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6614B5C4" w:rsidR="00A353D7" w:rsidRPr="00CC2C3C" w:rsidRDefault="00C62602" w:rsidP="00C75F57">
            <w:pPr>
              <w:pStyle w:val="T2"/>
              <w:suppressAutoHyphens/>
              <w:spacing w:before="120" w:after="120"/>
              <w:ind w:left="0"/>
              <w:rPr>
                <w:b w:val="0"/>
              </w:rPr>
            </w:pPr>
            <w:r w:rsidRPr="00F22431">
              <w:rPr>
                <w:b w:val="0"/>
              </w:rPr>
              <w:t xml:space="preserve">Resolution for </w:t>
            </w:r>
            <w:r w:rsidR="003458C3">
              <w:rPr>
                <w:b w:val="0"/>
              </w:rPr>
              <w:t>CIDs related to Multi-Link element</w:t>
            </w:r>
            <w:r w:rsidR="00F463B4">
              <w:rPr>
                <w:b w:val="0"/>
              </w:rPr>
              <w:t xml:space="preserve"> (CC 34)</w:t>
            </w:r>
            <w:r w:rsidR="00DA5BE8">
              <w:rPr>
                <w:b w:val="0"/>
              </w:rPr>
              <w:t xml:space="preserve"> – Part 2</w:t>
            </w:r>
          </w:p>
        </w:tc>
      </w:tr>
      <w:tr w:rsidR="00A353D7" w:rsidRPr="00CC2C3C" w14:paraId="5101EAE9" w14:textId="77777777" w:rsidTr="007836FF">
        <w:trPr>
          <w:trHeight w:val="269"/>
          <w:jc w:val="center"/>
        </w:trPr>
        <w:tc>
          <w:tcPr>
            <w:tcW w:w="9576" w:type="dxa"/>
            <w:gridSpan w:val="5"/>
            <w:vAlign w:val="center"/>
          </w:tcPr>
          <w:p w14:paraId="3704DF93" w14:textId="600BF47A"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B90971">
              <w:rPr>
                <w:b w:val="0"/>
                <w:sz w:val="20"/>
              </w:rPr>
              <w:t>March</w:t>
            </w:r>
            <w:r>
              <w:rPr>
                <w:b w:val="0"/>
                <w:sz w:val="20"/>
              </w:rPr>
              <w:t xml:space="preserve"> </w:t>
            </w:r>
            <w:r w:rsidR="00B90971">
              <w:rPr>
                <w:b w:val="0"/>
                <w:sz w:val="20"/>
              </w:rPr>
              <w:t>20</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0B41E1" w:rsidRPr="00CC2C3C" w14:paraId="14952E9D" w14:textId="77777777" w:rsidTr="00E547CE">
        <w:trPr>
          <w:jc w:val="center"/>
        </w:trPr>
        <w:tc>
          <w:tcPr>
            <w:tcW w:w="1705" w:type="dxa"/>
            <w:vAlign w:val="center"/>
          </w:tcPr>
          <w:p w14:paraId="148DA94C" w14:textId="646CDA67" w:rsidR="000B41E1" w:rsidRPr="000A26E7" w:rsidRDefault="000B41E1" w:rsidP="00C75F57">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19A490FE" w14:textId="29BA2EF7" w:rsidR="000B41E1" w:rsidRPr="000A26E7" w:rsidRDefault="000B41E1"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595B2595" w14:textId="77777777" w:rsidR="000B41E1" w:rsidRPr="000A26E7" w:rsidRDefault="000B41E1" w:rsidP="00C75F57">
            <w:pPr>
              <w:pStyle w:val="T2"/>
              <w:suppressAutoHyphens/>
              <w:spacing w:after="0"/>
              <w:ind w:left="0" w:right="0"/>
              <w:jc w:val="left"/>
              <w:rPr>
                <w:b w:val="0"/>
                <w:sz w:val="18"/>
                <w:szCs w:val="18"/>
                <w:lang w:eastAsia="ko-KR"/>
              </w:rPr>
            </w:pPr>
          </w:p>
        </w:tc>
        <w:tc>
          <w:tcPr>
            <w:tcW w:w="1710" w:type="dxa"/>
            <w:vAlign w:val="center"/>
          </w:tcPr>
          <w:p w14:paraId="18BD9FA5" w14:textId="77777777" w:rsidR="000B41E1" w:rsidRPr="000A26E7" w:rsidRDefault="000B41E1" w:rsidP="00C75F57">
            <w:pPr>
              <w:pStyle w:val="T2"/>
              <w:suppressAutoHyphens/>
              <w:spacing w:after="0"/>
              <w:ind w:left="0" w:right="0"/>
              <w:jc w:val="left"/>
              <w:rPr>
                <w:b w:val="0"/>
                <w:sz w:val="18"/>
                <w:szCs w:val="18"/>
                <w:lang w:eastAsia="ko-KR"/>
              </w:rPr>
            </w:pPr>
          </w:p>
        </w:tc>
        <w:tc>
          <w:tcPr>
            <w:tcW w:w="2291" w:type="dxa"/>
            <w:vAlign w:val="center"/>
          </w:tcPr>
          <w:p w14:paraId="3DA2409A" w14:textId="4EDDBE36" w:rsidR="000B41E1" w:rsidRPr="000A26E7" w:rsidRDefault="000B41E1" w:rsidP="00C75F57">
            <w:pPr>
              <w:pStyle w:val="T2"/>
              <w:suppressAutoHyphens/>
              <w:spacing w:after="0"/>
              <w:ind w:left="0" w:right="0"/>
              <w:jc w:val="left"/>
              <w:rPr>
                <w:b w:val="0"/>
                <w:sz w:val="16"/>
                <w:szCs w:val="18"/>
                <w:lang w:eastAsia="ko-KR"/>
              </w:rPr>
            </w:pPr>
            <w:r>
              <w:rPr>
                <w:b w:val="0"/>
                <w:sz w:val="16"/>
                <w:szCs w:val="18"/>
                <w:lang w:eastAsia="ko-KR"/>
              </w:rPr>
              <w:t>appatil@qti.qualcomm.com</w:t>
            </w:r>
          </w:p>
        </w:tc>
      </w:tr>
      <w:tr w:rsidR="000B41E1" w:rsidRPr="00CC2C3C" w14:paraId="11C7C1EF" w14:textId="77777777" w:rsidTr="004C0D53">
        <w:trPr>
          <w:jc w:val="center"/>
        </w:trPr>
        <w:tc>
          <w:tcPr>
            <w:tcW w:w="1705" w:type="dxa"/>
            <w:vAlign w:val="center"/>
          </w:tcPr>
          <w:p w14:paraId="0D3BA86A" w14:textId="77777777" w:rsidR="000B41E1" w:rsidRPr="000A26E7" w:rsidRDefault="000B41E1" w:rsidP="004C0D53">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44B892F8" w14:textId="341E0E35" w:rsidR="000B41E1" w:rsidRDefault="000B41E1" w:rsidP="004C0D53">
            <w:pPr>
              <w:pStyle w:val="T2"/>
              <w:suppressAutoHyphens/>
              <w:spacing w:after="0"/>
              <w:ind w:left="0" w:right="0"/>
              <w:jc w:val="left"/>
              <w:rPr>
                <w:b w:val="0"/>
                <w:sz w:val="18"/>
                <w:szCs w:val="18"/>
                <w:lang w:eastAsia="ko-KR"/>
              </w:rPr>
            </w:pPr>
          </w:p>
        </w:tc>
        <w:tc>
          <w:tcPr>
            <w:tcW w:w="2175" w:type="dxa"/>
          </w:tcPr>
          <w:p w14:paraId="77EB113A" w14:textId="77777777" w:rsidR="000B41E1" w:rsidRPr="000A26E7" w:rsidRDefault="000B41E1" w:rsidP="004C0D53">
            <w:pPr>
              <w:pStyle w:val="T2"/>
              <w:suppressAutoHyphens/>
              <w:spacing w:after="0"/>
              <w:ind w:left="0" w:right="0"/>
              <w:jc w:val="left"/>
              <w:rPr>
                <w:b w:val="0"/>
                <w:sz w:val="18"/>
                <w:szCs w:val="18"/>
                <w:lang w:eastAsia="ko-KR"/>
              </w:rPr>
            </w:pPr>
          </w:p>
        </w:tc>
        <w:tc>
          <w:tcPr>
            <w:tcW w:w="1710" w:type="dxa"/>
            <w:vAlign w:val="center"/>
          </w:tcPr>
          <w:p w14:paraId="1000D5CF" w14:textId="77777777" w:rsidR="000B41E1" w:rsidRPr="00BF7A21" w:rsidRDefault="000B41E1" w:rsidP="004C0D53">
            <w:pPr>
              <w:pStyle w:val="T2"/>
              <w:suppressAutoHyphens/>
              <w:spacing w:after="0"/>
              <w:ind w:left="0" w:right="0"/>
              <w:jc w:val="left"/>
              <w:rPr>
                <w:b w:val="0"/>
                <w:sz w:val="18"/>
                <w:szCs w:val="18"/>
                <w:lang w:eastAsia="ko-KR"/>
              </w:rPr>
            </w:pPr>
          </w:p>
        </w:tc>
        <w:tc>
          <w:tcPr>
            <w:tcW w:w="2291" w:type="dxa"/>
            <w:vAlign w:val="center"/>
          </w:tcPr>
          <w:p w14:paraId="0B1723DE" w14:textId="77777777" w:rsidR="000B41E1" w:rsidRPr="00BF7A21" w:rsidRDefault="000B41E1" w:rsidP="004C0D53">
            <w:pPr>
              <w:pStyle w:val="T2"/>
              <w:suppressAutoHyphens/>
              <w:spacing w:after="0"/>
              <w:ind w:left="0" w:right="0"/>
              <w:jc w:val="left"/>
              <w:rPr>
                <w:b w:val="0"/>
                <w:sz w:val="16"/>
                <w:szCs w:val="18"/>
                <w:lang w:eastAsia="ko-KR"/>
              </w:rPr>
            </w:pPr>
            <w:r>
              <w:rPr>
                <w:b w:val="0"/>
                <w:sz w:val="16"/>
                <w:szCs w:val="18"/>
                <w:lang w:eastAsia="ko-KR"/>
              </w:rPr>
              <w:t>gnaik</w:t>
            </w:r>
            <w:r w:rsidRPr="00BF7A21">
              <w:rPr>
                <w:b w:val="0"/>
                <w:sz w:val="16"/>
                <w:szCs w:val="18"/>
                <w:lang w:eastAsia="ko-KR"/>
              </w:rPr>
              <w:t>@qti.qualcomm.com</w:t>
            </w:r>
          </w:p>
        </w:tc>
      </w:tr>
      <w:tr w:rsidR="000B41E1" w:rsidRPr="00CC2C3C" w14:paraId="1F4D4BB8" w14:textId="77777777" w:rsidTr="004C0D53">
        <w:trPr>
          <w:jc w:val="center"/>
        </w:trPr>
        <w:tc>
          <w:tcPr>
            <w:tcW w:w="1705" w:type="dxa"/>
            <w:vAlign w:val="center"/>
          </w:tcPr>
          <w:p w14:paraId="50F7D6F7" w14:textId="77777777" w:rsidR="000B41E1" w:rsidRPr="00CC2C3C" w:rsidRDefault="000B41E1" w:rsidP="004C0D53">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0013E73E" w:rsidR="000B41E1" w:rsidRPr="00CC2C3C" w:rsidRDefault="000B41E1" w:rsidP="004C0D53">
            <w:pPr>
              <w:pStyle w:val="T2"/>
              <w:suppressAutoHyphens/>
              <w:spacing w:after="0"/>
              <w:ind w:left="0" w:right="0"/>
              <w:jc w:val="left"/>
              <w:rPr>
                <w:b w:val="0"/>
                <w:sz w:val="20"/>
              </w:rPr>
            </w:pPr>
          </w:p>
        </w:tc>
        <w:tc>
          <w:tcPr>
            <w:tcW w:w="2175" w:type="dxa"/>
          </w:tcPr>
          <w:p w14:paraId="184425FB" w14:textId="77777777" w:rsidR="000B41E1" w:rsidRPr="00CC2C3C" w:rsidRDefault="000B41E1" w:rsidP="004C0D53">
            <w:pPr>
              <w:pStyle w:val="T2"/>
              <w:suppressAutoHyphens/>
              <w:spacing w:after="0"/>
              <w:ind w:left="0" w:right="0"/>
              <w:jc w:val="left"/>
              <w:rPr>
                <w:b w:val="0"/>
                <w:sz w:val="20"/>
              </w:rPr>
            </w:pPr>
          </w:p>
        </w:tc>
        <w:tc>
          <w:tcPr>
            <w:tcW w:w="1710" w:type="dxa"/>
            <w:vAlign w:val="center"/>
          </w:tcPr>
          <w:p w14:paraId="0971D61E" w14:textId="77777777" w:rsidR="000B41E1" w:rsidRPr="00CC2C3C" w:rsidRDefault="000B41E1" w:rsidP="004C0D53">
            <w:pPr>
              <w:pStyle w:val="T2"/>
              <w:suppressAutoHyphens/>
              <w:spacing w:after="0"/>
              <w:ind w:left="0" w:right="0"/>
              <w:jc w:val="left"/>
              <w:rPr>
                <w:b w:val="0"/>
                <w:sz w:val="20"/>
              </w:rPr>
            </w:pPr>
          </w:p>
        </w:tc>
        <w:tc>
          <w:tcPr>
            <w:tcW w:w="2291" w:type="dxa"/>
            <w:vAlign w:val="center"/>
          </w:tcPr>
          <w:p w14:paraId="6F2FFEC2" w14:textId="77777777" w:rsidR="000B41E1" w:rsidRPr="000A26E7" w:rsidRDefault="000B41E1" w:rsidP="004C0D53">
            <w:pPr>
              <w:pStyle w:val="T2"/>
              <w:suppressAutoHyphens/>
              <w:spacing w:after="0"/>
              <w:ind w:left="0" w:right="0"/>
              <w:jc w:val="left"/>
              <w:rPr>
                <w:b w:val="0"/>
                <w:sz w:val="16"/>
              </w:rPr>
            </w:pPr>
            <w:r w:rsidRPr="00BF7A21">
              <w:rPr>
                <w:b w:val="0"/>
                <w:sz w:val="16"/>
                <w:szCs w:val="18"/>
                <w:lang w:eastAsia="ko-KR"/>
              </w:rPr>
              <w:t>gc</w:t>
            </w:r>
            <w:r>
              <w:rPr>
                <w:b w:val="0"/>
                <w:sz w:val="16"/>
                <w:szCs w:val="18"/>
                <w:lang w:eastAsia="ko-KR"/>
              </w:rPr>
              <w:t>herian</w:t>
            </w:r>
            <w:r w:rsidRPr="000A26E7">
              <w:rPr>
                <w:b w:val="0"/>
                <w:sz w:val="16"/>
                <w:szCs w:val="18"/>
                <w:lang w:eastAsia="ko-KR"/>
              </w:rPr>
              <w:t>@qti.qualcomm.com</w:t>
            </w:r>
          </w:p>
        </w:tc>
      </w:tr>
      <w:tr w:rsidR="000B41E1" w:rsidRPr="00CC2C3C" w14:paraId="7B80356F" w14:textId="77777777" w:rsidTr="00E547CE">
        <w:trPr>
          <w:jc w:val="center"/>
        </w:trPr>
        <w:tc>
          <w:tcPr>
            <w:tcW w:w="1705" w:type="dxa"/>
            <w:vAlign w:val="center"/>
          </w:tcPr>
          <w:p w14:paraId="1E23AD43" w14:textId="26C80B3F" w:rsidR="000B41E1" w:rsidRPr="000A26E7" w:rsidRDefault="000B41E1" w:rsidP="00C75F57">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169ADCCA" w:rsidR="000B41E1" w:rsidRPr="000A26E7" w:rsidRDefault="000B41E1" w:rsidP="00C75F57">
            <w:pPr>
              <w:pStyle w:val="T2"/>
              <w:suppressAutoHyphens/>
              <w:spacing w:after="0"/>
              <w:ind w:left="0" w:right="0"/>
              <w:jc w:val="left"/>
              <w:rPr>
                <w:b w:val="0"/>
                <w:sz w:val="18"/>
                <w:szCs w:val="18"/>
                <w:lang w:eastAsia="ko-KR"/>
              </w:rPr>
            </w:pPr>
          </w:p>
        </w:tc>
        <w:tc>
          <w:tcPr>
            <w:tcW w:w="2175" w:type="dxa"/>
            <w:vAlign w:val="center"/>
          </w:tcPr>
          <w:p w14:paraId="5A0E57A8" w14:textId="26CE0BAD" w:rsidR="000B41E1" w:rsidRPr="000A26E7" w:rsidRDefault="000B41E1" w:rsidP="00C75F57">
            <w:pPr>
              <w:pStyle w:val="T2"/>
              <w:suppressAutoHyphens/>
              <w:spacing w:after="0"/>
              <w:ind w:left="0" w:right="0"/>
              <w:jc w:val="left"/>
              <w:rPr>
                <w:b w:val="0"/>
                <w:sz w:val="18"/>
                <w:szCs w:val="18"/>
                <w:lang w:eastAsia="ko-KR"/>
              </w:rPr>
            </w:pPr>
          </w:p>
        </w:tc>
        <w:tc>
          <w:tcPr>
            <w:tcW w:w="1710" w:type="dxa"/>
            <w:vAlign w:val="center"/>
          </w:tcPr>
          <w:p w14:paraId="7345B426" w14:textId="2362F7ED" w:rsidR="000B41E1" w:rsidRPr="000A26E7" w:rsidRDefault="000B41E1" w:rsidP="00C75F57">
            <w:pPr>
              <w:pStyle w:val="T2"/>
              <w:suppressAutoHyphens/>
              <w:spacing w:after="0"/>
              <w:ind w:left="0" w:right="0"/>
              <w:jc w:val="left"/>
              <w:rPr>
                <w:b w:val="0"/>
                <w:sz w:val="18"/>
                <w:szCs w:val="18"/>
                <w:lang w:eastAsia="ko-KR"/>
              </w:rPr>
            </w:pPr>
          </w:p>
        </w:tc>
        <w:tc>
          <w:tcPr>
            <w:tcW w:w="2291" w:type="dxa"/>
            <w:vAlign w:val="center"/>
          </w:tcPr>
          <w:p w14:paraId="541D1A21" w14:textId="017360DC" w:rsidR="000B41E1" w:rsidRPr="000A26E7" w:rsidRDefault="000B41E1" w:rsidP="00C75F57">
            <w:pPr>
              <w:pStyle w:val="T2"/>
              <w:suppressAutoHyphens/>
              <w:spacing w:after="0"/>
              <w:ind w:left="0" w:right="0"/>
              <w:jc w:val="left"/>
              <w:rPr>
                <w:b w:val="0"/>
                <w:sz w:val="16"/>
                <w:szCs w:val="18"/>
                <w:lang w:eastAsia="ko-KR"/>
              </w:rPr>
            </w:pPr>
            <w:r w:rsidRPr="000A26E7">
              <w:rPr>
                <w:b w:val="0"/>
                <w:sz w:val="16"/>
                <w:szCs w:val="18"/>
                <w:lang w:eastAsia="ko-KR"/>
              </w:rPr>
              <w:t>aasterja@qti.qualcomm.com</w:t>
            </w:r>
          </w:p>
        </w:tc>
      </w:tr>
      <w:tr w:rsidR="000B41E1" w:rsidRPr="00CC2C3C" w14:paraId="7F6F11AA" w14:textId="77777777" w:rsidTr="00E547CE">
        <w:trPr>
          <w:jc w:val="center"/>
        </w:trPr>
        <w:tc>
          <w:tcPr>
            <w:tcW w:w="1705" w:type="dxa"/>
            <w:vAlign w:val="center"/>
          </w:tcPr>
          <w:p w14:paraId="0B03292B" w14:textId="0D84CE2E" w:rsidR="000B41E1" w:rsidRDefault="000B41E1" w:rsidP="00C75F57">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4E14EBC1" w:rsidR="000B41E1" w:rsidRDefault="000B41E1" w:rsidP="00C75F57">
            <w:pPr>
              <w:pStyle w:val="T2"/>
              <w:suppressAutoHyphens/>
              <w:spacing w:after="0"/>
              <w:ind w:left="0" w:right="0"/>
              <w:jc w:val="left"/>
              <w:rPr>
                <w:b w:val="0"/>
                <w:sz w:val="18"/>
                <w:szCs w:val="18"/>
                <w:lang w:eastAsia="ko-KR"/>
              </w:rPr>
            </w:pPr>
          </w:p>
        </w:tc>
        <w:tc>
          <w:tcPr>
            <w:tcW w:w="2175" w:type="dxa"/>
          </w:tcPr>
          <w:p w14:paraId="590700FA" w14:textId="77777777" w:rsidR="000B41E1" w:rsidRPr="000A26E7" w:rsidRDefault="000B41E1" w:rsidP="00C75F57">
            <w:pPr>
              <w:pStyle w:val="T2"/>
              <w:suppressAutoHyphens/>
              <w:spacing w:after="0"/>
              <w:ind w:left="0" w:right="0"/>
              <w:jc w:val="left"/>
              <w:rPr>
                <w:b w:val="0"/>
                <w:sz w:val="18"/>
                <w:szCs w:val="18"/>
                <w:lang w:eastAsia="ko-KR"/>
              </w:rPr>
            </w:pPr>
          </w:p>
        </w:tc>
        <w:tc>
          <w:tcPr>
            <w:tcW w:w="1710" w:type="dxa"/>
            <w:vAlign w:val="center"/>
          </w:tcPr>
          <w:p w14:paraId="7CBD6F87" w14:textId="77777777" w:rsidR="000B41E1" w:rsidRPr="00BF7A21" w:rsidRDefault="000B41E1" w:rsidP="00C75F57">
            <w:pPr>
              <w:pStyle w:val="T2"/>
              <w:suppressAutoHyphens/>
              <w:spacing w:after="0"/>
              <w:ind w:left="0" w:right="0"/>
              <w:jc w:val="left"/>
              <w:rPr>
                <w:b w:val="0"/>
                <w:sz w:val="18"/>
                <w:szCs w:val="18"/>
                <w:lang w:eastAsia="ko-KR"/>
              </w:rPr>
            </w:pPr>
          </w:p>
        </w:tc>
        <w:tc>
          <w:tcPr>
            <w:tcW w:w="2291" w:type="dxa"/>
            <w:vAlign w:val="center"/>
          </w:tcPr>
          <w:p w14:paraId="0A6C7FCA" w14:textId="13E8E558" w:rsidR="000B41E1" w:rsidRDefault="000B41E1" w:rsidP="00C75F57">
            <w:pPr>
              <w:pStyle w:val="T2"/>
              <w:suppressAutoHyphens/>
              <w:spacing w:after="0"/>
              <w:ind w:left="0" w:right="0"/>
              <w:jc w:val="left"/>
              <w:rPr>
                <w:b w:val="0"/>
                <w:sz w:val="16"/>
                <w:szCs w:val="18"/>
                <w:lang w:eastAsia="ko-KR"/>
              </w:rPr>
            </w:pPr>
            <w:r>
              <w:rPr>
                <w:b w:val="0"/>
                <w:sz w:val="16"/>
                <w:szCs w:val="18"/>
                <w:lang w:eastAsia="ko-KR"/>
              </w:rPr>
              <w:t>dho@qti.qualcomm.com</w:t>
            </w:r>
          </w:p>
        </w:tc>
      </w:tr>
      <w:tr w:rsidR="000B41E1" w:rsidRPr="00CC2C3C" w14:paraId="67D5F356" w14:textId="77777777" w:rsidTr="00E547CE">
        <w:trPr>
          <w:jc w:val="center"/>
        </w:trPr>
        <w:tc>
          <w:tcPr>
            <w:tcW w:w="1705" w:type="dxa"/>
            <w:vAlign w:val="center"/>
          </w:tcPr>
          <w:p w14:paraId="1223B253" w14:textId="34867C6C" w:rsidR="000B41E1" w:rsidRDefault="000B41E1" w:rsidP="00C75F57">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13A51F5B" w:rsidR="000B41E1" w:rsidRDefault="000B41E1" w:rsidP="00C75F57">
            <w:pPr>
              <w:pStyle w:val="T2"/>
              <w:suppressAutoHyphens/>
              <w:spacing w:after="0"/>
              <w:ind w:left="0" w:right="0"/>
              <w:jc w:val="left"/>
              <w:rPr>
                <w:b w:val="0"/>
                <w:sz w:val="18"/>
                <w:szCs w:val="18"/>
                <w:lang w:eastAsia="ko-KR"/>
              </w:rPr>
            </w:pPr>
          </w:p>
        </w:tc>
        <w:tc>
          <w:tcPr>
            <w:tcW w:w="2175" w:type="dxa"/>
          </w:tcPr>
          <w:p w14:paraId="17D7A969" w14:textId="77777777" w:rsidR="000B41E1" w:rsidRPr="000A26E7" w:rsidRDefault="000B41E1" w:rsidP="00C75F57">
            <w:pPr>
              <w:pStyle w:val="T2"/>
              <w:suppressAutoHyphens/>
              <w:spacing w:after="0"/>
              <w:ind w:left="0" w:right="0"/>
              <w:jc w:val="left"/>
              <w:rPr>
                <w:b w:val="0"/>
                <w:sz w:val="18"/>
                <w:szCs w:val="18"/>
                <w:lang w:eastAsia="ko-KR"/>
              </w:rPr>
            </w:pPr>
          </w:p>
        </w:tc>
        <w:tc>
          <w:tcPr>
            <w:tcW w:w="1710" w:type="dxa"/>
            <w:vAlign w:val="center"/>
          </w:tcPr>
          <w:p w14:paraId="478AD2D2" w14:textId="77777777" w:rsidR="000B41E1" w:rsidRPr="00BF7A21" w:rsidRDefault="000B41E1" w:rsidP="00C75F57">
            <w:pPr>
              <w:pStyle w:val="T2"/>
              <w:suppressAutoHyphens/>
              <w:spacing w:after="0"/>
              <w:ind w:left="0" w:right="0"/>
              <w:jc w:val="left"/>
              <w:rPr>
                <w:b w:val="0"/>
                <w:sz w:val="18"/>
                <w:szCs w:val="18"/>
                <w:lang w:eastAsia="ko-KR"/>
              </w:rPr>
            </w:pPr>
          </w:p>
        </w:tc>
        <w:tc>
          <w:tcPr>
            <w:tcW w:w="2291" w:type="dxa"/>
            <w:vAlign w:val="center"/>
          </w:tcPr>
          <w:p w14:paraId="33C6AC8A" w14:textId="3861EB6E" w:rsidR="000B41E1" w:rsidRDefault="000B41E1" w:rsidP="00C75F57">
            <w:pPr>
              <w:pStyle w:val="T2"/>
              <w:suppressAutoHyphens/>
              <w:spacing w:after="0"/>
              <w:ind w:left="0" w:right="0"/>
              <w:jc w:val="left"/>
              <w:rPr>
                <w:b w:val="0"/>
                <w:sz w:val="16"/>
                <w:szCs w:val="18"/>
                <w:lang w:eastAsia="ko-KR"/>
              </w:rPr>
            </w:pPr>
            <w:r>
              <w:rPr>
                <w:b w:val="0"/>
                <w:sz w:val="16"/>
                <w:szCs w:val="18"/>
                <w:lang w:eastAsia="ko-KR"/>
              </w:rPr>
              <w:t>yanjuns@qti.qualcomm.com</w:t>
            </w:r>
          </w:p>
        </w:tc>
      </w:tr>
      <w:tr w:rsidR="000F35E9" w:rsidRPr="00CC2C3C" w14:paraId="6BD50B5B" w14:textId="77777777" w:rsidTr="00E547CE">
        <w:trPr>
          <w:jc w:val="center"/>
        </w:trPr>
        <w:tc>
          <w:tcPr>
            <w:tcW w:w="1705" w:type="dxa"/>
            <w:vAlign w:val="center"/>
          </w:tcPr>
          <w:p w14:paraId="61A9BF39" w14:textId="6E73B37F" w:rsidR="000F35E9" w:rsidRDefault="000F35E9" w:rsidP="00C75F57">
            <w:pPr>
              <w:pStyle w:val="T2"/>
              <w:suppressAutoHyphens/>
              <w:spacing w:after="0"/>
              <w:ind w:left="0" w:right="0"/>
              <w:jc w:val="left"/>
              <w:rPr>
                <w:b w:val="0"/>
                <w:sz w:val="18"/>
                <w:szCs w:val="18"/>
                <w:lang w:eastAsia="ko-KR"/>
              </w:rPr>
            </w:pPr>
            <w:r>
              <w:rPr>
                <w:b w:val="0"/>
                <w:sz w:val="18"/>
                <w:szCs w:val="18"/>
                <w:lang w:eastAsia="ko-KR"/>
              </w:rPr>
              <w:t>Xiaofei Wang</w:t>
            </w:r>
          </w:p>
        </w:tc>
        <w:tc>
          <w:tcPr>
            <w:tcW w:w="1695" w:type="dxa"/>
            <w:vAlign w:val="center"/>
          </w:tcPr>
          <w:p w14:paraId="4819E238" w14:textId="19FA2E05" w:rsidR="000F35E9" w:rsidRDefault="000F35E9" w:rsidP="00C75F57">
            <w:pPr>
              <w:pStyle w:val="T2"/>
              <w:suppressAutoHyphens/>
              <w:spacing w:after="0"/>
              <w:ind w:left="0" w:right="0"/>
              <w:jc w:val="left"/>
              <w:rPr>
                <w:b w:val="0"/>
                <w:sz w:val="18"/>
                <w:szCs w:val="18"/>
                <w:lang w:eastAsia="ko-KR"/>
              </w:rPr>
            </w:pPr>
            <w:r>
              <w:rPr>
                <w:b w:val="0"/>
                <w:sz w:val="18"/>
                <w:szCs w:val="18"/>
                <w:lang w:eastAsia="ko-KR"/>
              </w:rPr>
              <w:t>Interdigital</w:t>
            </w:r>
          </w:p>
        </w:tc>
        <w:tc>
          <w:tcPr>
            <w:tcW w:w="2175" w:type="dxa"/>
          </w:tcPr>
          <w:p w14:paraId="2408697E" w14:textId="77777777" w:rsidR="000F35E9" w:rsidRPr="000A26E7" w:rsidRDefault="000F35E9" w:rsidP="00C75F57">
            <w:pPr>
              <w:pStyle w:val="T2"/>
              <w:suppressAutoHyphens/>
              <w:spacing w:after="0"/>
              <w:ind w:left="0" w:right="0"/>
              <w:jc w:val="left"/>
              <w:rPr>
                <w:b w:val="0"/>
                <w:sz w:val="18"/>
                <w:szCs w:val="18"/>
                <w:lang w:eastAsia="ko-KR"/>
              </w:rPr>
            </w:pPr>
          </w:p>
        </w:tc>
        <w:tc>
          <w:tcPr>
            <w:tcW w:w="1710" w:type="dxa"/>
            <w:vAlign w:val="center"/>
          </w:tcPr>
          <w:p w14:paraId="71C3D6DE" w14:textId="77777777" w:rsidR="000F35E9" w:rsidRPr="00BF7A21" w:rsidRDefault="000F35E9" w:rsidP="00C75F57">
            <w:pPr>
              <w:pStyle w:val="T2"/>
              <w:suppressAutoHyphens/>
              <w:spacing w:after="0"/>
              <w:ind w:left="0" w:right="0"/>
              <w:jc w:val="left"/>
              <w:rPr>
                <w:b w:val="0"/>
                <w:sz w:val="18"/>
                <w:szCs w:val="18"/>
                <w:lang w:eastAsia="ko-KR"/>
              </w:rPr>
            </w:pPr>
          </w:p>
        </w:tc>
        <w:tc>
          <w:tcPr>
            <w:tcW w:w="2291" w:type="dxa"/>
            <w:vAlign w:val="center"/>
          </w:tcPr>
          <w:p w14:paraId="01170986" w14:textId="77777777" w:rsidR="000F35E9" w:rsidRDefault="000F35E9" w:rsidP="00C75F57">
            <w:pPr>
              <w:pStyle w:val="T2"/>
              <w:suppressAutoHyphens/>
              <w:spacing w:after="0"/>
              <w:ind w:left="0" w:right="0"/>
              <w:jc w:val="left"/>
              <w:rPr>
                <w:b w:val="0"/>
                <w:sz w:val="16"/>
                <w:szCs w:val="18"/>
                <w:lang w:eastAsia="ko-KR"/>
              </w:rPr>
            </w:pPr>
          </w:p>
        </w:tc>
      </w:tr>
      <w:tr w:rsidR="00A43A32" w:rsidRPr="00CC2C3C" w14:paraId="3BED5E17" w14:textId="77777777" w:rsidTr="00E547CE">
        <w:trPr>
          <w:jc w:val="center"/>
        </w:trPr>
        <w:tc>
          <w:tcPr>
            <w:tcW w:w="1705" w:type="dxa"/>
            <w:vAlign w:val="center"/>
          </w:tcPr>
          <w:p w14:paraId="0DBCF7D3" w14:textId="5C6FE77E" w:rsidR="00A43A32" w:rsidRDefault="00A43A32" w:rsidP="00C75F57">
            <w:pPr>
              <w:pStyle w:val="T2"/>
              <w:suppressAutoHyphens/>
              <w:spacing w:after="0"/>
              <w:ind w:left="0" w:right="0"/>
              <w:jc w:val="left"/>
              <w:rPr>
                <w:b w:val="0"/>
                <w:sz w:val="18"/>
                <w:szCs w:val="18"/>
                <w:lang w:eastAsia="ko-KR"/>
              </w:rPr>
            </w:pPr>
            <w:r>
              <w:rPr>
                <w:b w:val="0"/>
                <w:sz w:val="18"/>
                <w:szCs w:val="18"/>
                <w:lang w:eastAsia="ko-KR"/>
              </w:rPr>
              <w:t>Tomo Adachi</w:t>
            </w:r>
          </w:p>
        </w:tc>
        <w:tc>
          <w:tcPr>
            <w:tcW w:w="1695" w:type="dxa"/>
            <w:vAlign w:val="center"/>
          </w:tcPr>
          <w:p w14:paraId="257C10E0" w14:textId="013F6032" w:rsidR="00A43A32" w:rsidRDefault="00A43A32" w:rsidP="00C75F57">
            <w:pPr>
              <w:pStyle w:val="T2"/>
              <w:suppressAutoHyphens/>
              <w:spacing w:after="0"/>
              <w:ind w:left="0" w:right="0"/>
              <w:jc w:val="left"/>
              <w:rPr>
                <w:b w:val="0"/>
                <w:sz w:val="18"/>
                <w:szCs w:val="18"/>
                <w:lang w:eastAsia="ko-KR"/>
              </w:rPr>
            </w:pPr>
            <w:r>
              <w:rPr>
                <w:b w:val="0"/>
                <w:sz w:val="18"/>
                <w:szCs w:val="18"/>
                <w:lang w:eastAsia="ko-KR"/>
              </w:rPr>
              <w:t>Toshiba</w:t>
            </w:r>
          </w:p>
        </w:tc>
        <w:tc>
          <w:tcPr>
            <w:tcW w:w="2175" w:type="dxa"/>
          </w:tcPr>
          <w:p w14:paraId="23A03632" w14:textId="77777777" w:rsidR="00A43A32" w:rsidRPr="000A26E7" w:rsidRDefault="00A43A32" w:rsidP="00C75F57">
            <w:pPr>
              <w:pStyle w:val="T2"/>
              <w:suppressAutoHyphens/>
              <w:spacing w:after="0"/>
              <w:ind w:left="0" w:right="0"/>
              <w:jc w:val="left"/>
              <w:rPr>
                <w:b w:val="0"/>
                <w:sz w:val="18"/>
                <w:szCs w:val="18"/>
                <w:lang w:eastAsia="ko-KR"/>
              </w:rPr>
            </w:pPr>
          </w:p>
        </w:tc>
        <w:tc>
          <w:tcPr>
            <w:tcW w:w="1710" w:type="dxa"/>
            <w:vAlign w:val="center"/>
          </w:tcPr>
          <w:p w14:paraId="544BE751" w14:textId="77777777" w:rsidR="00A43A32" w:rsidRPr="00BF7A21" w:rsidRDefault="00A43A32" w:rsidP="00C75F57">
            <w:pPr>
              <w:pStyle w:val="T2"/>
              <w:suppressAutoHyphens/>
              <w:spacing w:after="0"/>
              <w:ind w:left="0" w:right="0"/>
              <w:jc w:val="left"/>
              <w:rPr>
                <w:b w:val="0"/>
                <w:sz w:val="18"/>
                <w:szCs w:val="18"/>
                <w:lang w:eastAsia="ko-KR"/>
              </w:rPr>
            </w:pPr>
          </w:p>
        </w:tc>
        <w:tc>
          <w:tcPr>
            <w:tcW w:w="2291" w:type="dxa"/>
            <w:vAlign w:val="center"/>
          </w:tcPr>
          <w:p w14:paraId="7EF5EF61" w14:textId="77777777" w:rsidR="00A43A32" w:rsidRDefault="00A43A32" w:rsidP="00C75F57">
            <w:pPr>
              <w:pStyle w:val="T2"/>
              <w:suppressAutoHyphens/>
              <w:spacing w:after="0"/>
              <w:ind w:left="0" w:right="0"/>
              <w:jc w:val="left"/>
              <w:rPr>
                <w:b w:val="0"/>
                <w:sz w:val="16"/>
                <w:szCs w:val="18"/>
                <w:lang w:eastAsia="ko-KR"/>
              </w:rPr>
            </w:pPr>
          </w:p>
        </w:tc>
      </w:tr>
      <w:tr w:rsidR="00BA264F" w:rsidRPr="00CC2C3C" w14:paraId="76837810" w14:textId="77777777" w:rsidTr="00E547CE">
        <w:trPr>
          <w:jc w:val="center"/>
        </w:trPr>
        <w:tc>
          <w:tcPr>
            <w:tcW w:w="1705" w:type="dxa"/>
            <w:vAlign w:val="center"/>
          </w:tcPr>
          <w:p w14:paraId="5ED60118" w14:textId="7636AB7C" w:rsidR="00BA264F" w:rsidRDefault="00BA264F" w:rsidP="00C75F57">
            <w:pPr>
              <w:pStyle w:val="T2"/>
              <w:suppressAutoHyphens/>
              <w:spacing w:after="0"/>
              <w:ind w:left="0" w:right="0"/>
              <w:jc w:val="left"/>
              <w:rPr>
                <w:b w:val="0"/>
                <w:sz w:val="18"/>
                <w:szCs w:val="18"/>
                <w:lang w:eastAsia="ko-KR"/>
              </w:rPr>
            </w:pPr>
            <w:r>
              <w:rPr>
                <w:b w:val="0"/>
                <w:sz w:val="18"/>
                <w:szCs w:val="18"/>
                <w:lang w:eastAsia="ko-KR"/>
              </w:rPr>
              <w:t>Ryuichi</w:t>
            </w:r>
          </w:p>
        </w:tc>
        <w:tc>
          <w:tcPr>
            <w:tcW w:w="1695" w:type="dxa"/>
            <w:vAlign w:val="center"/>
          </w:tcPr>
          <w:p w14:paraId="52F4CE0F" w14:textId="48FB125F" w:rsidR="00BA264F" w:rsidRDefault="00BA264F" w:rsidP="00C75F57">
            <w:pPr>
              <w:pStyle w:val="T2"/>
              <w:suppressAutoHyphens/>
              <w:spacing w:after="0"/>
              <w:ind w:left="0" w:right="0"/>
              <w:jc w:val="left"/>
              <w:rPr>
                <w:b w:val="0"/>
                <w:sz w:val="18"/>
                <w:szCs w:val="18"/>
                <w:lang w:eastAsia="ko-KR"/>
              </w:rPr>
            </w:pPr>
            <w:r>
              <w:rPr>
                <w:b w:val="0"/>
                <w:sz w:val="18"/>
                <w:szCs w:val="18"/>
                <w:lang w:eastAsia="ko-KR"/>
              </w:rPr>
              <w:t>Sony</w:t>
            </w:r>
          </w:p>
        </w:tc>
        <w:tc>
          <w:tcPr>
            <w:tcW w:w="2175" w:type="dxa"/>
          </w:tcPr>
          <w:p w14:paraId="1491F536" w14:textId="77777777" w:rsidR="00BA264F" w:rsidRPr="000A26E7" w:rsidRDefault="00BA264F" w:rsidP="00C75F57">
            <w:pPr>
              <w:pStyle w:val="T2"/>
              <w:suppressAutoHyphens/>
              <w:spacing w:after="0"/>
              <w:ind w:left="0" w:right="0"/>
              <w:jc w:val="left"/>
              <w:rPr>
                <w:b w:val="0"/>
                <w:sz w:val="18"/>
                <w:szCs w:val="18"/>
                <w:lang w:eastAsia="ko-KR"/>
              </w:rPr>
            </w:pPr>
          </w:p>
        </w:tc>
        <w:tc>
          <w:tcPr>
            <w:tcW w:w="1710" w:type="dxa"/>
            <w:vAlign w:val="center"/>
          </w:tcPr>
          <w:p w14:paraId="3E78D157" w14:textId="77777777" w:rsidR="00BA264F" w:rsidRPr="00BF7A21" w:rsidRDefault="00BA264F" w:rsidP="00C75F57">
            <w:pPr>
              <w:pStyle w:val="T2"/>
              <w:suppressAutoHyphens/>
              <w:spacing w:after="0"/>
              <w:ind w:left="0" w:right="0"/>
              <w:jc w:val="left"/>
              <w:rPr>
                <w:b w:val="0"/>
                <w:sz w:val="18"/>
                <w:szCs w:val="18"/>
                <w:lang w:eastAsia="ko-KR"/>
              </w:rPr>
            </w:pPr>
          </w:p>
        </w:tc>
        <w:tc>
          <w:tcPr>
            <w:tcW w:w="2291" w:type="dxa"/>
            <w:vAlign w:val="center"/>
          </w:tcPr>
          <w:p w14:paraId="3C03BD57" w14:textId="77777777" w:rsidR="00BA264F" w:rsidRDefault="00BA264F" w:rsidP="00C75F57">
            <w:pPr>
              <w:pStyle w:val="T2"/>
              <w:suppressAutoHyphens/>
              <w:spacing w:after="0"/>
              <w:ind w:left="0" w:right="0"/>
              <w:jc w:val="left"/>
              <w:rPr>
                <w:b w:val="0"/>
                <w:sz w:val="16"/>
                <w:szCs w:val="18"/>
                <w:lang w:eastAsia="ko-KR"/>
              </w:rPr>
            </w:pPr>
          </w:p>
        </w:tc>
      </w:tr>
      <w:tr w:rsidR="00255A8A" w:rsidRPr="00CC2C3C" w14:paraId="6799335A" w14:textId="77777777" w:rsidTr="00E547CE">
        <w:trPr>
          <w:jc w:val="center"/>
        </w:trPr>
        <w:tc>
          <w:tcPr>
            <w:tcW w:w="1705" w:type="dxa"/>
            <w:vAlign w:val="center"/>
          </w:tcPr>
          <w:p w14:paraId="6F66D34A" w14:textId="1F65F779" w:rsidR="00255A8A" w:rsidRDefault="00255A8A" w:rsidP="00C75F57">
            <w:pPr>
              <w:pStyle w:val="T2"/>
              <w:suppressAutoHyphens/>
              <w:spacing w:after="0"/>
              <w:ind w:left="0" w:right="0"/>
              <w:jc w:val="left"/>
              <w:rPr>
                <w:b w:val="0"/>
                <w:sz w:val="18"/>
                <w:szCs w:val="18"/>
                <w:lang w:eastAsia="ko-KR"/>
              </w:rPr>
            </w:pPr>
            <w:r>
              <w:rPr>
                <w:b w:val="0"/>
                <w:sz w:val="18"/>
                <w:szCs w:val="18"/>
                <w:lang w:eastAsia="ko-KR"/>
              </w:rPr>
              <w:t>Insun</w:t>
            </w:r>
          </w:p>
        </w:tc>
        <w:tc>
          <w:tcPr>
            <w:tcW w:w="1695" w:type="dxa"/>
            <w:vMerge w:val="restart"/>
            <w:vAlign w:val="center"/>
          </w:tcPr>
          <w:p w14:paraId="56C4A6C9" w14:textId="30725065" w:rsidR="00255A8A" w:rsidRDefault="00255A8A" w:rsidP="00C75F57">
            <w:pPr>
              <w:pStyle w:val="T2"/>
              <w:suppressAutoHyphens/>
              <w:spacing w:after="0"/>
              <w:ind w:left="0" w:right="0"/>
              <w:jc w:val="left"/>
              <w:rPr>
                <w:b w:val="0"/>
                <w:sz w:val="18"/>
                <w:szCs w:val="18"/>
                <w:lang w:eastAsia="ko-KR"/>
              </w:rPr>
            </w:pPr>
            <w:r>
              <w:rPr>
                <w:b w:val="0"/>
                <w:sz w:val="18"/>
                <w:szCs w:val="18"/>
                <w:lang w:eastAsia="ko-KR"/>
              </w:rPr>
              <w:t>LGE</w:t>
            </w:r>
          </w:p>
        </w:tc>
        <w:tc>
          <w:tcPr>
            <w:tcW w:w="2175" w:type="dxa"/>
          </w:tcPr>
          <w:p w14:paraId="513F42F6" w14:textId="77777777" w:rsidR="00255A8A" w:rsidRPr="000A26E7" w:rsidRDefault="00255A8A" w:rsidP="00C75F57">
            <w:pPr>
              <w:pStyle w:val="T2"/>
              <w:suppressAutoHyphens/>
              <w:spacing w:after="0"/>
              <w:ind w:left="0" w:right="0"/>
              <w:jc w:val="left"/>
              <w:rPr>
                <w:b w:val="0"/>
                <w:sz w:val="18"/>
                <w:szCs w:val="18"/>
                <w:lang w:eastAsia="ko-KR"/>
              </w:rPr>
            </w:pPr>
          </w:p>
        </w:tc>
        <w:tc>
          <w:tcPr>
            <w:tcW w:w="1710" w:type="dxa"/>
            <w:vAlign w:val="center"/>
          </w:tcPr>
          <w:p w14:paraId="02F8BE53" w14:textId="77777777" w:rsidR="00255A8A" w:rsidRPr="00BF7A21" w:rsidRDefault="00255A8A" w:rsidP="00C75F57">
            <w:pPr>
              <w:pStyle w:val="T2"/>
              <w:suppressAutoHyphens/>
              <w:spacing w:after="0"/>
              <w:ind w:left="0" w:right="0"/>
              <w:jc w:val="left"/>
              <w:rPr>
                <w:b w:val="0"/>
                <w:sz w:val="18"/>
                <w:szCs w:val="18"/>
                <w:lang w:eastAsia="ko-KR"/>
              </w:rPr>
            </w:pPr>
          </w:p>
        </w:tc>
        <w:tc>
          <w:tcPr>
            <w:tcW w:w="2291" w:type="dxa"/>
            <w:vAlign w:val="center"/>
          </w:tcPr>
          <w:p w14:paraId="1BAA194C" w14:textId="77777777" w:rsidR="00255A8A" w:rsidRDefault="00255A8A" w:rsidP="00C75F57">
            <w:pPr>
              <w:pStyle w:val="T2"/>
              <w:suppressAutoHyphens/>
              <w:spacing w:after="0"/>
              <w:ind w:left="0" w:right="0"/>
              <w:jc w:val="left"/>
              <w:rPr>
                <w:b w:val="0"/>
                <w:sz w:val="16"/>
                <w:szCs w:val="18"/>
                <w:lang w:eastAsia="ko-KR"/>
              </w:rPr>
            </w:pPr>
          </w:p>
        </w:tc>
      </w:tr>
      <w:tr w:rsidR="00255A8A" w:rsidRPr="00CC2C3C" w14:paraId="23934D94" w14:textId="77777777" w:rsidTr="00E547CE">
        <w:trPr>
          <w:jc w:val="center"/>
        </w:trPr>
        <w:tc>
          <w:tcPr>
            <w:tcW w:w="1705" w:type="dxa"/>
            <w:vAlign w:val="center"/>
          </w:tcPr>
          <w:p w14:paraId="53C05864" w14:textId="04A15AB3" w:rsidR="00255A8A" w:rsidRDefault="00255A8A" w:rsidP="00C75F57">
            <w:pPr>
              <w:pStyle w:val="T2"/>
              <w:suppressAutoHyphens/>
              <w:spacing w:after="0"/>
              <w:ind w:left="0" w:right="0"/>
              <w:jc w:val="left"/>
              <w:rPr>
                <w:b w:val="0"/>
                <w:sz w:val="18"/>
                <w:szCs w:val="18"/>
                <w:lang w:eastAsia="ko-KR"/>
              </w:rPr>
            </w:pPr>
            <w:r>
              <w:rPr>
                <w:b w:val="0"/>
                <w:sz w:val="18"/>
                <w:szCs w:val="18"/>
                <w:lang w:eastAsia="ko-KR"/>
              </w:rPr>
              <w:t>Namyeong</w:t>
            </w:r>
          </w:p>
        </w:tc>
        <w:tc>
          <w:tcPr>
            <w:tcW w:w="1695" w:type="dxa"/>
            <w:vMerge/>
            <w:vAlign w:val="center"/>
          </w:tcPr>
          <w:p w14:paraId="150BDA4F" w14:textId="77777777" w:rsidR="00255A8A" w:rsidRDefault="00255A8A" w:rsidP="00C75F57">
            <w:pPr>
              <w:pStyle w:val="T2"/>
              <w:suppressAutoHyphens/>
              <w:spacing w:after="0"/>
              <w:ind w:left="0" w:right="0"/>
              <w:jc w:val="left"/>
              <w:rPr>
                <w:b w:val="0"/>
                <w:sz w:val="18"/>
                <w:szCs w:val="18"/>
                <w:lang w:eastAsia="ko-KR"/>
              </w:rPr>
            </w:pPr>
          </w:p>
        </w:tc>
        <w:tc>
          <w:tcPr>
            <w:tcW w:w="2175" w:type="dxa"/>
          </w:tcPr>
          <w:p w14:paraId="02C2C459" w14:textId="77777777" w:rsidR="00255A8A" w:rsidRPr="000A26E7" w:rsidRDefault="00255A8A" w:rsidP="00C75F57">
            <w:pPr>
              <w:pStyle w:val="T2"/>
              <w:suppressAutoHyphens/>
              <w:spacing w:after="0"/>
              <w:ind w:left="0" w:right="0"/>
              <w:jc w:val="left"/>
              <w:rPr>
                <w:b w:val="0"/>
                <w:sz w:val="18"/>
                <w:szCs w:val="18"/>
                <w:lang w:eastAsia="ko-KR"/>
              </w:rPr>
            </w:pPr>
          </w:p>
        </w:tc>
        <w:tc>
          <w:tcPr>
            <w:tcW w:w="1710" w:type="dxa"/>
            <w:vAlign w:val="center"/>
          </w:tcPr>
          <w:p w14:paraId="04F32DED" w14:textId="77777777" w:rsidR="00255A8A" w:rsidRPr="00BF7A21" w:rsidRDefault="00255A8A" w:rsidP="00C75F57">
            <w:pPr>
              <w:pStyle w:val="T2"/>
              <w:suppressAutoHyphens/>
              <w:spacing w:after="0"/>
              <w:ind w:left="0" w:right="0"/>
              <w:jc w:val="left"/>
              <w:rPr>
                <w:b w:val="0"/>
                <w:sz w:val="18"/>
                <w:szCs w:val="18"/>
                <w:lang w:eastAsia="ko-KR"/>
              </w:rPr>
            </w:pPr>
          </w:p>
        </w:tc>
        <w:tc>
          <w:tcPr>
            <w:tcW w:w="2291" w:type="dxa"/>
            <w:vAlign w:val="center"/>
          </w:tcPr>
          <w:p w14:paraId="00359B4B" w14:textId="77777777" w:rsidR="00255A8A" w:rsidRDefault="00255A8A" w:rsidP="00C75F57">
            <w:pPr>
              <w:pStyle w:val="T2"/>
              <w:suppressAutoHyphens/>
              <w:spacing w:after="0"/>
              <w:ind w:left="0" w:right="0"/>
              <w:jc w:val="left"/>
              <w:rPr>
                <w:b w:val="0"/>
                <w:sz w:val="16"/>
                <w:szCs w:val="18"/>
                <w:lang w:eastAsia="ko-KR"/>
              </w:rPr>
            </w:pPr>
          </w:p>
        </w:tc>
      </w:tr>
      <w:tr w:rsidR="00255A8A" w:rsidRPr="00CC2C3C" w14:paraId="1BDD8CB9" w14:textId="77777777" w:rsidTr="00E547CE">
        <w:trPr>
          <w:jc w:val="center"/>
        </w:trPr>
        <w:tc>
          <w:tcPr>
            <w:tcW w:w="1705" w:type="dxa"/>
            <w:vAlign w:val="center"/>
          </w:tcPr>
          <w:p w14:paraId="3B7FF8AC" w14:textId="02585331" w:rsidR="00255A8A" w:rsidRDefault="00255A8A" w:rsidP="00C75F57">
            <w:pPr>
              <w:pStyle w:val="T2"/>
              <w:suppressAutoHyphens/>
              <w:spacing w:after="0"/>
              <w:ind w:left="0" w:right="0"/>
              <w:jc w:val="left"/>
              <w:rPr>
                <w:b w:val="0"/>
                <w:sz w:val="18"/>
                <w:szCs w:val="18"/>
                <w:lang w:eastAsia="ko-KR"/>
              </w:rPr>
            </w:pPr>
            <w:r>
              <w:rPr>
                <w:b w:val="0"/>
                <w:sz w:val="18"/>
                <w:szCs w:val="18"/>
                <w:lang w:eastAsia="ko-KR"/>
              </w:rPr>
              <w:t>Laurent</w:t>
            </w:r>
          </w:p>
        </w:tc>
        <w:tc>
          <w:tcPr>
            <w:tcW w:w="1695" w:type="dxa"/>
            <w:vAlign w:val="center"/>
          </w:tcPr>
          <w:p w14:paraId="3773AD3C" w14:textId="617D2DE2" w:rsidR="00255A8A" w:rsidRDefault="00255A8A" w:rsidP="00C75F57">
            <w:pPr>
              <w:pStyle w:val="T2"/>
              <w:suppressAutoHyphens/>
              <w:spacing w:after="0"/>
              <w:ind w:left="0" w:right="0"/>
              <w:jc w:val="left"/>
              <w:rPr>
                <w:b w:val="0"/>
                <w:sz w:val="18"/>
                <w:szCs w:val="18"/>
                <w:lang w:eastAsia="ko-KR"/>
              </w:rPr>
            </w:pPr>
            <w:r>
              <w:rPr>
                <w:b w:val="0"/>
                <w:sz w:val="18"/>
                <w:szCs w:val="18"/>
                <w:lang w:eastAsia="ko-KR"/>
              </w:rPr>
              <w:t>Intel</w:t>
            </w:r>
          </w:p>
        </w:tc>
        <w:tc>
          <w:tcPr>
            <w:tcW w:w="2175" w:type="dxa"/>
          </w:tcPr>
          <w:p w14:paraId="6BC9ACF6" w14:textId="77777777" w:rsidR="00255A8A" w:rsidRPr="000A26E7" w:rsidRDefault="00255A8A" w:rsidP="00C75F57">
            <w:pPr>
              <w:pStyle w:val="T2"/>
              <w:suppressAutoHyphens/>
              <w:spacing w:after="0"/>
              <w:ind w:left="0" w:right="0"/>
              <w:jc w:val="left"/>
              <w:rPr>
                <w:b w:val="0"/>
                <w:sz w:val="18"/>
                <w:szCs w:val="18"/>
                <w:lang w:eastAsia="ko-KR"/>
              </w:rPr>
            </w:pPr>
          </w:p>
        </w:tc>
        <w:tc>
          <w:tcPr>
            <w:tcW w:w="1710" w:type="dxa"/>
            <w:vAlign w:val="center"/>
          </w:tcPr>
          <w:p w14:paraId="32FD553A" w14:textId="77777777" w:rsidR="00255A8A" w:rsidRPr="00BF7A21" w:rsidRDefault="00255A8A" w:rsidP="00C75F57">
            <w:pPr>
              <w:pStyle w:val="T2"/>
              <w:suppressAutoHyphens/>
              <w:spacing w:after="0"/>
              <w:ind w:left="0" w:right="0"/>
              <w:jc w:val="left"/>
              <w:rPr>
                <w:b w:val="0"/>
                <w:sz w:val="18"/>
                <w:szCs w:val="18"/>
                <w:lang w:eastAsia="ko-KR"/>
              </w:rPr>
            </w:pPr>
          </w:p>
        </w:tc>
        <w:tc>
          <w:tcPr>
            <w:tcW w:w="2291" w:type="dxa"/>
            <w:vAlign w:val="center"/>
          </w:tcPr>
          <w:p w14:paraId="3BBB4F4A" w14:textId="77777777" w:rsidR="00255A8A" w:rsidRDefault="00255A8A" w:rsidP="00C75F57">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206E5DBA"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C12E8F">
        <w:rPr>
          <w:rFonts w:cs="Times New Roman"/>
          <w:color w:val="FF0000"/>
          <w:sz w:val="18"/>
          <w:szCs w:val="18"/>
          <w:lang w:eastAsia="ko-KR"/>
        </w:rPr>
        <w:t>40</w:t>
      </w:r>
      <w:r w:rsidR="0021044B" w:rsidRPr="002B0303">
        <w:rPr>
          <w:rFonts w:cs="Times New Roman"/>
          <w:color w:val="FF0000"/>
          <w:sz w:val="18"/>
          <w:szCs w:val="18"/>
          <w:lang w:eastAsia="ko-KR"/>
        </w:rPr>
        <w:t xml:space="preserve"> </w:t>
      </w:r>
      <w:r>
        <w:rPr>
          <w:rFonts w:cs="Times New Roman"/>
          <w:sz w:val="18"/>
          <w:szCs w:val="18"/>
          <w:lang w:eastAsia="ko-KR"/>
        </w:rPr>
        <w:t xml:space="preserve">CIDs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34</w:t>
      </w:r>
      <w:r>
        <w:rPr>
          <w:rFonts w:cs="Times New Roman"/>
          <w:sz w:val="18"/>
          <w:szCs w:val="18"/>
          <w:lang w:eastAsia="ko-KR"/>
        </w:rPr>
        <w:t>:</w:t>
      </w:r>
    </w:p>
    <w:bookmarkEnd w:id="0"/>
    <w:p w14:paraId="1511ECB6" w14:textId="5EED702D" w:rsidR="00532160" w:rsidRDefault="00491ADB" w:rsidP="00C75F57">
      <w:pPr>
        <w:suppressAutoHyphens/>
        <w:spacing w:after="0" w:line="240" w:lineRule="auto"/>
        <w:rPr>
          <w:rFonts w:ascii="Times New Roman" w:eastAsia="Malgun Gothic" w:hAnsi="Times New Roman" w:cs="Times New Roman"/>
          <w:sz w:val="18"/>
          <w:szCs w:val="20"/>
          <w:lang w:val="en-GB"/>
        </w:rPr>
      </w:pPr>
      <w:r w:rsidRPr="00491ADB">
        <w:rPr>
          <w:rFonts w:ascii="Times New Roman" w:hAnsi="Times New Roman" w:cs="Times New Roman"/>
          <w:color w:val="000000" w:themeColor="text1"/>
          <w:sz w:val="18"/>
          <w:szCs w:val="18"/>
          <w:lang w:eastAsia="ko-KR"/>
        </w:rPr>
        <w:t xml:space="preserve">2294, 1858, 1859, 1034, 2149, 1861, 2831, 1833, 1863, 1860, 2586, 2183, </w:t>
      </w:r>
      <w:r w:rsidR="006C4894">
        <w:rPr>
          <w:rFonts w:ascii="Times New Roman" w:hAnsi="Times New Roman" w:cs="Times New Roman"/>
          <w:color w:val="000000" w:themeColor="text1"/>
          <w:sz w:val="18"/>
          <w:szCs w:val="18"/>
          <w:lang w:eastAsia="ko-KR"/>
        </w:rPr>
        <w:t xml:space="preserve">1799, </w:t>
      </w:r>
      <w:r w:rsidRPr="00491ADB">
        <w:rPr>
          <w:rFonts w:ascii="Times New Roman" w:hAnsi="Times New Roman" w:cs="Times New Roman"/>
          <w:color w:val="000000" w:themeColor="text1"/>
          <w:sz w:val="18"/>
          <w:szCs w:val="18"/>
          <w:lang w:eastAsia="ko-KR"/>
        </w:rPr>
        <w:t xml:space="preserve">1035, 2451, 1036, </w:t>
      </w:r>
      <w:r w:rsidR="007527DB" w:rsidRPr="007527DB">
        <w:rPr>
          <w:rFonts w:ascii="Times New Roman" w:hAnsi="Times New Roman" w:cs="Times New Roman"/>
          <w:color w:val="000000" w:themeColor="text1"/>
          <w:sz w:val="18"/>
          <w:szCs w:val="18"/>
          <w:lang w:eastAsia="ko-KR"/>
        </w:rPr>
        <w:t>1050, 1778, 2165, 2489</w:t>
      </w:r>
      <w:r w:rsidR="007527DB">
        <w:rPr>
          <w:rFonts w:ascii="Times New Roman" w:hAnsi="Times New Roman" w:cs="Times New Roman"/>
          <w:color w:val="000000" w:themeColor="text1"/>
          <w:sz w:val="18"/>
          <w:szCs w:val="18"/>
          <w:lang w:eastAsia="ko-KR"/>
        </w:rPr>
        <w:t xml:space="preserve">, </w:t>
      </w:r>
      <w:r w:rsidRPr="00491ADB">
        <w:rPr>
          <w:rFonts w:ascii="Times New Roman" w:hAnsi="Times New Roman" w:cs="Times New Roman"/>
          <w:color w:val="000000" w:themeColor="text1"/>
          <w:sz w:val="18"/>
          <w:szCs w:val="18"/>
          <w:lang w:eastAsia="ko-KR"/>
        </w:rPr>
        <w:t>1864, 1919, 3315, 1184, 1185, 2866, 3335, 2309, 2964, 2472, 2296, 2868, 2167, 3021, 3212, 3369, 3370, 1005, 1896</w:t>
      </w:r>
      <w:r w:rsidR="00FB58A8">
        <w:rPr>
          <w:rFonts w:ascii="Times New Roman" w:hAnsi="Times New Roman" w:cs="Times New Roman"/>
          <w:color w:val="000000" w:themeColor="text1"/>
          <w:sz w:val="18"/>
          <w:szCs w:val="18"/>
          <w:lang w:eastAsia="ko-KR"/>
        </w:rPr>
        <w:t>, 3016</w:t>
      </w:r>
    </w:p>
    <w:p w14:paraId="4F0ECC3D" w14:textId="3A77CFAB"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21669390" w14:textId="4FEAC050" w:rsidR="00AB4E23" w:rsidRDefault="00AB4E23" w:rsidP="00C75F57">
      <w:pPr>
        <w:suppressAutoHyphens/>
        <w:spacing w:after="0" w:line="240" w:lineRule="auto"/>
        <w:rPr>
          <w:rFonts w:ascii="Times New Roman" w:eastAsia="Malgun Gothic" w:hAnsi="Times New Roman" w:cs="Times New Roman"/>
          <w:sz w:val="18"/>
          <w:szCs w:val="20"/>
          <w:lang w:val="en-GB"/>
        </w:rPr>
      </w:pPr>
    </w:p>
    <w:p w14:paraId="7157B59B" w14:textId="7A0C47A7" w:rsidR="00AB4E23" w:rsidRDefault="00AB4E23" w:rsidP="00AB4E23">
      <w:pPr>
        <w:rPr>
          <w:b/>
          <w:i/>
          <w:iCs/>
        </w:rPr>
      </w:pPr>
      <w:r>
        <w:rPr>
          <w:b/>
          <w:i/>
          <w:iCs/>
          <w:highlight w:val="yellow"/>
        </w:rPr>
        <w:t xml:space="preserve">TGbe editor: Please note Baseline </w:t>
      </w:r>
      <w:r w:rsidR="008134D2">
        <w:rPr>
          <w:b/>
          <w:i/>
          <w:iCs/>
          <w:highlight w:val="yellow"/>
        </w:rPr>
        <w:t>is</w:t>
      </w:r>
      <w:r>
        <w:rPr>
          <w:b/>
          <w:i/>
          <w:iCs/>
          <w:highlight w:val="yellow"/>
        </w:rPr>
        <w:t xml:space="preserve"> 11be D0.4.</w:t>
      </w:r>
    </w:p>
    <w:p w14:paraId="7BE09241" w14:textId="77777777" w:rsidR="00AB4E23" w:rsidRDefault="00AB4E23" w:rsidP="00C75F57">
      <w:pPr>
        <w:suppressAutoHyphens/>
        <w:spacing w:after="0" w:line="240" w:lineRule="auto"/>
        <w:rPr>
          <w:rFonts w:ascii="Times New Roman" w:eastAsia="Malgun Gothic" w:hAnsi="Times New Roman" w:cs="Times New Roman"/>
          <w:sz w:val="18"/>
          <w:szCs w:val="20"/>
          <w:lang w:val="en-GB"/>
        </w:rPr>
      </w:pPr>
    </w:p>
    <w:p w14:paraId="2F6FBF17" w14:textId="77777777" w:rsidR="00AB4E23" w:rsidRPr="00CE1ADE" w:rsidRDefault="00AB4E23"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166B10C6"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246F2FDB" w14:textId="6BCDCCDA" w:rsidR="0021115E" w:rsidRDefault="0021115E"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1: </w:t>
      </w:r>
      <w:r w:rsidR="00D50198">
        <w:rPr>
          <w:rFonts w:ascii="Times New Roman" w:eastAsia="Malgun Gothic" w:hAnsi="Times New Roman" w:cs="Times New Roman"/>
          <w:sz w:val="18"/>
          <w:szCs w:val="20"/>
          <w:lang w:val="en-GB"/>
        </w:rPr>
        <w:t>Revised based on feedback from several members – added as co-authors</w:t>
      </w:r>
    </w:p>
    <w:p w14:paraId="5138B5DD" w14:textId="55BC8B7F" w:rsidR="00D50198" w:rsidRDefault="00D50198" w:rsidP="00D50198">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Added CID 3016 to the </w:t>
      </w:r>
      <w:r w:rsidR="009A638A">
        <w:rPr>
          <w:rFonts w:ascii="Times New Roman" w:eastAsia="Malgun Gothic" w:hAnsi="Times New Roman" w:cs="Times New Roman"/>
          <w:sz w:val="18"/>
          <w:szCs w:val="20"/>
          <w:lang w:val="en-GB"/>
        </w:rPr>
        <w:t>list of resolved comments based on discussion with Xiaofei</w:t>
      </w:r>
    </w:p>
    <w:p w14:paraId="3D407475" w14:textId="757A621F" w:rsidR="006C4894" w:rsidRDefault="006C4894" w:rsidP="006C4894">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2: Revised based on further feedback from Insun</w:t>
      </w:r>
    </w:p>
    <w:p w14:paraId="73133EC9" w14:textId="71AC5D72" w:rsidR="006C4894" w:rsidRDefault="006C4894" w:rsidP="006C4894">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The following CIDs are transferred from Insun since they are resolved in this contribution</w:t>
      </w:r>
    </w:p>
    <w:p w14:paraId="7C89E1C3" w14:textId="6AB6E1AC" w:rsidR="006C4894" w:rsidRDefault="00D1402A" w:rsidP="006C4894">
      <w:pPr>
        <w:pStyle w:val="ListParagraph"/>
        <w:numPr>
          <w:ilvl w:val="2"/>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1799, </w:t>
      </w:r>
      <w:r w:rsidRPr="00D1402A">
        <w:rPr>
          <w:rFonts w:ascii="Times New Roman" w:eastAsia="Malgun Gothic" w:hAnsi="Times New Roman" w:cs="Times New Roman"/>
          <w:sz w:val="18"/>
          <w:szCs w:val="20"/>
          <w:lang w:val="en-GB"/>
        </w:rPr>
        <w:t>1050, 1778, 2165, 2489</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173A95F7" w14:textId="11023A6B" w:rsidR="001344C7" w:rsidRDefault="001344C7">
      <w:pPr>
        <w:rPr>
          <w:rFonts w:ascii="Arial" w:hAnsi="Arial" w:cs="Arial"/>
          <w:b/>
          <w:bCs/>
          <w:color w:val="000000"/>
          <w:sz w:val="20"/>
          <w:szCs w:val="20"/>
        </w:rPr>
      </w:pPr>
    </w:p>
    <w:p w14:paraId="1D87CF40" w14:textId="4DAFB4BC" w:rsidR="00866139" w:rsidRPr="00924991" w:rsidRDefault="00866139">
      <w:pPr>
        <w:rPr>
          <w:rFonts w:ascii="Times New Roman" w:hAnsi="Times New Roman" w:cs="Times New Roman"/>
          <w:color w:val="000000"/>
          <w:sz w:val="20"/>
          <w:szCs w:val="20"/>
        </w:rPr>
      </w:pPr>
      <w:r w:rsidRPr="00924991">
        <w:rPr>
          <w:rFonts w:ascii="Times New Roman" w:hAnsi="Times New Roman" w:cs="Times New Roman"/>
          <w:b/>
          <w:bCs/>
          <w:color w:val="000000"/>
          <w:sz w:val="20"/>
          <w:szCs w:val="20"/>
        </w:rPr>
        <w:t xml:space="preserve">PART </w:t>
      </w:r>
      <w:r w:rsidR="00AF5D61" w:rsidRPr="00924991">
        <w:rPr>
          <w:rFonts w:ascii="Times New Roman" w:hAnsi="Times New Roman" w:cs="Times New Roman"/>
          <w:b/>
          <w:bCs/>
          <w:color w:val="000000"/>
          <w:sz w:val="20"/>
          <w:szCs w:val="20"/>
        </w:rPr>
        <w:t>A</w:t>
      </w:r>
      <w:r w:rsidR="00733F36" w:rsidRPr="00924991">
        <w:rPr>
          <w:rFonts w:ascii="Times New Roman" w:hAnsi="Times New Roman" w:cs="Times New Roman"/>
          <w:color w:val="000000"/>
          <w:sz w:val="20"/>
          <w:szCs w:val="20"/>
        </w:rPr>
        <w:t xml:space="preserve"> [9 CIDs: </w:t>
      </w:r>
      <w:r w:rsidR="00733F36" w:rsidRPr="00924991">
        <w:rPr>
          <w:rFonts w:ascii="Times New Roman" w:hAnsi="Times New Roman" w:cs="Times New Roman"/>
          <w:color w:val="000000"/>
          <w:sz w:val="20"/>
          <w:szCs w:val="20"/>
        </w:rPr>
        <w:t>2294 1858 1859 1034 2149 1861 2831 1833 1863</w:t>
      </w:r>
      <w:r w:rsidR="00733F36" w:rsidRPr="00924991">
        <w:rPr>
          <w:rFonts w:ascii="Times New Roman" w:hAnsi="Times New Roman" w:cs="Times New Roman"/>
          <w:color w:val="000000"/>
          <w:sz w:val="20"/>
          <w:szCs w:val="20"/>
        </w:rPr>
        <w:t>]</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1080"/>
        <w:gridCol w:w="2070"/>
        <w:gridCol w:w="1980"/>
        <w:gridCol w:w="3420"/>
      </w:tblGrid>
      <w:tr w:rsidR="001344C7" w:rsidRPr="007E587A" w14:paraId="31FE4390" w14:textId="77777777" w:rsidTr="00854094">
        <w:trPr>
          <w:trHeight w:val="220"/>
          <w:jc w:val="center"/>
        </w:trPr>
        <w:tc>
          <w:tcPr>
            <w:tcW w:w="625" w:type="dxa"/>
            <w:shd w:val="clear" w:color="auto" w:fill="BFBFBF" w:themeFill="background1" w:themeFillShade="BF"/>
            <w:noWrap/>
            <w:vAlign w:val="center"/>
            <w:hideMark/>
          </w:tcPr>
          <w:p w14:paraId="2D4F374C"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53091D53"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1FB6D444"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1080" w:type="dxa"/>
            <w:shd w:val="clear" w:color="auto" w:fill="BFBFBF" w:themeFill="background1" w:themeFillShade="BF"/>
            <w:vAlign w:val="center"/>
          </w:tcPr>
          <w:p w14:paraId="43FA09BF"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2070" w:type="dxa"/>
            <w:shd w:val="clear" w:color="auto" w:fill="BFBFBF" w:themeFill="background1" w:themeFillShade="BF"/>
            <w:noWrap/>
            <w:vAlign w:val="bottom"/>
            <w:hideMark/>
          </w:tcPr>
          <w:p w14:paraId="6A54C471"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980" w:type="dxa"/>
            <w:shd w:val="clear" w:color="auto" w:fill="BFBFBF" w:themeFill="background1" w:themeFillShade="BF"/>
            <w:noWrap/>
            <w:vAlign w:val="bottom"/>
            <w:hideMark/>
          </w:tcPr>
          <w:p w14:paraId="51011E02"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420" w:type="dxa"/>
            <w:shd w:val="clear" w:color="auto" w:fill="BFBFBF" w:themeFill="background1" w:themeFillShade="BF"/>
            <w:vAlign w:val="center"/>
            <w:hideMark/>
          </w:tcPr>
          <w:p w14:paraId="32E90F57"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497ACA" w:rsidRPr="008B0293" w14:paraId="580B2005"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F7DBE0F" w14:textId="18AF303D" w:rsidR="00497ACA" w:rsidRDefault="00497ACA" w:rsidP="00497ACA">
            <w:pPr>
              <w:suppressAutoHyphens/>
              <w:spacing w:after="0"/>
              <w:rPr>
                <w:rFonts w:ascii="Times New Roman" w:hAnsi="Times New Roman" w:cs="Times New Roman"/>
                <w:sz w:val="16"/>
                <w:szCs w:val="16"/>
              </w:rPr>
            </w:pPr>
            <w:r w:rsidRPr="00497ACA">
              <w:rPr>
                <w:rFonts w:ascii="Times New Roman" w:hAnsi="Times New Roman" w:cs="Times New Roman"/>
                <w:sz w:val="16"/>
                <w:szCs w:val="16"/>
              </w:rPr>
              <w:t>2294</w:t>
            </w:r>
          </w:p>
        </w:tc>
        <w:tc>
          <w:tcPr>
            <w:tcW w:w="1080" w:type="dxa"/>
            <w:tcBorders>
              <w:top w:val="single" w:sz="4" w:space="0" w:color="auto"/>
              <w:left w:val="single" w:sz="4" w:space="0" w:color="auto"/>
              <w:bottom w:val="single" w:sz="4" w:space="0" w:color="auto"/>
              <w:right w:val="single" w:sz="4" w:space="0" w:color="auto"/>
            </w:tcBorders>
          </w:tcPr>
          <w:p w14:paraId="25F13372" w14:textId="13DA4744" w:rsidR="00497ACA" w:rsidRDefault="00497ACA" w:rsidP="00497ACA">
            <w:pPr>
              <w:suppressAutoHyphens/>
              <w:spacing w:after="0"/>
              <w:rPr>
                <w:rFonts w:ascii="Times New Roman" w:hAnsi="Times New Roman" w:cs="Times New Roman"/>
                <w:sz w:val="16"/>
                <w:szCs w:val="16"/>
              </w:rPr>
            </w:pPr>
            <w:r w:rsidRPr="00497ACA">
              <w:rPr>
                <w:rFonts w:ascii="Times New Roman" w:hAnsi="Times New Roman" w:cs="Times New Roman"/>
                <w:sz w:val="16"/>
                <w:szCs w:val="16"/>
              </w:rPr>
              <w:t>Michael Montemurro</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14F68C4" w14:textId="10007177" w:rsidR="00497ACA" w:rsidRDefault="00497ACA" w:rsidP="00497ACA">
            <w:pPr>
              <w:suppressAutoHyphens/>
              <w:spacing w:after="0"/>
              <w:rPr>
                <w:rFonts w:ascii="Times New Roman" w:hAnsi="Times New Roman" w:cs="Times New Roman"/>
                <w:sz w:val="16"/>
                <w:szCs w:val="16"/>
              </w:rPr>
            </w:pPr>
            <w:r w:rsidRPr="00497ACA">
              <w:rPr>
                <w:rFonts w:ascii="Times New Roman" w:hAnsi="Times New Roman" w:cs="Times New Roman"/>
                <w:sz w:val="16"/>
                <w:szCs w:val="16"/>
              </w:rPr>
              <w:t>126.01</w:t>
            </w:r>
          </w:p>
        </w:tc>
        <w:tc>
          <w:tcPr>
            <w:tcW w:w="1080" w:type="dxa"/>
            <w:tcBorders>
              <w:top w:val="single" w:sz="4" w:space="0" w:color="auto"/>
              <w:left w:val="single" w:sz="4" w:space="0" w:color="auto"/>
              <w:bottom w:val="single" w:sz="4" w:space="0" w:color="auto"/>
              <w:right w:val="single" w:sz="4" w:space="0" w:color="auto"/>
            </w:tcBorders>
          </w:tcPr>
          <w:p w14:paraId="4E730490" w14:textId="7C0D994D" w:rsidR="00497ACA" w:rsidRDefault="00497ACA" w:rsidP="00497ACA">
            <w:pPr>
              <w:suppressAutoHyphens/>
              <w:spacing w:after="0"/>
              <w:rPr>
                <w:rFonts w:ascii="Times New Roman" w:hAnsi="Times New Roman" w:cs="Times New Roman"/>
                <w:sz w:val="16"/>
                <w:szCs w:val="16"/>
              </w:rPr>
            </w:pPr>
            <w:r w:rsidRPr="00497ACA">
              <w:rPr>
                <w:rFonts w:ascii="Times New Roman" w:hAnsi="Times New Roman" w:cs="Times New Roman"/>
                <w:sz w:val="16"/>
                <w:szCs w:val="16"/>
              </w:rPr>
              <w:t>35.3.2</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2D82EE97" w14:textId="388681AE" w:rsidR="00497ACA" w:rsidRPr="004877DF" w:rsidRDefault="00497ACA" w:rsidP="00497ACA">
            <w:pPr>
              <w:suppressAutoHyphens/>
              <w:spacing w:after="0"/>
              <w:rPr>
                <w:rFonts w:ascii="Times New Roman" w:hAnsi="Times New Roman" w:cs="Times New Roman"/>
                <w:sz w:val="16"/>
                <w:szCs w:val="16"/>
              </w:rPr>
            </w:pPr>
            <w:r w:rsidRPr="00497ACA">
              <w:rPr>
                <w:rFonts w:ascii="Times New Roman" w:hAnsi="Times New Roman" w:cs="Times New Roman"/>
                <w:sz w:val="16"/>
                <w:szCs w:val="16"/>
              </w:rPr>
              <w:t>This title makes no sense. How is it a container?</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1307EE60" w14:textId="1B29C9E7" w:rsidR="00497ACA" w:rsidRPr="009369C2" w:rsidRDefault="00497ACA" w:rsidP="00497ACA">
            <w:pPr>
              <w:suppressAutoHyphens/>
              <w:spacing w:after="0"/>
              <w:rPr>
                <w:rFonts w:ascii="Times New Roman" w:hAnsi="Times New Roman" w:cs="Times New Roman"/>
                <w:sz w:val="16"/>
                <w:szCs w:val="16"/>
              </w:rPr>
            </w:pPr>
            <w:r w:rsidRPr="00497ACA">
              <w:rPr>
                <w:rFonts w:ascii="Times New Roman" w:hAnsi="Times New Roman" w:cs="Times New Roman"/>
                <w:sz w:val="16"/>
                <w:szCs w:val="16"/>
              </w:rPr>
              <w:t>Rename to "Requirements for multi-link operation"</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3051B5DD" w14:textId="77777777" w:rsidR="00497ACA" w:rsidRDefault="000610C1" w:rsidP="00497AC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8A251BA" w14:textId="77777777" w:rsidR="001F058C" w:rsidRPr="001F058C" w:rsidRDefault="001F058C" w:rsidP="001F058C">
            <w:pPr>
              <w:suppressAutoHyphens/>
              <w:spacing w:after="0"/>
              <w:rPr>
                <w:rFonts w:ascii="Times New Roman" w:hAnsi="Times New Roman" w:cs="Times New Roman"/>
                <w:b/>
                <w:sz w:val="16"/>
                <w:szCs w:val="16"/>
              </w:rPr>
            </w:pPr>
          </w:p>
          <w:p w14:paraId="4D7E2B2E" w14:textId="58E9BE60" w:rsidR="00994D72" w:rsidRPr="00994D72" w:rsidRDefault="00332E25" w:rsidP="00497ACA">
            <w:pPr>
              <w:suppressAutoHyphens/>
              <w:spacing w:after="0"/>
              <w:rPr>
                <w:rFonts w:ascii="Times New Roman" w:hAnsi="Times New Roman" w:cs="Times New Roman"/>
                <w:bCs/>
                <w:sz w:val="16"/>
                <w:szCs w:val="16"/>
              </w:rPr>
            </w:pPr>
            <w:r>
              <w:rPr>
                <w:rFonts w:ascii="Times New Roman" w:hAnsi="Times New Roman" w:cs="Times New Roman"/>
                <w:bCs/>
                <w:sz w:val="16"/>
                <w:szCs w:val="16"/>
              </w:rPr>
              <w:t>Based on offline discussion with the commenter, t</w:t>
            </w:r>
            <w:r w:rsidR="00994D72">
              <w:rPr>
                <w:rFonts w:ascii="Times New Roman" w:hAnsi="Times New Roman" w:cs="Times New Roman"/>
                <w:bCs/>
                <w:sz w:val="16"/>
                <w:szCs w:val="16"/>
              </w:rPr>
              <w:t xml:space="preserve">he title of the </w:t>
            </w:r>
            <w:r w:rsidR="00B867D9">
              <w:rPr>
                <w:rFonts w:ascii="Times New Roman" w:hAnsi="Times New Roman" w:cs="Times New Roman"/>
                <w:bCs/>
                <w:sz w:val="16"/>
                <w:szCs w:val="16"/>
              </w:rPr>
              <w:t>sub</w:t>
            </w:r>
            <w:r w:rsidR="00994D72">
              <w:rPr>
                <w:rFonts w:ascii="Times New Roman" w:hAnsi="Times New Roman" w:cs="Times New Roman"/>
                <w:bCs/>
                <w:sz w:val="16"/>
                <w:szCs w:val="16"/>
              </w:rPr>
              <w:t>clause was changed to “Advertisement of multi-link information”.</w:t>
            </w:r>
          </w:p>
          <w:p w14:paraId="72F49485" w14:textId="77777777" w:rsidR="00994D72" w:rsidRDefault="00994D72" w:rsidP="00497ACA">
            <w:pPr>
              <w:suppressAutoHyphens/>
              <w:spacing w:after="0"/>
              <w:rPr>
                <w:rFonts w:ascii="Times New Roman" w:hAnsi="Times New Roman" w:cs="Times New Roman"/>
                <w:b/>
                <w:sz w:val="16"/>
                <w:szCs w:val="16"/>
              </w:rPr>
            </w:pPr>
          </w:p>
          <w:p w14:paraId="32509259" w14:textId="5524240C" w:rsidR="00497ACA" w:rsidRDefault="000610C1" w:rsidP="00497ACA">
            <w:pPr>
              <w:suppressAutoHyphens/>
              <w:spacing w:after="0"/>
              <w:rPr>
                <w:rFonts w:ascii="Times New Roman" w:hAnsi="Times New Roman" w:cs="Times New Roman"/>
                <w:b/>
                <w:sz w:val="16"/>
                <w:szCs w:val="16"/>
              </w:rPr>
            </w:pPr>
            <w:r>
              <w:rPr>
                <w:rFonts w:ascii="Times New Roman" w:hAnsi="Times New Roman" w:cs="Times New Roman"/>
                <w:b/>
                <w:sz w:val="16"/>
                <w:szCs w:val="16"/>
              </w:rPr>
              <w:t>T</w:t>
            </w:r>
            <w:r w:rsidR="001171D4">
              <w:rPr>
                <w:rFonts w:ascii="Times New Roman" w:hAnsi="Times New Roman" w:cs="Times New Roman"/>
                <w:b/>
                <w:sz w:val="16"/>
                <w:szCs w:val="16"/>
              </w:rPr>
              <w:t>G</w:t>
            </w:r>
            <w:r>
              <w:rPr>
                <w:rFonts w:ascii="Times New Roman" w:hAnsi="Times New Roman" w:cs="Times New Roman"/>
                <w:b/>
                <w:sz w:val="16"/>
                <w:szCs w:val="16"/>
              </w:rPr>
              <w:t xml:space="preserve">be 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2294</w:t>
            </w:r>
            <w:r w:rsidR="00197E8B">
              <w:rPr>
                <w:rFonts w:ascii="Times New Roman" w:hAnsi="Times New Roman" w:cs="Times New Roman"/>
                <w:b/>
                <w:sz w:val="16"/>
                <w:szCs w:val="16"/>
              </w:rPr>
              <w:t xml:space="preserve"> and revise the title in all references to the subclause</w:t>
            </w:r>
            <w:r w:rsidR="00B867D9">
              <w:rPr>
                <w:rFonts w:ascii="Times New Roman" w:hAnsi="Times New Roman" w:cs="Times New Roman"/>
                <w:b/>
                <w:sz w:val="16"/>
                <w:szCs w:val="16"/>
              </w:rPr>
              <w:t xml:space="preserve"> throughout the draft</w:t>
            </w:r>
            <w:r>
              <w:rPr>
                <w:rFonts w:ascii="Times New Roman" w:hAnsi="Times New Roman" w:cs="Times New Roman"/>
                <w:b/>
                <w:sz w:val="16"/>
                <w:szCs w:val="16"/>
              </w:rPr>
              <w:t>.</w:t>
            </w:r>
            <w:r w:rsidR="00197E8B">
              <w:rPr>
                <w:rFonts w:ascii="Times New Roman" w:hAnsi="Times New Roman" w:cs="Times New Roman"/>
                <w:b/>
                <w:sz w:val="16"/>
                <w:szCs w:val="16"/>
              </w:rPr>
              <w:t xml:space="preserve"> </w:t>
            </w:r>
          </w:p>
        </w:tc>
      </w:tr>
      <w:tr w:rsidR="004F13EF" w:rsidRPr="008B0293" w14:paraId="7DD20758"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1AE34A5" w14:textId="76A85F6D"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1858</w:t>
            </w:r>
          </w:p>
        </w:tc>
        <w:tc>
          <w:tcPr>
            <w:tcW w:w="1080" w:type="dxa"/>
            <w:tcBorders>
              <w:top w:val="single" w:sz="4" w:space="0" w:color="auto"/>
              <w:left w:val="single" w:sz="4" w:space="0" w:color="auto"/>
              <w:bottom w:val="single" w:sz="4" w:space="0" w:color="auto"/>
              <w:right w:val="single" w:sz="4" w:space="0" w:color="auto"/>
            </w:tcBorders>
          </w:tcPr>
          <w:p w14:paraId="13263CBD" w14:textId="53FB24FE" w:rsidR="004F13EF" w:rsidRPr="00497ACA" w:rsidRDefault="00274DF7" w:rsidP="004F13EF">
            <w:pPr>
              <w:suppressAutoHyphens/>
              <w:spacing w:after="0"/>
              <w:rPr>
                <w:rFonts w:ascii="Times New Roman" w:hAnsi="Times New Roman" w:cs="Times New Roman"/>
                <w:sz w:val="16"/>
                <w:szCs w:val="16"/>
              </w:rPr>
            </w:pPr>
            <w:r w:rsidRPr="00274DF7">
              <w:rPr>
                <w:rFonts w:ascii="Times New Roman" w:hAnsi="Times New Roman" w:cs="Times New Roman"/>
                <w:sz w:val="16"/>
                <w:szCs w:val="16"/>
              </w:rPr>
              <w:t>Jarkko Kneckt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CF4EB3D" w14:textId="581775CE"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126.37</w:t>
            </w:r>
          </w:p>
        </w:tc>
        <w:tc>
          <w:tcPr>
            <w:tcW w:w="1080" w:type="dxa"/>
            <w:tcBorders>
              <w:top w:val="single" w:sz="4" w:space="0" w:color="auto"/>
              <w:left w:val="single" w:sz="4" w:space="0" w:color="auto"/>
              <w:bottom w:val="single" w:sz="4" w:space="0" w:color="auto"/>
              <w:right w:val="single" w:sz="4" w:space="0" w:color="auto"/>
            </w:tcBorders>
          </w:tcPr>
          <w:p w14:paraId="1AF16611" w14:textId="170F36FB"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35.3.2.1</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39E56B06" w14:textId="3DBCF82D"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The lines 37 - 40 seem to discuss on the content of the per-STA profile. These details are not needed in general introduction clause.</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31479EA5" w14:textId="1589AAA5"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Please move lines 37 - 40 to clause 35.3.2.2</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0E84F85D" w14:textId="77777777" w:rsidR="004F13EF" w:rsidRDefault="009639DD" w:rsidP="004F13EF">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FBFDEAA" w14:textId="77777777" w:rsidR="009639DD" w:rsidRPr="009639DD" w:rsidRDefault="009639DD" w:rsidP="004F13EF">
            <w:pPr>
              <w:suppressAutoHyphens/>
              <w:spacing w:after="0"/>
              <w:rPr>
                <w:rFonts w:ascii="Times New Roman" w:hAnsi="Times New Roman" w:cs="Times New Roman"/>
                <w:bCs/>
                <w:sz w:val="16"/>
                <w:szCs w:val="16"/>
              </w:rPr>
            </w:pPr>
          </w:p>
          <w:p w14:paraId="5CEC3248" w14:textId="41EB5672" w:rsidR="009639DD" w:rsidRPr="009639DD" w:rsidRDefault="009639DD" w:rsidP="004F13EF">
            <w:pPr>
              <w:suppressAutoHyphens/>
              <w:spacing w:after="0"/>
              <w:rPr>
                <w:rFonts w:ascii="Times New Roman" w:hAnsi="Times New Roman" w:cs="Times New Roman"/>
                <w:bCs/>
                <w:sz w:val="16"/>
                <w:szCs w:val="16"/>
              </w:rPr>
            </w:pPr>
            <w:r w:rsidRPr="009639DD">
              <w:rPr>
                <w:rFonts w:ascii="Times New Roman" w:hAnsi="Times New Roman" w:cs="Times New Roman"/>
                <w:bCs/>
                <w:sz w:val="16"/>
                <w:szCs w:val="16"/>
              </w:rPr>
              <w:t>Agree with the comment. Moved the cited paragraph</w:t>
            </w:r>
            <w:r w:rsidR="004073EF">
              <w:rPr>
                <w:rFonts w:ascii="Times New Roman" w:hAnsi="Times New Roman" w:cs="Times New Roman"/>
                <w:bCs/>
                <w:sz w:val="16"/>
                <w:szCs w:val="16"/>
              </w:rPr>
              <w:t>s</w:t>
            </w:r>
            <w:r w:rsidRPr="009639DD">
              <w:rPr>
                <w:rFonts w:ascii="Times New Roman" w:hAnsi="Times New Roman" w:cs="Times New Roman"/>
                <w:bCs/>
                <w:sz w:val="16"/>
                <w:szCs w:val="16"/>
              </w:rPr>
              <w:t xml:space="preserve"> to clause 35.3.2.2</w:t>
            </w:r>
            <w:r w:rsidR="004073EF">
              <w:rPr>
                <w:rFonts w:ascii="Times New Roman" w:hAnsi="Times New Roman" w:cs="Times New Roman"/>
                <w:bCs/>
                <w:sz w:val="16"/>
                <w:szCs w:val="16"/>
              </w:rPr>
              <w:t xml:space="preserve"> at appropriate locations</w:t>
            </w:r>
          </w:p>
          <w:p w14:paraId="19E83AD8" w14:textId="77777777" w:rsidR="009639DD" w:rsidRPr="009639DD" w:rsidRDefault="009639DD" w:rsidP="004F13EF">
            <w:pPr>
              <w:suppressAutoHyphens/>
              <w:spacing w:after="0"/>
              <w:rPr>
                <w:rFonts w:ascii="Times New Roman" w:hAnsi="Times New Roman" w:cs="Times New Roman"/>
                <w:bCs/>
                <w:sz w:val="16"/>
                <w:szCs w:val="16"/>
              </w:rPr>
            </w:pPr>
          </w:p>
          <w:p w14:paraId="239DF523" w14:textId="042F37F7" w:rsidR="009639DD" w:rsidRDefault="009639DD" w:rsidP="004F13EF">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w:t>
            </w:r>
            <w:r w:rsidR="00440165">
              <w:rPr>
                <w:rFonts w:ascii="Times New Roman" w:hAnsi="Times New Roman" w:cs="Times New Roman"/>
                <w:b/>
                <w:sz w:val="16"/>
                <w:szCs w:val="16"/>
              </w:rPr>
              <w:t>1858</w:t>
            </w:r>
          </w:p>
        </w:tc>
      </w:tr>
      <w:tr w:rsidR="004F13EF" w:rsidRPr="008B0293" w14:paraId="2DE9E3CF"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4A2E895" w14:textId="77E3CDAF"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1859</w:t>
            </w:r>
          </w:p>
        </w:tc>
        <w:tc>
          <w:tcPr>
            <w:tcW w:w="1080" w:type="dxa"/>
            <w:tcBorders>
              <w:top w:val="single" w:sz="4" w:space="0" w:color="auto"/>
              <w:left w:val="single" w:sz="4" w:space="0" w:color="auto"/>
              <w:bottom w:val="single" w:sz="4" w:space="0" w:color="auto"/>
              <w:right w:val="single" w:sz="4" w:space="0" w:color="auto"/>
            </w:tcBorders>
          </w:tcPr>
          <w:p w14:paraId="78C1566C" w14:textId="5A61F140" w:rsidR="004F13EF" w:rsidRPr="00497ACA" w:rsidRDefault="00274DF7" w:rsidP="004F13EF">
            <w:pPr>
              <w:suppressAutoHyphens/>
              <w:spacing w:after="0"/>
              <w:rPr>
                <w:rFonts w:ascii="Times New Roman" w:hAnsi="Times New Roman" w:cs="Times New Roman"/>
                <w:sz w:val="16"/>
                <w:szCs w:val="16"/>
              </w:rPr>
            </w:pPr>
            <w:r w:rsidRPr="00274DF7">
              <w:rPr>
                <w:rFonts w:ascii="Times New Roman" w:hAnsi="Times New Roman" w:cs="Times New Roman"/>
                <w:sz w:val="16"/>
                <w:szCs w:val="16"/>
              </w:rPr>
              <w:t>Jarkko Kneckt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C1D5337" w14:textId="5D643CAE"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126.37</w:t>
            </w:r>
          </w:p>
        </w:tc>
        <w:tc>
          <w:tcPr>
            <w:tcW w:w="1080" w:type="dxa"/>
            <w:tcBorders>
              <w:top w:val="single" w:sz="4" w:space="0" w:color="auto"/>
              <w:left w:val="single" w:sz="4" w:space="0" w:color="auto"/>
              <w:bottom w:val="single" w:sz="4" w:space="0" w:color="auto"/>
              <w:right w:val="single" w:sz="4" w:space="0" w:color="auto"/>
            </w:tcBorders>
          </w:tcPr>
          <w:p w14:paraId="7C0E20B2" w14:textId="6978B6A6"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35.3.2.1</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450943F3" w14:textId="5703FD88"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Per-STA profile does not have good introduction in the general paragraph.</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0F80A1B7" w14:textId="4F223494"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Please add introduction for the Per-STA profile.</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436D3B43" w14:textId="77777777" w:rsidR="00843398" w:rsidRDefault="00843398" w:rsidP="00843398">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08756ED" w14:textId="77777777" w:rsidR="00843398" w:rsidRPr="009639DD" w:rsidRDefault="00843398" w:rsidP="00843398">
            <w:pPr>
              <w:suppressAutoHyphens/>
              <w:spacing w:after="0"/>
              <w:rPr>
                <w:rFonts w:ascii="Times New Roman" w:hAnsi="Times New Roman" w:cs="Times New Roman"/>
                <w:bCs/>
                <w:sz w:val="16"/>
                <w:szCs w:val="16"/>
              </w:rPr>
            </w:pPr>
          </w:p>
          <w:p w14:paraId="731E96EA" w14:textId="3BF6D20E" w:rsidR="00843398" w:rsidRPr="009639DD" w:rsidRDefault="00843398" w:rsidP="00843398">
            <w:pPr>
              <w:suppressAutoHyphens/>
              <w:spacing w:after="0"/>
              <w:rPr>
                <w:rFonts w:ascii="Times New Roman" w:hAnsi="Times New Roman" w:cs="Times New Roman"/>
                <w:bCs/>
                <w:sz w:val="16"/>
                <w:szCs w:val="16"/>
              </w:rPr>
            </w:pPr>
            <w:r w:rsidRPr="009639DD">
              <w:rPr>
                <w:rFonts w:ascii="Times New Roman" w:hAnsi="Times New Roman" w:cs="Times New Roman"/>
                <w:bCs/>
                <w:sz w:val="16"/>
                <w:szCs w:val="16"/>
              </w:rPr>
              <w:t xml:space="preserve">Agree with the comment. Moved the </w:t>
            </w:r>
            <w:r w:rsidR="00022A50">
              <w:rPr>
                <w:rFonts w:ascii="Times New Roman" w:hAnsi="Times New Roman" w:cs="Times New Roman"/>
                <w:bCs/>
                <w:sz w:val="16"/>
                <w:szCs w:val="16"/>
              </w:rPr>
              <w:t>1</w:t>
            </w:r>
            <w:r w:rsidR="00022A50" w:rsidRPr="00022A50">
              <w:rPr>
                <w:rFonts w:ascii="Times New Roman" w:hAnsi="Times New Roman" w:cs="Times New Roman"/>
                <w:bCs/>
                <w:sz w:val="16"/>
                <w:szCs w:val="16"/>
                <w:vertAlign w:val="superscript"/>
              </w:rPr>
              <w:t>st</w:t>
            </w:r>
            <w:r w:rsidR="00022A50">
              <w:rPr>
                <w:rFonts w:ascii="Times New Roman" w:hAnsi="Times New Roman" w:cs="Times New Roman"/>
                <w:bCs/>
                <w:sz w:val="16"/>
                <w:szCs w:val="16"/>
              </w:rPr>
              <w:t xml:space="preserve"> </w:t>
            </w:r>
            <w:r w:rsidRPr="009639DD">
              <w:rPr>
                <w:rFonts w:ascii="Times New Roman" w:hAnsi="Times New Roman" w:cs="Times New Roman"/>
                <w:bCs/>
                <w:sz w:val="16"/>
                <w:szCs w:val="16"/>
              </w:rPr>
              <w:t>paragraph</w:t>
            </w:r>
            <w:r w:rsidR="00022A50">
              <w:rPr>
                <w:rFonts w:ascii="Times New Roman" w:hAnsi="Times New Roman" w:cs="Times New Roman"/>
                <w:bCs/>
                <w:sz w:val="16"/>
                <w:szCs w:val="16"/>
              </w:rPr>
              <w:t xml:space="preserve"> </w:t>
            </w:r>
            <w:r w:rsidR="004D3C52">
              <w:rPr>
                <w:rFonts w:ascii="Times New Roman" w:hAnsi="Times New Roman" w:cs="Times New Roman"/>
                <w:bCs/>
                <w:sz w:val="16"/>
                <w:szCs w:val="16"/>
              </w:rPr>
              <w:t xml:space="preserve">of </w:t>
            </w:r>
            <w:r w:rsidRPr="009639DD">
              <w:rPr>
                <w:rFonts w:ascii="Times New Roman" w:hAnsi="Times New Roman" w:cs="Times New Roman"/>
                <w:bCs/>
                <w:sz w:val="16"/>
                <w:szCs w:val="16"/>
              </w:rPr>
              <w:t>clause 35.3.2.2</w:t>
            </w:r>
            <w:r>
              <w:rPr>
                <w:rFonts w:ascii="Times New Roman" w:hAnsi="Times New Roman" w:cs="Times New Roman"/>
                <w:bCs/>
                <w:sz w:val="16"/>
                <w:szCs w:val="16"/>
              </w:rPr>
              <w:t xml:space="preserve"> </w:t>
            </w:r>
            <w:r w:rsidR="00022A50">
              <w:rPr>
                <w:rFonts w:ascii="Times New Roman" w:hAnsi="Times New Roman" w:cs="Times New Roman"/>
                <w:bCs/>
                <w:sz w:val="16"/>
                <w:szCs w:val="16"/>
              </w:rPr>
              <w:t xml:space="preserve">to clause 35.3.2.1 </w:t>
            </w:r>
            <w:r w:rsidR="004D3C52">
              <w:rPr>
                <w:rFonts w:ascii="Times New Roman" w:hAnsi="Times New Roman" w:cs="Times New Roman"/>
                <w:bCs/>
                <w:sz w:val="16"/>
                <w:szCs w:val="16"/>
              </w:rPr>
              <w:t xml:space="preserve">as the last paragraph with the text updated to clarify that clause 35.3.2.2 provides </w:t>
            </w:r>
            <w:r w:rsidR="00D156BC">
              <w:rPr>
                <w:rFonts w:ascii="Times New Roman" w:hAnsi="Times New Roman" w:cs="Times New Roman"/>
                <w:bCs/>
                <w:sz w:val="16"/>
                <w:szCs w:val="16"/>
              </w:rPr>
              <w:t xml:space="preserve">details on advertisement of </w:t>
            </w:r>
            <w:r w:rsidR="00D033E6">
              <w:rPr>
                <w:rFonts w:ascii="Times New Roman" w:hAnsi="Times New Roman" w:cs="Times New Roman"/>
                <w:bCs/>
                <w:sz w:val="16"/>
                <w:szCs w:val="16"/>
              </w:rPr>
              <w:t xml:space="preserve">per-link information. The title of 35.3.2.2 is updated as “Advertisement of </w:t>
            </w:r>
            <w:r w:rsidR="00E10176">
              <w:rPr>
                <w:rFonts w:ascii="Times New Roman" w:hAnsi="Times New Roman" w:cs="Times New Roman"/>
                <w:bCs/>
                <w:sz w:val="16"/>
                <w:szCs w:val="16"/>
              </w:rPr>
              <w:t xml:space="preserve">complete or partial </w:t>
            </w:r>
            <w:r w:rsidR="00D033E6">
              <w:rPr>
                <w:rFonts w:ascii="Times New Roman" w:hAnsi="Times New Roman" w:cs="Times New Roman"/>
                <w:bCs/>
                <w:sz w:val="16"/>
                <w:szCs w:val="16"/>
              </w:rPr>
              <w:t>per-link information”</w:t>
            </w:r>
          </w:p>
          <w:p w14:paraId="77908085" w14:textId="77777777" w:rsidR="00843398" w:rsidRPr="009639DD" w:rsidRDefault="00843398" w:rsidP="00843398">
            <w:pPr>
              <w:suppressAutoHyphens/>
              <w:spacing w:after="0"/>
              <w:rPr>
                <w:rFonts w:ascii="Times New Roman" w:hAnsi="Times New Roman" w:cs="Times New Roman"/>
                <w:bCs/>
                <w:sz w:val="16"/>
                <w:szCs w:val="16"/>
              </w:rPr>
            </w:pPr>
          </w:p>
          <w:p w14:paraId="54C89430" w14:textId="0A85923B" w:rsidR="004F13EF" w:rsidRDefault="00843398" w:rsidP="00843398">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185</w:t>
            </w:r>
            <w:r w:rsidR="00854085">
              <w:rPr>
                <w:rFonts w:ascii="Times New Roman" w:hAnsi="Times New Roman" w:cs="Times New Roman"/>
                <w:b/>
                <w:sz w:val="16"/>
                <w:szCs w:val="16"/>
              </w:rPr>
              <w:t>9</w:t>
            </w:r>
            <w:r w:rsidR="00D033E6">
              <w:rPr>
                <w:rFonts w:ascii="Times New Roman" w:hAnsi="Times New Roman" w:cs="Times New Roman"/>
                <w:b/>
                <w:sz w:val="16"/>
                <w:szCs w:val="16"/>
              </w:rPr>
              <w:t xml:space="preserve"> including updating the title of clause 35.3.2.2 throughout the draft.</w:t>
            </w:r>
          </w:p>
        </w:tc>
      </w:tr>
      <w:tr w:rsidR="00AE1FD7" w:rsidRPr="008B0293" w14:paraId="00F91753"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FCD8280" w14:textId="325FFCB8" w:rsidR="00AE1FD7" w:rsidRDefault="00AE1FD7" w:rsidP="00AE1FD7">
            <w:pPr>
              <w:suppressAutoHyphens/>
              <w:spacing w:after="0"/>
              <w:rPr>
                <w:rFonts w:ascii="Times New Roman" w:hAnsi="Times New Roman" w:cs="Times New Roman"/>
                <w:sz w:val="16"/>
                <w:szCs w:val="16"/>
              </w:rPr>
            </w:pPr>
            <w:r>
              <w:rPr>
                <w:rFonts w:ascii="Times New Roman" w:hAnsi="Times New Roman" w:cs="Times New Roman"/>
                <w:sz w:val="16"/>
                <w:szCs w:val="16"/>
              </w:rPr>
              <w:t>1034</w:t>
            </w:r>
          </w:p>
        </w:tc>
        <w:tc>
          <w:tcPr>
            <w:tcW w:w="1080" w:type="dxa"/>
            <w:tcBorders>
              <w:top w:val="single" w:sz="4" w:space="0" w:color="auto"/>
              <w:left w:val="single" w:sz="4" w:space="0" w:color="auto"/>
              <w:bottom w:val="single" w:sz="4" w:space="0" w:color="auto"/>
              <w:right w:val="single" w:sz="4" w:space="0" w:color="auto"/>
            </w:tcBorders>
          </w:tcPr>
          <w:p w14:paraId="0A1452AD" w14:textId="276EFA1C" w:rsidR="00AE1FD7" w:rsidRDefault="00AE1FD7" w:rsidP="00AE1FD7">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8B47929" w14:textId="677DC0C9" w:rsidR="00AE1FD7" w:rsidRDefault="00AE1FD7" w:rsidP="00AE1FD7">
            <w:pPr>
              <w:suppressAutoHyphens/>
              <w:spacing w:after="0"/>
              <w:rPr>
                <w:rFonts w:ascii="Times New Roman" w:hAnsi="Times New Roman" w:cs="Times New Roman"/>
                <w:sz w:val="16"/>
                <w:szCs w:val="16"/>
              </w:rPr>
            </w:pPr>
            <w:r>
              <w:rPr>
                <w:rFonts w:ascii="Times New Roman" w:hAnsi="Times New Roman" w:cs="Times New Roman"/>
                <w:sz w:val="16"/>
                <w:szCs w:val="16"/>
              </w:rPr>
              <w:t>126/47</w:t>
            </w:r>
          </w:p>
        </w:tc>
        <w:tc>
          <w:tcPr>
            <w:tcW w:w="1080" w:type="dxa"/>
            <w:tcBorders>
              <w:top w:val="single" w:sz="4" w:space="0" w:color="auto"/>
              <w:left w:val="single" w:sz="4" w:space="0" w:color="auto"/>
              <w:bottom w:val="single" w:sz="4" w:space="0" w:color="auto"/>
              <w:right w:val="single" w:sz="4" w:space="0" w:color="auto"/>
            </w:tcBorders>
          </w:tcPr>
          <w:p w14:paraId="4E98EA38" w14:textId="5E59DD32" w:rsidR="00AE1FD7" w:rsidRDefault="00AE1FD7" w:rsidP="00AE1FD7">
            <w:pPr>
              <w:suppressAutoHyphens/>
              <w:spacing w:after="0"/>
              <w:rPr>
                <w:rFonts w:ascii="Times New Roman" w:hAnsi="Times New Roman" w:cs="Times New Roman"/>
                <w:sz w:val="16"/>
                <w:szCs w:val="16"/>
              </w:rPr>
            </w:pPr>
            <w:r>
              <w:rPr>
                <w:rFonts w:ascii="Times New Roman" w:hAnsi="Times New Roman" w:cs="Times New Roman"/>
                <w:sz w:val="16"/>
                <w:szCs w:val="16"/>
              </w:rPr>
              <w:t>35.3.2.2</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5B5E3564" w14:textId="3887C2DF" w:rsidR="00AE1FD7" w:rsidRPr="00DD5FC6" w:rsidRDefault="00AE1FD7" w:rsidP="00AE1FD7">
            <w:pPr>
              <w:suppressAutoHyphens/>
              <w:spacing w:after="0"/>
              <w:rPr>
                <w:rFonts w:ascii="Times New Roman" w:hAnsi="Times New Roman" w:cs="Times New Roman"/>
                <w:sz w:val="16"/>
                <w:szCs w:val="16"/>
              </w:rPr>
            </w:pPr>
            <w:r w:rsidRPr="004877DF">
              <w:rPr>
                <w:rFonts w:ascii="Times New Roman" w:hAnsi="Times New Roman" w:cs="Times New Roman"/>
                <w:sz w:val="16"/>
                <w:szCs w:val="16"/>
              </w:rPr>
              <w:t xml:space="preserve">Remove the TBD. When the element is included in an ML Probe Response frame or (Re)Association Response frame, it carries complete profile. Complete profile includes all the capabilities and operational IEs with inheritance applied. For non-AP MLD, (Re)Association Request frame carries complete profile which includes the reported STA's capabilities. When the element is include in an ML Probe Response </w:t>
            </w:r>
            <w:r w:rsidRPr="004877DF">
              <w:rPr>
                <w:rFonts w:ascii="Times New Roman" w:hAnsi="Times New Roman" w:cs="Times New Roman"/>
                <w:sz w:val="16"/>
                <w:szCs w:val="16"/>
              </w:rPr>
              <w:lastRenderedPageBreak/>
              <w:t>frame, it carries partial profile, the content depends on the content of soliciting ML Probe Request frame. For example, non-AP MLD can request specific element via the (Extended) Request element or non-AP MLD may request critical updates information. ML IE when included in the Beacon frame includes only MLD level information.</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48332F5E" w14:textId="4B4BBA94" w:rsidR="00AE1FD7" w:rsidRPr="00EB4AF7" w:rsidRDefault="00AE1FD7" w:rsidP="00AE1FD7">
            <w:pPr>
              <w:suppressAutoHyphens/>
              <w:spacing w:after="0"/>
              <w:rPr>
                <w:rFonts w:ascii="Times New Roman" w:hAnsi="Times New Roman" w:cs="Times New Roman"/>
                <w:sz w:val="16"/>
                <w:szCs w:val="16"/>
              </w:rPr>
            </w:pPr>
            <w:r w:rsidRPr="009369C2">
              <w:rPr>
                <w:rFonts w:ascii="Times New Roman" w:hAnsi="Times New Roman" w:cs="Times New Roman"/>
                <w:sz w:val="16"/>
                <w:szCs w:val="16"/>
              </w:rPr>
              <w:lastRenderedPageBreak/>
              <w:t>As in comment</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3341AA3D" w14:textId="77777777" w:rsidR="00AE1FD7" w:rsidRDefault="00AE1FD7" w:rsidP="00AE1FD7">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92CC444" w14:textId="77777777" w:rsidR="00AE1FD7" w:rsidRDefault="00AE1FD7" w:rsidP="00AE1FD7">
            <w:pPr>
              <w:suppressAutoHyphens/>
              <w:spacing w:after="0"/>
              <w:rPr>
                <w:rFonts w:ascii="Times New Roman" w:hAnsi="Times New Roman" w:cs="Times New Roman"/>
                <w:b/>
                <w:sz w:val="16"/>
                <w:szCs w:val="16"/>
              </w:rPr>
            </w:pPr>
          </w:p>
          <w:p w14:paraId="561F0F49" w14:textId="77777777" w:rsidR="00EC6886" w:rsidRDefault="007920BA" w:rsidP="00AE1FD7">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TBD was </w:t>
            </w:r>
            <w:r w:rsidR="003C4AEA">
              <w:rPr>
                <w:rFonts w:ascii="Times New Roman" w:hAnsi="Times New Roman" w:cs="Times New Roman"/>
                <w:bCs/>
                <w:sz w:val="16"/>
                <w:szCs w:val="16"/>
              </w:rPr>
              <w:t>addressed</w:t>
            </w:r>
            <w:r>
              <w:rPr>
                <w:rFonts w:ascii="Times New Roman" w:hAnsi="Times New Roman" w:cs="Times New Roman"/>
                <w:bCs/>
                <w:sz w:val="16"/>
                <w:szCs w:val="16"/>
              </w:rPr>
              <w:t xml:space="preserve">. </w:t>
            </w:r>
          </w:p>
          <w:p w14:paraId="3825449D" w14:textId="0DA4D98C" w:rsidR="00EC6886" w:rsidRDefault="00EC6886" w:rsidP="00AE1FD7">
            <w:pPr>
              <w:suppressAutoHyphens/>
              <w:spacing w:after="0"/>
              <w:rPr>
                <w:rFonts w:ascii="Times New Roman" w:hAnsi="Times New Roman" w:cs="Times New Roman"/>
                <w:bCs/>
                <w:sz w:val="16"/>
                <w:szCs w:val="16"/>
              </w:rPr>
            </w:pPr>
          </w:p>
          <w:p w14:paraId="083A90D3" w14:textId="22E4F4B8" w:rsidR="00EC6886" w:rsidRDefault="00EC6886" w:rsidP="00AE1FD7">
            <w:pPr>
              <w:suppressAutoHyphens/>
              <w:spacing w:after="0"/>
              <w:rPr>
                <w:rFonts w:ascii="Times New Roman" w:hAnsi="Times New Roman" w:cs="Times New Roman"/>
                <w:bCs/>
                <w:sz w:val="16"/>
                <w:szCs w:val="16"/>
              </w:rPr>
            </w:pPr>
            <w:r>
              <w:rPr>
                <w:rFonts w:ascii="Times New Roman" w:hAnsi="Times New Roman" w:cs="Times New Roman"/>
                <w:bCs/>
                <w:sz w:val="16"/>
                <w:szCs w:val="16"/>
              </w:rPr>
              <w:t>The 3</w:t>
            </w:r>
            <w:r w:rsidRPr="00EC6886">
              <w:rPr>
                <w:rFonts w:ascii="Times New Roman" w:hAnsi="Times New Roman" w:cs="Times New Roman"/>
                <w:bCs/>
                <w:sz w:val="16"/>
                <w:szCs w:val="16"/>
                <w:vertAlign w:val="superscript"/>
              </w:rPr>
              <w:t>rd</w:t>
            </w:r>
            <w:r>
              <w:rPr>
                <w:rFonts w:ascii="Times New Roman" w:hAnsi="Times New Roman" w:cs="Times New Roman"/>
                <w:bCs/>
                <w:sz w:val="16"/>
                <w:szCs w:val="16"/>
              </w:rPr>
              <w:t xml:space="preserve"> paragraph in clause 35.3.2.2 which was added by doc 11-21/242r4 (and incorporated in D04) covers </w:t>
            </w:r>
            <w:r w:rsidR="002B449D">
              <w:rPr>
                <w:rFonts w:ascii="Times New Roman" w:hAnsi="Times New Roman" w:cs="Times New Roman"/>
                <w:bCs/>
                <w:sz w:val="16"/>
                <w:szCs w:val="16"/>
              </w:rPr>
              <w:t>when the profile carries complete information</w:t>
            </w:r>
            <w:r w:rsidR="000704C5">
              <w:rPr>
                <w:rFonts w:ascii="Times New Roman" w:hAnsi="Times New Roman" w:cs="Times New Roman"/>
                <w:bCs/>
                <w:sz w:val="16"/>
                <w:szCs w:val="16"/>
              </w:rPr>
              <w:t>.</w:t>
            </w:r>
            <w:r>
              <w:rPr>
                <w:rFonts w:ascii="Times New Roman" w:hAnsi="Times New Roman" w:cs="Times New Roman"/>
                <w:bCs/>
                <w:sz w:val="16"/>
                <w:szCs w:val="16"/>
              </w:rPr>
              <w:t xml:space="preserve"> </w:t>
            </w:r>
          </w:p>
          <w:p w14:paraId="2EC3190D" w14:textId="77777777" w:rsidR="00EC6886" w:rsidRDefault="00EC6886" w:rsidP="00AE1FD7">
            <w:pPr>
              <w:suppressAutoHyphens/>
              <w:spacing w:after="0"/>
              <w:rPr>
                <w:rFonts w:ascii="Times New Roman" w:hAnsi="Times New Roman" w:cs="Times New Roman"/>
                <w:bCs/>
                <w:sz w:val="16"/>
                <w:szCs w:val="16"/>
              </w:rPr>
            </w:pPr>
          </w:p>
          <w:p w14:paraId="74E53E3D" w14:textId="4A25BB8E" w:rsidR="001B5139" w:rsidRDefault="007920BA" w:rsidP="00AE1FD7">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subclause 35.3.2.2 was updated to </w:t>
            </w:r>
            <w:r w:rsidR="001B5139">
              <w:rPr>
                <w:rFonts w:ascii="Times New Roman" w:hAnsi="Times New Roman" w:cs="Times New Roman"/>
                <w:bCs/>
                <w:sz w:val="16"/>
                <w:szCs w:val="16"/>
              </w:rPr>
              <w:t xml:space="preserve">clarify </w:t>
            </w:r>
            <w:r w:rsidR="000704C5">
              <w:rPr>
                <w:rFonts w:ascii="Times New Roman" w:hAnsi="Times New Roman" w:cs="Times New Roman"/>
                <w:bCs/>
                <w:sz w:val="16"/>
                <w:szCs w:val="16"/>
              </w:rPr>
              <w:t xml:space="preserve">the case of partial information or </w:t>
            </w:r>
            <w:r w:rsidR="0003406F">
              <w:rPr>
                <w:rFonts w:ascii="Times New Roman" w:hAnsi="Times New Roman" w:cs="Times New Roman"/>
                <w:bCs/>
                <w:sz w:val="16"/>
                <w:szCs w:val="16"/>
              </w:rPr>
              <w:t>the case when link information is not carried in the frame</w:t>
            </w:r>
            <w:r w:rsidR="001B5139">
              <w:rPr>
                <w:rFonts w:ascii="Times New Roman" w:hAnsi="Times New Roman" w:cs="Times New Roman"/>
                <w:bCs/>
                <w:sz w:val="16"/>
                <w:szCs w:val="16"/>
              </w:rPr>
              <w:t>:</w:t>
            </w:r>
          </w:p>
          <w:p w14:paraId="3CA4F7CD" w14:textId="45665054" w:rsidR="000D3B8F" w:rsidRDefault="001B5139" w:rsidP="001B5139">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 xml:space="preserve">1. </w:t>
            </w:r>
            <w:r w:rsidR="006B16D2">
              <w:rPr>
                <w:rFonts w:ascii="Times New Roman" w:hAnsi="Times New Roman" w:cs="Times New Roman"/>
                <w:bCs/>
                <w:sz w:val="16"/>
                <w:szCs w:val="16"/>
              </w:rPr>
              <w:t>Basic variant ML IE when included in Authentication frame or Neighbor Report IE does not include Link Information field.</w:t>
            </w:r>
          </w:p>
          <w:p w14:paraId="6DA70A9B" w14:textId="406406A1" w:rsidR="00730B70" w:rsidRDefault="006B16D2" w:rsidP="001B5139">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lastRenderedPageBreak/>
              <w:t>2</w:t>
            </w:r>
            <w:r w:rsidR="00FD0CD8">
              <w:rPr>
                <w:rFonts w:ascii="Times New Roman" w:hAnsi="Times New Roman" w:cs="Times New Roman"/>
                <w:bCs/>
                <w:sz w:val="16"/>
                <w:szCs w:val="16"/>
              </w:rPr>
              <w:t xml:space="preserve">. </w:t>
            </w:r>
            <w:r w:rsidR="00AB74CA">
              <w:rPr>
                <w:rFonts w:ascii="Times New Roman" w:hAnsi="Times New Roman" w:cs="Times New Roman"/>
                <w:bCs/>
                <w:sz w:val="16"/>
                <w:szCs w:val="16"/>
              </w:rPr>
              <w:t xml:space="preserve">Beacon frame </w:t>
            </w:r>
            <w:r w:rsidR="00697BAE">
              <w:rPr>
                <w:rFonts w:ascii="Times New Roman" w:hAnsi="Times New Roman" w:cs="Times New Roman"/>
                <w:bCs/>
                <w:sz w:val="16"/>
                <w:szCs w:val="16"/>
              </w:rPr>
              <w:t>doesn’t carry complete profile (to prevent bloating)</w:t>
            </w:r>
            <w:r w:rsidR="000A1169">
              <w:rPr>
                <w:rFonts w:ascii="Times New Roman" w:hAnsi="Times New Roman" w:cs="Times New Roman"/>
                <w:bCs/>
                <w:sz w:val="16"/>
                <w:szCs w:val="16"/>
              </w:rPr>
              <w:t xml:space="preserve">. </w:t>
            </w:r>
            <w:r w:rsidR="004D43C8">
              <w:rPr>
                <w:rFonts w:ascii="Times New Roman" w:hAnsi="Times New Roman" w:cs="Times New Roman"/>
                <w:bCs/>
                <w:sz w:val="16"/>
                <w:szCs w:val="16"/>
              </w:rPr>
              <w:t xml:space="preserve">Beacon </w:t>
            </w:r>
            <w:r w:rsidR="00E1403D">
              <w:rPr>
                <w:rFonts w:ascii="Times New Roman" w:hAnsi="Times New Roman" w:cs="Times New Roman"/>
                <w:bCs/>
                <w:sz w:val="16"/>
                <w:szCs w:val="16"/>
              </w:rPr>
              <w:t xml:space="preserve">may carry partial profile </w:t>
            </w:r>
            <w:r w:rsidR="002B720C">
              <w:rPr>
                <w:rFonts w:ascii="Times New Roman" w:hAnsi="Times New Roman" w:cs="Times New Roman"/>
                <w:bCs/>
                <w:sz w:val="16"/>
                <w:szCs w:val="16"/>
              </w:rPr>
              <w:t>in case of critical updates such as channel switch announcement or quiet element</w:t>
            </w:r>
          </w:p>
          <w:p w14:paraId="038A336C" w14:textId="1C2D2D6F" w:rsidR="007920BA" w:rsidRDefault="00FE6549" w:rsidP="00C4686E">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3</w:t>
            </w:r>
            <w:r w:rsidR="000A1169">
              <w:rPr>
                <w:rFonts w:ascii="Times New Roman" w:hAnsi="Times New Roman" w:cs="Times New Roman"/>
                <w:bCs/>
                <w:sz w:val="16"/>
                <w:szCs w:val="16"/>
              </w:rPr>
              <w:t xml:space="preserve">. </w:t>
            </w:r>
            <w:r>
              <w:rPr>
                <w:rFonts w:ascii="Times New Roman" w:hAnsi="Times New Roman" w:cs="Times New Roman"/>
                <w:bCs/>
                <w:sz w:val="16"/>
                <w:szCs w:val="16"/>
              </w:rPr>
              <w:t>Provided detailed conditions</w:t>
            </w:r>
            <w:r w:rsidR="00926EB2">
              <w:rPr>
                <w:rFonts w:ascii="Times New Roman" w:hAnsi="Times New Roman" w:cs="Times New Roman"/>
                <w:bCs/>
                <w:sz w:val="16"/>
                <w:szCs w:val="16"/>
              </w:rPr>
              <w:t xml:space="preserve"> when probe response frame carries complete or partial profile</w:t>
            </w:r>
            <w:r w:rsidR="00386AEB">
              <w:rPr>
                <w:rFonts w:ascii="Times New Roman" w:hAnsi="Times New Roman" w:cs="Times New Roman"/>
                <w:bCs/>
                <w:sz w:val="16"/>
                <w:szCs w:val="16"/>
              </w:rPr>
              <w:t>.</w:t>
            </w:r>
            <w:r w:rsidR="009754D2">
              <w:rPr>
                <w:rFonts w:ascii="Times New Roman" w:hAnsi="Times New Roman" w:cs="Times New Roman"/>
                <w:bCs/>
                <w:sz w:val="16"/>
                <w:szCs w:val="16"/>
              </w:rPr>
              <w:t xml:space="preserve"> Duplicate text from clause 35.3.4.</w:t>
            </w:r>
            <w:r w:rsidR="003711BA">
              <w:rPr>
                <w:rFonts w:ascii="Times New Roman" w:hAnsi="Times New Roman" w:cs="Times New Roman"/>
                <w:bCs/>
                <w:sz w:val="16"/>
                <w:szCs w:val="16"/>
              </w:rPr>
              <w:t>2 was deleted.</w:t>
            </w:r>
          </w:p>
          <w:p w14:paraId="39F9C91E" w14:textId="1C81D814" w:rsidR="00510460" w:rsidRDefault="00587CFA" w:rsidP="00C4686E">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4</w:t>
            </w:r>
            <w:r w:rsidR="00510460">
              <w:rPr>
                <w:rFonts w:ascii="Times New Roman" w:hAnsi="Times New Roman" w:cs="Times New Roman"/>
                <w:bCs/>
                <w:sz w:val="16"/>
                <w:szCs w:val="16"/>
              </w:rPr>
              <w:t xml:space="preserve">. </w:t>
            </w:r>
            <w:r w:rsidR="006D775A">
              <w:rPr>
                <w:rFonts w:ascii="Times New Roman" w:hAnsi="Times New Roman" w:cs="Times New Roman"/>
                <w:bCs/>
                <w:sz w:val="16"/>
                <w:szCs w:val="16"/>
              </w:rPr>
              <w:t>A</w:t>
            </w:r>
            <w:r w:rsidR="00510460">
              <w:rPr>
                <w:rFonts w:ascii="Times New Roman" w:hAnsi="Times New Roman" w:cs="Times New Roman"/>
                <w:bCs/>
                <w:sz w:val="16"/>
                <w:szCs w:val="16"/>
              </w:rPr>
              <w:t xml:space="preserve">pproved text from 11-21/242r4 </w:t>
            </w:r>
            <w:r>
              <w:rPr>
                <w:rFonts w:ascii="Times New Roman" w:hAnsi="Times New Roman" w:cs="Times New Roman"/>
                <w:bCs/>
                <w:sz w:val="16"/>
                <w:szCs w:val="16"/>
              </w:rPr>
              <w:t xml:space="preserve">(incorporated in D0.4) </w:t>
            </w:r>
            <w:r w:rsidR="00510460">
              <w:rPr>
                <w:rFonts w:ascii="Times New Roman" w:hAnsi="Times New Roman" w:cs="Times New Roman"/>
                <w:bCs/>
                <w:sz w:val="16"/>
                <w:szCs w:val="16"/>
              </w:rPr>
              <w:t xml:space="preserve">already </w:t>
            </w:r>
            <w:r w:rsidR="001A785B">
              <w:rPr>
                <w:rFonts w:ascii="Times New Roman" w:hAnsi="Times New Roman" w:cs="Times New Roman"/>
                <w:bCs/>
                <w:sz w:val="16"/>
                <w:szCs w:val="16"/>
              </w:rPr>
              <w:t xml:space="preserve">mentions that </w:t>
            </w:r>
            <w:r w:rsidR="00C72EF2">
              <w:rPr>
                <w:rFonts w:ascii="Times New Roman" w:hAnsi="Times New Roman" w:cs="Times New Roman"/>
                <w:bCs/>
                <w:sz w:val="16"/>
                <w:szCs w:val="16"/>
              </w:rPr>
              <w:t>(Re)</w:t>
            </w:r>
            <w:r w:rsidR="001A785B">
              <w:rPr>
                <w:rFonts w:ascii="Times New Roman" w:hAnsi="Times New Roman" w:cs="Times New Roman"/>
                <w:bCs/>
                <w:sz w:val="16"/>
                <w:szCs w:val="16"/>
              </w:rPr>
              <w:t xml:space="preserve">Association </w:t>
            </w:r>
            <w:r w:rsidR="00C72EF2">
              <w:rPr>
                <w:rFonts w:ascii="Times New Roman" w:hAnsi="Times New Roman" w:cs="Times New Roman"/>
                <w:bCs/>
                <w:sz w:val="16"/>
                <w:szCs w:val="16"/>
              </w:rPr>
              <w:t xml:space="preserve">Request and </w:t>
            </w:r>
            <w:r w:rsidR="001A785B">
              <w:rPr>
                <w:rFonts w:ascii="Times New Roman" w:hAnsi="Times New Roman" w:cs="Times New Roman"/>
                <w:bCs/>
                <w:sz w:val="16"/>
                <w:szCs w:val="16"/>
              </w:rPr>
              <w:t>Response frame</w:t>
            </w:r>
            <w:r w:rsidR="00C72EF2">
              <w:rPr>
                <w:rFonts w:ascii="Times New Roman" w:hAnsi="Times New Roman" w:cs="Times New Roman"/>
                <w:bCs/>
                <w:sz w:val="16"/>
                <w:szCs w:val="16"/>
              </w:rPr>
              <w:t>s</w:t>
            </w:r>
            <w:r w:rsidR="001A785B">
              <w:rPr>
                <w:rFonts w:ascii="Times New Roman" w:hAnsi="Times New Roman" w:cs="Times New Roman"/>
                <w:bCs/>
                <w:sz w:val="16"/>
                <w:szCs w:val="16"/>
              </w:rPr>
              <w:t xml:space="preserve"> carr</w:t>
            </w:r>
            <w:r w:rsidR="00C72EF2">
              <w:rPr>
                <w:rFonts w:ascii="Times New Roman" w:hAnsi="Times New Roman" w:cs="Times New Roman"/>
                <w:bCs/>
                <w:sz w:val="16"/>
                <w:szCs w:val="16"/>
              </w:rPr>
              <w:t>y</w:t>
            </w:r>
            <w:r w:rsidR="001A785B">
              <w:rPr>
                <w:rFonts w:ascii="Times New Roman" w:hAnsi="Times New Roman" w:cs="Times New Roman"/>
                <w:bCs/>
                <w:sz w:val="16"/>
                <w:szCs w:val="16"/>
              </w:rPr>
              <w:t xml:space="preserve"> complete profile </w:t>
            </w:r>
            <w:r w:rsidR="005C60CC">
              <w:rPr>
                <w:rFonts w:ascii="Times New Roman" w:hAnsi="Times New Roman" w:cs="Times New Roman"/>
                <w:bCs/>
                <w:sz w:val="16"/>
                <w:szCs w:val="16"/>
              </w:rPr>
              <w:t>in the per-sta profile</w:t>
            </w:r>
            <w:r w:rsidR="006D775A">
              <w:rPr>
                <w:rFonts w:ascii="Times New Roman" w:hAnsi="Times New Roman" w:cs="Times New Roman"/>
                <w:bCs/>
                <w:sz w:val="16"/>
                <w:szCs w:val="16"/>
              </w:rPr>
              <w:t>.</w:t>
            </w:r>
          </w:p>
          <w:p w14:paraId="19CE6321" w14:textId="77777777" w:rsidR="007920BA" w:rsidRDefault="007920BA" w:rsidP="00AE1FD7">
            <w:pPr>
              <w:suppressAutoHyphens/>
              <w:spacing w:after="0"/>
              <w:rPr>
                <w:rFonts w:ascii="Times New Roman" w:hAnsi="Times New Roman" w:cs="Times New Roman"/>
                <w:bCs/>
                <w:sz w:val="16"/>
                <w:szCs w:val="16"/>
              </w:rPr>
            </w:pPr>
          </w:p>
          <w:p w14:paraId="6EAD1485" w14:textId="74559687" w:rsidR="00AE1FD7" w:rsidRPr="00C10B19" w:rsidRDefault="00AE1FD7" w:rsidP="00AE1FD7">
            <w:pPr>
              <w:suppressAutoHyphens/>
              <w:spacing w:after="0"/>
              <w:rPr>
                <w:rFonts w:ascii="Times New Roman" w:hAnsi="Times New Roman" w:cs="Times New Roman"/>
                <w:bCs/>
                <w:sz w:val="16"/>
                <w:szCs w:val="16"/>
              </w:rPr>
            </w:pPr>
            <w:r>
              <w:rPr>
                <w:rFonts w:ascii="Times New Roman" w:hAnsi="Times New Roman" w:cs="Times New Roman"/>
                <w:b/>
                <w:sz w:val="16"/>
                <w:szCs w:val="16"/>
              </w:rPr>
              <w:t>T</w:t>
            </w:r>
            <w:r w:rsidR="00795E70">
              <w:rPr>
                <w:rFonts w:ascii="Times New Roman" w:hAnsi="Times New Roman" w:cs="Times New Roman"/>
                <w:b/>
                <w:sz w:val="16"/>
                <w:szCs w:val="16"/>
              </w:rPr>
              <w:t>G</w:t>
            </w:r>
            <w:r>
              <w:rPr>
                <w:rFonts w:ascii="Times New Roman" w:hAnsi="Times New Roman" w:cs="Times New Roman"/>
                <w:b/>
                <w:sz w:val="16"/>
                <w:szCs w:val="16"/>
              </w:rPr>
              <w:t xml:space="preserve">be 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1034.</w:t>
            </w:r>
          </w:p>
        </w:tc>
      </w:tr>
      <w:tr w:rsidR="00226EA1" w:rsidRPr="008B0293" w14:paraId="05B7B365"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C83CBDD" w14:textId="77777777" w:rsidR="00226EA1" w:rsidRDefault="00226EA1" w:rsidP="00C0211B">
            <w:pPr>
              <w:suppressAutoHyphens/>
              <w:spacing w:after="0"/>
              <w:rPr>
                <w:rFonts w:ascii="Times New Roman" w:hAnsi="Times New Roman" w:cs="Times New Roman"/>
                <w:sz w:val="16"/>
                <w:szCs w:val="16"/>
              </w:rPr>
            </w:pPr>
            <w:r>
              <w:rPr>
                <w:rFonts w:ascii="Times New Roman" w:hAnsi="Times New Roman" w:cs="Times New Roman"/>
                <w:sz w:val="16"/>
                <w:szCs w:val="16"/>
              </w:rPr>
              <w:lastRenderedPageBreak/>
              <w:t>2149</w:t>
            </w:r>
          </w:p>
        </w:tc>
        <w:tc>
          <w:tcPr>
            <w:tcW w:w="1080" w:type="dxa"/>
            <w:tcBorders>
              <w:top w:val="single" w:sz="4" w:space="0" w:color="auto"/>
              <w:left w:val="single" w:sz="4" w:space="0" w:color="auto"/>
              <w:bottom w:val="single" w:sz="4" w:space="0" w:color="auto"/>
              <w:right w:val="single" w:sz="4" w:space="0" w:color="auto"/>
            </w:tcBorders>
          </w:tcPr>
          <w:p w14:paraId="0730AB24" w14:textId="77777777" w:rsidR="00226EA1" w:rsidRDefault="00226EA1" w:rsidP="00C0211B">
            <w:pPr>
              <w:suppressAutoHyphens/>
              <w:spacing w:after="0"/>
              <w:rPr>
                <w:rFonts w:ascii="Times New Roman" w:hAnsi="Times New Roman" w:cs="Times New Roman"/>
                <w:sz w:val="16"/>
                <w:szCs w:val="16"/>
              </w:rPr>
            </w:pPr>
            <w:r>
              <w:rPr>
                <w:rFonts w:ascii="Times New Roman" w:hAnsi="Times New Roman" w:cs="Times New Roman"/>
                <w:sz w:val="16"/>
                <w:szCs w:val="16"/>
              </w:rPr>
              <w:t>Laurent Cariou</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1222CFC" w14:textId="77777777" w:rsidR="00226EA1" w:rsidRDefault="00226EA1" w:rsidP="00C0211B">
            <w:pPr>
              <w:suppressAutoHyphens/>
              <w:spacing w:after="0"/>
              <w:rPr>
                <w:rFonts w:ascii="Times New Roman" w:hAnsi="Times New Roman" w:cs="Times New Roman"/>
                <w:sz w:val="16"/>
                <w:szCs w:val="16"/>
              </w:rPr>
            </w:pPr>
            <w:r>
              <w:rPr>
                <w:rFonts w:ascii="Times New Roman" w:hAnsi="Times New Roman" w:cs="Times New Roman"/>
                <w:sz w:val="16"/>
                <w:szCs w:val="16"/>
              </w:rPr>
              <w:t>0.00</w:t>
            </w:r>
          </w:p>
        </w:tc>
        <w:tc>
          <w:tcPr>
            <w:tcW w:w="1080" w:type="dxa"/>
            <w:tcBorders>
              <w:top w:val="single" w:sz="4" w:space="0" w:color="auto"/>
              <w:left w:val="single" w:sz="4" w:space="0" w:color="auto"/>
              <w:bottom w:val="single" w:sz="4" w:space="0" w:color="auto"/>
              <w:right w:val="single" w:sz="4" w:space="0" w:color="auto"/>
            </w:tcBorders>
          </w:tcPr>
          <w:p w14:paraId="4724C67E" w14:textId="77777777" w:rsidR="00226EA1" w:rsidRDefault="00226EA1" w:rsidP="00C0211B">
            <w:pPr>
              <w:suppressAutoHyphens/>
              <w:spacing w:after="0"/>
              <w:rPr>
                <w:rFonts w:ascii="Times New Roman" w:hAnsi="Times New Roman" w:cs="Times New Roman"/>
                <w:sz w:val="16"/>
                <w:szCs w:val="16"/>
              </w:rPr>
            </w:pPr>
            <w:r>
              <w:rPr>
                <w:rFonts w:ascii="Times New Roman" w:hAnsi="Times New Roman" w:cs="Times New Roman"/>
                <w:sz w:val="16"/>
                <w:szCs w:val="16"/>
              </w:rPr>
              <w:t>35.3.2.2</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68DFAEDB" w14:textId="77777777" w:rsidR="00226EA1" w:rsidRPr="000455CF" w:rsidRDefault="00226EA1" w:rsidP="00C0211B">
            <w:pPr>
              <w:suppressAutoHyphens/>
              <w:spacing w:after="0"/>
              <w:rPr>
                <w:rFonts w:ascii="Times New Roman" w:hAnsi="Times New Roman" w:cs="Times New Roman"/>
                <w:sz w:val="16"/>
                <w:szCs w:val="16"/>
              </w:rPr>
            </w:pPr>
            <w:r w:rsidRPr="003E572F">
              <w:rPr>
                <w:rFonts w:ascii="Times New Roman" w:hAnsi="Times New Roman" w:cs="Times New Roman"/>
                <w:sz w:val="16"/>
                <w:szCs w:val="16"/>
              </w:rPr>
              <w:t>Fix: "exact set of elements/fields that constitute partial information is TBD", to refer to the Request element which specifies the requested partial information</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6843F4A7" w14:textId="77777777" w:rsidR="00226EA1" w:rsidRPr="00EB4AF7" w:rsidRDefault="00226EA1" w:rsidP="00C0211B">
            <w:pPr>
              <w:suppressAutoHyphens/>
              <w:spacing w:after="0"/>
              <w:rPr>
                <w:rFonts w:ascii="Times New Roman" w:hAnsi="Times New Roman" w:cs="Times New Roman"/>
                <w:sz w:val="16"/>
                <w:szCs w:val="16"/>
              </w:rPr>
            </w:pPr>
            <w:r w:rsidRPr="00E01EA0">
              <w:rPr>
                <w:rFonts w:ascii="Times New Roman" w:hAnsi="Times New Roman" w:cs="Times New Roman"/>
                <w:sz w:val="16"/>
                <w:szCs w:val="16"/>
              </w:rPr>
              <w:t>as in comment</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14F28D6F" w14:textId="77777777" w:rsidR="00226EA1" w:rsidRDefault="00226EA1" w:rsidP="00C0211B">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828A581" w14:textId="77777777" w:rsidR="00226EA1" w:rsidRDefault="00226EA1" w:rsidP="00C0211B">
            <w:pPr>
              <w:suppressAutoHyphens/>
              <w:spacing w:after="0"/>
              <w:rPr>
                <w:rFonts w:ascii="Times New Roman" w:hAnsi="Times New Roman" w:cs="Times New Roman"/>
                <w:b/>
                <w:sz w:val="16"/>
                <w:szCs w:val="16"/>
              </w:rPr>
            </w:pPr>
          </w:p>
          <w:p w14:paraId="0A6218F6" w14:textId="77777777" w:rsidR="00DA08CC" w:rsidRDefault="00DA08CC" w:rsidP="00DA08CC">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TBD was addressed. </w:t>
            </w:r>
          </w:p>
          <w:p w14:paraId="706459B3" w14:textId="77777777" w:rsidR="00DA08CC" w:rsidRDefault="00DA08CC" w:rsidP="00DA08CC">
            <w:pPr>
              <w:suppressAutoHyphens/>
              <w:spacing w:after="0"/>
              <w:rPr>
                <w:rFonts w:ascii="Times New Roman" w:hAnsi="Times New Roman" w:cs="Times New Roman"/>
                <w:bCs/>
                <w:sz w:val="16"/>
                <w:szCs w:val="16"/>
              </w:rPr>
            </w:pPr>
          </w:p>
          <w:p w14:paraId="54D21B0B" w14:textId="77777777" w:rsidR="00DA08CC" w:rsidRDefault="00DA08CC" w:rsidP="00DA08CC">
            <w:pPr>
              <w:suppressAutoHyphens/>
              <w:spacing w:after="0"/>
              <w:rPr>
                <w:rFonts w:ascii="Times New Roman" w:hAnsi="Times New Roman" w:cs="Times New Roman"/>
                <w:bCs/>
                <w:sz w:val="16"/>
                <w:szCs w:val="16"/>
              </w:rPr>
            </w:pPr>
            <w:r>
              <w:rPr>
                <w:rFonts w:ascii="Times New Roman" w:hAnsi="Times New Roman" w:cs="Times New Roman"/>
                <w:bCs/>
                <w:sz w:val="16"/>
                <w:szCs w:val="16"/>
              </w:rPr>
              <w:t>The 3</w:t>
            </w:r>
            <w:r w:rsidRPr="00EC6886">
              <w:rPr>
                <w:rFonts w:ascii="Times New Roman" w:hAnsi="Times New Roman" w:cs="Times New Roman"/>
                <w:bCs/>
                <w:sz w:val="16"/>
                <w:szCs w:val="16"/>
                <w:vertAlign w:val="superscript"/>
              </w:rPr>
              <w:t>rd</w:t>
            </w:r>
            <w:r>
              <w:rPr>
                <w:rFonts w:ascii="Times New Roman" w:hAnsi="Times New Roman" w:cs="Times New Roman"/>
                <w:bCs/>
                <w:sz w:val="16"/>
                <w:szCs w:val="16"/>
              </w:rPr>
              <w:t xml:space="preserve"> paragraph in clause 35.3.2.2 which was added by doc 11-21/242r4 (and incorporated in D04) covers when the profile carries complete information. </w:t>
            </w:r>
          </w:p>
          <w:p w14:paraId="1B6447F2" w14:textId="77777777" w:rsidR="00DA08CC" w:rsidRDefault="00DA08CC" w:rsidP="00DA08CC">
            <w:pPr>
              <w:suppressAutoHyphens/>
              <w:spacing w:after="0"/>
              <w:rPr>
                <w:rFonts w:ascii="Times New Roman" w:hAnsi="Times New Roman" w:cs="Times New Roman"/>
                <w:bCs/>
                <w:sz w:val="16"/>
                <w:szCs w:val="16"/>
              </w:rPr>
            </w:pPr>
          </w:p>
          <w:p w14:paraId="7128C54F" w14:textId="77777777" w:rsidR="00DA08CC" w:rsidRDefault="00DA08CC" w:rsidP="00DA08CC">
            <w:pPr>
              <w:suppressAutoHyphens/>
              <w:spacing w:after="0"/>
              <w:rPr>
                <w:rFonts w:ascii="Times New Roman" w:hAnsi="Times New Roman" w:cs="Times New Roman"/>
                <w:bCs/>
                <w:sz w:val="16"/>
                <w:szCs w:val="16"/>
              </w:rPr>
            </w:pPr>
            <w:r>
              <w:rPr>
                <w:rFonts w:ascii="Times New Roman" w:hAnsi="Times New Roman" w:cs="Times New Roman"/>
                <w:bCs/>
                <w:sz w:val="16"/>
                <w:szCs w:val="16"/>
              </w:rPr>
              <w:t>The subclause 35.3.2.2 was updated to clarify the case of partial information or the case when link information is not carried in the frame:</w:t>
            </w:r>
          </w:p>
          <w:p w14:paraId="442662F5" w14:textId="77777777"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1. Basic variant ML IE when included in Authentication frame or Neighbor Report IE does not include Link Information field.</w:t>
            </w:r>
          </w:p>
          <w:p w14:paraId="0FAF2334" w14:textId="77777777"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2. Beacon frame doesn’t carry complete profile (to prevent bloating). Beacon may carry partial profile in case of critical updates such as channel switch announcement or quiet element</w:t>
            </w:r>
          </w:p>
          <w:p w14:paraId="4CE63F55" w14:textId="79024590"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3. Provided detailed conditions when probe response frame carries complete or partial profile.</w:t>
            </w:r>
            <w:r w:rsidR="003711BA">
              <w:rPr>
                <w:rFonts w:ascii="Times New Roman" w:hAnsi="Times New Roman" w:cs="Times New Roman"/>
                <w:bCs/>
                <w:sz w:val="16"/>
                <w:szCs w:val="16"/>
              </w:rPr>
              <w:t xml:space="preserve"> Duplicate text from clause 35.3.4.2 was deleted.</w:t>
            </w:r>
          </w:p>
          <w:p w14:paraId="3818779F" w14:textId="77777777"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4. Approved text from 11-21/242r4 (incorporated in D0.4) already mentions that (Re)Association Request and Response frames carry complete profile in the per-sta profile.</w:t>
            </w:r>
          </w:p>
          <w:p w14:paraId="1DB1DD24" w14:textId="77777777" w:rsidR="00226EA1" w:rsidRDefault="00226EA1" w:rsidP="00C0211B">
            <w:pPr>
              <w:suppressAutoHyphens/>
              <w:spacing w:after="0"/>
              <w:rPr>
                <w:rFonts w:ascii="Times New Roman" w:hAnsi="Times New Roman" w:cs="Times New Roman"/>
                <w:bCs/>
                <w:sz w:val="16"/>
                <w:szCs w:val="16"/>
              </w:rPr>
            </w:pPr>
          </w:p>
          <w:p w14:paraId="26A792CE" w14:textId="569EEED7" w:rsidR="00226EA1" w:rsidRDefault="00226EA1" w:rsidP="00C0211B">
            <w:pPr>
              <w:suppressAutoHyphens/>
              <w:spacing w:after="0"/>
              <w:rPr>
                <w:rFonts w:ascii="Times New Roman" w:hAnsi="Times New Roman" w:cs="Times New Roman"/>
                <w:b/>
                <w:sz w:val="16"/>
                <w:szCs w:val="16"/>
              </w:rPr>
            </w:pPr>
            <w:r>
              <w:rPr>
                <w:rFonts w:ascii="Times New Roman" w:hAnsi="Times New Roman" w:cs="Times New Roman"/>
                <w:b/>
                <w:sz w:val="16"/>
                <w:szCs w:val="16"/>
              </w:rPr>
              <w:t>T</w:t>
            </w:r>
            <w:r w:rsidR="00795E70">
              <w:rPr>
                <w:rFonts w:ascii="Times New Roman" w:hAnsi="Times New Roman" w:cs="Times New Roman"/>
                <w:b/>
                <w:sz w:val="16"/>
                <w:szCs w:val="16"/>
              </w:rPr>
              <w:t>G</w:t>
            </w:r>
            <w:r>
              <w:rPr>
                <w:rFonts w:ascii="Times New Roman" w:hAnsi="Times New Roman" w:cs="Times New Roman"/>
                <w:b/>
                <w:sz w:val="16"/>
                <w:szCs w:val="16"/>
              </w:rPr>
              <w:t xml:space="preserve">be 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2149.</w:t>
            </w:r>
          </w:p>
        </w:tc>
      </w:tr>
      <w:tr w:rsidR="00F413C7" w:rsidRPr="008B0293" w14:paraId="52B7C87E"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9B858CA" w14:textId="77777777" w:rsidR="00F413C7" w:rsidRDefault="00F413C7" w:rsidP="00C0211B">
            <w:pPr>
              <w:suppressAutoHyphens/>
              <w:spacing w:after="0"/>
              <w:rPr>
                <w:rFonts w:ascii="Times New Roman" w:hAnsi="Times New Roman" w:cs="Times New Roman"/>
                <w:sz w:val="16"/>
                <w:szCs w:val="16"/>
              </w:rPr>
            </w:pPr>
            <w:r>
              <w:rPr>
                <w:rFonts w:ascii="Times New Roman" w:hAnsi="Times New Roman" w:cs="Times New Roman"/>
                <w:sz w:val="16"/>
                <w:szCs w:val="16"/>
              </w:rPr>
              <w:t>1861</w:t>
            </w:r>
          </w:p>
        </w:tc>
        <w:tc>
          <w:tcPr>
            <w:tcW w:w="1080" w:type="dxa"/>
            <w:tcBorders>
              <w:top w:val="single" w:sz="4" w:space="0" w:color="auto"/>
              <w:left w:val="single" w:sz="4" w:space="0" w:color="auto"/>
              <w:bottom w:val="single" w:sz="4" w:space="0" w:color="auto"/>
              <w:right w:val="single" w:sz="4" w:space="0" w:color="auto"/>
            </w:tcBorders>
          </w:tcPr>
          <w:p w14:paraId="5032EFA9" w14:textId="77777777" w:rsidR="00F413C7" w:rsidRDefault="00F413C7" w:rsidP="00C0211B">
            <w:pPr>
              <w:suppressAutoHyphens/>
              <w:spacing w:after="0"/>
              <w:rPr>
                <w:rFonts w:ascii="Times New Roman" w:hAnsi="Times New Roman" w:cs="Times New Roman"/>
                <w:sz w:val="16"/>
                <w:szCs w:val="16"/>
              </w:rPr>
            </w:pPr>
            <w:r>
              <w:rPr>
                <w:rFonts w:ascii="Times New Roman" w:hAnsi="Times New Roman" w:cs="Times New Roman"/>
                <w:sz w:val="16"/>
                <w:szCs w:val="16"/>
              </w:rPr>
              <w:t>Jarkko Kneckt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D20FBAA" w14:textId="77777777" w:rsidR="00F413C7" w:rsidRDefault="00F413C7" w:rsidP="00C0211B">
            <w:pPr>
              <w:suppressAutoHyphens/>
              <w:spacing w:after="0"/>
              <w:rPr>
                <w:rFonts w:ascii="Times New Roman" w:hAnsi="Times New Roman" w:cs="Times New Roman"/>
                <w:sz w:val="16"/>
                <w:szCs w:val="16"/>
              </w:rPr>
            </w:pPr>
            <w:r>
              <w:rPr>
                <w:rFonts w:ascii="Times New Roman" w:hAnsi="Times New Roman" w:cs="Times New Roman"/>
                <w:sz w:val="16"/>
                <w:szCs w:val="16"/>
              </w:rPr>
              <w:t>126/47</w:t>
            </w:r>
          </w:p>
        </w:tc>
        <w:tc>
          <w:tcPr>
            <w:tcW w:w="1080" w:type="dxa"/>
            <w:tcBorders>
              <w:top w:val="single" w:sz="4" w:space="0" w:color="auto"/>
              <w:left w:val="single" w:sz="4" w:space="0" w:color="auto"/>
              <w:bottom w:val="single" w:sz="4" w:space="0" w:color="auto"/>
              <w:right w:val="single" w:sz="4" w:space="0" w:color="auto"/>
            </w:tcBorders>
          </w:tcPr>
          <w:p w14:paraId="0563775D" w14:textId="77777777" w:rsidR="00F413C7" w:rsidRDefault="00F413C7" w:rsidP="00C0211B">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53E6CCA7" w14:textId="77777777" w:rsidR="00F413C7" w:rsidRPr="000455CF" w:rsidRDefault="00F413C7" w:rsidP="00C0211B">
            <w:pPr>
              <w:suppressAutoHyphens/>
              <w:spacing w:after="0"/>
              <w:rPr>
                <w:rFonts w:ascii="Times New Roman" w:hAnsi="Times New Roman" w:cs="Times New Roman"/>
                <w:sz w:val="16"/>
                <w:szCs w:val="16"/>
              </w:rPr>
            </w:pPr>
            <w:r w:rsidRPr="006E251F">
              <w:rPr>
                <w:rFonts w:ascii="Times New Roman" w:hAnsi="Times New Roman" w:cs="Times New Roman"/>
                <w:sz w:val="16"/>
                <w:szCs w:val="16"/>
              </w:rPr>
              <w:t>Please list the elements that are mandatory to be present in a partial per-STA profile.</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58460067" w14:textId="77777777" w:rsidR="00F413C7" w:rsidRPr="00EB4AF7" w:rsidRDefault="00F413C7" w:rsidP="00C0211B">
            <w:pPr>
              <w:suppressAutoHyphens/>
              <w:spacing w:after="0"/>
              <w:rPr>
                <w:rFonts w:ascii="Times New Roman" w:hAnsi="Times New Roman" w:cs="Times New Roman"/>
                <w:sz w:val="16"/>
                <w:szCs w:val="16"/>
              </w:rPr>
            </w:pPr>
            <w:r w:rsidRPr="00CB145D">
              <w:rPr>
                <w:rFonts w:ascii="Times New Roman" w:hAnsi="Times New Roman" w:cs="Times New Roman"/>
                <w:sz w:val="16"/>
                <w:szCs w:val="16"/>
              </w:rPr>
              <w:t>Please list the elements that are mandatory to include to the partial per-STA profile.</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108A522D" w14:textId="77777777" w:rsidR="00F413C7" w:rsidRDefault="00F413C7" w:rsidP="00C0211B">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57F4B43" w14:textId="77777777" w:rsidR="00F413C7" w:rsidRDefault="00F413C7" w:rsidP="00C0211B">
            <w:pPr>
              <w:suppressAutoHyphens/>
              <w:spacing w:after="0"/>
              <w:rPr>
                <w:rFonts w:ascii="Times New Roman" w:hAnsi="Times New Roman" w:cs="Times New Roman"/>
                <w:b/>
                <w:sz w:val="16"/>
                <w:szCs w:val="16"/>
              </w:rPr>
            </w:pPr>
          </w:p>
          <w:p w14:paraId="285D3D4B" w14:textId="77777777" w:rsidR="00DA08CC" w:rsidRDefault="00DA08CC" w:rsidP="00DA08CC">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TBD was addressed. </w:t>
            </w:r>
          </w:p>
          <w:p w14:paraId="1C0534EC" w14:textId="77777777" w:rsidR="00DA08CC" w:rsidRDefault="00DA08CC" w:rsidP="00DA08CC">
            <w:pPr>
              <w:suppressAutoHyphens/>
              <w:spacing w:after="0"/>
              <w:rPr>
                <w:rFonts w:ascii="Times New Roman" w:hAnsi="Times New Roman" w:cs="Times New Roman"/>
                <w:bCs/>
                <w:sz w:val="16"/>
                <w:szCs w:val="16"/>
              </w:rPr>
            </w:pPr>
          </w:p>
          <w:p w14:paraId="0ECC10F0" w14:textId="77777777" w:rsidR="00DA08CC" w:rsidRDefault="00DA08CC" w:rsidP="00DA08CC">
            <w:pPr>
              <w:suppressAutoHyphens/>
              <w:spacing w:after="0"/>
              <w:rPr>
                <w:rFonts w:ascii="Times New Roman" w:hAnsi="Times New Roman" w:cs="Times New Roman"/>
                <w:bCs/>
                <w:sz w:val="16"/>
                <w:szCs w:val="16"/>
              </w:rPr>
            </w:pPr>
            <w:r>
              <w:rPr>
                <w:rFonts w:ascii="Times New Roman" w:hAnsi="Times New Roman" w:cs="Times New Roman"/>
                <w:bCs/>
                <w:sz w:val="16"/>
                <w:szCs w:val="16"/>
              </w:rPr>
              <w:t>The 3</w:t>
            </w:r>
            <w:r w:rsidRPr="00EC6886">
              <w:rPr>
                <w:rFonts w:ascii="Times New Roman" w:hAnsi="Times New Roman" w:cs="Times New Roman"/>
                <w:bCs/>
                <w:sz w:val="16"/>
                <w:szCs w:val="16"/>
                <w:vertAlign w:val="superscript"/>
              </w:rPr>
              <w:t>rd</w:t>
            </w:r>
            <w:r>
              <w:rPr>
                <w:rFonts w:ascii="Times New Roman" w:hAnsi="Times New Roman" w:cs="Times New Roman"/>
                <w:bCs/>
                <w:sz w:val="16"/>
                <w:szCs w:val="16"/>
              </w:rPr>
              <w:t xml:space="preserve"> paragraph in clause 35.3.2.2 which was added by doc 11-21/242r4 (and incorporated in D04) covers when the profile carries complete information. </w:t>
            </w:r>
          </w:p>
          <w:p w14:paraId="45B27A70" w14:textId="77777777" w:rsidR="00DA08CC" w:rsidRDefault="00DA08CC" w:rsidP="00DA08CC">
            <w:pPr>
              <w:suppressAutoHyphens/>
              <w:spacing w:after="0"/>
              <w:rPr>
                <w:rFonts w:ascii="Times New Roman" w:hAnsi="Times New Roman" w:cs="Times New Roman"/>
                <w:bCs/>
                <w:sz w:val="16"/>
                <w:szCs w:val="16"/>
              </w:rPr>
            </w:pPr>
          </w:p>
          <w:p w14:paraId="6B0FFDD1" w14:textId="77777777" w:rsidR="00DA08CC" w:rsidRDefault="00DA08CC" w:rsidP="00DA08CC">
            <w:pPr>
              <w:suppressAutoHyphens/>
              <w:spacing w:after="0"/>
              <w:rPr>
                <w:rFonts w:ascii="Times New Roman" w:hAnsi="Times New Roman" w:cs="Times New Roman"/>
                <w:bCs/>
                <w:sz w:val="16"/>
                <w:szCs w:val="16"/>
              </w:rPr>
            </w:pPr>
            <w:r>
              <w:rPr>
                <w:rFonts w:ascii="Times New Roman" w:hAnsi="Times New Roman" w:cs="Times New Roman"/>
                <w:bCs/>
                <w:sz w:val="16"/>
                <w:szCs w:val="16"/>
              </w:rPr>
              <w:t>The subclause 35.3.2.2 was updated to clarify the case of partial information or the case when link information is not carried in the frame:</w:t>
            </w:r>
          </w:p>
          <w:p w14:paraId="5F8920AD" w14:textId="77777777"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1. Basic variant ML IE when included in Authentication frame or Neighbor Report IE does not include Link Information field.</w:t>
            </w:r>
          </w:p>
          <w:p w14:paraId="2AB78077" w14:textId="77777777"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2. Beacon frame doesn’t carry complete profile (to prevent bloating). Beacon may carry partial profile in case of critical updates such as channel switch announcement or quiet element</w:t>
            </w:r>
          </w:p>
          <w:p w14:paraId="5CC8131F" w14:textId="4516770B"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3. Provided detailed conditions when probe response frame carries complete or partial profile.</w:t>
            </w:r>
            <w:r w:rsidR="003711BA">
              <w:rPr>
                <w:rFonts w:ascii="Times New Roman" w:hAnsi="Times New Roman" w:cs="Times New Roman"/>
                <w:bCs/>
                <w:sz w:val="16"/>
                <w:szCs w:val="16"/>
              </w:rPr>
              <w:t xml:space="preserve"> Duplicate text from clause 35.3.4.2 was deleted.</w:t>
            </w:r>
          </w:p>
          <w:p w14:paraId="02926774" w14:textId="77777777"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 xml:space="preserve">4. Approved text from 11-21/242r4 (incorporated in D0.4) already mentions that (Re)Association </w:t>
            </w:r>
            <w:r>
              <w:rPr>
                <w:rFonts w:ascii="Times New Roman" w:hAnsi="Times New Roman" w:cs="Times New Roman"/>
                <w:bCs/>
                <w:sz w:val="16"/>
                <w:szCs w:val="16"/>
              </w:rPr>
              <w:lastRenderedPageBreak/>
              <w:t>Request and Response frames carry complete profile in the per-sta profile.</w:t>
            </w:r>
          </w:p>
          <w:p w14:paraId="459782CA" w14:textId="77777777" w:rsidR="00F413C7" w:rsidRDefault="00F413C7" w:rsidP="00C0211B">
            <w:pPr>
              <w:suppressAutoHyphens/>
              <w:spacing w:after="0"/>
              <w:rPr>
                <w:rFonts w:ascii="Times New Roman" w:hAnsi="Times New Roman" w:cs="Times New Roman"/>
                <w:bCs/>
                <w:sz w:val="16"/>
                <w:szCs w:val="16"/>
              </w:rPr>
            </w:pPr>
          </w:p>
          <w:p w14:paraId="33FB8205" w14:textId="14CEC983" w:rsidR="00F413C7" w:rsidRDefault="00F413C7" w:rsidP="00C0211B">
            <w:pPr>
              <w:suppressAutoHyphens/>
              <w:spacing w:after="0"/>
              <w:rPr>
                <w:rFonts w:ascii="Times New Roman" w:hAnsi="Times New Roman" w:cs="Times New Roman"/>
                <w:b/>
                <w:sz w:val="16"/>
                <w:szCs w:val="16"/>
              </w:rPr>
            </w:pPr>
            <w:r>
              <w:rPr>
                <w:rFonts w:ascii="Times New Roman" w:hAnsi="Times New Roman" w:cs="Times New Roman"/>
                <w:b/>
                <w:sz w:val="16"/>
                <w:szCs w:val="16"/>
              </w:rPr>
              <w:t>T</w:t>
            </w:r>
            <w:r w:rsidR="00601C20">
              <w:rPr>
                <w:rFonts w:ascii="Times New Roman" w:hAnsi="Times New Roman" w:cs="Times New Roman"/>
                <w:b/>
                <w:sz w:val="16"/>
                <w:szCs w:val="16"/>
              </w:rPr>
              <w:t>G</w:t>
            </w:r>
            <w:r>
              <w:rPr>
                <w:rFonts w:ascii="Times New Roman" w:hAnsi="Times New Roman" w:cs="Times New Roman"/>
                <w:b/>
                <w:sz w:val="16"/>
                <w:szCs w:val="16"/>
              </w:rPr>
              <w:t xml:space="preserve">be 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1861.</w:t>
            </w:r>
          </w:p>
        </w:tc>
      </w:tr>
      <w:tr w:rsidR="00787F80" w:rsidRPr="008B0293" w14:paraId="58502198" w14:textId="77777777" w:rsidTr="005C029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30A61AA" w14:textId="77777777" w:rsidR="00787F80" w:rsidRPr="001154BC" w:rsidRDefault="00787F80" w:rsidP="005C029F">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lastRenderedPageBreak/>
              <w:t>2831</w:t>
            </w:r>
          </w:p>
        </w:tc>
        <w:tc>
          <w:tcPr>
            <w:tcW w:w="1080" w:type="dxa"/>
            <w:tcBorders>
              <w:top w:val="single" w:sz="4" w:space="0" w:color="auto"/>
              <w:left w:val="single" w:sz="4" w:space="0" w:color="auto"/>
              <w:bottom w:val="single" w:sz="4" w:space="0" w:color="auto"/>
              <w:right w:val="single" w:sz="4" w:space="0" w:color="auto"/>
            </w:tcBorders>
          </w:tcPr>
          <w:p w14:paraId="00519C71" w14:textId="77777777" w:rsidR="00787F80" w:rsidRPr="001154BC" w:rsidRDefault="00787F80" w:rsidP="005C029F">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Srinivas Kandala</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5EB3AD2" w14:textId="77777777" w:rsidR="00787F80" w:rsidRPr="001154BC" w:rsidRDefault="00787F80" w:rsidP="005C029F">
            <w:pPr>
              <w:rPr>
                <w:rFonts w:ascii="Times New Roman" w:hAnsi="Times New Roman" w:cs="Times New Roman"/>
                <w:sz w:val="16"/>
                <w:szCs w:val="16"/>
              </w:rPr>
            </w:pPr>
          </w:p>
        </w:tc>
        <w:tc>
          <w:tcPr>
            <w:tcW w:w="1080" w:type="dxa"/>
            <w:tcBorders>
              <w:top w:val="single" w:sz="4" w:space="0" w:color="auto"/>
              <w:left w:val="single" w:sz="4" w:space="0" w:color="auto"/>
              <w:bottom w:val="single" w:sz="4" w:space="0" w:color="auto"/>
              <w:right w:val="single" w:sz="4" w:space="0" w:color="auto"/>
            </w:tcBorders>
          </w:tcPr>
          <w:p w14:paraId="3C3C64BB" w14:textId="77777777" w:rsidR="00787F80" w:rsidRPr="001154BC" w:rsidRDefault="00787F80" w:rsidP="005C029F">
            <w:pPr>
              <w:rPr>
                <w:rFonts w:ascii="Times New Roman" w:hAnsi="Times New Roman" w:cs="Times New Roman"/>
                <w:sz w:val="16"/>
                <w:szCs w:val="16"/>
              </w:rPr>
            </w:pPr>
            <w:r w:rsidRPr="00E05350">
              <w:rPr>
                <w:rFonts w:ascii="Times New Roman" w:hAnsi="Times New Roman" w:cs="Times New Roman"/>
                <w:sz w:val="16"/>
                <w:szCs w:val="16"/>
              </w:rPr>
              <w:t>0.00</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73F12502" w14:textId="77777777" w:rsidR="00787F80" w:rsidRPr="001154BC" w:rsidRDefault="00787F80" w:rsidP="005C029F">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STA profile elements need to be expanded substantially</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0525BE15" w14:textId="77777777" w:rsidR="00787F80" w:rsidRPr="001154BC" w:rsidRDefault="00787F80" w:rsidP="005C029F">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As in the Comment</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13F9E4F4" w14:textId="77777777" w:rsidR="00787F80" w:rsidRPr="00CF6701" w:rsidRDefault="00787F80" w:rsidP="005C029F">
            <w:pPr>
              <w:suppressAutoHyphens/>
              <w:spacing w:after="0"/>
              <w:rPr>
                <w:rFonts w:ascii="Times New Roman" w:hAnsi="Times New Roman" w:cs="Times New Roman"/>
                <w:b/>
                <w:bCs/>
                <w:sz w:val="16"/>
                <w:szCs w:val="16"/>
              </w:rPr>
            </w:pPr>
            <w:r w:rsidRPr="00CF6701">
              <w:rPr>
                <w:rFonts w:ascii="Times New Roman" w:hAnsi="Times New Roman" w:cs="Times New Roman"/>
                <w:b/>
                <w:bCs/>
                <w:sz w:val="16"/>
                <w:szCs w:val="16"/>
              </w:rPr>
              <w:t>Revised</w:t>
            </w:r>
          </w:p>
          <w:p w14:paraId="74D11664" w14:textId="77777777" w:rsidR="00787F80" w:rsidRPr="00344AD3" w:rsidRDefault="00787F80" w:rsidP="005C029F">
            <w:pPr>
              <w:suppressAutoHyphens/>
              <w:spacing w:after="0"/>
              <w:rPr>
                <w:rFonts w:ascii="Times New Roman" w:hAnsi="Times New Roman" w:cs="Times New Roman"/>
                <w:b/>
                <w:bCs/>
                <w:sz w:val="16"/>
                <w:szCs w:val="16"/>
              </w:rPr>
            </w:pPr>
          </w:p>
          <w:p w14:paraId="1454EB8C" w14:textId="2B6BA111" w:rsidR="00787F80" w:rsidRPr="009464F9" w:rsidRDefault="00787F80" w:rsidP="005C029F">
            <w:pPr>
              <w:suppressAutoHyphens/>
              <w:spacing w:after="0"/>
              <w:rPr>
                <w:rFonts w:ascii="Times New Roman" w:hAnsi="Times New Roman" w:cs="Times New Roman"/>
                <w:sz w:val="16"/>
                <w:szCs w:val="16"/>
              </w:rPr>
            </w:pPr>
            <w:r w:rsidRPr="009464F9">
              <w:rPr>
                <w:rFonts w:ascii="Times New Roman" w:hAnsi="Times New Roman" w:cs="Times New Roman"/>
                <w:sz w:val="16"/>
                <w:szCs w:val="16"/>
              </w:rPr>
              <w:t xml:space="preserve">The comment is not clear about the clause where the changes are expected. There are several contributions in the queue that are adding text to clause 9 to describe new sub-fields that are being added to the STA Control and STA Info fields. The contents of the STA Profile field depend based on whether the profile is complete or partial. Text in clause 35.3.2.2 was updated to provide rules for </w:t>
            </w:r>
            <w:r w:rsidR="00CB245A">
              <w:rPr>
                <w:rFonts w:ascii="Times New Roman" w:hAnsi="Times New Roman" w:cs="Times New Roman"/>
                <w:sz w:val="16"/>
                <w:szCs w:val="16"/>
              </w:rPr>
              <w:t>when the profile is complete or partial.</w:t>
            </w:r>
            <w:r w:rsidR="00A72AB5">
              <w:rPr>
                <w:rFonts w:ascii="Times New Roman" w:hAnsi="Times New Roman" w:cs="Times New Roman"/>
                <w:sz w:val="16"/>
                <w:szCs w:val="16"/>
              </w:rPr>
              <w:t xml:space="preserve"> The contents for complete profile are describe in the rest of this document as resolution to other comments.</w:t>
            </w:r>
          </w:p>
          <w:p w14:paraId="18DD1F05" w14:textId="77777777" w:rsidR="00787F80" w:rsidRPr="00344AD3" w:rsidRDefault="00787F80" w:rsidP="005C029F">
            <w:pPr>
              <w:suppressAutoHyphens/>
              <w:spacing w:after="0"/>
              <w:rPr>
                <w:rFonts w:ascii="Times New Roman" w:hAnsi="Times New Roman" w:cs="Times New Roman"/>
                <w:b/>
                <w:bCs/>
                <w:sz w:val="16"/>
                <w:szCs w:val="16"/>
              </w:rPr>
            </w:pPr>
          </w:p>
          <w:p w14:paraId="75FBCF64" w14:textId="3C7A5556" w:rsidR="00787F80" w:rsidRPr="00344AD3" w:rsidRDefault="00787F80" w:rsidP="005C029F">
            <w:pPr>
              <w:suppressAutoHyphens/>
              <w:spacing w:after="0"/>
              <w:rPr>
                <w:rFonts w:ascii="Times New Roman" w:hAnsi="Times New Roman" w:cs="Times New Roman"/>
                <w:b/>
                <w:bCs/>
                <w:sz w:val="16"/>
                <w:szCs w:val="16"/>
              </w:rPr>
            </w:pPr>
            <w:r w:rsidRPr="00344AD3">
              <w:rPr>
                <w:rFonts w:ascii="Times New Roman" w:hAnsi="Times New Roman" w:cs="Times New Roman"/>
                <w:b/>
                <w:bCs/>
                <w:sz w:val="16"/>
                <w:szCs w:val="16"/>
              </w:rPr>
              <w:t xml:space="preserve">TGbe editor please implement changes as shown in doc </w:t>
            </w:r>
            <w:r w:rsidR="00185BC6">
              <w:rPr>
                <w:rFonts w:ascii="Times New Roman" w:hAnsi="Times New Roman" w:cs="Times New Roman"/>
                <w:b/>
                <w:bCs/>
                <w:sz w:val="16"/>
                <w:szCs w:val="16"/>
              </w:rPr>
              <w:t>11-21/0254r2</w:t>
            </w:r>
            <w:r w:rsidRPr="00344AD3">
              <w:rPr>
                <w:rFonts w:ascii="Times New Roman" w:hAnsi="Times New Roman" w:cs="Times New Roman"/>
                <w:b/>
                <w:bCs/>
                <w:sz w:val="16"/>
                <w:szCs w:val="16"/>
              </w:rPr>
              <w:t xml:space="preserve"> tagged as 2831.</w:t>
            </w:r>
          </w:p>
        </w:tc>
      </w:tr>
      <w:tr w:rsidR="00B439E4" w:rsidRPr="008B0293" w14:paraId="34A14290"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7AA9829" w14:textId="77777777" w:rsidR="00B439E4" w:rsidRDefault="00B439E4" w:rsidP="00C0211B">
            <w:pPr>
              <w:suppressAutoHyphens/>
              <w:spacing w:after="0"/>
              <w:rPr>
                <w:rFonts w:ascii="Times New Roman" w:hAnsi="Times New Roman" w:cs="Times New Roman"/>
                <w:sz w:val="16"/>
                <w:szCs w:val="16"/>
              </w:rPr>
            </w:pPr>
            <w:r>
              <w:rPr>
                <w:rFonts w:ascii="Times New Roman" w:hAnsi="Times New Roman" w:cs="Times New Roman"/>
                <w:sz w:val="16"/>
                <w:szCs w:val="16"/>
              </w:rPr>
              <w:t>1833</w:t>
            </w:r>
          </w:p>
        </w:tc>
        <w:tc>
          <w:tcPr>
            <w:tcW w:w="1080" w:type="dxa"/>
            <w:tcBorders>
              <w:top w:val="single" w:sz="4" w:space="0" w:color="auto"/>
              <w:left w:val="single" w:sz="4" w:space="0" w:color="auto"/>
              <w:bottom w:val="single" w:sz="4" w:space="0" w:color="auto"/>
              <w:right w:val="single" w:sz="4" w:space="0" w:color="auto"/>
            </w:tcBorders>
          </w:tcPr>
          <w:p w14:paraId="569C2CFE" w14:textId="77777777" w:rsidR="00B439E4" w:rsidRDefault="00B439E4" w:rsidP="00C0211B">
            <w:pPr>
              <w:suppressAutoHyphens/>
              <w:spacing w:after="0"/>
              <w:rPr>
                <w:rFonts w:ascii="Times New Roman" w:hAnsi="Times New Roman" w:cs="Times New Roman"/>
                <w:sz w:val="16"/>
                <w:szCs w:val="16"/>
              </w:rPr>
            </w:pPr>
            <w:r>
              <w:rPr>
                <w:rFonts w:ascii="Times New Roman" w:hAnsi="Times New Roman" w:cs="Times New Roman"/>
                <w:sz w:val="16"/>
                <w:szCs w:val="16"/>
              </w:rPr>
              <w:t>Jarkko Kneckt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076ECC8" w14:textId="77777777" w:rsidR="00B439E4" w:rsidRDefault="00B439E4" w:rsidP="00C0211B">
            <w:pPr>
              <w:suppressAutoHyphens/>
              <w:spacing w:after="0"/>
              <w:rPr>
                <w:rFonts w:ascii="Times New Roman" w:hAnsi="Times New Roman" w:cs="Times New Roman"/>
                <w:sz w:val="16"/>
                <w:szCs w:val="16"/>
              </w:rPr>
            </w:pPr>
            <w:r>
              <w:rPr>
                <w:rFonts w:ascii="Times New Roman" w:hAnsi="Times New Roman" w:cs="Times New Roman"/>
                <w:sz w:val="16"/>
                <w:szCs w:val="16"/>
              </w:rPr>
              <w:t>75/35</w:t>
            </w:r>
          </w:p>
        </w:tc>
        <w:tc>
          <w:tcPr>
            <w:tcW w:w="1080" w:type="dxa"/>
            <w:tcBorders>
              <w:top w:val="single" w:sz="4" w:space="0" w:color="auto"/>
              <w:left w:val="single" w:sz="4" w:space="0" w:color="auto"/>
              <w:bottom w:val="single" w:sz="4" w:space="0" w:color="auto"/>
              <w:right w:val="single" w:sz="4" w:space="0" w:color="auto"/>
            </w:tcBorders>
          </w:tcPr>
          <w:p w14:paraId="2D668CB3" w14:textId="77777777" w:rsidR="00B439E4" w:rsidRDefault="00B439E4" w:rsidP="00C0211B">
            <w:pPr>
              <w:suppressAutoHyphens/>
              <w:spacing w:after="0"/>
              <w:rPr>
                <w:rFonts w:ascii="Times New Roman" w:hAnsi="Times New Roman" w:cs="Times New Roman"/>
                <w:sz w:val="16"/>
                <w:szCs w:val="16"/>
              </w:rPr>
            </w:pPr>
            <w:r>
              <w:rPr>
                <w:rFonts w:ascii="Times New Roman" w:hAnsi="Times New Roman" w:cs="Times New Roman"/>
                <w:sz w:val="16"/>
                <w:szCs w:val="16"/>
              </w:rPr>
              <w:t>9.4.2.295b.2</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523072E9" w14:textId="77777777" w:rsidR="00B439E4" w:rsidRPr="000455CF" w:rsidRDefault="00B439E4" w:rsidP="00C0211B">
            <w:pPr>
              <w:suppressAutoHyphens/>
              <w:spacing w:after="0"/>
              <w:rPr>
                <w:rFonts w:ascii="Times New Roman" w:hAnsi="Times New Roman" w:cs="Times New Roman"/>
                <w:sz w:val="16"/>
                <w:szCs w:val="16"/>
              </w:rPr>
            </w:pPr>
            <w:r w:rsidRPr="00F84BBD">
              <w:rPr>
                <w:rFonts w:ascii="Times New Roman" w:hAnsi="Times New Roman" w:cs="Times New Roman"/>
                <w:sz w:val="16"/>
                <w:szCs w:val="16"/>
              </w:rPr>
              <w:t>The partial Per-STA Profile is not well defined. Does partial profile contain some mandatory fields that are always present in the non-copmplete profile?</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27B54437" w14:textId="77777777" w:rsidR="00B439E4" w:rsidRPr="00EB4AF7" w:rsidRDefault="00B439E4" w:rsidP="00C0211B">
            <w:pPr>
              <w:suppressAutoHyphens/>
              <w:spacing w:after="0"/>
              <w:rPr>
                <w:rFonts w:ascii="Times New Roman" w:hAnsi="Times New Roman" w:cs="Times New Roman"/>
                <w:sz w:val="16"/>
                <w:szCs w:val="16"/>
              </w:rPr>
            </w:pPr>
            <w:r w:rsidRPr="00971155">
              <w:rPr>
                <w:rFonts w:ascii="Times New Roman" w:hAnsi="Times New Roman" w:cs="Times New Roman"/>
                <w:sz w:val="16"/>
                <w:szCs w:val="16"/>
              </w:rPr>
              <w:t>Please clarify the fields that are always present and list the fields that may be optionally present in the non-complete profile.</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7006B736" w14:textId="77777777" w:rsidR="00B439E4" w:rsidRDefault="00B439E4" w:rsidP="00C0211B">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CAF8C86" w14:textId="77777777" w:rsidR="00B439E4" w:rsidRDefault="00B439E4" w:rsidP="00C0211B">
            <w:pPr>
              <w:suppressAutoHyphens/>
              <w:spacing w:after="0"/>
              <w:rPr>
                <w:rFonts w:ascii="Times New Roman" w:hAnsi="Times New Roman" w:cs="Times New Roman"/>
                <w:b/>
                <w:sz w:val="16"/>
                <w:szCs w:val="16"/>
              </w:rPr>
            </w:pPr>
          </w:p>
          <w:p w14:paraId="5B782D40" w14:textId="2EEB1F3F" w:rsidR="00867A72" w:rsidRDefault="004A51EA" w:rsidP="00C23A33">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commenter. </w:t>
            </w:r>
            <w:r w:rsidR="00867A72">
              <w:rPr>
                <w:rFonts w:ascii="Times New Roman" w:hAnsi="Times New Roman" w:cs="Times New Roman"/>
                <w:bCs/>
                <w:sz w:val="16"/>
                <w:szCs w:val="16"/>
              </w:rPr>
              <w:t xml:space="preserve">A </w:t>
            </w:r>
            <w:r w:rsidR="00584220">
              <w:rPr>
                <w:rFonts w:ascii="Times New Roman" w:hAnsi="Times New Roman" w:cs="Times New Roman"/>
                <w:bCs/>
                <w:sz w:val="16"/>
                <w:szCs w:val="16"/>
              </w:rPr>
              <w:t>paragraph was added to clause</w:t>
            </w:r>
            <w:r w:rsidR="00867A72">
              <w:rPr>
                <w:rFonts w:ascii="Times New Roman" w:hAnsi="Times New Roman" w:cs="Times New Roman"/>
                <w:bCs/>
                <w:sz w:val="16"/>
                <w:szCs w:val="16"/>
              </w:rPr>
              <w:t xml:space="preserve"> 35.3.2.</w:t>
            </w:r>
            <w:r w:rsidR="00584220">
              <w:rPr>
                <w:rFonts w:ascii="Times New Roman" w:hAnsi="Times New Roman" w:cs="Times New Roman"/>
                <w:bCs/>
                <w:sz w:val="16"/>
                <w:szCs w:val="16"/>
              </w:rPr>
              <w:t>1</w:t>
            </w:r>
            <w:r w:rsidR="00867A72">
              <w:rPr>
                <w:rFonts w:ascii="Times New Roman" w:hAnsi="Times New Roman" w:cs="Times New Roman"/>
                <w:bCs/>
                <w:sz w:val="16"/>
                <w:szCs w:val="16"/>
              </w:rPr>
              <w:t xml:space="preserve"> to clarify that </w:t>
            </w:r>
            <w:r w:rsidR="00584220">
              <w:rPr>
                <w:rFonts w:ascii="Times New Roman" w:hAnsi="Times New Roman" w:cs="Times New Roman"/>
                <w:bCs/>
                <w:sz w:val="16"/>
                <w:szCs w:val="16"/>
              </w:rPr>
              <w:t xml:space="preserve">the </w:t>
            </w:r>
            <w:r w:rsidR="0001765A">
              <w:rPr>
                <w:rFonts w:ascii="Times New Roman" w:hAnsi="Times New Roman" w:cs="Times New Roman"/>
                <w:bCs/>
                <w:sz w:val="16"/>
                <w:szCs w:val="16"/>
              </w:rPr>
              <w:t>Multi-Link Co</w:t>
            </w:r>
            <w:r w:rsidR="00F7548D">
              <w:rPr>
                <w:rFonts w:ascii="Times New Roman" w:hAnsi="Times New Roman" w:cs="Times New Roman"/>
                <w:bCs/>
                <w:sz w:val="16"/>
                <w:szCs w:val="16"/>
              </w:rPr>
              <w:t xml:space="preserve">ntrol field </w:t>
            </w:r>
            <w:r w:rsidR="00584220">
              <w:rPr>
                <w:rFonts w:ascii="Times New Roman" w:hAnsi="Times New Roman" w:cs="Times New Roman"/>
                <w:bCs/>
                <w:sz w:val="16"/>
                <w:szCs w:val="16"/>
              </w:rPr>
              <w:t xml:space="preserve">is always </w:t>
            </w:r>
            <w:r w:rsidR="00E36C0F">
              <w:rPr>
                <w:rFonts w:ascii="Times New Roman" w:hAnsi="Times New Roman" w:cs="Times New Roman"/>
                <w:bCs/>
                <w:sz w:val="16"/>
                <w:szCs w:val="16"/>
              </w:rPr>
              <w:t xml:space="preserve">carried in the </w:t>
            </w:r>
            <w:r w:rsidR="00584220">
              <w:rPr>
                <w:rFonts w:ascii="Times New Roman" w:hAnsi="Times New Roman" w:cs="Times New Roman"/>
                <w:bCs/>
                <w:sz w:val="16"/>
                <w:szCs w:val="16"/>
              </w:rPr>
              <w:t xml:space="preserve">element and signals the presence of other fields in the </w:t>
            </w:r>
            <w:r w:rsidR="00E36C0F">
              <w:rPr>
                <w:rFonts w:ascii="Times New Roman" w:hAnsi="Times New Roman" w:cs="Times New Roman"/>
                <w:bCs/>
                <w:sz w:val="16"/>
                <w:szCs w:val="16"/>
              </w:rPr>
              <w:t xml:space="preserve">Common Info field </w:t>
            </w:r>
            <w:r w:rsidR="00584220">
              <w:rPr>
                <w:rFonts w:ascii="Times New Roman" w:hAnsi="Times New Roman" w:cs="Times New Roman"/>
                <w:bCs/>
                <w:sz w:val="16"/>
                <w:szCs w:val="16"/>
              </w:rPr>
              <w:t xml:space="preserve">of the element. A paragraph was added to clause </w:t>
            </w:r>
            <w:r w:rsidR="00867A72">
              <w:rPr>
                <w:rFonts w:ascii="Times New Roman" w:hAnsi="Times New Roman" w:cs="Times New Roman"/>
                <w:bCs/>
                <w:sz w:val="16"/>
                <w:szCs w:val="16"/>
              </w:rPr>
              <w:t xml:space="preserve">35.3.2.2 </w:t>
            </w:r>
            <w:r w:rsidR="00584220">
              <w:rPr>
                <w:rFonts w:ascii="Times New Roman" w:hAnsi="Times New Roman" w:cs="Times New Roman"/>
                <w:bCs/>
                <w:sz w:val="16"/>
                <w:szCs w:val="16"/>
              </w:rPr>
              <w:t xml:space="preserve">to clarify that the </w:t>
            </w:r>
            <w:r w:rsidR="0093583B">
              <w:rPr>
                <w:rFonts w:ascii="Times New Roman" w:hAnsi="Times New Roman" w:cs="Times New Roman"/>
                <w:bCs/>
                <w:sz w:val="16"/>
                <w:szCs w:val="16"/>
              </w:rPr>
              <w:t>Per-</w:t>
            </w:r>
            <w:r w:rsidR="00584220">
              <w:rPr>
                <w:rFonts w:ascii="Times New Roman" w:hAnsi="Times New Roman" w:cs="Times New Roman"/>
                <w:bCs/>
                <w:sz w:val="16"/>
                <w:szCs w:val="16"/>
              </w:rPr>
              <w:t xml:space="preserve">STA Control field </w:t>
            </w:r>
            <w:r w:rsidR="0093583B">
              <w:rPr>
                <w:rFonts w:ascii="Times New Roman" w:hAnsi="Times New Roman" w:cs="Times New Roman"/>
                <w:bCs/>
                <w:sz w:val="16"/>
                <w:szCs w:val="16"/>
              </w:rPr>
              <w:t xml:space="preserve">is always present and signals the presence of other </w:t>
            </w:r>
            <w:r w:rsidR="00601F73">
              <w:rPr>
                <w:rFonts w:ascii="Times New Roman" w:hAnsi="Times New Roman" w:cs="Times New Roman"/>
                <w:bCs/>
                <w:sz w:val="16"/>
                <w:szCs w:val="16"/>
              </w:rPr>
              <w:t>field in the Per-STA Profile subelement.</w:t>
            </w:r>
          </w:p>
          <w:p w14:paraId="05AEDEE7" w14:textId="77777777" w:rsidR="00B439E4" w:rsidRDefault="00B439E4" w:rsidP="00C0211B">
            <w:pPr>
              <w:suppressAutoHyphens/>
              <w:spacing w:after="0"/>
              <w:rPr>
                <w:rFonts w:ascii="Times New Roman" w:hAnsi="Times New Roman" w:cs="Times New Roman"/>
                <w:bCs/>
                <w:sz w:val="16"/>
                <w:szCs w:val="16"/>
              </w:rPr>
            </w:pPr>
          </w:p>
          <w:p w14:paraId="20A9FED0" w14:textId="7D147F7F" w:rsidR="00B439E4" w:rsidRDefault="00B439E4" w:rsidP="00C0211B">
            <w:pPr>
              <w:suppressAutoHyphens/>
              <w:spacing w:after="0"/>
              <w:rPr>
                <w:rFonts w:ascii="Times New Roman" w:hAnsi="Times New Roman" w:cs="Times New Roman"/>
                <w:b/>
                <w:sz w:val="16"/>
                <w:szCs w:val="16"/>
              </w:rPr>
            </w:pPr>
            <w:r>
              <w:rPr>
                <w:rFonts w:ascii="Times New Roman" w:hAnsi="Times New Roman" w:cs="Times New Roman"/>
                <w:b/>
                <w:sz w:val="16"/>
                <w:szCs w:val="16"/>
              </w:rPr>
              <w:t>T</w:t>
            </w:r>
            <w:r w:rsidR="003E45C8">
              <w:rPr>
                <w:rFonts w:ascii="Times New Roman" w:hAnsi="Times New Roman" w:cs="Times New Roman"/>
                <w:b/>
                <w:sz w:val="16"/>
                <w:szCs w:val="16"/>
              </w:rPr>
              <w:t>G</w:t>
            </w:r>
            <w:r>
              <w:rPr>
                <w:rFonts w:ascii="Times New Roman" w:hAnsi="Times New Roman" w:cs="Times New Roman"/>
                <w:b/>
                <w:sz w:val="16"/>
                <w:szCs w:val="16"/>
              </w:rPr>
              <w:t xml:space="preserve">be 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1833.</w:t>
            </w:r>
          </w:p>
        </w:tc>
      </w:tr>
      <w:tr w:rsidR="00C52E99" w:rsidRPr="008B0293" w14:paraId="2492E231"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9EA85B3" w14:textId="610360BC" w:rsidR="00C52E99" w:rsidRPr="00E24966" w:rsidRDefault="00DD695E" w:rsidP="00E24966">
            <w:pPr>
              <w:suppressAutoHyphens/>
              <w:spacing w:after="0"/>
              <w:rPr>
                <w:rFonts w:ascii="Times New Roman" w:hAnsi="Times New Roman" w:cs="Times New Roman"/>
                <w:sz w:val="16"/>
                <w:szCs w:val="16"/>
              </w:rPr>
            </w:pPr>
            <w:r w:rsidRPr="008A589E">
              <w:rPr>
                <w:rFonts w:ascii="Times New Roman" w:hAnsi="Times New Roman" w:cs="Times New Roman"/>
                <w:sz w:val="16"/>
                <w:szCs w:val="16"/>
              </w:rPr>
              <w:t>1863</w:t>
            </w:r>
          </w:p>
        </w:tc>
        <w:tc>
          <w:tcPr>
            <w:tcW w:w="1080" w:type="dxa"/>
            <w:tcBorders>
              <w:top w:val="single" w:sz="4" w:space="0" w:color="auto"/>
              <w:left w:val="single" w:sz="4" w:space="0" w:color="auto"/>
              <w:bottom w:val="single" w:sz="4" w:space="0" w:color="auto"/>
              <w:right w:val="single" w:sz="4" w:space="0" w:color="auto"/>
            </w:tcBorders>
          </w:tcPr>
          <w:p w14:paraId="151814CC" w14:textId="59A2FE7D" w:rsidR="00C52E99" w:rsidRPr="00E24966" w:rsidRDefault="00DD695E" w:rsidP="00E24966">
            <w:pPr>
              <w:suppressAutoHyphens/>
              <w:spacing w:after="0"/>
              <w:rPr>
                <w:rFonts w:ascii="Times New Roman" w:hAnsi="Times New Roman" w:cs="Times New Roman"/>
                <w:sz w:val="16"/>
                <w:szCs w:val="16"/>
              </w:rPr>
            </w:pPr>
            <w:r w:rsidRPr="008A589E">
              <w:rPr>
                <w:rFonts w:ascii="Times New Roman" w:hAnsi="Times New Roman" w:cs="Times New Roman"/>
                <w:sz w:val="16"/>
                <w:szCs w:val="16"/>
              </w:rPr>
              <w:t>Jarkko Kneckt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7E297BF" w14:textId="2A2BA2D5" w:rsidR="00C52E99" w:rsidRPr="00E24966" w:rsidRDefault="00DD695E" w:rsidP="008A589E">
            <w:pPr>
              <w:rPr>
                <w:rFonts w:ascii="Times New Roman" w:hAnsi="Times New Roman" w:cs="Times New Roman"/>
                <w:sz w:val="16"/>
                <w:szCs w:val="16"/>
              </w:rPr>
            </w:pPr>
            <w:r w:rsidRPr="008A589E">
              <w:rPr>
                <w:rFonts w:ascii="Times New Roman" w:hAnsi="Times New Roman" w:cs="Times New Roman"/>
                <w:sz w:val="16"/>
                <w:szCs w:val="16"/>
              </w:rPr>
              <w:t>127.15</w:t>
            </w:r>
          </w:p>
        </w:tc>
        <w:tc>
          <w:tcPr>
            <w:tcW w:w="1080" w:type="dxa"/>
            <w:tcBorders>
              <w:top w:val="single" w:sz="4" w:space="0" w:color="auto"/>
              <w:left w:val="single" w:sz="4" w:space="0" w:color="auto"/>
              <w:bottom w:val="single" w:sz="4" w:space="0" w:color="auto"/>
              <w:right w:val="single" w:sz="4" w:space="0" w:color="auto"/>
            </w:tcBorders>
          </w:tcPr>
          <w:p w14:paraId="2AE458B9" w14:textId="4273D8BB" w:rsidR="00C52E99" w:rsidRPr="00E24966" w:rsidRDefault="00DD695E" w:rsidP="008A589E">
            <w:pPr>
              <w:rPr>
                <w:rFonts w:ascii="Times New Roman" w:hAnsi="Times New Roman" w:cs="Times New Roman"/>
                <w:sz w:val="16"/>
                <w:szCs w:val="16"/>
              </w:rPr>
            </w:pPr>
            <w:r w:rsidRPr="008A589E">
              <w:rPr>
                <w:rFonts w:ascii="Times New Roman" w:hAnsi="Times New Roman" w:cs="Times New Roman"/>
                <w:sz w:val="16"/>
                <w:szCs w:val="16"/>
              </w:rPr>
              <w:t>35.3.2.3</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152C7EFC" w14:textId="07A81D38" w:rsidR="00C52E99" w:rsidRPr="00E24966" w:rsidRDefault="00DD695E" w:rsidP="00E24966">
            <w:pPr>
              <w:suppressAutoHyphens/>
              <w:spacing w:after="0"/>
              <w:rPr>
                <w:rFonts w:ascii="Times New Roman" w:hAnsi="Times New Roman" w:cs="Times New Roman"/>
                <w:sz w:val="16"/>
                <w:szCs w:val="16"/>
              </w:rPr>
            </w:pPr>
            <w:r w:rsidRPr="008A589E">
              <w:rPr>
                <w:rFonts w:ascii="Times New Roman" w:hAnsi="Times New Roman" w:cs="Times New Roman"/>
                <w:sz w:val="16"/>
                <w:szCs w:val="16"/>
              </w:rPr>
              <w:t>The basic variant multi-link element may be added to the authenticate req/resp frames, but there is no description of the content of the multi-link element in this case.</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671051DA" w14:textId="5775B4E6" w:rsidR="00C52E99" w:rsidRPr="00E24966" w:rsidRDefault="00DD695E" w:rsidP="00E24966">
            <w:pPr>
              <w:suppressAutoHyphens/>
              <w:spacing w:after="0"/>
              <w:rPr>
                <w:rFonts w:ascii="Times New Roman" w:hAnsi="Times New Roman" w:cs="Times New Roman"/>
                <w:sz w:val="16"/>
                <w:szCs w:val="16"/>
              </w:rPr>
            </w:pPr>
            <w:r w:rsidRPr="008A589E">
              <w:rPr>
                <w:rFonts w:ascii="Times New Roman" w:hAnsi="Times New Roman" w:cs="Times New Roman"/>
                <w:sz w:val="16"/>
                <w:szCs w:val="16"/>
              </w:rPr>
              <w:t>Please clarify how basic variant of the multi-link element is used in the authentication req/resp frames. Alternatively, please create new ML element for authentication req/resp frames.</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7BD8B548" w14:textId="77777777" w:rsidR="00DD695E" w:rsidRPr="007A0A95" w:rsidRDefault="008B1E4F" w:rsidP="00DD695E">
            <w:pPr>
              <w:suppressAutoHyphens/>
              <w:spacing w:after="0"/>
              <w:rPr>
                <w:rFonts w:ascii="Times New Roman" w:hAnsi="Times New Roman" w:cs="Times New Roman"/>
                <w:b/>
                <w:bCs/>
                <w:sz w:val="16"/>
                <w:szCs w:val="16"/>
              </w:rPr>
            </w:pPr>
            <w:r w:rsidRPr="007A0A95">
              <w:rPr>
                <w:rFonts w:ascii="Times New Roman" w:hAnsi="Times New Roman" w:cs="Times New Roman"/>
                <w:b/>
                <w:bCs/>
                <w:sz w:val="16"/>
                <w:szCs w:val="16"/>
              </w:rPr>
              <w:t>Revised</w:t>
            </w:r>
          </w:p>
          <w:p w14:paraId="41625015" w14:textId="77777777" w:rsidR="008B1E4F" w:rsidRDefault="008B1E4F" w:rsidP="00DD695E">
            <w:pPr>
              <w:suppressAutoHyphens/>
              <w:spacing w:after="0"/>
              <w:rPr>
                <w:rFonts w:ascii="Times New Roman" w:hAnsi="Times New Roman" w:cs="Times New Roman"/>
                <w:sz w:val="16"/>
                <w:szCs w:val="16"/>
              </w:rPr>
            </w:pPr>
          </w:p>
          <w:p w14:paraId="12FA8073" w14:textId="77777777" w:rsidR="008B1E4F" w:rsidRDefault="008B1E4F" w:rsidP="00DD695E">
            <w:pPr>
              <w:suppressAutoHyphens/>
              <w:spacing w:after="0"/>
              <w:rPr>
                <w:rFonts w:ascii="Times New Roman" w:hAnsi="Times New Roman" w:cs="Times New Roman"/>
                <w:sz w:val="16"/>
                <w:szCs w:val="16"/>
              </w:rPr>
            </w:pPr>
            <w:r>
              <w:rPr>
                <w:rFonts w:ascii="Times New Roman" w:hAnsi="Times New Roman" w:cs="Times New Roman"/>
                <w:sz w:val="16"/>
                <w:szCs w:val="16"/>
              </w:rPr>
              <w:t xml:space="preserve">Agree with the commenter. Clause 35.3.2.2 was updated to clarify that </w:t>
            </w:r>
            <w:r w:rsidR="004778B9">
              <w:rPr>
                <w:rFonts w:ascii="Times New Roman" w:hAnsi="Times New Roman" w:cs="Times New Roman"/>
                <w:sz w:val="16"/>
                <w:szCs w:val="16"/>
              </w:rPr>
              <w:t xml:space="preserve">per-STA profile is not carried in Basic variant ML IE that is included in an Authentication frame. Further, Table 9-40 was updated to indicate that Basic variant ML IE is </w:t>
            </w:r>
            <w:r w:rsidR="00B82CEB">
              <w:rPr>
                <w:rFonts w:ascii="Times New Roman" w:hAnsi="Times New Roman" w:cs="Times New Roman"/>
                <w:sz w:val="16"/>
                <w:szCs w:val="16"/>
              </w:rPr>
              <w:t>present (not optionally present) in Authentication frame transmitted by a AP/STA affiliated with an MLD. This is consistent with the text in clause 35.3.5.</w:t>
            </w:r>
            <w:r w:rsidR="007A0A95">
              <w:rPr>
                <w:rFonts w:ascii="Times New Roman" w:hAnsi="Times New Roman" w:cs="Times New Roman"/>
                <w:sz w:val="16"/>
                <w:szCs w:val="16"/>
              </w:rPr>
              <w:t>4</w:t>
            </w:r>
          </w:p>
          <w:p w14:paraId="3EBE555A" w14:textId="77777777" w:rsidR="007A0A95" w:rsidRDefault="007A0A95" w:rsidP="00DD695E">
            <w:pPr>
              <w:suppressAutoHyphens/>
              <w:spacing w:after="0"/>
              <w:rPr>
                <w:rFonts w:ascii="Times New Roman" w:hAnsi="Times New Roman" w:cs="Times New Roman"/>
                <w:sz w:val="16"/>
                <w:szCs w:val="16"/>
              </w:rPr>
            </w:pPr>
          </w:p>
          <w:p w14:paraId="7820FCE5" w14:textId="4DB66690" w:rsidR="00C52E99" w:rsidRPr="008A589E" w:rsidRDefault="007A0A95" w:rsidP="00E24966">
            <w:pPr>
              <w:suppressAutoHyphens/>
              <w:spacing w:after="0"/>
              <w:rPr>
                <w:rFonts w:ascii="Times New Roman" w:hAnsi="Times New Roman" w:cs="Times New Roman"/>
                <w:sz w:val="16"/>
                <w:szCs w:val="16"/>
              </w:rPr>
            </w:pPr>
            <w:r>
              <w:rPr>
                <w:rFonts w:ascii="Times New Roman" w:hAnsi="Times New Roman" w:cs="Times New Roman"/>
                <w:b/>
                <w:sz w:val="16"/>
                <w:szCs w:val="16"/>
              </w:rPr>
              <w:t xml:space="preserve">TGbe 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1863.</w:t>
            </w:r>
          </w:p>
        </w:tc>
      </w:tr>
    </w:tbl>
    <w:p w14:paraId="4F45DFCF" w14:textId="5CD4E7F9" w:rsidR="008E1AD8" w:rsidRDefault="008E1AD8" w:rsidP="00CA0E4D">
      <w:pPr>
        <w:pStyle w:val="T"/>
        <w:spacing w:after="0" w:line="240" w:lineRule="auto"/>
        <w:rPr>
          <w:rFonts w:ascii="Arial" w:hAnsi="Arial" w:cs="Arial"/>
          <w:b/>
          <w:bCs/>
        </w:rPr>
      </w:pPr>
    </w:p>
    <w:p w14:paraId="6ED42388" w14:textId="77777777" w:rsidR="00D92C86" w:rsidRDefault="00D92C86" w:rsidP="00CA0E4D">
      <w:pPr>
        <w:pStyle w:val="T"/>
        <w:spacing w:after="0" w:line="240" w:lineRule="auto"/>
        <w:rPr>
          <w:rFonts w:ascii="Arial" w:hAnsi="Arial" w:cs="Arial"/>
          <w:b/>
          <w:bCs/>
        </w:rPr>
      </w:pPr>
    </w:p>
    <w:p w14:paraId="02ED42D2" w14:textId="4F080D53" w:rsidR="00912B87" w:rsidRPr="00E900C2" w:rsidRDefault="00912B87" w:rsidP="00912B87">
      <w:pPr>
        <w:autoSpaceDE w:val="0"/>
        <w:autoSpaceDN w:val="0"/>
        <w:adjustRightInd w:val="0"/>
        <w:rPr>
          <w:rFonts w:ascii="Arial" w:hAnsi="Arial" w:cs="Arial"/>
          <w:b/>
          <w:bCs/>
          <w:sz w:val="20"/>
          <w:szCs w:val="20"/>
          <w:lang w:eastAsia="ko-KR"/>
        </w:rPr>
      </w:pPr>
      <w:r w:rsidRPr="00E900C2">
        <w:rPr>
          <w:rFonts w:ascii="Arial" w:hAnsi="Arial" w:cs="Arial"/>
          <w:b/>
          <w:bCs/>
          <w:sz w:val="20"/>
          <w:szCs w:val="20"/>
          <w:lang w:eastAsia="ko-KR"/>
        </w:rPr>
        <w:t xml:space="preserve">35.3.2 </w:t>
      </w:r>
      <w:del w:id="1" w:author="Abhishek Patil" w:date="2021-03-15T12:57:00Z">
        <w:r w:rsidRPr="00E900C2" w:rsidDel="00F67A08">
          <w:rPr>
            <w:rFonts w:ascii="Arial" w:hAnsi="Arial" w:cs="Arial"/>
            <w:b/>
            <w:bCs/>
            <w:sz w:val="20"/>
            <w:szCs w:val="20"/>
            <w:lang w:eastAsia="ko-KR"/>
          </w:rPr>
          <w:delText>Container for</w:delText>
        </w:r>
      </w:del>
      <w:ins w:id="2" w:author="Abhishek Patil" w:date="2021-03-15T12:57:00Z">
        <w:r w:rsidR="00F67A08">
          <w:rPr>
            <w:rFonts w:ascii="Arial" w:hAnsi="Arial" w:cs="Arial"/>
            <w:b/>
            <w:bCs/>
            <w:sz w:val="20"/>
            <w:szCs w:val="20"/>
            <w:lang w:eastAsia="ko-KR"/>
          </w:rPr>
          <w:t>Advertisement of</w:t>
        </w:r>
      </w:ins>
      <w:r w:rsidRPr="00E900C2">
        <w:rPr>
          <w:rFonts w:ascii="Arial" w:hAnsi="Arial" w:cs="Arial"/>
          <w:b/>
          <w:bCs/>
          <w:sz w:val="20"/>
          <w:szCs w:val="20"/>
          <w:lang w:eastAsia="ko-KR"/>
        </w:rPr>
        <w:t xml:space="preserve"> multi-link information</w:t>
      </w:r>
      <w:ins w:id="3" w:author="Abhishek Patil" w:date="2021-04-01T13:38:00Z">
        <w:r w:rsidR="00BC7EEC">
          <w:rPr>
            <w:rFonts w:ascii="Arial" w:hAnsi="Arial" w:cs="Arial"/>
            <w:b/>
            <w:bCs/>
            <w:sz w:val="20"/>
            <w:szCs w:val="20"/>
            <w:lang w:eastAsia="ko-KR"/>
          </w:rPr>
          <w:t xml:space="preserve"> in Multi-Link element</w:t>
        </w:r>
      </w:ins>
      <w:r w:rsidR="00215A3A" w:rsidRPr="005B1D11">
        <w:rPr>
          <w:rFonts w:ascii="Times New Roman" w:hAnsi="Times New Roman" w:cs="Times New Roman"/>
          <w:color w:val="000000"/>
          <w:sz w:val="16"/>
          <w:szCs w:val="16"/>
          <w:highlight w:val="yellow"/>
        </w:rPr>
        <w:t xml:space="preserve">[CID </w:t>
      </w:r>
      <w:r w:rsidR="00215A3A">
        <w:rPr>
          <w:rFonts w:ascii="Times New Roman" w:hAnsi="Times New Roman" w:cs="Times New Roman"/>
          <w:color w:val="000000"/>
          <w:sz w:val="16"/>
          <w:szCs w:val="16"/>
          <w:highlight w:val="yellow"/>
        </w:rPr>
        <w:t>2294]</w:t>
      </w:r>
    </w:p>
    <w:p w14:paraId="63291E45" w14:textId="4720068B" w:rsidR="00912B87" w:rsidRDefault="00912B87" w:rsidP="00912B87">
      <w:pPr>
        <w:autoSpaceDE w:val="0"/>
        <w:autoSpaceDN w:val="0"/>
        <w:adjustRightInd w:val="0"/>
        <w:rPr>
          <w:rFonts w:ascii="Arial" w:hAnsi="Arial" w:cs="Arial"/>
          <w:b/>
          <w:bCs/>
          <w:sz w:val="20"/>
          <w:szCs w:val="20"/>
          <w:lang w:eastAsia="ko-KR"/>
        </w:rPr>
      </w:pPr>
      <w:r w:rsidRPr="00E900C2">
        <w:rPr>
          <w:rFonts w:ascii="Arial" w:hAnsi="Arial" w:cs="Arial"/>
          <w:b/>
          <w:bCs/>
          <w:sz w:val="20"/>
          <w:szCs w:val="20"/>
          <w:lang w:eastAsia="ko-KR"/>
        </w:rPr>
        <w:t>35.3.2.1 General</w:t>
      </w:r>
    </w:p>
    <w:p w14:paraId="116D4409" w14:textId="15DA6C69" w:rsidR="004C4C9F" w:rsidRDefault="004C4C9F" w:rsidP="004C4C9F">
      <w:pPr>
        <w:suppressAutoHyphens/>
        <w:autoSpaceDE w:val="0"/>
        <w:autoSpaceDN w:val="0"/>
        <w:adjustRightInd w:val="0"/>
        <w:jc w:val="both"/>
        <w:rPr>
          <w:rFonts w:ascii="Times New Roman" w:hAnsi="Times New Roman" w:cs="Times New Roman"/>
          <w:b/>
          <w:bCs/>
          <w:i/>
          <w:iCs/>
          <w:color w:val="000000"/>
          <w:sz w:val="20"/>
          <w:szCs w:val="20"/>
        </w:rPr>
      </w:pPr>
      <w:r w:rsidRPr="00D5184C">
        <w:rPr>
          <w:rFonts w:ascii="Times New Roman" w:hAnsi="Times New Roman" w:cs="Times New Roman"/>
          <w:b/>
          <w:bCs/>
          <w:i/>
          <w:iCs/>
          <w:color w:val="000000"/>
          <w:sz w:val="20"/>
          <w:szCs w:val="20"/>
          <w:highlight w:val="yellow"/>
        </w:rPr>
        <w:t xml:space="preserve">TGbe editor: Please </w:t>
      </w:r>
      <w:r w:rsidR="00902C24">
        <w:rPr>
          <w:rFonts w:ascii="Times New Roman" w:hAnsi="Times New Roman" w:cs="Times New Roman"/>
          <w:b/>
          <w:bCs/>
          <w:i/>
          <w:iCs/>
          <w:color w:val="000000"/>
          <w:sz w:val="20"/>
          <w:szCs w:val="20"/>
          <w:highlight w:val="yellow"/>
        </w:rPr>
        <w:t>move the following two</w:t>
      </w:r>
      <w:r>
        <w:rPr>
          <w:rFonts w:ascii="Times New Roman" w:hAnsi="Times New Roman" w:cs="Times New Roman"/>
          <w:b/>
          <w:bCs/>
          <w:i/>
          <w:iCs/>
          <w:color w:val="000000"/>
          <w:sz w:val="20"/>
          <w:szCs w:val="20"/>
          <w:highlight w:val="yellow"/>
        </w:rPr>
        <w:t xml:space="preserve"> paragraph</w:t>
      </w:r>
      <w:r w:rsidR="00D339F2">
        <w:rPr>
          <w:rFonts w:ascii="Times New Roman" w:hAnsi="Times New Roman" w:cs="Times New Roman"/>
          <w:b/>
          <w:bCs/>
          <w:i/>
          <w:iCs/>
          <w:color w:val="000000"/>
          <w:sz w:val="20"/>
          <w:szCs w:val="20"/>
          <w:highlight w:val="yellow"/>
        </w:rPr>
        <w:t>s</w:t>
      </w:r>
      <w:r>
        <w:rPr>
          <w:rFonts w:ascii="Times New Roman" w:hAnsi="Times New Roman" w:cs="Times New Roman"/>
          <w:b/>
          <w:bCs/>
          <w:i/>
          <w:iCs/>
          <w:color w:val="000000"/>
          <w:sz w:val="20"/>
          <w:szCs w:val="20"/>
          <w:highlight w:val="yellow"/>
        </w:rPr>
        <w:t xml:space="preserve"> </w:t>
      </w:r>
      <w:r w:rsidR="00902C24">
        <w:rPr>
          <w:rFonts w:ascii="Times New Roman" w:hAnsi="Times New Roman" w:cs="Times New Roman"/>
          <w:b/>
          <w:bCs/>
          <w:i/>
          <w:iCs/>
          <w:color w:val="000000"/>
          <w:sz w:val="20"/>
          <w:szCs w:val="20"/>
          <w:highlight w:val="yellow"/>
        </w:rPr>
        <w:t>to clause 35.3.2.2 as</w:t>
      </w:r>
      <w:r>
        <w:rPr>
          <w:rFonts w:ascii="Times New Roman" w:hAnsi="Times New Roman" w:cs="Times New Roman"/>
          <w:b/>
          <w:bCs/>
          <w:i/>
          <w:iCs/>
          <w:color w:val="000000"/>
          <w:sz w:val="20"/>
          <w:szCs w:val="20"/>
          <w:highlight w:val="yellow"/>
        </w:rPr>
        <w:t xml:space="preserve"> </w:t>
      </w:r>
      <w:r w:rsidRPr="00D5184C">
        <w:rPr>
          <w:rFonts w:ascii="Times New Roman" w:hAnsi="Times New Roman" w:cs="Times New Roman"/>
          <w:b/>
          <w:bCs/>
          <w:i/>
          <w:iCs/>
          <w:color w:val="000000"/>
          <w:sz w:val="20"/>
          <w:szCs w:val="20"/>
          <w:highlight w:val="yellow"/>
        </w:rPr>
        <w:t>shown belo</w:t>
      </w:r>
      <w:r>
        <w:rPr>
          <w:rFonts w:ascii="Times New Roman" w:hAnsi="Times New Roman" w:cs="Times New Roman"/>
          <w:b/>
          <w:bCs/>
          <w:i/>
          <w:iCs/>
          <w:color w:val="000000"/>
          <w:sz w:val="20"/>
          <w:szCs w:val="20"/>
          <w:highlight w:val="yellow"/>
        </w:rPr>
        <w:t>w</w:t>
      </w:r>
      <w:r w:rsidRPr="00D5184C">
        <w:rPr>
          <w:rFonts w:ascii="Times New Roman" w:hAnsi="Times New Roman" w:cs="Times New Roman"/>
          <w:b/>
          <w:bCs/>
          <w:i/>
          <w:iCs/>
          <w:color w:val="000000"/>
          <w:sz w:val="20"/>
          <w:szCs w:val="20"/>
        </w:rPr>
        <w:t>:</w:t>
      </w:r>
    </w:p>
    <w:p w14:paraId="1E1678A4" w14:textId="523215DA" w:rsidR="00B13DCA" w:rsidRPr="00B13DCA" w:rsidDel="003D1547" w:rsidRDefault="00E91D76" w:rsidP="00B13DCA">
      <w:pPr>
        <w:autoSpaceDE w:val="0"/>
        <w:autoSpaceDN w:val="0"/>
        <w:adjustRightInd w:val="0"/>
        <w:spacing w:before="240" w:after="0" w:line="240" w:lineRule="auto"/>
        <w:jc w:val="both"/>
        <w:rPr>
          <w:moveFrom w:id="4" w:author="Abhishek Patil" w:date="2021-03-19T13:06:00Z"/>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[CID 18</w:t>
      </w:r>
      <w:r>
        <w:rPr>
          <w:rFonts w:ascii="Times New Roman" w:hAnsi="Times New Roman" w:cs="Times New Roman"/>
          <w:color w:val="000000"/>
          <w:sz w:val="16"/>
          <w:szCs w:val="16"/>
          <w:highlight w:val="yellow"/>
        </w:rPr>
        <w:t>58]</w:t>
      </w:r>
      <w:moveFromRangeStart w:id="5" w:author="Abhishek Patil" w:date="2021-03-19T13:06:00Z" w:name="move67051632"/>
      <w:moveFrom w:id="6" w:author="Abhishek Patil" w:date="2021-03-19T13:06:00Z">
        <w:r w:rsidR="00B13DCA" w:rsidRPr="00B13DCA" w:rsidDel="003D1547">
          <w:rPr>
            <w:rFonts w:ascii="Times New Roman" w:hAnsi="Times New Roman" w:cs="Times New Roman"/>
            <w:color w:val="000000"/>
            <w:sz w:val="20"/>
            <w:szCs w:val="20"/>
          </w:rPr>
          <w:t>An AP affiliated with an AP MLD shall not include a Neighbor Report element, a Reduced Neighbor Report element or a Multiple BSSID element or another Basic variant Multi-Link element in the Per-STA Profile subelement of the Basic variant Multi-Link element for a reported AP.</w:t>
        </w:r>
      </w:moveFrom>
    </w:p>
    <w:moveFromRangeEnd w:id="5"/>
    <w:p w14:paraId="59F66989" w14:textId="5FD198A6" w:rsidR="008C6A9F" w:rsidRDefault="00E91D76" w:rsidP="008C6A9F">
      <w:pPr>
        <w:autoSpaceDE w:val="0"/>
        <w:autoSpaceDN w:val="0"/>
        <w:adjustRightInd w:val="0"/>
        <w:spacing w:before="240"/>
        <w:jc w:val="both"/>
        <w:rPr>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lastRenderedPageBreak/>
        <w:t>[CID 18</w:t>
      </w:r>
      <w:r>
        <w:rPr>
          <w:rFonts w:ascii="Times New Roman" w:hAnsi="Times New Roman" w:cs="Times New Roman"/>
          <w:color w:val="000000"/>
          <w:sz w:val="16"/>
          <w:szCs w:val="16"/>
          <w:highlight w:val="yellow"/>
        </w:rPr>
        <w:t>58]</w:t>
      </w:r>
      <w:moveFromRangeStart w:id="7" w:author="Abhishek Patil" w:date="2021-03-19T13:08:00Z" w:name="move67051696"/>
      <w:moveFrom w:id="8" w:author="Abhishek Patil" w:date="2021-03-19T13:08:00Z">
        <w:r w:rsidR="00B13DCA" w:rsidRPr="00B13DCA" w:rsidDel="00D339F2">
          <w:rPr>
            <w:rFonts w:ascii="Times New Roman" w:hAnsi="Times New Roman" w:cs="Times New Roman"/>
            <w:color w:val="000000"/>
            <w:sz w:val="20"/>
            <w:szCs w:val="20"/>
          </w:rPr>
          <w:t>The Basic variant Multi-Link element when carried in the Neighbor Report element shall not include Link Info field.</w:t>
        </w:r>
      </w:moveFrom>
      <w:moveFromRangeEnd w:id="7"/>
    </w:p>
    <w:p w14:paraId="06D9FC56" w14:textId="77777777" w:rsidR="00E96A73" w:rsidRDefault="00E96A73" w:rsidP="008C6A9F">
      <w:pPr>
        <w:autoSpaceDE w:val="0"/>
        <w:autoSpaceDN w:val="0"/>
        <w:adjustRightInd w:val="0"/>
        <w:spacing w:before="240"/>
        <w:jc w:val="both"/>
        <w:rPr>
          <w:rFonts w:ascii="Times New Roman" w:hAnsi="Times New Roman" w:cs="Times New Roman"/>
          <w:color w:val="000000"/>
          <w:sz w:val="20"/>
          <w:szCs w:val="20"/>
        </w:rPr>
      </w:pPr>
    </w:p>
    <w:p w14:paraId="2C018596" w14:textId="5D3B9B70" w:rsidR="00E1259F" w:rsidRDefault="00E1259F" w:rsidP="008C6A9F">
      <w:pPr>
        <w:autoSpaceDE w:val="0"/>
        <w:autoSpaceDN w:val="0"/>
        <w:adjustRightInd w:val="0"/>
        <w:spacing w:before="240"/>
        <w:jc w:val="both"/>
        <w:rPr>
          <w:rFonts w:ascii="Times New Roman" w:hAnsi="Times New Roman" w:cs="Times New Roman"/>
          <w:b/>
          <w:bCs/>
          <w:i/>
          <w:iCs/>
          <w:color w:val="000000"/>
          <w:sz w:val="20"/>
          <w:szCs w:val="20"/>
        </w:rPr>
      </w:pPr>
      <w:r w:rsidRPr="00D5184C">
        <w:rPr>
          <w:rFonts w:ascii="Times New Roman" w:hAnsi="Times New Roman" w:cs="Times New Roman"/>
          <w:b/>
          <w:bCs/>
          <w:i/>
          <w:iCs/>
          <w:color w:val="000000"/>
          <w:sz w:val="20"/>
          <w:szCs w:val="20"/>
          <w:highlight w:val="yellow"/>
        </w:rPr>
        <w:t xml:space="preserve">TGbe editor: Please </w:t>
      </w:r>
      <w:r>
        <w:rPr>
          <w:rFonts w:ascii="Times New Roman" w:hAnsi="Times New Roman" w:cs="Times New Roman"/>
          <w:b/>
          <w:bCs/>
          <w:i/>
          <w:iCs/>
          <w:color w:val="000000"/>
          <w:sz w:val="20"/>
          <w:szCs w:val="20"/>
          <w:highlight w:val="yellow"/>
        </w:rPr>
        <w:t>add the following paragraph</w:t>
      </w:r>
      <w:r w:rsidR="00AA283A">
        <w:rPr>
          <w:rFonts w:ascii="Times New Roman" w:hAnsi="Times New Roman" w:cs="Times New Roman"/>
          <w:b/>
          <w:bCs/>
          <w:i/>
          <w:iCs/>
          <w:color w:val="000000"/>
          <w:sz w:val="20"/>
          <w:szCs w:val="20"/>
          <w:highlight w:val="yellow"/>
        </w:rPr>
        <w:t xml:space="preserve"> before the last paragraph in this </w:t>
      </w:r>
      <w:r>
        <w:rPr>
          <w:rFonts w:ascii="Times New Roman" w:hAnsi="Times New Roman" w:cs="Times New Roman"/>
          <w:b/>
          <w:bCs/>
          <w:i/>
          <w:iCs/>
          <w:color w:val="000000"/>
          <w:sz w:val="20"/>
          <w:szCs w:val="20"/>
          <w:highlight w:val="yellow"/>
        </w:rPr>
        <w:t xml:space="preserve">subclause </w:t>
      </w:r>
      <w:r w:rsidRPr="00D5184C">
        <w:rPr>
          <w:rFonts w:ascii="Times New Roman" w:hAnsi="Times New Roman" w:cs="Times New Roman"/>
          <w:b/>
          <w:bCs/>
          <w:i/>
          <w:iCs/>
          <w:color w:val="000000"/>
          <w:sz w:val="20"/>
          <w:szCs w:val="20"/>
          <w:highlight w:val="yellow"/>
        </w:rPr>
        <w:t>shown belo</w:t>
      </w:r>
      <w:r>
        <w:rPr>
          <w:rFonts w:ascii="Times New Roman" w:hAnsi="Times New Roman" w:cs="Times New Roman"/>
          <w:b/>
          <w:bCs/>
          <w:i/>
          <w:iCs/>
          <w:color w:val="000000"/>
          <w:sz w:val="20"/>
          <w:szCs w:val="20"/>
          <w:highlight w:val="yellow"/>
        </w:rPr>
        <w:t>w</w:t>
      </w:r>
      <w:r w:rsidRPr="00D5184C">
        <w:rPr>
          <w:rFonts w:ascii="Times New Roman" w:hAnsi="Times New Roman" w:cs="Times New Roman"/>
          <w:b/>
          <w:bCs/>
          <w:i/>
          <w:iCs/>
          <w:color w:val="000000"/>
          <w:sz w:val="20"/>
          <w:szCs w:val="20"/>
        </w:rPr>
        <w:t>:</w:t>
      </w:r>
    </w:p>
    <w:p w14:paraId="495AAB4C" w14:textId="7A622E60" w:rsidR="00B13DCA" w:rsidRDefault="00BD0EA3" w:rsidP="00CA0E4D">
      <w:pPr>
        <w:autoSpaceDE w:val="0"/>
        <w:autoSpaceDN w:val="0"/>
        <w:adjustRightInd w:val="0"/>
        <w:spacing w:before="240"/>
        <w:jc w:val="both"/>
        <w:rPr>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[CID 1833</w:t>
      </w:r>
      <w:r>
        <w:rPr>
          <w:rFonts w:ascii="Times New Roman" w:hAnsi="Times New Roman" w:cs="Times New Roman"/>
          <w:color w:val="000000"/>
          <w:sz w:val="16"/>
          <w:szCs w:val="16"/>
          <w:highlight w:val="yellow"/>
        </w:rPr>
        <w:t>]</w:t>
      </w:r>
      <w:ins w:id="9" w:author="Abhishek Patil" w:date="2021-03-21T13:50:00Z">
        <w:r w:rsidR="00E96A73">
          <w:rPr>
            <w:rFonts w:ascii="Times New Roman" w:hAnsi="Times New Roman" w:cs="Times New Roman"/>
            <w:color w:val="000000"/>
            <w:sz w:val="20"/>
            <w:szCs w:val="20"/>
          </w:rPr>
          <w:t xml:space="preserve">A STA affiliated with an MLD shall provide an indication of the </w:t>
        </w:r>
      </w:ins>
      <w:ins w:id="10" w:author="Abhishek Patil" w:date="2021-03-31T23:39:00Z">
        <w:r w:rsidR="001C7E19">
          <w:rPr>
            <w:rFonts w:ascii="Times New Roman" w:hAnsi="Times New Roman" w:cs="Times New Roman"/>
            <w:color w:val="000000"/>
            <w:sz w:val="20"/>
            <w:szCs w:val="20"/>
          </w:rPr>
          <w:t xml:space="preserve">presence of </w:t>
        </w:r>
      </w:ins>
      <w:ins w:id="11" w:author="Abhishek Patil" w:date="2021-03-21T13:50:00Z">
        <w:r w:rsidR="00E96A73">
          <w:rPr>
            <w:rFonts w:ascii="Times New Roman" w:hAnsi="Times New Roman" w:cs="Times New Roman"/>
            <w:color w:val="000000"/>
            <w:sz w:val="20"/>
            <w:szCs w:val="20"/>
          </w:rPr>
          <w:t>fields carried in the Common Info field of the Multi-Link element via the subfields in the Multi-Link Control field.</w:t>
        </w:r>
      </w:ins>
    </w:p>
    <w:p w14:paraId="01BDE35C" w14:textId="77777777" w:rsidR="00D40558" w:rsidRDefault="00D40558" w:rsidP="00CA0E4D">
      <w:pPr>
        <w:autoSpaceDE w:val="0"/>
        <w:autoSpaceDN w:val="0"/>
        <w:adjustRightInd w:val="0"/>
        <w:spacing w:before="240"/>
        <w:jc w:val="both"/>
        <w:rPr>
          <w:rFonts w:ascii="Times New Roman" w:hAnsi="Times New Roman" w:cs="Times New Roman"/>
          <w:color w:val="000000"/>
          <w:sz w:val="20"/>
          <w:szCs w:val="20"/>
        </w:rPr>
      </w:pPr>
    </w:p>
    <w:p w14:paraId="7DE07AA5" w14:textId="23014817" w:rsidR="00AA283A" w:rsidRDefault="00AA283A" w:rsidP="00AA283A">
      <w:pPr>
        <w:suppressAutoHyphens/>
        <w:autoSpaceDE w:val="0"/>
        <w:autoSpaceDN w:val="0"/>
        <w:adjustRightInd w:val="0"/>
        <w:jc w:val="both"/>
        <w:rPr>
          <w:rFonts w:ascii="Times New Roman" w:hAnsi="Times New Roman" w:cs="Times New Roman"/>
          <w:b/>
          <w:bCs/>
          <w:i/>
          <w:iCs/>
          <w:color w:val="000000"/>
          <w:sz w:val="20"/>
          <w:szCs w:val="20"/>
        </w:rPr>
      </w:pPr>
      <w:r w:rsidRPr="00D5184C">
        <w:rPr>
          <w:rFonts w:ascii="Times New Roman" w:hAnsi="Times New Roman" w:cs="Times New Roman"/>
          <w:b/>
          <w:bCs/>
          <w:i/>
          <w:iCs/>
          <w:color w:val="000000"/>
          <w:sz w:val="20"/>
          <w:szCs w:val="20"/>
          <w:highlight w:val="yellow"/>
        </w:rPr>
        <w:t xml:space="preserve">TGbe editor: Please </w:t>
      </w:r>
      <w:r>
        <w:rPr>
          <w:rFonts w:ascii="Times New Roman" w:hAnsi="Times New Roman" w:cs="Times New Roman"/>
          <w:b/>
          <w:bCs/>
          <w:i/>
          <w:iCs/>
          <w:color w:val="000000"/>
          <w:sz w:val="20"/>
          <w:szCs w:val="20"/>
          <w:highlight w:val="yellow"/>
        </w:rPr>
        <w:t xml:space="preserve">moved </w:t>
      </w:r>
      <w:r w:rsidR="00EA4951">
        <w:rPr>
          <w:rFonts w:ascii="Times New Roman" w:hAnsi="Times New Roman" w:cs="Times New Roman"/>
          <w:b/>
          <w:bCs/>
          <w:i/>
          <w:iCs/>
          <w:color w:val="000000"/>
          <w:sz w:val="20"/>
          <w:szCs w:val="20"/>
          <w:highlight w:val="yellow"/>
        </w:rPr>
        <w:t xml:space="preserve">the following </w:t>
      </w:r>
      <w:r w:rsidR="000D0EC8">
        <w:rPr>
          <w:rFonts w:ascii="Times New Roman" w:hAnsi="Times New Roman" w:cs="Times New Roman"/>
          <w:b/>
          <w:bCs/>
          <w:i/>
          <w:iCs/>
          <w:color w:val="000000"/>
          <w:sz w:val="20"/>
          <w:szCs w:val="20"/>
          <w:highlight w:val="yellow"/>
        </w:rPr>
        <w:t xml:space="preserve">to clause 35.3.2.1 </w:t>
      </w:r>
      <w:r>
        <w:rPr>
          <w:rFonts w:ascii="Times New Roman" w:hAnsi="Times New Roman" w:cs="Times New Roman"/>
          <w:b/>
          <w:bCs/>
          <w:i/>
          <w:iCs/>
          <w:color w:val="000000"/>
          <w:sz w:val="20"/>
          <w:szCs w:val="20"/>
          <w:highlight w:val="yellow"/>
        </w:rPr>
        <w:t xml:space="preserve">from 35.3.2.2 as </w:t>
      </w:r>
      <w:r w:rsidR="000D0EC8">
        <w:rPr>
          <w:rFonts w:ascii="Times New Roman" w:hAnsi="Times New Roman" w:cs="Times New Roman"/>
          <w:b/>
          <w:bCs/>
          <w:i/>
          <w:iCs/>
          <w:color w:val="000000"/>
          <w:sz w:val="20"/>
          <w:szCs w:val="20"/>
          <w:highlight w:val="yellow"/>
        </w:rPr>
        <w:t xml:space="preserve">the last paragraph with changes as </w:t>
      </w:r>
      <w:r w:rsidRPr="00D5184C">
        <w:rPr>
          <w:rFonts w:ascii="Times New Roman" w:hAnsi="Times New Roman" w:cs="Times New Roman"/>
          <w:b/>
          <w:bCs/>
          <w:i/>
          <w:iCs/>
          <w:color w:val="000000"/>
          <w:sz w:val="20"/>
          <w:szCs w:val="20"/>
          <w:highlight w:val="yellow"/>
        </w:rPr>
        <w:t>shown belo</w:t>
      </w:r>
      <w:r>
        <w:rPr>
          <w:rFonts w:ascii="Times New Roman" w:hAnsi="Times New Roman" w:cs="Times New Roman"/>
          <w:b/>
          <w:bCs/>
          <w:i/>
          <w:iCs/>
          <w:color w:val="000000"/>
          <w:sz w:val="20"/>
          <w:szCs w:val="20"/>
          <w:highlight w:val="yellow"/>
        </w:rPr>
        <w:t>w</w:t>
      </w:r>
      <w:r w:rsidRPr="00D5184C">
        <w:rPr>
          <w:rFonts w:ascii="Times New Roman" w:hAnsi="Times New Roman" w:cs="Times New Roman"/>
          <w:b/>
          <w:bCs/>
          <w:i/>
          <w:iCs/>
          <w:color w:val="000000"/>
          <w:sz w:val="20"/>
          <w:szCs w:val="20"/>
        </w:rPr>
        <w:t>:</w:t>
      </w:r>
    </w:p>
    <w:p w14:paraId="3D4C351F" w14:textId="463B4D68" w:rsidR="00DB4601" w:rsidRDefault="00D32B2D" w:rsidP="00DB4601">
      <w:pPr>
        <w:suppressAutoHyphens/>
        <w:autoSpaceDE w:val="0"/>
        <w:autoSpaceDN w:val="0"/>
        <w:adjustRightInd w:val="0"/>
        <w:jc w:val="both"/>
        <w:rPr>
          <w:moveTo w:id="12" w:author="Abhishek Patil" w:date="2021-03-19T13:12:00Z"/>
          <w:rFonts w:ascii="Times New Roman" w:hAnsi="Times New Roman" w:cs="Times New Roman"/>
          <w:b/>
          <w:bCs/>
          <w:i/>
          <w:iCs/>
          <w:color w:val="000000"/>
          <w:sz w:val="20"/>
          <w:szCs w:val="20"/>
          <w:highlight w:val="yellow"/>
        </w:rPr>
      </w:pPr>
      <w:r w:rsidRPr="005B1D11">
        <w:rPr>
          <w:rFonts w:ascii="Times New Roman" w:hAnsi="Times New Roman" w:cs="Times New Roman"/>
          <w:color w:val="000000"/>
          <w:sz w:val="16"/>
          <w:szCs w:val="16"/>
          <w:highlight w:val="yellow"/>
        </w:rPr>
        <w:t xml:space="preserve">[CID </w:t>
      </w:r>
      <w:r w:rsidR="00E91D76">
        <w:rPr>
          <w:rFonts w:ascii="Times New Roman" w:hAnsi="Times New Roman" w:cs="Times New Roman"/>
          <w:color w:val="000000"/>
          <w:sz w:val="16"/>
          <w:szCs w:val="16"/>
          <w:highlight w:val="yellow"/>
        </w:rPr>
        <w:t>1859</w:t>
      </w:r>
      <w:r>
        <w:rPr>
          <w:rFonts w:ascii="Times New Roman" w:hAnsi="Times New Roman" w:cs="Times New Roman"/>
          <w:color w:val="000000"/>
          <w:sz w:val="16"/>
          <w:szCs w:val="16"/>
          <w:highlight w:val="yellow"/>
        </w:rPr>
        <w:t>]</w:t>
      </w:r>
      <w:moveToRangeStart w:id="13" w:author="Abhishek Patil" w:date="2021-03-19T13:12:00Z" w:name="move67051954"/>
      <w:moveTo w:id="14" w:author="Abhishek Patil" w:date="2021-03-19T13:12:00Z">
        <w:r w:rsidR="00DB4601">
          <w:rPr>
            <w:rFonts w:ascii="Times New Roman" w:hAnsi="Times New Roman" w:cs="Times New Roman"/>
            <w:color w:val="000000"/>
            <w:sz w:val="20"/>
            <w:szCs w:val="20"/>
          </w:rPr>
          <w:t xml:space="preserve">A STA affiliated with an MLD may </w:t>
        </w:r>
      </w:moveTo>
      <w:ins w:id="15" w:author="Abhishek Patil" w:date="2021-03-19T13:18:00Z">
        <w:r w:rsidR="00242F0C">
          <w:rPr>
            <w:rFonts w:ascii="Times New Roman" w:hAnsi="Times New Roman" w:cs="Times New Roman"/>
            <w:color w:val="000000"/>
            <w:sz w:val="20"/>
            <w:szCs w:val="20"/>
          </w:rPr>
          <w:t>include L</w:t>
        </w:r>
      </w:ins>
      <w:ins w:id="16" w:author="Abhishek Patil" w:date="2021-03-19T13:19:00Z">
        <w:r w:rsidR="00242F0C">
          <w:rPr>
            <w:rFonts w:ascii="Times New Roman" w:hAnsi="Times New Roman" w:cs="Times New Roman"/>
            <w:color w:val="000000"/>
            <w:sz w:val="20"/>
            <w:szCs w:val="20"/>
          </w:rPr>
          <w:t xml:space="preserve">ink Info </w:t>
        </w:r>
        <w:r w:rsidR="009E55E6">
          <w:rPr>
            <w:rFonts w:ascii="Times New Roman" w:hAnsi="Times New Roman" w:cs="Times New Roman"/>
            <w:color w:val="000000"/>
            <w:sz w:val="20"/>
            <w:szCs w:val="20"/>
          </w:rPr>
          <w:t>field in the Basic variant Multi-link element that it transmits</w:t>
        </w:r>
      </w:ins>
      <w:ins w:id="17" w:author="Abhishek Patil" w:date="2021-03-19T13:21:00Z">
        <w:r w:rsidR="00A741CB">
          <w:rPr>
            <w:rFonts w:ascii="Times New Roman" w:hAnsi="Times New Roman" w:cs="Times New Roman"/>
            <w:color w:val="000000"/>
            <w:sz w:val="20"/>
            <w:szCs w:val="20"/>
          </w:rPr>
          <w:t xml:space="preserve"> to</w:t>
        </w:r>
      </w:ins>
      <w:ins w:id="18" w:author="Abhishek Patil" w:date="2021-03-19T13:19:00Z">
        <w:r w:rsidR="009E55E6">
          <w:rPr>
            <w:rFonts w:ascii="Times New Roman" w:hAnsi="Times New Roman" w:cs="Times New Roman"/>
            <w:color w:val="000000"/>
            <w:sz w:val="20"/>
            <w:szCs w:val="20"/>
          </w:rPr>
          <w:t xml:space="preserve"> </w:t>
        </w:r>
      </w:ins>
      <w:moveTo w:id="19" w:author="Abhishek Patil" w:date="2021-03-19T13:12:00Z">
        <w:r w:rsidR="00DB4601">
          <w:rPr>
            <w:rFonts w:ascii="Times New Roman" w:hAnsi="Times New Roman" w:cs="Times New Roman"/>
            <w:color w:val="000000"/>
            <w:sz w:val="20"/>
            <w:szCs w:val="20"/>
          </w:rPr>
          <w:t xml:space="preserve">provide complete or partial information of another STA </w:t>
        </w:r>
      </w:moveTo>
      <w:ins w:id="20" w:author="Abhishek Patil" w:date="2021-03-19T13:13:00Z">
        <w:r w:rsidR="008B3603">
          <w:rPr>
            <w:rFonts w:ascii="Times New Roman" w:hAnsi="Times New Roman" w:cs="Times New Roman"/>
            <w:color w:val="000000"/>
            <w:sz w:val="20"/>
            <w:szCs w:val="20"/>
          </w:rPr>
          <w:t xml:space="preserve">affiliated with </w:t>
        </w:r>
      </w:ins>
      <w:moveTo w:id="21" w:author="Abhishek Patil" w:date="2021-03-19T13:12:00Z">
        <w:del w:id="22" w:author="Abhishek Patil" w:date="2021-03-19T13:13:00Z">
          <w:r w:rsidR="00DB4601" w:rsidDel="008B3603">
            <w:rPr>
              <w:rFonts w:ascii="Times New Roman" w:hAnsi="Times New Roman" w:cs="Times New Roman"/>
              <w:color w:val="000000"/>
              <w:sz w:val="20"/>
              <w:szCs w:val="20"/>
            </w:rPr>
            <w:delText xml:space="preserve">of </w:delText>
          </w:r>
        </w:del>
        <w:r w:rsidR="00DB4601">
          <w:rPr>
            <w:rFonts w:ascii="Times New Roman" w:hAnsi="Times New Roman" w:cs="Times New Roman"/>
            <w:color w:val="000000"/>
            <w:sz w:val="20"/>
            <w:szCs w:val="20"/>
          </w:rPr>
          <w:t xml:space="preserve">its MLD </w:t>
        </w:r>
      </w:moveTo>
      <w:ins w:id="23" w:author="Abhishek Patil" w:date="2021-03-19T13:22:00Z">
        <w:r w:rsidR="00851320">
          <w:rPr>
            <w:rFonts w:ascii="Times New Roman" w:hAnsi="Times New Roman" w:cs="Times New Roman"/>
            <w:color w:val="000000"/>
            <w:sz w:val="20"/>
            <w:szCs w:val="20"/>
          </w:rPr>
          <w:t>as defined in 35.3.2.2</w:t>
        </w:r>
      </w:ins>
      <w:ins w:id="24" w:author="Abhishek Patil" w:date="2021-04-02T14:29:00Z">
        <w:r w:rsidR="0022543D">
          <w:rPr>
            <w:rFonts w:ascii="Times New Roman" w:hAnsi="Times New Roman" w:cs="Times New Roman"/>
            <w:color w:val="000000"/>
            <w:sz w:val="20"/>
            <w:szCs w:val="20"/>
          </w:rPr>
          <w:t xml:space="preserve"> (Advertisement of per-link information) </w:t>
        </w:r>
      </w:ins>
      <w:moveTo w:id="25" w:author="Abhishek Patil" w:date="2021-03-19T13:12:00Z">
        <w:del w:id="26" w:author="Abhishek Patil" w:date="2021-03-19T13:22:00Z">
          <w:r w:rsidR="00DB4601" w:rsidDel="00851320">
            <w:rPr>
              <w:rFonts w:ascii="Times New Roman" w:hAnsi="Times New Roman" w:cs="Times New Roman"/>
              <w:color w:val="000000"/>
              <w:sz w:val="20"/>
              <w:szCs w:val="20"/>
            </w:rPr>
            <w:delText>in the Per-STA Profile subelement of the Basic variant Multi-Link element that it transmits</w:delText>
          </w:r>
        </w:del>
        <w:r w:rsidR="00DB4601">
          <w:rPr>
            <w:rFonts w:ascii="Times New Roman" w:hAnsi="Times New Roman" w:cs="Times New Roman"/>
            <w:color w:val="000000"/>
            <w:sz w:val="20"/>
            <w:szCs w:val="20"/>
          </w:rPr>
          <w:t>.</w:t>
        </w:r>
        <w:del w:id="27" w:author="Abhishek Patil" w:date="2021-03-19T13:13:00Z">
          <w:r w:rsidR="00DB4601" w:rsidDel="008B3603">
            <w:rPr>
              <w:rFonts w:ascii="Times New Roman" w:hAnsi="Times New Roman" w:cs="Times New Roman"/>
              <w:color w:val="000000"/>
              <w:sz w:val="20"/>
              <w:szCs w:val="20"/>
            </w:rPr>
            <w:delText xml:space="preserve"> </w:delText>
          </w:r>
        </w:del>
      </w:moveTo>
      <w:r w:rsidR="00F66DB8" w:rsidRPr="005B1D11">
        <w:rPr>
          <w:rFonts w:ascii="Times New Roman" w:hAnsi="Times New Roman" w:cs="Times New Roman"/>
          <w:color w:val="000000"/>
          <w:sz w:val="16"/>
          <w:szCs w:val="16"/>
          <w:highlight w:val="yellow"/>
        </w:rPr>
        <w:t>[CID 1034</w:t>
      </w:r>
      <w:r w:rsidR="00F66DB8">
        <w:rPr>
          <w:rFonts w:ascii="Times New Roman" w:hAnsi="Times New Roman" w:cs="Times New Roman"/>
          <w:color w:val="000000"/>
          <w:sz w:val="16"/>
          <w:szCs w:val="16"/>
          <w:highlight w:val="yellow"/>
        </w:rPr>
        <w:t>, 2149, 1861, 183</w:t>
      </w:r>
      <w:r w:rsidR="00331076">
        <w:rPr>
          <w:rFonts w:ascii="Times New Roman" w:hAnsi="Times New Roman" w:cs="Times New Roman"/>
          <w:color w:val="000000"/>
          <w:sz w:val="16"/>
          <w:szCs w:val="16"/>
          <w:highlight w:val="yellow"/>
        </w:rPr>
        <w:t>3, 2831]</w:t>
      </w:r>
      <w:moveTo w:id="28" w:author="Abhishek Patil" w:date="2021-03-19T13:12:00Z">
        <w:del w:id="29" w:author="Abhishek Patil" w:date="2021-03-19T13:13:00Z">
          <w:r w:rsidR="00DB4601" w:rsidDel="008B3603">
            <w:rPr>
              <w:rFonts w:ascii="Times New Roman" w:hAnsi="Times New Roman" w:cs="Times New Roman"/>
              <w:color w:val="000000"/>
              <w:sz w:val="20"/>
              <w:szCs w:val="20"/>
            </w:rPr>
            <w:delText xml:space="preserve">The exact set of elements/fields that constitute partial information is </w:delText>
          </w:r>
          <w:r w:rsidR="00DB4601" w:rsidRPr="0044639E" w:rsidDel="008B3603">
            <w:rPr>
              <w:rFonts w:ascii="Times New Roman" w:hAnsi="Times New Roman" w:cs="Times New Roman"/>
              <w:color w:val="FF0000"/>
              <w:sz w:val="20"/>
              <w:szCs w:val="20"/>
            </w:rPr>
            <w:delText>TBD</w:delText>
          </w:r>
          <w:r w:rsidR="00DB4601" w:rsidDel="008B3603">
            <w:rPr>
              <w:rFonts w:ascii="Times New Roman" w:hAnsi="Times New Roman" w:cs="Times New Roman"/>
              <w:color w:val="000000"/>
              <w:sz w:val="20"/>
              <w:szCs w:val="20"/>
            </w:rPr>
            <w:delText>.</w:delText>
          </w:r>
        </w:del>
      </w:moveTo>
    </w:p>
    <w:moveToRangeEnd w:id="13"/>
    <w:p w14:paraId="518252B4" w14:textId="77777777" w:rsidR="00AC44CA" w:rsidRDefault="00AC44CA" w:rsidP="00CA0E4D">
      <w:pPr>
        <w:autoSpaceDE w:val="0"/>
        <w:autoSpaceDN w:val="0"/>
        <w:adjustRightInd w:val="0"/>
        <w:spacing w:before="240"/>
        <w:jc w:val="both"/>
        <w:rPr>
          <w:rFonts w:ascii="Arial" w:hAnsi="Arial" w:cs="Arial"/>
          <w:b/>
          <w:bCs/>
          <w:color w:val="000000"/>
          <w:sz w:val="20"/>
          <w:szCs w:val="20"/>
        </w:rPr>
      </w:pPr>
    </w:p>
    <w:p w14:paraId="2B0F8C3A" w14:textId="12BAC38C" w:rsidR="00F00273" w:rsidRDefault="00342155" w:rsidP="00CA0E4D">
      <w:pPr>
        <w:autoSpaceDE w:val="0"/>
        <w:autoSpaceDN w:val="0"/>
        <w:adjustRightInd w:val="0"/>
        <w:spacing w:before="240"/>
        <w:jc w:val="both"/>
        <w:rPr>
          <w:rFonts w:ascii="Arial" w:hAnsi="Arial" w:cs="Arial"/>
          <w:b/>
          <w:bCs/>
          <w:color w:val="000000"/>
          <w:sz w:val="20"/>
          <w:szCs w:val="20"/>
        </w:rPr>
      </w:pPr>
      <w:r w:rsidRPr="00C000FC">
        <w:rPr>
          <w:rFonts w:ascii="Arial" w:hAnsi="Arial" w:cs="Arial"/>
          <w:b/>
          <w:bCs/>
          <w:color w:val="000000"/>
          <w:sz w:val="20"/>
          <w:szCs w:val="20"/>
        </w:rPr>
        <w:t>35.3.2.</w:t>
      </w:r>
      <w:r w:rsidR="00BF5758">
        <w:rPr>
          <w:rFonts w:ascii="Arial" w:hAnsi="Arial" w:cs="Arial"/>
          <w:b/>
          <w:bCs/>
          <w:color w:val="000000"/>
          <w:sz w:val="20"/>
          <w:szCs w:val="20"/>
        </w:rPr>
        <w:t>2</w:t>
      </w:r>
      <w:r w:rsidRPr="00C000FC">
        <w:rPr>
          <w:rFonts w:ascii="Arial" w:hAnsi="Arial" w:cs="Arial"/>
          <w:b/>
          <w:bCs/>
          <w:color w:val="000000"/>
          <w:sz w:val="20"/>
          <w:szCs w:val="20"/>
        </w:rPr>
        <w:t xml:space="preserve"> </w:t>
      </w:r>
      <w:ins w:id="30" w:author="Abhishek Patil" w:date="2021-04-02T14:30:00Z">
        <w:r w:rsidR="005C5D66">
          <w:rPr>
            <w:rFonts w:ascii="Arial" w:hAnsi="Arial" w:cs="Arial"/>
            <w:b/>
            <w:bCs/>
            <w:color w:val="000000"/>
            <w:sz w:val="20"/>
            <w:szCs w:val="20"/>
          </w:rPr>
          <w:t xml:space="preserve">Advertisement of </w:t>
        </w:r>
      </w:ins>
      <w:del w:id="31" w:author="Abhishek Patil" w:date="2021-04-02T14:30:00Z">
        <w:r w:rsidDel="00132ABE">
          <w:rPr>
            <w:rFonts w:ascii="Arial" w:hAnsi="Arial" w:cs="Arial"/>
            <w:b/>
            <w:bCs/>
            <w:color w:val="000000"/>
            <w:sz w:val="20"/>
            <w:szCs w:val="20"/>
          </w:rPr>
          <w:delText xml:space="preserve">Complete </w:delText>
        </w:r>
      </w:del>
      <w:ins w:id="32" w:author="Abhishek Patil" w:date="2021-04-02T14:30:00Z">
        <w:r w:rsidR="00132ABE">
          <w:rPr>
            <w:rFonts w:ascii="Arial" w:hAnsi="Arial" w:cs="Arial"/>
            <w:b/>
            <w:bCs/>
            <w:color w:val="000000"/>
            <w:sz w:val="20"/>
            <w:szCs w:val="20"/>
          </w:rPr>
          <w:t xml:space="preserve">complete </w:t>
        </w:r>
      </w:ins>
      <w:r>
        <w:rPr>
          <w:rFonts w:ascii="Arial" w:hAnsi="Arial" w:cs="Arial"/>
          <w:b/>
          <w:bCs/>
          <w:color w:val="000000"/>
          <w:sz w:val="20"/>
          <w:szCs w:val="20"/>
        </w:rPr>
        <w:t xml:space="preserve">or partial </w:t>
      </w:r>
      <w:del w:id="33" w:author="Abhishek Patil" w:date="2021-03-19T13:23:00Z">
        <w:r>
          <w:rPr>
            <w:rFonts w:ascii="Arial" w:hAnsi="Arial" w:cs="Arial"/>
            <w:b/>
            <w:bCs/>
            <w:color w:val="000000"/>
            <w:sz w:val="20"/>
            <w:szCs w:val="20"/>
          </w:rPr>
          <w:delText>per-STA profile</w:delText>
        </w:r>
      </w:del>
      <w:ins w:id="34" w:author="Abhishek Patil" w:date="2021-03-19T13:26:00Z">
        <w:r w:rsidR="00816A54">
          <w:rPr>
            <w:rFonts w:ascii="Arial" w:hAnsi="Arial" w:cs="Arial"/>
            <w:b/>
            <w:bCs/>
            <w:color w:val="000000"/>
            <w:sz w:val="20"/>
            <w:szCs w:val="20"/>
          </w:rPr>
          <w:t>per-</w:t>
        </w:r>
      </w:ins>
      <w:ins w:id="35" w:author="Abhishek Patil" w:date="2021-03-19T13:23:00Z">
        <w:r w:rsidR="00AD6440">
          <w:rPr>
            <w:rFonts w:ascii="Arial" w:hAnsi="Arial" w:cs="Arial"/>
            <w:b/>
            <w:bCs/>
            <w:color w:val="000000"/>
            <w:sz w:val="20"/>
            <w:szCs w:val="20"/>
          </w:rPr>
          <w:t>link information</w:t>
        </w:r>
      </w:ins>
      <w:r w:rsidR="00AE396E" w:rsidRPr="005B1D11">
        <w:rPr>
          <w:rFonts w:ascii="Times New Roman" w:hAnsi="Times New Roman" w:cs="Times New Roman"/>
          <w:color w:val="000000"/>
          <w:sz w:val="16"/>
          <w:szCs w:val="16"/>
          <w:highlight w:val="yellow"/>
        </w:rPr>
        <w:t xml:space="preserve">[CID </w:t>
      </w:r>
      <w:r w:rsidR="00AE396E">
        <w:rPr>
          <w:rFonts w:ascii="Times New Roman" w:hAnsi="Times New Roman" w:cs="Times New Roman"/>
          <w:color w:val="000000"/>
          <w:sz w:val="16"/>
          <w:szCs w:val="16"/>
          <w:highlight w:val="yellow"/>
        </w:rPr>
        <w:t>1859]</w:t>
      </w:r>
    </w:p>
    <w:p w14:paraId="1DCCB9C4" w14:textId="0F77816D" w:rsidR="006B7656" w:rsidRDefault="00257BE1" w:rsidP="00AF238C">
      <w:pPr>
        <w:suppressAutoHyphens/>
        <w:autoSpaceDE w:val="0"/>
        <w:autoSpaceDN w:val="0"/>
        <w:adjustRightInd w:val="0"/>
        <w:jc w:val="both"/>
        <w:rPr>
          <w:rFonts w:ascii="Times New Roman" w:hAnsi="Times New Roman" w:cs="Times New Roman"/>
          <w:b/>
          <w:bCs/>
          <w:i/>
          <w:iCs/>
          <w:color w:val="000000"/>
          <w:sz w:val="20"/>
          <w:szCs w:val="20"/>
        </w:rPr>
      </w:pPr>
      <w:r w:rsidRPr="00D5184C">
        <w:rPr>
          <w:rFonts w:ascii="Times New Roman" w:hAnsi="Times New Roman" w:cs="Times New Roman"/>
          <w:b/>
          <w:bCs/>
          <w:i/>
          <w:iCs/>
          <w:color w:val="000000"/>
          <w:sz w:val="20"/>
          <w:szCs w:val="20"/>
          <w:highlight w:val="yellow"/>
        </w:rPr>
        <w:t xml:space="preserve">TGbe editor: Please </w:t>
      </w:r>
      <w:r w:rsidR="009E73AF">
        <w:rPr>
          <w:rFonts w:ascii="Times New Roman" w:hAnsi="Times New Roman" w:cs="Times New Roman"/>
          <w:b/>
          <w:bCs/>
          <w:i/>
          <w:iCs/>
          <w:color w:val="000000"/>
          <w:sz w:val="20"/>
          <w:szCs w:val="20"/>
          <w:highlight w:val="yellow"/>
        </w:rPr>
        <w:t>move</w:t>
      </w:r>
      <w:r w:rsidRPr="00D5184C">
        <w:rPr>
          <w:rFonts w:ascii="Times New Roman" w:hAnsi="Times New Roman" w:cs="Times New Roman"/>
          <w:b/>
          <w:bCs/>
          <w:i/>
          <w:iCs/>
          <w:color w:val="000000"/>
          <w:sz w:val="20"/>
          <w:szCs w:val="20"/>
          <w:highlight w:val="yellow"/>
        </w:rPr>
        <w:t xml:space="preserve"> the </w:t>
      </w:r>
      <w:r w:rsidR="00C07916">
        <w:rPr>
          <w:rFonts w:ascii="Times New Roman" w:hAnsi="Times New Roman" w:cs="Times New Roman"/>
          <w:b/>
          <w:bCs/>
          <w:i/>
          <w:iCs/>
          <w:color w:val="000000"/>
          <w:sz w:val="20"/>
          <w:szCs w:val="20"/>
          <w:highlight w:val="yellow"/>
        </w:rPr>
        <w:t>1</w:t>
      </w:r>
      <w:r w:rsidR="00C07916" w:rsidRPr="00C07916">
        <w:rPr>
          <w:rFonts w:ascii="Times New Roman" w:hAnsi="Times New Roman" w:cs="Times New Roman"/>
          <w:b/>
          <w:bCs/>
          <w:i/>
          <w:iCs/>
          <w:color w:val="000000"/>
          <w:sz w:val="20"/>
          <w:szCs w:val="20"/>
          <w:highlight w:val="yellow"/>
          <w:vertAlign w:val="superscript"/>
        </w:rPr>
        <w:t>st</w:t>
      </w:r>
      <w:r w:rsidR="00C07916">
        <w:rPr>
          <w:rFonts w:ascii="Times New Roman" w:hAnsi="Times New Roman" w:cs="Times New Roman"/>
          <w:b/>
          <w:bCs/>
          <w:i/>
          <w:iCs/>
          <w:color w:val="000000"/>
          <w:sz w:val="20"/>
          <w:szCs w:val="20"/>
          <w:highlight w:val="yellow"/>
        </w:rPr>
        <w:t xml:space="preserve"> paragraph</w:t>
      </w:r>
      <w:r w:rsidR="00E43972">
        <w:rPr>
          <w:rFonts w:ascii="Times New Roman" w:hAnsi="Times New Roman" w:cs="Times New Roman"/>
          <w:b/>
          <w:bCs/>
          <w:i/>
          <w:iCs/>
          <w:color w:val="000000"/>
          <w:sz w:val="20"/>
          <w:szCs w:val="20"/>
          <w:highlight w:val="yellow"/>
        </w:rPr>
        <w:t xml:space="preserve"> of this subclause </w:t>
      </w:r>
      <w:r w:rsidR="009E73AF">
        <w:rPr>
          <w:rFonts w:ascii="Times New Roman" w:hAnsi="Times New Roman" w:cs="Times New Roman"/>
          <w:b/>
          <w:bCs/>
          <w:i/>
          <w:iCs/>
          <w:color w:val="000000"/>
          <w:sz w:val="20"/>
          <w:szCs w:val="20"/>
          <w:highlight w:val="yellow"/>
        </w:rPr>
        <w:t xml:space="preserve">to clause 35.3.2.1 </w:t>
      </w:r>
      <w:r w:rsidR="00D5184C" w:rsidRPr="00D5184C">
        <w:rPr>
          <w:rFonts w:ascii="Times New Roman" w:hAnsi="Times New Roman" w:cs="Times New Roman"/>
          <w:b/>
          <w:bCs/>
          <w:i/>
          <w:iCs/>
          <w:color w:val="000000"/>
          <w:sz w:val="20"/>
          <w:szCs w:val="20"/>
          <w:highlight w:val="yellow"/>
        </w:rPr>
        <w:t>as shown belo</w:t>
      </w:r>
      <w:r w:rsidR="005421F5">
        <w:rPr>
          <w:rFonts w:ascii="Times New Roman" w:hAnsi="Times New Roman" w:cs="Times New Roman"/>
          <w:b/>
          <w:bCs/>
          <w:i/>
          <w:iCs/>
          <w:color w:val="000000"/>
          <w:sz w:val="20"/>
          <w:szCs w:val="20"/>
          <w:highlight w:val="yellow"/>
        </w:rPr>
        <w:t>w</w:t>
      </w:r>
      <w:r w:rsidR="00D5184C" w:rsidRPr="00D5184C">
        <w:rPr>
          <w:rFonts w:ascii="Times New Roman" w:hAnsi="Times New Roman" w:cs="Times New Roman"/>
          <w:b/>
          <w:bCs/>
          <w:i/>
          <w:iCs/>
          <w:color w:val="000000"/>
          <w:sz w:val="20"/>
          <w:szCs w:val="20"/>
        </w:rPr>
        <w:t>:</w:t>
      </w:r>
    </w:p>
    <w:p w14:paraId="66469702" w14:textId="0FA15D10" w:rsidR="00784E24" w:rsidRDefault="00E4095F" w:rsidP="00F76A97">
      <w:pPr>
        <w:suppressAutoHyphens/>
        <w:autoSpaceDE w:val="0"/>
        <w:autoSpaceDN w:val="0"/>
        <w:adjustRightInd w:val="0"/>
        <w:spacing w:after="0" w:line="240" w:lineRule="auto"/>
        <w:jc w:val="both"/>
        <w:rPr>
          <w:rFonts w:ascii="Times New Roman" w:hAnsi="Times New Roman" w:cs="Times New Roman"/>
          <w:color w:val="000000"/>
          <w:sz w:val="20"/>
          <w:szCs w:val="20"/>
        </w:rPr>
      </w:pPr>
      <w:r w:rsidRPr="005B1D11">
        <w:rPr>
          <w:rFonts w:ascii="Times New Roman" w:hAnsi="Times New Roman" w:cs="Times New Roman"/>
          <w:color w:val="000000"/>
          <w:sz w:val="16"/>
          <w:szCs w:val="16"/>
          <w:highlight w:val="yellow"/>
        </w:rPr>
        <w:t>[CID 1034</w:t>
      </w:r>
      <w:r>
        <w:rPr>
          <w:rFonts w:ascii="Times New Roman" w:hAnsi="Times New Roman" w:cs="Times New Roman"/>
          <w:color w:val="000000"/>
          <w:sz w:val="16"/>
          <w:szCs w:val="16"/>
          <w:highlight w:val="yellow"/>
        </w:rPr>
        <w:t>, 2149, 1861, 1833</w:t>
      </w:r>
      <w:r w:rsidR="00F76A97">
        <w:rPr>
          <w:rFonts w:ascii="Times New Roman" w:hAnsi="Times New Roman" w:cs="Times New Roman"/>
          <w:color w:val="000000"/>
          <w:sz w:val="16"/>
          <w:szCs w:val="16"/>
          <w:highlight w:val="yellow"/>
        </w:rPr>
        <w:t>, 1859</w:t>
      </w:r>
      <w:r>
        <w:rPr>
          <w:rFonts w:ascii="Times New Roman" w:hAnsi="Times New Roman" w:cs="Times New Roman"/>
          <w:color w:val="000000"/>
          <w:sz w:val="16"/>
          <w:szCs w:val="16"/>
          <w:highlight w:val="yellow"/>
        </w:rPr>
        <w:t>]</w:t>
      </w:r>
      <w:moveFromRangeStart w:id="36" w:author="Abhishek Patil" w:date="2021-03-19T13:12:00Z" w:name="move67051954"/>
      <w:moveFrom w:id="37" w:author="Abhishek Patil" w:date="2021-03-19T13:12:00Z">
        <w:r w:rsidR="00784E24" w:rsidDel="00DB4601">
          <w:rPr>
            <w:rFonts w:ascii="Times New Roman" w:hAnsi="Times New Roman" w:cs="Times New Roman"/>
            <w:color w:val="000000"/>
            <w:sz w:val="20"/>
            <w:szCs w:val="20"/>
          </w:rPr>
          <w:t xml:space="preserve">A STA </w:t>
        </w:r>
        <w:r w:rsidR="00DB4601" w:rsidDel="00DB4601">
          <w:rPr>
            <w:rFonts w:ascii="Times New Roman" w:hAnsi="Times New Roman" w:cs="Times New Roman"/>
            <w:color w:val="000000"/>
            <w:sz w:val="20"/>
            <w:szCs w:val="20"/>
          </w:rPr>
          <w:t>affiliated with</w:t>
        </w:r>
        <w:r w:rsidR="00784E24" w:rsidDel="00DB4601">
          <w:rPr>
            <w:rFonts w:ascii="Times New Roman" w:hAnsi="Times New Roman" w:cs="Times New Roman"/>
            <w:color w:val="000000"/>
            <w:sz w:val="20"/>
            <w:szCs w:val="20"/>
          </w:rPr>
          <w:t xml:space="preserve"> an MLD may provide complete or partial information of another STA of its MLD in the Per-STA Profile subelement of the Basic variant Multi-Link element that it transmits. The exact set of elements/fields that constitute partial information is </w:t>
        </w:r>
        <w:r w:rsidR="00784E24" w:rsidRPr="0044639E" w:rsidDel="00DB4601">
          <w:rPr>
            <w:rFonts w:ascii="Times New Roman" w:hAnsi="Times New Roman" w:cs="Times New Roman"/>
            <w:color w:val="FF0000"/>
            <w:sz w:val="20"/>
            <w:szCs w:val="20"/>
          </w:rPr>
          <w:t>TBD</w:t>
        </w:r>
        <w:r w:rsidR="00784E24" w:rsidDel="00DB4601">
          <w:rPr>
            <w:rFonts w:ascii="Times New Roman" w:hAnsi="Times New Roman" w:cs="Times New Roman"/>
            <w:color w:val="000000"/>
            <w:sz w:val="20"/>
            <w:szCs w:val="20"/>
          </w:rPr>
          <w:t>.</w:t>
        </w:r>
      </w:moveFrom>
    </w:p>
    <w:p w14:paraId="00CDFFA5" w14:textId="77777777" w:rsidR="00F76A97" w:rsidDel="00DB4601" w:rsidRDefault="00F76A97" w:rsidP="00F76A97">
      <w:pPr>
        <w:suppressAutoHyphens/>
        <w:autoSpaceDE w:val="0"/>
        <w:autoSpaceDN w:val="0"/>
        <w:adjustRightInd w:val="0"/>
        <w:spacing w:after="0" w:line="240" w:lineRule="auto"/>
        <w:jc w:val="both"/>
        <w:rPr>
          <w:moveFrom w:id="38" w:author="Abhishek Patil" w:date="2021-03-19T13:12:00Z"/>
          <w:rFonts w:ascii="Times New Roman" w:hAnsi="Times New Roman" w:cs="Times New Roman"/>
          <w:b/>
          <w:bCs/>
          <w:i/>
          <w:iCs/>
          <w:color w:val="000000"/>
          <w:sz w:val="20"/>
          <w:szCs w:val="20"/>
          <w:highlight w:val="yellow"/>
        </w:rPr>
      </w:pPr>
    </w:p>
    <w:moveFromRangeEnd w:id="36"/>
    <w:p w14:paraId="63E5A5E4" w14:textId="4307B4E5" w:rsidR="00966939" w:rsidRDefault="00966939" w:rsidP="00966939">
      <w:pPr>
        <w:suppressAutoHyphens/>
        <w:autoSpaceDE w:val="0"/>
        <w:autoSpaceDN w:val="0"/>
        <w:adjustRightInd w:val="0"/>
        <w:jc w:val="both"/>
        <w:rPr>
          <w:rFonts w:ascii="Times New Roman" w:hAnsi="Times New Roman" w:cs="Times New Roman"/>
          <w:b/>
          <w:bCs/>
          <w:i/>
          <w:iCs/>
          <w:color w:val="000000"/>
          <w:sz w:val="20"/>
          <w:szCs w:val="20"/>
        </w:rPr>
      </w:pPr>
      <w:r w:rsidRPr="00D5184C">
        <w:rPr>
          <w:rFonts w:ascii="Times New Roman" w:hAnsi="Times New Roman" w:cs="Times New Roman"/>
          <w:b/>
          <w:bCs/>
          <w:i/>
          <w:iCs/>
          <w:color w:val="000000"/>
          <w:sz w:val="20"/>
          <w:szCs w:val="20"/>
          <w:highlight w:val="yellow"/>
        </w:rPr>
        <w:t xml:space="preserve">TGbe editor: Please </w:t>
      </w:r>
      <w:r>
        <w:rPr>
          <w:rFonts w:ascii="Times New Roman" w:hAnsi="Times New Roman" w:cs="Times New Roman"/>
          <w:b/>
          <w:bCs/>
          <w:i/>
          <w:iCs/>
          <w:color w:val="000000"/>
          <w:sz w:val="20"/>
          <w:szCs w:val="20"/>
          <w:highlight w:val="yellow"/>
        </w:rPr>
        <w:t>add</w:t>
      </w:r>
      <w:r w:rsidRPr="00D5184C">
        <w:rPr>
          <w:rFonts w:ascii="Times New Roman" w:hAnsi="Times New Roman" w:cs="Times New Roman"/>
          <w:b/>
          <w:bCs/>
          <w:i/>
          <w:iCs/>
          <w:color w:val="000000"/>
          <w:sz w:val="20"/>
          <w:szCs w:val="20"/>
          <w:highlight w:val="yellow"/>
        </w:rPr>
        <w:t xml:space="preserve"> the </w:t>
      </w:r>
      <w:r>
        <w:rPr>
          <w:rFonts w:ascii="Times New Roman" w:hAnsi="Times New Roman" w:cs="Times New Roman"/>
          <w:b/>
          <w:bCs/>
          <w:i/>
          <w:iCs/>
          <w:color w:val="000000"/>
          <w:sz w:val="20"/>
          <w:szCs w:val="20"/>
          <w:highlight w:val="yellow"/>
        </w:rPr>
        <w:t xml:space="preserve">following </w:t>
      </w:r>
      <w:r w:rsidR="00FB2C19">
        <w:rPr>
          <w:rFonts w:ascii="Times New Roman" w:hAnsi="Times New Roman" w:cs="Times New Roman"/>
          <w:b/>
          <w:bCs/>
          <w:i/>
          <w:iCs/>
          <w:color w:val="000000"/>
          <w:sz w:val="20"/>
          <w:szCs w:val="20"/>
          <w:highlight w:val="yellow"/>
        </w:rPr>
        <w:t xml:space="preserve">two </w:t>
      </w:r>
      <w:r>
        <w:rPr>
          <w:rFonts w:ascii="Times New Roman" w:hAnsi="Times New Roman" w:cs="Times New Roman"/>
          <w:b/>
          <w:bCs/>
          <w:i/>
          <w:iCs/>
          <w:color w:val="000000"/>
          <w:sz w:val="20"/>
          <w:szCs w:val="20"/>
          <w:highlight w:val="yellow"/>
        </w:rPr>
        <w:t>paragraph</w:t>
      </w:r>
      <w:r w:rsidR="003D1547">
        <w:rPr>
          <w:rFonts w:ascii="Times New Roman" w:hAnsi="Times New Roman" w:cs="Times New Roman"/>
          <w:b/>
          <w:bCs/>
          <w:i/>
          <w:iCs/>
          <w:color w:val="000000"/>
          <w:sz w:val="20"/>
          <w:szCs w:val="20"/>
          <w:highlight w:val="yellow"/>
        </w:rPr>
        <w:t>s</w:t>
      </w:r>
      <w:r>
        <w:rPr>
          <w:rFonts w:ascii="Times New Roman" w:hAnsi="Times New Roman" w:cs="Times New Roman"/>
          <w:b/>
          <w:bCs/>
          <w:i/>
          <w:iCs/>
          <w:color w:val="000000"/>
          <w:sz w:val="20"/>
          <w:szCs w:val="20"/>
          <w:highlight w:val="yellow"/>
        </w:rPr>
        <w:t xml:space="preserve"> </w:t>
      </w:r>
      <w:r w:rsidR="00FB2C19">
        <w:rPr>
          <w:rFonts w:ascii="Times New Roman" w:hAnsi="Times New Roman" w:cs="Times New Roman"/>
          <w:b/>
          <w:bCs/>
          <w:i/>
          <w:iCs/>
          <w:color w:val="000000"/>
          <w:sz w:val="20"/>
          <w:szCs w:val="20"/>
          <w:highlight w:val="yellow"/>
        </w:rPr>
        <w:t xml:space="preserve">after the </w:t>
      </w:r>
      <w:r>
        <w:rPr>
          <w:rFonts w:ascii="Times New Roman" w:hAnsi="Times New Roman" w:cs="Times New Roman"/>
          <w:b/>
          <w:bCs/>
          <w:i/>
          <w:iCs/>
          <w:color w:val="000000"/>
          <w:sz w:val="20"/>
          <w:szCs w:val="20"/>
          <w:highlight w:val="yellow"/>
        </w:rPr>
        <w:t xml:space="preserve">paragraph </w:t>
      </w:r>
      <w:r w:rsidR="00FB2C19">
        <w:rPr>
          <w:rFonts w:ascii="Times New Roman" w:hAnsi="Times New Roman" w:cs="Times New Roman"/>
          <w:b/>
          <w:bCs/>
          <w:i/>
          <w:iCs/>
          <w:color w:val="000000"/>
          <w:sz w:val="20"/>
          <w:szCs w:val="20"/>
          <w:highlight w:val="yellow"/>
        </w:rPr>
        <w:t>starting “</w:t>
      </w:r>
      <w:r w:rsidR="00103D4C">
        <w:rPr>
          <w:rFonts w:ascii="Times New Roman" w:hAnsi="Times New Roman" w:cs="Times New Roman"/>
          <w:b/>
          <w:bCs/>
          <w:i/>
          <w:iCs/>
          <w:color w:val="000000"/>
          <w:sz w:val="20"/>
          <w:szCs w:val="20"/>
          <w:highlight w:val="yellow"/>
        </w:rPr>
        <w:t xml:space="preserve">A </w:t>
      </w:r>
      <w:r w:rsidR="00FB2C19" w:rsidRPr="00FB2C19">
        <w:rPr>
          <w:rFonts w:ascii="Times New Roman" w:hAnsi="Times New Roman" w:cs="Times New Roman"/>
          <w:b/>
          <w:bCs/>
          <w:i/>
          <w:iCs/>
          <w:color w:val="000000"/>
          <w:sz w:val="20"/>
          <w:szCs w:val="20"/>
          <w:highlight w:val="yellow"/>
        </w:rPr>
        <w:t>reporting STA affiliated with an MLD shall set the Complete Profile</w:t>
      </w:r>
      <w:r w:rsidR="00187319">
        <w:rPr>
          <w:rFonts w:ascii="Times New Roman" w:hAnsi="Times New Roman" w:cs="Times New Roman"/>
          <w:b/>
          <w:bCs/>
          <w:i/>
          <w:iCs/>
          <w:color w:val="000000"/>
          <w:sz w:val="20"/>
          <w:szCs w:val="20"/>
          <w:highlight w:val="yellow"/>
        </w:rPr>
        <w:t xml:space="preserve"> subfield</w:t>
      </w:r>
      <w:r w:rsidR="00FB2C19" w:rsidRPr="00FB2C19">
        <w:rPr>
          <w:rFonts w:ascii="Times New Roman" w:hAnsi="Times New Roman" w:cs="Times New Roman"/>
          <w:b/>
          <w:bCs/>
          <w:i/>
          <w:iCs/>
          <w:color w:val="000000"/>
          <w:sz w:val="20"/>
          <w:szCs w:val="20"/>
          <w:highlight w:val="yellow"/>
        </w:rPr>
        <w:t>…</w:t>
      </w:r>
      <w:r w:rsidR="00FB2C19">
        <w:rPr>
          <w:rFonts w:ascii="Times New Roman" w:hAnsi="Times New Roman" w:cs="Times New Roman"/>
          <w:b/>
          <w:bCs/>
          <w:i/>
          <w:iCs/>
          <w:color w:val="000000"/>
          <w:sz w:val="20"/>
          <w:szCs w:val="20"/>
          <w:highlight w:val="yellow"/>
        </w:rPr>
        <w:t xml:space="preserve">” </w:t>
      </w:r>
      <w:r>
        <w:rPr>
          <w:rFonts w:ascii="Times New Roman" w:hAnsi="Times New Roman" w:cs="Times New Roman"/>
          <w:b/>
          <w:bCs/>
          <w:i/>
          <w:iCs/>
          <w:color w:val="000000"/>
          <w:sz w:val="20"/>
          <w:szCs w:val="20"/>
          <w:highlight w:val="yellow"/>
        </w:rPr>
        <w:t xml:space="preserve">in this subclause </w:t>
      </w:r>
      <w:r w:rsidRPr="00D5184C">
        <w:rPr>
          <w:rFonts w:ascii="Times New Roman" w:hAnsi="Times New Roman" w:cs="Times New Roman"/>
          <w:b/>
          <w:bCs/>
          <w:i/>
          <w:iCs/>
          <w:color w:val="000000"/>
          <w:sz w:val="20"/>
          <w:szCs w:val="20"/>
          <w:highlight w:val="yellow"/>
        </w:rPr>
        <w:t>as shown belo</w:t>
      </w:r>
      <w:r>
        <w:rPr>
          <w:rFonts w:ascii="Times New Roman" w:hAnsi="Times New Roman" w:cs="Times New Roman"/>
          <w:b/>
          <w:bCs/>
          <w:i/>
          <w:iCs/>
          <w:color w:val="000000"/>
          <w:sz w:val="20"/>
          <w:szCs w:val="20"/>
          <w:highlight w:val="yellow"/>
        </w:rPr>
        <w:t>w</w:t>
      </w:r>
      <w:r w:rsidRPr="00D5184C">
        <w:rPr>
          <w:rFonts w:ascii="Times New Roman" w:hAnsi="Times New Roman" w:cs="Times New Roman"/>
          <w:b/>
          <w:bCs/>
          <w:i/>
          <w:iCs/>
          <w:color w:val="000000"/>
          <w:sz w:val="20"/>
          <w:szCs w:val="20"/>
        </w:rPr>
        <w:t>:</w:t>
      </w:r>
    </w:p>
    <w:p w14:paraId="3D452BF6" w14:textId="7076DE9E" w:rsidR="00E96A73" w:rsidRDefault="00170FF2" w:rsidP="00E96A73">
      <w:pPr>
        <w:suppressAutoHyphens/>
        <w:autoSpaceDE w:val="0"/>
        <w:autoSpaceDN w:val="0"/>
        <w:adjustRightInd w:val="0"/>
        <w:spacing w:line="240" w:lineRule="auto"/>
        <w:jc w:val="both"/>
        <w:rPr>
          <w:ins w:id="39" w:author="Abhishek Patil" w:date="2021-03-21T13:51:00Z"/>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[CID 1833</w:t>
      </w:r>
      <w:r>
        <w:rPr>
          <w:rFonts w:ascii="Times New Roman" w:hAnsi="Times New Roman" w:cs="Times New Roman"/>
          <w:color w:val="000000"/>
          <w:sz w:val="16"/>
          <w:szCs w:val="16"/>
          <w:highlight w:val="yellow"/>
        </w:rPr>
        <w:t>]</w:t>
      </w:r>
      <w:ins w:id="40" w:author="Abhishek Patil" w:date="2021-03-21T13:51:00Z">
        <w:r w:rsidR="00E96A73" w:rsidRPr="00E96A73">
          <w:rPr>
            <w:rFonts w:ascii="Times New Roman" w:hAnsi="Times New Roman" w:cs="Times New Roman"/>
            <w:color w:val="000000"/>
            <w:sz w:val="20"/>
            <w:szCs w:val="20"/>
          </w:rPr>
          <w:t xml:space="preserve"> </w:t>
        </w:r>
        <w:r w:rsidR="00E96A73">
          <w:rPr>
            <w:rFonts w:ascii="Times New Roman" w:hAnsi="Times New Roman" w:cs="Times New Roman"/>
            <w:color w:val="000000"/>
            <w:sz w:val="20"/>
            <w:szCs w:val="20"/>
          </w:rPr>
          <w:t xml:space="preserve">The subfields of the STA Control field in the Per-STA </w:t>
        </w:r>
      </w:ins>
      <w:ins w:id="41" w:author="Abhishek Patil" w:date="2021-03-31T23:40:00Z">
        <w:r w:rsidR="00620044">
          <w:rPr>
            <w:rFonts w:ascii="Times New Roman" w:hAnsi="Times New Roman" w:cs="Times New Roman"/>
            <w:color w:val="000000"/>
            <w:sz w:val="20"/>
            <w:szCs w:val="20"/>
          </w:rPr>
          <w:t>P</w:t>
        </w:r>
      </w:ins>
      <w:ins w:id="42" w:author="Abhishek Patil" w:date="2021-03-21T13:51:00Z">
        <w:r w:rsidR="00E96A73">
          <w:rPr>
            <w:rFonts w:ascii="Times New Roman" w:hAnsi="Times New Roman" w:cs="Times New Roman"/>
            <w:color w:val="000000"/>
            <w:sz w:val="20"/>
            <w:szCs w:val="20"/>
          </w:rPr>
          <w:t xml:space="preserve">rofile </w:t>
        </w:r>
      </w:ins>
      <w:ins w:id="43" w:author="Abhishek Patil" w:date="2021-03-31T23:40:00Z">
        <w:r w:rsidR="00620044">
          <w:rPr>
            <w:rFonts w:ascii="Times New Roman" w:hAnsi="Times New Roman" w:cs="Times New Roman"/>
            <w:color w:val="000000"/>
            <w:sz w:val="20"/>
            <w:szCs w:val="20"/>
          </w:rPr>
          <w:t>s</w:t>
        </w:r>
      </w:ins>
      <w:ins w:id="44" w:author="Abhishek Patil" w:date="2021-03-31T23:41:00Z">
        <w:r w:rsidR="00620044">
          <w:rPr>
            <w:rFonts w:ascii="Times New Roman" w:hAnsi="Times New Roman" w:cs="Times New Roman"/>
            <w:color w:val="000000"/>
            <w:sz w:val="20"/>
            <w:szCs w:val="20"/>
          </w:rPr>
          <w:t xml:space="preserve">ubelement </w:t>
        </w:r>
      </w:ins>
      <w:ins w:id="45" w:author="Abhishek Patil" w:date="2021-03-21T13:51:00Z">
        <w:r w:rsidR="00E96A73">
          <w:rPr>
            <w:rFonts w:ascii="Times New Roman" w:hAnsi="Times New Roman" w:cs="Times New Roman"/>
            <w:color w:val="000000"/>
            <w:sz w:val="20"/>
            <w:szCs w:val="20"/>
          </w:rPr>
          <w:t xml:space="preserve">corresponding to a reported STA shall provide an indication of the </w:t>
        </w:r>
        <w:r w:rsidR="00171006">
          <w:rPr>
            <w:rFonts w:ascii="Times New Roman" w:hAnsi="Times New Roman" w:cs="Times New Roman"/>
            <w:color w:val="000000"/>
            <w:sz w:val="20"/>
            <w:szCs w:val="20"/>
          </w:rPr>
          <w:t xml:space="preserve">presence of </w:t>
        </w:r>
      </w:ins>
      <w:ins w:id="46" w:author="Abhishek Patil" w:date="2021-03-21T13:52:00Z">
        <w:r w:rsidR="00A80C4C">
          <w:rPr>
            <w:rFonts w:ascii="Times New Roman" w:hAnsi="Times New Roman" w:cs="Times New Roman"/>
            <w:color w:val="000000"/>
            <w:sz w:val="20"/>
            <w:szCs w:val="20"/>
          </w:rPr>
          <w:t xml:space="preserve">optional </w:t>
        </w:r>
      </w:ins>
      <w:ins w:id="47" w:author="Abhishek Patil" w:date="2021-03-21T13:51:00Z">
        <w:r w:rsidR="00E96A73">
          <w:rPr>
            <w:rFonts w:ascii="Times New Roman" w:hAnsi="Times New Roman" w:cs="Times New Roman"/>
            <w:color w:val="000000"/>
            <w:sz w:val="20"/>
            <w:szCs w:val="20"/>
          </w:rPr>
          <w:t>fields carried in the STA Info field.</w:t>
        </w:r>
      </w:ins>
    </w:p>
    <w:p w14:paraId="3A123516" w14:textId="177F4BEE" w:rsidR="003D1547" w:rsidRPr="00B13DCA" w:rsidRDefault="00F76A97" w:rsidP="003D1547">
      <w:pPr>
        <w:autoSpaceDE w:val="0"/>
        <w:autoSpaceDN w:val="0"/>
        <w:adjustRightInd w:val="0"/>
        <w:spacing w:before="240" w:after="0" w:line="240" w:lineRule="auto"/>
        <w:jc w:val="both"/>
        <w:rPr>
          <w:moveTo w:id="48" w:author="Abhishek Patil" w:date="2021-03-19T13:06:00Z"/>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[CID 18</w:t>
      </w:r>
      <w:r>
        <w:rPr>
          <w:rFonts w:ascii="Times New Roman" w:hAnsi="Times New Roman" w:cs="Times New Roman"/>
          <w:color w:val="000000"/>
          <w:sz w:val="16"/>
          <w:szCs w:val="16"/>
          <w:highlight w:val="yellow"/>
        </w:rPr>
        <w:t>58]</w:t>
      </w:r>
      <w:moveToRangeStart w:id="49" w:author="Abhishek Patil" w:date="2021-03-19T13:06:00Z" w:name="move67051632"/>
      <w:moveTo w:id="50" w:author="Abhishek Patil" w:date="2021-03-19T13:06:00Z">
        <w:r w:rsidR="003D1547" w:rsidRPr="00B13DCA">
          <w:rPr>
            <w:rFonts w:ascii="Times New Roman" w:hAnsi="Times New Roman" w:cs="Times New Roman"/>
            <w:color w:val="000000"/>
            <w:sz w:val="20"/>
            <w:szCs w:val="20"/>
          </w:rPr>
          <w:t>An AP affiliated with an AP MLD shall not include a Neighbor Report element, a Reduced Neighbor Report element</w:t>
        </w:r>
        <w:del w:id="51" w:author="Abhishek Patil" w:date="2021-03-31T23:16:00Z">
          <w:r w:rsidR="003D1547" w:rsidRPr="00B13DCA" w:rsidDel="00726DC7">
            <w:rPr>
              <w:rFonts w:ascii="Times New Roman" w:hAnsi="Times New Roman" w:cs="Times New Roman"/>
              <w:color w:val="000000"/>
              <w:sz w:val="20"/>
              <w:szCs w:val="20"/>
            </w:rPr>
            <w:delText xml:space="preserve"> or</w:delText>
          </w:r>
        </w:del>
      </w:moveTo>
      <w:ins w:id="52" w:author="Abhishek Patil" w:date="2021-03-31T23:16:00Z">
        <w:r w:rsidR="00726DC7">
          <w:rPr>
            <w:rFonts w:ascii="Times New Roman" w:hAnsi="Times New Roman" w:cs="Times New Roman"/>
            <w:color w:val="000000"/>
            <w:sz w:val="20"/>
            <w:szCs w:val="20"/>
          </w:rPr>
          <w:t>,</w:t>
        </w:r>
      </w:ins>
      <w:moveTo w:id="53" w:author="Abhishek Patil" w:date="2021-03-19T13:06:00Z">
        <w:r w:rsidR="003D1547" w:rsidRPr="00B13DCA">
          <w:rPr>
            <w:rFonts w:ascii="Times New Roman" w:hAnsi="Times New Roman" w:cs="Times New Roman"/>
            <w:color w:val="000000"/>
            <w:sz w:val="20"/>
            <w:szCs w:val="20"/>
          </w:rPr>
          <w:t xml:space="preserve"> a Multiple BSSID element or another Basic variant Multi-Link element in the Per-STA Profile subelement of the </w:t>
        </w:r>
        <w:del w:id="54" w:author="Abhishek Patil" w:date="2021-04-01T13:43:00Z">
          <w:r w:rsidR="003D1547" w:rsidRPr="00B13DCA" w:rsidDel="00CF14C2">
            <w:rPr>
              <w:rFonts w:ascii="Times New Roman" w:hAnsi="Times New Roman" w:cs="Times New Roman"/>
              <w:color w:val="000000"/>
              <w:sz w:val="20"/>
              <w:szCs w:val="20"/>
            </w:rPr>
            <w:delText xml:space="preserve">Basic variant </w:delText>
          </w:r>
        </w:del>
        <w:r w:rsidR="003D1547" w:rsidRPr="00B13DCA">
          <w:rPr>
            <w:rFonts w:ascii="Times New Roman" w:hAnsi="Times New Roman" w:cs="Times New Roman"/>
            <w:color w:val="000000"/>
            <w:sz w:val="20"/>
            <w:szCs w:val="20"/>
          </w:rPr>
          <w:t>Multi-Link element for a reported AP.</w:t>
        </w:r>
      </w:moveTo>
    </w:p>
    <w:moveToRangeEnd w:id="49"/>
    <w:p w14:paraId="004CD8CB" w14:textId="77777777" w:rsidR="00590BCA" w:rsidRDefault="00590BCA" w:rsidP="00590BCA">
      <w:pPr>
        <w:suppressAutoHyphens/>
        <w:autoSpaceDE w:val="0"/>
        <w:autoSpaceDN w:val="0"/>
        <w:adjustRightInd w:val="0"/>
        <w:spacing w:line="240" w:lineRule="auto"/>
        <w:jc w:val="both"/>
        <w:rPr>
          <w:rFonts w:ascii="Times New Roman" w:hAnsi="Times New Roman" w:cs="Times New Roman"/>
          <w:b/>
          <w:bCs/>
          <w:i/>
          <w:iCs/>
          <w:color w:val="000000"/>
          <w:sz w:val="20"/>
          <w:szCs w:val="20"/>
          <w:highlight w:val="yellow"/>
        </w:rPr>
      </w:pPr>
    </w:p>
    <w:p w14:paraId="73051B10" w14:textId="2D35B426" w:rsidR="00A52D6C" w:rsidRDefault="00A52D6C" w:rsidP="00A52D6C">
      <w:pPr>
        <w:suppressAutoHyphens/>
        <w:autoSpaceDE w:val="0"/>
        <w:autoSpaceDN w:val="0"/>
        <w:adjustRightInd w:val="0"/>
        <w:jc w:val="both"/>
        <w:rPr>
          <w:rFonts w:ascii="Times New Roman" w:hAnsi="Times New Roman" w:cs="Times New Roman"/>
          <w:b/>
          <w:bCs/>
          <w:i/>
          <w:iCs/>
          <w:color w:val="000000"/>
          <w:sz w:val="20"/>
          <w:szCs w:val="20"/>
        </w:rPr>
      </w:pPr>
      <w:r w:rsidRPr="00D5184C">
        <w:rPr>
          <w:rFonts w:ascii="Times New Roman" w:hAnsi="Times New Roman" w:cs="Times New Roman"/>
          <w:b/>
          <w:bCs/>
          <w:i/>
          <w:iCs/>
          <w:color w:val="000000"/>
          <w:sz w:val="20"/>
          <w:szCs w:val="20"/>
          <w:highlight w:val="yellow"/>
        </w:rPr>
        <w:t xml:space="preserve">TGbe editor: Please </w:t>
      </w:r>
      <w:r>
        <w:rPr>
          <w:rFonts w:ascii="Times New Roman" w:hAnsi="Times New Roman" w:cs="Times New Roman"/>
          <w:b/>
          <w:bCs/>
          <w:i/>
          <w:iCs/>
          <w:color w:val="000000"/>
          <w:sz w:val="20"/>
          <w:szCs w:val="20"/>
          <w:highlight w:val="yellow"/>
        </w:rPr>
        <w:t>add</w:t>
      </w:r>
      <w:r w:rsidRPr="00D5184C">
        <w:rPr>
          <w:rFonts w:ascii="Times New Roman" w:hAnsi="Times New Roman" w:cs="Times New Roman"/>
          <w:b/>
          <w:bCs/>
          <w:i/>
          <w:iCs/>
          <w:color w:val="000000"/>
          <w:sz w:val="20"/>
          <w:szCs w:val="20"/>
          <w:highlight w:val="yellow"/>
        </w:rPr>
        <w:t xml:space="preserve"> the </w:t>
      </w:r>
      <w:r>
        <w:rPr>
          <w:rFonts w:ascii="Times New Roman" w:hAnsi="Times New Roman" w:cs="Times New Roman"/>
          <w:b/>
          <w:bCs/>
          <w:i/>
          <w:iCs/>
          <w:color w:val="000000"/>
          <w:sz w:val="20"/>
          <w:szCs w:val="20"/>
          <w:highlight w:val="yellow"/>
        </w:rPr>
        <w:t xml:space="preserve">following paragraphs after the paragraph starting “The complete information of a reported STA …” </w:t>
      </w:r>
      <w:r w:rsidRPr="00D5184C">
        <w:rPr>
          <w:rFonts w:ascii="Times New Roman" w:hAnsi="Times New Roman" w:cs="Times New Roman"/>
          <w:b/>
          <w:bCs/>
          <w:i/>
          <w:iCs/>
          <w:color w:val="000000"/>
          <w:sz w:val="20"/>
          <w:szCs w:val="20"/>
          <w:highlight w:val="yellow"/>
        </w:rPr>
        <w:t>as shown belo</w:t>
      </w:r>
      <w:r>
        <w:rPr>
          <w:rFonts w:ascii="Times New Roman" w:hAnsi="Times New Roman" w:cs="Times New Roman"/>
          <w:b/>
          <w:bCs/>
          <w:i/>
          <w:iCs/>
          <w:color w:val="000000"/>
          <w:sz w:val="20"/>
          <w:szCs w:val="20"/>
          <w:highlight w:val="yellow"/>
        </w:rPr>
        <w:t>w</w:t>
      </w:r>
      <w:r w:rsidRPr="00D5184C">
        <w:rPr>
          <w:rFonts w:ascii="Times New Roman" w:hAnsi="Times New Roman" w:cs="Times New Roman"/>
          <w:b/>
          <w:bCs/>
          <w:i/>
          <w:iCs/>
          <w:color w:val="000000"/>
          <w:sz w:val="20"/>
          <w:szCs w:val="20"/>
        </w:rPr>
        <w:t>:</w:t>
      </w:r>
    </w:p>
    <w:p w14:paraId="42724C84" w14:textId="4742C399" w:rsidR="004C2749" w:rsidRDefault="00AC3195" w:rsidP="004C2749">
      <w:pPr>
        <w:suppressAutoHyphens/>
        <w:autoSpaceDE w:val="0"/>
        <w:autoSpaceDN w:val="0"/>
        <w:adjustRightInd w:val="0"/>
        <w:spacing w:before="240" w:after="60" w:line="240" w:lineRule="auto"/>
        <w:jc w:val="both"/>
        <w:rPr>
          <w:ins w:id="55" w:author="Abhishek Patil" w:date="2021-03-21T13:52:00Z"/>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[CID 1034, 2149, 1861</w:t>
      </w:r>
      <w:r w:rsidR="00331076">
        <w:rPr>
          <w:rFonts w:ascii="Times New Roman" w:hAnsi="Times New Roman" w:cs="Times New Roman"/>
          <w:color w:val="000000"/>
          <w:sz w:val="16"/>
          <w:szCs w:val="16"/>
          <w:highlight w:val="yellow"/>
        </w:rPr>
        <w:t>, 2831</w:t>
      </w:r>
      <w:r w:rsidRPr="000D0FE2">
        <w:rPr>
          <w:rFonts w:ascii="Times New Roman" w:hAnsi="Times New Roman" w:cs="Times New Roman"/>
          <w:color w:val="000000"/>
          <w:sz w:val="16"/>
          <w:szCs w:val="16"/>
          <w:highlight w:val="yellow"/>
        </w:rPr>
        <w:t>]</w:t>
      </w:r>
      <w:ins w:id="56" w:author="Abhishek Patil" w:date="2021-03-21T13:52:00Z">
        <w:r w:rsidR="004C2749">
          <w:rPr>
            <w:rFonts w:ascii="Times New Roman" w:hAnsi="Times New Roman" w:cs="Times New Roman"/>
            <w:color w:val="000000"/>
            <w:sz w:val="20"/>
            <w:szCs w:val="20"/>
          </w:rPr>
          <w:t xml:space="preserve">An AP affiliated with an AP MLD shall not include </w:t>
        </w:r>
      </w:ins>
      <w:ins w:id="57" w:author="Abhishek Patil" w:date="2021-03-31T23:16:00Z">
        <w:r w:rsidR="00757755">
          <w:rPr>
            <w:rFonts w:ascii="Times New Roman" w:hAnsi="Times New Roman" w:cs="Times New Roman"/>
            <w:color w:val="000000"/>
            <w:sz w:val="20"/>
            <w:szCs w:val="20"/>
          </w:rPr>
          <w:t xml:space="preserve">a </w:t>
        </w:r>
      </w:ins>
      <w:ins w:id="58" w:author="Abhishek Patil" w:date="2021-03-21T13:52:00Z">
        <w:r w:rsidR="004C2749">
          <w:rPr>
            <w:rFonts w:ascii="Times New Roman" w:hAnsi="Times New Roman" w:cs="Times New Roman"/>
            <w:color w:val="000000"/>
            <w:sz w:val="20"/>
            <w:szCs w:val="20"/>
          </w:rPr>
          <w:t xml:space="preserve">complete profile of a reported AP affiliated with the same AP MLD in </w:t>
        </w:r>
      </w:ins>
      <w:ins w:id="59" w:author="Abhishek Patil" w:date="2021-03-31T23:15:00Z">
        <w:r w:rsidR="00700421">
          <w:rPr>
            <w:rFonts w:ascii="Times New Roman" w:hAnsi="Times New Roman" w:cs="Times New Roman"/>
            <w:color w:val="000000"/>
            <w:sz w:val="20"/>
            <w:szCs w:val="20"/>
          </w:rPr>
          <w:t xml:space="preserve">the </w:t>
        </w:r>
      </w:ins>
      <w:ins w:id="60" w:author="Abhishek Patil" w:date="2021-03-21T13:52:00Z">
        <w:r w:rsidR="004C2749">
          <w:rPr>
            <w:rFonts w:ascii="Times New Roman" w:hAnsi="Times New Roman" w:cs="Times New Roman"/>
            <w:color w:val="000000"/>
            <w:sz w:val="20"/>
            <w:szCs w:val="20"/>
          </w:rPr>
          <w:t>transmitted Beacon frame</w:t>
        </w:r>
      </w:ins>
      <w:ins w:id="61" w:author="Abhishek Patil" w:date="2021-03-31T23:48:00Z">
        <w:r w:rsidR="00350F5B">
          <w:rPr>
            <w:rFonts w:ascii="Times New Roman" w:hAnsi="Times New Roman" w:cs="Times New Roman"/>
            <w:color w:val="000000"/>
            <w:sz w:val="20"/>
            <w:szCs w:val="20"/>
          </w:rPr>
          <w:t xml:space="preserve"> or a Probe Response frame that is not an ML probe response</w:t>
        </w:r>
      </w:ins>
      <w:ins w:id="62" w:author="Abhishek Patil" w:date="2021-03-21T13:52:00Z">
        <w:r w:rsidR="004C2749">
          <w:rPr>
            <w:rFonts w:ascii="Times New Roman" w:hAnsi="Times New Roman" w:cs="Times New Roman"/>
            <w:color w:val="000000"/>
            <w:sz w:val="20"/>
            <w:szCs w:val="20"/>
          </w:rPr>
          <w:t>.</w:t>
        </w:r>
      </w:ins>
    </w:p>
    <w:p w14:paraId="35EE3374" w14:textId="16ECD537" w:rsidR="004C2749" w:rsidRDefault="004C2749" w:rsidP="004C2749">
      <w:pPr>
        <w:suppressAutoHyphens/>
        <w:autoSpaceDE w:val="0"/>
        <w:autoSpaceDN w:val="0"/>
        <w:adjustRightInd w:val="0"/>
        <w:spacing w:before="60" w:after="60" w:line="240" w:lineRule="auto"/>
        <w:jc w:val="both"/>
        <w:rPr>
          <w:ins w:id="63" w:author="Abhishek Patil" w:date="2021-03-21T13:52:00Z"/>
          <w:rFonts w:ascii="Times New Roman" w:hAnsi="Times New Roman" w:cs="Times New Roman"/>
          <w:color w:val="000000"/>
          <w:sz w:val="20"/>
          <w:szCs w:val="20"/>
        </w:rPr>
      </w:pPr>
      <w:ins w:id="64" w:author="Abhishek Patil" w:date="2021-03-21T13:52:00Z">
        <w:r w:rsidRPr="00AC52B5">
          <w:rPr>
            <w:rFonts w:ascii="Times New Roman" w:hAnsi="Times New Roman" w:cs="Times New Roman"/>
            <w:color w:val="000000"/>
            <w:sz w:val="18"/>
            <w:szCs w:val="18"/>
          </w:rPr>
          <w:t xml:space="preserve">NOTE </w:t>
        </w:r>
        <w:r>
          <w:rPr>
            <w:rFonts w:ascii="Times New Roman" w:hAnsi="Times New Roman" w:cs="Times New Roman"/>
            <w:color w:val="000000"/>
            <w:sz w:val="18"/>
            <w:szCs w:val="18"/>
          </w:rPr>
          <w:t xml:space="preserve">1 </w:t>
        </w:r>
        <w:r w:rsidRPr="00AC52B5">
          <w:rPr>
            <w:rFonts w:ascii="Times New Roman" w:hAnsi="Times New Roman" w:cs="Times New Roman"/>
            <w:color w:val="000000"/>
            <w:sz w:val="18"/>
            <w:szCs w:val="18"/>
          </w:rPr>
          <w:t xml:space="preserve">– It is recommended that an AP affiliated with an AP MLD </w:t>
        </w:r>
      </w:ins>
      <w:ins w:id="65" w:author="Abhishek Patil" w:date="2021-03-21T13:53:00Z">
        <w:r w:rsidR="00BB17B0">
          <w:rPr>
            <w:rFonts w:ascii="Times New Roman" w:hAnsi="Times New Roman" w:cs="Times New Roman"/>
            <w:color w:val="000000"/>
            <w:sz w:val="18"/>
            <w:szCs w:val="18"/>
          </w:rPr>
          <w:t>includes</w:t>
        </w:r>
      </w:ins>
      <w:ins w:id="66" w:author="Abhishek Patil" w:date="2021-03-21T13:52:00Z">
        <w:r w:rsidRPr="00AC52B5">
          <w:rPr>
            <w:rFonts w:ascii="Times New Roman" w:hAnsi="Times New Roman" w:cs="Times New Roman"/>
            <w:color w:val="000000"/>
            <w:sz w:val="18"/>
            <w:szCs w:val="18"/>
          </w:rPr>
          <w:t xml:space="preserve"> only the Common Info field </w:t>
        </w:r>
      </w:ins>
      <w:ins w:id="67" w:author="Abhishek Patil" w:date="2021-03-21T13:53:00Z">
        <w:r w:rsidR="00BB17B0">
          <w:rPr>
            <w:rFonts w:ascii="Times New Roman" w:hAnsi="Times New Roman" w:cs="Times New Roman"/>
            <w:color w:val="000000"/>
            <w:sz w:val="18"/>
            <w:szCs w:val="18"/>
          </w:rPr>
          <w:t xml:space="preserve">in the Basic variant Multi-Link element that is </w:t>
        </w:r>
        <w:r w:rsidR="000C6EF8">
          <w:rPr>
            <w:rFonts w:ascii="Times New Roman" w:hAnsi="Times New Roman" w:cs="Times New Roman"/>
            <w:color w:val="000000"/>
            <w:sz w:val="18"/>
            <w:szCs w:val="18"/>
          </w:rPr>
          <w:t xml:space="preserve">carried in </w:t>
        </w:r>
      </w:ins>
      <w:ins w:id="68" w:author="Abhishek Patil" w:date="2021-03-31T23:46:00Z">
        <w:r w:rsidR="00207C79">
          <w:rPr>
            <w:rFonts w:ascii="Times New Roman" w:hAnsi="Times New Roman" w:cs="Times New Roman"/>
            <w:color w:val="000000"/>
            <w:sz w:val="18"/>
            <w:szCs w:val="18"/>
          </w:rPr>
          <w:t>a</w:t>
        </w:r>
      </w:ins>
      <w:ins w:id="69" w:author="Abhishek Patil" w:date="2021-03-31T23:47:00Z">
        <w:r w:rsidR="00207C79">
          <w:rPr>
            <w:rFonts w:ascii="Times New Roman" w:hAnsi="Times New Roman" w:cs="Times New Roman"/>
            <w:color w:val="000000"/>
            <w:sz w:val="18"/>
            <w:szCs w:val="18"/>
          </w:rPr>
          <w:t xml:space="preserve"> </w:t>
        </w:r>
      </w:ins>
      <w:ins w:id="70" w:author="Abhishek Patil" w:date="2021-03-21T13:52:00Z">
        <w:r w:rsidRPr="00AC52B5">
          <w:rPr>
            <w:rFonts w:ascii="Times New Roman" w:hAnsi="Times New Roman" w:cs="Times New Roman"/>
            <w:color w:val="000000"/>
            <w:sz w:val="18"/>
            <w:szCs w:val="18"/>
          </w:rPr>
          <w:t>Beacon frame</w:t>
        </w:r>
      </w:ins>
      <w:ins w:id="71" w:author="Abhishek Patil" w:date="2021-03-21T13:53:00Z">
        <w:r w:rsidR="000C6EF8">
          <w:rPr>
            <w:rFonts w:ascii="Times New Roman" w:hAnsi="Times New Roman" w:cs="Times New Roman"/>
            <w:color w:val="000000"/>
            <w:sz w:val="18"/>
            <w:szCs w:val="18"/>
          </w:rPr>
          <w:t>s</w:t>
        </w:r>
      </w:ins>
      <w:ins w:id="72" w:author="Abhishek Patil" w:date="2021-03-21T13:52:00Z">
        <w:r w:rsidRPr="00AC52B5">
          <w:rPr>
            <w:rFonts w:ascii="Times New Roman" w:hAnsi="Times New Roman" w:cs="Times New Roman"/>
            <w:color w:val="000000"/>
            <w:sz w:val="18"/>
            <w:szCs w:val="18"/>
          </w:rPr>
          <w:t xml:space="preserve"> </w:t>
        </w:r>
      </w:ins>
      <w:ins w:id="73" w:author="Abhishek Patil" w:date="2021-03-31T23:47:00Z">
        <w:r w:rsidR="00207C79">
          <w:rPr>
            <w:rFonts w:ascii="Times New Roman" w:hAnsi="Times New Roman" w:cs="Times New Roman"/>
            <w:color w:val="000000"/>
            <w:sz w:val="18"/>
            <w:szCs w:val="18"/>
          </w:rPr>
          <w:t xml:space="preserve">or a Probe Response frame that is not an ML probe response </w:t>
        </w:r>
      </w:ins>
      <w:ins w:id="74" w:author="Abhishek Patil" w:date="2021-03-21T13:52:00Z">
        <w:r w:rsidRPr="00AC52B5">
          <w:rPr>
            <w:rFonts w:ascii="Times New Roman" w:hAnsi="Times New Roman" w:cs="Times New Roman"/>
            <w:color w:val="000000"/>
            <w:sz w:val="18"/>
            <w:szCs w:val="18"/>
          </w:rPr>
          <w:t>(see 35.3.4.</w:t>
        </w:r>
        <w:r>
          <w:rPr>
            <w:rFonts w:ascii="Times New Roman" w:hAnsi="Times New Roman" w:cs="Times New Roman"/>
            <w:color w:val="000000"/>
            <w:sz w:val="18"/>
            <w:szCs w:val="18"/>
          </w:rPr>
          <w:t>4 (</w:t>
        </w:r>
        <w:r w:rsidRPr="00C008DA">
          <w:rPr>
            <w:rFonts w:ascii="Times New Roman" w:hAnsi="Times New Roman" w:cs="Times New Roman"/>
            <w:color w:val="000000"/>
            <w:sz w:val="18"/>
            <w:szCs w:val="18"/>
          </w:rPr>
          <w:t>Multi-link element usage rules in the context of discovery</w:t>
        </w:r>
        <w:r>
          <w:rPr>
            <w:rFonts w:ascii="Times New Roman" w:hAnsi="Times New Roman" w:cs="Times New Roman"/>
            <w:color w:val="000000"/>
            <w:sz w:val="18"/>
            <w:szCs w:val="18"/>
          </w:rPr>
          <w:t>)</w:t>
        </w:r>
        <w:r w:rsidRPr="00AC52B5">
          <w:rPr>
            <w:rFonts w:ascii="Times New Roman" w:hAnsi="Times New Roman" w:cs="Times New Roman"/>
            <w:color w:val="000000"/>
            <w:sz w:val="18"/>
            <w:szCs w:val="18"/>
          </w:rPr>
          <w:t>).</w:t>
        </w:r>
        <w:r>
          <w:rPr>
            <w:rFonts w:ascii="Times New Roman" w:hAnsi="Times New Roman" w:cs="Times New Roman"/>
            <w:color w:val="000000"/>
            <w:sz w:val="18"/>
            <w:szCs w:val="18"/>
          </w:rPr>
          <w:t xml:space="preserve"> </w:t>
        </w:r>
        <w:r w:rsidRPr="000A4343">
          <w:rPr>
            <w:rFonts w:ascii="Times New Roman" w:hAnsi="Times New Roman" w:cs="Times New Roman"/>
            <w:color w:val="000000"/>
            <w:sz w:val="18"/>
            <w:szCs w:val="18"/>
          </w:rPr>
          <w:t>An AP affiliated with an AP MLD include</w:t>
        </w:r>
        <w:r>
          <w:rPr>
            <w:rFonts w:ascii="Times New Roman" w:hAnsi="Times New Roman" w:cs="Times New Roman"/>
            <w:color w:val="000000"/>
            <w:sz w:val="18"/>
            <w:szCs w:val="18"/>
          </w:rPr>
          <w:t>s</w:t>
        </w:r>
        <w:r w:rsidRPr="000A4343">
          <w:rPr>
            <w:rFonts w:ascii="Times New Roman" w:hAnsi="Times New Roman" w:cs="Times New Roman"/>
            <w:color w:val="000000"/>
            <w:sz w:val="18"/>
            <w:szCs w:val="18"/>
          </w:rPr>
          <w:t xml:space="preserve"> in </w:t>
        </w:r>
      </w:ins>
      <w:ins w:id="75" w:author="Abhishek Patil" w:date="2021-03-31T23:47:00Z">
        <w:r w:rsidR="00574442">
          <w:rPr>
            <w:rFonts w:ascii="Times New Roman" w:hAnsi="Times New Roman" w:cs="Times New Roman"/>
            <w:color w:val="000000"/>
            <w:sz w:val="18"/>
            <w:szCs w:val="18"/>
          </w:rPr>
          <w:t xml:space="preserve">a </w:t>
        </w:r>
      </w:ins>
      <w:ins w:id="76" w:author="Abhishek Patil" w:date="2021-03-21T13:54:00Z">
        <w:r w:rsidR="001139BB">
          <w:rPr>
            <w:rFonts w:ascii="Times New Roman" w:hAnsi="Times New Roman" w:cs="Times New Roman"/>
            <w:color w:val="000000"/>
            <w:sz w:val="18"/>
            <w:szCs w:val="18"/>
          </w:rPr>
          <w:t xml:space="preserve">transmitted </w:t>
        </w:r>
      </w:ins>
      <w:ins w:id="77" w:author="Abhishek Patil" w:date="2021-03-21T13:52:00Z">
        <w:r w:rsidRPr="000A4343">
          <w:rPr>
            <w:rFonts w:ascii="Times New Roman" w:hAnsi="Times New Roman" w:cs="Times New Roman"/>
            <w:color w:val="000000"/>
            <w:sz w:val="18"/>
            <w:szCs w:val="18"/>
          </w:rPr>
          <w:t>Beacon</w:t>
        </w:r>
      </w:ins>
      <w:ins w:id="78" w:author="Abhishek Patil" w:date="2021-03-31T23:47:00Z">
        <w:r w:rsidR="00574442">
          <w:rPr>
            <w:rFonts w:ascii="Times New Roman" w:hAnsi="Times New Roman" w:cs="Times New Roman"/>
            <w:color w:val="000000"/>
            <w:sz w:val="18"/>
            <w:szCs w:val="18"/>
          </w:rPr>
          <w:t xml:space="preserve"> frame</w:t>
        </w:r>
        <w:r w:rsidR="00574442" w:rsidRPr="00AC52B5">
          <w:rPr>
            <w:rFonts w:ascii="Times New Roman" w:hAnsi="Times New Roman" w:cs="Times New Roman"/>
            <w:color w:val="000000"/>
            <w:sz w:val="18"/>
            <w:szCs w:val="18"/>
          </w:rPr>
          <w:t xml:space="preserve"> </w:t>
        </w:r>
        <w:r w:rsidR="00574442">
          <w:rPr>
            <w:rFonts w:ascii="Times New Roman" w:hAnsi="Times New Roman" w:cs="Times New Roman"/>
            <w:color w:val="000000"/>
            <w:sz w:val="18"/>
            <w:szCs w:val="18"/>
          </w:rPr>
          <w:t>or Probe Response frame that is not an ML probe response</w:t>
        </w:r>
      </w:ins>
      <w:ins w:id="79" w:author="Abhishek Patil" w:date="2021-03-21T13:52:00Z">
        <w:r w:rsidRPr="000A4343">
          <w:rPr>
            <w:rFonts w:ascii="Times New Roman" w:hAnsi="Times New Roman" w:cs="Times New Roman"/>
            <w:color w:val="000000"/>
            <w:sz w:val="18"/>
            <w:szCs w:val="18"/>
          </w:rPr>
          <w:t>,</w:t>
        </w:r>
      </w:ins>
      <w:ins w:id="80" w:author="Abhishek Patil" w:date="2021-03-21T13:54:00Z">
        <w:r w:rsidR="001139BB">
          <w:rPr>
            <w:rFonts w:ascii="Times New Roman" w:hAnsi="Times New Roman" w:cs="Times New Roman"/>
            <w:color w:val="000000"/>
            <w:sz w:val="18"/>
            <w:szCs w:val="18"/>
          </w:rPr>
          <w:t xml:space="preserve"> the</w:t>
        </w:r>
      </w:ins>
      <w:ins w:id="81" w:author="Abhishek Patil" w:date="2021-03-21T13:52:00Z">
        <w:r w:rsidRPr="000A4343">
          <w:rPr>
            <w:rFonts w:ascii="Times New Roman" w:hAnsi="Times New Roman" w:cs="Times New Roman"/>
            <w:color w:val="000000"/>
            <w:sz w:val="18"/>
            <w:szCs w:val="18"/>
          </w:rPr>
          <w:t xml:space="preserve"> partial profile of a reported AP affiliated with its AP MLD when conditions defined in 35.3.9 (General procedures) are satisfied.</w:t>
        </w:r>
      </w:ins>
    </w:p>
    <w:p w14:paraId="0E38B845" w14:textId="77777777" w:rsidR="004C2749" w:rsidRDefault="004C2749" w:rsidP="004C2749">
      <w:pPr>
        <w:spacing w:after="240" w:line="240" w:lineRule="auto"/>
        <w:jc w:val="both"/>
        <w:rPr>
          <w:ins w:id="82" w:author="Abhishek Patil" w:date="2021-03-21T13:52:00Z"/>
          <w:rFonts w:ascii="Times New Roman" w:hAnsi="Times New Roman" w:cs="Times New Roman"/>
          <w:color w:val="000000"/>
          <w:sz w:val="18"/>
          <w:szCs w:val="18"/>
        </w:rPr>
      </w:pPr>
      <w:ins w:id="83" w:author="Abhishek Patil" w:date="2021-03-21T13:52:00Z">
        <w:r w:rsidRPr="00C00094">
          <w:rPr>
            <w:rFonts w:ascii="Times New Roman" w:hAnsi="Times New Roman" w:cs="Times New Roman"/>
            <w:color w:val="000000"/>
            <w:sz w:val="18"/>
            <w:szCs w:val="18"/>
          </w:rPr>
          <w:t xml:space="preserve">NOTE 2 </w:t>
        </w:r>
        <w:r>
          <w:rPr>
            <w:rFonts w:ascii="Times New Roman" w:hAnsi="Times New Roman" w:cs="Times New Roman"/>
            <w:color w:val="000000"/>
            <w:sz w:val="18"/>
            <w:szCs w:val="18"/>
          </w:rPr>
          <w:t xml:space="preserve">– </w:t>
        </w:r>
        <w:r w:rsidRPr="00C00094">
          <w:rPr>
            <w:rFonts w:ascii="Times New Roman" w:hAnsi="Times New Roman" w:cs="Times New Roman"/>
            <w:color w:val="000000"/>
            <w:sz w:val="18"/>
            <w:szCs w:val="18"/>
          </w:rPr>
          <w:t>A Probe Request frame does not carry Basic variant Multi-Link element (see 35.3.4.</w:t>
        </w:r>
        <w:r>
          <w:rPr>
            <w:rFonts w:ascii="Times New Roman" w:hAnsi="Times New Roman" w:cs="Times New Roman"/>
            <w:color w:val="000000"/>
            <w:sz w:val="18"/>
            <w:szCs w:val="18"/>
          </w:rPr>
          <w:t>4 (</w:t>
        </w:r>
        <w:r w:rsidRPr="00C008DA">
          <w:rPr>
            <w:rFonts w:ascii="Times New Roman" w:hAnsi="Times New Roman" w:cs="Times New Roman"/>
            <w:color w:val="000000"/>
            <w:sz w:val="18"/>
            <w:szCs w:val="18"/>
          </w:rPr>
          <w:t>Multi-link element usage rules in the context of discovery</w:t>
        </w:r>
        <w:r>
          <w:rPr>
            <w:rFonts w:ascii="Times New Roman" w:hAnsi="Times New Roman" w:cs="Times New Roman"/>
            <w:color w:val="000000"/>
            <w:sz w:val="18"/>
            <w:szCs w:val="18"/>
          </w:rPr>
          <w:t>)</w:t>
        </w:r>
        <w:r w:rsidRPr="00C00094">
          <w:rPr>
            <w:rFonts w:ascii="Times New Roman" w:hAnsi="Times New Roman" w:cs="Times New Roman"/>
            <w:color w:val="000000"/>
            <w:sz w:val="18"/>
            <w:szCs w:val="18"/>
          </w:rPr>
          <w:t>).</w:t>
        </w:r>
      </w:ins>
    </w:p>
    <w:p w14:paraId="5E1DA2EE" w14:textId="6385D15C" w:rsidR="00782C04" w:rsidRDefault="003963A5" w:rsidP="00D339F2">
      <w:pPr>
        <w:autoSpaceDE w:val="0"/>
        <w:autoSpaceDN w:val="0"/>
        <w:adjustRightInd w:val="0"/>
        <w:spacing w:before="240"/>
        <w:jc w:val="both"/>
        <w:rPr>
          <w:ins w:id="84" w:author="Abhishek Patil" w:date="2021-03-31T18:55:00Z"/>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lastRenderedPageBreak/>
        <w:t>[CID 186</w:t>
      </w:r>
      <w:r w:rsidR="00905016">
        <w:rPr>
          <w:rFonts w:ascii="Times New Roman" w:hAnsi="Times New Roman" w:cs="Times New Roman"/>
          <w:color w:val="000000"/>
          <w:sz w:val="16"/>
          <w:szCs w:val="16"/>
          <w:highlight w:val="yellow"/>
        </w:rPr>
        <w:t>3</w:t>
      </w:r>
      <w:r w:rsidRPr="000D0FE2">
        <w:rPr>
          <w:rFonts w:ascii="Times New Roman" w:hAnsi="Times New Roman" w:cs="Times New Roman"/>
          <w:color w:val="000000"/>
          <w:sz w:val="16"/>
          <w:szCs w:val="16"/>
          <w:highlight w:val="yellow"/>
        </w:rPr>
        <w:t>]</w:t>
      </w:r>
      <w:ins w:id="85" w:author="Abhishek Patil" w:date="2021-03-21T13:54:00Z">
        <w:r w:rsidR="00750289" w:rsidRPr="00750289">
          <w:rPr>
            <w:rFonts w:ascii="Times New Roman" w:hAnsi="Times New Roman" w:cs="Times New Roman"/>
            <w:color w:val="000000"/>
            <w:sz w:val="20"/>
            <w:szCs w:val="20"/>
          </w:rPr>
          <w:t xml:space="preserve"> </w:t>
        </w:r>
        <w:r w:rsidR="00750289">
          <w:rPr>
            <w:rFonts w:ascii="Times New Roman" w:hAnsi="Times New Roman" w:cs="Times New Roman"/>
            <w:color w:val="000000"/>
            <w:sz w:val="20"/>
            <w:szCs w:val="20"/>
          </w:rPr>
          <w:t xml:space="preserve">A STA affiliated with an MLD shall not include </w:t>
        </w:r>
      </w:ins>
      <w:ins w:id="86" w:author="Abhishek Patil" w:date="2021-04-02T14:28:00Z">
        <w:r w:rsidR="008E2342">
          <w:rPr>
            <w:rFonts w:ascii="Times New Roman" w:hAnsi="Times New Roman" w:cs="Times New Roman"/>
            <w:color w:val="000000"/>
            <w:sz w:val="20"/>
            <w:szCs w:val="20"/>
          </w:rPr>
          <w:t xml:space="preserve">a </w:t>
        </w:r>
      </w:ins>
      <w:ins w:id="87" w:author="Abhishek Patil" w:date="2021-03-21T13:54:00Z">
        <w:r w:rsidR="00750289">
          <w:rPr>
            <w:rFonts w:ascii="Times New Roman" w:hAnsi="Times New Roman" w:cs="Times New Roman"/>
            <w:color w:val="000000"/>
            <w:sz w:val="20"/>
            <w:szCs w:val="20"/>
          </w:rPr>
          <w:t>Link Info field of the Basic variant Multi-Link element in the Authentication frame that it transmits.</w:t>
        </w:r>
      </w:ins>
    </w:p>
    <w:p w14:paraId="30B7CA58" w14:textId="223CD1C0" w:rsidR="00D339F2" w:rsidRDefault="00F76A97" w:rsidP="00D339F2">
      <w:pPr>
        <w:autoSpaceDE w:val="0"/>
        <w:autoSpaceDN w:val="0"/>
        <w:adjustRightInd w:val="0"/>
        <w:spacing w:before="240"/>
        <w:jc w:val="both"/>
        <w:rPr>
          <w:moveTo w:id="88" w:author="Abhishek Patil" w:date="2021-03-19T13:08:00Z"/>
          <w:rFonts w:ascii="Arial" w:hAnsi="Arial" w:cs="Arial"/>
          <w:b/>
          <w:bCs/>
          <w:color w:val="000000"/>
          <w:sz w:val="20"/>
          <w:szCs w:val="20"/>
        </w:rPr>
      </w:pPr>
      <w:r w:rsidRPr="000D0FE2">
        <w:rPr>
          <w:rFonts w:ascii="Times New Roman" w:hAnsi="Times New Roman" w:cs="Times New Roman"/>
          <w:color w:val="000000"/>
          <w:sz w:val="16"/>
          <w:szCs w:val="16"/>
          <w:highlight w:val="yellow"/>
        </w:rPr>
        <w:t>[CID 18</w:t>
      </w:r>
      <w:r>
        <w:rPr>
          <w:rFonts w:ascii="Times New Roman" w:hAnsi="Times New Roman" w:cs="Times New Roman"/>
          <w:color w:val="000000"/>
          <w:sz w:val="16"/>
          <w:szCs w:val="16"/>
          <w:highlight w:val="yellow"/>
        </w:rPr>
        <w:t>58]</w:t>
      </w:r>
      <w:moveToRangeStart w:id="89" w:author="Abhishek Patil" w:date="2021-03-19T13:08:00Z" w:name="move67051696"/>
      <w:moveTo w:id="90" w:author="Abhishek Patil" w:date="2021-03-19T13:08:00Z">
        <w:r w:rsidR="00D339F2" w:rsidRPr="00B13DCA">
          <w:rPr>
            <w:rFonts w:ascii="Times New Roman" w:hAnsi="Times New Roman" w:cs="Times New Roman"/>
            <w:color w:val="000000"/>
            <w:sz w:val="20"/>
            <w:szCs w:val="20"/>
          </w:rPr>
          <w:t>The Basic variant Multi-Link element when carried in the Neighbor Report element shall not include</w:t>
        </w:r>
      </w:moveTo>
      <w:ins w:id="91" w:author="Abhishek Patil" w:date="2021-03-31T23:14:00Z">
        <w:r w:rsidR="009B4D15">
          <w:rPr>
            <w:rFonts w:ascii="Times New Roman" w:hAnsi="Times New Roman" w:cs="Times New Roman"/>
            <w:color w:val="000000"/>
            <w:sz w:val="20"/>
            <w:szCs w:val="20"/>
          </w:rPr>
          <w:t xml:space="preserve"> a</w:t>
        </w:r>
      </w:ins>
      <w:moveTo w:id="92" w:author="Abhishek Patil" w:date="2021-03-19T13:08:00Z">
        <w:r w:rsidR="00D339F2" w:rsidRPr="00B13DCA">
          <w:rPr>
            <w:rFonts w:ascii="Times New Roman" w:hAnsi="Times New Roman" w:cs="Times New Roman"/>
            <w:color w:val="000000"/>
            <w:sz w:val="20"/>
            <w:szCs w:val="20"/>
          </w:rPr>
          <w:t xml:space="preserve"> Link Info field.</w:t>
        </w:r>
      </w:moveTo>
    </w:p>
    <w:moveToRangeEnd w:id="89"/>
    <w:p w14:paraId="2AB248F4" w14:textId="1C2B1C57" w:rsidR="00467A79" w:rsidRDefault="00527E78" w:rsidP="00AC48A6">
      <w:pPr>
        <w:suppressAutoHyphens/>
        <w:spacing w:after="60" w:line="240" w:lineRule="auto"/>
        <w:jc w:val="both"/>
        <w:rPr>
          <w:ins w:id="93" w:author="Abhishek Patil" w:date="2021-03-21T13:55:00Z"/>
          <w:rFonts w:ascii="Times New Roman" w:eastAsia="Malgun Gothic" w:hAnsi="Times New Roman" w:cs="Times New Roman"/>
          <w:sz w:val="20"/>
          <w:szCs w:val="20"/>
          <w:lang w:eastAsia="ko-KR"/>
        </w:rPr>
      </w:pPr>
      <w:r w:rsidRPr="000D0FE2">
        <w:rPr>
          <w:rFonts w:ascii="Times New Roman" w:hAnsi="Times New Roman" w:cs="Times New Roman"/>
          <w:color w:val="000000"/>
          <w:sz w:val="16"/>
          <w:szCs w:val="16"/>
          <w:highlight w:val="yellow"/>
        </w:rPr>
        <w:t>[CID 1034, 1833, 2149, 1861</w:t>
      </w:r>
      <w:r w:rsidR="003D1A60">
        <w:rPr>
          <w:rFonts w:ascii="Times New Roman" w:hAnsi="Times New Roman" w:cs="Times New Roman"/>
          <w:color w:val="000000"/>
          <w:sz w:val="16"/>
          <w:szCs w:val="16"/>
          <w:highlight w:val="yellow"/>
        </w:rPr>
        <w:t>, 2831</w:t>
      </w:r>
      <w:r w:rsidRPr="000D0FE2">
        <w:rPr>
          <w:rFonts w:ascii="Times New Roman" w:hAnsi="Times New Roman" w:cs="Times New Roman"/>
          <w:color w:val="000000"/>
          <w:sz w:val="16"/>
          <w:szCs w:val="16"/>
          <w:highlight w:val="yellow"/>
        </w:rPr>
        <w:t>]</w:t>
      </w:r>
      <w:ins w:id="94" w:author="Abhishek Patil" w:date="2021-03-21T13:55:00Z">
        <w:r w:rsidR="00467A79" w:rsidRPr="00467A79">
          <w:rPr>
            <w:rFonts w:ascii="Times New Roman" w:eastAsia="Malgun Gothic" w:hAnsi="Times New Roman" w:cs="Times New Roman"/>
            <w:sz w:val="20"/>
            <w:szCs w:val="20"/>
            <w:lang w:eastAsia="ko-KR"/>
          </w:rPr>
          <w:t xml:space="preserve"> </w:t>
        </w:r>
        <w:r w:rsidR="00467A79">
          <w:rPr>
            <w:rFonts w:ascii="Times New Roman" w:eastAsia="Malgun Gothic" w:hAnsi="Times New Roman" w:cs="Times New Roman"/>
            <w:sz w:val="20"/>
            <w:szCs w:val="20"/>
            <w:lang w:eastAsia="ko-KR"/>
          </w:rPr>
          <w:t xml:space="preserve">An AP affiliated with an AP MLD may include either the complete profile or the partial profile of a reported AP affiliated with </w:t>
        </w:r>
      </w:ins>
      <w:ins w:id="95" w:author="Abhishek Patil" w:date="2021-03-21T13:56:00Z">
        <w:r w:rsidR="00467A79">
          <w:rPr>
            <w:rFonts w:ascii="Times New Roman" w:eastAsia="Malgun Gothic" w:hAnsi="Times New Roman" w:cs="Times New Roman"/>
            <w:sz w:val="20"/>
            <w:szCs w:val="20"/>
            <w:lang w:eastAsia="ko-KR"/>
          </w:rPr>
          <w:t xml:space="preserve">the same </w:t>
        </w:r>
      </w:ins>
      <w:ins w:id="96" w:author="Abhishek Patil" w:date="2021-03-21T13:55:00Z">
        <w:r w:rsidR="00467A79">
          <w:rPr>
            <w:rFonts w:ascii="Times New Roman" w:eastAsia="Malgun Gothic" w:hAnsi="Times New Roman" w:cs="Times New Roman"/>
            <w:sz w:val="20"/>
            <w:szCs w:val="20"/>
            <w:lang w:eastAsia="ko-KR"/>
          </w:rPr>
          <w:t xml:space="preserve">AP MLD in </w:t>
        </w:r>
      </w:ins>
      <w:ins w:id="97" w:author="Abhishek Patil" w:date="2021-03-31T23:48:00Z">
        <w:r w:rsidR="004A5F35">
          <w:rPr>
            <w:rFonts w:ascii="Times New Roman" w:eastAsia="Malgun Gothic" w:hAnsi="Times New Roman" w:cs="Times New Roman"/>
            <w:sz w:val="20"/>
            <w:szCs w:val="20"/>
            <w:lang w:eastAsia="ko-KR"/>
          </w:rPr>
          <w:t>a</w:t>
        </w:r>
      </w:ins>
      <w:ins w:id="98" w:author="Abhishek Patil" w:date="2021-03-21T13:55:00Z">
        <w:r w:rsidR="00467A79">
          <w:rPr>
            <w:rFonts w:ascii="Times New Roman" w:eastAsia="Malgun Gothic" w:hAnsi="Times New Roman" w:cs="Times New Roman"/>
            <w:sz w:val="20"/>
            <w:szCs w:val="20"/>
            <w:lang w:eastAsia="ko-KR"/>
          </w:rPr>
          <w:t xml:space="preserve"> </w:t>
        </w:r>
      </w:ins>
      <w:ins w:id="99" w:author="Abhishek Patil" w:date="2021-03-21T13:56:00Z">
        <w:r w:rsidR="00467A79">
          <w:rPr>
            <w:rFonts w:ascii="Times New Roman" w:eastAsia="Malgun Gothic" w:hAnsi="Times New Roman" w:cs="Times New Roman"/>
            <w:sz w:val="20"/>
            <w:szCs w:val="20"/>
            <w:lang w:eastAsia="ko-KR"/>
          </w:rPr>
          <w:t xml:space="preserve">transmitted </w:t>
        </w:r>
      </w:ins>
      <w:ins w:id="100" w:author="Abhishek Patil" w:date="2021-03-21T13:55:00Z">
        <w:r w:rsidR="00467A79">
          <w:rPr>
            <w:rFonts w:ascii="Times New Roman" w:eastAsia="Malgun Gothic" w:hAnsi="Times New Roman" w:cs="Times New Roman"/>
            <w:sz w:val="20"/>
            <w:szCs w:val="20"/>
            <w:lang w:eastAsia="ko-KR"/>
          </w:rPr>
          <w:t>Probe Response frame</w:t>
        </w:r>
      </w:ins>
      <w:ins w:id="101" w:author="Abhishek Patil" w:date="2021-03-31T23:48:00Z">
        <w:r w:rsidR="004A5F35">
          <w:rPr>
            <w:rFonts w:ascii="Times New Roman" w:eastAsia="Malgun Gothic" w:hAnsi="Times New Roman" w:cs="Times New Roman"/>
            <w:sz w:val="20"/>
            <w:szCs w:val="20"/>
            <w:lang w:eastAsia="ko-KR"/>
          </w:rPr>
          <w:t xml:space="preserve">, that is an ML probe response frame, based on the </w:t>
        </w:r>
      </w:ins>
      <w:ins w:id="102" w:author="Abhishek Patil" w:date="2021-03-21T13:56:00Z">
        <w:r w:rsidR="00A6132F">
          <w:rPr>
            <w:rFonts w:ascii="Times New Roman" w:eastAsia="Malgun Gothic" w:hAnsi="Times New Roman" w:cs="Times New Roman"/>
            <w:sz w:val="20"/>
            <w:szCs w:val="20"/>
            <w:lang w:eastAsia="ko-KR"/>
          </w:rPr>
          <w:t>following rules</w:t>
        </w:r>
      </w:ins>
      <w:ins w:id="103" w:author="Abhishek Patil" w:date="2021-03-21T13:55:00Z">
        <w:r w:rsidR="00467A79">
          <w:rPr>
            <w:rFonts w:ascii="Times New Roman" w:eastAsia="Malgun Gothic" w:hAnsi="Times New Roman" w:cs="Times New Roman"/>
            <w:sz w:val="20"/>
            <w:szCs w:val="20"/>
            <w:lang w:eastAsia="ko-KR"/>
          </w:rPr>
          <w:t>:</w:t>
        </w:r>
      </w:ins>
    </w:p>
    <w:p w14:paraId="2D113FF4" w14:textId="55A4D378" w:rsidR="00467A79" w:rsidRDefault="00467A79" w:rsidP="00AC48A6">
      <w:pPr>
        <w:pStyle w:val="ListParagraph"/>
        <w:numPr>
          <w:ilvl w:val="0"/>
          <w:numId w:val="31"/>
        </w:numPr>
        <w:suppressAutoHyphens/>
        <w:spacing w:after="60" w:line="240" w:lineRule="auto"/>
        <w:ind w:left="216" w:hanging="216"/>
        <w:jc w:val="both"/>
        <w:rPr>
          <w:ins w:id="104" w:author="Abhishek Patil" w:date="2021-03-21T13:55:00Z"/>
          <w:rFonts w:ascii="Times New Roman" w:eastAsia="Malgun Gothic" w:hAnsi="Times New Roman" w:cs="Times New Roman"/>
          <w:sz w:val="20"/>
          <w:szCs w:val="20"/>
          <w:lang w:eastAsia="ko-KR"/>
        </w:rPr>
      </w:pPr>
      <w:ins w:id="105" w:author="Abhishek Patil" w:date="2021-03-21T13:55:00Z">
        <w:r w:rsidRPr="00AA3BEC">
          <w:rPr>
            <w:rFonts w:ascii="Times New Roman" w:eastAsia="Malgun Gothic" w:hAnsi="Times New Roman" w:cs="Times New Roman"/>
            <w:sz w:val="20"/>
            <w:szCs w:val="20"/>
            <w:lang w:eastAsia="ko-KR"/>
          </w:rPr>
          <w:t xml:space="preserve">If the </w:t>
        </w:r>
        <w:r>
          <w:rPr>
            <w:rFonts w:ascii="Times New Roman" w:eastAsia="Malgun Gothic" w:hAnsi="Times New Roman" w:cs="Times New Roman"/>
            <w:sz w:val="20"/>
            <w:szCs w:val="20"/>
            <w:lang w:eastAsia="ko-KR"/>
          </w:rPr>
          <w:t xml:space="preserve">soliciting </w:t>
        </w:r>
        <w:r w:rsidRPr="00AA3BEC">
          <w:rPr>
            <w:rFonts w:ascii="Times New Roman" w:eastAsia="Malgun Gothic" w:hAnsi="Times New Roman" w:cs="Times New Roman"/>
            <w:sz w:val="20"/>
            <w:szCs w:val="20"/>
            <w:lang w:eastAsia="ko-KR"/>
          </w:rPr>
          <w:t xml:space="preserve">request is an ML probe request that solicits </w:t>
        </w:r>
      </w:ins>
      <w:ins w:id="106" w:author="Abhishek Patil" w:date="2021-03-21T13:56:00Z">
        <w:r w:rsidR="006D564F">
          <w:rPr>
            <w:rFonts w:ascii="Times New Roman" w:eastAsia="Malgun Gothic" w:hAnsi="Times New Roman" w:cs="Times New Roman"/>
            <w:sz w:val="20"/>
            <w:szCs w:val="20"/>
            <w:lang w:eastAsia="ko-KR"/>
          </w:rPr>
          <w:t xml:space="preserve">the </w:t>
        </w:r>
      </w:ins>
      <w:ins w:id="107" w:author="Abhishek Patil" w:date="2021-03-21T13:55:00Z">
        <w:r w:rsidRPr="00AA3BEC">
          <w:rPr>
            <w:rFonts w:ascii="Times New Roman" w:eastAsia="Malgun Gothic" w:hAnsi="Times New Roman" w:cs="Times New Roman"/>
            <w:sz w:val="20"/>
            <w:szCs w:val="20"/>
            <w:lang w:eastAsia="ko-KR"/>
          </w:rPr>
          <w:t>complete profile of an AP affiliated with the reporting AP’s AP MLD, then the ML probe response</w:t>
        </w:r>
      </w:ins>
      <w:ins w:id="108" w:author="Abhishek Patil" w:date="2021-03-21T13:57:00Z">
        <w:r w:rsidR="006C18EB">
          <w:rPr>
            <w:rFonts w:ascii="Times New Roman" w:eastAsia="Malgun Gothic" w:hAnsi="Times New Roman" w:cs="Times New Roman"/>
            <w:sz w:val="20"/>
            <w:szCs w:val="20"/>
            <w:lang w:eastAsia="ko-KR"/>
          </w:rPr>
          <w:t xml:space="preserve"> shall</w:t>
        </w:r>
      </w:ins>
      <w:ins w:id="109" w:author="Abhishek Patil" w:date="2021-03-21T13:55:00Z">
        <w:r w:rsidRPr="00AA3BEC">
          <w:rPr>
            <w:rFonts w:ascii="Times New Roman" w:eastAsia="Malgun Gothic" w:hAnsi="Times New Roman" w:cs="Times New Roman"/>
            <w:sz w:val="20"/>
            <w:szCs w:val="20"/>
            <w:lang w:eastAsia="ko-KR"/>
          </w:rPr>
          <w:t xml:space="preserve"> carr</w:t>
        </w:r>
      </w:ins>
      <w:ins w:id="110" w:author="Abhishek Patil" w:date="2021-03-21T13:57:00Z">
        <w:r w:rsidR="006C18EB">
          <w:rPr>
            <w:rFonts w:ascii="Times New Roman" w:eastAsia="Malgun Gothic" w:hAnsi="Times New Roman" w:cs="Times New Roman"/>
            <w:sz w:val="20"/>
            <w:szCs w:val="20"/>
            <w:lang w:eastAsia="ko-KR"/>
          </w:rPr>
          <w:t>y the</w:t>
        </w:r>
      </w:ins>
      <w:ins w:id="111" w:author="Abhishek Patil" w:date="2021-03-21T13:55:00Z">
        <w:r w:rsidRPr="00AA3BEC">
          <w:rPr>
            <w:rFonts w:ascii="Times New Roman" w:eastAsia="Malgun Gothic" w:hAnsi="Times New Roman" w:cs="Times New Roman"/>
            <w:sz w:val="20"/>
            <w:szCs w:val="20"/>
            <w:lang w:eastAsia="ko-KR"/>
          </w:rPr>
          <w:t xml:space="preserve"> complete profile of the requested AP. </w:t>
        </w:r>
      </w:ins>
    </w:p>
    <w:p w14:paraId="09CF4AB6" w14:textId="6E0C7228" w:rsidR="00467A79" w:rsidRPr="00AA3BEC" w:rsidRDefault="00467A79" w:rsidP="00AC48A6">
      <w:pPr>
        <w:pStyle w:val="ListParagraph"/>
        <w:numPr>
          <w:ilvl w:val="0"/>
          <w:numId w:val="31"/>
        </w:numPr>
        <w:suppressAutoHyphens/>
        <w:spacing w:after="60" w:line="240" w:lineRule="auto"/>
        <w:ind w:left="216" w:hanging="216"/>
        <w:jc w:val="both"/>
        <w:rPr>
          <w:ins w:id="112" w:author="Abhishek Patil" w:date="2021-03-21T13:55:00Z"/>
          <w:rFonts w:ascii="Times New Roman" w:eastAsia="Malgun Gothic" w:hAnsi="Times New Roman" w:cs="Times New Roman"/>
          <w:sz w:val="20"/>
          <w:szCs w:val="20"/>
          <w:lang w:eastAsia="ko-KR"/>
        </w:rPr>
      </w:pPr>
      <w:ins w:id="113" w:author="Abhishek Patil" w:date="2021-03-21T13:55:00Z">
        <w:r w:rsidRPr="00AA3BEC">
          <w:rPr>
            <w:rFonts w:ascii="Times New Roman" w:eastAsia="Malgun Gothic" w:hAnsi="Times New Roman" w:cs="Times New Roman"/>
            <w:sz w:val="20"/>
            <w:szCs w:val="20"/>
            <w:lang w:eastAsia="ko-KR"/>
          </w:rPr>
          <w:t xml:space="preserve">If the </w:t>
        </w:r>
        <w:r>
          <w:rPr>
            <w:rFonts w:ascii="Times New Roman" w:eastAsia="Malgun Gothic" w:hAnsi="Times New Roman" w:cs="Times New Roman"/>
            <w:sz w:val="20"/>
            <w:szCs w:val="20"/>
            <w:lang w:eastAsia="ko-KR"/>
          </w:rPr>
          <w:t xml:space="preserve">soliciting </w:t>
        </w:r>
        <w:r w:rsidRPr="00AA3BEC">
          <w:rPr>
            <w:rFonts w:ascii="Times New Roman" w:eastAsia="Malgun Gothic" w:hAnsi="Times New Roman" w:cs="Times New Roman"/>
            <w:sz w:val="20"/>
            <w:szCs w:val="20"/>
            <w:lang w:eastAsia="ko-KR"/>
          </w:rPr>
          <w:t xml:space="preserve">request is an ML probe request that </w:t>
        </w:r>
        <w:r>
          <w:rPr>
            <w:rFonts w:ascii="Times New Roman" w:eastAsia="Malgun Gothic" w:hAnsi="Times New Roman" w:cs="Times New Roman"/>
            <w:sz w:val="20"/>
            <w:szCs w:val="20"/>
            <w:lang w:eastAsia="ko-KR"/>
          </w:rPr>
          <w:t>solicits</w:t>
        </w:r>
        <w:r w:rsidRPr="00AA3BEC">
          <w:rPr>
            <w:rFonts w:ascii="Times New Roman" w:eastAsia="Malgun Gothic" w:hAnsi="Times New Roman" w:cs="Times New Roman"/>
            <w:sz w:val="20"/>
            <w:szCs w:val="20"/>
            <w:lang w:eastAsia="ko-KR"/>
          </w:rPr>
          <w:t xml:space="preserve"> specific elements of an AP affiliated with the reporting AP’s AP MLD, then </w:t>
        </w:r>
        <w:r w:rsidR="00C77B1F" w:rsidRPr="00AA3BEC">
          <w:rPr>
            <w:rFonts w:ascii="Times New Roman" w:eastAsia="Malgun Gothic" w:hAnsi="Times New Roman" w:cs="Times New Roman"/>
            <w:sz w:val="20"/>
            <w:szCs w:val="20"/>
            <w:lang w:eastAsia="ko-KR"/>
          </w:rPr>
          <w:t>the ML probe response</w:t>
        </w:r>
      </w:ins>
      <w:ins w:id="114" w:author="Abhishek Patil" w:date="2021-03-21T13:57:00Z">
        <w:r w:rsidR="00C77B1F">
          <w:rPr>
            <w:rFonts w:ascii="Times New Roman" w:eastAsia="Malgun Gothic" w:hAnsi="Times New Roman" w:cs="Times New Roman"/>
            <w:sz w:val="20"/>
            <w:szCs w:val="20"/>
            <w:lang w:eastAsia="ko-KR"/>
          </w:rPr>
          <w:t xml:space="preserve"> shall</w:t>
        </w:r>
      </w:ins>
      <w:ins w:id="115" w:author="Abhishek Patil" w:date="2021-03-21T13:55:00Z">
        <w:r w:rsidR="00C77B1F" w:rsidRPr="00AA3BEC">
          <w:rPr>
            <w:rFonts w:ascii="Times New Roman" w:eastAsia="Malgun Gothic" w:hAnsi="Times New Roman" w:cs="Times New Roman"/>
            <w:sz w:val="20"/>
            <w:szCs w:val="20"/>
            <w:lang w:eastAsia="ko-KR"/>
          </w:rPr>
          <w:t xml:space="preserve"> carr</w:t>
        </w:r>
      </w:ins>
      <w:ins w:id="116" w:author="Abhishek Patil" w:date="2021-03-21T13:57:00Z">
        <w:r w:rsidR="00C77B1F">
          <w:rPr>
            <w:rFonts w:ascii="Times New Roman" w:eastAsia="Malgun Gothic" w:hAnsi="Times New Roman" w:cs="Times New Roman"/>
            <w:sz w:val="20"/>
            <w:szCs w:val="20"/>
            <w:lang w:eastAsia="ko-KR"/>
          </w:rPr>
          <w:t xml:space="preserve">y </w:t>
        </w:r>
      </w:ins>
      <w:ins w:id="117" w:author="Abhishek Patil" w:date="2021-03-21T13:55:00Z">
        <w:r w:rsidRPr="00AA3BEC">
          <w:rPr>
            <w:rFonts w:ascii="Times New Roman" w:eastAsia="Malgun Gothic" w:hAnsi="Times New Roman" w:cs="Times New Roman"/>
            <w:sz w:val="20"/>
            <w:szCs w:val="20"/>
            <w:lang w:eastAsia="ko-KR"/>
          </w:rPr>
          <w:t>the</w:t>
        </w:r>
        <w:r w:rsidRPr="00AA3BEC" w:rsidDel="007223F1">
          <w:rPr>
            <w:rFonts w:ascii="Times New Roman" w:eastAsia="Malgun Gothic" w:hAnsi="Times New Roman" w:cs="Times New Roman"/>
            <w:sz w:val="20"/>
            <w:szCs w:val="20"/>
            <w:lang w:eastAsia="ko-KR"/>
          </w:rPr>
          <w:t xml:space="preserve"> partial </w:t>
        </w:r>
      </w:ins>
      <w:ins w:id="118" w:author="Abhishek Patil" w:date="2021-03-21T13:57:00Z">
        <w:r w:rsidR="006C18EB">
          <w:rPr>
            <w:rFonts w:ascii="Times New Roman" w:eastAsia="Malgun Gothic" w:hAnsi="Times New Roman" w:cs="Times New Roman"/>
            <w:sz w:val="20"/>
            <w:szCs w:val="20"/>
            <w:lang w:eastAsia="ko-KR"/>
          </w:rPr>
          <w:t>profile</w:t>
        </w:r>
      </w:ins>
      <w:ins w:id="119" w:author="Abhishek Patil" w:date="2021-04-01T00:06:00Z">
        <w:r w:rsidR="00004AB9">
          <w:rPr>
            <w:rFonts w:ascii="Times New Roman" w:eastAsia="Malgun Gothic" w:hAnsi="Times New Roman" w:cs="Times New Roman"/>
            <w:sz w:val="20"/>
            <w:szCs w:val="20"/>
            <w:lang w:eastAsia="ko-KR"/>
          </w:rPr>
          <w:t>,</w:t>
        </w:r>
      </w:ins>
      <w:ins w:id="120" w:author="Abhishek Patil" w:date="2021-03-21T13:55:00Z">
        <w:r w:rsidRPr="00AA3BEC" w:rsidDel="007223F1">
          <w:rPr>
            <w:rFonts w:ascii="Times New Roman" w:eastAsia="Malgun Gothic" w:hAnsi="Times New Roman" w:cs="Times New Roman"/>
            <w:sz w:val="20"/>
            <w:szCs w:val="20"/>
            <w:lang w:eastAsia="ko-KR"/>
          </w:rPr>
          <w:t xml:space="preserve"> of a requested AP</w:t>
        </w:r>
      </w:ins>
      <w:ins w:id="121" w:author="Abhishek Patil" w:date="2021-04-01T00:06:00Z">
        <w:r w:rsidR="00004AB9">
          <w:rPr>
            <w:rFonts w:ascii="Times New Roman" w:eastAsia="Malgun Gothic" w:hAnsi="Times New Roman" w:cs="Times New Roman"/>
            <w:sz w:val="20"/>
            <w:szCs w:val="20"/>
            <w:lang w:eastAsia="ko-KR"/>
          </w:rPr>
          <w:t>,</w:t>
        </w:r>
      </w:ins>
      <w:ins w:id="122" w:author="Abhishek Patil" w:date="2021-03-21T13:55:00Z">
        <w:r w:rsidRPr="00AA3BEC" w:rsidDel="007223F1">
          <w:rPr>
            <w:rFonts w:ascii="Times New Roman" w:eastAsia="Malgun Gothic" w:hAnsi="Times New Roman" w:cs="Times New Roman"/>
            <w:sz w:val="20"/>
            <w:szCs w:val="20"/>
            <w:lang w:eastAsia="ko-KR"/>
          </w:rPr>
          <w:t xml:space="preserve"> </w:t>
        </w:r>
      </w:ins>
      <w:ins w:id="123" w:author="Abhishek Patil" w:date="2021-04-01T00:06:00Z">
        <w:r w:rsidR="00DB43DC">
          <w:rPr>
            <w:rFonts w:ascii="Times New Roman" w:eastAsia="Malgun Gothic" w:hAnsi="Times New Roman" w:cs="Times New Roman"/>
            <w:sz w:val="20"/>
            <w:szCs w:val="20"/>
            <w:lang w:eastAsia="ko-KR"/>
          </w:rPr>
          <w:t xml:space="preserve">which </w:t>
        </w:r>
      </w:ins>
      <w:ins w:id="124" w:author="Abhishek Patil" w:date="2021-03-21T13:55:00Z">
        <w:r w:rsidRPr="00AA3BEC">
          <w:rPr>
            <w:rFonts w:ascii="Times New Roman" w:eastAsia="Malgun Gothic" w:hAnsi="Times New Roman" w:cs="Times New Roman"/>
            <w:sz w:val="20"/>
            <w:szCs w:val="20"/>
            <w:lang w:eastAsia="ko-KR"/>
          </w:rPr>
          <w:t>consist</w:t>
        </w:r>
      </w:ins>
      <w:ins w:id="125" w:author="Abhishek Patil" w:date="2021-04-02T14:31:00Z">
        <w:r w:rsidR="00172E6E">
          <w:rPr>
            <w:rFonts w:ascii="Times New Roman" w:eastAsia="Malgun Gothic" w:hAnsi="Times New Roman" w:cs="Times New Roman"/>
            <w:sz w:val="20"/>
            <w:szCs w:val="20"/>
            <w:lang w:eastAsia="ko-KR"/>
          </w:rPr>
          <w:t>s</w:t>
        </w:r>
      </w:ins>
      <w:ins w:id="126" w:author="Abhishek Patil" w:date="2021-03-21T13:55:00Z">
        <w:r w:rsidRPr="00AA3BEC">
          <w:rPr>
            <w:rFonts w:ascii="Times New Roman" w:eastAsia="Malgun Gothic" w:hAnsi="Times New Roman" w:cs="Times New Roman"/>
            <w:sz w:val="20"/>
            <w:szCs w:val="20"/>
            <w:lang w:eastAsia="ko-KR"/>
          </w:rPr>
          <w:t xml:space="preserve"> </w:t>
        </w:r>
        <w:r w:rsidRPr="00AA3BEC" w:rsidDel="007223F1">
          <w:rPr>
            <w:rFonts w:ascii="Times New Roman" w:eastAsia="Malgun Gothic" w:hAnsi="Times New Roman" w:cs="Times New Roman"/>
            <w:sz w:val="20"/>
            <w:szCs w:val="20"/>
            <w:lang w:eastAsia="ko-KR"/>
          </w:rPr>
          <w:t xml:space="preserve">of </w:t>
        </w:r>
        <w:r w:rsidRPr="00AA3BEC">
          <w:rPr>
            <w:rFonts w:ascii="Times New Roman" w:eastAsia="Malgun Gothic" w:hAnsi="Times New Roman" w:cs="Times New Roman"/>
            <w:sz w:val="20"/>
            <w:szCs w:val="20"/>
            <w:lang w:eastAsia="ko-KR"/>
          </w:rPr>
          <w:t xml:space="preserve">one or more </w:t>
        </w:r>
        <w:r w:rsidRPr="00AA3BEC" w:rsidDel="007223F1">
          <w:rPr>
            <w:rFonts w:ascii="Times New Roman" w:eastAsia="Malgun Gothic" w:hAnsi="Times New Roman" w:cs="Times New Roman"/>
            <w:sz w:val="20"/>
            <w:szCs w:val="20"/>
            <w:lang w:eastAsia="ko-KR"/>
          </w:rPr>
          <w:t xml:space="preserve">elements that </w:t>
        </w:r>
        <w:r w:rsidRPr="00AA3BEC">
          <w:rPr>
            <w:rFonts w:ascii="Times New Roman" w:eastAsia="Malgun Gothic" w:hAnsi="Times New Roman" w:cs="Times New Roman"/>
            <w:sz w:val="20"/>
            <w:szCs w:val="20"/>
            <w:lang w:eastAsia="ko-KR"/>
          </w:rPr>
          <w:t xml:space="preserve">are </w:t>
        </w:r>
        <w:r w:rsidRPr="00AA3BEC" w:rsidDel="007223F1">
          <w:rPr>
            <w:rFonts w:ascii="Times New Roman" w:eastAsia="Malgun Gothic" w:hAnsi="Times New Roman" w:cs="Times New Roman"/>
            <w:sz w:val="20"/>
            <w:szCs w:val="20"/>
            <w:lang w:eastAsia="ko-KR"/>
          </w:rPr>
          <w:t>requested in the (Extended) Request element carried in the ML probe request</w:t>
        </w:r>
        <w:r>
          <w:rPr>
            <w:rFonts w:ascii="Times New Roman" w:eastAsia="Malgun Gothic" w:hAnsi="Times New Roman" w:cs="Times New Roman"/>
            <w:sz w:val="20"/>
            <w:szCs w:val="20"/>
            <w:lang w:eastAsia="ko-KR"/>
          </w:rPr>
          <w:t xml:space="preserve"> as defined in 35.3.4.2</w:t>
        </w:r>
      </w:ins>
      <w:ins w:id="127" w:author="Abhishek Patil" w:date="2021-03-21T13:57:00Z">
        <w:r w:rsidR="00064B13">
          <w:rPr>
            <w:rFonts w:ascii="Times New Roman" w:eastAsia="Malgun Gothic" w:hAnsi="Times New Roman" w:cs="Times New Roman"/>
            <w:sz w:val="20"/>
            <w:szCs w:val="20"/>
            <w:lang w:eastAsia="ko-KR"/>
          </w:rPr>
          <w:t xml:space="preserve"> (</w:t>
        </w:r>
      </w:ins>
      <w:ins w:id="128" w:author="Abhishek Patil" w:date="2021-03-21T13:58:00Z">
        <w:r w:rsidR="00D13587" w:rsidRPr="00D13587">
          <w:rPr>
            <w:rFonts w:ascii="Times New Roman" w:eastAsia="Malgun Gothic" w:hAnsi="Times New Roman" w:cs="Times New Roman"/>
            <w:sz w:val="20"/>
            <w:szCs w:val="20"/>
            <w:lang w:eastAsia="ko-KR"/>
          </w:rPr>
          <w:t>Use of ML probe request and response</w:t>
        </w:r>
      </w:ins>
      <w:ins w:id="129" w:author="Abhishek Patil" w:date="2021-03-21T13:57:00Z">
        <w:r w:rsidR="00064B13">
          <w:rPr>
            <w:rFonts w:ascii="Times New Roman" w:eastAsia="Malgun Gothic" w:hAnsi="Times New Roman" w:cs="Times New Roman"/>
            <w:sz w:val="20"/>
            <w:szCs w:val="20"/>
            <w:lang w:eastAsia="ko-KR"/>
          </w:rPr>
          <w:t>)</w:t>
        </w:r>
      </w:ins>
      <w:ins w:id="130" w:author="Abhishek Patil" w:date="2021-03-21T13:55:00Z">
        <w:r w:rsidRPr="00AA3BEC" w:rsidDel="007223F1">
          <w:rPr>
            <w:rFonts w:ascii="Times New Roman" w:eastAsia="Malgun Gothic" w:hAnsi="Times New Roman" w:cs="Times New Roman"/>
            <w:sz w:val="20"/>
            <w:szCs w:val="20"/>
            <w:lang w:eastAsia="ko-KR"/>
          </w:rPr>
          <w:t>.</w:t>
        </w:r>
      </w:ins>
    </w:p>
    <w:p w14:paraId="18EC4522" w14:textId="7071DE23" w:rsidR="00E73ED5" w:rsidRPr="00AA3BEC" w:rsidRDefault="00E73ED5" w:rsidP="00467A79">
      <w:pPr>
        <w:spacing w:after="60" w:line="240" w:lineRule="auto"/>
        <w:jc w:val="both"/>
        <w:rPr>
          <w:rFonts w:ascii="Times New Roman" w:eastAsia="Malgun Gothic" w:hAnsi="Times New Roman" w:cs="Times New Roman"/>
          <w:sz w:val="20"/>
          <w:szCs w:val="20"/>
          <w:lang w:eastAsia="ko-KR"/>
        </w:rPr>
      </w:pPr>
    </w:p>
    <w:p w14:paraId="222D6E5B" w14:textId="77777777" w:rsidR="00EF5FDA" w:rsidRDefault="00EF5FDA" w:rsidP="00C000FC">
      <w:pPr>
        <w:autoSpaceDE w:val="0"/>
        <w:autoSpaceDN w:val="0"/>
        <w:adjustRightInd w:val="0"/>
        <w:jc w:val="both"/>
        <w:rPr>
          <w:rFonts w:ascii="Arial" w:hAnsi="Arial" w:cs="Arial"/>
          <w:b/>
          <w:bCs/>
          <w:color w:val="000000"/>
          <w:sz w:val="20"/>
          <w:szCs w:val="20"/>
        </w:rPr>
      </w:pPr>
    </w:p>
    <w:p w14:paraId="3B588539" w14:textId="5A4B9F5C" w:rsidR="00A90506" w:rsidRDefault="00A90506" w:rsidP="00A90506">
      <w:pPr>
        <w:autoSpaceDE w:val="0"/>
        <w:autoSpaceDN w:val="0"/>
        <w:adjustRightInd w:val="0"/>
        <w:jc w:val="both"/>
        <w:rPr>
          <w:rFonts w:ascii="Arial" w:hAnsi="Arial" w:cs="Arial"/>
          <w:b/>
          <w:bCs/>
          <w:color w:val="000000"/>
          <w:sz w:val="20"/>
          <w:szCs w:val="20"/>
          <w:u w:val="single"/>
        </w:rPr>
      </w:pPr>
      <w:r w:rsidRPr="00A90506">
        <w:rPr>
          <w:rFonts w:ascii="Arial" w:hAnsi="Arial" w:cs="Arial"/>
          <w:b/>
          <w:bCs/>
          <w:color w:val="000000"/>
          <w:sz w:val="20"/>
          <w:szCs w:val="20"/>
        </w:rPr>
        <w:t>35.3.4.2 Use of ML probe request and response</w:t>
      </w:r>
    </w:p>
    <w:p w14:paraId="19381FA8" w14:textId="1853D272" w:rsidR="00A90506" w:rsidRDefault="00A90506" w:rsidP="00A90506">
      <w:pPr>
        <w:autoSpaceDE w:val="0"/>
        <w:autoSpaceDN w:val="0"/>
        <w:adjustRightInd w:val="0"/>
        <w:jc w:val="both"/>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highlight w:val="yellow"/>
        </w:rPr>
        <w:t>TGbe</w:t>
      </w:r>
      <w:r w:rsidRPr="00111C94">
        <w:rPr>
          <w:rFonts w:ascii="Times New Roman" w:hAnsi="Times New Roman" w:cs="Times New Roman"/>
          <w:b/>
          <w:bCs/>
          <w:i/>
          <w:iCs/>
          <w:color w:val="000000"/>
          <w:sz w:val="20"/>
          <w:szCs w:val="20"/>
          <w:highlight w:val="yellow"/>
        </w:rPr>
        <w:t xml:space="preserve">: Please </w:t>
      </w:r>
      <w:r w:rsidR="00C91314">
        <w:rPr>
          <w:rFonts w:ascii="Times New Roman" w:hAnsi="Times New Roman" w:cs="Times New Roman"/>
          <w:b/>
          <w:bCs/>
          <w:i/>
          <w:iCs/>
          <w:color w:val="000000"/>
          <w:sz w:val="20"/>
          <w:szCs w:val="20"/>
          <w:highlight w:val="yellow"/>
        </w:rPr>
        <w:t>delete</w:t>
      </w:r>
      <w:r>
        <w:rPr>
          <w:rFonts w:ascii="Times New Roman" w:hAnsi="Times New Roman" w:cs="Times New Roman"/>
          <w:b/>
          <w:bCs/>
          <w:i/>
          <w:iCs/>
          <w:color w:val="000000"/>
          <w:sz w:val="20"/>
          <w:szCs w:val="20"/>
          <w:highlight w:val="yellow"/>
        </w:rPr>
        <w:t xml:space="preserve"> the following paragraph to clause 35.3.2.2 </w:t>
      </w:r>
    </w:p>
    <w:p w14:paraId="75BB3DCD" w14:textId="652A81DF" w:rsidR="00CE6BF5" w:rsidDel="00C91314" w:rsidRDefault="002D3E8F" w:rsidP="00A90506">
      <w:pPr>
        <w:autoSpaceDE w:val="0"/>
        <w:autoSpaceDN w:val="0"/>
        <w:adjustRightInd w:val="0"/>
        <w:jc w:val="both"/>
        <w:rPr>
          <w:del w:id="131" w:author="Abhishek Patil" w:date="2021-03-19T13:42:00Z"/>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[CID 1034, 2149, 1861</w:t>
      </w:r>
      <w:r w:rsidR="003D1A60">
        <w:rPr>
          <w:rFonts w:ascii="Times New Roman" w:hAnsi="Times New Roman" w:cs="Times New Roman"/>
          <w:color w:val="000000"/>
          <w:sz w:val="16"/>
          <w:szCs w:val="16"/>
          <w:highlight w:val="yellow"/>
        </w:rPr>
        <w:t>, 2831</w:t>
      </w:r>
      <w:r w:rsidRPr="000D0FE2">
        <w:rPr>
          <w:rFonts w:ascii="Times New Roman" w:hAnsi="Times New Roman" w:cs="Times New Roman"/>
          <w:color w:val="000000"/>
          <w:sz w:val="16"/>
          <w:szCs w:val="16"/>
          <w:highlight w:val="yellow"/>
        </w:rPr>
        <w:t>]</w:t>
      </w:r>
      <w:del w:id="132" w:author="Abhishek Patil" w:date="2021-03-19T13:42:00Z">
        <w:r w:rsidR="00CE6BF5" w:rsidRPr="00CE6BF5" w:rsidDel="00C91314">
          <w:rPr>
            <w:rFonts w:ascii="Times New Roman" w:hAnsi="Times New Roman" w:cs="Times New Roman"/>
            <w:color w:val="000000"/>
            <w:sz w:val="20"/>
            <w:szCs w:val="20"/>
          </w:rPr>
          <w:delText>The partial information of a requested AP sent by a reporting AP is defined as part of all elements that is only the requested information to obtain the specific elements of the requested AP. The requested information for the requested AP is the list of elements that are indicated in the Requested Element IDs field of the (Extended) Request element carried in the ML probe request</w:delText>
        </w:r>
        <w:r w:rsidR="00A90506" w:rsidDel="00C91314">
          <w:rPr>
            <w:rFonts w:ascii="Times New Roman" w:hAnsi="Times New Roman" w:cs="Times New Roman"/>
            <w:color w:val="000000"/>
            <w:sz w:val="20"/>
            <w:szCs w:val="20"/>
          </w:rPr>
          <w:delText>.</w:delText>
        </w:r>
      </w:del>
    </w:p>
    <w:p w14:paraId="7BDC1FE2" w14:textId="77777777" w:rsidR="00EB35A2" w:rsidRDefault="00EB35A2">
      <w:pPr>
        <w:rPr>
          <w:rFonts w:ascii="Times New Roman" w:hAnsi="Times New Roman" w:cs="Times New Roman"/>
          <w:color w:val="000000"/>
          <w:sz w:val="20"/>
          <w:szCs w:val="20"/>
        </w:rPr>
      </w:pPr>
    </w:p>
    <w:p w14:paraId="14BEDA86" w14:textId="77777777" w:rsidR="002F2B59" w:rsidRPr="002F2B59" w:rsidRDefault="002F2B59" w:rsidP="002F2B59">
      <w:pPr>
        <w:widowControl w:val="0"/>
        <w:tabs>
          <w:tab w:val="left" w:pos="659"/>
        </w:tabs>
        <w:kinsoku w:val="0"/>
        <w:overflowPunct w:val="0"/>
        <w:autoSpaceDE w:val="0"/>
        <w:autoSpaceDN w:val="0"/>
        <w:adjustRightInd w:val="0"/>
        <w:spacing w:after="0" w:line="192" w:lineRule="auto"/>
        <w:ind w:left="106"/>
        <w:outlineLvl w:val="2"/>
        <w:rPr>
          <w:rFonts w:ascii="Arial" w:eastAsia="Times New Roman" w:hAnsi="Arial" w:cs="Arial"/>
          <w:b/>
          <w:bCs/>
          <w:sz w:val="20"/>
          <w:szCs w:val="20"/>
        </w:rPr>
      </w:pPr>
      <w:r w:rsidRPr="002F2B59">
        <w:rPr>
          <w:rFonts w:ascii="Arial" w:eastAsia="Times New Roman" w:hAnsi="Arial" w:cs="Arial"/>
          <w:b/>
          <w:bCs/>
          <w:sz w:val="20"/>
          <w:szCs w:val="20"/>
        </w:rPr>
        <w:t>9.3.3.11 Authentication frame</w:t>
      </w:r>
      <w:r w:rsidRPr="002F2B59">
        <w:rPr>
          <w:rFonts w:ascii="Arial" w:eastAsia="Times New Roman" w:hAnsi="Arial" w:cs="Arial"/>
          <w:b/>
          <w:bCs/>
          <w:spacing w:val="-1"/>
          <w:sz w:val="20"/>
          <w:szCs w:val="20"/>
        </w:rPr>
        <w:t xml:space="preserve"> </w:t>
      </w:r>
      <w:r w:rsidRPr="002F2B59">
        <w:rPr>
          <w:rFonts w:ascii="Arial" w:eastAsia="Times New Roman" w:hAnsi="Arial" w:cs="Arial"/>
          <w:b/>
          <w:bCs/>
          <w:sz w:val="20"/>
          <w:szCs w:val="20"/>
        </w:rPr>
        <w:t>format</w:t>
      </w:r>
    </w:p>
    <w:p w14:paraId="78D21174" w14:textId="31D7350A" w:rsidR="002F2B59" w:rsidRPr="002F2B59" w:rsidRDefault="002F2B59" w:rsidP="002F2B59">
      <w:pPr>
        <w:widowControl w:val="0"/>
        <w:kinsoku w:val="0"/>
        <w:overflowPunct w:val="0"/>
        <w:autoSpaceDE w:val="0"/>
        <w:autoSpaceDN w:val="0"/>
        <w:adjustRightInd w:val="0"/>
        <w:spacing w:after="0" w:line="202" w:lineRule="exact"/>
        <w:ind w:left="106"/>
        <w:rPr>
          <w:rFonts w:ascii="Times New Roman" w:eastAsia="Times New Roman" w:hAnsi="Times New Roman" w:cs="Times New Roman"/>
          <w:sz w:val="18"/>
          <w:szCs w:val="18"/>
        </w:rPr>
      </w:pPr>
    </w:p>
    <w:p w14:paraId="2DF499FC" w14:textId="1F8435AB" w:rsidR="002F2B59" w:rsidRPr="002F2B59" w:rsidRDefault="002F2B59" w:rsidP="002F2B59">
      <w:pPr>
        <w:widowControl w:val="0"/>
        <w:tabs>
          <w:tab w:val="left" w:pos="659"/>
        </w:tabs>
        <w:kinsoku w:val="0"/>
        <w:overflowPunct w:val="0"/>
        <w:autoSpaceDE w:val="0"/>
        <w:autoSpaceDN w:val="0"/>
        <w:adjustRightInd w:val="0"/>
        <w:spacing w:after="0" w:line="351" w:lineRule="exact"/>
        <w:ind w:left="106"/>
        <w:outlineLvl w:val="1"/>
        <w:rPr>
          <w:rFonts w:ascii="Times New Roman" w:eastAsia="Times New Roman" w:hAnsi="Times New Roman" w:cs="Times New Roman"/>
          <w:sz w:val="20"/>
          <w:szCs w:val="20"/>
        </w:rPr>
      </w:pPr>
      <w:r w:rsidRPr="002F2B59">
        <w:rPr>
          <w:rFonts w:ascii="Times New Roman" w:eastAsia="Times New Roman" w:hAnsi="Times New Roman" w:cs="Times New Roman"/>
          <w:position w:val="14"/>
          <w:sz w:val="18"/>
          <w:szCs w:val="18"/>
        </w:rPr>
        <w:tab/>
      </w:r>
      <w:r w:rsidRPr="002F2B59">
        <w:rPr>
          <w:rFonts w:ascii="Times New Roman" w:eastAsia="Times New Roman" w:hAnsi="Times New Roman" w:cs="Times New Roman"/>
          <w:b/>
          <w:bCs/>
          <w:i/>
          <w:iCs/>
        </w:rPr>
        <w:t xml:space="preserve">Insert a new row to </w:t>
      </w:r>
      <w:hyperlink w:anchor="bookmark14" w:history="1">
        <w:r w:rsidRPr="002F2B59">
          <w:rPr>
            <w:rFonts w:ascii="Times New Roman" w:eastAsia="Times New Roman" w:hAnsi="Times New Roman" w:cs="Times New Roman"/>
            <w:b/>
            <w:bCs/>
            <w:i/>
            <w:iCs/>
          </w:rPr>
          <w:t>Table 9-40 (Authentication frame</w:t>
        </w:r>
        <w:r w:rsidRPr="002F2B59">
          <w:rPr>
            <w:rFonts w:ascii="Times New Roman" w:eastAsia="Times New Roman" w:hAnsi="Times New Roman" w:cs="Times New Roman"/>
            <w:b/>
            <w:bCs/>
            <w:i/>
            <w:iCs/>
            <w:spacing w:val="-9"/>
          </w:rPr>
          <w:t xml:space="preserve"> </w:t>
        </w:r>
        <w:r w:rsidRPr="002F2B59">
          <w:rPr>
            <w:rFonts w:ascii="Times New Roman" w:eastAsia="Times New Roman" w:hAnsi="Times New Roman" w:cs="Times New Roman"/>
            <w:b/>
            <w:bCs/>
            <w:i/>
            <w:iCs/>
          </w:rPr>
          <w:t>body)</w:t>
        </w:r>
      </w:hyperlink>
      <w:r w:rsidRPr="002F2B59">
        <w:rPr>
          <w:rFonts w:ascii="Times New Roman" w:eastAsia="Times New Roman" w:hAnsi="Times New Roman" w:cs="Times New Roman"/>
          <w:b/>
          <w:bCs/>
          <w:i/>
          <w:iCs/>
        </w:rPr>
        <w:t>:</w:t>
      </w:r>
      <w:r w:rsidRPr="002F2B59">
        <w:rPr>
          <w:rFonts w:ascii="Times New Roman" w:eastAsia="Times New Roman" w:hAnsi="Times New Roman" w:cs="Times New Roman"/>
          <w:sz w:val="20"/>
          <w:szCs w:val="20"/>
        </w:rPr>
        <w:t>.</w:t>
      </w:r>
    </w:p>
    <w:p w14:paraId="1BC4225B" w14:textId="10B1BC54" w:rsidR="002F2B59" w:rsidRPr="002F2B59" w:rsidRDefault="002F2B59" w:rsidP="002F2B59">
      <w:pPr>
        <w:widowControl w:val="0"/>
        <w:kinsoku w:val="0"/>
        <w:overflowPunct w:val="0"/>
        <w:autoSpaceDE w:val="0"/>
        <w:autoSpaceDN w:val="0"/>
        <w:adjustRightInd w:val="0"/>
        <w:spacing w:before="47" w:after="0" w:line="204" w:lineRule="exact"/>
        <w:rPr>
          <w:rFonts w:ascii="Times New Roman" w:eastAsia="Times New Roman" w:hAnsi="Times New Roman" w:cs="Times New Roman"/>
          <w:sz w:val="18"/>
          <w:szCs w:val="18"/>
        </w:rPr>
      </w:pPr>
    </w:p>
    <w:p w14:paraId="5413AF00" w14:textId="5FDCF2F8" w:rsidR="002F2B59" w:rsidRPr="002F2B59" w:rsidRDefault="002F2B59" w:rsidP="002F2B59">
      <w:pPr>
        <w:widowControl w:val="0"/>
        <w:tabs>
          <w:tab w:val="left" w:pos="3124"/>
        </w:tabs>
        <w:kinsoku w:val="0"/>
        <w:overflowPunct w:val="0"/>
        <w:autoSpaceDE w:val="0"/>
        <w:autoSpaceDN w:val="0"/>
        <w:adjustRightInd w:val="0"/>
        <w:spacing w:after="0" w:line="212" w:lineRule="exact"/>
        <w:ind w:left="196"/>
        <w:outlineLvl w:val="2"/>
        <w:rPr>
          <w:rFonts w:ascii="Arial" w:eastAsia="Times New Roman" w:hAnsi="Arial" w:cs="Arial"/>
          <w:b/>
          <w:bCs/>
          <w:sz w:val="20"/>
          <w:szCs w:val="20"/>
        </w:rPr>
      </w:pPr>
      <w:r w:rsidRPr="002F2B59">
        <w:rPr>
          <w:rFonts w:ascii="Times New Roman" w:eastAsia="Times New Roman" w:hAnsi="Times New Roman" w:cs="Times New Roman"/>
          <w:position w:val="2"/>
          <w:sz w:val="18"/>
          <w:szCs w:val="18"/>
        </w:rPr>
        <w:tab/>
      </w:r>
      <w:bookmarkStart w:id="133" w:name="_bookmark14"/>
      <w:bookmarkEnd w:id="133"/>
      <w:r w:rsidRPr="002F2B59">
        <w:rPr>
          <w:rFonts w:ascii="Arial" w:eastAsia="Times New Roman" w:hAnsi="Arial" w:cs="Arial"/>
          <w:b/>
          <w:bCs/>
          <w:sz w:val="20"/>
          <w:szCs w:val="20"/>
        </w:rPr>
        <w:t>Table 9-40—Authentication frame</w:t>
      </w:r>
      <w:r w:rsidRPr="002F2B59">
        <w:rPr>
          <w:rFonts w:ascii="Arial" w:eastAsia="Times New Roman" w:hAnsi="Arial" w:cs="Arial"/>
          <w:b/>
          <w:bCs/>
          <w:spacing w:val="-2"/>
          <w:sz w:val="20"/>
          <w:szCs w:val="20"/>
        </w:rPr>
        <w:t xml:space="preserve"> </w:t>
      </w:r>
      <w:r w:rsidRPr="002F2B59">
        <w:rPr>
          <w:rFonts w:ascii="Arial" w:eastAsia="Times New Roman" w:hAnsi="Arial" w:cs="Arial"/>
          <w:b/>
          <w:bCs/>
          <w:sz w:val="20"/>
          <w:szCs w:val="20"/>
        </w:rPr>
        <w:t>body</w:t>
      </w:r>
      <w:r w:rsidR="002D3E8F" w:rsidRPr="000D0FE2">
        <w:rPr>
          <w:rFonts w:ascii="Times New Roman" w:hAnsi="Times New Roman" w:cs="Times New Roman"/>
          <w:color w:val="000000"/>
          <w:sz w:val="16"/>
          <w:szCs w:val="16"/>
          <w:highlight w:val="yellow"/>
        </w:rPr>
        <w:t>[CID 186</w:t>
      </w:r>
      <w:r w:rsidR="002D3E8F">
        <w:rPr>
          <w:rFonts w:ascii="Times New Roman" w:hAnsi="Times New Roman" w:cs="Times New Roman"/>
          <w:color w:val="000000"/>
          <w:sz w:val="16"/>
          <w:szCs w:val="16"/>
          <w:highlight w:val="yellow"/>
        </w:rPr>
        <w:t>3</w:t>
      </w:r>
      <w:r w:rsidR="002D3E8F" w:rsidRPr="000D0FE2">
        <w:rPr>
          <w:rFonts w:ascii="Times New Roman" w:hAnsi="Times New Roman" w:cs="Times New Roman"/>
          <w:color w:val="000000"/>
          <w:sz w:val="16"/>
          <w:szCs w:val="16"/>
          <w:highlight w:val="yellow"/>
        </w:rPr>
        <w:t>]</w:t>
      </w:r>
    </w:p>
    <w:tbl>
      <w:tblPr>
        <w:tblW w:w="0" w:type="auto"/>
        <w:jc w:val="center"/>
        <w:tblLayout w:type="fixed"/>
        <w:tblCellMar>
          <w:left w:w="0" w:type="dxa"/>
          <w:right w:w="0" w:type="dxa"/>
        </w:tblCellMar>
        <w:tblLook w:val="0000" w:firstRow="0" w:lastRow="0" w:firstColumn="0" w:lastColumn="0" w:noHBand="0" w:noVBand="0"/>
      </w:tblPr>
      <w:tblGrid>
        <w:gridCol w:w="1119"/>
        <w:gridCol w:w="1757"/>
        <w:gridCol w:w="5194"/>
      </w:tblGrid>
      <w:tr w:rsidR="00EB35A2" w14:paraId="7B9DAF31" w14:textId="77777777" w:rsidTr="00EB35A2">
        <w:trPr>
          <w:trHeight w:val="380"/>
          <w:jc w:val="center"/>
        </w:trPr>
        <w:tc>
          <w:tcPr>
            <w:tcW w:w="1119" w:type="dxa"/>
            <w:tcBorders>
              <w:top w:val="single" w:sz="12" w:space="0" w:color="000000"/>
              <w:left w:val="single" w:sz="12" w:space="0" w:color="000000"/>
              <w:bottom w:val="single" w:sz="12" w:space="0" w:color="000000"/>
              <w:right w:val="single" w:sz="2" w:space="0" w:color="000000"/>
            </w:tcBorders>
          </w:tcPr>
          <w:p w14:paraId="1C0FBBCD" w14:textId="77777777" w:rsidR="00EB35A2" w:rsidRDefault="00EB35A2" w:rsidP="00602F69">
            <w:pPr>
              <w:pStyle w:val="TableParagraph"/>
              <w:kinsoku w:val="0"/>
              <w:overflowPunct w:val="0"/>
              <w:spacing w:before="76"/>
              <w:ind w:left="240" w:right="227"/>
              <w:jc w:val="center"/>
              <w:rPr>
                <w:b/>
                <w:bCs/>
                <w:sz w:val="18"/>
                <w:szCs w:val="18"/>
              </w:rPr>
            </w:pPr>
            <w:r>
              <w:rPr>
                <w:b/>
                <w:bCs/>
                <w:sz w:val="18"/>
                <w:szCs w:val="18"/>
              </w:rPr>
              <w:t>Order</w:t>
            </w:r>
          </w:p>
        </w:tc>
        <w:tc>
          <w:tcPr>
            <w:tcW w:w="1757" w:type="dxa"/>
            <w:tcBorders>
              <w:top w:val="single" w:sz="12" w:space="0" w:color="000000"/>
              <w:left w:val="single" w:sz="2" w:space="0" w:color="000000"/>
              <w:bottom w:val="single" w:sz="12" w:space="0" w:color="000000"/>
              <w:right w:val="single" w:sz="2" w:space="0" w:color="000000"/>
            </w:tcBorders>
          </w:tcPr>
          <w:p w14:paraId="22A47600" w14:textId="77777777" w:rsidR="00EB35A2" w:rsidRDefault="00EB35A2" w:rsidP="00602F69">
            <w:pPr>
              <w:pStyle w:val="TableParagraph"/>
              <w:kinsoku w:val="0"/>
              <w:overflowPunct w:val="0"/>
              <w:spacing w:before="76"/>
              <w:ind w:left="419"/>
              <w:rPr>
                <w:b/>
                <w:bCs/>
                <w:sz w:val="18"/>
                <w:szCs w:val="18"/>
              </w:rPr>
            </w:pPr>
            <w:r>
              <w:rPr>
                <w:b/>
                <w:bCs/>
                <w:sz w:val="18"/>
                <w:szCs w:val="18"/>
              </w:rPr>
              <w:t>Information</w:t>
            </w:r>
          </w:p>
        </w:tc>
        <w:tc>
          <w:tcPr>
            <w:tcW w:w="5194" w:type="dxa"/>
            <w:tcBorders>
              <w:top w:val="single" w:sz="12" w:space="0" w:color="000000"/>
              <w:left w:val="single" w:sz="2" w:space="0" w:color="000000"/>
              <w:bottom w:val="single" w:sz="12" w:space="0" w:color="000000"/>
              <w:right w:val="single" w:sz="12" w:space="0" w:color="000000"/>
            </w:tcBorders>
          </w:tcPr>
          <w:p w14:paraId="1A4F9F44" w14:textId="77777777" w:rsidR="00EB35A2" w:rsidRDefault="00EB35A2" w:rsidP="00602F69">
            <w:pPr>
              <w:pStyle w:val="TableParagraph"/>
              <w:kinsoku w:val="0"/>
              <w:overflowPunct w:val="0"/>
              <w:spacing w:before="76"/>
              <w:ind w:left="2149" w:right="2113"/>
              <w:jc w:val="center"/>
              <w:rPr>
                <w:b/>
                <w:bCs/>
                <w:sz w:val="18"/>
                <w:szCs w:val="18"/>
              </w:rPr>
            </w:pPr>
            <w:r>
              <w:rPr>
                <w:b/>
                <w:bCs/>
                <w:sz w:val="18"/>
                <w:szCs w:val="18"/>
              </w:rPr>
              <w:t>Notes</w:t>
            </w:r>
          </w:p>
        </w:tc>
      </w:tr>
      <w:tr w:rsidR="00EB35A2" w14:paraId="7A909B7F" w14:textId="77777777" w:rsidTr="00EB35A2">
        <w:trPr>
          <w:trHeight w:val="900"/>
          <w:jc w:val="center"/>
        </w:trPr>
        <w:tc>
          <w:tcPr>
            <w:tcW w:w="1119" w:type="dxa"/>
            <w:tcBorders>
              <w:top w:val="single" w:sz="12" w:space="0" w:color="000000"/>
              <w:left w:val="single" w:sz="12" w:space="0" w:color="000000"/>
              <w:bottom w:val="single" w:sz="12" w:space="0" w:color="000000"/>
              <w:right w:val="single" w:sz="2" w:space="0" w:color="000000"/>
            </w:tcBorders>
          </w:tcPr>
          <w:p w14:paraId="6B56F38B" w14:textId="77777777" w:rsidR="00EB35A2" w:rsidRDefault="00EB35A2" w:rsidP="00602F69">
            <w:pPr>
              <w:pStyle w:val="TableParagraph"/>
              <w:kinsoku w:val="0"/>
              <w:overflowPunct w:val="0"/>
              <w:spacing w:before="36"/>
              <w:ind w:left="240" w:right="228"/>
              <w:jc w:val="center"/>
              <w:rPr>
                <w:color w:val="FF0000"/>
                <w:sz w:val="18"/>
                <w:szCs w:val="18"/>
              </w:rPr>
            </w:pPr>
            <w:r>
              <w:rPr>
                <w:color w:val="FF0000"/>
                <w:sz w:val="18"/>
                <w:szCs w:val="18"/>
              </w:rPr>
              <w:t>&lt;ANA&gt;</w:t>
            </w:r>
          </w:p>
        </w:tc>
        <w:tc>
          <w:tcPr>
            <w:tcW w:w="1757" w:type="dxa"/>
            <w:tcBorders>
              <w:top w:val="single" w:sz="12" w:space="0" w:color="000000"/>
              <w:left w:val="single" w:sz="2" w:space="0" w:color="000000"/>
              <w:bottom w:val="single" w:sz="12" w:space="0" w:color="000000"/>
              <w:right w:val="single" w:sz="2" w:space="0" w:color="000000"/>
            </w:tcBorders>
          </w:tcPr>
          <w:p w14:paraId="01CA085F" w14:textId="77777777" w:rsidR="00EB35A2" w:rsidRDefault="00EB35A2" w:rsidP="00602F69">
            <w:pPr>
              <w:pStyle w:val="TableParagraph"/>
              <w:kinsoku w:val="0"/>
              <w:overflowPunct w:val="0"/>
              <w:spacing w:before="36"/>
              <w:ind w:left="130"/>
              <w:rPr>
                <w:sz w:val="18"/>
                <w:szCs w:val="18"/>
              </w:rPr>
            </w:pPr>
            <w:r>
              <w:rPr>
                <w:sz w:val="18"/>
                <w:szCs w:val="18"/>
              </w:rPr>
              <w:t>Multi-Link</w:t>
            </w:r>
          </w:p>
        </w:tc>
        <w:tc>
          <w:tcPr>
            <w:tcW w:w="5194" w:type="dxa"/>
            <w:tcBorders>
              <w:top w:val="single" w:sz="12" w:space="0" w:color="000000"/>
              <w:left w:val="single" w:sz="2" w:space="0" w:color="000000"/>
              <w:bottom w:val="single" w:sz="12" w:space="0" w:color="000000"/>
              <w:right w:val="single" w:sz="12" w:space="0" w:color="000000"/>
            </w:tcBorders>
          </w:tcPr>
          <w:p w14:paraId="3EAFD524" w14:textId="77777777" w:rsidR="00EB35A2" w:rsidRDefault="00EB35A2" w:rsidP="00602F69">
            <w:pPr>
              <w:pStyle w:val="TableParagraph"/>
              <w:kinsoku w:val="0"/>
              <w:overflowPunct w:val="0"/>
              <w:spacing w:before="41" w:line="232" w:lineRule="auto"/>
              <w:ind w:right="160"/>
              <w:jc w:val="both"/>
              <w:rPr>
                <w:sz w:val="18"/>
                <w:szCs w:val="18"/>
              </w:rPr>
            </w:pPr>
            <w:r>
              <w:rPr>
                <w:sz w:val="18"/>
                <w:szCs w:val="18"/>
              </w:rPr>
              <w:t xml:space="preserve">The Basic variant Multi-Link element is </w:t>
            </w:r>
            <w:del w:id="134" w:author="Abhishek Patil" w:date="2021-03-19T12:24:00Z">
              <w:r w:rsidDel="004932EA">
                <w:rPr>
                  <w:sz w:val="18"/>
                  <w:szCs w:val="18"/>
                </w:rPr>
                <w:delText xml:space="preserve">optionally </w:delText>
              </w:r>
            </w:del>
            <w:r>
              <w:rPr>
                <w:sz w:val="18"/>
                <w:szCs w:val="18"/>
              </w:rPr>
              <w:t xml:space="preserve">present if the </w:t>
            </w:r>
            <w:r>
              <w:rPr>
                <w:spacing w:val="-5"/>
                <w:sz w:val="18"/>
                <w:szCs w:val="18"/>
              </w:rPr>
              <w:t xml:space="preserve">STA </w:t>
            </w:r>
            <w:r>
              <w:rPr>
                <w:sz w:val="18"/>
                <w:szCs w:val="18"/>
              </w:rPr>
              <w:t xml:space="preserve">is affiliated with an MLD and the frame exchange is with a peer </w:t>
            </w:r>
            <w:r>
              <w:rPr>
                <w:spacing w:val="-6"/>
                <w:sz w:val="18"/>
                <w:szCs w:val="18"/>
              </w:rPr>
              <w:t xml:space="preserve">STA </w:t>
            </w:r>
            <w:r>
              <w:rPr>
                <w:sz w:val="18"/>
                <w:szCs w:val="18"/>
              </w:rPr>
              <w:t>that is affiliated with an MLD. Otherwise it is not present.</w:t>
            </w:r>
          </w:p>
        </w:tc>
      </w:tr>
    </w:tbl>
    <w:p w14:paraId="7902C2DB" w14:textId="0B28173A" w:rsidR="002F2B59" w:rsidRPr="002F2B59" w:rsidRDefault="002F2B59" w:rsidP="002F2B59">
      <w:pPr>
        <w:widowControl w:val="0"/>
        <w:kinsoku w:val="0"/>
        <w:overflowPunct w:val="0"/>
        <w:autoSpaceDE w:val="0"/>
        <w:autoSpaceDN w:val="0"/>
        <w:adjustRightInd w:val="0"/>
        <w:spacing w:after="0" w:line="200" w:lineRule="exact"/>
        <w:ind w:left="106"/>
        <w:rPr>
          <w:rFonts w:ascii="Times New Roman" w:eastAsia="Times New Roman" w:hAnsi="Times New Roman" w:cs="Times New Roman"/>
          <w:sz w:val="18"/>
          <w:szCs w:val="18"/>
        </w:rPr>
      </w:pPr>
    </w:p>
    <w:p w14:paraId="0D3D42DC" w14:textId="24E53F3F" w:rsidR="007C0F4C" w:rsidRDefault="007C0F4C">
      <w:pPr>
        <w:rPr>
          <w:rFonts w:ascii="Times New Roman" w:hAnsi="Times New Roman" w:cs="Times New Roman"/>
          <w:color w:val="000000"/>
          <w:sz w:val="20"/>
          <w:szCs w:val="20"/>
        </w:rPr>
      </w:pPr>
      <w:r>
        <w:rPr>
          <w:rFonts w:ascii="Times New Roman" w:hAnsi="Times New Roman" w:cs="Times New Roman"/>
          <w:color w:val="000000"/>
          <w:sz w:val="20"/>
          <w:szCs w:val="20"/>
        </w:rPr>
        <w:br w:type="page"/>
      </w:r>
    </w:p>
    <w:p w14:paraId="09B80FC2" w14:textId="36AA1137" w:rsidR="00A533A6" w:rsidRPr="00A533A6" w:rsidRDefault="00A533A6">
      <w:pPr>
        <w:rPr>
          <w:rFonts w:ascii="Times New Roman" w:hAnsi="Times New Roman" w:cs="Times New Roman"/>
          <w:b/>
          <w:bCs/>
          <w:color w:val="000000"/>
          <w:sz w:val="20"/>
          <w:szCs w:val="20"/>
        </w:rPr>
      </w:pPr>
      <w:r w:rsidRPr="00A533A6">
        <w:rPr>
          <w:rFonts w:ascii="Times New Roman" w:hAnsi="Times New Roman" w:cs="Times New Roman"/>
          <w:b/>
          <w:bCs/>
          <w:color w:val="000000"/>
          <w:sz w:val="20"/>
          <w:szCs w:val="20"/>
        </w:rPr>
        <w:lastRenderedPageBreak/>
        <w:t xml:space="preserve">PART </w:t>
      </w:r>
      <w:r w:rsidR="00AF5D61">
        <w:rPr>
          <w:rFonts w:ascii="Times New Roman" w:hAnsi="Times New Roman" w:cs="Times New Roman"/>
          <w:b/>
          <w:bCs/>
          <w:color w:val="000000"/>
          <w:sz w:val="20"/>
          <w:szCs w:val="20"/>
        </w:rPr>
        <w:t>B</w:t>
      </w:r>
      <w:r w:rsidR="00B71B21">
        <w:rPr>
          <w:rFonts w:ascii="Times New Roman" w:hAnsi="Times New Roman" w:cs="Times New Roman"/>
          <w:color w:val="000000"/>
          <w:sz w:val="20"/>
          <w:szCs w:val="20"/>
        </w:rPr>
        <w:t xml:space="preserve"> [20 CID: </w:t>
      </w:r>
      <w:r w:rsidR="00B71B21" w:rsidRPr="00B71B21">
        <w:rPr>
          <w:rFonts w:ascii="Times New Roman" w:hAnsi="Times New Roman" w:cs="Times New Roman"/>
          <w:color w:val="000000"/>
          <w:sz w:val="20"/>
          <w:szCs w:val="20"/>
        </w:rPr>
        <w:t>1860 2586 2183 1799 1035 2451 1050 1778 2165 2489 1036 1864 1919 3315 1184 1185 2866 3335 2309 2964</w:t>
      </w:r>
      <w:r w:rsidR="00B71B21">
        <w:rPr>
          <w:rFonts w:ascii="Times New Roman" w:hAnsi="Times New Roman" w:cs="Times New Roman"/>
          <w:color w:val="000000"/>
          <w:sz w:val="20"/>
          <w:szCs w:val="20"/>
        </w:rPr>
        <w:t>]</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1080"/>
        <w:gridCol w:w="2430"/>
        <w:gridCol w:w="1440"/>
        <w:gridCol w:w="3600"/>
      </w:tblGrid>
      <w:tr w:rsidR="00BC2266" w:rsidRPr="007E587A" w14:paraId="2D24B4B2" w14:textId="77777777" w:rsidTr="00D3032F">
        <w:trPr>
          <w:trHeight w:val="220"/>
          <w:jc w:val="center"/>
        </w:trPr>
        <w:tc>
          <w:tcPr>
            <w:tcW w:w="625" w:type="dxa"/>
            <w:shd w:val="clear" w:color="auto" w:fill="BFBFBF" w:themeFill="background1" w:themeFillShade="BF"/>
            <w:noWrap/>
            <w:vAlign w:val="center"/>
            <w:hideMark/>
          </w:tcPr>
          <w:p w14:paraId="0C5171D3" w14:textId="77777777" w:rsidR="00BC2266" w:rsidRPr="007E587A" w:rsidRDefault="00BC2266" w:rsidP="00602F6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2B8867F9" w14:textId="77777777" w:rsidR="00BC2266" w:rsidRPr="007E587A" w:rsidRDefault="00BC2266" w:rsidP="00602F6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2B097767" w14:textId="77777777" w:rsidR="00BC2266" w:rsidRPr="007E587A" w:rsidRDefault="00BC2266" w:rsidP="00602F69">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1080" w:type="dxa"/>
            <w:shd w:val="clear" w:color="auto" w:fill="BFBFBF" w:themeFill="background1" w:themeFillShade="BF"/>
            <w:vAlign w:val="center"/>
          </w:tcPr>
          <w:p w14:paraId="253669E2" w14:textId="77777777" w:rsidR="00BC2266" w:rsidRPr="007E587A" w:rsidRDefault="00BC2266" w:rsidP="00602F6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2430" w:type="dxa"/>
            <w:shd w:val="clear" w:color="auto" w:fill="BFBFBF" w:themeFill="background1" w:themeFillShade="BF"/>
            <w:noWrap/>
            <w:vAlign w:val="bottom"/>
            <w:hideMark/>
          </w:tcPr>
          <w:p w14:paraId="3388D72C" w14:textId="77777777" w:rsidR="00BC2266" w:rsidRPr="007E587A" w:rsidRDefault="00BC2266" w:rsidP="00602F6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440" w:type="dxa"/>
            <w:shd w:val="clear" w:color="auto" w:fill="BFBFBF" w:themeFill="background1" w:themeFillShade="BF"/>
            <w:noWrap/>
            <w:vAlign w:val="bottom"/>
            <w:hideMark/>
          </w:tcPr>
          <w:p w14:paraId="23B3852F" w14:textId="77777777" w:rsidR="00BC2266" w:rsidRPr="007E587A" w:rsidRDefault="00BC2266" w:rsidP="00602F6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600" w:type="dxa"/>
            <w:shd w:val="clear" w:color="auto" w:fill="BFBFBF" w:themeFill="background1" w:themeFillShade="BF"/>
            <w:vAlign w:val="center"/>
            <w:hideMark/>
          </w:tcPr>
          <w:p w14:paraId="39091984" w14:textId="77777777" w:rsidR="00BC2266" w:rsidRPr="007E587A" w:rsidRDefault="00BC2266" w:rsidP="00602F6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025270" w:rsidRPr="008B0293" w14:paraId="4A75833A"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E231FD1" w14:textId="77777777" w:rsidR="00025270" w:rsidRPr="00FE2B67" w:rsidRDefault="00025270" w:rsidP="00602F69">
            <w:pPr>
              <w:suppressAutoHyphens/>
              <w:spacing w:after="0"/>
              <w:rPr>
                <w:rFonts w:ascii="Times New Roman" w:hAnsi="Times New Roman" w:cs="Times New Roman"/>
                <w:sz w:val="16"/>
                <w:szCs w:val="16"/>
              </w:rPr>
            </w:pPr>
            <w:r w:rsidRPr="00FE2B67">
              <w:rPr>
                <w:rFonts w:ascii="Times New Roman" w:hAnsi="Times New Roman" w:cs="Times New Roman"/>
                <w:sz w:val="16"/>
                <w:szCs w:val="16"/>
              </w:rPr>
              <w:t>1860</w:t>
            </w:r>
          </w:p>
        </w:tc>
        <w:tc>
          <w:tcPr>
            <w:tcW w:w="1080" w:type="dxa"/>
            <w:tcBorders>
              <w:top w:val="single" w:sz="4" w:space="0" w:color="auto"/>
              <w:left w:val="single" w:sz="4" w:space="0" w:color="auto"/>
              <w:bottom w:val="single" w:sz="4" w:space="0" w:color="auto"/>
              <w:right w:val="single" w:sz="4" w:space="0" w:color="auto"/>
            </w:tcBorders>
          </w:tcPr>
          <w:p w14:paraId="74885DFA" w14:textId="77777777" w:rsidR="00025270" w:rsidRPr="00FE2B67" w:rsidRDefault="00025270" w:rsidP="00602F69">
            <w:pPr>
              <w:suppressAutoHyphens/>
              <w:spacing w:after="0"/>
              <w:rPr>
                <w:rFonts w:ascii="Times New Roman" w:hAnsi="Times New Roman" w:cs="Times New Roman"/>
                <w:sz w:val="16"/>
                <w:szCs w:val="16"/>
              </w:rPr>
            </w:pPr>
            <w:r w:rsidRPr="00FE2B67">
              <w:rPr>
                <w:rFonts w:ascii="Times New Roman" w:hAnsi="Times New Roman" w:cs="Times New Roman"/>
                <w:sz w:val="16"/>
                <w:szCs w:val="16"/>
              </w:rPr>
              <w:t>Jarkko Kneckt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E8A43D8" w14:textId="77777777" w:rsidR="00025270" w:rsidRPr="00FE2B67" w:rsidRDefault="00025270" w:rsidP="00602F69">
            <w:pPr>
              <w:suppressAutoHyphens/>
              <w:spacing w:after="0"/>
              <w:rPr>
                <w:rFonts w:ascii="Times New Roman" w:hAnsi="Times New Roman" w:cs="Times New Roman"/>
                <w:sz w:val="16"/>
                <w:szCs w:val="16"/>
              </w:rPr>
            </w:pPr>
            <w:r w:rsidRPr="00FE2B67">
              <w:rPr>
                <w:rFonts w:ascii="Times New Roman" w:hAnsi="Times New Roman" w:cs="Times New Roman"/>
                <w:sz w:val="16"/>
                <w:szCs w:val="16"/>
              </w:rPr>
              <w:t>126/47</w:t>
            </w:r>
          </w:p>
        </w:tc>
        <w:tc>
          <w:tcPr>
            <w:tcW w:w="1080" w:type="dxa"/>
            <w:tcBorders>
              <w:top w:val="single" w:sz="4" w:space="0" w:color="auto"/>
              <w:left w:val="single" w:sz="4" w:space="0" w:color="auto"/>
              <w:bottom w:val="single" w:sz="4" w:space="0" w:color="auto"/>
              <w:right w:val="single" w:sz="4" w:space="0" w:color="auto"/>
            </w:tcBorders>
          </w:tcPr>
          <w:p w14:paraId="09599169" w14:textId="77777777" w:rsidR="00025270" w:rsidRPr="00FE2B67" w:rsidRDefault="00025270" w:rsidP="00602F69">
            <w:pPr>
              <w:suppressAutoHyphens/>
              <w:spacing w:after="0"/>
              <w:rPr>
                <w:rFonts w:ascii="Times New Roman" w:hAnsi="Times New Roman" w:cs="Times New Roman"/>
                <w:sz w:val="16"/>
                <w:szCs w:val="16"/>
              </w:rPr>
            </w:pPr>
            <w:r w:rsidRPr="00FE2B67">
              <w:rPr>
                <w:rFonts w:ascii="Times New Roman" w:hAnsi="Times New Roman" w:cs="Times New Roman"/>
                <w:sz w:val="16"/>
                <w:szCs w:val="16"/>
              </w:rPr>
              <w:t>35.3.2.1</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4C2C17C0" w14:textId="77777777" w:rsidR="00025270" w:rsidRPr="00FE2B67" w:rsidRDefault="00025270" w:rsidP="00602F69">
            <w:pPr>
              <w:suppressAutoHyphens/>
              <w:spacing w:after="0"/>
              <w:rPr>
                <w:rFonts w:ascii="Times New Roman" w:hAnsi="Times New Roman" w:cs="Times New Roman"/>
                <w:sz w:val="16"/>
                <w:szCs w:val="16"/>
              </w:rPr>
            </w:pPr>
            <w:r w:rsidRPr="00FE2B67">
              <w:rPr>
                <w:rFonts w:ascii="Times New Roman" w:hAnsi="Times New Roman" w:cs="Times New Roman"/>
                <w:sz w:val="16"/>
                <w:szCs w:val="16"/>
              </w:rPr>
              <w:t>The order of the information is not logical. The fields that are included in complete profile should be listed in clause that discusses on complete per-STA profile.</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5297F9D7" w14:textId="77777777" w:rsidR="00025270" w:rsidRPr="00FE2B67" w:rsidRDefault="00025270" w:rsidP="00602F69">
            <w:pPr>
              <w:suppressAutoHyphens/>
              <w:spacing w:after="0"/>
              <w:rPr>
                <w:rFonts w:ascii="Times New Roman" w:hAnsi="Times New Roman" w:cs="Times New Roman"/>
                <w:sz w:val="16"/>
                <w:szCs w:val="16"/>
              </w:rPr>
            </w:pPr>
            <w:r w:rsidRPr="00FE2B67">
              <w:rPr>
                <w:rFonts w:ascii="Times New Roman" w:hAnsi="Times New Roman" w:cs="Times New Roman"/>
                <w:sz w:val="16"/>
                <w:szCs w:val="16"/>
              </w:rPr>
              <w:t>Please list the elements that are part of the complete per-STA profile in complete per-sta profile clause.</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2B5885D2" w14:textId="77777777" w:rsidR="00025270" w:rsidRPr="00FE2B67" w:rsidRDefault="00025270" w:rsidP="00602F69">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Revised</w:t>
            </w:r>
          </w:p>
          <w:p w14:paraId="7E12A586" w14:textId="77777777" w:rsidR="00025270" w:rsidRPr="00FE2B67" w:rsidRDefault="00025270" w:rsidP="00602F69">
            <w:pPr>
              <w:suppressAutoHyphens/>
              <w:spacing w:after="0"/>
              <w:rPr>
                <w:rFonts w:ascii="Times New Roman" w:hAnsi="Times New Roman" w:cs="Times New Roman"/>
                <w:b/>
                <w:sz w:val="16"/>
                <w:szCs w:val="16"/>
              </w:rPr>
            </w:pPr>
          </w:p>
          <w:p w14:paraId="2C64F686" w14:textId="77777777" w:rsidR="00025270" w:rsidRPr="00FE2B67" w:rsidRDefault="00025270" w:rsidP="00602F69">
            <w:pPr>
              <w:suppressAutoHyphens/>
              <w:spacing w:after="0"/>
              <w:rPr>
                <w:rFonts w:ascii="Times New Roman" w:hAnsi="Times New Roman" w:cs="Times New Roman"/>
                <w:bCs/>
                <w:sz w:val="16"/>
                <w:szCs w:val="16"/>
              </w:rPr>
            </w:pPr>
            <w:r w:rsidRPr="00FE2B67">
              <w:rPr>
                <w:rFonts w:ascii="Times New Roman" w:hAnsi="Times New Roman" w:cs="Times New Roman"/>
                <w:bCs/>
                <w:sz w:val="16"/>
                <w:szCs w:val="16"/>
              </w:rPr>
              <w:t>Agree with the commenter. The list of elements and fields that are part of the complete per-STA profile and Figure 35-1 are moved to 35.3.2.2.</w:t>
            </w:r>
          </w:p>
          <w:p w14:paraId="38523B70" w14:textId="77777777" w:rsidR="00025270" w:rsidRPr="00FE2B67" w:rsidRDefault="00025270" w:rsidP="00602F69">
            <w:pPr>
              <w:suppressAutoHyphens/>
              <w:spacing w:after="0"/>
              <w:rPr>
                <w:rFonts w:ascii="Times New Roman" w:hAnsi="Times New Roman" w:cs="Times New Roman"/>
                <w:bCs/>
                <w:sz w:val="16"/>
                <w:szCs w:val="16"/>
              </w:rPr>
            </w:pPr>
          </w:p>
          <w:p w14:paraId="45BEF979" w14:textId="5B894909" w:rsidR="00025270" w:rsidRPr="00FE2B67" w:rsidRDefault="00025270" w:rsidP="00602F69">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sidR="0014203D">
              <w:rPr>
                <w:rFonts w:ascii="Times New Roman" w:hAnsi="Times New Roman" w:cs="Times New Roman"/>
                <w:b/>
                <w:sz w:val="16"/>
                <w:szCs w:val="16"/>
              </w:rPr>
              <w:t>G</w:t>
            </w:r>
            <w:r w:rsidRPr="00FE2B67">
              <w:rPr>
                <w:rFonts w:ascii="Times New Roman" w:hAnsi="Times New Roman" w:cs="Times New Roman"/>
                <w:b/>
                <w:sz w:val="16"/>
                <w:szCs w:val="16"/>
              </w:rPr>
              <w:t xml:space="preserve">be editor please implement changes as shown in doc </w:t>
            </w:r>
            <w:r w:rsidR="00185BC6">
              <w:rPr>
                <w:rFonts w:ascii="Times New Roman" w:hAnsi="Times New Roman" w:cs="Times New Roman"/>
                <w:b/>
                <w:sz w:val="16"/>
                <w:szCs w:val="16"/>
              </w:rPr>
              <w:t>11-21/0254r2</w:t>
            </w:r>
            <w:r w:rsidRPr="00FE2B67">
              <w:rPr>
                <w:rFonts w:ascii="Times New Roman" w:hAnsi="Times New Roman" w:cs="Times New Roman"/>
                <w:b/>
                <w:sz w:val="16"/>
                <w:szCs w:val="16"/>
              </w:rPr>
              <w:t xml:space="preserve"> tagged as 1860.</w:t>
            </w:r>
          </w:p>
        </w:tc>
      </w:tr>
      <w:tr w:rsidR="003073B2" w:rsidRPr="008B0293" w14:paraId="2756CFCF"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13FA459" w14:textId="77777777" w:rsidR="003073B2" w:rsidRDefault="003073B2" w:rsidP="00602F69">
            <w:pPr>
              <w:suppressAutoHyphens/>
              <w:spacing w:after="0"/>
              <w:rPr>
                <w:rFonts w:ascii="Times New Roman" w:hAnsi="Times New Roman" w:cs="Times New Roman"/>
                <w:sz w:val="16"/>
                <w:szCs w:val="16"/>
              </w:rPr>
            </w:pPr>
            <w:r>
              <w:rPr>
                <w:rFonts w:ascii="Times New Roman" w:hAnsi="Times New Roman" w:cs="Times New Roman"/>
                <w:color w:val="000000" w:themeColor="text1"/>
                <w:sz w:val="16"/>
                <w:szCs w:val="16"/>
              </w:rPr>
              <w:t>2586</w:t>
            </w:r>
          </w:p>
        </w:tc>
        <w:tc>
          <w:tcPr>
            <w:tcW w:w="1080" w:type="dxa"/>
            <w:tcBorders>
              <w:top w:val="single" w:sz="4" w:space="0" w:color="auto"/>
              <w:left w:val="single" w:sz="4" w:space="0" w:color="auto"/>
              <w:bottom w:val="single" w:sz="4" w:space="0" w:color="auto"/>
              <w:right w:val="single" w:sz="4" w:space="0" w:color="auto"/>
            </w:tcBorders>
          </w:tcPr>
          <w:p w14:paraId="4190CBAA" w14:textId="77777777" w:rsidR="003073B2" w:rsidRDefault="003073B2" w:rsidP="00602F69">
            <w:pPr>
              <w:suppressAutoHyphens/>
              <w:spacing w:after="0"/>
              <w:rPr>
                <w:rFonts w:ascii="Times New Roman" w:hAnsi="Times New Roman" w:cs="Times New Roman"/>
                <w:sz w:val="16"/>
                <w:szCs w:val="16"/>
              </w:rPr>
            </w:pPr>
            <w:r>
              <w:rPr>
                <w:rFonts w:ascii="Times New Roman" w:hAnsi="Times New Roman" w:cs="Times New Roman"/>
                <w:sz w:val="16"/>
                <w:szCs w:val="16"/>
              </w:rPr>
              <w:t>Rojan Chitrakar</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6AE210B9" w14:textId="77777777" w:rsidR="003073B2" w:rsidRDefault="003073B2" w:rsidP="00602F69">
            <w:pPr>
              <w:suppressAutoHyphens/>
              <w:spacing w:after="0"/>
              <w:rPr>
                <w:rFonts w:ascii="Times New Roman" w:hAnsi="Times New Roman" w:cs="Times New Roman"/>
                <w:sz w:val="16"/>
                <w:szCs w:val="16"/>
              </w:rPr>
            </w:pPr>
            <w:r>
              <w:rPr>
                <w:rFonts w:ascii="Times New Roman" w:hAnsi="Times New Roman" w:cs="Times New Roman"/>
                <w:sz w:val="16"/>
                <w:szCs w:val="16"/>
              </w:rPr>
              <w:t>127/25</w:t>
            </w:r>
          </w:p>
        </w:tc>
        <w:tc>
          <w:tcPr>
            <w:tcW w:w="1080" w:type="dxa"/>
            <w:tcBorders>
              <w:top w:val="single" w:sz="4" w:space="0" w:color="auto"/>
              <w:left w:val="single" w:sz="4" w:space="0" w:color="auto"/>
              <w:bottom w:val="single" w:sz="4" w:space="0" w:color="auto"/>
              <w:right w:val="single" w:sz="4" w:space="0" w:color="auto"/>
            </w:tcBorders>
          </w:tcPr>
          <w:p w14:paraId="7DA86C7C" w14:textId="77777777" w:rsidR="003073B2" w:rsidRDefault="003073B2" w:rsidP="00602F69">
            <w:pPr>
              <w:suppressAutoHyphens/>
              <w:spacing w:after="0"/>
              <w:rPr>
                <w:rFonts w:ascii="Times New Roman" w:hAnsi="Times New Roman" w:cs="Times New Roman"/>
                <w:sz w:val="16"/>
                <w:szCs w:val="16"/>
              </w:rPr>
            </w:pPr>
            <w:r>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4156C4D0" w14:textId="77777777" w:rsidR="003073B2" w:rsidRPr="00983ED1" w:rsidRDefault="003073B2" w:rsidP="00602F69">
            <w:pPr>
              <w:suppressAutoHyphens/>
              <w:spacing w:after="0"/>
              <w:rPr>
                <w:rFonts w:ascii="Times New Roman" w:hAnsi="Times New Roman" w:cs="Times New Roman"/>
                <w:sz w:val="16"/>
                <w:szCs w:val="16"/>
              </w:rPr>
            </w:pPr>
            <w:r w:rsidRPr="00983ED1">
              <w:rPr>
                <w:rFonts w:ascii="Times New Roman" w:hAnsi="Times New Roman" w:cs="Times New Roman"/>
                <w:sz w:val="16"/>
                <w:szCs w:val="16"/>
              </w:rPr>
              <w:t>"...each Per-STA Profile subelement in a Basic variant Multi-Link element that is a complete profile shall contain a list of elements as follows:"</w:t>
            </w:r>
          </w:p>
          <w:p w14:paraId="38C92B77" w14:textId="77777777" w:rsidR="003073B2" w:rsidRPr="000455CF" w:rsidRDefault="003073B2" w:rsidP="00602F69">
            <w:pPr>
              <w:suppressAutoHyphens/>
              <w:spacing w:after="0"/>
              <w:rPr>
                <w:rFonts w:ascii="Times New Roman" w:hAnsi="Times New Roman" w:cs="Times New Roman"/>
                <w:sz w:val="16"/>
                <w:szCs w:val="16"/>
              </w:rPr>
            </w:pPr>
            <w:r w:rsidRPr="00983ED1">
              <w:rPr>
                <w:rFonts w:ascii="Times New Roman" w:hAnsi="Times New Roman" w:cs="Times New Roman"/>
                <w:sz w:val="16"/>
                <w:szCs w:val="16"/>
              </w:rPr>
              <w:t>the bullets do not only talk about elements, it also talks about fields.</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18954E26" w14:textId="77777777" w:rsidR="003073B2" w:rsidRPr="005A2D5B" w:rsidRDefault="003073B2" w:rsidP="00602F69">
            <w:pPr>
              <w:suppressAutoHyphens/>
              <w:spacing w:after="0"/>
              <w:rPr>
                <w:rFonts w:ascii="Times New Roman" w:hAnsi="Times New Roman" w:cs="Times New Roman"/>
                <w:sz w:val="16"/>
                <w:szCs w:val="16"/>
              </w:rPr>
            </w:pPr>
            <w:r w:rsidRPr="005A2D5B">
              <w:rPr>
                <w:rFonts w:ascii="Times New Roman" w:hAnsi="Times New Roman" w:cs="Times New Roman"/>
                <w:sz w:val="16"/>
                <w:szCs w:val="16"/>
              </w:rPr>
              <w:t>rephrase as:</w:t>
            </w:r>
          </w:p>
          <w:p w14:paraId="32E3BA15" w14:textId="77777777" w:rsidR="003073B2" w:rsidRPr="00EB4AF7" w:rsidRDefault="003073B2" w:rsidP="00602F69">
            <w:pPr>
              <w:suppressAutoHyphens/>
              <w:spacing w:after="0"/>
              <w:rPr>
                <w:rFonts w:ascii="Times New Roman" w:hAnsi="Times New Roman" w:cs="Times New Roman"/>
                <w:sz w:val="16"/>
                <w:szCs w:val="16"/>
              </w:rPr>
            </w:pPr>
            <w:r w:rsidRPr="005A2D5B">
              <w:rPr>
                <w:rFonts w:ascii="Times New Roman" w:hAnsi="Times New Roman" w:cs="Times New Roman"/>
                <w:sz w:val="16"/>
                <w:szCs w:val="16"/>
              </w:rPr>
              <w:t>"...each Per-STA Profile subelement in a Basic variant Multi-Link element that is a complete profile shall contain a list of fields and elements as follows:"</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65668CE5" w14:textId="77777777" w:rsidR="003073B2" w:rsidRDefault="003073B2"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A382228" w14:textId="77777777" w:rsidR="003073B2" w:rsidRDefault="003073B2" w:rsidP="00602F69">
            <w:pPr>
              <w:suppressAutoHyphens/>
              <w:spacing w:after="0"/>
              <w:rPr>
                <w:rFonts w:ascii="Times New Roman" w:hAnsi="Times New Roman" w:cs="Times New Roman"/>
                <w:b/>
                <w:sz w:val="16"/>
                <w:szCs w:val="16"/>
              </w:rPr>
            </w:pPr>
          </w:p>
          <w:p w14:paraId="468320C3" w14:textId="3B4033A5" w:rsidR="003073B2" w:rsidRDefault="00AD191F"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w:t>
            </w:r>
            <w:r w:rsidR="003073B2">
              <w:rPr>
                <w:rFonts w:ascii="Times New Roman" w:hAnsi="Times New Roman" w:cs="Times New Roman"/>
                <w:bCs/>
                <w:sz w:val="16"/>
                <w:szCs w:val="16"/>
              </w:rPr>
              <w:t>The cited sentence was updated</w:t>
            </w:r>
            <w:r>
              <w:rPr>
                <w:rFonts w:ascii="Times New Roman" w:hAnsi="Times New Roman" w:cs="Times New Roman"/>
                <w:bCs/>
                <w:sz w:val="16"/>
                <w:szCs w:val="16"/>
              </w:rPr>
              <w:t xml:space="preserve"> to include fields</w:t>
            </w:r>
            <w:r w:rsidR="003073B2">
              <w:rPr>
                <w:rFonts w:ascii="Times New Roman" w:hAnsi="Times New Roman" w:cs="Times New Roman"/>
                <w:bCs/>
                <w:sz w:val="16"/>
                <w:szCs w:val="16"/>
              </w:rPr>
              <w:t>.</w:t>
            </w:r>
          </w:p>
          <w:p w14:paraId="2F8CB694" w14:textId="77777777" w:rsidR="003073B2" w:rsidRDefault="003073B2" w:rsidP="00602F69">
            <w:pPr>
              <w:suppressAutoHyphens/>
              <w:spacing w:after="0"/>
              <w:rPr>
                <w:rFonts w:ascii="Times New Roman" w:hAnsi="Times New Roman" w:cs="Times New Roman"/>
                <w:bCs/>
                <w:sz w:val="16"/>
                <w:szCs w:val="16"/>
              </w:rPr>
            </w:pPr>
          </w:p>
          <w:p w14:paraId="44450828" w14:textId="3D832470" w:rsidR="003073B2" w:rsidRDefault="0014203D" w:rsidP="00602F69">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 xml:space="preserve">be </w:t>
            </w:r>
            <w:r w:rsidR="003073B2">
              <w:rPr>
                <w:rFonts w:ascii="Times New Roman" w:hAnsi="Times New Roman" w:cs="Times New Roman"/>
                <w:b/>
                <w:sz w:val="16"/>
                <w:szCs w:val="16"/>
              </w:rPr>
              <w:t xml:space="preserve">editor please implement changes as shown in doc </w:t>
            </w:r>
            <w:r w:rsidR="00185BC6">
              <w:rPr>
                <w:rFonts w:ascii="Times New Roman" w:hAnsi="Times New Roman" w:cs="Times New Roman"/>
                <w:b/>
                <w:sz w:val="16"/>
                <w:szCs w:val="16"/>
              </w:rPr>
              <w:t>11-21/0254r2</w:t>
            </w:r>
            <w:r w:rsidR="003073B2">
              <w:rPr>
                <w:rFonts w:ascii="Times New Roman" w:hAnsi="Times New Roman" w:cs="Times New Roman"/>
                <w:b/>
                <w:sz w:val="16"/>
                <w:szCs w:val="16"/>
              </w:rPr>
              <w:t xml:space="preserve"> tagged as 2586.</w:t>
            </w:r>
          </w:p>
        </w:tc>
      </w:tr>
      <w:tr w:rsidR="000D5880" w:rsidRPr="008B0293" w14:paraId="7E99FBB4" w14:textId="77777777" w:rsidTr="005E0F29">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0697E41" w14:textId="77777777" w:rsidR="000D5880" w:rsidRPr="001154BC" w:rsidRDefault="000D5880" w:rsidP="005C029F">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2183</w:t>
            </w:r>
          </w:p>
        </w:tc>
        <w:tc>
          <w:tcPr>
            <w:tcW w:w="1080" w:type="dxa"/>
            <w:tcBorders>
              <w:top w:val="single" w:sz="4" w:space="0" w:color="auto"/>
              <w:left w:val="single" w:sz="4" w:space="0" w:color="auto"/>
              <w:bottom w:val="single" w:sz="4" w:space="0" w:color="auto"/>
              <w:right w:val="single" w:sz="4" w:space="0" w:color="auto"/>
            </w:tcBorders>
          </w:tcPr>
          <w:p w14:paraId="6A1D2B8C" w14:textId="77777777" w:rsidR="000D5880" w:rsidRPr="001154BC" w:rsidRDefault="000D5880" w:rsidP="005C029F">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Li-Hsiang Sun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C1C92F1" w14:textId="77777777" w:rsidR="000D5880" w:rsidRPr="001154BC" w:rsidRDefault="000D5880" w:rsidP="005C029F">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9.4.2.1</w:t>
            </w:r>
          </w:p>
        </w:tc>
        <w:tc>
          <w:tcPr>
            <w:tcW w:w="1080" w:type="dxa"/>
            <w:tcBorders>
              <w:top w:val="single" w:sz="4" w:space="0" w:color="auto"/>
              <w:left w:val="single" w:sz="4" w:space="0" w:color="auto"/>
              <w:bottom w:val="single" w:sz="4" w:space="0" w:color="auto"/>
              <w:right w:val="single" w:sz="4" w:space="0" w:color="auto"/>
            </w:tcBorders>
          </w:tcPr>
          <w:p w14:paraId="6F3E2427" w14:textId="77777777" w:rsidR="000D5880" w:rsidRPr="001154BC" w:rsidRDefault="000D5880" w:rsidP="005C029F">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68.58</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3DFDEF11" w14:textId="77777777" w:rsidR="000D5880" w:rsidRPr="001154BC" w:rsidRDefault="000D5880" w:rsidP="005C029F">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DTIM count/period is currently in TIM or Multiple BSSID-index elements, but these elements (and their DTIM related fields) are unlikely to be included in the per-STA profile in some cases</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51C9459A" w14:textId="77777777" w:rsidR="000D5880" w:rsidRPr="001154BC" w:rsidRDefault="000D5880" w:rsidP="005C029F">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define a new element for DTIM information of reported APs</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31800A66" w14:textId="77777777" w:rsidR="000D5880" w:rsidRPr="00923751" w:rsidRDefault="000D5880" w:rsidP="005C029F">
            <w:pPr>
              <w:suppressAutoHyphens/>
              <w:spacing w:after="0"/>
              <w:rPr>
                <w:rFonts w:ascii="Times New Roman" w:hAnsi="Times New Roman" w:cs="Times New Roman"/>
                <w:b/>
                <w:bCs/>
                <w:sz w:val="16"/>
                <w:szCs w:val="16"/>
              </w:rPr>
            </w:pPr>
            <w:r w:rsidRPr="00923751">
              <w:rPr>
                <w:rFonts w:ascii="Times New Roman" w:hAnsi="Times New Roman" w:cs="Times New Roman"/>
                <w:b/>
                <w:bCs/>
                <w:sz w:val="16"/>
                <w:szCs w:val="16"/>
              </w:rPr>
              <w:t>Revised</w:t>
            </w:r>
          </w:p>
          <w:p w14:paraId="181BC2A6" w14:textId="77777777" w:rsidR="000D5880" w:rsidRDefault="000D5880" w:rsidP="005C029F">
            <w:pPr>
              <w:suppressAutoHyphens/>
              <w:spacing w:after="0"/>
              <w:rPr>
                <w:rFonts w:ascii="Times New Roman" w:hAnsi="Times New Roman" w:cs="Times New Roman"/>
                <w:sz w:val="16"/>
                <w:szCs w:val="16"/>
              </w:rPr>
            </w:pPr>
          </w:p>
          <w:p w14:paraId="7C071ABD" w14:textId="721571FE" w:rsidR="000D5880" w:rsidRDefault="000D5880" w:rsidP="005C029F">
            <w:pPr>
              <w:suppressAutoHyphens/>
              <w:spacing w:after="0"/>
              <w:rPr>
                <w:rFonts w:ascii="Times New Roman" w:hAnsi="Times New Roman" w:cs="Times New Roman"/>
                <w:sz w:val="16"/>
                <w:szCs w:val="16"/>
              </w:rPr>
            </w:pPr>
            <w:r>
              <w:rPr>
                <w:rFonts w:ascii="Times New Roman" w:hAnsi="Times New Roman" w:cs="Times New Roman"/>
                <w:sz w:val="16"/>
                <w:szCs w:val="16"/>
              </w:rPr>
              <w:t>Agree with the comment.</w:t>
            </w:r>
            <w:r w:rsidR="00BC7A83">
              <w:rPr>
                <w:rFonts w:ascii="Times New Roman" w:hAnsi="Times New Roman" w:cs="Times New Roman"/>
                <w:sz w:val="16"/>
                <w:szCs w:val="16"/>
              </w:rPr>
              <w:t xml:space="preserve"> DTIM Info field and Beacon Interval fields were added to </w:t>
            </w:r>
            <w:r w:rsidR="00854A74">
              <w:rPr>
                <w:rFonts w:ascii="Times New Roman" w:hAnsi="Times New Roman" w:cs="Times New Roman"/>
                <w:sz w:val="16"/>
                <w:szCs w:val="16"/>
              </w:rPr>
              <w:t>per-STA profile</w:t>
            </w:r>
            <w:r w:rsidR="00427556">
              <w:rPr>
                <w:rFonts w:ascii="Times New Roman" w:hAnsi="Times New Roman" w:cs="Times New Roman"/>
                <w:sz w:val="16"/>
                <w:szCs w:val="16"/>
              </w:rPr>
              <w:t xml:space="preserve"> with corresponding presence indicator bits in the control field.</w:t>
            </w:r>
          </w:p>
          <w:p w14:paraId="3799CCF5" w14:textId="77777777" w:rsidR="000D5880" w:rsidRDefault="000D5880" w:rsidP="005C029F">
            <w:pPr>
              <w:suppressAutoHyphens/>
              <w:spacing w:after="0"/>
              <w:rPr>
                <w:rFonts w:ascii="Times New Roman" w:hAnsi="Times New Roman" w:cs="Times New Roman"/>
                <w:sz w:val="16"/>
                <w:szCs w:val="16"/>
              </w:rPr>
            </w:pPr>
          </w:p>
          <w:p w14:paraId="22589611" w14:textId="51DE68D9" w:rsidR="000D5880" w:rsidRDefault="000D5880" w:rsidP="005C029F">
            <w:pPr>
              <w:suppressAutoHyphens/>
              <w:spacing w:after="0"/>
              <w:rPr>
                <w:rFonts w:ascii="Times New Roman" w:hAnsi="Times New Roman" w:cs="Times New Roman"/>
                <w:sz w:val="16"/>
                <w:szCs w:val="16"/>
              </w:rPr>
            </w:pPr>
            <w:r w:rsidRPr="00B12C98">
              <w:rPr>
                <w:rFonts w:ascii="Times New Roman" w:hAnsi="Times New Roman" w:cs="Times New Roman"/>
                <w:b/>
                <w:sz w:val="16"/>
                <w:szCs w:val="16"/>
              </w:rPr>
              <w:t xml:space="preserve">TGbe editor please implement changes as shown in doc </w:t>
            </w:r>
            <w:r w:rsidR="00185BC6">
              <w:rPr>
                <w:rFonts w:ascii="Times New Roman" w:hAnsi="Times New Roman" w:cs="Times New Roman"/>
                <w:b/>
                <w:sz w:val="16"/>
                <w:szCs w:val="16"/>
              </w:rPr>
              <w:t>11-21/0254r2</w:t>
            </w:r>
            <w:r w:rsidRPr="00B12C98">
              <w:rPr>
                <w:rFonts w:ascii="Times New Roman" w:hAnsi="Times New Roman" w:cs="Times New Roman"/>
                <w:b/>
                <w:sz w:val="16"/>
                <w:szCs w:val="16"/>
              </w:rPr>
              <w:t xml:space="preserve"> tagged as 2964.</w:t>
            </w:r>
          </w:p>
          <w:p w14:paraId="3B81D375" w14:textId="77777777" w:rsidR="000D5880" w:rsidRPr="00E05350" w:rsidRDefault="000D5880" w:rsidP="005C029F">
            <w:pPr>
              <w:suppressAutoHyphens/>
              <w:spacing w:after="0"/>
              <w:rPr>
                <w:rFonts w:ascii="Times New Roman" w:hAnsi="Times New Roman" w:cs="Times New Roman"/>
                <w:sz w:val="16"/>
                <w:szCs w:val="16"/>
              </w:rPr>
            </w:pPr>
          </w:p>
        </w:tc>
      </w:tr>
      <w:tr w:rsidR="0050134C" w:rsidRPr="008B0293" w14:paraId="1A67B52A" w14:textId="77777777" w:rsidTr="005E0F29">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E4C6788" w14:textId="7C7887FC" w:rsidR="0050134C" w:rsidRPr="00E05350" w:rsidRDefault="0050134C" w:rsidP="0050134C">
            <w:pPr>
              <w:suppressAutoHyphens/>
              <w:spacing w:after="0"/>
              <w:rPr>
                <w:rFonts w:ascii="Times New Roman" w:hAnsi="Times New Roman" w:cs="Times New Roman"/>
                <w:sz w:val="16"/>
                <w:szCs w:val="16"/>
              </w:rPr>
            </w:pPr>
            <w:r w:rsidRPr="001D6B21">
              <w:rPr>
                <w:rFonts w:ascii="Times New Roman" w:hAnsi="Times New Roman" w:cs="Times New Roman"/>
                <w:sz w:val="16"/>
                <w:szCs w:val="16"/>
              </w:rPr>
              <w:t>1799</w:t>
            </w:r>
          </w:p>
        </w:tc>
        <w:tc>
          <w:tcPr>
            <w:tcW w:w="1080" w:type="dxa"/>
            <w:tcBorders>
              <w:top w:val="single" w:sz="4" w:space="0" w:color="auto"/>
              <w:left w:val="single" w:sz="4" w:space="0" w:color="auto"/>
              <w:bottom w:val="single" w:sz="4" w:space="0" w:color="auto"/>
              <w:right w:val="single" w:sz="4" w:space="0" w:color="auto"/>
            </w:tcBorders>
          </w:tcPr>
          <w:p w14:paraId="742C807B" w14:textId="3705D15F" w:rsidR="0050134C" w:rsidRPr="00E05350" w:rsidRDefault="0050134C" w:rsidP="0050134C">
            <w:pPr>
              <w:suppressAutoHyphens/>
              <w:spacing w:after="0"/>
              <w:rPr>
                <w:rFonts w:ascii="Times New Roman" w:hAnsi="Times New Roman" w:cs="Times New Roman"/>
                <w:sz w:val="16"/>
                <w:szCs w:val="16"/>
              </w:rPr>
            </w:pPr>
            <w:r w:rsidRPr="001D6B21">
              <w:rPr>
                <w:rFonts w:ascii="Times New Roman" w:hAnsi="Times New Roman" w:cs="Times New Roman"/>
                <w:sz w:val="16"/>
                <w:szCs w:val="16"/>
              </w:rPr>
              <w:t>Insun Jang</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9748359" w14:textId="77777777" w:rsidR="0050134C" w:rsidRPr="001D6B21" w:rsidRDefault="0050134C" w:rsidP="0050134C">
            <w:pPr>
              <w:rPr>
                <w:rFonts w:ascii="Times New Roman" w:hAnsi="Times New Roman" w:cs="Times New Roman"/>
                <w:sz w:val="16"/>
                <w:szCs w:val="16"/>
              </w:rPr>
            </w:pPr>
            <w:r w:rsidRPr="001D6B21">
              <w:rPr>
                <w:rFonts w:ascii="Times New Roman" w:hAnsi="Times New Roman" w:cs="Times New Roman"/>
                <w:sz w:val="16"/>
                <w:szCs w:val="16"/>
              </w:rPr>
              <w:t>75.59</w:t>
            </w:r>
          </w:p>
          <w:p w14:paraId="6A49D1BD" w14:textId="77777777" w:rsidR="0050134C" w:rsidRPr="00E05350" w:rsidRDefault="0050134C" w:rsidP="0050134C">
            <w:pPr>
              <w:suppressAutoHyphens/>
              <w:spacing w:after="0"/>
              <w:rPr>
                <w:rFonts w:ascii="Times New Roman" w:hAnsi="Times New Roman" w:cs="Times New Roman"/>
                <w:sz w:val="16"/>
                <w:szCs w:val="16"/>
              </w:rPr>
            </w:pPr>
          </w:p>
        </w:tc>
        <w:tc>
          <w:tcPr>
            <w:tcW w:w="1080" w:type="dxa"/>
            <w:tcBorders>
              <w:top w:val="single" w:sz="4" w:space="0" w:color="auto"/>
              <w:left w:val="single" w:sz="4" w:space="0" w:color="auto"/>
              <w:bottom w:val="single" w:sz="4" w:space="0" w:color="auto"/>
              <w:right w:val="single" w:sz="4" w:space="0" w:color="auto"/>
            </w:tcBorders>
          </w:tcPr>
          <w:p w14:paraId="48E753C8" w14:textId="77777777" w:rsidR="0050134C" w:rsidRPr="001D6B21" w:rsidRDefault="0050134C" w:rsidP="0050134C">
            <w:pPr>
              <w:rPr>
                <w:rFonts w:ascii="Times New Roman" w:hAnsi="Times New Roman" w:cs="Times New Roman"/>
                <w:sz w:val="16"/>
                <w:szCs w:val="16"/>
              </w:rPr>
            </w:pPr>
            <w:r w:rsidRPr="001D6B21">
              <w:rPr>
                <w:rFonts w:ascii="Times New Roman" w:hAnsi="Times New Roman" w:cs="Times New Roman"/>
                <w:sz w:val="16"/>
                <w:szCs w:val="16"/>
              </w:rPr>
              <w:t>9.4.2.295b.2</w:t>
            </w:r>
          </w:p>
          <w:p w14:paraId="2D001E99" w14:textId="3390A147" w:rsidR="0050134C" w:rsidRPr="00E05350" w:rsidRDefault="0050134C" w:rsidP="0050134C">
            <w:pPr>
              <w:suppressAutoHyphens/>
              <w:spacing w:after="0"/>
              <w:rPr>
                <w:rFonts w:ascii="Times New Roman" w:hAnsi="Times New Roman" w:cs="Times New Roman"/>
                <w:sz w:val="16"/>
                <w:szCs w:val="16"/>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78A28C60" w14:textId="0A938FA1" w:rsidR="0050134C" w:rsidRPr="00E05350" w:rsidRDefault="0050134C" w:rsidP="0050134C">
            <w:pPr>
              <w:suppressAutoHyphens/>
              <w:spacing w:after="0"/>
              <w:rPr>
                <w:rFonts w:ascii="Times New Roman" w:hAnsi="Times New Roman" w:cs="Times New Roman"/>
                <w:sz w:val="16"/>
                <w:szCs w:val="16"/>
              </w:rPr>
            </w:pPr>
            <w:r w:rsidRPr="001D6B21">
              <w:rPr>
                <w:rFonts w:ascii="Times New Roman" w:hAnsi="Times New Roman" w:cs="Times New Roman"/>
                <w:sz w:val="16"/>
                <w:szCs w:val="16"/>
              </w:rPr>
              <w:t>Based on current SFD, in order for a non-AP MLD to set its listen Interval, it shall obatin beacon intervals (BIs) of other APs of AP MLD with which it intends to setup. The non-AP MLD can obtain them based on currently defined procedure, e.g., ML Probe Request or scanning for all links. However, to reduce such overhead on the side of non-AP MLD, an AP MLD also needs to indicate BIs of affilaited APs in ML IE (Please see Doc. 20/1738 (with the latest version))</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0EF032F1" w14:textId="59F9CFF4" w:rsidR="0050134C" w:rsidRPr="00E05350" w:rsidRDefault="0050134C" w:rsidP="0050134C">
            <w:pPr>
              <w:suppressAutoHyphens/>
              <w:spacing w:after="0"/>
              <w:rPr>
                <w:rFonts w:ascii="Times New Roman" w:hAnsi="Times New Roman" w:cs="Times New Roman"/>
                <w:sz w:val="16"/>
                <w:szCs w:val="16"/>
              </w:rPr>
            </w:pPr>
            <w:r w:rsidRPr="001D6B21">
              <w:rPr>
                <w:rFonts w:ascii="Times New Roman" w:hAnsi="Times New Roman" w:cs="Times New Roman"/>
                <w:sz w:val="16"/>
                <w:szCs w:val="16"/>
              </w:rPr>
              <w:t>Based on the comment, each Per-STA Profile subelement in Basic-varaint ML IE needs to include beacon interval (BI) corresponding to the AP. Moreover, to avoid mandoatry inclusion on the AP MLD side, it includes BI present field in Per-STA Control field. Please add those proposed parts in Basic-varint ML IE format</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13A25A87" w14:textId="77777777" w:rsidR="0050134C" w:rsidRPr="00923751" w:rsidRDefault="0050134C" w:rsidP="0050134C">
            <w:pPr>
              <w:suppressAutoHyphens/>
              <w:spacing w:after="0"/>
              <w:rPr>
                <w:rFonts w:ascii="Times New Roman" w:hAnsi="Times New Roman" w:cs="Times New Roman"/>
                <w:b/>
                <w:bCs/>
                <w:sz w:val="16"/>
                <w:szCs w:val="16"/>
              </w:rPr>
            </w:pPr>
            <w:r w:rsidRPr="00923751">
              <w:rPr>
                <w:rFonts w:ascii="Times New Roman" w:hAnsi="Times New Roman" w:cs="Times New Roman"/>
                <w:b/>
                <w:bCs/>
                <w:sz w:val="16"/>
                <w:szCs w:val="16"/>
              </w:rPr>
              <w:t>Revised</w:t>
            </w:r>
          </w:p>
          <w:p w14:paraId="56779AC0" w14:textId="77777777" w:rsidR="0050134C" w:rsidRDefault="0050134C" w:rsidP="0050134C">
            <w:pPr>
              <w:suppressAutoHyphens/>
              <w:spacing w:after="0"/>
              <w:rPr>
                <w:rFonts w:ascii="Times New Roman" w:hAnsi="Times New Roman" w:cs="Times New Roman"/>
                <w:sz w:val="16"/>
                <w:szCs w:val="16"/>
              </w:rPr>
            </w:pPr>
          </w:p>
          <w:p w14:paraId="457889F2" w14:textId="2D7F3937" w:rsidR="0050134C" w:rsidRDefault="0050134C" w:rsidP="0050134C">
            <w:pPr>
              <w:suppressAutoHyphens/>
              <w:spacing w:after="0"/>
              <w:rPr>
                <w:rFonts w:ascii="Times New Roman" w:hAnsi="Times New Roman" w:cs="Times New Roman"/>
                <w:sz w:val="16"/>
                <w:szCs w:val="16"/>
              </w:rPr>
            </w:pPr>
            <w:r>
              <w:rPr>
                <w:rFonts w:ascii="Times New Roman" w:hAnsi="Times New Roman" w:cs="Times New Roman"/>
                <w:sz w:val="16"/>
                <w:szCs w:val="16"/>
              </w:rPr>
              <w:t xml:space="preserve">Agree with the comment. Beacon Interval fields </w:t>
            </w:r>
            <w:r w:rsidR="001343B7">
              <w:rPr>
                <w:rFonts w:ascii="Times New Roman" w:hAnsi="Times New Roman" w:cs="Times New Roman"/>
                <w:sz w:val="16"/>
                <w:szCs w:val="16"/>
              </w:rPr>
              <w:t>is</w:t>
            </w:r>
            <w:r>
              <w:rPr>
                <w:rFonts w:ascii="Times New Roman" w:hAnsi="Times New Roman" w:cs="Times New Roman"/>
                <w:sz w:val="16"/>
                <w:szCs w:val="16"/>
              </w:rPr>
              <w:t xml:space="preserve"> added to per-STA profile </w:t>
            </w:r>
            <w:r w:rsidR="001343B7">
              <w:rPr>
                <w:rFonts w:ascii="Times New Roman" w:hAnsi="Times New Roman" w:cs="Times New Roman"/>
                <w:sz w:val="16"/>
                <w:szCs w:val="16"/>
              </w:rPr>
              <w:t xml:space="preserve">subelement </w:t>
            </w:r>
            <w:r>
              <w:rPr>
                <w:rFonts w:ascii="Times New Roman" w:hAnsi="Times New Roman" w:cs="Times New Roman"/>
                <w:sz w:val="16"/>
                <w:szCs w:val="16"/>
              </w:rPr>
              <w:t xml:space="preserve">with corresponding presence indicator </w:t>
            </w:r>
            <w:r w:rsidR="001343B7">
              <w:rPr>
                <w:rFonts w:ascii="Times New Roman" w:hAnsi="Times New Roman" w:cs="Times New Roman"/>
                <w:sz w:val="16"/>
                <w:szCs w:val="16"/>
              </w:rPr>
              <w:t>subfield</w:t>
            </w:r>
            <w:r>
              <w:rPr>
                <w:rFonts w:ascii="Times New Roman" w:hAnsi="Times New Roman" w:cs="Times New Roman"/>
                <w:sz w:val="16"/>
                <w:szCs w:val="16"/>
              </w:rPr>
              <w:t xml:space="preserve"> in the </w:t>
            </w:r>
            <w:r w:rsidR="001343B7">
              <w:rPr>
                <w:rFonts w:ascii="Times New Roman" w:hAnsi="Times New Roman" w:cs="Times New Roman"/>
                <w:sz w:val="16"/>
                <w:szCs w:val="16"/>
              </w:rPr>
              <w:t xml:space="preserve">STA </w:t>
            </w:r>
            <w:r>
              <w:rPr>
                <w:rFonts w:ascii="Times New Roman" w:hAnsi="Times New Roman" w:cs="Times New Roman"/>
                <w:sz w:val="16"/>
                <w:szCs w:val="16"/>
              </w:rPr>
              <w:t>control field.</w:t>
            </w:r>
          </w:p>
          <w:p w14:paraId="3C50ECB8" w14:textId="77777777" w:rsidR="0050134C" w:rsidRDefault="0050134C" w:rsidP="0050134C">
            <w:pPr>
              <w:suppressAutoHyphens/>
              <w:spacing w:after="0"/>
              <w:rPr>
                <w:rFonts w:ascii="Times New Roman" w:hAnsi="Times New Roman" w:cs="Times New Roman"/>
                <w:sz w:val="16"/>
                <w:szCs w:val="16"/>
              </w:rPr>
            </w:pPr>
          </w:p>
          <w:p w14:paraId="07962697" w14:textId="491A24DD" w:rsidR="0050134C" w:rsidRDefault="0050134C" w:rsidP="0050134C">
            <w:pPr>
              <w:suppressAutoHyphens/>
              <w:spacing w:after="0"/>
              <w:rPr>
                <w:rFonts w:ascii="Times New Roman" w:hAnsi="Times New Roman" w:cs="Times New Roman"/>
                <w:sz w:val="16"/>
                <w:szCs w:val="16"/>
              </w:rPr>
            </w:pPr>
            <w:r w:rsidRPr="00B12C98">
              <w:rPr>
                <w:rFonts w:ascii="Times New Roman" w:hAnsi="Times New Roman" w:cs="Times New Roman"/>
                <w:b/>
                <w:sz w:val="16"/>
                <w:szCs w:val="16"/>
              </w:rPr>
              <w:t xml:space="preserve">TGbe editor please implement changes as shown in doc </w:t>
            </w:r>
            <w:r w:rsidR="00185BC6">
              <w:rPr>
                <w:rFonts w:ascii="Times New Roman" w:hAnsi="Times New Roman" w:cs="Times New Roman"/>
                <w:b/>
                <w:sz w:val="16"/>
                <w:szCs w:val="16"/>
              </w:rPr>
              <w:t>11-21/0254r2</w:t>
            </w:r>
            <w:r w:rsidRPr="00B12C98">
              <w:rPr>
                <w:rFonts w:ascii="Times New Roman" w:hAnsi="Times New Roman" w:cs="Times New Roman"/>
                <w:b/>
                <w:sz w:val="16"/>
                <w:szCs w:val="16"/>
              </w:rPr>
              <w:t xml:space="preserve"> tagged as </w:t>
            </w:r>
            <w:r w:rsidR="001343B7">
              <w:rPr>
                <w:rFonts w:ascii="Times New Roman" w:hAnsi="Times New Roman" w:cs="Times New Roman"/>
                <w:b/>
                <w:sz w:val="16"/>
                <w:szCs w:val="16"/>
              </w:rPr>
              <w:t>1799</w:t>
            </w:r>
            <w:r w:rsidRPr="00B12C98">
              <w:rPr>
                <w:rFonts w:ascii="Times New Roman" w:hAnsi="Times New Roman" w:cs="Times New Roman"/>
                <w:b/>
                <w:sz w:val="16"/>
                <w:szCs w:val="16"/>
              </w:rPr>
              <w:t>.</w:t>
            </w:r>
          </w:p>
          <w:p w14:paraId="2FDF08F7" w14:textId="77777777" w:rsidR="0050134C" w:rsidRPr="00923751" w:rsidRDefault="0050134C" w:rsidP="0050134C">
            <w:pPr>
              <w:suppressAutoHyphens/>
              <w:spacing w:after="0"/>
              <w:rPr>
                <w:rFonts w:ascii="Times New Roman" w:hAnsi="Times New Roman" w:cs="Times New Roman"/>
                <w:b/>
                <w:bCs/>
                <w:sz w:val="16"/>
                <w:szCs w:val="16"/>
              </w:rPr>
            </w:pPr>
          </w:p>
        </w:tc>
      </w:tr>
      <w:tr w:rsidR="0050134C" w:rsidRPr="008B0293" w14:paraId="12756A43"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A62412E" w14:textId="77777777" w:rsidR="0050134C" w:rsidRDefault="0050134C" w:rsidP="0050134C">
            <w:pPr>
              <w:suppressAutoHyphens/>
              <w:spacing w:after="0"/>
              <w:rPr>
                <w:rFonts w:ascii="Times New Roman" w:hAnsi="Times New Roman" w:cs="Times New Roman"/>
                <w:sz w:val="16"/>
                <w:szCs w:val="16"/>
              </w:rPr>
            </w:pPr>
            <w:r w:rsidRPr="00E24966">
              <w:rPr>
                <w:rFonts w:ascii="Times New Roman" w:hAnsi="Times New Roman" w:cs="Times New Roman"/>
                <w:sz w:val="16"/>
                <w:szCs w:val="16"/>
              </w:rPr>
              <w:t>1035</w:t>
            </w:r>
          </w:p>
        </w:tc>
        <w:tc>
          <w:tcPr>
            <w:tcW w:w="1080" w:type="dxa"/>
            <w:tcBorders>
              <w:top w:val="single" w:sz="4" w:space="0" w:color="auto"/>
              <w:left w:val="single" w:sz="4" w:space="0" w:color="auto"/>
              <w:bottom w:val="single" w:sz="4" w:space="0" w:color="auto"/>
              <w:right w:val="single" w:sz="4" w:space="0" w:color="auto"/>
            </w:tcBorders>
          </w:tcPr>
          <w:p w14:paraId="166B4CA4" w14:textId="77777777" w:rsidR="0050134C" w:rsidRDefault="0050134C" w:rsidP="0050134C">
            <w:pPr>
              <w:suppressAutoHyphens/>
              <w:spacing w:after="0"/>
              <w:rPr>
                <w:rFonts w:ascii="Times New Roman" w:hAnsi="Times New Roman" w:cs="Times New Roman"/>
                <w:sz w:val="16"/>
                <w:szCs w:val="16"/>
              </w:rPr>
            </w:pPr>
            <w:r w:rsidRPr="00E24966">
              <w:rPr>
                <w:rFonts w:ascii="Times New Roman" w:hAnsi="Times New Roman" w:cs="Times New Roman"/>
                <w:sz w:val="16"/>
                <w:szCs w:val="16"/>
              </w:rPr>
              <w:t>Abhishek Patil</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D67FBA2" w14:textId="77777777" w:rsidR="0050134C" w:rsidRDefault="0050134C" w:rsidP="0050134C">
            <w:pPr>
              <w:suppressAutoHyphens/>
              <w:spacing w:after="0"/>
              <w:rPr>
                <w:rFonts w:ascii="Times New Roman" w:hAnsi="Times New Roman" w:cs="Times New Roman"/>
                <w:sz w:val="16"/>
                <w:szCs w:val="16"/>
              </w:rPr>
            </w:pPr>
            <w:r w:rsidRPr="00E24966">
              <w:rPr>
                <w:rFonts w:ascii="Times New Roman" w:hAnsi="Times New Roman" w:cs="Times New Roman"/>
                <w:sz w:val="16"/>
                <w:szCs w:val="16"/>
              </w:rPr>
              <w:t>127.29</w:t>
            </w:r>
          </w:p>
        </w:tc>
        <w:tc>
          <w:tcPr>
            <w:tcW w:w="1080" w:type="dxa"/>
            <w:tcBorders>
              <w:top w:val="single" w:sz="4" w:space="0" w:color="auto"/>
              <w:left w:val="single" w:sz="4" w:space="0" w:color="auto"/>
              <w:bottom w:val="single" w:sz="4" w:space="0" w:color="auto"/>
              <w:right w:val="single" w:sz="4" w:space="0" w:color="auto"/>
            </w:tcBorders>
          </w:tcPr>
          <w:p w14:paraId="092D3758" w14:textId="77777777" w:rsidR="0050134C" w:rsidRDefault="0050134C" w:rsidP="0050134C">
            <w:pPr>
              <w:suppressAutoHyphens/>
              <w:spacing w:after="0"/>
              <w:rPr>
                <w:rFonts w:ascii="Times New Roman" w:hAnsi="Times New Roman" w:cs="Times New Roman"/>
                <w:sz w:val="16"/>
                <w:szCs w:val="16"/>
              </w:rPr>
            </w:pPr>
            <w:r w:rsidRPr="00E24966">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26B0D501" w14:textId="77777777" w:rsidR="0050134C" w:rsidRPr="004877DF" w:rsidRDefault="0050134C" w:rsidP="0050134C">
            <w:pPr>
              <w:suppressAutoHyphens/>
              <w:spacing w:after="0"/>
              <w:rPr>
                <w:rFonts w:ascii="Times New Roman" w:hAnsi="Times New Roman" w:cs="Times New Roman"/>
                <w:sz w:val="16"/>
                <w:szCs w:val="16"/>
              </w:rPr>
            </w:pPr>
            <w:r w:rsidRPr="00E24966">
              <w:rPr>
                <w:rFonts w:ascii="Times New Roman" w:hAnsi="Times New Roman" w:cs="Times New Roman"/>
                <w:sz w:val="16"/>
                <w:szCs w:val="16"/>
              </w:rPr>
              <w:t>Fix the TBDs. One of the first field or element must be the Capabilities Information field for the reported STA. Also need to provide the BI, DTIM interval etc for each link.</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68E85D61" w14:textId="77777777" w:rsidR="0050134C" w:rsidRPr="009369C2" w:rsidRDefault="0050134C" w:rsidP="0050134C">
            <w:pPr>
              <w:suppressAutoHyphens/>
              <w:spacing w:after="0"/>
              <w:rPr>
                <w:rFonts w:ascii="Times New Roman" w:hAnsi="Times New Roman" w:cs="Times New Roman"/>
                <w:sz w:val="16"/>
                <w:szCs w:val="16"/>
              </w:rPr>
            </w:pPr>
            <w:r w:rsidRPr="00E24966">
              <w:rPr>
                <w:rFonts w:ascii="Times New Roman" w:hAnsi="Times New Roman" w:cs="Times New Roman"/>
                <w:sz w:val="16"/>
                <w:szCs w:val="16"/>
              </w:rPr>
              <w:t>As in comment</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35534029" w14:textId="77777777" w:rsidR="0050134C" w:rsidRDefault="0050134C" w:rsidP="0050134C">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5D12A47" w14:textId="77777777" w:rsidR="0050134C" w:rsidRDefault="0050134C" w:rsidP="0050134C">
            <w:pPr>
              <w:suppressAutoHyphens/>
              <w:spacing w:after="0"/>
              <w:rPr>
                <w:rFonts w:ascii="Times New Roman" w:hAnsi="Times New Roman" w:cs="Times New Roman"/>
                <w:b/>
                <w:sz w:val="16"/>
                <w:szCs w:val="16"/>
              </w:rPr>
            </w:pPr>
          </w:p>
          <w:p w14:paraId="0A9BBF39" w14:textId="77777777" w:rsidR="0050134C" w:rsidRDefault="0050134C" w:rsidP="0050134C">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w:t>
            </w:r>
          </w:p>
          <w:p w14:paraId="6BD807E6" w14:textId="77777777" w:rsidR="0050134C" w:rsidRDefault="0050134C" w:rsidP="0050134C">
            <w:pPr>
              <w:suppressAutoHyphens/>
              <w:spacing w:after="0"/>
              <w:rPr>
                <w:rFonts w:ascii="Times New Roman" w:hAnsi="Times New Roman" w:cs="Times New Roman"/>
                <w:bCs/>
                <w:sz w:val="16"/>
                <w:szCs w:val="16"/>
              </w:rPr>
            </w:pPr>
          </w:p>
          <w:p w14:paraId="51DECB5F" w14:textId="1403AB87" w:rsidR="0050134C" w:rsidRDefault="0050134C" w:rsidP="0050134C">
            <w:pPr>
              <w:suppressAutoHyphens/>
              <w:spacing w:after="0"/>
              <w:rPr>
                <w:rFonts w:ascii="Times New Roman" w:hAnsi="Times New Roman" w:cs="Times New Roman"/>
                <w:bCs/>
                <w:sz w:val="16"/>
                <w:szCs w:val="16"/>
              </w:rPr>
            </w:pPr>
            <w:r>
              <w:rPr>
                <w:rFonts w:ascii="Times New Roman" w:hAnsi="Times New Roman" w:cs="Times New Roman"/>
                <w:bCs/>
                <w:sz w:val="16"/>
                <w:szCs w:val="16"/>
              </w:rPr>
              <w:t>The cited paragraph (now moved to clause 35.3.2.2) was updated to address the TBDs.</w:t>
            </w:r>
          </w:p>
          <w:p w14:paraId="350F8C31" w14:textId="308204F3" w:rsidR="0050134C" w:rsidRDefault="0050134C" w:rsidP="0050134C">
            <w:pPr>
              <w:suppressAutoHyphens/>
              <w:spacing w:after="0"/>
              <w:rPr>
                <w:rFonts w:ascii="Times New Roman" w:hAnsi="Times New Roman" w:cs="Times New Roman"/>
                <w:bCs/>
                <w:sz w:val="16"/>
                <w:szCs w:val="16"/>
              </w:rPr>
            </w:pPr>
          </w:p>
          <w:p w14:paraId="0704AD41" w14:textId="61A00E3E" w:rsidR="0050134C" w:rsidRDefault="0050134C" w:rsidP="0050134C">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1. Each per-STA profile consists of an unknown set of fields whose presence is signaled via the </w:t>
            </w:r>
            <w:r>
              <w:rPr>
                <w:rFonts w:ascii="Times New Roman" w:hAnsi="Times New Roman" w:cs="Times New Roman"/>
                <w:bCs/>
                <w:sz w:val="16"/>
                <w:szCs w:val="16"/>
              </w:rPr>
              <w:lastRenderedPageBreak/>
              <w:t>subfields in the Control field and a variable number of fields and elements based on the frame that carries the ML IE and inheritance. The format of the Per-STA Profile sublement is updated to have 3 parts – STA Control, STA Info and STA Profile. This will make it easy to describe the contents of each portion of the subelement. Clause 9 was updated accordingly.</w:t>
            </w:r>
          </w:p>
          <w:p w14:paraId="537E494C" w14:textId="12DE0746" w:rsidR="0050134C" w:rsidRDefault="0050134C" w:rsidP="0050134C">
            <w:pPr>
              <w:suppressAutoHyphens/>
              <w:spacing w:after="0"/>
              <w:rPr>
                <w:rFonts w:ascii="Times New Roman" w:hAnsi="Times New Roman" w:cs="Times New Roman"/>
                <w:bCs/>
                <w:sz w:val="16"/>
                <w:szCs w:val="16"/>
              </w:rPr>
            </w:pPr>
            <w:r>
              <w:rPr>
                <w:rFonts w:ascii="Times New Roman" w:hAnsi="Times New Roman" w:cs="Times New Roman"/>
                <w:bCs/>
                <w:sz w:val="16"/>
                <w:szCs w:val="16"/>
              </w:rPr>
              <w:t>2. The text in the cited paragraph was extensively updated to provide details on the presence and order in which the elements and field appear when per-STA profile carries complete information.</w:t>
            </w:r>
          </w:p>
          <w:p w14:paraId="6AC9C040" w14:textId="74686AAA" w:rsidR="0050134C" w:rsidRDefault="0050134C" w:rsidP="0050134C">
            <w:pPr>
              <w:suppressAutoHyphens/>
              <w:spacing w:after="0"/>
              <w:rPr>
                <w:rFonts w:ascii="Times New Roman" w:hAnsi="Times New Roman" w:cs="Times New Roman"/>
                <w:bCs/>
                <w:sz w:val="16"/>
                <w:szCs w:val="16"/>
              </w:rPr>
            </w:pPr>
            <w:r>
              <w:rPr>
                <w:rFonts w:ascii="Times New Roman" w:hAnsi="Times New Roman" w:cs="Times New Roman"/>
                <w:bCs/>
                <w:sz w:val="16"/>
                <w:szCs w:val="16"/>
              </w:rPr>
              <w:t>3. Added a list of elements that are not carried in the per-STA profile</w:t>
            </w:r>
            <w:r w:rsidR="002E6469">
              <w:rPr>
                <w:rFonts w:ascii="Times New Roman" w:hAnsi="Times New Roman" w:cs="Times New Roman"/>
                <w:bCs/>
                <w:sz w:val="16"/>
                <w:szCs w:val="16"/>
              </w:rPr>
              <w:t xml:space="preserve">. Since BSS Max Idle Period element is common to all the APs, the NOTE in 35.3.2.2 related to BSS Max Idle Period </w:t>
            </w:r>
            <w:r w:rsidR="00414477">
              <w:rPr>
                <w:rFonts w:ascii="Times New Roman" w:hAnsi="Times New Roman" w:cs="Times New Roman"/>
                <w:bCs/>
                <w:sz w:val="16"/>
                <w:szCs w:val="16"/>
              </w:rPr>
              <w:t>is removed. The IE is listed as one of the elements that will not be carried in the per-STA profile</w:t>
            </w:r>
          </w:p>
          <w:p w14:paraId="283DCF0F" w14:textId="23D7BE09" w:rsidR="0050134C" w:rsidRDefault="0050134C" w:rsidP="0050134C">
            <w:pPr>
              <w:suppressAutoHyphens/>
              <w:spacing w:after="0"/>
              <w:rPr>
                <w:rFonts w:ascii="Times New Roman" w:hAnsi="Times New Roman" w:cs="Times New Roman"/>
                <w:bCs/>
                <w:sz w:val="16"/>
                <w:szCs w:val="16"/>
              </w:rPr>
            </w:pPr>
            <w:r>
              <w:rPr>
                <w:rFonts w:ascii="Times New Roman" w:hAnsi="Times New Roman" w:cs="Times New Roman"/>
                <w:bCs/>
                <w:sz w:val="16"/>
                <w:szCs w:val="16"/>
              </w:rPr>
              <w:t>4. Included rules on inheritance.</w:t>
            </w:r>
          </w:p>
          <w:p w14:paraId="24607E73" w14:textId="77777777" w:rsidR="0050134C" w:rsidRDefault="0050134C" w:rsidP="0050134C">
            <w:pPr>
              <w:suppressAutoHyphens/>
              <w:spacing w:after="0"/>
              <w:rPr>
                <w:rFonts w:ascii="Times New Roman" w:hAnsi="Times New Roman" w:cs="Times New Roman"/>
                <w:b/>
                <w:sz w:val="16"/>
                <w:szCs w:val="16"/>
              </w:rPr>
            </w:pPr>
          </w:p>
          <w:p w14:paraId="24DFBFBF" w14:textId="77777777" w:rsidR="0050134C" w:rsidRPr="0009220C" w:rsidRDefault="0050134C" w:rsidP="0050134C">
            <w:pPr>
              <w:suppressAutoHyphens/>
              <w:spacing w:after="0"/>
              <w:rPr>
                <w:rFonts w:ascii="Times New Roman" w:hAnsi="Times New Roman" w:cs="Times New Roman"/>
                <w:sz w:val="16"/>
                <w:szCs w:val="16"/>
              </w:rPr>
            </w:pPr>
            <w:r>
              <w:rPr>
                <w:rFonts w:ascii="Times New Roman" w:hAnsi="Times New Roman" w:cs="Times New Roman"/>
                <w:bCs/>
                <w:sz w:val="16"/>
                <w:szCs w:val="16"/>
              </w:rPr>
              <w:t xml:space="preserve">Figure 35-1 was revised to demonstrate the contents of the Per-STA Profile subelement when the Basic variant Multi-Link element is carried by a STA affiliated with a non-AP MLD in an Association Request frame. </w:t>
            </w:r>
          </w:p>
          <w:p w14:paraId="36CBBE2E" w14:textId="77777777" w:rsidR="0050134C" w:rsidRDefault="0050134C" w:rsidP="0050134C">
            <w:pPr>
              <w:suppressAutoHyphens/>
              <w:spacing w:after="0"/>
              <w:rPr>
                <w:rFonts w:ascii="Times New Roman" w:hAnsi="Times New Roman" w:cs="Times New Roman"/>
                <w:b/>
                <w:sz w:val="16"/>
                <w:szCs w:val="16"/>
              </w:rPr>
            </w:pPr>
          </w:p>
          <w:p w14:paraId="4C058C93" w14:textId="5B307EFC" w:rsidR="0050134C" w:rsidRDefault="0050134C" w:rsidP="0050134C">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1035.</w:t>
            </w:r>
          </w:p>
          <w:p w14:paraId="61CA7A97" w14:textId="77777777" w:rsidR="0050134C" w:rsidRDefault="0050134C" w:rsidP="0050134C">
            <w:pPr>
              <w:suppressAutoHyphens/>
              <w:spacing w:after="0"/>
              <w:rPr>
                <w:rFonts w:ascii="Times New Roman" w:hAnsi="Times New Roman" w:cs="Times New Roman"/>
                <w:b/>
                <w:sz w:val="16"/>
                <w:szCs w:val="16"/>
              </w:rPr>
            </w:pPr>
          </w:p>
          <w:p w14:paraId="414BC29A" w14:textId="31A25B70" w:rsidR="0050134C" w:rsidRDefault="0050134C" w:rsidP="0050134C">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please replace all occurrences of </w:t>
            </w:r>
            <w:r w:rsidRPr="00824E43">
              <w:rPr>
                <w:rFonts w:ascii="Times New Roman" w:hAnsi="Times New Roman" w:cs="Times New Roman"/>
                <w:b/>
                <w:i/>
                <w:iCs/>
                <w:sz w:val="16"/>
                <w:szCs w:val="16"/>
              </w:rPr>
              <w:t>Per-STA Control</w:t>
            </w:r>
            <w:r>
              <w:rPr>
                <w:rFonts w:ascii="Times New Roman" w:hAnsi="Times New Roman" w:cs="Times New Roman"/>
                <w:b/>
                <w:sz w:val="16"/>
                <w:szCs w:val="16"/>
              </w:rPr>
              <w:t xml:space="preserve"> field (of Per-STA Profile subfield) to </w:t>
            </w:r>
            <w:r w:rsidRPr="00824E43">
              <w:rPr>
                <w:rFonts w:ascii="Times New Roman" w:hAnsi="Times New Roman" w:cs="Times New Roman"/>
                <w:b/>
                <w:i/>
                <w:iCs/>
                <w:sz w:val="16"/>
                <w:szCs w:val="16"/>
              </w:rPr>
              <w:t>STA Control</w:t>
            </w:r>
            <w:r>
              <w:rPr>
                <w:rFonts w:ascii="Times New Roman" w:hAnsi="Times New Roman" w:cs="Times New Roman"/>
                <w:b/>
                <w:sz w:val="16"/>
                <w:szCs w:val="16"/>
              </w:rPr>
              <w:t xml:space="preserve"> field.</w:t>
            </w:r>
          </w:p>
        </w:tc>
      </w:tr>
      <w:tr w:rsidR="0050134C" w:rsidRPr="008B0293" w14:paraId="2ECCAE62"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D7A376D" w14:textId="77777777" w:rsidR="0050134C" w:rsidRPr="004B4C9C" w:rsidRDefault="0050134C" w:rsidP="0050134C">
            <w:pPr>
              <w:suppressAutoHyphens/>
              <w:spacing w:after="0"/>
              <w:rPr>
                <w:rFonts w:ascii="Times New Roman" w:hAnsi="Times New Roman" w:cs="Times New Roman"/>
                <w:sz w:val="16"/>
                <w:szCs w:val="16"/>
              </w:rPr>
            </w:pPr>
            <w:r w:rsidRPr="004B4C9C">
              <w:rPr>
                <w:rFonts w:ascii="Times New Roman" w:hAnsi="Times New Roman" w:cs="Times New Roman"/>
                <w:sz w:val="16"/>
                <w:szCs w:val="16"/>
              </w:rPr>
              <w:lastRenderedPageBreak/>
              <w:t>2451</w:t>
            </w:r>
          </w:p>
        </w:tc>
        <w:tc>
          <w:tcPr>
            <w:tcW w:w="1080" w:type="dxa"/>
            <w:tcBorders>
              <w:top w:val="single" w:sz="4" w:space="0" w:color="auto"/>
              <w:left w:val="single" w:sz="4" w:space="0" w:color="auto"/>
              <w:bottom w:val="single" w:sz="4" w:space="0" w:color="auto"/>
              <w:right w:val="single" w:sz="4" w:space="0" w:color="auto"/>
            </w:tcBorders>
          </w:tcPr>
          <w:p w14:paraId="14AD1516" w14:textId="77777777" w:rsidR="0050134C" w:rsidRPr="004B4C9C" w:rsidRDefault="0050134C" w:rsidP="0050134C">
            <w:pPr>
              <w:suppressAutoHyphens/>
              <w:spacing w:after="0"/>
              <w:rPr>
                <w:rFonts w:ascii="Times New Roman" w:hAnsi="Times New Roman" w:cs="Times New Roman"/>
                <w:sz w:val="16"/>
                <w:szCs w:val="16"/>
              </w:rPr>
            </w:pPr>
            <w:r w:rsidRPr="004B4C9C">
              <w:rPr>
                <w:rFonts w:ascii="Times New Roman" w:hAnsi="Times New Roman" w:cs="Times New Roman"/>
                <w:sz w:val="16"/>
                <w:szCs w:val="16"/>
              </w:rPr>
              <w:t>Patrice Nezou</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F0EA137" w14:textId="77777777" w:rsidR="0050134C" w:rsidRPr="004B4C9C" w:rsidRDefault="0050134C" w:rsidP="0050134C">
            <w:pPr>
              <w:suppressAutoHyphens/>
              <w:spacing w:after="0"/>
              <w:rPr>
                <w:rFonts w:ascii="Times New Roman" w:hAnsi="Times New Roman" w:cs="Times New Roman"/>
                <w:sz w:val="16"/>
                <w:szCs w:val="16"/>
              </w:rPr>
            </w:pPr>
            <w:r w:rsidRPr="004B4C9C">
              <w:rPr>
                <w:rFonts w:ascii="Times New Roman" w:hAnsi="Times New Roman" w:cs="Times New Roman"/>
                <w:sz w:val="16"/>
                <w:szCs w:val="16"/>
              </w:rPr>
              <w:t>127/30</w:t>
            </w:r>
          </w:p>
        </w:tc>
        <w:tc>
          <w:tcPr>
            <w:tcW w:w="1080" w:type="dxa"/>
            <w:tcBorders>
              <w:top w:val="single" w:sz="4" w:space="0" w:color="auto"/>
              <w:left w:val="single" w:sz="4" w:space="0" w:color="auto"/>
              <w:bottom w:val="single" w:sz="4" w:space="0" w:color="auto"/>
              <w:right w:val="single" w:sz="4" w:space="0" w:color="auto"/>
            </w:tcBorders>
          </w:tcPr>
          <w:p w14:paraId="7F4BABF8" w14:textId="77777777" w:rsidR="0050134C" w:rsidRPr="004B4C9C" w:rsidRDefault="0050134C" w:rsidP="0050134C">
            <w:pPr>
              <w:suppressAutoHyphens/>
              <w:spacing w:after="0"/>
              <w:rPr>
                <w:rFonts w:ascii="Times New Roman" w:hAnsi="Times New Roman" w:cs="Times New Roman"/>
                <w:sz w:val="16"/>
                <w:szCs w:val="16"/>
              </w:rPr>
            </w:pPr>
            <w:r w:rsidRPr="004B4C9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5114601" w14:textId="77777777" w:rsidR="0050134C" w:rsidRPr="004B4C9C" w:rsidRDefault="0050134C" w:rsidP="0050134C">
            <w:pPr>
              <w:suppressAutoHyphens/>
              <w:spacing w:after="0"/>
              <w:rPr>
                <w:rFonts w:ascii="Times New Roman" w:hAnsi="Times New Roman" w:cs="Times New Roman"/>
                <w:sz w:val="16"/>
                <w:szCs w:val="16"/>
              </w:rPr>
            </w:pPr>
            <w:r w:rsidRPr="004B4C9C">
              <w:rPr>
                <w:rFonts w:ascii="Times New Roman" w:hAnsi="Times New Roman" w:cs="Times New Roman"/>
                <w:sz w:val="16"/>
                <w:szCs w:val="16"/>
              </w:rPr>
              <w:t>The wording "fixing order" does not define any order. Please clarify.</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52B7400C" w14:textId="77777777" w:rsidR="0050134C" w:rsidRPr="004B4C9C" w:rsidRDefault="0050134C" w:rsidP="0050134C">
            <w:pPr>
              <w:suppressAutoHyphens/>
              <w:spacing w:after="0"/>
              <w:rPr>
                <w:rFonts w:ascii="Times New Roman" w:hAnsi="Times New Roman" w:cs="Times New Roman"/>
                <w:sz w:val="16"/>
                <w:szCs w:val="16"/>
              </w:rPr>
            </w:pPr>
            <w:r w:rsidRPr="004B4C9C">
              <w:rPr>
                <w:rFonts w:ascii="Times New Roman" w:hAnsi="Times New Roman" w:cs="Times New Roman"/>
                <w:sz w:val="16"/>
                <w:szCs w:val="16"/>
              </w:rPr>
              <w:t>Define an order to the list of element contained in a Basic variant Multi-Link element</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5B20E23A" w14:textId="77777777" w:rsidR="0050134C" w:rsidRPr="004B4C9C" w:rsidRDefault="0050134C" w:rsidP="0050134C">
            <w:pPr>
              <w:suppressAutoHyphens/>
              <w:spacing w:after="0"/>
              <w:rPr>
                <w:rFonts w:ascii="Times New Roman" w:hAnsi="Times New Roman" w:cs="Times New Roman"/>
                <w:b/>
                <w:sz w:val="16"/>
                <w:szCs w:val="16"/>
              </w:rPr>
            </w:pPr>
            <w:r w:rsidRPr="004B4C9C">
              <w:rPr>
                <w:rFonts w:ascii="Times New Roman" w:hAnsi="Times New Roman" w:cs="Times New Roman"/>
                <w:b/>
                <w:sz w:val="16"/>
                <w:szCs w:val="16"/>
              </w:rPr>
              <w:t>Revised</w:t>
            </w:r>
          </w:p>
          <w:p w14:paraId="1793AB0E" w14:textId="77777777" w:rsidR="0050134C" w:rsidRDefault="0050134C" w:rsidP="0050134C">
            <w:pPr>
              <w:suppressAutoHyphens/>
              <w:spacing w:after="0"/>
              <w:rPr>
                <w:rFonts w:ascii="Times New Roman" w:hAnsi="Times New Roman" w:cs="Times New Roman"/>
                <w:b/>
                <w:sz w:val="16"/>
                <w:szCs w:val="16"/>
              </w:rPr>
            </w:pPr>
          </w:p>
          <w:p w14:paraId="56243D5F" w14:textId="77777777" w:rsidR="0050134C" w:rsidRDefault="0050134C" w:rsidP="0050134C">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w:t>
            </w:r>
          </w:p>
          <w:p w14:paraId="475355E7" w14:textId="77777777" w:rsidR="0050134C" w:rsidRDefault="0050134C" w:rsidP="0050134C">
            <w:pPr>
              <w:suppressAutoHyphens/>
              <w:spacing w:after="0"/>
              <w:rPr>
                <w:rFonts w:ascii="Times New Roman" w:hAnsi="Times New Roman" w:cs="Times New Roman"/>
                <w:bCs/>
                <w:sz w:val="16"/>
                <w:szCs w:val="16"/>
              </w:rPr>
            </w:pPr>
          </w:p>
          <w:p w14:paraId="63136A70" w14:textId="77777777" w:rsidR="0050134C" w:rsidRDefault="0050134C" w:rsidP="0050134C">
            <w:pPr>
              <w:suppressAutoHyphens/>
              <w:spacing w:after="0"/>
              <w:rPr>
                <w:rFonts w:ascii="Times New Roman" w:hAnsi="Times New Roman" w:cs="Times New Roman"/>
                <w:bCs/>
                <w:sz w:val="16"/>
                <w:szCs w:val="16"/>
              </w:rPr>
            </w:pPr>
            <w:r>
              <w:rPr>
                <w:rFonts w:ascii="Times New Roman" w:hAnsi="Times New Roman" w:cs="Times New Roman"/>
                <w:bCs/>
                <w:sz w:val="16"/>
                <w:szCs w:val="16"/>
              </w:rPr>
              <w:t>The cited paragraph (now moved to clause 35.3.2.2) was updated to address the TBDs.</w:t>
            </w:r>
          </w:p>
          <w:p w14:paraId="7AE73DA0" w14:textId="77777777" w:rsidR="0050134C" w:rsidRDefault="0050134C" w:rsidP="0050134C">
            <w:pPr>
              <w:suppressAutoHyphens/>
              <w:spacing w:after="0"/>
              <w:rPr>
                <w:rFonts w:ascii="Times New Roman" w:hAnsi="Times New Roman" w:cs="Times New Roman"/>
                <w:bCs/>
                <w:sz w:val="16"/>
                <w:szCs w:val="16"/>
              </w:rPr>
            </w:pPr>
          </w:p>
          <w:p w14:paraId="14341565" w14:textId="1CE713FE" w:rsidR="0050134C" w:rsidRDefault="0050134C" w:rsidP="0050134C">
            <w:pPr>
              <w:suppressAutoHyphens/>
              <w:spacing w:after="0"/>
              <w:rPr>
                <w:rFonts w:ascii="Times New Roman" w:hAnsi="Times New Roman" w:cs="Times New Roman"/>
                <w:bCs/>
                <w:sz w:val="16"/>
                <w:szCs w:val="16"/>
              </w:rPr>
            </w:pPr>
            <w:r>
              <w:rPr>
                <w:rFonts w:ascii="Times New Roman" w:hAnsi="Times New Roman" w:cs="Times New Roman"/>
                <w:bCs/>
                <w:sz w:val="16"/>
                <w:szCs w:val="16"/>
              </w:rPr>
              <w:t>1. Each per-STA profile consists of an unknown set of fields whose presence is signaled via the subfields in the Control field and a variable number of fields and elements based on the frame that carries the ML IE and inheritance. The format of the Per-STA Profile sublement is updated to have 3 parts – STA Control, STA Info and STA Profile. This will make it easy to describe the contents of each portion of the subelement. Clause 9 was updated accordingly.</w:t>
            </w:r>
          </w:p>
          <w:p w14:paraId="2D257752" w14:textId="77777777" w:rsidR="0050134C" w:rsidRDefault="0050134C" w:rsidP="0050134C">
            <w:pPr>
              <w:suppressAutoHyphens/>
              <w:spacing w:after="0"/>
              <w:rPr>
                <w:rFonts w:ascii="Times New Roman" w:hAnsi="Times New Roman" w:cs="Times New Roman"/>
                <w:bCs/>
                <w:sz w:val="16"/>
                <w:szCs w:val="16"/>
              </w:rPr>
            </w:pPr>
            <w:r>
              <w:rPr>
                <w:rFonts w:ascii="Times New Roman" w:hAnsi="Times New Roman" w:cs="Times New Roman"/>
                <w:bCs/>
                <w:sz w:val="16"/>
                <w:szCs w:val="16"/>
              </w:rPr>
              <w:t>2. The text in the cited paragraph was extensively updated to provide details on the presence and order in which the elements and field appear when per-STA profile carries complete information.</w:t>
            </w:r>
          </w:p>
          <w:p w14:paraId="115F3E0A" w14:textId="6846DE51" w:rsidR="0050134C" w:rsidRDefault="0050134C" w:rsidP="0050134C">
            <w:pPr>
              <w:suppressAutoHyphens/>
              <w:spacing w:after="0"/>
              <w:rPr>
                <w:rFonts w:ascii="Times New Roman" w:hAnsi="Times New Roman" w:cs="Times New Roman"/>
                <w:bCs/>
                <w:sz w:val="16"/>
                <w:szCs w:val="16"/>
              </w:rPr>
            </w:pPr>
            <w:r>
              <w:rPr>
                <w:rFonts w:ascii="Times New Roman" w:hAnsi="Times New Roman" w:cs="Times New Roman"/>
                <w:bCs/>
                <w:sz w:val="16"/>
                <w:szCs w:val="16"/>
              </w:rPr>
              <w:t>3. Added a list of elements that are not carried in the per-STA profile</w:t>
            </w:r>
            <w:r w:rsidR="00414477">
              <w:rPr>
                <w:rFonts w:ascii="Times New Roman" w:hAnsi="Times New Roman" w:cs="Times New Roman"/>
                <w:bCs/>
                <w:sz w:val="16"/>
                <w:szCs w:val="16"/>
              </w:rPr>
              <w:t>. Since BSS Max Idle Period element is common to all the APs, the NOTE in 35.3.2.2 related to BSS Max Idle Period is removed. The IE is listed as one of the elements that will not be carried in the per-STA profile</w:t>
            </w:r>
          </w:p>
          <w:p w14:paraId="0DDBB06C" w14:textId="77777777" w:rsidR="0050134C" w:rsidRDefault="0050134C" w:rsidP="0050134C">
            <w:pPr>
              <w:suppressAutoHyphens/>
              <w:spacing w:after="0"/>
              <w:rPr>
                <w:rFonts w:ascii="Times New Roman" w:hAnsi="Times New Roman" w:cs="Times New Roman"/>
                <w:bCs/>
                <w:sz w:val="16"/>
                <w:szCs w:val="16"/>
              </w:rPr>
            </w:pPr>
            <w:r>
              <w:rPr>
                <w:rFonts w:ascii="Times New Roman" w:hAnsi="Times New Roman" w:cs="Times New Roman"/>
                <w:bCs/>
                <w:sz w:val="16"/>
                <w:szCs w:val="16"/>
              </w:rPr>
              <w:t>4. Included rules on inheritance.</w:t>
            </w:r>
          </w:p>
          <w:p w14:paraId="34EDFFAA" w14:textId="77777777" w:rsidR="0050134C" w:rsidRPr="004B4C9C" w:rsidRDefault="0050134C" w:rsidP="0050134C">
            <w:pPr>
              <w:suppressAutoHyphens/>
              <w:spacing w:after="0"/>
              <w:rPr>
                <w:rFonts w:ascii="Times New Roman" w:hAnsi="Times New Roman" w:cs="Times New Roman"/>
                <w:bCs/>
                <w:sz w:val="16"/>
                <w:szCs w:val="16"/>
              </w:rPr>
            </w:pPr>
          </w:p>
          <w:p w14:paraId="5BB7DF8C" w14:textId="6C01AF4D" w:rsidR="0050134C" w:rsidRDefault="0050134C" w:rsidP="0050134C">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 xml:space="preserve">be </w:t>
            </w:r>
            <w:r w:rsidRPr="004B4C9C">
              <w:rPr>
                <w:rFonts w:ascii="Times New Roman" w:hAnsi="Times New Roman" w:cs="Times New Roman"/>
                <w:b/>
                <w:sz w:val="16"/>
                <w:szCs w:val="16"/>
              </w:rPr>
              <w:t xml:space="preserve">editor please implement changes as shown in doc </w:t>
            </w:r>
            <w:r w:rsidR="00185BC6">
              <w:rPr>
                <w:rFonts w:ascii="Times New Roman" w:hAnsi="Times New Roman" w:cs="Times New Roman"/>
                <w:b/>
                <w:sz w:val="16"/>
                <w:szCs w:val="16"/>
              </w:rPr>
              <w:t>11-21/0254r2</w:t>
            </w:r>
            <w:r w:rsidRPr="004B4C9C">
              <w:rPr>
                <w:rFonts w:ascii="Times New Roman" w:hAnsi="Times New Roman" w:cs="Times New Roman"/>
                <w:b/>
                <w:sz w:val="16"/>
                <w:szCs w:val="16"/>
              </w:rPr>
              <w:t xml:space="preserve"> tagged as 2451.</w:t>
            </w:r>
          </w:p>
          <w:p w14:paraId="3807EFFA" w14:textId="77777777" w:rsidR="0050134C" w:rsidRDefault="0050134C" w:rsidP="0050134C">
            <w:pPr>
              <w:suppressAutoHyphens/>
              <w:spacing w:after="0"/>
              <w:rPr>
                <w:rFonts w:ascii="Times New Roman" w:hAnsi="Times New Roman" w:cs="Times New Roman"/>
                <w:b/>
                <w:sz w:val="16"/>
                <w:szCs w:val="16"/>
              </w:rPr>
            </w:pPr>
          </w:p>
          <w:p w14:paraId="2975FF37" w14:textId="662E59AF" w:rsidR="0050134C" w:rsidRPr="004B4C9C" w:rsidRDefault="0050134C" w:rsidP="0050134C">
            <w:pPr>
              <w:suppressAutoHyphens/>
              <w:spacing w:after="0"/>
              <w:rPr>
                <w:rFonts w:ascii="Times New Roman" w:hAnsi="Times New Roman" w:cs="Times New Roman"/>
                <w:b/>
                <w:sz w:val="16"/>
                <w:szCs w:val="16"/>
              </w:rPr>
            </w:pPr>
            <w:r>
              <w:rPr>
                <w:rFonts w:ascii="Times New Roman" w:hAnsi="Times New Roman" w:cs="Times New Roman"/>
                <w:b/>
                <w:sz w:val="16"/>
                <w:szCs w:val="16"/>
              </w:rPr>
              <w:lastRenderedPageBreak/>
              <w:t xml:space="preserve">TGbe editor please replace all occurrences of </w:t>
            </w:r>
            <w:r w:rsidRPr="00824E43">
              <w:rPr>
                <w:rFonts w:ascii="Times New Roman" w:hAnsi="Times New Roman" w:cs="Times New Roman"/>
                <w:b/>
                <w:i/>
                <w:iCs/>
                <w:sz w:val="16"/>
                <w:szCs w:val="16"/>
              </w:rPr>
              <w:t>Per-STA Control</w:t>
            </w:r>
            <w:r>
              <w:rPr>
                <w:rFonts w:ascii="Times New Roman" w:hAnsi="Times New Roman" w:cs="Times New Roman"/>
                <w:b/>
                <w:sz w:val="16"/>
                <w:szCs w:val="16"/>
              </w:rPr>
              <w:t xml:space="preserve"> field (of Per-STA Profile subfield) to </w:t>
            </w:r>
            <w:r w:rsidRPr="00824E43">
              <w:rPr>
                <w:rFonts w:ascii="Times New Roman" w:hAnsi="Times New Roman" w:cs="Times New Roman"/>
                <w:b/>
                <w:i/>
                <w:iCs/>
                <w:sz w:val="16"/>
                <w:szCs w:val="16"/>
              </w:rPr>
              <w:t>STA Control</w:t>
            </w:r>
            <w:r>
              <w:rPr>
                <w:rFonts w:ascii="Times New Roman" w:hAnsi="Times New Roman" w:cs="Times New Roman"/>
                <w:b/>
                <w:sz w:val="16"/>
                <w:szCs w:val="16"/>
              </w:rPr>
              <w:t xml:space="preserve"> field.</w:t>
            </w:r>
          </w:p>
        </w:tc>
      </w:tr>
      <w:tr w:rsidR="008A073D" w:rsidRPr="008B0293" w14:paraId="5501055E"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400D103" w14:textId="31DBA92F" w:rsidR="008A073D" w:rsidRPr="004B4C9C" w:rsidRDefault="008A073D" w:rsidP="008A073D">
            <w:pPr>
              <w:suppressAutoHyphens/>
              <w:spacing w:after="0"/>
              <w:rPr>
                <w:rFonts w:ascii="Times New Roman" w:hAnsi="Times New Roman" w:cs="Times New Roman"/>
                <w:sz w:val="16"/>
                <w:szCs w:val="16"/>
              </w:rPr>
            </w:pPr>
            <w:r w:rsidRPr="004D3F23">
              <w:rPr>
                <w:rFonts w:ascii="Times New Roman" w:hAnsi="Times New Roman" w:cs="Times New Roman"/>
                <w:sz w:val="16"/>
                <w:szCs w:val="16"/>
              </w:rPr>
              <w:lastRenderedPageBreak/>
              <w:t>1050</w:t>
            </w:r>
          </w:p>
        </w:tc>
        <w:tc>
          <w:tcPr>
            <w:tcW w:w="1080" w:type="dxa"/>
            <w:tcBorders>
              <w:top w:val="single" w:sz="4" w:space="0" w:color="auto"/>
              <w:left w:val="single" w:sz="4" w:space="0" w:color="auto"/>
              <w:bottom w:val="single" w:sz="4" w:space="0" w:color="auto"/>
              <w:right w:val="single" w:sz="4" w:space="0" w:color="auto"/>
            </w:tcBorders>
          </w:tcPr>
          <w:p w14:paraId="4E5F3489" w14:textId="52F630A9" w:rsidR="008A073D" w:rsidRPr="004B4C9C" w:rsidRDefault="008A073D" w:rsidP="008A073D">
            <w:pPr>
              <w:suppressAutoHyphens/>
              <w:spacing w:after="0"/>
              <w:rPr>
                <w:rFonts w:ascii="Times New Roman" w:hAnsi="Times New Roman" w:cs="Times New Roman"/>
                <w:sz w:val="16"/>
                <w:szCs w:val="16"/>
              </w:rPr>
            </w:pPr>
            <w:r w:rsidRPr="004D3F23">
              <w:rPr>
                <w:rFonts w:ascii="Times New Roman" w:hAnsi="Times New Roman" w:cs="Times New Roman"/>
                <w:sz w:val="16"/>
                <w:szCs w:val="16"/>
              </w:rPr>
              <w:t>Abhishek Patil</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2D096DD" w14:textId="77777777" w:rsidR="004D3F23" w:rsidRPr="004D3F23" w:rsidRDefault="004D3F23" w:rsidP="004D3F23">
            <w:pPr>
              <w:rPr>
                <w:rFonts w:ascii="Times New Roman" w:hAnsi="Times New Roman" w:cs="Times New Roman"/>
                <w:sz w:val="16"/>
                <w:szCs w:val="16"/>
              </w:rPr>
            </w:pPr>
            <w:r w:rsidRPr="004D3F23">
              <w:rPr>
                <w:rFonts w:ascii="Times New Roman" w:hAnsi="Times New Roman" w:cs="Times New Roman"/>
                <w:sz w:val="16"/>
                <w:szCs w:val="16"/>
              </w:rPr>
              <w:t>130.59</w:t>
            </w:r>
          </w:p>
          <w:p w14:paraId="356F3A72" w14:textId="77777777" w:rsidR="008A073D" w:rsidRPr="004B4C9C" w:rsidRDefault="008A073D" w:rsidP="008A073D">
            <w:pPr>
              <w:suppressAutoHyphens/>
              <w:spacing w:after="0"/>
              <w:rPr>
                <w:rFonts w:ascii="Times New Roman" w:hAnsi="Times New Roman" w:cs="Times New Roman"/>
                <w:sz w:val="16"/>
                <w:szCs w:val="16"/>
              </w:rPr>
            </w:pPr>
          </w:p>
        </w:tc>
        <w:tc>
          <w:tcPr>
            <w:tcW w:w="1080" w:type="dxa"/>
            <w:tcBorders>
              <w:top w:val="single" w:sz="4" w:space="0" w:color="auto"/>
              <w:left w:val="single" w:sz="4" w:space="0" w:color="auto"/>
              <w:bottom w:val="single" w:sz="4" w:space="0" w:color="auto"/>
              <w:right w:val="single" w:sz="4" w:space="0" w:color="auto"/>
            </w:tcBorders>
          </w:tcPr>
          <w:p w14:paraId="060515D0" w14:textId="77777777" w:rsidR="004D3F23" w:rsidRPr="004D3F23" w:rsidRDefault="004D3F23" w:rsidP="004D3F23">
            <w:pPr>
              <w:rPr>
                <w:rFonts w:ascii="Times New Roman" w:hAnsi="Times New Roman" w:cs="Times New Roman"/>
                <w:sz w:val="16"/>
                <w:szCs w:val="16"/>
              </w:rPr>
            </w:pPr>
            <w:r w:rsidRPr="004D3F23">
              <w:rPr>
                <w:rFonts w:ascii="Times New Roman" w:hAnsi="Times New Roman" w:cs="Times New Roman"/>
                <w:sz w:val="16"/>
                <w:szCs w:val="16"/>
              </w:rPr>
              <w:t>35.3.5.1</w:t>
            </w:r>
          </w:p>
          <w:p w14:paraId="0721F69E" w14:textId="77777777" w:rsidR="008A073D" w:rsidRPr="004B4C9C" w:rsidRDefault="008A073D" w:rsidP="008A073D">
            <w:pPr>
              <w:suppressAutoHyphens/>
              <w:spacing w:after="0"/>
              <w:rPr>
                <w:rFonts w:ascii="Times New Roman" w:hAnsi="Times New Roman" w:cs="Times New Roman"/>
                <w:sz w:val="16"/>
                <w:szCs w:val="16"/>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3CFEBEA6" w14:textId="16E9548E" w:rsidR="008A073D" w:rsidRPr="004B4C9C" w:rsidRDefault="008A073D" w:rsidP="008A073D">
            <w:pPr>
              <w:suppressAutoHyphens/>
              <w:spacing w:after="0"/>
              <w:rPr>
                <w:rFonts w:ascii="Times New Roman" w:hAnsi="Times New Roman" w:cs="Times New Roman"/>
                <w:sz w:val="16"/>
                <w:szCs w:val="16"/>
              </w:rPr>
            </w:pPr>
            <w:r w:rsidRPr="004D3F23">
              <w:rPr>
                <w:rFonts w:ascii="Times New Roman" w:hAnsi="Times New Roman" w:cs="Times New Roman"/>
                <w:sz w:val="16"/>
                <w:szCs w:val="16"/>
              </w:rPr>
              <w:t>When and how does the AP MLD know the MAC address of the STAs of the non-AP MLD operating on other link?</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13E4C970" w14:textId="105D988A" w:rsidR="008A073D" w:rsidRPr="004B4C9C" w:rsidRDefault="008A073D" w:rsidP="008A073D">
            <w:pPr>
              <w:suppressAutoHyphens/>
              <w:spacing w:after="0"/>
              <w:rPr>
                <w:rFonts w:ascii="Times New Roman" w:hAnsi="Times New Roman" w:cs="Times New Roman"/>
                <w:sz w:val="16"/>
                <w:szCs w:val="16"/>
              </w:rPr>
            </w:pPr>
            <w:r w:rsidRPr="004D3F23">
              <w:rPr>
                <w:rFonts w:ascii="Times New Roman" w:hAnsi="Times New Roman" w:cs="Times New Roman"/>
                <w:sz w:val="16"/>
                <w:szCs w:val="16"/>
              </w:rPr>
              <w:t>(Re)Association Request frame carries the MAC address of the STA(s) operating on other links in the per-STA profile of the ML IE.</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63231FC4" w14:textId="77777777" w:rsidR="001F384E" w:rsidRDefault="001F384E" w:rsidP="001F384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5868E40" w14:textId="77777777" w:rsidR="001F384E" w:rsidRDefault="001F384E" w:rsidP="00437326">
            <w:pPr>
              <w:suppressAutoHyphens/>
              <w:spacing w:after="0"/>
              <w:jc w:val="both"/>
              <w:rPr>
                <w:rFonts w:ascii="Times New Roman" w:hAnsi="Times New Roman" w:cs="Times New Roman"/>
                <w:b/>
                <w:sz w:val="16"/>
                <w:szCs w:val="16"/>
              </w:rPr>
            </w:pPr>
          </w:p>
          <w:p w14:paraId="260C043E" w14:textId="5D5445FE" w:rsidR="001F384E" w:rsidRDefault="001F384E" w:rsidP="001F384E">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A subfield called ‘STA MAC Address’ is added to the STA </w:t>
            </w:r>
            <w:r w:rsidR="00437326">
              <w:rPr>
                <w:rFonts w:ascii="Times New Roman" w:hAnsi="Times New Roman" w:cs="Times New Roman"/>
                <w:bCs/>
                <w:sz w:val="16"/>
                <w:szCs w:val="16"/>
              </w:rPr>
              <w:t>Info</w:t>
            </w:r>
            <w:r>
              <w:rPr>
                <w:rFonts w:ascii="Times New Roman" w:hAnsi="Times New Roman" w:cs="Times New Roman"/>
                <w:bCs/>
                <w:sz w:val="16"/>
                <w:szCs w:val="16"/>
              </w:rPr>
              <w:t xml:space="preserve"> field of the Per-STA Profile subelement to carry the MAC address of the STA transmitting the frame. </w:t>
            </w:r>
            <w:r w:rsidR="00437326">
              <w:rPr>
                <w:rFonts w:ascii="Times New Roman" w:hAnsi="Times New Roman" w:cs="Times New Roman"/>
                <w:bCs/>
                <w:sz w:val="16"/>
                <w:szCs w:val="16"/>
              </w:rPr>
              <w:t>A corresponding presence bit is added the STA Control field of the Per-STA Profile subelement</w:t>
            </w:r>
          </w:p>
          <w:p w14:paraId="360B93F1" w14:textId="77777777" w:rsidR="001F384E" w:rsidRDefault="001F384E" w:rsidP="001F384E">
            <w:pPr>
              <w:suppressAutoHyphens/>
              <w:spacing w:after="0"/>
              <w:rPr>
                <w:rFonts w:ascii="Times New Roman" w:hAnsi="Times New Roman" w:cs="Times New Roman"/>
                <w:bCs/>
                <w:sz w:val="16"/>
                <w:szCs w:val="16"/>
              </w:rPr>
            </w:pPr>
          </w:p>
          <w:p w14:paraId="4B108D14" w14:textId="321C2ED3" w:rsidR="008A073D" w:rsidRPr="004B4C9C" w:rsidRDefault="001F384E" w:rsidP="001F384E">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 xml:space="preserve">be </w:t>
            </w:r>
            <w:r>
              <w:rPr>
                <w:rFonts w:ascii="Times New Roman" w:hAnsi="Times New Roman" w:cs="Times New Roman"/>
                <w:b/>
                <w:sz w:val="16"/>
                <w:szCs w:val="16"/>
              </w:rPr>
              <w:t xml:space="preserve">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10</w:t>
            </w:r>
            <w:r w:rsidR="00437326">
              <w:rPr>
                <w:rFonts w:ascii="Times New Roman" w:hAnsi="Times New Roman" w:cs="Times New Roman"/>
                <w:b/>
                <w:sz w:val="16"/>
                <w:szCs w:val="16"/>
              </w:rPr>
              <w:t>50</w:t>
            </w:r>
            <w:r>
              <w:rPr>
                <w:rFonts w:ascii="Times New Roman" w:hAnsi="Times New Roman" w:cs="Times New Roman"/>
                <w:b/>
                <w:sz w:val="16"/>
                <w:szCs w:val="16"/>
              </w:rPr>
              <w:t>.</w:t>
            </w:r>
          </w:p>
        </w:tc>
      </w:tr>
      <w:tr w:rsidR="00BE33E2" w:rsidRPr="008B0293" w14:paraId="670B3200"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37CA9C5" w14:textId="6695C798" w:rsidR="00BE33E2" w:rsidRPr="00BE33E2" w:rsidRDefault="00BE33E2" w:rsidP="00BE33E2">
            <w:pPr>
              <w:suppressAutoHyphens/>
              <w:spacing w:after="0"/>
              <w:rPr>
                <w:rFonts w:ascii="Times New Roman" w:hAnsi="Times New Roman" w:cs="Times New Roman"/>
                <w:sz w:val="16"/>
                <w:szCs w:val="16"/>
              </w:rPr>
            </w:pPr>
            <w:r w:rsidRPr="00BE33E2">
              <w:rPr>
                <w:rFonts w:ascii="Times New Roman" w:hAnsi="Times New Roman" w:cs="Times New Roman"/>
                <w:sz w:val="16"/>
                <w:szCs w:val="16"/>
              </w:rPr>
              <w:t>1778</w:t>
            </w:r>
          </w:p>
        </w:tc>
        <w:tc>
          <w:tcPr>
            <w:tcW w:w="1080" w:type="dxa"/>
            <w:tcBorders>
              <w:top w:val="single" w:sz="4" w:space="0" w:color="auto"/>
              <w:left w:val="single" w:sz="4" w:space="0" w:color="auto"/>
              <w:bottom w:val="single" w:sz="4" w:space="0" w:color="auto"/>
              <w:right w:val="single" w:sz="4" w:space="0" w:color="auto"/>
            </w:tcBorders>
          </w:tcPr>
          <w:p w14:paraId="1089EC0C" w14:textId="1B170B88" w:rsidR="00BE33E2" w:rsidRDefault="00BE33E2" w:rsidP="00BE33E2">
            <w:pPr>
              <w:suppressAutoHyphens/>
              <w:spacing w:after="0"/>
              <w:rPr>
                <w:rFonts w:ascii="Times New Roman" w:hAnsi="Times New Roman" w:cs="Times New Roman"/>
                <w:sz w:val="16"/>
                <w:szCs w:val="16"/>
              </w:rPr>
            </w:pPr>
            <w:r w:rsidRPr="00BE33E2">
              <w:rPr>
                <w:rFonts w:ascii="Times New Roman" w:hAnsi="Times New Roman" w:cs="Times New Roman"/>
                <w:sz w:val="16"/>
                <w:szCs w:val="16"/>
              </w:rPr>
              <w:t>Insun Jang</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631370B" w14:textId="3DFB99EC" w:rsidR="00BE33E2" w:rsidRDefault="00BE33E2" w:rsidP="00BE33E2">
            <w:pPr>
              <w:suppressAutoHyphens/>
              <w:spacing w:after="0"/>
              <w:rPr>
                <w:rFonts w:ascii="Times New Roman" w:hAnsi="Times New Roman" w:cs="Times New Roman"/>
                <w:sz w:val="16"/>
                <w:szCs w:val="16"/>
              </w:rPr>
            </w:pPr>
            <w:r w:rsidRPr="00BE33E2">
              <w:rPr>
                <w:rFonts w:ascii="Times New Roman" w:hAnsi="Times New Roman" w:cs="Times New Roman"/>
                <w:sz w:val="16"/>
                <w:szCs w:val="16"/>
              </w:rPr>
              <w:t>127.31</w:t>
            </w:r>
          </w:p>
        </w:tc>
        <w:tc>
          <w:tcPr>
            <w:tcW w:w="1080" w:type="dxa"/>
            <w:tcBorders>
              <w:top w:val="single" w:sz="4" w:space="0" w:color="auto"/>
              <w:left w:val="single" w:sz="4" w:space="0" w:color="auto"/>
              <w:bottom w:val="single" w:sz="4" w:space="0" w:color="auto"/>
              <w:right w:val="single" w:sz="4" w:space="0" w:color="auto"/>
            </w:tcBorders>
          </w:tcPr>
          <w:p w14:paraId="79195AB0" w14:textId="33005902" w:rsidR="00BE33E2" w:rsidRDefault="00BE33E2" w:rsidP="00BE33E2">
            <w:pPr>
              <w:suppressAutoHyphens/>
              <w:spacing w:after="0"/>
              <w:rPr>
                <w:rFonts w:ascii="Times New Roman" w:hAnsi="Times New Roman" w:cs="Times New Roman"/>
                <w:sz w:val="16"/>
                <w:szCs w:val="16"/>
              </w:rPr>
            </w:pPr>
            <w:r w:rsidRPr="00BE33E2">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5CB90CE5" w14:textId="71FF2A09" w:rsidR="00BE33E2" w:rsidRPr="00F46BAD" w:rsidRDefault="00BE33E2" w:rsidP="00BE33E2">
            <w:pPr>
              <w:suppressAutoHyphens/>
              <w:spacing w:after="0"/>
              <w:rPr>
                <w:rFonts w:ascii="Times New Roman" w:hAnsi="Times New Roman" w:cs="Times New Roman"/>
                <w:sz w:val="16"/>
                <w:szCs w:val="16"/>
              </w:rPr>
            </w:pPr>
            <w:r w:rsidRPr="00BE33E2">
              <w:rPr>
                <w:rFonts w:ascii="Times New Roman" w:hAnsi="Times New Roman" w:cs="Times New Roman"/>
                <w:sz w:val="16"/>
                <w:szCs w:val="16"/>
              </w:rPr>
              <w:t>An element of the list of elements in fixed order should be MAC address (sub)element because it can enable frame exchanges between an AP and a non-AP STA on link(s) where Association frames are not exchanged during multi-link setup and it is not included in body of Beacon or Probe Response frames (Please see Doc. 21/134r0)</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423089E1" w14:textId="64FC8A63" w:rsidR="00BE33E2" w:rsidRPr="00EA77BE" w:rsidRDefault="00BE33E2" w:rsidP="00BE33E2">
            <w:pPr>
              <w:suppressAutoHyphens/>
              <w:spacing w:after="0"/>
              <w:rPr>
                <w:rFonts w:ascii="Times New Roman" w:hAnsi="Times New Roman" w:cs="Times New Roman"/>
                <w:sz w:val="16"/>
                <w:szCs w:val="16"/>
              </w:rPr>
            </w:pPr>
            <w:r w:rsidRPr="00BE33E2">
              <w:rPr>
                <w:rFonts w:ascii="Times New Roman" w:hAnsi="Times New Roman" w:cs="Times New Roman"/>
                <w:sz w:val="16"/>
                <w:szCs w:val="16"/>
              </w:rPr>
              <w:t>As in the comment, an element of the list of elements in fixed order should be MAC address (sub)element. MAC address element can be the existing MAC address subelement or a newly defined element (could be field)</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464B4275" w14:textId="77777777" w:rsidR="00437326" w:rsidRDefault="00437326" w:rsidP="0043732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0415899" w14:textId="77777777" w:rsidR="00437326" w:rsidRDefault="00437326" w:rsidP="00437326">
            <w:pPr>
              <w:suppressAutoHyphens/>
              <w:spacing w:after="0"/>
              <w:jc w:val="both"/>
              <w:rPr>
                <w:rFonts w:ascii="Times New Roman" w:hAnsi="Times New Roman" w:cs="Times New Roman"/>
                <w:b/>
                <w:sz w:val="16"/>
                <w:szCs w:val="16"/>
              </w:rPr>
            </w:pPr>
          </w:p>
          <w:p w14:paraId="75F0B41B" w14:textId="77777777" w:rsidR="00437326" w:rsidRDefault="00437326" w:rsidP="00437326">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 A subfield called ‘STA MAC Address’ is added to the STA Info field of the Per-STA Profile subelement to carry the MAC address of the STA transmitting the frame. A corresponding presence bit is added the STA Control field of the Per-STA Profile subelement</w:t>
            </w:r>
          </w:p>
          <w:p w14:paraId="2E3A5770" w14:textId="77777777" w:rsidR="00437326" w:rsidRDefault="00437326" w:rsidP="00437326">
            <w:pPr>
              <w:suppressAutoHyphens/>
              <w:spacing w:after="0"/>
              <w:rPr>
                <w:rFonts w:ascii="Times New Roman" w:hAnsi="Times New Roman" w:cs="Times New Roman"/>
                <w:bCs/>
                <w:sz w:val="16"/>
                <w:szCs w:val="16"/>
              </w:rPr>
            </w:pPr>
          </w:p>
          <w:p w14:paraId="5B264AAA" w14:textId="5CE60A5F" w:rsidR="00BE33E2" w:rsidRDefault="00437326" w:rsidP="00437326">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 xml:space="preserve">be </w:t>
            </w:r>
            <w:r>
              <w:rPr>
                <w:rFonts w:ascii="Times New Roman" w:hAnsi="Times New Roman" w:cs="Times New Roman"/>
                <w:b/>
                <w:sz w:val="16"/>
                <w:szCs w:val="16"/>
              </w:rPr>
              <w:t xml:space="preserve">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1778.</w:t>
            </w:r>
          </w:p>
        </w:tc>
      </w:tr>
      <w:tr w:rsidR="00BE33E2" w:rsidRPr="008B0293" w14:paraId="2E1416FA"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B04068A" w14:textId="5E2216CD" w:rsidR="00BE33E2" w:rsidRPr="00BE33E2" w:rsidRDefault="00BE33E2" w:rsidP="00BE33E2">
            <w:pPr>
              <w:suppressAutoHyphens/>
              <w:spacing w:after="0"/>
              <w:rPr>
                <w:rFonts w:ascii="Times New Roman" w:hAnsi="Times New Roman" w:cs="Times New Roman"/>
                <w:sz w:val="16"/>
                <w:szCs w:val="16"/>
              </w:rPr>
            </w:pPr>
            <w:r w:rsidRPr="00BE33E2">
              <w:rPr>
                <w:rFonts w:ascii="Times New Roman" w:hAnsi="Times New Roman" w:cs="Times New Roman"/>
                <w:sz w:val="16"/>
                <w:szCs w:val="16"/>
              </w:rPr>
              <w:t>2165</w:t>
            </w:r>
          </w:p>
        </w:tc>
        <w:tc>
          <w:tcPr>
            <w:tcW w:w="1080" w:type="dxa"/>
            <w:tcBorders>
              <w:top w:val="single" w:sz="4" w:space="0" w:color="auto"/>
              <w:left w:val="single" w:sz="4" w:space="0" w:color="auto"/>
              <w:bottom w:val="single" w:sz="4" w:space="0" w:color="auto"/>
              <w:right w:val="single" w:sz="4" w:space="0" w:color="auto"/>
            </w:tcBorders>
          </w:tcPr>
          <w:p w14:paraId="547B93BB" w14:textId="5CD1B1BA" w:rsidR="00BE33E2" w:rsidRDefault="00BE33E2" w:rsidP="00BE33E2">
            <w:pPr>
              <w:suppressAutoHyphens/>
              <w:spacing w:after="0"/>
              <w:rPr>
                <w:rFonts w:ascii="Times New Roman" w:hAnsi="Times New Roman" w:cs="Times New Roman"/>
                <w:sz w:val="16"/>
                <w:szCs w:val="16"/>
              </w:rPr>
            </w:pPr>
            <w:r w:rsidRPr="00BE33E2">
              <w:rPr>
                <w:rFonts w:ascii="Times New Roman" w:hAnsi="Times New Roman" w:cs="Times New Roman"/>
                <w:sz w:val="16"/>
                <w:szCs w:val="16"/>
              </w:rPr>
              <w:t>Laurent Cariou</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3DF3E3C" w14:textId="784CD291" w:rsidR="00BE33E2" w:rsidRDefault="00BE33E2" w:rsidP="00BE33E2">
            <w:pPr>
              <w:suppressAutoHyphens/>
              <w:spacing w:after="0"/>
              <w:rPr>
                <w:rFonts w:ascii="Times New Roman" w:hAnsi="Times New Roman" w:cs="Times New Roman"/>
                <w:sz w:val="16"/>
                <w:szCs w:val="16"/>
              </w:rPr>
            </w:pPr>
            <w:r w:rsidRPr="00BE33E2">
              <w:rPr>
                <w:rFonts w:ascii="Times New Roman" w:hAnsi="Times New Roman" w:cs="Times New Roman"/>
                <w:sz w:val="16"/>
                <w:szCs w:val="16"/>
              </w:rPr>
              <w:t>0.00</w:t>
            </w:r>
          </w:p>
        </w:tc>
        <w:tc>
          <w:tcPr>
            <w:tcW w:w="1080" w:type="dxa"/>
            <w:tcBorders>
              <w:top w:val="single" w:sz="4" w:space="0" w:color="auto"/>
              <w:left w:val="single" w:sz="4" w:space="0" w:color="auto"/>
              <w:bottom w:val="single" w:sz="4" w:space="0" w:color="auto"/>
              <w:right w:val="single" w:sz="4" w:space="0" w:color="auto"/>
            </w:tcBorders>
          </w:tcPr>
          <w:p w14:paraId="46633A58" w14:textId="2F637460" w:rsidR="00BE33E2" w:rsidRDefault="00BE33E2" w:rsidP="00BE33E2">
            <w:pPr>
              <w:suppressAutoHyphens/>
              <w:spacing w:after="0"/>
              <w:rPr>
                <w:rFonts w:ascii="Times New Roman" w:hAnsi="Times New Roman" w:cs="Times New Roman"/>
                <w:sz w:val="16"/>
                <w:szCs w:val="16"/>
              </w:rPr>
            </w:pPr>
            <w:r w:rsidRPr="00BE33E2">
              <w:rPr>
                <w:rFonts w:ascii="Times New Roman" w:hAnsi="Times New Roman" w:cs="Times New Roman"/>
                <w:sz w:val="16"/>
                <w:szCs w:val="16"/>
              </w:rPr>
              <w:t>9.4.2.295b.2</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67C224CC" w14:textId="4755E031" w:rsidR="00BE33E2" w:rsidRPr="00F46BAD" w:rsidRDefault="00BE33E2" w:rsidP="00BE33E2">
            <w:pPr>
              <w:suppressAutoHyphens/>
              <w:spacing w:after="0"/>
              <w:rPr>
                <w:rFonts w:ascii="Times New Roman" w:hAnsi="Times New Roman" w:cs="Times New Roman"/>
                <w:sz w:val="16"/>
                <w:szCs w:val="16"/>
              </w:rPr>
            </w:pPr>
            <w:r w:rsidRPr="00BE33E2">
              <w:rPr>
                <w:rFonts w:ascii="Times New Roman" w:hAnsi="Times New Roman" w:cs="Times New Roman"/>
                <w:sz w:val="16"/>
                <w:szCs w:val="16"/>
              </w:rPr>
              <w:t>For multi-link setup, the STA shall include all capabilities for all links in the ML element in the association request frame. The Per STA profile shall therefore have a field or element to be able to include the link MAC address of a STA of the same non-AP MLD as the STA sending the frame</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1E0A965B" w14:textId="448684AD" w:rsidR="00BE33E2" w:rsidRPr="00EA77BE" w:rsidRDefault="00BE33E2" w:rsidP="00BE33E2">
            <w:pPr>
              <w:suppressAutoHyphens/>
              <w:spacing w:after="0"/>
              <w:rPr>
                <w:rFonts w:ascii="Times New Roman" w:hAnsi="Times New Roman" w:cs="Times New Roman"/>
                <w:sz w:val="16"/>
                <w:szCs w:val="16"/>
              </w:rPr>
            </w:pPr>
            <w:r w:rsidRPr="00BE33E2">
              <w:rPr>
                <w:rFonts w:ascii="Times New Roman" w:hAnsi="Times New Roman" w:cs="Times New Roman"/>
                <w:sz w:val="16"/>
                <w:szCs w:val="16"/>
              </w:rPr>
              <w:t>as in comment</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55E978C8" w14:textId="77777777" w:rsidR="00437326" w:rsidRDefault="00437326" w:rsidP="0043732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8CB7C06" w14:textId="77777777" w:rsidR="00437326" w:rsidRDefault="00437326" w:rsidP="00437326">
            <w:pPr>
              <w:suppressAutoHyphens/>
              <w:spacing w:after="0"/>
              <w:jc w:val="both"/>
              <w:rPr>
                <w:rFonts w:ascii="Times New Roman" w:hAnsi="Times New Roman" w:cs="Times New Roman"/>
                <w:b/>
                <w:sz w:val="16"/>
                <w:szCs w:val="16"/>
              </w:rPr>
            </w:pPr>
          </w:p>
          <w:p w14:paraId="3161FD8C" w14:textId="77777777" w:rsidR="00437326" w:rsidRDefault="00437326" w:rsidP="00437326">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 A subfield called ‘STA MAC Address’ is added to the STA Info field of the Per-STA Profile subelement to carry the MAC address of the STA transmitting the frame. A corresponding presence bit is added the STA Control field of the Per-STA Profile subelement</w:t>
            </w:r>
          </w:p>
          <w:p w14:paraId="1748B802" w14:textId="77777777" w:rsidR="00437326" w:rsidRDefault="00437326" w:rsidP="00437326">
            <w:pPr>
              <w:suppressAutoHyphens/>
              <w:spacing w:after="0"/>
              <w:rPr>
                <w:rFonts w:ascii="Times New Roman" w:hAnsi="Times New Roman" w:cs="Times New Roman"/>
                <w:bCs/>
                <w:sz w:val="16"/>
                <w:szCs w:val="16"/>
              </w:rPr>
            </w:pPr>
          </w:p>
          <w:p w14:paraId="1736D849" w14:textId="3826447C" w:rsidR="00BE33E2" w:rsidRDefault="00437326" w:rsidP="00437326">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 xml:space="preserve">be </w:t>
            </w:r>
            <w:r>
              <w:rPr>
                <w:rFonts w:ascii="Times New Roman" w:hAnsi="Times New Roman" w:cs="Times New Roman"/>
                <w:b/>
                <w:sz w:val="16"/>
                <w:szCs w:val="16"/>
              </w:rPr>
              <w:t xml:space="preserve">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2165.</w:t>
            </w:r>
          </w:p>
        </w:tc>
      </w:tr>
      <w:tr w:rsidR="00BE33E2" w:rsidRPr="008B0293" w14:paraId="54B98954"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9167B5A" w14:textId="739C250D" w:rsidR="00BE33E2" w:rsidRPr="00BE33E2" w:rsidRDefault="00BE33E2" w:rsidP="00BE33E2">
            <w:pPr>
              <w:suppressAutoHyphens/>
              <w:spacing w:after="0"/>
              <w:rPr>
                <w:rFonts w:ascii="Times New Roman" w:hAnsi="Times New Roman" w:cs="Times New Roman"/>
                <w:sz w:val="16"/>
                <w:szCs w:val="16"/>
              </w:rPr>
            </w:pPr>
            <w:r w:rsidRPr="00BE33E2">
              <w:rPr>
                <w:rFonts w:ascii="Times New Roman" w:hAnsi="Times New Roman" w:cs="Times New Roman"/>
                <w:sz w:val="16"/>
                <w:szCs w:val="16"/>
              </w:rPr>
              <w:t>2489</w:t>
            </w:r>
          </w:p>
        </w:tc>
        <w:tc>
          <w:tcPr>
            <w:tcW w:w="1080" w:type="dxa"/>
            <w:tcBorders>
              <w:top w:val="single" w:sz="4" w:space="0" w:color="auto"/>
              <w:left w:val="single" w:sz="4" w:space="0" w:color="auto"/>
              <w:bottom w:val="single" w:sz="4" w:space="0" w:color="auto"/>
              <w:right w:val="single" w:sz="4" w:space="0" w:color="auto"/>
            </w:tcBorders>
          </w:tcPr>
          <w:p w14:paraId="7E8701A2" w14:textId="484666EC" w:rsidR="00BE33E2" w:rsidRDefault="00BE33E2" w:rsidP="00BE33E2">
            <w:pPr>
              <w:suppressAutoHyphens/>
              <w:spacing w:after="0"/>
              <w:rPr>
                <w:rFonts w:ascii="Times New Roman" w:hAnsi="Times New Roman" w:cs="Times New Roman"/>
                <w:sz w:val="16"/>
                <w:szCs w:val="16"/>
              </w:rPr>
            </w:pPr>
            <w:r w:rsidRPr="00BE33E2">
              <w:rPr>
                <w:rFonts w:ascii="Times New Roman" w:hAnsi="Times New Roman" w:cs="Times New Roman"/>
                <w:sz w:val="16"/>
                <w:szCs w:val="16"/>
              </w:rPr>
              <w:t>Po-Kai Huang</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C56B12B" w14:textId="3636EABB" w:rsidR="00BE33E2" w:rsidRDefault="00BE33E2" w:rsidP="00BE33E2">
            <w:pPr>
              <w:suppressAutoHyphens/>
              <w:spacing w:after="0"/>
              <w:rPr>
                <w:rFonts w:ascii="Times New Roman" w:hAnsi="Times New Roman" w:cs="Times New Roman"/>
                <w:sz w:val="16"/>
                <w:szCs w:val="16"/>
              </w:rPr>
            </w:pPr>
            <w:r w:rsidRPr="00BE33E2">
              <w:rPr>
                <w:rFonts w:ascii="Times New Roman" w:hAnsi="Times New Roman" w:cs="Times New Roman"/>
                <w:sz w:val="16"/>
                <w:szCs w:val="16"/>
              </w:rPr>
              <w:t>75.44</w:t>
            </w:r>
          </w:p>
        </w:tc>
        <w:tc>
          <w:tcPr>
            <w:tcW w:w="1080" w:type="dxa"/>
            <w:tcBorders>
              <w:top w:val="single" w:sz="4" w:space="0" w:color="auto"/>
              <w:left w:val="single" w:sz="4" w:space="0" w:color="auto"/>
              <w:bottom w:val="single" w:sz="4" w:space="0" w:color="auto"/>
              <w:right w:val="single" w:sz="4" w:space="0" w:color="auto"/>
            </w:tcBorders>
          </w:tcPr>
          <w:p w14:paraId="44D78847" w14:textId="157447C4" w:rsidR="00BE33E2" w:rsidRDefault="00BE33E2" w:rsidP="00BE33E2">
            <w:pPr>
              <w:suppressAutoHyphens/>
              <w:spacing w:after="0"/>
              <w:rPr>
                <w:rFonts w:ascii="Times New Roman" w:hAnsi="Times New Roman" w:cs="Times New Roman"/>
                <w:sz w:val="16"/>
                <w:szCs w:val="16"/>
              </w:rPr>
            </w:pPr>
            <w:r w:rsidRPr="00BE33E2">
              <w:rPr>
                <w:rFonts w:ascii="Times New Roman" w:hAnsi="Times New Roman" w:cs="Times New Roman"/>
                <w:sz w:val="16"/>
                <w:szCs w:val="16"/>
              </w:rPr>
              <w:t>9.4.2.295b.2</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B93D47A" w14:textId="779CC89F" w:rsidR="00BE33E2" w:rsidRPr="00F46BAD" w:rsidRDefault="00BE33E2" w:rsidP="00BE33E2">
            <w:pPr>
              <w:suppressAutoHyphens/>
              <w:spacing w:after="0"/>
              <w:rPr>
                <w:rFonts w:ascii="Times New Roman" w:hAnsi="Times New Roman" w:cs="Times New Roman"/>
                <w:sz w:val="16"/>
                <w:szCs w:val="16"/>
              </w:rPr>
            </w:pPr>
            <w:r w:rsidRPr="00BE33E2">
              <w:rPr>
                <w:rFonts w:ascii="Times New Roman" w:hAnsi="Times New Roman" w:cs="Times New Roman"/>
                <w:sz w:val="16"/>
                <w:szCs w:val="16"/>
              </w:rPr>
              <w:t>Each Per-STA Profile subelement shall have MAC address of the STA. Otherwise, link can not be identified after multi-link setup.</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114B0724" w14:textId="54C96B8E" w:rsidR="00BE33E2" w:rsidRPr="00EA77BE" w:rsidRDefault="00BE33E2" w:rsidP="00BE33E2">
            <w:pPr>
              <w:suppressAutoHyphens/>
              <w:spacing w:after="0"/>
              <w:rPr>
                <w:rFonts w:ascii="Times New Roman" w:hAnsi="Times New Roman" w:cs="Times New Roman"/>
                <w:sz w:val="16"/>
                <w:szCs w:val="16"/>
              </w:rPr>
            </w:pPr>
            <w:r w:rsidRPr="00BE33E2">
              <w:rPr>
                <w:rFonts w:ascii="Times New Roman" w:hAnsi="Times New Roman" w:cs="Times New Roman"/>
                <w:sz w:val="16"/>
                <w:szCs w:val="16"/>
              </w:rPr>
              <w:t>Add MAC address of the STA to each Per-STA Profile subelement.</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714AA3EE" w14:textId="77777777" w:rsidR="00437326" w:rsidRDefault="00437326" w:rsidP="0043732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77FE15D" w14:textId="77777777" w:rsidR="00437326" w:rsidRDefault="00437326" w:rsidP="00437326">
            <w:pPr>
              <w:suppressAutoHyphens/>
              <w:spacing w:after="0"/>
              <w:jc w:val="both"/>
              <w:rPr>
                <w:rFonts w:ascii="Times New Roman" w:hAnsi="Times New Roman" w:cs="Times New Roman"/>
                <w:b/>
                <w:sz w:val="16"/>
                <w:szCs w:val="16"/>
              </w:rPr>
            </w:pPr>
          </w:p>
          <w:p w14:paraId="5FF58905" w14:textId="77777777" w:rsidR="00437326" w:rsidRDefault="00437326" w:rsidP="00437326">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 A subfield called ‘STA MAC Address’ is added to the STA Info field of the Per-STA Profile subelement to carry the MAC address of the STA transmitting the frame. A corresponding presence bit is added the STA Control field of the Per-STA Profile subelement</w:t>
            </w:r>
          </w:p>
          <w:p w14:paraId="699675A8" w14:textId="77777777" w:rsidR="00437326" w:rsidRDefault="00437326" w:rsidP="00437326">
            <w:pPr>
              <w:suppressAutoHyphens/>
              <w:spacing w:after="0"/>
              <w:rPr>
                <w:rFonts w:ascii="Times New Roman" w:hAnsi="Times New Roman" w:cs="Times New Roman"/>
                <w:bCs/>
                <w:sz w:val="16"/>
                <w:szCs w:val="16"/>
              </w:rPr>
            </w:pPr>
          </w:p>
          <w:p w14:paraId="065DBA1C" w14:textId="314748DF" w:rsidR="00BE33E2" w:rsidRDefault="00437326" w:rsidP="00437326">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 xml:space="preserve">be </w:t>
            </w:r>
            <w:r>
              <w:rPr>
                <w:rFonts w:ascii="Times New Roman" w:hAnsi="Times New Roman" w:cs="Times New Roman"/>
                <w:b/>
                <w:sz w:val="16"/>
                <w:szCs w:val="16"/>
              </w:rPr>
              <w:t xml:space="preserve">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2489.</w:t>
            </w:r>
          </w:p>
        </w:tc>
      </w:tr>
      <w:tr w:rsidR="0050134C" w:rsidRPr="008B0293" w14:paraId="656A98BD"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F88EDC1" w14:textId="77777777" w:rsidR="0050134C" w:rsidRDefault="0050134C" w:rsidP="0050134C">
            <w:pPr>
              <w:suppressAutoHyphens/>
              <w:spacing w:after="0"/>
              <w:rPr>
                <w:rFonts w:ascii="Times New Roman" w:hAnsi="Times New Roman" w:cs="Times New Roman"/>
                <w:sz w:val="16"/>
                <w:szCs w:val="16"/>
              </w:rPr>
            </w:pPr>
            <w:r>
              <w:rPr>
                <w:rFonts w:ascii="Times New Roman" w:hAnsi="Times New Roman" w:cs="Times New Roman"/>
                <w:color w:val="000000" w:themeColor="text1"/>
                <w:sz w:val="16"/>
                <w:szCs w:val="16"/>
              </w:rPr>
              <w:t>1036</w:t>
            </w:r>
          </w:p>
        </w:tc>
        <w:tc>
          <w:tcPr>
            <w:tcW w:w="1080" w:type="dxa"/>
            <w:tcBorders>
              <w:top w:val="single" w:sz="4" w:space="0" w:color="auto"/>
              <w:left w:val="single" w:sz="4" w:space="0" w:color="auto"/>
              <w:bottom w:val="single" w:sz="4" w:space="0" w:color="auto"/>
              <w:right w:val="single" w:sz="4" w:space="0" w:color="auto"/>
            </w:tcBorders>
          </w:tcPr>
          <w:p w14:paraId="6315B836" w14:textId="77777777" w:rsidR="0050134C" w:rsidRDefault="0050134C" w:rsidP="0050134C">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348EB2C" w14:textId="77777777" w:rsidR="0050134C" w:rsidRDefault="0050134C" w:rsidP="0050134C">
            <w:pPr>
              <w:suppressAutoHyphens/>
              <w:spacing w:after="0"/>
              <w:rPr>
                <w:rFonts w:ascii="Times New Roman" w:hAnsi="Times New Roman" w:cs="Times New Roman"/>
                <w:sz w:val="16"/>
                <w:szCs w:val="16"/>
              </w:rPr>
            </w:pPr>
            <w:r>
              <w:rPr>
                <w:rFonts w:ascii="Times New Roman" w:hAnsi="Times New Roman" w:cs="Times New Roman"/>
                <w:sz w:val="16"/>
                <w:szCs w:val="16"/>
              </w:rPr>
              <w:t>127/33</w:t>
            </w:r>
          </w:p>
        </w:tc>
        <w:tc>
          <w:tcPr>
            <w:tcW w:w="1080" w:type="dxa"/>
            <w:tcBorders>
              <w:top w:val="single" w:sz="4" w:space="0" w:color="auto"/>
              <w:left w:val="single" w:sz="4" w:space="0" w:color="auto"/>
              <w:bottom w:val="single" w:sz="4" w:space="0" w:color="auto"/>
              <w:right w:val="single" w:sz="4" w:space="0" w:color="auto"/>
            </w:tcBorders>
          </w:tcPr>
          <w:p w14:paraId="2F72E4FB" w14:textId="77777777" w:rsidR="0050134C" w:rsidRDefault="0050134C" w:rsidP="0050134C">
            <w:pPr>
              <w:suppressAutoHyphens/>
              <w:spacing w:after="0"/>
              <w:rPr>
                <w:rFonts w:ascii="Times New Roman" w:hAnsi="Times New Roman" w:cs="Times New Roman"/>
                <w:sz w:val="16"/>
                <w:szCs w:val="16"/>
              </w:rPr>
            </w:pPr>
            <w:r>
              <w:rPr>
                <w:rFonts w:ascii="Times New Roman" w:hAnsi="Times New Roman" w:cs="Times New Roman"/>
                <w:sz w:val="16"/>
                <w:szCs w:val="16"/>
              </w:rPr>
              <w:t>36.3.2.3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65C73D89" w14:textId="77777777" w:rsidR="0050134C" w:rsidRPr="000455CF" w:rsidRDefault="0050134C" w:rsidP="0050134C">
            <w:pPr>
              <w:suppressAutoHyphens/>
              <w:spacing w:after="0"/>
              <w:rPr>
                <w:rFonts w:ascii="Times New Roman" w:hAnsi="Times New Roman" w:cs="Times New Roman"/>
                <w:sz w:val="16"/>
                <w:szCs w:val="16"/>
              </w:rPr>
            </w:pPr>
            <w:r w:rsidRPr="00F46BAD">
              <w:rPr>
                <w:rFonts w:ascii="Times New Roman" w:hAnsi="Times New Roman" w:cs="Times New Roman"/>
                <w:sz w:val="16"/>
                <w:szCs w:val="16"/>
              </w:rPr>
              <w:t>The order and list of elements should depend on the type of frame carrying the element - e.g., if the element is carried in a Beacon frame, then follow 9-32, for ML Probe Response follow 9-32 and so on for (Re)assoc resp. Also update the text in figure 35-1</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27908E22" w14:textId="77777777" w:rsidR="0050134C" w:rsidRPr="00EB4AF7" w:rsidRDefault="0050134C" w:rsidP="0050134C">
            <w:pPr>
              <w:suppressAutoHyphens/>
              <w:spacing w:after="0"/>
              <w:rPr>
                <w:rFonts w:ascii="Times New Roman" w:hAnsi="Times New Roman" w:cs="Times New Roman"/>
                <w:sz w:val="16"/>
                <w:szCs w:val="16"/>
              </w:rPr>
            </w:pPr>
            <w:r w:rsidRPr="00EA77BE">
              <w:rPr>
                <w:rFonts w:ascii="Times New Roman" w:hAnsi="Times New Roman" w:cs="Times New Roman"/>
                <w:sz w:val="16"/>
                <w:szCs w:val="16"/>
              </w:rPr>
              <w:t>As in comment</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6FA96E43" w14:textId="77777777" w:rsidR="0050134C" w:rsidRDefault="0050134C" w:rsidP="0050134C">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1F7FE38" w14:textId="77777777" w:rsidR="0050134C" w:rsidRDefault="0050134C" w:rsidP="001F384E">
            <w:pPr>
              <w:suppressAutoHyphens/>
              <w:spacing w:after="0"/>
              <w:jc w:val="both"/>
              <w:rPr>
                <w:rFonts w:ascii="Times New Roman" w:hAnsi="Times New Roman" w:cs="Times New Roman"/>
                <w:b/>
                <w:sz w:val="16"/>
                <w:szCs w:val="16"/>
              </w:rPr>
            </w:pPr>
          </w:p>
          <w:p w14:paraId="31E08A2E" w14:textId="4341139E" w:rsidR="0050134C" w:rsidRDefault="0050134C" w:rsidP="0050134C">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 The text was updated to identify the Tables in clause 9.3.3 for the order in which the fields and element will be carried for each frame that carries the Basic variant ML IE.</w:t>
            </w:r>
          </w:p>
          <w:p w14:paraId="0E21C667" w14:textId="77777777" w:rsidR="0050134C" w:rsidRDefault="0050134C" w:rsidP="0050134C">
            <w:pPr>
              <w:suppressAutoHyphens/>
              <w:spacing w:after="0"/>
              <w:rPr>
                <w:rFonts w:ascii="Times New Roman" w:hAnsi="Times New Roman" w:cs="Times New Roman"/>
                <w:bCs/>
                <w:sz w:val="16"/>
                <w:szCs w:val="16"/>
              </w:rPr>
            </w:pPr>
          </w:p>
          <w:p w14:paraId="40C52008" w14:textId="5F149CD1" w:rsidR="0050134C" w:rsidRDefault="0050134C" w:rsidP="0050134C">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 xml:space="preserve">be </w:t>
            </w:r>
            <w:r>
              <w:rPr>
                <w:rFonts w:ascii="Times New Roman" w:hAnsi="Times New Roman" w:cs="Times New Roman"/>
                <w:b/>
                <w:sz w:val="16"/>
                <w:szCs w:val="16"/>
              </w:rPr>
              <w:t xml:space="preserve">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1036.</w:t>
            </w:r>
          </w:p>
        </w:tc>
      </w:tr>
      <w:tr w:rsidR="0050134C" w:rsidRPr="008B0293" w14:paraId="7A1C7913"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01C5F42" w14:textId="77777777" w:rsidR="0050134C" w:rsidRDefault="0050134C" w:rsidP="0050134C">
            <w:pPr>
              <w:suppressAutoHyphens/>
              <w:spacing w:after="0"/>
              <w:rPr>
                <w:rFonts w:ascii="Times New Roman" w:hAnsi="Times New Roman" w:cs="Times New Roman"/>
                <w:sz w:val="16"/>
                <w:szCs w:val="16"/>
              </w:rPr>
            </w:pPr>
            <w:r>
              <w:rPr>
                <w:rFonts w:ascii="Times New Roman" w:hAnsi="Times New Roman" w:cs="Times New Roman"/>
                <w:sz w:val="16"/>
                <w:szCs w:val="16"/>
              </w:rPr>
              <w:t>1864</w:t>
            </w:r>
          </w:p>
        </w:tc>
        <w:tc>
          <w:tcPr>
            <w:tcW w:w="1080" w:type="dxa"/>
            <w:tcBorders>
              <w:top w:val="single" w:sz="4" w:space="0" w:color="auto"/>
              <w:left w:val="single" w:sz="4" w:space="0" w:color="auto"/>
              <w:bottom w:val="single" w:sz="4" w:space="0" w:color="auto"/>
              <w:right w:val="single" w:sz="4" w:space="0" w:color="auto"/>
            </w:tcBorders>
          </w:tcPr>
          <w:p w14:paraId="2B7F2EC2" w14:textId="77777777" w:rsidR="0050134C" w:rsidRDefault="0050134C" w:rsidP="0050134C">
            <w:pPr>
              <w:suppressAutoHyphens/>
              <w:spacing w:after="0"/>
              <w:rPr>
                <w:rFonts w:ascii="Times New Roman" w:hAnsi="Times New Roman" w:cs="Times New Roman"/>
                <w:sz w:val="16"/>
                <w:szCs w:val="16"/>
              </w:rPr>
            </w:pPr>
            <w:r>
              <w:rPr>
                <w:rFonts w:ascii="Times New Roman" w:hAnsi="Times New Roman" w:cs="Times New Roman"/>
                <w:sz w:val="16"/>
                <w:szCs w:val="16"/>
              </w:rPr>
              <w:t>Jarkko Kneckt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931A2C4" w14:textId="77777777" w:rsidR="0050134C" w:rsidRDefault="0050134C" w:rsidP="0050134C">
            <w:pPr>
              <w:suppressAutoHyphens/>
              <w:spacing w:after="0"/>
              <w:rPr>
                <w:rFonts w:ascii="Times New Roman" w:hAnsi="Times New Roman" w:cs="Times New Roman"/>
                <w:sz w:val="16"/>
                <w:szCs w:val="16"/>
              </w:rPr>
            </w:pPr>
            <w:r>
              <w:rPr>
                <w:rFonts w:ascii="Times New Roman" w:hAnsi="Times New Roman" w:cs="Times New Roman"/>
                <w:sz w:val="16"/>
                <w:szCs w:val="16"/>
              </w:rPr>
              <w:t>128/06</w:t>
            </w:r>
          </w:p>
        </w:tc>
        <w:tc>
          <w:tcPr>
            <w:tcW w:w="1080" w:type="dxa"/>
            <w:tcBorders>
              <w:top w:val="single" w:sz="4" w:space="0" w:color="auto"/>
              <w:left w:val="single" w:sz="4" w:space="0" w:color="auto"/>
              <w:bottom w:val="single" w:sz="4" w:space="0" w:color="auto"/>
              <w:right w:val="single" w:sz="4" w:space="0" w:color="auto"/>
            </w:tcBorders>
          </w:tcPr>
          <w:p w14:paraId="103E0E53" w14:textId="77777777" w:rsidR="0050134C" w:rsidRDefault="0050134C" w:rsidP="0050134C">
            <w:pPr>
              <w:suppressAutoHyphens/>
              <w:spacing w:after="0"/>
              <w:rPr>
                <w:rFonts w:ascii="Times New Roman" w:hAnsi="Times New Roman" w:cs="Times New Roman"/>
                <w:sz w:val="16"/>
                <w:szCs w:val="16"/>
              </w:rPr>
            </w:pPr>
            <w:r>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37B846D1" w14:textId="77777777" w:rsidR="0050134C" w:rsidRPr="000455CF" w:rsidRDefault="0050134C" w:rsidP="0050134C">
            <w:pPr>
              <w:suppressAutoHyphens/>
              <w:spacing w:after="0"/>
              <w:rPr>
                <w:rFonts w:ascii="Times New Roman" w:hAnsi="Times New Roman" w:cs="Times New Roman"/>
                <w:sz w:val="16"/>
                <w:szCs w:val="16"/>
              </w:rPr>
            </w:pPr>
            <w:r w:rsidRPr="001F70AB">
              <w:rPr>
                <w:rFonts w:ascii="Times New Roman" w:hAnsi="Times New Roman" w:cs="Times New Roman"/>
                <w:sz w:val="16"/>
                <w:szCs w:val="16"/>
              </w:rPr>
              <w:t>Per-STA profile is not optional in the association request/response frame.</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33819066" w14:textId="77777777" w:rsidR="0050134C" w:rsidRPr="00EB4AF7" w:rsidRDefault="0050134C" w:rsidP="0050134C">
            <w:pPr>
              <w:suppressAutoHyphens/>
              <w:spacing w:after="0"/>
              <w:rPr>
                <w:rFonts w:ascii="Times New Roman" w:hAnsi="Times New Roman" w:cs="Times New Roman"/>
                <w:sz w:val="16"/>
                <w:szCs w:val="16"/>
              </w:rPr>
            </w:pPr>
            <w:r w:rsidRPr="00403A25">
              <w:rPr>
                <w:rFonts w:ascii="Times New Roman" w:hAnsi="Times New Roman" w:cs="Times New Roman"/>
                <w:sz w:val="16"/>
                <w:szCs w:val="16"/>
              </w:rPr>
              <w:t>Please change to optional/conditional subelements in figure 35-1.</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0C8D760B" w14:textId="77777777" w:rsidR="0050134C" w:rsidRDefault="0050134C" w:rsidP="0050134C">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9F6476F" w14:textId="77777777" w:rsidR="0050134C" w:rsidRDefault="0050134C" w:rsidP="0050134C">
            <w:pPr>
              <w:suppressAutoHyphens/>
              <w:spacing w:after="0"/>
              <w:rPr>
                <w:rFonts w:ascii="Times New Roman" w:hAnsi="Times New Roman" w:cs="Times New Roman"/>
                <w:b/>
                <w:sz w:val="16"/>
                <w:szCs w:val="16"/>
              </w:rPr>
            </w:pPr>
          </w:p>
          <w:p w14:paraId="681F3315" w14:textId="246DC4CC" w:rsidR="0050134C" w:rsidRPr="00390739" w:rsidRDefault="0050134C" w:rsidP="0050134C">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commenter. Text in clause 35.3.5.4 already specifies that (Re)Assoc Req/Resp frames </w:t>
            </w:r>
            <w:r>
              <w:rPr>
                <w:rFonts w:ascii="Times New Roman" w:hAnsi="Times New Roman" w:cs="Times New Roman"/>
                <w:bCs/>
                <w:sz w:val="16"/>
                <w:szCs w:val="16"/>
              </w:rPr>
              <w:lastRenderedPageBreak/>
              <w:t>carry complete profile. In addition, text in clause 35.3.2.2 was updated in doc 11-21/242r4 (and appears in D0.4) to suggest that these frames carry complete profile. The bulleted text was updated to indicate that order of the fields and elements in the per-STA profile is same as that for each of the frames. In addition, figure 35-1 was updated to show Association Request frame as an example carrying complete profile.</w:t>
            </w:r>
          </w:p>
          <w:p w14:paraId="0FF78A98" w14:textId="77777777" w:rsidR="0050134C" w:rsidRDefault="0050134C" w:rsidP="0050134C">
            <w:pPr>
              <w:suppressAutoHyphens/>
              <w:spacing w:after="0"/>
              <w:rPr>
                <w:rFonts w:ascii="Times New Roman" w:hAnsi="Times New Roman" w:cs="Times New Roman"/>
                <w:bCs/>
                <w:sz w:val="16"/>
                <w:szCs w:val="16"/>
              </w:rPr>
            </w:pPr>
          </w:p>
          <w:p w14:paraId="268C9428" w14:textId="4FD7937D" w:rsidR="0050134C" w:rsidRDefault="0050134C" w:rsidP="0050134C">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 xml:space="preserve">be </w:t>
            </w:r>
            <w:r>
              <w:rPr>
                <w:rFonts w:ascii="Times New Roman" w:hAnsi="Times New Roman" w:cs="Times New Roman"/>
                <w:b/>
                <w:sz w:val="16"/>
                <w:szCs w:val="16"/>
              </w:rPr>
              <w:t xml:space="preserve">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1864.</w:t>
            </w:r>
          </w:p>
        </w:tc>
      </w:tr>
      <w:tr w:rsidR="0050134C" w:rsidRPr="008B0293" w14:paraId="705BE396"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5726F97" w14:textId="77777777" w:rsidR="0050134C" w:rsidRDefault="0050134C" w:rsidP="0050134C">
            <w:pPr>
              <w:suppressAutoHyphens/>
              <w:spacing w:after="0"/>
              <w:rPr>
                <w:rFonts w:ascii="Times New Roman" w:hAnsi="Times New Roman" w:cs="Times New Roman"/>
                <w:sz w:val="16"/>
                <w:szCs w:val="16"/>
              </w:rPr>
            </w:pPr>
            <w:r>
              <w:rPr>
                <w:rFonts w:ascii="Times New Roman" w:hAnsi="Times New Roman" w:cs="Times New Roman"/>
                <w:color w:val="000000" w:themeColor="text1"/>
                <w:sz w:val="16"/>
                <w:szCs w:val="16"/>
              </w:rPr>
              <w:lastRenderedPageBreak/>
              <w:t>1919</w:t>
            </w:r>
          </w:p>
        </w:tc>
        <w:tc>
          <w:tcPr>
            <w:tcW w:w="1080" w:type="dxa"/>
            <w:tcBorders>
              <w:top w:val="single" w:sz="4" w:space="0" w:color="auto"/>
              <w:left w:val="single" w:sz="4" w:space="0" w:color="auto"/>
              <w:bottom w:val="single" w:sz="4" w:space="0" w:color="auto"/>
              <w:right w:val="single" w:sz="4" w:space="0" w:color="auto"/>
            </w:tcBorders>
          </w:tcPr>
          <w:p w14:paraId="522FC108" w14:textId="77777777" w:rsidR="0050134C" w:rsidRDefault="0050134C" w:rsidP="0050134C">
            <w:pPr>
              <w:suppressAutoHyphens/>
              <w:spacing w:after="0"/>
              <w:rPr>
                <w:rFonts w:ascii="Times New Roman" w:hAnsi="Times New Roman" w:cs="Times New Roman"/>
                <w:sz w:val="16"/>
                <w:szCs w:val="16"/>
              </w:rPr>
            </w:pPr>
            <w:r>
              <w:rPr>
                <w:rFonts w:ascii="Times New Roman" w:hAnsi="Times New Roman" w:cs="Times New Roman"/>
                <w:sz w:val="16"/>
                <w:szCs w:val="16"/>
              </w:rPr>
              <w:t>Jeongki Kim</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D0D2D32" w14:textId="77777777" w:rsidR="0050134C" w:rsidRDefault="0050134C" w:rsidP="0050134C">
            <w:pPr>
              <w:suppressAutoHyphens/>
              <w:spacing w:after="0"/>
              <w:rPr>
                <w:rFonts w:ascii="Times New Roman" w:hAnsi="Times New Roman" w:cs="Times New Roman"/>
                <w:sz w:val="16"/>
                <w:szCs w:val="16"/>
              </w:rPr>
            </w:pPr>
            <w:r>
              <w:rPr>
                <w:rFonts w:ascii="Times New Roman" w:hAnsi="Times New Roman" w:cs="Times New Roman"/>
                <w:sz w:val="16"/>
                <w:szCs w:val="16"/>
              </w:rPr>
              <w:t>127/35</w:t>
            </w:r>
          </w:p>
        </w:tc>
        <w:tc>
          <w:tcPr>
            <w:tcW w:w="1080" w:type="dxa"/>
            <w:tcBorders>
              <w:top w:val="single" w:sz="4" w:space="0" w:color="auto"/>
              <w:left w:val="single" w:sz="4" w:space="0" w:color="auto"/>
              <w:bottom w:val="single" w:sz="4" w:space="0" w:color="auto"/>
              <w:right w:val="single" w:sz="4" w:space="0" w:color="auto"/>
            </w:tcBorders>
          </w:tcPr>
          <w:p w14:paraId="4D8B901C" w14:textId="77777777" w:rsidR="0050134C" w:rsidRDefault="0050134C" w:rsidP="0050134C">
            <w:pPr>
              <w:suppressAutoHyphens/>
              <w:spacing w:after="0"/>
              <w:rPr>
                <w:rFonts w:ascii="Times New Roman" w:hAnsi="Times New Roman" w:cs="Times New Roman"/>
                <w:sz w:val="16"/>
                <w:szCs w:val="16"/>
              </w:rPr>
            </w:pPr>
            <w:r>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7E245DCE" w14:textId="77777777" w:rsidR="0050134C" w:rsidRPr="00F953C2" w:rsidRDefault="0050134C" w:rsidP="0050134C">
            <w:pPr>
              <w:suppressAutoHyphens/>
              <w:spacing w:after="0"/>
              <w:rPr>
                <w:rFonts w:ascii="Times New Roman" w:hAnsi="Times New Roman" w:cs="Times New Roman"/>
                <w:sz w:val="16"/>
                <w:szCs w:val="16"/>
              </w:rPr>
            </w:pPr>
            <w:r w:rsidRPr="00F953C2">
              <w:rPr>
                <w:rFonts w:ascii="Times New Roman" w:hAnsi="Times New Roman" w:cs="Times New Roman"/>
                <w:sz w:val="16"/>
                <w:szCs w:val="16"/>
              </w:rPr>
              <w:t>Regarding the non-AP STA case, don't we need to consider the Probe Reqeust frame as well as Association Request frame? If yes, add the text related to Probe Request frame.</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542FADA8" w14:textId="77777777" w:rsidR="0050134C" w:rsidRPr="00F953C2" w:rsidRDefault="0050134C" w:rsidP="0050134C">
            <w:pPr>
              <w:suppressAutoHyphens/>
              <w:spacing w:after="0"/>
              <w:rPr>
                <w:rFonts w:ascii="Times New Roman" w:hAnsi="Times New Roman" w:cs="Times New Roman"/>
                <w:sz w:val="16"/>
                <w:szCs w:val="16"/>
              </w:rPr>
            </w:pPr>
            <w:r w:rsidRPr="00F953C2">
              <w:rPr>
                <w:rFonts w:ascii="Times New Roman" w:hAnsi="Times New Roman" w:cs="Times New Roman"/>
                <w:sz w:val="16"/>
                <w:szCs w:val="16"/>
              </w:rPr>
              <w:t>Add the text of Probe Request frame</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4425EFC1" w14:textId="07E62C10" w:rsidR="0050134C" w:rsidRPr="00F953C2" w:rsidRDefault="0050134C" w:rsidP="0050134C">
            <w:pPr>
              <w:suppressAutoHyphens/>
              <w:spacing w:after="0"/>
              <w:rPr>
                <w:rFonts w:ascii="Times New Roman" w:hAnsi="Times New Roman" w:cs="Times New Roman"/>
                <w:b/>
                <w:sz w:val="16"/>
                <w:szCs w:val="16"/>
              </w:rPr>
            </w:pPr>
            <w:r w:rsidRPr="00F953C2">
              <w:rPr>
                <w:rFonts w:ascii="Times New Roman" w:hAnsi="Times New Roman" w:cs="Times New Roman"/>
                <w:b/>
                <w:sz w:val="16"/>
                <w:szCs w:val="16"/>
              </w:rPr>
              <w:t>Rejected</w:t>
            </w:r>
          </w:p>
          <w:p w14:paraId="7E6BA443" w14:textId="77777777" w:rsidR="0050134C" w:rsidRPr="00F953C2" w:rsidRDefault="0050134C" w:rsidP="0050134C">
            <w:pPr>
              <w:suppressAutoHyphens/>
              <w:spacing w:after="0"/>
              <w:rPr>
                <w:rFonts w:ascii="Times New Roman" w:hAnsi="Times New Roman" w:cs="Times New Roman"/>
                <w:b/>
                <w:sz w:val="16"/>
                <w:szCs w:val="16"/>
              </w:rPr>
            </w:pPr>
          </w:p>
          <w:p w14:paraId="50E806DB" w14:textId="5577A429" w:rsidR="0050134C" w:rsidRPr="00F953C2" w:rsidRDefault="0050134C" w:rsidP="0050134C">
            <w:pPr>
              <w:suppressAutoHyphens/>
              <w:spacing w:after="0"/>
              <w:rPr>
                <w:rFonts w:ascii="Times New Roman" w:hAnsi="Times New Roman" w:cs="Times New Roman"/>
                <w:bCs/>
                <w:sz w:val="16"/>
                <w:szCs w:val="16"/>
              </w:rPr>
            </w:pPr>
            <w:r w:rsidRPr="00F953C2">
              <w:rPr>
                <w:rFonts w:ascii="Times New Roman" w:hAnsi="Times New Roman" w:cs="Times New Roman"/>
                <w:bCs/>
                <w:sz w:val="16"/>
                <w:szCs w:val="16"/>
              </w:rPr>
              <w:t>Probe Request frame doesn’t carry Basic variant ML IE as specified in clause 35.3.4.4</w:t>
            </w:r>
          </w:p>
        </w:tc>
      </w:tr>
      <w:tr w:rsidR="0050134C" w:rsidRPr="008B0293" w14:paraId="56B1D5B8"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036DE24"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3315</w:t>
            </w:r>
          </w:p>
        </w:tc>
        <w:tc>
          <w:tcPr>
            <w:tcW w:w="1080" w:type="dxa"/>
            <w:tcBorders>
              <w:top w:val="single" w:sz="4" w:space="0" w:color="auto"/>
              <w:left w:val="single" w:sz="4" w:space="0" w:color="auto"/>
              <w:bottom w:val="single" w:sz="4" w:space="0" w:color="auto"/>
              <w:right w:val="single" w:sz="4" w:space="0" w:color="auto"/>
            </w:tcBorders>
          </w:tcPr>
          <w:p w14:paraId="23F4CD3E"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Yunbo Li</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17285EA"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127.40</w:t>
            </w:r>
          </w:p>
        </w:tc>
        <w:tc>
          <w:tcPr>
            <w:tcW w:w="1080" w:type="dxa"/>
            <w:tcBorders>
              <w:top w:val="single" w:sz="4" w:space="0" w:color="auto"/>
              <w:left w:val="single" w:sz="4" w:space="0" w:color="auto"/>
              <w:bottom w:val="single" w:sz="4" w:space="0" w:color="auto"/>
              <w:right w:val="single" w:sz="4" w:space="0" w:color="auto"/>
            </w:tcBorders>
          </w:tcPr>
          <w:p w14:paraId="218812F0"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7C4B4C1D" w14:textId="77777777" w:rsidR="0050134C" w:rsidRPr="000455CF"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The descriptions of Non-Inheritance element are conflict. Non-Inheritance element is optioinal to included, but it is in the list of elements that shall be contained.</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6FB3F273" w14:textId="77777777" w:rsidR="0050134C" w:rsidRPr="00EB4AF7"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clarify that Non-Inheritance element shall be contained only when it is necessary.</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65691C63" w14:textId="5FB71450" w:rsidR="0050134C" w:rsidRDefault="0050134C" w:rsidP="0050134C">
            <w:pPr>
              <w:suppressAutoHyphens/>
              <w:spacing w:after="0"/>
              <w:rPr>
                <w:rFonts w:ascii="Times New Roman" w:hAnsi="Times New Roman" w:cs="Times New Roman"/>
                <w:b/>
                <w:sz w:val="16"/>
                <w:szCs w:val="16"/>
              </w:rPr>
            </w:pPr>
            <w:r>
              <w:rPr>
                <w:rFonts w:ascii="Times New Roman" w:hAnsi="Times New Roman" w:cs="Times New Roman"/>
                <w:b/>
                <w:sz w:val="16"/>
                <w:szCs w:val="16"/>
              </w:rPr>
              <w:t>Rejected</w:t>
            </w:r>
          </w:p>
          <w:p w14:paraId="0C72F07D" w14:textId="77777777" w:rsidR="0050134C" w:rsidRDefault="0050134C" w:rsidP="0050134C">
            <w:pPr>
              <w:suppressAutoHyphens/>
              <w:spacing w:after="0"/>
              <w:rPr>
                <w:rFonts w:ascii="Times New Roman" w:hAnsi="Times New Roman" w:cs="Times New Roman"/>
                <w:b/>
                <w:sz w:val="16"/>
                <w:szCs w:val="16"/>
              </w:rPr>
            </w:pPr>
          </w:p>
          <w:p w14:paraId="3134EE97" w14:textId="16167E90" w:rsidR="0050134C" w:rsidRDefault="0050134C" w:rsidP="0050134C">
            <w:pPr>
              <w:suppressAutoHyphens/>
              <w:spacing w:after="0"/>
              <w:rPr>
                <w:rFonts w:ascii="Times New Roman" w:hAnsi="Times New Roman" w:cs="Times New Roman"/>
                <w:b/>
                <w:sz w:val="16"/>
                <w:szCs w:val="16"/>
              </w:rPr>
            </w:pPr>
            <w:r>
              <w:rPr>
                <w:rFonts w:ascii="Times New Roman" w:hAnsi="Times New Roman" w:cs="Times New Roman"/>
                <w:bCs/>
                <w:sz w:val="16"/>
                <w:szCs w:val="16"/>
              </w:rPr>
              <w:t>The cited bullet, text in 2</w:t>
            </w:r>
            <w:r w:rsidRPr="009B10F5">
              <w:rPr>
                <w:rFonts w:ascii="Times New Roman" w:hAnsi="Times New Roman" w:cs="Times New Roman"/>
                <w:bCs/>
                <w:sz w:val="16"/>
                <w:szCs w:val="16"/>
                <w:vertAlign w:val="superscript"/>
              </w:rPr>
              <w:t>nd</w:t>
            </w:r>
            <w:r>
              <w:rPr>
                <w:rFonts w:ascii="Times New Roman" w:hAnsi="Times New Roman" w:cs="Times New Roman"/>
                <w:bCs/>
                <w:sz w:val="16"/>
                <w:szCs w:val="16"/>
              </w:rPr>
              <w:t xml:space="preserve"> paragraph of clause 35.3.2.3, and the text in figure 35-1 all indicate that the Non-Inheritance element is optionally carried as a subelement.</w:t>
            </w:r>
          </w:p>
        </w:tc>
      </w:tr>
      <w:tr w:rsidR="0050134C" w:rsidRPr="008B0293" w14:paraId="31066506"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BF0D34F"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1184</w:t>
            </w:r>
          </w:p>
        </w:tc>
        <w:tc>
          <w:tcPr>
            <w:tcW w:w="1080" w:type="dxa"/>
            <w:tcBorders>
              <w:top w:val="single" w:sz="4" w:space="0" w:color="auto"/>
              <w:left w:val="single" w:sz="4" w:space="0" w:color="auto"/>
              <w:bottom w:val="single" w:sz="4" w:space="0" w:color="auto"/>
              <w:right w:val="single" w:sz="4" w:space="0" w:color="auto"/>
            </w:tcBorders>
          </w:tcPr>
          <w:p w14:paraId="40E7555E"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Arik Klein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5C2BE8F"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128.07</w:t>
            </w:r>
          </w:p>
        </w:tc>
        <w:tc>
          <w:tcPr>
            <w:tcW w:w="1080" w:type="dxa"/>
            <w:tcBorders>
              <w:top w:val="single" w:sz="4" w:space="0" w:color="auto"/>
              <w:left w:val="single" w:sz="4" w:space="0" w:color="auto"/>
              <w:bottom w:val="single" w:sz="4" w:space="0" w:color="auto"/>
              <w:right w:val="single" w:sz="4" w:space="0" w:color="auto"/>
            </w:tcBorders>
          </w:tcPr>
          <w:p w14:paraId="1B152B66"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62EAB6B" w14:textId="77777777" w:rsidR="0050134C" w:rsidRPr="000455CF"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Figure 35-1 does not include "elements specific to the reported STA or with content that is not inherited from the reporting STA" that should precede the Last element (Non-Inheritance element) - not aligned with the requirements of the Basic variant Multi-Link element that is a complete profile as defined in P127L25</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1772E6AA" w14:textId="77777777" w:rsidR="0050134C" w:rsidRPr="00EB4AF7"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Correct Figure 35 to align with the the requirements of the Basic variant Multi-Link element that is a complete profile as defined in P127L25</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2E07C37A" w14:textId="77777777" w:rsidR="0050134C" w:rsidRDefault="0050134C" w:rsidP="0050134C">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AE2F03D" w14:textId="77777777" w:rsidR="0050134C" w:rsidRDefault="0050134C" w:rsidP="0050134C">
            <w:pPr>
              <w:suppressAutoHyphens/>
              <w:spacing w:after="0"/>
              <w:rPr>
                <w:rFonts w:ascii="Times New Roman" w:hAnsi="Times New Roman" w:cs="Times New Roman"/>
                <w:b/>
                <w:sz w:val="16"/>
                <w:szCs w:val="16"/>
              </w:rPr>
            </w:pPr>
          </w:p>
          <w:p w14:paraId="6F275AF4" w14:textId="5EC3DD29" w:rsidR="0050134C" w:rsidRPr="003A56AE" w:rsidRDefault="0050134C" w:rsidP="0050134C">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commenter. The bullets in preceding paragraph were updated to clarify that the fields and elements included in the STA profile are subject to inheritance as defined in clause 35.3.2.3. In addition the figure was updated to provide this clarification.</w:t>
            </w:r>
          </w:p>
          <w:p w14:paraId="53D93A26" w14:textId="77777777" w:rsidR="0050134C" w:rsidRDefault="0050134C" w:rsidP="0050134C">
            <w:pPr>
              <w:suppressAutoHyphens/>
              <w:spacing w:after="0"/>
              <w:rPr>
                <w:rFonts w:ascii="Times New Roman" w:hAnsi="Times New Roman" w:cs="Times New Roman"/>
                <w:bCs/>
                <w:sz w:val="16"/>
                <w:szCs w:val="16"/>
              </w:rPr>
            </w:pPr>
          </w:p>
          <w:p w14:paraId="4F98B937" w14:textId="2B572AD6" w:rsidR="0050134C" w:rsidRDefault="0050134C" w:rsidP="0050134C">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 xml:space="preserve">be </w:t>
            </w:r>
            <w:r>
              <w:rPr>
                <w:rFonts w:ascii="Times New Roman" w:hAnsi="Times New Roman" w:cs="Times New Roman"/>
                <w:b/>
                <w:sz w:val="16"/>
                <w:szCs w:val="16"/>
              </w:rPr>
              <w:t xml:space="preserve">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1184.</w:t>
            </w:r>
          </w:p>
        </w:tc>
      </w:tr>
      <w:tr w:rsidR="0050134C" w:rsidRPr="008B0293" w14:paraId="4298D3C3"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D5E5C30"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1185</w:t>
            </w:r>
          </w:p>
        </w:tc>
        <w:tc>
          <w:tcPr>
            <w:tcW w:w="1080" w:type="dxa"/>
            <w:tcBorders>
              <w:top w:val="single" w:sz="4" w:space="0" w:color="auto"/>
              <w:left w:val="single" w:sz="4" w:space="0" w:color="auto"/>
              <w:bottom w:val="single" w:sz="4" w:space="0" w:color="auto"/>
              <w:right w:val="single" w:sz="4" w:space="0" w:color="auto"/>
            </w:tcBorders>
          </w:tcPr>
          <w:p w14:paraId="08038272"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Arik Klein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9AFFD33"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128.07</w:t>
            </w:r>
          </w:p>
        </w:tc>
        <w:tc>
          <w:tcPr>
            <w:tcW w:w="1080" w:type="dxa"/>
            <w:tcBorders>
              <w:top w:val="single" w:sz="4" w:space="0" w:color="auto"/>
              <w:left w:val="single" w:sz="4" w:space="0" w:color="auto"/>
              <w:bottom w:val="single" w:sz="4" w:space="0" w:color="auto"/>
              <w:right w:val="single" w:sz="4" w:space="0" w:color="auto"/>
            </w:tcBorders>
          </w:tcPr>
          <w:p w14:paraId="3F914054"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425DB633" w14:textId="77777777" w:rsidR="0050134C" w:rsidRPr="000455CF"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Figure 35-1 includes several fields (designated as: Field1..Field K) following the Multi-link control field and followed by the Optional Subelements part. This is not aligned with the Basic Variant format, as described in section 9.4.295b where the Multi-link Control field is followed by Common Info field of the Basic variant Multi-Link element (see Figure 9-788eh)</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20239AA5" w14:textId="77777777" w:rsidR="0050134C" w:rsidRPr="00EB4AF7"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Please correct the example in Figure 35-1 so it will be aligned with the Basic Variant format as described in section 9.4.295b</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10F076CC" w14:textId="77777777" w:rsidR="0050134C" w:rsidRDefault="0050134C" w:rsidP="0050134C">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40A3531" w14:textId="77777777" w:rsidR="0050134C" w:rsidRDefault="0050134C" w:rsidP="0050134C">
            <w:pPr>
              <w:suppressAutoHyphens/>
              <w:spacing w:after="0"/>
              <w:rPr>
                <w:rFonts w:ascii="Times New Roman" w:hAnsi="Times New Roman" w:cs="Times New Roman"/>
                <w:b/>
                <w:sz w:val="16"/>
                <w:szCs w:val="16"/>
              </w:rPr>
            </w:pPr>
          </w:p>
          <w:p w14:paraId="46A784C6" w14:textId="6103CA86" w:rsidR="0050134C" w:rsidRPr="00F03D2E" w:rsidRDefault="0050134C" w:rsidP="0050134C">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commenter. The figure was simplified to provide a specific example – i.e., that of Association Request frame. In addition, a descriptive text was added after the figure for describing the contents of the element.</w:t>
            </w:r>
          </w:p>
          <w:p w14:paraId="239D7008" w14:textId="77777777" w:rsidR="0050134C" w:rsidRDefault="0050134C" w:rsidP="0050134C">
            <w:pPr>
              <w:suppressAutoHyphens/>
              <w:spacing w:after="0"/>
              <w:rPr>
                <w:rFonts w:ascii="Times New Roman" w:hAnsi="Times New Roman" w:cs="Times New Roman"/>
                <w:bCs/>
                <w:sz w:val="16"/>
                <w:szCs w:val="16"/>
              </w:rPr>
            </w:pPr>
          </w:p>
          <w:p w14:paraId="69DF9D0C" w14:textId="5A8998AA" w:rsidR="0050134C" w:rsidRDefault="0050134C" w:rsidP="0050134C">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 xml:space="preserve">be </w:t>
            </w:r>
            <w:r>
              <w:rPr>
                <w:rFonts w:ascii="Times New Roman" w:hAnsi="Times New Roman" w:cs="Times New Roman"/>
                <w:b/>
                <w:sz w:val="16"/>
                <w:szCs w:val="16"/>
              </w:rPr>
              <w:t xml:space="preserve">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1185.</w:t>
            </w:r>
          </w:p>
        </w:tc>
      </w:tr>
      <w:tr w:rsidR="0050134C" w:rsidRPr="008B0293" w14:paraId="018F87F7"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C00CA16"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2866</w:t>
            </w:r>
          </w:p>
        </w:tc>
        <w:tc>
          <w:tcPr>
            <w:tcW w:w="1080" w:type="dxa"/>
            <w:tcBorders>
              <w:top w:val="single" w:sz="4" w:space="0" w:color="auto"/>
              <w:left w:val="single" w:sz="4" w:space="0" w:color="auto"/>
              <w:bottom w:val="single" w:sz="4" w:space="0" w:color="auto"/>
              <w:right w:val="single" w:sz="4" w:space="0" w:color="auto"/>
            </w:tcBorders>
          </w:tcPr>
          <w:p w14:paraId="45559D8F"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Stephen McCann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08A62A0"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128.20</w:t>
            </w:r>
          </w:p>
        </w:tc>
        <w:tc>
          <w:tcPr>
            <w:tcW w:w="1080" w:type="dxa"/>
            <w:tcBorders>
              <w:top w:val="single" w:sz="4" w:space="0" w:color="auto"/>
              <w:left w:val="single" w:sz="4" w:space="0" w:color="auto"/>
              <w:bottom w:val="single" w:sz="4" w:space="0" w:color="auto"/>
              <w:right w:val="single" w:sz="4" w:space="0" w:color="auto"/>
            </w:tcBorders>
          </w:tcPr>
          <w:p w14:paraId="57F64846"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E3F8F75" w14:textId="77777777" w:rsidR="0050134C" w:rsidRPr="000455CF"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What do Element L and Element Y refer to within Figure 35-1</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076F3B46" w14:textId="77777777" w:rsidR="0050134C" w:rsidRPr="00EB4AF7"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Some text needs to be written to explain what these Elements are referring to.</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51418FA5" w14:textId="77777777" w:rsidR="0050134C" w:rsidRDefault="0050134C" w:rsidP="0050134C">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B309504" w14:textId="77777777" w:rsidR="0050134C" w:rsidRDefault="0050134C" w:rsidP="0050134C">
            <w:pPr>
              <w:suppressAutoHyphens/>
              <w:spacing w:after="0"/>
              <w:rPr>
                <w:rFonts w:ascii="Times New Roman" w:hAnsi="Times New Roman" w:cs="Times New Roman"/>
                <w:b/>
                <w:sz w:val="16"/>
                <w:szCs w:val="16"/>
              </w:rPr>
            </w:pPr>
          </w:p>
          <w:p w14:paraId="3C5C138D" w14:textId="77777777" w:rsidR="0050134C" w:rsidRPr="00F03D2E" w:rsidRDefault="0050134C" w:rsidP="0050134C">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commenter. The figure was simplified to provide a specific example – i.e., that of Association Request frame. In addition, a descriptive text was added after the figure for describing the contents of the element.</w:t>
            </w:r>
          </w:p>
          <w:p w14:paraId="11EA9F22" w14:textId="77777777" w:rsidR="0050134C" w:rsidRDefault="0050134C" w:rsidP="0050134C">
            <w:pPr>
              <w:suppressAutoHyphens/>
              <w:spacing w:after="0"/>
              <w:rPr>
                <w:rFonts w:ascii="Times New Roman" w:hAnsi="Times New Roman" w:cs="Times New Roman"/>
                <w:bCs/>
                <w:sz w:val="16"/>
                <w:szCs w:val="16"/>
              </w:rPr>
            </w:pPr>
          </w:p>
          <w:p w14:paraId="70E7A41B" w14:textId="3E59DEF5" w:rsidR="0050134C" w:rsidRDefault="0050134C" w:rsidP="0050134C">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 xml:space="preserve">be </w:t>
            </w:r>
            <w:r>
              <w:rPr>
                <w:rFonts w:ascii="Times New Roman" w:hAnsi="Times New Roman" w:cs="Times New Roman"/>
                <w:b/>
                <w:sz w:val="16"/>
                <w:szCs w:val="16"/>
              </w:rPr>
              <w:t xml:space="preserve">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2866.</w:t>
            </w:r>
          </w:p>
        </w:tc>
      </w:tr>
      <w:tr w:rsidR="0050134C" w:rsidRPr="008B0293" w14:paraId="432DA977"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A5FAE6C"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3335</w:t>
            </w:r>
          </w:p>
        </w:tc>
        <w:tc>
          <w:tcPr>
            <w:tcW w:w="1080" w:type="dxa"/>
            <w:tcBorders>
              <w:top w:val="single" w:sz="4" w:space="0" w:color="auto"/>
              <w:left w:val="single" w:sz="4" w:space="0" w:color="auto"/>
              <w:bottom w:val="single" w:sz="4" w:space="0" w:color="auto"/>
              <w:right w:val="single" w:sz="4" w:space="0" w:color="auto"/>
            </w:tcBorders>
          </w:tcPr>
          <w:p w14:paraId="43B35F12"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Yusuke Tanaka</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35301E4"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128.26</w:t>
            </w:r>
          </w:p>
        </w:tc>
        <w:tc>
          <w:tcPr>
            <w:tcW w:w="1080" w:type="dxa"/>
            <w:tcBorders>
              <w:top w:val="single" w:sz="4" w:space="0" w:color="auto"/>
              <w:left w:val="single" w:sz="4" w:space="0" w:color="auto"/>
              <w:bottom w:val="single" w:sz="4" w:space="0" w:color="auto"/>
              <w:right w:val="single" w:sz="4" w:space="0" w:color="auto"/>
            </w:tcBorders>
          </w:tcPr>
          <w:p w14:paraId="327C6531"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6942C8B6" w14:textId="77777777" w:rsidR="0050134C" w:rsidRPr="000455CF"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Please clarify what k, x, y, L and Y mean in figure 35-1.</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421AEBFF" w14:textId="77777777" w:rsidR="0050134C" w:rsidRPr="00EB4AF7"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As commented.</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1DDC7579" w14:textId="77777777" w:rsidR="0050134C" w:rsidRDefault="0050134C" w:rsidP="0050134C">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D9362A6" w14:textId="77777777" w:rsidR="0050134C" w:rsidRDefault="0050134C" w:rsidP="0050134C">
            <w:pPr>
              <w:suppressAutoHyphens/>
              <w:spacing w:after="0"/>
              <w:rPr>
                <w:rFonts w:ascii="Times New Roman" w:hAnsi="Times New Roman" w:cs="Times New Roman"/>
                <w:b/>
                <w:sz w:val="16"/>
                <w:szCs w:val="16"/>
              </w:rPr>
            </w:pPr>
          </w:p>
          <w:p w14:paraId="5C29F08F" w14:textId="77777777" w:rsidR="0050134C" w:rsidRPr="00F03D2E" w:rsidRDefault="0050134C" w:rsidP="0050134C">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commenter. The figure was simplified to provide a specific example – i.e., that of Association Request frame. In addition, a descriptive text was added after the figure for describing the contents of the element.</w:t>
            </w:r>
          </w:p>
          <w:p w14:paraId="43F9C934" w14:textId="77777777" w:rsidR="0050134C" w:rsidRDefault="0050134C" w:rsidP="0050134C">
            <w:pPr>
              <w:suppressAutoHyphens/>
              <w:spacing w:after="0"/>
              <w:rPr>
                <w:rFonts w:ascii="Times New Roman" w:hAnsi="Times New Roman" w:cs="Times New Roman"/>
                <w:bCs/>
                <w:sz w:val="16"/>
                <w:szCs w:val="16"/>
              </w:rPr>
            </w:pPr>
          </w:p>
          <w:p w14:paraId="60A8B4D1" w14:textId="46F84EA8" w:rsidR="0050134C" w:rsidRDefault="0050134C" w:rsidP="0050134C">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 xml:space="preserve">be </w:t>
            </w:r>
            <w:r>
              <w:rPr>
                <w:rFonts w:ascii="Times New Roman" w:hAnsi="Times New Roman" w:cs="Times New Roman"/>
                <w:b/>
                <w:sz w:val="16"/>
                <w:szCs w:val="16"/>
              </w:rPr>
              <w:t xml:space="preserve">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3335.</w:t>
            </w:r>
          </w:p>
        </w:tc>
      </w:tr>
      <w:tr w:rsidR="0050134C" w:rsidRPr="008B0293" w14:paraId="703C4449"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9CB1784"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lastRenderedPageBreak/>
              <w:t>2309</w:t>
            </w:r>
          </w:p>
        </w:tc>
        <w:tc>
          <w:tcPr>
            <w:tcW w:w="1080" w:type="dxa"/>
            <w:tcBorders>
              <w:top w:val="single" w:sz="4" w:space="0" w:color="auto"/>
              <w:left w:val="single" w:sz="4" w:space="0" w:color="auto"/>
              <w:bottom w:val="single" w:sz="4" w:space="0" w:color="auto"/>
              <w:right w:val="single" w:sz="4" w:space="0" w:color="auto"/>
            </w:tcBorders>
          </w:tcPr>
          <w:p w14:paraId="0F520244"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Ming Gan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82D9FFA"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128.06</w:t>
            </w:r>
          </w:p>
        </w:tc>
        <w:tc>
          <w:tcPr>
            <w:tcW w:w="1080" w:type="dxa"/>
            <w:tcBorders>
              <w:top w:val="single" w:sz="4" w:space="0" w:color="auto"/>
              <w:left w:val="single" w:sz="4" w:space="0" w:color="auto"/>
              <w:bottom w:val="single" w:sz="4" w:space="0" w:color="auto"/>
              <w:right w:val="single" w:sz="4" w:space="0" w:color="auto"/>
            </w:tcBorders>
          </w:tcPr>
          <w:p w14:paraId="695F1947" w14:textId="77777777" w:rsidR="0050134C"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0059A25F" w14:textId="77777777" w:rsidR="0050134C" w:rsidRPr="000455CF"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In Fig 35-1, some fields except for Per STA Control field in Per-STA Profile are missing</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09B6C75E" w14:textId="77777777" w:rsidR="0050134C" w:rsidRPr="00EB4AF7" w:rsidRDefault="0050134C" w:rsidP="0050134C">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As in comment</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440B251C" w14:textId="77777777" w:rsidR="0050134C" w:rsidRDefault="0050134C" w:rsidP="0050134C">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A9B81B8" w14:textId="77777777" w:rsidR="0050134C" w:rsidRDefault="0050134C" w:rsidP="0050134C">
            <w:pPr>
              <w:suppressAutoHyphens/>
              <w:spacing w:after="0"/>
              <w:rPr>
                <w:rFonts w:ascii="Times New Roman" w:hAnsi="Times New Roman" w:cs="Times New Roman"/>
                <w:b/>
                <w:sz w:val="16"/>
                <w:szCs w:val="16"/>
              </w:rPr>
            </w:pPr>
          </w:p>
          <w:p w14:paraId="16407764" w14:textId="77777777" w:rsidR="0050134C" w:rsidRPr="00F03D2E" w:rsidRDefault="0050134C" w:rsidP="0050134C">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commenter. The figure was simplified to provide a specific example – i.e., that of Association Request frame. In addition, a descriptive text was added after the figure for describing the contents of the element.</w:t>
            </w:r>
          </w:p>
          <w:p w14:paraId="4EFC193A" w14:textId="77777777" w:rsidR="0050134C" w:rsidRDefault="0050134C" w:rsidP="0050134C">
            <w:pPr>
              <w:suppressAutoHyphens/>
              <w:spacing w:after="0"/>
              <w:rPr>
                <w:rFonts w:ascii="Times New Roman" w:hAnsi="Times New Roman" w:cs="Times New Roman"/>
                <w:b/>
                <w:sz w:val="16"/>
                <w:szCs w:val="16"/>
              </w:rPr>
            </w:pPr>
          </w:p>
          <w:p w14:paraId="3860AF92" w14:textId="5BD4CD02" w:rsidR="0050134C" w:rsidRDefault="0050134C" w:rsidP="0050134C">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2309.</w:t>
            </w:r>
          </w:p>
        </w:tc>
      </w:tr>
      <w:tr w:rsidR="0050134C" w:rsidRPr="00B12C98" w14:paraId="5C316D9D" w14:textId="77777777" w:rsidTr="00093BDD">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77D76AA" w14:textId="77777777" w:rsidR="0050134C" w:rsidRPr="00B12C98" w:rsidRDefault="0050134C" w:rsidP="0050134C">
            <w:pPr>
              <w:suppressAutoHyphens/>
              <w:spacing w:after="0"/>
              <w:rPr>
                <w:rFonts w:ascii="Times New Roman" w:hAnsi="Times New Roman" w:cs="Times New Roman"/>
                <w:sz w:val="16"/>
                <w:szCs w:val="16"/>
              </w:rPr>
            </w:pPr>
            <w:r w:rsidRPr="00B12C98">
              <w:rPr>
                <w:rFonts w:ascii="Times New Roman" w:hAnsi="Times New Roman" w:cs="Times New Roman"/>
                <w:sz w:val="16"/>
                <w:szCs w:val="16"/>
              </w:rPr>
              <w:t>2964</w:t>
            </w:r>
          </w:p>
        </w:tc>
        <w:tc>
          <w:tcPr>
            <w:tcW w:w="1080" w:type="dxa"/>
            <w:tcBorders>
              <w:top w:val="single" w:sz="4" w:space="0" w:color="auto"/>
              <w:left w:val="single" w:sz="4" w:space="0" w:color="auto"/>
              <w:bottom w:val="single" w:sz="4" w:space="0" w:color="auto"/>
              <w:right w:val="single" w:sz="4" w:space="0" w:color="auto"/>
            </w:tcBorders>
          </w:tcPr>
          <w:p w14:paraId="733E023D" w14:textId="77777777" w:rsidR="0050134C" w:rsidRPr="00B12C98" w:rsidRDefault="0050134C" w:rsidP="0050134C">
            <w:pPr>
              <w:suppressAutoHyphens/>
              <w:spacing w:after="0"/>
              <w:rPr>
                <w:rFonts w:ascii="Times New Roman" w:hAnsi="Times New Roman" w:cs="Times New Roman"/>
                <w:sz w:val="16"/>
                <w:szCs w:val="16"/>
              </w:rPr>
            </w:pPr>
            <w:r w:rsidRPr="00B12C98">
              <w:rPr>
                <w:rFonts w:ascii="Times New Roman" w:hAnsi="Times New Roman" w:cs="Times New Roman"/>
                <w:sz w:val="16"/>
                <w:szCs w:val="16"/>
              </w:rPr>
              <w:t>Tomoko Adachi</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CE8DDFD" w14:textId="77777777" w:rsidR="0050134C" w:rsidRPr="00B12C98" w:rsidRDefault="0050134C" w:rsidP="0050134C">
            <w:pPr>
              <w:rPr>
                <w:rFonts w:ascii="Times New Roman" w:hAnsi="Times New Roman" w:cs="Times New Roman"/>
                <w:sz w:val="16"/>
                <w:szCs w:val="16"/>
              </w:rPr>
            </w:pPr>
            <w:r w:rsidRPr="00B12C98">
              <w:rPr>
                <w:rFonts w:ascii="Times New Roman" w:hAnsi="Times New Roman" w:cs="Times New Roman"/>
                <w:sz w:val="16"/>
                <w:szCs w:val="16"/>
              </w:rPr>
              <w:t>0.00</w:t>
            </w:r>
          </w:p>
        </w:tc>
        <w:tc>
          <w:tcPr>
            <w:tcW w:w="1080" w:type="dxa"/>
            <w:tcBorders>
              <w:top w:val="single" w:sz="4" w:space="0" w:color="auto"/>
              <w:left w:val="single" w:sz="4" w:space="0" w:color="auto"/>
              <w:bottom w:val="single" w:sz="4" w:space="0" w:color="auto"/>
              <w:right w:val="single" w:sz="4" w:space="0" w:color="auto"/>
            </w:tcBorders>
          </w:tcPr>
          <w:p w14:paraId="7C990840" w14:textId="77777777" w:rsidR="0050134C" w:rsidRPr="00B12C98" w:rsidRDefault="0050134C" w:rsidP="0050134C">
            <w:pPr>
              <w:rPr>
                <w:rFonts w:ascii="Times New Roman" w:hAnsi="Times New Roman" w:cs="Times New Roman"/>
                <w:sz w:val="16"/>
                <w:szCs w:val="16"/>
              </w:rPr>
            </w:pPr>
            <w:r w:rsidRPr="00B12C98">
              <w:rPr>
                <w:rFonts w:ascii="Times New Roman" w:hAnsi="Times New Roman" w:cs="Times New Roman"/>
                <w:sz w:val="16"/>
                <w:szCs w:val="16"/>
              </w:rPr>
              <w:t>9.4.2.295b.2</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5DE7B2F" w14:textId="77777777" w:rsidR="0050134C" w:rsidRPr="00B12C98" w:rsidRDefault="0050134C" w:rsidP="0050134C">
            <w:pPr>
              <w:suppressAutoHyphens/>
              <w:spacing w:after="0"/>
              <w:rPr>
                <w:rFonts w:ascii="Times New Roman" w:hAnsi="Times New Roman" w:cs="Times New Roman"/>
                <w:sz w:val="16"/>
                <w:szCs w:val="16"/>
              </w:rPr>
            </w:pPr>
            <w:r w:rsidRPr="00B12C98">
              <w:rPr>
                <w:rFonts w:ascii="Times New Roman" w:hAnsi="Times New Roman" w:cs="Times New Roman"/>
                <w:sz w:val="16"/>
                <w:szCs w:val="16"/>
              </w:rPr>
              <w:t>Information of additional requested links needs to be provided when used in (Re)Association Request frames.</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13287E56" w14:textId="77777777" w:rsidR="0050134C" w:rsidRPr="00B12C98" w:rsidRDefault="0050134C" w:rsidP="0050134C">
            <w:pPr>
              <w:suppressAutoHyphens/>
              <w:spacing w:after="0"/>
              <w:rPr>
                <w:rFonts w:ascii="Times New Roman" w:hAnsi="Times New Roman" w:cs="Times New Roman"/>
                <w:sz w:val="16"/>
                <w:szCs w:val="16"/>
              </w:rPr>
            </w:pPr>
            <w:r w:rsidRPr="00B12C98">
              <w:rPr>
                <w:rFonts w:ascii="Times New Roman" w:hAnsi="Times New Roman" w:cs="Times New Roman"/>
                <w:sz w:val="16"/>
                <w:szCs w:val="16"/>
              </w:rPr>
              <w:t>As in comment.</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13836EEE" w14:textId="77777777" w:rsidR="0050134C" w:rsidRPr="00B12C98" w:rsidRDefault="0050134C" w:rsidP="0050134C">
            <w:pPr>
              <w:suppressAutoHyphens/>
              <w:spacing w:after="0"/>
              <w:rPr>
                <w:rFonts w:ascii="Times New Roman" w:hAnsi="Times New Roman" w:cs="Times New Roman"/>
                <w:b/>
                <w:bCs/>
                <w:sz w:val="16"/>
                <w:szCs w:val="16"/>
              </w:rPr>
            </w:pPr>
            <w:r w:rsidRPr="00B12C98">
              <w:rPr>
                <w:rFonts w:ascii="Times New Roman" w:hAnsi="Times New Roman" w:cs="Times New Roman"/>
                <w:b/>
                <w:bCs/>
                <w:sz w:val="16"/>
                <w:szCs w:val="16"/>
              </w:rPr>
              <w:t>Revised</w:t>
            </w:r>
          </w:p>
          <w:p w14:paraId="34435117" w14:textId="77777777" w:rsidR="0050134C" w:rsidRPr="00B12C98" w:rsidRDefault="0050134C" w:rsidP="0050134C">
            <w:pPr>
              <w:suppressAutoHyphens/>
              <w:spacing w:after="0"/>
              <w:rPr>
                <w:rFonts w:ascii="Times New Roman" w:hAnsi="Times New Roman" w:cs="Times New Roman"/>
                <w:sz w:val="16"/>
                <w:szCs w:val="16"/>
              </w:rPr>
            </w:pPr>
          </w:p>
          <w:p w14:paraId="158AB4C7" w14:textId="68BB027E" w:rsidR="0050134C" w:rsidRPr="00B12C98" w:rsidRDefault="0050134C" w:rsidP="0050134C">
            <w:pPr>
              <w:suppressAutoHyphens/>
              <w:spacing w:after="0"/>
              <w:rPr>
                <w:rFonts w:ascii="Times New Roman" w:hAnsi="Times New Roman" w:cs="Times New Roman"/>
                <w:sz w:val="16"/>
                <w:szCs w:val="16"/>
              </w:rPr>
            </w:pPr>
            <w:r w:rsidRPr="00B12C98">
              <w:rPr>
                <w:rFonts w:ascii="Times New Roman" w:hAnsi="Times New Roman" w:cs="Times New Roman"/>
                <w:sz w:val="16"/>
                <w:szCs w:val="16"/>
              </w:rPr>
              <w:t xml:space="preserve">Agree with the commenter. </w:t>
            </w:r>
            <w:r w:rsidRPr="00B12C98">
              <w:rPr>
                <w:rFonts w:ascii="Times New Roman" w:hAnsi="Times New Roman" w:cs="Times New Roman"/>
                <w:bCs/>
                <w:sz w:val="16"/>
                <w:szCs w:val="16"/>
              </w:rPr>
              <w:t>Approved text from 11-21/242r4 (incorporated in D0.4) already mentions that (Re)Association Request and Response frames carry complete profile in the per-sta profile.</w:t>
            </w:r>
            <w:r>
              <w:rPr>
                <w:rFonts w:ascii="Times New Roman" w:hAnsi="Times New Roman" w:cs="Times New Roman"/>
                <w:bCs/>
                <w:sz w:val="16"/>
                <w:szCs w:val="16"/>
              </w:rPr>
              <w:t xml:space="preserve"> In addition, text in clause 35.3.2.2 and an example figure were added to clarify this aspect.</w:t>
            </w:r>
          </w:p>
          <w:p w14:paraId="0545EC78" w14:textId="77777777" w:rsidR="0050134C" w:rsidRPr="00B12C98" w:rsidRDefault="0050134C" w:rsidP="0050134C">
            <w:pPr>
              <w:suppressAutoHyphens/>
              <w:spacing w:after="0"/>
              <w:rPr>
                <w:rFonts w:ascii="Times New Roman" w:hAnsi="Times New Roman" w:cs="Times New Roman"/>
                <w:sz w:val="16"/>
                <w:szCs w:val="16"/>
              </w:rPr>
            </w:pPr>
          </w:p>
          <w:p w14:paraId="668D7795" w14:textId="0AFB4F5A" w:rsidR="0050134C" w:rsidRPr="00B12C98" w:rsidRDefault="0050134C" w:rsidP="0050134C">
            <w:pPr>
              <w:suppressAutoHyphens/>
              <w:spacing w:after="0"/>
              <w:rPr>
                <w:rFonts w:ascii="Times New Roman" w:hAnsi="Times New Roman" w:cs="Times New Roman"/>
                <w:sz w:val="16"/>
                <w:szCs w:val="16"/>
              </w:rPr>
            </w:pPr>
            <w:r w:rsidRPr="00B12C98">
              <w:rPr>
                <w:rFonts w:ascii="Times New Roman" w:hAnsi="Times New Roman" w:cs="Times New Roman"/>
                <w:b/>
                <w:sz w:val="16"/>
                <w:szCs w:val="16"/>
              </w:rPr>
              <w:t xml:space="preserve">TGbe editor please implement changes as shown in doc </w:t>
            </w:r>
            <w:r w:rsidR="00185BC6">
              <w:rPr>
                <w:rFonts w:ascii="Times New Roman" w:hAnsi="Times New Roman" w:cs="Times New Roman"/>
                <w:b/>
                <w:sz w:val="16"/>
                <w:szCs w:val="16"/>
              </w:rPr>
              <w:t>11-21/0254r2</w:t>
            </w:r>
            <w:r w:rsidRPr="00B12C98">
              <w:rPr>
                <w:rFonts w:ascii="Times New Roman" w:hAnsi="Times New Roman" w:cs="Times New Roman"/>
                <w:b/>
                <w:sz w:val="16"/>
                <w:szCs w:val="16"/>
              </w:rPr>
              <w:t xml:space="preserve"> tagged as 2964.</w:t>
            </w:r>
          </w:p>
        </w:tc>
      </w:tr>
    </w:tbl>
    <w:p w14:paraId="187D35A6" w14:textId="008A130F" w:rsidR="009B0407" w:rsidRDefault="009B0407" w:rsidP="00C000FC">
      <w:pPr>
        <w:autoSpaceDE w:val="0"/>
        <w:autoSpaceDN w:val="0"/>
        <w:adjustRightInd w:val="0"/>
        <w:jc w:val="both"/>
        <w:rPr>
          <w:rFonts w:ascii="Arial" w:hAnsi="Arial" w:cs="Arial"/>
          <w:b/>
          <w:bCs/>
          <w:color w:val="000000"/>
          <w:sz w:val="20"/>
          <w:szCs w:val="20"/>
        </w:rPr>
      </w:pPr>
    </w:p>
    <w:p w14:paraId="4C09CD43" w14:textId="77777777" w:rsidR="008E1BBE" w:rsidRDefault="008E1BBE" w:rsidP="00C000FC">
      <w:pPr>
        <w:autoSpaceDE w:val="0"/>
        <w:autoSpaceDN w:val="0"/>
        <w:adjustRightInd w:val="0"/>
        <w:jc w:val="both"/>
        <w:rPr>
          <w:rFonts w:ascii="Arial" w:hAnsi="Arial" w:cs="Arial"/>
          <w:b/>
          <w:bCs/>
          <w:color w:val="000000"/>
          <w:sz w:val="20"/>
          <w:szCs w:val="20"/>
        </w:rPr>
      </w:pPr>
    </w:p>
    <w:p w14:paraId="000EAE62" w14:textId="77777777" w:rsidR="00D272F6" w:rsidRDefault="00D272F6" w:rsidP="00C000FC">
      <w:pPr>
        <w:autoSpaceDE w:val="0"/>
        <w:autoSpaceDN w:val="0"/>
        <w:adjustRightInd w:val="0"/>
        <w:jc w:val="both"/>
        <w:rPr>
          <w:rFonts w:ascii="Arial" w:hAnsi="Arial" w:cs="Arial"/>
          <w:b/>
          <w:bCs/>
          <w:color w:val="000000"/>
          <w:sz w:val="20"/>
          <w:szCs w:val="20"/>
        </w:rPr>
      </w:pPr>
    </w:p>
    <w:p w14:paraId="60ADAAC5" w14:textId="167FE352" w:rsidR="00EF401F" w:rsidRDefault="00EF401F" w:rsidP="00C000FC">
      <w:pPr>
        <w:autoSpaceDE w:val="0"/>
        <w:autoSpaceDN w:val="0"/>
        <w:adjustRightInd w:val="0"/>
        <w:jc w:val="both"/>
        <w:rPr>
          <w:rFonts w:ascii="Arial" w:hAnsi="Arial" w:cs="Arial"/>
          <w:b/>
          <w:bCs/>
          <w:color w:val="000000"/>
          <w:sz w:val="20"/>
          <w:szCs w:val="20"/>
        </w:rPr>
      </w:pPr>
      <w:r w:rsidRPr="00C000FC">
        <w:rPr>
          <w:rFonts w:ascii="Arial" w:hAnsi="Arial" w:cs="Arial"/>
          <w:b/>
          <w:bCs/>
          <w:color w:val="000000"/>
          <w:sz w:val="20"/>
          <w:szCs w:val="20"/>
        </w:rPr>
        <w:t>35.3.2.</w:t>
      </w:r>
      <w:r>
        <w:rPr>
          <w:rFonts w:ascii="Arial" w:hAnsi="Arial" w:cs="Arial"/>
          <w:b/>
          <w:bCs/>
          <w:color w:val="000000"/>
          <w:sz w:val="20"/>
          <w:szCs w:val="20"/>
        </w:rPr>
        <w:t>2</w:t>
      </w:r>
      <w:r w:rsidRPr="00C000FC">
        <w:rPr>
          <w:rFonts w:ascii="Arial" w:hAnsi="Arial" w:cs="Arial"/>
          <w:b/>
          <w:bCs/>
          <w:color w:val="000000"/>
          <w:sz w:val="20"/>
          <w:szCs w:val="20"/>
        </w:rPr>
        <w:t xml:space="preserve"> </w:t>
      </w:r>
      <w:r>
        <w:rPr>
          <w:rFonts w:ascii="Arial" w:hAnsi="Arial" w:cs="Arial"/>
          <w:b/>
          <w:bCs/>
          <w:color w:val="000000"/>
          <w:sz w:val="20"/>
          <w:szCs w:val="20"/>
        </w:rPr>
        <w:t>Complete or partial per-STA profile</w:t>
      </w:r>
    </w:p>
    <w:p w14:paraId="2468314C" w14:textId="4D0C99FA" w:rsidR="00BD6951" w:rsidRDefault="00BD6951" w:rsidP="00BD6951">
      <w:pPr>
        <w:autoSpaceDE w:val="0"/>
        <w:autoSpaceDN w:val="0"/>
        <w:adjustRightInd w:val="0"/>
        <w:jc w:val="both"/>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highlight w:val="yellow"/>
        </w:rPr>
        <w:t>TGbe</w:t>
      </w:r>
      <w:r w:rsidRPr="00111C94">
        <w:rPr>
          <w:rFonts w:ascii="Times New Roman" w:hAnsi="Times New Roman" w:cs="Times New Roman"/>
          <w:b/>
          <w:bCs/>
          <w:i/>
          <w:iCs/>
          <w:color w:val="000000"/>
          <w:sz w:val="20"/>
          <w:szCs w:val="20"/>
          <w:highlight w:val="yellow"/>
        </w:rPr>
        <w:t xml:space="preserve">: Please </w:t>
      </w:r>
      <w:r>
        <w:rPr>
          <w:rFonts w:ascii="Times New Roman" w:hAnsi="Times New Roman" w:cs="Times New Roman"/>
          <w:b/>
          <w:bCs/>
          <w:i/>
          <w:iCs/>
          <w:color w:val="000000"/>
          <w:sz w:val="20"/>
          <w:szCs w:val="20"/>
          <w:highlight w:val="yellow"/>
        </w:rPr>
        <w:t>delete the following NOTE after the paragraph starting “</w:t>
      </w:r>
      <w:r w:rsidRPr="00BD6951">
        <w:rPr>
          <w:rFonts w:ascii="Times New Roman" w:hAnsi="Times New Roman" w:cs="Times New Roman"/>
          <w:b/>
          <w:bCs/>
          <w:i/>
          <w:iCs/>
          <w:color w:val="000000"/>
          <w:sz w:val="20"/>
          <w:szCs w:val="20"/>
          <w:highlight w:val="yellow"/>
        </w:rPr>
        <w:t>An AP affiliated with an AP MLD shall include, in (Re)Association Response frame</w:t>
      </w:r>
      <w:r>
        <w:rPr>
          <w:rFonts w:ascii="Times New Roman" w:hAnsi="Times New Roman" w:cs="Times New Roman"/>
          <w:b/>
          <w:bCs/>
          <w:i/>
          <w:iCs/>
          <w:color w:val="000000"/>
          <w:sz w:val="20"/>
          <w:szCs w:val="20"/>
          <w:highlight w:val="yellow"/>
        </w:rPr>
        <w:t>”</w:t>
      </w:r>
      <w:r w:rsidRPr="00BD6951">
        <w:rPr>
          <w:rFonts w:ascii="Times New Roman" w:hAnsi="Times New Roman" w:cs="Times New Roman"/>
          <w:b/>
          <w:bCs/>
          <w:i/>
          <w:iCs/>
          <w:color w:val="000000"/>
          <w:sz w:val="20"/>
          <w:szCs w:val="20"/>
          <w:highlight w:val="yellow"/>
        </w:rPr>
        <w:t xml:space="preserve"> as shown below</w:t>
      </w:r>
    </w:p>
    <w:p w14:paraId="123A38B1" w14:textId="444BA9B2" w:rsidR="00B462C0" w:rsidDel="00881FE3" w:rsidRDefault="00B462C0" w:rsidP="00737182">
      <w:pPr>
        <w:autoSpaceDE w:val="0"/>
        <w:autoSpaceDN w:val="0"/>
        <w:adjustRightInd w:val="0"/>
        <w:spacing w:before="60" w:after="60" w:line="240" w:lineRule="auto"/>
        <w:jc w:val="both"/>
        <w:rPr>
          <w:rFonts w:ascii="Times New Roman" w:hAnsi="Times New Roman" w:cs="Times New Roman"/>
          <w:color w:val="000000"/>
          <w:sz w:val="18"/>
          <w:szCs w:val="18"/>
        </w:rPr>
      </w:pPr>
      <w:del w:id="135" w:author="Abhishek Patil" w:date="2021-03-15T15:29:00Z">
        <w:r w:rsidRPr="001B40AF" w:rsidDel="00881FE3">
          <w:rPr>
            <w:rFonts w:ascii="Times New Roman" w:hAnsi="Times New Roman" w:cs="Times New Roman"/>
            <w:color w:val="000000"/>
            <w:sz w:val="18"/>
            <w:szCs w:val="18"/>
          </w:rPr>
          <w:delText xml:space="preserve">NOTE – </w:delText>
        </w:r>
        <w:r w:rsidDel="00881FE3">
          <w:rPr>
            <w:rFonts w:ascii="Times New Roman" w:hAnsi="Times New Roman" w:cs="Times New Roman"/>
            <w:color w:val="000000"/>
            <w:sz w:val="18"/>
            <w:szCs w:val="18"/>
          </w:rPr>
          <w:delText>The values carried in fields of the BSS Max Idle Period element apply at the MLD level (see 35.3.10.3). Therefore, all APs affiliated with an AP MLD provide the same values at the time of an association for a multi-link setup. As a result, the BSS Max Idle Period element is not carried in per-STA profile of Basic variant Multi-Link element in an (Re)Association Response frame.</w:delText>
        </w:r>
      </w:del>
    </w:p>
    <w:p w14:paraId="25B9E044" w14:textId="77777777" w:rsidR="00810BB1" w:rsidDel="00881FE3" w:rsidRDefault="00810BB1" w:rsidP="00737182">
      <w:pPr>
        <w:autoSpaceDE w:val="0"/>
        <w:autoSpaceDN w:val="0"/>
        <w:adjustRightInd w:val="0"/>
        <w:spacing w:before="60" w:after="60" w:line="240" w:lineRule="auto"/>
        <w:jc w:val="both"/>
        <w:rPr>
          <w:del w:id="136" w:author="Abhishek Patil" w:date="2021-03-15T15:29:00Z"/>
          <w:rFonts w:ascii="Times New Roman" w:hAnsi="Times New Roman" w:cs="Times New Roman"/>
          <w:color w:val="000000"/>
          <w:sz w:val="18"/>
          <w:szCs w:val="18"/>
        </w:rPr>
      </w:pPr>
    </w:p>
    <w:p w14:paraId="41506551" w14:textId="204A6372" w:rsidR="00810BB1" w:rsidRDefault="00810BB1" w:rsidP="00810BB1">
      <w:pPr>
        <w:autoSpaceDE w:val="0"/>
        <w:autoSpaceDN w:val="0"/>
        <w:adjustRightInd w:val="0"/>
        <w:jc w:val="both"/>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highlight w:val="yellow"/>
        </w:rPr>
        <w:t>TGbe</w:t>
      </w:r>
      <w:r w:rsidRPr="00111C94">
        <w:rPr>
          <w:rFonts w:ascii="Times New Roman" w:hAnsi="Times New Roman" w:cs="Times New Roman"/>
          <w:b/>
          <w:bCs/>
          <w:i/>
          <w:iCs/>
          <w:color w:val="000000"/>
          <w:sz w:val="20"/>
          <w:szCs w:val="20"/>
          <w:highlight w:val="yellow"/>
        </w:rPr>
        <w:t xml:space="preserve">: Please </w:t>
      </w:r>
      <w:r w:rsidR="00E7368F">
        <w:rPr>
          <w:rFonts w:ascii="Times New Roman" w:hAnsi="Times New Roman" w:cs="Times New Roman"/>
          <w:b/>
          <w:bCs/>
          <w:i/>
          <w:iCs/>
          <w:color w:val="000000"/>
          <w:sz w:val="20"/>
          <w:szCs w:val="20"/>
          <w:highlight w:val="yellow"/>
        </w:rPr>
        <w:t>move</w:t>
      </w:r>
      <w:r>
        <w:rPr>
          <w:rFonts w:ascii="Times New Roman" w:hAnsi="Times New Roman" w:cs="Times New Roman"/>
          <w:b/>
          <w:bCs/>
          <w:i/>
          <w:iCs/>
          <w:color w:val="000000"/>
          <w:sz w:val="20"/>
          <w:szCs w:val="20"/>
          <w:highlight w:val="yellow"/>
        </w:rPr>
        <w:t xml:space="preserve"> the following paragraph and figure</w:t>
      </w:r>
      <w:r w:rsidR="00E7368F">
        <w:rPr>
          <w:rFonts w:ascii="Times New Roman" w:hAnsi="Times New Roman" w:cs="Times New Roman"/>
          <w:b/>
          <w:bCs/>
          <w:i/>
          <w:iCs/>
          <w:color w:val="000000"/>
          <w:sz w:val="20"/>
          <w:szCs w:val="20"/>
          <w:highlight w:val="yellow"/>
        </w:rPr>
        <w:t xml:space="preserve"> from clause 35.3.2.3</w:t>
      </w:r>
      <w:r>
        <w:rPr>
          <w:rFonts w:ascii="Times New Roman" w:hAnsi="Times New Roman" w:cs="Times New Roman"/>
          <w:b/>
          <w:bCs/>
          <w:i/>
          <w:iCs/>
          <w:color w:val="000000"/>
          <w:sz w:val="20"/>
          <w:szCs w:val="20"/>
          <w:highlight w:val="yellow"/>
        </w:rPr>
        <w:t xml:space="preserve"> </w:t>
      </w:r>
      <w:r w:rsidR="00202763">
        <w:rPr>
          <w:rFonts w:ascii="Times New Roman" w:hAnsi="Times New Roman" w:cs="Times New Roman"/>
          <w:b/>
          <w:bCs/>
          <w:i/>
          <w:iCs/>
          <w:color w:val="000000"/>
          <w:sz w:val="20"/>
          <w:szCs w:val="20"/>
          <w:highlight w:val="yellow"/>
        </w:rPr>
        <w:t xml:space="preserve">to this clause </w:t>
      </w:r>
      <w:r>
        <w:rPr>
          <w:rFonts w:ascii="Times New Roman" w:hAnsi="Times New Roman" w:cs="Times New Roman"/>
          <w:b/>
          <w:bCs/>
          <w:i/>
          <w:iCs/>
          <w:color w:val="000000"/>
          <w:sz w:val="20"/>
          <w:szCs w:val="20"/>
          <w:highlight w:val="yellow"/>
        </w:rPr>
        <w:t>after the paragraph starting “</w:t>
      </w:r>
      <w:r w:rsidRPr="00BD6951">
        <w:rPr>
          <w:rFonts w:ascii="Times New Roman" w:hAnsi="Times New Roman" w:cs="Times New Roman"/>
          <w:b/>
          <w:bCs/>
          <w:i/>
          <w:iCs/>
          <w:color w:val="000000"/>
          <w:sz w:val="20"/>
          <w:szCs w:val="20"/>
          <w:highlight w:val="yellow"/>
        </w:rPr>
        <w:t>An AP affiliated with an AP MLD shall include, in (Re)Association Response frame</w:t>
      </w:r>
      <w:r>
        <w:rPr>
          <w:rFonts w:ascii="Times New Roman" w:hAnsi="Times New Roman" w:cs="Times New Roman"/>
          <w:b/>
          <w:bCs/>
          <w:i/>
          <w:iCs/>
          <w:color w:val="000000"/>
          <w:sz w:val="20"/>
          <w:szCs w:val="20"/>
          <w:highlight w:val="yellow"/>
        </w:rPr>
        <w:t>”</w:t>
      </w:r>
      <w:r w:rsidRPr="00BD6951">
        <w:rPr>
          <w:rFonts w:ascii="Times New Roman" w:hAnsi="Times New Roman" w:cs="Times New Roman"/>
          <w:b/>
          <w:bCs/>
          <w:i/>
          <w:iCs/>
          <w:color w:val="000000"/>
          <w:sz w:val="20"/>
          <w:szCs w:val="20"/>
          <w:highlight w:val="yellow"/>
        </w:rPr>
        <w:t xml:space="preserve"> </w:t>
      </w:r>
      <w:r w:rsidR="00E7368F">
        <w:rPr>
          <w:rFonts w:ascii="Times New Roman" w:hAnsi="Times New Roman" w:cs="Times New Roman"/>
          <w:b/>
          <w:bCs/>
          <w:i/>
          <w:iCs/>
          <w:color w:val="000000"/>
          <w:sz w:val="20"/>
          <w:szCs w:val="20"/>
          <w:highlight w:val="yellow"/>
        </w:rPr>
        <w:t xml:space="preserve">and apply </w:t>
      </w:r>
      <w:r w:rsidR="00A31924">
        <w:rPr>
          <w:rFonts w:ascii="Times New Roman" w:hAnsi="Times New Roman" w:cs="Times New Roman"/>
          <w:b/>
          <w:bCs/>
          <w:i/>
          <w:iCs/>
          <w:color w:val="000000"/>
          <w:sz w:val="20"/>
          <w:szCs w:val="20"/>
          <w:highlight w:val="yellow"/>
        </w:rPr>
        <w:t>additional changes</w:t>
      </w:r>
      <w:r w:rsidR="003E765E">
        <w:rPr>
          <w:rFonts w:ascii="Times New Roman" w:hAnsi="Times New Roman" w:cs="Times New Roman"/>
          <w:b/>
          <w:bCs/>
          <w:i/>
          <w:iCs/>
          <w:color w:val="000000"/>
          <w:sz w:val="20"/>
          <w:szCs w:val="20"/>
          <w:highlight w:val="yellow"/>
        </w:rPr>
        <w:t xml:space="preserve"> to the text and the figure</w:t>
      </w:r>
      <w:r w:rsidR="00A31924">
        <w:rPr>
          <w:rFonts w:ascii="Times New Roman" w:hAnsi="Times New Roman" w:cs="Times New Roman"/>
          <w:b/>
          <w:bCs/>
          <w:i/>
          <w:iCs/>
          <w:color w:val="000000"/>
          <w:sz w:val="20"/>
          <w:szCs w:val="20"/>
          <w:highlight w:val="yellow"/>
        </w:rPr>
        <w:t xml:space="preserve"> as shown below:</w:t>
      </w:r>
    </w:p>
    <w:p w14:paraId="6C8F3EE2" w14:textId="3B982DAE" w:rsidR="00D82430" w:rsidRPr="00152B61" w:rsidRDefault="008A4DDC" w:rsidP="00D82430">
      <w:pPr>
        <w:autoSpaceDE w:val="0"/>
        <w:autoSpaceDN w:val="0"/>
        <w:adjustRightInd w:val="0"/>
        <w:spacing w:before="240" w:after="0" w:line="240" w:lineRule="auto"/>
        <w:jc w:val="both"/>
        <w:rPr>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t>[CID 1860]</w:t>
      </w:r>
      <w:r w:rsidR="00D82430" w:rsidRPr="00152B61">
        <w:rPr>
          <w:rFonts w:ascii="Times New Roman" w:hAnsi="Times New Roman" w:cs="Times New Roman"/>
          <w:color w:val="000000"/>
          <w:sz w:val="20"/>
          <w:szCs w:val="20"/>
        </w:rPr>
        <w:t xml:space="preserve">When carried in a Management frame transmitted </w:t>
      </w:r>
      <w:ins w:id="137" w:author="Abhishek Patil" w:date="2021-03-19T17:03:00Z">
        <w:r w:rsidR="00227C34">
          <w:rPr>
            <w:rFonts w:ascii="Times New Roman" w:hAnsi="Times New Roman" w:cs="Times New Roman"/>
            <w:color w:val="000000"/>
            <w:sz w:val="20"/>
            <w:szCs w:val="20"/>
          </w:rPr>
          <w:t xml:space="preserve">by an STA </w:t>
        </w:r>
      </w:ins>
      <w:ins w:id="138" w:author="Abhishek Patil" w:date="2021-03-19T16:37:00Z">
        <w:r>
          <w:rPr>
            <w:rFonts w:ascii="Times New Roman" w:hAnsi="Times New Roman" w:cs="Times New Roman"/>
            <w:color w:val="000000"/>
            <w:sz w:val="20"/>
            <w:szCs w:val="20"/>
          </w:rPr>
          <w:t xml:space="preserve">affiliated with </w:t>
        </w:r>
      </w:ins>
      <w:del w:id="139" w:author="Abhishek Patil" w:date="2021-03-19T16:37:00Z">
        <w:r w:rsidR="00D82430" w:rsidRPr="00152B61" w:rsidDel="008A4DDC">
          <w:rPr>
            <w:rFonts w:ascii="Times New Roman" w:hAnsi="Times New Roman" w:cs="Times New Roman"/>
            <w:color w:val="000000"/>
            <w:sz w:val="20"/>
            <w:szCs w:val="20"/>
          </w:rPr>
          <w:delText xml:space="preserve">by </w:delText>
        </w:r>
      </w:del>
      <w:r w:rsidR="00D82430" w:rsidRPr="00152B61">
        <w:rPr>
          <w:rFonts w:ascii="Times New Roman" w:hAnsi="Times New Roman" w:cs="Times New Roman"/>
          <w:color w:val="000000"/>
          <w:sz w:val="20"/>
          <w:szCs w:val="20"/>
        </w:rPr>
        <w:t>an MLD, each Per-STA Profile subelement</w:t>
      </w:r>
      <w:del w:id="140" w:author="Abhishek Patil" w:date="2021-03-19T17:08:00Z">
        <w:r w:rsidR="00D82430" w:rsidRPr="00152B61" w:rsidDel="00F8121D">
          <w:rPr>
            <w:rFonts w:ascii="Times New Roman" w:hAnsi="Times New Roman" w:cs="Times New Roman"/>
            <w:color w:val="000000"/>
            <w:sz w:val="20"/>
            <w:szCs w:val="20"/>
          </w:rPr>
          <w:delText xml:space="preserve"> in a Basic variant Multi-Link element</w:delText>
        </w:r>
      </w:del>
      <w:ins w:id="141" w:author="Abhishek Patil" w:date="2021-03-19T17:03:00Z">
        <w:r w:rsidR="00061832">
          <w:rPr>
            <w:rFonts w:ascii="Times New Roman" w:hAnsi="Times New Roman" w:cs="Times New Roman"/>
            <w:color w:val="000000"/>
            <w:sz w:val="20"/>
            <w:szCs w:val="20"/>
          </w:rPr>
          <w:t>,</w:t>
        </w:r>
      </w:ins>
      <w:r w:rsidR="00D82430" w:rsidRPr="00152B61">
        <w:rPr>
          <w:rFonts w:ascii="Times New Roman" w:hAnsi="Times New Roman" w:cs="Times New Roman"/>
          <w:color w:val="000000"/>
          <w:sz w:val="20"/>
          <w:szCs w:val="20"/>
        </w:rPr>
        <w:t xml:space="preserve"> that is a complete profile</w:t>
      </w:r>
      <w:ins w:id="142" w:author="Abhishek Patil" w:date="2021-03-19T17:03:00Z">
        <w:r w:rsidR="00061832">
          <w:rPr>
            <w:rFonts w:ascii="Times New Roman" w:hAnsi="Times New Roman" w:cs="Times New Roman"/>
            <w:color w:val="000000"/>
            <w:sz w:val="20"/>
            <w:szCs w:val="20"/>
          </w:rPr>
          <w:t>,</w:t>
        </w:r>
      </w:ins>
      <w:r w:rsidR="00D82430" w:rsidRPr="00152B61">
        <w:rPr>
          <w:rFonts w:ascii="Times New Roman" w:hAnsi="Times New Roman" w:cs="Times New Roman"/>
          <w:color w:val="000000"/>
          <w:sz w:val="20"/>
          <w:szCs w:val="20"/>
        </w:rPr>
        <w:t xml:space="preserve"> shall </w:t>
      </w:r>
      <w:ins w:id="143" w:author="Abhishek Patil" w:date="2021-03-19T17:05:00Z">
        <w:r w:rsidR="006260D8">
          <w:rPr>
            <w:rFonts w:ascii="Times New Roman" w:hAnsi="Times New Roman" w:cs="Times New Roman"/>
            <w:color w:val="000000"/>
            <w:sz w:val="20"/>
            <w:szCs w:val="20"/>
          </w:rPr>
          <w:t xml:space="preserve">comprise </w:t>
        </w:r>
      </w:ins>
      <w:del w:id="144" w:author="Abhishek Patil" w:date="2021-03-19T17:06:00Z">
        <w:r w:rsidR="00D82430" w:rsidRPr="00152B61" w:rsidDel="006260D8">
          <w:rPr>
            <w:rFonts w:ascii="Times New Roman" w:hAnsi="Times New Roman" w:cs="Times New Roman"/>
            <w:color w:val="000000"/>
            <w:sz w:val="20"/>
            <w:szCs w:val="20"/>
          </w:rPr>
          <w:delText xml:space="preserve">contain a list </w:delText>
        </w:r>
      </w:del>
      <w:r w:rsidR="00D82430" w:rsidRPr="00152B61">
        <w:rPr>
          <w:rFonts w:ascii="Times New Roman" w:hAnsi="Times New Roman" w:cs="Times New Roman"/>
          <w:color w:val="000000"/>
          <w:sz w:val="20"/>
          <w:szCs w:val="20"/>
        </w:rPr>
        <w:t xml:space="preserve">of </w:t>
      </w:r>
      <w:ins w:id="145" w:author="Abhishek Patil" w:date="2021-03-19T17:06:00Z">
        <w:r w:rsidR="006260D8">
          <w:rPr>
            <w:rFonts w:ascii="Times New Roman" w:hAnsi="Times New Roman" w:cs="Times New Roman"/>
            <w:color w:val="000000"/>
            <w:sz w:val="20"/>
            <w:szCs w:val="20"/>
          </w:rPr>
          <w:t xml:space="preserve">the </w:t>
        </w:r>
      </w:ins>
      <w:del w:id="146" w:author="Abhishek Patil" w:date="2021-03-19T17:06:00Z">
        <w:r w:rsidR="00D82430" w:rsidRPr="00152B61" w:rsidDel="006260D8">
          <w:rPr>
            <w:rFonts w:ascii="Times New Roman" w:hAnsi="Times New Roman" w:cs="Times New Roman"/>
            <w:color w:val="000000"/>
            <w:sz w:val="20"/>
            <w:szCs w:val="20"/>
          </w:rPr>
          <w:delText xml:space="preserve">elements as </w:delText>
        </w:r>
      </w:del>
      <w:r w:rsidR="00D82430" w:rsidRPr="00152B61">
        <w:rPr>
          <w:rFonts w:ascii="Times New Roman" w:hAnsi="Times New Roman" w:cs="Times New Roman"/>
          <w:color w:val="000000"/>
          <w:sz w:val="20"/>
          <w:szCs w:val="20"/>
        </w:rPr>
        <w:t>follow</w:t>
      </w:r>
      <w:ins w:id="147" w:author="Abhishek Patil" w:date="2021-03-19T17:06:00Z">
        <w:r w:rsidR="006260D8">
          <w:rPr>
            <w:rFonts w:ascii="Times New Roman" w:hAnsi="Times New Roman" w:cs="Times New Roman"/>
            <w:color w:val="000000"/>
            <w:sz w:val="20"/>
            <w:szCs w:val="20"/>
          </w:rPr>
          <w:t>ing</w:t>
        </w:r>
      </w:ins>
      <w:del w:id="148" w:author="Abhishek Patil" w:date="2021-03-19T17:06:00Z">
        <w:r w:rsidR="00D82430" w:rsidRPr="00152B61" w:rsidDel="006260D8">
          <w:rPr>
            <w:rFonts w:ascii="Times New Roman" w:hAnsi="Times New Roman" w:cs="Times New Roman"/>
            <w:color w:val="000000"/>
            <w:sz w:val="20"/>
            <w:szCs w:val="20"/>
          </w:rPr>
          <w:delText>s</w:delText>
        </w:r>
      </w:del>
      <w:r w:rsidR="00D82430" w:rsidRPr="00152B61">
        <w:rPr>
          <w:rFonts w:ascii="Times New Roman" w:hAnsi="Times New Roman" w:cs="Times New Roman"/>
          <w:color w:val="000000"/>
          <w:sz w:val="20"/>
          <w:szCs w:val="20"/>
        </w:rPr>
        <w:t>:</w:t>
      </w:r>
    </w:p>
    <w:p w14:paraId="4E6C6667" w14:textId="58D223CA" w:rsidR="00D82430" w:rsidRPr="00152B61" w:rsidRDefault="008A4DDC" w:rsidP="00413353">
      <w:pPr>
        <w:pStyle w:val="ListParagraph"/>
        <w:numPr>
          <w:ilvl w:val="0"/>
          <w:numId w:val="28"/>
        </w:numPr>
        <w:suppressAutoHyphens/>
        <w:autoSpaceDE w:val="0"/>
        <w:autoSpaceDN w:val="0"/>
        <w:adjustRightInd w:val="0"/>
        <w:spacing w:before="60" w:after="60" w:line="276" w:lineRule="auto"/>
        <w:jc w:val="both"/>
        <w:rPr>
          <w:rFonts w:ascii="Times New Roman" w:hAnsi="Times New Roman" w:cs="Times New Roman"/>
          <w:color w:val="000000"/>
          <w:sz w:val="20"/>
          <w:szCs w:val="20"/>
        </w:rPr>
      </w:pPr>
      <w:r w:rsidRPr="00E30874">
        <w:rPr>
          <w:rFonts w:ascii="Times New Roman" w:hAnsi="Times New Roman" w:cs="Times New Roman"/>
          <w:color w:val="000000"/>
          <w:sz w:val="16"/>
          <w:szCs w:val="16"/>
          <w:highlight w:val="yellow"/>
        </w:rPr>
        <w:t>[CID 1035, 2451]</w:t>
      </w:r>
      <w:del w:id="149" w:author="Abhishek Patil" w:date="2021-03-19T17:09:00Z">
        <w:r w:rsidR="00D82430" w:rsidRPr="00152B61" w:rsidDel="007345CF">
          <w:rPr>
            <w:rFonts w:ascii="Times New Roman" w:hAnsi="Times New Roman" w:cs="Times New Roman"/>
            <w:color w:val="000000"/>
            <w:sz w:val="20"/>
            <w:szCs w:val="20"/>
          </w:rPr>
          <w:delText>T</w:delText>
        </w:r>
      </w:del>
      <w:ins w:id="150" w:author="Abhishek Patil" w:date="2021-03-19T17:09:00Z">
        <w:r w:rsidR="007345CF">
          <w:rPr>
            <w:rFonts w:ascii="Times New Roman" w:hAnsi="Times New Roman" w:cs="Times New Roman"/>
            <w:color w:val="000000"/>
            <w:sz w:val="20"/>
            <w:szCs w:val="20"/>
          </w:rPr>
          <w:t>t</w:t>
        </w:r>
      </w:ins>
      <w:r w:rsidR="00D82430" w:rsidRPr="00152B61">
        <w:rPr>
          <w:rFonts w:ascii="Times New Roman" w:hAnsi="Times New Roman" w:cs="Times New Roman"/>
          <w:color w:val="000000"/>
          <w:sz w:val="20"/>
          <w:szCs w:val="20"/>
        </w:rPr>
        <w:t xml:space="preserve">he </w:t>
      </w:r>
      <w:del w:id="151" w:author="Abhishek Patil" w:date="2021-03-19T16:37:00Z">
        <w:r w:rsidR="00D82430" w:rsidRPr="00152B61" w:rsidDel="008A4DDC">
          <w:rPr>
            <w:rFonts w:ascii="Times New Roman" w:hAnsi="Times New Roman" w:cs="Times New Roman"/>
            <w:color w:val="000000"/>
            <w:sz w:val="20"/>
            <w:szCs w:val="20"/>
          </w:rPr>
          <w:delText>Per-</w:delText>
        </w:r>
      </w:del>
      <w:r w:rsidR="00D82430" w:rsidRPr="00152B61">
        <w:rPr>
          <w:rFonts w:ascii="Times New Roman" w:hAnsi="Times New Roman" w:cs="Times New Roman"/>
          <w:color w:val="000000"/>
          <w:sz w:val="20"/>
          <w:szCs w:val="20"/>
        </w:rPr>
        <w:t>STA Control field</w:t>
      </w:r>
      <w:del w:id="152" w:author="Abhishek Patil" w:date="2021-03-21T14:15:00Z">
        <w:r w:rsidR="00D82430" w:rsidRPr="00152B61" w:rsidDel="00367434">
          <w:rPr>
            <w:rFonts w:ascii="Times New Roman" w:hAnsi="Times New Roman" w:cs="Times New Roman"/>
            <w:color w:val="000000"/>
            <w:sz w:val="20"/>
            <w:szCs w:val="20"/>
          </w:rPr>
          <w:delText xml:space="preserve"> is the first field</w:delText>
        </w:r>
      </w:del>
      <w:ins w:id="153" w:author="Abhishek Patil" w:date="2021-03-19T16:38:00Z">
        <w:r>
          <w:rPr>
            <w:rFonts w:ascii="Times New Roman" w:hAnsi="Times New Roman" w:cs="Times New Roman"/>
            <w:color w:val="000000"/>
            <w:sz w:val="20"/>
            <w:szCs w:val="20"/>
          </w:rPr>
          <w:t>,</w:t>
        </w:r>
      </w:ins>
    </w:p>
    <w:p w14:paraId="2FA15277" w14:textId="69FE7F57" w:rsidR="00D82430" w:rsidRPr="00152B61" w:rsidDel="00413353" w:rsidRDefault="00D82430" w:rsidP="00413353">
      <w:pPr>
        <w:pStyle w:val="ListParagraph"/>
        <w:numPr>
          <w:ilvl w:val="0"/>
          <w:numId w:val="28"/>
        </w:numPr>
        <w:suppressAutoHyphens/>
        <w:autoSpaceDE w:val="0"/>
        <w:autoSpaceDN w:val="0"/>
        <w:adjustRightInd w:val="0"/>
        <w:spacing w:before="60" w:after="60" w:line="276" w:lineRule="auto"/>
        <w:jc w:val="both"/>
        <w:rPr>
          <w:del w:id="154" w:author="Abhishek Patil" w:date="2021-03-19T16:38:00Z"/>
          <w:rFonts w:ascii="Times New Roman" w:hAnsi="Times New Roman" w:cs="Times New Roman"/>
          <w:color w:val="000000"/>
          <w:sz w:val="20"/>
          <w:szCs w:val="20"/>
        </w:rPr>
      </w:pPr>
      <w:del w:id="155" w:author="Abhishek Patil" w:date="2021-03-19T16:38:00Z">
        <w:r w:rsidRPr="00152B61" w:rsidDel="00413353">
          <w:rPr>
            <w:rFonts w:ascii="Times New Roman" w:hAnsi="Times New Roman" w:cs="Times New Roman"/>
            <w:color w:val="000000"/>
            <w:sz w:val="20"/>
            <w:szCs w:val="20"/>
          </w:rPr>
          <w:delText>—</w:delText>
        </w:r>
      </w:del>
      <w:r w:rsidR="00413353" w:rsidRPr="00E30874">
        <w:rPr>
          <w:rFonts w:ascii="Times New Roman" w:hAnsi="Times New Roman" w:cs="Times New Roman"/>
          <w:color w:val="000000"/>
          <w:sz w:val="16"/>
          <w:szCs w:val="16"/>
          <w:highlight w:val="yellow"/>
        </w:rPr>
        <w:t>[CID 2451]</w:t>
      </w:r>
      <w:del w:id="156" w:author="Abhishek Patil" w:date="2021-03-19T16:38:00Z">
        <w:r w:rsidRPr="00152B61" w:rsidDel="00413353">
          <w:rPr>
            <w:rFonts w:ascii="Times New Roman" w:hAnsi="Times New Roman" w:cs="Times New Roman"/>
            <w:color w:val="000000"/>
            <w:sz w:val="20"/>
            <w:szCs w:val="20"/>
          </w:rPr>
          <w:delText>TBD fields in fixed order</w:delText>
        </w:r>
      </w:del>
    </w:p>
    <w:p w14:paraId="5AE558ED" w14:textId="12469203" w:rsidR="00D82430" w:rsidRDefault="00D82430" w:rsidP="00413353">
      <w:pPr>
        <w:pStyle w:val="ListParagraph"/>
        <w:numPr>
          <w:ilvl w:val="0"/>
          <w:numId w:val="28"/>
        </w:numPr>
        <w:suppressAutoHyphens/>
        <w:autoSpaceDE w:val="0"/>
        <w:autoSpaceDN w:val="0"/>
        <w:adjustRightInd w:val="0"/>
        <w:spacing w:before="60" w:after="60" w:line="276" w:lineRule="auto"/>
        <w:jc w:val="both"/>
        <w:rPr>
          <w:rFonts w:ascii="Times New Roman" w:hAnsi="Times New Roman" w:cs="Times New Roman"/>
          <w:color w:val="000000"/>
          <w:sz w:val="20"/>
          <w:szCs w:val="20"/>
        </w:rPr>
      </w:pPr>
      <w:del w:id="157" w:author="Abhishek Patil" w:date="2021-03-19T16:38:00Z">
        <w:r w:rsidRPr="00152B61" w:rsidDel="00413353">
          <w:rPr>
            <w:rFonts w:ascii="Times New Roman" w:hAnsi="Times New Roman" w:cs="Times New Roman"/>
            <w:color w:val="000000"/>
            <w:sz w:val="16"/>
            <w:szCs w:val="16"/>
            <w:highlight w:val="yellow"/>
          </w:rPr>
          <w:delText>—</w:delText>
        </w:r>
      </w:del>
      <w:r w:rsidR="00413353" w:rsidRPr="00E30874">
        <w:rPr>
          <w:rFonts w:ascii="Times New Roman" w:hAnsi="Times New Roman" w:cs="Times New Roman"/>
          <w:color w:val="000000"/>
          <w:sz w:val="16"/>
          <w:szCs w:val="16"/>
          <w:highlight w:val="yellow"/>
        </w:rPr>
        <w:t>[CID 2451]</w:t>
      </w:r>
      <w:del w:id="158" w:author="Abhishek Patil" w:date="2021-03-19T16:38:00Z">
        <w:r w:rsidRPr="00152B61" w:rsidDel="00413353">
          <w:rPr>
            <w:rFonts w:ascii="Times New Roman" w:hAnsi="Times New Roman" w:cs="Times New Roman"/>
            <w:color w:val="000000"/>
            <w:sz w:val="20"/>
            <w:szCs w:val="20"/>
          </w:rPr>
          <w:delText>TBD elements in fixed order</w:delText>
        </w:r>
      </w:del>
    </w:p>
    <w:p w14:paraId="3573D485" w14:textId="0F659EFF" w:rsidR="00413353" w:rsidRDefault="00413353" w:rsidP="00413353">
      <w:pPr>
        <w:pStyle w:val="ListParagraph"/>
        <w:numPr>
          <w:ilvl w:val="0"/>
          <w:numId w:val="28"/>
        </w:numPr>
        <w:suppressAutoHyphens/>
        <w:autoSpaceDE w:val="0"/>
        <w:autoSpaceDN w:val="0"/>
        <w:adjustRightInd w:val="0"/>
        <w:spacing w:before="60" w:after="60" w:line="276" w:lineRule="auto"/>
        <w:jc w:val="both"/>
        <w:rPr>
          <w:ins w:id="159" w:author="Abhishek Patil" w:date="2021-03-16T14:51:00Z"/>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1035, 2451]</w:t>
      </w:r>
      <w:ins w:id="160" w:author="Abhishek Patil" w:date="2021-03-19T17:09:00Z">
        <w:r w:rsidR="00F40FC9">
          <w:rPr>
            <w:rFonts w:ascii="Times New Roman" w:hAnsi="Times New Roman" w:cs="Times New Roman"/>
            <w:color w:val="000000"/>
            <w:sz w:val="20"/>
            <w:szCs w:val="20"/>
          </w:rPr>
          <w:t>t</w:t>
        </w:r>
      </w:ins>
      <w:ins w:id="161" w:author="Abhishek Patil" w:date="2021-03-16T15:47:00Z">
        <w:r>
          <w:rPr>
            <w:rFonts w:ascii="Times New Roman" w:hAnsi="Times New Roman" w:cs="Times New Roman"/>
            <w:color w:val="000000"/>
            <w:sz w:val="20"/>
            <w:szCs w:val="20"/>
          </w:rPr>
          <w:t xml:space="preserve">he </w:t>
        </w:r>
      </w:ins>
      <w:ins w:id="162" w:author="Abhishek Patil" w:date="2021-03-16T14:51:00Z">
        <w:r>
          <w:rPr>
            <w:rFonts w:ascii="Times New Roman" w:hAnsi="Times New Roman" w:cs="Times New Roman"/>
            <w:color w:val="000000"/>
            <w:sz w:val="20"/>
            <w:szCs w:val="20"/>
          </w:rPr>
          <w:t>STA Info field</w:t>
        </w:r>
      </w:ins>
      <w:ins w:id="163" w:author="Abhishek Patil" w:date="2021-03-19T17:09:00Z">
        <w:r w:rsidR="00F40FC9">
          <w:rPr>
            <w:rFonts w:ascii="Times New Roman" w:hAnsi="Times New Roman" w:cs="Times New Roman"/>
            <w:color w:val="000000"/>
            <w:sz w:val="20"/>
            <w:szCs w:val="20"/>
          </w:rPr>
          <w:t>,</w:t>
        </w:r>
      </w:ins>
    </w:p>
    <w:p w14:paraId="19CA5383" w14:textId="3EB6EEB4" w:rsidR="00413353" w:rsidRDefault="00413353" w:rsidP="00413353">
      <w:pPr>
        <w:pStyle w:val="ListParagraph"/>
        <w:numPr>
          <w:ilvl w:val="0"/>
          <w:numId w:val="28"/>
        </w:numPr>
        <w:suppressAutoHyphens/>
        <w:autoSpaceDE w:val="0"/>
        <w:autoSpaceDN w:val="0"/>
        <w:adjustRightInd w:val="0"/>
        <w:spacing w:before="60" w:after="60" w:line="276" w:lineRule="auto"/>
        <w:jc w:val="both"/>
        <w:rPr>
          <w:ins w:id="164" w:author="Abhishek Patil" w:date="2021-03-16T14:51:00Z"/>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2451]</w:t>
      </w:r>
      <w:ins w:id="165" w:author="Abhishek Patil" w:date="2021-03-19T17:07:00Z">
        <w:r w:rsidR="00837475">
          <w:rPr>
            <w:rFonts w:ascii="Times New Roman" w:hAnsi="Times New Roman" w:cs="Times New Roman"/>
            <w:color w:val="000000"/>
            <w:sz w:val="20"/>
            <w:szCs w:val="20"/>
          </w:rPr>
          <w:t>a</w:t>
        </w:r>
        <w:r w:rsidR="00BF0687">
          <w:rPr>
            <w:rFonts w:ascii="Times New Roman" w:hAnsi="Times New Roman" w:cs="Times New Roman"/>
            <w:color w:val="000000"/>
            <w:sz w:val="20"/>
            <w:szCs w:val="20"/>
          </w:rPr>
          <w:t xml:space="preserve">nd </w:t>
        </w:r>
      </w:ins>
      <w:ins w:id="166" w:author="Abhishek Patil" w:date="2021-03-16T15:48:00Z">
        <w:r>
          <w:rPr>
            <w:rFonts w:ascii="Times New Roman" w:hAnsi="Times New Roman" w:cs="Times New Roman"/>
            <w:color w:val="000000"/>
            <w:sz w:val="20"/>
            <w:szCs w:val="20"/>
          </w:rPr>
          <w:t xml:space="preserve">the </w:t>
        </w:r>
      </w:ins>
      <w:ins w:id="167" w:author="Abhishek Patil" w:date="2021-03-16T14:51:00Z">
        <w:r>
          <w:rPr>
            <w:rFonts w:ascii="Times New Roman" w:hAnsi="Times New Roman" w:cs="Times New Roman"/>
            <w:color w:val="000000"/>
            <w:sz w:val="20"/>
            <w:szCs w:val="20"/>
          </w:rPr>
          <w:t>STA Profile field</w:t>
        </w:r>
      </w:ins>
      <w:ins w:id="168" w:author="Abhishek Patil" w:date="2021-03-19T17:12:00Z">
        <w:r w:rsidR="003E6CC4">
          <w:rPr>
            <w:rFonts w:ascii="Times New Roman" w:hAnsi="Times New Roman" w:cs="Times New Roman"/>
            <w:color w:val="000000"/>
            <w:sz w:val="20"/>
            <w:szCs w:val="20"/>
          </w:rPr>
          <w:t>, with the following rules</w:t>
        </w:r>
      </w:ins>
      <w:ins w:id="169" w:author="Abhishek Patil" w:date="2021-03-19T15:35:00Z">
        <w:r>
          <w:rPr>
            <w:rFonts w:ascii="Times New Roman" w:hAnsi="Times New Roman" w:cs="Times New Roman"/>
            <w:color w:val="000000"/>
            <w:sz w:val="20"/>
            <w:szCs w:val="20"/>
          </w:rPr>
          <w:t>:</w:t>
        </w:r>
      </w:ins>
    </w:p>
    <w:p w14:paraId="2B9150B1" w14:textId="14927423" w:rsidR="00D82430" w:rsidRPr="00152B61" w:rsidRDefault="005153C8" w:rsidP="00BD0F49">
      <w:pPr>
        <w:pStyle w:val="ListParagraph"/>
        <w:numPr>
          <w:ilvl w:val="1"/>
          <w:numId w:val="28"/>
        </w:numPr>
        <w:suppressAutoHyphens/>
        <w:autoSpaceDE w:val="0"/>
        <w:autoSpaceDN w:val="0"/>
        <w:adjustRightInd w:val="0"/>
        <w:spacing w:before="60" w:after="60" w:line="276" w:lineRule="auto"/>
        <w:ind w:left="432" w:hanging="216"/>
        <w:jc w:val="both"/>
        <w:rPr>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1036, 1864, 2451</w:t>
      </w:r>
      <w:r w:rsidR="008A56BB">
        <w:rPr>
          <w:rFonts w:ascii="Times New Roman" w:hAnsi="Times New Roman" w:cs="Times New Roman"/>
          <w:color w:val="000000"/>
          <w:sz w:val="16"/>
          <w:szCs w:val="16"/>
          <w:highlight w:val="yellow"/>
        </w:rPr>
        <w:t>, 2964</w:t>
      </w:r>
      <w:r>
        <w:rPr>
          <w:rFonts w:ascii="Times New Roman" w:hAnsi="Times New Roman" w:cs="Times New Roman"/>
          <w:color w:val="000000"/>
          <w:sz w:val="16"/>
          <w:szCs w:val="16"/>
          <w:highlight w:val="yellow"/>
        </w:rPr>
        <w:t>]</w:t>
      </w:r>
      <w:r w:rsidR="00D82430" w:rsidRPr="00152B61">
        <w:rPr>
          <w:rFonts w:ascii="Times New Roman" w:hAnsi="Times New Roman" w:cs="Times New Roman"/>
          <w:color w:val="000000"/>
          <w:sz w:val="20"/>
          <w:szCs w:val="20"/>
        </w:rPr>
        <w:t xml:space="preserve">If the reporting STA is an AP, </w:t>
      </w:r>
      <w:ins w:id="170" w:author="Abhishek Patil" w:date="2021-03-16T14:38:00Z">
        <w:r w:rsidR="00822265">
          <w:rPr>
            <w:rFonts w:ascii="Times New Roman" w:hAnsi="Times New Roman" w:cs="Times New Roman"/>
            <w:color w:val="000000"/>
            <w:sz w:val="20"/>
            <w:szCs w:val="20"/>
          </w:rPr>
          <w:t>the STA Profile field</w:t>
        </w:r>
      </w:ins>
      <w:ins w:id="171" w:author="Abhishek Patil" w:date="2021-03-19T16:56:00Z">
        <w:r w:rsidR="00AB22F8">
          <w:rPr>
            <w:rFonts w:ascii="Times New Roman" w:hAnsi="Times New Roman" w:cs="Times New Roman"/>
            <w:color w:val="000000"/>
            <w:sz w:val="20"/>
            <w:szCs w:val="20"/>
          </w:rPr>
          <w:t xml:space="preserve"> </w:t>
        </w:r>
        <w:r w:rsidR="00E966D0">
          <w:rPr>
            <w:rFonts w:ascii="Times New Roman" w:hAnsi="Times New Roman" w:cs="Times New Roman"/>
            <w:color w:val="000000"/>
            <w:sz w:val="20"/>
            <w:szCs w:val="20"/>
          </w:rPr>
          <w:t>corresponding to</w:t>
        </w:r>
        <w:r w:rsidR="00AB22F8">
          <w:rPr>
            <w:rFonts w:ascii="Times New Roman" w:hAnsi="Times New Roman" w:cs="Times New Roman"/>
            <w:color w:val="000000"/>
            <w:sz w:val="20"/>
            <w:szCs w:val="20"/>
          </w:rPr>
          <w:t xml:space="preserve"> the reported AP</w:t>
        </w:r>
      </w:ins>
      <w:ins w:id="172" w:author="Abhishek Patil" w:date="2021-03-16T14:38:00Z">
        <w:r w:rsidR="00822265">
          <w:rPr>
            <w:rFonts w:ascii="Times New Roman" w:hAnsi="Times New Roman" w:cs="Times New Roman"/>
            <w:color w:val="000000"/>
            <w:sz w:val="20"/>
            <w:szCs w:val="20"/>
          </w:rPr>
          <w:t xml:space="preserve"> </w:t>
        </w:r>
      </w:ins>
      <w:ins w:id="173" w:author="Abhishek Patil" w:date="2021-03-19T17:11:00Z">
        <w:r w:rsidR="00990702">
          <w:rPr>
            <w:rFonts w:ascii="Times New Roman" w:hAnsi="Times New Roman" w:cs="Times New Roman"/>
            <w:color w:val="000000"/>
            <w:sz w:val="20"/>
            <w:szCs w:val="20"/>
          </w:rPr>
          <w:t>carries</w:t>
        </w:r>
      </w:ins>
      <w:ins w:id="174" w:author="Abhishek Patil" w:date="2021-03-16T14:38:00Z">
        <w:r w:rsidR="00822265">
          <w:rPr>
            <w:rFonts w:ascii="Times New Roman" w:hAnsi="Times New Roman" w:cs="Times New Roman"/>
            <w:color w:val="000000"/>
            <w:sz w:val="20"/>
            <w:szCs w:val="20"/>
          </w:rPr>
          <w:t xml:space="preserve"> </w:t>
        </w:r>
      </w:ins>
      <w:del w:id="175" w:author="Abhishek Patil" w:date="2021-03-19T16:43:00Z">
        <w:r w:rsidR="00D82430" w:rsidRPr="00152B61" w:rsidDel="00682EB0">
          <w:rPr>
            <w:rFonts w:ascii="Times New Roman" w:hAnsi="Times New Roman" w:cs="Times New Roman"/>
            <w:color w:val="000000"/>
            <w:sz w:val="20"/>
            <w:szCs w:val="20"/>
          </w:rPr>
          <w:delText xml:space="preserve">a variable number </w:delText>
        </w:r>
      </w:del>
      <w:del w:id="176" w:author="Abhishek Patil" w:date="2021-03-31T18:53:00Z">
        <w:r w:rsidR="00D82430" w:rsidRPr="00152B61" w:rsidDel="00A26C92">
          <w:rPr>
            <w:rFonts w:ascii="Times New Roman" w:hAnsi="Times New Roman" w:cs="Times New Roman"/>
            <w:color w:val="000000"/>
            <w:sz w:val="20"/>
            <w:szCs w:val="20"/>
          </w:rPr>
          <w:delText xml:space="preserve">of </w:delText>
        </w:r>
      </w:del>
      <w:r w:rsidR="00682EB0" w:rsidRPr="00C44A84">
        <w:rPr>
          <w:rFonts w:ascii="Times New Roman" w:hAnsi="Times New Roman" w:cs="Times New Roman"/>
          <w:color w:val="000000"/>
          <w:sz w:val="16"/>
          <w:szCs w:val="16"/>
          <w:highlight w:val="yellow"/>
        </w:rPr>
        <w:t>[CID 258</w:t>
      </w:r>
      <w:r w:rsidR="00682EB0">
        <w:rPr>
          <w:rFonts w:ascii="Times New Roman" w:hAnsi="Times New Roman" w:cs="Times New Roman"/>
          <w:color w:val="000000"/>
          <w:sz w:val="16"/>
          <w:szCs w:val="16"/>
          <w:highlight w:val="yellow"/>
        </w:rPr>
        <w:t>6]</w:t>
      </w:r>
      <w:ins w:id="177" w:author="Abhishek Patil" w:date="2021-03-19T14:38:00Z">
        <w:r w:rsidR="00682EB0">
          <w:rPr>
            <w:rFonts w:ascii="Times New Roman" w:hAnsi="Times New Roman" w:cs="Times New Roman"/>
            <w:color w:val="000000"/>
            <w:sz w:val="20"/>
            <w:szCs w:val="20"/>
          </w:rPr>
          <w:t xml:space="preserve">fields and </w:t>
        </w:r>
      </w:ins>
      <w:r w:rsidR="00D82430" w:rsidRPr="00152B61">
        <w:rPr>
          <w:rFonts w:ascii="Times New Roman" w:hAnsi="Times New Roman" w:cs="Times New Roman"/>
          <w:color w:val="000000"/>
          <w:sz w:val="20"/>
          <w:szCs w:val="20"/>
        </w:rPr>
        <w:t xml:space="preserve">elements </w:t>
      </w:r>
      <w:r w:rsidR="004C1569" w:rsidRPr="00C44A84">
        <w:rPr>
          <w:rFonts w:ascii="Times New Roman" w:hAnsi="Times New Roman" w:cs="Times New Roman"/>
          <w:color w:val="000000"/>
          <w:sz w:val="16"/>
          <w:szCs w:val="16"/>
          <w:highlight w:val="yellow"/>
        </w:rPr>
        <w:t xml:space="preserve">[CID </w:t>
      </w:r>
      <w:r w:rsidR="004C1569">
        <w:rPr>
          <w:rFonts w:ascii="Times New Roman" w:hAnsi="Times New Roman" w:cs="Times New Roman"/>
          <w:color w:val="000000"/>
          <w:sz w:val="16"/>
          <w:szCs w:val="16"/>
          <w:highlight w:val="yellow"/>
        </w:rPr>
        <w:t>1184]</w:t>
      </w:r>
      <w:ins w:id="178" w:author="Abhishek Patil" w:date="2021-03-19T15:59:00Z">
        <w:r w:rsidR="008E44EA">
          <w:rPr>
            <w:rFonts w:ascii="Times New Roman" w:hAnsi="Times New Roman" w:cs="Times New Roman"/>
            <w:color w:val="000000"/>
            <w:sz w:val="20"/>
            <w:szCs w:val="20"/>
          </w:rPr>
          <w:t>(subject to inheritance</w:t>
        </w:r>
      </w:ins>
      <w:ins w:id="179" w:author="Abhishek Patil" w:date="2021-03-21T14:14:00Z">
        <w:r w:rsidR="003A4630">
          <w:rPr>
            <w:rFonts w:ascii="Times New Roman" w:hAnsi="Times New Roman" w:cs="Times New Roman"/>
            <w:color w:val="000000"/>
            <w:sz w:val="20"/>
            <w:szCs w:val="20"/>
          </w:rPr>
          <w:t xml:space="preserve"> rules defined in</w:t>
        </w:r>
      </w:ins>
      <w:ins w:id="180" w:author="Abhishek Patil" w:date="2021-03-19T15:59:00Z">
        <w:r w:rsidR="008E44EA">
          <w:rPr>
            <w:rFonts w:ascii="Times New Roman" w:hAnsi="Times New Roman" w:cs="Times New Roman"/>
            <w:color w:val="000000"/>
            <w:sz w:val="20"/>
            <w:szCs w:val="20"/>
          </w:rPr>
          <w:t xml:space="preserve"> 35.3.2.3)</w:t>
        </w:r>
      </w:ins>
      <w:ins w:id="181" w:author="Abhishek Patil" w:date="2021-03-19T16:00:00Z">
        <w:r w:rsidR="008E44EA">
          <w:rPr>
            <w:rFonts w:ascii="Times New Roman" w:hAnsi="Times New Roman" w:cs="Times New Roman"/>
            <w:color w:val="000000"/>
            <w:sz w:val="20"/>
            <w:szCs w:val="20"/>
          </w:rPr>
          <w:t xml:space="preserve"> </w:t>
        </w:r>
      </w:ins>
      <w:del w:id="182" w:author="Abhishek Patil" w:date="2021-03-19T16:43:00Z">
        <w:r w:rsidR="00D82430" w:rsidRPr="00152B61" w:rsidDel="008E44EA">
          <w:rPr>
            <w:rFonts w:ascii="Times New Roman" w:hAnsi="Times New Roman" w:cs="Times New Roman"/>
            <w:color w:val="000000"/>
            <w:sz w:val="20"/>
            <w:szCs w:val="20"/>
          </w:rPr>
          <w:delText xml:space="preserve">that provide the capabilities and operation parameters of the reported AP </w:delText>
        </w:r>
      </w:del>
      <w:r w:rsidR="00D82430" w:rsidRPr="00152B61">
        <w:rPr>
          <w:rFonts w:ascii="Times New Roman" w:hAnsi="Times New Roman" w:cs="Times New Roman"/>
          <w:color w:val="000000"/>
          <w:sz w:val="20"/>
          <w:szCs w:val="20"/>
        </w:rPr>
        <w:t xml:space="preserve">in the order defined in </w:t>
      </w:r>
      <w:ins w:id="183" w:author="Abhishek Patil" w:date="2021-03-19T16:44:00Z">
        <w:r>
          <w:rPr>
            <w:rFonts w:ascii="Times New Roman" w:hAnsi="Times New Roman" w:cs="Times New Roman"/>
            <w:color w:val="000000"/>
            <w:sz w:val="20"/>
            <w:szCs w:val="20"/>
          </w:rPr>
          <w:t>Table 9-39, if the frame</w:t>
        </w:r>
      </w:ins>
      <w:ins w:id="184" w:author="Abhishek Patil" w:date="2021-03-31T18:53:00Z">
        <w:r w:rsidR="00EE16B0">
          <w:rPr>
            <w:rFonts w:ascii="Times New Roman" w:hAnsi="Times New Roman" w:cs="Times New Roman"/>
            <w:color w:val="000000"/>
            <w:sz w:val="20"/>
            <w:szCs w:val="20"/>
          </w:rPr>
          <w:t xml:space="preserve"> is</w:t>
        </w:r>
      </w:ins>
      <w:ins w:id="185" w:author="Abhishek Patil" w:date="2021-03-19T16:44:00Z">
        <w:r>
          <w:rPr>
            <w:rFonts w:ascii="Times New Roman" w:hAnsi="Times New Roman" w:cs="Times New Roman"/>
            <w:color w:val="000000"/>
            <w:sz w:val="20"/>
            <w:szCs w:val="20"/>
          </w:rPr>
          <w:t xml:space="preserve"> a Probe Response frame</w:t>
        </w:r>
      </w:ins>
      <w:ins w:id="186" w:author="Abhishek Patil" w:date="2021-03-20T21:57:00Z">
        <w:r w:rsidR="005C522F">
          <w:rPr>
            <w:rFonts w:ascii="Times New Roman" w:hAnsi="Times New Roman" w:cs="Times New Roman"/>
            <w:color w:val="000000"/>
            <w:sz w:val="20"/>
            <w:szCs w:val="20"/>
          </w:rPr>
          <w:t>, that is an ML probe r</w:t>
        </w:r>
      </w:ins>
      <w:ins w:id="187" w:author="Abhishek Patil" w:date="2021-03-20T21:58:00Z">
        <w:r w:rsidR="005C522F">
          <w:rPr>
            <w:rFonts w:ascii="Times New Roman" w:hAnsi="Times New Roman" w:cs="Times New Roman"/>
            <w:color w:val="000000"/>
            <w:sz w:val="20"/>
            <w:szCs w:val="20"/>
          </w:rPr>
          <w:t>esponse</w:t>
        </w:r>
      </w:ins>
      <w:ins w:id="188" w:author="Abhishek Patil" w:date="2021-03-31T23:13:00Z">
        <w:r w:rsidR="009A48F9">
          <w:rPr>
            <w:rFonts w:ascii="Times New Roman" w:hAnsi="Times New Roman" w:cs="Times New Roman"/>
            <w:color w:val="000000"/>
            <w:sz w:val="20"/>
            <w:szCs w:val="20"/>
          </w:rPr>
          <w:t>,</w:t>
        </w:r>
      </w:ins>
      <w:ins w:id="189" w:author="Abhishek Patil" w:date="2021-03-19T16:44:00Z">
        <w:r>
          <w:rPr>
            <w:rFonts w:ascii="Times New Roman" w:hAnsi="Times New Roman" w:cs="Times New Roman"/>
            <w:color w:val="000000"/>
            <w:sz w:val="20"/>
            <w:szCs w:val="20"/>
          </w:rPr>
          <w:t xml:space="preserve"> Table 9-35, if the frame is an Association Response frame</w:t>
        </w:r>
      </w:ins>
      <w:ins w:id="190" w:author="Abhishek Patil" w:date="2021-03-31T23:13:00Z">
        <w:r w:rsidR="009A48F9">
          <w:rPr>
            <w:rFonts w:ascii="Times New Roman" w:hAnsi="Times New Roman" w:cs="Times New Roman"/>
            <w:color w:val="000000"/>
            <w:sz w:val="20"/>
            <w:szCs w:val="20"/>
          </w:rPr>
          <w:t>,</w:t>
        </w:r>
      </w:ins>
      <w:ins w:id="191" w:author="Abhishek Patil" w:date="2021-03-19T16:44:00Z">
        <w:r>
          <w:rPr>
            <w:rFonts w:ascii="Times New Roman" w:hAnsi="Times New Roman" w:cs="Times New Roman"/>
            <w:color w:val="000000"/>
            <w:sz w:val="20"/>
            <w:szCs w:val="20"/>
          </w:rPr>
          <w:t xml:space="preserve"> or Table 9-37, if the frame is a Reassociation Response frame.</w:t>
        </w:r>
      </w:ins>
      <w:del w:id="192" w:author="Abhishek Patil" w:date="2021-03-19T16:44:00Z">
        <w:r w:rsidR="00D82430" w:rsidRPr="00152B61" w:rsidDel="005153C8">
          <w:rPr>
            <w:rFonts w:ascii="Times New Roman" w:hAnsi="Times New Roman" w:cs="Times New Roman"/>
            <w:color w:val="000000"/>
            <w:sz w:val="20"/>
            <w:szCs w:val="20"/>
          </w:rPr>
          <w:delText>Table 9-32 (Beacon frame body)</w:delText>
        </w:r>
      </w:del>
    </w:p>
    <w:p w14:paraId="00D172EB" w14:textId="07A7422C" w:rsidR="00D82430" w:rsidRPr="00152B61" w:rsidRDefault="005153C8" w:rsidP="00BD0F49">
      <w:pPr>
        <w:pStyle w:val="ListParagraph"/>
        <w:numPr>
          <w:ilvl w:val="1"/>
          <w:numId w:val="28"/>
        </w:numPr>
        <w:suppressAutoHyphens/>
        <w:autoSpaceDE w:val="0"/>
        <w:autoSpaceDN w:val="0"/>
        <w:adjustRightInd w:val="0"/>
        <w:spacing w:before="60" w:after="60" w:line="276" w:lineRule="auto"/>
        <w:ind w:left="432" w:hanging="216"/>
        <w:jc w:val="both"/>
        <w:rPr>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lastRenderedPageBreak/>
        <w:t xml:space="preserve">[CID </w:t>
      </w:r>
      <w:r>
        <w:rPr>
          <w:rFonts w:ascii="Times New Roman" w:hAnsi="Times New Roman" w:cs="Times New Roman"/>
          <w:color w:val="000000"/>
          <w:sz w:val="16"/>
          <w:szCs w:val="16"/>
          <w:highlight w:val="yellow"/>
        </w:rPr>
        <w:t>1036, 2451]</w:t>
      </w:r>
      <w:r w:rsidR="00D82430" w:rsidRPr="00152B61">
        <w:rPr>
          <w:rFonts w:ascii="Times New Roman" w:hAnsi="Times New Roman" w:cs="Times New Roman"/>
          <w:color w:val="000000"/>
          <w:sz w:val="20"/>
          <w:szCs w:val="20"/>
        </w:rPr>
        <w:t xml:space="preserve">If the reporting STA is a non-AP, </w:t>
      </w:r>
      <w:ins w:id="193" w:author="Abhishek Patil" w:date="2021-03-19T16:45:00Z">
        <w:r>
          <w:rPr>
            <w:rFonts w:ascii="Times New Roman" w:hAnsi="Times New Roman" w:cs="Times New Roman"/>
            <w:color w:val="000000"/>
            <w:sz w:val="20"/>
            <w:szCs w:val="20"/>
          </w:rPr>
          <w:t xml:space="preserve">the STA Profile field </w:t>
        </w:r>
      </w:ins>
      <w:ins w:id="194" w:author="Abhishek Patil" w:date="2021-03-19T16:56:00Z">
        <w:r w:rsidR="00E966D0">
          <w:rPr>
            <w:rFonts w:ascii="Times New Roman" w:hAnsi="Times New Roman" w:cs="Times New Roman"/>
            <w:color w:val="000000"/>
            <w:sz w:val="20"/>
            <w:szCs w:val="20"/>
          </w:rPr>
          <w:t xml:space="preserve">corresponding to the reported non-AP STA </w:t>
        </w:r>
      </w:ins>
      <w:ins w:id="195" w:author="Abhishek Patil" w:date="2021-03-19T17:11:00Z">
        <w:r w:rsidR="00481E5E">
          <w:rPr>
            <w:rFonts w:ascii="Times New Roman" w:hAnsi="Times New Roman" w:cs="Times New Roman"/>
            <w:color w:val="000000"/>
            <w:sz w:val="20"/>
            <w:szCs w:val="20"/>
          </w:rPr>
          <w:t xml:space="preserve">carries </w:t>
        </w:r>
      </w:ins>
      <w:del w:id="196" w:author="Abhishek Patil" w:date="2021-03-19T16:45:00Z">
        <w:r w:rsidR="00D82430" w:rsidRPr="00152B61" w:rsidDel="00D42F2B">
          <w:rPr>
            <w:rFonts w:ascii="Times New Roman" w:hAnsi="Times New Roman" w:cs="Times New Roman"/>
            <w:color w:val="000000"/>
            <w:sz w:val="20"/>
            <w:szCs w:val="20"/>
          </w:rPr>
          <w:delText xml:space="preserve">a variable number </w:delText>
        </w:r>
      </w:del>
      <w:del w:id="197" w:author="Abhishek Patil" w:date="2021-03-31T18:53:00Z">
        <w:r w:rsidR="00D82430" w:rsidRPr="00152B61" w:rsidDel="00A26C92">
          <w:rPr>
            <w:rFonts w:ascii="Times New Roman" w:hAnsi="Times New Roman" w:cs="Times New Roman"/>
            <w:color w:val="000000"/>
            <w:sz w:val="20"/>
            <w:szCs w:val="20"/>
          </w:rPr>
          <w:delText xml:space="preserve">of </w:delText>
        </w:r>
      </w:del>
      <w:r w:rsidRPr="00C44A84">
        <w:rPr>
          <w:rFonts w:ascii="Times New Roman" w:hAnsi="Times New Roman" w:cs="Times New Roman"/>
          <w:color w:val="000000"/>
          <w:sz w:val="16"/>
          <w:szCs w:val="16"/>
          <w:highlight w:val="yellow"/>
        </w:rPr>
        <w:t>[CID 258</w:t>
      </w:r>
      <w:r>
        <w:rPr>
          <w:rFonts w:ascii="Times New Roman" w:hAnsi="Times New Roman" w:cs="Times New Roman"/>
          <w:color w:val="000000"/>
          <w:sz w:val="16"/>
          <w:szCs w:val="16"/>
          <w:highlight w:val="yellow"/>
        </w:rPr>
        <w:t>6]</w:t>
      </w:r>
      <w:ins w:id="198" w:author="Abhishek Patil" w:date="2021-03-19T14:38:00Z">
        <w:r>
          <w:rPr>
            <w:rFonts w:ascii="Times New Roman" w:hAnsi="Times New Roman" w:cs="Times New Roman"/>
            <w:color w:val="000000"/>
            <w:sz w:val="20"/>
            <w:szCs w:val="20"/>
          </w:rPr>
          <w:t xml:space="preserve">fields and </w:t>
        </w:r>
      </w:ins>
      <w:r w:rsidR="00D82430" w:rsidRPr="00152B61">
        <w:rPr>
          <w:rFonts w:ascii="Times New Roman" w:hAnsi="Times New Roman" w:cs="Times New Roman"/>
          <w:color w:val="000000"/>
          <w:sz w:val="20"/>
          <w:szCs w:val="20"/>
        </w:rPr>
        <w:t xml:space="preserve">elements </w:t>
      </w:r>
      <w:r w:rsidR="004C1569" w:rsidRPr="00C44A84">
        <w:rPr>
          <w:rFonts w:ascii="Times New Roman" w:hAnsi="Times New Roman" w:cs="Times New Roman"/>
          <w:color w:val="000000"/>
          <w:sz w:val="16"/>
          <w:szCs w:val="16"/>
          <w:highlight w:val="yellow"/>
        </w:rPr>
        <w:t xml:space="preserve">[CID </w:t>
      </w:r>
      <w:r w:rsidR="004C1569">
        <w:rPr>
          <w:rFonts w:ascii="Times New Roman" w:hAnsi="Times New Roman" w:cs="Times New Roman"/>
          <w:color w:val="000000"/>
          <w:sz w:val="16"/>
          <w:szCs w:val="16"/>
          <w:highlight w:val="yellow"/>
        </w:rPr>
        <w:t>1184]</w:t>
      </w:r>
      <w:ins w:id="199" w:author="Abhishek Patil" w:date="2021-03-19T16:46:00Z">
        <w:r w:rsidR="001C172F">
          <w:rPr>
            <w:rFonts w:ascii="Times New Roman" w:hAnsi="Times New Roman" w:cs="Times New Roman"/>
            <w:color w:val="000000"/>
            <w:sz w:val="20"/>
            <w:szCs w:val="20"/>
          </w:rPr>
          <w:t xml:space="preserve">(subject to </w:t>
        </w:r>
      </w:ins>
      <w:ins w:id="200" w:author="Abhishek Patil" w:date="2021-03-21T14:14:00Z">
        <w:r w:rsidR="001E6A4E">
          <w:rPr>
            <w:rFonts w:ascii="Times New Roman" w:hAnsi="Times New Roman" w:cs="Times New Roman"/>
            <w:color w:val="000000"/>
            <w:sz w:val="20"/>
            <w:szCs w:val="20"/>
          </w:rPr>
          <w:t>inheritance rules defined in 35.3.2.3</w:t>
        </w:r>
      </w:ins>
      <w:ins w:id="201" w:author="Abhishek Patil" w:date="2021-03-19T16:46:00Z">
        <w:r w:rsidR="001C172F">
          <w:rPr>
            <w:rFonts w:ascii="Times New Roman" w:hAnsi="Times New Roman" w:cs="Times New Roman"/>
            <w:color w:val="000000"/>
            <w:sz w:val="20"/>
            <w:szCs w:val="20"/>
          </w:rPr>
          <w:t xml:space="preserve">) </w:t>
        </w:r>
      </w:ins>
      <w:del w:id="202" w:author="Abhishek Patil" w:date="2021-03-19T16:46:00Z">
        <w:r w:rsidR="00D82430" w:rsidRPr="00152B61" w:rsidDel="001C172F">
          <w:rPr>
            <w:rFonts w:ascii="Times New Roman" w:hAnsi="Times New Roman" w:cs="Times New Roman"/>
            <w:color w:val="000000"/>
            <w:sz w:val="20"/>
            <w:szCs w:val="20"/>
          </w:rPr>
          <w:delText xml:space="preserve">that provide capability information of the reported STA </w:delText>
        </w:r>
      </w:del>
      <w:r w:rsidR="00D82430" w:rsidRPr="00152B61">
        <w:rPr>
          <w:rFonts w:ascii="Times New Roman" w:hAnsi="Times New Roman" w:cs="Times New Roman"/>
          <w:color w:val="000000"/>
          <w:sz w:val="20"/>
          <w:szCs w:val="20"/>
        </w:rPr>
        <w:t>in the order defined in Table 9-34 (Association Request frame body)</w:t>
      </w:r>
      <w:ins w:id="203" w:author="Abhishek Patil" w:date="2021-03-19T16:46:00Z">
        <w:r w:rsidR="00CB138D" w:rsidRPr="00CB138D">
          <w:rPr>
            <w:rFonts w:ascii="Times New Roman" w:hAnsi="Times New Roman" w:cs="Times New Roman"/>
            <w:color w:val="000000"/>
            <w:sz w:val="20"/>
            <w:szCs w:val="20"/>
          </w:rPr>
          <w:t xml:space="preserve"> </w:t>
        </w:r>
        <w:r w:rsidR="00CB138D">
          <w:rPr>
            <w:rFonts w:ascii="Times New Roman" w:hAnsi="Times New Roman" w:cs="Times New Roman"/>
            <w:color w:val="000000"/>
            <w:sz w:val="20"/>
            <w:szCs w:val="20"/>
          </w:rPr>
          <w:t>if the frame is an Association Request frame</w:t>
        </w:r>
      </w:ins>
      <w:ins w:id="204" w:author="Abhishek Patil" w:date="2021-03-31T23:13:00Z">
        <w:r w:rsidR="00011A4C">
          <w:rPr>
            <w:rFonts w:ascii="Times New Roman" w:hAnsi="Times New Roman" w:cs="Times New Roman"/>
            <w:color w:val="000000"/>
            <w:sz w:val="20"/>
            <w:szCs w:val="20"/>
          </w:rPr>
          <w:t>,</w:t>
        </w:r>
      </w:ins>
      <w:ins w:id="205" w:author="Abhishek Patil" w:date="2021-03-19T16:46:00Z">
        <w:r w:rsidR="00CB138D">
          <w:rPr>
            <w:rFonts w:ascii="Times New Roman" w:hAnsi="Times New Roman" w:cs="Times New Roman"/>
            <w:color w:val="000000"/>
            <w:sz w:val="20"/>
            <w:szCs w:val="20"/>
          </w:rPr>
          <w:t xml:space="preserve"> or Table 9-36 if the frame is a Reassociation Request frame.</w:t>
        </w:r>
      </w:ins>
    </w:p>
    <w:p w14:paraId="7E3241F6" w14:textId="092E0536" w:rsidR="00D82430" w:rsidRPr="00152B61" w:rsidDel="002E5484" w:rsidRDefault="00D82430" w:rsidP="00DA164A">
      <w:pPr>
        <w:pStyle w:val="ListParagraph"/>
        <w:numPr>
          <w:ilvl w:val="0"/>
          <w:numId w:val="28"/>
        </w:numPr>
        <w:suppressAutoHyphens/>
        <w:autoSpaceDE w:val="0"/>
        <w:autoSpaceDN w:val="0"/>
        <w:adjustRightInd w:val="0"/>
        <w:spacing w:before="60" w:after="60" w:line="276" w:lineRule="auto"/>
        <w:jc w:val="both"/>
        <w:rPr>
          <w:del w:id="206" w:author="Abhishek Patil" w:date="2021-03-19T16:40:00Z"/>
          <w:rFonts w:ascii="Times New Roman" w:hAnsi="Times New Roman" w:cs="Times New Roman"/>
          <w:color w:val="000000"/>
          <w:sz w:val="20"/>
          <w:szCs w:val="20"/>
        </w:rPr>
      </w:pPr>
      <w:del w:id="207" w:author="Abhishek Patil" w:date="2021-03-19T16:40:00Z">
        <w:r w:rsidRPr="00152B61" w:rsidDel="002E5484">
          <w:rPr>
            <w:rFonts w:ascii="Times New Roman" w:hAnsi="Times New Roman" w:cs="Times New Roman"/>
            <w:color w:val="000000"/>
            <w:sz w:val="20"/>
            <w:szCs w:val="20"/>
          </w:rPr>
          <w:delText>—Any element specific to the reported STA or with content that is not inherited from the reporting STA.</w:delText>
        </w:r>
      </w:del>
    </w:p>
    <w:p w14:paraId="111AB333" w14:textId="018C8454" w:rsidR="00521A3F" w:rsidRDefault="001C0912" w:rsidP="00BA3825">
      <w:pPr>
        <w:pStyle w:val="ListParagraph"/>
        <w:numPr>
          <w:ilvl w:val="1"/>
          <w:numId w:val="28"/>
        </w:numPr>
        <w:suppressAutoHyphens/>
        <w:autoSpaceDE w:val="0"/>
        <w:autoSpaceDN w:val="0"/>
        <w:adjustRightInd w:val="0"/>
        <w:spacing w:before="60" w:after="60" w:line="276" w:lineRule="auto"/>
        <w:ind w:left="432" w:hanging="216"/>
        <w:jc w:val="both"/>
        <w:rPr>
          <w:ins w:id="208" w:author="Abhishek Patil" w:date="2021-03-25T17:08:00Z"/>
          <w:rFonts w:ascii="Times New Roman" w:hAnsi="Times New Roman" w:cs="Times New Roman"/>
          <w:color w:val="000000"/>
          <w:sz w:val="20"/>
          <w:szCs w:val="20"/>
        </w:rPr>
      </w:pPr>
      <w:moveToRangeStart w:id="209" w:author="Gaurang Naik" w:date="2021-03-15T13:35:00Z" w:name="move66707741"/>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103</w:t>
      </w:r>
      <w:r w:rsidR="00873642">
        <w:rPr>
          <w:rFonts w:ascii="Times New Roman" w:hAnsi="Times New Roman" w:cs="Times New Roman"/>
          <w:color w:val="000000"/>
          <w:sz w:val="16"/>
          <w:szCs w:val="16"/>
          <w:highlight w:val="yellow"/>
        </w:rPr>
        <w:t>5]</w:t>
      </w:r>
      <w:ins w:id="210" w:author="Abhishek Patil" w:date="2021-03-25T17:08:00Z">
        <w:r w:rsidR="00BD61B0">
          <w:rPr>
            <w:rFonts w:ascii="Times New Roman" w:hAnsi="Times New Roman" w:cs="Times New Roman"/>
            <w:color w:val="000000"/>
            <w:sz w:val="20"/>
            <w:szCs w:val="20"/>
          </w:rPr>
          <w:t>If the reporting STA is an AP, t</w:t>
        </w:r>
      </w:ins>
      <w:ins w:id="211" w:author="Abhishek Patil" w:date="2021-03-15T15:28:00Z">
        <w:r w:rsidR="00FF5F1D">
          <w:rPr>
            <w:rFonts w:ascii="Times New Roman" w:hAnsi="Times New Roman" w:cs="Times New Roman"/>
            <w:color w:val="000000"/>
            <w:sz w:val="20"/>
            <w:szCs w:val="20"/>
          </w:rPr>
          <w:t xml:space="preserve">he </w:t>
        </w:r>
      </w:ins>
      <w:ins w:id="212" w:author="Abhishek Patil" w:date="2021-03-15T15:29:00Z">
        <w:r w:rsidR="00FD45EA">
          <w:rPr>
            <w:rFonts w:ascii="Times New Roman" w:hAnsi="Times New Roman" w:cs="Times New Roman"/>
            <w:color w:val="000000"/>
            <w:sz w:val="20"/>
            <w:szCs w:val="20"/>
          </w:rPr>
          <w:t xml:space="preserve">Timestamp field, </w:t>
        </w:r>
      </w:ins>
      <w:ins w:id="213" w:author="Abhishek Patil" w:date="2021-03-15T15:28:00Z">
        <w:r w:rsidR="00FF5F1D">
          <w:rPr>
            <w:rFonts w:ascii="Times New Roman" w:hAnsi="Times New Roman" w:cs="Times New Roman"/>
            <w:color w:val="000000"/>
            <w:sz w:val="20"/>
            <w:szCs w:val="20"/>
          </w:rPr>
          <w:t xml:space="preserve">AID field, </w:t>
        </w:r>
      </w:ins>
      <w:ins w:id="214" w:author="Abhishek" w:date="2021-04-01T14:49:00Z">
        <w:r w:rsidR="009061C7">
          <w:rPr>
            <w:rFonts w:ascii="Times New Roman" w:hAnsi="Times New Roman" w:cs="Times New Roman"/>
            <w:color w:val="000000"/>
            <w:sz w:val="20"/>
            <w:szCs w:val="20"/>
          </w:rPr>
          <w:t xml:space="preserve">SSID element and </w:t>
        </w:r>
      </w:ins>
      <w:ins w:id="215" w:author="Abhishek Patil" w:date="2021-03-15T15:30:00Z">
        <w:r w:rsidR="00521496">
          <w:rPr>
            <w:rFonts w:ascii="Times New Roman" w:hAnsi="Times New Roman" w:cs="Times New Roman"/>
            <w:color w:val="000000"/>
            <w:sz w:val="20"/>
            <w:szCs w:val="20"/>
          </w:rPr>
          <w:t xml:space="preserve">BSS Max </w:t>
        </w:r>
      </w:ins>
      <w:ins w:id="216" w:author="Abhishek Patil" w:date="2021-03-19T15:02:00Z">
        <w:r w:rsidR="00E008C5">
          <w:rPr>
            <w:rFonts w:ascii="Times New Roman" w:hAnsi="Times New Roman" w:cs="Times New Roman"/>
            <w:color w:val="000000"/>
            <w:sz w:val="20"/>
            <w:szCs w:val="20"/>
          </w:rPr>
          <w:t>I</w:t>
        </w:r>
      </w:ins>
      <w:ins w:id="217" w:author="Abhishek Patil" w:date="2021-03-15T15:30:00Z">
        <w:r w:rsidR="00521496">
          <w:rPr>
            <w:rFonts w:ascii="Times New Roman" w:hAnsi="Times New Roman" w:cs="Times New Roman"/>
            <w:color w:val="000000"/>
            <w:sz w:val="20"/>
            <w:szCs w:val="20"/>
          </w:rPr>
          <w:t xml:space="preserve">dle Period element are not included in the STA Profile </w:t>
        </w:r>
      </w:ins>
      <w:ins w:id="218" w:author="Abhishek Patil" w:date="2021-04-01T00:07:00Z">
        <w:r w:rsidR="00C020FB">
          <w:rPr>
            <w:rFonts w:ascii="Times New Roman" w:hAnsi="Times New Roman" w:cs="Times New Roman"/>
            <w:color w:val="000000"/>
            <w:sz w:val="20"/>
            <w:szCs w:val="20"/>
          </w:rPr>
          <w:t>field</w:t>
        </w:r>
      </w:ins>
      <w:ins w:id="219" w:author="Abhishek Patil" w:date="2021-03-15T15:30:00Z">
        <w:r w:rsidR="00521496">
          <w:rPr>
            <w:rFonts w:ascii="Times New Roman" w:hAnsi="Times New Roman" w:cs="Times New Roman"/>
            <w:color w:val="000000"/>
            <w:sz w:val="20"/>
            <w:szCs w:val="20"/>
          </w:rPr>
          <w:t>.</w:t>
        </w:r>
      </w:ins>
    </w:p>
    <w:p w14:paraId="2D158F6D" w14:textId="686B3892" w:rsidR="00BD61B0" w:rsidRPr="00106039" w:rsidRDefault="00BD61B0" w:rsidP="00BA3825">
      <w:pPr>
        <w:pStyle w:val="ListParagraph"/>
        <w:numPr>
          <w:ilvl w:val="1"/>
          <w:numId w:val="28"/>
        </w:numPr>
        <w:suppressAutoHyphens/>
        <w:autoSpaceDE w:val="0"/>
        <w:autoSpaceDN w:val="0"/>
        <w:adjustRightInd w:val="0"/>
        <w:spacing w:before="60" w:after="60" w:line="276" w:lineRule="auto"/>
        <w:ind w:left="432" w:hanging="216"/>
        <w:jc w:val="both"/>
        <w:rPr>
          <w:ins w:id="220" w:author="Gaurang Naik" w:date="2021-03-15T13:35:00Z"/>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1035]</w:t>
      </w:r>
      <w:ins w:id="221" w:author="Abhishek Patil" w:date="2021-03-25T17:08:00Z">
        <w:r>
          <w:rPr>
            <w:rFonts w:ascii="Times New Roman" w:hAnsi="Times New Roman" w:cs="Times New Roman"/>
            <w:color w:val="000000"/>
            <w:sz w:val="20"/>
            <w:szCs w:val="20"/>
          </w:rPr>
          <w:t>If the reporting STA is a non-AP STA, Listen Interval field</w:t>
        </w:r>
      </w:ins>
      <w:ins w:id="222" w:author="Abhishek Patil" w:date="2021-03-25T17:09:00Z">
        <w:r>
          <w:rPr>
            <w:rFonts w:ascii="Times New Roman" w:hAnsi="Times New Roman" w:cs="Times New Roman"/>
            <w:color w:val="000000"/>
            <w:sz w:val="20"/>
            <w:szCs w:val="20"/>
          </w:rPr>
          <w:t xml:space="preserve"> and</w:t>
        </w:r>
      </w:ins>
      <w:ins w:id="223" w:author="Abhishek Patil" w:date="2021-03-25T17:08:00Z">
        <w:r>
          <w:rPr>
            <w:rFonts w:ascii="Times New Roman" w:hAnsi="Times New Roman" w:cs="Times New Roman"/>
            <w:color w:val="000000"/>
            <w:sz w:val="20"/>
            <w:szCs w:val="20"/>
          </w:rPr>
          <w:t xml:space="preserve"> Current AP Address field</w:t>
        </w:r>
      </w:ins>
      <w:ins w:id="224" w:author="Abhishek Patil" w:date="2021-03-25T17:09:00Z">
        <w:r>
          <w:rPr>
            <w:rFonts w:ascii="Times New Roman" w:hAnsi="Times New Roman" w:cs="Times New Roman"/>
            <w:color w:val="000000"/>
            <w:sz w:val="20"/>
            <w:szCs w:val="20"/>
          </w:rPr>
          <w:t xml:space="preserve"> are not included in the STA Profile </w:t>
        </w:r>
      </w:ins>
      <w:ins w:id="225" w:author="Abhishek Patil" w:date="2021-04-01T00:07:00Z">
        <w:r w:rsidR="00C020FB">
          <w:rPr>
            <w:rFonts w:ascii="Times New Roman" w:hAnsi="Times New Roman" w:cs="Times New Roman"/>
            <w:color w:val="000000"/>
            <w:sz w:val="20"/>
            <w:szCs w:val="20"/>
          </w:rPr>
          <w:t>field</w:t>
        </w:r>
      </w:ins>
      <w:ins w:id="226" w:author="Abhishek Patil" w:date="2021-03-25T17:09:00Z">
        <w:r w:rsidR="00847D80">
          <w:rPr>
            <w:rFonts w:ascii="Times New Roman" w:hAnsi="Times New Roman" w:cs="Times New Roman"/>
            <w:color w:val="000000"/>
            <w:sz w:val="20"/>
            <w:szCs w:val="20"/>
          </w:rPr>
          <w:t>.</w:t>
        </w:r>
      </w:ins>
    </w:p>
    <w:p w14:paraId="69197B18" w14:textId="6F6F411D" w:rsidR="00F46C07" w:rsidRDefault="00F46C07" w:rsidP="0085694C">
      <w:pPr>
        <w:pStyle w:val="ListParagraph"/>
        <w:numPr>
          <w:ilvl w:val="1"/>
          <w:numId w:val="28"/>
        </w:numPr>
        <w:suppressAutoHyphens/>
        <w:autoSpaceDE w:val="0"/>
        <w:autoSpaceDN w:val="0"/>
        <w:adjustRightInd w:val="0"/>
        <w:spacing w:before="60" w:after="60" w:line="276" w:lineRule="auto"/>
        <w:ind w:left="432" w:hanging="216"/>
        <w:jc w:val="both"/>
        <w:rPr>
          <w:rFonts w:ascii="Times New Roman" w:hAnsi="Times New Roman" w:cs="Times New Roman"/>
          <w:color w:val="000000"/>
          <w:sz w:val="20"/>
          <w:szCs w:val="20"/>
        </w:rPr>
      </w:pPr>
      <w:r w:rsidRPr="009B2B80">
        <w:rPr>
          <w:rFonts w:ascii="Times New Roman" w:hAnsi="Times New Roman" w:cs="Times New Roman"/>
          <w:color w:val="000000"/>
          <w:sz w:val="20"/>
          <w:szCs w:val="20"/>
        </w:rPr>
        <w:t>When included</w:t>
      </w:r>
      <w:del w:id="227" w:author="Abhishek Patil" w:date="2021-03-19T17:13:00Z">
        <w:r w:rsidRPr="009B2B80">
          <w:rPr>
            <w:rFonts w:ascii="Times New Roman" w:hAnsi="Times New Roman" w:cs="Times New Roman"/>
            <w:color w:val="000000"/>
            <w:sz w:val="20"/>
            <w:szCs w:val="20"/>
          </w:rPr>
          <w:delText xml:space="preserve"> in the Per-STA Profile subelement for the reported STA</w:delText>
        </w:r>
      </w:del>
      <w:r w:rsidRPr="009B2B80">
        <w:rPr>
          <w:rFonts w:ascii="Times New Roman" w:hAnsi="Times New Roman" w:cs="Times New Roman"/>
          <w:color w:val="000000"/>
          <w:sz w:val="20"/>
          <w:szCs w:val="20"/>
        </w:rPr>
        <w:t>, the Non-Inheritance element appears as the last element in the profile and carries a list of elements that are not inherited by the reported STA from the reporting STA</w:t>
      </w:r>
      <w:ins w:id="228" w:author="Abhishek Patil" w:date="2021-03-16T23:52:00Z">
        <w:r w:rsidR="004B1E32">
          <w:rPr>
            <w:rFonts w:ascii="Times New Roman" w:hAnsi="Times New Roman" w:cs="Times New Roman"/>
            <w:color w:val="000000"/>
            <w:sz w:val="20"/>
            <w:szCs w:val="20"/>
          </w:rPr>
          <w:t xml:space="preserve"> (see 35.3.2.3</w:t>
        </w:r>
      </w:ins>
      <w:ins w:id="229" w:author="Abhishek Patil" w:date="2021-04-02T14:50:00Z">
        <w:r w:rsidR="00A73D10">
          <w:rPr>
            <w:rFonts w:ascii="Times New Roman" w:hAnsi="Times New Roman" w:cs="Times New Roman"/>
            <w:color w:val="000000"/>
            <w:sz w:val="20"/>
            <w:szCs w:val="20"/>
          </w:rPr>
          <w:t xml:space="preserve"> (</w:t>
        </w:r>
        <w:r w:rsidR="00A73D10" w:rsidRPr="00A73D10">
          <w:rPr>
            <w:rFonts w:ascii="Times New Roman" w:hAnsi="Times New Roman" w:cs="Times New Roman"/>
            <w:color w:val="000000"/>
            <w:sz w:val="20"/>
            <w:szCs w:val="20"/>
          </w:rPr>
          <w:t>Inheritance in a per-STA profile</w:t>
        </w:r>
        <w:r w:rsidR="00A73D10">
          <w:rPr>
            <w:rFonts w:ascii="Times New Roman" w:hAnsi="Times New Roman" w:cs="Times New Roman"/>
            <w:color w:val="000000"/>
            <w:sz w:val="20"/>
            <w:szCs w:val="20"/>
          </w:rPr>
          <w:t>)</w:t>
        </w:r>
      </w:ins>
      <w:ins w:id="230" w:author="Abhishek Patil" w:date="2021-03-16T23:52:00Z">
        <w:r w:rsidR="004B1E32">
          <w:rPr>
            <w:rFonts w:ascii="Times New Roman" w:hAnsi="Times New Roman" w:cs="Times New Roman"/>
            <w:color w:val="000000"/>
            <w:sz w:val="20"/>
            <w:szCs w:val="20"/>
          </w:rPr>
          <w:t>)</w:t>
        </w:r>
      </w:ins>
      <w:r w:rsidRPr="009B2B80">
        <w:rPr>
          <w:rFonts w:ascii="Times New Roman" w:hAnsi="Times New Roman" w:cs="Times New Roman"/>
          <w:color w:val="000000"/>
          <w:sz w:val="20"/>
          <w:szCs w:val="20"/>
        </w:rPr>
        <w:t>.</w:t>
      </w:r>
    </w:p>
    <w:p w14:paraId="11942F59" w14:textId="502E6929" w:rsidR="00F46C07" w:rsidRDefault="007070FB" w:rsidP="00D82430">
      <w:pPr>
        <w:autoSpaceDE w:val="0"/>
        <w:autoSpaceDN w:val="0"/>
        <w:adjustRightInd w:val="0"/>
        <w:spacing w:before="240" w:after="0" w:line="240" w:lineRule="auto"/>
        <w:jc w:val="both"/>
        <w:rPr>
          <w:ins w:id="231" w:author="Abhishek Patil" w:date="2021-03-19T16:54:00Z"/>
          <w:rFonts w:ascii="Times New Roman" w:hAnsi="Times New Roman" w:cs="Times New Roman"/>
          <w:sz w:val="20"/>
          <w:szCs w:val="20"/>
        </w:rPr>
      </w:pPr>
      <w:r w:rsidRPr="00C44A84">
        <w:rPr>
          <w:rFonts w:ascii="Times New Roman" w:hAnsi="Times New Roman" w:cs="Times New Roman"/>
          <w:color w:val="000000"/>
          <w:sz w:val="16"/>
          <w:szCs w:val="16"/>
          <w:highlight w:val="yellow"/>
        </w:rPr>
        <w:t>[CID 1860</w:t>
      </w:r>
      <w:r w:rsidR="008F4CA8">
        <w:rPr>
          <w:rFonts w:ascii="Times New Roman" w:hAnsi="Times New Roman" w:cs="Times New Roman"/>
          <w:color w:val="000000"/>
          <w:sz w:val="16"/>
          <w:szCs w:val="16"/>
          <w:highlight w:val="yellow"/>
        </w:rPr>
        <w:t xml:space="preserve">, </w:t>
      </w:r>
      <w:r w:rsidR="008F4CA8" w:rsidRPr="000F4E66">
        <w:rPr>
          <w:rFonts w:ascii="Times New Roman" w:hAnsi="Times New Roman" w:cs="Times New Roman"/>
          <w:color w:val="000000"/>
          <w:sz w:val="16"/>
          <w:szCs w:val="16"/>
          <w:highlight w:val="yellow"/>
        </w:rPr>
        <w:t>1184, 1185, 2866, 3335, 2309</w:t>
      </w:r>
      <w:r w:rsidR="008A56BB">
        <w:rPr>
          <w:rFonts w:ascii="Times New Roman" w:hAnsi="Times New Roman" w:cs="Times New Roman"/>
          <w:color w:val="000000"/>
          <w:sz w:val="16"/>
          <w:szCs w:val="16"/>
          <w:highlight w:val="yellow"/>
        </w:rPr>
        <w:t>, 2964</w:t>
      </w:r>
      <w:r w:rsidRPr="00C44A84">
        <w:rPr>
          <w:rFonts w:ascii="Times New Roman" w:hAnsi="Times New Roman" w:cs="Times New Roman"/>
          <w:color w:val="000000"/>
          <w:sz w:val="16"/>
          <w:szCs w:val="16"/>
          <w:highlight w:val="yellow"/>
        </w:rPr>
        <w:t>]</w:t>
      </w:r>
      <w:r w:rsidR="00F46C07" w:rsidRPr="004533A5">
        <w:rPr>
          <w:rFonts w:ascii="Times New Roman" w:hAnsi="Times New Roman" w:cs="Times New Roman"/>
          <w:sz w:val="20"/>
          <w:szCs w:val="20"/>
        </w:rPr>
        <w:t>An example of a Basic variant Multi-Link element</w:t>
      </w:r>
      <w:ins w:id="232" w:author="Abhishek Patil" w:date="2021-03-15T16:17:00Z">
        <w:r w:rsidR="00F325EB">
          <w:rPr>
            <w:rFonts w:ascii="Times New Roman" w:hAnsi="Times New Roman" w:cs="Times New Roman"/>
            <w:color w:val="000000" w:themeColor="text1"/>
            <w:sz w:val="20"/>
            <w:szCs w:val="20"/>
          </w:rPr>
          <w:t xml:space="preserve">, carried in </w:t>
        </w:r>
      </w:ins>
      <w:ins w:id="233" w:author="Abhishek Patil" w:date="2021-03-15T16:29:00Z">
        <w:r w:rsidR="00F114CA">
          <w:rPr>
            <w:rFonts w:ascii="Times New Roman" w:hAnsi="Times New Roman" w:cs="Times New Roman"/>
            <w:color w:val="000000" w:themeColor="text1"/>
            <w:sz w:val="20"/>
            <w:szCs w:val="20"/>
          </w:rPr>
          <w:t xml:space="preserve">an Association Request </w:t>
        </w:r>
      </w:ins>
      <w:ins w:id="234" w:author="Abhishek Patil" w:date="2021-03-15T16:17:00Z">
        <w:r w:rsidR="00F325EB">
          <w:rPr>
            <w:rFonts w:ascii="Times New Roman" w:hAnsi="Times New Roman" w:cs="Times New Roman"/>
            <w:color w:val="000000" w:themeColor="text1"/>
            <w:sz w:val="20"/>
            <w:szCs w:val="20"/>
          </w:rPr>
          <w:t>frame,</w:t>
        </w:r>
      </w:ins>
      <w:r w:rsidR="00F46C07" w:rsidRPr="004533A5">
        <w:rPr>
          <w:rFonts w:ascii="Times New Roman" w:hAnsi="Times New Roman" w:cs="Times New Roman"/>
          <w:sz w:val="20"/>
          <w:szCs w:val="20"/>
        </w:rPr>
        <w:t xml:space="preserve"> containing a complete per-STA profile is shown in Figure 35-1 (</w:t>
      </w:r>
      <w:ins w:id="235" w:author="Abhishek Patil" w:date="2021-03-19T16:54:00Z">
        <w:r w:rsidR="007C2205" w:rsidRPr="00BF3969">
          <w:rPr>
            <w:rFonts w:ascii="Times New Roman" w:hAnsi="Times New Roman" w:cs="Times New Roman"/>
            <w:color w:val="000000"/>
            <w:sz w:val="20"/>
            <w:szCs w:val="18"/>
          </w:rPr>
          <w:t>Example of Basic variant Multi-Link element in an Association Request Frame</w:t>
        </w:r>
      </w:ins>
      <w:del w:id="236" w:author="Abhishek Patil" w:date="2021-03-19T16:54:00Z">
        <w:r w:rsidR="00F46C07" w:rsidRPr="004533A5">
          <w:rPr>
            <w:rFonts w:ascii="Times New Roman" w:hAnsi="Times New Roman" w:cs="Times New Roman"/>
            <w:sz w:val="20"/>
            <w:szCs w:val="20"/>
          </w:rPr>
          <w:delText>Illustration of Basic variant Multi-Link element carrying a complete per-STA profile</w:delText>
        </w:r>
      </w:del>
      <w:r w:rsidR="00F46C07" w:rsidRPr="004533A5">
        <w:rPr>
          <w:rFonts w:ascii="Times New Roman" w:hAnsi="Times New Roman" w:cs="Times New Roman"/>
          <w:sz w:val="20"/>
          <w:szCs w:val="20"/>
        </w:rPr>
        <w:t>).</w:t>
      </w:r>
    </w:p>
    <w:p w14:paraId="37B730A2" w14:textId="70054055" w:rsidR="00EC3285" w:rsidRDefault="00A5244C" w:rsidP="00F46C07">
      <w:pPr>
        <w:jc w:val="center"/>
        <w:rPr>
          <w:moveTo w:id="237" w:author="Gaurang Naik" w:date="2021-03-15T13:35:00Z"/>
        </w:rPr>
      </w:pPr>
      <w:r w:rsidRPr="00A5244C">
        <w:rPr>
          <w:noProof/>
        </w:rPr>
        <w:drawing>
          <wp:inline distT="0" distB="0" distL="0" distR="0" wp14:anchorId="1481E721" wp14:editId="62FC77DE">
            <wp:extent cx="5948620" cy="25734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3"/>
                    <a:stretch>
                      <a:fillRect/>
                    </a:stretch>
                  </pic:blipFill>
                  <pic:spPr>
                    <a:xfrm>
                      <a:off x="0" y="0"/>
                      <a:ext cx="5948620" cy="2573460"/>
                    </a:xfrm>
                    <a:prstGeom prst="rect">
                      <a:avLst/>
                    </a:prstGeom>
                  </pic:spPr>
                </pic:pic>
              </a:graphicData>
            </a:graphic>
          </wp:inline>
        </w:drawing>
      </w:r>
    </w:p>
    <w:moveToRangeEnd w:id="209"/>
    <w:p w14:paraId="2F39525B" w14:textId="06A72A2A" w:rsidR="00595534" w:rsidRPr="0085698A" w:rsidRDefault="00F46C07" w:rsidP="00595534">
      <w:pPr>
        <w:jc w:val="center"/>
        <w:rPr>
          <w:rFonts w:ascii="Arial" w:hAnsi="Arial" w:cs="Arial"/>
          <w:sz w:val="20"/>
        </w:rPr>
      </w:pPr>
      <w:r>
        <w:rPr>
          <w:rFonts w:ascii="Arial" w:hAnsi="Arial" w:cs="Arial"/>
          <w:b/>
          <w:sz w:val="20"/>
        </w:rPr>
        <w:t xml:space="preserve">Figure 35-1 – </w:t>
      </w:r>
      <w:ins w:id="238" w:author="Abhishek Patil" w:date="2021-03-19T15:15:00Z">
        <w:r w:rsidR="00EF23D3">
          <w:rPr>
            <w:rFonts w:ascii="Arial" w:hAnsi="Arial" w:cs="Arial"/>
            <w:b/>
            <w:sz w:val="20"/>
          </w:rPr>
          <w:t xml:space="preserve">Example of Basic variant Multi-Link element </w:t>
        </w:r>
        <w:r w:rsidR="007B14BC">
          <w:rPr>
            <w:rFonts w:ascii="Arial" w:hAnsi="Arial" w:cs="Arial"/>
            <w:b/>
            <w:sz w:val="20"/>
          </w:rPr>
          <w:t>in an Association Request frame</w:t>
        </w:r>
      </w:ins>
      <w:del w:id="239" w:author="Abhishek Patil" w:date="2021-03-19T15:15:00Z">
        <w:r w:rsidR="00EF23D3" w:rsidDel="007B14BC">
          <w:rPr>
            <w:rFonts w:ascii="Arial" w:hAnsi="Arial" w:cs="Arial"/>
            <w:b/>
            <w:sz w:val="20"/>
          </w:rPr>
          <w:delText>Illustration</w:delText>
        </w:r>
        <w:r>
          <w:rPr>
            <w:rFonts w:ascii="Arial" w:hAnsi="Arial" w:cs="Arial"/>
            <w:b/>
            <w:sz w:val="20"/>
          </w:rPr>
          <w:delText xml:space="preserve"> of Basic variant Multi-Link element carrying a complete per-STA profile</w:delText>
        </w:r>
      </w:del>
      <w:r w:rsidR="00EE0D2D" w:rsidRPr="00C44A84">
        <w:rPr>
          <w:rFonts w:ascii="Times New Roman" w:hAnsi="Times New Roman" w:cs="Times New Roman"/>
          <w:color w:val="000000"/>
          <w:sz w:val="16"/>
          <w:szCs w:val="16"/>
          <w:highlight w:val="yellow"/>
        </w:rPr>
        <w:t>[CID 1860</w:t>
      </w:r>
      <w:r w:rsidR="004B29FC">
        <w:rPr>
          <w:rFonts w:ascii="Times New Roman" w:hAnsi="Times New Roman" w:cs="Times New Roman"/>
          <w:color w:val="000000"/>
          <w:sz w:val="16"/>
          <w:szCs w:val="16"/>
          <w:highlight w:val="yellow"/>
        </w:rPr>
        <w:t>,</w:t>
      </w:r>
      <w:r w:rsidR="004B29FC" w:rsidRPr="004B29FC">
        <w:rPr>
          <w:rFonts w:ascii="Times New Roman" w:hAnsi="Times New Roman" w:cs="Times New Roman"/>
          <w:color w:val="000000"/>
          <w:sz w:val="16"/>
          <w:szCs w:val="16"/>
          <w:highlight w:val="yellow"/>
        </w:rPr>
        <w:t xml:space="preserve"> </w:t>
      </w:r>
      <w:r w:rsidR="006660B0">
        <w:rPr>
          <w:rFonts w:ascii="Times New Roman" w:hAnsi="Times New Roman" w:cs="Times New Roman"/>
          <w:color w:val="000000"/>
          <w:sz w:val="16"/>
          <w:szCs w:val="16"/>
          <w:highlight w:val="yellow"/>
        </w:rPr>
        <w:t xml:space="preserve">1035, </w:t>
      </w:r>
      <w:r w:rsidR="00595534">
        <w:rPr>
          <w:rFonts w:ascii="Times New Roman" w:hAnsi="Times New Roman" w:cs="Times New Roman"/>
          <w:color w:val="000000"/>
          <w:sz w:val="16"/>
          <w:szCs w:val="16"/>
          <w:highlight w:val="yellow"/>
        </w:rPr>
        <w:t xml:space="preserve">1864, </w:t>
      </w:r>
      <w:r w:rsidR="00595534" w:rsidRPr="000F4E66">
        <w:rPr>
          <w:rFonts w:ascii="Times New Roman" w:hAnsi="Times New Roman" w:cs="Times New Roman"/>
          <w:color w:val="000000"/>
          <w:sz w:val="16"/>
          <w:szCs w:val="16"/>
          <w:highlight w:val="yellow"/>
        </w:rPr>
        <w:t>1184</w:t>
      </w:r>
      <w:r w:rsidR="004B29FC" w:rsidRPr="000F4E66">
        <w:rPr>
          <w:rFonts w:ascii="Times New Roman" w:hAnsi="Times New Roman" w:cs="Times New Roman"/>
          <w:color w:val="000000"/>
          <w:sz w:val="16"/>
          <w:szCs w:val="16"/>
          <w:highlight w:val="yellow"/>
        </w:rPr>
        <w:t>, 1185, 2866, 3335, 2309</w:t>
      </w:r>
      <w:r w:rsidR="008A56BB">
        <w:rPr>
          <w:rFonts w:ascii="Times New Roman" w:hAnsi="Times New Roman" w:cs="Times New Roman"/>
          <w:color w:val="000000"/>
          <w:sz w:val="16"/>
          <w:szCs w:val="16"/>
          <w:highlight w:val="yellow"/>
        </w:rPr>
        <w:t>, 296</w:t>
      </w:r>
      <w:r w:rsidR="008A56BB" w:rsidRPr="00325B0E">
        <w:rPr>
          <w:rFonts w:ascii="Times New Roman" w:hAnsi="Times New Roman" w:cs="Times New Roman"/>
          <w:color w:val="000000"/>
          <w:sz w:val="16"/>
          <w:szCs w:val="16"/>
          <w:highlight w:val="yellow"/>
        </w:rPr>
        <w:t>4</w:t>
      </w:r>
      <w:r w:rsidR="00325B0E" w:rsidRPr="00325B0E">
        <w:rPr>
          <w:rFonts w:ascii="Times New Roman" w:hAnsi="Times New Roman" w:cs="Times New Roman"/>
          <w:color w:val="000000"/>
          <w:sz w:val="16"/>
          <w:szCs w:val="16"/>
          <w:highlight w:val="yellow"/>
        </w:rPr>
        <w:t>, 1050, 1778, 2165, 2489</w:t>
      </w:r>
      <w:r w:rsidR="00EE0D2D" w:rsidRPr="00C44A84">
        <w:rPr>
          <w:rFonts w:ascii="Times New Roman" w:hAnsi="Times New Roman" w:cs="Times New Roman"/>
          <w:color w:val="000000"/>
          <w:sz w:val="16"/>
          <w:szCs w:val="16"/>
          <w:highlight w:val="yellow"/>
        </w:rPr>
        <w:t>]</w:t>
      </w:r>
    </w:p>
    <w:p w14:paraId="2F92EED4" w14:textId="1D6D65B8" w:rsidR="009C792B" w:rsidRPr="00105450" w:rsidRDefault="009C792B" w:rsidP="009C792B">
      <w:pPr>
        <w:autoSpaceDE w:val="0"/>
        <w:autoSpaceDN w:val="0"/>
        <w:adjustRightInd w:val="0"/>
        <w:jc w:val="both"/>
        <w:rPr>
          <w:rFonts w:ascii="Times New Roman" w:hAnsi="Times New Roman" w:cs="Times New Roman"/>
          <w:b/>
          <w:i/>
          <w:color w:val="000000"/>
          <w:sz w:val="20"/>
          <w:szCs w:val="20"/>
        </w:rPr>
      </w:pPr>
      <w:r w:rsidRPr="00105450">
        <w:rPr>
          <w:rFonts w:ascii="Times New Roman" w:hAnsi="Times New Roman" w:cs="Times New Roman"/>
          <w:b/>
          <w:i/>
          <w:color w:val="000000" w:themeColor="text1"/>
          <w:sz w:val="20"/>
          <w:szCs w:val="20"/>
          <w:highlight w:val="yellow"/>
        </w:rPr>
        <w:t xml:space="preserve">TGbe editor: Please </w:t>
      </w:r>
      <w:r>
        <w:rPr>
          <w:rFonts w:ascii="Times New Roman" w:hAnsi="Times New Roman" w:cs="Times New Roman"/>
          <w:b/>
          <w:i/>
          <w:color w:val="000000" w:themeColor="text1"/>
          <w:sz w:val="20"/>
          <w:szCs w:val="20"/>
          <w:highlight w:val="yellow"/>
        </w:rPr>
        <w:t xml:space="preserve">insert the paragraph below Figure 35-1 </w:t>
      </w:r>
      <w:r w:rsidRPr="00105450">
        <w:rPr>
          <w:rFonts w:ascii="Times New Roman" w:hAnsi="Times New Roman" w:cs="Times New Roman"/>
          <w:b/>
          <w:i/>
          <w:color w:val="000000" w:themeColor="text1"/>
          <w:sz w:val="20"/>
          <w:szCs w:val="20"/>
          <w:highlight w:val="yellow"/>
        </w:rPr>
        <w:t>as shown below</w:t>
      </w:r>
      <w:r>
        <w:rPr>
          <w:rFonts w:ascii="Times New Roman" w:hAnsi="Times New Roman" w:cs="Times New Roman"/>
          <w:b/>
          <w:i/>
          <w:color w:val="000000" w:themeColor="text1"/>
          <w:sz w:val="20"/>
          <w:szCs w:val="20"/>
        </w:rPr>
        <w:t>:</w:t>
      </w:r>
    </w:p>
    <w:p w14:paraId="32E11A37" w14:textId="379BA78D" w:rsidR="009C792B" w:rsidRPr="00A45738" w:rsidRDefault="000F4E66" w:rsidP="00C61BDF">
      <w:pPr>
        <w:suppressAutoHyphens/>
        <w:autoSpaceDE w:val="0"/>
        <w:autoSpaceDN w:val="0"/>
        <w:adjustRightInd w:val="0"/>
        <w:jc w:val="both"/>
        <w:rPr>
          <w:rFonts w:ascii="Times New Roman" w:hAnsi="Times New Roman" w:cs="Times New Roman"/>
          <w:color w:val="000000"/>
          <w:sz w:val="20"/>
          <w:szCs w:val="18"/>
        </w:rPr>
      </w:pPr>
      <w:r w:rsidRPr="000F4E66">
        <w:rPr>
          <w:rFonts w:ascii="Times New Roman" w:hAnsi="Times New Roman" w:cs="Times New Roman"/>
          <w:color w:val="000000"/>
          <w:sz w:val="16"/>
          <w:szCs w:val="16"/>
          <w:highlight w:val="yellow"/>
        </w:rPr>
        <w:t>[CID 1184, 1185, 2866, 3335, 2309</w:t>
      </w:r>
      <w:r w:rsidR="001A7CCC">
        <w:rPr>
          <w:rFonts w:ascii="Times New Roman" w:hAnsi="Times New Roman" w:cs="Times New Roman"/>
          <w:color w:val="000000"/>
          <w:sz w:val="16"/>
          <w:szCs w:val="16"/>
          <w:highlight w:val="yellow"/>
        </w:rPr>
        <w:t>, 2964</w:t>
      </w:r>
      <w:r w:rsidRPr="000F4E66">
        <w:rPr>
          <w:rFonts w:ascii="Times New Roman" w:hAnsi="Times New Roman" w:cs="Times New Roman"/>
          <w:color w:val="000000"/>
          <w:sz w:val="16"/>
          <w:szCs w:val="16"/>
          <w:highlight w:val="yellow"/>
        </w:rPr>
        <w:t>]</w:t>
      </w:r>
      <w:r w:rsidR="009C792B">
        <w:rPr>
          <w:rFonts w:ascii="Times New Roman" w:hAnsi="Times New Roman" w:cs="Times New Roman"/>
          <w:color w:val="000000"/>
          <w:sz w:val="20"/>
          <w:szCs w:val="18"/>
        </w:rPr>
        <w:t>In Figure 35-1 (</w:t>
      </w:r>
      <w:r w:rsidR="00226F37" w:rsidRPr="00BF3969">
        <w:rPr>
          <w:rFonts w:ascii="Times New Roman" w:hAnsi="Times New Roman" w:cs="Times New Roman"/>
          <w:color w:val="000000"/>
          <w:sz w:val="20"/>
          <w:szCs w:val="18"/>
        </w:rPr>
        <w:t>Example</w:t>
      </w:r>
      <w:r w:rsidR="009C792B">
        <w:rPr>
          <w:rFonts w:ascii="Times New Roman" w:hAnsi="Times New Roman" w:cs="Times New Roman"/>
          <w:color w:val="000000"/>
          <w:sz w:val="20"/>
          <w:szCs w:val="18"/>
        </w:rPr>
        <w:t xml:space="preserve"> of Basic variant Multi-Link element </w:t>
      </w:r>
      <w:r w:rsidR="00226F37" w:rsidRPr="00BF3969">
        <w:rPr>
          <w:rFonts w:ascii="Times New Roman" w:hAnsi="Times New Roman" w:cs="Times New Roman"/>
          <w:color w:val="000000"/>
          <w:sz w:val="20"/>
          <w:szCs w:val="18"/>
        </w:rPr>
        <w:t>in an Association Request Frame</w:t>
      </w:r>
      <w:r w:rsidR="009C792B">
        <w:rPr>
          <w:rFonts w:ascii="Times New Roman" w:hAnsi="Times New Roman" w:cs="Times New Roman"/>
          <w:color w:val="000000"/>
          <w:sz w:val="20"/>
          <w:szCs w:val="18"/>
        </w:rPr>
        <w:t xml:space="preserve">), a STA </w:t>
      </w:r>
      <w:r w:rsidR="00CC2E1A">
        <w:rPr>
          <w:rFonts w:ascii="Times New Roman" w:hAnsi="Times New Roman" w:cs="Times New Roman"/>
          <w:color w:val="000000"/>
          <w:sz w:val="20"/>
          <w:szCs w:val="18"/>
        </w:rPr>
        <w:t xml:space="preserve">affiliated </w:t>
      </w:r>
      <w:r w:rsidR="00140662">
        <w:rPr>
          <w:rFonts w:ascii="Times New Roman" w:hAnsi="Times New Roman" w:cs="Times New Roman"/>
          <w:color w:val="000000"/>
          <w:sz w:val="20"/>
          <w:szCs w:val="18"/>
        </w:rPr>
        <w:t>with a</w:t>
      </w:r>
      <w:r w:rsidR="009C792B">
        <w:rPr>
          <w:rFonts w:ascii="Times New Roman" w:hAnsi="Times New Roman" w:cs="Times New Roman"/>
          <w:color w:val="000000"/>
          <w:sz w:val="20"/>
          <w:szCs w:val="18"/>
        </w:rPr>
        <w:t xml:space="preserve"> </w:t>
      </w:r>
      <w:r w:rsidR="009C792B" w:rsidDel="00140662">
        <w:rPr>
          <w:rFonts w:ascii="Times New Roman" w:hAnsi="Times New Roman" w:cs="Times New Roman"/>
          <w:color w:val="000000"/>
          <w:sz w:val="20"/>
          <w:szCs w:val="18"/>
        </w:rPr>
        <w:t xml:space="preserve">non-AP </w:t>
      </w:r>
      <w:r w:rsidR="009C792B">
        <w:rPr>
          <w:rFonts w:ascii="Times New Roman" w:hAnsi="Times New Roman" w:cs="Times New Roman"/>
          <w:color w:val="000000"/>
          <w:sz w:val="20"/>
          <w:szCs w:val="18"/>
        </w:rPr>
        <w:t>MLD</w:t>
      </w:r>
      <w:r w:rsidR="00DD4CB8">
        <w:rPr>
          <w:rFonts w:ascii="Times New Roman" w:hAnsi="Times New Roman" w:cs="Times New Roman"/>
          <w:color w:val="000000"/>
          <w:sz w:val="20"/>
          <w:szCs w:val="18"/>
        </w:rPr>
        <w:t xml:space="preserve"> transmits </w:t>
      </w:r>
      <w:r w:rsidR="00226F37">
        <w:rPr>
          <w:rFonts w:ascii="Times New Roman" w:hAnsi="Times New Roman" w:cs="Times New Roman"/>
          <w:color w:val="000000"/>
          <w:sz w:val="20"/>
          <w:szCs w:val="18"/>
        </w:rPr>
        <w:t>a</w:t>
      </w:r>
      <w:r w:rsidR="00413D7B">
        <w:rPr>
          <w:rFonts w:ascii="Times New Roman" w:hAnsi="Times New Roman" w:cs="Times New Roman"/>
          <w:color w:val="000000"/>
          <w:sz w:val="20"/>
          <w:szCs w:val="18"/>
        </w:rPr>
        <w:t>n</w:t>
      </w:r>
      <w:r w:rsidR="00DD4CB8">
        <w:rPr>
          <w:rFonts w:ascii="Times New Roman" w:hAnsi="Times New Roman" w:cs="Times New Roman"/>
          <w:color w:val="000000"/>
          <w:sz w:val="20"/>
          <w:szCs w:val="18"/>
        </w:rPr>
        <w:t xml:space="preserve"> Association Request frame which includes Basic variant Multi-Link element that</w:t>
      </w:r>
      <w:r w:rsidR="009C792B">
        <w:rPr>
          <w:rFonts w:ascii="Times New Roman" w:hAnsi="Times New Roman" w:cs="Times New Roman"/>
          <w:color w:val="000000"/>
          <w:sz w:val="20"/>
          <w:szCs w:val="18"/>
        </w:rPr>
        <w:t xml:space="preserve"> carries the complete profile of </w:t>
      </w:r>
      <w:r w:rsidR="009F2E57">
        <w:rPr>
          <w:rFonts w:ascii="Times New Roman" w:hAnsi="Times New Roman" w:cs="Times New Roman"/>
          <w:color w:val="000000"/>
          <w:sz w:val="20"/>
          <w:szCs w:val="18"/>
        </w:rPr>
        <w:t>two</w:t>
      </w:r>
      <w:r w:rsidR="009C792B">
        <w:rPr>
          <w:rFonts w:ascii="Times New Roman" w:hAnsi="Times New Roman" w:cs="Times New Roman"/>
          <w:color w:val="000000"/>
          <w:sz w:val="20"/>
          <w:szCs w:val="18"/>
        </w:rPr>
        <w:t xml:space="preserve"> other STAs affiliated with </w:t>
      </w:r>
      <w:r w:rsidR="00DD4CB8">
        <w:rPr>
          <w:rFonts w:ascii="Times New Roman" w:hAnsi="Times New Roman" w:cs="Times New Roman"/>
          <w:color w:val="000000"/>
          <w:sz w:val="20"/>
          <w:szCs w:val="18"/>
        </w:rPr>
        <w:t>its</w:t>
      </w:r>
      <w:r w:rsidR="009C792B" w:rsidDel="009F2E57">
        <w:rPr>
          <w:rFonts w:ascii="Times New Roman" w:hAnsi="Times New Roman" w:cs="Times New Roman"/>
          <w:color w:val="000000"/>
          <w:sz w:val="20"/>
          <w:szCs w:val="18"/>
        </w:rPr>
        <w:t xml:space="preserve"> non-AP </w:t>
      </w:r>
      <w:r w:rsidR="009C792B">
        <w:rPr>
          <w:rFonts w:ascii="Times New Roman" w:hAnsi="Times New Roman" w:cs="Times New Roman"/>
          <w:color w:val="000000"/>
          <w:sz w:val="20"/>
          <w:szCs w:val="18"/>
        </w:rPr>
        <w:t>MLD</w:t>
      </w:r>
      <w:r w:rsidR="00B7214D">
        <w:rPr>
          <w:rFonts w:ascii="Times New Roman" w:hAnsi="Times New Roman" w:cs="Times New Roman"/>
          <w:color w:val="000000"/>
          <w:sz w:val="20"/>
          <w:szCs w:val="18"/>
        </w:rPr>
        <w:t xml:space="preserve"> (STA x and STA y)</w:t>
      </w:r>
      <w:r w:rsidR="00226F37">
        <w:rPr>
          <w:rFonts w:ascii="Times New Roman" w:hAnsi="Times New Roman" w:cs="Times New Roman"/>
          <w:color w:val="000000"/>
          <w:sz w:val="20"/>
          <w:szCs w:val="18"/>
        </w:rPr>
        <w:t>.</w:t>
      </w:r>
      <w:r w:rsidR="009C792B">
        <w:rPr>
          <w:rFonts w:ascii="Times New Roman" w:hAnsi="Times New Roman" w:cs="Times New Roman"/>
          <w:color w:val="000000"/>
          <w:sz w:val="20"/>
          <w:szCs w:val="18"/>
        </w:rPr>
        <w:t xml:space="preserve"> </w:t>
      </w:r>
      <w:r w:rsidR="00962DB1">
        <w:rPr>
          <w:rFonts w:ascii="Times New Roman" w:hAnsi="Times New Roman" w:cs="Times New Roman"/>
          <w:color w:val="000000"/>
          <w:sz w:val="20"/>
          <w:szCs w:val="18"/>
        </w:rPr>
        <w:t>The figure expands the Per-STA profile for one of the reported STA.</w:t>
      </w:r>
      <w:r w:rsidR="009C792B">
        <w:rPr>
          <w:rFonts w:ascii="Times New Roman" w:hAnsi="Times New Roman" w:cs="Times New Roman"/>
          <w:color w:val="000000"/>
          <w:sz w:val="20"/>
          <w:szCs w:val="18"/>
        </w:rPr>
        <w:t xml:space="preserve"> The Type subfield of the Multi-Link Control field is set to 0 to indicate that the Multi-Link element is a Basic variant Multi-Link element. The Common Info field carries information that applies to the MLD level as described in 9.4.2.295b.2 (Basic variant Multi-Link element). </w:t>
      </w:r>
      <w:r w:rsidR="002B3833">
        <w:rPr>
          <w:rFonts w:ascii="Times New Roman" w:hAnsi="Times New Roman" w:cs="Times New Roman"/>
          <w:color w:val="000000"/>
          <w:sz w:val="20"/>
          <w:szCs w:val="18"/>
        </w:rPr>
        <w:t>In this example, only the MLD MAC Address field is shown. However, the</w:t>
      </w:r>
      <w:r w:rsidR="00DD7DF7">
        <w:rPr>
          <w:rFonts w:ascii="Times New Roman" w:hAnsi="Times New Roman" w:cs="Times New Roman"/>
          <w:color w:val="000000"/>
          <w:sz w:val="20"/>
          <w:szCs w:val="18"/>
        </w:rPr>
        <w:t>re</w:t>
      </w:r>
      <w:r w:rsidR="002B3833">
        <w:rPr>
          <w:rFonts w:ascii="Times New Roman" w:hAnsi="Times New Roman" w:cs="Times New Roman"/>
          <w:color w:val="000000"/>
          <w:sz w:val="20"/>
          <w:szCs w:val="18"/>
        </w:rPr>
        <w:t xml:space="preserve"> can be other field</w:t>
      </w:r>
      <w:r w:rsidR="00D3324A">
        <w:rPr>
          <w:rFonts w:ascii="Times New Roman" w:hAnsi="Times New Roman" w:cs="Times New Roman"/>
          <w:color w:val="000000"/>
          <w:sz w:val="20"/>
          <w:szCs w:val="18"/>
        </w:rPr>
        <w:t>s</w:t>
      </w:r>
      <w:r w:rsidR="002B3833">
        <w:rPr>
          <w:rFonts w:ascii="Times New Roman" w:hAnsi="Times New Roman" w:cs="Times New Roman"/>
          <w:color w:val="000000"/>
          <w:sz w:val="20"/>
          <w:szCs w:val="18"/>
        </w:rPr>
        <w:t xml:space="preserve"> present in the Common Info portion whose presence </w:t>
      </w:r>
      <w:r w:rsidR="00BF05FB">
        <w:rPr>
          <w:rFonts w:ascii="Times New Roman" w:hAnsi="Times New Roman" w:cs="Times New Roman"/>
          <w:color w:val="000000"/>
          <w:sz w:val="20"/>
          <w:szCs w:val="18"/>
        </w:rPr>
        <w:t>is</w:t>
      </w:r>
      <w:r w:rsidR="002B3833">
        <w:rPr>
          <w:rFonts w:ascii="Times New Roman" w:hAnsi="Times New Roman" w:cs="Times New Roman"/>
          <w:color w:val="000000"/>
          <w:sz w:val="20"/>
          <w:szCs w:val="18"/>
        </w:rPr>
        <w:t xml:space="preserve"> signaled via the </w:t>
      </w:r>
      <w:r w:rsidR="00226F37">
        <w:rPr>
          <w:rFonts w:ascii="Times New Roman" w:hAnsi="Times New Roman" w:cs="Times New Roman"/>
          <w:color w:val="000000"/>
          <w:sz w:val="20"/>
          <w:szCs w:val="18"/>
        </w:rPr>
        <w:t>subfield</w:t>
      </w:r>
      <w:r w:rsidR="00555FF9">
        <w:rPr>
          <w:rFonts w:ascii="Times New Roman" w:hAnsi="Times New Roman" w:cs="Times New Roman"/>
          <w:color w:val="000000"/>
          <w:sz w:val="20"/>
          <w:szCs w:val="18"/>
        </w:rPr>
        <w:t>s in</w:t>
      </w:r>
      <w:r w:rsidR="0070661F">
        <w:rPr>
          <w:rFonts w:ascii="Times New Roman" w:hAnsi="Times New Roman" w:cs="Times New Roman"/>
          <w:color w:val="000000"/>
          <w:sz w:val="20"/>
          <w:szCs w:val="18"/>
        </w:rPr>
        <w:t xml:space="preserve"> the Multi-Link Control field</w:t>
      </w:r>
      <w:r w:rsidR="002B3833">
        <w:rPr>
          <w:rFonts w:ascii="Times New Roman" w:hAnsi="Times New Roman" w:cs="Times New Roman"/>
          <w:color w:val="000000"/>
          <w:sz w:val="20"/>
          <w:szCs w:val="18"/>
        </w:rPr>
        <w:t>.</w:t>
      </w:r>
      <w:r w:rsidR="0070661F">
        <w:rPr>
          <w:rFonts w:ascii="Times New Roman" w:hAnsi="Times New Roman" w:cs="Times New Roman"/>
          <w:color w:val="000000"/>
          <w:sz w:val="20"/>
          <w:szCs w:val="18"/>
        </w:rPr>
        <w:t xml:space="preserve"> </w:t>
      </w:r>
      <w:r w:rsidR="009C792B">
        <w:rPr>
          <w:rFonts w:ascii="Times New Roman" w:hAnsi="Times New Roman" w:cs="Times New Roman"/>
          <w:color w:val="000000"/>
          <w:sz w:val="20"/>
          <w:szCs w:val="18"/>
        </w:rPr>
        <w:t xml:space="preserve">Each Per-STA Profile subelement in the Link Info field carries the complete profile, with inheritance applied, of a </w:t>
      </w:r>
      <w:r w:rsidR="00660476">
        <w:rPr>
          <w:rFonts w:ascii="Times New Roman" w:hAnsi="Times New Roman" w:cs="Times New Roman"/>
          <w:color w:val="000000"/>
          <w:sz w:val="20"/>
          <w:szCs w:val="18"/>
        </w:rPr>
        <w:t xml:space="preserve">reported </w:t>
      </w:r>
      <w:r w:rsidR="009C792B">
        <w:rPr>
          <w:rFonts w:ascii="Times New Roman" w:hAnsi="Times New Roman" w:cs="Times New Roman"/>
          <w:color w:val="000000"/>
          <w:sz w:val="20"/>
          <w:szCs w:val="18"/>
        </w:rPr>
        <w:t xml:space="preserve">STA affiliated with the </w:t>
      </w:r>
      <w:r w:rsidR="009C792B" w:rsidDel="00660476">
        <w:rPr>
          <w:rFonts w:ascii="Times New Roman" w:hAnsi="Times New Roman" w:cs="Times New Roman"/>
          <w:color w:val="000000"/>
          <w:sz w:val="20"/>
          <w:szCs w:val="18"/>
        </w:rPr>
        <w:t xml:space="preserve">non-AP </w:t>
      </w:r>
      <w:r w:rsidR="009C792B">
        <w:rPr>
          <w:rFonts w:ascii="Times New Roman" w:hAnsi="Times New Roman" w:cs="Times New Roman"/>
          <w:color w:val="000000"/>
          <w:sz w:val="20"/>
          <w:szCs w:val="18"/>
        </w:rPr>
        <w:t xml:space="preserve">MLD. Each Per-STA Profile subelement carries the STA Control field as the first field, followed by </w:t>
      </w:r>
      <w:r w:rsidR="00C13AC6">
        <w:rPr>
          <w:rFonts w:ascii="Times New Roman" w:hAnsi="Times New Roman" w:cs="Times New Roman"/>
          <w:color w:val="000000"/>
          <w:sz w:val="20"/>
          <w:szCs w:val="18"/>
        </w:rPr>
        <w:t xml:space="preserve">the STA Info field and the STA Profile field. </w:t>
      </w:r>
      <w:r w:rsidR="00A83037">
        <w:rPr>
          <w:rFonts w:ascii="Times New Roman" w:hAnsi="Times New Roman" w:cs="Times New Roman"/>
          <w:color w:val="000000"/>
          <w:sz w:val="20"/>
          <w:szCs w:val="18"/>
        </w:rPr>
        <w:t>In this example, only</w:t>
      </w:r>
      <w:r w:rsidR="00D9341C">
        <w:rPr>
          <w:rFonts w:ascii="Times New Roman" w:hAnsi="Times New Roman" w:cs="Times New Roman"/>
          <w:color w:val="000000"/>
          <w:sz w:val="20"/>
          <w:szCs w:val="18"/>
        </w:rPr>
        <w:t xml:space="preserve"> the STA MAC Address field</w:t>
      </w:r>
      <w:r w:rsidR="00A83037">
        <w:rPr>
          <w:rFonts w:ascii="Times New Roman" w:hAnsi="Times New Roman" w:cs="Times New Roman"/>
          <w:color w:val="000000"/>
          <w:sz w:val="20"/>
          <w:szCs w:val="18"/>
        </w:rPr>
        <w:t xml:space="preserve"> is shown. </w:t>
      </w:r>
      <w:r w:rsidR="00A83037">
        <w:rPr>
          <w:rFonts w:ascii="Times New Roman" w:hAnsi="Times New Roman" w:cs="Times New Roman"/>
          <w:color w:val="000000"/>
          <w:sz w:val="20"/>
          <w:szCs w:val="18"/>
        </w:rPr>
        <w:lastRenderedPageBreak/>
        <w:t>However, there can be other field</w:t>
      </w:r>
      <w:r w:rsidR="006D23D3">
        <w:rPr>
          <w:rFonts w:ascii="Times New Roman" w:hAnsi="Times New Roman" w:cs="Times New Roman"/>
          <w:color w:val="000000"/>
          <w:sz w:val="20"/>
          <w:szCs w:val="18"/>
        </w:rPr>
        <w:t>s</w:t>
      </w:r>
      <w:r w:rsidR="00A83037">
        <w:rPr>
          <w:rFonts w:ascii="Times New Roman" w:hAnsi="Times New Roman" w:cs="Times New Roman"/>
          <w:color w:val="000000"/>
          <w:sz w:val="20"/>
          <w:szCs w:val="18"/>
        </w:rPr>
        <w:t xml:space="preserve"> present in the STA Info portion whose presence </w:t>
      </w:r>
      <w:r w:rsidR="00BF05FB">
        <w:rPr>
          <w:rFonts w:ascii="Times New Roman" w:hAnsi="Times New Roman" w:cs="Times New Roman"/>
          <w:color w:val="000000"/>
          <w:sz w:val="20"/>
          <w:szCs w:val="18"/>
        </w:rPr>
        <w:t>is</w:t>
      </w:r>
      <w:r w:rsidR="00A83037">
        <w:rPr>
          <w:rFonts w:ascii="Times New Roman" w:hAnsi="Times New Roman" w:cs="Times New Roman"/>
          <w:color w:val="000000"/>
          <w:sz w:val="20"/>
          <w:szCs w:val="18"/>
        </w:rPr>
        <w:t xml:space="preserve"> signaled via the subfields in the STA Control field.</w:t>
      </w:r>
      <w:r w:rsidR="00D9341C">
        <w:rPr>
          <w:rFonts w:ascii="Times New Roman" w:hAnsi="Times New Roman" w:cs="Times New Roman"/>
          <w:color w:val="000000"/>
          <w:sz w:val="20"/>
          <w:szCs w:val="18"/>
        </w:rPr>
        <w:t xml:space="preserve"> The STA Profile field carries </w:t>
      </w:r>
      <w:r w:rsidR="00C8397D">
        <w:rPr>
          <w:rFonts w:ascii="Times New Roman" w:hAnsi="Times New Roman" w:cs="Times New Roman"/>
          <w:color w:val="000000"/>
          <w:sz w:val="20"/>
          <w:szCs w:val="18"/>
        </w:rPr>
        <w:t xml:space="preserve">variable number of fields and elements </w:t>
      </w:r>
      <w:r w:rsidR="009C792B">
        <w:rPr>
          <w:rFonts w:ascii="Times New Roman" w:hAnsi="Times New Roman" w:cs="Times New Roman"/>
          <w:color w:val="000000"/>
          <w:sz w:val="20"/>
          <w:szCs w:val="18"/>
        </w:rPr>
        <w:t>in the order defined in Table 9-</w:t>
      </w:r>
      <w:r w:rsidR="00C8397D">
        <w:rPr>
          <w:rFonts w:ascii="Times New Roman" w:hAnsi="Times New Roman" w:cs="Times New Roman"/>
          <w:color w:val="000000"/>
          <w:sz w:val="20"/>
          <w:szCs w:val="18"/>
        </w:rPr>
        <w:t>34</w:t>
      </w:r>
      <w:r w:rsidR="009C792B">
        <w:rPr>
          <w:rFonts w:ascii="Times New Roman" w:hAnsi="Times New Roman" w:cs="Times New Roman"/>
          <w:color w:val="000000"/>
          <w:sz w:val="20"/>
          <w:szCs w:val="18"/>
        </w:rPr>
        <w:t xml:space="preserve"> with </w:t>
      </w:r>
      <w:r w:rsidR="00176ED8">
        <w:rPr>
          <w:rFonts w:ascii="Times New Roman" w:hAnsi="Times New Roman" w:cs="Times New Roman"/>
          <w:color w:val="000000"/>
          <w:sz w:val="20"/>
          <w:szCs w:val="18"/>
        </w:rPr>
        <w:t xml:space="preserve">inheritance applied </w:t>
      </w:r>
      <w:r w:rsidR="005A4E6C">
        <w:rPr>
          <w:rFonts w:ascii="Times New Roman" w:hAnsi="Times New Roman" w:cs="Times New Roman"/>
          <w:color w:val="000000"/>
          <w:sz w:val="20"/>
          <w:szCs w:val="20"/>
        </w:rPr>
        <w:t>(see 35.3.2.3</w:t>
      </w:r>
      <w:r w:rsidR="00A73D10">
        <w:rPr>
          <w:rFonts w:ascii="Times New Roman" w:hAnsi="Times New Roman" w:cs="Times New Roman"/>
          <w:color w:val="000000"/>
          <w:sz w:val="20"/>
          <w:szCs w:val="20"/>
        </w:rPr>
        <w:t xml:space="preserve"> (</w:t>
      </w:r>
      <w:r w:rsidR="00A73D10" w:rsidRPr="00A73D10">
        <w:rPr>
          <w:rFonts w:ascii="Times New Roman" w:hAnsi="Times New Roman" w:cs="Times New Roman"/>
          <w:color w:val="000000"/>
          <w:sz w:val="20"/>
          <w:szCs w:val="20"/>
        </w:rPr>
        <w:t>Inheritance in a per-STA profile</w:t>
      </w:r>
      <w:r w:rsidR="00A73D10">
        <w:rPr>
          <w:rFonts w:ascii="Times New Roman" w:hAnsi="Times New Roman" w:cs="Times New Roman"/>
          <w:color w:val="000000"/>
          <w:sz w:val="20"/>
          <w:szCs w:val="20"/>
        </w:rPr>
        <w:t>)</w:t>
      </w:r>
      <w:r w:rsidR="005A4E6C">
        <w:rPr>
          <w:rFonts w:ascii="Times New Roman" w:hAnsi="Times New Roman" w:cs="Times New Roman"/>
          <w:color w:val="000000"/>
          <w:sz w:val="20"/>
          <w:szCs w:val="20"/>
        </w:rPr>
        <w:t>)</w:t>
      </w:r>
      <w:r w:rsidR="009C792B">
        <w:rPr>
          <w:rFonts w:ascii="Times New Roman" w:hAnsi="Times New Roman" w:cs="Times New Roman"/>
          <w:color w:val="000000"/>
          <w:sz w:val="20"/>
          <w:szCs w:val="18"/>
        </w:rPr>
        <w:t>.</w:t>
      </w:r>
    </w:p>
    <w:p w14:paraId="1A028DFA" w14:textId="5262FF63" w:rsidR="004437D8" w:rsidRDefault="004437D8" w:rsidP="009C792B">
      <w:pPr>
        <w:autoSpaceDE w:val="0"/>
        <w:autoSpaceDN w:val="0"/>
        <w:adjustRightInd w:val="0"/>
        <w:jc w:val="both"/>
        <w:rPr>
          <w:rFonts w:ascii="Times New Roman" w:hAnsi="Times New Roman" w:cs="Times New Roman"/>
          <w:color w:val="000000"/>
          <w:sz w:val="20"/>
          <w:szCs w:val="18"/>
        </w:rPr>
      </w:pPr>
    </w:p>
    <w:p w14:paraId="1B554F5A" w14:textId="64291638" w:rsidR="00AA770D" w:rsidRDefault="00AA770D" w:rsidP="00AA770D">
      <w:pPr>
        <w:autoSpaceDE w:val="0"/>
        <w:autoSpaceDN w:val="0"/>
        <w:adjustRightInd w:val="0"/>
        <w:jc w:val="both"/>
        <w:rPr>
          <w:rFonts w:ascii="Arial" w:hAnsi="Arial" w:cs="Arial"/>
          <w:b/>
          <w:bCs/>
          <w:color w:val="000000"/>
          <w:sz w:val="20"/>
          <w:szCs w:val="20"/>
        </w:rPr>
      </w:pPr>
      <w:r>
        <w:rPr>
          <w:rFonts w:ascii="Arial" w:hAnsi="Arial" w:cs="Arial"/>
          <w:b/>
          <w:bCs/>
          <w:color w:val="000000"/>
          <w:sz w:val="20"/>
          <w:szCs w:val="20"/>
        </w:rPr>
        <w:t>9.4.2.295b.2 Basic variant Multi-Link element</w:t>
      </w:r>
      <w:r w:rsidR="00450ED1" w:rsidRPr="00C44A84">
        <w:rPr>
          <w:rFonts w:ascii="Times New Roman" w:hAnsi="Times New Roman" w:cs="Times New Roman"/>
          <w:color w:val="000000"/>
          <w:sz w:val="16"/>
          <w:szCs w:val="16"/>
          <w:highlight w:val="yellow"/>
        </w:rPr>
        <w:t xml:space="preserve">[CID </w:t>
      </w:r>
      <w:r w:rsidR="00450ED1">
        <w:rPr>
          <w:rFonts w:ascii="Times New Roman" w:hAnsi="Times New Roman" w:cs="Times New Roman"/>
          <w:color w:val="000000"/>
          <w:sz w:val="16"/>
          <w:szCs w:val="16"/>
          <w:highlight w:val="yellow"/>
        </w:rPr>
        <w:t>1035</w:t>
      </w:r>
      <w:r w:rsidR="003C2410">
        <w:rPr>
          <w:rFonts w:ascii="Times New Roman" w:hAnsi="Times New Roman" w:cs="Times New Roman"/>
          <w:color w:val="000000"/>
          <w:sz w:val="16"/>
          <w:szCs w:val="16"/>
          <w:highlight w:val="yellow"/>
        </w:rPr>
        <w:t>, 2183</w:t>
      </w:r>
      <w:r w:rsidR="00CA3DBA">
        <w:rPr>
          <w:rFonts w:ascii="Times New Roman" w:hAnsi="Times New Roman" w:cs="Times New Roman"/>
          <w:color w:val="000000"/>
          <w:sz w:val="16"/>
          <w:szCs w:val="16"/>
          <w:highlight w:val="yellow"/>
        </w:rPr>
        <w:t>, 2451</w:t>
      </w:r>
      <w:r w:rsidR="00F0153D">
        <w:rPr>
          <w:rFonts w:ascii="Times New Roman" w:hAnsi="Times New Roman" w:cs="Times New Roman"/>
          <w:color w:val="000000"/>
          <w:sz w:val="16"/>
          <w:szCs w:val="16"/>
          <w:highlight w:val="yellow"/>
        </w:rPr>
        <w:t>, 179</w:t>
      </w:r>
      <w:r w:rsidR="00F0153D" w:rsidRPr="00325B0E">
        <w:rPr>
          <w:rFonts w:ascii="Times New Roman" w:hAnsi="Times New Roman" w:cs="Times New Roman"/>
          <w:color w:val="000000"/>
          <w:sz w:val="16"/>
          <w:szCs w:val="16"/>
          <w:highlight w:val="yellow"/>
        </w:rPr>
        <w:t>9</w:t>
      </w:r>
      <w:r w:rsidR="00325B0E" w:rsidRPr="00325B0E">
        <w:rPr>
          <w:rFonts w:ascii="Times New Roman" w:hAnsi="Times New Roman" w:cs="Times New Roman"/>
          <w:color w:val="000000"/>
          <w:sz w:val="16"/>
          <w:szCs w:val="16"/>
          <w:highlight w:val="yellow"/>
        </w:rPr>
        <w:t>, 1050, 1778, 2165, 2489</w:t>
      </w:r>
      <w:r w:rsidR="00450ED1">
        <w:rPr>
          <w:rFonts w:ascii="Times New Roman" w:hAnsi="Times New Roman" w:cs="Times New Roman"/>
          <w:color w:val="000000"/>
          <w:sz w:val="16"/>
          <w:szCs w:val="16"/>
          <w:highlight w:val="yellow"/>
        </w:rPr>
        <w:t>]</w:t>
      </w:r>
    </w:p>
    <w:p w14:paraId="32D1F48E" w14:textId="77777777" w:rsidR="00AA770D" w:rsidRDefault="00AA770D" w:rsidP="00AA770D">
      <w:pPr>
        <w:autoSpaceDE w:val="0"/>
        <w:autoSpaceDN w:val="0"/>
        <w:adjustRightInd w:val="0"/>
        <w:jc w:val="both"/>
        <w:rPr>
          <w:rFonts w:ascii="Times New Roman" w:hAnsi="Times New Roman" w:cs="Times New Roman"/>
          <w:b/>
          <w:bCs/>
          <w:i/>
          <w:iCs/>
          <w:color w:val="000000"/>
          <w:sz w:val="20"/>
          <w:szCs w:val="20"/>
        </w:rPr>
      </w:pPr>
      <w:r w:rsidRPr="00111C94">
        <w:rPr>
          <w:rFonts w:ascii="Times New Roman" w:hAnsi="Times New Roman" w:cs="Times New Roman"/>
          <w:b/>
          <w:bCs/>
          <w:i/>
          <w:iCs/>
          <w:color w:val="000000"/>
          <w:sz w:val="20"/>
          <w:szCs w:val="20"/>
          <w:highlight w:val="yellow"/>
        </w:rPr>
        <w:t xml:space="preserve">TGbe editor: Please update </w:t>
      </w:r>
      <w:r>
        <w:rPr>
          <w:rFonts w:ascii="Times New Roman" w:hAnsi="Times New Roman" w:cs="Times New Roman"/>
          <w:b/>
          <w:bCs/>
          <w:i/>
          <w:iCs/>
          <w:color w:val="000000"/>
          <w:sz w:val="20"/>
          <w:szCs w:val="20"/>
          <w:highlight w:val="yellow"/>
        </w:rPr>
        <w:t>the text after Table 9-322an as follows:</w:t>
      </w:r>
      <w:r w:rsidRPr="00111C94">
        <w:rPr>
          <w:rFonts w:ascii="Times New Roman" w:hAnsi="Times New Roman" w:cs="Times New Roman"/>
          <w:b/>
          <w:bCs/>
          <w:i/>
          <w:iCs/>
          <w:color w:val="000000"/>
          <w:sz w:val="20"/>
          <w:szCs w:val="20"/>
          <w:highlight w:val="yellow"/>
        </w:rPr>
        <w:t xml:space="preserve"> </w:t>
      </w:r>
    </w:p>
    <w:p w14:paraId="3B9FC2A7" w14:textId="77777777" w:rsidR="00AA770D" w:rsidRDefault="00AA770D" w:rsidP="00AA770D">
      <w:pPr>
        <w:pStyle w:val="BodyText0"/>
        <w:tabs>
          <w:tab w:val="left" w:pos="659"/>
        </w:tabs>
        <w:kinsoku w:val="0"/>
        <w:overflowPunct w:val="0"/>
        <w:spacing w:line="217" w:lineRule="exact"/>
        <w:jc w:val="both"/>
        <w:rPr>
          <w:ins w:id="240" w:author="Abhishek Patil" w:date="2021-03-19T10:25:00Z"/>
          <w:sz w:val="20"/>
          <w:szCs w:val="18"/>
        </w:rPr>
      </w:pPr>
      <w:r w:rsidRPr="003E3939">
        <w:rPr>
          <w:sz w:val="20"/>
          <w:szCs w:val="18"/>
        </w:rPr>
        <w:t xml:space="preserve">Each Per-STA Profile subelement starts with </w:t>
      </w:r>
      <w:del w:id="241" w:author="Abhishek Patil" w:date="2021-03-19T10:08:00Z">
        <w:r w:rsidRPr="003E3939" w:rsidDel="00D54C49">
          <w:rPr>
            <w:sz w:val="20"/>
            <w:szCs w:val="18"/>
          </w:rPr>
          <w:delText>Per-</w:delText>
        </w:r>
      </w:del>
      <w:r w:rsidRPr="003E3939">
        <w:rPr>
          <w:sz w:val="20"/>
          <w:szCs w:val="18"/>
        </w:rPr>
        <w:t xml:space="preserve">STA Control field followed by </w:t>
      </w:r>
      <w:ins w:id="242" w:author="Abhishek Patil" w:date="2021-03-16T13:48:00Z">
        <w:r>
          <w:rPr>
            <w:sz w:val="20"/>
            <w:szCs w:val="18"/>
          </w:rPr>
          <w:t xml:space="preserve">the STA Info field and the STA Profile field </w:t>
        </w:r>
      </w:ins>
      <w:del w:id="243" w:author="Abhishek Patil" w:date="2021-03-16T13:48:00Z">
        <w:r w:rsidRPr="003E3939" w:rsidDel="00636C02">
          <w:rPr>
            <w:sz w:val="20"/>
            <w:szCs w:val="18"/>
          </w:rPr>
          <w:delText xml:space="preserve">a variable number of fields and elements </w:delText>
        </w:r>
      </w:del>
      <w:r w:rsidRPr="003E3939">
        <w:rPr>
          <w:sz w:val="20"/>
          <w:szCs w:val="18"/>
        </w:rPr>
        <w:t xml:space="preserve">as defined in 35.3.2 (Container for multi-link information). </w:t>
      </w:r>
    </w:p>
    <w:p w14:paraId="7AFB5D0D" w14:textId="5F0107D2" w:rsidR="00AA770D" w:rsidRDefault="00AA770D" w:rsidP="00AA770D">
      <w:pPr>
        <w:pStyle w:val="BodyText0"/>
        <w:tabs>
          <w:tab w:val="left" w:pos="659"/>
        </w:tabs>
        <w:kinsoku w:val="0"/>
        <w:overflowPunct w:val="0"/>
        <w:spacing w:line="217" w:lineRule="exact"/>
        <w:jc w:val="both"/>
        <w:rPr>
          <w:sz w:val="20"/>
          <w:szCs w:val="18"/>
        </w:rPr>
      </w:pPr>
    </w:p>
    <w:p w14:paraId="249866E6" w14:textId="18871828" w:rsidR="007052AA" w:rsidRDefault="007052AA" w:rsidP="007052AA">
      <w:pPr>
        <w:autoSpaceDE w:val="0"/>
        <w:autoSpaceDN w:val="0"/>
        <w:adjustRightInd w:val="0"/>
        <w:jc w:val="both"/>
        <w:rPr>
          <w:rFonts w:ascii="Times New Roman" w:hAnsi="Times New Roman" w:cs="Times New Roman"/>
          <w:b/>
          <w:bCs/>
          <w:i/>
          <w:iCs/>
          <w:color w:val="000000"/>
          <w:sz w:val="20"/>
          <w:szCs w:val="20"/>
        </w:rPr>
      </w:pPr>
      <w:r w:rsidRPr="00111C94">
        <w:rPr>
          <w:rFonts w:ascii="Times New Roman" w:hAnsi="Times New Roman" w:cs="Times New Roman"/>
          <w:b/>
          <w:bCs/>
          <w:i/>
          <w:iCs/>
          <w:color w:val="000000"/>
          <w:sz w:val="20"/>
          <w:szCs w:val="20"/>
          <w:highlight w:val="yellow"/>
        </w:rPr>
        <w:t xml:space="preserve">TGbe editor: </w:t>
      </w:r>
      <w:r w:rsidR="00BA65F8">
        <w:rPr>
          <w:rFonts w:ascii="Times New Roman" w:hAnsi="Times New Roman" w:cs="Times New Roman"/>
          <w:b/>
          <w:bCs/>
          <w:i/>
          <w:iCs/>
          <w:color w:val="000000"/>
          <w:sz w:val="20"/>
          <w:szCs w:val="20"/>
          <w:highlight w:val="yellow"/>
        </w:rPr>
        <w:t>T</w:t>
      </w:r>
      <w:r>
        <w:rPr>
          <w:rFonts w:ascii="Times New Roman" w:hAnsi="Times New Roman" w:cs="Times New Roman"/>
          <w:b/>
          <w:bCs/>
          <w:i/>
          <w:iCs/>
          <w:color w:val="000000"/>
          <w:sz w:val="20"/>
          <w:szCs w:val="20"/>
          <w:highlight w:val="yellow"/>
        </w:rPr>
        <w:t xml:space="preserve">he TBDs shown in figures 9-788xx and 9-788ej </w:t>
      </w:r>
      <w:r w:rsidR="00981272">
        <w:rPr>
          <w:rFonts w:ascii="Times New Roman" w:hAnsi="Times New Roman" w:cs="Times New Roman"/>
          <w:b/>
          <w:bCs/>
          <w:i/>
          <w:iCs/>
          <w:color w:val="000000"/>
          <w:sz w:val="20"/>
          <w:szCs w:val="20"/>
          <w:highlight w:val="yellow"/>
        </w:rPr>
        <w:t xml:space="preserve">are not introduced by this document </w:t>
      </w:r>
      <w:r w:rsidR="0037428B">
        <w:rPr>
          <w:rFonts w:ascii="Times New Roman" w:hAnsi="Times New Roman" w:cs="Times New Roman"/>
          <w:b/>
          <w:bCs/>
          <w:i/>
          <w:iCs/>
          <w:color w:val="000000"/>
          <w:sz w:val="20"/>
          <w:szCs w:val="20"/>
          <w:highlight w:val="yellow"/>
        </w:rPr>
        <w:t xml:space="preserve">(i.e., </w:t>
      </w:r>
      <w:r w:rsidR="00981272">
        <w:rPr>
          <w:rFonts w:ascii="Times New Roman" w:hAnsi="Times New Roman" w:cs="Times New Roman"/>
          <w:b/>
          <w:bCs/>
          <w:i/>
          <w:iCs/>
          <w:color w:val="000000"/>
          <w:sz w:val="20"/>
          <w:szCs w:val="20"/>
          <w:highlight w:val="yellow"/>
        </w:rPr>
        <w:t>they</w:t>
      </w:r>
      <w:r w:rsidR="00BA65F8">
        <w:rPr>
          <w:rFonts w:ascii="Times New Roman" w:hAnsi="Times New Roman" w:cs="Times New Roman"/>
          <w:b/>
          <w:bCs/>
          <w:i/>
          <w:iCs/>
          <w:color w:val="000000"/>
          <w:sz w:val="20"/>
          <w:szCs w:val="20"/>
          <w:highlight w:val="yellow"/>
        </w:rPr>
        <w:t xml:space="preserve"> </w:t>
      </w:r>
      <w:r w:rsidR="00DA0893">
        <w:rPr>
          <w:rFonts w:ascii="Times New Roman" w:hAnsi="Times New Roman" w:cs="Times New Roman"/>
          <w:b/>
          <w:bCs/>
          <w:i/>
          <w:iCs/>
          <w:color w:val="000000"/>
          <w:sz w:val="20"/>
          <w:szCs w:val="20"/>
          <w:highlight w:val="yellow"/>
        </w:rPr>
        <w:t xml:space="preserve">are inherited from </w:t>
      </w:r>
      <w:r w:rsidR="00981272">
        <w:rPr>
          <w:rFonts w:ascii="Times New Roman" w:hAnsi="Times New Roman" w:cs="Times New Roman"/>
          <w:b/>
          <w:bCs/>
          <w:i/>
          <w:iCs/>
          <w:color w:val="000000"/>
          <w:sz w:val="20"/>
          <w:szCs w:val="20"/>
          <w:highlight w:val="yellow"/>
        </w:rPr>
        <w:t>D0.4</w:t>
      </w:r>
      <w:r w:rsidR="0037428B">
        <w:rPr>
          <w:rFonts w:ascii="Times New Roman" w:hAnsi="Times New Roman" w:cs="Times New Roman"/>
          <w:b/>
          <w:bCs/>
          <w:i/>
          <w:iCs/>
          <w:color w:val="000000"/>
          <w:sz w:val="20"/>
          <w:szCs w:val="20"/>
          <w:highlight w:val="yellow"/>
        </w:rPr>
        <w:t xml:space="preserve">). Document 11-21/506 is </w:t>
      </w:r>
      <w:r w:rsidR="00767D2B">
        <w:rPr>
          <w:rFonts w:ascii="Times New Roman" w:hAnsi="Times New Roman" w:cs="Times New Roman"/>
          <w:b/>
          <w:bCs/>
          <w:i/>
          <w:iCs/>
          <w:color w:val="000000"/>
          <w:sz w:val="20"/>
          <w:szCs w:val="20"/>
          <w:highlight w:val="yellow"/>
        </w:rPr>
        <w:t>providing a resolution to remove</w:t>
      </w:r>
      <w:r w:rsidR="0037428B">
        <w:rPr>
          <w:rFonts w:ascii="Times New Roman" w:hAnsi="Times New Roman" w:cs="Times New Roman"/>
          <w:b/>
          <w:bCs/>
          <w:i/>
          <w:iCs/>
          <w:color w:val="000000"/>
          <w:sz w:val="20"/>
          <w:szCs w:val="20"/>
          <w:highlight w:val="yellow"/>
        </w:rPr>
        <w:t xml:space="preserve"> the TBDs</w:t>
      </w:r>
      <w:r>
        <w:rPr>
          <w:rFonts w:ascii="Times New Roman" w:hAnsi="Times New Roman" w:cs="Times New Roman"/>
          <w:b/>
          <w:bCs/>
          <w:i/>
          <w:iCs/>
          <w:color w:val="000000"/>
          <w:sz w:val="20"/>
          <w:szCs w:val="20"/>
          <w:highlight w:val="yellow"/>
        </w:rPr>
        <w:t>:</w:t>
      </w:r>
      <w:r w:rsidRPr="00111C94">
        <w:rPr>
          <w:rFonts w:ascii="Times New Roman" w:hAnsi="Times New Roman" w:cs="Times New Roman"/>
          <w:b/>
          <w:bCs/>
          <w:i/>
          <w:iCs/>
          <w:color w:val="000000"/>
          <w:sz w:val="20"/>
          <w:szCs w:val="20"/>
          <w:highlight w:val="yellow"/>
        </w:rPr>
        <w:t xml:space="preserve"> </w:t>
      </w:r>
    </w:p>
    <w:p w14:paraId="4595F302" w14:textId="65FD26FC" w:rsidR="007052AA" w:rsidRPr="00253464" w:rsidRDefault="005668FD" w:rsidP="00AA770D">
      <w:pPr>
        <w:pStyle w:val="BodyText0"/>
        <w:tabs>
          <w:tab w:val="left" w:pos="659"/>
        </w:tabs>
        <w:kinsoku w:val="0"/>
        <w:overflowPunct w:val="0"/>
        <w:spacing w:line="217" w:lineRule="exact"/>
        <w:jc w:val="both"/>
        <w:rPr>
          <w:sz w:val="20"/>
          <w:szCs w:val="18"/>
        </w:rPr>
      </w:pPr>
      <w:ins w:id="244" w:author="Abhishek Patil" w:date="2021-04-02T15:09:00Z">
        <w:r>
          <w:rPr>
            <w:sz w:val="20"/>
            <w:szCs w:val="18"/>
          </w:rPr>
          <w:t>The format of</w:t>
        </w:r>
      </w:ins>
      <w:ins w:id="245" w:author="Abhishek Patil" w:date="2021-04-02T15:10:00Z">
        <w:r w:rsidR="00E767CA">
          <w:rPr>
            <w:sz w:val="20"/>
            <w:szCs w:val="18"/>
          </w:rPr>
          <w:t xml:space="preserve"> a Per-STA Profile subelement is defined in Figure </w:t>
        </w:r>
        <w:r w:rsidR="00FD285D">
          <w:rPr>
            <w:sz w:val="20"/>
            <w:szCs w:val="18"/>
          </w:rPr>
          <w:t>9-788xx (Per-STA Profile subelement format)</w:t>
        </w:r>
      </w:ins>
    </w:p>
    <w:tbl>
      <w:tblPr>
        <w:tblW w:w="7740" w:type="dxa"/>
        <w:jc w:val="center"/>
        <w:tblLayout w:type="fixed"/>
        <w:tblCellMar>
          <w:left w:w="0" w:type="dxa"/>
          <w:right w:w="0" w:type="dxa"/>
        </w:tblCellMar>
        <w:tblLook w:val="0000" w:firstRow="0" w:lastRow="0" w:firstColumn="0" w:lastColumn="0" w:noHBand="0" w:noVBand="0"/>
      </w:tblPr>
      <w:tblGrid>
        <w:gridCol w:w="630"/>
        <w:gridCol w:w="604"/>
        <w:gridCol w:w="318"/>
        <w:gridCol w:w="878"/>
        <w:gridCol w:w="1170"/>
        <w:gridCol w:w="1530"/>
        <w:gridCol w:w="1170"/>
        <w:gridCol w:w="1440"/>
      </w:tblGrid>
      <w:tr w:rsidR="00AA770D" w:rsidRPr="00256DE0" w14:paraId="0C91AF89" w14:textId="77777777" w:rsidTr="00602F69">
        <w:trPr>
          <w:trHeight w:val="141"/>
          <w:jc w:val="center"/>
          <w:ins w:id="246" w:author="Abhishek Patil" w:date="2021-03-16T13:45:00Z"/>
        </w:trPr>
        <w:tc>
          <w:tcPr>
            <w:tcW w:w="630" w:type="dxa"/>
            <w:tcBorders>
              <w:top w:val="nil"/>
              <w:left w:val="none" w:sz="6" w:space="0" w:color="auto"/>
              <w:bottom w:val="none" w:sz="6" w:space="0" w:color="auto"/>
              <w:right w:val="none" w:sz="6" w:space="0" w:color="auto"/>
            </w:tcBorders>
          </w:tcPr>
          <w:p w14:paraId="182DBA81" w14:textId="77777777" w:rsidR="00AA770D" w:rsidRPr="00256DE0" w:rsidRDefault="00AA770D" w:rsidP="00602F69">
            <w:pPr>
              <w:rPr>
                <w:ins w:id="247" w:author="Abhishek Patil" w:date="2021-03-16T13:45:00Z"/>
                <w:rFonts w:ascii="Times New Roman" w:hAnsi="Times New Roman" w:cs="Times New Roman"/>
                <w:sz w:val="18"/>
                <w:szCs w:val="18"/>
              </w:rPr>
            </w:pPr>
          </w:p>
        </w:tc>
        <w:tc>
          <w:tcPr>
            <w:tcW w:w="1800" w:type="dxa"/>
            <w:gridSpan w:val="3"/>
            <w:tcBorders>
              <w:top w:val="single" w:sz="12" w:space="0" w:color="000000"/>
              <w:left w:val="single" w:sz="12" w:space="0" w:color="000000"/>
              <w:bottom w:val="single" w:sz="12" w:space="0" w:color="000000"/>
              <w:right w:val="single" w:sz="12" w:space="0" w:color="000000"/>
            </w:tcBorders>
          </w:tcPr>
          <w:p w14:paraId="2D58A73A" w14:textId="77777777" w:rsidR="00AA770D" w:rsidRPr="00256DE0" w:rsidRDefault="00AA770D" w:rsidP="00602F69">
            <w:pPr>
              <w:pStyle w:val="TableParagraph"/>
              <w:kinsoku w:val="0"/>
              <w:overflowPunct w:val="0"/>
              <w:ind w:left="252" w:right="252"/>
              <w:jc w:val="center"/>
              <w:rPr>
                <w:ins w:id="248" w:author="Abhishek Patil" w:date="2021-03-16T13:45:00Z"/>
                <w:sz w:val="18"/>
                <w:szCs w:val="18"/>
                <w:u w:val="none"/>
              </w:rPr>
            </w:pPr>
            <w:ins w:id="249" w:author="Abhishek Patil" w:date="2021-03-16T13:45:00Z">
              <w:r w:rsidRPr="00256DE0">
                <w:rPr>
                  <w:sz w:val="18"/>
                  <w:szCs w:val="18"/>
                  <w:u w:val="none"/>
                </w:rPr>
                <w:t>Subelement ID</w:t>
              </w:r>
            </w:ins>
          </w:p>
        </w:tc>
        <w:tc>
          <w:tcPr>
            <w:tcW w:w="1170" w:type="dxa"/>
            <w:tcBorders>
              <w:top w:val="single" w:sz="12" w:space="0" w:color="000000"/>
              <w:left w:val="single" w:sz="12" w:space="0" w:color="000000"/>
              <w:bottom w:val="single" w:sz="12" w:space="0" w:color="000000"/>
              <w:right w:val="single" w:sz="12" w:space="0" w:color="000000"/>
            </w:tcBorders>
          </w:tcPr>
          <w:p w14:paraId="3D143709" w14:textId="77777777" w:rsidR="00AA770D" w:rsidRPr="00256DE0" w:rsidRDefault="00AA770D" w:rsidP="00602F69">
            <w:pPr>
              <w:pStyle w:val="TableParagraph"/>
              <w:kinsoku w:val="0"/>
              <w:overflowPunct w:val="0"/>
              <w:spacing w:line="208" w:lineRule="auto"/>
              <w:ind w:left="252" w:right="252"/>
              <w:jc w:val="center"/>
              <w:rPr>
                <w:ins w:id="250" w:author="Abhishek Patil" w:date="2021-03-16T13:45:00Z"/>
                <w:sz w:val="18"/>
                <w:szCs w:val="18"/>
                <w:u w:val="none"/>
              </w:rPr>
            </w:pPr>
            <w:ins w:id="251" w:author="Abhishek Patil" w:date="2021-03-16T13:45:00Z">
              <w:r w:rsidRPr="00256DE0">
                <w:rPr>
                  <w:sz w:val="18"/>
                  <w:szCs w:val="18"/>
                  <w:u w:val="none"/>
                </w:rPr>
                <w:t>Length</w:t>
              </w:r>
            </w:ins>
          </w:p>
        </w:tc>
        <w:tc>
          <w:tcPr>
            <w:tcW w:w="1530" w:type="dxa"/>
            <w:tcBorders>
              <w:top w:val="single" w:sz="12" w:space="0" w:color="000000"/>
              <w:left w:val="single" w:sz="12" w:space="0" w:color="000000"/>
              <w:bottom w:val="single" w:sz="12" w:space="0" w:color="000000"/>
              <w:right w:val="single" w:sz="12" w:space="0" w:color="000000"/>
            </w:tcBorders>
          </w:tcPr>
          <w:p w14:paraId="4B901B60" w14:textId="77777777" w:rsidR="00AA770D" w:rsidRPr="00256DE0" w:rsidRDefault="00AA770D" w:rsidP="00602F69">
            <w:pPr>
              <w:pStyle w:val="TableParagraph"/>
              <w:kinsoku w:val="0"/>
              <w:overflowPunct w:val="0"/>
              <w:ind w:left="252" w:right="252"/>
              <w:jc w:val="center"/>
              <w:rPr>
                <w:ins w:id="252" w:author="Abhishek Patil" w:date="2021-03-16T13:45:00Z"/>
                <w:sz w:val="18"/>
                <w:szCs w:val="18"/>
                <w:u w:val="none"/>
              </w:rPr>
            </w:pPr>
            <w:ins w:id="253" w:author="Abhishek Patil" w:date="2021-03-16T13:45:00Z">
              <w:r w:rsidRPr="00256DE0">
                <w:rPr>
                  <w:sz w:val="18"/>
                  <w:szCs w:val="18"/>
                  <w:u w:val="none"/>
                </w:rPr>
                <w:t>STA Control</w:t>
              </w:r>
            </w:ins>
          </w:p>
        </w:tc>
        <w:tc>
          <w:tcPr>
            <w:tcW w:w="1170" w:type="dxa"/>
            <w:tcBorders>
              <w:top w:val="single" w:sz="12" w:space="0" w:color="000000"/>
              <w:left w:val="single" w:sz="12" w:space="0" w:color="000000"/>
              <w:bottom w:val="single" w:sz="12" w:space="0" w:color="000000"/>
              <w:right w:val="single" w:sz="12" w:space="0" w:color="000000"/>
            </w:tcBorders>
          </w:tcPr>
          <w:p w14:paraId="72771A2C" w14:textId="77777777" w:rsidR="00AA770D" w:rsidRPr="00256DE0" w:rsidRDefault="00AA770D" w:rsidP="00602F69">
            <w:pPr>
              <w:pStyle w:val="TableParagraph"/>
              <w:kinsoku w:val="0"/>
              <w:overflowPunct w:val="0"/>
              <w:ind w:right="252"/>
              <w:jc w:val="center"/>
              <w:rPr>
                <w:ins w:id="254" w:author="Abhishek Patil" w:date="2021-03-16T13:45:00Z"/>
                <w:sz w:val="18"/>
                <w:szCs w:val="18"/>
                <w:u w:val="none"/>
              </w:rPr>
            </w:pPr>
            <w:ins w:id="255" w:author="Abhishek Patil" w:date="2021-03-16T13:45:00Z">
              <w:r w:rsidRPr="00256DE0">
                <w:rPr>
                  <w:sz w:val="18"/>
                  <w:szCs w:val="18"/>
                  <w:u w:val="none"/>
                </w:rPr>
                <w:t>STA Info</w:t>
              </w:r>
            </w:ins>
          </w:p>
        </w:tc>
        <w:tc>
          <w:tcPr>
            <w:tcW w:w="1440" w:type="dxa"/>
            <w:tcBorders>
              <w:top w:val="single" w:sz="12" w:space="0" w:color="000000"/>
              <w:left w:val="single" w:sz="12" w:space="0" w:color="000000"/>
              <w:bottom w:val="single" w:sz="12" w:space="0" w:color="000000"/>
              <w:right w:val="single" w:sz="12" w:space="0" w:color="000000"/>
            </w:tcBorders>
          </w:tcPr>
          <w:p w14:paraId="5E340431" w14:textId="77777777" w:rsidR="00AA770D" w:rsidRPr="00256DE0" w:rsidRDefault="00AA770D" w:rsidP="00602F69">
            <w:pPr>
              <w:pStyle w:val="TableParagraph"/>
              <w:kinsoku w:val="0"/>
              <w:overflowPunct w:val="0"/>
              <w:ind w:right="252"/>
              <w:jc w:val="center"/>
              <w:rPr>
                <w:ins w:id="256" w:author="Abhishek Patil" w:date="2021-03-16T13:45:00Z"/>
                <w:sz w:val="18"/>
                <w:szCs w:val="18"/>
                <w:u w:val="none"/>
              </w:rPr>
            </w:pPr>
            <w:ins w:id="257" w:author="Abhishek Patil" w:date="2021-03-16T13:46:00Z">
              <w:r w:rsidRPr="00256DE0">
                <w:rPr>
                  <w:sz w:val="18"/>
                  <w:szCs w:val="18"/>
                  <w:u w:val="none"/>
                </w:rPr>
                <w:t>STA Profile</w:t>
              </w:r>
            </w:ins>
          </w:p>
        </w:tc>
      </w:tr>
      <w:tr w:rsidR="00AA770D" w:rsidRPr="00256DE0" w14:paraId="25F70483" w14:textId="77777777" w:rsidTr="00602F69">
        <w:trPr>
          <w:trHeight w:val="284"/>
          <w:jc w:val="center"/>
          <w:ins w:id="258" w:author="Abhishek Patil" w:date="2021-03-16T13:45:00Z"/>
        </w:trPr>
        <w:tc>
          <w:tcPr>
            <w:tcW w:w="630" w:type="dxa"/>
            <w:tcBorders>
              <w:top w:val="none" w:sz="6" w:space="0" w:color="auto"/>
              <w:left w:val="none" w:sz="6" w:space="0" w:color="auto"/>
              <w:bottom w:val="none" w:sz="6" w:space="0" w:color="auto"/>
              <w:right w:val="none" w:sz="6" w:space="0" w:color="auto"/>
            </w:tcBorders>
          </w:tcPr>
          <w:p w14:paraId="4C07C52E" w14:textId="77777777" w:rsidR="00AA770D" w:rsidRPr="00256DE0" w:rsidRDefault="00AA770D" w:rsidP="00602F69">
            <w:pPr>
              <w:pStyle w:val="TableParagraph"/>
              <w:kinsoku w:val="0"/>
              <w:overflowPunct w:val="0"/>
              <w:spacing w:before="100" w:line="164" w:lineRule="exact"/>
              <w:ind w:left="50"/>
              <w:jc w:val="center"/>
              <w:rPr>
                <w:ins w:id="259" w:author="Abhishek Patil" w:date="2021-03-16T13:45:00Z"/>
                <w:sz w:val="18"/>
                <w:szCs w:val="18"/>
                <w:u w:val="none"/>
              </w:rPr>
            </w:pPr>
            <w:ins w:id="260" w:author="Abhishek Patil" w:date="2021-03-16T13:47:00Z">
              <w:r w:rsidRPr="00256DE0">
                <w:rPr>
                  <w:sz w:val="18"/>
                  <w:szCs w:val="18"/>
                  <w:u w:val="none"/>
                </w:rPr>
                <w:t>Octet</w:t>
              </w:r>
            </w:ins>
            <w:ins w:id="261" w:author="Abhishek Patil" w:date="2021-03-16T13:45:00Z">
              <w:r w:rsidRPr="00256DE0">
                <w:rPr>
                  <w:sz w:val="18"/>
                  <w:szCs w:val="18"/>
                  <w:u w:val="none"/>
                </w:rPr>
                <w:t>:</w:t>
              </w:r>
            </w:ins>
          </w:p>
        </w:tc>
        <w:tc>
          <w:tcPr>
            <w:tcW w:w="604" w:type="dxa"/>
            <w:tcBorders>
              <w:top w:val="single" w:sz="12" w:space="0" w:color="000000"/>
              <w:left w:val="none" w:sz="6" w:space="0" w:color="auto"/>
              <w:bottom w:val="none" w:sz="6" w:space="0" w:color="auto"/>
              <w:right w:val="none" w:sz="6" w:space="0" w:color="auto"/>
            </w:tcBorders>
          </w:tcPr>
          <w:p w14:paraId="61244835" w14:textId="77777777" w:rsidR="00AA770D" w:rsidRPr="00256DE0" w:rsidRDefault="00AA770D" w:rsidP="00602F69">
            <w:pPr>
              <w:pStyle w:val="TableParagraph"/>
              <w:kinsoku w:val="0"/>
              <w:overflowPunct w:val="0"/>
              <w:jc w:val="center"/>
              <w:rPr>
                <w:ins w:id="262" w:author="Abhishek Patil" w:date="2021-03-16T13:45:00Z"/>
                <w:sz w:val="18"/>
                <w:szCs w:val="18"/>
              </w:rPr>
            </w:pPr>
          </w:p>
        </w:tc>
        <w:tc>
          <w:tcPr>
            <w:tcW w:w="318" w:type="dxa"/>
            <w:tcBorders>
              <w:top w:val="single" w:sz="12" w:space="0" w:color="000000"/>
              <w:left w:val="none" w:sz="6" w:space="0" w:color="auto"/>
              <w:bottom w:val="none" w:sz="6" w:space="0" w:color="auto"/>
              <w:right w:val="none" w:sz="6" w:space="0" w:color="auto"/>
            </w:tcBorders>
          </w:tcPr>
          <w:p w14:paraId="47F2F291" w14:textId="77777777" w:rsidR="00AA770D" w:rsidRPr="00256DE0" w:rsidRDefault="00AA770D" w:rsidP="00602F69">
            <w:pPr>
              <w:pStyle w:val="TableParagraph"/>
              <w:kinsoku w:val="0"/>
              <w:overflowPunct w:val="0"/>
              <w:spacing w:before="100" w:line="164" w:lineRule="exact"/>
              <w:ind w:left="0"/>
              <w:jc w:val="center"/>
              <w:rPr>
                <w:ins w:id="263" w:author="Abhishek Patil" w:date="2021-03-16T13:45:00Z"/>
                <w:w w:val="99"/>
                <w:sz w:val="18"/>
                <w:szCs w:val="18"/>
                <w:u w:val="none"/>
              </w:rPr>
            </w:pPr>
            <w:ins w:id="264" w:author="Abhishek Patil" w:date="2021-03-16T13:45:00Z">
              <w:r w:rsidRPr="00256DE0">
                <w:rPr>
                  <w:w w:val="99"/>
                  <w:sz w:val="18"/>
                  <w:szCs w:val="18"/>
                  <w:u w:val="none"/>
                </w:rPr>
                <w:t>1</w:t>
              </w:r>
            </w:ins>
          </w:p>
        </w:tc>
        <w:tc>
          <w:tcPr>
            <w:tcW w:w="878" w:type="dxa"/>
            <w:tcBorders>
              <w:top w:val="single" w:sz="12" w:space="0" w:color="000000"/>
              <w:left w:val="none" w:sz="6" w:space="0" w:color="auto"/>
              <w:bottom w:val="none" w:sz="6" w:space="0" w:color="auto"/>
              <w:right w:val="none" w:sz="6" w:space="0" w:color="auto"/>
            </w:tcBorders>
          </w:tcPr>
          <w:p w14:paraId="4E50924C" w14:textId="77777777" w:rsidR="00AA770D" w:rsidRPr="00256DE0" w:rsidRDefault="00AA770D" w:rsidP="00602F69">
            <w:pPr>
              <w:pStyle w:val="TableParagraph"/>
              <w:kinsoku w:val="0"/>
              <w:overflowPunct w:val="0"/>
              <w:jc w:val="center"/>
              <w:rPr>
                <w:ins w:id="265" w:author="Abhishek Patil" w:date="2021-03-16T13:45:00Z"/>
                <w:sz w:val="18"/>
                <w:szCs w:val="18"/>
              </w:rPr>
            </w:pPr>
          </w:p>
        </w:tc>
        <w:tc>
          <w:tcPr>
            <w:tcW w:w="1170" w:type="dxa"/>
            <w:tcBorders>
              <w:top w:val="single" w:sz="12" w:space="0" w:color="000000"/>
              <w:left w:val="none" w:sz="6" w:space="0" w:color="auto"/>
              <w:bottom w:val="none" w:sz="6" w:space="0" w:color="auto"/>
              <w:right w:val="none" w:sz="6" w:space="0" w:color="auto"/>
            </w:tcBorders>
          </w:tcPr>
          <w:p w14:paraId="04093D7D" w14:textId="77777777" w:rsidR="00AA770D" w:rsidRPr="00256DE0" w:rsidRDefault="00AA770D" w:rsidP="00602F69">
            <w:pPr>
              <w:pStyle w:val="TableParagraph"/>
              <w:kinsoku w:val="0"/>
              <w:overflowPunct w:val="0"/>
              <w:spacing w:before="100" w:line="164" w:lineRule="exact"/>
              <w:ind w:left="0"/>
              <w:jc w:val="center"/>
              <w:rPr>
                <w:ins w:id="266" w:author="Abhishek Patil" w:date="2021-03-16T13:45:00Z"/>
                <w:w w:val="99"/>
                <w:sz w:val="18"/>
                <w:szCs w:val="18"/>
                <w:u w:val="none"/>
              </w:rPr>
            </w:pPr>
            <w:ins w:id="267" w:author="Abhishek Patil" w:date="2021-03-16T13:45:00Z">
              <w:r w:rsidRPr="00256DE0">
                <w:rPr>
                  <w:w w:val="99"/>
                  <w:sz w:val="18"/>
                  <w:szCs w:val="18"/>
                  <w:u w:val="none"/>
                </w:rPr>
                <w:t>1</w:t>
              </w:r>
            </w:ins>
          </w:p>
        </w:tc>
        <w:tc>
          <w:tcPr>
            <w:tcW w:w="1530" w:type="dxa"/>
            <w:tcBorders>
              <w:top w:val="single" w:sz="12" w:space="0" w:color="000000"/>
              <w:left w:val="none" w:sz="6" w:space="0" w:color="auto"/>
              <w:bottom w:val="none" w:sz="6" w:space="0" w:color="auto"/>
              <w:right w:val="none" w:sz="6" w:space="0" w:color="auto"/>
            </w:tcBorders>
          </w:tcPr>
          <w:p w14:paraId="718889A6" w14:textId="77777777" w:rsidR="00AA770D" w:rsidRPr="00256DE0" w:rsidRDefault="00AA770D" w:rsidP="00602F69">
            <w:pPr>
              <w:pStyle w:val="TableParagraph"/>
              <w:kinsoku w:val="0"/>
              <w:overflowPunct w:val="0"/>
              <w:spacing w:before="100" w:line="164" w:lineRule="exact"/>
              <w:ind w:left="0"/>
              <w:jc w:val="center"/>
              <w:rPr>
                <w:ins w:id="268" w:author="Abhishek Patil" w:date="2021-03-16T13:45:00Z"/>
                <w:color w:val="FF0000"/>
                <w:sz w:val="18"/>
                <w:szCs w:val="18"/>
                <w:u w:val="none"/>
              </w:rPr>
            </w:pPr>
            <w:ins w:id="269" w:author="Abhishek Patil" w:date="2021-03-16T13:47:00Z">
              <w:r w:rsidRPr="00256DE0">
                <w:rPr>
                  <w:sz w:val="18"/>
                  <w:szCs w:val="18"/>
                  <w:u w:val="none"/>
                </w:rPr>
                <w:t>TBD</w:t>
              </w:r>
            </w:ins>
          </w:p>
        </w:tc>
        <w:tc>
          <w:tcPr>
            <w:tcW w:w="1170" w:type="dxa"/>
            <w:tcBorders>
              <w:top w:val="single" w:sz="12" w:space="0" w:color="000000"/>
              <w:left w:val="none" w:sz="6" w:space="0" w:color="auto"/>
              <w:bottom w:val="none" w:sz="6" w:space="0" w:color="auto"/>
              <w:right w:val="none" w:sz="6" w:space="0" w:color="auto"/>
            </w:tcBorders>
          </w:tcPr>
          <w:p w14:paraId="1E1589B6" w14:textId="77777777" w:rsidR="00AA770D" w:rsidRPr="00256DE0" w:rsidRDefault="00AA770D" w:rsidP="00602F69">
            <w:pPr>
              <w:pStyle w:val="TableParagraph"/>
              <w:kinsoku w:val="0"/>
              <w:overflowPunct w:val="0"/>
              <w:spacing w:before="100" w:line="164" w:lineRule="exact"/>
              <w:ind w:left="0"/>
              <w:jc w:val="center"/>
              <w:rPr>
                <w:ins w:id="270" w:author="Abhishek Patil" w:date="2021-03-16T13:45:00Z"/>
                <w:sz w:val="18"/>
                <w:szCs w:val="18"/>
                <w:u w:val="none"/>
              </w:rPr>
            </w:pPr>
            <w:ins w:id="271" w:author="Abhishek Patil" w:date="2021-03-16T13:46:00Z">
              <w:r w:rsidRPr="00256DE0">
                <w:rPr>
                  <w:sz w:val="18"/>
                  <w:szCs w:val="18"/>
                  <w:u w:val="none"/>
                </w:rPr>
                <w:t>variable</w:t>
              </w:r>
            </w:ins>
          </w:p>
        </w:tc>
        <w:tc>
          <w:tcPr>
            <w:tcW w:w="1440" w:type="dxa"/>
            <w:tcBorders>
              <w:top w:val="single" w:sz="12" w:space="0" w:color="000000"/>
              <w:left w:val="none" w:sz="6" w:space="0" w:color="auto"/>
              <w:bottom w:val="none" w:sz="6" w:space="0" w:color="auto"/>
              <w:right w:val="none" w:sz="6" w:space="0" w:color="auto"/>
            </w:tcBorders>
          </w:tcPr>
          <w:p w14:paraId="3B50CDE1" w14:textId="77777777" w:rsidR="00AA770D" w:rsidRPr="00256DE0" w:rsidRDefault="00AA770D" w:rsidP="00602F69">
            <w:pPr>
              <w:pStyle w:val="TableParagraph"/>
              <w:kinsoku w:val="0"/>
              <w:overflowPunct w:val="0"/>
              <w:spacing w:before="100" w:line="164" w:lineRule="exact"/>
              <w:ind w:left="0"/>
              <w:jc w:val="center"/>
              <w:rPr>
                <w:ins w:id="272" w:author="Abhishek Patil" w:date="2021-03-16T13:45:00Z"/>
                <w:sz w:val="18"/>
                <w:szCs w:val="18"/>
                <w:u w:val="none"/>
              </w:rPr>
            </w:pPr>
            <w:ins w:id="273" w:author="Abhishek Patil" w:date="2021-03-16T13:46:00Z">
              <w:r w:rsidRPr="00256DE0">
                <w:rPr>
                  <w:sz w:val="18"/>
                  <w:szCs w:val="18"/>
                  <w:u w:val="none"/>
                </w:rPr>
                <w:t>variable</w:t>
              </w:r>
            </w:ins>
          </w:p>
        </w:tc>
      </w:tr>
    </w:tbl>
    <w:p w14:paraId="1074CBEB" w14:textId="07404A87" w:rsidR="00AA770D" w:rsidRPr="006E2230" w:rsidRDefault="00FD285D" w:rsidP="00AA770D">
      <w:pPr>
        <w:pStyle w:val="BodyText0"/>
        <w:tabs>
          <w:tab w:val="left" w:pos="659"/>
        </w:tabs>
        <w:kinsoku w:val="0"/>
        <w:overflowPunct w:val="0"/>
        <w:spacing w:line="217" w:lineRule="exact"/>
        <w:jc w:val="center"/>
        <w:rPr>
          <w:rFonts w:ascii="Arial" w:hAnsi="Arial" w:cs="Arial"/>
          <w:b/>
          <w:sz w:val="16"/>
          <w:szCs w:val="16"/>
        </w:rPr>
      </w:pPr>
      <w:ins w:id="274" w:author="Abhishek Patil" w:date="2021-04-02T15:10:00Z">
        <w:r w:rsidRPr="009F7FE3">
          <w:rPr>
            <w:rFonts w:ascii="Arial" w:hAnsi="Arial" w:cs="Arial"/>
            <w:b/>
            <w:bCs/>
            <w:sz w:val="20"/>
          </w:rPr>
          <w:t>Figure 9-788</w:t>
        </w:r>
        <w:r w:rsidRPr="009F7FE3">
          <w:rPr>
            <w:rFonts w:ascii="Arial" w:hAnsi="Arial" w:cs="Arial"/>
            <w:b/>
            <w:bCs/>
            <w:sz w:val="20"/>
            <w:highlight w:val="yellow"/>
          </w:rPr>
          <w:t>xx</w:t>
        </w:r>
        <w:r w:rsidRPr="009F7FE3">
          <w:rPr>
            <w:rFonts w:ascii="Arial" w:hAnsi="Arial" w:cs="Arial"/>
            <w:b/>
            <w:bCs/>
            <w:sz w:val="20"/>
          </w:rPr>
          <w:t>—Per-STA Profile subelement</w:t>
        </w:r>
        <w:r w:rsidRPr="009F7FE3">
          <w:rPr>
            <w:rFonts w:ascii="Arial" w:hAnsi="Arial" w:cs="Arial"/>
            <w:b/>
            <w:bCs/>
            <w:spacing w:val="-3"/>
            <w:sz w:val="20"/>
          </w:rPr>
          <w:t xml:space="preserve"> </w:t>
        </w:r>
        <w:r w:rsidRPr="009F7FE3">
          <w:rPr>
            <w:rFonts w:ascii="Arial" w:hAnsi="Arial" w:cs="Arial"/>
            <w:b/>
            <w:bCs/>
            <w:sz w:val="20"/>
          </w:rPr>
          <w:t>format</w:t>
        </w:r>
      </w:ins>
    </w:p>
    <w:p w14:paraId="6BBF9DEE" w14:textId="77777777" w:rsidR="00AA770D" w:rsidRDefault="00AA770D" w:rsidP="00AA770D">
      <w:pPr>
        <w:autoSpaceDE w:val="0"/>
        <w:autoSpaceDN w:val="0"/>
        <w:adjustRightInd w:val="0"/>
        <w:jc w:val="both"/>
        <w:rPr>
          <w:rFonts w:ascii="Times New Roman" w:hAnsi="Times New Roman" w:cs="Times New Roman"/>
          <w:b/>
          <w:bCs/>
          <w:iCs/>
          <w:color w:val="000000"/>
          <w:sz w:val="20"/>
          <w:szCs w:val="20"/>
        </w:rPr>
      </w:pPr>
    </w:p>
    <w:p w14:paraId="311AB011" w14:textId="77777777" w:rsidR="00AA770D" w:rsidRPr="0084664B" w:rsidRDefault="00AA770D" w:rsidP="00AA770D">
      <w:pPr>
        <w:pStyle w:val="BodyText0"/>
        <w:tabs>
          <w:tab w:val="left" w:pos="659"/>
        </w:tabs>
        <w:kinsoku w:val="0"/>
        <w:overflowPunct w:val="0"/>
        <w:spacing w:line="217" w:lineRule="exact"/>
        <w:rPr>
          <w:sz w:val="20"/>
          <w:szCs w:val="18"/>
        </w:rPr>
      </w:pPr>
      <w:r w:rsidRPr="0084664B">
        <w:rPr>
          <w:sz w:val="20"/>
          <w:szCs w:val="18"/>
        </w:rPr>
        <w:t xml:space="preserve">The format of the </w:t>
      </w:r>
      <w:del w:id="275" w:author="Abhishek Patil" w:date="2021-03-19T10:11:00Z">
        <w:r w:rsidRPr="0084664B" w:rsidDel="00474A48">
          <w:rPr>
            <w:sz w:val="20"/>
            <w:szCs w:val="18"/>
          </w:rPr>
          <w:delText>Per-</w:delText>
        </w:r>
      </w:del>
      <w:r w:rsidRPr="0084664B">
        <w:rPr>
          <w:sz w:val="20"/>
          <w:szCs w:val="18"/>
        </w:rPr>
        <w:t xml:space="preserve">STA Control field is defined in </w:t>
      </w:r>
      <w:r>
        <w:fldChar w:fldCharType="begin"/>
      </w:r>
      <w:r>
        <w:instrText xml:space="preserve"> HYPERLINK \l "bookmark46" </w:instrText>
      </w:r>
      <w:r>
        <w:fldChar w:fldCharType="separate"/>
      </w:r>
      <w:r w:rsidRPr="0084664B">
        <w:rPr>
          <w:sz w:val="20"/>
          <w:szCs w:val="18"/>
        </w:rPr>
        <w:t>Figure 9-788ej (</w:t>
      </w:r>
      <w:del w:id="276" w:author="Abhishek Patil" w:date="2021-03-19T10:12:00Z">
        <w:r w:rsidRPr="0084664B" w:rsidDel="00474A48">
          <w:rPr>
            <w:sz w:val="20"/>
            <w:szCs w:val="18"/>
          </w:rPr>
          <w:delText>Per-</w:delText>
        </w:r>
      </w:del>
      <w:r w:rsidRPr="0084664B">
        <w:rPr>
          <w:sz w:val="20"/>
          <w:szCs w:val="18"/>
        </w:rPr>
        <w:t>STA Control field</w:t>
      </w:r>
      <w:r w:rsidRPr="0084664B">
        <w:rPr>
          <w:spacing w:val="-15"/>
          <w:sz w:val="20"/>
          <w:szCs w:val="18"/>
        </w:rPr>
        <w:t xml:space="preserve"> </w:t>
      </w:r>
      <w:r w:rsidRPr="0084664B">
        <w:rPr>
          <w:sz w:val="20"/>
          <w:szCs w:val="18"/>
        </w:rPr>
        <w:t>format)</w:t>
      </w:r>
      <w:r>
        <w:rPr>
          <w:sz w:val="20"/>
          <w:szCs w:val="18"/>
        </w:rPr>
        <w:fldChar w:fldCharType="end"/>
      </w:r>
      <w:r w:rsidRPr="0084664B">
        <w:rPr>
          <w:sz w:val="20"/>
          <w:szCs w:val="18"/>
        </w:rPr>
        <w:t>.</w:t>
      </w:r>
    </w:p>
    <w:tbl>
      <w:tblPr>
        <w:tblW w:w="0" w:type="auto"/>
        <w:jc w:val="center"/>
        <w:tblLayout w:type="fixed"/>
        <w:tblCellMar>
          <w:left w:w="0" w:type="dxa"/>
          <w:right w:w="0" w:type="dxa"/>
        </w:tblCellMar>
        <w:tblLook w:val="0000" w:firstRow="0" w:lastRow="0" w:firstColumn="0" w:lastColumn="0" w:noHBand="0" w:noVBand="0"/>
      </w:tblPr>
      <w:tblGrid>
        <w:gridCol w:w="784"/>
        <w:gridCol w:w="476"/>
        <w:gridCol w:w="292"/>
        <w:gridCol w:w="158"/>
        <w:gridCol w:w="1080"/>
        <w:gridCol w:w="1440"/>
        <w:gridCol w:w="1350"/>
        <w:gridCol w:w="1260"/>
        <w:gridCol w:w="1566"/>
      </w:tblGrid>
      <w:tr w:rsidR="00DE29F9" w:rsidRPr="00256DE0" w14:paraId="3715DDDE" w14:textId="77777777" w:rsidTr="0058725C">
        <w:trPr>
          <w:trHeight w:val="283"/>
          <w:jc w:val="center"/>
        </w:trPr>
        <w:tc>
          <w:tcPr>
            <w:tcW w:w="784" w:type="dxa"/>
            <w:vMerge w:val="restart"/>
            <w:tcBorders>
              <w:top w:val="none" w:sz="6" w:space="0" w:color="auto"/>
              <w:left w:val="none" w:sz="6" w:space="0" w:color="auto"/>
              <w:bottom w:val="none" w:sz="6" w:space="0" w:color="auto"/>
              <w:right w:val="none" w:sz="6" w:space="0" w:color="auto"/>
            </w:tcBorders>
          </w:tcPr>
          <w:p w14:paraId="67E158B6" w14:textId="77777777" w:rsidR="00DE29F9" w:rsidRPr="00256DE0" w:rsidRDefault="00DE29F9" w:rsidP="00602F69">
            <w:pPr>
              <w:pStyle w:val="TableParagraph"/>
              <w:kinsoku w:val="0"/>
              <w:overflowPunct w:val="0"/>
              <w:rPr>
                <w:sz w:val="18"/>
                <w:szCs w:val="18"/>
              </w:rPr>
            </w:pPr>
          </w:p>
        </w:tc>
        <w:tc>
          <w:tcPr>
            <w:tcW w:w="926" w:type="dxa"/>
            <w:gridSpan w:val="3"/>
            <w:tcBorders>
              <w:top w:val="none" w:sz="6" w:space="0" w:color="auto"/>
              <w:left w:val="none" w:sz="6" w:space="0" w:color="auto"/>
              <w:bottom w:val="single" w:sz="12" w:space="0" w:color="000000"/>
              <w:right w:val="none" w:sz="6" w:space="0" w:color="auto"/>
            </w:tcBorders>
          </w:tcPr>
          <w:p w14:paraId="74CE50FA" w14:textId="19559114" w:rsidR="00DE29F9" w:rsidRPr="00256DE0" w:rsidRDefault="00DE29F9" w:rsidP="00DE29F9">
            <w:pPr>
              <w:pStyle w:val="TableParagraph"/>
              <w:kinsoku w:val="0"/>
              <w:overflowPunct w:val="0"/>
              <w:spacing w:line="178" w:lineRule="exact"/>
              <w:ind w:left="119"/>
              <w:rPr>
                <w:sz w:val="18"/>
                <w:szCs w:val="18"/>
                <w:u w:val="none"/>
              </w:rPr>
            </w:pPr>
            <w:r w:rsidRPr="00256DE0">
              <w:rPr>
                <w:sz w:val="18"/>
                <w:szCs w:val="18"/>
                <w:u w:val="none"/>
              </w:rPr>
              <w:t>B0</w:t>
            </w:r>
            <w:r>
              <w:rPr>
                <w:sz w:val="18"/>
                <w:szCs w:val="18"/>
                <w:u w:val="none"/>
              </w:rPr>
              <w:t xml:space="preserve">    </w:t>
            </w:r>
            <w:r w:rsidRPr="00256DE0">
              <w:rPr>
                <w:sz w:val="18"/>
                <w:szCs w:val="18"/>
                <w:u w:val="none"/>
              </w:rPr>
              <w:t>B3</w:t>
            </w:r>
          </w:p>
        </w:tc>
        <w:tc>
          <w:tcPr>
            <w:tcW w:w="1080" w:type="dxa"/>
            <w:tcBorders>
              <w:top w:val="none" w:sz="6" w:space="0" w:color="auto"/>
              <w:left w:val="none" w:sz="6" w:space="0" w:color="auto"/>
              <w:bottom w:val="single" w:sz="12" w:space="0" w:color="000000"/>
              <w:right w:val="none" w:sz="6" w:space="0" w:color="auto"/>
            </w:tcBorders>
          </w:tcPr>
          <w:p w14:paraId="2A056D40" w14:textId="77777777" w:rsidR="00DE29F9" w:rsidRPr="00256DE0" w:rsidRDefault="00DE29F9" w:rsidP="00602F69">
            <w:pPr>
              <w:pStyle w:val="TableParagraph"/>
              <w:kinsoku w:val="0"/>
              <w:overflowPunct w:val="0"/>
              <w:spacing w:line="178" w:lineRule="exact"/>
              <w:ind w:left="532"/>
              <w:rPr>
                <w:sz w:val="18"/>
                <w:szCs w:val="18"/>
                <w:u w:val="none"/>
              </w:rPr>
            </w:pPr>
            <w:r w:rsidRPr="00256DE0">
              <w:rPr>
                <w:sz w:val="18"/>
                <w:szCs w:val="18"/>
                <w:u w:val="none"/>
              </w:rPr>
              <w:t>B4</w:t>
            </w:r>
          </w:p>
        </w:tc>
        <w:tc>
          <w:tcPr>
            <w:tcW w:w="1440" w:type="dxa"/>
            <w:tcBorders>
              <w:top w:val="none" w:sz="6" w:space="0" w:color="auto"/>
              <w:left w:val="none" w:sz="6" w:space="0" w:color="auto"/>
              <w:bottom w:val="single" w:sz="12" w:space="0" w:color="000000"/>
              <w:right w:val="none" w:sz="6" w:space="0" w:color="auto"/>
            </w:tcBorders>
          </w:tcPr>
          <w:p w14:paraId="2D3CEF6B" w14:textId="77777777" w:rsidR="00DE29F9" w:rsidRPr="00256DE0" w:rsidRDefault="00DE29F9" w:rsidP="00602F69">
            <w:pPr>
              <w:pStyle w:val="TableParagraph"/>
              <w:tabs>
                <w:tab w:val="left" w:pos="619"/>
              </w:tabs>
              <w:kinsoku w:val="0"/>
              <w:overflowPunct w:val="0"/>
              <w:spacing w:line="178" w:lineRule="exact"/>
              <w:ind w:left="0" w:right="77"/>
              <w:jc w:val="center"/>
              <w:rPr>
                <w:sz w:val="18"/>
                <w:szCs w:val="18"/>
                <w:u w:val="none"/>
              </w:rPr>
            </w:pPr>
            <w:ins w:id="277" w:author="Abhishek Patil" w:date="2021-03-16T13:49:00Z">
              <w:r w:rsidRPr="00256DE0">
                <w:rPr>
                  <w:sz w:val="18"/>
                  <w:szCs w:val="18"/>
                  <w:u w:val="none"/>
                </w:rPr>
                <w:t>B5</w:t>
              </w:r>
            </w:ins>
          </w:p>
        </w:tc>
        <w:tc>
          <w:tcPr>
            <w:tcW w:w="1350" w:type="dxa"/>
            <w:tcBorders>
              <w:top w:val="none" w:sz="6" w:space="0" w:color="auto"/>
              <w:left w:val="none" w:sz="6" w:space="0" w:color="auto"/>
              <w:bottom w:val="single" w:sz="12" w:space="0" w:color="000000"/>
              <w:right w:val="none" w:sz="6" w:space="0" w:color="auto"/>
            </w:tcBorders>
          </w:tcPr>
          <w:p w14:paraId="15B99412" w14:textId="77777777" w:rsidR="00DE29F9" w:rsidRPr="00256DE0" w:rsidRDefault="00DE29F9" w:rsidP="00602F69">
            <w:pPr>
              <w:pStyle w:val="TableParagraph"/>
              <w:tabs>
                <w:tab w:val="left" w:pos="619"/>
              </w:tabs>
              <w:kinsoku w:val="0"/>
              <w:overflowPunct w:val="0"/>
              <w:spacing w:line="178" w:lineRule="exact"/>
              <w:ind w:left="0" w:right="77"/>
              <w:jc w:val="center"/>
              <w:rPr>
                <w:sz w:val="18"/>
                <w:szCs w:val="18"/>
                <w:u w:val="none"/>
              </w:rPr>
            </w:pPr>
            <w:ins w:id="278" w:author="Abhishek Patil" w:date="2021-03-16T13:50:00Z">
              <w:r w:rsidRPr="00256DE0">
                <w:rPr>
                  <w:sz w:val="18"/>
                  <w:szCs w:val="18"/>
                  <w:u w:val="none"/>
                </w:rPr>
                <w:t>B6</w:t>
              </w:r>
            </w:ins>
          </w:p>
        </w:tc>
        <w:tc>
          <w:tcPr>
            <w:tcW w:w="1260" w:type="dxa"/>
            <w:tcBorders>
              <w:top w:val="none" w:sz="6" w:space="0" w:color="auto"/>
              <w:left w:val="none" w:sz="6" w:space="0" w:color="auto"/>
              <w:bottom w:val="single" w:sz="12" w:space="0" w:color="000000"/>
              <w:right w:val="none" w:sz="6" w:space="0" w:color="auto"/>
            </w:tcBorders>
          </w:tcPr>
          <w:p w14:paraId="463F28D5" w14:textId="06A32F4A" w:rsidR="00DE29F9" w:rsidRPr="00256DE0" w:rsidDel="00E85692" w:rsidRDefault="00DE29F9" w:rsidP="00602F69">
            <w:pPr>
              <w:pStyle w:val="TableParagraph"/>
              <w:tabs>
                <w:tab w:val="left" w:pos="619"/>
              </w:tabs>
              <w:kinsoku w:val="0"/>
              <w:overflowPunct w:val="0"/>
              <w:spacing w:line="178" w:lineRule="exact"/>
              <w:ind w:left="0" w:right="77"/>
              <w:jc w:val="center"/>
              <w:rPr>
                <w:ins w:id="279" w:author="Abhishek Patil" w:date="2021-04-01T13:46:00Z"/>
                <w:sz w:val="18"/>
                <w:szCs w:val="18"/>
                <w:u w:val="none"/>
              </w:rPr>
            </w:pPr>
            <w:ins w:id="280" w:author="Abhishek Patil" w:date="2021-04-01T13:46:00Z">
              <w:r>
                <w:rPr>
                  <w:sz w:val="18"/>
                  <w:szCs w:val="18"/>
                  <w:u w:val="none"/>
                </w:rPr>
                <w:t>B7</w:t>
              </w:r>
            </w:ins>
          </w:p>
        </w:tc>
        <w:tc>
          <w:tcPr>
            <w:tcW w:w="1566" w:type="dxa"/>
            <w:tcBorders>
              <w:top w:val="none" w:sz="6" w:space="0" w:color="auto"/>
              <w:left w:val="none" w:sz="6" w:space="0" w:color="auto"/>
              <w:bottom w:val="single" w:sz="12" w:space="0" w:color="000000"/>
              <w:right w:val="none" w:sz="6" w:space="0" w:color="auto"/>
            </w:tcBorders>
          </w:tcPr>
          <w:p w14:paraId="0B7232DC" w14:textId="3AD30C80" w:rsidR="00DE29F9" w:rsidRPr="00256DE0" w:rsidRDefault="00DE29F9" w:rsidP="00602F69">
            <w:pPr>
              <w:pStyle w:val="TableParagraph"/>
              <w:tabs>
                <w:tab w:val="left" w:pos="619"/>
              </w:tabs>
              <w:kinsoku w:val="0"/>
              <w:overflowPunct w:val="0"/>
              <w:spacing w:line="178" w:lineRule="exact"/>
              <w:ind w:left="0" w:right="77"/>
              <w:jc w:val="center"/>
              <w:rPr>
                <w:color w:val="FF0000"/>
                <w:sz w:val="18"/>
                <w:szCs w:val="18"/>
                <w:u w:val="none"/>
              </w:rPr>
            </w:pPr>
            <w:del w:id="281" w:author="Abhishek Patil" w:date="2021-03-16T13:51:00Z">
              <w:r w:rsidRPr="00256DE0" w:rsidDel="00E85692">
                <w:rPr>
                  <w:sz w:val="18"/>
                  <w:szCs w:val="18"/>
                  <w:u w:val="none"/>
                </w:rPr>
                <w:delText>B5</w:delText>
              </w:r>
            </w:del>
            <w:ins w:id="282" w:author="Abhishek Patil" w:date="2021-03-16T13:51:00Z">
              <w:r w:rsidRPr="00256DE0">
                <w:rPr>
                  <w:sz w:val="18"/>
                  <w:szCs w:val="18"/>
                  <w:u w:val="none"/>
                </w:rPr>
                <w:t>B</w:t>
              </w:r>
            </w:ins>
            <w:ins w:id="283" w:author="Abhishek Patil" w:date="2021-04-01T13:46:00Z">
              <w:r>
                <w:rPr>
                  <w:sz w:val="18"/>
                  <w:szCs w:val="18"/>
                  <w:u w:val="none"/>
                </w:rPr>
                <w:t>8</w:t>
              </w:r>
            </w:ins>
            <w:ins w:id="284" w:author="Abhishek Patil" w:date="2021-03-16T13:51:00Z">
              <w:r w:rsidRPr="00256DE0">
                <w:rPr>
                  <w:sz w:val="18"/>
                  <w:szCs w:val="18"/>
                  <w:u w:val="none"/>
                </w:rPr>
                <w:t xml:space="preserve">  </w:t>
              </w:r>
            </w:ins>
            <w:r w:rsidRPr="00256DE0">
              <w:rPr>
                <w:color w:val="FF0000"/>
                <w:sz w:val="18"/>
                <w:szCs w:val="18"/>
                <w:u w:val="none"/>
              </w:rPr>
              <w:t>TBD</w:t>
            </w:r>
          </w:p>
        </w:tc>
      </w:tr>
      <w:tr w:rsidR="00DE29F9" w:rsidRPr="00256DE0" w14:paraId="1A61ED5E" w14:textId="77777777" w:rsidTr="0058725C">
        <w:trPr>
          <w:trHeight w:val="549"/>
          <w:jc w:val="center"/>
        </w:trPr>
        <w:tc>
          <w:tcPr>
            <w:tcW w:w="784" w:type="dxa"/>
            <w:vMerge/>
            <w:tcBorders>
              <w:top w:val="nil"/>
              <w:left w:val="none" w:sz="6" w:space="0" w:color="auto"/>
              <w:bottom w:val="none" w:sz="6" w:space="0" w:color="auto"/>
              <w:right w:val="none" w:sz="6" w:space="0" w:color="auto"/>
            </w:tcBorders>
          </w:tcPr>
          <w:p w14:paraId="5CED4D1C" w14:textId="77777777" w:rsidR="00DE29F9" w:rsidRPr="00256DE0" w:rsidRDefault="00DE29F9" w:rsidP="00602F69">
            <w:pPr>
              <w:rPr>
                <w:rFonts w:ascii="Times New Roman" w:hAnsi="Times New Roman" w:cs="Times New Roman"/>
                <w:sz w:val="18"/>
                <w:szCs w:val="18"/>
              </w:rPr>
            </w:pPr>
          </w:p>
        </w:tc>
        <w:tc>
          <w:tcPr>
            <w:tcW w:w="926" w:type="dxa"/>
            <w:gridSpan w:val="3"/>
            <w:tcBorders>
              <w:top w:val="single" w:sz="12" w:space="0" w:color="000000"/>
              <w:left w:val="single" w:sz="12" w:space="0" w:color="000000"/>
              <w:bottom w:val="single" w:sz="12" w:space="0" w:color="000000"/>
              <w:right w:val="single" w:sz="12" w:space="0" w:color="000000"/>
            </w:tcBorders>
          </w:tcPr>
          <w:p w14:paraId="3EC2A1AB" w14:textId="77777777" w:rsidR="00DE29F9" w:rsidRPr="00256DE0" w:rsidRDefault="00DE29F9" w:rsidP="0099454C">
            <w:pPr>
              <w:pStyle w:val="TableParagraph"/>
              <w:kinsoku w:val="0"/>
              <w:overflowPunct w:val="0"/>
              <w:spacing w:before="7"/>
              <w:rPr>
                <w:sz w:val="18"/>
                <w:szCs w:val="18"/>
                <w:u w:val="none"/>
              </w:rPr>
            </w:pPr>
            <w:r w:rsidRPr="00256DE0">
              <w:rPr>
                <w:sz w:val="18"/>
                <w:szCs w:val="18"/>
                <w:u w:val="none"/>
              </w:rPr>
              <w:t>Link ID</w:t>
            </w:r>
          </w:p>
        </w:tc>
        <w:tc>
          <w:tcPr>
            <w:tcW w:w="1080" w:type="dxa"/>
            <w:tcBorders>
              <w:top w:val="single" w:sz="12" w:space="0" w:color="000000"/>
              <w:left w:val="single" w:sz="12" w:space="0" w:color="000000"/>
              <w:bottom w:val="single" w:sz="12" w:space="0" w:color="000000"/>
              <w:right w:val="single" w:sz="12" w:space="0" w:color="000000"/>
            </w:tcBorders>
          </w:tcPr>
          <w:p w14:paraId="4BC0F4DD" w14:textId="77777777" w:rsidR="00DE29F9" w:rsidRPr="00256DE0" w:rsidRDefault="00DE29F9" w:rsidP="0099454C">
            <w:pPr>
              <w:pStyle w:val="TableParagraph"/>
              <w:kinsoku w:val="0"/>
              <w:overflowPunct w:val="0"/>
              <w:spacing w:before="7" w:line="208" w:lineRule="auto"/>
              <w:ind w:hanging="116"/>
              <w:rPr>
                <w:sz w:val="18"/>
                <w:szCs w:val="18"/>
                <w:u w:val="none"/>
              </w:rPr>
            </w:pPr>
            <w:r w:rsidRPr="00DE29F9">
              <w:rPr>
                <w:sz w:val="18"/>
                <w:szCs w:val="18"/>
                <w:u w:val="none"/>
              </w:rPr>
              <w:t xml:space="preserve">Complete </w:t>
            </w:r>
            <w:r w:rsidRPr="00256DE0">
              <w:rPr>
                <w:sz w:val="18"/>
                <w:szCs w:val="18"/>
                <w:u w:val="none"/>
              </w:rPr>
              <w:t>Profile</w:t>
            </w:r>
          </w:p>
        </w:tc>
        <w:tc>
          <w:tcPr>
            <w:tcW w:w="1440" w:type="dxa"/>
            <w:tcBorders>
              <w:top w:val="single" w:sz="12" w:space="0" w:color="000000"/>
              <w:left w:val="single" w:sz="12" w:space="0" w:color="000000"/>
              <w:bottom w:val="single" w:sz="12" w:space="0" w:color="000000"/>
              <w:right w:val="single" w:sz="12" w:space="0" w:color="000000"/>
            </w:tcBorders>
          </w:tcPr>
          <w:p w14:paraId="447E90A9" w14:textId="3FBA426D" w:rsidR="00DE29F9" w:rsidRPr="00256DE0" w:rsidRDefault="00DE29F9" w:rsidP="0099454C">
            <w:pPr>
              <w:pStyle w:val="TableParagraph"/>
              <w:kinsoku w:val="0"/>
              <w:overflowPunct w:val="0"/>
              <w:spacing w:before="7"/>
              <w:rPr>
                <w:sz w:val="18"/>
                <w:szCs w:val="18"/>
                <w:u w:val="none"/>
              </w:rPr>
            </w:pPr>
            <w:ins w:id="285" w:author="Abhishek Patil" w:date="2021-03-21T14:25:00Z">
              <w:r>
                <w:rPr>
                  <w:sz w:val="18"/>
                  <w:szCs w:val="18"/>
                  <w:u w:val="none"/>
                </w:rPr>
                <w:t>MAC Address</w:t>
              </w:r>
            </w:ins>
            <w:ins w:id="286" w:author="Abhishek Patil" w:date="2021-03-21T14:39:00Z">
              <w:r>
                <w:rPr>
                  <w:sz w:val="18"/>
                  <w:szCs w:val="18"/>
                  <w:u w:val="none"/>
                </w:rPr>
                <w:t xml:space="preserve"> P</w:t>
              </w:r>
            </w:ins>
            <w:ins w:id="287" w:author="Abhishek Patil" w:date="2021-03-21T14:40:00Z">
              <w:r>
                <w:rPr>
                  <w:sz w:val="18"/>
                  <w:szCs w:val="18"/>
                  <w:u w:val="none"/>
                </w:rPr>
                <w:t>resent</w:t>
              </w:r>
            </w:ins>
          </w:p>
        </w:tc>
        <w:tc>
          <w:tcPr>
            <w:tcW w:w="1350" w:type="dxa"/>
            <w:tcBorders>
              <w:top w:val="single" w:sz="12" w:space="0" w:color="000000"/>
              <w:left w:val="single" w:sz="12" w:space="0" w:color="000000"/>
              <w:bottom w:val="single" w:sz="12" w:space="0" w:color="000000"/>
              <w:right w:val="single" w:sz="12" w:space="0" w:color="000000"/>
            </w:tcBorders>
          </w:tcPr>
          <w:p w14:paraId="46807D15" w14:textId="78A3D1F3" w:rsidR="00DE29F9" w:rsidRPr="00256DE0" w:rsidRDefault="00DE29F9" w:rsidP="0099454C">
            <w:pPr>
              <w:pStyle w:val="TableParagraph"/>
              <w:kinsoku w:val="0"/>
              <w:overflowPunct w:val="0"/>
              <w:spacing w:before="7"/>
              <w:rPr>
                <w:sz w:val="18"/>
                <w:szCs w:val="18"/>
                <w:u w:val="none"/>
              </w:rPr>
            </w:pPr>
            <w:ins w:id="288" w:author="Abhishek Patil" w:date="2021-04-01T13:46:00Z">
              <w:r w:rsidRPr="00256DE0">
                <w:rPr>
                  <w:sz w:val="18"/>
                  <w:szCs w:val="18"/>
                  <w:u w:val="none"/>
                </w:rPr>
                <w:t>Beacon Interval Present</w:t>
              </w:r>
            </w:ins>
          </w:p>
        </w:tc>
        <w:tc>
          <w:tcPr>
            <w:tcW w:w="1260" w:type="dxa"/>
            <w:tcBorders>
              <w:top w:val="single" w:sz="12" w:space="0" w:color="000000"/>
              <w:left w:val="single" w:sz="12" w:space="0" w:color="000000"/>
              <w:bottom w:val="single" w:sz="12" w:space="0" w:color="000000"/>
              <w:right w:val="single" w:sz="12" w:space="0" w:color="000000"/>
            </w:tcBorders>
          </w:tcPr>
          <w:p w14:paraId="78C90676" w14:textId="79B96953" w:rsidR="00DE29F9" w:rsidRPr="00256DE0" w:rsidRDefault="00DE29F9" w:rsidP="0099454C">
            <w:pPr>
              <w:pStyle w:val="TableParagraph"/>
              <w:kinsoku w:val="0"/>
              <w:overflowPunct w:val="0"/>
              <w:spacing w:before="7"/>
              <w:rPr>
                <w:ins w:id="289" w:author="Abhishek Patil" w:date="2021-04-01T13:46:00Z"/>
                <w:sz w:val="18"/>
                <w:szCs w:val="18"/>
                <w:u w:val="none"/>
              </w:rPr>
            </w:pPr>
            <w:ins w:id="290" w:author="Abhishek Patil" w:date="2021-04-01T13:46:00Z">
              <w:r w:rsidRPr="00256DE0">
                <w:rPr>
                  <w:sz w:val="18"/>
                  <w:szCs w:val="18"/>
                  <w:u w:val="none"/>
                </w:rPr>
                <w:t>DTIM Info Present</w:t>
              </w:r>
            </w:ins>
          </w:p>
        </w:tc>
        <w:tc>
          <w:tcPr>
            <w:tcW w:w="1566" w:type="dxa"/>
            <w:tcBorders>
              <w:top w:val="single" w:sz="12" w:space="0" w:color="000000"/>
              <w:left w:val="single" w:sz="12" w:space="0" w:color="000000"/>
              <w:bottom w:val="single" w:sz="12" w:space="0" w:color="000000"/>
              <w:right w:val="single" w:sz="12" w:space="0" w:color="000000"/>
            </w:tcBorders>
          </w:tcPr>
          <w:p w14:paraId="4A4B78BA" w14:textId="4E3F9878" w:rsidR="00DE29F9" w:rsidRPr="00256DE0" w:rsidRDefault="00DE29F9" w:rsidP="00602F69">
            <w:pPr>
              <w:pStyle w:val="TableParagraph"/>
              <w:kinsoku w:val="0"/>
              <w:overflowPunct w:val="0"/>
              <w:spacing w:before="7"/>
              <w:rPr>
                <w:sz w:val="18"/>
                <w:szCs w:val="18"/>
                <w:u w:val="none"/>
              </w:rPr>
            </w:pPr>
          </w:p>
          <w:p w14:paraId="4C635934" w14:textId="77777777" w:rsidR="00DE29F9" w:rsidRPr="00256DE0" w:rsidRDefault="00DE29F9" w:rsidP="00602F69">
            <w:pPr>
              <w:pStyle w:val="TableParagraph"/>
              <w:kinsoku w:val="0"/>
              <w:overflowPunct w:val="0"/>
              <w:ind w:left="252" w:right="252"/>
              <w:jc w:val="center"/>
              <w:rPr>
                <w:sz w:val="18"/>
                <w:szCs w:val="18"/>
                <w:u w:val="none"/>
              </w:rPr>
            </w:pPr>
            <w:r w:rsidRPr="00256DE0">
              <w:rPr>
                <w:sz w:val="18"/>
                <w:szCs w:val="18"/>
                <w:u w:val="none"/>
              </w:rPr>
              <w:t>Reserved</w:t>
            </w:r>
          </w:p>
        </w:tc>
      </w:tr>
      <w:tr w:rsidR="00C37D11" w:rsidRPr="00256DE0" w14:paraId="4D26D2BE" w14:textId="77777777" w:rsidTr="0058725C">
        <w:trPr>
          <w:trHeight w:val="284"/>
          <w:jc w:val="center"/>
        </w:trPr>
        <w:tc>
          <w:tcPr>
            <w:tcW w:w="784" w:type="dxa"/>
            <w:tcBorders>
              <w:top w:val="none" w:sz="6" w:space="0" w:color="auto"/>
              <w:left w:val="none" w:sz="6" w:space="0" w:color="auto"/>
              <w:bottom w:val="none" w:sz="6" w:space="0" w:color="auto"/>
              <w:right w:val="none" w:sz="6" w:space="0" w:color="auto"/>
            </w:tcBorders>
          </w:tcPr>
          <w:p w14:paraId="39DC01F2" w14:textId="77777777" w:rsidR="00C37D11" w:rsidRPr="00256DE0" w:rsidRDefault="00C37D11" w:rsidP="00602F69">
            <w:pPr>
              <w:pStyle w:val="TableParagraph"/>
              <w:kinsoku w:val="0"/>
              <w:overflowPunct w:val="0"/>
              <w:spacing w:before="100" w:line="164" w:lineRule="exact"/>
              <w:ind w:left="50"/>
              <w:jc w:val="center"/>
              <w:rPr>
                <w:sz w:val="18"/>
                <w:szCs w:val="18"/>
                <w:u w:val="none"/>
              </w:rPr>
            </w:pPr>
            <w:r w:rsidRPr="00256DE0">
              <w:rPr>
                <w:sz w:val="18"/>
                <w:szCs w:val="18"/>
                <w:u w:val="none"/>
              </w:rPr>
              <w:t>Bits:</w:t>
            </w:r>
          </w:p>
        </w:tc>
        <w:tc>
          <w:tcPr>
            <w:tcW w:w="476" w:type="dxa"/>
            <w:tcBorders>
              <w:top w:val="single" w:sz="12" w:space="0" w:color="000000"/>
              <w:left w:val="none" w:sz="6" w:space="0" w:color="auto"/>
              <w:bottom w:val="none" w:sz="6" w:space="0" w:color="auto"/>
              <w:right w:val="none" w:sz="6" w:space="0" w:color="auto"/>
            </w:tcBorders>
          </w:tcPr>
          <w:p w14:paraId="48436FBD" w14:textId="77777777" w:rsidR="00C37D11" w:rsidRPr="00256DE0" w:rsidRDefault="00C37D11" w:rsidP="00602F69">
            <w:pPr>
              <w:pStyle w:val="TableParagraph"/>
              <w:kinsoku w:val="0"/>
              <w:overflowPunct w:val="0"/>
              <w:jc w:val="center"/>
              <w:rPr>
                <w:sz w:val="18"/>
                <w:szCs w:val="18"/>
              </w:rPr>
            </w:pPr>
          </w:p>
        </w:tc>
        <w:tc>
          <w:tcPr>
            <w:tcW w:w="292" w:type="dxa"/>
            <w:tcBorders>
              <w:top w:val="single" w:sz="12" w:space="0" w:color="000000"/>
              <w:left w:val="none" w:sz="6" w:space="0" w:color="auto"/>
              <w:bottom w:val="none" w:sz="6" w:space="0" w:color="auto"/>
              <w:right w:val="none" w:sz="6" w:space="0" w:color="auto"/>
            </w:tcBorders>
          </w:tcPr>
          <w:p w14:paraId="5E2282CB" w14:textId="77777777" w:rsidR="00C37D11" w:rsidRPr="00256DE0" w:rsidRDefault="00C37D11" w:rsidP="00602F69">
            <w:pPr>
              <w:pStyle w:val="TableParagraph"/>
              <w:kinsoku w:val="0"/>
              <w:overflowPunct w:val="0"/>
              <w:spacing w:before="100" w:line="164" w:lineRule="exact"/>
              <w:ind w:left="0"/>
              <w:jc w:val="center"/>
              <w:rPr>
                <w:w w:val="99"/>
                <w:sz w:val="18"/>
                <w:szCs w:val="18"/>
                <w:u w:val="none"/>
              </w:rPr>
            </w:pPr>
            <w:r w:rsidRPr="00256DE0">
              <w:rPr>
                <w:w w:val="99"/>
                <w:sz w:val="18"/>
                <w:szCs w:val="18"/>
                <w:u w:val="none"/>
              </w:rPr>
              <w:t>4</w:t>
            </w:r>
          </w:p>
        </w:tc>
        <w:tc>
          <w:tcPr>
            <w:tcW w:w="158" w:type="dxa"/>
            <w:tcBorders>
              <w:top w:val="single" w:sz="12" w:space="0" w:color="000000"/>
              <w:left w:val="none" w:sz="6" w:space="0" w:color="auto"/>
              <w:bottom w:val="none" w:sz="6" w:space="0" w:color="auto"/>
              <w:right w:val="none" w:sz="6" w:space="0" w:color="auto"/>
            </w:tcBorders>
          </w:tcPr>
          <w:p w14:paraId="6D009D7B" w14:textId="77777777" w:rsidR="00C37D11" w:rsidRPr="00256DE0" w:rsidRDefault="00C37D11" w:rsidP="00602F69">
            <w:pPr>
              <w:pStyle w:val="TableParagraph"/>
              <w:kinsoku w:val="0"/>
              <w:overflowPunct w:val="0"/>
              <w:jc w:val="center"/>
              <w:rPr>
                <w:sz w:val="18"/>
                <w:szCs w:val="18"/>
              </w:rPr>
            </w:pPr>
          </w:p>
        </w:tc>
        <w:tc>
          <w:tcPr>
            <w:tcW w:w="1080" w:type="dxa"/>
            <w:tcBorders>
              <w:top w:val="single" w:sz="12" w:space="0" w:color="000000"/>
              <w:left w:val="none" w:sz="6" w:space="0" w:color="auto"/>
              <w:bottom w:val="none" w:sz="6" w:space="0" w:color="auto"/>
              <w:right w:val="none" w:sz="6" w:space="0" w:color="auto"/>
            </w:tcBorders>
          </w:tcPr>
          <w:p w14:paraId="4BA65B90" w14:textId="77777777" w:rsidR="00C37D11" w:rsidRPr="00256DE0" w:rsidRDefault="00C37D11" w:rsidP="00602F69">
            <w:pPr>
              <w:pStyle w:val="TableParagraph"/>
              <w:kinsoku w:val="0"/>
              <w:overflowPunct w:val="0"/>
              <w:spacing w:before="100" w:line="164" w:lineRule="exact"/>
              <w:ind w:left="0"/>
              <w:jc w:val="center"/>
              <w:rPr>
                <w:w w:val="99"/>
                <w:sz w:val="18"/>
                <w:szCs w:val="18"/>
                <w:u w:val="none"/>
              </w:rPr>
            </w:pPr>
            <w:r w:rsidRPr="00256DE0">
              <w:rPr>
                <w:w w:val="99"/>
                <w:sz w:val="18"/>
                <w:szCs w:val="18"/>
                <w:u w:val="none"/>
              </w:rPr>
              <w:t>1</w:t>
            </w:r>
          </w:p>
        </w:tc>
        <w:tc>
          <w:tcPr>
            <w:tcW w:w="1440" w:type="dxa"/>
            <w:tcBorders>
              <w:top w:val="single" w:sz="12" w:space="0" w:color="000000"/>
              <w:left w:val="none" w:sz="6" w:space="0" w:color="auto"/>
              <w:bottom w:val="none" w:sz="6" w:space="0" w:color="auto"/>
              <w:right w:val="none" w:sz="6" w:space="0" w:color="auto"/>
            </w:tcBorders>
          </w:tcPr>
          <w:p w14:paraId="48138219" w14:textId="77777777" w:rsidR="00C37D11" w:rsidRPr="00256DE0" w:rsidRDefault="00C37D11" w:rsidP="00602F69">
            <w:pPr>
              <w:pStyle w:val="TableParagraph"/>
              <w:kinsoku w:val="0"/>
              <w:overflowPunct w:val="0"/>
              <w:spacing w:before="100" w:line="164" w:lineRule="exact"/>
              <w:ind w:left="0"/>
              <w:jc w:val="center"/>
              <w:rPr>
                <w:sz w:val="18"/>
                <w:szCs w:val="18"/>
                <w:u w:val="none"/>
              </w:rPr>
            </w:pPr>
            <w:ins w:id="291" w:author="Abhishek Patil" w:date="2021-03-16T13:49:00Z">
              <w:r w:rsidRPr="00256DE0">
                <w:rPr>
                  <w:sz w:val="18"/>
                  <w:szCs w:val="18"/>
                  <w:u w:val="none"/>
                </w:rPr>
                <w:t>1</w:t>
              </w:r>
            </w:ins>
          </w:p>
        </w:tc>
        <w:tc>
          <w:tcPr>
            <w:tcW w:w="1350" w:type="dxa"/>
            <w:tcBorders>
              <w:top w:val="single" w:sz="12" w:space="0" w:color="000000"/>
              <w:left w:val="none" w:sz="6" w:space="0" w:color="auto"/>
              <w:bottom w:val="none" w:sz="6" w:space="0" w:color="auto"/>
              <w:right w:val="none" w:sz="6" w:space="0" w:color="auto"/>
            </w:tcBorders>
          </w:tcPr>
          <w:p w14:paraId="2F72CA4E" w14:textId="77777777" w:rsidR="00C37D11" w:rsidRPr="00256DE0" w:rsidRDefault="00C37D11" w:rsidP="00602F69">
            <w:pPr>
              <w:pStyle w:val="TableParagraph"/>
              <w:kinsoku w:val="0"/>
              <w:overflowPunct w:val="0"/>
              <w:spacing w:before="100" w:line="164" w:lineRule="exact"/>
              <w:ind w:left="0"/>
              <w:jc w:val="center"/>
              <w:rPr>
                <w:sz w:val="18"/>
                <w:szCs w:val="18"/>
                <w:u w:val="none"/>
              </w:rPr>
            </w:pPr>
            <w:ins w:id="292" w:author="Abhishek Patil" w:date="2021-03-16T13:50:00Z">
              <w:r w:rsidRPr="00256DE0">
                <w:rPr>
                  <w:sz w:val="18"/>
                  <w:szCs w:val="18"/>
                  <w:u w:val="none"/>
                </w:rPr>
                <w:t>1</w:t>
              </w:r>
            </w:ins>
          </w:p>
        </w:tc>
        <w:tc>
          <w:tcPr>
            <w:tcW w:w="1260" w:type="dxa"/>
            <w:tcBorders>
              <w:top w:val="single" w:sz="12" w:space="0" w:color="000000"/>
              <w:left w:val="none" w:sz="6" w:space="0" w:color="auto"/>
              <w:bottom w:val="none" w:sz="6" w:space="0" w:color="auto"/>
              <w:right w:val="none" w:sz="6" w:space="0" w:color="auto"/>
            </w:tcBorders>
          </w:tcPr>
          <w:p w14:paraId="74181BE4" w14:textId="697793DB" w:rsidR="00C37D11" w:rsidRPr="00256DE0" w:rsidRDefault="00A73D10" w:rsidP="00602F69">
            <w:pPr>
              <w:pStyle w:val="TableParagraph"/>
              <w:kinsoku w:val="0"/>
              <w:overflowPunct w:val="0"/>
              <w:spacing w:before="100" w:line="164" w:lineRule="exact"/>
              <w:ind w:left="0"/>
              <w:jc w:val="center"/>
              <w:rPr>
                <w:ins w:id="293" w:author="Abhishek Patil" w:date="2021-04-01T13:46:00Z"/>
                <w:color w:val="FF0000"/>
                <w:sz w:val="18"/>
                <w:szCs w:val="18"/>
                <w:u w:val="none"/>
              </w:rPr>
            </w:pPr>
            <w:r>
              <w:rPr>
                <w:color w:val="FF0000"/>
                <w:sz w:val="18"/>
                <w:szCs w:val="18"/>
                <w:u w:val="none"/>
              </w:rPr>
              <w:t>1</w:t>
            </w:r>
          </w:p>
        </w:tc>
        <w:tc>
          <w:tcPr>
            <w:tcW w:w="1566" w:type="dxa"/>
            <w:tcBorders>
              <w:top w:val="single" w:sz="12" w:space="0" w:color="000000"/>
              <w:left w:val="none" w:sz="6" w:space="0" w:color="auto"/>
              <w:bottom w:val="none" w:sz="6" w:space="0" w:color="auto"/>
              <w:right w:val="none" w:sz="6" w:space="0" w:color="auto"/>
            </w:tcBorders>
          </w:tcPr>
          <w:p w14:paraId="61C7E847" w14:textId="585FF3C8" w:rsidR="00C37D11" w:rsidRPr="00256DE0" w:rsidRDefault="00C37D11" w:rsidP="00602F69">
            <w:pPr>
              <w:pStyle w:val="TableParagraph"/>
              <w:kinsoku w:val="0"/>
              <w:overflowPunct w:val="0"/>
              <w:spacing w:before="100" w:line="164" w:lineRule="exact"/>
              <w:ind w:left="0"/>
              <w:jc w:val="center"/>
              <w:rPr>
                <w:color w:val="FF0000"/>
                <w:sz w:val="18"/>
                <w:szCs w:val="18"/>
                <w:u w:val="none"/>
              </w:rPr>
            </w:pPr>
            <w:r w:rsidRPr="00256DE0">
              <w:rPr>
                <w:color w:val="FF0000"/>
                <w:sz w:val="18"/>
                <w:szCs w:val="18"/>
                <w:u w:val="none"/>
              </w:rPr>
              <w:t>TBD</w:t>
            </w:r>
          </w:p>
        </w:tc>
      </w:tr>
    </w:tbl>
    <w:p w14:paraId="656FB2E4" w14:textId="78D0462E" w:rsidR="00AA770D" w:rsidRPr="00C33B5C" w:rsidRDefault="00AA770D" w:rsidP="00AA770D">
      <w:pPr>
        <w:pStyle w:val="Heading3"/>
        <w:numPr>
          <w:ilvl w:val="0"/>
          <w:numId w:val="0"/>
        </w:numPr>
        <w:tabs>
          <w:tab w:val="left" w:pos="2858"/>
        </w:tabs>
        <w:kinsoku w:val="0"/>
        <w:overflowPunct w:val="0"/>
        <w:spacing w:line="212" w:lineRule="exact"/>
        <w:jc w:val="center"/>
        <w:rPr>
          <w:rFonts w:ascii="Arial" w:hAnsi="Arial" w:cs="Arial"/>
          <w:sz w:val="20"/>
        </w:rPr>
      </w:pPr>
      <w:r w:rsidRPr="00C33B5C">
        <w:rPr>
          <w:rFonts w:ascii="Arial" w:hAnsi="Arial" w:cs="Arial"/>
          <w:sz w:val="20"/>
        </w:rPr>
        <w:t>Figure 9-788ej—</w:t>
      </w:r>
      <w:del w:id="294" w:author="Abhishek Patil" w:date="2021-03-19T10:12:00Z">
        <w:r w:rsidRPr="00C33B5C" w:rsidDel="00474A48">
          <w:rPr>
            <w:rFonts w:ascii="Arial" w:hAnsi="Arial" w:cs="Arial"/>
            <w:sz w:val="20"/>
          </w:rPr>
          <w:delText>Per-</w:delText>
        </w:r>
      </w:del>
      <w:r w:rsidRPr="00C33B5C">
        <w:rPr>
          <w:rFonts w:ascii="Arial" w:hAnsi="Arial" w:cs="Arial"/>
          <w:sz w:val="20"/>
        </w:rPr>
        <w:t>STA Control field</w:t>
      </w:r>
      <w:r w:rsidRPr="00C33B5C">
        <w:rPr>
          <w:rFonts w:ascii="Arial" w:hAnsi="Arial" w:cs="Arial"/>
          <w:spacing w:val="-3"/>
          <w:sz w:val="20"/>
        </w:rPr>
        <w:t xml:space="preserve"> </w:t>
      </w:r>
      <w:r w:rsidRPr="00C33B5C">
        <w:rPr>
          <w:rFonts w:ascii="Arial" w:hAnsi="Arial" w:cs="Arial"/>
          <w:sz w:val="20"/>
        </w:rPr>
        <w:t>format</w:t>
      </w:r>
    </w:p>
    <w:p w14:paraId="092EB5F0" w14:textId="77777777" w:rsidR="00AA770D" w:rsidRDefault="00AA770D" w:rsidP="00AA770D">
      <w:pPr>
        <w:autoSpaceDE w:val="0"/>
        <w:autoSpaceDN w:val="0"/>
        <w:adjustRightInd w:val="0"/>
        <w:jc w:val="both"/>
        <w:rPr>
          <w:rFonts w:ascii="Times New Roman" w:hAnsi="Times New Roman" w:cs="Times New Roman"/>
          <w:b/>
          <w:bCs/>
          <w:i/>
          <w:iCs/>
          <w:color w:val="000000"/>
          <w:sz w:val="20"/>
          <w:szCs w:val="20"/>
          <w:highlight w:val="yellow"/>
        </w:rPr>
      </w:pPr>
    </w:p>
    <w:p w14:paraId="60067B3F" w14:textId="7DA5A17F" w:rsidR="00AA770D" w:rsidRDefault="00AA770D" w:rsidP="00AA770D">
      <w:pPr>
        <w:autoSpaceDE w:val="0"/>
        <w:autoSpaceDN w:val="0"/>
        <w:adjustRightInd w:val="0"/>
        <w:jc w:val="both"/>
        <w:rPr>
          <w:rFonts w:ascii="Times New Roman" w:hAnsi="Times New Roman" w:cs="Times New Roman"/>
          <w:b/>
          <w:bCs/>
          <w:i/>
          <w:iCs/>
          <w:color w:val="000000"/>
          <w:sz w:val="20"/>
          <w:szCs w:val="20"/>
        </w:rPr>
      </w:pPr>
      <w:r w:rsidRPr="00111C94">
        <w:rPr>
          <w:rFonts w:ascii="Times New Roman" w:hAnsi="Times New Roman" w:cs="Times New Roman"/>
          <w:b/>
          <w:bCs/>
          <w:i/>
          <w:iCs/>
          <w:color w:val="000000"/>
          <w:sz w:val="20"/>
          <w:szCs w:val="20"/>
          <w:highlight w:val="yellow"/>
        </w:rPr>
        <w:t xml:space="preserve">TGbe editor: Please </w:t>
      </w:r>
      <w:r w:rsidR="004B35ED">
        <w:rPr>
          <w:rFonts w:ascii="Times New Roman" w:hAnsi="Times New Roman" w:cs="Times New Roman"/>
          <w:b/>
          <w:bCs/>
          <w:i/>
          <w:iCs/>
          <w:color w:val="000000"/>
          <w:sz w:val="20"/>
          <w:szCs w:val="20"/>
          <w:highlight w:val="yellow"/>
        </w:rPr>
        <w:t>insert</w:t>
      </w:r>
      <w:r>
        <w:rPr>
          <w:rFonts w:ascii="Times New Roman" w:hAnsi="Times New Roman" w:cs="Times New Roman"/>
          <w:b/>
          <w:bCs/>
          <w:i/>
          <w:iCs/>
          <w:color w:val="000000"/>
          <w:sz w:val="20"/>
          <w:szCs w:val="20"/>
          <w:highlight w:val="yellow"/>
        </w:rPr>
        <w:t xml:space="preserve"> the following paragraphs after the paragraph starting: “The Complete Profile subfield is…” as follows:</w:t>
      </w:r>
      <w:r w:rsidRPr="00111C94">
        <w:rPr>
          <w:rFonts w:ascii="Times New Roman" w:hAnsi="Times New Roman" w:cs="Times New Roman"/>
          <w:b/>
          <w:bCs/>
          <w:i/>
          <w:iCs/>
          <w:color w:val="000000"/>
          <w:sz w:val="20"/>
          <w:szCs w:val="20"/>
          <w:highlight w:val="yellow"/>
        </w:rPr>
        <w:t xml:space="preserve"> </w:t>
      </w:r>
    </w:p>
    <w:p w14:paraId="621C6F9F" w14:textId="628758B8" w:rsidR="00BF33B1" w:rsidRDefault="00BF33B1" w:rsidP="00BF33B1">
      <w:pPr>
        <w:pStyle w:val="BodyText0"/>
        <w:tabs>
          <w:tab w:val="left" w:pos="659"/>
        </w:tabs>
        <w:kinsoku w:val="0"/>
        <w:overflowPunct w:val="0"/>
        <w:spacing w:line="217" w:lineRule="exact"/>
        <w:jc w:val="both"/>
        <w:rPr>
          <w:sz w:val="20"/>
          <w:szCs w:val="18"/>
        </w:rPr>
      </w:pPr>
      <w:r>
        <w:rPr>
          <w:sz w:val="20"/>
          <w:szCs w:val="18"/>
        </w:rPr>
        <w:t>The MAC Address Present subfield indicates the presence of the STA MAC Address subfield in the STA Info field</w:t>
      </w:r>
      <w:r w:rsidR="00DC36AF">
        <w:rPr>
          <w:sz w:val="20"/>
          <w:szCs w:val="18"/>
        </w:rPr>
        <w:t xml:space="preserve"> and</w:t>
      </w:r>
      <w:r>
        <w:rPr>
          <w:sz w:val="20"/>
          <w:szCs w:val="18"/>
        </w:rPr>
        <w:t xml:space="preserve"> is set to 1 if the STA MAC Address subfield is present in the STA Info field; otherwise set to 0. </w:t>
      </w:r>
    </w:p>
    <w:p w14:paraId="089A8A9C" w14:textId="38D59065" w:rsidR="009464DC" w:rsidRDefault="00942355" w:rsidP="009464DC">
      <w:pPr>
        <w:pStyle w:val="BodyText0"/>
        <w:tabs>
          <w:tab w:val="left" w:pos="659"/>
        </w:tabs>
        <w:kinsoku w:val="0"/>
        <w:overflowPunct w:val="0"/>
        <w:spacing w:line="217" w:lineRule="exact"/>
        <w:jc w:val="both"/>
        <w:rPr>
          <w:sz w:val="20"/>
          <w:szCs w:val="18"/>
        </w:rPr>
      </w:pPr>
      <w:r>
        <w:rPr>
          <w:sz w:val="20"/>
          <w:szCs w:val="18"/>
        </w:rPr>
        <w:t>The Beacon Interval Present subfield</w:t>
      </w:r>
      <w:r w:rsidR="00127DB6">
        <w:rPr>
          <w:sz w:val="20"/>
          <w:szCs w:val="18"/>
        </w:rPr>
        <w:t xml:space="preserve"> indicates the presence of the Beacon Interval subfield in the STA Info field</w:t>
      </w:r>
      <w:r w:rsidR="00523261">
        <w:rPr>
          <w:sz w:val="20"/>
          <w:szCs w:val="18"/>
        </w:rPr>
        <w:t xml:space="preserve"> and</w:t>
      </w:r>
      <w:r w:rsidR="00127DB6">
        <w:rPr>
          <w:sz w:val="20"/>
          <w:szCs w:val="18"/>
        </w:rPr>
        <w:t xml:space="preserve"> is set to 1 if the Beacon Interval subfield is present in the STA Info field; otherwise set to 0. </w:t>
      </w:r>
      <w:r w:rsidR="009464DC">
        <w:rPr>
          <w:sz w:val="20"/>
          <w:szCs w:val="18"/>
        </w:rPr>
        <w:t>A non-AP STA sets the Beacon Interval Present subfield to 0 in transmitted Basic variant Multi-Link element.</w:t>
      </w:r>
    </w:p>
    <w:p w14:paraId="69F6BE99" w14:textId="1B5CDAC9" w:rsidR="00127DB6" w:rsidRDefault="00127DB6" w:rsidP="00AA770D">
      <w:pPr>
        <w:pStyle w:val="BodyText0"/>
        <w:tabs>
          <w:tab w:val="left" w:pos="659"/>
        </w:tabs>
        <w:kinsoku w:val="0"/>
        <w:overflowPunct w:val="0"/>
        <w:spacing w:line="217" w:lineRule="exact"/>
        <w:jc w:val="both"/>
        <w:rPr>
          <w:sz w:val="20"/>
          <w:szCs w:val="18"/>
        </w:rPr>
      </w:pPr>
      <w:r>
        <w:rPr>
          <w:sz w:val="20"/>
          <w:szCs w:val="18"/>
        </w:rPr>
        <w:t xml:space="preserve">The </w:t>
      </w:r>
      <w:r w:rsidR="00DD7468">
        <w:rPr>
          <w:sz w:val="20"/>
          <w:szCs w:val="18"/>
        </w:rPr>
        <w:t>DTIM Info</w:t>
      </w:r>
      <w:r>
        <w:rPr>
          <w:sz w:val="20"/>
          <w:szCs w:val="18"/>
        </w:rPr>
        <w:t xml:space="preserve"> Present subfield indicates the presence of the </w:t>
      </w:r>
      <w:r w:rsidR="00DD7468">
        <w:rPr>
          <w:sz w:val="20"/>
          <w:szCs w:val="18"/>
        </w:rPr>
        <w:t xml:space="preserve">DTIM Info </w:t>
      </w:r>
      <w:r>
        <w:rPr>
          <w:sz w:val="20"/>
          <w:szCs w:val="18"/>
        </w:rPr>
        <w:t>subfield in the STA Info field</w:t>
      </w:r>
      <w:r w:rsidR="00523261">
        <w:rPr>
          <w:sz w:val="20"/>
          <w:szCs w:val="18"/>
        </w:rPr>
        <w:t xml:space="preserve"> and</w:t>
      </w:r>
      <w:r>
        <w:rPr>
          <w:sz w:val="20"/>
          <w:szCs w:val="18"/>
        </w:rPr>
        <w:t xml:space="preserve"> is set to 1 if the </w:t>
      </w:r>
      <w:r w:rsidR="00DD7468">
        <w:rPr>
          <w:sz w:val="20"/>
          <w:szCs w:val="18"/>
        </w:rPr>
        <w:t xml:space="preserve">DTIM Info </w:t>
      </w:r>
      <w:r>
        <w:rPr>
          <w:sz w:val="20"/>
          <w:szCs w:val="18"/>
        </w:rPr>
        <w:t xml:space="preserve">subfield is present in the STA Info field; otherwise set to 0. A non-AP STA sets the </w:t>
      </w:r>
      <w:r w:rsidR="00DD7468">
        <w:rPr>
          <w:sz w:val="20"/>
          <w:szCs w:val="18"/>
        </w:rPr>
        <w:t xml:space="preserve">DTIM Info </w:t>
      </w:r>
      <w:r>
        <w:rPr>
          <w:sz w:val="20"/>
          <w:szCs w:val="18"/>
        </w:rPr>
        <w:t>Present subfield to 0 in transmitted Basic variant Multi-Link element.</w:t>
      </w:r>
    </w:p>
    <w:p w14:paraId="57CF9F8F" w14:textId="77777777" w:rsidR="00127DB6" w:rsidRDefault="00127DB6" w:rsidP="00AA770D">
      <w:pPr>
        <w:pStyle w:val="BodyText0"/>
        <w:tabs>
          <w:tab w:val="left" w:pos="659"/>
        </w:tabs>
        <w:kinsoku w:val="0"/>
        <w:overflowPunct w:val="0"/>
        <w:spacing w:line="217" w:lineRule="exact"/>
        <w:jc w:val="both"/>
        <w:rPr>
          <w:sz w:val="20"/>
          <w:szCs w:val="18"/>
        </w:rPr>
      </w:pPr>
    </w:p>
    <w:p w14:paraId="13473FD2" w14:textId="361F5B4C" w:rsidR="00AA770D" w:rsidRDefault="00AA770D" w:rsidP="00AA770D">
      <w:pPr>
        <w:autoSpaceDE w:val="0"/>
        <w:autoSpaceDN w:val="0"/>
        <w:adjustRightInd w:val="0"/>
        <w:jc w:val="both"/>
        <w:rPr>
          <w:rFonts w:ascii="Times New Roman" w:hAnsi="Times New Roman" w:cs="Times New Roman"/>
          <w:b/>
          <w:bCs/>
          <w:i/>
          <w:iCs/>
          <w:color w:val="000000"/>
          <w:sz w:val="20"/>
          <w:szCs w:val="20"/>
        </w:rPr>
      </w:pPr>
      <w:r w:rsidRPr="00111C94">
        <w:rPr>
          <w:rFonts w:ascii="Times New Roman" w:hAnsi="Times New Roman" w:cs="Times New Roman"/>
          <w:b/>
          <w:bCs/>
          <w:i/>
          <w:iCs/>
          <w:color w:val="000000"/>
          <w:sz w:val="20"/>
          <w:szCs w:val="20"/>
          <w:highlight w:val="yellow"/>
        </w:rPr>
        <w:t xml:space="preserve">TGbe editor: Please </w:t>
      </w:r>
      <w:r>
        <w:rPr>
          <w:rFonts w:ascii="Times New Roman" w:hAnsi="Times New Roman" w:cs="Times New Roman"/>
          <w:b/>
          <w:bCs/>
          <w:i/>
          <w:iCs/>
          <w:color w:val="000000"/>
          <w:sz w:val="20"/>
          <w:szCs w:val="20"/>
          <w:highlight w:val="yellow"/>
        </w:rPr>
        <w:t xml:space="preserve">delete </w:t>
      </w:r>
      <w:r w:rsidRPr="00FF66BA">
        <w:rPr>
          <w:rFonts w:ascii="Times New Roman" w:hAnsi="Times New Roman" w:cs="Times New Roman"/>
          <w:b/>
          <w:bCs/>
          <w:i/>
          <w:iCs/>
          <w:color w:val="000000"/>
          <w:sz w:val="20"/>
          <w:szCs w:val="20"/>
          <w:highlight w:val="yellow"/>
        </w:rPr>
        <w:t xml:space="preserve">“Other subfields are TBD.” </w:t>
      </w:r>
      <w:r>
        <w:rPr>
          <w:rFonts w:ascii="Times New Roman" w:hAnsi="Times New Roman" w:cs="Times New Roman"/>
          <w:b/>
          <w:bCs/>
          <w:i/>
          <w:iCs/>
          <w:color w:val="000000"/>
          <w:sz w:val="20"/>
          <w:szCs w:val="20"/>
          <w:highlight w:val="yellow"/>
        </w:rPr>
        <w:t xml:space="preserve">and </w:t>
      </w:r>
      <w:r w:rsidR="004B35ED">
        <w:rPr>
          <w:rFonts w:ascii="Times New Roman" w:hAnsi="Times New Roman" w:cs="Times New Roman"/>
          <w:b/>
          <w:bCs/>
          <w:i/>
          <w:iCs/>
          <w:color w:val="000000"/>
          <w:sz w:val="20"/>
          <w:szCs w:val="20"/>
          <w:highlight w:val="yellow"/>
        </w:rPr>
        <w:t>insert</w:t>
      </w:r>
      <w:r>
        <w:rPr>
          <w:rFonts w:ascii="Times New Roman" w:hAnsi="Times New Roman" w:cs="Times New Roman"/>
          <w:b/>
          <w:bCs/>
          <w:i/>
          <w:iCs/>
          <w:color w:val="000000"/>
          <w:sz w:val="20"/>
          <w:szCs w:val="20"/>
          <w:highlight w:val="yellow"/>
        </w:rPr>
        <w:t xml:space="preserve"> the following paragraphs</w:t>
      </w:r>
      <w:r w:rsidRPr="00FF66BA">
        <w:rPr>
          <w:rFonts w:ascii="Times New Roman" w:hAnsi="Times New Roman" w:cs="Times New Roman"/>
          <w:b/>
          <w:bCs/>
          <w:i/>
          <w:iCs/>
          <w:color w:val="000000"/>
          <w:sz w:val="20"/>
          <w:szCs w:val="20"/>
          <w:highlight w:val="yellow"/>
        </w:rPr>
        <w:t xml:space="preserve"> as </w:t>
      </w:r>
      <w:r>
        <w:rPr>
          <w:rFonts w:ascii="Times New Roman" w:hAnsi="Times New Roman" w:cs="Times New Roman"/>
          <w:b/>
          <w:bCs/>
          <w:i/>
          <w:iCs/>
          <w:color w:val="000000"/>
          <w:sz w:val="20"/>
          <w:szCs w:val="20"/>
          <w:highlight w:val="yellow"/>
        </w:rPr>
        <w:t>shown below:</w:t>
      </w:r>
      <w:r w:rsidRPr="00111C94">
        <w:rPr>
          <w:rFonts w:ascii="Times New Roman" w:hAnsi="Times New Roman" w:cs="Times New Roman"/>
          <w:b/>
          <w:bCs/>
          <w:i/>
          <w:iCs/>
          <w:color w:val="000000"/>
          <w:sz w:val="20"/>
          <w:szCs w:val="20"/>
          <w:highlight w:val="yellow"/>
        </w:rPr>
        <w:t xml:space="preserve"> </w:t>
      </w:r>
    </w:p>
    <w:p w14:paraId="7782C6EF" w14:textId="39918BA1" w:rsidR="008446CA" w:rsidRDefault="008446CA" w:rsidP="008B7E8A">
      <w:pPr>
        <w:pStyle w:val="BodyText0"/>
        <w:tabs>
          <w:tab w:val="left" w:pos="659"/>
        </w:tabs>
        <w:suppressAutoHyphens/>
        <w:kinsoku w:val="0"/>
        <w:overflowPunct w:val="0"/>
        <w:spacing w:line="217" w:lineRule="exact"/>
        <w:jc w:val="both"/>
        <w:rPr>
          <w:sz w:val="20"/>
          <w:szCs w:val="18"/>
        </w:rPr>
      </w:pPr>
      <w:r>
        <w:rPr>
          <w:sz w:val="20"/>
          <w:szCs w:val="18"/>
        </w:rPr>
        <w:t>The STA Info field consists of zero or more fields whose presence is indicated by the subfields of the STA Control field.</w:t>
      </w:r>
      <w:r w:rsidR="008A5DD4">
        <w:rPr>
          <w:sz w:val="20"/>
          <w:szCs w:val="18"/>
        </w:rPr>
        <w:t xml:space="preserve"> The </w:t>
      </w:r>
      <w:r w:rsidR="008D447F">
        <w:rPr>
          <w:sz w:val="20"/>
          <w:szCs w:val="18"/>
        </w:rPr>
        <w:t>sub</w:t>
      </w:r>
      <w:r w:rsidR="008A5DD4">
        <w:rPr>
          <w:sz w:val="20"/>
          <w:szCs w:val="18"/>
        </w:rPr>
        <w:t xml:space="preserve">fields in the </w:t>
      </w:r>
      <w:r w:rsidR="008D447F">
        <w:rPr>
          <w:sz w:val="20"/>
          <w:szCs w:val="18"/>
        </w:rPr>
        <w:t xml:space="preserve">STA Info field appear in the same order as their corresponding presence </w:t>
      </w:r>
      <w:r w:rsidR="00F94DAD">
        <w:rPr>
          <w:sz w:val="20"/>
          <w:szCs w:val="18"/>
        </w:rPr>
        <w:t>subfield</w:t>
      </w:r>
      <w:r w:rsidR="008D447F">
        <w:rPr>
          <w:sz w:val="20"/>
          <w:szCs w:val="18"/>
        </w:rPr>
        <w:t xml:space="preserve"> in the STA Control field.</w:t>
      </w:r>
    </w:p>
    <w:p w14:paraId="2F681C2E" w14:textId="0F160F3F" w:rsidR="00AA770D" w:rsidRDefault="00AA770D" w:rsidP="008B7E8A">
      <w:pPr>
        <w:pStyle w:val="BodyText0"/>
        <w:tabs>
          <w:tab w:val="left" w:pos="659"/>
        </w:tabs>
        <w:suppressAutoHyphens/>
        <w:kinsoku w:val="0"/>
        <w:overflowPunct w:val="0"/>
        <w:spacing w:line="217" w:lineRule="exact"/>
        <w:jc w:val="both"/>
        <w:rPr>
          <w:sz w:val="20"/>
          <w:szCs w:val="18"/>
        </w:rPr>
      </w:pPr>
      <w:r>
        <w:rPr>
          <w:sz w:val="20"/>
          <w:szCs w:val="18"/>
        </w:rPr>
        <w:t xml:space="preserve">The STA MAC Address subfield </w:t>
      </w:r>
      <w:r w:rsidR="0036543F">
        <w:rPr>
          <w:sz w:val="20"/>
          <w:szCs w:val="18"/>
        </w:rPr>
        <w:t xml:space="preserve">of the STA Info field </w:t>
      </w:r>
      <w:r>
        <w:rPr>
          <w:sz w:val="20"/>
          <w:szCs w:val="18"/>
        </w:rPr>
        <w:t>carries the MAC address of the STA affiliated with the MLD that can operate on the link identified by the Link ID subfield.</w:t>
      </w:r>
      <w:r w:rsidR="008000AA">
        <w:rPr>
          <w:sz w:val="20"/>
          <w:szCs w:val="18"/>
        </w:rPr>
        <w:t xml:space="preserve"> The format of the </w:t>
      </w:r>
      <w:r w:rsidR="00506537">
        <w:rPr>
          <w:sz w:val="20"/>
          <w:szCs w:val="18"/>
        </w:rPr>
        <w:t xml:space="preserve">STA </w:t>
      </w:r>
      <w:r w:rsidR="008000AA">
        <w:rPr>
          <w:sz w:val="20"/>
          <w:szCs w:val="18"/>
        </w:rPr>
        <w:t xml:space="preserve">MAC Address field is </w:t>
      </w:r>
      <w:r w:rsidR="00506537">
        <w:rPr>
          <w:sz w:val="20"/>
          <w:szCs w:val="18"/>
        </w:rPr>
        <w:t>defined in Figure 9-788xx (STA MAC Address</w:t>
      </w:r>
      <w:r w:rsidR="00506537" w:rsidRPr="00506537">
        <w:rPr>
          <w:sz w:val="20"/>
          <w:szCs w:val="18"/>
        </w:rPr>
        <w:t xml:space="preserve"> subfield format</w:t>
      </w:r>
      <w:r w:rsidR="00506537">
        <w:rPr>
          <w:sz w:val="20"/>
          <w:szCs w:val="18"/>
        </w:rPr>
        <w:t>).</w:t>
      </w:r>
    </w:p>
    <w:tbl>
      <w:tblPr>
        <w:tblW w:w="4050" w:type="dxa"/>
        <w:jc w:val="center"/>
        <w:tblLayout w:type="fixed"/>
        <w:tblCellMar>
          <w:left w:w="0" w:type="dxa"/>
          <w:right w:w="0" w:type="dxa"/>
        </w:tblCellMar>
        <w:tblLook w:val="0000" w:firstRow="0" w:lastRow="0" w:firstColumn="0" w:lastColumn="0" w:noHBand="0" w:noVBand="0"/>
      </w:tblPr>
      <w:tblGrid>
        <w:gridCol w:w="630"/>
        <w:gridCol w:w="3420"/>
      </w:tblGrid>
      <w:tr w:rsidR="00506537" w:rsidRPr="00256DE0" w14:paraId="0A84863E" w14:textId="77777777" w:rsidTr="00351446">
        <w:trPr>
          <w:trHeight w:val="141"/>
          <w:jc w:val="center"/>
        </w:trPr>
        <w:tc>
          <w:tcPr>
            <w:tcW w:w="630" w:type="dxa"/>
            <w:tcBorders>
              <w:top w:val="nil"/>
              <w:left w:val="none" w:sz="6" w:space="0" w:color="auto"/>
              <w:bottom w:val="none" w:sz="6" w:space="0" w:color="auto"/>
              <w:right w:val="none" w:sz="6" w:space="0" w:color="auto"/>
            </w:tcBorders>
          </w:tcPr>
          <w:p w14:paraId="2C47F677" w14:textId="77777777" w:rsidR="00506537" w:rsidRPr="00256DE0" w:rsidRDefault="00506537" w:rsidP="00B20557">
            <w:pPr>
              <w:rPr>
                <w:rFonts w:ascii="Times New Roman" w:hAnsi="Times New Roman" w:cs="Times New Roman"/>
                <w:sz w:val="2"/>
                <w:szCs w:val="2"/>
              </w:rPr>
            </w:pPr>
          </w:p>
        </w:tc>
        <w:tc>
          <w:tcPr>
            <w:tcW w:w="3420" w:type="dxa"/>
            <w:tcBorders>
              <w:top w:val="single" w:sz="12" w:space="0" w:color="000000"/>
              <w:left w:val="single" w:sz="12" w:space="0" w:color="000000"/>
              <w:bottom w:val="single" w:sz="12" w:space="0" w:color="000000"/>
              <w:right w:val="single" w:sz="12" w:space="0" w:color="000000"/>
            </w:tcBorders>
          </w:tcPr>
          <w:p w14:paraId="71A96494" w14:textId="77F2C500" w:rsidR="00506537" w:rsidRPr="00256DE0" w:rsidRDefault="00506537" w:rsidP="00B20557">
            <w:pPr>
              <w:pStyle w:val="TableParagraph"/>
              <w:kinsoku w:val="0"/>
              <w:overflowPunct w:val="0"/>
              <w:spacing w:line="208" w:lineRule="auto"/>
              <w:ind w:left="252" w:right="252"/>
              <w:jc w:val="center"/>
              <w:rPr>
                <w:sz w:val="18"/>
                <w:szCs w:val="18"/>
                <w:u w:val="none"/>
              </w:rPr>
            </w:pPr>
            <w:r>
              <w:rPr>
                <w:sz w:val="18"/>
                <w:szCs w:val="18"/>
                <w:u w:val="none"/>
              </w:rPr>
              <w:t>STA MAC Address</w:t>
            </w:r>
          </w:p>
        </w:tc>
      </w:tr>
      <w:tr w:rsidR="00506537" w:rsidRPr="00256DE0" w14:paraId="69D40257" w14:textId="77777777" w:rsidTr="00E128AA">
        <w:trPr>
          <w:trHeight w:val="284"/>
          <w:jc w:val="center"/>
        </w:trPr>
        <w:tc>
          <w:tcPr>
            <w:tcW w:w="630" w:type="dxa"/>
            <w:tcBorders>
              <w:top w:val="none" w:sz="6" w:space="0" w:color="auto"/>
              <w:left w:val="none" w:sz="6" w:space="0" w:color="auto"/>
              <w:bottom w:val="none" w:sz="6" w:space="0" w:color="auto"/>
              <w:right w:val="none" w:sz="6" w:space="0" w:color="auto"/>
            </w:tcBorders>
          </w:tcPr>
          <w:p w14:paraId="191EB166" w14:textId="77777777" w:rsidR="00506537" w:rsidRPr="00256DE0" w:rsidRDefault="00506537" w:rsidP="00B20557">
            <w:pPr>
              <w:pStyle w:val="TableParagraph"/>
              <w:kinsoku w:val="0"/>
              <w:overflowPunct w:val="0"/>
              <w:spacing w:before="100" w:line="164" w:lineRule="exact"/>
              <w:ind w:left="50"/>
              <w:jc w:val="center"/>
              <w:rPr>
                <w:sz w:val="16"/>
                <w:szCs w:val="16"/>
                <w:u w:val="none"/>
              </w:rPr>
            </w:pPr>
            <w:r w:rsidRPr="00256DE0">
              <w:rPr>
                <w:sz w:val="16"/>
                <w:szCs w:val="16"/>
                <w:u w:val="none"/>
              </w:rPr>
              <w:t>Octet:</w:t>
            </w:r>
          </w:p>
        </w:tc>
        <w:tc>
          <w:tcPr>
            <w:tcW w:w="3420" w:type="dxa"/>
            <w:tcBorders>
              <w:top w:val="single" w:sz="12" w:space="0" w:color="000000"/>
              <w:left w:val="none" w:sz="6" w:space="0" w:color="auto"/>
              <w:bottom w:val="none" w:sz="6" w:space="0" w:color="auto"/>
              <w:right w:val="none" w:sz="6" w:space="0" w:color="auto"/>
            </w:tcBorders>
          </w:tcPr>
          <w:p w14:paraId="56CF4D44" w14:textId="5C6E5606" w:rsidR="00506537" w:rsidRPr="00256DE0" w:rsidRDefault="00506537" w:rsidP="00B20557">
            <w:pPr>
              <w:pStyle w:val="TableParagraph"/>
              <w:kinsoku w:val="0"/>
              <w:overflowPunct w:val="0"/>
              <w:spacing w:before="100" w:line="164" w:lineRule="exact"/>
              <w:ind w:left="0"/>
              <w:jc w:val="center"/>
              <w:rPr>
                <w:w w:val="99"/>
                <w:sz w:val="16"/>
                <w:szCs w:val="16"/>
                <w:u w:val="none"/>
              </w:rPr>
            </w:pPr>
            <w:r>
              <w:rPr>
                <w:w w:val="99"/>
                <w:sz w:val="16"/>
                <w:szCs w:val="16"/>
                <w:u w:val="none"/>
              </w:rPr>
              <w:t>6</w:t>
            </w:r>
          </w:p>
        </w:tc>
      </w:tr>
    </w:tbl>
    <w:p w14:paraId="10B95928" w14:textId="22C24D09" w:rsidR="00506537" w:rsidRPr="006E2230" w:rsidRDefault="00506537" w:rsidP="00506537">
      <w:pPr>
        <w:pStyle w:val="BodyText0"/>
        <w:tabs>
          <w:tab w:val="left" w:pos="659"/>
        </w:tabs>
        <w:kinsoku w:val="0"/>
        <w:overflowPunct w:val="0"/>
        <w:spacing w:line="217" w:lineRule="exact"/>
        <w:jc w:val="center"/>
        <w:rPr>
          <w:rFonts w:ascii="Arial" w:hAnsi="Arial" w:cs="Arial"/>
          <w:b/>
          <w:sz w:val="16"/>
          <w:szCs w:val="16"/>
        </w:rPr>
      </w:pPr>
      <w:r w:rsidRPr="009F7FE3">
        <w:rPr>
          <w:rFonts w:ascii="Arial" w:hAnsi="Arial" w:cs="Arial"/>
          <w:b/>
          <w:bCs/>
          <w:sz w:val="20"/>
        </w:rPr>
        <w:t>Figure 9-788</w:t>
      </w:r>
      <w:r w:rsidRPr="009F7FE3">
        <w:rPr>
          <w:rFonts w:ascii="Arial" w:hAnsi="Arial" w:cs="Arial"/>
          <w:b/>
          <w:bCs/>
          <w:sz w:val="20"/>
          <w:highlight w:val="yellow"/>
        </w:rPr>
        <w:t>xx</w:t>
      </w:r>
      <w:r w:rsidRPr="009F7FE3">
        <w:rPr>
          <w:rFonts w:ascii="Arial" w:hAnsi="Arial" w:cs="Arial"/>
          <w:b/>
          <w:bCs/>
          <w:sz w:val="20"/>
        </w:rPr>
        <w:t>—</w:t>
      </w:r>
      <w:r>
        <w:rPr>
          <w:rFonts w:ascii="Arial" w:hAnsi="Arial" w:cs="Arial"/>
          <w:b/>
          <w:bCs/>
          <w:sz w:val="20"/>
        </w:rPr>
        <w:t>STA MAC Address subfield format</w:t>
      </w:r>
    </w:p>
    <w:p w14:paraId="16CB4F99" w14:textId="77777777" w:rsidR="00506537" w:rsidRDefault="00506537" w:rsidP="008B7E8A">
      <w:pPr>
        <w:pStyle w:val="BodyText0"/>
        <w:tabs>
          <w:tab w:val="left" w:pos="659"/>
        </w:tabs>
        <w:suppressAutoHyphens/>
        <w:kinsoku w:val="0"/>
        <w:overflowPunct w:val="0"/>
        <w:spacing w:line="217" w:lineRule="exact"/>
        <w:jc w:val="both"/>
        <w:rPr>
          <w:sz w:val="20"/>
          <w:szCs w:val="18"/>
        </w:rPr>
      </w:pPr>
    </w:p>
    <w:p w14:paraId="480DCFBA" w14:textId="77777777" w:rsidR="00AA770D" w:rsidRDefault="00AA770D" w:rsidP="00AA770D">
      <w:pPr>
        <w:pStyle w:val="BodyText0"/>
        <w:tabs>
          <w:tab w:val="left" w:pos="659"/>
        </w:tabs>
        <w:kinsoku w:val="0"/>
        <w:overflowPunct w:val="0"/>
        <w:spacing w:line="217" w:lineRule="exact"/>
        <w:jc w:val="both"/>
        <w:rPr>
          <w:color w:val="000000"/>
          <w:sz w:val="20"/>
        </w:rPr>
      </w:pPr>
      <w:r>
        <w:rPr>
          <w:sz w:val="20"/>
          <w:szCs w:val="18"/>
        </w:rPr>
        <w:t xml:space="preserve">The Beacon Interval subfield </w:t>
      </w:r>
      <w:r w:rsidR="0036543F">
        <w:rPr>
          <w:sz w:val="20"/>
          <w:szCs w:val="18"/>
        </w:rPr>
        <w:t xml:space="preserve">of the STA Info field </w:t>
      </w:r>
      <w:r w:rsidR="00011DCF">
        <w:rPr>
          <w:sz w:val="20"/>
          <w:szCs w:val="18"/>
        </w:rPr>
        <w:t xml:space="preserve">is </w:t>
      </w:r>
      <w:r>
        <w:rPr>
          <w:sz w:val="20"/>
          <w:szCs w:val="18"/>
        </w:rPr>
        <w:t xml:space="preserve">defined in </w:t>
      </w:r>
      <w:r>
        <w:rPr>
          <w:color w:val="000000"/>
          <w:sz w:val="20"/>
        </w:rPr>
        <w:t>9.4.1.3 (Beacon Interval field).</w:t>
      </w:r>
    </w:p>
    <w:p w14:paraId="54E6E331" w14:textId="12B78CD5" w:rsidR="00AA770D" w:rsidRDefault="00AA770D" w:rsidP="00AA770D">
      <w:pPr>
        <w:pStyle w:val="BodyText0"/>
        <w:tabs>
          <w:tab w:val="left" w:pos="659"/>
        </w:tabs>
        <w:kinsoku w:val="0"/>
        <w:overflowPunct w:val="0"/>
        <w:spacing w:line="217" w:lineRule="exact"/>
        <w:jc w:val="both"/>
        <w:rPr>
          <w:color w:val="000000"/>
          <w:sz w:val="20"/>
        </w:rPr>
      </w:pPr>
      <w:r>
        <w:rPr>
          <w:color w:val="000000"/>
          <w:sz w:val="20"/>
        </w:rPr>
        <w:t xml:space="preserve">The DTIM Info subfield </w:t>
      </w:r>
      <w:r w:rsidR="0036543F">
        <w:rPr>
          <w:sz w:val="20"/>
          <w:szCs w:val="18"/>
        </w:rPr>
        <w:t>of the STA Info field</w:t>
      </w:r>
      <w:r w:rsidR="0036543F">
        <w:rPr>
          <w:color w:val="000000"/>
          <w:sz w:val="20"/>
        </w:rPr>
        <w:t xml:space="preserve"> </w:t>
      </w:r>
      <w:r>
        <w:rPr>
          <w:color w:val="000000"/>
          <w:sz w:val="20"/>
        </w:rPr>
        <w:t xml:space="preserve">has the format as </w:t>
      </w:r>
      <w:r w:rsidR="00D81A0B">
        <w:rPr>
          <w:color w:val="000000"/>
          <w:sz w:val="20"/>
        </w:rPr>
        <w:t>defined</w:t>
      </w:r>
      <w:r>
        <w:rPr>
          <w:color w:val="000000"/>
          <w:sz w:val="20"/>
        </w:rPr>
        <w:t xml:space="preserve"> in Figure 9-788xx</w:t>
      </w:r>
      <w:r w:rsidR="00506537">
        <w:rPr>
          <w:color w:val="000000"/>
          <w:sz w:val="20"/>
        </w:rPr>
        <w:t xml:space="preserve"> (</w:t>
      </w:r>
      <w:r w:rsidR="00506537" w:rsidRPr="00506537">
        <w:rPr>
          <w:color w:val="000000"/>
          <w:sz w:val="20"/>
        </w:rPr>
        <w:t>DTIM Info subfield format</w:t>
      </w:r>
      <w:r w:rsidR="00506537">
        <w:rPr>
          <w:color w:val="000000"/>
          <w:sz w:val="20"/>
        </w:rPr>
        <w:t>)</w:t>
      </w:r>
      <w:r>
        <w:rPr>
          <w:color w:val="000000"/>
          <w:sz w:val="20"/>
        </w:rPr>
        <w:t>.</w:t>
      </w:r>
    </w:p>
    <w:p w14:paraId="38A6B9B9" w14:textId="77777777" w:rsidR="00AA770D" w:rsidRDefault="00AA770D" w:rsidP="00AA770D">
      <w:pPr>
        <w:pStyle w:val="BodyText0"/>
        <w:tabs>
          <w:tab w:val="left" w:pos="659"/>
        </w:tabs>
        <w:kinsoku w:val="0"/>
        <w:overflowPunct w:val="0"/>
        <w:spacing w:line="217" w:lineRule="exact"/>
        <w:jc w:val="both"/>
        <w:rPr>
          <w:color w:val="000000"/>
          <w:sz w:val="20"/>
        </w:rPr>
      </w:pPr>
    </w:p>
    <w:tbl>
      <w:tblPr>
        <w:tblW w:w="4050" w:type="dxa"/>
        <w:jc w:val="center"/>
        <w:tblLayout w:type="fixed"/>
        <w:tblCellMar>
          <w:left w:w="0" w:type="dxa"/>
          <w:right w:w="0" w:type="dxa"/>
        </w:tblCellMar>
        <w:tblLook w:val="0000" w:firstRow="0" w:lastRow="0" w:firstColumn="0" w:lastColumn="0" w:noHBand="0" w:noVBand="0"/>
      </w:tblPr>
      <w:tblGrid>
        <w:gridCol w:w="630"/>
        <w:gridCol w:w="604"/>
        <w:gridCol w:w="318"/>
        <w:gridCol w:w="878"/>
        <w:gridCol w:w="1620"/>
      </w:tblGrid>
      <w:tr w:rsidR="00AA770D" w:rsidRPr="00256DE0" w14:paraId="1C00A898" w14:textId="77777777" w:rsidTr="00602F69">
        <w:trPr>
          <w:trHeight w:val="141"/>
          <w:jc w:val="center"/>
        </w:trPr>
        <w:tc>
          <w:tcPr>
            <w:tcW w:w="630" w:type="dxa"/>
            <w:tcBorders>
              <w:top w:val="nil"/>
              <w:left w:val="none" w:sz="6" w:space="0" w:color="auto"/>
              <w:bottom w:val="none" w:sz="6" w:space="0" w:color="auto"/>
              <w:right w:val="none" w:sz="6" w:space="0" w:color="auto"/>
            </w:tcBorders>
          </w:tcPr>
          <w:p w14:paraId="6F2FCFC3" w14:textId="77777777" w:rsidR="00AA770D" w:rsidRPr="00256DE0" w:rsidRDefault="00AA770D" w:rsidP="00602F69">
            <w:pPr>
              <w:rPr>
                <w:rFonts w:ascii="Times New Roman" w:hAnsi="Times New Roman" w:cs="Times New Roman"/>
                <w:sz w:val="2"/>
                <w:szCs w:val="2"/>
              </w:rPr>
            </w:pPr>
          </w:p>
        </w:tc>
        <w:tc>
          <w:tcPr>
            <w:tcW w:w="1800" w:type="dxa"/>
            <w:gridSpan w:val="3"/>
            <w:tcBorders>
              <w:top w:val="single" w:sz="12" w:space="0" w:color="000000"/>
              <w:left w:val="single" w:sz="12" w:space="0" w:color="000000"/>
              <w:bottom w:val="single" w:sz="12" w:space="0" w:color="000000"/>
              <w:right w:val="single" w:sz="12" w:space="0" w:color="000000"/>
            </w:tcBorders>
          </w:tcPr>
          <w:p w14:paraId="184258B7" w14:textId="77777777" w:rsidR="00AA770D" w:rsidRPr="00256DE0" w:rsidRDefault="00AA770D" w:rsidP="00602F69">
            <w:pPr>
              <w:pStyle w:val="TableParagraph"/>
              <w:kinsoku w:val="0"/>
              <w:overflowPunct w:val="0"/>
              <w:ind w:left="252" w:right="252"/>
              <w:jc w:val="center"/>
              <w:rPr>
                <w:sz w:val="18"/>
                <w:szCs w:val="18"/>
                <w:u w:val="none"/>
              </w:rPr>
            </w:pPr>
            <w:r w:rsidRPr="00256DE0">
              <w:rPr>
                <w:sz w:val="18"/>
                <w:szCs w:val="18"/>
                <w:u w:val="none"/>
              </w:rPr>
              <w:t>DTIM Period</w:t>
            </w:r>
          </w:p>
        </w:tc>
        <w:tc>
          <w:tcPr>
            <w:tcW w:w="1620" w:type="dxa"/>
            <w:tcBorders>
              <w:top w:val="single" w:sz="12" w:space="0" w:color="000000"/>
              <w:left w:val="single" w:sz="12" w:space="0" w:color="000000"/>
              <w:bottom w:val="single" w:sz="12" w:space="0" w:color="000000"/>
              <w:right w:val="single" w:sz="12" w:space="0" w:color="000000"/>
            </w:tcBorders>
          </w:tcPr>
          <w:p w14:paraId="4452151C" w14:textId="77777777" w:rsidR="00AA770D" w:rsidRPr="00256DE0" w:rsidRDefault="00AA770D" w:rsidP="00602F69">
            <w:pPr>
              <w:pStyle w:val="TableParagraph"/>
              <w:kinsoku w:val="0"/>
              <w:overflowPunct w:val="0"/>
              <w:spacing w:line="208" w:lineRule="auto"/>
              <w:ind w:left="252" w:right="252"/>
              <w:jc w:val="center"/>
              <w:rPr>
                <w:sz w:val="18"/>
                <w:szCs w:val="18"/>
                <w:u w:val="none"/>
              </w:rPr>
            </w:pPr>
            <w:r w:rsidRPr="00256DE0">
              <w:rPr>
                <w:sz w:val="18"/>
                <w:szCs w:val="18"/>
                <w:u w:val="none"/>
              </w:rPr>
              <w:t>DTIM Count</w:t>
            </w:r>
          </w:p>
        </w:tc>
      </w:tr>
      <w:tr w:rsidR="00AA770D" w:rsidRPr="00256DE0" w14:paraId="5D3D146D" w14:textId="77777777" w:rsidTr="00602F69">
        <w:trPr>
          <w:trHeight w:val="284"/>
          <w:jc w:val="center"/>
        </w:trPr>
        <w:tc>
          <w:tcPr>
            <w:tcW w:w="630" w:type="dxa"/>
            <w:tcBorders>
              <w:top w:val="none" w:sz="6" w:space="0" w:color="auto"/>
              <w:left w:val="none" w:sz="6" w:space="0" w:color="auto"/>
              <w:bottom w:val="none" w:sz="6" w:space="0" w:color="auto"/>
              <w:right w:val="none" w:sz="6" w:space="0" w:color="auto"/>
            </w:tcBorders>
          </w:tcPr>
          <w:p w14:paraId="60508564" w14:textId="77777777" w:rsidR="00AA770D" w:rsidRPr="00256DE0" w:rsidRDefault="00AA770D" w:rsidP="00602F69">
            <w:pPr>
              <w:pStyle w:val="TableParagraph"/>
              <w:kinsoku w:val="0"/>
              <w:overflowPunct w:val="0"/>
              <w:spacing w:before="100" w:line="164" w:lineRule="exact"/>
              <w:ind w:left="50"/>
              <w:jc w:val="center"/>
              <w:rPr>
                <w:sz w:val="16"/>
                <w:szCs w:val="16"/>
                <w:u w:val="none"/>
              </w:rPr>
            </w:pPr>
            <w:r w:rsidRPr="00256DE0">
              <w:rPr>
                <w:sz w:val="16"/>
                <w:szCs w:val="16"/>
                <w:u w:val="none"/>
              </w:rPr>
              <w:t>Octet:</w:t>
            </w:r>
          </w:p>
        </w:tc>
        <w:tc>
          <w:tcPr>
            <w:tcW w:w="604" w:type="dxa"/>
            <w:tcBorders>
              <w:top w:val="single" w:sz="12" w:space="0" w:color="000000"/>
              <w:left w:val="none" w:sz="6" w:space="0" w:color="auto"/>
              <w:bottom w:val="none" w:sz="6" w:space="0" w:color="auto"/>
              <w:right w:val="none" w:sz="6" w:space="0" w:color="auto"/>
            </w:tcBorders>
          </w:tcPr>
          <w:p w14:paraId="0C1A33AF" w14:textId="77777777" w:rsidR="00AA770D" w:rsidRPr="00256DE0" w:rsidRDefault="00AA770D" w:rsidP="00602F69">
            <w:pPr>
              <w:pStyle w:val="TableParagraph"/>
              <w:kinsoku w:val="0"/>
              <w:overflowPunct w:val="0"/>
              <w:jc w:val="center"/>
              <w:rPr>
                <w:sz w:val="18"/>
                <w:szCs w:val="18"/>
              </w:rPr>
            </w:pPr>
          </w:p>
        </w:tc>
        <w:tc>
          <w:tcPr>
            <w:tcW w:w="318" w:type="dxa"/>
            <w:tcBorders>
              <w:top w:val="single" w:sz="12" w:space="0" w:color="000000"/>
              <w:left w:val="none" w:sz="6" w:space="0" w:color="auto"/>
              <w:bottom w:val="none" w:sz="6" w:space="0" w:color="auto"/>
              <w:right w:val="none" w:sz="6" w:space="0" w:color="auto"/>
            </w:tcBorders>
          </w:tcPr>
          <w:p w14:paraId="643D78B2" w14:textId="77777777" w:rsidR="00AA770D" w:rsidRPr="00256DE0" w:rsidRDefault="00AA770D" w:rsidP="00602F69">
            <w:pPr>
              <w:pStyle w:val="TableParagraph"/>
              <w:kinsoku w:val="0"/>
              <w:overflowPunct w:val="0"/>
              <w:spacing w:before="100" w:line="164" w:lineRule="exact"/>
              <w:ind w:left="0"/>
              <w:jc w:val="center"/>
              <w:rPr>
                <w:w w:val="99"/>
                <w:sz w:val="16"/>
                <w:szCs w:val="16"/>
                <w:u w:val="none"/>
              </w:rPr>
            </w:pPr>
            <w:r w:rsidRPr="00256DE0">
              <w:rPr>
                <w:w w:val="99"/>
                <w:sz w:val="16"/>
                <w:szCs w:val="16"/>
                <w:u w:val="none"/>
              </w:rPr>
              <w:t>1</w:t>
            </w:r>
          </w:p>
        </w:tc>
        <w:tc>
          <w:tcPr>
            <w:tcW w:w="878" w:type="dxa"/>
            <w:tcBorders>
              <w:top w:val="single" w:sz="12" w:space="0" w:color="000000"/>
              <w:left w:val="none" w:sz="6" w:space="0" w:color="auto"/>
              <w:bottom w:val="none" w:sz="6" w:space="0" w:color="auto"/>
              <w:right w:val="none" w:sz="6" w:space="0" w:color="auto"/>
            </w:tcBorders>
          </w:tcPr>
          <w:p w14:paraId="254C2061" w14:textId="77777777" w:rsidR="00AA770D" w:rsidRPr="00256DE0" w:rsidRDefault="00AA770D" w:rsidP="00602F69">
            <w:pPr>
              <w:pStyle w:val="TableParagraph"/>
              <w:kinsoku w:val="0"/>
              <w:overflowPunct w:val="0"/>
              <w:jc w:val="center"/>
              <w:rPr>
                <w:sz w:val="18"/>
                <w:szCs w:val="18"/>
              </w:rPr>
            </w:pPr>
          </w:p>
        </w:tc>
        <w:tc>
          <w:tcPr>
            <w:tcW w:w="1620" w:type="dxa"/>
            <w:tcBorders>
              <w:top w:val="single" w:sz="12" w:space="0" w:color="000000"/>
              <w:left w:val="none" w:sz="6" w:space="0" w:color="auto"/>
              <w:bottom w:val="none" w:sz="6" w:space="0" w:color="auto"/>
              <w:right w:val="none" w:sz="6" w:space="0" w:color="auto"/>
            </w:tcBorders>
          </w:tcPr>
          <w:p w14:paraId="7482E94D" w14:textId="77777777" w:rsidR="00AA770D" w:rsidRPr="00256DE0" w:rsidRDefault="00AA770D" w:rsidP="00602F69">
            <w:pPr>
              <w:pStyle w:val="TableParagraph"/>
              <w:kinsoku w:val="0"/>
              <w:overflowPunct w:val="0"/>
              <w:spacing w:before="100" w:line="164" w:lineRule="exact"/>
              <w:ind w:left="0"/>
              <w:jc w:val="center"/>
              <w:rPr>
                <w:w w:val="99"/>
                <w:sz w:val="16"/>
                <w:szCs w:val="16"/>
                <w:u w:val="none"/>
              </w:rPr>
            </w:pPr>
            <w:r w:rsidRPr="00256DE0">
              <w:rPr>
                <w:w w:val="99"/>
                <w:sz w:val="16"/>
                <w:szCs w:val="16"/>
                <w:u w:val="none"/>
              </w:rPr>
              <w:t>1</w:t>
            </w:r>
          </w:p>
        </w:tc>
      </w:tr>
    </w:tbl>
    <w:p w14:paraId="0B457158" w14:textId="269212C9" w:rsidR="00AA770D" w:rsidRPr="006E2230" w:rsidRDefault="00AA770D" w:rsidP="00AA770D">
      <w:pPr>
        <w:pStyle w:val="BodyText0"/>
        <w:tabs>
          <w:tab w:val="left" w:pos="659"/>
        </w:tabs>
        <w:kinsoku w:val="0"/>
        <w:overflowPunct w:val="0"/>
        <w:spacing w:line="217" w:lineRule="exact"/>
        <w:jc w:val="center"/>
        <w:rPr>
          <w:rFonts w:ascii="Arial" w:hAnsi="Arial" w:cs="Arial"/>
          <w:b/>
          <w:sz w:val="16"/>
          <w:szCs w:val="16"/>
        </w:rPr>
      </w:pPr>
      <w:r w:rsidRPr="009F7FE3">
        <w:rPr>
          <w:rFonts w:ascii="Arial" w:hAnsi="Arial" w:cs="Arial"/>
          <w:b/>
          <w:bCs/>
          <w:sz w:val="20"/>
        </w:rPr>
        <w:t>Figure 9-788</w:t>
      </w:r>
      <w:r w:rsidRPr="009F7FE3">
        <w:rPr>
          <w:rFonts w:ascii="Arial" w:hAnsi="Arial" w:cs="Arial"/>
          <w:b/>
          <w:bCs/>
          <w:sz w:val="20"/>
          <w:highlight w:val="yellow"/>
        </w:rPr>
        <w:t>xx</w:t>
      </w:r>
      <w:r w:rsidRPr="009F7FE3">
        <w:rPr>
          <w:rFonts w:ascii="Arial" w:hAnsi="Arial" w:cs="Arial"/>
          <w:b/>
          <w:bCs/>
          <w:sz w:val="20"/>
        </w:rPr>
        <w:t>—</w:t>
      </w:r>
      <w:r>
        <w:rPr>
          <w:rFonts w:ascii="Arial" w:hAnsi="Arial" w:cs="Arial"/>
          <w:b/>
          <w:bCs/>
          <w:sz w:val="20"/>
        </w:rPr>
        <w:t>DTIM Info subfield format</w:t>
      </w:r>
    </w:p>
    <w:p w14:paraId="0219E4FC" w14:textId="77777777" w:rsidR="00AA770D" w:rsidRDefault="00AA770D" w:rsidP="00AA770D">
      <w:pPr>
        <w:pStyle w:val="BodyText0"/>
        <w:tabs>
          <w:tab w:val="left" w:pos="659"/>
        </w:tabs>
        <w:kinsoku w:val="0"/>
        <w:overflowPunct w:val="0"/>
        <w:spacing w:line="217" w:lineRule="exact"/>
        <w:jc w:val="both"/>
        <w:rPr>
          <w:color w:val="000000"/>
          <w:sz w:val="20"/>
        </w:rPr>
      </w:pPr>
    </w:p>
    <w:p w14:paraId="36724AE0" w14:textId="224B6351" w:rsidR="00AA770D" w:rsidRDefault="00C705E0" w:rsidP="00AA770D">
      <w:pPr>
        <w:pStyle w:val="BodyText0"/>
        <w:tabs>
          <w:tab w:val="left" w:pos="659"/>
        </w:tabs>
        <w:kinsoku w:val="0"/>
        <w:overflowPunct w:val="0"/>
        <w:spacing w:line="217" w:lineRule="exact"/>
        <w:jc w:val="both"/>
        <w:rPr>
          <w:sz w:val="20"/>
          <w:szCs w:val="18"/>
        </w:rPr>
      </w:pPr>
      <w:r>
        <w:rPr>
          <w:sz w:val="20"/>
          <w:szCs w:val="18"/>
        </w:rPr>
        <w:t xml:space="preserve">The </w:t>
      </w:r>
      <w:r w:rsidR="00AA770D">
        <w:rPr>
          <w:sz w:val="20"/>
          <w:szCs w:val="18"/>
        </w:rPr>
        <w:t xml:space="preserve">DTIM Period field and </w:t>
      </w:r>
      <w:r>
        <w:rPr>
          <w:sz w:val="20"/>
          <w:szCs w:val="18"/>
        </w:rPr>
        <w:t xml:space="preserve">the </w:t>
      </w:r>
      <w:r w:rsidR="00AA770D">
        <w:rPr>
          <w:sz w:val="20"/>
          <w:szCs w:val="18"/>
        </w:rPr>
        <w:t>DTIM Count field are defined in 9.4.2.5</w:t>
      </w:r>
      <w:r w:rsidR="00607A24">
        <w:rPr>
          <w:sz w:val="20"/>
          <w:szCs w:val="18"/>
        </w:rPr>
        <w:t xml:space="preserve"> (TIM element)</w:t>
      </w:r>
      <w:r w:rsidR="006F6F0E">
        <w:rPr>
          <w:sz w:val="20"/>
          <w:szCs w:val="18"/>
        </w:rPr>
        <w:t>.</w:t>
      </w:r>
    </w:p>
    <w:p w14:paraId="1CE33629" w14:textId="77777777" w:rsidR="008446CA" w:rsidRDefault="008446CA" w:rsidP="00AA770D">
      <w:pPr>
        <w:pStyle w:val="BodyText0"/>
        <w:tabs>
          <w:tab w:val="left" w:pos="659"/>
        </w:tabs>
        <w:kinsoku w:val="0"/>
        <w:overflowPunct w:val="0"/>
        <w:spacing w:line="217" w:lineRule="exact"/>
        <w:jc w:val="both"/>
        <w:rPr>
          <w:sz w:val="20"/>
          <w:szCs w:val="18"/>
        </w:rPr>
      </w:pPr>
    </w:p>
    <w:p w14:paraId="31E225CF" w14:textId="77C00741" w:rsidR="00AA770D" w:rsidRDefault="00AA770D" w:rsidP="00AA770D">
      <w:pPr>
        <w:pStyle w:val="BodyText0"/>
        <w:tabs>
          <w:tab w:val="left" w:pos="659"/>
        </w:tabs>
        <w:kinsoku w:val="0"/>
        <w:overflowPunct w:val="0"/>
        <w:spacing w:line="217" w:lineRule="exact"/>
        <w:jc w:val="both"/>
        <w:rPr>
          <w:sz w:val="20"/>
          <w:szCs w:val="18"/>
        </w:rPr>
      </w:pPr>
      <w:r>
        <w:rPr>
          <w:sz w:val="20"/>
          <w:szCs w:val="18"/>
        </w:rPr>
        <w:t xml:space="preserve">The contents of the STA Profile field </w:t>
      </w:r>
      <w:r w:rsidR="00CE0F7D">
        <w:rPr>
          <w:sz w:val="20"/>
          <w:szCs w:val="18"/>
        </w:rPr>
        <w:t xml:space="preserve">when a STA affiliated with an MLD transmits the Basic variant Multi-Link element </w:t>
      </w:r>
      <w:r>
        <w:rPr>
          <w:sz w:val="20"/>
          <w:szCs w:val="18"/>
        </w:rPr>
        <w:t>are defined in clause 35.3.2.2</w:t>
      </w:r>
    </w:p>
    <w:p w14:paraId="17CAB6AD" w14:textId="77777777" w:rsidR="008B7E8A" w:rsidRDefault="008B7E8A" w:rsidP="00AA770D">
      <w:pPr>
        <w:pStyle w:val="BodyText0"/>
        <w:tabs>
          <w:tab w:val="left" w:pos="659"/>
        </w:tabs>
        <w:kinsoku w:val="0"/>
        <w:overflowPunct w:val="0"/>
        <w:spacing w:line="217" w:lineRule="exact"/>
        <w:jc w:val="both"/>
        <w:rPr>
          <w:sz w:val="20"/>
          <w:szCs w:val="18"/>
        </w:rPr>
      </w:pPr>
    </w:p>
    <w:p w14:paraId="34C2464B" w14:textId="5B1141D1" w:rsidR="00AA770D" w:rsidRDefault="00AA770D" w:rsidP="00AA770D">
      <w:pPr>
        <w:pStyle w:val="BodyText0"/>
        <w:tabs>
          <w:tab w:val="left" w:pos="659"/>
        </w:tabs>
        <w:kinsoku w:val="0"/>
        <w:overflowPunct w:val="0"/>
        <w:spacing w:line="217" w:lineRule="exact"/>
        <w:jc w:val="both"/>
        <w:rPr>
          <w:b/>
          <w:bCs/>
          <w:sz w:val="20"/>
          <w:szCs w:val="18"/>
        </w:rPr>
      </w:pPr>
      <w:r w:rsidRPr="00E55190">
        <w:rPr>
          <w:b/>
          <w:bCs/>
          <w:sz w:val="20"/>
          <w:szCs w:val="18"/>
        </w:rPr>
        <w:t>9.4.2.295b.3 Probe Request variant Multi-Link element</w:t>
      </w:r>
      <w:r w:rsidR="00871E25" w:rsidRPr="00C44A84">
        <w:rPr>
          <w:color w:val="000000"/>
          <w:sz w:val="16"/>
          <w:szCs w:val="16"/>
          <w:highlight w:val="yellow"/>
        </w:rPr>
        <w:t xml:space="preserve">[CID </w:t>
      </w:r>
      <w:r w:rsidR="00871E25">
        <w:rPr>
          <w:color w:val="000000"/>
          <w:sz w:val="16"/>
          <w:szCs w:val="16"/>
          <w:highlight w:val="yellow"/>
        </w:rPr>
        <w:t>1035</w:t>
      </w:r>
      <w:r w:rsidR="00CA3DBA">
        <w:rPr>
          <w:color w:val="000000"/>
          <w:sz w:val="16"/>
          <w:szCs w:val="16"/>
          <w:highlight w:val="yellow"/>
        </w:rPr>
        <w:t>, 2451, 2183</w:t>
      </w:r>
      <w:r w:rsidR="00F0153D">
        <w:rPr>
          <w:color w:val="000000"/>
          <w:sz w:val="16"/>
          <w:szCs w:val="16"/>
          <w:highlight w:val="yellow"/>
        </w:rPr>
        <w:t>, 179</w:t>
      </w:r>
      <w:r w:rsidR="00F0153D" w:rsidRPr="00432337">
        <w:rPr>
          <w:color w:val="000000"/>
          <w:sz w:val="16"/>
          <w:szCs w:val="16"/>
          <w:highlight w:val="yellow"/>
        </w:rPr>
        <w:t>9</w:t>
      </w:r>
      <w:r w:rsidR="00432337" w:rsidRPr="00432337">
        <w:rPr>
          <w:color w:val="000000"/>
          <w:sz w:val="16"/>
          <w:szCs w:val="16"/>
          <w:highlight w:val="yellow"/>
        </w:rPr>
        <w:t>, 1050, 1778, 2165, 2489</w:t>
      </w:r>
      <w:r w:rsidR="00871E25">
        <w:rPr>
          <w:color w:val="000000"/>
          <w:sz w:val="16"/>
          <w:szCs w:val="16"/>
          <w:highlight w:val="yellow"/>
        </w:rPr>
        <w:t>]</w:t>
      </w:r>
    </w:p>
    <w:p w14:paraId="1C0F7A00" w14:textId="77777777" w:rsidR="00AA770D" w:rsidRDefault="00AA770D" w:rsidP="00AA770D">
      <w:pPr>
        <w:autoSpaceDE w:val="0"/>
        <w:autoSpaceDN w:val="0"/>
        <w:adjustRightInd w:val="0"/>
        <w:jc w:val="both"/>
        <w:rPr>
          <w:rFonts w:ascii="Times New Roman" w:hAnsi="Times New Roman" w:cs="Times New Roman"/>
          <w:b/>
          <w:bCs/>
          <w:i/>
          <w:iCs/>
          <w:color w:val="000000"/>
          <w:sz w:val="20"/>
          <w:szCs w:val="20"/>
        </w:rPr>
      </w:pPr>
      <w:r w:rsidRPr="00B56AC9">
        <w:rPr>
          <w:rFonts w:ascii="Times New Roman" w:hAnsi="Times New Roman" w:cs="Times New Roman"/>
          <w:b/>
          <w:bCs/>
          <w:i/>
          <w:iCs/>
          <w:color w:val="000000"/>
          <w:sz w:val="20"/>
          <w:szCs w:val="20"/>
          <w:highlight w:val="yellow"/>
        </w:rPr>
        <w:t>TGbe editor: Please</w:t>
      </w:r>
      <w:r>
        <w:rPr>
          <w:rFonts w:ascii="Times New Roman" w:hAnsi="Times New Roman" w:cs="Times New Roman"/>
          <w:b/>
          <w:bCs/>
          <w:i/>
          <w:iCs/>
          <w:color w:val="000000"/>
          <w:sz w:val="20"/>
          <w:szCs w:val="20"/>
          <w:highlight w:val="yellow"/>
        </w:rPr>
        <w:t xml:space="preserve"> update the </w:t>
      </w:r>
      <w:r w:rsidRPr="00B56AC9">
        <w:rPr>
          <w:rFonts w:ascii="Times New Roman" w:hAnsi="Times New Roman" w:cs="Times New Roman"/>
          <w:b/>
          <w:bCs/>
          <w:i/>
          <w:iCs/>
          <w:color w:val="000000"/>
          <w:sz w:val="20"/>
          <w:szCs w:val="20"/>
          <w:highlight w:val="yellow"/>
        </w:rPr>
        <w:t>add the following paragraph</w:t>
      </w:r>
      <w:r>
        <w:rPr>
          <w:rFonts w:ascii="Times New Roman" w:hAnsi="Times New Roman" w:cs="Times New Roman"/>
          <w:b/>
          <w:bCs/>
          <w:i/>
          <w:iCs/>
          <w:color w:val="000000"/>
          <w:sz w:val="20"/>
          <w:szCs w:val="20"/>
          <w:highlight w:val="yellow"/>
        </w:rPr>
        <w:t xml:space="preserve"> in this subclause as shown below</w:t>
      </w:r>
      <w:r w:rsidRPr="00B56AC9">
        <w:rPr>
          <w:rFonts w:ascii="Times New Roman" w:hAnsi="Times New Roman" w:cs="Times New Roman"/>
          <w:b/>
          <w:bCs/>
          <w:i/>
          <w:iCs/>
          <w:color w:val="000000"/>
          <w:sz w:val="20"/>
          <w:szCs w:val="20"/>
          <w:highlight w:val="yellow"/>
        </w:rPr>
        <w:t xml:space="preserve">: </w:t>
      </w:r>
    </w:p>
    <w:p w14:paraId="18C801CF" w14:textId="186FD492" w:rsidR="00AA770D" w:rsidRDefault="00AA770D" w:rsidP="00AA770D">
      <w:pPr>
        <w:pStyle w:val="BodyText0"/>
        <w:tabs>
          <w:tab w:val="left" w:pos="659"/>
        </w:tabs>
        <w:kinsoku w:val="0"/>
        <w:overflowPunct w:val="0"/>
        <w:spacing w:after="60"/>
        <w:jc w:val="both"/>
        <w:rPr>
          <w:sz w:val="20"/>
          <w:szCs w:val="18"/>
        </w:rPr>
      </w:pPr>
      <w:r w:rsidRPr="00E65EE2">
        <w:rPr>
          <w:sz w:val="20"/>
          <w:szCs w:val="18"/>
        </w:rPr>
        <w:t xml:space="preserve">The </w:t>
      </w:r>
      <w:del w:id="295" w:author="Abhishek Patil" w:date="2021-04-01T00:10:00Z">
        <w:r w:rsidRPr="00E65EE2" w:rsidDel="0014608D">
          <w:rPr>
            <w:sz w:val="20"/>
            <w:szCs w:val="18"/>
          </w:rPr>
          <w:delText>Per-STA Profile Subelements</w:delText>
        </w:r>
      </w:del>
      <w:ins w:id="296" w:author="Abhishek Patil" w:date="2021-04-01T00:10:00Z">
        <w:r w:rsidR="0014608D">
          <w:rPr>
            <w:sz w:val="20"/>
            <w:szCs w:val="18"/>
          </w:rPr>
          <w:t>Link Info</w:t>
        </w:r>
      </w:ins>
      <w:r w:rsidRPr="00E65EE2">
        <w:rPr>
          <w:sz w:val="20"/>
          <w:szCs w:val="18"/>
        </w:rPr>
        <w:t xml:space="preserve"> field contains zero or more Per-STA Profile subelements as defined in 9.4.2.295b.2 (Basic variant Multi-Link element). Each Per-STA Profile subelement starts with a </w:t>
      </w:r>
      <w:del w:id="297" w:author="Abhishek Patil" w:date="2021-03-19T10:13:00Z">
        <w:r w:rsidRPr="00E65EE2" w:rsidDel="00D034C9">
          <w:rPr>
            <w:sz w:val="20"/>
            <w:szCs w:val="18"/>
          </w:rPr>
          <w:delText>Per-</w:delText>
        </w:r>
      </w:del>
      <w:r w:rsidRPr="00E65EE2">
        <w:rPr>
          <w:sz w:val="20"/>
          <w:szCs w:val="18"/>
        </w:rPr>
        <w:t xml:space="preserve">STA Control field as defined in </w:t>
      </w:r>
      <w:ins w:id="298" w:author="Abhishek Patil" w:date="2021-04-02T15:13:00Z">
        <w:r w:rsidR="000C2F2C">
          <w:rPr>
            <w:sz w:val="20"/>
            <w:szCs w:val="18"/>
          </w:rPr>
          <w:t>Figure 9-788xx (Per-STA Profile subelement format)</w:t>
        </w:r>
      </w:ins>
      <w:del w:id="299" w:author="Abhishek Patil" w:date="2021-04-02T15:13:00Z">
        <w:r w:rsidRPr="00E65EE2" w:rsidDel="000C2F2C">
          <w:rPr>
            <w:sz w:val="20"/>
            <w:szCs w:val="18"/>
          </w:rPr>
          <w:delText>9.4.2.295b.2 (Basic variant Multi-Link element)</w:delText>
        </w:r>
      </w:del>
      <w:r w:rsidRPr="00E65EE2">
        <w:rPr>
          <w:sz w:val="20"/>
          <w:szCs w:val="18"/>
        </w:rPr>
        <w:t>.</w:t>
      </w:r>
      <w:r>
        <w:rPr>
          <w:sz w:val="20"/>
          <w:szCs w:val="18"/>
        </w:rPr>
        <w:t xml:space="preserve"> </w:t>
      </w:r>
      <w:ins w:id="300" w:author="Abhishek Patil" w:date="2021-03-16T14:16:00Z">
        <w:r>
          <w:rPr>
            <w:sz w:val="20"/>
            <w:szCs w:val="18"/>
          </w:rPr>
          <w:t>Bits B5</w:t>
        </w:r>
      </w:ins>
      <w:ins w:id="301" w:author="Abhishek Patil" w:date="2021-04-02T15:12:00Z">
        <w:r w:rsidR="00FD6F71">
          <w:rPr>
            <w:sz w:val="20"/>
            <w:szCs w:val="18"/>
          </w:rPr>
          <w:t>, B6</w:t>
        </w:r>
      </w:ins>
      <w:ins w:id="302" w:author="Abhishek Patil" w:date="2021-03-16T14:16:00Z">
        <w:r>
          <w:rPr>
            <w:sz w:val="20"/>
            <w:szCs w:val="18"/>
          </w:rPr>
          <w:t xml:space="preserve"> and B</w:t>
        </w:r>
      </w:ins>
      <w:ins w:id="303" w:author="Abhishek Patil" w:date="2021-04-02T15:12:00Z">
        <w:r w:rsidR="00FD6F71">
          <w:rPr>
            <w:sz w:val="20"/>
            <w:szCs w:val="18"/>
          </w:rPr>
          <w:t>7</w:t>
        </w:r>
      </w:ins>
      <w:ins w:id="304" w:author="Abhishek Patil" w:date="2021-03-16T14:16:00Z">
        <w:r>
          <w:rPr>
            <w:sz w:val="20"/>
            <w:szCs w:val="18"/>
          </w:rPr>
          <w:t xml:space="preserve"> of the STA Control field of the Probe Request variant Multi-Link element are reserved and set to 0.</w:t>
        </w:r>
      </w:ins>
    </w:p>
    <w:p w14:paraId="3AEC50EE" w14:textId="77777777" w:rsidR="00AA770D" w:rsidRPr="00A45738" w:rsidRDefault="00AA770D" w:rsidP="009C792B">
      <w:pPr>
        <w:autoSpaceDE w:val="0"/>
        <w:autoSpaceDN w:val="0"/>
        <w:adjustRightInd w:val="0"/>
        <w:jc w:val="both"/>
        <w:rPr>
          <w:rFonts w:ascii="Times New Roman" w:hAnsi="Times New Roman" w:cs="Times New Roman"/>
          <w:color w:val="000000"/>
          <w:sz w:val="20"/>
          <w:szCs w:val="18"/>
        </w:rPr>
      </w:pPr>
    </w:p>
    <w:p w14:paraId="22F051DC" w14:textId="2122EFD3" w:rsidR="00C000FC" w:rsidRDefault="00C000FC" w:rsidP="00AC6F3F">
      <w:pPr>
        <w:autoSpaceDE w:val="0"/>
        <w:autoSpaceDN w:val="0"/>
        <w:adjustRightInd w:val="0"/>
        <w:spacing w:before="240"/>
        <w:jc w:val="both"/>
        <w:rPr>
          <w:rFonts w:ascii="Arial" w:hAnsi="Arial" w:cs="Arial"/>
          <w:b/>
          <w:bCs/>
          <w:color w:val="000000"/>
          <w:sz w:val="20"/>
          <w:szCs w:val="20"/>
        </w:rPr>
      </w:pPr>
      <w:r w:rsidRPr="00C000FC">
        <w:rPr>
          <w:rFonts w:ascii="Arial" w:hAnsi="Arial" w:cs="Arial"/>
          <w:b/>
          <w:bCs/>
          <w:color w:val="000000"/>
          <w:sz w:val="20"/>
          <w:szCs w:val="20"/>
        </w:rPr>
        <w:t>35.3.2.3 Inheritance in a per-STA profile</w:t>
      </w:r>
      <w:r w:rsidR="00641971" w:rsidRPr="00C44A84">
        <w:rPr>
          <w:rFonts w:ascii="Times New Roman" w:hAnsi="Times New Roman" w:cs="Times New Roman"/>
          <w:color w:val="000000"/>
          <w:sz w:val="16"/>
          <w:szCs w:val="16"/>
          <w:highlight w:val="yellow"/>
        </w:rPr>
        <w:t>[CID 1860</w:t>
      </w:r>
      <w:r w:rsidR="00641971">
        <w:rPr>
          <w:rFonts w:ascii="Times New Roman" w:hAnsi="Times New Roman" w:cs="Times New Roman"/>
          <w:color w:val="000000"/>
          <w:sz w:val="16"/>
          <w:szCs w:val="16"/>
          <w:highlight w:val="yellow"/>
        </w:rPr>
        <w:t>]</w:t>
      </w:r>
    </w:p>
    <w:p w14:paraId="3A7F9B56" w14:textId="40073298" w:rsidR="00491F16" w:rsidRDefault="00572978" w:rsidP="00491F16">
      <w:pPr>
        <w:autoSpaceDE w:val="0"/>
        <w:autoSpaceDN w:val="0"/>
        <w:adjustRightInd w:val="0"/>
        <w:jc w:val="both"/>
        <w:rPr>
          <w:rFonts w:ascii="Times New Roman" w:hAnsi="Times New Roman" w:cs="Times New Roman"/>
          <w:b/>
          <w:i/>
          <w:sz w:val="20"/>
          <w:szCs w:val="20"/>
          <w:lang w:eastAsia="ko-KR"/>
        </w:rPr>
      </w:pPr>
      <w:r w:rsidRPr="004C0261">
        <w:rPr>
          <w:rFonts w:ascii="Times New Roman" w:hAnsi="Times New Roman" w:cs="Times New Roman"/>
          <w:b/>
          <w:bCs/>
          <w:i/>
          <w:iCs/>
          <w:sz w:val="20"/>
          <w:szCs w:val="20"/>
          <w:highlight w:val="yellow"/>
          <w:lang w:eastAsia="ko-KR"/>
        </w:rPr>
        <w:t xml:space="preserve">TGbe editor: Please </w:t>
      </w:r>
      <w:r w:rsidR="00732C39">
        <w:rPr>
          <w:rFonts w:ascii="Times New Roman" w:hAnsi="Times New Roman" w:cs="Times New Roman"/>
          <w:b/>
          <w:bCs/>
          <w:i/>
          <w:iCs/>
          <w:sz w:val="20"/>
          <w:szCs w:val="20"/>
          <w:highlight w:val="yellow"/>
          <w:lang w:eastAsia="ko-KR"/>
        </w:rPr>
        <w:t>move</w:t>
      </w:r>
      <w:r w:rsidR="001E6E20">
        <w:rPr>
          <w:rFonts w:ascii="Times New Roman" w:hAnsi="Times New Roman" w:cs="Times New Roman"/>
          <w:b/>
          <w:bCs/>
          <w:i/>
          <w:iCs/>
          <w:sz w:val="20"/>
          <w:szCs w:val="20"/>
          <w:highlight w:val="yellow"/>
          <w:lang w:eastAsia="ko-KR"/>
        </w:rPr>
        <w:t xml:space="preserve"> the following text and Figure 35-1 </w:t>
      </w:r>
      <w:r w:rsidR="00732C39">
        <w:rPr>
          <w:rFonts w:ascii="Times New Roman" w:hAnsi="Times New Roman" w:cs="Times New Roman"/>
          <w:b/>
          <w:bCs/>
          <w:i/>
          <w:iCs/>
          <w:sz w:val="20"/>
          <w:szCs w:val="20"/>
          <w:highlight w:val="yellow"/>
          <w:lang w:eastAsia="ko-KR"/>
        </w:rPr>
        <w:t xml:space="preserve">to clause 35.3.2.2 </w:t>
      </w:r>
      <w:r w:rsidR="001E6E20">
        <w:rPr>
          <w:rFonts w:ascii="Times New Roman" w:hAnsi="Times New Roman" w:cs="Times New Roman"/>
          <w:b/>
          <w:bCs/>
          <w:i/>
          <w:iCs/>
          <w:sz w:val="20"/>
          <w:szCs w:val="20"/>
          <w:highlight w:val="yellow"/>
          <w:lang w:eastAsia="ko-KR"/>
        </w:rPr>
        <w:t>as shown belo</w:t>
      </w:r>
      <w:r w:rsidR="00491F16" w:rsidRPr="004C0261">
        <w:rPr>
          <w:rFonts w:ascii="Times New Roman" w:hAnsi="Times New Roman" w:cs="Times New Roman"/>
          <w:b/>
          <w:bCs/>
          <w:i/>
          <w:iCs/>
          <w:sz w:val="20"/>
          <w:szCs w:val="20"/>
          <w:highlight w:val="yellow"/>
          <w:lang w:eastAsia="ko-KR"/>
        </w:rPr>
        <w:t>w</w:t>
      </w:r>
    </w:p>
    <w:p w14:paraId="1FA781E7" w14:textId="0806EB61" w:rsidR="00152B61" w:rsidRPr="00152B61" w:rsidDel="00BA2574" w:rsidRDefault="00152B61" w:rsidP="00152B61">
      <w:pPr>
        <w:autoSpaceDE w:val="0"/>
        <w:autoSpaceDN w:val="0"/>
        <w:adjustRightInd w:val="0"/>
        <w:spacing w:before="240" w:after="0" w:line="240" w:lineRule="auto"/>
        <w:jc w:val="both"/>
        <w:rPr>
          <w:del w:id="305" w:author="Abhishek Patil" w:date="2021-03-20T08:09:00Z"/>
          <w:rFonts w:ascii="Times New Roman" w:hAnsi="Times New Roman" w:cs="Times New Roman"/>
          <w:color w:val="000000"/>
          <w:sz w:val="20"/>
          <w:szCs w:val="20"/>
        </w:rPr>
      </w:pPr>
      <w:del w:id="306" w:author="Abhishek Patil" w:date="2021-03-20T08:09:00Z">
        <w:r w:rsidRPr="00152B61" w:rsidDel="00BA2574">
          <w:rPr>
            <w:rFonts w:ascii="Times New Roman" w:hAnsi="Times New Roman" w:cs="Times New Roman"/>
            <w:color w:val="000000"/>
            <w:sz w:val="20"/>
            <w:szCs w:val="20"/>
          </w:rPr>
          <w:delText>When carried in a Management frame transmitted by an MLD, each Per-STA Profile subelement in a Basic variant Multi-Link element that is a complete profile shall contain a list of elements as follows:</w:delText>
        </w:r>
      </w:del>
    </w:p>
    <w:p w14:paraId="782F429F" w14:textId="3DCB62AD" w:rsidR="00152B61" w:rsidRPr="00152B61" w:rsidDel="00BA2574" w:rsidRDefault="00152B61" w:rsidP="00152B61">
      <w:pPr>
        <w:autoSpaceDE w:val="0"/>
        <w:autoSpaceDN w:val="0"/>
        <w:adjustRightInd w:val="0"/>
        <w:spacing w:before="60" w:after="60" w:line="240" w:lineRule="auto"/>
        <w:ind w:left="600" w:firstLine="200"/>
        <w:jc w:val="both"/>
        <w:rPr>
          <w:del w:id="307" w:author="Abhishek Patil" w:date="2021-03-20T08:09:00Z"/>
          <w:rFonts w:ascii="Times New Roman" w:hAnsi="Times New Roman" w:cs="Times New Roman"/>
          <w:color w:val="000000"/>
          <w:sz w:val="20"/>
          <w:szCs w:val="20"/>
        </w:rPr>
      </w:pPr>
      <w:del w:id="308" w:author="Abhishek Patil" w:date="2021-03-20T08:09:00Z">
        <w:r w:rsidRPr="00152B61" w:rsidDel="00BA2574">
          <w:rPr>
            <w:rFonts w:ascii="Times New Roman" w:hAnsi="Times New Roman" w:cs="Times New Roman"/>
            <w:color w:val="000000"/>
            <w:sz w:val="20"/>
            <w:szCs w:val="20"/>
          </w:rPr>
          <w:delText>—The Per-STA Control field is the first field</w:delText>
        </w:r>
      </w:del>
    </w:p>
    <w:p w14:paraId="481BC772" w14:textId="05519E9A" w:rsidR="00152B61" w:rsidRPr="00152B61" w:rsidDel="00BA2574" w:rsidRDefault="00152B61" w:rsidP="00152B61">
      <w:pPr>
        <w:autoSpaceDE w:val="0"/>
        <w:autoSpaceDN w:val="0"/>
        <w:adjustRightInd w:val="0"/>
        <w:spacing w:before="60" w:after="60" w:line="240" w:lineRule="auto"/>
        <w:ind w:left="600" w:firstLine="200"/>
        <w:jc w:val="both"/>
        <w:rPr>
          <w:del w:id="309" w:author="Abhishek Patil" w:date="2021-03-20T08:09:00Z"/>
          <w:rFonts w:ascii="Times New Roman" w:hAnsi="Times New Roman" w:cs="Times New Roman"/>
          <w:color w:val="000000"/>
          <w:sz w:val="20"/>
          <w:szCs w:val="20"/>
        </w:rPr>
      </w:pPr>
      <w:del w:id="310" w:author="Abhishek Patil" w:date="2021-03-20T08:09:00Z">
        <w:r w:rsidRPr="00152B61" w:rsidDel="00BA2574">
          <w:rPr>
            <w:rFonts w:ascii="Times New Roman" w:hAnsi="Times New Roman" w:cs="Times New Roman"/>
            <w:color w:val="000000"/>
            <w:sz w:val="20"/>
            <w:szCs w:val="20"/>
          </w:rPr>
          <w:delText>—TBD fields in fixed order</w:delText>
        </w:r>
      </w:del>
    </w:p>
    <w:p w14:paraId="6CBF39A7" w14:textId="1883ACD9" w:rsidR="00152B61" w:rsidRPr="00152B61" w:rsidDel="00BA2574" w:rsidRDefault="00152B61" w:rsidP="00152B61">
      <w:pPr>
        <w:autoSpaceDE w:val="0"/>
        <w:autoSpaceDN w:val="0"/>
        <w:adjustRightInd w:val="0"/>
        <w:spacing w:before="60" w:after="60" w:line="240" w:lineRule="auto"/>
        <w:ind w:left="600" w:firstLine="200"/>
        <w:jc w:val="both"/>
        <w:rPr>
          <w:del w:id="311" w:author="Abhishek Patil" w:date="2021-03-20T08:09:00Z"/>
          <w:rFonts w:ascii="Times New Roman" w:hAnsi="Times New Roman" w:cs="Times New Roman"/>
          <w:color w:val="000000"/>
          <w:sz w:val="20"/>
          <w:szCs w:val="20"/>
        </w:rPr>
      </w:pPr>
      <w:del w:id="312" w:author="Abhishek Patil" w:date="2021-03-20T08:09:00Z">
        <w:r w:rsidRPr="00152B61" w:rsidDel="00BA2574">
          <w:rPr>
            <w:rFonts w:ascii="Times New Roman" w:hAnsi="Times New Roman" w:cs="Times New Roman"/>
            <w:color w:val="000000"/>
            <w:sz w:val="20"/>
            <w:szCs w:val="20"/>
          </w:rPr>
          <w:delText>—TBD elements in fixed order</w:delText>
        </w:r>
      </w:del>
    </w:p>
    <w:p w14:paraId="7F13A251" w14:textId="4F52D023" w:rsidR="00152B61" w:rsidRPr="00152B61" w:rsidDel="00BA2574" w:rsidRDefault="00152B61" w:rsidP="00152B61">
      <w:pPr>
        <w:autoSpaceDE w:val="0"/>
        <w:autoSpaceDN w:val="0"/>
        <w:adjustRightInd w:val="0"/>
        <w:spacing w:before="60" w:after="60" w:line="240" w:lineRule="auto"/>
        <w:ind w:left="600" w:firstLine="200"/>
        <w:jc w:val="both"/>
        <w:rPr>
          <w:del w:id="313" w:author="Abhishek Patil" w:date="2021-03-20T08:09:00Z"/>
          <w:rFonts w:ascii="Times New Roman" w:hAnsi="Times New Roman" w:cs="Times New Roman"/>
          <w:color w:val="000000"/>
          <w:sz w:val="20"/>
          <w:szCs w:val="20"/>
        </w:rPr>
      </w:pPr>
      <w:del w:id="314" w:author="Abhishek Patil" w:date="2021-03-20T08:09:00Z">
        <w:r w:rsidRPr="00152B61" w:rsidDel="00BA2574">
          <w:rPr>
            <w:rFonts w:ascii="Times New Roman" w:hAnsi="Times New Roman" w:cs="Times New Roman"/>
            <w:color w:val="000000"/>
            <w:sz w:val="20"/>
            <w:szCs w:val="20"/>
          </w:rPr>
          <w:delText>—If the reporting STA is an AP, a variable number of elements that provide the capabilities and operation parameters of the reported AP in the order defined in Table 9-32 (Beacon frame body)</w:delText>
        </w:r>
      </w:del>
    </w:p>
    <w:p w14:paraId="2F46F7EF" w14:textId="613D747F" w:rsidR="00152B61" w:rsidRPr="00152B61" w:rsidDel="00BA2574" w:rsidRDefault="00152B61" w:rsidP="00152B61">
      <w:pPr>
        <w:autoSpaceDE w:val="0"/>
        <w:autoSpaceDN w:val="0"/>
        <w:adjustRightInd w:val="0"/>
        <w:spacing w:before="60" w:after="60" w:line="240" w:lineRule="auto"/>
        <w:ind w:left="600" w:firstLine="200"/>
        <w:jc w:val="both"/>
        <w:rPr>
          <w:del w:id="315" w:author="Abhishek Patil" w:date="2021-03-20T08:09:00Z"/>
          <w:rFonts w:ascii="Times New Roman" w:hAnsi="Times New Roman" w:cs="Times New Roman"/>
          <w:color w:val="000000"/>
          <w:sz w:val="20"/>
          <w:szCs w:val="20"/>
        </w:rPr>
      </w:pPr>
      <w:del w:id="316" w:author="Abhishek Patil" w:date="2021-03-20T08:09:00Z">
        <w:r w:rsidRPr="00152B61" w:rsidDel="00BA2574">
          <w:rPr>
            <w:rFonts w:ascii="Times New Roman" w:hAnsi="Times New Roman" w:cs="Times New Roman"/>
            <w:color w:val="000000"/>
            <w:sz w:val="20"/>
            <w:szCs w:val="20"/>
          </w:rPr>
          <w:delText>—If the reporting STA is a non-AP, a variable number of elements that provide capability information of the reported STA in the order defined in Table 9-34 (Association Request frame body)</w:delText>
        </w:r>
      </w:del>
    </w:p>
    <w:p w14:paraId="50A26510" w14:textId="78CE4E6C" w:rsidR="00152B61" w:rsidRPr="00152B61" w:rsidDel="00BA2574" w:rsidRDefault="00152B61" w:rsidP="00152B61">
      <w:pPr>
        <w:autoSpaceDE w:val="0"/>
        <w:autoSpaceDN w:val="0"/>
        <w:adjustRightInd w:val="0"/>
        <w:spacing w:before="60" w:after="60" w:line="240" w:lineRule="auto"/>
        <w:ind w:left="600" w:firstLine="200"/>
        <w:jc w:val="both"/>
        <w:rPr>
          <w:del w:id="317" w:author="Abhishek Patil" w:date="2021-03-20T08:09:00Z"/>
          <w:rFonts w:ascii="Times New Roman" w:hAnsi="Times New Roman" w:cs="Times New Roman"/>
          <w:color w:val="000000"/>
          <w:sz w:val="20"/>
          <w:szCs w:val="20"/>
        </w:rPr>
      </w:pPr>
      <w:del w:id="318" w:author="Abhishek Patil" w:date="2021-03-20T08:09:00Z">
        <w:r w:rsidRPr="00152B61" w:rsidDel="00BA2574">
          <w:rPr>
            <w:rFonts w:ascii="Times New Roman" w:hAnsi="Times New Roman" w:cs="Times New Roman"/>
            <w:color w:val="000000"/>
            <w:sz w:val="20"/>
            <w:szCs w:val="20"/>
          </w:rPr>
          <w:delText>—Any element specific to the reported STA or with content that is not inherited from the reporting STA.</w:delText>
        </w:r>
      </w:del>
    </w:p>
    <w:p w14:paraId="61185CF8" w14:textId="63D9AB6A" w:rsidR="000F6C51" w:rsidDel="00BA2574" w:rsidRDefault="00152B61" w:rsidP="00152B61">
      <w:pPr>
        <w:autoSpaceDE w:val="0"/>
        <w:autoSpaceDN w:val="0"/>
        <w:adjustRightInd w:val="0"/>
        <w:jc w:val="both"/>
        <w:rPr>
          <w:del w:id="319" w:author="Abhishek Patil" w:date="2021-03-20T08:09:00Z"/>
          <w:rFonts w:ascii="Times New Roman" w:hAnsi="Times New Roman" w:cs="Times New Roman"/>
          <w:color w:val="000000"/>
          <w:sz w:val="20"/>
          <w:szCs w:val="20"/>
        </w:rPr>
      </w:pPr>
      <w:del w:id="320" w:author="Abhishek Patil" w:date="2021-03-20T08:09:00Z">
        <w:r w:rsidRPr="00152B61" w:rsidDel="00BA2574">
          <w:rPr>
            <w:rFonts w:ascii="Times New Roman" w:hAnsi="Times New Roman" w:cs="Times New Roman"/>
            <w:color w:val="000000"/>
            <w:sz w:val="20"/>
            <w:szCs w:val="20"/>
          </w:rPr>
          <w:delText>—When included in the Per-STA Profile subelement for the reported STA, the Non-Inheritance element appears as the last element in the profile and carries a list of elements that are not inherited by the reported STA from the reporting STA.</w:delText>
        </w:r>
      </w:del>
    </w:p>
    <w:p w14:paraId="57073DDB" w14:textId="74DA0F70" w:rsidR="00E06BAF" w:rsidDel="001F5E7A" w:rsidRDefault="00E06BAF" w:rsidP="000F6C51">
      <w:pPr>
        <w:autoSpaceDE w:val="0"/>
        <w:autoSpaceDN w:val="0"/>
        <w:adjustRightInd w:val="0"/>
        <w:spacing w:before="240" w:after="0" w:line="240" w:lineRule="auto"/>
        <w:jc w:val="both"/>
        <w:rPr>
          <w:del w:id="321" w:author="Abhishek Patil" w:date="2021-03-19T16:36:00Z"/>
          <w:rFonts w:ascii="Times New Roman" w:hAnsi="Times New Roman" w:cs="Times New Roman"/>
        </w:rPr>
      </w:pPr>
      <w:moveFromRangeStart w:id="322" w:author="Gaurang Naik" w:date="2021-03-15T13:35:00Z" w:name="move66707741"/>
      <w:del w:id="323" w:author="Abhishek Patil" w:date="2021-03-19T16:36:00Z">
        <w:r w:rsidRPr="000F6C51" w:rsidDel="001F5E7A">
          <w:rPr>
            <w:rFonts w:ascii="Times New Roman" w:hAnsi="Times New Roman" w:cs="Times New Roman"/>
          </w:rPr>
          <w:delText>An example of a Basic variant Multi-Link element containing a complete per-STA profile is shown in</w:delText>
        </w:r>
        <w:r w:rsidDel="001F5E7A">
          <w:rPr>
            <w:rFonts w:ascii="Times New Roman" w:hAnsi="Times New Roman" w:cs="Times New Roman"/>
          </w:rPr>
          <w:delText xml:space="preserve"> </w:delText>
        </w:r>
        <w:r w:rsidRPr="000F6C51" w:rsidDel="001F5E7A">
          <w:rPr>
            <w:rFonts w:ascii="Times New Roman" w:hAnsi="Times New Roman" w:cs="Times New Roman"/>
          </w:rPr>
          <w:delText>Figure 35-1 (Illustration of Basic variant Multi-Link element carrying a complete per-STA profile).</w:delText>
        </w:r>
      </w:del>
    </w:p>
    <w:p w14:paraId="72A794E5" w14:textId="1E20151D" w:rsidR="00E06BAF" w:rsidDel="001F5E7A" w:rsidRDefault="004C5C70" w:rsidP="00E06BAF">
      <w:pPr>
        <w:jc w:val="center"/>
        <w:rPr>
          <w:moveFrom w:id="324" w:author="Gaurang Naik" w:date="2021-03-15T13:35:00Z"/>
        </w:rPr>
      </w:pPr>
      <w:moveFrom w:id="325" w:author="Gaurang Naik" w:date="2021-03-15T13:35:00Z">
        <w:del w:id="326" w:author="Gaurang Naik" w:date="2021-03-15T13:46:00Z">
          <w:r w:rsidDel="001F5E7A">
            <w:rPr>
              <w:noProof/>
            </w:rPr>
            <w:lastRenderedPageBreak/>
            <w:drawing>
              <wp:inline distT="0" distB="0" distL="0" distR="0" wp14:anchorId="1609A619" wp14:editId="7B10EB33">
                <wp:extent cx="3920947" cy="1981000"/>
                <wp:effectExtent l="0" t="0" r="381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950567" cy="1995965"/>
                        </a:xfrm>
                        <a:prstGeom prst="rect">
                          <a:avLst/>
                        </a:prstGeom>
                      </pic:spPr>
                    </pic:pic>
                  </a:graphicData>
                </a:graphic>
              </wp:inline>
            </w:drawing>
          </w:r>
        </w:del>
      </w:moveFrom>
    </w:p>
    <w:p w14:paraId="570AF1D6" w14:textId="2FF66A56" w:rsidR="00E06BAF" w:rsidDel="0087297B" w:rsidRDefault="00E06BAF" w:rsidP="001F5E7A">
      <w:pPr>
        <w:jc w:val="center"/>
        <w:rPr>
          <w:rFonts w:ascii="Arial" w:hAnsi="Arial" w:cs="Arial"/>
          <w:b/>
          <w:bCs/>
          <w:color w:val="000000"/>
          <w:sz w:val="20"/>
          <w:szCs w:val="20"/>
        </w:rPr>
      </w:pPr>
      <w:moveFrom w:id="327" w:author="Gaurang Naik" w:date="2021-03-15T13:35:00Z">
        <w:r w:rsidDel="001F5E7A">
          <w:rPr>
            <w:rFonts w:ascii="Arial" w:hAnsi="Arial" w:cs="Arial"/>
            <w:b/>
            <w:sz w:val="20"/>
          </w:rPr>
          <w:t>Figure 35-1 – Illustration of Basic variant Multi-Link element carrying a complete per-STA profile</w:t>
        </w:r>
      </w:moveFrom>
      <w:moveFromRangeEnd w:id="322"/>
      <w:r w:rsidDel="001F5E7A">
        <w:rPr>
          <w:rFonts w:ascii="Arial" w:hAnsi="Arial" w:cs="Arial"/>
          <w:b/>
          <w:sz w:val="20"/>
        </w:rPr>
        <w:t xml:space="preserve"> </w:t>
      </w:r>
    </w:p>
    <w:p w14:paraId="338A7E31" w14:textId="1A8AA58A" w:rsidR="004437D8" w:rsidRDefault="004437D8">
      <w:pPr>
        <w:rPr>
          <w:sz w:val="20"/>
          <w:szCs w:val="18"/>
        </w:rPr>
      </w:pPr>
      <w:r>
        <w:rPr>
          <w:sz w:val="20"/>
          <w:szCs w:val="18"/>
        </w:rPr>
        <w:br w:type="page"/>
      </w:r>
    </w:p>
    <w:p w14:paraId="53FD4F89" w14:textId="5875DAD0" w:rsidR="00564D9E" w:rsidRPr="00A32341" w:rsidRDefault="0004501E">
      <w:pPr>
        <w:rPr>
          <w:rFonts w:ascii="Times New Roman" w:hAnsi="Times New Roman" w:cs="Times New Roman"/>
          <w:sz w:val="20"/>
          <w:szCs w:val="18"/>
        </w:rPr>
      </w:pPr>
      <w:r w:rsidRPr="00A32341">
        <w:rPr>
          <w:rFonts w:ascii="Times New Roman" w:hAnsi="Times New Roman" w:cs="Times New Roman"/>
          <w:b/>
          <w:bCs/>
          <w:sz w:val="20"/>
          <w:szCs w:val="18"/>
        </w:rPr>
        <w:lastRenderedPageBreak/>
        <w:t xml:space="preserve">PART </w:t>
      </w:r>
      <w:r w:rsidR="00AF5D61" w:rsidRPr="00A32341">
        <w:rPr>
          <w:rFonts w:ascii="Times New Roman" w:hAnsi="Times New Roman" w:cs="Times New Roman"/>
          <w:b/>
          <w:bCs/>
          <w:sz w:val="20"/>
          <w:szCs w:val="18"/>
        </w:rPr>
        <w:t>C</w:t>
      </w:r>
      <w:r w:rsidR="00A32341" w:rsidRPr="00A32341">
        <w:rPr>
          <w:rFonts w:ascii="Times New Roman" w:hAnsi="Times New Roman" w:cs="Times New Roman"/>
          <w:sz w:val="20"/>
          <w:szCs w:val="18"/>
        </w:rPr>
        <w:t xml:space="preserve"> [8 CIDs: </w:t>
      </w:r>
      <w:r w:rsidR="00A32341" w:rsidRPr="00A32341">
        <w:rPr>
          <w:rFonts w:ascii="Times New Roman" w:hAnsi="Times New Roman" w:cs="Times New Roman"/>
          <w:sz w:val="20"/>
          <w:szCs w:val="18"/>
        </w:rPr>
        <w:t>2472 2296 2868 2167 3021 3212 3369 3370</w:t>
      </w:r>
      <w:r w:rsidR="00A32341" w:rsidRPr="00A32341">
        <w:rPr>
          <w:rFonts w:ascii="Times New Roman" w:hAnsi="Times New Roman" w:cs="Times New Roman"/>
          <w:sz w:val="20"/>
          <w:szCs w:val="18"/>
        </w:rPr>
        <w:t>]</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1080"/>
        <w:gridCol w:w="2430"/>
        <w:gridCol w:w="2340"/>
        <w:gridCol w:w="2700"/>
      </w:tblGrid>
      <w:tr w:rsidR="00564D9E" w:rsidRPr="007E587A" w14:paraId="7E9D430F" w14:textId="77777777" w:rsidTr="00D71BD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2E177AE" w14:textId="77777777" w:rsidR="00564D9E" w:rsidRPr="00EC387E" w:rsidRDefault="00564D9E" w:rsidP="00602F69">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CID</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EB95010" w14:textId="77777777" w:rsidR="00564D9E" w:rsidRPr="00EC387E" w:rsidRDefault="00564D9E" w:rsidP="00602F69">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Commenter</w:t>
            </w:r>
          </w:p>
        </w:tc>
        <w:tc>
          <w:tcPr>
            <w:tcW w:w="7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6414769" w14:textId="77777777" w:rsidR="00564D9E" w:rsidRPr="00EC387E" w:rsidRDefault="00564D9E" w:rsidP="00602F69">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Pg/Ln</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5D5992" w14:textId="77777777" w:rsidR="00564D9E" w:rsidRPr="00EC387E" w:rsidRDefault="00564D9E" w:rsidP="00602F69">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Section</w:t>
            </w:r>
          </w:p>
        </w:tc>
        <w:tc>
          <w:tcPr>
            <w:tcW w:w="243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541E205" w14:textId="77777777" w:rsidR="00564D9E" w:rsidRPr="00EC387E" w:rsidRDefault="00564D9E" w:rsidP="00602F69">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Comment</w:t>
            </w:r>
          </w:p>
        </w:tc>
        <w:tc>
          <w:tcPr>
            <w:tcW w:w="234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B88CB8E" w14:textId="77777777" w:rsidR="00564D9E" w:rsidRPr="00EC387E" w:rsidRDefault="00564D9E" w:rsidP="00602F69">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Proposed Change</w:t>
            </w:r>
          </w:p>
        </w:tc>
        <w:tc>
          <w:tcPr>
            <w:tcW w:w="270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9F607FD" w14:textId="77777777" w:rsidR="00564D9E" w:rsidRPr="00EC387E" w:rsidRDefault="00564D9E" w:rsidP="00602F69">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Resolution</w:t>
            </w:r>
          </w:p>
        </w:tc>
      </w:tr>
      <w:tr w:rsidR="00445A0C" w:rsidRPr="007C379C" w14:paraId="12346544" w14:textId="77777777" w:rsidTr="00D71BD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DA63E74"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2472</w:t>
            </w:r>
          </w:p>
        </w:tc>
        <w:tc>
          <w:tcPr>
            <w:tcW w:w="1080" w:type="dxa"/>
            <w:tcBorders>
              <w:top w:val="single" w:sz="4" w:space="0" w:color="auto"/>
              <w:left w:val="single" w:sz="4" w:space="0" w:color="auto"/>
              <w:bottom w:val="single" w:sz="4" w:space="0" w:color="auto"/>
              <w:right w:val="single" w:sz="4" w:space="0" w:color="auto"/>
            </w:tcBorders>
          </w:tcPr>
          <w:p w14:paraId="0DB6A549"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Payam Torab Jahromi</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2EF9D63"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127/08</w:t>
            </w:r>
          </w:p>
        </w:tc>
        <w:tc>
          <w:tcPr>
            <w:tcW w:w="1080" w:type="dxa"/>
            <w:tcBorders>
              <w:top w:val="single" w:sz="4" w:space="0" w:color="auto"/>
              <w:left w:val="single" w:sz="4" w:space="0" w:color="auto"/>
              <w:bottom w:val="single" w:sz="4" w:space="0" w:color="auto"/>
              <w:right w:val="single" w:sz="4" w:space="0" w:color="auto"/>
            </w:tcBorders>
          </w:tcPr>
          <w:p w14:paraId="2D75BDD3"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9001FD8"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STAs of an MLD  may not have similar capabilities, so suggest to change the justification for inheritance. Inheritance is a tool that opportunistically reduces the frame size. Also "would inherit" -&gt; inherits.</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34D2734B"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Change the first paragraph to "It is possible for STAs of an MLD to have similar capabilities and operational parameters on different links. As a result some elements carried in the per-STA profile for a reported STA can be identical to same elements for the reporting STA. To reduce the frame size, when a per-STA profile carries complete information for a reported STA, it inherits the elements from the reporting STA."</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72BA2A26" w14:textId="74A17820"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18A6553" w14:textId="655E0B2D" w:rsidR="00FE749E" w:rsidRDefault="00FE749E" w:rsidP="00D21F47">
            <w:pPr>
              <w:suppressAutoHyphens/>
              <w:spacing w:after="0"/>
              <w:rPr>
                <w:rFonts w:ascii="Times New Roman" w:hAnsi="Times New Roman" w:cs="Times New Roman"/>
                <w:b/>
                <w:sz w:val="16"/>
                <w:szCs w:val="16"/>
              </w:rPr>
            </w:pPr>
          </w:p>
          <w:p w14:paraId="63DF9815" w14:textId="7049A16E" w:rsidR="00FE749E" w:rsidRPr="00CD4A6C" w:rsidRDefault="00FE749E" w:rsidP="00D21F47">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apply the change as suggested by the comment while adding a comma “,” after the “As a result” in the second sentence.</w:t>
            </w:r>
            <w:r w:rsidR="002566C8">
              <w:rPr>
                <w:rFonts w:ascii="Times New Roman" w:hAnsi="Times New Roman" w:cs="Times New Roman"/>
                <w:b/>
                <w:sz w:val="16"/>
                <w:szCs w:val="16"/>
              </w:rPr>
              <w:t xml:space="preserve"> NOTE, this change is not shown in document </w:t>
            </w:r>
            <w:r w:rsidR="00185BC6">
              <w:rPr>
                <w:rFonts w:ascii="Times New Roman" w:hAnsi="Times New Roman" w:cs="Times New Roman"/>
                <w:b/>
                <w:sz w:val="16"/>
                <w:szCs w:val="16"/>
              </w:rPr>
              <w:t>11-21/0254r2</w:t>
            </w:r>
            <w:r w:rsidR="002566C8">
              <w:rPr>
                <w:rFonts w:ascii="Times New Roman" w:hAnsi="Times New Roman" w:cs="Times New Roman"/>
                <w:b/>
                <w:sz w:val="16"/>
                <w:szCs w:val="16"/>
              </w:rPr>
              <w:t>.</w:t>
            </w:r>
          </w:p>
          <w:p w14:paraId="6AEFF26E" w14:textId="77777777" w:rsidR="00445A0C" w:rsidRPr="00CD4A6C" w:rsidRDefault="00445A0C" w:rsidP="00602F69">
            <w:pPr>
              <w:suppressAutoHyphens/>
              <w:spacing w:after="0"/>
              <w:rPr>
                <w:rFonts w:ascii="Times New Roman" w:hAnsi="Times New Roman" w:cs="Times New Roman"/>
                <w:b/>
                <w:sz w:val="16"/>
                <w:szCs w:val="16"/>
              </w:rPr>
            </w:pPr>
          </w:p>
        </w:tc>
      </w:tr>
      <w:tr w:rsidR="00445A0C" w:rsidRPr="008B0293" w14:paraId="3B3DA0F0" w14:textId="77777777" w:rsidTr="00D71BD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F1DAC8E"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2296</w:t>
            </w:r>
          </w:p>
        </w:tc>
        <w:tc>
          <w:tcPr>
            <w:tcW w:w="1080" w:type="dxa"/>
            <w:tcBorders>
              <w:top w:val="single" w:sz="4" w:space="0" w:color="auto"/>
              <w:left w:val="single" w:sz="4" w:space="0" w:color="auto"/>
              <w:bottom w:val="single" w:sz="4" w:space="0" w:color="auto"/>
              <w:right w:val="single" w:sz="4" w:space="0" w:color="auto"/>
            </w:tcBorders>
          </w:tcPr>
          <w:p w14:paraId="3071AF09"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Michael Montemurro</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454B208"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127/10</w:t>
            </w:r>
          </w:p>
        </w:tc>
        <w:tc>
          <w:tcPr>
            <w:tcW w:w="1080" w:type="dxa"/>
            <w:tcBorders>
              <w:top w:val="single" w:sz="4" w:space="0" w:color="auto"/>
              <w:left w:val="single" w:sz="4" w:space="0" w:color="auto"/>
              <w:bottom w:val="single" w:sz="4" w:space="0" w:color="auto"/>
              <w:right w:val="single" w:sz="4" w:space="0" w:color="auto"/>
            </w:tcBorders>
          </w:tcPr>
          <w:p w14:paraId="103E9482"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4BD3EA29"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This information is neither useful or relevant to any requirements in the specification.</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1BCB03CF"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At cited location, delete "In order to reduce frame bloating,"</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65DD8AA" w14:textId="77777777" w:rsidR="00445A0C" w:rsidRPr="00CD4A6C" w:rsidRDefault="00445A0C" w:rsidP="00602F69">
            <w:pPr>
              <w:suppressAutoHyphens/>
              <w:spacing w:after="0"/>
              <w:rPr>
                <w:rFonts w:ascii="Times New Roman" w:hAnsi="Times New Roman" w:cs="Times New Roman"/>
                <w:b/>
                <w:sz w:val="16"/>
                <w:szCs w:val="16"/>
              </w:rPr>
            </w:pPr>
            <w:r w:rsidRPr="00CD4A6C">
              <w:rPr>
                <w:rFonts w:ascii="Times New Roman" w:hAnsi="Times New Roman" w:cs="Times New Roman"/>
                <w:b/>
                <w:sz w:val="16"/>
                <w:szCs w:val="16"/>
              </w:rPr>
              <w:t>Revised</w:t>
            </w:r>
          </w:p>
          <w:p w14:paraId="694DE200" w14:textId="77777777" w:rsidR="00445A0C" w:rsidRPr="00CD4A6C" w:rsidRDefault="00445A0C" w:rsidP="00602F69">
            <w:pPr>
              <w:suppressAutoHyphens/>
              <w:spacing w:after="0"/>
              <w:rPr>
                <w:rFonts w:ascii="Times New Roman" w:hAnsi="Times New Roman" w:cs="Times New Roman"/>
                <w:b/>
                <w:sz w:val="16"/>
                <w:szCs w:val="16"/>
              </w:rPr>
            </w:pPr>
          </w:p>
          <w:p w14:paraId="6BE3F795" w14:textId="0B456FE3"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Agree with the commenter. The cited part of the sentence was removed</w:t>
            </w:r>
            <w:r w:rsidR="00341CDE">
              <w:rPr>
                <w:rFonts w:ascii="Times New Roman" w:hAnsi="Times New Roman" w:cs="Times New Roman"/>
                <w:bCs/>
                <w:sz w:val="16"/>
                <w:szCs w:val="16"/>
              </w:rPr>
              <w:t xml:space="preserve"> as a resolution to CID 2472</w:t>
            </w:r>
            <w:r w:rsidRPr="00CD4A6C">
              <w:rPr>
                <w:rFonts w:ascii="Times New Roman" w:hAnsi="Times New Roman" w:cs="Times New Roman"/>
                <w:bCs/>
                <w:sz w:val="16"/>
                <w:szCs w:val="16"/>
              </w:rPr>
              <w:t>.</w:t>
            </w:r>
          </w:p>
          <w:p w14:paraId="239E0A50" w14:textId="77777777" w:rsidR="00445A0C" w:rsidRPr="00CD4A6C" w:rsidRDefault="00445A0C" w:rsidP="00602F69">
            <w:pPr>
              <w:suppressAutoHyphens/>
              <w:spacing w:after="0"/>
              <w:rPr>
                <w:rFonts w:ascii="Times New Roman" w:hAnsi="Times New Roman" w:cs="Times New Roman"/>
                <w:sz w:val="16"/>
                <w:szCs w:val="16"/>
              </w:rPr>
            </w:pPr>
          </w:p>
          <w:p w14:paraId="00FE6A38" w14:textId="3F3004C5" w:rsidR="00445A0C" w:rsidRDefault="00445A0C" w:rsidP="00602F69">
            <w:pPr>
              <w:suppressAutoHyphens/>
              <w:spacing w:after="0"/>
              <w:rPr>
                <w:rFonts w:ascii="Times New Roman" w:hAnsi="Times New Roman" w:cs="Times New Roman"/>
                <w:b/>
                <w:sz w:val="16"/>
                <w:szCs w:val="16"/>
              </w:rPr>
            </w:pPr>
            <w:r w:rsidRPr="00CD4A6C">
              <w:rPr>
                <w:rFonts w:ascii="Times New Roman" w:hAnsi="Times New Roman" w:cs="Times New Roman"/>
                <w:b/>
                <w:sz w:val="16"/>
                <w:szCs w:val="16"/>
              </w:rPr>
              <w:t>T</w:t>
            </w:r>
            <w:r w:rsidR="00341CDE">
              <w:rPr>
                <w:rFonts w:ascii="Times New Roman" w:hAnsi="Times New Roman" w:cs="Times New Roman"/>
                <w:b/>
                <w:sz w:val="16"/>
                <w:szCs w:val="16"/>
              </w:rPr>
              <w:t>G</w:t>
            </w:r>
            <w:r w:rsidRPr="00CD4A6C">
              <w:rPr>
                <w:rFonts w:ascii="Times New Roman" w:hAnsi="Times New Roman" w:cs="Times New Roman"/>
                <w:b/>
                <w:sz w:val="16"/>
                <w:szCs w:val="16"/>
              </w:rPr>
              <w:t>be editor</w:t>
            </w:r>
            <w:r w:rsidR="00341CDE">
              <w:rPr>
                <w:rFonts w:ascii="Times New Roman" w:hAnsi="Times New Roman" w:cs="Times New Roman"/>
                <w:b/>
                <w:sz w:val="16"/>
                <w:szCs w:val="16"/>
              </w:rPr>
              <w:t>, no changes are needed to address this comment.</w:t>
            </w:r>
          </w:p>
        </w:tc>
      </w:tr>
      <w:tr w:rsidR="00445A0C" w:rsidRPr="008B0293" w14:paraId="352CDA83" w14:textId="77777777" w:rsidTr="00D71BD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653F2AD" w14:textId="77777777" w:rsidR="00445A0C" w:rsidRDefault="00445A0C" w:rsidP="00602F69">
            <w:pPr>
              <w:suppressAutoHyphens/>
              <w:spacing w:after="0"/>
              <w:rPr>
                <w:rFonts w:ascii="Times New Roman" w:hAnsi="Times New Roman" w:cs="Times New Roman"/>
                <w:sz w:val="16"/>
                <w:szCs w:val="16"/>
              </w:rPr>
            </w:pPr>
            <w:r>
              <w:rPr>
                <w:rFonts w:ascii="Times New Roman" w:hAnsi="Times New Roman" w:cs="Times New Roman"/>
                <w:sz w:val="16"/>
                <w:szCs w:val="16"/>
              </w:rPr>
              <w:t>2868</w:t>
            </w:r>
          </w:p>
        </w:tc>
        <w:tc>
          <w:tcPr>
            <w:tcW w:w="1080" w:type="dxa"/>
            <w:tcBorders>
              <w:top w:val="single" w:sz="4" w:space="0" w:color="auto"/>
              <w:left w:val="single" w:sz="4" w:space="0" w:color="auto"/>
              <w:bottom w:val="single" w:sz="4" w:space="0" w:color="auto"/>
              <w:right w:val="single" w:sz="4" w:space="0" w:color="auto"/>
            </w:tcBorders>
          </w:tcPr>
          <w:p w14:paraId="1D91B3D6" w14:textId="77777777" w:rsidR="00445A0C" w:rsidRDefault="00445A0C" w:rsidP="00602F69">
            <w:pPr>
              <w:suppressAutoHyphens/>
              <w:spacing w:after="0"/>
              <w:rPr>
                <w:rFonts w:ascii="Times New Roman" w:hAnsi="Times New Roman" w:cs="Times New Roman"/>
                <w:sz w:val="16"/>
                <w:szCs w:val="16"/>
              </w:rPr>
            </w:pPr>
            <w:r>
              <w:rPr>
                <w:rFonts w:ascii="Times New Roman" w:hAnsi="Times New Roman" w:cs="Times New Roman"/>
                <w:sz w:val="16"/>
                <w:szCs w:val="16"/>
              </w:rPr>
              <w:t>Stephen McCann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9ACDC2D" w14:textId="77777777" w:rsidR="00445A0C" w:rsidRDefault="00445A0C" w:rsidP="00602F69">
            <w:pPr>
              <w:suppressAutoHyphens/>
              <w:spacing w:after="0"/>
              <w:rPr>
                <w:rFonts w:ascii="Times New Roman" w:hAnsi="Times New Roman" w:cs="Times New Roman"/>
                <w:sz w:val="16"/>
                <w:szCs w:val="16"/>
              </w:rPr>
            </w:pPr>
            <w:r>
              <w:rPr>
                <w:rFonts w:ascii="Times New Roman" w:hAnsi="Times New Roman" w:cs="Times New Roman"/>
                <w:sz w:val="16"/>
                <w:szCs w:val="16"/>
              </w:rPr>
              <w:t>127/12</w:t>
            </w:r>
          </w:p>
        </w:tc>
        <w:tc>
          <w:tcPr>
            <w:tcW w:w="1080" w:type="dxa"/>
            <w:tcBorders>
              <w:top w:val="single" w:sz="4" w:space="0" w:color="auto"/>
              <w:left w:val="single" w:sz="4" w:space="0" w:color="auto"/>
              <w:bottom w:val="single" w:sz="4" w:space="0" w:color="auto"/>
              <w:right w:val="single" w:sz="4" w:space="0" w:color="auto"/>
            </w:tcBorders>
          </w:tcPr>
          <w:p w14:paraId="77879677" w14:textId="77777777" w:rsidR="00445A0C" w:rsidRDefault="00445A0C" w:rsidP="00602F69">
            <w:pPr>
              <w:suppressAutoHyphens/>
              <w:spacing w:after="0"/>
              <w:rPr>
                <w:rFonts w:ascii="Times New Roman" w:hAnsi="Times New Roman" w:cs="Times New Roman"/>
                <w:sz w:val="16"/>
                <w:szCs w:val="16"/>
              </w:rPr>
            </w:pPr>
            <w:r>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27A457A1" w14:textId="77777777" w:rsidR="00445A0C" w:rsidRPr="004877DF" w:rsidRDefault="00445A0C" w:rsidP="00602F69">
            <w:pPr>
              <w:suppressAutoHyphens/>
              <w:spacing w:after="0"/>
              <w:rPr>
                <w:rFonts w:ascii="Times New Roman" w:hAnsi="Times New Roman" w:cs="Times New Roman"/>
                <w:sz w:val="16"/>
                <w:szCs w:val="16"/>
              </w:rPr>
            </w:pPr>
            <w:r w:rsidRPr="0002058A">
              <w:rPr>
                <w:rFonts w:ascii="Times New Roman" w:hAnsi="Times New Roman" w:cs="Times New Roman"/>
                <w:sz w:val="16"/>
                <w:szCs w:val="16"/>
              </w:rPr>
              <w:t>The term "complete information" needs to be defined in this clause, or a forward reference needs to be added.</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66C293D4" w14:textId="77777777" w:rsidR="00445A0C" w:rsidRPr="009369C2" w:rsidRDefault="00445A0C" w:rsidP="00602F69">
            <w:pPr>
              <w:suppressAutoHyphens/>
              <w:spacing w:after="0"/>
              <w:rPr>
                <w:rFonts w:ascii="Times New Roman" w:hAnsi="Times New Roman" w:cs="Times New Roman"/>
                <w:sz w:val="16"/>
                <w:szCs w:val="16"/>
              </w:rPr>
            </w:pPr>
            <w:r w:rsidRPr="002378C3">
              <w:rPr>
                <w:rFonts w:ascii="Times New Roman" w:hAnsi="Times New Roman" w:cs="Times New Roman"/>
                <w:sz w:val="16"/>
                <w:szCs w:val="16"/>
              </w:rPr>
              <w:t>Move the paragraph at P130L13, to the cited clause.</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1AE0BC6" w14:textId="77777777"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D068A04" w14:textId="77777777" w:rsidR="00445A0C" w:rsidRDefault="00445A0C" w:rsidP="00602F69">
            <w:pPr>
              <w:suppressAutoHyphens/>
              <w:spacing w:after="0"/>
              <w:rPr>
                <w:rFonts w:ascii="Times New Roman" w:hAnsi="Times New Roman" w:cs="Times New Roman"/>
                <w:b/>
                <w:sz w:val="16"/>
                <w:szCs w:val="16"/>
              </w:rPr>
            </w:pPr>
          </w:p>
          <w:p w14:paraId="1EE98230" w14:textId="49CFCF05" w:rsidR="00445A0C" w:rsidRDefault="00445A0C"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w:t>
            </w:r>
            <w:r w:rsidR="00726E5D">
              <w:rPr>
                <w:rFonts w:ascii="Times New Roman" w:hAnsi="Times New Roman" w:cs="Times New Roman"/>
                <w:bCs/>
                <w:sz w:val="16"/>
                <w:szCs w:val="16"/>
              </w:rPr>
              <w:t>desc</w:t>
            </w:r>
            <w:r w:rsidR="009F4479">
              <w:rPr>
                <w:rFonts w:ascii="Times New Roman" w:hAnsi="Times New Roman" w:cs="Times New Roman"/>
                <w:bCs/>
                <w:sz w:val="16"/>
                <w:szCs w:val="16"/>
              </w:rPr>
              <w:t>ription</w:t>
            </w:r>
            <w:r>
              <w:rPr>
                <w:rFonts w:ascii="Times New Roman" w:hAnsi="Times New Roman" w:cs="Times New Roman"/>
                <w:bCs/>
                <w:sz w:val="16"/>
                <w:szCs w:val="16"/>
              </w:rPr>
              <w:t xml:space="preserve"> of complete information was </w:t>
            </w:r>
            <w:r w:rsidR="009F4479">
              <w:rPr>
                <w:rFonts w:ascii="Times New Roman" w:hAnsi="Times New Roman" w:cs="Times New Roman"/>
                <w:bCs/>
                <w:sz w:val="16"/>
                <w:szCs w:val="16"/>
              </w:rPr>
              <w:t>added</w:t>
            </w:r>
            <w:r>
              <w:rPr>
                <w:rFonts w:ascii="Times New Roman" w:hAnsi="Times New Roman" w:cs="Times New Roman"/>
                <w:bCs/>
                <w:sz w:val="16"/>
                <w:szCs w:val="16"/>
              </w:rPr>
              <w:t xml:space="preserve"> to </w:t>
            </w:r>
            <w:r w:rsidR="009F4479">
              <w:rPr>
                <w:rFonts w:ascii="Times New Roman" w:hAnsi="Times New Roman" w:cs="Times New Roman"/>
                <w:bCs/>
                <w:sz w:val="16"/>
                <w:szCs w:val="16"/>
              </w:rPr>
              <w:t xml:space="preserve">clause </w:t>
            </w:r>
            <w:r>
              <w:rPr>
                <w:rFonts w:ascii="Times New Roman" w:hAnsi="Times New Roman" w:cs="Times New Roman"/>
                <w:bCs/>
                <w:sz w:val="16"/>
                <w:szCs w:val="16"/>
              </w:rPr>
              <w:t xml:space="preserve">35.3.2.2 </w:t>
            </w:r>
            <w:r w:rsidR="00C3278F">
              <w:rPr>
                <w:rFonts w:ascii="Times New Roman" w:hAnsi="Times New Roman" w:cs="Times New Roman"/>
                <w:bCs/>
                <w:sz w:val="16"/>
                <w:szCs w:val="16"/>
              </w:rPr>
              <w:t>by</w:t>
            </w:r>
            <w:r>
              <w:rPr>
                <w:rFonts w:ascii="Times New Roman" w:hAnsi="Times New Roman" w:cs="Times New Roman"/>
                <w:bCs/>
                <w:sz w:val="16"/>
                <w:szCs w:val="16"/>
              </w:rPr>
              <w:t xml:space="preserve"> 11-21/242r4</w:t>
            </w:r>
            <w:r w:rsidR="009F4479">
              <w:rPr>
                <w:rFonts w:ascii="Times New Roman" w:hAnsi="Times New Roman" w:cs="Times New Roman"/>
                <w:bCs/>
                <w:sz w:val="16"/>
                <w:szCs w:val="16"/>
              </w:rPr>
              <w:t xml:space="preserve"> (and appears in D0.4)</w:t>
            </w:r>
            <w:r>
              <w:rPr>
                <w:rFonts w:ascii="Times New Roman" w:hAnsi="Times New Roman" w:cs="Times New Roman"/>
                <w:bCs/>
                <w:sz w:val="16"/>
                <w:szCs w:val="16"/>
              </w:rPr>
              <w:t>.</w:t>
            </w:r>
            <w:r w:rsidR="00C3278F">
              <w:rPr>
                <w:rFonts w:ascii="Times New Roman" w:hAnsi="Times New Roman" w:cs="Times New Roman"/>
                <w:bCs/>
                <w:sz w:val="16"/>
                <w:szCs w:val="16"/>
              </w:rPr>
              <w:t xml:space="preserve"> Please see D0.4 pg 191 ln 38</w:t>
            </w:r>
          </w:p>
          <w:p w14:paraId="7F3430E4" w14:textId="77777777" w:rsidR="00445A0C" w:rsidRDefault="00445A0C" w:rsidP="00602F69">
            <w:pPr>
              <w:suppressAutoHyphens/>
              <w:spacing w:after="0"/>
              <w:rPr>
                <w:rFonts w:ascii="Times New Roman" w:hAnsi="Times New Roman" w:cs="Times New Roman"/>
                <w:bCs/>
                <w:sz w:val="16"/>
                <w:szCs w:val="16"/>
              </w:rPr>
            </w:pPr>
          </w:p>
          <w:p w14:paraId="1044A9A5" w14:textId="04AA588B"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no further action is required </w:t>
            </w:r>
            <w:r w:rsidR="00111296">
              <w:rPr>
                <w:rFonts w:ascii="Times New Roman" w:hAnsi="Times New Roman" w:cs="Times New Roman"/>
                <w:b/>
                <w:sz w:val="16"/>
                <w:szCs w:val="16"/>
              </w:rPr>
              <w:t>as a</w:t>
            </w:r>
            <w:r>
              <w:rPr>
                <w:rFonts w:ascii="Times New Roman" w:hAnsi="Times New Roman" w:cs="Times New Roman"/>
                <w:b/>
                <w:sz w:val="16"/>
                <w:szCs w:val="16"/>
              </w:rPr>
              <w:t xml:space="preserve"> resolution </w:t>
            </w:r>
            <w:r w:rsidR="00111296">
              <w:rPr>
                <w:rFonts w:ascii="Times New Roman" w:hAnsi="Times New Roman" w:cs="Times New Roman"/>
                <w:b/>
                <w:sz w:val="16"/>
                <w:szCs w:val="16"/>
              </w:rPr>
              <w:t>to</w:t>
            </w:r>
            <w:r>
              <w:rPr>
                <w:rFonts w:ascii="Times New Roman" w:hAnsi="Times New Roman" w:cs="Times New Roman"/>
                <w:b/>
                <w:sz w:val="16"/>
                <w:szCs w:val="16"/>
              </w:rPr>
              <w:t xml:space="preserve"> this CID.</w:t>
            </w:r>
          </w:p>
        </w:tc>
      </w:tr>
      <w:tr w:rsidR="00445A0C" w:rsidRPr="008B0293" w14:paraId="1DE10C7C" w14:textId="77777777" w:rsidTr="00D71BD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4C79694" w14:textId="77777777" w:rsidR="00445A0C" w:rsidRPr="001154B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2167</w:t>
            </w:r>
          </w:p>
        </w:tc>
        <w:tc>
          <w:tcPr>
            <w:tcW w:w="1080" w:type="dxa"/>
            <w:tcBorders>
              <w:top w:val="single" w:sz="4" w:space="0" w:color="auto"/>
              <w:left w:val="single" w:sz="4" w:space="0" w:color="auto"/>
              <w:bottom w:val="single" w:sz="4" w:space="0" w:color="auto"/>
              <w:right w:val="single" w:sz="4" w:space="0" w:color="auto"/>
            </w:tcBorders>
          </w:tcPr>
          <w:p w14:paraId="47E86E14" w14:textId="77777777" w:rsidR="00445A0C" w:rsidRPr="001154B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Laurent Cariou</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AD3C597" w14:textId="77777777" w:rsidR="00445A0C" w:rsidRPr="001154B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0.00</w:t>
            </w:r>
          </w:p>
        </w:tc>
        <w:tc>
          <w:tcPr>
            <w:tcW w:w="1080" w:type="dxa"/>
            <w:tcBorders>
              <w:top w:val="single" w:sz="4" w:space="0" w:color="auto"/>
              <w:left w:val="single" w:sz="4" w:space="0" w:color="auto"/>
              <w:bottom w:val="single" w:sz="4" w:space="0" w:color="auto"/>
              <w:right w:val="single" w:sz="4" w:space="0" w:color="auto"/>
            </w:tcBorders>
          </w:tcPr>
          <w:p w14:paraId="695000E7" w14:textId="77777777" w:rsidR="00445A0C" w:rsidRPr="001154B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3D3F8FF6" w14:textId="77777777" w:rsidR="00445A0C" w:rsidRPr="001154B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Clarify that the inheritence only applies when the complete information is provided</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4A829560" w14:textId="77777777" w:rsidR="00445A0C" w:rsidRPr="001154B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as in comment</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EA968E2" w14:textId="77777777"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42953E3" w14:textId="77777777" w:rsidR="00445A0C" w:rsidRDefault="00445A0C" w:rsidP="00602F69">
            <w:pPr>
              <w:suppressAutoHyphens/>
              <w:spacing w:after="0"/>
              <w:rPr>
                <w:rFonts w:ascii="Times New Roman" w:hAnsi="Times New Roman" w:cs="Times New Roman"/>
                <w:b/>
                <w:sz w:val="16"/>
                <w:szCs w:val="16"/>
              </w:rPr>
            </w:pPr>
          </w:p>
          <w:p w14:paraId="1083DE45" w14:textId="77777777" w:rsidR="00445A0C" w:rsidRPr="00F94433" w:rsidRDefault="00445A0C"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commenter. A note was added to clarify.</w:t>
            </w:r>
          </w:p>
          <w:p w14:paraId="2DF2B663" w14:textId="77777777" w:rsidR="00445A0C" w:rsidRDefault="00445A0C" w:rsidP="00602F69">
            <w:pPr>
              <w:suppressAutoHyphens/>
              <w:spacing w:after="0"/>
              <w:rPr>
                <w:rFonts w:ascii="Times New Roman" w:hAnsi="Times New Roman" w:cs="Times New Roman"/>
                <w:bCs/>
                <w:sz w:val="16"/>
                <w:szCs w:val="16"/>
              </w:rPr>
            </w:pPr>
          </w:p>
          <w:p w14:paraId="534BCC14" w14:textId="77C12A51" w:rsidR="00445A0C" w:rsidRPr="001154B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T</w:t>
            </w:r>
            <w:r w:rsidR="00240DA3">
              <w:rPr>
                <w:rFonts w:ascii="Times New Roman" w:hAnsi="Times New Roman" w:cs="Times New Roman"/>
                <w:b/>
                <w:sz w:val="16"/>
                <w:szCs w:val="16"/>
              </w:rPr>
              <w:t>G</w:t>
            </w:r>
            <w:r>
              <w:rPr>
                <w:rFonts w:ascii="Times New Roman" w:hAnsi="Times New Roman" w:cs="Times New Roman"/>
                <w:b/>
                <w:sz w:val="16"/>
                <w:szCs w:val="16"/>
              </w:rPr>
              <w:t xml:space="preserve">be 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2167.</w:t>
            </w:r>
          </w:p>
        </w:tc>
      </w:tr>
      <w:tr w:rsidR="00445A0C" w:rsidRPr="008B0293" w14:paraId="14DC1B82" w14:textId="77777777" w:rsidTr="00D71BDF">
        <w:trPr>
          <w:trHeight w:val="220"/>
          <w:jc w:val="center"/>
        </w:trPr>
        <w:tc>
          <w:tcPr>
            <w:tcW w:w="625" w:type="dxa"/>
            <w:shd w:val="clear" w:color="auto" w:fill="auto"/>
            <w:noWrap/>
          </w:tcPr>
          <w:p w14:paraId="5DA8B621" w14:textId="77777777" w:rsidR="00445A0C" w:rsidRDefault="00445A0C" w:rsidP="00602F69">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3021</w:t>
            </w:r>
          </w:p>
        </w:tc>
        <w:tc>
          <w:tcPr>
            <w:tcW w:w="1080" w:type="dxa"/>
          </w:tcPr>
          <w:p w14:paraId="2C5FFBF6" w14:textId="77777777" w:rsidR="00445A0C" w:rsidRDefault="00445A0C" w:rsidP="00602F69">
            <w:pPr>
              <w:suppressAutoHyphens/>
              <w:spacing w:after="0"/>
              <w:rPr>
                <w:rFonts w:ascii="Times New Roman" w:hAnsi="Times New Roman" w:cs="Times New Roman"/>
                <w:sz w:val="16"/>
                <w:szCs w:val="16"/>
              </w:rPr>
            </w:pPr>
            <w:r w:rsidRPr="00001D4E">
              <w:rPr>
                <w:rFonts w:ascii="Times New Roman" w:hAnsi="Times New Roman" w:cs="Times New Roman"/>
                <w:sz w:val="16"/>
                <w:szCs w:val="16"/>
              </w:rPr>
              <w:t>Xiaofei Wang</w:t>
            </w:r>
          </w:p>
        </w:tc>
        <w:tc>
          <w:tcPr>
            <w:tcW w:w="720" w:type="dxa"/>
            <w:shd w:val="clear" w:color="auto" w:fill="auto"/>
            <w:noWrap/>
          </w:tcPr>
          <w:p w14:paraId="7951DC63" w14:textId="77777777" w:rsidR="00445A0C" w:rsidRDefault="00445A0C" w:rsidP="00602F69">
            <w:pPr>
              <w:suppressAutoHyphens/>
              <w:spacing w:after="0"/>
              <w:rPr>
                <w:rFonts w:ascii="Times New Roman" w:hAnsi="Times New Roman" w:cs="Times New Roman"/>
                <w:sz w:val="16"/>
                <w:szCs w:val="16"/>
              </w:rPr>
            </w:pPr>
            <w:r>
              <w:rPr>
                <w:rFonts w:ascii="Times New Roman" w:hAnsi="Times New Roman" w:cs="Times New Roman"/>
                <w:sz w:val="16"/>
                <w:szCs w:val="16"/>
              </w:rPr>
              <w:t>127/19</w:t>
            </w:r>
          </w:p>
        </w:tc>
        <w:tc>
          <w:tcPr>
            <w:tcW w:w="1080" w:type="dxa"/>
          </w:tcPr>
          <w:p w14:paraId="5480C1DE" w14:textId="77777777" w:rsidR="00445A0C" w:rsidRDefault="00445A0C" w:rsidP="00602F69">
            <w:pPr>
              <w:suppressAutoHyphens/>
              <w:spacing w:after="0"/>
              <w:rPr>
                <w:rFonts w:ascii="Times New Roman" w:hAnsi="Times New Roman" w:cs="Times New Roman"/>
                <w:sz w:val="16"/>
                <w:szCs w:val="16"/>
              </w:rPr>
            </w:pPr>
            <w:r>
              <w:rPr>
                <w:rFonts w:ascii="Times New Roman" w:hAnsi="Times New Roman" w:cs="Times New Roman"/>
                <w:sz w:val="16"/>
                <w:szCs w:val="16"/>
              </w:rPr>
              <w:t>35.5.2.3</w:t>
            </w:r>
          </w:p>
        </w:tc>
        <w:tc>
          <w:tcPr>
            <w:tcW w:w="2430" w:type="dxa"/>
            <w:shd w:val="clear" w:color="auto" w:fill="auto"/>
            <w:noWrap/>
          </w:tcPr>
          <w:p w14:paraId="6A9A3DE2" w14:textId="77777777" w:rsidR="00445A0C" w:rsidRPr="00983ED1" w:rsidRDefault="00445A0C" w:rsidP="00602F69">
            <w:pPr>
              <w:suppressAutoHyphens/>
              <w:spacing w:after="0"/>
              <w:rPr>
                <w:rFonts w:ascii="Times New Roman" w:hAnsi="Times New Roman" w:cs="Times New Roman"/>
                <w:sz w:val="16"/>
                <w:szCs w:val="16"/>
              </w:rPr>
            </w:pPr>
            <w:r w:rsidRPr="00B3292F">
              <w:rPr>
                <w:rFonts w:ascii="Times New Roman" w:hAnsi="Times New Roman" w:cs="Times New Roman"/>
                <w:sz w:val="16"/>
                <w:szCs w:val="16"/>
              </w:rPr>
              <w:t>It is unclear to which frame "the frame" refers. Please rewrite and clarify</w:t>
            </w:r>
          </w:p>
        </w:tc>
        <w:tc>
          <w:tcPr>
            <w:tcW w:w="2340" w:type="dxa"/>
            <w:shd w:val="clear" w:color="auto" w:fill="auto"/>
            <w:noWrap/>
          </w:tcPr>
          <w:p w14:paraId="3A44F7F2" w14:textId="77777777" w:rsidR="00445A0C" w:rsidRPr="005A2D5B" w:rsidRDefault="00445A0C" w:rsidP="00602F69">
            <w:pPr>
              <w:suppressAutoHyphens/>
              <w:spacing w:after="0"/>
              <w:rPr>
                <w:rFonts w:ascii="Times New Roman" w:hAnsi="Times New Roman" w:cs="Times New Roman"/>
                <w:sz w:val="16"/>
                <w:szCs w:val="16"/>
              </w:rPr>
            </w:pPr>
            <w:r w:rsidRPr="008171AF">
              <w:rPr>
                <w:rFonts w:ascii="Times New Roman" w:hAnsi="Times New Roman" w:cs="Times New Roman"/>
                <w:sz w:val="16"/>
                <w:szCs w:val="16"/>
              </w:rPr>
              <w:t>as in comment</w:t>
            </w:r>
          </w:p>
        </w:tc>
        <w:tc>
          <w:tcPr>
            <w:tcW w:w="2700" w:type="dxa"/>
            <w:shd w:val="clear" w:color="auto" w:fill="auto"/>
          </w:tcPr>
          <w:p w14:paraId="02E8C786" w14:textId="77777777"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73B1388" w14:textId="77777777" w:rsidR="00445A0C" w:rsidRDefault="00445A0C" w:rsidP="00602F69">
            <w:pPr>
              <w:suppressAutoHyphens/>
              <w:spacing w:after="0"/>
              <w:rPr>
                <w:rFonts w:ascii="Times New Roman" w:hAnsi="Times New Roman" w:cs="Times New Roman"/>
                <w:b/>
                <w:sz w:val="16"/>
                <w:szCs w:val="16"/>
              </w:rPr>
            </w:pPr>
          </w:p>
          <w:p w14:paraId="7555B2DA" w14:textId="77777777" w:rsidR="0067643C" w:rsidRDefault="00445A0C" w:rsidP="005076EB">
            <w:pPr>
              <w:suppressAutoHyphens/>
              <w:spacing w:after="0"/>
              <w:rPr>
                <w:rFonts w:ascii="Times New Roman" w:hAnsi="Times New Roman" w:cs="Times New Roman"/>
                <w:bCs/>
                <w:sz w:val="16"/>
                <w:szCs w:val="16"/>
              </w:rPr>
            </w:pPr>
            <w:r>
              <w:rPr>
                <w:rFonts w:ascii="Times New Roman" w:hAnsi="Times New Roman" w:cs="Times New Roman"/>
                <w:bCs/>
                <w:sz w:val="16"/>
                <w:szCs w:val="16"/>
              </w:rPr>
              <w:t>The statement was clarified to state that the frame refers to the one that is carrying the Basic variant Multi-Link element.</w:t>
            </w:r>
            <w:r w:rsidR="00A57887">
              <w:rPr>
                <w:rFonts w:ascii="Times New Roman" w:hAnsi="Times New Roman" w:cs="Times New Roman"/>
                <w:bCs/>
                <w:sz w:val="16"/>
                <w:szCs w:val="16"/>
              </w:rPr>
              <w:t xml:space="preserve"> </w:t>
            </w:r>
          </w:p>
          <w:p w14:paraId="71FC3C13" w14:textId="77777777" w:rsidR="0067643C" w:rsidRDefault="0067643C" w:rsidP="005076EB">
            <w:pPr>
              <w:suppressAutoHyphens/>
              <w:spacing w:after="0"/>
              <w:rPr>
                <w:rFonts w:ascii="Times New Roman" w:hAnsi="Times New Roman" w:cs="Times New Roman"/>
                <w:bCs/>
                <w:sz w:val="16"/>
                <w:szCs w:val="16"/>
              </w:rPr>
            </w:pPr>
          </w:p>
          <w:p w14:paraId="7069168E" w14:textId="5667B5FD" w:rsidR="00445A0C" w:rsidRDefault="0067643C"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 figure was added to clause 35.3.2.3 along with description to </w:t>
            </w:r>
            <w:r w:rsidR="004E7878">
              <w:rPr>
                <w:rFonts w:ascii="Times New Roman" w:hAnsi="Times New Roman" w:cs="Times New Roman"/>
                <w:bCs/>
                <w:sz w:val="16"/>
                <w:szCs w:val="16"/>
              </w:rPr>
              <w:t>explain inheritance when the profile carries complete information.</w:t>
            </w:r>
          </w:p>
          <w:p w14:paraId="63BD9455" w14:textId="45F9A239" w:rsidR="004E7878" w:rsidRDefault="004E7878" w:rsidP="001C481A">
            <w:pPr>
              <w:suppressAutoHyphens/>
              <w:spacing w:after="0"/>
              <w:rPr>
                <w:rFonts w:ascii="Times New Roman" w:hAnsi="Times New Roman" w:cs="Times New Roman"/>
                <w:bCs/>
                <w:sz w:val="16"/>
                <w:szCs w:val="16"/>
              </w:rPr>
            </w:pPr>
            <w:r>
              <w:rPr>
                <w:rFonts w:ascii="Times New Roman" w:hAnsi="Times New Roman" w:cs="Times New Roman"/>
                <w:bCs/>
                <w:sz w:val="16"/>
                <w:szCs w:val="16"/>
              </w:rPr>
              <w:br/>
              <w:t>A figure was also added to clause 35.3.17 along with description to explain inheritance in a multiple BSSID scenario.</w:t>
            </w:r>
          </w:p>
          <w:p w14:paraId="0A9347BD" w14:textId="77777777" w:rsidR="00445A0C" w:rsidRDefault="00445A0C" w:rsidP="00602F69">
            <w:pPr>
              <w:suppressAutoHyphens/>
              <w:spacing w:after="0"/>
              <w:rPr>
                <w:rFonts w:ascii="Times New Roman" w:hAnsi="Times New Roman" w:cs="Times New Roman"/>
                <w:bCs/>
                <w:sz w:val="16"/>
                <w:szCs w:val="16"/>
              </w:rPr>
            </w:pPr>
          </w:p>
          <w:p w14:paraId="4F33E4C4" w14:textId="237E6D58"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T</w:t>
            </w:r>
            <w:r w:rsidR="00717043">
              <w:rPr>
                <w:rFonts w:ascii="Times New Roman" w:hAnsi="Times New Roman" w:cs="Times New Roman"/>
                <w:b/>
                <w:sz w:val="16"/>
                <w:szCs w:val="16"/>
              </w:rPr>
              <w:t>G</w:t>
            </w:r>
            <w:r>
              <w:rPr>
                <w:rFonts w:ascii="Times New Roman" w:hAnsi="Times New Roman" w:cs="Times New Roman"/>
                <w:b/>
                <w:sz w:val="16"/>
                <w:szCs w:val="16"/>
              </w:rPr>
              <w:t xml:space="preserve">be 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3021.</w:t>
            </w:r>
          </w:p>
        </w:tc>
      </w:tr>
      <w:tr w:rsidR="00D71BDF" w:rsidRPr="008D1247" w14:paraId="36EC5735" w14:textId="77777777" w:rsidTr="00D71BD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6D9CEC1" w14:textId="77777777" w:rsidR="00D71BDF" w:rsidRPr="008D1247" w:rsidRDefault="00D71BDF" w:rsidP="005C029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3212</w:t>
            </w:r>
          </w:p>
        </w:tc>
        <w:tc>
          <w:tcPr>
            <w:tcW w:w="1080" w:type="dxa"/>
            <w:tcBorders>
              <w:top w:val="single" w:sz="4" w:space="0" w:color="auto"/>
              <w:left w:val="single" w:sz="4" w:space="0" w:color="auto"/>
              <w:bottom w:val="single" w:sz="4" w:space="0" w:color="auto"/>
              <w:right w:val="single" w:sz="4" w:space="0" w:color="auto"/>
            </w:tcBorders>
          </w:tcPr>
          <w:p w14:paraId="5CDD86AC" w14:textId="77777777" w:rsidR="00D71BDF" w:rsidRPr="008D1247" w:rsidRDefault="00D71BDF" w:rsidP="005C029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Young Hoon Kwon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984560B" w14:textId="77777777" w:rsidR="00D71BDF" w:rsidRPr="008D1247" w:rsidRDefault="00D71BDF" w:rsidP="005C029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127.18</w:t>
            </w:r>
          </w:p>
        </w:tc>
        <w:tc>
          <w:tcPr>
            <w:tcW w:w="1080" w:type="dxa"/>
            <w:tcBorders>
              <w:top w:val="single" w:sz="4" w:space="0" w:color="auto"/>
              <w:left w:val="single" w:sz="4" w:space="0" w:color="auto"/>
              <w:bottom w:val="single" w:sz="4" w:space="0" w:color="auto"/>
              <w:right w:val="single" w:sz="4" w:space="0" w:color="auto"/>
            </w:tcBorders>
          </w:tcPr>
          <w:p w14:paraId="24E5AA81" w14:textId="77777777" w:rsidR="00D71BDF" w:rsidRPr="008D1247" w:rsidRDefault="00D71BDF" w:rsidP="005C029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9CAEDC8" w14:textId="77777777" w:rsidR="00D71BDF" w:rsidRPr="008D1247" w:rsidRDefault="00D71BDF" w:rsidP="005C029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 xml:space="preserve">In case the reported STA is affiliated with  the same MLD as </w:t>
            </w:r>
            <w:r w:rsidRPr="008D1247">
              <w:rPr>
                <w:rFonts w:ascii="Times New Roman" w:hAnsi="Times New Roman" w:cs="Times New Roman"/>
                <w:sz w:val="16"/>
                <w:szCs w:val="16"/>
              </w:rPr>
              <w:lastRenderedPageBreak/>
              <w:t>an MLD that an AP of a nontransmitted BSSID is affiliated with, it is not clear if the reporting STA implies the AP of the nontransmitted BSSID or the reporting STA implies another AP corresponding to the transmitted BSSID. Further clarification is needed.</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1910E01C" w14:textId="77777777" w:rsidR="00D71BDF" w:rsidRPr="008D1247" w:rsidRDefault="00D71BDF" w:rsidP="005C029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lastRenderedPageBreak/>
              <w:t>As shown in the comment.</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7AC88CCA" w14:textId="77777777" w:rsidR="00D71BDF" w:rsidRDefault="006C38B6" w:rsidP="005C029F">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E4AA780" w14:textId="280070E5" w:rsidR="006C38B6" w:rsidRDefault="006C38B6" w:rsidP="005C029F">
            <w:pPr>
              <w:suppressAutoHyphens/>
              <w:spacing w:after="0"/>
              <w:rPr>
                <w:rFonts w:ascii="Times New Roman" w:hAnsi="Times New Roman" w:cs="Times New Roman"/>
                <w:bCs/>
                <w:sz w:val="16"/>
                <w:szCs w:val="16"/>
              </w:rPr>
            </w:pPr>
          </w:p>
          <w:p w14:paraId="33F7C647" w14:textId="47195CBD" w:rsidR="00154959" w:rsidRDefault="00154959" w:rsidP="005C029F">
            <w:pPr>
              <w:suppressAutoHyphens/>
              <w:spacing w:after="0"/>
              <w:rPr>
                <w:rFonts w:ascii="Times New Roman" w:hAnsi="Times New Roman" w:cs="Times New Roman"/>
                <w:bCs/>
                <w:sz w:val="16"/>
                <w:szCs w:val="16"/>
              </w:rPr>
            </w:pPr>
            <w:r>
              <w:rPr>
                <w:rFonts w:ascii="Times New Roman" w:hAnsi="Times New Roman" w:cs="Times New Roman"/>
                <w:bCs/>
                <w:sz w:val="16"/>
                <w:szCs w:val="16"/>
              </w:rPr>
              <w:lastRenderedPageBreak/>
              <w:t xml:space="preserve">Agree with the comment. For the scenario described in the comment, the reporting STA is the </w:t>
            </w:r>
            <w:r w:rsidR="00EE2038">
              <w:rPr>
                <w:rFonts w:ascii="Times New Roman" w:hAnsi="Times New Roman" w:cs="Times New Roman"/>
                <w:bCs/>
                <w:sz w:val="16"/>
                <w:szCs w:val="16"/>
              </w:rPr>
              <w:t xml:space="preserve">AP corresponding to the </w:t>
            </w:r>
            <w:r>
              <w:rPr>
                <w:rFonts w:ascii="Times New Roman" w:hAnsi="Times New Roman" w:cs="Times New Roman"/>
                <w:bCs/>
                <w:sz w:val="16"/>
                <w:szCs w:val="16"/>
              </w:rPr>
              <w:t>transmitting BSSID.</w:t>
            </w:r>
            <w:r w:rsidR="00EE2038">
              <w:rPr>
                <w:rFonts w:ascii="Times New Roman" w:hAnsi="Times New Roman" w:cs="Times New Roman"/>
                <w:bCs/>
                <w:sz w:val="16"/>
                <w:szCs w:val="16"/>
              </w:rPr>
              <w:t xml:space="preserve"> </w:t>
            </w:r>
            <w:r w:rsidR="00877185">
              <w:rPr>
                <w:rFonts w:ascii="Times New Roman" w:hAnsi="Times New Roman" w:cs="Times New Roman"/>
                <w:bCs/>
                <w:sz w:val="16"/>
                <w:szCs w:val="16"/>
              </w:rPr>
              <w:t xml:space="preserve">In addition, an example figure and description text was added to clause 35.3.17 to explain the inheritance in a multiple BSSID </w:t>
            </w:r>
            <w:r w:rsidR="00AD0956">
              <w:rPr>
                <w:rFonts w:ascii="Times New Roman" w:hAnsi="Times New Roman" w:cs="Times New Roman"/>
                <w:bCs/>
                <w:sz w:val="16"/>
                <w:szCs w:val="16"/>
              </w:rPr>
              <w:t>set.</w:t>
            </w:r>
          </w:p>
          <w:p w14:paraId="684E8991" w14:textId="77777777" w:rsidR="00154959" w:rsidRDefault="00154959" w:rsidP="005C029F">
            <w:pPr>
              <w:suppressAutoHyphens/>
              <w:spacing w:after="0"/>
              <w:rPr>
                <w:rFonts w:ascii="Times New Roman" w:hAnsi="Times New Roman" w:cs="Times New Roman"/>
                <w:bCs/>
                <w:sz w:val="16"/>
                <w:szCs w:val="16"/>
              </w:rPr>
            </w:pPr>
          </w:p>
          <w:p w14:paraId="37724C78" w14:textId="547801A0" w:rsidR="006C38B6" w:rsidRPr="006C38B6" w:rsidRDefault="006C38B6" w:rsidP="005C029F">
            <w:pPr>
              <w:suppressAutoHyphens/>
              <w:spacing w:after="0"/>
              <w:rPr>
                <w:rFonts w:ascii="Times New Roman" w:hAnsi="Times New Roman" w:cs="Times New Roman"/>
                <w:bCs/>
                <w:sz w:val="16"/>
                <w:szCs w:val="16"/>
              </w:rPr>
            </w:pPr>
            <w:r>
              <w:rPr>
                <w:rFonts w:ascii="Times New Roman" w:hAnsi="Times New Roman" w:cs="Times New Roman"/>
                <w:b/>
                <w:sz w:val="16"/>
                <w:szCs w:val="16"/>
              </w:rPr>
              <w:t xml:space="preserve">TGbe 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3212.</w:t>
            </w:r>
          </w:p>
        </w:tc>
      </w:tr>
      <w:tr w:rsidR="00445A0C" w:rsidRPr="008B0293" w14:paraId="7A1C9B06" w14:textId="77777777" w:rsidTr="00D71BDF">
        <w:trPr>
          <w:trHeight w:val="220"/>
          <w:jc w:val="center"/>
        </w:trPr>
        <w:tc>
          <w:tcPr>
            <w:tcW w:w="625" w:type="dxa"/>
            <w:shd w:val="clear" w:color="auto" w:fill="auto"/>
            <w:noWrap/>
          </w:tcPr>
          <w:p w14:paraId="5B17F7B5" w14:textId="77777777" w:rsidR="00445A0C" w:rsidRDefault="00445A0C" w:rsidP="00602F69">
            <w:pPr>
              <w:suppressAutoHyphens/>
              <w:spacing w:after="0"/>
              <w:rPr>
                <w:rFonts w:ascii="Times New Roman" w:hAnsi="Times New Roman" w:cs="Times New Roman"/>
                <w:color w:val="000000" w:themeColor="text1"/>
                <w:sz w:val="16"/>
                <w:szCs w:val="16"/>
              </w:rPr>
            </w:pPr>
            <w:r w:rsidRPr="001154BC">
              <w:rPr>
                <w:rFonts w:ascii="Times New Roman" w:hAnsi="Times New Roman" w:cs="Times New Roman"/>
                <w:sz w:val="16"/>
                <w:szCs w:val="16"/>
              </w:rPr>
              <w:lastRenderedPageBreak/>
              <w:t>3369</w:t>
            </w:r>
          </w:p>
        </w:tc>
        <w:tc>
          <w:tcPr>
            <w:tcW w:w="1080" w:type="dxa"/>
          </w:tcPr>
          <w:p w14:paraId="4186BE69" w14:textId="77777777" w:rsidR="00445A0C" w:rsidRPr="00001D4E"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Zhiqiang Han</w:t>
            </w:r>
          </w:p>
        </w:tc>
        <w:tc>
          <w:tcPr>
            <w:tcW w:w="720" w:type="dxa"/>
            <w:shd w:val="clear" w:color="auto" w:fill="auto"/>
            <w:noWrap/>
          </w:tcPr>
          <w:p w14:paraId="69438BF2" w14:textId="77777777" w:rsidR="00445A0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127.17</w:t>
            </w:r>
          </w:p>
        </w:tc>
        <w:tc>
          <w:tcPr>
            <w:tcW w:w="1080" w:type="dxa"/>
          </w:tcPr>
          <w:p w14:paraId="5F5CBFE5" w14:textId="77777777" w:rsidR="00445A0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shd w:val="clear" w:color="auto" w:fill="auto"/>
            <w:noWrap/>
          </w:tcPr>
          <w:p w14:paraId="043A8D23" w14:textId="77777777" w:rsidR="00445A0C" w:rsidRPr="00B3292F"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No any condition is specified in the Table 9-32,please clarify it</w:t>
            </w:r>
          </w:p>
        </w:tc>
        <w:tc>
          <w:tcPr>
            <w:tcW w:w="2340" w:type="dxa"/>
            <w:shd w:val="clear" w:color="auto" w:fill="auto"/>
            <w:noWrap/>
          </w:tcPr>
          <w:p w14:paraId="55451C21" w14:textId="77777777" w:rsidR="00445A0C" w:rsidRPr="008171AF"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Please clarify it.</w:t>
            </w:r>
          </w:p>
        </w:tc>
        <w:tc>
          <w:tcPr>
            <w:tcW w:w="2700" w:type="dxa"/>
            <w:shd w:val="clear" w:color="auto" w:fill="auto"/>
          </w:tcPr>
          <w:p w14:paraId="57550277" w14:textId="77777777"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34C7F52" w14:textId="77777777" w:rsidR="00445A0C" w:rsidRDefault="00445A0C" w:rsidP="00602F69">
            <w:pPr>
              <w:suppressAutoHyphens/>
              <w:spacing w:after="0"/>
              <w:rPr>
                <w:rFonts w:ascii="Times New Roman" w:hAnsi="Times New Roman" w:cs="Times New Roman"/>
                <w:b/>
                <w:sz w:val="16"/>
                <w:szCs w:val="16"/>
              </w:rPr>
            </w:pPr>
          </w:p>
          <w:p w14:paraId="58BD62CD" w14:textId="77777777" w:rsidR="00445A0C" w:rsidRDefault="00445A0C"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The identified statement was clarified to state that the condition for the existence of a certain element in a Management frame is given by the table corresponding to that frame in Clause 9.3.3.</w:t>
            </w:r>
          </w:p>
          <w:p w14:paraId="74842F9B" w14:textId="77777777" w:rsidR="00445A0C" w:rsidRDefault="00445A0C" w:rsidP="00602F69">
            <w:pPr>
              <w:suppressAutoHyphens/>
              <w:spacing w:after="0"/>
              <w:rPr>
                <w:rFonts w:ascii="Times New Roman" w:hAnsi="Times New Roman" w:cs="Times New Roman"/>
                <w:bCs/>
                <w:sz w:val="16"/>
                <w:szCs w:val="16"/>
              </w:rPr>
            </w:pPr>
          </w:p>
          <w:p w14:paraId="0E23450C" w14:textId="1BA60534"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3369.</w:t>
            </w:r>
          </w:p>
        </w:tc>
      </w:tr>
      <w:tr w:rsidR="00445A0C" w:rsidRPr="008B0293" w14:paraId="07B421E5" w14:textId="77777777" w:rsidTr="00D71BDF">
        <w:trPr>
          <w:trHeight w:val="220"/>
          <w:jc w:val="center"/>
        </w:trPr>
        <w:tc>
          <w:tcPr>
            <w:tcW w:w="625" w:type="dxa"/>
            <w:shd w:val="clear" w:color="auto" w:fill="auto"/>
            <w:noWrap/>
          </w:tcPr>
          <w:p w14:paraId="367421D4" w14:textId="77777777" w:rsidR="00445A0C" w:rsidRDefault="00445A0C" w:rsidP="00602F69">
            <w:pPr>
              <w:suppressAutoHyphens/>
              <w:spacing w:after="0"/>
              <w:rPr>
                <w:rFonts w:ascii="Times New Roman" w:hAnsi="Times New Roman" w:cs="Times New Roman"/>
                <w:color w:val="000000" w:themeColor="text1"/>
                <w:sz w:val="16"/>
                <w:szCs w:val="16"/>
              </w:rPr>
            </w:pPr>
            <w:r w:rsidRPr="001154BC">
              <w:rPr>
                <w:rFonts w:ascii="Times New Roman" w:hAnsi="Times New Roman" w:cs="Times New Roman"/>
                <w:sz w:val="16"/>
                <w:szCs w:val="16"/>
              </w:rPr>
              <w:t>3370</w:t>
            </w:r>
          </w:p>
        </w:tc>
        <w:tc>
          <w:tcPr>
            <w:tcW w:w="1080" w:type="dxa"/>
          </w:tcPr>
          <w:p w14:paraId="2042842E" w14:textId="77777777" w:rsidR="00445A0C" w:rsidRPr="00001D4E"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Zhiqiang Han</w:t>
            </w:r>
          </w:p>
        </w:tc>
        <w:tc>
          <w:tcPr>
            <w:tcW w:w="720" w:type="dxa"/>
            <w:shd w:val="clear" w:color="auto" w:fill="auto"/>
            <w:noWrap/>
          </w:tcPr>
          <w:p w14:paraId="32D59B19" w14:textId="77777777" w:rsidR="00445A0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127.19</w:t>
            </w:r>
          </w:p>
        </w:tc>
        <w:tc>
          <w:tcPr>
            <w:tcW w:w="1080" w:type="dxa"/>
          </w:tcPr>
          <w:p w14:paraId="47ABE560" w14:textId="77777777" w:rsidR="00445A0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shd w:val="clear" w:color="auto" w:fill="auto"/>
            <w:noWrap/>
          </w:tcPr>
          <w:p w14:paraId="288B5ECE" w14:textId="77777777" w:rsidR="00445A0C" w:rsidRPr="00B3292F"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which condition? where is the corresponding condition?</w:t>
            </w:r>
          </w:p>
        </w:tc>
        <w:tc>
          <w:tcPr>
            <w:tcW w:w="2340" w:type="dxa"/>
            <w:shd w:val="clear" w:color="auto" w:fill="auto"/>
            <w:noWrap/>
          </w:tcPr>
          <w:p w14:paraId="05C0D0E4" w14:textId="77777777" w:rsidR="00445A0C" w:rsidRPr="008171AF"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Please clarify it.</w:t>
            </w:r>
          </w:p>
        </w:tc>
        <w:tc>
          <w:tcPr>
            <w:tcW w:w="2700" w:type="dxa"/>
            <w:shd w:val="clear" w:color="auto" w:fill="auto"/>
          </w:tcPr>
          <w:p w14:paraId="511A7C51" w14:textId="77777777"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01FFFD4" w14:textId="77777777" w:rsidR="00445A0C" w:rsidRDefault="00445A0C" w:rsidP="00602F69">
            <w:pPr>
              <w:suppressAutoHyphens/>
              <w:spacing w:after="0"/>
              <w:rPr>
                <w:rFonts w:ascii="Times New Roman" w:hAnsi="Times New Roman" w:cs="Times New Roman"/>
                <w:b/>
                <w:sz w:val="16"/>
                <w:szCs w:val="16"/>
              </w:rPr>
            </w:pPr>
          </w:p>
          <w:p w14:paraId="66A617AB" w14:textId="77777777" w:rsidR="00445A0C" w:rsidRPr="001830A2" w:rsidRDefault="00445A0C"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The identified statement was clarified to state that the condition for the existence of a certain element in a Management frame is given by the table corresponding to that frame in Clause 9.3.3.</w:t>
            </w:r>
          </w:p>
          <w:p w14:paraId="0CE6E90C" w14:textId="77777777" w:rsidR="00445A0C" w:rsidRDefault="00445A0C" w:rsidP="00602F69">
            <w:pPr>
              <w:suppressAutoHyphens/>
              <w:spacing w:after="0"/>
              <w:rPr>
                <w:rFonts w:ascii="Times New Roman" w:hAnsi="Times New Roman" w:cs="Times New Roman"/>
                <w:bCs/>
                <w:sz w:val="16"/>
                <w:szCs w:val="16"/>
              </w:rPr>
            </w:pPr>
          </w:p>
          <w:p w14:paraId="11871EC5" w14:textId="7FAD2AE9"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3370.</w:t>
            </w:r>
          </w:p>
        </w:tc>
      </w:tr>
    </w:tbl>
    <w:p w14:paraId="2902C612" w14:textId="6A75738F" w:rsidR="004437D8" w:rsidRDefault="004437D8" w:rsidP="00E946BE">
      <w:pPr>
        <w:pStyle w:val="BodyText0"/>
        <w:tabs>
          <w:tab w:val="left" w:pos="659"/>
        </w:tabs>
        <w:kinsoku w:val="0"/>
        <w:overflowPunct w:val="0"/>
        <w:spacing w:after="60"/>
        <w:jc w:val="both"/>
        <w:rPr>
          <w:sz w:val="20"/>
          <w:szCs w:val="18"/>
        </w:rPr>
      </w:pPr>
    </w:p>
    <w:p w14:paraId="27C29BFC" w14:textId="77777777" w:rsidR="004437D8" w:rsidRPr="00A45738" w:rsidRDefault="004437D8" w:rsidP="004437D8">
      <w:pPr>
        <w:autoSpaceDE w:val="0"/>
        <w:autoSpaceDN w:val="0"/>
        <w:adjustRightInd w:val="0"/>
        <w:jc w:val="both"/>
        <w:rPr>
          <w:rFonts w:ascii="Times New Roman" w:hAnsi="Times New Roman" w:cs="Times New Roman"/>
          <w:color w:val="000000"/>
          <w:sz w:val="20"/>
          <w:szCs w:val="18"/>
        </w:rPr>
      </w:pPr>
    </w:p>
    <w:p w14:paraId="6FE6E50A" w14:textId="77777777" w:rsidR="004437D8" w:rsidRDefault="004437D8" w:rsidP="004437D8">
      <w:pPr>
        <w:autoSpaceDE w:val="0"/>
        <w:autoSpaceDN w:val="0"/>
        <w:adjustRightInd w:val="0"/>
        <w:spacing w:before="240"/>
        <w:jc w:val="both"/>
        <w:rPr>
          <w:rFonts w:ascii="Arial" w:hAnsi="Arial" w:cs="Arial"/>
          <w:b/>
          <w:bCs/>
          <w:color w:val="000000"/>
          <w:sz w:val="20"/>
          <w:szCs w:val="20"/>
        </w:rPr>
      </w:pPr>
      <w:r w:rsidRPr="00C000FC">
        <w:rPr>
          <w:rFonts w:ascii="Arial" w:hAnsi="Arial" w:cs="Arial"/>
          <w:b/>
          <w:bCs/>
          <w:color w:val="000000"/>
          <w:sz w:val="20"/>
          <w:szCs w:val="20"/>
        </w:rPr>
        <w:t>35.3.2.3 Inheritance in a per-STA profile</w:t>
      </w:r>
    </w:p>
    <w:p w14:paraId="07EDB050" w14:textId="2CA1FD54" w:rsidR="004437D8" w:rsidRDefault="004437D8" w:rsidP="004437D8">
      <w:pPr>
        <w:autoSpaceDE w:val="0"/>
        <w:autoSpaceDN w:val="0"/>
        <w:adjustRightInd w:val="0"/>
        <w:jc w:val="both"/>
        <w:rPr>
          <w:rFonts w:ascii="Times New Roman" w:hAnsi="Times New Roman" w:cs="Times New Roman"/>
          <w:b/>
          <w:i/>
          <w:sz w:val="20"/>
          <w:szCs w:val="20"/>
          <w:lang w:eastAsia="ko-KR"/>
        </w:rPr>
      </w:pPr>
      <w:r w:rsidRPr="004C0261">
        <w:rPr>
          <w:rFonts w:ascii="Times New Roman" w:hAnsi="Times New Roman" w:cs="Times New Roman"/>
          <w:b/>
          <w:bCs/>
          <w:i/>
          <w:iCs/>
          <w:sz w:val="20"/>
          <w:szCs w:val="20"/>
          <w:highlight w:val="yellow"/>
          <w:lang w:eastAsia="ko-KR"/>
        </w:rPr>
        <w:t xml:space="preserve">TGbe editor: Please </w:t>
      </w:r>
      <w:r w:rsidR="00E004DE">
        <w:rPr>
          <w:rFonts w:ascii="Times New Roman" w:hAnsi="Times New Roman" w:cs="Times New Roman"/>
          <w:b/>
          <w:bCs/>
          <w:i/>
          <w:iCs/>
          <w:sz w:val="20"/>
          <w:szCs w:val="20"/>
          <w:highlight w:val="yellow"/>
          <w:lang w:eastAsia="ko-KR"/>
        </w:rPr>
        <w:t>add NOTE after</w:t>
      </w:r>
      <w:r>
        <w:rPr>
          <w:rFonts w:ascii="Times New Roman" w:hAnsi="Times New Roman" w:cs="Times New Roman"/>
          <w:b/>
          <w:bCs/>
          <w:i/>
          <w:iCs/>
          <w:sz w:val="20"/>
          <w:szCs w:val="20"/>
          <w:highlight w:val="yellow"/>
          <w:lang w:eastAsia="ko-KR"/>
        </w:rPr>
        <w:t xml:space="preserve"> the first</w:t>
      </w:r>
      <w:r w:rsidRPr="004C0261">
        <w:rPr>
          <w:rFonts w:ascii="Times New Roman" w:hAnsi="Times New Roman" w:cs="Times New Roman"/>
          <w:b/>
          <w:bCs/>
          <w:i/>
          <w:iCs/>
          <w:sz w:val="20"/>
          <w:szCs w:val="20"/>
          <w:highlight w:val="yellow"/>
          <w:lang w:eastAsia="ko-KR"/>
        </w:rPr>
        <w:t xml:space="preserve"> </w:t>
      </w:r>
      <w:r w:rsidR="00E004DE">
        <w:rPr>
          <w:rFonts w:ascii="Times New Roman" w:hAnsi="Times New Roman" w:cs="Times New Roman"/>
          <w:b/>
          <w:bCs/>
          <w:i/>
          <w:iCs/>
          <w:sz w:val="20"/>
          <w:szCs w:val="20"/>
          <w:highlight w:val="yellow"/>
          <w:lang w:eastAsia="ko-KR"/>
        </w:rPr>
        <w:t>paragraph</w:t>
      </w:r>
      <w:r w:rsidRPr="004C0261">
        <w:rPr>
          <w:rFonts w:ascii="Times New Roman" w:hAnsi="Times New Roman" w:cs="Times New Roman"/>
          <w:b/>
          <w:bCs/>
          <w:i/>
          <w:iCs/>
          <w:sz w:val="20"/>
          <w:szCs w:val="20"/>
          <w:highlight w:val="yellow"/>
          <w:lang w:eastAsia="ko-KR"/>
        </w:rPr>
        <w:t xml:space="preserve"> as shown below</w:t>
      </w:r>
      <w:r w:rsidRPr="004C0261">
        <w:rPr>
          <w:rFonts w:ascii="Times New Roman" w:hAnsi="Times New Roman" w:cs="Times New Roman"/>
          <w:b/>
          <w:bCs/>
          <w:i/>
          <w:iCs/>
          <w:sz w:val="20"/>
          <w:szCs w:val="20"/>
          <w:lang w:eastAsia="ko-KR"/>
        </w:rPr>
        <w:t>:</w:t>
      </w:r>
    </w:p>
    <w:p w14:paraId="24BF7DAA" w14:textId="0ACC5C3C" w:rsidR="004437D8" w:rsidRPr="00670963" w:rsidRDefault="001C0163" w:rsidP="004437D8">
      <w:pPr>
        <w:autoSpaceDE w:val="0"/>
        <w:autoSpaceDN w:val="0"/>
        <w:adjustRightInd w:val="0"/>
        <w:spacing w:before="240" w:after="0" w:line="240" w:lineRule="auto"/>
        <w:jc w:val="both"/>
        <w:rPr>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2167]</w:t>
      </w:r>
      <w:ins w:id="328" w:author="Abhishek Patil" w:date="2021-03-19T17:31:00Z">
        <w:r w:rsidR="00A17145" w:rsidRPr="00C90C9B">
          <w:rPr>
            <w:rFonts w:ascii="Times New Roman" w:hAnsi="Times New Roman" w:cs="Times New Roman"/>
            <w:color w:val="000000"/>
            <w:sz w:val="18"/>
            <w:szCs w:val="18"/>
          </w:rPr>
          <w:t xml:space="preserve">NOTE – </w:t>
        </w:r>
      </w:ins>
      <w:ins w:id="329" w:author="Abhishek Patil" w:date="2021-03-21T14:35:00Z">
        <w:r w:rsidR="00E737C2">
          <w:rPr>
            <w:rFonts w:ascii="Times New Roman" w:hAnsi="Times New Roman" w:cs="Times New Roman"/>
            <w:color w:val="000000"/>
            <w:sz w:val="18"/>
            <w:szCs w:val="18"/>
          </w:rPr>
          <w:t>The i</w:t>
        </w:r>
      </w:ins>
      <w:ins w:id="330" w:author="Abhishek Patil" w:date="2021-03-19T17:31:00Z">
        <w:r w:rsidR="00A17145" w:rsidRPr="00C90C9B">
          <w:rPr>
            <w:rFonts w:ascii="Times New Roman" w:hAnsi="Times New Roman" w:cs="Times New Roman"/>
            <w:color w:val="000000"/>
            <w:sz w:val="18"/>
            <w:szCs w:val="18"/>
          </w:rPr>
          <w:t xml:space="preserve">nheritance </w:t>
        </w:r>
        <w:r w:rsidR="00F036F6">
          <w:rPr>
            <w:rFonts w:ascii="Times New Roman" w:hAnsi="Times New Roman" w:cs="Times New Roman"/>
            <w:color w:val="000000"/>
            <w:sz w:val="18"/>
            <w:szCs w:val="18"/>
          </w:rPr>
          <w:t xml:space="preserve">mechanism described in this </w:t>
        </w:r>
      </w:ins>
      <w:ins w:id="331" w:author="Abhishek Patil" w:date="2021-03-19T17:32:00Z">
        <w:r w:rsidR="00F036F6">
          <w:rPr>
            <w:rFonts w:ascii="Times New Roman" w:hAnsi="Times New Roman" w:cs="Times New Roman"/>
            <w:color w:val="000000"/>
            <w:sz w:val="18"/>
            <w:szCs w:val="18"/>
          </w:rPr>
          <w:t xml:space="preserve">subclause </w:t>
        </w:r>
      </w:ins>
      <w:ins w:id="332" w:author="Abhishek Patil" w:date="2021-03-19T17:31:00Z">
        <w:r w:rsidR="00A17145" w:rsidRPr="00C90C9B">
          <w:rPr>
            <w:rFonts w:ascii="Times New Roman" w:hAnsi="Times New Roman" w:cs="Times New Roman"/>
            <w:color w:val="000000"/>
            <w:sz w:val="18"/>
            <w:szCs w:val="18"/>
          </w:rPr>
          <w:t xml:space="preserve">is not </w:t>
        </w:r>
      </w:ins>
      <w:ins w:id="333" w:author="Abhishek Patil" w:date="2021-03-19T17:32:00Z">
        <w:r w:rsidR="00F036F6">
          <w:rPr>
            <w:rFonts w:ascii="Times New Roman" w:hAnsi="Times New Roman" w:cs="Times New Roman"/>
            <w:color w:val="000000"/>
            <w:sz w:val="18"/>
            <w:szCs w:val="18"/>
          </w:rPr>
          <w:t xml:space="preserve">applicable </w:t>
        </w:r>
      </w:ins>
      <w:ins w:id="334" w:author="Abhishek Patil" w:date="2021-03-19T17:31:00Z">
        <w:r w:rsidR="00A17145" w:rsidRPr="00C90C9B">
          <w:rPr>
            <w:rFonts w:ascii="Times New Roman" w:hAnsi="Times New Roman" w:cs="Times New Roman"/>
            <w:color w:val="000000"/>
            <w:sz w:val="18"/>
            <w:szCs w:val="18"/>
          </w:rPr>
          <w:t xml:space="preserve">when </w:t>
        </w:r>
      </w:ins>
      <w:ins w:id="335" w:author="Abhishek Patil" w:date="2021-03-19T17:32:00Z">
        <w:r w:rsidR="00F036F6">
          <w:rPr>
            <w:rFonts w:ascii="Times New Roman" w:hAnsi="Times New Roman" w:cs="Times New Roman"/>
            <w:color w:val="000000"/>
            <w:sz w:val="18"/>
            <w:szCs w:val="18"/>
          </w:rPr>
          <w:t xml:space="preserve">the </w:t>
        </w:r>
        <w:r w:rsidR="00041387">
          <w:rPr>
            <w:rFonts w:ascii="Times New Roman" w:hAnsi="Times New Roman" w:cs="Times New Roman"/>
            <w:color w:val="000000"/>
            <w:sz w:val="18"/>
            <w:szCs w:val="18"/>
          </w:rPr>
          <w:t>Per-</w:t>
        </w:r>
      </w:ins>
      <w:ins w:id="336" w:author="Abhishek Patil" w:date="2021-03-19T17:31:00Z">
        <w:r w:rsidR="00A17145" w:rsidRPr="00C90C9B">
          <w:rPr>
            <w:rFonts w:ascii="Times New Roman" w:hAnsi="Times New Roman" w:cs="Times New Roman"/>
            <w:color w:val="000000"/>
            <w:sz w:val="18"/>
            <w:szCs w:val="18"/>
          </w:rPr>
          <w:t xml:space="preserve">STA </w:t>
        </w:r>
      </w:ins>
      <w:ins w:id="337" w:author="Abhishek Patil" w:date="2021-03-19T17:32:00Z">
        <w:r w:rsidR="00041387">
          <w:rPr>
            <w:rFonts w:ascii="Times New Roman" w:hAnsi="Times New Roman" w:cs="Times New Roman"/>
            <w:color w:val="000000"/>
            <w:sz w:val="18"/>
            <w:szCs w:val="18"/>
          </w:rPr>
          <w:t>Profile subelement of the Basic variant Multi-Link element</w:t>
        </w:r>
      </w:ins>
      <w:ins w:id="338" w:author="Abhishek Patil" w:date="2021-03-19T17:31:00Z">
        <w:r w:rsidR="00A17145" w:rsidRPr="00C90C9B">
          <w:rPr>
            <w:rFonts w:ascii="Times New Roman" w:hAnsi="Times New Roman" w:cs="Times New Roman"/>
            <w:color w:val="000000"/>
            <w:sz w:val="18"/>
            <w:szCs w:val="18"/>
          </w:rPr>
          <w:t xml:space="preserve"> carries </w:t>
        </w:r>
      </w:ins>
      <w:ins w:id="339" w:author="Abhishek Patil" w:date="2021-03-21T14:35:00Z">
        <w:r w:rsidR="008A796D">
          <w:rPr>
            <w:rFonts w:ascii="Times New Roman" w:hAnsi="Times New Roman" w:cs="Times New Roman"/>
            <w:color w:val="000000"/>
            <w:sz w:val="18"/>
            <w:szCs w:val="18"/>
          </w:rPr>
          <w:t xml:space="preserve">the </w:t>
        </w:r>
      </w:ins>
      <w:ins w:id="340" w:author="Abhishek Patil" w:date="2021-03-19T17:31:00Z">
        <w:r w:rsidR="00A17145" w:rsidRPr="00C90C9B">
          <w:rPr>
            <w:rFonts w:ascii="Times New Roman" w:hAnsi="Times New Roman" w:cs="Times New Roman"/>
            <w:color w:val="000000"/>
            <w:sz w:val="18"/>
            <w:szCs w:val="18"/>
          </w:rPr>
          <w:t>partial information of the reported STA.</w:t>
        </w:r>
      </w:ins>
      <w:r w:rsidR="004437D8">
        <w:rPr>
          <w:rFonts w:ascii="Times New Roman" w:hAnsi="Times New Roman" w:cs="Times New Roman"/>
          <w:color w:val="000000"/>
          <w:sz w:val="20"/>
          <w:szCs w:val="20"/>
        </w:rPr>
        <w:t xml:space="preserve">  </w:t>
      </w:r>
    </w:p>
    <w:p w14:paraId="4B506B1D" w14:textId="77777777" w:rsidR="00F853A1" w:rsidRDefault="00F853A1" w:rsidP="00F853A1">
      <w:pPr>
        <w:autoSpaceDE w:val="0"/>
        <w:autoSpaceDN w:val="0"/>
        <w:adjustRightInd w:val="0"/>
        <w:jc w:val="both"/>
        <w:rPr>
          <w:rFonts w:ascii="Times New Roman" w:hAnsi="Times New Roman" w:cs="Times New Roman"/>
          <w:b/>
          <w:bCs/>
          <w:i/>
          <w:iCs/>
          <w:sz w:val="20"/>
          <w:szCs w:val="20"/>
          <w:highlight w:val="yellow"/>
          <w:lang w:eastAsia="ko-KR"/>
        </w:rPr>
      </w:pPr>
    </w:p>
    <w:p w14:paraId="249DCBA8" w14:textId="0D9910F5" w:rsidR="00F853A1" w:rsidRDefault="00F853A1" w:rsidP="00F853A1">
      <w:pPr>
        <w:autoSpaceDE w:val="0"/>
        <w:autoSpaceDN w:val="0"/>
        <w:adjustRightInd w:val="0"/>
        <w:jc w:val="both"/>
        <w:rPr>
          <w:rFonts w:ascii="Times New Roman" w:hAnsi="Times New Roman" w:cs="Times New Roman"/>
          <w:b/>
          <w:i/>
          <w:sz w:val="20"/>
          <w:szCs w:val="20"/>
          <w:lang w:eastAsia="ko-KR"/>
        </w:rPr>
      </w:pPr>
      <w:r w:rsidRPr="004C0261">
        <w:rPr>
          <w:rFonts w:ascii="Times New Roman" w:hAnsi="Times New Roman" w:cs="Times New Roman"/>
          <w:b/>
          <w:bCs/>
          <w:i/>
          <w:iCs/>
          <w:sz w:val="20"/>
          <w:szCs w:val="20"/>
          <w:highlight w:val="yellow"/>
          <w:lang w:eastAsia="ko-KR"/>
        </w:rPr>
        <w:t xml:space="preserve">TGbe editor: Please </w:t>
      </w:r>
      <w:r>
        <w:rPr>
          <w:rFonts w:ascii="Times New Roman" w:hAnsi="Times New Roman" w:cs="Times New Roman"/>
          <w:b/>
          <w:bCs/>
          <w:i/>
          <w:iCs/>
          <w:sz w:val="20"/>
          <w:szCs w:val="20"/>
          <w:highlight w:val="yellow"/>
          <w:lang w:eastAsia="ko-KR"/>
        </w:rPr>
        <w:t xml:space="preserve">split the second paragraph as shown along with </w:t>
      </w:r>
      <w:r w:rsidR="00865921">
        <w:rPr>
          <w:rFonts w:ascii="Times New Roman" w:hAnsi="Times New Roman" w:cs="Times New Roman"/>
          <w:b/>
          <w:bCs/>
          <w:i/>
          <w:iCs/>
          <w:sz w:val="20"/>
          <w:szCs w:val="20"/>
          <w:highlight w:val="yellow"/>
          <w:lang w:eastAsia="ko-KR"/>
        </w:rPr>
        <w:t>additional changes</w:t>
      </w:r>
      <w:r w:rsidRPr="004C0261">
        <w:rPr>
          <w:rFonts w:ascii="Times New Roman" w:hAnsi="Times New Roman" w:cs="Times New Roman"/>
          <w:b/>
          <w:bCs/>
          <w:i/>
          <w:iCs/>
          <w:sz w:val="20"/>
          <w:szCs w:val="20"/>
          <w:highlight w:val="yellow"/>
          <w:lang w:eastAsia="ko-KR"/>
        </w:rPr>
        <w:t xml:space="preserve"> shown below</w:t>
      </w:r>
      <w:r w:rsidRPr="004C0261">
        <w:rPr>
          <w:rFonts w:ascii="Times New Roman" w:hAnsi="Times New Roman" w:cs="Times New Roman"/>
          <w:b/>
          <w:bCs/>
          <w:i/>
          <w:iCs/>
          <w:sz w:val="20"/>
          <w:szCs w:val="20"/>
          <w:lang w:eastAsia="ko-KR"/>
        </w:rPr>
        <w:t>:</w:t>
      </w:r>
    </w:p>
    <w:p w14:paraId="260671B3" w14:textId="6AF5D6ED" w:rsidR="002A6383" w:rsidRDefault="005F5504" w:rsidP="002A6383">
      <w:pPr>
        <w:suppressAutoHyphens/>
        <w:autoSpaceDE w:val="0"/>
        <w:autoSpaceDN w:val="0"/>
        <w:adjustRightInd w:val="0"/>
        <w:spacing w:before="240" w:after="60" w:line="240" w:lineRule="auto"/>
        <w:jc w:val="both"/>
        <w:rPr>
          <w:ins w:id="341" w:author="Abhishek Patil" w:date="2021-03-19T17:39:00Z"/>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 xml:space="preserve">3021, </w:t>
      </w:r>
      <w:r w:rsidR="00A82DAE">
        <w:rPr>
          <w:rFonts w:ascii="Times New Roman" w:hAnsi="Times New Roman" w:cs="Times New Roman"/>
          <w:color w:val="000000"/>
          <w:sz w:val="16"/>
          <w:szCs w:val="16"/>
          <w:highlight w:val="yellow"/>
        </w:rPr>
        <w:t xml:space="preserve">3212, </w:t>
      </w:r>
      <w:r>
        <w:rPr>
          <w:rFonts w:ascii="Times New Roman" w:hAnsi="Times New Roman" w:cs="Times New Roman"/>
          <w:color w:val="000000"/>
          <w:sz w:val="16"/>
          <w:szCs w:val="16"/>
          <w:highlight w:val="yellow"/>
        </w:rPr>
        <w:t>3369, 3370]</w:t>
      </w:r>
      <w:ins w:id="342" w:author="Abhishek Patil" w:date="2021-03-19T19:34:00Z">
        <w:r w:rsidR="00C61618" w:rsidRPr="0052362F">
          <w:rPr>
            <w:rFonts w:ascii="Times New Roman" w:hAnsi="Times New Roman" w:cs="Times New Roman"/>
            <w:color w:val="000000"/>
            <w:sz w:val="20"/>
            <w:szCs w:val="20"/>
          </w:rPr>
          <w:t xml:space="preserve">A STA </w:t>
        </w:r>
      </w:ins>
      <w:ins w:id="343" w:author="Abhishek Patil" w:date="2021-03-20T17:00:00Z">
        <w:r w:rsidR="00C806C7">
          <w:rPr>
            <w:rFonts w:ascii="Times New Roman" w:hAnsi="Times New Roman" w:cs="Times New Roman"/>
            <w:color w:val="000000"/>
            <w:sz w:val="20"/>
            <w:szCs w:val="20"/>
          </w:rPr>
          <w:t xml:space="preserve">that transmits a Management frame carrying the </w:t>
        </w:r>
      </w:ins>
      <w:ins w:id="344" w:author="Abhishek Patil" w:date="2021-03-20T17:01:00Z">
        <w:r w:rsidR="00C806C7">
          <w:rPr>
            <w:rFonts w:ascii="Times New Roman" w:hAnsi="Times New Roman" w:cs="Times New Roman"/>
            <w:color w:val="000000"/>
            <w:sz w:val="20"/>
            <w:szCs w:val="20"/>
          </w:rPr>
          <w:t>Basic variant Multi-</w:t>
        </w:r>
      </w:ins>
      <w:ins w:id="345" w:author="Abhishek Patil" w:date="2021-04-01T00:11:00Z">
        <w:r w:rsidR="00F54FB2">
          <w:rPr>
            <w:rFonts w:ascii="Times New Roman" w:hAnsi="Times New Roman" w:cs="Times New Roman"/>
            <w:color w:val="000000"/>
            <w:sz w:val="20"/>
            <w:szCs w:val="20"/>
          </w:rPr>
          <w:t>L</w:t>
        </w:r>
      </w:ins>
      <w:ins w:id="346" w:author="Abhishek Patil" w:date="2021-03-20T17:01:00Z">
        <w:r w:rsidR="00C806C7">
          <w:rPr>
            <w:rFonts w:ascii="Times New Roman" w:hAnsi="Times New Roman" w:cs="Times New Roman"/>
            <w:color w:val="000000"/>
            <w:sz w:val="20"/>
            <w:szCs w:val="20"/>
          </w:rPr>
          <w:t xml:space="preserve">ink element </w:t>
        </w:r>
      </w:ins>
      <w:ins w:id="347" w:author="Abhishek Patil" w:date="2021-03-19T19:34:00Z">
        <w:r w:rsidR="00C61618" w:rsidRPr="0052362F">
          <w:rPr>
            <w:rFonts w:ascii="Times New Roman" w:hAnsi="Times New Roman" w:cs="Times New Roman"/>
            <w:color w:val="000000"/>
            <w:sz w:val="20"/>
            <w:szCs w:val="20"/>
          </w:rPr>
          <w:t xml:space="preserve">shall include an element that is specific to the reported STA </w:t>
        </w:r>
        <w:r w:rsidR="0052362F">
          <w:rPr>
            <w:rFonts w:ascii="Times New Roman" w:hAnsi="Times New Roman" w:cs="Times New Roman"/>
            <w:color w:val="000000"/>
            <w:sz w:val="20"/>
            <w:szCs w:val="20"/>
          </w:rPr>
          <w:t xml:space="preserve">in the </w:t>
        </w:r>
        <w:r w:rsidR="00C61618" w:rsidRPr="0052362F">
          <w:rPr>
            <w:rFonts w:ascii="Times New Roman" w:hAnsi="Times New Roman" w:cs="Times New Roman"/>
            <w:color w:val="000000"/>
            <w:sz w:val="20"/>
            <w:szCs w:val="20"/>
          </w:rPr>
          <w:t xml:space="preserve">complete profile </w:t>
        </w:r>
        <w:r w:rsidR="0052362F">
          <w:rPr>
            <w:rFonts w:ascii="Times New Roman" w:hAnsi="Times New Roman" w:cs="Times New Roman"/>
            <w:color w:val="000000"/>
            <w:sz w:val="20"/>
            <w:szCs w:val="20"/>
          </w:rPr>
          <w:t>of the</w:t>
        </w:r>
      </w:ins>
      <w:ins w:id="348" w:author="Abhishek Patil" w:date="2021-03-19T19:35:00Z">
        <w:r w:rsidR="0052362F">
          <w:rPr>
            <w:rFonts w:ascii="Times New Roman" w:hAnsi="Times New Roman" w:cs="Times New Roman"/>
            <w:color w:val="000000"/>
            <w:sz w:val="20"/>
            <w:szCs w:val="20"/>
          </w:rPr>
          <w:t xml:space="preserve"> reported STA</w:t>
        </w:r>
        <w:r w:rsidR="00297461">
          <w:rPr>
            <w:rFonts w:ascii="Times New Roman" w:hAnsi="Times New Roman" w:cs="Times New Roman"/>
            <w:color w:val="000000"/>
            <w:sz w:val="20"/>
            <w:szCs w:val="20"/>
          </w:rPr>
          <w:t xml:space="preserve"> carried in the Basic variant Multi-Link element</w:t>
        </w:r>
        <w:r w:rsidR="0052362F">
          <w:rPr>
            <w:rFonts w:ascii="Times New Roman" w:hAnsi="Times New Roman" w:cs="Times New Roman"/>
            <w:color w:val="000000"/>
            <w:sz w:val="20"/>
            <w:szCs w:val="20"/>
          </w:rPr>
          <w:t xml:space="preserve">. </w:t>
        </w:r>
      </w:ins>
      <w:r w:rsidR="004437D8" w:rsidRPr="006A00C9">
        <w:rPr>
          <w:rFonts w:ascii="Times New Roman" w:hAnsi="Times New Roman" w:cs="Times New Roman"/>
          <w:color w:val="000000"/>
          <w:sz w:val="20"/>
          <w:szCs w:val="20"/>
        </w:rPr>
        <w:t xml:space="preserve">An element </w:t>
      </w:r>
      <w:del w:id="349" w:author="Abhishek Patil" w:date="2021-03-19T19:36:00Z">
        <w:r w:rsidR="004437D8" w:rsidRPr="006A00C9">
          <w:rPr>
            <w:rFonts w:ascii="Times New Roman" w:hAnsi="Times New Roman" w:cs="Times New Roman"/>
            <w:color w:val="000000"/>
            <w:sz w:val="20"/>
            <w:szCs w:val="20"/>
          </w:rPr>
          <w:delText>is considered to be</w:delText>
        </w:r>
      </w:del>
      <w:ins w:id="350" w:author="Abhishek Patil" w:date="2021-03-19T19:36:00Z">
        <w:r w:rsidR="004F0228" w:rsidRPr="006A00C9">
          <w:rPr>
            <w:rFonts w:ascii="Times New Roman" w:hAnsi="Times New Roman" w:cs="Times New Roman"/>
            <w:color w:val="000000"/>
            <w:sz w:val="20"/>
            <w:szCs w:val="20"/>
          </w:rPr>
          <w:t>is</w:t>
        </w:r>
      </w:ins>
      <w:r w:rsidR="004437D8" w:rsidRPr="006A00C9">
        <w:rPr>
          <w:rFonts w:ascii="Times New Roman" w:hAnsi="Times New Roman" w:cs="Times New Roman"/>
          <w:color w:val="000000"/>
          <w:sz w:val="20"/>
          <w:szCs w:val="20"/>
        </w:rPr>
        <w:t xml:space="preserve"> specific to a reported STA if </w:t>
      </w:r>
      <w:ins w:id="351" w:author="Abhishek Patil" w:date="2021-03-19T17:39:00Z">
        <w:r w:rsidR="006023C1">
          <w:rPr>
            <w:rFonts w:ascii="Times New Roman" w:hAnsi="Times New Roman" w:cs="Times New Roman"/>
            <w:color w:val="000000"/>
            <w:sz w:val="20"/>
            <w:szCs w:val="20"/>
          </w:rPr>
          <w:t xml:space="preserve">any one </w:t>
        </w:r>
        <w:r w:rsidR="002A6383">
          <w:rPr>
            <w:rFonts w:ascii="Times New Roman" w:hAnsi="Times New Roman" w:cs="Times New Roman"/>
            <w:color w:val="000000"/>
            <w:sz w:val="20"/>
            <w:szCs w:val="20"/>
          </w:rPr>
          <w:t xml:space="preserve">of the following conditions is satisfied: </w:t>
        </w:r>
      </w:ins>
    </w:p>
    <w:p w14:paraId="45CDBCBA" w14:textId="335E5E4C" w:rsidR="002A6383" w:rsidRDefault="004437D8" w:rsidP="002A6383">
      <w:pPr>
        <w:pStyle w:val="ListParagraph"/>
        <w:numPr>
          <w:ilvl w:val="0"/>
          <w:numId w:val="34"/>
        </w:numPr>
        <w:suppressAutoHyphens/>
        <w:autoSpaceDE w:val="0"/>
        <w:autoSpaceDN w:val="0"/>
        <w:adjustRightInd w:val="0"/>
        <w:spacing w:before="60" w:after="60" w:line="240" w:lineRule="auto"/>
        <w:ind w:left="288" w:hanging="288"/>
        <w:jc w:val="both"/>
        <w:rPr>
          <w:rFonts w:ascii="Times New Roman" w:hAnsi="Times New Roman" w:cs="Times New Roman"/>
          <w:color w:val="000000"/>
          <w:sz w:val="20"/>
          <w:szCs w:val="20"/>
        </w:rPr>
      </w:pPr>
      <w:r w:rsidRPr="006A00C9">
        <w:rPr>
          <w:rFonts w:ascii="Times New Roman" w:hAnsi="Times New Roman" w:cs="Times New Roman"/>
          <w:color w:val="000000"/>
          <w:sz w:val="20"/>
          <w:szCs w:val="20"/>
        </w:rPr>
        <w:t xml:space="preserve">its value is different from the </w:t>
      </w:r>
      <w:del w:id="352" w:author="Abhishek Patil" w:date="2021-03-19T17:40:00Z">
        <w:r w:rsidRPr="006A00C9">
          <w:rPr>
            <w:rFonts w:ascii="Times New Roman" w:hAnsi="Times New Roman" w:cs="Times New Roman"/>
            <w:color w:val="000000"/>
            <w:sz w:val="20"/>
            <w:szCs w:val="20"/>
          </w:rPr>
          <w:delText xml:space="preserve">corresponding </w:delText>
        </w:r>
      </w:del>
      <w:r w:rsidRPr="006A00C9">
        <w:rPr>
          <w:rFonts w:ascii="Times New Roman" w:hAnsi="Times New Roman" w:cs="Times New Roman"/>
          <w:color w:val="000000"/>
          <w:sz w:val="20"/>
          <w:szCs w:val="20"/>
        </w:rPr>
        <w:t>element</w:t>
      </w:r>
      <w:ins w:id="353" w:author="Abhishek Patil" w:date="2021-03-19T17:49:00Z">
        <w:r w:rsidR="00D77634">
          <w:rPr>
            <w:rFonts w:ascii="Times New Roman" w:hAnsi="Times New Roman" w:cs="Times New Roman"/>
            <w:color w:val="000000"/>
            <w:sz w:val="20"/>
            <w:szCs w:val="20"/>
          </w:rPr>
          <w:t>, if</w:t>
        </w:r>
      </w:ins>
      <w:r w:rsidRPr="002A6383">
        <w:rPr>
          <w:rFonts w:ascii="Times New Roman" w:hAnsi="Times New Roman" w:cs="Times New Roman"/>
          <w:color w:val="000000"/>
          <w:sz w:val="20"/>
          <w:szCs w:val="20"/>
        </w:rPr>
        <w:t xml:space="preserve"> </w:t>
      </w:r>
      <w:r w:rsidRPr="006A00C9">
        <w:rPr>
          <w:rFonts w:ascii="Times New Roman" w:hAnsi="Times New Roman" w:cs="Times New Roman"/>
          <w:color w:val="000000"/>
          <w:sz w:val="20"/>
          <w:szCs w:val="20"/>
        </w:rPr>
        <w:t>advertised by the reporting STA</w:t>
      </w:r>
      <w:ins w:id="354" w:author="Abhishek Patil" w:date="2021-03-19T17:40:00Z">
        <w:r w:rsidRPr="006A00C9">
          <w:rPr>
            <w:rFonts w:ascii="Times New Roman" w:hAnsi="Times New Roman" w:cs="Times New Roman"/>
            <w:color w:val="000000"/>
            <w:sz w:val="20"/>
            <w:szCs w:val="20"/>
          </w:rPr>
          <w:t xml:space="preserve"> </w:t>
        </w:r>
        <w:r w:rsidR="003012BD">
          <w:rPr>
            <w:rFonts w:ascii="Times New Roman" w:hAnsi="Times New Roman" w:cs="Times New Roman"/>
            <w:color w:val="000000"/>
            <w:sz w:val="20"/>
            <w:szCs w:val="20"/>
          </w:rPr>
          <w:t xml:space="preserve">that has the same Element ID </w:t>
        </w:r>
      </w:ins>
      <w:ins w:id="355" w:author="Abhishek Patil" w:date="2021-03-21T14:36:00Z">
        <w:r w:rsidR="009A489B">
          <w:rPr>
            <w:rFonts w:ascii="Times New Roman" w:hAnsi="Times New Roman" w:cs="Times New Roman"/>
            <w:color w:val="000000"/>
            <w:sz w:val="20"/>
            <w:szCs w:val="20"/>
          </w:rPr>
          <w:t>and</w:t>
        </w:r>
      </w:ins>
      <w:ins w:id="356" w:author="Abhishek Patil" w:date="2021-03-19T17:40:00Z">
        <w:r w:rsidR="003012BD">
          <w:rPr>
            <w:rFonts w:ascii="Times New Roman" w:hAnsi="Times New Roman" w:cs="Times New Roman"/>
            <w:color w:val="000000"/>
            <w:sz w:val="20"/>
            <w:szCs w:val="20"/>
          </w:rPr>
          <w:t xml:space="preserve"> Extended Element ID</w:t>
        </w:r>
      </w:ins>
      <w:ins w:id="357" w:author="Abhishek Patil" w:date="2021-03-21T14:35:00Z">
        <w:r w:rsidR="00FE025D">
          <w:rPr>
            <w:rFonts w:ascii="Times New Roman" w:hAnsi="Times New Roman" w:cs="Times New Roman"/>
            <w:color w:val="000000"/>
            <w:sz w:val="20"/>
            <w:szCs w:val="20"/>
          </w:rPr>
          <w:t xml:space="preserve"> (</w:t>
        </w:r>
      </w:ins>
      <w:ins w:id="358" w:author="Abhishek Patil" w:date="2021-03-21T14:36:00Z">
        <w:r w:rsidR="00FE025D">
          <w:rPr>
            <w:rFonts w:ascii="Times New Roman" w:hAnsi="Times New Roman" w:cs="Times New Roman"/>
            <w:color w:val="000000"/>
            <w:sz w:val="20"/>
            <w:szCs w:val="20"/>
          </w:rPr>
          <w:t>if present)</w:t>
        </w:r>
      </w:ins>
    </w:p>
    <w:p w14:paraId="6144AE5C" w14:textId="1BB34AC1" w:rsidR="004437D8" w:rsidRDefault="004437D8" w:rsidP="002A6383">
      <w:pPr>
        <w:pStyle w:val="ListParagraph"/>
        <w:numPr>
          <w:ilvl w:val="0"/>
          <w:numId w:val="34"/>
        </w:numPr>
        <w:suppressAutoHyphens/>
        <w:autoSpaceDE w:val="0"/>
        <w:autoSpaceDN w:val="0"/>
        <w:adjustRightInd w:val="0"/>
        <w:spacing w:before="60" w:after="60" w:line="240" w:lineRule="auto"/>
        <w:ind w:left="288" w:hanging="288"/>
        <w:jc w:val="both"/>
        <w:rPr>
          <w:ins w:id="359" w:author="Abhishek Patil" w:date="2021-02-17T23:46:00Z"/>
          <w:rFonts w:ascii="Times New Roman" w:hAnsi="Times New Roman" w:cs="Times New Roman"/>
          <w:color w:val="000000"/>
          <w:sz w:val="20"/>
          <w:szCs w:val="20"/>
        </w:rPr>
      </w:pPr>
      <w:del w:id="360" w:author="Abhishek Patil" w:date="2021-03-19T17:41:00Z">
        <w:r w:rsidRPr="006A00C9">
          <w:rPr>
            <w:rFonts w:ascii="Times New Roman" w:hAnsi="Times New Roman" w:cs="Times New Roman"/>
            <w:color w:val="000000"/>
            <w:sz w:val="20"/>
            <w:szCs w:val="20"/>
          </w:rPr>
          <w:delText xml:space="preserve">or if </w:delText>
        </w:r>
      </w:del>
      <w:r w:rsidRPr="006A00C9">
        <w:rPr>
          <w:rFonts w:ascii="Times New Roman" w:hAnsi="Times New Roman" w:cs="Times New Roman"/>
          <w:color w:val="000000"/>
          <w:sz w:val="20"/>
          <w:szCs w:val="20"/>
        </w:rPr>
        <w:t xml:space="preserve">the reported STA satisfies the condition </w:t>
      </w:r>
      <w:del w:id="361" w:author="Abhishek Patil" w:date="2021-02-17T23:44:00Z">
        <w:r w:rsidRPr="006A00C9" w:rsidDel="004C4811">
          <w:rPr>
            <w:rFonts w:ascii="Times New Roman" w:hAnsi="Times New Roman" w:cs="Times New Roman"/>
            <w:color w:val="000000"/>
            <w:sz w:val="20"/>
            <w:szCs w:val="20"/>
          </w:rPr>
          <w:delText xml:space="preserve">as specified in the Table 9-32 (Beacon frame body) if the reporting STA is an AP or Table 9-34 (Association Request frame body) if the reporting STA is a non-AP </w:delText>
        </w:r>
      </w:del>
      <w:r w:rsidRPr="006A00C9">
        <w:rPr>
          <w:rFonts w:ascii="Times New Roman" w:hAnsi="Times New Roman" w:cs="Times New Roman"/>
          <w:color w:val="000000"/>
          <w:sz w:val="20"/>
          <w:szCs w:val="20"/>
        </w:rPr>
        <w:t xml:space="preserve">for that element to be </w:t>
      </w:r>
      <w:del w:id="362" w:author="Abhishek Patil" w:date="2021-02-17T23:44:00Z">
        <w:r w:rsidRPr="006A00C9" w:rsidDel="00854317">
          <w:rPr>
            <w:rFonts w:ascii="Times New Roman" w:hAnsi="Times New Roman" w:cs="Times New Roman"/>
            <w:color w:val="000000"/>
            <w:sz w:val="20"/>
            <w:szCs w:val="20"/>
          </w:rPr>
          <w:delText xml:space="preserve">present </w:delText>
        </w:r>
      </w:del>
      <w:ins w:id="363" w:author="Abhishek Patil" w:date="2021-02-17T23:44:00Z">
        <w:r>
          <w:rPr>
            <w:rFonts w:ascii="Times New Roman" w:hAnsi="Times New Roman" w:cs="Times New Roman"/>
            <w:color w:val="000000"/>
            <w:sz w:val="20"/>
            <w:szCs w:val="20"/>
          </w:rPr>
          <w:t xml:space="preserve">included in </w:t>
        </w:r>
      </w:ins>
      <w:ins w:id="364" w:author="Abhishek Patil" w:date="2021-03-19T17:34:00Z">
        <w:r>
          <w:rPr>
            <w:rFonts w:ascii="Times New Roman" w:hAnsi="Times New Roman" w:cs="Times New Roman"/>
            <w:color w:val="000000"/>
            <w:sz w:val="20"/>
            <w:szCs w:val="20"/>
          </w:rPr>
          <w:t>the</w:t>
        </w:r>
      </w:ins>
      <w:ins w:id="365" w:author="Abhishek Patil" w:date="2021-02-17T23:44:00Z">
        <w:r>
          <w:rPr>
            <w:rFonts w:ascii="Times New Roman" w:hAnsi="Times New Roman" w:cs="Times New Roman"/>
            <w:color w:val="000000"/>
            <w:sz w:val="20"/>
            <w:szCs w:val="20"/>
          </w:rPr>
          <w:t xml:space="preserve"> frame</w:t>
        </w:r>
        <w:r w:rsidRPr="006A00C9">
          <w:rPr>
            <w:rFonts w:ascii="Times New Roman" w:hAnsi="Times New Roman" w:cs="Times New Roman"/>
            <w:color w:val="000000"/>
            <w:sz w:val="20"/>
            <w:szCs w:val="20"/>
          </w:rPr>
          <w:t xml:space="preserve"> </w:t>
        </w:r>
      </w:ins>
      <w:ins w:id="366" w:author="Abhishek Patil" w:date="2021-03-19T17:36:00Z">
        <w:r>
          <w:rPr>
            <w:rFonts w:ascii="Times New Roman" w:hAnsi="Times New Roman" w:cs="Times New Roman"/>
            <w:color w:val="000000"/>
            <w:sz w:val="20"/>
            <w:szCs w:val="20"/>
          </w:rPr>
          <w:t>that carries the Basic variant Multi-Link element</w:t>
        </w:r>
        <w:r w:rsidRPr="006A00C9">
          <w:rPr>
            <w:rFonts w:ascii="Times New Roman" w:hAnsi="Times New Roman" w:cs="Times New Roman"/>
            <w:color w:val="000000"/>
            <w:sz w:val="20"/>
            <w:szCs w:val="20"/>
          </w:rPr>
          <w:t xml:space="preserve"> </w:t>
        </w:r>
      </w:ins>
      <w:r w:rsidRPr="006A00C9">
        <w:rPr>
          <w:rFonts w:ascii="Times New Roman" w:hAnsi="Times New Roman" w:cs="Times New Roman"/>
          <w:color w:val="000000"/>
          <w:sz w:val="20"/>
          <w:szCs w:val="20"/>
        </w:rPr>
        <w:t>while the reporting STA does not satisfy the corresponding condition.</w:t>
      </w:r>
      <w:r>
        <w:rPr>
          <w:rFonts w:ascii="Times New Roman" w:hAnsi="Times New Roman" w:cs="Times New Roman"/>
          <w:color w:val="000000"/>
          <w:sz w:val="20"/>
          <w:szCs w:val="20"/>
        </w:rPr>
        <w:t xml:space="preserve"> </w:t>
      </w:r>
    </w:p>
    <w:p w14:paraId="2905DBFC" w14:textId="2D01152D" w:rsidR="00CA18A1" w:rsidRDefault="00CA18A1" w:rsidP="00CA18A1">
      <w:pPr>
        <w:suppressAutoHyphens/>
        <w:autoSpaceDE w:val="0"/>
        <w:autoSpaceDN w:val="0"/>
        <w:adjustRightInd w:val="0"/>
        <w:spacing w:after="0" w:line="240" w:lineRule="auto"/>
        <w:jc w:val="both"/>
        <w:rPr>
          <w:ins w:id="367" w:author="Abhishek Patil" w:date="2021-03-24T12:31:00Z"/>
          <w:rFonts w:ascii="Times New Roman" w:hAnsi="Times New Roman" w:cs="Times New Roman"/>
          <w:color w:val="000000"/>
          <w:sz w:val="18"/>
          <w:szCs w:val="18"/>
        </w:rPr>
      </w:pPr>
      <w:ins w:id="368" w:author="Abhishek Patil" w:date="2021-03-19T17:36:00Z">
        <w:r w:rsidRPr="00C971C5">
          <w:rPr>
            <w:rFonts w:ascii="Times New Roman" w:hAnsi="Times New Roman" w:cs="Times New Roman"/>
            <w:color w:val="000000"/>
            <w:sz w:val="18"/>
            <w:szCs w:val="18"/>
          </w:rPr>
          <w:lastRenderedPageBreak/>
          <w:t xml:space="preserve">NOTE – </w:t>
        </w:r>
        <w:r>
          <w:rPr>
            <w:rFonts w:ascii="Times New Roman" w:hAnsi="Times New Roman" w:cs="Times New Roman"/>
            <w:color w:val="000000"/>
            <w:sz w:val="18"/>
            <w:szCs w:val="18"/>
          </w:rPr>
          <w:t>The conditions to include an element in a particular Management frame are as specified in clause 9.3.3 (for example, Table 9-35 specifies the conditions for an element to be included in an Association Response frame).</w:t>
        </w:r>
      </w:ins>
    </w:p>
    <w:p w14:paraId="4EEDFEC7" w14:textId="1C1498FC" w:rsidR="004437D8" w:rsidRDefault="004437D8" w:rsidP="00F20282">
      <w:pPr>
        <w:suppressAutoHyphens/>
        <w:autoSpaceDE w:val="0"/>
        <w:autoSpaceDN w:val="0"/>
        <w:adjustRightInd w:val="0"/>
        <w:spacing w:before="240" w:after="60" w:line="240" w:lineRule="auto"/>
        <w:jc w:val="both"/>
        <w:rPr>
          <w:ins w:id="369" w:author="Abhishek Patil" w:date="2021-03-24T13:57:00Z"/>
          <w:rFonts w:ascii="Times New Roman" w:hAnsi="Times New Roman" w:cs="Times New Roman"/>
          <w:color w:val="000000"/>
          <w:sz w:val="20"/>
          <w:szCs w:val="20"/>
        </w:rPr>
      </w:pPr>
      <w:del w:id="370" w:author="Abhishek Patil" w:date="2021-03-19T19:38:00Z">
        <w:r w:rsidRPr="006A00C9">
          <w:rPr>
            <w:rFonts w:ascii="Times New Roman" w:hAnsi="Times New Roman" w:cs="Times New Roman"/>
            <w:color w:val="000000"/>
            <w:sz w:val="20"/>
            <w:szCs w:val="20"/>
          </w:rPr>
          <w:delText xml:space="preserve">If </w:delText>
        </w:r>
      </w:del>
      <w:ins w:id="371" w:author="Abhishek Patil" w:date="2021-03-19T19:38:00Z">
        <w:r w:rsidR="00F15EA1">
          <w:rPr>
            <w:rFonts w:ascii="Times New Roman" w:hAnsi="Times New Roman" w:cs="Times New Roman"/>
            <w:color w:val="000000"/>
            <w:sz w:val="20"/>
            <w:szCs w:val="20"/>
          </w:rPr>
          <w:t>When</w:t>
        </w:r>
        <w:r w:rsidR="00F15EA1" w:rsidRPr="006A00C9">
          <w:rPr>
            <w:rFonts w:ascii="Times New Roman" w:hAnsi="Times New Roman" w:cs="Times New Roman"/>
            <w:color w:val="000000"/>
            <w:sz w:val="20"/>
            <w:szCs w:val="20"/>
          </w:rPr>
          <w:t xml:space="preserve"> </w:t>
        </w:r>
      </w:ins>
      <w:del w:id="372" w:author="Abhishek Patil" w:date="2021-03-19T18:55:00Z">
        <w:r w:rsidRPr="006A00C9">
          <w:rPr>
            <w:rFonts w:ascii="Times New Roman" w:hAnsi="Times New Roman" w:cs="Times New Roman"/>
            <w:color w:val="000000"/>
            <w:sz w:val="20"/>
            <w:szCs w:val="20"/>
          </w:rPr>
          <w:delText>any of the</w:delText>
        </w:r>
      </w:del>
      <w:ins w:id="373" w:author="Abhishek Patil" w:date="2021-03-19T18:55:00Z">
        <w:r w:rsidR="0007389A">
          <w:rPr>
            <w:rFonts w:ascii="Times New Roman" w:hAnsi="Times New Roman" w:cs="Times New Roman"/>
            <w:color w:val="000000"/>
            <w:sz w:val="20"/>
            <w:szCs w:val="20"/>
          </w:rPr>
          <w:t>an</w:t>
        </w:r>
      </w:ins>
      <w:r w:rsidRPr="006A00C9">
        <w:rPr>
          <w:rFonts w:ascii="Times New Roman" w:hAnsi="Times New Roman" w:cs="Times New Roman"/>
          <w:color w:val="000000"/>
          <w:sz w:val="20"/>
          <w:szCs w:val="20"/>
        </w:rPr>
        <w:t xml:space="preserve"> element</w:t>
      </w:r>
      <w:del w:id="374" w:author="Abhishek Patil" w:date="2021-03-19T18:55:00Z">
        <w:r w:rsidRPr="006A00C9">
          <w:rPr>
            <w:rFonts w:ascii="Times New Roman" w:hAnsi="Times New Roman" w:cs="Times New Roman"/>
            <w:color w:val="000000"/>
            <w:sz w:val="20"/>
            <w:szCs w:val="20"/>
          </w:rPr>
          <w:delText>s</w:delText>
        </w:r>
      </w:del>
      <w:r w:rsidRPr="006A00C9">
        <w:rPr>
          <w:rFonts w:ascii="Times New Roman" w:hAnsi="Times New Roman" w:cs="Times New Roman"/>
          <w:color w:val="000000"/>
          <w:sz w:val="20"/>
          <w:szCs w:val="20"/>
        </w:rPr>
        <w:t xml:space="preserve"> </w:t>
      </w:r>
      <w:ins w:id="375" w:author="Abhishek Patil" w:date="2021-03-19T19:38:00Z">
        <w:r w:rsidR="00F15EA1">
          <w:rPr>
            <w:rFonts w:ascii="Times New Roman" w:hAnsi="Times New Roman" w:cs="Times New Roman"/>
            <w:color w:val="000000"/>
            <w:sz w:val="20"/>
            <w:szCs w:val="20"/>
          </w:rPr>
          <w:t xml:space="preserve">that is </w:t>
        </w:r>
      </w:ins>
      <w:r w:rsidRPr="006A00C9">
        <w:rPr>
          <w:rFonts w:ascii="Times New Roman" w:hAnsi="Times New Roman" w:cs="Times New Roman"/>
          <w:color w:val="000000"/>
          <w:sz w:val="20"/>
          <w:szCs w:val="20"/>
        </w:rPr>
        <w:t xml:space="preserve">carried in </w:t>
      </w:r>
      <w:del w:id="376" w:author="Abhishek Patil" w:date="2021-03-19T19:27:00Z">
        <w:r w:rsidRPr="006A00C9">
          <w:rPr>
            <w:rFonts w:ascii="Times New Roman" w:hAnsi="Times New Roman" w:cs="Times New Roman"/>
            <w:color w:val="000000"/>
            <w:sz w:val="20"/>
            <w:szCs w:val="20"/>
          </w:rPr>
          <w:delText xml:space="preserve">the </w:delText>
        </w:r>
      </w:del>
      <w:ins w:id="377" w:author="Abhishek Patil" w:date="2021-03-19T19:27:00Z">
        <w:r w:rsidR="003712EB">
          <w:rPr>
            <w:rFonts w:ascii="Times New Roman" w:hAnsi="Times New Roman" w:cs="Times New Roman"/>
            <w:color w:val="000000"/>
            <w:sz w:val="20"/>
            <w:szCs w:val="20"/>
          </w:rPr>
          <w:t>a</w:t>
        </w:r>
        <w:r w:rsidR="003712EB" w:rsidRPr="006A00C9">
          <w:rPr>
            <w:rFonts w:ascii="Times New Roman" w:hAnsi="Times New Roman" w:cs="Times New Roman"/>
            <w:color w:val="000000"/>
            <w:sz w:val="20"/>
            <w:szCs w:val="20"/>
          </w:rPr>
          <w:t xml:space="preserve"> </w:t>
        </w:r>
      </w:ins>
      <w:ins w:id="378" w:author="Abhishek Patil" w:date="2021-03-19T20:05:00Z">
        <w:r w:rsidR="00802972">
          <w:rPr>
            <w:rFonts w:ascii="Times New Roman" w:hAnsi="Times New Roman" w:cs="Times New Roman"/>
            <w:color w:val="000000"/>
            <w:sz w:val="20"/>
            <w:szCs w:val="20"/>
          </w:rPr>
          <w:t xml:space="preserve">Management </w:t>
        </w:r>
      </w:ins>
      <w:r w:rsidRPr="006A00C9">
        <w:rPr>
          <w:rFonts w:ascii="Times New Roman" w:hAnsi="Times New Roman" w:cs="Times New Roman"/>
          <w:color w:val="000000"/>
          <w:sz w:val="20"/>
          <w:szCs w:val="20"/>
        </w:rPr>
        <w:t xml:space="preserve">frame </w:t>
      </w:r>
      <w:ins w:id="379" w:author="Abhishek Patil" w:date="2021-02-17T23:40:00Z">
        <w:r>
          <w:rPr>
            <w:rFonts w:ascii="Times New Roman" w:hAnsi="Times New Roman" w:cs="Times New Roman"/>
            <w:color w:val="000000"/>
            <w:sz w:val="20"/>
            <w:szCs w:val="20"/>
          </w:rPr>
          <w:t xml:space="preserve">transmitted by </w:t>
        </w:r>
        <w:r w:rsidRPr="006A00C9">
          <w:rPr>
            <w:rFonts w:ascii="Times New Roman" w:hAnsi="Times New Roman" w:cs="Times New Roman"/>
            <w:color w:val="000000"/>
            <w:sz w:val="20"/>
            <w:szCs w:val="20"/>
          </w:rPr>
          <w:t>the reporting STA</w:t>
        </w:r>
      </w:ins>
      <w:ins w:id="380" w:author="Gaurang Naik" w:date="2021-02-17T20:09:00Z">
        <w:del w:id="381" w:author="Abhishek Patil" w:date="2021-03-31T18:56:00Z">
          <w:r w:rsidRPr="006A00C9" w:rsidDel="00782C04">
            <w:rPr>
              <w:rFonts w:ascii="Times New Roman" w:hAnsi="Times New Roman" w:cs="Times New Roman"/>
              <w:color w:val="000000"/>
              <w:sz w:val="20"/>
              <w:szCs w:val="20"/>
            </w:rPr>
            <w:delText xml:space="preserve"> </w:delText>
          </w:r>
        </w:del>
      </w:ins>
      <w:del w:id="382" w:author="Abhishek Patil" w:date="2021-02-17T23:39:00Z">
        <w:r w:rsidRPr="006A00C9" w:rsidDel="00A369B5">
          <w:rPr>
            <w:rFonts w:ascii="Times New Roman" w:hAnsi="Times New Roman" w:cs="Times New Roman"/>
            <w:color w:val="000000"/>
            <w:sz w:val="20"/>
            <w:szCs w:val="20"/>
          </w:rPr>
          <w:delText xml:space="preserve">of </w:delText>
        </w:r>
      </w:del>
      <w:del w:id="383" w:author="Abhishek Patil" w:date="2021-02-17T23:40:00Z">
        <w:r w:rsidRPr="006A00C9" w:rsidDel="00AC69AF">
          <w:rPr>
            <w:rFonts w:ascii="Times New Roman" w:hAnsi="Times New Roman" w:cs="Times New Roman"/>
            <w:color w:val="000000"/>
            <w:sz w:val="20"/>
            <w:szCs w:val="20"/>
          </w:rPr>
          <w:delText xml:space="preserve">the reporting STA </w:delText>
        </w:r>
      </w:del>
      <w:del w:id="384" w:author="Abhishek Patil" w:date="2021-03-19T19:27:00Z">
        <w:r w:rsidRPr="006A00C9">
          <w:rPr>
            <w:rFonts w:ascii="Times New Roman" w:hAnsi="Times New Roman" w:cs="Times New Roman"/>
            <w:color w:val="000000"/>
            <w:sz w:val="20"/>
            <w:szCs w:val="20"/>
          </w:rPr>
          <w:delText>are</w:delText>
        </w:r>
      </w:del>
      <w:r w:rsidRPr="006A00C9">
        <w:rPr>
          <w:rFonts w:ascii="Times New Roman" w:hAnsi="Times New Roman" w:cs="Times New Roman"/>
          <w:color w:val="000000"/>
          <w:sz w:val="20"/>
          <w:szCs w:val="20"/>
        </w:rPr>
        <w:t xml:space="preserve"> </w:t>
      </w:r>
      <w:ins w:id="385" w:author="Abhishek Patil" w:date="2021-03-19T19:27:00Z">
        <w:r w:rsidR="001C2415">
          <w:rPr>
            <w:rFonts w:ascii="Times New Roman" w:hAnsi="Times New Roman" w:cs="Times New Roman"/>
            <w:color w:val="000000"/>
            <w:sz w:val="20"/>
            <w:szCs w:val="20"/>
          </w:rPr>
          <w:t>is</w:t>
        </w:r>
        <w:r w:rsidR="001C2415" w:rsidRPr="006A00C9">
          <w:rPr>
            <w:rFonts w:ascii="Times New Roman" w:hAnsi="Times New Roman" w:cs="Times New Roman"/>
            <w:color w:val="000000"/>
            <w:sz w:val="20"/>
            <w:szCs w:val="20"/>
          </w:rPr>
          <w:t xml:space="preserve"> </w:t>
        </w:r>
      </w:ins>
      <w:r w:rsidRPr="006A00C9">
        <w:rPr>
          <w:rFonts w:ascii="Times New Roman" w:hAnsi="Times New Roman" w:cs="Times New Roman"/>
          <w:color w:val="000000"/>
          <w:sz w:val="20"/>
          <w:szCs w:val="20"/>
        </w:rPr>
        <w:t xml:space="preserve">not present in a </w:t>
      </w:r>
      <w:ins w:id="386" w:author="Abhishek Patil" w:date="2021-03-19T19:39:00Z">
        <w:r w:rsidR="00585157">
          <w:rPr>
            <w:rFonts w:ascii="Times New Roman" w:hAnsi="Times New Roman" w:cs="Times New Roman"/>
            <w:color w:val="000000"/>
            <w:sz w:val="20"/>
            <w:szCs w:val="20"/>
          </w:rPr>
          <w:t>complete</w:t>
        </w:r>
        <w:r w:rsidRPr="006A00C9">
          <w:rPr>
            <w:rFonts w:ascii="Times New Roman" w:hAnsi="Times New Roman" w:cs="Times New Roman"/>
            <w:color w:val="000000"/>
            <w:sz w:val="20"/>
            <w:szCs w:val="20"/>
          </w:rPr>
          <w:t xml:space="preserve"> profile</w:t>
        </w:r>
      </w:ins>
      <w:ins w:id="387" w:author="Abhishek Patil" w:date="2021-02-17T23:39:00Z">
        <w:r>
          <w:rPr>
            <w:rFonts w:ascii="Times New Roman" w:hAnsi="Times New Roman" w:cs="Times New Roman"/>
            <w:color w:val="000000"/>
            <w:sz w:val="20"/>
            <w:szCs w:val="20"/>
          </w:rPr>
          <w:t xml:space="preserve"> of </w:t>
        </w:r>
      </w:ins>
      <w:ins w:id="388" w:author="Abhishek Patil" w:date="2021-03-19T19:39:00Z">
        <w:r w:rsidR="00585157">
          <w:rPr>
            <w:rFonts w:ascii="Times New Roman" w:hAnsi="Times New Roman" w:cs="Times New Roman"/>
            <w:color w:val="000000"/>
            <w:sz w:val="20"/>
            <w:szCs w:val="20"/>
          </w:rPr>
          <w:t xml:space="preserve">a reported STA, </w:t>
        </w:r>
      </w:ins>
      <w:del w:id="389" w:author="Abhishek Patil" w:date="2021-03-19T19:39:00Z">
        <w:r w:rsidRPr="006A00C9" w:rsidDel="00585157">
          <w:rPr>
            <w:rFonts w:ascii="Times New Roman" w:hAnsi="Times New Roman" w:cs="Times New Roman"/>
            <w:color w:val="000000"/>
            <w:sz w:val="20"/>
            <w:szCs w:val="20"/>
          </w:rPr>
          <w:delText xml:space="preserve">per-STA profile, </w:delText>
        </w:r>
      </w:del>
      <w:ins w:id="390" w:author="Abhishek Patil" w:date="2021-03-19T19:28:00Z">
        <w:r w:rsidR="004F4931">
          <w:rPr>
            <w:rFonts w:ascii="Times New Roman" w:hAnsi="Times New Roman" w:cs="Times New Roman"/>
            <w:color w:val="000000"/>
            <w:sz w:val="20"/>
            <w:szCs w:val="20"/>
          </w:rPr>
          <w:t xml:space="preserve">then </w:t>
        </w:r>
      </w:ins>
      <w:r w:rsidRPr="006A00C9">
        <w:rPr>
          <w:rFonts w:ascii="Times New Roman" w:hAnsi="Times New Roman" w:cs="Times New Roman"/>
          <w:color w:val="000000"/>
          <w:sz w:val="20"/>
          <w:szCs w:val="20"/>
        </w:rPr>
        <w:t xml:space="preserve">the </w:t>
      </w:r>
      <w:ins w:id="391" w:author="Abhishek Patil" w:date="2021-03-19T19:29:00Z">
        <w:r w:rsidR="00212898">
          <w:rPr>
            <w:rFonts w:ascii="Times New Roman" w:hAnsi="Times New Roman" w:cs="Times New Roman"/>
            <w:color w:val="000000"/>
            <w:sz w:val="20"/>
            <w:szCs w:val="20"/>
          </w:rPr>
          <w:t xml:space="preserve">element </w:t>
        </w:r>
      </w:ins>
      <w:ins w:id="392" w:author="Abhishek Patil" w:date="2021-03-19T19:30:00Z">
        <w:r w:rsidR="00A90851">
          <w:rPr>
            <w:rFonts w:ascii="Times New Roman" w:hAnsi="Times New Roman" w:cs="Times New Roman"/>
            <w:color w:val="000000"/>
            <w:sz w:val="20"/>
            <w:szCs w:val="20"/>
          </w:rPr>
          <w:t xml:space="preserve">is considered to be part of the </w:t>
        </w:r>
        <w:r w:rsidR="000A10D8">
          <w:rPr>
            <w:rFonts w:ascii="Times New Roman" w:hAnsi="Times New Roman" w:cs="Times New Roman"/>
            <w:color w:val="000000"/>
            <w:sz w:val="20"/>
            <w:szCs w:val="20"/>
          </w:rPr>
          <w:t xml:space="preserve">reported </w:t>
        </w:r>
        <w:r w:rsidR="00A90851">
          <w:rPr>
            <w:rFonts w:ascii="Times New Roman" w:hAnsi="Times New Roman" w:cs="Times New Roman"/>
            <w:color w:val="000000"/>
            <w:sz w:val="20"/>
            <w:szCs w:val="20"/>
          </w:rPr>
          <w:t>STA</w:t>
        </w:r>
        <w:r w:rsidR="000A10D8">
          <w:rPr>
            <w:rFonts w:ascii="Times New Roman" w:hAnsi="Times New Roman" w:cs="Times New Roman"/>
            <w:color w:val="000000"/>
            <w:sz w:val="20"/>
            <w:szCs w:val="20"/>
          </w:rPr>
          <w:t>’</w:t>
        </w:r>
        <w:r w:rsidR="00A90851">
          <w:rPr>
            <w:rFonts w:ascii="Times New Roman" w:hAnsi="Times New Roman" w:cs="Times New Roman"/>
            <w:color w:val="000000"/>
            <w:sz w:val="20"/>
            <w:szCs w:val="20"/>
          </w:rPr>
          <w:t xml:space="preserve">s profile and </w:t>
        </w:r>
        <w:r w:rsidRPr="006A00C9">
          <w:rPr>
            <w:rFonts w:ascii="Times New Roman" w:hAnsi="Times New Roman" w:cs="Times New Roman"/>
            <w:color w:val="000000"/>
            <w:sz w:val="20"/>
            <w:szCs w:val="20"/>
          </w:rPr>
          <w:t xml:space="preserve">the </w:t>
        </w:r>
      </w:ins>
      <w:r w:rsidRPr="006A00C9">
        <w:rPr>
          <w:rFonts w:ascii="Times New Roman" w:hAnsi="Times New Roman" w:cs="Times New Roman"/>
          <w:color w:val="000000"/>
          <w:sz w:val="20"/>
          <w:szCs w:val="20"/>
        </w:rPr>
        <w:t>value</w:t>
      </w:r>
      <w:del w:id="393" w:author="Abhishek Patil" w:date="2021-03-19T19:30:00Z">
        <w:r w:rsidRPr="006A00C9">
          <w:rPr>
            <w:rFonts w:ascii="Times New Roman" w:hAnsi="Times New Roman" w:cs="Times New Roman"/>
            <w:color w:val="000000"/>
            <w:sz w:val="20"/>
            <w:szCs w:val="20"/>
          </w:rPr>
          <w:delText>s</w:delText>
        </w:r>
      </w:del>
      <w:r w:rsidRPr="006A00C9">
        <w:rPr>
          <w:rFonts w:ascii="Times New Roman" w:hAnsi="Times New Roman" w:cs="Times New Roman"/>
          <w:color w:val="000000"/>
          <w:sz w:val="20"/>
          <w:szCs w:val="20"/>
        </w:rPr>
        <w:t xml:space="preserve"> to use </w:t>
      </w:r>
      <w:del w:id="394" w:author="Abhishek Patil" w:date="2021-03-19T19:30:00Z">
        <w:r w:rsidRPr="006A00C9">
          <w:rPr>
            <w:rFonts w:ascii="Times New Roman" w:hAnsi="Times New Roman" w:cs="Times New Roman"/>
            <w:color w:val="000000"/>
            <w:sz w:val="20"/>
            <w:szCs w:val="20"/>
          </w:rPr>
          <w:delText xml:space="preserve">for the reported STA </w:delText>
        </w:r>
      </w:del>
      <w:del w:id="395" w:author="Abhishek Patil" w:date="2021-03-19T19:28:00Z">
        <w:r w:rsidRPr="006A00C9">
          <w:rPr>
            <w:rFonts w:ascii="Times New Roman" w:hAnsi="Times New Roman" w:cs="Times New Roman"/>
            <w:color w:val="000000"/>
            <w:sz w:val="20"/>
            <w:szCs w:val="20"/>
          </w:rPr>
          <w:delText xml:space="preserve">are </w:delText>
        </w:r>
      </w:del>
      <w:ins w:id="396" w:author="Abhishek Patil" w:date="2021-03-19T19:28:00Z">
        <w:r w:rsidR="004F4931">
          <w:rPr>
            <w:rFonts w:ascii="Times New Roman" w:hAnsi="Times New Roman" w:cs="Times New Roman"/>
            <w:color w:val="000000"/>
            <w:sz w:val="20"/>
            <w:szCs w:val="20"/>
          </w:rPr>
          <w:t>is</w:t>
        </w:r>
        <w:r w:rsidR="004F4931" w:rsidRPr="006A00C9">
          <w:rPr>
            <w:rFonts w:ascii="Times New Roman" w:hAnsi="Times New Roman" w:cs="Times New Roman"/>
            <w:color w:val="000000"/>
            <w:sz w:val="20"/>
            <w:szCs w:val="20"/>
          </w:rPr>
          <w:t xml:space="preserve"> </w:t>
        </w:r>
      </w:ins>
      <w:r w:rsidRPr="006A00C9">
        <w:rPr>
          <w:rFonts w:ascii="Times New Roman" w:hAnsi="Times New Roman" w:cs="Times New Roman"/>
          <w:color w:val="000000"/>
          <w:sz w:val="20"/>
          <w:szCs w:val="20"/>
        </w:rPr>
        <w:t xml:space="preserve">the </w:t>
      </w:r>
      <w:ins w:id="397" w:author="Abhishek Patil" w:date="2021-03-19T19:40:00Z">
        <w:r w:rsidR="00B33756">
          <w:rPr>
            <w:rFonts w:ascii="Times New Roman" w:hAnsi="Times New Roman" w:cs="Times New Roman"/>
            <w:color w:val="000000"/>
            <w:sz w:val="20"/>
            <w:szCs w:val="20"/>
          </w:rPr>
          <w:t xml:space="preserve">same as that </w:t>
        </w:r>
      </w:ins>
      <w:del w:id="398" w:author="Abhishek Patil" w:date="2021-03-19T19:40:00Z">
        <w:r w:rsidRPr="006A00C9">
          <w:rPr>
            <w:rFonts w:ascii="Times New Roman" w:hAnsi="Times New Roman" w:cs="Times New Roman"/>
            <w:color w:val="000000"/>
            <w:sz w:val="20"/>
            <w:szCs w:val="20"/>
          </w:rPr>
          <w:delText xml:space="preserve">values </w:delText>
        </w:r>
      </w:del>
      <w:r w:rsidRPr="006A00C9">
        <w:rPr>
          <w:rFonts w:ascii="Times New Roman" w:hAnsi="Times New Roman" w:cs="Times New Roman"/>
          <w:color w:val="000000"/>
          <w:sz w:val="20"/>
          <w:szCs w:val="20"/>
        </w:rPr>
        <w:t xml:space="preserve">of the corresponding element </w:t>
      </w:r>
      <w:ins w:id="399" w:author="Abhishek Patil" w:date="2021-03-19T19:40:00Z">
        <w:r w:rsidR="00B33756">
          <w:rPr>
            <w:rFonts w:ascii="Times New Roman" w:hAnsi="Times New Roman" w:cs="Times New Roman"/>
            <w:color w:val="000000"/>
            <w:sz w:val="20"/>
            <w:szCs w:val="20"/>
          </w:rPr>
          <w:t xml:space="preserve">carried in </w:t>
        </w:r>
      </w:ins>
      <w:del w:id="400" w:author="Abhishek Patil" w:date="2021-03-19T19:40:00Z">
        <w:r w:rsidRPr="006A00C9">
          <w:rPr>
            <w:rFonts w:ascii="Times New Roman" w:hAnsi="Times New Roman" w:cs="Times New Roman"/>
            <w:color w:val="000000"/>
            <w:sz w:val="20"/>
            <w:szCs w:val="20"/>
          </w:rPr>
          <w:delText xml:space="preserve">of </w:delText>
        </w:r>
      </w:del>
      <w:r w:rsidRPr="006A00C9">
        <w:rPr>
          <w:rFonts w:ascii="Times New Roman" w:hAnsi="Times New Roman" w:cs="Times New Roman"/>
          <w:color w:val="000000"/>
          <w:sz w:val="20"/>
          <w:szCs w:val="20"/>
        </w:rPr>
        <w:t>the reporting STA</w:t>
      </w:r>
      <w:ins w:id="401" w:author="Abhishek Patil" w:date="2021-03-19T19:40:00Z">
        <w:r w:rsidR="00B33756">
          <w:rPr>
            <w:rFonts w:ascii="Times New Roman" w:hAnsi="Times New Roman" w:cs="Times New Roman"/>
            <w:color w:val="000000"/>
            <w:sz w:val="20"/>
            <w:szCs w:val="20"/>
          </w:rPr>
          <w:t>’s frame</w:t>
        </w:r>
      </w:ins>
      <w:r w:rsidRPr="006A00C9">
        <w:rPr>
          <w:rFonts w:ascii="Times New Roman" w:hAnsi="Times New Roman" w:cs="Times New Roman"/>
          <w:color w:val="000000"/>
          <w:sz w:val="20"/>
          <w:szCs w:val="20"/>
        </w:rPr>
        <w:t xml:space="preserve"> unless the </w:t>
      </w:r>
      <w:ins w:id="402" w:author="Abhishek Patil" w:date="2021-03-19T19:41:00Z">
        <w:r w:rsidR="00EA2367">
          <w:rPr>
            <w:rFonts w:ascii="Times New Roman" w:hAnsi="Times New Roman" w:cs="Times New Roman"/>
            <w:color w:val="000000"/>
            <w:sz w:val="20"/>
            <w:szCs w:val="20"/>
          </w:rPr>
          <w:t xml:space="preserve">complete profile carries the Non-Inheritance </w:t>
        </w:r>
      </w:ins>
      <w:r w:rsidRPr="006A00C9">
        <w:rPr>
          <w:rFonts w:ascii="Times New Roman" w:hAnsi="Times New Roman" w:cs="Times New Roman"/>
          <w:color w:val="000000"/>
          <w:sz w:val="20"/>
          <w:szCs w:val="20"/>
        </w:rPr>
        <w:t xml:space="preserve">element </w:t>
      </w:r>
      <w:ins w:id="403" w:author="Abhishek Patil" w:date="2021-03-19T19:41:00Z">
        <w:r w:rsidR="00EA2367">
          <w:rPr>
            <w:rFonts w:ascii="Times New Roman" w:hAnsi="Times New Roman" w:cs="Times New Roman"/>
            <w:color w:val="000000"/>
            <w:sz w:val="20"/>
            <w:szCs w:val="20"/>
          </w:rPr>
          <w:t xml:space="preserve">(see </w:t>
        </w:r>
      </w:ins>
      <w:ins w:id="404" w:author="Abhishek Patil" w:date="2021-03-19T19:42:00Z">
        <w:r w:rsidR="005C402B" w:rsidRPr="005C402B">
          <w:rPr>
            <w:rFonts w:ascii="Times New Roman" w:hAnsi="Times New Roman" w:cs="Times New Roman"/>
            <w:color w:val="000000"/>
            <w:sz w:val="20"/>
            <w:szCs w:val="20"/>
          </w:rPr>
          <w:t xml:space="preserve">9.4.2.240 </w:t>
        </w:r>
        <w:r w:rsidR="005C402B">
          <w:rPr>
            <w:rFonts w:ascii="Times New Roman" w:hAnsi="Times New Roman" w:cs="Times New Roman"/>
            <w:color w:val="000000"/>
            <w:sz w:val="20"/>
            <w:szCs w:val="20"/>
          </w:rPr>
          <w:t>(</w:t>
        </w:r>
        <w:r w:rsidR="005C402B" w:rsidRPr="005C402B">
          <w:rPr>
            <w:rFonts w:ascii="Times New Roman" w:hAnsi="Times New Roman" w:cs="Times New Roman"/>
            <w:color w:val="000000"/>
            <w:sz w:val="20"/>
            <w:szCs w:val="20"/>
          </w:rPr>
          <w:t>Non-Inheritance element</w:t>
        </w:r>
        <w:r w:rsidR="005C402B">
          <w:rPr>
            <w:rFonts w:ascii="Times New Roman" w:hAnsi="Times New Roman" w:cs="Times New Roman"/>
            <w:color w:val="000000"/>
            <w:sz w:val="20"/>
            <w:szCs w:val="20"/>
          </w:rPr>
          <w:t>)</w:t>
        </w:r>
      </w:ins>
      <w:ins w:id="405" w:author="Abhishek Patil" w:date="2021-03-19T19:41:00Z">
        <w:r w:rsidR="00EA2367">
          <w:rPr>
            <w:rFonts w:ascii="Times New Roman" w:hAnsi="Times New Roman" w:cs="Times New Roman"/>
            <w:color w:val="000000"/>
            <w:sz w:val="20"/>
            <w:szCs w:val="20"/>
          </w:rPr>
          <w:t xml:space="preserve">) </w:t>
        </w:r>
        <w:r w:rsidR="0068714D">
          <w:rPr>
            <w:rFonts w:ascii="Times New Roman" w:hAnsi="Times New Roman" w:cs="Times New Roman"/>
            <w:color w:val="000000"/>
            <w:sz w:val="20"/>
            <w:szCs w:val="20"/>
          </w:rPr>
          <w:t xml:space="preserve">and the </w:t>
        </w:r>
        <w:r w:rsidRPr="006A00C9">
          <w:rPr>
            <w:rFonts w:ascii="Times New Roman" w:hAnsi="Times New Roman" w:cs="Times New Roman"/>
            <w:color w:val="000000"/>
            <w:sz w:val="20"/>
            <w:szCs w:val="20"/>
          </w:rPr>
          <w:t xml:space="preserve">element </w:t>
        </w:r>
      </w:ins>
      <w:r w:rsidRPr="006A00C9">
        <w:rPr>
          <w:rFonts w:ascii="Times New Roman" w:hAnsi="Times New Roman" w:cs="Times New Roman"/>
          <w:color w:val="000000"/>
          <w:sz w:val="20"/>
          <w:szCs w:val="20"/>
        </w:rPr>
        <w:t>is listed in the Non-Inheritance element</w:t>
      </w:r>
      <w:del w:id="406" w:author="Abhishek Patil" w:date="2021-03-19T19:41:00Z">
        <w:r w:rsidRPr="006A00C9">
          <w:rPr>
            <w:rFonts w:ascii="Times New Roman" w:hAnsi="Times New Roman" w:cs="Times New Roman"/>
            <w:color w:val="000000"/>
            <w:sz w:val="20"/>
            <w:szCs w:val="20"/>
          </w:rPr>
          <w:delText xml:space="preserve"> (if included) in the per-STA profile for that STA</w:delText>
        </w:r>
      </w:del>
      <w:r w:rsidRPr="006A00C9">
        <w:rPr>
          <w:rFonts w:ascii="Times New Roman" w:hAnsi="Times New Roman" w:cs="Times New Roman"/>
          <w:color w:val="000000"/>
          <w:sz w:val="20"/>
          <w:szCs w:val="20"/>
        </w:rPr>
        <w:t>.</w:t>
      </w:r>
    </w:p>
    <w:p w14:paraId="39227BF1" w14:textId="74E89174" w:rsidR="00F20282" w:rsidRDefault="00F20282" w:rsidP="00F20282">
      <w:pPr>
        <w:suppressAutoHyphens/>
        <w:autoSpaceDE w:val="0"/>
        <w:autoSpaceDN w:val="0"/>
        <w:adjustRightInd w:val="0"/>
        <w:spacing w:before="60" w:line="240" w:lineRule="auto"/>
        <w:jc w:val="both"/>
        <w:rPr>
          <w:rFonts w:ascii="Times New Roman" w:hAnsi="Times New Roman" w:cs="Times New Roman"/>
          <w:color w:val="000000"/>
          <w:sz w:val="20"/>
          <w:szCs w:val="20"/>
        </w:rPr>
      </w:pPr>
      <w:ins w:id="407" w:author="Abhishek Patil" w:date="2021-03-24T13:57:00Z">
        <w:r>
          <w:rPr>
            <w:rFonts w:ascii="Times New Roman" w:hAnsi="Times New Roman" w:cs="Times New Roman"/>
            <w:color w:val="000000"/>
            <w:sz w:val="18"/>
            <w:szCs w:val="18"/>
          </w:rPr>
          <w:t xml:space="preserve">NOTE – </w:t>
        </w:r>
        <w:r w:rsidRPr="00035C3B">
          <w:rPr>
            <w:rFonts w:ascii="Times New Roman" w:hAnsi="Times New Roman" w:cs="Times New Roman"/>
            <w:color w:val="000000"/>
            <w:sz w:val="18"/>
            <w:szCs w:val="18"/>
          </w:rPr>
          <w:t xml:space="preserve">When multiple elements carried in the Management frame transmitted by the </w:t>
        </w:r>
        <w:r>
          <w:rPr>
            <w:rFonts w:ascii="Times New Roman" w:hAnsi="Times New Roman" w:cs="Times New Roman"/>
            <w:color w:val="000000"/>
            <w:sz w:val="18"/>
            <w:szCs w:val="18"/>
          </w:rPr>
          <w:t>reporting STA</w:t>
        </w:r>
        <w:r w:rsidRPr="00035C3B">
          <w:rPr>
            <w:rFonts w:ascii="Times New Roman" w:hAnsi="Times New Roman" w:cs="Times New Roman"/>
            <w:color w:val="000000"/>
            <w:sz w:val="18"/>
            <w:szCs w:val="18"/>
          </w:rPr>
          <w:t xml:space="preserve">, have the same Element ID and Extended Element ID (if </w:t>
        </w:r>
        <w:r w:rsidRPr="00E64F6D">
          <w:rPr>
            <w:rFonts w:ascii="Times New Roman" w:hAnsi="Times New Roman" w:cs="Times New Roman"/>
            <w:color w:val="000000"/>
            <w:sz w:val="18"/>
            <w:szCs w:val="18"/>
          </w:rPr>
          <w:t>present</w:t>
        </w:r>
        <w:r w:rsidRPr="00035C3B">
          <w:rPr>
            <w:rFonts w:ascii="Times New Roman" w:hAnsi="Times New Roman" w:cs="Times New Roman"/>
            <w:color w:val="000000"/>
            <w:sz w:val="18"/>
            <w:szCs w:val="18"/>
          </w:rPr>
          <w:t xml:space="preserve">), and at least one </w:t>
        </w:r>
        <w:r>
          <w:rPr>
            <w:rFonts w:ascii="Times New Roman" w:hAnsi="Times New Roman" w:cs="Times New Roman"/>
            <w:color w:val="000000"/>
            <w:sz w:val="18"/>
            <w:szCs w:val="18"/>
          </w:rPr>
          <w:t>such element</w:t>
        </w:r>
        <w:r w:rsidRPr="00035C3B">
          <w:rPr>
            <w:rFonts w:ascii="Times New Roman" w:hAnsi="Times New Roman" w:cs="Times New Roman"/>
            <w:color w:val="000000"/>
            <w:sz w:val="18"/>
            <w:szCs w:val="18"/>
          </w:rPr>
          <w:t xml:space="preserve"> is not </w:t>
        </w:r>
        <w:r>
          <w:rPr>
            <w:rFonts w:ascii="Times New Roman" w:hAnsi="Times New Roman" w:cs="Times New Roman"/>
            <w:color w:val="000000"/>
            <w:sz w:val="18"/>
            <w:szCs w:val="18"/>
          </w:rPr>
          <w:t>applicable to</w:t>
        </w:r>
        <w:r w:rsidRPr="00035C3B">
          <w:rPr>
            <w:rFonts w:ascii="Times New Roman" w:hAnsi="Times New Roman" w:cs="Times New Roman"/>
            <w:color w:val="000000"/>
            <w:sz w:val="18"/>
            <w:szCs w:val="18"/>
          </w:rPr>
          <w:t xml:space="preserve"> </w:t>
        </w:r>
        <w:r>
          <w:rPr>
            <w:rFonts w:ascii="Times New Roman" w:hAnsi="Times New Roman" w:cs="Times New Roman"/>
            <w:color w:val="000000"/>
            <w:sz w:val="18"/>
            <w:szCs w:val="18"/>
          </w:rPr>
          <w:t>the reported STA</w:t>
        </w:r>
        <w:r w:rsidRPr="00035C3B">
          <w:rPr>
            <w:rFonts w:ascii="Times New Roman" w:hAnsi="Times New Roman" w:cs="Times New Roman"/>
            <w:color w:val="000000"/>
            <w:sz w:val="18"/>
            <w:szCs w:val="18"/>
          </w:rPr>
          <w:t xml:space="preserve">, then </w:t>
        </w:r>
        <w:r>
          <w:rPr>
            <w:rFonts w:ascii="Times New Roman" w:hAnsi="Times New Roman" w:cs="Times New Roman"/>
            <w:color w:val="000000"/>
            <w:sz w:val="18"/>
            <w:szCs w:val="18"/>
          </w:rPr>
          <w:t xml:space="preserve">the per-STA </w:t>
        </w:r>
        <w:r w:rsidRPr="00035C3B">
          <w:rPr>
            <w:rFonts w:ascii="Times New Roman" w:hAnsi="Times New Roman" w:cs="Times New Roman"/>
            <w:color w:val="000000"/>
            <w:sz w:val="18"/>
            <w:szCs w:val="18"/>
          </w:rPr>
          <w:t xml:space="preserve">profile </w:t>
        </w:r>
        <w:r>
          <w:rPr>
            <w:rFonts w:ascii="Times New Roman" w:hAnsi="Times New Roman" w:cs="Times New Roman"/>
            <w:color w:val="000000"/>
            <w:sz w:val="18"/>
            <w:szCs w:val="18"/>
          </w:rPr>
          <w:t xml:space="preserve">corresponding to the reported STA </w:t>
        </w:r>
      </w:ins>
      <w:ins w:id="408" w:author="Abhishek Patil" w:date="2021-03-24T14:05:00Z">
        <w:r w:rsidR="0032073D">
          <w:rPr>
            <w:rFonts w:ascii="Times New Roman" w:hAnsi="Times New Roman" w:cs="Times New Roman"/>
            <w:color w:val="000000"/>
            <w:sz w:val="18"/>
            <w:szCs w:val="18"/>
          </w:rPr>
          <w:t>includes</w:t>
        </w:r>
      </w:ins>
      <w:ins w:id="409" w:author="Abhishek Patil" w:date="2021-03-24T13:57:00Z">
        <w:r>
          <w:rPr>
            <w:rFonts w:ascii="Times New Roman" w:hAnsi="Times New Roman" w:cs="Times New Roman"/>
            <w:color w:val="000000"/>
            <w:sz w:val="18"/>
            <w:szCs w:val="18"/>
          </w:rPr>
          <w:t xml:space="preserve"> </w:t>
        </w:r>
        <w:r w:rsidRPr="00035C3B">
          <w:rPr>
            <w:rFonts w:ascii="Times New Roman" w:hAnsi="Times New Roman" w:cs="Times New Roman"/>
            <w:color w:val="000000"/>
            <w:sz w:val="18"/>
            <w:szCs w:val="18"/>
          </w:rPr>
          <w:t>all the elements</w:t>
        </w:r>
      </w:ins>
      <w:ins w:id="410" w:author="Abhishek Patil" w:date="2021-03-24T14:05:00Z">
        <w:r w:rsidR="00C8028F">
          <w:rPr>
            <w:rFonts w:ascii="Times New Roman" w:hAnsi="Times New Roman" w:cs="Times New Roman"/>
            <w:color w:val="000000"/>
            <w:sz w:val="18"/>
            <w:szCs w:val="18"/>
          </w:rPr>
          <w:t xml:space="preserve"> that</w:t>
        </w:r>
      </w:ins>
      <w:ins w:id="411" w:author="Abhishek Patil" w:date="2021-03-24T13:57:00Z">
        <w:r w:rsidRPr="00035C3B">
          <w:rPr>
            <w:rFonts w:ascii="Times New Roman" w:hAnsi="Times New Roman" w:cs="Times New Roman"/>
            <w:color w:val="000000"/>
            <w:sz w:val="18"/>
            <w:szCs w:val="18"/>
          </w:rPr>
          <w:t xml:space="preserve"> </w:t>
        </w:r>
        <w:r>
          <w:rPr>
            <w:rFonts w:ascii="Times New Roman" w:hAnsi="Times New Roman" w:cs="Times New Roman"/>
            <w:color w:val="000000"/>
            <w:sz w:val="18"/>
            <w:szCs w:val="18"/>
          </w:rPr>
          <w:t>hav</w:t>
        </w:r>
      </w:ins>
      <w:ins w:id="412" w:author="Abhishek Patil" w:date="2021-03-24T14:05:00Z">
        <w:r w:rsidR="00C8028F">
          <w:rPr>
            <w:rFonts w:ascii="Times New Roman" w:hAnsi="Times New Roman" w:cs="Times New Roman"/>
            <w:color w:val="000000"/>
            <w:sz w:val="18"/>
            <w:szCs w:val="18"/>
          </w:rPr>
          <w:t>e</w:t>
        </w:r>
      </w:ins>
      <w:ins w:id="413" w:author="Abhishek Patil" w:date="2021-03-24T13:57:00Z">
        <w:r>
          <w:rPr>
            <w:rFonts w:ascii="Times New Roman" w:hAnsi="Times New Roman" w:cs="Times New Roman"/>
            <w:color w:val="000000"/>
            <w:sz w:val="18"/>
            <w:szCs w:val="18"/>
          </w:rPr>
          <w:t xml:space="preserve"> </w:t>
        </w:r>
      </w:ins>
      <w:ins w:id="414" w:author="Abhishek Patil" w:date="2021-03-24T14:05:00Z">
        <w:r w:rsidR="00C8028F">
          <w:rPr>
            <w:rFonts w:ascii="Times New Roman" w:hAnsi="Times New Roman" w:cs="Times New Roman"/>
            <w:color w:val="000000"/>
            <w:sz w:val="18"/>
            <w:szCs w:val="18"/>
          </w:rPr>
          <w:t xml:space="preserve">a </w:t>
        </w:r>
      </w:ins>
      <w:ins w:id="415" w:author="Abhishek Patil" w:date="2021-03-24T13:57:00Z">
        <w:r>
          <w:rPr>
            <w:rFonts w:ascii="Times New Roman" w:hAnsi="Times New Roman" w:cs="Times New Roman"/>
            <w:color w:val="000000"/>
            <w:sz w:val="18"/>
            <w:szCs w:val="18"/>
          </w:rPr>
          <w:t>value specific to the reported STA</w:t>
        </w:r>
      </w:ins>
      <w:ins w:id="416" w:author="Abhishek Patil" w:date="2021-03-24T14:06:00Z">
        <w:r w:rsidR="00C8028F">
          <w:rPr>
            <w:rFonts w:ascii="Times New Roman" w:hAnsi="Times New Roman" w:cs="Times New Roman"/>
            <w:color w:val="000000"/>
            <w:sz w:val="18"/>
            <w:szCs w:val="18"/>
          </w:rPr>
          <w:t xml:space="preserve"> and </w:t>
        </w:r>
      </w:ins>
      <w:ins w:id="417" w:author="Abhishek Patil" w:date="2021-03-24T13:57:00Z">
        <w:r w:rsidRPr="00035C3B">
          <w:rPr>
            <w:rFonts w:ascii="Times New Roman" w:hAnsi="Times New Roman" w:cs="Times New Roman"/>
            <w:color w:val="000000"/>
            <w:sz w:val="18"/>
            <w:szCs w:val="18"/>
          </w:rPr>
          <w:t>hav</w:t>
        </w:r>
      </w:ins>
      <w:ins w:id="418" w:author="Abhishek Patil" w:date="2021-03-24T14:07:00Z">
        <w:r w:rsidR="00B539D0">
          <w:rPr>
            <w:rFonts w:ascii="Times New Roman" w:hAnsi="Times New Roman" w:cs="Times New Roman"/>
            <w:color w:val="000000"/>
            <w:sz w:val="18"/>
            <w:szCs w:val="18"/>
          </w:rPr>
          <w:t>e</w:t>
        </w:r>
      </w:ins>
      <w:ins w:id="419" w:author="Abhishek Patil" w:date="2021-03-24T13:57:00Z">
        <w:r w:rsidRPr="00035C3B">
          <w:rPr>
            <w:rFonts w:ascii="Times New Roman" w:hAnsi="Times New Roman" w:cs="Times New Roman"/>
            <w:color w:val="000000"/>
            <w:sz w:val="18"/>
            <w:szCs w:val="18"/>
          </w:rPr>
          <w:t xml:space="preserve"> the same Element ID and Extended Element ID (if </w:t>
        </w:r>
        <w:r w:rsidRPr="00E64F6D">
          <w:rPr>
            <w:rFonts w:ascii="Times New Roman" w:hAnsi="Times New Roman" w:cs="Times New Roman"/>
            <w:color w:val="000000"/>
            <w:sz w:val="18"/>
            <w:szCs w:val="18"/>
          </w:rPr>
          <w:t>present</w:t>
        </w:r>
        <w:r w:rsidRPr="00035C3B">
          <w:rPr>
            <w:rFonts w:ascii="Times New Roman" w:hAnsi="Times New Roman" w:cs="Times New Roman"/>
            <w:color w:val="000000"/>
            <w:sz w:val="18"/>
            <w:szCs w:val="18"/>
          </w:rPr>
          <w:t xml:space="preserve">) as that in the </w:t>
        </w:r>
        <w:r>
          <w:rPr>
            <w:rFonts w:ascii="Times New Roman" w:hAnsi="Times New Roman" w:cs="Times New Roman"/>
            <w:color w:val="000000"/>
            <w:sz w:val="18"/>
            <w:szCs w:val="18"/>
          </w:rPr>
          <w:t>reporting STA’s</w:t>
        </w:r>
        <w:r w:rsidRPr="00035C3B">
          <w:rPr>
            <w:rFonts w:ascii="Times New Roman" w:hAnsi="Times New Roman" w:cs="Times New Roman"/>
            <w:color w:val="000000"/>
            <w:sz w:val="18"/>
            <w:szCs w:val="18"/>
          </w:rPr>
          <w:t xml:space="preserve"> frame</w:t>
        </w:r>
        <w:r>
          <w:rPr>
            <w:rFonts w:ascii="Times New Roman" w:hAnsi="Times New Roman" w:cs="Times New Roman"/>
            <w:color w:val="000000"/>
            <w:sz w:val="18"/>
            <w:szCs w:val="18"/>
          </w:rPr>
          <w:t xml:space="preserve">. In </w:t>
        </w:r>
      </w:ins>
      <w:ins w:id="420" w:author="Abhishek Patil" w:date="2021-03-24T14:06:00Z">
        <w:r w:rsidR="00F1395D">
          <w:rPr>
            <w:rFonts w:ascii="Times New Roman" w:hAnsi="Times New Roman" w:cs="Times New Roman"/>
            <w:color w:val="000000"/>
            <w:sz w:val="18"/>
            <w:szCs w:val="18"/>
          </w:rPr>
          <w:t>this</w:t>
        </w:r>
      </w:ins>
      <w:ins w:id="421" w:author="Abhishek Patil" w:date="2021-03-24T13:57:00Z">
        <w:r>
          <w:rPr>
            <w:rFonts w:ascii="Times New Roman" w:hAnsi="Times New Roman" w:cs="Times New Roman"/>
            <w:color w:val="000000"/>
            <w:sz w:val="18"/>
            <w:szCs w:val="18"/>
          </w:rPr>
          <w:t xml:space="preserve"> case, inheritance is not applied for the such elements</w:t>
        </w:r>
        <w:r w:rsidRPr="00035C3B">
          <w:rPr>
            <w:rFonts w:ascii="Times New Roman" w:hAnsi="Times New Roman" w:cs="Times New Roman"/>
            <w:color w:val="000000"/>
            <w:sz w:val="18"/>
            <w:szCs w:val="18"/>
          </w:rPr>
          <w:t>.</w:t>
        </w:r>
      </w:ins>
    </w:p>
    <w:p w14:paraId="018FC708" w14:textId="379F961D" w:rsidR="007D2CC9" w:rsidRDefault="007D2CC9" w:rsidP="007D2CC9">
      <w:pPr>
        <w:autoSpaceDE w:val="0"/>
        <w:autoSpaceDN w:val="0"/>
        <w:adjustRightInd w:val="0"/>
        <w:jc w:val="both"/>
        <w:rPr>
          <w:rFonts w:ascii="Times New Roman" w:hAnsi="Times New Roman" w:cs="Times New Roman"/>
          <w:b/>
          <w:bCs/>
          <w:i/>
          <w:iCs/>
          <w:sz w:val="20"/>
          <w:szCs w:val="20"/>
          <w:lang w:eastAsia="ko-KR"/>
        </w:rPr>
      </w:pPr>
      <w:r w:rsidRPr="004C0261">
        <w:rPr>
          <w:rFonts w:ascii="Times New Roman" w:hAnsi="Times New Roman" w:cs="Times New Roman"/>
          <w:b/>
          <w:bCs/>
          <w:i/>
          <w:iCs/>
          <w:sz w:val="20"/>
          <w:szCs w:val="20"/>
          <w:highlight w:val="yellow"/>
          <w:lang w:eastAsia="ko-KR"/>
        </w:rPr>
        <w:t xml:space="preserve">TGbe editor: Please </w:t>
      </w:r>
      <w:r>
        <w:rPr>
          <w:rFonts w:ascii="Times New Roman" w:hAnsi="Times New Roman" w:cs="Times New Roman"/>
          <w:b/>
          <w:bCs/>
          <w:i/>
          <w:iCs/>
          <w:sz w:val="20"/>
          <w:szCs w:val="20"/>
          <w:highlight w:val="yellow"/>
          <w:lang w:eastAsia="ko-KR"/>
        </w:rPr>
        <w:t xml:space="preserve">add the following description text </w:t>
      </w:r>
      <w:r w:rsidR="00053797">
        <w:rPr>
          <w:rFonts w:ascii="Times New Roman" w:hAnsi="Times New Roman" w:cs="Times New Roman"/>
          <w:b/>
          <w:bCs/>
          <w:i/>
          <w:iCs/>
          <w:sz w:val="20"/>
          <w:szCs w:val="20"/>
          <w:highlight w:val="yellow"/>
          <w:lang w:eastAsia="ko-KR"/>
        </w:rPr>
        <w:t>and figure</w:t>
      </w:r>
      <w:r w:rsidR="00C63298">
        <w:rPr>
          <w:rFonts w:ascii="Times New Roman" w:hAnsi="Times New Roman" w:cs="Times New Roman"/>
          <w:b/>
          <w:bCs/>
          <w:i/>
          <w:iCs/>
          <w:sz w:val="20"/>
          <w:szCs w:val="20"/>
          <w:highlight w:val="yellow"/>
          <w:lang w:eastAsia="ko-KR"/>
        </w:rPr>
        <w:t xml:space="preserve"> before the last paragraph</w:t>
      </w:r>
      <w:r w:rsidR="00053797">
        <w:rPr>
          <w:rFonts w:ascii="Times New Roman" w:hAnsi="Times New Roman" w:cs="Times New Roman"/>
          <w:b/>
          <w:bCs/>
          <w:i/>
          <w:iCs/>
          <w:sz w:val="20"/>
          <w:szCs w:val="20"/>
          <w:highlight w:val="yellow"/>
          <w:lang w:eastAsia="ko-KR"/>
        </w:rPr>
        <w:t xml:space="preserve"> </w:t>
      </w:r>
      <w:r>
        <w:rPr>
          <w:rFonts w:ascii="Times New Roman" w:hAnsi="Times New Roman" w:cs="Times New Roman"/>
          <w:b/>
          <w:bCs/>
          <w:i/>
          <w:iCs/>
          <w:sz w:val="20"/>
          <w:szCs w:val="20"/>
          <w:highlight w:val="yellow"/>
          <w:lang w:eastAsia="ko-KR"/>
        </w:rPr>
        <w:t>as</w:t>
      </w:r>
      <w:r w:rsidRPr="004C0261">
        <w:rPr>
          <w:rFonts w:ascii="Times New Roman" w:hAnsi="Times New Roman" w:cs="Times New Roman"/>
          <w:b/>
          <w:bCs/>
          <w:i/>
          <w:iCs/>
          <w:sz w:val="20"/>
          <w:szCs w:val="20"/>
          <w:highlight w:val="yellow"/>
          <w:lang w:eastAsia="ko-KR"/>
        </w:rPr>
        <w:t xml:space="preserve"> shown below</w:t>
      </w:r>
      <w:r w:rsidRPr="004C0261">
        <w:rPr>
          <w:rFonts w:ascii="Times New Roman" w:hAnsi="Times New Roman" w:cs="Times New Roman"/>
          <w:b/>
          <w:bCs/>
          <w:i/>
          <w:iCs/>
          <w:sz w:val="20"/>
          <w:szCs w:val="20"/>
          <w:lang w:eastAsia="ko-KR"/>
        </w:rPr>
        <w:t>:</w:t>
      </w:r>
    </w:p>
    <w:p w14:paraId="6883DF33" w14:textId="2C20993D" w:rsidR="002E22D9" w:rsidRPr="002E22D9" w:rsidRDefault="003A5A83" w:rsidP="008C2BE2">
      <w:pPr>
        <w:suppressAutoHyphens/>
        <w:autoSpaceDE w:val="0"/>
        <w:autoSpaceDN w:val="0"/>
        <w:adjustRightInd w:val="0"/>
        <w:jc w:val="both"/>
        <w:rPr>
          <w:rFonts w:ascii="Times New Roman" w:hAnsi="Times New Roman" w:cs="Times New Roman"/>
          <w:sz w:val="20"/>
          <w:szCs w:val="20"/>
          <w:lang w:eastAsia="ko-KR"/>
        </w:rPr>
      </w:pPr>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3021</w:t>
      </w:r>
      <w:r w:rsidR="002B7768">
        <w:rPr>
          <w:rFonts w:ascii="Times New Roman" w:hAnsi="Times New Roman" w:cs="Times New Roman"/>
          <w:color w:val="000000"/>
          <w:sz w:val="16"/>
          <w:szCs w:val="16"/>
          <w:highlight w:val="yellow"/>
        </w:rPr>
        <w:t>, 3212</w:t>
      </w:r>
      <w:r>
        <w:rPr>
          <w:rFonts w:ascii="Times New Roman" w:hAnsi="Times New Roman" w:cs="Times New Roman"/>
          <w:color w:val="000000"/>
          <w:sz w:val="16"/>
          <w:szCs w:val="16"/>
          <w:highlight w:val="yellow"/>
        </w:rPr>
        <w:t>]</w:t>
      </w:r>
      <w:r w:rsidR="00A16B4E">
        <w:rPr>
          <w:rFonts w:ascii="Times New Roman" w:hAnsi="Times New Roman" w:cs="Times New Roman"/>
          <w:sz w:val="20"/>
          <w:szCs w:val="20"/>
          <w:lang w:eastAsia="ko-KR"/>
        </w:rPr>
        <w:t>Figure 35-xx (Example of inheritance in a complete per-STA profile)</w:t>
      </w:r>
      <w:r w:rsidR="00A20771">
        <w:rPr>
          <w:rFonts w:ascii="Times New Roman" w:hAnsi="Times New Roman" w:cs="Times New Roman"/>
          <w:sz w:val="20"/>
          <w:szCs w:val="20"/>
          <w:lang w:eastAsia="ko-KR"/>
        </w:rPr>
        <w:t xml:space="preserve"> illustrates inheritance when a per-STA profile carries complete information.</w:t>
      </w:r>
      <w:r w:rsidR="00CC125A">
        <w:rPr>
          <w:rFonts w:ascii="Times New Roman" w:hAnsi="Times New Roman" w:cs="Times New Roman"/>
          <w:sz w:val="20"/>
          <w:szCs w:val="20"/>
          <w:lang w:eastAsia="ko-KR"/>
        </w:rPr>
        <w:t xml:space="preserve"> The example shows a Management frame transmitted by a reporting STA that is affiliated with an MLD.</w:t>
      </w:r>
      <w:r w:rsidR="00C824B0">
        <w:rPr>
          <w:rFonts w:ascii="Times New Roman" w:hAnsi="Times New Roman" w:cs="Times New Roman"/>
          <w:sz w:val="20"/>
          <w:szCs w:val="20"/>
          <w:lang w:eastAsia="ko-KR"/>
        </w:rPr>
        <w:t xml:space="preserve"> The Management frame carries several elements with their corresponding element IDs shown in parenthesis. The frame also carries </w:t>
      </w:r>
      <w:r w:rsidR="00DB72C8">
        <w:rPr>
          <w:rFonts w:ascii="Times New Roman" w:hAnsi="Times New Roman" w:cs="Times New Roman"/>
          <w:sz w:val="20"/>
          <w:szCs w:val="20"/>
          <w:lang w:eastAsia="ko-KR"/>
        </w:rPr>
        <w:t xml:space="preserve">a </w:t>
      </w:r>
      <w:r w:rsidR="00C824B0">
        <w:rPr>
          <w:rFonts w:ascii="Times New Roman" w:hAnsi="Times New Roman" w:cs="Times New Roman"/>
          <w:sz w:val="20"/>
          <w:szCs w:val="20"/>
          <w:lang w:eastAsia="ko-KR"/>
        </w:rPr>
        <w:t xml:space="preserve">Basic variant </w:t>
      </w:r>
      <w:r w:rsidR="003F20C4">
        <w:rPr>
          <w:rFonts w:ascii="Times New Roman" w:hAnsi="Times New Roman" w:cs="Times New Roman"/>
          <w:sz w:val="20"/>
          <w:szCs w:val="20"/>
          <w:lang w:eastAsia="ko-KR"/>
        </w:rPr>
        <w:t>Multi-Link element</w:t>
      </w:r>
      <w:r w:rsidR="008C2BE2">
        <w:rPr>
          <w:rFonts w:ascii="Times New Roman" w:hAnsi="Times New Roman" w:cs="Times New Roman"/>
          <w:sz w:val="20"/>
          <w:szCs w:val="20"/>
          <w:lang w:eastAsia="ko-KR"/>
        </w:rPr>
        <w:t xml:space="preserve"> which is carrying a complete profile for a reported STA x.</w:t>
      </w:r>
      <w:r w:rsidR="00D32E8A">
        <w:rPr>
          <w:rFonts w:ascii="Times New Roman" w:hAnsi="Times New Roman" w:cs="Times New Roman"/>
          <w:sz w:val="20"/>
          <w:szCs w:val="20"/>
          <w:lang w:eastAsia="ko-KR"/>
        </w:rPr>
        <w:t xml:space="preserve"> The </w:t>
      </w:r>
      <w:r w:rsidR="00B452E4">
        <w:rPr>
          <w:rFonts w:ascii="Times New Roman" w:hAnsi="Times New Roman" w:cs="Times New Roman"/>
          <w:sz w:val="20"/>
          <w:szCs w:val="20"/>
          <w:lang w:eastAsia="ko-KR"/>
        </w:rPr>
        <w:t xml:space="preserve">per-STA profile for STA x includes elements with ID B and D since the elements have value different from the corresponding elements carried in the </w:t>
      </w:r>
      <w:r w:rsidR="00C5761F">
        <w:rPr>
          <w:rFonts w:ascii="Times New Roman" w:hAnsi="Times New Roman" w:cs="Times New Roman"/>
          <w:sz w:val="20"/>
          <w:szCs w:val="20"/>
          <w:lang w:eastAsia="ko-KR"/>
        </w:rPr>
        <w:t xml:space="preserve">frame. The profile also includes element with ID Y which is specific to STA x. In addition, </w:t>
      </w:r>
      <w:r w:rsidR="00F53EB9">
        <w:rPr>
          <w:rFonts w:ascii="Times New Roman" w:hAnsi="Times New Roman" w:cs="Times New Roman"/>
          <w:sz w:val="20"/>
          <w:szCs w:val="20"/>
          <w:lang w:eastAsia="ko-KR"/>
        </w:rPr>
        <w:t xml:space="preserve">elements with ID C and ID F are inherited and are not carried in the profile for STA x. The values for these two elements </w:t>
      </w:r>
      <w:r w:rsidR="000573D6">
        <w:rPr>
          <w:rFonts w:ascii="Times New Roman" w:hAnsi="Times New Roman" w:cs="Times New Roman"/>
          <w:sz w:val="20"/>
          <w:szCs w:val="20"/>
          <w:lang w:eastAsia="ko-KR"/>
        </w:rPr>
        <w:t>are</w:t>
      </w:r>
      <w:r w:rsidR="00F53EB9">
        <w:rPr>
          <w:rFonts w:ascii="Times New Roman" w:hAnsi="Times New Roman" w:cs="Times New Roman"/>
          <w:sz w:val="20"/>
          <w:szCs w:val="20"/>
          <w:lang w:eastAsia="ko-KR"/>
        </w:rPr>
        <w:t xml:space="preserve"> the same as that carried in the frame. Furthermore, </w:t>
      </w:r>
      <w:r w:rsidR="000573D6">
        <w:rPr>
          <w:rFonts w:ascii="Times New Roman" w:hAnsi="Times New Roman" w:cs="Times New Roman"/>
          <w:sz w:val="20"/>
          <w:szCs w:val="20"/>
          <w:lang w:eastAsia="ko-KR"/>
        </w:rPr>
        <w:t xml:space="preserve">elements with ID A and ID E are not </w:t>
      </w:r>
      <w:r w:rsidR="000C5CFE">
        <w:rPr>
          <w:rFonts w:ascii="Times New Roman" w:hAnsi="Times New Roman" w:cs="Times New Roman"/>
          <w:sz w:val="20"/>
          <w:szCs w:val="20"/>
          <w:lang w:eastAsia="ko-KR"/>
        </w:rPr>
        <w:t>applicable to STA x as their corresponding (Extended) Element IDs are listed in the Non-Inheritance element.</w:t>
      </w:r>
    </w:p>
    <w:p w14:paraId="36DF18AE" w14:textId="4719CB9E" w:rsidR="004437D8" w:rsidRDefault="00A41D72" w:rsidP="00E946BE">
      <w:pPr>
        <w:pStyle w:val="BodyText0"/>
        <w:tabs>
          <w:tab w:val="left" w:pos="659"/>
        </w:tabs>
        <w:kinsoku w:val="0"/>
        <w:overflowPunct w:val="0"/>
        <w:spacing w:after="60"/>
        <w:jc w:val="both"/>
        <w:rPr>
          <w:sz w:val="20"/>
          <w:szCs w:val="18"/>
        </w:rPr>
      </w:pPr>
      <w:r w:rsidRPr="00A41D72">
        <w:rPr>
          <w:noProof/>
        </w:rPr>
        <w:drawing>
          <wp:inline distT="0" distB="0" distL="0" distR="0" wp14:anchorId="43A54437" wp14:editId="3E080299">
            <wp:extent cx="5851879" cy="32410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5"/>
                    <a:stretch>
                      <a:fillRect/>
                    </a:stretch>
                  </pic:blipFill>
                  <pic:spPr>
                    <a:xfrm>
                      <a:off x="0" y="0"/>
                      <a:ext cx="5856945" cy="3243846"/>
                    </a:xfrm>
                    <a:prstGeom prst="rect">
                      <a:avLst/>
                    </a:prstGeom>
                  </pic:spPr>
                </pic:pic>
              </a:graphicData>
            </a:graphic>
          </wp:inline>
        </w:drawing>
      </w:r>
    </w:p>
    <w:p w14:paraId="23615178" w14:textId="00D5176E" w:rsidR="00BC0034" w:rsidRPr="00A41D72" w:rsidRDefault="00A41D72" w:rsidP="00A41D72">
      <w:pPr>
        <w:pStyle w:val="BodyText0"/>
        <w:tabs>
          <w:tab w:val="left" w:pos="659"/>
        </w:tabs>
        <w:kinsoku w:val="0"/>
        <w:overflowPunct w:val="0"/>
        <w:spacing w:after="60"/>
        <w:jc w:val="center"/>
        <w:rPr>
          <w:b/>
          <w:bCs/>
          <w:sz w:val="20"/>
          <w:szCs w:val="18"/>
        </w:rPr>
      </w:pPr>
      <w:r w:rsidRPr="00A41D72">
        <w:rPr>
          <w:b/>
          <w:bCs/>
          <w:sz w:val="20"/>
          <w:szCs w:val="18"/>
        </w:rPr>
        <w:t xml:space="preserve">Figure 35-xx: Example of inheritance </w:t>
      </w:r>
      <w:r w:rsidR="00A16B4E">
        <w:rPr>
          <w:b/>
          <w:bCs/>
          <w:sz w:val="20"/>
          <w:szCs w:val="18"/>
        </w:rPr>
        <w:t>in</w:t>
      </w:r>
      <w:r w:rsidRPr="00A41D72">
        <w:rPr>
          <w:b/>
          <w:bCs/>
          <w:sz w:val="20"/>
          <w:szCs w:val="18"/>
        </w:rPr>
        <w:t xml:space="preserve"> a complete per-STA profile</w:t>
      </w:r>
      <w:r w:rsidR="003A5A83" w:rsidRPr="00C44A84">
        <w:rPr>
          <w:color w:val="000000"/>
          <w:sz w:val="16"/>
          <w:szCs w:val="16"/>
          <w:highlight w:val="yellow"/>
        </w:rPr>
        <w:t xml:space="preserve">[CID </w:t>
      </w:r>
      <w:r w:rsidR="003A5A83">
        <w:rPr>
          <w:color w:val="000000"/>
          <w:sz w:val="16"/>
          <w:szCs w:val="16"/>
          <w:highlight w:val="yellow"/>
        </w:rPr>
        <w:t>3021]</w:t>
      </w:r>
    </w:p>
    <w:p w14:paraId="15BA69CE" w14:textId="4553FD4A" w:rsidR="00BC0034" w:rsidRPr="00826360" w:rsidRDefault="00BC0034" w:rsidP="00E946BE">
      <w:pPr>
        <w:pStyle w:val="BodyText0"/>
        <w:tabs>
          <w:tab w:val="left" w:pos="659"/>
        </w:tabs>
        <w:kinsoku w:val="0"/>
        <w:overflowPunct w:val="0"/>
        <w:spacing w:after="60"/>
        <w:jc w:val="both"/>
        <w:rPr>
          <w:b/>
          <w:bCs/>
          <w:sz w:val="20"/>
          <w:szCs w:val="18"/>
        </w:rPr>
      </w:pPr>
    </w:p>
    <w:p w14:paraId="4A9E6491" w14:textId="07718462" w:rsidR="005D7A93" w:rsidRDefault="00264385" w:rsidP="005D7A93">
      <w:pPr>
        <w:autoSpaceDE w:val="0"/>
        <w:autoSpaceDN w:val="0"/>
        <w:adjustRightInd w:val="0"/>
        <w:spacing w:before="240"/>
        <w:jc w:val="both"/>
        <w:rPr>
          <w:rFonts w:ascii="Arial" w:hAnsi="Arial" w:cs="Arial"/>
          <w:b/>
          <w:bCs/>
          <w:color w:val="000000"/>
          <w:sz w:val="20"/>
          <w:szCs w:val="20"/>
        </w:rPr>
      </w:pPr>
      <w:r w:rsidRPr="00264385">
        <w:rPr>
          <w:rFonts w:ascii="Arial" w:hAnsi="Arial" w:cs="Arial"/>
          <w:b/>
          <w:bCs/>
          <w:color w:val="000000"/>
          <w:sz w:val="20"/>
          <w:szCs w:val="20"/>
        </w:rPr>
        <w:t>35.3.17 Multi-BSSID</w:t>
      </w:r>
      <w:r w:rsidR="003A5A83" w:rsidRPr="00C44A84">
        <w:rPr>
          <w:rFonts w:ascii="Times New Roman" w:hAnsi="Times New Roman" w:cs="Times New Roman"/>
          <w:color w:val="000000"/>
          <w:sz w:val="16"/>
          <w:szCs w:val="16"/>
          <w:highlight w:val="yellow"/>
        </w:rPr>
        <w:t xml:space="preserve">[CID </w:t>
      </w:r>
      <w:r w:rsidR="003A5A83">
        <w:rPr>
          <w:rFonts w:ascii="Times New Roman" w:hAnsi="Times New Roman" w:cs="Times New Roman"/>
          <w:color w:val="000000"/>
          <w:sz w:val="16"/>
          <w:szCs w:val="16"/>
          <w:highlight w:val="yellow"/>
        </w:rPr>
        <w:t>3021</w:t>
      </w:r>
      <w:r w:rsidR="002B7768">
        <w:rPr>
          <w:rFonts w:ascii="Times New Roman" w:hAnsi="Times New Roman" w:cs="Times New Roman"/>
          <w:color w:val="000000"/>
          <w:sz w:val="16"/>
          <w:szCs w:val="16"/>
          <w:highlight w:val="yellow"/>
        </w:rPr>
        <w:t>, 3212</w:t>
      </w:r>
      <w:r w:rsidR="003A5A83">
        <w:rPr>
          <w:rFonts w:ascii="Times New Roman" w:hAnsi="Times New Roman" w:cs="Times New Roman"/>
          <w:color w:val="000000"/>
          <w:sz w:val="16"/>
          <w:szCs w:val="16"/>
          <w:highlight w:val="yellow"/>
        </w:rPr>
        <w:t>]</w:t>
      </w:r>
    </w:p>
    <w:p w14:paraId="418167FB" w14:textId="783F663E" w:rsidR="00C63298" w:rsidRDefault="00C63298" w:rsidP="00C63298">
      <w:pPr>
        <w:autoSpaceDE w:val="0"/>
        <w:autoSpaceDN w:val="0"/>
        <w:adjustRightInd w:val="0"/>
        <w:jc w:val="both"/>
        <w:rPr>
          <w:rFonts w:ascii="Times New Roman" w:hAnsi="Times New Roman" w:cs="Times New Roman"/>
          <w:b/>
          <w:bCs/>
          <w:i/>
          <w:iCs/>
          <w:sz w:val="20"/>
          <w:szCs w:val="20"/>
          <w:lang w:eastAsia="ko-KR"/>
        </w:rPr>
      </w:pPr>
      <w:r w:rsidRPr="004C0261">
        <w:rPr>
          <w:rFonts w:ascii="Times New Roman" w:hAnsi="Times New Roman" w:cs="Times New Roman"/>
          <w:b/>
          <w:bCs/>
          <w:i/>
          <w:iCs/>
          <w:sz w:val="20"/>
          <w:szCs w:val="20"/>
          <w:highlight w:val="yellow"/>
          <w:lang w:eastAsia="ko-KR"/>
        </w:rPr>
        <w:t xml:space="preserve">TGbe editor: Please </w:t>
      </w:r>
      <w:r>
        <w:rPr>
          <w:rFonts w:ascii="Times New Roman" w:hAnsi="Times New Roman" w:cs="Times New Roman"/>
          <w:b/>
          <w:bCs/>
          <w:i/>
          <w:iCs/>
          <w:sz w:val="20"/>
          <w:szCs w:val="20"/>
          <w:highlight w:val="yellow"/>
          <w:lang w:eastAsia="ko-KR"/>
        </w:rPr>
        <w:t xml:space="preserve">add the following description text and figure </w:t>
      </w:r>
      <w:r w:rsidR="003B7DBC">
        <w:rPr>
          <w:rFonts w:ascii="Times New Roman" w:hAnsi="Times New Roman" w:cs="Times New Roman"/>
          <w:b/>
          <w:bCs/>
          <w:i/>
          <w:iCs/>
          <w:sz w:val="20"/>
          <w:szCs w:val="20"/>
          <w:highlight w:val="yellow"/>
          <w:lang w:eastAsia="ko-KR"/>
        </w:rPr>
        <w:t>at the end of th</w:t>
      </w:r>
      <w:r w:rsidR="00275387">
        <w:rPr>
          <w:rFonts w:ascii="Times New Roman" w:hAnsi="Times New Roman" w:cs="Times New Roman"/>
          <w:b/>
          <w:bCs/>
          <w:i/>
          <w:iCs/>
          <w:sz w:val="20"/>
          <w:szCs w:val="20"/>
          <w:highlight w:val="yellow"/>
          <w:lang w:eastAsia="ko-KR"/>
        </w:rPr>
        <w:t>is</w:t>
      </w:r>
      <w:r w:rsidR="003B7DBC">
        <w:rPr>
          <w:rFonts w:ascii="Times New Roman" w:hAnsi="Times New Roman" w:cs="Times New Roman"/>
          <w:b/>
          <w:bCs/>
          <w:i/>
          <w:iCs/>
          <w:sz w:val="20"/>
          <w:szCs w:val="20"/>
          <w:highlight w:val="yellow"/>
          <w:lang w:eastAsia="ko-KR"/>
        </w:rPr>
        <w:t xml:space="preserve"> subclause as </w:t>
      </w:r>
      <w:r w:rsidRPr="004C0261">
        <w:rPr>
          <w:rFonts w:ascii="Times New Roman" w:hAnsi="Times New Roman" w:cs="Times New Roman"/>
          <w:b/>
          <w:bCs/>
          <w:i/>
          <w:iCs/>
          <w:sz w:val="20"/>
          <w:szCs w:val="20"/>
          <w:highlight w:val="yellow"/>
          <w:lang w:eastAsia="ko-KR"/>
        </w:rPr>
        <w:t>shown below</w:t>
      </w:r>
      <w:r w:rsidRPr="004C0261">
        <w:rPr>
          <w:rFonts w:ascii="Times New Roman" w:hAnsi="Times New Roman" w:cs="Times New Roman"/>
          <w:b/>
          <w:bCs/>
          <w:i/>
          <w:iCs/>
          <w:sz w:val="20"/>
          <w:szCs w:val="20"/>
          <w:lang w:eastAsia="ko-KR"/>
        </w:rPr>
        <w:t>:</w:t>
      </w:r>
    </w:p>
    <w:p w14:paraId="4618FBAD" w14:textId="23AA84CD" w:rsidR="00263555" w:rsidRPr="002E22D9" w:rsidRDefault="00263555" w:rsidP="008042DA">
      <w:pPr>
        <w:suppressAutoHyphens/>
        <w:autoSpaceDE w:val="0"/>
        <w:autoSpaceDN w:val="0"/>
        <w:adjustRightInd w:val="0"/>
        <w:jc w:val="both"/>
        <w:rPr>
          <w:rFonts w:ascii="Times New Roman" w:hAnsi="Times New Roman" w:cs="Times New Roman"/>
          <w:sz w:val="20"/>
          <w:szCs w:val="20"/>
          <w:lang w:eastAsia="ko-KR"/>
        </w:rPr>
      </w:pPr>
      <w:r>
        <w:rPr>
          <w:rFonts w:ascii="Times New Roman" w:hAnsi="Times New Roman" w:cs="Times New Roman"/>
          <w:sz w:val="20"/>
          <w:szCs w:val="20"/>
          <w:lang w:eastAsia="ko-KR"/>
        </w:rPr>
        <w:lastRenderedPageBreak/>
        <w:t>Figure 35-</w:t>
      </w:r>
      <w:r w:rsidR="00772245">
        <w:rPr>
          <w:rFonts w:ascii="Times New Roman" w:hAnsi="Times New Roman" w:cs="Times New Roman"/>
          <w:sz w:val="20"/>
          <w:szCs w:val="20"/>
          <w:lang w:eastAsia="ko-KR"/>
        </w:rPr>
        <w:t>yy</w:t>
      </w:r>
      <w:r>
        <w:rPr>
          <w:rFonts w:ascii="Times New Roman" w:hAnsi="Times New Roman" w:cs="Times New Roman"/>
          <w:sz w:val="20"/>
          <w:szCs w:val="20"/>
          <w:lang w:eastAsia="ko-KR"/>
        </w:rPr>
        <w:t xml:space="preserve"> (</w:t>
      </w:r>
      <w:r w:rsidR="006544BD" w:rsidRPr="006544BD">
        <w:rPr>
          <w:rFonts w:ascii="Times New Roman" w:hAnsi="Times New Roman" w:cs="Times New Roman"/>
          <w:sz w:val="20"/>
          <w:szCs w:val="20"/>
          <w:lang w:eastAsia="ko-KR"/>
        </w:rPr>
        <w:t>Example of inheritance in a complete per-STA profile for a Multiple BSSID scenario</w:t>
      </w:r>
      <w:r>
        <w:rPr>
          <w:rFonts w:ascii="Times New Roman" w:hAnsi="Times New Roman" w:cs="Times New Roman"/>
          <w:sz w:val="20"/>
          <w:szCs w:val="20"/>
          <w:lang w:eastAsia="ko-KR"/>
        </w:rPr>
        <w:t>) illustrates inheritance when a per-STA profile carries complete information</w:t>
      </w:r>
      <w:r w:rsidR="005D5A06">
        <w:rPr>
          <w:rFonts w:ascii="Times New Roman" w:hAnsi="Times New Roman" w:cs="Times New Roman"/>
          <w:sz w:val="20"/>
          <w:szCs w:val="20"/>
          <w:lang w:eastAsia="ko-KR"/>
        </w:rPr>
        <w:t xml:space="preserve"> in a Basic variant Multi-Link element that is contained in a Nontransmitted BSSID Profile </w:t>
      </w:r>
      <w:r w:rsidR="001B10B4">
        <w:rPr>
          <w:rFonts w:ascii="Times New Roman" w:hAnsi="Times New Roman" w:cs="Times New Roman"/>
          <w:sz w:val="20"/>
          <w:szCs w:val="20"/>
          <w:lang w:eastAsia="ko-KR"/>
        </w:rPr>
        <w:t>of a Multiple BSSID element</w:t>
      </w:r>
      <w:r>
        <w:rPr>
          <w:rFonts w:ascii="Times New Roman" w:hAnsi="Times New Roman" w:cs="Times New Roman"/>
          <w:sz w:val="20"/>
          <w:szCs w:val="20"/>
          <w:lang w:eastAsia="ko-KR"/>
        </w:rPr>
        <w:t xml:space="preserve">. The example shows a Management frame transmitted by a </w:t>
      </w:r>
      <w:r w:rsidR="00191A0B">
        <w:rPr>
          <w:rFonts w:ascii="Times New Roman" w:hAnsi="Times New Roman" w:cs="Times New Roman"/>
          <w:sz w:val="20"/>
          <w:szCs w:val="20"/>
          <w:lang w:eastAsia="ko-KR"/>
        </w:rPr>
        <w:t>transmitted BSSID</w:t>
      </w:r>
      <w:r>
        <w:rPr>
          <w:rFonts w:ascii="Times New Roman" w:hAnsi="Times New Roman" w:cs="Times New Roman"/>
          <w:sz w:val="20"/>
          <w:szCs w:val="20"/>
          <w:lang w:eastAsia="ko-KR"/>
        </w:rPr>
        <w:t xml:space="preserve">. The Management frame carries several elements with their corresponding element IDs shown in parenthesis. The frame also carries </w:t>
      </w:r>
      <w:r w:rsidR="00D837BA">
        <w:rPr>
          <w:rFonts w:ascii="Times New Roman" w:hAnsi="Times New Roman" w:cs="Times New Roman"/>
          <w:sz w:val="20"/>
          <w:szCs w:val="20"/>
          <w:lang w:eastAsia="ko-KR"/>
        </w:rPr>
        <w:t xml:space="preserve">a </w:t>
      </w:r>
      <w:r w:rsidR="00D600E6">
        <w:rPr>
          <w:rFonts w:ascii="Times New Roman" w:hAnsi="Times New Roman" w:cs="Times New Roman"/>
          <w:sz w:val="20"/>
          <w:szCs w:val="20"/>
          <w:lang w:eastAsia="ko-KR"/>
        </w:rPr>
        <w:t xml:space="preserve">Multiple BSSID element </w:t>
      </w:r>
      <w:r>
        <w:rPr>
          <w:rFonts w:ascii="Times New Roman" w:hAnsi="Times New Roman" w:cs="Times New Roman"/>
          <w:sz w:val="20"/>
          <w:szCs w:val="20"/>
          <w:lang w:eastAsia="ko-KR"/>
        </w:rPr>
        <w:t xml:space="preserve">which </w:t>
      </w:r>
      <w:r w:rsidR="003A0C2D">
        <w:rPr>
          <w:rFonts w:ascii="Times New Roman" w:hAnsi="Times New Roman" w:cs="Times New Roman"/>
          <w:sz w:val="20"/>
          <w:szCs w:val="20"/>
          <w:lang w:eastAsia="ko-KR"/>
        </w:rPr>
        <w:t>include</w:t>
      </w:r>
      <w:r w:rsidR="008406BD">
        <w:rPr>
          <w:rFonts w:ascii="Times New Roman" w:hAnsi="Times New Roman" w:cs="Times New Roman"/>
          <w:sz w:val="20"/>
          <w:szCs w:val="20"/>
          <w:lang w:eastAsia="ko-KR"/>
        </w:rPr>
        <w:t>s</w:t>
      </w:r>
      <w:r w:rsidR="003A0C2D">
        <w:rPr>
          <w:rFonts w:ascii="Times New Roman" w:hAnsi="Times New Roman" w:cs="Times New Roman"/>
          <w:sz w:val="20"/>
          <w:szCs w:val="20"/>
          <w:lang w:eastAsia="ko-KR"/>
        </w:rPr>
        <w:t xml:space="preserve"> profile for nontransmitted BSSID N. The Nontransmitted BSSID Profile contains </w:t>
      </w:r>
      <w:r w:rsidR="00D837BA">
        <w:rPr>
          <w:rFonts w:ascii="Times New Roman" w:hAnsi="Times New Roman" w:cs="Times New Roman"/>
          <w:sz w:val="20"/>
          <w:szCs w:val="20"/>
          <w:lang w:eastAsia="ko-KR"/>
        </w:rPr>
        <w:t xml:space="preserve">a </w:t>
      </w:r>
      <w:r w:rsidR="008311CE">
        <w:rPr>
          <w:rFonts w:ascii="Times New Roman" w:hAnsi="Times New Roman" w:cs="Times New Roman"/>
          <w:sz w:val="20"/>
          <w:szCs w:val="20"/>
          <w:lang w:eastAsia="ko-KR"/>
        </w:rPr>
        <w:t xml:space="preserve">Basic variant Multi-Link element carrying complete profile for </w:t>
      </w:r>
      <w:r w:rsidR="00AA3258">
        <w:rPr>
          <w:rFonts w:ascii="Times New Roman" w:hAnsi="Times New Roman" w:cs="Times New Roman"/>
          <w:sz w:val="20"/>
          <w:szCs w:val="20"/>
          <w:lang w:eastAsia="ko-KR"/>
        </w:rPr>
        <w:t>AP</w:t>
      </w:r>
      <w:r w:rsidR="008311CE">
        <w:rPr>
          <w:rFonts w:ascii="Times New Roman" w:hAnsi="Times New Roman" w:cs="Times New Roman"/>
          <w:sz w:val="20"/>
          <w:szCs w:val="20"/>
          <w:lang w:eastAsia="ko-KR"/>
        </w:rPr>
        <w:t xml:space="preserve"> x.</w:t>
      </w:r>
      <w:r w:rsidR="006E0358">
        <w:rPr>
          <w:rFonts w:ascii="Times New Roman" w:hAnsi="Times New Roman" w:cs="Times New Roman"/>
          <w:sz w:val="20"/>
          <w:szCs w:val="20"/>
          <w:lang w:eastAsia="ko-KR"/>
        </w:rPr>
        <w:t xml:space="preserve"> The </w:t>
      </w:r>
      <w:r w:rsidR="0069048B">
        <w:rPr>
          <w:rFonts w:ascii="Times New Roman" w:hAnsi="Times New Roman" w:cs="Times New Roman"/>
          <w:sz w:val="20"/>
          <w:szCs w:val="20"/>
          <w:lang w:eastAsia="ko-KR"/>
        </w:rPr>
        <w:t>BSSID N is inheriting elements with ID B</w:t>
      </w:r>
      <w:r w:rsidR="00A40107">
        <w:rPr>
          <w:rFonts w:ascii="Times New Roman" w:hAnsi="Times New Roman" w:cs="Times New Roman"/>
          <w:sz w:val="20"/>
          <w:szCs w:val="20"/>
          <w:lang w:eastAsia="ko-KR"/>
        </w:rPr>
        <w:t>, C and E</w:t>
      </w:r>
      <w:r w:rsidR="00514622">
        <w:rPr>
          <w:rFonts w:ascii="Times New Roman" w:hAnsi="Times New Roman" w:cs="Times New Roman"/>
          <w:sz w:val="20"/>
          <w:szCs w:val="20"/>
          <w:lang w:eastAsia="ko-KR"/>
        </w:rPr>
        <w:t xml:space="preserve">. It does not inherit element with ID </w:t>
      </w:r>
      <w:r w:rsidR="007A5C2C">
        <w:rPr>
          <w:rFonts w:ascii="Times New Roman" w:hAnsi="Times New Roman" w:cs="Times New Roman"/>
          <w:sz w:val="20"/>
          <w:szCs w:val="20"/>
          <w:lang w:eastAsia="ko-KR"/>
        </w:rPr>
        <w:t>A</w:t>
      </w:r>
      <w:r w:rsidR="00D2051E">
        <w:rPr>
          <w:rFonts w:ascii="Times New Roman" w:hAnsi="Times New Roman" w:cs="Times New Roman"/>
          <w:sz w:val="20"/>
          <w:szCs w:val="20"/>
          <w:lang w:eastAsia="ko-KR"/>
        </w:rPr>
        <w:t xml:space="preserve"> and is listed in the Non-Inheritance element</w:t>
      </w:r>
      <w:r w:rsidR="007A5C2C">
        <w:rPr>
          <w:rFonts w:ascii="Times New Roman" w:hAnsi="Times New Roman" w:cs="Times New Roman"/>
          <w:sz w:val="20"/>
          <w:szCs w:val="20"/>
          <w:lang w:eastAsia="ko-KR"/>
        </w:rPr>
        <w:t xml:space="preserve">. Since the value of element F </w:t>
      </w:r>
      <w:r w:rsidR="009147F5">
        <w:rPr>
          <w:rFonts w:ascii="Times New Roman" w:hAnsi="Times New Roman" w:cs="Times New Roman"/>
          <w:sz w:val="20"/>
          <w:szCs w:val="20"/>
          <w:lang w:eastAsia="ko-KR"/>
        </w:rPr>
        <w:t xml:space="preserve">for BSSID </w:t>
      </w:r>
      <w:r w:rsidR="00F05DC4">
        <w:rPr>
          <w:rFonts w:ascii="Times New Roman" w:hAnsi="Times New Roman" w:cs="Times New Roman"/>
          <w:sz w:val="20"/>
          <w:szCs w:val="20"/>
          <w:lang w:eastAsia="ko-KR"/>
        </w:rPr>
        <w:t xml:space="preserve">N </w:t>
      </w:r>
      <w:r w:rsidR="007A5C2C">
        <w:rPr>
          <w:rFonts w:ascii="Times New Roman" w:hAnsi="Times New Roman" w:cs="Times New Roman"/>
          <w:sz w:val="20"/>
          <w:szCs w:val="20"/>
          <w:lang w:eastAsia="ko-KR"/>
        </w:rPr>
        <w:t xml:space="preserve">is </w:t>
      </w:r>
      <w:r w:rsidR="009147F5">
        <w:rPr>
          <w:rFonts w:ascii="Times New Roman" w:hAnsi="Times New Roman" w:cs="Times New Roman"/>
          <w:sz w:val="20"/>
          <w:szCs w:val="20"/>
          <w:lang w:eastAsia="ko-KR"/>
        </w:rPr>
        <w:t xml:space="preserve">not the same as that </w:t>
      </w:r>
      <w:r w:rsidR="007025CC">
        <w:rPr>
          <w:rFonts w:ascii="Times New Roman" w:hAnsi="Times New Roman" w:cs="Times New Roman"/>
          <w:sz w:val="20"/>
          <w:szCs w:val="20"/>
          <w:lang w:eastAsia="ko-KR"/>
        </w:rPr>
        <w:t xml:space="preserve">advertised by </w:t>
      </w:r>
      <w:r w:rsidR="00940864">
        <w:rPr>
          <w:rFonts w:ascii="Times New Roman" w:hAnsi="Times New Roman" w:cs="Times New Roman"/>
          <w:sz w:val="20"/>
          <w:szCs w:val="20"/>
          <w:lang w:eastAsia="ko-KR"/>
        </w:rPr>
        <w:t xml:space="preserve">the </w:t>
      </w:r>
      <w:r w:rsidR="007025CC">
        <w:rPr>
          <w:rFonts w:ascii="Times New Roman" w:hAnsi="Times New Roman" w:cs="Times New Roman"/>
          <w:sz w:val="20"/>
          <w:szCs w:val="20"/>
          <w:lang w:eastAsia="ko-KR"/>
        </w:rPr>
        <w:t xml:space="preserve">transmitted BSSID, the element is carried in the </w:t>
      </w:r>
      <w:r w:rsidR="007A5C2C">
        <w:rPr>
          <w:rFonts w:ascii="Times New Roman" w:hAnsi="Times New Roman" w:cs="Times New Roman"/>
          <w:sz w:val="20"/>
          <w:szCs w:val="20"/>
          <w:lang w:eastAsia="ko-KR"/>
        </w:rPr>
        <w:t>profile</w:t>
      </w:r>
      <w:r w:rsidR="00B8176C">
        <w:rPr>
          <w:rFonts w:ascii="Times New Roman" w:hAnsi="Times New Roman" w:cs="Times New Roman"/>
          <w:sz w:val="20"/>
          <w:szCs w:val="20"/>
          <w:lang w:eastAsia="ko-KR"/>
        </w:rPr>
        <w:t xml:space="preserve"> for BSSID N</w:t>
      </w:r>
      <w:r w:rsidR="007A5C2C">
        <w:rPr>
          <w:rFonts w:ascii="Times New Roman" w:hAnsi="Times New Roman" w:cs="Times New Roman"/>
          <w:sz w:val="20"/>
          <w:szCs w:val="20"/>
          <w:lang w:eastAsia="ko-KR"/>
        </w:rPr>
        <w:t>.</w:t>
      </w:r>
      <w:r w:rsidR="008E6D3F">
        <w:rPr>
          <w:rFonts w:ascii="Times New Roman" w:hAnsi="Times New Roman" w:cs="Times New Roman"/>
          <w:sz w:val="20"/>
          <w:szCs w:val="20"/>
          <w:lang w:eastAsia="ko-KR"/>
        </w:rPr>
        <w:t xml:space="preserve"> </w:t>
      </w:r>
      <w:r w:rsidR="00664D54">
        <w:rPr>
          <w:rFonts w:ascii="Times New Roman" w:hAnsi="Times New Roman" w:cs="Times New Roman"/>
          <w:sz w:val="20"/>
          <w:szCs w:val="20"/>
          <w:lang w:eastAsia="ko-KR"/>
        </w:rPr>
        <w:t xml:space="preserve">An element with ID Y is specific to the </w:t>
      </w:r>
      <w:r w:rsidR="00654B60">
        <w:rPr>
          <w:rFonts w:ascii="Times New Roman" w:hAnsi="Times New Roman" w:cs="Times New Roman"/>
          <w:sz w:val="20"/>
          <w:szCs w:val="20"/>
          <w:lang w:eastAsia="ko-KR"/>
        </w:rPr>
        <w:t xml:space="preserve">BSSID </w:t>
      </w:r>
      <w:r w:rsidR="000219A1">
        <w:rPr>
          <w:rFonts w:ascii="Times New Roman" w:hAnsi="Times New Roman" w:cs="Times New Roman"/>
          <w:sz w:val="20"/>
          <w:szCs w:val="20"/>
          <w:lang w:eastAsia="ko-KR"/>
        </w:rPr>
        <w:t xml:space="preserve">N </w:t>
      </w:r>
      <w:r w:rsidR="00664D54">
        <w:rPr>
          <w:rFonts w:ascii="Times New Roman" w:hAnsi="Times New Roman" w:cs="Times New Roman"/>
          <w:sz w:val="20"/>
          <w:szCs w:val="20"/>
          <w:lang w:eastAsia="ko-KR"/>
        </w:rPr>
        <w:t xml:space="preserve">and is included in </w:t>
      </w:r>
      <w:r w:rsidR="000219A1">
        <w:rPr>
          <w:rFonts w:ascii="Times New Roman" w:hAnsi="Times New Roman" w:cs="Times New Roman"/>
          <w:sz w:val="20"/>
          <w:szCs w:val="20"/>
          <w:lang w:eastAsia="ko-KR"/>
        </w:rPr>
        <w:t>its</w:t>
      </w:r>
      <w:r w:rsidR="00664D54">
        <w:rPr>
          <w:rFonts w:ascii="Times New Roman" w:hAnsi="Times New Roman" w:cs="Times New Roman"/>
          <w:sz w:val="20"/>
          <w:szCs w:val="20"/>
          <w:lang w:eastAsia="ko-KR"/>
        </w:rPr>
        <w:t xml:space="preserve"> profile.</w:t>
      </w:r>
      <w:r w:rsidR="00B73760">
        <w:rPr>
          <w:rFonts w:ascii="Times New Roman" w:hAnsi="Times New Roman" w:cs="Times New Roman"/>
          <w:sz w:val="20"/>
          <w:szCs w:val="20"/>
          <w:lang w:eastAsia="ko-KR"/>
        </w:rPr>
        <w:t xml:space="preserve"> </w:t>
      </w:r>
      <w:r w:rsidR="00AA3258">
        <w:rPr>
          <w:rFonts w:ascii="Times New Roman" w:hAnsi="Times New Roman" w:cs="Times New Roman"/>
          <w:sz w:val="20"/>
          <w:szCs w:val="20"/>
          <w:lang w:eastAsia="ko-KR"/>
        </w:rPr>
        <w:t xml:space="preserve">AP </w:t>
      </w:r>
      <w:r w:rsidR="00DA1503">
        <w:rPr>
          <w:rFonts w:ascii="Times New Roman" w:hAnsi="Times New Roman" w:cs="Times New Roman"/>
          <w:sz w:val="20"/>
          <w:szCs w:val="20"/>
          <w:lang w:eastAsia="ko-KR"/>
        </w:rPr>
        <w:t xml:space="preserve">x inherits elements with ID D and </w:t>
      </w:r>
      <w:r w:rsidR="00FA555C">
        <w:rPr>
          <w:rFonts w:ascii="Times New Roman" w:hAnsi="Times New Roman" w:cs="Times New Roman"/>
          <w:sz w:val="20"/>
          <w:szCs w:val="20"/>
          <w:lang w:eastAsia="ko-KR"/>
        </w:rPr>
        <w:t>F</w:t>
      </w:r>
      <w:r w:rsidR="00DA1503">
        <w:rPr>
          <w:rFonts w:ascii="Times New Roman" w:hAnsi="Times New Roman" w:cs="Times New Roman"/>
          <w:sz w:val="20"/>
          <w:szCs w:val="20"/>
          <w:lang w:eastAsia="ko-KR"/>
        </w:rPr>
        <w:t xml:space="preserve"> </w:t>
      </w:r>
      <w:r w:rsidR="00DD7727">
        <w:rPr>
          <w:rFonts w:ascii="Times New Roman" w:hAnsi="Times New Roman" w:cs="Times New Roman"/>
          <w:sz w:val="20"/>
          <w:szCs w:val="20"/>
          <w:lang w:eastAsia="ko-KR"/>
        </w:rPr>
        <w:t xml:space="preserve">directly </w:t>
      </w:r>
      <w:r w:rsidR="00DA1503">
        <w:rPr>
          <w:rFonts w:ascii="Times New Roman" w:hAnsi="Times New Roman" w:cs="Times New Roman"/>
          <w:sz w:val="20"/>
          <w:szCs w:val="20"/>
          <w:lang w:eastAsia="ko-KR"/>
        </w:rPr>
        <w:t>from the BSSID</w:t>
      </w:r>
      <w:r w:rsidR="00B302F2">
        <w:rPr>
          <w:rFonts w:ascii="Times New Roman" w:hAnsi="Times New Roman" w:cs="Times New Roman"/>
          <w:sz w:val="20"/>
          <w:szCs w:val="20"/>
          <w:lang w:eastAsia="ko-KR"/>
        </w:rPr>
        <w:t xml:space="preserve"> </w:t>
      </w:r>
      <w:r w:rsidR="000219A1">
        <w:rPr>
          <w:rFonts w:ascii="Times New Roman" w:hAnsi="Times New Roman" w:cs="Times New Roman"/>
          <w:sz w:val="20"/>
          <w:szCs w:val="20"/>
          <w:lang w:eastAsia="ko-KR"/>
        </w:rPr>
        <w:t xml:space="preserve">N </w:t>
      </w:r>
      <w:r w:rsidR="00B302F2">
        <w:rPr>
          <w:rFonts w:ascii="Times New Roman" w:hAnsi="Times New Roman" w:cs="Times New Roman"/>
          <w:sz w:val="20"/>
          <w:szCs w:val="20"/>
          <w:lang w:eastAsia="ko-KR"/>
        </w:rPr>
        <w:t xml:space="preserve">and element with ID C </w:t>
      </w:r>
      <w:r w:rsidR="00DD7727">
        <w:rPr>
          <w:rFonts w:ascii="Times New Roman" w:hAnsi="Times New Roman" w:cs="Times New Roman"/>
          <w:sz w:val="20"/>
          <w:szCs w:val="20"/>
          <w:lang w:eastAsia="ko-KR"/>
        </w:rPr>
        <w:t xml:space="preserve">indirectly </w:t>
      </w:r>
      <w:r w:rsidR="00B302F2">
        <w:rPr>
          <w:rFonts w:ascii="Times New Roman" w:hAnsi="Times New Roman" w:cs="Times New Roman"/>
          <w:sz w:val="20"/>
          <w:szCs w:val="20"/>
          <w:lang w:eastAsia="ko-KR"/>
        </w:rPr>
        <w:t>from the transmitted BSSID</w:t>
      </w:r>
      <w:r w:rsidR="00DD7727">
        <w:rPr>
          <w:rFonts w:ascii="Times New Roman" w:hAnsi="Times New Roman" w:cs="Times New Roman"/>
          <w:sz w:val="20"/>
          <w:szCs w:val="20"/>
          <w:lang w:eastAsia="ko-KR"/>
        </w:rPr>
        <w:t xml:space="preserve"> (via the BSSID</w:t>
      </w:r>
      <w:r w:rsidR="00C52653">
        <w:rPr>
          <w:rFonts w:ascii="Times New Roman" w:hAnsi="Times New Roman" w:cs="Times New Roman"/>
          <w:sz w:val="20"/>
          <w:szCs w:val="20"/>
          <w:lang w:eastAsia="ko-KR"/>
        </w:rPr>
        <w:t xml:space="preserve"> N</w:t>
      </w:r>
      <w:r w:rsidR="00DD7727">
        <w:rPr>
          <w:rFonts w:ascii="Times New Roman" w:hAnsi="Times New Roman" w:cs="Times New Roman"/>
          <w:sz w:val="20"/>
          <w:szCs w:val="20"/>
          <w:lang w:eastAsia="ko-KR"/>
        </w:rPr>
        <w:t>’s inheritance)</w:t>
      </w:r>
      <w:r w:rsidR="00B302F2">
        <w:rPr>
          <w:rFonts w:ascii="Times New Roman" w:hAnsi="Times New Roman" w:cs="Times New Roman"/>
          <w:sz w:val="20"/>
          <w:szCs w:val="20"/>
          <w:lang w:eastAsia="ko-KR"/>
        </w:rPr>
        <w:t>.</w:t>
      </w:r>
      <w:r w:rsidR="00A954D0">
        <w:rPr>
          <w:rFonts w:ascii="Times New Roman" w:hAnsi="Times New Roman" w:cs="Times New Roman"/>
          <w:sz w:val="20"/>
          <w:szCs w:val="20"/>
          <w:lang w:eastAsia="ko-KR"/>
        </w:rPr>
        <w:t xml:space="preserve"> </w:t>
      </w:r>
      <w:r w:rsidR="00D21F47">
        <w:rPr>
          <w:rFonts w:ascii="Times New Roman" w:hAnsi="Times New Roman" w:cs="Times New Roman"/>
          <w:sz w:val="20"/>
          <w:szCs w:val="20"/>
          <w:lang w:eastAsia="ko-KR"/>
        </w:rPr>
        <w:t xml:space="preserve">AP </w:t>
      </w:r>
      <w:r w:rsidR="00A954D0">
        <w:rPr>
          <w:rFonts w:ascii="Times New Roman" w:hAnsi="Times New Roman" w:cs="Times New Roman"/>
          <w:sz w:val="20"/>
          <w:szCs w:val="20"/>
          <w:lang w:eastAsia="ko-KR"/>
        </w:rPr>
        <w:t>x does not inherit element A</w:t>
      </w:r>
      <w:r w:rsidR="00015333">
        <w:rPr>
          <w:rFonts w:ascii="Times New Roman" w:hAnsi="Times New Roman" w:cs="Times New Roman"/>
          <w:sz w:val="20"/>
          <w:szCs w:val="20"/>
          <w:lang w:eastAsia="ko-KR"/>
        </w:rPr>
        <w:t xml:space="preserve"> (same as nontransmitted BSSID)</w:t>
      </w:r>
      <w:r w:rsidR="00A750EC">
        <w:rPr>
          <w:rFonts w:ascii="Times New Roman" w:hAnsi="Times New Roman" w:cs="Times New Roman"/>
          <w:sz w:val="20"/>
          <w:szCs w:val="20"/>
          <w:lang w:eastAsia="ko-KR"/>
        </w:rPr>
        <w:t>.</w:t>
      </w:r>
      <w:r w:rsidR="00520451">
        <w:rPr>
          <w:rFonts w:ascii="Times New Roman" w:hAnsi="Times New Roman" w:cs="Times New Roman"/>
          <w:sz w:val="20"/>
          <w:szCs w:val="20"/>
          <w:lang w:eastAsia="ko-KR"/>
        </w:rPr>
        <w:t xml:space="preserve"> The elements with ID B and Y are specific to </w:t>
      </w:r>
      <w:r w:rsidR="00D21F47">
        <w:rPr>
          <w:rFonts w:ascii="Times New Roman" w:hAnsi="Times New Roman" w:cs="Times New Roman"/>
          <w:sz w:val="20"/>
          <w:szCs w:val="20"/>
          <w:lang w:eastAsia="ko-KR"/>
        </w:rPr>
        <w:t xml:space="preserve">AP </w:t>
      </w:r>
      <w:r w:rsidR="00520451">
        <w:rPr>
          <w:rFonts w:ascii="Times New Roman" w:hAnsi="Times New Roman" w:cs="Times New Roman"/>
          <w:sz w:val="20"/>
          <w:szCs w:val="20"/>
          <w:lang w:eastAsia="ko-KR"/>
        </w:rPr>
        <w:t xml:space="preserve">x and appear in its profile. Furthermore, </w:t>
      </w:r>
      <w:r w:rsidR="00D21F47">
        <w:rPr>
          <w:rFonts w:ascii="Times New Roman" w:hAnsi="Times New Roman" w:cs="Times New Roman"/>
          <w:sz w:val="20"/>
          <w:szCs w:val="20"/>
          <w:lang w:eastAsia="ko-KR"/>
        </w:rPr>
        <w:t xml:space="preserve">AP </w:t>
      </w:r>
      <w:r w:rsidR="008243F9">
        <w:rPr>
          <w:rFonts w:ascii="Times New Roman" w:hAnsi="Times New Roman" w:cs="Times New Roman"/>
          <w:sz w:val="20"/>
          <w:szCs w:val="20"/>
          <w:lang w:eastAsia="ko-KR"/>
        </w:rPr>
        <w:t xml:space="preserve">x does not inherit element E from the transmitted BSSID and </w:t>
      </w:r>
      <w:r w:rsidR="003D6754">
        <w:rPr>
          <w:rFonts w:ascii="Times New Roman" w:hAnsi="Times New Roman" w:cs="Times New Roman"/>
          <w:sz w:val="20"/>
          <w:szCs w:val="20"/>
          <w:lang w:eastAsia="ko-KR"/>
        </w:rPr>
        <w:t xml:space="preserve">is </w:t>
      </w:r>
      <w:r w:rsidR="007802BE">
        <w:rPr>
          <w:rFonts w:ascii="Times New Roman" w:hAnsi="Times New Roman" w:cs="Times New Roman"/>
          <w:sz w:val="20"/>
          <w:szCs w:val="20"/>
          <w:lang w:eastAsia="ko-KR"/>
        </w:rPr>
        <w:t>listed in the Non-Inheritance element</w:t>
      </w:r>
      <w:r w:rsidR="00700C53">
        <w:rPr>
          <w:rFonts w:ascii="Times New Roman" w:hAnsi="Times New Roman" w:cs="Times New Roman"/>
          <w:sz w:val="20"/>
          <w:szCs w:val="20"/>
          <w:lang w:eastAsia="ko-KR"/>
        </w:rPr>
        <w:t xml:space="preserve"> present in its profile</w:t>
      </w:r>
      <w:r w:rsidR="007802BE">
        <w:rPr>
          <w:rFonts w:ascii="Times New Roman" w:hAnsi="Times New Roman" w:cs="Times New Roman"/>
          <w:sz w:val="20"/>
          <w:szCs w:val="20"/>
          <w:lang w:eastAsia="ko-KR"/>
        </w:rPr>
        <w:t>.</w:t>
      </w:r>
    </w:p>
    <w:p w14:paraId="68337F77" w14:textId="26C5DDB8" w:rsidR="00985790" w:rsidRDefault="00985790" w:rsidP="00263555">
      <w:pPr>
        <w:suppressAutoHyphens/>
        <w:autoSpaceDE w:val="0"/>
        <w:autoSpaceDN w:val="0"/>
        <w:adjustRightInd w:val="0"/>
        <w:jc w:val="both"/>
        <w:rPr>
          <w:rFonts w:ascii="Times New Roman" w:hAnsi="Times New Roman" w:cs="Times New Roman"/>
          <w:sz w:val="20"/>
          <w:szCs w:val="20"/>
          <w:lang w:eastAsia="ko-KR"/>
        </w:rPr>
      </w:pPr>
    </w:p>
    <w:p w14:paraId="0FD795EB" w14:textId="35552CC7" w:rsidR="00263555" w:rsidRDefault="00263555" w:rsidP="00263555">
      <w:pPr>
        <w:suppressAutoHyphens/>
        <w:autoSpaceDE w:val="0"/>
        <w:autoSpaceDN w:val="0"/>
        <w:adjustRightInd w:val="0"/>
        <w:jc w:val="center"/>
        <w:rPr>
          <w:rFonts w:ascii="Times New Roman" w:hAnsi="Times New Roman" w:cs="Times New Roman"/>
          <w:sz w:val="20"/>
          <w:szCs w:val="20"/>
          <w:lang w:eastAsia="ko-KR"/>
        </w:rPr>
      </w:pPr>
      <w:r w:rsidRPr="00263555">
        <w:rPr>
          <w:noProof/>
        </w:rPr>
        <w:drawing>
          <wp:inline distT="0" distB="0" distL="0" distR="0" wp14:anchorId="1FA39973" wp14:editId="62428B5F">
            <wp:extent cx="5810250" cy="4800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10250" cy="4800600"/>
                    </a:xfrm>
                    <a:prstGeom prst="rect">
                      <a:avLst/>
                    </a:prstGeom>
                  </pic:spPr>
                </pic:pic>
              </a:graphicData>
            </a:graphic>
          </wp:inline>
        </w:drawing>
      </w:r>
    </w:p>
    <w:p w14:paraId="70378415" w14:textId="084450EA" w:rsidR="00826360" w:rsidRPr="00A41D72" w:rsidRDefault="00826360" w:rsidP="00826360">
      <w:pPr>
        <w:pStyle w:val="BodyText0"/>
        <w:tabs>
          <w:tab w:val="left" w:pos="659"/>
        </w:tabs>
        <w:kinsoku w:val="0"/>
        <w:overflowPunct w:val="0"/>
        <w:spacing w:after="60"/>
        <w:jc w:val="center"/>
        <w:rPr>
          <w:b/>
          <w:bCs/>
          <w:sz w:val="20"/>
          <w:szCs w:val="18"/>
        </w:rPr>
      </w:pPr>
      <w:r w:rsidRPr="00A41D72">
        <w:rPr>
          <w:b/>
          <w:bCs/>
          <w:sz w:val="20"/>
          <w:szCs w:val="18"/>
        </w:rPr>
        <w:t>Figure 35-</w:t>
      </w:r>
      <w:r>
        <w:rPr>
          <w:b/>
          <w:bCs/>
          <w:sz w:val="20"/>
          <w:szCs w:val="18"/>
        </w:rPr>
        <w:t>yy</w:t>
      </w:r>
      <w:r w:rsidRPr="00A41D72">
        <w:rPr>
          <w:b/>
          <w:bCs/>
          <w:sz w:val="20"/>
          <w:szCs w:val="18"/>
        </w:rPr>
        <w:t xml:space="preserve">: Example of inheritance </w:t>
      </w:r>
      <w:r>
        <w:rPr>
          <w:b/>
          <w:bCs/>
          <w:sz w:val="20"/>
          <w:szCs w:val="18"/>
        </w:rPr>
        <w:t>in</w:t>
      </w:r>
      <w:r w:rsidRPr="00A41D72">
        <w:rPr>
          <w:b/>
          <w:bCs/>
          <w:sz w:val="20"/>
          <w:szCs w:val="18"/>
        </w:rPr>
        <w:t xml:space="preserve"> </w:t>
      </w:r>
      <w:r w:rsidR="007941BC" w:rsidRPr="00A41D72">
        <w:rPr>
          <w:b/>
          <w:bCs/>
          <w:sz w:val="20"/>
          <w:szCs w:val="18"/>
        </w:rPr>
        <w:t>a complete per-STA profile</w:t>
      </w:r>
      <w:r w:rsidRPr="00A41D72">
        <w:rPr>
          <w:b/>
          <w:bCs/>
          <w:sz w:val="20"/>
          <w:szCs w:val="18"/>
        </w:rPr>
        <w:t xml:space="preserve"> </w:t>
      </w:r>
      <w:r w:rsidR="004A6992">
        <w:rPr>
          <w:b/>
          <w:bCs/>
          <w:sz w:val="20"/>
          <w:szCs w:val="18"/>
        </w:rPr>
        <w:t xml:space="preserve">for a </w:t>
      </w:r>
      <w:r w:rsidR="00425994">
        <w:rPr>
          <w:b/>
          <w:bCs/>
          <w:sz w:val="20"/>
          <w:szCs w:val="18"/>
        </w:rPr>
        <w:t xml:space="preserve">Multiple BSSID </w:t>
      </w:r>
      <w:r w:rsidR="00A632BE">
        <w:rPr>
          <w:b/>
          <w:bCs/>
          <w:sz w:val="20"/>
          <w:szCs w:val="18"/>
        </w:rPr>
        <w:t>scenario</w:t>
      </w:r>
      <w:r>
        <w:rPr>
          <w:b/>
          <w:bCs/>
          <w:sz w:val="20"/>
          <w:szCs w:val="18"/>
        </w:rPr>
        <w:t xml:space="preserve"> </w:t>
      </w:r>
    </w:p>
    <w:p w14:paraId="136418B4" w14:textId="77777777" w:rsidR="00423D37" w:rsidRDefault="00423D37" w:rsidP="00AA78CF">
      <w:pPr>
        <w:suppressAutoHyphens/>
        <w:autoSpaceDE w:val="0"/>
        <w:autoSpaceDN w:val="0"/>
        <w:adjustRightInd w:val="0"/>
        <w:jc w:val="both"/>
        <w:rPr>
          <w:rFonts w:ascii="Times New Roman" w:hAnsi="Times New Roman" w:cs="Times New Roman"/>
          <w:sz w:val="20"/>
          <w:szCs w:val="20"/>
          <w:lang w:eastAsia="ko-KR"/>
        </w:rPr>
      </w:pPr>
    </w:p>
    <w:p w14:paraId="6C82889B" w14:textId="66BF85F6" w:rsidR="003F4981" w:rsidRDefault="003F4981">
      <w:pPr>
        <w:rPr>
          <w:rFonts w:ascii="Times New Roman" w:hAnsi="Times New Roman" w:cs="Times New Roman"/>
          <w:sz w:val="20"/>
          <w:szCs w:val="20"/>
          <w:lang w:eastAsia="ko-KR"/>
        </w:rPr>
      </w:pPr>
      <w:r>
        <w:rPr>
          <w:rFonts w:ascii="Times New Roman" w:hAnsi="Times New Roman" w:cs="Times New Roman"/>
          <w:sz w:val="20"/>
          <w:szCs w:val="20"/>
          <w:lang w:eastAsia="ko-KR"/>
        </w:rPr>
        <w:br w:type="page"/>
      </w:r>
    </w:p>
    <w:p w14:paraId="5C831EAF" w14:textId="57A7C1B3" w:rsidR="003F4981" w:rsidRPr="00A27195" w:rsidRDefault="00423D37" w:rsidP="00AA78CF">
      <w:pPr>
        <w:suppressAutoHyphens/>
        <w:autoSpaceDE w:val="0"/>
        <w:autoSpaceDN w:val="0"/>
        <w:adjustRightInd w:val="0"/>
        <w:jc w:val="both"/>
        <w:rPr>
          <w:rFonts w:ascii="Times New Roman" w:hAnsi="Times New Roman" w:cs="Times New Roman"/>
          <w:sz w:val="20"/>
          <w:szCs w:val="20"/>
          <w:lang w:eastAsia="ko-KR"/>
        </w:rPr>
      </w:pPr>
      <w:r w:rsidRPr="00DF7FBE">
        <w:rPr>
          <w:rFonts w:ascii="Times New Roman" w:hAnsi="Times New Roman" w:cs="Times New Roman"/>
          <w:b/>
          <w:bCs/>
          <w:sz w:val="20"/>
          <w:szCs w:val="20"/>
          <w:lang w:eastAsia="ko-KR"/>
        </w:rPr>
        <w:lastRenderedPageBreak/>
        <w:t>PART D</w:t>
      </w:r>
      <w:r w:rsidR="00A27195">
        <w:rPr>
          <w:rFonts w:ascii="Times New Roman" w:hAnsi="Times New Roman" w:cs="Times New Roman"/>
          <w:sz w:val="20"/>
          <w:szCs w:val="20"/>
          <w:lang w:eastAsia="ko-KR"/>
        </w:rPr>
        <w:t xml:space="preserve"> [3 CID: </w:t>
      </w:r>
      <w:r w:rsidR="00A27195" w:rsidRPr="00A27195">
        <w:rPr>
          <w:rFonts w:ascii="Times New Roman" w:hAnsi="Times New Roman" w:cs="Times New Roman"/>
          <w:sz w:val="20"/>
          <w:szCs w:val="20"/>
          <w:lang w:eastAsia="ko-KR"/>
        </w:rPr>
        <w:t>3016 1005 1896</w:t>
      </w:r>
      <w:r w:rsidR="00A27195">
        <w:rPr>
          <w:rFonts w:ascii="Times New Roman" w:hAnsi="Times New Roman" w:cs="Times New Roman"/>
          <w:sz w:val="20"/>
          <w:szCs w:val="20"/>
          <w:lang w:eastAsia="ko-KR"/>
        </w:rPr>
        <w:t>]</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1080"/>
        <w:gridCol w:w="1350"/>
        <w:gridCol w:w="1440"/>
        <w:gridCol w:w="4680"/>
      </w:tblGrid>
      <w:tr w:rsidR="00A5632C" w:rsidRPr="007E587A" w14:paraId="49BD65E4" w14:textId="77777777" w:rsidTr="00AC7F35">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0788EB6" w14:textId="77777777" w:rsidR="00423D37" w:rsidRPr="00EC387E" w:rsidRDefault="00423D37" w:rsidP="005C029F">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CID</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07D7D3" w14:textId="77777777" w:rsidR="00423D37" w:rsidRPr="00EC387E" w:rsidRDefault="00423D37" w:rsidP="005C029F">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Commenter</w:t>
            </w:r>
          </w:p>
        </w:tc>
        <w:tc>
          <w:tcPr>
            <w:tcW w:w="7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3EF8F4C" w14:textId="77777777" w:rsidR="00423D37" w:rsidRPr="00EC387E" w:rsidRDefault="00423D37" w:rsidP="005C029F">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Pg/Ln</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5921B1" w14:textId="77777777" w:rsidR="00423D37" w:rsidRPr="00EC387E" w:rsidRDefault="00423D37" w:rsidP="005C029F">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Section</w:t>
            </w:r>
          </w:p>
        </w:tc>
        <w:tc>
          <w:tcPr>
            <w:tcW w:w="135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5E6E36ED" w14:textId="77777777" w:rsidR="00423D37" w:rsidRPr="00EC387E" w:rsidRDefault="00423D37" w:rsidP="005C029F">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Comment</w:t>
            </w: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453E01B5" w14:textId="77777777" w:rsidR="00423D37" w:rsidRPr="00EC387E" w:rsidRDefault="00423D37" w:rsidP="005C029F">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Proposed Change</w:t>
            </w:r>
          </w:p>
        </w:tc>
        <w:tc>
          <w:tcPr>
            <w:tcW w:w="46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6D44DE6" w14:textId="77777777" w:rsidR="00423D37" w:rsidRPr="00EC387E" w:rsidRDefault="00423D37" w:rsidP="005C029F">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Resolution</w:t>
            </w:r>
          </w:p>
        </w:tc>
      </w:tr>
      <w:tr w:rsidR="002B680D" w:rsidRPr="007C379C" w14:paraId="3379EC5D" w14:textId="77777777" w:rsidTr="00AC7F35">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1FAC70E" w14:textId="3ED582AB" w:rsidR="002B680D" w:rsidRPr="00AE775C" w:rsidRDefault="002B680D" w:rsidP="002B680D">
            <w:pPr>
              <w:suppressAutoHyphens/>
              <w:spacing w:after="0"/>
              <w:rPr>
                <w:rFonts w:ascii="Times New Roman" w:hAnsi="Times New Roman" w:cs="Times New Roman"/>
                <w:sz w:val="16"/>
                <w:szCs w:val="16"/>
              </w:rPr>
            </w:pPr>
            <w:r w:rsidRPr="002B680D">
              <w:rPr>
                <w:rFonts w:ascii="Times New Roman" w:hAnsi="Times New Roman" w:cs="Times New Roman"/>
                <w:sz w:val="16"/>
                <w:szCs w:val="16"/>
              </w:rPr>
              <w:t>3016</w:t>
            </w:r>
          </w:p>
        </w:tc>
        <w:tc>
          <w:tcPr>
            <w:tcW w:w="1080" w:type="dxa"/>
            <w:tcBorders>
              <w:top w:val="single" w:sz="4" w:space="0" w:color="auto"/>
              <w:left w:val="single" w:sz="4" w:space="0" w:color="auto"/>
              <w:bottom w:val="single" w:sz="4" w:space="0" w:color="auto"/>
              <w:right w:val="single" w:sz="4" w:space="0" w:color="auto"/>
            </w:tcBorders>
          </w:tcPr>
          <w:p w14:paraId="0CB314CB" w14:textId="2002BA68" w:rsidR="002B680D" w:rsidRPr="00AE775C" w:rsidRDefault="002B680D" w:rsidP="002B680D">
            <w:pPr>
              <w:suppressAutoHyphens/>
              <w:spacing w:after="0"/>
              <w:rPr>
                <w:rFonts w:ascii="Times New Roman" w:hAnsi="Times New Roman" w:cs="Times New Roman"/>
                <w:sz w:val="16"/>
                <w:szCs w:val="16"/>
              </w:rPr>
            </w:pPr>
            <w:r w:rsidRPr="002B680D">
              <w:rPr>
                <w:rFonts w:ascii="Times New Roman" w:hAnsi="Times New Roman" w:cs="Times New Roman"/>
                <w:sz w:val="16"/>
                <w:szCs w:val="16"/>
              </w:rPr>
              <w:t>Xiaofei Wang</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D3165C5" w14:textId="5D28C8CA" w:rsidR="002B680D" w:rsidRPr="00AE775C" w:rsidRDefault="002B680D" w:rsidP="002B680D">
            <w:pPr>
              <w:rPr>
                <w:rFonts w:ascii="Times New Roman" w:hAnsi="Times New Roman" w:cs="Times New Roman"/>
                <w:sz w:val="16"/>
                <w:szCs w:val="16"/>
              </w:rPr>
            </w:pPr>
            <w:r w:rsidRPr="002B680D">
              <w:rPr>
                <w:rFonts w:ascii="Times New Roman" w:hAnsi="Times New Roman" w:cs="Times New Roman"/>
                <w:sz w:val="16"/>
                <w:szCs w:val="16"/>
              </w:rPr>
              <w:t>73.55</w:t>
            </w:r>
          </w:p>
        </w:tc>
        <w:tc>
          <w:tcPr>
            <w:tcW w:w="1080" w:type="dxa"/>
            <w:tcBorders>
              <w:top w:val="single" w:sz="4" w:space="0" w:color="auto"/>
              <w:left w:val="single" w:sz="4" w:space="0" w:color="auto"/>
              <w:bottom w:val="single" w:sz="4" w:space="0" w:color="auto"/>
              <w:right w:val="single" w:sz="4" w:space="0" w:color="auto"/>
            </w:tcBorders>
          </w:tcPr>
          <w:p w14:paraId="7B1A25F9" w14:textId="574F9159" w:rsidR="002B680D" w:rsidRPr="00AE775C" w:rsidRDefault="002B680D" w:rsidP="002B680D">
            <w:pPr>
              <w:rPr>
                <w:rFonts w:ascii="Times New Roman" w:hAnsi="Times New Roman" w:cs="Times New Roman"/>
                <w:sz w:val="16"/>
                <w:szCs w:val="16"/>
              </w:rPr>
            </w:pPr>
            <w:r w:rsidRPr="002B680D">
              <w:rPr>
                <w:rFonts w:ascii="Times New Roman" w:hAnsi="Times New Roman" w:cs="Times New Roman"/>
                <w:sz w:val="16"/>
                <w:szCs w:val="16"/>
              </w:rPr>
              <w:t>9.4.2.295b.1</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352FB632" w14:textId="5C1B11DF" w:rsidR="002B680D" w:rsidRPr="00AE775C" w:rsidRDefault="002B680D" w:rsidP="002B680D">
            <w:pPr>
              <w:suppressAutoHyphens/>
              <w:spacing w:after="0"/>
              <w:rPr>
                <w:rFonts w:ascii="Times New Roman" w:hAnsi="Times New Roman" w:cs="Times New Roman"/>
                <w:sz w:val="16"/>
                <w:szCs w:val="16"/>
              </w:rPr>
            </w:pPr>
            <w:r w:rsidRPr="002B680D">
              <w:rPr>
                <w:rFonts w:ascii="Times New Roman" w:hAnsi="Times New Roman" w:cs="Times New Roman"/>
                <w:sz w:val="16"/>
                <w:szCs w:val="16"/>
              </w:rPr>
              <w:t>A MLD MAC Address should always be part of the ML element, given that the MLD should have an identifier for MLD descriptions.</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026D7602" w14:textId="15897141" w:rsidR="002B680D" w:rsidRPr="00AE775C" w:rsidRDefault="002B680D" w:rsidP="002B680D">
            <w:pPr>
              <w:suppressAutoHyphens/>
              <w:spacing w:after="0"/>
              <w:rPr>
                <w:rFonts w:ascii="Times New Roman" w:hAnsi="Times New Roman" w:cs="Times New Roman"/>
                <w:sz w:val="16"/>
                <w:szCs w:val="16"/>
              </w:rPr>
            </w:pPr>
            <w:r w:rsidRPr="002B680D">
              <w:rPr>
                <w:rFonts w:ascii="Times New Roman" w:hAnsi="Times New Roman" w:cs="Times New Roman"/>
                <w:sz w:val="16"/>
                <w:szCs w:val="16"/>
              </w:rPr>
              <w:t>will submit a contribution for resolution</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1BDB731B" w14:textId="77777777" w:rsidR="002B680D" w:rsidRDefault="002B680D" w:rsidP="002B680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1976A43" w14:textId="77777777" w:rsidR="002B680D" w:rsidRDefault="002B680D" w:rsidP="002B680D">
            <w:pPr>
              <w:suppressAutoHyphens/>
              <w:spacing w:after="0"/>
              <w:rPr>
                <w:rFonts w:ascii="Times New Roman" w:hAnsi="Times New Roman" w:cs="Times New Roman"/>
                <w:bCs/>
                <w:sz w:val="16"/>
                <w:szCs w:val="16"/>
              </w:rPr>
            </w:pPr>
          </w:p>
          <w:p w14:paraId="55E3BF63" w14:textId="42445E73" w:rsidR="002B680D" w:rsidRDefault="002B680D" w:rsidP="002B680D">
            <w:pPr>
              <w:suppressAutoHyphens/>
              <w:spacing w:after="0"/>
              <w:rPr>
                <w:rFonts w:ascii="Times New Roman" w:hAnsi="Times New Roman" w:cs="Times New Roman"/>
                <w:bCs/>
                <w:sz w:val="16"/>
                <w:szCs w:val="16"/>
              </w:rPr>
            </w:pPr>
            <w:r w:rsidRPr="009A4F9C">
              <w:rPr>
                <w:rFonts w:ascii="Times New Roman" w:hAnsi="Times New Roman" w:cs="Times New Roman"/>
                <w:bCs/>
                <w:sz w:val="16"/>
                <w:szCs w:val="16"/>
              </w:rPr>
              <w:t xml:space="preserve">Agree in principle with the comment. </w:t>
            </w:r>
            <w:r w:rsidR="00673971">
              <w:rPr>
                <w:rFonts w:ascii="Times New Roman" w:hAnsi="Times New Roman" w:cs="Times New Roman"/>
                <w:bCs/>
                <w:sz w:val="16"/>
                <w:szCs w:val="16"/>
              </w:rPr>
              <w:t>This topic was discussed with several members and the conclusion was that the</w:t>
            </w:r>
            <w:r w:rsidR="00EA2060" w:rsidRPr="00EA2060">
              <w:rPr>
                <w:rFonts w:ascii="Times New Roman" w:hAnsi="Times New Roman" w:cs="Times New Roman"/>
                <w:bCs/>
                <w:sz w:val="16"/>
                <w:szCs w:val="16"/>
              </w:rPr>
              <w:t xml:space="preserve"> MLD MAC address is required in Beacon and Probe Response frames for any security method supported by IEEE 802.11. But most importantly, SAE, FILS and FT. </w:t>
            </w:r>
            <w:r w:rsidRPr="009A4F9C">
              <w:rPr>
                <w:rFonts w:ascii="Times New Roman" w:hAnsi="Times New Roman" w:cs="Times New Roman"/>
                <w:bCs/>
                <w:sz w:val="16"/>
                <w:szCs w:val="16"/>
              </w:rPr>
              <w:t>Text has been revised that an AP MLD shall always include MLD MAC address in the Basic variant ML element in Beacon and Probe Response.</w:t>
            </w:r>
          </w:p>
          <w:p w14:paraId="24EE5BAC" w14:textId="77777777" w:rsidR="002B680D" w:rsidRDefault="002B680D" w:rsidP="002B680D">
            <w:pPr>
              <w:suppressAutoHyphens/>
              <w:spacing w:after="0"/>
              <w:rPr>
                <w:rFonts w:ascii="Times New Roman" w:hAnsi="Times New Roman" w:cs="Times New Roman"/>
                <w:bCs/>
                <w:sz w:val="16"/>
                <w:szCs w:val="16"/>
              </w:rPr>
            </w:pPr>
          </w:p>
          <w:p w14:paraId="023E84D1" w14:textId="03FEC161" w:rsidR="002B680D" w:rsidRPr="00AE775C" w:rsidRDefault="002B680D" w:rsidP="002B680D">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3016.</w:t>
            </w:r>
          </w:p>
        </w:tc>
      </w:tr>
      <w:tr w:rsidR="006E2FCD" w:rsidRPr="007C379C" w14:paraId="75F6EE19" w14:textId="77777777" w:rsidTr="00AC7F35">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C468344" w14:textId="4A2AE837" w:rsidR="006E2FCD" w:rsidRPr="00AE775C" w:rsidRDefault="006E2FCD" w:rsidP="006E2FCD">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1005</w:t>
            </w:r>
          </w:p>
        </w:tc>
        <w:tc>
          <w:tcPr>
            <w:tcW w:w="1080" w:type="dxa"/>
            <w:tcBorders>
              <w:top w:val="single" w:sz="4" w:space="0" w:color="auto"/>
              <w:left w:val="single" w:sz="4" w:space="0" w:color="auto"/>
              <w:bottom w:val="single" w:sz="4" w:space="0" w:color="auto"/>
              <w:right w:val="single" w:sz="4" w:space="0" w:color="auto"/>
            </w:tcBorders>
          </w:tcPr>
          <w:p w14:paraId="28269C4D" w14:textId="6B1B58EC" w:rsidR="006E2FCD" w:rsidRPr="00AE775C" w:rsidRDefault="006E2FCD" w:rsidP="006E2FCD">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Abhishek Patil</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6C46EC38" w14:textId="132F58DD" w:rsidR="006E2FCD" w:rsidRPr="00AE775C" w:rsidRDefault="006E2FCD" w:rsidP="006E2FCD">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57.50</w:t>
            </w:r>
          </w:p>
        </w:tc>
        <w:tc>
          <w:tcPr>
            <w:tcW w:w="1080" w:type="dxa"/>
            <w:tcBorders>
              <w:top w:val="single" w:sz="4" w:space="0" w:color="auto"/>
              <w:left w:val="single" w:sz="4" w:space="0" w:color="auto"/>
              <w:bottom w:val="single" w:sz="4" w:space="0" w:color="auto"/>
              <w:right w:val="single" w:sz="4" w:space="0" w:color="auto"/>
            </w:tcBorders>
          </w:tcPr>
          <w:p w14:paraId="77E10DA9" w14:textId="1A70C4F8" w:rsidR="006E2FCD" w:rsidRPr="00AE775C" w:rsidRDefault="006E2FCD" w:rsidP="006E2FCD">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9.3.3.2</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0FD60D33" w14:textId="734117C9" w:rsidR="006E2FCD" w:rsidRPr="00AE775C" w:rsidRDefault="006E2FCD" w:rsidP="006E2FCD">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Fix the TBD - the Basic variant of ML IE is optionally present in the beacon (for example when the AP support SAE authentication)</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21C51A4C" w14:textId="233A74FB" w:rsidR="006E2FCD" w:rsidRPr="00AE775C" w:rsidRDefault="006E2FCD" w:rsidP="006E2FCD">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As in comment</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14A67782" w14:textId="77777777" w:rsidR="006E2FCD" w:rsidRDefault="006E2FCD" w:rsidP="006E2FC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1438427" w14:textId="77777777" w:rsidR="006E2FCD" w:rsidRDefault="006E2FCD" w:rsidP="006E2FCD">
            <w:pPr>
              <w:suppressAutoHyphens/>
              <w:spacing w:after="0"/>
              <w:rPr>
                <w:rFonts w:ascii="Times New Roman" w:hAnsi="Times New Roman" w:cs="Times New Roman"/>
                <w:bCs/>
                <w:sz w:val="16"/>
                <w:szCs w:val="16"/>
              </w:rPr>
            </w:pPr>
          </w:p>
          <w:p w14:paraId="2631A26A" w14:textId="77777777" w:rsidR="006E2FCD" w:rsidRDefault="006E2FCD" w:rsidP="006E2FCD">
            <w:pPr>
              <w:suppressAutoHyphens/>
              <w:spacing w:after="0"/>
              <w:rPr>
                <w:rFonts w:ascii="Times New Roman" w:hAnsi="Times New Roman" w:cs="Times New Roman"/>
                <w:bCs/>
                <w:sz w:val="16"/>
                <w:szCs w:val="16"/>
              </w:rPr>
            </w:pPr>
            <w:r>
              <w:rPr>
                <w:rFonts w:ascii="Times New Roman" w:hAnsi="Times New Roman" w:cs="Times New Roman"/>
                <w:bCs/>
                <w:sz w:val="16"/>
                <w:szCs w:val="16"/>
              </w:rPr>
              <w:t>During discovery, an AP affiliated with an AP MLD needs to identify that it supports multi-link operation and that it is affiliated with an AP MLD. Therefore, the AP’s Beacon frame or a Probe Response frame (that is not a ML probe response) needs to carry Basic variant Multi-Link element carrying the MAC Address of the AP MLD. At the same time, such frames should not be bloated and must limit the amount of information they carry. Therefore, these frames must only carry the Common Info field unless certain conditions, that require the per-STA profile to be present are satisfied.</w:t>
            </w:r>
          </w:p>
          <w:p w14:paraId="5930729B" w14:textId="77777777" w:rsidR="006E2FCD" w:rsidRDefault="006E2FCD" w:rsidP="006E2FCD">
            <w:pPr>
              <w:suppressAutoHyphens/>
              <w:spacing w:after="0"/>
              <w:rPr>
                <w:rFonts w:ascii="Times New Roman" w:hAnsi="Times New Roman" w:cs="Times New Roman"/>
                <w:bCs/>
                <w:sz w:val="16"/>
                <w:szCs w:val="16"/>
              </w:rPr>
            </w:pPr>
            <w:r>
              <w:rPr>
                <w:rFonts w:ascii="Times New Roman" w:hAnsi="Times New Roman" w:cs="Times New Roman"/>
                <w:bCs/>
                <w:sz w:val="16"/>
                <w:szCs w:val="16"/>
              </w:rPr>
              <w:br/>
              <w:t>Resolves two TBDs</w:t>
            </w:r>
          </w:p>
          <w:p w14:paraId="32A983B2" w14:textId="77777777" w:rsidR="006E2FCD" w:rsidRDefault="006E2FCD" w:rsidP="006E2FCD">
            <w:pPr>
              <w:suppressAutoHyphens/>
              <w:spacing w:after="0"/>
              <w:rPr>
                <w:rFonts w:ascii="Times New Roman" w:hAnsi="Times New Roman" w:cs="Times New Roman"/>
                <w:bCs/>
                <w:sz w:val="16"/>
                <w:szCs w:val="16"/>
              </w:rPr>
            </w:pPr>
          </w:p>
          <w:p w14:paraId="218E9500" w14:textId="376E9C85" w:rsidR="006E2FCD" w:rsidRDefault="006E2FCD" w:rsidP="006E2FCD">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1005.</w:t>
            </w:r>
          </w:p>
        </w:tc>
      </w:tr>
      <w:tr w:rsidR="001A071A" w:rsidRPr="007C379C" w14:paraId="56B4BCFD" w14:textId="77777777" w:rsidTr="00AC7F35">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85A219B" w14:textId="41CEDCA0"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1896</w:t>
            </w:r>
          </w:p>
        </w:tc>
        <w:tc>
          <w:tcPr>
            <w:tcW w:w="1080" w:type="dxa"/>
            <w:tcBorders>
              <w:top w:val="single" w:sz="4" w:space="0" w:color="auto"/>
              <w:left w:val="single" w:sz="4" w:space="0" w:color="auto"/>
              <w:bottom w:val="single" w:sz="4" w:space="0" w:color="auto"/>
              <w:right w:val="single" w:sz="4" w:space="0" w:color="auto"/>
            </w:tcBorders>
          </w:tcPr>
          <w:p w14:paraId="04C7F607" w14:textId="37F2AF41"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Jeongki Kim</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6361F4C" w14:textId="2290FF93"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57.52</w:t>
            </w:r>
          </w:p>
        </w:tc>
        <w:tc>
          <w:tcPr>
            <w:tcW w:w="1080" w:type="dxa"/>
            <w:tcBorders>
              <w:top w:val="single" w:sz="4" w:space="0" w:color="auto"/>
              <w:left w:val="single" w:sz="4" w:space="0" w:color="auto"/>
              <w:bottom w:val="single" w:sz="4" w:space="0" w:color="auto"/>
              <w:right w:val="single" w:sz="4" w:space="0" w:color="auto"/>
            </w:tcBorders>
          </w:tcPr>
          <w:p w14:paraId="655B554A" w14:textId="6D29AC2C"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9.3.3.2</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7BE3D7F0" w14:textId="00FF165D"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The Basic variant Multi-Link element will be present in the Beacon frame if the AP is affiliated with an AP MLD. So remve the TBD in the related text. If there is the case that does not include ML element, change TBD to optionally.</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6EE00D24" w14:textId="55098CE1"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Either Remove the TBD or change TBD to optionally</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273EE4CD" w14:textId="77777777" w:rsidR="001A071A" w:rsidRDefault="001A071A" w:rsidP="001A071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2DC445F" w14:textId="77777777" w:rsidR="001A071A" w:rsidRDefault="001A071A" w:rsidP="001A071A">
            <w:pPr>
              <w:suppressAutoHyphens/>
              <w:spacing w:after="0"/>
              <w:rPr>
                <w:rFonts w:ascii="Times New Roman" w:hAnsi="Times New Roman" w:cs="Times New Roman"/>
                <w:b/>
                <w:sz w:val="16"/>
                <w:szCs w:val="16"/>
              </w:rPr>
            </w:pPr>
          </w:p>
          <w:p w14:paraId="017CD92E" w14:textId="77777777" w:rsidR="0032778B" w:rsidRDefault="0032778B" w:rsidP="0032778B">
            <w:pPr>
              <w:suppressAutoHyphens/>
              <w:spacing w:after="0"/>
              <w:rPr>
                <w:rFonts w:ascii="Times New Roman" w:hAnsi="Times New Roman" w:cs="Times New Roman"/>
                <w:bCs/>
                <w:sz w:val="16"/>
                <w:szCs w:val="16"/>
              </w:rPr>
            </w:pPr>
            <w:r>
              <w:rPr>
                <w:rFonts w:ascii="Times New Roman" w:hAnsi="Times New Roman" w:cs="Times New Roman"/>
                <w:bCs/>
                <w:sz w:val="16"/>
                <w:szCs w:val="16"/>
              </w:rPr>
              <w:t>During discovery, an AP affiliated with an AP MLD needs to identify that it supports multi-link operation and that it is affiliated with an AP MLD. Therefore, the AP’s Beacon frame or a Probe Response frame (that is not a ML probe response) needs to carry Basic variant Multi-Link element carrying the MAC Address of the AP MLD. At the same time, such frames should not be bloated and must limit the amount of information they carry. Therefore, these frames must only carry the Common Info field unless certain conditions, that require the per-STA profile to be present are satisfied.</w:t>
            </w:r>
          </w:p>
          <w:p w14:paraId="42F30983" w14:textId="756F3A47" w:rsidR="001A071A" w:rsidRDefault="001A071A" w:rsidP="001A071A">
            <w:pPr>
              <w:suppressAutoHyphens/>
              <w:spacing w:after="0"/>
              <w:rPr>
                <w:rFonts w:ascii="Times New Roman" w:hAnsi="Times New Roman" w:cs="Times New Roman"/>
                <w:bCs/>
                <w:sz w:val="16"/>
                <w:szCs w:val="16"/>
              </w:rPr>
            </w:pPr>
          </w:p>
          <w:p w14:paraId="0DEDE048" w14:textId="77777777" w:rsidR="009174CA" w:rsidRDefault="009174CA" w:rsidP="009174CA">
            <w:pPr>
              <w:suppressAutoHyphens/>
              <w:spacing w:after="0"/>
              <w:rPr>
                <w:rFonts w:ascii="Times New Roman" w:hAnsi="Times New Roman" w:cs="Times New Roman"/>
                <w:bCs/>
                <w:sz w:val="16"/>
                <w:szCs w:val="16"/>
              </w:rPr>
            </w:pPr>
            <w:r>
              <w:rPr>
                <w:rFonts w:ascii="Times New Roman" w:hAnsi="Times New Roman" w:cs="Times New Roman"/>
                <w:bCs/>
                <w:sz w:val="16"/>
                <w:szCs w:val="16"/>
              </w:rPr>
              <w:t>Resolves two TBDs</w:t>
            </w:r>
          </w:p>
          <w:p w14:paraId="471BBB51" w14:textId="77777777" w:rsidR="009174CA" w:rsidRDefault="009174CA" w:rsidP="001A071A">
            <w:pPr>
              <w:suppressAutoHyphens/>
              <w:spacing w:after="0"/>
              <w:rPr>
                <w:rFonts w:ascii="Times New Roman" w:hAnsi="Times New Roman" w:cs="Times New Roman"/>
                <w:bCs/>
                <w:sz w:val="16"/>
                <w:szCs w:val="16"/>
              </w:rPr>
            </w:pPr>
          </w:p>
          <w:p w14:paraId="24652121" w14:textId="67C6C7A8" w:rsidR="001A071A" w:rsidRPr="00AE775C" w:rsidRDefault="001A071A" w:rsidP="001A071A">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please implement changes as shown in doc </w:t>
            </w:r>
            <w:r w:rsidR="00185BC6">
              <w:rPr>
                <w:rFonts w:ascii="Times New Roman" w:hAnsi="Times New Roman" w:cs="Times New Roman"/>
                <w:b/>
                <w:sz w:val="16"/>
                <w:szCs w:val="16"/>
              </w:rPr>
              <w:t>11-21/0254r2</w:t>
            </w:r>
            <w:r>
              <w:rPr>
                <w:rFonts w:ascii="Times New Roman" w:hAnsi="Times New Roman" w:cs="Times New Roman"/>
                <w:b/>
                <w:sz w:val="16"/>
                <w:szCs w:val="16"/>
              </w:rPr>
              <w:t xml:space="preserve"> tagged as 1896.</w:t>
            </w:r>
          </w:p>
        </w:tc>
      </w:tr>
    </w:tbl>
    <w:p w14:paraId="31613570" w14:textId="57565049" w:rsidR="00985790" w:rsidRDefault="00985790" w:rsidP="00AA78CF">
      <w:pPr>
        <w:suppressAutoHyphens/>
        <w:autoSpaceDE w:val="0"/>
        <w:autoSpaceDN w:val="0"/>
        <w:adjustRightInd w:val="0"/>
        <w:jc w:val="both"/>
        <w:rPr>
          <w:rFonts w:ascii="Times New Roman" w:hAnsi="Times New Roman" w:cs="Times New Roman"/>
          <w:sz w:val="20"/>
          <w:szCs w:val="20"/>
          <w:lang w:eastAsia="ko-KR"/>
        </w:rPr>
      </w:pPr>
    </w:p>
    <w:p w14:paraId="2552D544" w14:textId="77777777" w:rsidR="00AC7F35" w:rsidRDefault="00AC7F35" w:rsidP="00AA78CF">
      <w:pPr>
        <w:suppressAutoHyphens/>
        <w:autoSpaceDE w:val="0"/>
        <w:autoSpaceDN w:val="0"/>
        <w:adjustRightInd w:val="0"/>
        <w:jc w:val="both"/>
        <w:rPr>
          <w:rFonts w:ascii="Times New Roman" w:hAnsi="Times New Roman" w:cs="Times New Roman"/>
          <w:sz w:val="20"/>
          <w:szCs w:val="20"/>
          <w:lang w:eastAsia="ko-KR"/>
        </w:rPr>
      </w:pPr>
    </w:p>
    <w:p w14:paraId="7DD5E8F3" w14:textId="53E31080" w:rsidR="005D3DFD" w:rsidRDefault="005D3DFD" w:rsidP="005D3DFD">
      <w:pPr>
        <w:autoSpaceDE w:val="0"/>
        <w:autoSpaceDN w:val="0"/>
        <w:adjustRightInd w:val="0"/>
        <w:jc w:val="both"/>
        <w:rPr>
          <w:rFonts w:ascii="Times New Roman" w:hAnsi="Times New Roman" w:cs="Times New Roman"/>
          <w:b/>
          <w:bCs/>
          <w:i/>
          <w:iCs/>
          <w:color w:val="000000"/>
          <w:sz w:val="20"/>
          <w:szCs w:val="20"/>
        </w:rPr>
      </w:pPr>
      <w:r w:rsidRPr="00B56AC9">
        <w:rPr>
          <w:rFonts w:ascii="Times New Roman" w:hAnsi="Times New Roman" w:cs="Times New Roman"/>
          <w:b/>
          <w:bCs/>
          <w:i/>
          <w:iCs/>
          <w:color w:val="000000"/>
          <w:sz w:val="20"/>
          <w:szCs w:val="20"/>
          <w:highlight w:val="yellow"/>
        </w:rPr>
        <w:t>TGbe editor: Please</w:t>
      </w:r>
      <w:r>
        <w:rPr>
          <w:rFonts w:ascii="Times New Roman" w:hAnsi="Times New Roman" w:cs="Times New Roman"/>
          <w:b/>
          <w:bCs/>
          <w:i/>
          <w:iCs/>
          <w:color w:val="000000"/>
          <w:sz w:val="20"/>
          <w:szCs w:val="20"/>
          <w:highlight w:val="yellow"/>
        </w:rPr>
        <w:t xml:space="preserve"> update the </w:t>
      </w:r>
      <w:r w:rsidRPr="00B56AC9">
        <w:rPr>
          <w:rFonts w:ascii="Times New Roman" w:hAnsi="Times New Roman" w:cs="Times New Roman"/>
          <w:b/>
          <w:bCs/>
          <w:i/>
          <w:iCs/>
          <w:color w:val="000000"/>
          <w:sz w:val="20"/>
          <w:szCs w:val="20"/>
          <w:highlight w:val="yellow"/>
        </w:rPr>
        <w:t xml:space="preserve">add the following </w:t>
      </w:r>
      <w:r>
        <w:rPr>
          <w:rFonts w:ascii="Times New Roman" w:hAnsi="Times New Roman" w:cs="Times New Roman"/>
          <w:b/>
          <w:bCs/>
          <w:i/>
          <w:iCs/>
          <w:color w:val="000000"/>
          <w:sz w:val="20"/>
          <w:szCs w:val="20"/>
          <w:highlight w:val="yellow"/>
        </w:rPr>
        <w:t>Tables as shown below</w:t>
      </w:r>
      <w:r w:rsidRPr="00B56AC9">
        <w:rPr>
          <w:rFonts w:ascii="Times New Roman" w:hAnsi="Times New Roman" w:cs="Times New Roman"/>
          <w:b/>
          <w:bCs/>
          <w:i/>
          <w:iCs/>
          <w:color w:val="000000"/>
          <w:sz w:val="20"/>
          <w:szCs w:val="20"/>
          <w:highlight w:val="yellow"/>
        </w:rPr>
        <w:t xml:space="preserve">: </w:t>
      </w:r>
    </w:p>
    <w:p w14:paraId="1828776D" w14:textId="6B9CCC49" w:rsidR="00F52B7D" w:rsidRPr="00F52B7D" w:rsidRDefault="00F52B7D" w:rsidP="00F52B7D">
      <w:pPr>
        <w:widowControl w:val="0"/>
        <w:tabs>
          <w:tab w:val="left" w:pos="3124"/>
        </w:tabs>
        <w:kinsoku w:val="0"/>
        <w:overflowPunct w:val="0"/>
        <w:autoSpaceDE w:val="0"/>
        <w:autoSpaceDN w:val="0"/>
        <w:adjustRightInd w:val="0"/>
        <w:spacing w:after="0" w:line="212" w:lineRule="exact"/>
        <w:ind w:left="196"/>
        <w:outlineLvl w:val="2"/>
        <w:rPr>
          <w:b/>
          <w:bCs/>
        </w:rPr>
      </w:pPr>
      <w:r>
        <w:tab/>
      </w:r>
      <w:r w:rsidRPr="00F52B7D">
        <w:rPr>
          <w:rFonts w:ascii="Times New Roman" w:eastAsia="Times New Roman" w:hAnsi="Times New Roman" w:cs="Times New Roman"/>
          <w:b/>
          <w:bCs/>
          <w:position w:val="2"/>
          <w:sz w:val="18"/>
          <w:szCs w:val="18"/>
        </w:rPr>
        <w:t>Table 9-32—Beacon frame body</w:t>
      </w:r>
      <w:r w:rsidR="00A632A8" w:rsidRPr="00C44A84">
        <w:rPr>
          <w:rFonts w:ascii="Times New Roman" w:hAnsi="Times New Roman" w:cs="Times New Roman"/>
          <w:color w:val="000000"/>
          <w:sz w:val="16"/>
          <w:szCs w:val="16"/>
          <w:highlight w:val="yellow"/>
        </w:rPr>
        <w:t xml:space="preserve">[CID </w:t>
      </w:r>
      <w:r w:rsidR="00C26165">
        <w:rPr>
          <w:rFonts w:ascii="Times New Roman" w:hAnsi="Times New Roman" w:cs="Times New Roman"/>
          <w:color w:val="000000"/>
          <w:sz w:val="16"/>
          <w:szCs w:val="16"/>
          <w:highlight w:val="yellow"/>
        </w:rPr>
        <w:t xml:space="preserve">3016, </w:t>
      </w:r>
      <w:r w:rsidR="00A632A8">
        <w:rPr>
          <w:rFonts w:ascii="Times New Roman" w:hAnsi="Times New Roman" w:cs="Times New Roman"/>
          <w:color w:val="000000"/>
          <w:sz w:val="16"/>
          <w:szCs w:val="16"/>
          <w:highlight w:val="yellow"/>
        </w:rPr>
        <w:t>1005, 1896]</w:t>
      </w:r>
    </w:p>
    <w:tbl>
      <w:tblPr>
        <w:tblW w:w="0" w:type="auto"/>
        <w:jc w:val="center"/>
        <w:tblLayout w:type="fixed"/>
        <w:tblCellMar>
          <w:left w:w="0" w:type="dxa"/>
          <w:right w:w="0" w:type="dxa"/>
        </w:tblCellMar>
        <w:tblLook w:val="0000" w:firstRow="0" w:lastRow="0" w:firstColumn="0" w:lastColumn="0" w:noHBand="0" w:noVBand="0"/>
      </w:tblPr>
      <w:tblGrid>
        <w:gridCol w:w="2229"/>
        <w:gridCol w:w="1757"/>
        <w:gridCol w:w="5001"/>
      </w:tblGrid>
      <w:tr w:rsidR="00F52B7D" w:rsidRPr="002D548E" w14:paraId="3E34A977" w14:textId="77777777" w:rsidTr="00F764A8">
        <w:trPr>
          <w:trHeight w:val="379"/>
          <w:jc w:val="center"/>
        </w:trPr>
        <w:tc>
          <w:tcPr>
            <w:tcW w:w="2229" w:type="dxa"/>
            <w:tcBorders>
              <w:top w:val="single" w:sz="12" w:space="0" w:color="000000"/>
              <w:left w:val="single" w:sz="12" w:space="0" w:color="000000"/>
              <w:bottom w:val="single" w:sz="12" w:space="0" w:color="000000"/>
              <w:right w:val="single" w:sz="2" w:space="0" w:color="000000"/>
            </w:tcBorders>
          </w:tcPr>
          <w:p w14:paraId="030B4552" w14:textId="77777777" w:rsidR="00F52B7D" w:rsidRPr="002D548E" w:rsidRDefault="00F52B7D" w:rsidP="005C029F">
            <w:pPr>
              <w:pStyle w:val="TableParagraph"/>
              <w:kinsoku w:val="0"/>
              <w:overflowPunct w:val="0"/>
              <w:spacing w:before="75"/>
              <w:ind w:left="240" w:right="227"/>
              <w:jc w:val="center"/>
              <w:rPr>
                <w:b/>
                <w:bCs/>
                <w:sz w:val="18"/>
                <w:szCs w:val="18"/>
                <w:u w:val="none"/>
              </w:rPr>
            </w:pPr>
            <w:r w:rsidRPr="002D548E">
              <w:rPr>
                <w:b/>
                <w:bCs/>
                <w:sz w:val="18"/>
                <w:szCs w:val="18"/>
                <w:u w:val="none"/>
              </w:rPr>
              <w:t>Order</w:t>
            </w:r>
          </w:p>
        </w:tc>
        <w:tc>
          <w:tcPr>
            <w:tcW w:w="1757" w:type="dxa"/>
            <w:tcBorders>
              <w:top w:val="single" w:sz="12" w:space="0" w:color="000000"/>
              <w:left w:val="single" w:sz="2" w:space="0" w:color="000000"/>
              <w:bottom w:val="single" w:sz="12" w:space="0" w:color="000000"/>
              <w:right w:val="single" w:sz="2" w:space="0" w:color="000000"/>
            </w:tcBorders>
          </w:tcPr>
          <w:p w14:paraId="626F1FF2" w14:textId="77777777" w:rsidR="00F52B7D" w:rsidRPr="002D548E" w:rsidRDefault="00F52B7D" w:rsidP="005C029F">
            <w:pPr>
              <w:pStyle w:val="TableParagraph"/>
              <w:kinsoku w:val="0"/>
              <w:overflowPunct w:val="0"/>
              <w:spacing w:before="75"/>
              <w:ind w:left="419"/>
              <w:rPr>
                <w:b/>
                <w:bCs/>
                <w:sz w:val="18"/>
                <w:szCs w:val="18"/>
                <w:u w:val="none"/>
              </w:rPr>
            </w:pPr>
            <w:r w:rsidRPr="002D548E">
              <w:rPr>
                <w:b/>
                <w:bCs/>
                <w:sz w:val="18"/>
                <w:szCs w:val="18"/>
                <w:u w:val="none"/>
              </w:rPr>
              <w:t>Information</w:t>
            </w:r>
          </w:p>
        </w:tc>
        <w:tc>
          <w:tcPr>
            <w:tcW w:w="5001" w:type="dxa"/>
            <w:tcBorders>
              <w:top w:val="single" w:sz="12" w:space="0" w:color="000000"/>
              <w:left w:val="single" w:sz="2" w:space="0" w:color="000000"/>
              <w:bottom w:val="single" w:sz="12" w:space="0" w:color="000000"/>
              <w:right w:val="single" w:sz="12" w:space="0" w:color="000000"/>
            </w:tcBorders>
          </w:tcPr>
          <w:p w14:paraId="5C2979DB" w14:textId="77777777" w:rsidR="00F52B7D" w:rsidRPr="002D548E" w:rsidRDefault="00F52B7D" w:rsidP="005C029F">
            <w:pPr>
              <w:pStyle w:val="TableParagraph"/>
              <w:kinsoku w:val="0"/>
              <w:overflowPunct w:val="0"/>
              <w:spacing w:before="75"/>
              <w:ind w:left="2149" w:right="2113"/>
              <w:jc w:val="center"/>
              <w:rPr>
                <w:b/>
                <w:bCs/>
                <w:sz w:val="18"/>
                <w:szCs w:val="18"/>
                <w:u w:val="none"/>
              </w:rPr>
            </w:pPr>
            <w:r w:rsidRPr="002D548E">
              <w:rPr>
                <w:b/>
                <w:bCs/>
                <w:sz w:val="18"/>
                <w:szCs w:val="18"/>
                <w:u w:val="none"/>
              </w:rPr>
              <w:t>Notes</w:t>
            </w:r>
          </w:p>
        </w:tc>
      </w:tr>
      <w:tr w:rsidR="00F52B7D" w14:paraId="079A17A0" w14:textId="77777777" w:rsidTr="00F764A8">
        <w:trPr>
          <w:trHeight w:val="500"/>
          <w:jc w:val="center"/>
        </w:trPr>
        <w:tc>
          <w:tcPr>
            <w:tcW w:w="2229" w:type="dxa"/>
            <w:tcBorders>
              <w:top w:val="single" w:sz="12" w:space="0" w:color="000000"/>
              <w:left w:val="single" w:sz="12" w:space="0" w:color="000000"/>
              <w:bottom w:val="single" w:sz="12" w:space="0" w:color="000000"/>
              <w:right w:val="single" w:sz="2" w:space="0" w:color="000000"/>
            </w:tcBorders>
          </w:tcPr>
          <w:p w14:paraId="05560B15" w14:textId="77777777" w:rsidR="00F52B7D" w:rsidRDefault="00F52B7D" w:rsidP="005C029F">
            <w:pPr>
              <w:pStyle w:val="TableParagraph"/>
              <w:kinsoku w:val="0"/>
              <w:overflowPunct w:val="0"/>
              <w:spacing w:before="37"/>
              <w:ind w:left="240" w:right="228"/>
              <w:jc w:val="center"/>
              <w:rPr>
                <w:color w:val="FF0000"/>
                <w:sz w:val="18"/>
                <w:szCs w:val="18"/>
              </w:rPr>
            </w:pPr>
            <w:r>
              <w:rPr>
                <w:color w:val="FF0000"/>
                <w:sz w:val="18"/>
                <w:szCs w:val="18"/>
              </w:rPr>
              <w:t>&lt;ANA&gt;</w:t>
            </w:r>
          </w:p>
        </w:tc>
        <w:tc>
          <w:tcPr>
            <w:tcW w:w="1757" w:type="dxa"/>
            <w:tcBorders>
              <w:top w:val="single" w:sz="12" w:space="0" w:color="000000"/>
              <w:left w:val="single" w:sz="2" w:space="0" w:color="000000"/>
              <w:bottom w:val="single" w:sz="12" w:space="0" w:color="000000"/>
              <w:right w:val="single" w:sz="2" w:space="0" w:color="000000"/>
            </w:tcBorders>
          </w:tcPr>
          <w:p w14:paraId="50F3D7BB" w14:textId="77777777" w:rsidR="00F52B7D" w:rsidRDefault="00F52B7D" w:rsidP="005C029F">
            <w:pPr>
              <w:pStyle w:val="TableParagraph"/>
              <w:kinsoku w:val="0"/>
              <w:overflowPunct w:val="0"/>
              <w:spacing w:before="37"/>
              <w:ind w:left="130"/>
              <w:rPr>
                <w:sz w:val="18"/>
                <w:szCs w:val="18"/>
              </w:rPr>
            </w:pPr>
            <w:r>
              <w:rPr>
                <w:sz w:val="18"/>
                <w:szCs w:val="18"/>
              </w:rPr>
              <w:t>Multi-Link</w:t>
            </w:r>
          </w:p>
        </w:tc>
        <w:tc>
          <w:tcPr>
            <w:tcW w:w="5001" w:type="dxa"/>
            <w:tcBorders>
              <w:top w:val="single" w:sz="12" w:space="0" w:color="000000"/>
              <w:left w:val="single" w:sz="2" w:space="0" w:color="000000"/>
              <w:bottom w:val="single" w:sz="12" w:space="0" w:color="000000"/>
              <w:right w:val="single" w:sz="12" w:space="0" w:color="000000"/>
            </w:tcBorders>
          </w:tcPr>
          <w:p w14:paraId="35A7F621" w14:textId="26D2DC02" w:rsidR="00F52B7D" w:rsidRDefault="00F52B7D" w:rsidP="005C029F">
            <w:pPr>
              <w:pStyle w:val="TableParagraph"/>
              <w:kinsoku w:val="0"/>
              <w:overflowPunct w:val="0"/>
              <w:spacing w:before="44" w:line="230" w:lineRule="auto"/>
              <w:ind w:right="45"/>
              <w:rPr>
                <w:color w:val="000000"/>
                <w:sz w:val="18"/>
                <w:szCs w:val="18"/>
              </w:rPr>
            </w:pPr>
            <w:r>
              <w:rPr>
                <w:sz w:val="18"/>
                <w:szCs w:val="18"/>
              </w:rPr>
              <w:t xml:space="preserve">The Basic variant Multi-Link element is </w:t>
            </w:r>
            <w:del w:id="422" w:author="Abhishek Patil" w:date="2021-03-20T08:19:00Z">
              <w:r w:rsidDel="00F52B7D">
                <w:rPr>
                  <w:color w:val="FF0000"/>
                  <w:sz w:val="18"/>
                  <w:szCs w:val="18"/>
                </w:rPr>
                <w:delText xml:space="preserve">TBD </w:delText>
              </w:r>
            </w:del>
            <w:r>
              <w:rPr>
                <w:color w:val="000000"/>
                <w:sz w:val="18"/>
                <w:szCs w:val="18"/>
              </w:rPr>
              <w:t>present if the AP is affiliated with an AP MLD. Otherwise it is not present.</w:t>
            </w:r>
          </w:p>
        </w:tc>
      </w:tr>
    </w:tbl>
    <w:p w14:paraId="68EDAC65" w14:textId="044F2C08" w:rsidR="00F52B7D" w:rsidRDefault="00F52B7D" w:rsidP="00F52B7D">
      <w:pPr>
        <w:pStyle w:val="BodyText0"/>
        <w:kinsoku w:val="0"/>
        <w:overflowPunct w:val="0"/>
        <w:spacing w:line="200" w:lineRule="exact"/>
        <w:ind w:left="106"/>
        <w:rPr>
          <w:b/>
          <w:bCs/>
          <w:sz w:val="18"/>
          <w:szCs w:val="18"/>
        </w:rPr>
      </w:pPr>
    </w:p>
    <w:p w14:paraId="6C58E587" w14:textId="77777777" w:rsidR="00F51008" w:rsidRPr="006664C6" w:rsidRDefault="00F51008" w:rsidP="00F52B7D">
      <w:pPr>
        <w:pStyle w:val="BodyText0"/>
        <w:kinsoku w:val="0"/>
        <w:overflowPunct w:val="0"/>
        <w:spacing w:line="200" w:lineRule="exact"/>
        <w:ind w:left="106"/>
        <w:rPr>
          <w:b/>
          <w:bCs/>
          <w:sz w:val="18"/>
          <w:szCs w:val="18"/>
        </w:rPr>
      </w:pPr>
    </w:p>
    <w:p w14:paraId="710D66BE" w14:textId="77777777" w:rsidR="005D30F8" w:rsidRDefault="005D30F8" w:rsidP="002D4C7C">
      <w:pPr>
        <w:pStyle w:val="BodyText0"/>
        <w:kinsoku w:val="0"/>
        <w:overflowPunct w:val="0"/>
        <w:spacing w:line="200" w:lineRule="exact"/>
        <w:ind w:left="106"/>
        <w:rPr>
          <w:rFonts w:ascii="Arial" w:eastAsiaTheme="minorEastAsia" w:hAnsi="Arial" w:cs="Arial"/>
          <w:b/>
          <w:bCs/>
          <w:color w:val="000000"/>
          <w:sz w:val="20"/>
          <w:lang w:val="en-US"/>
        </w:rPr>
      </w:pPr>
    </w:p>
    <w:p w14:paraId="2A2B77B8" w14:textId="7310BF86" w:rsidR="005D30F8" w:rsidRPr="00F52B7D" w:rsidRDefault="006010FB" w:rsidP="00AC02E2">
      <w:pPr>
        <w:widowControl w:val="0"/>
        <w:tabs>
          <w:tab w:val="left" w:pos="3124"/>
        </w:tabs>
        <w:kinsoku w:val="0"/>
        <w:overflowPunct w:val="0"/>
        <w:autoSpaceDE w:val="0"/>
        <w:autoSpaceDN w:val="0"/>
        <w:adjustRightInd w:val="0"/>
        <w:spacing w:after="0" w:line="212" w:lineRule="exact"/>
        <w:ind w:left="196"/>
        <w:jc w:val="center"/>
        <w:outlineLvl w:val="2"/>
        <w:rPr>
          <w:b/>
          <w:bCs/>
        </w:rPr>
      </w:pPr>
      <w:r w:rsidRPr="006010FB">
        <w:rPr>
          <w:rFonts w:ascii="Times New Roman" w:eastAsia="Times New Roman" w:hAnsi="Times New Roman" w:cs="Times New Roman"/>
          <w:b/>
          <w:bCs/>
          <w:position w:val="2"/>
          <w:sz w:val="18"/>
          <w:szCs w:val="18"/>
        </w:rPr>
        <w:t>Table 9-39—Probe Response frame body</w:t>
      </w:r>
      <w:r w:rsidR="00A632A8" w:rsidRPr="00C44A84">
        <w:rPr>
          <w:rFonts w:ascii="Times New Roman" w:hAnsi="Times New Roman" w:cs="Times New Roman"/>
          <w:color w:val="000000"/>
          <w:sz w:val="16"/>
          <w:szCs w:val="16"/>
          <w:highlight w:val="yellow"/>
        </w:rPr>
        <w:t xml:space="preserve">[CID </w:t>
      </w:r>
      <w:r w:rsidR="00C26165">
        <w:rPr>
          <w:rFonts w:ascii="Times New Roman" w:hAnsi="Times New Roman" w:cs="Times New Roman"/>
          <w:color w:val="000000"/>
          <w:sz w:val="16"/>
          <w:szCs w:val="16"/>
          <w:highlight w:val="yellow"/>
        </w:rPr>
        <w:t xml:space="preserve">3016, </w:t>
      </w:r>
      <w:r w:rsidR="00A632A8">
        <w:rPr>
          <w:rFonts w:ascii="Times New Roman" w:hAnsi="Times New Roman" w:cs="Times New Roman"/>
          <w:color w:val="000000"/>
          <w:sz w:val="16"/>
          <w:szCs w:val="16"/>
          <w:highlight w:val="yellow"/>
        </w:rPr>
        <w:t>1005, 1896]</w:t>
      </w:r>
    </w:p>
    <w:tbl>
      <w:tblPr>
        <w:tblW w:w="0" w:type="auto"/>
        <w:jc w:val="center"/>
        <w:tblLayout w:type="fixed"/>
        <w:tblCellMar>
          <w:left w:w="0" w:type="dxa"/>
          <w:right w:w="0" w:type="dxa"/>
        </w:tblCellMar>
        <w:tblLook w:val="0000" w:firstRow="0" w:lastRow="0" w:firstColumn="0" w:lastColumn="0" w:noHBand="0" w:noVBand="0"/>
      </w:tblPr>
      <w:tblGrid>
        <w:gridCol w:w="1119"/>
        <w:gridCol w:w="1656"/>
        <w:gridCol w:w="6300"/>
      </w:tblGrid>
      <w:tr w:rsidR="005D30F8" w:rsidRPr="002D548E" w14:paraId="2977E5BE" w14:textId="77777777" w:rsidTr="00F764A8">
        <w:trPr>
          <w:trHeight w:val="379"/>
          <w:jc w:val="center"/>
        </w:trPr>
        <w:tc>
          <w:tcPr>
            <w:tcW w:w="1119" w:type="dxa"/>
            <w:tcBorders>
              <w:top w:val="single" w:sz="12" w:space="0" w:color="000000"/>
              <w:left w:val="single" w:sz="12" w:space="0" w:color="000000"/>
              <w:bottom w:val="single" w:sz="12" w:space="0" w:color="000000"/>
              <w:right w:val="single" w:sz="2" w:space="0" w:color="000000"/>
            </w:tcBorders>
          </w:tcPr>
          <w:p w14:paraId="609C8883" w14:textId="77777777" w:rsidR="005D30F8" w:rsidRPr="002D548E" w:rsidRDefault="005D30F8" w:rsidP="005C029F">
            <w:pPr>
              <w:pStyle w:val="TableParagraph"/>
              <w:kinsoku w:val="0"/>
              <w:overflowPunct w:val="0"/>
              <w:spacing w:before="75"/>
              <w:ind w:left="240" w:right="227"/>
              <w:jc w:val="center"/>
              <w:rPr>
                <w:b/>
                <w:bCs/>
                <w:sz w:val="18"/>
                <w:szCs w:val="18"/>
                <w:u w:val="none"/>
              </w:rPr>
            </w:pPr>
            <w:r w:rsidRPr="002D548E">
              <w:rPr>
                <w:b/>
                <w:bCs/>
                <w:sz w:val="18"/>
                <w:szCs w:val="18"/>
                <w:u w:val="none"/>
              </w:rPr>
              <w:t>Order</w:t>
            </w:r>
          </w:p>
        </w:tc>
        <w:tc>
          <w:tcPr>
            <w:tcW w:w="1656" w:type="dxa"/>
            <w:tcBorders>
              <w:top w:val="single" w:sz="12" w:space="0" w:color="000000"/>
              <w:left w:val="single" w:sz="2" w:space="0" w:color="000000"/>
              <w:bottom w:val="single" w:sz="12" w:space="0" w:color="000000"/>
              <w:right w:val="single" w:sz="2" w:space="0" w:color="000000"/>
            </w:tcBorders>
          </w:tcPr>
          <w:p w14:paraId="702DEC0B" w14:textId="77777777" w:rsidR="005D30F8" w:rsidRPr="002D548E" w:rsidRDefault="005D30F8" w:rsidP="005C029F">
            <w:pPr>
              <w:pStyle w:val="TableParagraph"/>
              <w:kinsoku w:val="0"/>
              <w:overflowPunct w:val="0"/>
              <w:spacing w:before="75"/>
              <w:ind w:left="419"/>
              <w:rPr>
                <w:b/>
                <w:bCs/>
                <w:sz w:val="18"/>
                <w:szCs w:val="18"/>
                <w:u w:val="none"/>
              </w:rPr>
            </w:pPr>
            <w:r w:rsidRPr="002D548E">
              <w:rPr>
                <w:b/>
                <w:bCs/>
                <w:sz w:val="18"/>
                <w:szCs w:val="18"/>
                <w:u w:val="none"/>
              </w:rPr>
              <w:t>Information</w:t>
            </w:r>
          </w:p>
        </w:tc>
        <w:tc>
          <w:tcPr>
            <w:tcW w:w="6300" w:type="dxa"/>
            <w:tcBorders>
              <w:top w:val="single" w:sz="12" w:space="0" w:color="000000"/>
              <w:left w:val="single" w:sz="2" w:space="0" w:color="000000"/>
              <w:bottom w:val="single" w:sz="12" w:space="0" w:color="000000"/>
              <w:right w:val="single" w:sz="12" w:space="0" w:color="000000"/>
            </w:tcBorders>
          </w:tcPr>
          <w:p w14:paraId="2CC555C3" w14:textId="77777777" w:rsidR="005D30F8" w:rsidRPr="002D548E" w:rsidRDefault="005D30F8" w:rsidP="005C029F">
            <w:pPr>
              <w:pStyle w:val="TableParagraph"/>
              <w:kinsoku w:val="0"/>
              <w:overflowPunct w:val="0"/>
              <w:spacing w:before="75"/>
              <w:ind w:left="2149" w:right="2113"/>
              <w:jc w:val="center"/>
              <w:rPr>
                <w:b/>
                <w:bCs/>
                <w:sz w:val="18"/>
                <w:szCs w:val="18"/>
                <w:u w:val="none"/>
              </w:rPr>
            </w:pPr>
            <w:r w:rsidRPr="002D548E">
              <w:rPr>
                <w:b/>
                <w:bCs/>
                <w:sz w:val="18"/>
                <w:szCs w:val="18"/>
                <w:u w:val="none"/>
              </w:rPr>
              <w:t>Notes</w:t>
            </w:r>
          </w:p>
        </w:tc>
      </w:tr>
      <w:tr w:rsidR="005D30F8" w14:paraId="0A33A6FE" w14:textId="77777777" w:rsidTr="00F764A8">
        <w:trPr>
          <w:trHeight w:val="500"/>
          <w:jc w:val="center"/>
        </w:trPr>
        <w:tc>
          <w:tcPr>
            <w:tcW w:w="1119" w:type="dxa"/>
            <w:tcBorders>
              <w:top w:val="single" w:sz="12" w:space="0" w:color="000000"/>
              <w:left w:val="single" w:sz="12" w:space="0" w:color="000000"/>
              <w:bottom w:val="single" w:sz="12" w:space="0" w:color="000000"/>
              <w:right w:val="single" w:sz="2" w:space="0" w:color="000000"/>
            </w:tcBorders>
          </w:tcPr>
          <w:p w14:paraId="77B583EF" w14:textId="77777777" w:rsidR="005D30F8" w:rsidRDefault="005D30F8" w:rsidP="005C029F">
            <w:pPr>
              <w:pStyle w:val="TableParagraph"/>
              <w:kinsoku w:val="0"/>
              <w:overflowPunct w:val="0"/>
              <w:spacing w:before="37"/>
              <w:ind w:left="240" w:right="228"/>
              <w:jc w:val="center"/>
              <w:rPr>
                <w:color w:val="FF0000"/>
                <w:sz w:val="18"/>
                <w:szCs w:val="18"/>
              </w:rPr>
            </w:pPr>
            <w:r>
              <w:rPr>
                <w:color w:val="FF0000"/>
                <w:sz w:val="18"/>
                <w:szCs w:val="18"/>
              </w:rPr>
              <w:t>&lt;ANA&gt;</w:t>
            </w:r>
          </w:p>
        </w:tc>
        <w:tc>
          <w:tcPr>
            <w:tcW w:w="1656" w:type="dxa"/>
            <w:tcBorders>
              <w:top w:val="single" w:sz="12" w:space="0" w:color="000000"/>
              <w:left w:val="single" w:sz="2" w:space="0" w:color="000000"/>
              <w:bottom w:val="single" w:sz="12" w:space="0" w:color="000000"/>
              <w:right w:val="single" w:sz="2" w:space="0" w:color="000000"/>
            </w:tcBorders>
          </w:tcPr>
          <w:p w14:paraId="099366D5" w14:textId="77777777" w:rsidR="005D30F8" w:rsidRDefault="005D30F8" w:rsidP="005C029F">
            <w:pPr>
              <w:pStyle w:val="TableParagraph"/>
              <w:kinsoku w:val="0"/>
              <w:overflowPunct w:val="0"/>
              <w:spacing w:before="37"/>
              <w:ind w:left="130"/>
              <w:rPr>
                <w:sz w:val="18"/>
                <w:szCs w:val="18"/>
              </w:rPr>
            </w:pPr>
            <w:r>
              <w:rPr>
                <w:sz w:val="18"/>
                <w:szCs w:val="18"/>
              </w:rPr>
              <w:t>Multi-Link</w:t>
            </w:r>
          </w:p>
        </w:tc>
        <w:tc>
          <w:tcPr>
            <w:tcW w:w="6300" w:type="dxa"/>
            <w:tcBorders>
              <w:top w:val="single" w:sz="12" w:space="0" w:color="000000"/>
              <w:left w:val="single" w:sz="2" w:space="0" w:color="000000"/>
              <w:bottom w:val="single" w:sz="12" w:space="0" w:color="000000"/>
              <w:right w:val="single" w:sz="12" w:space="0" w:color="000000"/>
            </w:tcBorders>
          </w:tcPr>
          <w:p w14:paraId="76DCA85B" w14:textId="587924C5" w:rsidR="005D30F8" w:rsidRDefault="008F4E85" w:rsidP="005F6C85">
            <w:pPr>
              <w:pStyle w:val="TableParagraph"/>
              <w:suppressAutoHyphens/>
              <w:kinsoku w:val="0"/>
              <w:overflowPunct w:val="0"/>
              <w:spacing w:before="44" w:line="230" w:lineRule="auto"/>
              <w:ind w:left="130" w:right="43"/>
              <w:rPr>
                <w:color w:val="000000"/>
                <w:sz w:val="18"/>
                <w:szCs w:val="18"/>
              </w:rPr>
            </w:pPr>
            <w:del w:id="423" w:author="Abhishek Patil" w:date="2021-03-20T15:04:00Z">
              <w:r w:rsidRPr="008F4E85" w:rsidDel="005F6C85">
                <w:rPr>
                  <w:sz w:val="18"/>
                  <w:szCs w:val="18"/>
                </w:rPr>
                <w:delText>The Basic variant Multi-Link element is optionally present if the AP is affiliated with an AP MLD and the soliciting Probe Request frame is not an ML probe request as defined in 35.3.4.2 (Use of ML probe request and response</w:delText>
              </w:r>
              <w:r w:rsidR="007F6706" w:rsidDel="005F6C85">
                <w:rPr>
                  <w:sz w:val="18"/>
                  <w:szCs w:val="18"/>
                </w:rPr>
                <w:delText>)</w:delText>
              </w:r>
              <w:r w:rsidRPr="008F4E85" w:rsidDel="005F6C85">
                <w:rPr>
                  <w:sz w:val="18"/>
                  <w:szCs w:val="18"/>
                </w:rPr>
                <w:delText xml:space="preserve">. </w:delText>
              </w:r>
            </w:del>
            <w:r w:rsidRPr="008F4E85">
              <w:rPr>
                <w:sz w:val="18"/>
                <w:szCs w:val="18"/>
              </w:rPr>
              <w:t>The Basic variant Multi-Link element is present if the AP is affiliated with an AP MLD</w:t>
            </w:r>
            <w:del w:id="424" w:author="Abhishek Patil" w:date="2021-03-20T15:04:00Z">
              <w:r w:rsidRPr="008F4E85" w:rsidDel="00AF76A0">
                <w:rPr>
                  <w:sz w:val="18"/>
                  <w:szCs w:val="18"/>
                </w:rPr>
                <w:delText xml:space="preserve"> and the soliciting Probe Request frame is an ML probe request</w:delText>
              </w:r>
            </w:del>
            <w:r w:rsidRPr="008F4E85">
              <w:rPr>
                <w:sz w:val="18"/>
                <w:szCs w:val="18"/>
              </w:rPr>
              <w:t>. Otherwise it is not present.</w:t>
            </w:r>
          </w:p>
        </w:tc>
      </w:tr>
    </w:tbl>
    <w:p w14:paraId="7A9A2288" w14:textId="3F6541AA" w:rsidR="005D30F8" w:rsidRDefault="005D30F8" w:rsidP="005D30F8">
      <w:pPr>
        <w:pStyle w:val="BodyText0"/>
        <w:kinsoku w:val="0"/>
        <w:overflowPunct w:val="0"/>
        <w:spacing w:line="200" w:lineRule="exact"/>
        <w:ind w:left="106"/>
        <w:rPr>
          <w:b/>
          <w:bCs/>
          <w:sz w:val="18"/>
          <w:szCs w:val="18"/>
        </w:rPr>
      </w:pPr>
    </w:p>
    <w:p w14:paraId="48DF86B1" w14:textId="77777777" w:rsidR="00F51008" w:rsidRPr="006664C6" w:rsidRDefault="00F51008" w:rsidP="005D30F8">
      <w:pPr>
        <w:pStyle w:val="BodyText0"/>
        <w:kinsoku w:val="0"/>
        <w:overflowPunct w:val="0"/>
        <w:spacing w:line="200" w:lineRule="exact"/>
        <w:ind w:left="106"/>
        <w:rPr>
          <w:b/>
          <w:bCs/>
          <w:sz w:val="18"/>
          <w:szCs w:val="18"/>
        </w:rPr>
      </w:pPr>
    </w:p>
    <w:p w14:paraId="39E31208" w14:textId="2BF749C7" w:rsidR="002D4C7C" w:rsidRPr="006664C6" w:rsidRDefault="002D4C7C" w:rsidP="002D4C7C">
      <w:pPr>
        <w:pStyle w:val="BodyText0"/>
        <w:kinsoku w:val="0"/>
        <w:overflowPunct w:val="0"/>
        <w:spacing w:line="200" w:lineRule="exact"/>
        <w:ind w:left="106"/>
        <w:rPr>
          <w:rFonts w:ascii="Arial" w:eastAsiaTheme="minorEastAsia" w:hAnsi="Arial" w:cs="Arial"/>
          <w:b/>
          <w:bCs/>
          <w:color w:val="000000"/>
          <w:sz w:val="20"/>
          <w:lang w:val="en-US"/>
        </w:rPr>
      </w:pPr>
    </w:p>
    <w:p w14:paraId="4C11F6A5" w14:textId="649067D8" w:rsidR="00F52B7D" w:rsidRDefault="002D4C7C" w:rsidP="002D4C7C">
      <w:pPr>
        <w:pStyle w:val="BodyText0"/>
        <w:kinsoku w:val="0"/>
        <w:overflowPunct w:val="0"/>
        <w:spacing w:line="200" w:lineRule="exact"/>
        <w:ind w:left="106"/>
        <w:rPr>
          <w:sz w:val="18"/>
          <w:szCs w:val="18"/>
        </w:rPr>
      </w:pPr>
      <w:r w:rsidRPr="002D4C7C">
        <w:rPr>
          <w:rFonts w:ascii="Arial" w:eastAsiaTheme="minorEastAsia" w:hAnsi="Arial" w:cs="Arial"/>
          <w:b/>
          <w:bCs/>
          <w:color w:val="000000"/>
          <w:sz w:val="20"/>
          <w:lang w:val="en-US"/>
        </w:rPr>
        <w:t>35.3.4.4 Multi-link element usage rules in the context of discovery</w:t>
      </w:r>
      <w:r w:rsidR="00A632A8" w:rsidRPr="00C44A84">
        <w:rPr>
          <w:color w:val="000000"/>
          <w:sz w:val="16"/>
          <w:szCs w:val="16"/>
          <w:highlight w:val="yellow"/>
        </w:rPr>
        <w:t xml:space="preserve">[CID </w:t>
      </w:r>
      <w:r w:rsidR="00C26165">
        <w:rPr>
          <w:color w:val="000000"/>
          <w:sz w:val="16"/>
          <w:szCs w:val="16"/>
          <w:highlight w:val="yellow"/>
        </w:rPr>
        <w:t xml:space="preserve">3016, </w:t>
      </w:r>
      <w:r w:rsidR="00A632A8">
        <w:rPr>
          <w:color w:val="000000"/>
          <w:sz w:val="16"/>
          <w:szCs w:val="16"/>
          <w:highlight w:val="yellow"/>
        </w:rPr>
        <w:t>1005, 1896]</w:t>
      </w:r>
    </w:p>
    <w:p w14:paraId="0DB24004" w14:textId="1395E7BD" w:rsidR="005D3DFD" w:rsidRDefault="005D3DFD" w:rsidP="005D3DFD">
      <w:pPr>
        <w:autoSpaceDE w:val="0"/>
        <w:autoSpaceDN w:val="0"/>
        <w:adjustRightInd w:val="0"/>
        <w:jc w:val="both"/>
        <w:rPr>
          <w:rFonts w:ascii="Times New Roman" w:hAnsi="Times New Roman" w:cs="Times New Roman"/>
          <w:b/>
          <w:bCs/>
          <w:i/>
          <w:iCs/>
          <w:color w:val="000000"/>
          <w:sz w:val="20"/>
          <w:szCs w:val="20"/>
        </w:rPr>
      </w:pPr>
      <w:r w:rsidRPr="00B56AC9">
        <w:rPr>
          <w:rFonts w:ascii="Times New Roman" w:hAnsi="Times New Roman" w:cs="Times New Roman"/>
          <w:b/>
          <w:bCs/>
          <w:i/>
          <w:iCs/>
          <w:color w:val="000000"/>
          <w:sz w:val="20"/>
          <w:szCs w:val="20"/>
          <w:highlight w:val="yellow"/>
        </w:rPr>
        <w:t>TGbe editor: Please</w:t>
      </w:r>
      <w:r>
        <w:rPr>
          <w:rFonts w:ascii="Times New Roman" w:hAnsi="Times New Roman" w:cs="Times New Roman"/>
          <w:b/>
          <w:bCs/>
          <w:i/>
          <w:iCs/>
          <w:color w:val="000000"/>
          <w:sz w:val="20"/>
          <w:szCs w:val="20"/>
          <w:highlight w:val="yellow"/>
        </w:rPr>
        <w:t xml:space="preserve"> update </w:t>
      </w:r>
      <w:r w:rsidR="00015BA9">
        <w:rPr>
          <w:rFonts w:ascii="Times New Roman" w:hAnsi="Times New Roman" w:cs="Times New Roman"/>
          <w:b/>
          <w:bCs/>
          <w:i/>
          <w:iCs/>
          <w:color w:val="000000"/>
          <w:sz w:val="20"/>
          <w:szCs w:val="20"/>
          <w:highlight w:val="yellow"/>
        </w:rPr>
        <w:t xml:space="preserve">the following paragraph </w:t>
      </w:r>
      <w:r>
        <w:rPr>
          <w:rFonts w:ascii="Times New Roman" w:hAnsi="Times New Roman" w:cs="Times New Roman"/>
          <w:b/>
          <w:bCs/>
          <w:i/>
          <w:iCs/>
          <w:color w:val="000000"/>
          <w:sz w:val="20"/>
          <w:szCs w:val="20"/>
          <w:highlight w:val="yellow"/>
        </w:rPr>
        <w:t>in this subclause as shown below</w:t>
      </w:r>
      <w:r w:rsidRPr="00B56AC9">
        <w:rPr>
          <w:rFonts w:ascii="Times New Roman" w:hAnsi="Times New Roman" w:cs="Times New Roman"/>
          <w:b/>
          <w:bCs/>
          <w:i/>
          <w:iCs/>
          <w:color w:val="000000"/>
          <w:sz w:val="20"/>
          <w:szCs w:val="20"/>
          <w:highlight w:val="yellow"/>
        </w:rPr>
        <w:t xml:space="preserve">: </w:t>
      </w:r>
    </w:p>
    <w:p w14:paraId="60BC5FEB" w14:textId="6CBEA458" w:rsidR="006664C6" w:rsidRPr="006664C6" w:rsidRDefault="006664C6" w:rsidP="009F6D8F">
      <w:pPr>
        <w:suppressAutoHyphens/>
        <w:autoSpaceDE w:val="0"/>
        <w:autoSpaceDN w:val="0"/>
        <w:adjustRightInd w:val="0"/>
        <w:spacing w:after="0" w:line="240" w:lineRule="auto"/>
        <w:jc w:val="both"/>
        <w:rPr>
          <w:rFonts w:ascii="Times New Roman" w:hAnsi="Times New Roman" w:cs="Times New Roman"/>
          <w:sz w:val="20"/>
          <w:szCs w:val="20"/>
          <w:lang w:eastAsia="ko-KR"/>
        </w:rPr>
      </w:pPr>
      <w:r w:rsidRPr="006664C6">
        <w:rPr>
          <w:rFonts w:ascii="Times New Roman" w:hAnsi="Times New Roman" w:cs="Times New Roman"/>
          <w:sz w:val="20"/>
          <w:szCs w:val="20"/>
          <w:lang w:eastAsia="ko-KR"/>
        </w:rPr>
        <w:t xml:space="preserve">An AP affiliated with an AP MLD </w:t>
      </w:r>
      <w:del w:id="425" w:author="Abhishek Patil" w:date="2021-03-20T15:45:00Z">
        <w:r w:rsidRPr="006664C6" w:rsidDel="0077261F">
          <w:rPr>
            <w:rFonts w:ascii="Times New Roman" w:hAnsi="Times New Roman" w:cs="Times New Roman"/>
            <w:sz w:val="20"/>
            <w:szCs w:val="20"/>
            <w:lang w:eastAsia="ko-KR"/>
          </w:rPr>
          <w:delText xml:space="preserve">should </w:delText>
        </w:r>
      </w:del>
      <w:ins w:id="426" w:author="Abhishek Patil" w:date="2021-03-20T15:45:00Z">
        <w:r w:rsidR="0077261F">
          <w:rPr>
            <w:rFonts w:ascii="Times New Roman" w:hAnsi="Times New Roman" w:cs="Times New Roman"/>
            <w:sz w:val="20"/>
            <w:szCs w:val="20"/>
            <w:lang w:eastAsia="ko-KR"/>
          </w:rPr>
          <w:t>shall</w:t>
        </w:r>
        <w:r w:rsidR="0077261F" w:rsidRPr="006664C6">
          <w:rPr>
            <w:rFonts w:ascii="Times New Roman" w:hAnsi="Times New Roman" w:cs="Times New Roman"/>
            <w:sz w:val="20"/>
            <w:szCs w:val="20"/>
            <w:lang w:eastAsia="ko-KR"/>
          </w:rPr>
          <w:t xml:space="preserve"> </w:t>
        </w:r>
      </w:ins>
      <w:r w:rsidRPr="006664C6">
        <w:rPr>
          <w:rFonts w:ascii="Times New Roman" w:hAnsi="Times New Roman" w:cs="Times New Roman"/>
          <w:sz w:val="20"/>
          <w:szCs w:val="20"/>
          <w:lang w:eastAsia="ko-KR"/>
        </w:rPr>
        <w:t>include, in a Beacon frame or a Probe Response frame, which is not an ML probe response, only the Common Info field of the Basic variant Multi-Link element as defined in 9.4.2.</w:t>
      </w:r>
      <w:del w:id="427" w:author="Abhishek Patil" w:date="2021-03-20T15:20:00Z">
        <w:r w:rsidRPr="006664C6" w:rsidDel="00B31E73">
          <w:rPr>
            <w:rFonts w:ascii="Times New Roman" w:hAnsi="Times New Roman" w:cs="Times New Roman"/>
            <w:sz w:val="20"/>
            <w:szCs w:val="20"/>
            <w:lang w:eastAsia="ko-KR"/>
          </w:rPr>
          <w:delText xml:space="preserve">247b </w:delText>
        </w:r>
      </w:del>
      <w:ins w:id="428" w:author="Abhishek Patil" w:date="2021-03-20T15:20:00Z">
        <w:r w:rsidR="00B31E73" w:rsidRPr="006664C6">
          <w:rPr>
            <w:rFonts w:ascii="Times New Roman" w:hAnsi="Times New Roman" w:cs="Times New Roman"/>
            <w:sz w:val="20"/>
            <w:szCs w:val="20"/>
            <w:lang w:eastAsia="ko-KR"/>
          </w:rPr>
          <w:t>2</w:t>
        </w:r>
        <w:r w:rsidR="00B31E73">
          <w:rPr>
            <w:rFonts w:ascii="Times New Roman" w:hAnsi="Times New Roman" w:cs="Times New Roman"/>
            <w:sz w:val="20"/>
            <w:szCs w:val="20"/>
            <w:lang w:eastAsia="ko-KR"/>
          </w:rPr>
          <w:t>95</w:t>
        </w:r>
        <w:r w:rsidR="00B31E73" w:rsidRPr="006664C6">
          <w:rPr>
            <w:rFonts w:ascii="Times New Roman" w:hAnsi="Times New Roman" w:cs="Times New Roman"/>
            <w:sz w:val="20"/>
            <w:szCs w:val="20"/>
            <w:lang w:eastAsia="ko-KR"/>
          </w:rPr>
          <w:t xml:space="preserve">b </w:t>
        </w:r>
      </w:ins>
      <w:r w:rsidRPr="006664C6">
        <w:rPr>
          <w:rFonts w:ascii="Times New Roman" w:hAnsi="Times New Roman" w:cs="Times New Roman"/>
          <w:sz w:val="20"/>
          <w:szCs w:val="20"/>
          <w:lang w:eastAsia="ko-KR"/>
        </w:rPr>
        <w:t>(Multi-Link element)</w:t>
      </w:r>
      <w:ins w:id="429" w:author="Abhishek Patil" w:date="2021-03-20T15:46:00Z">
        <w:r w:rsidR="0077261F">
          <w:rPr>
            <w:rFonts w:ascii="Times New Roman" w:hAnsi="Times New Roman" w:cs="Times New Roman"/>
            <w:sz w:val="20"/>
            <w:szCs w:val="20"/>
            <w:lang w:eastAsia="ko-KR"/>
          </w:rPr>
          <w:t xml:space="preserve"> unless conditions in 35.3.9 are satisfied</w:t>
        </w:r>
      </w:ins>
      <w:r w:rsidRPr="006664C6">
        <w:rPr>
          <w:rFonts w:ascii="Times New Roman" w:hAnsi="Times New Roman" w:cs="Times New Roman"/>
          <w:sz w:val="20"/>
          <w:szCs w:val="20"/>
          <w:lang w:eastAsia="ko-KR"/>
        </w:rPr>
        <w:t>.</w:t>
      </w:r>
    </w:p>
    <w:p w14:paraId="519C0302" w14:textId="248C22BB" w:rsidR="00F03700" w:rsidDel="002E5E9A" w:rsidRDefault="006664C6" w:rsidP="00CE0D44">
      <w:pPr>
        <w:pStyle w:val="BodyText0"/>
        <w:suppressAutoHyphens/>
        <w:kinsoku w:val="0"/>
        <w:overflowPunct w:val="0"/>
        <w:jc w:val="both"/>
        <w:rPr>
          <w:del w:id="430" w:author="Abhishek Patil" w:date="2021-03-20T15:55:00Z"/>
          <w:sz w:val="20"/>
          <w:lang w:eastAsia="ko-KR"/>
        </w:rPr>
      </w:pPr>
      <w:del w:id="431" w:author="Abhishek Patil" w:date="2021-03-20T15:55:00Z">
        <w:r w:rsidRPr="006664C6" w:rsidDel="002E5E9A">
          <w:rPr>
            <w:rFonts w:eastAsiaTheme="minorEastAsia"/>
            <w:color w:val="000000"/>
            <w:sz w:val="18"/>
            <w:szCs w:val="18"/>
            <w:lang w:val="en-US"/>
          </w:rPr>
          <w:delText>NOTE—</w:delText>
        </w:r>
      </w:del>
      <w:del w:id="432" w:author="Abhishek Patil" w:date="2021-03-20T08:23:00Z">
        <w:r w:rsidRPr="006664C6" w:rsidDel="00514458">
          <w:rPr>
            <w:rFonts w:eastAsiaTheme="minorEastAsia"/>
            <w:color w:val="000000"/>
            <w:sz w:val="18"/>
            <w:szCs w:val="18"/>
            <w:lang w:val="en-US"/>
          </w:rPr>
          <w:delText>Whether t</w:delText>
        </w:r>
      </w:del>
      <w:del w:id="433" w:author="Abhishek Patil" w:date="2021-03-20T15:55:00Z">
        <w:r w:rsidRPr="006664C6" w:rsidDel="002E5E9A">
          <w:rPr>
            <w:rFonts w:eastAsiaTheme="minorEastAsia"/>
            <w:color w:val="000000"/>
            <w:sz w:val="18"/>
            <w:szCs w:val="18"/>
            <w:lang w:val="en-US"/>
          </w:rPr>
          <w:delText xml:space="preserve">he Basic variant Multi-Link element </w:delText>
        </w:r>
      </w:del>
      <w:del w:id="434" w:author="Abhishek Patil" w:date="2021-03-20T15:48:00Z">
        <w:r w:rsidRPr="006664C6" w:rsidDel="00C85A2E">
          <w:rPr>
            <w:rFonts w:eastAsiaTheme="minorEastAsia"/>
            <w:color w:val="000000"/>
            <w:sz w:val="18"/>
            <w:szCs w:val="18"/>
            <w:lang w:val="en-US"/>
          </w:rPr>
          <w:delText xml:space="preserve">is </w:delText>
        </w:r>
      </w:del>
      <w:del w:id="435" w:author="Abhishek Patil" w:date="2021-03-20T08:23:00Z">
        <w:r w:rsidRPr="006664C6" w:rsidDel="00514458">
          <w:rPr>
            <w:rFonts w:eastAsiaTheme="minorEastAsia"/>
            <w:color w:val="000000"/>
            <w:sz w:val="18"/>
            <w:szCs w:val="18"/>
            <w:lang w:val="en-US"/>
          </w:rPr>
          <w:delText xml:space="preserve">always present </w:delText>
        </w:r>
      </w:del>
      <w:del w:id="436" w:author="Abhishek Patil" w:date="2021-03-20T15:48:00Z">
        <w:r w:rsidRPr="006664C6" w:rsidDel="00C85A2E">
          <w:rPr>
            <w:rFonts w:eastAsiaTheme="minorEastAsia"/>
            <w:color w:val="000000"/>
            <w:sz w:val="18"/>
            <w:szCs w:val="18"/>
            <w:lang w:val="en-US"/>
          </w:rPr>
          <w:delText>in</w:delText>
        </w:r>
      </w:del>
      <w:del w:id="437" w:author="Abhishek Patil" w:date="2021-03-20T15:55:00Z">
        <w:r w:rsidRPr="006664C6" w:rsidDel="002E5E9A">
          <w:rPr>
            <w:rFonts w:eastAsiaTheme="minorEastAsia"/>
            <w:color w:val="000000"/>
            <w:sz w:val="18"/>
            <w:szCs w:val="18"/>
            <w:lang w:val="en-US"/>
          </w:rPr>
          <w:delText xml:space="preserve"> a Beacon frame or a Probe Response frame, which is not an ML probe response,</w:delText>
        </w:r>
      </w:del>
      <w:del w:id="438" w:author="Abhishek Patil" w:date="2021-03-20T08:23:00Z">
        <w:r w:rsidRPr="006664C6" w:rsidDel="0008648C">
          <w:rPr>
            <w:rFonts w:eastAsiaTheme="minorEastAsia"/>
            <w:color w:val="000000"/>
            <w:sz w:val="18"/>
            <w:szCs w:val="18"/>
            <w:lang w:val="en-US"/>
          </w:rPr>
          <w:delText xml:space="preserve"> or is optionally present is </w:delText>
        </w:r>
        <w:r w:rsidRPr="00F151D1" w:rsidDel="0008648C">
          <w:rPr>
            <w:rFonts w:eastAsiaTheme="minorEastAsia"/>
            <w:color w:val="FF0000"/>
            <w:sz w:val="18"/>
            <w:szCs w:val="18"/>
            <w:lang w:val="en-US"/>
          </w:rPr>
          <w:delText>TBD</w:delText>
        </w:r>
      </w:del>
      <w:del w:id="439" w:author="Abhishek Patil" w:date="2021-03-20T15:55:00Z">
        <w:r w:rsidRPr="006664C6" w:rsidDel="002E5E9A">
          <w:rPr>
            <w:rFonts w:eastAsiaTheme="minorEastAsia"/>
            <w:color w:val="000000"/>
            <w:sz w:val="18"/>
            <w:szCs w:val="18"/>
            <w:lang w:val="en-US"/>
          </w:rPr>
          <w:delText>.</w:delText>
        </w:r>
      </w:del>
    </w:p>
    <w:p w14:paraId="4228CAA9" w14:textId="2F1D2E76" w:rsidR="00D81D5B" w:rsidRPr="002E5E9A" w:rsidRDefault="002E5E9A" w:rsidP="002E5E9A">
      <w:pPr>
        <w:pStyle w:val="BodyText0"/>
        <w:tabs>
          <w:tab w:val="left" w:pos="659"/>
        </w:tabs>
        <w:kinsoku w:val="0"/>
        <w:overflowPunct w:val="0"/>
        <w:spacing w:after="60"/>
        <w:jc w:val="both"/>
        <w:rPr>
          <w:rFonts w:eastAsiaTheme="minorEastAsia"/>
          <w:sz w:val="20"/>
          <w:lang w:val="en-US" w:eastAsia="ko-KR"/>
        </w:rPr>
      </w:pPr>
      <w:r w:rsidRPr="002E5E9A">
        <w:rPr>
          <w:rFonts w:eastAsiaTheme="minorEastAsia"/>
          <w:sz w:val="20"/>
          <w:lang w:val="en-US" w:eastAsia="ko-KR"/>
        </w:rPr>
        <w:t xml:space="preserve">An AP affiliated with an AP MLD </w:t>
      </w:r>
      <w:del w:id="440" w:author="Abhishek Patil" w:date="2021-03-20T15:55:00Z">
        <w:r w:rsidRPr="002E5E9A" w:rsidDel="002E5E9A">
          <w:rPr>
            <w:rFonts w:eastAsiaTheme="minorEastAsia"/>
            <w:sz w:val="20"/>
            <w:lang w:val="en-US" w:eastAsia="ko-KR"/>
          </w:rPr>
          <w:delText xml:space="preserve">that supports SAE authentication </w:delText>
        </w:r>
      </w:del>
      <w:r w:rsidRPr="002E5E9A">
        <w:rPr>
          <w:rFonts w:eastAsiaTheme="minorEastAsia"/>
          <w:sz w:val="20"/>
          <w:lang w:val="en-US" w:eastAsia="ko-KR"/>
        </w:rPr>
        <w:t>shall include the MLD MAC address of that AP MLD in the Beacon and Probe Response frames it transmits in the Common Info field of the Basic variant Multi-Link element.</w:t>
      </w:r>
    </w:p>
    <w:sectPr w:rsidR="00D81D5B" w:rsidRPr="002E5E9A" w:rsidSect="006D4666">
      <w:headerReference w:type="even" r:id="rId17"/>
      <w:headerReference w:type="default" r:id="rId18"/>
      <w:footerReference w:type="even" r:id="rId19"/>
      <w:footerReference w:type="default" r:id="rId2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296C15" w14:textId="77777777" w:rsidR="005E03F8" w:rsidRDefault="005E03F8">
      <w:pPr>
        <w:spacing w:after="0" w:line="240" w:lineRule="auto"/>
      </w:pPr>
      <w:r>
        <w:separator/>
      </w:r>
    </w:p>
  </w:endnote>
  <w:endnote w:type="continuationSeparator" w:id="0">
    <w:p w14:paraId="7ECB2A9E" w14:textId="77777777" w:rsidR="005E03F8" w:rsidRDefault="005E03F8">
      <w:pPr>
        <w:spacing w:after="0" w:line="240" w:lineRule="auto"/>
      </w:pPr>
      <w:r>
        <w:continuationSeparator/>
      </w:r>
    </w:p>
  </w:endnote>
  <w:endnote w:type="continuationNotice" w:id="1">
    <w:p w14:paraId="4A295E96" w14:textId="77777777" w:rsidR="005E03F8" w:rsidRDefault="005E03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5630D671"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D20C8DA"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932A52" w14:textId="77777777" w:rsidR="005E03F8" w:rsidRDefault="005E03F8">
      <w:pPr>
        <w:spacing w:after="0" w:line="240" w:lineRule="auto"/>
      </w:pPr>
      <w:r>
        <w:separator/>
      </w:r>
    </w:p>
  </w:footnote>
  <w:footnote w:type="continuationSeparator" w:id="0">
    <w:p w14:paraId="5C621C7E" w14:textId="77777777" w:rsidR="005E03F8" w:rsidRDefault="005E03F8">
      <w:pPr>
        <w:spacing w:after="0" w:line="240" w:lineRule="auto"/>
      </w:pPr>
      <w:r>
        <w:continuationSeparator/>
      </w:r>
    </w:p>
  </w:footnote>
  <w:footnote w:type="continuationNotice" w:id="1">
    <w:p w14:paraId="0660AC60" w14:textId="77777777" w:rsidR="005E03F8" w:rsidRDefault="005E03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5C443DB8" w:rsidR="00BF026D" w:rsidRPr="002D636E" w:rsidRDefault="002E518F"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w:t>
    </w:r>
    <w:r w:rsidR="00D11553">
      <w:rPr>
        <w:rFonts w:ascii="Times New Roman" w:eastAsia="Malgun Gothic" w:hAnsi="Times New Roman" w:cs="Times New Roman"/>
        <w:b/>
        <w:sz w:val="28"/>
        <w:szCs w:val="20"/>
      </w:rPr>
      <w:t xml:space="preserve"> 202</w:t>
    </w:r>
    <w:r w:rsidR="00EA365F">
      <w:rPr>
        <w:rFonts w:ascii="Times New Roman" w:eastAsia="Malgun Gothic" w:hAnsi="Times New Roman" w:cs="Times New Roman"/>
        <w:b/>
        <w:sz w:val="28"/>
        <w:szCs w:val="20"/>
      </w:rPr>
      <w:t>1</w:t>
    </w:r>
    <w:r w:rsidR="00D11553">
      <w:rPr>
        <w:rFonts w:ascii="Times New Roman" w:eastAsia="Malgun Gothic" w:hAnsi="Times New Roman" w:cs="Times New Roman"/>
        <w:b/>
        <w:sz w:val="28"/>
        <w:szCs w:val="20"/>
      </w:rPr>
      <w:tab/>
    </w:r>
    <w:r w:rsidR="00D11553">
      <w:rPr>
        <w:rFonts w:ascii="Times New Roman" w:eastAsia="Malgun Gothic" w:hAnsi="Times New Roman" w:cs="Times New Roman"/>
        <w:b/>
        <w:sz w:val="28"/>
        <w:szCs w:val="20"/>
      </w:rPr>
      <w:tab/>
    </w:r>
    <w:r w:rsidR="00D11553">
      <w:rPr>
        <w:rFonts w:ascii="Times New Roman" w:eastAsia="Malgun Gothic" w:hAnsi="Times New Roman" w:cs="Times New Roman"/>
        <w:b/>
        <w:sz w:val="28"/>
        <w:szCs w:val="20"/>
        <w:lang w:val="en-GB"/>
      </w:rPr>
      <w:tab/>
    </w:r>
    <w:r w:rsidR="00D11553"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5E39B8">
      <w:rPr>
        <w:rFonts w:ascii="Times New Roman" w:eastAsia="Malgun Gothic" w:hAnsi="Times New Roman" w:cs="Times New Roman"/>
        <w:b/>
        <w:sz w:val="28"/>
        <w:szCs w:val="20"/>
        <w:lang w:val="en-GB"/>
      </w:rPr>
      <w:t>1</w:t>
    </w:r>
    <w:r w:rsidR="00D11553" w:rsidRPr="00B31A3B">
      <w:rPr>
        <w:rFonts w:ascii="Times New Roman" w:eastAsia="Malgun Gothic" w:hAnsi="Times New Roman" w:cs="Times New Roman"/>
        <w:b/>
        <w:sz w:val="28"/>
        <w:szCs w:val="20"/>
        <w:lang w:val="en-GB"/>
      </w:rPr>
      <w:t>/</w:t>
    </w:r>
    <w:r w:rsidR="008215CB">
      <w:rPr>
        <w:rFonts w:ascii="Times New Roman" w:eastAsia="Malgun Gothic" w:hAnsi="Times New Roman" w:cs="Times New Roman"/>
        <w:b/>
        <w:sz w:val="28"/>
        <w:szCs w:val="20"/>
        <w:lang w:val="en-GB"/>
      </w:rPr>
      <w:t>02</w:t>
    </w:r>
    <w:r w:rsidR="00EA365F">
      <w:rPr>
        <w:rFonts w:ascii="Times New Roman" w:eastAsia="Malgun Gothic" w:hAnsi="Times New Roman" w:cs="Times New Roman"/>
        <w:b/>
        <w:sz w:val="28"/>
        <w:szCs w:val="20"/>
        <w:lang w:val="en-GB"/>
      </w:rPr>
      <w:t>5</w:t>
    </w:r>
    <w:r w:rsidR="006454B4">
      <w:rPr>
        <w:rFonts w:ascii="Times New Roman" w:eastAsia="Malgun Gothic" w:hAnsi="Times New Roman" w:cs="Times New Roman"/>
        <w:b/>
        <w:sz w:val="28"/>
        <w:szCs w:val="20"/>
        <w:lang w:val="en-GB"/>
      </w:rPr>
      <w:t>4</w:t>
    </w:r>
    <w:r w:rsidR="00D11553">
      <w:rPr>
        <w:rFonts w:ascii="Times New Roman" w:eastAsia="Malgun Gothic" w:hAnsi="Times New Roman" w:cs="Times New Roman"/>
        <w:b/>
        <w:sz w:val="28"/>
        <w:szCs w:val="20"/>
        <w:lang w:val="en-GB"/>
      </w:rPr>
      <w:t>r</w:t>
    </w:r>
    <w:r w:rsidR="00185BC6">
      <w:rPr>
        <w:rFonts w:ascii="Times New Roman" w:eastAsia="Malgun Gothic" w:hAnsi="Times New Roman" w:cs="Times New Roman"/>
        <w:b/>
        <w:sz w:val="28"/>
        <w:szCs w:val="20"/>
        <w:lang w:val="en-GB"/>
      </w:rPr>
      <w:t>2</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564EE7E5" w:rsidR="00BF026D" w:rsidRPr="00DE6B44" w:rsidRDefault="002E518F"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March</w:t>
    </w:r>
    <w:r w:rsidR="00BF026D">
      <w:rPr>
        <w:rFonts w:ascii="Times New Roman" w:eastAsia="Malgun Gothic" w:hAnsi="Times New Roman" w:cs="Times New Roman"/>
        <w:b/>
        <w:sz w:val="28"/>
        <w:szCs w:val="20"/>
      </w:rPr>
      <w:t xml:space="preserve"> 20</w:t>
    </w:r>
    <w:r w:rsidR="00D11553">
      <w:rPr>
        <w:rFonts w:ascii="Times New Roman" w:eastAsia="Malgun Gothic" w:hAnsi="Times New Roman" w:cs="Times New Roman"/>
        <w:b/>
        <w:sz w:val="28"/>
        <w:szCs w:val="20"/>
      </w:rPr>
      <w:t>2</w:t>
    </w:r>
    <w:r w:rsidR="00670742">
      <w:rPr>
        <w:rFonts w:ascii="Times New Roman" w:eastAsia="Malgun Gothic" w:hAnsi="Times New Roman" w:cs="Times New Roman"/>
        <w:b/>
        <w:sz w:val="28"/>
        <w:szCs w:val="20"/>
      </w:rPr>
      <w:t>1</w:t>
    </w:r>
    <w:r>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670742">
      <w:rPr>
        <w:rFonts w:ascii="Times New Roman" w:eastAsia="Malgun Gothic" w:hAnsi="Times New Roman" w:cs="Times New Roman"/>
        <w:b/>
        <w:sz w:val="28"/>
        <w:szCs w:val="20"/>
        <w:lang w:val="en-GB"/>
      </w:rPr>
      <w:t>1</w:t>
    </w:r>
    <w:r w:rsidR="005B2D2F">
      <w:rPr>
        <w:rFonts w:ascii="Times New Roman" w:eastAsia="Malgun Gothic" w:hAnsi="Times New Roman" w:cs="Times New Roman"/>
        <w:b/>
        <w:sz w:val="28"/>
        <w:szCs w:val="20"/>
        <w:lang w:val="en-GB"/>
      </w:rPr>
      <w:t>/02</w:t>
    </w:r>
    <w:r w:rsidR="00EA365F">
      <w:rPr>
        <w:rFonts w:ascii="Times New Roman" w:eastAsia="Malgun Gothic" w:hAnsi="Times New Roman" w:cs="Times New Roman"/>
        <w:b/>
        <w:sz w:val="28"/>
        <w:szCs w:val="20"/>
        <w:lang w:val="en-GB"/>
      </w:rPr>
      <w:t>5</w:t>
    </w:r>
    <w:r w:rsidR="006454B4">
      <w:rPr>
        <w:rFonts w:ascii="Times New Roman" w:eastAsia="Malgun Gothic" w:hAnsi="Times New Roman" w:cs="Times New Roman"/>
        <w:b/>
        <w:sz w:val="28"/>
        <w:szCs w:val="20"/>
        <w:lang w:val="en-GB"/>
      </w:rPr>
      <w:t>4</w:t>
    </w:r>
    <w:r w:rsidR="00BF026D">
      <w:rPr>
        <w:rFonts w:ascii="Times New Roman" w:eastAsia="Malgun Gothic" w:hAnsi="Times New Roman" w:cs="Times New Roman"/>
        <w:b/>
        <w:sz w:val="28"/>
        <w:szCs w:val="20"/>
        <w:lang w:val="en-GB"/>
      </w:rPr>
      <w:t>r</w:t>
    </w:r>
    <w:r w:rsidR="00185BC6">
      <w:rPr>
        <w:rFonts w:ascii="Times New Roman" w:eastAsia="Malgun Gothic" w:hAnsi="Times New Roman" w:cs="Times New Roman"/>
        <w:b/>
        <w:sz w:val="28"/>
        <w:szCs w:val="20"/>
        <w:lang w:val="en-GB"/>
      </w:rPr>
      <w:t>2</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3"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4D75F4"/>
    <w:multiLevelType w:val="hybridMultilevel"/>
    <w:tmpl w:val="BDDC1E9A"/>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265765"/>
    <w:multiLevelType w:val="hybridMultilevel"/>
    <w:tmpl w:val="EE3AC06C"/>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8"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12A379B"/>
    <w:multiLevelType w:val="hybridMultilevel"/>
    <w:tmpl w:val="C0CA883E"/>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1"/>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6"/>
  </w:num>
  <w:num w:numId="28">
    <w:abstractNumId w:val="8"/>
  </w:num>
  <w:num w:numId="29">
    <w:abstractNumId w:val="2"/>
  </w:num>
  <w:num w:numId="30">
    <w:abstractNumId w:val="1"/>
  </w:num>
  <w:num w:numId="31">
    <w:abstractNumId w:val="10"/>
  </w:num>
  <w:num w:numId="32">
    <w:abstractNumId w:val="3"/>
  </w:num>
  <w:num w:numId="33">
    <w:abstractNumId w:val="4"/>
  </w:num>
  <w:num w:numId="34">
    <w:abstractNumId w:val="5"/>
  </w:num>
  <w:num w:numId="35">
    <w:abstractNumId w:val="12"/>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rson w15:author="Gaurang Naik">
    <w15:presenceInfo w15:providerId="AD" w15:userId="S::gnaik@qti.qualcomm.com::095fd180-9166-4a3e-8ca1-a5959fa5cd48"/>
  </w15:person>
  <w15:person w15:author="Abhishek">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109D"/>
    <w:rsid w:val="0000137F"/>
    <w:rsid w:val="00001A6D"/>
    <w:rsid w:val="00001B0E"/>
    <w:rsid w:val="00001C13"/>
    <w:rsid w:val="00001D4E"/>
    <w:rsid w:val="000021B7"/>
    <w:rsid w:val="00002965"/>
    <w:rsid w:val="00002B02"/>
    <w:rsid w:val="00002CEE"/>
    <w:rsid w:val="0000346E"/>
    <w:rsid w:val="0000349F"/>
    <w:rsid w:val="000034E7"/>
    <w:rsid w:val="0000376B"/>
    <w:rsid w:val="00003A8D"/>
    <w:rsid w:val="00003CFF"/>
    <w:rsid w:val="00003E0E"/>
    <w:rsid w:val="00003EB0"/>
    <w:rsid w:val="00004054"/>
    <w:rsid w:val="0000407F"/>
    <w:rsid w:val="0000418A"/>
    <w:rsid w:val="00004366"/>
    <w:rsid w:val="0000454C"/>
    <w:rsid w:val="00004AB9"/>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106A0"/>
    <w:rsid w:val="00010861"/>
    <w:rsid w:val="00010AB4"/>
    <w:rsid w:val="0001100D"/>
    <w:rsid w:val="00011A2D"/>
    <w:rsid w:val="00011A4C"/>
    <w:rsid w:val="00011B1D"/>
    <w:rsid w:val="00011C44"/>
    <w:rsid w:val="00011DCF"/>
    <w:rsid w:val="000129D2"/>
    <w:rsid w:val="00012B73"/>
    <w:rsid w:val="00012CFF"/>
    <w:rsid w:val="00012DC2"/>
    <w:rsid w:val="00012F68"/>
    <w:rsid w:val="0001327E"/>
    <w:rsid w:val="000133AB"/>
    <w:rsid w:val="00013C63"/>
    <w:rsid w:val="00014A66"/>
    <w:rsid w:val="00014B96"/>
    <w:rsid w:val="00014BBF"/>
    <w:rsid w:val="00014BFB"/>
    <w:rsid w:val="00014CBC"/>
    <w:rsid w:val="000150F3"/>
    <w:rsid w:val="00015246"/>
    <w:rsid w:val="00015333"/>
    <w:rsid w:val="0001563D"/>
    <w:rsid w:val="000159D0"/>
    <w:rsid w:val="00015B87"/>
    <w:rsid w:val="00015BA9"/>
    <w:rsid w:val="00015D87"/>
    <w:rsid w:val="0001601C"/>
    <w:rsid w:val="000164BA"/>
    <w:rsid w:val="000169EF"/>
    <w:rsid w:val="0001765A"/>
    <w:rsid w:val="00017A85"/>
    <w:rsid w:val="00017C2B"/>
    <w:rsid w:val="0002058A"/>
    <w:rsid w:val="00020625"/>
    <w:rsid w:val="0002066B"/>
    <w:rsid w:val="00020C64"/>
    <w:rsid w:val="00020DC3"/>
    <w:rsid w:val="00020EFB"/>
    <w:rsid w:val="0002104D"/>
    <w:rsid w:val="000219A1"/>
    <w:rsid w:val="00021DBE"/>
    <w:rsid w:val="000222F5"/>
    <w:rsid w:val="000222FF"/>
    <w:rsid w:val="00022523"/>
    <w:rsid w:val="00022A50"/>
    <w:rsid w:val="00022B10"/>
    <w:rsid w:val="00022C66"/>
    <w:rsid w:val="00022EB4"/>
    <w:rsid w:val="00023245"/>
    <w:rsid w:val="00023289"/>
    <w:rsid w:val="000239AF"/>
    <w:rsid w:val="00023D4D"/>
    <w:rsid w:val="00024ABC"/>
    <w:rsid w:val="00024C30"/>
    <w:rsid w:val="00024CF1"/>
    <w:rsid w:val="00024E44"/>
    <w:rsid w:val="00025270"/>
    <w:rsid w:val="000253CF"/>
    <w:rsid w:val="00025719"/>
    <w:rsid w:val="00025963"/>
    <w:rsid w:val="00025A9F"/>
    <w:rsid w:val="00025C37"/>
    <w:rsid w:val="00025C43"/>
    <w:rsid w:val="00025FCF"/>
    <w:rsid w:val="000261CD"/>
    <w:rsid w:val="0002695B"/>
    <w:rsid w:val="00026A93"/>
    <w:rsid w:val="00026BA8"/>
    <w:rsid w:val="00026F80"/>
    <w:rsid w:val="00026FA8"/>
    <w:rsid w:val="00027040"/>
    <w:rsid w:val="00027A49"/>
    <w:rsid w:val="0003003F"/>
    <w:rsid w:val="000303AB"/>
    <w:rsid w:val="000303D1"/>
    <w:rsid w:val="00030788"/>
    <w:rsid w:val="00030A60"/>
    <w:rsid w:val="00030E14"/>
    <w:rsid w:val="00030FEC"/>
    <w:rsid w:val="00031137"/>
    <w:rsid w:val="000313FA"/>
    <w:rsid w:val="00031880"/>
    <w:rsid w:val="0003196E"/>
    <w:rsid w:val="00031A78"/>
    <w:rsid w:val="000320C5"/>
    <w:rsid w:val="000321D0"/>
    <w:rsid w:val="0003308F"/>
    <w:rsid w:val="0003312C"/>
    <w:rsid w:val="000338EC"/>
    <w:rsid w:val="000339EB"/>
    <w:rsid w:val="0003406F"/>
    <w:rsid w:val="0003417D"/>
    <w:rsid w:val="0003420E"/>
    <w:rsid w:val="000342F9"/>
    <w:rsid w:val="0003469D"/>
    <w:rsid w:val="00034764"/>
    <w:rsid w:val="000347D1"/>
    <w:rsid w:val="00034CE8"/>
    <w:rsid w:val="00035125"/>
    <w:rsid w:val="00035235"/>
    <w:rsid w:val="000353CF"/>
    <w:rsid w:val="00035573"/>
    <w:rsid w:val="000355E5"/>
    <w:rsid w:val="000358EF"/>
    <w:rsid w:val="00035C3B"/>
    <w:rsid w:val="00035CD0"/>
    <w:rsid w:val="00036478"/>
    <w:rsid w:val="00036DB4"/>
    <w:rsid w:val="00036F1B"/>
    <w:rsid w:val="000374AE"/>
    <w:rsid w:val="00037508"/>
    <w:rsid w:val="000379F8"/>
    <w:rsid w:val="00040100"/>
    <w:rsid w:val="0004029D"/>
    <w:rsid w:val="000402A4"/>
    <w:rsid w:val="000404D1"/>
    <w:rsid w:val="000407F8"/>
    <w:rsid w:val="0004096E"/>
    <w:rsid w:val="00040A6E"/>
    <w:rsid w:val="00040FD6"/>
    <w:rsid w:val="000412C6"/>
    <w:rsid w:val="00041387"/>
    <w:rsid w:val="000416C2"/>
    <w:rsid w:val="00041881"/>
    <w:rsid w:val="00041A26"/>
    <w:rsid w:val="00041AAB"/>
    <w:rsid w:val="00041B4C"/>
    <w:rsid w:val="00041B74"/>
    <w:rsid w:val="000420C7"/>
    <w:rsid w:val="000420E8"/>
    <w:rsid w:val="00042B02"/>
    <w:rsid w:val="00042F67"/>
    <w:rsid w:val="00043360"/>
    <w:rsid w:val="0004378A"/>
    <w:rsid w:val="00044579"/>
    <w:rsid w:val="00044647"/>
    <w:rsid w:val="00044802"/>
    <w:rsid w:val="000449A6"/>
    <w:rsid w:val="00044A80"/>
    <w:rsid w:val="00044C82"/>
    <w:rsid w:val="0004501E"/>
    <w:rsid w:val="000450C2"/>
    <w:rsid w:val="000455CF"/>
    <w:rsid w:val="00045796"/>
    <w:rsid w:val="00045CE6"/>
    <w:rsid w:val="0004636A"/>
    <w:rsid w:val="00046D39"/>
    <w:rsid w:val="00047550"/>
    <w:rsid w:val="0004789D"/>
    <w:rsid w:val="000501BC"/>
    <w:rsid w:val="00050C6B"/>
    <w:rsid w:val="000512E7"/>
    <w:rsid w:val="00051343"/>
    <w:rsid w:val="00051C02"/>
    <w:rsid w:val="00051CA1"/>
    <w:rsid w:val="00051E3A"/>
    <w:rsid w:val="00051FC8"/>
    <w:rsid w:val="00052084"/>
    <w:rsid w:val="000520BF"/>
    <w:rsid w:val="00052A2F"/>
    <w:rsid w:val="00052A6E"/>
    <w:rsid w:val="00052F1D"/>
    <w:rsid w:val="00052FE3"/>
    <w:rsid w:val="00053124"/>
    <w:rsid w:val="00053797"/>
    <w:rsid w:val="00053A71"/>
    <w:rsid w:val="00054441"/>
    <w:rsid w:val="00054452"/>
    <w:rsid w:val="000544C6"/>
    <w:rsid w:val="000544E0"/>
    <w:rsid w:val="00054850"/>
    <w:rsid w:val="000548F9"/>
    <w:rsid w:val="00054963"/>
    <w:rsid w:val="00055005"/>
    <w:rsid w:val="000552F9"/>
    <w:rsid w:val="00055334"/>
    <w:rsid w:val="000555DF"/>
    <w:rsid w:val="000559E7"/>
    <w:rsid w:val="000560D3"/>
    <w:rsid w:val="000560FB"/>
    <w:rsid w:val="0005622E"/>
    <w:rsid w:val="00056265"/>
    <w:rsid w:val="00056CD5"/>
    <w:rsid w:val="00056FC9"/>
    <w:rsid w:val="000572FD"/>
    <w:rsid w:val="000573D6"/>
    <w:rsid w:val="00057420"/>
    <w:rsid w:val="00057C0F"/>
    <w:rsid w:val="00057E27"/>
    <w:rsid w:val="0006032A"/>
    <w:rsid w:val="000606B9"/>
    <w:rsid w:val="000607C7"/>
    <w:rsid w:val="00060B99"/>
    <w:rsid w:val="000610C1"/>
    <w:rsid w:val="000611CD"/>
    <w:rsid w:val="00061786"/>
    <w:rsid w:val="0006181A"/>
    <w:rsid w:val="00061832"/>
    <w:rsid w:val="0006193E"/>
    <w:rsid w:val="00061D28"/>
    <w:rsid w:val="00061D2C"/>
    <w:rsid w:val="00062A16"/>
    <w:rsid w:val="00062D44"/>
    <w:rsid w:val="00062EA1"/>
    <w:rsid w:val="00063139"/>
    <w:rsid w:val="0006337F"/>
    <w:rsid w:val="00063550"/>
    <w:rsid w:val="0006361F"/>
    <w:rsid w:val="0006369A"/>
    <w:rsid w:val="00063F61"/>
    <w:rsid w:val="00063F77"/>
    <w:rsid w:val="000642BF"/>
    <w:rsid w:val="000646C9"/>
    <w:rsid w:val="00064B13"/>
    <w:rsid w:val="00064B9E"/>
    <w:rsid w:val="00064EB1"/>
    <w:rsid w:val="00064F6E"/>
    <w:rsid w:val="0006523F"/>
    <w:rsid w:val="00065739"/>
    <w:rsid w:val="00065954"/>
    <w:rsid w:val="00066476"/>
    <w:rsid w:val="000664AD"/>
    <w:rsid w:val="0006653E"/>
    <w:rsid w:val="000666D6"/>
    <w:rsid w:val="00066889"/>
    <w:rsid w:val="000668B3"/>
    <w:rsid w:val="00066A05"/>
    <w:rsid w:val="00066A5D"/>
    <w:rsid w:val="00066CF5"/>
    <w:rsid w:val="00066F7A"/>
    <w:rsid w:val="000672C0"/>
    <w:rsid w:val="0006734C"/>
    <w:rsid w:val="0006790E"/>
    <w:rsid w:val="00067BAC"/>
    <w:rsid w:val="00070027"/>
    <w:rsid w:val="000704C5"/>
    <w:rsid w:val="00070776"/>
    <w:rsid w:val="00071047"/>
    <w:rsid w:val="0007131E"/>
    <w:rsid w:val="00071714"/>
    <w:rsid w:val="00071798"/>
    <w:rsid w:val="000719D0"/>
    <w:rsid w:val="00071AD5"/>
    <w:rsid w:val="00072C8D"/>
    <w:rsid w:val="00072D2E"/>
    <w:rsid w:val="00073065"/>
    <w:rsid w:val="00073074"/>
    <w:rsid w:val="0007328E"/>
    <w:rsid w:val="00073658"/>
    <w:rsid w:val="0007389A"/>
    <w:rsid w:val="000740AE"/>
    <w:rsid w:val="00074968"/>
    <w:rsid w:val="0007496C"/>
    <w:rsid w:val="00074A84"/>
    <w:rsid w:val="000750A6"/>
    <w:rsid w:val="000752FF"/>
    <w:rsid w:val="000753E8"/>
    <w:rsid w:val="000754CA"/>
    <w:rsid w:val="00075991"/>
    <w:rsid w:val="0007630E"/>
    <w:rsid w:val="0007648D"/>
    <w:rsid w:val="00076CAA"/>
    <w:rsid w:val="00076D15"/>
    <w:rsid w:val="00076E60"/>
    <w:rsid w:val="00076F21"/>
    <w:rsid w:val="000774D5"/>
    <w:rsid w:val="00077B51"/>
    <w:rsid w:val="00077BDD"/>
    <w:rsid w:val="00077C40"/>
    <w:rsid w:val="0008011F"/>
    <w:rsid w:val="000803A9"/>
    <w:rsid w:val="0008055E"/>
    <w:rsid w:val="0008099E"/>
    <w:rsid w:val="00080C79"/>
    <w:rsid w:val="00080CAC"/>
    <w:rsid w:val="0008100A"/>
    <w:rsid w:val="000810B1"/>
    <w:rsid w:val="00081606"/>
    <w:rsid w:val="00081AD0"/>
    <w:rsid w:val="00081D53"/>
    <w:rsid w:val="00081E0F"/>
    <w:rsid w:val="0008200B"/>
    <w:rsid w:val="000820B1"/>
    <w:rsid w:val="000820EE"/>
    <w:rsid w:val="0008215B"/>
    <w:rsid w:val="000823F7"/>
    <w:rsid w:val="00082744"/>
    <w:rsid w:val="00082BC1"/>
    <w:rsid w:val="0008351A"/>
    <w:rsid w:val="000837FA"/>
    <w:rsid w:val="0008394E"/>
    <w:rsid w:val="00083B0A"/>
    <w:rsid w:val="00083B74"/>
    <w:rsid w:val="000843B2"/>
    <w:rsid w:val="0008442C"/>
    <w:rsid w:val="00084493"/>
    <w:rsid w:val="00084A15"/>
    <w:rsid w:val="0008566E"/>
    <w:rsid w:val="00086127"/>
    <w:rsid w:val="0008648C"/>
    <w:rsid w:val="00086779"/>
    <w:rsid w:val="00086A2F"/>
    <w:rsid w:val="00086F24"/>
    <w:rsid w:val="00086F31"/>
    <w:rsid w:val="000870A1"/>
    <w:rsid w:val="00087766"/>
    <w:rsid w:val="00087874"/>
    <w:rsid w:val="00087AE0"/>
    <w:rsid w:val="00090083"/>
    <w:rsid w:val="00090447"/>
    <w:rsid w:val="000905CA"/>
    <w:rsid w:val="00090A94"/>
    <w:rsid w:val="00090F51"/>
    <w:rsid w:val="0009101D"/>
    <w:rsid w:val="00091573"/>
    <w:rsid w:val="00091772"/>
    <w:rsid w:val="00091C8D"/>
    <w:rsid w:val="00091E1B"/>
    <w:rsid w:val="00091FBB"/>
    <w:rsid w:val="000920CA"/>
    <w:rsid w:val="000921D8"/>
    <w:rsid w:val="0009220C"/>
    <w:rsid w:val="000922C2"/>
    <w:rsid w:val="0009251D"/>
    <w:rsid w:val="0009273D"/>
    <w:rsid w:val="00092DB7"/>
    <w:rsid w:val="00092E90"/>
    <w:rsid w:val="00093047"/>
    <w:rsid w:val="0009317B"/>
    <w:rsid w:val="00093812"/>
    <w:rsid w:val="00093BDD"/>
    <w:rsid w:val="00094010"/>
    <w:rsid w:val="0009408D"/>
    <w:rsid w:val="0009471E"/>
    <w:rsid w:val="00094733"/>
    <w:rsid w:val="000948F5"/>
    <w:rsid w:val="00094914"/>
    <w:rsid w:val="000949F2"/>
    <w:rsid w:val="00094B7C"/>
    <w:rsid w:val="00094B87"/>
    <w:rsid w:val="00094DC0"/>
    <w:rsid w:val="00094EA5"/>
    <w:rsid w:val="00095363"/>
    <w:rsid w:val="0009596C"/>
    <w:rsid w:val="00095C1E"/>
    <w:rsid w:val="00095CB6"/>
    <w:rsid w:val="000960C9"/>
    <w:rsid w:val="000960E6"/>
    <w:rsid w:val="000962F3"/>
    <w:rsid w:val="000967F9"/>
    <w:rsid w:val="0009685A"/>
    <w:rsid w:val="00096AF7"/>
    <w:rsid w:val="00096FAC"/>
    <w:rsid w:val="00096FD6"/>
    <w:rsid w:val="00097504"/>
    <w:rsid w:val="000A0610"/>
    <w:rsid w:val="000A099E"/>
    <w:rsid w:val="000A0B76"/>
    <w:rsid w:val="000A0CC0"/>
    <w:rsid w:val="000A10D8"/>
    <w:rsid w:val="000A1169"/>
    <w:rsid w:val="000A12A6"/>
    <w:rsid w:val="000A12BA"/>
    <w:rsid w:val="000A1577"/>
    <w:rsid w:val="000A174B"/>
    <w:rsid w:val="000A197F"/>
    <w:rsid w:val="000A1DEA"/>
    <w:rsid w:val="000A1F16"/>
    <w:rsid w:val="000A1F6E"/>
    <w:rsid w:val="000A1F7A"/>
    <w:rsid w:val="000A21CE"/>
    <w:rsid w:val="000A24A6"/>
    <w:rsid w:val="000A2757"/>
    <w:rsid w:val="000A2969"/>
    <w:rsid w:val="000A2A46"/>
    <w:rsid w:val="000A2A81"/>
    <w:rsid w:val="000A2EC3"/>
    <w:rsid w:val="000A3506"/>
    <w:rsid w:val="000A3561"/>
    <w:rsid w:val="000A3951"/>
    <w:rsid w:val="000A3D42"/>
    <w:rsid w:val="000A3DD1"/>
    <w:rsid w:val="000A3F93"/>
    <w:rsid w:val="000A412F"/>
    <w:rsid w:val="000A41C6"/>
    <w:rsid w:val="000A4286"/>
    <w:rsid w:val="000A4343"/>
    <w:rsid w:val="000A4A75"/>
    <w:rsid w:val="000A58BE"/>
    <w:rsid w:val="000A66F8"/>
    <w:rsid w:val="000A6854"/>
    <w:rsid w:val="000A6C9F"/>
    <w:rsid w:val="000A6F26"/>
    <w:rsid w:val="000A7151"/>
    <w:rsid w:val="000A74DB"/>
    <w:rsid w:val="000A76C8"/>
    <w:rsid w:val="000A7819"/>
    <w:rsid w:val="000A7C44"/>
    <w:rsid w:val="000B0036"/>
    <w:rsid w:val="000B09BF"/>
    <w:rsid w:val="000B10B8"/>
    <w:rsid w:val="000B1AAB"/>
    <w:rsid w:val="000B1C77"/>
    <w:rsid w:val="000B2433"/>
    <w:rsid w:val="000B2606"/>
    <w:rsid w:val="000B3024"/>
    <w:rsid w:val="000B3334"/>
    <w:rsid w:val="000B35BA"/>
    <w:rsid w:val="000B3897"/>
    <w:rsid w:val="000B4007"/>
    <w:rsid w:val="000B41E1"/>
    <w:rsid w:val="000B47A1"/>
    <w:rsid w:val="000B47D6"/>
    <w:rsid w:val="000B481C"/>
    <w:rsid w:val="000B4DE9"/>
    <w:rsid w:val="000B4ED0"/>
    <w:rsid w:val="000B56BE"/>
    <w:rsid w:val="000B58E6"/>
    <w:rsid w:val="000B5DB7"/>
    <w:rsid w:val="000B5E03"/>
    <w:rsid w:val="000B5FCA"/>
    <w:rsid w:val="000B612D"/>
    <w:rsid w:val="000B6348"/>
    <w:rsid w:val="000B63E4"/>
    <w:rsid w:val="000B643C"/>
    <w:rsid w:val="000B654F"/>
    <w:rsid w:val="000B6ABE"/>
    <w:rsid w:val="000B6DB3"/>
    <w:rsid w:val="000B7352"/>
    <w:rsid w:val="000B73E1"/>
    <w:rsid w:val="000B7681"/>
    <w:rsid w:val="000B794F"/>
    <w:rsid w:val="000C00ED"/>
    <w:rsid w:val="000C030D"/>
    <w:rsid w:val="000C066C"/>
    <w:rsid w:val="000C0A65"/>
    <w:rsid w:val="000C0C77"/>
    <w:rsid w:val="000C0D90"/>
    <w:rsid w:val="000C126F"/>
    <w:rsid w:val="000C16C3"/>
    <w:rsid w:val="000C1B3F"/>
    <w:rsid w:val="000C1C76"/>
    <w:rsid w:val="000C20F5"/>
    <w:rsid w:val="000C21DD"/>
    <w:rsid w:val="000C26C5"/>
    <w:rsid w:val="000C2898"/>
    <w:rsid w:val="000C28DE"/>
    <w:rsid w:val="000C2E2D"/>
    <w:rsid w:val="000C2F2C"/>
    <w:rsid w:val="000C37C5"/>
    <w:rsid w:val="000C3CFB"/>
    <w:rsid w:val="000C3D42"/>
    <w:rsid w:val="000C40FF"/>
    <w:rsid w:val="000C454F"/>
    <w:rsid w:val="000C46B2"/>
    <w:rsid w:val="000C4A5D"/>
    <w:rsid w:val="000C4BFA"/>
    <w:rsid w:val="000C4C73"/>
    <w:rsid w:val="000C504A"/>
    <w:rsid w:val="000C5728"/>
    <w:rsid w:val="000C58BD"/>
    <w:rsid w:val="000C5C36"/>
    <w:rsid w:val="000C5C41"/>
    <w:rsid w:val="000C5CFE"/>
    <w:rsid w:val="000C5EBD"/>
    <w:rsid w:val="000C6254"/>
    <w:rsid w:val="000C6EF8"/>
    <w:rsid w:val="000C725F"/>
    <w:rsid w:val="000C7367"/>
    <w:rsid w:val="000C738D"/>
    <w:rsid w:val="000C739B"/>
    <w:rsid w:val="000C760C"/>
    <w:rsid w:val="000C761A"/>
    <w:rsid w:val="000C7773"/>
    <w:rsid w:val="000C778B"/>
    <w:rsid w:val="000C78EF"/>
    <w:rsid w:val="000C798B"/>
    <w:rsid w:val="000C7AF6"/>
    <w:rsid w:val="000C7B78"/>
    <w:rsid w:val="000C7CCC"/>
    <w:rsid w:val="000C7EEE"/>
    <w:rsid w:val="000D0D4C"/>
    <w:rsid w:val="000D0EC8"/>
    <w:rsid w:val="000D0FE2"/>
    <w:rsid w:val="000D120A"/>
    <w:rsid w:val="000D1281"/>
    <w:rsid w:val="000D16E5"/>
    <w:rsid w:val="000D1791"/>
    <w:rsid w:val="000D1AB1"/>
    <w:rsid w:val="000D1CA0"/>
    <w:rsid w:val="000D29D7"/>
    <w:rsid w:val="000D31FD"/>
    <w:rsid w:val="000D3568"/>
    <w:rsid w:val="000D374D"/>
    <w:rsid w:val="000D389E"/>
    <w:rsid w:val="000D38C0"/>
    <w:rsid w:val="000D3B8F"/>
    <w:rsid w:val="000D41D4"/>
    <w:rsid w:val="000D4347"/>
    <w:rsid w:val="000D455E"/>
    <w:rsid w:val="000D45A9"/>
    <w:rsid w:val="000D487F"/>
    <w:rsid w:val="000D4CA3"/>
    <w:rsid w:val="000D4D31"/>
    <w:rsid w:val="000D4F07"/>
    <w:rsid w:val="000D533F"/>
    <w:rsid w:val="000D5342"/>
    <w:rsid w:val="000D5880"/>
    <w:rsid w:val="000D64FE"/>
    <w:rsid w:val="000D70DA"/>
    <w:rsid w:val="000D74A8"/>
    <w:rsid w:val="000D74F1"/>
    <w:rsid w:val="000D756C"/>
    <w:rsid w:val="000D7C90"/>
    <w:rsid w:val="000D7F13"/>
    <w:rsid w:val="000E0323"/>
    <w:rsid w:val="000E0370"/>
    <w:rsid w:val="000E0495"/>
    <w:rsid w:val="000E0AE8"/>
    <w:rsid w:val="000E0DA3"/>
    <w:rsid w:val="000E118F"/>
    <w:rsid w:val="000E11A9"/>
    <w:rsid w:val="000E168F"/>
    <w:rsid w:val="000E1771"/>
    <w:rsid w:val="000E1A34"/>
    <w:rsid w:val="000E1AEB"/>
    <w:rsid w:val="000E1BBA"/>
    <w:rsid w:val="000E203E"/>
    <w:rsid w:val="000E227D"/>
    <w:rsid w:val="000E2BC6"/>
    <w:rsid w:val="000E2D86"/>
    <w:rsid w:val="000E2E4A"/>
    <w:rsid w:val="000E2FC9"/>
    <w:rsid w:val="000E301C"/>
    <w:rsid w:val="000E3834"/>
    <w:rsid w:val="000E3D4E"/>
    <w:rsid w:val="000E4102"/>
    <w:rsid w:val="000E4154"/>
    <w:rsid w:val="000E45BA"/>
    <w:rsid w:val="000E50B8"/>
    <w:rsid w:val="000E5365"/>
    <w:rsid w:val="000E53AF"/>
    <w:rsid w:val="000E5501"/>
    <w:rsid w:val="000E55F5"/>
    <w:rsid w:val="000E566B"/>
    <w:rsid w:val="000E588B"/>
    <w:rsid w:val="000E5CC7"/>
    <w:rsid w:val="000E5E88"/>
    <w:rsid w:val="000E5F7C"/>
    <w:rsid w:val="000E5F88"/>
    <w:rsid w:val="000E6377"/>
    <w:rsid w:val="000E63C8"/>
    <w:rsid w:val="000E671C"/>
    <w:rsid w:val="000E6939"/>
    <w:rsid w:val="000E6A02"/>
    <w:rsid w:val="000E6CEA"/>
    <w:rsid w:val="000E6F2A"/>
    <w:rsid w:val="000E70D2"/>
    <w:rsid w:val="000E7DC9"/>
    <w:rsid w:val="000F0154"/>
    <w:rsid w:val="000F0260"/>
    <w:rsid w:val="000F07AF"/>
    <w:rsid w:val="000F0E70"/>
    <w:rsid w:val="000F101E"/>
    <w:rsid w:val="000F1520"/>
    <w:rsid w:val="000F182E"/>
    <w:rsid w:val="000F184F"/>
    <w:rsid w:val="000F1A1F"/>
    <w:rsid w:val="000F1B16"/>
    <w:rsid w:val="000F1B4D"/>
    <w:rsid w:val="000F22A4"/>
    <w:rsid w:val="000F247A"/>
    <w:rsid w:val="000F256B"/>
    <w:rsid w:val="000F2BC6"/>
    <w:rsid w:val="000F2C22"/>
    <w:rsid w:val="000F2EE3"/>
    <w:rsid w:val="000F30DC"/>
    <w:rsid w:val="000F30EE"/>
    <w:rsid w:val="000F3111"/>
    <w:rsid w:val="000F35C8"/>
    <w:rsid w:val="000F35E9"/>
    <w:rsid w:val="000F3A6B"/>
    <w:rsid w:val="000F43A6"/>
    <w:rsid w:val="000F456D"/>
    <w:rsid w:val="000F45A8"/>
    <w:rsid w:val="000F470D"/>
    <w:rsid w:val="000F4D1D"/>
    <w:rsid w:val="000F4E66"/>
    <w:rsid w:val="000F522E"/>
    <w:rsid w:val="000F542A"/>
    <w:rsid w:val="000F589B"/>
    <w:rsid w:val="000F5E7C"/>
    <w:rsid w:val="000F5E96"/>
    <w:rsid w:val="000F6922"/>
    <w:rsid w:val="000F69F4"/>
    <w:rsid w:val="000F6C51"/>
    <w:rsid w:val="000F6FBF"/>
    <w:rsid w:val="000F7D1E"/>
    <w:rsid w:val="00100E50"/>
    <w:rsid w:val="001012BD"/>
    <w:rsid w:val="001012D5"/>
    <w:rsid w:val="001012F7"/>
    <w:rsid w:val="001015AD"/>
    <w:rsid w:val="00101AC8"/>
    <w:rsid w:val="00101BB0"/>
    <w:rsid w:val="00102168"/>
    <w:rsid w:val="00102473"/>
    <w:rsid w:val="001026AE"/>
    <w:rsid w:val="001028A6"/>
    <w:rsid w:val="001028D0"/>
    <w:rsid w:val="00102E85"/>
    <w:rsid w:val="00102E9A"/>
    <w:rsid w:val="00102FCD"/>
    <w:rsid w:val="001031ED"/>
    <w:rsid w:val="001035A9"/>
    <w:rsid w:val="00103977"/>
    <w:rsid w:val="00103C03"/>
    <w:rsid w:val="00103D4C"/>
    <w:rsid w:val="00104047"/>
    <w:rsid w:val="00104208"/>
    <w:rsid w:val="00104C1C"/>
    <w:rsid w:val="00104C89"/>
    <w:rsid w:val="00104CFA"/>
    <w:rsid w:val="001051FB"/>
    <w:rsid w:val="00105450"/>
    <w:rsid w:val="00105729"/>
    <w:rsid w:val="00105C21"/>
    <w:rsid w:val="00106039"/>
    <w:rsid w:val="00106191"/>
    <w:rsid w:val="00106648"/>
    <w:rsid w:val="0010674F"/>
    <w:rsid w:val="00106918"/>
    <w:rsid w:val="00106930"/>
    <w:rsid w:val="00106C1D"/>
    <w:rsid w:val="00107099"/>
    <w:rsid w:val="0010716B"/>
    <w:rsid w:val="001075C6"/>
    <w:rsid w:val="00107BA9"/>
    <w:rsid w:val="001105D0"/>
    <w:rsid w:val="0011067D"/>
    <w:rsid w:val="00111191"/>
    <w:rsid w:val="00111296"/>
    <w:rsid w:val="001113EF"/>
    <w:rsid w:val="00111627"/>
    <w:rsid w:val="001119AA"/>
    <w:rsid w:val="00111B43"/>
    <w:rsid w:val="00111C94"/>
    <w:rsid w:val="001121D5"/>
    <w:rsid w:val="001129CC"/>
    <w:rsid w:val="00112D64"/>
    <w:rsid w:val="00112F5F"/>
    <w:rsid w:val="00112F6B"/>
    <w:rsid w:val="001139BB"/>
    <w:rsid w:val="001142BD"/>
    <w:rsid w:val="00114D06"/>
    <w:rsid w:val="00115A92"/>
    <w:rsid w:val="00115CBD"/>
    <w:rsid w:val="00116A31"/>
    <w:rsid w:val="00117199"/>
    <w:rsid w:val="001171D4"/>
    <w:rsid w:val="00117B02"/>
    <w:rsid w:val="00117D70"/>
    <w:rsid w:val="00117DBA"/>
    <w:rsid w:val="00117F02"/>
    <w:rsid w:val="001200EE"/>
    <w:rsid w:val="00120244"/>
    <w:rsid w:val="0012039D"/>
    <w:rsid w:val="001203D1"/>
    <w:rsid w:val="001205C8"/>
    <w:rsid w:val="00120674"/>
    <w:rsid w:val="00120CCA"/>
    <w:rsid w:val="0012180F"/>
    <w:rsid w:val="0012193A"/>
    <w:rsid w:val="001219DB"/>
    <w:rsid w:val="00121B9E"/>
    <w:rsid w:val="00121F86"/>
    <w:rsid w:val="0012376C"/>
    <w:rsid w:val="001237DC"/>
    <w:rsid w:val="001237FA"/>
    <w:rsid w:val="00123820"/>
    <w:rsid w:val="00123DD0"/>
    <w:rsid w:val="001241BA"/>
    <w:rsid w:val="00124C8D"/>
    <w:rsid w:val="00124D20"/>
    <w:rsid w:val="0012518B"/>
    <w:rsid w:val="00125462"/>
    <w:rsid w:val="0012582D"/>
    <w:rsid w:val="00125897"/>
    <w:rsid w:val="001258F9"/>
    <w:rsid w:val="001259D8"/>
    <w:rsid w:val="00126337"/>
    <w:rsid w:val="0012678B"/>
    <w:rsid w:val="001275AD"/>
    <w:rsid w:val="00127888"/>
    <w:rsid w:val="00127DB6"/>
    <w:rsid w:val="00127FB3"/>
    <w:rsid w:val="001303B7"/>
    <w:rsid w:val="00130B9A"/>
    <w:rsid w:val="00130C65"/>
    <w:rsid w:val="00130C74"/>
    <w:rsid w:val="00130E77"/>
    <w:rsid w:val="0013124B"/>
    <w:rsid w:val="00131A80"/>
    <w:rsid w:val="00131CA5"/>
    <w:rsid w:val="0013202E"/>
    <w:rsid w:val="0013231A"/>
    <w:rsid w:val="00132ABE"/>
    <w:rsid w:val="0013372F"/>
    <w:rsid w:val="001337F5"/>
    <w:rsid w:val="00133EB5"/>
    <w:rsid w:val="00133EE3"/>
    <w:rsid w:val="00133F60"/>
    <w:rsid w:val="00133FB0"/>
    <w:rsid w:val="00133FC9"/>
    <w:rsid w:val="001340B3"/>
    <w:rsid w:val="0013420E"/>
    <w:rsid w:val="001343B7"/>
    <w:rsid w:val="001344C7"/>
    <w:rsid w:val="00135119"/>
    <w:rsid w:val="00135268"/>
    <w:rsid w:val="00135286"/>
    <w:rsid w:val="0013555C"/>
    <w:rsid w:val="001358D9"/>
    <w:rsid w:val="00135AEF"/>
    <w:rsid w:val="00135B45"/>
    <w:rsid w:val="00135D70"/>
    <w:rsid w:val="00135EA7"/>
    <w:rsid w:val="0013604E"/>
    <w:rsid w:val="0013641C"/>
    <w:rsid w:val="00136F3D"/>
    <w:rsid w:val="001372D6"/>
    <w:rsid w:val="00137A2B"/>
    <w:rsid w:val="00137D96"/>
    <w:rsid w:val="00137DB8"/>
    <w:rsid w:val="0014012D"/>
    <w:rsid w:val="0014014E"/>
    <w:rsid w:val="00140417"/>
    <w:rsid w:val="00140662"/>
    <w:rsid w:val="00140874"/>
    <w:rsid w:val="00140977"/>
    <w:rsid w:val="001419A4"/>
    <w:rsid w:val="00141AE6"/>
    <w:rsid w:val="0014203D"/>
    <w:rsid w:val="001423AD"/>
    <w:rsid w:val="00142587"/>
    <w:rsid w:val="00142825"/>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08D"/>
    <w:rsid w:val="00146C4D"/>
    <w:rsid w:val="001472D2"/>
    <w:rsid w:val="0014797A"/>
    <w:rsid w:val="001479D6"/>
    <w:rsid w:val="001501A1"/>
    <w:rsid w:val="00150501"/>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2B61"/>
    <w:rsid w:val="00153648"/>
    <w:rsid w:val="00153658"/>
    <w:rsid w:val="00153775"/>
    <w:rsid w:val="001538A6"/>
    <w:rsid w:val="00153A09"/>
    <w:rsid w:val="00153F7B"/>
    <w:rsid w:val="001541B2"/>
    <w:rsid w:val="001542C4"/>
    <w:rsid w:val="0015443E"/>
    <w:rsid w:val="00154959"/>
    <w:rsid w:val="0015498F"/>
    <w:rsid w:val="00154A6D"/>
    <w:rsid w:val="001551E3"/>
    <w:rsid w:val="00155B05"/>
    <w:rsid w:val="001560F6"/>
    <w:rsid w:val="0015752F"/>
    <w:rsid w:val="00157DBC"/>
    <w:rsid w:val="00157E3B"/>
    <w:rsid w:val="0016007D"/>
    <w:rsid w:val="00160249"/>
    <w:rsid w:val="001603D5"/>
    <w:rsid w:val="001607DC"/>
    <w:rsid w:val="00160B6B"/>
    <w:rsid w:val="00160BC6"/>
    <w:rsid w:val="00161259"/>
    <w:rsid w:val="0016142C"/>
    <w:rsid w:val="0016156F"/>
    <w:rsid w:val="00161C7D"/>
    <w:rsid w:val="00161D3A"/>
    <w:rsid w:val="00162076"/>
    <w:rsid w:val="001624E2"/>
    <w:rsid w:val="00162500"/>
    <w:rsid w:val="00162543"/>
    <w:rsid w:val="00162C5F"/>
    <w:rsid w:val="00162E05"/>
    <w:rsid w:val="001631BB"/>
    <w:rsid w:val="001632E0"/>
    <w:rsid w:val="00163554"/>
    <w:rsid w:val="001635C6"/>
    <w:rsid w:val="00163802"/>
    <w:rsid w:val="001644C5"/>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32"/>
    <w:rsid w:val="001664B5"/>
    <w:rsid w:val="001668AD"/>
    <w:rsid w:val="0016690E"/>
    <w:rsid w:val="001674C3"/>
    <w:rsid w:val="00167DD4"/>
    <w:rsid w:val="00167E43"/>
    <w:rsid w:val="00167FA4"/>
    <w:rsid w:val="00170101"/>
    <w:rsid w:val="0017011D"/>
    <w:rsid w:val="00170473"/>
    <w:rsid w:val="001705A5"/>
    <w:rsid w:val="001705CC"/>
    <w:rsid w:val="0017089B"/>
    <w:rsid w:val="001708A7"/>
    <w:rsid w:val="00170FF2"/>
    <w:rsid w:val="00171006"/>
    <w:rsid w:val="00171229"/>
    <w:rsid w:val="0017136C"/>
    <w:rsid w:val="001713AD"/>
    <w:rsid w:val="00171499"/>
    <w:rsid w:val="0017188A"/>
    <w:rsid w:val="00171AD6"/>
    <w:rsid w:val="0017215D"/>
    <w:rsid w:val="00172276"/>
    <w:rsid w:val="00172740"/>
    <w:rsid w:val="00172D3A"/>
    <w:rsid w:val="00172E6E"/>
    <w:rsid w:val="00172F7C"/>
    <w:rsid w:val="0017367D"/>
    <w:rsid w:val="00173AA4"/>
    <w:rsid w:val="00173CF0"/>
    <w:rsid w:val="00174426"/>
    <w:rsid w:val="00174FA8"/>
    <w:rsid w:val="001751B1"/>
    <w:rsid w:val="001751F4"/>
    <w:rsid w:val="001753C9"/>
    <w:rsid w:val="001753D2"/>
    <w:rsid w:val="00176D17"/>
    <w:rsid w:val="00176E00"/>
    <w:rsid w:val="00176ED8"/>
    <w:rsid w:val="001779F4"/>
    <w:rsid w:val="00180038"/>
    <w:rsid w:val="0018012D"/>
    <w:rsid w:val="0018083C"/>
    <w:rsid w:val="001809BE"/>
    <w:rsid w:val="00180D0A"/>
    <w:rsid w:val="001812BC"/>
    <w:rsid w:val="001819E0"/>
    <w:rsid w:val="00181BA4"/>
    <w:rsid w:val="00182973"/>
    <w:rsid w:val="00182F9F"/>
    <w:rsid w:val="001830A2"/>
    <w:rsid w:val="001833D1"/>
    <w:rsid w:val="00183413"/>
    <w:rsid w:val="00183559"/>
    <w:rsid w:val="001836C6"/>
    <w:rsid w:val="001837D7"/>
    <w:rsid w:val="0018438C"/>
    <w:rsid w:val="001844B0"/>
    <w:rsid w:val="00185BC6"/>
    <w:rsid w:val="0018612C"/>
    <w:rsid w:val="00186D8C"/>
    <w:rsid w:val="00187319"/>
    <w:rsid w:val="0018762F"/>
    <w:rsid w:val="00187D57"/>
    <w:rsid w:val="001901F0"/>
    <w:rsid w:val="001902FA"/>
    <w:rsid w:val="001905E8"/>
    <w:rsid w:val="00191016"/>
    <w:rsid w:val="00191019"/>
    <w:rsid w:val="0019104C"/>
    <w:rsid w:val="0019169A"/>
    <w:rsid w:val="00191A0B"/>
    <w:rsid w:val="00191A15"/>
    <w:rsid w:val="0019228E"/>
    <w:rsid w:val="00192341"/>
    <w:rsid w:val="0019239A"/>
    <w:rsid w:val="0019256F"/>
    <w:rsid w:val="0019258E"/>
    <w:rsid w:val="00192AE6"/>
    <w:rsid w:val="00192C78"/>
    <w:rsid w:val="00192D25"/>
    <w:rsid w:val="00192D38"/>
    <w:rsid w:val="00192DD9"/>
    <w:rsid w:val="001932DA"/>
    <w:rsid w:val="0019379E"/>
    <w:rsid w:val="00193C8C"/>
    <w:rsid w:val="00194197"/>
    <w:rsid w:val="001945AA"/>
    <w:rsid w:val="001947FB"/>
    <w:rsid w:val="001956FC"/>
    <w:rsid w:val="0019587D"/>
    <w:rsid w:val="00195CD7"/>
    <w:rsid w:val="00195D29"/>
    <w:rsid w:val="00195FCA"/>
    <w:rsid w:val="001962BC"/>
    <w:rsid w:val="001965D3"/>
    <w:rsid w:val="001965DB"/>
    <w:rsid w:val="001970F0"/>
    <w:rsid w:val="001971C7"/>
    <w:rsid w:val="00197E28"/>
    <w:rsid w:val="00197E8B"/>
    <w:rsid w:val="00197EE4"/>
    <w:rsid w:val="001A071A"/>
    <w:rsid w:val="001A0A47"/>
    <w:rsid w:val="001A0AE5"/>
    <w:rsid w:val="001A0B4A"/>
    <w:rsid w:val="001A0E22"/>
    <w:rsid w:val="001A1DB8"/>
    <w:rsid w:val="001A214C"/>
    <w:rsid w:val="001A2C2C"/>
    <w:rsid w:val="001A2E0E"/>
    <w:rsid w:val="001A331F"/>
    <w:rsid w:val="001A3C13"/>
    <w:rsid w:val="001A3D95"/>
    <w:rsid w:val="001A3FDA"/>
    <w:rsid w:val="001A434A"/>
    <w:rsid w:val="001A4797"/>
    <w:rsid w:val="001A4B4E"/>
    <w:rsid w:val="001A54F6"/>
    <w:rsid w:val="001A5DA1"/>
    <w:rsid w:val="001A5ECD"/>
    <w:rsid w:val="001A5FAD"/>
    <w:rsid w:val="001A62E6"/>
    <w:rsid w:val="001A6365"/>
    <w:rsid w:val="001A7163"/>
    <w:rsid w:val="001A7638"/>
    <w:rsid w:val="001A785B"/>
    <w:rsid w:val="001A787F"/>
    <w:rsid w:val="001A7CCC"/>
    <w:rsid w:val="001B0759"/>
    <w:rsid w:val="001B0F53"/>
    <w:rsid w:val="001B10B4"/>
    <w:rsid w:val="001B161F"/>
    <w:rsid w:val="001B1ADF"/>
    <w:rsid w:val="001B1E43"/>
    <w:rsid w:val="001B1EF2"/>
    <w:rsid w:val="001B258B"/>
    <w:rsid w:val="001B263C"/>
    <w:rsid w:val="001B2851"/>
    <w:rsid w:val="001B2B7A"/>
    <w:rsid w:val="001B2D78"/>
    <w:rsid w:val="001B2ED9"/>
    <w:rsid w:val="001B376F"/>
    <w:rsid w:val="001B37A4"/>
    <w:rsid w:val="001B37C7"/>
    <w:rsid w:val="001B3C30"/>
    <w:rsid w:val="001B432D"/>
    <w:rsid w:val="001B446D"/>
    <w:rsid w:val="001B47C3"/>
    <w:rsid w:val="001B481C"/>
    <w:rsid w:val="001B4A97"/>
    <w:rsid w:val="001B4B16"/>
    <w:rsid w:val="001B4F84"/>
    <w:rsid w:val="001B5139"/>
    <w:rsid w:val="001B526A"/>
    <w:rsid w:val="001B5342"/>
    <w:rsid w:val="001B5E3B"/>
    <w:rsid w:val="001B60B2"/>
    <w:rsid w:val="001B6359"/>
    <w:rsid w:val="001B63A3"/>
    <w:rsid w:val="001B641F"/>
    <w:rsid w:val="001B650B"/>
    <w:rsid w:val="001B6A7A"/>
    <w:rsid w:val="001B6A8A"/>
    <w:rsid w:val="001B6B5C"/>
    <w:rsid w:val="001B6F18"/>
    <w:rsid w:val="001B7034"/>
    <w:rsid w:val="001B720C"/>
    <w:rsid w:val="001B738D"/>
    <w:rsid w:val="001B7E14"/>
    <w:rsid w:val="001C002F"/>
    <w:rsid w:val="001C0163"/>
    <w:rsid w:val="001C0478"/>
    <w:rsid w:val="001C06EE"/>
    <w:rsid w:val="001C0708"/>
    <w:rsid w:val="001C0912"/>
    <w:rsid w:val="001C0986"/>
    <w:rsid w:val="001C09FC"/>
    <w:rsid w:val="001C0EBF"/>
    <w:rsid w:val="001C15A5"/>
    <w:rsid w:val="001C172F"/>
    <w:rsid w:val="001C1A34"/>
    <w:rsid w:val="001C1DAE"/>
    <w:rsid w:val="001C1F0C"/>
    <w:rsid w:val="001C1F38"/>
    <w:rsid w:val="001C21D3"/>
    <w:rsid w:val="001C23A4"/>
    <w:rsid w:val="001C23D9"/>
    <w:rsid w:val="001C2415"/>
    <w:rsid w:val="001C2CE8"/>
    <w:rsid w:val="001C2D43"/>
    <w:rsid w:val="001C2EE9"/>
    <w:rsid w:val="001C2F11"/>
    <w:rsid w:val="001C3084"/>
    <w:rsid w:val="001C33B3"/>
    <w:rsid w:val="001C37DF"/>
    <w:rsid w:val="001C3B5F"/>
    <w:rsid w:val="001C3B84"/>
    <w:rsid w:val="001C3D31"/>
    <w:rsid w:val="001C442D"/>
    <w:rsid w:val="001C481A"/>
    <w:rsid w:val="001C4C8A"/>
    <w:rsid w:val="001C4FF5"/>
    <w:rsid w:val="001C506A"/>
    <w:rsid w:val="001C51FA"/>
    <w:rsid w:val="001C55F0"/>
    <w:rsid w:val="001C5637"/>
    <w:rsid w:val="001C5E51"/>
    <w:rsid w:val="001C619A"/>
    <w:rsid w:val="001C699E"/>
    <w:rsid w:val="001C6AAE"/>
    <w:rsid w:val="001C6E56"/>
    <w:rsid w:val="001C6E5F"/>
    <w:rsid w:val="001C6EF0"/>
    <w:rsid w:val="001C720C"/>
    <w:rsid w:val="001C7513"/>
    <w:rsid w:val="001C7BB6"/>
    <w:rsid w:val="001C7E19"/>
    <w:rsid w:val="001D052B"/>
    <w:rsid w:val="001D05BE"/>
    <w:rsid w:val="001D0C45"/>
    <w:rsid w:val="001D128D"/>
    <w:rsid w:val="001D1B1A"/>
    <w:rsid w:val="001D1C12"/>
    <w:rsid w:val="001D1F19"/>
    <w:rsid w:val="001D1F63"/>
    <w:rsid w:val="001D20A3"/>
    <w:rsid w:val="001D2158"/>
    <w:rsid w:val="001D238E"/>
    <w:rsid w:val="001D2A89"/>
    <w:rsid w:val="001D36EE"/>
    <w:rsid w:val="001D39E5"/>
    <w:rsid w:val="001D3AFD"/>
    <w:rsid w:val="001D3C37"/>
    <w:rsid w:val="001D3D6B"/>
    <w:rsid w:val="001D3FCB"/>
    <w:rsid w:val="001D4147"/>
    <w:rsid w:val="001D420A"/>
    <w:rsid w:val="001D4257"/>
    <w:rsid w:val="001D4345"/>
    <w:rsid w:val="001D45EC"/>
    <w:rsid w:val="001D4BF9"/>
    <w:rsid w:val="001D50B7"/>
    <w:rsid w:val="001D5BEE"/>
    <w:rsid w:val="001D5E08"/>
    <w:rsid w:val="001D5E81"/>
    <w:rsid w:val="001D6AA4"/>
    <w:rsid w:val="001D6B21"/>
    <w:rsid w:val="001D70EC"/>
    <w:rsid w:val="001D742C"/>
    <w:rsid w:val="001D7629"/>
    <w:rsid w:val="001D7A5D"/>
    <w:rsid w:val="001D7D4C"/>
    <w:rsid w:val="001E0321"/>
    <w:rsid w:val="001E0410"/>
    <w:rsid w:val="001E0914"/>
    <w:rsid w:val="001E0D06"/>
    <w:rsid w:val="001E0EAC"/>
    <w:rsid w:val="001E0FB3"/>
    <w:rsid w:val="001E12CD"/>
    <w:rsid w:val="001E14E8"/>
    <w:rsid w:val="001E1855"/>
    <w:rsid w:val="001E1AE0"/>
    <w:rsid w:val="001E2596"/>
    <w:rsid w:val="001E320E"/>
    <w:rsid w:val="001E353F"/>
    <w:rsid w:val="001E35C7"/>
    <w:rsid w:val="001E362A"/>
    <w:rsid w:val="001E36A7"/>
    <w:rsid w:val="001E3755"/>
    <w:rsid w:val="001E3810"/>
    <w:rsid w:val="001E3BC1"/>
    <w:rsid w:val="001E3DAB"/>
    <w:rsid w:val="001E3F29"/>
    <w:rsid w:val="001E47D0"/>
    <w:rsid w:val="001E5551"/>
    <w:rsid w:val="001E57EC"/>
    <w:rsid w:val="001E5E12"/>
    <w:rsid w:val="001E6098"/>
    <w:rsid w:val="001E61E3"/>
    <w:rsid w:val="001E68E5"/>
    <w:rsid w:val="001E695A"/>
    <w:rsid w:val="001E6A4E"/>
    <w:rsid w:val="001E6E20"/>
    <w:rsid w:val="001E713D"/>
    <w:rsid w:val="001F0073"/>
    <w:rsid w:val="001F021A"/>
    <w:rsid w:val="001F044E"/>
    <w:rsid w:val="001F057F"/>
    <w:rsid w:val="001F058C"/>
    <w:rsid w:val="001F0821"/>
    <w:rsid w:val="001F0888"/>
    <w:rsid w:val="001F0A04"/>
    <w:rsid w:val="001F0A1B"/>
    <w:rsid w:val="001F0A64"/>
    <w:rsid w:val="001F0C3A"/>
    <w:rsid w:val="001F0F55"/>
    <w:rsid w:val="001F12B9"/>
    <w:rsid w:val="001F1AB9"/>
    <w:rsid w:val="001F1F82"/>
    <w:rsid w:val="001F2061"/>
    <w:rsid w:val="001F211B"/>
    <w:rsid w:val="001F239C"/>
    <w:rsid w:val="001F2DD5"/>
    <w:rsid w:val="001F3715"/>
    <w:rsid w:val="001F3765"/>
    <w:rsid w:val="001F384E"/>
    <w:rsid w:val="001F3B11"/>
    <w:rsid w:val="001F3BEA"/>
    <w:rsid w:val="001F3CF1"/>
    <w:rsid w:val="001F3EA3"/>
    <w:rsid w:val="001F4255"/>
    <w:rsid w:val="001F43BB"/>
    <w:rsid w:val="001F443E"/>
    <w:rsid w:val="001F4571"/>
    <w:rsid w:val="001F4610"/>
    <w:rsid w:val="001F4982"/>
    <w:rsid w:val="001F4E0B"/>
    <w:rsid w:val="001F4E7D"/>
    <w:rsid w:val="001F5787"/>
    <w:rsid w:val="001F5E7A"/>
    <w:rsid w:val="001F6B05"/>
    <w:rsid w:val="001F6D13"/>
    <w:rsid w:val="001F6D2B"/>
    <w:rsid w:val="001F6FA0"/>
    <w:rsid w:val="001F70AB"/>
    <w:rsid w:val="001F74DA"/>
    <w:rsid w:val="0020010A"/>
    <w:rsid w:val="00200136"/>
    <w:rsid w:val="0020036B"/>
    <w:rsid w:val="00200563"/>
    <w:rsid w:val="002005D5"/>
    <w:rsid w:val="0020091E"/>
    <w:rsid w:val="00201328"/>
    <w:rsid w:val="002016C9"/>
    <w:rsid w:val="00201757"/>
    <w:rsid w:val="00201EC4"/>
    <w:rsid w:val="00202763"/>
    <w:rsid w:val="0020337A"/>
    <w:rsid w:val="002048D9"/>
    <w:rsid w:val="00204DB0"/>
    <w:rsid w:val="00205097"/>
    <w:rsid w:val="002050A2"/>
    <w:rsid w:val="0020528D"/>
    <w:rsid w:val="00205CD0"/>
    <w:rsid w:val="00205E73"/>
    <w:rsid w:val="00205EF2"/>
    <w:rsid w:val="0020619D"/>
    <w:rsid w:val="002061BE"/>
    <w:rsid w:val="00206490"/>
    <w:rsid w:val="00206575"/>
    <w:rsid w:val="00206E4B"/>
    <w:rsid w:val="00207025"/>
    <w:rsid w:val="002078BF"/>
    <w:rsid w:val="002079A0"/>
    <w:rsid w:val="002079F8"/>
    <w:rsid w:val="00207C79"/>
    <w:rsid w:val="00210230"/>
    <w:rsid w:val="002103BB"/>
    <w:rsid w:val="0021044B"/>
    <w:rsid w:val="002104BB"/>
    <w:rsid w:val="002107B5"/>
    <w:rsid w:val="00210AE1"/>
    <w:rsid w:val="00210B47"/>
    <w:rsid w:val="00210D36"/>
    <w:rsid w:val="0021115E"/>
    <w:rsid w:val="002113A8"/>
    <w:rsid w:val="00211434"/>
    <w:rsid w:val="002114D4"/>
    <w:rsid w:val="00211CEA"/>
    <w:rsid w:val="0021263B"/>
    <w:rsid w:val="00212678"/>
    <w:rsid w:val="00212898"/>
    <w:rsid w:val="00212A68"/>
    <w:rsid w:val="00213220"/>
    <w:rsid w:val="00213420"/>
    <w:rsid w:val="002138F8"/>
    <w:rsid w:val="00214358"/>
    <w:rsid w:val="00214CED"/>
    <w:rsid w:val="00214F53"/>
    <w:rsid w:val="00215107"/>
    <w:rsid w:val="00215256"/>
    <w:rsid w:val="002153D6"/>
    <w:rsid w:val="00215A3A"/>
    <w:rsid w:val="002162FE"/>
    <w:rsid w:val="00216B95"/>
    <w:rsid w:val="00216B98"/>
    <w:rsid w:val="00217BE5"/>
    <w:rsid w:val="00217CAA"/>
    <w:rsid w:val="002204E1"/>
    <w:rsid w:val="00220574"/>
    <w:rsid w:val="0022063D"/>
    <w:rsid w:val="00220A55"/>
    <w:rsid w:val="00220BFD"/>
    <w:rsid w:val="00221492"/>
    <w:rsid w:val="0022261B"/>
    <w:rsid w:val="00222B50"/>
    <w:rsid w:val="00222DA3"/>
    <w:rsid w:val="00222EB6"/>
    <w:rsid w:val="0022314D"/>
    <w:rsid w:val="00223288"/>
    <w:rsid w:val="00223787"/>
    <w:rsid w:val="002238C7"/>
    <w:rsid w:val="00223954"/>
    <w:rsid w:val="00223E72"/>
    <w:rsid w:val="00224226"/>
    <w:rsid w:val="00224492"/>
    <w:rsid w:val="00224A74"/>
    <w:rsid w:val="00224FD5"/>
    <w:rsid w:val="0022502C"/>
    <w:rsid w:val="0022514B"/>
    <w:rsid w:val="00225151"/>
    <w:rsid w:val="0022521C"/>
    <w:rsid w:val="0022543D"/>
    <w:rsid w:val="00225507"/>
    <w:rsid w:val="0022554C"/>
    <w:rsid w:val="00225F13"/>
    <w:rsid w:val="0022607D"/>
    <w:rsid w:val="00226154"/>
    <w:rsid w:val="0022696D"/>
    <w:rsid w:val="00226B33"/>
    <w:rsid w:val="00226EA1"/>
    <w:rsid w:val="00226F37"/>
    <w:rsid w:val="0022702C"/>
    <w:rsid w:val="002272A0"/>
    <w:rsid w:val="0022777F"/>
    <w:rsid w:val="00227C34"/>
    <w:rsid w:val="00227CA8"/>
    <w:rsid w:val="00227D5E"/>
    <w:rsid w:val="00227EB4"/>
    <w:rsid w:val="00230052"/>
    <w:rsid w:val="002300A1"/>
    <w:rsid w:val="00230434"/>
    <w:rsid w:val="00230C95"/>
    <w:rsid w:val="00230F01"/>
    <w:rsid w:val="00231198"/>
    <w:rsid w:val="00231496"/>
    <w:rsid w:val="00231A84"/>
    <w:rsid w:val="00231F20"/>
    <w:rsid w:val="0023222A"/>
    <w:rsid w:val="00232588"/>
    <w:rsid w:val="002329F0"/>
    <w:rsid w:val="00232B39"/>
    <w:rsid w:val="0023305C"/>
    <w:rsid w:val="002334C3"/>
    <w:rsid w:val="002335A7"/>
    <w:rsid w:val="00233623"/>
    <w:rsid w:val="00233974"/>
    <w:rsid w:val="00233F6F"/>
    <w:rsid w:val="00234645"/>
    <w:rsid w:val="002346A8"/>
    <w:rsid w:val="002349D0"/>
    <w:rsid w:val="00234A1D"/>
    <w:rsid w:val="00234A7A"/>
    <w:rsid w:val="00234B1A"/>
    <w:rsid w:val="00234DDA"/>
    <w:rsid w:val="002352AB"/>
    <w:rsid w:val="002353F1"/>
    <w:rsid w:val="00235B6C"/>
    <w:rsid w:val="00236212"/>
    <w:rsid w:val="00236650"/>
    <w:rsid w:val="00236AF9"/>
    <w:rsid w:val="00236B8D"/>
    <w:rsid w:val="00237234"/>
    <w:rsid w:val="0023744E"/>
    <w:rsid w:val="0023758F"/>
    <w:rsid w:val="002378C3"/>
    <w:rsid w:val="00237E6D"/>
    <w:rsid w:val="00240874"/>
    <w:rsid w:val="00240A39"/>
    <w:rsid w:val="00240DA3"/>
    <w:rsid w:val="00240F91"/>
    <w:rsid w:val="002413F6"/>
    <w:rsid w:val="00241455"/>
    <w:rsid w:val="00241964"/>
    <w:rsid w:val="002419B5"/>
    <w:rsid w:val="00241D0E"/>
    <w:rsid w:val="002420C6"/>
    <w:rsid w:val="00242233"/>
    <w:rsid w:val="00242707"/>
    <w:rsid w:val="0024278C"/>
    <w:rsid w:val="0024297C"/>
    <w:rsid w:val="00242CBF"/>
    <w:rsid w:val="00242F0C"/>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8F4"/>
    <w:rsid w:val="002469AC"/>
    <w:rsid w:val="00246C42"/>
    <w:rsid w:val="00247394"/>
    <w:rsid w:val="00247553"/>
    <w:rsid w:val="0024774D"/>
    <w:rsid w:val="00247D7C"/>
    <w:rsid w:val="0025045B"/>
    <w:rsid w:val="00250489"/>
    <w:rsid w:val="00250BD0"/>
    <w:rsid w:val="002516E2"/>
    <w:rsid w:val="002517B6"/>
    <w:rsid w:val="002518AE"/>
    <w:rsid w:val="0025198E"/>
    <w:rsid w:val="00251B72"/>
    <w:rsid w:val="00251FFD"/>
    <w:rsid w:val="00252C32"/>
    <w:rsid w:val="00252FAA"/>
    <w:rsid w:val="0025320D"/>
    <w:rsid w:val="00253222"/>
    <w:rsid w:val="00253308"/>
    <w:rsid w:val="00253464"/>
    <w:rsid w:val="00253C98"/>
    <w:rsid w:val="00254840"/>
    <w:rsid w:val="0025499A"/>
    <w:rsid w:val="00254DE1"/>
    <w:rsid w:val="002550A7"/>
    <w:rsid w:val="002550AA"/>
    <w:rsid w:val="002556BC"/>
    <w:rsid w:val="0025590B"/>
    <w:rsid w:val="00255A2D"/>
    <w:rsid w:val="00255A8A"/>
    <w:rsid w:val="00255E26"/>
    <w:rsid w:val="002566C8"/>
    <w:rsid w:val="002566D3"/>
    <w:rsid w:val="00256C07"/>
    <w:rsid w:val="00256DE0"/>
    <w:rsid w:val="00256E56"/>
    <w:rsid w:val="00257BE1"/>
    <w:rsid w:val="00260388"/>
    <w:rsid w:val="00260567"/>
    <w:rsid w:val="00260ADB"/>
    <w:rsid w:val="00260D88"/>
    <w:rsid w:val="0026104E"/>
    <w:rsid w:val="002610BD"/>
    <w:rsid w:val="0026125D"/>
    <w:rsid w:val="00261645"/>
    <w:rsid w:val="002616E3"/>
    <w:rsid w:val="00262820"/>
    <w:rsid w:val="00262BBF"/>
    <w:rsid w:val="00263555"/>
    <w:rsid w:val="002638A1"/>
    <w:rsid w:val="00263A7C"/>
    <w:rsid w:val="00263D7A"/>
    <w:rsid w:val="002642D6"/>
    <w:rsid w:val="00264385"/>
    <w:rsid w:val="002647D5"/>
    <w:rsid w:val="00264A62"/>
    <w:rsid w:val="00264FD2"/>
    <w:rsid w:val="002656BE"/>
    <w:rsid w:val="00265CA0"/>
    <w:rsid w:val="00265F4C"/>
    <w:rsid w:val="00266116"/>
    <w:rsid w:val="002661AE"/>
    <w:rsid w:val="00266C0E"/>
    <w:rsid w:val="00266E4D"/>
    <w:rsid w:val="00267AE6"/>
    <w:rsid w:val="00270152"/>
    <w:rsid w:val="00270370"/>
    <w:rsid w:val="00270BA1"/>
    <w:rsid w:val="002710A0"/>
    <w:rsid w:val="00271548"/>
    <w:rsid w:val="00271B12"/>
    <w:rsid w:val="00272438"/>
    <w:rsid w:val="00272738"/>
    <w:rsid w:val="002727D8"/>
    <w:rsid w:val="00272A8D"/>
    <w:rsid w:val="00272B0C"/>
    <w:rsid w:val="00272B3B"/>
    <w:rsid w:val="00272D52"/>
    <w:rsid w:val="00272DCF"/>
    <w:rsid w:val="00273925"/>
    <w:rsid w:val="0027396A"/>
    <w:rsid w:val="00273AC6"/>
    <w:rsid w:val="002746A4"/>
    <w:rsid w:val="00274851"/>
    <w:rsid w:val="00274DF7"/>
    <w:rsid w:val="0027502F"/>
    <w:rsid w:val="00275233"/>
    <w:rsid w:val="00275387"/>
    <w:rsid w:val="00275393"/>
    <w:rsid w:val="0027572F"/>
    <w:rsid w:val="00275787"/>
    <w:rsid w:val="00276560"/>
    <w:rsid w:val="00276C7B"/>
    <w:rsid w:val="00276DE1"/>
    <w:rsid w:val="00276E37"/>
    <w:rsid w:val="00276F0C"/>
    <w:rsid w:val="00276FD8"/>
    <w:rsid w:val="00277049"/>
    <w:rsid w:val="002770F3"/>
    <w:rsid w:val="002771AB"/>
    <w:rsid w:val="002777C1"/>
    <w:rsid w:val="00277A80"/>
    <w:rsid w:val="00277CE3"/>
    <w:rsid w:val="002803AE"/>
    <w:rsid w:val="00280809"/>
    <w:rsid w:val="00280B2E"/>
    <w:rsid w:val="00280B55"/>
    <w:rsid w:val="00280C62"/>
    <w:rsid w:val="0028199D"/>
    <w:rsid w:val="00281A45"/>
    <w:rsid w:val="002820BE"/>
    <w:rsid w:val="0028286C"/>
    <w:rsid w:val="00282B60"/>
    <w:rsid w:val="00282E46"/>
    <w:rsid w:val="002831C0"/>
    <w:rsid w:val="00283D06"/>
    <w:rsid w:val="00283F8B"/>
    <w:rsid w:val="00284063"/>
    <w:rsid w:val="002844A1"/>
    <w:rsid w:val="0028455A"/>
    <w:rsid w:val="00284A5F"/>
    <w:rsid w:val="00285DC3"/>
    <w:rsid w:val="002864ED"/>
    <w:rsid w:val="002867A8"/>
    <w:rsid w:val="00286840"/>
    <w:rsid w:val="00286A80"/>
    <w:rsid w:val="0028720E"/>
    <w:rsid w:val="00287641"/>
    <w:rsid w:val="00287678"/>
    <w:rsid w:val="00287A51"/>
    <w:rsid w:val="00287B89"/>
    <w:rsid w:val="00287DD4"/>
    <w:rsid w:val="00287F1E"/>
    <w:rsid w:val="0029006E"/>
    <w:rsid w:val="002901C7"/>
    <w:rsid w:val="0029038C"/>
    <w:rsid w:val="00290439"/>
    <w:rsid w:val="00290668"/>
    <w:rsid w:val="00290805"/>
    <w:rsid w:val="00290F59"/>
    <w:rsid w:val="002915FA"/>
    <w:rsid w:val="00291A58"/>
    <w:rsid w:val="0029274A"/>
    <w:rsid w:val="00292CBC"/>
    <w:rsid w:val="00293384"/>
    <w:rsid w:val="00293490"/>
    <w:rsid w:val="002937ED"/>
    <w:rsid w:val="00293A5A"/>
    <w:rsid w:val="00293CB0"/>
    <w:rsid w:val="00293EFE"/>
    <w:rsid w:val="00293F73"/>
    <w:rsid w:val="002940D3"/>
    <w:rsid w:val="002946C5"/>
    <w:rsid w:val="002951FB"/>
    <w:rsid w:val="0029523E"/>
    <w:rsid w:val="00295589"/>
    <w:rsid w:val="00295965"/>
    <w:rsid w:val="00295AEA"/>
    <w:rsid w:val="00295B19"/>
    <w:rsid w:val="00295EB6"/>
    <w:rsid w:val="0029619E"/>
    <w:rsid w:val="002962F4"/>
    <w:rsid w:val="002965FD"/>
    <w:rsid w:val="00296DA6"/>
    <w:rsid w:val="00297350"/>
    <w:rsid w:val="00297409"/>
    <w:rsid w:val="00297461"/>
    <w:rsid w:val="002A01AE"/>
    <w:rsid w:val="002A0863"/>
    <w:rsid w:val="002A0E94"/>
    <w:rsid w:val="002A1183"/>
    <w:rsid w:val="002A2A44"/>
    <w:rsid w:val="002A2AB2"/>
    <w:rsid w:val="002A2CFC"/>
    <w:rsid w:val="002A3970"/>
    <w:rsid w:val="002A39FC"/>
    <w:rsid w:val="002A3A53"/>
    <w:rsid w:val="002A3E06"/>
    <w:rsid w:val="002A3F92"/>
    <w:rsid w:val="002A5306"/>
    <w:rsid w:val="002A530C"/>
    <w:rsid w:val="002A5395"/>
    <w:rsid w:val="002A5E18"/>
    <w:rsid w:val="002A6025"/>
    <w:rsid w:val="002A6383"/>
    <w:rsid w:val="002A67E0"/>
    <w:rsid w:val="002A68EF"/>
    <w:rsid w:val="002A7603"/>
    <w:rsid w:val="002A7A63"/>
    <w:rsid w:val="002A7B60"/>
    <w:rsid w:val="002B0303"/>
    <w:rsid w:val="002B071E"/>
    <w:rsid w:val="002B082A"/>
    <w:rsid w:val="002B1614"/>
    <w:rsid w:val="002B219B"/>
    <w:rsid w:val="002B3401"/>
    <w:rsid w:val="002B3611"/>
    <w:rsid w:val="002B37A3"/>
    <w:rsid w:val="002B3833"/>
    <w:rsid w:val="002B437C"/>
    <w:rsid w:val="002B449D"/>
    <w:rsid w:val="002B46F2"/>
    <w:rsid w:val="002B4C0D"/>
    <w:rsid w:val="002B4E90"/>
    <w:rsid w:val="002B4F39"/>
    <w:rsid w:val="002B57BF"/>
    <w:rsid w:val="002B5B78"/>
    <w:rsid w:val="002B5C2F"/>
    <w:rsid w:val="002B680D"/>
    <w:rsid w:val="002B720C"/>
    <w:rsid w:val="002B737C"/>
    <w:rsid w:val="002B7768"/>
    <w:rsid w:val="002B78F1"/>
    <w:rsid w:val="002B7D70"/>
    <w:rsid w:val="002B7FED"/>
    <w:rsid w:val="002C0009"/>
    <w:rsid w:val="002C00EA"/>
    <w:rsid w:val="002C068F"/>
    <w:rsid w:val="002C0B0B"/>
    <w:rsid w:val="002C0D6B"/>
    <w:rsid w:val="002C0EF6"/>
    <w:rsid w:val="002C105C"/>
    <w:rsid w:val="002C1092"/>
    <w:rsid w:val="002C1195"/>
    <w:rsid w:val="002C1BAA"/>
    <w:rsid w:val="002C22A6"/>
    <w:rsid w:val="002C2708"/>
    <w:rsid w:val="002C294A"/>
    <w:rsid w:val="002C380A"/>
    <w:rsid w:val="002C40B7"/>
    <w:rsid w:val="002C4387"/>
    <w:rsid w:val="002C4A05"/>
    <w:rsid w:val="002C4C13"/>
    <w:rsid w:val="002C4DD6"/>
    <w:rsid w:val="002C50CF"/>
    <w:rsid w:val="002C5367"/>
    <w:rsid w:val="002C56AE"/>
    <w:rsid w:val="002C59A0"/>
    <w:rsid w:val="002C64B6"/>
    <w:rsid w:val="002C6968"/>
    <w:rsid w:val="002C6E1C"/>
    <w:rsid w:val="002C6EF1"/>
    <w:rsid w:val="002C712B"/>
    <w:rsid w:val="002C7353"/>
    <w:rsid w:val="002C7848"/>
    <w:rsid w:val="002C7CC5"/>
    <w:rsid w:val="002C7DDB"/>
    <w:rsid w:val="002D019F"/>
    <w:rsid w:val="002D050E"/>
    <w:rsid w:val="002D0783"/>
    <w:rsid w:val="002D09F4"/>
    <w:rsid w:val="002D19E1"/>
    <w:rsid w:val="002D1C3D"/>
    <w:rsid w:val="002D1FAB"/>
    <w:rsid w:val="002D2ED1"/>
    <w:rsid w:val="002D32AE"/>
    <w:rsid w:val="002D3E6A"/>
    <w:rsid w:val="002D3E8F"/>
    <w:rsid w:val="002D3F20"/>
    <w:rsid w:val="002D3FFC"/>
    <w:rsid w:val="002D44D8"/>
    <w:rsid w:val="002D49C2"/>
    <w:rsid w:val="002D4BA3"/>
    <w:rsid w:val="002D4C7C"/>
    <w:rsid w:val="002D4EFC"/>
    <w:rsid w:val="002D5328"/>
    <w:rsid w:val="002D542A"/>
    <w:rsid w:val="002D548E"/>
    <w:rsid w:val="002D54AF"/>
    <w:rsid w:val="002D5882"/>
    <w:rsid w:val="002D5896"/>
    <w:rsid w:val="002D5FCC"/>
    <w:rsid w:val="002D6007"/>
    <w:rsid w:val="002D636E"/>
    <w:rsid w:val="002D64F1"/>
    <w:rsid w:val="002D667B"/>
    <w:rsid w:val="002D6A2A"/>
    <w:rsid w:val="002D6F37"/>
    <w:rsid w:val="002D70CE"/>
    <w:rsid w:val="002D71A7"/>
    <w:rsid w:val="002D7589"/>
    <w:rsid w:val="002D7E4E"/>
    <w:rsid w:val="002D7FEA"/>
    <w:rsid w:val="002E0071"/>
    <w:rsid w:val="002E0074"/>
    <w:rsid w:val="002E025A"/>
    <w:rsid w:val="002E0338"/>
    <w:rsid w:val="002E0420"/>
    <w:rsid w:val="002E0545"/>
    <w:rsid w:val="002E05EF"/>
    <w:rsid w:val="002E088F"/>
    <w:rsid w:val="002E0B37"/>
    <w:rsid w:val="002E0D41"/>
    <w:rsid w:val="002E18B1"/>
    <w:rsid w:val="002E1EE4"/>
    <w:rsid w:val="002E22D9"/>
    <w:rsid w:val="002E2C4F"/>
    <w:rsid w:val="002E2CAF"/>
    <w:rsid w:val="002E2F12"/>
    <w:rsid w:val="002E2FC0"/>
    <w:rsid w:val="002E330F"/>
    <w:rsid w:val="002E36E4"/>
    <w:rsid w:val="002E3731"/>
    <w:rsid w:val="002E38D6"/>
    <w:rsid w:val="002E391A"/>
    <w:rsid w:val="002E3C1B"/>
    <w:rsid w:val="002E3F03"/>
    <w:rsid w:val="002E4200"/>
    <w:rsid w:val="002E44DC"/>
    <w:rsid w:val="002E4555"/>
    <w:rsid w:val="002E474E"/>
    <w:rsid w:val="002E4946"/>
    <w:rsid w:val="002E498D"/>
    <w:rsid w:val="002E518F"/>
    <w:rsid w:val="002E5484"/>
    <w:rsid w:val="002E5744"/>
    <w:rsid w:val="002E5974"/>
    <w:rsid w:val="002E5E9A"/>
    <w:rsid w:val="002E5FE1"/>
    <w:rsid w:val="002E6469"/>
    <w:rsid w:val="002E6794"/>
    <w:rsid w:val="002E6A7B"/>
    <w:rsid w:val="002E72F4"/>
    <w:rsid w:val="002E7653"/>
    <w:rsid w:val="002E79CE"/>
    <w:rsid w:val="002E7C99"/>
    <w:rsid w:val="002E7F8C"/>
    <w:rsid w:val="002F0316"/>
    <w:rsid w:val="002F0324"/>
    <w:rsid w:val="002F0746"/>
    <w:rsid w:val="002F07F3"/>
    <w:rsid w:val="002F15A2"/>
    <w:rsid w:val="002F1797"/>
    <w:rsid w:val="002F1863"/>
    <w:rsid w:val="002F1A62"/>
    <w:rsid w:val="002F1D60"/>
    <w:rsid w:val="002F2202"/>
    <w:rsid w:val="002F232D"/>
    <w:rsid w:val="002F2502"/>
    <w:rsid w:val="002F2B59"/>
    <w:rsid w:val="002F2FD5"/>
    <w:rsid w:val="002F304F"/>
    <w:rsid w:val="002F382D"/>
    <w:rsid w:val="002F3ABB"/>
    <w:rsid w:val="002F3D84"/>
    <w:rsid w:val="002F3D9A"/>
    <w:rsid w:val="002F4048"/>
    <w:rsid w:val="002F464A"/>
    <w:rsid w:val="002F4A4D"/>
    <w:rsid w:val="002F4D07"/>
    <w:rsid w:val="002F5267"/>
    <w:rsid w:val="002F5325"/>
    <w:rsid w:val="002F5615"/>
    <w:rsid w:val="002F56BB"/>
    <w:rsid w:val="002F58A7"/>
    <w:rsid w:val="002F5CA5"/>
    <w:rsid w:val="002F5F59"/>
    <w:rsid w:val="002F620D"/>
    <w:rsid w:val="002F6253"/>
    <w:rsid w:val="002F691E"/>
    <w:rsid w:val="002F6D09"/>
    <w:rsid w:val="002F6E35"/>
    <w:rsid w:val="002F6F58"/>
    <w:rsid w:val="002F6F6F"/>
    <w:rsid w:val="002F70F8"/>
    <w:rsid w:val="002F7918"/>
    <w:rsid w:val="002F7B40"/>
    <w:rsid w:val="002F7D72"/>
    <w:rsid w:val="003000DF"/>
    <w:rsid w:val="0030010C"/>
    <w:rsid w:val="0030035F"/>
    <w:rsid w:val="0030099C"/>
    <w:rsid w:val="00300C57"/>
    <w:rsid w:val="00300D70"/>
    <w:rsid w:val="003012BD"/>
    <w:rsid w:val="00302A56"/>
    <w:rsid w:val="00302F58"/>
    <w:rsid w:val="00303140"/>
    <w:rsid w:val="003033C0"/>
    <w:rsid w:val="003034C6"/>
    <w:rsid w:val="00303CE6"/>
    <w:rsid w:val="00304054"/>
    <w:rsid w:val="003045EB"/>
    <w:rsid w:val="00304696"/>
    <w:rsid w:val="00304F44"/>
    <w:rsid w:val="003052E2"/>
    <w:rsid w:val="003052E8"/>
    <w:rsid w:val="003057B0"/>
    <w:rsid w:val="003057B7"/>
    <w:rsid w:val="003059AC"/>
    <w:rsid w:val="0030623A"/>
    <w:rsid w:val="003065CE"/>
    <w:rsid w:val="003072A0"/>
    <w:rsid w:val="003073B2"/>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274"/>
    <w:rsid w:val="003176E7"/>
    <w:rsid w:val="00317834"/>
    <w:rsid w:val="00317CDA"/>
    <w:rsid w:val="00317F1C"/>
    <w:rsid w:val="00320166"/>
    <w:rsid w:val="0032073D"/>
    <w:rsid w:val="00320A97"/>
    <w:rsid w:val="00320E28"/>
    <w:rsid w:val="00321136"/>
    <w:rsid w:val="00321191"/>
    <w:rsid w:val="0032145B"/>
    <w:rsid w:val="003227D3"/>
    <w:rsid w:val="0032280B"/>
    <w:rsid w:val="00322D66"/>
    <w:rsid w:val="00322DDA"/>
    <w:rsid w:val="003233EB"/>
    <w:rsid w:val="003233F2"/>
    <w:rsid w:val="00323A92"/>
    <w:rsid w:val="003240DF"/>
    <w:rsid w:val="0032411F"/>
    <w:rsid w:val="003242A8"/>
    <w:rsid w:val="003244AA"/>
    <w:rsid w:val="00324705"/>
    <w:rsid w:val="003248FC"/>
    <w:rsid w:val="00324C3D"/>
    <w:rsid w:val="00324D17"/>
    <w:rsid w:val="00324F1E"/>
    <w:rsid w:val="003252A3"/>
    <w:rsid w:val="003255FC"/>
    <w:rsid w:val="00325B0E"/>
    <w:rsid w:val="00325E50"/>
    <w:rsid w:val="003268A1"/>
    <w:rsid w:val="00326B4F"/>
    <w:rsid w:val="0032702B"/>
    <w:rsid w:val="0032778B"/>
    <w:rsid w:val="0033052D"/>
    <w:rsid w:val="00330BB7"/>
    <w:rsid w:val="00330BF4"/>
    <w:rsid w:val="00330C03"/>
    <w:rsid w:val="00330F12"/>
    <w:rsid w:val="00331076"/>
    <w:rsid w:val="003313A1"/>
    <w:rsid w:val="00331DB5"/>
    <w:rsid w:val="003327FF"/>
    <w:rsid w:val="00332E25"/>
    <w:rsid w:val="00332FAD"/>
    <w:rsid w:val="00333105"/>
    <w:rsid w:val="00333AA1"/>
    <w:rsid w:val="00333B54"/>
    <w:rsid w:val="00333B8C"/>
    <w:rsid w:val="00334118"/>
    <w:rsid w:val="00334135"/>
    <w:rsid w:val="003347A9"/>
    <w:rsid w:val="00334C5E"/>
    <w:rsid w:val="003356DA"/>
    <w:rsid w:val="00335AD3"/>
    <w:rsid w:val="00335B6C"/>
    <w:rsid w:val="00335F59"/>
    <w:rsid w:val="0033607A"/>
    <w:rsid w:val="00336CA9"/>
    <w:rsid w:val="00337863"/>
    <w:rsid w:val="00337932"/>
    <w:rsid w:val="00337DA5"/>
    <w:rsid w:val="00337EF9"/>
    <w:rsid w:val="00337FD3"/>
    <w:rsid w:val="00340417"/>
    <w:rsid w:val="003405E4"/>
    <w:rsid w:val="00340940"/>
    <w:rsid w:val="0034099E"/>
    <w:rsid w:val="00340B14"/>
    <w:rsid w:val="00340D6B"/>
    <w:rsid w:val="003410C8"/>
    <w:rsid w:val="0034127A"/>
    <w:rsid w:val="0034147C"/>
    <w:rsid w:val="00341774"/>
    <w:rsid w:val="00341B50"/>
    <w:rsid w:val="00341CDE"/>
    <w:rsid w:val="00342155"/>
    <w:rsid w:val="003424DC"/>
    <w:rsid w:val="00342773"/>
    <w:rsid w:val="003429CE"/>
    <w:rsid w:val="00342BA5"/>
    <w:rsid w:val="00342E67"/>
    <w:rsid w:val="0034318F"/>
    <w:rsid w:val="003439C8"/>
    <w:rsid w:val="00344171"/>
    <w:rsid w:val="003445AA"/>
    <w:rsid w:val="003447EC"/>
    <w:rsid w:val="003448CF"/>
    <w:rsid w:val="00344935"/>
    <w:rsid w:val="003449CD"/>
    <w:rsid w:val="00344AD3"/>
    <w:rsid w:val="00345128"/>
    <w:rsid w:val="00345201"/>
    <w:rsid w:val="00345353"/>
    <w:rsid w:val="003458C3"/>
    <w:rsid w:val="00345BCE"/>
    <w:rsid w:val="003461F1"/>
    <w:rsid w:val="00346576"/>
    <w:rsid w:val="00346614"/>
    <w:rsid w:val="003466B5"/>
    <w:rsid w:val="00346CAD"/>
    <w:rsid w:val="003474B4"/>
    <w:rsid w:val="0035031E"/>
    <w:rsid w:val="00350867"/>
    <w:rsid w:val="00350F5B"/>
    <w:rsid w:val="00351052"/>
    <w:rsid w:val="0035116C"/>
    <w:rsid w:val="003512EF"/>
    <w:rsid w:val="003516A3"/>
    <w:rsid w:val="00351A74"/>
    <w:rsid w:val="00351ABE"/>
    <w:rsid w:val="00351E0F"/>
    <w:rsid w:val="0035265C"/>
    <w:rsid w:val="00352DEC"/>
    <w:rsid w:val="00352FF0"/>
    <w:rsid w:val="00353114"/>
    <w:rsid w:val="00353A56"/>
    <w:rsid w:val="00353A6B"/>
    <w:rsid w:val="00353FA3"/>
    <w:rsid w:val="0035482E"/>
    <w:rsid w:val="00354981"/>
    <w:rsid w:val="00355202"/>
    <w:rsid w:val="0035584B"/>
    <w:rsid w:val="00355C0D"/>
    <w:rsid w:val="00355F3C"/>
    <w:rsid w:val="0035656F"/>
    <w:rsid w:val="0035676A"/>
    <w:rsid w:val="00356BEC"/>
    <w:rsid w:val="0035730A"/>
    <w:rsid w:val="00357400"/>
    <w:rsid w:val="00357646"/>
    <w:rsid w:val="00357A26"/>
    <w:rsid w:val="00357D04"/>
    <w:rsid w:val="00357D59"/>
    <w:rsid w:val="0036046E"/>
    <w:rsid w:val="00360554"/>
    <w:rsid w:val="00360763"/>
    <w:rsid w:val="003613AB"/>
    <w:rsid w:val="003618E9"/>
    <w:rsid w:val="00361B52"/>
    <w:rsid w:val="00361FB5"/>
    <w:rsid w:val="00362497"/>
    <w:rsid w:val="0036275E"/>
    <w:rsid w:val="00362AC2"/>
    <w:rsid w:val="00362C70"/>
    <w:rsid w:val="00362F1B"/>
    <w:rsid w:val="003635F3"/>
    <w:rsid w:val="00363911"/>
    <w:rsid w:val="00363BF9"/>
    <w:rsid w:val="00363CC3"/>
    <w:rsid w:val="003640BA"/>
    <w:rsid w:val="003644D9"/>
    <w:rsid w:val="00364753"/>
    <w:rsid w:val="00364960"/>
    <w:rsid w:val="00364ACB"/>
    <w:rsid w:val="0036543F"/>
    <w:rsid w:val="00365DA9"/>
    <w:rsid w:val="00365E85"/>
    <w:rsid w:val="00366588"/>
    <w:rsid w:val="00366A85"/>
    <w:rsid w:val="00366BBD"/>
    <w:rsid w:val="00367066"/>
    <w:rsid w:val="003670F2"/>
    <w:rsid w:val="0036719F"/>
    <w:rsid w:val="00367434"/>
    <w:rsid w:val="0036773C"/>
    <w:rsid w:val="00367CBF"/>
    <w:rsid w:val="00367D39"/>
    <w:rsid w:val="00367E3A"/>
    <w:rsid w:val="00370462"/>
    <w:rsid w:val="00370650"/>
    <w:rsid w:val="0037068D"/>
    <w:rsid w:val="003706E1"/>
    <w:rsid w:val="00370A1D"/>
    <w:rsid w:val="00370A93"/>
    <w:rsid w:val="0037108C"/>
    <w:rsid w:val="003711BA"/>
    <w:rsid w:val="0037129B"/>
    <w:rsid w:val="003712EB"/>
    <w:rsid w:val="003718C0"/>
    <w:rsid w:val="00371ACB"/>
    <w:rsid w:val="00371BBB"/>
    <w:rsid w:val="00371E33"/>
    <w:rsid w:val="00372073"/>
    <w:rsid w:val="003720A5"/>
    <w:rsid w:val="003720FB"/>
    <w:rsid w:val="00372171"/>
    <w:rsid w:val="0037246D"/>
    <w:rsid w:val="00372BBA"/>
    <w:rsid w:val="0037308D"/>
    <w:rsid w:val="0037317A"/>
    <w:rsid w:val="0037317C"/>
    <w:rsid w:val="0037428B"/>
    <w:rsid w:val="0037455F"/>
    <w:rsid w:val="00374716"/>
    <w:rsid w:val="003747DD"/>
    <w:rsid w:val="0037485C"/>
    <w:rsid w:val="00374969"/>
    <w:rsid w:val="003749D0"/>
    <w:rsid w:val="00374C9F"/>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3FB"/>
    <w:rsid w:val="00380617"/>
    <w:rsid w:val="003807B6"/>
    <w:rsid w:val="00380E37"/>
    <w:rsid w:val="0038151B"/>
    <w:rsid w:val="0038166B"/>
    <w:rsid w:val="003819CC"/>
    <w:rsid w:val="00381EC5"/>
    <w:rsid w:val="003824E2"/>
    <w:rsid w:val="0038286A"/>
    <w:rsid w:val="00382B05"/>
    <w:rsid w:val="0038334D"/>
    <w:rsid w:val="003834BE"/>
    <w:rsid w:val="00383ABF"/>
    <w:rsid w:val="00383AFD"/>
    <w:rsid w:val="00383C3F"/>
    <w:rsid w:val="00383CA5"/>
    <w:rsid w:val="00383EA0"/>
    <w:rsid w:val="00383F12"/>
    <w:rsid w:val="0038462A"/>
    <w:rsid w:val="00384733"/>
    <w:rsid w:val="00384B8E"/>
    <w:rsid w:val="00384C96"/>
    <w:rsid w:val="00385B8F"/>
    <w:rsid w:val="00386AEB"/>
    <w:rsid w:val="00386B32"/>
    <w:rsid w:val="00386CBD"/>
    <w:rsid w:val="0038735F"/>
    <w:rsid w:val="00387412"/>
    <w:rsid w:val="00387476"/>
    <w:rsid w:val="00387541"/>
    <w:rsid w:val="003877B8"/>
    <w:rsid w:val="003879D4"/>
    <w:rsid w:val="00387E1D"/>
    <w:rsid w:val="00390739"/>
    <w:rsid w:val="003907EF"/>
    <w:rsid w:val="00390964"/>
    <w:rsid w:val="00390F40"/>
    <w:rsid w:val="0039173F"/>
    <w:rsid w:val="00391BCE"/>
    <w:rsid w:val="00391BEA"/>
    <w:rsid w:val="003928F9"/>
    <w:rsid w:val="00392972"/>
    <w:rsid w:val="00392A1B"/>
    <w:rsid w:val="003936BF"/>
    <w:rsid w:val="00393F55"/>
    <w:rsid w:val="00394584"/>
    <w:rsid w:val="00394875"/>
    <w:rsid w:val="00394B8D"/>
    <w:rsid w:val="00394DC9"/>
    <w:rsid w:val="00394F64"/>
    <w:rsid w:val="00394FD1"/>
    <w:rsid w:val="00395545"/>
    <w:rsid w:val="00395719"/>
    <w:rsid w:val="00395D41"/>
    <w:rsid w:val="003963A5"/>
    <w:rsid w:val="00396552"/>
    <w:rsid w:val="00396853"/>
    <w:rsid w:val="0039693E"/>
    <w:rsid w:val="003973D6"/>
    <w:rsid w:val="003977CD"/>
    <w:rsid w:val="00397976"/>
    <w:rsid w:val="00397D4E"/>
    <w:rsid w:val="00397E09"/>
    <w:rsid w:val="00397E14"/>
    <w:rsid w:val="003A0051"/>
    <w:rsid w:val="003A0495"/>
    <w:rsid w:val="003A0597"/>
    <w:rsid w:val="003A0AC7"/>
    <w:rsid w:val="003A0C2D"/>
    <w:rsid w:val="003A0C99"/>
    <w:rsid w:val="003A0F92"/>
    <w:rsid w:val="003A1010"/>
    <w:rsid w:val="003A1266"/>
    <w:rsid w:val="003A12A7"/>
    <w:rsid w:val="003A12DC"/>
    <w:rsid w:val="003A149D"/>
    <w:rsid w:val="003A17D6"/>
    <w:rsid w:val="003A1BC0"/>
    <w:rsid w:val="003A223E"/>
    <w:rsid w:val="003A25E9"/>
    <w:rsid w:val="003A2B4D"/>
    <w:rsid w:val="003A2BEC"/>
    <w:rsid w:val="003A2C8A"/>
    <w:rsid w:val="003A2D4B"/>
    <w:rsid w:val="003A3411"/>
    <w:rsid w:val="003A3443"/>
    <w:rsid w:val="003A4630"/>
    <w:rsid w:val="003A4C56"/>
    <w:rsid w:val="003A54EC"/>
    <w:rsid w:val="003A56AE"/>
    <w:rsid w:val="003A5A83"/>
    <w:rsid w:val="003A60AD"/>
    <w:rsid w:val="003A614B"/>
    <w:rsid w:val="003A6299"/>
    <w:rsid w:val="003A665E"/>
    <w:rsid w:val="003A6E1C"/>
    <w:rsid w:val="003A72C1"/>
    <w:rsid w:val="003A7473"/>
    <w:rsid w:val="003A79CF"/>
    <w:rsid w:val="003A7DCB"/>
    <w:rsid w:val="003B07F6"/>
    <w:rsid w:val="003B0881"/>
    <w:rsid w:val="003B092D"/>
    <w:rsid w:val="003B0A1B"/>
    <w:rsid w:val="003B150B"/>
    <w:rsid w:val="003B154C"/>
    <w:rsid w:val="003B1C84"/>
    <w:rsid w:val="003B208B"/>
    <w:rsid w:val="003B22C7"/>
    <w:rsid w:val="003B24D4"/>
    <w:rsid w:val="003B296F"/>
    <w:rsid w:val="003B2F12"/>
    <w:rsid w:val="003B33B2"/>
    <w:rsid w:val="003B3AA2"/>
    <w:rsid w:val="003B40E6"/>
    <w:rsid w:val="003B4255"/>
    <w:rsid w:val="003B47EB"/>
    <w:rsid w:val="003B4990"/>
    <w:rsid w:val="003B4A0A"/>
    <w:rsid w:val="003B4A69"/>
    <w:rsid w:val="003B4E47"/>
    <w:rsid w:val="003B5360"/>
    <w:rsid w:val="003B5406"/>
    <w:rsid w:val="003B5611"/>
    <w:rsid w:val="003B5623"/>
    <w:rsid w:val="003B5980"/>
    <w:rsid w:val="003B5E90"/>
    <w:rsid w:val="003B6C0D"/>
    <w:rsid w:val="003B6DC6"/>
    <w:rsid w:val="003B7215"/>
    <w:rsid w:val="003B7262"/>
    <w:rsid w:val="003B7DBC"/>
    <w:rsid w:val="003C07AA"/>
    <w:rsid w:val="003C07DD"/>
    <w:rsid w:val="003C0FF5"/>
    <w:rsid w:val="003C1549"/>
    <w:rsid w:val="003C17F0"/>
    <w:rsid w:val="003C18E4"/>
    <w:rsid w:val="003C1BF8"/>
    <w:rsid w:val="003C2055"/>
    <w:rsid w:val="003C2410"/>
    <w:rsid w:val="003C26B9"/>
    <w:rsid w:val="003C26D9"/>
    <w:rsid w:val="003C27AF"/>
    <w:rsid w:val="003C2D4B"/>
    <w:rsid w:val="003C3105"/>
    <w:rsid w:val="003C321E"/>
    <w:rsid w:val="003C3302"/>
    <w:rsid w:val="003C349E"/>
    <w:rsid w:val="003C34DB"/>
    <w:rsid w:val="003C356B"/>
    <w:rsid w:val="003C35A6"/>
    <w:rsid w:val="003C3CE0"/>
    <w:rsid w:val="003C4083"/>
    <w:rsid w:val="003C4A4F"/>
    <w:rsid w:val="003C4AEA"/>
    <w:rsid w:val="003C4BF2"/>
    <w:rsid w:val="003C506B"/>
    <w:rsid w:val="003C55BA"/>
    <w:rsid w:val="003C5BF2"/>
    <w:rsid w:val="003C5CBB"/>
    <w:rsid w:val="003C5D55"/>
    <w:rsid w:val="003C602D"/>
    <w:rsid w:val="003C6699"/>
    <w:rsid w:val="003C67AC"/>
    <w:rsid w:val="003C6813"/>
    <w:rsid w:val="003C71D2"/>
    <w:rsid w:val="003C77F3"/>
    <w:rsid w:val="003C7B7B"/>
    <w:rsid w:val="003C7F85"/>
    <w:rsid w:val="003D027D"/>
    <w:rsid w:val="003D0469"/>
    <w:rsid w:val="003D09DE"/>
    <w:rsid w:val="003D0AB8"/>
    <w:rsid w:val="003D0B20"/>
    <w:rsid w:val="003D0B26"/>
    <w:rsid w:val="003D0D89"/>
    <w:rsid w:val="003D0DE4"/>
    <w:rsid w:val="003D13F6"/>
    <w:rsid w:val="003D1547"/>
    <w:rsid w:val="003D17DD"/>
    <w:rsid w:val="003D1A60"/>
    <w:rsid w:val="003D1F5B"/>
    <w:rsid w:val="003D20D1"/>
    <w:rsid w:val="003D2776"/>
    <w:rsid w:val="003D2912"/>
    <w:rsid w:val="003D2AA2"/>
    <w:rsid w:val="003D2FA3"/>
    <w:rsid w:val="003D303E"/>
    <w:rsid w:val="003D31CD"/>
    <w:rsid w:val="003D3921"/>
    <w:rsid w:val="003D3FC7"/>
    <w:rsid w:val="003D431B"/>
    <w:rsid w:val="003D454F"/>
    <w:rsid w:val="003D46A5"/>
    <w:rsid w:val="003D46B3"/>
    <w:rsid w:val="003D4793"/>
    <w:rsid w:val="003D4B25"/>
    <w:rsid w:val="003D4BE3"/>
    <w:rsid w:val="003D5302"/>
    <w:rsid w:val="003D5FFA"/>
    <w:rsid w:val="003D61C7"/>
    <w:rsid w:val="003D6754"/>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B46"/>
    <w:rsid w:val="003E1D3E"/>
    <w:rsid w:val="003E1D7F"/>
    <w:rsid w:val="003E1DB3"/>
    <w:rsid w:val="003E243C"/>
    <w:rsid w:val="003E2812"/>
    <w:rsid w:val="003E293C"/>
    <w:rsid w:val="003E33FC"/>
    <w:rsid w:val="003E3939"/>
    <w:rsid w:val="003E4017"/>
    <w:rsid w:val="003E45C8"/>
    <w:rsid w:val="003E54B9"/>
    <w:rsid w:val="003E555A"/>
    <w:rsid w:val="003E566C"/>
    <w:rsid w:val="003E572F"/>
    <w:rsid w:val="003E58C2"/>
    <w:rsid w:val="003E5BCC"/>
    <w:rsid w:val="003E5D27"/>
    <w:rsid w:val="003E618E"/>
    <w:rsid w:val="003E6205"/>
    <w:rsid w:val="003E665F"/>
    <w:rsid w:val="003E6A67"/>
    <w:rsid w:val="003E6CC4"/>
    <w:rsid w:val="003E75D7"/>
    <w:rsid w:val="003E765E"/>
    <w:rsid w:val="003E7F5A"/>
    <w:rsid w:val="003F0328"/>
    <w:rsid w:val="003F03AC"/>
    <w:rsid w:val="003F03B8"/>
    <w:rsid w:val="003F0772"/>
    <w:rsid w:val="003F0916"/>
    <w:rsid w:val="003F09FB"/>
    <w:rsid w:val="003F0F6B"/>
    <w:rsid w:val="003F1464"/>
    <w:rsid w:val="003F1474"/>
    <w:rsid w:val="003F1653"/>
    <w:rsid w:val="003F1713"/>
    <w:rsid w:val="003F18FC"/>
    <w:rsid w:val="003F19E0"/>
    <w:rsid w:val="003F1BCD"/>
    <w:rsid w:val="003F1D1B"/>
    <w:rsid w:val="003F1DEE"/>
    <w:rsid w:val="003F1E39"/>
    <w:rsid w:val="003F20C4"/>
    <w:rsid w:val="003F25DD"/>
    <w:rsid w:val="003F2ACA"/>
    <w:rsid w:val="003F2CB0"/>
    <w:rsid w:val="003F2E6D"/>
    <w:rsid w:val="003F35D8"/>
    <w:rsid w:val="003F365C"/>
    <w:rsid w:val="003F38DB"/>
    <w:rsid w:val="003F3B8E"/>
    <w:rsid w:val="003F3D2F"/>
    <w:rsid w:val="003F3DFA"/>
    <w:rsid w:val="003F439C"/>
    <w:rsid w:val="003F4981"/>
    <w:rsid w:val="003F54FA"/>
    <w:rsid w:val="003F5C4F"/>
    <w:rsid w:val="003F6027"/>
    <w:rsid w:val="003F6116"/>
    <w:rsid w:val="003F62F5"/>
    <w:rsid w:val="003F645B"/>
    <w:rsid w:val="003F648E"/>
    <w:rsid w:val="003F6AB7"/>
    <w:rsid w:val="003F6BEC"/>
    <w:rsid w:val="003F6C9A"/>
    <w:rsid w:val="003F7113"/>
    <w:rsid w:val="003F7753"/>
    <w:rsid w:val="003F77C2"/>
    <w:rsid w:val="003F781B"/>
    <w:rsid w:val="003F78F8"/>
    <w:rsid w:val="003F7A9D"/>
    <w:rsid w:val="003F7EA9"/>
    <w:rsid w:val="004005ED"/>
    <w:rsid w:val="00400924"/>
    <w:rsid w:val="004009F3"/>
    <w:rsid w:val="00400A20"/>
    <w:rsid w:val="00401063"/>
    <w:rsid w:val="00401160"/>
    <w:rsid w:val="004015AC"/>
    <w:rsid w:val="00401702"/>
    <w:rsid w:val="00401DA7"/>
    <w:rsid w:val="00401F46"/>
    <w:rsid w:val="0040208F"/>
    <w:rsid w:val="00402476"/>
    <w:rsid w:val="0040280C"/>
    <w:rsid w:val="00402834"/>
    <w:rsid w:val="004028AE"/>
    <w:rsid w:val="00402BC6"/>
    <w:rsid w:val="004032F0"/>
    <w:rsid w:val="004032FD"/>
    <w:rsid w:val="00403A25"/>
    <w:rsid w:val="00403E78"/>
    <w:rsid w:val="00403F85"/>
    <w:rsid w:val="0040453E"/>
    <w:rsid w:val="004049DA"/>
    <w:rsid w:val="00404ACF"/>
    <w:rsid w:val="00404B62"/>
    <w:rsid w:val="004055C2"/>
    <w:rsid w:val="00405C3C"/>
    <w:rsid w:val="00406202"/>
    <w:rsid w:val="00406761"/>
    <w:rsid w:val="00406A42"/>
    <w:rsid w:val="00407028"/>
    <w:rsid w:val="0040714B"/>
    <w:rsid w:val="00407196"/>
    <w:rsid w:val="004071A5"/>
    <w:rsid w:val="004073EF"/>
    <w:rsid w:val="00407921"/>
    <w:rsid w:val="00407A46"/>
    <w:rsid w:val="00407ADD"/>
    <w:rsid w:val="0041026F"/>
    <w:rsid w:val="00410D3F"/>
    <w:rsid w:val="00411765"/>
    <w:rsid w:val="00411992"/>
    <w:rsid w:val="00412057"/>
    <w:rsid w:val="004120CD"/>
    <w:rsid w:val="00412361"/>
    <w:rsid w:val="00412608"/>
    <w:rsid w:val="0041260A"/>
    <w:rsid w:val="00412670"/>
    <w:rsid w:val="00412AE3"/>
    <w:rsid w:val="00412B22"/>
    <w:rsid w:val="00412F1D"/>
    <w:rsid w:val="0041311A"/>
    <w:rsid w:val="00413353"/>
    <w:rsid w:val="004133B2"/>
    <w:rsid w:val="00413D7B"/>
    <w:rsid w:val="00414477"/>
    <w:rsid w:val="00414904"/>
    <w:rsid w:val="00414938"/>
    <w:rsid w:val="00414DB7"/>
    <w:rsid w:val="00414F13"/>
    <w:rsid w:val="004152B5"/>
    <w:rsid w:val="00415D62"/>
    <w:rsid w:val="004165DD"/>
    <w:rsid w:val="00416DE2"/>
    <w:rsid w:val="00416FBF"/>
    <w:rsid w:val="004173CD"/>
    <w:rsid w:val="00417DAA"/>
    <w:rsid w:val="0042011C"/>
    <w:rsid w:val="00420602"/>
    <w:rsid w:val="0042086D"/>
    <w:rsid w:val="00420B0B"/>
    <w:rsid w:val="00420DA6"/>
    <w:rsid w:val="004219C9"/>
    <w:rsid w:val="00421A64"/>
    <w:rsid w:val="004222B2"/>
    <w:rsid w:val="0042244C"/>
    <w:rsid w:val="00422818"/>
    <w:rsid w:val="00422DAA"/>
    <w:rsid w:val="00423092"/>
    <w:rsid w:val="00423965"/>
    <w:rsid w:val="004239FB"/>
    <w:rsid w:val="00423D37"/>
    <w:rsid w:val="00423EAB"/>
    <w:rsid w:val="004242BF"/>
    <w:rsid w:val="00424357"/>
    <w:rsid w:val="004243B5"/>
    <w:rsid w:val="004249DC"/>
    <w:rsid w:val="00424F47"/>
    <w:rsid w:val="00425977"/>
    <w:rsid w:val="00425994"/>
    <w:rsid w:val="00425D04"/>
    <w:rsid w:val="00425D82"/>
    <w:rsid w:val="00425E7E"/>
    <w:rsid w:val="0042627F"/>
    <w:rsid w:val="00426322"/>
    <w:rsid w:val="00426880"/>
    <w:rsid w:val="00426F9D"/>
    <w:rsid w:val="0042711A"/>
    <w:rsid w:val="00427387"/>
    <w:rsid w:val="00427408"/>
    <w:rsid w:val="00427556"/>
    <w:rsid w:val="00427780"/>
    <w:rsid w:val="004308CB"/>
    <w:rsid w:val="00430A7C"/>
    <w:rsid w:val="00430B5D"/>
    <w:rsid w:val="00430D46"/>
    <w:rsid w:val="004315FB"/>
    <w:rsid w:val="00431A25"/>
    <w:rsid w:val="00431DAA"/>
    <w:rsid w:val="00431DD8"/>
    <w:rsid w:val="00431F8A"/>
    <w:rsid w:val="00432337"/>
    <w:rsid w:val="004325C0"/>
    <w:rsid w:val="00432650"/>
    <w:rsid w:val="00432DA9"/>
    <w:rsid w:val="00432EEB"/>
    <w:rsid w:val="00433359"/>
    <w:rsid w:val="00433E80"/>
    <w:rsid w:val="004344CC"/>
    <w:rsid w:val="004344F8"/>
    <w:rsid w:val="00434602"/>
    <w:rsid w:val="0043470B"/>
    <w:rsid w:val="00434BE8"/>
    <w:rsid w:val="00434F17"/>
    <w:rsid w:val="00435867"/>
    <w:rsid w:val="00435BE5"/>
    <w:rsid w:val="0043631B"/>
    <w:rsid w:val="00436C9A"/>
    <w:rsid w:val="00437118"/>
    <w:rsid w:val="00437326"/>
    <w:rsid w:val="004374BE"/>
    <w:rsid w:val="0043765C"/>
    <w:rsid w:val="00437A68"/>
    <w:rsid w:val="00437A6D"/>
    <w:rsid w:val="00440165"/>
    <w:rsid w:val="004404B8"/>
    <w:rsid w:val="00440A38"/>
    <w:rsid w:val="00440C66"/>
    <w:rsid w:val="0044109F"/>
    <w:rsid w:val="00441321"/>
    <w:rsid w:val="00441436"/>
    <w:rsid w:val="00441A8C"/>
    <w:rsid w:val="00441C7A"/>
    <w:rsid w:val="00441D98"/>
    <w:rsid w:val="00441EE7"/>
    <w:rsid w:val="00441F22"/>
    <w:rsid w:val="00442102"/>
    <w:rsid w:val="004428E9"/>
    <w:rsid w:val="00442A34"/>
    <w:rsid w:val="00442F31"/>
    <w:rsid w:val="0044326B"/>
    <w:rsid w:val="004437D8"/>
    <w:rsid w:val="00443B55"/>
    <w:rsid w:val="00443E8C"/>
    <w:rsid w:val="004441F3"/>
    <w:rsid w:val="0044445E"/>
    <w:rsid w:val="0044446B"/>
    <w:rsid w:val="00444497"/>
    <w:rsid w:val="00444961"/>
    <w:rsid w:val="0044501A"/>
    <w:rsid w:val="00445054"/>
    <w:rsid w:val="004453A4"/>
    <w:rsid w:val="00445491"/>
    <w:rsid w:val="00445A0C"/>
    <w:rsid w:val="00445A4F"/>
    <w:rsid w:val="00445B53"/>
    <w:rsid w:val="00445DA8"/>
    <w:rsid w:val="0044639E"/>
    <w:rsid w:val="00446645"/>
    <w:rsid w:val="00446BEC"/>
    <w:rsid w:val="00446C74"/>
    <w:rsid w:val="004476F2"/>
    <w:rsid w:val="00447978"/>
    <w:rsid w:val="00447A08"/>
    <w:rsid w:val="004502D2"/>
    <w:rsid w:val="0045066C"/>
    <w:rsid w:val="004506FA"/>
    <w:rsid w:val="00450ED1"/>
    <w:rsid w:val="004513E1"/>
    <w:rsid w:val="004519FA"/>
    <w:rsid w:val="00451A52"/>
    <w:rsid w:val="00451CBD"/>
    <w:rsid w:val="00451EB7"/>
    <w:rsid w:val="00452520"/>
    <w:rsid w:val="00452600"/>
    <w:rsid w:val="004527EC"/>
    <w:rsid w:val="00452BEA"/>
    <w:rsid w:val="00452C66"/>
    <w:rsid w:val="004533A5"/>
    <w:rsid w:val="00453613"/>
    <w:rsid w:val="00453FCE"/>
    <w:rsid w:val="004543C2"/>
    <w:rsid w:val="0045475B"/>
    <w:rsid w:val="0045477B"/>
    <w:rsid w:val="00454C15"/>
    <w:rsid w:val="004553B0"/>
    <w:rsid w:val="0045627D"/>
    <w:rsid w:val="004566A1"/>
    <w:rsid w:val="004573B9"/>
    <w:rsid w:val="00457499"/>
    <w:rsid w:val="00457FE9"/>
    <w:rsid w:val="00460409"/>
    <w:rsid w:val="00460471"/>
    <w:rsid w:val="004606D1"/>
    <w:rsid w:val="00460E21"/>
    <w:rsid w:val="004612D2"/>
    <w:rsid w:val="0046132D"/>
    <w:rsid w:val="004615F9"/>
    <w:rsid w:val="00461820"/>
    <w:rsid w:val="00461A7C"/>
    <w:rsid w:val="00461CC8"/>
    <w:rsid w:val="00461DE6"/>
    <w:rsid w:val="004620D5"/>
    <w:rsid w:val="00462321"/>
    <w:rsid w:val="004624E0"/>
    <w:rsid w:val="00462978"/>
    <w:rsid w:val="00462E40"/>
    <w:rsid w:val="00463276"/>
    <w:rsid w:val="00463CBB"/>
    <w:rsid w:val="00463D87"/>
    <w:rsid w:val="00464360"/>
    <w:rsid w:val="004643F9"/>
    <w:rsid w:val="00464790"/>
    <w:rsid w:val="004648FF"/>
    <w:rsid w:val="00464DF8"/>
    <w:rsid w:val="0046528F"/>
    <w:rsid w:val="0046560E"/>
    <w:rsid w:val="00465ED3"/>
    <w:rsid w:val="00466382"/>
    <w:rsid w:val="004668A5"/>
    <w:rsid w:val="00466DB1"/>
    <w:rsid w:val="00466E94"/>
    <w:rsid w:val="004675B6"/>
    <w:rsid w:val="00467783"/>
    <w:rsid w:val="00467A79"/>
    <w:rsid w:val="00467ADC"/>
    <w:rsid w:val="00467B83"/>
    <w:rsid w:val="00467BEB"/>
    <w:rsid w:val="00467C7E"/>
    <w:rsid w:val="00467E8A"/>
    <w:rsid w:val="0047002A"/>
    <w:rsid w:val="0047010C"/>
    <w:rsid w:val="00470230"/>
    <w:rsid w:val="004704E5"/>
    <w:rsid w:val="00470A02"/>
    <w:rsid w:val="00470A0A"/>
    <w:rsid w:val="00470D20"/>
    <w:rsid w:val="00471080"/>
    <w:rsid w:val="00471E64"/>
    <w:rsid w:val="00471F87"/>
    <w:rsid w:val="004729B9"/>
    <w:rsid w:val="00472ACB"/>
    <w:rsid w:val="00472C9B"/>
    <w:rsid w:val="00472DC9"/>
    <w:rsid w:val="00472E15"/>
    <w:rsid w:val="004733FE"/>
    <w:rsid w:val="004734A2"/>
    <w:rsid w:val="00473652"/>
    <w:rsid w:val="004736BE"/>
    <w:rsid w:val="004739CC"/>
    <w:rsid w:val="00473A71"/>
    <w:rsid w:val="00473D86"/>
    <w:rsid w:val="00473E59"/>
    <w:rsid w:val="004742CE"/>
    <w:rsid w:val="004747ED"/>
    <w:rsid w:val="00474A48"/>
    <w:rsid w:val="0047504F"/>
    <w:rsid w:val="00475110"/>
    <w:rsid w:val="0047556C"/>
    <w:rsid w:val="00475864"/>
    <w:rsid w:val="00475AD4"/>
    <w:rsid w:val="00475B38"/>
    <w:rsid w:val="00475B8E"/>
    <w:rsid w:val="00475BBB"/>
    <w:rsid w:val="00476310"/>
    <w:rsid w:val="00476384"/>
    <w:rsid w:val="0047647F"/>
    <w:rsid w:val="00476A1A"/>
    <w:rsid w:val="00476B67"/>
    <w:rsid w:val="00476EFC"/>
    <w:rsid w:val="00477055"/>
    <w:rsid w:val="00477138"/>
    <w:rsid w:val="004778B9"/>
    <w:rsid w:val="004779DF"/>
    <w:rsid w:val="00477B2C"/>
    <w:rsid w:val="00480113"/>
    <w:rsid w:val="00480279"/>
    <w:rsid w:val="00480AB3"/>
    <w:rsid w:val="00480E8E"/>
    <w:rsid w:val="004816DA"/>
    <w:rsid w:val="00481952"/>
    <w:rsid w:val="00481E5E"/>
    <w:rsid w:val="00482097"/>
    <w:rsid w:val="00482134"/>
    <w:rsid w:val="00482A50"/>
    <w:rsid w:val="00482DEC"/>
    <w:rsid w:val="0048305D"/>
    <w:rsid w:val="00483125"/>
    <w:rsid w:val="004834E5"/>
    <w:rsid w:val="0048368A"/>
    <w:rsid w:val="004836E0"/>
    <w:rsid w:val="00483CB7"/>
    <w:rsid w:val="00483CE4"/>
    <w:rsid w:val="004843FD"/>
    <w:rsid w:val="004847CA"/>
    <w:rsid w:val="00484F49"/>
    <w:rsid w:val="00485498"/>
    <w:rsid w:val="00485C11"/>
    <w:rsid w:val="00485C33"/>
    <w:rsid w:val="00485FA0"/>
    <w:rsid w:val="00485FBA"/>
    <w:rsid w:val="004865EB"/>
    <w:rsid w:val="00486A11"/>
    <w:rsid w:val="00487297"/>
    <w:rsid w:val="00487676"/>
    <w:rsid w:val="004877DF"/>
    <w:rsid w:val="00487B8D"/>
    <w:rsid w:val="00487C54"/>
    <w:rsid w:val="00487C9E"/>
    <w:rsid w:val="00487F9C"/>
    <w:rsid w:val="00487FDD"/>
    <w:rsid w:val="00490094"/>
    <w:rsid w:val="00490409"/>
    <w:rsid w:val="0049047B"/>
    <w:rsid w:val="00490A47"/>
    <w:rsid w:val="00490B66"/>
    <w:rsid w:val="00491160"/>
    <w:rsid w:val="0049150E"/>
    <w:rsid w:val="00491ADB"/>
    <w:rsid w:val="00491E44"/>
    <w:rsid w:val="00491EA0"/>
    <w:rsid w:val="00491F16"/>
    <w:rsid w:val="00491F31"/>
    <w:rsid w:val="004920E2"/>
    <w:rsid w:val="004920E6"/>
    <w:rsid w:val="00492215"/>
    <w:rsid w:val="0049241A"/>
    <w:rsid w:val="00492586"/>
    <w:rsid w:val="00492621"/>
    <w:rsid w:val="00492706"/>
    <w:rsid w:val="004928E6"/>
    <w:rsid w:val="00492BDF"/>
    <w:rsid w:val="00492E55"/>
    <w:rsid w:val="0049302A"/>
    <w:rsid w:val="00493158"/>
    <w:rsid w:val="004931FF"/>
    <w:rsid w:val="004932EA"/>
    <w:rsid w:val="004935C4"/>
    <w:rsid w:val="00493955"/>
    <w:rsid w:val="00493BD9"/>
    <w:rsid w:val="00494700"/>
    <w:rsid w:val="00494A63"/>
    <w:rsid w:val="004951DC"/>
    <w:rsid w:val="00495A7E"/>
    <w:rsid w:val="00495D54"/>
    <w:rsid w:val="00496198"/>
    <w:rsid w:val="00496709"/>
    <w:rsid w:val="004967B3"/>
    <w:rsid w:val="00496EC2"/>
    <w:rsid w:val="00497934"/>
    <w:rsid w:val="00497ACA"/>
    <w:rsid w:val="00497B26"/>
    <w:rsid w:val="004A015D"/>
    <w:rsid w:val="004A03BE"/>
    <w:rsid w:val="004A0670"/>
    <w:rsid w:val="004A12C0"/>
    <w:rsid w:val="004A1603"/>
    <w:rsid w:val="004A1CB5"/>
    <w:rsid w:val="004A1EF9"/>
    <w:rsid w:val="004A21A0"/>
    <w:rsid w:val="004A256A"/>
    <w:rsid w:val="004A318E"/>
    <w:rsid w:val="004A31A6"/>
    <w:rsid w:val="004A3BB2"/>
    <w:rsid w:val="004A3F33"/>
    <w:rsid w:val="004A3FA4"/>
    <w:rsid w:val="004A4343"/>
    <w:rsid w:val="004A4F09"/>
    <w:rsid w:val="004A519E"/>
    <w:rsid w:val="004A51EA"/>
    <w:rsid w:val="004A5E8D"/>
    <w:rsid w:val="004A5F35"/>
    <w:rsid w:val="004A6285"/>
    <w:rsid w:val="004A6558"/>
    <w:rsid w:val="004A6830"/>
    <w:rsid w:val="004A6992"/>
    <w:rsid w:val="004A719C"/>
    <w:rsid w:val="004A71E7"/>
    <w:rsid w:val="004A72BC"/>
    <w:rsid w:val="004A7382"/>
    <w:rsid w:val="004A7401"/>
    <w:rsid w:val="004A7C41"/>
    <w:rsid w:val="004A7CF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6EA"/>
    <w:rsid w:val="004B295F"/>
    <w:rsid w:val="004B29FC"/>
    <w:rsid w:val="004B2D19"/>
    <w:rsid w:val="004B2F61"/>
    <w:rsid w:val="004B33B6"/>
    <w:rsid w:val="004B3489"/>
    <w:rsid w:val="004B35ED"/>
    <w:rsid w:val="004B3659"/>
    <w:rsid w:val="004B397B"/>
    <w:rsid w:val="004B3CD9"/>
    <w:rsid w:val="004B3EAC"/>
    <w:rsid w:val="004B4238"/>
    <w:rsid w:val="004B43FF"/>
    <w:rsid w:val="004B481E"/>
    <w:rsid w:val="004B4C9C"/>
    <w:rsid w:val="004B5170"/>
    <w:rsid w:val="004B537E"/>
    <w:rsid w:val="004B53EB"/>
    <w:rsid w:val="004B5D42"/>
    <w:rsid w:val="004B69BF"/>
    <w:rsid w:val="004B6E6F"/>
    <w:rsid w:val="004B6EE6"/>
    <w:rsid w:val="004B6FF5"/>
    <w:rsid w:val="004B721C"/>
    <w:rsid w:val="004B75C2"/>
    <w:rsid w:val="004B7F18"/>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1569"/>
    <w:rsid w:val="004C193E"/>
    <w:rsid w:val="004C2579"/>
    <w:rsid w:val="004C2749"/>
    <w:rsid w:val="004C2886"/>
    <w:rsid w:val="004C3BD3"/>
    <w:rsid w:val="004C472B"/>
    <w:rsid w:val="004C4733"/>
    <w:rsid w:val="004C47A6"/>
    <w:rsid w:val="004C4811"/>
    <w:rsid w:val="004C4BC9"/>
    <w:rsid w:val="004C4C9F"/>
    <w:rsid w:val="004C4CDE"/>
    <w:rsid w:val="004C4DC7"/>
    <w:rsid w:val="004C51B6"/>
    <w:rsid w:val="004C533B"/>
    <w:rsid w:val="004C5616"/>
    <w:rsid w:val="004C56DA"/>
    <w:rsid w:val="004C56EB"/>
    <w:rsid w:val="004C571E"/>
    <w:rsid w:val="004C5775"/>
    <w:rsid w:val="004C5A6B"/>
    <w:rsid w:val="004C5B15"/>
    <w:rsid w:val="004C5C70"/>
    <w:rsid w:val="004C64A3"/>
    <w:rsid w:val="004C6521"/>
    <w:rsid w:val="004C692F"/>
    <w:rsid w:val="004C6D90"/>
    <w:rsid w:val="004C707D"/>
    <w:rsid w:val="004C750C"/>
    <w:rsid w:val="004C76F6"/>
    <w:rsid w:val="004C7E51"/>
    <w:rsid w:val="004C7E8E"/>
    <w:rsid w:val="004D0618"/>
    <w:rsid w:val="004D0879"/>
    <w:rsid w:val="004D0A26"/>
    <w:rsid w:val="004D0B73"/>
    <w:rsid w:val="004D0F7B"/>
    <w:rsid w:val="004D0FD1"/>
    <w:rsid w:val="004D1035"/>
    <w:rsid w:val="004D182D"/>
    <w:rsid w:val="004D1CC6"/>
    <w:rsid w:val="004D1F14"/>
    <w:rsid w:val="004D1FE9"/>
    <w:rsid w:val="004D232C"/>
    <w:rsid w:val="004D252B"/>
    <w:rsid w:val="004D2654"/>
    <w:rsid w:val="004D2792"/>
    <w:rsid w:val="004D29AA"/>
    <w:rsid w:val="004D2A73"/>
    <w:rsid w:val="004D2AA1"/>
    <w:rsid w:val="004D3C52"/>
    <w:rsid w:val="004D3F23"/>
    <w:rsid w:val="004D42B7"/>
    <w:rsid w:val="004D43C8"/>
    <w:rsid w:val="004D489E"/>
    <w:rsid w:val="004D4C2E"/>
    <w:rsid w:val="004D4D0F"/>
    <w:rsid w:val="004D4F8F"/>
    <w:rsid w:val="004D5753"/>
    <w:rsid w:val="004D583B"/>
    <w:rsid w:val="004D5C3C"/>
    <w:rsid w:val="004D5D62"/>
    <w:rsid w:val="004D5F26"/>
    <w:rsid w:val="004D5F95"/>
    <w:rsid w:val="004D5FCA"/>
    <w:rsid w:val="004D61AB"/>
    <w:rsid w:val="004D625B"/>
    <w:rsid w:val="004D6368"/>
    <w:rsid w:val="004D6785"/>
    <w:rsid w:val="004D6C26"/>
    <w:rsid w:val="004D6E0B"/>
    <w:rsid w:val="004D7154"/>
    <w:rsid w:val="004D7179"/>
    <w:rsid w:val="004D7496"/>
    <w:rsid w:val="004D7731"/>
    <w:rsid w:val="004D7B45"/>
    <w:rsid w:val="004D7B59"/>
    <w:rsid w:val="004E004F"/>
    <w:rsid w:val="004E0CA3"/>
    <w:rsid w:val="004E0ECE"/>
    <w:rsid w:val="004E1279"/>
    <w:rsid w:val="004E14A9"/>
    <w:rsid w:val="004E1680"/>
    <w:rsid w:val="004E1802"/>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65E"/>
    <w:rsid w:val="004E5837"/>
    <w:rsid w:val="004E58BA"/>
    <w:rsid w:val="004E59F0"/>
    <w:rsid w:val="004E5A01"/>
    <w:rsid w:val="004E6C3D"/>
    <w:rsid w:val="004E6D4A"/>
    <w:rsid w:val="004E6E48"/>
    <w:rsid w:val="004E6F2A"/>
    <w:rsid w:val="004E7385"/>
    <w:rsid w:val="004E76F0"/>
    <w:rsid w:val="004E7819"/>
    <w:rsid w:val="004E7878"/>
    <w:rsid w:val="004E7F16"/>
    <w:rsid w:val="004F0220"/>
    <w:rsid w:val="004F0228"/>
    <w:rsid w:val="004F0345"/>
    <w:rsid w:val="004F042E"/>
    <w:rsid w:val="004F0526"/>
    <w:rsid w:val="004F06EA"/>
    <w:rsid w:val="004F0CC4"/>
    <w:rsid w:val="004F13EF"/>
    <w:rsid w:val="004F193C"/>
    <w:rsid w:val="004F1948"/>
    <w:rsid w:val="004F2063"/>
    <w:rsid w:val="004F29B8"/>
    <w:rsid w:val="004F2B1F"/>
    <w:rsid w:val="004F3889"/>
    <w:rsid w:val="004F46DE"/>
    <w:rsid w:val="004F4844"/>
    <w:rsid w:val="004F4931"/>
    <w:rsid w:val="004F4D50"/>
    <w:rsid w:val="004F4F0B"/>
    <w:rsid w:val="004F52B6"/>
    <w:rsid w:val="004F5612"/>
    <w:rsid w:val="004F5B68"/>
    <w:rsid w:val="004F5B74"/>
    <w:rsid w:val="004F5BF1"/>
    <w:rsid w:val="004F5C60"/>
    <w:rsid w:val="004F5EDF"/>
    <w:rsid w:val="004F6017"/>
    <w:rsid w:val="004F6147"/>
    <w:rsid w:val="004F63BA"/>
    <w:rsid w:val="004F6529"/>
    <w:rsid w:val="004F66A8"/>
    <w:rsid w:val="004F68A2"/>
    <w:rsid w:val="004F6B0F"/>
    <w:rsid w:val="004F6BD4"/>
    <w:rsid w:val="004F70B1"/>
    <w:rsid w:val="004F7103"/>
    <w:rsid w:val="004F73C3"/>
    <w:rsid w:val="004F772C"/>
    <w:rsid w:val="004F7B72"/>
    <w:rsid w:val="004F7C9B"/>
    <w:rsid w:val="004F7DCF"/>
    <w:rsid w:val="0050010D"/>
    <w:rsid w:val="005003D0"/>
    <w:rsid w:val="005005B8"/>
    <w:rsid w:val="00500815"/>
    <w:rsid w:val="00500B7F"/>
    <w:rsid w:val="00501066"/>
    <w:rsid w:val="0050134C"/>
    <w:rsid w:val="00502440"/>
    <w:rsid w:val="005029E1"/>
    <w:rsid w:val="00502FE4"/>
    <w:rsid w:val="00503220"/>
    <w:rsid w:val="00503381"/>
    <w:rsid w:val="005033D2"/>
    <w:rsid w:val="00503521"/>
    <w:rsid w:val="0050373B"/>
    <w:rsid w:val="00504417"/>
    <w:rsid w:val="0050443D"/>
    <w:rsid w:val="00504879"/>
    <w:rsid w:val="005049BE"/>
    <w:rsid w:val="00504A47"/>
    <w:rsid w:val="00504B70"/>
    <w:rsid w:val="0050517C"/>
    <w:rsid w:val="00505BD8"/>
    <w:rsid w:val="00505BE6"/>
    <w:rsid w:val="005060D3"/>
    <w:rsid w:val="005062DA"/>
    <w:rsid w:val="00506408"/>
    <w:rsid w:val="00506537"/>
    <w:rsid w:val="00506653"/>
    <w:rsid w:val="00506849"/>
    <w:rsid w:val="00506C4D"/>
    <w:rsid w:val="00506F72"/>
    <w:rsid w:val="00507204"/>
    <w:rsid w:val="005076C1"/>
    <w:rsid w:val="005076C6"/>
    <w:rsid w:val="005076EB"/>
    <w:rsid w:val="00507CA9"/>
    <w:rsid w:val="005100AA"/>
    <w:rsid w:val="005100B0"/>
    <w:rsid w:val="00510460"/>
    <w:rsid w:val="00510744"/>
    <w:rsid w:val="0051076E"/>
    <w:rsid w:val="00510A20"/>
    <w:rsid w:val="00510BD8"/>
    <w:rsid w:val="0051113F"/>
    <w:rsid w:val="00512849"/>
    <w:rsid w:val="00512A80"/>
    <w:rsid w:val="00512AB9"/>
    <w:rsid w:val="00512BD3"/>
    <w:rsid w:val="00512E6B"/>
    <w:rsid w:val="00512F7C"/>
    <w:rsid w:val="0051360C"/>
    <w:rsid w:val="0051367C"/>
    <w:rsid w:val="005139C5"/>
    <w:rsid w:val="00513FAB"/>
    <w:rsid w:val="00514458"/>
    <w:rsid w:val="00514622"/>
    <w:rsid w:val="005148C7"/>
    <w:rsid w:val="00514FE0"/>
    <w:rsid w:val="005152B6"/>
    <w:rsid w:val="005152FC"/>
    <w:rsid w:val="005153C8"/>
    <w:rsid w:val="00515650"/>
    <w:rsid w:val="005157F5"/>
    <w:rsid w:val="00515F5C"/>
    <w:rsid w:val="00516500"/>
    <w:rsid w:val="00516E88"/>
    <w:rsid w:val="005179E3"/>
    <w:rsid w:val="00517D76"/>
    <w:rsid w:val="00517E09"/>
    <w:rsid w:val="00520187"/>
    <w:rsid w:val="0052021D"/>
    <w:rsid w:val="00520451"/>
    <w:rsid w:val="005206A8"/>
    <w:rsid w:val="005213C9"/>
    <w:rsid w:val="00521496"/>
    <w:rsid w:val="005214E6"/>
    <w:rsid w:val="00521A3F"/>
    <w:rsid w:val="00521C02"/>
    <w:rsid w:val="00521EAC"/>
    <w:rsid w:val="005220AD"/>
    <w:rsid w:val="005229D5"/>
    <w:rsid w:val="005229E8"/>
    <w:rsid w:val="00522A42"/>
    <w:rsid w:val="00522EFE"/>
    <w:rsid w:val="00523001"/>
    <w:rsid w:val="00523211"/>
    <w:rsid w:val="00523229"/>
    <w:rsid w:val="00523261"/>
    <w:rsid w:val="005233DF"/>
    <w:rsid w:val="0052362F"/>
    <w:rsid w:val="00523965"/>
    <w:rsid w:val="00523CFA"/>
    <w:rsid w:val="00523FF8"/>
    <w:rsid w:val="005241A6"/>
    <w:rsid w:val="005244F8"/>
    <w:rsid w:val="00524B07"/>
    <w:rsid w:val="00525067"/>
    <w:rsid w:val="00525428"/>
    <w:rsid w:val="005255B6"/>
    <w:rsid w:val="0052585E"/>
    <w:rsid w:val="00525EA5"/>
    <w:rsid w:val="005262F0"/>
    <w:rsid w:val="005268A7"/>
    <w:rsid w:val="005276EA"/>
    <w:rsid w:val="00527A2D"/>
    <w:rsid w:val="00527BA3"/>
    <w:rsid w:val="00527D82"/>
    <w:rsid w:val="00527DD2"/>
    <w:rsid w:val="00527E78"/>
    <w:rsid w:val="00530264"/>
    <w:rsid w:val="00530982"/>
    <w:rsid w:val="00530B6E"/>
    <w:rsid w:val="00530B9F"/>
    <w:rsid w:val="005313D9"/>
    <w:rsid w:val="005318B7"/>
    <w:rsid w:val="00531985"/>
    <w:rsid w:val="00531BFD"/>
    <w:rsid w:val="00532012"/>
    <w:rsid w:val="00532160"/>
    <w:rsid w:val="005329FB"/>
    <w:rsid w:val="00532B60"/>
    <w:rsid w:val="00532D79"/>
    <w:rsid w:val="0053313A"/>
    <w:rsid w:val="0053322F"/>
    <w:rsid w:val="0053329F"/>
    <w:rsid w:val="005333BE"/>
    <w:rsid w:val="00533659"/>
    <w:rsid w:val="005336FA"/>
    <w:rsid w:val="00533756"/>
    <w:rsid w:val="00533772"/>
    <w:rsid w:val="005339F9"/>
    <w:rsid w:val="00533E1C"/>
    <w:rsid w:val="0053416D"/>
    <w:rsid w:val="005341D7"/>
    <w:rsid w:val="0053463A"/>
    <w:rsid w:val="005352B0"/>
    <w:rsid w:val="0053532A"/>
    <w:rsid w:val="00535D2A"/>
    <w:rsid w:val="00535DC8"/>
    <w:rsid w:val="00535E9F"/>
    <w:rsid w:val="00535EDB"/>
    <w:rsid w:val="00535EE8"/>
    <w:rsid w:val="00536007"/>
    <w:rsid w:val="00536683"/>
    <w:rsid w:val="00536EA9"/>
    <w:rsid w:val="005377A1"/>
    <w:rsid w:val="00537FFC"/>
    <w:rsid w:val="00540011"/>
    <w:rsid w:val="00540096"/>
    <w:rsid w:val="00540181"/>
    <w:rsid w:val="005401A1"/>
    <w:rsid w:val="005404F0"/>
    <w:rsid w:val="0054054A"/>
    <w:rsid w:val="00540B96"/>
    <w:rsid w:val="0054182D"/>
    <w:rsid w:val="00541859"/>
    <w:rsid w:val="0054196A"/>
    <w:rsid w:val="00541EBB"/>
    <w:rsid w:val="005421D7"/>
    <w:rsid w:val="005421F5"/>
    <w:rsid w:val="005422E0"/>
    <w:rsid w:val="0054295A"/>
    <w:rsid w:val="00542B85"/>
    <w:rsid w:val="00542C5D"/>
    <w:rsid w:val="005433E7"/>
    <w:rsid w:val="00543A74"/>
    <w:rsid w:val="00543E14"/>
    <w:rsid w:val="00543FFE"/>
    <w:rsid w:val="0054438F"/>
    <w:rsid w:val="005444BB"/>
    <w:rsid w:val="005444F1"/>
    <w:rsid w:val="0054466A"/>
    <w:rsid w:val="00544B8F"/>
    <w:rsid w:val="00544E17"/>
    <w:rsid w:val="00544ECC"/>
    <w:rsid w:val="0054593B"/>
    <w:rsid w:val="00545AB8"/>
    <w:rsid w:val="00545B74"/>
    <w:rsid w:val="00545C33"/>
    <w:rsid w:val="0054611E"/>
    <w:rsid w:val="005466B2"/>
    <w:rsid w:val="005468B9"/>
    <w:rsid w:val="00546A70"/>
    <w:rsid w:val="00546F64"/>
    <w:rsid w:val="005470EA"/>
    <w:rsid w:val="005474B0"/>
    <w:rsid w:val="00547E0D"/>
    <w:rsid w:val="00547E13"/>
    <w:rsid w:val="00547E4E"/>
    <w:rsid w:val="00547ED6"/>
    <w:rsid w:val="005500B3"/>
    <w:rsid w:val="005505B5"/>
    <w:rsid w:val="005505E6"/>
    <w:rsid w:val="005506DA"/>
    <w:rsid w:val="0055092D"/>
    <w:rsid w:val="00550C66"/>
    <w:rsid w:val="00550DDA"/>
    <w:rsid w:val="00551013"/>
    <w:rsid w:val="00551206"/>
    <w:rsid w:val="0055139A"/>
    <w:rsid w:val="0055157C"/>
    <w:rsid w:val="0055175E"/>
    <w:rsid w:val="00551A2A"/>
    <w:rsid w:val="00551E09"/>
    <w:rsid w:val="0055234D"/>
    <w:rsid w:val="005524A9"/>
    <w:rsid w:val="0055275B"/>
    <w:rsid w:val="00552A25"/>
    <w:rsid w:val="00552DC7"/>
    <w:rsid w:val="005530B5"/>
    <w:rsid w:val="005530F4"/>
    <w:rsid w:val="00553A05"/>
    <w:rsid w:val="00553CF6"/>
    <w:rsid w:val="00553E26"/>
    <w:rsid w:val="00554385"/>
    <w:rsid w:val="0055452E"/>
    <w:rsid w:val="0055482C"/>
    <w:rsid w:val="005549B6"/>
    <w:rsid w:val="00555192"/>
    <w:rsid w:val="0055597C"/>
    <w:rsid w:val="00555A54"/>
    <w:rsid w:val="00555FF9"/>
    <w:rsid w:val="005562DE"/>
    <w:rsid w:val="005563CF"/>
    <w:rsid w:val="005563F1"/>
    <w:rsid w:val="0055668F"/>
    <w:rsid w:val="00556744"/>
    <w:rsid w:val="00556C10"/>
    <w:rsid w:val="005572EF"/>
    <w:rsid w:val="00557B91"/>
    <w:rsid w:val="00557E4B"/>
    <w:rsid w:val="00557FE4"/>
    <w:rsid w:val="00560029"/>
    <w:rsid w:val="00560274"/>
    <w:rsid w:val="00560606"/>
    <w:rsid w:val="00560911"/>
    <w:rsid w:val="00560BCC"/>
    <w:rsid w:val="00560F78"/>
    <w:rsid w:val="00561244"/>
    <w:rsid w:val="005612FA"/>
    <w:rsid w:val="00561323"/>
    <w:rsid w:val="005613BF"/>
    <w:rsid w:val="00561623"/>
    <w:rsid w:val="0056162A"/>
    <w:rsid w:val="00561C12"/>
    <w:rsid w:val="005621C0"/>
    <w:rsid w:val="005627D8"/>
    <w:rsid w:val="00562E81"/>
    <w:rsid w:val="0056374C"/>
    <w:rsid w:val="00563B0D"/>
    <w:rsid w:val="00563B88"/>
    <w:rsid w:val="00563C9F"/>
    <w:rsid w:val="00563F15"/>
    <w:rsid w:val="00564820"/>
    <w:rsid w:val="005649A5"/>
    <w:rsid w:val="00564D9E"/>
    <w:rsid w:val="00564E2F"/>
    <w:rsid w:val="00565276"/>
    <w:rsid w:val="005652CE"/>
    <w:rsid w:val="0056595B"/>
    <w:rsid w:val="00565A3E"/>
    <w:rsid w:val="00565C65"/>
    <w:rsid w:val="00565D0D"/>
    <w:rsid w:val="005667F4"/>
    <w:rsid w:val="005668FD"/>
    <w:rsid w:val="00566D90"/>
    <w:rsid w:val="00566E02"/>
    <w:rsid w:val="00566E88"/>
    <w:rsid w:val="005670E9"/>
    <w:rsid w:val="0056726C"/>
    <w:rsid w:val="0056727D"/>
    <w:rsid w:val="0056761C"/>
    <w:rsid w:val="00567740"/>
    <w:rsid w:val="0057033E"/>
    <w:rsid w:val="00570432"/>
    <w:rsid w:val="00570737"/>
    <w:rsid w:val="00570A59"/>
    <w:rsid w:val="00570E3E"/>
    <w:rsid w:val="00570E40"/>
    <w:rsid w:val="0057102A"/>
    <w:rsid w:val="00571481"/>
    <w:rsid w:val="0057168E"/>
    <w:rsid w:val="0057170A"/>
    <w:rsid w:val="00571753"/>
    <w:rsid w:val="00571B21"/>
    <w:rsid w:val="00571DF0"/>
    <w:rsid w:val="0057250B"/>
    <w:rsid w:val="005726A5"/>
    <w:rsid w:val="00572978"/>
    <w:rsid w:val="005731AA"/>
    <w:rsid w:val="00573507"/>
    <w:rsid w:val="0057366A"/>
    <w:rsid w:val="005739A1"/>
    <w:rsid w:val="00573A33"/>
    <w:rsid w:val="00573C7C"/>
    <w:rsid w:val="005743E4"/>
    <w:rsid w:val="00574442"/>
    <w:rsid w:val="0057449C"/>
    <w:rsid w:val="005744B6"/>
    <w:rsid w:val="005744D5"/>
    <w:rsid w:val="00574603"/>
    <w:rsid w:val="005748D3"/>
    <w:rsid w:val="00574AC0"/>
    <w:rsid w:val="00574F6D"/>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DC9"/>
    <w:rsid w:val="00581228"/>
    <w:rsid w:val="0058150E"/>
    <w:rsid w:val="005815CF"/>
    <w:rsid w:val="005817E2"/>
    <w:rsid w:val="005820E0"/>
    <w:rsid w:val="00582373"/>
    <w:rsid w:val="00582421"/>
    <w:rsid w:val="005828D1"/>
    <w:rsid w:val="0058303A"/>
    <w:rsid w:val="005836F1"/>
    <w:rsid w:val="0058375F"/>
    <w:rsid w:val="00583944"/>
    <w:rsid w:val="005839EA"/>
    <w:rsid w:val="00584220"/>
    <w:rsid w:val="00584853"/>
    <w:rsid w:val="00585087"/>
    <w:rsid w:val="00585157"/>
    <w:rsid w:val="0058523C"/>
    <w:rsid w:val="00585370"/>
    <w:rsid w:val="00585436"/>
    <w:rsid w:val="0058560C"/>
    <w:rsid w:val="00585630"/>
    <w:rsid w:val="00585772"/>
    <w:rsid w:val="0058581E"/>
    <w:rsid w:val="00585C44"/>
    <w:rsid w:val="00585C62"/>
    <w:rsid w:val="00586579"/>
    <w:rsid w:val="005865CA"/>
    <w:rsid w:val="00586738"/>
    <w:rsid w:val="00586771"/>
    <w:rsid w:val="005867DA"/>
    <w:rsid w:val="00586C0C"/>
    <w:rsid w:val="0058725C"/>
    <w:rsid w:val="00587781"/>
    <w:rsid w:val="00587A13"/>
    <w:rsid w:val="00587A62"/>
    <w:rsid w:val="00587CFA"/>
    <w:rsid w:val="0059013E"/>
    <w:rsid w:val="00590BCA"/>
    <w:rsid w:val="005910EB"/>
    <w:rsid w:val="00591441"/>
    <w:rsid w:val="0059144E"/>
    <w:rsid w:val="00591465"/>
    <w:rsid w:val="00591558"/>
    <w:rsid w:val="00591580"/>
    <w:rsid w:val="00591BB5"/>
    <w:rsid w:val="00592446"/>
    <w:rsid w:val="00592ED3"/>
    <w:rsid w:val="00592FC6"/>
    <w:rsid w:val="00593665"/>
    <w:rsid w:val="0059366F"/>
    <w:rsid w:val="00593A5F"/>
    <w:rsid w:val="00593C7D"/>
    <w:rsid w:val="00593F98"/>
    <w:rsid w:val="00594240"/>
    <w:rsid w:val="005942BF"/>
    <w:rsid w:val="005943C8"/>
    <w:rsid w:val="00594C86"/>
    <w:rsid w:val="00594FE8"/>
    <w:rsid w:val="005950F2"/>
    <w:rsid w:val="0059538D"/>
    <w:rsid w:val="00595534"/>
    <w:rsid w:val="005957BC"/>
    <w:rsid w:val="005961AB"/>
    <w:rsid w:val="005962DE"/>
    <w:rsid w:val="00596A4E"/>
    <w:rsid w:val="005971A7"/>
    <w:rsid w:val="0059728C"/>
    <w:rsid w:val="005974DF"/>
    <w:rsid w:val="0059780E"/>
    <w:rsid w:val="0059786C"/>
    <w:rsid w:val="00597D37"/>
    <w:rsid w:val="00597E83"/>
    <w:rsid w:val="00597F12"/>
    <w:rsid w:val="005A01BC"/>
    <w:rsid w:val="005A03BC"/>
    <w:rsid w:val="005A0B12"/>
    <w:rsid w:val="005A0B46"/>
    <w:rsid w:val="005A0B65"/>
    <w:rsid w:val="005A0C3D"/>
    <w:rsid w:val="005A0D4F"/>
    <w:rsid w:val="005A1334"/>
    <w:rsid w:val="005A14CC"/>
    <w:rsid w:val="005A15D3"/>
    <w:rsid w:val="005A1603"/>
    <w:rsid w:val="005A1912"/>
    <w:rsid w:val="005A19EF"/>
    <w:rsid w:val="005A1B85"/>
    <w:rsid w:val="005A1C9B"/>
    <w:rsid w:val="005A1D4C"/>
    <w:rsid w:val="005A1F56"/>
    <w:rsid w:val="005A2467"/>
    <w:rsid w:val="005A2868"/>
    <w:rsid w:val="005A2C8E"/>
    <w:rsid w:val="005A2D5B"/>
    <w:rsid w:val="005A2E29"/>
    <w:rsid w:val="005A3277"/>
    <w:rsid w:val="005A347B"/>
    <w:rsid w:val="005A34C3"/>
    <w:rsid w:val="005A36C3"/>
    <w:rsid w:val="005A3A84"/>
    <w:rsid w:val="005A407A"/>
    <w:rsid w:val="005A4250"/>
    <w:rsid w:val="005A4503"/>
    <w:rsid w:val="005A45F3"/>
    <w:rsid w:val="005A4BA9"/>
    <w:rsid w:val="005A4BC5"/>
    <w:rsid w:val="005A4E6C"/>
    <w:rsid w:val="005A5044"/>
    <w:rsid w:val="005A552F"/>
    <w:rsid w:val="005A55AC"/>
    <w:rsid w:val="005A5A13"/>
    <w:rsid w:val="005A5D13"/>
    <w:rsid w:val="005A5E31"/>
    <w:rsid w:val="005A5E55"/>
    <w:rsid w:val="005A5F59"/>
    <w:rsid w:val="005A6133"/>
    <w:rsid w:val="005A6152"/>
    <w:rsid w:val="005A68DA"/>
    <w:rsid w:val="005A6DCC"/>
    <w:rsid w:val="005A6F2F"/>
    <w:rsid w:val="005A6F5B"/>
    <w:rsid w:val="005A7156"/>
    <w:rsid w:val="005A71F4"/>
    <w:rsid w:val="005A7762"/>
    <w:rsid w:val="005A7ABF"/>
    <w:rsid w:val="005B00BE"/>
    <w:rsid w:val="005B0156"/>
    <w:rsid w:val="005B02F3"/>
    <w:rsid w:val="005B05B4"/>
    <w:rsid w:val="005B08F3"/>
    <w:rsid w:val="005B09E4"/>
    <w:rsid w:val="005B0DE2"/>
    <w:rsid w:val="005B14F2"/>
    <w:rsid w:val="005B1604"/>
    <w:rsid w:val="005B2308"/>
    <w:rsid w:val="005B2498"/>
    <w:rsid w:val="005B280B"/>
    <w:rsid w:val="005B299F"/>
    <w:rsid w:val="005B2D2F"/>
    <w:rsid w:val="005B38A1"/>
    <w:rsid w:val="005B39AE"/>
    <w:rsid w:val="005B3A88"/>
    <w:rsid w:val="005B3BDB"/>
    <w:rsid w:val="005B3E73"/>
    <w:rsid w:val="005B4900"/>
    <w:rsid w:val="005B5421"/>
    <w:rsid w:val="005B5534"/>
    <w:rsid w:val="005B61DC"/>
    <w:rsid w:val="005B62D7"/>
    <w:rsid w:val="005B6921"/>
    <w:rsid w:val="005B6D62"/>
    <w:rsid w:val="005B6E7B"/>
    <w:rsid w:val="005B6F34"/>
    <w:rsid w:val="005B7104"/>
    <w:rsid w:val="005B713B"/>
    <w:rsid w:val="005C01D0"/>
    <w:rsid w:val="005C029F"/>
    <w:rsid w:val="005C0300"/>
    <w:rsid w:val="005C0F9C"/>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402B"/>
    <w:rsid w:val="005C40D6"/>
    <w:rsid w:val="005C4244"/>
    <w:rsid w:val="005C49FC"/>
    <w:rsid w:val="005C4AB0"/>
    <w:rsid w:val="005C522F"/>
    <w:rsid w:val="005C5AC4"/>
    <w:rsid w:val="005C5D66"/>
    <w:rsid w:val="005C5DBB"/>
    <w:rsid w:val="005C5F0B"/>
    <w:rsid w:val="005C5F21"/>
    <w:rsid w:val="005C60CC"/>
    <w:rsid w:val="005C60E1"/>
    <w:rsid w:val="005C6242"/>
    <w:rsid w:val="005C6264"/>
    <w:rsid w:val="005C68E0"/>
    <w:rsid w:val="005C702B"/>
    <w:rsid w:val="005C75A6"/>
    <w:rsid w:val="005C7640"/>
    <w:rsid w:val="005C767A"/>
    <w:rsid w:val="005C79FD"/>
    <w:rsid w:val="005D0268"/>
    <w:rsid w:val="005D0418"/>
    <w:rsid w:val="005D0621"/>
    <w:rsid w:val="005D0C84"/>
    <w:rsid w:val="005D0CA9"/>
    <w:rsid w:val="005D14F4"/>
    <w:rsid w:val="005D185F"/>
    <w:rsid w:val="005D1BAE"/>
    <w:rsid w:val="005D1BF8"/>
    <w:rsid w:val="005D2179"/>
    <w:rsid w:val="005D2233"/>
    <w:rsid w:val="005D2363"/>
    <w:rsid w:val="005D289D"/>
    <w:rsid w:val="005D28D6"/>
    <w:rsid w:val="005D2A65"/>
    <w:rsid w:val="005D2BDA"/>
    <w:rsid w:val="005D30EB"/>
    <w:rsid w:val="005D30F8"/>
    <w:rsid w:val="005D39B9"/>
    <w:rsid w:val="005D3DF4"/>
    <w:rsid w:val="005D3DFD"/>
    <w:rsid w:val="005D4092"/>
    <w:rsid w:val="005D41D4"/>
    <w:rsid w:val="005D44C6"/>
    <w:rsid w:val="005D46CB"/>
    <w:rsid w:val="005D4D03"/>
    <w:rsid w:val="005D4D74"/>
    <w:rsid w:val="005D53C5"/>
    <w:rsid w:val="005D55C5"/>
    <w:rsid w:val="005D561C"/>
    <w:rsid w:val="005D57D9"/>
    <w:rsid w:val="005D5A06"/>
    <w:rsid w:val="005D5A6E"/>
    <w:rsid w:val="005D5CBD"/>
    <w:rsid w:val="005D61CE"/>
    <w:rsid w:val="005D66C7"/>
    <w:rsid w:val="005D66E1"/>
    <w:rsid w:val="005D6BA3"/>
    <w:rsid w:val="005D6CB0"/>
    <w:rsid w:val="005D737B"/>
    <w:rsid w:val="005D737E"/>
    <w:rsid w:val="005D756E"/>
    <w:rsid w:val="005D7804"/>
    <w:rsid w:val="005D7A93"/>
    <w:rsid w:val="005D7D93"/>
    <w:rsid w:val="005D7FC2"/>
    <w:rsid w:val="005E03F8"/>
    <w:rsid w:val="005E047C"/>
    <w:rsid w:val="005E0574"/>
    <w:rsid w:val="005E0653"/>
    <w:rsid w:val="005E0726"/>
    <w:rsid w:val="005E0AF2"/>
    <w:rsid w:val="005E0F29"/>
    <w:rsid w:val="005E125C"/>
    <w:rsid w:val="005E167B"/>
    <w:rsid w:val="005E1D7E"/>
    <w:rsid w:val="005E2735"/>
    <w:rsid w:val="005E33DC"/>
    <w:rsid w:val="005E39B8"/>
    <w:rsid w:val="005E39C8"/>
    <w:rsid w:val="005E3C75"/>
    <w:rsid w:val="005E46EB"/>
    <w:rsid w:val="005E4CB7"/>
    <w:rsid w:val="005E593F"/>
    <w:rsid w:val="005E5B43"/>
    <w:rsid w:val="005E60F5"/>
    <w:rsid w:val="005E62DF"/>
    <w:rsid w:val="005E62F2"/>
    <w:rsid w:val="005E64FA"/>
    <w:rsid w:val="005E6D61"/>
    <w:rsid w:val="005E72BB"/>
    <w:rsid w:val="005E743B"/>
    <w:rsid w:val="005E7D7A"/>
    <w:rsid w:val="005E7E78"/>
    <w:rsid w:val="005E7E88"/>
    <w:rsid w:val="005F01A7"/>
    <w:rsid w:val="005F0B73"/>
    <w:rsid w:val="005F0EF4"/>
    <w:rsid w:val="005F1023"/>
    <w:rsid w:val="005F1781"/>
    <w:rsid w:val="005F19E6"/>
    <w:rsid w:val="005F1F49"/>
    <w:rsid w:val="005F1FA1"/>
    <w:rsid w:val="005F228E"/>
    <w:rsid w:val="005F2640"/>
    <w:rsid w:val="005F296E"/>
    <w:rsid w:val="005F2ACE"/>
    <w:rsid w:val="005F2ED3"/>
    <w:rsid w:val="005F2F60"/>
    <w:rsid w:val="005F3551"/>
    <w:rsid w:val="005F369E"/>
    <w:rsid w:val="005F3B63"/>
    <w:rsid w:val="005F421E"/>
    <w:rsid w:val="005F4449"/>
    <w:rsid w:val="005F4893"/>
    <w:rsid w:val="005F525B"/>
    <w:rsid w:val="005F54F6"/>
    <w:rsid w:val="005F5504"/>
    <w:rsid w:val="005F5FA7"/>
    <w:rsid w:val="005F6011"/>
    <w:rsid w:val="005F68E0"/>
    <w:rsid w:val="005F6973"/>
    <w:rsid w:val="005F6985"/>
    <w:rsid w:val="005F6C0C"/>
    <w:rsid w:val="005F6C85"/>
    <w:rsid w:val="005F6CD4"/>
    <w:rsid w:val="005F6DEF"/>
    <w:rsid w:val="005F6ED3"/>
    <w:rsid w:val="005F74F5"/>
    <w:rsid w:val="005F753D"/>
    <w:rsid w:val="00600554"/>
    <w:rsid w:val="006008B0"/>
    <w:rsid w:val="00600966"/>
    <w:rsid w:val="00600A46"/>
    <w:rsid w:val="006010FB"/>
    <w:rsid w:val="00601C20"/>
    <w:rsid w:val="00601F73"/>
    <w:rsid w:val="0060228C"/>
    <w:rsid w:val="006023C1"/>
    <w:rsid w:val="00602616"/>
    <w:rsid w:val="00602A0B"/>
    <w:rsid w:val="00602F69"/>
    <w:rsid w:val="00602FEC"/>
    <w:rsid w:val="00603109"/>
    <w:rsid w:val="006033AC"/>
    <w:rsid w:val="00603AE6"/>
    <w:rsid w:val="00603E46"/>
    <w:rsid w:val="00604A7A"/>
    <w:rsid w:val="00604CB4"/>
    <w:rsid w:val="0060566B"/>
    <w:rsid w:val="00605975"/>
    <w:rsid w:val="00605F32"/>
    <w:rsid w:val="0060624C"/>
    <w:rsid w:val="00606558"/>
    <w:rsid w:val="00606FCD"/>
    <w:rsid w:val="00607318"/>
    <w:rsid w:val="00607A24"/>
    <w:rsid w:val="00607A7C"/>
    <w:rsid w:val="00607ABE"/>
    <w:rsid w:val="00607B18"/>
    <w:rsid w:val="00607E12"/>
    <w:rsid w:val="00610627"/>
    <w:rsid w:val="006106EB"/>
    <w:rsid w:val="006112CB"/>
    <w:rsid w:val="0061143D"/>
    <w:rsid w:val="00611ACA"/>
    <w:rsid w:val="00611BD5"/>
    <w:rsid w:val="00611D86"/>
    <w:rsid w:val="00611FB6"/>
    <w:rsid w:val="0061239F"/>
    <w:rsid w:val="00612879"/>
    <w:rsid w:val="00612B1F"/>
    <w:rsid w:val="006130E7"/>
    <w:rsid w:val="00613B39"/>
    <w:rsid w:val="00613BA7"/>
    <w:rsid w:val="00613C54"/>
    <w:rsid w:val="00613FC7"/>
    <w:rsid w:val="00614061"/>
    <w:rsid w:val="006140BC"/>
    <w:rsid w:val="006143B5"/>
    <w:rsid w:val="00614B82"/>
    <w:rsid w:val="006159DC"/>
    <w:rsid w:val="00615A76"/>
    <w:rsid w:val="00615CC8"/>
    <w:rsid w:val="00616227"/>
    <w:rsid w:val="006169DE"/>
    <w:rsid w:val="0061730F"/>
    <w:rsid w:val="00617552"/>
    <w:rsid w:val="00617E32"/>
    <w:rsid w:val="00620044"/>
    <w:rsid w:val="00620605"/>
    <w:rsid w:val="00620785"/>
    <w:rsid w:val="00620AC5"/>
    <w:rsid w:val="0062118E"/>
    <w:rsid w:val="00621736"/>
    <w:rsid w:val="00621D32"/>
    <w:rsid w:val="00621DCF"/>
    <w:rsid w:val="006225F3"/>
    <w:rsid w:val="00622661"/>
    <w:rsid w:val="006228DC"/>
    <w:rsid w:val="006228E2"/>
    <w:rsid w:val="00622D72"/>
    <w:rsid w:val="0062307E"/>
    <w:rsid w:val="00623DC9"/>
    <w:rsid w:val="00624EEF"/>
    <w:rsid w:val="00624F8E"/>
    <w:rsid w:val="006251B6"/>
    <w:rsid w:val="006253AC"/>
    <w:rsid w:val="006254AB"/>
    <w:rsid w:val="00625BBB"/>
    <w:rsid w:val="00625C00"/>
    <w:rsid w:val="00625F55"/>
    <w:rsid w:val="0062601D"/>
    <w:rsid w:val="006260D8"/>
    <w:rsid w:val="00626737"/>
    <w:rsid w:val="00626C69"/>
    <w:rsid w:val="00627037"/>
    <w:rsid w:val="006271C3"/>
    <w:rsid w:val="00627B68"/>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F7"/>
    <w:rsid w:val="006329B5"/>
    <w:rsid w:val="00633188"/>
    <w:rsid w:val="0063342D"/>
    <w:rsid w:val="0063349C"/>
    <w:rsid w:val="00633522"/>
    <w:rsid w:val="00633642"/>
    <w:rsid w:val="0063374B"/>
    <w:rsid w:val="00633D17"/>
    <w:rsid w:val="00633E7A"/>
    <w:rsid w:val="00634020"/>
    <w:rsid w:val="006341EC"/>
    <w:rsid w:val="00634817"/>
    <w:rsid w:val="00634F66"/>
    <w:rsid w:val="006354D7"/>
    <w:rsid w:val="0063597E"/>
    <w:rsid w:val="00635B9B"/>
    <w:rsid w:val="00635C20"/>
    <w:rsid w:val="006364C0"/>
    <w:rsid w:val="00636911"/>
    <w:rsid w:val="00636B8A"/>
    <w:rsid w:val="00636C02"/>
    <w:rsid w:val="00636D1D"/>
    <w:rsid w:val="006377EC"/>
    <w:rsid w:val="00637810"/>
    <w:rsid w:val="006403F4"/>
    <w:rsid w:val="00640817"/>
    <w:rsid w:val="006418B6"/>
    <w:rsid w:val="00641922"/>
    <w:rsid w:val="00641971"/>
    <w:rsid w:val="00642EC2"/>
    <w:rsid w:val="006438C6"/>
    <w:rsid w:val="006439F5"/>
    <w:rsid w:val="00643A97"/>
    <w:rsid w:val="00643F9D"/>
    <w:rsid w:val="00644486"/>
    <w:rsid w:val="00644B31"/>
    <w:rsid w:val="006454B4"/>
    <w:rsid w:val="00645AC7"/>
    <w:rsid w:val="00645DAB"/>
    <w:rsid w:val="00645E6B"/>
    <w:rsid w:val="0064662B"/>
    <w:rsid w:val="0064682B"/>
    <w:rsid w:val="00647CF5"/>
    <w:rsid w:val="00647E4D"/>
    <w:rsid w:val="00647F60"/>
    <w:rsid w:val="00647FCC"/>
    <w:rsid w:val="006500C3"/>
    <w:rsid w:val="00650870"/>
    <w:rsid w:val="00650879"/>
    <w:rsid w:val="00650919"/>
    <w:rsid w:val="00650984"/>
    <w:rsid w:val="0065133A"/>
    <w:rsid w:val="0065182F"/>
    <w:rsid w:val="006519D0"/>
    <w:rsid w:val="006519FE"/>
    <w:rsid w:val="00651C01"/>
    <w:rsid w:val="00651DA9"/>
    <w:rsid w:val="0065227A"/>
    <w:rsid w:val="0065232F"/>
    <w:rsid w:val="00652FB0"/>
    <w:rsid w:val="006532AF"/>
    <w:rsid w:val="006534D5"/>
    <w:rsid w:val="006536F4"/>
    <w:rsid w:val="00653B41"/>
    <w:rsid w:val="00653C9F"/>
    <w:rsid w:val="00654009"/>
    <w:rsid w:val="006543F4"/>
    <w:rsid w:val="006544BD"/>
    <w:rsid w:val="00654780"/>
    <w:rsid w:val="00654849"/>
    <w:rsid w:val="00654AAC"/>
    <w:rsid w:val="00654B60"/>
    <w:rsid w:val="00654BC1"/>
    <w:rsid w:val="00654F09"/>
    <w:rsid w:val="006554C9"/>
    <w:rsid w:val="0065601B"/>
    <w:rsid w:val="0065620B"/>
    <w:rsid w:val="006562C0"/>
    <w:rsid w:val="0065641A"/>
    <w:rsid w:val="006565CA"/>
    <w:rsid w:val="006569FA"/>
    <w:rsid w:val="00656A5E"/>
    <w:rsid w:val="00656CC6"/>
    <w:rsid w:val="00657D82"/>
    <w:rsid w:val="006601B6"/>
    <w:rsid w:val="0066033B"/>
    <w:rsid w:val="00660476"/>
    <w:rsid w:val="00660959"/>
    <w:rsid w:val="00660C7F"/>
    <w:rsid w:val="00660FB7"/>
    <w:rsid w:val="006612CF"/>
    <w:rsid w:val="00661B55"/>
    <w:rsid w:val="00662446"/>
    <w:rsid w:val="0066286B"/>
    <w:rsid w:val="006628E8"/>
    <w:rsid w:val="00662D8A"/>
    <w:rsid w:val="00662F9D"/>
    <w:rsid w:val="006638F9"/>
    <w:rsid w:val="00664462"/>
    <w:rsid w:val="00664871"/>
    <w:rsid w:val="00664B60"/>
    <w:rsid w:val="00664B69"/>
    <w:rsid w:val="00664BCD"/>
    <w:rsid w:val="00664D54"/>
    <w:rsid w:val="00664ED2"/>
    <w:rsid w:val="00665351"/>
    <w:rsid w:val="00665472"/>
    <w:rsid w:val="006657CA"/>
    <w:rsid w:val="006658E0"/>
    <w:rsid w:val="00665BF0"/>
    <w:rsid w:val="00665BFC"/>
    <w:rsid w:val="00665DA1"/>
    <w:rsid w:val="00665F57"/>
    <w:rsid w:val="006660B0"/>
    <w:rsid w:val="006664C6"/>
    <w:rsid w:val="006670E8"/>
    <w:rsid w:val="00667ADA"/>
    <w:rsid w:val="00667BFC"/>
    <w:rsid w:val="006703AD"/>
    <w:rsid w:val="006703D0"/>
    <w:rsid w:val="0067041D"/>
    <w:rsid w:val="00670686"/>
    <w:rsid w:val="00670742"/>
    <w:rsid w:val="006707DF"/>
    <w:rsid w:val="00670E46"/>
    <w:rsid w:val="00670FC3"/>
    <w:rsid w:val="00671A7F"/>
    <w:rsid w:val="00671C0B"/>
    <w:rsid w:val="00671DE9"/>
    <w:rsid w:val="00672193"/>
    <w:rsid w:val="0067219C"/>
    <w:rsid w:val="006722BA"/>
    <w:rsid w:val="006722CC"/>
    <w:rsid w:val="00672595"/>
    <w:rsid w:val="0067259A"/>
    <w:rsid w:val="0067279D"/>
    <w:rsid w:val="006727FD"/>
    <w:rsid w:val="00672865"/>
    <w:rsid w:val="00673286"/>
    <w:rsid w:val="006737CE"/>
    <w:rsid w:val="00673971"/>
    <w:rsid w:val="00673DFA"/>
    <w:rsid w:val="00674232"/>
    <w:rsid w:val="0067472C"/>
    <w:rsid w:val="00674C59"/>
    <w:rsid w:val="0067501C"/>
    <w:rsid w:val="00675173"/>
    <w:rsid w:val="0067534F"/>
    <w:rsid w:val="0067560C"/>
    <w:rsid w:val="006757B1"/>
    <w:rsid w:val="00675B13"/>
    <w:rsid w:val="00675EC9"/>
    <w:rsid w:val="0067643C"/>
    <w:rsid w:val="00676DCC"/>
    <w:rsid w:val="00677549"/>
    <w:rsid w:val="006775B6"/>
    <w:rsid w:val="00677DDD"/>
    <w:rsid w:val="00680133"/>
    <w:rsid w:val="00680224"/>
    <w:rsid w:val="0068030C"/>
    <w:rsid w:val="006803F8"/>
    <w:rsid w:val="00680806"/>
    <w:rsid w:val="00680A59"/>
    <w:rsid w:val="00681FCA"/>
    <w:rsid w:val="006825D4"/>
    <w:rsid w:val="00682A4A"/>
    <w:rsid w:val="00682EB0"/>
    <w:rsid w:val="0068313F"/>
    <w:rsid w:val="00683255"/>
    <w:rsid w:val="006832B2"/>
    <w:rsid w:val="006835DC"/>
    <w:rsid w:val="00683F00"/>
    <w:rsid w:val="00684532"/>
    <w:rsid w:val="0068471D"/>
    <w:rsid w:val="00684F79"/>
    <w:rsid w:val="006850A9"/>
    <w:rsid w:val="00685674"/>
    <w:rsid w:val="00685723"/>
    <w:rsid w:val="006858F3"/>
    <w:rsid w:val="00685CD8"/>
    <w:rsid w:val="0068618D"/>
    <w:rsid w:val="0068628A"/>
    <w:rsid w:val="006867BE"/>
    <w:rsid w:val="0068714D"/>
    <w:rsid w:val="00687AAE"/>
    <w:rsid w:val="00687C17"/>
    <w:rsid w:val="00687DD9"/>
    <w:rsid w:val="0069048B"/>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EBB"/>
    <w:rsid w:val="00693FBF"/>
    <w:rsid w:val="006940BA"/>
    <w:rsid w:val="006945D0"/>
    <w:rsid w:val="006949BB"/>
    <w:rsid w:val="00694DC2"/>
    <w:rsid w:val="0069505B"/>
    <w:rsid w:val="006953C3"/>
    <w:rsid w:val="006957E4"/>
    <w:rsid w:val="00695883"/>
    <w:rsid w:val="00695C7D"/>
    <w:rsid w:val="00695FCC"/>
    <w:rsid w:val="00695FFE"/>
    <w:rsid w:val="006962B6"/>
    <w:rsid w:val="00696DD3"/>
    <w:rsid w:val="006970A5"/>
    <w:rsid w:val="00697304"/>
    <w:rsid w:val="006975FF"/>
    <w:rsid w:val="006977E2"/>
    <w:rsid w:val="00697906"/>
    <w:rsid w:val="00697BAE"/>
    <w:rsid w:val="006A00C9"/>
    <w:rsid w:val="006A0444"/>
    <w:rsid w:val="006A05A9"/>
    <w:rsid w:val="006A082B"/>
    <w:rsid w:val="006A087E"/>
    <w:rsid w:val="006A0C84"/>
    <w:rsid w:val="006A0CA6"/>
    <w:rsid w:val="006A0DD7"/>
    <w:rsid w:val="006A23CD"/>
    <w:rsid w:val="006A23FE"/>
    <w:rsid w:val="006A24C8"/>
    <w:rsid w:val="006A28F4"/>
    <w:rsid w:val="006A296E"/>
    <w:rsid w:val="006A29F0"/>
    <w:rsid w:val="006A2A71"/>
    <w:rsid w:val="006A2B4A"/>
    <w:rsid w:val="006A2E97"/>
    <w:rsid w:val="006A30A0"/>
    <w:rsid w:val="006A324A"/>
    <w:rsid w:val="006A3413"/>
    <w:rsid w:val="006A3672"/>
    <w:rsid w:val="006A38F1"/>
    <w:rsid w:val="006A39F1"/>
    <w:rsid w:val="006A40F3"/>
    <w:rsid w:val="006A435C"/>
    <w:rsid w:val="006A4493"/>
    <w:rsid w:val="006A4CE1"/>
    <w:rsid w:val="006A57DA"/>
    <w:rsid w:val="006A62CA"/>
    <w:rsid w:val="006A6574"/>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6D2"/>
    <w:rsid w:val="006B1711"/>
    <w:rsid w:val="006B1D12"/>
    <w:rsid w:val="006B2704"/>
    <w:rsid w:val="006B326E"/>
    <w:rsid w:val="006B3739"/>
    <w:rsid w:val="006B377F"/>
    <w:rsid w:val="006B3C76"/>
    <w:rsid w:val="006B3CB8"/>
    <w:rsid w:val="006B418E"/>
    <w:rsid w:val="006B4313"/>
    <w:rsid w:val="006B45E4"/>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760"/>
    <w:rsid w:val="006B77B1"/>
    <w:rsid w:val="006B7883"/>
    <w:rsid w:val="006B7BB5"/>
    <w:rsid w:val="006B7DD4"/>
    <w:rsid w:val="006B7F29"/>
    <w:rsid w:val="006C0422"/>
    <w:rsid w:val="006C0607"/>
    <w:rsid w:val="006C0968"/>
    <w:rsid w:val="006C09D6"/>
    <w:rsid w:val="006C0A3E"/>
    <w:rsid w:val="006C0BD5"/>
    <w:rsid w:val="006C10F6"/>
    <w:rsid w:val="006C14AB"/>
    <w:rsid w:val="006C15CF"/>
    <w:rsid w:val="006C18EB"/>
    <w:rsid w:val="006C1989"/>
    <w:rsid w:val="006C1FC8"/>
    <w:rsid w:val="006C225E"/>
    <w:rsid w:val="006C29FD"/>
    <w:rsid w:val="006C2B5E"/>
    <w:rsid w:val="006C2CCE"/>
    <w:rsid w:val="006C3122"/>
    <w:rsid w:val="006C36A6"/>
    <w:rsid w:val="006C38B6"/>
    <w:rsid w:val="006C3AE9"/>
    <w:rsid w:val="006C3B17"/>
    <w:rsid w:val="006C40A9"/>
    <w:rsid w:val="006C4330"/>
    <w:rsid w:val="006C4894"/>
    <w:rsid w:val="006C48BA"/>
    <w:rsid w:val="006C4952"/>
    <w:rsid w:val="006C4C5B"/>
    <w:rsid w:val="006C5158"/>
    <w:rsid w:val="006C5163"/>
    <w:rsid w:val="006C531F"/>
    <w:rsid w:val="006C5356"/>
    <w:rsid w:val="006C5391"/>
    <w:rsid w:val="006C5472"/>
    <w:rsid w:val="006C5A81"/>
    <w:rsid w:val="006C5D88"/>
    <w:rsid w:val="006C61C2"/>
    <w:rsid w:val="006C6B6F"/>
    <w:rsid w:val="006C6F1A"/>
    <w:rsid w:val="006C6FD8"/>
    <w:rsid w:val="006C71CB"/>
    <w:rsid w:val="006C7829"/>
    <w:rsid w:val="006C7915"/>
    <w:rsid w:val="006C7BC3"/>
    <w:rsid w:val="006C7DD0"/>
    <w:rsid w:val="006D021A"/>
    <w:rsid w:val="006D03B6"/>
    <w:rsid w:val="006D0428"/>
    <w:rsid w:val="006D056B"/>
    <w:rsid w:val="006D06E5"/>
    <w:rsid w:val="006D0B09"/>
    <w:rsid w:val="006D1382"/>
    <w:rsid w:val="006D1AB3"/>
    <w:rsid w:val="006D1AD2"/>
    <w:rsid w:val="006D1D2A"/>
    <w:rsid w:val="006D2238"/>
    <w:rsid w:val="006D23D3"/>
    <w:rsid w:val="006D2972"/>
    <w:rsid w:val="006D3207"/>
    <w:rsid w:val="006D36DE"/>
    <w:rsid w:val="006D3BCD"/>
    <w:rsid w:val="006D3D90"/>
    <w:rsid w:val="006D3D99"/>
    <w:rsid w:val="006D42C8"/>
    <w:rsid w:val="006D4311"/>
    <w:rsid w:val="006D4666"/>
    <w:rsid w:val="006D4744"/>
    <w:rsid w:val="006D4E49"/>
    <w:rsid w:val="006D507E"/>
    <w:rsid w:val="006D5134"/>
    <w:rsid w:val="006D564F"/>
    <w:rsid w:val="006D5983"/>
    <w:rsid w:val="006D6135"/>
    <w:rsid w:val="006D6595"/>
    <w:rsid w:val="006D661A"/>
    <w:rsid w:val="006D6871"/>
    <w:rsid w:val="006D6B0A"/>
    <w:rsid w:val="006D6BE2"/>
    <w:rsid w:val="006D6C73"/>
    <w:rsid w:val="006D6CD9"/>
    <w:rsid w:val="006D6D73"/>
    <w:rsid w:val="006D775A"/>
    <w:rsid w:val="006D77EF"/>
    <w:rsid w:val="006D78C4"/>
    <w:rsid w:val="006D7AB5"/>
    <w:rsid w:val="006D7B05"/>
    <w:rsid w:val="006D7BB5"/>
    <w:rsid w:val="006D7D29"/>
    <w:rsid w:val="006D7D88"/>
    <w:rsid w:val="006D7E61"/>
    <w:rsid w:val="006D7F67"/>
    <w:rsid w:val="006E0322"/>
    <w:rsid w:val="006E0358"/>
    <w:rsid w:val="006E0678"/>
    <w:rsid w:val="006E0807"/>
    <w:rsid w:val="006E0941"/>
    <w:rsid w:val="006E0970"/>
    <w:rsid w:val="006E09D4"/>
    <w:rsid w:val="006E0B0F"/>
    <w:rsid w:val="006E0F66"/>
    <w:rsid w:val="006E178E"/>
    <w:rsid w:val="006E1A2B"/>
    <w:rsid w:val="006E1AEF"/>
    <w:rsid w:val="006E2126"/>
    <w:rsid w:val="006E2207"/>
    <w:rsid w:val="006E2316"/>
    <w:rsid w:val="006E251F"/>
    <w:rsid w:val="006E2E9B"/>
    <w:rsid w:val="006E2F14"/>
    <w:rsid w:val="006E2F84"/>
    <w:rsid w:val="006E2FCD"/>
    <w:rsid w:val="006E3033"/>
    <w:rsid w:val="006E3313"/>
    <w:rsid w:val="006E3323"/>
    <w:rsid w:val="006E3687"/>
    <w:rsid w:val="006E3E43"/>
    <w:rsid w:val="006E4118"/>
    <w:rsid w:val="006E4AF6"/>
    <w:rsid w:val="006E4C96"/>
    <w:rsid w:val="006E4D30"/>
    <w:rsid w:val="006E4FB0"/>
    <w:rsid w:val="006E5245"/>
    <w:rsid w:val="006E53CD"/>
    <w:rsid w:val="006E5673"/>
    <w:rsid w:val="006E583B"/>
    <w:rsid w:val="006E5BE9"/>
    <w:rsid w:val="006E5D37"/>
    <w:rsid w:val="006E5EE4"/>
    <w:rsid w:val="006E6306"/>
    <w:rsid w:val="006E68C3"/>
    <w:rsid w:val="006E69F0"/>
    <w:rsid w:val="006E6CF1"/>
    <w:rsid w:val="006E706D"/>
    <w:rsid w:val="006E71B0"/>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799"/>
    <w:rsid w:val="006F2E5F"/>
    <w:rsid w:val="006F30B6"/>
    <w:rsid w:val="006F331D"/>
    <w:rsid w:val="006F3918"/>
    <w:rsid w:val="006F393A"/>
    <w:rsid w:val="006F3E99"/>
    <w:rsid w:val="006F4347"/>
    <w:rsid w:val="006F475F"/>
    <w:rsid w:val="006F4C5E"/>
    <w:rsid w:val="006F4CF0"/>
    <w:rsid w:val="006F50BF"/>
    <w:rsid w:val="006F5142"/>
    <w:rsid w:val="006F5152"/>
    <w:rsid w:val="006F5292"/>
    <w:rsid w:val="006F54EC"/>
    <w:rsid w:val="006F576A"/>
    <w:rsid w:val="006F6547"/>
    <w:rsid w:val="006F6997"/>
    <w:rsid w:val="006F6A0E"/>
    <w:rsid w:val="006F6E81"/>
    <w:rsid w:val="006F6F0E"/>
    <w:rsid w:val="006F70F3"/>
    <w:rsid w:val="006F7135"/>
    <w:rsid w:val="006F7152"/>
    <w:rsid w:val="006F7A25"/>
    <w:rsid w:val="006F7CE8"/>
    <w:rsid w:val="006F7F9D"/>
    <w:rsid w:val="00700421"/>
    <w:rsid w:val="0070042A"/>
    <w:rsid w:val="007004B1"/>
    <w:rsid w:val="007004EE"/>
    <w:rsid w:val="007005A6"/>
    <w:rsid w:val="00700905"/>
    <w:rsid w:val="007009FD"/>
    <w:rsid w:val="00700C53"/>
    <w:rsid w:val="007010B0"/>
    <w:rsid w:val="00701664"/>
    <w:rsid w:val="00701FD7"/>
    <w:rsid w:val="0070200B"/>
    <w:rsid w:val="00702443"/>
    <w:rsid w:val="007025CC"/>
    <w:rsid w:val="00702652"/>
    <w:rsid w:val="0070288F"/>
    <w:rsid w:val="00702BEC"/>
    <w:rsid w:val="00702F37"/>
    <w:rsid w:val="00703052"/>
    <w:rsid w:val="007030A1"/>
    <w:rsid w:val="0070354D"/>
    <w:rsid w:val="007037F6"/>
    <w:rsid w:val="0070391C"/>
    <w:rsid w:val="0070396F"/>
    <w:rsid w:val="00703A66"/>
    <w:rsid w:val="00703A97"/>
    <w:rsid w:val="0070425E"/>
    <w:rsid w:val="0070495E"/>
    <w:rsid w:val="00704A70"/>
    <w:rsid w:val="00705146"/>
    <w:rsid w:val="0070520E"/>
    <w:rsid w:val="007052AA"/>
    <w:rsid w:val="00705562"/>
    <w:rsid w:val="007055B9"/>
    <w:rsid w:val="0070583A"/>
    <w:rsid w:val="00705B27"/>
    <w:rsid w:val="00705B70"/>
    <w:rsid w:val="00706171"/>
    <w:rsid w:val="00706594"/>
    <w:rsid w:val="0070661F"/>
    <w:rsid w:val="00706E83"/>
    <w:rsid w:val="007070FB"/>
    <w:rsid w:val="0070759B"/>
    <w:rsid w:val="00707A5B"/>
    <w:rsid w:val="00707DEB"/>
    <w:rsid w:val="007100D5"/>
    <w:rsid w:val="007102E3"/>
    <w:rsid w:val="0071030C"/>
    <w:rsid w:val="00710310"/>
    <w:rsid w:val="007108BB"/>
    <w:rsid w:val="00710EB4"/>
    <w:rsid w:val="0071104F"/>
    <w:rsid w:val="00711159"/>
    <w:rsid w:val="00711582"/>
    <w:rsid w:val="00712274"/>
    <w:rsid w:val="007126E4"/>
    <w:rsid w:val="00712B10"/>
    <w:rsid w:val="00712D48"/>
    <w:rsid w:val="00713438"/>
    <w:rsid w:val="00713444"/>
    <w:rsid w:val="00713570"/>
    <w:rsid w:val="00713972"/>
    <w:rsid w:val="00713BF4"/>
    <w:rsid w:val="00713C49"/>
    <w:rsid w:val="00713C77"/>
    <w:rsid w:val="00713F35"/>
    <w:rsid w:val="0071404B"/>
    <w:rsid w:val="007146E3"/>
    <w:rsid w:val="0071508A"/>
    <w:rsid w:val="007152FA"/>
    <w:rsid w:val="00715366"/>
    <w:rsid w:val="0071538F"/>
    <w:rsid w:val="00715424"/>
    <w:rsid w:val="007155F2"/>
    <w:rsid w:val="00715E7B"/>
    <w:rsid w:val="00715FAF"/>
    <w:rsid w:val="00716027"/>
    <w:rsid w:val="007162BE"/>
    <w:rsid w:val="00716656"/>
    <w:rsid w:val="007167CF"/>
    <w:rsid w:val="00716FAB"/>
    <w:rsid w:val="0071703D"/>
    <w:rsid w:val="00717043"/>
    <w:rsid w:val="00717856"/>
    <w:rsid w:val="007201C1"/>
    <w:rsid w:val="007202B0"/>
    <w:rsid w:val="00720344"/>
    <w:rsid w:val="007204F7"/>
    <w:rsid w:val="007205A9"/>
    <w:rsid w:val="0072090D"/>
    <w:rsid w:val="00720A17"/>
    <w:rsid w:val="00720B8E"/>
    <w:rsid w:val="007221FD"/>
    <w:rsid w:val="007223F1"/>
    <w:rsid w:val="00722AEC"/>
    <w:rsid w:val="00722D75"/>
    <w:rsid w:val="00722DAE"/>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DC7"/>
    <w:rsid w:val="00726E5D"/>
    <w:rsid w:val="00726F7F"/>
    <w:rsid w:val="007270C9"/>
    <w:rsid w:val="00727791"/>
    <w:rsid w:val="00727964"/>
    <w:rsid w:val="00727AF4"/>
    <w:rsid w:val="00730020"/>
    <w:rsid w:val="00730276"/>
    <w:rsid w:val="00730401"/>
    <w:rsid w:val="00730B70"/>
    <w:rsid w:val="00730F57"/>
    <w:rsid w:val="007310D0"/>
    <w:rsid w:val="00731409"/>
    <w:rsid w:val="0073142D"/>
    <w:rsid w:val="00731B02"/>
    <w:rsid w:val="00731CB6"/>
    <w:rsid w:val="00731FDD"/>
    <w:rsid w:val="007320A8"/>
    <w:rsid w:val="00732177"/>
    <w:rsid w:val="0073253C"/>
    <w:rsid w:val="007328D4"/>
    <w:rsid w:val="00732C39"/>
    <w:rsid w:val="00732D1B"/>
    <w:rsid w:val="00732D5D"/>
    <w:rsid w:val="00733248"/>
    <w:rsid w:val="00733320"/>
    <w:rsid w:val="0073334D"/>
    <w:rsid w:val="0073356D"/>
    <w:rsid w:val="0073381E"/>
    <w:rsid w:val="007338BB"/>
    <w:rsid w:val="00733D95"/>
    <w:rsid w:val="00733EED"/>
    <w:rsid w:val="00733F36"/>
    <w:rsid w:val="0073457F"/>
    <w:rsid w:val="007345BE"/>
    <w:rsid w:val="007345CF"/>
    <w:rsid w:val="00734AEE"/>
    <w:rsid w:val="00735165"/>
    <w:rsid w:val="007351FD"/>
    <w:rsid w:val="007352BE"/>
    <w:rsid w:val="00735778"/>
    <w:rsid w:val="00735A58"/>
    <w:rsid w:val="00735E3F"/>
    <w:rsid w:val="00735F03"/>
    <w:rsid w:val="0073644C"/>
    <w:rsid w:val="00736A65"/>
    <w:rsid w:val="00736C36"/>
    <w:rsid w:val="00737182"/>
    <w:rsid w:val="0073735D"/>
    <w:rsid w:val="00737B01"/>
    <w:rsid w:val="00737BD5"/>
    <w:rsid w:val="0074028E"/>
    <w:rsid w:val="00740396"/>
    <w:rsid w:val="007404E9"/>
    <w:rsid w:val="007408FD"/>
    <w:rsid w:val="00740E4B"/>
    <w:rsid w:val="00741AEA"/>
    <w:rsid w:val="00741B17"/>
    <w:rsid w:val="00741B74"/>
    <w:rsid w:val="00741B8B"/>
    <w:rsid w:val="00741C8C"/>
    <w:rsid w:val="00741F5F"/>
    <w:rsid w:val="007424D4"/>
    <w:rsid w:val="00742591"/>
    <w:rsid w:val="0074261B"/>
    <w:rsid w:val="007427C8"/>
    <w:rsid w:val="00742A18"/>
    <w:rsid w:val="00742CD2"/>
    <w:rsid w:val="007430F7"/>
    <w:rsid w:val="00743408"/>
    <w:rsid w:val="007439F9"/>
    <w:rsid w:val="00744193"/>
    <w:rsid w:val="007441EC"/>
    <w:rsid w:val="0074420E"/>
    <w:rsid w:val="0074427D"/>
    <w:rsid w:val="007443E6"/>
    <w:rsid w:val="007445BB"/>
    <w:rsid w:val="007445E9"/>
    <w:rsid w:val="00744836"/>
    <w:rsid w:val="00745123"/>
    <w:rsid w:val="0074517A"/>
    <w:rsid w:val="007452B7"/>
    <w:rsid w:val="0074562B"/>
    <w:rsid w:val="00745A5C"/>
    <w:rsid w:val="007462E8"/>
    <w:rsid w:val="0074650B"/>
    <w:rsid w:val="007474B0"/>
    <w:rsid w:val="00747613"/>
    <w:rsid w:val="007477E5"/>
    <w:rsid w:val="0074798D"/>
    <w:rsid w:val="00750289"/>
    <w:rsid w:val="007502DB"/>
    <w:rsid w:val="007502FE"/>
    <w:rsid w:val="007503B3"/>
    <w:rsid w:val="007505CE"/>
    <w:rsid w:val="00750830"/>
    <w:rsid w:val="007509C7"/>
    <w:rsid w:val="00750D07"/>
    <w:rsid w:val="00750D4A"/>
    <w:rsid w:val="007511C6"/>
    <w:rsid w:val="007516A6"/>
    <w:rsid w:val="00751774"/>
    <w:rsid w:val="007517B3"/>
    <w:rsid w:val="00751A26"/>
    <w:rsid w:val="007522BC"/>
    <w:rsid w:val="0075278F"/>
    <w:rsid w:val="007527DB"/>
    <w:rsid w:val="00752C3E"/>
    <w:rsid w:val="00752E69"/>
    <w:rsid w:val="00752F02"/>
    <w:rsid w:val="00753528"/>
    <w:rsid w:val="0075352E"/>
    <w:rsid w:val="00753635"/>
    <w:rsid w:val="00753B43"/>
    <w:rsid w:val="0075408F"/>
    <w:rsid w:val="0075414A"/>
    <w:rsid w:val="007541F7"/>
    <w:rsid w:val="00754237"/>
    <w:rsid w:val="00754645"/>
    <w:rsid w:val="007546C6"/>
    <w:rsid w:val="007549AA"/>
    <w:rsid w:val="00754F7B"/>
    <w:rsid w:val="00755176"/>
    <w:rsid w:val="00755BEB"/>
    <w:rsid w:val="00755D84"/>
    <w:rsid w:val="00755E38"/>
    <w:rsid w:val="0075603E"/>
    <w:rsid w:val="00756043"/>
    <w:rsid w:val="007562DB"/>
    <w:rsid w:val="007563E4"/>
    <w:rsid w:val="00756576"/>
    <w:rsid w:val="00756AE3"/>
    <w:rsid w:val="00756CB7"/>
    <w:rsid w:val="00756D5B"/>
    <w:rsid w:val="00756F5D"/>
    <w:rsid w:val="00757755"/>
    <w:rsid w:val="00757B28"/>
    <w:rsid w:val="00757D23"/>
    <w:rsid w:val="00757F8A"/>
    <w:rsid w:val="007609EA"/>
    <w:rsid w:val="00760DAC"/>
    <w:rsid w:val="007610C9"/>
    <w:rsid w:val="0076122C"/>
    <w:rsid w:val="0076240D"/>
    <w:rsid w:val="00762624"/>
    <w:rsid w:val="00762A1C"/>
    <w:rsid w:val="00762F58"/>
    <w:rsid w:val="007637DB"/>
    <w:rsid w:val="00763B6A"/>
    <w:rsid w:val="00763BDD"/>
    <w:rsid w:val="00764A8D"/>
    <w:rsid w:val="007652C2"/>
    <w:rsid w:val="0076566F"/>
    <w:rsid w:val="007662B7"/>
    <w:rsid w:val="00766437"/>
    <w:rsid w:val="0076663A"/>
    <w:rsid w:val="007667A9"/>
    <w:rsid w:val="00766C4B"/>
    <w:rsid w:val="00766EB0"/>
    <w:rsid w:val="0076730E"/>
    <w:rsid w:val="007673D1"/>
    <w:rsid w:val="007675EB"/>
    <w:rsid w:val="007678F1"/>
    <w:rsid w:val="00767D2B"/>
    <w:rsid w:val="00770130"/>
    <w:rsid w:val="00770561"/>
    <w:rsid w:val="0077069E"/>
    <w:rsid w:val="0077077B"/>
    <w:rsid w:val="007716A5"/>
    <w:rsid w:val="00771AFE"/>
    <w:rsid w:val="00771BC1"/>
    <w:rsid w:val="00771E0A"/>
    <w:rsid w:val="00771E5C"/>
    <w:rsid w:val="007721F8"/>
    <w:rsid w:val="00772245"/>
    <w:rsid w:val="0077229B"/>
    <w:rsid w:val="0077238E"/>
    <w:rsid w:val="007725F3"/>
    <w:rsid w:val="0077261F"/>
    <w:rsid w:val="007729F6"/>
    <w:rsid w:val="00772B85"/>
    <w:rsid w:val="0077303F"/>
    <w:rsid w:val="00773574"/>
    <w:rsid w:val="007739D1"/>
    <w:rsid w:val="00773A6F"/>
    <w:rsid w:val="00773C8C"/>
    <w:rsid w:val="007747F4"/>
    <w:rsid w:val="0077497A"/>
    <w:rsid w:val="00774D5E"/>
    <w:rsid w:val="0077538D"/>
    <w:rsid w:val="00775A39"/>
    <w:rsid w:val="00775C48"/>
    <w:rsid w:val="00776481"/>
    <w:rsid w:val="0077673B"/>
    <w:rsid w:val="007769EF"/>
    <w:rsid w:val="00776E79"/>
    <w:rsid w:val="00776E91"/>
    <w:rsid w:val="007775A4"/>
    <w:rsid w:val="0077775E"/>
    <w:rsid w:val="00777975"/>
    <w:rsid w:val="00777B35"/>
    <w:rsid w:val="007800BA"/>
    <w:rsid w:val="007800DB"/>
    <w:rsid w:val="007802BE"/>
    <w:rsid w:val="007803C8"/>
    <w:rsid w:val="0078081A"/>
    <w:rsid w:val="00780B4F"/>
    <w:rsid w:val="00780BBC"/>
    <w:rsid w:val="00780D35"/>
    <w:rsid w:val="00781499"/>
    <w:rsid w:val="007815BD"/>
    <w:rsid w:val="0078193B"/>
    <w:rsid w:val="00781A6C"/>
    <w:rsid w:val="007822D7"/>
    <w:rsid w:val="00782303"/>
    <w:rsid w:val="0078240C"/>
    <w:rsid w:val="00782C04"/>
    <w:rsid w:val="007832AC"/>
    <w:rsid w:val="00783533"/>
    <w:rsid w:val="007836FF"/>
    <w:rsid w:val="00783C57"/>
    <w:rsid w:val="00784040"/>
    <w:rsid w:val="0078422A"/>
    <w:rsid w:val="00784468"/>
    <w:rsid w:val="00784A07"/>
    <w:rsid w:val="00784E24"/>
    <w:rsid w:val="0078587E"/>
    <w:rsid w:val="00785B51"/>
    <w:rsid w:val="00785B69"/>
    <w:rsid w:val="00786027"/>
    <w:rsid w:val="007866D9"/>
    <w:rsid w:val="00786743"/>
    <w:rsid w:val="007868B1"/>
    <w:rsid w:val="0078695C"/>
    <w:rsid w:val="00786B38"/>
    <w:rsid w:val="00786C25"/>
    <w:rsid w:val="00786C42"/>
    <w:rsid w:val="00786D60"/>
    <w:rsid w:val="007871B9"/>
    <w:rsid w:val="00787F80"/>
    <w:rsid w:val="00790669"/>
    <w:rsid w:val="0079068A"/>
    <w:rsid w:val="00790950"/>
    <w:rsid w:val="00790B16"/>
    <w:rsid w:val="00790C5E"/>
    <w:rsid w:val="00790CAD"/>
    <w:rsid w:val="00790CC4"/>
    <w:rsid w:val="00790D4D"/>
    <w:rsid w:val="00791125"/>
    <w:rsid w:val="007911DD"/>
    <w:rsid w:val="007913EC"/>
    <w:rsid w:val="00791635"/>
    <w:rsid w:val="00791756"/>
    <w:rsid w:val="00791D5B"/>
    <w:rsid w:val="00791F99"/>
    <w:rsid w:val="007920BA"/>
    <w:rsid w:val="007921E7"/>
    <w:rsid w:val="00792372"/>
    <w:rsid w:val="00792872"/>
    <w:rsid w:val="00792AB5"/>
    <w:rsid w:val="00792E27"/>
    <w:rsid w:val="00793725"/>
    <w:rsid w:val="0079392A"/>
    <w:rsid w:val="00793FAF"/>
    <w:rsid w:val="007941BC"/>
    <w:rsid w:val="00794958"/>
    <w:rsid w:val="00794A81"/>
    <w:rsid w:val="00794E21"/>
    <w:rsid w:val="007951A2"/>
    <w:rsid w:val="00795E70"/>
    <w:rsid w:val="0079617F"/>
    <w:rsid w:val="00796C9D"/>
    <w:rsid w:val="00797037"/>
    <w:rsid w:val="00797351"/>
    <w:rsid w:val="007974FB"/>
    <w:rsid w:val="007978B6"/>
    <w:rsid w:val="00797E73"/>
    <w:rsid w:val="007A01BB"/>
    <w:rsid w:val="007A03D7"/>
    <w:rsid w:val="007A0871"/>
    <w:rsid w:val="007A0A95"/>
    <w:rsid w:val="007A0CAB"/>
    <w:rsid w:val="007A12E1"/>
    <w:rsid w:val="007A12ED"/>
    <w:rsid w:val="007A161E"/>
    <w:rsid w:val="007A188D"/>
    <w:rsid w:val="007A1AEF"/>
    <w:rsid w:val="007A2011"/>
    <w:rsid w:val="007A2058"/>
    <w:rsid w:val="007A21E6"/>
    <w:rsid w:val="007A3012"/>
    <w:rsid w:val="007A31F9"/>
    <w:rsid w:val="007A3312"/>
    <w:rsid w:val="007A3391"/>
    <w:rsid w:val="007A3417"/>
    <w:rsid w:val="007A3A95"/>
    <w:rsid w:val="007A3B95"/>
    <w:rsid w:val="007A3C2D"/>
    <w:rsid w:val="007A3F78"/>
    <w:rsid w:val="007A4053"/>
    <w:rsid w:val="007A44AB"/>
    <w:rsid w:val="007A4B38"/>
    <w:rsid w:val="007A4F3E"/>
    <w:rsid w:val="007A587E"/>
    <w:rsid w:val="007A59B4"/>
    <w:rsid w:val="007A5C2C"/>
    <w:rsid w:val="007A5F2B"/>
    <w:rsid w:val="007A6044"/>
    <w:rsid w:val="007A60F2"/>
    <w:rsid w:val="007A67E9"/>
    <w:rsid w:val="007A6BBD"/>
    <w:rsid w:val="007A7106"/>
    <w:rsid w:val="007A72B8"/>
    <w:rsid w:val="007A7E4F"/>
    <w:rsid w:val="007B0400"/>
    <w:rsid w:val="007B08B0"/>
    <w:rsid w:val="007B0A37"/>
    <w:rsid w:val="007B0BEB"/>
    <w:rsid w:val="007B0FEF"/>
    <w:rsid w:val="007B117F"/>
    <w:rsid w:val="007B14A7"/>
    <w:rsid w:val="007B14BC"/>
    <w:rsid w:val="007B14C0"/>
    <w:rsid w:val="007B1857"/>
    <w:rsid w:val="007B18A1"/>
    <w:rsid w:val="007B1B2D"/>
    <w:rsid w:val="007B2411"/>
    <w:rsid w:val="007B247D"/>
    <w:rsid w:val="007B2F98"/>
    <w:rsid w:val="007B38C1"/>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251"/>
    <w:rsid w:val="007B78F6"/>
    <w:rsid w:val="007B7A6C"/>
    <w:rsid w:val="007B7E09"/>
    <w:rsid w:val="007B7FEC"/>
    <w:rsid w:val="007C0015"/>
    <w:rsid w:val="007C0304"/>
    <w:rsid w:val="007C0CF7"/>
    <w:rsid w:val="007C0E5E"/>
    <w:rsid w:val="007C0ECC"/>
    <w:rsid w:val="007C0F4C"/>
    <w:rsid w:val="007C119E"/>
    <w:rsid w:val="007C14D3"/>
    <w:rsid w:val="007C15EB"/>
    <w:rsid w:val="007C1C39"/>
    <w:rsid w:val="007C1EEF"/>
    <w:rsid w:val="007C1EFF"/>
    <w:rsid w:val="007C1FB1"/>
    <w:rsid w:val="007C2205"/>
    <w:rsid w:val="007C28FE"/>
    <w:rsid w:val="007C2C9B"/>
    <w:rsid w:val="007C2DF9"/>
    <w:rsid w:val="007C2E59"/>
    <w:rsid w:val="007C315C"/>
    <w:rsid w:val="007C3316"/>
    <w:rsid w:val="007C344B"/>
    <w:rsid w:val="007C379C"/>
    <w:rsid w:val="007C42EA"/>
    <w:rsid w:val="007C4537"/>
    <w:rsid w:val="007C47F9"/>
    <w:rsid w:val="007C55AD"/>
    <w:rsid w:val="007C5673"/>
    <w:rsid w:val="007C5DB6"/>
    <w:rsid w:val="007C633B"/>
    <w:rsid w:val="007C6793"/>
    <w:rsid w:val="007C69C0"/>
    <w:rsid w:val="007C69E5"/>
    <w:rsid w:val="007C70DD"/>
    <w:rsid w:val="007C71C0"/>
    <w:rsid w:val="007C7439"/>
    <w:rsid w:val="007C7753"/>
    <w:rsid w:val="007C7D7A"/>
    <w:rsid w:val="007C7F9B"/>
    <w:rsid w:val="007D0273"/>
    <w:rsid w:val="007D046C"/>
    <w:rsid w:val="007D07A4"/>
    <w:rsid w:val="007D08D9"/>
    <w:rsid w:val="007D0AFE"/>
    <w:rsid w:val="007D1002"/>
    <w:rsid w:val="007D103F"/>
    <w:rsid w:val="007D1914"/>
    <w:rsid w:val="007D19DF"/>
    <w:rsid w:val="007D1B09"/>
    <w:rsid w:val="007D1BBB"/>
    <w:rsid w:val="007D1C84"/>
    <w:rsid w:val="007D1C98"/>
    <w:rsid w:val="007D2015"/>
    <w:rsid w:val="007D24A0"/>
    <w:rsid w:val="007D26E8"/>
    <w:rsid w:val="007D2A69"/>
    <w:rsid w:val="007D2CC9"/>
    <w:rsid w:val="007D36F2"/>
    <w:rsid w:val="007D3CB1"/>
    <w:rsid w:val="007D422E"/>
    <w:rsid w:val="007D42E2"/>
    <w:rsid w:val="007D433A"/>
    <w:rsid w:val="007D487A"/>
    <w:rsid w:val="007D4C7E"/>
    <w:rsid w:val="007D510D"/>
    <w:rsid w:val="007D56AD"/>
    <w:rsid w:val="007D5F5F"/>
    <w:rsid w:val="007D6CEC"/>
    <w:rsid w:val="007D6EBB"/>
    <w:rsid w:val="007D71AF"/>
    <w:rsid w:val="007D7CE1"/>
    <w:rsid w:val="007D7E8C"/>
    <w:rsid w:val="007D7EED"/>
    <w:rsid w:val="007E04C6"/>
    <w:rsid w:val="007E12E3"/>
    <w:rsid w:val="007E13D6"/>
    <w:rsid w:val="007E168D"/>
    <w:rsid w:val="007E1821"/>
    <w:rsid w:val="007E20AF"/>
    <w:rsid w:val="007E2430"/>
    <w:rsid w:val="007E26EE"/>
    <w:rsid w:val="007E2BDC"/>
    <w:rsid w:val="007E3032"/>
    <w:rsid w:val="007E33F6"/>
    <w:rsid w:val="007E381D"/>
    <w:rsid w:val="007E3876"/>
    <w:rsid w:val="007E38DD"/>
    <w:rsid w:val="007E39E8"/>
    <w:rsid w:val="007E3A0B"/>
    <w:rsid w:val="007E3FB2"/>
    <w:rsid w:val="007E4054"/>
    <w:rsid w:val="007E4204"/>
    <w:rsid w:val="007E4458"/>
    <w:rsid w:val="007E57C2"/>
    <w:rsid w:val="007E5862"/>
    <w:rsid w:val="007E587A"/>
    <w:rsid w:val="007E6037"/>
    <w:rsid w:val="007E6C69"/>
    <w:rsid w:val="007E6E49"/>
    <w:rsid w:val="007E74DA"/>
    <w:rsid w:val="007E7BF2"/>
    <w:rsid w:val="007F0AAB"/>
    <w:rsid w:val="007F0C07"/>
    <w:rsid w:val="007F0E3D"/>
    <w:rsid w:val="007F0F24"/>
    <w:rsid w:val="007F182B"/>
    <w:rsid w:val="007F1833"/>
    <w:rsid w:val="007F1DBB"/>
    <w:rsid w:val="007F23D7"/>
    <w:rsid w:val="007F273D"/>
    <w:rsid w:val="007F2835"/>
    <w:rsid w:val="007F28EE"/>
    <w:rsid w:val="007F2B3D"/>
    <w:rsid w:val="007F2C51"/>
    <w:rsid w:val="007F30BE"/>
    <w:rsid w:val="007F32B8"/>
    <w:rsid w:val="007F3437"/>
    <w:rsid w:val="007F3AAC"/>
    <w:rsid w:val="007F3E37"/>
    <w:rsid w:val="007F3EB5"/>
    <w:rsid w:val="007F3FE6"/>
    <w:rsid w:val="007F47E2"/>
    <w:rsid w:val="007F4BBF"/>
    <w:rsid w:val="007F4EA6"/>
    <w:rsid w:val="007F4F61"/>
    <w:rsid w:val="007F52FE"/>
    <w:rsid w:val="007F5725"/>
    <w:rsid w:val="007F57B8"/>
    <w:rsid w:val="007F61F7"/>
    <w:rsid w:val="007F6528"/>
    <w:rsid w:val="007F6706"/>
    <w:rsid w:val="007F67CE"/>
    <w:rsid w:val="007F742B"/>
    <w:rsid w:val="007F7992"/>
    <w:rsid w:val="007F7B5B"/>
    <w:rsid w:val="008000AA"/>
    <w:rsid w:val="00800436"/>
    <w:rsid w:val="008004B1"/>
    <w:rsid w:val="0080090D"/>
    <w:rsid w:val="0080119F"/>
    <w:rsid w:val="0080180C"/>
    <w:rsid w:val="00802104"/>
    <w:rsid w:val="0080223E"/>
    <w:rsid w:val="008023F5"/>
    <w:rsid w:val="00802972"/>
    <w:rsid w:val="00802CB5"/>
    <w:rsid w:val="00803123"/>
    <w:rsid w:val="008034BE"/>
    <w:rsid w:val="00803742"/>
    <w:rsid w:val="008040CD"/>
    <w:rsid w:val="008042DA"/>
    <w:rsid w:val="008049FD"/>
    <w:rsid w:val="00804DE5"/>
    <w:rsid w:val="00805573"/>
    <w:rsid w:val="00805A35"/>
    <w:rsid w:val="00805C50"/>
    <w:rsid w:val="00805EB4"/>
    <w:rsid w:val="0080603C"/>
    <w:rsid w:val="00806458"/>
    <w:rsid w:val="00806B32"/>
    <w:rsid w:val="00806D68"/>
    <w:rsid w:val="00806D7C"/>
    <w:rsid w:val="00807B25"/>
    <w:rsid w:val="00807B2F"/>
    <w:rsid w:val="00810237"/>
    <w:rsid w:val="00810273"/>
    <w:rsid w:val="008106C0"/>
    <w:rsid w:val="00810728"/>
    <w:rsid w:val="00810739"/>
    <w:rsid w:val="0081084C"/>
    <w:rsid w:val="00810BB1"/>
    <w:rsid w:val="008116A1"/>
    <w:rsid w:val="008117C0"/>
    <w:rsid w:val="00811B86"/>
    <w:rsid w:val="008125AF"/>
    <w:rsid w:val="0081267F"/>
    <w:rsid w:val="00812D6C"/>
    <w:rsid w:val="008134D2"/>
    <w:rsid w:val="008135D9"/>
    <w:rsid w:val="0081392E"/>
    <w:rsid w:val="00813B4D"/>
    <w:rsid w:val="00814868"/>
    <w:rsid w:val="0081512A"/>
    <w:rsid w:val="00815A9B"/>
    <w:rsid w:val="00816437"/>
    <w:rsid w:val="00816970"/>
    <w:rsid w:val="00816A54"/>
    <w:rsid w:val="00816F68"/>
    <w:rsid w:val="00817053"/>
    <w:rsid w:val="008171AF"/>
    <w:rsid w:val="008174D8"/>
    <w:rsid w:val="0081799D"/>
    <w:rsid w:val="00820A39"/>
    <w:rsid w:val="00820E0C"/>
    <w:rsid w:val="008213A9"/>
    <w:rsid w:val="00821406"/>
    <w:rsid w:val="008215CB"/>
    <w:rsid w:val="00821758"/>
    <w:rsid w:val="00821881"/>
    <w:rsid w:val="008219BD"/>
    <w:rsid w:val="00821B05"/>
    <w:rsid w:val="00821B73"/>
    <w:rsid w:val="00821E33"/>
    <w:rsid w:val="00822265"/>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3F9"/>
    <w:rsid w:val="00824642"/>
    <w:rsid w:val="00824890"/>
    <w:rsid w:val="00824E43"/>
    <w:rsid w:val="00824E80"/>
    <w:rsid w:val="00824E83"/>
    <w:rsid w:val="008254C3"/>
    <w:rsid w:val="00825533"/>
    <w:rsid w:val="0082582A"/>
    <w:rsid w:val="00825A89"/>
    <w:rsid w:val="0082604A"/>
    <w:rsid w:val="0082617E"/>
    <w:rsid w:val="00826268"/>
    <w:rsid w:val="00826360"/>
    <w:rsid w:val="008264BA"/>
    <w:rsid w:val="0082650F"/>
    <w:rsid w:val="00826755"/>
    <w:rsid w:val="00827C1E"/>
    <w:rsid w:val="00827DD2"/>
    <w:rsid w:val="00827E8F"/>
    <w:rsid w:val="00830557"/>
    <w:rsid w:val="00830808"/>
    <w:rsid w:val="00830E20"/>
    <w:rsid w:val="00830FC7"/>
    <w:rsid w:val="008311CE"/>
    <w:rsid w:val="0083195A"/>
    <w:rsid w:val="008321B6"/>
    <w:rsid w:val="0083288F"/>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B5E"/>
    <w:rsid w:val="00835EF6"/>
    <w:rsid w:val="00836000"/>
    <w:rsid w:val="008361CF"/>
    <w:rsid w:val="0083623D"/>
    <w:rsid w:val="0083670E"/>
    <w:rsid w:val="00836904"/>
    <w:rsid w:val="00836A39"/>
    <w:rsid w:val="0083725A"/>
    <w:rsid w:val="0083739A"/>
    <w:rsid w:val="00837475"/>
    <w:rsid w:val="00837768"/>
    <w:rsid w:val="00837CFD"/>
    <w:rsid w:val="00837FD2"/>
    <w:rsid w:val="00840070"/>
    <w:rsid w:val="008401B0"/>
    <w:rsid w:val="00840667"/>
    <w:rsid w:val="008406BD"/>
    <w:rsid w:val="00840807"/>
    <w:rsid w:val="008408D3"/>
    <w:rsid w:val="00840C9B"/>
    <w:rsid w:val="00841B16"/>
    <w:rsid w:val="00841DD6"/>
    <w:rsid w:val="00842B1E"/>
    <w:rsid w:val="00842CFC"/>
    <w:rsid w:val="00842D7D"/>
    <w:rsid w:val="00842E54"/>
    <w:rsid w:val="0084317C"/>
    <w:rsid w:val="00843398"/>
    <w:rsid w:val="0084359C"/>
    <w:rsid w:val="00843A01"/>
    <w:rsid w:val="0084405A"/>
    <w:rsid w:val="00844391"/>
    <w:rsid w:val="008446CA"/>
    <w:rsid w:val="00844AB5"/>
    <w:rsid w:val="00845DB0"/>
    <w:rsid w:val="00845DC2"/>
    <w:rsid w:val="008464D7"/>
    <w:rsid w:val="00846601"/>
    <w:rsid w:val="0084664B"/>
    <w:rsid w:val="0084671E"/>
    <w:rsid w:val="00846BFF"/>
    <w:rsid w:val="00847327"/>
    <w:rsid w:val="00847672"/>
    <w:rsid w:val="0084782A"/>
    <w:rsid w:val="00847B25"/>
    <w:rsid w:val="00847D80"/>
    <w:rsid w:val="00850011"/>
    <w:rsid w:val="0085019B"/>
    <w:rsid w:val="0085029F"/>
    <w:rsid w:val="0085042F"/>
    <w:rsid w:val="008507C4"/>
    <w:rsid w:val="008508A8"/>
    <w:rsid w:val="00850E7D"/>
    <w:rsid w:val="00851320"/>
    <w:rsid w:val="0085145C"/>
    <w:rsid w:val="0085147F"/>
    <w:rsid w:val="008516BA"/>
    <w:rsid w:val="008517BB"/>
    <w:rsid w:val="00851FB1"/>
    <w:rsid w:val="00851FDB"/>
    <w:rsid w:val="008524E1"/>
    <w:rsid w:val="008524F8"/>
    <w:rsid w:val="00853158"/>
    <w:rsid w:val="00853890"/>
    <w:rsid w:val="008539D4"/>
    <w:rsid w:val="00853A22"/>
    <w:rsid w:val="00853B3B"/>
    <w:rsid w:val="00853BD4"/>
    <w:rsid w:val="00853E00"/>
    <w:rsid w:val="00854085"/>
    <w:rsid w:val="00854094"/>
    <w:rsid w:val="00854317"/>
    <w:rsid w:val="00854319"/>
    <w:rsid w:val="00854A74"/>
    <w:rsid w:val="00854AE8"/>
    <w:rsid w:val="0085520D"/>
    <w:rsid w:val="008552CA"/>
    <w:rsid w:val="0085587E"/>
    <w:rsid w:val="00855A99"/>
    <w:rsid w:val="00856035"/>
    <w:rsid w:val="00856140"/>
    <w:rsid w:val="008564A5"/>
    <w:rsid w:val="0085694C"/>
    <w:rsid w:val="0085698A"/>
    <w:rsid w:val="00856C39"/>
    <w:rsid w:val="00856F9E"/>
    <w:rsid w:val="00857B4E"/>
    <w:rsid w:val="00857B68"/>
    <w:rsid w:val="00857DC7"/>
    <w:rsid w:val="0086023E"/>
    <w:rsid w:val="008602B9"/>
    <w:rsid w:val="00860A4C"/>
    <w:rsid w:val="00860F91"/>
    <w:rsid w:val="00861A15"/>
    <w:rsid w:val="00861A87"/>
    <w:rsid w:val="00861BF2"/>
    <w:rsid w:val="00861C0E"/>
    <w:rsid w:val="00861C19"/>
    <w:rsid w:val="00861E3A"/>
    <w:rsid w:val="00862C05"/>
    <w:rsid w:val="00862D16"/>
    <w:rsid w:val="00863095"/>
    <w:rsid w:val="00863170"/>
    <w:rsid w:val="008635F7"/>
    <w:rsid w:val="0086376E"/>
    <w:rsid w:val="00863A6D"/>
    <w:rsid w:val="00863F61"/>
    <w:rsid w:val="0086415B"/>
    <w:rsid w:val="00864AA2"/>
    <w:rsid w:val="00864ABC"/>
    <w:rsid w:val="00865005"/>
    <w:rsid w:val="00865434"/>
    <w:rsid w:val="00865446"/>
    <w:rsid w:val="0086550C"/>
    <w:rsid w:val="00865707"/>
    <w:rsid w:val="00865921"/>
    <w:rsid w:val="00865AC1"/>
    <w:rsid w:val="00865B92"/>
    <w:rsid w:val="00865CAD"/>
    <w:rsid w:val="00865EBC"/>
    <w:rsid w:val="00865F50"/>
    <w:rsid w:val="00865F65"/>
    <w:rsid w:val="00865FC2"/>
    <w:rsid w:val="00866139"/>
    <w:rsid w:val="0086646F"/>
    <w:rsid w:val="00866844"/>
    <w:rsid w:val="00867000"/>
    <w:rsid w:val="008672DD"/>
    <w:rsid w:val="008676F4"/>
    <w:rsid w:val="0086794F"/>
    <w:rsid w:val="0086796E"/>
    <w:rsid w:val="008679BD"/>
    <w:rsid w:val="00867A72"/>
    <w:rsid w:val="00867AF1"/>
    <w:rsid w:val="00867B61"/>
    <w:rsid w:val="00867BBE"/>
    <w:rsid w:val="0087025C"/>
    <w:rsid w:val="00870AF5"/>
    <w:rsid w:val="00870BAC"/>
    <w:rsid w:val="00870E15"/>
    <w:rsid w:val="00870F1E"/>
    <w:rsid w:val="00870F21"/>
    <w:rsid w:val="008714DC"/>
    <w:rsid w:val="00871579"/>
    <w:rsid w:val="0087163C"/>
    <w:rsid w:val="0087175F"/>
    <w:rsid w:val="0087179B"/>
    <w:rsid w:val="00871961"/>
    <w:rsid w:val="00871C36"/>
    <w:rsid w:val="00871E25"/>
    <w:rsid w:val="0087220E"/>
    <w:rsid w:val="00872675"/>
    <w:rsid w:val="00872909"/>
    <w:rsid w:val="0087297B"/>
    <w:rsid w:val="00872D1D"/>
    <w:rsid w:val="00872FE1"/>
    <w:rsid w:val="00873642"/>
    <w:rsid w:val="00873A45"/>
    <w:rsid w:val="00873A60"/>
    <w:rsid w:val="00873E72"/>
    <w:rsid w:val="00873FB4"/>
    <w:rsid w:val="00874994"/>
    <w:rsid w:val="00874AD7"/>
    <w:rsid w:val="00874C6C"/>
    <w:rsid w:val="00874D22"/>
    <w:rsid w:val="00874E22"/>
    <w:rsid w:val="00874E6D"/>
    <w:rsid w:val="008752FB"/>
    <w:rsid w:val="00875AEC"/>
    <w:rsid w:val="00875EE7"/>
    <w:rsid w:val="00875F9D"/>
    <w:rsid w:val="00875FE8"/>
    <w:rsid w:val="00876356"/>
    <w:rsid w:val="0087691A"/>
    <w:rsid w:val="00876D75"/>
    <w:rsid w:val="00876EBF"/>
    <w:rsid w:val="00876F97"/>
    <w:rsid w:val="00877185"/>
    <w:rsid w:val="008771C9"/>
    <w:rsid w:val="00877414"/>
    <w:rsid w:val="00877442"/>
    <w:rsid w:val="00877463"/>
    <w:rsid w:val="00877691"/>
    <w:rsid w:val="00877A44"/>
    <w:rsid w:val="0088006F"/>
    <w:rsid w:val="008800D3"/>
    <w:rsid w:val="00880239"/>
    <w:rsid w:val="008806CE"/>
    <w:rsid w:val="008808EF"/>
    <w:rsid w:val="00880AC5"/>
    <w:rsid w:val="00880B31"/>
    <w:rsid w:val="00880B35"/>
    <w:rsid w:val="008811FD"/>
    <w:rsid w:val="00881454"/>
    <w:rsid w:val="00881AA1"/>
    <w:rsid w:val="00881FE3"/>
    <w:rsid w:val="00882142"/>
    <w:rsid w:val="0088242D"/>
    <w:rsid w:val="008824A9"/>
    <w:rsid w:val="00882C39"/>
    <w:rsid w:val="00883BAD"/>
    <w:rsid w:val="00883C42"/>
    <w:rsid w:val="00883DF4"/>
    <w:rsid w:val="00883F5C"/>
    <w:rsid w:val="00884049"/>
    <w:rsid w:val="0088416A"/>
    <w:rsid w:val="00884B0A"/>
    <w:rsid w:val="00884C2D"/>
    <w:rsid w:val="00884DC7"/>
    <w:rsid w:val="0088533B"/>
    <w:rsid w:val="00885342"/>
    <w:rsid w:val="00885C3A"/>
    <w:rsid w:val="0088605C"/>
    <w:rsid w:val="0088634E"/>
    <w:rsid w:val="00886478"/>
    <w:rsid w:val="008865D1"/>
    <w:rsid w:val="00886605"/>
    <w:rsid w:val="008866C5"/>
    <w:rsid w:val="00886785"/>
    <w:rsid w:val="00886B79"/>
    <w:rsid w:val="008870EF"/>
    <w:rsid w:val="00887430"/>
    <w:rsid w:val="0088756C"/>
    <w:rsid w:val="008875D8"/>
    <w:rsid w:val="00887660"/>
    <w:rsid w:val="00887C01"/>
    <w:rsid w:val="00887D02"/>
    <w:rsid w:val="00890728"/>
    <w:rsid w:val="00890814"/>
    <w:rsid w:val="00890864"/>
    <w:rsid w:val="00890BD3"/>
    <w:rsid w:val="00890C7D"/>
    <w:rsid w:val="008912ED"/>
    <w:rsid w:val="0089148B"/>
    <w:rsid w:val="008915E7"/>
    <w:rsid w:val="008917C3"/>
    <w:rsid w:val="00891974"/>
    <w:rsid w:val="00891ED6"/>
    <w:rsid w:val="00892052"/>
    <w:rsid w:val="008920EB"/>
    <w:rsid w:val="0089368B"/>
    <w:rsid w:val="00893C4E"/>
    <w:rsid w:val="00893C5E"/>
    <w:rsid w:val="00893CBE"/>
    <w:rsid w:val="0089482A"/>
    <w:rsid w:val="00894C27"/>
    <w:rsid w:val="00894CF4"/>
    <w:rsid w:val="00894DE2"/>
    <w:rsid w:val="00895D9A"/>
    <w:rsid w:val="00895E3C"/>
    <w:rsid w:val="00896574"/>
    <w:rsid w:val="0089663F"/>
    <w:rsid w:val="0089665D"/>
    <w:rsid w:val="00896BF6"/>
    <w:rsid w:val="008975FD"/>
    <w:rsid w:val="00897811"/>
    <w:rsid w:val="00897DC9"/>
    <w:rsid w:val="00897FE0"/>
    <w:rsid w:val="008A073D"/>
    <w:rsid w:val="008A07A6"/>
    <w:rsid w:val="008A0AD4"/>
    <w:rsid w:val="008A0AFE"/>
    <w:rsid w:val="008A1278"/>
    <w:rsid w:val="008A1619"/>
    <w:rsid w:val="008A164E"/>
    <w:rsid w:val="008A1DE2"/>
    <w:rsid w:val="008A2038"/>
    <w:rsid w:val="008A22D7"/>
    <w:rsid w:val="008A2AB9"/>
    <w:rsid w:val="008A2C58"/>
    <w:rsid w:val="008A2D72"/>
    <w:rsid w:val="008A2F09"/>
    <w:rsid w:val="008A332C"/>
    <w:rsid w:val="008A3B15"/>
    <w:rsid w:val="008A43EE"/>
    <w:rsid w:val="008A4814"/>
    <w:rsid w:val="008A4C44"/>
    <w:rsid w:val="008A4DDC"/>
    <w:rsid w:val="008A547C"/>
    <w:rsid w:val="008A56BB"/>
    <w:rsid w:val="008A589E"/>
    <w:rsid w:val="008A5B46"/>
    <w:rsid w:val="008A5D47"/>
    <w:rsid w:val="008A5DD4"/>
    <w:rsid w:val="008A5F35"/>
    <w:rsid w:val="008A7207"/>
    <w:rsid w:val="008A796D"/>
    <w:rsid w:val="008B00A6"/>
    <w:rsid w:val="008B0148"/>
    <w:rsid w:val="008B0293"/>
    <w:rsid w:val="008B037C"/>
    <w:rsid w:val="008B03B1"/>
    <w:rsid w:val="008B073A"/>
    <w:rsid w:val="008B0F9D"/>
    <w:rsid w:val="008B1761"/>
    <w:rsid w:val="008B1D70"/>
    <w:rsid w:val="008B1E4F"/>
    <w:rsid w:val="008B26E8"/>
    <w:rsid w:val="008B27CF"/>
    <w:rsid w:val="008B2FCF"/>
    <w:rsid w:val="008B30BA"/>
    <w:rsid w:val="008B3512"/>
    <w:rsid w:val="008B357C"/>
    <w:rsid w:val="008B3603"/>
    <w:rsid w:val="008B3619"/>
    <w:rsid w:val="008B4018"/>
    <w:rsid w:val="008B437A"/>
    <w:rsid w:val="008B46BD"/>
    <w:rsid w:val="008B4A46"/>
    <w:rsid w:val="008B4B30"/>
    <w:rsid w:val="008B510F"/>
    <w:rsid w:val="008B5357"/>
    <w:rsid w:val="008B5456"/>
    <w:rsid w:val="008B57B6"/>
    <w:rsid w:val="008B5C01"/>
    <w:rsid w:val="008B6309"/>
    <w:rsid w:val="008B69F4"/>
    <w:rsid w:val="008B6D88"/>
    <w:rsid w:val="008B6F27"/>
    <w:rsid w:val="008B7480"/>
    <w:rsid w:val="008B761C"/>
    <w:rsid w:val="008B7882"/>
    <w:rsid w:val="008B7E8A"/>
    <w:rsid w:val="008C0058"/>
    <w:rsid w:val="008C0155"/>
    <w:rsid w:val="008C0281"/>
    <w:rsid w:val="008C08E9"/>
    <w:rsid w:val="008C0E38"/>
    <w:rsid w:val="008C0ECA"/>
    <w:rsid w:val="008C10AC"/>
    <w:rsid w:val="008C1580"/>
    <w:rsid w:val="008C1E12"/>
    <w:rsid w:val="008C2241"/>
    <w:rsid w:val="008C2BE2"/>
    <w:rsid w:val="008C380D"/>
    <w:rsid w:val="008C38C0"/>
    <w:rsid w:val="008C3E20"/>
    <w:rsid w:val="008C416D"/>
    <w:rsid w:val="008C48A7"/>
    <w:rsid w:val="008C490E"/>
    <w:rsid w:val="008C4ED6"/>
    <w:rsid w:val="008C4FC5"/>
    <w:rsid w:val="008C5652"/>
    <w:rsid w:val="008C5DAB"/>
    <w:rsid w:val="008C6A9F"/>
    <w:rsid w:val="008C6BC8"/>
    <w:rsid w:val="008C7865"/>
    <w:rsid w:val="008C7EA1"/>
    <w:rsid w:val="008D023B"/>
    <w:rsid w:val="008D031D"/>
    <w:rsid w:val="008D098D"/>
    <w:rsid w:val="008D0AA7"/>
    <w:rsid w:val="008D0DA4"/>
    <w:rsid w:val="008D0DE1"/>
    <w:rsid w:val="008D0EEA"/>
    <w:rsid w:val="008D0FB3"/>
    <w:rsid w:val="008D1072"/>
    <w:rsid w:val="008D1248"/>
    <w:rsid w:val="008D1B6A"/>
    <w:rsid w:val="008D21C5"/>
    <w:rsid w:val="008D226B"/>
    <w:rsid w:val="008D23D1"/>
    <w:rsid w:val="008D246E"/>
    <w:rsid w:val="008D2E69"/>
    <w:rsid w:val="008D3483"/>
    <w:rsid w:val="008D35B5"/>
    <w:rsid w:val="008D38E8"/>
    <w:rsid w:val="008D4316"/>
    <w:rsid w:val="008D433B"/>
    <w:rsid w:val="008D447F"/>
    <w:rsid w:val="008D49C6"/>
    <w:rsid w:val="008D4DFD"/>
    <w:rsid w:val="008D4F0F"/>
    <w:rsid w:val="008D4F3D"/>
    <w:rsid w:val="008D5110"/>
    <w:rsid w:val="008D5365"/>
    <w:rsid w:val="008D54A6"/>
    <w:rsid w:val="008D556B"/>
    <w:rsid w:val="008D559E"/>
    <w:rsid w:val="008D5794"/>
    <w:rsid w:val="008D5A8A"/>
    <w:rsid w:val="008D5B28"/>
    <w:rsid w:val="008D5B35"/>
    <w:rsid w:val="008D63E0"/>
    <w:rsid w:val="008D6441"/>
    <w:rsid w:val="008D7071"/>
    <w:rsid w:val="008D794A"/>
    <w:rsid w:val="008D7E22"/>
    <w:rsid w:val="008E072A"/>
    <w:rsid w:val="008E0A3E"/>
    <w:rsid w:val="008E0A41"/>
    <w:rsid w:val="008E0E46"/>
    <w:rsid w:val="008E1669"/>
    <w:rsid w:val="008E19B9"/>
    <w:rsid w:val="008E1AD8"/>
    <w:rsid w:val="008E1BBE"/>
    <w:rsid w:val="008E1CFE"/>
    <w:rsid w:val="008E1E01"/>
    <w:rsid w:val="008E1F83"/>
    <w:rsid w:val="008E2169"/>
    <w:rsid w:val="008E2342"/>
    <w:rsid w:val="008E44EA"/>
    <w:rsid w:val="008E451E"/>
    <w:rsid w:val="008E49DD"/>
    <w:rsid w:val="008E4D2D"/>
    <w:rsid w:val="008E4ED4"/>
    <w:rsid w:val="008E50D3"/>
    <w:rsid w:val="008E51DB"/>
    <w:rsid w:val="008E5929"/>
    <w:rsid w:val="008E5975"/>
    <w:rsid w:val="008E5EDD"/>
    <w:rsid w:val="008E681B"/>
    <w:rsid w:val="008E68CC"/>
    <w:rsid w:val="008E6D3F"/>
    <w:rsid w:val="008E6D5F"/>
    <w:rsid w:val="008E72EB"/>
    <w:rsid w:val="008E73E7"/>
    <w:rsid w:val="008E75CE"/>
    <w:rsid w:val="008E77E9"/>
    <w:rsid w:val="008E7D13"/>
    <w:rsid w:val="008F0009"/>
    <w:rsid w:val="008F08D7"/>
    <w:rsid w:val="008F0BBF"/>
    <w:rsid w:val="008F0F76"/>
    <w:rsid w:val="008F0F99"/>
    <w:rsid w:val="008F15F3"/>
    <w:rsid w:val="008F1C3F"/>
    <w:rsid w:val="008F25ED"/>
    <w:rsid w:val="008F2775"/>
    <w:rsid w:val="008F2BC4"/>
    <w:rsid w:val="008F2EBD"/>
    <w:rsid w:val="008F315E"/>
    <w:rsid w:val="008F392E"/>
    <w:rsid w:val="008F4149"/>
    <w:rsid w:val="008F4379"/>
    <w:rsid w:val="008F45FA"/>
    <w:rsid w:val="008F4C01"/>
    <w:rsid w:val="008F4CA8"/>
    <w:rsid w:val="008F4E85"/>
    <w:rsid w:val="008F52ED"/>
    <w:rsid w:val="008F59C0"/>
    <w:rsid w:val="008F5CDB"/>
    <w:rsid w:val="008F5F22"/>
    <w:rsid w:val="008F679B"/>
    <w:rsid w:val="008F68C7"/>
    <w:rsid w:val="008F6E17"/>
    <w:rsid w:val="008F723B"/>
    <w:rsid w:val="008F7523"/>
    <w:rsid w:val="008F7881"/>
    <w:rsid w:val="008F79B2"/>
    <w:rsid w:val="008F7A28"/>
    <w:rsid w:val="008F7AEC"/>
    <w:rsid w:val="008F7E01"/>
    <w:rsid w:val="008F7E1D"/>
    <w:rsid w:val="008F7EB8"/>
    <w:rsid w:val="009000DF"/>
    <w:rsid w:val="00900408"/>
    <w:rsid w:val="00900C77"/>
    <w:rsid w:val="00901360"/>
    <w:rsid w:val="0090199A"/>
    <w:rsid w:val="00901DB5"/>
    <w:rsid w:val="0090242B"/>
    <w:rsid w:val="00902C24"/>
    <w:rsid w:val="0090327D"/>
    <w:rsid w:val="0090400D"/>
    <w:rsid w:val="009046A0"/>
    <w:rsid w:val="00904CE5"/>
    <w:rsid w:val="00904E99"/>
    <w:rsid w:val="00905016"/>
    <w:rsid w:val="0090588F"/>
    <w:rsid w:val="00905E5E"/>
    <w:rsid w:val="009061C7"/>
    <w:rsid w:val="00906349"/>
    <w:rsid w:val="0090635B"/>
    <w:rsid w:val="0090680B"/>
    <w:rsid w:val="00906AA5"/>
    <w:rsid w:val="00906CF0"/>
    <w:rsid w:val="0090717D"/>
    <w:rsid w:val="009072B9"/>
    <w:rsid w:val="00907879"/>
    <w:rsid w:val="00907CF5"/>
    <w:rsid w:val="00907F07"/>
    <w:rsid w:val="00910238"/>
    <w:rsid w:val="00910B51"/>
    <w:rsid w:val="00910C7A"/>
    <w:rsid w:val="009118F5"/>
    <w:rsid w:val="00911988"/>
    <w:rsid w:val="00911C18"/>
    <w:rsid w:val="00911F1E"/>
    <w:rsid w:val="0091295C"/>
    <w:rsid w:val="00912964"/>
    <w:rsid w:val="00912B87"/>
    <w:rsid w:val="00912C31"/>
    <w:rsid w:val="00913006"/>
    <w:rsid w:val="00913463"/>
    <w:rsid w:val="00913535"/>
    <w:rsid w:val="009147F5"/>
    <w:rsid w:val="00914BC3"/>
    <w:rsid w:val="009156E5"/>
    <w:rsid w:val="009159EF"/>
    <w:rsid w:val="00916054"/>
    <w:rsid w:val="00916301"/>
    <w:rsid w:val="009164A4"/>
    <w:rsid w:val="00916676"/>
    <w:rsid w:val="009166C5"/>
    <w:rsid w:val="00916C93"/>
    <w:rsid w:val="00916E52"/>
    <w:rsid w:val="00916F8A"/>
    <w:rsid w:val="009174CA"/>
    <w:rsid w:val="00917732"/>
    <w:rsid w:val="00917867"/>
    <w:rsid w:val="00917E91"/>
    <w:rsid w:val="009207FD"/>
    <w:rsid w:val="00920AF4"/>
    <w:rsid w:val="00920F71"/>
    <w:rsid w:val="009213CA"/>
    <w:rsid w:val="00921442"/>
    <w:rsid w:val="00921623"/>
    <w:rsid w:val="0092180A"/>
    <w:rsid w:val="009219BC"/>
    <w:rsid w:val="00921E1A"/>
    <w:rsid w:val="00921FB1"/>
    <w:rsid w:val="00922236"/>
    <w:rsid w:val="0092232D"/>
    <w:rsid w:val="0092236A"/>
    <w:rsid w:val="0092248E"/>
    <w:rsid w:val="009224AE"/>
    <w:rsid w:val="00922B47"/>
    <w:rsid w:val="00922EF5"/>
    <w:rsid w:val="009235B7"/>
    <w:rsid w:val="00923667"/>
    <w:rsid w:val="00923751"/>
    <w:rsid w:val="009239C9"/>
    <w:rsid w:val="00923A00"/>
    <w:rsid w:val="00923B80"/>
    <w:rsid w:val="00923C0A"/>
    <w:rsid w:val="00923F2B"/>
    <w:rsid w:val="00923FB4"/>
    <w:rsid w:val="00924623"/>
    <w:rsid w:val="00924991"/>
    <w:rsid w:val="00924B5C"/>
    <w:rsid w:val="00924BE7"/>
    <w:rsid w:val="0092516F"/>
    <w:rsid w:val="00925318"/>
    <w:rsid w:val="0092569B"/>
    <w:rsid w:val="009268E8"/>
    <w:rsid w:val="00926A1E"/>
    <w:rsid w:val="00926BE8"/>
    <w:rsid w:val="00926C13"/>
    <w:rsid w:val="00926EB2"/>
    <w:rsid w:val="0092766C"/>
    <w:rsid w:val="00930860"/>
    <w:rsid w:val="00930EA4"/>
    <w:rsid w:val="0093149A"/>
    <w:rsid w:val="009314D0"/>
    <w:rsid w:val="0093153C"/>
    <w:rsid w:val="00931549"/>
    <w:rsid w:val="00931DD9"/>
    <w:rsid w:val="00932376"/>
    <w:rsid w:val="00932878"/>
    <w:rsid w:val="009328B0"/>
    <w:rsid w:val="009329F7"/>
    <w:rsid w:val="00932ED6"/>
    <w:rsid w:val="00932F5F"/>
    <w:rsid w:val="00932F91"/>
    <w:rsid w:val="00932F92"/>
    <w:rsid w:val="009333DD"/>
    <w:rsid w:val="00933DC3"/>
    <w:rsid w:val="00934ED0"/>
    <w:rsid w:val="009353D7"/>
    <w:rsid w:val="00935749"/>
    <w:rsid w:val="0093583B"/>
    <w:rsid w:val="009359C5"/>
    <w:rsid w:val="00935D7F"/>
    <w:rsid w:val="00936299"/>
    <w:rsid w:val="009368DC"/>
    <w:rsid w:val="009369C2"/>
    <w:rsid w:val="00936CE1"/>
    <w:rsid w:val="00936FAF"/>
    <w:rsid w:val="00937190"/>
    <w:rsid w:val="009374A2"/>
    <w:rsid w:val="009375BA"/>
    <w:rsid w:val="00937803"/>
    <w:rsid w:val="00937D4B"/>
    <w:rsid w:val="00937F13"/>
    <w:rsid w:val="009402A5"/>
    <w:rsid w:val="00940316"/>
    <w:rsid w:val="009405A0"/>
    <w:rsid w:val="00940864"/>
    <w:rsid w:val="009409FF"/>
    <w:rsid w:val="00940A2A"/>
    <w:rsid w:val="00940A74"/>
    <w:rsid w:val="00940B72"/>
    <w:rsid w:val="00940F3E"/>
    <w:rsid w:val="0094101E"/>
    <w:rsid w:val="009410A8"/>
    <w:rsid w:val="00941182"/>
    <w:rsid w:val="009417B5"/>
    <w:rsid w:val="00941AAA"/>
    <w:rsid w:val="00941CF2"/>
    <w:rsid w:val="00941FB9"/>
    <w:rsid w:val="00942355"/>
    <w:rsid w:val="009431DD"/>
    <w:rsid w:val="00943BCA"/>
    <w:rsid w:val="00943C46"/>
    <w:rsid w:val="0094446D"/>
    <w:rsid w:val="009445E4"/>
    <w:rsid w:val="00945169"/>
    <w:rsid w:val="00945378"/>
    <w:rsid w:val="00945623"/>
    <w:rsid w:val="00945917"/>
    <w:rsid w:val="00945A0F"/>
    <w:rsid w:val="009460E4"/>
    <w:rsid w:val="009464DC"/>
    <w:rsid w:val="009464F9"/>
    <w:rsid w:val="0094743D"/>
    <w:rsid w:val="00947AE6"/>
    <w:rsid w:val="00947B4F"/>
    <w:rsid w:val="00947DC7"/>
    <w:rsid w:val="00950077"/>
    <w:rsid w:val="00950102"/>
    <w:rsid w:val="0095043D"/>
    <w:rsid w:val="00950587"/>
    <w:rsid w:val="00950A10"/>
    <w:rsid w:val="00950A20"/>
    <w:rsid w:val="0095197A"/>
    <w:rsid w:val="00951C79"/>
    <w:rsid w:val="00952069"/>
    <w:rsid w:val="009520B3"/>
    <w:rsid w:val="00952519"/>
    <w:rsid w:val="00952559"/>
    <w:rsid w:val="00952609"/>
    <w:rsid w:val="009528CE"/>
    <w:rsid w:val="009534DE"/>
    <w:rsid w:val="009538A9"/>
    <w:rsid w:val="00953E01"/>
    <w:rsid w:val="00953FB9"/>
    <w:rsid w:val="0095405B"/>
    <w:rsid w:val="0095490B"/>
    <w:rsid w:val="00954A66"/>
    <w:rsid w:val="00954C34"/>
    <w:rsid w:val="00954FDD"/>
    <w:rsid w:val="0095526E"/>
    <w:rsid w:val="009553FE"/>
    <w:rsid w:val="009556DC"/>
    <w:rsid w:val="009558EB"/>
    <w:rsid w:val="00955AA9"/>
    <w:rsid w:val="00955AE4"/>
    <w:rsid w:val="00956240"/>
    <w:rsid w:val="00956310"/>
    <w:rsid w:val="009564F0"/>
    <w:rsid w:val="00956714"/>
    <w:rsid w:val="00956EE3"/>
    <w:rsid w:val="009576C8"/>
    <w:rsid w:val="00957702"/>
    <w:rsid w:val="0095786A"/>
    <w:rsid w:val="0095796E"/>
    <w:rsid w:val="00957BE6"/>
    <w:rsid w:val="00957EF8"/>
    <w:rsid w:val="0096008D"/>
    <w:rsid w:val="009600FD"/>
    <w:rsid w:val="009601D3"/>
    <w:rsid w:val="00960214"/>
    <w:rsid w:val="009605BA"/>
    <w:rsid w:val="00960D4F"/>
    <w:rsid w:val="00960DD8"/>
    <w:rsid w:val="009617A1"/>
    <w:rsid w:val="00961AA5"/>
    <w:rsid w:val="00961CDC"/>
    <w:rsid w:val="009620A5"/>
    <w:rsid w:val="009627C1"/>
    <w:rsid w:val="009629D5"/>
    <w:rsid w:val="00962DA3"/>
    <w:rsid w:val="00962DB1"/>
    <w:rsid w:val="00962E07"/>
    <w:rsid w:val="00963167"/>
    <w:rsid w:val="00963244"/>
    <w:rsid w:val="00963860"/>
    <w:rsid w:val="009639DD"/>
    <w:rsid w:val="00963A39"/>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39"/>
    <w:rsid w:val="009669D0"/>
    <w:rsid w:val="009670E3"/>
    <w:rsid w:val="009673AD"/>
    <w:rsid w:val="009676D1"/>
    <w:rsid w:val="00967943"/>
    <w:rsid w:val="00970779"/>
    <w:rsid w:val="00971013"/>
    <w:rsid w:val="00971083"/>
    <w:rsid w:val="009710D5"/>
    <w:rsid w:val="00971155"/>
    <w:rsid w:val="00971372"/>
    <w:rsid w:val="009719F6"/>
    <w:rsid w:val="00971D70"/>
    <w:rsid w:val="00971F18"/>
    <w:rsid w:val="009727C3"/>
    <w:rsid w:val="00972986"/>
    <w:rsid w:val="00972B54"/>
    <w:rsid w:val="00972BD5"/>
    <w:rsid w:val="00972DAB"/>
    <w:rsid w:val="009734F2"/>
    <w:rsid w:val="00973706"/>
    <w:rsid w:val="00973C95"/>
    <w:rsid w:val="00974010"/>
    <w:rsid w:val="0097405D"/>
    <w:rsid w:val="00974806"/>
    <w:rsid w:val="0097498F"/>
    <w:rsid w:val="00974A5A"/>
    <w:rsid w:val="0097536D"/>
    <w:rsid w:val="00975459"/>
    <w:rsid w:val="009754D2"/>
    <w:rsid w:val="009758C3"/>
    <w:rsid w:val="00975BE6"/>
    <w:rsid w:val="00975CA0"/>
    <w:rsid w:val="00975D94"/>
    <w:rsid w:val="00976AAC"/>
    <w:rsid w:val="00976DCE"/>
    <w:rsid w:val="0097703D"/>
    <w:rsid w:val="00977A2E"/>
    <w:rsid w:val="00977D44"/>
    <w:rsid w:val="00977EC9"/>
    <w:rsid w:val="0098019C"/>
    <w:rsid w:val="00980657"/>
    <w:rsid w:val="00980A01"/>
    <w:rsid w:val="0098110B"/>
    <w:rsid w:val="00981272"/>
    <w:rsid w:val="009813D0"/>
    <w:rsid w:val="009814CE"/>
    <w:rsid w:val="009816A1"/>
    <w:rsid w:val="00981741"/>
    <w:rsid w:val="009819BB"/>
    <w:rsid w:val="00981A47"/>
    <w:rsid w:val="0098260E"/>
    <w:rsid w:val="00982610"/>
    <w:rsid w:val="0098274A"/>
    <w:rsid w:val="00982862"/>
    <w:rsid w:val="00982B25"/>
    <w:rsid w:val="00982E83"/>
    <w:rsid w:val="009832EA"/>
    <w:rsid w:val="0098334E"/>
    <w:rsid w:val="009837E7"/>
    <w:rsid w:val="0098383F"/>
    <w:rsid w:val="00983B11"/>
    <w:rsid w:val="00983ED1"/>
    <w:rsid w:val="009846DE"/>
    <w:rsid w:val="00984BFE"/>
    <w:rsid w:val="00985058"/>
    <w:rsid w:val="0098576C"/>
    <w:rsid w:val="00985790"/>
    <w:rsid w:val="00985989"/>
    <w:rsid w:val="0098691C"/>
    <w:rsid w:val="00987074"/>
    <w:rsid w:val="009871AF"/>
    <w:rsid w:val="00987507"/>
    <w:rsid w:val="009876B2"/>
    <w:rsid w:val="009876FE"/>
    <w:rsid w:val="0098785C"/>
    <w:rsid w:val="009878B5"/>
    <w:rsid w:val="00987BF4"/>
    <w:rsid w:val="00987C92"/>
    <w:rsid w:val="00990698"/>
    <w:rsid w:val="00990702"/>
    <w:rsid w:val="009907D7"/>
    <w:rsid w:val="00990B76"/>
    <w:rsid w:val="00991068"/>
    <w:rsid w:val="009912DA"/>
    <w:rsid w:val="009915B6"/>
    <w:rsid w:val="009917E9"/>
    <w:rsid w:val="009921E5"/>
    <w:rsid w:val="009921F7"/>
    <w:rsid w:val="00992241"/>
    <w:rsid w:val="009923A0"/>
    <w:rsid w:val="0099250F"/>
    <w:rsid w:val="00992625"/>
    <w:rsid w:val="00992F45"/>
    <w:rsid w:val="00993586"/>
    <w:rsid w:val="009936F4"/>
    <w:rsid w:val="00993806"/>
    <w:rsid w:val="00993A45"/>
    <w:rsid w:val="009942B6"/>
    <w:rsid w:val="0099454C"/>
    <w:rsid w:val="00994839"/>
    <w:rsid w:val="00994D72"/>
    <w:rsid w:val="00994DBC"/>
    <w:rsid w:val="009955CA"/>
    <w:rsid w:val="009957EC"/>
    <w:rsid w:val="00995BAF"/>
    <w:rsid w:val="0099613A"/>
    <w:rsid w:val="009962C0"/>
    <w:rsid w:val="009964CD"/>
    <w:rsid w:val="00996A96"/>
    <w:rsid w:val="00996B43"/>
    <w:rsid w:val="00996F08"/>
    <w:rsid w:val="0099739C"/>
    <w:rsid w:val="009974A0"/>
    <w:rsid w:val="00997571"/>
    <w:rsid w:val="0099761B"/>
    <w:rsid w:val="00997925"/>
    <w:rsid w:val="00997A4A"/>
    <w:rsid w:val="00997B57"/>
    <w:rsid w:val="00997B80"/>
    <w:rsid w:val="009A001B"/>
    <w:rsid w:val="009A00D6"/>
    <w:rsid w:val="009A014B"/>
    <w:rsid w:val="009A08E8"/>
    <w:rsid w:val="009A090C"/>
    <w:rsid w:val="009A0EE8"/>
    <w:rsid w:val="009A0FD7"/>
    <w:rsid w:val="009A132D"/>
    <w:rsid w:val="009A1AD8"/>
    <w:rsid w:val="009A1AEE"/>
    <w:rsid w:val="009A201F"/>
    <w:rsid w:val="009A215F"/>
    <w:rsid w:val="009A21A9"/>
    <w:rsid w:val="009A2658"/>
    <w:rsid w:val="009A299D"/>
    <w:rsid w:val="009A2A4F"/>
    <w:rsid w:val="009A2DC8"/>
    <w:rsid w:val="009A2E7F"/>
    <w:rsid w:val="009A32B4"/>
    <w:rsid w:val="009A3642"/>
    <w:rsid w:val="009A3FB4"/>
    <w:rsid w:val="009A4348"/>
    <w:rsid w:val="009A44DB"/>
    <w:rsid w:val="009A489B"/>
    <w:rsid w:val="009A48F9"/>
    <w:rsid w:val="009A4B07"/>
    <w:rsid w:val="009A4BF1"/>
    <w:rsid w:val="009A4F4A"/>
    <w:rsid w:val="009A4F9C"/>
    <w:rsid w:val="009A5023"/>
    <w:rsid w:val="009A5433"/>
    <w:rsid w:val="009A5489"/>
    <w:rsid w:val="009A54F9"/>
    <w:rsid w:val="009A5C73"/>
    <w:rsid w:val="009A5E41"/>
    <w:rsid w:val="009A6091"/>
    <w:rsid w:val="009A638A"/>
    <w:rsid w:val="009A657B"/>
    <w:rsid w:val="009A6ABC"/>
    <w:rsid w:val="009A6BA3"/>
    <w:rsid w:val="009A707A"/>
    <w:rsid w:val="009A789F"/>
    <w:rsid w:val="009B0407"/>
    <w:rsid w:val="009B0B98"/>
    <w:rsid w:val="009B10A2"/>
    <w:rsid w:val="009B10F5"/>
    <w:rsid w:val="009B1514"/>
    <w:rsid w:val="009B1919"/>
    <w:rsid w:val="009B1A89"/>
    <w:rsid w:val="009B1B6E"/>
    <w:rsid w:val="009B1C5C"/>
    <w:rsid w:val="009B1D26"/>
    <w:rsid w:val="009B1DB8"/>
    <w:rsid w:val="009B204B"/>
    <w:rsid w:val="009B2B80"/>
    <w:rsid w:val="009B2BFB"/>
    <w:rsid w:val="009B349B"/>
    <w:rsid w:val="009B34B3"/>
    <w:rsid w:val="009B34B4"/>
    <w:rsid w:val="009B38CD"/>
    <w:rsid w:val="009B3ABC"/>
    <w:rsid w:val="009B3E0E"/>
    <w:rsid w:val="009B3E19"/>
    <w:rsid w:val="009B415D"/>
    <w:rsid w:val="009B41BC"/>
    <w:rsid w:val="009B450A"/>
    <w:rsid w:val="009B4648"/>
    <w:rsid w:val="009B46D2"/>
    <w:rsid w:val="009B498C"/>
    <w:rsid w:val="009B4AB7"/>
    <w:rsid w:val="009B4D15"/>
    <w:rsid w:val="009B53D6"/>
    <w:rsid w:val="009B5BDD"/>
    <w:rsid w:val="009B5D17"/>
    <w:rsid w:val="009B6302"/>
    <w:rsid w:val="009B633D"/>
    <w:rsid w:val="009B6D0C"/>
    <w:rsid w:val="009B6EE9"/>
    <w:rsid w:val="009B70A7"/>
    <w:rsid w:val="009B71F7"/>
    <w:rsid w:val="009B73A4"/>
    <w:rsid w:val="009B784E"/>
    <w:rsid w:val="009B7E1F"/>
    <w:rsid w:val="009C0675"/>
    <w:rsid w:val="009C0B42"/>
    <w:rsid w:val="009C0E7D"/>
    <w:rsid w:val="009C10BE"/>
    <w:rsid w:val="009C12AD"/>
    <w:rsid w:val="009C142A"/>
    <w:rsid w:val="009C1579"/>
    <w:rsid w:val="009C1B1F"/>
    <w:rsid w:val="009C1D99"/>
    <w:rsid w:val="009C1DC1"/>
    <w:rsid w:val="009C238B"/>
    <w:rsid w:val="009C2A69"/>
    <w:rsid w:val="009C2CED"/>
    <w:rsid w:val="009C3107"/>
    <w:rsid w:val="009C347B"/>
    <w:rsid w:val="009C358E"/>
    <w:rsid w:val="009C371D"/>
    <w:rsid w:val="009C3B5F"/>
    <w:rsid w:val="009C3CD3"/>
    <w:rsid w:val="009C3DB6"/>
    <w:rsid w:val="009C3DDB"/>
    <w:rsid w:val="009C3F3E"/>
    <w:rsid w:val="009C4BB5"/>
    <w:rsid w:val="009C50BE"/>
    <w:rsid w:val="009C5372"/>
    <w:rsid w:val="009C537E"/>
    <w:rsid w:val="009C5E3C"/>
    <w:rsid w:val="009C62E9"/>
    <w:rsid w:val="009C636C"/>
    <w:rsid w:val="009C6440"/>
    <w:rsid w:val="009C6568"/>
    <w:rsid w:val="009C66F2"/>
    <w:rsid w:val="009C67DE"/>
    <w:rsid w:val="009C725E"/>
    <w:rsid w:val="009C72CE"/>
    <w:rsid w:val="009C78EC"/>
    <w:rsid w:val="009C792B"/>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3C4"/>
    <w:rsid w:val="009D259B"/>
    <w:rsid w:val="009D2943"/>
    <w:rsid w:val="009D2BCE"/>
    <w:rsid w:val="009D2D28"/>
    <w:rsid w:val="009D3034"/>
    <w:rsid w:val="009D30F6"/>
    <w:rsid w:val="009D32B3"/>
    <w:rsid w:val="009D363D"/>
    <w:rsid w:val="009D3D8E"/>
    <w:rsid w:val="009D44D4"/>
    <w:rsid w:val="009D4FE7"/>
    <w:rsid w:val="009D54C2"/>
    <w:rsid w:val="009D54FE"/>
    <w:rsid w:val="009D5C5C"/>
    <w:rsid w:val="009D5C9A"/>
    <w:rsid w:val="009D6DB3"/>
    <w:rsid w:val="009D7102"/>
    <w:rsid w:val="009D75A0"/>
    <w:rsid w:val="009D76D8"/>
    <w:rsid w:val="009D787B"/>
    <w:rsid w:val="009D7D9C"/>
    <w:rsid w:val="009E0494"/>
    <w:rsid w:val="009E081C"/>
    <w:rsid w:val="009E0898"/>
    <w:rsid w:val="009E0DEE"/>
    <w:rsid w:val="009E1216"/>
    <w:rsid w:val="009E1707"/>
    <w:rsid w:val="009E1849"/>
    <w:rsid w:val="009E18E0"/>
    <w:rsid w:val="009E1EF1"/>
    <w:rsid w:val="009E2473"/>
    <w:rsid w:val="009E29AA"/>
    <w:rsid w:val="009E2CFB"/>
    <w:rsid w:val="009E31DD"/>
    <w:rsid w:val="009E340B"/>
    <w:rsid w:val="009E3879"/>
    <w:rsid w:val="009E3C00"/>
    <w:rsid w:val="009E49AC"/>
    <w:rsid w:val="009E4B8C"/>
    <w:rsid w:val="009E4C35"/>
    <w:rsid w:val="009E53EA"/>
    <w:rsid w:val="009E542D"/>
    <w:rsid w:val="009E55E6"/>
    <w:rsid w:val="009E5A06"/>
    <w:rsid w:val="009E62E2"/>
    <w:rsid w:val="009E62EA"/>
    <w:rsid w:val="009E6858"/>
    <w:rsid w:val="009E73AF"/>
    <w:rsid w:val="009F0194"/>
    <w:rsid w:val="009F0459"/>
    <w:rsid w:val="009F053F"/>
    <w:rsid w:val="009F096A"/>
    <w:rsid w:val="009F0A37"/>
    <w:rsid w:val="009F0B94"/>
    <w:rsid w:val="009F0CF9"/>
    <w:rsid w:val="009F0E97"/>
    <w:rsid w:val="009F10AB"/>
    <w:rsid w:val="009F1F3A"/>
    <w:rsid w:val="009F1F79"/>
    <w:rsid w:val="009F22EE"/>
    <w:rsid w:val="009F2500"/>
    <w:rsid w:val="009F25FA"/>
    <w:rsid w:val="009F26C9"/>
    <w:rsid w:val="009F27DE"/>
    <w:rsid w:val="009F2E57"/>
    <w:rsid w:val="009F38A9"/>
    <w:rsid w:val="009F38F6"/>
    <w:rsid w:val="009F418E"/>
    <w:rsid w:val="009F4479"/>
    <w:rsid w:val="009F46B2"/>
    <w:rsid w:val="009F4954"/>
    <w:rsid w:val="009F4B87"/>
    <w:rsid w:val="009F4C5D"/>
    <w:rsid w:val="009F5CA5"/>
    <w:rsid w:val="009F625D"/>
    <w:rsid w:val="009F6497"/>
    <w:rsid w:val="009F6D8F"/>
    <w:rsid w:val="009F6E1D"/>
    <w:rsid w:val="009F7173"/>
    <w:rsid w:val="009F720A"/>
    <w:rsid w:val="009F74D2"/>
    <w:rsid w:val="009F751B"/>
    <w:rsid w:val="009F79DD"/>
    <w:rsid w:val="009F7F96"/>
    <w:rsid w:val="009F7FE3"/>
    <w:rsid w:val="00A001E0"/>
    <w:rsid w:val="00A00A6E"/>
    <w:rsid w:val="00A00D27"/>
    <w:rsid w:val="00A010D5"/>
    <w:rsid w:val="00A010F0"/>
    <w:rsid w:val="00A014BC"/>
    <w:rsid w:val="00A01701"/>
    <w:rsid w:val="00A0170A"/>
    <w:rsid w:val="00A01DAF"/>
    <w:rsid w:val="00A01F3E"/>
    <w:rsid w:val="00A02A87"/>
    <w:rsid w:val="00A02B6B"/>
    <w:rsid w:val="00A038C0"/>
    <w:rsid w:val="00A03C1F"/>
    <w:rsid w:val="00A03F3B"/>
    <w:rsid w:val="00A04464"/>
    <w:rsid w:val="00A04EAE"/>
    <w:rsid w:val="00A04F78"/>
    <w:rsid w:val="00A0556B"/>
    <w:rsid w:val="00A055A6"/>
    <w:rsid w:val="00A0578F"/>
    <w:rsid w:val="00A0596A"/>
    <w:rsid w:val="00A059D7"/>
    <w:rsid w:val="00A06B4B"/>
    <w:rsid w:val="00A06E5F"/>
    <w:rsid w:val="00A072AA"/>
    <w:rsid w:val="00A07502"/>
    <w:rsid w:val="00A10302"/>
    <w:rsid w:val="00A10FB8"/>
    <w:rsid w:val="00A11254"/>
    <w:rsid w:val="00A1136F"/>
    <w:rsid w:val="00A11772"/>
    <w:rsid w:val="00A11EAF"/>
    <w:rsid w:val="00A1275F"/>
    <w:rsid w:val="00A12886"/>
    <w:rsid w:val="00A12957"/>
    <w:rsid w:val="00A12D4F"/>
    <w:rsid w:val="00A131FF"/>
    <w:rsid w:val="00A132C2"/>
    <w:rsid w:val="00A13FDE"/>
    <w:rsid w:val="00A142F4"/>
    <w:rsid w:val="00A143C4"/>
    <w:rsid w:val="00A144FF"/>
    <w:rsid w:val="00A14652"/>
    <w:rsid w:val="00A1469C"/>
    <w:rsid w:val="00A1483E"/>
    <w:rsid w:val="00A14872"/>
    <w:rsid w:val="00A14913"/>
    <w:rsid w:val="00A14BF9"/>
    <w:rsid w:val="00A14C90"/>
    <w:rsid w:val="00A14E43"/>
    <w:rsid w:val="00A15291"/>
    <w:rsid w:val="00A1534E"/>
    <w:rsid w:val="00A15923"/>
    <w:rsid w:val="00A15BEB"/>
    <w:rsid w:val="00A15CA2"/>
    <w:rsid w:val="00A1619C"/>
    <w:rsid w:val="00A16A45"/>
    <w:rsid w:val="00A16B4E"/>
    <w:rsid w:val="00A16BCB"/>
    <w:rsid w:val="00A16EBD"/>
    <w:rsid w:val="00A17145"/>
    <w:rsid w:val="00A175DB"/>
    <w:rsid w:val="00A1790F"/>
    <w:rsid w:val="00A17DBB"/>
    <w:rsid w:val="00A20771"/>
    <w:rsid w:val="00A207BC"/>
    <w:rsid w:val="00A20A56"/>
    <w:rsid w:val="00A20BA7"/>
    <w:rsid w:val="00A21A3C"/>
    <w:rsid w:val="00A21E50"/>
    <w:rsid w:val="00A22378"/>
    <w:rsid w:val="00A22CFB"/>
    <w:rsid w:val="00A231E9"/>
    <w:rsid w:val="00A2363B"/>
    <w:rsid w:val="00A238BF"/>
    <w:rsid w:val="00A23E79"/>
    <w:rsid w:val="00A245F2"/>
    <w:rsid w:val="00A24DA4"/>
    <w:rsid w:val="00A25776"/>
    <w:rsid w:val="00A263CA"/>
    <w:rsid w:val="00A2678F"/>
    <w:rsid w:val="00A2680A"/>
    <w:rsid w:val="00A26C92"/>
    <w:rsid w:val="00A26D04"/>
    <w:rsid w:val="00A2702B"/>
    <w:rsid w:val="00A27195"/>
    <w:rsid w:val="00A27903"/>
    <w:rsid w:val="00A30251"/>
    <w:rsid w:val="00A30377"/>
    <w:rsid w:val="00A3083F"/>
    <w:rsid w:val="00A30ACA"/>
    <w:rsid w:val="00A30B63"/>
    <w:rsid w:val="00A30C63"/>
    <w:rsid w:val="00A30F87"/>
    <w:rsid w:val="00A3150D"/>
    <w:rsid w:val="00A317D6"/>
    <w:rsid w:val="00A31924"/>
    <w:rsid w:val="00A31A1E"/>
    <w:rsid w:val="00A31A8D"/>
    <w:rsid w:val="00A32341"/>
    <w:rsid w:val="00A3250E"/>
    <w:rsid w:val="00A3261B"/>
    <w:rsid w:val="00A3271C"/>
    <w:rsid w:val="00A32FAF"/>
    <w:rsid w:val="00A33572"/>
    <w:rsid w:val="00A3370A"/>
    <w:rsid w:val="00A337CA"/>
    <w:rsid w:val="00A339D3"/>
    <w:rsid w:val="00A33A89"/>
    <w:rsid w:val="00A33AB5"/>
    <w:rsid w:val="00A33FF2"/>
    <w:rsid w:val="00A34F6F"/>
    <w:rsid w:val="00A353B9"/>
    <w:rsid w:val="00A353D7"/>
    <w:rsid w:val="00A35462"/>
    <w:rsid w:val="00A354EA"/>
    <w:rsid w:val="00A35565"/>
    <w:rsid w:val="00A35A43"/>
    <w:rsid w:val="00A35AAF"/>
    <w:rsid w:val="00A36264"/>
    <w:rsid w:val="00A3652E"/>
    <w:rsid w:val="00A36926"/>
    <w:rsid w:val="00A369B5"/>
    <w:rsid w:val="00A36A2C"/>
    <w:rsid w:val="00A36EE7"/>
    <w:rsid w:val="00A37469"/>
    <w:rsid w:val="00A378EB"/>
    <w:rsid w:val="00A37B26"/>
    <w:rsid w:val="00A37EB4"/>
    <w:rsid w:val="00A40107"/>
    <w:rsid w:val="00A4014A"/>
    <w:rsid w:val="00A40343"/>
    <w:rsid w:val="00A4061F"/>
    <w:rsid w:val="00A406FA"/>
    <w:rsid w:val="00A407E0"/>
    <w:rsid w:val="00A4081C"/>
    <w:rsid w:val="00A40F32"/>
    <w:rsid w:val="00A41197"/>
    <w:rsid w:val="00A41326"/>
    <w:rsid w:val="00A41368"/>
    <w:rsid w:val="00A41513"/>
    <w:rsid w:val="00A415AA"/>
    <w:rsid w:val="00A41A68"/>
    <w:rsid w:val="00A41C73"/>
    <w:rsid w:val="00A41D72"/>
    <w:rsid w:val="00A4253D"/>
    <w:rsid w:val="00A42849"/>
    <w:rsid w:val="00A429CE"/>
    <w:rsid w:val="00A42D46"/>
    <w:rsid w:val="00A42E74"/>
    <w:rsid w:val="00A435F1"/>
    <w:rsid w:val="00A4366B"/>
    <w:rsid w:val="00A43716"/>
    <w:rsid w:val="00A43A32"/>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A14"/>
    <w:rsid w:val="00A46E1C"/>
    <w:rsid w:val="00A46E36"/>
    <w:rsid w:val="00A46EFA"/>
    <w:rsid w:val="00A4780B"/>
    <w:rsid w:val="00A47850"/>
    <w:rsid w:val="00A478A1"/>
    <w:rsid w:val="00A47E36"/>
    <w:rsid w:val="00A5072C"/>
    <w:rsid w:val="00A50AFB"/>
    <w:rsid w:val="00A50B17"/>
    <w:rsid w:val="00A5108D"/>
    <w:rsid w:val="00A51452"/>
    <w:rsid w:val="00A519C2"/>
    <w:rsid w:val="00A51AB4"/>
    <w:rsid w:val="00A521AD"/>
    <w:rsid w:val="00A522D0"/>
    <w:rsid w:val="00A5244C"/>
    <w:rsid w:val="00A52BE7"/>
    <w:rsid w:val="00A52D6C"/>
    <w:rsid w:val="00A52D87"/>
    <w:rsid w:val="00A52E0E"/>
    <w:rsid w:val="00A53044"/>
    <w:rsid w:val="00A533A6"/>
    <w:rsid w:val="00A5348A"/>
    <w:rsid w:val="00A53B37"/>
    <w:rsid w:val="00A53D08"/>
    <w:rsid w:val="00A53E55"/>
    <w:rsid w:val="00A53F56"/>
    <w:rsid w:val="00A54006"/>
    <w:rsid w:val="00A5422B"/>
    <w:rsid w:val="00A543B9"/>
    <w:rsid w:val="00A5458C"/>
    <w:rsid w:val="00A54C55"/>
    <w:rsid w:val="00A54E04"/>
    <w:rsid w:val="00A54FA7"/>
    <w:rsid w:val="00A55286"/>
    <w:rsid w:val="00A5537F"/>
    <w:rsid w:val="00A554C7"/>
    <w:rsid w:val="00A555FF"/>
    <w:rsid w:val="00A5571E"/>
    <w:rsid w:val="00A5591A"/>
    <w:rsid w:val="00A5592C"/>
    <w:rsid w:val="00A5598D"/>
    <w:rsid w:val="00A55CBA"/>
    <w:rsid w:val="00A55F0B"/>
    <w:rsid w:val="00A5632C"/>
    <w:rsid w:val="00A564F1"/>
    <w:rsid w:val="00A565B9"/>
    <w:rsid w:val="00A56914"/>
    <w:rsid w:val="00A56C81"/>
    <w:rsid w:val="00A56D96"/>
    <w:rsid w:val="00A56E75"/>
    <w:rsid w:val="00A57165"/>
    <w:rsid w:val="00A573FE"/>
    <w:rsid w:val="00A57428"/>
    <w:rsid w:val="00A5786B"/>
    <w:rsid w:val="00A57887"/>
    <w:rsid w:val="00A60083"/>
    <w:rsid w:val="00A60474"/>
    <w:rsid w:val="00A6062B"/>
    <w:rsid w:val="00A6063F"/>
    <w:rsid w:val="00A60689"/>
    <w:rsid w:val="00A607E3"/>
    <w:rsid w:val="00A608F3"/>
    <w:rsid w:val="00A6108C"/>
    <w:rsid w:val="00A61286"/>
    <w:rsid w:val="00A612F6"/>
    <w:rsid w:val="00A6132F"/>
    <w:rsid w:val="00A61F0E"/>
    <w:rsid w:val="00A624C9"/>
    <w:rsid w:val="00A6253D"/>
    <w:rsid w:val="00A62607"/>
    <w:rsid w:val="00A62E92"/>
    <w:rsid w:val="00A62E98"/>
    <w:rsid w:val="00A62F74"/>
    <w:rsid w:val="00A6306B"/>
    <w:rsid w:val="00A63121"/>
    <w:rsid w:val="00A632A8"/>
    <w:rsid w:val="00A632BC"/>
    <w:rsid w:val="00A632BE"/>
    <w:rsid w:val="00A6390A"/>
    <w:rsid w:val="00A63970"/>
    <w:rsid w:val="00A6398C"/>
    <w:rsid w:val="00A63A59"/>
    <w:rsid w:val="00A6432C"/>
    <w:rsid w:val="00A6458F"/>
    <w:rsid w:val="00A648C0"/>
    <w:rsid w:val="00A649D5"/>
    <w:rsid w:val="00A64DD4"/>
    <w:rsid w:val="00A64EFE"/>
    <w:rsid w:val="00A65149"/>
    <w:rsid w:val="00A654D5"/>
    <w:rsid w:val="00A6561F"/>
    <w:rsid w:val="00A65AA0"/>
    <w:rsid w:val="00A65D0D"/>
    <w:rsid w:val="00A65EDF"/>
    <w:rsid w:val="00A65FF1"/>
    <w:rsid w:val="00A661BD"/>
    <w:rsid w:val="00A6632A"/>
    <w:rsid w:val="00A66488"/>
    <w:rsid w:val="00A666ED"/>
    <w:rsid w:val="00A6672D"/>
    <w:rsid w:val="00A66858"/>
    <w:rsid w:val="00A66B8B"/>
    <w:rsid w:val="00A66C78"/>
    <w:rsid w:val="00A66CD9"/>
    <w:rsid w:val="00A675AB"/>
    <w:rsid w:val="00A700AD"/>
    <w:rsid w:val="00A702A0"/>
    <w:rsid w:val="00A7055A"/>
    <w:rsid w:val="00A706E2"/>
    <w:rsid w:val="00A70882"/>
    <w:rsid w:val="00A70962"/>
    <w:rsid w:val="00A70B1C"/>
    <w:rsid w:val="00A70D5C"/>
    <w:rsid w:val="00A70F77"/>
    <w:rsid w:val="00A7133C"/>
    <w:rsid w:val="00A71357"/>
    <w:rsid w:val="00A71496"/>
    <w:rsid w:val="00A71913"/>
    <w:rsid w:val="00A71F64"/>
    <w:rsid w:val="00A723CD"/>
    <w:rsid w:val="00A72689"/>
    <w:rsid w:val="00A72AB5"/>
    <w:rsid w:val="00A72DEE"/>
    <w:rsid w:val="00A72E78"/>
    <w:rsid w:val="00A72FEF"/>
    <w:rsid w:val="00A737C0"/>
    <w:rsid w:val="00A73AE7"/>
    <w:rsid w:val="00A73B2A"/>
    <w:rsid w:val="00A73B83"/>
    <w:rsid w:val="00A73BF4"/>
    <w:rsid w:val="00A73D10"/>
    <w:rsid w:val="00A73D3D"/>
    <w:rsid w:val="00A741CB"/>
    <w:rsid w:val="00A747FB"/>
    <w:rsid w:val="00A74E68"/>
    <w:rsid w:val="00A7502C"/>
    <w:rsid w:val="00A750EC"/>
    <w:rsid w:val="00A75160"/>
    <w:rsid w:val="00A7520C"/>
    <w:rsid w:val="00A7574D"/>
    <w:rsid w:val="00A75889"/>
    <w:rsid w:val="00A759EC"/>
    <w:rsid w:val="00A75B3C"/>
    <w:rsid w:val="00A75DDC"/>
    <w:rsid w:val="00A76DD7"/>
    <w:rsid w:val="00A76FA4"/>
    <w:rsid w:val="00A771AC"/>
    <w:rsid w:val="00A77CD5"/>
    <w:rsid w:val="00A77EAF"/>
    <w:rsid w:val="00A77FA2"/>
    <w:rsid w:val="00A80056"/>
    <w:rsid w:val="00A8016B"/>
    <w:rsid w:val="00A80515"/>
    <w:rsid w:val="00A80C4C"/>
    <w:rsid w:val="00A80E4C"/>
    <w:rsid w:val="00A80EC8"/>
    <w:rsid w:val="00A813EC"/>
    <w:rsid w:val="00A81776"/>
    <w:rsid w:val="00A8268D"/>
    <w:rsid w:val="00A8298B"/>
    <w:rsid w:val="00A829A5"/>
    <w:rsid w:val="00A82DAE"/>
    <w:rsid w:val="00A82E30"/>
    <w:rsid w:val="00A83037"/>
    <w:rsid w:val="00A838D6"/>
    <w:rsid w:val="00A83ADB"/>
    <w:rsid w:val="00A84199"/>
    <w:rsid w:val="00A8423E"/>
    <w:rsid w:val="00A84327"/>
    <w:rsid w:val="00A84346"/>
    <w:rsid w:val="00A8486F"/>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506"/>
    <w:rsid w:val="00A90673"/>
    <w:rsid w:val="00A90851"/>
    <w:rsid w:val="00A90E34"/>
    <w:rsid w:val="00A90FBD"/>
    <w:rsid w:val="00A91021"/>
    <w:rsid w:val="00A9107C"/>
    <w:rsid w:val="00A91372"/>
    <w:rsid w:val="00A914A6"/>
    <w:rsid w:val="00A91868"/>
    <w:rsid w:val="00A91C33"/>
    <w:rsid w:val="00A926E5"/>
    <w:rsid w:val="00A92CC1"/>
    <w:rsid w:val="00A936C1"/>
    <w:rsid w:val="00A9398A"/>
    <w:rsid w:val="00A93B46"/>
    <w:rsid w:val="00A93EA2"/>
    <w:rsid w:val="00A942AD"/>
    <w:rsid w:val="00A9468A"/>
    <w:rsid w:val="00A94F99"/>
    <w:rsid w:val="00A9508E"/>
    <w:rsid w:val="00A953E1"/>
    <w:rsid w:val="00A954D0"/>
    <w:rsid w:val="00A95924"/>
    <w:rsid w:val="00A9606E"/>
    <w:rsid w:val="00A963A7"/>
    <w:rsid w:val="00A96855"/>
    <w:rsid w:val="00A969F3"/>
    <w:rsid w:val="00A96EF6"/>
    <w:rsid w:val="00A97528"/>
    <w:rsid w:val="00A977DA"/>
    <w:rsid w:val="00A97845"/>
    <w:rsid w:val="00A97860"/>
    <w:rsid w:val="00A97C4F"/>
    <w:rsid w:val="00AA0074"/>
    <w:rsid w:val="00AA051D"/>
    <w:rsid w:val="00AA052F"/>
    <w:rsid w:val="00AA06C6"/>
    <w:rsid w:val="00AA07C1"/>
    <w:rsid w:val="00AA0848"/>
    <w:rsid w:val="00AA08BA"/>
    <w:rsid w:val="00AA1018"/>
    <w:rsid w:val="00AA107F"/>
    <w:rsid w:val="00AA1552"/>
    <w:rsid w:val="00AA16EF"/>
    <w:rsid w:val="00AA18BD"/>
    <w:rsid w:val="00AA1903"/>
    <w:rsid w:val="00AA23EE"/>
    <w:rsid w:val="00AA283A"/>
    <w:rsid w:val="00AA2DBB"/>
    <w:rsid w:val="00AA31DB"/>
    <w:rsid w:val="00AA3258"/>
    <w:rsid w:val="00AA3290"/>
    <w:rsid w:val="00AA349F"/>
    <w:rsid w:val="00AA3534"/>
    <w:rsid w:val="00AA3BEC"/>
    <w:rsid w:val="00AA4297"/>
    <w:rsid w:val="00AA4557"/>
    <w:rsid w:val="00AA4887"/>
    <w:rsid w:val="00AA489F"/>
    <w:rsid w:val="00AA4B80"/>
    <w:rsid w:val="00AA4C92"/>
    <w:rsid w:val="00AA4EE4"/>
    <w:rsid w:val="00AA4F26"/>
    <w:rsid w:val="00AA5173"/>
    <w:rsid w:val="00AA5675"/>
    <w:rsid w:val="00AA582C"/>
    <w:rsid w:val="00AA58DA"/>
    <w:rsid w:val="00AA5A70"/>
    <w:rsid w:val="00AA5C45"/>
    <w:rsid w:val="00AA60B9"/>
    <w:rsid w:val="00AA6168"/>
    <w:rsid w:val="00AA62F9"/>
    <w:rsid w:val="00AA649F"/>
    <w:rsid w:val="00AA6740"/>
    <w:rsid w:val="00AA6FC4"/>
    <w:rsid w:val="00AA7175"/>
    <w:rsid w:val="00AA770D"/>
    <w:rsid w:val="00AA78CF"/>
    <w:rsid w:val="00AA7D9A"/>
    <w:rsid w:val="00AA7FA3"/>
    <w:rsid w:val="00AB014C"/>
    <w:rsid w:val="00AB024E"/>
    <w:rsid w:val="00AB0665"/>
    <w:rsid w:val="00AB0F82"/>
    <w:rsid w:val="00AB10F4"/>
    <w:rsid w:val="00AB140C"/>
    <w:rsid w:val="00AB1432"/>
    <w:rsid w:val="00AB1E06"/>
    <w:rsid w:val="00AB2259"/>
    <w:rsid w:val="00AB22F8"/>
    <w:rsid w:val="00AB31BD"/>
    <w:rsid w:val="00AB34E9"/>
    <w:rsid w:val="00AB3B5C"/>
    <w:rsid w:val="00AB3D5B"/>
    <w:rsid w:val="00AB403B"/>
    <w:rsid w:val="00AB45B2"/>
    <w:rsid w:val="00AB472E"/>
    <w:rsid w:val="00AB4963"/>
    <w:rsid w:val="00AB49A4"/>
    <w:rsid w:val="00AB49FF"/>
    <w:rsid w:val="00AB4A9D"/>
    <w:rsid w:val="00AB4B40"/>
    <w:rsid w:val="00AB4D87"/>
    <w:rsid w:val="00AB4D90"/>
    <w:rsid w:val="00AB4E23"/>
    <w:rsid w:val="00AB4E8D"/>
    <w:rsid w:val="00AB54A8"/>
    <w:rsid w:val="00AB59E3"/>
    <w:rsid w:val="00AB5C42"/>
    <w:rsid w:val="00AB5C97"/>
    <w:rsid w:val="00AB5E1E"/>
    <w:rsid w:val="00AB5FFE"/>
    <w:rsid w:val="00AB6718"/>
    <w:rsid w:val="00AB67FB"/>
    <w:rsid w:val="00AB69B1"/>
    <w:rsid w:val="00AB6A2F"/>
    <w:rsid w:val="00AB6BA9"/>
    <w:rsid w:val="00AB6CA1"/>
    <w:rsid w:val="00AB6CFA"/>
    <w:rsid w:val="00AB6D93"/>
    <w:rsid w:val="00AB6DBA"/>
    <w:rsid w:val="00AB6EFF"/>
    <w:rsid w:val="00AB72D2"/>
    <w:rsid w:val="00AB74CA"/>
    <w:rsid w:val="00AB74F2"/>
    <w:rsid w:val="00AB75B5"/>
    <w:rsid w:val="00AB7D0F"/>
    <w:rsid w:val="00AB7ED6"/>
    <w:rsid w:val="00AC02E2"/>
    <w:rsid w:val="00AC1409"/>
    <w:rsid w:val="00AC17BC"/>
    <w:rsid w:val="00AC1DAD"/>
    <w:rsid w:val="00AC25EE"/>
    <w:rsid w:val="00AC288D"/>
    <w:rsid w:val="00AC2F7F"/>
    <w:rsid w:val="00AC3195"/>
    <w:rsid w:val="00AC324A"/>
    <w:rsid w:val="00AC44CA"/>
    <w:rsid w:val="00AC48A6"/>
    <w:rsid w:val="00AC4A2C"/>
    <w:rsid w:val="00AC4BA3"/>
    <w:rsid w:val="00AC4CFB"/>
    <w:rsid w:val="00AC4F85"/>
    <w:rsid w:val="00AC4FED"/>
    <w:rsid w:val="00AC52B5"/>
    <w:rsid w:val="00AC57C9"/>
    <w:rsid w:val="00AC57D2"/>
    <w:rsid w:val="00AC59C0"/>
    <w:rsid w:val="00AC6131"/>
    <w:rsid w:val="00AC61CF"/>
    <w:rsid w:val="00AC6494"/>
    <w:rsid w:val="00AC69AF"/>
    <w:rsid w:val="00AC6A1C"/>
    <w:rsid w:val="00AC6E07"/>
    <w:rsid w:val="00AC6F3F"/>
    <w:rsid w:val="00AC7A83"/>
    <w:rsid w:val="00AC7E57"/>
    <w:rsid w:val="00AC7E89"/>
    <w:rsid w:val="00AC7EBB"/>
    <w:rsid w:val="00AC7F35"/>
    <w:rsid w:val="00AD016E"/>
    <w:rsid w:val="00AD020D"/>
    <w:rsid w:val="00AD0956"/>
    <w:rsid w:val="00AD0A4C"/>
    <w:rsid w:val="00AD0DC5"/>
    <w:rsid w:val="00AD0EAA"/>
    <w:rsid w:val="00AD16E5"/>
    <w:rsid w:val="00AD1716"/>
    <w:rsid w:val="00AD191F"/>
    <w:rsid w:val="00AD1E6C"/>
    <w:rsid w:val="00AD1F9C"/>
    <w:rsid w:val="00AD20B4"/>
    <w:rsid w:val="00AD22B0"/>
    <w:rsid w:val="00AD2504"/>
    <w:rsid w:val="00AD264D"/>
    <w:rsid w:val="00AD2E12"/>
    <w:rsid w:val="00AD344D"/>
    <w:rsid w:val="00AD35C6"/>
    <w:rsid w:val="00AD3F18"/>
    <w:rsid w:val="00AD4079"/>
    <w:rsid w:val="00AD4299"/>
    <w:rsid w:val="00AD4B38"/>
    <w:rsid w:val="00AD4B74"/>
    <w:rsid w:val="00AD4BE5"/>
    <w:rsid w:val="00AD4CB3"/>
    <w:rsid w:val="00AD5044"/>
    <w:rsid w:val="00AD5366"/>
    <w:rsid w:val="00AD5371"/>
    <w:rsid w:val="00AD560C"/>
    <w:rsid w:val="00AD59A0"/>
    <w:rsid w:val="00AD5FD6"/>
    <w:rsid w:val="00AD6440"/>
    <w:rsid w:val="00AD674C"/>
    <w:rsid w:val="00AD6D82"/>
    <w:rsid w:val="00AD72E2"/>
    <w:rsid w:val="00AD73C3"/>
    <w:rsid w:val="00AD744F"/>
    <w:rsid w:val="00AD7AB7"/>
    <w:rsid w:val="00AD7B2A"/>
    <w:rsid w:val="00AD7EBC"/>
    <w:rsid w:val="00AE02DE"/>
    <w:rsid w:val="00AE039A"/>
    <w:rsid w:val="00AE0870"/>
    <w:rsid w:val="00AE18C1"/>
    <w:rsid w:val="00AE1912"/>
    <w:rsid w:val="00AE1E11"/>
    <w:rsid w:val="00AE1E52"/>
    <w:rsid w:val="00AE1F2F"/>
    <w:rsid w:val="00AE1FD7"/>
    <w:rsid w:val="00AE2430"/>
    <w:rsid w:val="00AE26BE"/>
    <w:rsid w:val="00AE2F7D"/>
    <w:rsid w:val="00AE396E"/>
    <w:rsid w:val="00AE3FC4"/>
    <w:rsid w:val="00AE4579"/>
    <w:rsid w:val="00AE49A5"/>
    <w:rsid w:val="00AE4ABF"/>
    <w:rsid w:val="00AE5080"/>
    <w:rsid w:val="00AE52FE"/>
    <w:rsid w:val="00AE548F"/>
    <w:rsid w:val="00AE5DB8"/>
    <w:rsid w:val="00AE5FD2"/>
    <w:rsid w:val="00AE6318"/>
    <w:rsid w:val="00AE6788"/>
    <w:rsid w:val="00AE6D33"/>
    <w:rsid w:val="00AE72D1"/>
    <w:rsid w:val="00AE741C"/>
    <w:rsid w:val="00AE7484"/>
    <w:rsid w:val="00AE775C"/>
    <w:rsid w:val="00AE7F2E"/>
    <w:rsid w:val="00AF0A4A"/>
    <w:rsid w:val="00AF0FD2"/>
    <w:rsid w:val="00AF1B10"/>
    <w:rsid w:val="00AF1B8C"/>
    <w:rsid w:val="00AF1DCF"/>
    <w:rsid w:val="00AF20E1"/>
    <w:rsid w:val="00AF238C"/>
    <w:rsid w:val="00AF23DC"/>
    <w:rsid w:val="00AF29F7"/>
    <w:rsid w:val="00AF2A7B"/>
    <w:rsid w:val="00AF2E64"/>
    <w:rsid w:val="00AF2E88"/>
    <w:rsid w:val="00AF3544"/>
    <w:rsid w:val="00AF35B0"/>
    <w:rsid w:val="00AF3C52"/>
    <w:rsid w:val="00AF44E4"/>
    <w:rsid w:val="00AF44F4"/>
    <w:rsid w:val="00AF4A12"/>
    <w:rsid w:val="00AF4BB2"/>
    <w:rsid w:val="00AF4CE5"/>
    <w:rsid w:val="00AF5023"/>
    <w:rsid w:val="00AF5297"/>
    <w:rsid w:val="00AF533D"/>
    <w:rsid w:val="00AF582A"/>
    <w:rsid w:val="00AF5D61"/>
    <w:rsid w:val="00AF609D"/>
    <w:rsid w:val="00AF6702"/>
    <w:rsid w:val="00AF692A"/>
    <w:rsid w:val="00AF696C"/>
    <w:rsid w:val="00AF6B62"/>
    <w:rsid w:val="00AF76A0"/>
    <w:rsid w:val="00AF7738"/>
    <w:rsid w:val="00AF79C8"/>
    <w:rsid w:val="00AF7B5C"/>
    <w:rsid w:val="00AF7B81"/>
    <w:rsid w:val="00AF7C93"/>
    <w:rsid w:val="00B003D7"/>
    <w:rsid w:val="00B01192"/>
    <w:rsid w:val="00B01517"/>
    <w:rsid w:val="00B016AC"/>
    <w:rsid w:val="00B019C1"/>
    <w:rsid w:val="00B01B35"/>
    <w:rsid w:val="00B01B77"/>
    <w:rsid w:val="00B020BF"/>
    <w:rsid w:val="00B025E7"/>
    <w:rsid w:val="00B02C6B"/>
    <w:rsid w:val="00B0377F"/>
    <w:rsid w:val="00B038AE"/>
    <w:rsid w:val="00B039D1"/>
    <w:rsid w:val="00B03C03"/>
    <w:rsid w:val="00B03FC0"/>
    <w:rsid w:val="00B0407F"/>
    <w:rsid w:val="00B04487"/>
    <w:rsid w:val="00B04827"/>
    <w:rsid w:val="00B048C3"/>
    <w:rsid w:val="00B04D14"/>
    <w:rsid w:val="00B04E9C"/>
    <w:rsid w:val="00B0547A"/>
    <w:rsid w:val="00B0550E"/>
    <w:rsid w:val="00B05553"/>
    <w:rsid w:val="00B0587F"/>
    <w:rsid w:val="00B05EC9"/>
    <w:rsid w:val="00B05F31"/>
    <w:rsid w:val="00B064D3"/>
    <w:rsid w:val="00B067C2"/>
    <w:rsid w:val="00B06991"/>
    <w:rsid w:val="00B07645"/>
    <w:rsid w:val="00B077CD"/>
    <w:rsid w:val="00B07D16"/>
    <w:rsid w:val="00B07D1A"/>
    <w:rsid w:val="00B104AC"/>
    <w:rsid w:val="00B1088E"/>
    <w:rsid w:val="00B1091D"/>
    <w:rsid w:val="00B10E90"/>
    <w:rsid w:val="00B11CC5"/>
    <w:rsid w:val="00B11D88"/>
    <w:rsid w:val="00B11E8C"/>
    <w:rsid w:val="00B1218A"/>
    <w:rsid w:val="00B121C7"/>
    <w:rsid w:val="00B12514"/>
    <w:rsid w:val="00B12C98"/>
    <w:rsid w:val="00B1309A"/>
    <w:rsid w:val="00B1318D"/>
    <w:rsid w:val="00B1345C"/>
    <w:rsid w:val="00B1355D"/>
    <w:rsid w:val="00B136C2"/>
    <w:rsid w:val="00B13796"/>
    <w:rsid w:val="00B13DCA"/>
    <w:rsid w:val="00B14119"/>
    <w:rsid w:val="00B147D5"/>
    <w:rsid w:val="00B14A3A"/>
    <w:rsid w:val="00B14DFA"/>
    <w:rsid w:val="00B14F34"/>
    <w:rsid w:val="00B1562D"/>
    <w:rsid w:val="00B15804"/>
    <w:rsid w:val="00B1591A"/>
    <w:rsid w:val="00B15976"/>
    <w:rsid w:val="00B159E6"/>
    <w:rsid w:val="00B16ED0"/>
    <w:rsid w:val="00B16FF3"/>
    <w:rsid w:val="00B171C9"/>
    <w:rsid w:val="00B1734F"/>
    <w:rsid w:val="00B17849"/>
    <w:rsid w:val="00B17A27"/>
    <w:rsid w:val="00B2052A"/>
    <w:rsid w:val="00B20D83"/>
    <w:rsid w:val="00B20FD7"/>
    <w:rsid w:val="00B2193A"/>
    <w:rsid w:val="00B21B6B"/>
    <w:rsid w:val="00B21F0C"/>
    <w:rsid w:val="00B2221D"/>
    <w:rsid w:val="00B2224F"/>
    <w:rsid w:val="00B222FA"/>
    <w:rsid w:val="00B22422"/>
    <w:rsid w:val="00B22A8B"/>
    <w:rsid w:val="00B22D2A"/>
    <w:rsid w:val="00B233E9"/>
    <w:rsid w:val="00B2390B"/>
    <w:rsid w:val="00B23AAA"/>
    <w:rsid w:val="00B23F4E"/>
    <w:rsid w:val="00B23F71"/>
    <w:rsid w:val="00B24A2F"/>
    <w:rsid w:val="00B24C14"/>
    <w:rsid w:val="00B24D68"/>
    <w:rsid w:val="00B24FB2"/>
    <w:rsid w:val="00B25333"/>
    <w:rsid w:val="00B25632"/>
    <w:rsid w:val="00B25762"/>
    <w:rsid w:val="00B257A1"/>
    <w:rsid w:val="00B26562"/>
    <w:rsid w:val="00B26A33"/>
    <w:rsid w:val="00B26FAA"/>
    <w:rsid w:val="00B273B9"/>
    <w:rsid w:val="00B30010"/>
    <w:rsid w:val="00B302F2"/>
    <w:rsid w:val="00B3037C"/>
    <w:rsid w:val="00B30616"/>
    <w:rsid w:val="00B3089E"/>
    <w:rsid w:val="00B30AF9"/>
    <w:rsid w:val="00B30DD5"/>
    <w:rsid w:val="00B3111E"/>
    <w:rsid w:val="00B31567"/>
    <w:rsid w:val="00B316C5"/>
    <w:rsid w:val="00B31A3B"/>
    <w:rsid w:val="00B31E73"/>
    <w:rsid w:val="00B32177"/>
    <w:rsid w:val="00B32297"/>
    <w:rsid w:val="00B3233B"/>
    <w:rsid w:val="00B32401"/>
    <w:rsid w:val="00B325DF"/>
    <w:rsid w:val="00B3292F"/>
    <w:rsid w:val="00B32EF0"/>
    <w:rsid w:val="00B33109"/>
    <w:rsid w:val="00B33756"/>
    <w:rsid w:val="00B33FFC"/>
    <w:rsid w:val="00B34485"/>
    <w:rsid w:val="00B34666"/>
    <w:rsid w:val="00B355F7"/>
    <w:rsid w:val="00B35859"/>
    <w:rsid w:val="00B35A5C"/>
    <w:rsid w:val="00B35BC0"/>
    <w:rsid w:val="00B35EFA"/>
    <w:rsid w:val="00B365A0"/>
    <w:rsid w:val="00B36D54"/>
    <w:rsid w:val="00B36E8F"/>
    <w:rsid w:val="00B36EF0"/>
    <w:rsid w:val="00B370B6"/>
    <w:rsid w:val="00B3783A"/>
    <w:rsid w:val="00B379D0"/>
    <w:rsid w:val="00B37B34"/>
    <w:rsid w:val="00B37C70"/>
    <w:rsid w:val="00B37D73"/>
    <w:rsid w:val="00B402FA"/>
    <w:rsid w:val="00B4030F"/>
    <w:rsid w:val="00B4090A"/>
    <w:rsid w:val="00B40911"/>
    <w:rsid w:val="00B40AE9"/>
    <w:rsid w:val="00B40B5B"/>
    <w:rsid w:val="00B40C44"/>
    <w:rsid w:val="00B40D22"/>
    <w:rsid w:val="00B41060"/>
    <w:rsid w:val="00B411D3"/>
    <w:rsid w:val="00B41470"/>
    <w:rsid w:val="00B4163B"/>
    <w:rsid w:val="00B41766"/>
    <w:rsid w:val="00B418FE"/>
    <w:rsid w:val="00B41980"/>
    <w:rsid w:val="00B41FD7"/>
    <w:rsid w:val="00B421E0"/>
    <w:rsid w:val="00B422C2"/>
    <w:rsid w:val="00B427AE"/>
    <w:rsid w:val="00B42FD3"/>
    <w:rsid w:val="00B43200"/>
    <w:rsid w:val="00B43918"/>
    <w:rsid w:val="00B439E4"/>
    <w:rsid w:val="00B4427B"/>
    <w:rsid w:val="00B44B36"/>
    <w:rsid w:val="00B44BEE"/>
    <w:rsid w:val="00B44FC1"/>
    <w:rsid w:val="00B451E8"/>
    <w:rsid w:val="00B452E4"/>
    <w:rsid w:val="00B454A7"/>
    <w:rsid w:val="00B45680"/>
    <w:rsid w:val="00B45A83"/>
    <w:rsid w:val="00B462C0"/>
    <w:rsid w:val="00B46A32"/>
    <w:rsid w:val="00B46D7A"/>
    <w:rsid w:val="00B46F79"/>
    <w:rsid w:val="00B46FD6"/>
    <w:rsid w:val="00B475EE"/>
    <w:rsid w:val="00B47770"/>
    <w:rsid w:val="00B47FC2"/>
    <w:rsid w:val="00B5004F"/>
    <w:rsid w:val="00B502EF"/>
    <w:rsid w:val="00B5078A"/>
    <w:rsid w:val="00B50ABA"/>
    <w:rsid w:val="00B510BB"/>
    <w:rsid w:val="00B515FB"/>
    <w:rsid w:val="00B51738"/>
    <w:rsid w:val="00B51BCB"/>
    <w:rsid w:val="00B51D3C"/>
    <w:rsid w:val="00B52078"/>
    <w:rsid w:val="00B522AC"/>
    <w:rsid w:val="00B523FC"/>
    <w:rsid w:val="00B52684"/>
    <w:rsid w:val="00B52B18"/>
    <w:rsid w:val="00B52D7E"/>
    <w:rsid w:val="00B5331E"/>
    <w:rsid w:val="00B53888"/>
    <w:rsid w:val="00B539D0"/>
    <w:rsid w:val="00B53EA5"/>
    <w:rsid w:val="00B546A5"/>
    <w:rsid w:val="00B547BB"/>
    <w:rsid w:val="00B55612"/>
    <w:rsid w:val="00B55BB6"/>
    <w:rsid w:val="00B55FEE"/>
    <w:rsid w:val="00B5679D"/>
    <w:rsid w:val="00B56881"/>
    <w:rsid w:val="00B568E8"/>
    <w:rsid w:val="00B56AC9"/>
    <w:rsid w:val="00B56CB7"/>
    <w:rsid w:val="00B5732F"/>
    <w:rsid w:val="00B575AC"/>
    <w:rsid w:val="00B57973"/>
    <w:rsid w:val="00B5797E"/>
    <w:rsid w:val="00B579D7"/>
    <w:rsid w:val="00B57CC4"/>
    <w:rsid w:val="00B601E6"/>
    <w:rsid w:val="00B6025A"/>
    <w:rsid w:val="00B6032F"/>
    <w:rsid w:val="00B608FF"/>
    <w:rsid w:val="00B6099C"/>
    <w:rsid w:val="00B60BAE"/>
    <w:rsid w:val="00B60CD9"/>
    <w:rsid w:val="00B60F6C"/>
    <w:rsid w:val="00B61397"/>
    <w:rsid w:val="00B6162E"/>
    <w:rsid w:val="00B61DA8"/>
    <w:rsid w:val="00B62C0E"/>
    <w:rsid w:val="00B62C51"/>
    <w:rsid w:val="00B63001"/>
    <w:rsid w:val="00B63257"/>
    <w:rsid w:val="00B6352B"/>
    <w:rsid w:val="00B63A35"/>
    <w:rsid w:val="00B64C23"/>
    <w:rsid w:val="00B64C58"/>
    <w:rsid w:val="00B64CB6"/>
    <w:rsid w:val="00B64FB8"/>
    <w:rsid w:val="00B65679"/>
    <w:rsid w:val="00B65E55"/>
    <w:rsid w:val="00B66226"/>
    <w:rsid w:val="00B6638B"/>
    <w:rsid w:val="00B668AB"/>
    <w:rsid w:val="00B668E6"/>
    <w:rsid w:val="00B66A55"/>
    <w:rsid w:val="00B66CDB"/>
    <w:rsid w:val="00B66DED"/>
    <w:rsid w:val="00B66EF8"/>
    <w:rsid w:val="00B67140"/>
    <w:rsid w:val="00B67184"/>
    <w:rsid w:val="00B671B1"/>
    <w:rsid w:val="00B672F0"/>
    <w:rsid w:val="00B6738C"/>
    <w:rsid w:val="00B67396"/>
    <w:rsid w:val="00B67AAF"/>
    <w:rsid w:val="00B70AA0"/>
    <w:rsid w:val="00B70C6B"/>
    <w:rsid w:val="00B71008"/>
    <w:rsid w:val="00B712D5"/>
    <w:rsid w:val="00B71735"/>
    <w:rsid w:val="00B71A1E"/>
    <w:rsid w:val="00B71B21"/>
    <w:rsid w:val="00B71BCA"/>
    <w:rsid w:val="00B71BE9"/>
    <w:rsid w:val="00B71C5A"/>
    <w:rsid w:val="00B7214D"/>
    <w:rsid w:val="00B72BC3"/>
    <w:rsid w:val="00B72CBA"/>
    <w:rsid w:val="00B72ECC"/>
    <w:rsid w:val="00B732C8"/>
    <w:rsid w:val="00B73666"/>
    <w:rsid w:val="00B73760"/>
    <w:rsid w:val="00B74BB6"/>
    <w:rsid w:val="00B74C44"/>
    <w:rsid w:val="00B74FB1"/>
    <w:rsid w:val="00B75209"/>
    <w:rsid w:val="00B757CF"/>
    <w:rsid w:val="00B75C63"/>
    <w:rsid w:val="00B765F6"/>
    <w:rsid w:val="00B76AFF"/>
    <w:rsid w:val="00B76C9F"/>
    <w:rsid w:val="00B77333"/>
    <w:rsid w:val="00B7751F"/>
    <w:rsid w:val="00B77BB9"/>
    <w:rsid w:val="00B77DA4"/>
    <w:rsid w:val="00B801E2"/>
    <w:rsid w:val="00B8088A"/>
    <w:rsid w:val="00B80B80"/>
    <w:rsid w:val="00B80B90"/>
    <w:rsid w:val="00B80CC6"/>
    <w:rsid w:val="00B8103E"/>
    <w:rsid w:val="00B812DB"/>
    <w:rsid w:val="00B8173F"/>
    <w:rsid w:val="00B8176C"/>
    <w:rsid w:val="00B819DB"/>
    <w:rsid w:val="00B81BC4"/>
    <w:rsid w:val="00B81CF9"/>
    <w:rsid w:val="00B826E7"/>
    <w:rsid w:val="00B82939"/>
    <w:rsid w:val="00B82975"/>
    <w:rsid w:val="00B8297F"/>
    <w:rsid w:val="00B82CEB"/>
    <w:rsid w:val="00B832FD"/>
    <w:rsid w:val="00B833B6"/>
    <w:rsid w:val="00B83650"/>
    <w:rsid w:val="00B8386F"/>
    <w:rsid w:val="00B839A3"/>
    <w:rsid w:val="00B83BD0"/>
    <w:rsid w:val="00B84284"/>
    <w:rsid w:val="00B844F3"/>
    <w:rsid w:val="00B84572"/>
    <w:rsid w:val="00B84804"/>
    <w:rsid w:val="00B84E8D"/>
    <w:rsid w:val="00B84F73"/>
    <w:rsid w:val="00B85000"/>
    <w:rsid w:val="00B855BA"/>
    <w:rsid w:val="00B85765"/>
    <w:rsid w:val="00B85979"/>
    <w:rsid w:val="00B85E24"/>
    <w:rsid w:val="00B86477"/>
    <w:rsid w:val="00B867D9"/>
    <w:rsid w:val="00B86BEA"/>
    <w:rsid w:val="00B87009"/>
    <w:rsid w:val="00B873A3"/>
    <w:rsid w:val="00B87989"/>
    <w:rsid w:val="00B87F4A"/>
    <w:rsid w:val="00B901D0"/>
    <w:rsid w:val="00B90381"/>
    <w:rsid w:val="00B90390"/>
    <w:rsid w:val="00B90608"/>
    <w:rsid w:val="00B9081E"/>
    <w:rsid w:val="00B90971"/>
    <w:rsid w:val="00B9100E"/>
    <w:rsid w:val="00B9197D"/>
    <w:rsid w:val="00B91A46"/>
    <w:rsid w:val="00B9231D"/>
    <w:rsid w:val="00B92572"/>
    <w:rsid w:val="00B925AE"/>
    <w:rsid w:val="00B927A5"/>
    <w:rsid w:val="00B92960"/>
    <w:rsid w:val="00B92EAA"/>
    <w:rsid w:val="00B92F99"/>
    <w:rsid w:val="00B92FBA"/>
    <w:rsid w:val="00B9345D"/>
    <w:rsid w:val="00B93635"/>
    <w:rsid w:val="00B93A94"/>
    <w:rsid w:val="00B94933"/>
    <w:rsid w:val="00B94D59"/>
    <w:rsid w:val="00B94EA9"/>
    <w:rsid w:val="00B950C9"/>
    <w:rsid w:val="00B951D8"/>
    <w:rsid w:val="00B953FC"/>
    <w:rsid w:val="00B95648"/>
    <w:rsid w:val="00B956AF"/>
    <w:rsid w:val="00B9596E"/>
    <w:rsid w:val="00B969A7"/>
    <w:rsid w:val="00B969E3"/>
    <w:rsid w:val="00B969F3"/>
    <w:rsid w:val="00B97104"/>
    <w:rsid w:val="00B97536"/>
    <w:rsid w:val="00B9780E"/>
    <w:rsid w:val="00B97CF8"/>
    <w:rsid w:val="00B97D0D"/>
    <w:rsid w:val="00BA006D"/>
    <w:rsid w:val="00BA00C4"/>
    <w:rsid w:val="00BA03AB"/>
    <w:rsid w:val="00BA08F8"/>
    <w:rsid w:val="00BA0FB9"/>
    <w:rsid w:val="00BA1333"/>
    <w:rsid w:val="00BA15B8"/>
    <w:rsid w:val="00BA19FD"/>
    <w:rsid w:val="00BA1B00"/>
    <w:rsid w:val="00BA1D1D"/>
    <w:rsid w:val="00BA2295"/>
    <w:rsid w:val="00BA2574"/>
    <w:rsid w:val="00BA264F"/>
    <w:rsid w:val="00BA2751"/>
    <w:rsid w:val="00BA2A13"/>
    <w:rsid w:val="00BA2DC0"/>
    <w:rsid w:val="00BA2FA9"/>
    <w:rsid w:val="00BA3550"/>
    <w:rsid w:val="00BA3825"/>
    <w:rsid w:val="00BA3851"/>
    <w:rsid w:val="00BA3BE0"/>
    <w:rsid w:val="00BA3C76"/>
    <w:rsid w:val="00BA4254"/>
    <w:rsid w:val="00BA43CA"/>
    <w:rsid w:val="00BA46A0"/>
    <w:rsid w:val="00BA4BC3"/>
    <w:rsid w:val="00BA5BA4"/>
    <w:rsid w:val="00BA5CAC"/>
    <w:rsid w:val="00BA60BE"/>
    <w:rsid w:val="00BA61AF"/>
    <w:rsid w:val="00BA6212"/>
    <w:rsid w:val="00BA647E"/>
    <w:rsid w:val="00BA65F8"/>
    <w:rsid w:val="00BA6856"/>
    <w:rsid w:val="00BA6C78"/>
    <w:rsid w:val="00BA77E9"/>
    <w:rsid w:val="00BA78F1"/>
    <w:rsid w:val="00BB000B"/>
    <w:rsid w:val="00BB019B"/>
    <w:rsid w:val="00BB0340"/>
    <w:rsid w:val="00BB066F"/>
    <w:rsid w:val="00BB077E"/>
    <w:rsid w:val="00BB0822"/>
    <w:rsid w:val="00BB0AFD"/>
    <w:rsid w:val="00BB12C2"/>
    <w:rsid w:val="00BB13C0"/>
    <w:rsid w:val="00BB15DA"/>
    <w:rsid w:val="00BB16FD"/>
    <w:rsid w:val="00BB17B0"/>
    <w:rsid w:val="00BB1874"/>
    <w:rsid w:val="00BB18AE"/>
    <w:rsid w:val="00BB1A09"/>
    <w:rsid w:val="00BB1DED"/>
    <w:rsid w:val="00BB1E64"/>
    <w:rsid w:val="00BB2036"/>
    <w:rsid w:val="00BB20C7"/>
    <w:rsid w:val="00BB2143"/>
    <w:rsid w:val="00BB2172"/>
    <w:rsid w:val="00BB255F"/>
    <w:rsid w:val="00BB3367"/>
    <w:rsid w:val="00BB416B"/>
    <w:rsid w:val="00BB4344"/>
    <w:rsid w:val="00BB4438"/>
    <w:rsid w:val="00BB4544"/>
    <w:rsid w:val="00BB45D8"/>
    <w:rsid w:val="00BB4AC3"/>
    <w:rsid w:val="00BB5353"/>
    <w:rsid w:val="00BB5736"/>
    <w:rsid w:val="00BB59B1"/>
    <w:rsid w:val="00BB5EE8"/>
    <w:rsid w:val="00BB6008"/>
    <w:rsid w:val="00BB6148"/>
    <w:rsid w:val="00BB64F2"/>
    <w:rsid w:val="00BB6AAC"/>
    <w:rsid w:val="00BB6C35"/>
    <w:rsid w:val="00BB712A"/>
    <w:rsid w:val="00BB77A3"/>
    <w:rsid w:val="00BB7872"/>
    <w:rsid w:val="00BB78F9"/>
    <w:rsid w:val="00BB79CC"/>
    <w:rsid w:val="00BB7A60"/>
    <w:rsid w:val="00BB7C70"/>
    <w:rsid w:val="00BB7DF0"/>
    <w:rsid w:val="00BC0034"/>
    <w:rsid w:val="00BC0098"/>
    <w:rsid w:val="00BC069F"/>
    <w:rsid w:val="00BC092E"/>
    <w:rsid w:val="00BC0B19"/>
    <w:rsid w:val="00BC10EB"/>
    <w:rsid w:val="00BC127C"/>
    <w:rsid w:val="00BC134D"/>
    <w:rsid w:val="00BC1747"/>
    <w:rsid w:val="00BC2088"/>
    <w:rsid w:val="00BC2266"/>
    <w:rsid w:val="00BC2394"/>
    <w:rsid w:val="00BC26F8"/>
    <w:rsid w:val="00BC2AF2"/>
    <w:rsid w:val="00BC2DFD"/>
    <w:rsid w:val="00BC2FC7"/>
    <w:rsid w:val="00BC2FD2"/>
    <w:rsid w:val="00BC3A87"/>
    <w:rsid w:val="00BC3C64"/>
    <w:rsid w:val="00BC3CC7"/>
    <w:rsid w:val="00BC43C6"/>
    <w:rsid w:val="00BC4EDC"/>
    <w:rsid w:val="00BC4F19"/>
    <w:rsid w:val="00BC5148"/>
    <w:rsid w:val="00BC51E1"/>
    <w:rsid w:val="00BC55B4"/>
    <w:rsid w:val="00BC57AE"/>
    <w:rsid w:val="00BC5FA6"/>
    <w:rsid w:val="00BC6258"/>
    <w:rsid w:val="00BC650F"/>
    <w:rsid w:val="00BC6E01"/>
    <w:rsid w:val="00BC72EF"/>
    <w:rsid w:val="00BC7A83"/>
    <w:rsid w:val="00BC7A91"/>
    <w:rsid w:val="00BC7BCF"/>
    <w:rsid w:val="00BC7CEC"/>
    <w:rsid w:val="00BC7EEC"/>
    <w:rsid w:val="00BD03B9"/>
    <w:rsid w:val="00BD0431"/>
    <w:rsid w:val="00BD08B0"/>
    <w:rsid w:val="00BD0CA2"/>
    <w:rsid w:val="00BD0EA3"/>
    <w:rsid w:val="00BD0F49"/>
    <w:rsid w:val="00BD151D"/>
    <w:rsid w:val="00BD162E"/>
    <w:rsid w:val="00BD178B"/>
    <w:rsid w:val="00BD17E2"/>
    <w:rsid w:val="00BD1809"/>
    <w:rsid w:val="00BD1B9A"/>
    <w:rsid w:val="00BD207D"/>
    <w:rsid w:val="00BD20CB"/>
    <w:rsid w:val="00BD2881"/>
    <w:rsid w:val="00BD2999"/>
    <w:rsid w:val="00BD2AE2"/>
    <w:rsid w:val="00BD2B11"/>
    <w:rsid w:val="00BD2C1F"/>
    <w:rsid w:val="00BD2C6D"/>
    <w:rsid w:val="00BD2DFE"/>
    <w:rsid w:val="00BD33A3"/>
    <w:rsid w:val="00BD35DC"/>
    <w:rsid w:val="00BD384F"/>
    <w:rsid w:val="00BD3938"/>
    <w:rsid w:val="00BD3942"/>
    <w:rsid w:val="00BD39A9"/>
    <w:rsid w:val="00BD3AD0"/>
    <w:rsid w:val="00BD44C2"/>
    <w:rsid w:val="00BD482E"/>
    <w:rsid w:val="00BD4C59"/>
    <w:rsid w:val="00BD5015"/>
    <w:rsid w:val="00BD5023"/>
    <w:rsid w:val="00BD5345"/>
    <w:rsid w:val="00BD5A22"/>
    <w:rsid w:val="00BD5DCA"/>
    <w:rsid w:val="00BD5FA7"/>
    <w:rsid w:val="00BD612E"/>
    <w:rsid w:val="00BD61B0"/>
    <w:rsid w:val="00BD6951"/>
    <w:rsid w:val="00BD6AB1"/>
    <w:rsid w:val="00BD6AFD"/>
    <w:rsid w:val="00BD6C92"/>
    <w:rsid w:val="00BD6FEE"/>
    <w:rsid w:val="00BD7176"/>
    <w:rsid w:val="00BD7503"/>
    <w:rsid w:val="00BD7ADA"/>
    <w:rsid w:val="00BD7CA0"/>
    <w:rsid w:val="00BD7E0F"/>
    <w:rsid w:val="00BD7F7B"/>
    <w:rsid w:val="00BE01E1"/>
    <w:rsid w:val="00BE0308"/>
    <w:rsid w:val="00BE058E"/>
    <w:rsid w:val="00BE0883"/>
    <w:rsid w:val="00BE0C5F"/>
    <w:rsid w:val="00BE0D76"/>
    <w:rsid w:val="00BE1930"/>
    <w:rsid w:val="00BE19A5"/>
    <w:rsid w:val="00BE1A67"/>
    <w:rsid w:val="00BE1BE3"/>
    <w:rsid w:val="00BE1C00"/>
    <w:rsid w:val="00BE1E00"/>
    <w:rsid w:val="00BE1E34"/>
    <w:rsid w:val="00BE1E46"/>
    <w:rsid w:val="00BE20A5"/>
    <w:rsid w:val="00BE22AE"/>
    <w:rsid w:val="00BE2A4D"/>
    <w:rsid w:val="00BE2D6D"/>
    <w:rsid w:val="00BE2E4E"/>
    <w:rsid w:val="00BE2EBC"/>
    <w:rsid w:val="00BE33E2"/>
    <w:rsid w:val="00BE3473"/>
    <w:rsid w:val="00BE3536"/>
    <w:rsid w:val="00BE4368"/>
    <w:rsid w:val="00BE4619"/>
    <w:rsid w:val="00BE47C7"/>
    <w:rsid w:val="00BE4878"/>
    <w:rsid w:val="00BE4BBE"/>
    <w:rsid w:val="00BE4D31"/>
    <w:rsid w:val="00BE4D3D"/>
    <w:rsid w:val="00BE524A"/>
    <w:rsid w:val="00BE537C"/>
    <w:rsid w:val="00BE5856"/>
    <w:rsid w:val="00BE594C"/>
    <w:rsid w:val="00BE5BAA"/>
    <w:rsid w:val="00BE632C"/>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5FB"/>
    <w:rsid w:val="00BF0687"/>
    <w:rsid w:val="00BF0750"/>
    <w:rsid w:val="00BF0A55"/>
    <w:rsid w:val="00BF0AAB"/>
    <w:rsid w:val="00BF111E"/>
    <w:rsid w:val="00BF1F8C"/>
    <w:rsid w:val="00BF2269"/>
    <w:rsid w:val="00BF2404"/>
    <w:rsid w:val="00BF2479"/>
    <w:rsid w:val="00BF2BCA"/>
    <w:rsid w:val="00BF2D33"/>
    <w:rsid w:val="00BF302E"/>
    <w:rsid w:val="00BF33B1"/>
    <w:rsid w:val="00BF378B"/>
    <w:rsid w:val="00BF3969"/>
    <w:rsid w:val="00BF3D23"/>
    <w:rsid w:val="00BF3E83"/>
    <w:rsid w:val="00BF41A9"/>
    <w:rsid w:val="00BF46CF"/>
    <w:rsid w:val="00BF4DBC"/>
    <w:rsid w:val="00BF4EAD"/>
    <w:rsid w:val="00BF4F2D"/>
    <w:rsid w:val="00BF504C"/>
    <w:rsid w:val="00BF5687"/>
    <w:rsid w:val="00BF5758"/>
    <w:rsid w:val="00BF5C34"/>
    <w:rsid w:val="00BF5D17"/>
    <w:rsid w:val="00BF5F56"/>
    <w:rsid w:val="00BF65C6"/>
    <w:rsid w:val="00BF6811"/>
    <w:rsid w:val="00BF6FDA"/>
    <w:rsid w:val="00BF71F6"/>
    <w:rsid w:val="00BF71FF"/>
    <w:rsid w:val="00BF7234"/>
    <w:rsid w:val="00BF72E4"/>
    <w:rsid w:val="00BF770E"/>
    <w:rsid w:val="00BF778B"/>
    <w:rsid w:val="00BF7F74"/>
    <w:rsid w:val="00C00094"/>
    <w:rsid w:val="00C000FC"/>
    <w:rsid w:val="00C005C9"/>
    <w:rsid w:val="00C008DA"/>
    <w:rsid w:val="00C00A34"/>
    <w:rsid w:val="00C00BA8"/>
    <w:rsid w:val="00C00CA2"/>
    <w:rsid w:val="00C00CB2"/>
    <w:rsid w:val="00C01111"/>
    <w:rsid w:val="00C019C2"/>
    <w:rsid w:val="00C01A37"/>
    <w:rsid w:val="00C01CC3"/>
    <w:rsid w:val="00C020FB"/>
    <w:rsid w:val="00C0211B"/>
    <w:rsid w:val="00C02470"/>
    <w:rsid w:val="00C02870"/>
    <w:rsid w:val="00C02A0B"/>
    <w:rsid w:val="00C02C2A"/>
    <w:rsid w:val="00C0308F"/>
    <w:rsid w:val="00C0310A"/>
    <w:rsid w:val="00C03176"/>
    <w:rsid w:val="00C032B9"/>
    <w:rsid w:val="00C0398C"/>
    <w:rsid w:val="00C03E3F"/>
    <w:rsid w:val="00C04157"/>
    <w:rsid w:val="00C04ADE"/>
    <w:rsid w:val="00C054A9"/>
    <w:rsid w:val="00C0564A"/>
    <w:rsid w:val="00C05CD4"/>
    <w:rsid w:val="00C05E35"/>
    <w:rsid w:val="00C0625D"/>
    <w:rsid w:val="00C06BB9"/>
    <w:rsid w:val="00C0728D"/>
    <w:rsid w:val="00C072EA"/>
    <w:rsid w:val="00C073E8"/>
    <w:rsid w:val="00C07812"/>
    <w:rsid w:val="00C07916"/>
    <w:rsid w:val="00C0795D"/>
    <w:rsid w:val="00C07AB0"/>
    <w:rsid w:val="00C1000A"/>
    <w:rsid w:val="00C10613"/>
    <w:rsid w:val="00C10793"/>
    <w:rsid w:val="00C10B19"/>
    <w:rsid w:val="00C10F7B"/>
    <w:rsid w:val="00C11540"/>
    <w:rsid w:val="00C11A59"/>
    <w:rsid w:val="00C11AD6"/>
    <w:rsid w:val="00C11F9D"/>
    <w:rsid w:val="00C122CF"/>
    <w:rsid w:val="00C125CD"/>
    <w:rsid w:val="00C125F6"/>
    <w:rsid w:val="00C127AA"/>
    <w:rsid w:val="00C129EE"/>
    <w:rsid w:val="00C12D35"/>
    <w:rsid w:val="00C12E8F"/>
    <w:rsid w:val="00C13101"/>
    <w:rsid w:val="00C13769"/>
    <w:rsid w:val="00C1387A"/>
    <w:rsid w:val="00C13963"/>
    <w:rsid w:val="00C13AC6"/>
    <w:rsid w:val="00C13CEF"/>
    <w:rsid w:val="00C14165"/>
    <w:rsid w:val="00C14C1E"/>
    <w:rsid w:val="00C14E50"/>
    <w:rsid w:val="00C15713"/>
    <w:rsid w:val="00C1592E"/>
    <w:rsid w:val="00C160F5"/>
    <w:rsid w:val="00C178DC"/>
    <w:rsid w:val="00C1798B"/>
    <w:rsid w:val="00C17A5F"/>
    <w:rsid w:val="00C17EA5"/>
    <w:rsid w:val="00C17FDE"/>
    <w:rsid w:val="00C20291"/>
    <w:rsid w:val="00C20298"/>
    <w:rsid w:val="00C20401"/>
    <w:rsid w:val="00C204D8"/>
    <w:rsid w:val="00C2076D"/>
    <w:rsid w:val="00C20F62"/>
    <w:rsid w:val="00C214C7"/>
    <w:rsid w:val="00C219E4"/>
    <w:rsid w:val="00C21A37"/>
    <w:rsid w:val="00C22C9F"/>
    <w:rsid w:val="00C22E64"/>
    <w:rsid w:val="00C233DB"/>
    <w:rsid w:val="00C23A33"/>
    <w:rsid w:val="00C23C4C"/>
    <w:rsid w:val="00C23EFF"/>
    <w:rsid w:val="00C24966"/>
    <w:rsid w:val="00C24FDF"/>
    <w:rsid w:val="00C25255"/>
    <w:rsid w:val="00C252FB"/>
    <w:rsid w:val="00C256E1"/>
    <w:rsid w:val="00C26165"/>
    <w:rsid w:val="00C26285"/>
    <w:rsid w:val="00C262EB"/>
    <w:rsid w:val="00C265A5"/>
    <w:rsid w:val="00C266A7"/>
    <w:rsid w:val="00C2695B"/>
    <w:rsid w:val="00C26BC5"/>
    <w:rsid w:val="00C26F26"/>
    <w:rsid w:val="00C26F92"/>
    <w:rsid w:val="00C2740D"/>
    <w:rsid w:val="00C27D40"/>
    <w:rsid w:val="00C309F8"/>
    <w:rsid w:val="00C30B1C"/>
    <w:rsid w:val="00C30B32"/>
    <w:rsid w:val="00C31078"/>
    <w:rsid w:val="00C314F5"/>
    <w:rsid w:val="00C31AFC"/>
    <w:rsid w:val="00C31E23"/>
    <w:rsid w:val="00C3233C"/>
    <w:rsid w:val="00C3278F"/>
    <w:rsid w:val="00C327D6"/>
    <w:rsid w:val="00C32A22"/>
    <w:rsid w:val="00C32A93"/>
    <w:rsid w:val="00C32F25"/>
    <w:rsid w:val="00C33668"/>
    <w:rsid w:val="00C33675"/>
    <w:rsid w:val="00C336AB"/>
    <w:rsid w:val="00C33B5C"/>
    <w:rsid w:val="00C34113"/>
    <w:rsid w:val="00C34203"/>
    <w:rsid w:val="00C34539"/>
    <w:rsid w:val="00C34DF0"/>
    <w:rsid w:val="00C34FDB"/>
    <w:rsid w:val="00C354EC"/>
    <w:rsid w:val="00C35A75"/>
    <w:rsid w:val="00C35B88"/>
    <w:rsid w:val="00C35BB6"/>
    <w:rsid w:val="00C369B4"/>
    <w:rsid w:val="00C36C04"/>
    <w:rsid w:val="00C36C15"/>
    <w:rsid w:val="00C36C3D"/>
    <w:rsid w:val="00C3743C"/>
    <w:rsid w:val="00C3746A"/>
    <w:rsid w:val="00C37D11"/>
    <w:rsid w:val="00C37D4E"/>
    <w:rsid w:val="00C37DE9"/>
    <w:rsid w:val="00C402CF"/>
    <w:rsid w:val="00C405B9"/>
    <w:rsid w:val="00C4074C"/>
    <w:rsid w:val="00C409C4"/>
    <w:rsid w:val="00C40A33"/>
    <w:rsid w:val="00C41257"/>
    <w:rsid w:val="00C4143D"/>
    <w:rsid w:val="00C41717"/>
    <w:rsid w:val="00C41740"/>
    <w:rsid w:val="00C418EB"/>
    <w:rsid w:val="00C41A3E"/>
    <w:rsid w:val="00C41E2F"/>
    <w:rsid w:val="00C421AB"/>
    <w:rsid w:val="00C4250F"/>
    <w:rsid w:val="00C425BC"/>
    <w:rsid w:val="00C4293A"/>
    <w:rsid w:val="00C42AB9"/>
    <w:rsid w:val="00C43608"/>
    <w:rsid w:val="00C43A0D"/>
    <w:rsid w:val="00C43A21"/>
    <w:rsid w:val="00C43D5C"/>
    <w:rsid w:val="00C44169"/>
    <w:rsid w:val="00C447CE"/>
    <w:rsid w:val="00C448EA"/>
    <w:rsid w:val="00C44A84"/>
    <w:rsid w:val="00C44CF8"/>
    <w:rsid w:val="00C44D02"/>
    <w:rsid w:val="00C4531F"/>
    <w:rsid w:val="00C457B3"/>
    <w:rsid w:val="00C457F6"/>
    <w:rsid w:val="00C46759"/>
    <w:rsid w:val="00C4686E"/>
    <w:rsid w:val="00C46986"/>
    <w:rsid w:val="00C46D8A"/>
    <w:rsid w:val="00C46E25"/>
    <w:rsid w:val="00C47331"/>
    <w:rsid w:val="00C475A6"/>
    <w:rsid w:val="00C479CF"/>
    <w:rsid w:val="00C47A0F"/>
    <w:rsid w:val="00C47B11"/>
    <w:rsid w:val="00C5044B"/>
    <w:rsid w:val="00C50814"/>
    <w:rsid w:val="00C508B2"/>
    <w:rsid w:val="00C5100E"/>
    <w:rsid w:val="00C51125"/>
    <w:rsid w:val="00C51138"/>
    <w:rsid w:val="00C517BD"/>
    <w:rsid w:val="00C51881"/>
    <w:rsid w:val="00C51B4B"/>
    <w:rsid w:val="00C51B7F"/>
    <w:rsid w:val="00C52653"/>
    <w:rsid w:val="00C52C84"/>
    <w:rsid w:val="00C52D8A"/>
    <w:rsid w:val="00C52E99"/>
    <w:rsid w:val="00C52EA6"/>
    <w:rsid w:val="00C52F45"/>
    <w:rsid w:val="00C52FD9"/>
    <w:rsid w:val="00C5336B"/>
    <w:rsid w:val="00C53B82"/>
    <w:rsid w:val="00C53D12"/>
    <w:rsid w:val="00C53FF0"/>
    <w:rsid w:val="00C540E8"/>
    <w:rsid w:val="00C54492"/>
    <w:rsid w:val="00C54595"/>
    <w:rsid w:val="00C547F1"/>
    <w:rsid w:val="00C54B59"/>
    <w:rsid w:val="00C555FE"/>
    <w:rsid w:val="00C55919"/>
    <w:rsid w:val="00C5596F"/>
    <w:rsid w:val="00C55C62"/>
    <w:rsid w:val="00C55DDD"/>
    <w:rsid w:val="00C56922"/>
    <w:rsid w:val="00C56B17"/>
    <w:rsid w:val="00C57599"/>
    <w:rsid w:val="00C5761F"/>
    <w:rsid w:val="00C57F17"/>
    <w:rsid w:val="00C600EE"/>
    <w:rsid w:val="00C60148"/>
    <w:rsid w:val="00C602DC"/>
    <w:rsid w:val="00C6069B"/>
    <w:rsid w:val="00C60DEE"/>
    <w:rsid w:val="00C61037"/>
    <w:rsid w:val="00C6106B"/>
    <w:rsid w:val="00C61129"/>
    <w:rsid w:val="00C61618"/>
    <w:rsid w:val="00C61BB8"/>
    <w:rsid w:val="00C61BDF"/>
    <w:rsid w:val="00C61FD5"/>
    <w:rsid w:val="00C620DF"/>
    <w:rsid w:val="00C62127"/>
    <w:rsid w:val="00C62506"/>
    <w:rsid w:val="00C6255B"/>
    <w:rsid w:val="00C625DF"/>
    <w:rsid w:val="00C62602"/>
    <w:rsid w:val="00C62749"/>
    <w:rsid w:val="00C62A03"/>
    <w:rsid w:val="00C62AD6"/>
    <w:rsid w:val="00C62CE9"/>
    <w:rsid w:val="00C62EEB"/>
    <w:rsid w:val="00C6304C"/>
    <w:rsid w:val="00C630A0"/>
    <w:rsid w:val="00C63298"/>
    <w:rsid w:val="00C633E6"/>
    <w:rsid w:val="00C6340A"/>
    <w:rsid w:val="00C6378E"/>
    <w:rsid w:val="00C637EF"/>
    <w:rsid w:val="00C63A3A"/>
    <w:rsid w:val="00C63CD4"/>
    <w:rsid w:val="00C640E5"/>
    <w:rsid w:val="00C64778"/>
    <w:rsid w:val="00C64AB1"/>
    <w:rsid w:val="00C64B2B"/>
    <w:rsid w:val="00C64C2C"/>
    <w:rsid w:val="00C651FF"/>
    <w:rsid w:val="00C65A47"/>
    <w:rsid w:val="00C65A9F"/>
    <w:rsid w:val="00C65B47"/>
    <w:rsid w:val="00C66053"/>
    <w:rsid w:val="00C6633B"/>
    <w:rsid w:val="00C667D9"/>
    <w:rsid w:val="00C6694A"/>
    <w:rsid w:val="00C669F9"/>
    <w:rsid w:val="00C66CB0"/>
    <w:rsid w:val="00C66ED4"/>
    <w:rsid w:val="00C67C55"/>
    <w:rsid w:val="00C70391"/>
    <w:rsid w:val="00C705E0"/>
    <w:rsid w:val="00C70691"/>
    <w:rsid w:val="00C710CC"/>
    <w:rsid w:val="00C7193E"/>
    <w:rsid w:val="00C71955"/>
    <w:rsid w:val="00C71AC5"/>
    <w:rsid w:val="00C71B88"/>
    <w:rsid w:val="00C71E52"/>
    <w:rsid w:val="00C71F50"/>
    <w:rsid w:val="00C7212C"/>
    <w:rsid w:val="00C72139"/>
    <w:rsid w:val="00C722C9"/>
    <w:rsid w:val="00C724A6"/>
    <w:rsid w:val="00C72EA1"/>
    <w:rsid w:val="00C72EF2"/>
    <w:rsid w:val="00C72F9E"/>
    <w:rsid w:val="00C73097"/>
    <w:rsid w:val="00C734C6"/>
    <w:rsid w:val="00C73579"/>
    <w:rsid w:val="00C73BA0"/>
    <w:rsid w:val="00C73D64"/>
    <w:rsid w:val="00C73DC8"/>
    <w:rsid w:val="00C742C1"/>
    <w:rsid w:val="00C74385"/>
    <w:rsid w:val="00C74539"/>
    <w:rsid w:val="00C745A1"/>
    <w:rsid w:val="00C74925"/>
    <w:rsid w:val="00C74DB9"/>
    <w:rsid w:val="00C7517D"/>
    <w:rsid w:val="00C75269"/>
    <w:rsid w:val="00C75629"/>
    <w:rsid w:val="00C75799"/>
    <w:rsid w:val="00C75A24"/>
    <w:rsid w:val="00C75F57"/>
    <w:rsid w:val="00C7609A"/>
    <w:rsid w:val="00C76535"/>
    <w:rsid w:val="00C765E2"/>
    <w:rsid w:val="00C76901"/>
    <w:rsid w:val="00C769C6"/>
    <w:rsid w:val="00C76FC4"/>
    <w:rsid w:val="00C7701D"/>
    <w:rsid w:val="00C77273"/>
    <w:rsid w:val="00C776F9"/>
    <w:rsid w:val="00C77B1F"/>
    <w:rsid w:val="00C80081"/>
    <w:rsid w:val="00C8028F"/>
    <w:rsid w:val="00C805C9"/>
    <w:rsid w:val="00C805E4"/>
    <w:rsid w:val="00C806C7"/>
    <w:rsid w:val="00C819CF"/>
    <w:rsid w:val="00C81BD2"/>
    <w:rsid w:val="00C8233F"/>
    <w:rsid w:val="00C82486"/>
    <w:rsid w:val="00C824B0"/>
    <w:rsid w:val="00C82554"/>
    <w:rsid w:val="00C825B9"/>
    <w:rsid w:val="00C8263F"/>
    <w:rsid w:val="00C82786"/>
    <w:rsid w:val="00C828C8"/>
    <w:rsid w:val="00C82C40"/>
    <w:rsid w:val="00C82E19"/>
    <w:rsid w:val="00C831B0"/>
    <w:rsid w:val="00C83301"/>
    <w:rsid w:val="00C8356B"/>
    <w:rsid w:val="00C8397D"/>
    <w:rsid w:val="00C839A3"/>
    <w:rsid w:val="00C83C5A"/>
    <w:rsid w:val="00C83E31"/>
    <w:rsid w:val="00C84083"/>
    <w:rsid w:val="00C843AE"/>
    <w:rsid w:val="00C8479E"/>
    <w:rsid w:val="00C8491E"/>
    <w:rsid w:val="00C8497C"/>
    <w:rsid w:val="00C84A7C"/>
    <w:rsid w:val="00C85227"/>
    <w:rsid w:val="00C8530E"/>
    <w:rsid w:val="00C85A2E"/>
    <w:rsid w:val="00C86784"/>
    <w:rsid w:val="00C86FBB"/>
    <w:rsid w:val="00C86FD7"/>
    <w:rsid w:val="00C8712E"/>
    <w:rsid w:val="00C87147"/>
    <w:rsid w:val="00C87D59"/>
    <w:rsid w:val="00C904F1"/>
    <w:rsid w:val="00C9089F"/>
    <w:rsid w:val="00C9090F"/>
    <w:rsid w:val="00C90A33"/>
    <w:rsid w:val="00C90C9B"/>
    <w:rsid w:val="00C91314"/>
    <w:rsid w:val="00C9143E"/>
    <w:rsid w:val="00C9144F"/>
    <w:rsid w:val="00C92171"/>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9E3"/>
    <w:rsid w:val="00C95AEB"/>
    <w:rsid w:val="00C95D73"/>
    <w:rsid w:val="00C966AD"/>
    <w:rsid w:val="00C96730"/>
    <w:rsid w:val="00C96B38"/>
    <w:rsid w:val="00C96E80"/>
    <w:rsid w:val="00C96EA7"/>
    <w:rsid w:val="00C96EB0"/>
    <w:rsid w:val="00C96FCE"/>
    <w:rsid w:val="00C9703A"/>
    <w:rsid w:val="00C971C5"/>
    <w:rsid w:val="00C973BB"/>
    <w:rsid w:val="00C97665"/>
    <w:rsid w:val="00C97F43"/>
    <w:rsid w:val="00C97F70"/>
    <w:rsid w:val="00CA03AF"/>
    <w:rsid w:val="00CA03B6"/>
    <w:rsid w:val="00CA0BAE"/>
    <w:rsid w:val="00CA0CDA"/>
    <w:rsid w:val="00CA0CFF"/>
    <w:rsid w:val="00CA0E4D"/>
    <w:rsid w:val="00CA11D2"/>
    <w:rsid w:val="00CA18A1"/>
    <w:rsid w:val="00CA1A59"/>
    <w:rsid w:val="00CA214A"/>
    <w:rsid w:val="00CA233E"/>
    <w:rsid w:val="00CA27E9"/>
    <w:rsid w:val="00CA35A6"/>
    <w:rsid w:val="00CA3C2A"/>
    <w:rsid w:val="00CA3DBA"/>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A7237"/>
    <w:rsid w:val="00CA7D91"/>
    <w:rsid w:val="00CB064B"/>
    <w:rsid w:val="00CB06DF"/>
    <w:rsid w:val="00CB08CB"/>
    <w:rsid w:val="00CB0FBA"/>
    <w:rsid w:val="00CB0FDA"/>
    <w:rsid w:val="00CB1009"/>
    <w:rsid w:val="00CB138D"/>
    <w:rsid w:val="00CB145D"/>
    <w:rsid w:val="00CB149E"/>
    <w:rsid w:val="00CB14CD"/>
    <w:rsid w:val="00CB192F"/>
    <w:rsid w:val="00CB1C6B"/>
    <w:rsid w:val="00CB1CF5"/>
    <w:rsid w:val="00CB20D4"/>
    <w:rsid w:val="00CB22D5"/>
    <w:rsid w:val="00CB244D"/>
    <w:rsid w:val="00CB245A"/>
    <w:rsid w:val="00CB2ABB"/>
    <w:rsid w:val="00CB3430"/>
    <w:rsid w:val="00CB372E"/>
    <w:rsid w:val="00CB45F7"/>
    <w:rsid w:val="00CB47CC"/>
    <w:rsid w:val="00CB480C"/>
    <w:rsid w:val="00CB49C3"/>
    <w:rsid w:val="00CB4BF9"/>
    <w:rsid w:val="00CB4FA5"/>
    <w:rsid w:val="00CB5571"/>
    <w:rsid w:val="00CB572A"/>
    <w:rsid w:val="00CB603B"/>
    <w:rsid w:val="00CB6068"/>
    <w:rsid w:val="00CB63A2"/>
    <w:rsid w:val="00CB63FF"/>
    <w:rsid w:val="00CB661B"/>
    <w:rsid w:val="00CB6631"/>
    <w:rsid w:val="00CB6A3A"/>
    <w:rsid w:val="00CB6BA1"/>
    <w:rsid w:val="00CB6D20"/>
    <w:rsid w:val="00CB6D87"/>
    <w:rsid w:val="00CB71ED"/>
    <w:rsid w:val="00CC03DB"/>
    <w:rsid w:val="00CC03F7"/>
    <w:rsid w:val="00CC0499"/>
    <w:rsid w:val="00CC089D"/>
    <w:rsid w:val="00CC08A3"/>
    <w:rsid w:val="00CC0ED6"/>
    <w:rsid w:val="00CC10A8"/>
    <w:rsid w:val="00CC125A"/>
    <w:rsid w:val="00CC133D"/>
    <w:rsid w:val="00CC1596"/>
    <w:rsid w:val="00CC19A0"/>
    <w:rsid w:val="00CC1A85"/>
    <w:rsid w:val="00CC1FB9"/>
    <w:rsid w:val="00CC26FE"/>
    <w:rsid w:val="00CC2759"/>
    <w:rsid w:val="00CC277E"/>
    <w:rsid w:val="00CC2D76"/>
    <w:rsid w:val="00CC2E1A"/>
    <w:rsid w:val="00CC2F82"/>
    <w:rsid w:val="00CC2F9A"/>
    <w:rsid w:val="00CC32C0"/>
    <w:rsid w:val="00CC3E23"/>
    <w:rsid w:val="00CC4A80"/>
    <w:rsid w:val="00CC4EEF"/>
    <w:rsid w:val="00CC5BCB"/>
    <w:rsid w:val="00CC5DCB"/>
    <w:rsid w:val="00CC6C56"/>
    <w:rsid w:val="00CC6FC0"/>
    <w:rsid w:val="00CC7263"/>
    <w:rsid w:val="00CC7917"/>
    <w:rsid w:val="00CC798B"/>
    <w:rsid w:val="00CC7A13"/>
    <w:rsid w:val="00CC7C8E"/>
    <w:rsid w:val="00CC7CE1"/>
    <w:rsid w:val="00CD00D8"/>
    <w:rsid w:val="00CD0616"/>
    <w:rsid w:val="00CD1262"/>
    <w:rsid w:val="00CD128C"/>
    <w:rsid w:val="00CD2344"/>
    <w:rsid w:val="00CD27F6"/>
    <w:rsid w:val="00CD2B0B"/>
    <w:rsid w:val="00CD2D7C"/>
    <w:rsid w:val="00CD337C"/>
    <w:rsid w:val="00CD3451"/>
    <w:rsid w:val="00CD3DAD"/>
    <w:rsid w:val="00CD409B"/>
    <w:rsid w:val="00CD43B0"/>
    <w:rsid w:val="00CD44C2"/>
    <w:rsid w:val="00CD4806"/>
    <w:rsid w:val="00CD4A6C"/>
    <w:rsid w:val="00CD55FE"/>
    <w:rsid w:val="00CD56AC"/>
    <w:rsid w:val="00CD5766"/>
    <w:rsid w:val="00CD59DF"/>
    <w:rsid w:val="00CD61CA"/>
    <w:rsid w:val="00CD70AE"/>
    <w:rsid w:val="00CD7175"/>
    <w:rsid w:val="00CD7B15"/>
    <w:rsid w:val="00CE03C6"/>
    <w:rsid w:val="00CE04A2"/>
    <w:rsid w:val="00CE05D8"/>
    <w:rsid w:val="00CE07FB"/>
    <w:rsid w:val="00CE0824"/>
    <w:rsid w:val="00CE0959"/>
    <w:rsid w:val="00CE0D44"/>
    <w:rsid w:val="00CE0D79"/>
    <w:rsid w:val="00CE0E28"/>
    <w:rsid w:val="00CE0F7D"/>
    <w:rsid w:val="00CE0FA9"/>
    <w:rsid w:val="00CE102A"/>
    <w:rsid w:val="00CE131C"/>
    <w:rsid w:val="00CE1DEF"/>
    <w:rsid w:val="00CE25D5"/>
    <w:rsid w:val="00CE2C30"/>
    <w:rsid w:val="00CE2C6E"/>
    <w:rsid w:val="00CE2FAB"/>
    <w:rsid w:val="00CE3453"/>
    <w:rsid w:val="00CE36D6"/>
    <w:rsid w:val="00CE3739"/>
    <w:rsid w:val="00CE3BC1"/>
    <w:rsid w:val="00CE42D5"/>
    <w:rsid w:val="00CE43ED"/>
    <w:rsid w:val="00CE4483"/>
    <w:rsid w:val="00CE4893"/>
    <w:rsid w:val="00CE4BD5"/>
    <w:rsid w:val="00CE4CE5"/>
    <w:rsid w:val="00CE528D"/>
    <w:rsid w:val="00CE5E19"/>
    <w:rsid w:val="00CE6122"/>
    <w:rsid w:val="00CE620F"/>
    <w:rsid w:val="00CE639E"/>
    <w:rsid w:val="00CE643B"/>
    <w:rsid w:val="00CE6491"/>
    <w:rsid w:val="00CE6BF5"/>
    <w:rsid w:val="00CE6CD4"/>
    <w:rsid w:val="00CE6FF5"/>
    <w:rsid w:val="00CE749A"/>
    <w:rsid w:val="00CE763A"/>
    <w:rsid w:val="00CE7760"/>
    <w:rsid w:val="00CE7A1B"/>
    <w:rsid w:val="00CE7CB1"/>
    <w:rsid w:val="00CE7DCA"/>
    <w:rsid w:val="00CE7FD1"/>
    <w:rsid w:val="00CF0578"/>
    <w:rsid w:val="00CF063E"/>
    <w:rsid w:val="00CF0704"/>
    <w:rsid w:val="00CF1279"/>
    <w:rsid w:val="00CF14C2"/>
    <w:rsid w:val="00CF18B4"/>
    <w:rsid w:val="00CF1EE1"/>
    <w:rsid w:val="00CF2093"/>
    <w:rsid w:val="00CF20A3"/>
    <w:rsid w:val="00CF266D"/>
    <w:rsid w:val="00CF2A79"/>
    <w:rsid w:val="00CF2BA7"/>
    <w:rsid w:val="00CF2DEB"/>
    <w:rsid w:val="00CF2FCE"/>
    <w:rsid w:val="00CF3940"/>
    <w:rsid w:val="00CF3B58"/>
    <w:rsid w:val="00CF3F50"/>
    <w:rsid w:val="00CF43A3"/>
    <w:rsid w:val="00CF4AC1"/>
    <w:rsid w:val="00CF5074"/>
    <w:rsid w:val="00CF5C5C"/>
    <w:rsid w:val="00CF63FC"/>
    <w:rsid w:val="00CF6653"/>
    <w:rsid w:val="00CF6701"/>
    <w:rsid w:val="00CF6985"/>
    <w:rsid w:val="00CF69AA"/>
    <w:rsid w:val="00D0016E"/>
    <w:rsid w:val="00D005AD"/>
    <w:rsid w:val="00D00B18"/>
    <w:rsid w:val="00D00F9E"/>
    <w:rsid w:val="00D01B02"/>
    <w:rsid w:val="00D01B9F"/>
    <w:rsid w:val="00D01F6F"/>
    <w:rsid w:val="00D020EC"/>
    <w:rsid w:val="00D021A7"/>
    <w:rsid w:val="00D02D6F"/>
    <w:rsid w:val="00D02E78"/>
    <w:rsid w:val="00D0308C"/>
    <w:rsid w:val="00D033E6"/>
    <w:rsid w:val="00D03407"/>
    <w:rsid w:val="00D034C9"/>
    <w:rsid w:val="00D03983"/>
    <w:rsid w:val="00D03A80"/>
    <w:rsid w:val="00D03DBC"/>
    <w:rsid w:val="00D04618"/>
    <w:rsid w:val="00D0477C"/>
    <w:rsid w:val="00D047DE"/>
    <w:rsid w:val="00D04B2E"/>
    <w:rsid w:val="00D04D1A"/>
    <w:rsid w:val="00D0574D"/>
    <w:rsid w:val="00D0576A"/>
    <w:rsid w:val="00D05882"/>
    <w:rsid w:val="00D05D08"/>
    <w:rsid w:val="00D05FF4"/>
    <w:rsid w:val="00D060D1"/>
    <w:rsid w:val="00D0643F"/>
    <w:rsid w:val="00D06740"/>
    <w:rsid w:val="00D06802"/>
    <w:rsid w:val="00D0681D"/>
    <w:rsid w:val="00D068CB"/>
    <w:rsid w:val="00D076BF"/>
    <w:rsid w:val="00D07737"/>
    <w:rsid w:val="00D07EDE"/>
    <w:rsid w:val="00D10041"/>
    <w:rsid w:val="00D10327"/>
    <w:rsid w:val="00D10C7E"/>
    <w:rsid w:val="00D10CC3"/>
    <w:rsid w:val="00D10CF7"/>
    <w:rsid w:val="00D10D92"/>
    <w:rsid w:val="00D10DFF"/>
    <w:rsid w:val="00D110F1"/>
    <w:rsid w:val="00D112E4"/>
    <w:rsid w:val="00D11553"/>
    <w:rsid w:val="00D11F14"/>
    <w:rsid w:val="00D12563"/>
    <w:rsid w:val="00D12651"/>
    <w:rsid w:val="00D12B0B"/>
    <w:rsid w:val="00D12D0E"/>
    <w:rsid w:val="00D13587"/>
    <w:rsid w:val="00D13973"/>
    <w:rsid w:val="00D139FB"/>
    <w:rsid w:val="00D13CC4"/>
    <w:rsid w:val="00D13E13"/>
    <w:rsid w:val="00D13F5F"/>
    <w:rsid w:val="00D1402A"/>
    <w:rsid w:val="00D140D7"/>
    <w:rsid w:val="00D143D3"/>
    <w:rsid w:val="00D14416"/>
    <w:rsid w:val="00D14610"/>
    <w:rsid w:val="00D14944"/>
    <w:rsid w:val="00D149A7"/>
    <w:rsid w:val="00D14D8A"/>
    <w:rsid w:val="00D14E9E"/>
    <w:rsid w:val="00D152A6"/>
    <w:rsid w:val="00D153FB"/>
    <w:rsid w:val="00D1563E"/>
    <w:rsid w:val="00D156BC"/>
    <w:rsid w:val="00D15B26"/>
    <w:rsid w:val="00D1642F"/>
    <w:rsid w:val="00D16A08"/>
    <w:rsid w:val="00D171C2"/>
    <w:rsid w:val="00D1735A"/>
    <w:rsid w:val="00D1780A"/>
    <w:rsid w:val="00D17C37"/>
    <w:rsid w:val="00D17D66"/>
    <w:rsid w:val="00D202BC"/>
    <w:rsid w:val="00D203A9"/>
    <w:rsid w:val="00D2051E"/>
    <w:rsid w:val="00D206BA"/>
    <w:rsid w:val="00D2072B"/>
    <w:rsid w:val="00D20BCC"/>
    <w:rsid w:val="00D20D78"/>
    <w:rsid w:val="00D20F35"/>
    <w:rsid w:val="00D214A1"/>
    <w:rsid w:val="00D2168F"/>
    <w:rsid w:val="00D21C75"/>
    <w:rsid w:val="00D21F47"/>
    <w:rsid w:val="00D21F97"/>
    <w:rsid w:val="00D2233D"/>
    <w:rsid w:val="00D22D6C"/>
    <w:rsid w:val="00D23315"/>
    <w:rsid w:val="00D235FE"/>
    <w:rsid w:val="00D23969"/>
    <w:rsid w:val="00D23E3D"/>
    <w:rsid w:val="00D24065"/>
    <w:rsid w:val="00D24704"/>
    <w:rsid w:val="00D24803"/>
    <w:rsid w:val="00D24835"/>
    <w:rsid w:val="00D24E0F"/>
    <w:rsid w:val="00D24E27"/>
    <w:rsid w:val="00D251C7"/>
    <w:rsid w:val="00D253C8"/>
    <w:rsid w:val="00D258B0"/>
    <w:rsid w:val="00D25C24"/>
    <w:rsid w:val="00D25EEE"/>
    <w:rsid w:val="00D26378"/>
    <w:rsid w:val="00D26D15"/>
    <w:rsid w:val="00D26F16"/>
    <w:rsid w:val="00D26FBB"/>
    <w:rsid w:val="00D272F6"/>
    <w:rsid w:val="00D27375"/>
    <w:rsid w:val="00D2750E"/>
    <w:rsid w:val="00D279FC"/>
    <w:rsid w:val="00D27CCB"/>
    <w:rsid w:val="00D27D0A"/>
    <w:rsid w:val="00D27D96"/>
    <w:rsid w:val="00D3032F"/>
    <w:rsid w:val="00D3084E"/>
    <w:rsid w:val="00D30B52"/>
    <w:rsid w:val="00D30EDE"/>
    <w:rsid w:val="00D30F85"/>
    <w:rsid w:val="00D31746"/>
    <w:rsid w:val="00D318FE"/>
    <w:rsid w:val="00D3192B"/>
    <w:rsid w:val="00D31954"/>
    <w:rsid w:val="00D319AE"/>
    <w:rsid w:val="00D319EF"/>
    <w:rsid w:val="00D3236A"/>
    <w:rsid w:val="00D32A51"/>
    <w:rsid w:val="00D32B2D"/>
    <w:rsid w:val="00D32E8A"/>
    <w:rsid w:val="00D3324A"/>
    <w:rsid w:val="00D334C7"/>
    <w:rsid w:val="00D3358D"/>
    <w:rsid w:val="00D3362D"/>
    <w:rsid w:val="00D33702"/>
    <w:rsid w:val="00D337B7"/>
    <w:rsid w:val="00D339F2"/>
    <w:rsid w:val="00D33A85"/>
    <w:rsid w:val="00D33E08"/>
    <w:rsid w:val="00D342EA"/>
    <w:rsid w:val="00D34435"/>
    <w:rsid w:val="00D3455B"/>
    <w:rsid w:val="00D34640"/>
    <w:rsid w:val="00D34FDE"/>
    <w:rsid w:val="00D35B98"/>
    <w:rsid w:val="00D35FD8"/>
    <w:rsid w:val="00D360D5"/>
    <w:rsid w:val="00D360F6"/>
    <w:rsid w:val="00D361E5"/>
    <w:rsid w:val="00D36616"/>
    <w:rsid w:val="00D367A7"/>
    <w:rsid w:val="00D36ABE"/>
    <w:rsid w:val="00D36CB3"/>
    <w:rsid w:val="00D36F92"/>
    <w:rsid w:val="00D372C5"/>
    <w:rsid w:val="00D37708"/>
    <w:rsid w:val="00D37731"/>
    <w:rsid w:val="00D37E8B"/>
    <w:rsid w:val="00D4049B"/>
    <w:rsid w:val="00D40558"/>
    <w:rsid w:val="00D408D6"/>
    <w:rsid w:val="00D40AED"/>
    <w:rsid w:val="00D4113F"/>
    <w:rsid w:val="00D414BF"/>
    <w:rsid w:val="00D414D1"/>
    <w:rsid w:val="00D41646"/>
    <w:rsid w:val="00D41696"/>
    <w:rsid w:val="00D4189D"/>
    <w:rsid w:val="00D41AA9"/>
    <w:rsid w:val="00D41AEE"/>
    <w:rsid w:val="00D42421"/>
    <w:rsid w:val="00D427AF"/>
    <w:rsid w:val="00D4288A"/>
    <w:rsid w:val="00D42992"/>
    <w:rsid w:val="00D42B45"/>
    <w:rsid w:val="00D42C2F"/>
    <w:rsid w:val="00D42E25"/>
    <w:rsid w:val="00D42F2B"/>
    <w:rsid w:val="00D43B46"/>
    <w:rsid w:val="00D441DC"/>
    <w:rsid w:val="00D44238"/>
    <w:rsid w:val="00D447FB"/>
    <w:rsid w:val="00D4511C"/>
    <w:rsid w:val="00D4559E"/>
    <w:rsid w:val="00D457AE"/>
    <w:rsid w:val="00D45CB2"/>
    <w:rsid w:val="00D46D96"/>
    <w:rsid w:val="00D46DC3"/>
    <w:rsid w:val="00D46DEC"/>
    <w:rsid w:val="00D46F82"/>
    <w:rsid w:val="00D476D9"/>
    <w:rsid w:val="00D477F7"/>
    <w:rsid w:val="00D47D27"/>
    <w:rsid w:val="00D47F5A"/>
    <w:rsid w:val="00D50198"/>
    <w:rsid w:val="00D5021B"/>
    <w:rsid w:val="00D5036D"/>
    <w:rsid w:val="00D506EB"/>
    <w:rsid w:val="00D50A7C"/>
    <w:rsid w:val="00D50F45"/>
    <w:rsid w:val="00D512CC"/>
    <w:rsid w:val="00D513D9"/>
    <w:rsid w:val="00D5184C"/>
    <w:rsid w:val="00D519AD"/>
    <w:rsid w:val="00D51C3A"/>
    <w:rsid w:val="00D51CFE"/>
    <w:rsid w:val="00D51D49"/>
    <w:rsid w:val="00D51EEC"/>
    <w:rsid w:val="00D5245B"/>
    <w:rsid w:val="00D52D63"/>
    <w:rsid w:val="00D533B3"/>
    <w:rsid w:val="00D53533"/>
    <w:rsid w:val="00D53C20"/>
    <w:rsid w:val="00D53FB5"/>
    <w:rsid w:val="00D53FC5"/>
    <w:rsid w:val="00D541A6"/>
    <w:rsid w:val="00D54C49"/>
    <w:rsid w:val="00D554A9"/>
    <w:rsid w:val="00D55531"/>
    <w:rsid w:val="00D55543"/>
    <w:rsid w:val="00D55D43"/>
    <w:rsid w:val="00D561AF"/>
    <w:rsid w:val="00D5629C"/>
    <w:rsid w:val="00D5644B"/>
    <w:rsid w:val="00D56484"/>
    <w:rsid w:val="00D56F91"/>
    <w:rsid w:val="00D574A7"/>
    <w:rsid w:val="00D57D2C"/>
    <w:rsid w:val="00D57D61"/>
    <w:rsid w:val="00D6005D"/>
    <w:rsid w:val="00D600E6"/>
    <w:rsid w:val="00D606C9"/>
    <w:rsid w:val="00D610EA"/>
    <w:rsid w:val="00D613BC"/>
    <w:rsid w:val="00D61596"/>
    <w:rsid w:val="00D61726"/>
    <w:rsid w:val="00D6199E"/>
    <w:rsid w:val="00D6229C"/>
    <w:rsid w:val="00D62328"/>
    <w:rsid w:val="00D62662"/>
    <w:rsid w:val="00D6299A"/>
    <w:rsid w:val="00D62D46"/>
    <w:rsid w:val="00D62F66"/>
    <w:rsid w:val="00D6364F"/>
    <w:rsid w:val="00D6379A"/>
    <w:rsid w:val="00D63805"/>
    <w:rsid w:val="00D639B5"/>
    <w:rsid w:val="00D63D3F"/>
    <w:rsid w:val="00D63E34"/>
    <w:rsid w:val="00D64197"/>
    <w:rsid w:val="00D64428"/>
    <w:rsid w:val="00D644BA"/>
    <w:rsid w:val="00D645E8"/>
    <w:rsid w:val="00D64AE4"/>
    <w:rsid w:val="00D64D42"/>
    <w:rsid w:val="00D65296"/>
    <w:rsid w:val="00D652E6"/>
    <w:rsid w:val="00D65ECC"/>
    <w:rsid w:val="00D65F5B"/>
    <w:rsid w:val="00D668C6"/>
    <w:rsid w:val="00D66995"/>
    <w:rsid w:val="00D66A67"/>
    <w:rsid w:val="00D66B23"/>
    <w:rsid w:val="00D66CE3"/>
    <w:rsid w:val="00D67438"/>
    <w:rsid w:val="00D674B1"/>
    <w:rsid w:val="00D674BA"/>
    <w:rsid w:val="00D677DB"/>
    <w:rsid w:val="00D67A43"/>
    <w:rsid w:val="00D67B54"/>
    <w:rsid w:val="00D70664"/>
    <w:rsid w:val="00D70EB5"/>
    <w:rsid w:val="00D70FB0"/>
    <w:rsid w:val="00D718D1"/>
    <w:rsid w:val="00D71BDF"/>
    <w:rsid w:val="00D71E71"/>
    <w:rsid w:val="00D724A8"/>
    <w:rsid w:val="00D72745"/>
    <w:rsid w:val="00D72D6C"/>
    <w:rsid w:val="00D73116"/>
    <w:rsid w:val="00D73608"/>
    <w:rsid w:val="00D739F0"/>
    <w:rsid w:val="00D73E8B"/>
    <w:rsid w:val="00D740A5"/>
    <w:rsid w:val="00D742CF"/>
    <w:rsid w:val="00D74646"/>
    <w:rsid w:val="00D74ADF"/>
    <w:rsid w:val="00D75271"/>
    <w:rsid w:val="00D7563F"/>
    <w:rsid w:val="00D7579A"/>
    <w:rsid w:val="00D7589C"/>
    <w:rsid w:val="00D75C90"/>
    <w:rsid w:val="00D75FA0"/>
    <w:rsid w:val="00D7640E"/>
    <w:rsid w:val="00D76ADD"/>
    <w:rsid w:val="00D76B34"/>
    <w:rsid w:val="00D77208"/>
    <w:rsid w:val="00D77634"/>
    <w:rsid w:val="00D7794B"/>
    <w:rsid w:val="00D77B57"/>
    <w:rsid w:val="00D77BD1"/>
    <w:rsid w:val="00D806F9"/>
    <w:rsid w:val="00D807EF"/>
    <w:rsid w:val="00D809E2"/>
    <w:rsid w:val="00D80AAF"/>
    <w:rsid w:val="00D81595"/>
    <w:rsid w:val="00D815E5"/>
    <w:rsid w:val="00D81A0B"/>
    <w:rsid w:val="00D81BF2"/>
    <w:rsid w:val="00D81D5B"/>
    <w:rsid w:val="00D81E85"/>
    <w:rsid w:val="00D82006"/>
    <w:rsid w:val="00D82430"/>
    <w:rsid w:val="00D8245C"/>
    <w:rsid w:val="00D82B55"/>
    <w:rsid w:val="00D82E51"/>
    <w:rsid w:val="00D82F92"/>
    <w:rsid w:val="00D831BF"/>
    <w:rsid w:val="00D832D6"/>
    <w:rsid w:val="00D83666"/>
    <w:rsid w:val="00D837BA"/>
    <w:rsid w:val="00D8429C"/>
    <w:rsid w:val="00D845C4"/>
    <w:rsid w:val="00D8492B"/>
    <w:rsid w:val="00D849BA"/>
    <w:rsid w:val="00D84FC5"/>
    <w:rsid w:val="00D8538F"/>
    <w:rsid w:val="00D853FE"/>
    <w:rsid w:val="00D85764"/>
    <w:rsid w:val="00D85D69"/>
    <w:rsid w:val="00D85E46"/>
    <w:rsid w:val="00D85F27"/>
    <w:rsid w:val="00D85FE6"/>
    <w:rsid w:val="00D8635B"/>
    <w:rsid w:val="00D86834"/>
    <w:rsid w:val="00D86959"/>
    <w:rsid w:val="00D86CAC"/>
    <w:rsid w:val="00D87043"/>
    <w:rsid w:val="00D87500"/>
    <w:rsid w:val="00D87608"/>
    <w:rsid w:val="00D878D1"/>
    <w:rsid w:val="00D87EBA"/>
    <w:rsid w:val="00D9050E"/>
    <w:rsid w:val="00D9069A"/>
    <w:rsid w:val="00D90B53"/>
    <w:rsid w:val="00D90E1B"/>
    <w:rsid w:val="00D90FC7"/>
    <w:rsid w:val="00D91668"/>
    <w:rsid w:val="00D9181F"/>
    <w:rsid w:val="00D92017"/>
    <w:rsid w:val="00D9204A"/>
    <w:rsid w:val="00D9236E"/>
    <w:rsid w:val="00D92C86"/>
    <w:rsid w:val="00D92D9E"/>
    <w:rsid w:val="00D92EBA"/>
    <w:rsid w:val="00D9341C"/>
    <w:rsid w:val="00D9385E"/>
    <w:rsid w:val="00D93EF3"/>
    <w:rsid w:val="00D94114"/>
    <w:rsid w:val="00D94207"/>
    <w:rsid w:val="00D9497B"/>
    <w:rsid w:val="00D95136"/>
    <w:rsid w:val="00D952BF"/>
    <w:rsid w:val="00D952F4"/>
    <w:rsid w:val="00D95341"/>
    <w:rsid w:val="00D95BFF"/>
    <w:rsid w:val="00D95FB1"/>
    <w:rsid w:val="00D961F3"/>
    <w:rsid w:val="00D96452"/>
    <w:rsid w:val="00D973FB"/>
    <w:rsid w:val="00D97522"/>
    <w:rsid w:val="00D97AD7"/>
    <w:rsid w:val="00DA04EA"/>
    <w:rsid w:val="00DA07FD"/>
    <w:rsid w:val="00DA0893"/>
    <w:rsid w:val="00DA08CC"/>
    <w:rsid w:val="00DA09A1"/>
    <w:rsid w:val="00DA0BFE"/>
    <w:rsid w:val="00DA0DD7"/>
    <w:rsid w:val="00DA0E02"/>
    <w:rsid w:val="00DA1503"/>
    <w:rsid w:val="00DA164A"/>
    <w:rsid w:val="00DA25C1"/>
    <w:rsid w:val="00DA2654"/>
    <w:rsid w:val="00DA2F2F"/>
    <w:rsid w:val="00DA3B7D"/>
    <w:rsid w:val="00DA3C25"/>
    <w:rsid w:val="00DA482D"/>
    <w:rsid w:val="00DA4B62"/>
    <w:rsid w:val="00DA54AB"/>
    <w:rsid w:val="00DA54C0"/>
    <w:rsid w:val="00DA5BE8"/>
    <w:rsid w:val="00DA5C3B"/>
    <w:rsid w:val="00DA5C8D"/>
    <w:rsid w:val="00DA6578"/>
    <w:rsid w:val="00DA69BA"/>
    <w:rsid w:val="00DA6B89"/>
    <w:rsid w:val="00DA6EA2"/>
    <w:rsid w:val="00DA76A1"/>
    <w:rsid w:val="00DA790E"/>
    <w:rsid w:val="00DA795D"/>
    <w:rsid w:val="00DA7BC1"/>
    <w:rsid w:val="00DB03AE"/>
    <w:rsid w:val="00DB0F44"/>
    <w:rsid w:val="00DB10A4"/>
    <w:rsid w:val="00DB1EBB"/>
    <w:rsid w:val="00DB1ED1"/>
    <w:rsid w:val="00DB1F42"/>
    <w:rsid w:val="00DB255B"/>
    <w:rsid w:val="00DB28E4"/>
    <w:rsid w:val="00DB2D0C"/>
    <w:rsid w:val="00DB3011"/>
    <w:rsid w:val="00DB3100"/>
    <w:rsid w:val="00DB310B"/>
    <w:rsid w:val="00DB324A"/>
    <w:rsid w:val="00DB391B"/>
    <w:rsid w:val="00DB39B2"/>
    <w:rsid w:val="00DB3A17"/>
    <w:rsid w:val="00DB3A5E"/>
    <w:rsid w:val="00DB3CFD"/>
    <w:rsid w:val="00DB41FA"/>
    <w:rsid w:val="00DB43DC"/>
    <w:rsid w:val="00DB4601"/>
    <w:rsid w:val="00DB4B90"/>
    <w:rsid w:val="00DB4D46"/>
    <w:rsid w:val="00DB4D69"/>
    <w:rsid w:val="00DB5004"/>
    <w:rsid w:val="00DB5243"/>
    <w:rsid w:val="00DB589F"/>
    <w:rsid w:val="00DB5CE8"/>
    <w:rsid w:val="00DB5F88"/>
    <w:rsid w:val="00DB62AE"/>
    <w:rsid w:val="00DB637D"/>
    <w:rsid w:val="00DB63C1"/>
    <w:rsid w:val="00DB6573"/>
    <w:rsid w:val="00DB72C8"/>
    <w:rsid w:val="00DB75AA"/>
    <w:rsid w:val="00DB762E"/>
    <w:rsid w:val="00DB785E"/>
    <w:rsid w:val="00DB7CD6"/>
    <w:rsid w:val="00DB7DD6"/>
    <w:rsid w:val="00DB7ECA"/>
    <w:rsid w:val="00DC046F"/>
    <w:rsid w:val="00DC13DF"/>
    <w:rsid w:val="00DC1815"/>
    <w:rsid w:val="00DC192E"/>
    <w:rsid w:val="00DC2082"/>
    <w:rsid w:val="00DC2627"/>
    <w:rsid w:val="00DC2BA9"/>
    <w:rsid w:val="00DC2C06"/>
    <w:rsid w:val="00DC2EF3"/>
    <w:rsid w:val="00DC3256"/>
    <w:rsid w:val="00DC345F"/>
    <w:rsid w:val="00DC36AF"/>
    <w:rsid w:val="00DC4074"/>
    <w:rsid w:val="00DC40F2"/>
    <w:rsid w:val="00DC4371"/>
    <w:rsid w:val="00DC443D"/>
    <w:rsid w:val="00DC4463"/>
    <w:rsid w:val="00DC456D"/>
    <w:rsid w:val="00DC4570"/>
    <w:rsid w:val="00DC45CF"/>
    <w:rsid w:val="00DC4C7E"/>
    <w:rsid w:val="00DC4F9B"/>
    <w:rsid w:val="00DC554A"/>
    <w:rsid w:val="00DC55D9"/>
    <w:rsid w:val="00DC5A9D"/>
    <w:rsid w:val="00DC5B77"/>
    <w:rsid w:val="00DC5F3A"/>
    <w:rsid w:val="00DC6048"/>
    <w:rsid w:val="00DC60F8"/>
    <w:rsid w:val="00DC61A5"/>
    <w:rsid w:val="00DC6F1C"/>
    <w:rsid w:val="00DC76F5"/>
    <w:rsid w:val="00DC784F"/>
    <w:rsid w:val="00DC7851"/>
    <w:rsid w:val="00DD0193"/>
    <w:rsid w:val="00DD020B"/>
    <w:rsid w:val="00DD0C97"/>
    <w:rsid w:val="00DD0E00"/>
    <w:rsid w:val="00DD1271"/>
    <w:rsid w:val="00DD1EAA"/>
    <w:rsid w:val="00DD2B16"/>
    <w:rsid w:val="00DD2C03"/>
    <w:rsid w:val="00DD2FCE"/>
    <w:rsid w:val="00DD31E4"/>
    <w:rsid w:val="00DD3D89"/>
    <w:rsid w:val="00DD3FBC"/>
    <w:rsid w:val="00DD4221"/>
    <w:rsid w:val="00DD4371"/>
    <w:rsid w:val="00DD455C"/>
    <w:rsid w:val="00DD4CB8"/>
    <w:rsid w:val="00DD4E2C"/>
    <w:rsid w:val="00DD5423"/>
    <w:rsid w:val="00DD563B"/>
    <w:rsid w:val="00DD57D2"/>
    <w:rsid w:val="00DD5889"/>
    <w:rsid w:val="00DD5FC6"/>
    <w:rsid w:val="00DD6620"/>
    <w:rsid w:val="00DD695E"/>
    <w:rsid w:val="00DD6B1E"/>
    <w:rsid w:val="00DD6BCB"/>
    <w:rsid w:val="00DD70C5"/>
    <w:rsid w:val="00DD71E8"/>
    <w:rsid w:val="00DD7468"/>
    <w:rsid w:val="00DD762B"/>
    <w:rsid w:val="00DD7653"/>
    <w:rsid w:val="00DD7727"/>
    <w:rsid w:val="00DD7992"/>
    <w:rsid w:val="00DD7B25"/>
    <w:rsid w:val="00DD7DF7"/>
    <w:rsid w:val="00DE042A"/>
    <w:rsid w:val="00DE07A1"/>
    <w:rsid w:val="00DE088D"/>
    <w:rsid w:val="00DE08C9"/>
    <w:rsid w:val="00DE0EDC"/>
    <w:rsid w:val="00DE0FA2"/>
    <w:rsid w:val="00DE1366"/>
    <w:rsid w:val="00DE1935"/>
    <w:rsid w:val="00DE1941"/>
    <w:rsid w:val="00DE1A23"/>
    <w:rsid w:val="00DE1A43"/>
    <w:rsid w:val="00DE1DF8"/>
    <w:rsid w:val="00DE1E5A"/>
    <w:rsid w:val="00DE2185"/>
    <w:rsid w:val="00DE21D7"/>
    <w:rsid w:val="00DE27DA"/>
    <w:rsid w:val="00DE29F9"/>
    <w:rsid w:val="00DE2B8A"/>
    <w:rsid w:val="00DE2CE7"/>
    <w:rsid w:val="00DE3251"/>
    <w:rsid w:val="00DE3B32"/>
    <w:rsid w:val="00DE3F03"/>
    <w:rsid w:val="00DE4719"/>
    <w:rsid w:val="00DE4C12"/>
    <w:rsid w:val="00DE4E7F"/>
    <w:rsid w:val="00DE541F"/>
    <w:rsid w:val="00DE5674"/>
    <w:rsid w:val="00DE57ED"/>
    <w:rsid w:val="00DE59DD"/>
    <w:rsid w:val="00DE5C2E"/>
    <w:rsid w:val="00DE64CE"/>
    <w:rsid w:val="00DE66F3"/>
    <w:rsid w:val="00DE6B44"/>
    <w:rsid w:val="00DE6FD5"/>
    <w:rsid w:val="00DE7564"/>
    <w:rsid w:val="00DE7A51"/>
    <w:rsid w:val="00DF0305"/>
    <w:rsid w:val="00DF078A"/>
    <w:rsid w:val="00DF0B6B"/>
    <w:rsid w:val="00DF1074"/>
    <w:rsid w:val="00DF10DD"/>
    <w:rsid w:val="00DF15E7"/>
    <w:rsid w:val="00DF1E3A"/>
    <w:rsid w:val="00DF2664"/>
    <w:rsid w:val="00DF2AE4"/>
    <w:rsid w:val="00DF3987"/>
    <w:rsid w:val="00DF45BE"/>
    <w:rsid w:val="00DF4661"/>
    <w:rsid w:val="00DF4AF5"/>
    <w:rsid w:val="00DF4F02"/>
    <w:rsid w:val="00DF5147"/>
    <w:rsid w:val="00DF55BB"/>
    <w:rsid w:val="00DF55C7"/>
    <w:rsid w:val="00DF5F6A"/>
    <w:rsid w:val="00DF61C9"/>
    <w:rsid w:val="00DF6282"/>
    <w:rsid w:val="00DF6463"/>
    <w:rsid w:val="00DF6591"/>
    <w:rsid w:val="00DF6656"/>
    <w:rsid w:val="00DF6914"/>
    <w:rsid w:val="00DF6C3D"/>
    <w:rsid w:val="00DF6E45"/>
    <w:rsid w:val="00DF6E92"/>
    <w:rsid w:val="00DF6EC0"/>
    <w:rsid w:val="00DF6F81"/>
    <w:rsid w:val="00DF7023"/>
    <w:rsid w:val="00DF734A"/>
    <w:rsid w:val="00DF75D4"/>
    <w:rsid w:val="00DF77B1"/>
    <w:rsid w:val="00DF7B86"/>
    <w:rsid w:val="00DF7F09"/>
    <w:rsid w:val="00DF7FBE"/>
    <w:rsid w:val="00E002B1"/>
    <w:rsid w:val="00E004DE"/>
    <w:rsid w:val="00E00604"/>
    <w:rsid w:val="00E0060F"/>
    <w:rsid w:val="00E006F9"/>
    <w:rsid w:val="00E008A7"/>
    <w:rsid w:val="00E008C5"/>
    <w:rsid w:val="00E008CF"/>
    <w:rsid w:val="00E009B4"/>
    <w:rsid w:val="00E00CC2"/>
    <w:rsid w:val="00E01419"/>
    <w:rsid w:val="00E01440"/>
    <w:rsid w:val="00E01EA0"/>
    <w:rsid w:val="00E01F1C"/>
    <w:rsid w:val="00E021B5"/>
    <w:rsid w:val="00E022E8"/>
    <w:rsid w:val="00E034C4"/>
    <w:rsid w:val="00E041E6"/>
    <w:rsid w:val="00E04244"/>
    <w:rsid w:val="00E042DB"/>
    <w:rsid w:val="00E04393"/>
    <w:rsid w:val="00E0458B"/>
    <w:rsid w:val="00E045D3"/>
    <w:rsid w:val="00E04CBC"/>
    <w:rsid w:val="00E050C9"/>
    <w:rsid w:val="00E05319"/>
    <w:rsid w:val="00E05350"/>
    <w:rsid w:val="00E05395"/>
    <w:rsid w:val="00E053E6"/>
    <w:rsid w:val="00E0561A"/>
    <w:rsid w:val="00E05BF9"/>
    <w:rsid w:val="00E05CD1"/>
    <w:rsid w:val="00E0668A"/>
    <w:rsid w:val="00E066FE"/>
    <w:rsid w:val="00E06723"/>
    <w:rsid w:val="00E06900"/>
    <w:rsid w:val="00E069CC"/>
    <w:rsid w:val="00E06BAF"/>
    <w:rsid w:val="00E0721B"/>
    <w:rsid w:val="00E07C42"/>
    <w:rsid w:val="00E10176"/>
    <w:rsid w:val="00E10183"/>
    <w:rsid w:val="00E10202"/>
    <w:rsid w:val="00E1020F"/>
    <w:rsid w:val="00E10364"/>
    <w:rsid w:val="00E105C4"/>
    <w:rsid w:val="00E10C9B"/>
    <w:rsid w:val="00E10CE1"/>
    <w:rsid w:val="00E11192"/>
    <w:rsid w:val="00E111A3"/>
    <w:rsid w:val="00E11283"/>
    <w:rsid w:val="00E116A7"/>
    <w:rsid w:val="00E11784"/>
    <w:rsid w:val="00E11B51"/>
    <w:rsid w:val="00E11D35"/>
    <w:rsid w:val="00E11F90"/>
    <w:rsid w:val="00E12056"/>
    <w:rsid w:val="00E1259F"/>
    <w:rsid w:val="00E12AC4"/>
    <w:rsid w:val="00E12E4A"/>
    <w:rsid w:val="00E13ED5"/>
    <w:rsid w:val="00E13FDB"/>
    <w:rsid w:val="00E1403D"/>
    <w:rsid w:val="00E14278"/>
    <w:rsid w:val="00E14487"/>
    <w:rsid w:val="00E14836"/>
    <w:rsid w:val="00E149D8"/>
    <w:rsid w:val="00E14ACD"/>
    <w:rsid w:val="00E14BFC"/>
    <w:rsid w:val="00E15126"/>
    <w:rsid w:val="00E1518A"/>
    <w:rsid w:val="00E152BB"/>
    <w:rsid w:val="00E153FB"/>
    <w:rsid w:val="00E168B1"/>
    <w:rsid w:val="00E16D6A"/>
    <w:rsid w:val="00E173DB"/>
    <w:rsid w:val="00E1797A"/>
    <w:rsid w:val="00E200A4"/>
    <w:rsid w:val="00E20287"/>
    <w:rsid w:val="00E202D0"/>
    <w:rsid w:val="00E20682"/>
    <w:rsid w:val="00E2089E"/>
    <w:rsid w:val="00E2105E"/>
    <w:rsid w:val="00E2118A"/>
    <w:rsid w:val="00E212DB"/>
    <w:rsid w:val="00E21673"/>
    <w:rsid w:val="00E229E5"/>
    <w:rsid w:val="00E22C97"/>
    <w:rsid w:val="00E22CA4"/>
    <w:rsid w:val="00E22EF6"/>
    <w:rsid w:val="00E23733"/>
    <w:rsid w:val="00E237F0"/>
    <w:rsid w:val="00E24966"/>
    <w:rsid w:val="00E24B2B"/>
    <w:rsid w:val="00E2530E"/>
    <w:rsid w:val="00E25420"/>
    <w:rsid w:val="00E254D2"/>
    <w:rsid w:val="00E2560D"/>
    <w:rsid w:val="00E258B3"/>
    <w:rsid w:val="00E25D72"/>
    <w:rsid w:val="00E25DDB"/>
    <w:rsid w:val="00E2649F"/>
    <w:rsid w:val="00E2753D"/>
    <w:rsid w:val="00E275AF"/>
    <w:rsid w:val="00E278EB"/>
    <w:rsid w:val="00E27CE7"/>
    <w:rsid w:val="00E27DC9"/>
    <w:rsid w:val="00E302BB"/>
    <w:rsid w:val="00E302F8"/>
    <w:rsid w:val="00E30344"/>
    <w:rsid w:val="00E30874"/>
    <w:rsid w:val="00E30EA6"/>
    <w:rsid w:val="00E311EB"/>
    <w:rsid w:val="00E3149F"/>
    <w:rsid w:val="00E315BE"/>
    <w:rsid w:val="00E316DD"/>
    <w:rsid w:val="00E319FD"/>
    <w:rsid w:val="00E31DD9"/>
    <w:rsid w:val="00E31ED2"/>
    <w:rsid w:val="00E321E6"/>
    <w:rsid w:val="00E339BE"/>
    <w:rsid w:val="00E3463A"/>
    <w:rsid w:val="00E34910"/>
    <w:rsid w:val="00E34934"/>
    <w:rsid w:val="00E34FE1"/>
    <w:rsid w:val="00E35BA4"/>
    <w:rsid w:val="00E35BE2"/>
    <w:rsid w:val="00E360B8"/>
    <w:rsid w:val="00E36313"/>
    <w:rsid w:val="00E3643D"/>
    <w:rsid w:val="00E36A3C"/>
    <w:rsid w:val="00E36C0F"/>
    <w:rsid w:val="00E36FEA"/>
    <w:rsid w:val="00E37081"/>
    <w:rsid w:val="00E370D1"/>
    <w:rsid w:val="00E373AB"/>
    <w:rsid w:val="00E373D3"/>
    <w:rsid w:val="00E374B1"/>
    <w:rsid w:val="00E375E9"/>
    <w:rsid w:val="00E37727"/>
    <w:rsid w:val="00E37772"/>
    <w:rsid w:val="00E37A50"/>
    <w:rsid w:val="00E37A5C"/>
    <w:rsid w:val="00E37B5A"/>
    <w:rsid w:val="00E4095F"/>
    <w:rsid w:val="00E40D5C"/>
    <w:rsid w:val="00E4172C"/>
    <w:rsid w:val="00E42728"/>
    <w:rsid w:val="00E42799"/>
    <w:rsid w:val="00E430BA"/>
    <w:rsid w:val="00E43106"/>
    <w:rsid w:val="00E43112"/>
    <w:rsid w:val="00E432BC"/>
    <w:rsid w:val="00E435E8"/>
    <w:rsid w:val="00E43654"/>
    <w:rsid w:val="00E43843"/>
    <w:rsid w:val="00E438C0"/>
    <w:rsid w:val="00E43972"/>
    <w:rsid w:val="00E43AEB"/>
    <w:rsid w:val="00E43BC7"/>
    <w:rsid w:val="00E43D7B"/>
    <w:rsid w:val="00E4504A"/>
    <w:rsid w:val="00E457A9"/>
    <w:rsid w:val="00E459B4"/>
    <w:rsid w:val="00E45C1B"/>
    <w:rsid w:val="00E45C1C"/>
    <w:rsid w:val="00E45CC0"/>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6B1"/>
    <w:rsid w:val="00E511C1"/>
    <w:rsid w:val="00E512F9"/>
    <w:rsid w:val="00E519D7"/>
    <w:rsid w:val="00E519E1"/>
    <w:rsid w:val="00E51EEA"/>
    <w:rsid w:val="00E5219B"/>
    <w:rsid w:val="00E52E22"/>
    <w:rsid w:val="00E52F4B"/>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190"/>
    <w:rsid w:val="00E551DE"/>
    <w:rsid w:val="00E55712"/>
    <w:rsid w:val="00E5572D"/>
    <w:rsid w:val="00E55761"/>
    <w:rsid w:val="00E55D67"/>
    <w:rsid w:val="00E5600B"/>
    <w:rsid w:val="00E5610B"/>
    <w:rsid w:val="00E5615D"/>
    <w:rsid w:val="00E56381"/>
    <w:rsid w:val="00E56BA1"/>
    <w:rsid w:val="00E56BC4"/>
    <w:rsid w:val="00E56CBF"/>
    <w:rsid w:val="00E56D82"/>
    <w:rsid w:val="00E56F7B"/>
    <w:rsid w:val="00E57429"/>
    <w:rsid w:val="00E57726"/>
    <w:rsid w:val="00E57AB9"/>
    <w:rsid w:val="00E57E35"/>
    <w:rsid w:val="00E57FB9"/>
    <w:rsid w:val="00E60C18"/>
    <w:rsid w:val="00E61690"/>
    <w:rsid w:val="00E61DBA"/>
    <w:rsid w:val="00E61F7C"/>
    <w:rsid w:val="00E62064"/>
    <w:rsid w:val="00E62753"/>
    <w:rsid w:val="00E62963"/>
    <w:rsid w:val="00E62E76"/>
    <w:rsid w:val="00E63BEF"/>
    <w:rsid w:val="00E63E7A"/>
    <w:rsid w:val="00E63F51"/>
    <w:rsid w:val="00E642A4"/>
    <w:rsid w:val="00E643C0"/>
    <w:rsid w:val="00E64482"/>
    <w:rsid w:val="00E6498E"/>
    <w:rsid w:val="00E64C84"/>
    <w:rsid w:val="00E64F6D"/>
    <w:rsid w:val="00E65035"/>
    <w:rsid w:val="00E6529D"/>
    <w:rsid w:val="00E65A6F"/>
    <w:rsid w:val="00E65B32"/>
    <w:rsid w:val="00E65EE2"/>
    <w:rsid w:val="00E65F29"/>
    <w:rsid w:val="00E65FF2"/>
    <w:rsid w:val="00E66A90"/>
    <w:rsid w:val="00E66DAD"/>
    <w:rsid w:val="00E67011"/>
    <w:rsid w:val="00E670A4"/>
    <w:rsid w:val="00E67886"/>
    <w:rsid w:val="00E67DF9"/>
    <w:rsid w:val="00E67EFF"/>
    <w:rsid w:val="00E704CA"/>
    <w:rsid w:val="00E707E1"/>
    <w:rsid w:val="00E70DF7"/>
    <w:rsid w:val="00E715DA"/>
    <w:rsid w:val="00E71E38"/>
    <w:rsid w:val="00E71FAC"/>
    <w:rsid w:val="00E720F4"/>
    <w:rsid w:val="00E72473"/>
    <w:rsid w:val="00E7277F"/>
    <w:rsid w:val="00E72B5F"/>
    <w:rsid w:val="00E72D58"/>
    <w:rsid w:val="00E72EC9"/>
    <w:rsid w:val="00E7320E"/>
    <w:rsid w:val="00E7328E"/>
    <w:rsid w:val="00E73688"/>
    <w:rsid w:val="00E7368F"/>
    <w:rsid w:val="00E73705"/>
    <w:rsid w:val="00E7379C"/>
    <w:rsid w:val="00E737C2"/>
    <w:rsid w:val="00E73A00"/>
    <w:rsid w:val="00E73ED5"/>
    <w:rsid w:val="00E74701"/>
    <w:rsid w:val="00E747FC"/>
    <w:rsid w:val="00E74A89"/>
    <w:rsid w:val="00E74F77"/>
    <w:rsid w:val="00E75DA1"/>
    <w:rsid w:val="00E75E72"/>
    <w:rsid w:val="00E76272"/>
    <w:rsid w:val="00E767CA"/>
    <w:rsid w:val="00E7680E"/>
    <w:rsid w:val="00E76CB9"/>
    <w:rsid w:val="00E77565"/>
    <w:rsid w:val="00E77BE5"/>
    <w:rsid w:val="00E80341"/>
    <w:rsid w:val="00E806DA"/>
    <w:rsid w:val="00E80789"/>
    <w:rsid w:val="00E808CD"/>
    <w:rsid w:val="00E808EE"/>
    <w:rsid w:val="00E809B0"/>
    <w:rsid w:val="00E80B37"/>
    <w:rsid w:val="00E80CDF"/>
    <w:rsid w:val="00E80EDB"/>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692"/>
    <w:rsid w:val="00E85CAC"/>
    <w:rsid w:val="00E86839"/>
    <w:rsid w:val="00E868FF"/>
    <w:rsid w:val="00E86BA0"/>
    <w:rsid w:val="00E87002"/>
    <w:rsid w:val="00E8717F"/>
    <w:rsid w:val="00E8734F"/>
    <w:rsid w:val="00E87427"/>
    <w:rsid w:val="00E87605"/>
    <w:rsid w:val="00E877BD"/>
    <w:rsid w:val="00E87FC7"/>
    <w:rsid w:val="00E900C2"/>
    <w:rsid w:val="00E9016E"/>
    <w:rsid w:val="00E903E3"/>
    <w:rsid w:val="00E90506"/>
    <w:rsid w:val="00E9099A"/>
    <w:rsid w:val="00E90DE2"/>
    <w:rsid w:val="00E912F0"/>
    <w:rsid w:val="00E91504"/>
    <w:rsid w:val="00E9151E"/>
    <w:rsid w:val="00E91C9D"/>
    <w:rsid w:val="00E91D76"/>
    <w:rsid w:val="00E92027"/>
    <w:rsid w:val="00E920EA"/>
    <w:rsid w:val="00E92397"/>
    <w:rsid w:val="00E92DA2"/>
    <w:rsid w:val="00E92E21"/>
    <w:rsid w:val="00E93493"/>
    <w:rsid w:val="00E936CA"/>
    <w:rsid w:val="00E936D6"/>
    <w:rsid w:val="00E9384F"/>
    <w:rsid w:val="00E93C10"/>
    <w:rsid w:val="00E93D3B"/>
    <w:rsid w:val="00E93D80"/>
    <w:rsid w:val="00E94574"/>
    <w:rsid w:val="00E9462E"/>
    <w:rsid w:val="00E946BE"/>
    <w:rsid w:val="00E94ADF"/>
    <w:rsid w:val="00E94F1C"/>
    <w:rsid w:val="00E95226"/>
    <w:rsid w:val="00E95503"/>
    <w:rsid w:val="00E955B8"/>
    <w:rsid w:val="00E956E4"/>
    <w:rsid w:val="00E966D0"/>
    <w:rsid w:val="00E96A73"/>
    <w:rsid w:val="00E96BA3"/>
    <w:rsid w:val="00E96CF8"/>
    <w:rsid w:val="00E96F6B"/>
    <w:rsid w:val="00E9711C"/>
    <w:rsid w:val="00E974BA"/>
    <w:rsid w:val="00E97597"/>
    <w:rsid w:val="00E9774C"/>
    <w:rsid w:val="00E978DF"/>
    <w:rsid w:val="00E97930"/>
    <w:rsid w:val="00E97C48"/>
    <w:rsid w:val="00E97F1A"/>
    <w:rsid w:val="00EA02B5"/>
    <w:rsid w:val="00EA06E6"/>
    <w:rsid w:val="00EA08F0"/>
    <w:rsid w:val="00EA0A71"/>
    <w:rsid w:val="00EA0E20"/>
    <w:rsid w:val="00EA10E5"/>
    <w:rsid w:val="00EA14DF"/>
    <w:rsid w:val="00EA1948"/>
    <w:rsid w:val="00EA1B71"/>
    <w:rsid w:val="00EA1E7D"/>
    <w:rsid w:val="00EA2060"/>
    <w:rsid w:val="00EA20A3"/>
    <w:rsid w:val="00EA2367"/>
    <w:rsid w:val="00EA2544"/>
    <w:rsid w:val="00EA2A79"/>
    <w:rsid w:val="00EA31BE"/>
    <w:rsid w:val="00EA32FF"/>
    <w:rsid w:val="00EA333B"/>
    <w:rsid w:val="00EA365F"/>
    <w:rsid w:val="00EA3890"/>
    <w:rsid w:val="00EA3C93"/>
    <w:rsid w:val="00EA3DB4"/>
    <w:rsid w:val="00EA43C6"/>
    <w:rsid w:val="00EA44F7"/>
    <w:rsid w:val="00EA4951"/>
    <w:rsid w:val="00EA4D4F"/>
    <w:rsid w:val="00EA566A"/>
    <w:rsid w:val="00EA56E7"/>
    <w:rsid w:val="00EA5EA5"/>
    <w:rsid w:val="00EA6549"/>
    <w:rsid w:val="00EA660E"/>
    <w:rsid w:val="00EA6746"/>
    <w:rsid w:val="00EA67D7"/>
    <w:rsid w:val="00EA6FAF"/>
    <w:rsid w:val="00EA77BE"/>
    <w:rsid w:val="00EA795D"/>
    <w:rsid w:val="00EB04E8"/>
    <w:rsid w:val="00EB0540"/>
    <w:rsid w:val="00EB074B"/>
    <w:rsid w:val="00EB0784"/>
    <w:rsid w:val="00EB09C1"/>
    <w:rsid w:val="00EB1473"/>
    <w:rsid w:val="00EB18CD"/>
    <w:rsid w:val="00EB2DD2"/>
    <w:rsid w:val="00EB2F4D"/>
    <w:rsid w:val="00EB2F5B"/>
    <w:rsid w:val="00EB31E0"/>
    <w:rsid w:val="00EB3517"/>
    <w:rsid w:val="00EB35A2"/>
    <w:rsid w:val="00EB3C79"/>
    <w:rsid w:val="00EB3CA7"/>
    <w:rsid w:val="00EB3E16"/>
    <w:rsid w:val="00EB4087"/>
    <w:rsid w:val="00EB42CC"/>
    <w:rsid w:val="00EB45D2"/>
    <w:rsid w:val="00EB4892"/>
    <w:rsid w:val="00EB48EA"/>
    <w:rsid w:val="00EB4AF7"/>
    <w:rsid w:val="00EB5118"/>
    <w:rsid w:val="00EB5822"/>
    <w:rsid w:val="00EB5BC1"/>
    <w:rsid w:val="00EB5CC3"/>
    <w:rsid w:val="00EB5DC8"/>
    <w:rsid w:val="00EB5FB3"/>
    <w:rsid w:val="00EB6009"/>
    <w:rsid w:val="00EB627F"/>
    <w:rsid w:val="00EB676D"/>
    <w:rsid w:val="00EB70DE"/>
    <w:rsid w:val="00EB72BE"/>
    <w:rsid w:val="00EB72FD"/>
    <w:rsid w:val="00EC12D1"/>
    <w:rsid w:val="00EC1482"/>
    <w:rsid w:val="00EC1880"/>
    <w:rsid w:val="00EC193F"/>
    <w:rsid w:val="00EC1C37"/>
    <w:rsid w:val="00EC27B3"/>
    <w:rsid w:val="00EC2C33"/>
    <w:rsid w:val="00EC3078"/>
    <w:rsid w:val="00EC31A6"/>
    <w:rsid w:val="00EC3285"/>
    <w:rsid w:val="00EC3449"/>
    <w:rsid w:val="00EC387E"/>
    <w:rsid w:val="00EC3D53"/>
    <w:rsid w:val="00EC406E"/>
    <w:rsid w:val="00EC42D6"/>
    <w:rsid w:val="00EC4C8F"/>
    <w:rsid w:val="00EC5078"/>
    <w:rsid w:val="00EC5121"/>
    <w:rsid w:val="00EC5535"/>
    <w:rsid w:val="00EC56EA"/>
    <w:rsid w:val="00EC58F7"/>
    <w:rsid w:val="00EC6577"/>
    <w:rsid w:val="00EC6886"/>
    <w:rsid w:val="00EC7388"/>
    <w:rsid w:val="00EC73D2"/>
    <w:rsid w:val="00EC7CB1"/>
    <w:rsid w:val="00ED0003"/>
    <w:rsid w:val="00ED036A"/>
    <w:rsid w:val="00ED05D6"/>
    <w:rsid w:val="00ED0B9D"/>
    <w:rsid w:val="00ED0C3A"/>
    <w:rsid w:val="00ED0D11"/>
    <w:rsid w:val="00ED1742"/>
    <w:rsid w:val="00ED1DB4"/>
    <w:rsid w:val="00ED1F33"/>
    <w:rsid w:val="00ED202D"/>
    <w:rsid w:val="00ED2152"/>
    <w:rsid w:val="00ED259F"/>
    <w:rsid w:val="00ED2736"/>
    <w:rsid w:val="00ED3638"/>
    <w:rsid w:val="00ED3764"/>
    <w:rsid w:val="00ED3909"/>
    <w:rsid w:val="00ED3F55"/>
    <w:rsid w:val="00ED4821"/>
    <w:rsid w:val="00ED4841"/>
    <w:rsid w:val="00ED4A9B"/>
    <w:rsid w:val="00ED4ACA"/>
    <w:rsid w:val="00ED4D25"/>
    <w:rsid w:val="00ED4D66"/>
    <w:rsid w:val="00ED5009"/>
    <w:rsid w:val="00ED56E8"/>
    <w:rsid w:val="00ED593F"/>
    <w:rsid w:val="00ED5CBF"/>
    <w:rsid w:val="00ED639A"/>
    <w:rsid w:val="00ED65C6"/>
    <w:rsid w:val="00ED693D"/>
    <w:rsid w:val="00ED6E88"/>
    <w:rsid w:val="00ED6FAE"/>
    <w:rsid w:val="00ED7097"/>
    <w:rsid w:val="00ED73A9"/>
    <w:rsid w:val="00ED7470"/>
    <w:rsid w:val="00ED778D"/>
    <w:rsid w:val="00ED78F1"/>
    <w:rsid w:val="00ED793C"/>
    <w:rsid w:val="00ED7C08"/>
    <w:rsid w:val="00ED7E41"/>
    <w:rsid w:val="00EE000D"/>
    <w:rsid w:val="00EE0423"/>
    <w:rsid w:val="00EE04D2"/>
    <w:rsid w:val="00EE0CCD"/>
    <w:rsid w:val="00EE0CD3"/>
    <w:rsid w:val="00EE0D2D"/>
    <w:rsid w:val="00EE0E87"/>
    <w:rsid w:val="00EE10CE"/>
    <w:rsid w:val="00EE16B0"/>
    <w:rsid w:val="00EE1A09"/>
    <w:rsid w:val="00EE1E8E"/>
    <w:rsid w:val="00EE2038"/>
    <w:rsid w:val="00EE208A"/>
    <w:rsid w:val="00EE2377"/>
    <w:rsid w:val="00EE2645"/>
    <w:rsid w:val="00EE2BD3"/>
    <w:rsid w:val="00EE2D53"/>
    <w:rsid w:val="00EE2DB3"/>
    <w:rsid w:val="00EE3019"/>
    <w:rsid w:val="00EE33A7"/>
    <w:rsid w:val="00EE3656"/>
    <w:rsid w:val="00EE3695"/>
    <w:rsid w:val="00EE3934"/>
    <w:rsid w:val="00EE3AF7"/>
    <w:rsid w:val="00EE3B51"/>
    <w:rsid w:val="00EE3CD3"/>
    <w:rsid w:val="00EE3F45"/>
    <w:rsid w:val="00EE45D0"/>
    <w:rsid w:val="00EE4639"/>
    <w:rsid w:val="00EE4BBB"/>
    <w:rsid w:val="00EE4C63"/>
    <w:rsid w:val="00EE4D0E"/>
    <w:rsid w:val="00EE5054"/>
    <w:rsid w:val="00EE52AA"/>
    <w:rsid w:val="00EE5AE9"/>
    <w:rsid w:val="00EE620E"/>
    <w:rsid w:val="00EE68A4"/>
    <w:rsid w:val="00EE6EC0"/>
    <w:rsid w:val="00EE6F35"/>
    <w:rsid w:val="00EE70EB"/>
    <w:rsid w:val="00EE7599"/>
    <w:rsid w:val="00EE7809"/>
    <w:rsid w:val="00EE7AC6"/>
    <w:rsid w:val="00EE7B27"/>
    <w:rsid w:val="00EF029D"/>
    <w:rsid w:val="00EF046C"/>
    <w:rsid w:val="00EF0815"/>
    <w:rsid w:val="00EF0959"/>
    <w:rsid w:val="00EF0FB9"/>
    <w:rsid w:val="00EF1ACE"/>
    <w:rsid w:val="00EF1C1D"/>
    <w:rsid w:val="00EF1E58"/>
    <w:rsid w:val="00EF1EFC"/>
    <w:rsid w:val="00EF1F5D"/>
    <w:rsid w:val="00EF2241"/>
    <w:rsid w:val="00EF23D3"/>
    <w:rsid w:val="00EF2438"/>
    <w:rsid w:val="00EF2AA9"/>
    <w:rsid w:val="00EF2E13"/>
    <w:rsid w:val="00EF3505"/>
    <w:rsid w:val="00EF382F"/>
    <w:rsid w:val="00EF3845"/>
    <w:rsid w:val="00EF3914"/>
    <w:rsid w:val="00EF3D55"/>
    <w:rsid w:val="00EF3F66"/>
    <w:rsid w:val="00EF401F"/>
    <w:rsid w:val="00EF450E"/>
    <w:rsid w:val="00EF4822"/>
    <w:rsid w:val="00EF4846"/>
    <w:rsid w:val="00EF4CE7"/>
    <w:rsid w:val="00EF4E69"/>
    <w:rsid w:val="00EF50BC"/>
    <w:rsid w:val="00EF53C0"/>
    <w:rsid w:val="00EF5B0B"/>
    <w:rsid w:val="00EF5C88"/>
    <w:rsid w:val="00EF5CE5"/>
    <w:rsid w:val="00EF5CED"/>
    <w:rsid w:val="00EF5FDA"/>
    <w:rsid w:val="00EF6181"/>
    <w:rsid w:val="00EF658A"/>
    <w:rsid w:val="00EF6619"/>
    <w:rsid w:val="00EF69EA"/>
    <w:rsid w:val="00EF6CA9"/>
    <w:rsid w:val="00EF6E44"/>
    <w:rsid w:val="00EF70B2"/>
    <w:rsid w:val="00EF7631"/>
    <w:rsid w:val="00EF7A92"/>
    <w:rsid w:val="00EF7B9D"/>
    <w:rsid w:val="00EF7B9E"/>
    <w:rsid w:val="00EF7FE1"/>
    <w:rsid w:val="00F00273"/>
    <w:rsid w:val="00F005F3"/>
    <w:rsid w:val="00F00651"/>
    <w:rsid w:val="00F0092B"/>
    <w:rsid w:val="00F01181"/>
    <w:rsid w:val="00F01201"/>
    <w:rsid w:val="00F0153D"/>
    <w:rsid w:val="00F01C61"/>
    <w:rsid w:val="00F021E4"/>
    <w:rsid w:val="00F02391"/>
    <w:rsid w:val="00F0253E"/>
    <w:rsid w:val="00F029E6"/>
    <w:rsid w:val="00F02E23"/>
    <w:rsid w:val="00F03099"/>
    <w:rsid w:val="00F03167"/>
    <w:rsid w:val="00F036F6"/>
    <w:rsid w:val="00F03700"/>
    <w:rsid w:val="00F039A8"/>
    <w:rsid w:val="00F039B0"/>
    <w:rsid w:val="00F03A4E"/>
    <w:rsid w:val="00F03BDD"/>
    <w:rsid w:val="00F03D2E"/>
    <w:rsid w:val="00F03EB0"/>
    <w:rsid w:val="00F0427A"/>
    <w:rsid w:val="00F042E6"/>
    <w:rsid w:val="00F04B12"/>
    <w:rsid w:val="00F04C3D"/>
    <w:rsid w:val="00F05B40"/>
    <w:rsid w:val="00F05DC4"/>
    <w:rsid w:val="00F06172"/>
    <w:rsid w:val="00F0653F"/>
    <w:rsid w:val="00F06853"/>
    <w:rsid w:val="00F0706E"/>
    <w:rsid w:val="00F072DA"/>
    <w:rsid w:val="00F07558"/>
    <w:rsid w:val="00F07622"/>
    <w:rsid w:val="00F07BF3"/>
    <w:rsid w:val="00F07F82"/>
    <w:rsid w:val="00F1009A"/>
    <w:rsid w:val="00F10334"/>
    <w:rsid w:val="00F10ED4"/>
    <w:rsid w:val="00F110E6"/>
    <w:rsid w:val="00F114CA"/>
    <w:rsid w:val="00F1151A"/>
    <w:rsid w:val="00F115AC"/>
    <w:rsid w:val="00F11F0B"/>
    <w:rsid w:val="00F11F9C"/>
    <w:rsid w:val="00F120C3"/>
    <w:rsid w:val="00F12575"/>
    <w:rsid w:val="00F12985"/>
    <w:rsid w:val="00F12EB6"/>
    <w:rsid w:val="00F131A4"/>
    <w:rsid w:val="00F13249"/>
    <w:rsid w:val="00F135F8"/>
    <w:rsid w:val="00F13650"/>
    <w:rsid w:val="00F13765"/>
    <w:rsid w:val="00F13788"/>
    <w:rsid w:val="00F1395D"/>
    <w:rsid w:val="00F148E6"/>
    <w:rsid w:val="00F14D5E"/>
    <w:rsid w:val="00F14D9D"/>
    <w:rsid w:val="00F151D1"/>
    <w:rsid w:val="00F15565"/>
    <w:rsid w:val="00F156DD"/>
    <w:rsid w:val="00F15CC7"/>
    <w:rsid w:val="00F15EA1"/>
    <w:rsid w:val="00F165B1"/>
    <w:rsid w:val="00F172D1"/>
    <w:rsid w:val="00F17466"/>
    <w:rsid w:val="00F17840"/>
    <w:rsid w:val="00F1788B"/>
    <w:rsid w:val="00F179AE"/>
    <w:rsid w:val="00F17D71"/>
    <w:rsid w:val="00F20282"/>
    <w:rsid w:val="00F2079D"/>
    <w:rsid w:val="00F20D5E"/>
    <w:rsid w:val="00F20E89"/>
    <w:rsid w:val="00F21012"/>
    <w:rsid w:val="00F218D5"/>
    <w:rsid w:val="00F219E3"/>
    <w:rsid w:val="00F222B0"/>
    <w:rsid w:val="00F22431"/>
    <w:rsid w:val="00F231A9"/>
    <w:rsid w:val="00F232A1"/>
    <w:rsid w:val="00F238A7"/>
    <w:rsid w:val="00F2391B"/>
    <w:rsid w:val="00F23C8B"/>
    <w:rsid w:val="00F2410E"/>
    <w:rsid w:val="00F241EB"/>
    <w:rsid w:val="00F243EE"/>
    <w:rsid w:val="00F24808"/>
    <w:rsid w:val="00F2483A"/>
    <w:rsid w:val="00F24D12"/>
    <w:rsid w:val="00F2509A"/>
    <w:rsid w:val="00F25591"/>
    <w:rsid w:val="00F25A39"/>
    <w:rsid w:val="00F25E5E"/>
    <w:rsid w:val="00F26711"/>
    <w:rsid w:val="00F267A5"/>
    <w:rsid w:val="00F2680B"/>
    <w:rsid w:val="00F268E3"/>
    <w:rsid w:val="00F26BBF"/>
    <w:rsid w:val="00F27287"/>
    <w:rsid w:val="00F272EF"/>
    <w:rsid w:val="00F27B10"/>
    <w:rsid w:val="00F27C46"/>
    <w:rsid w:val="00F3036E"/>
    <w:rsid w:val="00F303B5"/>
    <w:rsid w:val="00F30762"/>
    <w:rsid w:val="00F3163C"/>
    <w:rsid w:val="00F3168C"/>
    <w:rsid w:val="00F31BE9"/>
    <w:rsid w:val="00F3203D"/>
    <w:rsid w:val="00F32232"/>
    <w:rsid w:val="00F325EB"/>
    <w:rsid w:val="00F3292E"/>
    <w:rsid w:val="00F32E49"/>
    <w:rsid w:val="00F330B7"/>
    <w:rsid w:val="00F332D0"/>
    <w:rsid w:val="00F336A6"/>
    <w:rsid w:val="00F3373C"/>
    <w:rsid w:val="00F33B18"/>
    <w:rsid w:val="00F33C20"/>
    <w:rsid w:val="00F33DDD"/>
    <w:rsid w:val="00F33FF1"/>
    <w:rsid w:val="00F34432"/>
    <w:rsid w:val="00F353C4"/>
    <w:rsid w:val="00F35FC5"/>
    <w:rsid w:val="00F36196"/>
    <w:rsid w:val="00F362E8"/>
    <w:rsid w:val="00F3651E"/>
    <w:rsid w:val="00F3654C"/>
    <w:rsid w:val="00F36559"/>
    <w:rsid w:val="00F36D52"/>
    <w:rsid w:val="00F3744E"/>
    <w:rsid w:val="00F374A9"/>
    <w:rsid w:val="00F4049E"/>
    <w:rsid w:val="00F40786"/>
    <w:rsid w:val="00F40C62"/>
    <w:rsid w:val="00F40C7C"/>
    <w:rsid w:val="00F40DF3"/>
    <w:rsid w:val="00F40F43"/>
    <w:rsid w:val="00F40FC9"/>
    <w:rsid w:val="00F41189"/>
    <w:rsid w:val="00F413C6"/>
    <w:rsid w:val="00F413C7"/>
    <w:rsid w:val="00F41556"/>
    <w:rsid w:val="00F41A56"/>
    <w:rsid w:val="00F4213B"/>
    <w:rsid w:val="00F4214D"/>
    <w:rsid w:val="00F42219"/>
    <w:rsid w:val="00F42275"/>
    <w:rsid w:val="00F425AB"/>
    <w:rsid w:val="00F42676"/>
    <w:rsid w:val="00F42896"/>
    <w:rsid w:val="00F42A02"/>
    <w:rsid w:val="00F42B5A"/>
    <w:rsid w:val="00F42E29"/>
    <w:rsid w:val="00F42FB7"/>
    <w:rsid w:val="00F4301A"/>
    <w:rsid w:val="00F430CF"/>
    <w:rsid w:val="00F432E2"/>
    <w:rsid w:val="00F433E5"/>
    <w:rsid w:val="00F43B0A"/>
    <w:rsid w:val="00F4411F"/>
    <w:rsid w:val="00F44547"/>
    <w:rsid w:val="00F4495B"/>
    <w:rsid w:val="00F44D70"/>
    <w:rsid w:val="00F450A6"/>
    <w:rsid w:val="00F45269"/>
    <w:rsid w:val="00F45630"/>
    <w:rsid w:val="00F463B4"/>
    <w:rsid w:val="00F46483"/>
    <w:rsid w:val="00F46536"/>
    <w:rsid w:val="00F46A0C"/>
    <w:rsid w:val="00F46BAD"/>
    <w:rsid w:val="00F46C07"/>
    <w:rsid w:val="00F46F12"/>
    <w:rsid w:val="00F470C2"/>
    <w:rsid w:val="00F47442"/>
    <w:rsid w:val="00F47947"/>
    <w:rsid w:val="00F47950"/>
    <w:rsid w:val="00F500A5"/>
    <w:rsid w:val="00F502B2"/>
    <w:rsid w:val="00F503B5"/>
    <w:rsid w:val="00F506D9"/>
    <w:rsid w:val="00F50ECC"/>
    <w:rsid w:val="00F50F85"/>
    <w:rsid w:val="00F51008"/>
    <w:rsid w:val="00F51212"/>
    <w:rsid w:val="00F512D4"/>
    <w:rsid w:val="00F51ACE"/>
    <w:rsid w:val="00F520B3"/>
    <w:rsid w:val="00F52700"/>
    <w:rsid w:val="00F52B7D"/>
    <w:rsid w:val="00F52F2A"/>
    <w:rsid w:val="00F5308F"/>
    <w:rsid w:val="00F5312C"/>
    <w:rsid w:val="00F532BF"/>
    <w:rsid w:val="00F53318"/>
    <w:rsid w:val="00F53EB9"/>
    <w:rsid w:val="00F546AE"/>
    <w:rsid w:val="00F5495E"/>
    <w:rsid w:val="00F54969"/>
    <w:rsid w:val="00F54E14"/>
    <w:rsid w:val="00F54FB2"/>
    <w:rsid w:val="00F55182"/>
    <w:rsid w:val="00F5558E"/>
    <w:rsid w:val="00F55A33"/>
    <w:rsid w:val="00F56061"/>
    <w:rsid w:val="00F56A08"/>
    <w:rsid w:val="00F56A85"/>
    <w:rsid w:val="00F56D59"/>
    <w:rsid w:val="00F57618"/>
    <w:rsid w:val="00F576E2"/>
    <w:rsid w:val="00F579BF"/>
    <w:rsid w:val="00F57A0B"/>
    <w:rsid w:val="00F57B2E"/>
    <w:rsid w:val="00F6005F"/>
    <w:rsid w:val="00F60162"/>
    <w:rsid w:val="00F6033C"/>
    <w:rsid w:val="00F609A2"/>
    <w:rsid w:val="00F610DF"/>
    <w:rsid w:val="00F611EC"/>
    <w:rsid w:val="00F615C2"/>
    <w:rsid w:val="00F6196E"/>
    <w:rsid w:val="00F61AC2"/>
    <w:rsid w:val="00F61C1C"/>
    <w:rsid w:val="00F61E75"/>
    <w:rsid w:val="00F63039"/>
    <w:rsid w:val="00F632BE"/>
    <w:rsid w:val="00F637EB"/>
    <w:rsid w:val="00F639E6"/>
    <w:rsid w:val="00F64833"/>
    <w:rsid w:val="00F64B52"/>
    <w:rsid w:val="00F65AB5"/>
    <w:rsid w:val="00F65EE6"/>
    <w:rsid w:val="00F66088"/>
    <w:rsid w:val="00F6626C"/>
    <w:rsid w:val="00F66415"/>
    <w:rsid w:val="00F66460"/>
    <w:rsid w:val="00F667C6"/>
    <w:rsid w:val="00F66DB8"/>
    <w:rsid w:val="00F66DD5"/>
    <w:rsid w:val="00F66DEC"/>
    <w:rsid w:val="00F67343"/>
    <w:rsid w:val="00F67358"/>
    <w:rsid w:val="00F67624"/>
    <w:rsid w:val="00F67A08"/>
    <w:rsid w:val="00F67D77"/>
    <w:rsid w:val="00F67F9E"/>
    <w:rsid w:val="00F7042A"/>
    <w:rsid w:val="00F70C03"/>
    <w:rsid w:val="00F70FE0"/>
    <w:rsid w:val="00F7124B"/>
    <w:rsid w:val="00F713F5"/>
    <w:rsid w:val="00F71C6C"/>
    <w:rsid w:val="00F7218D"/>
    <w:rsid w:val="00F7222A"/>
    <w:rsid w:val="00F725D0"/>
    <w:rsid w:val="00F72AAA"/>
    <w:rsid w:val="00F72AED"/>
    <w:rsid w:val="00F72B05"/>
    <w:rsid w:val="00F72BBB"/>
    <w:rsid w:val="00F733CB"/>
    <w:rsid w:val="00F73582"/>
    <w:rsid w:val="00F73B2B"/>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823"/>
    <w:rsid w:val="00F759F2"/>
    <w:rsid w:val="00F761FF"/>
    <w:rsid w:val="00F76268"/>
    <w:rsid w:val="00F764A8"/>
    <w:rsid w:val="00F76535"/>
    <w:rsid w:val="00F766CF"/>
    <w:rsid w:val="00F76A97"/>
    <w:rsid w:val="00F76BED"/>
    <w:rsid w:val="00F771A6"/>
    <w:rsid w:val="00F77832"/>
    <w:rsid w:val="00F80793"/>
    <w:rsid w:val="00F8088F"/>
    <w:rsid w:val="00F80F90"/>
    <w:rsid w:val="00F81111"/>
    <w:rsid w:val="00F8121D"/>
    <w:rsid w:val="00F81497"/>
    <w:rsid w:val="00F814AE"/>
    <w:rsid w:val="00F814D5"/>
    <w:rsid w:val="00F81579"/>
    <w:rsid w:val="00F82017"/>
    <w:rsid w:val="00F82813"/>
    <w:rsid w:val="00F82D34"/>
    <w:rsid w:val="00F83BE9"/>
    <w:rsid w:val="00F83D3D"/>
    <w:rsid w:val="00F840CB"/>
    <w:rsid w:val="00F847CC"/>
    <w:rsid w:val="00F84BBD"/>
    <w:rsid w:val="00F84C91"/>
    <w:rsid w:val="00F84DC9"/>
    <w:rsid w:val="00F85136"/>
    <w:rsid w:val="00F853A1"/>
    <w:rsid w:val="00F858A8"/>
    <w:rsid w:val="00F85A2A"/>
    <w:rsid w:val="00F85C60"/>
    <w:rsid w:val="00F85E43"/>
    <w:rsid w:val="00F8601E"/>
    <w:rsid w:val="00F863D4"/>
    <w:rsid w:val="00F86764"/>
    <w:rsid w:val="00F869C8"/>
    <w:rsid w:val="00F86A42"/>
    <w:rsid w:val="00F86BCA"/>
    <w:rsid w:val="00F871BD"/>
    <w:rsid w:val="00F87559"/>
    <w:rsid w:val="00F877CE"/>
    <w:rsid w:val="00F87BD1"/>
    <w:rsid w:val="00F87F33"/>
    <w:rsid w:val="00F87F61"/>
    <w:rsid w:val="00F87F97"/>
    <w:rsid w:val="00F90ED7"/>
    <w:rsid w:val="00F91106"/>
    <w:rsid w:val="00F9119C"/>
    <w:rsid w:val="00F913E2"/>
    <w:rsid w:val="00F914B7"/>
    <w:rsid w:val="00F916B1"/>
    <w:rsid w:val="00F91B5B"/>
    <w:rsid w:val="00F91CCD"/>
    <w:rsid w:val="00F91E1A"/>
    <w:rsid w:val="00F93000"/>
    <w:rsid w:val="00F930DD"/>
    <w:rsid w:val="00F935F6"/>
    <w:rsid w:val="00F938E2"/>
    <w:rsid w:val="00F93910"/>
    <w:rsid w:val="00F939BA"/>
    <w:rsid w:val="00F93B1F"/>
    <w:rsid w:val="00F93B2E"/>
    <w:rsid w:val="00F93B6B"/>
    <w:rsid w:val="00F93D1F"/>
    <w:rsid w:val="00F94433"/>
    <w:rsid w:val="00F94435"/>
    <w:rsid w:val="00F9464B"/>
    <w:rsid w:val="00F94BAD"/>
    <w:rsid w:val="00F94BF0"/>
    <w:rsid w:val="00F94DAD"/>
    <w:rsid w:val="00F953C2"/>
    <w:rsid w:val="00F958D7"/>
    <w:rsid w:val="00F95CD5"/>
    <w:rsid w:val="00F95CFE"/>
    <w:rsid w:val="00F95D95"/>
    <w:rsid w:val="00F95E8C"/>
    <w:rsid w:val="00F96F30"/>
    <w:rsid w:val="00F97188"/>
    <w:rsid w:val="00F973E2"/>
    <w:rsid w:val="00F979EC"/>
    <w:rsid w:val="00F97D5A"/>
    <w:rsid w:val="00F97D96"/>
    <w:rsid w:val="00FA051B"/>
    <w:rsid w:val="00FA074C"/>
    <w:rsid w:val="00FA082B"/>
    <w:rsid w:val="00FA0831"/>
    <w:rsid w:val="00FA0F79"/>
    <w:rsid w:val="00FA11F0"/>
    <w:rsid w:val="00FA1B9E"/>
    <w:rsid w:val="00FA26FE"/>
    <w:rsid w:val="00FA2802"/>
    <w:rsid w:val="00FA2CC4"/>
    <w:rsid w:val="00FA2F25"/>
    <w:rsid w:val="00FA3081"/>
    <w:rsid w:val="00FA365F"/>
    <w:rsid w:val="00FA37FF"/>
    <w:rsid w:val="00FA3872"/>
    <w:rsid w:val="00FA3BA4"/>
    <w:rsid w:val="00FA404E"/>
    <w:rsid w:val="00FA4131"/>
    <w:rsid w:val="00FA451C"/>
    <w:rsid w:val="00FA515A"/>
    <w:rsid w:val="00FA5187"/>
    <w:rsid w:val="00FA5359"/>
    <w:rsid w:val="00FA555C"/>
    <w:rsid w:val="00FA5ACE"/>
    <w:rsid w:val="00FA60E5"/>
    <w:rsid w:val="00FA66BB"/>
    <w:rsid w:val="00FA6CB3"/>
    <w:rsid w:val="00FA6FC8"/>
    <w:rsid w:val="00FA7356"/>
    <w:rsid w:val="00FA73A6"/>
    <w:rsid w:val="00FA7433"/>
    <w:rsid w:val="00FA7891"/>
    <w:rsid w:val="00FA7D0B"/>
    <w:rsid w:val="00FB00E8"/>
    <w:rsid w:val="00FB0228"/>
    <w:rsid w:val="00FB0716"/>
    <w:rsid w:val="00FB075C"/>
    <w:rsid w:val="00FB0839"/>
    <w:rsid w:val="00FB0F3F"/>
    <w:rsid w:val="00FB12E8"/>
    <w:rsid w:val="00FB1371"/>
    <w:rsid w:val="00FB1828"/>
    <w:rsid w:val="00FB1FF0"/>
    <w:rsid w:val="00FB20F6"/>
    <w:rsid w:val="00FB226D"/>
    <w:rsid w:val="00FB2287"/>
    <w:rsid w:val="00FB244F"/>
    <w:rsid w:val="00FB2C19"/>
    <w:rsid w:val="00FB2EAA"/>
    <w:rsid w:val="00FB2F2E"/>
    <w:rsid w:val="00FB35E6"/>
    <w:rsid w:val="00FB365A"/>
    <w:rsid w:val="00FB3B57"/>
    <w:rsid w:val="00FB408B"/>
    <w:rsid w:val="00FB4172"/>
    <w:rsid w:val="00FB45F4"/>
    <w:rsid w:val="00FB55D1"/>
    <w:rsid w:val="00FB5613"/>
    <w:rsid w:val="00FB569C"/>
    <w:rsid w:val="00FB5775"/>
    <w:rsid w:val="00FB58A8"/>
    <w:rsid w:val="00FB58C5"/>
    <w:rsid w:val="00FB591D"/>
    <w:rsid w:val="00FB5B72"/>
    <w:rsid w:val="00FB5E3C"/>
    <w:rsid w:val="00FB6199"/>
    <w:rsid w:val="00FB6B35"/>
    <w:rsid w:val="00FB6C9E"/>
    <w:rsid w:val="00FB707C"/>
    <w:rsid w:val="00FB71AB"/>
    <w:rsid w:val="00FB7E42"/>
    <w:rsid w:val="00FB7ED3"/>
    <w:rsid w:val="00FC0214"/>
    <w:rsid w:val="00FC0B4C"/>
    <w:rsid w:val="00FC0BE1"/>
    <w:rsid w:val="00FC10EB"/>
    <w:rsid w:val="00FC14CD"/>
    <w:rsid w:val="00FC14E1"/>
    <w:rsid w:val="00FC1530"/>
    <w:rsid w:val="00FC160A"/>
    <w:rsid w:val="00FC1876"/>
    <w:rsid w:val="00FC1FDC"/>
    <w:rsid w:val="00FC2179"/>
    <w:rsid w:val="00FC2F2D"/>
    <w:rsid w:val="00FC3125"/>
    <w:rsid w:val="00FC3178"/>
    <w:rsid w:val="00FC325C"/>
    <w:rsid w:val="00FC3A62"/>
    <w:rsid w:val="00FC3C01"/>
    <w:rsid w:val="00FC4503"/>
    <w:rsid w:val="00FC4946"/>
    <w:rsid w:val="00FC4FF1"/>
    <w:rsid w:val="00FC5072"/>
    <w:rsid w:val="00FC5168"/>
    <w:rsid w:val="00FC5796"/>
    <w:rsid w:val="00FC58CC"/>
    <w:rsid w:val="00FC5AB8"/>
    <w:rsid w:val="00FC6658"/>
    <w:rsid w:val="00FC6999"/>
    <w:rsid w:val="00FC6A42"/>
    <w:rsid w:val="00FC6A54"/>
    <w:rsid w:val="00FC6B54"/>
    <w:rsid w:val="00FC7100"/>
    <w:rsid w:val="00FC716B"/>
    <w:rsid w:val="00FC71B4"/>
    <w:rsid w:val="00FC7892"/>
    <w:rsid w:val="00FC7D9F"/>
    <w:rsid w:val="00FC7E01"/>
    <w:rsid w:val="00FD021B"/>
    <w:rsid w:val="00FD0300"/>
    <w:rsid w:val="00FD0644"/>
    <w:rsid w:val="00FD09CF"/>
    <w:rsid w:val="00FD0CD8"/>
    <w:rsid w:val="00FD0D35"/>
    <w:rsid w:val="00FD0FE4"/>
    <w:rsid w:val="00FD11C6"/>
    <w:rsid w:val="00FD11E4"/>
    <w:rsid w:val="00FD146E"/>
    <w:rsid w:val="00FD1614"/>
    <w:rsid w:val="00FD16AE"/>
    <w:rsid w:val="00FD186B"/>
    <w:rsid w:val="00FD1B38"/>
    <w:rsid w:val="00FD1C0D"/>
    <w:rsid w:val="00FD285D"/>
    <w:rsid w:val="00FD2922"/>
    <w:rsid w:val="00FD2B76"/>
    <w:rsid w:val="00FD2E19"/>
    <w:rsid w:val="00FD30C7"/>
    <w:rsid w:val="00FD31F0"/>
    <w:rsid w:val="00FD3379"/>
    <w:rsid w:val="00FD36ED"/>
    <w:rsid w:val="00FD3843"/>
    <w:rsid w:val="00FD3B2C"/>
    <w:rsid w:val="00FD3B7C"/>
    <w:rsid w:val="00FD3F23"/>
    <w:rsid w:val="00FD42CB"/>
    <w:rsid w:val="00FD44E2"/>
    <w:rsid w:val="00FD45EA"/>
    <w:rsid w:val="00FD4711"/>
    <w:rsid w:val="00FD47C5"/>
    <w:rsid w:val="00FD48FF"/>
    <w:rsid w:val="00FD4ACA"/>
    <w:rsid w:val="00FD4C29"/>
    <w:rsid w:val="00FD4CDF"/>
    <w:rsid w:val="00FD634D"/>
    <w:rsid w:val="00FD6426"/>
    <w:rsid w:val="00FD6489"/>
    <w:rsid w:val="00FD66A9"/>
    <w:rsid w:val="00FD6F71"/>
    <w:rsid w:val="00FD757F"/>
    <w:rsid w:val="00FD78C4"/>
    <w:rsid w:val="00FD7954"/>
    <w:rsid w:val="00FD7F26"/>
    <w:rsid w:val="00FD7F84"/>
    <w:rsid w:val="00FE0203"/>
    <w:rsid w:val="00FE025D"/>
    <w:rsid w:val="00FE0444"/>
    <w:rsid w:val="00FE0626"/>
    <w:rsid w:val="00FE0DF3"/>
    <w:rsid w:val="00FE0FB9"/>
    <w:rsid w:val="00FE0FC3"/>
    <w:rsid w:val="00FE1121"/>
    <w:rsid w:val="00FE1469"/>
    <w:rsid w:val="00FE1618"/>
    <w:rsid w:val="00FE1657"/>
    <w:rsid w:val="00FE17FC"/>
    <w:rsid w:val="00FE184E"/>
    <w:rsid w:val="00FE1B4B"/>
    <w:rsid w:val="00FE1C43"/>
    <w:rsid w:val="00FE1C99"/>
    <w:rsid w:val="00FE1F69"/>
    <w:rsid w:val="00FE2176"/>
    <w:rsid w:val="00FE2399"/>
    <w:rsid w:val="00FE2B67"/>
    <w:rsid w:val="00FE3576"/>
    <w:rsid w:val="00FE3678"/>
    <w:rsid w:val="00FE3B73"/>
    <w:rsid w:val="00FE3F52"/>
    <w:rsid w:val="00FE403F"/>
    <w:rsid w:val="00FE472C"/>
    <w:rsid w:val="00FE550D"/>
    <w:rsid w:val="00FE5EDE"/>
    <w:rsid w:val="00FE61B4"/>
    <w:rsid w:val="00FE631D"/>
    <w:rsid w:val="00FE6549"/>
    <w:rsid w:val="00FE749E"/>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0BA"/>
    <w:rsid w:val="00FF219D"/>
    <w:rsid w:val="00FF2B00"/>
    <w:rsid w:val="00FF36A4"/>
    <w:rsid w:val="00FF3769"/>
    <w:rsid w:val="00FF37CE"/>
    <w:rsid w:val="00FF3C59"/>
    <w:rsid w:val="00FF42AC"/>
    <w:rsid w:val="00FF4518"/>
    <w:rsid w:val="00FF4A4B"/>
    <w:rsid w:val="00FF4C39"/>
    <w:rsid w:val="00FF4E23"/>
    <w:rsid w:val="00FF506F"/>
    <w:rsid w:val="00FF50CA"/>
    <w:rsid w:val="00FF50E2"/>
    <w:rsid w:val="00FF54F4"/>
    <w:rsid w:val="00FF5ED7"/>
    <w:rsid w:val="00FF5F1D"/>
    <w:rsid w:val="00FF5F49"/>
    <w:rsid w:val="00FF66BA"/>
    <w:rsid w:val="00FF68DB"/>
    <w:rsid w:val="00FF68E6"/>
    <w:rsid w:val="00FF6D61"/>
    <w:rsid w:val="00FF6DEB"/>
    <w:rsid w:val="00FF7194"/>
    <w:rsid w:val="00FF7289"/>
    <w:rsid w:val="00FF74B6"/>
    <w:rsid w:val="00FF7A85"/>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A670B22"/>
  <w14:defaultImageDpi w14:val="0"/>
  <w15:docId w15:val="{F7AC1E15-4417-40AA-AE02-6B30D652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paragraph" w:customStyle="1" w:styleId="SP15299402">
    <w:name w:val="SP.15.299402"/>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413">
    <w:name w:val="SP.15.299413"/>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024">
    <w:name w:val="SP.15.299024"/>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character" w:customStyle="1" w:styleId="SC15323705">
    <w:name w:val="SC.15.323705"/>
    <w:uiPriority w:val="99"/>
    <w:rsid w:val="00A66CD9"/>
    <w:rPr>
      <w:b/>
      <w:bCs/>
      <w:color w:val="000000"/>
      <w:sz w:val="20"/>
      <w:szCs w:val="20"/>
      <w:u w:val="single"/>
    </w:rPr>
  </w:style>
  <w:style w:type="paragraph" w:customStyle="1" w:styleId="SP15299369">
    <w:name w:val="SP.15.299369"/>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paragraph" w:customStyle="1" w:styleId="SP15299380">
    <w:name w:val="SP.15.299380"/>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character" w:customStyle="1" w:styleId="SC15323639">
    <w:name w:val="SC.15.323639"/>
    <w:uiPriority w:val="99"/>
    <w:rsid w:val="00BC57AE"/>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2314673">
      <w:bodyDiv w:val="1"/>
      <w:marLeft w:val="0"/>
      <w:marRight w:val="0"/>
      <w:marTop w:val="0"/>
      <w:marBottom w:val="0"/>
      <w:divBdr>
        <w:top w:val="none" w:sz="0" w:space="0" w:color="auto"/>
        <w:left w:val="none" w:sz="0" w:space="0" w:color="auto"/>
        <w:bottom w:val="none" w:sz="0" w:space="0" w:color="auto"/>
        <w:right w:val="none" w:sz="0" w:space="0" w:color="auto"/>
      </w:divBdr>
      <w:divsChild>
        <w:div w:id="912352377">
          <w:marLeft w:val="0"/>
          <w:marRight w:val="0"/>
          <w:marTop w:val="0"/>
          <w:marBottom w:val="0"/>
          <w:divBdr>
            <w:top w:val="none" w:sz="0" w:space="0" w:color="auto"/>
            <w:left w:val="none" w:sz="0" w:space="0" w:color="auto"/>
            <w:bottom w:val="none" w:sz="0" w:space="0" w:color="auto"/>
            <w:right w:val="none" w:sz="0" w:space="0" w:color="auto"/>
          </w:divBdr>
        </w:div>
      </w:divsChild>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2888316">
      <w:bodyDiv w:val="1"/>
      <w:marLeft w:val="0"/>
      <w:marRight w:val="0"/>
      <w:marTop w:val="0"/>
      <w:marBottom w:val="0"/>
      <w:divBdr>
        <w:top w:val="none" w:sz="0" w:space="0" w:color="auto"/>
        <w:left w:val="none" w:sz="0" w:space="0" w:color="auto"/>
        <w:bottom w:val="none" w:sz="0" w:space="0" w:color="auto"/>
        <w:right w:val="none" w:sz="0" w:space="0" w:color="auto"/>
      </w:divBdr>
      <w:divsChild>
        <w:div w:id="629172085">
          <w:marLeft w:val="0"/>
          <w:marRight w:val="0"/>
          <w:marTop w:val="0"/>
          <w:marBottom w:val="0"/>
          <w:divBdr>
            <w:top w:val="none" w:sz="0" w:space="0" w:color="auto"/>
            <w:left w:val="none" w:sz="0" w:space="0" w:color="auto"/>
            <w:bottom w:val="none" w:sz="0" w:space="0" w:color="auto"/>
            <w:right w:val="none" w:sz="0" w:space="0" w:color="auto"/>
          </w:divBdr>
        </w:div>
      </w:divsChild>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28028184">
      <w:bodyDiv w:val="1"/>
      <w:marLeft w:val="0"/>
      <w:marRight w:val="0"/>
      <w:marTop w:val="0"/>
      <w:marBottom w:val="0"/>
      <w:divBdr>
        <w:top w:val="none" w:sz="0" w:space="0" w:color="auto"/>
        <w:left w:val="none" w:sz="0" w:space="0" w:color="auto"/>
        <w:bottom w:val="none" w:sz="0" w:space="0" w:color="auto"/>
        <w:right w:val="none" w:sz="0" w:space="0" w:color="auto"/>
      </w:divBdr>
      <w:divsChild>
        <w:div w:id="416830374">
          <w:marLeft w:val="0"/>
          <w:marRight w:val="0"/>
          <w:marTop w:val="0"/>
          <w:marBottom w:val="0"/>
          <w:divBdr>
            <w:top w:val="none" w:sz="0" w:space="0" w:color="auto"/>
            <w:left w:val="none" w:sz="0" w:space="0" w:color="auto"/>
            <w:bottom w:val="none" w:sz="0" w:space="0" w:color="auto"/>
            <w:right w:val="none" w:sz="0" w:space="0" w:color="auto"/>
          </w:divBdr>
        </w:div>
      </w:divsChild>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9263802">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3379420">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190072930">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293630802">
      <w:bodyDiv w:val="1"/>
      <w:marLeft w:val="0"/>
      <w:marRight w:val="0"/>
      <w:marTop w:val="0"/>
      <w:marBottom w:val="0"/>
      <w:divBdr>
        <w:top w:val="none" w:sz="0" w:space="0" w:color="auto"/>
        <w:left w:val="none" w:sz="0" w:space="0" w:color="auto"/>
        <w:bottom w:val="none" w:sz="0" w:space="0" w:color="auto"/>
        <w:right w:val="none" w:sz="0" w:space="0" w:color="auto"/>
      </w:divBdr>
      <w:divsChild>
        <w:div w:id="2112585405">
          <w:marLeft w:val="0"/>
          <w:marRight w:val="0"/>
          <w:marTop w:val="0"/>
          <w:marBottom w:val="0"/>
          <w:divBdr>
            <w:top w:val="none" w:sz="0" w:space="0" w:color="auto"/>
            <w:left w:val="none" w:sz="0" w:space="0" w:color="auto"/>
            <w:bottom w:val="none" w:sz="0" w:space="0" w:color="auto"/>
            <w:right w:val="none" w:sz="0" w:space="0" w:color="auto"/>
          </w:divBdr>
        </w:div>
      </w:divsChild>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773370">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46131732">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9921227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4488632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16337296">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603216">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8255408">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84634166">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2.xml><?xml version="1.0" encoding="utf-8"?>
<ds:datastoreItem xmlns:ds="http://schemas.openxmlformats.org/officeDocument/2006/customXml" ds:itemID="{CAEE878B-4A1B-47C9-963B-EA14C5BB2E14}">
  <ds:schemaRefs>
    <ds:schemaRef ds:uri="office.server.policy"/>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7068</TotalTime>
  <Pages>21</Pages>
  <Words>8394</Words>
  <Characters>47995</Characters>
  <Application>Microsoft Office Word</Application>
  <DocSecurity>0</DocSecurity>
  <Lines>399</Lines>
  <Paragraphs>112</Paragraphs>
  <ScaleCrop>false</ScaleCrop>
  <Company/>
  <LinksUpToDate>false</LinksUpToDate>
  <CharactersWithSpaces>56277</CharactersWithSpaces>
  <SharedDoc>false</SharedDoc>
  <HLinks>
    <vt:vector size="12" baseType="variant">
      <vt:variant>
        <vt:i4>3670054</vt:i4>
      </vt:variant>
      <vt:variant>
        <vt:i4>3</vt:i4>
      </vt:variant>
      <vt:variant>
        <vt:i4>0</vt:i4>
      </vt:variant>
      <vt:variant>
        <vt:i4>5</vt:i4>
      </vt:variant>
      <vt:variant>
        <vt:lpwstr/>
      </vt:variant>
      <vt:variant>
        <vt:lpwstr>bookmark46</vt:lpwstr>
      </vt:variant>
      <vt:variant>
        <vt:i4>3801123</vt:i4>
      </vt:variant>
      <vt:variant>
        <vt:i4>0</vt:i4>
      </vt:variant>
      <vt:variant>
        <vt:i4>0</vt:i4>
      </vt:variant>
      <vt:variant>
        <vt:i4>5</vt:i4>
      </vt:variant>
      <vt:variant>
        <vt:lpwstr/>
      </vt:variant>
      <vt:variant>
        <vt:lpwstr>bookmark14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1799</cp:revision>
  <dcterms:created xsi:type="dcterms:W3CDTF">2021-02-21T22:32:00Z</dcterms:created>
  <dcterms:modified xsi:type="dcterms:W3CDTF">2021-04-02T23:46:00Z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