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2FACF2B6" w:rsidR="00A353D7" w:rsidRPr="00CC2C3C" w:rsidRDefault="00C62602" w:rsidP="00C75F5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 w:rsidRPr="00F22431">
              <w:rPr>
                <w:b w:val="0"/>
              </w:rPr>
              <w:t xml:space="preserve">Resolution for </w:t>
            </w:r>
            <w:r w:rsidR="00C01111" w:rsidRPr="00F22431">
              <w:rPr>
                <w:b w:val="0"/>
              </w:rPr>
              <w:t>CID</w:t>
            </w:r>
            <w:r w:rsidR="00F22431" w:rsidRPr="00F22431">
              <w:rPr>
                <w:b w:val="0"/>
              </w:rPr>
              <w:t>s</w:t>
            </w:r>
            <w:r w:rsidR="004165DD">
              <w:rPr>
                <w:b w:val="0"/>
              </w:rPr>
              <w:t xml:space="preserve"> related to </w:t>
            </w:r>
            <w:r w:rsidR="008E5929">
              <w:rPr>
                <w:b w:val="0"/>
              </w:rPr>
              <w:t xml:space="preserve">EHT </w:t>
            </w:r>
            <w:r w:rsidR="00D13CC4">
              <w:rPr>
                <w:b w:val="0"/>
              </w:rPr>
              <w:t>Capabilities</w:t>
            </w:r>
            <w:r w:rsidR="00784040">
              <w:rPr>
                <w:b w:val="0"/>
              </w:rPr>
              <w:t xml:space="preserve"> elements</w:t>
            </w:r>
            <w:r w:rsidR="00A66909">
              <w:rPr>
                <w:b w:val="0"/>
              </w:rPr>
              <w:t xml:space="preserve"> (CC34)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0C0B4CFF" w:rsidR="00A353D7" w:rsidRPr="00CC2C3C" w:rsidRDefault="00CA0CDA" w:rsidP="00C75F5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F67624">
              <w:rPr>
                <w:b w:val="0"/>
                <w:sz w:val="20"/>
              </w:rPr>
              <w:t>Feb</w:t>
            </w:r>
            <w:r>
              <w:rPr>
                <w:b w:val="0"/>
                <w:sz w:val="20"/>
              </w:rPr>
              <w:t xml:space="preserve"> </w:t>
            </w:r>
            <w:r w:rsidR="001862B7">
              <w:rPr>
                <w:b w:val="0"/>
                <w:sz w:val="20"/>
              </w:rPr>
              <w:t>16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E006F9">
              <w:rPr>
                <w:b w:val="0"/>
                <w:sz w:val="20"/>
              </w:rPr>
              <w:t>1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716FA5" w:rsidRPr="00CC2C3C" w14:paraId="14952E9D" w14:textId="77777777" w:rsidTr="00E547CE">
        <w:trPr>
          <w:jc w:val="center"/>
        </w:trPr>
        <w:tc>
          <w:tcPr>
            <w:tcW w:w="1705" w:type="dxa"/>
            <w:vAlign w:val="center"/>
          </w:tcPr>
          <w:p w14:paraId="148DA94C" w14:textId="039A9430" w:rsidR="00716FA5" w:rsidRPr="000A26E7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Gaurang Naik</w:t>
            </w:r>
          </w:p>
        </w:tc>
        <w:tc>
          <w:tcPr>
            <w:tcW w:w="1695" w:type="dxa"/>
            <w:vMerge w:val="restart"/>
            <w:vAlign w:val="center"/>
          </w:tcPr>
          <w:p w14:paraId="19A490FE" w14:textId="29BA2EF7" w:rsidR="00716FA5" w:rsidRPr="000A26E7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  <w:vAlign w:val="center"/>
          </w:tcPr>
          <w:p w14:paraId="595B2595" w14:textId="77777777" w:rsidR="00716FA5" w:rsidRPr="000A26E7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8BD9FA5" w14:textId="77777777" w:rsidR="00716FA5" w:rsidRPr="000A26E7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DA2409A" w14:textId="4172337D" w:rsidR="00716FA5" w:rsidRPr="000A26E7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gnaik@qti.qualcomm.com</w:t>
            </w:r>
          </w:p>
        </w:tc>
      </w:tr>
      <w:tr w:rsidR="00716FA5" w:rsidRPr="00CC2C3C" w14:paraId="7B80356F" w14:textId="77777777" w:rsidTr="00E547CE">
        <w:trPr>
          <w:jc w:val="center"/>
        </w:trPr>
        <w:tc>
          <w:tcPr>
            <w:tcW w:w="1705" w:type="dxa"/>
            <w:vAlign w:val="center"/>
          </w:tcPr>
          <w:p w14:paraId="1E23AD43" w14:textId="77777777" w:rsidR="00716FA5" w:rsidRPr="000A26E7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A26E7"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695" w:type="dxa"/>
            <w:vMerge/>
            <w:vAlign w:val="center"/>
          </w:tcPr>
          <w:p w14:paraId="59BAB3D0" w14:textId="075FD168" w:rsidR="00716FA5" w:rsidRPr="000A26E7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5A0E57A8" w14:textId="26CE0BAD" w:rsidR="00716FA5" w:rsidRPr="000A26E7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345B426" w14:textId="2362F7ED" w:rsidR="00716FA5" w:rsidRPr="000A26E7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41D1A21" w14:textId="77777777" w:rsidR="00716FA5" w:rsidRPr="000A26E7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 w:rsidRPr="000A26E7">
              <w:rPr>
                <w:b w:val="0"/>
                <w:sz w:val="16"/>
                <w:szCs w:val="18"/>
                <w:lang w:eastAsia="ko-KR"/>
              </w:rPr>
              <w:t>appatil@qti.qualcomm.com</w:t>
            </w:r>
          </w:p>
        </w:tc>
      </w:tr>
      <w:tr w:rsidR="00716FA5" w:rsidRPr="00CC2C3C" w14:paraId="596ED9DB" w14:textId="77777777" w:rsidTr="00E547CE">
        <w:trPr>
          <w:jc w:val="center"/>
        </w:trPr>
        <w:tc>
          <w:tcPr>
            <w:tcW w:w="1705" w:type="dxa"/>
            <w:vAlign w:val="center"/>
          </w:tcPr>
          <w:p w14:paraId="008ECE2D" w14:textId="77777777" w:rsidR="00716FA5" w:rsidRPr="00CC2C3C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695" w:type="dxa"/>
            <w:vMerge/>
            <w:vAlign w:val="center"/>
          </w:tcPr>
          <w:p w14:paraId="018848BA" w14:textId="01F13EF4" w:rsidR="00716FA5" w:rsidRPr="00CC2C3C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175" w:type="dxa"/>
          </w:tcPr>
          <w:p w14:paraId="0795BABC" w14:textId="02701AAB" w:rsidR="00716FA5" w:rsidRPr="00CC2C3C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6296257" w14:textId="49A2B7C0" w:rsidR="00716FA5" w:rsidRPr="00CC2C3C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4CAE653E" w14:textId="77777777" w:rsidR="00716FA5" w:rsidRPr="000A26E7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</w:rPr>
            </w:pPr>
            <w:r w:rsidRPr="000A26E7">
              <w:rPr>
                <w:b w:val="0"/>
                <w:sz w:val="16"/>
                <w:szCs w:val="18"/>
                <w:lang w:eastAsia="ko-KR"/>
              </w:rPr>
              <w:t>aasterja@qti.qualcomm.com</w:t>
            </w:r>
          </w:p>
        </w:tc>
      </w:tr>
      <w:tr w:rsidR="00716FA5" w:rsidRPr="00CC2C3C" w14:paraId="7B454511" w14:textId="77777777" w:rsidTr="00E547CE">
        <w:trPr>
          <w:jc w:val="center"/>
        </w:trPr>
        <w:tc>
          <w:tcPr>
            <w:tcW w:w="1705" w:type="dxa"/>
            <w:vAlign w:val="center"/>
          </w:tcPr>
          <w:p w14:paraId="72E4C5DE" w14:textId="77777777" w:rsidR="00716FA5" w:rsidRPr="000A26E7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George Cherian</w:t>
            </w:r>
          </w:p>
        </w:tc>
        <w:tc>
          <w:tcPr>
            <w:tcW w:w="1695" w:type="dxa"/>
            <w:vMerge/>
            <w:vAlign w:val="center"/>
          </w:tcPr>
          <w:p w14:paraId="4D87BD59" w14:textId="1F08C4A6" w:rsidR="00716FA5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721224CA" w14:textId="3B6A5253" w:rsidR="00716FA5" w:rsidRPr="000A26E7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D1A46B4" w14:textId="21BBC466" w:rsidR="00716FA5" w:rsidRPr="00BF7A21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41741D5" w14:textId="77777777" w:rsidR="00716FA5" w:rsidRPr="00BF7A21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 w:rsidRPr="00BF7A21">
              <w:rPr>
                <w:b w:val="0"/>
                <w:sz w:val="16"/>
                <w:szCs w:val="18"/>
                <w:lang w:eastAsia="ko-KR"/>
              </w:rPr>
              <w:t>gc</w:t>
            </w:r>
            <w:r>
              <w:rPr>
                <w:b w:val="0"/>
                <w:sz w:val="16"/>
                <w:szCs w:val="18"/>
                <w:lang w:eastAsia="ko-KR"/>
              </w:rPr>
              <w:t>herian</w:t>
            </w:r>
            <w:r w:rsidRPr="00BF7A21">
              <w:rPr>
                <w:b w:val="0"/>
                <w:sz w:val="16"/>
                <w:szCs w:val="18"/>
                <w:lang w:eastAsia="ko-KR"/>
              </w:rPr>
              <w:t>@qti.qualcomm.com</w:t>
            </w:r>
          </w:p>
        </w:tc>
      </w:tr>
      <w:tr w:rsidR="00716FA5" w:rsidRPr="00CC2C3C" w14:paraId="68E2E3FC" w14:textId="77777777" w:rsidTr="00E547CE">
        <w:trPr>
          <w:jc w:val="center"/>
        </w:trPr>
        <w:tc>
          <w:tcPr>
            <w:tcW w:w="1705" w:type="dxa"/>
            <w:vAlign w:val="center"/>
          </w:tcPr>
          <w:p w14:paraId="25D5A2F4" w14:textId="3B28E660" w:rsidR="00716FA5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Duncan Ho</w:t>
            </w:r>
          </w:p>
        </w:tc>
        <w:tc>
          <w:tcPr>
            <w:tcW w:w="1695" w:type="dxa"/>
            <w:vMerge/>
            <w:vAlign w:val="center"/>
          </w:tcPr>
          <w:p w14:paraId="0FD93366" w14:textId="77777777" w:rsidR="00716FA5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1A9591D8" w14:textId="77777777" w:rsidR="00716FA5" w:rsidRPr="000A26E7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708D160" w14:textId="77777777" w:rsidR="00716FA5" w:rsidRPr="00BF7A21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28553BC6" w14:textId="15970F3A" w:rsidR="00716FA5" w:rsidRPr="00BF7A21" w:rsidRDefault="001B482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dho@qti.qualcomm.com</w:t>
            </w:r>
          </w:p>
        </w:tc>
      </w:tr>
      <w:tr w:rsidR="00716FA5" w:rsidRPr="00CC2C3C" w14:paraId="536743A0" w14:textId="77777777" w:rsidTr="00E547CE">
        <w:trPr>
          <w:jc w:val="center"/>
        </w:trPr>
        <w:tc>
          <w:tcPr>
            <w:tcW w:w="1705" w:type="dxa"/>
            <w:vAlign w:val="center"/>
          </w:tcPr>
          <w:p w14:paraId="4F04A6FB" w14:textId="07330E79" w:rsidR="00716FA5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Yanjun Sun</w:t>
            </w:r>
          </w:p>
        </w:tc>
        <w:tc>
          <w:tcPr>
            <w:tcW w:w="1695" w:type="dxa"/>
            <w:vMerge/>
            <w:vAlign w:val="center"/>
          </w:tcPr>
          <w:p w14:paraId="0086DD27" w14:textId="77777777" w:rsidR="00716FA5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50DEDF35" w14:textId="77777777" w:rsidR="00716FA5" w:rsidRPr="000A26E7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125DD62" w14:textId="77777777" w:rsidR="00716FA5" w:rsidRPr="00BF7A21" w:rsidRDefault="00716F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4AAB178" w14:textId="4FE04391" w:rsidR="00716FA5" w:rsidRPr="00BF7A21" w:rsidRDefault="001B482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yanjuns@qti.qualcomm.com</w:t>
            </w: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66607763" w14:textId="74809BC2" w:rsidR="00467E8A" w:rsidRDefault="00467E8A" w:rsidP="00467E8A">
      <w:pPr>
        <w:suppressAutoHyphens/>
        <w:jc w:val="both"/>
        <w:rPr>
          <w:rFonts w:cs="Times New Roman"/>
          <w:sz w:val="18"/>
          <w:szCs w:val="18"/>
          <w:lang w:eastAsia="ko-KR"/>
        </w:rPr>
      </w:pPr>
      <w:bookmarkStart w:id="0" w:name="_Hlk13974497"/>
      <w:r w:rsidRPr="00D140D7">
        <w:rPr>
          <w:rFonts w:cs="Times New Roman"/>
          <w:sz w:val="18"/>
          <w:szCs w:val="18"/>
          <w:lang w:eastAsia="ko-KR"/>
        </w:rPr>
        <w:t xml:space="preserve">This submission proposes resolutions for </w:t>
      </w:r>
      <w:r>
        <w:rPr>
          <w:rFonts w:cs="Times New Roman"/>
          <w:sz w:val="18"/>
          <w:szCs w:val="18"/>
          <w:lang w:eastAsia="ko-KR"/>
        </w:rPr>
        <w:t>following</w:t>
      </w:r>
      <w:r w:rsidR="00607318">
        <w:rPr>
          <w:rFonts w:cs="Times New Roman"/>
          <w:sz w:val="18"/>
          <w:szCs w:val="18"/>
          <w:lang w:eastAsia="ko-KR"/>
        </w:rPr>
        <w:t xml:space="preserve"> 14</w:t>
      </w:r>
      <w:r w:rsidR="00CD5766">
        <w:rPr>
          <w:rFonts w:cs="Times New Roman"/>
          <w:sz w:val="18"/>
          <w:szCs w:val="18"/>
          <w:lang w:eastAsia="ko-KR"/>
        </w:rPr>
        <w:t xml:space="preserve"> </w:t>
      </w:r>
      <w:r>
        <w:rPr>
          <w:rFonts w:cs="Times New Roman"/>
          <w:sz w:val="18"/>
          <w:szCs w:val="18"/>
          <w:lang w:eastAsia="ko-KR"/>
        </w:rPr>
        <w:t xml:space="preserve">CIDs </w:t>
      </w:r>
      <w:r w:rsidRPr="00D140D7">
        <w:rPr>
          <w:rFonts w:cs="Times New Roman"/>
          <w:sz w:val="18"/>
          <w:szCs w:val="18"/>
          <w:lang w:eastAsia="ko-KR"/>
        </w:rPr>
        <w:t xml:space="preserve">received for </w:t>
      </w:r>
      <w:proofErr w:type="spellStart"/>
      <w:r w:rsidRPr="00D140D7">
        <w:rPr>
          <w:rFonts w:cs="Times New Roman"/>
          <w:sz w:val="18"/>
          <w:szCs w:val="18"/>
          <w:lang w:eastAsia="ko-KR"/>
        </w:rPr>
        <w:t>TG</w:t>
      </w:r>
      <w:r w:rsidR="00EB5BC1">
        <w:rPr>
          <w:rFonts w:cs="Times New Roman"/>
          <w:sz w:val="18"/>
          <w:szCs w:val="18"/>
          <w:lang w:eastAsia="ko-KR"/>
        </w:rPr>
        <w:t>be</w:t>
      </w:r>
      <w:proofErr w:type="spellEnd"/>
      <w:r w:rsidR="00EB5BC1">
        <w:rPr>
          <w:rFonts w:cs="Times New Roman"/>
          <w:sz w:val="18"/>
          <w:szCs w:val="18"/>
          <w:lang w:eastAsia="ko-KR"/>
        </w:rPr>
        <w:t xml:space="preserve"> CC</w:t>
      </w:r>
      <w:r w:rsidR="00C46986">
        <w:rPr>
          <w:rFonts w:cs="Times New Roman"/>
          <w:sz w:val="18"/>
          <w:szCs w:val="18"/>
          <w:lang w:eastAsia="ko-KR"/>
        </w:rPr>
        <w:t>34</w:t>
      </w:r>
      <w:r>
        <w:rPr>
          <w:rFonts w:cs="Times New Roman"/>
          <w:sz w:val="18"/>
          <w:szCs w:val="18"/>
          <w:lang w:eastAsia="ko-KR"/>
        </w:rPr>
        <w:t>:</w:t>
      </w:r>
    </w:p>
    <w:p w14:paraId="474A4766" w14:textId="7B109F23" w:rsidR="009C3F3E" w:rsidRPr="00C233DB" w:rsidRDefault="00607318" w:rsidP="00C75F57">
      <w:pPr>
        <w:suppressAutoHyphens/>
        <w:jc w:val="both"/>
        <w:rPr>
          <w:rFonts w:ascii="Times New Roman" w:hAnsi="Times New Roman" w:cs="Times New Roman"/>
          <w:sz w:val="18"/>
          <w:szCs w:val="18"/>
          <w:lang w:eastAsia="ko-KR"/>
        </w:rPr>
      </w:pPr>
      <w:r w:rsidRPr="00607318">
        <w:rPr>
          <w:rFonts w:ascii="Times New Roman" w:hAnsi="Times New Roman" w:cs="Times New Roman"/>
          <w:sz w:val="18"/>
          <w:szCs w:val="18"/>
          <w:lang w:eastAsia="ko-KR"/>
        </w:rPr>
        <w:t>1126, 1004, 2246, 3352, 3353, 3354, 3355, 3356, 3357, 3358, 1009, 1121, 1133, 1022</w:t>
      </w:r>
      <w:r w:rsidR="000D3568" w:rsidRPr="00C233D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</w:p>
    <w:bookmarkEnd w:id="0"/>
    <w:p w14:paraId="1511ECB6" w14:textId="38B9E83A" w:rsidR="00532160" w:rsidRDefault="00532160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4F0ECC3D" w14:textId="77777777" w:rsidR="00532160" w:rsidRPr="00CE1ADE" w:rsidRDefault="00532160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147227D9" w14:textId="77777777" w:rsidR="0067472C" w:rsidRPr="00A023CE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Revisions:</w:t>
      </w:r>
    </w:p>
    <w:p w14:paraId="7838625F" w14:textId="72D59D48" w:rsidR="00034CE8" w:rsidRDefault="0067472C" w:rsidP="0025322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 0: Initial version of the document.</w:t>
      </w:r>
    </w:p>
    <w:p w14:paraId="3D791FBF" w14:textId="77777777" w:rsidR="00361E06" w:rsidRDefault="00361E06" w:rsidP="00C243A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2B6AF727" w14:textId="77777777" w:rsidR="00C243AB" w:rsidRPr="00C243AB" w:rsidRDefault="00C243AB" w:rsidP="00C243A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1496A73C" w:rsidR="000341E3" w:rsidRPr="000341E3" w:rsidRDefault="00A353D7" w:rsidP="000341E3">
      <w:pPr>
        <w:suppressAutoHyphens/>
        <w:spacing w:after="0" w:line="240" w:lineRule="auto"/>
        <w:rPr>
          <w:rFonts w:ascii="Times New Roman" w:eastAsia="Malgun Gothic" w:hAnsi="Times New Roman" w:cs="Times New Roman"/>
          <w:sz w:val="20"/>
          <w:szCs w:val="20"/>
          <w:lang w:val="en-GB"/>
        </w:rPr>
      </w:pPr>
      <w:r w:rsidRPr="0009014C">
        <w:rPr>
          <w:rFonts w:ascii="Times New Roman" w:eastAsia="Malgun Gothic" w:hAnsi="Times New Roman" w:cs="Times New Roman"/>
          <w:sz w:val="20"/>
          <w:szCs w:val="20"/>
          <w:lang w:val="en-GB"/>
        </w:rPr>
        <w:br w:type="page"/>
      </w:r>
    </w:p>
    <w:p w14:paraId="0999973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lastRenderedPageBreak/>
        <w:t>Interpretation of a Motion to Adopt</w:t>
      </w:r>
    </w:p>
    <w:p w14:paraId="6449C9CD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DCFB49B" w14:textId="1D54C35A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TG</w:t>
      </w:r>
      <w:r w:rsidR="00B039D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2450972C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2C42603" w14:textId="7D14AE60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Editing instructions formatted like this are intended to be copied into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</w:t>
      </w:r>
      <w:proofErr w:type="gram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i.e.</w:t>
      </w:r>
      <w:proofErr w:type="gram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they are instructions to the 802.11 editor on how to merge the text with the baseline documents).</w:t>
      </w:r>
    </w:p>
    <w:p w14:paraId="79F30F5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C9F622D" w14:textId="3C6287EB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7FEF02C3" w14:textId="77777777" w:rsidR="00A353D7" w:rsidRDefault="00A353D7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720"/>
        <w:gridCol w:w="900"/>
        <w:gridCol w:w="2340"/>
        <w:gridCol w:w="2430"/>
        <w:gridCol w:w="2880"/>
      </w:tblGrid>
      <w:tr w:rsidR="00D41AA9" w:rsidRPr="007E587A" w14:paraId="7B5B751B" w14:textId="77777777" w:rsidTr="005C0300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0F49F093" w14:textId="77777777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0105C67F" w14:textId="07723042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720" w:type="dxa"/>
            <w:shd w:val="clear" w:color="auto" w:fill="BFBFBF" w:themeFill="background1" w:themeFillShade="BF"/>
            <w:noWrap/>
            <w:vAlign w:val="center"/>
          </w:tcPr>
          <w:p w14:paraId="229EE316" w14:textId="204465CF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/Ln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55A77E7B" w14:textId="7DAADEC2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Section</w:t>
            </w:r>
          </w:p>
        </w:tc>
        <w:tc>
          <w:tcPr>
            <w:tcW w:w="2340" w:type="dxa"/>
            <w:shd w:val="clear" w:color="auto" w:fill="BFBFBF" w:themeFill="background1" w:themeFillShade="BF"/>
            <w:noWrap/>
            <w:vAlign w:val="bottom"/>
            <w:hideMark/>
          </w:tcPr>
          <w:p w14:paraId="2E470FE8" w14:textId="77777777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2430" w:type="dxa"/>
            <w:shd w:val="clear" w:color="auto" w:fill="BFBFBF" w:themeFill="background1" w:themeFillShade="BF"/>
            <w:noWrap/>
            <w:vAlign w:val="bottom"/>
            <w:hideMark/>
          </w:tcPr>
          <w:p w14:paraId="773A04E7" w14:textId="77777777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880" w:type="dxa"/>
            <w:shd w:val="clear" w:color="auto" w:fill="BFBFBF" w:themeFill="background1" w:themeFillShade="BF"/>
            <w:vAlign w:val="center"/>
            <w:hideMark/>
          </w:tcPr>
          <w:p w14:paraId="07DB1904" w14:textId="77777777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003EB0" w:rsidRPr="008B0293" w14:paraId="53724B42" w14:textId="77777777" w:rsidTr="005C030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5D870EC9" w14:textId="10A260DC" w:rsidR="00003EB0" w:rsidRPr="00422DAA" w:rsidRDefault="00003EB0" w:rsidP="00003EB0">
            <w:pPr>
              <w:suppressAutoHyphens/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1126</w:t>
            </w:r>
          </w:p>
        </w:tc>
        <w:tc>
          <w:tcPr>
            <w:tcW w:w="1080" w:type="dxa"/>
          </w:tcPr>
          <w:p w14:paraId="214F2D95" w14:textId="406A9E94" w:rsidR="00003EB0" w:rsidRPr="00C92EBB" w:rsidRDefault="00003EB0" w:rsidP="00003EB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Alfred Asterjadhi</w:t>
            </w:r>
          </w:p>
        </w:tc>
        <w:tc>
          <w:tcPr>
            <w:tcW w:w="720" w:type="dxa"/>
            <w:shd w:val="clear" w:color="auto" w:fill="auto"/>
            <w:noWrap/>
          </w:tcPr>
          <w:p w14:paraId="75946A91" w14:textId="5552789E" w:rsidR="00003EB0" w:rsidRPr="00C92EBB" w:rsidRDefault="00003EB0" w:rsidP="00003EB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76/37</w:t>
            </w:r>
          </w:p>
        </w:tc>
        <w:tc>
          <w:tcPr>
            <w:tcW w:w="900" w:type="dxa"/>
          </w:tcPr>
          <w:p w14:paraId="59C93AC7" w14:textId="57EA31F8" w:rsidR="00003EB0" w:rsidRPr="00C92EBB" w:rsidRDefault="00003EB0" w:rsidP="00003EB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9.4.2.295c</w:t>
            </w:r>
          </w:p>
        </w:tc>
        <w:tc>
          <w:tcPr>
            <w:tcW w:w="2340" w:type="dxa"/>
            <w:shd w:val="clear" w:color="auto" w:fill="auto"/>
            <w:noWrap/>
          </w:tcPr>
          <w:p w14:paraId="17E0D91C" w14:textId="4E8BD880" w:rsidR="00003EB0" w:rsidRPr="00C92EBB" w:rsidRDefault="00003EB0" w:rsidP="00003EB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A0E22">
              <w:rPr>
                <w:rFonts w:ascii="Times New Roman" w:hAnsi="Times New Roman" w:cs="Times New Roman"/>
                <w:sz w:val="16"/>
                <w:szCs w:val="16"/>
              </w:rPr>
              <w:t xml:space="preserve">Add the missing subclause for EHT </w:t>
            </w:r>
            <w:proofErr w:type="spellStart"/>
            <w:r w:rsidRPr="001A0E22">
              <w:rPr>
                <w:rFonts w:ascii="Times New Roman" w:hAnsi="Times New Roman" w:cs="Times New Roman"/>
                <w:sz w:val="16"/>
                <w:szCs w:val="16"/>
              </w:rPr>
              <w:t>Capabilies</w:t>
            </w:r>
            <w:proofErr w:type="spellEnd"/>
            <w:r w:rsidRPr="001A0E22">
              <w:rPr>
                <w:rFonts w:ascii="Times New Roman" w:hAnsi="Times New Roman" w:cs="Times New Roman"/>
                <w:sz w:val="16"/>
                <w:szCs w:val="16"/>
              </w:rPr>
              <w:t xml:space="preserve"> element. Also please note that EHT MAC Capabilities are missing.</w:t>
            </w:r>
          </w:p>
        </w:tc>
        <w:tc>
          <w:tcPr>
            <w:tcW w:w="2430" w:type="dxa"/>
            <w:shd w:val="clear" w:color="auto" w:fill="auto"/>
            <w:noWrap/>
          </w:tcPr>
          <w:p w14:paraId="27F5C178" w14:textId="65FD856F" w:rsidR="00003EB0" w:rsidRPr="00C92EBB" w:rsidRDefault="00003EB0" w:rsidP="00003EB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A0E22">
              <w:rPr>
                <w:rFonts w:ascii="Times New Roman" w:hAnsi="Times New Roman" w:cs="Times New Roman"/>
                <w:sz w:val="16"/>
                <w:szCs w:val="16"/>
              </w:rPr>
              <w:t>As in comment.</w:t>
            </w:r>
          </w:p>
        </w:tc>
        <w:tc>
          <w:tcPr>
            <w:tcW w:w="2880" w:type="dxa"/>
            <w:shd w:val="clear" w:color="auto" w:fill="auto"/>
          </w:tcPr>
          <w:p w14:paraId="1E3CEFC0" w14:textId="77777777" w:rsidR="00003EB0" w:rsidRDefault="00363CC3" w:rsidP="00003EB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54A06570" w14:textId="77777777" w:rsidR="00363CC3" w:rsidRDefault="00363CC3" w:rsidP="00003EB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38BFF87" w14:textId="5E1ECE8F" w:rsidR="00363CC3" w:rsidRDefault="002439E0" w:rsidP="00003EB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missing subclauses </w:t>
            </w:r>
            <w:r w:rsidR="004D4C2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on EHT Capabilities element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in</w:t>
            </w:r>
            <w:r w:rsidR="001D7A5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subclause 9.4.2.295c </w:t>
            </w:r>
            <w:r w:rsidR="00276560">
              <w:rPr>
                <w:rFonts w:ascii="Times New Roman" w:hAnsi="Times New Roman" w:cs="Times New Roman"/>
                <w:bCs/>
                <w:sz w:val="16"/>
                <w:szCs w:val="16"/>
              </w:rPr>
              <w:t>w</w:t>
            </w:r>
            <w:r w:rsidR="00F268E3">
              <w:rPr>
                <w:rFonts w:ascii="Times New Roman" w:hAnsi="Times New Roman" w:cs="Times New Roman"/>
                <w:bCs/>
                <w:sz w:val="16"/>
                <w:szCs w:val="16"/>
              </w:rPr>
              <w:t>ere</w:t>
            </w:r>
            <w:r w:rsidR="001D7A5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added</w:t>
            </w:r>
            <w:r w:rsidR="00C9143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</w:t>
            </w:r>
          </w:p>
          <w:p w14:paraId="27707DF7" w14:textId="77777777" w:rsidR="00C9143E" w:rsidRDefault="00C9143E" w:rsidP="00003EB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A0BD836" w14:textId="494DA691" w:rsidR="00003EB0" w:rsidRPr="00C9143E" w:rsidRDefault="00C9143E" w:rsidP="00003EB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 please implement changes as shown in doc 11-21/</w:t>
            </w:r>
            <w:r w:rsidR="00D739FB">
              <w:rPr>
                <w:rFonts w:ascii="Times New Roman" w:hAnsi="Times New Roman" w:cs="Times New Roman"/>
                <w:b/>
                <w:sz w:val="16"/>
                <w:szCs w:val="16"/>
              </w:rPr>
              <w:t>0253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r0</w:t>
            </w:r>
            <w:r w:rsidR="00705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as 1126.</w:t>
            </w:r>
          </w:p>
        </w:tc>
      </w:tr>
      <w:tr w:rsidR="00003EB0" w:rsidRPr="008B0293" w14:paraId="6EC2F01D" w14:textId="77777777" w:rsidTr="005C030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1DFA96DC" w14:textId="5BC63B46" w:rsidR="00003EB0" w:rsidRPr="00C92EBB" w:rsidRDefault="00003EB0" w:rsidP="00003EB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DA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1004</w:t>
            </w:r>
          </w:p>
        </w:tc>
        <w:tc>
          <w:tcPr>
            <w:tcW w:w="1080" w:type="dxa"/>
          </w:tcPr>
          <w:p w14:paraId="317A27E6" w14:textId="5EDCC1B2" w:rsidR="00003EB0" w:rsidRPr="00C92EBB" w:rsidRDefault="00003EB0" w:rsidP="00003EB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Abhishek Patil</w:t>
            </w:r>
          </w:p>
        </w:tc>
        <w:tc>
          <w:tcPr>
            <w:tcW w:w="720" w:type="dxa"/>
            <w:shd w:val="clear" w:color="auto" w:fill="auto"/>
            <w:noWrap/>
          </w:tcPr>
          <w:p w14:paraId="36598250" w14:textId="55FFBEA0" w:rsidR="00003EB0" w:rsidRPr="00C92EBB" w:rsidRDefault="00003EB0" w:rsidP="00003EB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57/38</w:t>
            </w:r>
          </w:p>
        </w:tc>
        <w:tc>
          <w:tcPr>
            <w:tcW w:w="900" w:type="dxa"/>
          </w:tcPr>
          <w:p w14:paraId="22E91626" w14:textId="4F40EEB8" w:rsidR="00003EB0" w:rsidRPr="00C92EBB" w:rsidRDefault="00003EB0" w:rsidP="00003EB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9.3.3</w:t>
            </w:r>
          </w:p>
        </w:tc>
        <w:tc>
          <w:tcPr>
            <w:tcW w:w="2340" w:type="dxa"/>
            <w:shd w:val="clear" w:color="auto" w:fill="auto"/>
            <w:noWrap/>
          </w:tcPr>
          <w:p w14:paraId="63037689" w14:textId="0912E695" w:rsidR="00003EB0" w:rsidRPr="00C92EBB" w:rsidRDefault="00003EB0" w:rsidP="00003EB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Update the frame format tables in clause 9.3.3 to include EHT Cap and EHT Op</w:t>
            </w:r>
          </w:p>
        </w:tc>
        <w:tc>
          <w:tcPr>
            <w:tcW w:w="2430" w:type="dxa"/>
            <w:shd w:val="clear" w:color="auto" w:fill="auto"/>
            <w:noWrap/>
          </w:tcPr>
          <w:p w14:paraId="16E75198" w14:textId="35249E86" w:rsidR="00003EB0" w:rsidRPr="00C92EBB" w:rsidRDefault="00003EB0" w:rsidP="00003EB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 in comment</w:t>
            </w:r>
          </w:p>
        </w:tc>
        <w:tc>
          <w:tcPr>
            <w:tcW w:w="2880" w:type="dxa"/>
            <w:shd w:val="clear" w:color="auto" w:fill="auto"/>
          </w:tcPr>
          <w:p w14:paraId="00631B4C" w14:textId="77777777" w:rsidR="00003EB0" w:rsidRDefault="00030788" w:rsidP="00003EB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087B8499" w14:textId="77777777" w:rsidR="00030788" w:rsidRDefault="00030788" w:rsidP="00003EB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7231927" w14:textId="55445F3F" w:rsidR="00030788" w:rsidRDefault="00030788" w:rsidP="00003EB0">
            <w:pPr>
              <w:suppressAutoHyphens/>
              <w:spacing w:after="0"/>
              <w:rPr>
                <w:ins w:id="1" w:author="Gaurang Naik" w:date="2021-02-17T11:19:00Z"/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</w:t>
            </w:r>
            <w:r w:rsidR="00363CC3">
              <w:rPr>
                <w:rFonts w:ascii="Times New Roman" w:hAnsi="Times New Roman" w:cs="Times New Roman"/>
                <w:bCs/>
                <w:sz w:val="16"/>
                <w:szCs w:val="16"/>
              </w:rPr>
              <w:t>frame formats for various management frames were updated to include EHT Operation element and EHT Capabilit</w:t>
            </w:r>
            <w:r w:rsidR="00ED7470">
              <w:rPr>
                <w:rFonts w:ascii="Times New Roman" w:hAnsi="Times New Roman" w:cs="Times New Roman"/>
                <w:bCs/>
                <w:sz w:val="16"/>
                <w:szCs w:val="16"/>
              </w:rPr>
              <w:t>ies</w:t>
            </w:r>
            <w:r w:rsidR="00363CC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element. In addition, clause 6.3 (MLME) and C.3 (MIB) was updated to include the corresponding entries</w:t>
            </w:r>
            <w:r w:rsidR="00D51D75">
              <w:rPr>
                <w:rFonts w:ascii="Times New Roman" w:hAnsi="Times New Roman" w:cs="Times New Roman"/>
                <w:bCs/>
                <w:sz w:val="16"/>
                <w:szCs w:val="16"/>
              </w:rPr>
              <w:t>. Changes applied</w:t>
            </w:r>
            <w:r w:rsidR="00041E8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over 11</w:t>
            </w:r>
            <w:r w:rsidR="00AC3C88">
              <w:rPr>
                <w:rFonts w:ascii="Times New Roman" w:hAnsi="Times New Roman" w:cs="Times New Roman"/>
                <w:bCs/>
                <w:sz w:val="16"/>
                <w:szCs w:val="16"/>
              </w:rPr>
              <w:t>be</w:t>
            </w:r>
            <w:r w:rsidR="00041E8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D</w:t>
            </w:r>
            <w:r w:rsidR="00AC3C88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  <w:r w:rsidR="00C22D99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AC3C88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041E8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and </w:t>
            </w:r>
            <w:r w:rsidR="00D51D7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approved text from doc </w:t>
            </w:r>
            <w:r w:rsidR="00C22D99">
              <w:rPr>
                <w:rFonts w:ascii="Times New Roman" w:hAnsi="Times New Roman" w:cs="Times New Roman"/>
                <w:bCs/>
                <w:sz w:val="16"/>
                <w:szCs w:val="16"/>
              </w:rPr>
              <w:t>21/0113r1</w:t>
            </w:r>
            <w:r w:rsidR="00363CC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</w:t>
            </w:r>
          </w:p>
          <w:p w14:paraId="28008AAA" w14:textId="77777777" w:rsidR="00D77F60" w:rsidRDefault="00D77F60" w:rsidP="00003EB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24B816A" w14:textId="77777777" w:rsidR="00363CC3" w:rsidRDefault="00363CC3" w:rsidP="00003EB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4331F64E" w14:textId="52E7A890" w:rsidR="00003EB0" w:rsidRPr="00363CC3" w:rsidRDefault="00363CC3" w:rsidP="00003EB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 please implement changes as shown in doc 11-21/</w:t>
            </w:r>
            <w:r w:rsidR="00D739FB">
              <w:rPr>
                <w:rFonts w:ascii="Times New Roman" w:hAnsi="Times New Roman" w:cs="Times New Roman"/>
                <w:b/>
                <w:sz w:val="16"/>
                <w:szCs w:val="16"/>
              </w:rPr>
              <w:t>0253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r0 tagged as 1004.</w:t>
            </w:r>
          </w:p>
        </w:tc>
      </w:tr>
      <w:tr w:rsidR="00003EB0" w:rsidRPr="008B0293" w14:paraId="59D3227A" w14:textId="77777777" w:rsidTr="005C030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530DAAD0" w14:textId="4B01E681" w:rsidR="00003EB0" w:rsidRDefault="00BF111E" w:rsidP="00003EB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2246</w:t>
            </w:r>
          </w:p>
        </w:tc>
        <w:tc>
          <w:tcPr>
            <w:tcW w:w="1080" w:type="dxa"/>
          </w:tcPr>
          <w:p w14:paraId="4E5EC035" w14:textId="63663961" w:rsidR="00003EB0" w:rsidRDefault="00A010D5" w:rsidP="00003EB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>Massinissa</w:t>
            </w:r>
            <w:proofErr w:type="spellEnd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>Lalam</w:t>
            </w:r>
            <w:proofErr w:type="spellEnd"/>
          </w:p>
        </w:tc>
        <w:tc>
          <w:tcPr>
            <w:tcW w:w="720" w:type="dxa"/>
            <w:shd w:val="clear" w:color="auto" w:fill="auto"/>
            <w:noWrap/>
          </w:tcPr>
          <w:p w14:paraId="24009882" w14:textId="302CD8E5" w:rsidR="00003EB0" w:rsidRDefault="00EB48EA" w:rsidP="00003EB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38/57</w:t>
            </w:r>
          </w:p>
        </w:tc>
        <w:tc>
          <w:tcPr>
            <w:tcW w:w="900" w:type="dxa"/>
          </w:tcPr>
          <w:p w14:paraId="45E7723E" w14:textId="4D13FD0B" w:rsidR="00003EB0" w:rsidRDefault="00874D22" w:rsidP="00003EB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9.3.3</w:t>
            </w:r>
          </w:p>
        </w:tc>
        <w:tc>
          <w:tcPr>
            <w:tcW w:w="2340" w:type="dxa"/>
            <w:shd w:val="clear" w:color="auto" w:fill="auto"/>
            <w:noWrap/>
          </w:tcPr>
          <w:p w14:paraId="03003185" w14:textId="77777777" w:rsidR="00EE4D0E" w:rsidRPr="00EE4D0E" w:rsidRDefault="00EE4D0E" w:rsidP="00EE4D0E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E4D0E">
              <w:rPr>
                <w:rFonts w:ascii="Times New Roman" w:hAnsi="Times New Roman" w:cs="Times New Roman"/>
                <w:sz w:val="16"/>
                <w:szCs w:val="16"/>
              </w:rPr>
              <w:t>A place holder should be added for "EHT Capabilities" and "EHT Operation" IEs in Beacon, (Re)Association Response, Probe Response respective tables, above the "Multi-Link" IE.</w:t>
            </w:r>
          </w:p>
          <w:p w14:paraId="5B168525" w14:textId="39787F80" w:rsidR="005100B0" w:rsidRPr="001A0E22" w:rsidRDefault="00EE4D0E" w:rsidP="00EE4D0E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E4D0E">
              <w:rPr>
                <w:rFonts w:ascii="Times New Roman" w:hAnsi="Times New Roman" w:cs="Times New Roman"/>
                <w:sz w:val="16"/>
                <w:szCs w:val="16"/>
              </w:rPr>
              <w:t>A place holder should be added for "EHT Capabilities" IE in (Re)Association Request, Probe Request respective tables, above the "Multi-Link" IE.</w:t>
            </w:r>
          </w:p>
        </w:tc>
        <w:tc>
          <w:tcPr>
            <w:tcW w:w="2430" w:type="dxa"/>
            <w:shd w:val="clear" w:color="auto" w:fill="auto"/>
            <w:noWrap/>
          </w:tcPr>
          <w:p w14:paraId="09FEC75E" w14:textId="20F8CB55" w:rsidR="00003EB0" w:rsidRPr="001A0E22" w:rsidRDefault="00735165" w:rsidP="00003EB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 the comment</w:t>
            </w:r>
          </w:p>
        </w:tc>
        <w:tc>
          <w:tcPr>
            <w:tcW w:w="2880" w:type="dxa"/>
            <w:shd w:val="clear" w:color="auto" w:fill="auto"/>
          </w:tcPr>
          <w:p w14:paraId="4F7871EC" w14:textId="77777777" w:rsidR="00F13249" w:rsidRDefault="00F13249" w:rsidP="00F13249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5AB73EF4" w14:textId="77777777" w:rsidR="00F13249" w:rsidRDefault="00F13249" w:rsidP="00F13249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2F6F6C6" w14:textId="69F964F9" w:rsidR="00F13249" w:rsidRDefault="00F13249" w:rsidP="00F13249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frame formats for various management frames were updated to include EHT Operation element and EHT </w:t>
            </w:r>
            <w:r w:rsidR="00C51B7F">
              <w:rPr>
                <w:rFonts w:ascii="Times New Roman" w:hAnsi="Times New Roman" w:cs="Times New Roman"/>
                <w:bCs/>
                <w:sz w:val="16"/>
                <w:szCs w:val="16"/>
              </w:rPr>
              <w:t>Capabilities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element. In addition, clause 6.3 (MLME) and C.3 (MIB) was updated to include the corresponding entries</w:t>
            </w:r>
            <w:r w:rsidR="003A2FBC">
              <w:rPr>
                <w:rFonts w:ascii="Times New Roman" w:hAnsi="Times New Roman" w:cs="Times New Roman"/>
                <w:bCs/>
                <w:sz w:val="16"/>
                <w:szCs w:val="16"/>
              </w:rPr>
              <w:t>. Changes applied</w:t>
            </w:r>
            <w:r w:rsidR="00AC3C8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over 11be D0.3 and </w:t>
            </w:r>
            <w:r w:rsidR="00D441F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approved text from doc </w:t>
            </w:r>
            <w:r w:rsidR="00AC3C88">
              <w:rPr>
                <w:rFonts w:ascii="Times New Roman" w:hAnsi="Times New Roman" w:cs="Times New Roman"/>
                <w:bCs/>
                <w:sz w:val="16"/>
                <w:szCs w:val="16"/>
              </w:rPr>
              <w:t>21/0113r1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</w:t>
            </w:r>
          </w:p>
          <w:p w14:paraId="1765E57F" w14:textId="77777777" w:rsidR="00F13249" w:rsidRDefault="00F13249" w:rsidP="00F13249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E331C58" w14:textId="0DDB796A" w:rsidR="00003EB0" w:rsidRPr="00C122CF" w:rsidRDefault="00F13249" w:rsidP="00F13249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 please implement changes as shown in doc 11-21/</w:t>
            </w:r>
            <w:r w:rsidR="00D739FB">
              <w:rPr>
                <w:rFonts w:ascii="Times New Roman" w:hAnsi="Times New Roman" w:cs="Times New Roman"/>
                <w:b/>
                <w:sz w:val="16"/>
                <w:szCs w:val="16"/>
              </w:rPr>
              <w:t>0253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r0 tagged as </w:t>
            </w:r>
            <w:r w:rsidR="006F4CF0">
              <w:rPr>
                <w:rFonts w:ascii="Times New Roman" w:hAnsi="Times New Roman" w:cs="Times New Roman"/>
                <w:b/>
                <w:sz w:val="16"/>
                <w:szCs w:val="16"/>
              </w:rPr>
              <w:t>2246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  <w:tr w:rsidR="00735165" w:rsidRPr="008B0293" w14:paraId="50414FFD" w14:textId="77777777" w:rsidTr="005C030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7B41E3A1" w14:textId="2E63ACB2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3352</w:t>
            </w:r>
          </w:p>
        </w:tc>
        <w:tc>
          <w:tcPr>
            <w:tcW w:w="1080" w:type="dxa"/>
          </w:tcPr>
          <w:p w14:paraId="29C688EE" w14:textId="762C7182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>Zhiqiang</w:t>
            </w:r>
            <w:proofErr w:type="spellEnd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 xml:space="preserve"> Han</w:t>
            </w:r>
          </w:p>
        </w:tc>
        <w:tc>
          <w:tcPr>
            <w:tcW w:w="720" w:type="dxa"/>
            <w:shd w:val="clear" w:color="auto" w:fill="auto"/>
            <w:noWrap/>
          </w:tcPr>
          <w:p w14:paraId="407FEC9A" w14:textId="771BC363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57/48</w:t>
            </w:r>
          </w:p>
        </w:tc>
        <w:tc>
          <w:tcPr>
            <w:tcW w:w="900" w:type="dxa"/>
          </w:tcPr>
          <w:p w14:paraId="06A49722" w14:textId="6B3D422E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9.3.3.2</w:t>
            </w:r>
          </w:p>
        </w:tc>
        <w:tc>
          <w:tcPr>
            <w:tcW w:w="2340" w:type="dxa"/>
            <w:shd w:val="clear" w:color="auto" w:fill="auto"/>
            <w:noWrap/>
          </w:tcPr>
          <w:p w14:paraId="734695E4" w14:textId="3BD44709" w:rsidR="00735165" w:rsidRPr="00C602DC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0B7F">
              <w:rPr>
                <w:rFonts w:ascii="Times New Roman" w:hAnsi="Times New Roman" w:cs="Times New Roman"/>
                <w:sz w:val="16"/>
                <w:szCs w:val="16"/>
              </w:rPr>
              <w:t>Beacon frame also should include EHT capabilities element, EHT Operation element</w:t>
            </w:r>
          </w:p>
        </w:tc>
        <w:tc>
          <w:tcPr>
            <w:tcW w:w="2430" w:type="dxa"/>
            <w:shd w:val="clear" w:color="auto" w:fill="auto"/>
            <w:noWrap/>
          </w:tcPr>
          <w:p w14:paraId="75F141EA" w14:textId="104E7F17" w:rsidR="00735165" w:rsidRPr="00C602DC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 the comment</w:t>
            </w:r>
          </w:p>
        </w:tc>
        <w:tc>
          <w:tcPr>
            <w:tcW w:w="2880" w:type="dxa"/>
            <w:shd w:val="clear" w:color="auto" w:fill="auto"/>
          </w:tcPr>
          <w:p w14:paraId="7E57EF1D" w14:textId="77777777" w:rsidR="00677DDD" w:rsidRDefault="00677DDD" w:rsidP="00677DDD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2B960F25" w14:textId="77777777" w:rsidR="00677DDD" w:rsidRDefault="00677DDD" w:rsidP="00677DDD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6CFD2D0" w14:textId="664B8B2A" w:rsidR="00677DDD" w:rsidRDefault="00677DDD" w:rsidP="00677DDD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frame format for Beacon frame was updated to include EHT Operation element and EHT </w:t>
            </w:r>
            <w:r w:rsidR="00C51B7F">
              <w:rPr>
                <w:rFonts w:ascii="Times New Roman" w:hAnsi="Times New Roman" w:cs="Times New Roman"/>
                <w:bCs/>
                <w:sz w:val="16"/>
                <w:szCs w:val="16"/>
              </w:rPr>
              <w:t>Capabilities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element. </w:t>
            </w:r>
          </w:p>
          <w:p w14:paraId="5DD73D44" w14:textId="77777777" w:rsidR="00677DDD" w:rsidRDefault="00677DDD" w:rsidP="00677DDD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437A920A" w14:textId="65C97B27" w:rsidR="00735165" w:rsidRPr="006A05A9" w:rsidRDefault="00677DDD" w:rsidP="00735165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 please implement changes as shown in doc 11-21/</w:t>
            </w:r>
            <w:r w:rsidR="00D739FB">
              <w:rPr>
                <w:rFonts w:ascii="Times New Roman" w:hAnsi="Times New Roman" w:cs="Times New Roman"/>
                <w:b/>
                <w:sz w:val="16"/>
                <w:szCs w:val="16"/>
              </w:rPr>
              <w:t>0253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r0 tagged as </w:t>
            </w:r>
            <w:r w:rsidR="00EF5CE5">
              <w:rPr>
                <w:rFonts w:ascii="Times New Roman" w:hAnsi="Times New Roman" w:cs="Times New Roman"/>
                <w:b/>
                <w:sz w:val="16"/>
                <w:szCs w:val="16"/>
              </w:rPr>
              <w:t>3352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  <w:tr w:rsidR="00735165" w:rsidRPr="008B0293" w14:paraId="1DCBA01B" w14:textId="77777777" w:rsidTr="005C030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4F55B23D" w14:textId="6C290CDF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3353</w:t>
            </w:r>
          </w:p>
        </w:tc>
        <w:tc>
          <w:tcPr>
            <w:tcW w:w="1080" w:type="dxa"/>
          </w:tcPr>
          <w:p w14:paraId="25A3A022" w14:textId="3DCA68AD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>Zhiqiang</w:t>
            </w:r>
            <w:proofErr w:type="spellEnd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 xml:space="preserve"> Han</w:t>
            </w:r>
          </w:p>
        </w:tc>
        <w:tc>
          <w:tcPr>
            <w:tcW w:w="720" w:type="dxa"/>
            <w:shd w:val="clear" w:color="auto" w:fill="auto"/>
            <w:noWrap/>
          </w:tcPr>
          <w:p w14:paraId="11430741" w14:textId="783F2EBA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58/07</w:t>
            </w:r>
          </w:p>
        </w:tc>
        <w:tc>
          <w:tcPr>
            <w:tcW w:w="900" w:type="dxa"/>
          </w:tcPr>
          <w:p w14:paraId="537A065A" w14:textId="48F88B45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9.3.3.5</w:t>
            </w:r>
          </w:p>
        </w:tc>
        <w:tc>
          <w:tcPr>
            <w:tcW w:w="2340" w:type="dxa"/>
            <w:shd w:val="clear" w:color="auto" w:fill="auto"/>
            <w:noWrap/>
          </w:tcPr>
          <w:p w14:paraId="0B529E50" w14:textId="735D654D" w:rsidR="00735165" w:rsidRPr="001A0E22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0B7F">
              <w:rPr>
                <w:rFonts w:ascii="Times New Roman" w:hAnsi="Times New Roman" w:cs="Times New Roman"/>
                <w:sz w:val="16"/>
                <w:szCs w:val="16"/>
              </w:rPr>
              <w:t>Association Request need include EHT capabilities element</w:t>
            </w:r>
          </w:p>
        </w:tc>
        <w:tc>
          <w:tcPr>
            <w:tcW w:w="2430" w:type="dxa"/>
            <w:shd w:val="clear" w:color="auto" w:fill="auto"/>
            <w:noWrap/>
          </w:tcPr>
          <w:p w14:paraId="7B9020F3" w14:textId="16454737" w:rsidR="00735165" w:rsidRPr="001A0E22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 the comment</w:t>
            </w:r>
          </w:p>
        </w:tc>
        <w:tc>
          <w:tcPr>
            <w:tcW w:w="2880" w:type="dxa"/>
            <w:shd w:val="clear" w:color="auto" w:fill="auto"/>
          </w:tcPr>
          <w:p w14:paraId="68F04487" w14:textId="77777777" w:rsidR="00571DF0" w:rsidRDefault="00571DF0" w:rsidP="00571DF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6481EE7E" w14:textId="77777777" w:rsidR="00571DF0" w:rsidRDefault="00571DF0" w:rsidP="00571DF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7A756DA" w14:textId="18E191AC" w:rsidR="00571DF0" w:rsidRDefault="00571DF0" w:rsidP="00571DF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The frame format for Association Request frame was updated to include EHT </w:t>
            </w:r>
            <w:r w:rsidR="00C51B7F">
              <w:rPr>
                <w:rFonts w:ascii="Times New Roman" w:hAnsi="Times New Roman" w:cs="Times New Roman"/>
                <w:bCs/>
                <w:sz w:val="16"/>
                <w:szCs w:val="16"/>
              </w:rPr>
              <w:t>Capabilities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element. </w:t>
            </w:r>
          </w:p>
          <w:p w14:paraId="19BBC56F" w14:textId="77777777" w:rsidR="00571DF0" w:rsidRDefault="00571DF0" w:rsidP="00571DF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34D0BD4" w14:textId="2B29CE86" w:rsidR="00735165" w:rsidRPr="00C122CF" w:rsidRDefault="00571DF0" w:rsidP="00735165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 please implement changes as shown in doc 11-21/</w:t>
            </w:r>
            <w:r w:rsidR="00D739FB">
              <w:rPr>
                <w:rFonts w:ascii="Times New Roman" w:hAnsi="Times New Roman" w:cs="Times New Roman"/>
                <w:b/>
                <w:sz w:val="16"/>
                <w:szCs w:val="16"/>
              </w:rPr>
              <w:t>0253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r0 tagged as 33</w:t>
            </w:r>
            <w:r w:rsidR="00224A74">
              <w:rPr>
                <w:rFonts w:ascii="Times New Roman" w:hAnsi="Times New Roman" w:cs="Times New Roman"/>
                <w:b/>
                <w:sz w:val="16"/>
                <w:szCs w:val="16"/>
              </w:rPr>
              <w:t>53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  <w:tr w:rsidR="00735165" w:rsidRPr="008B0293" w14:paraId="43EEEA53" w14:textId="77777777" w:rsidTr="005C030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20AFF3A2" w14:textId="7F4DABFA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3354</w:t>
            </w:r>
          </w:p>
        </w:tc>
        <w:tc>
          <w:tcPr>
            <w:tcW w:w="1080" w:type="dxa"/>
          </w:tcPr>
          <w:p w14:paraId="192260CD" w14:textId="2B37EDD6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>Zhiqiang</w:t>
            </w:r>
            <w:proofErr w:type="spellEnd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 xml:space="preserve"> Han</w:t>
            </w:r>
          </w:p>
        </w:tc>
        <w:tc>
          <w:tcPr>
            <w:tcW w:w="720" w:type="dxa"/>
            <w:shd w:val="clear" w:color="auto" w:fill="auto"/>
            <w:noWrap/>
          </w:tcPr>
          <w:p w14:paraId="56E84EDF" w14:textId="2D6216B7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58/23</w:t>
            </w:r>
          </w:p>
        </w:tc>
        <w:tc>
          <w:tcPr>
            <w:tcW w:w="900" w:type="dxa"/>
          </w:tcPr>
          <w:p w14:paraId="292695E8" w14:textId="4927EC02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9.3.3.6</w:t>
            </w:r>
          </w:p>
        </w:tc>
        <w:tc>
          <w:tcPr>
            <w:tcW w:w="2340" w:type="dxa"/>
            <w:shd w:val="clear" w:color="auto" w:fill="auto"/>
            <w:noWrap/>
          </w:tcPr>
          <w:p w14:paraId="4851B767" w14:textId="1BD5A44C" w:rsidR="00735165" w:rsidRPr="001A0E22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0B7F">
              <w:rPr>
                <w:rFonts w:ascii="Times New Roman" w:hAnsi="Times New Roman" w:cs="Times New Roman"/>
                <w:sz w:val="16"/>
                <w:szCs w:val="16"/>
              </w:rPr>
              <w:t xml:space="preserve">Association Response frame </w:t>
            </w:r>
            <w:proofErr w:type="spellStart"/>
            <w:r w:rsidRPr="00500B7F">
              <w:rPr>
                <w:rFonts w:ascii="Times New Roman" w:hAnsi="Times New Roman" w:cs="Times New Roman"/>
                <w:sz w:val="16"/>
                <w:szCs w:val="16"/>
              </w:rPr>
              <w:t>indludes</w:t>
            </w:r>
            <w:proofErr w:type="spellEnd"/>
            <w:r w:rsidRPr="00500B7F">
              <w:rPr>
                <w:rFonts w:ascii="Times New Roman" w:hAnsi="Times New Roman" w:cs="Times New Roman"/>
                <w:sz w:val="16"/>
                <w:szCs w:val="16"/>
              </w:rPr>
              <w:t xml:space="preserve"> EHT capabilities element, EHT Operation element</w:t>
            </w:r>
          </w:p>
        </w:tc>
        <w:tc>
          <w:tcPr>
            <w:tcW w:w="2430" w:type="dxa"/>
            <w:shd w:val="clear" w:color="auto" w:fill="auto"/>
            <w:noWrap/>
          </w:tcPr>
          <w:p w14:paraId="01F5C742" w14:textId="4158B8F0" w:rsidR="00735165" w:rsidRPr="001A0E22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 the comment</w:t>
            </w:r>
          </w:p>
        </w:tc>
        <w:tc>
          <w:tcPr>
            <w:tcW w:w="2880" w:type="dxa"/>
            <w:shd w:val="clear" w:color="auto" w:fill="auto"/>
          </w:tcPr>
          <w:p w14:paraId="5346DADD" w14:textId="77777777" w:rsidR="0085147F" w:rsidRDefault="0085147F" w:rsidP="0085147F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60474326" w14:textId="77777777" w:rsidR="0085147F" w:rsidRDefault="0085147F" w:rsidP="0085147F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8E7F41B" w14:textId="717F980D" w:rsidR="0085147F" w:rsidRDefault="0085147F" w:rsidP="0085147F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frame format for Association Response frame was updated to include EHT Operation element and EHT </w:t>
            </w:r>
            <w:r w:rsidR="00C51B7F">
              <w:rPr>
                <w:rFonts w:ascii="Times New Roman" w:hAnsi="Times New Roman" w:cs="Times New Roman"/>
                <w:bCs/>
                <w:sz w:val="16"/>
                <w:szCs w:val="16"/>
              </w:rPr>
              <w:t>Capabilities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element. </w:t>
            </w:r>
          </w:p>
          <w:p w14:paraId="658C677A" w14:textId="77777777" w:rsidR="0085147F" w:rsidRDefault="0085147F" w:rsidP="0085147F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4CE9E47A" w14:textId="4AB046DF" w:rsidR="00735165" w:rsidRPr="00C122CF" w:rsidRDefault="0085147F" w:rsidP="00735165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 please implement changes as shown in doc 11-21/</w:t>
            </w:r>
            <w:r w:rsidR="00D739FB">
              <w:rPr>
                <w:rFonts w:ascii="Times New Roman" w:hAnsi="Times New Roman" w:cs="Times New Roman"/>
                <w:b/>
                <w:sz w:val="16"/>
                <w:szCs w:val="16"/>
              </w:rPr>
              <w:t>0253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r0 tagged as 3354.</w:t>
            </w:r>
          </w:p>
        </w:tc>
      </w:tr>
      <w:tr w:rsidR="00735165" w:rsidRPr="008B0293" w14:paraId="5158C6B3" w14:textId="77777777" w:rsidTr="005C030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4F59AC53" w14:textId="1DCEAB47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3355</w:t>
            </w:r>
          </w:p>
        </w:tc>
        <w:tc>
          <w:tcPr>
            <w:tcW w:w="1080" w:type="dxa"/>
          </w:tcPr>
          <w:p w14:paraId="3E34CA30" w14:textId="7F29A5B7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>Zhiqiang</w:t>
            </w:r>
            <w:proofErr w:type="spellEnd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 xml:space="preserve"> Han</w:t>
            </w:r>
          </w:p>
        </w:tc>
        <w:tc>
          <w:tcPr>
            <w:tcW w:w="720" w:type="dxa"/>
            <w:shd w:val="clear" w:color="auto" w:fill="auto"/>
            <w:noWrap/>
          </w:tcPr>
          <w:p w14:paraId="0A3D6BB5" w14:textId="7C62D2D4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58/40</w:t>
            </w:r>
          </w:p>
        </w:tc>
        <w:tc>
          <w:tcPr>
            <w:tcW w:w="900" w:type="dxa"/>
          </w:tcPr>
          <w:p w14:paraId="7159B12E" w14:textId="61351C86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9.3.3.7</w:t>
            </w:r>
          </w:p>
        </w:tc>
        <w:tc>
          <w:tcPr>
            <w:tcW w:w="2340" w:type="dxa"/>
            <w:shd w:val="clear" w:color="auto" w:fill="auto"/>
            <w:noWrap/>
          </w:tcPr>
          <w:p w14:paraId="18EF14EB" w14:textId="13E9C1A6" w:rsidR="00735165" w:rsidRPr="00502440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5108D">
              <w:rPr>
                <w:rFonts w:ascii="Times New Roman" w:hAnsi="Times New Roman" w:cs="Times New Roman"/>
                <w:sz w:val="16"/>
                <w:szCs w:val="16"/>
              </w:rPr>
              <w:t>Reassociation Request need include EHT capabilities element</w:t>
            </w:r>
          </w:p>
        </w:tc>
        <w:tc>
          <w:tcPr>
            <w:tcW w:w="2430" w:type="dxa"/>
            <w:shd w:val="clear" w:color="auto" w:fill="auto"/>
            <w:noWrap/>
          </w:tcPr>
          <w:p w14:paraId="270241BB" w14:textId="2739831B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 the comment</w:t>
            </w:r>
          </w:p>
        </w:tc>
        <w:tc>
          <w:tcPr>
            <w:tcW w:w="2880" w:type="dxa"/>
            <w:shd w:val="clear" w:color="auto" w:fill="auto"/>
          </w:tcPr>
          <w:p w14:paraId="025214E9" w14:textId="77777777" w:rsidR="0085147F" w:rsidRDefault="0085147F" w:rsidP="0085147F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21F8DC6E" w14:textId="77777777" w:rsidR="0085147F" w:rsidRDefault="0085147F" w:rsidP="0085147F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32D1AC3" w14:textId="5BB7C878" w:rsidR="0085147F" w:rsidRDefault="0085147F" w:rsidP="0085147F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frame format for Reassociation Request frame was updated to include EHT </w:t>
            </w:r>
            <w:r w:rsidR="00C51B7F">
              <w:rPr>
                <w:rFonts w:ascii="Times New Roman" w:hAnsi="Times New Roman" w:cs="Times New Roman"/>
                <w:bCs/>
                <w:sz w:val="16"/>
                <w:szCs w:val="16"/>
              </w:rPr>
              <w:t>Capabilities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element. </w:t>
            </w:r>
          </w:p>
          <w:p w14:paraId="5468A186" w14:textId="77777777" w:rsidR="0085147F" w:rsidRDefault="0085147F" w:rsidP="0085147F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CA06BEB" w14:textId="59463C98" w:rsidR="00735165" w:rsidRPr="00C122CF" w:rsidRDefault="0085147F" w:rsidP="00735165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 please implement changes as shown in doc 11-21/</w:t>
            </w:r>
            <w:r w:rsidR="00D739FB">
              <w:rPr>
                <w:rFonts w:ascii="Times New Roman" w:hAnsi="Times New Roman" w:cs="Times New Roman"/>
                <w:b/>
                <w:sz w:val="16"/>
                <w:szCs w:val="16"/>
              </w:rPr>
              <w:t>0253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r0 tagged as 335</w:t>
            </w:r>
            <w:r w:rsidR="000450C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  <w:tr w:rsidR="00735165" w:rsidRPr="008B0293" w14:paraId="6C86EF83" w14:textId="77777777" w:rsidTr="005C030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1ABEB1A8" w14:textId="77AB076D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3356</w:t>
            </w:r>
          </w:p>
        </w:tc>
        <w:tc>
          <w:tcPr>
            <w:tcW w:w="1080" w:type="dxa"/>
          </w:tcPr>
          <w:p w14:paraId="20B232FB" w14:textId="3F7FBB1C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>Zhiqiang</w:t>
            </w:r>
            <w:proofErr w:type="spellEnd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365D9">
              <w:rPr>
                <w:rFonts w:ascii="Times New Roman" w:hAnsi="Times New Roman" w:cs="Times New Roman"/>
                <w:sz w:val="16"/>
                <w:szCs w:val="16"/>
              </w:rPr>
              <w:t>Han</w:t>
            </w:r>
          </w:p>
        </w:tc>
        <w:tc>
          <w:tcPr>
            <w:tcW w:w="720" w:type="dxa"/>
            <w:shd w:val="clear" w:color="auto" w:fill="auto"/>
            <w:noWrap/>
          </w:tcPr>
          <w:p w14:paraId="6F5A7C74" w14:textId="54C9C9AE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58/57</w:t>
            </w:r>
          </w:p>
        </w:tc>
        <w:tc>
          <w:tcPr>
            <w:tcW w:w="900" w:type="dxa"/>
          </w:tcPr>
          <w:p w14:paraId="7D6573F6" w14:textId="2BE078A8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9.3.3.8</w:t>
            </w:r>
          </w:p>
        </w:tc>
        <w:tc>
          <w:tcPr>
            <w:tcW w:w="2340" w:type="dxa"/>
            <w:shd w:val="clear" w:color="auto" w:fill="auto"/>
            <w:noWrap/>
          </w:tcPr>
          <w:p w14:paraId="381E8E18" w14:textId="4BA2C63C" w:rsidR="00735165" w:rsidRPr="00502440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5108D">
              <w:rPr>
                <w:rFonts w:ascii="Times New Roman" w:hAnsi="Times New Roman" w:cs="Times New Roman"/>
                <w:sz w:val="16"/>
                <w:szCs w:val="16"/>
              </w:rPr>
              <w:t xml:space="preserve">Reassociation Response frame </w:t>
            </w:r>
            <w:proofErr w:type="spellStart"/>
            <w:r w:rsidRPr="00A5108D">
              <w:rPr>
                <w:rFonts w:ascii="Times New Roman" w:hAnsi="Times New Roman" w:cs="Times New Roman"/>
                <w:sz w:val="16"/>
                <w:szCs w:val="16"/>
              </w:rPr>
              <w:t>indludes</w:t>
            </w:r>
            <w:proofErr w:type="spellEnd"/>
            <w:r w:rsidRPr="00A5108D">
              <w:rPr>
                <w:rFonts w:ascii="Times New Roman" w:hAnsi="Times New Roman" w:cs="Times New Roman"/>
                <w:sz w:val="16"/>
                <w:szCs w:val="16"/>
              </w:rPr>
              <w:t xml:space="preserve"> EHT capabilities element, EHT Operation element</w:t>
            </w:r>
          </w:p>
        </w:tc>
        <w:tc>
          <w:tcPr>
            <w:tcW w:w="2430" w:type="dxa"/>
            <w:shd w:val="clear" w:color="auto" w:fill="auto"/>
            <w:noWrap/>
          </w:tcPr>
          <w:p w14:paraId="073DED96" w14:textId="05B1F0CA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 the comment</w:t>
            </w:r>
          </w:p>
        </w:tc>
        <w:tc>
          <w:tcPr>
            <w:tcW w:w="2880" w:type="dxa"/>
            <w:shd w:val="clear" w:color="auto" w:fill="auto"/>
          </w:tcPr>
          <w:p w14:paraId="5C22A815" w14:textId="77777777" w:rsidR="0085147F" w:rsidRDefault="0085147F" w:rsidP="0085147F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38971D1F" w14:textId="77777777" w:rsidR="0085147F" w:rsidRDefault="0085147F" w:rsidP="0085147F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84512E5" w14:textId="761BD7E0" w:rsidR="0085147F" w:rsidRDefault="0085147F" w:rsidP="0085147F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frame format for Reassociation Response frame was updated to include EHT Operation element and EHT </w:t>
            </w:r>
            <w:r w:rsidR="00C51B7F">
              <w:rPr>
                <w:rFonts w:ascii="Times New Roman" w:hAnsi="Times New Roman" w:cs="Times New Roman"/>
                <w:bCs/>
                <w:sz w:val="16"/>
                <w:szCs w:val="16"/>
              </w:rPr>
              <w:t>Capabilities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element. </w:t>
            </w:r>
          </w:p>
          <w:p w14:paraId="2CF28C7F" w14:textId="77777777" w:rsidR="0085147F" w:rsidRDefault="0085147F" w:rsidP="0085147F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DD0562D" w14:textId="778B67CA" w:rsidR="00735165" w:rsidRPr="00C122CF" w:rsidRDefault="0085147F" w:rsidP="00735165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 please implement changes as shown in doc 11-21/</w:t>
            </w:r>
            <w:r w:rsidR="00D739FB">
              <w:rPr>
                <w:rFonts w:ascii="Times New Roman" w:hAnsi="Times New Roman" w:cs="Times New Roman"/>
                <w:b/>
                <w:sz w:val="16"/>
                <w:szCs w:val="16"/>
              </w:rPr>
              <w:t>0253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r0 tagged as 3356.</w:t>
            </w:r>
          </w:p>
        </w:tc>
      </w:tr>
      <w:tr w:rsidR="00735165" w:rsidRPr="008B0293" w14:paraId="05F3570C" w14:textId="77777777" w:rsidTr="005C030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4F5717FF" w14:textId="570417DA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3357</w:t>
            </w:r>
          </w:p>
        </w:tc>
        <w:tc>
          <w:tcPr>
            <w:tcW w:w="1080" w:type="dxa"/>
          </w:tcPr>
          <w:p w14:paraId="5B4082B4" w14:textId="750B8E22" w:rsidR="00735165" w:rsidRPr="0055452E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>Zhiqiang</w:t>
            </w:r>
            <w:proofErr w:type="spellEnd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 xml:space="preserve"> Han</w:t>
            </w:r>
          </w:p>
        </w:tc>
        <w:tc>
          <w:tcPr>
            <w:tcW w:w="720" w:type="dxa"/>
            <w:shd w:val="clear" w:color="auto" w:fill="auto"/>
            <w:noWrap/>
          </w:tcPr>
          <w:p w14:paraId="54E310E6" w14:textId="65838902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59/07</w:t>
            </w:r>
          </w:p>
        </w:tc>
        <w:tc>
          <w:tcPr>
            <w:tcW w:w="900" w:type="dxa"/>
          </w:tcPr>
          <w:p w14:paraId="260C3BC5" w14:textId="2AEB9164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9.3.3.9</w:t>
            </w:r>
          </w:p>
        </w:tc>
        <w:tc>
          <w:tcPr>
            <w:tcW w:w="2340" w:type="dxa"/>
            <w:shd w:val="clear" w:color="auto" w:fill="auto"/>
            <w:noWrap/>
          </w:tcPr>
          <w:p w14:paraId="3E5DC3D7" w14:textId="732C6A1F" w:rsidR="00735165" w:rsidRPr="00502440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5108D">
              <w:rPr>
                <w:rFonts w:ascii="Times New Roman" w:hAnsi="Times New Roman" w:cs="Times New Roman"/>
                <w:sz w:val="16"/>
                <w:szCs w:val="16"/>
              </w:rPr>
              <w:t xml:space="preserve">Probe Request frame includes EHT </w:t>
            </w:r>
            <w:proofErr w:type="spellStart"/>
            <w:r w:rsidRPr="00A5108D">
              <w:rPr>
                <w:rFonts w:ascii="Times New Roman" w:hAnsi="Times New Roman" w:cs="Times New Roman"/>
                <w:sz w:val="16"/>
                <w:szCs w:val="16"/>
              </w:rPr>
              <w:t>Capabilites</w:t>
            </w:r>
            <w:proofErr w:type="spellEnd"/>
            <w:r w:rsidRPr="00A5108D">
              <w:rPr>
                <w:rFonts w:ascii="Times New Roman" w:hAnsi="Times New Roman" w:cs="Times New Roman"/>
                <w:sz w:val="16"/>
                <w:szCs w:val="16"/>
              </w:rPr>
              <w:t xml:space="preserve"> element</w:t>
            </w:r>
          </w:p>
        </w:tc>
        <w:tc>
          <w:tcPr>
            <w:tcW w:w="2430" w:type="dxa"/>
            <w:shd w:val="clear" w:color="auto" w:fill="auto"/>
            <w:noWrap/>
          </w:tcPr>
          <w:p w14:paraId="2E2EEFB0" w14:textId="4550BC48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 the comment</w:t>
            </w:r>
          </w:p>
        </w:tc>
        <w:tc>
          <w:tcPr>
            <w:tcW w:w="2880" w:type="dxa"/>
            <w:shd w:val="clear" w:color="auto" w:fill="auto"/>
          </w:tcPr>
          <w:p w14:paraId="089F5120" w14:textId="77777777" w:rsidR="000450C2" w:rsidRDefault="000450C2" w:rsidP="000450C2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62F7F670" w14:textId="77777777" w:rsidR="000450C2" w:rsidRDefault="000450C2" w:rsidP="000450C2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DB62145" w14:textId="181350F7" w:rsidR="000450C2" w:rsidRDefault="000450C2" w:rsidP="000450C2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frame format for Probe Request frame was updated to include EHT </w:t>
            </w:r>
            <w:r w:rsidR="00C51B7F">
              <w:rPr>
                <w:rFonts w:ascii="Times New Roman" w:hAnsi="Times New Roman" w:cs="Times New Roman"/>
                <w:bCs/>
                <w:sz w:val="16"/>
                <w:szCs w:val="16"/>
              </w:rPr>
              <w:t>Capabilities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element. </w:t>
            </w:r>
          </w:p>
          <w:p w14:paraId="2F273433" w14:textId="77777777" w:rsidR="000450C2" w:rsidRDefault="000450C2" w:rsidP="000450C2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9AE11F2" w14:textId="06E8B89F" w:rsidR="00735165" w:rsidRPr="00C122CF" w:rsidRDefault="000450C2" w:rsidP="00735165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 please implement changes as shown in doc 11-21/</w:t>
            </w:r>
            <w:r w:rsidR="00D739FB">
              <w:rPr>
                <w:rFonts w:ascii="Times New Roman" w:hAnsi="Times New Roman" w:cs="Times New Roman"/>
                <w:b/>
                <w:sz w:val="16"/>
                <w:szCs w:val="16"/>
              </w:rPr>
              <w:t>0253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r0 tagged as 3357.</w:t>
            </w:r>
          </w:p>
        </w:tc>
      </w:tr>
      <w:tr w:rsidR="00735165" w:rsidRPr="008B0293" w14:paraId="369D3AEE" w14:textId="77777777" w:rsidTr="005C030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53A426A7" w14:textId="013A81D4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3358</w:t>
            </w:r>
          </w:p>
        </w:tc>
        <w:tc>
          <w:tcPr>
            <w:tcW w:w="1080" w:type="dxa"/>
          </w:tcPr>
          <w:p w14:paraId="5B6BC7D5" w14:textId="7F3A0822" w:rsidR="00735165" w:rsidRPr="0055452E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>Zhiqiang</w:t>
            </w:r>
            <w:proofErr w:type="spellEnd"/>
            <w:r w:rsidRPr="00A010D5">
              <w:rPr>
                <w:rFonts w:ascii="Times New Roman" w:hAnsi="Times New Roman" w:cs="Times New Roman"/>
                <w:sz w:val="16"/>
                <w:szCs w:val="16"/>
              </w:rPr>
              <w:t xml:space="preserve"> Han</w:t>
            </w:r>
          </w:p>
        </w:tc>
        <w:tc>
          <w:tcPr>
            <w:tcW w:w="720" w:type="dxa"/>
            <w:shd w:val="clear" w:color="auto" w:fill="auto"/>
            <w:noWrap/>
          </w:tcPr>
          <w:p w14:paraId="50DE1730" w14:textId="1CC633D1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59/24</w:t>
            </w:r>
          </w:p>
        </w:tc>
        <w:tc>
          <w:tcPr>
            <w:tcW w:w="900" w:type="dxa"/>
          </w:tcPr>
          <w:p w14:paraId="732C59FC" w14:textId="1B53662B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9.3.3.10</w:t>
            </w:r>
          </w:p>
        </w:tc>
        <w:tc>
          <w:tcPr>
            <w:tcW w:w="2340" w:type="dxa"/>
            <w:shd w:val="clear" w:color="auto" w:fill="auto"/>
            <w:noWrap/>
          </w:tcPr>
          <w:p w14:paraId="078518AE" w14:textId="671947DD" w:rsidR="00735165" w:rsidRPr="00502440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029E6">
              <w:rPr>
                <w:rFonts w:ascii="Times New Roman" w:hAnsi="Times New Roman" w:cs="Times New Roman"/>
                <w:sz w:val="16"/>
                <w:szCs w:val="16"/>
              </w:rPr>
              <w:t xml:space="preserve">Probe </w:t>
            </w:r>
            <w:proofErr w:type="spellStart"/>
            <w:r w:rsidRPr="00F029E6">
              <w:rPr>
                <w:rFonts w:ascii="Times New Roman" w:hAnsi="Times New Roman" w:cs="Times New Roman"/>
                <w:sz w:val="16"/>
                <w:szCs w:val="16"/>
              </w:rPr>
              <w:t>Reponse</w:t>
            </w:r>
            <w:proofErr w:type="spellEnd"/>
            <w:r w:rsidRPr="00F029E6">
              <w:rPr>
                <w:rFonts w:ascii="Times New Roman" w:hAnsi="Times New Roman" w:cs="Times New Roman"/>
                <w:sz w:val="16"/>
                <w:szCs w:val="16"/>
              </w:rPr>
              <w:t xml:space="preserve"> frame includes EHT </w:t>
            </w:r>
            <w:proofErr w:type="spellStart"/>
            <w:r w:rsidRPr="00F029E6">
              <w:rPr>
                <w:rFonts w:ascii="Times New Roman" w:hAnsi="Times New Roman" w:cs="Times New Roman"/>
                <w:sz w:val="16"/>
                <w:szCs w:val="16"/>
              </w:rPr>
              <w:t>Capabilites</w:t>
            </w:r>
            <w:proofErr w:type="spellEnd"/>
            <w:r w:rsidRPr="00F029E6">
              <w:rPr>
                <w:rFonts w:ascii="Times New Roman" w:hAnsi="Times New Roman" w:cs="Times New Roman"/>
                <w:sz w:val="16"/>
                <w:szCs w:val="16"/>
              </w:rPr>
              <w:t xml:space="preserve"> element, EHT operation element.</w:t>
            </w:r>
          </w:p>
        </w:tc>
        <w:tc>
          <w:tcPr>
            <w:tcW w:w="2430" w:type="dxa"/>
            <w:shd w:val="clear" w:color="auto" w:fill="auto"/>
            <w:noWrap/>
          </w:tcPr>
          <w:p w14:paraId="18106FB4" w14:textId="0012AC28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 the comment</w:t>
            </w:r>
          </w:p>
        </w:tc>
        <w:tc>
          <w:tcPr>
            <w:tcW w:w="2880" w:type="dxa"/>
            <w:shd w:val="clear" w:color="auto" w:fill="auto"/>
          </w:tcPr>
          <w:p w14:paraId="7BBC2D94" w14:textId="77777777" w:rsidR="005B6E7B" w:rsidRDefault="005B6E7B" w:rsidP="005B6E7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7D2D76B5" w14:textId="77777777" w:rsidR="005B6E7B" w:rsidRDefault="005B6E7B" w:rsidP="005B6E7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42FE5FA" w14:textId="382E9AEA" w:rsidR="005B6E7B" w:rsidRDefault="005B6E7B" w:rsidP="005B6E7B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frame format for </w:t>
            </w:r>
            <w:r w:rsidR="001B446D">
              <w:rPr>
                <w:rFonts w:ascii="Times New Roman" w:hAnsi="Times New Roman" w:cs="Times New Roman"/>
                <w:bCs/>
                <w:sz w:val="16"/>
                <w:szCs w:val="16"/>
              </w:rPr>
              <w:t>Probe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Response frame was updated to include EHT Operation element and EHT </w:t>
            </w:r>
            <w:r w:rsidR="00C51B7F">
              <w:rPr>
                <w:rFonts w:ascii="Times New Roman" w:hAnsi="Times New Roman" w:cs="Times New Roman"/>
                <w:bCs/>
                <w:sz w:val="16"/>
                <w:szCs w:val="16"/>
              </w:rPr>
              <w:t>Capabilities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element. </w:t>
            </w:r>
          </w:p>
          <w:p w14:paraId="4C969B22" w14:textId="77777777" w:rsidR="005B6E7B" w:rsidRDefault="005B6E7B" w:rsidP="005B6E7B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499A1179" w14:textId="68E40E19" w:rsidR="00735165" w:rsidRPr="00C122CF" w:rsidRDefault="005B6E7B" w:rsidP="00735165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 please implement changes as shown in doc 11-21/</w:t>
            </w:r>
            <w:r w:rsidR="00D739FB">
              <w:rPr>
                <w:rFonts w:ascii="Times New Roman" w:hAnsi="Times New Roman" w:cs="Times New Roman"/>
                <w:b/>
                <w:sz w:val="16"/>
                <w:szCs w:val="16"/>
              </w:rPr>
              <w:t>0253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r0 tagged as 335</w:t>
            </w:r>
            <w:r w:rsidR="001B446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  <w:tr w:rsidR="00735165" w:rsidRPr="008B0293" w14:paraId="064A16DF" w14:textId="77777777" w:rsidTr="005C030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3821F197" w14:textId="6214937F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1009</w:t>
            </w:r>
          </w:p>
        </w:tc>
        <w:tc>
          <w:tcPr>
            <w:tcW w:w="1080" w:type="dxa"/>
          </w:tcPr>
          <w:p w14:paraId="093DFF15" w14:textId="4A6B635A" w:rsidR="00735165" w:rsidRPr="0055452E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Abhishek Patil</w:t>
            </w:r>
          </w:p>
        </w:tc>
        <w:tc>
          <w:tcPr>
            <w:tcW w:w="720" w:type="dxa"/>
            <w:shd w:val="clear" w:color="auto" w:fill="auto"/>
            <w:noWrap/>
          </w:tcPr>
          <w:p w14:paraId="2A6F7836" w14:textId="14CF42F9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69/01</w:t>
            </w:r>
          </w:p>
        </w:tc>
        <w:tc>
          <w:tcPr>
            <w:tcW w:w="900" w:type="dxa"/>
          </w:tcPr>
          <w:p w14:paraId="11637035" w14:textId="6E4904AC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9.4.2.1</w:t>
            </w:r>
          </w:p>
        </w:tc>
        <w:tc>
          <w:tcPr>
            <w:tcW w:w="2340" w:type="dxa"/>
            <w:shd w:val="clear" w:color="auto" w:fill="auto"/>
            <w:noWrap/>
          </w:tcPr>
          <w:p w14:paraId="2ED46AC3" w14:textId="02453FDC" w:rsidR="00735165" w:rsidRPr="00502440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2440">
              <w:rPr>
                <w:rFonts w:ascii="Times New Roman" w:hAnsi="Times New Roman" w:cs="Times New Roman"/>
                <w:sz w:val="16"/>
                <w:szCs w:val="16"/>
              </w:rPr>
              <w:t xml:space="preserve">Add an </w:t>
            </w:r>
            <w:proofErr w:type="gramStart"/>
            <w:r w:rsidRPr="00502440">
              <w:rPr>
                <w:rFonts w:ascii="Times New Roman" w:hAnsi="Times New Roman" w:cs="Times New Roman"/>
                <w:sz w:val="16"/>
                <w:szCs w:val="16"/>
              </w:rPr>
              <w:t>entries</w:t>
            </w:r>
            <w:proofErr w:type="gramEnd"/>
            <w:r w:rsidRPr="00502440">
              <w:rPr>
                <w:rFonts w:ascii="Times New Roman" w:hAnsi="Times New Roman" w:cs="Times New Roman"/>
                <w:sz w:val="16"/>
                <w:szCs w:val="16"/>
              </w:rPr>
              <w:t xml:space="preserve"> for EHT Cap and EHT Op </w:t>
            </w:r>
            <w:proofErr w:type="spellStart"/>
            <w:r w:rsidRPr="00502440">
              <w:rPr>
                <w:rFonts w:ascii="Times New Roman" w:hAnsi="Times New Roman" w:cs="Times New Roman"/>
                <w:sz w:val="16"/>
                <w:szCs w:val="16"/>
              </w:rPr>
              <w:t>Ies</w:t>
            </w:r>
            <w:proofErr w:type="spellEnd"/>
            <w:r w:rsidRPr="00502440">
              <w:rPr>
                <w:rFonts w:ascii="Times New Roman" w:hAnsi="Times New Roman" w:cs="Times New Roman"/>
                <w:sz w:val="16"/>
                <w:szCs w:val="16"/>
              </w:rPr>
              <w:t xml:space="preserve"> to Table 9-92</w:t>
            </w:r>
          </w:p>
        </w:tc>
        <w:tc>
          <w:tcPr>
            <w:tcW w:w="2430" w:type="dxa"/>
            <w:shd w:val="clear" w:color="auto" w:fill="auto"/>
            <w:noWrap/>
          </w:tcPr>
          <w:p w14:paraId="26107596" w14:textId="35AF9AB0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 in comment.</w:t>
            </w:r>
          </w:p>
        </w:tc>
        <w:tc>
          <w:tcPr>
            <w:tcW w:w="2880" w:type="dxa"/>
            <w:shd w:val="clear" w:color="auto" w:fill="auto"/>
          </w:tcPr>
          <w:p w14:paraId="3C1E4331" w14:textId="77777777" w:rsidR="00735165" w:rsidRDefault="00C73DC8" w:rsidP="00735165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7A1D202F" w14:textId="77777777" w:rsidR="00C73DC8" w:rsidRDefault="00C73DC8" w:rsidP="00735165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933F78E" w14:textId="03BC9572" w:rsidR="00C73DC8" w:rsidRDefault="00C73DC8" w:rsidP="00735165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Entries for EHT </w:t>
            </w:r>
            <w:r w:rsidR="00C51B7F">
              <w:rPr>
                <w:rFonts w:ascii="Times New Roman" w:hAnsi="Times New Roman" w:cs="Times New Roman"/>
                <w:bCs/>
                <w:sz w:val="16"/>
                <w:szCs w:val="16"/>
              </w:rPr>
              <w:t>Capabilities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and EHT Operation element were added to Table 9-92.</w:t>
            </w:r>
          </w:p>
          <w:p w14:paraId="171B3893" w14:textId="77777777" w:rsidR="00C73DC8" w:rsidRDefault="00C73DC8" w:rsidP="00735165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07BBE8D" w14:textId="1296C0A0" w:rsidR="00735165" w:rsidRPr="00C122CF" w:rsidRDefault="00C73DC8" w:rsidP="00735165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 please implement changes as shown in doc 11-21/</w:t>
            </w:r>
            <w:r w:rsidR="00D739FB">
              <w:rPr>
                <w:rFonts w:ascii="Times New Roman" w:hAnsi="Times New Roman" w:cs="Times New Roman"/>
                <w:b/>
                <w:sz w:val="16"/>
                <w:szCs w:val="16"/>
              </w:rPr>
              <w:t>0253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r0 tagged as 1009.</w:t>
            </w:r>
          </w:p>
        </w:tc>
      </w:tr>
      <w:tr w:rsidR="00735165" w:rsidRPr="008B0293" w14:paraId="017B7AE3" w14:textId="77777777" w:rsidTr="005C030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0F2C97B3" w14:textId="098B3969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1121</w:t>
            </w:r>
          </w:p>
        </w:tc>
        <w:tc>
          <w:tcPr>
            <w:tcW w:w="1080" w:type="dxa"/>
          </w:tcPr>
          <w:p w14:paraId="3CC46F97" w14:textId="3D2638ED" w:rsidR="00735165" w:rsidRPr="0055452E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Alfred Asterjadhi</w:t>
            </w:r>
          </w:p>
        </w:tc>
        <w:tc>
          <w:tcPr>
            <w:tcW w:w="720" w:type="dxa"/>
            <w:shd w:val="clear" w:color="auto" w:fill="auto"/>
            <w:noWrap/>
          </w:tcPr>
          <w:p w14:paraId="56F9CB39" w14:textId="7E62B662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68/55</w:t>
            </w:r>
          </w:p>
        </w:tc>
        <w:tc>
          <w:tcPr>
            <w:tcW w:w="900" w:type="dxa"/>
          </w:tcPr>
          <w:p w14:paraId="47F61B9A" w14:textId="2BFBC916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9.4.2.1</w:t>
            </w:r>
          </w:p>
        </w:tc>
        <w:tc>
          <w:tcPr>
            <w:tcW w:w="2340" w:type="dxa"/>
            <w:shd w:val="clear" w:color="auto" w:fill="auto"/>
            <w:noWrap/>
          </w:tcPr>
          <w:p w14:paraId="478DD13D" w14:textId="755E11A7" w:rsidR="00735165" w:rsidRPr="00502440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3176">
              <w:rPr>
                <w:rFonts w:ascii="Times New Roman" w:hAnsi="Times New Roman" w:cs="Times New Roman"/>
                <w:sz w:val="16"/>
                <w:szCs w:val="16"/>
              </w:rPr>
              <w:t>Add element IDs for EHT Caps and HE Ops.</w:t>
            </w:r>
          </w:p>
        </w:tc>
        <w:tc>
          <w:tcPr>
            <w:tcW w:w="2430" w:type="dxa"/>
            <w:shd w:val="clear" w:color="auto" w:fill="auto"/>
            <w:noWrap/>
          </w:tcPr>
          <w:p w14:paraId="26A0F963" w14:textId="10B403AC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 in comment</w:t>
            </w:r>
            <w:r w:rsidR="00CE3B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880" w:type="dxa"/>
            <w:shd w:val="clear" w:color="auto" w:fill="auto"/>
          </w:tcPr>
          <w:p w14:paraId="4BE87119" w14:textId="77777777" w:rsidR="00F615C2" w:rsidRDefault="00F615C2" w:rsidP="00F615C2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2F47A326" w14:textId="77777777" w:rsidR="00F615C2" w:rsidRDefault="00F615C2" w:rsidP="00F615C2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AA54ED6" w14:textId="35919831" w:rsidR="00D853FE" w:rsidRDefault="00D853FE" w:rsidP="00D853FE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Entries for EHT </w:t>
            </w:r>
            <w:r w:rsidR="00C51B7F">
              <w:rPr>
                <w:rFonts w:ascii="Times New Roman" w:hAnsi="Times New Roman" w:cs="Times New Roman"/>
                <w:bCs/>
                <w:sz w:val="16"/>
                <w:szCs w:val="16"/>
              </w:rPr>
              <w:t>Capabilities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and EHT Operation element were added to Table 9-92.</w:t>
            </w:r>
          </w:p>
          <w:p w14:paraId="517BC137" w14:textId="77777777" w:rsidR="00F615C2" w:rsidRDefault="00F615C2" w:rsidP="00F615C2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88C17D8" w14:textId="0D559DB7" w:rsidR="00735165" w:rsidRPr="00C122CF" w:rsidRDefault="00F615C2" w:rsidP="00735165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 please implement changes as shown in doc 11-21/</w:t>
            </w:r>
            <w:r w:rsidR="00D739FB">
              <w:rPr>
                <w:rFonts w:ascii="Times New Roman" w:hAnsi="Times New Roman" w:cs="Times New Roman"/>
                <w:b/>
                <w:sz w:val="16"/>
                <w:szCs w:val="16"/>
              </w:rPr>
              <w:t>0253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r0 tagged as 1</w:t>
            </w:r>
            <w:r w:rsidR="00870AF5">
              <w:rPr>
                <w:rFonts w:ascii="Times New Roman" w:hAnsi="Times New Roman" w:cs="Times New Roman"/>
                <w:b/>
                <w:sz w:val="16"/>
                <w:szCs w:val="16"/>
              </w:rPr>
              <w:t>121.</w:t>
            </w:r>
          </w:p>
        </w:tc>
      </w:tr>
      <w:tr w:rsidR="00735165" w:rsidRPr="008B0293" w14:paraId="3596FEBC" w14:textId="77777777" w:rsidTr="005C030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4DC011E2" w14:textId="4C8E3DF8" w:rsidR="00735165" w:rsidRDefault="00735165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970F0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1080" w:type="dxa"/>
          </w:tcPr>
          <w:p w14:paraId="5C7AE264" w14:textId="256A2CB2" w:rsidR="00735165" w:rsidRPr="0055452E" w:rsidRDefault="001970F0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Alfred Asterjadhi</w:t>
            </w:r>
          </w:p>
        </w:tc>
        <w:tc>
          <w:tcPr>
            <w:tcW w:w="720" w:type="dxa"/>
            <w:shd w:val="clear" w:color="auto" w:fill="auto"/>
            <w:noWrap/>
          </w:tcPr>
          <w:p w14:paraId="714C079E" w14:textId="3EB96558" w:rsidR="00735165" w:rsidRDefault="00E71FAC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235/03</w:t>
            </w:r>
          </w:p>
        </w:tc>
        <w:tc>
          <w:tcPr>
            <w:tcW w:w="900" w:type="dxa"/>
          </w:tcPr>
          <w:p w14:paraId="0CCD2AD1" w14:textId="39E777B2" w:rsidR="00735165" w:rsidRDefault="00E71FAC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9.6.12</w:t>
            </w:r>
          </w:p>
        </w:tc>
        <w:tc>
          <w:tcPr>
            <w:tcW w:w="2340" w:type="dxa"/>
            <w:shd w:val="clear" w:color="auto" w:fill="auto"/>
            <w:noWrap/>
          </w:tcPr>
          <w:p w14:paraId="35F0557D" w14:textId="52966A26" w:rsidR="00735165" w:rsidRPr="00502440" w:rsidRDefault="00E71FAC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Any updates to TDLS related action frames? Add EHT related elements for example (references relative to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TGax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8.0).</w:t>
            </w:r>
          </w:p>
        </w:tc>
        <w:tc>
          <w:tcPr>
            <w:tcW w:w="2430" w:type="dxa"/>
            <w:shd w:val="clear" w:color="auto" w:fill="auto"/>
            <w:noWrap/>
          </w:tcPr>
          <w:p w14:paraId="600C73C6" w14:textId="4AABDB60" w:rsidR="00735165" w:rsidRDefault="00E71FAC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 in comment.</w:t>
            </w:r>
          </w:p>
        </w:tc>
        <w:tc>
          <w:tcPr>
            <w:tcW w:w="2880" w:type="dxa"/>
            <w:shd w:val="clear" w:color="auto" w:fill="auto"/>
          </w:tcPr>
          <w:p w14:paraId="3BC469FC" w14:textId="77777777" w:rsidR="00870AF5" w:rsidRDefault="00870AF5" w:rsidP="00870AF5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7922B472" w14:textId="77777777" w:rsidR="00870AF5" w:rsidRDefault="00870AF5" w:rsidP="00870AF5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7799BAD" w14:textId="1D50A860" w:rsidR="00593A5F" w:rsidRPr="00593A5F" w:rsidRDefault="00593A5F" w:rsidP="00593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3A5F">
              <w:rPr>
                <w:rFonts w:ascii="Times New Roman" w:eastAsia="Times New Roman" w:hAnsi="Times New Roman" w:cs="Times New Roman"/>
                <w:sz w:val="16"/>
                <w:szCs w:val="16"/>
              </w:rPr>
              <w:t>The EHT Capabili</w:t>
            </w:r>
            <w:r w:rsidR="00A936C1">
              <w:rPr>
                <w:rFonts w:ascii="Times New Roman" w:eastAsia="Times New Roman" w:hAnsi="Times New Roman" w:cs="Times New Roman"/>
                <w:sz w:val="16"/>
                <w:szCs w:val="16"/>
              </w:rPr>
              <w:t>ties</w:t>
            </w:r>
            <w:r w:rsidRPr="00593A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element w</w:t>
            </w:r>
            <w:r w:rsidR="00A936C1">
              <w:rPr>
                <w:rFonts w:ascii="Times New Roman" w:eastAsia="Times New Roman" w:hAnsi="Times New Roman" w:cs="Times New Roman"/>
                <w:sz w:val="16"/>
                <w:szCs w:val="16"/>
              </w:rPr>
              <w:t>as</w:t>
            </w:r>
            <w:r w:rsidRPr="00593A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added in TDLS Discovery Response Action frame, TDLS Setup Request Action frame, and TDLS Setup Response Action frame. The EHT Operation element was added to TDLS Setup Confirm Action frame.</w:t>
            </w:r>
          </w:p>
          <w:p w14:paraId="735653F0" w14:textId="77777777" w:rsidR="00870AF5" w:rsidRDefault="00870AF5" w:rsidP="00870AF5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8C26B30" w14:textId="3EDBE107" w:rsidR="00735165" w:rsidRPr="00C122CF" w:rsidRDefault="00870AF5" w:rsidP="00735165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 please implement changes as shown in doc 11-21/</w:t>
            </w:r>
            <w:r w:rsidR="00D739FB">
              <w:rPr>
                <w:rFonts w:ascii="Times New Roman" w:hAnsi="Times New Roman" w:cs="Times New Roman"/>
                <w:b/>
                <w:sz w:val="16"/>
                <w:szCs w:val="16"/>
              </w:rPr>
              <w:t>0253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r0 tagged as 1133.</w:t>
            </w:r>
          </w:p>
        </w:tc>
      </w:tr>
      <w:tr w:rsidR="00735165" w:rsidRPr="008B0293" w14:paraId="7DB3BA02" w14:textId="77777777" w:rsidTr="005C030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7A5F59A0" w14:textId="4452B9C1" w:rsidR="00735165" w:rsidRDefault="001970F0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1022</w:t>
            </w:r>
          </w:p>
        </w:tc>
        <w:tc>
          <w:tcPr>
            <w:tcW w:w="1080" w:type="dxa"/>
          </w:tcPr>
          <w:p w14:paraId="36FE48CF" w14:textId="1D6B05EE" w:rsidR="00735165" w:rsidRPr="0055452E" w:rsidRDefault="001970F0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Abhishek Patil</w:t>
            </w:r>
          </w:p>
        </w:tc>
        <w:tc>
          <w:tcPr>
            <w:tcW w:w="720" w:type="dxa"/>
            <w:shd w:val="clear" w:color="auto" w:fill="auto"/>
            <w:noWrap/>
          </w:tcPr>
          <w:p w14:paraId="543C0670" w14:textId="50039B59" w:rsidR="00735165" w:rsidRDefault="008F68C7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87/01</w:t>
            </w:r>
          </w:p>
        </w:tc>
        <w:tc>
          <w:tcPr>
            <w:tcW w:w="900" w:type="dxa"/>
          </w:tcPr>
          <w:p w14:paraId="1DCFDD57" w14:textId="64BCBEE9" w:rsidR="00735165" w:rsidRDefault="008F68C7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11.20.1</w:t>
            </w:r>
          </w:p>
        </w:tc>
        <w:tc>
          <w:tcPr>
            <w:tcW w:w="2340" w:type="dxa"/>
            <w:shd w:val="clear" w:color="auto" w:fill="auto"/>
            <w:noWrap/>
          </w:tcPr>
          <w:p w14:paraId="4A6B269A" w14:textId="4D43865B" w:rsidR="00735165" w:rsidRPr="00502440" w:rsidRDefault="008F68C7" w:rsidP="0073516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02DC">
              <w:rPr>
                <w:rFonts w:ascii="Times New Roman" w:hAnsi="Times New Roman" w:cs="Times New Roman"/>
                <w:sz w:val="16"/>
                <w:szCs w:val="16"/>
              </w:rPr>
              <w:t>Update 11.20.1 to mention that TDLS Setup Confirm frame carries EHT Operation element.</w:t>
            </w:r>
          </w:p>
        </w:tc>
        <w:tc>
          <w:tcPr>
            <w:tcW w:w="2430" w:type="dxa"/>
            <w:shd w:val="clear" w:color="auto" w:fill="auto"/>
            <w:noWrap/>
          </w:tcPr>
          <w:p w14:paraId="6029B08D" w14:textId="77777777" w:rsidR="008F68C7" w:rsidRPr="00C602DC" w:rsidRDefault="008F68C7" w:rsidP="008F68C7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02DC">
              <w:rPr>
                <w:rFonts w:ascii="Times New Roman" w:hAnsi="Times New Roman" w:cs="Times New Roman"/>
                <w:sz w:val="16"/>
                <w:szCs w:val="16"/>
              </w:rPr>
              <w:t xml:space="preserve">Insert the following as the last paragraph in </w:t>
            </w:r>
            <w:proofErr w:type="spellStart"/>
            <w:r w:rsidRPr="00C602DC">
              <w:rPr>
                <w:rFonts w:ascii="Times New Roman" w:hAnsi="Times New Roman" w:cs="Times New Roman"/>
                <w:sz w:val="16"/>
                <w:szCs w:val="16"/>
              </w:rPr>
              <w:t>clasue</w:t>
            </w:r>
            <w:proofErr w:type="spellEnd"/>
            <w:r w:rsidRPr="00C602DC">
              <w:rPr>
                <w:rFonts w:ascii="Times New Roman" w:hAnsi="Times New Roman" w:cs="Times New Roman"/>
                <w:sz w:val="16"/>
                <w:szCs w:val="16"/>
              </w:rPr>
              <w:t xml:space="preserve"> 11.20.1:</w:t>
            </w:r>
          </w:p>
          <w:p w14:paraId="0BB4AD2D" w14:textId="3A66ED03" w:rsidR="00735165" w:rsidRDefault="008F68C7" w:rsidP="008F68C7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02DC">
              <w:rPr>
                <w:rFonts w:ascii="Times New Roman" w:hAnsi="Times New Roman" w:cs="Times New Roman"/>
                <w:sz w:val="16"/>
                <w:szCs w:val="16"/>
              </w:rPr>
              <w:t>"The EHT Operation element shall be present in a TDLS Setup Confirm frame when both STAs are EHT capable."</w:t>
            </w:r>
          </w:p>
        </w:tc>
        <w:tc>
          <w:tcPr>
            <w:tcW w:w="2880" w:type="dxa"/>
            <w:shd w:val="clear" w:color="auto" w:fill="auto"/>
          </w:tcPr>
          <w:p w14:paraId="082B2ECD" w14:textId="04EAC4F2" w:rsidR="00445B53" w:rsidRDefault="00AB1355" w:rsidP="00445B53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  <w:p w14:paraId="7BAF2637" w14:textId="77777777" w:rsidR="00445B53" w:rsidRDefault="00445B53" w:rsidP="00445B53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F612F82" w14:textId="77777777" w:rsidR="00445B53" w:rsidRDefault="00445B53" w:rsidP="00445B53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D6458E9" w14:textId="0DFE58EC" w:rsidR="00735165" w:rsidRPr="00C122CF" w:rsidRDefault="00445B53" w:rsidP="00735165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 please implement changes as shown in doc 11-21/</w:t>
            </w:r>
            <w:r w:rsidR="00D739FB">
              <w:rPr>
                <w:rFonts w:ascii="Times New Roman" w:hAnsi="Times New Roman" w:cs="Times New Roman"/>
                <w:b/>
                <w:sz w:val="16"/>
                <w:szCs w:val="16"/>
              </w:rPr>
              <w:t>0253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r0 tagged as </w:t>
            </w:r>
            <w:r w:rsidR="00345128">
              <w:rPr>
                <w:rFonts w:ascii="Times New Roman" w:hAnsi="Times New Roman" w:cs="Times New Roman"/>
                <w:b/>
                <w:sz w:val="16"/>
                <w:szCs w:val="16"/>
              </w:rPr>
              <w:t>1022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</w:tbl>
    <w:p w14:paraId="28EF22CA" w14:textId="7916716D" w:rsidR="0054678A" w:rsidRDefault="0054678A" w:rsidP="00FD4C29">
      <w:pPr>
        <w:pStyle w:val="T"/>
        <w:spacing w:after="0" w:line="240" w:lineRule="auto"/>
        <w:rPr>
          <w:b/>
          <w:i/>
          <w:iCs/>
          <w:highlight w:val="yellow"/>
        </w:rPr>
      </w:pPr>
      <w:proofErr w:type="spellStart"/>
      <w:r w:rsidRPr="0009014C">
        <w:rPr>
          <w:b/>
          <w:i/>
          <w:iCs/>
          <w:highlight w:val="yellow"/>
        </w:rPr>
        <w:t>TGbe</w:t>
      </w:r>
      <w:proofErr w:type="spellEnd"/>
      <w:r w:rsidRPr="0009014C">
        <w:rPr>
          <w:b/>
          <w:i/>
          <w:iCs/>
          <w:highlight w:val="yellow"/>
        </w:rPr>
        <w:t xml:space="preserve"> editor: Please note Baseline is </w:t>
      </w:r>
      <w:proofErr w:type="spellStart"/>
      <w:r w:rsidRPr="0009014C">
        <w:rPr>
          <w:b/>
          <w:i/>
          <w:iCs/>
          <w:highlight w:val="yellow"/>
        </w:rPr>
        <w:t>REVmd</w:t>
      </w:r>
      <w:proofErr w:type="spellEnd"/>
      <w:r w:rsidRPr="0009014C">
        <w:rPr>
          <w:b/>
          <w:i/>
          <w:iCs/>
          <w:highlight w:val="yellow"/>
        </w:rPr>
        <w:t xml:space="preserve"> D5.0, 11ax D8.0, 11be D0.</w:t>
      </w:r>
      <w:r w:rsidRPr="00413C05">
        <w:rPr>
          <w:b/>
          <w:i/>
          <w:iCs/>
          <w:highlight w:val="yellow"/>
        </w:rPr>
        <w:t>3, and approved text in 21/</w:t>
      </w:r>
      <w:proofErr w:type="gramStart"/>
      <w:r w:rsidRPr="00413C05">
        <w:rPr>
          <w:b/>
          <w:i/>
          <w:iCs/>
          <w:highlight w:val="yellow"/>
        </w:rPr>
        <w:t>0113r1</w:t>
      </w:r>
      <w:proofErr w:type="gramEnd"/>
    </w:p>
    <w:p w14:paraId="173237FF" w14:textId="729A6A5B" w:rsidR="003152B5" w:rsidRDefault="003152B5" w:rsidP="00FD4C29">
      <w:pPr>
        <w:pStyle w:val="T"/>
        <w:spacing w:after="0" w:line="240" w:lineRule="auto"/>
        <w:rPr>
          <w:b/>
          <w:i/>
          <w:iCs/>
        </w:rPr>
      </w:pPr>
      <w:proofErr w:type="spellStart"/>
      <w:r w:rsidRPr="00602236">
        <w:rPr>
          <w:b/>
          <w:i/>
          <w:iCs/>
          <w:highlight w:val="yellow"/>
        </w:rPr>
        <w:t>TGbe</w:t>
      </w:r>
      <w:proofErr w:type="spellEnd"/>
      <w:r w:rsidRPr="00602236">
        <w:rPr>
          <w:b/>
          <w:i/>
          <w:iCs/>
          <w:highlight w:val="yellow"/>
        </w:rPr>
        <w:t xml:space="preserve"> editor: Please add</w:t>
      </w:r>
      <w:r w:rsidR="003D46B3">
        <w:rPr>
          <w:b/>
          <w:i/>
          <w:iCs/>
          <w:highlight w:val="yellow"/>
        </w:rPr>
        <w:t>/edit</w:t>
      </w:r>
      <w:r w:rsidRPr="00602236">
        <w:rPr>
          <w:b/>
          <w:i/>
          <w:iCs/>
          <w:highlight w:val="yellow"/>
        </w:rPr>
        <w:t xml:space="preserve"> </w:t>
      </w:r>
      <w:r w:rsidR="003D46B3">
        <w:rPr>
          <w:b/>
          <w:i/>
          <w:iCs/>
          <w:highlight w:val="yellow"/>
        </w:rPr>
        <w:t>the</w:t>
      </w:r>
      <w:r>
        <w:rPr>
          <w:b/>
          <w:i/>
          <w:iCs/>
          <w:highlight w:val="yellow"/>
        </w:rPr>
        <w:t xml:space="preserve"> subclauses</w:t>
      </w:r>
      <w:r w:rsidRPr="00602236">
        <w:rPr>
          <w:b/>
          <w:i/>
          <w:iCs/>
          <w:highlight w:val="yellow"/>
        </w:rPr>
        <w:t xml:space="preserve"> as follows</w:t>
      </w:r>
      <w:r w:rsidR="000552F9">
        <w:rPr>
          <w:b/>
          <w:i/>
          <w:iCs/>
        </w:rPr>
        <w:t xml:space="preserve"> [CID 1126]</w:t>
      </w:r>
    </w:p>
    <w:p w14:paraId="52DFB13D" w14:textId="7B9C8E8A" w:rsidR="002F4A4D" w:rsidRPr="005C5F0B" w:rsidRDefault="002F4A4D" w:rsidP="002F4A4D">
      <w:pPr>
        <w:pStyle w:val="Heading3"/>
        <w:numPr>
          <w:ilvl w:val="0"/>
          <w:numId w:val="0"/>
        </w:numPr>
        <w:tabs>
          <w:tab w:val="left" w:pos="659"/>
        </w:tabs>
        <w:kinsoku w:val="0"/>
        <w:overflowPunct w:val="0"/>
        <w:spacing w:after="0" w:line="212" w:lineRule="exact"/>
        <w:ind w:left="360" w:hanging="360"/>
        <w:rPr>
          <w:rFonts w:ascii="Arial" w:hAnsi="Arial" w:cs="Arial"/>
        </w:rPr>
      </w:pPr>
      <w:r w:rsidRPr="005C5F0B">
        <w:rPr>
          <w:rFonts w:ascii="Arial" w:hAnsi="Arial" w:cs="Arial"/>
        </w:rPr>
        <w:t>9.4.2.295c</w:t>
      </w:r>
      <w:ins w:id="2" w:author="Gaurang Naik" w:date="2021-02-19T21:02:00Z">
        <w:r w:rsidR="009F7236">
          <w:rPr>
            <w:rFonts w:ascii="Arial" w:hAnsi="Arial" w:cs="Arial"/>
          </w:rPr>
          <w:t xml:space="preserve"> </w:t>
        </w:r>
      </w:ins>
      <w:r w:rsidRPr="005C5F0B">
        <w:rPr>
          <w:rFonts w:ascii="Arial" w:hAnsi="Arial" w:cs="Arial"/>
        </w:rPr>
        <w:t>EHT Capabilities element</w:t>
      </w:r>
    </w:p>
    <w:p w14:paraId="4ED1D0B4" w14:textId="50F2453F" w:rsidR="00FE1EC5" w:rsidRPr="00387412" w:rsidRDefault="00FE1EC5" w:rsidP="00FE1EC5">
      <w:pPr>
        <w:pStyle w:val="H5"/>
        <w:spacing w:after="0"/>
        <w:rPr>
          <w:ins w:id="3" w:author="Gaurang Naik" w:date="2021-02-11T12:17:00Z"/>
          <w:w w:val="100"/>
        </w:rPr>
      </w:pPr>
      <w:ins w:id="4" w:author="Gaurang Naik" w:date="2021-02-11T12:17:00Z">
        <w:r w:rsidRPr="00387412">
          <w:rPr>
            <w:w w:val="100"/>
          </w:rPr>
          <w:t xml:space="preserve">9.4.2.295c.1 </w:t>
        </w:r>
        <w:r w:rsidRPr="00387412">
          <w:rPr>
            <w:strike/>
            <w:w w:val="100"/>
          </w:rPr>
          <w:t xml:space="preserve">EHT PHY Capabilities Information </w:t>
        </w:r>
        <w:proofErr w:type="spellStart"/>
        <w:r w:rsidRPr="00387412">
          <w:rPr>
            <w:strike/>
            <w:w w:val="100"/>
          </w:rPr>
          <w:t>field</w:t>
        </w:r>
        <w:r w:rsidRPr="00387412">
          <w:rPr>
            <w:w w:val="100"/>
          </w:rPr>
          <w:t>General</w:t>
        </w:r>
        <w:proofErr w:type="spellEnd"/>
      </w:ins>
    </w:p>
    <w:p w14:paraId="62406CE5" w14:textId="77777777" w:rsidR="00FE1EC5" w:rsidRDefault="00FE1EC5" w:rsidP="00FE1EC5">
      <w:pPr>
        <w:pStyle w:val="T"/>
        <w:spacing w:after="0"/>
        <w:rPr>
          <w:ins w:id="5" w:author="Gaurang Naik" w:date="2021-02-11T12:17:00Z"/>
          <w:w w:val="100"/>
        </w:rPr>
      </w:pPr>
      <w:ins w:id="6" w:author="Gaurang Naik" w:date="2021-02-11T12:17:00Z">
        <w:r>
          <w:rPr>
            <w:w w:val="100"/>
          </w:rPr>
          <w:t>A STA declares that it is an EHT STA by transmitting the EHT Capabilities element.</w:t>
        </w:r>
      </w:ins>
    </w:p>
    <w:p w14:paraId="5C9E6F6C" w14:textId="77777777" w:rsidR="00FE1EC5" w:rsidRDefault="00FE1EC5" w:rsidP="00FE1EC5">
      <w:pPr>
        <w:pStyle w:val="T"/>
        <w:spacing w:after="0"/>
        <w:rPr>
          <w:ins w:id="7" w:author="Gaurang Naik" w:date="2021-02-11T12:17:00Z"/>
          <w:w w:val="100"/>
        </w:rPr>
      </w:pPr>
      <w:ins w:id="8" w:author="Gaurang Naik" w:date="2021-02-11T12:17:00Z">
        <w:r>
          <w:rPr>
            <w:w w:val="100"/>
          </w:rPr>
          <w:t xml:space="preserve">The EHT Capabilities element contains </w:t>
        </w:r>
        <w:proofErr w:type="gramStart"/>
        <w:r>
          <w:rPr>
            <w:w w:val="100"/>
          </w:rPr>
          <w:t>a number of</w:t>
        </w:r>
        <w:proofErr w:type="gramEnd"/>
        <w:r>
          <w:rPr>
            <w:w w:val="100"/>
          </w:rPr>
          <w:t xml:space="preserve"> fields that are used to advertise the EHT capabilities of an EHT STA. The EHT Capabilities element is defined in Figure </w:t>
        </w:r>
        <w:r w:rsidRPr="007152FA">
          <w:rPr>
            <w:w w:val="100"/>
            <w:highlight w:val="yellow"/>
          </w:rPr>
          <w:t>9-xxx</w:t>
        </w:r>
        <w:r>
          <w:rPr>
            <w:w w:val="100"/>
          </w:rPr>
          <w:t xml:space="preserve"> (EHT Capabilities element format).</w:t>
        </w:r>
      </w:ins>
    </w:p>
    <w:p w14:paraId="45256118" w14:textId="77777777" w:rsidR="00FE1EC5" w:rsidRDefault="00FE1EC5" w:rsidP="00FE1EC5">
      <w:pPr>
        <w:pStyle w:val="T"/>
        <w:spacing w:after="0"/>
        <w:rPr>
          <w:ins w:id="9" w:author="Gaurang Naik" w:date="2021-02-11T12:17:00Z"/>
          <w:w w:val="100"/>
          <w:sz w:val="24"/>
          <w:szCs w:val="24"/>
          <w:lang w:val="en-GB"/>
        </w:rPr>
      </w:pPr>
    </w:p>
    <w:tbl>
      <w:tblPr>
        <w:tblW w:w="8720" w:type="dxa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000" w:firstRow="0" w:lastRow="0" w:firstColumn="0" w:lastColumn="0" w:noHBand="0" w:noVBand="0"/>
      </w:tblPr>
      <w:tblGrid>
        <w:gridCol w:w="780"/>
        <w:gridCol w:w="1040"/>
        <w:gridCol w:w="740"/>
        <w:gridCol w:w="1020"/>
        <w:gridCol w:w="1360"/>
        <w:gridCol w:w="1280"/>
        <w:gridCol w:w="1280"/>
        <w:gridCol w:w="1220"/>
      </w:tblGrid>
      <w:tr w:rsidR="00FE1EC5" w14:paraId="40A1F5AD" w14:textId="77777777" w:rsidTr="00E71028">
        <w:trPr>
          <w:trHeight w:val="274"/>
          <w:jc w:val="center"/>
          <w:ins w:id="10" w:author="Gaurang Naik" w:date="2021-02-11T12:17:00Z"/>
        </w:trPr>
        <w:tc>
          <w:tcPr>
            <w:tcW w:w="780" w:type="dxa"/>
            <w:tcBorders>
              <w:top w:val="nil"/>
              <w:left w:val="nil"/>
              <w:bottom w:val="nil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460AADE9" w14:textId="77777777" w:rsidR="00FE1EC5" w:rsidRDefault="00FE1EC5" w:rsidP="00E71028">
            <w:pPr>
              <w:pStyle w:val="figuretext"/>
              <w:rPr>
                <w:ins w:id="11" w:author="Gaurang Naik" w:date="2021-02-11T12:17:00Z"/>
              </w:rPr>
            </w:pPr>
          </w:p>
        </w:tc>
        <w:tc>
          <w:tcPr>
            <w:tcW w:w="10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22BE9578" w14:textId="77777777" w:rsidR="00FE1EC5" w:rsidRDefault="00FE1EC5" w:rsidP="00E71028">
            <w:pPr>
              <w:pStyle w:val="figuretext"/>
              <w:rPr>
                <w:ins w:id="12" w:author="Gaurang Naik" w:date="2021-02-11T12:17:00Z"/>
              </w:rPr>
            </w:pPr>
            <w:ins w:id="13" w:author="Gaurang Naik" w:date="2021-02-11T12:17:00Z">
              <w:r>
                <w:rPr>
                  <w:w w:val="100"/>
                </w:rPr>
                <w:t>Element ID</w:t>
              </w:r>
            </w:ins>
          </w:p>
        </w:tc>
        <w:tc>
          <w:tcPr>
            <w:tcW w:w="7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0478DD8F" w14:textId="77777777" w:rsidR="00FE1EC5" w:rsidRDefault="00FE1EC5" w:rsidP="00E71028">
            <w:pPr>
              <w:pStyle w:val="figuretext"/>
              <w:rPr>
                <w:ins w:id="14" w:author="Gaurang Naik" w:date="2021-02-11T12:17:00Z"/>
              </w:rPr>
            </w:pPr>
            <w:ins w:id="15" w:author="Gaurang Naik" w:date="2021-02-11T12:17:00Z">
              <w:r>
                <w:rPr>
                  <w:w w:val="100"/>
                </w:rPr>
                <w:t>Length</w:t>
              </w:r>
            </w:ins>
          </w:p>
        </w:tc>
        <w:tc>
          <w:tcPr>
            <w:tcW w:w="10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2BD87CEF" w14:textId="77777777" w:rsidR="00FE1EC5" w:rsidRDefault="00FE1EC5" w:rsidP="00E71028">
            <w:pPr>
              <w:pStyle w:val="figuretext"/>
              <w:rPr>
                <w:ins w:id="16" w:author="Gaurang Naik" w:date="2021-02-11T12:17:00Z"/>
              </w:rPr>
            </w:pPr>
            <w:ins w:id="17" w:author="Gaurang Naik" w:date="2021-02-11T12:17:00Z">
              <w:r>
                <w:rPr>
                  <w:w w:val="100"/>
                </w:rPr>
                <w:t>Element ID Extension</w:t>
              </w:r>
            </w:ins>
          </w:p>
        </w:tc>
        <w:tc>
          <w:tcPr>
            <w:tcW w:w="13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2B3DA954" w14:textId="77777777" w:rsidR="00FE1EC5" w:rsidRDefault="00FE1EC5" w:rsidP="00E71028">
            <w:pPr>
              <w:pStyle w:val="figuretext"/>
              <w:rPr>
                <w:ins w:id="18" w:author="Gaurang Naik" w:date="2021-02-11T12:17:00Z"/>
              </w:rPr>
            </w:pPr>
            <w:ins w:id="19" w:author="Gaurang Naik" w:date="2021-02-11T12:17:00Z">
              <w:r>
                <w:rPr>
                  <w:w w:val="100"/>
                </w:rPr>
                <w:t>EHT MAC Capabilities Information</w:t>
              </w:r>
            </w:ins>
          </w:p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7795C072" w14:textId="77777777" w:rsidR="00FE1EC5" w:rsidRDefault="00FE1EC5" w:rsidP="00E71028">
            <w:pPr>
              <w:pStyle w:val="figuretext"/>
              <w:rPr>
                <w:ins w:id="20" w:author="Gaurang Naik" w:date="2021-02-11T12:17:00Z"/>
              </w:rPr>
            </w:pPr>
            <w:ins w:id="21" w:author="Gaurang Naik" w:date="2021-02-11T12:17:00Z">
              <w:r>
                <w:rPr>
                  <w:w w:val="100"/>
                </w:rPr>
                <w:t>EHT PHY Capabilities Information</w:t>
              </w:r>
            </w:ins>
          </w:p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4704D9D0" w14:textId="77777777" w:rsidR="00FE1EC5" w:rsidRDefault="00FE1EC5" w:rsidP="00E71028">
            <w:pPr>
              <w:pStyle w:val="figuretext"/>
              <w:rPr>
                <w:ins w:id="22" w:author="Gaurang Naik" w:date="2021-02-11T12:17:00Z"/>
              </w:rPr>
            </w:pPr>
            <w:ins w:id="23" w:author="Gaurang Naik" w:date="2021-02-11T12:17:00Z">
              <w:r>
                <w:rPr>
                  <w:w w:val="100"/>
                </w:rPr>
                <w:t>Supported EHT-MCS And NSS Set</w:t>
              </w:r>
            </w:ins>
          </w:p>
        </w:tc>
        <w:tc>
          <w:tcPr>
            <w:tcW w:w="12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2024D8E8" w14:textId="77777777" w:rsidR="00FE1EC5" w:rsidRDefault="00FE1EC5" w:rsidP="00E71028">
            <w:pPr>
              <w:pStyle w:val="figuretext"/>
              <w:rPr>
                <w:ins w:id="24" w:author="Gaurang Naik" w:date="2021-02-11T12:17:00Z"/>
              </w:rPr>
            </w:pPr>
            <w:ins w:id="25" w:author="Gaurang Naik" w:date="2021-02-11T12:17:00Z">
              <w:r>
                <w:rPr>
                  <w:w w:val="100"/>
                </w:rPr>
                <w:t>EHT PPE Thresholds (optional)</w:t>
              </w:r>
            </w:ins>
          </w:p>
        </w:tc>
      </w:tr>
      <w:tr w:rsidR="00FE1EC5" w14:paraId="4535AFF6" w14:textId="77777777" w:rsidTr="00E71028">
        <w:trPr>
          <w:trHeight w:val="22"/>
          <w:jc w:val="center"/>
          <w:ins w:id="26" w:author="Gaurang Naik" w:date="2021-02-11T12:17:00Z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205ACCEF" w14:textId="77777777" w:rsidR="00FE1EC5" w:rsidRDefault="00FE1EC5" w:rsidP="00E71028">
            <w:pPr>
              <w:pStyle w:val="figuretext"/>
              <w:rPr>
                <w:ins w:id="27" w:author="Gaurang Naik" w:date="2021-02-11T12:17:00Z"/>
              </w:rPr>
            </w:pPr>
            <w:ins w:id="28" w:author="Gaurang Naik" w:date="2021-02-11T12:17:00Z">
              <w:r>
                <w:rPr>
                  <w:w w:val="100"/>
                </w:rPr>
                <w:t>Octets:</w:t>
              </w:r>
            </w:ins>
          </w:p>
        </w:tc>
        <w:tc>
          <w:tcPr>
            <w:tcW w:w="104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674B38E" w14:textId="77777777" w:rsidR="00FE1EC5" w:rsidRDefault="00FE1EC5" w:rsidP="00E71028">
            <w:pPr>
              <w:pStyle w:val="figuretext"/>
              <w:rPr>
                <w:ins w:id="29" w:author="Gaurang Naik" w:date="2021-02-11T12:17:00Z"/>
              </w:rPr>
            </w:pPr>
            <w:ins w:id="30" w:author="Gaurang Naik" w:date="2021-02-11T12:17:00Z">
              <w:r>
                <w:rPr>
                  <w:w w:val="100"/>
                </w:rPr>
                <w:t>1</w:t>
              </w:r>
            </w:ins>
          </w:p>
        </w:tc>
        <w:tc>
          <w:tcPr>
            <w:tcW w:w="74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6193A68" w14:textId="77777777" w:rsidR="00FE1EC5" w:rsidRDefault="00FE1EC5" w:rsidP="00E71028">
            <w:pPr>
              <w:pStyle w:val="figuretext"/>
              <w:rPr>
                <w:ins w:id="31" w:author="Gaurang Naik" w:date="2021-02-11T12:17:00Z"/>
              </w:rPr>
            </w:pPr>
            <w:ins w:id="32" w:author="Gaurang Naik" w:date="2021-02-11T12:17:00Z">
              <w:r>
                <w:rPr>
                  <w:w w:val="100"/>
                </w:rPr>
                <w:t>1</w:t>
              </w:r>
            </w:ins>
          </w:p>
        </w:tc>
        <w:tc>
          <w:tcPr>
            <w:tcW w:w="102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20E2903C" w14:textId="77777777" w:rsidR="00FE1EC5" w:rsidRDefault="00FE1EC5" w:rsidP="00E71028">
            <w:pPr>
              <w:pStyle w:val="figuretext"/>
              <w:rPr>
                <w:ins w:id="33" w:author="Gaurang Naik" w:date="2021-02-11T12:17:00Z"/>
              </w:rPr>
            </w:pPr>
            <w:ins w:id="34" w:author="Gaurang Naik" w:date="2021-02-11T12:17:00Z">
              <w:r>
                <w:rPr>
                  <w:w w:val="100"/>
                </w:rPr>
                <w:t>1</w:t>
              </w:r>
            </w:ins>
          </w:p>
        </w:tc>
        <w:tc>
          <w:tcPr>
            <w:tcW w:w="136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2EC40937" w14:textId="77777777" w:rsidR="00FE1EC5" w:rsidRDefault="00FE1EC5" w:rsidP="00E71028">
            <w:pPr>
              <w:pStyle w:val="figuretext"/>
              <w:rPr>
                <w:ins w:id="35" w:author="Gaurang Naik" w:date="2021-02-11T12:17:00Z"/>
              </w:rPr>
            </w:pPr>
            <w:ins w:id="36" w:author="Gaurang Naik" w:date="2021-02-11T12:17:00Z">
              <w:r w:rsidRPr="00B0210A">
                <w:rPr>
                  <w:w w:val="100"/>
                  <w:highlight w:val="yellow"/>
                </w:rPr>
                <w:t>TBD</w:t>
              </w:r>
            </w:ins>
          </w:p>
        </w:tc>
        <w:tc>
          <w:tcPr>
            <w:tcW w:w="128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31A25E65" w14:textId="77777777" w:rsidR="00FE1EC5" w:rsidRDefault="00FE1EC5" w:rsidP="00E71028">
            <w:pPr>
              <w:pStyle w:val="figuretext"/>
              <w:rPr>
                <w:ins w:id="37" w:author="Gaurang Naik" w:date="2021-02-11T12:17:00Z"/>
              </w:rPr>
            </w:pPr>
            <w:ins w:id="38" w:author="Gaurang Naik" w:date="2021-02-11T12:17:00Z">
              <w:r w:rsidRPr="00B0210A">
                <w:rPr>
                  <w:w w:val="100"/>
                  <w:highlight w:val="yellow"/>
                </w:rPr>
                <w:t>TBD</w:t>
              </w:r>
            </w:ins>
          </w:p>
        </w:tc>
        <w:tc>
          <w:tcPr>
            <w:tcW w:w="128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3D0C133F" w14:textId="40CC64CC" w:rsidR="00FE1EC5" w:rsidRDefault="00954BC0" w:rsidP="00E71028">
            <w:pPr>
              <w:pStyle w:val="figuretext"/>
              <w:rPr>
                <w:ins w:id="39" w:author="Gaurang Naik" w:date="2021-02-11T12:17:00Z"/>
              </w:rPr>
            </w:pPr>
            <w:ins w:id="40" w:author="Gaurang Naik" w:date="2021-02-22T17:03:00Z">
              <w:r w:rsidRPr="00954BC0">
                <w:rPr>
                  <w:w w:val="100"/>
                  <w:highlight w:val="yellow"/>
                </w:rPr>
                <w:t>TBD</w:t>
              </w:r>
            </w:ins>
          </w:p>
        </w:tc>
        <w:tc>
          <w:tcPr>
            <w:tcW w:w="122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134B2777" w14:textId="77777777" w:rsidR="00FE1EC5" w:rsidRDefault="00FE1EC5" w:rsidP="00E71028">
            <w:pPr>
              <w:pStyle w:val="figuretext"/>
              <w:rPr>
                <w:ins w:id="41" w:author="Gaurang Naik" w:date="2021-02-11T12:17:00Z"/>
              </w:rPr>
            </w:pPr>
            <w:ins w:id="42" w:author="Gaurang Naik" w:date="2021-02-11T12:17:00Z">
              <w:r>
                <w:rPr>
                  <w:w w:val="100"/>
                </w:rPr>
                <w:t>variable</w:t>
              </w:r>
            </w:ins>
          </w:p>
        </w:tc>
      </w:tr>
      <w:tr w:rsidR="00FE1EC5" w14:paraId="65F59874" w14:textId="77777777" w:rsidTr="00E71028">
        <w:trPr>
          <w:jc w:val="center"/>
          <w:ins w:id="43" w:author="Gaurang Naik" w:date="2021-02-11T12:17:00Z"/>
        </w:trPr>
        <w:tc>
          <w:tcPr>
            <w:tcW w:w="872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37AC3EE5" w14:textId="76527865" w:rsidR="00FE1EC5" w:rsidRDefault="00BD79EC" w:rsidP="00E71028">
            <w:pPr>
              <w:pStyle w:val="FigTitle"/>
              <w:spacing w:before="0"/>
              <w:rPr>
                <w:ins w:id="44" w:author="Gaurang Naik" w:date="2021-02-11T12:17:00Z"/>
              </w:rPr>
            </w:pPr>
            <w:bookmarkStart w:id="45" w:name="RTF34393330303a204669675469"/>
            <w:r>
              <w:rPr>
                <w:w w:val="100"/>
              </w:rPr>
              <w:t xml:space="preserve">       </w:t>
            </w:r>
            <w:ins w:id="46" w:author="Gaurang Naik" w:date="2021-02-11T12:17:00Z">
              <w:r w:rsidR="00FE1EC5">
                <w:rPr>
                  <w:w w:val="100"/>
                </w:rPr>
                <w:t xml:space="preserve">Figure </w:t>
              </w:r>
              <w:r w:rsidR="00FE1EC5" w:rsidRPr="007152FA">
                <w:rPr>
                  <w:w w:val="100"/>
                  <w:highlight w:val="yellow"/>
                </w:rPr>
                <w:t>9-xxx</w:t>
              </w:r>
              <w:r w:rsidR="00FE1EC5">
                <w:rPr>
                  <w:w w:val="100"/>
                </w:rPr>
                <w:t xml:space="preserve"> EHT Capabilities element format</w:t>
              </w:r>
              <w:bookmarkEnd w:id="45"/>
            </w:ins>
          </w:p>
        </w:tc>
      </w:tr>
    </w:tbl>
    <w:p w14:paraId="19E67C00" w14:textId="77777777" w:rsidR="00FE1EC5" w:rsidRDefault="00FE1EC5" w:rsidP="00FE1EC5">
      <w:pPr>
        <w:pStyle w:val="T"/>
        <w:spacing w:after="0"/>
        <w:rPr>
          <w:ins w:id="47" w:author="Gaurang Naik" w:date="2021-02-11T12:17:00Z"/>
          <w:w w:val="100"/>
        </w:rPr>
      </w:pPr>
      <w:ins w:id="48" w:author="Gaurang Naik" w:date="2021-02-11T12:17:00Z">
        <w:r>
          <w:rPr>
            <w:w w:val="100"/>
          </w:rPr>
          <w:t>The Element ID, Length, and Element ID Extension fields are defined in 9.4.2.1 (General).</w:t>
        </w:r>
      </w:ins>
    </w:p>
    <w:p w14:paraId="3A2FC805" w14:textId="77777777" w:rsidR="00FE1EC5" w:rsidRDefault="00FE1EC5" w:rsidP="00FE1EC5">
      <w:pPr>
        <w:pStyle w:val="T"/>
        <w:spacing w:after="0"/>
        <w:rPr>
          <w:ins w:id="49" w:author="Gaurang Naik" w:date="2021-02-11T12:17:00Z"/>
          <w:w w:val="100"/>
        </w:rPr>
      </w:pPr>
      <w:ins w:id="50" w:author="Gaurang Naik" w:date="2021-02-11T12:17:00Z">
        <w:r>
          <w:rPr>
            <w:w w:val="100"/>
          </w:rPr>
          <w:t>The EHT MAC Capabilities Information, EHT PHY Capabilities Information, Supported EHT-MCS And NSS Set, and EHT PPE Thresholds fields are defined in the subclauses below.</w:t>
        </w:r>
      </w:ins>
    </w:p>
    <w:p w14:paraId="56192E3F" w14:textId="77777777" w:rsidR="00FE1EC5" w:rsidRDefault="00FE1EC5" w:rsidP="00FE1EC5">
      <w:pPr>
        <w:pStyle w:val="H5"/>
        <w:spacing w:after="0"/>
        <w:rPr>
          <w:ins w:id="51" w:author="Gaurang Naik" w:date="2021-02-11T12:17:00Z"/>
          <w:w w:val="100"/>
        </w:rPr>
      </w:pPr>
      <w:ins w:id="52" w:author="Gaurang Naik" w:date="2021-02-11T12:17:00Z">
        <w:r>
          <w:rPr>
            <w:w w:val="100"/>
          </w:rPr>
          <w:lastRenderedPageBreak/>
          <w:t>9.4.2.295c.2 EHT MAC Capabilities Information field</w:t>
        </w:r>
      </w:ins>
    </w:p>
    <w:p w14:paraId="1F101D33" w14:textId="77777777" w:rsidR="00FE1EC5" w:rsidRDefault="00FE1EC5" w:rsidP="00FE1EC5">
      <w:pPr>
        <w:pStyle w:val="T"/>
        <w:spacing w:after="0"/>
        <w:rPr>
          <w:ins w:id="53" w:author="Gaurang Naik" w:date="2021-02-11T12:17:00Z"/>
          <w:w w:val="100"/>
        </w:rPr>
      </w:pPr>
      <w:ins w:id="54" w:author="Gaurang Naik" w:date="2021-02-11T12:17:00Z">
        <w:r>
          <w:rPr>
            <w:w w:val="100"/>
          </w:rPr>
          <w:t>The format of the EHT MAC Capabilities Information field is defined in Figure </w:t>
        </w:r>
        <w:r w:rsidRPr="007152FA">
          <w:rPr>
            <w:w w:val="100"/>
            <w:highlight w:val="yellow"/>
          </w:rPr>
          <w:t>9-xxx</w:t>
        </w:r>
        <w:r>
          <w:rPr>
            <w:w w:val="100"/>
          </w:rPr>
          <w:t xml:space="preserve"> (EHT MAC Capabilities Information field format).</w:t>
        </w:r>
      </w:ins>
    </w:p>
    <w:tbl>
      <w:tblPr>
        <w:tblW w:w="8278" w:type="dxa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000" w:firstRow="0" w:lastRow="0" w:firstColumn="0" w:lastColumn="0" w:noHBand="0" w:noVBand="0"/>
      </w:tblPr>
      <w:tblGrid>
        <w:gridCol w:w="673"/>
        <w:gridCol w:w="1347"/>
        <w:gridCol w:w="482"/>
        <w:gridCol w:w="5776"/>
      </w:tblGrid>
      <w:tr w:rsidR="00FE1EC5" w14:paraId="27AF6CC5" w14:textId="77777777" w:rsidTr="00B434B6">
        <w:trPr>
          <w:trHeight w:val="47"/>
          <w:jc w:val="center"/>
          <w:ins w:id="55" w:author="Gaurang Naik" w:date="2021-02-11T12:17:00Z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483D0019" w14:textId="77777777" w:rsidR="00FE1EC5" w:rsidRDefault="00FE1EC5" w:rsidP="00E71028">
            <w:pPr>
              <w:pStyle w:val="figuretext"/>
              <w:rPr>
                <w:ins w:id="56" w:author="Gaurang Naik" w:date="2021-02-11T12:17:00Z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67399F5D" w14:textId="77777777" w:rsidR="00FE1EC5" w:rsidRDefault="00FE1EC5" w:rsidP="00E71028">
            <w:pPr>
              <w:pStyle w:val="figuretext"/>
              <w:rPr>
                <w:ins w:id="57" w:author="Gaurang Naik" w:date="2021-02-11T12:17:00Z"/>
              </w:rPr>
            </w:pPr>
            <w:ins w:id="58" w:author="Gaurang Naik" w:date="2021-02-11T12:17:00Z">
              <w:r>
                <w:rPr>
                  <w:w w:val="100"/>
                </w:rPr>
                <w:t>B0</w:t>
              </w:r>
            </w:ins>
          </w:p>
        </w:tc>
        <w:tc>
          <w:tcPr>
            <w:tcW w:w="5776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28A39C49" w14:textId="77777777" w:rsidR="00FE1EC5" w:rsidRDefault="00FE1EC5" w:rsidP="00E71028">
            <w:pPr>
              <w:pStyle w:val="figuretext"/>
              <w:tabs>
                <w:tab w:val="right" w:pos="1040"/>
              </w:tabs>
              <w:rPr>
                <w:ins w:id="59" w:author="Gaurang Naik" w:date="2021-02-11T12:17:00Z"/>
              </w:rPr>
            </w:pPr>
            <w:ins w:id="60" w:author="Gaurang Naik" w:date="2021-02-11T12:17:00Z">
              <w:r>
                <w:rPr>
                  <w:w w:val="100"/>
                </w:rPr>
                <w:t xml:space="preserve">B1          </w:t>
              </w:r>
              <w:r w:rsidRPr="00F95E6E">
                <w:rPr>
                  <w:w w:val="100"/>
                  <w:highlight w:val="yellow"/>
                </w:rPr>
                <w:t>TBD</w:t>
              </w:r>
              <w:r>
                <w:rPr>
                  <w:w w:val="100"/>
                </w:rPr>
                <w:t xml:space="preserve"> </w:t>
              </w:r>
            </w:ins>
          </w:p>
        </w:tc>
      </w:tr>
      <w:tr w:rsidR="00FE1EC5" w14:paraId="68474493" w14:textId="77777777" w:rsidTr="00CB5632">
        <w:trPr>
          <w:trHeight w:val="40"/>
          <w:jc w:val="center"/>
          <w:ins w:id="61" w:author="Gaurang Naik" w:date="2021-02-11T12:17:00Z"/>
        </w:trPr>
        <w:tc>
          <w:tcPr>
            <w:tcW w:w="673" w:type="dxa"/>
            <w:tcBorders>
              <w:top w:val="nil"/>
              <w:left w:val="nil"/>
              <w:bottom w:val="nil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0FEC89A7" w14:textId="77777777" w:rsidR="00FE1EC5" w:rsidRDefault="00FE1EC5" w:rsidP="00E71028">
            <w:pPr>
              <w:pStyle w:val="figuretext"/>
              <w:rPr>
                <w:ins w:id="62" w:author="Gaurang Naik" w:date="2021-02-11T12:17:00Z"/>
              </w:rPr>
            </w:pPr>
          </w:p>
        </w:tc>
        <w:tc>
          <w:tcPr>
            <w:tcW w:w="134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0069751C" w14:textId="77777777" w:rsidR="00FE1EC5" w:rsidRDefault="00FE1EC5" w:rsidP="00E71028">
            <w:pPr>
              <w:pStyle w:val="figuretext"/>
              <w:rPr>
                <w:ins w:id="63" w:author="Gaurang Naik" w:date="2021-02-11T12:17:00Z"/>
              </w:rPr>
            </w:pPr>
            <w:ins w:id="64" w:author="Gaurang Naik" w:date="2021-02-11T12:17:00Z">
              <w:r w:rsidRPr="00013FCB">
                <w:rPr>
                  <w:w w:val="100"/>
                </w:rPr>
                <w:t>NSEP Priority Access Supported</w:t>
              </w:r>
            </w:ins>
          </w:p>
        </w:tc>
        <w:tc>
          <w:tcPr>
            <w:tcW w:w="6258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68BE5171" w14:textId="77777777" w:rsidR="00FE1EC5" w:rsidRDefault="00FE1EC5" w:rsidP="00E71028">
            <w:pPr>
              <w:pStyle w:val="figuretext"/>
              <w:rPr>
                <w:ins w:id="65" w:author="Gaurang Naik" w:date="2021-02-11T12:17:00Z"/>
              </w:rPr>
            </w:pPr>
            <w:ins w:id="66" w:author="Gaurang Naik" w:date="2021-02-11T12:17:00Z">
              <w:r>
                <w:t>Reserved</w:t>
              </w:r>
            </w:ins>
          </w:p>
        </w:tc>
      </w:tr>
      <w:tr w:rsidR="00FE1EC5" w14:paraId="04071519" w14:textId="77777777" w:rsidTr="00B434B6">
        <w:trPr>
          <w:trHeight w:val="22"/>
          <w:jc w:val="center"/>
          <w:ins w:id="67" w:author="Gaurang Naik" w:date="2021-02-11T12:17:00Z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111EB28B" w14:textId="77777777" w:rsidR="00FE1EC5" w:rsidRDefault="00FE1EC5" w:rsidP="00E71028">
            <w:pPr>
              <w:pStyle w:val="figuretext"/>
              <w:rPr>
                <w:ins w:id="68" w:author="Gaurang Naik" w:date="2021-02-11T12:17:00Z"/>
              </w:rPr>
            </w:pPr>
            <w:ins w:id="69" w:author="Gaurang Naik" w:date="2021-02-11T12:17:00Z">
              <w:r>
                <w:rPr>
                  <w:w w:val="100"/>
                </w:rPr>
                <w:t>Bits:</w:t>
              </w:r>
            </w:ins>
          </w:p>
        </w:tc>
        <w:tc>
          <w:tcPr>
            <w:tcW w:w="1829" w:type="dxa"/>
            <w:gridSpan w:val="2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61B42AA1" w14:textId="77777777" w:rsidR="00FE1EC5" w:rsidRDefault="00FE1EC5" w:rsidP="00E71028">
            <w:pPr>
              <w:pStyle w:val="figuretext"/>
              <w:rPr>
                <w:ins w:id="70" w:author="Gaurang Naik" w:date="2021-02-11T12:17:00Z"/>
              </w:rPr>
            </w:pPr>
            <w:ins w:id="71" w:author="Gaurang Naik" w:date="2021-02-11T12:17:00Z">
              <w:r>
                <w:rPr>
                  <w:w w:val="100"/>
                </w:rPr>
                <w:t>1</w:t>
              </w:r>
            </w:ins>
          </w:p>
        </w:tc>
        <w:tc>
          <w:tcPr>
            <w:tcW w:w="5776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7D43BCD" w14:textId="248C248D" w:rsidR="00FE1EC5" w:rsidRDefault="00FE1EC5" w:rsidP="00E71028">
            <w:pPr>
              <w:pStyle w:val="figuretext"/>
              <w:rPr>
                <w:ins w:id="72" w:author="Gaurang Naik" w:date="2021-02-11T12:17:00Z"/>
              </w:rPr>
            </w:pPr>
            <w:ins w:id="73" w:author="Gaurang Naik" w:date="2021-02-11T12:17:00Z">
              <w:r w:rsidRPr="00F95E6E">
                <w:rPr>
                  <w:highlight w:val="yellow"/>
                </w:rPr>
                <w:t>TBD</w:t>
              </w:r>
            </w:ins>
          </w:p>
        </w:tc>
      </w:tr>
      <w:tr w:rsidR="00685F9F" w14:paraId="18A96501" w14:textId="77777777" w:rsidTr="00E71028">
        <w:trPr>
          <w:trHeight w:val="22"/>
          <w:jc w:val="center"/>
        </w:trPr>
        <w:tc>
          <w:tcPr>
            <w:tcW w:w="8278" w:type="dxa"/>
            <w:gridSpan w:val="4"/>
            <w:tcBorders>
              <w:top w:val="nil"/>
              <w:left w:val="nil"/>
              <w:bottom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5FAFC2E" w14:textId="43896C02" w:rsidR="00685F9F" w:rsidRPr="00B4305D" w:rsidRDefault="008F79AD" w:rsidP="000D4FA4">
            <w:pPr>
              <w:pStyle w:val="figuretext"/>
              <w:rPr>
                <w:b/>
                <w:bCs/>
              </w:rPr>
            </w:pPr>
            <w:ins w:id="74" w:author="Gaurang Naik" w:date="2021-02-17T11:59:00Z">
              <w:r w:rsidRPr="00B434B6">
                <w:rPr>
                  <w:b/>
                  <w:bCs/>
                  <w:sz w:val="18"/>
                  <w:szCs w:val="18"/>
                </w:rPr>
                <w:t>Figure 9-</w:t>
              </w:r>
              <w:r w:rsidRPr="00B434B6">
                <w:rPr>
                  <w:b/>
                  <w:bCs/>
                  <w:sz w:val="18"/>
                  <w:szCs w:val="18"/>
                  <w:highlight w:val="yellow"/>
                </w:rPr>
                <w:t>xxx</w:t>
              </w:r>
              <w:r w:rsidRPr="00B434B6">
                <w:rPr>
                  <w:b/>
                  <w:bCs/>
                  <w:sz w:val="18"/>
                  <w:szCs w:val="18"/>
                </w:rPr>
                <w:t>: EHT MAC Capabilities Information field format</w:t>
              </w:r>
            </w:ins>
          </w:p>
        </w:tc>
      </w:tr>
    </w:tbl>
    <w:p w14:paraId="1EC10998" w14:textId="77777777" w:rsidR="00FE1EC5" w:rsidRDefault="00FE1EC5" w:rsidP="00FE1EC5">
      <w:pPr>
        <w:pStyle w:val="T"/>
        <w:spacing w:after="0"/>
        <w:rPr>
          <w:ins w:id="75" w:author="Gaurang Naik" w:date="2021-02-11T12:17:00Z"/>
          <w:w w:val="100"/>
        </w:rPr>
      </w:pPr>
      <w:ins w:id="76" w:author="Gaurang Naik" w:date="2021-02-11T12:17:00Z">
        <w:r>
          <w:rPr>
            <w:w w:val="100"/>
          </w:rPr>
          <w:t>The subfields of the EHT MAC Capabilities Information field are defined in Table </w:t>
        </w:r>
        <w:r w:rsidRPr="007152FA">
          <w:rPr>
            <w:w w:val="100"/>
            <w:highlight w:val="yellow"/>
          </w:rPr>
          <w:t>9-xxx</w:t>
        </w:r>
        <w:r>
          <w:rPr>
            <w:w w:val="100"/>
          </w:rPr>
          <w:t xml:space="preserve"> (Subfields of the EHT MAC Capabilities Information field).</w:t>
        </w:r>
      </w:ins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890"/>
        <w:gridCol w:w="2530"/>
        <w:gridCol w:w="4180"/>
      </w:tblGrid>
      <w:tr w:rsidR="00FE1EC5" w14:paraId="1EF977B2" w14:textId="77777777" w:rsidTr="00E71028">
        <w:trPr>
          <w:jc w:val="center"/>
          <w:ins w:id="77" w:author="Gaurang Naik" w:date="2021-02-11T12:17:00Z"/>
        </w:trPr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E99D7D2" w14:textId="60282FD4" w:rsidR="00FE1EC5" w:rsidRDefault="00BD79EC" w:rsidP="00E71028">
            <w:pPr>
              <w:pStyle w:val="TableTitle"/>
              <w:spacing w:before="240"/>
              <w:jc w:val="left"/>
              <w:rPr>
                <w:ins w:id="78" w:author="Gaurang Naik" w:date="2021-02-11T12:17:00Z"/>
              </w:rPr>
            </w:pPr>
            <w:bookmarkStart w:id="79" w:name="RTF36323636383a205461626c65"/>
            <w:r>
              <w:rPr>
                <w:w w:val="100"/>
              </w:rPr>
              <w:t xml:space="preserve">           </w:t>
            </w:r>
            <w:ins w:id="80" w:author="Gaurang Naik" w:date="2021-02-11T12:17:00Z">
              <w:r w:rsidR="00FE1EC5" w:rsidRPr="00412CF2">
                <w:rPr>
                  <w:w w:val="100"/>
                  <w:sz w:val="18"/>
                  <w:szCs w:val="18"/>
                </w:rPr>
                <w:t xml:space="preserve">Table </w:t>
              </w:r>
              <w:r w:rsidR="00FE1EC5" w:rsidRPr="00412CF2">
                <w:rPr>
                  <w:w w:val="100"/>
                  <w:sz w:val="18"/>
                  <w:szCs w:val="18"/>
                  <w:highlight w:val="yellow"/>
                </w:rPr>
                <w:t>9-xxx</w:t>
              </w:r>
              <w:r w:rsidR="00FE1EC5" w:rsidRPr="00412CF2">
                <w:rPr>
                  <w:w w:val="100"/>
                  <w:sz w:val="18"/>
                  <w:szCs w:val="18"/>
                </w:rPr>
                <w:t xml:space="preserve"> – Subfields of the EHT MAC Capabilities Information field</w:t>
              </w:r>
              <w:bookmarkEnd w:id="79"/>
            </w:ins>
          </w:p>
        </w:tc>
      </w:tr>
      <w:tr w:rsidR="00FE1EC5" w14:paraId="38154CAB" w14:textId="77777777" w:rsidTr="00E71028">
        <w:trPr>
          <w:trHeight w:val="22"/>
          <w:jc w:val="center"/>
          <w:ins w:id="81" w:author="Gaurang Naik" w:date="2021-02-11T12:17:00Z"/>
        </w:trPr>
        <w:tc>
          <w:tcPr>
            <w:tcW w:w="18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371AA6C" w14:textId="77777777" w:rsidR="00FE1EC5" w:rsidRDefault="00FE1EC5" w:rsidP="00E71028">
            <w:pPr>
              <w:pStyle w:val="CellHeading"/>
              <w:spacing w:line="0" w:lineRule="atLeast"/>
              <w:rPr>
                <w:ins w:id="82" w:author="Gaurang Naik" w:date="2021-02-11T12:17:00Z"/>
              </w:rPr>
            </w:pPr>
            <w:ins w:id="83" w:author="Gaurang Naik" w:date="2021-02-11T12:17:00Z">
              <w:r>
                <w:rPr>
                  <w:w w:val="100"/>
                </w:rPr>
                <w:t>Subfield</w:t>
              </w:r>
            </w:ins>
          </w:p>
        </w:tc>
        <w:tc>
          <w:tcPr>
            <w:tcW w:w="253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AA3EB5F" w14:textId="77777777" w:rsidR="00FE1EC5" w:rsidRDefault="00FE1EC5" w:rsidP="00E71028">
            <w:pPr>
              <w:pStyle w:val="CellHeading"/>
              <w:spacing w:line="0" w:lineRule="atLeast"/>
              <w:rPr>
                <w:ins w:id="84" w:author="Gaurang Naik" w:date="2021-02-11T12:17:00Z"/>
              </w:rPr>
            </w:pPr>
            <w:ins w:id="85" w:author="Gaurang Naik" w:date="2021-02-11T12:17:00Z">
              <w:r>
                <w:rPr>
                  <w:w w:val="100"/>
                </w:rPr>
                <w:t>Definition</w:t>
              </w:r>
            </w:ins>
          </w:p>
        </w:tc>
        <w:tc>
          <w:tcPr>
            <w:tcW w:w="41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D8951D6" w14:textId="77777777" w:rsidR="00FE1EC5" w:rsidRDefault="00FE1EC5" w:rsidP="00E71028">
            <w:pPr>
              <w:pStyle w:val="CellHeading"/>
              <w:spacing w:line="0" w:lineRule="atLeast"/>
              <w:rPr>
                <w:ins w:id="86" w:author="Gaurang Naik" w:date="2021-02-11T12:17:00Z"/>
              </w:rPr>
            </w:pPr>
            <w:ins w:id="87" w:author="Gaurang Naik" w:date="2021-02-11T12:17:00Z">
              <w:r>
                <w:rPr>
                  <w:w w:val="100"/>
                </w:rPr>
                <w:t>Encoding</w:t>
              </w:r>
            </w:ins>
          </w:p>
        </w:tc>
      </w:tr>
      <w:tr w:rsidR="00FE1EC5" w14:paraId="08EED4D3" w14:textId="77777777" w:rsidTr="00E71028">
        <w:trPr>
          <w:trHeight w:val="627"/>
          <w:jc w:val="center"/>
          <w:ins w:id="88" w:author="Gaurang Naik" w:date="2021-02-11T12:17:00Z"/>
        </w:trPr>
        <w:tc>
          <w:tcPr>
            <w:tcW w:w="189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242B125E" w14:textId="77777777" w:rsidR="00FE1EC5" w:rsidRDefault="00FE1EC5" w:rsidP="00E71028">
            <w:pPr>
              <w:pStyle w:val="TableText"/>
              <w:spacing w:line="0" w:lineRule="atLeast"/>
              <w:rPr>
                <w:ins w:id="89" w:author="Gaurang Naik" w:date="2021-02-11T12:17:00Z"/>
                <w:w w:val="100"/>
              </w:rPr>
            </w:pPr>
            <w:ins w:id="90" w:author="Gaurang Naik" w:date="2021-02-11T12:17:00Z">
              <w:r w:rsidRPr="00013FCB">
                <w:rPr>
                  <w:w w:val="100"/>
                </w:rPr>
                <w:t>NSEP Priority Access Supported</w:t>
              </w:r>
            </w:ins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236C5640" w14:textId="77777777" w:rsidR="00FE1EC5" w:rsidRDefault="00FE1EC5" w:rsidP="00E71028">
            <w:pPr>
              <w:pStyle w:val="TableText"/>
              <w:spacing w:line="0" w:lineRule="atLeast"/>
              <w:rPr>
                <w:ins w:id="91" w:author="Gaurang Naik" w:date="2021-02-11T12:17:00Z"/>
                <w:w w:val="100"/>
              </w:rPr>
            </w:pPr>
            <w:ins w:id="92" w:author="Gaurang Naik" w:date="2021-02-11T12:17:00Z">
              <w:r w:rsidRPr="00470590">
                <w:rPr>
                  <w:w w:val="100"/>
                </w:rPr>
                <w:t xml:space="preserve">Indicates support for </w:t>
              </w:r>
              <w:r>
                <w:rPr>
                  <w:w w:val="100"/>
                </w:rPr>
                <w:t>NSEP priority access.</w:t>
              </w:r>
            </w:ins>
          </w:p>
        </w:tc>
        <w:tc>
          <w:tcPr>
            <w:tcW w:w="4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E358E46" w14:textId="77777777" w:rsidR="00FE1EC5" w:rsidRPr="00494F70" w:rsidRDefault="00FE1EC5" w:rsidP="00E71028">
            <w:pPr>
              <w:pStyle w:val="TableText"/>
              <w:spacing w:line="0" w:lineRule="atLeast"/>
              <w:rPr>
                <w:ins w:id="93" w:author="Gaurang Naik" w:date="2021-02-11T12:17:00Z"/>
                <w:w w:val="100"/>
              </w:rPr>
            </w:pPr>
            <w:ins w:id="94" w:author="Gaurang Naik" w:date="2021-02-11T12:17:00Z">
              <w:r w:rsidRPr="00494F70">
                <w:rPr>
                  <w:w w:val="100"/>
                </w:rPr>
                <w:t xml:space="preserve">Set to 1 if </w:t>
              </w:r>
              <w:r w:rsidRPr="00377E04">
                <w:rPr>
                  <w:w w:val="100"/>
                </w:rPr>
                <w:t xml:space="preserve">dot11EHTNSEPPriorityAccessActivated </w:t>
              </w:r>
              <w:r w:rsidRPr="00494F70">
                <w:rPr>
                  <w:w w:val="100"/>
                </w:rPr>
                <w:t>is</w:t>
              </w:r>
              <w:r>
                <w:rPr>
                  <w:w w:val="100"/>
                </w:rPr>
                <w:t xml:space="preserve"> true (see (35.10 (NSEP priority access</w:t>
              </w:r>
              <w:r w:rsidRPr="00494F70">
                <w:rPr>
                  <w:w w:val="100"/>
                </w:rPr>
                <w:t>)</w:t>
              </w:r>
              <w:r>
                <w:rPr>
                  <w:w w:val="100"/>
                </w:rPr>
                <w:t>)</w:t>
              </w:r>
              <w:r w:rsidRPr="00494F70">
                <w:rPr>
                  <w:w w:val="100"/>
                </w:rPr>
                <w:t>.</w:t>
              </w:r>
            </w:ins>
          </w:p>
          <w:p w14:paraId="379FCFAC" w14:textId="77777777" w:rsidR="00FE1EC5" w:rsidRDefault="00FE1EC5" w:rsidP="00E71028">
            <w:pPr>
              <w:pStyle w:val="TableText"/>
              <w:spacing w:line="0" w:lineRule="atLeast"/>
              <w:rPr>
                <w:ins w:id="95" w:author="Gaurang Naik" w:date="2021-02-11T12:17:00Z"/>
                <w:w w:val="100"/>
              </w:rPr>
            </w:pPr>
            <w:ins w:id="96" w:author="Gaurang Naik" w:date="2021-02-11T12:17:00Z">
              <w:r w:rsidRPr="00494F70">
                <w:rPr>
                  <w:w w:val="100"/>
                </w:rPr>
                <w:t>Set to 0 otherwise.</w:t>
              </w:r>
            </w:ins>
          </w:p>
        </w:tc>
      </w:tr>
    </w:tbl>
    <w:p w14:paraId="7558A3B1" w14:textId="682D78AB" w:rsidR="00722D75" w:rsidDel="00CB0B0F" w:rsidRDefault="00722D75" w:rsidP="00722D75">
      <w:pPr>
        <w:spacing w:before="240" w:after="0"/>
        <w:rPr>
          <w:del w:id="97" w:author="Gaurang Naik" w:date="2021-02-10T12:53:00Z"/>
        </w:rPr>
      </w:pPr>
    </w:p>
    <w:p w14:paraId="5F9CCA43" w14:textId="77777777" w:rsidR="003C1472" w:rsidRDefault="003C1472" w:rsidP="003C1472">
      <w:pPr>
        <w:pStyle w:val="H5"/>
        <w:spacing w:after="0"/>
        <w:rPr>
          <w:ins w:id="98" w:author="Gaurang Naik" w:date="2021-02-10T12:54:00Z"/>
          <w:w w:val="100"/>
        </w:rPr>
      </w:pPr>
      <w:ins w:id="99" w:author="Gaurang Naik" w:date="2021-02-10T12:54:00Z">
        <w:r>
          <w:rPr>
            <w:w w:val="100"/>
          </w:rPr>
          <w:t>9.4.2.295c.2 EHT PHY Capabilities Information field</w:t>
        </w:r>
      </w:ins>
    </w:p>
    <w:p w14:paraId="1D085A30" w14:textId="77777777" w:rsidR="003C1472" w:rsidRDefault="003C1472" w:rsidP="003C1472">
      <w:pPr>
        <w:pStyle w:val="H5"/>
        <w:spacing w:after="0"/>
        <w:rPr>
          <w:ins w:id="100" w:author="Gaurang Naik" w:date="2021-02-10T12:54:00Z"/>
          <w:w w:val="100"/>
        </w:rPr>
      </w:pPr>
    </w:p>
    <w:p w14:paraId="6478A1DA" w14:textId="77777777" w:rsidR="003C1472" w:rsidRDefault="003C1472" w:rsidP="003C1472">
      <w:pPr>
        <w:pStyle w:val="H5"/>
        <w:spacing w:after="0"/>
        <w:rPr>
          <w:ins w:id="101" w:author="Gaurang Naik" w:date="2021-02-10T12:54:00Z"/>
          <w:w w:val="100"/>
        </w:rPr>
      </w:pPr>
      <w:ins w:id="102" w:author="Gaurang Naik" w:date="2021-02-10T12:54:00Z">
        <w:r>
          <w:rPr>
            <w:w w:val="100"/>
          </w:rPr>
          <w:t>9.4.2.295c.3 Supported EHT-MCS And NSS Set</w:t>
        </w:r>
      </w:ins>
    </w:p>
    <w:p w14:paraId="02E60DCD" w14:textId="77777777" w:rsidR="003C1472" w:rsidRDefault="003C1472" w:rsidP="003C1472">
      <w:pPr>
        <w:pStyle w:val="H5"/>
        <w:spacing w:after="0"/>
        <w:rPr>
          <w:ins w:id="103" w:author="Gaurang Naik" w:date="2021-02-10T12:54:00Z"/>
          <w:w w:val="100"/>
        </w:rPr>
      </w:pPr>
    </w:p>
    <w:p w14:paraId="4EAC30A3" w14:textId="77777777" w:rsidR="003C1472" w:rsidRDefault="003C1472" w:rsidP="003C1472">
      <w:pPr>
        <w:pStyle w:val="H5"/>
        <w:spacing w:after="0"/>
        <w:rPr>
          <w:ins w:id="104" w:author="Gaurang Naik" w:date="2021-02-10T12:54:00Z"/>
          <w:w w:val="100"/>
        </w:rPr>
      </w:pPr>
      <w:ins w:id="105" w:author="Gaurang Naik" w:date="2021-02-10T12:54:00Z">
        <w:r>
          <w:rPr>
            <w:w w:val="100"/>
          </w:rPr>
          <w:t>9.4.2.295c.4 EHT PPE Thresholds field</w:t>
        </w:r>
      </w:ins>
    </w:p>
    <w:p w14:paraId="368AA92E" w14:textId="47895119" w:rsidR="00E86F32" w:rsidRDefault="00E86F32" w:rsidP="00BD6AFD">
      <w:pPr>
        <w:pStyle w:val="T"/>
        <w:spacing w:after="0"/>
        <w:rPr>
          <w:w w:val="100"/>
        </w:rPr>
      </w:pPr>
    </w:p>
    <w:p w14:paraId="6F2C6F60" w14:textId="77777777" w:rsidR="000F5F52" w:rsidRPr="00A4253D" w:rsidRDefault="000F5F52" w:rsidP="000F5F52">
      <w:pPr>
        <w:pStyle w:val="Heading3"/>
        <w:numPr>
          <w:ilvl w:val="0"/>
          <w:numId w:val="0"/>
        </w:numPr>
        <w:tabs>
          <w:tab w:val="left" w:pos="659"/>
        </w:tabs>
        <w:kinsoku w:val="0"/>
        <w:overflowPunct w:val="0"/>
        <w:spacing w:line="232" w:lineRule="exact"/>
        <w:ind w:left="360" w:hanging="360"/>
        <w:rPr>
          <w:rFonts w:ascii="Arial" w:hAnsi="Arial" w:cs="Arial"/>
        </w:rPr>
      </w:pPr>
      <w:r w:rsidRPr="00A4253D">
        <w:rPr>
          <w:rFonts w:ascii="Arial" w:hAnsi="Arial" w:cs="Arial"/>
        </w:rPr>
        <w:t>6.3.7.4 MLME-</w:t>
      </w:r>
      <w:proofErr w:type="spellStart"/>
      <w:r w:rsidRPr="00A4253D">
        <w:rPr>
          <w:rFonts w:ascii="Arial" w:hAnsi="Arial" w:cs="Arial"/>
        </w:rPr>
        <w:t>ASSOCIATE.indication</w:t>
      </w:r>
      <w:proofErr w:type="spellEnd"/>
    </w:p>
    <w:p w14:paraId="16B99D0E" w14:textId="77777777" w:rsidR="000F5F52" w:rsidRPr="00A4253D" w:rsidRDefault="000F5F52" w:rsidP="000F5F52">
      <w:pPr>
        <w:pStyle w:val="Heading3"/>
        <w:numPr>
          <w:ilvl w:val="0"/>
          <w:numId w:val="0"/>
        </w:numPr>
        <w:tabs>
          <w:tab w:val="left" w:pos="659"/>
        </w:tabs>
        <w:kinsoku w:val="0"/>
        <w:overflowPunct w:val="0"/>
        <w:spacing w:line="232" w:lineRule="exact"/>
        <w:ind w:left="360" w:hanging="360"/>
        <w:rPr>
          <w:rFonts w:ascii="Arial" w:hAnsi="Arial" w:cs="Arial"/>
          <w:sz w:val="20"/>
        </w:rPr>
      </w:pPr>
      <w:r w:rsidRPr="00A4253D">
        <w:rPr>
          <w:rFonts w:ascii="Arial" w:hAnsi="Arial" w:cs="Arial"/>
          <w:sz w:val="20"/>
        </w:rPr>
        <w:t>6.3.7.4.2 Semantics of the service</w:t>
      </w:r>
      <w:r w:rsidRPr="00A4253D">
        <w:rPr>
          <w:rFonts w:ascii="Arial" w:hAnsi="Arial" w:cs="Arial"/>
          <w:spacing w:val="-3"/>
          <w:sz w:val="20"/>
        </w:rPr>
        <w:t xml:space="preserve"> </w:t>
      </w:r>
      <w:r w:rsidRPr="00A4253D">
        <w:rPr>
          <w:rFonts w:ascii="Arial" w:hAnsi="Arial" w:cs="Arial"/>
          <w:sz w:val="20"/>
        </w:rPr>
        <w:t>primitive</w:t>
      </w:r>
    </w:p>
    <w:p w14:paraId="69CADA34" w14:textId="23F9F9BD" w:rsidR="000F5F52" w:rsidRDefault="000F5F52" w:rsidP="000F5F52">
      <w:pPr>
        <w:pStyle w:val="T"/>
        <w:rPr>
          <w:b/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FCDC224" wp14:editId="039DAB22">
                <wp:simplePos x="0" y="0"/>
                <wp:positionH relativeFrom="margin">
                  <wp:align>center</wp:align>
                </wp:positionH>
                <wp:positionV relativeFrom="paragraph">
                  <wp:posOffset>489765</wp:posOffset>
                </wp:positionV>
                <wp:extent cx="5522595" cy="1452943"/>
                <wp:effectExtent l="0" t="0" r="1905" b="1397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2595" cy="14529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99"/>
                              <w:gridCol w:w="1601"/>
                              <w:gridCol w:w="1759"/>
                              <w:gridCol w:w="3600"/>
                            </w:tblGrid>
                            <w:tr w:rsidR="000F5F52" w14:paraId="5FC21843" w14:textId="77777777">
                              <w:trPr>
                                <w:trHeight w:val="310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5F42D8FA" w14:textId="77777777" w:rsidR="000F5F52" w:rsidRDefault="000F5F5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7"/>
                                    <w:ind w:left="601" w:right="589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228AD7F2" w14:textId="77777777" w:rsidR="000F5F52" w:rsidRDefault="000F5F5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7"/>
                                    <w:ind w:left="595" w:right="570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  <w:t>Type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438B32AF" w14:textId="77777777" w:rsidR="000F5F52" w:rsidRDefault="000F5F5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7"/>
                                    <w:ind w:left="436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  <w:t>Valid range</w:t>
                                  </w:r>
                                </w:p>
                              </w:tc>
                              <w:tc>
                                <w:tcPr>
                                  <w:tcW w:w="36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4E244043" w14:textId="77777777" w:rsidR="000F5F52" w:rsidRDefault="000F5F5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7"/>
                                    <w:ind w:left="1344" w:right="1308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  <w:t>Description</w:t>
                                  </w:r>
                                </w:p>
                              </w:tc>
                            </w:tr>
                            <w:tr w:rsidR="000F5F52" w14:paraId="6B58366C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699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29BEF2" w14:textId="77777777" w:rsidR="000F5F52" w:rsidRDefault="000F5F52" w:rsidP="005C030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3" w:lineRule="exact"/>
                                    <w:ind w:left="116"/>
                                    <w:rPr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  <w:u w:color="000000"/>
                                    </w:rPr>
                                    <w:t>EHTCapabilities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08F2660" w14:textId="77777777" w:rsidR="000F5F52" w:rsidRPr="00480FBF" w:rsidRDefault="000F5F52" w:rsidP="00C01A37">
                                  <w:pPr>
                                    <w:pStyle w:val="TableParagraph"/>
                                    <w:suppressAutoHyphens/>
                                    <w:kinsoku w:val="0"/>
                                    <w:overflowPunct w:val="0"/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480FBF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 xml:space="preserve">As defined in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EHT</w:t>
                                  </w:r>
                                </w:p>
                                <w:p w14:paraId="4EC01042" w14:textId="77777777" w:rsidR="000F5F52" w:rsidRDefault="000F5F52" w:rsidP="00C01A37">
                                  <w:pPr>
                                    <w:pStyle w:val="TableParagraph"/>
                                    <w:suppressAutoHyphens/>
                                    <w:kinsoku w:val="0"/>
                                    <w:overflowPunct w:val="0"/>
                                    <w:ind w:left="0"/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480FBF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Capabilities element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3C9695" w14:textId="77777777" w:rsidR="000F5F52" w:rsidRPr="00480FBF" w:rsidRDefault="000F5F52" w:rsidP="00C01A37">
                                  <w:pPr>
                                    <w:pStyle w:val="TableParagraph"/>
                                    <w:suppressAutoHyphens/>
                                    <w:kinsoku w:val="0"/>
                                    <w:overflowPunct w:val="0"/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480FBF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As defined in 9.4.2.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295c</w:t>
                                  </w:r>
                                </w:p>
                                <w:p w14:paraId="6469AD77" w14:textId="77777777" w:rsidR="000F5F52" w:rsidRDefault="000F5F52" w:rsidP="00C01A37">
                                  <w:pPr>
                                    <w:pStyle w:val="TableParagraph"/>
                                    <w:suppressAutoHyphens/>
                                    <w:kinsoku w:val="0"/>
                                    <w:overflowPunct w:val="0"/>
                                    <w:ind w:left="0"/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480FBF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(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EHT</w:t>
                                  </w:r>
                                  <w:r w:rsidRPr="00480FBF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 xml:space="preserve"> Capabilities element)</w:t>
                                  </w:r>
                                </w:p>
                              </w:tc>
                              <w:tc>
                                <w:tcPr>
                                  <w:tcW w:w="36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700783CD" w14:textId="2723EA1F" w:rsidR="000F5F52" w:rsidRPr="00C01A37" w:rsidRDefault="000F5F52" w:rsidP="001661B6">
                                  <w:pPr>
                                    <w:pStyle w:val="TableParagraph"/>
                                    <w:suppressAutoHyphens/>
                                    <w:kinsoku w:val="0"/>
                                    <w:overflowPunct w:val="0"/>
                                    <w:spacing w:line="203" w:lineRule="exact"/>
                                    <w:ind w:left="130"/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C01A37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Specifies the parameters in the EHT Capabilities element that are supported</w:t>
                                  </w:r>
                                  <w:r w:rsidR="001661B6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 xml:space="preserve"> </w:t>
                                  </w:r>
                                  <w:r w:rsidRPr="00C01A37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by the peer STA. The parameter is present if</w:t>
                                  </w:r>
                                  <w:r w:rsidR="001661B6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 xml:space="preserve"> </w:t>
                                  </w:r>
                                  <w:r w:rsidRPr="00C01A37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dot11EHTOptionImplemented is true</w:t>
                                  </w:r>
                                  <w:ins w:id="106" w:author="Gaurang Naik" w:date="2021-02-17T11:17:00Z">
                                    <w:r w:rsidR="00AD280D" w:rsidRPr="00C01A37">
                                      <w:rPr>
                                        <w:sz w:val="16"/>
                                        <w:szCs w:val="16"/>
                                        <w:u w:val="none"/>
                                      </w:rPr>
                                      <w:t xml:space="preserve"> and the EHT Capabilities element is present in the Association Request frame received</w:t>
                                    </w:r>
                                    <w:r w:rsidR="00AD280D">
                                      <w:rPr>
                                        <w:sz w:val="16"/>
                                        <w:szCs w:val="16"/>
                                        <w:u w:val="none"/>
                                      </w:rPr>
                                      <w:t xml:space="preserve"> </w:t>
                                    </w:r>
                                    <w:r w:rsidR="00AD280D" w:rsidRPr="00C01A37">
                                      <w:rPr>
                                        <w:sz w:val="16"/>
                                        <w:szCs w:val="16"/>
                                        <w:u w:val="none"/>
                                      </w:rPr>
                                      <w:t>from the STA</w:t>
                                    </w:r>
                                  </w:ins>
                                  <w:r w:rsidRPr="00C01A37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; otherwise, not</w:t>
                                  </w:r>
                                  <w:r w:rsidR="001661B6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 xml:space="preserve"> </w:t>
                                  </w:r>
                                  <w:r w:rsidRPr="00C01A37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present.</w:t>
                                  </w:r>
                                </w:p>
                              </w:tc>
                            </w:tr>
                          </w:tbl>
                          <w:p w14:paraId="322CBD41" w14:textId="77777777" w:rsidR="000F5F52" w:rsidRDefault="000F5F52" w:rsidP="000F5F52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9652F5E" w14:textId="77777777" w:rsidR="000F5F52" w:rsidRDefault="000F5F52" w:rsidP="000F5F52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9D7114D" w14:textId="77777777" w:rsidR="000F5F52" w:rsidRDefault="000F5F52" w:rsidP="000F5F52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DC224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0;margin-top:38.55pt;width:434.85pt;height:114.4pt;z-index:25165824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99"/>
                        <w:gridCol w:w="1601"/>
                        <w:gridCol w:w="1759"/>
                        <w:gridCol w:w="3600"/>
                      </w:tblGrid>
                      <w:tr w:rsidR="000F5F52" w14:paraId="5FC21843" w14:textId="77777777">
                        <w:trPr>
                          <w:trHeight w:val="310"/>
                        </w:trPr>
                        <w:tc>
                          <w:tcPr>
                            <w:tcW w:w="1699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5F42D8FA" w14:textId="77777777" w:rsidR="000F5F52" w:rsidRDefault="000F5F52">
                            <w:pPr>
                              <w:pStyle w:val="TableParagraph"/>
                              <w:kinsoku w:val="0"/>
                              <w:overflowPunct w:val="0"/>
                              <w:spacing w:before="37"/>
                              <w:ind w:left="601" w:right="589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16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228AD7F2" w14:textId="77777777" w:rsidR="000F5F52" w:rsidRDefault="000F5F52">
                            <w:pPr>
                              <w:pStyle w:val="TableParagraph"/>
                              <w:kinsoku w:val="0"/>
                              <w:overflowPunct w:val="0"/>
                              <w:spacing w:before="37"/>
                              <w:ind w:left="595" w:right="57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  <w:t>Type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438B32AF" w14:textId="77777777" w:rsidR="000F5F52" w:rsidRDefault="000F5F52">
                            <w:pPr>
                              <w:pStyle w:val="TableParagraph"/>
                              <w:kinsoku w:val="0"/>
                              <w:overflowPunct w:val="0"/>
                              <w:spacing w:before="37"/>
                              <w:ind w:left="436"/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  <w:t>Valid range</w:t>
                            </w:r>
                          </w:p>
                        </w:tc>
                        <w:tc>
                          <w:tcPr>
                            <w:tcW w:w="36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4E244043" w14:textId="77777777" w:rsidR="000F5F52" w:rsidRDefault="000F5F52">
                            <w:pPr>
                              <w:pStyle w:val="TableParagraph"/>
                              <w:kinsoku w:val="0"/>
                              <w:overflowPunct w:val="0"/>
                              <w:spacing w:before="37"/>
                              <w:ind w:left="1344" w:right="1308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  <w:t>Description</w:t>
                            </w:r>
                          </w:p>
                        </w:tc>
                      </w:tr>
                      <w:tr w:rsidR="000F5F52" w14:paraId="6B58366C" w14:textId="77777777">
                        <w:trPr>
                          <w:trHeight w:val="241"/>
                        </w:trPr>
                        <w:tc>
                          <w:tcPr>
                            <w:tcW w:w="1699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29BEF2" w14:textId="77777777" w:rsidR="000F5F52" w:rsidRDefault="000F5F52" w:rsidP="005C0300">
                            <w:pPr>
                              <w:pStyle w:val="TableParagraph"/>
                              <w:kinsoku w:val="0"/>
                              <w:overflowPunct w:val="0"/>
                              <w:spacing w:line="203" w:lineRule="exact"/>
                              <w:ind w:left="116"/>
                              <w:rPr>
                                <w:sz w:val="18"/>
                                <w:szCs w:val="18"/>
                                <w:u w:val="none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  <w:u w:color="000000"/>
                              </w:rPr>
                              <w:t>EHTCapabilities</w:t>
                            </w:r>
                            <w:proofErr w:type="spellEnd"/>
                          </w:p>
                        </w:tc>
                        <w:tc>
                          <w:tcPr>
                            <w:tcW w:w="16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08F2660" w14:textId="77777777" w:rsidR="000F5F52" w:rsidRPr="00480FBF" w:rsidRDefault="000F5F52" w:rsidP="00C01A37">
                            <w:pPr>
                              <w:pStyle w:val="TableParagraph"/>
                              <w:suppressAutoHyphens/>
                              <w:kinsoku w:val="0"/>
                              <w:overflowPunct w:val="0"/>
                              <w:rPr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480FBF">
                              <w:rPr>
                                <w:sz w:val="16"/>
                                <w:szCs w:val="16"/>
                                <w:u w:val="none"/>
                              </w:rPr>
                              <w:t xml:space="preserve">As defined in </w:t>
                            </w:r>
                            <w:r>
                              <w:rPr>
                                <w:sz w:val="16"/>
                                <w:szCs w:val="16"/>
                                <w:u w:val="none"/>
                              </w:rPr>
                              <w:t>EHT</w:t>
                            </w:r>
                          </w:p>
                          <w:p w14:paraId="4EC01042" w14:textId="77777777" w:rsidR="000F5F52" w:rsidRDefault="000F5F52" w:rsidP="00C01A37">
                            <w:pPr>
                              <w:pStyle w:val="TableParagraph"/>
                              <w:suppressAutoHyphens/>
                              <w:kinsoku w:val="0"/>
                              <w:overflowPunct w:val="0"/>
                              <w:ind w:left="0"/>
                              <w:rPr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480FBF">
                              <w:rPr>
                                <w:sz w:val="16"/>
                                <w:szCs w:val="16"/>
                                <w:u w:val="none"/>
                              </w:rPr>
                              <w:t>Capabilities element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3C9695" w14:textId="77777777" w:rsidR="000F5F52" w:rsidRPr="00480FBF" w:rsidRDefault="000F5F52" w:rsidP="00C01A37">
                            <w:pPr>
                              <w:pStyle w:val="TableParagraph"/>
                              <w:suppressAutoHyphens/>
                              <w:kinsoku w:val="0"/>
                              <w:overflowPunct w:val="0"/>
                              <w:rPr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480FBF">
                              <w:rPr>
                                <w:sz w:val="16"/>
                                <w:szCs w:val="16"/>
                                <w:u w:val="none"/>
                              </w:rPr>
                              <w:t>As defined in 9.4.2.</w:t>
                            </w:r>
                            <w:r>
                              <w:rPr>
                                <w:sz w:val="16"/>
                                <w:szCs w:val="16"/>
                                <w:u w:val="none"/>
                              </w:rPr>
                              <w:t>295c</w:t>
                            </w:r>
                          </w:p>
                          <w:p w14:paraId="6469AD77" w14:textId="77777777" w:rsidR="000F5F52" w:rsidRDefault="000F5F52" w:rsidP="00C01A37">
                            <w:pPr>
                              <w:pStyle w:val="TableParagraph"/>
                              <w:suppressAutoHyphens/>
                              <w:kinsoku w:val="0"/>
                              <w:overflowPunct w:val="0"/>
                              <w:ind w:left="0"/>
                              <w:rPr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480FBF">
                              <w:rPr>
                                <w:sz w:val="16"/>
                                <w:szCs w:val="16"/>
                                <w:u w:val="none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  <w:u w:val="none"/>
                              </w:rPr>
                              <w:t>EHT</w:t>
                            </w:r>
                            <w:r w:rsidRPr="00480FBF">
                              <w:rPr>
                                <w:sz w:val="16"/>
                                <w:szCs w:val="16"/>
                                <w:u w:val="none"/>
                              </w:rPr>
                              <w:t xml:space="preserve"> Capabilities element)</w:t>
                            </w:r>
                          </w:p>
                        </w:tc>
                        <w:tc>
                          <w:tcPr>
                            <w:tcW w:w="36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700783CD" w14:textId="2723EA1F" w:rsidR="000F5F52" w:rsidRPr="00C01A37" w:rsidRDefault="000F5F52" w:rsidP="001661B6">
                            <w:pPr>
                              <w:pStyle w:val="TableParagraph"/>
                              <w:suppressAutoHyphens/>
                              <w:kinsoku w:val="0"/>
                              <w:overflowPunct w:val="0"/>
                              <w:spacing w:line="203" w:lineRule="exact"/>
                              <w:ind w:left="130"/>
                              <w:rPr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C01A37">
                              <w:rPr>
                                <w:sz w:val="16"/>
                                <w:szCs w:val="16"/>
                                <w:u w:val="none"/>
                              </w:rPr>
                              <w:t>Specifies the parameters in the EHT Capabilities element that are supported</w:t>
                            </w:r>
                            <w:r w:rsidR="001661B6">
                              <w:rPr>
                                <w:sz w:val="16"/>
                                <w:szCs w:val="16"/>
                                <w:u w:val="none"/>
                              </w:rPr>
                              <w:t xml:space="preserve"> </w:t>
                            </w:r>
                            <w:r w:rsidRPr="00C01A37">
                              <w:rPr>
                                <w:sz w:val="16"/>
                                <w:szCs w:val="16"/>
                                <w:u w:val="none"/>
                              </w:rPr>
                              <w:t>by the peer STA. The parameter is present if</w:t>
                            </w:r>
                            <w:r w:rsidR="001661B6">
                              <w:rPr>
                                <w:sz w:val="16"/>
                                <w:szCs w:val="16"/>
                                <w:u w:val="none"/>
                              </w:rPr>
                              <w:t xml:space="preserve"> </w:t>
                            </w:r>
                            <w:r w:rsidRPr="00C01A37">
                              <w:rPr>
                                <w:sz w:val="16"/>
                                <w:szCs w:val="16"/>
                                <w:u w:val="none"/>
                              </w:rPr>
                              <w:t>dot11EHTOptionImplemented is true</w:t>
                            </w:r>
                            <w:ins w:id="107" w:author="Gaurang Naik" w:date="2021-02-17T11:17:00Z">
                              <w:r w:rsidR="00AD280D" w:rsidRPr="00C01A37">
                                <w:rPr>
                                  <w:sz w:val="16"/>
                                  <w:szCs w:val="16"/>
                                  <w:u w:val="none"/>
                                </w:rPr>
                                <w:t xml:space="preserve"> and the EHT Capabilities element is present in the Association Request frame received</w:t>
                              </w:r>
                              <w:r w:rsidR="00AD280D">
                                <w:rPr>
                                  <w:sz w:val="16"/>
                                  <w:szCs w:val="16"/>
                                  <w:u w:val="none"/>
                                </w:rPr>
                                <w:t xml:space="preserve"> </w:t>
                              </w:r>
                              <w:r w:rsidR="00AD280D" w:rsidRPr="00C01A37">
                                <w:rPr>
                                  <w:sz w:val="16"/>
                                  <w:szCs w:val="16"/>
                                  <w:u w:val="none"/>
                                </w:rPr>
                                <w:t>from the STA</w:t>
                              </w:r>
                            </w:ins>
                            <w:r w:rsidRPr="00C01A37">
                              <w:rPr>
                                <w:sz w:val="16"/>
                                <w:szCs w:val="16"/>
                                <w:u w:val="none"/>
                              </w:rPr>
                              <w:t>; otherwise, not</w:t>
                            </w:r>
                            <w:r w:rsidR="001661B6">
                              <w:rPr>
                                <w:sz w:val="16"/>
                                <w:szCs w:val="16"/>
                                <w:u w:val="none"/>
                              </w:rPr>
                              <w:t xml:space="preserve"> </w:t>
                            </w:r>
                            <w:r w:rsidRPr="00C01A37">
                              <w:rPr>
                                <w:sz w:val="16"/>
                                <w:szCs w:val="16"/>
                                <w:u w:val="none"/>
                              </w:rPr>
                              <w:t>present.</w:t>
                            </w:r>
                          </w:p>
                        </w:tc>
                      </w:tr>
                    </w:tbl>
                    <w:p w14:paraId="322CBD41" w14:textId="77777777" w:rsidR="000F5F52" w:rsidRDefault="000F5F52" w:rsidP="000F5F52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79652F5E" w14:textId="77777777" w:rsidR="000F5F52" w:rsidRDefault="000F5F52" w:rsidP="000F5F52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39D7114D" w14:textId="77777777" w:rsidR="000F5F52" w:rsidRDefault="000F5F52" w:rsidP="000F5F52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Pr="00602236">
        <w:rPr>
          <w:b/>
          <w:i/>
          <w:iCs/>
          <w:highlight w:val="yellow"/>
        </w:rPr>
        <w:t>TGbe</w:t>
      </w:r>
      <w:proofErr w:type="spellEnd"/>
      <w:r w:rsidRPr="00602236">
        <w:rPr>
          <w:b/>
          <w:i/>
          <w:iCs/>
          <w:highlight w:val="yellow"/>
        </w:rPr>
        <w:t xml:space="preserve"> editor: Please </w:t>
      </w:r>
      <w:r>
        <w:rPr>
          <w:b/>
          <w:i/>
          <w:iCs/>
          <w:highlight w:val="yellow"/>
        </w:rPr>
        <w:t>update the row of the table below</w:t>
      </w:r>
      <w:r w:rsidRPr="00602236">
        <w:rPr>
          <w:b/>
          <w:i/>
          <w:iCs/>
          <w:highlight w:val="yellow"/>
        </w:rPr>
        <w:t xml:space="preserve"> as follows</w:t>
      </w:r>
      <w:r w:rsidR="00F31F63" w:rsidRPr="00F31F63">
        <w:rPr>
          <w:b/>
          <w:i/>
          <w:iCs/>
          <w:highlight w:val="yellow"/>
        </w:rPr>
        <w:t xml:space="preserve"> (over approved spec text in 21/</w:t>
      </w:r>
      <w:r w:rsidR="00FF69D8">
        <w:rPr>
          <w:b/>
          <w:i/>
          <w:iCs/>
          <w:highlight w:val="yellow"/>
        </w:rPr>
        <w:t>0</w:t>
      </w:r>
      <w:r w:rsidR="00F31F63" w:rsidRPr="00F31F63">
        <w:rPr>
          <w:b/>
          <w:i/>
          <w:iCs/>
          <w:highlight w:val="yellow"/>
        </w:rPr>
        <w:t>113r1</w:t>
      </w:r>
      <w:proofErr w:type="gramStart"/>
      <w:r w:rsidR="00F31F63" w:rsidRPr="00F31F63">
        <w:rPr>
          <w:b/>
          <w:i/>
          <w:iCs/>
          <w:highlight w:val="yellow"/>
        </w:rPr>
        <w:t>)</w:t>
      </w:r>
      <w:r w:rsidR="00F31F63">
        <w:rPr>
          <w:b/>
          <w:i/>
          <w:iCs/>
        </w:rPr>
        <w:t xml:space="preserve"> </w:t>
      </w:r>
      <w:r>
        <w:rPr>
          <w:b/>
          <w:i/>
          <w:iCs/>
        </w:rPr>
        <w:t xml:space="preserve"> [</w:t>
      </w:r>
      <w:proofErr w:type="gramEnd"/>
      <w:r>
        <w:rPr>
          <w:b/>
          <w:i/>
          <w:iCs/>
        </w:rPr>
        <w:t>CID 1004, 2246]:</w:t>
      </w:r>
    </w:p>
    <w:p w14:paraId="2621FEF8" w14:textId="77777777" w:rsidR="000F5F52" w:rsidRPr="00453FCE" w:rsidRDefault="000F5F52" w:rsidP="000F5F52"/>
    <w:p w14:paraId="013F3029" w14:textId="77777777" w:rsidR="000F5F52" w:rsidRPr="00453FCE" w:rsidRDefault="000F5F52" w:rsidP="000F5F52"/>
    <w:p w14:paraId="702753FB" w14:textId="010CF4DF" w:rsidR="000F5F52" w:rsidRDefault="000F5F52" w:rsidP="000F5F52">
      <w:pPr>
        <w:rPr>
          <w:rFonts w:ascii="Times New Roman" w:hAnsi="Times New Roman" w:cs="Times New Roman"/>
          <w:b/>
          <w:i/>
          <w:iCs/>
          <w:color w:val="000000"/>
          <w:w w:val="0"/>
          <w:sz w:val="20"/>
          <w:szCs w:val="20"/>
        </w:rPr>
      </w:pPr>
    </w:p>
    <w:p w14:paraId="691AC868" w14:textId="43871CDE" w:rsidR="00882576" w:rsidRDefault="00882576" w:rsidP="000F5F52">
      <w:pPr>
        <w:rPr>
          <w:rFonts w:ascii="Times New Roman" w:hAnsi="Times New Roman" w:cs="Times New Roman"/>
          <w:b/>
          <w:i/>
          <w:iCs/>
          <w:color w:val="000000"/>
          <w:w w:val="0"/>
          <w:sz w:val="20"/>
          <w:szCs w:val="20"/>
        </w:rPr>
      </w:pPr>
    </w:p>
    <w:p w14:paraId="5FAE6716" w14:textId="77777777" w:rsidR="00882576" w:rsidRPr="000A7819" w:rsidRDefault="00882576" w:rsidP="00882576">
      <w:pPr>
        <w:pStyle w:val="Heading3"/>
        <w:numPr>
          <w:ilvl w:val="0"/>
          <w:numId w:val="0"/>
        </w:numPr>
        <w:tabs>
          <w:tab w:val="left" w:pos="659"/>
        </w:tabs>
        <w:kinsoku w:val="0"/>
        <w:overflowPunct w:val="0"/>
        <w:spacing w:line="232" w:lineRule="exact"/>
        <w:ind w:left="360" w:hanging="360"/>
        <w:rPr>
          <w:rFonts w:ascii="Arial" w:hAnsi="Arial" w:cs="Arial"/>
        </w:rPr>
      </w:pPr>
      <w:r w:rsidRPr="000A7819">
        <w:rPr>
          <w:rFonts w:ascii="Arial" w:hAnsi="Arial" w:cs="Arial"/>
        </w:rPr>
        <w:t>6.3.8.4 MLME-</w:t>
      </w:r>
      <w:proofErr w:type="spellStart"/>
      <w:r w:rsidRPr="000A7819">
        <w:rPr>
          <w:rFonts w:ascii="Arial" w:hAnsi="Arial" w:cs="Arial"/>
        </w:rPr>
        <w:t>REASSOCIATE.indication</w:t>
      </w:r>
      <w:proofErr w:type="spellEnd"/>
    </w:p>
    <w:p w14:paraId="40B5AB5B" w14:textId="77777777" w:rsidR="00882576" w:rsidRPr="000A7819" w:rsidRDefault="00882576" w:rsidP="00882576">
      <w:pPr>
        <w:pStyle w:val="Heading3"/>
        <w:numPr>
          <w:ilvl w:val="0"/>
          <w:numId w:val="0"/>
        </w:numPr>
        <w:tabs>
          <w:tab w:val="left" w:pos="659"/>
        </w:tabs>
        <w:kinsoku w:val="0"/>
        <w:overflowPunct w:val="0"/>
        <w:spacing w:line="215" w:lineRule="exact"/>
        <w:ind w:left="360" w:hanging="360"/>
        <w:rPr>
          <w:rFonts w:ascii="Arial" w:hAnsi="Arial" w:cs="Arial"/>
          <w:position w:val="1"/>
          <w:sz w:val="20"/>
          <w:szCs w:val="16"/>
        </w:rPr>
      </w:pPr>
      <w:r w:rsidRPr="000A7819">
        <w:rPr>
          <w:rFonts w:ascii="Arial" w:hAnsi="Arial" w:cs="Arial"/>
          <w:position w:val="1"/>
          <w:sz w:val="20"/>
          <w:szCs w:val="16"/>
        </w:rPr>
        <w:t>6.3.8.4.2 Semantics of the service</w:t>
      </w:r>
      <w:r w:rsidRPr="000A7819">
        <w:rPr>
          <w:rFonts w:ascii="Arial" w:hAnsi="Arial" w:cs="Arial"/>
          <w:spacing w:val="-3"/>
          <w:position w:val="1"/>
          <w:sz w:val="20"/>
          <w:szCs w:val="16"/>
        </w:rPr>
        <w:t xml:space="preserve"> </w:t>
      </w:r>
      <w:r w:rsidRPr="000A7819">
        <w:rPr>
          <w:rFonts w:ascii="Arial" w:hAnsi="Arial" w:cs="Arial"/>
          <w:position w:val="1"/>
          <w:sz w:val="20"/>
          <w:szCs w:val="16"/>
        </w:rPr>
        <w:t>primitive</w:t>
      </w:r>
    </w:p>
    <w:p w14:paraId="147B9F46" w14:textId="1E259CB8" w:rsidR="00882576" w:rsidRPr="00602236" w:rsidRDefault="00882576" w:rsidP="00882576">
      <w:pPr>
        <w:pStyle w:val="T"/>
        <w:spacing w:after="0"/>
        <w:rPr>
          <w:i/>
          <w:iCs/>
          <w:w w:val="100"/>
        </w:rPr>
      </w:pPr>
      <w:proofErr w:type="spellStart"/>
      <w:r w:rsidRPr="00602236">
        <w:rPr>
          <w:b/>
          <w:i/>
          <w:iCs/>
          <w:highlight w:val="yellow"/>
        </w:rPr>
        <w:t>TGbe</w:t>
      </w:r>
      <w:proofErr w:type="spellEnd"/>
      <w:r w:rsidRPr="00602236">
        <w:rPr>
          <w:b/>
          <w:i/>
          <w:iCs/>
          <w:highlight w:val="yellow"/>
        </w:rPr>
        <w:t xml:space="preserve"> editor: Please </w:t>
      </w:r>
      <w:r w:rsidR="00367D43">
        <w:rPr>
          <w:b/>
          <w:i/>
          <w:iCs/>
          <w:highlight w:val="yellow"/>
        </w:rPr>
        <w:t>update</w:t>
      </w:r>
      <w:r>
        <w:rPr>
          <w:b/>
          <w:i/>
          <w:iCs/>
          <w:highlight w:val="yellow"/>
        </w:rPr>
        <w:t xml:space="preserve"> the row of the table below</w:t>
      </w:r>
      <w:r w:rsidRPr="00602236">
        <w:rPr>
          <w:b/>
          <w:i/>
          <w:iCs/>
          <w:highlight w:val="yellow"/>
        </w:rPr>
        <w:t xml:space="preserve"> as </w:t>
      </w:r>
      <w:r w:rsidRPr="00F31F63">
        <w:rPr>
          <w:b/>
          <w:i/>
          <w:iCs/>
          <w:highlight w:val="yellow"/>
        </w:rPr>
        <w:t>follows</w:t>
      </w:r>
      <w:r w:rsidR="00F31F63" w:rsidRPr="00F31F63">
        <w:rPr>
          <w:b/>
          <w:i/>
          <w:iCs/>
          <w:highlight w:val="yellow"/>
        </w:rPr>
        <w:t xml:space="preserve"> (over approved spec text in 21/</w:t>
      </w:r>
      <w:r w:rsidR="00FF69D8">
        <w:rPr>
          <w:b/>
          <w:i/>
          <w:iCs/>
          <w:highlight w:val="yellow"/>
        </w:rPr>
        <w:t>0</w:t>
      </w:r>
      <w:r w:rsidR="00F31F63" w:rsidRPr="00F31F63">
        <w:rPr>
          <w:b/>
          <w:i/>
          <w:iCs/>
          <w:highlight w:val="yellow"/>
        </w:rPr>
        <w:t>113r1)</w:t>
      </w:r>
      <w:r>
        <w:rPr>
          <w:b/>
          <w:i/>
          <w:iCs/>
        </w:rPr>
        <w:t xml:space="preserve"> [CID 1004, 2246]:</w:t>
      </w:r>
    </w:p>
    <w:p w14:paraId="6599F268" w14:textId="77777777" w:rsidR="00882576" w:rsidRDefault="00882576" w:rsidP="00882576">
      <w:pPr>
        <w:pStyle w:val="BodyText0"/>
        <w:tabs>
          <w:tab w:val="left" w:pos="3939"/>
        </w:tabs>
        <w:kinsoku w:val="0"/>
        <w:overflowPunct w:val="0"/>
        <w:spacing w:before="24" w:line="154" w:lineRule="auto"/>
        <w:ind w:left="106"/>
        <w:rPr>
          <w:sz w:val="18"/>
          <w:szCs w:val="18"/>
        </w:rPr>
      </w:pPr>
    </w:p>
    <w:p w14:paraId="5DF55F8A" w14:textId="77777777" w:rsidR="00882576" w:rsidRDefault="00882576" w:rsidP="00882576">
      <w:pPr>
        <w:pStyle w:val="BodyText0"/>
        <w:kinsoku w:val="0"/>
        <w:overflowPunct w:val="0"/>
        <w:spacing w:line="200" w:lineRule="exact"/>
        <w:ind w:left="106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0" allowOverlap="1" wp14:anchorId="360EF560" wp14:editId="76E83385">
                <wp:simplePos x="0" y="0"/>
                <wp:positionH relativeFrom="margin">
                  <wp:align>center</wp:align>
                </wp:positionH>
                <wp:positionV relativeFrom="paragraph">
                  <wp:posOffset>41275</wp:posOffset>
                </wp:positionV>
                <wp:extent cx="5514975" cy="1289714"/>
                <wp:effectExtent l="0" t="0" r="9525" b="571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4975" cy="1289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52"/>
                              <w:gridCol w:w="1800"/>
                              <w:gridCol w:w="1794"/>
                              <w:gridCol w:w="3401"/>
                            </w:tblGrid>
                            <w:tr w:rsidR="00882576" w14:paraId="5BE45808" w14:textId="77777777">
                              <w:trPr>
                                <w:trHeight w:val="310"/>
                              </w:trPr>
                              <w:tc>
                                <w:tcPr>
                                  <w:tcW w:w="165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7AF03C45" w14:textId="77777777" w:rsidR="00882576" w:rsidRDefault="0088257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7"/>
                                    <w:ind w:left="577" w:right="566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6D45212B" w14:textId="77777777" w:rsidR="00882576" w:rsidRDefault="0088257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7"/>
                                    <w:ind w:left="693" w:right="669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  <w:t>Type</w:t>
                                  </w:r>
                                </w:p>
                              </w:tc>
                              <w:tc>
                                <w:tcPr>
                                  <w:tcW w:w="1794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10166370" w14:textId="77777777" w:rsidR="00882576" w:rsidRDefault="0088257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7"/>
                                    <w:ind w:left="454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  <w:t>Valid range</w:t>
                                  </w:r>
                                </w:p>
                              </w:tc>
                              <w:tc>
                                <w:tcPr>
                                  <w:tcW w:w="34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45F17A0E" w14:textId="77777777" w:rsidR="00882576" w:rsidRDefault="0088257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7"/>
                                    <w:ind w:left="1246" w:right="1207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  <w:t>Description</w:t>
                                  </w:r>
                                </w:p>
                              </w:tc>
                            </w:tr>
                            <w:tr w:rsidR="00882576" w14:paraId="3A6061A1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1652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1208CA" w14:textId="77777777" w:rsidR="00882576" w:rsidRDefault="00882576" w:rsidP="005C030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ind w:left="116"/>
                                    <w:rPr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  <w:u w:color="000000"/>
                                    </w:rPr>
                                    <w:t>EHTCapabilities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E81E13" w14:textId="77777777" w:rsidR="00882576" w:rsidRPr="00480FBF" w:rsidRDefault="00882576" w:rsidP="009974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480FBF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 xml:space="preserve">As defined in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EHT</w:t>
                                  </w:r>
                                </w:p>
                                <w:p w14:paraId="2BD69FF0" w14:textId="77777777" w:rsidR="00882576" w:rsidRDefault="00882576" w:rsidP="009974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0"/>
                                    <w:rPr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r w:rsidRPr="00480FBF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Capabilities element</w:t>
                                  </w:r>
                                </w:p>
                              </w:tc>
                              <w:tc>
                                <w:tcPr>
                                  <w:tcW w:w="1794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C27647" w14:textId="77777777" w:rsidR="00882576" w:rsidRPr="00480FBF" w:rsidRDefault="00882576" w:rsidP="009974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r w:rsidRPr="00480FBF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As defined in 9.4.2.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295c</w:t>
                                  </w:r>
                                </w:p>
                                <w:p w14:paraId="3640758F" w14:textId="77777777" w:rsidR="00882576" w:rsidRDefault="00882576" w:rsidP="009974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0"/>
                                    <w:rPr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r w:rsidRPr="00480FBF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(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>EHT</w:t>
                                  </w:r>
                                  <w:r w:rsidRPr="00480FBF"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  <w:t xml:space="preserve"> Capabilities element)</w:t>
                                  </w:r>
                                </w:p>
                              </w:tc>
                              <w:tc>
                                <w:tcPr>
                                  <w:tcW w:w="3401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40AFFBEC" w14:textId="159D07F3" w:rsidR="00882576" w:rsidRDefault="00882576" w:rsidP="003B7C4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3" w:lineRule="exact"/>
                                    <w:ind w:left="130"/>
                                    <w:rPr>
                                      <w:color w:val="FF0000"/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r w:rsidRPr="001661B6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  <w:u w:val="none"/>
                                    </w:rPr>
                                    <w:t>Specifies the parameters in the EHT Capabilities element that are supported</w:t>
                                  </w:r>
                                  <w:r w:rsidR="003B7C4B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  <w:u w:val="none"/>
                                    </w:rPr>
                                    <w:t xml:space="preserve"> </w:t>
                                  </w:r>
                                  <w:r w:rsidRPr="001661B6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  <w:u w:val="none"/>
                                    </w:rPr>
                                    <w:t>by the peer STA. The parameter is present if</w:t>
                                  </w:r>
                                  <w:r w:rsidR="003B7C4B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  <w:u w:val="none"/>
                                    </w:rPr>
                                    <w:t xml:space="preserve"> </w:t>
                                  </w:r>
                                  <w:r w:rsidRPr="001661B6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  <w:u w:val="none"/>
                                    </w:rPr>
                                    <w:t>dot11EHTOptionImplemented is true</w:t>
                                  </w:r>
                                  <w:ins w:id="108" w:author="Gaurang Naik" w:date="2021-02-17T11:18:00Z">
                                    <w:r w:rsidR="00F8570F" w:rsidRPr="001661B6">
                                      <w:rPr>
                                        <w:color w:val="000000" w:themeColor="text1"/>
                                        <w:sz w:val="18"/>
                                        <w:szCs w:val="18"/>
                                        <w:u w:val="none"/>
                                      </w:rPr>
                                      <w:t xml:space="preserve"> and the EHT Capabilities element is present in the Reassociation Request frame received from the STA</w:t>
                                    </w:r>
                                  </w:ins>
                                  <w:r w:rsidRPr="001661B6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  <w:u w:val="none"/>
                                    </w:rPr>
                                    <w:t>; otherwise, not present.</w:t>
                                  </w:r>
                                </w:p>
                              </w:tc>
                            </w:tr>
                          </w:tbl>
                          <w:p w14:paraId="1E8E2F9D" w14:textId="77777777" w:rsidR="00882576" w:rsidRDefault="00882576" w:rsidP="00882576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EF560" id="Text Box 28" o:spid="_x0000_s1027" type="#_x0000_t202" style="position:absolute;left:0;text-align:left;margin-left:0;margin-top:3.25pt;width:434.25pt;height:101.55pt;z-index:25165824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52"/>
                        <w:gridCol w:w="1800"/>
                        <w:gridCol w:w="1794"/>
                        <w:gridCol w:w="3401"/>
                      </w:tblGrid>
                      <w:tr w:rsidR="00882576" w14:paraId="5BE45808" w14:textId="77777777">
                        <w:trPr>
                          <w:trHeight w:val="310"/>
                        </w:trPr>
                        <w:tc>
                          <w:tcPr>
                            <w:tcW w:w="165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7AF03C45" w14:textId="77777777" w:rsidR="00882576" w:rsidRDefault="00882576">
                            <w:pPr>
                              <w:pStyle w:val="TableParagraph"/>
                              <w:kinsoku w:val="0"/>
                              <w:overflowPunct w:val="0"/>
                              <w:spacing w:before="37"/>
                              <w:ind w:left="577" w:right="566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6D45212B" w14:textId="77777777" w:rsidR="00882576" w:rsidRDefault="00882576">
                            <w:pPr>
                              <w:pStyle w:val="TableParagraph"/>
                              <w:kinsoku w:val="0"/>
                              <w:overflowPunct w:val="0"/>
                              <w:spacing w:before="37"/>
                              <w:ind w:left="693" w:right="669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  <w:t>Type</w:t>
                            </w:r>
                          </w:p>
                        </w:tc>
                        <w:tc>
                          <w:tcPr>
                            <w:tcW w:w="1794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10166370" w14:textId="77777777" w:rsidR="00882576" w:rsidRDefault="00882576">
                            <w:pPr>
                              <w:pStyle w:val="TableParagraph"/>
                              <w:kinsoku w:val="0"/>
                              <w:overflowPunct w:val="0"/>
                              <w:spacing w:before="37"/>
                              <w:ind w:left="454"/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  <w:t>Valid range</w:t>
                            </w:r>
                          </w:p>
                        </w:tc>
                        <w:tc>
                          <w:tcPr>
                            <w:tcW w:w="34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45F17A0E" w14:textId="77777777" w:rsidR="00882576" w:rsidRDefault="00882576">
                            <w:pPr>
                              <w:pStyle w:val="TableParagraph"/>
                              <w:kinsoku w:val="0"/>
                              <w:overflowPunct w:val="0"/>
                              <w:spacing w:before="37"/>
                              <w:ind w:left="1246" w:right="1207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  <w:t>Description</w:t>
                            </w:r>
                          </w:p>
                        </w:tc>
                      </w:tr>
                      <w:tr w:rsidR="00882576" w14:paraId="3A6061A1" w14:textId="77777777">
                        <w:trPr>
                          <w:trHeight w:val="252"/>
                        </w:trPr>
                        <w:tc>
                          <w:tcPr>
                            <w:tcW w:w="1652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1208CA" w14:textId="77777777" w:rsidR="00882576" w:rsidRDefault="00882576" w:rsidP="005C0300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ind w:left="116"/>
                              <w:rPr>
                                <w:sz w:val="18"/>
                                <w:szCs w:val="18"/>
                                <w:u w:val="none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  <w:u w:color="000000"/>
                              </w:rPr>
                              <w:t>EHTCapabilities</w:t>
                            </w:r>
                            <w:proofErr w:type="spellEnd"/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E81E13" w14:textId="77777777" w:rsidR="00882576" w:rsidRPr="00480FBF" w:rsidRDefault="00882576" w:rsidP="009974A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480FBF">
                              <w:rPr>
                                <w:sz w:val="16"/>
                                <w:szCs w:val="16"/>
                                <w:u w:val="none"/>
                              </w:rPr>
                              <w:t xml:space="preserve">As defined in </w:t>
                            </w:r>
                            <w:r>
                              <w:rPr>
                                <w:sz w:val="16"/>
                                <w:szCs w:val="16"/>
                                <w:u w:val="none"/>
                              </w:rPr>
                              <w:t>EHT</w:t>
                            </w:r>
                          </w:p>
                          <w:p w14:paraId="2BD69FF0" w14:textId="77777777" w:rsidR="00882576" w:rsidRDefault="00882576" w:rsidP="009974A0">
                            <w:pPr>
                              <w:pStyle w:val="TableParagraph"/>
                              <w:kinsoku w:val="0"/>
                              <w:overflowPunct w:val="0"/>
                              <w:ind w:left="0"/>
                              <w:rPr>
                                <w:sz w:val="18"/>
                                <w:szCs w:val="18"/>
                                <w:u w:val="none"/>
                              </w:rPr>
                            </w:pPr>
                            <w:r w:rsidRPr="00480FBF">
                              <w:rPr>
                                <w:sz w:val="16"/>
                                <w:szCs w:val="16"/>
                                <w:u w:val="none"/>
                              </w:rPr>
                              <w:t>Capabilities element</w:t>
                            </w:r>
                          </w:p>
                        </w:tc>
                        <w:tc>
                          <w:tcPr>
                            <w:tcW w:w="1794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C27647" w14:textId="77777777" w:rsidR="00882576" w:rsidRPr="00480FBF" w:rsidRDefault="00882576" w:rsidP="009974A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480FBF">
                              <w:rPr>
                                <w:sz w:val="16"/>
                                <w:szCs w:val="16"/>
                                <w:u w:val="none"/>
                              </w:rPr>
                              <w:t>As defined in 9.4.2.</w:t>
                            </w:r>
                            <w:r>
                              <w:rPr>
                                <w:sz w:val="16"/>
                                <w:szCs w:val="16"/>
                                <w:u w:val="none"/>
                              </w:rPr>
                              <w:t>295c</w:t>
                            </w:r>
                          </w:p>
                          <w:p w14:paraId="3640758F" w14:textId="77777777" w:rsidR="00882576" w:rsidRDefault="00882576" w:rsidP="009974A0">
                            <w:pPr>
                              <w:pStyle w:val="TableParagraph"/>
                              <w:kinsoku w:val="0"/>
                              <w:overflowPunct w:val="0"/>
                              <w:ind w:left="0"/>
                              <w:rPr>
                                <w:sz w:val="18"/>
                                <w:szCs w:val="18"/>
                                <w:u w:val="none"/>
                              </w:rPr>
                            </w:pPr>
                            <w:r w:rsidRPr="00480FBF">
                              <w:rPr>
                                <w:sz w:val="16"/>
                                <w:szCs w:val="16"/>
                                <w:u w:val="none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  <w:u w:val="none"/>
                              </w:rPr>
                              <w:t>EHT</w:t>
                            </w:r>
                            <w:r w:rsidRPr="00480FBF">
                              <w:rPr>
                                <w:sz w:val="16"/>
                                <w:szCs w:val="16"/>
                                <w:u w:val="none"/>
                              </w:rPr>
                              <w:t xml:space="preserve"> Capabilities element)</w:t>
                            </w:r>
                          </w:p>
                        </w:tc>
                        <w:tc>
                          <w:tcPr>
                            <w:tcW w:w="3401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40AFFBEC" w14:textId="159D07F3" w:rsidR="00882576" w:rsidRDefault="00882576" w:rsidP="003B7C4B">
                            <w:pPr>
                              <w:pStyle w:val="TableParagraph"/>
                              <w:kinsoku w:val="0"/>
                              <w:overflowPunct w:val="0"/>
                              <w:spacing w:line="203" w:lineRule="exact"/>
                              <w:ind w:left="130"/>
                              <w:rPr>
                                <w:color w:val="FF0000"/>
                                <w:sz w:val="18"/>
                                <w:szCs w:val="18"/>
                                <w:u w:val="none"/>
                              </w:rPr>
                            </w:pPr>
                            <w:r w:rsidRPr="001661B6">
                              <w:rPr>
                                <w:color w:val="000000" w:themeColor="text1"/>
                                <w:sz w:val="18"/>
                                <w:szCs w:val="18"/>
                                <w:u w:val="none"/>
                              </w:rPr>
                              <w:t>Specifies the parameters in the EHT Capabilities element that are supported</w:t>
                            </w:r>
                            <w:r w:rsidR="003B7C4B">
                              <w:rPr>
                                <w:color w:val="000000" w:themeColor="text1"/>
                                <w:sz w:val="18"/>
                                <w:szCs w:val="18"/>
                                <w:u w:val="none"/>
                              </w:rPr>
                              <w:t xml:space="preserve"> </w:t>
                            </w:r>
                            <w:r w:rsidRPr="001661B6">
                              <w:rPr>
                                <w:color w:val="000000" w:themeColor="text1"/>
                                <w:sz w:val="18"/>
                                <w:szCs w:val="18"/>
                                <w:u w:val="none"/>
                              </w:rPr>
                              <w:t>by the peer STA. The parameter is present if</w:t>
                            </w:r>
                            <w:r w:rsidR="003B7C4B">
                              <w:rPr>
                                <w:color w:val="000000" w:themeColor="text1"/>
                                <w:sz w:val="18"/>
                                <w:szCs w:val="18"/>
                                <w:u w:val="none"/>
                              </w:rPr>
                              <w:t xml:space="preserve"> </w:t>
                            </w:r>
                            <w:r w:rsidRPr="001661B6">
                              <w:rPr>
                                <w:color w:val="000000" w:themeColor="text1"/>
                                <w:sz w:val="18"/>
                                <w:szCs w:val="18"/>
                                <w:u w:val="none"/>
                              </w:rPr>
                              <w:t>dot11EHTOptionImplemented is true</w:t>
                            </w:r>
                            <w:ins w:id="109" w:author="Gaurang Naik" w:date="2021-02-17T11:18:00Z">
                              <w:r w:rsidR="00F8570F" w:rsidRPr="001661B6">
                                <w:rPr>
                                  <w:color w:val="000000" w:themeColor="text1"/>
                                  <w:sz w:val="18"/>
                                  <w:szCs w:val="18"/>
                                  <w:u w:val="none"/>
                                </w:rPr>
                                <w:t xml:space="preserve"> and the EHT Capabilities element is present in the Reassociation Request frame received from the STA</w:t>
                              </w:r>
                            </w:ins>
                            <w:r w:rsidRPr="001661B6">
                              <w:rPr>
                                <w:color w:val="000000" w:themeColor="text1"/>
                                <w:sz w:val="18"/>
                                <w:szCs w:val="18"/>
                                <w:u w:val="none"/>
                              </w:rPr>
                              <w:t>; otherwise, not present.</w:t>
                            </w:r>
                          </w:p>
                        </w:tc>
                      </w:tr>
                    </w:tbl>
                    <w:p w14:paraId="1E8E2F9D" w14:textId="77777777" w:rsidR="00882576" w:rsidRDefault="00882576" w:rsidP="00882576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5F1038" w14:textId="77777777" w:rsidR="00882576" w:rsidRDefault="00882576" w:rsidP="00882576">
      <w:pPr>
        <w:pStyle w:val="BodyText0"/>
        <w:kinsoku w:val="0"/>
        <w:overflowPunct w:val="0"/>
        <w:spacing w:line="200" w:lineRule="exact"/>
        <w:ind w:left="106"/>
        <w:rPr>
          <w:sz w:val="18"/>
          <w:szCs w:val="18"/>
        </w:rPr>
      </w:pPr>
    </w:p>
    <w:p w14:paraId="3EFDFB14" w14:textId="77777777" w:rsidR="00882576" w:rsidRDefault="00882576" w:rsidP="00882576">
      <w:pPr>
        <w:pStyle w:val="BodyText0"/>
        <w:kinsoku w:val="0"/>
        <w:overflowPunct w:val="0"/>
        <w:spacing w:line="200" w:lineRule="exact"/>
        <w:ind w:left="106"/>
        <w:rPr>
          <w:sz w:val="18"/>
          <w:szCs w:val="18"/>
        </w:rPr>
      </w:pPr>
    </w:p>
    <w:p w14:paraId="3095F3BA" w14:textId="77777777" w:rsidR="00882576" w:rsidRDefault="00882576" w:rsidP="00882576">
      <w:pPr>
        <w:pStyle w:val="BodyText0"/>
        <w:kinsoku w:val="0"/>
        <w:overflowPunct w:val="0"/>
        <w:spacing w:line="200" w:lineRule="exact"/>
        <w:ind w:left="106"/>
        <w:rPr>
          <w:sz w:val="18"/>
          <w:szCs w:val="18"/>
        </w:rPr>
      </w:pPr>
    </w:p>
    <w:p w14:paraId="03B3E8A9" w14:textId="77777777" w:rsidR="00882576" w:rsidRDefault="00882576" w:rsidP="00882576">
      <w:pPr>
        <w:pStyle w:val="BodyText0"/>
        <w:kinsoku w:val="0"/>
        <w:overflowPunct w:val="0"/>
        <w:spacing w:line="200" w:lineRule="exact"/>
        <w:ind w:left="106"/>
        <w:rPr>
          <w:sz w:val="18"/>
          <w:szCs w:val="18"/>
        </w:rPr>
      </w:pPr>
    </w:p>
    <w:p w14:paraId="27F156D1" w14:textId="77777777" w:rsidR="00882576" w:rsidRDefault="00882576" w:rsidP="00882576"/>
    <w:p w14:paraId="709C44F9" w14:textId="77777777" w:rsidR="00882576" w:rsidRDefault="00882576" w:rsidP="00882576"/>
    <w:p w14:paraId="51AFA382" w14:textId="5D663EF8" w:rsidR="00453FCE" w:rsidRPr="00602236" w:rsidRDefault="009D0CD6" w:rsidP="00BD6AFD">
      <w:pPr>
        <w:pStyle w:val="T"/>
        <w:spacing w:after="0"/>
        <w:rPr>
          <w:i/>
          <w:iCs/>
          <w:w w:val="100"/>
        </w:rPr>
      </w:pPr>
      <w:proofErr w:type="spellStart"/>
      <w:r>
        <w:rPr>
          <w:b/>
          <w:i/>
          <w:iCs/>
          <w:highlight w:val="yellow"/>
        </w:rPr>
        <w:t>T</w:t>
      </w:r>
      <w:r w:rsidR="00453FCE" w:rsidRPr="00602236">
        <w:rPr>
          <w:b/>
          <w:i/>
          <w:iCs/>
          <w:highlight w:val="yellow"/>
        </w:rPr>
        <w:t>Gbe</w:t>
      </w:r>
      <w:proofErr w:type="spellEnd"/>
      <w:r w:rsidR="00453FCE" w:rsidRPr="00602236">
        <w:rPr>
          <w:b/>
          <w:i/>
          <w:iCs/>
          <w:highlight w:val="yellow"/>
        </w:rPr>
        <w:t xml:space="preserve"> editor: Please </w:t>
      </w:r>
      <w:r w:rsidR="00453FCE">
        <w:rPr>
          <w:b/>
          <w:i/>
          <w:iCs/>
          <w:highlight w:val="yellow"/>
        </w:rPr>
        <w:t xml:space="preserve">insert the following row in the </w:t>
      </w:r>
      <w:r w:rsidR="00453FCE" w:rsidRPr="009C1646">
        <w:rPr>
          <w:b/>
          <w:i/>
          <w:iCs/>
          <w:highlight w:val="yellow"/>
        </w:rPr>
        <w:t xml:space="preserve">tables of the subclauses listed below (and in </w:t>
      </w:r>
      <w:proofErr w:type="gramStart"/>
      <w:r w:rsidR="00453FCE" w:rsidRPr="009C1646">
        <w:rPr>
          <w:b/>
          <w:i/>
          <w:iCs/>
          <w:highlight w:val="yellow"/>
        </w:rPr>
        <w:t xml:space="preserve">the </w:t>
      </w:r>
      <w:r w:rsidR="00453FCE">
        <w:rPr>
          <w:b/>
          <w:i/>
          <w:iCs/>
          <w:highlight w:val="yellow"/>
        </w:rPr>
        <w:t>.</w:t>
      </w:r>
      <w:r w:rsidR="00453FCE" w:rsidRPr="009C1646">
        <w:rPr>
          <w:b/>
          <w:i/>
          <w:iCs/>
          <w:highlight w:val="yellow"/>
        </w:rPr>
        <w:t>request</w:t>
      </w:r>
      <w:proofErr w:type="gramEnd"/>
      <w:r w:rsidR="00453FCE" w:rsidRPr="009C1646">
        <w:rPr>
          <w:b/>
          <w:i/>
          <w:iCs/>
          <w:highlight w:val="yellow"/>
        </w:rPr>
        <w:t xml:space="preserve"> itself)</w:t>
      </w:r>
      <w:r w:rsidR="00006C87">
        <w:rPr>
          <w:b/>
          <w:i/>
          <w:iCs/>
          <w:highlight w:val="yellow"/>
        </w:rPr>
        <w:t xml:space="preserve"> </w:t>
      </w:r>
      <w:r w:rsidR="003973D6">
        <w:rPr>
          <w:b/>
          <w:i/>
          <w:iCs/>
        </w:rPr>
        <w:t>[CID 1</w:t>
      </w:r>
      <w:r w:rsidR="00DC6048">
        <w:rPr>
          <w:b/>
          <w:i/>
          <w:iCs/>
        </w:rPr>
        <w:t>004</w:t>
      </w:r>
      <w:r w:rsidR="00C633E6">
        <w:rPr>
          <w:b/>
          <w:i/>
          <w:iCs/>
        </w:rPr>
        <w:t>, 2246</w:t>
      </w:r>
      <w:r w:rsidR="003973D6">
        <w:rPr>
          <w:b/>
          <w:i/>
          <w:iCs/>
        </w:rPr>
        <w:t>]</w:t>
      </w:r>
      <w:r w:rsidR="00453FCE" w:rsidRPr="003973D6">
        <w:rPr>
          <w:b/>
          <w:i/>
          <w:iCs/>
        </w:rPr>
        <w:t>:</w:t>
      </w:r>
    </w:p>
    <w:p w14:paraId="5A208FD0" w14:textId="6252BAFC" w:rsidR="00453FCE" w:rsidRDefault="00453FCE" w:rsidP="00E80944">
      <w:pPr>
        <w:pStyle w:val="BodyText0"/>
        <w:numPr>
          <w:ilvl w:val="0"/>
          <w:numId w:val="46"/>
        </w:numPr>
        <w:kinsoku w:val="0"/>
        <w:overflowPunct w:val="0"/>
        <w:spacing w:line="200" w:lineRule="exact"/>
        <w:rPr>
          <w:rFonts w:ascii="Arial-BoldMT" w:hAnsi="Arial-BoldMT" w:cs="Arial-BoldMT" w:hint="eastAsia"/>
          <w:b/>
          <w:bCs/>
          <w:i/>
          <w:iCs/>
          <w:sz w:val="20"/>
          <w:lang w:val="en-US" w:eastAsia="ko-KR"/>
        </w:rPr>
      </w:pPr>
      <w:r w:rsidRPr="009C1646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>6.3.3.2 MLME-</w:t>
      </w:r>
      <w:proofErr w:type="spellStart"/>
      <w:r w:rsidRPr="009C1646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>SCAN.request</w:t>
      </w:r>
      <w:proofErr w:type="spellEnd"/>
      <w:r w:rsidRPr="009C1646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 xml:space="preserve"> </w:t>
      </w:r>
    </w:p>
    <w:p w14:paraId="2E39F362" w14:textId="77777777" w:rsidR="00453FCE" w:rsidRPr="009C1646" w:rsidRDefault="00453FCE" w:rsidP="00453FCE">
      <w:pPr>
        <w:pStyle w:val="BodyText0"/>
        <w:numPr>
          <w:ilvl w:val="0"/>
          <w:numId w:val="46"/>
        </w:numPr>
        <w:kinsoku w:val="0"/>
        <w:overflowPunct w:val="0"/>
        <w:spacing w:line="200" w:lineRule="exact"/>
        <w:rPr>
          <w:rFonts w:ascii="Arial-BoldMT" w:hAnsi="Arial-BoldMT" w:cs="Arial-BoldMT" w:hint="eastAsia"/>
          <w:b/>
          <w:bCs/>
          <w:i/>
          <w:iCs/>
          <w:sz w:val="20"/>
          <w:lang w:val="en-US" w:eastAsia="ko-KR"/>
        </w:rPr>
      </w:pPr>
      <w:r w:rsidRPr="009C1646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>6.3.4.2 MLME-</w:t>
      </w:r>
      <w:proofErr w:type="spellStart"/>
      <w:r w:rsidRPr="009C1646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>JOIN.request</w:t>
      </w:r>
      <w:proofErr w:type="spellEnd"/>
    </w:p>
    <w:p w14:paraId="003AC1C2" w14:textId="77777777" w:rsidR="00453FCE" w:rsidRDefault="00453FCE" w:rsidP="00453FCE">
      <w:pPr>
        <w:pStyle w:val="BodyText0"/>
        <w:kinsoku w:val="0"/>
        <w:overflowPunct w:val="0"/>
        <w:spacing w:line="200" w:lineRule="exact"/>
        <w:ind w:left="106"/>
        <w:rPr>
          <w:rFonts w:ascii="Arial-BoldMT" w:hAnsi="Arial-BoldMT" w:cs="Arial-BoldMT" w:hint="eastAsia"/>
          <w:b/>
          <w:bCs/>
          <w:sz w:val="20"/>
          <w:lang w:val="en-US" w:eastAsia="ko-KR"/>
        </w:rPr>
      </w:pPr>
    </w:p>
    <w:tbl>
      <w:tblPr>
        <w:tblW w:w="8609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1530"/>
        <w:gridCol w:w="2190"/>
        <w:gridCol w:w="3209"/>
      </w:tblGrid>
      <w:tr w:rsidR="00453FCE" w14:paraId="69341AF6" w14:textId="77777777" w:rsidTr="00FF0FA5">
        <w:trPr>
          <w:trHeight w:val="309"/>
        </w:trPr>
        <w:tc>
          <w:tcPr>
            <w:tcW w:w="16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927EA11" w14:textId="77777777" w:rsidR="00453FCE" w:rsidRDefault="00453FCE" w:rsidP="005C0300">
            <w:pPr>
              <w:pStyle w:val="TableParagraph"/>
              <w:kinsoku w:val="0"/>
              <w:overflowPunct w:val="0"/>
              <w:spacing w:before="36"/>
              <w:ind w:left="601" w:right="589"/>
              <w:jc w:val="center"/>
              <w:rPr>
                <w:b/>
                <w:bCs/>
                <w:sz w:val="18"/>
                <w:szCs w:val="18"/>
                <w:u w:val="none"/>
              </w:rPr>
            </w:pPr>
            <w:r>
              <w:rPr>
                <w:b/>
                <w:bCs/>
                <w:sz w:val="18"/>
                <w:szCs w:val="18"/>
                <w:u w:val="none"/>
              </w:rPr>
              <w:t>Name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B4B9007" w14:textId="77777777" w:rsidR="00453FCE" w:rsidRDefault="00453FCE" w:rsidP="005C0300">
            <w:pPr>
              <w:pStyle w:val="TableParagraph"/>
              <w:kinsoku w:val="0"/>
              <w:overflowPunct w:val="0"/>
              <w:spacing w:before="36"/>
              <w:ind w:left="444" w:right="420"/>
              <w:jc w:val="center"/>
              <w:rPr>
                <w:b/>
                <w:bCs/>
                <w:sz w:val="18"/>
                <w:szCs w:val="18"/>
                <w:u w:val="none"/>
              </w:rPr>
            </w:pPr>
            <w:r>
              <w:rPr>
                <w:b/>
                <w:bCs/>
                <w:sz w:val="18"/>
                <w:szCs w:val="18"/>
                <w:u w:val="none"/>
              </w:rPr>
              <w:t>Type</w:t>
            </w:r>
          </w:p>
        </w:tc>
        <w:tc>
          <w:tcPr>
            <w:tcW w:w="219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CE13C73" w14:textId="77777777" w:rsidR="00453FCE" w:rsidRDefault="00453FCE" w:rsidP="005C0300">
            <w:pPr>
              <w:pStyle w:val="TableParagraph"/>
              <w:kinsoku w:val="0"/>
              <w:overflowPunct w:val="0"/>
              <w:spacing w:before="36"/>
              <w:ind w:left="757"/>
              <w:rPr>
                <w:b/>
                <w:bCs/>
                <w:sz w:val="18"/>
                <w:szCs w:val="18"/>
                <w:u w:val="none"/>
              </w:rPr>
            </w:pPr>
            <w:r>
              <w:rPr>
                <w:b/>
                <w:bCs/>
                <w:sz w:val="18"/>
                <w:szCs w:val="18"/>
                <w:u w:val="none"/>
              </w:rPr>
              <w:t>Valid range</w:t>
            </w:r>
          </w:p>
        </w:tc>
        <w:tc>
          <w:tcPr>
            <w:tcW w:w="320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7D8F4CC" w14:textId="77777777" w:rsidR="00453FCE" w:rsidRDefault="00453FCE" w:rsidP="005C0300">
            <w:pPr>
              <w:pStyle w:val="TableParagraph"/>
              <w:kinsoku w:val="0"/>
              <w:overflowPunct w:val="0"/>
              <w:spacing w:before="36"/>
              <w:ind w:left="1148" w:right="1112"/>
              <w:jc w:val="center"/>
              <w:rPr>
                <w:b/>
                <w:bCs/>
                <w:sz w:val="18"/>
                <w:szCs w:val="18"/>
                <w:u w:val="none"/>
              </w:rPr>
            </w:pPr>
            <w:r>
              <w:rPr>
                <w:b/>
                <w:bCs/>
                <w:sz w:val="18"/>
                <w:szCs w:val="18"/>
                <w:u w:val="none"/>
              </w:rPr>
              <w:t>Description</w:t>
            </w:r>
          </w:p>
        </w:tc>
      </w:tr>
      <w:tr w:rsidR="00453FCE" w14:paraId="28547664" w14:textId="77777777" w:rsidTr="00FF0FA5">
        <w:trPr>
          <w:trHeight w:val="251"/>
        </w:trPr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EFB3BF1" w14:textId="3B75EC2E" w:rsidR="00453FCE" w:rsidRDefault="00453FCE" w:rsidP="005C0300">
            <w:pPr>
              <w:pStyle w:val="TableParagraph"/>
              <w:kinsoku w:val="0"/>
              <w:overflowPunct w:val="0"/>
              <w:spacing w:before="7"/>
              <w:ind w:left="116"/>
              <w:rPr>
                <w:sz w:val="18"/>
                <w:szCs w:val="18"/>
                <w:u w:val="none"/>
              </w:rPr>
            </w:pPr>
            <w:ins w:id="110" w:author="Gaurang Naik" w:date="2021-02-09T10:47:00Z">
              <w:r>
                <w:rPr>
                  <w:sz w:val="18"/>
                  <w:szCs w:val="18"/>
                  <w:u w:color="000000"/>
                </w:rPr>
                <w:t>EHT</w:t>
              </w:r>
            </w:ins>
            <w:ins w:id="111" w:author="Gaurang Naik" w:date="2021-02-23T19:28:00Z">
              <w:r w:rsidR="00143E72">
                <w:rPr>
                  <w:sz w:val="18"/>
                  <w:szCs w:val="18"/>
                  <w:u w:color="000000"/>
                </w:rPr>
                <w:t xml:space="preserve"> </w:t>
              </w:r>
            </w:ins>
            <w:ins w:id="112" w:author="Gaurang Naik" w:date="2021-02-09T10:47:00Z">
              <w:r>
                <w:rPr>
                  <w:sz w:val="18"/>
                  <w:szCs w:val="18"/>
                  <w:u w:color="000000"/>
                </w:rPr>
                <w:t>Capabilities</w:t>
              </w:r>
            </w:ins>
          </w:p>
        </w:tc>
        <w:tc>
          <w:tcPr>
            <w:tcW w:w="15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D89CC" w14:textId="77777777" w:rsidR="009974A0" w:rsidRPr="00480FBF" w:rsidRDefault="009974A0" w:rsidP="009974A0">
            <w:pPr>
              <w:pStyle w:val="TableParagraph"/>
              <w:kinsoku w:val="0"/>
              <w:overflowPunct w:val="0"/>
              <w:rPr>
                <w:ins w:id="113" w:author="Gaurang Naik" w:date="2021-02-08T14:21:00Z"/>
                <w:sz w:val="16"/>
                <w:szCs w:val="16"/>
                <w:u w:val="none"/>
              </w:rPr>
            </w:pPr>
            <w:ins w:id="114" w:author="Gaurang Naik" w:date="2021-02-08T14:21:00Z">
              <w:r w:rsidRPr="00480FBF">
                <w:rPr>
                  <w:sz w:val="16"/>
                  <w:szCs w:val="16"/>
                  <w:u w:val="none"/>
                </w:rPr>
                <w:t xml:space="preserve">As defined in </w:t>
              </w:r>
              <w:r>
                <w:rPr>
                  <w:sz w:val="16"/>
                  <w:szCs w:val="16"/>
                  <w:u w:val="none"/>
                </w:rPr>
                <w:t>EHT</w:t>
              </w:r>
            </w:ins>
          </w:p>
          <w:p w14:paraId="7EC27126" w14:textId="105C3FCA" w:rsidR="00453FCE" w:rsidRDefault="009974A0" w:rsidP="009974A0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  <w:u w:val="none"/>
              </w:rPr>
            </w:pPr>
            <w:ins w:id="115" w:author="Gaurang Naik" w:date="2021-02-08T14:21:00Z">
              <w:r w:rsidRPr="00480FBF">
                <w:rPr>
                  <w:sz w:val="16"/>
                  <w:szCs w:val="16"/>
                  <w:u w:val="none"/>
                </w:rPr>
                <w:t>Capabilities element</w:t>
              </w:r>
            </w:ins>
          </w:p>
        </w:tc>
        <w:tc>
          <w:tcPr>
            <w:tcW w:w="21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15702" w14:textId="77777777" w:rsidR="009974A0" w:rsidRPr="00480FBF" w:rsidRDefault="009974A0" w:rsidP="009974A0">
            <w:pPr>
              <w:pStyle w:val="TableParagraph"/>
              <w:kinsoku w:val="0"/>
              <w:overflowPunct w:val="0"/>
              <w:rPr>
                <w:ins w:id="116" w:author="Gaurang Naik" w:date="2021-02-08T14:21:00Z"/>
                <w:sz w:val="16"/>
                <w:szCs w:val="16"/>
                <w:u w:val="none"/>
              </w:rPr>
            </w:pPr>
            <w:ins w:id="117" w:author="Gaurang Naik" w:date="2021-02-08T14:21:00Z">
              <w:r w:rsidRPr="00480FBF">
                <w:rPr>
                  <w:sz w:val="16"/>
                  <w:szCs w:val="16"/>
                  <w:u w:val="none"/>
                </w:rPr>
                <w:t>As defined in 9.4.2.</w:t>
              </w:r>
              <w:r>
                <w:rPr>
                  <w:sz w:val="16"/>
                  <w:szCs w:val="16"/>
                  <w:u w:val="none"/>
                </w:rPr>
                <w:t>295c</w:t>
              </w:r>
            </w:ins>
          </w:p>
          <w:p w14:paraId="1B27985E" w14:textId="4DF3A17F" w:rsidR="00453FCE" w:rsidRDefault="009974A0" w:rsidP="009974A0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  <w:u w:val="none"/>
              </w:rPr>
            </w:pPr>
            <w:ins w:id="118" w:author="Gaurang Naik" w:date="2021-02-08T14:21:00Z">
              <w:r w:rsidRPr="00480FBF">
                <w:rPr>
                  <w:sz w:val="16"/>
                  <w:szCs w:val="16"/>
                  <w:u w:val="none"/>
                </w:rPr>
                <w:t>(</w:t>
              </w:r>
              <w:r>
                <w:rPr>
                  <w:sz w:val="16"/>
                  <w:szCs w:val="16"/>
                  <w:u w:val="none"/>
                </w:rPr>
                <w:t>EHT</w:t>
              </w:r>
              <w:r w:rsidRPr="00480FBF">
                <w:rPr>
                  <w:sz w:val="16"/>
                  <w:szCs w:val="16"/>
                  <w:u w:val="none"/>
                </w:rPr>
                <w:t xml:space="preserve"> Capabilities element)</w:t>
              </w:r>
            </w:ins>
          </w:p>
        </w:tc>
        <w:tc>
          <w:tcPr>
            <w:tcW w:w="32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D0270A2" w14:textId="77777777" w:rsidR="009974A0" w:rsidRPr="00480FBF" w:rsidRDefault="009974A0" w:rsidP="009974A0">
            <w:pPr>
              <w:pStyle w:val="TableParagraph"/>
              <w:kinsoku w:val="0"/>
              <w:overflowPunct w:val="0"/>
              <w:spacing w:line="203" w:lineRule="exact"/>
              <w:ind w:left="130"/>
              <w:rPr>
                <w:ins w:id="119" w:author="Gaurang Naik" w:date="2021-02-08T14:21:00Z"/>
                <w:color w:val="FF0000"/>
                <w:sz w:val="18"/>
                <w:szCs w:val="18"/>
                <w:u w:val="none"/>
              </w:rPr>
            </w:pPr>
            <w:ins w:id="120" w:author="Gaurang Naik" w:date="2021-02-08T14:21:00Z">
              <w:r w:rsidRPr="00480FBF">
                <w:rPr>
                  <w:color w:val="FF0000"/>
                  <w:sz w:val="18"/>
                  <w:szCs w:val="18"/>
                  <w:u w:val="none"/>
                </w:rPr>
                <w:t>Specifies the parameters in the</w:t>
              </w:r>
            </w:ins>
          </w:p>
          <w:p w14:paraId="46B45496" w14:textId="626FD9B9" w:rsidR="009974A0" w:rsidRPr="00480FBF" w:rsidRDefault="009974A0" w:rsidP="009974A0">
            <w:pPr>
              <w:pStyle w:val="TableParagraph"/>
              <w:kinsoku w:val="0"/>
              <w:overflowPunct w:val="0"/>
              <w:spacing w:line="203" w:lineRule="exact"/>
              <w:ind w:left="130"/>
              <w:rPr>
                <w:ins w:id="121" w:author="Gaurang Naik" w:date="2021-02-08T14:21:00Z"/>
                <w:color w:val="FF0000"/>
                <w:sz w:val="18"/>
                <w:szCs w:val="18"/>
                <w:u w:val="none"/>
              </w:rPr>
            </w:pPr>
            <w:ins w:id="122" w:author="Gaurang Naik" w:date="2021-02-08T14:21:00Z">
              <w:r>
                <w:rPr>
                  <w:color w:val="FF0000"/>
                  <w:sz w:val="18"/>
                  <w:szCs w:val="18"/>
                  <w:u w:val="none"/>
                </w:rPr>
                <w:t>EHT</w:t>
              </w:r>
              <w:r w:rsidRPr="00480FBF">
                <w:rPr>
                  <w:color w:val="FF0000"/>
                  <w:sz w:val="18"/>
                  <w:szCs w:val="18"/>
                  <w:u w:val="none"/>
                </w:rPr>
                <w:t xml:space="preserve"> Capabilities element that are</w:t>
              </w:r>
            </w:ins>
            <w:r w:rsidR="00A359CB">
              <w:rPr>
                <w:color w:val="FF0000"/>
                <w:sz w:val="18"/>
                <w:szCs w:val="18"/>
                <w:u w:val="none"/>
              </w:rPr>
              <w:t xml:space="preserve"> </w:t>
            </w:r>
            <w:ins w:id="123" w:author="Gaurang Naik" w:date="2021-02-08T14:21:00Z">
              <w:r w:rsidRPr="00480FBF">
                <w:rPr>
                  <w:color w:val="FF0000"/>
                  <w:sz w:val="18"/>
                  <w:szCs w:val="18"/>
                  <w:u w:val="none"/>
                </w:rPr>
                <w:t>supported by the STA. The</w:t>
              </w:r>
            </w:ins>
            <w:r w:rsidR="00A359CB">
              <w:rPr>
                <w:color w:val="FF0000"/>
                <w:sz w:val="18"/>
                <w:szCs w:val="18"/>
                <w:u w:val="none"/>
              </w:rPr>
              <w:t xml:space="preserve"> </w:t>
            </w:r>
            <w:ins w:id="124" w:author="Gaurang Naik" w:date="2021-02-08T14:21:00Z">
              <w:r w:rsidRPr="00480FBF">
                <w:rPr>
                  <w:color w:val="FF0000"/>
                  <w:sz w:val="18"/>
                  <w:szCs w:val="18"/>
                  <w:u w:val="none"/>
                </w:rPr>
                <w:t>parameter is present if</w:t>
              </w:r>
            </w:ins>
            <w:r w:rsidR="00A359CB">
              <w:rPr>
                <w:color w:val="FF0000"/>
                <w:sz w:val="18"/>
                <w:szCs w:val="18"/>
                <w:u w:val="none"/>
              </w:rPr>
              <w:t xml:space="preserve"> </w:t>
            </w:r>
            <w:ins w:id="125" w:author="Gaurang Naik" w:date="2021-02-08T14:21:00Z">
              <w:r w:rsidRPr="00480FBF">
                <w:rPr>
                  <w:color w:val="FF0000"/>
                  <w:sz w:val="18"/>
                  <w:szCs w:val="18"/>
                  <w:u w:val="none"/>
                </w:rPr>
                <w:t>dot11</w:t>
              </w:r>
              <w:r>
                <w:rPr>
                  <w:color w:val="FF0000"/>
                  <w:sz w:val="18"/>
                  <w:szCs w:val="18"/>
                  <w:u w:val="none"/>
                </w:rPr>
                <w:t>EHT</w:t>
              </w:r>
              <w:r w:rsidRPr="00480FBF">
                <w:rPr>
                  <w:color w:val="FF0000"/>
                  <w:sz w:val="18"/>
                  <w:szCs w:val="18"/>
                  <w:u w:val="none"/>
                </w:rPr>
                <w:t xml:space="preserve">OptionImplemented </w:t>
              </w:r>
              <w:proofErr w:type="gramStart"/>
              <w:r w:rsidRPr="00480FBF">
                <w:rPr>
                  <w:color w:val="FF0000"/>
                  <w:sz w:val="18"/>
                  <w:szCs w:val="18"/>
                  <w:u w:val="none"/>
                </w:rPr>
                <w:t>is</w:t>
              </w:r>
              <w:proofErr w:type="gramEnd"/>
            </w:ins>
          </w:p>
          <w:p w14:paraId="028AF7E3" w14:textId="0F1DE17A" w:rsidR="00453FCE" w:rsidRDefault="009974A0" w:rsidP="009974A0">
            <w:pPr>
              <w:pStyle w:val="TableParagraph"/>
              <w:kinsoku w:val="0"/>
              <w:overflowPunct w:val="0"/>
              <w:spacing w:before="7"/>
              <w:rPr>
                <w:color w:val="FF0000"/>
                <w:sz w:val="18"/>
                <w:szCs w:val="18"/>
                <w:u w:val="none"/>
              </w:rPr>
            </w:pPr>
            <w:ins w:id="126" w:author="Gaurang Naik" w:date="2021-02-08T14:21:00Z">
              <w:r w:rsidRPr="00480FBF">
                <w:rPr>
                  <w:color w:val="FF0000"/>
                  <w:sz w:val="18"/>
                  <w:szCs w:val="18"/>
                  <w:u w:val="none"/>
                </w:rPr>
                <w:t>true; otherwise not present.</w:t>
              </w:r>
            </w:ins>
          </w:p>
        </w:tc>
      </w:tr>
    </w:tbl>
    <w:p w14:paraId="4B4E9347" w14:textId="77777777" w:rsidR="00453FCE" w:rsidRDefault="00453FCE" w:rsidP="00453FCE">
      <w:pPr>
        <w:pStyle w:val="BodyText0"/>
        <w:kinsoku w:val="0"/>
        <w:overflowPunct w:val="0"/>
        <w:spacing w:line="200" w:lineRule="exact"/>
        <w:ind w:left="106"/>
        <w:rPr>
          <w:sz w:val="18"/>
          <w:szCs w:val="18"/>
        </w:rPr>
      </w:pPr>
    </w:p>
    <w:p w14:paraId="28F3E490" w14:textId="4676E6B0" w:rsidR="00F7097A" w:rsidRPr="00602236" w:rsidRDefault="00F7097A" w:rsidP="00F7097A">
      <w:pPr>
        <w:pStyle w:val="T"/>
        <w:spacing w:after="0"/>
        <w:rPr>
          <w:i/>
          <w:iCs/>
          <w:w w:val="100"/>
        </w:rPr>
      </w:pPr>
      <w:proofErr w:type="spellStart"/>
      <w:r>
        <w:rPr>
          <w:b/>
          <w:i/>
          <w:iCs/>
          <w:highlight w:val="yellow"/>
        </w:rPr>
        <w:t>T</w:t>
      </w:r>
      <w:r w:rsidRPr="00602236">
        <w:rPr>
          <w:b/>
          <w:i/>
          <w:iCs/>
          <w:highlight w:val="yellow"/>
        </w:rPr>
        <w:t>Gbe</w:t>
      </w:r>
      <w:proofErr w:type="spellEnd"/>
      <w:r w:rsidRPr="00602236">
        <w:rPr>
          <w:b/>
          <w:i/>
          <w:iCs/>
          <w:highlight w:val="yellow"/>
        </w:rPr>
        <w:t xml:space="preserve"> editor: Please </w:t>
      </w:r>
      <w:r>
        <w:rPr>
          <w:b/>
          <w:i/>
          <w:iCs/>
          <w:highlight w:val="yellow"/>
        </w:rPr>
        <w:t>insert the following row</w:t>
      </w:r>
      <w:r w:rsidR="008B4DC5">
        <w:rPr>
          <w:b/>
          <w:i/>
          <w:iCs/>
          <w:highlight w:val="yellow"/>
        </w:rPr>
        <w:t>s</w:t>
      </w:r>
      <w:r>
        <w:rPr>
          <w:b/>
          <w:i/>
          <w:iCs/>
          <w:highlight w:val="yellow"/>
        </w:rPr>
        <w:t xml:space="preserve"> in the </w:t>
      </w:r>
      <w:r w:rsidRPr="009C1646">
        <w:rPr>
          <w:b/>
          <w:i/>
          <w:iCs/>
          <w:highlight w:val="yellow"/>
        </w:rPr>
        <w:t>tables of the subclause listed below</w:t>
      </w:r>
      <w:r>
        <w:rPr>
          <w:b/>
          <w:i/>
          <w:iCs/>
          <w:highlight w:val="yellow"/>
        </w:rPr>
        <w:t xml:space="preserve"> </w:t>
      </w:r>
      <w:r>
        <w:rPr>
          <w:b/>
          <w:i/>
          <w:iCs/>
        </w:rPr>
        <w:t>[CID 1004, 2246]</w:t>
      </w:r>
      <w:r w:rsidRPr="003973D6">
        <w:rPr>
          <w:b/>
          <w:i/>
          <w:iCs/>
        </w:rPr>
        <w:t>:</w:t>
      </w:r>
    </w:p>
    <w:p w14:paraId="64227634" w14:textId="77777777" w:rsidR="00F7097A" w:rsidRPr="009C1646" w:rsidRDefault="00F7097A" w:rsidP="006306F1">
      <w:pPr>
        <w:pStyle w:val="BodyText0"/>
        <w:numPr>
          <w:ilvl w:val="0"/>
          <w:numId w:val="46"/>
        </w:numPr>
        <w:kinsoku w:val="0"/>
        <w:overflowPunct w:val="0"/>
        <w:spacing w:before="240" w:line="200" w:lineRule="exact"/>
        <w:rPr>
          <w:rFonts w:ascii="Arial-BoldMT" w:hAnsi="Arial-BoldMT" w:cs="Arial-BoldMT" w:hint="eastAsia"/>
          <w:b/>
          <w:bCs/>
          <w:i/>
          <w:iCs/>
          <w:sz w:val="20"/>
          <w:lang w:val="en-US" w:eastAsia="ko-KR"/>
        </w:rPr>
      </w:pPr>
      <w:r w:rsidRPr="00E80944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>6.3.3.3 MLME-</w:t>
      </w:r>
      <w:proofErr w:type="spellStart"/>
      <w:r w:rsidRPr="00E80944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>SCAN.</w:t>
      </w:r>
      <w:proofErr w:type="gramStart"/>
      <w:r w:rsidRPr="00E80944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>confirm</w:t>
      </w:r>
      <w:proofErr w:type="spellEnd"/>
      <w:proofErr w:type="gramEnd"/>
    </w:p>
    <w:p w14:paraId="1D918192" w14:textId="77777777" w:rsidR="00F7097A" w:rsidRDefault="00F7097A" w:rsidP="00F7097A">
      <w:pPr>
        <w:pStyle w:val="BodyText0"/>
        <w:kinsoku w:val="0"/>
        <w:overflowPunct w:val="0"/>
        <w:spacing w:line="200" w:lineRule="exact"/>
        <w:ind w:left="106"/>
        <w:rPr>
          <w:rFonts w:ascii="Arial-BoldMT" w:hAnsi="Arial-BoldMT" w:cs="Arial-BoldMT" w:hint="eastAsia"/>
          <w:b/>
          <w:bCs/>
          <w:sz w:val="20"/>
          <w:lang w:val="en-US" w:eastAsia="ko-KR"/>
        </w:rPr>
      </w:pPr>
    </w:p>
    <w:tbl>
      <w:tblPr>
        <w:tblW w:w="10391" w:type="dxa"/>
        <w:tblInd w:w="-4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1530"/>
        <w:gridCol w:w="1871"/>
        <w:gridCol w:w="2790"/>
        <w:gridCol w:w="2520"/>
      </w:tblGrid>
      <w:tr w:rsidR="00285A25" w14:paraId="2723AF9B" w14:textId="77777777" w:rsidTr="00285A25">
        <w:trPr>
          <w:trHeight w:val="309"/>
        </w:trPr>
        <w:tc>
          <w:tcPr>
            <w:tcW w:w="16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72248B23" w14:textId="77777777" w:rsidR="00285A25" w:rsidRDefault="00285A25" w:rsidP="007331AA">
            <w:pPr>
              <w:pStyle w:val="TableParagraph"/>
              <w:kinsoku w:val="0"/>
              <w:overflowPunct w:val="0"/>
              <w:spacing w:before="36"/>
              <w:ind w:left="601" w:right="589"/>
              <w:jc w:val="center"/>
              <w:rPr>
                <w:b/>
                <w:bCs/>
                <w:sz w:val="18"/>
                <w:szCs w:val="18"/>
                <w:u w:val="none"/>
              </w:rPr>
            </w:pPr>
            <w:r>
              <w:rPr>
                <w:b/>
                <w:bCs/>
                <w:sz w:val="18"/>
                <w:szCs w:val="18"/>
                <w:u w:val="none"/>
              </w:rPr>
              <w:t>Name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EFABA64" w14:textId="77777777" w:rsidR="00285A25" w:rsidRDefault="00285A25" w:rsidP="007331AA">
            <w:pPr>
              <w:pStyle w:val="TableParagraph"/>
              <w:kinsoku w:val="0"/>
              <w:overflowPunct w:val="0"/>
              <w:spacing w:before="36"/>
              <w:ind w:left="444" w:right="420"/>
              <w:jc w:val="center"/>
              <w:rPr>
                <w:b/>
                <w:bCs/>
                <w:sz w:val="18"/>
                <w:szCs w:val="18"/>
                <w:u w:val="none"/>
              </w:rPr>
            </w:pPr>
            <w:r>
              <w:rPr>
                <w:b/>
                <w:bCs/>
                <w:sz w:val="18"/>
                <w:szCs w:val="18"/>
                <w:u w:val="none"/>
              </w:rPr>
              <w:t>Type</w:t>
            </w:r>
          </w:p>
        </w:tc>
        <w:tc>
          <w:tcPr>
            <w:tcW w:w="187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3CD981E" w14:textId="77777777" w:rsidR="00285A25" w:rsidRDefault="00285A25" w:rsidP="007331AA">
            <w:pPr>
              <w:pStyle w:val="TableParagraph"/>
              <w:kinsoku w:val="0"/>
              <w:overflowPunct w:val="0"/>
              <w:spacing w:before="36"/>
              <w:ind w:left="757"/>
              <w:rPr>
                <w:b/>
                <w:bCs/>
                <w:sz w:val="18"/>
                <w:szCs w:val="18"/>
                <w:u w:val="none"/>
              </w:rPr>
            </w:pPr>
            <w:r>
              <w:rPr>
                <w:b/>
                <w:bCs/>
                <w:sz w:val="18"/>
                <w:szCs w:val="18"/>
                <w:u w:val="none"/>
              </w:rPr>
              <w:t>Valid range</w:t>
            </w:r>
          </w:p>
        </w:tc>
        <w:tc>
          <w:tcPr>
            <w:tcW w:w="279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9B1434C" w14:textId="59911BFC" w:rsidR="00285A25" w:rsidRDefault="00285A25" w:rsidP="00285A25">
            <w:pPr>
              <w:pStyle w:val="TableParagraph"/>
              <w:kinsoku w:val="0"/>
              <w:overflowPunct w:val="0"/>
              <w:spacing w:before="36"/>
              <w:ind w:left="0" w:right="1112"/>
              <w:rPr>
                <w:b/>
                <w:bCs/>
                <w:sz w:val="18"/>
                <w:szCs w:val="18"/>
                <w:u w:val="none"/>
              </w:rPr>
            </w:pPr>
            <w:r>
              <w:rPr>
                <w:b/>
                <w:bCs/>
                <w:sz w:val="18"/>
                <w:szCs w:val="18"/>
                <w:u w:val="none"/>
              </w:rPr>
              <w:t xml:space="preserve"> Description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151B89A" w14:textId="5C2C5B42" w:rsidR="00285A25" w:rsidRDefault="00285A25" w:rsidP="00285A25">
            <w:pPr>
              <w:pStyle w:val="TableParagraph"/>
              <w:kinsoku w:val="0"/>
              <w:overflowPunct w:val="0"/>
              <w:spacing w:before="36"/>
              <w:ind w:right="1112"/>
              <w:rPr>
                <w:b/>
                <w:bCs/>
                <w:sz w:val="18"/>
                <w:szCs w:val="18"/>
                <w:u w:val="none"/>
              </w:rPr>
            </w:pPr>
            <w:r>
              <w:rPr>
                <w:b/>
                <w:bCs/>
                <w:sz w:val="18"/>
                <w:szCs w:val="18"/>
                <w:u w:val="none"/>
              </w:rPr>
              <w:t>IBSS adoption</w:t>
            </w:r>
          </w:p>
        </w:tc>
      </w:tr>
      <w:tr w:rsidR="00285A25" w14:paraId="2943D31A" w14:textId="77777777" w:rsidTr="00285A25">
        <w:trPr>
          <w:trHeight w:val="251"/>
        </w:trPr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1F14A7F9" w14:textId="2F5B23B8" w:rsidR="00285A25" w:rsidRDefault="00285A25" w:rsidP="007331AA">
            <w:pPr>
              <w:pStyle w:val="TableParagraph"/>
              <w:kinsoku w:val="0"/>
              <w:overflowPunct w:val="0"/>
              <w:spacing w:before="7"/>
              <w:ind w:left="116"/>
              <w:rPr>
                <w:sz w:val="18"/>
                <w:szCs w:val="18"/>
                <w:u w:val="none"/>
              </w:rPr>
            </w:pPr>
            <w:ins w:id="127" w:author="Gaurang Naik" w:date="2021-02-23T19:35:00Z">
              <w:r>
                <w:rPr>
                  <w:sz w:val="18"/>
                  <w:szCs w:val="18"/>
                  <w:u w:val="none"/>
                </w:rPr>
                <w:t>EHT Capabilities</w:t>
              </w:r>
            </w:ins>
          </w:p>
        </w:tc>
        <w:tc>
          <w:tcPr>
            <w:tcW w:w="15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D36482" w14:textId="5E7EC0EF" w:rsidR="00285A25" w:rsidRDefault="00285A25" w:rsidP="007331AA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  <w:u w:val="none"/>
              </w:rPr>
            </w:pPr>
            <w:ins w:id="128" w:author="Gaurang Naik" w:date="2021-02-23T19:35:00Z">
              <w:r>
                <w:rPr>
                  <w:sz w:val="18"/>
                  <w:szCs w:val="18"/>
                  <w:u w:val="none"/>
                </w:rPr>
                <w:t>As defined in frame format</w:t>
              </w:r>
            </w:ins>
          </w:p>
        </w:tc>
        <w:tc>
          <w:tcPr>
            <w:tcW w:w="18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ACE3F3" w14:textId="04A01B02" w:rsidR="00285A25" w:rsidRPr="00480FBF" w:rsidRDefault="00285A25" w:rsidP="00285A25">
            <w:pPr>
              <w:pStyle w:val="TableParagraph"/>
              <w:kinsoku w:val="0"/>
              <w:overflowPunct w:val="0"/>
              <w:rPr>
                <w:ins w:id="129" w:author="Gaurang Naik" w:date="2021-02-23T19:35:00Z"/>
                <w:sz w:val="16"/>
                <w:szCs w:val="16"/>
                <w:u w:val="none"/>
              </w:rPr>
            </w:pPr>
            <w:ins w:id="130" w:author="Gaurang Naik" w:date="2021-02-23T19:35:00Z">
              <w:r w:rsidRPr="00480FBF">
                <w:rPr>
                  <w:sz w:val="16"/>
                  <w:szCs w:val="16"/>
                  <w:u w:val="none"/>
                </w:rPr>
                <w:t>As defined in 9.4.2.</w:t>
              </w:r>
              <w:r>
                <w:rPr>
                  <w:sz w:val="16"/>
                  <w:szCs w:val="16"/>
                  <w:u w:val="none"/>
                </w:rPr>
                <w:t>295c</w:t>
              </w:r>
            </w:ins>
          </w:p>
          <w:p w14:paraId="201A4FC8" w14:textId="26302098" w:rsidR="00285A25" w:rsidRDefault="00285A25" w:rsidP="00285A2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  <w:u w:val="none"/>
              </w:rPr>
            </w:pPr>
            <w:ins w:id="131" w:author="Gaurang Naik" w:date="2021-02-23T19:35:00Z">
              <w:r w:rsidRPr="00480FBF">
                <w:rPr>
                  <w:sz w:val="16"/>
                  <w:szCs w:val="16"/>
                  <w:u w:val="none"/>
                </w:rPr>
                <w:t>(</w:t>
              </w:r>
              <w:r>
                <w:rPr>
                  <w:sz w:val="16"/>
                  <w:szCs w:val="16"/>
                  <w:u w:val="none"/>
                </w:rPr>
                <w:t>EHT</w:t>
              </w:r>
              <w:r w:rsidRPr="00480FBF">
                <w:rPr>
                  <w:sz w:val="16"/>
                  <w:szCs w:val="16"/>
                  <w:u w:val="none"/>
                </w:rPr>
                <w:t xml:space="preserve"> </w:t>
              </w:r>
              <w:r>
                <w:rPr>
                  <w:sz w:val="16"/>
                  <w:szCs w:val="16"/>
                  <w:u w:val="none"/>
                </w:rPr>
                <w:t>Capabilities</w:t>
              </w:r>
              <w:r w:rsidRPr="00480FBF">
                <w:rPr>
                  <w:sz w:val="16"/>
                  <w:szCs w:val="16"/>
                  <w:u w:val="none"/>
                </w:rPr>
                <w:t xml:space="preserve"> element)</w:t>
              </w:r>
            </w:ins>
          </w:p>
        </w:tc>
        <w:tc>
          <w:tcPr>
            <w:tcW w:w="27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FEC367" w14:textId="6A94CC0E" w:rsidR="00285A25" w:rsidRPr="00285A25" w:rsidRDefault="00285A25" w:rsidP="007331AA">
            <w:pPr>
              <w:pStyle w:val="TableParagraph"/>
              <w:kinsoku w:val="0"/>
              <w:overflowPunct w:val="0"/>
              <w:spacing w:before="7"/>
              <w:rPr>
                <w:sz w:val="18"/>
                <w:szCs w:val="18"/>
                <w:u w:val="none"/>
              </w:rPr>
            </w:pPr>
            <w:ins w:id="132" w:author="Gaurang Naik" w:date="2021-02-23T19:37:00Z">
              <w:r>
                <w:rPr>
                  <w:sz w:val="18"/>
                  <w:szCs w:val="18"/>
                  <w:u w:val="none"/>
                </w:rPr>
                <w:t>The value from the EHT Capabilities element. The parameter is present if dot11EHTOptionImp</w:t>
              </w:r>
            </w:ins>
            <w:ins w:id="133" w:author="Gaurang Naik" w:date="2021-02-23T19:38:00Z">
              <w:r>
                <w:rPr>
                  <w:sz w:val="18"/>
                  <w:szCs w:val="18"/>
                  <w:u w:val="none"/>
                </w:rPr>
                <w:t xml:space="preserve">lemented is true and an EHT Capabilities element was present in the Probe Response </w:t>
              </w:r>
              <w:r w:rsidR="00AC098F">
                <w:rPr>
                  <w:sz w:val="18"/>
                  <w:szCs w:val="18"/>
                  <w:u w:val="none"/>
                </w:rPr>
                <w:t xml:space="preserve">or Beacon frame from which the </w:t>
              </w:r>
              <w:proofErr w:type="spellStart"/>
              <w:r w:rsidR="00AC098F">
                <w:rPr>
                  <w:sz w:val="18"/>
                  <w:szCs w:val="18"/>
                  <w:u w:val="none"/>
                </w:rPr>
                <w:t>BSSDescription</w:t>
              </w:r>
              <w:proofErr w:type="spellEnd"/>
              <w:r w:rsidR="00AC098F">
                <w:rPr>
                  <w:sz w:val="18"/>
                  <w:szCs w:val="18"/>
                  <w:u w:val="none"/>
                </w:rPr>
                <w:t xml:space="preserve"> was determined. Otherwise, the parameter is not present. </w:t>
              </w:r>
            </w:ins>
          </w:p>
        </w:tc>
        <w:tc>
          <w:tcPr>
            <w:tcW w:w="25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28E30BAE" w14:textId="2BC58348" w:rsidR="00285A25" w:rsidRPr="000E0455" w:rsidRDefault="00AC098F" w:rsidP="007331AA">
            <w:pPr>
              <w:pStyle w:val="TableParagraph"/>
              <w:kinsoku w:val="0"/>
              <w:overflowPunct w:val="0"/>
              <w:spacing w:before="7"/>
              <w:rPr>
                <w:sz w:val="18"/>
                <w:szCs w:val="18"/>
                <w:u w:val="none"/>
              </w:rPr>
            </w:pPr>
            <w:ins w:id="134" w:author="Gaurang Naik" w:date="2021-02-23T19:38:00Z">
              <w:r w:rsidRPr="000E0455">
                <w:rPr>
                  <w:sz w:val="18"/>
                  <w:szCs w:val="18"/>
                  <w:u w:val="none"/>
                </w:rPr>
                <w:t>Do not adopt</w:t>
              </w:r>
            </w:ins>
          </w:p>
        </w:tc>
      </w:tr>
      <w:tr w:rsidR="00285A25" w14:paraId="380C20BC" w14:textId="77777777" w:rsidTr="00285A25">
        <w:trPr>
          <w:trHeight w:val="251"/>
        </w:trPr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E670FC0" w14:textId="181FF374" w:rsidR="00285A25" w:rsidRDefault="00285A25" w:rsidP="00A54F84">
            <w:pPr>
              <w:pStyle w:val="TableParagraph"/>
              <w:kinsoku w:val="0"/>
              <w:overflowPunct w:val="0"/>
              <w:spacing w:before="7"/>
              <w:ind w:left="116"/>
              <w:rPr>
                <w:sz w:val="18"/>
                <w:szCs w:val="18"/>
                <w:u w:color="000000"/>
              </w:rPr>
            </w:pPr>
            <w:ins w:id="135" w:author="Gaurang Naik" w:date="2021-02-09T10:47:00Z">
              <w:r>
                <w:rPr>
                  <w:sz w:val="18"/>
                  <w:szCs w:val="18"/>
                  <w:u w:color="000000"/>
                </w:rPr>
                <w:t>EHT</w:t>
              </w:r>
            </w:ins>
            <w:ins w:id="136" w:author="Gaurang Naik" w:date="2021-02-23T19:28:00Z">
              <w:r>
                <w:rPr>
                  <w:sz w:val="18"/>
                  <w:szCs w:val="18"/>
                  <w:u w:color="000000"/>
                </w:rPr>
                <w:t xml:space="preserve"> Operation</w:t>
              </w:r>
            </w:ins>
          </w:p>
        </w:tc>
        <w:tc>
          <w:tcPr>
            <w:tcW w:w="15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40CBF" w14:textId="1C80F0AC" w:rsidR="00285A25" w:rsidRPr="00415960" w:rsidRDefault="00285A25" w:rsidP="00285A2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  <w:u w:val="none"/>
              </w:rPr>
            </w:pPr>
            <w:ins w:id="137" w:author="Gaurang Naik" w:date="2021-02-23T19:35:00Z">
              <w:r w:rsidRPr="00415960">
                <w:rPr>
                  <w:sz w:val="18"/>
                  <w:szCs w:val="18"/>
                  <w:u w:val="none"/>
                </w:rPr>
                <w:t>As defined in frame format</w:t>
              </w:r>
            </w:ins>
          </w:p>
        </w:tc>
        <w:tc>
          <w:tcPr>
            <w:tcW w:w="187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76AD8" w14:textId="77777777" w:rsidR="00285A25" w:rsidRPr="00415960" w:rsidRDefault="00285A25" w:rsidP="00A54F84">
            <w:pPr>
              <w:pStyle w:val="TableParagraph"/>
              <w:kinsoku w:val="0"/>
              <w:overflowPunct w:val="0"/>
              <w:rPr>
                <w:ins w:id="138" w:author="Gaurang Naik" w:date="2021-02-08T14:21:00Z"/>
                <w:sz w:val="18"/>
                <w:szCs w:val="18"/>
                <w:u w:val="none"/>
              </w:rPr>
            </w:pPr>
            <w:ins w:id="139" w:author="Gaurang Naik" w:date="2021-02-08T14:21:00Z">
              <w:r w:rsidRPr="00415960">
                <w:rPr>
                  <w:sz w:val="18"/>
                  <w:szCs w:val="18"/>
                  <w:u w:val="none"/>
                </w:rPr>
                <w:t>As defined in 9.4.2.295</w:t>
              </w:r>
            </w:ins>
            <w:ins w:id="140" w:author="Gaurang Naik" w:date="2021-02-23T19:29:00Z">
              <w:r w:rsidRPr="00415960">
                <w:rPr>
                  <w:sz w:val="18"/>
                  <w:szCs w:val="18"/>
                  <w:u w:val="none"/>
                </w:rPr>
                <w:t>a</w:t>
              </w:r>
            </w:ins>
          </w:p>
          <w:p w14:paraId="5BF9C69D" w14:textId="451ADD99" w:rsidR="00285A25" w:rsidRPr="00415960" w:rsidRDefault="00285A25" w:rsidP="00A54F84">
            <w:pPr>
              <w:pStyle w:val="TableParagraph"/>
              <w:kinsoku w:val="0"/>
              <w:overflowPunct w:val="0"/>
              <w:rPr>
                <w:sz w:val="18"/>
                <w:szCs w:val="18"/>
                <w:u w:val="none"/>
              </w:rPr>
            </w:pPr>
            <w:ins w:id="141" w:author="Gaurang Naik" w:date="2021-02-08T14:21:00Z">
              <w:r w:rsidRPr="00415960">
                <w:rPr>
                  <w:sz w:val="18"/>
                  <w:szCs w:val="18"/>
                  <w:u w:val="none"/>
                </w:rPr>
                <w:lastRenderedPageBreak/>
                <w:t xml:space="preserve">(EHT </w:t>
              </w:r>
            </w:ins>
            <w:ins w:id="142" w:author="Gaurang Naik" w:date="2021-02-23T19:29:00Z">
              <w:r w:rsidRPr="00415960">
                <w:rPr>
                  <w:sz w:val="18"/>
                  <w:szCs w:val="18"/>
                  <w:u w:val="none"/>
                </w:rPr>
                <w:t>Operation</w:t>
              </w:r>
            </w:ins>
            <w:ins w:id="143" w:author="Gaurang Naik" w:date="2021-02-08T14:21:00Z">
              <w:r w:rsidRPr="00415960">
                <w:rPr>
                  <w:sz w:val="18"/>
                  <w:szCs w:val="18"/>
                  <w:u w:val="none"/>
                </w:rPr>
                <w:t xml:space="preserve"> element)</w:t>
              </w:r>
            </w:ins>
          </w:p>
        </w:tc>
        <w:tc>
          <w:tcPr>
            <w:tcW w:w="27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2020E" w14:textId="5322C16B" w:rsidR="00285A25" w:rsidRPr="000E0455" w:rsidRDefault="00C24DA6" w:rsidP="00A54F84">
            <w:pPr>
              <w:pStyle w:val="TableParagraph"/>
              <w:kinsoku w:val="0"/>
              <w:overflowPunct w:val="0"/>
              <w:spacing w:line="203" w:lineRule="exact"/>
              <w:ind w:left="130"/>
              <w:rPr>
                <w:sz w:val="18"/>
                <w:szCs w:val="18"/>
                <w:u w:val="none"/>
              </w:rPr>
            </w:pPr>
            <w:ins w:id="144" w:author="Gaurang Naik" w:date="2021-02-23T19:39:00Z">
              <w:r w:rsidRPr="000E0455">
                <w:rPr>
                  <w:sz w:val="18"/>
                  <w:szCs w:val="18"/>
                  <w:u w:val="none"/>
                </w:rPr>
                <w:lastRenderedPageBreak/>
                <w:t xml:space="preserve">The value from the EHT Operation element. The parameter is present if dot11EHTOptionImplemented is </w:t>
              </w:r>
              <w:r w:rsidRPr="000E0455">
                <w:rPr>
                  <w:sz w:val="18"/>
                  <w:szCs w:val="18"/>
                  <w:u w:val="none"/>
                </w:rPr>
                <w:lastRenderedPageBreak/>
                <w:t xml:space="preserve">true and an EHT </w:t>
              </w:r>
            </w:ins>
            <w:ins w:id="145" w:author="Gaurang Naik" w:date="2021-02-23T19:40:00Z">
              <w:r w:rsidRPr="000E0455">
                <w:rPr>
                  <w:sz w:val="18"/>
                  <w:szCs w:val="18"/>
                  <w:u w:val="none"/>
                </w:rPr>
                <w:t xml:space="preserve">Operation element </w:t>
              </w:r>
              <w:r w:rsidR="008D4633" w:rsidRPr="000E0455">
                <w:rPr>
                  <w:sz w:val="18"/>
                  <w:szCs w:val="18"/>
                  <w:u w:val="none"/>
                </w:rPr>
                <w:t xml:space="preserve">was present in the Probe Response or Beacon frame from which the </w:t>
              </w:r>
              <w:proofErr w:type="spellStart"/>
              <w:r w:rsidR="008D4633" w:rsidRPr="000E0455">
                <w:rPr>
                  <w:sz w:val="18"/>
                  <w:szCs w:val="18"/>
                  <w:u w:val="none"/>
                </w:rPr>
                <w:t>BSSDescriptionSet</w:t>
              </w:r>
              <w:proofErr w:type="spellEnd"/>
              <w:r w:rsidR="008D4633" w:rsidRPr="000E0455">
                <w:rPr>
                  <w:sz w:val="18"/>
                  <w:szCs w:val="18"/>
                  <w:u w:val="none"/>
                </w:rPr>
                <w:t xml:space="preserve"> was determined. Otherwise, the parameter is not present.</w:t>
              </w:r>
            </w:ins>
          </w:p>
        </w:tc>
        <w:tc>
          <w:tcPr>
            <w:tcW w:w="25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8455CF7" w14:textId="41879D8C" w:rsidR="00285A25" w:rsidRPr="000E0455" w:rsidRDefault="008D4633" w:rsidP="00A54F84">
            <w:pPr>
              <w:pStyle w:val="TableParagraph"/>
              <w:kinsoku w:val="0"/>
              <w:overflowPunct w:val="0"/>
              <w:spacing w:line="203" w:lineRule="exact"/>
              <w:ind w:left="130"/>
              <w:rPr>
                <w:sz w:val="18"/>
                <w:szCs w:val="18"/>
                <w:u w:val="none"/>
              </w:rPr>
            </w:pPr>
            <w:ins w:id="146" w:author="Gaurang Naik" w:date="2021-02-23T19:40:00Z">
              <w:r w:rsidRPr="000E0455">
                <w:rPr>
                  <w:sz w:val="18"/>
                  <w:szCs w:val="18"/>
                  <w:u w:val="none"/>
                </w:rPr>
                <w:lastRenderedPageBreak/>
                <w:t>Adopt</w:t>
              </w:r>
            </w:ins>
          </w:p>
        </w:tc>
      </w:tr>
    </w:tbl>
    <w:p w14:paraId="62931648" w14:textId="0B3153BC" w:rsidR="00B434B6" w:rsidRDefault="00B434B6" w:rsidP="0059366F">
      <w:pPr>
        <w:pStyle w:val="BodyText0"/>
        <w:kinsoku w:val="0"/>
        <w:overflowPunct w:val="0"/>
        <w:spacing w:line="200" w:lineRule="exact"/>
        <w:ind w:left="106"/>
        <w:rPr>
          <w:rFonts w:ascii="Arial-BoldMT" w:hAnsi="Arial-BoldMT" w:cs="Arial-BoldMT" w:hint="eastAsia"/>
          <w:b/>
          <w:bCs/>
          <w:sz w:val="24"/>
          <w:szCs w:val="24"/>
          <w:lang w:val="en-US" w:eastAsia="ko-KR"/>
        </w:rPr>
      </w:pPr>
    </w:p>
    <w:p w14:paraId="2A2B41B2" w14:textId="2035AE92" w:rsidR="0059679B" w:rsidRPr="00602236" w:rsidRDefault="0059679B" w:rsidP="0059679B">
      <w:pPr>
        <w:pStyle w:val="T"/>
        <w:spacing w:after="0"/>
        <w:rPr>
          <w:i/>
          <w:iCs/>
          <w:w w:val="100"/>
        </w:rPr>
      </w:pPr>
      <w:proofErr w:type="spellStart"/>
      <w:r>
        <w:rPr>
          <w:b/>
          <w:i/>
          <w:iCs/>
          <w:highlight w:val="yellow"/>
        </w:rPr>
        <w:t>T</w:t>
      </w:r>
      <w:r w:rsidRPr="00602236">
        <w:rPr>
          <w:b/>
          <w:i/>
          <w:iCs/>
          <w:highlight w:val="yellow"/>
        </w:rPr>
        <w:t>Gbe</w:t>
      </w:r>
      <w:proofErr w:type="spellEnd"/>
      <w:r w:rsidRPr="00602236">
        <w:rPr>
          <w:b/>
          <w:i/>
          <w:iCs/>
          <w:highlight w:val="yellow"/>
        </w:rPr>
        <w:t xml:space="preserve"> editor: Please </w:t>
      </w:r>
      <w:r>
        <w:rPr>
          <w:b/>
          <w:i/>
          <w:iCs/>
          <w:highlight w:val="yellow"/>
        </w:rPr>
        <w:t xml:space="preserve">insert the following rows in the </w:t>
      </w:r>
      <w:r w:rsidRPr="009C1646">
        <w:rPr>
          <w:b/>
          <w:i/>
          <w:iCs/>
          <w:highlight w:val="yellow"/>
        </w:rPr>
        <w:t>tables of the subclause listed below</w:t>
      </w:r>
      <w:r>
        <w:rPr>
          <w:b/>
          <w:i/>
          <w:iCs/>
          <w:highlight w:val="yellow"/>
        </w:rPr>
        <w:t xml:space="preserve"> </w:t>
      </w:r>
      <w:r>
        <w:rPr>
          <w:b/>
          <w:i/>
          <w:iCs/>
        </w:rPr>
        <w:t>[CID 1004, 2246]</w:t>
      </w:r>
      <w:r w:rsidRPr="003973D6">
        <w:rPr>
          <w:b/>
          <w:i/>
          <w:iCs/>
        </w:rPr>
        <w:t>:</w:t>
      </w:r>
    </w:p>
    <w:p w14:paraId="588418CA" w14:textId="737DAA12" w:rsidR="0059679B" w:rsidRPr="009C1646" w:rsidRDefault="0059679B" w:rsidP="0059679B">
      <w:pPr>
        <w:pStyle w:val="BodyText0"/>
        <w:numPr>
          <w:ilvl w:val="0"/>
          <w:numId w:val="46"/>
        </w:numPr>
        <w:kinsoku w:val="0"/>
        <w:overflowPunct w:val="0"/>
        <w:spacing w:before="240" w:line="200" w:lineRule="exact"/>
        <w:rPr>
          <w:rFonts w:ascii="Arial-BoldMT" w:hAnsi="Arial-BoldMT" w:cs="Arial-BoldMT" w:hint="eastAsia"/>
          <w:b/>
          <w:bCs/>
          <w:i/>
          <w:iCs/>
          <w:sz w:val="20"/>
          <w:lang w:val="en-US" w:eastAsia="ko-KR"/>
        </w:rPr>
      </w:pPr>
      <w:r w:rsidRPr="00E80944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>6.3.</w:t>
      </w:r>
      <w:r w:rsidR="00C15C9B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>11</w:t>
      </w:r>
      <w:r w:rsidRPr="00E80944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>.</w:t>
      </w:r>
      <w:r w:rsidR="00C15C9B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>2</w:t>
      </w:r>
      <w:r w:rsidRPr="00E80944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 xml:space="preserve"> MLME-</w:t>
      </w:r>
      <w:proofErr w:type="spellStart"/>
      <w:r w:rsidR="00C15C9B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>STAR</w:t>
      </w:r>
      <w:r w:rsidR="00C15C9B" w:rsidRPr="00C15C9B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>T</w:t>
      </w:r>
      <w:r w:rsidRPr="00C15C9B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>.</w:t>
      </w:r>
      <w:r w:rsidR="00C15C9B" w:rsidRPr="00C15C9B">
        <w:rPr>
          <w:rFonts w:ascii="Arial-BoldMT" w:hAnsi="Arial-BoldMT" w:cs="Arial-BoldMT"/>
          <w:b/>
          <w:bCs/>
          <w:i/>
          <w:iCs/>
          <w:sz w:val="20"/>
          <w:highlight w:val="yellow"/>
          <w:lang w:val="en-US" w:eastAsia="ko-KR"/>
        </w:rPr>
        <w:t>request</w:t>
      </w:r>
      <w:proofErr w:type="spellEnd"/>
    </w:p>
    <w:p w14:paraId="5EB7D007" w14:textId="77777777" w:rsidR="0059679B" w:rsidRDefault="0059679B" w:rsidP="0059679B">
      <w:pPr>
        <w:pStyle w:val="BodyText0"/>
        <w:kinsoku w:val="0"/>
        <w:overflowPunct w:val="0"/>
        <w:spacing w:line="200" w:lineRule="exact"/>
        <w:ind w:left="106"/>
        <w:rPr>
          <w:rFonts w:ascii="Arial-BoldMT" w:hAnsi="Arial-BoldMT" w:cs="Arial-BoldMT" w:hint="eastAsia"/>
          <w:b/>
          <w:bCs/>
          <w:sz w:val="20"/>
          <w:lang w:val="en-US" w:eastAsia="ko-KR"/>
        </w:rPr>
      </w:pPr>
    </w:p>
    <w:tbl>
      <w:tblPr>
        <w:tblW w:w="9090" w:type="dxa"/>
        <w:tblInd w:w="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250"/>
        <w:gridCol w:w="2062"/>
        <w:gridCol w:w="3068"/>
      </w:tblGrid>
      <w:tr w:rsidR="00613D09" w14:paraId="5F7A4DFC" w14:textId="77777777" w:rsidTr="00415960">
        <w:trPr>
          <w:trHeight w:val="309"/>
        </w:trPr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CB483CB" w14:textId="77777777" w:rsidR="00613D09" w:rsidRDefault="00613D09" w:rsidP="007331AA">
            <w:pPr>
              <w:pStyle w:val="TableParagraph"/>
              <w:kinsoku w:val="0"/>
              <w:overflowPunct w:val="0"/>
              <w:spacing w:before="36"/>
              <w:ind w:left="601" w:right="589"/>
              <w:jc w:val="center"/>
              <w:rPr>
                <w:b/>
                <w:bCs/>
                <w:sz w:val="18"/>
                <w:szCs w:val="18"/>
                <w:u w:val="none"/>
              </w:rPr>
            </w:pPr>
            <w:r>
              <w:rPr>
                <w:b/>
                <w:bCs/>
                <w:sz w:val="18"/>
                <w:szCs w:val="18"/>
                <w:u w:val="none"/>
              </w:rPr>
              <w:t>Name</w:t>
            </w:r>
          </w:p>
        </w:tc>
        <w:tc>
          <w:tcPr>
            <w:tcW w:w="225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430E820" w14:textId="77777777" w:rsidR="00613D09" w:rsidRDefault="00613D09" w:rsidP="007331AA">
            <w:pPr>
              <w:pStyle w:val="TableParagraph"/>
              <w:kinsoku w:val="0"/>
              <w:overflowPunct w:val="0"/>
              <w:spacing w:before="36"/>
              <w:ind w:left="444" w:right="420"/>
              <w:jc w:val="center"/>
              <w:rPr>
                <w:b/>
                <w:bCs/>
                <w:sz w:val="18"/>
                <w:szCs w:val="18"/>
                <w:u w:val="none"/>
              </w:rPr>
            </w:pPr>
            <w:r>
              <w:rPr>
                <w:b/>
                <w:bCs/>
                <w:sz w:val="18"/>
                <w:szCs w:val="18"/>
                <w:u w:val="none"/>
              </w:rPr>
              <w:t>Type</w:t>
            </w:r>
          </w:p>
        </w:tc>
        <w:tc>
          <w:tcPr>
            <w:tcW w:w="206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345E440" w14:textId="77777777" w:rsidR="00613D09" w:rsidRDefault="00613D09" w:rsidP="007331AA">
            <w:pPr>
              <w:pStyle w:val="TableParagraph"/>
              <w:kinsoku w:val="0"/>
              <w:overflowPunct w:val="0"/>
              <w:spacing w:before="36"/>
              <w:ind w:left="757"/>
              <w:rPr>
                <w:b/>
                <w:bCs/>
                <w:sz w:val="18"/>
                <w:szCs w:val="18"/>
                <w:u w:val="none"/>
              </w:rPr>
            </w:pPr>
            <w:r>
              <w:rPr>
                <w:b/>
                <w:bCs/>
                <w:sz w:val="18"/>
                <w:szCs w:val="18"/>
                <w:u w:val="none"/>
              </w:rPr>
              <w:t>Valid range</w:t>
            </w:r>
          </w:p>
        </w:tc>
        <w:tc>
          <w:tcPr>
            <w:tcW w:w="30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2B00F9C2" w14:textId="5C7C11D8" w:rsidR="00613D09" w:rsidRDefault="00613D09" w:rsidP="007331AA">
            <w:pPr>
              <w:pStyle w:val="TableParagraph"/>
              <w:kinsoku w:val="0"/>
              <w:overflowPunct w:val="0"/>
              <w:spacing w:before="36"/>
              <w:ind w:right="1112"/>
              <w:rPr>
                <w:b/>
                <w:bCs/>
                <w:sz w:val="18"/>
                <w:szCs w:val="18"/>
                <w:u w:val="none"/>
              </w:rPr>
            </w:pPr>
            <w:r>
              <w:rPr>
                <w:b/>
                <w:bCs/>
                <w:sz w:val="18"/>
                <w:szCs w:val="18"/>
                <w:u w:val="none"/>
              </w:rPr>
              <w:t>Description</w:t>
            </w:r>
          </w:p>
        </w:tc>
      </w:tr>
      <w:tr w:rsidR="00613D09" w14:paraId="51E38D0A" w14:textId="77777777" w:rsidTr="00415960">
        <w:trPr>
          <w:trHeight w:val="251"/>
        </w:trPr>
        <w:tc>
          <w:tcPr>
            <w:tcW w:w="17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720E9376" w14:textId="77777777" w:rsidR="00613D09" w:rsidRDefault="00613D09" w:rsidP="007331AA">
            <w:pPr>
              <w:pStyle w:val="TableParagraph"/>
              <w:kinsoku w:val="0"/>
              <w:overflowPunct w:val="0"/>
              <w:spacing w:before="7"/>
              <w:ind w:left="116"/>
              <w:rPr>
                <w:sz w:val="18"/>
                <w:szCs w:val="18"/>
                <w:u w:val="none"/>
              </w:rPr>
            </w:pPr>
            <w:ins w:id="147" w:author="Gaurang Naik" w:date="2021-02-23T19:35:00Z">
              <w:r>
                <w:rPr>
                  <w:sz w:val="18"/>
                  <w:szCs w:val="18"/>
                  <w:u w:val="none"/>
                </w:rPr>
                <w:t>EHT Capabilities</w:t>
              </w:r>
            </w:ins>
          </w:p>
        </w:tc>
        <w:tc>
          <w:tcPr>
            <w:tcW w:w="22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3C0AAE" w14:textId="63F0E4E9" w:rsidR="00613D09" w:rsidRDefault="00613D09" w:rsidP="007331AA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  <w:u w:val="none"/>
              </w:rPr>
            </w:pPr>
            <w:ins w:id="148" w:author="Gaurang Naik" w:date="2021-02-23T19:35:00Z">
              <w:r>
                <w:rPr>
                  <w:sz w:val="18"/>
                  <w:szCs w:val="18"/>
                  <w:u w:val="none"/>
                </w:rPr>
                <w:t xml:space="preserve">As defined in </w:t>
              </w:r>
            </w:ins>
            <w:ins w:id="149" w:author="Gaurang Naik" w:date="2021-02-23T19:45:00Z">
              <w:r w:rsidR="00415960">
                <w:rPr>
                  <w:sz w:val="18"/>
                  <w:szCs w:val="18"/>
                  <w:u w:val="none"/>
                </w:rPr>
                <w:t>EHT Capabilities element.</w:t>
              </w:r>
            </w:ins>
          </w:p>
        </w:tc>
        <w:tc>
          <w:tcPr>
            <w:tcW w:w="20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E7295F1" w14:textId="77777777" w:rsidR="00613D09" w:rsidRPr="00480FBF" w:rsidRDefault="00613D09" w:rsidP="007331AA">
            <w:pPr>
              <w:pStyle w:val="TableParagraph"/>
              <w:kinsoku w:val="0"/>
              <w:overflowPunct w:val="0"/>
              <w:rPr>
                <w:ins w:id="150" w:author="Gaurang Naik" w:date="2021-02-23T19:35:00Z"/>
                <w:sz w:val="16"/>
                <w:szCs w:val="16"/>
                <w:u w:val="none"/>
              </w:rPr>
            </w:pPr>
            <w:ins w:id="151" w:author="Gaurang Naik" w:date="2021-02-23T19:35:00Z">
              <w:r w:rsidRPr="00480FBF">
                <w:rPr>
                  <w:sz w:val="16"/>
                  <w:szCs w:val="16"/>
                  <w:u w:val="none"/>
                </w:rPr>
                <w:t>As defined in 9.4.2.</w:t>
              </w:r>
              <w:r>
                <w:rPr>
                  <w:sz w:val="16"/>
                  <w:szCs w:val="16"/>
                  <w:u w:val="none"/>
                </w:rPr>
                <w:t>295c</w:t>
              </w:r>
            </w:ins>
          </w:p>
          <w:p w14:paraId="0CEF2B80" w14:textId="77777777" w:rsidR="00613D09" w:rsidRDefault="00613D09" w:rsidP="007331AA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  <w:u w:val="none"/>
              </w:rPr>
            </w:pPr>
            <w:ins w:id="152" w:author="Gaurang Naik" w:date="2021-02-23T19:35:00Z">
              <w:r w:rsidRPr="00480FBF">
                <w:rPr>
                  <w:sz w:val="16"/>
                  <w:szCs w:val="16"/>
                  <w:u w:val="none"/>
                </w:rPr>
                <w:t>(</w:t>
              </w:r>
              <w:r>
                <w:rPr>
                  <w:sz w:val="16"/>
                  <w:szCs w:val="16"/>
                  <w:u w:val="none"/>
                </w:rPr>
                <w:t>EHT</w:t>
              </w:r>
              <w:r w:rsidRPr="00480FBF">
                <w:rPr>
                  <w:sz w:val="16"/>
                  <w:szCs w:val="16"/>
                  <w:u w:val="none"/>
                </w:rPr>
                <w:t xml:space="preserve"> </w:t>
              </w:r>
              <w:r>
                <w:rPr>
                  <w:sz w:val="16"/>
                  <w:szCs w:val="16"/>
                  <w:u w:val="none"/>
                </w:rPr>
                <w:t>Capabilities</w:t>
              </w:r>
              <w:r w:rsidRPr="00480FBF">
                <w:rPr>
                  <w:sz w:val="16"/>
                  <w:szCs w:val="16"/>
                  <w:u w:val="none"/>
                </w:rPr>
                <w:t xml:space="preserve"> element)</w:t>
              </w:r>
            </w:ins>
          </w:p>
        </w:tc>
        <w:tc>
          <w:tcPr>
            <w:tcW w:w="30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0155C141" w14:textId="60966333" w:rsidR="00613D09" w:rsidRPr="000E0455" w:rsidRDefault="00F4366C" w:rsidP="007331AA">
            <w:pPr>
              <w:pStyle w:val="TableParagraph"/>
              <w:kinsoku w:val="0"/>
              <w:overflowPunct w:val="0"/>
              <w:spacing w:before="7"/>
              <w:rPr>
                <w:sz w:val="18"/>
                <w:szCs w:val="18"/>
                <w:u w:val="none"/>
              </w:rPr>
            </w:pPr>
            <w:ins w:id="153" w:author="Gaurang Naik" w:date="2021-02-23T19:46:00Z">
              <w:r w:rsidRPr="000E0455">
                <w:rPr>
                  <w:sz w:val="18"/>
                  <w:szCs w:val="18"/>
                  <w:u w:val="none"/>
                </w:rPr>
                <w:t xml:space="preserve">Specifies the parameters within the EHT Capabilities element that are supported by the STA. The parameter is present if </w:t>
              </w:r>
            </w:ins>
            <w:ins w:id="154" w:author="Gaurang Naik" w:date="2021-02-23T19:47:00Z">
              <w:r w:rsidR="00CE341B" w:rsidRPr="000E0455">
                <w:rPr>
                  <w:sz w:val="18"/>
                  <w:szCs w:val="18"/>
                  <w:u w:val="none"/>
                </w:rPr>
                <w:t>dot11EHTOptionImplemented</w:t>
              </w:r>
            </w:ins>
            <w:ins w:id="155" w:author="Gaurang Naik" w:date="2021-02-23T19:48:00Z">
              <w:r w:rsidR="00CE341B" w:rsidRPr="000E0455">
                <w:rPr>
                  <w:sz w:val="18"/>
                  <w:szCs w:val="18"/>
                  <w:u w:val="none"/>
                </w:rPr>
                <w:t xml:space="preserve"> is true; otherwise, this parameter is not present.</w:t>
              </w:r>
            </w:ins>
          </w:p>
        </w:tc>
      </w:tr>
      <w:tr w:rsidR="00613D09" w14:paraId="2F36760E" w14:textId="77777777" w:rsidTr="00415960">
        <w:trPr>
          <w:trHeight w:val="251"/>
        </w:trPr>
        <w:tc>
          <w:tcPr>
            <w:tcW w:w="1710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1A69BD7" w14:textId="77777777" w:rsidR="00613D09" w:rsidRDefault="00613D09" w:rsidP="007331AA">
            <w:pPr>
              <w:pStyle w:val="TableParagraph"/>
              <w:kinsoku w:val="0"/>
              <w:overflowPunct w:val="0"/>
              <w:spacing w:before="7"/>
              <w:ind w:left="116"/>
              <w:rPr>
                <w:sz w:val="18"/>
                <w:szCs w:val="18"/>
                <w:u w:color="000000"/>
              </w:rPr>
            </w:pPr>
            <w:ins w:id="156" w:author="Gaurang Naik" w:date="2021-02-09T10:47:00Z">
              <w:r>
                <w:rPr>
                  <w:sz w:val="18"/>
                  <w:szCs w:val="18"/>
                  <w:u w:color="000000"/>
                </w:rPr>
                <w:t>EHT</w:t>
              </w:r>
            </w:ins>
            <w:ins w:id="157" w:author="Gaurang Naik" w:date="2021-02-23T19:28:00Z">
              <w:r>
                <w:rPr>
                  <w:sz w:val="18"/>
                  <w:szCs w:val="18"/>
                  <w:u w:color="000000"/>
                </w:rPr>
                <w:t xml:space="preserve"> Operation</w:t>
              </w:r>
            </w:ins>
          </w:p>
        </w:tc>
        <w:tc>
          <w:tcPr>
            <w:tcW w:w="22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558EE" w14:textId="58220C80" w:rsidR="00613D09" w:rsidRPr="00480FBF" w:rsidRDefault="00033443" w:rsidP="007331AA">
            <w:pPr>
              <w:pStyle w:val="TableParagraph"/>
              <w:kinsoku w:val="0"/>
              <w:overflowPunct w:val="0"/>
              <w:ind w:left="0"/>
              <w:rPr>
                <w:sz w:val="16"/>
                <w:szCs w:val="16"/>
                <w:u w:val="none"/>
              </w:rPr>
            </w:pPr>
            <w:ins w:id="158" w:author="Gaurang Naik" w:date="2021-02-23T19:46:00Z">
              <w:r>
                <w:rPr>
                  <w:sz w:val="18"/>
                  <w:szCs w:val="18"/>
                  <w:u w:val="none"/>
                </w:rPr>
                <w:t xml:space="preserve">As defined in </w:t>
              </w:r>
            </w:ins>
            <w:ins w:id="159" w:author="Gaurang Naik" w:date="2021-02-23T19:45:00Z">
              <w:r w:rsidR="00415960">
                <w:rPr>
                  <w:sz w:val="18"/>
                  <w:szCs w:val="18"/>
                  <w:u w:val="none"/>
                </w:rPr>
                <w:t>EHT Operation element.</w:t>
              </w:r>
            </w:ins>
          </w:p>
        </w:tc>
        <w:tc>
          <w:tcPr>
            <w:tcW w:w="20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1636D" w14:textId="77777777" w:rsidR="00613D09" w:rsidRPr="00480FBF" w:rsidRDefault="00613D09" w:rsidP="007331AA">
            <w:pPr>
              <w:pStyle w:val="TableParagraph"/>
              <w:kinsoku w:val="0"/>
              <w:overflowPunct w:val="0"/>
              <w:rPr>
                <w:ins w:id="160" w:author="Gaurang Naik" w:date="2021-02-08T14:21:00Z"/>
                <w:sz w:val="16"/>
                <w:szCs w:val="16"/>
                <w:u w:val="none"/>
              </w:rPr>
            </w:pPr>
            <w:ins w:id="161" w:author="Gaurang Naik" w:date="2021-02-08T14:21:00Z">
              <w:r w:rsidRPr="00480FBF">
                <w:rPr>
                  <w:sz w:val="16"/>
                  <w:szCs w:val="16"/>
                  <w:u w:val="none"/>
                </w:rPr>
                <w:t>As defined in 9.4.2.</w:t>
              </w:r>
              <w:r>
                <w:rPr>
                  <w:sz w:val="16"/>
                  <w:szCs w:val="16"/>
                  <w:u w:val="none"/>
                </w:rPr>
                <w:t>295</w:t>
              </w:r>
            </w:ins>
            <w:ins w:id="162" w:author="Gaurang Naik" w:date="2021-02-23T19:29:00Z">
              <w:r>
                <w:rPr>
                  <w:sz w:val="16"/>
                  <w:szCs w:val="16"/>
                  <w:u w:val="none"/>
                </w:rPr>
                <w:t>a</w:t>
              </w:r>
            </w:ins>
          </w:p>
          <w:p w14:paraId="0AF01296" w14:textId="77777777" w:rsidR="00613D09" w:rsidRPr="00480FBF" w:rsidRDefault="00613D09" w:rsidP="007331AA">
            <w:pPr>
              <w:pStyle w:val="TableParagraph"/>
              <w:kinsoku w:val="0"/>
              <w:overflowPunct w:val="0"/>
              <w:rPr>
                <w:sz w:val="16"/>
                <w:szCs w:val="16"/>
                <w:u w:val="none"/>
              </w:rPr>
            </w:pPr>
            <w:ins w:id="163" w:author="Gaurang Naik" w:date="2021-02-08T14:21:00Z">
              <w:r w:rsidRPr="00480FBF">
                <w:rPr>
                  <w:sz w:val="16"/>
                  <w:szCs w:val="16"/>
                  <w:u w:val="none"/>
                </w:rPr>
                <w:t>(</w:t>
              </w:r>
              <w:r>
                <w:rPr>
                  <w:sz w:val="16"/>
                  <w:szCs w:val="16"/>
                  <w:u w:val="none"/>
                </w:rPr>
                <w:t>EHT</w:t>
              </w:r>
              <w:r w:rsidRPr="00480FBF">
                <w:rPr>
                  <w:sz w:val="16"/>
                  <w:szCs w:val="16"/>
                  <w:u w:val="none"/>
                </w:rPr>
                <w:t xml:space="preserve"> </w:t>
              </w:r>
            </w:ins>
            <w:ins w:id="164" w:author="Gaurang Naik" w:date="2021-02-23T19:29:00Z">
              <w:r>
                <w:rPr>
                  <w:sz w:val="16"/>
                  <w:szCs w:val="16"/>
                  <w:u w:val="none"/>
                </w:rPr>
                <w:t>Operation</w:t>
              </w:r>
            </w:ins>
            <w:ins w:id="165" w:author="Gaurang Naik" w:date="2021-02-08T14:21:00Z">
              <w:r w:rsidRPr="00480FBF">
                <w:rPr>
                  <w:sz w:val="16"/>
                  <w:szCs w:val="16"/>
                  <w:u w:val="none"/>
                </w:rPr>
                <w:t xml:space="preserve"> element)</w:t>
              </w:r>
            </w:ins>
          </w:p>
        </w:tc>
        <w:tc>
          <w:tcPr>
            <w:tcW w:w="30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F6FCDC8" w14:textId="3B8ABF0C" w:rsidR="00613D09" w:rsidRPr="000E0455" w:rsidRDefault="00CE341B" w:rsidP="007331AA">
            <w:pPr>
              <w:pStyle w:val="TableParagraph"/>
              <w:kinsoku w:val="0"/>
              <w:overflowPunct w:val="0"/>
              <w:spacing w:line="203" w:lineRule="exact"/>
              <w:ind w:left="130"/>
              <w:rPr>
                <w:sz w:val="18"/>
                <w:szCs w:val="18"/>
                <w:u w:val="none"/>
              </w:rPr>
            </w:pPr>
            <w:ins w:id="166" w:author="Gaurang Naik" w:date="2021-02-23T19:48:00Z">
              <w:r w:rsidRPr="000E0455">
                <w:rPr>
                  <w:sz w:val="18"/>
                  <w:szCs w:val="18"/>
                  <w:u w:val="none"/>
                </w:rPr>
                <w:t>Provides additional information for operating the EHT BSS. The parameter is present if dot11EHTOptionImplemented is true; otherwise, this parameter is not present.</w:t>
              </w:r>
            </w:ins>
          </w:p>
        </w:tc>
      </w:tr>
    </w:tbl>
    <w:p w14:paraId="7E65F84F" w14:textId="77777777" w:rsidR="00F7097A" w:rsidRDefault="00F7097A" w:rsidP="0059366F">
      <w:pPr>
        <w:pStyle w:val="BodyText0"/>
        <w:kinsoku w:val="0"/>
        <w:overflowPunct w:val="0"/>
        <w:spacing w:line="200" w:lineRule="exact"/>
        <w:ind w:left="106"/>
        <w:rPr>
          <w:rFonts w:ascii="Arial-BoldMT" w:hAnsi="Arial-BoldMT" w:cs="Arial-BoldMT" w:hint="eastAsia"/>
          <w:b/>
          <w:bCs/>
          <w:sz w:val="24"/>
          <w:szCs w:val="24"/>
          <w:lang w:val="en-US" w:eastAsia="ko-KR"/>
        </w:rPr>
      </w:pPr>
    </w:p>
    <w:p w14:paraId="2A876888" w14:textId="17DF0A19" w:rsidR="0059366F" w:rsidRDefault="0059366F" w:rsidP="0059366F">
      <w:pPr>
        <w:pStyle w:val="BodyText0"/>
        <w:kinsoku w:val="0"/>
        <w:overflowPunct w:val="0"/>
        <w:spacing w:line="200" w:lineRule="exact"/>
        <w:ind w:left="106"/>
        <w:rPr>
          <w:sz w:val="18"/>
          <w:szCs w:val="18"/>
        </w:rPr>
      </w:pPr>
      <w:r>
        <w:rPr>
          <w:rFonts w:ascii="Arial-BoldMT" w:hAnsi="Arial-BoldMT" w:cs="Arial-BoldMT"/>
          <w:b/>
          <w:bCs/>
          <w:sz w:val="24"/>
          <w:szCs w:val="24"/>
          <w:lang w:val="en-US" w:eastAsia="ko-KR"/>
        </w:rPr>
        <w:t>C.3 MIB Detail</w:t>
      </w:r>
    </w:p>
    <w:p w14:paraId="27C1E580" w14:textId="2B1B2122" w:rsidR="0059366F" w:rsidRPr="003B6DC6" w:rsidRDefault="0059366F" w:rsidP="0059366F">
      <w:pPr>
        <w:pStyle w:val="BodyText0"/>
        <w:kinsoku w:val="0"/>
        <w:overflowPunct w:val="0"/>
        <w:spacing w:line="200" w:lineRule="exact"/>
        <w:ind w:left="106"/>
        <w:rPr>
          <w:b/>
          <w:i/>
          <w:iCs/>
          <w:sz w:val="20"/>
          <w:highlight w:val="yellow"/>
        </w:rPr>
      </w:pPr>
      <w:proofErr w:type="spellStart"/>
      <w:r w:rsidRPr="003B6DC6">
        <w:rPr>
          <w:b/>
          <w:i/>
          <w:iCs/>
          <w:sz w:val="20"/>
          <w:highlight w:val="yellow"/>
        </w:rPr>
        <w:t>TGbe</w:t>
      </w:r>
      <w:proofErr w:type="spellEnd"/>
      <w:r w:rsidRPr="003B6DC6">
        <w:rPr>
          <w:b/>
          <w:i/>
          <w:iCs/>
          <w:sz w:val="20"/>
          <w:highlight w:val="yellow"/>
        </w:rPr>
        <w:t xml:space="preserve"> editor: Change the comment list following the dot11smt definition as follows (not all lines shown)</w:t>
      </w:r>
      <w:r w:rsidR="00847B25" w:rsidRPr="003B6DC6">
        <w:rPr>
          <w:b/>
          <w:i/>
          <w:iCs/>
          <w:sz w:val="20"/>
          <w:highlight w:val="yellow"/>
        </w:rPr>
        <w:t xml:space="preserve"> </w:t>
      </w:r>
      <w:r w:rsidR="00847B25" w:rsidRPr="003B6DC6">
        <w:rPr>
          <w:b/>
          <w:i/>
          <w:iCs/>
          <w:sz w:val="20"/>
        </w:rPr>
        <w:t>[CID 1</w:t>
      </w:r>
      <w:r w:rsidR="00DC6048">
        <w:rPr>
          <w:b/>
          <w:i/>
          <w:iCs/>
          <w:sz w:val="20"/>
        </w:rPr>
        <w:t>004</w:t>
      </w:r>
      <w:r w:rsidR="00C633E6">
        <w:rPr>
          <w:b/>
          <w:i/>
          <w:iCs/>
          <w:sz w:val="20"/>
        </w:rPr>
        <w:t>, 2246</w:t>
      </w:r>
      <w:r w:rsidR="00847B25" w:rsidRPr="003B6DC6">
        <w:rPr>
          <w:b/>
          <w:i/>
          <w:iCs/>
          <w:sz w:val="20"/>
        </w:rPr>
        <w:t>]</w:t>
      </w:r>
      <w:r w:rsidRPr="003B6DC6">
        <w:rPr>
          <w:b/>
          <w:i/>
          <w:iCs/>
          <w:sz w:val="20"/>
        </w:rPr>
        <w:t>:</w:t>
      </w:r>
    </w:p>
    <w:p w14:paraId="548E2CE6" w14:textId="77777777" w:rsidR="0059366F" w:rsidRPr="001D2C00" w:rsidRDefault="0059366F" w:rsidP="0059366F">
      <w:pPr>
        <w:pStyle w:val="BodyText0"/>
        <w:kinsoku w:val="0"/>
        <w:overflowPunct w:val="0"/>
        <w:spacing w:line="200" w:lineRule="exact"/>
        <w:ind w:left="106"/>
        <w:rPr>
          <w:sz w:val="18"/>
          <w:szCs w:val="18"/>
        </w:rPr>
      </w:pPr>
      <w:r w:rsidRPr="001D2C00">
        <w:rPr>
          <w:sz w:val="18"/>
          <w:szCs w:val="18"/>
        </w:rPr>
        <w:t xml:space="preserve">dot11smt OBJECT </w:t>
      </w:r>
      <w:proofErr w:type="gramStart"/>
      <w:r w:rsidRPr="001D2C00">
        <w:rPr>
          <w:sz w:val="18"/>
          <w:szCs w:val="18"/>
        </w:rPr>
        <w:t>IDENTIFIER ::=</w:t>
      </w:r>
      <w:proofErr w:type="gramEnd"/>
      <w:r w:rsidRPr="001D2C00">
        <w:rPr>
          <w:sz w:val="18"/>
          <w:szCs w:val="18"/>
        </w:rPr>
        <w:t xml:space="preserve"> { ieee802dot11 1 }</w:t>
      </w:r>
    </w:p>
    <w:p w14:paraId="6D5D65BE" w14:textId="77777777" w:rsidR="0059366F" w:rsidRPr="001D2C00" w:rsidRDefault="0059366F" w:rsidP="0059366F">
      <w:pPr>
        <w:pStyle w:val="BodyText0"/>
        <w:kinsoku w:val="0"/>
        <w:overflowPunct w:val="0"/>
        <w:spacing w:line="200" w:lineRule="exact"/>
        <w:ind w:left="106"/>
        <w:rPr>
          <w:sz w:val="18"/>
          <w:szCs w:val="18"/>
        </w:rPr>
      </w:pPr>
      <w:r w:rsidRPr="001D2C00">
        <w:rPr>
          <w:sz w:val="18"/>
          <w:szCs w:val="18"/>
        </w:rPr>
        <w:t>-- dot11</w:t>
      </w:r>
      <w:proofErr w:type="gramStart"/>
      <w:r w:rsidRPr="001D2C00">
        <w:rPr>
          <w:sz w:val="18"/>
          <w:szCs w:val="18"/>
        </w:rPr>
        <w:t>GLKLinkMetricsTable ::=</w:t>
      </w:r>
      <w:proofErr w:type="gramEnd"/>
      <w:r w:rsidRPr="001D2C00">
        <w:rPr>
          <w:sz w:val="18"/>
          <w:szCs w:val="18"/>
        </w:rPr>
        <w:t xml:space="preserve"> { dot11smt 41 }</w:t>
      </w:r>
    </w:p>
    <w:p w14:paraId="33152355" w14:textId="77777777" w:rsidR="0059366F" w:rsidRPr="001D2C00" w:rsidRDefault="0059366F" w:rsidP="0059366F">
      <w:pPr>
        <w:pStyle w:val="BodyText0"/>
        <w:kinsoku w:val="0"/>
        <w:overflowPunct w:val="0"/>
        <w:spacing w:line="200" w:lineRule="exact"/>
        <w:ind w:left="106"/>
        <w:rPr>
          <w:sz w:val="18"/>
          <w:szCs w:val="18"/>
        </w:rPr>
      </w:pPr>
      <w:r w:rsidRPr="001D2C00">
        <w:rPr>
          <w:sz w:val="18"/>
          <w:szCs w:val="18"/>
        </w:rPr>
        <w:t>-- dot11</w:t>
      </w:r>
      <w:proofErr w:type="gramStart"/>
      <w:r w:rsidRPr="001D2C00">
        <w:rPr>
          <w:sz w:val="18"/>
          <w:szCs w:val="18"/>
        </w:rPr>
        <w:t>HEStationConfigTable ::=</w:t>
      </w:r>
      <w:proofErr w:type="gramEnd"/>
      <w:r w:rsidRPr="001D2C00">
        <w:rPr>
          <w:sz w:val="18"/>
          <w:szCs w:val="18"/>
        </w:rPr>
        <w:t xml:space="preserve"> { dot11smt 42 }</w:t>
      </w:r>
    </w:p>
    <w:p w14:paraId="4CF950B7" w14:textId="77777777" w:rsidR="0059366F" w:rsidRDefault="0059366F" w:rsidP="0059366F">
      <w:pPr>
        <w:pStyle w:val="BodyText0"/>
        <w:kinsoku w:val="0"/>
        <w:overflowPunct w:val="0"/>
        <w:spacing w:line="200" w:lineRule="exact"/>
        <w:ind w:left="106"/>
        <w:rPr>
          <w:sz w:val="18"/>
          <w:szCs w:val="18"/>
        </w:rPr>
      </w:pPr>
      <w:r w:rsidRPr="001D2C00">
        <w:rPr>
          <w:sz w:val="18"/>
          <w:szCs w:val="18"/>
        </w:rPr>
        <w:t>-- dot11</w:t>
      </w:r>
      <w:proofErr w:type="gramStart"/>
      <w:r w:rsidRPr="001D2C00">
        <w:rPr>
          <w:sz w:val="18"/>
          <w:szCs w:val="18"/>
        </w:rPr>
        <w:t>PPEThresholdsMappingsTable ::=</w:t>
      </w:r>
      <w:proofErr w:type="gramEnd"/>
      <w:r w:rsidRPr="001D2C00">
        <w:rPr>
          <w:sz w:val="18"/>
          <w:szCs w:val="18"/>
        </w:rPr>
        <w:t xml:space="preserve"> { dot11smt 43 }</w:t>
      </w:r>
    </w:p>
    <w:p w14:paraId="139A5858" w14:textId="2FF33032" w:rsidR="0059366F" w:rsidRPr="001D2C00" w:rsidRDefault="000A76C8" w:rsidP="0059366F">
      <w:pPr>
        <w:pStyle w:val="BodyText0"/>
        <w:kinsoku w:val="0"/>
        <w:overflowPunct w:val="0"/>
        <w:spacing w:line="200" w:lineRule="exact"/>
        <w:ind w:left="106"/>
        <w:rPr>
          <w:sz w:val="18"/>
          <w:szCs w:val="18"/>
        </w:rPr>
      </w:pPr>
      <w:ins w:id="167" w:author="Gaurang Naik" w:date="2021-02-08T14:22:00Z">
        <w:r w:rsidRPr="001D2C00">
          <w:rPr>
            <w:sz w:val="18"/>
            <w:szCs w:val="18"/>
          </w:rPr>
          <w:t>-- dot11</w:t>
        </w:r>
        <w:proofErr w:type="gramStart"/>
        <w:r>
          <w:rPr>
            <w:sz w:val="18"/>
            <w:szCs w:val="18"/>
          </w:rPr>
          <w:t>EHT</w:t>
        </w:r>
        <w:r w:rsidRPr="001D2C00">
          <w:rPr>
            <w:sz w:val="18"/>
            <w:szCs w:val="18"/>
          </w:rPr>
          <w:t>StationConfigTable ::=</w:t>
        </w:r>
        <w:proofErr w:type="gramEnd"/>
        <w:r w:rsidRPr="001D2C00">
          <w:rPr>
            <w:sz w:val="18"/>
            <w:szCs w:val="18"/>
          </w:rPr>
          <w:t xml:space="preserve"> { dot11smt </w:t>
        </w:r>
        <w:r w:rsidRPr="00167FCB">
          <w:rPr>
            <w:sz w:val="18"/>
            <w:szCs w:val="18"/>
            <w:highlight w:val="yellow"/>
          </w:rPr>
          <w:t>&lt;ANA&gt;</w:t>
        </w:r>
        <w:r w:rsidRPr="001D2C00">
          <w:rPr>
            <w:sz w:val="18"/>
            <w:szCs w:val="18"/>
          </w:rPr>
          <w:t xml:space="preserve"> }</w:t>
        </w:r>
      </w:ins>
    </w:p>
    <w:p w14:paraId="233BF5F9" w14:textId="77777777" w:rsidR="0059366F" w:rsidRDefault="0059366F" w:rsidP="0059366F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sz w:val="20"/>
          <w:lang w:eastAsia="ko-KR"/>
        </w:rPr>
      </w:pPr>
    </w:p>
    <w:p w14:paraId="4E58084E" w14:textId="56CA5491" w:rsidR="0059366F" w:rsidRPr="003B6DC6" w:rsidRDefault="0059366F" w:rsidP="0059366F">
      <w:pPr>
        <w:pStyle w:val="BodyText0"/>
        <w:kinsoku w:val="0"/>
        <w:overflowPunct w:val="0"/>
        <w:spacing w:line="200" w:lineRule="exact"/>
        <w:ind w:left="106"/>
        <w:rPr>
          <w:b/>
          <w:i/>
          <w:iCs/>
          <w:sz w:val="20"/>
          <w:highlight w:val="yellow"/>
        </w:rPr>
      </w:pPr>
      <w:proofErr w:type="spellStart"/>
      <w:r w:rsidRPr="003B6DC6">
        <w:rPr>
          <w:b/>
          <w:i/>
          <w:iCs/>
          <w:sz w:val="20"/>
          <w:highlight w:val="yellow"/>
        </w:rPr>
        <w:t>TGbe</w:t>
      </w:r>
      <w:proofErr w:type="spellEnd"/>
      <w:r w:rsidRPr="003B6DC6">
        <w:rPr>
          <w:b/>
          <w:i/>
          <w:iCs/>
          <w:sz w:val="20"/>
          <w:highlight w:val="yellow"/>
        </w:rPr>
        <w:t xml:space="preserve"> editor: Change Dot11StationConfigEntry as follows (not all lines shown)</w:t>
      </w:r>
      <w:r w:rsidR="00444497" w:rsidRPr="003B6DC6">
        <w:rPr>
          <w:b/>
          <w:i/>
          <w:iCs/>
          <w:sz w:val="20"/>
          <w:highlight w:val="yellow"/>
        </w:rPr>
        <w:t xml:space="preserve"> </w:t>
      </w:r>
      <w:r w:rsidR="00444497" w:rsidRPr="003B6DC6">
        <w:rPr>
          <w:b/>
          <w:i/>
          <w:iCs/>
          <w:sz w:val="20"/>
        </w:rPr>
        <w:t>[CID 1</w:t>
      </w:r>
      <w:r w:rsidR="00DC6048">
        <w:rPr>
          <w:b/>
          <w:i/>
          <w:iCs/>
          <w:sz w:val="20"/>
        </w:rPr>
        <w:t>004</w:t>
      </w:r>
      <w:r w:rsidR="00C633E6">
        <w:rPr>
          <w:b/>
          <w:i/>
          <w:iCs/>
          <w:sz w:val="20"/>
        </w:rPr>
        <w:t>, 2246</w:t>
      </w:r>
      <w:r w:rsidR="00444497" w:rsidRPr="003B6DC6">
        <w:rPr>
          <w:b/>
          <w:i/>
          <w:iCs/>
          <w:sz w:val="20"/>
        </w:rPr>
        <w:t>]</w:t>
      </w:r>
      <w:r w:rsidRPr="003B6DC6">
        <w:rPr>
          <w:b/>
          <w:i/>
          <w:iCs/>
          <w:sz w:val="20"/>
        </w:rPr>
        <w:t>:</w:t>
      </w:r>
    </w:p>
    <w:p w14:paraId="224370AE" w14:textId="77777777" w:rsidR="0059366F" w:rsidRDefault="0059366F" w:rsidP="0059366F">
      <w:pPr>
        <w:autoSpaceDE w:val="0"/>
        <w:autoSpaceDN w:val="0"/>
        <w:adjustRightInd w:val="0"/>
        <w:rPr>
          <w:rFonts w:ascii="CourierNewPSMT" w:hAnsi="CourierNewPSMT" w:cs="CourierNewPSMT"/>
          <w:sz w:val="18"/>
          <w:szCs w:val="18"/>
          <w:lang w:eastAsia="ko-KR"/>
        </w:rPr>
      </w:pPr>
      <w:r>
        <w:rPr>
          <w:rFonts w:ascii="CourierNewPSMT" w:hAnsi="CourierNewPSMT" w:cs="CourierNewPSMT"/>
          <w:sz w:val="18"/>
          <w:szCs w:val="18"/>
          <w:lang w:eastAsia="ko-KR"/>
        </w:rPr>
        <w:t>Dot11</w:t>
      </w:r>
      <w:proofErr w:type="gramStart"/>
      <w:r>
        <w:rPr>
          <w:rFonts w:ascii="CourierNewPSMT" w:hAnsi="CourierNewPSMT" w:cs="CourierNewPSMT"/>
          <w:sz w:val="18"/>
          <w:szCs w:val="18"/>
          <w:lang w:eastAsia="ko-KR"/>
        </w:rPr>
        <w:t>StationConfigEntry ::=</w:t>
      </w:r>
      <w:proofErr w:type="gramEnd"/>
      <w:r>
        <w:rPr>
          <w:rFonts w:ascii="CourierNewPSMT" w:hAnsi="CourierNewPSMT" w:cs="CourierNewPSMT"/>
          <w:sz w:val="18"/>
          <w:szCs w:val="18"/>
          <w:lang w:eastAsia="ko-KR"/>
        </w:rPr>
        <w:t xml:space="preserve"> SEQUENCE</w:t>
      </w:r>
    </w:p>
    <w:p w14:paraId="10467C9C" w14:textId="77777777" w:rsidR="0059366F" w:rsidRDefault="0059366F" w:rsidP="0059366F">
      <w:pPr>
        <w:autoSpaceDE w:val="0"/>
        <w:autoSpaceDN w:val="0"/>
        <w:adjustRightInd w:val="0"/>
        <w:rPr>
          <w:rFonts w:ascii="CourierNewPSMT" w:hAnsi="CourierNewPSMT" w:cs="CourierNewPSMT"/>
          <w:sz w:val="18"/>
          <w:szCs w:val="18"/>
          <w:lang w:eastAsia="ko-KR"/>
        </w:rPr>
      </w:pPr>
      <w:r>
        <w:rPr>
          <w:rFonts w:ascii="CourierNewPSMT" w:hAnsi="CourierNewPSMT" w:cs="CourierNewPSMT"/>
          <w:sz w:val="18"/>
          <w:szCs w:val="18"/>
          <w:lang w:eastAsia="ko-KR"/>
        </w:rPr>
        <w:t>{</w:t>
      </w:r>
    </w:p>
    <w:p w14:paraId="7B272564" w14:textId="77777777" w:rsidR="0059366F" w:rsidRDefault="0059366F" w:rsidP="0059366F">
      <w:pPr>
        <w:autoSpaceDE w:val="0"/>
        <w:autoSpaceDN w:val="0"/>
        <w:adjustRightInd w:val="0"/>
        <w:rPr>
          <w:rFonts w:ascii="CourierNewPSMT" w:hAnsi="CourierNewPSMT" w:cs="CourierNewPSMT"/>
          <w:sz w:val="18"/>
          <w:szCs w:val="18"/>
          <w:lang w:eastAsia="ko-KR"/>
        </w:rPr>
      </w:pPr>
      <w:r>
        <w:rPr>
          <w:rFonts w:ascii="CourierNewPSMT" w:hAnsi="CourierNewPSMT" w:cs="CourierNewPSMT"/>
          <w:sz w:val="18"/>
          <w:szCs w:val="18"/>
          <w:lang w:eastAsia="ko-KR"/>
        </w:rPr>
        <w:t xml:space="preserve">dot11FutureChannelGuidanceActivated </w:t>
      </w:r>
      <w:proofErr w:type="spellStart"/>
      <w:r>
        <w:rPr>
          <w:rFonts w:ascii="CourierNewPSMT" w:hAnsi="CourierNewPSMT" w:cs="CourierNewPSMT"/>
          <w:sz w:val="18"/>
          <w:szCs w:val="18"/>
          <w:lang w:eastAsia="ko-KR"/>
        </w:rPr>
        <w:t>TruthValue</w:t>
      </w:r>
      <w:proofErr w:type="spellEnd"/>
      <w:r>
        <w:rPr>
          <w:rFonts w:ascii="CourierNewPSMT" w:hAnsi="CourierNewPSMT" w:cs="CourierNewPSMT"/>
          <w:sz w:val="18"/>
          <w:szCs w:val="18"/>
          <w:lang w:eastAsia="ko-KR"/>
        </w:rPr>
        <w:t>,</w:t>
      </w:r>
    </w:p>
    <w:p w14:paraId="27D25A6D" w14:textId="77777777" w:rsidR="0059366F" w:rsidRDefault="0059366F" w:rsidP="0059366F">
      <w:pPr>
        <w:pStyle w:val="BodyText0"/>
        <w:kinsoku w:val="0"/>
        <w:overflowPunct w:val="0"/>
        <w:spacing w:line="200" w:lineRule="exact"/>
        <w:ind w:left="106"/>
        <w:rPr>
          <w:rFonts w:ascii="CourierNewPSMT" w:hAnsi="CourierNewPSMT" w:cs="CourierNewPSMT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sz w:val="18"/>
          <w:szCs w:val="18"/>
          <w:lang w:val="en-US" w:eastAsia="ko-KR"/>
        </w:rPr>
        <w:t xml:space="preserve">dot11HEOptionImplemented </w:t>
      </w:r>
      <w:proofErr w:type="spellStart"/>
      <w:r>
        <w:rPr>
          <w:rFonts w:ascii="CourierNewPSMT" w:hAnsi="CourierNewPSMT" w:cs="CourierNewPSMT"/>
          <w:sz w:val="18"/>
          <w:szCs w:val="18"/>
          <w:lang w:val="en-US" w:eastAsia="ko-KR"/>
        </w:rPr>
        <w:t>TruthValue</w:t>
      </w:r>
      <w:proofErr w:type="spellEnd"/>
      <w:r>
        <w:rPr>
          <w:rFonts w:ascii="CourierNewPSMT" w:hAnsi="CourierNewPSMT" w:cs="CourierNewPSMT"/>
          <w:sz w:val="18"/>
          <w:szCs w:val="18"/>
          <w:lang w:val="en-US" w:eastAsia="ko-KR"/>
        </w:rPr>
        <w:t>,</w:t>
      </w:r>
    </w:p>
    <w:p w14:paraId="4BE3CD0E" w14:textId="1E6D5BC4" w:rsidR="0059366F" w:rsidRDefault="00090F51" w:rsidP="0059366F">
      <w:pPr>
        <w:pStyle w:val="BodyText0"/>
        <w:kinsoku w:val="0"/>
        <w:overflowPunct w:val="0"/>
        <w:spacing w:line="200" w:lineRule="exact"/>
        <w:ind w:left="106"/>
        <w:rPr>
          <w:rFonts w:ascii="CourierNewPSMT" w:hAnsi="CourierNewPSMT" w:cs="CourierNewPSMT"/>
          <w:sz w:val="18"/>
          <w:szCs w:val="18"/>
          <w:lang w:val="en-US" w:eastAsia="ko-KR"/>
        </w:rPr>
      </w:pPr>
      <w:ins w:id="168" w:author="Gaurang Naik" w:date="2021-02-08T14:22:00Z">
        <w:r>
          <w:rPr>
            <w:rFonts w:ascii="CourierNewPSMT" w:hAnsi="CourierNewPSMT" w:cs="CourierNewPSMT"/>
            <w:sz w:val="18"/>
            <w:szCs w:val="18"/>
            <w:lang w:val="en-US" w:eastAsia="ko-KR"/>
          </w:rPr>
          <w:t xml:space="preserve">dot11EHTOptionImplemented </w:t>
        </w:r>
        <w:proofErr w:type="spellStart"/>
        <w:r>
          <w:rPr>
            <w:rFonts w:ascii="CourierNewPSMT" w:hAnsi="CourierNewPSMT" w:cs="CourierNewPSMT"/>
            <w:sz w:val="18"/>
            <w:szCs w:val="18"/>
            <w:lang w:val="en-US" w:eastAsia="ko-KR"/>
          </w:rPr>
          <w:t>TruthValue</w:t>
        </w:r>
        <w:proofErr w:type="spellEnd"/>
        <w:r>
          <w:rPr>
            <w:rFonts w:ascii="CourierNewPSMT" w:hAnsi="CourierNewPSMT" w:cs="CourierNewPSMT"/>
            <w:sz w:val="18"/>
            <w:szCs w:val="18"/>
            <w:lang w:val="en-US" w:eastAsia="ko-KR"/>
          </w:rPr>
          <w:t>,</w:t>
        </w:r>
      </w:ins>
    </w:p>
    <w:p w14:paraId="7D3E7A88" w14:textId="77777777" w:rsidR="0059366F" w:rsidRDefault="0059366F" w:rsidP="0059366F">
      <w:pPr>
        <w:pStyle w:val="BodyText0"/>
        <w:kinsoku w:val="0"/>
        <w:overflowPunct w:val="0"/>
        <w:spacing w:line="200" w:lineRule="exact"/>
        <w:ind w:left="106"/>
        <w:rPr>
          <w:rFonts w:ascii="CourierNewPSMT" w:hAnsi="CourierNewPSMT" w:cs="CourierNewPSMT"/>
          <w:sz w:val="18"/>
          <w:szCs w:val="18"/>
          <w:lang w:val="en-US" w:eastAsia="ko-KR"/>
        </w:rPr>
      </w:pPr>
    </w:p>
    <w:p w14:paraId="60EFBB8D" w14:textId="5416784C" w:rsidR="0059366F" w:rsidRDefault="0059366F" w:rsidP="0059366F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sz w:val="20"/>
          <w:lang w:eastAsia="ko-KR"/>
        </w:rPr>
      </w:pPr>
      <w:proofErr w:type="spellStart"/>
      <w:r w:rsidRPr="00BB7A60">
        <w:rPr>
          <w:rFonts w:ascii="Times New Roman" w:hAnsi="Times New Roman" w:cs="Times New Roman"/>
          <w:b/>
          <w:i/>
          <w:iCs/>
          <w:highlight w:val="yellow"/>
        </w:rPr>
        <w:t>TGbe</w:t>
      </w:r>
      <w:proofErr w:type="spellEnd"/>
      <w:r w:rsidRPr="00BB7A60">
        <w:rPr>
          <w:rFonts w:ascii="Times New Roman" w:hAnsi="Times New Roman" w:cs="Times New Roman"/>
          <w:b/>
          <w:i/>
          <w:iCs/>
          <w:highlight w:val="yellow"/>
        </w:rPr>
        <w:t xml:space="preserve"> editor: </w:t>
      </w:r>
      <w:r w:rsidRPr="00272A52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eastAsia="ko-KR"/>
        </w:rPr>
        <w:t>Insert the following after the dot11FutureChannelGuidanceActivated OBJECT-TYPE element in theDot11StationConfig TABLE</w:t>
      </w:r>
      <w:r w:rsidR="00654849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eastAsia="ko-KR"/>
        </w:rPr>
        <w:t xml:space="preserve"> </w:t>
      </w:r>
      <w:r w:rsidR="00654849" w:rsidRPr="001A5DA1">
        <w:rPr>
          <w:rFonts w:ascii="Times New Roman" w:hAnsi="Times New Roman" w:cs="Times New Roman"/>
          <w:b/>
          <w:i/>
          <w:iCs/>
          <w:sz w:val="20"/>
          <w:szCs w:val="20"/>
        </w:rPr>
        <w:t>[CID 1</w:t>
      </w:r>
      <w:r w:rsidR="00DC6048">
        <w:rPr>
          <w:rFonts w:ascii="Times New Roman" w:hAnsi="Times New Roman" w:cs="Times New Roman"/>
          <w:b/>
          <w:i/>
          <w:iCs/>
          <w:sz w:val="20"/>
          <w:szCs w:val="20"/>
        </w:rPr>
        <w:t>004</w:t>
      </w:r>
      <w:r w:rsidR="00C633E6">
        <w:rPr>
          <w:rFonts w:ascii="Times New Roman" w:hAnsi="Times New Roman" w:cs="Times New Roman"/>
          <w:b/>
          <w:i/>
          <w:iCs/>
          <w:sz w:val="20"/>
          <w:szCs w:val="20"/>
        </w:rPr>
        <w:t>, 2246</w:t>
      </w:r>
      <w:r w:rsidR="00654849" w:rsidRPr="001A5DA1">
        <w:rPr>
          <w:rFonts w:ascii="Times New Roman" w:hAnsi="Times New Roman" w:cs="Times New Roman"/>
          <w:b/>
          <w:i/>
          <w:iCs/>
          <w:sz w:val="20"/>
          <w:szCs w:val="20"/>
        </w:rPr>
        <w:t>]</w:t>
      </w:r>
      <w:r w:rsidRPr="001A5DA1">
        <w:rPr>
          <w:rFonts w:ascii="Times New Roman" w:hAnsi="Times New Roman" w:cs="Times New Roman"/>
          <w:b/>
          <w:bCs/>
          <w:i/>
          <w:iCs/>
          <w:lang w:eastAsia="ko-KR"/>
        </w:rPr>
        <w:t>:</w:t>
      </w:r>
    </w:p>
    <w:p w14:paraId="7DB685A4" w14:textId="77777777" w:rsidR="0019169A" w:rsidRDefault="0019169A" w:rsidP="0019169A">
      <w:pPr>
        <w:autoSpaceDE w:val="0"/>
        <w:autoSpaceDN w:val="0"/>
        <w:adjustRightInd w:val="0"/>
        <w:spacing w:after="0"/>
        <w:rPr>
          <w:ins w:id="169" w:author="Gaurang Naik" w:date="2021-02-08T14:23:00Z"/>
          <w:rFonts w:ascii="CourierNewPSMT" w:hAnsi="CourierNewPSMT" w:cs="CourierNewPSMT"/>
          <w:sz w:val="18"/>
          <w:szCs w:val="18"/>
          <w:lang w:eastAsia="ko-KR"/>
        </w:rPr>
      </w:pPr>
      <w:ins w:id="170" w:author="Gaurang Naik" w:date="2021-02-08T14:23:00Z">
        <w:r>
          <w:rPr>
            <w:rFonts w:ascii="CourierNewPSMT" w:hAnsi="CourierNewPSMT" w:cs="CourierNewPSMT"/>
            <w:sz w:val="18"/>
            <w:szCs w:val="18"/>
            <w:lang w:eastAsia="ko-KR"/>
          </w:rPr>
          <w:t>dot11EHTOptionImplemented OBJECT-TYPE</w:t>
        </w:r>
      </w:ins>
    </w:p>
    <w:p w14:paraId="5E31D38C" w14:textId="77777777" w:rsidR="0019169A" w:rsidRDefault="0019169A" w:rsidP="0019169A">
      <w:pPr>
        <w:autoSpaceDE w:val="0"/>
        <w:autoSpaceDN w:val="0"/>
        <w:adjustRightInd w:val="0"/>
        <w:spacing w:after="0"/>
        <w:rPr>
          <w:ins w:id="171" w:author="Gaurang Naik" w:date="2021-02-08T14:23:00Z"/>
          <w:rFonts w:ascii="CourierNewPSMT" w:hAnsi="CourierNewPSMT" w:cs="CourierNewPSMT"/>
          <w:sz w:val="18"/>
          <w:szCs w:val="18"/>
          <w:lang w:eastAsia="ko-KR"/>
        </w:rPr>
      </w:pPr>
      <w:ins w:id="172" w:author="Gaurang Naik" w:date="2021-02-08T14:23:00Z">
        <w:r>
          <w:rPr>
            <w:rFonts w:ascii="CourierNewPSMT" w:hAnsi="CourierNewPSMT" w:cs="CourierNewPSMT"/>
            <w:sz w:val="18"/>
            <w:szCs w:val="18"/>
            <w:lang w:eastAsia="ko-KR"/>
          </w:rPr>
          <w:t xml:space="preserve">SYNTAX </w:t>
        </w:r>
        <w:proofErr w:type="spellStart"/>
        <w:r>
          <w:rPr>
            <w:rFonts w:ascii="CourierNewPSMT" w:hAnsi="CourierNewPSMT" w:cs="CourierNewPSMT"/>
            <w:sz w:val="18"/>
            <w:szCs w:val="18"/>
            <w:lang w:eastAsia="ko-KR"/>
          </w:rPr>
          <w:t>TruthValue</w:t>
        </w:r>
        <w:proofErr w:type="spellEnd"/>
      </w:ins>
    </w:p>
    <w:p w14:paraId="388D7C26" w14:textId="77777777" w:rsidR="0019169A" w:rsidRDefault="0019169A" w:rsidP="0019169A">
      <w:pPr>
        <w:autoSpaceDE w:val="0"/>
        <w:autoSpaceDN w:val="0"/>
        <w:adjustRightInd w:val="0"/>
        <w:spacing w:after="0"/>
        <w:rPr>
          <w:ins w:id="173" w:author="Gaurang Naik" w:date="2021-02-08T14:23:00Z"/>
          <w:rFonts w:ascii="CourierNewPSMT" w:hAnsi="CourierNewPSMT" w:cs="CourierNewPSMT"/>
          <w:sz w:val="18"/>
          <w:szCs w:val="18"/>
          <w:lang w:eastAsia="ko-KR"/>
        </w:rPr>
      </w:pPr>
      <w:ins w:id="174" w:author="Gaurang Naik" w:date="2021-02-08T14:23:00Z">
        <w:r>
          <w:rPr>
            <w:rFonts w:ascii="CourierNewPSMT" w:hAnsi="CourierNewPSMT" w:cs="CourierNewPSMT"/>
            <w:sz w:val="18"/>
            <w:szCs w:val="18"/>
            <w:lang w:eastAsia="ko-KR"/>
          </w:rPr>
          <w:t>MAX-ACCESS read-only</w:t>
        </w:r>
      </w:ins>
    </w:p>
    <w:p w14:paraId="26E092ED" w14:textId="77777777" w:rsidR="0019169A" w:rsidRDefault="0019169A" w:rsidP="0019169A">
      <w:pPr>
        <w:autoSpaceDE w:val="0"/>
        <w:autoSpaceDN w:val="0"/>
        <w:adjustRightInd w:val="0"/>
        <w:spacing w:after="0"/>
        <w:rPr>
          <w:ins w:id="175" w:author="Gaurang Naik" w:date="2021-02-08T14:23:00Z"/>
          <w:rFonts w:ascii="CourierNewPSMT" w:hAnsi="CourierNewPSMT" w:cs="CourierNewPSMT"/>
          <w:sz w:val="18"/>
          <w:szCs w:val="18"/>
          <w:lang w:eastAsia="ko-KR"/>
        </w:rPr>
      </w:pPr>
      <w:ins w:id="176" w:author="Gaurang Naik" w:date="2021-02-08T14:23:00Z">
        <w:r>
          <w:rPr>
            <w:rFonts w:ascii="CourierNewPSMT" w:hAnsi="CourierNewPSMT" w:cs="CourierNewPSMT"/>
            <w:sz w:val="18"/>
            <w:szCs w:val="18"/>
            <w:lang w:eastAsia="ko-KR"/>
          </w:rPr>
          <w:t>STATUS current</w:t>
        </w:r>
      </w:ins>
    </w:p>
    <w:p w14:paraId="10714EC4" w14:textId="77777777" w:rsidR="0019169A" w:rsidRDefault="0019169A" w:rsidP="00137A2B">
      <w:pPr>
        <w:pStyle w:val="BodyText0"/>
        <w:kinsoku w:val="0"/>
        <w:overflowPunct w:val="0"/>
        <w:spacing w:line="200" w:lineRule="exact"/>
        <w:ind w:left="106"/>
        <w:rPr>
          <w:ins w:id="177" w:author="Gaurang Naik" w:date="2021-02-08T14:23:00Z"/>
          <w:rFonts w:ascii="CourierNewPSMT" w:hAnsi="CourierNewPSMT" w:cs="CourierNewPSMT"/>
          <w:sz w:val="18"/>
          <w:szCs w:val="18"/>
          <w:lang w:val="en-US" w:eastAsia="ko-KR"/>
        </w:rPr>
      </w:pPr>
      <w:ins w:id="178" w:author="Gaurang Naik" w:date="2021-02-08T14:23:00Z">
        <w:r>
          <w:rPr>
            <w:rFonts w:ascii="CourierNewPSMT" w:hAnsi="CourierNewPSMT" w:cs="CourierNewPSMT"/>
            <w:sz w:val="18"/>
            <w:szCs w:val="18"/>
            <w:lang w:val="en-US" w:eastAsia="ko-KR"/>
          </w:rPr>
          <w:t>DESCRIPTION</w:t>
        </w:r>
      </w:ins>
    </w:p>
    <w:p w14:paraId="65E75F50" w14:textId="77777777" w:rsidR="0019169A" w:rsidRDefault="0019169A" w:rsidP="0019169A">
      <w:pPr>
        <w:autoSpaceDE w:val="0"/>
        <w:autoSpaceDN w:val="0"/>
        <w:adjustRightInd w:val="0"/>
        <w:spacing w:after="0"/>
        <w:rPr>
          <w:ins w:id="179" w:author="Gaurang Naik" w:date="2021-02-08T14:23:00Z"/>
          <w:rFonts w:ascii="CourierNewPSMT" w:hAnsi="CourierNewPSMT" w:cs="CourierNewPSMT"/>
          <w:sz w:val="18"/>
          <w:szCs w:val="18"/>
          <w:lang w:eastAsia="ko-KR"/>
        </w:rPr>
      </w:pPr>
      <w:ins w:id="180" w:author="Gaurang Naik" w:date="2021-02-08T14:23:00Z">
        <w:r>
          <w:rPr>
            <w:rFonts w:ascii="CourierNewPSMT" w:hAnsi="CourierNewPSMT" w:cs="CourierNewPSMT"/>
            <w:sz w:val="18"/>
            <w:szCs w:val="18"/>
            <w:lang w:eastAsia="ko-KR"/>
          </w:rPr>
          <w:lastRenderedPageBreak/>
          <w:t>"This is a capability variable.</w:t>
        </w:r>
      </w:ins>
    </w:p>
    <w:p w14:paraId="78405D0C" w14:textId="77777777" w:rsidR="0019169A" w:rsidRDefault="0019169A" w:rsidP="0019169A">
      <w:pPr>
        <w:autoSpaceDE w:val="0"/>
        <w:autoSpaceDN w:val="0"/>
        <w:adjustRightInd w:val="0"/>
        <w:spacing w:after="0"/>
        <w:rPr>
          <w:ins w:id="181" w:author="Gaurang Naik" w:date="2021-02-08T14:23:00Z"/>
          <w:rFonts w:ascii="CourierNewPSMT" w:hAnsi="CourierNewPSMT" w:cs="CourierNewPSMT"/>
          <w:sz w:val="18"/>
          <w:szCs w:val="18"/>
          <w:lang w:eastAsia="ko-KR"/>
        </w:rPr>
      </w:pPr>
      <w:ins w:id="182" w:author="Gaurang Naik" w:date="2021-02-08T14:23:00Z">
        <w:r>
          <w:rPr>
            <w:rFonts w:ascii="CourierNewPSMT" w:hAnsi="CourierNewPSMT" w:cs="CourierNewPSMT"/>
            <w:sz w:val="18"/>
            <w:szCs w:val="18"/>
            <w:lang w:eastAsia="ko-KR"/>
          </w:rPr>
          <w:t>Its value is determined by device capabilities.</w:t>
        </w:r>
      </w:ins>
    </w:p>
    <w:p w14:paraId="583E7F28" w14:textId="77777777" w:rsidR="0019169A" w:rsidRDefault="0019169A" w:rsidP="0019169A">
      <w:pPr>
        <w:autoSpaceDE w:val="0"/>
        <w:autoSpaceDN w:val="0"/>
        <w:adjustRightInd w:val="0"/>
        <w:spacing w:after="0"/>
        <w:rPr>
          <w:ins w:id="183" w:author="Gaurang Naik" w:date="2021-02-08T14:23:00Z"/>
          <w:rFonts w:ascii="CourierNewPSMT" w:hAnsi="CourierNewPSMT" w:cs="CourierNewPSMT"/>
          <w:sz w:val="18"/>
          <w:szCs w:val="18"/>
          <w:lang w:eastAsia="ko-KR"/>
        </w:rPr>
      </w:pPr>
      <w:ins w:id="184" w:author="Gaurang Naik" w:date="2021-02-08T14:23:00Z">
        <w:r>
          <w:rPr>
            <w:rFonts w:ascii="CourierNewPSMT" w:hAnsi="CourierNewPSMT" w:cs="CourierNewPSMT"/>
            <w:sz w:val="18"/>
            <w:szCs w:val="18"/>
            <w:lang w:eastAsia="ko-KR"/>
          </w:rPr>
          <w:t>This attribute indicates whether the entity is EHT Capable."</w:t>
        </w:r>
      </w:ins>
    </w:p>
    <w:p w14:paraId="70A10DA6" w14:textId="2F0BF10F" w:rsidR="0019169A" w:rsidRDefault="0019169A" w:rsidP="0019169A">
      <w:pPr>
        <w:pStyle w:val="BodyText0"/>
        <w:kinsoku w:val="0"/>
        <w:overflowPunct w:val="0"/>
        <w:spacing w:after="0" w:line="200" w:lineRule="exact"/>
        <w:ind w:left="106"/>
        <w:rPr>
          <w:ins w:id="185" w:author="Gaurang Naik" w:date="2021-02-08T14:24:00Z"/>
          <w:rFonts w:ascii="CourierNewPSMT" w:hAnsi="CourierNewPSMT" w:cs="CourierNewPSMT"/>
          <w:sz w:val="18"/>
          <w:szCs w:val="18"/>
          <w:lang w:val="en-US" w:eastAsia="ko-KR"/>
        </w:rPr>
      </w:pPr>
      <w:proofErr w:type="gramStart"/>
      <w:ins w:id="186" w:author="Gaurang Naik" w:date="2021-02-08T14:23:00Z">
        <w:r>
          <w:rPr>
            <w:rFonts w:ascii="CourierNewPSMT" w:hAnsi="CourierNewPSMT" w:cs="CourierNewPSMT"/>
            <w:sz w:val="18"/>
            <w:szCs w:val="18"/>
            <w:lang w:val="en-US" w:eastAsia="ko-KR"/>
          </w:rPr>
          <w:t>::</w:t>
        </w:r>
        <w:proofErr w:type="gramEnd"/>
        <w:r>
          <w:rPr>
            <w:rFonts w:ascii="CourierNewPSMT" w:hAnsi="CourierNewPSMT" w:cs="CourierNewPSMT"/>
            <w:sz w:val="18"/>
            <w:szCs w:val="18"/>
            <w:lang w:val="en-US" w:eastAsia="ko-KR"/>
          </w:rPr>
          <w:t xml:space="preserve">= { dot11StationConfigEntry </w:t>
        </w:r>
        <w:r w:rsidRPr="00167FCB">
          <w:rPr>
            <w:rFonts w:ascii="CourierNewPSMT" w:hAnsi="CourierNewPSMT" w:cs="CourierNewPSMT"/>
            <w:sz w:val="18"/>
            <w:szCs w:val="18"/>
            <w:highlight w:val="yellow"/>
            <w:lang w:val="en-US" w:eastAsia="ko-KR"/>
          </w:rPr>
          <w:t>&lt;ANA&gt;</w:t>
        </w:r>
        <w:r>
          <w:rPr>
            <w:rFonts w:ascii="CourierNewPSMT" w:hAnsi="CourierNewPSMT" w:cs="CourierNewPSMT"/>
            <w:sz w:val="18"/>
            <w:szCs w:val="18"/>
            <w:lang w:val="en-US" w:eastAsia="ko-KR"/>
          </w:rPr>
          <w:t>}</w:t>
        </w:r>
      </w:ins>
    </w:p>
    <w:p w14:paraId="34CA7D07" w14:textId="5EFB0AA3" w:rsidR="0008394E" w:rsidRDefault="0008394E" w:rsidP="0019169A">
      <w:pPr>
        <w:pStyle w:val="BodyText0"/>
        <w:kinsoku w:val="0"/>
        <w:overflowPunct w:val="0"/>
        <w:spacing w:after="0" w:line="200" w:lineRule="exact"/>
        <w:ind w:left="106"/>
        <w:rPr>
          <w:ins w:id="187" w:author="Gaurang Naik" w:date="2021-02-08T14:24:00Z"/>
          <w:rFonts w:ascii="CourierNewPSMT" w:hAnsi="CourierNewPSMT" w:cs="CourierNewPSMT"/>
          <w:sz w:val="18"/>
          <w:szCs w:val="18"/>
          <w:lang w:val="en-US" w:eastAsia="ko-KR"/>
        </w:rPr>
      </w:pPr>
    </w:p>
    <w:p w14:paraId="29C7C950" w14:textId="2BB84A8C" w:rsidR="00220BFD" w:rsidRPr="00602236" w:rsidRDefault="00220BFD" w:rsidP="004543C2">
      <w:pPr>
        <w:pStyle w:val="T"/>
        <w:spacing w:after="0"/>
        <w:rPr>
          <w:i/>
          <w:iCs/>
          <w:w w:val="100"/>
        </w:rPr>
      </w:pPr>
      <w:proofErr w:type="spellStart"/>
      <w:r w:rsidRPr="00602236">
        <w:rPr>
          <w:b/>
          <w:i/>
          <w:iCs/>
          <w:highlight w:val="yellow"/>
        </w:rPr>
        <w:t>TGbe</w:t>
      </w:r>
      <w:proofErr w:type="spellEnd"/>
      <w:r w:rsidRPr="00602236">
        <w:rPr>
          <w:b/>
          <w:i/>
          <w:iCs/>
          <w:highlight w:val="yellow"/>
        </w:rPr>
        <w:t xml:space="preserve"> editor: Please </w:t>
      </w:r>
      <w:r>
        <w:rPr>
          <w:b/>
          <w:i/>
          <w:iCs/>
          <w:highlight w:val="yellow"/>
        </w:rPr>
        <w:t xml:space="preserve">insert the following rows in the </w:t>
      </w:r>
      <w:r w:rsidRPr="009C1646">
        <w:rPr>
          <w:b/>
          <w:i/>
          <w:iCs/>
          <w:highlight w:val="yellow"/>
        </w:rPr>
        <w:t>tables listed below:</w:t>
      </w:r>
    </w:p>
    <w:p w14:paraId="7082CCB0" w14:textId="0A4B9EDC" w:rsidR="00220BFD" w:rsidRPr="009B5AE4" w:rsidRDefault="00220BFD" w:rsidP="00482A50">
      <w:pPr>
        <w:pStyle w:val="T"/>
        <w:numPr>
          <w:ilvl w:val="0"/>
          <w:numId w:val="47"/>
        </w:numPr>
        <w:spacing w:before="0" w:after="0"/>
        <w:rPr>
          <w:b/>
          <w:i/>
          <w:iCs/>
          <w:highlight w:val="yellow"/>
        </w:rPr>
      </w:pPr>
      <w:r w:rsidRPr="009B5AE4">
        <w:rPr>
          <w:b/>
          <w:i/>
          <w:iCs/>
          <w:highlight w:val="yellow"/>
        </w:rPr>
        <w:t>Both rows in Table 9-32 (Beacon frame body)</w:t>
      </w:r>
      <w:r w:rsidRPr="00220BFD">
        <w:rPr>
          <w:b/>
          <w:i/>
          <w:iCs/>
        </w:rPr>
        <w:t xml:space="preserve"> [CID</w:t>
      </w:r>
      <w:r w:rsidR="00047550">
        <w:rPr>
          <w:b/>
          <w:i/>
          <w:iCs/>
        </w:rPr>
        <w:t xml:space="preserve"> </w:t>
      </w:r>
      <w:r w:rsidR="00540B96">
        <w:rPr>
          <w:b/>
          <w:i/>
          <w:iCs/>
        </w:rPr>
        <w:t>1004</w:t>
      </w:r>
      <w:r w:rsidR="00542C5D">
        <w:rPr>
          <w:b/>
          <w:i/>
          <w:iCs/>
        </w:rPr>
        <w:t>, 2246</w:t>
      </w:r>
      <w:r w:rsidR="00C24FDF">
        <w:rPr>
          <w:b/>
          <w:i/>
          <w:iCs/>
        </w:rPr>
        <w:t>, 3352</w:t>
      </w:r>
      <w:r w:rsidRPr="00220BFD">
        <w:rPr>
          <w:b/>
          <w:i/>
          <w:iCs/>
        </w:rPr>
        <w:t>]</w:t>
      </w:r>
    </w:p>
    <w:p w14:paraId="64F378D7" w14:textId="1269A70F" w:rsidR="00220BFD" w:rsidRPr="00E302BB" w:rsidRDefault="00220BFD" w:rsidP="00482A50">
      <w:pPr>
        <w:pStyle w:val="T"/>
        <w:numPr>
          <w:ilvl w:val="0"/>
          <w:numId w:val="47"/>
        </w:numPr>
        <w:spacing w:before="0" w:after="0"/>
        <w:rPr>
          <w:b/>
          <w:i/>
          <w:iCs/>
          <w:highlight w:val="yellow"/>
        </w:rPr>
      </w:pPr>
      <w:r w:rsidRPr="009B5AE4">
        <w:rPr>
          <w:b/>
          <w:i/>
          <w:iCs/>
          <w:highlight w:val="yellow"/>
        </w:rPr>
        <w:t>The first row in Table 9-34 (Association Request frame body)</w:t>
      </w:r>
      <w:r w:rsidR="00E302BB" w:rsidRPr="00E302BB">
        <w:rPr>
          <w:b/>
          <w:i/>
          <w:iCs/>
        </w:rPr>
        <w:t xml:space="preserve"> </w:t>
      </w:r>
      <w:r w:rsidR="00E302BB" w:rsidRPr="00220BFD">
        <w:rPr>
          <w:b/>
          <w:i/>
          <w:iCs/>
        </w:rPr>
        <w:t>[CID</w:t>
      </w:r>
      <w:r w:rsidR="00E302BB">
        <w:rPr>
          <w:b/>
          <w:i/>
          <w:iCs/>
        </w:rPr>
        <w:t xml:space="preserve"> 1004</w:t>
      </w:r>
      <w:r w:rsidR="00542C5D">
        <w:rPr>
          <w:b/>
          <w:i/>
          <w:iCs/>
        </w:rPr>
        <w:t>, 2246</w:t>
      </w:r>
      <w:r w:rsidR="00C24FDF">
        <w:rPr>
          <w:b/>
          <w:i/>
          <w:iCs/>
        </w:rPr>
        <w:t>, 3353</w:t>
      </w:r>
      <w:r w:rsidR="00E302BB" w:rsidRPr="00220BFD">
        <w:rPr>
          <w:b/>
          <w:i/>
          <w:iCs/>
        </w:rPr>
        <w:t>]</w:t>
      </w:r>
      <w:r w:rsidRPr="00E302BB">
        <w:rPr>
          <w:b/>
          <w:i/>
          <w:iCs/>
        </w:rPr>
        <w:t xml:space="preserve"> </w:t>
      </w:r>
    </w:p>
    <w:p w14:paraId="6B6FC883" w14:textId="080FC8CD" w:rsidR="00220BFD" w:rsidRPr="009B5AE4" w:rsidRDefault="00220BFD" w:rsidP="00482A50">
      <w:pPr>
        <w:pStyle w:val="T"/>
        <w:numPr>
          <w:ilvl w:val="0"/>
          <w:numId w:val="47"/>
        </w:numPr>
        <w:spacing w:before="0" w:after="0"/>
        <w:rPr>
          <w:b/>
          <w:i/>
          <w:iCs/>
          <w:highlight w:val="yellow"/>
        </w:rPr>
      </w:pPr>
      <w:r w:rsidRPr="009B5AE4">
        <w:rPr>
          <w:b/>
          <w:i/>
          <w:iCs/>
          <w:highlight w:val="yellow"/>
        </w:rPr>
        <w:t>Both rows in Table 9-35</w:t>
      </w:r>
      <w:r>
        <w:rPr>
          <w:b/>
          <w:i/>
          <w:iCs/>
          <w:highlight w:val="yellow"/>
        </w:rPr>
        <w:t>(</w:t>
      </w:r>
      <w:r w:rsidRPr="009B5AE4">
        <w:rPr>
          <w:b/>
          <w:i/>
          <w:iCs/>
          <w:highlight w:val="yellow"/>
        </w:rPr>
        <w:t>Association Response frame body</w:t>
      </w:r>
      <w:r>
        <w:rPr>
          <w:b/>
          <w:i/>
          <w:iCs/>
          <w:highlight w:val="yellow"/>
        </w:rPr>
        <w:t>)</w:t>
      </w:r>
      <w:r w:rsidR="00E302BB" w:rsidRPr="00E302BB">
        <w:rPr>
          <w:b/>
          <w:i/>
          <w:iCs/>
        </w:rPr>
        <w:t xml:space="preserve"> </w:t>
      </w:r>
      <w:r w:rsidR="00E302BB" w:rsidRPr="00220BFD">
        <w:rPr>
          <w:b/>
          <w:i/>
          <w:iCs/>
        </w:rPr>
        <w:t>[CID</w:t>
      </w:r>
      <w:r w:rsidR="00E302BB">
        <w:rPr>
          <w:b/>
          <w:i/>
          <w:iCs/>
        </w:rPr>
        <w:t xml:space="preserve"> 1004</w:t>
      </w:r>
      <w:r w:rsidR="00542C5D">
        <w:rPr>
          <w:b/>
          <w:i/>
          <w:iCs/>
        </w:rPr>
        <w:t>, 2246</w:t>
      </w:r>
      <w:r w:rsidR="00EB3C79">
        <w:rPr>
          <w:b/>
          <w:i/>
          <w:iCs/>
        </w:rPr>
        <w:t>, 3354</w:t>
      </w:r>
      <w:r w:rsidR="00E302BB" w:rsidRPr="00220BFD">
        <w:rPr>
          <w:b/>
          <w:i/>
          <w:iCs/>
        </w:rPr>
        <w:t>]</w:t>
      </w:r>
    </w:p>
    <w:p w14:paraId="3A6C45D2" w14:textId="44ADD5EF" w:rsidR="00220BFD" w:rsidRPr="009B5AE4" w:rsidRDefault="00220BFD" w:rsidP="00482A50">
      <w:pPr>
        <w:pStyle w:val="T"/>
        <w:numPr>
          <w:ilvl w:val="0"/>
          <w:numId w:val="47"/>
        </w:numPr>
        <w:spacing w:before="0" w:after="0"/>
        <w:rPr>
          <w:b/>
          <w:i/>
          <w:iCs/>
          <w:highlight w:val="yellow"/>
        </w:rPr>
      </w:pPr>
      <w:r w:rsidRPr="009B5AE4">
        <w:rPr>
          <w:b/>
          <w:i/>
          <w:iCs/>
          <w:highlight w:val="yellow"/>
        </w:rPr>
        <w:t>The first row in Table 9-36</w:t>
      </w:r>
      <w:r>
        <w:rPr>
          <w:b/>
          <w:i/>
          <w:iCs/>
          <w:highlight w:val="yellow"/>
        </w:rPr>
        <w:t>(</w:t>
      </w:r>
      <w:r w:rsidRPr="009B5AE4">
        <w:rPr>
          <w:b/>
          <w:i/>
          <w:iCs/>
          <w:highlight w:val="yellow"/>
        </w:rPr>
        <w:t>Reassociation Request frame body</w:t>
      </w:r>
      <w:r>
        <w:rPr>
          <w:b/>
          <w:i/>
          <w:iCs/>
          <w:highlight w:val="yellow"/>
        </w:rPr>
        <w:t>)</w:t>
      </w:r>
      <w:r w:rsidR="00E302BB" w:rsidRPr="00E302BB">
        <w:rPr>
          <w:b/>
          <w:i/>
          <w:iCs/>
        </w:rPr>
        <w:t xml:space="preserve"> </w:t>
      </w:r>
      <w:r w:rsidR="00E302BB" w:rsidRPr="00220BFD">
        <w:rPr>
          <w:b/>
          <w:i/>
          <w:iCs/>
        </w:rPr>
        <w:t>[CID</w:t>
      </w:r>
      <w:r w:rsidR="00E302BB">
        <w:rPr>
          <w:b/>
          <w:i/>
          <w:iCs/>
        </w:rPr>
        <w:t xml:space="preserve"> 1004</w:t>
      </w:r>
      <w:r w:rsidR="00542C5D">
        <w:rPr>
          <w:b/>
          <w:i/>
          <w:iCs/>
        </w:rPr>
        <w:t>, 2246</w:t>
      </w:r>
      <w:r w:rsidR="00EB3C79">
        <w:rPr>
          <w:b/>
          <w:i/>
          <w:iCs/>
        </w:rPr>
        <w:t xml:space="preserve">, </w:t>
      </w:r>
      <w:r w:rsidR="0087175F">
        <w:rPr>
          <w:b/>
          <w:i/>
          <w:iCs/>
        </w:rPr>
        <w:t>3355</w:t>
      </w:r>
      <w:r w:rsidR="00E302BB" w:rsidRPr="00220BFD">
        <w:rPr>
          <w:b/>
          <w:i/>
          <w:iCs/>
        </w:rPr>
        <w:t>]</w:t>
      </w:r>
    </w:p>
    <w:p w14:paraId="66BF696C" w14:textId="3D726881" w:rsidR="00220BFD" w:rsidRPr="009B5AE4" w:rsidRDefault="00220BFD" w:rsidP="00482A50">
      <w:pPr>
        <w:pStyle w:val="T"/>
        <w:numPr>
          <w:ilvl w:val="0"/>
          <w:numId w:val="47"/>
        </w:numPr>
        <w:spacing w:before="0" w:after="0"/>
        <w:rPr>
          <w:b/>
          <w:i/>
          <w:iCs/>
          <w:highlight w:val="yellow"/>
        </w:rPr>
      </w:pPr>
      <w:r w:rsidRPr="009B5AE4">
        <w:rPr>
          <w:b/>
          <w:i/>
          <w:iCs/>
          <w:highlight w:val="yellow"/>
        </w:rPr>
        <w:t>Both rows in Table 9-37</w:t>
      </w:r>
      <w:r>
        <w:rPr>
          <w:b/>
          <w:i/>
          <w:iCs/>
          <w:highlight w:val="yellow"/>
        </w:rPr>
        <w:t>(</w:t>
      </w:r>
      <w:r w:rsidRPr="009B5AE4">
        <w:rPr>
          <w:b/>
          <w:i/>
          <w:iCs/>
          <w:highlight w:val="yellow"/>
        </w:rPr>
        <w:t>Reassociation Response frame body</w:t>
      </w:r>
      <w:r>
        <w:rPr>
          <w:b/>
          <w:i/>
          <w:iCs/>
          <w:highlight w:val="yellow"/>
        </w:rPr>
        <w:t>)</w:t>
      </w:r>
      <w:r w:rsidR="00E302BB" w:rsidRPr="00E302BB">
        <w:rPr>
          <w:b/>
          <w:i/>
          <w:iCs/>
        </w:rPr>
        <w:t xml:space="preserve"> </w:t>
      </w:r>
      <w:r w:rsidR="00E302BB" w:rsidRPr="00220BFD">
        <w:rPr>
          <w:b/>
          <w:i/>
          <w:iCs/>
        </w:rPr>
        <w:t>[CID</w:t>
      </w:r>
      <w:r w:rsidR="00E302BB">
        <w:rPr>
          <w:b/>
          <w:i/>
          <w:iCs/>
        </w:rPr>
        <w:t xml:space="preserve"> 1004</w:t>
      </w:r>
      <w:r w:rsidR="00542C5D">
        <w:rPr>
          <w:b/>
          <w:i/>
          <w:iCs/>
        </w:rPr>
        <w:t>, 2246</w:t>
      </w:r>
      <w:r w:rsidR="0087175F">
        <w:rPr>
          <w:b/>
          <w:i/>
          <w:iCs/>
        </w:rPr>
        <w:t>, 3356</w:t>
      </w:r>
      <w:r w:rsidR="00E302BB" w:rsidRPr="00220BFD">
        <w:rPr>
          <w:b/>
          <w:i/>
          <w:iCs/>
        </w:rPr>
        <w:t>]</w:t>
      </w:r>
    </w:p>
    <w:p w14:paraId="583C2FCC" w14:textId="4B8DB89D" w:rsidR="00220BFD" w:rsidRPr="009B5AE4" w:rsidRDefault="00220BFD" w:rsidP="00482A50">
      <w:pPr>
        <w:pStyle w:val="T"/>
        <w:numPr>
          <w:ilvl w:val="0"/>
          <w:numId w:val="47"/>
        </w:numPr>
        <w:spacing w:before="0" w:after="0"/>
        <w:rPr>
          <w:b/>
          <w:i/>
          <w:iCs/>
          <w:highlight w:val="yellow"/>
        </w:rPr>
      </w:pPr>
      <w:r w:rsidRPr="009B5AE4">
        <w:rPr>
          <w:b/>
          <w:i/>
          <w:iCs/>
          <w:highlight w:val="yellow"/>
        </w:rPr>
        <w:t>The first row in Table 9-38</w:t>
      </w:r>
      <w:r>
        <w:rPr>
          <w:b/>
          <w:i/>
          <w:iCs/>
          <w:highlight w:val="yellow"/>
        </w:rPr>
        <w:t>(</w:t>
      </w:r>
      <w:r w:rsidRPr="009B5AE4">
        <w:rPr>
          <w:b/>
          <w:i/>
          <w:iCs/>
          <w:highlight w:val="yellow"/>
        </w:rPr>
        <w:t>Probe Request frame body</w:t>
      </w:r>
      <w:r>
        <w:rPr>
          <w:b/>
          <w:i/>
          <w:iCs/>
          <w:highlight w:val="yellow"/>
        </w:rPr>
        <w:t>)</w:t>
      </w:r>
      <w:r w:rsidR="00E302BB" w:rsidRPr="00E302BB">
        <w:rPr>
          <w:b/>
          <w:i/>
          <w:iCs/>
        </w:rPr>
        <w:t xml:space="preserve"> </w:t>
      </w:r>
      <w:r w:rsidR="00E302BB" w:rsidRPr="00220BFD">
        <w:rPr>
          <w:b/>
          <w:i/>
          <w:iCs/>
        </w:rPr>
        <w:t>[CID</w:t>
      </w:r>
      <w:r w:rsidR="00E302BB">
        <w:rPr>
          <w:b/>
          <w:i/>
          <w:iCs/>
        </w:rPr>
        <w:t xml:space="preserve"> 1004</w:t>
      </w:r>
      <w:r w:rsidR="00542C5D">
        <w:rPr>
          <w:b/>
          <w:i/>
          <w:iCs/>
        </w:rPr>
        <w:t>, 2246</w:t>
      </w:r>
      <w:r w:rsidR="0087175F">
        <w:rPr>
          <w:b/>
          <w:i/>
          <w:iCs/>
        </w:rPr>
        <w:t>, 3357</w:t>
      </w:r>
      <w:r w:rsidR="00E302BB" w:rsidRPr="00220BFD">
        <w:rPr>
          <w:b/>
          <w:i/>
          <w:iCs/>
        </w:rPr>
        <w:t>]</w:t>
      </w:r>
    </w:p>
    <w:p w14:paraId="18027D9A" w14:textId="47AAC49A" w:rsidR="00220BFD" w:rsidRDefault="00220BFD" w:rsidP="00482A50">
      <w:pPr>
        <w:pStyle w:val="T"/>
        <w:numPr>
          <w:ilvl w:val="0"/>
          <w:numId w:val="47"/>
        </w:numPr>
        <w:spacing w:before="0" w:after="0"/>
        <w:rPr>
          <w:b/>
          <w:i/>
          <w:iCs/>
          <w:highlight w:val="yellow"/>
        </w:rPr>
      </w:pPr>
      <w:r w:rsidRPr="009B5AE4">
        <w:rPr>
          <w:b/>
          <w:i/>
          <w:iCs/>
          <w:highlight w:val="yellow"/>
        </w:rPr>
        <w:t>Both rows in Table 9-39</w:t>
      </w:r>
      <w:r>
        <w:rPr>
          <w:b/>
          <w:i/>
          <w:iCs/>
          <w:highlight w:val="yellow"/>
        </w:rPr>
        <w:t xml:space="preserve"> (</w:t>
      </w:r>
      <w:r w:rsidRPr="009B5AE4">
        <w:rPr>
          <w:b/>
          <w:i/>
          <w:iCs/>
          <w:highlight w:val="yellow"/>
        </w:rPr>
        <w:t>Probe Response frame body</w:t>
      </w:r>
      <w:r>
        <w:rPr>
          <w:b/>
          <w:i/>
          <w:iCs/>
          <w:highlight w:val="yellow"/>
        </w:rPr>
        <w:t>)</w:t>
      </w:r>
      <w:r w:rsidR="00E302BB" w:rsidRPr="00E302BB">
        <w:rPr>
          <w:b/>
          <w:i/>
          <w:iCs/>
        </w:rPr>
        <w:t xml:space="preserve"> </w:t>
      </w:r>
      <w:r w:rsidR="00E302BB" w:rsidRPr="00220BFD">
        <w:rPr>
          <w:b/>
          <w:i/>
          <w:iCs/>
        </w:rPr>
        <w:t>[CID</w:t>
      </w:r>
      <w:r w:rsidR="00E302BB">
        <w:rPr>
          <w:b/>
          <w:i/>
          <w:iCs/>
        </w:rPr>
        <w:t xml:space="preserve"> 1004</w:t>
      </w:r>
      <w:r w:rsidR="00542C5D">
        <w:rPr>
          <w:b/>
          <w:i/>
          <w:iCs/>
        </w:rPr>
        <w:t>, 2246</w:t>
      </w:r>
      <w:r w:rsidR="0087175F">
        <w:rPr>
          <w:b/>
          <w:i/>
          <w:iCs/>
        </w:rPr>
        <w:t>, 3358</w:t>
      </w:r>
      <w:r w:rsidR="00E302BB" w:rsidRPr="00220BFD">
        <w:rPr>
          <w:b/>
          <w:i/>
          <w:iCs/>
        </w:rPr>
        <w:t>]</w:t>
      </w:r>
    </w:p>
    <w:p w14:paraId="32994447" w14:textId="11E1129B" w:rsidR="00220BFD" w:rsidRPr="00006D87" w:rsidRDefault="00220BFD" w:rsidP="00482A50">
      <w:pPr>
        <w:pStyle w:val="T"/>
        <w:numPr>
          <w:ilvl w:val="0"/>
          <w:numId w:val="47"/>
        </w:numPr>
        <w:spacing w:before="0" w:after="0"/>
        <w:rPr>
          <w:b/>
          <w:i/>
          <w:iCs/>
          <w:color w:val="auto"/>
          <w:highlight w:val="yellow"/>
        </w:rPr>
      </w:pPr>
      <w:r w:rsidRPr="00006D87">
        <w:rPr>
          <w:b/>
          <w:i/>
          <w:iCs/>
          <w:color w:val="auto"/>
          <w:highlight w:val="yellow"/>
        </w:rPr>
        <w:t>The first row in Table 9-373(TDLS Discovery Response Action field for</w:t>
      </w:r>
      <w:r w:rsidRPr="004B0EF0">
        <w:rPr>
          <w:b/>
          <w:i/>
          <w:iCs/>
          <w:color w:val="auto"/>
          <w:highlight w:val="yellow"/>
        </w:rPr>
        <w:t>mat)</w:t>
      </w:r>
      <w:r w:rsidR="007974FB" w:rsidRPr="004B0EF0">
        <w:rPr>
          <w:b/>
          <w:i/>
          <w:iCs/>
          <w:color w:val="auto"/>
          <w:highlight w:val="yellow"/>
        </w:rPr>
        <w:t xml:space="preserve"> </w:t>
      </w:r>
      <w:r w:rsidR="0036783A" w:rsidRPr="004B0EF0">
        <w:rPr>
          <w:b/>
          <w:i/>
          <w:iCs/>
          <w:color w:val="auto"/>
          <w:highlight w:val="yellow"/>
        </w:rPr>
        <w:t>in 11ax D8.0</w:t>
      </w:r>
      <w:r w:rsidR="0036783A">
        <w:rPr>
          <w:b/>
          <w:i/>
          <w:iCs/>
          <w:color w:val="auto"/>
        </w:rPr>
        <w:t xml:space="preserve"> </w:t>
      </w:r>
      <w:r w:rsidR="003C55BA">
        <w:rPr>
          <w:b/>
          <w:i/>
          <w:iCs/>
          <w:color w:val="auto"/>
        </w:rPr>
        <w:t>[CID 1133]</w:t>
      </w:r>
    </w:p>
    <w:p w14:paraId="6DB3362E" w14:textId="1FBA5223" w:rsidR="000F1520" w:rsidRPr="000F1520" w:rsidRDefault="00220BFD" w:rsidP="005C0300">
      <w:pPr>
        <w:pStyle w:val="T"/>
        <w:numPr>
          <w:ilvl w:val="0"/>
          <w:numId w:val="47"/>
        </w:numPr>
        <w:spacing w:before="0" w:after="0"/>
        <w:rPr>
          <w:b/>
          <w:i/>
          <w:iCs/>
          <w:highlight w:val="yellow"/>
        </w:rPr>
      </w:pPr>
      <w:r w:rsidRPr="000F1520">
        <w:rPr>
          <w:b/>
          <w:i/>
          <w:iCs/>
          <w:highlight w:val="yellow"/>
        </w:rPr>
        <w:t>The first row in Table 9-414(Information for TDLS Setup Request Action field)</w:t>
      </w:r>
      <w:r w:rsidR="007974FB">
        <w:rPr>
          <w:b/>
          <w:i/>
          <w:iCs/>
        </w:rPr>
        <w:t xml:space="preserve"> </w:t>
      </w:r>
      <w:r w:rsidR="005C1F93">
        <w:rPr>
          <w:b/>
          <w:i/>
          <w:iCs/>
        </w:rPr>
        <w:t>[CID 1133]</w:t>
      </w:r>
    </w:p>
    <w:p w14:paraId="0C52EAB3" w14:textId="49EDC375" w:rsidR="00220BFD" w:rsidRPr="000F1520" w:rsidRDefault="00220BFD" w:rsidP="005C0300">
      <w:pPr>
        <w:pStyle w:val="T"/>
        <w:numPr>
          <w:ilvl w:val="0"/>
          <w:numId w:val="47"/>
        </w:numPr>
        <w:spacing w:before="0" w:after="0"/>
        <w:rPr>
          <w:b/>
          <w:i/>
          <w:iCs/>
          <w:highlight w:val="yellow"/>
        </w:rPr>
      </w:pPr>
      <w:r w:rsidRPr="000F1520">
        <w:rPr>
          <w:b/>
          <w:i/>
          <w:iCs/>
          <w:highlight w:val="yellow"/>
        </w:rPr>
        <w:t>The first row in Table 9-415(Information for TDLS Setup Response Action field)</w:t>
      </w:r>
      <w:r w:rsidR="007974FB">
        <w:rPr>
          <w:b/>
          <w:i/>
          <w:iCs/>
        </w:rPr>
        <w:t xml:space="preserve"> </w:t>
      </w:r>
      <w:r w:rsidR="005C1F93">
        <w:rPr>
          <w:b/>
          <w:i/>
          <w:iCs/>
        </w:rPr>
        <w:t>[CID 1133]</w:t>
      </w:r>
    </w:p>
    <w:p w14:paraId="64029371" w14:textId="77777777" w:rsidR="00220BFD" w:rsidRDefault="00220BFD" w:rsidP="00220BFD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sz w:val="20"/>
          <w:lang w:eastAsia="ko-KR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9"/>
        <w:gridCol w:w="2400"/>
        <w:gridCol w:w="3881"/>
      </w:tblGrid>
      <w:tr w:rsidR="00220BFD" w14:paraId="7BAC7B09" w14:textId="77777777" w:rsidTr="00C8491E">
        <w:trPr>
          <w:trHeight w:val="309"/>
        </w:trPr>
        <w:tc>
          <w:tcPr>
            <w:tcW w:w="1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1DF3BA7" w14:textId="77777777" w:rsidR="00220BFD" w:rsidRDefault="00220BFD" w:rsidP="005C0300">
            <w:pPr>
              <w:pStyle w:val="TableParagraph"/>
              <w:kinsoku w:val="0"/>
              <w:overflowPunct w:val="0"/>
              <w:spacing w:before="36"/>
              <w:ind w:left="601" w:right="589"/>
              <w:jc w:val="center"/>
              <w:rPr>
                <w:b/>
                <w:bCs/>
                <w:sz w:val="18"/>
                <w:szCs w:val="18"/>
                <w:u w:val="none"/>
              </w:rPr>
            </w:pPr>
            <w:r>
              <w:rPr>
                <w:b/>
                <w:bCs/>
                <w:sz w:val="18"/>
                <w:szCs w:val="18"/>
                <w:u w:val="none"/>
              </w:rPr>
              <w:t>Order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C005B31" w14:textId="77777777" w:rsidR="00220BFD" w:rsidRDefault="00220BFD" w:rsidP="005C0300">
            <w:pPr>
              <w:pStyle w:val="TableParagraph"/>
              <w:kinsoku w:val="0"/>
              <w:overflowPunct w:val="0"/>
              <w:spacing w:before="36"/>
              <w:ind w:left="757"/>
              <w:rPr>
                <w:b/>
                <w:bCs/>
                <w:sz w:val="18"/>
                <w:szCs w:val="18"/>
                <w:u w:val="none"/>
              </w:rPr>
            </w:pPr>
            <w:r>
              <w:rPr>
                <w:b/>
                <w:bCs/>
                <w:sz w:val="18"/>
                <w:szCs w:val="18"/>
                <w:u w:val="none"/>
              </w:rPr>
              <w:t>Information</w:t>
            </w:r>
          </w:p>
        </w:tc>
        <w:tc>
          <w:tcPr>
            <w:tcW w:w="388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4B76BB9" w14:textId="77777777" w:rsidR="00220BFD" w:rsidRDefault="00220BFD" w:rsidP="005C0300">
            <w:pPr>
              <w:pStyle w:val="TableParagraph"/>
              <w:kinsoku w:val="0"/>
              <w:overflowPunct w:val="0"/>
              <w:spacing w:before="36"/>
              <w:ind w:left="1148" w:right="1112"/>
              <w:jc w:val="center"/>
              <w:rPr>
                <w:b/>
                <w:bCs/>
                <w:sz w:val="18"/>
                <w:szCs w:val="18"/>
                <w:u w:val="none"/>
              </w:rPr>
            </w:pPr>
            <w:r>
              <w:rPr>
                <w:b/>
                <w:bCs/>
                <w:sz w:val="18"/>
                <w:szCs w:val="18"/>
                <w:u w:val="none"/>
              </w:rPr>
              <w:t>Notes</w:t>
            </w:r>
          </w:p>
        </w:tc>
      </w:tr>
      <w:tr w:rsidR="00220BFD" w14:paraId="0672574C" w14:textId="77777777" w:rsidTr="00C8491E">
        <w:trPr>
          <w:trHeight w:val="251"/>
        </w:trPr>
        <w:tc>
          <w:tcPr>
            <w:tcW w:w="16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22F8F884" w14:textId="1B1240BA" w:rsidR="00220BFD" w:rsidRDefault="00580224" w:rsidP="005C0300">
            <w:pPr>
              <w:pStyle w:val="TableParagraph"/>
              <w:kinsoku w:val="0"/>
              <w:overflowPunct w:val="0"/>
              <w:spacing w:before="7"/>
              <w:ind w:left="116"/>
              <w:rPr>
                <w:sz w:val="18"/>
                <w:szCs w:val="18"/>
                <w:u w:val="none"/>
              </w:rPr>
            </w:pPr>
            <w:ins w:id="188" w:author="Gaurang Naik" w:date="2021-02-08T14:28:00Z">
              <w:r>
                <w:rPr>
                  <w:sz w:val="18"/>
                  <w:szCs w:val="18"/>
                  <w:u w:val="none"/>
                </w:rPr>
                <w:t>&lt;ANA&gt;</w:t>
              </w:r>
            </w:ins>
          </w:p>
        </w:tc>
        <w:tc>
          <w:tcPr>
            <w:tcW w:w="24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629753" w14:textId="5ABBDED9" w:rsidR="00220BFD" w:rsidRDefault="00580224" w:rsidP="005C0300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  <w:u w:val="none"/>
              </w:rPr>
            </w:pPr>
            <w:ins w:id="189" w:author="Gaurang Naik" w:date="2021-02-08T14:29:00Z">
              <w:r>
                <w:rPr>
                  <w:sz w:val="18"/>
                  <w:szCs w:val="18"/>
                  <w:u w:color="000000"/>
                </w:rPr>
                <w:t>EHT Capabilities</w:t>
              </w:r>
            </w:ins>
          </w:p>
        </w:tc>
        <w:tc>
          <w:tcPr>
            <w:tcW w:w="38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5972068E" w14:textId="167123FF" w:rsidR="00220BFD" w:rsidRDefault="00580224" w:rsidP="00772F82">
            <w:pPr>
              <w:pStyle w:val="TableParagraph"/>
              <w:kinsoku w:val="0"/>
              <w:overflowPunct w:val="0"/>
              <w:spacing w:line="203" w:lineRule="exact"/>
              <w:ind w:left="130"/>
              <w:rPr>
                <w:color w:val="FF0000"/>
                <w:sz w:val="18"/>
                <w:szCs w:val="18"/>
                <w:u w:val="none"/>
              </w:rPr>
            </w:pPr>
            <w:ins w:id="190" w:author="Gaurang Naik" w:date="2021-02-08T14:29:00Z">
              <w:r w:rsidRPr="00197FA1">
                <w:rPr>
                  <w:color w:val="FF0000"/>
                  <w:sz w:val="18"/>
                  <w:szCs w:val="18"/>
                  <w:u w:val="none"/>
                </w:rPr>
                <w:t xml:space="preserve">The </w:t>
              </w:r>
              <w:r>
                <w:rPr>
                  <w:color w:val="FF0000"/>
                  <w:sz w:val="18"/>
                  <w:szCs w:val="18"/>
                  <w:u w:val="none"/>
                </w:rPr>
                <w:t>EHT</w:t>
              </w:r>
              <w:r w:rsidRPr="00197FA1">
                <w:rPr>
                  <w:color w:val="FF0000"/>
                  <w:sz w:val="18"/>
                  <w:szCs w:val="18"/>
                  <w:u w:val="none"/>
                </w:rPr>
                <w:t xml:space="preserve"> Capabilities element is present if dot11</w:t>
              </w:r>
              <w:r>
                <w:rPr>
                  <w:color w:val="FF0000"/>
                  <w:sz w:val="18"/>
                  <w:szCs w:val="18"/>
                  <w:u w:val="none"/>
                </w:rPr>
                <w:t>EHT</w:t>
              </w:r>
              <w:r w:rsidRPr="00197FA1">
                <w:rPr>
                  <w:color w:val="FF0000"/>
                  <w:sz w:val="18"/>
                  <w:szCs w:val="18"/>
                  <w:u w:val="none"/>
                </w:rPr>
                <w:t>OptionImplemented</w:t>
              </w:r>
            </w:ins>
            <w:r w:rsidR="00772F82">
              <w:rPr>
                <w:color w:val="FF0000"/>
                <w:sz w:val="18"/>
                <w:szCs w:val="18"/>
                <w:u w:val="none"/>
              </w:rPr>
              <w:t xml:space="preserve"> </w:t>
            </w:r>
            <w:ins w:id="191" w:author="Gaurang Naik" w:date="2021-02-08T14:29:00Z">
              <w:r w:rsidRPr="00197FA1">
                <w:rPr>
                  <w:color w:val="FF0000"/>
                  <w:sz w:val="18"/>
                  <w:szCs w:val="18"/>
                  <w:u w:val="none"/>
                </w:rPr>
                <w:t xml:space="preserve">is true; </w:t>
              </w:r>
              <w:proofErr w:type="gramStart"/>
              <w:r w:rsidRPr="00197FA1">
                <w:rPr>
                  <w:color w:val="FF0000"/>
                  <w:sz w:val="18"/>
                  <w:szCs w:val="18"/>
                  <w:u w:val="none"/>
                </w:rPr>
                <w:t>otherwise</w:t>
              </w:r>
              <w:proofErr w:type="gramEnd"/>
              <w:r w:rsidRPr="00197FA1">
                <w:rPr>
                  <w:color w:val="FF0000"/>
                  <w:sz w:val="18"/>
                  <w:szCs w:val="18"/>
                  <w:u w:val="none"/>
                </w:rPr>
                <w:t xml:space="preserve"> it is not present.</w:t>
              </w:r>
            </w:ins>
          </w:p>
        </w:tc>
      </w:tr>
      <w:tr w:rsidR="00220BFD" w14:paraId="7F17CDDE" w14:textId="77777777" w:rsidTr="00C8491E">
        <w:trPr>
          <w:trHeight w:val="251"/>
        </w:trPr>
        <w:tc>
          <w:tcPr>
            <w:tcW w:w="1699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B8BACB0" w14:textId="0DF29F60" w:rsidR="00220BFD" w:rsidRDefault="00580224" w:rsidP="005C0300">
            <w:pPr>
              <w:pStyle w:val="TableParagraph"/>
              <w:kinsoku w:val="0"/>
              <w:overflowPunct w:val="0"/>
              <w:spacing w:before="7"/>
              <w:ind w:left="116"/>
              <w:rPr>
                <w:sz w:val="18"/>
                <w:szCs w:val="18"/>
                <w:u w:color="000000"/>
              </w:rPr>
            </w:pPr>
            <w:ins w:id="192" w:author="Gaurang Naik" w:date="2021-02-08T14:28:00Z">
              <w:r>
                <w:rPr>
                  <w:sz w:val="18"/>
                  <w:szCs w:val="18"/>
                  <w:u w:val="none"/>
                </w:rPr>
                <w:t>&lt;ANA&gt;</w:t>
              </w:r>
            </w:ins>
          </w:p>
        </w:tc>
        <w:tc>
          <w:tcPr>
            <w:tcW w:w="24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CD0F9" w14:textId="770A4DB7" w:rsidR="00220BFD" w:rsidRPr="00480FBF" w:rsidRDefault="00580224" w:rsidP="005C0300">
            <w:pPr>
              <w:pStyle w:val="TableParagraph"/>
              <w:kinsoku w:val="0"/>
              <w:overflowPunct w:val="0"/>
              <w:rPr>
                <w:sz w:val="16"/>
                <w:szCs w:val="16"/>
                <w:u w:val="none"/>
              </w:rPr>
            </w:pPr>
            <w:ins w:id="193" w:author="Gaurang Naik" w:date="2021-02-08T14:28:00Z">
              <w:r>
                <w:rPr>
                  <w:sz w:val="18"/>
                  <w:szCs w:val="18"/>
                  <w:u w:color="000000"/>
                </w:rPr>
                <w:t>EHT Operation</w:t>
              </w:r>
            </w:ins>
          </w:p>
        </w:tc>
        <w:tc>
          <w:tcPr>
            <w:tcW w:w="388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5BA172B" w14:textId="20E45708" w:rsidR="00220BFD" w:rsidRPr="00480FBF" w:rsidRDefault="00580224" w:rsidP="00772F82">
            <w:pPr>
              <w:pStyle w:val="TableParagraph"/>
              <w:kinsoku w:val="0"/>
              <w:overflowPunct w:val="0"/>
              <w:spacing w:line="203" w:lineRule="exact"/>
              <w:ind w:left="130"/>
              <w:rPr>
                <w:color w:val="FF0000"/>
                <w:sz w:val="18"/>
                <w:szCs w:val="18"/>
                <w:u w:val="none"/>
              </w:rPr>
            </w:pPr>
            <w:ins w:id="194" w:author="Gaurang Naik" w:date="2021-02-08T14:29:00Z">
              <w:r w:rsidRPr="00197FA1">
                <w:rPr>
                  <w:color w:val="FF0000"/>
                  <w:sz w:val="18"/>
                  <w:szCs w:val="18"/>
                  <w:u w:val="none"/>
                </w:rPr>
                <w:t xml:space="preserve">The </w:t>
              </w:r>
              <w:r>
                <w:rPr>
                  <w:color w:val="FF0000"/>
                  <w:sz w:val="18"/>
                  <w:szCs w:val="18"/>
                  <w:u w:val="none"/>
                </w:rPr>
                <w:t>EHT</w:t>
              </w:r>
              <w:r w:rsidRPr="00197FA1">
                <w:rPr>
                  <w:color w:val="FF0000"/>
                  <w:sz w:val="18"/>
                  <w:szCs w:val="18"/>
                  <w:u w:val="none"/>
                </w:rPr>
                <w:t xml:space="preserve"> </w:t>
              </w:r>
              <w:r>
                <w:rPr>
                  <w:color w:val="FF0000"/>
                  <w:sz w:val="18"/>
                  <w:szCs w:val="18"/>
                  <w:u w:val="none"/>
                </w:rPr>
                <w:t>Operation</w:t>
              </w:r>
              <w:r w:rsidRPr="00197FA1">
                <w:rPr>
                  <w:color w:val="FF0000"/>
                  <w:sz w:val="18"/>
                  <w:szCs w:val="18"/>
                  <w:u w:val="none"/>
                </w:rPr>
                <w:t xml:space="preserve"> element is present if dot11</w:t>
              </w:r>
              <w:r>
                <w:rPr>
                  <w:color w:val="FF0000"/>
                  <w:sz w:val="18"/>
                  <w:szCs w:val="18"/>
                  <w:u w:val="none"/>
                </w:rPr>
                <w:t>EHT</w:t>
              </w:r>
              <w:r w:rsidRPr="00197FA1">
                <w:rPr>
                  <w:color w:val="FF0000"/>
                  <w:sz w:val="18"/>
                  <w:szCs w:val="18"/>
                  <w:u w:val="none"/>
                </w:rPr>
                <w:t>OptionImplemented</w:t>
              </w:r>
            </w:ins>
            <w:r w:rsidR="00772F82">
              <w:rPr>
                <w:color w:val="FF0000"/>
                <w:sz w:val="18"/>
                <w:szCs w:val="18"/>
                <w:u w:val="none"/>
              </w:rPr>
              <w:t xml:space="preserve"> </w:t>
            </w:r>
            <w:ins w:id="195" w:author="Gaurang Naik" w:date="2021-02-08T14:29:00Z">
              <w:r w:rsidRPr="00197FA1">
                <w:rPr>
                  <w:color w:val="FF0000"/>
                  <w:sz w:val="18"/>
                  <w:szCs w:val="18"/>
                  <w:u w:val="none"/>
                </w:rPr>
                <w:t xml:space="preserve">is true; </w:t>
              </w:r>
              <w:proofErr w:type="gramStart"/>
              <w:r w:rsidRPr="00197FA1">
                <w:rPr>
                  <w:color w:val="FF0000"/>
                  <w:sz w:val="18"/>
                  <w:szCs w:val="18"/>
                  <w:u w:val="none"/>
                </w:rPr>
                <w:t>otherwise</w:t>
              </w:r>
              <w:proofErr w:type="gramEnd"/>
              <w:r w:rsidRPr="00197FA1">
                <w:rPr>
                  <w:color w:val="FF0000"/>
                  <w:sz w:val="18"/>
                  <w:szCs w:val="18"/>
                  <w:u w:val="none"/>
                </w:rPr>
                <w:t xml:space="preserve"> it is not present.</w:t>
              </w:r>
            </w:ins>
          </w:p>
        </w:tc>
      </w:tr>
    </w:tbl>
    <w:p w14:paraId="1A251D5D" w14:textId="6E888163" w:rsidR="00453FCE" w:rsidRDefault="00453FCE" w:rsidP="00453FCE">
      <w:pPr>
        <w:rPr>
          <w:ins w:id="196" w:author="Gaurang Naik" w:date="2021-02-08T14:29:00Z"/>
        </w:rPr>
      </w:pPr>
    </w:p>
    <w:p w14:paraId="043D6C92" w14:textId="4944FC1C" w:rsidR="00FB2287" w:rsidRDefault="00CC6C56" w:rsidP="000F6FBF">
      <w:pPr>
        <w:pStyle w:val="T"/>
        <w:spacing w:after="0"/>
        <w:rPr>
          <w:b/>
          <w:i/>
        </w:rPr>
      </w:pPr>
      <w:proofErr w:type="spellStart"/>
      <w:r w:rsidRPr="003B6DC6">
        <w:rPr>
          <w:b/>
          <w:i/>
          <w:iCs/>
          <w:highlight w:val="yellow"/>
        </w:rPr>
        <w:t>TGbe</w:t>
      </w:r>
      <w:proofErr w:type="spellEnd"/>
      <w:r w:rsidRPr="003B6DC6">
        <w:rPr>
          <w:b/>
          <w:i/>
          <w:iCs/>
          <w:highlight w:val="yellow"/>
        </w:rPr>
        <w:t xml:space="preserve"> editor: Please insert the following row in </w:t>
      </w:r>
      <w:r>
        <w:rPr>
          <w:b/>
          <w:i/>
          <w:highlight w:val="yellow"/>
        </w:rPr>
        <w:t>Table 9-</w:t>
      </w:r>
      <w:r w:rsidR="000F6FBF">
        <w:rPr>
          <w:b/>
          <w:i/>
          <w:iCs/>
          <w:highlight w:val="yellow"/>
        </w:rPr>
        <w:t>41</w:t>
      </w:r>
      <w:r w:rsidR="007F2C51">
        <w:rPr>
          <w:b/>
          <w:i/>
          <w:iCs/>
          <w:highlight w:val="yellow"/>
        </w:rPr>
        <w:t>6</w:t>
      </w:r>
      <w:r w:rsidRPr="003B6DC6">
        <w:rPr>
          <w:b/>
          <w:i/>
          <w:highlight w:val="yellow"/>
        </w:rPr>
        <w:t>—Information for TDLS Setup Confirm Action field</w:t>
      </w:r>
      <w:r w:rsidR="00D65ECC" w:rsidRPr="000F6FBF">
        <w:rPr>
          <w:b/>
          <w:i/>
        </w:rPr>
        <w:t xml:space="preserve"> </w:t>
      </w:r>
      <w:r w:rsidR="00D65ECC">
        <w:rPr>
          <w:b/>
          <w:i/>
        </w:rPr>
        <w:t>[CID 1133</w:t>
      </w:r>
      <w:r w:rsidR="000F6FBF">
        <w:rPr>
          <w:b/>
          <w:i/>
          <w:iCs/>
        </w:rPr>
        <w:t>]</w:t>
      </w:r>
      <w:r w:rsidRPr="000F6FBF">
        <w:rPr>
          <w:b/>
          <w:i/>
          <w:iCs/>
        </w:rPr>
        <w:t>:</w:t>
      </w:r>
    </w:p>
    <w:p w14:paraId="6A89BBDF" w14:textId="77777777" w:rsidR="000F6FBF" w:rsidRPr="000F6FBF" w:rsidRDefault="000F6FBF" w:rsidP="000F6FBF">
      <w:pPr>
        <w:pStyle w:val="T"/>
        <w:spacing w:after="0"/>
        <w:rPr>
          <w:i/>
          <w:iCs/>
          <w:w w:val="100"/>
        </w:rPr>
      </w:pPr>
    </w:p>
    <w:tbl>
      <w:tblPr>
        <w:tblW w:w="0" w:type="auto"/>
        <w:tblInd w:w="6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9"/>
        <w:gridCol w:w="2400"/>
        <w:gridCol w:w="3209"/>
      </w:tblGrid>
      <w:tr w:rsidR="00FB2287" w14:paraId="5E428A79" w14:textId="77777777" w:rsidTr="000F6FBF">
        <w:trPr>
          <w:trHeight w:val="309"/>
          <w:ins w:id="197" w:author="Gaurang Naik" w:date="2021-02-08T14:29:00Z"/>
        </w:trPr>
        <w:tc>
          <w:tcPr>
            <w:tcW w:w="1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37ABD69" w14:textId="77777777" w:rsidR="00FB2287" w:rsidRDefault="00FB2287" w:rsidP="005C0300">
            <w:pPr>
              <w:pStyle w:val="TableParagraph"/>
              <w:kinsoku w:val="0"/>
              <w:overflowPunct w:val="0"/>
              <w:spacing w:before="36"/>
              <w:ind w:left="601" w:right="589"/>
              <w:jc w:val="center"/>
              <w:rPr>
                <w:ins w:id="198" w:author="Gaurang Naik" w:date="2021-02-08T14:29:00Z"/>
                <w:b/>
                <w:bCs/>
                <w:sz w:val="18"/>
                <w:szCs w:val="18"/>
                <w:u w:val="none"/>
              </w:rPr>
            </w:pPr>
            <w:ins w:id="199" w:author="Gaurang Naik" w:date="2021-02-08T14:29:00Z">
              <w:r>
                <w:rPr>
                  <w:b/>
                  <w:bCs/>
                  <w:sz w:val="18"/>
                  <w:szCs w:val="18"/>
                  <w:u w:val="none"/>
                </w:rPr>
                <w:t>Order</w:t>
              </w:r>
            </w:ins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6C12A9A" w14:textId="77777777" w:rsidR="00FB2287" w:rsidRDefault="00FB2287" w:rsidP="005C0300">
            <w:pPr>
              <w:pStyle w:val="TableParagraph"/>
              <w:kinsoku w:val="0"/>
              <w:overflowPunct w:val="0"/>
              <w:spacing w:before="36"/>
              <w:ind w:left="757"/>
              <w:rPr>
                <w:ins w:id="200" w:author="Gaurang Naik" w:date="2021-02-08T14:29:00Z"/>
                <w:b/>
                <w:bCs/>
                <w:sz w:val="18"/>
                <w:szCs w:val="18"/>
                <w:u w:val="none"/>
              </w:rPr>
            </w:pPr>
            <w:ins w:id="201" w:author="Gaurang Naik" w:date="2021-02-08T14:29:00Z">
              <w:r>
                <w:rPr>
                  <w:b/>
                  <w:bCs/>
                  <w:sz w:val="18"/>
                  <w:szCs w:val="18"/>
                  <w:u w:val="none"/>
                </w:rPr>
                <w:t>Information</w:t>
              </w:r>
            </w:ins>
          </w:p>
        </w:tc>
        <w:tc>
          <w:tcPr>
            <w:tcW w:w="320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B8C3E65" w14:textId="77777777" w:rsidR="00FB2287" w:rsidRDefault="00FB2287" w:rsidP="005C0300">
            <w:pPr>
              <w:pStyle w:val="TableParagraph"/>
              <w:kinsoku w:val="0"/>
              <w:overflowPunct w:val="0"/>
              <w:spacing w:before="36"/>
              <w:ind w:left="1148" w:right="1112"/>
              <w:jc w:val="center"/>
              <w:rPr>
                <w:ins w:id="202" w:author="Gaurang Naik" w:date="2021-02-08T14:29:00Z"/>
                <w:b/>
                <w:bCs/>
                <w:sz w:val="18"/>
                <w:szCs w:val="18"/>
                <w:u w:val="none"/>
              </w:rPr>
            </w:pPr>
            <w:ins w:id="203" w:author="Gaurang Naik" w:date="2021-02-08T14:29:00Z">
              <w:r>
                <w:rPr>
                  <w:b/>
                  <w:bCs/>
                  <w:sz w:val="18"/>
                  <w:szCs w:val="18"/>
                  <w:u w:val="none"/>
                </w:rPr>
                <w:t>Notes</w:t>
              </w:r>
            </w:ins>
          </w:p>
        </w:tc>
      </w:tr>
      <w:tr w:rsidR="00FB2287" w14:paraId="11A2B7C6" w14:textId="77777777" w:rsidTr="000F6FBF">
        <w:trPr>
          <w:trHeight w:val="251"/>
          <w:ins w:id="204" w:author="Gaurang Naik" w:date="2021-02-08T14:29:00Z"/>
        </w:trPr>
        <w:tc>
          <w:tcPr>
            <w:tcW w:w="1699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9C71F5F" w14:textId="77777777" w:rsidR="00FB2287" w:rsidRDefault="00FB2287" w:rsidP="005C0300">
            <w:pPr>
              <w:pStyle w:val="TableParagraph"/>
              <w:kinsoku w:val="0"/>
              <w:overflowPunct w:val="0"/>
              <w:spacing w:before="7"/>
              <w:ind w:left="116"/>
              <w:rPr>
                <w:ins w:id="205" w:author="Gaurang Naik" w:date="2021-02-08T14:29:00Z"/>
                <w:sz w:val="18"/>
                <w:szCs w:val="18"/>
                <w:u w:color="000000"/>
              </w:rPr>
            </w:pPr>
            <w:ins w:id="206" w:author="Gaurang Naik" w:date="2021-02-08T14:29:00Z">
              <w:r>
                <w:rPr>
                  <w:sz w:val="18"/>
                  <w:szCs w:val="18"/>
                  <w:u w:val="none"/>
                </w:rPr>
                <w:t>&lt;ANA&gt;</w:t>
              </w:r>
            </w:ins>
          </w:p>
        </w:tc>
        <w:tc>
          <w:tcPr>
            <w:tcW w:w="24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B4A11" w14:textId="77777777" w:rsidR="00FB2287" w:rsidRPr="00480FBF" w:rsidRDefault="00FB2287" w:rsidP="005C0300">
            <w:pPr>
              <w:pStyle w:val="TableParagraph"/>
              <w:kinsoku w:val="0"/>
              <w:overflowPunct w:val="0"/>
              <w:rPr>
                <w:ins w:id="207" w:author="Gaurang Naik" w:date="2021-02-08T14:29:00Z"/>
                <w:sz w:val="16"/>
                <w:szCs w:val="16"/>
                <w:u w:val="none"/>
              </w:rPr>
            </w:pPr>
            <w:ins w:id="208" w:author="Gaurang Naik" w:date="2021-02-08T14:29:00Z">
              <w:r>
                <w:rPr>
                  <w:sz w:val="18"/>
                  <w:szCs w:val="18"/>
                  <w:u w:color="000000"/>
                </w:rPr>
                <w:t>EHT Operation</w:t>
              </w:r>
            </w:ins>
          </w:p>
        </w:tc>
        <w:tc>
          <w:tcPr>
            <w:tcW w:w="32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3926112" w14:textId="256945C1" w:rsidR="00FB2287" w:rsidRPr="00480FBF" w:rsidRDefault="00FB2287" w:rsidP="00914827">
            <w:pPr>
              <w:pStyle w:val="TableParagraph"/>
              <w:kinsoku w:val="0"/>
              <w:overflowPunct w:val="0"/>
              <w:spacing w:line="203" w:lineRule="exact"/>
              <w:ind w:left="130"/>
              <w:rPr>
                <w:ins w:id="209" w:author="Gaurang Naik" w:date="2021-02-08T14:29:00Z"/>
                <w:color w:val="FF0000"/>
                <w:sz w:val="18"/>
                <w:szCs w:val="18"/>
                <w:u w:val="none"/>
              </w:rPr>
            </w:pPr>
            <w:ins w:id="210" w:author="Gaurang Naik" w:date="2021-02-08T14:29:00Z">
              <w:r w:rsidRPr="00424B24">
                <w:rPr>
                  <w:color w:val="FF0000"/>
                  <w:sz w:val="18"/>
                  <w:szCs w:val="18"/>
                  <w:u w:val="none"/>
                </w:rPr>
                <w:t xml:space="preserve">The </w:t>
              </w:r>
              <w:r>
                <w:rPr>
                  <w:color w:val="FF0000"/>
                  <w:sz w:val="18"/>
                  <w:szCs w:val="18"/>
                  <w:u w:val="none"/>
                </w:rPr>
                <w:t>EHT</w:t>
              </w:r>
              <w:r w:rsidRPr="00424B24">
                <w:rPr>
                  <w:color w:val="FF0000"/>
                  <w:sz w:val="18"/>
                  <w:szCs w:val="18"/>
                  <w:u w:val="none"/>
                </w:rPr>
                <w:t xml:space="preserve"> Operation element is present when dot11</w:t>
              </w:r>
              <w:r>
                <w:rPr>
                  <w:color w:val="FF0000"/>
                  <w:sz w:val="18"/>
                  <w:szCs w:val="18"/>
                  <w:u w:val="none"/>
                </w:rPr>
                <w:t>EHT</w:t>
              </w:r>
              <w:r w:rsidRPr="00424B24">
                <w:rPr>
                  <w:color w:val="FF0000"/>
                  <w:sz w:val="18"/>
                  <w:szCs w:val="18"/>
                  <w:u w:val="none"/>
                </w:rPr>
                <w:t>OptionImplemented</w:t>
              </w:r>
            </w:ins>
            <w:r w:rsidR="00914827">
              <w:rPr>
                <w:color w:val="FF0000"/>
                <w:sz w:val="18"/>
                <w:szCs w:val="18"/>
                <w:u w:val="none"/>
              </w:rPr>
              <w:t xml:space="preserve"> </w:t>
            </w:r>
            <w:ins w:id="211" w:author="Gaurang Naik" w:date="2021-02-08T14:29:00Z">
              <w:r w:rsidRPr="00424B24">
                <w:rPr>
                  <w:color w:val="FF0000"/>
                  <w:sz w:val="18"/>
                  <w:szCs w:val="18"/>
                  <w:u w:val="none"/>
                </w:rPr>
                <w:t>is true, the TDLS Setup Response frame contained</w:t>
              </w:r>
              <w:r>
                <w:rPr>
                  <w:color w:val="FF0000"/>
                  <w:sz w:val="18"/>
                  <w:szCs w:val="18"/>
                  <w:u w:val="none"/>
                </w:rPr>
                <w:t xml:space="preserve"> </w:t>
              </w:r>
              <w:r w:rsidRPr="00424B24">
                <w:rPr>
                  <w:color w:val="FF0000"/>
                  <w:sz w:val="18"/>
                  <w:szCs w:val="18"/>
                  <w:u w:val="none"/>
                </w:rPr>
                <w:t xml:space="preserve">an </w:t>
              </w:r>
              <w:r>
                <w:rPr>
                  <w:color w:val="FF0000"/>
                  <w:sz w:val="18"/>
                  <w:szCs w:val="18"/>
                  <w:u w:val="none"/>
                </w:rPr>
                <w:t>EHT</w:t>
              </w:r>
              <w:r w:rsidRPr="00424B24">
                <w:rPr>
                  <w:color w:val="FF0000"/>
                  <w:sz w:val="18"/>
                  <w:szCs w:val="18"/>
                  <w:u w:val="none"/>
                </w:rPr>
                <w:t xml:space="preserve"> Capabilities element and the Status Code is SUCCESS;</w:t>
              </w:r>
            </w:ins>
            <w:r w:rsidR="00914827">
              <w:rPr>
                <w:color w:val="FF0000"/>
                <w:sz w:val="18"/>
                <w:szCs w:val="18"/>
                <w:u w:val="none"/>
              </w:rPr>
              <w:t xml:space="preserve"> </w:t>
            </w:r>
            <w:proofErr w:type="gramStart"/>
            <w:ins w:id="212" w:author="Gaurang Naik" w:date="2021-02-08T14:29:00Z">
              <w:r w:rsidRPr="00424B24">
                <w:rPr>
                  <w:color w:val="FF0000"/>
                  <w:sz w:val="18"/>
                  <w:szCs w:val="18"/>
                  <w:u w:val="none"/>
                </w:rPr>
                <w:t>otherwise</w:t>
              </w:r>
              <w:proofErr w:type="gramEnd"/>
              <w:r w:rsidRPr="00424B24">
                <w:rPr>
                  <w:color w:val="FF0000"/>
                  <w:sz w:val="18"/>
                  <w:szCs w:val="18"/>
                  <w:u w:val="none"/>
                </w:rPr>
                <w:t xml:space="preserve"> it is not present. The </w:t>
              </w:r>
              <w:r>
                <w:rPr>
                  <w:color w:val="FF0000"/>
                  <w:sz w:val="18"/>
                  <w:szCs w:val="18"/>
                  <w:u w:val="none"/>
                </w:rPr>
                <w:t>EHT</w:t>
              </w:r>
              <w:r w:rsidRPr="00424B24">
                <w:rPr>
                  <w:color w:val="FF0000"/>
                  <w:sz w:val="18"/>
                  <w:szCs w:val="18"/>
                  <w:u w:val="none"/>
                </w:rPr>
                <w:t xml:space="preserve"> Operation element is</w:t>
              </w:r>
              <w:r>
                <w:rPr>
                  <w:color w:val="FF0000"/>
                  <w:sz w:val="18"/>
                  <w:szCs w:val="18"/>
                  <w:u w:val="none"/>
                </w:rPr>
                <w:t xml:space="preserve"> </w:t>
              </w:r>
              <w:r w:rsidRPr="00424B24">
                <w:rPr>
                  <w:color w:val="FF0000"/>
                  <w:sz w:val="18"/>
                  <w:szCs w:val="18"/>
                  <w:u w:val="none"/>
                </w:rPr>
                <w:t>defined in 9.4.2.2</w:t>
              </w:r>
            </w:ins>
            <w:ins w:id="213" w:author="Gaurang Naik" w:date="2021-02-08T20:30:00Z">
              <w:r w:rsidR="006612CF">
                <w:rPr>
                  <w:color w:val="FF0000"/>
                  <w:sz w:val="18"/>
                  <w:szCs w:val="18"/>
                  <w:u w:val="none"/>
                </w:rPr>
                <w:t>95a</w:t>
              </w:r>
            </w:ins>
            <w:ins w:id="214" w:author="Gaurang Naik" w:date="2021-02-08T14:29:00Z">
              <w:r w:rsidRPr="00424B24">
                <w:rPr>
                  <w:color w:val="FF0000"/>
                  <w:sz w:val="18"/>
                  <w:szCs w:val="18"/>
                  <w:u w:val="none"/>
                </w:rPr>
                <w:t xml:space="preserve"> (</w:t>
              </w:r>
            </w:ins>
            <w:ins w:id="215" w:author="Gaurang Naik" w:date="2021-02-08T20:30:00Z">
              <w:r w:rsidR="006612CF">
                <w:rPr>
                  <w:color w:val="FF0000"/>
                  <w:sz w:val="18"/>
                  <w:szCs w:val="18"/>
                  <w:u w:val="none"/>
                </w:rPr>
                <w:t>EHT</w:t>
              </w:r>
            </w:ins>
            <w:ins w:id="216" w:author="Gaurang Naik" w:date="2021-02-08T14:29:00Z">
              <w:r w:rsidRPr="00424B24">
                <w:rPr>
                  <w:color w:val="FF0000"/>
                  <w:sz w:val="18"/>
                  <w:szCs w:val="18"/>
                  <w:u w:val="none"/>
                </w:rPr>
                <w:t xml:space="preserve"> Operation element).</w:t>
              </w:r>
            </w:ins>
          </w:p>
        </w:tc>
      </w:tr>
    </w:tbl>
    <w:p w14:paraId="0678E73D" w14:textId="77777777" w:rsidR="000F1520" w:rsidRDefault="000F1520" w:rsidP="00453FCE">
      <w:pPr>
        <w:rPr>
          <w:rFonts w:ascii="Times New Roman" w:hAnsi="Times New Roman" w:cs="Times New Roman"/>
          <w:b/>
          <w:i/>
          <w:iCs/>
          <w:sz w:val="20"/>
          <w:szCs w:val="20"/>
          <w:highlight w:val="yellow"/>
        </w:rPr>
      </w:pPr>
    </w:p>
    <w:p w14:paraId="3889FE66" w14:textId="5D37CAD5" w:rsidR="00565A3E" w:rsidRPr="003B6DC6" w:rsidRDefault="006D3D90" w:rsidP="00453FCE">
      <w:pPr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FF640AF" wp14:editId="63A3762E">
                <wp:simplePos x="0" y="0"/>
                <wp:positionH relativeFrom="margin">
                  <wp:align>center</wp:align>
                </wp:positionH>
                <wp:positionV relativeFrom="paragraph">
                  <wp:posOffset>285115</wp:posOffset>
                </wp:positionV>
                <wp:extent cx="5757862" cy="1093470"/>
                <wp:effectExtent l="0" t="0" r="14605" b="1143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7862" cy="1093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860"/>
                              <w:gridCol w:w="1440"/>
                              <w:gridCol w:w="1890"/>
                              <w:gridCol w:w="1350"/>
                              <w:gridCol w:w="2430"/>
                            </w:tblGrid>
                            <w:tr w:rsidR="006D3D90" w14:paraId="5DD74145" w14:textId="77777777" w:rsidTr="00613B39">
                              <w:trPr>
                                <w:trHeight w:val="309"/>
                              </w:trPr>
                              <w:tc>
                                <w:tcPr>
                                  <w:tcW w:w="186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232CBFF6" w14:textId="370E8CB3" w:rsidR="006D3D90" w:rsidRDefault="006D3D9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6"/>
                                    <w:ind w:left="601" w:right="589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06CCFAAA" w14:textId="0E350AF2" w:rsidR="006D3D90" w:rsidRDefault="006D3D90" w:rsidP="006D3D9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6"/>
                                    <w:ind w:right="420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  <w:t>Element ID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26B7ED73" w14:textId="5C60EC94" w:rsidR="006D3D90" w:rsidRDefault="006D3D90" w:rsidP="006D3D9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6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  <w:t>Element ID Extension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00B90B60" w14:textId="3AC3EAE3" w:rsidR="006D3D90" w:rsidRDefault="006D3D90" w:rsidP="006D3D9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6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  <w:t>Extensible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55F61D84" w14:textId="0EA816BC" w:rsidR="006D3D90" w:rsidRDefault="006D3D90" w:rsidP="006D3D9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6"/>
                                    <w:ind w:right="1112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none"/>
                                    </w:rPr>
                                    <w:t>Fragmentable</w:t>
                                  </w:r>
                                </w:p>
                              </w:tc>
                            </w:tr>
                            <w:tr w:rsidR="006D3D90" w14:paraId="5E6A39BD" w14:textId="77777777" w:rsidTr="00613B39">
                              <w:trPr>
                                <w:trHeight w:val="251"/>
                              </w:trPr>
                              <w:tc>
                                <w:tcPr>
                                  <w:tcW w:w="1860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25EFE416" w14:textId="28DB3931" w:rsidR="006D3D90" w:rsidRDefault="006D3D90" w:rsidP="006D3D9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ind w:left="0"/>
                                    <w:rPr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ins w:id="217" w:author="Gaurang Naik" w:date="2021-02-08T21:10:00Z">
                                    <w:r>
                                      <w:rPr>
                                        <w:sz w:val="18"/>
                                        <w:szCs w:val="18"/>
                                        <w:u w:val="none"/>
                                      </w:rPr>
                                      <w:t>EHT Capabilities (see 9.4.2.295c (EHT Capabilities element)</w:t>
                                    </w:r>
                                  </w:ins>
                                  <w:ins w:id="218" w:author="Gaurang Naik" w:date="2021-02-08T21:11:00Z">
                                    <w:r>
                                      <w:rPr>
                                        <w:sz w:val="18"/>
                                        <w:szCs w:val="18"/>
                                        <w:u w:val="none"/>
                                      </w:rPr>
                                      <w:t>)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53A3EFAA" w14:textId="6DC4962B" w:rsidR="006D3D90" w:rsidRDefault="006D3D90" w:rsidP="009974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0"/>
                                    <w:rPr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ins w:id="219" w:author="Gaurang Naik" w:date="2021-02-08T21:10:00Z">
                                    <w:r>
                                      <w:rPr>
                                        <w:sz w:val="18"/>
                                        <w:szCs w:val="18"/>
                                        <w:u w:val="none"/>
                                      </w:rPr>
                                      <w:t xml:space="preserve"> &lt;ANA&gt;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70D5D6A3" w14:textId="33DA2A07" w:rsidR="006D3D90" w:rsidRPr="00480FBF" w:rsidRDefault="006D3D90" w:rsidP="009974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ins w:id="220" w:author="Gaurang Naik" w:date="2021-02-08T21:11:00Z">
                                    <w:r>
                                      <w:rPr>
                                        <w:sz w:val="16"/>
                                        <w:szCs w:val="16"/>
                                        <w:u w:val="none"/>
                                      </w:rPr>
                                      <w:t>&lt;ANA&gt;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2FEFA633" w14:textId="1D62E7C1" w:rsidR="006D3D90" w:rsidRDefault="006D3D90" w:rsidP="009974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0"/>
                                    <w:rPr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ins w:id="221" w:author="Gaurang Naik" w:date="2021-02-08T21:11:00Z">
                                    <w:r>
                                      <w:rPr>
                                        <w:sz w:val="18"/>
                                        <w:szCs w:val="18"/>
                                        <w:u w:val="none"/>
                                      </w:rPr>
                                      <w:t xml:space="preserve"> Yes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44A08DBC" w14:textId="18AC81E8" w:rsidR="006D3D90" w:rsidRDefault="006D3D90" w:rsidP="009974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color w:val="FF0000"/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ins w:id="222" w:author="Gaurang Naik" w:date="2021-02-08T21:11:00Z">
                                    <w:r>
                                      <w:rPr>
                                        <w:color w:val="FF0000"/>
                                        <w:sz w:val="18"/>
                                        <w:szCs w:val="18"/>
                                        <w:u w:val="none"/>
                                      </w:rPr>
                                      <w:t>No</w:t>
                                    </w:r>
                                  </w:ins>
                                </w:p>
                              </w:tc>
                            </w:tr>
                            <w:tr w:rsidR="006D3D90" w14:paraId="4B8F2767" w14:textId="77777777" w:rsidTr="00613B39">
                              <w:trPr>
                                <w:trHeight w:val="251"/>
                              </w:trPr>
                              <w:tc>
                                <w:tcPr>
                                  <w:tcW w:w="1860" w:type="dxa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33CA22" w14:textId="75967A35" w:rsidR="006D3D90" w:rsidRDefault="006D3D90" w:rsidP="006D3D9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ind w:left="0"/>
                                    <w:rPr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ins w:id="223" w:author="Gaurang Naik" w:date="2021-02-08T21:11:00Z">
                                    <w:r>
                                      <w:rPr>
                                        <w:sz w:val="18"/>
                                        <w:szCs w:val="18"/>
                                        <w:u w:val="none"/>
                                      </w:rPr>
                                      <w:t>EHT Operation (see 9.4.2.295a (EHT Operation element))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DE565E" w14:textId="511EFFBA" w:rsidR="006D3D90" w:rsidRDefault="006D3D90" w:rsidP="009974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0"/>
                                    <w:rPr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ins w:id="224" w:author="Gaurang Naik" w:date="2021-02-08T21:11:00Z">
                                    <w:r>
                                      <w:rPr>
                                        <w:sz w:val="18"/>
                                        <w:szCs w:val="18"/>
                                        <w:u w:val="none"/>
                                      </w:rPr>
                                      <w:t xml:space="preserve"> &lt;A</w:t>
                                    </w:r>
                                  </w:ins>
                                  <w:ins w:id="225" w:author="Gaurang Naik" w:date="2021-02-08T21:12:00Z">
                                    <w:r>
                                      <w:rPr>
                                        <w:sz w:val="18"/>
                                        <w:szCs w:val="18"/>
                                        <w:u w:val="none"/>
                                      </w:rPr>
                                      <w:t>NA&gt;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A409B9" w14:textId="4ADDAB67" w:rsidR="006D3D90" w:rsidRDefault="006D3D90" w:rsidP="009974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16"/>
                                      <w:szCs w:val="16"/>
                                      <w:u w:val="none"/>
                                    </w:rPr>
                                  </w:pPr>
                                  <w:ins w:id="226" w:author="Gaurang Naik" w:date="2021-02-08T21:12:00Z">
                                    <w:r>
                                      <w:rPr>
                                        <w:sz w:val="16"/>
                                        <w:szCs w:val="16"/>
                                        <w:u w:val="none"/>
                                      </w:rPr>
                                      <w:t>&lt;ANA&gt;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F15D32E" w14:textId="3E111688" w:rsidR="006D3D90" w:rsidRDefault="006D3D90" w:rsidP="009974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0"/>
                                    <w:rPr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ins w:id="227" w:author="Gaurang Naik" w:date="2021-02-08T21:12:00Z">
                                    <w:r>
                                      <w:rPr>
                                        <w:sz w:val="18"/>
                                        <w:szCs w:val="18"/>
                                        <w:u w:val="none"/>
                                      </w:rPr>
                                      <w:t xml:space="preserve"> Yes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23533E71" w14:textId="258AC5F9" w:rsidR="006D3D90" w:rsidRDefault="006D3D90" w:rsidP="009974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color w:val="FF0000"/>
                                      <w:sz w:val="18"/>
                                      <w:szCs w:val="18"/>
                                      <w:u w:val="none"/>
                                    </w:rPr>
                                  </w:pPr>
                                  <w:ins w:id="228" w:author="Gaurang Naik" w:date="2021-02-08T21:12:00Z">
                                    <w:r>
                                      <w:rPr>
                                        <w:color w:val="FF0000"/>
                                        <w:sz w:val="18"/>
                                        <w:szCs w:val="18"/>
                                        <w:u w:val="none"/>
                                      </w:rPr>
                                      <w:t>No</w:t>
                                    </w:r>
                                  </w:ins>
                                </w:p>
                              </w:tc>
                            </w:tr>
                          </w:tbl>
                          <w:p w14:paraId="2C35FCB3" w14:textId="77777777" w:rsidR="000B643C" w:rsidRDefault="000B643C" w:rsidP="000B643C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640AF" id="Text Box 4" o:spid="_x0000_s1028" type="#_x0000_t202" style="position:absolute;margin-left:0;margin-top:22.45pt;width:453.35pt;height:86.1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860"/>
                        <w:gridCol w:w="1440"/>
                        <w:gridCol w:w="1890"/>
                        <w:gridCol w:w="1350"/>
                        <w:gridCol w:w="2430"/>
                      </w:tblGrid>
                      <w:tr w:rsidR="006D3D90" w14:paraId="5DD74145" w14:textId="77777777" w:rsidTr="00613B39">
                        <w:trPr>
                          <w:trHeight w:val="309"/>
                        </w:trPr>
                        <w:tc>
                          <w:tcPr>
                            <w:tcW w:w="186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232CBFF6" w14:textId="370E8CB3" w:rsidR="006D3D90" w:rsidRDefault="006D3D90">
                            <w:pPr>
                              <w:pStyle w:val="TableParagraph"/>
                              <w:kinsoku w:val="0"/>
                              <w:overflowPunct w:val="0"/>
                              <w:spacing w:before="36"/>
                              <w:ind w:left="601" w:right="589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06CCFAAA" w14:textId="0E350AF2" w:rsidR="006D3D90" w:rsidRDefault="006D3D90" w:rsidP="006D3D90">
                            <w:pPr>
                              <w:pStyle w:val="TableParagraph"/>
                              <w:kinsoku w:val="0"/>
                              <w:overflowPunct w:val="0"/>
                              <w:spacing w:before="36"/>
                              <w:ind w:right="420"/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  <w:t>Element ID</w:t>
                            </w: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26B7ED73" w14:textId="5C60EC94" w:rsidR="006D3D90" w:rsidRDefault="006D3D90" w:rsidP="006D3D90">
                            <w:pPr>
                              <w:pStyle w:val="TableParagraph"/>
                              <w:kinsoku w:val="0"/>
                              <w:overflowPunct w:val="0"/>
                              <w:spacing w:before="36"/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  <w:t>Element ID Extension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00B90B60" w14:textId="3AC3EAE3" w:rsidR="006D3D90" w:rsidRDefault="006D3D90" w:rsidP="006D3D90">
                            <w:pPr>
                              <w:pStyle w:val="TableParagraph"/>
                              <w:kinsoku w:val="0"/>
                              <w:overflowPunct w:val="0"/>
                              <w:spacing w:before="36"/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  <w:t>Extensible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55F61D84" w14:textId="0EA816BC" w:rsidR="006D3D90" w:rsidRDefault="006D3D90" w:rsidP="006D3D90">
                            <w:pPr>
                              <w:pStyle w:val="TableParagraph"/>
                              <w:kinsoku w:val="0"/>
                              <w:overflowPunct w:val="0"/>
                              <w:spacing w:before="36"/>
                              <w:ind w:right="1112"/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u w:val="none"/>
                              </w:rPr>
                              <w:t>Fragmentable</w:t>
                            </w:r>
                          </w:p>
                        </w:tc>
                      </w:tr>
                      <w:tr w:rsidR="006D3D90" w14:paraId="5E6A39BD" w14:textId="77777777" w:rsidTr="00613B39">
                        <w:trPr>
                          <w:trHeight w:val="251"/>
                        </w:trPr>
                        <w:tc>
                          <w:tcPr>
                            <w:tcW w:w="1860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25EFE416" w14:textId="28DB3931" w:rsidR="006D3D90" w:rsidRDefault="006D3D90" w:rsidP="006D3D90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ind w:left="0"/>
                              <w:rPr>
                                <w:sz w:val="18"/>
                                <w:szCs w:val="18"/>
                                <w:u w:val="none"/>
                              </w:rPr>
                            </w:pPr>
                            <w:ins w:id="229" w:author="Gaurang Naik" w:date="2021-02-08T21:10:00Z">
                              <w:r>
                                <w:rPr>
                                  <w:sz w:val="18"/>
                                  <w:szCs w:val="18"/>
                                  <w:u w:val="none"/>
                                </w:rPr>
                                <w:t>EHT Capabilities (see 9.4.2.295c (EHT Capabilities element)</w:t>
                              </w:r>
                            </w:ins>
                            <w:ins w:id="230" w:author="Gaurang Naik" w:date="2021-02-08T21:11:00Z">
                              <w:r>
                                <w:rPr>
                                  <w:sz w:val="18"/>
                                  <w:szCs w:val="18"/>
                                  <w:u w:val="none"/>
                                </w:rPr>
                                <w:t>)</w:t>
                              </w:r>
                            </w:ins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53A3EFAA" w14:textId="6DC4962B" w:rsidR="006D3D90" w:rsidRDefault="006D3D90" w:rsidP="009974A0">
                            <w:pPr>
                              <w:pStyle w:val="TableParagraph"/>
                              <w:kinsoku w:val="0"/>
                              <w:overflowPunct w:val="0"/>
                              <w:ind w:left="0"/>
                              <w:rPr>
                                <w:sz w:val="18"/>
                                <w:szCs w:val="18"/>
                                <w:u w:val="none"/>
                              </w:rPr>
                            </w:pPr>
                            <w:ins w:id="231" w:author="Gaurang Naik" w:date="2021-02-08T21:10:00Z">
                              <w:r>
                                <w:rPr>
                                  <w:sz w:val="18"/>
                                  <w:szCs w:val="18"/>
                                  <w:u w:val="none"/>
                                </w:rPr>
                                <w:t xml:space="preserve"> &lt;ANA&gt;</w:t>
                              </w:r>
                            </w:ins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70D5D6A3" w14:textId="33DA2A07" w:rsidR="006D3D90" w:rsidRPr="00480FBF" w:rsidRDefault="006D3D90" w:rsidP="009974A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16"/>
                                <w:szCs w:val="16"/>
                                <w:u w:val="none"/>
                              </w:rPr>
                            </w:pPr>
                            <w:ins w:id="232" w:author="Gaurang Naik" w:date="2021-02-08T21:11:00Z">
                              <w:r>
                                <w:rPr>
                                  <w:sz w:val="16"/>
                                  <w:szCs w:val="16"/>
                                  <w:u w:val="none"/>
                                </w:rPr>
                                <w:t>&lt;ANA&gt;</w:t>
                              </w:r>
                            </w:ins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2FEFA633" w14:textId="1D62E7C1" w:rsidR="006D3D90" w:rsidRDefault="006D3D90" w:rsidP="009974A0">
                            <w:pPr>
                              <w:pStyle w:val="TableParagraph"/>
                              <w:kinsoku w:val="0"/>
                              <w:overflowPunct w:val="0"/>
                              <w:ind w:left="0"/>
                              <w:rPr>
                                <w:sz w:val="18"/>
                                <w:szCs w:val="18"/>
                                <w:u w:val="none"/>
                              </w:rPr>
                            </w:pPr>
                            <w:ins w:id="233" w:author="Gaurang Naik" w:date="2021-02-08T21:11:00Z">
                              <w:r>
                                <w:rPr>
                                  <w:sz w:val="18"/>
                                  <w:szCs w:val="18"/>
                                  <w:u w:val="none"/>
                                </w:rPr>
                                <w:t xml:space="preserve"> Yes</w:t>
                              </w:r>
                            </w:ins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</w:tcPr>
                          <w:p w14:paraId="44A08DBC" w14:textId="18AC81E8" w:rsidR="006D3D90" w:rsidRDefault="006D3D90" w:rsidP="009974A0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color w:val="FF0000"/>
                                <w:sz w:val="18"/>
                                <w:szCs w:val="18"/>
                                <w:u w:val="none"/>
                              </w:rPr>
                            </w:pPr>
                            <w:ins w:id="234" w:author="Gaurang Naik" w:date="2021-02-08T21:11:00Z">
                              <w:r>
                                <w:rPr>
                                  <w:color w:val="FF0000"/>
                                  <w:sz w:val="18"/>
                                  <w:szCs w:val="18"/>
                                  <w:u w:val="none"/>
                                </w:rPr>
                                <w:t>No</w:t>
                              </w:r>
                            </w:ins>
                          </w:p>
                        </w:tc>
                      </w:tr>
                      <w:tr w:rsidR="006D3D90" w14:paraId="4B8F2767" w14:textId="77777777" w:rsidTr="00613B39">
                        <w:trPr>
                          <w:trHeight w:val="251"/>
                        </w:trPr>
                        <w:tc>
                          <w:tcPr>
                            <w:tcW w:w="1860" w:type="dxa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33CA22" w14:textId="75967A35" w:rsidR="006D3D90" w:rsidRDefault="006D3D90" w:rsidP="006D3D90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ind w:left="0"/>
                              <w:rPr>
                                <w:sz w:val="18"/>
                                <w:szCs w:val="18"/>
                                <w:u w:val="none"/>
                              </w:rPr>
                            </w:pPr>
                            <w:ins w:id="235" w:author="Gaurang Naik" w:date="2021-02-08T21:11:00Z">
                              <w:r>
                                <w:rPr>
                                  <w:sz w:val="18"/>
                                  <w:szCs w:val="18"/>
                                  <w:u w:val="none"/>
                                </w:rPr>
                                <w:t>EHT Operation (see 9.4.2.295a (EHT Operation element))</w:t>
                              </w:r>
                            </w:ins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DE565E" w14:textId="511EFFBA" w:rsidR="006D3D90" w:rsidRDefault="006D3D90" w:rsidP="009974A0">
                            <w:pPr>
                              <w:pStyle w:val="TableParagraph"/>
                              <w:kinsoku w:val="0"/>
                              <w:overflowPunct w:val="0"/>
                              <w:ind w:left="0"/>
                              <w:rPr>
                                <w:sz w:val="18"/>
                                <w:szCs w:val="18"/>
                                <w:u w:val="none"/>
                              </w:rPr>
                            </w:pPr>
                            <w:ins w:id="236" w:author="Gaurang Naik" w:date="2021-02-08T21:11:00Z">
                              <w:r>
                                <w:rPr>
                                  <w:sz w:val="18"/>
                                  <w:szCs w:val="18"/>
                                  <w:u w:val="none"/>
                                </w:rPr>
                                <w:t xml:space="preserve"> &lt;A</w:t>
                              </w:r>
                            </w:ins>
                            <w:ins w:id="237" w:author="Gaurang Naik" w:date="2021-02-08T21:12:00Z">
                              <w:r>
                                <w:rPr>
                                  <w:sz w:val="18"/>
                                  <w:szCs w:val="18"/>
                                  <w:u w:val="none"/>
                                </w:rPr>
                                <w:t>NA&gt;</w:t>
                              </w:r>
                            </w:ins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A409B9" w14:textId="4ADDAB67" w:rsidR="006D3D90" w:rsidRDefault="006D3D90" w:rsidP="009974A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16"/>
                                <w:szCs w:val="16"/>
                                <w:u w:val="none"/>
                              </w:rPr>
                            </w:pPr>
                            <w:ins w:id="238" w:author="Gaurang Naik" w:date="2021-02-08T21:12:00Z">
                              <w:r>
                                <w:rPr>
                                  <w:sz w:val="16"/>
                                  <w:szCs w:val="16"/>
                                  <w:u w:val="none"/>
                                </w:rPr>
                                <w:t>&lt;ANA&gt;</w:t>
                              </w:r>
                            </w:ins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F15D32E" w14:textId="3E111688" w:rsidR="006D3D90" w:rsidRDefault="006D3D90" w:rsidP="009974A0">
                            <w:pPr>
                              <w:pStyle w:val="TableParagraph"/>
                              <w:kinsoku w:val="0"/>
                              <w:overflowPunct w:val="0"/>
                              <w:ind w:left="0"/>
                              <w:rPr>
                                <w:sz w:val="18"/>
                                <w:szCs w:val="18"/>
                                <w:u w:val="none"/>
                              </w:rPr>
                            </w:pPr>
                            <w:ins w:id="239" w:author="Gaurang Naik" w:date="2021-02-08T21:12:00Z">
                              <w:r>
                                <w:rPr>
                                  <w:sz w:val="18"/>
                                  <w:szCs w:val="18"/>
                                  <w:u w:val="none"/>
                                </w:rPr>
                                <w:t xml:space="preserve"> Yes</w:t>
                              </w:r>
                            </w:ins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23533E71" w14:textId="258AC5F9" w:rsidR="006D3D90" w:rsidRDefault="006D3D90" w:rsidP="009974A0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color w:val="FF0000"/>
                                <w:sz w:val="18"/>
                                <w:szCs w:val="18"/>
                                <w:u w:val="none"/>
                              </w:rPr>
                            </w:pPr>
                            <w:ins w:id="240" w:author="Gaurang Naik" w:date="2021-02-08T21:12:00Z">
                              <w:r>
                                <w:rPr>
                                  <w:color w:val="FF0000"/>
                                  <w:sz w:val="18"/>
                                  <w:szCs w:val="18"/>
                                  <w:u w:val="none"/>
                                </w:rPr>
                                <w:t>No</w:t>
                              </w:r>
                            </w:ins>
                          </w:p>
                        </w:tc>
                      </w:tr>
                    </w:tbl>
                    <w:p w14:paraId="2C35FCB3" w14:textId="77777777" w:rsidR="000B643C" w:rsidRDefault="000B643C" w:rsidP="000B643C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8A5B46" w:rsidRPr="003B6DC6">
        <w:rPr>
          <w:rFonts w:ascii="Times New Roman" w:hAnsi="Times New Roman" w:cs="Times New Roman"/>
          <w:b/>
          <w:i/>
          <w:iCs/>
          <w:sz w:val="20"/>
          <w:szCs w:val="20"/>
          <w:highlight w:val="yellow"/>
        </w:rPr>
        <w:t>TGbe</w:t>
      </w:r>
      <w:proofErr w:type="spellEnd"/>
      <w:r w:rsidR="008A5B46" w:rsidRPr="003B6DC6">
        <w:rPr>
          <w:rFonts w:ascii="Times New Roman" w:hAnsi="Times New Roman" w:cs="Times New Roman"/>
          <w:b/>
          <w:i/>
          <w:iCs/>
          <w:sz w:val="20"/>
          <w:szCs w:val="20"/>
          <w:highlight w:val="yellow"/>
        </w:rPr>
        <w:t xml:space="preserve"> editor: Please insert the following rows in Table 9-92 (Element IDs)</w:t>
      </w:r>
      <w:r w:rsidR="00D831BF">
        <w:rPr>
          <w:rFonts w:ascii="Times New Roman" w:hAnsi="Times New Roman" w:cs="Times New Roman"/>
          <w:b/>
          <w:i/>
          <w:iCs/>
          <w:sz w:val="20"/>
          <w:szCs w:val="20"/>
          <w:highlight w:val="yellow"/>
        </w:rPr>
        <w:t xml:space="preserve"> </w:t>
      </w:r>
      <w:r w:rsidR="00D831BF" w:rsidRPr="00922B47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[CID </w:t>
      </w:r>
      <w:r w:rsidR="00922B47" w:rsidRPr="00922B47">
        <w:rPr>
          <w:rFonts w:ascii="Times New Roman" w:hAnsi="Times New Roman" w:cs="Times New Roman"/>
          <w:b/>
          <w:i/>
          <w:iCs/>
          <w:sz w:val="20"/>
          <w:szCs w:val="20"/>
        </w:rPr>
        <w:t>1009</w:t>
      </w:r>
      <w:r w:rsidR="009D30F6">
        <w:rPr>
          <w:rFonts w:ascii="Times New Roman" w:hAnsi="Times New Roman" w:cs="Times New Roman"/>
          <w:b/>
          <w:i/>
          <w:iCs/>
          <w:sz w:val="20"/>
          <w:szCs w:val="20"/>
        </w:rPr>
        <w:t>, 1121</w:t>
      </w:r>
      <w:r w:rsidR="00D831BF" w:rsidRPr="00922B47">
        <w:rPr>
          <w:rFonts w:ascii="Times New Roman" w:hAnsi="Times New Roman" w:cs="Times New Roman"/>
          <w:b/>
          <w:i/>
          <w:iCs/>
          <w:sz w:val="20"/>
          <w:szCs w:val="20"/>
        </w:rPr>
        <w:t>]</w:t>
      </w:r>
      <w:r w:rsidR="008A5B46" w:rsidRPr="00922B47">
        <w:rPr>
          <w:rFonts w:ascii="Times New Roman" w:hAnsi="Times New Roman" w:cs="Times New Roman"/>
          <w:b/>
          <w:i/>
          <w:iCs/>
          <w:sz w:val="20"/>
          <w:szCs w:val="20"/>
        </w:rPr>
        <w:t>:</w:t>
      </w:r>
    </w:p>
    <w:p w14:paraId="6BC499F8" w14:textId="43884124" w:rsidR="00FD7F26" w:rsidRDefault="00FD7F26" w:rsidP="009D30F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sz w:val="20"/>
          <w:lang w:eastAsia="ko-KR"/>
        </w:rPr>
      </w:pPr>
    </w:p>
    <w:p w14:paraId="312AEC0E" w14:textId="56AEA39C" w:rsidR="000B643C" w:rsidRDefault="000B643C" w:rsidP="009D30F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sz w:val="20"/>
          <w:lang w:eastAsia="ko-KR"/>
        </w:rPr>
      </w:pPr>
    </w:p>
    <w:p w14:paraId="04C77F4D" w14:textId="746B6876" w:rsidR="000B643C" w:rsidRDefault="000B643C" w:rsidP="009D30F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sz w:val="20"/>
          <w:lang w:eastAsia="ko-KR"/>
        </w:rPr>
      </w:pPr>
    </w:p>
    <w:p w14:paraId="57937F9C" w14:textId="5093708B" w:rsidR="000B643C" w:rsidRDefault="000B643C" w:rsidP="009D30F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sz w:val="20"/>
          <w:lang w:eastAsia="ko-KR"/>
        </w:rPr>
      </w:pPr>
    </w:p>
    <w:p w14:paraId="43515B6A" w14:textId="760D2FB9" w:rsidR="000B643C" w:rsidRDefault="000B643C" w:rsidP="009D30F6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sz w:val="20"/>
          <w:lang w:eastAsia="ko-KR"/>
        </w:rPr>
      </w:pPr>
    </w:p>
    <w:p w14:paraId="7E68B583" w14:textId="72A60ED7" w:rsidR="002F4A4D" w:rsidRPr="000A7819" w:rsidRDefault="00DF2AE4" w:rsidP="002F4A4D">
      <w:pPr>
        <w:pStyle w:val="Heading3"/>
        <w:numPr>
          <w:ilvl w:val="0"/>
          <w:numId w:val="0"/>
        </w:numPr>
        <w:tabs>
          <w:tab w:val="left" w:pos="659"/>
        </w:tabs>
        <w:kinsoku w:val="0"/>
        <w:overflowPunct w:val="0"/>
        <w:spacing w:after="0" w:line="212" w:lineRule="exact"/>
        <w:ind w:left="360" w:hanging="360"/>
        <w:rPr>
          <w:rFonts w:ascii="Arial" w:hAnsi="Arial" w:cs="Arial"/>
        </w:rPr>
      </w:pPr>
      <w:r w:rsidRPr="000A7819">
        <w:rPr>
          <w:rFonts w:ascii="Arial" w:hAnsi="Arial" w:cs="Arial"/>
        </w:rPr>
        <w:lastRenderedPageBreak/>
        <w:t xml:space="preserve">11.20 </w:t>
      </w:r>
      <w:proofErr w:type="spellStart"/>
      <w:r w:rsidRPr="000A7819">
        <w:rPr>
          <w:rFonts w:ascii="Arial" w:hAnsi="Arial" w:cs="Arial"/>
        </w:rPr>
        <w:t>Tunneled</w:t>
      </w:r>
      <w:proofErr w:type="spellEnd"/>
      <w:r w:rsidRPr="000A7819">
        <w:rPr>
          <w:rFonts w:ascii="Arial" w:hAnsi="Arial" w:cs="Arial"/>
        </w:rPr>
        <w:t xml:space="preserve"> direct-link setup</w:t>
      </w:r>
    </w:p>
    <w:p w14:paraId="478E8FE0" w14:textId="550F5671" w:rsidR="00DF2AE4" w:rsidRDefault="00DF2AE4" w:rsidP="00DF2AE4">
      <w:pPr>
        <w:pStyle w:val="BodyText"/>
        <w:rPr>
          <w:rFonts w:ascii="Arial" w:hAnsi="Arial" w:cs="Arial"/>
          <w:b/>
          <w:bCs/>
          <w:sz w:val="20"/>
        </w:rPr>
      </w:pPr>
      <w:r w:rsidRPr="000A7819">
        <w:rPr>
          <w:rFonts w:ascii="Arial" w:hAnsi="Arial" w:cs="Arial"/>
          <w:b/>
          <w:bCs/>
          <w:sz w:val="20"/>
        </w:rPr>
        <w:t>11.20.1 General</w:t>
      </w:r>
    </w:p>
    <w:p w14:paraId="4874193F" w14:textId="28F96AD1" w:rsidR="00663F03" w:rsidRPr="000A7819" w:rsidRDefault="00663F03" w:rsidP="00DF2AE4">
      <w:pPr>
        <w:pStyle w:val="BodyText"/>
        <w:rPr>
          <w:rFonts w:ascii="Arial" w:hAnsi="Arial" w:cs="Arial"/>
          <w:b/>
          <w:bCs/>
          <w:sz w:val="20"/>
        </w:rPr>
      </w:pPr>
      <w:proofErr w:type="spellStart"/>
      <w:r w:rsidRPr="003B6DC6">
        <w:rPr>
          <w:b/>
          <w:i/>
          <w:iCs/>
          <w:sz w:val="20"/>
          <w:highlight w:val="yellow"/>
        </w:rPr>
        <w:t>TGbe</w:t>
      </w:r>
      <w:proofErr w:type="spellEnd"/>
      <w:r w:rsidRPr="003B6DC6">
        <w:rPr>
          <w:b/>
          <w:i/>
          <w:iCs/>
          <w:sz w:val="20"/>
          <w:highlight w:val="yellow"/>
        </w:rPr>
        <w:t xml:space="preserve"> editor: Please insert the</w:t>
      </w:r>
      <w:r>
        <w:rPr>
          <w:b/>
          <w:i/>
          <w:iCs/>
          <w:sz w:val="20"/>
          <w:highlight w:val="yellow"/>
        </w:rPr>
        <w:t xml:space="preserve"> following as the last paragraph</w:t>
      </w:r>
      <w:r w:rsidRPr="003B6DC6">
        <w:rPr>
          <w:b/>
          <w:i/>
          <w:iCs/>
          <w:sz w:val="20"/>
          <w:highlight w:val="yellow"/>
        </w:rPr>
        <w:t xml:space="preserve"> </w:t>
      </w:r>
      <w:r w:rsidRPr="00922B47">
        <w:rPr>
          <w:b/>
          <w:i/>
          <w:iCs/>
          <w:sz w:val="20"/>
        </w:rPr>
        <w:t xml:space="preserve">[CID </w:t>
      </w:r>
      <w:r>
        <w:rPr>
          <w:b/>
          <w:i/>
          <w:iCs/>
          <w:sz w:val="20"/>
        </w:rPr>
        <w:t>1022</w:t>
      </w:r>
      <w:r w:rsidRPr="00922B47">
        <w:rPr>
          <w:b/>
          <w:i/>
          <w:iCs/>
          <w:sz w:val="20"/>
        </w:rPr>
        <w:t>]:</w:t>
      </w:r>
    </w:p>
    <w:p w14:paraId="4CE40AAC" w14:textId="66BEFFC2" w:rsidR="005F6973" w:rsidRPr="00523001" w:rsidRDefault="005F6973" w:rsidP="00DF2AE4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0"/>
          <w:szCs w:val="20"/>
        </w:rPr>
      </w:pPr>
      <w:ins w:id="241" w:author="Gaurang Naik" w:date="2021-02-08T20:39:00Z">
        <w:r w:rsidRPr="00523001">
          <w:rPr>
            <w:rFonts w:ascii="Times New Roman" w:hAnsi="Times New Roman" w:cs="Times New Roman"/>
            <w:bCs/>
            <w:sz w:val="20"/>
            <w:szCs w:val="20"/>
          </w:rPr>
          <w:t>The EHT Operation element shall be present in a TDLS Setup Confirm frame when both STAs are EHT capable.</w:t>
        </w:r>
      </w:ins>
    </w:p>
    <w:p w14:paraId="75973CDC" w14:textId="0FB7CC4D" w:rsidR="0025198E" w:rsidRPr="008E1E01" w:rsidRDefault="0025198E" w:rsidP="0025198E">
      <w:pPr>
        <w:pStyle w:val="H5"/>
        <w:spacing w:after="0"/>
        <w:rPr>
          <w:ins w:id="242" w:author="Gaurang Naik" w:date="2021-02-08T18:19:00Z"/>
          <w:rFonts w:ascii="Times New Roman" w:hAnsi="Times New Roman" w:cs="Times New Roman"/>
          <w:w w:val="100"/>
        </w:rPr>
      </w:pPr>
    </w:p>
    <w:p w14:paraId="09C91046" w14:textId="77777777" w:rsidR="0025198E" w:rsidRPr="001C6AAE" w:rsidRDefault="0025198E" w:rsidP="001C6AAE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szCs w:val="24"/>
          <w:lang w:eastAsia="ko-KR"/>
        </w:rPr>
      </w:pPr>
    </w:p>
    <w:sectPr w:rsidR="0025198E" w:rsidRPr="001C6AAE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3F8FD" w14:textId="77777777" w:rsidR="009D011B" w:rsidRDefault="009D011B">
      <w:pPr>
        <w:spacing w:after="0" w:line="240" w:lineRule="auto"/>
      </w:pPr>
      <w:r>
        <w:separator/>
      </w:r>
    </w:p>
  </w:endnote>
  <w:endnote w:type="continuationSeparator" w:id="0">
    <w:p w14:paraId="23BB12A7" w14:textId="77777777" w:rsidR="009D011B" w:rsidRDefault="009D011B">
      <w:pPr>
        <w:spacing w:after="0" w:line="240" w:lineRule="auto"/>
      </w:pPr>
      <w:r>
        <w:continuationSeparator/>
      </w:r>
    </w:p>
  </w:endnote>
  <w:endnote w:type="continuationNotice" w:id="1">
    <w:p w14:paraId="2DBB6101" w14:textId="77777777" w:rsidR="009D011B" w:rsidRDefault="009D01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-BoldMT">
    <w:altName w:val="Arial"/>
    <w:charset w:val="00"/>
    <w:family w:val="roman"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9FB5C" w14:textId="0B2EBD75" w:rsidR="00BF026D" w:rsidRPr="00CB5571" w:rsidRDefault="00BF026D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 w:rsidR="007B1EEA">
      <w:rPr>
        <w:rFonts w:ascii="Times New Roman" w:eastAsia="Malgun Gothic" w:hAnsi="Times New Roman" w:cs="Times New Roman"/>
        <w:noProof/>
        <w:sz w:val="24"/>
        <w:szCs w:val="20"/>
        <w:lang w:val="en-GB"/>
      </w:rPr>
      <w:t>8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715424">
      <w:rPr>
        <w:rFonts w:ascii="Times New Roman" w:eastAsia="Malgun Gothic" w:hAnsi="Times New Roman" w:cs="Times New Roman"/>
        <w:sz w:val="24"/>
        <w:szCs w:val="20"/>
        <w:lang w:val="en-GB" w:eastAsia="ko-KR"/>
      </w:rPr>
      <w:t>Gaurang Naik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51693" w14:textId="7B79AA58" w:rsidR="00BF026D" w:rsidRPr="00CB5571" w:rsidRDefault="00BF026D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 w:rsidR="007B1EEA">
      <w:rPr>
        <w:rFonts w:ascii="Times New Roman" w:eastAsia="Malgun Gothic" w:hAnsi="Times New Roman" w:cs="Times New Roman"/>
        <w:noProof/>
        <w:sz w:val="24"/>
        <w:szCs w:val="20"/>
        <w:lang w:val="en-GB"/>
      </w:rPr>
      <w:t>9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715424">
      <w:rPr>
        <w:rFonts w:ascii="Times New Roman" w:eastAsia="Malgun Gothic" w:hAnsi="Times New Roman" w:cs="Times New Roman"/>
        <w:sz w:val="24"/>
        <w:szCs w:val="20"/>
        <w:lang w:val="en-GB" w:eastAsia="ko-KR"/>
      </w:rPr>
      <w:t>Gaurang Naik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C043C" w14:textId="77777777" w:rsidR="009D011B" w:rsidRDefault="009D011B">
      <w:pPr>
        <w:spacing w:after="0" w:line="240" w:lineRule="auto"/>
      </w:pPr>
      <w:r>
        <w:separator/>
      </w:r>
    </w:p>
  </w:footnote>
  <w:footnote w:type="continuationSeparator" w:id="0">
    <w:p w14:paraId="6ECA03A4" w14:textId="77777777" w:rsidR="009D011B" w:rsidRDefault="009D011B">
      <w:pPr>
        <w:spacing w:after="0" w:line="240" w:lineRule="auto"/>
      </w:pPr>
      <w:r>
        <w:continuationSeparator/>
      </w:r>
    </w:p>
  </w:footnote>
  <w:footnote w:type="continuationNotice" w:id="1">
    <w:p w14:paraId="64BAF2E0" w14:textId="77777777" w:rsidR="009D011B" w:rsidRDefault="009D01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A6309" w14:textId="52725EB1" w:rsidR="00BF026D" w:rsidRPr="002D636E" w:rsidRDefault="00D11553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March 2020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5E39B8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A32980">
      <w:rPr>
        <w:rFonts w:ascii="Times New Roman" w:eastAsia="Malgun Gothic" w:hAnsi="Times New Roman" w:cs="Times New Roman"/>
        <w:b/>
        <w:sz w:val="28"/>
        <w:szCs w:val="20"/>
        <w:lang w:val="en-GB"/>
      </w:rPr>
      <w:t>0253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5E39B8">
      <w:rPr>
        <w:rFonts w:ascii="Times New Roman" w:eastAsia="Malgun Gothic" w:hAnsi="Times New Roman" w:cs="Times New Roman"/>
        <w:b/>
        <w:sz w:val="28"/>
        <w:szCs w:val="20"/>
        <w:lang w:val="en-GB"/>
      </w:rPr>
      <w:t>0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AABAA" w14:textId="135E582C" w:rsidR="00BF026D" w:rsidRPr="00DE6B44" w:rsidRDefault="00670742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February</w:t>
    </w:r>
    <w:r w:rsidR="00BF026D">
      <w:rPr>
        <w:rFonts w:ascii="Times New Roman" w:eastAsia="Malgun Gothic" w:hAnsi="Times New Roman" w:cs="Times New Roman"/>
        <w:b/>
        <w:sz w:val="28"/>
        <w:szCs w:val="20"/>
      </w:rPr>
      <w:t xml:space="preserve"> 20</w:t>
    </w:r>
    <w:r w:rsidR="00D11553">
      <w:rPr>
        <w:rFonts w:ascii="Times New Roman" w:eastAsia="Malgun Gothic" w:hAnsi="Times New Roman" w:cs="Times New Roman"/>
        <w:b/>
        <w:sz w:val="28"/>
        <w:szCs w:val="20"/>
      </w:rPr>
      <w:t>2</w:t>
    </w:r>
    <w:r>
      <w:rPr>
        <w:rFonts w:ascii="Times New Roman" w:eastAsia="Malgun Gothic" w:hAnsi="Times New Roman" w:cs="Times New Roman"/>
        <w:b/>
        <w:sz w:val="28"/>
        <w:szCs w:val="20"/>
      </w:rPr>
      <w:t>1</w:t>
    </w:r>
    <w:r w:rsidR="00BF026D">
      <w:rPr>
        <w:rFonts w:ascii="Times New Roman" w:eastAsia="Malgun Gothic" w:hAnsi="Times New Roman" w:cs="Times New Roman"/>
        <w:b/>
        <w:sz w:val="28"/>
        <w:szCs w:val="20"/>
      </w:rPr>
      <w:tab/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BF026D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BF026D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A32980">
      <w:rPr>
        <w:rFonts w:ascii="Times New Roman" w:eastAsia="Malgun Gothic" w:hAnsi="Times New Roman" w:cs="Times New Roman"/>
        <w:b/>
        <w:sz w:val="28"/>
        <w:szCs w:val="20"/>
        <w:lang w:val="en-GB"/>
      </w:rPr>
      <w:t>0253</w:t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0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2AB7671"/>
    <w:multiLevelType w:val="hybridMultilevel"/>
    <w:tmpl w:val="24F42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E166A"/>
    <w:multiLevelType w:val="hybridMultilevel"/>
    <w:tmpl w:val="0A48CA44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" w15:restartNumberingAfterBreak="0">
    <w:nsid w:val="295E2B93"/>
    <w:multiLevelType w:val="hybridMultilevel"/>
    <w:tmpl w:val="9DB47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C4765"/>
    <w:multiLevelType w:val="multilevel"/>
    <w:tmpl w:val="60FACE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11A6400"/>
    <w:multiLevelType w:val="hybridMultilevel"/>
    <w:tmpl w:val="2CDA2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DF5346"/>
    <w:multiLevelType w:val="hybridMultilevel"/>
    <w:tmpl w:val="374CE02A"/>
    <w:lvl w:ilvl="0" w:tplc="8C562AE0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72D59"/>
    <w:multiLevelType w:val="multilevel"/>
    <w:tmpl w:val="65947A5C"/>
    <w:lvl w:ilvl="0">
      <w:start w:val="1"/>
      <w:numFmt w:val="decimal"/>
      <w:pStyle w:val="Heading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4C964BD4"/>
    <w:multiLevelType w:val="hybridMultilevel"/>
    <w:tmpl w:val="7A72E39E"/>
    <w:lvl w:ilvl="0" w:tplc="7EBEC9B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404E35"/>
    <w:multiLevelType w:val="hybridMultilevel"/>
    <w:tmpl w:val="32B0F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AE2322"/>
    <w:multiLevelType w:val="hybridMultilevel"/>
    <w:tmpl w:val="12DE2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F3B4C"/>
    <w:multiLevelType w:val="hybridMultilevel"/>
    <w:tmpl w:val="8B0CCFCE"/>
    <w:lvl w:ilvl="0" w:tplc="C9ECFC8C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4F2C84"/>
    <w:multiLevelType w:val="hybridMultilevel"/>
    <w:tmpl w:val="24F42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  <w:lvlOverride w:ilvl="0">
      <w:lvl w:ilvl="0">
        <w:numFmt w:val="decimal"/>
        <w:lvlText w:val="11.1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">
    <w:abstractNumId w:val="0"/>
    <w:lvlOverride w:ilvl="0">
      <w:lvl w:ilvl="0">
        <w:numFmt w:val="decimal"/>
        <w:lvlText w:val="11.1.3.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color w:val="000000"/>
          <w:sz w:val="20"/>
          <w:u w:val="single"/>
        </w:rPr>
      </w:lvl>
    </w:lvlOverride>
  </w:num>
  <w:num w:numId="5">
    <w:abstractNumId w:val="0"/>
    <w:lvlOverride w:ilvl="0">
      <w:lvl w:ilvl="0">
        <w:numFmt w:val="decimal"/>
        <w:lvlText w:val="11.1.3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11.1.3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11.1.3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11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11.10.1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2">
    <w:abstractNumId w:val="0"/>
    <w:lvlOverride w:ilvl="0">
      <w:lvl w:ilvl="0">
        <w:start w:val="1"/>
        <w:numFmt w:val="bullet"/>
        <w:lvlText w:val="26.17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C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5">
    <w:abstractNumId w:val="4"/>
  </w:num>
  <w:num w:numId="16">
    <w:abstractNumId w:val="0"/>
    <w:lvlOverride w:ilvl="0">
      <w:lvl w:ilvl="0">
        <w:numFmt w:val="decimal"/>
        <w:lvlText w:val="11.1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0"/>
    <w:lvlOverride w:ilvl="0">
      <w:lvl w:ilvl="0">
        <w:numFmt w:val="decimal"/>
        <w:lvlText w:val="Figure 11-3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0"/>
    <w:lvlOverride w:ilvl="0">
      <w:lvl w:ilvl="0">
        <w:numFmt w:val="decimal"/>
        <w:lvlText w:val="11.1.3.8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12"/>
  </w:num>
  <w:num w:numId="20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1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9.4.2.4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11.4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11.4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11.46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2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26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9.4.2.17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9.4.2.17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Table 9-2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11.5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2">
    <w:abstractNumId w:val="13"/>
  </w:num>
  <w:num w:numId="33">
    <w:abstractNumId w:val="1"/>
  </w:num>
  <w:num w:numId="34">
    <w:abstractNumId w:val="0"/>
    <w:lvlOverride w:ilvl="0">
      <w:lvl w:ilvl="0">
        <w:start w:val="1"/>
        <w:numFmt w:val="bullet"/>
        <w:lvlText w:val="11.1.3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lvlText w:val="11.1.3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8"/>
  </w:num>
  <w:num w:numId="37">
    <w:abstractNumId w:val="0"/>
    <w:lvlOverride w:ilvl="0">
      <w:lvl w:ilvl="0">
        <w:numFmt w:val="decimal"/>
        <w:lvlText w:val="Figure 11-3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26.17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26.17.2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3"/>
  </w:num>
  <w:num w:numId="41">
    <w:abstractNumId w:val="6"/>
  </w:num>
  <w:num w:numId="42">
    <w:abstractNumId w:val="0"/>
    <w:lvlOverride w:ilvl="0">
      <w:lvl w:ilvl="0">
        <w:start w:val="1"/>
        <w:numFmt w:val="bullet"/>
        <w:lvlText w:val="9.4.2.24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0"/>
    <w:lvlOverride w:ilvl="0">
      <w:lvl w:ilvl="0">
        <w:start w:val="1"/>
        <w:numFmt w:val="bullet"/>
        <w:lvlText w:val="Figure 9-788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0"/>
    <w:lvlOverride w:ilvl="0">
      <w:lvl w:ilvl="0">
        <w:start w:val="1"/>
        <w:numFmt w:val="bullet"/>
        <w:lvlText w:val="Table 9-323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14"/>
  </w:num>
  <w:num w:numId="46">
    <w:abstractNumId w:val="2"/>
  </w:num>
  <w:num w:numId="47">
    <w:abstractNumId w:val="5"/>
  </w:num>
  <w:num w:numId="48">
    <w:abstractNumId w:val="11"/>
  </w:num>
  <w:num w:numId="49">
    <w:abstractNumId w:val="10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aurang Naik">
    <w15:presenceInfo w15:providerId="AD" w15:userId="S::gnaik@qti.qualcomm.com::095fd180-9166-4a3e-8ca1-a5959fa5cd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bordersDoNotSurroundHeader/>
  <w:bordersDoNotSurroundFooter/>
  <w:proofState w:spelling="clean" w:grammar="clean"/>
  <w:trackRevisions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109D"/>
    <w:rsid w:val="0000137F"/>
    <w:rsid w:val="00001B0E"/>
    <w:rsid w:val="00001C13"/>
    <w:rsid w:val="000021B7"/>
    <w:rsid w:val="00002CEE"/>
    <w:rsid w:val="0000346E"/>
    <w:rsid w:val="0000349F"/>
    <w:rsid w:val="000034E7"/>
    <w:rsid w:val="0000376B"/>
    <w:rsid w:val="00003A8D"/>
    <w:rsid w:val="00003CFF"/>
    <w:rsid w:val="00003EB0"/>
    <w:rsid w:val="00004054"/>
    <w:rsid w:val="0000418A"/>
    <w:rsid w:val="00004366"/>
    <w:rsid w:val="0000454C"/>
    <w:rsid w:val="000050C9"/>
    <w:rsid w:val="000051DA"/>
    <w:rsid w:val="000057B8"/>
    <w:rsid w:val="00006085"/>
    <w:rsid w:val="000061CE"/>
    <w:rsid w:val="00006C87"/>
    <w:rsid w:val="00006D87"/>
    <w:rsid w:val="00006F43"/>
    <w:rsid w:val="0000712B"/>
    <w:rsid w:val="0000735E"/>
    <w:rsid w:val="000075F2"/>
    <w:rsid w:val="00010861"/>
    <w:rsid w:val="0001100D"/>
    <w:rsid w:val="00011A2D"/>
    <w:rsid w:val="00012B73"/>
    <w:rsid w:val="00012CFF"/>
    <w:rsid w:val="00012DC2"/>
    <w:rsid w:val="00012F68"/>
    <w:rsid w:val="000131B1"/>
    <w:rsid w:val="0001327E"/>
    <w:rsid w:val="000133AB"/>
    <w:rsid w:val="00013C63"/>
    <w:rsid w:val="00014A66"/>
    <w:rsid w:val="00014BBF"/>
    <w:rsid w:val="000150F3"/>
    <w:rsid w:val="00015B87"/>
    <w:rsid w:val="00015D87"/>
    <w:rsid w:val="000163C1"/>
    <w:rsid w:val="000169EF"/>
    <w:rsid w:val="0002066B"/>
    <w:rsid w:val="00020C64"/>
    <w:rsid w:val="00020DC3"/>
    <w:rsid w:val="00020EFB"/>
    <w:rsid w:val="0002104D"/>
    <w:rsid w:val="00021DBE"/>
    <w:rsid w:val="000222F5"/>
    <w:rsid w:val="000222FF"/>
    <w:rsid w:val="00022523"/>
    <w:rsid w:val="00022B10"/>
    <w:rsid w:val="00022C66"/>
    <w:rsid w:val="00022EB4"/>
    <w:rsid w:val="00023245"/>
    <w:rsid w:val="00023289"/>
    <w:rsid w:val="00023D4D"/>
    <w:rsid w:val="00024ABC"/>
    <w:rsid w:val="00024C30"/>
    <w:rsid w:val="00024E44"/>
    <w:rsid w:val="000253CF"/>
    <w:rsid w:val="00025963"/>
    <w:rsid w:val="00025A9F"/>
    <w:rsid w:val="00025C37"/>
    <w:rsid w:val="00025C43"/>
    <w:rsid w:val="00025FCF"/>
    <w:rsid w:val="0002695B"/>
    <w:rsid w:val="00026A93"/>
    <w:rsid w:val="00026BA8"/>
    <w:rsid w:val="00027040"/>
    <w:rsid w:val="0003003F"/>
    <w:rsid w:val="000303D1"/>
    <w:rsid w:val="00030788"/>
    <w:rsid w:val="00030A60"/>
    <w:rsid w:val="00030E14"/>
    <w:rsid w:val="00030FEC"/>
    <w:rsid w:val="00031137"/>
    <w:rsid w:val="000313FA"/>
    <w:rsid w:val="000320C5"/>
    <w:rsid w:val="000321D0"/>
    <w:rsid w:val="0003312C"/>
    <w:rsid w:val="00033443"/>
    <w:rsid w:val="000338EC"/>
    <w:rsid w:val="0003417D"/>
    <w:rsid w:val="000341E3"/>
    <w:rsid w:val="0003469D"/>
    <w:rsid w:val="00034764"/>
    <w:rsid w:val="000347D1"/>
    <w:rsid w:val="00034CE8"/>
    <w:rsid w:val="00035235"/>
    <w:rsid w:val="000353CF"/>
    <w:rsid w:val="00035573"/>
    <w:rsid w:val="000355E5"/>
    <w:rsid w:val="00035CD0"/>
    <w:rsid w:val="00036478"/>
    <w:rsid w:val="00036DB4"/>
    <w:rsid w:val="000374AE"/>
    <w:rsid w:val="000379F8"/>
    <w:rsid w:val="00040100"/>
    <w:rsid w:val="0004029D"/>
    <w:rsid w:val="000402A4"/>
    <w:rsid w:val="000407F8"/>
    <w:rsid w:val="00040FD6"/>
    <w:rsid w:val="00041881"/>
    <w:rsid w:val="00041A26"/>
    <w:rsid w:val="00041AAB"/>
    <w:rsid w:val="00041B4C"/>
    <w:rsid w:val="00041B74"/>
    <w:rsid w:val="00041E8C"/>
    <w:rsid w:val="00042B02"/>
    <w:rsid w:val="00042F67"/>
    <w:rsid w:val="00043360"/>
    <w:rsid w:val="0004378A"/>
    <w:rsid w:val="00044579"/>
    <w:rsid w:val="00044802"/>
    <w:rsid w:val="000449A6"/>
    <w:rsid w:val="00044A80"/>
    <w:rsid w:val="000450C2"/>
    <w:rsid w:val="00045796"/>
    <w:rsid w:val="00045CE6"/>
    <w:rsid w:val="00046D39"/>
    <w:rsid w:val="00047550"/>
    <w:rsid w:val="0004789D"/>
    <w:rsid w:val="000501BC"/>
    <w:rsid w:val="00050C6B"/>
    <w:rsid w:val="000512E7"/>
    <w:rsid w:val="00051343"/>
    <w:rsid w:val="00051CA1"/>
    <w:rsid w:val="00051E3A"/>
    <w:rsid w:val="00051FC8"/>
    <w:rsid w:val="00052084"/>
    <w:rsid w:val="000520BF"/>
    <w:rsid w:val="00052A2F"/>
    <w:rsid w:val="00052F1D"/>
    <w:rsid w:val="00052FE3"/>
    <w:rsid w:val="00053124"/>
    <w:rsid w:val="00054452"/>
    <w:rsid w:val="00054850"/>
    <w:rsid w:val="000548F9"/>
    <w:rsid w:val="00055005"/>
    <w:rsid w:val="000552F9"/>
    <w:rsid w:val="000555DF"/>
    <w:rsid w:val="000559E7"/>
    <w:rsid w:val="000560D3"/>
    <w:rsid w:val="000560FB"/>
    <w:rsid w:val="0005622E"/>
    <w:rsid w:val="00056265"/>
    <w:rsid w:val="00056CD5"/>
    <w:rsid w:val="00056FC9"/>
    <w:rsid w:val="000572FD"/>
    <w:rsid w:val="00057C0F"/>
    <w:rsid w:val="00057E27"/>
    <w:rsid w:val="000606B9"/>
    <w:rsid w:val="000607C7"/>
    <w:rsid w:val="00060B99"/>
    <w:rsid w:val="000611CD"/>
    <w:rsid w:val="00061786"/>
    <w:rsid w:val="0006181A"/>
    <w:rsid w:val="0006193E"/>
    <w:rsid w:val="00062A16"/>
    <w:rsid w:val="00062EA1"/>
    <w:rsid w:val="0006337F"/>
    <w:rsid w:val="0006361F"/>
    <w:rsid w:val="0006369A"/>
    <w:rsid w:val="00063F61"/>
    <w:rsid w:val="00063F77"/>
    <w:rsid w:val="000642BF"/>
    <w:rsid w:val="00064B9E"/>
    <w:rsid w:val="00064EB1"/>
    <w:rsid w:val="0006523F"/>
    <w:rsid w:val="00065954"/>
    <w:rsid w:val="000664AD"/>
    <w:rsid w:val="0006653E"/>
    <w:rsid w:val="000666D6"/>
    <w:rsid w:val="000668B3"/>
    <w:rsid w:val="00066A5D"/>
    <w:rsid w:val="00066F7A"/>
    <w:rsid w:val="000672C0"/>
    <w:rsid w:val="00067BAC"/>
    <w:rsid w:val="00070776"/>
    <w:rsid w:val="00071047"/>
    <w:rsid w:val="00071714"/>
    <w:rsid w:val="000719D0"/>
    <w:rsid w:val="00071AD5"/>
    <w:rsid w:val="00072501"/>
    <w:rsid w:val="00072C8D"/>
    <w:rsid w:val="00072D2E"/>
    <w:rsid w:val="00073074"/>
    <w:rsid w:val="0007328E"/>
    <w:rsid w:val="00073658"/>
    <w:rsid w:val="00074968"/>
    <w:rsid w:val="0007496C"/>
    <w:rsid w:val="000753E8"/>
    <w:rsid w:val="000754CA"/>
    <w:rsid w:val="0007648D"/>
    <w:rsid w:val="00076D15"/>
    <w:rsid w:val="00076E60"/>
    <w:rsid w:val="00076F21"/>
    <w:rsid w:val="00077B51"/>
    <w:rsid w:val="00077BDD"/>
    <w:rsid w:val="00080C79"/>
    <w:rsid w:val="000810B1"/>
    <w:rsid w:val="00081606"/>
    <w:rsid w:val="00081D53"/>
    <w:rsid w:val="000820B1"/>
    <w:rsid w:val="000820EE"/>
    <w:rsid w:val="0008215B"/>
    <w:rsid w:val="000823F7"/>
    <w:rsid w:val="0008351A"/>
    <w:rsid w:val="000837FA"/>
    <w:rsid w:val="0008394E"/>
    <w:rsid w:val="00083B0A"/>
    <w:rsid w:val="00083B74"/>
    <w:rsid w:val="0008442C"/>
    <w:rsid w:val="00084493"/>
    <w:rsid w:val="00086127"/>
    <w:rsid w:val="00086A2F"/>
    <w:rsid w:val="00086F24"/>
    <w:rsid w:val="00086F31"/>
    <w:rsid w:val="000870A1"/>
    <w:rsid w:val="000874FE"/>
    <w:rsid w:val="00087766"/>
    <w:rsid w:val="00087874"/>
    <w:rsid w:val="00090083"/>
    <w:rsid w:val="0009014C"/>
    <w:rsid w:val="000905CA"/>
    <w:rsid w:val="00090A94"/>
    <w:rsid w:val="00090F51"/>
    <w:rsid w:val="0009101D"/>
    <w:rsid w:val="00091573"/>
    <w:rsid w:val="00091772"/>
    <w:rsid w:val="00091C8D"/>
    <w:rsid w:val="00091FBB"/>
    <w:rsid w:val="000920CA"/>
    <w:rsid w:val="000922C2"/>
    <w:rsid w:val="0009251D"/>
    <w:rsid w:val="00092DB7"/>
    <w:rsid w:val="00092E90"/>
    <w:rsid w:val="00093047"/>
    <w:rsid w:val="0009317B"/>
    <w:rsid w:val="00093812"/>
    <w:rsid w:val="00094010"/>
    <w:rsid w:val="0009471E"/>
    <w:rsid w:val="00094733"/>
    <w:rsid w:val="000948F5"/>
    <w:rsid w:val="00094914"/>
    <w:rsid w:val="000949F2"/>
    <w:rsid w:val="00094B7C"/>
    <w:rsid w:val="00094B87"/>
    <w:rsid w:val="00094DC0"/>
    <w:rsid w:val="00095363"/>
    <w:rsid w:val="00095CB6"/>
    <w:rsid w:val="000960C9"/>
    <w:rsid w:val="000967F9"/>
    <w:rsid w:val="00096AF7"/>
    <w:rsid w:val="00096FAC"/>
    <w:rsid w:val="00096FD6"/>
    <w:rsid w:val="000A0610"/>
    <w:rsid w:val="000A099E"/>
    <w:rsid w:val="000A0B76"/>
    <w:rsid w:val="000A12BA"/>
    <w:rsid w:val="000A174B"/>
    <w:rsid w:val="000A197F"/>
    <w:rsid w:val="000A21CE"/>
    <w:rsid w:val="000A24A6"/>
    <w:rsid w:val="000A2757"/>
    <w:rsid w:val="000A2969"/>
    <w:rsid w:val="000A2A46"/>
    <w:rsid w:val="000A2A81"/>
    <w:rsid w:val="000A2EC3"/>
    <w:rsid w:val="000A3506"/>
    <w:rsid w:val="000A3561"/>
    <w:rsid w:val="000A3951"/>
    <w:rsid w:val="000A3D42"/>
    <w:rsid w:val="000A41C6"/>
    <w:rsid w:val="000A4286"/>
    <w:rsid w:val="000A4A75"/>
    <w:rsid w:val="000A58BE"/>
    <w:rsid w:val="000A66F8"/>
    <w:rsid w:val="000A6854"/>
    <w:rsid w:val="000A6C9F"/>
    <w:rsid w:val="000A6F26"/>
    <w:rsid w:val="000A7151"/>
    <w:rsid w:val="000A74DB"/>
    <w:rsid w:val="000A76C8"/>
    <w:rsid w:val="000A7819"/>
    <w:rsid w:val="000A7C44"/>
    <w:rsid w:val="000B1AAB"/>
    <w:rsid w:val="000B1C77"/>
    <w:rsid w:val="000B3024"/>
    <w:rsid w:val="000B3334"/>
    <w:rsid w:val="000B35BA"/>
    <w:rsid w:val="000B3897"/>
    <w:rsid w:val="000B4007"/>
    <w:rsid w:val="000B47A1"/>
    <w:rsid w:val="000B58E6"/>
    <w:rsid w:val="000B5E03"/>
    <w:rsid w:val="000B5FCA"/>
    <w:rsid w:val="000B612D"/>
    <w:rsid w:val="000B6348"/>
    <w:rsid w:val="000B63E4"/>
    <w:rsid w:val="000B643C"/>
    <w:rsid w:val="000B654F"/>
    <w:rsid w:val="000B6ABE"/>
    <w:rsid w:val="000B7352"/>
    <w:rsid w:val="000B73E1"/>
    <w:rsid w:val="000C00ED"/>
    <w:rsid w:val="000C0C77"/>
    <w:rsid w:val="000C0D90"/>
    <w:rsid w:val="000C1B3F"/>
    <w:rsid w:val="000C20F5"/>
    <w:rsid w:val="000C21DD"/>
    <w:rsid w:val="000C26C5"/>
    <w:rsid w:val="000C37C5"/>
    <w:rsid w:val="000C3CFB"/>
    <w:rsid w:val="000C3D42"/>
    <w:rsid w:val="000C4040"/>
    <w:rsid w:val="000C40FF"/>
    <w:rsid w:val="000C454F"/>
    <w:rsid w:val="000C46B2"/>
    <w:rsid w:val="000C4A5D"/>
    <w:rsid w:val="000C4BFA"/>
    <w:rsid w:val="000C4C73"/>
    <w:rsid w:val="000C5728"/>
    <w:rsid w:val="000C58BD"/>
    <w:rsid w:val="000C5C36"/>
    <w:rsid w:val="000C5C41"/>
    <w:rsid w:val="000C7367"/>
    <w:rsid w:val="000C7773"/>
    <w:rsid w:val="000C778B"/>
    <w:rsid w:val="000C78EF"/>
    <w:rsid w:val="000C7B78"/>
    <w:rsid w:val="000D0D4C"/>
    <w:rsid w:val="000D120A"/>
    <w:rsid w:val="000D16E5"/>
    <w:rsid w:val="000D1791"/>
    <w:rsid w:val="000D1AB1"/>
    <w:rsid w:val="000D1CA0"/>
    <w:rsid w:val="000D29D7"/>
    <w:rsid w:val="000D3568"/>
    <w:rsid w:val="000D374D"/>
    <w:rsid w:val="000D389E"/>
    <w:rsid w:val="000D41D4"/>
    <w:rsid w:val="000D45A9"/>
    <w:rsid w:val="000D487F"/>
    <w:rsid w:val="000D4CA3"/>
    <w:rsid w:val="000D4F07"/>
    <w:rsid w:val="000D4FA4"/>
    <w:rsid w:val="000D533F"/>
    <w:rsid w:val="000D5342"/>
    <w:rsid w:val="000D70DA"/>
    <w:rsid w:val="000D7421"/>
    <w:rsid w:val="000D756C"/>
    <w:rsid w:val="000D7F13"/>
    <w:rsid w:val="000E0323"/>
    <w:rsid w:val="000E0455"/>
    <w:rsid w:val="000E0495"/>
    <w:rsid w:val="000E0AE8"/>
    <w:rsid w:val="000E168F"/>
    <w:rsid w:val="000E1AEB"/>
    <w:rsid w:val="000E1BBA"/>
    <w:rsid w:val="000E203E"/>
    <w:rsid w:val="000E227D"/>
    <w:rsid w:val="000E2BC6"/>
    <w:rsid w:val="000E2D86"/>
    <w:rsid w:val="000E2E4A"/>
    <w:rsid w:val="000E301C"/>
    <w:rsid w:val="000E3834"/>
    <w:rsid w:val="000E3D4E"/>
    <w:rsid w:val="000E4102"/>
    <w:rsid w:val="000E4154"/>
    <w:rsid w:val="000E45BA"/>
    <w:rsid w:val="000E50B8"/>
    <w:rsid w:val="000E53AF"/>
    <w:rsid w:val="000E5501"/>
    <w:rsid w:val="000E5E88"/>
    <w:rsid w:val="000E5F88"/>
    <w:rsid w:val="000E6377"/>
    <w:rsid w:val="000E63C8"/>
    <w:rsid w:val="000E671C"/>
    <w:rsid w:val="000E6939"/>
    <w:rsid w:val="000E6F2A"/>
    <w:rsid w:val="000E70D2"/>
    <w:rsid w:val="000F0154"/>
    <w:rsid w:val="000F0260"/>
    <w:rsid w:val="000F1520"/>
    <w:rsid w:val="000F1A1F"/>
    <w:rsid w:val="000F1B4D"/>
    <w:rsid w:val="000F247A"/>
    <w:rsid w:val="000F256B"/>
    <w:rsid w:val="000F2BC6"/>
    <w:rsid w:val="000F2C22"/>
    <w:rsid w:val="000F2EE3"/>
    <w:rsid w:val="000F30DC"/>
    <w:rsid w:val="000F30EE"/>
    <w:rsid w:val="000F35C8"/>
    <w:rsid w:val="000F456D"/>
    <w:rsid w:val="000F4D1D"/>
    <w:rsid w:val="000F542A"/>
    <w:rsid w:val="000F589B"/>
    <w:rsid w:val="000F5E7C"/>
    <w:rsid w:val="000F5E96"/>
    <w:rsid w:val="000F5F52"/>
    <w:rsid w:val="000F6922"/>
    <w:rsid w:val="000F69F4"/>
    <w:rsid w:val="000F6FBF"/>
    <w:rsid w:val="000F7D1E"/>
    <w:rsid w:val="001012D5"/>
    <w:rsid w:val="001015AD"/>
    <w:rsid w:val="00101AC8"/>
    <w:rsid w:val="001028D0"/>
    <w:rsid w:val="00102E85"/>
    <w:rsid w:val="00102E9A"/>
    <w:rsid w:val="001035A9"/>
    <w:rsid w:val="00103C03"/>
    <w:rsid w:val="00104047"/>
    <w:rsid w:val="00104208"/>
    <w:rsid w:val="00104CFA"/>
    <w:rsid w:val="001051FB"/>
    <w:rsid w:val="00105729"/>
    <w:rsid w:val="00105C21"/>
    <w:rsid w:val="00106648"/>
    <w:rsid w:val="0010674F"/>
    <w:rsid w:val="00106918"/>
    <w:rsid w:val="00106930"/>
    <w:rsid w:val="00106C1D"/>
    <w:rsid w:val="0010716B"/>
    <w:rsid w:val="001105D0"/>
    <w:rsid w:val="001113EF"/>
    <w:rsid w:val="001119AA"/>
    <w:rsid w:val="00111B43"/>
    <w:rsid w:val="00114D06"/>
    <w:rsid w:val="00115A92"/>
    <w:rsid w:val="00115CBD"/>
    <w:rsid w:val="00116A31"/>
    <w:rsid w:val="00117D70"/>
    <w:rsid w:val="00117F02"/>
    <w:rsid w:val="0012039D"/>
    <w:rsid w:val="001203D1"/>
    <w:rsid w:val="001205C8"/>
    <w:rsid w:val="00120674"/>
    <w:rsid w:val="00120CCA"/>
    <w:rsid w:val="0012180F"/>
    <w:rsid w:val="0012193A"/>
    <w:rsid w:val="001219DB"/>
    <w:rsid w:val="00121B9E"/>
    <w:rsid w:val="00121F86"/>
    <w:rsid w:val="0012376C"/>
    <w:rsid w:val="001237DC"/>
    <w:rsid w:val="001237FA"/>
    <w:rsid w:val="00123820"/>
    <w:rsid w:val="00123DD0"/>
    <w:rsid w:val="001241BA"/>
    <w:rsid w:val="00124C8D"/>
    <w:rsid w:val="00124D20"/>
    <w:rsid w:val="00125462"/>
    <w:rsid w:val="0012582D"/>
    <w:rsid w:val="00125897"/>
    <w:rsid w:val="0012678B"/>
    <w:rsid w:val="00127FB3"/>
    <w:rsid w:val="00130B9A"/>
    <w:rsid w:val="00130E77"/>
    <w:rsid w:val="00131A80"/>
    <w:rsid w:val="0013202E"/>
    <w:rsid w:val="0013231A"/>
    <w:rsid w:val="0013372F"/>
    <w:rsid w:val="001337F5"/>
    <w:rsid w:val="00133EE3"/>
    <w:rsid w:val="00133F60"/>
    <w:rsid w:val="00133FB0"/>
    <w:rsid w:val="00133FC9"/>
    <w:rsid w:val="0013420E"/>
    <w:rsid w:val="00135286"/>
    <w:rsid w:val="0013555C"/>
    <w:rsid w:val="001358D9"/>
    <w:rsid w:val="00135B45"/>
    <w:rsid w:val="00135D70"/>
    <w:rsid w:val="00136F3D"/>
    <w:rsid w:val="001372D6"/>
    <w:rsid w:val="00137A2B"/>
    <w:rsid w:val="00137D96"/>
    <w:rsid w:val="00137DB8"/>
    <w:rsid w:val="0014012D"/>
    <w:rsid w:val="0014014E"/>
    <w:rsid w:val="00140417"/>
    <w:rsid w:val="00140874"/>
    <w:rsid w:val="00140977"/>
    <w:rsid w:val="001419A4"/>
    <w:rsid w:val="00141AE6"/>
    <w:rsid w:val="00142C43"/>
    <w:rsid w:val="00143233"/>
    <w:rsid w:val="00143240"/>
    <w:rsid w:val="00143E72"/>
    <w:rsid w:val="00143EE7"/>
    <w:rsid w:val="00144269"/>
    <w:rsid w:val="001443D7"/>
    <w:rsid w:val="00144707"/>
    <w:rsid w:val="0014473A"/>
    <w:rsid w:val="0014481E"/>
    <w:rsid w:val="0014495B"/>
    <w:rsid w:val="001453B4"/>
    <w:rsid w:val="00145B95"/>
    <w:rsid w:val="0014797A"/>
    <w:rsid w:val="001479D6"/>
    <w:rsid w:val="001505D5"/>
    <w:rsid w:val="00150687"/>
    <w:rsid w:val="001507E8"/>
    <w:rsid w:val="00150810"/>
    <w:rsid w:val="0015094C"/>
    <w:rsid w:val="001510FB"/>
    <w:rsid w:val="001514B9"/>
    <w:rsid w:val="00151764"/>
    <w:rsid w:val="00151AC4"/>
    <w:rsid w:val="00151BEA"/>
    <w:rsid w:val="00152807"/>
    <w:rsid w:val="00152961"/>
    <w:rsid w:val="00153658"/>
    <w:rsid w:val="00153F7B"/>
    <w:rsid w:val="001541B2"/>
    <w:rsid w:val="0015443E"/>
    <w:rsid w:val="0015498F"/>
    <w:rsid w:val="00154A6D"/>
    <w:rsid w:val="00155B05"/>
    <w:rsid w:val="0015752F"/>
    <w:rsid w:val="00157DBC"/>
    <w:rsid w:val="0016007D"/>
    <w:rsid w:val="001603D5"/>
    <w:rsid w:val="00160B6B"/>
    <w:rsid w:val="00160BC6"/>
    <w:rsid w:val="00161259"/>
    <w:rsid w:val="0016156F"/>
    <w:rsid w:val="00162076"/>
    <w:rsid w:val="001624E2"/>
    <w:rsid w:val="00162500"/>
    <w:rsid w:val="00162C5F"/>
    <w:rsid w:val="00162E05"/>
    <w:rsid w:val="001631BB"/>
    <w:rsid w:val="00163554"/>
    <w:rsid w:val="001635C6"/>
    <w:rsid w:val="0016486C"/>
    <w:rsid w:val="001648EB"/>
    <w:rsid w:val="001660FD"/>
    <w:rsid w:val="001661B6"/>
    <w:rsid w:val="001663DC"/>
    <w:rsid w:val="0016690E"/>
    <w:rsid w:val="001674C3"/>
    <w:rsid w:val="00167DD4"/>
    <w:rsid w:val="00167E43"/>
    <w:rsid w:val="00170473"/>
    <w:rsid w:val="001705A5"/>
    <w:rsid w:val="001705CC"/>
    <w:rsid w:val="001708A7"/>
    <w:rsid w:val="00171229"/>
    <w:rsid w:val="001713AD"/>
    <w:rsid w:val="00171499"/>
    <w:rsid w:val="0017215D"/>
    <w:rsid w:val="00172276"/>
    <w:rsid w:val="00173AA4"/>
    <w:rsid w:val="00173CF0"/>
    <w:rsid w:val="00174426"/>
    <w:rsid w:val="001751B1"/>
    <w:rsid w:val="001753C9"/>
    <w:rsid w:val="001753D2"/>
    <w:rsid w:val="00176E00"/>
    <w:rsid w:val="001779F4"/>
    <w:rsid w:val="00180038"/>
    <w:rsid w:val="0018083C"/>
    <w:rsid w:val="001809BE"/>
    <w:rsid w:val="001812BC"/>
    <w:rsid w:val="00181BA4"/>
    <w:rsid w:val="00182F9F"/>
    <w:rsid w:val="001836C6"/>
    <w:rsid w:val="0018438C"/>
    <w:rsid w:val="0018612C"/>
    <w:rsid w:val="001862B7"/>
    <w:rsid w:val="0018762F"/>
    <w:rsid w:val="00187D57"/>
    <w:rsid w:val="001901F0"/>
    <w:rsid w:val="001902FA"/>
    <w:rsid w:val="00191019"/>
    <w:rsid w:val="0019104C"/>
    <w:rsid w:val="0019169A"/>
    <w:rsid w:val="00191A15"/>
    <w:rsid w:val="00192341"/>
    <w:rsid w:val="0019239A"/>
    <w:rsid w:val="0019256F"/>
    <w:rsid w:val="00192AE6"/>
    <w:rsid w:val="00192C78"/>
    <w:rsid w:val="00192D38"/>
    <w:rsid w:val="00192DD9"/>
    <w:rsid w:val="001932DA"/>
    <w:rsid w:val="0019379E"/>
    <w:rsid w:val="00193C8C"/>
    <w:rsid w:val="00194197"/>
    <w:rsid w:val="001945AA"/>
    <w:rsid w:val="001947FB"/>
    <w:rsid w:val="0019587D"/>
    <w:rsid w:val="00195CD7"/>
    <w:rsid w:val="00195D29"/>
    <w:rsid w:val="00195FCA"/>
    <w:rsid w:val="001962BC"/>
    <w:rsid w:val="00196462"/>
    <w:rsid w:val="001965D3"/>
    <w:rsid w:val="001970F0"/>
    <w:rsid w:val="001971C7"/>
    <w:rsid w:val="00197E28"/>
    <w:rsid w:val="00197EAB"/>
    <w:rsid w:val="00197EE4"/>
    <w:rsid w:val="001A0AE5"/>
    <w:rsid w:val="001A0E22"/>
    <w:rsid w:val="001A1902"/>
    <w:rsid w:val="001A214C"/>
    <w:rsid w:val="001A2C2C"/>
    <w:rsid w:val="001A3C13"/>
    <w:rsid w:val="001A434A"/>
    <w:rsid w:val="001A4797"/>
    <w:rsid w:val="001A5DA1"/>
    <w:rsid w:val="001A5ECD"/>
    <w:rsid w:val="001A62E6"/>
    <w:rsid w:val="001A7163"/>
    <w:rsid w:val="001B0F53"/>
    <w:rsid w:val="001B1ADF"/>
    <w:rsid w:val="001B1E43"/>
    <w:rsid w:val="001B1EF2"/>
    <w:rsid w:val="001B2851"/>
    <w:rsid w:val="001B2D78"/>
    <w:rsid w:val="001B376F"/>
    <w:rsid w:val="001B37C7"/>
    <w:rsid w:val="001B3C30"/>
    <w:rsid w:val="001B3DED"/>
    <w:rsid w:val="001B446D"/>
    <w:rsid w:val="001B47C3"/>
    <w:rsid w:val="001B481C"/>
    <w:rsid w:val="001B482B"/>
    <w:rsid w:val="001B4A97"/>
    <w:rsid w:val="001B4B16"/>
    <w:rsid w:val="001B526A"/>
    <w:rsid w:val="001B5E3B"/>
    <w:rsid w:val="001B63A3"/>
    <w:rsid w:val="001B641F"/>
    <w:rsid w:val="001B650B"/>
    <w:rsid w:val="001B6A7A"/>
    <w:rsid w:val="001B6A8A"/>
    <w:rsid w:val="001B7034"/>
    <w:rsid w:val="001B720C"/>
    <w:rsid w:val="001B7E14"/>
    <w:rsid w:val="001C002F"/>
    <w:rsid w:val="001C0708"/>
    <w:rsid w:val="001C0986"/>
    <w:rsid w:val="001C09FC"/>
    <w:rsid w:val="001C0EBF"/>
    <w:rsid w:val="001C15A5"/>
    <w:rsid w:val="001C1A34"/>
    <w:rsid w:val="001C23A4"/>
    <w:rsid w:val="001C2CE8"/>
    <w:rsid w:val="001C2D43"/>
    <w:rsid w:val="001C2EE9"/>
    <w:rsid w:val="001C2F11"/>
    <w:rsid w:val="001C3084"/>
    <w:rsid w:val="001C33B3"/>
    <w:rsid w:val="001C3B5F"/>
    <w:rsid w:val="001C4FF5"/>
    <w:rsid w:val="001C51FA"/>
    <w:rsid w:val="001C55F0"/>
    <w:rsid w:val="001C5E51"/>
    <w:rsid w:val="001C6AAE"/>
    <w:rsid w:val="001C6E56"/>
    <w:rsid w:val="001C720C"/>
    <w:rsid w:val="001C7513"/>
    <w:rsid w:val="001D052B"/>
    <w:rsid w:val="001D05BE"/>
    <w:rsid w:val="001D128D"/>
    <w:rsid w:val="001D2158"/>
    <w:rsid w:val="001D2A89"/>
    <w:rsid w:val="001D36EE"/>
    <w:rsid w:val="001D39E5"/>
    <w:rsid w:val="001D3AFD"/>
    <w:rsid w:val="001D3C37"/>
    <w:rsid w:val="001D3D6B"/>
    <w:rsid w:val="001D420A"/>
    <w:rsid w:val="001D4345"/>
    <w:rsid w:val="001D4BF9"/>
    <w:rsid w:val="001D50B7"/>
    <w:rsid w:val="001D5BEE"/>
    <w:rsid w:val="001D5E81"/>
    <w:rsid w:val="001D70EC"/>
    <w:rsid w:val="001D7A5D"/>
    <w:rsid w:val="001D7D4C"/>
    <w:rsid w:val="001E0321"/>
    <w:rsid w:val="001E0914"/>
    <w:rsid w:val="001E0EAC"/>
    <w:rsid w:val="001E0FB3"/>
    <w:rsid w:val="001E12CD"/>
    <w:rsid w:val="001E14E8"/>
    <w:rsid w:val="001E1AE0"/>
    <w:rsid w:val="001E320E"/>
    <w:rsid w:val="001E353F"/>
    <w:rsid w:val="001E362A"/>
    <w:rsid w:val="001E36A7"/>
    <w:rsid w:val="001E3810"/>
    <w:rsid w:val="001E3BC1"/>
    <w:rsid w:val="001E3DAB"/>
    <w:rsid w:val="001E3F29"/>
    <w:rsid w:val="001E5551"/>
    <w:rsid w:val="001E57EC"/>
    <w:rsid w:val="001E5E12"/>
    <w:rsid w:val="001E6098"/>
    <w:rsid w:val="001E695A"/>
    <w:rsid w:val="001F0073"/>
    <w:rsid w:val="001F021A"/>
    <w:rsid w:val="001F044E"/>
    <w:rsid w:val="001F057F"/>
    <w:rsid w:val="001F0821"/>
    <w:rsid w:val="001F0A04"/>
    <w:rsid w:val="001F0A1B"/>
    <w:rsid w:val="001F1AB9"/>
    <w:rsid w:val="001F1F82"/>
    <w:rsid w:val="001F2061"/>
    <w:rsid w:val="001F211B"/>
    <w:rsid w:val="001F239C"/>
    <w:rsid w:val="001F3715"/>
    <w:rsid w:val="001F3765"/>
    <w:rsid w:val="001F3BEA"/>
    <w:rsid w:val="001F3CF1"/>
    <w:rsid w:val="001F3EA3"/>
    <w:rsid w:val="001F4610"/>
    <w:rsid w:val="001F4982"/>
    <w:rsid w:val="001F4E0B"/>
    <w:rsid w:val="001F4E7D"/>
    <w:rsid w:val="001F5787"/>
    <w:rsid w:val="001F6D13"/>
    <w:rsid w:val="001F6D2B"/>
    <w:rsid w:val="001F6FA0"/>
    <w:rsid w:val="001F74DA"/>
    <w:rsid w:val="0020010A"/>
    <w:rsid w:val="00200136"/>
    <w:rsid w:val="00200563"/>
    <w:rsid w:val="002005D5"/>
    <w:rsid w:val="0020091E"/>
    <w:rsid w:val="00201757"/>
    <w:rsid w:val="00201EC4"/>
    <w:rsid w:val="0020337A"/>
    <w:rsid w:val="00204440"/>
    <w:rsid w:val="002048D9"/>
    <w:rsid w:val="00204DB0"/>
    <w:rsid w:val="00205097"/>
    <w:rsid w:val="002050A2"/>
    <w:rsid w:val="0020528D"/>
    <w:rsid w:val="00205CD0"/>
    <w:rsid w:val="00205EF2"/>
    <w:rsid w:val="002061BE"/>
    <w:rsid w:val="00206490"/>
    <w:rsid w:val="00206E4B"/>
    <w:rsid w:val="002078BF"/>
    <w:rsid w:val="002079A0"/>
    <w:rsid w:val="002103BB"/>
    <w:rsid w:val="002104BB"/>
    <w:rsid w:val="00210AE1"/>
    <w:rsid w:val="00210D36"/>
    <w:rsid w:val="002113A8"/>
    <w:rsid w:val="00211CEA"/>
    <w:rsid w:val="002123BE"/>
    <w:rsid w:val="0021263B"/>
    <w:rsid w:val="00212678"/>
    <w:rsid w:val="00213220"/>
    <w:rsid w:val="00213420"/>
    <w:rsid w:val="002138F8"/>
    <w:rsid w:val="00214F53"/>
    <w:rsid w:val="00215256"/>
    <w:rsid w:val="002153D6"/>
    <w:rsid w:val="002168CA"/>
    <w:rsid w:val="00216B95"/>
    <w:rsid w:val="00216B98"/>
    <w:rsid w:val="00217BE5"/>
    <w:rsid w:val="002204E1"/>
    <w:rsid w:val="00220574"/>
    <w:rsid w:val="0022063D"/>
    <w:rsid w:val="00220BFD"/>
    <w:rsid w:val="00221492"/>
    <w:rsid w:val="00222B50"/>
    <w:rsid w:val="00222DA3"/>
    <w:rsid w:val="00222EB6"/>
    <w:rsid w:val="00223288"/>
    <w:rsid w:val="00223787"/>
    <w:rsid w:val="002238C7"/>
    <w:rsid w:val="00223E72"/>
    <w:rsid w:val="00224226"/>
    <w:rsid w:val="00224492"/>
    <w:rsid w:val="00224A74"/>
    <w:rsid w:val="00224FD5"/>
    <w:rsid w:val="0022514B"/>
    <w:rsid w:val="00225151"/>
    <w:rsid w:val="0022521C"/>
    <w:rsid w:val="0022554C"/>
    <w:rsid w:val="00225F13"/>
    <w:rsid w:val="00226154"/>
    <w:rsid w:val="00226B33"/>
    <w:rsid w:val="0022702C"/>
    <w:rsid w:val="002272A0"/>
    <w:rsid w:val="0022777F"/>
    <w:rsid w:val="00227CA8"/>
    <w:rsid w:val="00227D5E"/>
    <w:rsid w:val="00227EB4"/>
    <w:rsid w:val="00230052"/>
    <w:rsid w:val="002300A1"/>
    <w:rsid w:val="00230434"/>
    <w:rsid w:val="00230C95"/>
    <w:rsid w:val="00230F01"/>
    <w:rsid w:val="00231198"/>
    <w:rsid w:val="00231496"/>
    <w:rsid w:val="00231F20"/>
    <w:rsid w:val="0023222A"/>
    <w:rsid w:val="00232588"/>
    <w:rsid w:val="00232B39"/>
    <w:rsid w:val="0023305C"/>
    <w:rsid w:val="002334C3"/>
    <w:rsid w:val="00233623"/>
    <w:rsid w:val="00233974"/>
    <w:rsid w:val="00233B50"/>
    <w:rsid w:val="0023455F"/>
    <w:rsid w:val="00234A1D"/>
    <w:rsid w:val="00234DDA"/>
    <w:rsid w:val="002352AB"/>
    <w:rsid w:val="002353F1"/>
    <w:rsid w:val="00236212"/>
    <w:rsid w:val="00236650"/>
    <w:rsid w:val="00236B8D"/>
    <w:rsid w:val="00237234"/>
    <w:rsid w:val="0023744E"/>
    <w:rsid w:val="00237E6D"/>
    <w:rsid w:val="00237EFE"/>
    <w:rsid w:val="00240874"/>
    <w:rsid w:val="00240A39"/>
    <w:rsid w:val="00240F91"/>
    <w:rsid w:val="00242233"/>
    <w:rsid w:val="0024297C"/>
    <w:rsid w:val="00242A65"/>
    <w:rsid w:val="00242F87"/>
    <w:rsid w:val="002439E0"/>
    <w:rsid w:val="00243B58"/>
    <w:rsid w:val="0024420D"/>
    <w:rsid w:val="002443A3"/>
    <w:rsid w:val="002451E5"/>
    <w:rsid w:val="00245D5C"/>
    <w:rsid w:val="00245EEE"/>
    <w:rsid w:val="0024602B"/>
    <w:rsid w:val="002461CC"/>
    <w:rsid w:val="00246325"/>
    <w:rsid w:val="002469AC"/>
    <w:rsid w:val="00246C42"/>
    <w:rsid w:val="00247394"/>
    <w:rsid w:val="00247553"/>
    <w:rsid w:val="0024774D"/>
    <w:rsid w:val="0025045B"/>
    <w:rsid w:val="00250BD0"/>
    <w:rsid w:val="002517B6"/>
    <w:rsid w:val="002518AE"/>
    <w:rsid w:val="0025198E"/>
    <w:rsid w:val="00251FFD"/>
    <w:rsid w:val="00252FAA"/>
    <w:rsid w:val="00253222"/>
    <w:rsid w:val="00253308"/>
    <w:rsid w:val="00253C98"/>
    <w:rsid w:val="0025499A"/>
    <w:rsid w:val="00254DE1"/>
    <w:rsid w:val="0025590B"/>
    <w:rsid w:val="00256C07"/>
    <w:rsid w:val="00260388"/>
    <w:rsid w:val="00260567"/>
    <w:rsid w:val="00260ADB"/>
    <w:rsid w:val="0026104E"/>
    <w:rsid w:val="0026125D"/>
    <w:rsid w:val="002616E3"/>
    <w:rsid w:val="002638A1"/>
    <w:rsid w:val="00263A7C"/>
    <w:rsid w:val="002642D6"/>
    <w:rsid w:val="002647D5"/>
    <w:rsid w:val="00264A62"/>
    <w:rsid w:val="00265CA0"/>
    <w:rsid w:val="00265F4C"/>
    <w:rsid w:val="00266116"/>
    <w:rsid w:val="00267AE6"/>
    <w:rsid w:val="002710A0"/>
    <w:rsid w:val="00271548"/>
    <w:rsid w:val="002721D1"/>
    <w:rsid w:val="00272438"/>
    <w:rsid w:val="00272B0C"/>
    <w:rsid w:val="00272B3B"/>
    <w:rsid w:val="00272DCF"/>
    <w:rsid w:val="00273925"/>
    <w:rsid w:val="0027396A"/>
    <w:rsid w:val="002746A4"/>
    <w:rsid w:val="00274851"/>
    <w:rsid w:val="00275393"/>
    <w:rsid w:val="0027572F"/>
    <w:rsid w:val="00276560"/>
    <w:rsid w:val="00276C7B"/>
    <w:rsid w:val="00276F0C"/>
    <w:rsid w:val="002770F3"/>
    <w:rsid w:val="002771AB"/>
    <w:rsid w:val="002777C1"/>
    <w:rsid w:val="00277A80"/>
    <w:rsid w:val="00277CE3"/>
    <w:rsid w:val="00280809"/>
    <w:rsid w:val="00280B2E"/>
    <w:rsid w:val="00280B55"/>
    <w:rsid w:val="00281A45"/>
    <w:rsid w:val="0028286C"/>
    <w:rsid w:val="00282B60"/>
    <w:rsid w:val="00282E46"/>
    <w:rsid w:val="00284A5F"/>
    <w:rsid w:val="00285A25"/>
    <w:rsid w:val="002864ED"/>
    <w:rsid w:val="00286840"/>
    <w:rsid w:val="00286A80"/>
    <w:rsid w:val="00287641"/>
    <w:rsid w:val="00287A51"/>
    <w:rsid w:val="00287B89"/>
    <w:rsid w:val="00287DD4"/>
    <w:rsid w:val="00287F1E"/>
    <w:rsid w:val="0029006E"/>
    <w:rsid w:val="0029038C"/>
    <w:rsid w:val="00290439"/>
    <w:rsid w:val="00290668"/>
    <w:rsid w:val="00290805"/>
    <w:rsid w:val="00290F59"/>
    <w:rsid w:val="00291A58"/>
    <w:rsid w:val="00292CBC"/>
    <w:rsid w:val="00293490"/>
    <w:rsid w:val="002937ED"/>
    <w:rsid w:val="00293A5A"/>
    <w:rsid w:val="002951FB"/>
    <w:rsid w:val="00295589"/>
    <w:rsid w:val="00295965"/>
    <w:rsid w:val="00295B19"/>
    <w:rsid w:val="0029619E"/>
    <w:rsid w:val="002965FD"/>
    <w:rsid w:val="00297350"/>
    <w:rsid w:val="002A01AE"/>
    <w:rsid w:val="002A0E94"/>
    <w:rsid w:val="002A1183"/>
    <w:rsid w:val="002A2A44"/>
    <w:rsid w:val="002A2CFC"/>
    <w:rsid w:val="002A2DAF"/>
    <w:rsid w:val="002A3A53"/>
    <w:rsid w:val="002A5306"/>
    <w:rsid w:val="002A5395"/>
    <w:rsid w:val="002A5D50"/>
    <w:rsid w:val="002A5E18"/>
    <w:rsid w:val="002A68EF"/>
    <w:rsid w:val="002A7603"/>
    <w:rsid w:val="002A7A63"/>
    <w:rsid w:val="002A7B60"/>
    <w:rsid w:val="002B071E"/>
    <w:rsid w:val="002B082A"/>
    <w:rsid w:val="002B1614"/>
    <w:rsid w:val="002B219B"/>
    <w:rsid w:val="002B3611"/>
    <w:rsid w:val="002B4E90"/>
    <w:rsid w:val="002B4F39"/>
    <w:rsid w:val="002B57BF"/>
    <w:rsid w:val="002B5B78"/>
    <w:rsid w:val="002B5C2F"/>
    <w:rsid w:val="002B737C"/>
    <w:rsid w:val="002B78F1"/>
    <w:rsid w:val="002C0009"/>
    <w:rsid w:val="002C0B0B"/>
    <w:rsid w:val="002C0D6B"/>
    <w:rsid w:val="002C0EF6"/>
    <w:rsid w:val="002C105C"/>
    <w:rsid w:val="002C1195"/>
    <w:rsid w:val="002C1BAA"/>
    <w:rsid w:val="002C2708"/>
    <w:rsid w:val="002C380A"/>
    <w:rsid w:val="002C4387"/>
    <w:rsid w:val="002C4A05"/>
    <w:rsid w:val="002C4DD6"/>
    <w:rsid w:val="002C5367"/>
    <w:rsid w:val="002C6968"/>
    <w:rsid w:val="002C6E1C"/>
    <w:rsid w:val="002C712B"/>
    <w:rsid w:val="002C7848"/>
    <w:rsid w:val="002C7CC5"/>
    <w:rsid w:val="002D050E"/>
    <w:rsid w:val="002D0783"/>
    <w:rsid w:val="002D09F4"/>
    <w:rsid w:val="002D19E1"/>
    <w:rsid w:val="002D2ED1"/>
    <w:rsid w:val="002D49C2"/>
    <w:rsid w:val="002D4BA3"/>
    <w:rsid w:val="002D4EFC"/>
    <w:rsid w:val="002D5388"/>
    <w:rsid w:val="002D542A"/>
    <w:rsid w:val="002D5882"/>
    <w:rsid w:val="002D5896"/>
    <w:rsid w:val="002D5FCC"/>
    <w:rsid w:val="002D6007"/>
    <w:rsid w:val="002D636E"/>
    <w:rsid w:val="002D64F1"/>
    <w:rsid w:val="002D6A2A"/>
    <w:rsid w:val="002D6F37"/>
    <w:rsid w:val="002D71A7"/>
    <w:rsid w:val="002D7589"/>
    <w:rsid w:val="002D7E4E"/>
    <w:rsid w:val="002E025A"/>
    <w:rsid w:val="002E0338"/>
    <w:rsid w:val="002E0394"/>
    <w:rsid w:val="002E05EF"/>
    <w:rsid w:val="002E0B37"/>
    <w:rsid w:val="002E0D41"/>
    <w:rsid w:val="002E18B1"/>
    <w:rsid w:val="002E2C4F"/>
    <w:rsid w:val="002E2F12"/>
    <w:rsid w:val="002E3731"/>
    <w:rsid w:val="002E38D6"/>
    <w:rsid w:val="002E3C1B"/>
    <w:rsid w:val="002E3F03"/>
    <w:rsid w:val="002E4555"/>
    <w:rsid w:val="002E474E"/>
    <w:rsid w:val="002E4946"/>
    <w:rsid w:val="002E6794"/>
    <w:rsid w:val="002E6A7B"/>
    <w:rsid w:val="002E72F4"/>
    <w:rsid w:val="002E7653"/>
    <w:rsid w:val="002E79CE"/>
    <w:rsid w:val="002E7F8C"/>
    <w:rsid w:val="002F0316"/>
    <w:rsid w:val="002F0746"/>
    <w:rsid w:val="002F07F3"/>
    <w:rsid w:val="002F15A2"/>
    <w:rsid w:val="002F1797"/>
    <w:rsid w:val="002F1863"/>
    <w:rsid w:val="002F1A62"/>
    <w:rsid w:val="002F2202"/>
    <w:rsid w:val="002F232D"/>
    <w:rsid w:val="002F2502"/>
    <w:rsid w:val="002F304F"/>
    <w:rsid w:val="002F3ABB"/>
    <w:rsid w:val="002F3D9A"/>
    <w:rsid w:val="002F4048"/>
    <w:rsid w:val="002F4A4D"/>
    <w:rsid w:val="002F4DFD"/>
    <w:rsid w:val="002F5267"/>
    <w:rsid w:val="002F56BB"/>
    <w:rsid w:val="002F5CA5"/>
    <w:rsid w:val="002F5F59"/>
    <w:rsid w:val="002F620D"/>
    <w:rsid w:val="002F6253"/>
    <w:rsid w:val="002F691E"/>
    <w:rsid w:val="002F6E35"/>
    <w:rsid w:val="002F6F58"/>
    <w:rsid w:val="002F6F6F"/>
    <w:rsid w:val="002F70F8"/>
    <w:rsid w:val="002F7918"/>
    <w:rsid w:val="002F7B40"/>
    <w:rsid w:val="002F7D72"/>
    <w:rsid w:val="003000DF"/>
    <w:rsid w:val="0030099C"/>
    <w:rsid w:val="00300C57"/>
    <w:rsid w:val="00300D70"/>
    <w:rsid w:val="00302A56"/>
    <w:rsid w:val="00302F58"/>
    <w:rsid w:val="00303140"/>
    <w:rsid w:val="003034C6"/>
    <w:rsid w:val="00303CE6"/>
    <w:rsid w:val="00304054"/>
    <w:rsid w:val="003045EB"/>
    <w:rsid w:val="00304696"/>
    <w:rsid w:val="00304F44"/>
    <w:rsid w:val="003052E2"/>
    <w:rsid w:val="003057B0"/>
    <w:rsid w:val="003057B7"/>
    <w:rsid w:val="003059AC"/>
    <w:rsid w:val="003072A0"/>
    <w:rsid w:val="00310175"/>
    <w:rsid w:val="00310C56"/>
    <w:rsid w:val="00310F55"/>
    <w:rsid w:val="0031217C"/>
    <w:rsid w:val="00312285"/>
    <w:rsid w:val="003122AA"/>
    <w:rsid w:val="00312434"/>
    <w:rsid w:val="00312DCB"/>
    <w:rsid w:val="00313B11"/>
    <w:rsid w:val="003146AF"/>
    <w:rsid w:val="00314D6A"/>
    <w:rsid w:val="0031507A"/>
    <w:rsid w:val="003152B5"/>
    <w:rsid w:val="00315BD5"/>
    <w:rsid w:val="00315BF9"/>
    <w:rsid w:val="003163E1"/>
    <w:rsid w:val="00316591"/>
    <w:rsid w:val="003166D6"/>
    <w:rsid w:val="003166F2"/>
    <w:rsid w:val="00316874"/>
    <w:rsid w:val="00316B07"/>
    <w:rsid w:val="00317834"/>
    <w:rsid w:val="00317CDA"/>
    <w:rsid w:val="00320166"/>
    <w:rsid w:val="00320A97"/>
    <w:rsid w:val="00320E28"/>
    <w:rsid w:val="00321136"/>
    <w:rsid w:val="00321191"/>
    <w:rsid w:val="0032145B"/>
    <w:rsid w:val="003227D3"/>
    <w:rsid w:val="0032280B"/>
    <w:rsid w:val="00322DDA"/>
    <w:rsid w:val="003233F2"/>
    <w:rsid w:val="003240DF"/>
    <w:rsid w:val="003242A8"/>
    <w:rsid w:val="0032437D"/>
    <w:rsid w:val="00324705"/>
    <w:rsid w:val="003248FC"/>
    <w:rsid w:val="00324C3D"/>
    <w:rsid w:val="00324D17"/>
    <w:rsid w:val="00324F1E"/>
    <w:rsid w:val="003252A3"/>
    <w:rsid w:val="003255FC"/>
    <w:rsid w:val="00325E50"/>
    <w:rsid w:val="003268A1"/>
    <w:rsid w:val="00326B4F"/>
    <w:rsid w:val="0033052D"/>
    <w:rsid w:val="00330BF4"/>
    <w:rsid w:val="00330C03"/>
    <w:rsid w:val="003313A1"/>
    <w:rsid w:val="00331DB5"/>
    <w:rsid w:val="00332FAD"/>
    <w:rsid w:val="00333B54"/>
    <w:rsid w:val="00333B8C"/>
    <w:rsid w:val="00334C5E"/>
    <w:rsid w:val="00335AD3"/>
    <w:rsid w:val="00335B6C"/>
    <w:rsid w:val="00335F59"/>
    <w:rsid w:val="0033607A"/>
    <w:rsid w:val="00336CA9"/>
    <w:rsid w:val="00337863"/>
    <w:rsid w:val="00337932"/>
    <w:rsid w:val="00337DA5"/>
    <w:rsid w:val="00337FD3"/>
    <w:rsid w:val="00340417"/>
    <w:rsid w:val="003405E4"/>
    <w:rsid w:val="00340940"/>
    <w:rsid w:val="0034099E"/>
    <w:rsid w:val="00340D6B"/>
    <w:rsid w:val="003410C8"/>
    <w:rsid w:val="0034127A"/>
    <w:rsid w:val="00341B50"/>
    <w:rsid w:val="003424DC"/>
    <w:rsid w:val="00342773"/>
    <w:rsid w:val="003429CE"/>
    <w:rsid w:val="0034318F"/>
    <w:rsid w:val="003439C8"/>
    <w:rsid w:val="00344171"/>
    <w:rsid w:val="003445AA"/>
    <w:rsid w:val="00344935"/>
    <w:rsid w:val="003449CD"/>
    <w:rsid w:val="00345128"/>
    <w:rsid w:val="00345201"/>
    <w:rsid w:val="00345353"/>
    <w:rsid w:val="00345BCE"/>
    <w:rsid w:val="00346046"/>
    <w:rsid w:val="003461F1"/>
    <w:rsid w:val="00346576"/>
    <w:rsid w:val="00346614"/>
    <w:rsid w:val="003466B5"/>
    <w:rsid w:val="00346CAD"/>
    <w:rsid w:val="0035031E"/>
    <w:rsid w:val="00350867"/>
    <w:rsid w:val="0035116C"/>
    <w:rsid w:val="003512EF"/>
    <w:rsid w:val="00351A74"/>
    <w:rsid w:val="00351E0F"/>
    <w:rsid w:val="0035265C"/>
    <w:rsid w:val="00352DEC"/>
    <w:rsid w:val="00352FF0"/>
    <w:rsid w:val="00353114"/>
    <w:rsid w:val="00353A56"/>
    <w:rsid w:val="00353A6B"/>
    <w:rsid w:val="00355202"/>
    <w:rsid w:val="0035584B"/>
    <w:rsid w:val="0035656F"/>
    <w:rsid w:val="0035676A"/>
    <w:rsid w:val="00356BEC"/>
    <w:rsid w:val="00357400"/>
    <w:rsid w:val="00357A26"/>
    <w:rsid w:val="00357D04"/>
    <w:rsid w:val="00357D59"/>
    <w:rsid w:val="0036046E"/>
    <w:rsid w:val="00360554"/>
    <w:rsid w:val="003618E9"/>
    <w:rsid w:val="00361E06"/>
    <w:rsid w:val="00361FB5"/>
    <w:rsid w:val="00362497"/>
    <w:rsid w:val="00362C70"/>
    <w:rsid w:val="00362F1B"/>
    <w:rsid w:val="003635F3"/>
    <w:rsid w:val="00363A40"/>
    <w:rsid w:val="00363CC3"/>
    <w:rsid w:val="003640BA"/>
    <w:rsid w:val="003644D9"/>
    <w:rsid w:val="00364753"/>
    <w:rsid w:val="00364960"/>
    <w:rsid w:val="003656FA"/>
    <w:rsid w:val="00365E85"/>
    <w:rsid w:val="00366588"/>
    <w:rsid w:val="00366A85"/>
    <w:rsid w:val="00366BBD"/>
    <w:rsid w:val="0036719F"/>
    <w:rsid w:val="0036773C"/>
    <w:rsid w:val="0036783A"/>
    <w:rsid w:val="00367D39"/>
    <w:rsid w:val="00367D43"/>
    <w:rsid w:val="00370462"/>
    <w:rsid w:val="0037068D"/>
    <w:rsid w:val="00370A93"/>
    <w:rsid w:val="0037129B"/>
    <w:rsid w:val="00371ACB"/>
    <w:rsid w:val="00371BBB"/>
    <w:rsid w:val="003720A5"/>
    <w:rsid w:val="003720FB"/>
    <w:rsid w:val="00372171"/>
    <w:rsid w:val="00372BBA"/>
    <w:rsid w:val="0037317C"/>
    <w:rsid w:val="0037455F"/>
    <w:rsid w:val="00374716"/>
    <w:rsid w:val="003747DD"/>
    <w:rsid w:val="00374969"/>
    <w:rsid w:val="003749D0"/>
    <w:rsid w:val="00374C9F"/>
    <w:rsid w:val="003752BC"/>
    <w:rsid w:val="0037608C"/>
    <w:rsid w:val="003760CF"/>
    <w:rsid w:val="00377ABF"/>
    <w:rsid w:val="00377CD9"/>
    <w:rsid w:val="003803FB"/>
    <w:rsid w:val="003807B6"/>
    <w:rsid w:val="0038151B"/>
    <w:rsid w:val="003824E2"/>
    <w:rsid w:val="0038286A"/>
    <w:rsid w:val="0038334D"/>
    <w:rsid w:val="003834BE"/>
    <w:rsid w:val="00383ABF"/>
    <w:rsid w:val="00383C3F"/>
    <w:rsid w:val="00383CA5"/>
    <w:rsid w:val="00383EA0"/>
    <w:rsid w:val="00383F12"/>
    <w:rsid w:val="0038462A"/>
    <w:rsid w:val="00384733"/>
    <w:rsid w:val="00384B8E"/>
    <w:rsid w:val="00386CBD"/>
    <w:rsid w:val="0038735F"/>
    <w:rsid w:val="00387412"/>
    <w:rsid w:val="00387541"/>
    <w:rsid w:val="003877B8"/>
    <w:rsid w:val="00387E1D"/>
    <w:rsid w:val="003907EF"/>
    <w:rsid w:val="00391BEA"/>
    <w:rsid w:val="003928F9"/>
    <w:rsid w:val="00392972"/>
    <w:rsid w:val="00393F55"/>
    <w:rsid w:val="00394875"/>
    <w:rsid w:val="00394B8D"/>
    <w:rsid w:val="00394DC9"/>
    <w:rsid w:val="00394FD1"/>
    <w:rsid w:val="00395AF9"/>
    <w:rsid w:val="00395D41"/>
    <w:rsid w:val="00396552"/>
    <w:rsid w:val="00396853"/>
    <w:rsid w:val="003973D6"/>
    <w:rsid w:val="003977CD"/>
    <w:rsid w:val="00397976"/>
    <w:rsid w:val="00397D4E"/>
    <w:rsid w:val="00397E09"/>
    <w:rsid w:val="00397E14"/>
    <w:rsid w:val="003A0051"/>
    <w:rsid w:val="003A0495"/>
    <w:rsid w:val="003A0597"/>
    <w:rsid w:val="003A0F92"/>
    <w:rsid w:val="003A1010"/>
    <w:rsid w:val="003A1266"/>
    <w:rsid w:val="003A12A7"/>
    <w:rsid w:val="003A12DC"/>
    <w:rsid w:val="003A17D6"/>
    <w:rsid w:val="003A2D4B"/>
    <w:rsid w:val="003A2FBC"/>
    <w:rsid w:val="003A3443"/>
    <w:rsid w:val="003A60AD"/>
    <w:rsid w:val="003A614B"/>
    <w:rsid w:val="003A665E"/>
    <w:rsid w:val="003A6E1C"/>
    <w:rsid w:val="003A72C1"/>
    <w:rsid w:val="003A7473"/>
    <w:rsid w:val="003A79CF"/>
    <w:rsid w:val="003A7DCB"/>
    <w:rsid w:val="003B07F6"/>
    <w:rsid w:val="003B092D"/>
    <w:rsid w:val="003B0A1B"/>
    <w:rsid w:val="003B150B"/>
    <w:rsid w:val="003B154C"/>
    <w:rsid w:val="003B1C84"/>
    <w:rsid w:val="003B22C7"/>
    <w:rsid w:val="003B296F"/>
    <w:rsid w:val="003B2F12"/>
    <w:rsid w:val="003B3AA2"/>
    <w:rsid w:val="003B40E6"/>
    <w:rsid w:val="003B47EB"/>
    <w:rsid w:val="003B4990"/>
    <w:rsid w:val="003B4A0A"/>
    <w:rsid w:val="003B4A69"/>
    <w:rsid w:val="003B4E47"/>
    <w:rsid w:val="003B5360"/>
    <w:rsid w:val="003B5406"/>
    <w:rsid w:val="003B5623"/>
    <w:rsid w:val="003B5980"/>
    <w:rsid w:val="003B6C0D"/>
    <w:rsid w:val="003B6DC6"/>
    <w:rsid w:val="003B7215"/>
    <w:rsid w:val="003B7C4B"/>
    <w:rsid w:val="003C07DD"/>
    <w:rsid w:val="003C1472"/>
    <w:rsid w:val="003C1549"/>
    <w:rsid w:val="003C17F0"/>
    <w:rsid w:val="003C1BF8"/>
    <w:rsid w:val="003C26D9"/>
    <w:rsid w:val="003C2D2A"/>
    <w:rsid w:val="003C321E"/>
    <w:rsid w:val="003C349E"/>
    <w:rsid w:val="003C34DB"/>
    <w:rsid w:val="003C356B"/>
    <w:rsid w:val="003C35A6"/>
    <w:rsid w:val="003C3CE0"/>
    <w:rsid w:val="003C4A4F"/>
    <w:rsid w:val="003C4BF2"/>
    <w:rsid w:val="003C55BA"/>
    <w:rsid w:val="003C5BF2"/>
    <w:rsid w:val="003C5CBB"/>
    <w:rsid w:val="003C5D55"/>
    <w:rsid w:val="003C602D"/>
    <w:rsid w:val="003C6699"/>
    <w:rsid w:val="003C67AC"/>
    <w:rsid w:val="003C6813"/>
    <w:rsid w:val="003C7B7B"/>
    <w:rsid w:val="003C7F85"/>
    <w:rsid w:val="003D09DE"/>
    <w:rsid w:val="003D0AB8"/>
    <w:rsid w:val="003D0B20"/>
    <w:rsid w:val="003D0B26"/>
    <w:rsid w:val="003D0D89"/>
    <w:rsid w:val="003D0DE4"/>
    <w:rsid w:val="003D13F6"/>
    <w:rsid w:val="003D17DD"/>
    <w:rsid w:val="003D2912"/>
    <w:rsid w:val="003D2AA2"/>
    <w:rsid w:val="003D2FA3"/>
    <w:rsid w:val="003D303E"/>
    <w:rsid w:val="003D31CD"/>
    <w:rsid w:val="003D3921"/>
    <w:rsid w:val="003D3FC7"/>
    <w:rsid w:val="003D431B"/>
    <w:rsid w:val="003D454F"/>
    <w:rsid w:val="003D46B3"/>
    <w:rsid w:val="003D4793"/>
    <w:rsid w:val="003D4BE3"/>
    <w:rsid w:val="003D5302"/>
    <w:rsid w:val="003D6B0E"/>
    <w:rsid w:val="003D70F5"/>
    <w:rsid w:val="003D71F7"/>
    <w:rsid w:val="003D787D"/>
    <w:rsid w:val="003D7B9B"/>
    <w:rsid w:val="003D7B9F"/>
    <w:rsid w:val="003E034C"/>
    <w:rsid w:val="003E079D"/>
    <w:rsid w:val="003E0D31"/>
    <w:rsid w:val="003E0F71"/>
    <w:rsid w:val="003E15F2"/>
    <w:rsid w:val="003E1749"/>
    <w:rsid w:val="003E195C"/>
    <w:rsid w:val="003E1B46"/>
    <w:rsid w:val="003E1D7F"/>
    <w:rsid w:val="003E2812"/>
    <w:rsid w:val="003E33FC"/>
    <w:rsid w:val="003E4017"/>
    <w:rsid w:val="003E566C"/>
    <w:rsid w:val="003E5BCC"/>
    <w:rsid w:val="003E5D27"/>
    <w:rsid w:val="003E618E"/>
    <w:rsid w:val="003E665F"/>
    <w:rsid w:val="003E6A67"/>
    <w:rsid w:val="003F0328"/>
    <w:rsid w:val="003F03AC"/>
    <w:rsid w:val="003F0772"/>
    <w:rsid w:val="003F0916"/>
    <w:rsid w:val="003F09FB"/>
    <w:rsid w:val="003F1464"/>
    <w:rsid w:val="003F1653"/>
    <w:rsid w:val="003F1713"/>
    <w:rsid w:val="003F18FC"/>
    <w:rsid w:val="003F19E0"/>
    <w:rsid w:val="003F1BCD"/>
    <w:rsid w:val="003F1D1B"/>
    <w:rsid w:val="003F1E39"/>
    <w:rsid w:val="003F2CB0"/>
    <w:rsid w:val="003F2E6D"/>
    <w:rsid w:val="003F35D8"/>
    <w:rsid w:val="003F365C"/>
    <w:rsid w:val="003F3D2F"/>
    <w:rsid w:val="003F54FA"/>
    <w:rsid w:val="003F5C4F"/>
    <w:rsid w:val="003F6027"/>
    <w:rsid w:val="003F6116"/>
    <w:rsid w:val="003F648E"/>
    <w:rsid w:val="003F6AB7"/>
    <w:rsid w:val="003F6BEC"/>
    <w:rsid w:val="003F7113"/>
    <w:rsid w:val="003F78F8"/>
    <w:rsid w:val="003F7A9D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80C"/>
    <w:rsid w:val="00402834"/>
    <w:rsid w:val="004028AE"/>
    <w:rsid w:val="00402BC6"/>
    <w:rsid w:val="004032F0"/>
    <w:rsid w:val="004032FD"/>
    <w:rsid w:val="00403E78"/>
    <w:rsid w:val="00404ACF"/>
    <w:rsid w:val="00404B62"/>
    <w:rsid w:val="00405C3C"/>
    <w:rsid w:val="00406202"/>
    <w:rsid w:val="00406761"/>
    <w:rsid w:val="00406A42"/>
    <w:rsid w:val="00407028"/>
    <w:rsid w:val="00407196"/>
    <w:rsid w:val="004071A5"/>
    <w:rsid w:val="00411765"/>
    <w:rsid w:val="00412057"/>
    <w:rsid w:val="00412361"/>
    <w:rsid w:val="00412AE3"/>
    <w:rsid w:val="00412B22"/>
    <w:rsid w:val="00412CF2"/>
    <w:rsid w:val="004133B2"/>
    <w:rsid w:val="00413C05"/>
    <w:rsid w:val="00414904"/>
    <w:rsid w:val="00414938"/>
    <w:rsid w:val="00414DB7"/>
    <w:rsid w:val="00414F13"/>
    <w:rsid w:val="004152B5"/>
    <w:rsid w:val="00415960"/>
    <w:rsid w:val="00415D62"/>
    <w:rsid w:val="004165DD"/>
    <w:rsid w:val="00416DE2"/>
    <w:rsid w:val="004173CD"/>
    <w:rsid w:val="00417DAA"/>
    <w:rsid w:val="00420602"/>
    <w:rsid w:val="0042086D"/>
    <w:rsid w:val="00420DA6"/>
    <w:rsid w:val="00420DD3"/>
    <w:rsid w:val="004219C9"/>
    <w:rsid w:val="00421A64"/>
    <w:rsid w:val="004222B2"/>
    <w:rsid w:val="0042244C"/>
    <w:rsid w:val="00422818"/>
    <w:rsid w:val="00422DAA"/>
    <w:rsid w:val="00423092"/>
    <w:rsid w:val="00423965"/>
    <w:rsid w:val="004239FB"/>
    <w:rsid w:val="00423EAB"/>
    <w:rsid w:val="004242BF"/>
    <w:rsid w:val="004243B5"/>
    <w:rsid w:val="00425977"/>
    <w:rsid w:val="00425D04"/>
    <w:rsid w:val="00425D82"/>
    <w:rsid w:val="00425E7E"/>
    <w:rsid w:val="0042627F"/>
    <w:rsid w:val="00426880"/>
    <w:rsid w:val="0042711A"/>
    <w:rsid w:val="00427387"/>
    <w:rsid w:val="00427408"/>
    <w:rsid w:val="00430A7C"/>
    <w:rsid w:val="00430B5D"/>
    <w:rsid w:val="004315FB"/>
    <w:rsid w:val="00431A25"/>
    <w:rsid w:val="00431DAA"/>
    <w:rsid w:val="00432EEB"/>
    <w:rsid w:val="00433E80"/>
    <w:rsid w:val="004344CC"/>
    <w:rsid w:val="004344F8"/>
    <w:rsid w:val="00434602"/>
    <w:rsid w:val="00434BE8"/>
    <w:rsid w:val="00434F17"/>
    <w:rsid w:val="00435867"/>
    <w:rsid w:val="00435BE5"/>
    <w:rsid w:val="0043631B"/>
    <w:rsid w:val="00436C9A"/>
    <w:rsid w:val="00437118"/>
    <w:rsid w:val="004374BE"/>
    <w:rsid w:val="0043765C"/>
    <w:rsid w:val="00437A6D"/>
    <w:rsid w:val="004404B8"/>
    <w:rsid w:val="00440C66"/>
    <w:rsid w:val="00441436"/>
    <w:rsid w:val="00441A8C"/>
    <w:rsid w:val="00441D98"/>
    <w:rsid w:val="00441EE7"/>
    <w:rsid w:val="00441F22"/>
    <w:rsid w:val="00442102"/>
    <w:rsid w:val="00442204"/>
    <w:rsid w:val="004428E9"/>
    <w:rsid w:val="00442F31"/>
    <w:rsid w:val="00443E8C"/>
    <w:rsid w:val="004441F3"/>
    <w:rsid w:val="0044445E"/>
    <w:rsid w:val="0044446B"/>
    <w:rsid w:val="00444497"/>
    <w:rsid w:val="00444961"/>
    <w:rsid w:val="0044501A"/>
    <w:rsid w:val="004453A4"/>
    <w:rsid w:val="00445B53"/>
    <w:rsid w:val="00445DA8"/>
    <w:rsid w:val="00446645"/>
    <w:rsid w:val="00446C74"/>
    <w:rsid w:val="004476F2"/>
    <w:rsid w:val="00447978"/>
    <w:rsid w:val="00447A08"/>
    <w:rsid w:val="004502D2"/>
    <w:rsid w:val="004506FA"/>
    <w:rsid w:val="004519FA"/>
    <w:rsid w:val="00451CBD"/>
    <w:rsid w:val="00451EB7"/>
    <w:rsid w:val="00452520"/>
    <w:rsid w:val="004527EC"/>
    <w:rsid w:val="00452BEA"/>
    <w:rsid w:val="00452C66"/>
    <w:rsid w:val="00453613"/>
    <w:rsid w:val="00453FCE"/>
    <w:rsid w:val="004543C2"/>
    <w:rsid w:val="0045475B"/>
    <w:rsid w:val="00454C15"/>
    <w:rsid w:val="004553B0"/>
    <w:rsid w:val="00455580"/>
    <w:rsid w:val="0045627D"/>
    <w:rsid w:val="004566A1"/>
    <w:rsid w:val="004573B9"/>
    <w:rsid w:val="00457499"/>
    <w:rsid w:val="00457FE9"/>
    <w:rsid w:val="00460471"/>
    <w:rsid w:val="004606D1"/>
    <w:rsid w:val="004615F9"/>
    <w:rsid w:val="00461820"/>
    <w:rsid w:val="00461A7C"/>
    <w:rsid w:val="00461CC8"/>
    <w:rsid w:val="004620D5"/>
    <w:rsid w:val="00462321"/>
    <w:rsid w:val="004624E0"/>
    <w:rsid w:val="00462978"/>
    <w:rsid w:val="00463276"/>
    <w:rsid w:val="00463CBB"/>
    <w:rsid w:val="00464790"/>
    <w:rsid w:val="00464DF8"/>
    <w:rsid w:val="0046528F"/>
    <w:rsid w:val="0046560E"/>
    <w:rsid w:val="00465ED3"/>
    <w:rsid w:val="00465F82"/>
    <w:rsid w:val="00466382"/>
    <w:rsid w:val="00466DB1"/>
    <w:rsid w:val="00467ADC"/>
    <w:rsid w:val="00467B83"/>
    <w:rsid w:val="00467BEB"/>
    <w:rsid w:val="00467E8A"/>
    <w:rsid w:val="0047002A"/>
    <w:rsid w:val="004704E5"/>
    <w:rsid w:val="00470A02"/>
    <w:rsid w:val="00470A0A"/>
    <w:rsid w:val="00471E64"/>
    <w:rsid w:val="00471F87"/>
    <w:rsid w:val="00472ACB"/>
    <w:rsid w:val="00472C9B"/>
    <w:rsid w:val="00472E15"/>
    <w:rsid w:val="004733FE"/>
    <w:rsid w:val="004734A2"/>
    <w:rsid w:val="00473652"/>
    <w:rsid w:val="004739CC"/>
    <w:rsid w:val="00473A71"/>
    <w:rsid w:val="00473D86"/>
    <w:rsid w:val="00473E59"/>
    <w:rsid w:val="004747ED"/>
    <w:rsid w:val="00475110"/>
    <w:rsid w:val="0047556C"/>
    <w:rsid w:val="00475864"/>
    <w:rsid w:val="00475AD4"/>
    <w:rsid w:val="00475B38"/>
    <w:rsid w:val="00475B8E"/>
    <w:rsid w:val="00475BBB"/>
    <w:rsid w:val="00476310"/>
    <w:rsid w:val="00476A1A"/>
    <w:rsid w:val="00477055"/>
    <w:rsid w:val="00480279"/>
    <w:rsid w:val="004816DA"/>
    <w:rsid w:val="00481952"/>
    <w:rsid w:val="00482134"/>
    <w:rsid w:val="00482A50"/>
    <w:rsid w:val="0048305D"/>
    <w:rsid w:val="00483125"/>
    <w:rsid w:val="004834E5"/>
    <w:rsid w:val="0048368A"/>
    <w:rsid w:val="00483CB7"/>
    <w:rsid w:val="00483CE4"/>
    <w:rsid w:val="00484F49"/>
    <w:rsid w:val="00485C11"/>
    <w:rsid w:val="00485FA0"/>
    <w:rsid w:val="00485FBA"/>
    <w:rsid w:val="00487297"/>
    <w:rsid w:val="00487676"/>
    <w:rsid w:val="00487B8D"/>
    <w:rsid w:val="00487C71"/>
    <w:rsid w:val="00487C9E"/>
    <w:rsid w:val="00487F9C"/>
    <w:rsid w:val="00490094"/>
    <w:rsid w:val="0049047B"/>
    <w:rsid w:val="00490A47"/>
    <w:rsid w:val="00490B66"/>
    <w:rsid w:val="0049150E"/>
    <w:rsid w:val="00491EA0"/>
    <w:rsid w:val="004920E2"/>
    <w:rsid w:val="00492215"/>
    <w:rsid w:val="00492586"/>
    <w:rsid w:val="00492621"/>
    <w:rsid w:val="00492706"/>
    <w:rsid w:val="004928E6"/>
    <w:rsid w:val="00492E55"/>
    <w:rsid w:val="00493158"/>
    <w:rsid w:val="004931FF"/>
    <w:rsid w:val="004935C4"/>
    <w:rsid w:val="00493BD9"/>
    <w:rsid w:val="00494700"/>
    <w:rsid w:val="00494A63"/>
    <w:rsid w:val="004951DC"/>
    <w:rsid w:val="00495A7E"/>
    <w:rsid w:val="00496709"/>
    <w:rsid w:val="004967B3"/>
    <w:rsid w:val="00496EC2"/>
    <w:rsid w:val="00497B26"/>
    <w:rsid w:val="004A015D"/>
    <w:rsid w:val="004A12C0"/>
    <w:rsid w:val="004A1CB5"/>
    <w:rsid w:val="004A1EF9"/>
    <w:rsid w:val="004A21A0"/>
    <w:rsid w:val="004A2306"/>
    <w:rsid w:val="004A256A"/>
    <w:rsid w:val="004A31A6"/>
    <w:rsid w:val="004A3BB2"/>
    <w:rsid w:val="004A3F33"/>
    <w:rsid w:val="004A3FA4"/>
    <w:rsid w:val="004A4343"/>
    <w:rsid w:val="004A4F09"/>
    <w:rsid w:val="004A519E"/>
    <w:rsid w:val="004A5E8D"/>
    <w:rsid w:val="004A6558"/>
    <w:rsid w:val="004A6830"/>
    <w:rsid w:val="004A719C"/>
    <w:rsid w:val="004A72BC"/>
    <w:rsid w:val="004A7382"/>
    <w:rsid w:val="004A7401"/>
    <w:rsid w:val="004A7CF2"/>
    <w:rsid w:val="004B0EF0"/>
    <w:rsid w:val="004B0F4A"/>
    <w:rsid w:val="004B0FF4"/>
    <w:rsid w:val="004B1180"/>
    <w:rsid w:val="004B1304"/>
    <w:rsid w:val="004B1362"/>
    <w:rsid w:val="004B16FD"/>
    <w:rsid w:val="004B1B2F"/>
    <w:rsid w:val="004B1CCF"/>
    <w:rsid w:val="004B224F"/>
    <w:rsid w:val="004B26EA"/>
    <w:rsid w:val="004B295F"/>
    <w:rsid w:val="004B2B06"/>
    <w:rsid w:val="004B33B6"/>
    <w:rsid w:val="004B3489"/>
    <w:rsid w:val="004B3659"/>
    <w:rsid w:val="004B397B"/>
    <w:rsid w:val="004B3CD9"/>
    <w:rsid w:val="004B3EAC"/>
    <w:rsid w:val="004B4238"/>
    <w:rsid w:val="004B43FF"/>
    <w:rsid w:val="004B481E"/>
    <w:rsid w:val="004B537E"/>
    <w:rsid w:val="004B53EB"/>
    <w:rsid w:val="004B5D42"/>
    <w:rsid w:val="004B6E6F"/>
    <w:rsid w:val="004B6EE6"/>
    <w:rsid w:val="004B6FF5"/>
    <w:rsid w:val="004B75C2"/>
    <w:rsid w:val="004C0044"/>
    <w:rsid w:val="004C0630"/>
    <w:rsid w:val="004C07B8"/>
    <w:rsid w:val="004C0C33"/>
    <w:rsid w:val="004C104E"/>
    <w:rsid w:val="004C11F1"/>
    <w:rsid w:val="004C133B"/>
    <w:rsid w:val="004C14BB"/>
    <w:rsid w:val="004C2579"/>
    <w:rsid w:val="004C2886"/>
    <w:rsid w:val="004C3BD3"/>
    <w:rsid w:val="004C4733"/>
    <w:rsid w:val="004C47A6"/>
    <w:rsid w:val="004C4BC9"/>
    <w:rsid w:val="004C4CDE"/>
    <w:rsid w:val="004C4DC7"/>
    <w:rsid w:val="004C56DA"/>
    <w:rsid w:val="004C571E"/>
    <w:rsid w:val="004C5A6B"/>
    <w:rsid w:val="004C5B15"/>
    <w:rsid w:val="004C64A3"/>
    <w:rsid w:val="004C6D90"/>
    <w:rsid w:val="004C707D"/>
    <w:rsid w:val="004C750C"/>
    <w:rsid w:val="004C76F6"/>
    <w:rsid w:val="004C7E51"/>
    <w:rsid w:val="004C7E8E"/>
    <w:rsid w:val="004D0618"/>
    <w:rsid w:val="004D0879"/>
    <w:rsid w:val="004D0B73"/>
    <w:rsid w:val="004D182D"/>
    <w:rsid w:val="004D1CC6"/>
    <w:rsid w:val="004D232C"/>
    <w:rsid w:val="004D252B"/>
    <w:rsid w:val="004D2654"/>
    <w:rsid w:val="004D29AA"/>
    <w:rsid w:val="004D2A73"/>
    <w:rsid w:val="004D2AA1"/>
    <w:rsid w:val="004D4C2E"/>
    <w:rsid w:val="004D5753"/>
    <w:rsid w:val="004D583B"/>
    <w:rsid w:val="004D5F26"/>
    <w:rsid w:val="004D5F95"/>
    <w:rsid w:val="004D5FCA"/>
    <w:rsid w:val="004D61AB"/>
    <w:rsid w:val="004D6368"/>
    <w:rsid w:val="004D6785"/>
    <w:rsid w:val="004D6C26"/>
    <w:rsid w:val="004D6E0B"/>
    <w:rsid w:val="004D7154"/>
    <w:rsid w:val="004D7179"/>
    <w:rsid w:val="004D7496"/>
    <w:rsid w:val="004D7B59"/>
    <w:rsid w:val="004E004F"/>
    <w:rsid w:val="004E0CA3"/>
    <w:rsid w:val="004E0ECE"/>
    <w:rsid w:val="004E1279"/>
    <w:rsid w:val="004E14A9"/>
    <w:rsid w:val="004E1680"/>
    <w:rsid w:val="004E2581"/>
    <w:rsid w:val="004E2FAD"/>
    <w:rsid w:val="004E39D2"/>
    <w:rsid w:val="004E3B4F"/>
    <w:rsid w:val="004E3E12"/>
    <w:rsid w:val="004E3FCD"/>
    <w:rsid w:val="004E412A"/>
    <w:rsid w:val="004E4208"/>
    <w:rsid w:val="004E4671"/>
    <w:rsid w:val="004E46CA"/>
    <w:rsid w:val="004E565E"/>
    <w:rsid w:val="004E5837"/>
    <w:rsid w:val="004E58BA"/>
    <w:rsid w:val="004E5A01"/>
    <w:rsid w:val="004E6C3D"/>
    <w:rsid w:val="004E6E48"/>
    <w:rsid w:val="004E6F2A"/>
    <w:rsid w:val="004E7385"/>
    <w:rsid w:val="004E7819"/>
    <w:rsid w:val="004E7F16"/>
    <w:rsid w:val="004F0220"/>
    <w:rsid w:val="004F0345"/>
    <w:rsid w:val="004F042E"/>
    <w:rsid w:val="004F0526"/>
    <w:rsid w:val="004F06EA"/>
    <w:rsid w:val="004F0CC4"/>
    <w:rsid w:val="004F193C"/>
    <w:rsid w:val="004F1948"/>
    <w:rsid w:val="004F2B1F"/>
    <w:rsid w:val="004F3889"/>
    <w:rsid w:val="004F46DE"/>
    <w:rsid w:val="004F52B6"/>
    <w:rsid w:val="004F5B68"/>
    <w:rsid w:val="004F5B74"/>
    <w:rsid w:val="004F5EB5"/>
    <w:rsid w:val="004F5EDF"/>
    <w:rsid w:val="004F6147"/>
    <w:rsid w:val="004F63BA"/>
    <w:rsid w:val="004F6529"/>
    <w:rsid w:val="004F66A8"/>
    <w:rsid w:val="004F68A2"/>
    <w:rsid w:val="004F6BD4"/>
    <w:rsid w:val="0050010D"/>
    <w:rsid w:val="005003D0"/>
    <w:rsid w:val="005005B8"/>
    <w:rsid w:val="00500815"/>
    <w:rsid w:val="00500B7F"/>
    <w:rsid w:val="00502440"/>
    <w:rsid w:val="005029E1"/>
    <w:rsid w:val="00502FE4"/>
    <w:rsid w:val="00503220"/>
    <w:rsid w:val="00503381"/>
    <w:rsid w:val="005033D2"/>
    <w:rsid w:val="00503521"/>
    <w:rsid w:val="0050373B"/>
    <w:rsid w:val="00504417"/>
    <w:rsid w:val="0050443D"/>
    <w:rsid w:val="00504A47"/>
    <w:rsid w:val="00504B70"/>
    <w:rsid w:val="00505BD8"/>
    <w:rsid w:val="00505BE6"/>
    <w:rsid w:val="005060D3"/>
    <w:rsid w:val="005062DA"/>
    <w:rsid w:val="00506849"/>
    <w:rsid w:val="00506C4D"/>
    <w:rsid w:val="00507204"/>
    <w:rsid w:val="005076C6"/>
    <w:rsid w:val="00507C94"/>
    <w:rsid w:val="005100AA"/>
    <w:rsid w:val="005100B0"/>
    <w:rsid w:val="00510A20"/>
    <w:rsid w:val="00510AFF"/>
    <w:rsid w:val="00510BD8"/>
    <w:rsid w:val="00512849"/>
    <w:rsid w:val="00512A80"/>
    <w:rsid w:val="00512AB9"/>
    <w:rsid w:val="00512E6B"/>
    <w:rsid w:val="00512F7C"/>
    <w:rsid w:val="0051367C"/>
    <w:rsid w:val="005139C5"/>
    <w:rsid w:val="00513FAB"/>
    <w:rsid w:val="005148C7"/>
    <w:rsid w:val="00514FE0"/>
    <w:rsid w:val="005152FC"/>
    <w:rsid w:val="00515650"/>
    <w:rsid w:val="005157F5"/>
    <w:rsid w:val="00515F5C"/>
    <w:rsid w:val="005179E3"/>
    <w:rsid w:val="00517D76"/>
    <w:rsid w:val="00517E09"/>
    <w:rsid w:val="00520187"/>
    <w:rsid w:val="005206A8"/>
    <w:rsid w:val="005213C9"/>
    <w:rsid w:val="00521EAC"/>
    <w:rsid w:val="005229E8"/>
    <w:rsid w:val="00522EFE"/>
    <w:rsid w:val="00523001"/>
    <w:rsid w:val="00523229"/>
    <w:rsid w:val="00523965"/>
    <w:rsid w:val="005241A6"/>
    <w:rsid w:val="00524B07"/>
    <w:rsid w:val="00525428"/>
    <w:rsid w:val="00525EA5"/>
    <w:rsid w:val="00527A2D"/>
    <w:rsid w:val="00527BA3"/>
    <w:rsid w:val="00527DD2"/>
    <w:rsid w:val="00530B9F"/>
    <w:rsid w:val="005313D9"/>
    <w:rsid w:val="00532160"/>
    <w:rsid w:val="005329FB"/>
    <w:rsid w:val="00532D79"/>
    <w:rsid w:val="00533659"/>
    <w:rsid w:val="005336FA"/>
    <w:rsid w:val="00533756"/>
    <w:rsid w:val="00533772"/>
    <w:rsid w:val="005341D7"/>
    <w:rsid w:val="00534216"/>
    <w:rsid w:val="005352B0"/>
    <w:rsid w:val="00535D2A"/>
    <w:rsid w:val="00535DC8"/>
    <w:rsid w:val="00535E9F"/>
    <w:rsid w:val="00535EDB"/>
    <w:rsid w:val="005365D9"/>
    <w:rsid w:val="005377A1"/>
    <w:rsid w:val="00537C5B"/>
    <w:rsid w:val="00537FFC"/>
    <w:rsid w:val="00540011"/>
    <w:rsid w:val="00540096"/>
    <w:rsid w:val="005401A1"/>
    <w:rsid w:val="005404F0"/>
    <w:rsid w:val="0054054A"/>
    <w:rsid w:val="00540B96"/>
    <w:rsid w:val="0054182D"/>
    <w:rsid w:val="00541859"/>
    <w:rsid w:val="0054196A"/>
    <w:rsid w:val="00541EBB"/>
    <w:rsid w:val="005421D7"/>
    <w:rsid w:val="0054295A"/>
    <w:rsid w:val="00542C5D"/>
    <w:rsid w:val="005433E7"/>
    <w:rsid w:val="00543E14"/>
    <w:rsid w:val="005444BB"/>
    <w:rsid w:val="005444F1"/>
    <w:rsid w:val="00544B8F"/>
    <w:rsid w:val="00544ECC"/>
    <w:rsid w:val="0054593B"/>
    <w:rsid w:val="00545AB8"/>
    <w:rsid w:val="005466B2"/>
    <w:rsid w:val="0054678A"/>
    <w:rsid w:val="005468B9"/>
    <w:rsid w:val="00547E0D"/>
    <w:rsid w:val="00547E13"/>
    <w:rsid w:val="00547ED6"/>
    <w:rsid w:val="005500B3"/>
    <w:rsid w:val="005505B5"/>
    <w:rsid w:val="005506DA"/>
    <w:rsid w:val="00551013"/>
    <w:rsid w:val="00551206"/>
    <w:rsid w:val="0055139A"/>
    <w:rsid w:val="0055157C"/>
    <w:rsid w:val="00551A2A"/>
    <w:rsid w:val="00551E09"/>
    <w:rsid w:val="0055275B"/>
    <w:rsid w:val="005530B5"/>
    <w:rsid w:val="005530F4"/>
    <w:rsid w:val="00553CF6"/>
    <w:rsid w:val="00553E26"/>
    <w:rsid w:val="0055452E"/>
    <w:rsid w:val="0055482C"/>
    <w:rsid w:val="00555192"/>
    <w:rsid w:val="0055597C"/>
    <w:rsid w:val="005562DE"/>
    <w:rsid w:val="00556744"/>
    <w:rsid w:val="005572EF"/>
    <w:rsid w:val="00557E4B"/>
    <w:rsid w:val="00560274"/>
    <w:rsid w:val="00560911"/>
    <w:rsid w:val="00560BCC"/>
    <w:rsid w:val="00561323"/>
    <w:rsid w:val="005613BF"/>
    <w:rsid w:val="00561623"/>
    <w:rsid w:val="0056162A"/>
    <w:rsid w:val="005627D8"/>
    <w:rsid w:val="00562E81"/>
    <w:rsid w:val="00563B0D"/>
    <w:rsid w:val="00563B88"/>
    <w:rsid w:val="00563C9F"/>
    <w:rsid w:val="00563F15"/>
    <w:rsid w:val="00564E2F"/>
    <w:rsid w:val="00565276"/>
    <w:rsid w:val="005652CE"/>
    <w:rsid w:val="0056595B"/>
    <w:rsid w:val="00565A3E"/>
    <w:rsid w:val="00565C65"/>
    <w:rsid w:val="00565D0D"/>
    <w:rsid w:val="00566D90"/>
    <w:rsid w:val="00566E02"/>
    <w:rsid w:val="0056726C"/>
    <w:rsid w:val="0056727D"/>
    <w:rsid w:val="0056761C"/>
    <w:rsid w:val="00567740"/>
    <w:rsid w:val="00570432"/>
    <w:rsid w:val="00570E40"/>
    <w:rsid w:val="0057102A"/>
    <w:rsid w:val="00571481"/>
    <w:rsid w:val="0057168E"/>
    <w:rsid w:val="0057170A"/>
    <w:rsid w:val="00571753"/>
    <w:rsid w:val="00571DF0"/>
    <w:rsid w:val="0057250B"/>
    <w:rsid w:val="00572CC9"/>
    <w:rsid w:val="005731AA"/>
    <w:rsid w:val="005739A1"/>
    <w:rsid w:val="00573A33"/>
    <w:rsid w:val="005744B6"/>
    <w:rsid w:val="005744D5"/>
    <w:rsid w:val="00574603"/>
    <w:rsid w:val="005748D3"/>
    <w:rsid w:val="00574F6D"/>
    <w:rsid w:val="00575362"/>
    <w:rsid w:val="00575744"/>
    <w:rsid w:val="00576926"/>
    <w:rsid w:val="00577490"/>
    <w:rsid w:val="005775E4"/>
    <w:rsid w:val="005776F7"/>
    <w:rsid w:val="00577DF0"/>
    <w:rsid w:val="00580224"/>
    <w:rsid w:val="0058049E"/>
    <w:rsid w:val="00580727"/>
    <w:rsid w:val="005808CC"/>
    <w:rsid w:val="005809BE"/>
    <w:rsid w:val="00580AAC"/>
    <w:rsid w:val="00580DC9"/>
    <w:rsid w:val="00581228"/>
    <w:rsid w:val="005815CF"/>
    <w:rsid w:val="005817E2"/>
    <w:rsid w:val="005820E0"/>
    <w:rsid w:val="00582421"/>
    <w:rsid w:val="0058303A"/>
    <w:rsid w:val="0058375F"/>
    <w:rsid w:val="00583944"/>
    <w:rsid w:val="00584853"/>
    <w:rsid w:val="00585087"/>
    <w:rsid w:val="0058523C"/>
    <w:rsid w:val="00585370"/>
    <w:rsid w:val="0058560C"/>
    <w:rsid w:val="00585772"/>
    <w:rsid w:val="0058581E"/>
    <w:rsid w:val="00585C44"/>
    <w:rsid w:val="00586579"/>
    <w:rsid w:val="005865CA"/>
    <w:rsid w:val="00586738"/>
    <w:rsid w:val="005867DA"/>
    <w:rsid w:val="00587A13"/>
    <w:rsid w:val="00587A62"/>
    <w:rsid w:val="0059013E"/>
    <w:rsid w:val="005910EB"/>
    <w:rsid w:val="00591441"/>
    <w:rsid w:val="00591465"/>
    <w:rsid w:val="00591558"/>
    <w:rsid w:val="00591580"/>
    <w:rsid w:val="00592446"/>
    <w:rsid w:val="00592FC6"/>
    <w:rsid w:val="00593665"/>
    <w:rsid w:val="0059366F"/>
    <w:rsid w:val="00593A5F"/>
    <w:rsid w:val="00593F98"/>
    <w:rsid w:val="00594240"/>
    <w:rsid w:val="005942BF"/>
    <w:rsid w:val="005943C8"/>
    <w:rsid w:val="00594C86"/>
    <w:rsid w:val="00594FE8"/>
    <w:rsid w:val="0059538D"/>
    <w:rsid w:val="005957BC"/>
    <w:rsid w:val="005961AB"/>
    <w:rsid w:val="005962DE"/>
    <w:rsid w:val="0059679B"/>
    <w:rsid w:val="00596A4E"/>
    <w:rsid w:val="005971A7"/>
    <w:rsid w:val="0059728C"/>
    <w:rsid w:val="005974DF"/>
    <w:rsid w:val="0059780E"/>
    <w:rsid w:val="0059786C"/>
    <w:rsid w:val="00597E83"/>
    <w:rsid w:val="00597F12"/>
    <w:rsid w:val="005A01BC"/>
    <w:rsid w:val="005A03BC"/>
    <w:rsid w:val="005A0552"/>
    <w:rsid w:val="005A0B46"/>
    <w:rsid w:val="005A1334"/>
    <w:rsid w:val="005A15D3"/>
    <w:rsid w:val="005A1603"/>
    <w:rsid w:val="005A178D"/>
    <w:rsid w:val="005A1912"/>
    <w:rsid w:val="005A19EF"/>
    <w:rsid w:val="005A1B85"/>
    <w:rsid w:val="005A1C9B"/>
    <w:rsid w:val="005A1D4C"/>
    <w:rsid w:val="005A1F56"/>
    <w:rsid w:val="005A2467"/>
    <w:rsid w:val="005A2868"/>
    <w:rsid w:val="005A2C8E"/>
    <w:rsid w:val="005A2E29"/>
    <w:rsid w:val="005A347B"/>
    <w:rsid w:val="005A34C3"/>
    <w:rsid w:val="005A36C3"/>
    <w:rsid w:val="005A3A84"/>
    <w:rsid w:val="005A407A"/>
    <w:rsid w:val="005A4503"/>
    <w:rsid w:val="005A45F3"/>
    <w:rsid w:val="005A4BA9"/>
    <w:rsid w:val="005A552F"/>
    <w:rsid w:val="005A55AC"/>
    <w:rsid w:val="005A5D13"/>
    <w:rsid w:val="005A5E31"/>
    <w:rsid w:val="005A5E55"/>
    <w:rsid w:val="005A5F59"/>
    <w:rsid w:val="005A6133"/>
    <w:rsid w:val="005A68DA"/>
    <w:rsid w:val="005A6F2F"/>
    <w:rsid w:val="005A6F5B"/>
    <w:rsid w:val="005A71F4"/>
    <w:rsid w:val="005A7762"/>
    <w:rsid w:val="005A7ABF"/>
    <w:rsid w:val="005B0156"/>
    <w:rsid w:val="005B02F3"/>
    <w:rsid w:val="005B0DE2"/>
    <w:rsid w:val="005B1604"/>
    <w:rsid w:val="005B2498"/>
    <w:rsid w:val="005B38A1"/>
    <w:rsid w:val="005B3A88"/>
    <w:rsid w:val="005B3E73"/>
    <w:rsid w:val="005B4900"/>
    <w:rsid w:val="005B5534"/>
    <w:rsid w:val="005B61DC"/>
    <w:rsid w:val="005B62D7"/>
    <w:rsid w:val="005B6921"/>
    <w:rsid w:val="005B6D62"/>
    <w:rsid w:val="005B6E7B"/>
    <w:rsid w:val="005B6F34"/>
    <w:rsid w:val="005B713B"/>
    <w:rsid w:val="005C01D0"/>
    <w:rsid w:val="005C0300"/>
    <w:rsid w:val="005C1CD5"/>
    <w:rsid w:val="005C1F93"/>
    <w:rsid w:val="005C2032"/>
    <w:rsid w:val="005C22CC"/>
    <w:rsid w:val="005C23CF"/>
    <w:rsid w:val="005C2917"/>
    <w:rsid w:val="005C2BC6"/>
    <w:rsid w:val="005C3029"/>
    <w:rsid w:val="005C3255"/>
    <w:rsid w:val="005C34AB"/>
    <w:rsid w:val="005C3585"/>
    <w:rsid w:val="005C370B"/>
    <w:rsid w:val="005C40D6"/>
    <w:rsid w:val="005C49FC"/>
    <w:rsid w:val="005C5AC4"/>
    <w:rsid w:val="005C5DBB"/>
    <w:rsid w:val="005C5F0B"/>
    <w:rsid w:val="005C5F21"/>
    <w:rsid w:val="005C60E1"/>
    <w:rsid w:val="005C6264"/>
    <w:rsid w:val="005C702B"/>
    <w:rsid w:val="005C75A6"/>
    <w:rsid w:val="005C767A"/>
    <w:rsid w:val="005C79FD"/>
    <w:rsid w:val="005C7A7A"/>
    <w:rsid w:val="005D00A9"/>
    <w:rsid w:val="005D0268"/>
    <w:rsid w:val="005D0418"/>
    <w:rsid w:val="005D0621"/>
    <w:rsid w:val="005D0CA9"/>
    <w:rsid w:val="005D1BF8"/>
    <w:rsid w:val="005D2363"/>
    <w:rsid w:val="005D28D6"/>
    <w:rsid w:val="005D2BDA"/>
    <w:rsid w:val="005D3DF4"/>
    <w:rsid w:val="005D44C6"/>
    <w:rsid w:val="005D46CB"/>
    <w:rsid w:val="005D4D74"/>
    <w:rsid w:val="005D55C5"/>
    <w:rsid w:val="005D561C"/>
    <w:rsid w:val="005D57D9"/>
    <w:rsid w:val="005D5CBD"/>
    <w:rsid w:val="005D6BA3"/>
    <w:rsid w:val="005D6CB0"/>
    <w:rsid w:val="005D737B"/>
    <w:rsid w:val="005D737E"/>
    <w:rsid w:val="005D756E"/>
    <w:rsid w:val="005D7FC2"/>
    <w:rsid w:val="005E047C"/>
    <w:rsid w:val="005E0726"/>
    <w:rsid w:val="005E0AF2"/>
    <w:rsid w:val="005E125C"/>
    <w:rsid w:val="005E167B"/>
    <w:rsid w:val="005E1D7E"/>
    <w:rsid w:val="005E2735"/>
    <w:rsid w:val="005E33DC"/>
    <w:rsid w:val="005E39B8"/>
    <w:rsid w:val="005E3C75"/>
    <w:rsid w:val="005E4CB7"/>
    <w:rsid w:val="005E5B43"/>
    <w:rsid w:val="005E62DF"/>
    <w:rsid w:val="005E64FA"/>
    <w:rsid w:val="005E6D61"/>
    <w:rsid w:val="005E72BB"/>
    <w:rsid w:val="005E7D7A"/>
    <w:rsid w:val="005E7E78"/>
    <w:rsid w:val="005E7E88"/>
    <w:rsid w:val="005F0EF4"/>
    <w:rsid w:val="005F1023"/>
    <w:rsid w:val="005F1781"/>
    <w:rsid w:val="005F19E6"/>
    <w:rsid w:val="005F1F49"/>
    <w:rsid w:val="005F228E"/>
    <w:rsid w:val="005F296E"/>
    <w:rsid w:val="005F2ED3"/>
    <w:rsid w:val="005F369E"/>
    <w:rsid w:val="005F3B63"/>
    <w:rsid w:val="005F421E"/>
    <w:rsid w:val="005F4449"/>
    <w:rsid w:val="005F4893"/>
    <w:rsid w:val="005F54F6"/>
    <w:rsid w:val="005F5FA7"/>
    <w:rsid w:val="005F6011"/>
    <w:rsid w:val="005F68E0"/>
    <w:rsid w:val="005F6973"/>
    <w:rsid w:val="005F6985"/>
    <w:rsid w:val="005F69D6"/>
    <w:rsid w:val="005F6C0C"/>
    <w:rsid w:val="005F6ED3"/>
    <w:rsid w:val="005F74F5"/>
    <w:rsid w:val="005F753D"/>
    <w:rsid w:val="00600966"/>
    <w:rsid w:val="00600A46"/>
    <w:rsid w:val="0060228C"/>
    <w:rsid w:val="00602616"/>
    <w:rsid w:val="00603AE6"/>
    <w:rsid w:val="00603E46"/>
    <w:rsid w:val="00604CB4"/>
    <w:rsid w:val="0060566B"/>
    <w:rsid w:val="00605975"/>
    <w:rsid w:val="00605F32"/>
    <w:rsid w:val="00606558"/>
    <w:rsid w:val="00607318"/>
    <w:rsid w:val="00607ABE"/>
    <w:rsid w:val="00607B18"/>
    <w:rsid w:val="0061031D"/>
    <w:rsid w:val="006106EB"/>
    <w:rsid w:val="006112CB"/>
    <w:rsid w:val="00611ACA"/>
    <w:rsid w:val="00611BD5"/>
    <w:rsid w:val="0061239F"/>
    <w:rsid w:val="00612879"/>
    <w:rsid w:val="00612B1F"/>
    <w:rsid w:val="00613B39"/>
    <w:rsid w:val="00613BA7"/>
    <w:rsid w:val="00613D09"/>
    <w:rsid w:val="006140BC"/>
    <w:rsid w:val="006143B5"/>
    <w:rsid w:val="00614B82"/>
    <w:rsid w:val="00616227"/>
    <w:rsid w:val="006169DE"/>
    <w:rsid w:val="0061730F"/>
    <w:rsid w:val="00617E32"/>
    <w:rsid w:val="00620605"/>
    <w:rsid w:val="00620785"/>
    <w:rsid w:val="00620AC5"/>
    <w:rsid w:val="0062118E"/>
    <w:rsid w:val="00621736"/>
    <w:rsid w:val="00621DCF"/>
    <w:rsid w:val="006228DC"/>
    <w:rsid w:val="006228E2"/>
    <w:rsid w:val="00622D72"/>
    <w:rsid w:val="00623DC9"/>
    <w:rsid w:val="00624F8E"/>
    <w:rsid w:val="006251B6"/>
    <w:rsid w:val="006253AC"/>
    <w:rsid w:val="006254AB"/>
    <w:rsid w:val="00625BBB"/>
    <w:rsid w:val="00625F55"/>
    <w:rsid w:val="0062601D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6F1"/>
    <w:rsid w:val="00630B71"/>
    <w:rsid w:val="00630C75"/>
    <w:rsid w:val="0063139C"/>
    <w:rsid w:val="006314B8"/>
    <w:rsid w:val="00631514"/>
    <w:rsid w:val="00631541"/>
    <w:rsid w:val="00631AD5"/>
    <w:rsid w:val="00631C53"/>
    <w:rsid w:val="00632188"/>
    <w:rsid w:val="006324F7"/>
    <w:rsid w:val="006329B5"/>
    <w:rsid w:val="00633188"/>
    <w:rsid w:val="00633522"/>
    <w:rsid w:val="00633642"/>
    <w:rsid w:val="0063374B"/>
    <w:rsid w:val="00633E7A"/>
    <w:rsid w:val="00634020"/>
    <w:rsid w:val="006341EC"/>
    <w:rsid w:val="00634817"/>
    <w:rsid w:val="00634F66"/>
    <w:rsid w:val="006354D7"/>
    <w:rsid w:val="00635B9B"/>
    <w:rsid w:val="00636B8A"/>
    <w:rsid w:val="00636D1D"/>
    <w:rsid w:val="006377EC"/>
    <w:rsid w:val="00637810"/>
    <w:rsid w:val="006403F4"/>
    <w:rsid w:val="00640817"/>
    <w:rsid w:val="006418B6"/>
    <w:rsid w:val="00642EC2"/>
    <w:rsid w:val="006438C6"/>
    <w:rsid w:val="006439F5"/>
    <w:rsid w:val="00643F9D"/>
    <w:rsid w:val="00644B31"/>
    <w:rsid w:val="00645DAB"/>
    <w:rsid w:val="00645E6B"/>
    <w:rsid w:val="0064662B"/>
    <w:rsid w:val="0064682B"/>
    <w:rsid w:val="00647CF5"/>
    <w:rsid w:val="00647FCC"/>
    <w:rsid w:val="006500C3"/>
    <w:rsid w:val="00650870"/>
    <w:rsid w:val="00650919"/>
    <w:rsid w:val="00650984"/>
    <w:rsid w:val="006519D0"/>
    <w:rsid w:val="006519FE"/>
    <w:rsid w:val="00651C01"/>
    <w:rsid w:val="00651DA9"/>
    <w:rsid w:val="0065232F"/>
    <w:rsid w:val="00652FB0"/>
    <w:rsid w:val="00653B41"/>
    <w:rsid w:val="00653C9F"/>
    <w:rsid w:val="00654009"/>
    <w:rsid w:val="006543F4"/>
    <w:rsid w:val="00654780"/>
    <w:rsid w:val="00654849"/>
    <w:rsid w:val="00654AAC"/>
    <w:rsid w:val="00654BC1"/>
    <w:rsid w:val="006554C9"/>
    <w:rsid w:val="0065601B"/>
    <w:rsid w:val="0065641A"/>
    <w:rsid w:val="006569FA"/>
    <w:rsid w:val="00656A5E"/>
    <w:rsid w:val="00656CC6"/>
    <w:rsid w:val="006601B6"/>
    <w:rsid w:val="0066033B"/>
    <w:rsid w:val="00660959"/>
    <w:rsid w:val="00660C7F"/>
    <w:rsid w:val="00660FB7"/>
    <w:rsid w:val="006612CF"/>
    <w:rsid w:val="00661B55"/>
    <w:rsid w:val="0066286B"/>
    <w:rsid w:val="006628E8"/>
    <w:rsid w:val="00663F03"/>
    <w:rsid w:val="00664462"/>
    <w:rsid w:val="00664871"/>
    <w:rsid w:val="00664A51"/>
    <w:rsid w:val="00664ED2"/>
    <w:rsid w:val="00665DA1"/>
    <w:rsid w:val="00665F57"/>
    <w:rsid w:val="006670E8"/>
    <w:rsid w:val="00667ADA"/>
    <w:rsid w:val="00667BFC"/>
    <w:rsid w:val="0067041D"/>
    <w:rsid w:val="00670686"/>
    <w:rsid w:val="00670742"/>
    <w:rsid w:val="00670E46"/>
    <w:rsid w:val="00670FC3"/>
    <w:rsid w:val="00671A7F"/>
    <w:rsid w:val="00671C0B"/>
    <w:rsid w:val="00671DE9"/>
    <w:rsid w:val="00672193"/>
    <w:rsid w:val="0067219C"/>
    <w:rsid w:val="00672595"/>
    <w:rsid w:val="00672664"/>
    <w:rsid w:val="0067279D"/>
    <w:rsid w:val="00672865"/>
    <w:rsid w:val="00673286"/>
    <w:rsid w:val="00674232"/>
    <w:rsid w:val="0067472C"/>
    <w:rsid w:val="00674C59"/>
    <w:rsid w:val="0067501C"/>
    <w:rsid w:val="00675173"/>
    <w:rsid w:val="0067534F"/>
    <w:rsid w:val="006757B1"/>
    <w:rsid w:val="00675EC9"/>
    <w:rsid w:val="00677549"/>
    <w:rsid w:val="006775B6"/>
    <w:rsid w:val="00677DDD"/>
    <w:rsid w:val="00680133"/>
    <w:rsid w:val="0068030C"/>
    <w:rsid w:val="00680A59"/>
    <w:rsid w:val="00681FCA"/>
    <w:rsid w:val="006823B8"/>
    <w:rsid w:val="006825D4"/>
    <w:rsid w:val="00682A4A"/>
    <w:rsid w:val="0068313F"/>
    <w:rsid w:val="006832B2"/>
    <w:rsid w:val="006835DC"/>
    <w:rsid w:val="00684532"/>
    <w:rsid w:val="0068471D"/>
    <w:rsid w:val="006850A9"/>
    <w:rsid w:val="00685674"/>
    <w:rsid w:val="00685723"/>
    <w:rsid w:val="00685F9F"/>
    <w:rsid w:val="00685FD3"/>
    <w:rsid w:val="0068618D"/>
    <w:rsid w:val="0068628A"/>
    <w:rsid w:val="006867BE"/>
    <w:rsid w:val="00687AAE"/>
    <w:rsid w:val="00687C17"/>
    <w:rsid w:val="006908AC"/>
    <w:rsid w:val="0069114D"/>
    <w:rsid w:val="0069198C"/>
    <w:rsid w:val="00691B5E"/>
    <w:rsid w:val="00691F49"/>
    <w:rsid w:val="006920AC"/>
    <w:rsid w:val="00692743"/>
    <w:rsid w:val="006927F1"/>
    <w:rsid w:val="00692929"/>
    <w:rsid w:val="00692A35"/>
    <w:rsid w:val="00692E9D"/>
    <w:rsid w:val="00693062"/>
    <w:rsid w:val="006931E9"/>
    <w:rsid w:val="006932BD"/>
    <w:rsid w:val="00693EBB"/>
    <w:rsid w:val="00693FBF"/>
    <w:rsid w:val="006949BB"/>
    <w:rsid w:val="0069505B"/>
    <w:rsid w:val="006953C3"/>
    <w:rsid w:val="006957E4"/>
    <w:rsid w:val="00695C7D"/>
    <w:rsid w:val="00695FCC"/>
    <w:rsid w:val="00695FFE"/>
    <w:rsid w:val="006970A5"/>
    <w:rsid w:val="00697304"/>
    <w:rsid w:val="006975FF"/>
    <w:rsid w:val="006977E2"/>
    <w:rsid w:val="006A05A9"/>
    <w:rsid w:val="006A082B"/>
    <w:rsid w:val="006A087E"/>
    <w:rsid w:val="006A0C84"/>
    <w:rsid w:val="006A23CD"/>
    <w:rsid w:val="006A23FE"/>
    <w:rsid w:val="006A24C8"/>
    <w:rsid w:val="006A28F4"/>
    <w:rsid w:val="006A296E"/>
    <w:rsid w:val="006A2A71"/>
    <w:rsid w:val="006A2B4A"/>
    <w:rsid w:val="006A2E97"/>
    <w:rsid w:val="006A30A0"/>
    <w:rsid w:val="006A324A"/>
    <w:rsid w:val="006A39F1"/>
    <w:rsid w:val="006A40F3"/>
    <w:rsid w:val="006A435C"/>
    <w:rsid w:val="006A481E"/>
    <w:rsid w:val="006A62CA"/>
    <w:rsid w:val="006A6574"/>
    <w:rsid w:val="006A6F57"/>
    <w:rsid w:val="006A7269"/>
    <w:rsid w:val="006A75FA"/>
    <w:rsid w:val="006A77AE"/>
    <w:rsid w:val="006A7BAE"/>
    <w:rsid w:val="006B001D"/>
    <w:rsid w:val="006B0356"/>
    <w:rsid w:val="006B057F"/>
    <w:rsid w:val="006B060E"/>
    <w:rsid w:val="006B06C3"/>
    <w:rsid w:val="006B076C"/>
    <w:rsid w:val="006B0D78"/>
    <w:rsid w:val="006B0D9B"/>
    <w:rsid w:val="006B1024"/>
    <w:rsid w:val="006B107B"/>
    <w:rsid w:val="006B10DB"/>
    <w:rsid w:val="006B10FB"/>
    <w:rsid w:val="006B1711"/>
    <w:rsid w:val="006B3739"/>
    <w:rsid w:val="006B377F"/>
    <w:rsid w:val="006B3C76"/>
    <w:rsid w:val="006B4954"/>
    <w:rsid w:val="006B4B08"/>
    <w:rsid w:val="006B5043"/>
    <w:rsid w:val="006B5229"/>
    <w:rsid w:val="006B5905"/>
    <w:rsid w:val="006B5C1E"/>
    <w:rsid w:val="006B602B"/>
    <w:rsid w:val="006B65F1"/>
    <w:rsid w:val="006B68DA"/>
    <w:rsid w:val="006B746F"/>
    <w:rsid w:val="006B74CD"/>
    <w:rsid w:val="006B7760"/>
    <w:rsid w:val="006B77B1"/>
    <w:rsid w:val="006B7883"/>
    <w:rsid w:val="006B7BB5"/>
    <w:rsid w:val="006B7F29"/>
    <w:rsid w:val="006C0607"/>
    <w:rsid w:val="006C09D6"/>
    <w:rsid w:val="006C0A3E"/>
    <w:rsid w:val="006C14AB"/>
    <w:rsid w:val="006C1989"/>
    <w:rsid w:val="006C1FC8"/>
    <w:rsid w:val="006C29FD"/>
    <w:rsid w:val="006C2B5E"/>
    <w:rsid w:val="006C2CCE"/>
    <w:rsid w:val="006C3AE9"/>
    <w:rsid w:val="006C3B17"/>
    <w:rsid w:val="006C40A9"/>
    <w:rsid w:val="006C4330"/>
    <w:rsid w:val="006C48BA"/>
    <w:rsid w:val="006C4952"/>
    <w:rsid w:val="006C4C5B"/>
    <w:rsid w:val="006C5356"/>
    <w:rsid w:val="006C5391"/>
    <w:rsid w:val="006C5A81"/>
    <w:rsid w:val="006C5D88"/>
    <w:rsid w:val="006C61C2"/>
    <w:rsid w:val="006C6B6F"/>
    <w:rsid w:val="006C6F1A"/>
    <w:rsid w:val="006C6FD8"/>
    <w:rsid w:val="006C7829"/>
    <w:rsid w:val="006C7915"/>
    <w:rsid w:val="006D021A"/>
    <w:rsid w:val="006D0428"/>
    <w:rsid w:val="006D0B09"/>
    <w:rsid w:val="006D1382"/>
    <w:rsid w:val="006D1AB3"/>
    <w:rsid w:val="006D2238"/>
    <w:rsid w:val="006D2780"/>
    <w:rsid w:val="006D36DE"/>
    <w:rsid w:val="006D3BCD"/>
    <w:rsid w:val="006D3D90"/>
    <w:rsid w:val="006D3D99"/>
    <w:rsid w:val="006D4311"/>
    <w:rsid w:val="006D4744"/>
    <w:rsid w:val="006D507E"/>
    <w:rsid w:val="006D5983"/>
    <w:rsid w:val="006D6135"/>
    <w:rsid w:val="006D6595"/>
    <w:rsid w:val="006D6871"/>
    <w:rsid w:val="006D6C73"/>
    <w:rsid w:val="006D6CD9"/>
    <w:rsid w:val="006D6D73"/>
    <w:rsid w:val="006D77EF"/>
    <w:rsid w:val="006D78C4"/>
    <w:rsid w:val="006D7AB5"/>
    <w:rsid w:val="006D7BB5"/>
    <w:rsid w:val="006D7D88"/>
    <w:rsid w:val="006D7E61"/>
    <w:rsid w:val="006E0678"/>
    <w:rsid w:val="006E0807"/>
    <w:rsid w:val="006E09D4"/>
    <w:rsid w:val="006E0F66"/>
    <w:rsid w:val="006E178E"/>
    <w:rsid w:val="006E2126"/>
    <w:rsid w:val="006E2207"/>
    <w:rsid w:val="006E2E9B"/>
    <w:rsid w:val="006E3313"/>
    <w:rsid w:val="006E3687"/>
    <w:rsid w:val="006E3E43"/>
    <w:rsid w:val="006E4AF6"/>
    <w:rsid w:val="006E4C96"/>
    <w:rsid w:val="006E4D30"/>
    <w:rsid w:val="006E4FB0"/>
    <w:rsid w:val="006E5245"/>
    <w:rsid w:val="006E53CD"/>
    <w:rsid w:val="006E5673"/>
    <w:rsid w:val="006E5D37"/>
    <w:rsid w:val="006E68C3"/>
    <w:rsid w:val="006E706D"/>
    <w:rsid w:val="006E72B1"/>
    <w:rsid w:val="006E76AA"/>
    <w:rsid w:val="006E7721"/>
    <w:rsid w:val="006E79B7"/>
    <w:rsid w:val="006F0095"/>
    <w:rsid w:val="006F0978"/>
    <w:rsid w:val="006F0AAB"/>
    <w:rsid w:val="006F0C7E"/>
    <w:rsid w:val="006F0E9B"/>
    <w:rsid w:val="006F1246"/>
    <w:rsid w:val="006F13A7"/>
    <w:rsid w:val="006F2799"/>
    <w:rsid w:val="006F331D"/>
    <w:rsid w:val="006F3918"/>
    <w:rsid w:val="006F393A"/>
    <w:rsid w:val="006F3E99"/>
    <w:rsid w:val="006F4347"/>
    <w:rsid w:val="006F4C5E"/>
    <w:rsid w:val="006F4CF0"/>
    <w:rsid w:val="006F50BF"/>
    <w:rsid w:val="006F5142"/>
    <w:rsid w:val="006F5152"/>
    <w:rsid w:val="006F54EC"/>
    <w:rsid w:val="006F576A"/>
    <w:rsid w:val="006F6547"/>
    <w:rsid w:val="006F6997"/>
    <w:rsid w:val="006F6A0E"/>
    <w:rsid w:val="006F70F3"/>
    <w:rsid w:val="006F7135"/>
    <w:rsid w:val="006F7152"/>
    <w:rsid w:val="006F7CE8"/>
    <w:rsid w:val="006F7F9D"/>
    <w:rsid w:val="0070042A"/>
    <w:rsid w:val="007004B1"/>
    <w:rsid w:val="007004EE"/>
    <w:rsid w:val="00700905"/>
    <w:rsid w:val="007009FD"/>
    <w:rsid w:val="0070200B"/>
    <w:rsid w:val="00702652"/>
    <w:rsid w:val="0070288F"/>
    <w:rsid w:val="00702BEC"/>
    <w:rsid w:val="00703052"/>
    <w:rsid w:val="007030A1"/>
    <w:rsid w:val="007037F6"/>
    <w:rsid w:val="0070396F"/>
    <w:rsid w:val="00703A66"/>
    <w:rsid w:val="0070495E"/>
    <w:rsid w:val="0070520E"/>
    <w:rsid w:val="00705562"/>
    <w:rsid w:val="007055B9"/>
    <w:rsid w:val="0070583A"/>
    <w:rsid w:val="00705B27"/>
    <w:rsid w:val="00705B70"/>
    <w:rsid w:val="00706594"/>
    <w:rsid w:val="00706E83"/>
    <w:rsid w:val="0070759B"/>
    <w:rsid w:val="00707A5B"/>
    <w:rsid w:val="00707DEB"/>
    <w:rsid w:val="007100D5"/>
    <w:rsid w:val="0071030C"/>
    <w:rsid w:val="007108BB"/>
    <w:rsid w:val="0071104F"/>
    <w:rsid w:val="00711159"/>
    <w:rsid w:val="0071171A"/>
    <w:rsid w:val="00712274"/>
    <w:rsid w:val="007126E4"/>
    <w:rsid w:val="00712B10"/>
    <w:rsid w:val="00713444"/>
    <w:rsid w:val="00713972"/>
    <w:rsid w:val="00713F35"/>
    <w:rsid w:val="007146E3"/>
    <w:rsid w:val="0071508A"/>
    <w:rsid w:val="007152FA"/>
    <w:rsid w:val="00715424"/>
    <w:rsid w:val="007155F2"/>
    <w:rsid w:val="00715FAF"/>
    <w:rsid w:val="00716027"/>
    <w:rsid w:val="007162BE"/>
    <w:rsid w:val="00716656"/>
    <w:rsid w:val="00716FA5"/>
    <w:rsid w:val="00717856"/>
    <w:rsid w:val="007202B0"/>
    <w:rsid w:val="00720344"/>
    <w:rsid w:val="007204F7"/>
    <w:rsid w:val="0072090D"/>
    <w:rsid w:val="00720A17"/>
    <w:rsid w:val="00720B8E"/>
    <w:rsid w:val="007221FD"/>
    <w:rsid w:val="00722AEC"/>
    <w:rsid w:val="00722D75"/>
    <w:rsid w:val="00723A7A"/>
    <w:rsid w:val="00723AD7"/>
    <w:rsid w:val="00723F67"/>
    <w:rsid w:val="0072493B"/>
    <w:rsid w:val="00724D5D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F7F"/>
    <w:rsid w:val="00727964"/>
    <w:rsid w:val="00730020"/>
    <w:rsid w:val="00730401"/>
    <w:rsid w:val="00731409"/>
    <w:rsid w:val="0073142D"/>
    <w:rsid w:val="00731B02"/>
    <w:rsid w:val="00731CB6"/>
    <w:rsid w:val="00731FDD"/>
    <w:rsid w:val="007320A8"/>
    <w:rsid w:val="007328D4"/>
    <w:rsid w:val="00732D5D"/>
    <w:rsid w:val="0073334D"/>
    <w:rsid w:val="0073381E"/>
    <w:rsid w:val="00733EED"/>
    <w:rsid w:val="0073457F"/>
    <w:rsid w:val="007345BE"/>
    <w:rsid w:val="00734AEE"/>
    <w:rsid w:val="00735165"/>
    <w:rsid w:val="007351FD"/>
    <w:rsid w:val="007352BE"/>
    <w:rsid w:val="00735A58"/>
    <w:rsid w:val="00735E3F"/>
    <w:rsid w:val="00735F03"/>
    <w:rsid w:val="00736A65"/>
    <w:rsid w:val="00736C36"/>
    <w:rsid w:val="00737B01"/>
    <w:rsid w:val="00737BD5"/>
    <w:rsid w:val="00740E4B"/>
    <w:rsid w:val="00741AEA"/>
    <w:rsid w:val="00741B17"/>
    <w:rsid w:val="00741B74"/>
    <w:rsid w:val="007424D4"/>
    <w:rsid w:val="0074261B"/>
    <w:rsid w:val="007427C8"/>
    <w:rsid w:val="00742CD2"/>
    <w:rsid w:val="007439F9"/>
    <w:rsid w:val="00744193"/>
    <w:rsid w:val="007441EC"/>
    <w:rsid w:val="0074420E"/>
    <w:rsid w:val="0074427D"/>
    <w:rsid w:val="007443E6"/>
    <w:rsid w:val="007445BB"/>
    <w:rsid w:val="007445E9"/>
    <w:rsid w:val="00744836"/>
    <w:rsid w:val="00745119"/>
    <w:rsid w:val="0074517A"/>
    <w:rsid w:val="00745A5C"/>
    <w:rsid w:val="0074650B"/>
    <w:rsid w:val="007502DB"/>
    <w:rsid w:val="007502FE"/>
    <w:rsid w:val="007505CE"/>
    <w:rsid w:val="007509C7"/>
    <w:rsid w:val="00750D07"/>
    <w:rsid w:val="00750D4A"/>
    <w:rsid w:val="007511C6"/>
    <w:rsid w:val="007517B3"/>
    <w:rsid w:val="00752C3E"/>
    <w:rsid w:val="00752E69"/>
    <w:rsid w:val="00752F02"/>
    <w:rsid w:val="00753399"/>
    <w:rsid w:val="00753635"/>
    <w:rsid w:val="007541F7"/>
    <w:rsid w:val="00754237"/>
    <w:rsid w:val="00755176"/>
    <w:rsid w:val="00755BEB"/>
    <w:rsid w:val="00755E38"/>
    <w:rsid w:val="00756043"/>
    <w:rsid w:val="007563E4"/>
    <w:rsid w:val="00756576"/>
    <w:rsid w:val="00756AE3"/>
    <w:rsid w:val="00756D5B"/>
    <w:rsid w:val="00756F5D"/>
    <w:rsid w:val="00757D23"/>
    <w:rsid w:val="00757F8A"/>
    <w:rsid w:val="007609EA"/>
    <w:rsid w:val="00760DAC"/>
    <w:rsid w:val="0076122C"/>
    <w:rsid w:val="0076240D"/>
    <w:rsid w:val="00762A1C"/>
    <w:rsid w:val="00762F58"/>
    <w:rsid w:val="007637DB"/>
    <w:rsid w:val="00763BDD"/>
    <w:rsid w:val="00764A0C"/>
    <w:rsid w:val="00764A8D"/>
    <w:rsid w:val="007662B7"/>
    <w:rsid w:val="00766437"/>
    <w:rsid w:val="0076663A"/>
    <w:rsid w:val="00766EB0"/>
    <w:rsid w:val="0076730E"/>
    <w:rsid w:val="007673D1"/>
    <w:rsid w:val="007678F1"/>
    <w:rsid w:val="00770130"/>
    <w:rsid w:val="00770561"/>
    <w:rsid w:val="0077069E"/>
    <w:rsid w:val="00771AFE"/>
    <w:rsid w:val="00771BC1"/>
    <w:rsid w:val="00771E0A"/>
    <w:rsid w:val="00771E5C"/>
    <w:rsid w:val="0077229B"/>
    <w:rsid w:val="0077238E"/>
    <w:rsid w:val="00772B85"/>
    <w:rsid w:val="00772F82"/>
    <w:rsid w:val="00773574"/>
    <w:rsid w:val="007739D1"/>
    <w:rsid w:val="00773A6F"/>
    <w:rsid w:val="007747F4"/>
    <w:rsid w:val="0077497A"/>
    <w:rsid w:val="00774D5E"/>
    <w:rsid w:val="00775A39"/>
    <w:rsid w:val="0077673B"/>
    <w:rsid w:val="007769EF"/>
    <w:rsid w:val="00776E79"/>
    <w:rsid w:val="00776E91"/>
    <w:rsid w:val="007775A4"/>
    <w:rsid w:val="0077775E"/>
    <w:rsid w:val="007803C8"/>
    <w:rsid w:val="00780B4F"/>
    <w:rsid w:val="00780BBC"/>
    <w:rsid w:val="00781499"/>
    <w:rsid w:val="007815BD"/>
    <w:rsid w:val="00781A6C"/>
    <w:rsid w:val="007822D7"/>
    <w:rsid w:val="00782303"/>
    <w:rsid w:val="0078240C"/>
    <w:rsid w:val="007832AC"/>
    <w:rsid w:val="00783533"/>
    <w:rsid w:val="007836FF"/>
    <w:rsid w:val="00784040"/>
    <w:rsid w:val="0078422A"/>
    <w:rsid w:val="00784468"/>
    <w:rsid w:val="00784A07"/>
    <w:rsid w:val="00785B69"/>
    <w:rsid w:val="007866D9"/>
    <w:rsid w:val="007868B1"/>
    <w:rsid w:val="00786B38"/>
    <w:rsid w:val="00786C25"/>
    <w:rsid w:val="00786D60"/>
    <w:rsid w:val="00790CAD"/>
    <w:rsid w:val="00791125"/>
    <w:rsid w:val="007913EC"/>
    <w:rsid w:val="00791635"/>
    <w:rsid w:val="00791756"/>
    <w:rsid w:val="00791F99"/>
    <w:rsid w:val="00792872"/>
    <w:rsid w:val="00793725"/>
    <w:rsid w:val="0079392A"/>
    <w:rsid w:val="00793FAF"/>
    <w:rsid w:val="00794958"/>
    <w:rsid w:val="00794A81"/>
    <w:rsid w:val="007951A2"/>
    <w:rsid w:val="0079617F"/>
    <w:rsid w:val="00797037"/>
    <w:rsid w:val="007974FB"/>
    <w:rsid w:val="00797620"/>
    <w:rsid w:val="007A01BB"/>
    <w:rsid w:val="007A03D7"/>
    <w:rsid w:val="007A0CAB"/>
    <w:rsid w:val="007A12E1"/>
    <w:rsid w:val="007A12ED"/>
    <w:rsid w:val="007A188D"/>
    <w:rsid w:val="007A1AEF"/>
    <w:rsid w:val="007A2058"/>
    <w:rsid w:val="007A21E6"/>
    <w:rsid w:val="007A3012"/>
    <w:rsid w:val="007A3312"/>
    <w:rsid w:val="007A3391"/>
    <w:rsid w:val="007A3417"/>
    <w:rsid w:val="007A3C2D"/>
    <w:rsid w:val="007A3F78"/>
    <w:rsid w:val="007A4B38"/>
    <w:rsid w:val="007A4D0C"/>
    <w:rsid w:val="007A4F3E"/>
    <w:rsid w:val="007A59B4"/>
    <w:rsid w:val="007A5F2B"/>
    <w:rsid w:val="007A60F2"/>
    <w:rsid w:val="007A67E9"/>
    <w:rsid w:val="007A6BBD"/>
    <w:rsid w:val="007A7E4F"/>
    <w:rsid w:val="007B0400"/>
    <w:rsid w:val="007B08B0"/>
    <w:rsid w:val="007B0BEB"/>
    <w:rsid w:val="007B0FEF"/>
    <w:rsid w:val="007B1857"/>
    <w:rsid w:val="007B18A1"/>
    <w:rsid w:val="007B1EEA"/>
    <w:rsid w:val="007B2411"/>
    <w:rsid w:val="007B38C1"/>
    <w:rsid w:val="007B3D4E"/>
    <w:rsid w:val="007B4679"/>
    <w:rsid w:val="007B46D6"/>
    <w:rsid w:val="007B46EE"/>
    <w:rsid w:val="007B4F94"/>
    <w:rsid w:val="007B5258"/>
    <w:rsid w:val="007B544F"/>
    <w:rsid w:val="007B547D"/>
    <w:rsid w:val="007B5872"/>
    <w:rsid w:val="007B59B2"/>
    <w:rsid w:val="007B66C9"/>
    <w:rsid w:val="007B67A8"/>
    <w:rsid w:val="007B70A7"/>
    <w:rsid w:val="007B7170"/>
    <w:rsid w:val="007B78F6"/>
    <w:rsid w:val="007B7A6C"/>
    <w:rsid w:val="007B7E09"/>
    <w:rsid w:val="007B7FEC"/>
    <w:rsid w:val="007C0015"/>
    <w:rsid w:val="007C0304"/>
    <w:rsid w:val="007C0E5E"/>
    <w:rsid w:val="007C0ECC"/>
    <w:rsid w:val="007C119E"/>
    <w:rsid w:val="007C14D3"/>
    <w:rsid w:val="007C15EB"/>
    <w:rsid w:val="007C1C39"/>
    <w:rsid w:val="007C1EEF"/>
    <w:rsid w:val="007C1EFF"/>
    <w:rsid w:val="007C1FB1"/>
    <w:rsid w:val="007C28FE"/>
    <w:rsid w:val="007C2DF9"/>
    <w:rsid w:val="007C315C"/>
    <w:rsid w:val="007C3316"/>
    <w:rsid w:val="007C42EA"/>
    <w:rsid w:val="007C4537"/>
    <w:rsid w:val="007C47F9"/>
    <w:rsid w:val="007C5673"/>
    <w:rsid w:val="007C5DB6"/>
    <w:rsid w:val="007C633B"/>
    <w:rsid w:val="007C6793"/>
    <w:rsid w:val="007C69E5"/>
    <w:rsid w:val="007C70DD"/>
    <w:rsid w:val="007C71C0"/>
    <w:rsid w:val="007C7439"/>
    <w:rsid w:val="007C7D7A"/>
    <w:rsid w:val="007C7F9B"/>
    <w:rsid w:val="007D0273"/>
    <w:rsid w:val="007D046C"/>
    <w:rsid w:val="007D07A4"/>
    <w:rsid w:val="007D0AFE"/>
    <w:rsid w:val="007D1002"/>
    <w:rsid w:val="007D103F"/>
    <w:rsid w:val="007D1914"/>
    <w:rsid w:val="007D19DF"/>
    <w:rsid w:val="007D1B09"/>
    <w:rsid w:val="007D1BBB"/>
    <w:rsid w:val="007D1C84"/>
    <w:rsid w:val="007D2A69"/>
    <w:rsid w:val="007D3630"/>
    <w:rsid w:val="007D422E"/>
    <w:rsid w:val="007D433A"/>
    <w:rsid w:val="007D487A"/>
    <w:rsid w:val="007D4F53"/>
    <w:rsid w:val="007D510D"/>
    <w:rsid w:val="007D56AD"/>
    <w:rsid w:val="007D5F5F"/>
    <w:rsid w:val="007D6CEC"/>
    <w:rsid w:val="007D6EBB"/>
    <w:rsid w:val="007E04C6"/>
    <w:rsid w:val="007E13D6"/>
    <w:rsid w:val="007E168D"/>
    <w:rsid w:val="007E1821"/>
    <w:rsid w:val="007E2430"/>
    <w:rsid w:val="007E26EE"/>
    <w:rsid w:val="007E2BDC"/>
    <w:rsid w:val="007E3032"/>
    <w:rsid w:val="007E33F6"/>
    <w:rsid w:val="007E3FB2"/>
    <w:rsid w:val="007E4054"/>
    <w:rsid w:val="007E4204"/>
    <w:rsid w:val="007E4458"/>
    <w:rsid w:val="007E57C2"/>
    <w:rsid w:val="007E5862"/>
    <w:rsid w:val="007E587A"/>
    <w:rsid w:val="007E6E49"/>
    <w:rsid w:val="007E74DA"/>
    <w:rsid w:val="007E7BF2"/>
    <w:rsid w:val="007F0E3D"/>
    <w:rsid w:val="007F0F24"/>
    <w:rsid w:val="007F182B"/>
    <w:rsid w:val="007F1833"/>
    <w:rsid w:val="007F1DBB"/>
    <w:rsid w:val="007F23D7"/>
    <w:rsid w:val="007F2835"/>
    <w:rsid w:val="007F2C51"/>
    <w:rsid w:val="007F32B8"/>
    <w:rsid w:val="007F3437"/>
    <w:rsid w:val="007F3AAC"/>
    <w:rsid w:val="007F47E2"/>
    <w:rsid w:val="007F4BBF"/>
    <w:rsid w:val="007F4EA6"/>
    <w:rsid w:val="007F4F61"/>
    <w:rsid w:val="007F61F7"/>
    <w:rsid w:val="007F6528"/>
    <w:rsid w:val="007F742B"/>
    <w:rsid w:val="007F7992"/>
    <w:rsid w:val="007F7B5B"/>
    <w:rsid w:val="0080032A"/>
    <w:rsid w:val="00800436"/>
    <w:rsid w:val="008004B1"/>
    <w:rsid w:val="0080119F"/>
    <w:rsid w:val="0080180C"/>
    <w:rsid w:val="00802104"/>
    <w:rsid w:val="0080223E"/>
    <w:rsid w:val="008023F5"/>
    <w:rsid w:val="00802CB5"/>
    <w:rsid w:val="00803123"/>
    <w:rsid w:val="00803742"/>
    <w:rsid w:val="008040CD"/>
    <w:rsid w:val="00804DE5"/>
    <w:rsid w:val="00805C50"/>
    <w:rsid w:val="00805EB4"/>
    <w:rsid w:val="00806458"/>
    <w:rsid w:val="00806B32"/>
    <w:rsid w:val="00806D68"/>
    <w:rsid w:val="00806D7C"/>
    <w:rsid w:val="00807B25"/>
    <w:rsid w:val="00810273"/>
    <w:rsid w:val="008106C0"/>
    <w:rsid w:val="00810728"/>
    <w:rsid w:val="00810ADF"/>
    <w:rsid w:val="008116A1"/>
    <w:rsid w:val="0081267F"/>
    <w:rsid w:val="00812D6C"/>
    <w:rsid w:val="0081392E"/>
    <w:rsid w:val="00813B4D"/>
    <w:rsid w:val="00815A9B"/>
    <w:rsid w:val="00817053"/>
    <w:rsid w:val="00820A39"/>
    <w:rsid w:val="00820E0C"/>
    <w:rsid w:val="00821758"/>
    <w:rsid w:val="00821881"/>
    <w:rsid w:val="00821B73"/>
    <w:rsid w:val="008225B0"/>
    <w:rsid w:val="00822AC7"/>
    <w:rsid w:val="00822DC0"/>
    <w:rsid w:val="00822DCB"/>
    <w:rsid w:val="00822EA1"/>
    <w:rsid w:val="00823BF7"/>
    <w:rsid w:val="00823E34"/>
    <w:rsid w:val="00824092"/>
    <w:rsid w:val="00824116"/>
    <w:rsid w:val="0082425F"/>
    <w:rsid w:val="00824642"/>
    <w:rsid w:val="00824890"/>
    <w:rsid w:val="00824E80"/>
    <w:rsid w:val="00824E83"/>
    <w:rsid w:val="00825533"/>
    <w:rsid w:val="0082604A"/>
    <w:rsid w:val="0082617E"/>
    <w:rsid w:val="008264BA"/>
    <w:rsid w:val="0082650F"/>
    <w:rsid w:val="00826755"/>
    <w:rsid w:val="00827E8F"/>
    <w:rsid w:val="0083288F"/>
    <w:rsid w:val="00832F06"/>
    <w:rsid w:val="008331D5"/>
    <w:rsid w:val="008337E7"/>
    <w:rsid w:val="00833A0A"/>
    <w:rsid w:val="00833C38"/>
    <w:rsid w:val="00833CD0"/>
    <w:rsid w:val="00833EAC"/>
    <w:rsid w:val="0083498D"/>
    <w:rsid w:val="00834B04"/>
    <w:rsid w:val="00834B99"/>
    <w:rsid w:val="008351A1"/>
    <w:rsid w:val="008353DE"/>
    <w:rsid w:val="00835B5E"/>
    <w:rsid w:val="008361CF"/>
    <w:rsid w:val="0083623D"/>
    <w:rsid w:val="0083670E"/>
    <w:rsid w:val="00836904"/>
    <w:rsid w:val="00836A39"/>
    <w:rsid w:val="0083725A"/>
    <w:rsid w:val="0083739A"/>
    <w:rsid w:val="00837CFD"/>
    <w:rsid w:val="00840667"/>
    <w:rsid w:val="008408D3"/>
    <w:rsid w:val="00840C9B"/>
    <w:rsid w:val="00842D7D"/>
    <w:rsid w:val="0084317C"/>
    <w:rsid w:val="0084359C"/>
    <w:rsid w:val="00843A01"/>
    <w:rsid w:val="0084405A"/>
    <w:rsid w:val="00844391"/>
    <w:rsid w:val="00844AB5"/>
    <w:rsid w:val="00845DB0"/>
    <w:rsid w:val="00845DC2"/>
    <w:rsid w:val="00846601"/>
    <w:rsid w:val="0084671E"/>
    <w:rsid w:val="00846BFF"/>
    <w:rsid w:val="00847672"/>
    <w:rsid w:val="00847B25"/>
    <w:rsid w:val="00850011"/>
    <w:rsid w:val="0085019B"/>
    <w:rsid w:val="0085029F"/>
    <w:rsid w:val="0085042F"/>
    <w:rsid w:val="008507C4"/>
    <w:rsid w:val="00850E7D"/>
    <w:rsid w:val="0085145C"/>
    <w:rsid w:val="0085147F"/>
    <w:rsid w:val="008516BA"/>
    <w:rsid w:val="008524E1"/>
    <w:rsid w:val="00853158"/>
    <w:rsid w:val="00853890"/>
    <w:rsid w:val="008539D4"/>
    <w:rsid w:val="00853A22"/>
    <w:rsid w:val="00853B3B"/>
    <w:rsid w:val="00853BD4"/>
    <w:rsid w:val="00854AE8"/>
    <w:rsid w:val="0085520D"/>
    <w:rsid w:val="008552CA"/>
    <w:rsid w:val="00855A99"/>
    <w:rsid w:val="00856035"/>
    <w:rsid w:val="008564A5"/>
    <w:rsid w:val="00856F9E"/>
    <w:rsid w:val="00857DC7"/>
    <w:rsid w:val="008602B9"/>
    <w:rsid w:val="00860A4C"/>
    <w:rsid w:val="00861A87"/>
    <w:rsid w:val="00861C19"/>
    <w:rsid w:val="00862C05"/>
    <w:rsid w:val="00863095"/>
    <w:rsid w:val="008635F7"/>
    <w:rsid w:val="00863A6D"/>
    <w:rsid w:val="0086415B"/>
    <w:rsid w:val="00865446"/>
    <w:rsid w:val="0086550C"/>
    <w:rsid w:val="00865707"/>
    <w:rsid w:val="00865AC1"/>
    <w:rsid w:val="00865B92"/>
    <w:rsid w:val="00865CAD"/>
    <w:rsid w:val="00865EBC"/>
    <w:rsid w:val="00865F65"/>
    <w:rsid w:val="00865FC2"/>
    <w:rsid w:val="00867000"/>
    <w:rsid w:val="008672DD"/>
    <w:rsid w:val="008676F4"/>
    <w:rsid w:val="0086796E"/>
    <w:rsid w:val="008679BD"/>
    <w:rsid w:val="00867AF1"/>
    <w:rsid w:val="00867B61"/>
    <w:rsid w:val="0087025C"/>
    <w:rsid w:val="00870AF5"/>
    <w:rsid w:val="00870BAC"/>
    <w:rsid w:val="00870E15"/>
    <w:rsid w:val="00870F21"/>
    <w:rsid w:val="008714DC"/>
    <w:rsid w:val="00871579"/>
    <w:rsid w:val="0087163C"/>
    <w:rsid w:val="0087175F"/>
    <w:rsid w:val="00871961"/>
    <w:rsid w:val="0087220E"/>
    <w:rsid w:val="00872675"/>
    <w:rsid w:val="00872909"/>
    <w:rsid w:val="00872FE1"/>
    <w:rsid w:val="00873A45"/>
    <w:rsid w:val="00873A60"/>
    <w:rsid w:val="00873FB4"/>
    <w:rsid w:val="00874994"/>
    <w:rsid w:val="00874C6C"/>
    <w:rsid w:val="00874D22"/>
    <w:rsid w:val="00874E22"/>
    <w:rsid w:val="008752FB"/>
    <w:rsid w:val="00875AEC"/>
    <w:rsid w:val="00875EE7"/>
    <w:rsid w:val="00876356"/>
    <w:rsid w:val="0087691A"/>
    <w:rsid w:val="00876D75"/>
    <w:rsid w:val="00876E33"/>
    <w:rsid w:val="00876F97"/>
    <w:rsid w:val="00877463"/>
    <w:rsid w:val="00877A44"/>
    <w:rsid w:val="008800D3"/>
    <w:rsid w:val="008806CE"/>
    <w:rsid w:val="008808EF"/>
    <w:rsid w:val="00880AC5"/>
    <w:rsid w:val="00881AA1"/>
    <w:rsid w:val="00882142"/>
    <w:rsid w:val="0088242D"/>
    <w:rsid w:val="00882576"/>
    <w:rsid w:val="00882C39"/>
    <w:rsid w:val="00883BAD"/>
    <w:rsid w:val="00883DF4"/>
    <w:rsid w:val="0088416A"/>
    <w:rsid w:val="00884C2D"/>
    <w:rsid w:val="00884DC7"/>
    <w:rsid w:val="0088533B"/>
    <w:rsid w:val="00885342"/>
    <w:rsid w:val="00885C3A"/>
    <w:rsid w:val="00886478"/>
    <w:rsid w:val="00886605"/>
    <w:rsid w:val="00886785"/>
    <w:rsid w:val="008870EF"/>
    <w:rsid w:val="00887430"/>
    <w:rsid w:val="0088756C"/>
    <w:rsid w:val="008875D8"/>
    <w:rsid w:val="00887C01"/>
    <w:rsid w:val="00887D02"/>
    <w:rsid w:val="00890728"/>
    <w:rsid w:val="00890814"/>
    <w:rsid w:val="00890BD3"/>
    <w:rsid w:val="00890C7D"/>
    <w:rsid w:val="008912ED"/>
    <w:rsid w:val="00893C5E"/>
    <w:rsid w:val="00893CBE"/>
    <w:rsid w:val="0089482A"/>
    <w:rsid w:val="00894C27"/>
    <w:rsid w:val="00895D9A"/>
    <w:rsid w:val="00895E3C"/>
    <w:rsid w:val="00896574"/>
    <w:rsid w:val="0089663F"/>
    <w:rsid w:val="00896BF6"/>
    <w:rsid w:val="008975FD"/>
    <w:rsid w:val="00897811"/>
    <w:rsid w:val="00897DC9"/>
    <w:rsid w:val="00897FE0"/>
    <w:rsid w:val="008A07A6"/>
    <w:rsid w:val="008A0AD4"/>
    <w:rsid w:val="008A0AFE"/>
    <w:rsid w:val="008A1619"/>
    <w:rsid w:val="008A1DE2"/>
    <w:rsid w:val="008A22D7"/>
    <w:rsid w:val="008A2AB9"/>
    <w:rsid w:val="008A2C58"/>
    <w:rsid w:val="008A2F09"/>
    <w:rsid w:val="008A332C"/>
    <w:rsid w:val="008A43EE"/>
    <w:rsid w:val="008A547C"/>
    <w:rsid w:val="008A5B46"/>
    <w:rsid w:val="008A5D47"/>
    <w:rsid w:val="008A5F35"/>
    <w:rsid w:val="008A6CD3"/>
    <w:rsid w:val="008A6D31"/>
    <w:rsid w:val="008B00A6"/>
    <w:rsid w:val="008B0148"/>
    <w:rsid w:val="008B0293"/>
    <w:rsid w:val="008B037C"/>
    <w:rsid w:val="008B03B1"/>
    <w:rsid w:val="008B073A"/>
    <w:rsid w:val="008B0F9D"/>
    <w:rsid w:val="008B1D70"/>
    <w:rsid w:val="008B26E8"/>
    <w:rsid w:val="008B27CF"/>
    <w:rsid w:val="008B30BA"/>
    <w:rsid w:val="008B3512"/>
    <w:rsid w:val="008B4018"/>
    <w:rsid w:val="008B437A"/>
    <w:rsid w:val="008B4DC5"/>
    <w:rsid w:val="008B510F"/>
    <w:rsid w:val="008B5456"/>
    <w:rsid w:val="008B57B6"/>
    <w:rsid w:val="008B5C01"/>
    <w:rsid w:val="008B6309"/>
    <w:rsid w:val="008B69F4"/>
    <w:rsid w:val="008B6D88"/>
    <w:rsid w:val="008B6F27"/>
    <w:rsid w:val="008B7480"/>
    <w:rsid w:val="008B7882"/>
    <w:rsid w:val="008C0058"/>
    <w:rsid w:val="008C0155"/>
    <w:rsid w:val="008C0281"/>
    <w:rsid w:val="008C08E9"/>
    <w:rsid w:val="008C0ECA"/>
    <w:rsid w:val="008C10AC"/>
    <w:rsid w:val="008C1E12"/>
    <w:rsid w:val="008C2241"/>
    <w:rsid w:val="008C38C0"/>
    <w:rsid w:val="008C490E"/>
    <w:rsid w:val="008C4ED6"/>
    <w:rsid w:val="008C4FC5"/>
    <w:rsid w:val="008C5DAB"/>
    <w:rsid w:val="008C6BC8"/>
    <w:rsid w:val="008C7865"/>
    <w:rsid w:val="008C7EA1"/>
    <w:rsid w:val="008D023B"/>
    <w:rsid w:val="008D0DA4"/>
    <w:rsid w:val="008D0EEA"/>
    <w:rsid w:val="008D0FB3"/>
    <w:rsid w:val="008D1248"/>
    <w:rsid w:val="008D21C5"/>
    <w:rsid w:val="008D23D1"/>
    <w:rsid w:val="008D3483"/>
    <w:rsid w:val="008D35B5"/>
    <w:rsid w:val="008D38E8"/>
    <w:rsid w:val="008D4633"/>
    <w:rsid w:val="008D49C6"/>
    <w:rsid w:val="008D4F0F"/>
    <w:rsid w:val="008D5110"/>
    <w:rsid w:val="008D5365"/>
    <w:rsid w:val="008D54A6"/>
    <w:rsid w:val="008D559E"/>
    <w:rsid w:val="008D5794"/>
    <w:rsid w:val="008D5A8A"/>
    <w:rsid w:val="008D5B35"/>
    <w:rsid w:val="008D63E0"/>
    <w:rsid w:val="008D7071"/>
    <w:rsid w:val="008D794A"/>
    <w:rsid w:val="008D7E22"/>
    <w:rsid w:val="008E0A3E"/>
    <w:rsid w:val="008E0A41"/>
    <w:rsid w:val="008E1669"/>
    <w:rsid w:val="008E1CFE"/>
    <w:rsid w:val="008E1E01"/>
    <w:rsid w:val="008E2169"/>
    <w:rsid w:val="008E2866"/>
    <w:rsid w:val="008E4D2D"/>
    <w:rsid w:val="008E4ED4"/>
    <w:rsid w:val="008E50D3"/>
    <w:rsid w:val="008E51DB"/>
    <w:rsid w:val="008E5929"/>
    <w:rsid w:val="008E5EDD"/>
    <w:rsid w:val="008E681B"/>
    <w:rsid w:val="008E68CC"/>
    <w:rsid w:val="008E68FC"/>
    <w:rsid w:val="008E6D5F"/>
    <w:rsid w:val="008E72EB"/>
    <w:rsid w:val="008E73E7"/>
    <w:rsid w:val="008E75CE"/>
    <w:rsid w:val="008E77E9"/>
    <w:rsid w:val="008F0009"/>
    <w:rsid w:val="008F08D7"/>
    <w:rsid w:val="008F0BBF"/>
    <w:rsid w:val="008F0F76"/>
    <w:rsid w:val="008F15F3"/>
    <w:rsid w:val="008F2775"/>
    <w:rsid w:val="008F2BC4"/>
    <w:rsid w:val="008F2EBD"/>
    <w:rsid w:val="008F315E"/>
    <w:rsid w:val="008F4149"/>
    <w:rsid w:val="008F4379"/>
    <w:rsid w:val="008F45FA"/>
    <w:rsid w:val="008F4C01"/>
    <w:rsid w:val="008F5CDB"/>
    <w:rsid w:val="008F5F22"/>
    <w:rsid w:val="008F679B"/>
    <w:rsid w:val="008F68C7"/>
    <w:rsid w:val="008F723B"/>
    <w:rsid w:val="008F7881"/>
    <w:rsid w:val="008F79AD"/>
    <w:rsid w:val="008F7A28"/>
    <w:rsid w:val="008F7AEC"/>
    <w:rsid w:val="008F7E01"/>
    <w:rsid w:val="008F7E1D"/>
    <w:rsid w:val="009000DF"/>
    <w:rsid w:val="00900408"/>
    <w:rsid w:val="00900C77"/>
    <w:rsid w:val="00901DB5"/>
    <w:rsid w:val="0090327D"/>
    <w:rsid w:val="00904CE5"/>
    <w:rsid w:val="00905E5E"/>
    <w:rsid w:val="00906349"/>
    <w:rsid w:val="0090635B"/>
    <w:rsid w:val="00906AA5"/>
    <w:rsid w:val="00906CF0"/>
    <w:rsid w:val="00907879"/>
    <w:rsid w:val="00907CF5"/>
    <w:rsid w:val="00907F07"/>
    <w:rsid w:val="00910B51"/>
    <w:rsid w:val="00910C7A"/>
    <w:rsid w:val="009118F5"/>
    <w:rsid w:val="00911C18"/>
    <w:rsid w:val="0091295C"/>
    <w:rsid w:val="00912C31"/>
    <w:rsid w:val="00913006"/>
    <w:rsid w:val="00913463"/>
    <w:rsid w:val="00913535"/>
    <w:rsid w:val="00914827"/>
    <w:rsid w:val="00916054"/>
    <w:rsid w:val="00916301"/>
    <w:rsid w:val="009164A4"/>
    <w:rsid w:val="009166C5"/>
    <w:rsid w:val="00916C93"/>
    <w:rsid w:val="00916E52"/>
    <w:rsid w:val="00917867"/>
    <w:rsid w:val="00920AF4"/>
    <w:rsid w:val="00920F71"/>
    <w:rsid w:val="009213CA"/>
    <w:rsid w:val="00921442"/>
    <w:rsid w:val="009219BC"/>
    <w:rsid w:val="00921E1A"/>
    <w:rsid w:val="00922236"/>
    <w:rsid w:val="0092236A"/>
    <w:rsid w:val="0092248E"/>
    <w:rsid w:val="009224AE"/>
    <w:rsid w:val="00922B47"/>
    <w:rsid w:val="00922EF5"/>
    <w:rsid w:val="00923667"/>
    <w:rsid w:val="009239C9"/>
    <w:rsid w:val="00923A00"/>
    <w:rsid w:val="00923B80"/>
    <w:rsid w:val="00923C0A"/>
    <w:rsid w:val="00923FB4"/>
    <w:rsid w:val="00924B5C"/>
    <w:rsid w:val="00924BE7"/>
    <w:rsid w:val="0092516F"/>
    <w:rsid w:val="00925318"/>
    <w:rsid w:val="009268E8"/>
    <w:rsid w:val="00926A1E"/>
    <w:rsid w:val="00926C13"/>
    <w:rsid w:val="00930860"/>
    <w:rsid w:val="00930EA4"/>
    <w:rsid w:val="0093149A"/>
    <w:rsid w:val="009314D0"/>
    <w:rsid w:val="0093153C"/>
    <w:rsid w:val="00931DD9"/>
    <w:rsid w:val="00932376"/>
    <w:rsid w:val="00932ED6"/>
    <w:rsid w:val="00932F5F"/>
    <w:rsid w:val="00932F91"/>
    <w:rsid w:val="00932F92"/>
    <w:rsid w:val="00933DC3"/>
    <w:rsid w:val="00934ED0"/>
    <w:rsid w:val="009353D7"/>
    <w:rsid w:val="00935749"/>
    <w:rsid w:val="009359C5"/>
    <w:rsid w:val="00935D7F"/>
    <w:rsid w:val="00936CE1"/>
    <w:rsid w:val="00937190"/>
    <w:rsid w:val="00937803"/>
    <w:rsid w:val="00937D4B"/>
    <w:rsid w:val="009409FF"/>
    <w:rsid w:val="00940A2A"/>
    <w:rsid w:val="00940F3E"/>
    <w:rsid w:val="00941182"/>
    <w:rsid w:val="00941386"/>
    <w:rsid w:val="009417B5"/>
    <w:rsid w:val="009431DD"/>
    <w:rsid w:val="009445E4"/>
    <w:rsid w:val="00945169"/>
    <w:rsid w:val="00945378"/>
    <w:rsid w:val="00945917"/>
    <w:rsid w:val="00945A0F"/>
    <w:rsid w:val="009460E4"/>
    <w:rsid w:val="009476B5"/>
    <w:rsid w:val="00947AE6"/>
    <w:rsid w:val="00950077"/>
    <w:rsid w:val="00950102"/>
    <w:rsid w:val="00950587"/>
    <w:rsid w:val="00950A20"/>
    <w:rsid w:val="009520B3"/>
    <w:rsid w:val="00952559"/>
    <w:rsid w:val="009538A9"/>
    <w:rsid w:val="00953E01"/>
    <w:rsid w:val="00953FB9"/>
    <w:rsid w:val="0095405B"/>
    <w:rsid w:val="0095490B"/>
    <w:rsid w:val="00954A66"/>
    <w:rsid w:val="00954BC0"/>
    <w:rsid w:val="00954C34"/>
    <w:rsid w:val="0095526E"/>
    <w:rsid w:val="009556DC"/>
    <w:rsid w:val="00955AE4"/>
    <w:rsid w:val="009564F0"/>
    <w:rsid w:val="00956714"/>
    <w:rsid w:val="00956EE3"/>
    <w:rsid w:val="00957702"/>
    <w:rsid w:val="0095796E"/>
    <w:rsid w:val="00957BE6"/>
    <w:rsid w:val="00957EF8"/>
    <w:rsid w:val="009600FD"/>
    <w:rsid w:val="00960D4F"/>
    <w:rsid w:val="00961CDC"/>
    <w:rsid w:val="009627C1"/>
    <w:rsid w:val="009629D5"/>
    <w:rsid w:val="00963167"/>
    <w:rsid w:val="00963860"/>
    <w:rsid w:val="00963BB5"/>
    <w:rsid w:val="00963BDB"/>
    <w:rsid w:val="00964768"/>
    <w:rsid w:val="00964777"/>
    <w:rsid w:val="00964CA9"/>
    <w:rsid w:val="00964F18"/>
    <w:rsid w:val="0096505A"/>
    <w:rsid w:val="009653DA"/>
    <w:rsid w:val="009656A9"/>
    <w:rsid w:val="00965B07"/>
    <w:rsid w:val="00965E17"/>
    <w:rsid w:val="009661AA"/>
    <w:rsid w:val="009664C5"/>
    <w:rsid w:val="009669D0"/>
    <w:rsid w:val="009670E3"/>
    <w:rsid w:val="009673AD"/>
    <w:rsid w:val="009676D1"/>
    <w:rsid w:val="00967943"/>
    <w:rsid w:val="00971013"/>
    <w:rsid w:val="00971372"/>
    <w:rsid w:val="00971D70"/>
    <w:rsid w:val="00971F18"/>
    <w:rsid w:val="009727C3"/>
    <w:rsid w:val="0097283A"/>
    <w:rsid w:val="00972BD5"/>
    <w:rsid w:val="00972DAB"/>
    <w:rsid w:val="009734F2"/>
    <w:rsid w:val="00973706"/>
    <w:rsid w:val="00973C95"/>
    <w:rsid w:val="00974010"/>
    <w:rsid w:val="00975459"/>
    <w:rsid w:val="009758C3"/>
    <w:rsid w:val="00976AAC"/>
    <w:rsid w:val="00977D44"/>
    <w:rsid w:val="00977EC9"/>
    <w:rsid w:val="0098019C"/>
    <w:rsid w:val="00980657"/>
    <w:rsid w:val="00980A01"/>
    <w:rsid w:val="0098110B"/>
    <w:rsid w:val="009813D0"/>
    <w:rsid w:val="009814CE"/>
    <w:rsid w:val="009816A1"/>
    <w:rsid w:val="00981741"/>
    <w:rsid w:val="009819BB"/>
    <w:rsid w:val="00981A47"/>
    <w:rsid w:val="0098260E"/>
    <w:rsid w:val="00982610"/>
    <w:rsid w:val="0098274A"/>
    <w:rsid w:val="00982E83"/>
    <w:rsid w:val="009832EA"/>
    <w:rsid w:val="0098383F"/>
    <w:rsid w:val="00983B11"/>
    <w:rsid w:val="00985989"/>
    <w:rsid w:val="00987074"/>
    <w:rsid w:val="00987507"/>
    <w:rsid w:val="009876FE"/>
    <w:rsid w:val="0098785C"/>
    <w:rsid w:val="009878B5"/>
    <w:rsid w:val="00987BF4"/>
    <w:rsid w:val="00990698"/>
    <w:rsid w:val="009907D7"/>
    <w:rsid w:val="00990B76"/>
    <w:rsid w:val="00991068"/>
    <w:rsid w:val="009915B6"/>
    <w:rsid w:val="009921E5"/>
    <w:rsid w:val="009921F7"/>
    <w:rsid w:val="00992241"/>
    <w:rsid w:val="00992625"/>
    <w:rsid w:val="00992F45"/>
    <w:rsid w:val="009936F4"/>
    <w:rsid w:val="00993806"/>
    <w:rsid w:val="009955CA"/>
    <w:rsid w:val="00995BAF"/>
    <w:rsid w:val="0099613A"/>
    <w:rsid w:val="009962C0"/>
    <w:rsid w:val="009964CD"/>
    <w:rsid w:val="00996A96"/>
    <w:rsid w:val="00996B43"/>
    <w:rsid w:val="0099739C"/>
    <w:rsid w:val="009974A0"/>
    <w:rsid w:val="0099761B"/>
    <w:rsid w:val="009A001B"/>
    <w:rsid w:val="009A00D6"/>
    <w:rsid w:val="009A014B"/>
    <w:rsid w:val="009A08E8"/>
    <w:rsid w:val="009A1AEE"/>
    <w:rsid w:val="009A201F"/>
    <w:rsid w:val="009A215F"/>
    <w:rsid w:val="009A21A9"/>
    <w:rsid w:val="009A299D"/>
    <w:rsid w:val="009A2DC8"/>
    <w:rsid w:val="009A32B4"/>
    <w:rsid w:val="009A3FB4"/>
    <w:rsid w:val="009A4348"/>
    <w:rsid w:val="009A44DB"/>
    <w:rsid w:val="009A4B07"/>
    <w:rsid w:val="009A4BF1"/>
    <w:rsid w:val="009A4F4A"/>
    <w:rsid w:val="009A5489"/>
    <w:rsid w:val="009A54F9"/>
    <w:rsid w:val="009A5C73"/>
    <w:rsid w:val="009A6091"/>
    <w:rsid w:val="009A657B"/>
    <w:rsid w:val="009A6BA3"/>
    <w:rsid w:val="009A707A"/>
    <w:rsid w:val="009A789F"/>
    <w:rsid w:val="009B0B98"/>
    <w:rsid w:val="009B1514"/>
    <w:rsid w:val="009B1A89"/>
    <w:rsid w:val="009B1B6E"/>
    <w:rsid w:val="009B1DB8"/>
    <w:rsid w:val="009B349B"/>
    <w:rsid w:val="009B34B3"/>
    <w:rsid w:val="009B34B4"/>
    <w:rsid w:val="009B3ABC"/>
    <w:rsid w:val="009B3E0E"/>
    <w:rsid w:val="009B3E19"/>
    <w:rsid w:val="009B415D"/>
    <w:rsid w:val="009B450A"/>
    <w:rsid w:val="009B4648"/>
    <w:rsid w:val="009B46D2"/>
    <w:rsid w:val="009B498C"/>
    <w:rsid w:val="009B53D6"/>
    <w:rsid w:val="009B633D"/>
    <w:rsid w:val="009B6EE9"/>
    <w:rsid w:val="009B70A7"/>
    <w:rsid w:val="009B71F7"/>
    <w:rsid w:val="009B73A4"/>
    <w:rsid w:val="009B784E"/>
    <w:rsid w:val="009B7E1F"/>
    <w:rsid w:val="009C0675"/>
    <w:rsid w:val="009C142A"/>
    <w:rsid w:val="009C1579"/>
    <w:rsid w:val="009C1B1F"/>
    <w:rsid w:val="009C1D99"/>
    <w:rsid w:val="009C1DC1"/>
    <w:rsid w:val="009C2A69"/>
    <w:rsid w:val="009C3107"/>
    <w:rsid w:val="009C3CD3"/>
    <w:rsid w:val="009C3DDB"/>
    <w:rsid w:val="009C3F3E"/>
    <w:rsid w:val="009C50BE"/>
    <w:rsid w:val="009C5372"/>
    <w:rsid w:val="009C537E"/>
    <w:rsid w:val="009C6568"/>
    <w:rsid w:val="009C67DE"/>
    <w:rsid w:val="009C725E"/>
    <w:rsid w:val="009C72CE"/>
    <w:rsid w:val="009C78EC"/>
    <w:rsid w:val="009C7DD2"/>
    <w:rsid w:val="009C7E5E"/>
    <w:rsid w:val="009D011B"/>
    <w:rsid w:val="009D05F8"/>
    <w:rsid w:val="009D0919"/>
    <w:rsid w:val="009D0CB6"/>
    <w:rsid w:val="009D0CD6"/>
    <w:rsid w:val="009D104B"/>
    <w:rsid w:val="009D10D5"/>
    <w:rsid w:val="009D10EE"/>
    <w:rsid w:val="009D149D"/>
    <w:rsid w:val="009D1BC1"/>
    <w:rsid w:val="009D2197"/>
    <w:rsid w:val="009D259B"/>
    <w:rsid w:val="009D2943"/>
    <w:rsid w:val="009D2D28"/>
    <w:rsid w:val="009D3034"/>
    <w:rsid w:val="009D30F6"/>
    <w:rsid w:val="009D32B3"/>
    <w:rsid w:val="009D363D"/>
    <w:rsid w:val="009D37B0"/>
    <w:rsid w:val="009D3D8E"/>
    <w:rsid w:val="009D4FE7"/>
    <w:rsid w:val="009D54C2"/>
    <w:rsid w:val="009D54FE"/>
    <w:rsid w:val="009D5C5C"/>
    <w:rsid w:val="009D5C9A"/>
    <w:rsid w:val="009D6DB3"/>
    <w:rsid w:val="009D7102"/>
    <w:rsid w:val="009D76D8"/>
    <w:rsid w:val="009D787B"/>
    <w:rsid w:val="009D7D9C"/>
    <w:rsid w:val="009E0494"/>
    <w:rsid w:val="009E081C"/>
    <w:rsid w:val="009E1216"/>
    <w:rsid w:val="009E1707"/>
    <w:rsid w:val="009E18E0"/>
    <w:rsid w:val="009E1EF1"/>
    <w:rsid w:val="009E2473"/>
    <w:rsid w:val="009E2CFB"/>
    <w:rsid w:val="009E31DD"/>
    <w:rsid w:val="009E340B"/>
    <w:rsid w:val="009E3879"/>
    <w:rsid w:val="009E49AC"/>
    <w:rsid w:val="009E4C35"/>
    <w:rsid w:val="009E53EA"/>
    <w:rsid w:val="009E5A06"/>
    <w:rsid w:val="009E62E2"/>
    <w:rsid w:val="009E62EA"/>
    <w:rsid w:val="009F0194"/>
    <w:rsid w:val="009F096A"/>
    <w:rsid w:val="009F0A37"/>
    <w:rsid w:val="009F0CF9"/>
    <w:rsid w:val="009F0E97"/>
    <w:rsid w:val="009F1F3A"/>
    <w:rsid w:val="009F22EE"/>
    <w:rsid w:val="009F2500"/>
    <w:rsid w:val="009F26C9"/>
    <w:rsid w:val="009F27DE"/>
    <w:rsid w:val="009F38A9"/>
    <w:rsid w:val="009F46B2"/>
    <w:rsid w:val="009F4954"/>
    <w:rsid w:val="009F4B87"/>
    <w:rsid w:val="009F5CA5"/>
    <w:rsid w:val="009F625D"/>
    <w:rsid w:val="009F6497"/>
    <w:rsid w:val="009F6E1D"/>
    <w:rsid w:val="009F7173"/>
    <w:rsid w:val="009F7236"/>
    <w:rsid w:val="009F74D2"/>
    <w:rsid w:val="009F79DD"/>
    <w:rsid w:val="00A001E0"/>
    <w:rsid w:val="00A00A6E"/>
    <w:rsid w:val="00A010D5"/>
    <w:rsid w:val="00A010F0"/>
    <w:rsid w:val="00A014BC"/>
    <w:rsid w:val="00A01701"/>
    <w:rsid w:val="00A0170A"/>
    <w:rsid w:val="00A01F3E"/>
    <w:rsid w:val="00A02A87"/>
    <w:rsid w:val="00A02B6B"/>
    <w:rsid w:val="00A03C1F"/>
    <w:rsid w:val="00A03F3B"/>
    <w:rsid w:val="00A04EAE"/>
    <w:rsid w:val="00A0556B"/>
    <w:rsid w:val="00A0578F"/>
    <w:rsid w:val="00A0596A"/>
    <w:rsid w:val="00A06B4B"/>
    <w:rsid w:val="00A072AA"/>
    <w:rsid w:val="00A07502"/>
    <w:rsid w:val="00A10302"/>
    <w:rsid w:val="00A10FB8"/>
    <w:rsid w:val="00A11254"/>
    <w:rsid w:val="00A12886"/>
    <w:rsid w:val="00A132C2"/>
    <w:rsid w:val="00A13FDE"/>
    <w:rsid w:val="00A143C4"/>
    <w:rsid w:val="00A14652"/>
    <w:rsid w:val="00A1469C"/>
    <w:rsid w:val="00A1483E"/>
    <w:rsid w:val="00A14872"/>
    <w:rsid w:val="00A14913"/>
    <w:rsid w:val="00A14BF9"/>
    <w:rsid w:val="00A14C90"/>
    <w:rsid w:val="00A14E43"/>
    <w:rsid w:val="00A15BEB"/>
    <w:rsid w:val="00A15CA2"/>
    <w:rsid w:val="00A1619C"/>
    <w:rsid w:val="00A16A45"/>
    <w:rsid w:val="00A16BCB"/>
    <w:rsid w:val="00A175DB"/>
    <w:rsid w:val="00A1790F"/>
    <w:rsid w:val="00A20A56"/>
    <w:rsid w:val="00A22378"/>
    <w:rsid w:val="00A2363B"/>
    <w:rsid w:val="00A245F2"/>
    <w:rsid w:val="00A24DA4"/>
    <w:rsid w:val="00A25776"/>
    <w:rsid w:val="00A263CA"/>
    <w:rsid w:val="00A2678F"/>
    <w:rsid w:val="00A2680A"/>
    <w:rsid w:val="00A2746B"/>
    <w:rsid w:val="00A27903"/>
    <w:rsid w:val="00A30251"/>
    <w:rsid w:val="00A30377"/>
    <w:rsid w:val="00A30ACA"/>
    <w:rsid w:val="00A30B63"/>
    <w:rsid w:val="00A30C63"/>
    <w:rsid w:val="00A317D6"/>
    <w:rsid w:val="00A31A8D"/>
    <w:rsid w:val="00A3250E"/>
    <w:rsid w:val="00A3261B"/>
    <w:rsid w:val="00A3271C"/>
    <w:rsid w:val="00A32980"/>
    <w:rsid w:val="00A32FAF"/>
    <w:rsid w:val="00A33572"/>
    <w:rsid w:val="00A33AB5"/>
    <w:rsid w:val="00A33FF2"/>
    <w:rsid w:val="00A34F6F"/>
    <w:rsid w:val="00A353B9"/>
    <w:rsid w:val="00A353D7"/>
    <w:rsid w:val="00A35462"/>
    <w:rsid w:val="00A359CB"/>
    <w:rsid w:val="00A35A43"/>
    <w:rsid w:val="00A36264"/>
    <w:rsid w:val="00A3652E"/>
    <w:rsid w:val="00A36926"/>
    <w:rsid w:val="00A36A2C"/>
    <w:rsid w:val="00A36EE7"/>
    <w:rsid w:val="00A37B26"/>
    <w:rsid w:val="00A37EB4"/>
    <w:rsid w:val="00A4015B"/>
    <w:rsid w:val="00A4061F"/>
    <w:rsid w:val="00A407E0"/>
    <w:rsid w:val="00A40F32"/>
    <w:rsid w:val="00A41197"/>
    <w:rsid w:val="00A41326"/>
    <w:rsid w:val="00A415AA"/>
    <w:rsid w:val="00A41A68"/>
    <w:rsid w:val="00A41C73"/>
    <w:rsid w:val="00A4253D"/>
    <w:rsid w:val="00A42849"/>
    <w:rsid w:val="00A42E74"/>
    <w:rsid w:val="00A435F1"/>
    <w:rsid w:val="00A4366B"/>
    <w:rsid w:val="00A43716"/>
    <w:rsid w:val="00A43F9E"/>
    <w:rsid w:val="00A44284"/>
    <w:rsid w:val="00A44292"/>
    <w:rsid w:val="00A447CF"/>
    <w:rsid w:val="00A450F0"/>
    <w:rsid w:val="00A4523B"/>
    <w:rsid w:val="00A457A2"/>
    <w:rsid w:val="00A458D2"/>
    <w:rsid w:val="00A459C1"/>
    <w:rsid w:val="00A459C6"/>
    <w:rsid w:val="00A46283"/>
    <w:rsid w:val="00A462EA"/>
    <w:rsid w:val="00A46A14"/>
    <w:rsid w:val="00A46E1C"/>
    <w:rsid w:val="00A46EFA"/>
    <w:rsid w:val="00A47850"/>
    <w:rsid w:val="00A5072C"/>
    <w:rsid w:val="00A5108D"/>
    <w:rsid w:val="00A51452"/>
    <w:rsid w:val="00A51AB4"/>
    <w:rsid w:val="00A521AD"/>
    <w:rsid w:val="00A5348A"/>
    <w:rsid w:val="00A53B37"/>
    <w:rsid w:val="00A53E55"/>
    <w:rsid w:val="00A53F56"/>
    <w:rsid w:val="00A54006"/>
    <w:rsid w:val="00A5422B"/>
    <w:rsid w:val="00A543B9"/>
    <w:rsid w:val="00A5458C"/>
    <w:rsid w:val="00A54C55"/>
    <w:rsid w:val="00A54E04"/>
    <w:rsid w:val="00A54F84"/>
    <w:rsid w:val="00A54FA7"/>
    <w:rsid w:val="00A55286"/>
    <w:rsid w:val="00A554C7"/>
    <w:rsid w:val="00A5598D"/>
    <w:rsid w:val="00A55CBA"/>
    <w:rsid w:val="00A55F0B"/>
    <w:rsid w:val="00A564F1"/>
    <w:rsid w:val="00A56914"/>
    <w:rsid w:val="00A56E75"/>
    <w:rsid w:val="00A573FE"/>
    <w:rsid w:val="00A57428"/>
    <w:rsid w:val="00A6062B"/>
    <w:rsid w:val="00A60689"/>
    <w:rsid w:val="00A608F3"/>
    <w:rsid w:val="00A6108C"/>
    <w:rsid w:val="00A61286"/>
    <w:rsid w:val="00A624C9"/>
    <w:rsid w:val="00A62607"/>
    <w:rsid w:val="00A6306B"/>
    <w:rsid w:val="00A63121"/>
    <w:rsid w:val="00A632BC"/>
    <w:rsid w:val="00A6398C"/>
    <w:rsid w:val="00A6432C"/>
    <w:rsid w:val="00A648C0"/>
    <w:rsid w:val="00A64DD4"/>
    <w:rsid w:val="00A64EFE"/>
    <w:rsid w:val="00A654D5"/>
    <w:rsid w:val="00A6561F"/>
    <w:rsid w:val="00A65AA0"/>
    <w:rsid w:val="00A65D0D"/>
    <w:rsid w:val="00A661BD"/>
    <w:rsid w:val="00A6632A"/>
    <w:rsid w:val="00A66488"/>
    <w:rsid w:val="00A6672D"/>
    <w:rsid w:val="00A66858"/>
    <w:rsid w:val="00A66909"/>
    <w:rsid w:val="00A675AB"/>
    <w:rsid w:val="00A700AD"/>
    <w:rsid w:val="00A702A0"/>
    <w:rsid w:val="00A7055A"/>
    <w:rsid w:val="00A706E2"/>
    <w:rsid w:val="00A70B1C"/>
    <w:rsid w:val="00A70F77"/>
    <w:rsid w:val="00A7133C"/>
    <w:rsid w:val="00A71357"/>
    <w:rsid w:val="00A71913"/>
    <w:rsid w:val="00A723CD"/>
    <w:rsid w:val="00A72689"/>
    <w:rsid w:val="00A72DEE"/>
    <w:rsid w:val="00A72E78"/>
    <w:rsid w:val="00A72FEF"/>
    <w:rsid w:val="00A737C0"/>
    <w:rsid w:val="00A73AE7"/>
    <w:rsid w:val="00A73B2A"/>
    <w:rsid w:val="00A73BF4"/>
    <w:rsid w:val="00A73D3D"/>
    <w:rsid w:val="00A747FB"/>
    <w:rsid w:val="00A7502C"/>
    <w:rsid w:val="00A7520C"/>
    <w:rsid w:val="00A75889"/>
    <w:rsid w:val="00A75B3C"/>
    <w:rsid w:val="00A77EAF"/>
    <w:rsid w:val="00A77FA2"/>
    <w:rsid w:val="00A80056"/>
    <w:rsid w:val="00A8016B"/>
    <w:rsid w:val="00A80515"/>
    <w:rsid w:val="00A80EC8"/>
    <w:rsid w:val="00A81776"/>
    <w:rsid w:val="00A8268D"/>
    <w:rsid w:val="00A8298B"/>
    <w:rsid w:val="00A829A5"/>
    <w:rsid w:val="00A82E30"/>
    <w:rsid w:val="00A838D6"/>
    <w:rsid w:val="00A83ADB"/>
    <w:rsid w:val="00A84327"/>
    <w:rsid w:val="00A84346"/>
    <w:rsid w:val="00A84C46"/>
    <w:rsid w:val="00A851D1"/>
    <w:rsid w:val="00A8529B"/>
    <w:rsid w:val="00A85401"/>
    <w:rsid w:val="00A85A77"/>
    <w:rsid w:val="00A85B94"/>
    <w:rsid w:val="00A86287"/>
    <w:rsid w:val="00A86316"/>
    <w:rsid w:val="00A863AB"/>
    <w:rsid w:val="00A86480"/>
    <w:rsid w:val="00A86683"/>
    <w:rsid w:val="00A86A90"/>
    <w:rsid w:val="00A87E38"/>
    <w:rsid w:val="00A90019"/>
    <w:rsid w:val="00A90673"/>
    <w:rsid w:val="00A91021"/>
    <w:rsid w:val="00A91372"/>
    <w:rsid w:val="00A914A6"/>
    <w:rsid w:val="00A91868"/>
    <w:rsid w:val="00A926E5"/>
    <w:rsid w:val="00A936C1"/>
    <w:rsid w:val="00A9398A"/>
    <w:rsid w:val="00A93B46"/>
    <w:rsid w:val="00A942AD"/>
    <w:rsid w:val="00A9468A"/>
    <w:rsid w:val="00A94F99"/>
    <w:rsid w:val="00A9508E"/>
    <w:rsid w:val="00A9606E"/>
    <w:rsid w:val="00A96855"/>
    <w:rsid w:val="00A969F3"/>
    <w:rsid w:val="00A96EF6"/>
    <w:rsid w:val="00A97528"/>
    <w:rsid w:val="00A97860"/>
    <w:rsid w:val="00A97C4F"/>
    <w:rsid w:val="00AA0074"/>
    <w:rsid w:val="00AA051D"/>
    <w:rsid w:val="00AA07C1"/>
    <w:rsid w:val="00AA0848"/>
    <w:rsid w:val="00AA08BA"/>
    <w:rsid w:val="00AA1018"/>
    <w:rsid w:val="00AA1552"/>
    <w:rsid w:val="00AA18BD"/>
    <w:rsid w:val="00AA23EE"/>
    <w:rsid w:val="00AA2DBB"/>
    <w:rsid w:val="00AA3290"/>
    <w:rsid w:val="00AA4557"/>
    <w:rsid w:val="00AA4887"/>
    <w:rsid w:val="00AA489F"/>
    <w:rsid w:val="00AA4B80"/>
    <w:rsid w:val="00AA4C92"/>
    <w:rsid w:val="00AA4EE4"/>
    <w:rsid w:val="00AA5173"/>
    <w:rsid w:val="00AA5675"/>
    <w:rsid w:val="00AA582C"/>
    <w:rsid w:val="00AA5A70"/>
    <w:rsid w:val="00AA5C45"/>
    <w:rsid w:val="00AA6168"/>
    <w:rsid w:val="00AA62F9"/>
    <w:rsid w:val="00AA649F"/>
    <w:rsid w:val="00AA6FC4"/>
    <w:rsid w:val="00AA7175"/>
    <w:rsid w:val="00AB014C"/>
    <w:rsid w:val="00AB024E"/>
    <w:rsid w:val="00AB0F82"/>
    <w:rsid w:val="00AB10F4"/>
    <w:rsid w:val="00AB1355"/>
    <w:rsid w:val="00AB140C"/>
    <w:rsid w:val="00AB1432"/>
    <w:rsid w:val="00AB1E06"/>
    <w:rsid w:val="00AB31BD"/>
    <w:rsid w:val="00AB34E9"/>
    <w:rsid w:val="00AB3D5B"/>
    <w:rsid w:val="00AB45B2"/>
    <w:rsid w:val="00AB4B40"/>
    <w:rsid w:val="00AB4C79"/>
    <w:rsid w:val="00AB4D87"/>
    <w:rsid w:val="00AB4D90"/>
    <w:rsid w:val="00AB4E8D"/>
    <w:rsid w:val="00AB54A8"/>
    <w:rsid w:val="00AB5C97"/>
    <w:rsid w:val="00AB5E1E"/>
    <w:rsid w:val="00AB6718"/>
    <w:rsid w:val="00AB6BA9"/>
    <w:rsid w:val="00AB6CFA"/>
    <w:rsid w:val="00AB6D93"/>
    <w:rsid w:val="00AB74F2"/>
    <w:rsid w:val="00AB75B5"/>
    <w:rsid w:val="00AB7D0F"/>
    <w:rsid w:val="00AC098F"/>
    <w:rsid w:val="00AC1409"/>
    <w:rsid w:val="00AC17BC"/>
    <w:rsid w:val="00AC1DAD"/>
    <w:rsid w:val="00AC25EE"/>
    <w:rsid w:val="00AC288D"/>
    <w:rsid w:val="00AC2F7F"/>
    <w:rsid w:val="00AC324A"/>
    <w:rsid w:val="00AC3C88"/>
    <w:rsid w:val="00AC57C9"/>
    <w:rsid w:val="00AC57D2"/>
    <w:rsid w:val="00AC59C0"/>
    <w:rsid w:val="00AC6131"/>
    <w:rsid w:val="00AC61CF"/>
    <w:rsid w:val="00AC6E07"/>
    <w:rsid w:val="00AC7A83"/>
    <w:rsid w:val="00AC7E57"/>
    <w:rsid w:val="00AC7E89"/>
    <w:rsid w:val="00AC7EBB"/>
    <w:rsid w:val="00AD020D"/>
    <w:rsid w:val="00AD0DC5"/>
    <w:rsid w:val="00AD0EAA"/>
    <w:rsid w:val="00AD16E5"/>
    <w:rsid w:val="00AD1E6C"/>
    <w:rsid w:val="00AD22B0"/>
    <w:rsid w:val="00AD2504"/>
    <w:rsid w:val="00AD280D"/>
    <w:rsid w:val="00AD2E12"/>
    <w:rsid w:val="00AD344D"/>
    <w:rsid w:val="00AD3F18"/>
    <w:rsid w:val="00AD4079"/>
    <w:rsid w:val="00AD4BE5"/>
    <w:rsid w:val="00AD4CB3"/>
    <w:rsid w:val="00AD5140"/>
    <w:rsid w:val="00AD5366"/>
    <w:rsid w:val="00AD5371"/>
    <w:rsid w:val="00AD59A0"/>
    <w:rsid w:val="00AD5FD6"/>
    <w:rsid w:val="00AD6D82"/>
    <w:rsid w:val="00AD72E2"/>
    <w:rsid w:val="00AD744F"/>
    <w:rsid w:val="00AD7B2A"/>
    <w:rsid w:val="00AE02DE"/>
    <w:rsid w:val="00AE039A"/>
    <w:rsid w:val="00AE0870"/>
    <w:rsid w:val="00AE18C1"/>
    <w:rsid w:val="00AE1912"/>
    <w:rsid w:val="00AE1F2F"/>
    <w:rsid w:val="00AE2430"/>
    <w:rsid w:val="00AE26BE"/>
    <w:rsid w:val="00AE3FC4"/>
    <w:rsid w:val="00AE49A5"/>
    <w:rsid w:val="00AE548F"/>
    <w:rsid w:val="00AE5FD2"/>
    <w:rsid w:val="00AE6318"/>
    <w:rsid w:val="00AE6788"/>
    <w:rsid w:val="00AE72D1"/>
    <w:rsid w:val="00AE741C"/>
    <w:rsid w:val="00AF0FD2"/>
    <w:rsid w:val="00AF1B10"/>
    <w:rsid w:val="00AF1DCF"/>
    <w:rsid w:val="00AF20E1"/>
    <w:rsid w:val="00AF23DC"/>
    <w:rsid w:val="00AF2A7B"/>
    <w:rsid w:val="00AF35B0"/>
    <w:rsid w:val="00AF3C52"/>
    <w:rsid w:val="00AF44E4"/>
    <w:rsid w:val="00AF44F4"/>
    <w:rsid w:val="00AF4A12"/>
    <w:rsid w:val="00AF4BB2"/>
    <w:rsid w:val="00AF4CE5"/>
    <w:rsid w:val="00AF5023"/>
    <w:rsid w:val="00AF533D"/>
    <w:rsid w:val="00AF582A"/>
    <w:rsid w:val="00AF609D"/>
    <w:rsid w:val="00AF7B81"/>
    <w:rsid w:val="00B003D7"/>
    <w:rsid w:val="00B01192"/>
    <w:rsid w:val="00B01517"/>
    <w:rsid w:val="00B01B77"/>
    <w:rsid w:val="00B0210A"/>
    <w:rsid w:val="00B02C6B"/>
    <w:rsid w:val="00B0377F"/>
    <w:rsid w:val="00B038AE"/>
    <w:rsid w:val="00B039D1"/>
    <w:rsid w:val="00B03C03"/>
    <w:rsid w:val="00B03FC0"/>
    <w:rsid w:val="00B04487"/>
    <w:rsid w:val="00B048C3"/>
    <w:rsid w:val="00B04D14"/>
    <w:rsid w:val="00B04F58"/>
    <w:rsid w:val="00B0547A"/>
    <w:rsid w:val="00B05553"/>
    <w:rsid w:val="00B0587F"/>
    <w:rsid w:val="00B05EC9"/>
    <w:rsid w:val="00B064D3"/>
    <w:rsid w:val="00B067C2"/>
    <w:rsid w:val="00B06991"/>
    <w:rsid w:val="00B07D1A"/>
    <w:rsid w:val="00B1088E"/>
    <w:rsid w:val="00B10E90"/>
    <w:rsid w:val="00B11CC5"/>
    <w:rsid w:val="00B1218A"/>
    <w:rsid w:val="00B12514"/>
    <w:rsid w:val="00B1309A"/>
    <w:rsid w:val="00B1318D"/>
    <w:rsid w:val="00B1355D"/>
    <w:rsid w:val="00B147D5"/>
    <w:rsid w:val="00B14DFA"/>
    <w:rsid w:val="00B1562D"/>
    <w:rsid w:val="00B1591A"/>
    <w:rsid w:val="00B15976"/>
    <w:rsid w:val="00B159E6"/>
    <w:rsid w:val="00B16FF3"/>
    <w:rsid w:val="00B17849"/>
    <w:rsid w:val="00B17A27"/>
    <w:rsid w:val="00B20FD7"/>
    <w:rsid w:val="00B2224F"/>
    <w:rsid w:val="00B222FA"/>
    <w:rsid w:val="00B22422"/>
    <w:rsid w:val="00B22A8B"/>
    <w:rsid w:val="00B23AAA"/>
    <w:rsid w:val="00B23F4E"/>
    <w:rsid w:val="00B24A2F"/>
    <w:rsid w:val="00B24B6E"/>
    <w:rsid w:val="00B24C14"/>
    <w:rsid w:val="00B24D68"/>
    <w:rsid w:val="00B24FB2"/>
    <w:rsid w:val="00B25333"/>
    <w:rsid w:val="00B25632"/>
    <w:rsid w:val="00B257A1"/>
    <w:rsid w:val="00B26A33"/>
    <w:rsid w:val="00B26FAA"/>
    <w:rsid w:val="00B273B9"/>
    <w:rsid w:val="00B3037C"/>
    <w:rsid w:val="00B30616"/>
    <w:rsid w:val="00B3089E"/>
    <w:rsid w:val="00B30AF9"/>
    <w:rsid w:val="00B30DD5"/>
    <w:rsid w:val="00B3111E"/>
    <w:rsid w:val="00B316C5"/>
    <w:rsid w:val="00B31A3B"/>
    <w:rsid w:val="00B32297"/>
    <w:rsid w:val="00B3233B"/>
    <w:rsid w:val="00B325DF"/>
    <w:rsid w:val="00B33109"/>
    <w:rsid w:val="00B33FFC"/>
    <w:rsid w:val="00B34485"/>
    <w:rsid w:val="00B35859"/>
    <w:rsid w:val="00B35A5C"/>
    <w:rsid w:val="00B35EFA"/>
    <w:rsid w:val="00B36D54"/>
    <w:rsid w:val="00B36E8F"/>
    <w:rsid w:val="00B36EF0"/>
    <w:rsid w:val="00B370B6"/>
    <w:rsid w:val="00B3783A"/>
    <w:rsid w:val="00B379D0"/>
    <w:rsid w:val="00B402FA"/>
    <w:rsid w:val="00B4030F"/>
    <w:rsid w:val="00B406DA"/>
    <w:rsid w:val="00B4090A"/>
    <w:rsid w:val="00B40911"/>
    <w:rsid w:val="00B40D22"/>
    <w:rsid w:val="00B41060"/>
    <w:rsid w:val="00B411D3"/>
    <w:rsid w:val="00B41470"/>
    <w:rsid w:val="00B4163B"/>
    <w:rsid w:val="00B41766"/>
    <w:rsid w:val="00B41980"/>
    <w:rsid w:val="00B4305D"/>
    <w:rsid w:val="00B434B6"/>
    <w:rsid w:val="00B43918"/>
    <w:rsid w:val="00B4427B"/>
    <w:rsid w:val="00B44FC1"/>
    <w:rsid w:val="00B46A32"/>
    <w:rsid w:val="00B46F79"/>
    <w:rsid w:val="00B46FD6"/>
    <w:rsid w:val="00B47422"/>
    <w:rsid w:val="00B47770"/>
    <w:rsid w:val="00B47FC2"/>
    <w:rsid w:val="00B5004F"/>
    <w:rsid w:val="00B515FB"/>
    <w:rsid w:val="00B51738"/>
    <w:rsid w:val="00B52078"/>
    <w:rsid w:val="00B522AC"/>
    <w:rsid w:val="00B52684"/>
    <w:rsid w:val="00B53888"/>
    <w:rsid w:val="00B53EA5"/>
    <w:rsid w:val="00B546A5"/>
    <w:rsid w:val="00B5679D"/>
    <w:rsid w:val="00B56CB7"/>
    <w:rsid w:val="00B57973"/>
    <w:rsid w:val="00B601E6"/>
    <w:rsid w:val="00B608FF"/>
    <w:rsid w:val="00B6099C"/>
    <w:rsid w:val="00B60BAE"/>
    <w:rsid w:val="00B60CD9"/>
    <w:rsid w:val="00B60F6C"/>
    <w:rsid w:val="00B61397"/>
    <w:rsid w:val="00B6162E"/>
    <w:rsid w:val="00B62C0E"/>
    <w:rsid w:val="00B62C51"/>
    <w:rsid w:val="00B6352B"/>
    <w:rsid w:val="00B63A35"/>
    <w:rsid w:val="00B64CB6"/>
    <w:rsid w:val="00B65679"/>
    <w:rsid w:val="00B66226"/>
    <w:rsid w:val="00B6638B"/>
    <w:rsid w:val="00B668AB"/>
    <w:rsid w:val="00B66A55"/>
    <w:rsid w:val="00B66CDB"/>
    <w:rsid w:val="00B66DED"/>
    <w:rsid w:val="00B67184"/>
    <w:rsid w:val="00B671B1"/>
    <w:rsid w:val="00B67396"/>
    <w:rsid w:val="00B67AAF"/>
    <w:rsid w:val="00B70C6B"/>
    <w:rsid w:val="00B71A1E"/>
    <w:rsid w:val="00B71C5A"/>
    <w:rsid w:val="00B72BC3"/>
    <w:rsid w:val="00B72CBA"/>
    <w:rsid w:val="00B72ECC"/>
    <w:rsid w:val="00B73666"/>
    <w:rsid w:val="00B74BB6"/>
    <w:rsid w:val="00B74C44"/>
    <w:rsid w:val="00B74FB1"/>
    <w:rsid w:val="00B75209"/>
    <w:rsid w:val="00B75C63"/>
    <w:rsid w:val="00B76AFF"/>
    <w:rsid w:val="00B76C9F"/>
    <w:rsid w:val="00B77333"/>
    <w:rsid w:val="00B801E2"/>
    <w:rsid w:val="00B80B80"/>
    <w:rsid w:val="00B80B90"/>
    <w:rsid w:val="00B80CC6"/>
    <w:rsid w:val="00B8103E"/>
    <w:rsid w:val="00B819DB"/>
    <w:rsid w:val="00B81BC4"/>
    <w:rsid w:val="00B81CF9"/>
    <w:rsid w:val="00B82939"/>
    <w:rsid w:val="00B82975"/>
    <w:rsid w:val="00B8297F"/>
    <w:rsid w:val="00B833B6"/>
    <w:rsid w:val="00B83650"/>
    <w:rsid w:val="00B8386F"/>
    <w:rsid w:val="00B84284"/>
    <w:rsid w:val="00B844F3"/>
    <w:rsid w:val="00B84E8D"/>
    <w:rsid w:val="00B84F73"/>
    <w:rsid w:val="00B85000"/>
    <w:rsid w:val="00B85765"/>
    <w:rsid w:val="00B86477"/>
    <w:rsid w:val="00B86BEA"/>
    <w:rsid w:val="00B87009"/>
    <w:rsid w:val="00B87989"/>
    <w:rsid w:val="00B90390"/>
    <w:rsid w:val="00B90608"/>
    <w:rsid w:val="00B9081E"/>
    <w:rsid w:val="00B9100E"/>
    <w:rsid w:val="00B9197D"/>
    <w:rsid w:val="00B9231D"/>
    <w:rsid w:val="00B92572"/>
    <w:rsid w:val="00B927A5"/>
    <w:rsid w:val="00B92960"/>
    <w:rsid w:val="00B92EAA"/>
    <w:rsid w:val="00B92F99"/>
    <w:rsid w:val="00B92FBA"/>
    <w:rsid w:val="00B943CF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9E3"/>
    <w:rsid w:val="00B97104"/>
    <w:rsid w:val="00B97D0D"/>
    <w:rsid w:val="00BA03AB"/>
    <w:rsid w:val="00BA08F8"/>
    <w:rsid w:val="00BA0FB9"/>
    <w:rsid w:val="00BA1333"/>
    <w:rsid w:val="00BA15B8"/>
    <w:rsid w:val="00BA2295"/>
    <w:rsid w:val="00BA2751"/>
    <w:rsid w:val="00BA2A13"/>
    <w:rsid w:val="00BA2FA9"/>
    <w:rsid w:val="00BA3550"/>
    <w:rsid w:val="00BA3851"/>
    <w:rsid w:val="00BA3C76"/>
    <w:rsid w:val="00BA4254"/>
    <w:rsid w:val="00BA46A0"/>
    <w:rsid w:val="00BA60BE"/>
    <w:rsid w:val="00BA61AF"/>
    <w:rsid w:val="00BA647E"/>
    <w:rsid w:val="00BA77E9"/>
    <w:rsid w:val="00BA78F1"/>
    <w:rsid w:val="00BB019B"/>
    <w:rsid w:val="00BB0340"/>
    <w:rsid w:val="00BB066F"/>
    <w:rsid w:val="00BB077E"/>
    <w:rsid w:val="00BB0AFD"/>
    <w:rsid w:val="00BB12C2"/>
    <w:rsid w:val="00BB13C0"/>
    <w:rsid w:val="00BB16FD"/>
    <w:rsid w:val="00BB1874"/>
    <w:rsid w:val="00BB1E64"/>
    <w:rsid w:val="00BB2036"/>
    <w:rsid w:val="00BB20C7"/>
    <w:rsid w:val="00BB2143"/>
    <w:rsid w:val="00BB2172"/>
    <w:rsid w:val="00BB416B"/>
    <w:rsid w:val="00BB4344"/>
    <w:rsid w:val="00BB4438"/>
    <w:rsid w:val="00BB4544"/>
    <w:rsid w:val="00BB45D8"/>
    <w:rsid w:val="00BB5353"/>
    <w:rsid w:val="00BB5736"/>
    <w:rsid w:val="00BB5EE8"/>
    <w:rsid w:val="00BB6148"/>
    <w:rsid w:val="00BB77A3"/>
    <w:rsid w:val="00BB78F9"/>
    <w:rsid w:val="00BB79CC"/>
    <w:rsid w:val="00BB7A60"/>
    <w:rsid w:val="00BB7C70"/>
    <w:rsid w:val="00BC0E01"/>
    <w:rsid w:val="00BC127C"/>
    <w:rsid w:val="00BC1747"/>
    <w:rsid w:val="00BC26F8"/>
    <w:rsid w:val="00BC2AF2"/>
    <w:rsid w:val="00BC2DFD"/>
    <w:rsid w:val="00BC2FC7"/>
    <w:rsid w:val="00BC3CC7"/>
    <w:rsid w:val="00BC43C6"/>
    <w:rsid w:val="00BC4EDC"/>
    <w:rsid w:val="00BC4F19"/>
    <w:rsid w:val="00BC5148"/>
    <w:rsid w:val="00BC51E1"/>
    <w:rsid w:val="00BC55B4"/>
    <w:rsid w:val="00BC5FA6"/>
    <w:rsid w:val="00BC6258"/>
    <w:rsid w:val="00BC650F"/>
    <w:rsid w:val="00BC7A91"/>
    <w:rsid w:val="00BC7BCF"/>
    <w:rsid w:val="00BC7CEC"/>
    <w:rsid w:val="00BD0431"/>
    <w:rsid w:val="00BD08B0"/>
    <w:rsid w:val="00BD0CA2"/>
    <w:rsid w:val="00BD151D"/>
    <w:rsid w:val="00BD162E"/>
    <w:rsid w:val="00BD17E2"/>
    <w:rsid w:val="00BD1809"/>
    <w:rsid w:val="00BD1B9A"/>
    <w:rsid w:val="00BD20CB"/>
    <w:rsid w:val="00BD2999"/>
    <w:rsid w:val="00BD2AE2"/>
    <w:rsid w:val="00BD2B11"/>
    <w:rsid w:val="00BD2C1F"/>
    <w:rsid w:val="00BD2C6D"/>
    <w:rsid w:val="00BD2DFE"/>
    <w:rsid w:val="00BD33A3"/>
    <w:rsid w:val="00BD3938"/>
    <w:rsid w:val="00BD3AD0"/>
    <w:rsid w:val="00BD44C2"/>
    <w:rsid w:val="00BD4C59"/>
    <w:rsid w:val="00BD5015"/>
    <w:rsid w:val="00BD5023"/>
    <w:rsid w:val="00BD5345"/>
    <w:rsid w:val="00BD5A22"/>
    <w:rsid w:val="00BD5DCA"/>
    <w:rsid w:val="00BD6AB1"/>
    <w:rsid w:val="00BD6AFD"/>
    <w:rsid w:val="00BD6FEE"/>
    <w:rsid w:val="00BD7176"/>
    <w:rsid w:val="00BD79EC"/>
    <w:rsid w:val="00BD7ADA"/>
    <w:rsid w:val="00BD7CA0"/>
    <w:rsid w:val="00BD7E0F"/>
    <w:rsid w:val="00BD7F7B"/>
    <w:rsid w:val="00BE01E1"/>
    <w:rsid w:val="00BE0308"/>
    <w:rsid w:val="00BE058E"/>
    <w:rsid w:val="00BE0883"/>
    <w:rsid w:val="00BE0C5F"/>
    <w:rsid w:val="00BE0D76"/>
    <w:rsid w:val="00BE1930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473"/>
    <w:rsid w:val="00BE47C7"/>
    <w:rsid w:val="00BE4D31"/>
    <w:rsid w:val="00BE4D3D"/>
    <w:rsid w:val="00BE524A"/>
    <w:rsid w:val="00BE537C"/>
    <w:rsid w:val="00BE5856"/>
    <w:rsid w:val="00BE594C"/>
    <w:rsid w:val="00BE632C"/>
    <w:rsid w:val="00BE6784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A55"/>
    <w:rsid w:val="00BF0AAB"/>
    <w:rsid w:val="00BF111E"/>
    <w:rsid w:val="00BF121D"/>
    <w:rsid w:val="00BF1F8C"/>
    <w:rsid w:val="00BF2269"/>
    <w:rsid w:val="00BF2404"/>
    <w:rsid w:val="00BF2BCA"/>
    <w:rsid w:val="00BF2D33"/>
    <w:rsid w:val="00BF302E"/>
    <w:rsid w:val="00BF3D23"/>
    <w:rsid w:val="00BF3E83"/>
    <w:rsid w:val="00BF41A9"/>
    <w:rsid w:val="00BF46CF"/>
    <w:rsid w:val="00BF4F2D"/>
    <w:rsid w:val="00BF504C"/>
    <w:rsid w:val="00BF5C34"/>
    <w:rsid w:val="00BF5D17"/>
    <w:rsid w:val="00BF65C6"/>
    <w:rsid w:val="00BF6811"/>
    <w:rsid w:val="00BF6FDA"/>
    <w:rsid w:val="00BF71FF"/>
    <w:rsid w:val="00BF7234"/>
    <w:rsid w:val="00BF72E4"/>
    <w:rsid w:val="00BF770E"/>
    <w:rsid w:val="00C005C9"/>
    <w:rsid w:val="00C00A34"/>
    <w:rsid w:val="00C00BA8"/>
    <w:rsid w:val="00C00CB2"/>
    <w:rsid w:val="00C01111"/>
    <w:rsid w:val="00C019C2"/>
    <w:rsid w:val="00C01A37"/>
    <w:rsid w:val="00C01CC3"/>
    <w:rsid w:val="00C02470"/>
    <w:rsid w:val="00C02A0B"/>
    <w:rsid w:val="00C02C2A"/>
    <w:rsid w:val="00C0310A"/>
    <w:rsid w:val="00C03176"/>
    <w:rsid w:val="00C032B9"/>
    <w:rsid w:val="00C0398C"/>
    <w:rsid w:val="00C03E3F"/>
    <w:rsid w:val="00C054A9"/>
    <w:rsid w:val="00C05E35"/>
    <w:rsid w:val="00C0625D"/>
    <w:rsid w:val="00C0728D"/>
    <w:rsid w:val="00C073E8"/>
    <w:rsid w:val="00C07812"/>
    <w:rsid w:val="00C0795D"/>
    <w:rsid w:val="00C07AB0"/>
    <w:rsid w:val="00C1000A"/>
    <w:rsid w:val="00C10613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769"/>
    <w:rsid w:val="00C1387A"/>
    <w:rsid w:val="00C13963"/>
    <w:rsid w:val="00C13C47"/>
    <w:rsid w:val="00C13CEF"/>
    <w:rsid w:val="00C14165"/>
    <w:rsid w:val="00C14C1E"/>
    <w:rsid w:val="00C15C9B"/>
    <w:rsid w:val="00C160F5"/>
    <w:rsid w:val="00C178DC"/>
    <w:rsid w:val="00C17EA5"/>
    <w:rsid w:val="00C17FDE"/>
    <w:rsid w:val="00C20291"/>
    <w:rsid w:val="00C20298"/>
    <w:rsid w:val="00C20401"/>
    <w:rsid w:val="00C204D8"/>
    <w:rsid w:val="00C20F62"/>
    <w:rsid w:val="00C219E4"/>
    <w:rsid w:val="00C22C9F"/>
    <w:rsid w:val="00C22D99"/>
    <w:rsid w:val="00C233DB"/>
    <w:rsid w:val="00C23EFF"/>
    <w:rsid w:val="00C243AB"/>
    <w:rsid w:val="00C24966"/>
    <w:rsid w:val="00C24DA6"/>
    <w:rsid w:val="00C24FDF"/>
    <w:rsid w:val="00C252FB"/>
    <w:rsid w:val="00C256E1"/>
    <w:rsid w:val="00C26285"/>
    <w:rsid w:val="00C266A7"/>
    <w:rsid w:val="00C2695B"/>
    <w:rsid w:val="00C26F26"/>
    <w:rsid w:val="00C26F92"/>
    <w:rsid w:val="00C2740D"/>
    <w:rsid w:val="00C30B1C"/>
    <w:rsid w:val="00C30B32"/>
    <w:rsid w:val="00C31078"/>
    <w:rsid w:val="00C314F5"/>
    <w:rsid w:val="00C31AFC"/>
    <w:rsid w:val="00C327D6"/>
    <w:rsid w:val="00C32A22"/>
    <w:rsid w:val="00C32A93"/>
    <w:rsid w:val="00C32F25"/>
    <w:rsid w:val="00C33668"/>
    <w:rsid w:val="00C336AB"/>
    <w:rsid w:val="00C34539"/>
    <w:rsid w:val="00C34DF0"/>
    <w:rsid w:val="00C354EC"/>
    <w:rsid w:val="00C35A75"/>
    <w:rsid w:val="00C35B88"/>
    <w:rsid w:val="00C35BB6"/>
    <w:rsid w:val="00C36C04"/>
    <w:rsid w:val="00C3743C"/>
    <w:rsid w:val="00C3746A"/>
    <w:rsid w:val="00C37DE9"/>
    <w:rsid w:val="00C402CF"/>
    <w:rsid w:val="00C405B9"/>
    <w:rsid w:val="00C4074C"/>
    <w:rsid w:val="00C409C4"/>
    <w:rsid w:val="00C40A33"/>
    <w:rsid w:val="00C4143D"/>
    <w:rsid w:val="00C41717"/>
    <w:rsid w:val="00C41740"/>
    <w:rsid w:val="00C418EB"/>
    <w:rsid w:val="00C4250F"/>
    <w:rsid w:val="00C425BC"/>
    <w:rsid w:val="00C4293A"/>
    <w:rsid w:val="00C42AB9"/>
    <w:rsid w:val="00C43608"/>
    <w:rsid w:val="00C43A0D"/>
    <w:rsid w:val="00C43A21"/>
    <w:rsid w:val="00C44169"/>
    <w:rsid w:val="00C447CE"/>
    <w:rsid w:val="00C44CF8"/>
    <w:rsid w:val="00C44D02"/>
    <w:rsid w:val="00C457F6"/>
    <w:rsid w:val="00C46759"/>
    <w:rsid w:val="00C46986"/>
    <w:rsid w:val="00C46D8A"/>
    <w:rsid w:val="00C46E25"/>
    <w:rsid w:val="00C47331"/>
    <w:rsid w:val="00C479CF"/>
    <w:rsid w:val="00C47A0F"/>
    <w:rsid w:val="00C47B11"/>
    <w:rsid w:val="00C50814"/>
    <w:rsid w:val="00C508B2"/>
    <w:rsid w:val="00C5100E"/>
    <w:rsid w:val="00C51125"/>
    <w:rsid w:val="00C51138"/>
    <w:rsid w:val="00C517BD"/>
    <w:rsid w:val="00C51B4B"/>
    <w:rsid w:val="00C51B7F"/>
    <w:rsid w:val="00C52EA6"/>
    <w:rsid w:val="00C52F45"/>
    <w:rsid w:val="00C52FD9"/>
    <w:rsid w:val="00C5336B"/>
    <w:rsid w:val="00C53B82"/>
    <w:rsid w:val="00C53D12"/>
    <w:rsid w:val="00C540E8"/>
    <w:rsid w:val="00C54492"/>
    <w:rsid w:val="00C547F1"/>
    <w:rsid w:val="00C55919"/>
    <w:rsid w:val="00C55C62"/>
    <w:rsid w:val="00C55DDD"/>
    <w:rsid w:val="00C57F17"/>
    <w:rsid w:val="00C600EE"/>
    <w:rsid w:val="00C602DC"/>
    <w:rsid w:val="00C60DEE"/>
    <w:rsid w:val="00C61037"/>
    <w:rsid w:val="00C6106B"/>
    <w:rsid w:val="00C61129"/>
    <w:rsid w:val="00C61FD5"/>
    <w:rsid w:val="00C62127"/>
    <w:rsid w:val="00C62506"/>
    <w:rsid w:val="00C6255B"/>
    <w:rsid w:val="00C625DF"/>
    <w:rsid w:val="00C62602"/>
    <w:rsid w:val="00C62749"/>
    <w:rsid w:val="00C62AD6"/>
    <w:rsid w:val="00C633E6"/>
    <w:rsid w:val="00C6340A"/>
    <w:rsid w:val="00C6378E"/>
    <w:rsid w:val="00C637EF"/>
    <w:rsid w:val="00C63A3A"/>
    <w:rsid w:val="00C64AB1"/>
    <w:rsid w:val="00C64C2C"/>
    <w:rsid w:val="00C651FF"/>
    <w:rsid w:val="00C65A47"/>
    <w:rsid w:val="00C65B47"/>
    <w:rsid w:val="00C66053"/>
    <w:rsid w:val="00C667D9"/>
    <w:rsid w:val="00C6694A"/>
    <w:rsid w:val="00C669F9"/>
    <w:rsid w:val="00C66CB0"/>
    <w:rsid w:val="00C66ED4"/>
    <w:rsid w:val="00C710CC"/>
    <w:rsid w:val="00C7193E"/>
    <w:rsid w:val="00C71955"/>
    <w:rsid w:val="00C71AC5"/>
    <w:rsid w:val="00C71B88"/>
    <w:rsid w:val="00C71F50"/>
    <w:rsid w:val="00C7212C"/>
    <w:rsid w:val="00C72139"/>
    <w:rsid w:val="00C722C9"/>
    <w:rsid w:val="00C724A6"/>
    <w:rsid w:val="00C72EA1"/>
    <w:rsid w:val="00C73097"/>
    <w:rsid w:val="00C734C6"/>
    <w:rsid w:val="00C73BA0"/>
    <w:rsid w:val="00C73DC8"/>
    <w:rsid w:val="00C74385"/>
    <w:rsid w:val="00C74539"/>
    <w:rsid w:val="00C74DB9"/>
    <w:rsid w:val="00C7517D"/>
    <w:rsid w:val="00C75629"/>
    <w:rsid w:val="00C75799"/>
    <w:rsid w:val="00C75F57"/>
    <w:rsid w:val="00C76535"/>
    <w:rsid w:val="00C765E2"/>
    <w:rsid w:val="00C76901"/>
    <w:rsid w:val="00C769C6"/>
    <w:rsid w:val="00C76FC4"/>
    <w:rsid w:val="00C776F9"/>
    <w:rsid w:val="00C80081"/>
    <w:rsid w:val="00C805C9"/>
    <w:rsid w:val="00C805E4"/>
    <w:rsid w:val="00C8233F"/>
    <w:rsid w:val="00C82486"/>
    <w:rsid w:val="00C82554"/>
    <w:rsid w:val="00C825B9"/>
    <w:rsid w:val="00C8263F"/>
    <w:rsid w:val="00C828C8"/>
    <w:rsid w:val="00C82C40"/>
    <w:rsid w:val="00C83301"/>
    <w:rsid w:val="00C8356B"/>
    <w:rsid w:val="00C839A3"/>
    <w:rsid w:val="00C83E31"/>
    <w:rsid w:val="00C843AE"/>
    <w:rsid w:val="00C8479E"/>
    <w:rsid w:val="00C8491E"/>
    <w:rsid w:val="00C8497C"/>
    <w:rsid w:val="00C84A7C"/>
    <w:rsid w:val="00C8530E"/>
    <w:rsid w:val="00C866D8"/>
    <w:rsid w:val="00C86784"/>
    <w:rsid w:val="00C86FBB"/>
    <w:rsid w:val="00C8712E"/>
    <w:rsid w:val="00C87147"/>
    <w:rsid w:val="00C904F1"/>
    <w:rsid w:val="00C9143E"/>
    <w:rsid w:val="00C9144F"/>
    <w:rsid w:val="00C92171"/>
    <w:rsid w:val="00C92312"/>
    <w:rsid w:val="00C92695"/>
    <w:rsid w:val="00C92801"/>
    <w:rsid w:val="00C92EBB"/>
    <w:rsid w:val="00C92FAD"/>
    <w:rsid w:val="00C93170"/>
    <w:rsid w:val="00C934C1"/>
    <w:rsid w:val="00C947BB"/>
    <w:rsid w:val="00C94C2A"/>
    <w:rsid w:val="00C94C6D"/>
    <w:rsid w:val="00C94F12"/>
    <w:rsid w:val="00C951E6"/>
    <w:rsid w:val="00C959E3"/>
    <w:rsid w:val="00C966AD"/>
    <w:rsid w:val="00C96730"/>
    <w:rsid w:val="00C96E80"/>
    <w:rsid w:val="00C96EA7"/>
    <w:rsid w:val="00C96EB0"/>
    <w:rsid w:val="00C96FCE"/>
    <w:rsid w:val="00C9703A"/>
    <w:rsid w:val="00C973BB"/>
    <w:rsid w:val="00C97F70"/>
    <w:rsid w:val="00CA03AF"/>
    <w:rsid w:val="00CA0BAE"/>
    <w:rsid w:val="00CA0CDA"/>
    <w:rsid w:val="00CA1A59"/>
    <w:rsid w:val="00CA214A"/>
    <w:rsid w:val="00CA233E"/>
    <w:rsid w:val="00CA27E9"/>
    <w:rsid w:val="00CA3C2A"/>
    <w:rsid w:val="00CA466F"/>
    <w:rsid w:val="00CA47ED"/>
    <w:rsid w:val="00CA49AB"/>
    <w:rsid w:val="00CA4DEC"/>
    <w:rsid w:val="00CA50CB"/>
    <w:rsid w:val="00CA51C0"/>
    <w:rsid w:val="00CA545D"/>
    <w:rsid w:val="00CA63C8"/>
    <w:rsid w:val="00CA64EF"/>
    <w:rsid w:val="00CA67EF"/>
    <w:rsid w:val="00CB064B"/>
    <w:rsid w:val="00CB0B0F"/>
    <w:rsid w:val="00CB0FBA"/>
    <w:rsid w:val="00CB0FDA"/>
    <w:rsid w:val="00CB1009"/>
    <w:rsid w:val="00CB149E"/>
    <w:rsid w:val="00CB14CD"/>
    <w:rsid w:val="00CB192F"/>
    <w:rsid w:val="00CB1C6B"/>
    <w:rsid w:val="00CB22D5"/>
    <w:rsid w:val="00CB2ABB"/>
    <w:rsid w:val="00CB3430"/>
    <w:rsid w:val="00CB372E"/>
    <w:rsid w:val="00CB45F7"/>
    <w:rsid w:val="00CB47CC"/>
    <w:rsid w:val="00CB480C"/>
    <w:rsid w:val="00CB4FA5"/>
    <w:rsid w:val="00CB5571"/>
    <w:rsid w:val="00CB5632"/>
    <w:rsid w:val="00CB603B"/>
    <w:rsid w:val="00CB6068"/>
    <w:rsid w:val="00CB661B"/>
    <w:rsid w:val="00CB6631"/>
    <w:rsid w:val="00CB6D20"/>
    <w:rsid w:val="00CB71ED"/>
    <w:rsid w:val="00CC03F7"/>
    <w:rsid w:val="00CC0499"/>
    <w:rsid w:val="00CC089D"/>
    <w:rsid w:val="00CC08A3"/>
    <w:rsid w:val="00CC0ED6"/>
    <w:rsid w:val="00CC1FB9"/>
    <w:rsid w:val="00CC26FE"/>
    <w:rsid w:val="00CC277E"/>
    <w:rsid w:val="00CC2D76"/>
    <w:rsid w:val="00CC2F82"/>
    <w:rsid w:val="00CC32C0"/>
    <w:rsid w:val="00CC4EEF"/>
    <w:rsid w:val="00CC5BCB"/>
    <w:rsid w:val="00CC5DCB"/>
    <w:rsid w:val="00CC6C56"/>
    <w:rsid w:val="00CC6FC0"/>
    <w:rsid w:val="00CC798B"/>
    <w:rsid w:val="00CC7C8E"/>
    <w:rsid w:val="00CC7CE1"/>
    <w:rsid w:val="00CC7DC5"/>
    <w:rsid w:val="00CC7EC5"/>
    <w:rsid w:val="00CD0616"/>
    <w:rsid w:val="00CD2344"/>
    <w:rsid w:val="00CD27F6"/>
    <w:rsid w:val="00CD2D7C"/>
    <w:rsid w:val="00CD409B"/>
    <w:rsid w:val="00CD43B0"/>
    <w:rsid w:val="00CD44C2"/>
    <w:rsid w:val="00CD55FE"/>
    <w:rsid w:val="00CD56AC"/>
    <w:rsid w:val="00CD5766"/>
    <w:rsid w:val="00CD61CA"/>
    <w:rsid w:val="00CD70AE"/>
    <w:rsid w:val="00CD7175"/>
    <w:rsid w:val="00CD7B15"/>
    <w:rsid w:val="00CE03C6"/>
    <w:rsid w:val="00CE05D8"/>
    <w:rsid w:val="00CE0824"/>
    <w:rsid w:val="00CE0959"/>
    <w:rsid w:val="00CE0D79"/>
    <w:rsid w:val="00CE0FA9"/>
    <w:rsid w:val="00CE102A"/>
    <w:rsid w:val="00CE1DEF"/>
    <w:rsid w:val="00CE25D5"/>
    <w:rsid w:val="00CE2FAB"/>
    <w:rsid w:val="00CE341B"/>
    <w:rsid w:val="00CE36D6"/>
    <w:rsid w:val="00CE3739"/>
    <w:rsid w:val="00CE3BC1"/>
    <w:rsid w:val="00CE42D5"/>
    <w:rsid w:val="00CE43ED"/>
    <w:rsid w:val="00CE4BD5"/>
    <w:rsid w:val="00CE528D"/>
    <w:rsid w:val="00CE5E19"/>
    <w:rsid w:val="00CE643B"/>
    <w:rsid w:val="00CE6491"/>
    <w:rsid w:val="00CE6CD4"/>
    <w:rsid w:val="00CE749A"/>
    <w:rsid w:val="00CE7A1B"/>
    <w:rsid w:val="00CE7CB1"/>
    <w:rsid w:val="00CE7DCA"/>
    <w:rsid w:val="00CE7FD1"/>
    <w:rsid w:val="00CF0578"/>
    <w:rsid w:val="00CF0704"/>
    <w:rsid w:val="00CF1279"/>
    <w:rsid w:val="00CF18B4"/>
    <w:rsid w:val="00CF1EE1"/>
    <w:rsid w:val="00CF2093"/>
    <w:rsid w:val="00CF20A3"/>
    <w:rsid w:val="00CF2A79"/>
    <w:rsid w:val="00CF3940"/>
    <w:rsid w:val="00CF3B58"/>
    <w:rsid w:val="00CF3F50"/>
    <w:rsid w:val="00CF4AC1"/>
    <w:rsid w:val="00CF5C5C"/>
    <w:rsid w:val="00CF63FC"/>
    <w:rsid w:val="00CF6653"/>
    <w:rsid w:val="00CF6985"/>
    <w:rsid w:val="00CF69AA"/>
    <w:rsid w:val="00D00991"/>
    <w:rsid w:val="00D00B18"/>
    <w:rsid w:val="00D00F9E"/>
    <w:rsid w:val="00D01B02"/>
    <w:rsid w:val="00D01F6F"/>
    <w:rsid w:val="00D021A7"/>
    <w:rsid w:val="00D02D6F"/>
    <w:rsid w:val="00D02E78"/>
    <w:rsid w:val="00D0308C"/>
    <w:rsid w:val="00D03407"/>
    <w:rsid w:val="00D03A80"/>
    <w:rsid w:val="00D03DBC"/>
    <w:rsid w:val="00D0477C"/>
    <w:rsid w:val="00D049B9"/>
    <w:rsid w:val="00D04B2E"/>
    <w:rsid w:val="00D04D1A"/>
    <w:rsid w:val="00D0574D"/>
    <w:rsid w:val="00D05882"/>
    <w:rsid w:val="00D058B8"/>
    <w:rsid w:val="00D060D1"/>
    <w:rsid w:val="00D0643F"/>
    <w:rsid w:val="00D0681D"/>
    <w:rsid w:val="00D10041"/>
    <w:rsid w:val="00D10327"/>
    <w:rsid w:val="00D10CC3"/>
    <w:rsid w:val="00D10CF7"/>
    <w:rsid w:val="00D10D92"/>
    <w:rsid w:val="00D10DFF"/>
    <w:rsid w:val="00D110F1"/>
    <w:rsid w:val="00D11553"/>
    <w:rsid w:val="00D11F14"/>
    <w:rsid w:val="00D12651"/>
    <w:rsid w:val="00D12B0B"/>
    <w:rsid w:val="00D139FB"/>
    <w:rsid w:val="00D13CC4"/>
    <w:rsid w:val="00D13E13"/>
    <w:rsid w:val="00D13F5F"/>
    <w:rsid w:val="00D140D7"/>
    <w:rsid w:val="00D143D3"/>
    <w:rsid w:val="00D14944"/>
    <w:rsid w:val="00D149A7"/>
    <w:rsid w:val="00D14D8A"/>
    <w:rsid w:val="00D153FB"/>
    <w:rsid w:val="00D1563E"/>
    <w:rsid w:val="00D15C5A"/>
    <w:rsid w:val="00D1642F"/>
    <w:rsid w:val="00D16A08"/>
    <w:rsid w:val="00D171C2"/>
    <w:rsid w:val="00D1780A"/>
    <w:rsid w:val="00D17C37"/>
    <w:rsid w:val="00D17D66"/>
    <w:rsid w:val="00D203A9"/>
    <w:rsid w:val="00D2072B"/>
    <w:rsid w:val="00D20BCC"/>
    <w:rsid w:val="00D20D78"/>
    <w:rsid w:val="00D20F35"/>
    <w:rsid w:val="00D2168F"/>
    <w:rsid w:val="00D21C75"/>
    <w:rsid w:val="00D22D6C"/>
    <w:rsid w:val="00D23315"/>
    <w:rsid w:val="00D235FE"/>
    <w:rsid w:val="00D23969"/>
    <w:rsid w:val="00D23E3D"/>
    <w:rsid w:val="00D24065"/>
    <w:rsid w:val="00D24704"/>
    <w:rsid w:val="00D24835"/>
    <w:rsid w:val="00D24E0F"/>
    <w:rsid w:val="00D24E27"/>
    <w:rsid w:val="00D251C7"/>
    <w:rsid w:val="00D253C8"/>
    <w:rsid w:val="00D258B0"/>
    <w:rsid w:val="00D25C24"/>
    <w:rsid w:val="00D26378"/>
    <w:rsid w:val="00D26FBB"/>
    <w:rsid w:val="00D27375"/>
    <w:rsid w:val="00D2750E"/>
    <w:rsid w:val="00D278EC"/>
    <w:rsid w:val="00D27D0A"/>
    <w:rsid w:val="00D3084E"/>
    <w:rsid w:val="00D30F85"/>
    <w:rsid w:val="00D31746"/>
    <w:rsid w:val="00D318FE"/>
    <w:rsid w:val="00D3192B"/>
    <w:rsid w:val="00D31954"/>
    <w:rsid w:val="00D319EF"/>
    <w:rsid w:val="00D32A51"/>
    <w:rsid w:val="00D334C7"/>
    <w:rsid w:val="00D33702"/>
    <w:rsid w:val="00D33A85"/>
    <w:rsid w:val="00D33E08"/>
    <w:rsid w:val="00D3455B"/>
    <w:rsid w:val="00D34640"/>
    <w:rsid w:val="00D35B98"/>
    <w:rsid w:val="00D360F6"/>
    <w:rsid w:val="00D36616"/>
    <w:rsid w:val="00D36F92"/>
    <w:rsid w:val="00D372C5"/>
    <w:rsid w:val="00D37492"/>
    <w:rsid w:val="00D37708"/>
    <w:rsid w:val="00D37E8B"/>
    <w:rsid w:val="00D4049B"/>
    <w:rsid w:val="00D414D1"/>
    <w:rsid w:val="00D41646"/>
    <w:rsid w:val="00D41696"/>
    <w:rsid w:val="00D41AA9"/>
    <w:rsid w:val="00D41AEE"/>
    <w:rsid w:val="00D42421"/>
    <w:rsid w:val="00D427AF"/>
    <w:rsid w:val="00D4288A"/>
    <w:rsid w:val="00D42992"/>
    <w:rsid w:val="00D42B45"/>
    <w:rsid w:val="00D42E25"/>
    <w:rsid w:val="00D43B46"/>
    <w:rsid w:val="00D441DC"/>
    <w:rsid w:val="00D441F8"/>
    <w:rsid w:val="00D44238"/>
    <w:rsid w:val="00D447FB"/>
    <w:rsid w:val="00D4511C"/>
    <w:rsid w:val="00D4559E"/>
    <w:rsid w:val="00D457AE"/>
    <w:rsid w:val="00D45CB2"/>
    <w:rsid w:val="00D46DC3"/>
    <w:rsid w:val="00D476D9"/>
    <w:rsid w:val="00D477F7"/>
    <w:rsid w:val="00D47D27"/>
    <w:rsid w:val="00D47F5A"/>
    <w:rsid w:val="00D5036B"/>
    <w:rsid w:val="00D5036D"/>
    <w:rsid w:val="00D50F45"/>
    <w:rsid w:val="00D513D9"/>
    <w:rsid w:val="00D519AD"/>
    <w:rsid w:val="00D51C3A"/>
    <w:rsid w:val="00D51CFE"/>
    <w:rsid w:val="00D51D75"/>
    <w:rsid w:val="00D5245B"/>
    <w:rsid w:val="00D52D63"/>
    <w:rsid w:val="00D52F8A"/>
    <w:rsid w:val="00D533B3"/>
    <w:rsid w:val="00D53533"/>
    <w:rsid w:val="00D53C20"/>
    <w:rsid w:val="00D53FC5"/>
    <w:rsid w:val="00D541A6"/>
    <w:rsid w:val="00D55531"/>
    <w:rsid w:val="00D55543"/>
    <w:rsid w:val="00D55D43"/>
    <w:rsid w:val="00D561AF"/>
    <w:rsid w:val="00D5644B"/>
    <w:rsid w:val="00D56484"/>
    <w:rsid w:val="00D56F91"/>
    <w:rsid w:val="00D574A7"/>
    <w:rsid w:val="00D57D2C"/>
    <w:rsid w:val="00D57D61"/>
    <w:rsid w:val="00D610EA"/>
    <w:rsid w:val="00D613BC"/>
    <w:rsid w:val="00D61596"/>
    <w:rsid w:val="00D6229C"/>
    <w:rsid w:val="00D62328"/>
    <w:rsid w:val="00D62662"/>
    <w:rsid w:val="00D62D46"/>
    <w:rsid w:val="00D6364F"/>
    <w:rsid w:val="00D63805"/>
    <w:rsid w:val="00D63D3F"/>
    <w:rsid w:val="00D64197"/>
    <w:rsid w:val="00D64428"/>
    <w:rsid w:val="00D644BA"/>
    <w:rsid w:val="00D645E8"/>
    <w:rsid w:val="00D64D42"/>
    <w:rsid w:val="00D65296"/>
    <w:rsid w:val="00D65ECC"/>
    <w:rsid w:val="00D65F5B"/>
    <w:rsid w:val="00D668C6"/>
    <w:rsid w:val="00D66B23"/>
    <w:rsid w:val="00D66CE3"/>
    <w:rsid w:val="00D67438"/>
    <w:rsid w:val="00D677DB"/>
    <w:rsid w:val="00D67B54"/>
    <w:rsid w:val="00D70EB5"/>
    <w:rsid w:val="00D718D1"/>
    <w:rsid w:val="00D71E71"/>
    <w:rsid w:val="00D739F0"/>
    <w:rsid w:val="00D739FB"/>
    <w:rsid w:val="00D73E8B"/>
    <w:rsid w:val="00D74646"/>
    <w:rsid w:val="00D74ADF"/>
    <w:rsid w:val="00D7563F"/>
    <w:rsid w:val="00D7579A"/>
    <w:rsid w:val="00D7589C"/>
    <w:rsid w:val="00D75FA0"/>
    <w:rsid w:val="00D76ADD"/>
    <w:rsid w:val="00D76B34"/>
    <w:rsid w:val="00D77208"/>
    <w:rsid w:val="00D7794B"/>
    <w:rsid w:val="00D77B57"/>
    <w:rsid w:val="00D77BD1"/>
    <w:rsid w:val="00D77F60"/>
    <w:rsid w:val="00D806F9"/>
    <w:rsid w:val="00D807EF"/>
    <w:rsid w:val="00D809E2"/>
    <w:rsid w:val="00D815E5"/>
    <w:rsid w:val="00D81E85"/>
    <w:rsid w:val="00D82006"/>
    <w:rsid w:val="00D82F92"/>
    <w:rsid w:val="00D831BF"/>
    <w:rsid w:val="00D832D6"/>
    <w:rsid w:val="00D83666"/>
    <w:rsid w:val="00D8429C"/>
    <w:rsid w:val="00D845C4"/>
    <w:rsid w:val="00D849BA"/>
    <w:rsid w:val="00D84D99"/>
    <w:rsid w:val="00D84FC5"/>
    <w:rsid w:val="00D853FE"/>
    <w:rsid w:val="00D85F27"/>
    <w:rsid w:val="00D85FE6"/>
    <w:rsid w:val="00D8635B"/>
    <w:rsid w:val="00D86CAC"/>
    <w:rsid w:val="00D87608"/>
    <w:rsid w:val="00D878D1"/>
    <w:rsid w:val="00D87EBA"/>
    <w:rsid w:val="00D9050E"/>
    <w:rsid w:val="00D9069A"/>
    <w:rsid w:val="00D90B53"/>
    <w:rsid w:val="00D90FC7"/>
    <w:rsid w:val="00D91668"/>
    <w:rsid w:val="00D9181F"/>
    <w:rsid w:val="00D9204A"/>
    <w:rsid w:val="00D92D9E"/>
    <w:rsid w:val="00D9385E"/>
    <w:rsid w:val="00D94114"/>
    <w:rsid w:val="00D95136"/>
    <w:rsid w:val="00D952F4"/>
    <w:rsid w:val="00D95BFF"/>
    <w:rsid w:val="00D95FB1"/>
    <w:rsid w:val="00D961F3"/>
    <w:rsid w:val="00D96452"/>
    <w:rsid w:val="00D973FB"/>
    <w:rsid w:val="00D97522"/>
    <w:rsid w:val="00DA04EA"/>
    <w:rsid w:val="00DA07FD"/>
    <w:rsid w:val="00DA0DD7"/>
    <w:rsid w:val="00DA0E02"/>
    <w:rsid w:val="00DA2654"/>
    <w:rsid w:val="00DA3B7D"/>
    <w:rsid w:val="00DA3C25"/>
    <w:rsid w:val="00DA54AB"/>
    <w:rsid w:val="00DA5C3B"/>
    <w:rsid w:val="00DA5C8D"/>
    <w:rsid w:val="00DA6578"/>
    <w:rsid w:val="00DA6B89"/>
    <w:rsid w:val="00DA76A1"/>
    <w:rsid w:val="00DA7BC1"/>
    <w:rsid w:val="00DB03AE"/>
    <w:rsid w:val="00DB0F44"/>
    <w:rsid w:val="00DB10A4"/>
    <w:rsid w:val="00DB255B"/>
    <w:rsid w:val="00DB28E4"/>
    <w:rsid w:val="00DB2D0C"/>
    <w:rsid w:val="00DB3100"/>
    <w:rsid w:val="00DB310B"/>
    <w:rsid w:val="00DB391B"/>
    <w:rsid w:val="00DB39B2"/>
    <w:rsid w:val="00DB3A17"/>
    <w:rsid w:val="00DB3A5E"/>
    <w:rsid w:val="00DB41FA"/>
    <w:rsid w:val="00DB4D46"/>
    <w:rsid w:val="00DB5004"/>
    <w:rsid w:val="00DB5243"/>
    <w:rsid w:val="00DB5619"/>
    <w:rsid w:val="00DB589F"/>
    <w:rsid w:val="00DB5CE8"/>
    <w:rsid w:val="00DB5F88"/>
    <w:rsid w:val="00DB637D"/>
    <w:rsid w:val="00DB6573"/>
    <w:rsid w:val="00DB7CD6"/>
    <w:rsid w:val="00DB7DD6"/>
    <w:rsid w:val="00DC2BA9"/>
    <w:rsid w:val="00DC2EF3"/>
    <w:rsid w:val="00DC4074"/>
    <w:rsid w:val="00DC4371"/>
    <w:rsid w:val="00DC443D"/>
    <w:rsid w:val="00DC4463"/>
    <w:rsid w:val="00DC554A"/>
    <w:rsid w:val="00DC55D9"/>
    <w:rsid w:val="00DC5A9D"/>
    <w:rsid w:val="00DC5B77"/>
    <w:rsid w:val="00DC5F3A"/>
    <w:rsid w:val="00DC6048"/>
    <w:rsid w:val="00DC60F8"/>
    <w:rsid w:val="00DC61A5"/>
    <w:rsid w:val="00DD0193"/>
    <w:rsid w:val="00DD0E00"/>
    <w:rsid w:val="00DD1271"/>
    <w:rsid w:val="00DD218D"/>
    <w:rsid w:val="00DD2B16"/>
    <w:rsid w:val="00DD2C03"/>
    <w:rsid w:val="00DD2FCE"/>
    <w:rsid w:val="00DD3D89"/>
    <w:rsid w:val="00DD3FBC"/>
    <w:rsid w:val="00DD4221"/>
    <w:rsid w:val="00DD5423"/>
    <w:rsid w:val="00DD563B"/>
    <w:rsid w:val="00DD57D2"/>
    <w:rsid w:val="00DD5889"/>
    <w:rsid w:val="00DD6620"/>
    <w:rsid w:val="00DD6B1E"/>
    <w:rsid w:val="00DD6BCB"/>
    <w:rsid w:val="00DD70C5"/>
    <w:rsid w:val="00DD71E8"/>
    <w:rsid w:val="00DD762B"/>
    <w:rsid w:val="00DD7653"/>
    <w:rsid w:val="00DD7992"/>
    <w:rsid w:val="00DD7B25"/>
    <w:rsid w:val="00DE0233"/>
    <w:rsid w:val="00DE07A1"/>
    <w:rsid w:val="00DE088D"/>
    <w:rsid w:val="00DE08C9"/>
    <w:rsid w:val="00DE0EDC"/>
    <w:rsid w:val="00DE1366"/>
    <w:rsid w:val="00DE1935"/>
    <w:rsid w:val="00DE1A43"/>
    <w:rsid w:val="00DE2185"/>
    <w:rsid w:val="00DE21D7"/>
    <w:rsid w:val="00DE27DA"/>
    <w:rsid w:val="00DE3251"/>
    <w:rsid w:val="00DE3B32"/>
    <w:rsid w:val="00DE4C12"/>
    <w:rsid w:val="00DE4E7F"/>
    <w:rsid w:val="00DE541F"/>
    <w:rsid w:val="00DE5674"/>
    <w:rsid w:val="00DE59DD"/>
    <w:rsid w:val="00DE64CE"/>
    <w:rsid w:val="00DE66F3"/>
    <w:rsid w:val="00DE6B44"/>
    <w:rsid w:val="00DE6FD5"/>
    <w:rsid w:val="00DE7A51"/>
    <w:rsid w:val="00DE7EE4"/>
    <w:rsid w:val="00DF078A"/>
    <w:rsid w:val="00DF1074"/>
    <w:rsid w:val="00DF10DD"/>
    <w:rsid w:val="00DF139E"/>
    <w:rsid w:val="00DF15E7"/>
    <w:rsid w:val="00DF2AE4"/>
    <w:rsid w:val="00DF45BE"/>
    <w:rsid w:val="00DF4661"/>
    <w:rsid w:val="00DF4F02"/>
    <w:rsid w:val="00DF5147"/>
    <w:rsid w:val="00DF55BB"/>
    <w:rsid w:val="00DF55C7"/>
    <w:rsid w:val="00DF5F6A"/>
    <w:rsid w:val="00DF61C9"/>
    <w:rsid w:val="00DF6463"/>
    <w:rsid w:val="00DF6591"/>
    <w:rsid w:val="00DF6656"/>
    <w:rsid w:val="00DF6C3D"/>
    <w:rsid w:val="00DF6E45"/>
    <w:rsid w:val="00DF6E92"/>
    <w:rsid w:val="00DF7023"/>
    <w:rsid w:val="00DF734A"/>
    <w:rsid w:val="00DF75D4"/>
    <w:rsid w:val="00DF7B86"/>
    <w:rsid w:val="00DF7F09"/>
    <w:rsid w:val="00E00604"/>
    <w:rsid w:val="00E006F9"/>
    <w:rsid w:val="00E008A7"/>
    <w:rsid w:val="00E009B4"/>
    <w:rsid w:val="00E00CC2"/>
    <w:rsid w:val="00E01440"/>
    <w:rsid w:val="00E01F1C"/>
    <w:rsid w:val="00E021B5"/>
    <w:rsid w:val="00E022E8"/>
    <w:rsid w:val="00E034C4"/>
    <w:rsid w:val="00E041E6"/>
    <w:rsid w:val="00E04393"/>
    <w:rsid w:val="00E0458B"/>
    <w:rsid w:val="00E045D3"/>
    <w:rsid w:val="00E04CBC"/>
    <w:rsid w:val="00E050C9"/>
    <w:rsid w:val="00E05319"/>
    <w:rsid w:val="00E05395"/>
    <w:rsid w:val="00E0561A"/>
    <w:rsid w:val="00E05BF9"/>
    <w:rsid w:val="00E066FE"/>
    <w:rsid w:val="00E06723"/>
    <w:rsid w:val="00E06900"/>
    <w:rsid w:val="00E069CC"/>
    <w:rsid w:val="00E10183"/>
    <w:rsid w:val="00E10202"/>
    <w:rsid w:val="00E10364"/>
    <w:rsid w:val="00E10C2C"/>
    <w:rsid w:val="00E10CE1"/>
    <w:rsid w:val="00E111A3"/>
    <w:rsid w:val="00E11283"/>
    <w:rsid w:val="00E116A7"/>
    <w:rsid w:val="00E11784"/>
    <w:rsid w:val="00E11F90"/>
    <w:rsid w:val="00E12056"/>
    <w:rsid w:val="00E12AC4"/>
    <w:rsid w:val="00E13ED5"/>
    <w:rsid w:val="00E14278"/>
    <w:rsid w:val="00E14487"/>
    <w:rsid w:val="00E14ACD"/>
    <w:rsid w:val="00E14BFC"/>
    <w:rsid w:val="00E1518A"/>
    <w:rsid w:val="00E152BB"/>
    <w:rsid w:val="00E153A3"/>
    <w:rsid w:val="00E153FB"/>
    <w:rsid w:val="00E168B1"/>
    <w:rsid w:val="00E173DB"/>
    <w:rsid w:val="00E1744C"/>
    <w:rsid w:val="00E1797A"/>
    <w:rsid w:val="00E200A4"/>
    <w:rsid w:val="00E202D0"/>
    <w:rsid w:val="00E20682"/>
    <w:rsid w:val="00E2089E"/>
    <w:rsid w:val="00E21673"/>
    <w:rsid w:val="00E22C97"/>
    <w:rsid w:val="00E22CA4"/>
    <w:rsid w:val="00E237F0"/>
    <w:rsid w:val="00E2530E"/>
    <w:rsid w:val="00E25420"/>
    <w:rsid w:val="00E2560D"/>
    <w:rsid w:val="00E25D72"/>
    <w:rsid w:val="00E25DDB"/>
    <w:rsid w:val="00E2649F"/>
    <w:rsid w:val="00E2753D"/>
    <w:rsid w:val="00E278EB"/>
    <w:rsid w:val="00E27CE7"/>
    <w:rsid w:val="00E27DC9"/>
    <w:rsid w:val="00E302BB"/>
    <w:rsid w:val="00E302F8"/>
    <w:rsid w:val="00E30344"/>
    <w:rsid w:val="00E3149F"/>
    <w:rsid w:val="00E315BE"/>
    <w:rsid w:val="00E316DD"/>
    <w:rsid w:val="00E319FD"/>
    <w:rsid w:val="00E31DD9"/>
    <w:rsid w:val="00E321E6"/>
    <w:rsid w:val="00E339BE"/>
    <w:rsid w:val="00E3463A"/>
    <w:rsid w:val="00E34910"/>
    <w:rsid w:val="00E35BE2"/>
    <w:rsid w:val="00E360B8"/>
    <w:rsid w:val="00E36313"/>
    <w:rsid w:val="00E36A3C"/>
    <w:rsid w:val="00E370D1"/>
    <w:rsid w:val="00E373AB"/>
    <w:rsid w:val="00E374B1"/>
    <w:rsid w:val="00E375E9"/>
    <w:rsid w:val="00E37727"/>
    <w:rsid w:val="00E37772"/>
    <w:rsid w:val="00E37A50"/>
    <w:rsid w:val="00E37B5A"/>
    <w:rsid w:val="00E37C82"/>
    <w:rsid w:val="00E40D5C"/>
    <w:rsid w:val="00E42728"/>
    <w:rsid w:val="00E42799"/>
    <w:rsid w:val="00E430BA"/>
    <w:rsid w:val="00E43843"/>
    <w:rsid w:val="00E43AEB"/>
    <w:rsid w:val="00E43BC7"/>
    <w:rsid w:val="00E4504A"/>
    <w:rsid w:val="00E457A9"/>
    <w:rsid w:val="00E459B4"/>
    <w:rsid w:val="00E45CC0"/>
    <w:rsid w:val="00E46660"/>
    <w:rsid w:val="00E467CA"/>
    <w:rsid w:val="00E46801"/>
    <w:rsid w:val="00E469C3"/>
    <w:rsid w:val="00E46EB0"/>
    <w:rsid w:val="00E470AC"/>
    <w:rsid w:val="00E47852"/>
    <w:rsid w:val="00E478F7"/>
    <w:rsid w:val="00E47BEB"/>
    <w:rsid w:val="00E5028E"/>
    <w:rsid w:val="00E504CC"/>
    <w:rsid w:val="00E511C1"/>
    <w:rsid w:val="00E512F9"/>
    <w:rsid w:val="00E519D7"/>
    <w:rsid w:val="00E519E1"/>
    <w:rsid w:val="00E52E22"/>
    <w:rsid w:val="00E53036"/>
    <w:rsid w:val="00E53078"/>
    <w:rsid w:val="00E5390F"/>
    <w:rsid w:val="00E53950"/>
    <w:rsid w:val="00E53C86"/>
    <w:rsid w:val="00E53D44"/>
    <w:rsid w:val="00E53ED6"/>
    <w:rsid w:val="00E542F4"/>
    <w:rsid w:val="00E54625"/>
    <w:rsid w:val="00E546D9"/>
    <w:rsid w:val="00E547CE"/>
    <w:rsid w:val="00E55059"/>
    <w:rsid w:val="00E55712"/>
    <w:rsid w:val="00E55D67"/>
    <w:rsid w:val="00E5600B"/>
    <w:rsid w:val="00E5610B"/>
    <w:rsid w:val="00E56381"/>
    <w:rsid w:val="00E56CBF"/>
    <w:rsid w:val="00E56D82"/>
    <w:rsid w:val="00E56F7B"/>
    <w:rsid w:val="00E57429"/>
    <w:rsid w:val="00E57726"/>
    <w:rsid w:val="00E57E35"/>
    <w:rsid w:val="00E60C18"/>
    <w:rsid w:val="00E61690"/>
    <w:rsid w:val="00E61F7C"/>
    <w:rsid w:val="00E62064"/>
    <w:rsid w:val="00E62963"/>
    <w:rsid w:val="00E63E7A"/>
    <w:rsid w:val="00E63F51"/>
    <w:rsid w:val="00E642A4"/>
    <w:rsid w:val="00E643C0"/>
    <w:rsid w:val="00E6498E"/>
    <w:rsid w:val="00E64C21"/>
    <w:rsid w:val="00E65035"/>
    <w:rsid w:val="00E6529D"/>
    <w:rsid w:val="00E65B32"/>
    <w:rsid w:val="00E65F29"/>
    <w:rsid w:val="00E66DAD"/>
    <w:rsid w:val="00E67011"/>
    <w:rsid w:val="00E670A4"/>
    <w:rsid w:val="00E67886"/>
    <w:rsid w:val="00E67D58"/>
    <w:rsid w:val="00E67DF9"/>
    <w:rsid w:val="00E67EFF"/>
    <w:rsid w:val="00E704CA"/>
    <w:rsid w:val="00E707E1"/>
    <w:rsid w:val="00E70B91"/>
    <w:rsid w:val="00E70DF7"/>
    <w:rsid w:val="00E71028"/>
    <w:rsid w:val="00E715DA"/>
    <w:rsid w:val="00E71FAC"/>
    <w:rsid w:val="00E7277F"/>
    <w:rsid w:val="00E72B5F"/>
    <w:rsid w:val="00E72D58"/>
    <w:rsid w:val="00E73688"/>
    <w:rsid w:val="00E73705"/>
    <w:rsid w:val="00E7379C"/>
    <w:rsid w:val="00E74701"/>
    <w:rsid w:val="00E747FC"/>
    <w:rsid w:val="00E74F77"/>
    <w:rsid w:val="00E75DA1"/>
    <w:rsid w:val="00E75E72"/>
    <w:rsid w:val="00E76272"/>
    <w:rsid w:val="00E7680E"/>
    <w:rsid w:val="00E76CB9"/>
    <w:rsid w:val="00E77565"/>
    <w:rsid w:val="00E80341"/>
    <w:rsid w:val="00E806DA"/>
    <w:rsid w:val="00E80789"/>
    <w:rsid w:val="00E808EE"/>
    <w:rsid w:val="00E80944"/>
    <w:rsid w:val="00E809B0"/>
    <w:rsid w:val="00E80B37"/>
    <w:rsid w:val="00E80CDF"/>
    <w:rsid w:val="00E814DB"/>
    <w:rsid w:val="00E8151A"/>
    <w:rsid w:val="00E81BE5"/>
    <w:rsid w:val="00E81D2A"/>
    <w:rsid w:val="00E825DF"/>
    <w:rsid w:val="00E82893"/>
    <w:rsid w:val="00E8312E"/>
    <w:rsid w:val="00E831D8"/>
    <w:rsid w:val="00E83420"/>
    <w:rsid w:val="00E8361D"/>
    <w:rsid w:val="00E83833"/>
    <w:rsid w:val="00E8385B"/>
    <w:rsid w:val="00E83A98"/>
    <w:rsid w:val="00E83A99"/>
    <w:rsid w:val="00E83E20"/>
    <w:rsid w:val="00E83FCE"/>
    <w:rsid w:val="00E841F9"/>
    <w:rsid w:val="00E84277"/>
    <w:rsid w:val="00E8476F"/>
    <w:rsid w:val="00E84CD8"/>
    <w:rsid w:val="00E85CAC"/>
    <w:rsid w:val="00E86839"/>
    <w:rsid w:val="00E86F32"/>
    <w:rsid w:val="00E8717F"/>
    <w:rsid w:val="00E8734F"/>
    <w:rsid w:val="00E87427"/>
    <w:rsid w:val="00E87605"/>
    <w:rsid w:val="00E903E3"/>
    <w:rsid w:val="00E90506"/>
    <w:rsid w:val="00E9099A"/>
    <w:rsid w:val="00E90DE2"/>
    <w:rsid w:val="00E912F0"/>
    <w:rsid w:val="00E91504"/>
    <w:rsid w:val="00E91C9D"/>
    <w:rsid w:val="00E92027"/>
    <w:rsid w:val="00E92397"/>
    <w:rsid w:val="00E936CA"/>
    <w:rsid w:val="00E936D6"/>
    <w:rsid w:val="00E9384F"/>
    <w:rsid w:val="00E93C10"/>
    <w:rsid w:val="00E93D80"/>
    <w:rsid w:val="00E9462E"/>
    <w:rsid w:val="00E94ADF"/>
    <w:rsid w:val="00E94F1C"/>
    <w:rsid w:val="00E95226"/>
    <w:rsid w:val="00E96F6B"/>
    <w:rsid w:val="00E978DF"/>
    <w:rsid w:val="00E97930"/>
    <w:rsid w:val="00E97C48"/>
    <w:rsid w:val="00E97F1A"/>
    <w:rsid w:val="00EA02B9"/>
    <w:rsid w:val="00EA06E6"/>
    <w:rsid w:val="00EA08F0"/>
    <w:rsid w:val="00EA0A71"/>
    <w:rsid w:val="00EA10E5"/>
    <w:rsid w:val="00EA10FB"/>
    <w:rsid w:val="00EA14DF"/>
    <w:rsid w:val="00EA1B71"/>
    <w:rsid w:val="00EA1E7D"/>
    <w:rsid w:val="00EA2544"/>
    <w:rsid w:val="00EA2A79"/>
    <w:rsid w:val="00EA31BE"/>
    <w:rsid w:val="00EA32FF"/>
    <w:rsid w:val="00EA333B"/>
    <w:rsid w:val="00EA3C93"/>
    <w:rsid w:val="00EA3DB4"/>
    <w:rsid w:val="00EA43C6"/>
    <w:rsid w:val="00EA44F7"/>
    <w:rsid w:val="00EA4D4F"/>
    <w:rsid w:val="00EA5EA5"/>
    <w:rsid w:val="00EA6549"/>
    <w:rsid w:val="00EA660E"/>
    <w:rsid w:val="00EA6746"/>
    <w:rsid w:val="00EA6FAF"/>
    <w:rsid w:val="00EA795D"/>
    <w:rsid w:val="00EB04E8"/>
    <w:rsid w:val="00EB0540"/>
    <w:rsid w:val="00EB074B"/>
    <w:rsid w:val="00EB0784"/>
    <w:rsid w:val="00EB09C1"/>
    <w:rsid w:val="00EB2DD2"/>
    <w:rsid w:val="00EB2F4D"/>
    <w:rsid w:val="00EB2F5B"/>
    <w:rsid w:val="00EB31E0"/>
    <w:rsid w:val="00EB3C79"/>
    <w:rsid w:val="00EB42CC"/>
    <w:rsid w:val="00EB48EA"/>
    <w:rsid w:val="00EB5118"/>
    <w:rsid w:val="00EB5BC1"/>
    <w:rsid w:val="00EB5CC3"/>
    <w:rsid w:val="00EB5DC8"/>
    <w:rsid w:val="00EB627F"/>
    <w:rsid w:val="00EB676D"/>
    <w:rsid w:val="00EB70DE"/>
    <w:rsid w:val="00EB72BE"/>
    <w:rsid w:val="00EB72FD"/>
    <w:rsid w:val="00EC12D1"/>
    <w:rsid w:val="00EC1482"/>
    <w:rsid w:val="00EC1880"/>
    <w:rsid w:val="00EC193F"/>
    <w:rsid w:val="00EC27B3"/>
    <w:rsid w:val="00EC2C33"/>
    <w:rsid w:val="00EC3078"/>
    <w:rsid w:val="00EC31A6"/>
    <w:rsid w:val="00EC3449"/>
    <w:rsid w:val="00EC3D53"/>
    <w:rsid w:val="00EC406E"/>
    <w:rsid w:val="00EC42D6"/>
    <w:rsid w:val="00EC5121"/>
    <w:rsid w:val="00EC5535"/>
    <w:rsid w:val="00EC58F7"/>
    <w:rsid w:val="00EC6577"/>
    <w:rsid w:val="00ED036A"/>
    <w:rsid w:val="00ED05D6"/>
    <w:rsid w:val="00ED0C3A"/>
    <w:rsid w:val="00ED1742"/>
    <w:rsid w:val="00ED1DB4"/>
    <w:rsid w:val="00ED202D"/>
    <w:rsid w:val="00ED2152"/>
    <w:rsid w:val="00ED259F"/>
    <w:rsid w:val="00ED2736"/>
    <w:rsid w:val="00ED3638"/>
    <w:rsid w:val="00ED3F55"/>
    <w:rsid w:val="00ED4841"/>
    <w:rsid w:val="00ED4A9B"/>
    <w:rsid w:val="00ED4D25"/>
    <w:rsid w:val="00ED4D66"/>
    <w:rsid w:val="00ED56E8"/>
    <w:rsid w:val="00ED593F"/>
    <w:rsid w:val="00ED5CBF"/>
    <w:rsid w:val="00ED639A"/>
    <w:rsid w:val="00ED693D"/>
    <w:rsid w:val="00ED6E88"/>
    <w:rsid w:val="00ED7097"/>
    <w:rsid w:val="00ED7470"/>
    <w:rsid w:val="00ED793C"/>
    <w:rsid w:val="00ED7E41"/>
    <w:rsid w:val="00EE000D"/>
    <w:rsid w:val="00EE0423"/>
    <w:rsid w:val="00EE04D2"/>
    <w:rsid w:val="00EE0E87"/>
    <w:rsid w:val="00EE1E8E"/>
    <w:rsid w:val="00EE208A"/>
    <w:rsid w:val="00EE2377"/>
    <w:rsid w:val="00EE2645"/>
    <w:rsid w:val="00EE2BD3"/>
    <w:rsid w:val="00EE2D53"/>
    <w:rsid w:val="00EE2DB3"/>
    <w:rsid w:val="00EE3019"/>
    <w:rsid w:val="00EE3656"/>
    <w:rsid w:val="00EE3695"/>
    <w:rsid w:val="00EE3934"/>
    <w:rsid w:val="00EE3AF7"/>
    <w:rsid w:val="00EE3B51"/>
    <w:rsid w:val="00EE3CD3"/>
    <w:rsid w:val="00EE4639"/>
    <w:rsid w:val="00EE4C63"/>
    <w:rsid w:val="00EE4D0E"/>
    <w:rsid w:val="00EE5054"/>
    <w:rsid w:val="00EE5AE9"/>
    <w:rsid w:val="00EE68A4"/>
    <w:rsid w:val="00EE6EC0"/>
    <w:rsid w:val="00EE6F35"/>
    <w:rsid w:val="00EE70EB"/>
    <w:rsid w:val="00EE7809"/>
    <w:rsid w:val="00EE7AC6"/>
    <w:rsid w:val="00EE7B27"/>
    <w:rsid w:val="00EF046C"/>
    <w:rsid w:val="00EF0815"/>
    <w:rsid w:val="00EF0959"/>
    <w:rsid w:val="00EF1ACE"/>
    <w:rsid w:val="00EF1E58"/>
    <w:rsid w:val="00EF1EFC"/>
    <w:rsid w:val="00EF1F5D"/>
    <w:rsid w:val="00EF2AA9"/>
    <w:rsid w:val="00EF2E13"/>
    <w:rsid w:val="00EF3505"/>
    <w:rsid w:val="00EF3845"/>
    <w:rsid w:val="00EF3D55"/>
    <w:rsid w:val="00EF450E"/>
    <w:rsid w:val="00EF4822"/>
    <w:rsid w:val="00EF4846"/>
    <w:rsid w:val="00EF4CE7"/>
    <w:rsid w:val="00EF4E69"/>
    <w:rsid w:val="00EF5B0B"/>
    <w:rsid w:val="00EF5C88"/>
    <w:rsid w:val="00EF5CE5"/>
    <w:rsid w:val="00EF658A"/>
    <w:rsid w:val="00EF6E44"/>
    <w:rsid w:val="00EF70B2"/>
    <w:rsid w:val="00EF7631"/>
    <w:rsid w:val="00EF7A92"/>
    <w:rsid w:val="00EF7B9D"/>
    <w:rsid w:val="00EF7FE1"/>
    <w:rsid w:val="00F00651"/>
    <w:rsid w:val="00F0092B"/>
    <w:rsid w:val="00F01181"/>
    <w:rsid w:val="00F01C61"/>
    <w:rsid w:val="00F021E4"/>
    <w:rsid w:val="00F02391"/>
    <w:rsid w:val="00F029E6"/>
    <w:rsid w:val="00F03099"/>
    <w:rsid w:val="00F03167"/>
    <w:rsid w:val="00F039A8"/>
    <w:rsid w:val="00F039B0"/>
    <w:rsid w:val="00F03A4E"/>
    <w:rsid w:val="00F0427A"/>
    <w:rsid w:val="00F042E6"/>
    <w:rsid w:val="00F04B12"/>
    <w:rsid w:val="00F04C3D"/>
    <w:rsid w:val="00F05B40"/>
    <w:rsid w:val="00F0653F"/>
    <w:rsid w:val="00F06853"/>
    <w:rsid w:val="00F0706E"/>
    <w:rsid w:val="00F07558"/>
    <w:rsid w:val="00F07BF3"/>
    <w:rsid w:val="00F10334"/>
    <w:rsid w:val="00F10ED4"/>
    <w:rsid w:val="00F115AC"/>
    <w:rsid w:val="00F11F0B"/>
    <w:rsid w:val="00F11F9C"/>
    <w:rsid w:val="00F120C3"/>
    <w:rsid w:val="00F12575"/>
    <w:rsid w:val="00F12985"/>
    <w:rsid w:val="00F13249"/>
    <w:rsid w:val="00F135F8"/>
    <w:rsid w:val="00F13650"/>
    <w:rsid w:val="00F13765"/>
    <w:rsid w:val="00F13788"/>
    <w:rsid w:val="00F148E6"/>
    <w:rsid w:val="00F14D5E"/>
    <w:rsid w:val="00F14D9D"/>
    <w:rsid w:val="00F15565"/>
    <w:rsid w:val="00F156DD"/>
    <w:rsid w:val="00F15CC7"/>
    <w:rsid w:val="00F17840"/>
    <w:rsid w:val="00F179AE"/>
    <w:rsid w:val="00F17D71"/>
    <w:rsid w:val="00F20D5E"/>
    <w:rsid w:val="00F21012"/>
    <w:rsid w:val="00F218D5"/>
    <w:rsid w:val="00F219E3"/>
    <w:rsid w:val="00F22431"/>
    <w:rsid w:val="00F232A1"/>
    <w:rsid w:val="00F238A7"/>
    <w:rsid w:val="00F23B2A"/>
    <w:rsid w:val="00F2410E"/>
    <w:rsid w:val="00F24D12"/>
    <w:rsid w:val="00F2509A"/>
    <w:rsid w:val="00F25591"/>
    <w:rsid w:val="00F25E5E"/>
    <w:rsid w:val="00F267A5"/>
    <w:rsid w:val="00F2680B"/>
    <w:rsid w:val="00F268E3"/>
    <w:rsid w:val="00F26BBF"/>
    <w:rsid w:val="00F272EF"/>
    <w:rsid w:val="00F27B10"/>
    <w:rsid w:val="00F27C46"/>
    <w:rsid w:val="00F3163C"/>
    <w:rsid w:val="00F3168C"/>
    <w:rsid w:val="00F31F63"/>
    <w:rsid w:val="00F3203D"/>
    <w:rsid w:val="00F32232"/>
    <w:rsid w:val="00F3292E"/>
    <w:rsid w:val="00F32E49"/>
    <w:rsid w:val="00F330B7"/>
    <w:rsid w:val="00F332D0"/>
    <w:rsid w:val="00F336A6"/>
    <w:rsid w:val="00F336B4"/>
    <w:rsid w:val="00F3373C"/>
    <w:rsid w:val="00F33B18"/>
    <w:rsid w:val="00F33C20"/>
    <w:rsid w:val="00F33FF1"/>
    <w:rsid w:val="00F353C4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4049E"/>
    <w:rsid w:val="00F40786"/>
    <w:rsid w:val="00F40C62"/>
    <w:rsid w:val="00F40C7C"/>
    <w:rsid w:val="00F40DF3"/>
    <w:rsid w:val="00F40F43"/>
    <w:rsid w:val="00F41189"/>
    <w:rsid w:val="00F413C6"/>
    <w:rsid w:val="00F4214D"/>
    <w:rsid w:val="00F42219"/>
    <w:rsid w:val="00F425AB"/>
    <w:rsid w:val="00F42896"/>
    <w:rsid w:val="00F42A02"/>
    <w:rsid w:val="00F42E29"/>
    <w:rsid w:val="00F42FB7"/>
    <w:rsid w:val="00F4301A"/>
    <w:rsid w:val="00F433E5"/>
    <w:rsid w:val="00F4366C"/>
    <w:rsid w:val="00F450A6"/>
    <w:rsid w:val="00F45630"/>
    <w:rsid w:val="00F46483"/>
    <w:rsid w:val="00F46536"/>
    <w:rsid w:val="00F46A0C"/>
    <w:rsid w:val="00F46F12"/>
    <w:rsid w:val="00F470C2"/>
    <w:rsid w:val="00F502B2"/>
    <w:rsid w:val="00F50ECC"/>
    <w:rsid w:val="00F50F85"/>
    <w:rsid w:val="00F51212"/>
    <w:rsid w:val="00F512D4"/>
    <w:rsid w:val="00F51ACE"/>
    <w:rsid w:val="00F52F2A"/>
    <w:rsid w:val="00F5312C"/>
    <w:rsid w:val="00F53318"/>
    <w:rsid w:val="00F546AE"/>
    <w:rsid w:val="00F5495E"/>
    <w:rsid w:val="00F55182"/>
    <w:rsid w:val="00F5558E"/>
    <w:rsid w:val="00F55A33"/>
    <w:rsid w:val="00F56061"/>
    <w:rsid w:val="00F56A08"/>
    <w:rsid w:val="00F56A85"/>
    <w:rsid w:val="00F56D59"/>
    <w:rsid w:val="00F57618"/>
    <w:rsid w:val="00F57A0B"/>
    <w:rsid w:val="00F6005F"/>
    <w:rsid w:val="00F60162"/>
    <w:rsid w:val="00F6033C"/>
    <w:rsid w:val="00F609A2"/>
    <w:rsid w:val="00F611EC"/>
    <w:rsid w:val="00F615C2"/>
    <w:rsid w:val="00F61AC2"/>
    <w:rsid w:val="00F61C1C"/>
    <w:rsid w:val="00F61E75"/>
    <w:rsid w:val="00F632BE"/>
    <w:rsid w:val="00F637EB"/>
    <w:rsid w:val="00F64833"/>
    <w:rsid w:val="00F65AB5"/>
    <w:rsid w:val="00F65EE6"/>
    <w:rsid w:val="00F6626C"/>
    <w:rsid w:val="00F66415"/>
    <w:rsid w:val="00F66DD5"/>
    <w:rsid w:val="00F67624"/>
    <w:rsid w:val="00F67D77"/>
    <w:rsid w:val="00F67F9E"/>
    <w:rsid w:val="00F7042A"/>
    <w:rsid w:val="00F7097A"/>
    <w:rsid w:val="00F70C03"/>
    <w:rsid w:val="00F70FE0"/>
    <w:rsid w:val="00F7124B"/>
    <w:rsid w:val="00F713F5"/>
    <w:rsid w:val="00F71C6C"/>
    <w:rsid w:val="00F7218D"/>
    <w:rsid w:val="00F725D0"/>
    <w:rsid w:val="00F72AED"/>
    <w:rsid w:val="00F733CB"/>
    <w:rsid w:val="00F73582"/>
    <w:rsid w:val="00F7433E"/>
    <w:rsid w:val="00F745EC"/>
    <w:rsid w:val="00F74987"/>
    <w:rsid w:val="00F74AEB"/>
    <w:rsid w:val="00F74D0C"/>
    <w:rsid w:val="00F75481"/>
    <w:rsid w:val="00F7560F"/>
    <w:rsid w:val="00F75627"/>
    <w:rsid w:val="00F759F2"/>
    <w:rsid w:val="00F761FF"/>
    <w:rsid w:val="00F766CF"/>
    <w:rsid w:val="00F77832"/>
    <w:rsid w:val="00F80793"/>
    <w:rsid w:val="00F8088F"/>
    <w:rsid w:val="00F81111"/>
    <w:rsid w:val="00F814AE"/>
    <w:rsid w:val="00F814D5"/>
    <w:rsid w:val="00F81579"/>
    <w:rsid w:val="00F82813"/>
    <w:rsid w:val="00F82D34"/>
    <w:rsid w:val="00F83D3D"/>
    <w:rsid w:val="00F847CC"/>
    <w:rsid w:val="00F8570F"/>
    <w:rsid w:val="00F858A8"/>
    <w:rsid w:val="00F85A2A"/>
    <w:rsid w:val="00F8601E"/>
    <w:rsid w:val="00F863D4"/>
    <w:rsid w:val="00F86764"/>
    <w:rsid w:val="00F869C8"/>
    <w:rsid w:val="00F86A42"/>
    <w:rsid w:val="00F871BD"/>
    <w:rsid w:val="00F877CE"/>
    <w:rsid w:val="00F87F33"/>
    <w:rsid w:val="00F87F97"/>
    <w:rsid w:val="00F90ED7"/>
    <w:rsid w:val="00F91106"/>
    <w:rsid w:val="00F914B7"/>
    <w:rsid w:val="00F916B1"/>
    <w:rsid w:val="00F91CCD"/>
    <w:rsid w:val="00F91E1A"/>
    <w:rsid w:val="00F920AF"/>
    <w:rsid w:val="00F930DD"/>
    <w:rsid w:val="00F935F6"/>
    <w:rsid w:val="00F938E2"/>
    <w:rsid w:val="00F93910"/>
    <w:rsid w:val="00F939BA"/>
    <w:rsid w:val="00F93B1F"/>
    <w:rsid w:val="00F93B2E"/>
    <w:rsid w:val="00F93D1F"/>
    <w:rsid w:val="00F94435"/>
    <w:rsid w:val="00F94BAD"/>
    <w:rsid w:val="00F94BF0"/>
    <w:rsid w:val="00F95CD5"/>
    <w:rsid w:val="00F95D95"/>
    <w:rsid w:val="00F95E6E"/>
    <w:rsid w:val="00F96F30"/>
    <w:rsid w:val="00F9712F"/>
    <w:rsid w:val="00F97188"/>
    <w:rsid w:val="00F979EC"/>
    <w:rsid w:val="00F97D96"/>
    <w:rsid w:val="00FA074C"/>
    <w:rsid w:val="00FA082B"/>
    <w:rsid w:val="00FA0831"/>
    <w:rsid w:val="00FA0F79"/>
    <w:rsid w:val="00FA1B9E"/>
    <w:rsid w:val="00FA2802"/>
    <w:rsid w:val="00FA2CC4"/>
    <w:rsid w:val="00FA3081"/>
    <w:rsid w:val="00FA37FF"/>
    <w:rsid w:val="00FA3872"/>
    <w:rsid w:val="00FA3BA4"/>
    <w:rsid w:val="00FA4131"/>
    <w:rsid w:val="00FA451C"/>
    <w:rsid w:val="00FA5187"/>
    <w:rsid w:val="00FA60E5"/>
    <w:rsid w:val="00FA66BB"/>
    <w:rsid w:val="00FA6CB3"/>
    <w:rsid w:val="00FA6FC8"/>
    <w:rsid w:val="00FA73A6"/>
    <w:rsid w:val="00FA7433"/>
    <w:rsid w:val="00FA7891"/>
    <w:rsid w:val="00FA7D0B"/>
    <w:rsid w:val="00FB00E8"/>
    <w:rsid w:val="00FB0228"/>
    <w:rsid w:val="00FB075C"/>
    <w:rsid w:val="00FB1371"/>
    <w:rsid w:val="00FB1828"/>
    <w:rsid w:val="00FB20F6"/>
    <w:rsid w:val="00FB226D"/>
    <w:rsid w:val="00FB2287"/>
    <w:rsid w:val="00FB244F"/>
    <w:rsid w:val="00FB2EAA"/>
    <w:rsid w:val="00FB2F2E"/>
    <w:rsid w:val="00FB35E6"/>
    <w:rsid w:val="00FB365A"/>
    <w:rsid w:val="00FB3B57"/>
    <w:rsid w:val="00FB408B"/>
    <w:rsid w:val="00FB4172"/>
    <w:rsid w:val="00FB45F4"/>
    <w:rsid w:val="00FB55D1"/>
    <w:rsid w:val="00FB5613"/>
    <w:rsid w:val="00FB569C"/>
    <w:rsid w:val="00FB5775"/>
    <w:rsid w:val="00FB58C5"/>
    <w:rsid w:val="00FB591D"/>
    <w:rsid w:val="00FB5E3C"/>
    <w:rsid w:val="00FB6B35"/>
    <w:rsid w:val="00FB6C9E"/>
    <w:rsid w:val="00FC0214"/>
    <w:rsid w:val="00FC0B4C"/>
    <w:rsid w:val="00FC10EB"/>
    <w:rsid w:val="00FC14CD"/>
    <w:rsid w:val="00FC14E1"/>
    <w:rsid w:val="00FC1876"/>
    <w:rsid w:val="00FC1FDC"/>
    <w:rsid w:val="00FC2179"/>
    <w:rsid w:val="00FC2F2D"/>
    <w:rsid w:val="00FC3178"/>
    <w:rsid w:val="00FC3A62"/>
    <w:rsid w:val="00FC3C01"/>
    <w:rsid w:val="00FC4503"/>
    <w:rsid w:val="00FC4946"/>
    <w:rsid w:val="00FC58CC"/>
    <w:rsid w:val="00FC6658"/>
    <w:rsid w:val="00FC6999"/>
    <w:rsid w:val="00FC6A42"/>
    <w:rsid w:val="00FC6A54"/>
    <w:rsid w:val="00FC716B"/>
    <w:rsid w:val="00FC7B11"/>
    <w:rsid w:val="00FC7D9F"/>
    <w:rsid w:val="00FC7E01"/>
    <w:rsid w:val="00FD021B"/>
    <w:rsid w:val="00FD0644"/>
    <w:rsid w:val="00FD0D35"/>
    <w:rsid w:val="00FD11C6"/>
    <w:rsid w:val="00FD16AE"/>
    <w:rsid w:val="00FD186B"/>
    <w:rsid w:val="00FD1B38"/>
    <w:rsid w:val="00FD1C0D"/>
    <w:rsid w:val="00FD2922"/>
    <w:rsid w:val="00FD2E19"/>
    <w:rsid w:val="00FD30C7"/>
    <w:rsid w:val="00FD3379"/>
    <w:rsid w:val="00FD36ED"/>
    <w:rsid w:val="00FD3B2C"/>
    <w:rsid w:val="00FD3B7C"/>
    <w:rsid w:val="00FD3F23"/>
    <w:rsid w:val="00FD42CB"/>
    <w:rsid w:val="00FD44E2"/>
    <w:rsid w:val="00FD4711"/>
    <w:rsid w:val="00FD4ACA"/>
    <w:rsid w:val="00FD4C29"/>
    <w:rsid w:val="00FD634D"/>
    <w:rsid w:val="00FD6426"/>
    <w:rsid w:val="00FD6489"/>
    <w:rsid w:val="00FD66A9"/>
    <w:rsid w:val="00FD757F"/>
    <w:rsid w:val="00FD78C4"/>
    <w:rsid w:val="00FD7F26"/>
    <w:rsid w:val="00FE0203"/>
    <w:rsid w:val="00FE0626"/>
    <w:rsid w:val="00FE1121"/>
    <w:rsid w:val="00FE142D"/>
    <w:rsid w:val="00FE1469"/>
    <w:rsid w:val="00FE1618"/>
    <w:rsid w:val="00FE1657"/>
    <w:rsid w:val="00FE17FC"/>
    <w:rsid w:val="00FE184E"/>
    <w:rsid w:val="00FE1B4B"/>
    <w:rsid w:val="00FE1C43"/>
    <w:rsid w:val="00FE1EC5"/>
    <w:rsid w:val="00FE1F69"/>
    <w:rsid w:val="00FE2176"/>
    <w:rsid w:val="00FE2399"/>
    <w:rsid w:val="00FE3576"/>
    <w:rsid w:val="00FE3B73"/>
    <w:rsid w:val="00FE3F52"/>
    <w:rsid w:val="00FE61B4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D68"/>
    <w:rsid w:val="00FF0FA5"/>
    <w:rsid w:val="00FF1A5C"/>
    <w:rsid w:val="00FF1BFB"/>
    <w:rsid w:val="00FF219D"/>
    <w:rsid w:val="00FF36A4"/>
    <w:rsid w:val="00FF4518"/>
    <w:rsid w:val="00FF4A4B"/>
    <w:rsid w:val="00FF4E23"/>
    <w:rsid w:val="00FF50E2"/>
    <w:rsid w:val="00FF5ED7"/>
    <w:rsid w:val="00FF5F49"/>
    <w:rsid w:val="00FF68DB"/>
    <w:rsid w:val="00FF69D8"/>
    <w:rsid w:val="00FF6D61"/>
    <w:rsid w:val="00FF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A670B22"/>
  <w14:defaultImageDpi w14:val="0"/>
  <w15:docId w15:val="{E3A0EA2D-6DC4-46ED-A9F9-1857C130B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34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styleId="BodyText0">
    <w:name w:val="Body Text"/>
    <w:basedOn w:val="Normal"/>
    <w:link w:val="BodyTextChar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0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710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5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5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6.xml><?xml version="1.0" encoding="utf-8"?>
<ds:datastoreItem xmlns:ds="http://schemas.openxmlformats.org/officeDocument/2006/customXml" ds:itemID="{AA5D0D50-342B-4435-AE42-AA8F365CB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9</Pages>
  <Words>2097</Words>
  <Characters>12229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appatil@qti.qualcomm.com</dc:creator>
  <cp:keywords/>
  <dc:description/>
  <cp:lastModifiedBy>Gaurang Naik</cp:lastModifiedBy>
  <cp:revision>473</cp:revision>
  <dcterms:created xsi:type="dcterms:W3CDTF">2021-02-08T20:55:00Z</dcterms:created>
  <dcterms:modified xsi:type="dcterms:W3CDTF">2021-02-25T17:50:00Z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</Properties>
</file>