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1C38840D" w:rsidR="00A353D7" w:rsidRPr="00CC2C3C" w:rsidRDefault="00C62602" w:rsidP="00C75F57">
            <w:pPr>
              <w:pStyle w:val="T2"/>
              <w:suppressAutoHyphens/>
              <w:spacing w:before="120" w:after="120"/>
              <w:ind w:left="0"/>
              <w:rPr>
                <w:b w:val="0"/>
              </w:rPr>
            </w:pPr>
            <w:r w:rsidRPr="00F22431">
              <w:rPr>
                <w:b w:val="0"/>
              </w:rPr>
              <w:t xml:space="preserve">Resolution for </w:t>
            </w:r>
            <w:r w:rsidR="008917C3">
              <w:rPr>
                <w:b w:val="0"/>
              </w:rPr>
              <w:t xml:space="preserve">Miscellaneous </w:t>
            </w:r>
            <w:r w:rsidR="00C01111" w:rsidRPr="00F22431">
              <w:rPr>
                <w:b w:val="0"/>
              </w:rPr>
              <w:t>CID</w:t>
            </w:r>
            <w:r w:rsidR="00F22431" w:rsidRPr="00F22431">
              <w:rPr>
                <w:b w:val="0"/>
              </w:rPr>
              <w:t>s</w:t>
            </w:r>
            <w:r w:rsidR="004165DD">
              <w:rPr>
                <w:b w:val="0"/>
              </w:rPr>
              <w:t xml:space="preserve"> related to </w:t>
            </w:r>
            <w:r w:rsidR="008917C3">
              <w:rPr>
                <w:b w:val="0"/>
              </w:rPr>
              <w:t>Clause 9</w:t>
            </w:r>
            <w:r w:rsidR="00342E67">
              <w:rPr>
                <w:b w:val="0"/>
              </w:rPr>
              <w:t xml:space="preserve"> </w:t>
            </w:r>
            <w:r w:rsidR="008917C3">
              <w:rPr>
                <w:b w:val="0"/>
              </w:rPr>
              <w:t>and Clause 11</w:t>
            </w:r>
            <w:r w:rsidR="00CA1F48">
              <w:rPr>
                <w:b w:val="0"/>
              </w:rPr>
              <w:t xml:space="preserve"> (CC34)</w:t>
            </w:r>
          </w:p>
        </w:tc>
      </w:tr>
      <w:tr w:rsidR="00A353D7" w:rsidRPr="00CC2C3C" w14:paraId="5101EAE9" w14:textId="77777777" w:rsidTr="007836FF">
        <w:trPr>
          <w:trHeight w:val="269"/>
          <w:jc w:val="center"/>
        </w:trPr>
        <w:tc>
          <w:tcPr>
            <w:tcW w:w="9576" w:type="dxa"/>
            <w:gridSpan w:val="5"/>
            <w:vAlign w:val="center"/>
          </w:tcPr>
          <w:p w14:paraId="3704DF93" w14:textId="14113910"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67624">
              <w:rPr>
                <w:b w:val="0"/>
                <w:sz w:val="20"/>
              </w:rPr>
              <w:t>Feb</w:t>
            </w:r>
            <w:r>
              <w:rPr>
                <w:b w:val="0"/>
                <w:sz w:val="20"/>
              </w:rPr>
              <w:t xml:space="preserve"> </w:t>
            </w:r>
            <w:r w:rsidR="00E006F9">
              <w:rPr>
                <w:b w:val="0"/>
                <w:sz w:val="20"/>
              </w:rPr>
              <w:t>9</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60B6B" w:rsidRPr="00CC2C3C" w14:paraId="14952E9D" w14:textId="77777777" w:rsidTr="00E547CE">
        <w:trPr>
          <w:jc w:val="center"/>
        </w:trPr>
        <w:tc>
          <w:tcPr>
            <w:tcW w:w="1705" w:type="dxa"/>
            <w:vAlign w:val="center"/>
          </w:tcPr>
          <w:p w14:paraId="148DA94C" w14:textId="039A9430"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Align w:val="center"/>
          </w:tcPr>
          <w:p w14:paraId="19A490FE" w14:textId="29BA2EF7" w:rsidR="00160B6B" w:rsidRPr="000A26E7" w:rsidRDefault="00160B6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595B2595" w14:textId="77777777" w:rsidR="00160B6B" w:rsidRPr="000A26E7" w:rsidRDefault="00160B6B" w:rsidP="00C75F57">
            <w:pPr>
              <w:pStyle w:val="T2"/>
              <w:suppressAutoHyphens/>
              <w:spacing w:after="0"/>
              <w:ind w:left="0" w:right="0"/>
              <w:jc w:val="left"/>
              <w:rPr>
                <w:b w:val="0"/>
                <w:sz w:val="18"/>
                <w:szCs w:val="18"/>
                <w:lang w:eastAsia="ko-KR"/>
              </w:rPr>
            </w:pPr>
          </w:p>
        </w:tc>
        <w:tc>
          <w:tcPr>
            <w:tcW w:w="1710" w:type="dxa"/>
            <w:vAlign w:val="center"/>
          </w:tcPr>
          <w:p w14:paraId="18BD9FA5" w14:textId="77777777" w:rsidR="00160B6B" w:rsidRPr="000A26E7" w:rsidRDefault="00160B6B" w:rsidP="00C75F57">
            <w:pPr>
              <w:pStyle w:val="T2"/>
              <w:suppressAutoHyphens/>
              <w:spacing w:after="0"/>
              <w:ind w:left="0" w:right="0"/>
              <w:jc w:val="left"/>
              <w:rPr>
                <w:b w:val="0"/>
                <w:sz w:val="18"/>
                <w:szCs w:val="18"/>
                <w:lang w:eastAsia="ko-KR"/>
              </w:rPr>
            </w:pPr>
          </w:p>
        </w:tc>
        <w:tc>
          <w:tcPr>
            <w:tcW w:w="2291" w:type="dxa"/>
            <w:vAlign w:val="center"/>
          </w:tcPr>
          <w:p w14:paraId="3DA2409A" w14:textId="4172337D" w:rsidR="00160B6B" w:rsidRPr="000A26E7" w:rsidRDefault="00160B6B" w:rsidP="00C75F57">
            <w:pPr>
              <w:pStyle w:val="T2"/>
              <w:suppressAutoHyphens/>
              <w:spacing w:after="0"/>
              <w:ind w:left="0" w:right="0"/>
              <w:jc w:val="left"/>
              <w:rPr>
                <w:b w:val="0"/>
                <w:sz w:val="16"/>
                <w:szCs w:val="18"/>
                <w:lang w:eastAsia="ko-KR"/>
              </w:rPr>
            </w:pPr>
            <w:r>
              <w:rPr>
                <w:b w:val="0"/>
                <w:sz w:val="16"/>
                <w:szCs w:val="18"/>
                <w:lang w:eastAsia="ko-KR"/>
              </w:rPr>
              <w:t>gnaik@qti.qualcomm.com</w:t>
            </w:r>
          </w:p>
        </w:tc>
      </w:tr>
      <w:tr w:rsidR="00A353D7" w:rsidRPr="00CC2C3C" w14:paraId="7B80356F" w14:textId="77777777" w:rsidTr="00E547CE">
        <w:trPr>
          <w:jc w:val="center"/>
        </w:trPr>
        <w:tc>
          <w:tcPr>
            <w:tcW w:w="1705" w:type="dxa"/>
            <w:vAlign w:val="center"/>
          </w:tcPr>
          <w:p w14:paraId="1E23AD43"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Align w:val="center"/>
          </w:tcPr>
          <w:p w14:paraId="59BAB3D0" w14:textId="77777777" w:rsidR="00A353D7" w:rsidRPr="000A26E7" w:rsidRDefault="00A353D7" w:rsidP="00C75F57">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5A0E57A8" w14:textId="26CE0BAD" w:rsidR="00A353D7" w:rsidRPr="000A26E7" w:rsidRDefault="00A353D7"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A353D7" w:rsidRPr="000A26E7" w:rsidRDefault="00A353D7" w:rsidP="00C75F57">
            <w:pPr>
              <w:pStyle w:val="T2"/>
              <w:suppressAutoHyphens/>
              <w:spacing w:after="0"/>
              <w:ind w:left="0" w:right="0"/>
              <w:jc w:val="left"/>
              <w:rPr>
                <w:b w:val="0"/>
                <w:sz w:val="18"/>
                <w:szCs w:val="18"/>
                <w:lang w:eastAsia="ko-KR"/>
              </w:rPr>
            </w:pPr>
          </w:p>
        </w:tc>
        <w:tc>
          <w:tcPr>
            <w:tcW w:w="2291" w:type="dxa"/>
            <w:vAlign w:val="center"/>
          </w:tcPr>
          <w:p w14:paraId="541D1A21" w14:textId="77777777" w:rsidR="00A353D7" w:rsidRPr="000A26E7" w:rsidRDefault="00A353D7" w:rsidP="00C75F57">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E806DA" w:rsidRPr="00CC2C3C" w14:paraId="596ED9DB" w14:textId="77777777" w:rsidTr="00E547CE">
        <w:trPr>
          <w:jc w:val="center"/>
        </w:trPr>
        <w:tc>
          <w:tcPr>
            <w:tcW w:w="1705" w:type="dxa"/>
            <w:vAlign w:val="center"/>
          </w:tcPr>
          <w:p w14:paraId="008ECE2D"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Alfred Asterjadhi</w:t>
            </w:r>
          </w:p>
        </w:tc>
        <w:tc>
          <w:tcPr>
            <w:tcW w:w="1695" w:type="dxa"/>
            <w:vAlign w:val="center"/>
          </w:tcPr>
          <w:p w14:paraId="018848BA" w14:textId="77777777" w:rsidR="00E806DA" w:rsidRPr="00CC2C3C" w:rsidRDefault="00E806DA" w:rsidP="00C75F57">
            <w:pPr>
              <w:pStyle w:val="T2"/>
              <w:suppressAutoHyphens/>
              <w:spacing w:after="0"/>
              <w:ind w:left="0" w:right="0"/>
              <w:jc w:val="left"/>
              <w:rPr>
                <w:b w:val="0"/>
                <w:sz w:val="20"/>
              </w:rPr>
            </w:pPr>
            <w:r>
              <w:rPr>
                <w:b w:val="0"/>
                <w:sz w:val="18"/>
                <w:szCs w:val="18"/>
                <w:lang w:eastAsia="ko-KR"/>
              </w:rPr>
              <w:t>Qualcomm Inc.</w:t>
            </w:r>
          </w:p>
        </w:tc>
        <w:tc>
          <w:tcPr>
            <w:tcW w:w="2175" w:type="dxa"/>
          </w:tcPr>
          <w:p w14:paraId="0795BABC" w14:textId="02701AAB" w:rsidR="00E806DA" w:rsidRPr="00CC2C3C" w:rsidRDefault="00E806DA" w:rsidP="00C75F57">
            <w:pPr>
              <w:pStyle w:val="T2"/>
              <w:suppressAutoHyphens/>
              <w:spacing w:after="0"/>
              <w:ind w:left="0" w:right="0"/>
              <w:jc w:val="left"/>
              <w:rPr>
                <w:b w:val="0"/>
                <w:sz w:val="20"/>
              </w:rPr>
            </w:pPr>
          </w:p>
        </w:tc>
        <w:tc>
          <w:tcPr>
            <w:tcW w:w="1710" w:type="dxa"/>
            <w:vAlign w:val="center"/>
          </w:tcPr>
          <w:p w14:paraId="16296257" w14:textId="49A2B7C0" w:rsidR="00E806DA" w:rsidRPr="00CC2C3C" w:rsidRDefault="00E806DA" w:rsidP="00C75F57">
            <w:pPr>
              <w:pStyle w:val="T2"/>
              <w:suppressAutoHyphens/>
              <w:spacing w:after="0"/>
              <w:ind w:left="0" w:right="0"/>
              <w:jc w:val="left"/>
              <w:rPr>
                <w:b w:val="0"/>
                <w:sz w:val="20"/>
              </w:rPr>
            </w:pPr>
          </w:p>
        </w:tc>
        <w:tc>
          <w:tcPr>
            <w:tcW w:w="2291" w:type="dxa"/>
            <w:vAlign w:val="center"/>
          </w:tcPr>
          <w:p w14:paraId="4CAE653E" w14:textId="77777777" w:rsidR="00E806DA" w:rsidRPr="000A26E7" w:rsidRDefault="00E806DA" w:rsidP="00C75F57">
            <w:pPr>
              <w:pStyle w:val="T2"/>
              <w:suppressAutoHyphens/>
              <w:spacing w:after="0"/>
              <w:ind w:left="0" w:right="0"/>
              <w:jc w:val="left"/>
              <w:rPr>
                <w:b w:val="0"/>
                <w:sz w:val="16"/>
              </w:rPr>
            </w:pPr>
            <w:r w:rsidRPr="000A26E7">
              <w:rPr>
                <w:b w:val="0"/>
                <w:sz w:val="16"/>
                <w:szCs w:val="18"/>
                <w:lang w:eastAsia="ko-KR"/>
              </w:rPr>
              <w:t>aasterja@qti.qualcomm.com</w:t>
            </w:r>
          </w:p>
        </w:tc>
      </w:tr>
      <w:tr w:rsidR="009D259B" w:rsidRPr="00CC2C3C" w14:paraId="7B454511" w14:textId="77777777" w:rsidTr="00E547CE">
        <w:trPr>
          <w:jc w:val="center"/>
        </w:trPr>
        <w:tc>
          <w:tcPr>
            <w:tcW w:w="1705" w:type="dxa"/>
            <w:vAlign w:val="center"/>
          </w:tcPr>
          <w:p w14:paraId="72E4C5DE" w14:textId="77777777" w:rsidR="009D259B" w:rsidRPr="000A26E7" w:rsidRDefault="009D259B" w:rsidP="00C75F57">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Align w:val="center"/>
          </w:tcPr>
          <w:p w14:paraId="4D87BD59" w14:textId="77777777" w:rsidR="009D259B" w:rsidRDefault="009D259B"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721224CA" w14:textId="3B6A5253" w:rsidR="009D259B" w:rsidRPr="000A26E7" w:rsidRDefault="009D259B" w:rsidP="00C75F57">
            <w:pPr>
              <w:pStyle w:val="T2"/>
              <w:suppressAutoHyphens/>
              <w:spacing w:after="0"/>
              <w:ind w:left="0" w:right="0"/>
              <w:jc w:val="left"/>
              <w:rPr>
                <w:b w:val="0"/>
                <w:sz w:val="18"/>
                <w:szCs w:val="18"/>
                <w:lang w:eastAsia="ko-KR"/>
              </w:rPr>
            </w:pPr>
          </w:p>
        </w:tc>
        <w:tc>
          <w:tcPr>
            <w:tcW w:w="1710" w:type="dxa"/>
            <w:vAlign w:val="center"/>
          </w:tcPr>
          <w:p w14:paraId="3D1A46B4" w14:textId="21BBC466" w:rsidR="009D259B" w:rsidRPr="00BF7A21" w:rsidRDefault="009D259B" w:rsidP="00C75F57">
            <w:pPr>
              <w:pStyle w:val="T2"/>
              <w:suppressAutoHyphens/>
              <w:spacing w:after="0"/>
              <w:ind w:left="0" w:right="0"/>
              <w:jc w:val="left"/>
              <w:rPr>
                <w:b w:val="0"/>
                <w:sz w:val="18"/>
                <w:szCs w:val="18"/>
                <w:lang w:eastAsia="ko-KR"/>
              </w:rPr>
            </w:pPr>
          </w:p>
        </w:tc>
        <w:tc>
          <w:tcPr>
            <w:tcW w:w="2291" w:type="dxa"/>
            <w:vAlign w:val="center"/>
          </w:tcPr>
          <w:p w14:paraId="341741D5" w14:textId="77777777" w:rsidR="009D259B" w:rsidRPr="00BF7A21" w:rsidRDefault="009D259B" w:rsidP="00C75F57">
            <w:pPr>
              <w:pStyle w:val="T2"/>
              <w:suppressAutoHyphens/>
              <w:spacing w:after="0"/>
              <w:ind w:left="0" w:right="0"/>
              <w:jc w:val="left"/>
              <w:rPr>
                <w:b w:val="0"/>
                <w:sz w:val="16"/>
                <w:szCs w:val="18"/>
                <w:lang w:eastAsia="ko-KR"/>
              </w:rPr>
            </w:pPr>
            <w:r w:rsidRPr="00BF7A21">
              <w:rPr>
                <w:b w:val="0"/>
                <w:sz w:val="16"/>
                <w:szCs w:val="18"/>
                <w:lang w:eastAsia="ko-KR"/>
              </w:rPr>
              <w:t>gc</w:t>
            </w:r>
            <w:r>
              <w:rPr>
                <w:b w:val="0"/>
                <w:sz w:val="16"/>
                <w:szCs w:val="18"/>
                <w:lang w:eastAsia="ko-KR"/>
              </w:rPr>
              <w:t>herian</w:t>
            </w:r>
            <w:r w:rsidRPr="00BF7A21">
              <w:rPr>
                <w:b w:val="0"/>
                <w:sz w:val="16"/>
                <w:szCs w:val="18"/>
                <w:lang w:eastAsia="ko-KR"/>
              </w:rPr>
              <w:t>@qti.qualcomm.com</w:t>
            </w:r>
          </w:p>
        </w:tc>
      </w:tr>
      <w:tr w:rsidR="009A1B64" w:rsidRPr="00CC2C3C" w14:paraId="7B28DFFE" w14:textId="77777777" w:rsidTr="00E547CE">
        <w:trPr>
          <w:jc w:val="center"/>
        </w:trPr>
        <w:tc>
          <w:tcPr>
            <w:tcW w:w="1705" w:type="dxa"/>
            <w:vAlign w:val="center"/>
          </w:tcPr>
          <w:p w14:paraId="6F485E00" w14:textId="364009EF"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Align w:val="center"/>
          </w:tcPr>
          <w:p w14:paraId="464B278D" w14:textId="2D6A45F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C39284F"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47CC419B"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01FDA829" w14:textId="3F9C1512" w:rsidR="009A1B64" w:rsidRPr="00BF7A21" w:rsidRDefault="009A1B64" w:rsidP="00C75F57">
            <w:pPr>
              <w:pStyle w:val="T2"/>
              <w:suppressAutoHyphens/>
              <w:spacing w:after="0"/>
              <w:ind w:left="0" w:right="0"/>
              <w:jc w:val="left"/>
              <w:rPr>
                <w:b w:val="0"/>
                <w:sz w:val="16"/>
                <w:szCs w:val="18"/>
                <w:lang w:eastAsia="ko-KR"/>
              </w:rPr>
            </w:pPr>
            <w:r>
              <w:rPr>
                <w:b w:val="0"/>
                <w:sz w:val="16"/>
                <w:szCs w:val="18"/>
                <w:lang w:eastAsia="ko-KR"/>
              </w:rPr>
              <w:t>dho@qti.qualcomm.com</w:t>
            </w:r>
          </w:p>
        </w:tc>
      </w:tr>
      <w:tr w:rsidR="009A1B64" w:rsidRPr="00CC2C3C" w14:paraId="25F6F9E0" w14:textId="77777777" w:rsidTr="00E547CE">
        <w:trPr>
          <w:jc w:val="center"/>
        </w:trPr>
        <w:tc>
          <w:tcPr>
            <w:tcW w:w="1705" w:type="dxa"/>
            <w:vAlign w:val="center"/>
          </w:tcPr>
          <w:p w14:paraId="39F3BE09" w14:textId="7F170A2D"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Align w:val="center"/>
          </w:tcPr>
          <w:p w14:paraId="56CE3A28" w14:textId="149DC8C4" w:rsidR="009A1B64" w:rsidRDefault="009A1B64" w:rsidP="00C75F57">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4099F709" w14:textId="77777777" w:rsidR="009A1B64" w:rsidRPr="000A26E7" w:rsidRDefault="009A1B64" w:rsidP="00C75F57">
            <w:pPr>
              <w:pStyle w:val="T2"/>
              <w:suppressAutoHyphens/>
              <w:spacing w:after="0"/>
              <w:ind w:left="0" w:right="0"/>
              <w:jc w:val="left"/>
              <w:rPr>
                <w:b w:val="0"/>
                <w:sz w:val="18"/>
                <w:szCs w:val="18"/>
                <w:lang w:eastAsia="ko-KR"/>
              </w:rPr>
            </w:pPr>
          </w:p>
        </w:tc>
        <w:tc>
          <w:tcPr>
            <w:tcW w:w="1710" w:type="dxa"/>
            <w:vAlign w:val="center"/>
          </w:tcPr>
          <w:p w14:paraId="6DA6DA53" w14:textId="77777777" w:rsidR="009A1B64" w:rsidRPr="00BF7A21" w:rsidRDefault="009A1B64" w:rsidP="00C75F57">
            <w:pPr>
              <w:pStyle w:val="T2"/>
              <w:suppressAutoHyphens/>
              <w:spacing w:after="0"/>
              <w:ind w:left="0" w:right="0"/>
              <w:jc w:val="left"/>
              <w:rPr>
                <w:b w:val="0"/>
                <w:sz w:val="18"/>
                <w:szCs w:val="18"/>
                <w:lang w:eastAsia="ko-KR"/>
              </w:rPr>
            </w:pPr>
          </w:p>
        </w:tc>
        <w:tc>
          <w:tcPr>
            <w:tcW w:w="2291" w:type="dxa"/>
            <w:vAlign w:val="center"/>
          </w:tcPr>
          <w:p w14:paraId="35129BFD" w14:textId="6DDE4DB7" w:rsidR="009A1B64" w:rsidRPr="00BF7A21" w:rsidRDefault="00F421A5" w:rsidP="00C75F57">
            <w:pPr>
              <w:pStyle w:val="T2"/>
              <w:suppressAutoHyphens/>
              <w:spacing w:after="0"/>
              <w:ind w:left="0" w:right="0"/>
              <w:jc w:val="left"/>
              <w:rPr>
                <w:b w:val="0"/>
                <w:sz w:val="16"/>
                <w:szCs w:val="18"/>
                <w:lang w:eastAsia="ko-KR"/>
              </w:rPr>
            </w:pPr>
            <w:r>
              <w:rPr>
                <w:b w:val="0"/>
                <w:sz w:val="16"/>
                <w:szCs w:val="18"/>
                <w:lang w:eastAsia="ko-KR"/>
              </w:rPr>
              <w:t>yanjuns@qti.qualcomm.com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176FB416"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9A5AD0">
        <w:rPr>
          <w:rFonts w:cs="Times New Roman"/>
          <w:sz w:val="18"/>
          <w:szCs w:val="18"/>
          <w:lang w:eastAsia="ko-KR"/>
        </w:rPr>
        <w:t>8</w:t>
      </w:r>
      <w:r w:rsidR="00CD5766">
        <w:rPr>
          <w:rFonts w:cs="Times New Roman"/>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34</w:t>
      </w:r>
      <w:r>
        <w:rPr>
          <w:rFonts w:cs="Times New Roman"/>
          <w:sz w:val="18"/>
          <w:szCs w:val="18"/>
          <w:lang w:eastAsia="ko-KR"/>
        </w:rPr>
        <w:t>:</w:t>
      </w:r>
    </w:p>
    <w:p w14:paraId="474A4766" w14:textId="2222E195" w:rsidR="009C3F3E" w:rsidRPr="00C233DB" w:rsidRDefault="00107099" w:rsidP="00C75F57">
      <w:pPr>
        <w:suppressAutoHyphens/>
        <w:jc w:val="both"/>
        <w:rPr>
          <w:rFonts w:ascii="Times New Roman" w:hAnsi="Times New Roman" w:cs="Times New Roman"/>
          <w:sz w:val="18"/>
          <w:szCs w:val="18"/>
          <w:lang w:eastAsia="ko-KR"/>
        </w:rPr>
      </w:pPr>
      <w:r>
        <w:rPr>
          <w:rFonts w:ascii="Times New Roman" w:hAnsi="Times New Roman" w:cs="Times New Roman"/>
          <w:sz w:val="18"/>
          <w:szCs w:val="18"/>
          <w:lang w:eastAsia="ko-KR"/>
        </w:rPr>
        <w:t xml:space="preserve">1010, </w:t>
      </w:r>
      <w:r w:rsidR="009A5AD0">
        <w:rPr>
          <w:rFonts w:ascii="Times New Roman" w:hAnsi="Times New Roman" w:cs="Times New Roman"/>
          <w:sz w:val="18"/>
          <w:szCs w:val="18"/>
          <w:lang w:eastAsia="ko-KR"/>
        </w:rPr>
        <w:t xml:space="preserve">1128, </w:t>
      </w:r>
      <w:r>
        <w:rPr>
          <w:rFonts w:ascii="Times New Roman" w:hAnsi="Times New Roman" w:cs="Times New Roman"/>
          <w:sz w:val="18"/>
          <w:szCs w:val="18"/>
          <w:lang w:eastAsia="ko-KR"/>
        </w:rPr>
        <w:t xml:space="preserve">1011, 1024, </w:t>
      </w:r>
      <w:r w:rsidR="0041026F">
        <w:rPr>
          <w:rFonts w:ascii="Times New Roman" w:hAnsi="Times New Roman" w:cs="Times New Roman"/>
          <w:sz w:val="18"/>
          <w:szCs w:val="18"/>
          <w:lang w:eastAsia="ko-KR"/>
        </w:rPr>
        <w:t>1014, 1020, 1130, 1023</w:t>
      </w:r>
    </w:p>
    <w:bookmarkEnd w:id="0"/>
    <w:p w14:paraId="1511ECB6" w14:textId="38B9E83A"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1CE2A804"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044A585E" w14:textId="7066E02E" w:rsidR="00BB09F0" w:rsidRDefault="009F5863"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Updated based on offline feedback from members</w:t>
      </w:r>
      <w:r w:rsidR="00BB09F0">
        <w:rPr>
          <w:rFonts w:ascii="Times New Roman" w:eastAsia="Malgun Gothic" w:hAnsi="Times New Roman" w:cs="Times New Roman"/>
          <w:sz w:val="18"/>
          <w:szCs w:val="20"/>
          <w:lang w:val="en-GB"/>
        </w:rPr>
        <w:t xml:space="preserve"> listed below. Thanks!</w:t>
      </w:r>
    </w:p>
    <w:p w14:paraId="4EE117F4" w14:textId="65FEB280" w:rsidR="002B460D" w:rsidRDefault="002B460D"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Laurent Cariou (Intel)</w:t>
      </w:r>
    </w:p>
    <w:p w14:paraId="7712C4D8" w14:textId="17AE15BC" w:rsidR="002B460D" w:rsidRDefault="002B460D"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Po-Kai Huang (Intel)</w:t>
      </w:r>
    </w:p>
    <w:p w14:paraId="3E5456E1" w14:textId="300F1D3A" w:rsidR="009F5863"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Tomo Adachi (Toshiba)</w:t>
      </w:r>
    </w:p>
    <w:p w14:paraId="7BA15E2C" w14:textId="50AB104F"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Jarkko </w:t>
      </w:r>
      <w:proofErr w:type="spellStart"/>
      <w:r>
        <w:rPr>
          <w:rFonts w:ascii="Times New Roman" w:eastAsia="Malgun Gothic" w:hAnsi="Times New Roman" w:cs="Times New Roman"/>
          <w:sz w:val="18"/>
          <w:szCs w:val="20"/>
          <w:lang w:val="en-GB"/>
        </w:rPr>
        <w:t>Kneckt</w:t>
      </w:r>
      <w:proofErr w:type="spellEnd"/>
      <w:r>
        <w:rPr>
          <w:rFonts w:ascii="Times New Roman" w:eastAsia="Malgun Gothic" w:hAnsi="Times New Roman" w:cs="Times New Roman"/>
          <w:sz w:val="18"/>
          <w:szCs w:val="20"/>
          <w:lang w:val="en-GB"/>
        </w:rPr>
        <w:t xml:space="preserve"> (Apple)</w:t>
      </w:r>
    </w:p>
    <w:p w14:paraId="4D9D760C" w14:textId="7AE69B1A"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Mark Rison (Samsung)</w:t>
      </w:r>
    </w:p>
    <w:p w14:paraId="7BD93FF5" w14:textId="40133A18"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Srinivas Kandala (Samsung)</w:t>
      </w:r>
    </w:p>
    <w:p w14:paraId="3CA885C2" w14:textId="2DAFB7A4"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proofErr w:type="spellStart"/>
      <w:r>
        <w:rPr>
          <w:rFonts w:ascii="Times New Roman" w:eastAsia="Malgun Gothic" w:hAnsi="Times New Roman" w:cs="Times New Roman"/>
          <w:sz w:val="18"/>
          <w:szCs w:val="20"/>
          <w:lang w:val="en-GB"/>
        </w:rPr>
        <w:t>Chunyu</w:t>
      </w:r>
      <w:proofErr w:type="spellEnd"/>
      <w:r>
        <w:rPr>
          <w:rFonts w:ascii="Times New Roman" w:eastAsia="Malgun Gothic" w:hAnsi="Times New Roman" w:cs="Times New Roman"/>
          <w:sz w:val="18"/>
          <w:szCs w:val="20"/>
          <w:lang w:val="en-GB"/>
        </w:rPr>
        <w:t xml:space="preserve"> Hu (Facebook)</w:t>
      </w:r>
    </w:p>
    <w:p w14:paraId="4924E233" w14:textId="01C4EF8A" w:rsidR="00BB09F0" w:rsidRDefault="00BB09F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Payam Torab (Facebook)</w:t>
      </w:r>
    </w:p>
    <w:p w14:paraId="7B2624F2" w14:textId="1216B6B8" w:rsidR="00BB09F0" w:rsidRDefault="002B4530"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Morteza </w:t>
      </w:r>
      <w:r w:rsidR="000F488B">
        <w:rPr>
          <w:rFonts w:ascii="Times New Roman" w:eastAsia="Malgun Gothic" w:hAnsi="Times New Roman" w:cs="Times New Roman"/>
          <w:sz w:val="18"/>
          <w:szCs w:val="20"/>
          <w:lang w:val="en-GB"/>
        </w:rPr>
        <w:t>Mehrnoush (Facebook)</w:t>
      </w:r>
    </w:p>
    <w:p w14:paraId="0C6C6705" w14:textId="4B90ED14" w:rsidR="000F488B" w:rsidRDefault="000F488B"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sidRPr="000F488B">
        <w:rPr>
          <w:rFonts w:ascii="Times New Roman" w:eastAsia="Malgun Gothic" w:hAnsi="Times New Roman" w:cs="Times New Roman"/>
          <w:sz w:val="18"/>
          <w:szCs w:val="20"/>
          <w:lang w:val="en-GB"/>
        </w:rPr>
        <w:t>Muhammad Kumail Haider</w:t>
      </w:r>
      <w:r w:rsidR="00275809">
        <w:rPr>
          <w:rFonts w:ascii="Times New Roman" w:eastAsia="Malgun Gothic" w:hAnsi="Times New Roman" w:cs="Times New Roman"/>
          <w:sz w:val="18"/>
          <w:szCs w:val="20"/>
          <w:lang w:val="en-GB"/>
        </w:rPr>
        <w:t xml:space="preserve"> (Facebook)</w:t>
      </w:r>
    </w:p>
    <w:p w14:paraId="330D7CEE" w14:textId="1E53FB92" w:rsidR="000F488B" w:rsidRDefault="000F488B"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Ryu</w:t>
      </w:r>
      <w:r w:rsidR="00F56536">
        <w:rPr>
          <w:rFonts w:ascii="Times New Roman" w:eastAsia="Malgun Gothic" w:hAnsi="Times New Roman" w:cs="Times New Roman"/>
          <w:sz w:val="18"/>
          <w:szCs w:val="20"/>
          <w:lang w:val="en-GB"/>
        </w:rPr>
        <w:t>ichi Hirata (Sony)</w:t>
      </w:r>
    </w:p>
    <w:p w14:paraId="16E6DE31" w14:textId="76D69588"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proofErr w:type="spellStart"/>
      <w:r>
        <w:rPr>
          <w:rFonts w:ascii="Times New Roman" w:eastAsia="Malgun Gothic" w:hAnsi="Times New Roman" w:cs="Times New Roman"/>
          <w:sz w:val="18"/>
          <w:szCs w:val="20"/>
          <w:lang w:val="en-GB"/>
        </w:rPr>
        <w:t>Insun</w:t>
      </w:r>
      <w:proofErr w:type="spellEnd"/>
      <w:r>
        <w:rPr>
          <w:rFonts w:ascii="Times New Roman" w:eastAsia="Malgun Gothic" w:hAnsi="Times New Roman" w:cs="Times New Roman"/>
          <w:sz w:val="18"/>
          <w:szCs w:val="20"/>
          <w:lang w:val="en-GB"/>
        </w:rPr>
        <w:t xml:space="preserve"> Jang (LGE)</w:t>
      </w:r>
    </w:p>
    <w:p w14:paraId="21338216" w14:textId="0EBF1FDA"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Namyeong Kim (LGE)</w:t>
      </w:r>
    </w:p>
    <w:p w14:paraId="55359575" w14:textId="32ED08B6"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Pascal </w:t>
      </w:r>
      <w:proofErr w:type="spellStart"/>
      <w:r>
        <w:rPr>
          <w:rFonts w:ascii="Times New Roman" w:eastAsia="Malgun Gothic" w:hAnsi="Times New Roman" w:cs="Times New Roman"/>
          <w:sz w:val="18"/>
          <w:szCs w:val="20"/>
          <w:lang w:val="en-GB"/>
        </w:rPr>
        <w:t>Viger</w:t>
      </w:r>
      <w:proofErr w:type="spellEnd"/>
      <w:r>
        <w:rPr>
          <w:rFonts w:ascii="Times New Roman" w:eastAsia="Malgun Gothic" w:hAnsi="Times New Roman" w:cs="Times New Roman"/>
          <w:sz w:val="18"/>
          <w:szCs w:val="20"/>
          <w:lang w:val="en-GB"/>
        </w:rPr>
        <w:t xml:space="preserve"> (Canon)</w:t>
      </w:r>
    </w:p>
    <w:p w14:paraId="4A73FEE4" w14:textId="33809E3D"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Gaurav Patwardhan (HPE)</w:t>
      </w:r>
    </w:p>
    <w:p w14:paraId="68434880" w14:textId="3E3199C6" w:rsidR="00F56536" w:rsidRDefault="00F56536" w:rsidP="00BB09F0">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proofErr w:type="spellStart"/>
      <w:r>
        <w:rPr>
          <w:rFonts w:ascii="Times New Roman" w:eastAsia="Malgun Gothic" w:hAnsi="Times New Roman" w:cs="Times New Roman"/>
          <w:sz w:val="18"/>
          <w:szCs w:val="20"/>
          <w:lang w:val="en-GB"/>
        </w:rPr>
        <w:t>Huizhao</w:t>
      </w:r>
      <w:proofErr w:type="spellEnd"/>
      <w:r>
        <w:rPr>
          <w:rFonts w:ascii="Times New Roman" w:eastAsia="Malgun Gothic" w:hAnsi="Times New Roman" w:cs="Times New Roman"/>
          <w:sz w:val="18"/>
          <w:szCs w:val="20"/>
          <w:lang w:val="en-GB"/>
        </w:rPr>
        <w:t xml:space="preserve"> Wang (</w:t>
      </w:r>
      <w:proofErr w:type="spellStart"/>
      <w:r>
        <w:rPr>
          <w:rFonts w:ascii="Times New Roman" w:eastAsia="Malgun Gothic" w:hAnsi="Times New Roman" w:cs="Times New Roman"/>
          <w:sz w:val="18"/>
          <w:szCs w:val="20"/>
          <w:lang w:val="en-GB"/>
        </w:rPr>
        <w:t>Quantenna</w:t>
      </w:r>
      <w:proofErr w:type="spellEnd"/>
      <w:r>
        <w:rPr>
          <w:rFonts w:ascii="Times New Roman" w:eastAsia="Malgun Gothic" w:hAnsi="Times New Roman" w:cs="Times New Roman"/>
          <w:sz w:val="18"/>
          <w:szCs w:val="20"/>
          <w:lang w:val="en-GB"/>
        </w:rPr>
        <w:t>)</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160"/>
        <w:gridCol w:w="2340"/>
        <w:gridCol w:w="3150"/>
      </w:tblGrid>
      <w:tr w:rsidR="00D41AA9" w:rsidRPr="007E587A" w14:paraId="7B5B751B" w14:textId="77777777" w:rsidTr="00444EBA">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90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16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34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003EB0" w:rsidRPr="008B0293" w14:paraId="53724B42" w14:textId="77777777" w:rsidTr="00444EBA">
        <w:trPr>
          <w:trHeight w:val="220"/>
          <w:jc w:val="center"/>
        </w:trPr>
        <w:tc>
          <w:tcPr>
            <w:tcW w:w="625" w:type="dxa"/>
            <w:shd w:val="clear" w:color="auto" w:fill="auto"/>
            <w:noWrap/>
          </w:tcPr>
          <w:p w14:paraId="5D870EC9" w14:textId="3145DB41" w:rsidR="00003EB0" w:rsidRPr="00422DAA" w:rsidRDefault="002C56AE" w:rsidP="00003EB0">
            <w:pPr>
              <w:suppressAutoHyphens/>
              <w:spacing w:after="0"/>
              <w:rPr>
                <w:rFonts w:ascii="Times New Roman" w:hAnsi="Times New Roman" w:cs="Times New Roman"/>
                <w:color w:val="000000" w:themeColor="text1"/>
                <w:sz w:val="16"/>
                <w:szCs w:val="16"/>
              </w:rPr>
            </w:pPr>
            <w:r>
              <w:rPr>
                <w:rFonts w:ascii="Times New Roman" w:hAnsi="Times New Roman" w:cs="Times New Roman"/>
                <w:sz w:val="16"/>
                <w:szCs w:val="16"/>
              </w:rPr>
              <w:t>1010</w:t>
            </w:r>
          </w:p>
        </w:tc>
        <w:tc>
          <w:tcPr>
            <w:tcW w:w="1080" w:type="dxa"/>
          </w:tcPr>
          <w:p w14:paraId="214F2D95" w14:textId="575911B3" w:rsidR="00003EB0" w:rsidRPr="00C92EBB" w:rsidRDefault="00003EB0"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w:t>
            </w:r>
            <w:r w:rsidR="002C56AE">
              <w:rPr>
                <w:rFonts w:ascii="Times New Roman" w:hAnsi="Times New Roman" w:cs="Times New Roman"/>
                <w:sz w:val="16"/>
                <w:szCs w:val="16"/>
              </w:rPr>
              <w:t>bhishek Patil</w:t>
            </w:r>
          </w:p>
        </w:tc>
        <w:tc>
          <w:tcPr>
            <w:tcW w:w="720" w:type="dxa"/>
            <w:shd w:val="clear" w:color="auto" w:fill="auto"/>
            <w:noWrap/>
          </w:tcPr>
          <w:p w14:paraId="75946A91" w14:textId="2543A020" w:rsidR="00003EB0" w:rsidRPr="00C92EBB" w:rsidRDefault="002C56A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68</w:t>
            </w:r>
            <w:r w:rsidR="00003EB0">
              <w:rPr>
                <w:rFonts w:ascii="Times New Roman" w:hAnsi="Times New Roman" w:cs="Times New Roman"/>
                <w:sz w:val="16"/>
                <w:szCs w:val="16"/>
              </w:rPr>
              <w:t>/</w:t>
            </w:r>
            <w:r>
              <w:rPr>
                <w:rFonts w:ascii="Times New Roman" w:hAnsi="Times New Roman" w:cs="Times New Roman"/>
                <w:sz w:val="16"/>
                <w:szCs w:val="16"/>
              </w:rPr>
              <w:t>52</w:t>
            </w:r>
          </w:p>
        </w:tc>
        <w:tc>
          <w:tcPr>
            <w:tcW w:w="900" w:type="dxa"/>
          </w:tcPr>
          <w:p w14:paraId="59C93AC7" w14:textId="688CD555" w:rsidR="00003EB0" w:rsidRPr="00C92EBB" w:rsidRDefault="00003EB0"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w:t>
            </w:r>
            <w:r w:rsidR="002C56AE">
              <w:rPr>
                <w:rFonts w:ascii="Times New Roman" w:hAnsi="Times New Roman" w:cs="Times New Roman"/>
                <w:sz w:val="16"/>
                <w:szCs w:val="16"/>
              </w:rPr>
              <w:t>36</w:t>
            </w:r>
          </w:p>
        </w:tc>
        <w:tc>
          <w:tcPr>
            <w:tcW w:w="2160" w:type="dxa"/>
            <w:shd w:val="clear" w:color="auto" w:fill="auto"/>
            <w:noWrap/>
          </w:tcPr>
          <w:p w14:paraId="17E0D91C" w14:textId="1A358FF6" w:rsidR="00003EB0" w:rsidRPr="00C92EBB" w:rsidRDefault="00B5797E" w:rsidP="00003EB0">
            <w:pPr>
              <w:suppressAutoHyphens/>
              <w:spacing w:after="0"/>
              <w:rPr>
                <w:rFonts w:ascii="Times New Roman" w:hAnsi="Times New Roman" w:cs="Times New Roman"/>
                <w:sz w:val="16"/>
                <w:szCs w:val="16"/>
              </w:rPr>
            </w:pPr>
            <w:r w:rsidRPr="00B5797E">
              <w:rPr>
                <w:rFonts w:ascii="Times New Roman" w:hAnsi="Times New Roman" w:cs="Times New Roman"/>
                <w:sz w:val="16"/>
                <w:szCs w:val="16"/>
              </w:rPr>
              <w:t xml:space="preserve">9.4.2.36 Provide an indication if the reported AP is affiliated with an AP MLD. Also update the </w:t>
            </w:r>
            <w:proofErr w:type="spellStart"/>
            <w:r w:rsidRPr="00B5797E">
              <w:rPr>
                <w:rFonts w:ascii="Times New Roman" w:hAnsi="Times New Roman" w:cs="Times New Roman"/>
                <w:sz w:val="16"/>
                <w:szCs w:val="16"/>
              </w:rPr>
              <w:t>subelement</w:t>
            </w:r>
            <w:proofErr w:type="spellEnd"/>
            <w:r w:rsidRPr="00B5797E">
              <w:rPr>
                <w:rFonts w:ascii="Times New Roman" w:hAnsi="Times New Roman" w:cs="Times New Roman"/>
                <w:sz w:val="16"/>
                <w:szCs w:val="16"/>
              </w:rPr>
              <w:t xml:space="preserve"> list to include EHT Op and EHT Cap IE</w:t>
            </w:r>
          </w:p>
        </w:tc>
        <w:tc>
          <w:tcPr>
            <w:tcW w:w="2340" w:type="dxa"/>
            <w:shd w:val="clear" w:color="auto" w:fill="auto"/>
            <w:noWrap/>
          </w:tcPr>
          <w:p w14:paraId="27F5C178" w14:textId="00CC1FD1" w:rsidR="00003EB0" w:rsidRPr="00C92EBB" w:rsidRDefault="00003EB0" w:rsidP="00003EB0">
            <w:pPr>
              <w:suppressAutoHyphens/>
              <w:spacing w:after="0"/>
              <w:rPr>
                <w:rFonts w:ascii="Times New Roman" w:hAnsi="Times New Roman" w:cs="Times New Roman"/>
                <w:sz w:val="16"/>
                <w:szCs w:val="16"/>
              </w:rPr>
            </w:pPr>
            <w:r w:rsidRPr="001A0E22">
              <w:rPr>
                <w:rFonts w:ascii="Times New Roman" w:hAnsi="Times New Roman" w:cs="Times New Roman"/>
                <w:sz w:val="16"/>
                <w:szCs w:val="16"/>
              </w:rPr>
              <w:t>As in comment</w:t>
            </w:r>
          </w:p>
        </w:tc>
        <w:tc>
          <w:tcPr>
            <w:tcW w:w="3150" w:type="dxa"/>
            <w:shd w:val="clear" w:color="auto" w:fill="auto"/>
          </w:tcPr>
          <w:p w14:paraId="1E3CEFC0" w14:textId="77777777" w:rsidR="00003EB0" w:rsidRDefault="00363CC3" w:rsidP="00003EB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4A06570" w14:textId="3BD4A4FB" w:rsidR="00363CC3" w:rsidRDefault="00363CC3" w:rsidP="00003EB0">
            <w:pPr>
              <w:suppressAutoHyphens/>
              <w:spacing w:after="0"/>
              <w:rPr>
                <w:rFonts w:ascii="Times New Roman" w:hAnsi="Times New Roman" w:cs="Times New Roman"/>
                <w:b/>
                <w:sz w:val="16"/>
                <w:szCs w:val="16"/>
              </w:rPr>
            </w:pPr>
          </w:p>
          <w:p w14:paraId="161EA0D9" w14:textId="5EF6C668" w:rsidR="000C126F" w:rsidRDefault="003809C7" w:rsidP="00003EB0">
            <w:pPr>
              <w:suppressAutoHyphens/>
              <w:spacing w:after="0"/>
              <w:rPr>
                <w:rFonts w:ascii="Times New Roman" w:hAnsi="Times New Roman" w:cs="Times New Roman"/>
                <w:bCs/>
                <w:sz w:val="16"/>
                <w:szCs w:val="16"/>
              </w:rPr>
            </w:pPr>
            <w:r>
              <w:rPr>
                <w:rFonts w:ascii="Times New Roman" w:hAnsi="Times New Roman" w:cs="Times New Roman"/>
                <w:bCs/>
                <w:sz w:val="16"/>
                <w:szCs w:val="16"/>
              </w:rPr>
              <w:t>The Extremely High Throughput</w:t>
            </w:r>
            <w:r w:rsidR="00BA3BE0">
              <w:rPr>
                <w:rFonts w:ascii="Times New Roman" w:hAnsi="Times New Roman" w:cs="Times New Roman"/>
                <w:bCs/>
                <w:sz w:val="16"/>
                <w:szCs w:val="16"/>
              </w:rPr>
              <w:t xml:space="preserve"> subfield was added </w:t>
            </w:r>
            <w:r w:rsidR="00853E00">
              <w:rPr>
                <w:rFonts w:ascii="Times New Roman" w:hAnsi="Times New Roman" w:cs="Times New Roman"/>
                <w:bCs/>
                <w:sz w:val="16"/>
                <w:szCs w:val="16"/>
              </w:rPr>
              <w:t xml:space="preserve">to the BSSID Information field </w:t>
            </w:r>
            <w:r w:rsidR="00392A1B">
              <w:rPr>
                <w:rFonts w:ascii="Times New Roman" w:hAnsi="Times New Roman" w:cs="Times New Roman"/>
                <w:bCs/>
                <w:sz w:val="16"/>
                <w:szCs w:val="16"/>
              </w:rPr>
              <w:t>of the Neighbor Report element.</w:t>
            </w:r>
            <w:r w:rsidR="00E55761">
              <w:rPr>
                <w:rFonts w:ascii="Times New Roman" w:hAnsi="Times New Roman" w:cs="Times New Roman"/>
                <w:bCs/>
                <w:sz w:val="16"/>
                <w:szCs w:val="16"/>
              </w:rPr>
              <w:t xml:space="preserve"> </w:t>
            </w:r>
            <w:r w:rsidR="004D031E">
              <w:rPr>
                <w:rFonts w:ascii="Times New Roman" w:hAnsi="Times New Roman" w:cs="Times New Roman"/>
                <w:bCs/>
                <w:sz w:val="16"/>
                <w:szCs w:val="16"/>
              </w:rPr>
              <w:t xml:space="preserve">A note was added in to indicate </w:t>
            </w:r>
            <w:r w:rsidR="009D5FBA">
              <w:rPr>
                <w:rFonts w:ascii="Times New Roman" w:hAnsi="Times New Roman" w:cs="Times New Roman"/>
                <w:bCs/>
                <w:sz w:val="16"/>
                <w:szCs w:val="16"/>
              </w:rPr>
              <w:t xml:space="preserve">that if the Extremely High Throughput subfield is set to 1, the </w:t>
            </w:r>
            <w:r w:rsidR="00D57942">
              <w:rPr>
                <w:rFonts w:ascii="Times New Roman" w:hAnsi="Times New Roman" w:cs="Times New Roman"/>
                <w:bCs/>
                <w:sz w:val="16"/>
                <w:szCs w:val="16"/>
              </w:rPr>
              <w:t>reported AP is affiliated with an AP MLD</w:t>
            </w:r>
            <w:r w:rsidR="008F185A">
              <w:rPr>
                <w:rFonts w:ascii="Times New Roman" w:hAnsi="Times New Roman" w:cs="Times New Roman"/>
                <w:bCs/>
                <w:sz w:val="16"/>
                <w:szCs w:val="16"/>
              </w:rPr>
              <w:t xml:space="preserve"> and support</w:t>
            </w:r>
            <w:r w:rsidR="003C3565">
              <w:rPr>
                <w:rFonts w:ascii="Times New Roman" w:hAnsi="Times New Roman" w:cs="Times New Roman"/>
                <w:bCs/>
                <w:sz w:val="16"/>
                <w:szCs w:val="16"/>
              </w:rPr>
              <w:t>s</w:t>
            </w:r>
            <w:r w:rsidR="008F185A">
              <w:rPr>
                <w:rFonts w:ascii="Times New Roman" w:hAnsi="Times New Roman" w:cs="Times New Roman"/>
                <w:bCs/>
                <w:sz w:val="16"/>
                <w:szCs w:val="16"/>
              </w:rPr>
              <w:t xml:space="preserve"> multi-link operation</w:t>
            </w:r>
            <w:r w:rsidR="00D57942">
              <w:rPr>
                <w:rFonts w:ascii="Times New Roman" w:hAnsi="Times New Roman" w:cs="Times New Roman"/>
                <w:bCs/>
                <w:sz w:val="16"/>
                <w:szCs w:val="16"/>
              </w:rPr>
              <w:t>.</w:t>
            </w:r>
          </w:p>
          <w:p w14:paraId="4FE70AE5" w14:textId="77777777" w:rsidR="000C126F" w:rsidRDefault="000C126F" w:rsidP="00003EB0">
            <w:pPr>
              <w:suppressAutoHyphens/>
              <w:spacing w:after="0"/>
              <w:rPr>
                <w:rFonts w:ascii="Times New Roman" w:hAnsi="Times New Roman" w:cs="Times New Roman"/>
                <w:bCs/>
                <w:sz w:val="16"/>
                <w:szCs w:val="16"/>
              </w:rPr>
            </w:pPr>
          </w:p>
          <w:p w14:paraId="67C9FE95" w14:textId="44680707" w:rsidR="00BA3BE0" w:rsidRDefault="00E55761" w:rsidP="00003EB0">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Entries for the </w:t>
            </w:r>
            <w:r w:rsidR="004F1463">
              <w:rPr>
                <w:rFonts w:ascii="Times New Roman" w:hAnsi="Times New Roman" w:cs="Times New Roman"/>
                <w:bCs/>
                <w:sz w:val="16"/>
                <w:szCs w:val="16"/>
              </w:rPr>
              <w:t xml:space="preserve">Multi-link element, </w:t>
            </w:r>
            <w:r>
              <w:rPr>
                <w:rFonts w:ascii="Times New Roman" w:hAnsi="Times New Roman" w:cs="Times New Roman"/>
                <w:bCs/>
                <w:sz w:val="16"/>
                <w:szCs w:val="16"/>
              </w:rPr>
              <w:t xml:space="preserve">EHT Capabilities and EHT Operation elements were added in Table </w:t>
            </w:r>
            <w:r w:rsidR="002D3E6A">
              <w:rPr>
                <w:rFonts w:ascii="Times New Roman" w:hAnsi="Times New Roman" w:cs="Times New Roman"/>
                <w:bCs/>
                <w:sz w:val="16"/>
                <w:szCs w:val="16"/>
              </w:rPr>
              <w:t>9-173.</w:t>
            </w:r>
          </w:p>
          <w:p w14:paraId="3600114B" w14:textId="3BA43301" w:rsidR="00B55F0E" w:rsidRDefault="00B55F0E" w:rsidP="00003EB0">
            <w:pPr>
              <w:suppressAutoHyphens/>
              <w:spacing w:after="0"/>
              <w:rPr>
                <w:rFonts w:ascii="Times New Roman" w:hAnsi="Times New Roman" w:cs="Times New Roman"/>
                <w:bCs/>
                <w:sz w:val="16"/>
                <w:szCs w:val="16"/>
              </w:rPr>
            </w:pPr>
          </w:p>
          <w:p w14:paraId="73C5F113" w14:textId="616C4277" w:rsidR="00B55F0E" w:rsidRDefault="00B55F0E" w:rsidP="00B55F0E">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Normative text was added in Clause 35.3.4 </w:t>
            </w:r>
            <w:r w:rsidR="00D24BA3">
              <w:rPr>
                <w:rFonts w:ascii="Times New Roman" w:hAnsi="Times New Roman" w:cs="Times New Roman"/>
                <w:bCs/>
                <w:sz w:val="16"/>
                <w:szCs w:val="16"/>
              </w:rPr>
              <w:t xml:space="preserve">to cover </w:t>
            </w:r>
            <w:r w:rsidR="00EB686E">
              <w:rPr>
                <w:rFonts w:ascii="Times New Roman" w:hAnsi="Times New Roman" w:cs="Times New Roman"/>
                <w:bCs/>
                <w:sz w:val="16"/>
                <w:szCs w:val="16"/>
              </w:rPr>
              <w:t>the behavior at the</w:t>
            </w:r>
            <w:r>
              <w:rPr>
                <w:rFonts w:ascii="Times New Roman" w:hAnsi="Times New Roman" w:cs="Times New Roman"/>
                <w:bCs/>
                <w:sz w:val="16"/>
                <w:szCs w:val="16"/>
              </w:rPr>
              <w:t xml:space="preserve"> non-AP MLD </w:t>
            </w:r>
            <w:r w:rsidR="00EB686E">
              <w:rPr>
                <w:rFonts w:ascii="Times New Roman" w:hAnsi="Times New Roman" w:cs="Times New Roman"/>
                <w:bCs/>
                <w:sz w:val="16"/>
                <w:szCs w:val="16"/>
              </w:rPr>
              <w:t>side when</w:t>
            </w:r>
            <w:r>
              <w:rPr>
                <w:rFonts w:ascii="Times New Roman" w:hAnsi="Times New Roman" w:cs="Times New Roman"/>
                <w:bCs/>
                <w:sz w:val="16"/>
                <w:szCs w:val="16"/>
              </w:rPr>
              <w:t xml:space="preserve"> receiving the Neighbor Report element.</w:t>
            </w:r>
          </w:p>
          <w:p w14:paraId="27707DF7" w14:textId="77777777" w:rsidR="00C9143E" w:rsidRDefault="00C9143E" w:rsidP="00003EB0">
            <w:pPr>
              <w:suppressAutoHyphens/>
              <w:spacing w:after="0"/>
              <w:rPr>
                <w:rFonts w:ascii="Times New Roman" w:hAnsi="Times New Roman" w:cs="Times New Roman"/>
                <w:bCs/>
                <w:sz w:val="16"/>
                <w:szCs w:val="16"/>
              </w:rPr>
            </w:pPr>
          </w:p>
          <w:p w14:paraId="1A0BD836" w14:textId="427D1202" w:rsidR="00003EB0" w:rsidRPr="00C9143E" w:rsidRDefault="00C9143E" w:rsidP="00003EB0">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2D49DE">
              <w:rPr>
                <w:rFonts w:ascii="Times New Roman" w:hAnsi="Times New Roman" w:cs="Times New Roman"/>
                <w:b/>
                <w:sz w:val="16"/>
                <w:szCs w:val="16"/>
              </w:rPr>
              <w:t>1</w:t>
            </w:r>
            <w:r w:rsidR="00705562">
              <w:rPr>
                <w:rFonts w:ascii="Times New Roman" w:hAnsi="Times New Roman" w:cs="Times New Roman"/>
                <w:b/>
                <w:sz w:val="16"/>
                <w:szCs w:val="16"/>
              </w:rPr>
              <w:t xml:space="preserve"> tagged as </w:t>
            </w:r>
            <w:r w:rsidR="00BE6E97">
              <w:rPr>
                <w:rFonts w:ascii="Times New Roman" w:hAnsi="Times New Roman" w:cs="Times New Roman"/>
                <w:b/>
                <w:sz w:val="16"/>
                <w:szCs w:val="16"/>
              </w:rPr>
              <w:t>1010</w:t>
            </w:r>
            <w:r w:rsidR="00705562">
              <w:rPr>
                <w:rFonts w:ascii="Times New Roman" w:hAnsi="Times New Roman" w:cs="Times New Roman"/>
                <w:b/>
                <w:sz w:val="16"/>
                <w:szCs w:val="16"/>
              </w:rPr>
              <w:t>.</w:t>
            </w:r>
          </w:p>
        </w:tc>
      </w:tr>
      <w:tr w:rsidR="000506D6" w:rsidRPr="008B0293" w14:paraId="2FD97749" w14:textId="77777777" w:rsidTr="00444EBA">
        <w:trPr>
          <w:trHeight w:val="220"/>
          <w:jc w:val="center"/>
        </w:trPr>
        <w:tc>
          <w:tcPr>
            <w:tcW w:w="625" w:type="dxa"/>
            <w:shd w:val="clear" w:color="auto" w:fill="auto"/>
            <w:noWrap/>
          </w:tcPr>
          <w:p w14:paraId="002D9FB0" w14:textId="77185E67" w:rsidR="000506D6" w:rsidRDefault="00FB3AC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1128</w:t>
            </w:r>
          </w:p>
        </w:tc>
        <w:tc>
          <w:tcPr>
            <w:tcW w:w="1080" w:type="dxa"/>
          </w:tcPr>
          <w:p w14:paraId="7153C2EE" w14:textId="49E6597A" w:rsidR="000506D6" w:rsidRDefault="00FB3AC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Alfred Asterjadhi</w:t>
            </w:r>
          </w:p>
        </w:tc>
        <w:tc>
          <w:tcPr>
            <w:tcW w:w="720" w:type="dxa"/>
            <w:shd w:val="clear" w:color="auto" w:fill="auto"/>
            <w:noWrap/>
          </w:tcPr>
          <w:p w14:paraId="356A13CF" w14:textId="49CD0D17" w:rsidR="000506D6" w:rsidRDefault="00FB3AC4"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w:t>
            </w:r>
            <w:r w:rsidR="00D73CF8">
              <w:rPr>
                <w:rFonts w:ascii="Times New Roman" w:hAnsi="Times New Roman" w:cs="Times New Roman"/>
                <w:sz w:val="16"/>
                <w:szCs w:val="16"/>
              </w:rPr>
              <w:t>66/01</w:t>
            </w:r>
          </w:p>
        </w:tc>
        <w:tc>
          <w:tcPr>
            <w:tcW w:w="900" w:type="dxa"/>
          </w:tcPr>
          <w:p w14:paraId="4186AAEA" w14:textId="6F49CC34" w:rsidR="000506D6" w:rsidRDefault="00D73CF8"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9.4.2.26</w:t>
            </w:r>
          </w:p>
        </w:tc>
        <w:tc>
          <w:tcPr>
            <w:tcW w:w="2160" w:type="dxa"/>
            <w:shd w:val="clear" w:color="auto" w:fill="auto"/>
            <w:noWrap/>
          </w:tcPr>
          <w:p w14:paraId="6657AE1E" w14:textId="09054278" w:rsidR="000506D6" w:rsidRPr="00B5797E" w:rsidRDefault="00D73CF8" w:rsidP="00003EB0">
            <w:pPr>
              <w:suppressAutoHyphens/>
              <w:spacing w:after="0"/>
              <w:rPr>
                <w:rFonts w:ascii="Times New Roman" w:hAnsi="Times New Roman" w:cs="Times New Roman"/>
                <w:sz w:val="16"/>
                <w:szCs w:val="16"/>
              </w:rPr>
            </w:pPr>
            <w:r w:rsidRPr="00D73CF8">
              <w:rPr>
                <w:rFonts w:ascii="Times New Roman" w:hAnsi="Times New Roman" w:cs="Times New Roman"/>
                <w:sz w:val="16"/>
                <w:szCs w:val="16"/>
              </w:rPr>
              <w:t xml:space="preserve">Any updates to </w:t>
            </w:r>
            <w:proofErr w:type="spellStart"/>
            <w:r w:rsidRPr="00D73CF8">
              <w:rPr>
                <w:rFonts w:ascii="Times New Roman" w:hAnsi="Times New Roman" w:cs="Times New Roman"/>
                <w:sz w:val="16"/>
                <w:szCs w:val="16"/>
              </w:rPr>
              <w:t>te</w:t>
            </w:r>
            <w:proofErr w:type="spellEnd"/>
            <w:r w:rsidRPr="00D73CF8">
              <w:rPr>
                <w:rFonts w:ascii="Times New Roman" w:hAnsi="Times New Roman" w:cs="Times New Roman"/>
                <w:sz w:val="16"/>
                <w:szCs w:val="16"/>
              </w:rPr>
              <w:t xml:space="preserve"> Neighbor Report element for 11be? Add EHT elements for example. (references relative to </w:t>
            </w:r>
            <w:proofErr w:type="spellStart"/>
            <w:r w:rsidRPr="00D73CF8">
              <w:rPr>
                <w:rFonts w:ascii="Times New Roman" w:hAnsi="Times New Roman" w:cs="Times New Roman"/>
                <w:sz w:val="16"/>
                <w:szCs w:val="16"/>
              </w:rPr>
              <w:t>TGax</w:t>
            </w:r>
            <w:proofErr w:type="spellEnd"/>
            <w:r w:rsidRPr="00D73CF8">
              <w:rPr>
                <w:rFonts w:ascii="Times New Roman" w:hAnsi="Times New Roman" w:cs="Times New Roman"/>
                <w:sz w:val="16"/>
                <w:szCs w:val="16"/>
              </w:rPr>
              <w:t xml:space="preserve"> D8.0)</w:t>
            </w:r>
          </w:p>
        </w:tc>
        <w:tc>
          <w:tcPr>
            <w:tcW w:w="2340" w:type="dxa"/>
            <w:shd w:val="clear" w:color="auto" w:fill="auto"/>
            <w:noWrap/>
          </w:tcPr>
          <w:p w14:paraId="4CBFB04E" w14:textId="1D84746E" w:rsidR="000506D6" w:rsidRPr="001A0E22" w:rsidRDefault="002C6800"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14312C1B" w14:textId="77777777" w:rsidR="00D73CF8" w:rsidRDefault="00D73CF8" w:rsidP="00D73CF8">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D75C806" w14:textId="77777777" w:rsidR="00D73CF8" w:rsidRDefault="00D73CF8" w:rsidP="00D73CF8">
            <w:pPr>
              <w:suppressAutoHyphens/>
              <w:spacing w:after="0"/>
              <w:rPr>
                <w:rFonts w:ascii="Times New Roman" w:hAnsi="Times New Roman" w:cs="Times New Roman"/>
                <w:b/>
                <w:sz w:val="16"/>
                <w:szCs w:val="16"/>
              </w:rPr>
            </w:pPr>
          </w:p>
          <w:p w14:paraId="79F5F834" w14:textId="77777777" w:rsidR="00E533EB" w:rsidRDefault="00E533EB" w:rsidP="00E533EB">
            <w:pPr>
              <w:suppressAutoHyphens/>
              <w:spacing w:after="0"/>
              <w:rPr>
                <w:rFonts w:ascii="Times New Roman" w:hAnsi="Times New Roman" w:cs="Times New Roman"/>
                <w:bCs/>
                <w:sz w:val="16"/>
                <w:szCs w:val="16"/>
              </w:rPr>
            </w:pPr>
            <w:r>
              <w:rPr>
                <w:rFonts w:ascii="Times New Roman" w:hAnsi="Times New Roman" w:cs="Times New Roman"/>
                <w:bCs/>
                <w:sz w:val="16"/>
                <w:szCs w:val="16"/>
              </w:rPr>
              <w:t>The Extremely High Throughput subfield was added to the BSSID Information field of the Neighbor Report element. A note was added in to indicate that if the Extremely High Throughput subfield is set to 1, the reported AP is affiliated with an AP MLD and support multi-link operation.</w:t>
            </w:r>
          </w:p>
          <w:p w14:paraId="6C3FE69D" w14:textId="77777777" w:rsidR="00E533EB" w:rsidRDefault="00E533EB" w:rsidP="00E533EB">
            <w:pPr>
              <w:suppressAutoHyphens/>
              <w:spacing w:after="0"/>
              <w:rPr>
                <w:rFonts w:ascii="Times New Roman" w:hAnsi="Times New Roman" w:cs="Times New Roman"/>
                <w:bCs/>
                <w:sz w:val="16"/>
                <w:szCs w:val="16"/>
              </w:rPr>
            </w:pPr>
          </w:p>
          <w:p w14:paraId="6A7EFB76" w14:textId="77777777" w:rsidR="00E533EB" w:rsidRDefault="00E533EB" w:rsidP="00E533EB">
            <w:pPr>
              <w:suppressAutoHyphens/>
              <w:spacing w:after="0"/>
              <w:rPr>
                <w:rFonts w:ascii="Times New Roman" w:hAnsi="Times New Roman" w:cs="Times New Roman"/>
                <w:bCs/>
                <w:sz w:val="16"/>
                <w:szCs w:val="16"/>
              </w:rPr>
            </w:pPr>
            <w:r>
              <w:rPr>
                <w:rFonts w:ascii="Times New Roman" w:hAnsi="Times New Roman" w:cs="Times New Roman"/>
                <w:bCs/>
                <w:sz w:val="16"/>
                <w:szCs w:val="16"/>
              </w:rPr>
              <w:t>Entries for the Multi-link element, EHT Capabilities and EHT Operation elements were added in Table 9-173.</w:t>
            </w:r>
          </w:p>
          <w:p w14:paraId="2481C366" w14:textId="77777777" w:rsidR="00E533EB" w:rsidRDefault="00E533EB" w:rsidP="00E533EB">
            <w:pPr>
              <w:suppressAutoHyphens/>
              <w:spacing w:after="0"/>
              <w:rPr>
                <w:rFonts w:ascii="Times New Roman" w:hAnsi="Times New Roman" w:cs="Times New Roman"/>
                <w:bCs/>
                <w:sz w:val="16"/>
                <w:szCs w:val="16"/>
              </w:rPr>
            </w:pPr>
          </w:p>
          <w:p w14:paraId="2131D841" w14:textId="77777777" w:rsidR="00E533EB" w:rsidRDefault="00E533EB" w:rsidP="00E533EB">
            <w:pPr>
              <w:suppressAutoHyphens/>
              <w:spacing w:after="0"/>
              <w:rPr>
                <w:rFonts w:ascii="Times New Roman" w:hAnsi="Times New Roman" w:cs="Times New Roman"/>
                <w:bCs/>
                <w:sz w:val="16"/>
                <w:szCs w:val="16"/>
              </w:rPr>
            </w:pPr>
            <w:r>
              <w:rPr>
                <w:rFonts w:ascii="Times New Roman" w:hAnsi="Times New Roman" w:cs="Times New Roman"/>
                <w:bCs/>
                <w:sz w:val="16"/>
                <w:szCs w:val="16"/>
              </w:rPr>
              <w:t>Normative text was added in Clause 35.3.4 to cover the behavior at the non-AP MLD side when receiving the Neighbor Report element.</w:t>
            </w:r>
          </w:p>
          <w:p w14:paraId="783B9906" w14:textId="77777777" w:rsidR="00D73CF8" w:rsidRDefault="00D73CF8" w:rsidP="00D73CF8">
            <w:pPr>
              <w:suppressAutoHyphens/>
              <w:spacing w:after="0"/>
              <w:rPr>
                <w:rFonts w:ascii="Times New Roman" w:hAnsi="Times New Roman" w:cs="Times New Roman"/>
                <w:bCs/>
                <w:sz w:val="16"/>
                <w:szCs w:val="16"/>
              </w:rPr>
            </w:pPr>
          </w:p>
          <w:p w14:paraId="70DB8064" w14:textId="5B975602" w:rsidR="000506D6" w:rsidRDefault="00D73CF8" w:rsidP="00D73CF8">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2D49DE">
              <w:rPr>
                <w:rFonts w:ascii="Times New Roman" w:hAnsi="Times New Roman" w:cs="Times New Roman"/>
                <w:b/>
                <w:sz w:val="16"/>
                <w:szCs w:val="16"/>
              </w:rPr>
              <w:t>1</w:t>
            </w:r>
            <w:r>
              <w:rPr>
                <w:rFonts w:ascii="Times New Roman" w:hAnsi="Times New Roman" w:cs="Times New Roman"/>
                <w:b/>
                <w:sz w:val="16"/>
                <w:szCs w:val="16"/>
              </w:rPr>
              <w:t xml:space="preserve"> tagged as 1</w:t>
            </w:r>
            <w:r w:rsidR="009A0495">
              <w:rPr>
                <w:rFonts w:ascii="Times New Roman" w:hAnsi="Times New Roman" w:cs="Times New Roman"/>
                <w:b/>
                <w:sz w:val="16"/>
                <w:szCs w:val="16"/>
              </w:rPr>
              <w:t>128</w:t>
            </w:r>
            <w:r>
              <w:rPr>
                <w:rFonts w:ascii="Times New Roman" w:hAnsi="Times New Roman" w:cs="Times New Roman"/>
                <w:b/>
                <w:sz w:val="16"/>
                <w:szCs w:val="16"/>
              </w:rPr>
              <w:t>.</w:t>
            </w:r>
          </w:p>
        </w:tc>
      </w:tr>
      <w:tr w:rsidR="00783C57" w:rsidRPr="008B0293" w14:paraId="1A99DCD5" w14:textId="77777777" w:rsidTr="00444EBA">
        <w:trPr>
          <w:trHeight w:val="220"/>
          <w:jc w:val="center"/>
        </w:trPr>
        <w:tc>
          <w:tcPr>
            <w:tcW w:w="625" w:type="dxa"/>
            <w:shd w:val="clear" w:color="auto" w:fill="auto"/>
            <w:noWrap/>
          </w:tcPr>
          <w:p w14:paraId="62FE9434" w14:textId="51F8D3F5"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1011</w:t>
            </w:r>
          </w:p>
        </w:tc>
        <w:tc>
          <w:tcPr>
            <w:tcW w:w="1080" w:type="dxa"/>
          </w:tcPr>
          <w:p w14:paraId="5B887D42" w14:textId="70227ADB"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1E3A3C2C" w14:textId="566E1BE4"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68/52</w:t>
            </w:r>
          </w:p>
        </w:tc>
        <w:tc>
          <w:tcPr>
            <w:tcW w:w="900" w:type="dxa"/>
          </w:tcPr>
          <w:p w14:paraId="3B232CBE" w14:textId="46D49F8C" w:rsidR="00783C57"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9.4.2.45</w:t>
            </w:r>
          </w:p>
        </w:tc>
        <w:tc>
          <w:tcPr>
            <w:tcW w:w="2160" w:type="dxa"/>
            <w:shd w:val="clear" w:color="auto" w:fill="auto"/>
            <w:noWrap/>
          </w:tcPr>
          <w:p w14:paraId="4F7836CF" w14:textId="08EBA9F5" w:rsidR="00783C57" w:rsidRPr="00BE6E97" w:rsidRDefault="00936299" w:rsidP="00003EB0">
            <w:pPr>
              <w:suppressAutoHyphens/>
              <w:spacing w:after="0"/>
              <w:rPr>
                <w:rFonts w:ascii="Times New Roman" w:hAnsi="Times New Roman" w:cs="Times New Roman"/>
                <w:sz w:val="16"/>
                <w:szCs w:val="16"/>
              </w:rPr>
            </w:pPr>
            <w:r w:rsidRPr="00BE6E97">
              <w:rPr>
                <w:rFonts w:ascii="Times New Roman" w:hAnsi="Times New Roman" w:cs="Times New Roman"/>
                <w:sz w:val="16"/>
                <w:szCs w:val="16"/>
              </w:rPr>
              <w:t>9.4.2.45: Add EHT Op and EHT Cap to the list of IEs that are same for all the BSSID in the set</w:t>
            </w:r>
          </w:p>
        </w:tc>
        <w:tc>
          <w:tcPr>
            <w:tcW w:w="2340" w:type="dxa"/>
            <w:shd w:val="clear" w:color="auto" w:fill="auto"/>
            <w:noWrap/>
          </w:tcPr>
          <w:p w14:paraId="51DB8F78" w14:textId="297ECEB1" w:rsidR="00783C57" w:rsidRPr="001A0E22" w:rsidRDefault="00B5797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47D5BB55" w14:textId="77777777" w:rsidR="00B5797E" w:rsidRDefault="00B5797E" w:rsidP="00B579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D807BAD" w14:textId="37E0DE8F" w:rsidR="00B5797E" w:rsidRDefault="00B5797E" w:rsidP="00B5797E">
            <w:pPr>
              <w:suppressAutoHyphens/>
              <w:spacing w:after="0"/>
              <w:rPr>
                <w:rFonts w:ascii="Times New Roman" w:hAnsi="Times New Roman" w:cs="Times New Roman"/>
                <w:b/>
                <w:sz w:val="16"/>
                <w:szCs w:val="16"/>
              </w:rPr>
            </w:pPr>
          </w:p>
          <w:p w14:paraId="751586D8" w14:textId="167A6AD2" w:rsidR="00B5797E" w:rsidRDefault="00823ADD" w:rsidP="00B5797E">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in clause 9.4.2.45 was revised</w:t>
            </w:r>
            <w:r w:rsidR="00161F17">
              <w:rPr>
                <w:rFonts w:ascii="Times New Roman" w:hAnsi="Times New Roman" w:cs="Times New Roman"/>
                <w:bCs/>
                <w:sz w:val="16"/>
                <w:szCs w:val="16"/>
              </w:rPr>
              <w:t xml:space="preserve"> to include the EHT Operation and EHT Capabilities element</w:t>
            </w:r>
            <w:r>
              <w:rPr>
                <w:rFonts w:ascii="Times New Roman" w:hAnsi="Times New Roman" w:cs="Times New Roman"/>
                <w:bCs/>
                <w:sz w:val="16"/>
                <w:szCs w:val="16"/>
              </w:rPr>
              <w:t xml:space="preserve">. </w:t>
            </w:r>
          </w:p>
          <w:p w14:paraId="79394D01" w14:textId="77777777" w:rsidR="00157E3B" w:rsidRDefault="00157E3B" w:rsidP="00B5797E">
            <w:pPr>
              <w:suppressAutoHyphens/>
              <w:spacing w:after="0"/>
              <w:rPr>
                <w:rFonts w:ascii="Times New Roman" w:hAnsi="Times New Roman" w:cs="Times New Roman"/>
                <w:bCs/>
                <w:sz w:val="16"/>
                <w:szCs w:val="16"/>
              </w:rPr>
            </w:pPr>
          </w:p>
          <w:p w14:paraId="6F1BDA7D" w14:textId="3508505E" w:rsidR="00783C57" w:rsidRDefault="00B5797E" w:rsidP="00B5797E">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2D49DE">
              <w:rPr>
                <w:rFonts w:ascii="Times New Roman" w:hAnsi="Times New Roman" w:cs="Times New Roman"/>
                <w:b/>
                <w:sz w:val="16"/>
                <w:szCs w:val="16"/>
              </w:rPr>
              <w:t>1</w:t>
            </w:r>
            <w:r>
              <w:rPr>
                <w:rFonts w:ascii="Times New Roman" w:hAnsi="Times New Roman" w:cs="Times New Roman"/>
                <w:b/>
                <w:sz w:val="16"/>
                <w:szCs w:val="16"/>
              </w:rPr>
              <w:t xml:space="preserve"> tagged as 1011.</w:t>
            </w:r>
          </w:p>
        </w:tc>
      </w:tr>
      <w:tr w:rsidR="00B71008" w:rsidRPr="008B0293" w14:paraId="24C0B35E" w14:textId="77777777" w:rsidTr="00444EBA">
        <w:trPr>
          <w:trHeight w:val="220"/>
          <w:jc w:val="center"/>
        </w:trPr>
        <w:tc>
          <w:tcPr>
            <w:tcW w:w="625" w:type="dxa"/>
            <w:shd w:val="clear" w:color="auto" w:fill="auto"/>
            <w:noWrap/>
          </w:tcPr>
          <w:p w14:paraId="7F2B9599" w14:textId="1148D49E" w:rsidR="00B71008" w:rsidRDefault="00E36FEA" w:rsidP="00003EB0">
            <w:pPr>
              <w:suppressAutoHyphens/>
              <w:spacing w:after="0"/>
              <w:rPr>
                <w:rFonts w:ascii="Times New Roman" w:hAnsi="Times New Roman" w:cs="Times New Roman"/>
                <w:sz w:val="16"/>
                <w:szCs w:val="16"/>
              </w:rPr>
            </w:pPr>
            <w:r>
              <w:rPr>
                <w:rFonts w:ascii="Times New Roman" w:hAnsi="Times New Roman" w:cs="Times New Roman"/>
                <w:sz w:val="16"/>
                <w:szCs w:val="16"/>
              </w:rPr>
              <w:lastRenderedPageBreak/>
              <w:t>1024</w:t>
            </w:r>
          </w:p>
        </w:tc>
        <w:tc>
          <w:tcPr>
            <w:tcW w:w="1080" w:type="dxa"/>
          </w:tcPr>
          <w:p w14:paraId="461711C8" w14:textId="0E03BCA0" w:rsidR="00B71008" w:rsidRDefault="0074028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7E120197" w14:textId="436240D3" w:rsidR="00B71008" w:rsidRDefault="0074028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87/24</w:t>
            </w:r>
          </w:p>
        </w:tc>
        <w:tc>
          <w:tcPr>
            <w:tcW w:w="900" w:type="dxa"/>
          </w:tcPr>
          <w:p w14:paraId="13D3F931" w14:textId="699204B4" w:rsidR="00B71008" w:rsidRDefault="0074028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11.2.3.15</w:t>
            </w:r>
          </w:p>
        </w:tc>
        <w:tc>
          <w:tcPr>
            <w:tcW w:w="2160" w:type="dxa"/>
            <w:shd w:val="clear" w:color="auto" w:fill="auto"/>
            <w:noWrap/>
          </w:tcPr>
          <w:p w14:paraId="460B7FAD" w14:textId="1E4E59CB" w:rsidR="00B71008" w:rsidRPr="00BE6E97" w:rsidRDefault="00E36FEA" w:rsidP="00003EB0">
            <w:pPr>
              <w:suppressAutoHyphens/>
              <w:spacing w:after="0"/>
              <w:rPr>
                <w:rFonts w:ascii="Times New Roman" w:hAnsi="Times New Roman" w:cs="Times New Roman"/>
                <w:sz w:val="16"/>
                <w:szCs w:val="16"/>
              </w:rPr>
            </w:pPr>
            <w:r w:rsidRPr="00E36FEA">
              <w:rPr>
                <w:rFonts w:ascii="Times New Roman" w:hAnsi="Times New Roman" w:cs="Times New Roman"/>
                <w:sz w:val="16"/>
                <w:szCs w:val="16"/>
              </w:rPr>
              <w:t>Update clause 11.2.3.15 to include EHT Operation element to the list</w:t>
            </w:r>
          </w:p>
        </w:tc>
        <w:tc>
          <w:tcPr>
            <w:tcW w:w="2340" w:type="dxa"/>
            <w:shd w:val="clear" w:color="auto" w:fill="auto"/>
            <w:noWrap/>
          </w:tcPr>
          <w:p w14:paraId="422DF680" w14:textId="046A228D" w:rsidR="00B71008" w:rsidRDefault="00E36FEA"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459FCF47" w14:textId="77777777" w:rsidR="00B71008" w:rsidRDefault="00E36FEA" w:rsidP="00B5797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6CB8610" w14:textId="77777777" w:rsidR="00E36FEA" w:rsidRDefault="00E36FEA" w:rsidP="00B5797E">
            <w:pPr>
              <w:suppressAutoHyphens/>
              <w:spacing w:after="0"/>
              <w:rPr>
                <w:rFonts w:ascii="Times New Roman" w:hAnsi="Times New Roman" w:cs="Times New Roman"/>
                <w:b/>
                <w:sz w:val="16"/>
                <w:szCs w:val="16"/>
              </w:rPr>
            </w:pPr>
          </w:p>
          <w:p w14:paraId="3A2BD475" w14:textId="63BC69AE" w:rsidR="00E36FEA" w:rsidRDefault="00677C6F" w:rsidP="00B5797E">
            <w:pPr>
              <w:suppressAutoHyphens/>
              <w:spacing w:after="0"/>
              <w:rPr>
                <w:rFonts w:ascii="Times New Roman" w:hAnsi="Times New Roman" w:cs="Times New Roman"/>
                <w:bCs/>
                <w:sz w:val="16"/>
                <w:szCs w:val="16"/>
              </w:rPr>
            </w:pPr>
            <w:r>
              <w:rPr>
                <w:rFonts w:ascii="Times New Roman" w:hAnsi="Times New Roman" w:cs="Times New Roman"/>
                <w:bCs/>
                <w:sz w:val="16"/>
                <w:szCs w:val="16"/>
              </w:rPr>
              <w:t>Modification of</w:t>
            </w:r>
            <w:r w:rsidR="00E36FEA">
              <w:rPr>
                <w:rFonts w:ascii="Times New Roman" w:hAnsi="Times New Roman" w:cs="Times New Roman"/>
                <w:bCs/>
                <w:sz w:val="16"/>
                <w:szCs w:val="16"/>
              </w:rPr>
              <w:t xml:space="preserve"> EHT Operation element </w:t>
            </w:r>
            <w:r>
              <w:rPr>
                <w:rFonts w:ascii="Times New Roman" w:hAnsi="Times New Roman" w:cs="Times New Roman"/>
                <w:bCs/>
                <w:sz w:val="16"/>
                <w:szCs w:val="16"/>
              </w:rPr>
              <w:t xml:space="preserve">and </w:t>
            </w:r>
            <w:r w:rsidR="004B0D62">
              <w:rPr>
                <w:rFonts w:ascii="Times New Roman" w:hAnsi="Times New Roman" w:cs="Times New Roman"/>
                <w:bCs/>
                <w:sz w:val="16"/>
                <w:szCs w:val="16"/>
              </w:rPr>
              <w:t xml:space="preserve">Basic variant </w:t>
            </w:r>
            <w:r>
              <w:rPr>
                <w:rFonts w:ascii="Times New Roman" w:hAnsi="Times New Roman" w:cs="Times New Roman"/>
                <w:bCs/>
                <w:sz w:val="16"/>
                <w:szCs w:val="16"/>
              </w:rPr>
              <w:t>Multi-link element were</w:t>
            </w:r>
            <w:r w:rsidR="002915FA">
              <w:rPr>
                <w:rFonts w:ascii="Times New Roman" w:hAnsi="Times New Roman" w:cs="Times New Roman"/>
                <w:bCs/>
                <w:sz w:val="16"/>
                <w:szCs w:val="16"/>
              </w:rPr>
              <w:t xml:space="preserve"> added to the list of events that shall classify as a critical update.</w:t>
            </w:r>
            <w:r w:rsidR="00271090">
              <w:rPr>
                <w:rFonts w:ascii="Times New Roman" w:hAnsi="Times New Roman" w:cs="Times New Roman"/>
                <w:bCs/>
                <w:sz w:val="16"/>
                <w:szCs w:val="16"/>
              </w:rPr>
              <w:t xml:space="preserve"> A separate list was created to indicate events that </w:t>
            </w:r>
            <w:r w:rsidR="00197E61">
              <w:rPr>
                <w:rFonts w:ascii="Times New Roman" w:hAnsi="Times New Roman" w:cs="Times New Roman"/>
                <w:bCs/>
                <w:sz w:val="16"/>
                <w:szCs w:val="16"/>
              </w:rPr>
              <w:t>cause the</w:t>
            </w:r>
            <w:r w:rsidR="00271090">
              <w:rPr>
                <w:rFonts w:ascii="Times New Roman" w:hAnsi="Times New Roman" w:cs="Times New Roman"/>
                <w:bCs/>
                <w:sz w:val="16"/>
                <w:szCs w:val="16"/>
              </w:rPr>
              <w:t xml:space="preserve"> Check Beacon </w:t>
            </w:r>
            <w:r w:rsidR="00020853">
              <w:rPr>
                <w:rFonts w:ascii="Times New Roman" w:hAnsi="Times New Roman" w:cs="Times New Roman"/>
                <w:bCs/>
                <w:sz w:val="16"/>
                <w:szCs w:val="16"/>
              </w:rPr>
              <w:t xml:space="preserve">field to be incremented </w:t>
            </w:r>
            <w:r w:rsidR="00271090">
              <w:rPr>
                <w:rFonts w:ascii="Times New Roman" w:hAnsi="Times New Roman" w:cs="Times New Roman"/>
                <w:bCs/>
                <w:sz w:val="16"/>
                <w:szCs w:val="16"/>
              </w:rPr>
              <w:t>but do not cause the Change Sequence Number to be incremented.</w:t>
            </w:r>
            <w:r w:rsidR="002915FA">
              <w:rPr>
                <w:rFonts w:ascii="Times New Roman" w:hAnsi="Times New Roman" w:cs="Times New Roman"/>
                <w:bCs/>
                <w:sz w:val="16"/>
                <w:szCs w:val="16"/>
              </w:rPr>
              <w:t xml:space="preserve"> </w:t>
            </w:r>
          </w:p>
          <w:p w14:paraId="2C9164A6" w14:textId="77777777" w:rsidR="002915FA" w:rsidRDefault="002915FA" w:rsidP="00B5797E">
            <w:pPr>
              <w:suppressAutoHyphens/>
              <w:spacing w:after="0"/>
              <w:rPr>
                <w:rFonts w:ascii="Times New Roman" w:hAnsi="Times New Roman" w:cs="Times New Roman"/>
                <w:bCs/>
                <w:sz w:val="16"/>
                <w:szCs w:val="16"/>
              </w:rPr>
            </w:pPr>
          </w:p>
          <w:p w14:paraId="7856607E" w14:textId="6AD2B5A8" w:rsidR="002915FA" w:rsidRPr="002915FA" w:rsidRDefault="002915FA" w:rsidP="00B5797E">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2D49DE">
              <w:rPr>
                <w:rFonts w:ascii="Times New Roman" w:hAnsi="Times New Roman" w:cs="Times New Roman"/>
                <w:b/>
                <w:sz w:val="16"/>
                <w:szCs w:val="16"/>
              </w:rPr>
              <w:t>1</w:t>
            </w:r>
            <w:r>
              <w:rPr>
                <w:rFonts w:ascii="Times New Roman" w:hAnsi="Times New Roman" w:cs="Times New Roman"/>
                <w:b/>
                <w:sz w:val="16"/>
                <w:szCs w:val="16"/>
              </w:rPr>
              <w:t xml:space="preserve"> tagged as 1024.</w:t>
            </w:r>
          </w:p>
        </w:tc>
      </w:tr>
      <w:tr w:rsidR="00E50467" w:rsidRPr="008B0293" w14:paraId="7EFF0EC6" w14:textId="77777777" w:rsidTr="00444EBA">
        <w:trPr>
          <w:trHeight w:val="220"/>
          <w:jc w:val="center"/>
        </w:trPr>
        <w:tc>
          <w:tcPr>
            <w:tcW w:w="625" w:type="dxa"/>
            <w:shd w:val="clear" w:color="auto" w:fill="auto"/>
            <w:noWrap/>
          </w:tcPr>
          <w:p w14:paraId="1D551ED7" w14:textId="33672DC5" w:rsidR="00E50467" w:rsidRDefault="00E5046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1014</w:t>
            </w:r>
          </w:p>
        </w:tc>
        <w:tc>
          <w:tcPr>
            <w:tcW w:w="1080" w:type="dxa"/>
          </w:tcPr>
          <w:p w14:paraId="658CF2FF" w14:textId="300ED2C6" w:rsidR="00E50467" w:rsidRDefault="00E5046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6B53191E" w14:textId="16496D1F" w:rsidR="00E50467" w:rsidRDefault="00E50467" w:rsidP="00003EB0">
            <w:pPr>
              <w:suppressAutoHyphens/>
              <w:spacing w:after="0"/>
              <w:rPr>
                <w:rFonts w:ascii="Times New Roman" w:hAnsi="Times New Roman" w:cs="Times New Roman"/>
                <w:sz w:val="16"/>
                <w:szCs w:val="16"/>
              </w:rPr>
            </w:pPr>
            <w:r>
              <w:rPr>
                <w:rFonts w:ascii="Times New Roman" w:hAnsi="Times New Roman" w:cs="Times New Roman"/>
                <w:sz w:val="16"/>
                <w:szCs w:val="16"/>
              </w:rPr>
              <w:t>68/52</w:t>
            </w:r>
          </w:p>
        </w:tc>
        <w:tc>
          <w:tcPr>
            <w:tcW w:w="900" w:type="dxa"/>
          </w:tcPr>
          <w:p w14:paraId="6DF79718" w14:textId="605E8059" w:rsidR="00E50467" w:rsidRDefault="0059144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9.4.2.177</w:t>
            </w:r>
          </w:p>
        </w:tc>
        <w:tc>
          <w:tcPr>
            <w:tcW w:w="2160" w:type="dxa"/>
            <w:shd w:val="clear" w:color="auto" w:fill="auto"/>
            <w:noWrap/>
          </w:tcPr>
          <w:p w14:paraId="4E6C7605" w14:textId="75BD5700" w:rsidR="00E50467" w:rsidRPr="00E36FEA" w:rsidRDefault="0059144E" w:rsidP="00003EB0">
            <w:pPr>
              <w:suppressAutoHyphens/>
              <w:spacing w:after="0"/>
              <w:rPr>
                <w:rFonts w:ascii="Times New Roman" w:hAnsi="Times New Roman" w:cs="Times New Roman"/>
                <w:sz w:val="16"/>
                <w:szCs w:val="16"/>
              </w:rPr>
            </w:pPr>
            <w:r w:rsidRPr="0059144E">
              <w:rPr>
                <w:rFonts w:ascii="Times New Roman" w:hAnsi="Times New Roman" w:cs="Times New Roman"/>
                <w:sz w:val="16"/>
                <w:szCs w:val="16"/>
              </w:rPr>
              <w:t>Table 9-288 needs to be updated to indicate request for EHT PHY</w:t>
            </w:r>
          </w:p>
        </w:tc>
        <w:tc>
          <w:tcPr>
            <w:tcW w:w="2340" w:type="dxa"/>
            <w:shd w:val="clear" w:color="auto" w:fill="auto"/>
            <w:noWrap/>
          </w:tcPr>
          <w:p w14:paraId="31F872DC" w14:textId="42351552" w:rsidR="00E50467" w:rsidRDefault="0059144E" w:rsidP="00003EB0">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0EC1B605" w14:textId="77777777" w:rsidR="0059144E" w:rsidRDefault="0059144E" w:rsidP="0059144E">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870889B" w14:textId="77777777" w:rsidR="0059144E" w:rsidRDefault="0059144E" w:rsidP="0059144E">
            <w:pPr>
              <w:suppressAutoHyphens/>
              <w:spacing w:after="0"/>
              <w:rPr>
                <w:rFonts w:ascii="Times New Roman" w:hAnsi="Times New Roman" w:cs="Times New Roman"/>
                <w:b/>
                <w:sz w:val="16"/>
                <w:szCs w:val="16"/>
              </w:rPr>
            </w:pPr>
          </w:p>
          <w:p w14:paraId="503561EC" w14:textId="4456D6C8" w:rsidR="0059144E" w:rsidRDefault="0059144E" w:rsidP="0059144E">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entry was inserted in Table 9-288 to indicate request for EHT PHY. </w:t>
            </w:r>
          </w:p>
          <w:p w14:paraId="2AFA7CBE" w14:textId="77777777" w:rsidR="0059144E" w:rsidRDefault="0059144E" w:rsidP="0059144E">
            <w:pPr>
              <w:suppressAutoHyphens/>
              <w:spacing w:after="0"/>
              <w:rPr>
                <w:rFonts w:ascii="Times New Roman" w:hAnsi="Times New Roman" w:cs="Times New Roman"/>
                <w:bCs/>
                <w:sz w:val="16"/>
                <w:szCs w:val="16"/>
              </w:rPr>
            </w:pPr>
          </w:p>
          <w:p w14:paraId="235B41FB" w14:textId="1A4381AF" w:rsidR="00E50467" w:rsidRDefault="0059144E" w:rsidP="0059144E">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2D49DE">
              <w:rPr>
                <w:rFonts w:ascii="Times New Roman" w:hAnsi="Times New Roman" w:cs="Times New Roman"/>
                <w:b/>
                <w:sz w:val="16"/>
                <w:szCs w:val="16"/>
              </w:rPr>
              <w:t>1</w:t>
            </w:r>
            <w:r>
              <w:rPr>
                <w:rFonts w:ascii="Times New Roman" w:hAnsi="Times New Roman" w:cs="Times New Roman"/>
                <w:b/>
                <w:sz w:val="16"/>
                <w:szCs w:val="16"/>
              </w:rPr>
              <w:t xml:space="preserve"> tagged as 1014.</w:t>
            </w:r>
          </w:p>
        </w:tc>
      </w:tr>
      <w:tr w:rsidR="00606FCD" w:rsidRPr="008B0293" w14:paraId="74450438" w14:textId="77777777" w:rsidTr="00444EBA">
        <w:trPr>
          <w:trHeight w:val="220"/>
          <w:jc w:val="center"/>
        </w:trPr>
        <w:tc>
          <w:tcPr>
            <w:tcW w:w="625" w:type="dxa"/>
            <w:shd w:val="clear" w:color="auto" w:fill="auto"/>
            <w:noWrap/>
          </w:tcPr>
          <w:p w14:paraId="1B6E0588" w14:textId="37EC7CE0"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1130</w:t>
            </w:r>
          </w:p>
        </w:tc>
        <w:tc>
          <w:tcPr>
            <w:tcW w:w="1080" w:type="dxa"/>
          </w:tcPr>
          <w:p w14:paraId="66D70460" w14:textId="067F67C8"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Alfred Asterjadhi</w:t>
            </w:r>
          </w:p>
        </w:tc>
        <w:tc>
          <w:tcPr>
            <w:tcW w:w="720" w:type="dxa"/>
            <w:shd w:val="clear" w:color="auto" w:fill="auto"/>
            <w:noWrap/>
          </w:tcPr>
          <w:p w14:paraId="61CFCC23" w14:textId="60BD254B"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183/31</w:t>
            </w:r>
          </w:p>
        </w:tc>
        <w:tc>
          <w:tcPr>
            <w:tcW w:w="900" w:type="dxa"/>
          </w:tcPr>
          <w:p w14:paraId="7BD73ED1" w14:textId="534C8C94"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9.4.2.177</w:t>
            </w:r>
          </w:p>
        </w:tc>
        <w:tc>
          <w:tcPr>
            <w:tcW w:w="2160" w:type="dxa"/>
            <w:shd w:val="clear" w:color="auto" w:fill="auto"/>
            <w:noWrap/>
          </w:tcPr>
          <w:p w14:paraId="0B91CB8B" w14:textId="3AB9FDE8" w:rsidR="00606FCD" w:rsidRPr="0059144E" w:rsidRDefault="00606FCD" w:rsidP="00606FCD">
            <w:pPr>
              <w:suppressAutoHyphens/>
              <w:spacing w:after="0"/>
              <w:rPr>
                <w:rFonts w:ascii="Times New Roman" w:hAnsi="Times New Roman" w:cs="Times New Roman"/>
                <w:sz w:val="16"/>
                <w:szCs w:val="16"/>
              </w:rPr>
            </w:pPr>
            <w:r w:rsidRPr="006B03C5">
              <w:rPr>
                <w:rFonts w:ascii="Times New Roman" w:hAnsi="Times New Roman" w:cs="Times New Roman"/>
                <w:sz w:val="16"/>
                <w:szCs w:val="16"/>
              </w:rPr>
              <w:t xml:space="preserve">Any updates to FILS Request Parameters element for 11be? Add that STA is EHT Capable for </w:t>
            </w:r>
            <w:proofErr w:type="gramStart"/>
            <w:r w:rsidRPr="006B03C5">
              <w:rPr>
                <w:rFonts w:ascii="Times New Roman" w:hAnsi="Times New Roman" w:cs="Times New Roman"/>
                <w:sz w:val="16"/>
                <w:szCs w:val="16"/>
              </w:rPr>
              <w:t>example?(</w:t>
            </w:r>
            <w:proofErr w:type="gramEnd"/>
            <w:r w:rsidRPr="006B03C5">
              <w:rPr>
                <w:rFonts w:ascii="Times New Roman" w:hAnsi="Times New Roman" w:cs="Times New Roman"/>
                <w:sz w:val="16"/>
                <w:szCs w:val="16"/>
              </w:rPr>
              <w:t xml:space="preserve">references relative to </w:t>
            </w:r>
            <w:proofErr w:type="spellStart"/>
            <w:r w:rsidRPr="006B03C5">
              <w:rPr>
                <w:rFonts w:ascii="Times New Roman" w:hAnsi="Times New Roman" w:cs="Times New Roman"/>
                <w:sz w:val="16"/>
                <w:szCs w:val="16"/>
              </w:rPr>
              <w:t>TGax</w:t>
            </w:r>
            <w:proofErr w:type="spellEnd"/>
            <w:r w:rsidRPr="006B03C5">
              <w:rPr>
                <w:rFonts w:ascii="Times New Roman" w:hAnsi="Times New Roman" w:cs="Times New Roman"/>
                <w:sz w:val="16"/>
                <w:szCs w:val="16"/>
              </w:rPr>
              <w:t xml:space="preserve"> D8.0)</w:t>
            </w:r>
          </w:p>
        </w:tc>
        <w:tc>
          <w:tcPr>
            <w:tcW w:w="2340" w:type="dxa"/>
            <w:shd w:val="clear" w:color="auto" w:fill="auto"/>
            <w:noWrap/>
          </w:tcPr>
          <w:p w14:paraId="733A5176" w14:textId="0C4E7597"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3901E032" w14:textId="77777777"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802BCCD" w14:textId="77777777" w:rsidR="00606FCD" w:rsidRDefault="00606FCD" w:rsidP="00606FCD">
            <w:pPr>
              <w:suppressAutoHyphens/>
              <w:spacing w:after="0"/>
              <w:rPr>
                <w:rFonts w:ascii="Times New Roman" w:hAnsi="Times New Roman" w:cs="Times New Roman"/>
                <w:b/>
                <w:sz w:val="16"/>
                <w:szCs w:val="16"/>
              </w:rPr>
            </w:pPr>
          </w:p>
          <w:p w14:paraId="2AA8390F" w14:textId="77777777" w:rsidR="00F06172" w:rsidRDefault="00F06172" w:rsidP="00F06172">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entry was inserted in Table 9-288 to indicate request for EHT PHY. </w:t>
            </w:r>
          </w:p>
          <w:p w14:paraId="6AD5E467" w14:textId="77777777" w:rsidR="00F06172" w:rsidRDefault="00F06172" w:rsidP="00606FCD">
            <w:pPr>
              <w:suppressAutoHyphens/>
              <w:spacing w:after="0"/>
              <w:rPr>
                <w:rFonts w:ascii="Times New Roman" w:hAnsi="Times New Roman" w:cs="Times New Roman"/>
                <w:bCs/>
                <w:sz w:val="16"/>
                <w:szCs w:val="16"/>
              </w:rPr>
            </w:pPr>
          </w:p>
          <w:p w14:paraId="1F53FE07" w14:textId="776C9A8D" w:rsidR="00606FCD" w:rsidRDefault="00606FCD" w:rsidP="00606FC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2D49DE">
              <w:rPr>
                <w:rFonts w:ascii="Times New Roman" w:hAnsi="Times New Roman" w:cs="Times New Roman"/>
                <w:b/>
                <w:sz w:val="16"/>
                <w:szCs w:val="16"/>
              </w:rPr>
              <w:t>1</w:t>
            </w:r>
            <w:r>
              <w:rPr>
                <w:rFonts w:ascii="Times New Roman" w:hAnsi="Times New Roman" w:cs="Times New Roman"/>
                <w:b/>
                <w:sz w:val="16"/>
                <w:szCs w:val="16"/>
              </w:rPr>
              <w:t xml:space="preserve"> tagged as 1130.</w:t>
            </w:r>
          </w:p>
        </w:tc>
      </w:tr>
      <w:tr w:rsidR="00606FCD" w:rsidRPr="008B0293" w14:paraId="555396F0" w14:textId="77777777" w:rsidTr="00444EBA">
        <w:trPr>
          <w:trHeight w:val="220"/>
          <w:jc w:val="center"/>
        </w:trPr>
        <w:tc>
          <w:tcPr>
            <w:tcW w:w="625" w:type="dxa"/>
            <w:shd w:val="clear" w:color="auto" w:fill="auto"/>
            <w:noWrap/>
          </w:tcPr>
          <w:p w14:paraId="29FAC18F" w14:textId="1E60B5D6"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1023</w:t>
            </w:r>
          </w:p>
        </w:tc>
        <w:tc>
          <w:tcPr>
            <w:tcW w:w="1080" w:type="dxa"/>
          </w:tcPr>
          <w:p w14:paraId="13E0416D" w14:textId="0521AE6E"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1D3AA819" w14:textId="197A367D"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87/04</w:t>
            </w:r>
          </w:p>
        </w:tc>
        <w:tc>
          <w:tcPr>
            <w:tcW w:w="900" w:type="dxa"/>
          </w:tcPr>
          <w:p w14:paraId="6E4F9514" w14:textId="13C408E8"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11.1.4.3.4</w:t>
            </w:r>
          </w:p>
        </w:tc>
        <w:tc>
          <w:tcPr>
            <w:tcW w:w="2160" w:type="dxa"/>
            <w:shd w:val="clear" w:color="auto" w:fill="auto"/>
            <w:noWrap/>
          </w:tcPr>
          <w:p w14:paraId="7E1723D6" w14:textId="00421035" w:rsidR="00606FCD" w:rsidRPr="00AD20B4" w:rsidRDefault="00606FCD" w:rsidP="00606FCD">
            <w:pPr>
              <w:suppressAutoHyphens/>
              <w:spacing w:after="0"/>
              <w:rPr>
                <w:rFonts w:ascii="Times New Roman" w:hAnsi="Times New Roman" w:cs="Times New Roman"/>
                <w:sz w:val="16"/>
                <w:szCs w:val="16"/>
              </w:rPr>
            </w:pPr>
            <w:r w:rsidRPr="00CD2B0B">
              <w:rPr>
                <w:rFonts w:ascii="Times New Roman" w:hAnsi="Times New Roman" w:cs="Times New Roman"/>
                <w:sz w:val="16"/>
                <w:szCs w:val="16"/>
              </w:rPr>
              <w:t>In 11.1.4.3.4, update the 3rd paragraph to add a bullet to cover PHY not support case when FILS Request Parameter IE requests for EHT PHY</w:t>
            </w:r>
          </w:p>
        </w:tc>
        <w:tc>
          <w:tcPr>
            <w:tcW w:w="2340" w:type="dxa"/>
            <w:shd w:val="clear" w:color="auto" w:fill="auto"/>
            <w:noWrap/>
          </w:tcPr>
          <w:p w14:paraId="58C6C772" w14:textId="6F641A50" w:rsidR="00606FCD" w:rsidRDefault="00606FCD" w:rsidP="00606FCD">
            <w:pPr>
              <w:suppressAutoHyphens/>
              <w:spacing w:after="0"/>
              <w:rPr>
                <w:rFonts w:ascii="Times New Roman" w:hAnsi="Times New Roman" w:cs="Times New Roman"/>
                <w:sz w:val="16"/>
                <w:szCs w:val="16"/>
              </w:rPr>
            </w:pPr>
            <w:r w:rsidRPr="00CD2B0B">
              <w:rPr>
                <w:rFonts w:ascii="Times New Roman" w:hAnsi="Times New Roman" w:cs="Times New Roman"/>
                <w:sz w:val="16"/>
                <w:szCs w:val="16"/>
              </w:rPr>
              <w:t>Add a bullet to the 3rd paragraph as follows: "If the FILS Criteria field is present in the FILS Requests Parameters element and the PHY Support Criterion of the FILS Criteria field of the FILS Request Parameters element is &lt;TBD&gt; and the responding STA is not EHT capable."</w:t>
            </w:r>
          </w:p>
        </w:tc>
        <w:tc>
          <w:tcPr>
            <w:tcW w:w="3150" w:type="dxa"/>
            <w:shd w:val="clear" w:color="auto" w:fill="auto"/>
          </w:tcPr>
          <w:p w14:paraId="596EC085" w14:textId="77777777"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8DC9858" w14:textId="77777777" w:rsidR="00606FCD" w:rsidRDefault="00606FCD" w:rsidP="00606FCD">
            <w:pPr>
              <w:suppressAutoHyphens/>
              <w:spacing w:after="0"/>
              <w:rPr>
                <w:rFonts w:ascii="Times New Roman" w:hAnsi="Times New Roman" w:cs="Times New Roman"/>
                <w:b/>
                <w:sz w:val="16"/>
                <w:szCs w:val="16"/>
              </w:rPr>
            </w:pPr>
          </w:p>
          <w:p w14:paraId="2A380649" w14:textId="152D53F4" w:rsidR="001B4F84" w:rsidRDefault="00B91A46"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90400D">
              <w:rPr>
                <w:rFonts w:ascii="Times New Roman" w:hAnsi="Times New Roman" w:cs="Times New Roman"/>
                <w:bCs/>
                <w:sz w:val="16"/>
                <w:szCs w:val="16"/>
              </w:rPr>
              <w:t xml:space="preserve">identified paragraph was updated to insert a bullet </w:t>
            </w:r>
            <w:r w:rsidR="003936BF">
              <w:rPr>
                <w:rFonts w:ascii="Times New Roman" w:hAnsi="Times New Roman" w:cs="Times New Roman"/>
                <w:bCs/>
                <w:sz w:val="16"/>
                <w:szCs w:val="16"/>
              </w:rPr>
              <w:t>for the EHT PHY case.</w:t>
            </w:r>
          </w:p>
          <w:p w14:paraId="11CD1C46" w14:textId="7A18F33B" w:rsidR="00606FCD" w:rsidRDefault="0090400D"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  </w:t>
            </w:r>
          </w:p>
          <w:p w14:paraId="5CDE403F" w14:textId="5CEA8A97" w:rsidR="00606FCD" w:rsidRDefault="00606FCD" w:rsidP="00606FC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2D49DE">
              <w:rPr>
                <w:rFonts w:ascii="Times New Roman" w:hAnsi="Times New Roman" w:cs="Times New Roman"/>
                <w:b/>
                <w:sz w:val="16"/>
                <w:szCs w:val="16"/>
              </w:rPr>
              <w:t>1</w:t>
            </w:r>
            <w:r>
              <w:rPr>
                <w:rFonts w:ascii="Times New Roman" w:hAnsi="Times New Roman" w:cs="Times New Roman"/>
                <w:b/>
                <w:sz w:val="16"/>
                <w:szCs w:val="16"/>
              </w:rPr>
              <w:t xml:space="preserve"> tagged as 1023.</w:t>
            </w:r>
          </w:p>
        </w:tc>
      </w:tr>
      <w:tr w:rsidR="00606FCD" w:rsidRPr="008B0293" w14:paraId="62176682" w14:textId="77777777" w:rsidTr="00444EBA">
        <w:trPr>
          <w:trHeight w:val="220"/>
          <w:jc w:val="center"/>
        </w:trPr>
        <w:tc>
          <w:tcPr>
            <w:tcW w:w="625" w:type="dxa"/>
            <w:shd w:val="clear" w:color="auto" w:fill="auto"/>
            <w:noWrap/>
          </w:tcPr>
          <w:p w14:paraId="7C82A57D" w14:textId="3DA3A9DD"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1020</w:t>
            </w:r>
          </w:p>
        </w:tc>
        <w:tc>
          <w:tcPr>
            <w:tcW w:w="1080" w:type="dxa"/>
          </w:tcPr>
          <w:p w14:paraId="3B13B8C0" w14:textId="4AB84F56"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Abhishek Patil</w:t>
            </w:r>
          </w:p>
        </w:tc>
        <w:tc>
          <w:tcPr>
            <w:tcW w:w="720" w:type="dxa"/>
            <w:shd w:val="clear" w:color="auto" w:fill="auto"/>
            <w:noWrap/>
          </w:tcPr>
          <w:p w14:paraId="7EA37FD4" w14:textId="1BC87E18"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76/42</w:t>
            </w:r>
          </w:p>
        </w:tc>
        <w:tc>
          <w:tcPr>
            <w:tcW w:w="900" w:type="dxa"/>
          </w:tcPr>
          <w:p w14:paraId="616BDF4D" w14:textId="759A2F1D" w:rsidR="00606FCD"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9.6</w:t>
            </w:r>
          </w:p>
        </w:tc>
        <w:tc>
          <w:tcPr>
            <w:tcW w:w="2160" w:type="dxa"/>
            <w:shd w:val="clear" w:color="auto" w:fill="auto"/>
            <w:noWrap/>
          </w:tcPr>
          <w:p w14:paraId="02626D69" w14:textId="370E67EB" w:rsidR="00606FCD" w:rsidRPr="00CD2B0B" w:rsidRDefault="00606FCD" w:rsidP="00606FCD">
            <w:pPr>
              <w:suppressAutoHyphens/>
              <w:spacing w:after="0"/>
              <w:rPr>
                <w:rFonts w:ascii="Times New Roman" w:hAnsi="Times New Roman" w:cs="Times New Roman"/>
                <w:sz w:val="16"/>
                <w:szCs w:val="16"/>
              </w:rPr>
            </w:pPr>
            <w:r w:rsidRPr="00AD20B4">
              <w:rPr>
                <w:rFonts w:ascii="Times New Roman" w:hAnsi="Times New Roman" w:cs="Times New Roman"/>
                <w:sz w:val="16"/>
                <w:szCs w:val="16"/>
              </w:rPr>
              <w:t xml:space="preserve">Clause 9.6.7.36 (FILS Discovery frame) needs to be updated as follows: 1. Provide indication that the advertising AP is affiliated with an AP MLD, 2. Update Table 9-384 to </w:t>
            </w:r>
            <w:proofErr w:type="gramStart"/>
            <w:r w:rsidRPr="00AD20B4">
              <w:rPr>
                <w:rFonts w:ascii="Times New Roman" w:hAnsi="Times New Roman" w:cs="Times New Roman"/>
                <w:sz w:val="16"/>
                <w:szCs w:val="16"/>
              </w:rPr>
              <w:t>indicate  BW</w:t>
            </w:r>
            <w:proofErr w:type="gramEnd"/>
            <w:r w:rsidRPr="00AD20B4">
              <w:rPr>
                <w:rFonts w:ascii="Times New Roman" w:hAnsi="Times New Roman" w:cs="Times New Roman"/>
                <w:sz w:val="16"/>
                <w:szCs w:val="16"/>
              </w:rPr>
              <w:t xml:space="preserve"> &gt; 160 MHz, 3. Update Tables 9-385, Table 9.386 and 9-387 to signal EHT PHY capabilities</w:t>
            </w:r>
          </w:p>
        </w:tc>
        <w:tc>
          <w:tcPr>
            <w:tcW w:w="2340" w:type="dxa"/>
            <w:shd w:val="clear" w:color="auto" w:fill="auto"/>
            <w:noWrap/>
          </w:tcPr>
          <w:p w14:paraId="150BFFDB" w14:textId="3EB569EE" w:rsidR="00606FCD" w:rsidRPr="00CD2B0B" w:rsidRDefault="00606FCD" w:rsidP="00606FCD">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50AD94D8" w14:textId="77777777" w:rsidR="00606FCD" w:rsidRDefault="00606FCD" w:rsidP="00606FC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E3403F4" w14:textId="77777777" w:rsidR="00606FCD" w:rsidRDefault="00606FCD" w:rsidP="00606FCD">
            <w:pPr>
              <w:suppressAutoHyphens/>
              <w:spacing w:after="0"/>
              <w:rPr>
                <w:rFonts w:ascii="Times New Roman" w:hAnsi="Times New Roman" w:cs="Times New Roman"/>
                <w:b/>
                <w:sz w:val="16"/>
                <w:szCs w:val="16"/>
              </w:rPr>
            </w:pPr>
          </w:p>
          <w:p w14:paraId="26F0C39F" w14:textId="35B3054B" w:rsidR="00FD23A5" w:rsidRDefault="00FD23A5"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An explicit indication for the advertising AP being part of an AP MLD was not added. This indication is implied by </w:t>
            </w:r>
            <w:r w:rsidR="00913BC7">
              <w:rPr>
                <w:rFonts w:ascii="Times New Roman" w:hAnsi="Times New Roman" w:cs="Times New Roman"/>
                <w:bCs/>
                <w:sz w:val="16"/>
                <w:szCs w:val="16"/>
              </w:rPr>
              <w:t>the PHY Index subfield (</w:t>
            </w:r>
            <w:r w:rsidR="00075023">
              <w:rPr>
                <w:rFonts w:ascii="Times New Roman" w:hAnsi="Times New Roman" w:cs="Times New Roman"/>
                <w:bCs/>
                <w:sz w:val="16"/>
                <w:szCs w:val="16"/>
              </w:rPr>
              <w:t xml:space="preserve">if </w:t>
            </w:r>
            <w:r w:rsidR="00913BC7">
              <w:rPr>
                <w:rFonts w:ascii="Times New Roman" w:hAnsi="Times New Roman" w:cs="Times New Roman"/>
                <w:bCs/>
                <w:sz w:val="16"/>
                <w:szCs w:val="16"/>
              </w:rPr>
              <w:t xml:space="preserve">set to 5) </w:t>
            </w:r>
            <w:r w:rsidR="00591772">
              <w:rPr>
                <w:rFonts w:ascii="Times New Roman" w:hAnsi="Times New Roman" w:cs="Times New Roman"/>
                <w:bCs/>
                <w:sz w:val="16"/>
                <w:szCs w:val="16"/>
              </w:rPr>
              <w:t xml:space="preserve">of the </w:t>
            </w:r>
            <w:r w:rsidR="00C219CF">
              <w:rPr>
                <w:rFonts w:ascii="Times New Roman" w:hAnsi="Times New Roman" w:cs="Times New Roman"/>
                <w:bCs/>
                <w:sz w:val="16"/>
                <w:szCs w:val="16"/>
              </w:rPr>
              <w:t xml:space="preserve">FD Capability subfield </w:t>
            </w:r>
            <w:r w:rsidR="009E6B40">
              <w:rPr>
                <w:rFonts w:ascii="Times New Roman" w:hAnsi="Times New Roman" w:cs="Times New Roman"/>
                <w:bCs/>
                <w:sz w:val="16"/>
                <w:szCs w:val="16"/>
              </w:rPr>
              <w:t xml:space="preserve">of the FILS Discovery Information </w:t>
            </w:r>
          </w:p>
          <w:p w14:paraId="368CD77E" w14:textId="77777777" w:rsidR="00FD23A5" w:rsidRDefault="00FD23A5" w:rsidP="00606FCD">
            <w:pPr>
              <w:suppressAutoHyphens/>
              <w:spacing w:after="0"/>
              <w:rPr>
                <w:rFonts w:ascii="Times New Roman" w:hAnsi="Times New Roman" w:cs="Times New Roman"/>
                <w:bCs/>
                <w:sz w:val="16"/>
                <w:szCs w:val="16"/>
              </w:rPr>
            </w:pPr>
          </w:p>
          <w:p w14:paraId="53D3D5D3" w14:textId="5287B5FE" w:rsidR="00606FCD" w:rsidRDefault="00606FCD"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Tables </w:t>
            </w:r>
            <w:r w:rsidR="00792AB5">
              <w:rPr>
                <w:rFonts w:ascii="Times New Roman" w:hAnsi="Times New Roman" w:cs="Times New Roman"/>
                <w:bCs/>
                <w:sz w:val="16"/>
                <w:szCs w:val="16"/>
              </w:rPr>
              <w:t xml:space="preserve">9-384, </w:t>
            </w:r>
            <w:r>
              <w:rPr>
                <w:rFonts w:ascii="Times New Roman" w:hAnsi="Times New Roman" w:cs="Times New Roman"/>
                <w:bCs/>
                <w:sz w:val="16"/>
                <w:szCs w:val="16"/>
              </w:rPr>
              <w:t>9-386 and 9-387 were updated to signal EHT PHY capabilities.</w:t>
            </w:r>
            <w:r w:rsidR="006A1BCE">
              <w:rPr>
                <w:rFonts w:ascii="Times New Roman" w:hAnsi="Times New Roman" w:cs="Times New Roman"/>
                <w:bCs/>
                <w:sz w:val="16"/>
                <w:szCs w:val="16"/>
              </w:rPr>
              <w:t xml:space="preserve"> </w:t>
            </w:r>
            <w:r w:rsidR="00D20425">
              <w:rPr>
                <w:rFonts w:ascii="Times New Roman" w:hAnsi="Times New Roman" w:cs="Times New Roman"/>
                <w:bCs/>
                <w:sz w:val="16"/>
                <w:szCs w:val="16"/>
              </w:rPr>
              <w:t>Table 9-385 was not updated because</w:t>
            </w:r>
            <w:r w:rsidR="00540821">
              <w:rPr>
                <w:rFonts w:ascii="Times New Roman" w:hAnsi="Times New Roman" w:cs="Times New Roman"/>
                <w:bCs/>
                <w:sz w:val="16"/>
                <w:szCs w:val="16"/>
              </w:rPr>
              <w:t xml:space="preserve"> although the use of 16 SS is approved</w:t>
            </w:r>
            <w:r w:rsidR="00186765">
              <w:rPr>
                <w:rFonts w:ascii="Times New Roman" w:hAnsi="Times New Roman" w:cs="Times New Roman"/>
                <w:bCs/>
                <w:sz w:val="16"/>
                <w:szCs w:val="16"/>
              </w:rPr>
              <w:t>. However</w:t>
            </w:r>
            <w:r w:rsidR="00540821">
              <w:rPr>
                <w:rFonts w:ascii="Times New Roman" w:hAnsi="Times New Roman" w:cs="Times New Roman"/>
                <w:bCs/>
                <w:sz w:val="16"/>
                <w:szCs w:val="16"/>
              </w:rPr>
              <w:t>, it is not an R1 feature</w:t>
            </w:r>
            <w:r w:rsidR="00D20425">
              <w:rPr>
                <w:rFonts w:ascii="Times New Roman" w:hAnsi="Times New Roman" w:cs="Times New Roman"/>
                <w:bCs/>
                <w:sz w:val="16"/>
                <w:szCs w:val="16"/>
              </w:rPr>
              <w:t>.</w:t>
            </w:r>
          </w:p>
          <w:p w14:paraId="00BEE3D6" w14:textId="3B4F0CB2" w:rsidR="00606FCD" w:rsidRDefault="00606FCD" w:rsidP="00606FCD">
            <w:pPr>
              <w:suppressAutoHyphens/>
              <w:spacing w:after="0"/>
              <w:rPr>
                <w:rFonts w:ascii="Times New Roman" w:hAnsi="Times New Roman" w:cs="Times New Roman"/>
                <w:bCs/>
                <w:sz w:val="16"/>
                <w:szCs w:val="16"/>
              </w:rPr>
            </w:pPr>
          </w:p>
          <w:p w14:paraId="62A6E007" w14:textId="16D8B6D6" w:rsidR="0093330F" w:rsidRDefault="0093330F" w:rsidP="00606FC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Normative text was added in Clause 35.3.4 </w:t>
            </w:r>
            <w:r w:rsidR="00B574E2">
              <w:rPr>
                <w:rFonts w:ascii="Times New Roman" w:hAnsi="Times New Roman" w:cs="Times New Roman"/>
                <w:bCs/>
                <w:sz w:val="16"/>
                <w:szCs w:val="16"/>
              </w:rPr>
              <w:t>to cover the behavior at the</w:t>
            </w:r>
            <w:r>
              <w:rPr>
                <w:rFonts w:ascii="Times New Roman" w:hAnsi="Times New Roman" w:cs="Times New Roman"/>
                <w:bCs/>
                <w:sz w:val="16"/>
                <w:szCs w:val="16"/>
              </w:rPr>
              <w:t xml:space="preserve"> non-AP MLD </w:t>
            </w:r>
            <w:r w:rsidR="00B574E2">
              <w:rPr>
                <w:rFonts w:ascii="Times New Roman" w:hAnsi="Times New Roman" w:cs="Times New Roman"/>
                <w:bCs/>
                <w:sz w:val="16"/>
                <w:szCs w:val="16"/>
              </w:rPr>
              <w:t>side when</w:t>
            </w:r>
            <w:r w:rsidR="00B55F0E">
              <w:rPr>
                <w:rFonts w:ascii="Times New Roman" w:hAnsi="Times New Roman" w:cs="Times New Roman"/>
                <w:bCs/>
                <w:sz w:val="16"/>
                <w:szCs w:val="16"/>
              </w:rPr>
              <w:t xml:space="preserve"> receiving the FILS Discovery frame.</w:t>
            </w:r>
          </w:p>
          <w:p w14:paraId="4C40FAC4" w14:textId="77777777" w:rsidR="0093330F" w:rsidRDefault="0093330F" w:rsidP="00606FCD">
            <w:pPr>
              <w:suppressAutoHyphens/>
              <w:spacing w:after="0"/>
              <w:rPr>
                <w:rFonts w:ascii="Times New Roman" w:hAnsi="Times New Roman" w:cs="Times New Roman"/>
                <w:bCs/>
                <w:sz w:val="16"/>
                <w:szCs w:val="16"/>
              </w:rPr>
            </w:pPr>
          </w:p>
          <w:p w14:paraId="08633C92" w14:textId="50232853" w:rsidR="00606FCD" w:rsidRDefault="00606FCD" w:rsidP="00606FC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 11-21/</w:t>
            </w:r>
            <w:r w:rsidR="00AE2D36">
              <w:rPr>
                <w:rFonts w:ascii="Times New Roman" w:hAnsi="Times New Roman" w:cs="Times New Roman"/>
                <w:b/>
                <w:sz w:val="16"/>
                <w:szCs w:val="16"/>
              </w:rPr>
              <w:t>0252</w:t>
            </w:r>
            <w:r>
              <w:rPr>
                <w:rFonts w:ascii="Times New Roman" w:hAnsi="Times New Roman" w:cs="Times New Roman"/>
                <w:b/>
                <w:sz w:val="16"/>
                <w:szCs w:val="16"/>
              </w:rPr>
              <w:t>r</w:t>
            </w:r>
            <w:r w:rsidR="002D49DE">
              <w:rPr>
                <w:rFonts w:ascii="Times New Roman" w:hAnsi="Times New Roman" w:cs="Times New Roman"/>
                <w:b/>
                <w:sz w:val="16"/>
                <w:szCs w:val="16"/>
              </w:rPr>
              <w:t>1</w:t>
            </w:r>
            <w:r>
              <w:rPr>
                <w:rFonts w:ascii="Times New Roman" w:hAnsi="Times New Roman" w:cs="Times New Roman"/>
                <w:b/>
                <w:sz w:val="16"/>
                <w:szCs w:val="16"/>
              </w:rPr>
              <w:t xml:space="preserve"> tagged as 1020.</w:t>
            </w:r>
          </w:p>
        </w:tc>
      </w:tr>
    </w:tbl>
    <w:p w14:paraId="595F8327" w14:textId="6CC4D390" w:rsidR="00900D39" w:rsidRDefault="00900D39" w:rsidP="0090199A">
      <w:pPr>
        <w:autoSpaceDE w:val="0"/>
        <w:autoSpaceDN w:val="0"/>
        <w:adjustRightInd w:val="0"/>
        <w:spacing w:before="240"/>
        <w:rPr>
          <w:rFonts w:ascii="Arial" w:hAnsi="Arial" w:cs="Arial"/>
          <w:b/>
          <w:bCs/>
          <w:sz w:val="20"/>
          <w:szCs w:val="20"/>
          <w:lang w:eastAsia="ko-KR"/>
        </w:rPr>
      </w:pPr>
    </w:p>
    <w:p w14:paraId="55F51C58" w14:textId="77777777" w:rsidR="00900D39" w:rsidRDefault="00900D39">
      <w:pPr>
        <w:rPr>
          <w:rFonts w:ascii="Arial" w:hAnsi="Arial" w:cs="Arial"/>
          <w:b/>
          <w:bCs/>
          <w:sz w:val="20"/>
          <w:szCs w:val="20"/>
          <w:lang w:eastAsia="ko-KR"/>
        </w:rPr>
      </w:pPr>
      <w:r>
        <w:rPr>
          <w:rFonts w:ascii="Arial" w:hAnsi="Arial" w:cs="Arial"/>
          <w:b/>
          <w:bCs/>
          <w:sz w:val="20"/>
          <w:szCs w:val="20"/>
          <w:lang w:eastAsia="ko-KR"/>
        </w:rPr>
        <w:br w:type="page"/>
      </w:r>
    </w:p>
    <w:p w14:paraId="374D3E80" w14:textId="77777777" w:rsidR="00900D39" w:rsidRDefault="00900D39" w:rsidP="00900D39">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Baseline is </w:t>
      </w:r>
      <w:proofErr w:type="spellStart"/>
      <w:r>
        <w:rPr>
          <w:b/>
          <w:i/>
          <w:iCs/>
          <w:highlight w:val="yellow"/>
        </w:rPr>
        <w:t>REVmd</w:t>
      </w:r>
      <w:proofErr w:type="spellEnd"/>
      <w:r>
        <w:rPr>
          <w:b/>
          <w:i/>
          <w:iCs/>
          <w:highlight w:val="yellow"/>
        </w:rPr>
        <w:t xml:space="preserve"> D5.0, 11ax D8.0, and 11be D0.3</w:t>
      </w:r>
    </w:p>
    <w:p w14:paraId="09C91046" w14:textId="02A4EA7A" w:rsidR="0025198E" w:rsidRDefault="002550AA" w:rsidP="0090199A">
      <w:pPr>
        <w:autoSpaceDE w:val="0"/>
        <w:autoSpaceDN w:val="0"/>
        <w:adjustRightInd w:val="0"/>
        <w:spacing w:before="240"/>
        <w:rPr>
          <w:rFonts w:ascii="Arial" w:hAnsi="Arial" w:cs="Arial"/>
          <w:b/>
          <w:bCs/>
          <w:sz w:val="20"/>
          <w:szCs w:val="20"/>
          <w:lang w:eastAsia="ko-KR"/>
        </w:rPr>
      </w:pPr>
      <w:r>
        <w:rPr>
          <w:rFonts w:ascii="Arial" w:hAnsi="Arial" w:cs="Arial"/>
          <w:b/>
          <w:bCs/>
          <w:sz w:val="20"/>
          <w:szCs w:val="20"/>
          <w:lang w:eastAsia="ko-KR"/>
        </w:rPr>
        <w:t>9.4.2.36 Neighbor Report element</w:t>
      </w:r>
    </w:p>
    <w:p w14:paraId="6ABBD170" w14:textId="786364C7" w:rsidR="00F1788B" w:rsidRDefault="0047504F" w:rsidP="00F1788B">
      <w:pPr>
        <w:pStyle w:val="EditiingInstruction"/>
        <w:rPr>
          <w:w w:val="100"/>
          <w:lang w:val="en-GB"/>
        </w:rPr>
      </w:pPr>
      <w:proofErr w:type="spellStart"/>
      <w:r w:rsidRPr="00C14E50">
        <w:rPr>
          <w:w w:val="100"/>
          <w:highlight w:val="yellow"/>
        </w:rPr>
        <w:t>TGbe</w:t>
      </w:r>
      <w:proofErr w:type="spellEnd"/>
      <w:r w:rsidRPr="00C14E50">
        <w:rPr>
          <w:w w:val="100"/>
          <w:highlight w:val="yellow"/>
        </w:rPr>
        <w:t xml:space="preserve"> editor: Please </w:t>
      </w:r>
      <w:r w:rsidR="00C82786">
        <w:rPr>
          <w:w w:val="100"/>
          <w:highlight w:val="yellow"/>
        </w:rPr>
        <w:t>update</w:t>
      </w:r>
      <w:r w:rsidR="00F1788B" w:rsidRPr="00C14E50">
        <w:rPr>
          <w:w w:val="100"/>
          <w:highlight w:val="yellow"/>
        </w:rPr>
        <w:t xml:space="preserve"> Figure 9-337 (BSSID Information field format) as</w:t>
      </w:r>
      <w:r w:rsidR="00C82786">
        <w:rPr>
          <w:w w:val="100"/>
          <w:highlight w:val="yellow"/>
        </w:rPr>
        <w:t xml:space="preserve"> shown below</w:t>
      </w:r>
      <w:r w:rsidR="00C14E50">
        <w:rPr>
          <w:w w:val="100"/>
        </w:rPr>
        <w:t xml:space="preserve"> [CID 1010</w:t>
      </w:r>
      <w:r w:rsidR="00600E56">
        <w:rPr>
          <w:w w:val="100"/>
        </w:rPr>
        <w:t>, 1128</w:t>
      </w:r>
      <w:r w:rsidR="00C14E50">
        <w:rPr>
          <w:w w:val="100"/>
        </w:rPr>
        <w:t>]</w:t>
      </w:r>
      <w:r w:rsidR="00F1788B" w:rsidRPr="00C14E50">
        <w:rPr>
          <w:w w:val="100"/>
        </w:rPr>
        <w:t>:</w:t>
      </w:r>
    </w:p>
    <w:tbl>
      <w:tblPr>
        <w:tblW w:w="10100" w:type="dxa"/>
        <w:jc w:val="center"/>
        <w:tblLayout w:type="fixed"/>
        <w:tblCellMar>
          <w:top w:w="120" w:type="dxa"/>
          <w:left w:w="40" w:type="dxa"/>
          <w:bottom w:w="60" w:type="dxa"/>
          <w:right w:w="40" w:type="dxa"/>
        </w:tblCellMar>
        <w:tblLook w:val="0000" w:firstRow="0" w:lastRow="0" w:firstColumn="0" w:lastColumn="0" w:noHBand="0" w:noVBand="0"/>
      </w:tblPr>
      <w:tblGrid>
        <w:gridCol w:w="624"/>
        <w:gridCol w:w="1419"/>
        <w:gridCol w:w="993"/>
        <w:gridCol w:w="993"/>
        <w:gridCol w:w="1362"/>
        <w:gridCol w:w="1078"/>
        <w:gridCol w:w="1390"/>
        <w:gridCol w:w="1390"/>
        <w:gridCol w:w="851"/>
      </w:tblGrid>
      <w:tr w:rsidR="00F1788B" w14:paraId="49922341" w14:textId="77777777" w:rsidTr="004742CE">
        <w:trPr>
          <w:trHeight w:val="320"/>
          <w:jc w:val="center"/>
        </w:trPr>
        <w:tc>
          <w:tcPr>
            <w:tcW w:w="440" w:type="dxa"/>
            <w:tcBorders>
              <w:top w:val="nil"/>
              <w:left w:val="nil"/>
              <w:bottom w:val="nil"/>
              <w:right w:val="nil"/>
            </w:tcBorders>
            <w:tcMar>
              <w:top w:w="120" w:type="dxa"/>
              <w:left w:w="40" w:type="dxa"/>
              <w:bottom w:w="60" w:type="dxa"/>
              <w:right w:w="40" w:type="dxa"/>
            </w:tcMar>
          </w:tcPr>
          <w:p w14:paraId="425EAF73" w14:textId="77777777" w:rsidR="00F1788B" w:rsidRDefault="00F1788B" w:rsidP="00712165">
            <w:pPr>
              <w:pStyle w:val="Body"/>
              <w:spacing w:before="400" w:line="200" w:lineRule="atLeast"/>
              <w:rPr>
                <w:sz w:val="16"/>
                <w:szCs w:val="16"/>
              </w:rPr>
            </w:pPr>
          </w:p>
        </w:tc>
        <w:tc>
          <w:tcPr>
            <w:tcW w:w="1000" w:type="dxa"/>
            <w:tcBorders>
              <w:top w:val="nil"/>
              <w:left w:val="nil"/>
              <w:bottom w:val="nil"/>
              <w:right w:val="nil"/>
            </w:tcBorders>
            <w:tcMar>
              <w:top w:w="120" w:type="dxa"/>
              <w:left w:w="40" w:type="dxa"/>
              <w:bottom w:w="60" w:type="dxa"/>
              <w:right w:w="40" w:type="dxa"/>
            </w:tcMar>
          </w:tcPr>
          <w:p w14:paraId="457D9FA0" w14:textId="77777777" w:rsidR="00F1788B" w:rsidRDefault="00F1788B" w:rsidP="00712165">
            <w:pPr>
              <w:pStyle w:val="Body"/>
              <w:tabs>
                <w:tab w:val="right" w:pos="920"/>
              </w:tabs>
              <w:spacing w:before="400" w:line="200" w:lineRule="atLeast"/>
              <w:jc w:val="left"/>
              <w:rPr>
                <w:sz w:val="16"/>
                <w:szCs w:val="16"/>
              </w:rPr>
            </w:pPr>
            <w:r>
              <w:rPr>
                <w:w w:val="100"/>
                <w:sz w:val="16"/>
                <w:szCs w:val="16"/>
              </w:rPr>
              <w:t>B0</w:t>
            </w:r>
            <w:r>
              <w:rPr>
                <w:w w:val="100"/>
                <w:sz w:val="16"/>
                <w:szCs w:val="16"/>
              </w:rPr>
              <w:tab/>
              <w:t>B1</w:t>
            </w:r>
          </w:p>
        </w:tc>
        <w:tc>
          <w:tcPr>
            <w:tcW w:w="700" w:type="dxa"/>
            <w:tcBorders>
              <w:top w:val="nil"/>
              <w:left w:val="nil"/>
              <w:bottom w:val="nil"/>
              <w:right w:val="nil"/>
            </w:tcBorders>
            <w:tcMar>
              <w:top w:w="120" w:type="dxa"/>
              <w:left w:w="40" w:type="dxa"/>
              <w:bottom w:w="60" w:type="dxa"/>
              <w:right w:w="40" w:type="dxa"/>
            </w:tcMar>
          </w:tcPr>
          <w:p w14:paraId="7F619696" w14:textId="77777777" w:rsidR="00F1788B" w:rsidRDefault="00F1788B" w:rsidP="00712165">
            <w:pPr>
              <w:pStyle w:val="Body"/>
              <w:spacing w:before="400" w:line="200" w:lineRule="atLeast"/>
              <w:jc w:val="center"/>
              <w:rPr>
                <w:sz w:val="16"/>
                <w:szCs w:val="16"/>
              </w:rPr>
            </w:pPr>
            <w:r>
              <w:rPr>
                <w:w w:val="100"/>
                <w:sz w:val="16"/>
                <w:szCs w:val="16"/>
              </w:rPr>
              <w:t>B2</w:t>
            </w:r>
          </w:p>
        </w:tc>
        <w:tc>
          <w:tcPr>
            <w:tcW w:w="700" w:type="dxa"/>
            <w:tcBorders>
              <w:top w:val="nil"/>
              <w:left w:val="nil"/>
              <w:bottom w:val="nil"/>
              <w:right w:val="nil"/>
            </w:tcBorders>
            <w:tcMar>
              <w:top w:w="120" w:type="dxa"/>
              <w:left w:w="40" w:type="dxa"/>
              <w:bottom w:w="60" w:type="dxa"/>
              <w:right w:w="40" w:type="dxa"/>
            </w:tcMar>
          </w:tcPr>
          <w:p w14:paraId="5DDAF40C" w14:textId="77777777" w:rsidR="00F1788B" w:rsidRDefault="00F1788B" w:rsidP="00712165">
            <w:pPr>
              <w:pStyle w:val="Body"/>
              <w:spacing w:before="400" w:line="200" w:lineRule="atLeast"/>
              <w:jc w:val="center"/>
              <w:rPr>
                <w:sz w:val="16"/>
                <w:szCs w:val="16"/>
              </w:rPr>
            </w:pPr>
            <w:r>
              <w:rPr>
                <w:w w:val="100"/>
                <w:sz w:val="16"/>
                <w:szCs w:val="16"/>
              </w:rPr>
              <w:t>B3</w:t>
            </w:r>
          </w:p>
        </w:tc>
        <w:tc>
          <w:tcPr>
            <w:tcW w:w="960" w:type="dxa"/>
            <w:tcBorders>
              <w:top w:val="nil"/>
              <w:left w:val="nil"/>
              <w:bottom w:val="nil"/>
              <w:right w:val="nil"/>
            </w:tcBorders>
            <w:tcMar>
              <w:top w:w="120" w:type="dxa"/>
              <w:left w:w="40" w:type="dxa"/>
              <w:bottom w:w="60" w:type="dxa"/>
              <w:right w:w="40" w:type="dxa"/>
            </w:tcMar>
          </w:tcPr>
          <w:p w14:paraId="33D15E6E" w14:textId="77777777" w:rsidR="00F1788B" w:rsidRDefault="00F1788B" w:rsidP="00712165">
            <w:pPr>
              <w:pStyle w:val="Body"/>
              <w:tabs>
                <w:tab w:val="right" w:pos="880"/>
              </w:tabs>
              <w:spacing w:before="400" w:line="200" w:lineRule="atLeast"/>
              <w:jc w:val="left"/>
              <w:rPr>
                <w:sz w:val="16"/>
                <w:szCs w:val="16"/>
              </w:rPr>
            </w:pPr>
            <w:r>
              <w:rPr>
                <w:w w:val="100"/>
                <w:sz w:val="16"/>
                <w:szCs w:val="16"/>
              </w:rPr>
              <w:t>B4</w:t>
            </w:r>
            <w:r>
              <w:rPr>
                <w:w w:val="100"/>
                <w:sz w:val="16"/>
                <w:szCs w:val="16"/>
              </w:rPr>
              <w:tab/>
              <w:t>B9</w:t>
            </w:r>
          </w:p>
        </w:tc>
        <w:tc>
          <w:tcPr>
            <w:tcW w:w="760" w:type="dxa"/>
            <w:tcBorders>
              <w:top w:val="nil"/>
              <w:left w:val="nil"/>
              <w:bottom w:val="nil"/>
              <w:right w:val="nil"/>
            </w:tcBorders>
            <w:tcMar>
              <w:top w:w="120" w:type="dxa"/>
              <w:left w:w="40" w:type="dxa"/>
              <w:bottom w:w="60" w:type="dxa"/>
              <w:right w:w="40" w:type="dxa"/>
            </w:tcMar>
          </w:tcPr>
          <w:p w14:paraId="02207549" w14:textId="77777777" w:rsidR="00F1788B" w:rsidRDefault="00F1788B" w:rsidP="00712165">
            <w:pPr>
              <w:pStyle w:val="Body"/>
              <w:spacing w:before="400" w:line="200" w:lineRule="atLeast"/>
              <w:jc w:val="center"/>
              <w:rPr>
                <w:sz w:val="16"/>
                <w:szCs w:val="16"/>
              </w:rPr>
            </w:pPr>
            <w:r>
              <w:rPr>
                <w:w w:val="100"/>
                <w:sz w:val="16"/>
                <w:szCs w:val="16"/>
              </w:rPr>
              <w:t>B10</w:t>
            </w:r>
          </w:p>
        </w:tc>
        <w:tc>
          <w:tcPr>
            <w:tcW w:w="980" w:type="dxa"/>
            <w:tcBorders>
              <w:top w:val="nil"/>
              <w:left w:val="nil"/>
              <w:bottom w:val="nil"/>
              <w:right w:val="nil"/>
            </w:tcBorders>
            <w:tcMar>
              <w:top w:w="120" w:type="dxa"/>
              <w:left w:w="40" w:type="dxa"/>
              <w:bottom w:w="60" w:type="dxa"/>
              <w:right w:w="40" w:type="dxa"/>
            </w:tcMar>
          </w:tcPr>
          <w:p w14:paraId="32402466" w14:textId="77777777" w:rsidR="00F1788B" w:rsidRDefault="00F1788B" w:rsidP="00712165">
            <w:pPr>
              <w:pStyle w:val="Body"/>
              <w:spacing w:before="400" w:line="200" w:lineRule="atLeast"/>
              <w:jc w:val="center"/>
              <w:rPr>
                <w:sz w:val="16"/>
                <w:szCs w:val="16"/>
              </w:rPr>
            </w:pPr>
            <w:r>
              <w:rPr>
                <w:w w:val="100"/>
                <w:sz w:val="16"/>
                <w:szCs w:val="16"/>
              </w:rPr>
              <w:t>B11</w:t>
            </w:r>
          </w:p>
        </w:tc>
        <w:tc>
          <w:tcPr>
            <w:tcW w:w="980" w:type="dxa"/>
            <w:tcBorders>
              <w:top w:val="nil"/>
              <w:left w:val="nil"/>
              <w:bottom w:val="nil"/>
              <w:right w:val="nil"/>
            </w:tcBorders>
            <w:tcMar>
              <w:top w:w="120" w:type="dxa"/>
              <w:left w:w="40" w:type="dxa"/>
              <w:bottom w:w="60" w:type="dxa"/>
              <w:right w:w="40" w:type="dxa"/>
            </w:tcMar>
          </w:tcPr>
          <w:p w14:paraId="61C11D58" w14:textId="77777777" w:rsidR="00F1788B" w:rsidRDefault="00F1788B" w:rsidP="00712165">
            <w:pPr>
              <w:pStyle w:val="Body"/>
              <w:spacing w:before="400" w:line="200" w:lineRule="atLeast"/>
              <w:jc w:val="center"/>
              <w:rPr>
                <w:sz w:val="16"/>
                <w:szCs w:val="16"/>
              </w:rPr>
            </w:pPr>
            <w:r>
              <w:rPr>
                <w:w w:val="100"/>
                <w:sz w:val="16"/>
                <w:szCs w:val="16"/>
              </w:rPr>
              <w:t>B12</w:t>
            </w:r>
          </w:p>
        </w:tc>
        <w:tc>
          <w:tcPr>
            <w:tcW w:w="600" w:type="dxa"/>
            <w:tcBorders>
              <w:top w:val="nil"/>
              <w:left w:val="nil"/>
              <w:bottom w:val="nil"/>
              <w:right w:val="nil"/>
            </w:tcBorders>
            <w:tcMar>
              <w:top w:w="120" w:type="dxa"/>
              <w:left w:w="40" w:type="dxa"/>
              <w:bottom w:w="60" w:type="dxa"/>
              <w:right w:w="40" w:type="dxa"/>
            </w:tcMar>
          </w:tcPr>
          <w:p w14:paraId="488FA3F7" w14:textId="77777777" w:rsidR="00F1788B" w:rsidRDefault="00F1788B" w:rsidP="00712165">
            <w:pPr>
              <w:pStyle w:val="Body"/>
              <w:spacing w:before="400" w:line="200" w:lineRule="atLeast"/>
              <w:jc w:val="center"/>
              <w:rPr>
                <w:sz w:val="16"/>
                <w:szCs w:val="16"/>
              </w:rPr>
            </w:pPr>
            <w:r>
              <w:rPr>
                <w:w w:val="100"/>
                <w:sz w:val="16"/>
                <w:szCs w:val="16"/>
              </w:rPr>
              <w:t>B13</w:t>
            </w:r>
          </w:p>
        </w:tc>
      </w:tr>
      <w:tr w:rsidR="00F1788B" w14:paraId="4B147613" w14:textId="77777777" w:rsidTr="00900D39">
        <w:trPr>
          <w:trHeight w:val="19"/>
          <w:jc w:val="center"/>
        </w:trPr>
        <w:tc>
          <w:tcPr>
            <w:tcW w:w="440" w:type="dxa"/>
            <w:tcBorders>
              <w:top w:val="nil"/>
              <w:left w:val="nil"/>
              <w:bottom w:val="nil"/>
              <w:right w:val="nil"/>
            </w:tcBorders>
            <w:tcMar>
              <w:top w:w="160" w:type="dxa"/>
              <w:left w:w="40" w:type="dxa"/>
              <w:bottom w:w="100" w:type="dxa"/>
              <w:right w:w="40" w:type="dxa"/>
            </w:tcMar>
            <w:vAlign w:val="center"/>
          </w:tcPr>
          <w:p w14:paraId="065F5D5E" w14:textId="77777777" w:rsidR="00F1788B" w:rsidRDefault="00F1788B" w:rsidP="00712165">
            <w:pPr>
              <w:pStyle w:val="figuretext"/>
            </w:pPr>
          </w:p>
        </w:tc>
        <w:tc>
          <w:tcPr>
            <w:tcW w:w="10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38D9014" w14:textId="77777777" w:rsidR="00F1788B" w:rsidRDefault="00F1788B" w:rsidP="00712165">
            <w:pPr>
              <w:pStyle w:val="figuretext"/>
            </w:pPr>
            <w:r>
              <w:rPr>
                <w:w w:val="100"/>
              </w:rPr>
              <w:t>AP Reachability</w:t>
            </w:r>
          </w:p>
        </w:tc>
        <w:tc>
          <w:tcPr>
            <w:tcW w:w="7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8DD1A32" w14:textId="77777777" w:rsidR="00F1788B" w:rsidRDefault="00F1788B" w:rsidP="00712165">
            <w:pPr>
              <w:pStyle w:val="figuretext"/>
            </w:pPr>
            <w:r>
              <w:rPr>
                <w:w w:val="100"/>
              </w:rPr>
              <w:t>Security</w:t>
            </w:r>
          </w:p>
        </w:tc>
        <w:tc>
          <w:tcPr>
            <w:tcW w:w="7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542BC38" w14:textId="77777777" w:rsidR="00F1788B" w:rsidRDefault="00F1788B" w:rsidP="00712165">
            <w:pPr>
              <w:pStyle w:val="figuretext"/>
            </w:pPr>
            <w:r>
              <w:rPr>
                <w:w w:val="100"/>
              </w:rPr>
              <w:t>Key Scope</w:t>
            </w:r>
          </w:p>
        </w:tc>
        <w:tc>
          <w:tcPr>
            <w:tcW w:w="96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C3B71D5" w14:textId="77777777" w:rsidR="00F1788B" w:rsidRDefault="00F1788B" w:rsidP="00712165">
            <w:pPr>
              <w:pStyle w:val="figuretext"/>
            </w:pPr>
            <w:r>
              <w:rPr>
                <w:w w:val="100"/>
              </w:rPr>
              <w:t>Capabilities</w:t>
            </w:r>
          </w:p>
        </w:tc>
        <w:tc>
          <w:tcPr>
            <w:tcW w:w="76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4F8AC8C7" w14:textId="77777777" w:rsidR="00F1788B" w:rsidRDefault="00F1788B" w:rsidP="00712165">
            <w:pPr>
              <w:pStyle w:val="figuretext"/>
            </w:pPr>
            <w:r>
              <w:rPr>
                <w:w w:val="100"/>
              </w:rPr>
              <w:t xml:space="preserve">Mobility </w:t>
            </w:r>
            <w:r>
              <w:rPr>
                <w:w w:val="100"/>
              </w:rPr>
              <w:br/>
              <w:t>Domain</w:t>
            </w:r>
          </w:p>
        </w:tc>
        <w:tc>
          <w:tcPr>
            <w:tcW w:w="9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A455050" w14:textId="77777777" w:rsidR="00F1788B" w:rsidRDefault="00F1788B" w:rsidP="00712165">
            <w:pPr>
              <w:pStyle w:val="figuretext"/>
            </w:pPr>
            <w:r>
              <w:rPr>
                <w:w w:val="100"/>
              </w:rPr>
              <w:t>High Throughput</w:t>
            </w:r>
          </w:p>
        </w:tc>
        <w:tc>
          <w:tcPr>
            <w:tcW w:w="9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026D49E" w14:textId="77777777" w:rsidR="00F1788B" w:rsidRDefault="00F1788B" w:rsidP="00712165">
            <w:pPr>
              <w:pStyle w:val="figuretext"/>
            </w:pPr>
            <w:r>
              <w:rPr>
                <w:w w:val="100"/>
              </w:rPr>
              <w:t>Very High Throughput</w:t>
            </w:r>
          </w:p>
        </w:tc>
        <w:tc>
          <w:tcPr>
            <w:tcW w:w="6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CB79D26" w14:textId="77777777" w:rsidR="00F1788B" w:rsidRDefault="00F1788B" w:rsidP="00712165">
            <w:pPr>
              <w:pStyle w:val="figuretext"/>
            </w:pPr>
            <w:r>
              <w:rPr>
                <w:w w:val="100"/>
              </w:rPr>
              <w:t>FTM</w:t>
            </w:r>
          </w:p>
        </w:tc>
      </w:tr>
      <w:tr w:rsidR="00F1788B" w14:paraId="2F2F3DE2" w14:textId="77777777" w:rsidTr="00900D39">
        <w:trPr>
          <w:trHeight w:val="22"/>
          <w:jc w:val="center"/>
        </w:trPr>
        <w:tc>
          <w:tcPr>
            <w:tcW w:w="440" w:type="dxa"/>
            <w:tcBorders>
              <w:top w:val="nil"/>
              <w:left w:val="nil"/>
              <w:bottom w:val="nil"/>
              <w:right w:val="nil"/>
            </w:tcBorders>
            <w:tcMar>
              <w:top w:w="160" w:type="dxa"/>
              <w:left w:w="40" w:type="dxa"/>
              <w:bottom w:w="100" w:type="dxa"/>
              <w:right w:w="40" w:type="dxa"/>
            </w:tcMar>
            <w:vAlign w:val="center"/>
          </w:tcPr>
          <w:p w14:paraId="6B028460" w14:textId="77777777" w:rsidR="00F1788B" w:rsidRDefault="00F1788B" w:rsidP="00712165">
            <w:pPr>
              <w:pStyle w:val="figuretext"/>
            </w:pPr>
            <w:r>
              <w:rPr>
                <w:w w:val="100"/>
              </w:rPr>
              <w:t>Bits:</w:t>
            </w:r>
          </w:p>
        </w:tc>
        <w:tc>
          <w:tcPr>
            <w:tcW w:w="1000" w:type="dxa"/>
            <w:tcBorders>
              <w:top w:val="nil"/>
              <w:left w:val="nil"/>
              <w:bottom w:val="nil"/>
              <w:right w:val="nil"/>
            </w:tcBorders>
            <w:tcMar>
              <w:top w:w="160" w:type="dxa"/>
              <w:left w:w="40" w:type="dxa"/>
              <w:bottom w:w="100" w:type="dxa"/>
              <w:right w:w="40" w:type="dxa"/>
            </w:tcMar>
            <w:vAlign w:val="center"/>
          </w:tcPr>
          <w:p w14:paraId="5A9D5008" w14:textId="77777777" w:rsidR="00F1788B" w:rsidRDefault="00F1788B" w:rsidP="00712165">
            <w:pPr>
              <w:pStyle w:val="figuretext"/>
            </w:pPr>
            <w:r>
              <w:rPr>
                <w:w w:val="100"/>
              </w:rPr>
              <w:t>2</w:t>
            </w:r>
          </w:p>
        </w:tc>
        <w:tc>
          <w:tcPr>
            <w:tcW w:w="700" w:type="dxa"/>
            <w:tcBorders>
              <w:top w:val="nil"/>
              <w:left w:val="nil"/>
              <w:bottom w:val="nil"/>
              <w:right w:val="nil"/>
            </w:tcBorders>
            <w:tcMar>
              <w:top w:w="160" w:type="dxa"/>
              <w:left w:w="40" w:type="dxa"/>
              <w:bottom w:w="100" w:type="dxa"/>
              <w:right w:w="40" w:type="dxa"/>
            </w:tcMar>
            <w:vAlign w:val="center"/>
          </w:tcPr>
          <w:p w14:paraId="6014382B" w14:textId="77777777" w:rsidR="00F1788B" w:rsidRDefault="00F1788B" w:rsidP="00712165">
            <w:pPr>
              <w:pStyle w:val="figuretext"/>
            </w:pPr>
            <w:r>
              <w:rPr>
                <w:w w:val="100"/>
              </w:rPr>
              <w:t>1</w:t>
            </w:r>
          </w:p>
        </w:tc>
        <w:tc>
          <w:tcPr>
            <w:tcW w:w="700" w:type="dxa"/>
            <w:tcBorders>
              <w:top w:val="nil"/>
              <w:left w:val="nil"/>
              <w:bottom w:val="nil"/>
              <w:right w:val="nil"/>
            </w:tcBorders>
            <w:tcMar>
              <w:top w:w="160" w:type="dxa"/>
              <w:left w:w="40" w:type="dxa"/>
              <w:bottom w:w="100" w:type="dxa"/>
              <w:right w:w="40" w:type="dxa"/>
            </w:tcMar>
            <w:vAlign w:val="center"/>
          </w:tcPr>
          <w:p w14:paraId="02BBADBB" w14:textId="77777777" w:rsidR="00F1788B" w:rsidRDefault="00F1788B" w:rsidP="00712165">
            <w:pPr>
              <w:pStyle w:val="figuretext"/>
            </w:pPr>
            <w:r>
              <w:rPr>
                <w:w w:val="100"/>
              </w:rPr>
              <w:t>1</w:t>
            </w:r>
          </w:p>
        </w:tc>
        <w:tc>
          <w:tcPr>
            <w:tcW w:w="960" w:type="dxa"/>
            <w:tcBorders>
              <w:top w:val="nil"/>
              <w:left w:val="nil"/>
              <w:bottom w:val="nil"/>
              <w:right w:val="nil"/>
            </w:tcBorders>
            <w:tcMar>
              <w:top w:w="160" w:type="dxa"/>
              <w:left w:w="40" w:type="dxa"/>
              <w:bottom w:w="100" w:type="dxa"/>
              <w:right w:w="40" w:type="dxa"/>
            </w:tcMar>
            <w:vAlign w:val="center"/>
          </w:tcPr>
          <w:p w14:paraId="750485D2" w14:textId="77777777" w:rsidR="00F1788B" w:rsidRDefault="00F1788B" w:rsidP="00712165">
            <w:pPr>
              <w:pStyle w:val="figuretext"/>
            </w:pPr>
            <w:r>
              <w:rPr>
                <w:w w:val="100"/>
              </w:rPr>
              <w:t>6</w:t>
            </w:r>
          </w:p>
        </w:tc>
        <w:tc>
          <w:tcPr>
            <w:tcW w:w="760" w:type="dxa"/>
            <w:tcBorders>
              <w:top w:val="nil"/>
              <w:left w:val="nil"/>
              <w:bottom w:val="nil"/>
              <w:right w:val="nil"/>
            </w:tcBorders>
            <w:tcMar>
              <w:top w:w="160" w:type="dxa"/>
              <w:left w:w="40" w:type="dxa"/>
              <w:bottom w:w="100" w:type="dxa"/>
              <w:right w:w="40" w:type="dxa"/>
            </w:tcMar>
            <w:vAlign w:val="center"/>
          </w:tcPr>
          <w:p w14:paraId="498EAD8C" w14:textId="77777777" w:rsidR="00F1788B" w:rsidRDefault="00F1788B" w:rsidP="00712165">
            <w:pPr>
              <w:pStyle w:val="figuretext"/>
            </w:pPr>
            <w:r>
              <w:rPr>
                <w:w w:val="100"/>
              </w:rPr>
              <w:t>1</w:t>
            </w:r>
          </w:p>
        </w:tc>
        <w:tc>
          <w:tcPr>
            <w:tcW w:w="980" w:type="dxa"/>
            <w:tcBorders>
              <w:top w:val="nil"/>
              <w:left w:val="nil"/>
              <w:bottom w:val="nil"/>
              <w:right w:val="nil"/>
            </w:tcBorders>
            <w:tcMar>
              <w:top w:w="160" w:type="dxa"/>
              <w:left w:w="40" w:type="dxa"/>
              <w:bottom w:w="100" w:type="dxa"/>
              <w:right w:w="40" w:type="dxa"/>
            </w:tcMar>
            <w:vAlign w:val="center"/>
          </w:tcPr>
          <w:p w14:paraId="01A49FC4" w14:textId="77777777" w:rsidR="00F1788B" w:rsidRDefault="00F1788B" w:rsidP="00712165">
            <w:pPr>
              <w:pStyle w:val="figuretext"/>
            </w:pPr>
            <w:r>
              <w:rPr>
                <w:w w:val="100"/>
              </w:rPr>
              <w:t>1</w:t>
            </w:r>
          </w:p>
        </w:tc>
        <w:tc>
          <w:tcPr>
            <w:tcW w:w="980" w:type="dxa"/>
            <w:tcBorders>
              <w:top w:val="nil"/>
              <w:left w:val="nil"/>
              <w:bottom w:val="nil"/>
              <w:right w:val="nil"/>
            </w:tcBorders>
            <w:tcMar>
              <w:top w:w="160" w:type="dxa"/>
              <w:left w:w="40" w:type="dxa"/>
              <w:bottom w:w="100" w:type="dxa"/>
              <w:right w:w="40" w:type="dxa"/>
            </w:tcMar>
            <w:vAlign w:val="center"/>
          </w:tcPr>
          <w:p w14:paraId="2391D5C1" w14:textId="77777777" w:rsidR="00F1788B" w:rsidRDefault="00F1788B" w:rsidP="00712165">
            <w:pPr>
              <w:pStyle w:val="figuretext"/>
            </w:pPr>
            <w:r>
              <w:rPr>
                <w:w w:val="100"/>
              </w:rPr>
              <w:t>1</w:t>
            </w:r>
          </w:p>
        </w:tc>
        <w:tc>
          <w:tcPr>
            <w:tcW w:w="600" w:type="dxa"/>
            <w:tcBorders>
              <w:top w:val="nil"/>
              <w:left w:val="nil"/>
              <w:bottom w:val="nil"/>
              <w:right w:val="nil"/>
            </w:tcBorders>
            <w:tcMar>
              <w:top w:w="160" w:type="dxa"/>
              <w:left w:w="40" w:type="dxa"/>
              <w:bottom w:w="100" w:type="dxa"/>
              <w:right w:w="40" w:type="dxa"/>
            </w:tcMar>
            <w:vAlign w:val="center"/>
          </w:tcPr>
          <w:p w14:paraId="2CC225C2" w14:textId="77777777" w:rsidR="00F1788B" w:rsidRDefault="00F1788B" w:rsidP="00712165">
            <w:pPr>
              <w:pStyle w:val="figuretext"/>
            </w:pPr>
            <w:r>
              <w:rPr>
                <w:w w:val="100"/>
              </w:rPr>
              <w:t>1</w:t>
            </w:r>
          </w:p>
        </w:tc>
      </w:tr>
    </w:tbl>
    <w:tbl>
      <w:tblPr>
        <w:tblpPr w:leftFromText="180" w:rightFromText="180" w:vertAnchor="text" w:horzAnchor="margin" w:tblpXSpec="center" w:tblpY="37"/>
        <w:tblW w:w="10100" w:type="dxa"/>
        <w:tblLayout w:type="fixed"/>
        <w:tblCellMar>
          <w:top w:w="120" w:type="dxa"/>
          <w:left w:w="40" w:type="dxa"/>
          <w:bottom w:w="60" w:type="dxa"/>
          <w:right w:w="40" w:type="dxa"/>
        </w:tblCellMar>
        <w:tblLook w:val="0000" w:firstRow="0" w:lastRow="0" w:firstColumn="0" w:lastColumn="0" w:noHBand="0" w:noVBand="0"/>
      </w:tblPr>
      <w:tblGrid>
        <w:gridCol w:w="440"/>
        <w:gridCol w:w="740"/>
        <w:gridCol w:w="100"/>
        <w:gridCol w:w="780"/>
        <w:gridCol w:w="1000"/>
        <w:gridCol w:w="1140"/>
        <w:gridCol w:w="1180"/>
        <w:gridCol w:w="1180"/>
        <w:gridCol w:w="1180"/>
        <w:gridCol w:w="900"/>
        <w:gridCol w:w="1460"/>
      </w:tblGrid>
      <w:tr w:rsidR="004742CE" w14:paraId="4F95FFB7" w14:textId="77777777" w:rsidTr="004742CE">
        <w:trPr>
          <w:trHeight w:val="320"/>
        </w:trPr>
        <w:tc>
          <w:tcPr>
            <w:tcW w:w="440" w:type="dxa"/>
            <w:tcBorders>
              <w:top w:val="nil"/>
              <w:left w:val="nil"/>
              <w:bottom w:val="nil"/>
              <w:right w:val="nil"/>
            </w:tcBorders>
            <w:tcMar>
              <w:top w:w="120" w:type="dxa"/>
              <w:left w:w="40" w:type="dxa"/>
              <w:bottom w:w="60" w:type="dxa"/>
              <w:right w:w="40" w:type="dxa"/>
            </w:tcMar>
          </w:tcPr>
          <w:p w14:paraId="0277982E" w14:textId="77777777" w:rsidR="004742CE" w:rsidRDefault="004742CE" w:rsidP="00104C89">
            <w:pPr>
              <w:pStyle w:val="Body"/>
              <w:spacing w:before="120" w:line="200" w:lineRule="atLeast"/>
              <w:rPr>
                <w:sz w:val="16"/>
                <w:szCs w:val="16"/>
              </w:rPr>
            </w:pPr>
          </w:p>
        </w:tc>
        <w:tc>
          <w:tcPr>
            <w:tcW w:w="840" w:type="dxa"/>
            <w:gridSpan w:val="2"/>
            <w:tcBorders>
              <w:top w:val="nil"/>
              <w:left w:val="nil"/>
              <w:bottom w:val="nil"/>
              <w:right w:val="nil"/>
            </w:tcBorders>
            <w:tcMar>
              <w:top w:w="120" w:type="dxa"/>
              <w:left w:w="40" w:type="dxa"/>
              <w:bottom w:w="60" w:type="dxa"/>
              <w:right w:w="40" w:type="dxa"/>
            </w:tcMar>
          </w:tcPr>
          <w:p w14:paraId="4115D9A1" w14:textId="77777777" w:rsidR="004742CE" w:rsidRPr="00F1788B" w:rsidRDefault="004742CE" w:rsidP="00104C89">
            <w:pPr>
              <w:pStyle w:val="Body"/>
              <w:spacing w:before="120" w:line="200" w:lineRule="atLeast"/>
              <w:jc w:val="center"/>
              <w:rPr>
                <w:strike/>
                <w:sz w:val="16"/>
                <w:szCs w:val="16"/>
              </w:rPr>
            </w:pPr>
            <w:r w:rsidRPr="00F1788B">
              <w:rPr>
                <w:w w:val="100"/>
                <w:sz w:val="16"/>
                <w:szCs w:val="16"/>
              </w:rPr>
              <w:t>B14</w:t>
            </w:r>
          </w:p>
        </w:tc>
        <w:tc>
          <w:tcPr>
            <w:tcW w:w="780" w:type="dxa"/>
            <w:tcBorders>
              <w:top w:val="nil"/>
              <w:left w:val="nil"/>
              <w:bottom w:val="nil"/>
              <w:right w:val="nil"/>
            </w:tcBorders>
            <w:tcMar>
              <w:top w:w="120" w:type="dxa"/>
              <w:left w:w="40" w:type="dxa"/>
              <w:bottom w:w="60" w:type="dxa"/>
              <w:right w:w="40" w:type="dxa"/>
            </w:tcMar>
          </w:tcPr>
          <w:p w14:paraId="7E4AC2D0" w14:textId="77777777" w:rsidR="004742CE" w:rsidRPr="00F1788B" w:rsidRDefault="004742CE" w:rsidP="00104C89">
            <w:pPr>
              <w:pStyle w:val="Body"/>
              <w:spacing w:before="120" w:line="200" w:lineRule="atLeast"/>
              <w:jc w:val="center"/>
              <w:rPr>
                <w:strike/>
                <w:sz w:val="16"/>
                <w:szCs w:val="16"/>
              </w:rPr>
            </w:pPr>
            <w:r w:rsidRPr="00F1788B">
              <w:rPr>
                <w:w w:val="100"/>
                <w:sz w:val="16"/>
                <w:szCs w:val="16"/>
              </w:rPr>
              <w:t>B15</w:t>
            </w:r>
          </w:p>
        </w:tc>
        <w:tc>
          <w:tcPr>
            <w:tcW w:w="1000" w:type="dxa"/>
            <w:tcBorders>
              <w:top w:val="nil"/>
              <w:left w:val="nil"/>
              <w:bottom w:val="nil"/>
              <w:right w:val="nil"/>
            </w:tcBorders>
            <w:tcMar>
              <w:top w:w="120" w:type="dxa"/>
              <w:left w:w="40" w:type="dxa"/>
              <w:bottom w:w="60" w:type="dxa"/>
              <w:right w:w="40" w:type="dxa"/>
            </w:tcMar>
          </w:tcPr>
          <w:p w14:paraId="1520A7CA" w14:textId="77777777" w:rsidR="004742CE" w:rsidRPr="00F1788B" w:rsidRDefault="004742CE" w:rsidP="00104C89">
            <w:pPr>
              <w:pStyle w:val="Body"/>
              <w:spacing w:before="120" w:line="200" w:lineRule="atLeast"/>
              <w:jc w:val="center"/>
              <w:rPr>
                <w:strike/>
                <w:sz w:val="16"/>
                <w:szCs w:val="16"/>
              </w:rPr>
            </w:pPr>
            <w:r w:rsidRPr="00F1788B">
              <w:rPr>
                <w:w w:val="100"/>
                <w:sz w:val="16"/>
                <w:szCs w:val="16"/>
              </w:rPr>
              <w:t>B16</w:t>
            </w:r>
          </w:p>
        </w:tc>
        <w:tc>
          <w:tcPr>
            <w:tcW w:w="1140" w:type="dxa"/>
            <w:tcBorders>
              <w:top w:val="nil"/>
              <w:left w:val="nil"/>
              <w:bottom w:val="nil"/>
              <w:right w:val="nil"/>
            </w:tcBorders>
            <w:tcMar>
              <w:top w:w="120" w:type="dxa"/>
              <w:left w:w="40" w:type="dxa"/>
              <w:bottom w:w="60" w:type="dxa"/>
              <w:right w:w="40" w:type="dxa"/>
            </w:tcMar>
          </w:tcPr>
          <w:p w14:paraId="20D1BE89" w14:textId="77777777" w:rsidR="004742CE" w:rsidRPr="00F1788B" w:rsidRDefault="004742CE" w:rsidP="00104C89">
            <w:pPr>
              <w:pStyle w:val="Body"/>
              <w:spacing w:before="120" w:line="200" w:lineRule="atLeast"/>
              <w:jc w:val="center"/>
              <w:rPr>
                <w:strike/>
                <w:sz w:val="16"/>
                <w:szCs w:val="16"/>
              </w:rPr>
            </w:pPr>
            <w:r w:rsidRPr="00F1788B">
              <w:rPr>
                <w:w w:val="100"/>
                <w:sz w:val="16"/>
                <w:szCs w:val="16"/>
              </w:rPr>
              <w:t>B17</w:t>
            </w:r>
          </w:p>
        </w:tc>
        <w:tc>
          <w:tcPr>
            <w:tcW w:w="1180" w:type="dxa"/>
            <w:tcBorders>
              <w:top w:val="nil"/>
              <w:left w:val="nil"/>
              <w:bottom w:val="nil"/>
              <w:right w:val="nil"/>
            </w:tcBorders>
            <w:tcMar>
              <w:top w:w="120" w:type="dxa"/>
              <w:left w:w="40" w:type="dxa"/>
              <w:bottom w:w="60" w:type="dxa"/>
              <w:right w:w="40" w:type="dxa"/>
            </w:tcMar>
          </w:tcPr>
          <w:p w14:paraId="2987528E" w14:textId="77777777" w:rsidR="004742CE" w:rsidRPr="00F1788B" w:rsidRDefault="004742CE" w:rsidP="00104C89">
            <w:pPr>
              <w:pStyle w:val="Body"/>
              <w:tabs>
                <w:tab w:val="right" w:pos="720"/>
              </w:tabs>
              <w:spacing w:before="120" w:line="200" w:lineRule="atLeast"/>
              <w:jc w:val="center"/>
              <w:rPr>
                <w:strike/>
                <w:sz w:val="16"/>
                <w:szCs w:val="16"/>
              </w:rPr>
            </w:pPr>
            <w:r w:rsidRPr="00F1788B">
              <w:rPr>
                <w:w w:val="100"/>
                <w:sz w:val="16"/>
                <w:szCs w:val="16"/>
              </w:rPr>
              <w:t>B18</w:t>
            </w:r>
          </w:p>
        </w:tc>
        <w:tc>
          <w:tcPr>
            <w:tcW w:w="1180" w:type="dxa"/>
            <w:tcBorders>
              <w:top w:val="nil"/>
              <w:left w:val="nil"/>
              <w:bottom w:val="nil"/>
              <w:right w:val="nil"/>
            </w:tcBorders>
            <w:tcMar>
              <w:top w:w="120" w:type="dxa"/>
              <w:left w:w="40" w:type="dxa"/>
              <w:bottom w:w="60" w:type="dxa"/>
              <w:right w:w="40" w:type="dxa"/>
            </w:tcMar>
          </w:tcPr>
          <w:p w14:paraId="4776E1AF" w14:textId="77777777" w:rsidR="004742CE" w:rsidRPr="00F1788B" w:rsidRDefault="004742CE" w:rsidP="00104C89">
            <w:pPr>
              <w:pStyle w:val="Body"/>
              <w:tabs>
                <w:tab w:val="right" w:pos="720"/>
              </w:tabs>
              <w:spacing w:before="120" w:line="200" w:lineRule="atLeast"/>
              <w:jc w:val="center"/>
              <w:rPr>
                <w:strike/>
                <w:sz w:val="16"/>
                <w:szCs w:val="16"/>
              </w:rPr>
            </w:pPr>
            <w:r w:rsidRPr="00F1788B">
              <w:rPr>
                <w:w w:val="100"/>
                <w:sz w:val="16"/>
                <w:szCs w:val="16"/>
              </w:rPr>
              <w:t>B19</w:t>
            </w:r>
          </w:p>
        </w:tc>
        <w:tc>
          <w:tcPr>
            <w:tcW w:w="1180" w:type="dxa"/>
            <w:tcBorders>
              <w:top w:val="nil"/>
              <w:left w:val="nil"/>
              <w:bottom w:val="nil"/>
              <w:right w:val="nil"/>
            </w:tcBorders>
            <w:tcMar>
              <w:top w:w="120" w:type="dxa"/>
              <w:left w:w="40" w:type="dxa"/>
              <w:bottom w:w="60" w:type="dxa"/>
              <w:right w:w="40" w:type="dxa"/>
            </w:tcMar>
          </w:tcPr>
          <w:p w14:paraId="36BCD715" w14:textId="77777777" w:rsidR="004742CE" w:rsidRPr="00F1788B" w:rsidRDefault="004742CE" w:rsidP="00104C89">
            <w:pPr>
              <w:pStyle w:val="Body"/>
              <w:tabs>
                <w:tab w:val="right" w:pos="720"/>
              </w:tabs>
              <w:spacing w:before="120" w:line="200" w:lineRule="atLeast"/>
              <w:jc w:val="center"/>
              <w:rPr>
                <w:strike/>
                <w:sz w:val="16"/>
                <w:szCs w:val="16"/>
              </w:rPr>
            </w:pPr>
            <w:r w:rsidRPr="00F1788B">
              <w:rPr>
                <w:w w:val="100"/>
                <w:sz w:val="16"/>
                <w:szCs w:val="16"/>
              </w:rPr>
              <w:t>B20</w:t>
            </w:r>
          </w:p>
        </w:tc>
        <w:tc>
          <w:tcPr>
            <w:tcW w:w="900" w:type="dxa"/>
            <w:tcBorders>
              <w:top w:val="nil"/>
              <w:left w:val="nil"/>
              <w:bottom w:val="nil"/>
              <w:right w:val="nil"/>
            </w:tcBorders>
          </w:tcPr>
          <w:p w14:paraId="059418AC" w14:textId="77777777" w:rsidR="004742CE" w:rsidRPr="00F1788B" w:rsidRDefault="004742CE" w:rsidP="00104C89">
            <w:pPr>
              <w:pStyle w:val="Body"/>
              <w:tabs>
                <w:tab w:val="right" w:pos="720"/>
              </w:tabs>
              <w:spacing w:before="120" w:line="200" w:lineRule="atLeast"/>
              <w:jc w:val="left"/>
              <w:rPr>
                <w:w w:val="100"/>
                <w:sz w:val="16"/>
                <w:szCs w:val="16"/>
              </w:rPr>
            </w:pPr>
            <w:r>
              <w:rPr>
                <w:w w:val="100"/>
                <w:sz w:val="16"/>
                <w:szCs w:val="16"/>
              </w:rPr>
              <w:t xml:space="preserve">      </w:t>
            </w:r>
            <w:ins w:id="1" w:author="Gaurang Naik" w:date="2021-02-09T18:44:00Z">
              <w:r>
                <w:rPr>
                  <w:w w:val="100"/>
                  <w:sz w:val="16"/>
                  <w:szCs w:val="16"/>
                </w:rPr>
                <w:t>B21</w:t>
              </w:r>
            </w:ins>
          </w:p>
        </w:tc>
        <w:tc>
          <w:tcPr>
            <w:tcW w:w="1460" w:type="dxa"/>
            <w:tcBorders>
              <w:top w:val="nil"/>
              <w:left w:val="nil"/>
              <w:bottom w:val="nil"/>
              <w:right w:val="nil"/>
            </w:tcBorders>
            <w:tcMar>
              <w:top w:w="120" w:type="dxa"/>
              <w:left w:w="40" w:type="dxa"/>
              <w:bottom w:w="60" w:type="dxa"/>
              <w:right w:w="40" w:type="dxa"/>
            </w:tcMar>
          </w:tcPr>
          <w:p w14:paraId="1D83425F" w14:textId="77777777" w:rsidR="004742CE" w:rsidRPr="00F1788B" w:rsidRDefault="004742CE" w:rsidP="00104C89">
            <w:pPr>
              <w:pStyle w:val="Body"/>
              <w:tabs>
                <w:tab w:val="right" w:pos="720"/>
              </w:tabs>
              <w:spacing w:before="120" w:line="200" w:lineRule="atLeast"/>
              <w:jc w:val="left"/>
              <w:rPr>
                <w:sz w:val="16"/>
                <w:szCs w:val="16"/>
              </w:rPr>
            </w:pPr>
            <w:r w:rsidRPr="00F1788B">
              <w:rPr>
                <w:w w:val="100"/>
                <w:sz w:val="16"/>
                <w:szCs w:val="16"/>
              </w:rPr>
              <w:t>B</w:t>
            </w:r>
            <w:r>
              <w:rPr>
                <w:w w:val="100"/>
                <w:sz w:val="16"/>
                <w:szCs w:val="16"/>
              </w:rPr>
              <w:t>2</w:t>
            </w:r>
            <w:del w:id="2" w:author="Gaurang Naik" w:date="2021-02-09T18:47:00Z">
              <w:r w:rsidDel="00785B51">
                <w:rPr>
                  <w:w w:val="100"/>
                  <w:sz w:val="16"/>
                  <w:szCs w:val="16"/>
                </w:rPr>
                <w:delText>1</w:delText>
              </w:r>
            </w:del>
            <w:ins w:id="3" w:author="Gaurang Naik" w:date="2021-02-09T18:47:00Z">
              <w:r>
                <w:rPr>
                  <w:w w:val="100"/>
                  <w:sz w:val="16"/>
                  <w:szCs w:val="16"/>
                </w:rPr>
                <w:t>2</w:t>
              </w:r>
            </w:ins>
            <w:r w:rsidRPr="00F1788B">
              <w:rPr>
                <w:w w:val="100"/>
                <w:sz w:val="16"/>
                <w:szCs w:val="16"/>
              </w:rPr>
              <w:t>        B31</w:t>
            </w:r>
          </w:p>
        </w:tc>
      </w:tr>
      <w:tr w:rsidR="004742CE" w14:paraId="134202AB" w14:textId="77777777" w:rsidTr="00900D39">
        <w:trPr>
          <w:trHeight w:val="19"/>
        </w:trPr>
        <w:tc>
          <w:tcPr>
            <w:tcW w:w="440" w:type="dxa"/>
            <w:tcBorders>
              <w:top w:val="nil"/>
              <w:left w:val="nil"/>
              <w:bottom w:val="nil"/>
              <w:right w:val="nil"/>
            </w:tcBorders>
            <w:tcMar>
              <w:top w:w="160" w:type="dxa"/>
              <w:left w:w="40" w:type="dxa"/>
              <w:bottom w:w="100" w:type="dxa"/>
              <w:right w:w="40" w:type="dxa"/>
            </w:tcMar>
            <w:vAlign w:val="center"/>
          </w:tcPr>
          <w:p w14:paraId="487FFB14" w14:textId="77777777" w:rsidR="004742CE" w:rsidRDefault="004742CE" w:rsidP="004742CE">
            <w:pPr>
              <w:pStyle w:val="figuretext"/>
            </w:pPr>
          </w:p>
        </w:tc>
        <w:tc>
          <w:tcPr>
            <w:tcW w:w="840" w:type="dxa"/>
            <w:gridSpan w:val="2"/>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0D001CF" w14:textId="77777777" w:rsidR="004742CE" w:rsidRPr="00F1788B" w:rsidRDefault="004742CE" w:rsidP="004742CE">
            <w:pPr>
              <w:pStyle w:val="figuretext"/>
              <w:rPr>
                <w:strike/>
              </w:rPr>
            </w:pPr>
            <w:r w:rsidRPr="00F1788B">
              <w:rPr>
                <w:w w:val="100"/>
              </w:rPr>
              <w:t>High Efficiency</w:t>
            </w:r>
          </w:p>
        </w:tc>
        <w:tc>
          <w:tcPr>
            <w:tcW w:w="7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76E25057" w14:textId="77777777" w:rsidR="004742CE" w:rsidRPr="00F1788B" w:rsidRDefault="004742CE" w:rsidP="004742CE">
            <w:pPr>
              <w:pStyle w:val="figuretext"/>
              <w:rPr>
                <w:strike/>
              </w:rPr>
            </w:pPr>
            <w:r w:rsidRPr="00F1788B">
              <w:rPr>
                <w:w w:val="100"/>
              </w:rPr>
              <w:t>ER BSS</w:t>
            </w:r>
          </w:p>
        </w:tc>
        <w:tc>
          <w:tcPr>
            <w:tcW w:w="100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63311A68" w14:textId="77777777" w:rsidR="004742CE" w:rsidRPr="00F1788B" w:rsidRDefault="004742CE" w:rsidP="004742CE">
            <w:pPr>
              <w:pStyle w:val="figuretext"/>
              <w:rPr>
                <w:strike/>
              </w:rPr>
            </w:pPr>
            <w:r w:rsidRPr="00F1788B">
              <w:rPr>
                <w:w w:val="100"/>
              </w:rPr>
              <w:t>Co-Located AP</w:t>
            </w:r>
          </w:p>
        </w:tc>
        <w:tc>
          <w:tcPr>
            <w:tcW w:w="114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6DCEEAE9" w14:textId="77777777" w:rsidR="004742CE" w:rsidRPr="00F1788B" w:rsidRDefault="004742CE" w:rsidP="004742CE">
            <w:pPr>
              <w:pStyle w:val="figuretext"/>
              <w:rPr>
                <w:strike/>
              </w:rPr>
            </w:pPr>
            <w:r w:rsidRPr="00F1788B">
              <w:rPr>
                <w:w w:val="100"/>
              </w:rPr>
              <w:t>Unsolicited Probe Responses Active</w:t>
            </w:r>
          </w:p>
        </w:tc>
        <w:tc>
          <w:tcPr>
            <w:tcW w:w="11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3616D266" w14:textId="77777777" w:rsidR="004742CE" w:rsidRPr="00F1788B" w:rsidRDefault="004742CE" w:rsidP="004742CE">
            <w:pPr>
              <w:pStyle w:val="figuretext"/>
              <w:rPr>
                <w:strike/>
              </w:rPr>
            </w:pPr>
            <w:r w:rsidRPr="00F1788B">
              <w:rPr>
                <w:w w:val="100"/>
              </w:rPr>
              <w:t xml:space="preserve">Member </w:t>
            </w:r>
            <w:proofErr w:type="gramStart"/>
            <w:r w:rsidRPr="00F1788B">
              <w:rPr>
                <w:w w:val="100"/>
              </w:rPr>
              <w:t>Of</w:t>
            </w:r>
            <w:proofErr w:type="gramEnd"/>
            <w:r w:rsidRPr="00F1788B">
              <w:rPr>
                <w:w w:val="100"/>
              </w:rPr>
              <w:t xml:space="preserve"> ESS With 2.4/5 GHz Co-Located AP</w:t>
            </w:r>
          </w:p>
        </w:tc>
        <w:tc>
          <w:tcPr>
            <w:tcW w:w="11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2492604F" w14:textId="77777777" w:rsidR="004742CE" w:rsidRPr="00F1788B" w:rsidRDefault="004742CE" w:rsidP="004742CE">
            <w:pPr>
              <w:pStyle w:val="figuretext"/>
              <w:rPr>
                <w:strike/>
              </w:rPr>
            </w:pPr>
            <w:r w:rsidRPr="00F1788B">
              <w:rPr>
                <w:w w:val="100"/>
              </w:rPr>
              <w:t xml:space="preserve">OCT Supported </w:t>
            </w:r>
            <w:proofErr w:type="gramStart"/>
            <w:r w:rsidRPr="00F1788B">
              <w:rPr>
                <w:w w:val="100"/>
              </w:rPr>
              <w:t>With</w:t>
            </w:r>
            <w:proofErr w:type="gramEnd"/>
            <w:r w:rsidRPr="00F1788B">
              <w:rPr>
                <w:w w:val="100"/>
              </w:rPr>
              <w:t xml:space="preserve"> Reporting AP</w:t>
            </w:r>
          </w:p>
        </w:tc>
        <w:tc>
          <w:tcPr>
            <w:tcW w:w="118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1E857498" w14:textId="77777777" w:rsidR="004742CE" w:rsidRPr="00F1788B" w:rsidRDefault="004742CE" w:rsidP="004742CE">
            <w:pPr>
              <w:pStyle w:val="figuretext"/>
              <w:rPr>
                <w:strike/>
              </w:rPr>
            </w:pPr>
            <w:r w:rsidRPr="00F1788B">
              <w:rPr>
                <w:w w:val="100"/>
              </w:rPr>
              <w:t>Co-Located With 6 GHz AP</w:t>
            </w:r>
          </w:p>
        </w:tc>
        <w:tc>
          <w:tcPr>
            <w:tcW w:w="900" w:type="dxa"/>
            <w:tcBorders>
              <w:top w:val="single" w:sz="10" w:space="0" w:color="000000"/>
              <w:left w:val="single" w:sz="10" w:space="0" w:color="000000"/>
              <w:bottom w:val="single" w:sz="10" w:space="0" w:color="000000"/>
              <w:right w:val="single" w:sz="10" w:space="0" w:color="000000"/>
            </w:tcBorders>
          </w:tcPr>
          <w:p w14:paraId="00D6A00C" w14:textId="3843A81F" w:rsidR="004742CE" w:rsidRPr="0047504F" w:rsidRDefault="00BE3593" w:rsidP="004742CE">
            <w:pPr>
              <w:pStyle w:val="figuretext"/>
              <w:rPr>
                <w:w w:val="100"/>
              </w:rPr>
            </w:pPr>
            <w:ins w:id="4" w:author="Gaurang Naik" w:date="2021-02-12T11:39:00Z">
              <w:r>
                <w:rPr>
                  <w:w w:val="100"/>
                </w:rPr>
                <w:t>Extremely High Throughput</w:t>
              </w:r>
            </w:ins>
          </w:p>
        </w:tc>
        <w:tc>
          <w:tcPr>
            <w:tcW w:w="1460" w:type="dxa"/>
            <w:tcBorders>
              <w:top w:val="single" w:sz="10" w:space="0" w:color="000000"/>
              <w:left w:val="single" w:sz="10" w:space="0" w:color="000000"/>
              <w:bottom w:val="single" w:sz="10" w:space="0" w:color="000000"/>
              <w:right w:val="single" w:sz="10" w:space="0" w:color="000000"/>
            </w:tcBorders>
            <w:tcMar>
              <w:top w:w="160" w:type="dxa"/>
              <w:left w:w="40" w:type="dxa"/>
              <w:bottom w:w="100" w:type="dxa"/>
              <w:right w:w="40" w:type="dxa"/>
            </w:tcMar>
            <w:vAlign w:val="center"/>
          </w:tcPr>
          <w:p w14:paraId="44C6A202" w14:textId="77777777" w:rsidR="004742CE" w:rsidRDefault="004742CE" w:rsidP="004742CE">
            <w:pPr>
              <w:pStyle w:val="figuretext"/>
            </w:pPr>
            <w:r>
              <w:rPr>
                <w:w w:val="100"/>
              </w:rPr>
              <w:t>Reserved</w:t>
            </w:r>
          </w:p>
        </w:tc>
      </w:tr>
      <w:tr w:rsidR="004742CE" w14:paraId="68ACE15D" w14:textId="77777777" w:rsidTr="004742CE">
        <w:trPr>
          <w:trHeight w:val="400"/>
        </w:trPr>
        <w:tc>
          <w:tcPr>
            <w:tcW w:w="440" w:type="dxa"/>
            <w:tcBorders>
              <w:top w:val="nil"/>
              <w:left w:val="nil"/>
              <w:bottom w:val="nil"/>
              <w:right w:val="nil"/>
            </w:tcBorders>
            <w:tcMar>
              <w:top w:w="160" w:type="dxa"/>
              <w:left w:w="40" w:type="dxa"/>
              <w:bottom w:w="100" w:type="dxa"/>
              <w:right w:w="40" w:type="dxa"/>
            </w:tcMar>
            <w:vAlign w:val="center"/>
          </w:tcPr>
          <w:p w14:paraId="666D1430" w14:textId="77777777" w:rsidR="004742CE" w:rsidRDefault="004742CE" w:rsidP="004742CE">
            <w:pPr>
              <w:pStyle w:val="figuretext"/>
            </w:pPr>
            <w:r>
              <w:rPr>
                <w:w w:val="100"/>
              </w:rPr>
              <w:t>Bits:</w:t>
            </w:r>
          </w:p>
        </w:tc>
        <w:tc>
          <w:tcPr>
            <w:tcW w:w="840" w:type="dxa"/>
            <w:gridSpan w:val="2"/>
            <w:tcBorders>
              <w:top w:val="nil"/>
              <w:left w:val="nil"/>
              <w:bottom w:val="nil"/>
              <w:right w:val="nil"/>
            </w:tcBorders>
            <w:tcMar>
              <w:top w:w="160" w:type="dxa"/>
              <w:left w:w="40" w:type="dxa"/>
              <w:bottom w:w="100" w:type="dxa"/>
              <w:right w:w="40" w:type="dxa"/>
            </w:tcMar>
            <w:vAlign w:val="center"/>
          </w:tcPr>
          <w:p w14:paraId="01AC6CE1" w14:textId="77777777" w:rsidR="004742CE" w:rsidRPr="004B2D19" w:rsidRDefault="004742CE" w:rsidP="004742CE">
            <w:pPr>
              <w:pStyle w:val="figuretext"/>
              <w:rPr>
                <w:strike/>
              </w:rPr>
            </w:pPr>
            <w:r w:rsidRPr="004B2D19">
              <w:rPr>
                <w:w w:val="100"/>
              </w:rPr>
              <w:t>1</w:t>
            </w:r>
          </w:p>
        </w:tc>
        <w:tc>
          <w:tcPr>
            <w:tcW w:w="780" w:type="dxa"/>
            <w:tcBorders>
              <w:top w:val="nil"/>
              <w:left w:val="nil"/>
              <w:bottom w:val="nil"/>
              <w:right w:val="nil"/>
            </w:tcBorders>
            <w:tcMar>
              <w:top w:w="160" w:type="dxa"/>
              <w:left w:w="40" w:type="dxa"/>
              <w:bottom w:w="100" w:type="dxa"/>
              <w:right w:w="40" w:type="dxa"/>
            </w:tcMar>
            <w:vAlign w:val="center"/>
          </w:tcPr>
          <w:p w14:paraId="4ED99561" w14:textId="77777777" w:rsidR="004742CE" w:rsidRPr="004B2D19" w:rsidRDefault="004742CE" w:rsidP="004742CE">
            <w:pPr>
              <w:pStyle w:val="figuretext"/>
              <w:rPr>
                <w:strike/>
              </w:rPr>
            </w:pPr>
            <w:r w:rsidRPr="004B2D19">
              <w:rPr>
                <w:w w:val="100"/>
              </w:rPr>
              <w:t>1</w:t>
            </w:r>
          </w:p>
        </w:tc>
        <w:tc>
          <w:tcPr>
            <w:tcW w:w="1000" w:type="dxa"/>
            <w:tcBorders>
              <w:top w:val="nil"/>
              <w:left w:val="nil"/>
              <w:bottom w:val="nil"/>
              <w:right w:val="nil"/>
            </w:tcBorders>
            <w:tcMar>
              <w:top w:w="160" w:type="dxa"/>
              <w:left w:w="40" w:type="dxa"/>
              <w:bottom w:w="100" w:type="dxa"/>
              <w:right w:w="40" w:type="dxa"/>
            </w:tcMar>
            <w:vAlign w:val="center"/>
          </w:tcPr>
          <w:p w14:paraId="0C449970" w14:textId="77777777" w:rsidR="004742CE" w:rsidRPr="004B2D19" w:rsidRDefault="004742CE" w:rsidP="004742CE">
            <w:pPr>
              <w:pStyle w:val="figuretext"/>
              <w:rPr>
                <w:strike/>
              </w:rPr>
            </w:pPr>
            <w:r w:rsidRPr="004B2D19">
              <w:rPr>
                <w:w w:val="100"/>
              </w:rPr>
              <w:t>1</w:t>
            </w:r>
          </w:p>
        </w:tc>
        <w:tc>
          <w:tcPr>
            <w:tcW w:w="1140" w:type="dxa"/>
            <w:tcBorders>
              <w:top w:val="nil"/>
              <w:left w:val="nil"/>
              <w:bottom w:val="nil"/>
              <w:right w:val="nil"/>
            </w:tcBorders>
            <w:tcMar>
              <w:top w:w="160" w:type="dxa"/>
              <w:left w:w="40" w:type="dxa"/>
              <w:bottom w:w="100" w:type="dxa"/>
              <w:right w:w="40" w:type="dxa"/>
            </w:tcMar>
            <w:vAlign w:val="center"/>
          </w:tcPr>
          <w:p w14:paraId="3EBF1715" w14:textId="77777777" w:rsidR="004742CE" w:rsidRPr="004B2D19" w:rsidRDefault="004742CE" w:rsidP="004742CE">
            <w:pPr>
              <w:pStyle w:val="figuretext"/>
              <w:rPr>
                <w:strike/>
              </w:rPr>
            </w:pPr>
            <w:r w:rsidRPr="004B2D19">
              <w:rPr>
                <w:w w:val="100"/>
              </w:rPr>
              <w:t>1</w:t>
            </w:r>
          </w:p>
        </w:tc>
        <w:tc>
          <w:tcPr>
            <w:tcW w:w="1180" w:type="dxa"/>
            <w:tcBorders>
              <w:top w:val="nil"/>
              <w:left w:val="nil"/>
              <w:bottom w:val="nil"/>
              <w:right w:val="nil"/>
            </w:tcBorders>
            <w:tcMar>
              <w:top w:w="160" w:type="dxa"/>
              <w:left w:w="40" w:type="dxa"/>
              <w:bottom w:w="100" w:type="dxa"/>
              <w:right w:w="40" w:type="dxa"/>
            </w:tcMar>
            <w:vAlign w:val="center"/>
          </w:tcPr>
          <w:p w14:paraId="43E55FB7" w14:textId="77777777" w:rsidR="004742CE" w:rsidRPr="004B2D19" w:rsidRDefault="004742CE" w:rsidP="004742CE">
            <w:pPr>
              <w:pStyle w:val="figuretext"/>
            </w:pPr>
            <w:r w:rsidRPr="004B2D19">
              <w:rPr>
                <w:w w:val="100"/>
              </w:rPr>
              <w:t>1</w:t>
            </w:r>
          </w:p>
        </w:tc>
        <w:tc>
          <w:tcPr>
            <w:tcW w:w="1180" w:type="dxa"/>
            <w:tcBorders>
              <w:top w:val="nil"/>
              <w:left w:val="nil"/>
              <w:bottom w:val="nil"/>
              <w:right w:val="nil"/>
            </w:tcBorders>
            <w:tcMar>
              <w:top w:w="160" w:type="dxa"/>
              <w:left w:w="40" w:type="dxa"/>
              <w:bottom w:w="100" w:type="dxa"/>
              <w:right w:w="40" w:type="dxa"/>
            </w:tcMar>
            <w:vAlign w:val="center"/>
          </w:tcPr>
          <w:p w14:paraId="5195B636" w14:textId="77777777" w:rsidR="004742CE" w:rsidRPr="004B2D19" w:rsidRDefault="004742CE" w:rsidP="004742CE">
            <w:pPr>
              <w:pStyle w:val="figuretext"/>
            </w:pPr>
            <w:r w:rsidRPr="004B2D19">
              <w:rPr>
                <w:w w:val="100"/>
              </w:rPr>
              <w:t>1</w:t>
            </w:r>
          </w:p>
        </w:tc>
        <w:tc>
          <w:tcPr>
            <w:tcW w:w="1180" w:type="dxa"/>
            <w:tcBorders>
              <w:top w:val="nil"/>
              <w:left w:val="nil"/>
              <w:bottom w:val="nil"/>
              <w:right w:val="nil"/>
            </w:tcBorders>
            <w:tcMar>
              <w:top w:w="160" w:type="dxa"/>
              <w:left w:w="40" w:type="dxa"/>
              <w:bottom w:w="100" w:type="dxa"/>
              <w:right w:w="40" w:type="dxa"/>
            </w:tcMar>
            <w:vAlign w:val="center"/>
          </w:tcPr>
          <w:p w14:paraId="777C2170" w14:textId="77777777" w:rsidR="004742CE" w:rsidRPr="004B2D19" w:rsidRDefault="004742CE" w:rsidP="004742CE">
            <w:pPr>
              <w:pStyle w:val="figuretext"/>
            </w:pPr>
            <w:r w:rsidRPr="004B2D19">
              <w:rPr>
                <w:w w:val="100"/>
              </w:rPr>
              <w:t>1</w:t>
            </w:r>
          </w:p>
        </w:tc>
        <w:tc>
          <w:tcPr>
            <w:tcW w:w="900" w:type="dxa"/>
            <w:tcBorders>
              <w:top w:val="nil"/>
              <w:left w:val="nil"/>
              <w:bottom w:val="nil"/>
              <w:right w:val="nil"/>
            </w:tcBorders>
          </w:tcPr>
          <w:p w14:paraId="701BAE23" w14:textId="77777777" w:rsidR="004742CE" w:rsidRPr="004742CE" w:rsidRDefault="004742CE" w:rsidP="004742CE">
            <w:pPr>
              <w:pStyle w:val="figuretext"/>
              <w:rPr>
                <w:w w:val="100"/>
              </w:rPr>
            </w:pPr>
            <w:ins w:id="5" w:author="Gaurang Naik" w:date="2021-02-09T18:48:00Z">
              <w:r w:rsidRPr="004742CE">
                <w:rPr>
                  <w:w w:val="100"/>
                </w:rPr>
                <w:t>1</w:t>
              </w:r>
            </w:ins>
          </w:p>
        </w:tc>
        <w:tc>
          <w:tcPr>
            <w:tcW w:w="1460" w:type="dxa"/>
            <w:tcBorders>
              <w:top w:val="nil"/>
              <w:left w:val="nil"/>
              <w:bottom w:val="nil"/>
              <w:right w:val="nil"/>
            </w:tcBorders>
            <w:tcMar>
              <w:top w:w="160" w:type="dxa"/>
              <w:left w:w="40" w:type="dxa"/>
              <w:bottom w:w="100" w:type="dxa"/>
              <w:right w:w="40" w:type="dxa"/>
            </w:tcMar>
            <w:vAlign w:val="center"/>
          </w:tcPr>
          <w:p w14:paraId="70F456A5" w14:textId="77777777" w:rsidR="004742CE" w:rsidRPr="004B2D19" w:rsidRDefault="004742CE" w:rsidP="004742CE">
            <w:pPr>
              <w:pStyle w:val="figuretext"/>
            </w:pPr>
            <w:r w:rsidRPr="004B2D19">
              <w:rPr>
                <w:w w:val="100"/>
              </w:rPr>
              <w:t>1</w:t>
            </w:r>
            <w:del w:id="6" w:author="Gaurang Naik" w:date="2021-02-09T18:48:00Z">
              <w:r w:rsidRPr="004B2D19" w:rsidDel="004B2D19">
                <w:rPr>
                  <w:w w:val="100"/>
                </w:rPr>
                <w:delText>1</w:delText>
              </w:r>
            </w:del>
            <w:ins w:id="7" w:author="Gaurang Naik" w:date="2021-02-09T18:48:00Z">
              <w:r>
                <w:rPr>
                  <w:w w:val="100"/>
                </w:rPr>
                <w:t>0</w:t>
              </w:r>
            </w:ins>
          </w:p>
        </w:tc>
      </w:tr>
      <w:tr w:rsidR="004742CE" w14:paraId="49912892" w14:textId="77777777" w:rsidTr="004742CE">
        <w:tc>
          <w:tcPr>
            <w:tcW w:w="1180" w:type="dxa"/>
            <w:gridSpan w:val="2"/>
            <w:tcBorders>
              <w:top w:val="nil"/>
              <w:left w:val="nil"/>
              <w:bottom w:val="nil"/>
              <w:right w:val="nil"/>
            </w:tcBorders>
          </w:tcPr>
          <w:p w14:paraId="4B4E9C81" w14:textId="77777777" w:rsidR="004742CE" w:rsidRDefault="004742CE" w:rsidP="004742CE">
            <w:pPr>
              <w:pStyle w:val="FigTitle"/>
              <w:rPr>
                <w:w w:val="100"/>
              </w:rPr>
            </w:pPr>
          </w:p>
        </w:tc>
        <w:tc>
          <w:tcPr>
            <w:tcW w:w="8920" w:type="dxa"/>
            <w:gridSpan w:val="9"/>
            <w:tcBorders>
              <w:top w:val="nil"/>
              <w:left w:val="nil"/>
              <w:bottom w:val="nil"/>
              <w:right w:val="nil"/>
            </w:tcBorders>
            <w:tcMar>
              <w:top w:w="120" w:type="dxa"/>
              <w:left w:w="40" w:type="dxa"/>
              <w:bottom w:w="60" w:type="dxa"/>
              <w:right w:w="40" w:type="dxa"/>
            </w:tcMar>
            <w:vAlign w:val="center"/>
          </w:tcPr>
          <w:p w14:paraId="21D6D409" w14:textId="77777777" w:rsidR="004742CE" w:rsidRDefault="004742CE" w:rsidP="00FC4FF1">
            <w:pPr>
              <w:pStyle w:val="FigTitle"/>
              <w:numPr>
                <w:ilvl w:val="0"/>
                <w:numId w:val="3"/>
              </w:numPr>
            </w:pPr>
            <w:bookmarkStart w:id="8" w:name="RTF37313333343a204669675469"/>
            <w:r>
              <w:rPr>
                <w:w w:val="100"/>
              </w:rPr>
              <w:t>BSSID Information field format</w:t>
            </w:r>
            <w:bookmarkEnd w:id="8"/>
          </w:p>
        </w:tc>
      </w:tr>
    </w:tbl>
    <w:p w14:paraId="4265E45A" w14:textId="6F300C20" w:rsidR="00F1788B" w:rsidDel="004F3D24" w:rsidRDefault="0065227A" w:rsidP="00F1788B">
      <w:pPr>
        <w:pStyle w:val="EditiingInstruction"/>
        <w:rPr>
          <w:del w:id="9" w:author="Gaurang Naik" w:date="2021-02-12T11:42:00Z"/>
          <w:w w:val="100"/>
          <w:lang w:val="en-GB"/>
        </w:rPr>
      </w:pPr>
      <w:proofErr w:type="spellStart"/>
      <w:r w:rsidRPr="00C14E50">
        <w:rPr>
          <w:w w:val="100"/>
          <w:highlight w:val="yellow"/>
        </w:rPr>
        <w:t>TGbe</w:t>
      </w:r>
      <w:proofErr w:type="spellEnd"/>
      <w:r w:rsidRPr="00C14E50">
        <w:rPr>
          <w:w w:val="100"/>
          <w:highlight w:val="yellow"/>
        </w:rPr>
        <w:t xml:space="preserve"> editor: Please</w:t>
      </w:r>
      <w:r>
        <w:rPr>
          <w:w w:val="100"/>
          <w:highlight w:val="yellow"/>
        </w:rPr>
        <w:t xml:space="preserve"> </w:t>
      </w:r>
      <w:r w:rsidR="001F443E">
        <w:rPr>
          <w:w w:val="100"/>
          <w:highlight w:val="yellow"/>
        </w:rPr>
        <w:t>insert</w:t>
      </w:r>
      <w:r>
        <w:rPr>
          <w:w w:val="100"/>
          <w:highlight w:val="yellow"/>
        </w:rPr>
        <w:t xml:space="preserve"> the </w:t>
      </w:r>
      <w:r w:rsidR="001F443E">
        <w:rPr>
          <w:w w:val="100"/>
          <w:highlight w:val="yellow"/>
        </w:rPr>
        <w:t>following</w:t>
      </w:r>
      <w:r w:rsidR="004E59F0">
        <w:rPr>
          <w:w w:val="100"/>
          <w:highlight w:val="yellow"/>
        </w:rPr>
        <w:t xml:space="preserve"> after the paragraph starting</w:t>
      </w:r>
      <w:r w:rsidR="00AB5FFE">
        <w:rPr>
          <w:w w:val="100"/>
          <w:highlight w:val="yellow"/>
        </w:rPr>
        <w:t xml:space="preserve"> with</w:t>
      </w:r>
      <w:r w:rsidR="004E59F0">
        <w:rPr>
          <w:w w:val="100"/>
          <w:highlight w:val="yellow"/>
        </w:rPr>
        <w:t xml:space="preserve"> “</w:t>
      </w:r>
      <w:r w:rsidR="00DB785E">
        <w:rPr>
          <w:w w:val="100"/>
          <w:highlight w:val="yellow"/>
        </w:rPr>
        <w:t>The Co-Located With 6 GHz AP subfield …</w:t>
      </w:r>
      <w:r w:rsidR="004E59F0">
        <w:rPr>
          <w:w w:val="100"/>
          <w:highlight w:val="yellow"/>
        </w:rPr>
        <w:t>”</w:t>
      </w:r>
      <w:r w:rsidR="00EF2241">
        <w:rPr>
          <w:w w:val="100"/>
          <w:highlight w:val="yellow"/>
        </w:rPr>
        <w:t xml:space="preserve"> as shown below</w:t>
      </w:r>
      <w:r w:rsidRPr="00C14E50">
        <w:rPr>
          <w:w w:val="100"/>
          <w:highlight w:val="yellow"/>
        </w:rPr>
        <w:t xml:space="preserve"> </w:t>
      </w:r>
      <w:r>
        <w:rPr>
          <w:w w:val="100"/>
        </w:rPr>
        <w:t>[CID 1010</w:t>
      </w:r>
      <w:r w:rsidR="00600E56">
        <w:rPr>
          <w:w w:val="100"/>
        </w:rPr>
        <w:t>, 1128</w:t>
      </w:r>
      <w:r>
        <w:rPr>
          <w:w w:val="100"/>
        </w:rPr>
        <w:t>]</w:t>
      </w:r>
      <w:r w:rsidRPr="00C14E50">
        <w:rPr>
          <w:w w:val="100"/>
        </w:rPr>
        <w:t>:</w:t>
      </w:r>
    </w:p>
    <w:p w14:paraId="373A5223" w14:textId="6F9D2FF3" w:rsidR="00F1788B" w:rsidDel="00731FC2" w:rsidRDefault="002765DD" w:rsidP="00F1788B">
      <w:pPr>
        <w:pStyle w:val="EditiingInstruction"/>
        <w:rPr>
          <w:del w:id="10" w:author="Gaurang Naik" w:date="2021-02-12T11:41:00Z"/>
          <w:b w:val="0"/>
          <w:bCs w:val="0"/>
          <w:i w:val="0"/>
          <w:iCs w:val="0"/>
          <w:w w:val="100"/>
          <w:lang w:val="en-GB"/>
        </w:rPr>
      </w:pPr>
      <w:ins w:id="11" w:author="Gaurang Naik" w:date="2021-02-12T11:44:00Z">
        <w:r>
          <w:rPr>
            <w:b w:val="0"/>
            <w:bCs w:val="0"/>
            <w:i w:val="0"/>
            <w:iCs w:val="0"/>
            <w:w w:val="100"/>
            <w:lang w:val="en-GB"/>
          </w:rPr>
          <w:t xml:space="preserve">The Extremely High Throughput subfield </w:t>
        </w:r>
        <w:r w:rsidR="00D02C9E">
          <w:rPr>
            <w:b w:val="0"/>
            <w:bCs w:val="0"/>
            <w:i w:val="0"/>
            <w:iCs w:val="0"/>
            <w:w w:val="100"/>
            <w:lang w:val="en-GB"/>
          </w:rPr>
          <w:t xml:space="preserve">is set to 1 to indicate that the AP represented by this BSSID is an EHT AP </w:t>
        </w:r>
      </w:ins>
      <w:ins w:id="12" w:author="Gaurang Naik" w:date="2021-02-12T11:45:00Z">
        <w:r w:rsidR="00B60189">
          <w:rPr>
            <w:b w:val="0"/>
            <w:bCs w:val="0"/>
            <w:i w:val="0"/>
            <w:iCs w:val="0"/>
            <w:w w:val="100"/>
            <w:lang w:val="en-GB"/>
          </w:rPr>
          <w:t xml:space="preserve">and that the EHT Capabilities element (or EHT Operation element), if included as a </w:t>
        </w:r>
        <w:proofErr w:type="spellStart"/>
        <w:r w:rsidR="00AE1303">
          <w:rPr>
            <w:b w:val="0"/>
            <w:bCs w:val="0"/>
            <w:i w:val="0"/>
            <w:iCs w:val="0"/>
            <w:w w:val="100"/>
            <w:lang w:val="en-GB"/>
          </w:rPr>
          <w:t>subelement</w:t>
        </w:r>
        <w:proofErr w:type="spellEnd"/>
        <w:r w:rsidR="00AE1303">
          <w:rPr>
            <w:b w:val="0"/>
            <w:bCs w:val="0"/>
            <w:i w:val="0"/>
            <w:iCs w:val="0"/>
            <w:w w:val="100"/>
            <w:lang w:val="en-GB"/>
          </w:rPr>
          <w:t xml:space="preserve"> in the </w:t>
        </w:r>
      </w:ins>
      <w:ins w:id="13" w:author="Gaurang Naik" w:date="2021-02-12T11:46:00Z">
        <w:r w:rsidR="00AE1303">
          <w:rPr>
            <w:b w:val="0"/>
            <w:bCs w:val="0"/>
            <w:i w:val="0"/>
            <w:iCs w:val="0"/>
            <w:w w:val="100"/>
            <w:lang w:val="en-GB"/>
          </w:rPr>
          <w:t xml:space="preserve">report, is identical in content to the EHT Capabilities element (or EHT Operation element) included in the </w:t>
        </w:r>
        <w:proofErr w:type="spellStart"/>
        <w:r w:rsidR="00AE1303">
          <w:rPr>
            <w:b w:val="0"/>
            <w:bCs w:val="0"/>
            <w:i w:val="0"/>
            <w:iCs w:val="0"/>
            <w:w w:val="100"/>
            <w:lang w:val="en-GB"/>
          </w:rPr>
          <w:t>neighboring</w:t>
        </w:r>
        <w:proofErr w:type="spellEnd"/>
        <w:r w:rsidR="00AE1303">
          <w:rPr>
            <w:b w:val="0"/>
            <w:bCs w:val="0"/>
            <w:i w:val="0"/>
            <w:iCs w:val="0"/>
            <w:w w:val="100"/>
            <w:lang w:val="en-GB"/>
          </w:rPr>
          <w:t xml:space="preserve"> AP’s Beacon frame. Otherwise</w:t>
        </w:r>
      </w:ins>
      <w:ins w:id="14" w:author="Abhishek Patil" w:date="2021-02-12T13:37:00Z">
        <w:r w:rsidR="00791502">
          <w:rPr>
            <w:b w:val="0"/>
            <w:bCs w:val="0"/>
            <w:i w:val="0"/>
            <w:iCs w:val="0"/>
            <w:w w:val="100"/>
            <w:lang w:val="en-GB"/>
          </w:rPr>
          <w:t>,</w:t>
        </w:r>
      </w:ins>
      <w:ins w:id="15" w:author="Gaurang Naik" w:date="2021-02-12T11:46:00Z">
        <w:r w:rsidR="00AE1303">
          <w:rPr>
            <w:b w:val="0"/>
            <w:bCs w:val="0"/>
            <w:i w:val="0"/>
            <w:iCs w:val="0"/>
            <w:w w:val="100"/>
            <w:lang w:val="en-GB"/>
          </w:rPr>
          <w:t xml:space="preserve"> </w:t>
        </w:r>
        <w:r w:rsidR="00CA635A">
          <w:rPr>
            <w:b w:val="0"/>
            <w:bCs w:val="0"/>
            <w:i w:val="0"/>
            <w:iCs w:val="0"/>
            <w:w w:val="100"/>
            <w:lang w:val="en-GB"/>
          </w:rPr>
          <w:t>the Extremely High Throughput subfield is set to 0.</w:t>
        </w:r>
      </w:ins>
    </w:p>
    <w:p w14:paraId="12C998E2" w14:textId="61E83913" w:rsidR="00662D8A" w:rsidRPr="00E76087" w:rsidRDefault="00C01578" w:rsidP="004173C1">
      <w:pPr>
        <w:pStyle w:val="EditiingInstruction"/>
        <w:spacing w:before="60"/>
        <w:rPr>
          <w:ins w:id="16" w:author="Gaurang Naik" w:date="2021-02-09T18:58:00Z"/>
          <w:b w:val="0"/>
          <w:bCs w:val="0"/>
          <w:i w:val="0"/>
          <w:iCs w:val="0"/>
          <w:w w:val="100"/>
          <w:sz w:val="18"/>
          <w:szCs w:val="18"/>
          <w:lang w:val="en-GB"/>
        </w:rPr>
      </w:pPr>
      <w:ins w:id="17" w:author="Gaurang Naik" w:date="2021-02-12T11:47:00Z">
        <w:r w:rsidRPr="00E76087">
          <w:rPr>
            <w:b w:val="0"/>
            <w:bCs w:val="0"/>
            <w:i w:val="0"/>
            <w:iCs w:val="0"/>
            <w:w w:val="100"/>
            <w:sz w:val="18"/>
            <w:szCs w:val="18"/>
            <w:lang w:val="en-GB"/>
          </w:rPr>
          <w:t xml:space="preserve">NOTE – The Extremely High Throughput subfield set to 1 implies that the </w:t>
        </w:r>
        <w:r w:rsidR="00B65A5C" w:rsidRPr="00E76087">
          <w:rPr>
            <w:b w:val="0"/>
            <w:bCs w:val="0"/>
            <w:i w:val="0"/>
            <w:iCs w:val="0"/>
            <w:w w:val="100"/>
            <w:sz w:val="18"/>
            <w:szCs w:val="18"/>
            <w:lang w:val="en-GB"/>
          </w:rPr>
          <w:t>AP represented by this BSSID is affiliated with an AP ML</w:t>
        </w:r>
      </w:ins>
      <w:ins w:id="18" w:author="Gaurang Naik" w:date="2021-02-12T11:48:00Z">
        <w:r w:rsidR="00B65A5C" w:rsidRPr="00E76087">
          <w:rPr>
            <w:b w:val="0"/>
            <w:bCs w:val="0"/>
            <w:i w:val="0"/>
            <w:iCs w:val="0"/>
            <w:w w:val="100"/>
            <w:sz w:val="18"/>
            <w:szCs w:val="18"/>
            <w:lang w:val="en-GB"/>
          </w:rPr>
          <w:t>D</w:t>
        </w:r>
      </w:ins>
      <w:ins w:id="19" w:author="Gaurang Naik" w:date="2021-02-12T13:35:00Z">
        <w:r w:rsidR="009A0AB3">
          <w:rPr>
            <w:b w:val="0"/>
            <w:bCs w:val="0"/>
            <w:i w:val="0"/>
            <w:iCs w:val="0"/>
            <w:w w:val="100"/>
            <w:sz w:val="18"/>
            <w:szCs w:val="18"/>
            <w:lang w:val="en-GB"/>
          </w:rPr>
          <w:t xml:space="preserve"> and supports </w:t>
        </w:r>
      </w:ins>
      <w:ins w:id="20" w:author="Gaurang Naik" w:date="2021-02-12T13:36:00Z">
        <w:r w:rsidR="009A0AB3">
          <w:rPr>
            <w:b w:val="0"/>
            <w:bCs w:val="0"/>
            <w:i w:val="0"/>
            <w:iCs w:val="0"/>
            <w:w w:val="100"/>
            <w:sz w:val="18"/>
            <w:szCs w:val="18"/>
            <w:lang w:val="en-GB"/>
          </w:rPr>
          <w:t>Multi-</w:t>
        </w:r>
        <w:r w:rsidR="00A24C0D">
          <w:rPr>
            <w:b w:val="0"/>
            <w:bCs w:val="0"/>
            <w:i w:val="0"/>
            <w:iCs w:val="0"/>
            <w:w w:val="100"/>
            <w:sz w:val="18"/>
            <w:szCs w:val="18"/>
            <w:lang w:val="en-GB"/>
          </w:rPr>
          <w:t>l</w:t>
        </w:r>
        <w:r w:rsidR="009A0AB3">
          <w:rPr>
            <w:b w:val="0"/>
            <w:bCs w:val="0"/>
            <w:i w:val="0"/>
            <w:iCs w:val="0"/>
            <w:w w:val="100"/>
            <w:sz w:val="18"/>
            <w:szCs w:val="18"/>
            <w:lang w:val="en-GB"/>
          </w:rPr>
          <w:t xml:space="preserve">ink operation as defined in </w:t>
        </w:r>
        <w:r w:rsidR="00895EB8">
          <w:rPr>
            <w:b w:val="0"/>
            <w:bCs w:val="0"/>
            <w:i w:val="0"/>
            <w:iCs w:val="0"/>
            <w:w w:val="100"/>
            <w:sz w:val="18"/>
            <w:szCs w:val="18"/>
            <w:lang w:val="en-GB"/>
          </w:rPr>
          <w:t>35.3</w:t>
        </w:r>
        <w:r w:rsidR="00A24C0D">
          <w:rPr>
            <w:b w:val="0"/>
            <w:bCs w:val="0"/>
            <w:i w:val="0"/>
            <w:iCs w:val="0"/>
            <w:w w:val="100"/>
            <w:sz w:val="18"/>
            <w:szCs w:val="18"/>
            <w:lang w:val="en-GB"/>
          </w:rPr>
          <w:t xml:space="preserve"> (Multi-link operation)</w:t>
        </w:r>
      </w:ins>
      <w:ins w:id="21" w:author="Gaurang Naik" w:date="2021-02-12T11:48:00Z">
        <w:r w:rsidR="00B65A5C" w:rsidRPr="00E76087">
          <w:rPr>
            <w:b w:val="0"/>
            <w:bCs w:val="0"/>
            <w:i w:val="0"/>
            <w:iCs w:val="0"/>
            <w:w w:val="100"/>
            <w:sz w:val="18"/>
            <w:szCs w:val="18"/>
            <w:lang w:val="en-GB"/>
          </w:rPr>
          <w:t>.</w:t>
        </w:r>
      </w:ins>
    </w:p>
    <w:p w14:paraId="389A8997" w14:textId="29F3804E" w:rsidR="000E0DA3" w:rsidRPr="00DB785E" w:rsidRDefault="00103977" w:rsidP="00BD39A9">
      <w:pPr>
        <w:pStyle w:val="EditiingInstruction"/>
        <w:spacing w:after="240"/>
        <w:rPr>
          <w:b w:val="0"/>
          <w:bCs w:val="0"/>
          <w:i w:val="0"/>
          <w:iCs w:val="0"/>
          <w:w w:val="100"/>
          <w:lang w:val="en-GB"/>
        </w:rPr>
      </w:pPr>
      <w:bookmarkStart w:id="22" w:name="_Hlk64365709"/>
      <w:proofErr w:type="spellStart"/>
      <w:r w:rsidRPr="00C14E50">
        <w:rPr>
          <w:w w:val="100"/>
          <w:highlight w:val="yellow"/>
        </w:rPr>
        <w:t>TGbe</w:t>
      </w:r>
      <w:proofErr w:type="spellEnd"/>
      <w:r w:rsidRPr="00C14E50">
        <w:rPr>
          <w:w w:val="100"/>
          <w:highlight w:val="yellow"/>
        </w:rPr>
        <w:t xml:space="preserve"> editor: Please</w:t>
      </w:r>
      <w:r>
        <w:rPr>
          <w:w w:val="100"/>
          <w:highlight w:val="yellow"/>
        </w:rPr>
        <w:t xml:space="preserve"> insert the following row in Table 9-173 (Optional </w:t>
      </w:r>
      <w:proofErr w:type="spellStart"/>
      <w:r>
        <w:rPr>
          <w:w w:val="100"/>
          <w:highlight w:val="yellow"/>
        </w:rPr>
        <w:t>subelement</w:t>
      </w:r>
      <w:proofErr w:type="spellEnd"/>
      <w:r>
        <w:rPr>
          <w:w w:val="100"/>
          <w:highlight w:val="yellow"/>
        </w:rPr>
        <w:t xml:space="preserve"> IDs for Neighbor </w:t>
      </w:r>
      <w:r w:rsidR="00A41368">
        <w:rPr>
          <w:w w:val="100"/>
          <w:highlight w:val="yellow"/>
        </w:rPr>
        <w:t>Report)</w:t>
      </w:r>
      <w:r w:rsidRPr="00C14E50">
        <w:rPr>
          <w:w w:val="100"/>
          <w:highlight w:val="yellow"/>
        </w:rPr>
        <w:t xml:space="preserve"> </w:t>
      </w:r>
      <w:r>
        <w:rPr>
          <w:w w:val="100"/>
        </w:rPr>
        <w:t>[CID 1010</w:t>
      </w:r>
      <w:r w:rsidR="00600E56">
        <w:rPr>
          <w:w w:val="100"/>
        </w:rPr>
        <w:t>, 1128</w:t>
      </w:r>
      <w:r>
        <w:rPr>
          <w:w w:val="100"/>
        </w:rPr>
        <w:t>]</w:t>
      </w:r>
      <w:r w:rsidRPr="00C14E50">
        <w:rPr>
          <w:w w:val="100"/>
        </w:rPr>
        <w:t>:</w:t>
      </w:r>
      <w:bookmarkEnd w:id="22"/>
    </w:p>
    <w:tbl>
      <w:tblPr>
        <w:tblW w:w="0" w:type="auto"/>
        <w:tblInd w:w="15" w:type="dxa"/>
        <w:tblLayout w:type="fixed"/>
        <w:tblCellMar>
          <w:left w:w="0" w:type="dxa"/>
          <w:right w:w="0" w:type="dxa"/>
        </w:tblCellMar>
        <w:tblLook w:val="0000" w:firstRow="0" w:lastRow="0" w:firstColumn="0" w:lastColumn="0" w:noHBand="0" w:noVBand="0"/>
      </w:tblPr>
      <w:tblGrid>
        <w:gridCol w:w="1950"/>
        <w:gridCol w:w="3420"/>
        <w:gridCol w:w="2610"/>
      </w:tblGrid>
      <w:tr w:rsidR="00CC133D" w14:paraId="1545FA25" w14:textId="77777777" w:rsidTr="003A2BEC">
        <w:trPr>
          <w:trHeight w:val="309"/>
        </w:trPr>
        <w:tc>
          <w:tcPr>
            <w:tcW w:w="1950" w:type="dxa"/>
            <w:tcBorders>
              <w:top w:val="single" w:sz="12" w:space="0" w:color="000000"/>
              <w:left w:val="single" w:sz="12" w:space="0" w:color="000000"/>
              <w:bottom w:val="single" w:sz="12" w:space="0" w:color="000000"/>
              <w:right w:val="single" w:sz="2" w:space="0" w:color="000000"/>
            </w:tcBorders>
          </w:tcPr>
          <w:p w14:paraId="03967B70" w14:textId="407D41DD" w:rsidR="00CC133D" w:rsidRDefault="00CC133D" w:rsidP="00CC133D">
            <w:pPr>
              <w:pStyle w:val="TableParagraph"/>
              <w:kinsoku w:val="0"/>
              <w:overflowPunct w:val="0"/>
              <w:spacing w:before="36"/>
              <w:ind w:right="589"/>
              <w:rPr>
                <w:b/>
                <w:bCs/>
                <w:sz w:val="18"/>
                <w:szCs w:val="18"/>
                <w:u w:val="none"/>
              </w:rPr>
            </w:pPr>
            <w:proofErr w:type="spellStart"/>
            <w:r>
              <w:rPr>
                <w:b/>
                <w:bCs/>
                <w:sz w:val="18"/>
                <w:szCs w:val="18"/>
                <w:u w:val="none"/>
              </w:rPr>
              <w:t>Subelemen</w:t>
            </w:r>
            <w:r w:rsidR="00EC73D2">
              <w:rPr>
                <w:b/>
                <w:bCs/>
                <w:sz w:val="18"/>
                <w:szCs w:val="18"/>
                <w:u w:val="none"/>
              </w:rPr>
              <w:t>t</w:t>
            </w:r>
            <w:proofErr w:type="spellEnd"/>
            <w:r w:rsidR="00EC73D2">
              <w:rPr>
                <w:b/>
                <w:bCs/>
                <w:sz w:val="18"/>
                <w:szCs w:val="18"/>
                <w:u w:val="none"/>
              </w:rPr>
              <w:t xml:space="preserve"> </w:t>
            </w:r>
            <w:r>
              <w:rPr>
                <w:b/>
                <w:bCs/>
                <w:sz w:val="18"/>
                <w:szCs w:val="18"/>
                <w:u w:val="none"/>
              </w:rPr>
              <w:t>ID</w:t>
            </w:r>
          </w:p>
        </w:tc>
        <w:tc>
          <w:tcPr>
            <w:tcW w:w="3420" w:type="dxa"/>
            <w:tcBorders>
              <w:top w:val="single" w:sz="12" w:space="0" w:color="000000"/>
              <w:left w:val="single" w:sz="2" w:space="0" w:color="000000"/>
              <w:bottom w:val="single" w:sz="12" w:space="0" w:color="000000"/>
              <w:right w:val="single" w:sz="2" w:space="0" w:color="000000"/>
            </w:tcBorders>
          </w:tcPr>
          <w:p w14:paraId="3F0A398D" w14:textId="2B6D21DD" w:rsidR="00CC133D" w:rsidRDefault="003A2BEC" w:rsidP="00712165">
            <w:pPr>
              <w:pStyle w:val="TableParagraph"/>
              <w:kinsoku w:val="0"/>
              <w:overflowPunct w:val="0"/>
              <w:spacing w:before="36"/>
              <w:ind w:left="757"/>
              <w:rPr>
                <w:b/>
                <w:bCs/>
                <w:sz w:val="18"/>
                <w:szCs w:val="18"/>
                <w:u w:val="none"/>
              </w:rPr>
            </w:pPr>
            <w:r>
              <w:rPr>
                <w:b/>
                <w:bCs/>
                <w:sz w:val="18"/>
                <w:szCs w:val="18"/>
                <w:u w:val="none"/>
              </w:rPr>
              <w:t>Name</w:t>
            </w:r>
          </w:p>
        </w:tc>
        <w:tc>
          <w:tcPr>
            <w:tcW w:w="2610" w:type="dxa"/>
            <w:tcBorders>
              <w:top w:val="single" w:sz="12" w:space="0" w:color="000000"/>
              <w:left w:val="single" w:sz="2" w:space="0" w:color="000000"/>
              <w:bottom w:val="single" w:sz="12" w:space="0" w:color="000000"/>
              <w:right w:val="single" w:sz="12" w:space="0" w:color="000000"/>
            </w:tcBorders>
          </w:tcPr>
          <w:p w14:paraId="064EBA19" w14:textId="663129CF" w:rsidR="00CC133D" w:rsidRDefault="00EC73D2" w:rsidP="003A2BEC">
            <w:pPr>
              <w:pStyle w:val="TableParagraph"/>
              <w:kinsoku w:val="0"/>
              <w:overflowPunct w:val="0"/>
              <w:spacing w:before="36"/>
              <w:ind w:right="1112"/>
              <w:rPr>
                <w:b/>
                <w:bCs/>
                <w:sz w:val="18"/>
                <w:szCs w:val="18"/>
                <w:u w:val="none"/>
              </w:rPr>
            </w:pPr>
            <w:r>
              <w:rPr>
                <w:b/>
                <w:bCs/>
                <w:sz w:val="18"/>
                <w:szCs w:val="18"/>
                <w:u w:val="none"/>
              </w:rPr>
              <w:t>Extensible</w:t>
            </w:r>
          </w:p>
        </w:tc>
      </w:tr>
      <w:tr w:rsidR="00CC133D" w14:paraId="1332DD66" w14:textId="77777777" w:rsidTr="003A2BEC">
        <w:trPr>
          <w:trHeight w:val="251"/>
        </w:trPr>
        <w:tc>
          <w:tcPr>
            <w:tcW w:w="1950" w:type="dxa"/>
            <w:tcBorders>
              <w:top w:val="single" w:sz="4" w:space="0" w:color="000000"/>
              <w:left w:val="single" w:sz="12" w:space="0" w:color="000000"/>
              <w:bottom w:val="single" w:sz="4" w:space="0" w:color="000000"/>
              <w:right w:val="single" w:sz="2" w:space="0" w:color="000000"/>
            </w:tcBorders>
          </w:tcPr>
          <w:p w14:paraId="389A2599" w14:textId="77777777" w:rsidR="00CC133D" w:rsidRDefault="00CC133D" w:rsidP="00712165">
            <w:pPr>
              <w:pStyle w:val="TableParagraph"/>
              <w:kinsoku w:val="0"/>
              <w:overflowPunct w:val="0"/>
              <w:spacing w:before="7"/>
              <w:ind w:left="116"/>
              <w:rPr>
                <w:sz w:val="18"/>
                <w:szCs w:val="18"/>
                <w:u w:val="none"/>
              </w:rPr>
            </w:pPr>
            <w:ins w:id="23" w:author="Gaurang Naik" w:date="2021-02-08T14:28:00Z">
              <w:r>
                <w:rPr>
                  <w:sz w:val="18"/>
                  <w:szCs w:val="18"/>
                  <w:u w:val="none"/>
                </w:rPr>
                <w:t>&lt;ANA&gt;</w:t>
              </w:r>
            </w:ins>
          </w:p>
        </w:tc>
        <w:tc>
          <w:tcPr>
            <w:tcW w:w="3420" w:type="dxa"/>
            <w:tcBorders>
              <w:top w:val="single" w:sz="4" w:space="0" w:color="000000"/>
              <w:left w:val="single" w:sz="2" w:space="0" w:color="000000"/>
              <w:bottom w:val="single" w:sz="4" w:space="0" w:color="000000"/>
              <w:right w:val="single" w:sz="2" w:space="0" w:color="000000"/>
            </w:tcBorders>
          </w:tcPr>
          <w:p w14:paraId="0CA1355A" w14:textId="5BC60CA7" w:rsidR="00CC133D" w:rsidRDefault="003A2BEC" w:rsidP="00712165">
            <w:pPr>
              <w:pStyle w:val="TableParagraph"/>
              <w:kinsoku w:val="0"/>
              <w:overflowPunct w:val="0"/>
              <w:ind w:left="0"/>
              <w:rPr>
                <w:sz w:val="18"/>
                <w:szCs w:val="18"/>
                <w:u w:val="none"/>
              </w:rPr>
            </w:pPr>
            <w:r w:rsidRPr="003A2BEC">
              <w:rPr>
                <w:sz w:val="18"/>
                <w:szCs w:val="18"/>
                <w:u w:val="none" w:color="000000"/>
              </w:rPr>
              <w:t xml:space="preserve">  </w:t>
            </w:r>
            <w:ins w:id="24" w:author="Gaurang Naik" w:date="2021-02-08T14:29:00Z">
              <w:r w:rsidR="00CC133D">
                <w:rPr>
                  <w:sz w:val="18"/>
                  <w:szCs w:val="18"/>
                  <w:u w:color="000000"/>
                </w:rPr>
                <w:t>EHT Capabilities</w:t>
              </w:r>
            </w:ins>
          </w:p>
        </w:tc>
        <w:tc>
          <w:tcPr>
            <w:tcW w:w="2610" w:type="dxa"/>
            <w:tcBorders>
              <w:top w:val="single" w:sz="4" w:space="0" w:color="000000"/>
              <w:left w:val="single" w:sz="2" w:space="0" w:color="000000"/>
              <w:bottom w:val="single" w:sz="4" w:space="0" w:color="000000"/>
              <w:right w:val="single" w:sz="12" w:space="0" w:color="000000"/>
            </w:tcBorders>
          </w:tcPr>
          <w:p w14:paraId="525EA027" w14:textId="6CFBBF9E" w:rsidR="00CC133D" w:rsidRDefault="003A2BEC" w:rsidP="00712165">
            <w:pPr>
              <w:pStyle w:val="TableParagraph"/>
              <w:kinsoku w:val="0"/>
              <w:overflowPunct w:val="0"/>
              <w:spacing w:before="7"/>
              <w:rPr>
                <w:color w:val="FF0000"/>
                <w:sz w:val="18"/>
                <w:szCs w:val="18"/>
                <w:u w:val="none"/>
              </w:rPr>
            </w:pPr>
            <w:ins w:id="25" w:author="Gaurang Naik" w:date="2021-02-09T19:00:00Z">
              <w:r>
                <w:rPr>
                  <w:color w:val="FF0000"/>
                  <w:sz w:val="18"/>
                  <w:szCs w:val="18"/>
                  <w:u w:val="none"/>
                </w:rPr>
                <w:t>Yes</w:t>
              </w:r>
            </w:ins>
          </w:p>
        </w:tc>
      </w:tr>
      <w:tr w:rsidR="00CC133D" w14:paraId="31B592A3" w14:textId="77777777" w:rsidTr="00150B2A">
        <w:trPr>
          <w:trHeight w:val="251"/>
        </w:trPr>
        <w:tc>
          <w:tcPr>
            <w:tcW w:w="1950" w:type="dxa"/>
            <w:tcBorders>
              <w:top w:val="single" w:sz="4" w:space="0" w:color="000000"/>
              <w:left w:val="single" w:sz="12" w:space="0" w:color="000000"/>
              <w:bottom w:val="single" w:sz="4" w:space="0" w:color="000000"/>
              <w:right w:val="single" w:sz="2" w:space="0" w:color="000000"/>
            </w:tcBorders>
          </w:tcPr>
          <w:p w14:paraId="216454BE" w14:textId="77777777" w:rsidR="00CC133D" w:rsidRDefault="00CC133D" w:rsidP="00712165">
            <w:pPr>
              <w:pStyle w:val="TableParagraph"/>
              <w:kinsoku w:val="0"/>
              <w:overflowPunct w:val="0"/>
              <w:spacing w:before="7"/>
              <w:ind w:left="116"/>
              <w:rPr>
                <w:sz w:val="18"/>
                <w:szCs w:val="18"/>
                <w:u w:color="000000"/>
              </w:rPr>
            </w:pPr>
            <w:ins w:id="26" w:author="Gaurang Naik" w:date="2021-02-08T14:28:00Z">
              <w:r>
                <w:rPr>
                  <w:sz w:val="18"/>
                  <w:szCs w:val="18"/>
                  <w:u w:val="none"/>
                </w:rPr>
                <w:t>&lt;ANA&gt;</w:t>
              </w:r>
            </w:ins>
          </w:p>
        </w:tc>
        <w:tc>
          <w:tcPr>
            <w:tcW w:w="3420" w:type="dxa"/>
            <w:tcBorders>
              <w:top w:val="single" w:sz="4" w:space="0" w:color="000000"/>
              <w:left w:val="single" w:sz="2" w:space="0" w:color="000000"/>
              <w:bottom w:val="single" w:sz="4" w:space="0" w:color="000000"/>
              <w:right w:val="single" w:sz="2" w:space="0" w:color="000000"/>
            </w:tcBorders>
          </w:tcPr>
          <w:p w14:paraId="2113C9D4" w14:textId="77777777" w:rsidR="00CC133D" w:rsidRPr="00480FBF" w:rsidRDefault="00CC133D" w:rsidP="00712165">
            <w:pPr>
              <w:pStyle w:val="TableParagraph"/>
              <w:kinsoku w:val="0"/>
              <w:overflowPunct w:val="0"/>
              <w:rPr>
                <w:sz w:val="16"/>
                <w:szCs w:val="16"/>
                <w:u w:val="none"/>
              </w:rPr>
            </w:pPr>
            <w:ins w:id="27" w:author="Gaurang Naik" w:date="2021-02-08T14:28:00Z">
              <w:r>
                <w:rPr>
                  <w:sz w:val="18"/>
                  <w:szCs w:val="18"/>
                  <w:u w:color="000000"/>
                </w:rPr>
                <w:t>EHT Operation</w:t>
              </w:r>
            </w:ins>
          </w:p>
        </w:tc>
        <w:tc>
          <w:tcPr>
            <w:tcW w:w="2610" w:type="dxa"/>
            <w:tcBorders>
              <w:top w:val="single" w:sz="4" w:space="0" w:color="000000"/>
              <w:left w:val="single" w:sz="2" w:space="0" w:color="000000"/>
              <w:bottom w:val="single" w:sz="4" w:space="0" w:color="000000"/>
              <w:right w:val="single" w:sz="12" w:space="0" w:color="000000"/>
            </w:tcBorders>
          </w:tcPr>
          <w:p w14:paraId="2010706C" w14:textId="7985D3F5" w:rsidR="00CC133D" w:rsidRPr="00480FBF" w:rsidRDefault="003A2BEC" w:rsidP="00712165">
            <w:pPr>
              <w:pStyle w:val="TableParagraph"/>
              <w:kinsoku w:val="0"/>
              <w:overflowPunct w:val="0"/>
              <w:spacing w:line="203" w:lineRule="exact"/>
              <w:ind w:left="130"/>
              <w:rPr>
                <w:color w:val="FF0000"/>
                <w:sz w:val="18"/>
                <w:szCs w:val="18"/>
                <w:u w:val="none"/>
              </w:rPr>
            </w:pPr>
            <w:ins w:id="28" w:author="Gaurang Naik" w:date="2021-02-09T19:00:00Z">
              <w:r>
                <w:rPr>
                  <w:color w:val="FF0000"/>
                  <w:sz w:val="18"/>
                  <w:szCs w:val="18"/>
                  <w:u w:val="none"/>
                </w:rPr>
                <w:t>Yes</w:t>
              </w:r>
            </w:ins>
          </w:p>
        </w:tc>
      </w:tr>
      <w:tr w:rsidR="00150B2A" w14:paraId="316DA86A" w14:textId="77777777" w:rsidTr="003A2BEC">
        <w:trPr>
          <w:trHeight w:val="251"/>
        </w:trPr>
        <w:tc>
          <w:tcPr>
            <w:tcW w:w="1950" w:type="dxa"/>
            <w:tcBorders>
              <w:top w:val="single" w:sz="4" w:space="0" w:color="000000"/>
              <w:left w:val="single" w:sz="12" w:space="0" w:color="000000"/>
              <w:bottom w:val="single" w:sz="2" w:space="0" w:color="000000"/>
              <w:right w:val="single" w:sz="2" w:space="0" w:color="000000"/>
            </w:tcBorders>
          </w:tcPr>
          <w:p w14:paraId="4147B64F" w14:textId="275C85CA" w:rsidR="00150B2A" w:rsidRDefault="00150B2A" w:rsidP="00712165">
            <w:pPr>
              <w:pStyle w:val="TableParagraph"/>
              <w:kinsoku w:val="0"/>
              <w:overflowPunct w:val="0"/>
              <w:spacing w:before="7"/>
              <w:ind w:left="116"/>
              <w:rPr>
                <w:sz w:val="18"/>
                <w:szCs w:val="18"/>
                <w:u w:val="none"/>
              </w:rPr>
            </w:pPr>
            <w:ins w:id="29" w:author="Gaurang Naik" w:date="2021-02-16T10:55:00Z">
              <w:r>
                <w:rPr>
                  <w:sz w:val="18"/>
                  <w:szCs w:val="18"/>
                  <w:u w:val="none"/>
                </w:rPr>
                <w:t>&lt;ANA&gt;</w:t>
              </w:r>
            </w:ins>
          </w:p>
        </w:tc>
        <w:tc>
          <w:tcPr>
            <w:tcW w:w="3420" w:type="dxa"/>
            <w:tcBorders>
              <w:top w:val="single" w:sz="4" w:space="0" w:color="000000"/>
              <w:left w:val="single" w:sz="2" w:space="0" w:color="000000"/>
              <w:bottom w:val="single" w:sz="2" w:space="0" w:color="000000"/>
              <w:right w:val="single" w:sz="2" w:space="0" w:color="000000"/>
            </w:tcBorders>
          </w:tcPr>
          <w:p w14:paraId="7729D341" w14:textId="0CC26EE3" w:rsidR="00150B2A" w:rsidRDefault="00DD0D06" w:rsidP="00712165">
            <w:pPr>
              <w:pStyle w:val="TableParagraph"/>
              <w:kinsoku w:val="0"/>
              <w:overflowPunct w:val="0"/>
              <w:rPr>
                <w:sz w:val="18"/>
                <w:szCs w:val="18"/>
                <w:u w:color="000000"/>
              </w:rPr>
            </w:pPr>
            <w:ins w:id="30" w:author="Gaurang Naik" w:date="2021-02-16T11:00:00Z">
              <w:r>
                <w:rPr>
                  <w:sz w:val="18"/>
                  <w:szCs w:val="18"/>
                  <w:u w:color="000000"/>
                </w:rPr>
                <w:t xml:space="preserve">Basic variant </w:t>
              </w:r>
            </w:ins>
            <w:ins w:id="31" w:author="Gaurang Naik" w:date="2021-02-16T10:55:00Z">
              <w:r w:rsidR="00150B2A">
                <w:rPr>
                  <w:sz w:val="18"/>
                  <w:szCs w:val="18"/>
                  <w:u w:color="000000"/>
                </w:rPr>
                <w:t>Multi-Link</w:t>
              </w:r>
            </w:ins>
          </w:p>
        </w:tc>
        <w:tc>
          <w:tcPr>
            <w:tcW w:w="2610" w:type="dxa"/>
            <w:tcBorders>
              <w:top w:val="single" w:sz="4" w:space="0" w:color="000000"/>
              <w:left w:val="single" w:sz="2" w:space="0" w:color="000000"/>
              <w:bottom w:val="single" w:sz="2" w:space="0" w:color="000000"/>
              <w:right w:val="single" w:sz="12" w:space="0" w:color="000000"/>
            </w:tcBorders>
          </w:tcPr>
          <w:p w14:paraId="1A9A6DA9" w14:textId="62219328" w:rsidR="00150B2A" w:rsidRDefault="00D34502" w:rsidP="00712165">
            <w:pPr>
              <w:pStyle w:val="TableParagraph"/>
              <w:kinsoku w:val="0"/>
              <w:overflowPunct w:val="0"/>
              <w:spacing w:line="203" w:lineRule="exact"/>
              <w:ind w:left="130"/>
              <w:rPr>
                <w:color w:val="FF0000"/>
                <w:sz w:val="18"/>
                <w:szCs w:val="18"/>
                <w:u w:val="none"/>
              </w:rPr>
            </w:pPr>
            <w:ins w:id="32" w:author="Gaurang Naik" w:date="2021-02-16T10:55:00Z">
              <w:r>
                <w:rPr>
                  <w:color w:val="FF0000"/>
                  <w:sz w:val="18"/>
                  <w:szCs w:val="18"/>
                  <w:u w:val="none"/>
                </w:rPr>
                <w:t>Yes</w:t>
              </w:r>
            </w:ins>
          </w:p>
        </w:tc>
      </w:tr>
    </w:tbl>
    <w:p w14:paraId="6D64AD22" w14:textId="341FECB1" w:rsidR="00E0060F" w:rsidRDefault="00E0060F" w:rsidP="001C6AAE">
      <w:pPr>
        <w:autoSpaceDE w:val="0"/>
        <w:autoSpaceDN w:val="0"/>
        <w:adjustRightInd w:val="0"/>
        <w:rPr>
          <w:rFonts w:ascii="Arial" w:hAnsi="Arial" w:cs="Arial"/>
          <w:b/>
          <w:bCs/>
          <w:sz w:val="24"/>
          <w:szCs w:val="24"/>
          <w:lang w:eastAsia="ko-KR"/>
        </w:rPr>
      </w:pPr>
    </w:p>
    <w:p w14:paraId="47C816AB" w14:textId="43C5CA73" w:rsidR="006110A9" w:rsidRDefault="006110A9" w:rsidP="001C6AAE">
      <w:pPr>
        <w:autoSpaceDE w:val="0"/>
        <w:autoSpaceDN w:val="0"/>
        <w:adjustRightInd w:val="0"/>
        <w:rPr>
          <w:rFonts w:ascii="Times New Roman" w:hAnsi="Times New Roman" w:cs="Times New Roman"/>
          <w:b/>
          <w:bCs/>
          <w:i/>
          <w:iCs/>
          <w:sz w:val="20"/>
          <w:szCs w:val="20"/>
        </w:rPr>
      </w:pPr>
      <w:proofErr w:type="spellStart"/>
      <w:r w:rsidRPr="006110A9">
        <w:rPr>
          <w:rFonts w:ascii="Times New Roman" w:hAnsi="Times New Roman" w:cs="Times New Roman"/>
          <w:b/>
          <w:bCs/>
          <w:i/>
          <w:iCs/>
          <w:sz w:val="20"/>
          <w:szCs w:val="20"/>
          <w:highlight w:val="yellow"/>
        </w:rPr>
        <w:t>TGbe</w:t>
      </w:r>
      <w:proofErr w:type="spellEnd"/>
      <w:r w:rsidRPr="006110A9">
        <w:rPr>
          <w:rFonts w:ascii="Times New Roman" w:hAnsi="Times New Roman" w:cs="Times New Roman"/>
          <w:b/>
          <w:bCs/>
          <w:i/>
          <w:iCs/>
          <w:sz w:val="20"/>
          <w:szCs w:val="20"/>
          <w:highlight w:val="yellow"/>
        </w:rPr>
        <w:t xml:space="preserve"> editor: Please insert the following</w:t>
      </w:r>
      <w:r w:rsidR="00A46879">
        <w:rPr>
          <w:rFonts w:ascii="Times New Roman" w:hAnsi="Times New Roman" w:cs="Times New Roman"/>
          <w:b/>
          <w:bCs/>
          <w:i/>
          <w:iCs/>
          <w:sz w:val="20"/>
          <w:szCs w:val="20"/>
          <w:highlight w:val="yellow"/>
        </w:rPr>
        <w:t xml:space="preserve"> after the paragraph beginning with “</w:t>
      </w:r>
      <w:r w:rsidR="00A46879" w:rsidRPr="00A46879">
        <w:rPr>
          <w:rFonts w:ascii="Times New Roman" w:hAnsi="Times New Roman" w:cs="Times New Roman"/>
          <w:b/>
          <w:bCs/>
          <w:i/>
          <w:iCs/>
          <w:sz w:val="20"/>
          <w:szCs w:val="20"/>
          <w:highlight w:val="yellow"/>
        </w:rPr>
        <w:t xml:space="preserve">The SSID </w:t>
      </w:r>
      <w:proofErr w:type="spellStart"/>
      <w:r w:rsidR="00A46879" w:rsidRPr="00A46879">
        <w:rPr>
          <w:rFonts w:ascii="Times New Roman" w:hAnsi="Times New Roman" w:cs="Times New Roman"/>
          <w:b/>
          <w:bCs/>
          <w:i/>
          <w:iCs/>
          <w:sz w:val="20"/>
          <w:szCs w:val="20"/>
          <w:highlight w:val="yellow"/>
        </w:rPr>
        <w:t>subelement</w:t>
      </w:r>
      <w:proofErr w:type="spellEnd"/>
      <w:r w:rsidR="00A46879" w:rsidRPr="00A46879">
        <w:rPr>
          <w:rFonts w:ascii="Times New Roman" w:hAnsi="Times New Roman" w:cs="Times New Roman"/>
          <w:b/>
          <w:bCs/>
          <w:i/>
          <w:iCs/>
          <w:sz w:val="20"/>
          <w:szCs w:val="20"/>
          <w:highlight w:val="yellow"/>
        </w:rPr>
        <w:t xml:space="preserve"> has the same </w:t>
      </w:r>
      <w:proofErr w:type="gramStart"/>
      <w:r w:rsidR="00A46879" w:rsidRPr="00A46879">
        <w:rPr>
          <w:rFonts w:ascii="Times New Roman" w:hAnsi="Times New Roman" w:cs="Times New Roman"/>
          <w:b/>
          <w:bCs/>
          <w:i/>
          <w:iCs/>
          <w:sz w:val="20"/>
          <w:szCs w:val="20"/>
          <w:highlight w:val="yellow"/>
        </w:rPr>
        <w:t>format</w:t>
      </w:r>
      <w:r w:rsidR="00A46879">
        <w:rPr>
          <w:rFonts w:ascii="Times New Roman" w:hAnsi="Times New Roman" w:cs="Times New Roman"/>
          <w:b/>
          <w:bCs/>
          <w:i/>
          <w:iCs/>
          <w:sz w:val="20"/>
          <w:szCs w:val="20"/>
          <w:highlight w:val="yellow"/>
        </w:rPr>
        <w:t>”</w:t>
      </w:r>
      <w:r w:rsidRPr="006110A9">
        <w:rPr>
          <w:rFonts w:ascii="Times New Roman" w:hAnsi="Times New Roman" w:cs="Times New Roman"/>
          <w:b/>
          <w:bCs/>
          <w:i/>
          <w:iCs/>
          <w:sz w:val="20"/>
          <w:szCs w:val="20"/>
        </w:rPr>
        <w:t>[</w:t>
      </w:r>
      <w:proofErr w:type="gramEnd"/>
      <w:r w:rsidRPr="006110A9">
        <w:rPr>
          <w:rFonts w:ascii="Times New Roman" w:hAnsi="Times New Roman" w:cs="Times New Roman"/>
          <w:b/>
          <w:bCs/>
          <w:i/>
          <w:iCs/>
          <w:sz w:val="20"/>
          <w:szCs w:val="20"/>
        </w:rPr>
        <w:t>CID 1010, 1128]:</w:t>
      </w:r>
    </w:p>
    <w:p w14:paraId="1CCE92AB" w14:textId="4ABDDDAA" w:rsidR="00A46879" w:rsidRDefault="008463C0" w:rsidP="001C6AAE">
      <w:pPr>
        <w:autoSpaceDE w:val="0"/>
        <w:autoSpaceDN w:val="0"/>
        <w:adjustRightInd w:val="0"/>
        <w:rPr>
          <w:ins w:id="33" w:author="Gaurang Naik" w:date="2021-02-16T11:31:00Z"/>
          <w:rFonts w:ascii="Times New Roman" w:hAnsi="Times New Roman" w:cs="Times New Roman"/>
          <w:sz w:val="20"/>
          <w:szCs w:val="20"/>
          <w:lang w:eastAsia="ko-KR"/>
        </w:rPr>
      </w:pPr>
      <w:ins w:id="34" w:author="Gaurang Naik" w:date="2021-02-16T11:30:00Z">
        <w:r>
          <w:rPr>
            <w:rFonts w:ascii="Times New Roman" w:hAnsi="Times New Roman" w:cs="Times New Roman"/>
            <w:sz w:val="20"/>
            <w:szCs w:val="20"/>
            <w:lang w:eastAsia="ko-KR"/>
          </w:rPr>
          <w:t xml:space="preserve">The EHT Capabilities </w:t>
        </w:r>
        <w:proofErr w:type="spellStart"/>
        <w:r>
          <w:rPr>
            <w:rFonts w:ascii="Times New Roman" w:hAnsi="Times New Roman" w:cs="Times New Roman"/>
            <w:sz w:val="20"/>
            <w:szCs w:val="20"/>
            <w:lang w:eastAsia="ko-KR"/>
          </w:rPr>
          <w:t>subelement</w:t>
        </w:r>
        <w:proofErr w:type="spellEnd"/>
        <w:r>
          <w:rPr>
            <w:rFonts w:ascii="Times New Roman" w:hAnsi="Times New Roman" w:cs="Times New Roman"/>
            <w:sz w:val="20"/>
            <w:szCs w:val="20"/>
            <w:lang w:eastAsia="ko-KR"/>
          </w:rPr>
          <w:t xml:space="preserve"> is the same as the EHT Capabilities element defined in </w:t>
        </w:r>
        <w:r w:rsidR="005645E0">
          <w:rPr>
            <w:rFonts w:ascii="Times New Roman" w:hAnsi="Times New Roman" w:cs="Times New Roman"/>
            <w:sz w:val="20"/>
            <w:szCs w:val="20"/>
            <w:lang w:eastAsia="ko-KR"/>
          </w:rPr>
          <w:t>9.4.2.</w:t>
        </w:r>
      </w:ins>
      <w:ins w:id="35" w:author="Gaurang Naik" w:date="2021-02-16T11:31:00Z">
        <w:r w:rsidR="00023039">
          <w:rPr>
            <w:rFonts w:ascii="Times New Roman" w:hAnsi="Times New Roman" w:cs="Times New Roman"/>
            <w:sz w:val="20"/>
            <w:szCs w:val="20"/>
            <w:lang w:eastAsia="ko-KR"/>
          </w:rPr>
          <w:t>295c (EHT Capabilities element).</w:t>
        </w:r>
      </w:ins>
    </w:p>
    <w:p w14:paraId="004F59FE" w14:textId="09CBD59C" w:rsidR="005F6576" w:rsidRDefault="005F6576" w:rsidP="001C6AAE">
      <w:pPr>
        <w:autoSpaceDE w:val="0"/>
        <w:autoSpaceDN w:val="0"/>
        <w:adjustRightInd w:val="0"/>
        <w:rPr>
          <w:ins w:id="36" w:author="Gaurang Naik" w:date="2021-02-16T11:32:00Z"/>
          <w:rFonts w:ascii="Times New Roman" w:hAnsi="Times New Roman" w:cs="Times New Roman"/>
          <w:sz w:val="20"/>
          <w:szCs w:val="20"/>
          <w:lang w:eastAsia="ko-KR"/>
        </w:rPr>
      </w:pPr>
      <w:ins w:id="37" w:author="Gaurang Naik" w:date="2021-02-16T11:31:00Z">
        <w:r>
          <w:rPr>
            <w:rFonts w:ascii="Times New Roman" w:hAnsi="Times New Roman" w:cs="Times New Roman"/>
            <w:sz w:val="20"/>
            <w:szCs w:val="20"/>
            <w:lang w:eastAsia="ko-KR"/>
          </w:rPr>
          <w:lastRenderedPageBreak/>
          <w:t>The EHT Operat</w:t>
        </w:r>
      </w:ins>
      <w:ins w:id="38" w:author="Gaurang Naik" w:date="2021-02-16T11:32:00Z">
        <w:r>
          <w:rPr>
            <w:rFonts w:ascii="Times New Roman" w:hAnsi="Times New Roman" w:cs="Times New Roman"/>
            <w:sz w:val="20"/>
            <w:szCs w:val="20"/>
            <w:lang w:eastAsia="ko-KR"/>
          </w:rPr>
          <w:t xml:space="preserve">ion </w:t>
        </w:r>
        <w:proofErr w:type="spellStart"/>
        <w:r>
          <w:rPr>
            <w:rFonts w:ascii="Times New Roman" w:hAnsi="Times New Roman" w:cs="Times New Roman"/>
            <w:sz w:val="20"/>
            <w:szCs w:val="20"/>
            <w:lang w:eastAsia="ko-KR"/>
          </w:rPr>
          <w:t>subelement</w:t>
        </w:r>
        <w:proofErr w:type="spellEnd"/>
        <w:r>
          <w:rPr>
            <w:rFonts w:ascii="Times New Roman" w:hAnsi="Times New Roman" w:cs="Times New Roman"/>
            <w:sz w:val="20"/>
            <w:szCs w:val="20"/>
            <w:lang w:eastAsia="ko-KR"/>
          </w:rPr>
          <w:t xml:space="preserve"> is the same as the EHT Operation element defined in </w:t>
        </w:r>
        <w:r w:rsidR="00A474F4">
          <w:rPr>
            <w:rFonts w:ascii="Times New Roman" w:hAnsi="Times New Roman" w:cs="Times New Roman"/>
            <w:sz w:val="20"/>
            <w:szCs w:val="20"/>
            <w:lang w:eastAsia="ko-KR"/>
          </w:rPr>
          <w:t xml:space="preserve">9.4.2.295a (EHT Operation </w:t>
        </w:r>
        <w:commentRangeStart w:id="39"/>
        <w:r w:rsidR="00A474F4">
          <w:rPr>
            <w:rFonts w:ascii="Times New Roman" w:hAnsi="Times New Roman" w:cs="Times New Roman"/>
            <w:sz w:val="20"/>
            <w:szCs w:val="20"/>
            <w:lang w:eastAsia="ko-KR"/>
          </w:rPr>
          <w:t>element</w:t>
        </w:r>
      </w:ins>
      <w:commentRangeEnd w:id="39"/>
      <w:ins w:id="40" w:author="Gaurang Naik" w:date="2021-02-25T10:58:00Z">
        <w:r w:rsidR="00200EF5">
          <w:rPr>
            <w:rStyle w:val="CommentReference"/>
          </w:rPr>
          <w:commentReference w:id="39"/>
        </w:r>
      </w:ins>
      <w:ins w:id="41" w:author="Gaurang Naik" w:date="2021-02-16T11:32:00Z">
        <w:r w:rsidR="00A474F4">
          <w:rPr>
            <w:rFonts w:ascii="Times New Roman" w:hAnsi="Times New Roman" w:cs="Times New Roman"/>
            <w:sz w:val="20"/>
            <w:szCs w:val="20"/>
            <w:lang w:eastAsia="ko-KR"/>
          </w:rPr>
          <w:t>).</w:t>
        </w:r>
      </w:ins>
    </w:p>
    <w:p w14:paraId="67FC7953" w14:textId="51C70DC3" w:rsidR="00713C5A" w:rsidRDefault="00713C5A" w:rsidP="004173C1">
      <w:pPr>
        <w:autoSpaceDE w:val="0"/>
        <w:autoSpaceDN w:val="0"/>
        <w:adjustRightInd w:val="0"/>
        <w:spacing w:after="60" w:line="240" w:lineRule="auto"/>
        <w:rPr>
          <w:rFonts w:ascii="Times New Roman" w:hAnsi="Times New Roman" w:cs="Times New Roman"/>
          <w:sz w:val="20"/>
          <w:szCs w:val="20"/>
          <w:lang w:eastAsia="ko-KR"/>
        </w:rPr>
      </w:pPr>
      <w:ins w:id="42" w:author="Gaurang Naik" w:date="2021-02-16T11:32:00Z">
        <w:r>
          <w:rPr>
            <w:rFonts w:ascii="Times New Roman" w:hAnsi="Times New Roman" w:cs="Times New Roman"/>
            <w:sz w:val="20"/>
            <w:szCs w:val="20"/>
            <w:lang w:eastAsia="ko-KR"/>
          </w:rPr>
          <w:t xml:space="preserve">The Basic variant Multi-Link </w:t>
        </w:r>
        <w:proofErr w:type="spellStart"/>
        <w:r>
          <w:rPr>
            <w:rFonts w:ascii="Times New Roman" w:hAnsi="Times New Roman" w:cs="Times New Roman"/>
            <w:sz w:val="20"/>
            <w:szCs w:val="20"/>
            <w:lang w:eastAsia="ko-KR"/>
          </w:rPr>
          <w:t>s</w:t>
        </w:r>
      </w:ins>
      <w:ins w:id="43" w:author="Gaurang Naik" w:date="2021-02-16T11:33:00Z">
        <w:r>
          <w:rPr>
            <w:rFonts w:ascii="Times New Roman" w:hAnsi="Times New Roman" w:cs="Times New Roman"/>
            <w:sz w:val="20"/>
            <w:szCs w:val="20"/>
            <w:lang w:eastAsia="ko-KR"/>
          </w:rPr>
          <w:t>ubelement</w:t>
        </w:r>
        <w:proofErr w:type="spellEnd"/>
        <w:r>
          <w:rPr>
            <w:rFonts w:ascii="Times New Roman" w:hAnsi="Times New Roman" w:cs="Times New Roman"/>
            <w:sz w:val="20"/>
            <w:szCs w:val="20"/>
            <w:lang w:eastAsia="ko-KR"/>
          </w:rPr>
          <w:t xml:space="preserve"> is the same as the Basic variant Multi-Link element defined in 9.4.2.295b.2</w:t>
        </w:r>
        <w:r w:rsidR="00084409">
          <w:rPr>
            <w:rFonts w:ascii="Times New Roman" w:hAnsi="Times New Roman" w:cs="Times New Roman"/>
            <w:sz w:val="20"/>
            <w:szCs w:val="20"/>
            <w:lang w:eastAsia="ko-KR"/>
          </w:rPr>
          <w:t xml:space="preserve"> (Basic variant Multi-Link element).</w:t>
        </w:r>
      </w:ins>
    </w:p>
    <w:p w14:paraId="61D35CD5" w14:textId="63E4603F" w:rsidR="002D4722" w:rsidRDefault="00C955F8" w:rsidP="004173C1">
      <w:pPr>
        <w:autoSpaceDE w:val="0"/>
        <w:autoSpaceDN w:val="0"/>
        <w:adjustRightInd w:val="0"/>
        <w:spacing w:after="0" w:line="240" w:lineRule="auto"/>
        <w:rPr>
          <w:ins w:id="44" w:author="Gaurang Naik" w:date="2021-02-22T17:36:00Z"/>
          <w:rFonts w:ascii="Times New Roman" w:hAnsi="Times New Roman" w:cs="Times New Roman"/>
          <w:sz w:val="18"/>
          <w:szCs w:val="18"/>
          <w:lang w:eastAsia="ko-KR"/>
        </w:rPr>
      </w:pPr>
      <w:ins w:id="45" w:author="Gaurang Naik" w:date="2021-02-16T20:41:00Z">
        <w:r>
          <w:rPr>
            <w:rFonts w:ascii="Times New Roman" w:hAnsi="Times New Roman" w:cs="Times New Roman"/>
            <w:sz w:val="18"/>
            <w:szCs w:val="18"/>
            <w:lang w:eastAsia="ko-KR"/>
          </w:rPr>
          <w:t>NOTE –</w:t>
        </w:r>
      </w:ins>
      <w:ins w:id="46" w:author="Gaurang Naik" w:date="2021-02-22T17:50:00Z">
        <w:r w:rsidR="003B67B1">
          <w:rPr>
            <w:rFonts w:ascii="Times New Roman" w:hAnsi="Times New Roman" w:cs="Times New Roman"/>
            <w:sz w:val="18"/>
            <w:szCs w:val="18"/>
            <w:lang w:eastAsia="ko-KR"/>
          </w:rPr>
          <w:t xml:space="preserve"> The AP follows the rules </w:t>
        </w:r>
      </w:ins>
      <w:ins w:id="47" w:author="Gaurang Naik" w:date="2021-02-22T17:51:00Z">
        <w:r w:rsidR="003B67B1">
          <w:rPr>
            <w:rFonts w:ascii="Times New Roman" w:hAnsi="Times New Roman" w:cs="Times New Roman"/>
            <w:sz w:val="18"/>
            <w:szCs w:val="18"/>
            <w:lang w:eastAsia="ko-KR"/>
          </w:rPr>
          <w:t>defined in 35.3.2 (</w:t>
        </w:r>
      </w:ins>
      <w:ins w:id="48" w:author="Gaurang Naik" w:date="2021-02-22T18:02:00Z">
        <w:r w:rsidR="00317B95">
          <w:rPr>
            <w:rFonts w:ascii="Times New Roman" w:hAnsi="Times New Roman" w:cs="Times New Roman"/>
            <w:sz w:val="18"/>
            <w:szCs w:val="18"/>
            <w:lang w:eastAsia="ko-KR"/>
          </w:rPr>
          <w:t>Container for multi-link information</w:t>
        </w:r>
      </w:ins>
      <w:ins w:id="49" w:author="Gaurang Naik" w:date="2021-02-22T17:51:00Z">
        <w:r w:rsidR="003B67B1">
          <w:rPr>
            <w:rFonts w:ascii="Times New Roman" w:hAnsi="Times New Roman" w:cs="Times New Roman"/>
            <w:sz w:val="18"/>
            <w:szCs w:val="18"/>
            <w:lang w:eastAsia="ko-KR"/>
          </w:rPr>
          <w:t xml:space="preserve">) when it includes a Basic variant Multi-Link </w:t>
        </w:r>
        <w:proofErr w:type="spellStart"/>
        <w:r w:rsidR="003B67B1">
          <w:rPr>
            <w:rFonts w:ascii="Times New Roman" w:hAnsi="Times New Roman" w:cs="Times New Roman"/>
            <w:sz w:val="18"/>
            <w:szCs w:val="18"/>
            <w:lang w:eastAsia="ko-KR"/>
          </w:rPr>
          <w:t>subelement</w:t>
        </w:r>
        <w:proofErr w:type="spellEnd"/>
        <w:r w:rsidR="003B67B1">
          <w:rPr>
            <w:rFonts w:ascii="Times New Roman" w:hAnsi="Times New Roman" w:cs="Times New Roman"/>
            <w:sz w:val="18"/>
            <w:szCs w:val="18"/>
            <w:lang w:eastAsia="ko-KR"/>
          </w:rPr>
          <w:t xml:space="preserve"> in the Neighbor Report element.</w:t>
        </w:r>
      </w:ins>
    </w:p>
    <w:p w14:paraId="6D492B8F" w14:textId="77777777" w:rsidR="00551973" w:rsidRDefault="00551973" w:rsidP="00E53244">
      <w:pPr>
        <w:autoSpaceDE w:val="0"/>
        <w:autoSpaceDN w:val="0"/>
        <w:adjustRightInd w:val="0"/>
        <w:spacing w:before="240"/>
        <w:rPr>
          <w:rFonts w:ascii="Arial" w:hAnsi="Arial" w:cs="Arial"/>
          <w:b/>
          <w:bCs/>
          <w:sz w:val="20"/>
          <w:szCs w:val="20"/>
          <w:lang w:eastAsia="ko-KR"/>
        </w:rPr>
      </w:pPr>
    </w:p>
    <w:p w14:paraId="7AD10ED3" w14:textId="028617BC" w:rsidR="009A2F60" w:rsidRDefault="00AC4D72" w:rsidP="00E53244">
      <w:pPr>
        <w:autoSpaceDE w:val="0"/>
        <w:autoSpaceDN w:val="0"/>
        <w:adjustRightInd w:val="0"/>
        <w:spacing w:before="240"/>
        <w:rPr>
          <w:rFonts w:ascii="Arial" w:hAnsi="Arial" w:cs="Arial"/>
          <w:b/>
          <w:bCs/>
          <w:sz w:val="20"/>
          <w:szCs w:val="20"/>
          <w:lang w:eastAsia="ko-KR"/>
        </w:rPr>
      </w:pPr>
      <w:r>
        <w:rPr>
          <w:rFonts w:ascii="Arial" w:hAnsi="Arial" w:cs="Arial"/>
          <w:b/>
          <w:bCs/>
          <w:sz w:val="20"/>
          <w:szCs w:val="20"/>
          <w:lang w:eastAsia="ko-KR"/>
        </w:rPr>
        <w:t>35.3.</w:t>
      </w:r>
      <w:r w:rsidR="00B33B81">
        <w:rPr>
          <w:rFonts w:ascii="Arial" w:hAnsi="Arial" w:cs="Arial"/>
          <w:b/>
          <w:bCs/>
          <w:sz w:val="20"/>
          <w:szCs w:val="20"/>
          <w:lang w:eastAsia="ko-KR"/>
        </w:rPr>
        <w:t>2</w:t>
      </w:r>
      <w:r>
        <w:rPr>
          <w:rFonts w:ascii="Arial" w:hAnsi="Arial" w:cs="Arial"/>
          <w:b/>
          <w:bCs/>
          <w:sz w:val="20"/>
          <w:szCs w:val="20"/>
          <w:lang w:eastAsia="ko-KR"/>
        </w:rPr>
        <w:t xml:space="preserve"> </w:t>
      </w:r>
      <w:r w:rsidR="00B33B81">
        <w:rPr>
          <w:rFonts w:ascii="Arial" w:hAnsi="Arial" w:cs="Arial"/>
          <w:b/>
          <w:bCs/>
          <w:sz w:val="20"/>
          <w:szCs w:val="20"/>
          <w:lang w:eastAsia="ko-KR"/>
        </w:rPr>
        <w:t>Container for multi-link information</w:t>
      </w:r>
    </w:p>
    <w:p w14:paraId="3D0371C5" w14:textId="77777777" w:rsidR="000A09D1" w:rsidRPr="009A2F60" w:rsidRDefault="000A09D1" w:rsidP="000A09D1">
      <w:pPr>
        <w:autoSpaceDE w:val="0"/>
        <w:autoSpaceDN w:val="0"/>
        <w:adjustRightInd w:val="0"/>
        <w:rPr>
          <w:rFonts w:ascii="Times New Roman" w:hAnsi="Times New Roman" w:cs="Times New Roman"/>
          <w:b/>
          <w:bCs/>
          <w:i/>
          <w:iCs/>
          <w:sz w:val="20"/>
          <w:szCs w:val="20"/>
          <w:lang w:eastAsia="ko-KR"/>
        </w:rPr>
      </w:pPr>
      <w:proofErr w:type="spellStart"/>
      <w:r w:rsidRPr="009A2F60">
        <w:rPr>
          <w:rFonts w:ascii="Times New Roman" w:hAnsi="Times New Roman" w:cs="Times New Roman"/>
          <w:b/>
          <w:bCs/>
          <w:i/>
          <w:iCs/>
          <w:sz w:val="20"/>
          <w:szCs w:val="20"/>
          <w:highlight w:val="yellow"/>
          <w:lang w:eastAsia="ko-KR"/>
        </w:rPr>
        <w:t>TGbe</w:t>
      </w:r>
      <w:proofErr w:type="spellEnd"/>
      <w:r w:rsidRPr="009A2F60">
        <w:rPr>
          <w:rFonts w:ascii="Times New Roman" w:hAnsi="Times New Roman" w:cs="Times New Roman"/>
          <w:b/>
          <w:bCs/>
          <w:i/>
          <w:iCs/>
          <w:sz w:val="20"/>
          <w:szCs w:val="20"/>
          <w:highlight w:val="yellow"/>
          <w:lang w:eastAsia="ko-KR"/>
        </w:rPr>
        <w:t xml:space="preserve"> editor: Please insert the following sentence as the last paragraph as shown below</w:t>
      </w:r>
      <w:r w:rsidRPr="009A2F60">
        <w:rPr>
          <w:rFonts w:ascii="Times New Roman" w:hAnsi="Times New Roman" w:cs="Times New Roman"/>
          <w:b/>
          <w:bCs/>
          <w:i/>
          <w:iCs/>
          <w:sz w:val="20"/>
          <w:szCs w:val="20"/>
          <w:lang w:eastAsia="ko-KR"/>
        </w:rPr>
        <w:t xml:space="preserve"> [CID 1010, 1128]:</w:t>
      </w:r>
    </w:p>
    <w:p w14:paraId="47DC57A9" w14:textId="6DBDA571" w:rsidR="00AC4D72" w:rsidRDefault="00AC4D72" w:rsidP="001C6AAE">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35.3.</w:t>
      </w:r>
      <w:r w:rsidR="00B33B81">
        <w:rPr>
          <w:rFonts w:ascii="Arial" w:hAnsi="Arial" w:cs="Arial"/>
          <w:b/>
          <w:bCs/>
          <w:sz w:val="20"/>
          <w:szCs w:val="20"/>
          <w:lang w:eastAsia="ko-KR"/>
        </w:rPr>
        <w:t>2</w:t>
      </w:r>
      <w:r>
        <w:rPr>
          <w:rFonts w:ascii="Arial" w:hAnsi="Arial" w:cs="Arial"/>
          <w:b/>
          <w:bCs/>
          <w:sz w:val="20"/>
          <w:szCs w:val="20"/>
          <w:lang w:eastAsia="ko-KR"/>
        </w:rPr>
        <w:t xml:space="preserve">.1 </w:t>
      </w:r>
      <w:r w:rsidR="00B33B81">
        <w:rPr>
          <w:rFonts w:ascii="Arial" w:hAnsi="Arial" w:cs="Arial"/>
          <w:b/>
          <w:bCs/>
          <w:sz w:val="20"/>
          <w:szCs w:val="20"/>
          <w:lang w:eastAsia="ko-KR"/>
        </w:rPr>
        <w:t>General</w:t>
      </w:r>
    </w:p>
    <w:p w14:paraId="1F80C7AE" w14:textId="2BE1366E" w:rsidR="00B33B81" w:rsidRDefault="000101F7" w:rsidP="000101F7">
      <w:pPr>
        <w:autoSpaceDE w:val="0"/>
        <w:autoSpaceDN w:val="0"/>
        <w:adjustRightInd w:val="0"/>
        <w:rPr>
          <w:ins w:id="50" w:author="Gaurang Naik" w:date="2021-02-22T17:54:00Z"/>
          <w:rFonts w:ascii="Arial" w:hAnsi="Arial" w:cs="Arial"/>
          <w:b/>
          <w:bCs/>
          <w:sz w:val="20"/>
          <w:szCs w:val="20"/>
          <w:lang w:eastAsia="ko-KR"/>
        </w:rPr>
      </w:pPr>
      <w:proofErr w:type="gramStart"/>
      <w:r w:rsidRPr="000101F7">
        <w:rPr>
          <w:rFonts w:ascii="Times New Roman" w:hAnsi="Times New Roman" w:cs="Times New Roman"/>
          <w:color w:val="000000"/>
          <w:sz w:val="20"/>
          <w:szCs w:val="20"/>
        </w:rPr>
        <w:t>In order to</w:t>
      </w:r>
      <w:proofErr w:type="gramEnd"/>
      <w:r w:rsidRPr="000101F7">
        <w:rPr>
          <w:rFonts w:ascii="Times New Roman" w:hAnsi="Times New Roman" w:cs="Times New Roman"/>
          <w:color w:val="000000"/>
          <w:sz w:val="20"/>
          <w:szCs w:val="20"/>
        </w:rPr>
        <w:t xml:space="preserve"> prevent duplication of information, an AP of an AP MLD shall not include a Reduced Neighbor Report element or a Multiple BSSID element or another Basic variant Multi-Link element in the Per-STA Profile </w:t>
      </w:r>
      <w:proofErr w:type="spellStart"/>
      <w:r w:rsidRPr="000101F7">
        <w:rPr>
          <w:rFonts w:ascii="Times New Roman" w:hAnsi="Times New Roman" w:cs="Times New Roman"/>
          <w:color w:val="000000"/>
          <w:sz w:val="20"/>
          <w:szCs w:val="20"/>
        </w:rPr>
        <w:t>subelement</w:t>
      </w:r>
      <w:proofErr w:type="spellEnd"/>
      <w:r w:rsidRPr="000101F7">
        <w:rPr>
          <w:rFonts w:ascii="Times New Roman" w:hAnsi="Times New Roman" w:cs="Times New Roman"/>
          <w:color w:val="000000"/>
          <w:sz w:val="20"/>
          <w:szCs w:val="20"/>
        </w:rPr>
        <w:t xml:space="preserve"> of the Basic variant Multi-Link element for a reported AP.</w:t>
      </w:r>
    </w:p>
    <w:p w14:paraId="1BD04250" w14:textId="0D834AEE" w:rsidR="00AC4D72" w:rsidRPr="001A0330" w:rsidDel="00886F33" w:rsidRDefault="00886F33" w:rsidP="009213F2">
      <w:pPr>
        <w:suppressAutoHyphens/>
        <w:autoSpaceDE w:val="0"/>
        <w:autoSpaceDN w:val="0"/>
        <w:adjustRightInd w:val="0"/>
        <w:rPr>
          <w:ins w:id="51" w:author="Abhishek Patil" w:date="2021-02-22T18:11:00Z"/>
          <w:del w:id="52" w:author="Gaurang Naik" w:date="2021-02-22T18:19:00Z"/>
          <w:rFonts w:ascii="Times New Roman" w:hAnsi="Times New Roman" w:cs="Times New Roman"/>
          <w:sz w:val="20"/>
          <w:szCs w:val="20"/>
          <w:lang w:eastAsia="ko-KR"/>
        </w:rPr>
      </w:pPr>
      <w:ins w:id="53" w:author="Gaurang Naik" w:date="2021-02-22T18:19:00Z">
        <w:r w:rsidRPr="001A0330">
          <w:rPr>
            <w:rFonts w:ascii="Times New Roman" w:hAnsi="Times New Roman" w:cs="Times New Roman"/>
            <w:sz w:val="20"/>
            <w:szCs w:val="20"/>
            <w:lang w:eastAsia="ko-KR"/>
          </w:rPr>
          <w:t>The Basic variant Multi-Link element when carried in the Neighbor Report element</w:t>
        </w:r>
        <w:r>
          <w:rPr>
            <w:rFonts w:ascii="Times New Roman" w:hAnsi="Times New Roman" w:cs="Times New Roman"/>
            <w:sz w:val="20"/>
            <w:szCs w:val="20"/>
            <w:lang w:eastAsia="ko-KR"/>
          </w:rPr>
          <w:t xml:space="preserve"> shall </w:t>
        </w:r>
        <w:r w:rsidRPr="001A0330">
          <w:rPr>
            <w:rFonts w:ascii="Times New Roman" w:hAnsi="Times New Roman" w:cs="Times New Roman"/>
            <w:sz w:val="20"/>
            <w:szCs w:val="20"/>
            <w:lang w:eastAsia="ko-KR"/>
          </w:rPr>
          <w:t>not include Link Info field.</w:t>
        </w:r>
      </w:ins>
    </w:p>
    <w:p w14:paraId="69A73FB4" w14:textId="77777777" w:rsidR="00A140E6" w:rsidRDefault="00A140E6" w:rsidP="001C6AAE">
      <w:pPr>
        <w:autoSpaceDE w:val="0"/>
        <w:autoSpaceDN w:val="0"/>
        <w:adjustRightInd w:val="0"/>
        <w:rPr>
          <w:rFonts w:ascii="Arial" w:hAnsi="Arial" w:cs="Arial"/>
          <w:b/>
          <w:bCs/>
          <w:sz w:val="20"/>
          <w:szCs w:val="20"/>
          <w:lang w:eastAsia="ko-KR"/>
        </w:rPr>
      </w:pPr>
    </w:p>
    <w:p w14:paraId="371F3305" w14:textId="0773343A" w:rsidR="00482DEC" w:rsidRDefault="008219BD" w:rsidP="001C6AAE">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9.4.2.45 Multiple BSSID element</w:t>
      </w:r>
    </w:p>
    <w:p w14:paraId="0CF8920C" w14:textId="20DD5771" w:rsidR="008219BD" w:rsidRDefault="00AE1E52" w:rsidP="001C6AAE">
      <w:pPr>
        <w:autoSpaceDE w:val="0"/>
        <w:autoSpaceDN w:val="0"/>
        <w:adjustRightInd w:val="0"/>
        <w:rPr>
          <w:rFonts w:ascii="Times New Roman" w:hAnsi="Times New Roman" w:cs="Times New Roman"/>
          <w:b/>
          <w:bCs/>
          <w:i/>
          <w:iCs/>
          <w:sz w:val="20"/>
          <w:szCs w:val="20"/>
          <w:lang w:eastAsia="ko-KR"/>
        </w:rPr>
      </w:pPr>
      <w:proofErr w:type="spellStart"/>
      <w:r w:rsidRPr="00C54B59">
        <w:rPr>
          <w:rFonts w:ascii="Times New Roman" w:hAnsi="Times New Roman" w:cs="Times New Roman"/>
          <w:b/>
          <w:bCs/>
          <w:i/>
          <w:iCs/>
          <w:sz w:val="20"/>
          <w:szCs w:val="20"/>
          <w:highlight w:val="yellow"/>
          <w:lang w:eastAsia="ko-KR"/>
        </w:rPr>
        <w:t>TGbe</w:t>
      </w:r>
      <w:proofErr w:type="spellEnd"/>
      <w:r w:rsidRPr="00C54B59">
        <w:rPr>
          <w:rFonts w:ascii="Times New Roman" w:hAnsi="Times New Roman" w:cs="Times New Roman"/>
          <w:b/>
          <w:bCs/>
          <w:i/>
          <w:iCs/>
          <w:sz w:val="20"/>
          <w:szCs w:val="20"/>
          <w:highlight w:val="yellow"/>
          <w:lang w:eastAsia="ko-KR"/>
        </w:rPr>
        <w:t xml:space="preserve"> editor: Please </w:t>
      </w:r>
      <w:r w:rsidR="00C54B59" w:rsidRPr="00C54B59">
        <w:rPr>
          <w:rFonts w:ascii="Times New Roman" w:hAnsi="Times New Roman" w:cs="Times New Roman"/>
          <w:b/>
          <w:bCs/>
          <w:i/>
          <w:iCs/>
          <w:sz w:val="20"/>
          <w:szCs w:val="20"/>
          <w:highlight w:val="yellow"/>
          <w:lang w:eastAsia="ko-KR"/>
        </w:rPr>
        <w:t>update the following paragraph as shown below</w:t>
      </w:r>
      <w:r w:rsidR="00C54B59">
        <w:rPr>
          <w:rFonts w:ascii="Times New Roman" w:hAnsi="Times New Roman" w:cs="Times New Roman"/>
          <w:b/>
          <w:bCs/>
          <w:i/>
          <w:iCs/>
          <w:sz w:val="20"/>
          <w:szCs w:val="20"/>
          <w:lang w:eastAsia="ko-KR"/>
        </w:rPr>
        <w:t xml:space="preserve"> [CID 1011]:</w:t>
      </w:r>
    </w:p>
    <w:p w14:paraId="3C5046BE" w14:textId="16A3139A" w:rsidR="00CD3451" w:rsidRDefault="00CD3451" w:rsidP="0050517C">
      <w:pPr>
        <w:autoSpaceDE w:val="0"/>
        <w:autoSpaceDN w:val="0"/>
        <w:adjustRightInd w:val="0"/>
        <w:jc w:val="both"/>
        <w:rPr>
          <w:rFonts w:ascii="Times New Roman" w:hAnsi="Times New Roman" w:cs="Times New Roman"/>
          <w:sz w:val="20"/>
          <w:szCs w:val="20"/>
          <w:lang w:eastAsia="ko-KR"/>
        </w:rPr>
      </w:pPr>
      <w:r w:rsidRPr="00CD3451">
        <w:rPr>
          <w:rFonts w:ascii="Times New Roman" w:hAnsi="Times New Roman" w:cs="Times New Roman"/>
          <w:sz w:val="20"/>
          <w:szCs w:val="20"/>
          <w:lang w:eastAsia="ko-KR"/>
        </w:rPr>
        <w:t>The Timestamp and Beacon Interval fields, TIM, DSSS Parameter Set, IBSS Parameter Set, Country, Channel Switch Announcement, Extended Channel Switch Announcement, Wide Bandwidth Channel Switch, Transmit Power Envelope, Supported Operating Classes, IBSS DFS, ERP Information, HT Capabilities, HT Operation, VHT Capabilities, VHT Operation, S1G Beacon Compatibility, Short Beacon Interval, S1G Capabilities, and S1G Operation, HE Capabilities, HE 6 GHz</w:t>
      </w:r>
      <w:r>
        <w:rPr>
          <w:rFonts w:ascii="Times New Roman" w:hAnsi="Times New Roman" w:cs="Times New Roman"/>
          <w:sz w:val="20"/>
          <w:szCs w:val="20"/>
          <w:lang w:eastAsia="ko-KR"/>
        </w:rPr>
        <w:t xml:space="preserve"> </w:t>
      </w:r>
      <w:r w:rsidRPr="00CD3451">
        <w:rPr>
          <w:rFonts w:ascii="Times New Roman" w:hAnsi="Times New Roman" w:cs="Times New Roman"/>
          <w:sz w:val="20"/>
          <w:szCs w:val="20"/>
          <w:lang w:eastAsia="ko-KR"/>
        </w:rPr>
        <w:t xml:space="preserve">Band Capabilities, HE Operation, BSS Color Change Announcement, </w:t>
      </w:r>
      <w:del w:id="54" w:author="Gaurang Naik" w:date="2021-02-09T19:14:00Z">
        <w:r w:rsidRPr="00CD3451" w:rsidDel="006E3033">
          <w:rPr>
            <w:rFonts w:ascii="Times New Roman" w:hAnsi="Times New Roman" w:cs="Times New Roman"/>
            <w:sz w:val="20"/>
            <w:szCs w:val="20"/>
            <w:lang w:eastAsia="ko-KR"/>
          </w:rPr>
          <w:delText xml:space="preserve">and </w:delText>
        </w:r>
      </w:del>
      <w:r w:rsidRPr="00CD3451">
        <w:rPr>
          <w:rFonts w:ascii="Times New Roman" w:hAnsi="Times New Roman" w:cs="Times New Roman"/>
          <w:sz w:val="20"/>
          <w:szCs w:val="20"/>
          <w:lang w:eastAsia="ko-KR"/>
        </w:rPr>
        <w:t>Spatial Reuse Parameter Set</w:t>
      </w:r>
      <w:ins w:id="55" w:author="Gaurang Naik" w:date="2021-02-09T19:14:00Z">
        <w:r w:rsidR="006E3033">
          <w:rPr>
            <w:rFonts w:ascii="Times New Roman" w:hAnsi="Times New Roman" w:cs="Times New Roman"/>
            <w:sz w:val="20"/>
            <w:szCs w:val="20"/>
            <w:lang w:eastAsia="ko-KR"/>
          </w:rPr>
          <w:t>, EHT Capabilities</w:t>
        </w:r>
        <w:r w:rsidR="00CA03B6">
          <w:rPr>
            <w:rFonts w:ascii="Times New Roman" w:hAnsi="Times New Roman" w:cs="Times New Roman"/>
            <w:sz w:val="20"/>
            <w:szCs w:val="20"/>
            <w:lang w:eastAsia="ko-KR"/>
          </w:rPr>
          <w:t>, and EHT Operation</w:t>
        </w:r>
      </w:ins>
      <w:r w:rsidRPr="00CD3451">
        <w:rPr>
          <w:rFonts w:ascii="Times New Roman" w:hAnsi="Times New Roman" w:cs="Times New Roman"/>
          <w:sz w:val="20"/>
          <w:szCs w:val="20"/>
          <w:lang w:eastAsia="ko-KR"/>
        </w:rPr>
        <w:t xml:space="preserve"> elements are not included in the </w:t>
      </w:r>
      <w:proofErr w:type="spellStart"/>
      <w:r w:rsidRPr="00CD3451">
        <w:rPr>
          <w:rFonts w:ascii="Times New Roman" w:hAnsi="Times New Roman" w:cs="Times New Roman"/>
          <w:sz w:val="20"/>
          <w:szCs w:val="20"/>
          <w:lang w:eastAsia="ko-KR"/>
        </w:rPr>
        <w:t>Nontransmitted</w:t>
      </w:r>
      <w:proofErr w:type="spellEnd"/>
      <w:r w:rsidRPr="00CD3451">
        <w:rPr>
          <w:rFonts w:ascii="Times New Roman" w:hAnsi="Times New Roman" w:cs="Times New Roman"/>
          <w:sz w:val="20"/>
          <w:szCs w:val="20"/>
          <w:lang w:eastAsia="ko-KR"/>
        </w:rPr>
        <w:t xml:space="preserve"> BSSID Profile </w:t>
      </w:r>
      <w:proofErr w:type="spellStart"/>
      <w:r w:rsidRPr="00CD3451">
        <w:rPr>
          <w:rFonts w:ascii="Times New Roman" w:hAnsi="Times New Roman" w:cs="Times New Roman"/>
          <w:sz w:val="20"/>
          <w:szCs w:val="20"/>
          <w:lang w:eastAsia="ko-KR"/>
        </w:rPr>
        <w:t>subelement</w:t>
      </w:r>
      <w:proofErr w:type="spellEnd"/>
      <w:r w:rsidRPr="00CD3451">
        <w:rPr>
          <w:rFonts w:ascii="Times New Roman" w:hAnsi="Times New Roman" w:cs="Times New Roman"/>
          <w:sz w:val="20"/>
          <w:szCs w:val="20"/>
          <w:lang w:eastAsia="ko-KR"/>
        </w:rPr>
        <w:t xml:space="preserve">; the values of these elements for each </w:t>
      </w:r>
      <w:proofErr w:type="spellStart"/>
      <w:r w:rsidRPr="00CD3451">
        <w:rPr>
          <w:rFonts w:ascii="Times New Roman" w:hAnsi="Times New Roman" w:cs="Times New Roman"/>
          <w:sz w:val="20"/>
          <w:szCs w:val="20"/>
          <w:lang w:eastAsia="ko-KR"/>
        </w:rPr>
        <w:t>nontransmitted</w:t>
      </w:r>
      <w:proofErr w:type="spellEnd"/>
      <w:r w:rsidRPr="00CD3451">
        <w:rPr>
          <w:rFonts w:ascii="Times New Roman" w:hAnsi="Times New Roman" w:cs="Times New Roman"/>
          <w:sz w:val="20"/>
          <w:szCs w:val="20"/>
          <w:lang w:eastAsia="ko-KR"/>
        </w:rPr>
        <w:t xml:space="preserve"> BSSID are always the same as the corresponding transmitted BSSID element values.</w:t>
      </w:r>
    </w:p>
    <w:p w14:paraId="6575107E" w14:textId="446D6DCA" w:rsidR="0040453E" w:rsidDel="00F11434" w:rsidRDefault="0040453E" w:rsidP="00CD3451">
      <w:pPr>
        <w:autoSpaceDE w:val="0"/>
        <w:autoSpaceDN w:val="0"/>
        <w:adjustRightInd w:val="0"/>
        <w:rPr>
          <w:del w:id="56" w:author="Gaurang Naik" w:date="2021-02-22T18:03:00Z"/>
          <w:rFonts w:ascii="Times New Roman" w:hAnsi="Times New Roman" w:cs="Times New Roman"/>
          <w:sz w:val="20"/>
          <w:szCs w:val="20"/>
          <w:lang w:eastAsia="ko-KR"/>
        </w:rPr>
      </w:pPr>
    </w:p>
    <w:p w14:paraId="1F6C6841" w14:textId="73495550" w:rsidR="00C82E19" w:rsidRPr="00D3362D" w:rsidRDefault="00C41E2F" w:rsidP="00D3362D">
      <w:pPr>
        <w:pStyle w:val="ListParagraph"/>
        <w:numPr>
          <w:ilvl w:val="3"/>
          <w:numId w:val="22"/>
        </w:numPr>
        <w:autoSpaceDE w:val="0"/>
        <w:autoSpaceDN w:val="0"/>
        <w:adjustRightInd w:val="0"/>
        <w:rPr>
          <w:rFonts w:ascii="Arial" w:hAnsi="Arial" w:cs="Arial"/>
          <w:b/>
          <w:bCs/>
          <w:sz w:val="20"/>
          <w:szCs w:val="20"/>
          <w:lang w:eastAsia="ko-KR"/>
        </w:rPr>
      </w:pPr>
      <w:r w:rsidRPr="00D3362D">
        <w:rPr>
          <w:rFonts w:ascii="Arial" w:hAnsi="Arial" w:cs="Arial"/>
          <w:b/>
          <w:bCs/>
          <w:sz w:val="20"/>
          <w:szCs w:val="20"/>
          <w:lang w:eastAsia="ko-KR"/>
        </w:rPr>
        <w:t>TIM Broadcast</w:t>
      </w:r>
    </w:p>
    <w:p w14:paraId="4F1D8E5C" w14:textId="35B76F19" w:rsidR="00FC4FF1" w:rsidRPr="00477B2C" w:rsidRDefault="00477B2C" w:rsidP="00D3362D">
      <w:pPr>
        <w:pStyle w:val="L"/>
        <w:ind w:left="0" w:firstLine="0"/>
        <w:rPr>
          <w:b/>
          <w:bCs/>
          <w:i/>
          <w:iCs/>
          <w:w w:val="100"/>
        </w:rPr>
      </w:pPr>
      <w:proofErr w:type="spellStart"/>
      <w:r w:rsidRPr="00BF5687">
        <w:rPr>
          <w:b/>
          <w:bCs/>
          <w:i/>
          <w:iCs/>
          <w:w w:val="100"/>
          <w:highlight w:val="yellow"/>
        </w:rPr>
        <w:t>TGbe</w:t>
      </w:r>
      <w:proofErr w:type="spellEnd"/>
      <w:r w:rsidRPr="00BF5687">
        <w:rPr>
          <w:b/>
          <w:bCs/>
          <w:i/>
          <w:iCs/>
          <w:w w:val="100"/>
          <w:highlight w:val="yellow"/>
        </w:rPr>
        <w:t xml:space="preserve"> editor: Please update </w:t>
      </w:r>
      <w:r w:rsidR="00BF5687" w:rsidRPr="00BF5687">
        <w:rPr>
          <w:b/>
          <w:bCs/>
          <w:i/>
          <w:iCs/>
          <w:w w:val="100"/>
          <w:highlight w:val="yellow"/>
        </w:rPr>
        <w:t>the subclause before the NOTE as shown below</w:t>
      </w:r>
      <w:r w:rsidR="00BF5687">
        <w:rPr>
          <w:b/>
          <w:bCs/>
          <w:i/>
          <w:iCs/>
          <w:w w:val="100"/>
        </w:rPr>
        <w:t xml:space="preserve"> [CID 1024]:</w:t>
      </w:r>
    </w:p>
    <w:p w14:paraId="39C54344" w14:textId="7249922E" w:rsidR="00BF5687" w:rsidRDefault="00BF5687" w:rsidP="00D3362D">
      <w:pPr>
        <w:pStyle w:val="L"/>
        <w:rPr>
          <w:w w:val="100"/>
        </w:rPr>
      </w:pPr>
    </w:p>
    <w:p w14:paraId="0B79DC09" w14:textId="7A108FFD" w:rsidR="0081512A" w:rsidRDefault="0081512A" w:rsidP="00D3362D">
      <w:pPr>
        <w:pStyle w:val="L"/>
        <w:rPr>
          <w:w w:val="100"/>
        </w:rPr>
      </w:pPr>
      <w:r>
        <w:rPr>
          <w:w w:val="100"/>
        </w:rPr>
        <w:t>q)   Modification of the Spatial Reuse Parameter Set element</w:t>
      </w:r>
    </w:p>
    <w:p w14:paraId="3BEB34C4" w14:textId="5FCF9648" w:rsidR="00FC4FF1" w:rsidRPr="00351052" w:rsidRDefault="00D3362D" w:rsidP="00D3362D">
      <w:pPr>
        <w:pStyle w:val="L"/>
        <w:rPr>
          <w:w w:val="100"/>
        </w:rPr>
      </w:pPr>
      <w:r w:rsidRPr="00351052">
        <w:rPr>
          <w:w w:val="100"/>
        </w:rPr>
        <w:t xml:space="preserve">r)   </w:t>
      </w:r>
      <w:r w:rsidR="00FC4FF1" w:rsidRPr="00351052">
        <w:rPr>
          <w:w w:val="100"/>
        </w:rPr>
        <w:t>Modification of the UORA Parameter Set element</w:t>
      </w:r>
      <w:r w:rsidR="00FC4FF1" w:rsidRPr="00351052">
        <w:rPr>
          <w:vanish/>
          <w:w w:val="100"/>
        </w:rPr>
        <w:t>(#24019)</w:t>
      </w:r>
    </w:p>
    <w:p w14:paraId="31E059F7" w14:textId="77777777" w:rsidR="00705652" w:rsidRDefault="00351052" w:rsidP="00D3362D">
      <w:pPr>
        <w:pStyle w:val="L"/>
        <w:rPr>
          <w:ins w:id="57" w:author="Gaurang Naik" w:date="2021-02-16T18:04:00Z"/>
          <w:w w:val="100"/>
        </w:rPr>
      </w:pPr>
      <w:ins w:id="58" w:author="Gaurang Naik" w:date="2021-02-09T19:20:00Z">
        <w:r>
          <w:rPr>
            <w:w w:val="100"/>
          </w:rPr>
          <w:t xml:space="preserve">s)   </w:t>
        </w:r>
      </w:ins>
      <w:ins w:id="59" w:author="Gaurang Naik" w:date="2021-02-09T19:21:00Z">
        <w:r>
          <w:rPr>
            <w:w w:val="100"/>
          </w:rPr>
          <w:t>Modification of the EHT Operation element</w:t>
        </w:r>
      </w:ins>
    </w:p>
    <w:p w14:paraId="28B3F5D8" w14:textId="77777777" w:rsidR="00F22FAA" w:rsidRDefault="00705652" w:rsidP="00D3362D">
      <w:pPr>
        <w:pStyle w:val="L"/>
        <w:rPr>
          <w:ins w:id="60" w:author="Gaurang Naik" w:date="2021-02-16T18:23:00Z"/>
          <w:w w:val="100"/>
        </w:rPr>
      </w:pPr>
      <w:ins w:id="61" w:author="Gaurang Naik" w:date="2021-02-16T18:04:00Z">
        <w:r>
          <w:rPr>
            <w:w w:val="100"/>
          </w:rPr>
          <w:t xml:space="preserve">t)   Modification of the </w:t>
        </w:r>
      </w:ins>
      <w:ins w:id="62" w:author="Gaurang Naik" w:date="2021-02-16T18:22:00Z">
        <w:r w:rsidR="00F22FAA">
          <w:rPr>
            <w:w w:val="100"/>
          </w:rPr>
          <w:t>Basic variant Multi-Link element</w:t>
        </w:r>
      </w:ins>
    </w:p>
    <w:p w14:paraId="7C5BCE73" w14:textId="1AEB247B" w:rsidR="00D3362D" w:rsidRPr="00351052" w:rsidRDefault="00D3362D" w:rsidP="00D3362D">
      <w:pPr>
        <w:pStyle w:val="L"/>
        <w:rPr>
          <w:w w:val="100"/>
        </w:rPr>
      </w:pPr>
      <w:r w:rsidRPr="00351052">
        <w:rPr>
          <w:w w:val="100"/>
        </w:rPr>
        <w:t xml:space="preserve">      </w:t>
      </w:r>
    </w:p>
    <w:p w14:paraId="13804120" w14:textId="2AC2BC6A" w:rsidR="000518EE" w:rsidRDefault="004F567D" w:rsidP="00CA449E">
      <w:pPr>
        <w:pStyle w:val="L"/>
        <w:ind w:left="0" w:firstLine="0"/>
        <w:rPr>
          <w:rFonts w:ascii="Arial" w:hAnsi="Arial" w:cs="Arial"/>
          <w:b/>
          <w:bCs/>
          <w:w w:val="100"/>
        </w:rPr>
      </w:pPr>
      <w:r>
        <w:rPr>
          <w:rFonts w:ascii="Arial" w:hAnsi="Arial" w:cs="Arial"/>
          <w:b/>
          <w:bCs/>
          <w:w w:val="100"/>
        </w:rPr>
        <w:t>35.3.8 BSS parameter critical update procedure</w:t>
      </w:r>
    </w:p>
    <w:p w14:paraId="5357F92F" w14:textId="697A2836" w:rsidR="004F567D" w:rsidRPr="00081183" w:rsidRDefault="008B7F50" w:rsidP="00CA449E">
      <w:pPr>
        <w:pStyle w:val="L"/>
        <w:ind w:left="0" w:firstLine="0"/>
        <w:rPr>
          <w:b/>
          <w:bCs/>
          <w:i/>
          <w:iCs/>
          <w:w w:val="100"/>
        </w:rPr>
      </w:pPr>
      <w:proofErr w:type="spellStart"/>
      <w:r w:rsidRPr="00081183">
        <w:rPr>
          <w:b/>
          <w:bCs/>
          <w:i/>
          <w:iCs/>
          <w:w w:val="100"/>
          <w:highlight w:val="yellow"/>
        </w:rPr>
        <w:t>TGbe</w:t>
      </w:r>
      <w:proofErr w:type="spellEnd"/>
      <w:r w:rsidRPr="00081183">
        <w:rPr>
          <w:b/>
          <w:bCs/>
          <w:i/>
          <w:iCs/>
          <w:w w:val="100"/>
          <w:highlight w:val="yellow"/>
        </w:rPr>
        <w:t xml:space="preserve"> editor: Please update the </w:t>
      </w:r>
      <w:r w:rsidR="00081183" w:rsidRPr="00081183">
        <w:rPr>
          <w:b/>
          <w:bCs/>
          <w:i/>
          <w:iCs/>
          <w:w w:val="100"/>
          <w:highlight w:val="yellow"/>
        </w:rPr>
        <w:t>text as shown below</w:t>
      </w:r>
      <w:r w:rsidR="00081183" w:rsidRPr="00081183">
        <w:rPr>
          <w:b/>
          <w:bCs/>
          <w:i/>
          <w:iCs/>
          <w:w w:val="100"/>
        </w:rPr>
        <w:t xml:space="preserve"> [CID 1024]:</w:t>
      </w:r>
    </w:p>
    <w:p w14:paraId="1D16AC0B" w14:textId="011B18EC" w:rsidR="00081183" w:rsidRDefault="00E47530" w:rsidP="00E47530">
      <w:pPr>
        <w:pStyle w:val="L"/>
        <w:ind w:left="0" w:firstLine="0"/>
        <w:rPr>
          <w:ins w:id="63" w:author="Gaurang Naik" w:date="2021-02-19T20:53:00Z"/>
          <w:rStyle w:val="SC15323589"/>
        </w:rPr>
      </w:pPr>
      <w:r>
        <w:rPr>
          <w:rStyle w:val="SC15323589"/>
        </w:rPr>
        <w:t xml:space="preserve">An AP within an AP MLD shall increase the value (modulo </w:t>
      </w:r>
      <w:r w:rsidRPr="00A8470B">
        <w:rPr>
          <w:rStyle w:val="SC15323589"/>
          <w:color w:val="FF0000"/>
        </w:rPr>
        <w:t>TBD</w:t>
      </w:r>
      <w:r>
        <w:rPr>
          <w:rStyle w:val="SC15323589"/>
        </w:rPr>
        <w:t xml:space="preserve"> maximum value) of the Change Sequence field for the AP when a critical update occurs to any of the elements for the AP. An AP within an AP MLD shall increase the value (modulo</w:t>
      </w:r>
      <w:r w:rsidRPr="00A8470B">
        <w:rPr>
          <w:rStyle w:val="SC15323589"/>
          <w:color w:val="FF0000"/>
        </w:rPr>
        <w:t xml:space="preserve"> TBD </w:t>
      </w:r>
      <w:r>
        <w:rPr>
          <w:rStyle w:val="SC15323589"/>
        </w:rPr>
        <w:t xml:space="preserve">maximum value) of the Change Sequence field for another AP in the </w:t>
      </w:r>
      <w:r>
        <w:rPr>
          <w:rStyle w:val="SC15323589"/>
        </w:rPr>
        <w:lastRenderedPageBreak/>
        <w:t xml:space="preserve">same AP MLD when a critical update occurs to any of the elements for that AP. An AP within an AP MLD that is transmitted BSSID shall increase the value (modulo </w:t>
      </w:r>
      <w:r w:rsidRPr="005873F5">
        <w:rPr>
          <w:rStyle w:val="SC15323589"/>
          <w:color w:val="FF0000"/>
        </w:rPr>
        <w:t>TBD</w:t>
      </w:r>
      <w:r>
        <w:rPr>
          <w:rStyle w:val="SC15323589"/>
        </w:rPr>
        <w:t xml:space="preserve"> maximum value) of the Change Sequence field for a </w:t>
      </w:r>
      <w:proofErr w:type="spellStart"/>
      <w:r>
        <w:rPr>
          <w:rStyle w:val="SC15323589"/>
        </w:rPr>
        <w:t>nontransmitted</w:t>
      </w:r>
      <w:proofErr w:type="spellEnd"/>
      <w:r>
        <w:rPr>
          <w:rStyle w:val="SC15323589"/>
        </w:rPr>
        <w:t xml:space="preserve"> BSSID in the same multiple BSSID set when a critical update occurs to any of the elements for the </w:t>
      </w:r>
      <w:proofErr w:type="spellStart"/>
      <w:r>
        <w:rPr>
          <w:rStyle w:val="SC15323589"/>
        </w:rPr>
        <w:t>nontrasnmitted</w:t>
      </w:r>
      <w:proofErr w:type="spellEnd"/>
      <w:r>
        <w:rPr>
          <w:rStyle w:val="SC15323589"/>
        </w:rPr>
        <w:t xml:space="preserve"> BSSID.</w:t>
      </w:r>
      <w:r w:rsidR="004C2E5D">
        <w:rPr>
          <w:rStyle w:val="SC15323589"/>
        </w:rPr>
        <w:t xml:space="preserve"> </w:t>
      </w:r>
      <w:ins w:id="64" w:author="Gaurang Naik" w:date="2021-02-19T20:52:00Z">
        <w:r w:rsidR="00DB17A9">
          <w:rPr>
            <w:rStyle w:val="SC15323589"/>
          </w:rPr>
          <w:t xml:space="preserve">The name and format of the Change Sequence field are </w:t>
        </w:r>
        <w:r w:rsidR="00DB17A9" w:rsidRPr="005873F5">
          <w:rPr>
            <w:rStyle w:val="SC15323589"/>
            <w:color w:val="FF0000"/>
          </w:rPr>
          <w:t>TBD</w:t>
        </w:r>
        <w:r w:rsidR="00DB17A9">
          <w:rPr>
            <w:rStyle w:val="SC15323589"/>
          </w:rPr>
          <w:t xml:space="preserve">. </w:t>
        </w:r>
      </w:ins>
      <w:r>
        <w:rPr>
          <w:rStyle w:val="SC15323589"/>
        </w:rPr>
        <w:t xml:space="preserve">The critical updates </w:t>
      </w:r>
      <w:ins w:id="65" w:author="Gaurang Naik" w:date="2021-02-19T20:51:00Z">
        <w:r w:rsidR="00CB7F87">
          <w:rPr>
            <w:rStyle w:val="SC15323589"/>
          </w:rPr>
          <w:t xml:space="preserve">that cause the Change Sequence field for </w:t>
        </w:r>
      </w:ins>
      <w:ins w:id="66" w:author="Gaurang Naik" w:date="2021-02-19T20:54:00Z">
        <w:r w:rsidR="00F43368">
          <w:rPr>
            <w:rStyle w:val="SC15323589"/>
          </w:rPr>
          <w:t>an</w:t>
        </w:r>
      </w:ins>
      <w:ins w:id="67" w:author="Gaurang Naik" w:date="2021-02-19T20:51:00Z">
        <w:r w:rsidR="00CB7F87">
          <w:rPr>
            <w:rStyle w:val="SC15323589"/>
          </w:rPr>
          <w:t xml:space="preserve"> AP </w:t>
        </w:r>
      </w:ins>
      <w:ins w:id="68" w:author="Gaurang Naik" w:date="2021-02-19T20:54:00Z">
        <w:r w:rsidR="00F43368">
          <w:rPr>
            <w:rStyle w:val="SC15323589"/>
          </w:rPr>
          <w:t xml:space="preserve">affiliated with an AP MLD </w:t>
        </w:r>
      </w:ins>
      <w:ins w:id="69" w:author="Gaurang Naik" w:date="2021-02-19T20:51:00Z">
        <w:r w:rsidR="0000027F">
          <w:rPr>
            <w:rStyle w:val="SC15323589"/>
          </w:rPr>
          <w:t xml:space="preserve">to be incremented </w:t>
        </w:r>
      </w:ins>
      <w:r>
        <w:rPr>
          <w:rStyle w:val="SC15323589"/>
        </w:rPr>
        <w:t xml:space="preserve">are defined </w:t>
      </w:r>
      <w:ins w:id="70" w:author="Gaurang Naik" w:date="2021-02-19T20:51:00Z">
        <w:r w:rsidR="0000027F">
          <w:rPr>
            <w:rStyle w:val="SC15323589"/>
          </w:rPr>
          <w:t xml:space="preserve">as all events listed </w:t>
        </w:r>
      </w:ins>
      <w:r>
        <w:rPr>
          <w:rStyle w:val="SC15323589"/>
        </w:rPr>
        <w:t xml:space="preserve">in 11.2.3.15 (TIM Broadcast) </w:t>
      </w:r>
      <w:ins w:id="71" w:author="Gaurang Naik" w:date="2021-02-19T20:51:00Z">
        <w:r w:rsidR="0000027F">
          <w:rPr>
            <w:rStyle w:val="SC15323589"/>
          </w:rPr>
          <w:t>except t</w:t>
        </w:r>
      </w:ins>
      <w:ins w:id="72" w:author="Gaurang Naik" w:date="2021-02-19T20:52:00Z">
        <w:r w:rsidR="0000027F">
          <w:rPr>
            <w:rStyle w:val="SC15323589"/>
          </w:rPr>
          <w:t>he events listed below</w:t>
        </w:r>
      </w:ins>
      <w:ins w:id="73" w:author="Gaurang Naik" w:date="2021-02-20T18:23:00Z">
        <w:r w:rsidR="0025657A">
          <w:rPr>
            <w:rStyle w:val="SC15323589"/>
          </w:rPr>
          <w:t>.</w:t>
        </w:r>
      </w:ins>
      <w:del w:id="74" w:author="Gaurang Naik" w:date="2021-02-20T18:23:00Z">
        <w:r>
          <w:rPr>
            <w:rStyle w:val="SC15323589"/>
          </w:rPr>
          <w:delText xml:space="preserve">and the </w:delText>
        </w:r>
        <w:r w:rsidRPr="005873F5">
          <w:rPr>
            <w:rStyle w:val="SC15323589"/>
            <w:color w:val="FF0000"/>
          </w:rPr>
          <w:delText>TBD</w:delText>
        </w:r>
        <w:r>
          <w:rPr>
            <w:rStyle w:val="SC15323589"/>
          </w:rPr>
          <w:delText xml:space="preserve"> additional update can be added</w:delText>
        </w:r>
      </w:del>
      <w:r>
        <w:rPr>
          <w:rStyle w:val="SC15323589"/>
        </w:rPr>
        <w:t xml:space="preserve">. </w:t>
      </w:r>
      <w:del w:id="75" w:author="Gaurang Naik" w:date="2021-02-19T20:52:00Z">
        <w:r w:rsidDel="00DB17A9">
          <w:rPr>
            <w:rStyle w:val="SC15323589"/>
          </w:rPr>
          <w:delText xml:space="preserve">The name and format of the Change Sequence field are </w:delText>
        </w:r>
        <w:r w:rsidRPr="005873F5" w:rsidDel="00DB17A9">
          <w:rPr>
            <w:rStyle w:val="SC15323589"/>
            <w:color w:val="FF0000"/>
          </w:rPr>
          <w:delText>TBD</w:delText>
        </w:r>
        <w:r w:rsidDel="00DB17A9">
          <w:rPr>
            <w:rStyle w:val="SC15323589"/>
          </w:rPr>
          <w:delText>.</w:delText>
        </w:r>
      </w:del>
    </w:p>
    <w:p w14:paraId="5DBF9F1D" w14:textId="610626F2" w:rsidR="003D44F1" w:rsidRPr="003D44F1" w:rsidRDefault="003D44F1" w:rsidP="003D44F1">
      <w:pPr>
        <w:pStyle w:val="ListParagraph"/>
        <w:numPr>
          <w:ilvl w:val="0"/>
          <w:numId w:val="30"/>
        </w:numPr>
        <w:autoSpaceDE w:val="0"/>
        <w:autoSpaceDN w:val="0"/>
        <w:adjustRightInd w:val="0"/>
        <w:spacing w:after="0" w:line="240" w:lineRule="auto"/>
        <w:rPr>
          <w:ins w:id="76" w:author="Abhishek Patil" w:date="2021-02-16T21:01:00Z"/>
          <w:rStyle w:val="SC15323589"/>
          <w:rFonts w:ascii="Times New Roman" w:hAnsi="Times New Roman" w:cs="Times New Roman"/>
        </w:rPr>
      </w:pPr>
      <w:ins w:id="77" w:author="Gaurang Naik" w:date="2021-02-19T20:53:00Z">
        <w:r w:rsidRPr="003D44F1">
          <w:rPr>
            <w:rStyle w:val="SC15323589"/>
            <w:rFonts w:ascii="Times New Roman" w:hAnsi="Times New Roman" w:cs="Times New Roman"/>
          </w:rPr>
          <w:t>Modification of the Basic variant Multi-Link element</w:t>
        </w:r>
      </w:ins>
    </w:p>
    <w:p w14:paraId="7E04DBFF" w14:textId="0B41E37C" w:rsidR="009A00D3" w:rsidRPr="00622CEB" w:rsidRDefault="009A00D3" w:rsidP="009A00D3">
      <w:pPr>
        <w:pStyle w:val="L"/>
        <w:ind w:left="0" w:firstLine="0"/>
        <w:rPr>
          <w:ins w:id="78" w:author="Gaurang Naik" w:date="2021-02-17T15:26:00Z"/>
          <w:rFonts w:ascii="Arial" w:hAnsi="Arial" w:cs="Arial"/>
          <w:b/>
          <w:bCs/>
          <w:w w:val="100"/>
          <w:sz w:val="18"/>
          <w:szCs w:val="18"/>
        </w:rPr>
      </w:pPr>
      <w:ins w:id="79" w:author="Gaurang Naik" w:date="2021-02-17T15:26:00Z">
        <w:r w:rsidRPr="00622CEB">
          <w:rPr>
            <w:rStyle w:val="SC15323589"/>
            <w:sz w:val="18"/>
            <w:szCs w:val="18"/>
          </w:rPr>
          <w:t xml:space="preserve">NOTE – An update to the </w:t>
        </w:r>
      </w:ins>
      <w:ins w:id="80" w:author="Gaurang Naik" w:date="2021-02-23T17:37:00Z">
        <w:r w:rsidR="00AA3C31">
          <w:rPr>
            <w:rStyle w:val="SC15323589"/>
            <w:sz w:val="18"/>
            <w:szCs w:val="18"/>
          </w:rPr>
          <w:t>Common Info field</w:t>
        </w:r>
      </w:ins>
      <w:ins w:id="81" w:author="Gaurang Naik" w:date="2021-02-17T15:26:00Z">
        <w:r w:rsidRPr="00622CEB">
          <w:rPr>
            <w:rStyle w:val="SC15323589"/>
            <w:sz w:val="18"/>
            <w:szCs w:val="18"/>
          </w:rPr>
          <w:t xml:space="preserve"> of the Basic variant Multi-</w:t>
        </w:r>
      </w:ins>
      <w:ins w:id="82" w:author="Gaurang Naik" w:date="2021-02-23T17:37:00Z">
        <w:r w:rsidR="00A61868">
          <w:rPr>
            <w:rStyle w:val="SC15323589"/>
            <w:sz w:val="18"/>
            <w:szCs w:val="18"/>
          </w:rPr>
          <w:t>L</w:t>
        </w:r>
      </w:ins>
      <w:ins w:id="83" w:author="Gaurang Naik" w:date="2021-02-17T15:26:00Z">
        <w:r w:rsidRPr="00622CEB">
          <w:rPr>
            <w:rStyle w:val="SC15323589"/>
            <w:sz w:val="18"/>
            <w:szCs w:val="18"/>
          </w:rPr>
          <w:t>ink element is expected to be the same on all the links</w:t>
        </w:r>
      </w:ins>
      <w:ins w:id="84" w:author="Gaurang Naik" w:date="2021-02-23T17:38:00Z">
        <w:r w:rsidR="00C73B87">
          <w:rPr>
            <w:rStyle w:val="SC15323589"/>
            <w:sz w:val="18"/>
            <w:szCs w:val="18"/>
          </w:rPr>
          <w:t>.</w:t>
        </w:r>
      </w:ins>
      <w:ins w:id="85" w:author="Gaurang Naik" w:date="2021-02-17T15:26:00Z">
        <w:r w:rsidRPr="00622CEB">
          <w:rPr>
            <w:rStyle w:val="SC15323589"/>
            <w:sz w:val="18"/>
            <w:szCs w:val="18"/>
          </w:rPr>
          <w:t xml:space="preserve"> </w:t>
        </w:r>
      </w:ins>
      <w:ins w:id="86" w:author="Gaurang Naik" w:date="2021-02-23T17:38:00Z">
        <w:r w:rsidR="00C73B87">
          <w:rPr>
            <w:rStyle w:val="SC15323589"/>
            <w:sz w:val="18"/>
            <w:szCs w:val="18"/>
          </w:rPr>
          <w:t>H</w:t>
        </w:r>
      </w:ins>
      <w:ins w:id="87" w:author="Gaurang Naik" w:date="2021-02-17T15:26:00Z">
        <w:r w:rsidRPr="00622CEB">
          <w:rPr>
            <w:rStyle w:val="SC15323589"/>
            <w:sz w:val="18"/>
            <w:szCs w:val="18"/>
          </w:rPr>
          <w:t>ence</w:t>
        </w:r>
      </w:ins>
      <w:ins w:id="88" w:author="Gaurang Naik" w:date="2021-02-23T17:38:00Z">
        <w:r w:rsidR="00C73B87">
          <w:rPr>
            <w:rStyle w:val="SC15323589"/>
            <w:sz w:val="18"/>
            <w:szCs w:val="18"/>
          </w:rPr>
          <w:t>,</w:t>
        </w:r>
      </w:ins>
      <w:ins w:id="89" w:author="Gaurang Naik" w:date="2021-02-17T15:26:00Z">
        <w:r w:rsidRPr="00622CEB">
          <w:rPr>
            <w:rStyle w:val="SC15323589"/>
            <w:sz w:val="18"/>
            <w:szCs w:val="18"/>
          </w:rPr>
          <w:t xml:space="preserve"> </w:t>
        </w:r>
      </w:ins>
      <w:ins w:id="90" w:author="Gaurang Naik" w:date="2021-02-22T13:55:00Z">
        <w:r w:rsidR="00AD081B">
          <w:rPr>
            <w:rStyle w:val="SC15323589"/>
            <w:sz w:val="18"/>
            <w:szCs w:val="18"/>
          </w:rPr>
          <w:t>a change in the</w:t>
        </w:r>
      </w:ins>
      <w:ins w:id="91" w:author="Gaurang Naik" w:date="2021-02-17T15:26:00Z">
        <w:r w:rsidRPr="00622CEB">
          <w:rPr>
            <w:rStyle w:val="SC15323589"/>
            <w:sz w:val="18"/>
            <w:szCs w:val="18"/>
          </w:rPr>
          <w:t xml:space="preserve"> Basic variant Multi-</w:t>
        </w:r>
      </w:ins>
      <w:ins w:id="92" w:author="Gaurang Naik" w:date="2021-02-23T17:37:00Z">
        <w:r w:rsidR="00A61868">
          <w:rPr>
            <w:rStyle w:val="SC15323589"/>
            <w:sz w:val="18"/>
            <w:szCs w:val="18"/>
          </w:rPr>
          <w:t>L</w:t>
        </w:r>
      </w:ins>
      <w:ins w:id="93" w:author="Gaurang Naik" w:date="2021-02-17T15:26:00Z">
        <w:r w:rsidRPr="00622CEB">
          <w:rPr>
            <w:rStyle w:val="SC15323589"/>
            <w:sz w:val="18"/>
            <w:szCs w:val="18"/>
          </w:rPr>
          <w:t xml:space="preserve">ink element does not qualify as a </w:t>
        </w:r>
        <w:r>
          <w:rPr>
            <w:rStyle w:val="SC15323589"/>
            <w:sz w:val="18"/>
            <w:szCs w:val="18"/>
          </w:rPr>
          <w:t>criteri</w:t>
        </w:r>
      </w:ins>
      <w:ins w:id="94" w:author="Gaurang Naik" w:date="2021-02-19T20:37:00Z">
        <w:r w:rsidR="003D3D99">
          <w:rPr>
            <w:rStyle w:val="SC15323589"/>
            <w:sz w:val="18"/>
            <w:szCs w:val="18"/>
          </w:rPr>
          <w:t>on</w:t>
        </w:r>
      </w:ins>
      <w:ins w:id="95" w:author="Gaurang Naik" w:date="2021-02-17T15:26:00Z">
        <w:r>
          <w:rPr>
            <w:rStyle w:val="SC15323589"/>
            <w:sz w:val="18"/>
            <w:szCs w:val="18"/>
          </w:rPr>
          <w:t xml:space="preserve"> to</w:t>
        </w:r>
        <w:r w:rsidRPr="00622CEB">
          <w:rPr>
            <w:rStyle w:val="SC15323589"/>
            <w:sz w:val="18"/>
            <w:szCs w:val="18"/>
          </w:rPr>
          <w:t xml:space="preserve"> cause an increment of the Change Sequence field.</w:t>
        </w:r>
      </w:ins>
    </w:p>
    <w:p w14:paraId="52E8877C" w14:textId="77777777" w:rsidR="00081183" w:rsidRDefault="00081183" w:rsidP="00CA449E">
      <w:pPr>
        <w:pStyle w:val="L"/>
        <w:ind w:left="0" w:firstLine="0"/>
        <w:rPr>
          <w:rFonts w:ascii="Arial" w:hAnsi="Arial" w:cs="Arial"/>
          <w:b/>
          <w:bCs/>
          <w:w w:val="100"/>
        </w:rPr>
      </w:pPr>
    </w:p>
    <w:p w14:paraId="52190C14" w14:textId="3A4F332E" w:rsidR="00CA449E" w:rsidRPr="00CE639E" w:rsidRDefault="00780D35" w:rsidP="00CA449E">
      <w:pPr>
        <w:pStyle w:val="L"/>
        <w:ind w:left="0" w:firstLine="0"/>
        <w:rPr>
          <w:rFonts w:ascii="Arial" w:hAnsi="Arial" w:cs="Arial"/>
          <w:b/>
          <w:bCs/>
          <w:w w:val="100"/>
        </w:rPr>
      </w:pPr>
      <w:r w:rsidRPr="00CE639E">
        <w:rPr>
          <w:rFonts w:ascii="Arial" w:hAnsi="Arial" w:cs="Arial"/>
          <w:b/>
          <w:bCs/>
          <w:w w:val="100"/>
        </w:rPr>
        <w:t xml:space="preserve">9.4.2.177 </w:t>
      </w:r>
      <w:r w:rsidR="00CE639E" w:rsidRPr="00CE639E">
        <w:rPr>
          <w:rFonts w:ascii="Arial" w:hAnsi="Arial" w:cs="Arial"/>
          <w:b/>
          <w:bCs/>
          <w:w w:val="100"/>
        </w:rPr>
        <w:t>FILS Request Parameters element</w:t>
      </w:r>
    </w:p>
    <w:p w14:paraId="6D5269B0" w14:textId="785B25EE" w:rsidR="00FC4FF1" w:rsidRDefault="00B37B34" w:rsidP="00CD3451">
      <w:pPr>
        <w:autoSpaceDE w:val="0"/>
        <w:autoSpaceDN w:val="0"/>
        <w:adjustRightInd w:val="0"/>
        <w:rPr>
          <w:rFonts w:ascii="Times New Roman" w:hAnsi="Times New Roman" w:cs="Times New Roman"/>
          <w:b/>
          <w:bCs/>
          <w:i/>
          <w:iCs/>
          <w:sz w:val="20"/>
          <w:szCs w:val="20"/>
          <w:lang w:eastAsia="ko-KR"/>
        </w:rPr>
      </w:pPr>
      <w:proofErr w:type="spellStart"/>
      <w:r w:rsidRPr="00E77053">
        <w:rPr>
          <w:rFonts w:ascii="Times New Roman" w:hAnsi="Times New Roman" w:cs="Times New Roman"/>
          <w:b/>
          <w:bCs/>
          <w:i/>
          <w:iCs/>
          <w:sz w:val="20"/>
          <w:szCs w:val="20"/>
          <w:highlight w:val="yellow"/>
          <w:lang w:eastAsia="ko-KR"/>
        </w:rPr>
        <w:t>TGbe</w:t>
      </w:r>
      <w:proofErr w:type="spellEnd"/>
      <w:r w:rsidRPr="00E77053">
        <w:rPr>
          <w:rFonts w:ascii="Times New Roman" w:hAnsi="Times New Roman" w:cs="Times New Roman"/>
          <w:b/>
          <w:bCs/>
          <w:i/>
          <w:iCs/>
          <w:sz w:val="20"/>
          <w:szCs w:val="20"/>
          <w:highlight w:val="yellow"/>
          <w:lang w:eastAsia="ko-KR"/>
        </w:rPr>
        <w:t xml:space="preserve"> editor: Please insert the following row in Table 9-288 (PHY Support Criterion subfield</w:t>
      </w:r>
      <w:r w:rsidR="004B536D" w:rsidRPr="00DB4E6C">
        <w:rPr>
          <w:rFonts w:ascii="Times New Roman" w:hAnsi="Times New Roman" w:cs="Times New Roman"/>
          <w:b/>
          <w:i/>
          <w:sz w:val="20"/>
          <w:szCs w:val="20"/>
          <w:highlight w:val="yellow"/>
          <w:lang w:eastAsia="ko-KR"/>
        </w:rPr>
        <w:t xml:space="preserve">) </w:t>
      </w:r>
      <w:r w:rsidR="004B536D" w:rsidRPr="00E77053">
        <w:rPr>
          <w:rFonts w:ascii="Times New Roman" w:hAnsi="Times New Roman" w:cs="Times New Roman"/>
          <w:b/>
          <w:bCs/>
          <w:i/>
          <w:iCs/>
          <w:sz w:val="20"/>
          <w:szCs w:val="20"/>
          <w:highlight w:val="yellow"/>
        </w:rPr>
        <w:t>and update the Reserved row as appropriate</w:t>
      </w:r>
      <w:r w:rsidR="004B536D">
        <w:rPr>
          <w:rFonts w:ascii="Times New Roman" w:hAnsi="Times New Roman" w:cs="Times New Roman"/>
          <w:b/>
          <w:bCs/>
          <w:i/>
          <w:iCs/>
          <w:sz w:val="20"/>
          <w:szCs w:val="20"/>
          <w:lang w:eastAsia="ko-KR"/>
        </w:rPr>
        <w:t xml:space="preserve"> </w:t>
      </w:r>
      <w:r w:rsidR="00B32EF0">
        <w:rPr>
          <w:rFonts w:ascii="Times New Roman" w:hAnsi="Times New Roman" w:cs="Times New Roman"/>
          <w:b/>
          <w:bCs/>
          <w:i/>
          <w:iCs/>
          <w:sz w:val="20"/>
          <w:szCs w:val="20"/>
          <w:lang w:eastAsia="ko-KR"/>
        </w:rPr>
        <w:t>[CID 1014</w:t>
      </w:r>
      <w:r w:rsidR="00893C4E">
        <w:rPr>
          <w:rFonts w:ascii="Times New Roman" w:hAnsi="Times New Roman" w:cs="Times New Roman"/>
          <w:b/>
          <w:bCs/>
          <w:i/>
          <w:iCs/>
          <w:sz w:val="20"/>
          <w:szCs w:val="20"/>
          <w:lang w:eastAsia="ko-KR"/>
        </w:rPr>
        <w:t>, 1130</w:t>
      </w:r>
      <w:r w:rsidR="00B32EF0">
        <w:rPr>
          <w:rFonts w:ascii="Times New Roman" w:hAnsi="Times New Roman" w:cs="Times New Roman"/>
          <w:b/>
          <w:bCs/>
          <w:i/>
          <w:iCs/>
          <w:sz w:val="20"/>
          <w:szCs w:val="20"/>
          <w:lang w:eastAsia="ko-KR"/>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00"/>
        <w:gridCol w:w="4910"/>
      </w:tblGrid>
      <w:tr w:rsidR="008E7D13" w14:paraId="6DB72EB7" w14:textId="77777777" w:rsidTr="00661645">
        <w:trPr>
          <w:jc w:val="center"/>
        </w:trPr>
        <w:tc>
          <w:tcPr>
            <w:tcW w:w="6210" w:type="dxa"/>
            <w:gridSpan w:val="2"/>
            <w:tcBorders>
              <w:top w:val="nil"/>
              <w:left w:val="nil"/>
              <w:bottom w:val="nil"/>
              <w:right w:val="nil"/>
            </w:tcBorders>
            <w:tcMar>
              <w:top w:w="120" w:type="dxa"/>
              <w:left w:w="120" w:type="dxa"/>
              <w:bottom w:w="60" w:type="dxa"/>
              <w:right w:w="120" w:type="dxa"/>
            </w:tcMar>
            <w:vAlign w:val="center"/>
          </w:tcPr>
          <w:p w14:paraId="1496869F" w14:textId="2CB516D2" w:rsidR="008E7D13" w:rsidRDefault="00081E0F" w:rsidP="00081E0F">
            <w:pPr>
              <w:pStyle w:val="TableTitle"/>
            </w:pPr>
            <w:bookmarkStart w:id="96" w:name="RTF38363535303a205461626c65"/>
            <w:r>
              <w:rPr>
                <w:w w:val="100"/>
              </w:rPr>
              <w:t xml:space="preserve">Table 9-288 </w:t>
            </w:r>
            <w:r w:rsidR="008E7D13">
              <w:rPr>
                <w:w w:val="100"/>
              </w:rPr>
              <w:t>PHY Support Criterion subfield</w:t>
            </w:r>
            <w:r w:rsidR="008E7D13">
              <w:rPr>
                <w:w w:val="100"/>
              </w:rPr>
              <w:fldChar w:fldCharType="begin"/>
            </w:r>
            <w:r w:rsidR="008E7D13">
              <w:rPr>
                <w:w w:val="100"/>
              </w:rPr>
              <w:instrText xml:space="preserve"> FILENAME </w:instrText>
            </w:r>
            <w:r w:rsidR="008E7D13">
              <w:rPr>
                <w:w w:val="100"/>
              </w:rPr>
              <w:fldChar w:fldCharType="separate"/>
            </w:r>
            <w:r w:rsidR="008E7D13">
              <w:rPr>
                <w:w w:val="100"/>
              </w:rPr>
              <w:t> </w:t>
            </w:r>
            <w:r w:rsidR="008E7D13">
              <w:rPr>
                <w:w w:val="100"/>
              </w:rPr>
              <w:fldChar w:fldCharType="end"/>
            </w:r>
            <w:bookmarkEnd w:id="96"/>
          </w:p>
        </w:tc>
      </w:tr>
      <w:tr w:rsidR="008E7D13" w14:paraId="3AB38C06" w14:textId="77777777" w:rsidTr="00661645">
        <w:trPr>
          <w:trHeight w:val="19"/>
          <w:jc w:val="center"/>
        </w:trPr>
        <w:tc>
          <w:tcPr>
            <w:tcW w:w="1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7882216" w14:textId="77777777" w:rsidR="008E7D13" w:rsidRDefault="008E7D13" w:rsidP="00712165">
            <w:pPr>
              <w:pStyle w:val="CellHeading"/>
            </w:pPr>
            <w:r>
              <w:rPr>
                <w:w w:val="100"/>
              </w:rPr>
              <w:t>Value</w:t>
            </w:r>
          </w:p>
        </w:tc>
        <w:tc>
          <w:tcPr>
            <w:tcW w:w="49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C90665B" w14:textId="77777777" w:rsidR="008E7D13" w:rsidRDefault="008E7D13" w:rsidP="00712165">
            <w:pPr>
              <w:pStyle w:val="CellHeading"/>
            </w:pPr>
            <w:r>
              <w:rPr>
                <w:w w:val="100"/>
              </w:rPr>
              <w:t>Explanation</w:t>
            </w:r>
          </w:p>
        </w:tc>
      </w:tr>
      <w:tr w:rsidR="008E7D13" w14:paraId="353D5523" w14:textId="77777777" w:rsidTr="00661645">
        <w:trPr>
          <w:trHeight w:val="19"/>
          <w:jc w:val="center"/>
        </w:trPr>
        <w:tc>
          <w:tcPr>
            <w:tcW w:w="1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50F894A" w14:textId="0EB2834C" w:rsidR="008E7D13" w:rsidRDefault="00111191" w:rsidP="00712165">
            <w:pPr>
              <w:pStyle w:val="TableText"/>
              <w:suppressAutoHyphens/>
              <w:jc w:val="center"/>
            </w:pPr>
            <w:ins w:id="97" w:author="Gaurang Naik" w:date="2021-02-09T19:51:00Z">
              <w:r>
                <w:t>4</w:t>
              </w:r>
            </w:ins>
          </w:p>
        </w:tc>
        <w:tc>
          <w:tcPr>
            <w:tcW w:w="49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0129DD3" w14:textId="63918A69" w:rsidR="008E7D13" w:rsidRDefault="00111191" w:rsidP="00712165">
            <w:pPr>
              <w:pStyle w:val="TableText"/>
              <w:suppressAutoHyphens/>
            </w:pPr>
            <w:ins w:id="98" w:author="Gaurang Naik" w:date="2021-02-09T19:51:00Z">
              <w:r>
                <w:rPr>
                  <w:w w:val="100"/>
                </w:rPr>
                <w:t>Indicates that a responding FILS STA is EHT capable.</w:t>
              </w:r>
            </w:ins>
          </w:p>
        </w:tc>
      </w:tr>
      <w:tr w:rsidR="00600E56" w14:paraId="67F4C22B" w14:textId="77777777" w:rsidTr="00661645">
        <w:trPr>
          <w:trHeight w:val="19"/>
          <w:jc w:val="center"/>
        </w:trPr>
        <w:tc>
          <w:tcPr>
            <w:tcW w:w="13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2E3DC040" w14:textId="49E953F1" w:rsidR="00600E56" w:rsidRDefault="00C85FB1" w:rsidP="00712165">
            <w:pPr>
              <w:pStyle w:val="TableText"/>
              <w:suppressAutoHyphens/>
              <w:jc w:val="center"/>
            </w:pPr>
            <w:del w:id="99" w:author="Gaurang Naik" w:date="2021-02-12T12:20:00Z">
              <w:r w:rsidDel="00C85FB1">
                <w:delText>4</w:delText>
              </w:r>
            </w:del>
            <w:ins w:id="100" w:author="Gaurang Naik" w:date="2021-02-12T12:20:00Z">
              <w:r>
                <w:t>5</w:t>
              </w:r>
            </w:ins>
            <w:r>
              <w:t>-7</w:t>
            </w:r>
          </w:p>
        </w:tc>
        <w:tc>
          <w:tcPr>
            <w:tcW w:w="49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205149F" w14:textId="70B2909C" w:rsidR="00600E56" w:rsidRDefault="00C85FB1" w:rsidP="00712165">
            <w:pPr>
              <w:pStyle w:val="TableText"/>
              <w:suppressAutoHyphens/>
              <w:rPr>
                <w:w w:val="100"/>
              </w:rPr>
            </w:pPr>
            <w:r>
              <w:rPr>
                <w:w w:val="100"/>
              </w:rPr>
              <w:t>Reserved</w:t>
            </w:r>
          </w:p>
        </w:tc>
      </w:tr>
    </w:tbl>
    <w:p w14:paraId="4F75BD23" w14:textId="5A76DF4A" w:rsidR="00B85E24" w:rsidRDefault="00B85E24" w:rsidP="00CD3451">
      <w:pPr>
        <w:autoSpaceDE w:val="0"/>
        <w:autoSpaceDN w:val="0"/>
        <w:adjustRightInd w:val="0"/>
        <w:rPr>
          <w:ins w:id="101" w:author="Gaurang Naik" w:date="2021-02-09T19:51:00Z"/>
          <w:rFonts w:ascii="Times New Roman" w:hAnsi="Times New Roman" w:cs="Times New Roman"/>
          <w:sz w:val="20"/>
          <w:szCs w:val="20"/>
          <w:lang w:eastAsia="ko-KR"/>
        </w:rPr>
      </w:pPr>
    </w:p>
    <w:p w14:paraId="1D60F839" w14:textId="3507003E" w:rsidR="001200EE" w:rsidRDefault="00AB6CA1" w:rsidP="00CD3451">
      <w:pPr>
        <w:autoSpaceDE w:val="0"/>
        <w:autoSpaceDN w:val="0"/>
        <w:adjustRightInd w:val="0"/>
        <w:rPr>
          <w:rFonts w:ascii="Arial" w:hAnsi="Arial" w:cs="Arial"/>
          <w:b/>
          <w:bCs/>
          <w:sz w:val="20"/>
          <w:szCs w:val="20"/>
          <w:lang w:eastAsia="ko-KR"/>
        </w:rPr>
      </w:pPr>
      <w:r w:rsidRPr="0088605C">
        <w:rPr>
          <w:rFonts w:ascii="Arial" w:hAnsi="Arial" w:cs="Arial"/>
          <w:b/>
          <w:bCs/>
          <w:sz w:val="20"/>
          <w:szCs w:val="20"/>
          <w:lang w:eastAsia="ko-KR"/>
        </w:rPr>
        <w:t>11.1.</w:t>
      </w:r>
      <w:r w:rsidR="00A90FBD" w:rsidRPr="0088605C">
        <w:rPr>
          <w:rFonts w:ascii="Arial" w:hAnsi="Arial" w:cs="Arial"/>
          <w:b/>
          <w:bCs/>
          <w:sz w:val="20"/>
          <w:szCs w:val="20"/>
          <w:lang w:eastAsia="ko-KR"/>
        </w:rPr>
        <w:t xml:space="preserve">4.3.4 </w:t>
      </w:r>
      <w:r w:rsidR="0088605C" w:rsidRPr="0088605C">
        <w:rPr>
          <w:rFonts w:ascii="Arial" w:hAnsi="Arial" w:cs="Arial"/>
          <w:b/>
          <w:bCs/>
          <w:sz w:val="20"/>
          <w:szCs w:val="20"/>
          <w:lang w:eastAsia="ko-KR"/>
        </w:rPr>
        <w:t xml:space="preserve">Criteria for sending a </w:t>
      </w:r>
      <w:proofErr w:type="gramStart"/>
      <w:r w:rsidR="0088605C" w:rsidRPr="0088605C">
        <w:rPr>
          <w:rFonts w:ascii="Arial" w:hAnsi="Arial" w:cs="Arial"/>
          <w:b/>
          <w:bCs/>
          <w:sz w:val="20"/>
          <w:szCs w:val="20"/>
          <w:lang w:eastAsia="ko-KR"/>
        </w:rPr>
        <w:t>response</w:t>
      </w:r>
      <w:proofErr w:type="gramEnd"/>
    </w:p>
    <w:p w14:paraId="68A109F3" w14:textId="0F3DAF09" w:rsidR="0088605C" w:rsidRDefault="0088605C" w:rsidP="00CD3451">
      <w:pPr>
        <w:autoSpaceDE w:val="0"/>
        <w:autoSpaceDN w:val="0"/>
        <w:adjustRightInd w:val="0"/>
        <w:rPr>
          <w:rFonts w:ascii="Times New Roman" w:hAnsi="Times New Roman" w:cs="Times New Roman"/>
          <w:b/>
          <w:bCs/>
          <w:i/>
          <w:iCs/>
          <w:sz w:val="20"/>
          <w:szCs w:val="20"/>
          <w:lang w:eastAsia="ko-KR"/>
        </w:rPr>
      </w:pPr>
      <w:proofErr w:type="spellStart"/>
      <w:r w:rsidRPr="001F0C3A">
        <w:rPr>
          <w:rFonts w:ascii="Times New Roman" w:hAnsi="Times New Roman" w:cs="Times New Roman"/>
          <w:b/>
          <w:bCs/>
          <w:i/>
          <w:iCs/>
          <w:sz w:val="20"/>
          <w:szCs w:val="20"/>
          <w:highlight w:val="yellow"/>
          <w:lang w:eastAsia="ko-KR"/>
        </w:rPr>
        <w:t>TGbe</w:t>
      </w:r>
      <w:proofErr w:type="spellEnd"/>
      <w:r w:rsidRPr="001F0C3A">
        <w:rPr>
          <w:rFonts w:ascii="Times New Roman" w:hAnsi="Times New Roman" w:cs="Times New Roman"/>
          <w:b/>
          <w:bCs/>
          <w:i/>
          <w:iCs/>
          <w:sz w:val="20"/>
          <w:szCs w:val="20"/>
          <w:highlight w:val="yellow"/>
          <w:lang w:eastAsia="ko-KR"/>
        </w:rPr>
        <w:t xml:space="preserve"> editor: Please add the </w:t>
      </w:r>
      <w:r w:rsidR="00A43F5B" w:rsidRPr="001F0C3A">
        <w:rPr>
          <w:rFonts w:ascii="Times New Roman" w:hAnsi="Times New Roman" w:cs="Times New Roman"/>
          <w:b/>
          <w:bCs/>
          <w:i/>
          <w:iCs/>
          <w:sz w:val="20"/>
          <w:szCs w:val="20"/>
          <w:highlight w:val="yellow"/>
          <w:lang w:eastAsia="ko-KR"/>
        </w:rPr>
        <w:t>following after</w:t>
      </w:r>
      <w:r w:rsidR="001F0C3A" w:rsidRPr="001F0C3A">
        <w:rPr>
          <w:rFonts w:ascii="Times New Roman" w:hAnsi="Times New Roman" w:cs="Times New Roman"/>
          <w:b/>
          <w:bCs/>
          <w:i/>
          <w:iCs/>
          <w:sz w:val="20"/>
          <w:szCs w:val="20"/>
          <w:highlight w:val="yellow"/>
          <w:lang w:eastAsia="ko-KR"/>
        </w:rPr>
        <w:t xml:space="preserve"> the bullet point “3a) If the FILS Criteria field is … is not HE capable.”</w:t>
      </w:r>
      <w:r w:rsidR="001F0C3A">
        <w:rPr>
          <w:rFonts w:ascii="Times New Roman" w:hAnsi="Times New Roman" w:cs="Times New Roman"/>
          <w:b/>
          <w:bCs/>
          <w:i/>
          <w:iCs/>
          <w:sz w:val="20"/>
          <w:szCs w:val="20"/>
          <w:lang w:eastAsia="ko-KR"/>
        </w:rPr>
        <w:t xml:space="preserve"> [CID 1023]</w:t>
      </w:r>
    </w:p>
    <w:p w14:paraId="6546C578" w14:textId="40D24960" w:rsidR="001F0C3A" w:rsidRDefault="001F0C3A" w:rsidP="00CD3451">
      <w:pPr>
        <w:autoSpaceDE w:val="0"/>
        <w:autoSpaceDN w:val="0"/>
        <w:adjustRightInd w:val="0"/>
        <w:rPr>
          <w:rFonts w:ascii="Times New Roman" w:hAnsi="Times New Roman" w:cs="Times New Roman"/>
          <w:sz w:val="20"/>
          <w:szCs w:val="20"/>
          <w:lang w:eastAsia="ko-KR"/>
        </w:rPr>
      </w:pPr>
      <w:ins w:id="102" w:author="Gaurang Naik" w:date="2021-02-09T21:56:00Z">
        <w:r>
          <w:rPr>
            <w:rFonts w:ascii="Times New Roman" w:hAnsi="Times New Roman" w:cs="Times New Roman"/>
            <w:sz w:val="20"/>
            <w:szCs w:val="20"/>
            <w:lang w:eastAsia="ko-KR"/>
          </w:rPr>
          <w:t xml:space="preserve">3b) If the FILS Criteria field is present in the FILS Request Parameters element and the PHY Support Criterion of the FILS Criteria field of the FILS Request Parameters element is 4 and the </w:t>
        </w:r>
      </w:ins>
      <w:ins w:id="103" w:author="Gaurang Naik" w:date="2021-02-09T21:57:00Z">
        <w:r>
          <w:rPr>
            <w:rFonts w:ascii="Times New Roman" w:hAnsi="Times New Roman" w:cs="Times New Roman"/>
            <w:sz w:val="20"/>
            <w:szCs w:val="20"/>
            <w:lang w:eastAsia="ko-KR"/>
          </w:rPr>
          <w:t>responding STA is not EHT capable.</w:t>
        </w:r>
      </w:ins>
    </w:p>
    <w:p w14:paraId="7574C147" w14:textId="77777777" w:rsidR="001258F9" w:rsidRDefault="001258F9" w:rsidP="00CD3451">
      <w:pPr>
        <w:autoSpaceDE w:val="0"/>
        <w:autoSpaceDN w:val="0"/>
        <w:adjustRightInd w:val="0"/>
        <w:rPr>
          <w:rFonts w:ascii="Times New Roman" w:hAnsi="Times New Roman" w:cs="Times New Roman"/>
          <w:sz w:val="20"/>
          <w:szCs w:val="20"/>
          <w:lang w:eastAsia="ko-KR"/>
        </w:rPr>
      </w:pPr>
    </w:p>
    <w:p w14:paraId="60F5D2E7" w14:textId="77777777" w:rsidR="005F2F60" w:rsidRDefault="005F2F60" w:rsidP="005F2F60">
      <w:pPr>
        <w:pStyle w:val="L"/>
        <w:ind w:left="0" w:firstLine="0"/>
        <w:rPr>
          <w:rFonts w:ascii="Arial" w:hAnsi="Arial" w:cs="Arial"/>
          <w:b/>
          <w:bCs/>
        </w:rPr>
      </w:pPr>
      <w:r w:rsidRPr="00F85E43">
        <w:rPr>
          <w:rFonts w:ascii="Arial" w:hAnsi="Arial" w:cs="Arial"/>
          <w:b/>
          <w:bCs/>
          <w:w w:val="100"/>
        </w:rPr>
        <w:t>9.6.7.36</w:t>
      </w:r>
      <w:r>
        <w:rPr>
          <w:w w:val="100"/>
        </w:rPr>
        <w:t xml:space="preserve"> </w:t>
      </w:r>
      <w:r w:rsidRPr="00F85E43">
        <w:rPr>
          <w:rFonts w:ascii="Arial" w:hAnsi="Arial" w:cs="Arial"/>
          <w:b/>
          <w:bCs/>
        </w:rPr>
        <w:t>FILS Discovery frame format</w:t>
      </w:r>
    </w:p>
    <w:p w14:paraId="396C2F7F" w14:textId="1E73B79E" w:rsidR="006940BA" w:rsidRDefault="006940BA" w:rsidP="006940BA">
      <w:pPr>
        <w:pStyle w:val="EditiingInstruction"/>
        <w:rPr>
          <w:w w:val="100"/>
        </w:rPr>
      </w:pPr>
      <w:proofErr w:type="spellStart"/>
      <w:r w:rsidRPr="002E498D">
        <w:rPr>
          <w:w w:val="100"/>
          <w:highlight w:val="yellow"/>
        </w:rPr>
        <w:t>TGbe</w:t>
      </w:r>
      <w:proofErr w:type="spellEnd"/>
      <w:r w:rsidRPr="002E498D">
        <w:rPr>
          <w:w w:val="100"/>
          <w:highlight w:val="yellow"/>
        </w:rPr>
        <w:t xml:space="preserve"> editor: Please </w:t>
      </w:r>
      <w:r w:rsidR="00756CB7">
        <w:rPr>
          <w:w w:val="100"/>
          <w:highlight w:val="yellow"/>
        </w:rPr>
        <w:t xml:space="preserve">update </w:t>
      </w:r>
      <w:r w:rsidR="000A412F">
        <w:rPr>
          <w:w w:val="100"/>
          <w:highlight w:val="yellow"/>
        </w:rPr>
        <w:t xml:space="preserve">and </w:t>
      </w:r>
      <w:r w:rsidRPr="002E498D">
        <w:rPr>
          <w:w w:val="100"/>
          <w:highlight w:val="yellow"/>
        </w:rPr>
        <w:t xml:space="preserve">insert a new row in </w:t>
      </w:r>
      <w:r w:rsidRPr="002E498D">
        <w:rPr>
          <w:w w:val="100"/>
          <w:highlight w:val="yellow"/>
        </w:rPr>
        <w:fldChar w:fldCharType="begin"/>
      </w:r>
      <w:r w:rsidRPr="002E498D">
        <w:rPr>
          <w:w w:val="100"/>
          <w:highlight w:val="yellow"/>
        </w:rPr>
        <w:instrText xml:space="preserve"> REF  RTF37313037303a205461626c65 \h</w:instrText>
      </w:r>
      <w:r>
        <w:rPr>
          <w:w w:val="100"/>
          <w:highlight w:val="yellow"/>
        </w:rPr>
        <w:instrText xml:space="preserve"> \* MERGEFORMAT </w:instrText>
      </w:r>
      <w:r w:rsidRPr="002E498D">
        <w:rPr>
          <w:w w:val="100"/>
          <w:highlight w:val="yellow"/>
        </w:rPr>
      </w:r>
      <w:r w:rsidRPr="002E498D">
        <w:rPr>
          <w:w w:val="100"/>
          <w:highlight w:val="yellow"/>
        </w:rPr>
        <w:fldChar w:fldCharType="separate"/>
      </w:r>
      <w:r w:rsidRPr="002E498D">
        <w:rPr>
          <w:w w:val="100"/>
          <w:highlight w:val="yellow"/>
        </w:rPr>
        <w:t>Table 9-38</w:t>
      </w:r>
      <w:r w:rsidR="00F80F90">
        <w:rPr>
          <w:w w:val="100"/>
          <w:highlight w:val="yellow"/>
        </w:rPr>
        <w:t>4</w:t>
      </w:r>
      <w:r w:rsidRPr="002E498D">
        <w:rPr>
          <w:w w:val="100"/>
          <w:highlight w:val="yellow"/>
        </w:rPr>
        <w:t xml:space="preserve"> (</w:t>
      </w:r>
      <w:r w:rsidR="00F80F90">
        <w:rPr>
          <w:w w:val="100"/>
          <w:highlight w:val="yellow"/>
        </w:rPr>
        <w:t>BSS Operating Channel Width</w:t>
      </w:r>
      <w:r w:rsidRPr="002E498D">
        <w:rPr>
          <w:w w:val="100"/>
          <w:highlight w:val="yellow"/>
        </w:rPr>
        <w:t>)</w:t>
      </w:r>
      <w:r w:rsidRPr="002E498D">
        <w:rPr>
          <w:w w:val="100"/>
          <w:highlight w:val="yellow"/>
        </w:rPr>
        <w:fldChar w:fldCharType="end"/>
      </w:r>
      <w:r w:rsidRPr="002E498D">
        <w:rPr>
          <w:w w:val="100"/>
          <w:highlight w:val="yellow"/>
        </w:rPr>
        <w:t xml:space="preserve"> as follows and update the Reserved row as appropriate</w:t>
      </w:r>
      <w:r>
        <w:rPr>
          <w:w w:val="100"/>
        </w:rPr>
        <w:t xml:space="preserve"> [CID 1020]:</w:t>
      </w:r>
    </w:p>
    <w:p w14:paraId="5857E683" w14:textId="495E867C" w:rsidR="00182051" w:rsidRPr="00182051" w:rsidRDefault="00182051" w:rsidP="00182051">
      <w:pPr>
        <w:pStyle w:val="EditiingInstruction"/>
        <w:spacing w:after="240"/>
        <w:jc w:val="center"/>
        <w:rPr>
          <w:rFonts w:ascii="Arial" w:hAnsi="Arial" w:cs="Arial"/>
          <w:i w:val="0"/>
          <w:iCs w:val="0"/>
          <w:w w:val="100"/>
          <w:sz w:val="24"/>
          <w:szCs w:val="24"/>
          <w:lang w:val="en-GB"/>
        </w:rPr>
      </w:pPr>
      <w:r>
        <w:rPr>
          <w:rFonts w:ascii="Arial" w:hAnsi="Arial" w:cs="Arial"/>
          <w:i w:val="0"/>
          <w:iCs w:val="0"/>
          <w:w w:val="100"/>
        </w:rPr>
        <w:t>Table 9-384 – BSS Operating Channel Width</w:t>
      </w:r>
    </w:p>
    <w:tbl>
      <w:tblPr>
        <w:tblW w:w="9874" w:type="dxa"/>
        <w:jc w:val="center"/>
        <w:tblLayout w:type="fixed"/>
        <w:tblCellMar>
          <w:top w:w="120" w:type="dxa"/>
          <w:left w:w="120" w:type="dxa"/>
          <w:bottom w:w="60" w:type="dxa"/>
          <w:right w:w="120" w:type="dxa"/>
        </w:tblCellMar>
        <w:tblLook w:val="0000" w:firstRow="0" w:lastRow="0" w:firstColumn="0" w:lastColumn="0" w:noHBand="0" w:noVBand="0"/>
      </w:tblPr>
      <w:tblGrid>
        <w:gridCol w:w="1821"/>
        <w:gridCol w:w="2576"/>
        <w:gridCol w:w="2700"/>
        <w:gridCol w:w="2777"/>
      </w:tblGrid>
      <w:tr w:rsidR="009F4326" w14:paraId="383EBBEC" w14:textId="77777777" w:rsidTr="00E3360A">
        <w:trPr>
          <w:trHeight w:val="64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2FFD1F1" w14:textId="22E113F2" w:rsidR="009F4326" w:rsidRDefault="009F4326" w:rsidP="00840068">
            <w:pPr>
              <w:pStyle w:val="CellHeading"/>
            </w:pPr>
            <w:r>
              <w:t>BSS Operating Channel Width field</w:t>
            </w:r>
          </w:p>
        </w:tc>
        <w:tc>
          <w:tcPr>
            <w:tcW w:w="2576" w:type="dxa"/>
            <w:tcBorders>
              <w:top w:val="single" w:sz="10" w:space="0" w:color="000000"/>
              <w:left w:val="single" w:sz="2" w:space="0" w:color="000000"/>
              <w:bottom w:val="single" w:sz="10" w:space="0" w:color="000000"/>
              <w:right w:val="single" w:sz="2" w:space="0" w:color="000000"/>
            </w:tcBorders>
          </w:tcPr>
          <w:p w14:paraId="2582D7DC" w14:textId="7BA872AE" w:rsidR="009F4326" w:rsidRDefault="009F4326" w:rsidP="00840068">
            <w:pPr>
              <w:pStyle w:val="CellHeading"/>
            </w:pPr>
            <w:r>
              <w:t xml:space="preserve">HR/DSSS, OFDM, ERP, HT, VHT, </w:t>
            </w:r>
            <w:r w:rsidR="00B15B71">
              <w:t xml:space="preserve">or </w:t>
            </w:r>
            <w:r>
              <w:t>HE BSS operating channel width</w:t>
            </w:r>
          </w:p>
        </w:tc>
        <w:tc>
          <w:tcPr>
            <w:tcW w:w="2700" w:type="dxa"/>
            <w:tcBorders>
              <w:top w:val="single" w:sz="10" w:space="0" w:color="000000"/>
              <w:left w:val="single" w:sz="2" w:space="0" w:color="000000"/>
              <w:bottom w:val="single" w:sz="10" w:space="0" w:color="000000"/>
              <w:right w:val="single" w:sz="2" w:space="0" w:color="000000"/>
            </w:tcBorders>
          </w:tcPr>
          <w:p w14:paraId="7342B05D" w14:textId="5BB1FA04" w:rsidR="009F4326" w:rsidRDefault="00B15B71" w:rsidP="00840068">
            <w:pPr>
              <w:pStyle w:val="CellHeading"/>
            </w:pPr>
            <w:ins w:id="104" w:author="Gaurang Naik" w:date="2021-02-21T19:31:00Z">
              <w:r>
                <w:t>EHT BSS operating channel width</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B25E7E9" w14:textId="6B8021B4" w:rsidR="009F4326" w:rsidRDefault="009F4326" w:rsidP="00840068">
            <w:pPr>
              <w:pStyle w:val="CellHeading"/>
            </w:pPr>
            <w:r>
              <w:t>TVHT BSS operating channel width</w:t>
            </w:r>
          </w:p>
        </w:tc>
      </w:tr>
      <w:tr w:rsidR="009F4326" w14:paraId="16AB6CAB"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B477C7F" w14:textId="5B7E21C5" w:rsidR="009F4326" w:rsidRDefault="009F4326" w:rsidP="00840068">
            <w:pPr>
              <w:pStyle w:val="TableText"/>
              <w:jc w:val="center"/>
            </w:pPr>
            <w:r>
              <w:t>0</w:t>
            </w:r>
          </w:p>
        </w:tc>
        <w:tc>
          <w:tcPr>
            <w:tcW w:w="2576" w:type="dxa"/>
            <w:tcBorders>
              <w:top w:val="single" w:sz="10" w:space="0" w:color="000000"/>
              <w:left w:val="single" w:sz="2" w:space="0" w:color="000000"/>
              <w:bottom w:val="single" w:sz="10" w:space="0" w:color="000000"/>
              <w:right w:val="single" w:sz="2" w:space="0" w:color="000000"/>
            </w:tcBorders>
          </w:tcPr>
          <w:p w14:paraId="00801F6F" w14:textId="6942D87C" w:rsidR="009F4326" w:rsidRDefault="009F4326" w:rsidP="00840068">
            <w:pPr>
              <w:pStyle w:val="TableText"/>
            </w:pPr>
            <w:r>
              <w:t>20 MHz or 22 MHz</w:t>
            </w:r>
          </w:p>
        </w:tc>
        <w:tc>
          <w:tcPr>
            <w:tcW w:w="2700" w:type="dxa"/>
            <w:tcBorders>
              <w:top w:val="single" w:sz="10" w:space="0" w:color="000000"/>
              <w:left w:val="single" w:sz="2" w:space="0" w:color="000000"/>
              <w:bottom w:val="single" w:sz="10" w:space="0" w:color="000000"/>
              <w:right w:val="single" w:sz="2" w:space="0" w:color="000000"/>
            </w:tcBorders>
          </w:tcPr>
          <w:p w14:paraId="340B37D2" w14:textId="0F6870B3" w:rsidR="009F4326" w:rsidRDefault="00B15B71" w:rsidP="00840068">
            <w:pPr>
              <w:pStyle w:val="TableText"/>
              <w:rPr>
                <w:ins w:id="105" w:author="Gaurang Naik" w:date="2021-02-21T19:31:00Z"/>
              </w:rPr>
            </w:pPr>
            <w:ins w:id="106" w:author="Gaurang Naik" w:date="2021-02-21T19:31:00Z">
              <w:r>
                <w:t>20 MHz or 22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A09D7DF" w14:textId="26FB106D" w:rsidR="009F4326" w:rsidRDefault="009F4326" w:rsidP="00840068">
            <w:pPr>
              <w:pStyle w:val="TableText"/>
            </w:pPr>
            <w:r>
              <w:t>TVHT_W</w:t>
            </w:r>
          </w:p>
        </w:tc>
      </w:tr>
      <w:tr w:rsidR="009F4326" w14:paraId="7AEAC7D2"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01B18EA4" w14:textId="170FFD89" w:rsidR="009F4326" w:rsidRDefault="009F4326" w:rsidP="00840068">
            <w:pPr>
              <w:pStyle w:val="TableText"/>
              <w:jc w:val="center"/>
            </w:pPr>
            <w:r>
              <w:t>1</w:t>
            </w:r>
          </w:p>
        </w:tc>
        <w:tc>
          <w:tcPr>
            <w:tcW w:w="2576" w:type="dxa"/>
            <w:tcBorders>
              <w:top w:val="single" w:sz="10" w:space="0" w:color="000000"/>
              <w:left w:val="single" w:sz="2" w:space="0" w:color="000000"/>
              <w:bottom w:val="single" w:sz="10" w:space="0" w:color="000000"/>
              <w:right w:val="single" w:sz="2" w:space="0" w:color="000000"/>
            </w:tcBorders>
          </w:tcPr>
          <w:p w14:paraId="13B9E3F3" w14:textId="6BFDC629" w:rsidR="009F4326" w:rsidRDefault="009F4326" w:rsidP="00840068">
            <w:pPr>
              <w:pStyle w:val="TableText"/>
            </w:pPr>
            <w:r>
              <w:t>40 MHz</w:t>
            </w:r>
          </w:p>
        </w:tc>
        <w:tc>
          <w:tcPr>
            <w:tcW w:w="2700" w:type="dxa"/>
            <w:tcBorders>
              <w:top w:val="single" w:sz="10" w:space="0" w:color="000000"/>
              <w:left w:val="single" w:sz="2" w:space="0" w:color="000000"/>
              <w:bottom w:val="single" w:sz="10" w:space="0" w:color="000000"/>
              <w:right w:val="single" w:sz="2" w:space="0" w:color="000000"/>
            </w:tcBorders>
          </w:tcPr>
          <w:p w14:paraId="719BE32D" w14:textId="1A420F6A" w:rsidR="009F4326" w:rsidRDefault="00B15B71" w:rsidP="00840068">
            <w:pPr>
              <w:pStyle w:val="TableText"/>
              <w:rPr>
                <w:ins w:id="107" w:author="Gaurang Naik" w:date="2021-02-21T19:31:00Z"/>
              </w:rPr>
            </w:pPr>
            <w:ins w:id="108" w:author="Gaurang Naik" w:date="2021-02-21T19:31:00Z">
              <w:r>
                <w:t>40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5FB697CF" w14:textId="242672C0" w:rsidR="009F4326" w:rsidRDefault="009F4326" w:rsidP="00840068">
            <w:pPr>
              <w:pStyle w:val="TableText"/>
            </w:pPr>
            <w:r>
              <w:t>TVHT_W+W</w:t>
            </w:r>
          </w:p>
        </w:tc>
      </w:tr>
      <w:tr w:rsidR="009F4326" w14:paraId="2D396CE2"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62E3F75" w14:textId="16D57C58" w:rsidR="009F4326" w:rsidRDefault="009F4326" w:rsidP="00840068">
            <w:pPr>
              <w:pStyle w:val="TableText"/>
              <w:jc w:val="center"/>
            </w:pPr>
            <w:r>
              <w:t>2</w:t>
            </w:r>
          </w:p>
        </w:tc>
        <w:tc>
          <w:tcPr>
            <w:tcW w:w="2576" w:type="dxa"/>
            <w:tcBorders>
              <w:top w:val="single" w:sz="10" w:space="0" w:color="000000"/>
              <w:left w:val="single" w:sz="2" w:space="0" w:color="000000"/>
              <w:bottom w:val="single" w:sz="10" w:space="0" w:color="000000"/>
              <w:right w:val="single" w:sz="2" w:space="0" w:color="000000"/>
            </w:tcBorders>
          </w:tcPr>
          <w:p w14:paraId="07451E62" w14:textId="09E9AAB5" w:rsidR="009F4326" w:rsidRDefault="009F4326" w:rsidP="00840068">
            <w:pPr>
              <w:pStyle w:val="TableText"/>
            </w:pPr>
            <w:r>
              <w:t>80 MHz</w:t>
            </w:r>
          </w:p>
        </w:tc>
        <w:tc>
          <w:tcPr>
            <w:tcW w:w="2700" w:type="dxa"/>
            <w:tcBorders>
              <w:top w:val="single" w:sz="10" w:space="0" w:color="000000"/>
              <w:left w:val="single" w:sz="2" w:space="0" w:color="000000"/>
              <w:bottom w:val="single" w:sz="10" w:space="0" w:color="000000"/>
              <w:right w:val="single" w:sz="2" w:space="0" w:color="000000"/>
            </w:tcBorders>
          </w:tcPr>
          <w:p w14:paraId="17DD9EED" w14:textId="56BEDEC1" w:rsidR="009F4326" w:rsidRDefault="00B15B71" w:rsidP="00840068">
            <w:pPr>
              <w:pStyle w:val="TableText"/>
              <w:rPr>
                <w:ins w:id="109" w:author="Gaurang Naik" w:date="2021-02-21T19:31:00Z"/>
              </w:rPr>
            </w:pPr>
            <w:ins w:id="110" w:author="Gaurang Naik" w:date="2021-02-21T19:31:00Z">
              <w:r>
                <w:t>80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50ADFD3" w14:textId="74DE55A4" w:rsidR="009F4326" w:rsidRDefault="009F4326" w:rsidP="00840068">
            <w:pPr>
              <w:pStyle w:val="TableText"/>
            </w:pPr>
            <w:r>
              <w:t>TVHT_2W</w:t>
            </w:r>
          </w:p>
        </w:tc>
      </w:tr>
      <w:tr w:rsidR="009F4326" w14:paraId="4667446D"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2CE5202E" w14:textId="497489C1" w:rsidR="009F4326" w:rsidRDefault="009F4326" w:rsidP="00840068">
            <w:pPr>
              <w:pStyle w:val="TableText"/>
              <w:jc w:val="center"/>
            </w:pPr>
            <w:r>
              <w:lastRenderedPageBreak/>
              <w:t>3</w:t>
            </w:r>
          </w:p>
        </w:tc>
        <w:tc>
          <w:tcPr>
            <w:tcW w:w="2576" w:type="dxa"/>
            <w:tcBorders>
              <w:top w:val="single" w:sz="10" w:space="0" w:color="000000"/>
              <w:left w:val="single" w:sz="2" w:space="0" w:color="000000"/>
              <w:bottom w:val="single" w:sz="10" w:space="0" w:color="000000"/>
              <w:right w:val="single" w:sz="2" w:space="0" w:color="000000"/>
            </w:tcBorders>
          </w:tcPr>
          <w:p w14:paraId="6D1055B5" w14:textId="4EB7BF9C" w:rsidR="009F4326" w:rsidRDefault="009F4326" w:rsidP="00840068">
            <w:pPr>
              <w:pStyle w:val="TableText"/>
            </w:pPr>
            <w:r>
              <w:t>160 MHz or 80+80 MHz</w:t>
            </w:r>
          </w:p>
        </w:tc>
        <w:tc>
          <w:tcPr>
            <w:tcW w:w="2700" w:type="dxa"/>
            <w:tcBorders>
              <w:top w:val="single" w:sz="10" w:space="0" w:color="000000"/>
              <w:left w:val="single" w:sz="2" w:space="0" w:color="000000"/>
              <w:bottom w:val="single" w:sz="10" w:space="0" w:color="000000"/>
              <w:right w:val="single" w:sz="2" w:space="0" w:color="000000"/>
            </w:tcBorders>
          </w:tcPr>
          <w:p w14:paraId="1C39BEFA" w14:textId="2C3BE3D1" w:rsidR="009F4326" w:rsidRDefault="0073573D" w:rsidP="00840068">
            <w:pPr>
              <w:pStyle w:val="TableText"/>
              <w:rPr>
                <w:ins w:id="111" w:author="Gaurang Naik" w:date="2021-02-21T19:31:00Z"/>
              </w:rPr>
            </w:pPr>
            <w:ins w:id="112" w:author="Gaurang Naik" w:date="2021-02-21T19:31:00Z">
              <w:r>
                <w:t>160 MHz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53B137D" w14:textId="4951E1BF" w:rsidR="009F4326" w:rsidRDefault="009F4326" w:rsidP="00840068">
            <w:pPr>
              <w:pStyle w:val="TableText"/>
            </w:pPr>
            <w:r>
              <w:t>TVHT_4W or TVHT_2W+2W</w:t>
            </w:r>
          </w:p>
        </w:tc>
      </w:tr>
      <w:tr w:rsidR="009F4326" w14:paraId="7F2F8AAD"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BC2440" w14:textId="5A60A320" w:rsidR="009F4326" w:rsidRDefault="009F4326" w:rsidP="00840068">
            <w:pPr>
              <w:pStyle w:val="TableText"/>
              <w:jc w:val="center"/>
            </w:pPr>
            <w:ins w:id="113" w:author="Gaurang Naik" w:date="2021-02-10T11:05:00Z">
              <w:r>
                <w:t>4</w:t>
              </w:r>
            </w:ins>
          </w:p>
        </w:tc>
        <w:tc>
          <w:tcPr>
            <w:tcW w:w="2576" w:type="dxa"/>
            <w:tcBorders>
              <w:top w:val="single" w:sz="10" w:space="0" w:color="000000"/>
              <w:left w:val="single" w:sz="2" w:space="0" w:color="000000"/>
              <w:bottom w:val="single" w:sz="10" w:space="0" w:color="000000"/>
              <w:right w:val="single" w:sz="2" w:space="0" w:color="000000"/>
            </w:tcBorders>
          </w:tcPr>
          <w:p w14:paraId="2BE99158" w14:textId="5ECF49FC" w:rsidR="009F4326" w:rsidRDefault="0073573D" w:rsidP="00840068">
            <w:pPr>
              <w:pStyle w:val="TableText"/>
            </w:pPr>
            <w:ins w:id="114" w:author="Gaurang Naik" w:date="2021-02-21T19:32:00Z">
              <w:r>
                <w:t>Reserved</w:t>
              </w:r>
            </w:ins>
          </w:p>
        </w:tc>
        <w:tc>
          <w:tcPr>
            <w:tcW w:w="2700" w:type="dxa"/>
            <w:tcBorders>
              <w:top w:val="single" w:sz="10" w:space="0" w:color="000000"/>
              <w:left w:val="single" w:sz="2" w:space="0" w:color="000000"/>
              <w:bottom w:val="single" w:sz="10" w:space="0" w:color="000000"/>
              <w:right w:val="single" w:sz="2" w:space="0" w:color="000000"/>
            </w:tcBorders>
          </w:tcPr>
          <w:p w14:paraId="11825591" w14:textId="0491B342" w:rsidR="009F4326" w:rsidRDefault="0073573D" w:rsidP="00840068">
            <w:pPr>
              <w:pStyle w:val="TableText"/>
              <w:rPr>
                <w:ins w:id="115" w:author="Gaurang Naik" w:date="2021-02-21T19:31:00Z"/>
              </w:rPr>
            </w:pPr>
            <w:ins w:id="116" w:author="Gaurang Naik" w:date="2021-02-21T19:31:00Z">
              <w:r>
                <w:t>320 MH</w:t>
              </w:r>
            </w:ins>
            <w:ins w:id="117" w:author="Gaurang Naik" w:date="2021-02-21T19:32:00Z">
              <w:r>
                <w:t>z</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1C78B16" w14:textId="3627133F" w:rsidR="009F4326" w:rsidRDefault="009F4326" w:rsidP="00840068">
            <w:pPr>
              <w:pStyle w:val="TableText"/>
            </w:pPr>
            <w:ins w:id="118" w:author="Gaurang Naik" w:date="2021-02-17T15:29:00Z">
              <w:r>
                <w:t>Reserved</w:t>
              </w:r>
            </w:ins>
          </w:p>
        </w:tc>
      </w:tr>
      <w:tr w:rsidR="009F4326" w14:paraId="20680AC9" w14:textId="77777777" w:rsidTr="00E3360A">
        <w:trPr>
          <w:trHeight w:val="20"/>
          <w:jc w:val="center"/>
        </w:trPr>
        <w:tc>
          <w:tcPr>
            <w:tcW w:w="1821"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38B01F9" w14:textId="7B69BB84" w:rsidR="009F4326" w:rsidRDefault="009F4326" w:rsidP="00840068">
            <w:pPr>
              <w:pStyle w:val="TableText"/>
              <w:jc w:val="center"/>
            </w:pPr>
            <w:del w:id="119" w:author="Gaurang Naik" w:date="2021-02-12T12:04:00Z">
              <w:r w:rsidDel="00CB01FC">
                <w:delText>4</w:delText>
              </w:r>
            </w:del>
            <w:ins w:id="120" w:author="Gaurang Naik" w:date="2021-02-12T12:04:00Z">
              <w:r>
                <w:t>5</w:t>
              </w:r>
            </w:ins>
            <w:r>
              <w:t>-7</w:t>
            </w:r>
          </w:p>
        </w:tc>
        <w:tc>
          <w:tcPr>
            <w:tcW w:w="2576" w:type="dxa"/>
            <w:tcBorders>
              <w:top w:val="single" w:sz="10" w:space="0" w:color="000000"/>
              <w:left w:val="single" w:sz="2" w:space="0" w:color="000000"/>
              <w:bottom w:val="single" w:sz="10" w:space="0" w:color="000000"/>
              <w:right w:val="single" w:sz="2" w:space="0" w:color="000000"/>
            </w:tcBorders>
          </w:tcPr>
          <w:p w14:paraId="36D79C34" w14:textId="7ED52E6A" w:rsidR="009F4326" w:rsidRDefault="009F4326" w:rsidP="00840068">
            <w:pPr>
              <w:pStyle w:val="TableText"/>
            </w:pPr>
            <w:r>
              <w:t>Reserved</w:t>
            </w:r>
          </w:p>
        </w:tc>
        <w:tc>
          <w:tcPr>
            <w:tcW w:w="2700" w:type="dxa"/>
            <w:tcBorders>
              <w:top w:val="single" w:sz="10" w:space="0" w:color="000000"/>
              <w:left w:val="single" w:sz="2" w:space="0" w:color="000000"/>
              <w:bottom w:val="single" w:sz="10" w:space="0" w:color="000000"/>
              <w:right w:val="single" w:sz="2" w:space="0" w:color="000000"/>
            </w:tcBorders>
          </w:tcPr>
          <w:p w14:paraId="322B6D9D" w14:textId="12CE5C85" w:rsidR="009F4326" w:rsidRDefault="0073573D" w:rsidP="00840068">
            <w:pPr>
              <w:pStyle w:val="TableText"/>
            </w:pPr>
            <w:ins w:id="121" w:author="Gaurang Naik" w:date="2021-02-21T19:32:00Z">
              <w:r>
                <w:t>Reserved</w:t>
              </w:r>
            </w:ins>
          </w:p>
        </w:tc>
        <w:tc>
          <w:tcPr>
            <w:tcW w:w="277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8903C5A" w14:textId="5DAD3E3A" w:rsidR="009F4326" w:rsidRDefault="009F4326" w:rsidP="00840068">
            <w:pPr>
              <w:pStyle w:val="TableText"/>
            </w:pPr>
            <w:r>
              <w:t>Reserved</w:t>
            </w:r>
          </w:p>
        </w:tc>
      </w:tr>
    </w:tbl>
    <w:p w14:paraId="70604CB8" w14:textId="77777777" w:rsidR="006940BA" w:rsidRDefault="006940BA" w:rsidP="005F2F60">
      <w:pPr>
        <w:pStyle w:val="L"/>
        <w:ind w:left="0" w:firstLine="0"/>
        <w:rPr>
          <w:w w:val="100"/>
        </w:rPr>
      </w:pPr>
    </w:p>
    <w:p w14:paraId="406005A8" w14:textId="77777777" w:rsidR="00735778" w:rsidRPr="00B84804" w:rsidRDefault="00735778" w:rsidP="005F2F60">
      <w:pPr>
        <w:pStyle w:val="L"/>
        <w:ind w:left="0" w:firstLine="0"/>
        <w:rPr>
          <w:w w:val="100"/>
        </w:rPr>
      </w:pPr>
    </w:p>
    <w:p w14:paraId="48E05632" w14:textId="77777777" w:rsidR="005F2F60" w:rsidRDefault="005F2F60" w:rsidP="005F2F60">
      <w:pPr>
        <w:pStyle w:val="EditiingInstruction"/>
        <w:rPr>
          <w:w w:val="100"/>
          <w:sz w:val="24"/>
          <w:szCs w:val="24"/>
          <w:lang w:val="en-GB"/>
        </w:rPr>
      </w:pPr>
      <w:proofErr w:type="spellStart"/>
      <w:r w:rsidRPr="002E498D">
        <w:rPr>
          <w:w w:val="100"/>
          <w:highlight w:val="yellow"/>
        </w:rPr>
        <w:t>TGbe</w:t>
      </w:r>
      <w:proofErr w:type="spellEnd"/>
      <w:r w:rsidRPr="002E498D">
        <w:rPr>
          <w:w w:val="100"/>
          <w:highlight w:val="yellow"/>
        </w:rPr>
        <w:t xml:space="preserve"> editor: Please insert a new row in </w:t>
      </w:r>
      <w:r w:rsidRPr="002E498D">
        <w:rPr>
          <w:w w:val="100"/>
          <w:highlight w:val="yellow"/>
        </w:rPr>
        <w:fldChar w:fldCharType="begin"/>
      </w:r>
      <w:r w:rsidRPr="002E498D">
        <w:rPr>
          <w:w w:val="100"/>
          <w:highlight w:val="yellow"/>
        </w:rPr>
        <w:instrText xml:space="preserve"> REF  RTF37313037303a205461626c65 \h</w:instrText>
      </w:r>
      <w:r>
        <w:rPr>
          <w:w w:val="100"/>
          <w:highlight w:val="yellow"/>
        </w:rPr>
        <w:instrText xml:space="preserve"> \* MERGEFORMAT </w:instrText>
      </w:r>
      <w:r w:rsidRPr="002E498D">
        <w:rPr>
          <w:w w:val="100"/>
          <w:highlight w:val="yellow"/>
        </w:rPr>
      </w:r>
      <w:r w:rsidRPr="002E498D">
        <w:rPr>
          <w:w w:val="100"/>
          <w:highlight w:val="yellow"/>
        </w:rPr>
        <w:fldChar w:fldCharType="separate"/>
      </w:r>
      <w:r w:rsidRPr="002E498D">
        <w:rPr>
          <w:w w:val="100"/>
          <w:highlight w:val="yellow"/>
        </w:rPr>
        <w:t>Table 9-38</w:t>
      </w:r>
      <w:r>
        <w:rPr>
          <w:w w:val="100"/>
          <w:highlight w:val="yellow"/>
        </w:rPr>
        <w:t>6</w:t>
      </w:r>
      <w:r w:rsidRPr="002E498D">
        <w:rPr>
          <w:w w:val="100"/>
          <w:highlight w:val="yellow"/>
        </w:rPr>
        <w:t xml:space="preserve"> (PHY Index subfield)</w:t>
      </w:r>
      <w:r w:rsidRPr="002E498D">
        <w:rPr>
          <w:w w:val="100"/>
          <w:highlight w:val="yellow"/>
        </w:rPr>
        <w:fldChar w:fldCharType="end"/>
      </w:r>
      <w:r w:rsidRPr="002E498D">
        <w:rPr>
          <w:w w:val="100"/>
          <w:highlight w:val="yellow"/>
        </w:rPr>
        <w:t xml:space="preserve"> as follows and update the Reserved row as appropriate</w:t>
      </w:r>
      <w:r>
        <w:rPr>
          <w:w w:val="100"/>
        </w:rPr>
        <w:t xml:space="preserve"> [CID 1020]:</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80"/>
        <w:gridCol w:w="4350"/>
      </w:tblGrid>
      <w:tr w:rsidR="005F2F60" w14:paraId="75BB51B5" w14:textId="77777777" w:rsidTr="009A2A4F">
        <w:trPr>
          <w:jc w:val="center"/>
        </w:trPr>
        <w:tc>
          <w:tcPr>
            <w:tcW w:w="6030" w:type="dxa"/>
            <w:gridSpan w:val="2"/>
            <w:tcBorders>
              <w:top w:val="nil"/>
              <w:left w:val="nil"/>
              <w:bottom w:val="nil"/>
              <w:right w:val="nil"/>
            </w:tcBorders>
            <w:tcMar>
              <w:top w:w="120" w:type="dxa"/>
              <w:left w:w="120" w:type="dxa"/>
              <w:bottom w:w="60" w:type="dxa"/>
              <w:right w:w="120" w:type="dxa"/>
            </w:tcMar>
            <w:vAlign w:val="center"/>
          </w:tcPr>
          <w:p w14:paraId="615785F7" w14:textId="490C7438" w:rsidR="005F2F60" w:rsidRDefault="005F2F60" w:rsidP="00712165">
            <w:pPr>
              <w:pStyle w:val="TableTitle"/>
              <w:jc w:val="left"/>
            </w:pPr>
            <w:bookmarkStart w:id="122" w:name="RTF37313037303a205461626c65"/>
            <w:r>
              <w:rPr>
                <w:w w:val="100"/>
              </w:rPr>
              <w:t xml:space="preserve">       </w:t>
            </w:r>
            <w:r w:rsidR="00E37DF3">
              <w:rPr>
                <w:w w:val="100"/>
              </w:rPr>
              <w:t xml:space="preserve">       </w:t>
            </w:r>
            <w:r>
              <w:rPr>
                <w:w w:val="100"/>
              </w:rPr>
              <w:t>Table 9-386 PHY Index subfield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22"/>
          </w:p>
        </w:tc>
      </w:tr>
      <w:tr w:rsidR="005F2F60" w14:paraId="245F036C" w14:textId="77777777" w:rsidTr="009A2A4F">
        <w:trPr>
          <w:trHeight w:val="64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E3A8C0F" w14:textId="77777777" w:rsidR="005F2F60" w:rsidRDefault="005F2F60" w:rsidP="00712165">
            <w:pPr>
              <w:pStyle w:val="CellHeading"/>
            </w:pPr>
            <w:r>
              <w:rPr>
                <w:w w:val="100"/>
              </w:rPr>
              <w:t>PHY Index subfield</w:t>
            </w:r>
          </w:p>
        </w:tc>
        <w:tc>
          <w:tcPr>
            <w:tcW w:w="435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71BE64E" w14:textId="77777777" w:rsidR="005F2F60" w:rsidRDefault="005F2F60" w:rsidP="00712165">
            <w:pPr>
              <w:pStyle w:val="CellHeading"/>
            </w:pPr>
            <w:r>
              <w:rPr>
                <w:w w:val="100"/>
              </w:rPr>
              <w:t>PHY</w:t>
            </w:r>
          </w:p>
        </w:tc>
      </w:tr>
      <w:tr w:rsidR="005F2F60" w14:paraId="4E701450" w14:textId="77777777" w:rsidTr="009A2A4F">
        <w:trPr>
          <w:trHeight w:val="2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C130BD7" w14:textId="77777777" w:rsidR="005F2F60" w:rsidRDefault="005F2F60" w:rsidP="00712165">
            <w:pPr>
              <w:pStyle w:val="TableText"/>
              <w:jc w:val="center"/>
            </w:pPr>
            <w:ins w:id="123" w:author="Gaurang Naik" w:date="2021-02-09T20:16:00Z">
              <w:r>
                <w:t>5</w:t>
              </w:r>
            </w:ins>
          </w:p>
        </w:tc>
        <w:tc>
          <w:tcPr>
            <w:tcW w:w="435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1BA2D7E" w14:textId="77777777" w:rsidR="005F2F60" w:rsidRDefault="005F2F60" w:rsidP="00712165">
            <w:pPr>
              <w:pStyle w:val="TableText"/>
            </w:pPr>
            <w:ins w:id="124" w:author="Gaurang Naik" w:date="2021-02-09T20:17:00Z">
              <w:r>
                <w:rPr>
                  <w:w w:val="100"/>
                </w:rPr>
                <w:t>EHT</w:t>
              </w:r>
            </w:ins>
            <w:ins w:id="125" w:author="Gaurang Naik" w:date="2021-02-09T20:16:00Z">
              <w:r>
                <w:rPr>
                  <w:w w:val="100"/>
                </w:rPr>
                <w:t xml:space="preserve"> (see Clause </w:t>
              </w:r>
            </w:ins>
            <w:ins w:id="126" w:author="Gaurang Naik" w:date="2021-02-09T20:17:00Z">
              <w:r>
                <w:rPr>
                  <w:w w:val="100"/>
                </w:rPr>
                <w:t>36</w:t>
              </w:r>
            </w:ins>
            <w:ins w:id="127" w:author="Gaurang Naik" w:date="2021-02-09T20:16:00Z">
              <w:r>
                <w:rPr>
                  <w:w w:val="100"/>
                </w:rPr>
                <w:t xml:space="preserve"> (</w:t>
              </w:r>
            </w:ins>
            <w:ins w:id="128" w:author="Gaurang Naik" w:date="2021-02-09T20:17:00Z">
              <w:r>
                <w:rPr>
                  <w:w w:val="100"/>
                </w:rPr>
                <w:t>Extremely High Throughput</w:t>
              </w:r>
            </w:ins>
            <w:ins w:id="129" w:author="Gaurang Naik" w:date="2021-02-09T20:16:00Z">
              <w:r>
                <w:rPr>
                  <w:w w:val="100"/>
                </w:rPr>
                <w:t xml:space="preserve"> (</w:t>
              </w:r>
            </w:ins>
            <w:ins w:id="130" w:author="Gaurang Naik" w:date="2021-02-09T20:17:00Z">
              <w:r>
                <w:rPr>
                  <w:w w:val="100"/>
                </w:rPr>
                <w:t>EHT</w:t>
              </w:r>
            </w:ins>
            <w:ins w:id="131" w:author="Gaurang Naik" w:date="2021-02-09T20:16:00Z">
              <w:r>
                <w:rPr>
                  <w:w w:val="100"/>
                </w:rPr>
                <w:t>) PHY specification))</w:t>
              </w:r>
            </w:ins>
          </w:p>
        </w:tc>
      </w:tr>
      <w:tr w:rsidR="0095254C" w14:paraId="4CBB8EEC" w14:textId="77777777" w:rsidTr="009A2A4F">
        <w:trPr>
          <w:trHeight w:val="2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8F4E99A" w14:textId="08D461FA" w:rsidR="0095254C" w:rsidRDefault="004D2260" w:rsidP="00712165">
            <w:pPr>
              <w:pStyle w:val="TableText"/>
              <w:jc w:val="center"/>
            </w:pPr>
            <w:del w:id="132" w:author="Gaurang Naik" w:date="2021-02-12T12:05:00Z">
              <w:r w:rsidDel="004D2260">
                <w:delText>5</w:delText>
              </w:r>
            </w:del>
            <w:ins w:id="133" w:author="Gaurang Naik" w:date="2021-02-12T12:05:00Z">
              <w:r>
                <w:t>6</w:t>
              </w:r>
            </w:ins>
            <w:r>
              <w:t>-7</w:t>
            </w:r>
          </w:p>
        </w:tc>
        <w:tc>
          <w:tcPr>
            <w:tcW w:w="435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6B2999A" w14:textId="7A95E2BB" w:rsidR="0095254C" w:rsidRDefault="004D2260" w:rsidP="00712165">
            <w:pPr>
              <w:pStyle w:val="TableText"/>
              <w:rPr>
                <w:w w:val="100"/>
              </w:rPr>
            </w:pPr>
            <w:r>
              <w:rPr>
                <w:w w:val="100"/>
              </w:rPr>
              <w:t>Reserved</w:t>
            </w:r>
          </w:p>
        </w:tc>
      </w:tr>
    </w:tbl>
    <w:p w14:paraId="3CC81D3A" w14:textId="23279CA3" w:rsidR="005F2F60" w:rsidRDefault="005F2F60" w:rsidP="005F2F60">
      <w:pPr>
        <w:pStyle w:val="L"/>
        <w:ind w:left="0" w:firstLine="0"/>
        <w:rPr>
          <w:rFonts w:ascii="Arial" w:hAnsi="Arial" w:cs="Arial"/>
          <w:b/>
          <w:bCs/>
          <w:w w:val="100"/>
        </w:rPr>
      </w:pPr>
    </w:p>
    <w:p w14:paraId="6415FD94" w14:textId="3AFCC61E" w:rsidR="005F2F60" w:rsidRDefault="005F2F60" w:rsidP="005F2F60">
      <w:pPr>
        <w:pStyle w:val="EditiingInstruction"/>
        <w:rPr>
          <w:w w:val="100"/>
          <w:sz w:val="24"/>
          <w:szCs w:val="24"/>
          <w:lang w:val="en-GB"/>
        </w:rPr>
      </w:pPr>
      <w:proofErr w:type="spellStart"/>
      <w:r w:rsidRPr="0043470B">
        <w:rPr>
          <w:w w:val="100"/>
          <w:highlight w:val="yellow"/>
        </w:rPr>
        <w:t>TGbe</w:t>
      </w:r>
      <w:proofErr w:type="spellEnd"/>
      <w:r w:rsidRPr="0043470B">
        <w:rPr>
          <w:w w:val="100"/>
          <w:highlight w:val="yellow"/>
        </w:rPr>
        <w:t xml:space="preserve"> editor: Please insert a column in Table 9-387 (FILS Minimum Rate) as follows</w:t>
      </w:r>
      <w:r>
        <w:rPr>
          <w:w w:val="100"/>
        </w:rPr>
        <w:t xml:space="preserve"> [CID 1020]:</w:t>
      </w:r>
    </w:p>
    <w:tbl>
      <w:tblPr>
        <w:tblW w:w="8880" w:type="dxa"/>
        <w:jc w:val="center"/>
        <w:tblLayout w:type="fixed"/>
        <w:tblCellMar>
          <w:top w:w="120" w:type="dxa"/>
          <w:left w:w="120" w:type="dxa"/>
          <w:bottom w:w="60" w:type="dxa"/>
          <w:right w:w="120" w:type="dxa"/>
        </w:tblCellMar>
        <w:tblLook w:val="0000" w:firstRow="0" w:lastRow="0" w:firstColumn="0" w:lastColumn="0" w:noHBand="0" w:noVBand="0"/>
      </w:tblPr>
      <w:tblGrid>
        <w:gridCol w:w="1680"/>
        <w:gridCol w:w="1200"/>
        <w:gridCol w:w="1200"/>
        <w:gridCol w:w="1200"/>
        <w:gridCol w:w="1200"/>
        <w:gridCol w:w="1200"/>
        <w:gridCol w:w="1200"/>
      </w:tblGrid>
      <w:tr w:rsidR="005F2F60" w14:paraId="085F4ABB" w14:textId="77777777" w:rsidTr="00FB231F">
        <w:trPr>
          <w:jc w:val="center"/>
        </w:trPr>
        <w:tc>
          <w:tcPr>
            <w:tcW w:w="8880" w:type="dxa"/>
            <w:gridSpan w:val="7"/>
            <w:tcBorders>
              <w:top w:val="nil"/>
              <w:left w:val="nil"/>
              <w:bottom w:val="nil"/>
              <w:right w:val="nil"/>
            </w:tcBorders>
          </w:tcPr>
          <w:p w14:paraId="41BCF066" w14:textId="7160CF37" w:rsidR="005F2F60" w:rsidRDefault="005F2F60" w:rsidP="00712165">
            <w:pPr>
              <w:pStyle w:val="TableTitle"/>
            </w:pPr>
            <w:r>
              <w:rPr>
                <w:w w:val="100"/>
              </w:rPr>
              <w:t>Table 9-387 FILS Minimum Rate</w:t>
            </w:r>
            <w:r>
              <w:rPr>
                <w:w w:val="100"/>
              </w:rPr>
              <w:fldChar w:fldCharType="begin"/>
            </w:r>
            <w:r>
              <w:rPr>
                <w:w w:val="100"/>
              </w:rPr>
              <w:instrText xml:space="preserve"> FILENAME </w:instrText>
            </w:r>
            <w:r>
              <w:rPr>
                <w:w w:val="100"/>
              </w:rPr>
              <w:fldChar w:fldCharType="separate"/>
            </w:r>
            <w:r>
              <w:rPr>
                <w:w w:val="100"/>
              </w:rPr>
              <w:t> </w:t>
            </w:r>
            <w:r>
              <w:rPr>
                <w:w w:val="100"/>
              </w:rPr>
              <w:fldChar w:fldCharType="end"/>
            </w:r>
          </w:p>
        </w:tc>
      </w:tr>
      <w:tr w:rsidR="005F2F60" w14:paraId="4CFE467B" w14:textId="77777777" w:rsidTr="00712165">
        <w:trPr>
          <w:trHeight w:val="104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AC29AF6" w14:textId="77777777" w:rsidR="005F2F60" w:rsidRDefault="005F2F60" w:rsidP="00712165">
            <w:pPr>
              <w:pStyle w:val="CellHeading"/>
            </w:pPr>
            <w:r>
              <w:rPr>
                <w:w w:val="100"/>
              </w:rPr>
              <w:t>FILS Minimum Rate subfield</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BF9D98" w14:textId="77777777" w:rsidR="005F2F60" w:rsidRDefault="005F2F60" w:rsidP="00712165">
            <w:pPr>
              <w:pStyle w:val="CellHeading"/>
            </w:pPr>
            <w:r>
              <w:rPr>
                <w:w w:val="100"/>
              </w:rPr>
              <w:t>PHY Index subfield is 0 (HR/DSSS)</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00D9BF9" w14:textId="77777777" w:rsidR="005F2F60" w:rsidRDefault="005F2F60" w:rsidP="00712165">
            <w:pPr>
              <w:pStyle w:val="CellHeading"/>
            </w:pPr>
            <w:r>
              <w:rPr>
                <w:w w:val="100"/>
              </w:rPr>
              <w:t>PHY Index subfield is 1 (ERP-OFDM)</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5256B6F" w14:textId="77777777" w:rsidR="005F2F60" w:rsidRDefault="005F2F60" w:rsidP="00712165">
            <w:pPr>
              <w:pStyle w:val="CellHeading"/>
            </w:pPr>
            <w:r>
              <w:rPr>
                <w:w w:val="100"/>
              </w:rPr>
              <w:t>PHY Index subfield is 2 (HT)</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7976235" w14:textId="77777777" w:rsidR="005F2F60" w:rsidRDefault="005F2F60" w:rsidP="00712165">
            <w:pPr>
              <w:pStyle w:val="CellHeading"/>
            </w:pPr>
            <w:r>
              <w:rPr>
                <w:w w:val="100"/>
              </w:rPr>
              <w:t>PHY Index subfield is 3 (VHT or TVHT)</w:t>
            </w:r>
          </w:p>
        </w:tc>
        <w:tc>
          <w:tcPr>
            <w:tcW w:w="1200" w:type="dxa"/>
            <w:tcBorders>
              <w:top w:val="single" w:sz="10" w:space="0" w:color="000000"/>
              <w:left w:val="single" w:sz="2" w:space="0" w:color="000000"/>
              <w:bottom w:val="single" w:sz="10" w:space="0" w:color="000000"/>
              <w:right w:val="single" w:sz="2" w:space="0" w:color="000000"/>
            </w:tcBorders>
            <w:vAlign w:val="center"/>
          </w:tcPr>
          <w:p w14:paraId="159F5FC7" w14:textId="77777777" w:rsidR="005F2F60" w:rsidRPr="004F5BF1" w:rsidRDefault="005F2F60" w:rsidP="00712165">
            <w:pPr>
              <w:pStyle w:val="CellHeading"/>
              <w:rPr>
                <w:w w:val="100"/>
              </w:rPr>
            </w:pPr>
            <w:r w:rsidRPr="004F5BF1">
              <w:rPr>
                <w:w w:val="100"/>
              </w:rPr>
              <w:t>PHY Index subfield is 4 (HE)</w:t>
            </w:r>
          </w:p>
        </w:tc>
        <w:tc>
          <w:tcPr>
            <w:tcW w:w="12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E2A0493" w14:textId="77777777" w:rsidR="005F2F60" w:rsidRPr="00F82017" w:rsidRDefault="005F2F60" w:rsidP="00712165">
            <w:pPr>
              <w:pStyle w:val="CellHeading"/>
            </w:pPr>
            <w:ins w:id="134" w:author="Gaurang Naik" w:date="2021-02-09T20:21:00Z">
              <w:r w:rsidRPr="00F82017">
                <w:t>PHY</w:t>
              </w:r>
            </w:ins>
            <w:ins w:id="135" w:author="Gaurang Naik" w:date="2021-02-09T20:22:00Z">
              <w:r>
                <w:t xml:space="preserve"> Index subfield is 5 (EHT)</w:t>
              </w:r>
            </w:ins>
          </w:p>
        </w:tc>
      </w:tr>
      <w:tr w:rsidR="005F2F60" w14:paraId="48612650"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1E2B6AC" w14:textId="77777777" w:rsidR="005F2F60" w:rsidRDefault="005F2F60" w:rsidP="00712165">
            <w:pPr>
              <w:pStyle w:val="TableText"/>
              <w:jc w:val="center"/>
            </w:pPr>
            <w:r>
              <w:rPr>
                <w:w w:val="100"/>
              </w:rPr>
              <w:t>0</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186C419" w14:textId="77777777" w:rsidR="005F2F60" w:rsidRDefault="005F2F60" w:rsidP="00712165">
            <w:pPr>
              <w:pStyle w:val="TableText"/>
            </w:pPr>
            <w:r>
              <w:rPr>
                <w:w w:val="100"/>
              </w:rPr>
              <w:t>1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A1D9DDE" w14:textId="77777777" w:rsidR="005F2F60" w:rsidRDefault="005F2F60" w:rsidP="00712165">
            <w:pPr>
              <w:pStyle w:val="TableText"/>
            </w:pPr>
            <w:r>
              <w:rPr>
                <w:w w:val="100"/>
              </w:rPr>
              <w:t>6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D3E1CA0" w14:textId="77777777" w:rsidR="005F2F60" w:rsidRDefault="005F2F60" w:rsidP="00712165">
            <w:pPr>
              <w:pStyle w:val="TableText"/>
            </w:pPr>
            <w:r>
              <w:rPr>
                <w:w w:val="100"/>
              </w:rPr>
              <w:t>MCS 0</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DCF655" w14:textId="77777777" w:rsidR="005F2F60" w:rsidRDefault="005F2F60" w:rsidP="00712165">
            <w:pPr>
              <w:pStyle w:val="TableText"/>
            </w:pPr>
            <w:r>
              <w:rPr>
                <w:w w:val="100"/>
              </w:rPr>
              <w:t>MCS 0</w:t>
            </w:r>
          </w:p>
        </w:tc>
        <w:tc>
          <w:tcPr>
            <w:tcW w:w="1200" w:type="dxa"/>
            <w:tcBorders>
              <w:top w:val="single" w:sz="2" w:space="0" w:color="000000"/>
              <w:left w:val="single" w:sz="2" w:space="0" w:color="000000"/>
              <w:bottom w:val="single" w:sz="2" w:space="0" w:color="000000"/>
              <w:right w:val="single" w:sz="2" w:space="0" w:color="000000"/>
            </w:tcBorders>
          </w:tcPr>
          <w:p w14:paraId="51E3190F" w14:textId="77777777" w:rsidR="005F2F60" w:rsidRPr="004F5BF1" w:rsidRDefault="005F2F60" w:rsidP="00712165">
            <w:pPr>
              <w:pStyle w:val="TableText"/>
              <w:rPr>
                <w:w w:val="100"/>
              </w:rPr>
            </w:pPr>
            <w:r w:rsidRPr="004F5BF1">
              <w:rPr>
                <w:w w:val="100"/>
              </w:rPr>
              <w:t>HE-MCS 0</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4529CC" w14:textId="7EEA37A8" w:rsidR="005F2F60" w:rsidRPr="00F82017" w:rsidRDefault="005F2F60" w:rsidP="00712165">
            <w:pPr>
              <w:pStyle w:val="TableText"/>
            </w:pPr>
            <w:ins w:id="136" w:author="Gaurang Naik" w:date="2021-02-09T20:22:00Z">
              <w:r w:rsidRPr="00F82017">
                <w:t>EHT-MCS</w:t>
              </w:r>
            </w:ins>
            <w:ins w:id="137" w:author="Gaurang Naik" w:date="2021-02-12T12:06:00Z">
              <w:r w:rsidR="009F46ED">
                <w:t xml:space="preserve"> </w:t>
              </w:r>
            </w:ins>
            <w:ins w:id="138" w:author="Gaurang Naik" w:date="2021-02-09T20:22:00Z">
              <w:r w:rsidRPr="00F82017">
                <w:t>0</w:t>
              </w:r>
            </w:ins>
          </w:p>
        </w:tc>
      </w:tr>
      <w:tr w:rsidR="005F2F60" w14:paraId="7A8BF25B"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07B589" w14:textId="77777777" w:rsidR="005F2F60" w:rsidRDefault="005F2F60" w:rsidP="00712165">
            <w:pPr>
              <w:pStyle w:val="TableText"/>
              <w:jc w:val="center"/>
            </w:pPr>
            <w:r>
              <w:rPr>
                <w:w w:val="100"/>
              </w:rPr>
              <w:t>1</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CCC26E2" w14:textId="77777777" w:rsidR="005F2F60" w:rsidRDefault="005F2F60" w:rsidP="00712165">
            <w:pPr>
              <w:pStyle w:val="TableText"/>
            </w:pPr>
            <w:r>
              <w:rPr>
                <w:w w:val="100"/>
              </w:rPr>
              <w:t>2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EFC64FA" w14:textId="77777777" w:rsidR="005F2F60" w:rsidRDefault="005F2F60" w:rsidP="00712165">
            <w:pPr>
              <w:pStyle w:val="TableText"/>
            </w:pPr>
            <w:r>
              <w:rPr>
                <w:w w:val="100"/>
              </w:rPr>
              <w:t>9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BA7921" w14:textId="77777777" w:rsidR="005F2F60" w:rsidRDefault="005F2F60" w:rsidP="00712165">
            <w:pPr>
              <w:pStyle w:val="TableText"/>
            </w:pPr>
            <w:r>
              <w:rPr>
                <w:w w:val="100"/>
              </w:rPr>
              <w:t>MCS 1</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3C5A435" w14:textId="77777777" w:rsidR="005F2F60" w:rsidRDefault="005F2F60" w:rsidP="00712165">
            <w:pPr>
              <w:pStyle w:val="TableText"/>
            </w:pPr>
            <w:r>
              <w:rPr>
                <w:w w:val="100"/>
              </w:rPr>
              <w:t>MCS 1</w:t>
            </w:r>
          </w:p>
        </w:tc>
        <w:tc>
          <w:tcPr>
            <w:tcW w:w="1200" w:type="dxa"/>
            <w:tcBorders>
              <w:top w:val="single" w:sz="2" w:space="0" w:color="000000"/>
              <w:left w:val="single" w:sz="2" w:space="0" w:color="000000"/>
              <w:bottom w:val="single" w:sz="2" w:space="0" w:color="000000"/>
              <w:right w:val="single" w:sz="2" w:space="0" w:color="000000"/>
            </w:tcBorders>
          </w:tcPr>
          <w:p w14:paraId="70394816" w14:textId="77777777" w:rsidR="005F2F60" w:rsidRPr="004F5BF1" w:rsidRDefault="005F2F60" w:rsidP="00712165">
            <w:pPr>
              <w:pStyle w:val="TableText"/>
              <w:rPr>
                <w:w w:val="100"/>
              </w:rPr>
            </w:pPr>
            <w:r w:rsidRPr="004F5BF1">
              <w:rPr>
                <w:w w:val="100"/>
              </w:rPr>
              <w:t>HE-MCS 1</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08F7518" w14:textId="3CC9100B" w:rsidR="005F2F60" w:rsidRPr="00F82017" w:rsidRDefault="005F2F60" w:rsidP="00712165">
            <w:pPr>
              <w:pStyle w:val="TableText"/>
            </w:pPr>
            <w:ins w:id="139" w:author="Gaurang Naik" w:date="2021-02-09T20:22:00Z">
              <w:r w:rsidRPr="00F82017">
                <w:t>EHT-MCS</w:t>
              </w:r>
            </w:ins>
            <w:ins w:id="140" w:author="Gaurang Naik" w:date="2021-02-12T12:06:00Z">
              <w:r w:rsidR="009F46ED">
                <w:t xml:space="preserve"> </w:t>
              </w:r>
            </w:ins>
            <w:ins w:id="141" w:author="Gaurang Naik" w:date="2021-02-09T20:22:00Z">
              <w:r w:rsidRPr="00F82017">
                <w:t>1</w:t>
              </w:r>
            </w:ins>
          </w:p>
        </w:tc>
      </w:tr>
      <w:tr w:rsidR="005F2F60" w14:paraId="10E64B83"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5DD88B0" w14:textId="77777777" w:rsidR="005F2F60" w:rsidRDefault="005F2F60" w:rsidP="00712165">
            <w:pPr>
              <w:pStyle w:val="TableText"/>
              <w:jc w:val="center"/>
            </w:pPr>
            <w:r>
              <w:rPr>
                <w:w w:val="100"/>
              </w:rPr>
              <w:t>2</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ED1BD0C" w14:textId="77777777" w:rsidR="005F2F60" w:rsidRDefault="005F2F60" w:rsidP="00712165">
            <w:pPr>
              <w:pStyle w:val="TableText"/>
            </w:pPr>
            <w:r>
              <w:rPr>
                <w:w w:val="100"/>
              </w:rPr>
              <w:t>5.5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4E71E4" w14:textId="77777777" w:rsidR="005F2F60" w:rsidRDefault="005F2F60" w:rsidP="00712165">
            <w:pPr>
              <w:pStyle w:val="TableText"/>
            </w:pPr>
            <w:r>
              <w:rPr>
                <w:w w:val="100"/>
              </w:rPr>
              <w:t>12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F740D79" w14:textId="77777777" w:rsidR="005F2F60" w:rsidRDefault="005F2F60" w:rsidP="00712165">
            <w:pPr>
              <w:pStyle w:val="TableText"/>
            </w:pPr>
            <w:r>
              <w:rPr>
                <w:w w:val="100"/>
              </w:rPr>
              <w:t>MCS 2</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35A608" w14:textId="77777777" w:rsidR="005F2F60" w:rsidRDefault="005F2F60" w:rsidP="00712165">
            <w:pPr>
              <w:pStyle w:val="TableText"/>
            </w:pPr>
            <w:r>
              <w:rPr>
                <w:w w:val="100"/>
              </w:rPr>
              <w:t>MCS 2</w:t>
            </w:r>
          </w:p>
        </w:tc>
        <w:tc>
          <w:tcPr>
            <w:tcW w:w="1200" w:type="dxa"/>
            <w:tcBorders>
              <w:top w:val="single" w:sz="2" w:space="0" w:color="000000"/>
              <w:left w:val="single" w:sz="2" w:space="0" w:color="000000"/>
              <w:bottom w:val="single" w:sz="2" w:space="0" w:color="000000"/>
              <w:right w:val="single" w:sz="2" w:space="0" w:color="000000"/>
            </w:tcBorders>
          </w:tcPr>
          <w:p w14:paraId="0F2F8143" w14:textId="77777777" w:rsidR="005F2F60" w:rsidRPr="004F5BF1" w:rsidRDefault="005F2F60" w:rsidP="00712165">
            <w:pPr>
              <w:pStyle w:val="TableText"/>
              <w:rPr>
                <w:w w:val="100"/>
              </w:rPr>
            </w:pPr>
            <w:r w:rsidRPr="004F5BF1">
              <w:rPr>
                <w:w w:val="100"/>
              </w:rPr>
              <w:t>HE-MCS 2</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7EA0A9" w14:textId="30A25A4C" w:rsidR="005F2F60" w:rsidRPr="00F82017" w:rsidRDefault="005F2F60" w:rsidP="00712165">
            <w:pPr>
              <w:pStyle w:val="TableText"/>
            </w:pPr>
            <w:ins w:id="142" w:author="Gaurang Naik" w:date="2021-02-09T20:22:00Z">
              <w:r w:rsidRPr="00F82017">
                <w:t>EHT-MCS</w:t>
              </w:r>
            </w:ins>
            <w:ins w:id="143" w:author="Gaurang Naik" w:date="2021-02-12T12:06:00Z">
              <w:r w:rsidR="009F46ED">
                <w:t xml:space="preserve"> </w:t>
              </w:r>
            </w:ins>
            <w:ins w:id="144" w:author="Gaurang Naik" w:date="2021-02-09T20:22:00Z">
              <w:r w:rsidRPr="00F82017">
                <w:t>2</w:t>
              </w:r>
            </w:ins>
          </w:p>
        </w:tc>
      </w:tr>
      <w:tr w:rsidR="005F2F60" w14:paraId="5E5BD79F"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DEBAB71" w14:textId="77777777" w:rsidR="005F2F60" w:rsidRDefault="005F2F60" w:rsidP="00712165">
            <w:pPr>
              <w:pStyle w:val="TableText"/>
              <w:jc w:val="center"/>
            </w:pPr>
            <w:r>
              <w:rPr>
                <w:w w:val="100"/>
              </w:rPr>
              <w:t>3</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51CF980" w14:textId="77777777" w:rsidR="005F2F60" w:rsidRDefault="005F2F60" w:rsidP="00712165">
            <w:pPr>
              <w:pStyle w:val="TableText"/>
            </w:pPr>
            <w:r>
              <w:rPr>
                <w:w w:val="100"/>
              </w:rPr>
              <w:t>11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39C6942" w14:textId="77777777" w:rsidR="005F2F60" w:rsidRDefault="005F2F60" w:rsidP="00712165">
            <w:pPr>
              <w:pStyle w:val="TableText"/>
            </w:pPr>
            <w:r>
              <w:rPr>
                <w:w w:val="100"/>
              </w:rPr>
              <w:t>18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27EE6EF" w14:textId="77777777" w:rsidR="005F2F60" w:rsidRDefault="005F2F60" w:rsidP="00712165">
            <w:pPr>
              <w:pStyle w:val="TableText"/>
            </w:pPr>
            <w:r>
              <w:rPr>
                <w:w w:val="100"/>
              </w:rPr>
              <w:t>MCS 3</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96E567C" w14:textId="77777777" w:rsidR="005F2F60" w:rsidRDefault="005F2F60" w:rsidP="00712165">
            <w:pPr>
              <w:pStyle w:val="TableText"/>
            </w:pPr>
            <w:r>
              <w:rPr>
                <w:w w:val="100"/>
              </w:rPr>
              <w:t>MCS 3</w:t>
            </w:r>
          </w:p>
        </w:tc>
        <w:tc>
          <w:tcPr>
            <w:tcW w:w="1200" w:type="dxa"/>
            <w:tcBorders>
              <w:top w:val="single" w:sz="2" w:space="0" w:color="000000"/>
              <w:left w:val="single" w:sz="2" w:space="0" w:color="000000"/>
              <w:bottom w:val="single" w:sz="2" w:space="0" w:color="000000"/>
              <w:right w:val="single" w:sz="2" w:space="0" w:color="000000"/>
            </w:tcBorders>
          </w:tcPr>
          <w:p w14:paraId="58F8AFF5" w14:textId="77777777" w:rsidR="005F2F60" w:rsidRPr="004F5BF1" w:rsidRDefault="005F2F60" w:rsidP="00712165">
            <w:pPr>
              <w:pStyle w:val="TableText"/>
              <w:rPr>
                <w:w w:val="100"/>
              </w:rPr>
            </w:pPr>
            <w:r w:rsidRPr="004F5BF1">
              <w:rPr>
                <w:w w:val="100"/>
              </w:rPr>
              <w:t>HE-MCS 3</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7832CD5" w14:textId="395B94B3" w:rsidR="005F2F60" w:rsidRPr="00F82017" w:rsidRDefault="005F2F60" w:rsidP="00712165">
            <w:pPr>
              <w:pStyle w:val="TableText"/>
            </w:pPr>
            <w:ins w:id="145" w:author="Gaurang Naik" w:date="2021-02-09T20:22:00Z">
              <w:r w:rsidRPr="00F82017">
                <w:t>EHT-MCS</w:t>
              </w:r>
            </w:ins>
            <w:ins w:id="146" w:author="Gaurang Naik" w:date="2021-02-12T12:06:00Z">
              <w:r w:rsidR="009F46ED">
                <w:t xml:space="preserve"> </w:t>
              </w:r>
            </w:ins>
            <w:ins w:id="147" w:author="Gaurang Naik" w:date="2021-02-09T20:22:00Z">
              <w:r w:rsidRPr="00F82017">
                <w:t>3</w:t>
              </w:r>
            </w:ins>
          </w:p>
        </w:tc>
      </w:tr>
      <w:tr w:rsidR="005F2F60" w14:paraId="19BEEE32" w14:textId="77777777" w:rsidTr="00712165">
        <w:trPr>
          <w:trHeight w:val="440"/>
          <w:jc w:val="center"/>
        </w:trPr>
        <w:tc>
          <w:tcPr>
            <w:tcW w:w="16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46BCC5A" w14:textId="77777777" w:rsidR="005F2F60" w:rsidRDefault="005F2F60" w:rsidP="00712165">
            <w:pPr>
              <w:pStyle w:val="TableText"/>
              <w:jc w:val="center"/>
            </w:pPr>
            <w:r>
              <w:rPr>
                <w:w w:val="100"/>
              </w:rPr>
              <w:t>4</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68B4727"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356E53" w14:textId="77777777" w:rsidR="005F2F60" w:rsidRDefault="005F2F60" w:rsidP="00712165">
            <w:pPr>
              <w:pStyle w:val="TableText"/>
            </w:pPr>
            <w:r>
              <w:rPr>
                <w:w w:val="100"/>
              </w:rPr>
              <w:t>24 Mbps</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D620BF" w14:textId="77777777" w:rsidR="005F2F60" w:rsidRDefault="005F2F60" w:rsidP="00712165">
            <w:pPr>
              <w:pStyle w:val="TableText"/>
            </w:pPr>
            <w:r>
              <w:rPr>
                <w:w w:val="100"/>
              </w:rPr>
              <w:t>MCS 4</w:t>
            </w:r>
          </w:p>
        </w:tc>
        <w:tc>
          <w:tcPr>
            <w:tcW w:w="12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5B31AE0" w14:textId="77777777" w:rsidR="005F2F60" w:rsidRDefault="005F2F60" w:rsidP="00712165">
            <w:pPr>
              <w:pStyle w:val="TableText"/>
            </w:pPr>
            <w:r>
              <w:rPr>
                <w:w w:val="100"/>
              </w:rPr>
              <w:t>MCS 4</w:t>
            </w:r>
          </w:p>
        </w:tc>
        <w:tc>
          <w:tcPr>
            <w:tcW w:w="1200" w:type="dxa"/>
            <w:tcBorders>
              <w:top w:val="single" w:sz="2" w:space="0" w:color="000000"/>
              <w:left w:val="single" w:sz="2" w:space="0" w:color="000000"/>
              <w:bottom w:val="single" w:sz="2" w:space="0" w:color="000000"/>
              <w:right w:val="single" w:sz="2" w:space="0" w:color="000000"/>
            </w:tcBorders>
          </w:tcPr>
          <w:p w14:paraId="331AD4E6" w14:textId="77777777" w:rsidR="005F2F60" w:rsidRPr="004F5BF1" w:rsidRDefault="005F2F60" w:rsidP="00712165">
            <w:pPr>
              <w:pStyle w:val="TableText"/>
              <w:rPr>
                <w:w w:val="100"/>
              </w:rPr>
            </w:pPr>
            <w:r w:rsidRPr="004F5BF1">
              <w:rPr>
                <w:w w:val="100"/>
              </w:rPr>
              <w:t>HE-MCS 4</w:t>
            </w:r>
          </w:p>
        </w:tc>
        <w:tc>
          <w:tcPr>
            <w:tcW w:w="12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7664702" w14:textId="69C42EED" w:rsidR="005F2F60" w:rsidRPr="00F82017" w:rsidRDefault="005F2F60" w:rsidP="00712165">
            <w:pPr>
              <w:pStyle w:val="TableText"/>
            </w:pPr>
            <w:ins w:id="148" w:author="Gaurang Naik" w:date="2021-02-09T20:22:00Z">
              <w:r w:rsidRPr="00F82017">
                <w:t>EHT-MCS</w:t>
              </w:r>
            </w:ins>
            <w:ins w:id="149" w:author="Gaurang Naik" w:date="2021-02-12T12:06:00Z">
              <w:r w:rsidR="009F46ED">
                <w:t xml:space="preserve"> </w:t>
              </w:r>
            </w:ins>
            <w:ins w:id="150" w:author="Gaurang Naik" w:date="2021-02-09T20:22:00Z">
              <w:r w:rsidRPr="00F82017">
                <w:t>4</w:t>
              </w:r>
            </w:ins>
          </w:p>
        </w:tc>
      </w:tr>
      <w:tr w:rsidR="005F2F60" w14:paraId="7D07A3B6" w14:textId="77777777" w:rsidTr="00712165">
        <w:trPr>
          <w:trHeight w:val="440"/>
          <w:jc w:val="center"/>
        </w:trPr>
        <w:tc>
          <w:tcPr>
            <w:tcW w:w="168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CC4BF2B" w14:textId="77777777" w:rsidR="005F2F60" w:rsidRDefault="005F2F60" w:rsidP="00712165">
            <w:pPr>
              <w:pStyle w:val="TableText"/>
              <w:jc w:val="center"/>
            </w:pPr>
            <w:r>
              <w:rPr>
                <w:w w:val="100"/>
              </w:rPr>
              <w:t>5-7</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2E6A7A5"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5BA224F"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0C30178"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41C5174" w14:textId="77777777" w:rsidR="005F2F60" w:rsidRDefault="005F2F60" w:rsidP="00712165">
            <w:pPr>
              <w:pStyle w:val="TableText"/>
            </w:pPr>
            <w:r>
              <w:rPr>
                <w:w w:val="100"/>
              </w:rPr>
              <w:t>Reserved</w:t>
            </w:r>
          </w:p>
        </w:tc>
        <w:tc>
          <w:tcPr>
            <w:tcW w:w="1200" w:type="dxa"/>
            <w:tcBorders>
              <w:top w:val="single" w:sz="2" w:space="0" w:color="000000"/>
              <w:left w:val="single" w:sz="2" w:space="0" w:color="000000"/>
              <w:bottom w:val="single" w:sz="10" w:space="0" w:color="000000"/>
              <w:right w:val="single" w:sz="2" w:space="0" w:color="000000"/>
            </w:tcBorders>
          </w:tcPr>
          <w:p w14:paraId="3D6DA875" w14:textId="77777777" w:rsidR="005F2F60" w:rsidRPr="004F5BF1" w:rsidRDefault="005F2F60" w:rsidP="00712165">
            <w:pPr>
              <w:pStyle w:val="TableText"/>
              <w:rPr>
                <w:w w:val="100"/>
              </w:rPr>
            </w:pPr>
            <w:r w:rsidRPr="004F5BF1">
              <w:rPr>
                <w:w w:val="100"/>
              </w:rPr>
              <w:t>Reserved</w:t>
            </w:r>
          </w:p>
        </w:tc>
        <w:tc>
          <w:tcPr>
            <w:tcW w:w="12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2E457C3" w14:textId="77777777" w:rsidR="005F2F60" w:rsidRPr="00F82017" w:rsidRDefault="005F2F60" w:rsidP="00712165">
            <w:pPr>
              <w:pStyle w:val="TableText"/>
            </w:pPr>
            <w:ins w:id="151" w:author="Gaurang Naik" w:date="2021-02-09T20:22:00Z">
              <w:r w:rsidRPr="00F82017">
                <w:t>Reserved</w:t>
              </w:r>
            </w:ins>
          </w:p>
        </w:tc>
      </w:tr>
    </w:tbl>
    <w:p w14:paraId="29206F16" w14:textId="77777777" w:rsidR="005F2F60" w:rsidRDefault="005F2F60" w:rsidP="005F2F60">
      <w:pPr>
        <w:pStyle w:val="L"/>
        <w:ind w:left="0" w:firstLine="0"/>
        <w:rPr>
          <w:rFonts w:ascii="Arial" w:hAnsi="Arial" w:cs="Arial"/>
          <w:b/>
          <w:bCs/>
          <w:w w:val="100"/>
        </w:rPr>
      </w:pPr>
    </w:p>
    <w:p w14:paraId="0F0811D4" w14:textId="77777777" w:rsidR="008C42EC" w:rsidRDefault="008C42EC" w:rsidP="005F2F60">
      <w:pPr>
        <w:pStyle w:val="L"/>
        <w:ind w:left="0" w:firstLine="0"/>
        <w:rPr>
          <w:rFonts w:ascii="Arial" w:hAnsi="Arial" w:cs="Arial"/>
          <w:b/>
          <w:bCs/>
          <w:w w:val="100"/>
        </w:rPr>
      </w:pPr>
    </w:p>
    <w:p w14:paraId="7D28F926" w14:textId="22FB52AD" w:rsidR="00417728" w:rsidRDefault="00417728" w:rsidP="008C42EC">
      <w:pPr>
        <w:pStyle w:val="EditiingInstruction"/>
        <w:spacing w:after="240"/>
        <w:rPr>
          <w:w w:val="100"/>
        </w:rPr>
      </w:pPr>
      <w:proofErr w:type="spellStart"/>
      <w:r w:rsidRPr="0043470B">
        <w:rPr>
          <w:w w:val="100"/>
          <w:highlight w:val="yellow"/>
        </w:rPr>
        <w:lastRenderedPageBreak/>
        <w:t>TGbe</w:t>
      </w:r>
      <w:proofErr w:type="spellEnd"/>
      <w:r w:rsidRPr="0043470B">
        <w:rPr>
          <w:w w:val="100"/>
          <w:highlight w:val="yellow"/>
        </w:rPr>
        <w:t xml:space="preserve"> editor: Please </w:t>
      </w:r>
      <w:r>
        <w:rPr>
          <w:w w:val="100"/>
          <w:highlight w:val="yellow"/>
        </w:rPr>
        <w:t>update</w:t>
      </w:r>
      <w:r w:rsidR="00596677">
        <w:rPr>
          <w:w w:val="100"/>
          <w:highlight w:val="yellow"/>
        </w:rPr>
        <w:t xml:space="preserve"> </w:t>
      </w:r>
      <w:r w:rsidR="00226ACD">
        <w:rPr>
          <w:w w:val="100"/>
          <w:highlight w:val="yellow"/>
        </w:rPr>
        <w:t>the following subclause as shown below</w:t>
      </w:r>
      <w:r w:rsidRPr="0043470B">
        <w:rPr>
          <w:w w:val="100"/>
          <w:highlight w:val="yellow"/>
        </w:rPr>
        <w:t xml:space="preserve"> </w:t>
      </w:r>
      <w:r>
        <w:rPr>
          <w:w w:val="100"/>
        </w:rPr>
        <w:t xml:space="preserve">[CID </w:t>
      </w:r>
      <w:r w:rsidR="00B93F51">
        <w:rPr>
          <w:w w:val="100"/>
        </w:rPr>
        <w:t xml:space="preserve">1010, </w:t>
      </w:r>
      <w:r>
        <w:rPr>
          <w:w w:val="100"/>
        </w:rPr>
        <w:t>1020</w:t>
      </w:r>
      <w:r w:rsidR="00B93F51">
        <w:rPr>
          <w:w w:val="100"/>
        </w:rPr>
        <w:t>, 1128</w:t>
      </w:r>
      <w:r>
        <w:rPr>
          <w:w w:val="100"/>
        </w:rPr>
        <w:t>]:</w:t>
      </w:r>
    </w:p>
    <w:p w14:paraId="18534886" w14:textId="3E83D4C8" w:rsidR="00DA46C0" w:rsidRPr="008549DD" w:rsidRDefault="00AA08ED" w:rsidP="00CD3451">
      <w:pPr>
        <w:autoSpaceDE w:val="0"/>
        <w:autoSpaceDN w:val="0"/>
        <w:adjustRightInd w:val="0"/>
        <w:rPr>
          <w:rFonts w:ascii="Arial" w:hAnsi="Arial" w:cs="Arial"/>
          <w:b/>
          <w:bCs/>
          <w:sz w:val="20"/>
          <w:szCs w:val="20"/>
          <w:lang w:eastAsia="ko-KR"/>
        </w:rPr>
      </w:pPr>
      <w:r w:rsidRPr="008549DD">
        <w:rPr>
          <w:rFonts w:ascii="Arial" w:hAnsi="Arial" w:cs="Arial"/>
          <w:b/>
          <w:bCs/>
          <w:sz w:val="20"/>
          <w:szCs w:val="20"/>
          <w:lang w:eastAsia="ko-KR"/>
        </w:rPr>
        <w:t>35.3.4 Discovery of an AP MLD</w:t>
      </w:r>
    </w:p>
    <w:p w14:paraId="3CF12352" w14:textId="11B31E2E" w:rsidR="00552837" w:rsidRDefault="00552837" w:rsidP="005618CD">
      <w:pPr>
        <w:widowControl w:val="0"/>
        <w:tabs>
          <w:tab w:val="left" w:pos="861"/>
          <w:tab w:val="left" w:pos="1259"/>
        </w:tabs>
        <w:kinsoku w:val="0"/>
        <w:overflowPunct w:val="0"/>
        <w:autoSpaceDE w:val="0"/>
        <w:autoSpaceDN w:val="0"/>
        <w:adjustRightInd w:val="0"/>
        <w:spacing w:after="0" w:line="237" w:lineRule="exact"/>
        <w:jc w:val="both"/>
        <w:rPr>
          <w:rFonts w:ascii="Arial" w:hAnsi="Arial" w:cs="Arial"/>
          <w:b/>
          <w:bCs/>
          <w:sz w:val="20"/>
          <w:szCs w:val="20"/>
          <w:lang w:eastAsia="ko-KR"/>
        </w:rPr>
      </w:pPr>
      <w:ins w:id="152" w:author="Gaurang Naik" w:date="2021-02-16T12:10:00Z">
        <w:r w:rsidRPr="00552837">
          <w:rPr>
            <w:rFonts w:ascii="Arial" w:hAnsi="Arial" w:cs="Arial"/>
            <w:b/>
            <w:bCs/>
            <w:sz w:val="20"/>
            <w:szCs w:val="20"/>
            <w:lang w:eastAsia="ko-KR"/>
          </w:rPr>
          <w:t>35.3.4.</w:t>
        </w:r>
      </w:ins>
      <w:ins w:id="153" w:author="Gaurang Naik" w:date="2021-02-16T12:12:00Z">
        <w:r w:rsidR="00B72B99">
          <w:rPr>
            <w:rFonts w:ascii="Arial" w:hAnsi="Arial" w:cs="Arial"/>
            <w:b/>
            <w:bCs/>
            <w:sz w:val="20"/>
            <w:szCs w:val="20"/>
            <w:lang w:eastAsia="ko-KR"/>
          </w:rPr>
          <w:t>3</w:t>
        </w:r>
      </w:ins>
      <w:ins w:id="154" w:author="Gaurang Naik" w:date="2021-02-16T12:10:00Z">
        <w:r w:rsidRPr="00552837">
          <w:rPr>
            <w:rFonts w:ascii="Arial" w:hAnsi="Arial" w:cs="Arial"/>
            <w:b/>
            <w:bCs/>
            <w:sz w:val="20"/>
            <w:szCs w:val="20"/>
            <w:lang w:eastAsia="ko-KR"/>
          </w:rPr>
          <w:t xml:space="preserve"> </w:t>
        </w:r>
      </w:ins>
      <w:ins w:id="155" w:author="Gaurang Naik" w:date="2021-02-20T18:23:00Z">
        <w:r w:rsidR="00C84BC4">
          <w:rPr>
            <w:rFonts w:ascii="Arial" w:hAnsi="Arial" w:cs="Arial"/>
            <w:b/>
            <w:bCs/>
            <w:sz w:val="20"/>
            <w:szCs w:val="20"/>
            <w:lang w:eastAsia="ko-KR"/>
          </w:rPr>
          <w:t>N</w:t>
        </w:r>
      </w:ins>
      <w:ins w:id="156" w:author="Gaurang Naik" w:date="2021-02-16T12:10:00Z">
        <w:r w:rsidRPr="00552837">
          <w:rPr>
            <w:rFonts w:ascii="Arial" w:hAnsi="Arial" w:cs="Arial"/>
            <w:b/>
            <w:bCs/>
            <w:sz w:val="20"/>
            <w:szCs w:val="20"/>
            <w:lang w:eastAsia="ko-KR"/>
          </w:rPr>
          <w:t>on-AP behavior</w:t>
        </w:r>
      </w:ins>
    </w:p>
    <w:p w14:paraId="30ADFD64" w14:textId="1DDEA385" w:rsidR="00552837" w:rsidRDefault="00552837" w:rsidP="005618CD">
      <w:pPr>
        <w:widowControl w:val="0"/>
        <w:tabs>
          <w:tab w:val="left" w:pos="861"/>
          <w:tab w:val="left" w:pos="1259"/>
        </w:tabs>
        <w:kinsoku w:val="0"/>
        <w:overflowPunct w:val="0"/>
        <w:autoSpaceDE w:val="0"/>
        <w:autoSpaceDN w:val="0"/>
        <w:adjustRightInd w:val="0"/>
        <w:spacing w:after="0" w:line="237" w:lineRule="exact"/>
        <w:jc w:val="both"/>
        <w:rPr>
          <w:rFonts w:ascii="Arial" w:hAnsi="Arial" w:cs="Arial"/>
          <w:b/>
          <w:bCs/>
          <w:sz w:val="20"/>
          <w:szCs w:val="20"/>
          <w:lang w:eastAsia="ko-KR"/>
        </w:rPr>
      </w:pPr>
    </w:p>
    <w:p w14:paraId="75BB9708" w14:textId="37BAC248"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157" w:author="Gaurang Naik" w:date="2021-02-16T20:28:00Z"/>
          <w:rFonts w:ascii="Times New Roman" w:hAnsi="Times New Roman" w:cs="Times New Roman"/>
          <w:sz w:val="20"/>
          <w:szCs w:val="20"/>
          <w:lang w:eastAsia="ko-KR"/>
        </w:rPr>
      </w:pPr>
      <w:ins w:id="158" w:author="Gaurang Naik" w:date="2021-02-16T20:28:00Z">
        <w:r>
          <w:rPr>
            <w:rFonts w:ascii="Times New Roman" w:hAnsi="Times New Roman" w:cs="Times New Roman"/>
            <w:sz w:val="20"/>
            <w:szCs w:val="20"/>
            <w:lang w:eastAsia="ko-KR"/>
          </w:rPr>
          <w:t xml:space="preserve">A non-AP MLD shall be able to discover an AP MLD when it receives a Basic variant Multi-Link element carried in </w:t>
        </w:r>
      </w:ins>
      <w:ins w:id="159" w:author="Gaurang Naik" w:date="2021-02-25T11:27:00Z">
        <w:r w:rsidR="006C5116">
          <w:rPr>
            <w:rFonts w:ascii="Times New Roman" w:hAnsi="Times New Roman" w:cs="Times New Roman"/>
            <w:sz w:val="20"/>
            <w:szCs w:val="20"/>
            <w:lang w:eastAsia="ko-KR"/>
          </w:rPr>
          <w:t>a</w:t>
        </w:r>
      </w:ins>
      <w:ins w:id="160" w:author="Gaurang Naik" w:date="2021-02-16T20:28:00Z">
        <w:r>
          <w:rPr>
            <w:rFonts w:ascii="Times New Roman" w:hAnsi="Times New Roman" w:cs="Times New Roman"/>
            <w:sz w:val="20"/>
            <w:szCs w:val="20"/>
            <w:lang w:eastAsia="ko-KR"/>
          </w:rPr>
          <w:t xml:space="preserve"> Beacon </w:t>
        </w:r>
      </w:ins>
      <w:ins w:id="161" w:author="Gaurang Naik" w:date="2021-02-25T12:11:00Z">
        <w:r w:rsidR="00A73BCE">
          <w:rPr>
            <w:rFonts w:ascii="Times New Roman" w:hAnsi="Times New Roman" w:cs="Times New Roman"/>
            <w:sz w:val="20"/>
            <w:szCs w:val="20"/>
            <w:lang w:eastAsia="ko-KR"/>
          </w:rPr>
          <w:t xml:space="preserve">frame </w:t>
        </w:r>
      </w:ins>
      <w:ins w:id="162" w:author="Gaurang Naik" w:date="2021-02-25T11:27:00Z">
        <w:r w:rsidR="0027006D">
          <w:rPr>
            <w:rFonts w:ascii="Times New Roman" w:hAnsi="Times New Roman" w:cs="Times New Roman"/>
            <w:sz w:val="20"/>
            <w:szCs w:val="20"/>
            <w:lang w:eastAsia="ko-KR"/>
          </w:rPr>
          <w:t>or</w:t>
        </w:r>
        <w:r w:rsidR="006C5116">
          <w:rPr>
            <w:rFonts w:ascii="Times New Roman" w:hAnsi="Times New Roman" w:cs="Times New Roman"/>
            <w:sz w:val="20"/>
            <w:szCs w:val="20"/>
            <w:lang w:eastAsia="ko-KR"/>
          </w:rPr>
          <w:t xml:space="preserve"> </w:t>
        </w:r>
        <w:commentRangeStart w:id="163"/>
        <w:r w:rsidR="006C5116">
          <w:rPr>
            <w:rFonts w:ascii="Times New Roman" w:hAnsi="Times New Roman" w:cs="Times New Roman"/>
            <w:sz w:val="20"/>
            <w:szCs w:val="20"/>
            <w:lang w:eastAsia="ko-KR"/>
          </w:rPr>
          <w:t xml:space="preserve">Probe Response </w:t>
        </w:r>
      </w:ins>
      <w:ins w:id="164" w:author="Gaurang Naik" w:date="2021-02-16T20:28:00Z">
        <w:r>
          <w:rPr>
            <w:rFonts w:ascii="Times New Roman" w:hAnsi="Times New Roman" w:cs="Times New Roman"/>
            <w:sz w:val="20"/>
            <w:szCs w:val="20"/>
            <w:lang w:eastAsia="ko-KR"/>
          </w:rPr>
          <w:t>frame</w:t>
        </w:r>
      </w:ins>
      <w:ins w:id="165" w:author="Gaurang Naik" w:date="2021-02-25T12:11:00Z">
        <w:r w:rsidR="00A73BCE">
          <w:rPr>
            <w:rFonts w:ascii="Times New Roman" w:hAnsi="Times New Roman" w:cs="Times New Roman"/>
            <w:sz w:val="20"/>
            <w:szCs w:val="20"/>
            <w:lang w:eastAsia="ko-KR"/>
          </w:rPr>
          <w:t>,</w:t>
        </w:r>
      </w:ins>
      <w:ins w:id="166" w:author="Gaurang Naik" w:date="2021-02-16T20:28:00Z">
        <w:r>
          <w:rPr>
            <w:rFonts w:ascii="Times New Roman" w:hAnsi="Times New Roman" w:cs="Times New Roman"/>
            <w:sz w:val="20"/>
            <w:szCs w:val="20"/>
            <w:lang w:eastAsia="ko-KR"/>
          </w:rPr>
          <w:t xml:space="preserve"> </w:t>
        </w:r>
      </w:ins>
      <w:ins w:id="167" w:author="Gaurang Naik" w:date="2021-02-25T12:11:00Z">
        <w:r w:rsidR="00A73BCE">
          <w:rPr>
            <w:rFonts w:ascii="Times New Roman" w:hAnsi="Times New Roman" w:cs="Times New Roman"/>
            <w:sz w:val="20"/>
            <w:szCs w:val="20"/>
            <w:lang w:eastAsia="ko-KR"/>
          </w:rPr>
          <w:t xml:space="preserve">that is not an ML </w:t>
        </w:r>
      </w:ins>
      <w:ins w:id="168" w:author="Gaurang Naik" w:date="2021-02-25T12:12:00Z">
        <w:r w:rsidR="00A73BCE">
          <w:rPr>
            <w:rFonts w:ascii="Times New Roman" w:hAnsi="Times New Roman" w:cs="Times New Roman"/>
            <w:sz w:val="20"/>
            <w:szCs w:val="20"/>
            <w:lang w:eastAsia="ko-KR"/>
          </w:rPr>
          <w:t>p</w:t>
        </w:r>
      </w:ins>
      <w:ins w:id="169" w:author="Gaurang Naik" w:date="2021-02-25T12:11:00Z">
        <w:r w:rsidR="00A73BCE">
          <w:rPr>
            <w:rFonts w:ascii="Times New Roman" w:hAnsi="Times New Roman" w:cs="Times New Roman"/>
            <w:sz w:val="20"/>
            <w:szCs w:val="20"/>
            <w:lang w:eastAsia="ko-KR"/>
          </w:rPr>
          <w:t xml:space="preserve">robe </w:t>
        </w:r>
      </w:ins>
      <w:ins w:id="170" w:author="Gaurang Naik" w:date="2021-02-25T12:12:00Z">
        <w:r w:rsidR="00A73BCE">
          <w:rPr>
            <w:rFonts w:ascii="Times New Roman" w:hAnsi="Times New Roman" w:cs="Times New Roman"/>
            <w:sz w:val="20"/>
            <w:szCs w:val="20"/>
            <w:lang w:eastAsia="ko-KR"/>
          </w:rPr>
          <w:t>r</w:t>
        </w:r>
      </w:ins>
      <w:ins w:id="171" w:author="Gaurang Naik" w:date="2021-02-25T12:11:00Z">
        <w:r w:rsidR="00A73BCE">
          <w:rPr>
            <w:rFonts w:ascii="Times New Roman" w:hAnsi="Times New Roman" w:cs="Times New Roman"/>
            <w:sz w:val="20"/>
            <w:szCs w:val="20"/>
            <w:lang w:eastAsia="ko-KR"/>
          </w:rPr>
          <w:t>esp</w:t>
        </w:r>
      </w:ins>
      <w:ins w:id="172" w:author="Gaurang Naik" w:date="2021-02-25T12:12:00Z">
        <w:r w:rsidR="00A73BCE">
          <w:rPr>
            <w:rFonts w:ascii="Times New Roman" w:hAnsi="Times New Roman" w:cs="Times New Roman"/>
            <w:sz w:val="20"/>
            <w:szCs w:val="20"/>
            <w:lang w:eastAsia="ko-KR"/>
          </w:rPr>
          <w:t>onse</w:t>
        </w:r>
      </w:ins>
      <w:commentRangeEnd w:id="163"/>
      <w:r w:rsidR="00A45D53">
        <w:rPr>
          <w:rStyle w:val="CommentReference"/>
        </w:rPr>
        <w:commentReference w:id="163"/>
      </w:r>
      <w:ins w:id="173" w:author="Gaurang Naik" w:date="2021-02-25T12:12:00Z">
        <w:r w:rsidR="00A73BCE">
          <w:rPr>
            <w:rFonts w:ascii="Times New Roman" w:hAnsi="Times New Roman" w:cs="Times New Roman"/>
            <w:sz w:val="20"/>
            <w:szCs w:val="20"/>
            <w:lang w:eastAsia="ko-KR"/>
          </w:rPr>
          <w:t xml:space="preserve">, </w:t>
        </w:r>
      </w:ins>
      <w:ins w:id="174" w:author="Gaurang Naik" w:date="2021-02-16T20:28:00Z">
        <w:r>
          <w:rPr>
            <w:rFonts w:ascii="Times New Roman" w:hAnsi="Times New Roman" w:cs="Times New Roman"/>
            <w:sz w:val="20"/>
            <w:szCs w:val="20"/>
            <w:lang w:eastAsia="ko-KR"/>
          </w:rPr>
          <w:t xml:space="preserve">transmitted by an AP affiliated with the AP MLD or by the AP corresponding to the transmitted BSSID in the same multiple BSSID set as </w:t>
        </w:r>
      </w:ins>
      <w:ins w:id="175" w:author="Gaurang Naik" w:date="2021-02-19T20:38:00Z">
        <w:r w:rsidR="00FE10DB">
          <w:rPr>
            <w:rFonts w:ascii="Times New Roman" w:hAnsi="Times New Roman" w:cs="Times New Roman"/>
            <w:sz w:val="20"/>
            <w:szCs w:val="20"/>
            <w:lang w:eastAsia="ko-KR"/>
          </w:rPr>
          <w:t xml:space="preserve">at least </w:t>
        </w:r>
        <w:r w:rsidR="00573FEF">
          <w:rPr>
            <w:rFonts w:ascii="Times New Roman" w:hAnsi="Times New Roman" w:cs="Times New Roman"/>
            <w:sz w:val="20"/>
            <w:szCs w:val="20"/>
            <w:lang w:eastAsia="ko-KR"/>
          </w:rPr>
          <w:t xml:space="preserve">one of </w:t>
        </w:r>
        <w:r w:rsidR="00A84756">
          <w:rPr>
            <w:rFonts w:ascii="Times New Roman" w:hAnsi="Times New Roman" w:cs="Times New Roman"/>
            <w:sz w:val="20"/>
            <w:szCs w:val="20"/>
            <w:lang w:eastAsia="ko-KR"/>
          </w:rPr>
          <w:t xml:space="preserve">the APs </w:t>
        </w:r>
        <w:r w:rsidR="00EC2B18">
          <w:rPr>
            <w:rFonts w:ascii="Times New Roman" w:hAnsi="Times New Roman" w:cs="Times New Roman"/>
            <w:sz w:val="20"/>
            <w:szCs w:val="20"/>
            <w:lang w:eastAsia="ko-KR"/>
          </w:rPr>
          <w:t xml:space="preserve">affiliated with </w:t>
        </w:r>
      </w:ins>
      <w:ins w:id="176" w:author="Gaurang Naik" w:date="2021-02-19T20:39:00Z">
        <w:r w:rsidR="00EC2B18">
          <w:rPr>
            <w:rFonts w:ascii="Times New Roman" w:hAnsi="Times New Roman" w:cs="Times New Roman"/>
            <w:sz w:val="20"/>
            <w:szCs w:val="20"/>
            <w:lang w:eastAsia="ko-KR"/>
          </w:rPr>
          <w:t>the</w:t>
        </w:r>
        <w:r w:rsidR="006F4A2E">
          <w:rPr>
            <w:rFonts w:ascii="Times New Roman" w:hAnsi="Times New Roman" w:cs="Times New Roman"/>
            <w:sz w:val="20"/>
            <w:szCs w:val="20"/>
            <w:lang w:eastAsia="ko-KR"/>
          </w:rPr>
          <w:t xml:space="preserve"> AP</w:t>
        </w:r>
        <w:r w:rsidR="00EC2B18">
          <w:rPr>
            <w:rFonts w:ascii="Times New Roman" w:hAnsi="Times New Roman" w:cs="Times New Roman"/>
            <w:sz w:val="20"/>
            <w:szCs w:val="20"/>
            <w:lang w:eastAsia="ko-KR"/>
          </w:rPr>
          <w:t xml:space="preserve"> MLD</w:t>
        </w:r>
      </w:ins>
      <w:ins w:id="177" w:author="Gaurang Naik" w:date="2021-02-16T20:28:00Z">
        <w:r>
          <w:rPr>
            <w:rFonts w:ascii="Times New Roman" w:hAnsi="Times New Roman" w:cs="Times New Roman"/>
            <w:sz w:val="20"/>
            <w:szCs w:val="20"/>
            <w:lang w:eastAsia="ko-KR"/>
          </w:rPr>
          <w:t>.</w:t>
        </w:r>
      </w:ins>
    </w:p>
    <w:p w14:paraId="389E0618" w14:textId="77777777"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178" w:author="Gaurang Naik" w:date="2021-02-16T20:28:00Z"/>
          <w:rFonts w:ascii="Times New Roman" w:hAnsi="Times New Roman" w:cs="Times New Roman"/>
          <w:sz w:val="20"/>
          <w:szCs w:val="20"/>
          <w:lang w:eastAsia="ko-KR"/>
        </w:rPr>
      </w:pPr>
    </w:p>
    <w:p w14:paraId="215C87AF" w14:textId="0FDFAC39"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179" w:author="Gaurang Naik" w:date="2021-02-16T20:28:00Z"/>
          <w:rFonts w:ascii="Times New Roman" w:hAnsi="Times New Roman" w:cs="Times New Roman"/>
          <w:sz w:val="20"/>
          <w:szCs w:val="20"/>
          <w:lang w:eastAsia="ko-KR"/>
        </w:rPr>
      </w:pPr>
      <w:ins w:id="180" w:author="Gaurang Naik" w:date="2021-02-16T20:28:00Z">
        <w:r>
          <w:rPr>
            <w:rFonts w:ascii="Times New Roman" w:hAnsi="Times New Roman" w:cs="Times New Roman"/>
            <w:sz w:val="20"/>
            <w:szCs w:val="20"/>
            <w:lang w:eastAsia="ko-KR"/>
          </w:rPr>
          <w:t>A non-AP MLD shall be able to discover an AP MLD and the capabilities and operational parameters of one or more APs affiliated with an AP MLD when it receives a Basic variant Multi-Link element</w:t>
        </w:r>
      </w:ins>
      <w:ins w:id="181" w:author="Gaurang Naik" w:date="2021-02-19T20:40:00Z">
        <w:r w:rsidR="00BE419B">
          <w:rPr>
            <w:rFonts w:ascii="Times New Roman" w:hAnsi="Times New Roman" w:cs="Times New Roman"/>
            <w:sz w:val="20"/>
            <w:szCs w:val="20"/>
            <w:lang w:eastAsia="ko-KR"/>
          </w:rPr>
          <w:t xml:space="preserve"> that</w:t>
        </w:r>
      </w:ins>
      <w:ins w:id="182" w:author="Gaurang Naik" w:date="2021-02-16T20:28:00Z">
        <w:r>
          <w:rPr>
            <w:rFonts w:ascii="Times New Roman" w:hAnsi="Times New Roman" w:cs="Times New Roman"/>
            <w:sz w:val="20"/>
            <w:szCs w:val="20"/>
            <w:lang w:eastAsia="ko-KR"/>
          </w:rPr>
          <w:t xml:space="preserve"> carr</w:t>
        </w:r>
      </w:ins>
      <w:ins w:id="183" w:author="Gaurang Naik" w:date="2021-02-19T20:40:00Z">
        <w:r w:rsidR="00BE419B">
          <w:rPr>
            <w:rFonts w:ascii="Times New Roman" w:hAnsi="Times New Roman" w:cs="Times New Roman"/>
            <w:sz w:val="20"/>
            <w:szCs w:val="20"/>
            <w:lang w:eastAsia="ko-KR"/>
          </w:rPr>
          <w:t>ies</w:t>
        </w:r>
        <w:r w:rsidR="00E07E6A">
          <w:rPr>
            <w:rFonts w:ascii="Times New Roman" w:hAnsi="Times New Roman" w:cs="Times New Roman"/>
            <w:sz w:val="20"/>
            <w:szCs w:val="20"/>
            <w:lang w:eastAsia="ko-KR"/>
          </w:rPr>
          <w:t xml:space="preserve"> a</w:t>
        </w:r>
      </w:ins>
      <w:ins w:id="184" w:author="Gaurang Naik" w:date="2021-02-16T20:28:00Z">
        <w:r>
          <w:rPr>
            <w:rFonts w:ascii="Times New Roman" w:hAnsi="Times New Roman" w:cs="Times New Roman"/>
            <w:sz w:val="20"/>
            <w:szCs w:val="20"/>
            <w:lang w:eastAsia="ko-KR"/>
          </w:rPr>
          <w:t xml:space="preserve"> complete profile </w:t>
        </w:r>
      </w:ins>
      <w:ins w:id="185" w:author="Gaurang Naik" w:date="2021-02-23T17:18:00Z">
        <w:r w:rsidR="00A54A2A">
          <w:rPr>
            <w:rFonts w:ascii="Times New Roman" w:hAnsi="Times New Roman" w:cs="Times New Roman"/>
            <w:sz w:val="20"/>
            <w:szCs w:val="20"/>
            <w:lang w:eastAsia="ko-KR"/>
          </w:rPr>
          <w:t xml:space="preserve">of the reported AP </w:t>
        </w:r>
      </w:ins>
      <w:ins w:id="186" w:author="Gaurang Naik" w:date="2021-02-16T20:28:00Z">
        <w:r>
          <w:rPr>
            <w:rFonts w:ascii="Times New Roman" w:hAnsi="Times New Roman" w:cs="Times New Roman"/>
            <w:sz w:val="20"/>
            <w:szCs w:val="20"/>
            <w:lang w:eastAsia="ko-KR"/>
          </w:rPr>
          <w:t xml:space="preserve">carried in the ML Probe Response frame transmitted by an AP affiliated with the AP MLD or by the AP corresponding to the transmitted BSSID </w:t>
        </w:r>
      </w:ins>
      <w:ins w:id="187" w:author="Gaurang Naik" w:date="2021-02-19T20:39:00Z">
        <w:r w:rsidR="00C821E6">
          <w:rPr>
            <w:rFonts w:ascii="Times New Roman" w:hAnsi="Times New Roman" w:cs="Times New Roman"/>
            <w:sz w:val="20"/>
            <w:szCs w:val="20"/>
            <w:lang w:eastAsia="ko-KR"/>
          </w:rPr>
          <w:t>in</w:t>
        </w:r>
      </w:ins>
      <w:ins w:id="188" w:author="Gaurang Naik" w:date="2021-02-16T20:28:00Z">
        <w:r>
          <w:rPr>
            <w:rFonts w:ascii="Times New Roman" w:hAnsi="Times New Roman" w:cs="Times New Roman"/>
            <w:sz w:val="20"/>
            <w:szCs w:val="20"/>
            <w:lang w:eastAsia="ko-KR"/>
          </w:rPr>
          <w:t xml:space="preserve"> the same multiple BSSID set as</w:t>
        </w:r>
      </w:ins>
      <w:ins w:id="189" w:author="Gaurang Naik" w:date="2021-02-19T20:39:00Z">
        <w:r w:rsidR="00132B23">
          <w:rPr>
            <w:rFonts w:ascii="Times New Roman" w:hAnsi="Times New Roman" w:cs="Times New Roman"/>
            <w:sz w:val="20"/>
            <w:szCs w:val="20"/>
            <w:lang w:eastAsia="ko-KR"/>
          </w:rPr>
          <w:t xml:space="preserve"> at least one of</w:t>
        </w:r>
      </w:ins>
      <w:ins w:id="190" w:author="Gaurang Naik" w:date="2021-02-16T20:28:00Z">
        <w:r>
          <w:rPr>
            <w:rFonts w:ascii="Times New Roman" w:hAnsi="Times New Roman" w:cs="Times New Roman"/>
            <w:sz w:val="20"/>
            <w:szCs w:val="20"/>
            <w:lang w:eastAsia="ko-KR"/>
          </w:rPr>
          <w:t xml:space="preserve"> the AP</w:t>
        </w:r>
      </w:ins>
      <w:ins w:id="191" w:author="Gaurang Naik" w:date="2021-02-19T20:39:00Z">
        <w:r w:rsidR="00132B23">
          <w:rPr>
            <w:rFonts w:ascii="Times New Roman" w:hAnsi="Times New Roman" w:cs="Times New Roman"/>
            <w:sz w:val="20"/>
            <w:szCs w:val="20"/>
            <w:lang w:eastAsia="ko-KR"/>
          </w:rPr>
          <w:t>s affiliated with the AP MLD</w:t>
        </w:r>
      </w:ins>
      <w:ins w:id="192" w:author="Gaurang Naik" w:date="2021-02-16T20:28:00Z">
        <w:r>
          <w:rPr>
            <w:rFonts w:ascii="Times New Roman" w:hAnsi="Times New Roman" w:cs="Times New Roman"/>
            <w:sz w:val="20"/>
            <w:szCs w:val="20"/>
            <w:lang w:eastAsia="ko-KR"/>
          </w:rPr>
          <w:t>.</w:t>
        </w:r>
      </w:ins>
    </w:p>
    <w:p w14:paraId="7C77DC73" w14:textId="10ADBB7E" w:rsidR="001955DA" w:rsidDel="008A30C2"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193" w:author="Abhishek Patil" w:date="2021-02-17T10:39:00Z"/>
          <w:del w:id="194" w:author="Gaurang Naik" w:date="2021-02-25T12:19:00Z"/>
          <w:rFonts w:ascii="Times New Roman" w:hAnsi="Times New Roman" w:cs="Times New Roman"/>
          <w:sz w:val="20"/>
          <w:szCs w:val="20"/>
          <w:lang w:eastAsia="ko-KR"/>
        </w:rPr>
      </w:pPr>
    </w:p>
    <w:p w14:paraId="725A56CB" w14:textId="29963259" w:rsidR="004C5163" w:rsidRDefault="004C5163" w:rsidP="001955DA">
      <w:pPr>
        <w:widowControl w:val="0"/>
        <w:tabs>
          <w:tab w:val="left" w:pos="861"/>
          <w:tab w:val="left" w:pos="1259"/>
        </w:tabs>
        <w:kinsoku w:val="0"/>
        <w:overflowPunct w:val="0"/>
        <w:autoSpaceDE w:val="0"/>
        <w:autoSpaceDN w:val="0"/>
        <w:adjustRightInd w:val="0"/>
        <w:spacing w:after="0" w:line="237" w:lineRule="exact"/>
        <w:jc w:val="both"/>
        <w:rPr>
          <w:ins w:id="195" w:author="Gaurang Naik" w:date="2021-02-25T11:43:00Z"/>
          <w:rFonts w:ascii="Times New Roman" w:hAnsi="Times New Roman" w:cs="Times New Roman"/>
          <w:sz w:val="20"/>
          <w:szCs w:val="20"/>
          <w:lang w:eastAsia="ko-KR"/>
        </w:rPr>
      </w:pPr>
      <w:ins w:id="196" w:author="Gaurang Naik" w:date="2021-02-25T11:43:00Z">
        <w:r>
          <w:rPr>
            <w:rFonts w:ascii="Times New Roman" w:hAnsi="Times New Roman" w:cs="Times New Roman"/>
            <w:sz w:val="20"/>
            <w:szCs w:val="20"/>
            <w:lang w:eastAsia="ko-KR"/>
          </w:rPr>
          <w:t>A non-AP MLD shall be able to discover an AP as an AP affiliated with an AP MLD when it receives the Reduced Neighbor Report element carried in a Beacon or Probe Res</w:t>
        </w:r>
      </w:ins>
      <w:ins w:id="197" w:author="Gaurang Naik" w:date="2021-02-25T11:44:00Z">
        <w:r>
          <w:rPr>
            <w:rFonts w:ascii="Times New Roman" w:hAnsi="Times New Roman" w:cs="Times New Roman"/>
            <w:sz w:val="20"/>
            <w:szCs w:val="20"/>
            <w:lang w:eastAsia="ko-KR"/>
          </w:rPr>
          <w:t xml:space="preserve">ponse frame transmitted by the AP. </w:t>
        </w:r>
        <w:commentRangeStart w:id="198"/>
        <w:r>
          <w:rPr>
            <w:rFonts w:ascii="Times New Roman" w:hAnsi="Times New Roman" w:cs="Times New Roman"/>
            <w:sz w:val="20"/>
            <w:szCs w:val="20"/>
            <w:lang w:eastAsia="ko-KR"/>
          </w:rPr>
          <w:t xml:space="preserve">A </w:t>
        </w:r>
        <w:r w:rsidR="00B7041E">
          <w:rPr>
            <w:rFonts w:ascii="Times New Roman" w:hAnsi="Times New Roman" w:cs="Times New Roman"/>
            <w:sz w:val="20"/>
            <w:szCs w:val="20"/>
            <w:lang w:eastAsia="ko-KR"/>
          </w:rPr>
          <w:t xml:space="preserve">non-AP MLD shall be able to infer the relationship between the reported AP and the reporting AP </w:t>
        </w:r>
        <w:r w:rsidR="00904282">
          <w:rPr>
            <w:rFonts w:ascii="Times New Roman" w:hAnsi="Times New Roman" w:cs="Times New Roman"/>
            <w:sz w:val="20"/>
            <w:szCs w:val="20"/>
            <w:lang w:eastAsia="ko-KR"/>
          </w:rPr>
          <w:t xml:space="preserve">by decoding the MLD ID subfield of the MLD </w:t>
        </w:r>
      </w:ins>
      <w:ins w:id="199" w:author="Gaurang Naik" w:date="2021-02-25T11:45:00Z">
        <w:r w:rsidR="00904282">
          <w:rPr>
            <w:rFonts w:ascii="Times New Roman" w:hAnsi="Times New Roman" w:cs="Times New Roman"/>
            <w:sz w:val="20"/>
            <w:szCs w:val="20"/>
            <w:lang w:eastAsia="ko-KR"/>
          </w:rPr>
          <w:t>Parameters subfield in the Reduced Neighbor Report element</w:t>
        </w:r>
      </w:ins>
      <w:ins w:id="200" w:author="Gaurang Naik" w:date="2021-02-25T11:46:00Z">
        <w:r w:rsidR="00E81CEA">
          <w:rPr>
            <w:rFonts w:ascii="Times New Roman" w:hAnsi="Times New Roman" w:cs="Times New Roman"/>
            <w:sz w:val="20"/>
            <w:szCs w:val="20"/>
            <w:lang w:eastAsia="ko-KR"/>
          </w:rPr>
          <w:t xml:space="preserve"> and following the rules described in 35.3.4.1 (AP </w:t>
        </w:r>
      </w:ins>
      <w:ins w:id="201" w:author="Gaurang Naik" w:date="2021-02-25T11:47:00Z">
        <w:r w:rsidR="00E81CEA">
          <w:rPr>
            <w:rFonts w:ascii="Times New Roman" w:hAnsi="Times New Roman" w:cs="Times New Roman"/>
            <w:sz w:val="20"/>
            <w:szCs w:val="20"/>
            <w:lang w:eastAsia="ko-KR"/>
          </w:rPr>
          <w:t>behavior</w:t>
        </w:r>
      </w:ins>
      <w:ins w:id="202" w:author="Gaurang Naik" w:date="2021-02-25T11:46:00Z">
        <w:r w:rsidR="00E81CEA">
          <w:rPr>
            <w:rFonts w:ascii="Times New Roman" w:hAnsi="Times New Roman" w:cs="Times New Roman"/>
            <w:sz w:val="20"/>
            <w:szCs w:val="20"/>
            <w:lang w:eastAsia="ko-KR"/>
          </w:rPr>
          <w:t>)</w:t>
        </w:r>
      </w:ins>
      <w:ins w:id="203" w:author="Gaurang Naik" w:date="2021-02-25T11:47:00Z">
        <w:r w:rsidR="00E81CEA">
          <w:rPr>
            <w:rFonts w:ascii="Times New Roman" w:hAnsi="Times New Roman" w:cs="Times New Roman"/>
            <w:sz w:val="20"/>
            <w:szCs w:val="20"/>
            <w:lang w:eastAsia="ko-KR"/>
          </w:rPr>
          <w:t>.</w:t>
        </w:r>
      </w:ins>
      <w:commentRangeEnd w:id="198"/>
      <w:r w:rsidR="00A45D53">
        <w:rPr>
          <w:rStyle w:val="CommentReference"/>
        </w:rPr>
        <w:commentReference w:id="198"/>
      </w:r>
    </w:p>
    <w:p w14:paraId="0FF424A6" w14:textId="77777777" w:rsidR="004C5163" w:rsidRDefault="004C5163" w:rsidP="001955DA">
      <w:pPr>
        <w:widowControl w:val="0"/>
        <w:tabs>
          <w:tab w:val="left" w:pos="861"/>
          <w:tab w:val="left" w:pos="1259"/>
        </w:tabs>
        <w:kinsoku w:val="0"/>
        <w:overflowPunct w:val="0"/>
        <w:autoSpaceDE w:val="0"/>
        <w:autoSpaceDN w:val="0"/>
        <w:adjustRightInd w:val="0"/>
        <w:spacing w:after="0" w:line="237" w:lineRule="exact"/>
        <w:jc w:val="both"/>
        <w:rPr>
          <w:ins w:id="204" w:author="Abhishek Patil" w:date="2021-02-17T10:39:00Z"/>
          <w:rFonts w:ascii="Times New Roman" w:hAnsi="Times New Roman" w:cs="Times New Roman"/>
          <w:sz w:val="20"/>
          <w:szCs w:val="20"/>
          <w:lang w:eastAsia="ko-KR"/>
        </w:rPr>
      </w:pPr>
    </w:p>
    <w:p w14:paraId="459698E4" w14:textId="0E039B41" w:rsidR="00DB1C16" w:rsidRDefault="00DB1C16" w:rsidP="00DB1C16">
      <w:pPr>
        <w:widowControl w:val="0"/>
        <w:tabs>
          <w:tab w:val="left" w:pos="861"/>
          <w:tab w:val="left" w:pos="1259"/>
        </w:tabs>
        <w:kinsoku w:val="0"/>
        <w:overflowPunct w:val="0"/>
        <w:autoSpaceDE w:val="0"/>
        <w:autoSpaceDN w:val="0"/>
        <w:adjustRightInd w:val="0"/>
        <w:spacing w:after="0" w:line="237" w:lineRule="exact"/>
        <w:jc w:val="both"/>
        <w:rPr>
          <w:ins w:id="205" w:author="Gaurang Naik" w:date="2021-02-17T15:26:00Z"/>
          <w:rFonts w:ascii="Times New Roman" w:hAnsi="Times New Roman" w:cs="Times New Roman"/>
          <w:sz w:val="20"/>
          <w:szCs w:val="20"/>
          <w:lang w:eastAsia="ko-KR"/>
        </w:rPr>
      </w:pPr>
      <w:ins w:id="206" w:author="Gaurang Naik" w:date="2021-02-17T15:26:00Z">
        <w:r>
          <w:rPr>
            <w:rFonts w:ascii="Times New Roman" w:hAnsi="Times New Roman" w:cs="Times New Roman"/>
            <w:sz w:val="20"/>
            <w:szCs w:val="20"/>
            <w:lang w:eastAsia="ko-KR"/>
          </w:rPr>
          <w:t xml:space="preserve">A non-AP MLD may use the information it gathers from </w:t>
        </w:r>
      </w:ins>
      <w:ins w:id="207" w:author="Gaurang Naik" w:date="2021-02-22T13:56:00Z">
        <w:r w:rsidR="00F210ED">
          <w:rPr>
            <w:rFonts w:ascii="Times New Roman" w:hAnsi="Times New Roman" w:cs="Times New Roman"/>
            <w:sz w:val="20"/>
            <w:szCs w:val="20"/>
            <w:lang w:eastAsia="ko-KR"/>
          </w:rPr>
          <w:t xml:space="preserve">a </w:t>
        </w:r>
      </w:ins>
      <w:ins w:id="208" w:author="Gaurang Naik" w:date="2021-02-17T15:26:00Z">
        <w:r>
          <w:rPr>
            <w:rFonts w:ascii="Times New Roman" w:hAnsi="Times New Roman" w:cs="Times New Roman"/>
            <w:sz w:val="20"/>
            <w:szCs w:val="20"/>
            <w:lang w:eastAsia="ko-KR"/>
          </w:rPr>
          <w:t xml:space="preserve">Reduced Neighbor Report element and </w:t>
        </w:r>
      </w:ins>
      <w:ins w:id="209" w:author="Gaurang Naik" w:date="2021-02-22T13:56:00Z">
        <w:r w:rsidR="00F210ED">
          <w:rPr>
            <w:rFonts w:ascii="Times New Roman" w:hAnsi="Times New Roman" w:cs="Times New Roman"/>
            <w:sz w:val="20"/>
            <w:szCs w:val="20"/>
            <w:lang w:eastAsia="ko-KR"/>
          </w:rPr>
          <w:t xml:space="preserve">a </w:t>
        </w:r>
      </w:ins>
      <w:commentRangeStart w:id="210"/>
      <w:ins w:id="211" w:author="Gaurang Naik" w:date="2021-02-25T10:57:00Z">
        <w:r w:rsidR="00200EF5">
          <w:rPr>
            <w:rFonts w:ascii="Times New Roman" w:hAnsi="Times New Roman" w:cs="Times New Roman"/>
            <w:sz w:val="20"/>
            <w:szCs w:val="20"/>
            <w:lang w:eastAsia="ko-KR"/>
          </w:rPr>
          <w:t xml:space="preserve">Basic variant </w:t>
        </w:r>
        <w:commentRangeEnd w:id="210"/>
        <w:r w:rsidR="00200EF5">
          <w:rPr>
            <w:rStyle w:val="CommentReference"/>
          </w:rPr>
          <w:commentReference w:id="210"/>
        </w:r>
      </w:ins>
      <w:ins w:id="212" w:author="Gaurang Naik" w:date="2021-02-17T15:26:00Z">
        <w:r>
          <w:rPr>
            <w:rFonts w:ascii="Times New Roman" w:hAnsi="Times New Roman" w:cs="Times New Roman"/>
            <w:sz w:val="20"/>
            <w:szCs w:val="20"/>
            <w:lang w:eastAsia="ko-KR"/>
          </w:rPr>
          <w:t>Multi-</w:t>
        </w:r>
      </w:ins>
      <w:ins w:id="213" w:author="Gaurang Naik" w:date="2021-02-23T17:40:00Z">
        <w:r w:rsidR="00187E74">
          <w:rPr>
            <w:rFonts w:ascii="Times New Roman" w:hAnsi="Times New Roman" w:cs="Times New Roman"/>
            <w:sz w:val="20"/>
            <w:szCs w:val="20"/>
            <w:lang w:eastAsia="ko-KR"/>
          </w:rPr>
          <w:t>L</w:t>
        </w:r>
      </w:ins>
      <w:ins w:id="214" w:author="Gaurang Naik" w:date="2021-02-17T15:26:00Z">
        <w:r>
          <w:rPr>
            <w:rFonts w:ascii="Times New Roman" w:hAnsi="Times New Roman" w:cs="Times New Roman"/>
            <w:sz w:val="20"/>
            <w:szCs w:val="20"/>
            <w:lang w:eastAsia="ko-KR"/>
          </w:rPr>
          <w:t xml:space="preserve">ink element to decide whether to perform multi-link </w:t>
        </w:r>
      </w:ins>
      <w:ins w:id="215" w:author="Gaurang Naik" w:date="2021-02-19T20:34:00Z">
        <w:r w:rsidR="0012351C">
          <w:rPr>
            <w:rFonts w:ascii="Times New Roman" w:hAnsi="Times New Roman" w:cs="Times New Roman"/>
            <w:sz w:val="20"/>
            <w:szCs w:val="20"/>
            <w:lang w:eastAsia="ko-KR"/>
          </w:rPr>
          <w:t>setup</w:t>
        </w:r>
      </w:ins>
      <w:ins w:id="216" w:author="Gaurang Naik" w:date="2021-02-17T15:26:00Z">
        <w:r>
          <w:rPr>
            <w:rFonts w:ascii="Times New Roman" w:hAnsi="Times New Roman" w:cs="Times New Roman"/>
            <w:sz w:val="20"/>
            <w:szCs w:val="20"/>
            <w:lang w:eastAsia="ko-KR"/>
          </w:rPr>
          <w:t xml:space="preserve"> with </w:t>
        </w:r>
      </w:ins>
      <w:ins w:id="217" w:author="Gaurang Naik" w:date="2021-02-19T20:42:00Z">
        <w:r w:rsidR="004577C8">
          <w:rPr>
            <w:rFonts w:ascii="Times New Roman" w:hAnsi="Times New Roman" w:cs="Times New Roman"/>
            <w:sz w:val="20"/>
            <w:szCs w:val="20"/>
            <w:lang w:eastAsia="ko-KR"/>
          </w:rPr>
          <w:t>an</w:t>
        </w:r>
      </w:ins>
      <w:ins w:id="218" w:author="Gaurang Naik" w:date="2021-02-17T15:26:00Z">
        <w:r>
          <w:rPr>
            <w:rFonts w:ascii="Times New Roman" w:hAnsi="Times New Roman" w:cs="Times New Roman"/>
            <w:sz w:val="20"/>
            <w:szCs w:val="20"/>
            <w:lang w:eastAsia="ko-KR"/>
          </w:rPr>
          <w:t xml:space="preserve"> AP MLD.</w:t>
        </w:r>
      </w:ins>
    </w:p>
    <w:p w14:paraId="1D511327" w14:textId="77777777"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219" w:author="Gaurang Naik" w:date="2021-02-16T20:28:00Z"/>
          <w:rFonts w:ascii="Times New Roman" w:hAnsi="Times New Roman" w:cs="Times New Roman"/>
          <w:sz w:val="20"/>
          <w:szCs w:val="20"/>
          <w:lang w:eastAsia="ko-KR"/>
        </w:rPr>
      </w:pPr>
    </w:p>
    <w:p w14:paraId="1268F41C" w14:textId="45E55F51" w:rsidR="000308D4" w:rsidRDefault="001955DA" w:rsidP="00DB1C16">
      <w:pPr>
        <w:widowControl w:val="0"/>
        <w:tabs>
          <w:tab w:val="left" w:pos="861"/>
          <w:tab w:val="left" w:pos="1259"/>
        </w:tabs>
        <w:kinsoku w:val="0"/>
        <w:overflowPunct w:val="0"/>
        <w:autoSpaceDE w:val="0"/>
        <w:autoSpaceDN w:val="0"/>
        <w:adjustRightInd w:val="0"/>
        <w:spacing w:after="0" w:line="237" w:lineRule="exact"/>
        <w:jc w:val="both"/>
        <w:rPr>
          <w:ins w:id="220" w:author="Gaurang Naik" w:date="2021-02-17T15:26:00Z"/>
          <w:rFonts w:ascii="Times New Roman" w:hAnsi="Times New Roman" w:cs="Times New Roman"/>
          <w:sz w:val="20"/>
          <w:szCs w:val="20"/>
          <w:lang w:eastAsia="ko-KR"/>
        </w:rPr>
      </w:pPr>
      <w:ins w:id="221" w:author="Gaurang Naik" w:date="2021-02-16T20:28:00Z">
        <w:r>
          <w:rPr>
            <w:rFonts w:ascii="Times New Roman" w:hAnsi="Times New Roman" w:cs="Times New Roman"/>
            <w:sz w:val="20"/>
            <w:szCs w:val="20"/>
            <w:lang w:eastAsia="ko-KR"/>
          </w:rPr>
          <w:t xml:space="preserve">A non-AP MLD shall be able to discover an AP MLD when it receives a Neighbor Report element carried in a Management frame. If the Extremely High Throughput subfield of the BSSID Information field is </w:t>
        </w:r>
      </w:ins>
      <w:ins w:id="222" w:author="Gaurang Naik" w:date="2021-02-22T13:57:00Z">
        <w:r w:rsidR="00F210ED">
          <w:rPr>
            <w:rFonts w:ascii="Times New Roman" w:hAnsi="Times New Roman" w:cs="Times New Roman"/>
            <w:sz w:val="20"/>
            <w:szCs w:val="20"/>
            <w:lang w:eastAsia="ko-KR"/>
          </w:rPr>
          <w:t>equal</w:t>
        </w:r>
      </w:ins>
      <w:ins w:id="223" w:author="Gaurang Naik" w:date="2021-02-16T20:28:00Z">
        <w:r>
          <w:rPr>
            <w:rFonts w:ascii="Times New Roman" w:hAnsi="Times New Roman" w:cs="Times New Roman"/>
            <w:sz w:val="20"/>
            <w:szCs w:val="20"/>
            <w:lang w:eastAsia="ko-KR"/>
          </w:rPr>
          <w:t xml:space="preserve"> to 1</w:t>
        </w:r>
      </w:ins>
      <w:ins w:id="224" w:author="Gaurang Naik" w:date="2021-02-19T20:41:00Z">
        <w:r w:rsidR="00E20F4F">
          <w:rPr>
            <w:rFonts w:ascii="Times New Roman" w:hAnsi="Times New Roman" w:cs="Times New Roman"/>
            <w:sz w:val="20"/>
            <w:szCs w:val="20"/>
            <w:lang w:eastAsia="ko-KR"/>
          </w:rPr>
          <w:t>,</w:t>
        </w:r>
      </w:ins>
      <w:ins w:id="225" w:author="Gaurang Naik" w:date="2021-02-16T20:28:00Z">
        <w:r>
          <w:rPr>
            <w:rFonts w:ascii="Times New Roman" w:hAnsi="Times New Roman" w:cs="Times New Roman"/>
            <w:sz w:val="20"/>
            <w:szCs w:val="20"/>
            <w:lang w:eastAsia="ko-KR"/>
          </w:rPr>
          <w:t xml:space="preserve"> then the reported AP is an EHT AP and is affiliated with an AP</w:t>
        </w:r>
      </w:ins>
      <w:ins w:id="226" w:author="Gaurang Naik" w:date="2021-02-19T20:33:00Z">
        <w:r w:rsidR="007F3C4F">
          <w:rPr>
            <w:rFonts w:ascii="Times New Roman" w:hAnsi="Times New Roman" w:cs="Times New Roman"/>
            <w:sz w:val="20"/>
            <w:szCs w:val="20"/>
            <w:lang w:eastAsia="ko-KR"/>
          </w:rPr>
          <w:t xml:space="preserve"> MLD</w:t>
        </w:r>
      </w:ins>
      <w:ins w:id="227" w:author="Gaurang Naik" w:date="2021-02-16T20:28:00Z">
        <w:r>
          <w:rPr>
            <w:rFonts w:ascii="Times New Roman" w:hAnsi="Times New Roman" w:cs="Times New Roman"/>
            <w:sz w:val="20"/>
            <w:szCs w:val="20"/>
            <w:lang w:eastAsia="ko-KR"/>
          </w:rPr>
          <w:t xml:space="preserve">. </w:t>
        </w:r>
        <w:commentRangeStart w:id="228"/>
        <w:r>
          <w:rPr>
            <w:rFonts w:ascii="Times New Roman" w:hAnsi="Times New Roman" w:cs="Times New Roman"/>
            <w:sz w:val="20"/>
            <w:szCs w:val="20"/>
            <w:lang w:eastAsia="ko-KR"/>
          </w:rPr>
          <w:t>If</w:t>
        </w:r>
      </w:ins>
      <w:ins w:id="229" w:author="Gaurang Naik" w:date="2021-02-22T13:57:00Z">
        <w:r w:rsidR="00F210ED">
          <w:rPr>
            <w:rFonts w:ascii="Times New Roman" w:hAnsi="Times New Roman" w:cs="Times New Roman"/>
            <w:sz w:val="20"/>
            <w:szCs w:val="20"/>
            <w:lang w:eastAsia="ko-KR"/>
          </w:rPr>
          <w:t xml:space="preserve"> a</w:t>
        </w:r>
      </w:ins>
      <w:ins w:id="230" w:author="Gaurang Naik" w:date="2021-02-16T20:28:00Z">
        <w:r>
          <w:rPr>
            <w:rFonts w:ascii="Times New Roman" w:hAnsi="Times New Roman" w:cs="Times New Roman"/>
            <w:sz w:val="20"/>
            <w:szCs w:val="20"/>
            <w:lang w:eastAsia="ko-KR"/>
          </w:rPr>
          <w:t xml:space="preserve"> Basic variant Multi-Link </w:t>
        </w:r>
      </w:ins>
      <w:proofErr w:type="spellStart"/>
      <w:ins w:id="231" w:author="Gaurang Naik" w:date="2021-02-22T13:57:00Z">
        <w:r w:rsidR="00F210ED">
          <w:rPr>
            <w:rFonts w:ascii="Times New Roman" w:hAnsi="Times New Roman" w:cs="Times New Roman"/>
            <w:sz w:val="20"/>
            <w:szCs w:val="20"/>
            <w:lang w:eastAsia="ko-KR"/>
          </w:rPr>
          <w:t>sub</w:t>
        </w:r>
      </w:ins>
      <w:ins w:id="232" w:author="Gaurang Naik" w:date="2021-02-16T20:28:00Z">
        <w:r>
          <w:rPr>
            <w:rFonts w:ascii="Times New Roman" w:hAnsi="Times New Roman" w:cs="Times New Roman"/>
            <w:sz w:val="20"/>
            <w:szCs w:val="20"/>
            <w:lang w:eastAsia="ko-KR"/>
          </w:rPr>
          <w:t>element</w:t>
        </w:r>
        <w:proofErr w:type="spellEnd"/>
        <w:r>
          <w:rPr>
            <w:rFonts w:ascii="Times New Roman" w:hAnsi="Times New Roman" w:cs="Times New Roman"/>
            <w:sz w:val="20"/>
            <w:szCs w:val="20"/>
            <w:lang w:eastAsia="ko-KR"/>
          </w:rPr>
          <w:t xml:space="preserve"> is transmitted in the Neighbor Report element, then the non-AP MLD shall be able to </w:t>
        </w:r>
      </w:ins>
      <w:ins w:id="233" w:author="Gaurang Naik" w:date="2021-02-25T12:16:00Z">
        <w:r w:rsidR="00C24C71">
          <w:rPr>
            <w:rFonts w:ascii="Times New Roman" w:hAnsi="Times New Roman" w:cs="Times New Roman"/>
            <w:sz w:val="20"/>
            <w:szCs w:val="20"/>
            <w:lang w:eastAsia="ko-KR"/>
          </w:rPr>
          <w:t>obtain</w:t>
        </w:r>
      </w:ins>
      <w:ins w:id="234" w:author="Gaurang Naik" w:date="2021-02-25T12:17:00Z">
        <w:r w:rsidR="000C1512">
          <w:rPr>
            <w:rFonts w:ascii="Times New Roman" w:hAnsi="Times New Roman" w:cs="Times New Roman"/>
            <w:sz w:val="20"/>
            <w:szCs w:val="20"/>
            <w:lang w:eastAsia="ko-KR"/>
          </w:rPr>
          <w:t>, based on the co</w:t>
        </w:r>
      </w:ins>
      <w:ins w:id="235" w:author="Gaurang Naik" w:date="2021-02-25T12:18:00Z">
        <w:r w:rsidR="000C1512">
          <w:rPr>
            <w:rFonts w:ascii="Times New Roman" w:hAnsi="Times New Roman" w:cs="Times New Roman"/>
            <w:sz w:val="20"/>
            <w:szCs w:val="20"/>
            <w:lang w:eastAsia="ko-KR"/>
          </w:rPr>
          <w:t>ntents of the</w:t>
        </w:r>
      </w:ins>
      <w:ins w:id="236" w:author="Gaurang Naik" w:date="2021-02-25T11:04:00Z">
        <w:r w:rsidR="004225A2">
          <w:rPr>
            <w:rFonts w:ascii="Times New Roman" w:hAnsi="Times New Roman" w:cs="Times New Roman"/>
            <w:sz w:val="20"/>
            <w:szCs w:val="20"/>
            <w:lang w:eastAsia="ko-KR"/>
          </w:rPr>
          <w:t xml:space="preserve"> Common Info field</w:t>
        </w:r>
      </w:ins>
      <w:ins w:id="237" w:author="Gaurang Naik" w:date="2021-02-25T12:18:00Z">
        <w:r w:rsidR="000C1512">
          <w:rPr>
            <w:rFonts w:ascii="Times New Roman" w:hAnsi="Times New Roman" w:cs="Times New Roman"/>
            <w:sz w:val="20"/>
            <w:szCs w:val="20"/>
            <w:lang w:eastAsia="ko-KR"/>
          </w:rPr>
          <w:t>,</w:t>
        </w:r>
      </w:ins>
      <w:ins w:id="238" w:author="Gaurang Naik" w:date="2021-02-25T11:04:00Z">
        <w:r w:rsidR="003D291B">
          <w:rPr>
            <w:rFonts w:ascii="Times New Roman" w:hAnsi="Times New Roman" w:cs="Times New Roman"/>
            <w:sz w:val="20"/>
            <w:szCs w:val="20"/>
            <w:lang w:eastAsia="ko-KR"/>
          </w:rPr>
          <w:t xml:space="preserve"> </w:t>
        </w:r>
      </w:ins>
      <w:ins w:id="239" w:author="Gaurang Naik" w:date="2021-02-25T12:18:00Z">
        <w:r w:rsidR="00E519EC">
          <w:rPr>
            <w:rFonts w:ascii="Times New Roman" w:hAnsi="Times New Roman" w:cs="Times New Roman"/>
            <w:sz w:val="20"/>
            <w:szCs w:val="20"/>
            <w:lang w:eastAsia="ko-KR"/>
          </w:rPr>
          <w:t xml:space="preserve">the MLD information </w:t>
        </w:r>
      </w:ins>
      <w:ins w:id="240" w:author="Gaurang Naik" w:date="2021-02-25T11:04:00Z">
        <w:r w:rsidR="003D291B">
          <w:rPr>
            <w:rFonts w:ascii="Times New Roman" w:hAnsi="Times New Roman" w:cs="Times New Roman"/>
            <w:sz w:val="20"/>
            <w:szCs w:val="20"/>
            <w:lang w:eastAsia="ko-KR"/>
          </w:rPr>
          <w:t>for</w:t>
        </w:r>
      </w:ins>
      <w:ins w:id="241" w:author="Gaurang Naik" w:date="2021-02-16T20:28:00Z">
        <w:r>
          <w:rPr>
            <w:rFonts w:ascii="Times New Roman" w:hAnsi="Times New Roman" w:cs="Times New Roman"/>
            <w:sz w:val="20"/>
            <w:szCs w:val="20"/>
            <w:lang w:eastAsia="ko-KR"/>
          </w:rPr>
          <w:t xml:space="preserve"> the AP MLD with which the reported AP is affiliated.</w:t>
        </w:r>
      </w:ins>
      <w:commentRangeEnd w:id="228"/>
      <w:ins w:id="242" w:author="Gaurang Naik" w:date="2021-02-25T12:19:00Z">
        <w:r w:rsidR="008A30C2">
          <w:rPr>
            <w:rStyle w:val="CommentReference"/>
          </w:rPr>
          <w:commentReference w:id="228"/>
        </w:r>
      </w:ins>
      <w:ins w:id="243" w:author="Abhishek Patil" w:date="2021-02-17T09:28:00Z">
        <w:r w:rsidR="008731F6">
          <w:rPr>
            <w:rFonts w:ascii="Times New Roman" w:hAnsi="Times New Roman" w:cs="Times New Roman"/>
            <w:sz w:val="20"/>
            <w:szCs w:val="20"/>
            <w:lang w:eastAsia="ko-KR"/>
          </w:rPr>
          <w:t xml:space="preserve"> </w:t>
        </w:r>
      </w:ins>
      <w:ins w:id="244" w:author="Gaurang Naik" w:date="2021-02-17T15:26:00Z">
        <w:r w:rsidR="00DB1C16">
          <w:rPr>
            <w:rFonts w:ascii="Times New Roman" w:hAnsi="Times New Roman" w:cs="Times New Roman"/>
            <w:sz w:val="20"/>
            <w:szCs w:val="20"/>
            <w:lang w:eastAsia="ko-KR"/>
          </w:rPr>
          <w:t xml:space="preserve">A non-AP MLD may use the information it receives from a Neighbor Report element to </w:t>
        </w:r>
        <w:proofErr w:type="gramStart"/>
        <w:r w:rsidR="00DB1C16">
          <w:rPr>
            <w:rFonts w:ascii="Times New Roman" w:hAnsi="Times New Roman" w:cs="Times New Roman"/>
            <w:sz w:val="20"/>
            <w:szCs w:val="20"/>
            <w:lang w:eastAsia="ko-KR"/>
          </w:rPr>
          <w:t xml:space="preserve">make </w:t>
        </w:r>
      </w:ins>
      <w:ins w:id="245" w:author="Gaurang Naik" w:date="2021-02-19T20:44:00Z">
        <w:r w:rsidR="003667F8">
          <w:rPr>
            <w:rFonts w:ascii="Times New Roman" w:hAnsi="Times New Roman" w:cs="Times New Roman"/>
            <w:sz w:val="20"/>
            <w:szCs w:val="20"/>
            <w:lang w:eastAsia="ko-KR"/>
          </w:rPr>
          <w:t xml:space="preserve">a </w:t>
        </w:r>
      </w:ins>
      <w:ins w:id="246" w:author="Gaurang Naik" w:date="2021-02-17T15:26:00Z">
        <w:r w:rsidR="00DB1C16">
          <w:rPr>
            <w:rFonts w:ascii="Times New Roman" w:hAnsi="Times New Roman" w:cs="Times New Roman"/>
            <w:sz w:val="20"/>
            <w:szCs w:val="20"/>
            <w:lang w:eastAsia="ko-KR"/>
          </w:rPr>
          <w:t>decision</w:t>
        </w:r>
        <w:proofErr w:type="gramEnd"/>
        <w:r w:rsidR="00DB1C16">
          <w:rPr>
            <w:rFonts w:ascii="Times New Roman" w:hAnsi="Times New Roman" w:cs="Times New Roman"/>
            <w:sz w:val="20"/>
            <w:szCs w:val="20"/>
            <w:lang w:eastAsia="ko-KR"/>
          </w:rPr>
          <w:t xml:space="preserve"> on performing multi-link </w:t>
        </w:r>
      </w:ins>
      <w:ins w:id="247" w:author="Gaurang Naik" w:date="2021-02-23T17:19:00Z">
        <w:r w:rsidR="00186496">
          <w:rPr>
            <w:rFonts w:ascii="Times New Roman" w:hAnsi="Times New Roman" w:cs="Times New Roman"/>
            <w:sz w:val="20"/>
            <w:szCs w:val="20"/>
            <w:lang w:eastAsia="ko-KR"/>
          </w:rPr>
          <w:t>setup</w:t>
        </w:r>
      </w:ins>
      <w:ins w:id="248" w:author="Gaurang Naik" w:date="2021-02-17T15:26:00Z">
        <w:r w:rsidR="00DB1C16">
          <w:rPr>
            <w:rFonts w:ascii="Times New Roman" w:hAnsi="Times New Roman" w:cs="Times New Roman"/>
            <w:sz w:val="20"/>
            <w:szCs w:val="20"/>
            <w:lang w:eastAsia="ko-KR"/>
          </w:rPr>
          <w:t xml:space="preserve"> (</w:t>
        </w:r>
      </w:ins>
      <w:ins w:id="249" w:author="Gaurang Naik" w:date="2021-02-22T13:58:00Z">
        <w:r w:rsidR="00F210ED">
          <w:rPr>
            <w:rFonts w:ascii="Times New Roman" w:hAnsi="Times New Roman" w:cs="Times New Roman"/>
            <w:sz w:val="20"/>
            <w:szCs w:val="20"/>
            <w:lang w:eastAsia="ko-KR"/>
          </w:rPr>
          <w:t>see</w:t>
        </w:r>
      </w:ins>
      <w:ins w:id="250" w:author="Gaurang Naik" w:date="2021-02-17T15:26:00Z">
        <w:r w:rsidR="00DB1C16">
          <w:rPr>
            <w:rFonts w:ascii="Times New Roman" w:hAnsi="Times New Roman" w:cs="Times New Roman"/>
            <w:sz w:val="20"/>
            <w:szCs w:val="20"/>
            <w:lang w:eastAsia="ko-KR"/>
          </w:rPr>
          <w:t xml:space="preserve"> 35.3.5) or </w:t>
        </w:r>
      </w:ins>
      <w:ins w:id="251" w:author="Gaurang Naik" w:date="2021-02-18T13:22:00Z">
        <w:r w:rsidR="003C18D8">
          <w:rPr>
            <w:rFonts w:ascii="Times New Roman" w:hAnsi="Times New Roman" w:cs="Times New Roman"/>
            <w:sz w:val="20"/>
            <w:szCs w:val="20"/>
            <w:lang w:eastAsia="ko-KR"/>
          </w:rPr>
          <w:t>ML</w:t>
        </w:r>
      </w:ins>
      <w:ins w:id="252" w:author="Gaurang Naik" w:date="2021-02-17T15:26:00Z">
        <w:r w:rsidR="00DB1C16">
          <w:rPr>
            <w:rFonts w:ascii="Times New Roman" w:hAnsi="Times New Roman" w:cs="Times New Roman"/>
            <w:sz w:val="20"/>
            <w:szCs w:val="20"/>
            <w:lang w:eastAsia="ko-KR"/>
          </w:rPr>
          <w:t xml:space="preserve"> </w:t>
        </w:r>
      </w:ins>
      <w:ins w:id="253" w:author="Gaurang Naik" w:date="2021-02-22T13:58:00Z">
        <w:r w:rsidR="00F210ED">
          <w:rPr>
            <w:rFonts w:ascii="Times New Roman" w:hAnsi="Times New Roman" w:cs="Times New Roman"/>
            <w:sz w:val="20"/>
            <w:szCs w:val="20"/>
            <w:lang w:eastAsia="ko-KR"/>
          </w:rPr>
          <w:t>t</w:t>
        </w:r>
      </w:ins>
      <w:ins w:id="254" w:author="Gaurang Naik" w:date="2021-02-17T15:26:00Z">
        <w:r w:rsidR="00DB1C16">
          <w:rPr>
            <w:rFonts w:ascii="Times New Roman" w:hAnsi="Times New Roman" w:cs="Times New Roman"/>
            <w:sz w:val="20"/>
            <w:szCs w:val="20"/>
            <w:lang w:eastAsia="ko-KR"/>
          </w:rPr>
          <w:t>ransiti</w:t>
        </w:r>
      </w:ins>
      <w:ins w:id="255" w:author="Gaurang Naik" w:date="2021-02-18T13:22:00Z">
        <w:r w:rsidR="003C18D8">
          <w:rPr>
            <w:rFonts w:ascii="Times New Roman" w:hAnsi="Times New Roman" w:cs="Times New Roman"/>
            <w:sz w:val="20"/>
            <w:szCs w:val="20"/>
            <w:lang w:eastAsia="ko-KR"/>
          </w:rPr>
          <w:t>on</w:t>
        </w:r>
      </w:ins>
      <w:ins w:id="256" w:author="Gaurang Naik" w:date="2021-02-17T15:26:00Z">
        <w:r w:rsidR="00DB1C16">
          <w:rPr>
            <w:rFonts w:ascii="Times New Roman" w:hAnsi="Times New Roman" w:cs="Times New Roman"/>
            <w:sz w:val="20"/>
            <w:szCs w:val="20"/>
            <w:lang w:eastAsia="ko-KR"/>
          </w:rPr>
          <w:t>.</w:t>
        </w:r>
      </w:ins>
      <w:ins w:id="257" w:author="Gaurang Naik" w:date="2021-02-18T13:13:00Z">
        <w:r w:rsidR="000308D4">
          <w:rPr>
            <w:rFonts w:ascii="Times New Roman" w:hAnsi="Times New Roman" w:cs="Times New Roman"/>
            <w:sz w:val="20"/>
            <w:szCs w:val="20"/>
            <w:lang w:eastAsia="ko-KR"/>
          </w:rPr>
          <w:t xml:space="preserve"> A non-AP MLD shall be able to </w:t>
        </w:r>
      </w:ins>
      <w:ins w:id="258" w:author="Gaurang Naik" w:date="2021-02-18T13:28:00Z">
        <w:r w:rsidR="00090F21">
          <w:rPr>
            <w:rFonts w:ascii="Times New Roman" w:hAnsi="Times New Roman" w:cs="Times New Roman"/>
            <w:sz w:val="20"/>
            <w:szCs w:val="20"/>
            <w:lang w:eastAsia="ko-KR"/>
          </w:rPr>
          <w:t>determine</w:t>
        </w:r>
      </w:ins>
      <w:ins w:id="259" w:author="Gaurang Naik" w:date="2021-02-18T13:13:00Z">
        <w:r w:rsidR="000308D4">
          <w:rPr>
            <w:rFonts w:ascii="Times New Roman" w:hAnsi="Times New Roman" w:cs="Times New Roman"/>
            <w:sz w:val="20"/>
            <w:szCs w:val="20"/>
            <w:lang w:eastAsia="ko-KR"/>
          </w:rPr>
          <w:t xml:space="preserve"> </w:t>
        </w:r>
        <w:r w:rsidR="00342E35">
          <w:rPr>
            <w:rFonts w:ascii="Times New Roman" w:hAnsi="Times New Roman" w:cs="Times New Roman"/>
            <w:sz w:val="20"/>
            <w:szCs w:val="20"/>
            <w:lang w:eastAsia="ko-KR"/>
          </w:rPr>
          <w:t xml:space="preserve">that two or more </w:t>
        </w:r>
      </w:ins>
      <w:ins w:id="260" w:author="Gaurang Naik" w:date="2021-02-18T13:14:00Z">
        <w:r w:rsidR="00342E35">
          <w:rPr>
            <w:rFonts w:ascii="Times New Roman" w:hAnsi="Times New Roman" w:cs="Times New Roman"/>
            <w:sz w:val="20"/>
            <w:szCs w:val="20"/>
            <w:lang w:eastAsia="ko-KR"/>
          </w:rPr>
          <w:t xml:space="preserve">APs reported in </w:t>
        </w:r>
        <w:r w:rsidR="00FD7D8C">
          <w:rPr>
            <w:rFonts w:ascii="Times New Roman" w:hAnsi="Times New Roman" w:cs="Times New Roman"/>
            <w:sz w:val="20"/>
            <w:szCs w:val="20"/>
            <w:lang w:eastAsia="ko-KR"/>
          </w:rPr>
          <w:t>different Neighbor Report elements are affiliated with the same AP MLD if the MLD MAC address of the reported APs are the same.</w:t>
        </w:r>
      </w:ins>
    </w:p>
    <w:p w14:paraId="4A587DE2" w14:textId="46B2D185"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261" w:author="Gaurang Naik" w:date="2021-02-16T20:28:00Z"/>
          <w:rFonts w:ascii="Times New Roman" w:hAnsi="Times New Roman" w:cs="Times New Roman"/>
          <w:sz w:val="20"/>
          <w:szCs w:val="20"/>
          <w:lang w:eastAsia="ko-KR"/>
        </w:rPr>
      </w:pPr>
    </w:p>
    <w:p w14:paraId="77040DC0" w14:textId="5100B972" w:rsidR="00DB1C16" w:rsidRDefault="001955DA" w:rsidP="00DB1C16">
      <w:pPr>
        <w:widowControl w:val="0"/>
        <w:tabs>
          <w:tab w:val="left" w:pos="861"/>
          <w:tab w:val="left" w:pos="1259"/>
        </w:tabs>
        <w:kinsoku w:val="0"/>
        <w:overflowPunct w:val="0"/>
        <w:autoSpaceDE w:val="0"/>
        <w:autoSpaceDN w:val="0"/>
        <w:adjustRightInd w:val="0"/>
        <w:spacing w:after="0" w:line="237" w:lineRule="exact"/>
        <w:jc w:val="both"/>
        <w:rPr>
          <w:ins w:id="262" w:author="Gaurang Naik" w:date="2021-02-17T15:26:00Z"/>
          <w:rFonts w:ascii="Times New Roman" w:hAnsi="Times New Roman" w:cs="Times New Roman"/>
          <w:sz w:val="20"/>
          <w:szCs w:val="20"/>
          <w:lang w:eastAsia="ko-KR"/>
        </w:rPr>
      </w:pPr>
      <w:ins w:id="263" w:author="Gaurang Naik" w:date="2021-02-16T20:28:00Z">
        <w:r>
          <w:rPr>
            <w:rFonts w:ascii="Times New Roman" w:hAnsi="Times New Roman" w:cs="Times New Roman"/>
            <w:sz w:val="20"/>
            <w:szCs w:val="20"/>
            <w:lang w:eastAsia="ko-KR"/>
          </w:rPr>
          <w:t>A non-AP MLD shall be able to discover an AP MLD through the FILS Discovery frame. If the PHY Index subfield of the FD Capability subfield of the FILS Discovery Information field is set to 5, then the AP transmitting the FILS Discovery frame is an EHT AP and is affiliated with an AP MLD.</w:t>
        </w:r>
      </w:ins>
      <w:ins w:id="264" w:author="Abhishek Patil" w:date="2021-02-17T09:33:00Z">
        <w:r w:rsidR="00665331">
          <w:rPr>
            <w:rFonts w:ascii="Times New Roman" w:hAnsi="Times New Roman" w:cs="Times New Roman"/>
            <w:sz w:val="20"/>
            <w:szCs w:val="20"/>
            <w:lang w:eastAsia="ko-KR"/>
          </w:rPr>
          <w:t xml:space="preserve"> </w:t>
        </w:r>
      </w:ins>
      <w:ins w:id="265" w:author="Gaurang Naik" w:date="2021-02-17T15:26:00Z">
        <w:r w:rsidR="00DB1C16">
          <w:rPr>
            <w:rFonts w:ascii="Times New Roman" w:hAnsi="Times New Roman" w:cs="Times New Roman"/>
            <w:sz w:val="20"/>
            <w:szCs w:val="20"/>
            <w:lang w:eastAsia="ko-KR"/>
          </w:rPr>
          <w:t xml:space="preserve">A non-AP MLD may use the information to make decisions such as listening for the next Beacon frame </w:t>
        </w:r>
      </w:ins>
      <w:ins w:id="266" w:author="Gaurang Naik" w:date="2021-02-22T17:14:00Z">
        <w:r w:rsidR="0057330A">
          <w:rPr>
            <w:rFonts w:ascii="Times New Roman" w:hAnsi="Times New Roman" w:cs="Times New Roman"/>
            <w:sz w:val="20"/>
            <w:szCs w:val="20"/>
            <w:lang w:eastAsia="ko-KR"/>
          </w:rPr>
          <w:t xml:space="preserve">transmitted by an AP affiliated with an AP MLD </w:t>
        </w:r>
      </w:ins>
      <w:ins w:id="267" w:author="Gaurang Naik" w:date="2021-02-17T15:26:00Z">
        <w:r w:rsidR="00DB1C16">
          <w:rPr>
            <w:rFonts w:ascii="Times New Roman" w:hAnsi="Times New Roman" w:cs="Times New Roman"/>
            <w:sz w:val="20"/>
            <w:szCs w:val="20"/>
            <w:lang w:eastAsia="ko-KR"/>
          </w:rPr>
          <w:t xml:space="preserve">or </w:t>
        </w:r>
      </w:ins>
      <w:ins w:id="268" w:author="Gaurang Naik" w:date="2021-02-22T17:15:00Z">
        <w:r w:rsidR="0057330A">
          <w:rPr>
            <w:rFonts w:ascii="Times New Roman" w:hAnsi="Times New Roman" w:cs="Times New Roman"/>
            <w:sz w:val="20"/>
            <w:szCs w:val="20"/>
            <w:lang w:eastAsia="ko-KR"/>
          </w:rPr>
          <w:t>sending an ML Probe Request frame to an AP affiliated with an AP MLD</w:t>
        </w:r>
      </w:ins>
      <w:ins w:id="269" w:author="Gaurang Naik" w:date="2021-02-17T15:26:00Z">
        <w:r w:rsidR="00DB1C16">
          <w:rPr>
            <w:rFonts w:ascii="Times New Roman" w:hAnsi="Times New Roman" w:cs="Times New Roman"/>
            <w:sz w:val="20"/>
            <w:szCs w:val="20"/>
            <w:lang w:eastAsia="ko-KR"/>
          </w:rPr>
          <w:t>.</w:t>
        </w:r>
      </w:ins>
    </w:p>
    <w:p w14:paraId="61476D06" w14:textId="7190822C" w:rsidR="001955DA" w:rsidRDefault="001955DA" w:rsidP="001955DA">
      <w:pPr>
        <w:widowControl w:val="0"/>
        <w:tabs>
          <w:tab w:val="left" w:pos="861"/>
          <w:tab w:val="left" w:pos="1259"/>
        </w:tabs>
        <w:kinsoku w:val="0"/>
        <w:overflowPunct w:val="0"/>
        <w:autoSpaceDE w:val="0"/>
        <w:autoSpaceDN w:val="0"/>
        <w:adjustRightInd w:val="0"/>
        <w:spacing w:after="0" w:line="237" w:lineRule="exact"/>
        <w:jc w:val="both"/>
        <w:rPr>
          <w:ins w:id="270" w:author="Gaurang Naik" w:date="2021-02-16T20:28:00Z"/>
          <w:rFonts w:ascii="Times New Roman" w:hAnsi="Times New Roman" w:cs="Times New Roman"/>
          <w:sz w:val="20"/>
          <w:szCs w:val="20"/>
          <w:lang w:eastAsia="ko-KR"/>
        </w:rPr>
      </w:pPr>
    </w:p>
    <w:p w14:paraId="06515488" w14:textId="38C7A7AA" w:rsidR="00B00B5B" w:rsidRDefault="00B00B5B" w:rsidP="005618CD">
      <w:pPr>
        <w:widowControl w:val="0"/>
        <w:tabs>
          <w:tab w:val="left" w:pos="861"/>
          <w:tab w:val="left" w:pos="1259"/>
        </w:tabs>
        <w:kinsoku w:val="0"/>
        <w:overflowPunct w:val="0"/>
        <w:autoSpaceDE w:val="0"/>
        <w:autoSpaceDN w:val="0"/>
        <w:adjustRightInd w:val="0"/>
        <w:spacing w:after="0" w:line="237" w:lineRule="exact"/>
        <w:jc w:val="both"/>
        <w:rPr>
          <w:rFonts w:ascii="Times New Roman" w:hAnsi="Times New Roman" w:cs="Times New Roman"/>
          <w:sz w:val="20"/>
          <w:szCs w:val="20"/>
          <w:lang w:eastAsia="ko-KR"/>
        </w:rPr>
      </w:pPr>
    </w:p>
    <w:p w14:paraId="5E77F41B" w14:textId="05D05526" w:rsidR="00F344D4" w:rsidRPr="00F344D4" w:rsidRDefault="00F344D4" w:rsidP="005618CD">
      <w:pPr>
        <w:widowControl w:val="0"/>
        <w:tabs>
          <w:tab w:val="left" w:pos="861"/>
          <w:tab w:val="left" w:pos="1259"/>
        </w:tabs>
        <w:kinsoku w:val="0"/>
        <w:overflowPunct w:val="0"/>
        <w:autoSpaceDE w:val="0"/>
        <w:autoSpaceDN w:val="0"/>
        <w:adjustRightInd w:val="0"/>
        <w:spacing w:after="0" w:line="237" w:lineRule="exact"/>
        <w:jc w:val="both"/>
        <w:rPr>
          <w:rFonts w:ascii="Times New Roman" w:hAnsi="Times New Roman" w:cs="Times New Roman"/>
          <w:b/>
          <w:bCs/>
          <w:i/>
          <w:iCs/>
          <w:sz w:val="20"/>
          <w:szCs w:val="20"/>
          <w:lang w:eastAsia="ko-KR"/>
        </w:rPr>
      </w:pPr>
      <w:commentRangeStart w:id="271"/>
      <w:proofErr w:type="spellStart"/>
      <w:r w:rsidRPr="00F344D4">
        <w:rPr>
          <w:rFonts w:ascii="Times New Roman" w:hAnsi="Times New Roman" w:cs="Times New Roman"/>
          <w:b/>
          <w:bCs/>
          <w:i/>
          <w:iCs/>
          <w:sz w:val="20"/>
          <w:szCs w:val="20"/>
          <w:highlight w:val="yellow"/>
        </w:rPr>
        <w:t>TGbe</w:t>
      </w:r>
      <w:proofErr w:type="spellEnd"/>
      <w:r w:rsidRPr="00F344D4">
        <w:rPr>
          <w:rFonts w:ascii="Times New Roman" w:hAnsi="Times New Roman" w:cs="Times New Roman"/>
          <w:b/>
          <w:bCs/>
          <w:i/>
          <w:iCs/>
          <w:sz w:val="20"/>
          <w:szCs w:val="20"/>
          <w:highlight w:val="yellow"/>
        </w:rPr>
        <w:t xml:space="preserve"> editor: Please update the </w:t>
      </w:r>
      <w:r>
        <w:rPr>
          <w:rFonts w:ascii="Times New Roman" w:hAnsi="Times New Roman" w:cs="Times New Roman"/>
          <w:b/>
          <w:bCs/>
          <w:i/>
          <w:iCs/>
          <w:sz w:val="20"/>
          <w:szCs w:val="20"/>
          <w:highlight w:val="yellow"/>
        </w:rPr>
        <w:t xml:space="preserve">title of the </w:t>
      </w:r>
      <w:r w:rsidRPr="00F344D4">
        <w:rPr>
          <w:rFonts w:ascii="Times New Roman" w:hAnsi="Times New Roman" w:cs="Times New Roman"/>
          <w:b/>
          <w:bCs/>
          <w:i/>
          <w:iCs/>
          <w:sz w:val="20"/>
          <w:szCs w:val="20"/>
          <w:highlight w:val="yellow"/>
        </w:rPr>
        <w:t>following subclause as shown below</w:t>
      </w:r>
      <w:commentRangeEnd w:id="271"/>
      <w:r w:rsidR="00200EF5">
        <w:rPr>
          <w:rStyle w:val="CommentReference"/>
        </w:rPr>
        <w:commentReference w:id="271"/>
      </w:r>
      <w:r>
        <w:rPr>
          <w:rFonts w:ascii="Times New Roman" w:hAnsi="Times New Roman" w:cs="Times New Roman"/>
          <w:b/>
          <w:bCs/>
          <w:i/>
          <w:iCs/>
          <w:sz w:val="20"/>
          <w:szCs w:val="20"/>
        </w:rPr>
        <w:t>:</w:t>
      </w:r>
    </w:p>
    <w:p w14:paraId="244D4D6A" w14:textId="54C00860" w:rsidR="00B00B5B" w:rsidRDefault="00B00B5B" w:rsidP="00F344D4">
      <w:pPr>
        <w:widowControl w:val="0"/>
        <w:tabs>
          <w:tab w:val="left" w:pos="861"/>
          <w:tab w:val="left" w:pos="1259"/>
        </w:tabs>
        <w:kinsoku w:val="0"/>
        <w:overflowPunct w:val="0"/>
        <w:autoSpaceDE w:val="0"/>
        <w:autoSpaceDN w:val="0"/>
        <w:adjustRightInd w:val="0"/>
        <w:spacing w:before="240" w:after="0" w:line="237" w:lineRule="exact"/>
        <w:jc w:val="both"/>
        <w:rPr>
          <w:ins w:id="272" w:author="Gaurang Naik" w:date="2021-02-25T12:20:00Z"/>
          <w:rFonts w:ascii="Arial" w:hAnsi="Arial" w:cs="Arial"/>
          <w:b/>
          <w:bCs/>
          <w:sz w:val="20"/>
          <w:szCs w:val="20"/>
          <w:lang w:eastAsia="ko-KR"/>
        </w:rPr>
      </w:pPr>
      <w:r w:rsidRPr="00582823">
        <w:rPr>
          <w:rFonts w:ascii="Arial" w:hAnsi="Arial" w:cs="Arial"/>
          <w:b/>
          <w:bCs/>
          <w:sz w:val="20"/>
          <w:szCs w:val="20"/>
          <w:lang w:eastAsia="ko-KR"/>
        </w:rPr>
        <w:t>35.3.4.</w:t>
      </w:r>
      <w:del w:id="273" w:author="Gaurang Naik" w:date="2021-02-16T13:41:00Z">
        <w:r w:rsidRPr="00582823" w:rsidDel="00582823">
          <w:rPr>
            <w:rFonts w:ascii="Arial" w:hAnsi="Arial" w:cs="Arial"/>
            <w:b/>
            <w:bCs/>
            <w:sz w:val="20"/>
            <w:szCs w:val="20"/>
            <w:lang w:eastAsia="ko-KR"/>
          </w:rPr>
          <w:delText xml:space="preserve">3 </w:delText>
        </w:r>
      </w:del>
      <w:ins w:id="274" w:author="Gaurang Naik" w:date="2021-02-16T13:41:00Z">
        <w:r w:rsidR="00582823">
          <w:rPr>
            <w:rFonts w:ascii="Arial" w:hAnsi="Arial" w:cs="Arial"/>
            <w:b/>
            <w:bCs/>
            <w:sz w:val="20"/>
            <w:szCs w:val="20"/>
            <w:lang w:eastAsia="ko-KR"/>
          </w:rPr>
          <w:t>4</w:t>
        </w:r>
        <w:r w:rsidR="00582823" w:rsidRPr="00582823">
          <w:rPr>
            <w:rFonts w:ascii="Arial" w:hAnsi="Arial" w:cs="Arial"/>
            <w:b/>
            <w:bCs/>
            <w:sz w:val="20"/>
            <w:szCs w:val="20"/>
            <w:lang w:eastAsia="ko-KR"/>
          </w:rPr>
          <w:t xml:space="preserve"> </w:t>
        </w:r>
      </w:ins>
      <w:r w:rsidR="00582823" w:rsidRPr="00582823">
        <w:rPr>
          <w:rFonts w:ascii="Arial" w:hAnsi="Arial" w:cs="Arial"/>
          <w:b/>
          <w:bCs/>
          <w:sz w:val="20"/>
          <w:szCs w:val="20"/>
          <w:lang w:eastAsia="ko-KR"/>
        </w:rPr>
        <w:t>Multi-link element usage rules in the context of discovery</w:t>
      </w:r>
    </w:p>
    <w:p w14:paraId="660E277C" w14:textId="480DAD5E" w:rsidR="008A30C2" w:rsidRDefault="008A30C2" w:rsidP="00F344D4">
      <w:pPr>
        <w:widowControl w:val="0"/>
        <w:tabs>
          <w:tab w:val="left" w:pos="861"/>
          <w:tab w:val="left" w:pos="1259"/>
        </w:tabs>
        <w:kinsoku w:val="0"/>
        <w:overflowPunct w:val="0"/>
        <w:autoSpaceDE w:val="0"/>
        <w:autoSpaceDN w:val="0"/>
        <w:adjustRightInd w:val="0"/>
        <w:spacing w:before="240" w:after="0" w:line="237" w:lineRule="exact"/>
        <w:jc w:val="both"/>
        <w:rPr>
          <w:ins w:id="275" w:author="Gaurang Naik" w:date="2021-02-25T12:20:00Z"/>
          <w:rFonts w:ascii="Arial" w:hAnsi="Arial" w:cs="Arial"/>
          <w:b/>
          <w:bCs/>
          <w:sz w:val="20"/>
          <w:szCs w:val="20"/>
          <w:lang w:eastAsia="ko-KR"/>
        </w:rPr>
      </w:pPr>
    </w:p>
    <w:p w14:paraId="4FC0C983" w14:textId="77777777" w:rsidR="008A30C2" w:rsidRPr="00582823" w:rsidRDefault="008A30C2" w:rsidP="00F344D4">
      <w:pPr>
        <w:widowControl w:val="0"/>
        <w:tabs>
          <w:tab w:val="left" w:pos="861"/>
          <w:tab w:val="left" w:pos="1259"/>
        </w:tabs>
        <w:kinsoku w:val="0"/>
        <w:overflowPunct w:val="0"/>
        <w:autoSpaceDE w:val="0"/>
        <w:autoSpaceDN w:val="0"/>
        <w:adjustRightInd w:val="0"/>
        <w:spacing w:before="240" w:after="0" w:line="237" w:lineRule="exact"/>
        <w:jc w:val="both"/>
        <w:rPr>
          <w:rFonts w:ascii="Arial" w:hAnsi="Arial" w:cs="Arial"/>
          <w:b/>
          <w:bCs/>
          <w:sz w:val="20"/>
          <w:szCs w:val="20"/>
          <w:lang w:eastAsia="ko-KR"/>
        </w:rPr>
      </w:pPr>
    </w:p>
    <w:sectPr w:rsidR="008A30C2" w:rsidRPr="00582823">
      <w:headerReference w:type="even" r:id="rId17"/>
      <w:headerReference w:type="default" r:id="rId18"/>
      <w:footerReference w:type="even" r:id="rId19"/>
      <w:footerReference w:type="default" r:id="rId20"/>
      <w:pgSz w:w="12240" w:h="15840"/>
      <w:pgMar w:top="1440" w:right="1800" w:bottom="1440" w:left="180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9" w:author="Gaurang Naik" w:date="2021-02-25T10:58:00Z" w:initials="GN">
    <w:p w14:paraId="78521D23" w14:textId="7F6B6083" w:rsidR="00200EF5" w:rsidRDefault="00200EF5">
      <w:pPr>
        <w:pStyle w:val="CommentText"/>
      </w:pPr>
      <w:r>
        <w:rPr>
          <w:rStyle w:val="CommentReference"/>
        </w:rPr>
        <w:annotationRef/>
      </w:r>
      <w:r>
        <w:t>Corrected from “</w:t>
      </w:r>
      <w:proofErr w:type="spellStart"/>
      <w:r>
        <w:t>subelement</w:t>
      </w:r>
      <w:proofErr w:type="spellEnd"/>
      <w:r>
        <w:t>” to “</w:t>
      </w:r>
      <w:proofErr w:type="gramStart"/>
      <w:r>
        <w:t>element</w:t>
      </w:r>
      <w:proofErr w:type="gramEnd"/>
      <w:r>
        <w:t>”</w:t>
      </w:r>
    </w:p>
  </w:comment>
  <w:comment w:id="163" w:author="Gaurang Naik" w:date="2021-02-25T12:48:00Z" w:initials="GN">
    <w:p w14:paraId="3F061AC8" w14:textId="7BD56CE5" w:rsidR="00A45D53" w:rsidRDefault="00A45D53">
      <w:pPr>
        <w:pStyle w:val="CommentText"/>
      </w:pPr>
      <w:r>
        <w:rPr>
          <w:rStyle w:val="CommentReference"/>
        </w:rPr>
        <w:annotationRef/>
      </w:r>
      <w:r>
        <w:t>Added the case when the Probe Response frame is not an ML probe response.</w:t>
      </w:r>
    </w:p>
  </w:comment>
  <w:comment w:id="198" w:author="Gaurang Naik" w:date="2021-02-25T12:48:00Z" w:initials="GN">
    <w:p w14:paraId="764755DA" w14:textId="4505D9F2" w:rsidR="00A45D53" w:rsidRDefault="00A45D53">
      <w:pPr>
        <w:pStyle w:val="CommentText"/>
      </w:pPr>
      <w:r>
        <w:rPr>
          <w:rStyle w:val="CommentReference"/>
        </w:rPr>
        <w:annotationRef/>
      </w:r>
      <w:r>
        <w:t>Revised. Removed case-by-case description and added a reference to 35.3.4.1</w:t>
      </w:r>
    </w:p>
  </w:comment>
  <w:comment w:id="210" w:author="Gaurang Naik" w:date="2021-02-25T10:57:00Z" w:initials="GN">
    <w:p w14:paraId="16666259" w14:textId="257EFEC5" w:rsidR="00200EF5" w:rsidRDefault="00200EF5">
      <w:pPr>
        <w:pStyle w:val="CommentText"/>
      </w:pPr>
      <w:r>
        <w:rPr>
          <w:rStyle w:val="CommentReference"/>
        </w:rPr>
        <w:annotationRef/>
      </w:r>
      <w:r w:rsidR="00C1616F">
        <w:t>Added</w:t>
      </w:r>
      <w:r>
        <w:t xml:space="preserve"> </w:t>
      </w:r>
      <w:r w:rsidR="00C1616F">
        <w:t>“</w:t>
      </w:r>
      <w:r>
        <w:t>Basic variant</w:t>
      </w:r>
      <w:r w:rsidR="00C1616F">
        <w:t>”</w:t>
      </w:r>
    </w:p>
  </w:comment>
  <w:comment w:id="228" w:author="Gaurang Naik" w:date="2021-02-25T12:19:00Z" w:initials="GN">
    <w:p w14:paraId="77FC56A6" w14:textId="46FC3668" w:rsidR="008A30C2" w:rsidRDefault="008A30C2">
      <w:pPr>
        <w:pStyle w:val="CommentText"/>
      </w:pPr>
      <w:r>
        <w:rPr>
          <w:rStyle w:val="CommentReference"/>
        </w:rPr>
        <w:annotationRef/>
      </w:r>
      <w:r>
        <w:t>Revised</w:t>
      </w:r>
    </w:p>
  </w:comment>
  <w:comment w:id="271" w:author="Gaurang Naik" w:date="2021-02-25T10:58:00Z" w:initials="GN">
    <w:p w14:paraId="6626AEF0" w14:textId="455F6929" w:rsidR="00200EF5" w:rsidRDefault="00200EF5">
      <w:pPr>
        <w:pStyle w:val="CommentText"/>
      </w:pPr>
      <w:r>
        <w:rPr>
          <w:rStyle w:val="CommentReference"/>
        </w:rPr>
        <w:annotationRef/>
      </w:r>
      <w:r>
        <w:t xml:space="preserve">Added a note to the </w:t>
      </w:r>
      <w:proofErr w:type="gramStart"/>
      <w:r>
        <w:t>editor</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8521D23" w15:done="0"/>
  <w15:commentEx w15:paraId="3F061AC8" w15:done="0"/>
  <w15:commentEx w15:paraId="764755DA" w15:done="0"/>
  <w15:commentEx w15:paraId="16666259" w15:done="0"/>
  <w15:commentEx w15:paraId="77FC56A6" w15:done="0"/>
  <w15:commentEx w15:paraId="6626AE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2014A" w16cex:dateUtc="2021-02-25T18:58:00Z"/>
  <w16cex:commentExtensible w16cex:durableId="23E21B09" w16cex:dateUtc="2021-02-25T20:48:00Z"/>
  <w16cex:commentExtensible w16cex:durableId="23E21B27" w16cex:dateUtc="2021-02-25T20:48:00Z"/>
  <w16cex:commentExtensible w16cex:durableId="23E2012A" w16cex:dateUtc="2021-02-25T18:57:00Z"/>
  <w16cex:commentExtensible w16cex:durableId="23E2146B" w16cex:dateUtc="2021-02-25T20:19:00Z"/>
  <w16cex:commentExtensible w16cex:durableId="23E20139" w16cex:dateUtc="2021-02-25T1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8521D23" w16cid:durableId="23E2014A"/>
  <w16cid:commentId w16cid:paraId="3F061AC8" w16cid:durableId="23E21B09"/>
  <w16cid:commentId w16cid:paraId="764755DA" w16cid:durableId="23E21B27"/>
  <w16cid:commentId w16cid:paraId="16666259" w16cid:durableId="23E2012A"/>
  <w16cid:commentId w16cid:paraId="77FC56A6" w16cid:durableId="23E2146B"/>
  <w16cid:commentId w16cid:paraId="6626AEF0" w16cid:durableId="23E201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82F6F" w14:textId="77777777" w:rsidR="00497E4C" w:rsidRDefault="00497E4C">
      <w:pPr>
        <w:spacing w:after="0" w:line="240" w:lineRule="auto"/>
      </w:pPr>
      <w:r>
        <w:separator/>
      </w:r>
    </w:p>
  </w:endnote>
  <w:endnote w:type="continuationSeparator" w:id="0">
    <w:p w14:paraId="7685E777" w14:textId="77777777" w:rsidR="00497E4C" w:rsidRDefault="00497E4C">
      <w:pPr>
        <w:spacing w:after="0" w:line="240" w:lineRule="auto"/>
      </w:pPr>
      <w:r>
        <w:continuationSeparator/>
      </w:r>
    </w:p>
  </w:endnote>
  <w:endnote w:type="continuationNotice" w:id="1">
    <w:p w14:paraId="49F5D297" w14:textId="77777777" w:rsidR="00497E4C" w:rsidRDefault="00497E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821887" w14:textId="77777777" w:rsidR="00497E4C" w:rsidRDefault="00497E4C">
      <w:pPr>
        <w:spacing w:after="0" w:line="240" w:lineRule="auto"/>
      </w:pPr>
      <w:r>
        <w:separator/>
      </w:r>
    </w:p>
  </w:footnote>
  <w:footnote w:type="continuationSeparator" w:id="0">
    <w:p w14:paraId="7AB294B6" w14:textId="77777777" w:rsidR="00497E4C" w:rsidRDefault="00497E4C">
      <w:pPr>
        <w:spacing w:after="0" w:line="240" w:lineRule="auto"/>
      </w:pPr>
      <w:r>
        <w:continuationSeparator/>
      </w:r>
    </w:p>
  </w:footnote>
  <w:footnote w:type="continuationNotice" w:id="1">
    <w:p w14:paraId="0A2630A9" w14:textId="77777777" w:rsidR="00497E4C" w:rsidRDefault="00497E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5A978843" w:rsidR="00886F33" w:rsidRPr="002D636E" w:rsidRDefault="00886F3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w:t>
    </w:r>
    <w:r w:rsidR="00561FA3">
      <w:rPr>
        <w:rFonts w:ascii="Times New Roman" w:eastAsia="Malgun Gothic" w:hAnsi="Times New Roman" w:cs="Times New Roman"/>
        <w:b/>
        <w:sz w:val="28"/>
        <w:szCs w:val="20"/>
        <w:lang w:val="en-GB"/>
      </w:rPr>
      <w:t>1</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5A754F56" w:rsidR="00886F33" w:rsidRPr="00DE6B44" w:rsidRDefault="00886F33"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w:t>
    </w:r>
    <w:r w:rsidR="00561FA3">
      <w:rPr>
        <w:rFonts w:ascii="Times New Roman" w:eastAsia="Malgun Gothic" w:hAnsi="Times New Roman" w:cs="Times New Roman"/>
        <w:b/>
        <w:sz w:val="28"/>
        <w:szCs w:val="20"/>
        <w:lang w:val="en-GB"/>
      </w:rPr>
      <w:t>1</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4"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224512"/>
    <w:multiLevelType w:val="hybridMultilevel"/>
    <w:tmpl w:val="E3C0CB34"/>
    <w:lvl w:ilvl="0" w:tplc="6E38D444">
      <w:start w:val="35"/>
      <w:numFmt w:val="bullet"/>
      <w:lvlText w:val="—"/>
      <w:lvlJc w:val="left"/>
      <w:pPr>
        <w:ind w:left="720" w:hanging="360"/>
      </w:pPr>
      <w:rPr>
        <w:rFonts w:ascii="TimesNewRomanPSMT" w:eastAsia="TimesNewRomanPSMT" w:hAnsiTheme="minorHAnsi" w:cs="TimesNewRomanPSMT" w:hint="eastAsia"/>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5"/>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6"/>
  </w:num>
  <w:num w:numId="29">
    <w:abstractNumId w:val="2"/>
  </w:num>
  <w:num w:numId="30">
    <w:abstractNumId w:val="7"/>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urang Naik">
    <w15:presenceInfo w15:providerId="AD" w15:userId="S::gnaik@qti.qualcomm.com::095fd180-9166-4a3e-8ca1-a5959fa5cd48"/>
  </w15:person>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109D"/>
    <w:rsid w:val="0000137F"/>
    <w:rsid w:val="00001B0E"/>
    <w:rsid w:val="00001C13"/>
    <w:rsid w:val="000021B7"/>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87"/>
    <w:rsid w:val="00006D87"/>
    <w:rsid w:val="00006E3E"/>
    <w:rsid w:val="00006F43"/>
    <w:rsid w:val="0000712B"/>
    <w:rsid w:val="0000735E"/>
    <w:rsid w:val="000075F2"/>
    <w:rsid w:val="000101F7"/>
    <w:rsid w:val="00010861"/>
    <w:rsid w:val="0001100D"/>
    <w:rsid w:val="00011A2D"/>
    <w:rsid w:val="00012B73"/>
    <w:rsid w:val="00012CFF"/>
    <w:rsid w:val="00012DC2"/>
    <w:rsid w:val="00012F68"/>
    <w:rsid w:val="0001327E"/>
    <w:rsid w:val="000133AB"/>
    <w:rsid w:val="00013593"/>
    <w:rsid w:val="00013C63"/>
    <w:rsid w:val="000145B0"/>
    <w:rsid w:val="00014A66"/>
    <w:rsid w:val="00014BBF"/>
    <w:rsid w:val="00014BFB"/>
    <w:rsid w:val="000150F3"/>
    <w:rsid w:val="00015B87"/>
    <w:rsid w:val="00015D87"/>
    <w:rsid w:val="000169EF"/>
    <w:rsid w:val="0002066B"/>
    <w:rsid w:val="00020853"/>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ABC"/>
    <w:rsid w:val="00024C30"/>
    <w:rsid w:val="00024E44"/>
    <w:rsid w:val="000253CF"/>
    <w:rsid w:val="00025963"/>
    <w:rsid w:val="00025A9F"/>
    <w:rsid w:val="00025C37"/>
    <w:rsid w:val="00025C43"/>
    <w:rsid w:val="00025C6E"/>
    <w:rsid w:val="00025FCF"/>
    <w:rsid w:val="00026291"/>
    <w:rsid w:val="0002695B"/>
    <w:rsid w:val="00026A93"/>
    <w:rsid w:val="00026BA8"/>
    <w:rsid w:val="00027040"/>
    <w:rsid w:val="00030020"/>
    <w:rsid w:val="0003003F"/>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304"/>
    <w:rsid w:val="000407F8"/>
    <w:rsid w:val="00040FD6"/>
    <w:rsid w:val="00041881"/>
    <w:rsid w:val="00041A26"/>
    <w:rsid w:val="00041AAB"/>
    <w:rsid w:val="00041B4C"/>
    <w:rsid w:val="00041B74"/>
    <w:rsid w:val="00042B02"/>
    <w:rsid w:val="00042F67"/>
    <w:rsid w:val="00043360"/>
    <w:rsid w:val="0004378A"/>
    <w:rsid w:val="00044579"/>
    <w:rsid w:val="00044802"/>
    <w:rsid w:val="000449A6"/>
    <w:rsid w:val="00044A80"/>
    <w:rsid w:val="000450C2"/>
    <w:rsid w:val="00045796"/>
    <w:rsid w:val="00045CE6"/>
    <w:rsid w:val="00046D39"/>
    <w:rsid w:val="00047550"/>
    <w:rsid w:val="0004789D"/>
    <w:rsid w:val="00047B4A"/>
    <w:rsid w:val="000501BC"/>
    <w:rsid w:val="000506D6"/>
    <w:rsid w:val="00050C6B"/>
    <w:rsid w:val="000512E7"/>
    <w:rsid w:val="00051343"/>
    <w:rsid w:val="000518EE"/>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6B9"/>
    <w:rsid w:val="000607C7"/>
    <w:rsid w:val="00060B99"/>
    <w:rsid w:val="000611CD"/>
    <w:rsid w:val="00061786"/>
    <w:rsid w:val="0006181A"/>
    <w:rsid w:val="0006193E"/>
    <w:rsid w:val="0006295A"/>
    <w:rsid w:val="00062A16"/>
    <w:rsid w:val="00062EA1"/>
    <w:rsid w:val="00063139"/>
    <w:rsid w:val="0006337F"/>
    <w:rsid w:val="0006361F"/>
    <w:rsid w:val="0006369A"/>
    <w:rsid w:val="00063F61"/>
    <w:rsid w:val="00063F77"/>
    <w:rsid w:val="000642BF"/>
    <w:rsid w:val="00064B9E"/>
    <w:rsid w:val="00064CA4"/>
    <w:rsid w:val="00064EB1"/>
    <w:rsid w:val="0006523F"/>
    <w:rsid w:val="00065954"/>
    <w:rsid w:val="00065C5F"/>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2C1E"/>
    <w:rsid w:val="00072C8D"/>
    <w:rsid w:val="00072D2E"/>
    <w:rsid w:val="00073074"/>
    <w:rsid w:val="0007328E"/>
    <w:rsid w:val="00073658"/>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D53"/>
    <w:rsid w:val="00081E0F"/>
    <w:rsid w:val="000820B1"/>
    <w:rsid w:val="000820EE"/>
    <w:rsid w:val="0008215B"/>
    <w:rsid w:val="000823F7"/>
    <w:rsid w:val="0008351A"/>
    <w:rsid w:val="000837FA"/>
    <w:rsid w:val="0008394E"/>
    <w:rsid w:val="00083B0A"/>
    <w:rsid w:val="00083B74"/>
    <w:rsid w:val="00084409"/>
    <w:rsid w:val="0008442C"/>
    <w:rsid w:val="00084493"/>
    <w:rsid w:val="00084C5C"/>
    <w:rsid w:val="00086127"/>
    <w:rsid w:val="00086235"/>
    <w:rsid w:val="00086A2F"/>
    <w:rsid w:val="00086F24"/>
    <w:rsid w:val="00086F31"/>
    <w:rsid w:val="000870A1"/>
    <w:rsid w:val="00087766"/>
    <w:rsid w:val="00087874"/>
    <w:rsid w:val="00090083"/>
    <w:rsid w:val="000905CA"/>
    <w:rsid w:val="00090A94"/>
    <w:rsid w:val="00090F21"/>
    <w:rsid w:val="00090F51"/>
    <w:rsid w:val="0009101D"/>
    <w:rsid w:val="00091573"/>
    <w:rsid w:val="00091772"/>
    <w:rsid w:val="00091C8D"/>
    <w:rsid w:val="00091FBB"/>
    <w:rsid w:val="000920CA"/>
    <w:rsid w:val="00092161"/>
    <w:rsid w:val="000922C2"/>
    <w:rsid w:val="0009251D"/>
    <w:rsid w:val="00092DB7"/>
    <w:rsid w:val="00092E90"/>
    <w:rsid w:val="00093047"/>
    <w:rsid w:val="0009317B"/>
    <w:rsid w:val="0009325D"/>
    <w:rsid w:val="00093812"/>
    <w:rsid w:val="00094010"/>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74B"/>
    <w:rsid w:val="000A197F"/>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98"/>
    <w:rsid w:val="000A66F8"/>
    <w:rsid w:val="000A6854"/>
    <w:rsid w:val="000A6C9F"/>
    <w:rsid w:val="000A6F26"/>
    <w:rsid w:val="000A7151"/>
    <w:rsid w:val="000A74DB"/>
    <w:rsid w:val="000A76C8"/>
    <w:rsid w:val="000A7819"/>
    <w:rsid w:val="000A7C44"/>
    <w:rsid w:val="000B16B1"/>
    <w:rsid w:val="000B1AAB"/>
    <w:rsid w:val="000B1C77"/>
    <w:rsid w:val="000B2118"/>
    <w:rsid w:val="000B3024"/>
    <w:rsid w:val="000B327F"/>
    <w:rsid w:val="000B3334"/>
    <w:rsid w:val="000B35BA"/>
    <w:rsid w:val="000B3897"/>
    <w:rsid w:val="000B4007"/>
    <w:rsid w:val="000B47A1"/>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512"/>
    <w:rsid w:val="000C1B3F"/>
    <w:rsid w:val="000C20F5"/>
    <w:rsid w:val="000C21DD"/>
    <w:rsid w:val="000C26C5"/>
    <w:rsid w:val="000C2E2D"/>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68CF"/>
    <w:rsid w:val="000C725F"/>
    <w:rsid w:val="000C7367"/>
    <w:rsid w:val="000C7773"/>
    <w:rsid w:val="000C778B"/>
    <w:rsid w:val="000C78EF"/>
    <w:rsid w:val="000C7B78"/>
    <w:rsid w:val="000C7ED5"/>
    <w:rsid w:val="000D0675"/>
    <w:rsid w:val="000D0D4C"/>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70DA"/>
    <w:rsid w:val="000D756C"/>
    <w:rsid w:val="000D7F13"/>
    <w:rsid w:val="000E0323"/>
    <w:rsid w:val="000E0370"/>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E88"/>
    <w:rsid w:val="000E5F88"/>
    <w:rsid w:val="000E6377"/>
    <w:rsid w:val="000E63C8"/>
    <w:rsid w:val="000E671C"/>
    <w:rsid w:val="000E6939"/>
    <w:rsid w:val="000E6F2A"/>
    <w:rsid w:val="000E70D2"/>
    <w:rsid w:val="000F0154"/>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456D"/>
    <w:rsid w:val="000F488B"/>
    <w:rsid w:val="000F4D1D"/>
    <w:rsid w:val="000F542A"/>
    <w:rsid w:val="000F559A"/>
    <w:rsid w:val="000F589B"/>
    <w:rsid w:val="000F5E7C"/>
    <w:rsid w:val="000F5E96"/>
    <w:rsid w:val="000F6922"/>
    <w:rsid w:val="000F69F4"/>
    <w:rsid w:val="000F6FBF"/>
    <w:rsid w:val="000F7D1E"/>
    <w:rsid w:val="001012D5"/>
    <w:rsid w:val="001015AD"/>
    <w:rsid w:val="00101AC8"/>
    <w:rsid w:val="00101EE5"/>
    <w:rsid w:val="001028D0"/>
    <w:rsid w:val="00102E85"/>
    <w:rsid w:val="00102E9A"/>
    <w:rsid w:val="00102FE0"/>
    <w:rsid w:val="0010338B"/>
    <w:rsid w:val="001035A9"/>
    <w:rsid w:val="00103977"/>
    <w:rsid w:val="00103C03"/>
    <w:rsid w:val="00104047"/>
    <w:rsid w:val="0010414C"/>
    <w:rsid w:val="00104208"/>
    <w:rsid w:val="001046A6"/>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3E8B"/>
    <w:rsid w:val="00114D06"/>
    <w:rsid w:val="00115056"/>
    <w:rsid w:val="00115A92"/>
    <w:rsid w:val="00115CBD"/>
    <w:rsid w:val="00116A31"/>
    <w:rsid w:val="00117D70"/>
    <w:rsid w:val="00117F02"/>
    <w:rsid w:val="001200EE"/>
    <w:rsid w:val="0012039D"/>
    <w:rsid w:val="001203D1"/>
    <w:rsid w:val="001205C8"/>
    <w:rsid w:val="00120674"/>
    <w:rsid w:val="00120CCA"/>
    <w:rsid w:val="0012180F"/>
    <w:rsid w:val="0012193A"/>
    <w:rsid w:val="001219DB"/>
    <w:rsid w:val="00121B9E"/>
    <w:rsid w:val="00121F86"/>
    <w:rsid w:val="0012351C"/>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B9A"/>
    <w:rsid w:val="00130E77"/>
    <w:rsid w:val="00131A80"/>
    <w:rsid w:val="00131EBC"/>
    <w:rsid w:val="00131FFF"/>
    <w:rsid w:val="0013202E"/>
    <w:rsid w:val="0013231A"/>
    <w:rsid w:val="00132B23"/>
    <w:rsid w:val="0013372F"/>
    <w:rsid w:val="001337F5"/>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807"/>
    <w:rsid w:val="00152961"/>
    <w:rsid w:val="00153381"/>
    <w:rsid w:val="00153658"/>
    <w:rsid w:val="00153E3E"/>
    <w:rsid w:val="00153F7B"/>
    <w:rsid w:val="001541B2"/>
    <w:rsid w:val="0015443E"/>
    <w:rsid w:val="0015498F"/>
    <w:rsid w:val="00154A6D"/>
    <w:rsid w:val="00155B05"/>
    <w:rsid w:val="0015752F"/>
    <w:rsid w:val="00157DBC"/>
    <w:rsid w:val="00157E3B"/>
    <w:rsid w:val="0016007D"/>
    <w:rsid w:val="001603D5"/>
    <w:rsid w:val="00160B6B"/>
    <w:rsid w:val="00160BC6"/>
    <w:rsid w:val="00161259"/>
    <w:rsid w:val="0016156F"/>
    <w:rsid w:val="00161F17"/>
    <w:rsid w:val="00162076"/>
    <w:rsid w:val="001624E2"/>
    <w:rsid w:val="00162500"/>
    <w:rsid w:val="00162C5F"/>
    <w:rsid w:val="00162E05"/>
    <w:rsid w:val="00162EAB"/>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A4"/>
    <w:rsid w:val="00173CF0"/>
    <w:rsid w:val="00174426"/>
    <w:rsid w:val="001751B1"/>
    <w:rsid w:val="001753C9"/>
    <w:rsid w:val="001753D2"/>
    <w:rsid w:val="00176E00"/>
    <w:rsid w:val="001779F4"/>
    <w:rsid w:val="00180038"/>
    <w:rsid w:val="0018083C"/>
    <w:rsid w:val="001809BE"/>
    <w:rsid w:val="00180C11"/>
    <w:rsid w:val="001812BC"/>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FE"/>
    <w:rsid w:val="0019379E"/>
    <w:rsid w:val="00193C8C"/>
    <w:rsid w:val="00193EF7"/>
    <w:rsid w:val="00194197"/>
    <w:rsid w:val="001945AA"/>
    <w:rsid w:val="001947FB"/>
    <w:rsid w:val="001955DA"/>
    <w:rsid w:val="0019587D"/>
    <w:rsid w:val="00195A60"/>
    <w:rsid w:val="00195CD7"/>
    <w:rsid w:val="00195D29"/>
    <w:rsid w:val="00195FCA"/>
    <w:rsid w:val="001962BC"/>
    <w:rsid w:val="001965D3"/>
    <w:rsid w:val="001967AB"/>
    <w:rsid w:val="001970F0"/>
    <w:rsid w:val="001971C7"/>
    <w:rsid w:val="00197E28"/>
    <w:rsid w:val="00197E61"/>
    <w:rsid w:val="00197EE4"/>
    <w:rsid w:val="001A0330"/>
    <w:rsid w:val="001A0AE5"/>
    <w:rsid w:val="001A0E22"/>
    <w:rsid w:val="001A214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936"/>
    <w:rsid w:val="001B7E14"/>
    <w:rsid w:val="001C002F"/>
    <w:rsid w:val="001C0708"/>
    <w:rsid w:val="001C0986"/>
    <w:rsid w:val="001C09FC"/>
    <w:rsid w:val="001C0EBF"/>
    <w:rsid w:val="001C15A5"/>
    <w:rsid w:val="001C1A34"/>
    <w:rsid w:val="001C23A4"/>
    <w:rsid w:val="001C2CE8"/>
    <w:rsid w:val="001C2D43"/>
    <w:rsid w:val="001C2EE9"/>
    <w:rsid w:val="001C2F11"/>
    <w:rsid w:val="001C3084"/>
    <w:rsid w:val="001C33B3"/>
    <w:rsid w:val="001C3B5F"/>
    <w:rsid w:val="001C3F41"/>
    <w:rsid w:val="001C4FF5"/>
    <w:rsid w:val="001C51FA"/>
    <w:rsid w:val="001C55F0"/>
    <w:rsid w:val="001C5E51"/>
    <w:rsid w:val="001C6AAE"/>
    <w:rsid w:val="001C6E56"/>
    <w:rsid w:val="001C720C"/>
    <w:rsid w:val="001C7513"/>
    <w:rsid w:val="001D052B"/>
    <w:rsid w:val="001D05BE"/>
    <w:rsid w:val="001D128D"/>
    <w:rsid w:val="001D1F63"/>
    <w:rsid w:val="001D2158"/>
    <w:rsid w:val="001D2A89"/>
    <w:rsid w:val="001D36EE"/>
    <w:rsid w:val="001D39E5"/>
    <w:rsid w:val="001D3AFD"/>
    <w:rsid w:val="001D3C37"/>
    <w:rsid w:val="001D3D6B"/>
    <w:rsid w:val="001D4147"/>
    <w:rsid w:val="001D420A"/>
    <w:rsid w:val="001D4345"/>
    <w:rsid w:val="001D4BF9"/>
    <w:rsid w:val="001D50B7"/>
    <w:rsid w:val="001D59C6"/>
    <w:rsid w:val="001D5BEE"/>
    <w:rsid w:val="001D5E81"/>
    <w:rsid w:val="001D607E"/>
    <w:rsid w:val="001D70EC"/>
    <w:rsid w:val="001D7A5D"/>
    <w:rsid w:val="001D7D4C"/>
    <w:rsid w:val="001E0321"/>
    <w:rsid w:val="001E0914"/>
    <w:rsid w:val="001E0EAC"/>
    <w:rsid w:val="001E0FB3"/>
    <w:rsid w:val="001E12CD"/>
    <w:rsid w:val="001E14E8"/>
    <w:rsid w:val="001E1AE0"/>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95A"/>
    <w:rsid w:val="001E79EE"/>
    <w:rsid w:val="001E7BE3"/>
    <w:rsid w:val="001F0073"/>
    <w:rsid w:val="001F021A"/>
    <w:rsid w:val="001F044E"/>
    <w:rsid w:val="001F057F"/>
    <w:rsid w:val="001F0821"/>
    <w:rsid w:val="001F0A04"/>
    <w:rsid w:val="001F0A0E"/>
    <w:rsid w:val="001F0A1B"/>
    <w:rsid w:val="001F0C3A"/>
    <w:rsid w:val="001F0DFE"/>
    <w:rsid w:val="001F1305"/>
    <w:rsid w:val="001F1AB9"/>
    <w:rsid w:val="001F1AF6"/>
    <w:rsid w:val="001F1F82"/>
    <w:rsid w:val="001F2061"/>
    <w:rsid w:val="001F211B"/>
    <w:rsid w:val="001F239C"/>
    <w:rsid w:val="001F25C7"/>
    <w:rsid w:val="001F3715"/>
    <w:rsid w:val="001F3765"/>
    <w:rsid w:val="001F3BEA"/>
    <w:rsid w:val="001F3CF1"/>
    <w:rsid w:val="001F3EA3"/>
    <w:rsid w:val="001F443E"/>
    <w:rsid w:val="001F4610"/>
    <w:rsid w:val="001F486E"/>
    <w:rsid w:val="001F4982"/>
    <w:rsid w:val="001F4E0B"/>
    <w:rsid w:val="001F4E7D"/>
    <w:rsid w:val="001F5370"/>
    <w:rsid w:val="001F572B"/>
    <w:rsid w:val="001F5787"/>
    <w:rsid w:val="001F6D13"/>
    <w:rsid w:val="001F6D2B"/>
    <w:rsid w:val="001F6FA0"/>
    <w:rsid w:val="001F74DA"/>
    <w:rsid w:val="001F77DB"/>
    <w:rsid w:val="0020010A"/>
    <w:rsid w:val="00200136"/>
    <w:rsid w:val="00200563"/>
    <w:rsid w:val="002005D5"/>
    <w:rsid w:val="0020091E"/>
    <w:rsid w:val="00200EF5"/>
    <w:rsid w:val="00201757"/>
    <w:rsid w:val="00201EC4"/>
    <w:rsid w:val="0020337A"/>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3220"/>
    <w:rsid w:val="00213420"/>
    <w:rsid w:val="002138F8"/>
    <w:rsid w:val="00214F53"/>
    <w:rsid w:val="00215256"/>
    <w:rsid w:val="002153D6"/>
    <w:rsid w:val="002162FE"/>
    <w:rsid w:val="00216B95"/>
    <w:rsid w:val="00216B98"/>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12"/>
    <w:rsid w:val="00236650"/>
    <w:rsid w:val="00236B8D"/>
    <w:rsid w:val="00237234"/>
    <w:rsid w:val="0023744E"/>
    <w:rsid w:val="002374F7"/>
    <w:rsid w:val="00237E6D"/>
    <w:rsid w:val="00240874"/>
    <w:rsid w:val="00240A39"/>
    <w:rsid w:val="00240F91"/>
    <w:rsid w:val="00242233"/>
    <w:rsid w:val="0024297C"/>
    <w:rsid w:val="00242F87"/>
    <w:rsid w:val="002439E0"/>
    <w:rsid w:val="00243B58"/>
    <w:rsid w:val="0024420D"/>
    <w:rsid w:val="002443A3"/>
    <w:rsid w:val="00244875"/>
    <w:rsid w:val="002451E5"/>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FAA"/>
    <w:rsid w:val="00253222"/>
    <w:rsid w:val="00253308"/>
    <w:rsid w:val="00253C98"/>
    <w:rsid w:val="0025499A"/>
    <w:rsid w:val="00254ADE"/>
    <w:rsid w:val="00254DE1"/>
    <w:rsid w:val="002550AA"/>
    <w:rsid w:val="0025590B"/>
    <w:rsid w:val="0025657A"/>
    <w:rsid w:val="00256C07"/>
    <w:rsid w:val="00260388"/>
    <w:rsid w:val="00260567"/>
    <w:rsid w:val="00260ADB"/>
    <w:rsid w:val="0026104E"/>
    <w:rsid w:val="0026125D"/>
    <w:rsid w:val="002616E3"/>
    <w:rsid w:val="002638A1"/>
    <w:rsid w:val="00263A7C"/>
    <w:rsid w:val="002642D6"/>
    <w:rsid w:val="002647D5"/>
    <w:rsid w:val="00264A62"/>
    <w:rsid w:val="00265CA0"/>
    <w:rsid w:val="00265F4C"/>
    <w:rsid w:val="00266116"/>
    <w:rsid w:val="00267AE6"/>
    <w:rsid w:val="0027006D"/>
    <w:rsid w:val="00271090"/>
    <w:rsid w:val="002710A0"/>
    <w:rsid w:val="00271548"/>
    <w:rsid w:val="00272438"/>
    <w:rsid w:val="00272B0C"/>
    <w:rsid w:val="00272B3B"/>
    <w:rsid w:val="00272DCF"/>
    <w:rsid w:val="002731C1"/>
    <w:rsid w:val="00273925"/>
    <w:rsid w:val="0027396A"/>
    <w:rsid w:val="002746A4"/>
    <w:rsid w:val="00274851"/>
    <w:rsid w:val="002748E5"/>
    <w:rsid w:val="00274CA4"/>
    <w:rsid w:val="00274F93"/>
    <w:rsid w:val="00275393"/>
    <w:rsid w:val="002756C5"/>
    <w:rsid w:val="0027572F"/>
    <w:rsid w:val="00275809"/>
    <w:rsid w:val="00276560"/>
    <w:rsid w:val="002765DD"/>
    <w:rsid w:val="0027680E"/>
    <w:rsid w:val="00276C7B"/>
    <w:rsid w:val="00276F0C"/>
    <w:rsid w:val="002770F3"/>
    <w:rsid w:val="002771AB"/>
    <w:rsid w:val="002777C1"/>
    <w:rsid w:val="00277A80"/>
    <w:rsid w:val="00277CE3"/>
    <w:rsid w:val="00280809"/>
    <w:rsid w:val="00280B2E"/>
    <w:rsid w:val="00280B55"/>
    <w:rsid w:val="00281A45"/>
    <w:rsid w:val="0028286C"/>
    <w:rsid w:val="00282B60"/>
    <w:rsid w:val="00282B92"/>
    <w:rsid w:val="00282E46"/>
    <w:rsid w:val="00284A5F"/>
    <w:rsid w:val="002864ED"/>
    <w:rsid w:val="00286840"/>
    <w:rsid w:val="00286A80"/>
    <w:rsid w:val="00287641"/>
    <w:rsid w:val="00287A51"/>
    <w:rsid w:val="00287B89"/>
    <w:rsid w:val="00287DD4"/>
    <w:rsid w:val="00287F1E"/>
    <w:rsid w:val="0029006E"/>
    <w:rsid w:val="0029038C"/>
    <w:rsid w:val="00290439"/>
    <w:rsid w:val="00290668"/>
    <w:rsid w:val="00290805"/>
    <w:rsid w:val="00290F59"/>
    <w:rsid w:val="0029126F"/>
    <w:rsid w:val="002915FA"/>
    <w:rsid w:val="00291A58"/>
    <w:rsid w:val="0029274A"/>
    <w:rsid w:val="00292CBC"/>
    <w:rsid w:val="00293070"/>
    <w:rsid w:val="00293490"/>
    <w:rsid w:val="002937ED"/>
    <w:rsid w:val="00293A5A"/>
    <w:rsid w:val="002951FB"/>
    <w:rsid w:val="00295589"/>
    <w:rsid w:val="00295965"/>
    <w:rsid w:val="00295B19"/>
    <w:rsid w:val="0029619E"/>
    <w:rsid w:val="002965FD"/>
    <w:rsid w:val="002967CA"/>
    <w:rsid w:val="00297187"/>
    <w:rsid w:val="00297350"/>
    <w:rsid w:val="002A01AE"/>
    <w:rsid w:val="002A0E94"/>
    <w:rsid w:val="002A1183"/>
    <w:rsid w:val="002A1195"/>
    <w:rsid w:val="002A2A44"/>
    <w:rsid w:val="002A2CEB"/>
    <w:rsid w:val="002A2CFC"/>
    <w:rsid w:val="002A3A53"/>
    <w:rsid w:val="002A5306"/>
    <w:rsid w:val="002A5395"/>
    <w:rsid w:val="002A5E18"/>
    <w:rsid w:val="002A68EF"/>
    <w:rsid w:val="002A7603"/>
    <w:rsid w:val="002A7A63"/>
    <w:rsid w:val="002A7B60"/>
    <w:rsid w:val="002B05D2"/>
    <w:rsid w:val="002B071E"/>
    <w:rsid w:val="002B082A"/>
    <w:rsid w:val="002B1614"/>
    <w:rsid w:val="002B2022"/>
    <w:rsid w:val="002B219B"/>
    <w:rsid w:val="002B3611"/>
    <w:rsid w:val="002B4530"/>
    <w:rsid w:val="002B460D"/>
    <w:rsid w:val="002B4E90"/>
    <w:rsid w:val="002B4F39"/>
    <w:rsid w:val="002B57BF"/>
    <w:rsid w:val="002B5B78"/>
    <w:rsid w:val="002B5C2F"/>
    <w:rsid w:val="002B737C"/>
    <w:rsid w:val="002B762C"/>
    <w:rsid w:val="002B78F1"/>
    <w:rsid w:val="002C0009"/>
    <w:rsid w:val="002C0B0B"/>
    <w:rsid w:val="002C0D6B"/>
    <w:rsid w:val="002C0EF6"/>
    <w:rsid w:val="002C105C"/>
    <w:rsid w:val="002C1195"/>
    <w:rsid w:val="002C1BAA"/>
    <w:rsid w:val="002C2708"/>
    <w:rsid w:val="002C3394"/>
    <w:rsid w:val="002C380A"/>
    <w:rsid w:val="002C4387"/>
    <w:rsid w:val="002C4A05"/>
    <w:rsid w:val="002C4B73"/>
    <w:rsid w:val="002C4DD6"/>
    <w:rsid w:val="002C5367"/>
    <w:rsid w:val="002C56AE"/>
    <w:rsid w:val="002C6800"/>
    <w:rsid w:val="002C6968"/>
    <w:rsid w:val="002C6D8C"/>
    <w:rsid w:val="002C6E1C"/>
    <w:rsid w:val="002C712B"/>
    <w:rsid w:val="002C7848"/>
    <w:rsid w:val="002C7CC5"/>
    <w:rsid w:val="002D050E"/>
    <w:rsid w:val="002D0783"/>
    <w:rsid w:val="002D09F4"/>
    <w:rsid w:val="002D19E1"/>
    <w:rsid w:val="002D2ED1"/>
    <w:rsid w:val="002D3E6A"/>
    <w:rsid w:val="002D4722"/>
    <w:rsid w:val="002D49C2"/>
    <w:rsid w:val="002D49DE"/>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5A"/>
    <w:rsid w:val="002E0338"/>
    <w:rsid w:val="002E05EF"/>
    <w:rsid w:val="002E0B37"/>
    <w:rsid w:val="002E0D41"/>
    <w:rsid w:val="002E18B1"/>
    <w:rsid w:val="002E2C4F"/>
    <w:rsid w:val="002E2F12"/>
    <w:rsid w:val="002E3731"/>
    <w:rsid w:val="002E382E"/>
    <w:rsid w:val="002E38D6"/>
    <w:rsid w:val="002E3C1B"/>
    <w:rsid w:val="002E3F03"/>
    <w:rsid w:val="002E3FCA"/>
    <w:rsid w:val="002E4555"/>
    <w:rsid w:val="002E474E"/>
    <w:rsid w:val="002E4946"/>
    <w:rsid w:val="002E498D"/>
    <w:rsid w:val="002E6794"/>
    <w:rsid w:val="002E6A7B"/>
    <w:rsid w:val="002E72F4"/>
    <w:rsid w:val="002E7653"/>
    <w:rsid w:val="002E79CE"/>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2338"/>
    <w:rsid w:val="00302A56"/>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10175"/>
    <w:rsid w:val="00310C56"/>
    <w:rsid w:val="00310F55"/>
    <w:rsid w:val="0031217C"/>
    <w:rsid w:val="00312285"/>
    <w:rsid w:val="003122AA"/>
    <w:rsid w:val="00312434"/>
    <w:rsid w:val="00312DCB"/>
    <w:rsid w:val="00313501"/>
    <w:rsid w:val="00313B11"/>
    <w:rsid w:val="003146AF"/>
    <w:rsid w:val="00314830"/>
    <w:rsid w:val="00314D6A"/>
    <w:rsid w:val="00314F9F"/>
    <w:rsid w:val="0031507A"/>
    <w:rsid w:val="003152B5"/>
    <w:rsid w:val="00315BD5"/>
    <w:rsid w:val="00315BF9"/>
    <w:rsid w:val="003163E1"/>
    <w:rsid w:val="00316591"/>
    <w:rsid w:val="003166D6"/>
    <w:rsid w:val="003166F2"/>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40DF"/>
    <w:rsid w:val="003242A8"/>
    <w:rsid w:val="00324705"/>
    <w:rsid w:val="003248FC"/>
    <w:rsid w:val="00324C3D"/>
    <w:rsid w:val="00324D17"/>
    <w:rsid w:val="00324F1E"/>
    <w:rsid w:val="003252A3"/>
    <w:rsid w:val="003255FC"/>
    <w:rsid w:val="00325E50"/>
    <w:rsid w:val="003268A1"/>
    <w:rsid w:val="00326B4F"/>
    <w:rsid w:val="0033052D"/>
    <w:rsid w:val="00330BF4"/>
    <w:rsid w:val="00330C03"/>
    <w:rsid w:val="003313A1"/>
    <w:rsid w:val="00331DB5"/>
    <w:rsid w:val="00332FAD"/>
    <w:rsid w:val="00333B54"/>
    <w:rsid w:val="00333B8C"/>
    <w:rsid w:val="00334C5E"/>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9C8"/>
    <w:rsid w:val="00344171"/>
    <w:rsid w:val="003445AA"/>
    <w:rsid w:val="00344935"/>
    <w:rsid w:val="003449CD"/>
    <w:rsid w:val="00345128"/>
    <w:rsid w:val="00345201"/>
    <w:rsid w:val="00345353"/>
    <w:rsid w:val="00345ABB"/>
    <w:rsid w:val="00345BCE"/>
    <w:rsid w:val="003461F1"/>
    <w:rsid w:val="00346576"/>
    <w:rsid w:val="00346614"/>
    <w:rsid w:val="003466B5"/>
    <w:rsid w:val="00346CAD"/>
    <w:rsid w:val="00347D42"/>
    <w:rsid w:val="0035031E"/>
    <w:rsid w:val="003503D6"/>
    <w:rsid w:val="00350867"/>
    <w:rsid w:val="00351052"/>
    <w:rsid w:val="0035116C"/>
    <w:rsid w:val="003512EF"/>
    <w:rsid w:val="00351A74"/>
    <w:rsid w:val="00351E0F"/>
    <w:rsid w:val="0035265C"/>
    <w:rsid w:val="00352DEC"/>
    <w:rsid w:val="00352FF0"/>
    <w:rsid w:val="00353114"/>
    <w:rsid w:val="00353A56"/>
    <w:rsid w:val="00353A6B"/>
    <w:rsid w:val="00355202"/>
    <w:rsid w:val="0035584B"/>
    <w:rsid w:val="0035656F"/>
    <w:rsid w:val="0035676A"/>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455F"/>
    <w:rsid w:val="00374716"/>
    <w:rsid w:val="003747DD"/>
    <w:rsid w:val="00374969"/>
    <w:rsid w:val="003749D0"/>
    <w:rsid w:val="00374C9F"/>
    <w:rsid w:val="003752BC"/>
    <w:rsid w:val="00375A8F"/>
    <w:rsid w:val="0037608C"/>
    <w:rsid w:val="003760CF"/>
    <w:rsid w:val="00376672"/>
    <w:rsid w:val="00377ABF"/>
    <w:rsid w:val="00377CD9"/>
    <w:rsid w:val="003803FB"/>
    <w:rsid w:val="003807B6"/>
    <w:rsid w:val="003807D8"/>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038"/>
    <w:rsid w:val="003907EF"/>
    <w:rsid w:val="00391BEA"/>
    <w:rsid w:val="003928F9"/>
    <w:rsid w:val="00392972"/>
    <w:rsid w:val="00392A1B"/>
    <w:rsid w:val="003936BF"/>
    <w:rsid w:val="00393F55"/>
    <w:rsid w:val="00394875"/>
    <w:rsid w:val="00394B8D"/>
    <w:rsid w:val="00394DC9"/>
    <w:rsid w:val="00394FD1"/>
    <w:rsid w:val="00395CFA"/>
    <w:rsid w:val="00395D41"/>
    <w:rsid w:val="00396552"/>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4B96"/>
    <w:rsid w:val="003A5CDB"/>
    <w:rsid w:val="003A60AD"/>
    <w:rsid w:val="003A614B"/>
    <w:rsid w:val="003A665E"/>
    <w:rsid w:val="003A6E1C"/>
    <w:rsid w:val="003A72C1"/>
    <w:rsid w:val="003A7473"/>
    <w:rsid w:val="003A79CF"/>
    <w:rsid w:val="003A7DCB"/>
    <w:rsid w:val="003B00A1"/>
    <w:rsid w:val="003B07F6"/>
    <w:rsid w:val="003B092D"/>
    <w:rsid w:val="003B0A1B"/>
    <w:rsid w:val="003B150B"/>
    <w:rsid w:val="003B154C"/>
    <w:rsid w:val="003B1C84"/>
    <w:rsid w:val="003B22C7"/>
    <w:rsid w:val="003B24F4"/>
    <w:rsid w:val="003B296F"/>
    <w:rsid w:val="003B2F12"/>
    <w:rsid w:val="003B3AA2"/>
    <w:rsid w:val="003B40E6"/>
    <w:rsid w:val="003B47EB"/>
    <w:rsid w:val="003B4990"/>
    <w:rsid w:val="003B4A0A"/>
    <w:rsid w:val="003B4A69"/>
    <w:rsid w:val="003B4E47"/>
    <w:rsid w:val="003B5360"/>
    <w:rsid w:val="003B5406"/>
    <w:rsid w:val="003B5623"/>
    <w:rsid w:val="003B5980"/>
    <w:rsid w:val="003B67B1"/>
    <w:rsid w:val="003B6C0D"/>
    <w:rsid w:val="003B6DC6"/>
    <w:rsid w:val="003B7215"/>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52F8"/>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91B"/>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67F4"/>
    <w:rsid w:val="003D6B0E"/>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2812"/>
    <w:rsid w:val="003E33FC"/>
    <w:rsid w:val="003E38BF"/>
    <w:rsid w:val="003E4017"/>
    <w:rsid w:val="003E555A"/>
    <w:rsid w:val="003E566C"/>
    <w:rsid w:val="003E5BCC"/>
    <w:rsid w:val="003E5D27"/>
    <w:rsid w:val="003E5FC2"/>
    <w:rsid w:val="003E618E"/>
    <w:rsid w:val="003E665F"/>
    <w:rsid w:val="003E6A67"/>
    <w:rsid w:val="003F0328"/>
    <w:rsid w:val="003F03AC"/>
    <w:rsid w:val="003F0772"/>
    <w:rsid w:val="003F0916"/>
    <w:rsid w:val="003F09FB"/>
    <w:rsid w:val="003F0A53"/>
    <w:rsid w:val="003F1464"/>
    <w:rsid w:val="003F1653"/>
    <w:rsid w:val="003F1713"/>
    <w:rsid w:val="003F18FC"/>
    <w:rsid w:val="003F19E0"/>
    <w:rsid w:val="003F1BCD"/>
    <w:rsid w:val="003F1D1B"/>
    <w:rsid w:val="003F1E39"/>
    <w:rsid w:val="003F2CB0"/>
    <w:rsid w:val="003F2E6D"/>
    <w:rsid w:val="003F2F93"/>
    <w:rsid w:val="003F35D8"/>
    <w:rsid w:val="003F365C"/>
    <w:rsid w:val="003F3D2F"/>
    <w:rsid w:val="003F5067"/>
    <w:rsid w:val="003F54FA"/>
    <w:rsid w:val="003F5C4F"/>
    <w:rsid w:val="003F6027"/>
    <w:rsid w:val="003F6116"/>
    <w:rsid w:val="003F648E"/>
    <w:rsid w:val="003F699F"/>
    <w:rsid w:val="003F6AB7"/>
    <w:rsid w:val="003F6BEC"/>
    <w:rsid w:val="003F7113"/>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1026F"/>
    <w:rsid w:val="00411765"/>
    <w:rsid w:val="00411992"/>
    <w:rsid w:val="00412057"/>
    <w:rsid w:val="00412361"/>
    <w:rsid w:val="00412AE3"/>
    <w:rsid w:val="00412B22"/>
    <w:rsid w:val="004133B2"/>
    <w:rsid w:val="00414904"/>
    <w:rsid w:val="00414938"/>
    <w:rsid w:val="00414DB7"/>
    <w:rsid w:val="00414F13"/>
    <w:rsid w:val="004152B5"/>
    <w:rsid w:val="00415D62"/>
    <w:rsid w:val="004165DD"/>
    <w:rsid w:val="00416DE2"/>
    <w:rsid w:val="004173C1"/>
    <w:rsid w:val="004173CD"/>
    <w:rsid w:val="00417728"/>
    <w:rsid w:val="00417DAA"/>
    <w:rsid w:val="00420602"/>
    <w:rsid w:val="0042086D"/>
    <w:rsid w:val="00420DA6"/>
    <w:rsid w:val="004219C9"/>
    <w:rsid w:val="00421A64"/>
    <w:rsid w:val="004222B2"/>
    <w:rsid w:val="0042244C"/>
    <w:rsid w:val="004225A2"/>
    <w:rsid w:val="00422818"/>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FB"/>
    <w:rsid w:val="00431A25"/>
    <w:rsid w:val="00431DAA"/>
    <w:rsid w:val="00432EEB"/>
    <w:rsid w:val="00433897"/>
    <w:rsid w:val="004339D9"/>
    <w:rsid w:val="00433E80"/>
    <w:rsid w:val="004344CC"/>
    <w:rsid w:val="004344F8"/>
    <w:rsid w:val="00434602"/>
    <w:rsid w:val="0043470B"/>
    <w:rsid w:val="00434BE8"/>
    <w:rsid w:val="00434F17"/>
    <w:rsid w:val="00435867"/>
    <w:rsid w:val="0043593A"/>
    <w:rsid w:val="00435BE5"/>
    <w:rsid w:val="0043631B"/>
    <w:rsid w:val="0043689D"/>
    <w:rsid w:val="00436C9A"/>
    <w:rsid w:val="00437118"/>
    <w:rsid w:val="004374BE"/>
    <w:rsid w:val="0043765C"/>
    <w:rsid w:val="00437A6D"/>
    <w:rsid w:val="00437C72"/>
    <w:rsid w:val="004404B8"/>
    <w:rsid w:val="00440C66"/>
    <w:rsid w:val="00441436"/>
    <w:rsid w:val="00441A8C"/>
    <w:rsid w:val="00441D98"/>
    <w:rsid w:val="00441EE7"/>
    <w:rsid w:val="00441F22"/>
    <w:rsid w:val="00442102"/>
    <w:rsid w:val="004428E9"/>
    <w:rsid w:val="00442F31"/>
    <w:rsid w:val="00443E8C"/>
    <w:rsid w:val="004441F3"/>
    <w:rsid w:val="0044445E"/>
    <w:rsid w:val="0044446B"/>
    <w:rsid w:val="00444497"/>
    <w:rsid w:val="00444961"/>
    <w:rsid w:val="00444C06"/>
    <w:rsid w:val="00444DD4"/>
    <w:rsid w:val="00444EBA"/>
    <w:rsid w:val="0044501A"/>
    <w:rsid w:val="004453A4"/>
    <w:rsid w:val="0044541B"/>
    <w:rsid w:val="00445B53"/>
    <w:rsid w:val="00445DA8"/>
    <w:rsid w:val="00446645"/>
    <w:rsid w:val="00446924"/>
    <w:rsid w:val="00446C74"/>
    <w:rsid w:val="004476F2"/>
    <w:rsid w:val="00447978"/>
    <w:rsid w:val="00447A08"/>
    <w:rsid w:val="004502D2"/>
    <w:rsid w:val="004506FA"/>
    <w:rsid w:val="004519FA"/>
    <w:rsid w:val="00451CBD"/>
    <w:rsid w:val="00451EB7"/>
    <w:rsid w:val="00452520"/>
    <w:rsid w:val="004527EC"/>
    <w:rsid w:val="00452BEA"/>
    <w:rsid w:val="00452C66"/>
    <w:rsid w:val="00453613"/>
    <w:rsid w:val="00453FCE"/>
    <w:rsid w:val="004543C2"/>
    <w:rsid w:val="0045475B"/>
    <w:rsid w:val="00454C15"/>
    <w:rsid w:val="004553B0"/>
    <w:rsid w:val="0045627D"/>
    <w:rsid w:val="004566A1"/>
    <w:rsid w:val="00456BAF"/>
    <w:rsid w:val="004573B9"/>
    <w:rsid w:val="00457499"/>
    <w:rsid w:val="004574E7"/>
    <w:rsid w:val="004577C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6A7"/>
    <w:rsid w:val="00495A7E"/>
    <w:rsid w:val="00496709"/>
    <w:rsid w:val="004967B3"/>
    <w:rsid w:val="00496C97"/>
    <w:rsid w:val="00496EC2"/>
    <w:rsid w:val="00497B23"/>
    <w:rsid w:val="00497B26"/>
    <w:rsid w:val="00497E4C"/>
    <w:rsid w:val="004A015D"/>
    <w:rsid w:val="004A12C0"/>
    <w:rsid w:val="004A1CB5"/>
    <w:rsid w:val="004A1EF9"/>
    <w:rsid w:val="004A21A0"/>
    <w:rsid w:val="004A256A"/>
    <w:rsid w:val="004A2865"/>
    <w:rsid w:val="004A31A6"/>
    <w:rsid w:val="004A31C7"/>
    <w:rsid w:val="004A3BB2"/>
    <w:rsid w:val="004A3F33"/>
    <w:rsid w:val="004A3FA4"/>
    <w:rsid w:val="004A4343"/>
    <w:rsid w:val="004A484D"/>
    <w:rsid w:val="004A4F09"/>
    <w:rsid w:val="004A519E"/>
    <w:rsid w:val="004A5E8D"/>
    <w:rsid w:val="004A6558"/>
    <w:rsid w:val="004A6830"/>
    <w:rsid w:val="004A69AB"/>
    <w:rsid w:val="004A719C"/>
    <w:rsid w:val="004A72BC"/>
    <w:rsid w:val="004A7382"/>
    <w:rsid w:val="004A7401"/>
    <w:rsid w:val="004A7CF2"/>
    <w:rsid w:val="004B0D62"/>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4733"/>
    <w:rsid w:val="004C47A6"/>
    <w:rsid w:val="004C4BC9"/>
    <w:rsid w:val="004C4CDE"/>
    <w:rsid w:val="004C4DC7"/>
    <w:rsid w:val="004C5163"/>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4C2E"/>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4A9"/>
    <w:rsid w:val="004E1680"/>
    <w:rsid w:val="004E1C84"/>
    <w:rsid w:val="004E2581"/>
    <w:rsid w:val="004E2621"/>
    <w:rsid w:val="004E2FAD"/>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7385"/>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BD4"/>
    <w:rsid w:val="0050010D"/>
    <w:rsid w:val="005003D0"/>
    <w:rsid w:val="005005B8"/>
    <w:rsid w:val="00500815"/>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A20"/>
    <w:rsid w:val="00510BD8"/>
    <w:rsid w:val="0051111F"/>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13C9"/>
    <w:rsid w:val="00521EAC"/>
    <w:rsid w:val="005229E8"/>
    <w:rsid w:val="00522EFE"/>
    <w:rsid w:val="00523001"/>
    <w:rsid w:val="00523229"/>
    <w:rsid w:val="00523965"/>
    <w:rsid w:val="005241A6"/>
    <w:rsid w:val="00524B07"/>
    <w:rsid w:val="00525428"/>
    <w:rsid w:val="00525E72"/>
    <w:rsid w:val="00525EA5"/>
    <w:rsid w:val="0052605A"/>
    <w:rsid w:val="00527A2D"/>
    <w:rsid w:val="00527BA3"/>
    <w:rsid w:val="00527DD2"/>
    <w:rsid w:val="00530B9F"/>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5F6D"/>
    <w:rsid w:val="005377A1"/>
    <w:rsid w:val="00537FFC"/>
    <w:rsid w:val="00540011"/>
    <w:rsid w:val="00540096"/>
    <w:rsid w:val="005401A1"/>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7E0D"/>
    <w:rsid w:val="00547E13"/>
    <w:rsid w:val="00547ED6"/>
    <w:rsid w:val="005500B3"/>
    <w:rsid w:val="005505B5"/>
    <w:rsid w:val="005506DA"/>
    <w:rsid w:val="00550C66"/>
    <w:rsid w:val="00551013"/>
    <w:rsid w:val="00551206"/>
    <w:rsid w:val="0055139A"/>
    <w:rsid w:val="0055157C"/>
    <w:rsid w:val="00551973"/>
    <w:rsid w:val="00551A2A"/>
    <w:rsid w:val="00551E09"/>
    <w:rsid w:val="005524A9"/>
    <w:rsid w:val="0055275B"/>
    <w:rsid w:val="00552837"/>
    <w:rsid w:val="005530B5"/>
    <w:rsid w:val="005530F4"/>
    <w:rsid w:val="00553B58"/>
    <w:rsid w:val="00553CF6"/>
    <w:rsid w:val="00553E26"/>
    <w:rsid w:val="0055452E"/>
    <w:rsid w:val="0055482C"/>
    <w:rsid w:val="00555192"/>
    <w:rsid w:val="0055597C"/>
    <w:rsid w:val="005562DE"/>
    <w:rsid w:val="00556744"/>
    <w:rsid w:val="005572EF"/>
    <w:rsid w:val="00557E4B"/>
    <w:rsid w:val="00560274"/>
    <w:rsid w:val="00560911"/>
    <w:rsid w:val="00560BCC"/>
    <w:rsid w:val="00561323"/>
    <w:rsid w:val="005613BF"/>
    <w:rsid w:val="00561623"/>
    <w:rsid w:val="0056162A"/>
    <w:rsid w:val="005618CD"/>
    <w:rsid w:val="00561FA3"/>
    <w:rsid w:val="005627D8"/>
    <w:rsid w:val="00562E81"/>
    <w:rsid w:val="00563B0D"/>
    <w:rsid w:val="00563B88"/>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31AA"/>
    <w:rsid w:val="0057330A"/>
    <w:rsid w:val="005739A1"/>
    <w:rsid w:val="00573A33"/>
    <w:rsid w:val="00573FEF"/>
    <w:rsid w:val="005744B6"/>
    <w:rsid w:val="005744D5"/>
    <w:rsid w:val="00574603"/>
    <w:rsid w:val="005748D3"/>
    <w:rsid w:val="00574F6D"/>
    <w:rsid w:val="00575744"/>
    <w:rsid w:val="00576926"/>
    <w:rsid w:val="00577490"/>
    <w:rsid w:val="005775E4"/>
    <w:rsid w:val="005776F7"/>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87"/>
    <w:rsid w:val="0058523C"/>
    <w:rsid w:val="00585370"/>
    <w:rsid w:val="0058560C"/>
    <w:rsid w:val="00585772"/>
    <w:rsid w:val="0058581E"/>
    <w:rsid w:val="00585C44"/>
    <w:rsid w:val="00585EE3"/>
    <w:rsid w:val="00586579"/>
    <w:rsid w:val="005865CA"/>
    <w:rsid w:val="00586738"/>
    <w:rsid w:val="005867DA"/>
    <w:rsid w:val="005873F5"/>
    <w:rsid w:val="00587A13"/>
    <w:rsid w:val="00587A62"/>
    <w:rsid w:val="00587B6F"/>
    <w:rsid w:val="0059013E"/>
    <w:rsid w:val="005910EB"/>
    <w:rsid w:val="00591441"/>
    <w:rsid w:val="0059144E"/>
    <w:rsid w:val="00591465"/>
    <w:rsid w:val="00591558"/>
    <w:rsid w:val="00591580"/>
    <w:rsid w:val="00591772"/>
    <w:rsid w:val="00592446"/>
    <w:rsid w:val="00592FC6"/>
    <w:rsid w:val="00593665"/>
    <w:rsid w:val="0059366F"/>
    <w:rsid w:val="00593A5F"/>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DE2"/>
    <w:rsid w:val="005B1604"/>
    <w:rsid w:val="005B2498"/>
    <w:rsid w:val="005B35E3"/>
    <w:rsid w:val="005B38A1"/>
    <w:rsid w:val="005B3A88"/>
    <w:rsid w:val="005B3E73"/>
    <w:rsid w:val="005B46EB"/>
    <w:rsid w:val="005B4900"/>
    <w:rsid w:val="005B5534"/>
    <w:rsid w:val="005B61DC"/>
    <w:rsid w:val="005B62D7"/>
    <w:rsid w:val="005B6921"/>
    <w:rsid w:val="005B6D62"/>
    <w:rsid w:val="005B6E7B"/>
    <w:rsid w:val="005B6F34"/>
    <w:rsid w:val="005B713B"/>
    <w:rsid w:val="005C01D0"/>
    <w:rsid w:val="005C0300"/>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9FC"/>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74"/>
    <w:rsid w:val="005D53BC"/>
    <w:rsid w:val="005D55C5"/>
    <w:rsid w:val="005D561C"/>
    <w:rsid w:val="005D57D9"/>
    <w:rsid w:val="005D5C2C"/>
    <w:rsid w:val="005D5CBD"/>
    <w:rsid w:val="005D6BA3"/>
    <w:rsid w:val="005D6CB0"/>
    <w:rsid w:val="005D737B"/>
    <w:rsid w:val="005D737E"/>
    <w:rsid w:val="005D756E"/>
    <w:rsid w:val="005D7FC2"/>
    <w:rsid w:val="005E047C"/>
    <w:rsid w:val="005E0726"/>
    <w:rsid w:val="005E0AF2"/>
    <w:rsid w:val="005E0E88"/>
    <w:rsid w:val="005E125C"/>
    <w:rsid w:val="005E167B"/>
    <w:rsid w:val="005E1D7E"/>
    <w:rsid w:val="005E2735"/>
    <w:rsid w:val="005E33DC"/>
    <w:rsid w:val="005E369C"/>
    <w:rsid w:val="005E39B8"/>
    <w:rsid w:val="005E3C75"/>
    <w:rsid w:val="005E4CB7"/>
    <w:rsid w:val="005E5B43"/>
    <w:rsid w:val="005E62DF"/>
    <w:rsid w:val="005E64FA"/>
    <w:rsid w:val="005E6D61"/>
    <w:rsid w:val="005E6F10"/>
    <w:rsid w:val="005E72BB"/>
    <w:rsid w:val="005E7BC2"/>
    <w:rsid w:val="005E7D7A"/>
    <w:rsid w:val="005E7E78"/>
    <w:rsid w:val="005E7E88"/>
    <w:rsid w:val="005F0EF4"/>
    <w:rsid w:val="005F1023"/>
    <w:rsid w:val="005F14EB"/>
    <w:rsid w:val="005F1781"/>
    <w:rsid w:val="005F19E6"/>
    <w:rsid w:val="005F1F49"/>
    <w:rsid w:val="005F228E"/>
    <w:rsid w:val="005F296E"/>
    <w:rsid w:val="005F2ED3"/>
    <w:rsid w:val="005F2F60"/>
    <w:rsid w:val="005F369E"/>
    <w:rsid w:val="005F3937"/>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600750"/>
    <w:rsid w:val="00600966"/>
    <w:rsid w:val="00600A46"/>
    <w:rsid w:val="00600C68"/>
    <w:rsid w:val="00600E56"/>
    <w:rsid w:val="0060228C"/>
    <w:rsid w:val="00602616"/>
    <w:rsid w:val="00603476"/>
    <w:rsid w:val="00603AE6"/>
    <w:rsid w:val="00603E46"/>
    <w:rsid w:val="00604281"/>
    <w:rsid w:val="00604CB4"/>
    <w:rsid w:val="0060566B"/>
    <w:rsid w:val="00605975"/>
    <w:rsid w:val="00605C4D"/>
    <w:rsid w:val="00605F32"/>
    <w:rsid w:val="006061F2"/>
    <w:rsid w:val="00606416"/>
    <w:rsid w:val="00606558"/>
    <w:rsid w:val="00606FCD"/>
    <w:rsid w:val="00607318"/>
    <w:rsid w:val="00607ABE"/>
    <w:rsid w:val="00607B18"/>
    <w:rsid w:val="006106EB"/>
    <w:rsid w:val="006110A9"/>
    <w:rsid w:val="006112CB"/>
    <w:rsid w:val="00611ACA"/>
    <w:rsid w:val="00611BD5"/>
    <w:rsid w:val="0061239F"/>
    <w:rsid w:val="00612879"/>
    <w:rsid w:val="00612B1F"/>
    <w:rsid w:val="00613B39"/>
    <w:rsid w:val="00613BA7"/>
    <w:rsid w:val="006140BC"/>
    <w:rsid w:val="006143B5"/>
    <w:rsid w:val="00614B82"/>
    <w:rsid w:val="0061570C"/>
    <w:rsid w:val="00616227"/>
    <w:rsid w:val="006169DE"/>
    <w:rsid w:val="0061730F"/>
    <w:rsid w:val="00617E32"/>
    <w:rsid w:val="00620605"/>
    <w:rsid w:val="00620785"/>
    <w:rsid w:val="00620AC5"/>
    <w:rsid w:val="0062118E"/>
    <w:rsid w:val="00621736"/>
    <w:rsid w:val="00621BAE"/>
    <w:rsid w:val="00621D07"/>
    <w:rsid w:val="00621DCF"/>
    <w:rsid w:val="006228DC"/>
    <w:rsid w:val="006228E2"/>
    <w:rsid w:val="00622CEB"/>
    <w:rsid w:val="00622D72"/>
    <w:rsid w:val="0062307E"/>
    <w:rsid w:val="00623DC9"/>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2188"/>
    <w:rsid w:val="006324F7"/>
    <w:rsid w:val="006329B5"/>
    <w:rsid w:val="00633188"/>
    <w:rsid w:val="00633522"/>
    <w:rsid w:val="00633642"/>
    <w:rsid w:val="0063374B"/>
    <w:rsid w:val="00633E7A"/>
    <w:rsid w:val="00634020"/>
    <w:rsid w:val="006341EC"/>
    <w:rsid w:val="00634817"/>
    <w:rsid w:val="00634F66"/>
    <w:rsid w:val="006354D7"/>
    <w:rsid w:val="00635B9B"/>
    <w:rsid w:val="00636B8A"/>
    <w:rsid w:val="00636D1D"/>
    <w:rsid w:val="006370BF"/>
    <w:rsid w:val="006377EC"/>
    <w:rsid w:val="00637810"/>
    <w:rsid w:val="006403F4"/>
    <w:rsid w:val="00640817"/>
    <w:rsid w:val="00641124"/>
    <w:rsid w:val="006418B6"/>
    <w:rsid w:val="006426ED"/>
    <w:rsid w:val="00642EC2"/>
    <w:rsid w:val="006438C6"/>
    <w:rsid w:val="006439F5"/>
    <w:rsid w:val="00643F9D"/>
    <w:rsid w:val="00644B31"/>
    <w:rsid w:val="00645235"/>
    <w:rsid w:val="00645DAB"/>
    <w:rsid w:val="00645E6B"/>
    <w:rsid w:val="0064662B"/>
    <w:rsid w:val="0064667B"/>
    <w:rsid w:val="0064682B"/>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645"/>
    <w:rsid w:val="00661B55"/>
    <w:rsid w:val="00662205"/>
    <w:rsid w:val="0066286B"/>
    <w:rsid w:val="006628E8"/>
    <w:rsid w:val="00662D8A"/>
    <w:rsid w:val="00664462"/>
    <w:rsid w:val="00664871"/>
    <w:rsid w:val="00664977"/>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0D8"/>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1E9"/>
    <w:rsid w:val="006932BD"/>
    <w:rsid w:val="00693EBB"/>
    <w:rsid w:val="00693FBF"/>
    <w:rsid w:val="006940BA"/>
    <w:rsid w:val="006949BB"/>
    <w:rsid w:val="0069505B"/>
    <w:rsid w:val="006953C3"/>
    <w:rsid w:val="006956B7"/>
    <w:rsid w:val="006957E4"/>
    <w:rsid w:val="00695C7D"/>
    <w:rsid w:val="00695FCC"/>
    <w:rsid w:val="00695FFE"/>
    <w:rsid w:val="006970A5"/>
    <w:rsid w:val="00697304"/>
    <w:rsid w:val="006975FF"/>
    <w:rsid w:val="006977E2"/>
    <w:rsid w:val="006A05A9"/>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3739"/>
    <w:rsid w:val="006B377F"/>
    <w:rsid w:val="006B3C76"/>
    <w:rsid w:val="006B410E"/>
    <w:rsid w:val="006B4954"/>
    <w:rsid w:val="006B4B08"/>
    <w:rsid w:val="006B4E55"/>
    <w:rsid w:val="006B5043"/>
    <w:rsid w:val="006B5135"/>
    <w:rsid w:val="006B5229"/>
    <w:rsid w:val="006B5905"/>
    <w:rsid w:val="006B5C1E"/>
    <w:rsid w:val="006B602B"/>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3122"/>
    <w:rsid w:val="006C3AE9"/>
    <w:rsid w:val="006C3B17"/>
    <w:rsid w:val="006C40A9"/>
    <w:rsid w:val="006C4330"/>
    <w:rsid w:val="006C48BA"/>
    <w:rsid w:val="006C4952"/>
    <w:rsid w:val="006C4C5B"/>
    <w:rsid w:val="006C5116"/>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06B"/>
    <w:rsid w:val="006D2238"/>
    <w:rsid w:val="006D2766"/>
    <w:rsid w:val="006D36DE"/>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E9B"/>
    <w:rsid w:val="006E3033"/>
    <w:rsid w:val="006E3313"/>
    <w:rsid w:val="006E3687"/>
    <w:rsid w:val="006E3E43"/>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E7E33"/>
    <w:rsid w:val="006F0095"/>
    <w:rsid w:val="006F03C5"/>
    <w:rsid w:val="006F0978"/>
    <w:rsid w:val="006F0AAB"/>
    <w:rsid w:val="006F0C7E"/>
    <w:rsid w:val="006F0E9B"/>
    <w:rsid w:val="006F1246"/>
    <w:rsid w:val="006F2799"/>
    <w:rsid w:val="006F331D"/>
    <w:rsid w:val="006F3918"/>
    <w:rsid w:val="006F393A"/>
    <w:rsid w:val="006F3E99"/>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905"/>
    <w:rsid w:val="007009FD"/>
    <w:rsid w:val="0070200B"/>
    <w:rsid w:val="00702652"/>
    <w:rsid w:val="0070288F"/>
    <w:rsid w:val="00702BEC"/>
    <w:rsid w:val="00703052"/>
    <w:rsid w:val="007030A1"/>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594"/>
    <w:rsid w:val="00706E83"/>
    <w:rsid w:val="0070759B"/>
    <w:rsid w:val="007075EC"/>
    <w:rsid w:val="00707A5B"/>
    <w:rsid w:val="00707DEB"/>
    <w:rsid w:val="007100D5"/>
    <w:rsid w:val="0071030C"/>
    <w:rsid w:val="007108BB"/>
    <w:rsid w:val="00710E3C"/>
    <w:rsid w:val="0071104F"/>
    <w:rsid w:val="00711159"/>
    <w:rsid w:val="0071152D"/>
    <w:rsid w:val="00712165"/>
    <w:rsid w:val="00712274"/>
    <w:rsid w:val="007126E4"/>
    <w:rsid w:val="00712B10"/>
    <w:rsid w:val="00713444"/>
    <w:rsid w:val="00713972"/>
    <w:rsid w:val="00713C5A"/>
    <w:rsid w:val="00713F35"/>
    <w:rsid w:val="007146E3"/>
    <w:rsid w:val="0071508A"/>
    <w:rsid w:val="007152FA"/>
    <w:rsid w:val="00715424"/>
    <w:rsid w:val="007155F2"/>
    <w:rsid w:val="00715C8F"/>
    <w:rsid w:val="00715FAF"/>
    <w:rsid w:val="00716027"/>
    <w:rsid w:val="007162BE"/>
    <w:rsid w:val="00716656"/>
    <w:rsid w:val="00717856"/>
    <w:rsid w:val="007202B0"/>
    <w:rsid w:val="00720344"/>
    <w:rsid w:val="007204F7"/>
    <w:rsid w:val="0072090D"/>
    <w:rsid w:val="00720A17"/>
    <w:rsid w:val="00720B8E"/>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163"/>
    <w:rsid w:val="0073764A"/>
    <w:rsid w:val="00737B01"/>
    <w:rsid w:val="00737BD5"/>
    <w:rsid w:val="0074028E"/>
    <w:rsid w:val="00740E4B"/>
    <w:rsid w:val="00741AEA"/>
    <w:rsid w:val="00741B17"/>
    <w:rsid w:val="00741B74"/>
    <w:rsid w:val="007424D4"/>
    <w:rsid w:val="0074261B"/>
    <w:rsid w:val="007427C8"/>
    <w:rsid w:val="007429B5"/>
    <w:rsid w:val="00742A18"/>
    <w:rsid w:val="00742CD2"/>
    <w:rsid w:val="00743745"/>
    <w:rsid w:val="007439EA"/>
    <w:rsid w:val="007439F9"/>
    <w:rsid w:val="00744193"/>
    <w:rsid w:val="007441EC"/>
    <w:rsid w:val="0074420E"/>
    <w:rsid w:val="0074427D"/>
    <w:rsid w:val="007443E6"/>
    <w:rsid w:val="007445BB"/>
    <w:rsid w:val="007445E9"/>
    <w:rsid w:val="00744836"/>
    <w:rsid w:val="007448A4"/>
    <w:rsid w:val="0074517A"/>
    <w:rsid w:val="00745984"/>
    <w:rsid w:val="00745A5C"/>
    <w:rsid w:val="0074650B"/>
    <w:rsid w:val="00747C1E"/>
    <w:rsid w:val="007502DB"/>
    <w:rsid w:val="007502FE"/>
    <w:rsid w:val="007505CE"/>
    <w:rsid w:val="007509C7"/>
    <w:rsid w:val="00750D07"/>
    <w:rsid w:val="00750D4A"/>
    <w:rsid w:val="007511C6"/>
    <w:rsid w:val="007517B3"/>
    <w:rsid w:val="007525BD"/>
    <w:rsid w:val="00752C3E"/>
    <w:rsid w:val="00752E69"/>
    <w:rsid w:val="00752F02"/>
    <w:rsid w:val="00753635"/>
    <w:rsid w:val="007541F7"/>
    <w:rsid w:val="00754237"/>
    <w:rsid w:val="00755160"/>
    <w:rsid w:val="00755176"/>
    <w:rsid w:val="007552E2"/>
    <w:rsid w:val="00755BEB"/>
    <w:rsid w:val="00755E38"/>
    <w:rsid w:val="00756043"/>
    <w:rsid w:val="007563E4"/>
    <w:rsid w:val="00756576"/>
    <w:rsid w:val="007565E2"/>
    <w:rsid w:val="00756AE3"/>
    <w:rsid w:val="00756CB7"/>
    <w:rsid w:val="00756D5B"/>
    <w:rsid w:val="00756F5D"/>
    <w:rsid w:val="00757D23"/>
    <w:rsid w:val="00757F8A"/>
    <w:rsid w:val="007609EA"/>
    <w:rsid w:val="00760CC1"/>
    <w:rsid w:val="00760DAC"/>
    <w:rsid w:val="0076122C"/>
    <w:rsid w:val="0076240D"/>
    <w:rsid w:val="00762A1C"/>
    <w:rsid w:val="00762F58"/>
    <w:rsid w:val="007637DB"/>
    <w:rsid w:val="00763BDD"/>
    <w:rsid w:val="00763FB6"/>
    <w:rsid w:val="00764A8D"/>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359"/>
    <w:rsid w:val="007747F4"/>
    <w:rsid w:val="0077497A"/>
    <w:rsid w:val="00774D5E"/>
    <w:rsid w:val="00775299"/>
    <w:rsid w:val="00775A39"/>
    <w:rsid w:val="0077673B"/>
    <w:rsid w:val="007769EF"/>
    <w:rsid w:val="00776E79"/>
    <w:rsid w:val="00776E91"/>
    <w:rsid w:val="007775A4"/>
    <w:rsid w:val="0077775E"/>
    <w:rsid w:val="00777A17"/>
    <w:rsid w:val="007803C8"/>
    <w:rsid w:val="00780B4F"/>
    <w:rsid w:val="00780BBC"/>
    <w:rsid w:val="00780C72"/>
    <w:rsid w:val="00780D35"/>
    <w:rsid w:val="00781499"/>
    <w:rsid w:val="007815BD"/>
    <w:rsid w:val="00781A6C"/>
    <w:rsid w:val="007822D7"/>
    <w:rsid w:val="00782303"/>
    <w:rsid w:val="0078240C"/>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958"/>
    <w:rsid w:val="00794A5C"/>
    <w:rsid w:val="00794A81"/>
    <w:rsid w:val="007951A2"/>
    <w:rsid w:val="0079617F"/>
    <w:rsid w:val="00796C9D"/>
    <w:rsid w:val="00797037"/>
    <w:rsid w:val="007974FB"/>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3E85"/>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2EA"/>
    <w:rsid w:val="007C4537"/>
    <w:rsid w:val="007C47F9"/>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39E2"/>
    <w:rsid w:val="007D422E"/>
    <w:rsid w:val="007D433A"/>
    <w:rsid w:val="007D487A"/>
    <w:rsid w:val="007D510D"/>
    <w:rsid w:val="007D56AD"/>
    <w:rsid w:val="007D5F5F"/>
    <w:rsid w:val="007D6CEC"/>
    <w:rsid w:val="007D6EBB"/>
    <w:rsid w:val="007E04C6"/>
    <w:rsid w:val="007E13D6"/>
    <w:rsid w:val="007E14C3"/>
    <w:rsid w:val="007E168D"/>
    <w:rsid w:val="007E1821"/>
    <w:rsid w:val="007E1CF6"/>
    <w:rsid w:val="007E2430"/>
    <w:rsid w:val="007E26EE"/>
    <w:rsid w:val="007E2BDC"/>
    <w:rsid w:val="007E3032"/>
    <w:rsid w:val="007E33F6"/>
    <w:rsid w:val="007E3FB2"/>
    <w:rsid w:val="007E4054"/>
    <w:rsid w:val="007E4204"/>
    <w:rsid w:val="007E4458"/>
    <w:rsid w:val="007E57C2"/>
    <w:rsid w:val="007E5862"/>
    <w:rsid w:val="007E587A"/>
    <w:rsid w:val="007E6E49"/>
    <w:rsid w:val="007E74DA"/>
    <w:rsid w:val="007E7BF2"/>
    <w:rsid w:val="007F0E3D"/>
    <w:rsid w:val="007F0F24"/>
    <w:rsid w:val="007F182B"/>
    <w:rsid w:val="007F1833"/>
    <w:rsid w:val="007F1DBB"/>
    <w:rsid w:val="007F23D7"/>
    <w:rsid w:val="007F2835"/>
    <w:rsid w:val="007F2C51"/>
    <w:rsid w:val="007F32B8"/>
    <w:rsid w:val="007F3437"/>
    <w:rsid w:val="007F3AAC"/>
    <w:rsid w:val="007F3C4F"/>
    <w:rsid w:val="007F47E2"/>
    <w:rsid w:val="007F4BBF"/>
    <w:rsid w:val="007F4EA6"/>
    <w:rsid w:val="007F4F61"/>
    <w:rsid w:val="007F61D6"/>
    <w:rsid w:val="007F61F7"/>
    <w:rsid w:val="007F6528"/>
    <w:rsid w:val="007F742B"/>
    <w:rsid w:val="007F7992"/>
    <w:rsid w:val="007F7B5B"/>
    <w:rsid w:val="00800436"/>
    <w:rsid w:val="008004B1"/>
    <w:rsid w:val="008006ED"/>
    <w:rsid w:val="0080119F"/>
    <w:rsid w:val="0080180C"/>
    <w:rsid w:val="00802104"/>
    <w:rsid w:val="0080223E"/>
    <w:rsid w:val="008023F5"/>
    <w:rsid w:val="00802CB5"/>
    <w:rsid w:val="00803123"/>
    <w:rsid w:val="00803742"/>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6C0"/>
    <w:rsid w:val="00810728"/>
    <w:rsid w:val="008116A1"/>
    <w:rsid w:val="00812375"/>
    <w:rsid w:val="0081267F"/>
    <w:rsid w:val="00812D6C"/>
    <w:rsid w:val="0081385C"/>
    <w:rsid w:val="0081392E"/>
    <w:rsid w:val="00813B4D"/>
    <w:rsid w:val="0081512A"/>
    <w:rsid w:val="00815A9B"/>
    <w:rsid w:val="00817053"/>
    <w:rsid w:val="00820A39"/>
    <w:rsid w:val="00820E0C"/>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E8F"/>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40068"/>
    <w:rsid w:val="00840667"/>
    <w:rsid w:val="00840807"/>
    <w:rsid w:val="008408D3"/>
    <w:rsid w:val="00840C9B"/>
    <w:rsid w:val="00842D7D"/>
    <w:rsid w:val="00842E54"/>
    <w:rsid w:val="0084317C"/>
    <w:rsid w:val="008432B1"/>
    <w:rsid w:val="0084359C"/>
    <w:rsid w:val="00843A01"/>
    <w:rsid w:val="0084405A"/>
    <w:rsid w:val="00844391"/>
    <w:rsid w:val="00844AB5"/>
    <w:rsid w:val="00844D00"/>
    <w:rsid w:val="00845DB0"/>
    <w:rsid w:val="00845DC2"/>
    <w:rsid w:val="008463C0"/>
    <w:rsid w:val="00846581"/>
    <w:rsid w:val="00846601"/>
    <w:rsid w:val="0084671E"/>
    <w:rsid w:val="00846BFF"/>
    <w:rsid w:val="00847672"/>
    <w:rsid w:val="00847B25"/>
    <w:rsid w:val="00850011"/>
    <w:rsid w:val="0085019B"/>
    <w:rsid w:val="0085029F"/>
    <w:rsid w:val="0085042F"/>
    <w:rsid w:val="008507C4"/>
    <w:rsid w:val="00850E7D"/>
    <w:rsid w:val="0085145C"/>
    <w:rsid w:val="0085147F"/>
    <w:rsid w:val="008516BA"/>
    <w:rsid w:val="00851C94"/>
    <w:rsid w:val="00851D41"/>
    <w:rsid w:val="008524E1"/>
    <w:rsid w:val="00853158"/>
    <w:rsid w:val="00853890"/>
    <w:rsid w:val="008539D4"/>
    <w:rsid w:val="00853A22"/>
    <w:rsid w:val="00853B3B"/>
    <w:rsid w:val="00853BD4"/>
    <w:rsid w:val="00853E00"/>
    <w:rsid w:val="008549DD"/>
    <w:rsid w:val="00854AE8"/>
    <w:rsid w:val="0085520D"/>
    <w:rsid w:val="008552CA"/>
    <w:rsid w:val="00855A99"/>
    <w:rsid w:val="00855E89"/>
    <w:rsid w:val="00856035"/>
    <w:rsid w:val="008564A5"/>
    <w:rsid w:val="00856F9E"/>
    <w:rsid w:val="00857DC7"/>
    <w:rsid w:val="008602B9"/>
    <w:rsid w:val="00860A4C"/>
    <w:rsid w:val="00861A87"/>
    <w:rsid w:val="00861C19"/>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D75"/>
    <w:rsid w:val="00876F97"/>
    <w:rsid w:val="00877463"/>
    <w:rsid w:val="00877A44"/>
    <w:rsid w:val="008800D3"/>
    <w:rsid w:val="008806CE"/>
    <w:rsid w:val="008808EF"/>
    <w:rsid w:val="00880A21"/>
    <w:rsid w:val="00880AC5"/>
    <w:rsid w:val="00881AA1"/>
    <w:rsid w:val="00882142"/>
    <w:rsid w:val="0088242D"/>
    <w:rsid w:val="00882C39"/>
    <w:rsid w:val="00883BAD"/>
    <w:rsid w:val="00883DF4"/>
    <w:rsid w:val="0088416A"/>
    <w:rsid w:val="008845AF"/>
    <w:rsid w:val="00884C2D"/>
    <w:rsid w:val="00884DC7"/>
    <w:rsid w:val="0088533B"/>
    <w:rsid w:val="00885342"/>
    <w:rsid w:val="00885C3A"/>
    <w:rsid w:val="0088605C"/>
    <w:rsid w:val="00886478"/>
    <w:rsid w:val="00886605"/>
    <w:rsid w:val="00886785"/>
    <w:rsid w:val="00886F33"/>
    <w:rsid w:val="008870EF"/>
    <w:rsid w:val="00887430"/>
    <w:rsid w:val="0088756C"/>
    <w:rsid w:val="008875D8"/>
    <w:rsid w:val="00887C01"/>
    <w:rsid w:val="00887D02"/>
    <w:rsid w:val="00890728"/>
    <w:rsid w:val="00890814"/>
    <w:rsid w:val="00890BD3"/>
    <w:rsid w:val="00890C7D"/>
    <w:rsid w:val="008912ED"/>
    <w:rsid w:val="008917C3"/>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DC9"/>
    <w:rsid w:val="00897FE0"/>
    <w:rsid w:val="008A0791"/>
    <w:rsid w:val="008A07A6"/>
    <w:rsid w:val="008A0AD4"/>
    <w:rsid w:val="008A0AFE"/>
    <w:rsid w:val="008A1619"/>
    <w:rsid w:val="008A1DE2"/>
    <w:rsid w:val="008A22D7"/>
    <w:rsid w:val="008A2AB9"/>
    <w:rsid w:val="008A2C58"/>
    <w:rsid w:val="008A2F09"/>
    <w:rsid w:val="008A30C2"/>
    <w:rsid w:val="008A332C"/>
    <w:rsid w:val="008A43EE"/>
    <w:rsid w:val="008A547C"/>
    <w:rsid w:val="008A5B46"/>
    <w:rsid w:val="008A5D47"/>
    <w:rsid w:val="008A5DB6"/>
    <w:rsid w:val="008A5F35"/>
    <w:rsid w:val="008B00A6"/>
    <w:rsid w:val="008B0148"/>
    <w:rsid w:val="008B0293"/>
    <w:rsid w:val="008B037C"/>
    <w:rsid w:val="008B03B1"/>
    <w:rsid w:val="008B073A"/>
    <w:rsid w:val="008B0F9D"/>
    <w:rsid w:val="008B1AA6"/>
    <w:rsid w:val="008B1D70"/>
    <w:rsid w:val="008B26E8"/>
    <w:rsid w:val="008B27CF"/>
    <w:rsid w:val="008B2CA8"/>
    <w:rsid w:val="008B30BA"/>
    <w:rsid w:val="008B3512"/>
    <w:rsid w:val="008B4018"/>
    <w:rsid w:val="008B437A"/>
    <w:rsid w:val="008B510F"/>
    <w:rsid w:val="008B5456"/>
    <w:rsid w:val="008B57B6"/>
    <w:rsid w:val="008B5C01"/>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E12"/>
    <w:rsid w:val="008C2241"/>
    <w:rsid w:val="008C38C0"/>
    <w:rsid w:val="008C42EC"/>
    <w:rsid w:val="008C490E"/>
    <w:rsid w:val="008C4ED6"/>
    <w:rsid w:val="008C4FC5"/>
    <w:rsid w:val="008C5DAB"/>
    <w:rsid w:val="008C6132"/>
    <w:rsid w:val="008C6BC8"/>
    <w:rsid w:val="008C7865"/>
    <w:rsid w:val="008C7EA1"/>
    <w:rsid w:val="008D023B"/>
    <w:rsid w:val="008D0DA4"/>
    <w:rsid w:val="008D0EEA"/>
    <w:rsid w:val="008D0FB3"/>
    <w:rsid w:val="008D1248"/>
    <w:rsid w:val="008D21C5"/>
    <w:rsid w:val="008D23D1"/>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4D2D"/>
    <w:rsid w:val="008E4ED4"/>
    <w:rsid w:val="008E50D3"/>
    <w:rsid w:val="008E51DB"/>
    <w:rsid w:val="008E5929"/>
    <w:rsid w:val="008E5EDD"/>
    <w:rsid w:val="008E681B"/>
    <w:rsid w:val="008E68CC"/>
    <w:rsid w:val="008E6D5F"/>
    <w:rsid w:val="008E72EB"/>
    <w:rsid w:val="008E73E7"/>
    <w:rsid w:val="008E75CE"/>
    <w:rsid w:val="008E77E9"/>
    <w:rsid w:val="008E7D13"/>
    <w:rsid w:val="008F0009"/>
    <w:rsid w:val="008F08D1"/>
    <w:rsid w:val="008F08D7"/>
    <w:rsid w:val="008F0BBF"/>
    <w:rsid w:val="008F0F76"/>
    <w:rsid w:val="008F15F3"/>
    <w:rsid w:val="008F185A"/>
    <w:rsid w:val="008F2775"/>
    <w:rsid w:val="008F2BC4"/>
    <w:rsid w:val="008F2EBD"/>
    <w:rsid w:val="008F315E"/>
    <w:rsid w:val="008F4149"/>
    <w:rsid w:val="008F4379"/>
    <w:rsid w:val="008F45FA"/>
    <w:rsid w:val="008F4C01"/>
    <w:rsid w:val="008F5CDB"/>
    <w:rsid w:val="008F5F22"/>
    <w:rsid w:val="008F679B"/>
    <w:rsid w:val="008F68C7"/>
    <w:rsid w:val="008F723B"/>
    <w:rsid w:val="008F74CC"/>
    <w:rsid w:val="008F7819"/>
    <w:rsid w:val="008F7881"/>
    <w:rsid w:val="008F7A28"/>
    <w:rsid w:val="008F7AEC"/>
    <w:rsid w:val="008F7E01"/>
    <w:rsid w:val="008F7E1D"/>
    <w:rsid w:val="009000DF"/>
    <w:rsid w:val="00900408"/>
    <w:rsid w:val="00900C77"/>
    <w:rsid w:val="00900D39"/>
    <w:rsid w:val="0090199A"/>
    <w:rsid w:val="00901DB5"/>
    <w:rsid w:val="009029B4"/>
    <w:rsid w:val="0090327D"/>
    <w:rsid w:val="0090400D"/>
    <w:rsid w:val="00904282"/>
    <w:rsid w:val="00904CE5"/>
    <w:rsid w:val="0090588F"/>
    <w:rsid w:val="00905E5E"/>
    <w:rsid w:val="00906349"/>
    <w:rsid w:val="0090635B"/>
    <w:rsid w:val="00906AA5"/>
    <w:rsid w:val="00906CF0"/>
    <w:rsid w:val="009071E7"/>
    <w:rsid w:val="009072FF"/>
    <w:rsid w:val="00907879"/>
    <w:rsid w:val="00907CF5"/>
    <w:rsid w:val="00907F07"/>
    <w:rsid w:val="00910B51"/>
    <w:rsid w:val="00910C7A"/>
    <w:rsid w:val="009118F5"/>
    <w:rsid w:val="00911C18"/>
    <w:rsid w:val="0091295C"/>
    <w:rsid w:val="00912C31"/>
    <w:rsid w:val="00912E3F"/>
    <w:rsid w:val="00913006"/>
    <w:rsid w:val="009133A5"/>
    <w:rsid w:val="00913463"/>
    <w:rsid w:val="00913535"/>
    <w:rsid w:val="00913BC7"/>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68E8"/>
    <w:rsid w:val="00926A1E"/>
    <w:rsid w:val="00926C13"/>
    <w:rsid w:val="00926DE8"/>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DC3"/>
    <w:rsid w:val="00934ED0"/>
    <w:rsid w:val="0093521B"/>
    <w:rsid w:val="009353D7"/>
    <w:rsid w:val="00935749"/>
    <w:rsid w:val="009359C5"/>
    <w:rsid w:val="00935D7F"/>
    <w:rsid w:val="00936299"/>
    <w:rsid w:val="00936CE1"/>
    <w:rsid w:val="00937190"/>
    <w:rsid w:val="00937803"/>
    <w:rsid w:val="00937D4B"/>
    <w:rsid w:val="0094095D"/>
    <w:rsid w:val="009409FF"/>
    <w:rsid w:val="00940A2A"/>
    <w:rsid w:val="00940F3E"/>
    <w:rsid w:val="00941182"/>
    <w:rsid w:val="009417B5"/>
    <w:rsid w:val="00942D10"/>
    <w:rsid w:val="009431DD"/>
    <w:rsid w:val="009445E4"/>
    <w:rsid w:val="00945169"/>
    <w:rsid w:val="00945378"/>
    <w:rsid w:val="00945917"/>
    <w:rsid w:val="00945A0F"/>
    <w:rsid w:val="009460E4"/>
    <w:rsid w:val="00947AE6"/>
    <w:rsid w:val="00950077"/>
    <w:rsid w:val="00950102"/>
    <w:rsid w:val="0095046F"/>
    <w:rsid w:val="00950587"/>
    <w:rsid w:val="00950A20"/>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631"/>
    <w:rsid w:val="009669D0"/>
    <w:rsid w:val="009670E3"/>
    <w:rsid w:val="009673AD"/>
    <w:rsid w:val="00967402"/>
    <w:rsid w:val="009676D1"/>
    <w:rsid w:val="00967943"/>
    <w:rsid w:val="00971013"/>
    <w:rsid w:val="00971372"/>
    <w:rsid w:val="00971D70"/>
    <w:rsid w:val="00971DF0"/>
    <w:rsid w:val="00971F18"/>
    <w:rsid w:val="009727C3"/>
    <w:rsid w:val="00972BD5"/>
    <w:rsid w:val="00972DAB"/>
    <w:rsid w:val="009734F2"/>
    <w:rsid w:val="00973706"/>
    <w:rsid w:val="00973C95"/>
    <w:rsid w:val="00974010"/>
    <w:rsid w:val="00975459"/>
    <w:rsid w:val="009758C3"/>
    <w:rsid w:val="00975BE6"/>
    <w:rsid w:val="00975CA0"/>
    <w:rsid w:val="00976AAC"/>
    <w:rsid w:val="00977D44"/>
    <w:rsid w:val="00977EC9"/>
    <w:rsid w:val="0098019C"/>
    <w:rsid w:val="00980657"/>
    <w:rsid w:val="009808E4"/>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59C"/>
    <w:rsid w:val="0098383F"/>
    <w:rsid w:val="00983B11"/>
    <w:rsid w:val="00983F88"/>
    <w:rsid w:val="00984131"/>
    <w:rsid w:val="00985989"/>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F45"/>
    <w:rsid w:val="009936F4"/>
    <w:rsid w:val="00993806"/>
    <w:rsid w:val="009955CA"/>
    <w:rsid w:val="00995788"/>
    <w:rsid w:val="00995BAF"/>
    <w:rsid w:val="0099613A"/>
    <w:rsid w:val="009962C0"/>
    <w:rsid w:val="009964CD"/>
    <w:rsid w:val="00996A96"/>
    <w:rsid w:val="00996B43"/>
    <w:rsid w:val="0099739C"/>
    <w:rsid w:val="009974A0"/>
    <w:rsid w:val="0099761B"/>
    <w:rsid w:val="009A001B"/>
    <w:rsid w:val="009A00D3"/>
    <w:rsid w:val="009A00D6"/>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B98"/>
    <w:rsid w:val="009B1514"/>
    <w:rsid w:val="009B1A89"/>
    <w:rsid w:val="009B1B6E"/>
    <w:rsid w:val="009B1DB8"/>
    <w:rsid w:val="009B349B"/>
    <w:rsid w:val="009B34B3"/>
    <w:rsid w:val="009B34B4"/>
    <w:rsid w:val="009B3593"/>
    <w:rsid w:val="009B3ABC"/>
    <w:rsid w:val="009B3E0E"/>
    <w:rsid w:val="009B3E19"/>
    <w:rsid w:val="009B415D"/>
    <w:rsid w:val="009B450A"/>
    <w:rsid w:val="009B4648"/>
    <w:rsid w:val="009B46D2"/>
    <w:rsid w:val="009B498C"/>
    <w:rsid w:val="009B53D6"/>
    <w:rsid w:val="009B5A6D"/>
    <w:rsid w:val="009B633D"/>
    <w:rsid w:val="009B6EE9"/>
    <w:rsid w:val="009B70A7"/>
    <w:rsid w:val="009B71F7"/>
    <w:rsid w:val="009B73A4"/>
    <w:rsid w:val="009B784E"/>
    <w:rsid w:val="009B7E1F"/>
    <w:rsid w:val="009C0675"/>
    <w:rsid w:val="009C0E1F"/>
    <w:rsid w:val="009C142A"/>
    <w:rsid w:val="009C1579"/>
    <w:rsid w:val="009C1B1F"/>
    <w:rsid w:val="009C1D99"/>
    <w:rsid w:val="009C1DC1"/>
    <w:rsid w:val="009C1F54"/>
    <w:rsid w:val="009C2A69"/>
    <w:rsid w:val="009C3107"/>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DB3"/>
    <w:rsid w:val="009D7102"/>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A06"/>
    <w:rsid w:val="009E62E2"/>
    <w:rsid w:val="009E62EA"/>
    <w:rsid w:val="009E6B40"/>
    <w:rsid w:val="009E7FC8"/>
    <w:rsid w:val="009F0194"/>
    <w:rsid w:val="009F096A"/>
    <w:rsid w:val="009F0A37"/>
    <w:rsid w:val="009F0CF9"/>
    <w:rsid w:val="009F0E97"/>
    <w:rsid w:val="009F1F3A"/>
    <w:rsid w:val="009F22EE"/>
    <w:rsid w:val="009F2500"/>
    <w:rsid w:val="009F26C9"/>
    <w:rsid w:val="009F27DE"/>
    <w:rsid w:val="009F3478"/>
    <w:rsid w:val="009F38A9"/>
    <w:rsid w:val="009F4165"/>
    <w:rsid w:val="009F4326"/>
    <w:rsid w:val="009F46B2"/>
    <w:rsid w:val="009F46ED"/>
    <w:rsid w:val="009F4954"/>
    <w:rsid w:val="009F4B87"/>
    <w:rsid w:val="009F54B1"/>
    <w:rsid w:val="009F5863"/>
    <w:rsid w:val="009F5CA5"/>
    <w:rsid w:val="009F625D"/>
    <w:rsid w:val="009F6497"/>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3C1F"/>
    <w:rsid w:val="00A03F3B"/>
    <w:rsid w:val="00A04EAE"/>
    <w:rsid w:val="00A0556B"/>
    <w:rsid w:val="00A0578F"/>
    <w:rsid w:val="00A0596A"/>
    <w:rsid w:val="00A06B4B"/>
    <w:rsid w:val="00A072AA"/>
    <w:rsid w:val="00A07502"/>
    <w:rsid w:val="00A10302"/>
    <w:rsid w:val="00A10FB8"/>
    <w:rsid w:val="00A11254"/>
    <w:rsid w:val="00A121C5"/>
    <w:rsid w:val="00A12886"/>
    <w:rsid w:val="00A132C2"/>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20A56"/>
    <w:rsid w:val="00A22378"/>
    <w:rsid w:val="00A2289A"/>
    <w:rsid w:val="00A2363B"/>
    <w:rsid w:val="00A245F2"/>
    <w:rsid w:val="00A24C0D"/>
    <w:rsid w:val="00A24DA4"/>
    <w:rsid w:val="00A25776"/>
    <w:rsid w:val="00A263CA"/>
    <w:rsid w:val="00A2678F"/>
    <w:rsid w:val="00A2680A"/>
    <w:rsid w:val="00A27903"/>
    <w:rsid w:val="00A27FA2"/>
    <w:rsid w:val="00A30251"/>
    <w:rsid w:val="00A30377"/>
    <w:rsid w:val="00A30ACA"/>
    <w:rsid w:val="00A30B63"/>
    <w:rsid w:val="00A30C63"/>
    <w:rsid w:val="00A317D6"/>
    <w:rsid w:val="00A31A8D"/>
    <w:rsid w:val="00A32011"/>
    <w:rsid w:val="00A3250E"/>
    <w:rsid w:val="00A3261B"/>
    <w:rsid w:val="00A3271C"/>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A51"/>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0C4"/>
    <w:rsid w:val="00A435F1"/>
    <w:rsid w:val="00A4366B"/>
    <w:rsid w:val="00A43716"/>
    <w:rsid w:val="00A43F5B"/>
    <w:rsid w:val="00A44292"/>
    <w:rsid w:val="00A447CF"/>
    <w:rsid w:val="00A44D9B"/>
    <w:rsid w:val="00A450F0"/>
    <w:rsid w:val="00A4523B"/>
    <w:rsid w:val="00A457A2"/>
    <w:rsid w:val="00A458D2"/>
    <w:rsid w:val="00A459C1"/>
    <w:rsid w:val="00A459C6"/>
    <w:rsid w:val="00A45D53"/>
    <w:rsid w:val="00A46283"/>
    <w:rsid w:val="00A462EA"/>
    <w:rsid w:val="00A46879"/>
    <w:rsid w:val="00A46A14"/>
    <w:rsid w:val="00A46E1C"/>
    <w:rsid w:val="00A46EFA"/>
    <w:rsid w:val="00A474F4"/>
    <w:rsid w:val="00A47850"/>
    <w:rsid w:val="00A5072C"/>
    <w:rsid w:val="00A5108D"/>
    <w:rsid w:val="00A51452"/>
    <w:rsid w:val="00A51AB4"/>
    <w:rsid w:val="00A521AD"/>
    <w:rsid w:val="00A5348A"/>
    <w:rsid w:val="00A53B37"/>
    <w:rsid w:val="00A53E55"/>
    <w:rsid w:val="00A53F56"/>
    <w:rsid w:val="00A54006"/>
    <w:rsid w:val="00A5422B"/>
    <w:rsid w:val="00A543B9"/>
    <w:rsid w:val="00A5458C"/>
    <w:rsid w:val="00A54A2A"/>
    <w:rsid w:val="00A54C55"/>
    <w:rsid w:val="00A54E04"/>
    <w:rsid w:val="00A54FA7"/>
    <w:rsid w:val="00A55286"/>
    <w:rsid w:val="00A554C7"/>
    <w:rsid w:val="00A5598D"/>
    <w:rsid w:val="00A55CBA"/>
    <w:rsid w:val="00A55F0B"/>
    <w:rsid w:val="00A564F1"/>
    <w:rsid w:val="00A56914"/>
    <w:rsid w:val="00A56E75"/>
    <w:rsid w:val="00A573FE"/>
    <w:rsid w:val="00A57428"/>
    <w:rsid w:val="00A602D1"/>
    <w:rsid w:val="00A6062B"/>
    <w:rsid w:val="00A60689"/>
    <w:rsid w:val="00A608F3"/>
    <w:rsid w:val="00A6108C"/>
    <w:rsid w:val="00A61286"/>
    <w:rsid w:val="00A617EF"/>
    <w:rsid w:val="00A61868"/>
    <w:rsid w:val="00A624C9"/>
    <w:rsid w:val="00A62607"/>
    <w:rsid w:val="00A6306B"/>
    <w:rsid w:val="00A63121"/>
    <w:rsid w:val="00A632BC"/>
    <w:rsid w:val="00A6398C"/>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5B"/>
    <w:rsid w:val="00A73BCE"/>
    <w:rsid w:val="00A73BF4"/>
    <w:rsid w:val="00A73D3D"/>
    <w:rsid w:val="00A747FB"/>
    <w:rsid w:val="00A7502C"/>
    <w:rsid w:val="00A7520C"/>
    <w:rsid w:val="00A75889"/>
    <w:rsid w:val="00A75B3C"/>
    <w:rsid w:val="00A7658D"/>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E30"/>
    <w:rsid w:val="00A838D6"/>
    <w:rsid w:val="00A83ADB"/>
    <w:rsid w:val="00A8423E"/>
    <w:rsid w:val="00A84327"/>
    <w:rsid w:val="00A84346"/>
    <w:rsid w:val="00A8470B"/>
    <w:rsid w:val="00A8475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372"/>
    <w:rsid w:val="00A914A6"/>
    <w:rsid w:val="00A91868"/>
    <w:rsid w:val="00A91CBB"/>
    <w:rsid w:val="00A926E5"/>
    <w:rsid w:val="00A936C1"/>
    <w:rsid w:val="00A9398A"/>
    <w:rsid w:val="00A93B46"/>
    <w:rsid w:val="00A942AD"/>
    <w:rsid w:val="00A9468A"/>
    <w:rsid w:val="00A94F99"/>
    <w:rsid w:val="00A9508E"/>
    <w:rsid w:val="00A95631"/>
    <w:rsid w:val="00A9606E"/>
    <w:rsid w:val="00A96855"/>
    <w:rsid w:val="00A969F3"/>
    <w:rsid w:val="00A96EF6"/>
    <w:rsid w:val="00A97528"/>
    <w:rsid w:val="00A97860"/>
    <w:rsid w:val="00A97C4F"/>
    <w:rsid w:val="00AA0074"/>
    <w:rsid w:val="00AA051D"/>
    <w:rsid w:val="00AA07C1"/>
    <w:rsid w:val="00AA0848"/>
    <w:rsid w:val="00AA08BA"/>
    <w:rsid w:val="00AA08ED"/>
    <w:rsid w:val="00AA1018"/>
    <w:rsid w:val="00AA1552"/>
    <w:rsid w:val="00AA16EF"/>
    <w:rsid w:val="00AA18BD"/>
    <w:rsid w:val="00AA23EE"/>
    <w:rsid w:val="00AA2DBB"/>
    <w:rsid w:val="00AA3290"/>
    <w:rsid w:val="00AA3C31"/>
    <w:rsid w:val="00AA43CE"/>
    <w:rsid w:val="00AA4557"/>
    <w:rsid w:val="00AA4887"/>
    <w:rsid w:val="00AA489F"/>
    <w:rsid w:val="00AA4B80"/>
    <w:rsid w:val="00AA4C92"/>
    <w:rsid w:val="00AA4EE4"/>
    <w:rsid w:val="00AA5173"/>
    <w:rsid w:val="00AA5675"/>
    <w:rsid w:val="00AA582C"/>
    <w:rsid w:val="00AA5A70"/>
    <w:rsid w:val="00AA5C45"/>
    <w:rsid w:val="00AA6168"/>
    <w:rsid w:val="00AA62F9"/>
    <w:rsid w:val="00AA649F"/>
    <w:rsid w:val="00AA6FC4"/>
    <w:rsid w:val="00AA7175"/>
    <w:rsid w:val="00AB014C"/>
    <w:rsid w:val="00AB024E"/>
    <w:rsid w:val="00AB0EBE"/>
    <w:rsid w:val="00AB0F82"/>
    <w:rsid w:val="00AB10F4"/>
    <w:rsid w:val="00AB140C"/>
    <w:rsid w:val="00AB1432"/>
    <w:rsid w:val="00AB1E06"/>
    <w:rsid w:val="00AB31BD"/>
    <w:rsid w:val="00AB32E6"/>
    <w:rsid w:val="00AB34E9"/>
    <w:rsid w:val="00AB3A57"/>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1409"/>
    <w:rsid w:val="00AC17BC"/>
    <w:rsid w:val="00AC189F"/>
    <w:rsid w:val="00AC1DAD"/>
    <w:rsid w:val="00AC25EE"/>
    <w:rsid w:val="00AC288D"/>
    <w:rsid w:val="00AC2F7F"/>
    <w:rsid w:val="00AC324A"/>
    <w:rsid w:val="00AC492C"/>
    <w:rsid w:val="00AC4D72"/>
    <w:rsid w:val="00AC57C9"/>
    <w:rsid w:val="00AC57D2"/>
    <w:rsid w:val="00AC59C0"/>
    <w:rsid w:val="00AC6131"/>
    <w:rsid w:val="00AC61CF"/>
    <w:rsid w:val="00AC6A1C"/>
    <w:rsid w:val="00AC6E07"/>
    <w:rsid w:val="00AC7A83"/>
    <w:rsid w:val="00AC7E57"/>
    <w:rsid w:val="00AC7E89"/>
    <w:rsid w:val="00AC7EBB"/>
    <w:rsid w:val="00AD020D"/>
    <w:rsid w:val="00AD0513"/>
    <w:rsid w:val="00AD081B"/>
    <w:rsid w:val="00AD0DC5"/>
    <w:rsid w:val="00AD0EAA"/>
    <w:rsid w:val="00AD16E5"/>
    <w:rsid w:val="00AD1E6C"/>
    <w:rsid w:val="00AD206B"/>
    <w:rsid w:val="00AD20B4"/>
    <w:rsid w:val="00AD22B0"/>
    <w:rsid w:val="00AD2504"/>
    <w:rsid w:val="00AD2E12"/>
    <w:rsid w:val="00AD344D"/>
    <w:rsid w:val="00AD3F18"/>
    <w:rsid w:val="00AD4079"/>
    <w:rsid w:val="00AD4754"/>
    <w:rsid w:val="00AD4BE5"/>
    <w:rsid w:val="00AD4CB3"/>
    <w:rsid w:val="00AD5366"/>
    <w:rsid w:val="00AD5371"/>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FC4"/>
    <w:rsid w:val="00AE4388"/>
    <w:rsid w:val="00AE49A5"/>
    <w:rsid w:val="00AE49AB"/>
    <w:rsid w:val="00AE5080"/>
    <w:rsid w:val="00AE548F"/>
    <w:rsid w:val="00AE5FD2"/>
    <w:rsid w:val="00AE6318"/>
    <w:rsid w:val="00AE6788"/>
    <w:rsid w:val="00AE6AFC"/>
    <w:rsid w:val="00AE72D1"/>
    <w:rsid w:val="00AE741C"/>
    <w:rsid w:val="00AF0FD2"/>
    <w:rsid w:val="00AF17FC"/>
    <w:rsid w:val="00AF1B10"/>
    <w:rsid w:val="00AF1DCF"/>
    <w:rsid w:val="00AF20E1"/>
    <w:rsid w:val="00AF23DC"/>
    <w:rsid w:val="00AF2A7B"/>
    <w:rsid w:val="00AF35B0"/>
    <w:rsid w:val="00AF3C52"/>
    <w:rsid w:val="00AF44E4"/>
    <w:rsid w:val="00AF44F4"/>
    <w:rsid w:val="00AF465A"/>
    <w:rsid w:val="00AF4A12"/>
    <w:rsid w:val="00AF4BB2"/>
    <w:rsid w:val="00AF4CE5"/>
    <w:rsid w:val="00AF5023"/>
    <w:rsid w:val="00AF533D"/>
    <w:rsid w:val="00AF582A"/>
    <w:rsid w:val="00AF609D"/>
    <w:rsid w:val="00AF7B81"/>
    <w:rsid w:val="00B003D7"/>
    <w:rsid w:val="00B007A4"/>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973"/>
    <w:rsid w:val="00B07C8F"/>
    <w:rsid w:val="00B07D1A"/>
    <w:rsid w:val="00B1088E"/>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B71"/>
    <w:rsid w:val="00B15DE2"/>
    <w:rsid w:val="00B16FF3"/>
    <w:rsid w:val="00B1734F"/>
    <w:rsid w:val="00B1772A"/>
    <w:rsid w:val="00B17849"/>
    <w:rsid w:val="00B17A27"/>
    <w:rsid w:val="00B20D83"/>
    <w:rsid w:val="00B20FD7"/>
    <w:rsid w:val="00B213D7"/>
    <w:rsid w:val="00B214AD"/>
    <w:rsid w:val="00B2224F"/>
    <w:rsid w:val="00B222FA"/>
    <w:rsid w:val="00B22422"/>
    <w:rsid w:val="00B22A8B"/>
    <w:rsid w:val="00B232C9"/>
    <w:rsid w:val="00B23AAA"/>
    <w:rsid w:val="00B23F4E"/>
    <w:rsid w:val="00B24A2F"/>
    <w:rsid w:val="00B24C14"/>
    <w:rsid w:val="00B24D68"/>
    <w:rsid w:val="00B24FB2"/>
    <w:rsid w:val="00B25333"/>
    <w:rsid w:val="00B25632"/>
    <w:rsid w:val="00B257A1"/>
    <w:rsid w:val="00B26A33"/>
    <w:rsid w:val="00B26FAA"/>
    <w:rsid w:val="00B273B9"/>
    <w:rsid w:val="00B3037C"/>
    <w:rsid w:val="00B30616"/>
    <w:rsid w:val="00B3089E"/>
    <w:rsid w:val="00B30AF9"/>
    <w:rsid w:val="00B30DD5"/>
    <w:rsid w:val="00B3111E"/>
    <w:rsid w:val="00B316C5"/>
    <w:rsid w:val="00B31A3B"/>
    <w:rsid w:val="00B32297"/>
    <w:rsid w:val="00B3233B"/>
    <w:rsid w:val="00B325DF"/>
    <w:rsid w:val="00B32EF0"/>
    <w:rsid w:val="00B33109"/>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228C"/>
    <w:rsid w:val="00B43918"/>
    <w:rsid w:val="00B4427B"/>
    <w:rsid w:val="00B44FC1"/>
    <w:rsid w:val="00B46A32"/>
    <w:rsid w:val="00B46F79"/>
    <w:rsid w:val="00B46FD6"/>
    <w:rsid w:val="00B471E7"/>
    <w:rsid w:val="00B47770"/>
    <w:rsid w:val="00B47FC2"/>
    <w:rsid w:val="00B5004F"/>
    <w:rsid w:val="00B515FB"/>
    <w:rsid w:val="00B51738"/>
    <w:rsid w:val="00B5189E"/>
    <w:rsid w:val="00B52078"/>
    <w:rsid w:val="00B522AC"/>
    <w:rsid w:val="00B52684"/>
    <w:rsid w:val="00B53888"/>
    <w:rsid w:val="00B53EA5"/>
    <w:rsid w:val="00B546A5"/>
    <w:rsid w:val="00B5542D"/>
    <w:rsid w:val="00B55792"/>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397"/>
    <w:rsid w:val="00B6162E"/>
    <w:rsid w:val="00B62C0E"/>
    <w:rsid w:val="00B62C51"/>
    <w:rsid w:val="00B6352B"/>
    <w:rsid w:val="00B63A35"/>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AAF"/>
    <w:rsid w:val="00B7041E"/>
    <w:rsid w:val="00B70C6B"/>
    <w:rsid w:val="00B71008"/>
    <w:rsid w:val="00B71A1E"/>
    <w:rsid w:val="00B71C5A"/>
    <w:rsid w:val="00B71EB4"/>
    <w:rsid w:val="00B72681"/>
    <w:rsid w:val="00B72B99"/>
    <w:rsid w:val="00B72BC3"/>
    <w:rsid w:val="00B72CBA"/>
    <w:rsid w:val="00B72ECC"/>
    <w:rsid w:val="00B73666"/>
    <w:rsid w:val="00B74BB6"/>
    <w:rsid w:val="00B74C44"/>
    <w:rsid w:val="00B74FB1"/>
    <w:rsid w:val="00B75209"/>
    <w:rsid w:val="00B75C63"/>
    <w:rsid w:val="00B76496"/>
    <w:rsid w:val="00B76AFF"/>
    <w:rsid w:val="00B76C9F"/>
    <w:rsid w:val="00B77333"/>
    <w:rsid w:val="00B7751F"/>
    <w:rsid w:val="00B801E2"/>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100E"/>
    <w:rsid w:val="00B9197D"/>
    <w:rsid w:val="00B919B2"/>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A00C4"/>
    <w:rsid w:val="00BA03AB"/>
    <w:rsid w:val="00BA08F8"/>
    <w:rsid w:val="00BA0FB9"/>
    <w:rsid w:val="00BA1333"/>
    <w:rsid w:val="00BA15B8"/>
    <w:rsid w:val="00BA2156"/>
    <w:rsid w:val="00BA2295"/>
    <w:rsid w:val="00BA2751"/>
    <w:rsid w:val="00BA2A13"/>
    <w:rsid w:val="00BA2FA9"/>
    <w:rsid w:val="00BA307A"/>
    <w:rsid w:val="00BA3550"/>
    <w:rsid w:val="00BA3851"/>
    <w:rsid w:val="00BA3BE0"/>
    <w:rsid w:val="00BA3C76"/>
    <w:rsid w:val="00BA4254"/>
    <w:rsid w:val="00BA46A0"/>
    <w:rsid w:val="00BA60BE"/>
    <w:rsid w:val="00BA61AF"/>
    <w:rsid w:val="00BA63AA"/>
    <w:rsid w:val="00BA647E"/>
    <w:rsid w:val="00BA7659"/>
    <w:rsid w:val="00BA77E9"/>
    <w:rsid w:val="00BA78F1"/>
    <w:rsid w:val="00BB012A"/>
    <w:rsid w:val="00BB019B"/>
    <w:rsid w:val="00BB0340"/>
    <w:rsid w:val="00BB066F"/>
    <w:rsid w:val="00BB077E"/>
    <w:rsid w:val="00BB09F0"/>
    <w:rsid w:val="00BB0AFD"/>
    <w:rsid w:val="00BB12C2"/>
    <w:rsid w:val="00BB131F"/>
    <w:rsid w:val="00BB13C0"/>
    <w:rsid w:val="00BB16FD"/>
    <w:rsid w:val="00BB1874"/>
    <w:rsid w:val="00BB1E64"/>
    <w:rsid w:val="00BB2036"/>
    <w:rsid w:val="00BB20C7"/>
    <w:rsid w:val="00BB2143"/>
    <w:rsid w:val="00BB2172"/>
    <w:rsid w:val="00BB4074"/>
    <w:rsid w:val="00BB416B"/>
    <w:rsid w:val="00BB426E"/>
    <w:rsid w:val="00BB4344"/>
    <w:rsid w:val="00BB4438"/>
    <w:rsid w:val="00BB4544"/>
    <w:rsid w:val="00BB45D8"/>
    <w:rsid w:val="00BB4CE2"/>
    <w:rsid w:val="00BB5353"/>
    <w:rsid w:val="00BB5736"/>
    <w:rsid w:val="00BB5EE8"/>
    <w:rsid w:val="00BB6148"/>
    <w:rsid w:val="00BB77A3"/>
    <w:rsid w:val="00BB78F9"/>
    <w:rsid w:val="00BB79CC"/>
    <w:rsid w:val="00BB7A60"/>
    <w:rsid w:val="00BB7C70"/>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A91"/>
    <w:rsid w:val="00BC7BCF"/>
    <w:rsid w:val="00BC7CEC"/>
    <w:rsid w:val="00BD0330"/>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0E81"/>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764"/>
    <w:rsid w:val="00BE47C7"/>
    <w:rsid w:val="00BE4D31"/>
    <w:rsid w:val="00BE4D3D"/>
    <w:rsid w:val="00BE524A"/>
    <w:rsid w:val="00BE537C"/>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2470"/>
    <w:rsid w:val="00C02A0B"/>
    <w:rsid w:val="00C02C2A"/>
    <w:rsid w:val="00C0310A"/>
    <w:rsid w:val="00C03176"/>
    <w:rsid w:val="00C032B9"/>
    <w:rsid w:val="00C0398C"/>
    <w:rsid w:val="00C03E3F"/>
    <w:rsid w:val="00C054A9"/>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616F"/>
    <w:rsid w:val="00C178DC"/>
    <w:rsid w:val="00C17EA5"/>
    <w:rsid w:val="00C17FDE"/>
    <w:rsid w:val="00C20291"/>
    <w:rsid w:val="00C20298"/>
    <w:rsid w:val="00C20360"/>
    <w:rsid w:val="00C20401"/>
    <w:rsid w:val="00C204D8"/>
    <w:rsid w:val="00C20F62"/>
    <w:rsid w:val="00C219CF"/>
    <w:rsid w:val="00C219E4"/>
    <w:rsid w:val="00C21EE4"/>
    <w:rsid w:val="00C22C9F"/>
    <w:rsid w:val="00C233DB"/>
    <w:rsid w:val="00C23EFF"/>
    <w:rsid w:val="00C24966"/>
    <w:rsid w:val="00C24C71"/>
    <w:rsid w:val="00C24FDF"/>
    <w:rsid w:val="00C252FB"/>
    <w:rsid w:val="00C256E1"/>
    <w:rsid w:val="00C259CA"/>
    <w:rsid w:val="00C26285"/>
    <w:rsid w:val="00C266A7"/>
    <w:rsid w:val="00C2695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125"/>
    <w:rsid w:val="00C51138"/>
    <w:rsid w:val="00C517BD"/>
    <w:rsid w:val="00C51B4B"/>
    <w:rsid w:val="00C51B7F"/>
    <w:rsid w:val="00C5228F"/>
    <w:rsid w:val="00C52EA6"/>
    <w:rsid w:val="00C52F45"/>
    <w:rsid w:val="00C52FD9"/>
    <w:rsid w:val="00C5336B"/>
    <w:rsid w:val="00C535A2"/>
    <w:rsid w:val="00C53B82"/>
    <w:rsid w:val="00C53D12"/>
    <w:rsid w:val="00C540E8"/>
    <w:rsid w:val="00C54492"/>
    <w:rsid w:val="00C547F1"/>
    <w:rsid w:val="00C54813"/>
    <w:rsid w:val="00C54B59"/>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F57"/>
    <w:rsid w:val="00C76535"/>
    <w:rsid w:val="00C765E2"/>
    <w:rsid w:val="00C76901"/>
    <w:rsid w:val="00C769C6"/>
    <w:rsid w:val="00C76FC4"/>
    <w:rsid w:val="00C776F9"/>
    <w:rsid w:val="00C7777F"/>
    <w:rsid w:val="00C80081"/>
    <w:rsid w:val="00C805C9"/>
    <w:rsid w:val="00C805E4"/>
    <w:rsid w:val="00C81390"/>
    <w:rsid w:val="00C821E6"/>
    <w:rsid w:val="00C8233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4BC4"/>
    <w:rsid w:val="00C8530E"/>
    <w:rsid w:val="00C85FB1"/>
    <w:rsid w:val="00C86784"/>
    <w:rsid w:val="00C867A4"/>
    <w:rsid w:val="00C86FBB"/>
    <w:rsid w:val="00C8712E"/>
    <w:rsid w:val="00C87147"/>
    <w:rsid w:val="00C871AB"/>
    <w:rsid w:val="00C904F1"/>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BAE"/>
    <w:rsid w:val="00CA0CDA"/>
    <w:rsid w:val="00CA1A59"/>
    <w:rsid w:val="00CA1F48"/>
    <w:rsid w:val="00CA214A"/>
    <w:rsid w:val="00CA233E"/>
    <w:rsid w:val="00CA27E9"/>
    <w:rsid w:val="00CA3C2A"/>
    <w:rsid w:val="00CA449E"/>
    <w:rsid w:val="00CA4661"/>
    <w:rsid w:val="00CA466F"/>
    <w:rsid w:val="00CA49AB"/>
    <w:rsid w:val="00CA4DEC"/>
    <w:rsid w:val="00CA50CB"/>
    <w:rsid w:val="00CA51C0"/>
    <w:rsid w:val="00CA545D"/>
    <w:rsid w:val="00CA635A"/>
    <w:rsid w:val="00CA63C8"/>
    <w:rsid w:val="00CA64EF"/>
    <w:rsid w:val="00CA67EF"/>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7CF"/>
    <w:rsid w:val="00CC798B"/>
    <w:rsid w:val="00CC7A17"/>
    <w:rsid w:val="00CC7C8E"/>
    <w:rsid w:val="00CC7CE1"/>
    <w:rsid w:val="00CC7EE8"/>
    <w:rsid w:val="00CD0616"/>
    <w:rsid w:val="00CD1691"/>
    <w:rsid w:val="00CD2344"/>
    <w:rsid w:val="00CD27F6"/>
    <w:rsid w:val="00CD2B0B"/>
    <w:rsid w:val="00CD2D7C"/>
    <w:rsid w:val="00CD2EF0"/>
    <w:rsid w:val="00CD3451"/>
    <w:rsid w:val="00CD409B"/>
    <w:rsid w:val="00CD43B0"/>
    <w:rsid w:val="00CD44C2"/>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FAB"/>
    <w:rsid w:val="00CE36D6"/>
    <w:rsid w:val="00CE3739"/>
    <w:rsid w:val="00CE3BC1"/>
    <w:rsid w:val="00CE42D5"/>
    <w:rsid w:val="00CE43ED"/>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0E7A"/>
    <w:rsid w:val="00CF1279"/>
    <w:rsid w:val="00CF18B4"/>
    <w:rsid w:val="00CF1EE1"/>
    <w:rsid w:val="00CF2093"/>
    <w:rsid w:val="00CF20A3"/>
    <w:rsid w:val="00CF2A79"/>
    <w:rsid w:val="00CF3940"/>
    <w:rsid w:val="00CF3B58"/>
    <w:rsid w:val="00CF3F50"/>
    <w:rsid w:val="00CF4AC1"/>
    <w:rsid w:val="00CF4DAC"/>
    <w:rsid w:val="00CF5C5C"/>
    <w:rsid w:val="00CF63FC"/>
    <w:rsid w:val="00CF6653"/>
    <w:rsid w:val="00CF6985"/>
    <w:rsid w:val="00CF69AA"/>
    <w:rsid w:val="00D00B18"/>
    <w:rsid w:val="00D00F9E"/>
    <w:rsid w:val="00D01B02"/>
    <w:rsid w:val="00D01F6F"/>
    <w:rsid w:val="00D021A7"/>
    <w:rsid w:val="00D02C9E"/>
    <w:rsid w:val="00D02D6F"/>
    <w:rsid w:val="00D02E78"/>
    <w:rsid w:val="00D0308C"/>
    <w:rsid w:val="00D03407"/>
    <w:rsid w:val="00D03A80"/>
    <w:rsid w:val="00D03DBC"/>
    <w:rsid w:val="00D0477C"/>
    <w:rsid w:val="00D04B2E"/>
    <w:rsid w:val="00D04D1A"/>
    <w:rsid w:val="00D0574D"/>
    <w:rsid w:val="00D0576A"/>
    <w:rsid w:val="00D05882"/>
    <w:rsid w:val="00D0593B"/>
    <w:rsid w:val="00D060D1"/>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3A9"/>
    <w:rsid w:val="00D20425"/>
    <w:rsid w:val="00D2072B"/>
    <w:rsid w:val="00D20BCC"/>
    <w:rsid w:val="00D20D78"/>
    <w:rsid w:val="00D20F35"/>
    <w:rsid w:val="00D2168F"/>
    <w:rsid w:val="00D21C75"/>
    <w:rsid w:val="00D22D6C"/>
    <w:rsid w:val="00D23315"/>
    <w:rsid w:val="00D235FE"/>
    <w:rsid w:val="00D23969"/>
    <w:rsid w:val="00D23E3D"/>
    <w:rsid w:val="00D23EFC"/>
    <w:rsid w:val="00D24065"/>
    <w:rsid w:val="00D24704"/>
    <w:rsid w:val="00D24835"/>
    <w:rsid w:val="00D24BA3"/>
    <w:rsid w:val="00D24E0F"/>
    <w:rsid w:val="00D24E27"/>
    <w:rsid w:val="00D251C7"/>
    <w:rsid w:val="00D253C8"/>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72C5"/>
    <w:rsid w:val="00D375D9"/>
    <w:rsid w:val="00D37708"/>
    <w:rsid w:val="00D37E8B"/>
    <w:rsid w:val="00D37F91"/>
    <w:rsid w:val="00D4049B"/>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7522"/>
    <w:rsid w:val="00D476D9"/>
    <w:rsid w:val="00D477F7"/>
    <w:rsid w:val="00D47D27"/>
    <w:rsid w:val="00D47D59"/>
    <w:rsid w:val="00D47E4C"/>
    <w:rsid w:val="00D47F5A"/>
    <w:rsid w:val="00D50014"/>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5531"/>
    <w:rsid w:val="00D55543"/>
    <w:rsid w:val="00D55762"/>
    <w:rsid w:val="00D55D43"/>
    <w:rsid w:val="00D561AF"/>
    <w:rsid w:val="00D5644B"/>
    <w:rsid w:val="00D56484"/>
    <w:rsid w:val="00D56F91"/>
    <w:rsid w:val="00D574A7"/>
    <w:rsid w:val="00D57942"/>
    <w:rsid w:val="00D57D2C"/>
    <w:rsid w:val="00D57D61"/>
    <w:rsid w:val="00D60B95"/>
    <w:rsid w:val="00D610EA"/>
    <w:rsid w:val="00D613BC"/>
    <w:rsid w:val="00D61596"/>
    <w:rsid w:val="00D6171C"/>
    <w:rsid w:val="00D6182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70221"/>
    <w:rsid w:val="00D70A65"/>
    <w:rsid w:val="00D70B58"/>
    <w:rsid w:val="00D70EB5"/>
    <w:rsid w:val="00D718D1"/>
    <w:rsid w:val="00D71B62"/>
    <w:rsid w:val="00D71D81"/>
    <w:rsid w:val="00D71E71"/>
    <w:rsid w:val="00D7350E"/>
    <w:rsid w:val="00D739F0"/>
    <w:rsid w:val="00D73CF8"/>
    <w:rsid w:val="00D73E8B"/>
    <w:rsid w:val="00D74646"/>
    <w:rsid w:val="00D74ADF"/>
    <w:rsid w:val="00D7556E"/>
    <w:rsid w:val="00D7563F"/>
    <w:rsid w:val="00D7579A"/>
    <w:rsid w:val="00D7589C"/>
    <w:rsid w:val="00D75FA0"/>
    <w:rsid w:val="00D76ADD"/>
    <w:rsid w:val="00D76ADF"/>
    <w:rsid w:val="00D76B34"/>
    <w:rsid w:val="00D77208"/>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8A6"/>
    <w:rsid w:val="00D849BA"/>
    <w:rsid w:val="00D84FC5"/>
    <w:rsid w:val="00D852C8"/>
    <w:rsid w:val="00D853FE"/>
    <w:rsid w:val="00D85F2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1F3"/>
    <w:rsid w:val="00D96452"/>
    <w:rsid w:val="00D973FB"/>
    <w:rsid w:val="00D97522"/>
    <w:rsid w:val="00DA04EA"/>
    <w:rsid w:val="00DA07FD"/>
    <w:rsid w:val="00DA0DD7"/>
    <w:rsid w:val="00DA0E02"/>
    <w:rsid w:val="00DA2654"/>
    <w:rsid w:val="00DA3B7D"/>
    <w:rsid w:val="00DA3C25"/>
    <w:rsid w:val="00DA46C0"/>
    <w:rsid w:val="00DA4CF3"/>
    <w:rsid w:val="00DA54AB"/>
    <w:rsid w:val="00DA5C3B"/>
    <w:rsid w:val="00DA5C8D"/>
    <w:rsid w:val="00DA6578"/>
    <w:rsid w:val="00DA6B89"/>
    <w:rsid w:val="00DA76A1"/>
    <w:rsid w:val="00DA7BC1"/>
    <w:rsid w:val="00DB03AE"/>
    <w:rsid w:val="00DB0F44"/>
    <w:rsid w:val="00DB10A4"/>
    <w:rsid w:val="00DB17A9"/>
    <w:rsid w:val="00DB1C16"/>
    <w:rsid w:val="00DB255B"/>
    <w:rsid w:val="00DB28E4"/>
    <w:rsid w:val="00DB2B5F"/>
    <w:rsid w:val="00DB2D0C"/>
    <w:rsid w:val="00DB3100"/>
    <w:rsid w:val="00DB310B"/>
    <w:rsid w:val="00DB324A"/>
    <w:rsid w:val="00DB391B"/>
    <w:rsid w:val="00DB39B2"/>
    <w:rsid w:val="00DB3A17"/>
    <w:rsid w:val="00DB3A5E"/>
    <w:rsid w:val="00DB41FA"/>
    <w:rsid w:val="00DB4D46"/>
    <w:rsid w:val="00DB4E6C"/>
    <w:rsid w:val="00DB5004"/>
    <w:rsid w:val="00DB5243"/>
    <w:rsid w:val="00DB589F"/>
    <w:rsid w:val="00DB5CE8"/>
    <w:rsid w:val="00DB5F88"/>
    <w:rsid w:val="00DB637D"/>
    <w:rsid w:val="00DB6573"/>
    <w:rsid w:val="00DB785E"/>
    <w:rsid w:val="00DB7CD6"/>
    <w:rsid w:val="00DB7DD6"/>
    <w:rsid w:val="00DB7FB9"/>
    <w:rsid w:val="00DC2BA9"/>
    <w:rsid w:val="00DC2EF3"/>
    <w:rsid w:val="00DC4074"/>
    <w:rsid w:val="00DC4371"/>
    <w:rsid w:val="00DC443D"/>
    <w:rsid w:val="00DC4463"/>
    <w:rsid w:val="00DC5101"/>
    <w:rsid w:val="00DC554A"/>
    <w:rsid w:val="00DC55D9"/>
    <w:rsid w:val="00DC5A9D"/>
    <w:rsid w:val="00DC5B77"/>
    <w:rsid w:val="00DC5F3A"/>
    <w:rsid w:val="00DC6048"/>
    <w:rsid w:val="00DC60F8"/>
    <w:rsid w:val="00DC61A5"/>
    <w:rsid w:val="00DC69BF"/>
    <w:rsid w:val="00DD0193"/>
    <w:rsid w:val="00DD0D06"/>
    <w:rsid w:val="00DD0E00"/>
    <w:rsid w:val="00DD1271"/>
    <w:rsid w:val="00DD2B16"/>
    <w:rsid w:val="00DD2C03"/>
    <w:rsid w:val="00DD2C6E"/>
    <w:rsid w:val="00DD2FCE"/>
    <w:rsid w:val="00DD3D89"/>
    <w:rsid w:val="00DD3FBC"/>
    <w:rsid w:val="00DD4221"/>
    <w:rsid w:val="00DD4510"/>
    <w:rsid w:val="00DD5423"/>
    <w:rsid w:val="00DD563B"/>
    <w:rsid w:val="00DD57D2"/>
    <w:rsid w:val="00DD5889"/>
    <w:rsid w:val="00DD59E0"/>
    <w:rsid w:val="00DD6620"/>
    <w:rsid w:val="00DD6B1E"/>
    <w:rsid w:val="00DD6BCB"/>
    <w:rsid w:val="00DD70C5"/>
    <w:rsid w:val="00DD71E8"/>
    <w:rsid w:val="00DD724B"/>
    <w:rsid w:val="00DD762B"/>
    <w:rsid w:val="00DD7653"/>
    <w:rsid w:val="00DD7992"/>
    <w:rsid w:val="00DD7B25"/>
    <w:rsid w:val="00DE07A1"/>
    <w:rsid w:val="00DE088D"/>
    <w:rsid w:val="00DE08C9"/>
    <w:rsid w:val="00DE0EDC"/>
    <w:rsid w:val="00DE1366"/>
    <w:rsid w:val="00DE1935"/>
    <w:rsid w:val="00DE1A43"/>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F30"/>
    <w:rsid w:val="00DF1074"/>
    <w:rsid w:val="00DF10DD"/>
    <w:rsid w:val="00DF148D"/>
    <w:rsid w:val="00DF15E7"/>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1440"/>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1BD"/>
    <w:rsid w:val="00E066FE"/>
    <w:rsid w:val="00E06723"/>
    <w:rsid w:val="00E06900"/>
    <w:rsid w:val="00E069CC"/>
    <w:rsid w:val="00E07E6A"/>
    <w:rsid w:val="00E10183"/>
    <w:rsid w:val="00E10202"/>
    <w:rsid w:val="00E10364"/>
    <w:rsid w:val="00E10CE1"/>
    <w:rsid w:val="00E11192"/>
    <w:rsid w:val="00E111A3"/>
    <w:rsid w:val="00E11283"/>
    <w:rsid w:val="00E116A7"/>
    <w:rsid w:val="00E11784"/>
    <w:rsid w:val="00E11F90"/>
    <w:rsid w:val="00E12056"/>
    <w:rsid w:val="00E129CA"/>
    <w:rsid w:val="00E12AC4"/>
    <w:rsid w:val="00E136A7"/>
    <w:rsid w:val="00E13ED5"/>
    <w:rsid w:val="00E14278"/>
    <w:rsid w:val="00E14487"/>
    <w:rsid w:val="00E14ACD"/>
    <w:rsid w:val="00E14BFC"/>
    <w:rsid w:val="00E1518A"/>
    <w:rsid w:val="00E152BB"/>
    <w:rsid w:val="00E153FB"/>
    <w:rsid w:val="00E162BD"/>
    <w:rsid w:val="00E168B1"/>
    <w:rsid w:val="00E173DB"/>
    <w:rsid w:val="00E1797A"/>
    <w:rsid w:val="00E200A4"/>
    <w:rsid w:val="00E202D0"/>
    <w:rsid w:val="00E20682"/>
    <w:rsid w:val="00E2089E"/>
    <w:rsid w:val="00E20F4F"/>
    <w:rsid w:val="00E21673"/>
    <w:rsid w:val="00E228F7"/>
    <w:rsid w:val="00E22C97"/>
    <w:rsid w:val="00E22CA4"/>
    <w:rsid w:val="00E237F0"/>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4919"/>
    <w:rsid w:val="00E4504A"/>
    <w:rsid w:val="00E457A9"/>
    <w:rsid w:val="00E459B4"/>
    <w:rsid w:val="00E45C1B"/>
    <w:rsid w:val="00E45CC0"/>
    <w:rsid w:val="00E46660"/>
    <w:rsid w:val="00E467CA"/>
    <w:rsid w:val="00E46801"/>
    <w:rsid w:val="00E469C3"/>
    <w:rsid w:val="00E46EB0"/>
    <w:rsid w:val="00E470AC"/>
    <w:rsid w:val="00E47530"/>
    <w:rsid w:val="00E47732"/>
    <w:rsid w:val="00E47852"/>
    <w:rsid w:val="00E478F7"/>
    <w:rsid w:val="00E47BEB"/>
    <w:rsid w:val="00E5028E"/>
    <w:rsid w:val="00E50467"/>
    <w:rsid w:val="00E504CC"/>
    <w:rsid w:val="00E511C1"/>
    <w:rsid w:val="00E512F9"/>
    <w:rsid w:val="00E519D7"/>
    <w:rsid w:val="00E519E1"/>
    <w:rsid w:val="00E519EC"/>
    <w:rsid w:val="00E51E6F"/>
    <w:rsid w:val="00E52E22"/>
    <w:rsid w:val="00E53036"/>
    <w:rsid w:val="00E53078"/>
    <w:rsid w:val="00E53244"/>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FB"/>
    <w:rsid w:val="00E57E35"/>
    <w:rsid w:val="00E60C18"/>
    <w:rsid w:val="00E61690"/>
    <w:rsid w:val="00E61F7C"/>
    <w:rsid w:val="00E62064"/>
    <w:rsid w:val="00E62963"/>
    <w:rsid w:val="00E63D6B"/>
    <w:rsid w:val="00E63E7A"/>
    <w:rsid w:val="00E63F51"/>
    <w:rsid w:val="00E642A4"/>
    <w:rsid w:val="00E643C0"/>
    <w:rsid w:val="00E6498E"/>
    <w:rsid w:val="00E65035"/>
    <w:rsid w:val="00E6529D"/>
    <w:rsid w:val="00E65B32"/>
    <w:rsid w:val="00E65F29"/>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BE5"/>
    <w:rsid w:val="00E81CEA"/>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6E4"/>
    <w:rsid w:val="00E95A71"/>
    <w:rsid w:val="00E96F6B"/>
    <w:rsid w:val="00E978DF"/>
    <w:rsid w:val="00E97930"/>
    <w:rsid w:val="00E97C48"/>
    <w:rsid w:val="00E97CAF"/>
    <w:rsid w:val="00E97F1A"/>
    <w:rsid w:val="00EA06E6"/>
    <w:rsid w:val="00EA08F0"/>
    <w:rsid w:val="00EA0A71"/>
    <w:rsid w:val="00EA10E5"/>
    <w:rsid w:val="00EA14DF"/>
    <w:rsid w:val="00EA1B71"/>
    <w:rsid w:val="00EA1E7D"/>
    <w:rsid w:val="00EA2544"/>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76D"/>
    <w:rsid w:val="00EB686E"/>
    <w:rsid w:val="00EB70DE"/>
    <w:rsid w:val="00EB72BE"/>
    <w:rsid w:val="00EB72FD"/>
    <w:rsid w:val="00EC12D1"/>
    <w:rsid w:val="00EC1482"/>
    <w:rsid w:val="00EC1880"/>
    <w:rsid w:val="00EC193F"/>
    <w:rsid w:val="00EC27B3"/>
    <w:rsid w:val="00EC2A50"/>
    <w:rsid w:val="00EC2B18"/>
    <w:rsid w:val="00EC2C33"/>
    <w:rsid w:val="00EC3078"/>
    <w:rsid w:val="00EC31A6"/>
    <w:rsid w:val="00EC3449"/>
    <w:rsid w:val="00EC3D53"/>
    <w:rsid w:val="00EC406E"/>
    <w:rsid w:val="00EC40C5"/>
    <w:rsid w:val="00EC42D6"/>
    <w:rsid w:val="00EC5078"/>
    <w:rsid w:val="00EC5121"/>
    <w:rsid w:val="00EC5535"/>
    <w:rsid w:val="00EC58F7"/>
    <w:rsid w:val="00EC6577"/>
    <w:rsid w:val="00EC73D2"/>
    <w:rsid w:val="00ED036A"/>
    <w:rsid w:val="00ED05D6"/>
    <w:rsid w:val="00ED0C3A"/>
    <w:rsid w:val="00ED1742"/>
    <w:rsid w:val="00ED1DB4"/>
    <w:rsid w:val="00ED202D"/>
    <w:rsid w:val="00ED2152"/>
    <w:rsid w:val="00ED259F"/>
    <w:rsid w:val="00ED2736"/>
    <w:rsid w:val="00ED2D54"/>
    <w:rsid w:val="00ED3638"/>
    <w:rsid w:val="00ED3D66"/>
    <w:rsid w:val="00ED3E56"/>
    <w:rsid w:val="00ED3F55"/>
    <w:rsid w:val="00ED4841"/>
    <w:rsid w:val="00ED4A9B"/>
    <w:rsid w:val="00ED4D25"/>
    <w:rsid w:val="00ED4D66"/>
    <w:rsid w:val="00ED56E8"/>
    <w:rsid w:val="00ED593F"/>
    <w:rsid w:val="00ED5CBF"/>
    <w:rsid w:val="00ED639A"/>
    <w:rsid w:val="00ED693D"/>
    <w:rsid w:val="00ED6E62"/>
    <w:rsid w:val="00ED6E88"/>
    <w:rsid w:val="00ED7097"/>
    <w:rsid w:val="00ED7470"/>
    <w:rsid w:val="00ED75C9"/>
    <w:rsid w:val="00ED793C"/>
    <w:rsid w:val="00ED7E41"/>
    <w:rsid w:val="00EE000D"/>
    <w:rsid w:val="00EE0423"/>
    <w:rsid w:val="00EE04D2"/>
    <w:rsid w:val="00EE0C58"/>
    <w:rsid w:val="00EE0E87"/>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04F"/>
    <w:rsid w:val="00EE4639"/>
    <w:rsid w:val="00EE4C63"/>
    <w:rsid w:val="00EE4D0E"/>
    <w:rsid w:val="00EE5054"/>
    <w:rsid w:val="00EE5AE9"/>
    <w:rsid w:val="00EE6874"/>
    <w:rsid w:val="00EE68A4"/>
    <w:rsid w:val="00EE6C2E"/>
    <w:rsid w:val="00EE6EC0"/>
    <w:rsid w:val="00EE6F35"/>
    <w:rsid w:val="00EE70EB"/>
    <w:rsid w:val="00EE7809"/>
    <w:rsid w:val="00EE7AC6"/>
    <w:rsid w:val="00EE7B27"/>
    <w:rsid w:val="00EF046C"/>
    <w:rsid w:val="00EF0815"/>
    <w:rsid w:val="00EF0959"/>
    <w:rsid w:val="00EF1ACE"/>
    <w:rsid w:val="00EF1E58"/>
    <w:rsid w:val="00EF1EFC"/>
    <w:rsid w:val="00EF1F5D"/>
    <w:rsid w:val="00EF2241"/>
    <w:rsid w:val="00EF2AA9"/>
    <w:rsid w:val="00EF2E13"/>
    <w:rsid w:val="00EF3505"/>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631"/>
    <w:rsid w:val="00EF7A92"/>
    <w:rsid w:val="00EF7B9D"/>
    <w:rsid w:val="00EF7FE1"/>
    <w:rsid w:val="00F0018B"/>
    <w:rsid w:val="00F00651"/>
    <w:rsid w:val="00F0092B"/>
    <w:rsid w:val="00F00A94"/>
    <w:rsid w:val="00F01181"/>
    <w:rsid w:val="00F01C61"/>
    <w:rsid w:val="00F021E4"/>
    <w:rsid w:val="00F02391"/>
    <w:rsid w:val="00F029E6"/>
    <w:rsid w:val="00F03099"/>
    <w:rsid w:val="00F03167"/>
    <w:rsid w:val="00F0331B"/>
    <w:rsid w:val="00F039A8"/>
    <w:rsid w:val="00F039B0"/>
    <w:rsid w:val="00F03A4E"/>
    <w:rsid w:val="00F03EE8"/>
    <w:rsid w:val="00F0427A"/>
    <w:rsid w:val="00F042E6"/>
    <w:rsid w:val="00F04B12"/>
    <w:rsid w:val="00F04C3D"/>
    <w:rsid w:val="00F04EE8"/>
    <w:rsid w:val="00F05B40"/>
    <w:rsid w:val="00F06172"/>
    <w:rsid w:val="00F0653F"/>
    <w:rsid w:val="00F06853"/>
    <w:rsid w:val="00F0706E"/>
    <w:rsid w:val="00F07558"/>
    <w:rsid w:val="00F07BF3"/>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7840"/>
    <w:rsid w:val="00F1788B"/>
    <w:rsid w:val="00F179AE"/>
    <w:rsid w:val="00F17D71"/>
    <w:rsid w:val="00F20D5E"/>
    <w:rsid w:val="00F20F8A"/>
    <w:rsid w:val="00F21012"/>
    <w:rsid w:val="00F210ED"/>
    <w:rsid w:val="00F218D5"/>
    <w:rsid w:val="00F219E3"/>
    <w:rsid w:val="00F22431"/>
    <w:rsid w:val="00F22FAA"/>
    <w:rsid w:val="00F232A1"/>
    <w:rsid w:val="00F238A7"/>
    <w:rsid w:val="00F2410E"/>
    <w:rsid w:val="00F24B8A"/>
    <w:rsid w:val="00F24D12"/>
    <w:rsid w:val="00F2509A"/>
    <w:rsid w:val="00F25591"/>
    <w:rsid w:val="00F25E5E"/>
    <w:rsid w:val="00F25F7C"/>
    <w:rsid w:val="00F267A5"/>
    <w:rsid w:val="00F2680B"/>
    <w:rsid w:val="00F268E3"/>
    <w:rsid w:val="00F26BBF"/>
    <w:rsid w:val="00F272EF"/>
    <w:rsid w:val="00F27B10"/>
    <w:rsid w:val="00F27C46"/>
    <w:rsid w:val="00F30800"/>
    <w:rsid w:val="00F3163C"/>
    <w:rsid w:val="00F3168C"/>
    <w:rsid w:val="00F31FDB"/>
    <w:rsid w:val="00F3203D"/>
    <w:rsid w:val="00F32232"/>
    <w:rsid w:val="00F3292E"/>
    <w:rsid w:val="00F32E49"/>
    <w:rsid w:val="00F330B7"/>
    <w:rsid w:val="00F332D0"/>
    <w:rsid w:val="00F336A6"/>
    <w:rsid w:val="00F3373C"/>
    <w:rsid w:val="00F33789"/>
    <w:rsid w:val="00F33B18"/>
    <w:rsid w:val="00F33C20"/>
    <w:rsid w:val="00F33FF1"/>
    <w:rsid w:val="00F344D4"/>
    <w:rsid w:val="00F353C4"/>
    <w:rsid w:val="00F35FC5"/>
    <w:rsid w:val="00F36196"/>
    <w:rsid w:val="00F362E8"/>
    <w:rsid w:val="00F3651E"/>
    <w:rsid w:val="00F3654C"/>
    <w:rsid w:val="00F36559"/>
    <w:rsid w:val="00F36D52"/>
    <w:rsid w:val="00F3744E"/>
    <w:rsid w:val="00F374A9"/>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50A6"/>
    <w:rsid w:val="00F45630"/>
    <w:rsid w:val="00F46483"/>
    <w:rsid w:val="00F46536"/>
    <w:rsid w:val="00F46A0C"/>
    <w:rsid w:val="00F46F12"/>
    <w:rsid w:val="00F470A3"/>
    <w:rsid w:val="00F470C2"/>
    <w:rsid w:val="00F502B2"/>
    <w:rsid w:val="00F50521"/>
    <w:rsid w:val="00F50ECC"/>
    <w:rsid w:val="00F50F85"/>
    <w:rsid w:val="00F51212"/>
    <w:rsid w:val="00F512D4"/>
    <w:rsid w:val="00F51ACE"/>
    <w:rsid w:val="00F51E01"/>
    <w:rsid w:val="00F52F2A"/>
    <w:rsid w:val="00F5312C"/>
    <w:rsid w:val="00F53318"/>
    <w:rsid w:val="00F546AE"/>
    <w:rsid w:val="00F5495E"/>
    <w:rsid w:val="00F55182"/>
    <w:rsid w:val="00F55242"/>
    <w:rsid w:val="00F5558E"/>
    <w:rsid w:val="00F55A33"/>
    <w:rsid w:val="00F56061"/>
    <w:rsid w:val="00F56536"/>
    <w:rsid w:val="00F56A08"/>
    <w:rsid w:val="00F56A85"/>
    <w:rsid w:val="00F56D59"/>
    <w:rsid w:val="00F57618"/>
    <w:rsid w:val="00F57A0B"/>
    <w:rsid w:val="00F6005F"/>
    <w:rsid w:val="00F60162"/>
    <w:rsid w:val="00F6033C"/>
    <w:rsid w:val="00F609A2"/>
    <w:rsid w:val="00F611EC"/>
    <w:rsid w:val="00F615C2"/>
    <w:rsid w:val="00F61AC2"/>
    <w:rsid w:val="00F61C1C"/>
    <w:rsid w:val="00F61E75"/>
    <w:rsid w:val="00F6229F"/>
    <w:rsid w:val="00F632BE"/>
    <w:rsid w:val="00F637EB"/>
    <w:rsid w:val="00F64833"/>
    <w:rsid w:val="00F65AB5"/>
    <w:rsid w:val="00F65EE6"/>
    <w:rsid w:val="00F6626C"/>
    <w:rsid w:val="00F66415"/>
    <w:rsid w:val="00F66460"/>
    <w:rsid w:val="00F66DD5"/>
    <w:rsid w:val="00F67624"/>
    <w:rsid w:val="00F67D77"/>
    <w:rsid w:val="00F67F9E"/>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61FF"/>
    <w:rsid w:val="00F766CF"/>
    <w:rsid w:val="00F77832"/>
    <w:rsid w:val="00F80793"/>
    <w:rsid w:val="00F8088F"/>
    <w:rsid w:val="00F80F90"/>
    <w:rsid w:val="00F81111"/>
    <w:rsid w:val="00F814AE"/>
    <w:rsid w:val="00F814D5"/>
    <w:rsid w:val="00F81579"/>
    <w:rsid w:val="00F82017"/>
    <w:rsid w:val="00F82813"/>
    <w:rsid w:val="00F82D34"/>
    <w:rsid w:val="00F83D3D"/>
    <w:rsid w:val="00F83E76"/>
    <w:rsid w:val="00F847CC"/>
    <w:rsid w:val="00F85136"/>
    <w:rsid w:val="00F858A8"/>
    <w:rsid w:val="00F85A2A"/>
    <w:rsid w:val="00F85E43"/>
    <w:rsid w:val="00F8601E"/>
    <w:rsid w:val="00F86027"/>
    <w:rsid w:val="00F863D4"/>
    <w:rsid w:val="00F86764"/>
    <w:rsid w:val="00F869C8"/>
    <w:rsid w:val="00F86A42"/>
    <w:rsid w:val="00F871BD"/>
    <w:rsid w:val="00F877CE"/>
    <w:rsid w:val="00F87F33"/>
    <w:rsid w:val="00F87F97"/>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5B6"/>
    <w:rsid w:val="00F958D7"/>
    <w:rsid w:val="00F95CD5"/>
    <w:rsid w:val="00F95D95"/>
    <w:rsid w:val="00F95F4A"/>
    <w:rsid w:val="00F96F30"/>
    <w:rsid w:val="00F97188"/>
    <w:rsid w:val="00F979EC"/>
    <w:rsid w:val="00F97D96"/>
    <w:rsid w:val="00FA074C"/>
    <w:rsid w:val="00FA082B"/>
    <w:rsid w:val="00FA0831"/>
    <w:rsid w:val="00FA0F79"/>
    <w:rsid w:val="00FA1B9E"/>
    <w:rsid w:val="00FA2802"/>
    <w:rsid w:val="00FA2CC4"/>
    <w:rsid w:val="00FA3081"/>
    <w:rsid w:val="00FA37FF"/>
    <w:rsid w:val="00FA3872"/>
    <w:rsid w:val="00FA3BA4"/>
    <w:rsid w:val="00FA4131"/>
    <w:rsid w:val="00FA451C"/>
    <w:rsid w:val="00FA5187"/>
    <w:rsid w:val="00FA5A05"/>
    <w:rsid w:val="00FA60E5"/>
    <w:rsid w:val="00FA66BB"/>
    <w:rsid w:val="00FA6CB3"/>
    <w:rsid w:val="00FA6FC8"/>
    <w:rsid w:val="00FA73A6"/>
    <w:rsid w:val="00FA7433"/>
    <w:rsid w:val="00FA7891"/>
    <w:rsid w:val="00FA7D0B"/>
    <w:rsid w:val="00FB00E8"/>
    <w:rsid w:val="00FB0228"/>
    <w:rsid w:val="00FB075C"/>
    <w:rsid w:val="00FB1371"/>
    <w:rsid w:val="00FB1828"/>
    <w:rsid w:val="00FB1BEA"/>
    <w:rsid w:val="00FB20F6"/>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876"/>
    <w:rsid w:val="00FC1FDC"/>
    <w:rsid w:val="00FC2179"/>
    <w:rsid w:val="00FC2B41"/>
    <w:rsid w:val="00FC2F2D"/>
    <w:rsid w:val="00FC3178"/>
    <w:rsid w:val="00FC3A62"/>
    <w:rsid w:val="00FC3C01"/>
    <w:rsid w:val="00FC4503"/>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86B"/>
    <w:rsid w:val="00FD1B38"/>
    <w:rsid w:val="00FD1C0D"/>
    <w:rsid w:val="00FD23A5"/>
    <w:rsid w:val="00FD2922"/>
    <w:rsid w:val="00FD2B76"/>
    <w:rsid w:val="00FD2E19"/>
    <w:rsid w:val="00FD30C7"/>
    <w:rsid w:val="00FD3190"/>
    <w:rsid w:val="00FD31F0"/>
    <w:rsid w:val="00FD3379"/>
    <w:rsid w:val="00FD36ED"/>
    <w:rsid w:val="00FD3B2C"/>
    <w:rsid w:val="00FD3B7C"/>
    <w:rsid w:val="00FD3F23"/>
    <w:rsid w:val="00FD42CB"/>
    <w:rsid w:val="00FD4313"/>
    <w:rsid w:val="00FD44E2"/>
    <w:rsid w:val="00FD4711"/>
    <w:rsid w:val="00FD4ACA"/>
    <w:rsid w:val="00FD4C29"/>
    <w:rsid w:val="00FD59D7"/>
    <w:rsid w:val="00FD634D"/>
    <w:rsid w:val="00FD6426"/>
    <w:rsid w:val="00FD6489"/>
    <w:rsid w:val="00FD66A9"/>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A987D774-B456-4CB2-B465-588F42F4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Pages>
  <Words>2672</Words>
  <Characters>15232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54</cp:revision>
  <dcterms:created xsi:type="dcterms:W3CDTF">2021-02-24T01:47:00Z</dcterms:created>
  <dcterms:modified xsi:type="dcterms:W3CDTF">2021-02-25T20:49:00Z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