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050ACEFB" w:rsidR="00A353D7" w:rsidRPr="00CC2C3C" w:rsidRDefault="00C62602" w:rsidP="00C75F57">
            <w:pPr>
              <w:pStyle w:val="T2"/>
              <w:suppressAutoHyphens/>
              <w:spacing w:before="120" w:after="120"/>
              <w:ind w:left="0"/>
              <w:rPr>
                <w:b w:val="0"/>
              </w:rPr>
            </w:pPr>
            <w:r w:rsidRPr="00F22431">
              <w:rPr>
                <w:b w:val="0"/>
              </w:rPr>
              <w:t xml:space="preserve">Resolution for </w:t>
            </w:r>
            <w:r w:rsidR="00C01111" w:rsidRPr="00F22431">
              <w:rPr>
                <w:b w:val="0"/>
              </w:rPr>
              <w:t>CID</w:t>
            </w:r>
            <w:r w:rsidR="00F22431" w:rsidRPr="00F22431">
              <w:rPr>
                <w:b w:val="0"/>
              </w:rPr>
              <w:t>s</w:t>
            </w:r>
            <w:r w:rsidR="004165DD">
              <w:rPr>
                <w:b w:val="0"/>
              </w:rPr>
              <w:t xml:space="preserve"> related to </w:t>
            </w:r>
            <w:r w:rsidR="00BA25BB">
              <w:rPr>
                <w:b w:val="0"/>
              </w:rPr>
              <w:t>MLO Power</w:t>
            </w:r>
            <w:r w:rsidR="00B86B6A">
              <w:rPr>
                <w:b w:val="0"/>
              </w:rPr>
              <w:t xml:space="preserve"> </w:t>
            </w:r>
            <w:r w:rsidR="00BA25BB">
              <w:rPr>
                <w:b w:val="0"/>
              </w:rPr>
              <w:t>Save</w:t>
            </w:r>
            <w:r w:rsidR="001C0B7B">
              <w:rPr>
                <w:b w:val="0"/>
              </w:rPr>
              <w:t xml:space="preserve"> (CC34)</w:t>
            </w:r>
          </w:p>
        </w:tc>
      </w:tr>
      <w:tr w:rsidR="00A353D7" w:rsidRPr="00CC2C3C" w14:paraId="5101EAE9" w14:textId="77777777" w:rsidTr="007836FF">
        <w:trPr>
          <w:trHeight w:val="269"/>
          <w:jc w:val="center"/>
        </w:trPr>
        <w:tc>
          <w:tcPr>
            <w:tcW w:w="9576" w:type="dxa"/>
            <w:gridSpan w:val="5"/>
            <w:vAlign w:val="center"/>
          </w:tcPr>
          <w:p w14:paraId="3704DF93" w14:textId="0CC01B63"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F00F56">
              <w:rPr>
                <w:b w:val="0"/>
                <w:sz w:val="20"/>
              </w:rPr>
              <w:t>Feb</w:t>
            </w:r>
            <w:r>
              <w:rPr>
                <w:b w:val="0"/>
                <w:sz w:val="20"/>
              </w:rPr>
              <w:t xml:space="preserve"> 1</w:t>
            </w:r>
            <w:r w:rsidR="00F00F56">
              <w:rPr>
                <w:b w:val="0"/>
                <w:sz w:val="20"/>
              </w:rPr>
              <w:t>1</w:t>
            </w:r>
            <w:r w:rsidR="00B23AAA">
              <w:rPr>
                <w:b w:val="0"/>
                <w:sz w:val="20"/>
              </w:rPr>
              <w:t>, 20</w:t>
            </w:r>
            <w:r w:rsidR="00D11553">
              <w:rPr>
                <w:b w:val="0"/>
                <w:sz w:val="20"/>
              </w:rPr>
              <w:t>2</w:t>
            </w:r>
            <w:r w:rsidR="00F00F56">
              <w:rPr>
                <w:b w:val="0"/>
                <w:sz w:val="20"/>
              </w:rPr>
              <w:t>1</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8208D4" w:rsidRPr="00CC2C3C" w14:paraId="7B80356F" w14:textId="77777777" w:rsidTr="00E547CE">
        <w:trPr>
          <w:jc w:val="center"/>
        </w:trPr>
        <w:tc>
          <w:tcPr>
            <w:tcW w:w="1705" w:type="dxa"/>
            <w:vAlign w:val="center"/>
          </w:tcPr>
          <w:p w14:paraId="1E23AD43" w14:textId="77777777" w:rsidR="008208D4" w:rsidRPr="008208D4" w:rsidRDefault="008208D4" w:rsidP="00C75F57">
            <w:pPr>
              <w:pStyle w:val="T2"/>
              <w:suppressAutoHyphens/>
              <w:spacing w:after="0"/>
              <w:ind w:left="0" w:right="0"/>
              <w:jc w:val="left"/>
              <w:rPr>
                <w:b w:val="0"/>
                <w:sz w:val="18"/>
                <w:szCs w:val="18"/>
                <w:lang w:eastAsia="ko-KR"/>
              </w:rPr>
            </w:pPr>
            <w:r w:rsidRPr="008208D4">
              <w:rPr>
                <w:b w:val="0"/>
                <w:sz w:val="18"/>
                <w:szCs w:val="18"/>
                <w:lang w:eastAsia="ko-KR"/>
              </w:rPr>
              <w:t>Abhishek Patil</w:t>
            </w:r>
          </w:p>
        </w:tc>
        <w:tc>
          <w:tcPr>
            <w:tcW w:w="1695" w:type="dxa"/>
            <w:vMerge w:val="restart"/>
            <w:vAlign w:val="center"/>
          </w:tcPr>
          <w:p w14:paraId="59BAB3D0" w14:textId="77777777" w:rsidR="008208D4" w:rsidRPr="008208D4" w:rsidRDefault="008208D4" w:rsidP="00C75F57">
            <w:pPr>
              <w:pStyle w:val="T2"/>
              <w:suppressAutoHyphens/>
              <w:spacing w:after="0"/>
              <w:ind w:left="0" w:right="0"/>
              <w:jc w:val="left"/>
              <w:rPr>
                <w:b w:val="0"/>
                <w:sz w:val="18"/>
                <w:szCs w:val="18"/>
                <w:lang w:eastAsia="ko-KR"/>
              </w:rPr>
            </w:pPr>
            <w:r w:rsidRPr="008208D4">
              <w:rPr>
                <w:b w:val="0"/>
                <w:sz w:val="18"/>
                <w:szCs w:val="18"/>
                <w:lang w:eastAsia="ko-KR"/>
              </w:rPr>
              <w:t>Qualcomm Inc.</w:t>
            </w:r>
          </w:p>
        </w:tc>
        <w:tc>
          <w:tcPr>
            <w:tcW w:w="2175" w:type="dxa"/>
            <w:vAlign w:val="center"/>
          </w:tcPr>
          <w:p w14:paraId="5A0E57A8" w14:textId="26CE0BAD" w:rsidR="008208D4" w:rsidRPr="008208D4" w:rsidRDefault="008208D4" w:rsidP="00C75F57">
            <w:pPr>
              <w:pStyle w:val="T2"/>
              <w:suppressAutoHyphens/>
              <w:spacing w:after="0"/>
              <w:ind w:left="0" w:right="0"/>
              <w:jc w:val="left"/>
              <w:rPr>
                <w:b w:val="0"/>
                <w:sz w:val="18"/>
                <w:szCs w:val="18"/>
                <w:lang w:eastAsia="ko-KR"/>
              </w:rPr>
            </w:pPr>
          </w:p>
        </w:tc>
        <w:tc>
          <w:tcPr>
            <w:tcW w:w="1710" w:type="dxa"/>
            <w:vAlign w:val="center"/>
          </w:tcPr>
          <w:p w14:paraId="7345B426" w14:textId="2362F7ED" w:rsidR="008208D4" w:rsidRPr="008208D4" w:rsidRDefault="008208D4" w:rsidP="00C75F57">
            <w:pPr>
              <w:pStyle w:val="T2"/>
              <w:suppressAutoHyphens/>
              <w:spacing w:after="0"/>
              <w:ind w:left="0" w:right="0"/>
              <w:jc w:val="left"/>
              <w:rPr>
                <w:b w:val="0"/>
                <w:sz w:val="18"/>
                <w:szCs w:val="18"/>
                <w:lang w:eastAsia="ko-KR"/>
              </w:rPr>
            </w:pPr>
          </w:p>
        </w:tc>
        <w:tc>
          <w:tcPr>
            <w:tcW w:w="2291" w:type="dxa"/>
            <w:vAlign w:val="center"/>
          </w:tcPr>
          <w:p w14:paraId="541D1A21" w14:textId="77777777" w:rsidR="008208D4" w:rsidRPr="008208D4" w:rsidRDefault="008208D4" w:rsidP="00C75F57">
            <w:pPr>
              <w:pStyle w:val="T2"/>
              <w:suppressAutoHyphens/>
              <w:spacing w:after="0"/>
              <w:ind w:left="0" w:right="0"/>
              <w:jc w:val="left"/>
              <w:rPr>
                <w:b w:val="0"/>
                <w:sz w:val="18"/>
                <w:szCs w:val="18"/>
                <w:lang w:eastAsia="ko-KR"/>
              </w:rPr>
            </w:pPr>
            <w:r w:rsidRPr="008208D4">
              <w:rPr>
                <w:b w:val="0"/>
                <w:sz w:val="18"/>
                <w:szCs w:val="18"/>
                <w:lang w:eastAsia="ko-KR"/>
              </w:rPr>
              <w:t>appatil@qti.qualcomm.com</w:t>
            </w:r>
          </w:p>
        </w:tc>
      </w:tr>
      <w:tr w:rsidR="008208D4" w:rsidRPr="00CC2C3C" w14:paraId="141E1FFB" w14:textId="77777777" w:rsidTr="002336F2">
        <w:trPr>
          <w:jc w:val="center"/>
        </w:trPr>
        <w:tc>
          <w:tcPr>
            <w:tcW w:w="1705" w:type="dxa"/>
            <w:vAlign w:val="center"/>
          </w:tcPr>
          <w:p w14:paraId="3B784059" w14:textId="12297775" w:rsidR="008208D4" w:rsidRPr="008208D4" w:rsidRDefault="008208D4" w:rsidP="008208D4">
            <w:pPr>
              <w:pStyle w:val="T2"/>
              <w:suppressAutoHyphens/>
              <w:spacing w:after="0"/>
              <w:ind w:left="0" w:right="0"/>
              <w:jc w:val="left"/>
              <w:rPr>
                <w:b w:val="0"/>
                <w:sz w:val="18"/>
                <w:szCs w:val="18"/>
                <w:lang w:eastAsia="ko-KR"/>
              </w:rPr>
            </w:pPr>
            <w:r w:rsidRPr="008208D4">
              <w:rPr>
                <w:b w:val="0"/>
                <w:sz w:val="18"/>
                <w:szCs w:val="18"/>
                <w:lang w:eastAsia="ko-KR"/>
              </w:rPr>
              <w:t>George Cherian</w:t>
            </w:r>
          </w:p>
        </w:tc>
        <w:tc>
          <w:tcPr>
            <w:tcW w:w="1695" w:type="dxa"/>
            <w:vMerge/>
            <w:vAlign w:val="center"/>
          </w:tcPr>
          <w:p w14:paraId="0F4960D0" w14:textId="502CB679" w:rsidR="008208D4" w:rsidRPr="008208D4" w:rsidRDefault="008208D4" w:rsidP="008208D4">
            <w:pPr>
              <w:pStyle w:val="T2"/>
              <w:suppressAutoHyphens/>
              <w:spacing w:after="0"/>
              <w:ind w:left="0" w:right="0"/>
              <w:jc w:val="left"/>
              <w:rPr>
                <w:b w:val="0"/>
                <w:sz w:val="18"/>
                <w:szCs w:val="18"/>
                <w:lang w:eastAsia="ko-KR"/>
              </w:rPr>
            </w:pPr>
          </w:p>
        </w:tc>
        <w:tc>
          <w:tcPr>
            <w:tcW w:w="2175" w:type="dxa"/>
          </w:tcPr>
          <w:p w14:paraId="0D13D42C" w14:textId="77777777" w:rsidR="008208D4" w:rsidRPr="008208D4" w:rsidRDefault="008208D4" w:rsidP="008208D4">
            <w:pPr>
              <w:pStyle w:val="T2"/>
              <w:suppressAutoHyphens/>
              <w:spacing w:after="0"/>
              <w:ind w:left="0" w:right="0"/>
              <w:jc w:val="left"/>
              <w:rPr>
                <w:b w:val="0"/>
                <w:sz w:val="18"/>
                <w:szCs w:val="18"/>
                <w:lang w:eastAsia="ko-KR"/>
              </w:rPr>
            </w:pPr>
          </w:p>
        </w:tc>
        <w:tc>
          <w:tcPr>
            <w:tcW w:w="1710" w:type="dxa"/>
            <w:vAlign w:val="center"/>
          </w:tcPr>
          <w:p w14:paraId="4CBF4FD6" w14:textId="77777777" w:rsidR="008208D4" w:rsidRPr="008208D4" w:rsidRDefault="008208D4" w:rsidP="008208D4">
            <w:pPr>
              <w:pStyle w:val="T2"/>
              <w:suppressAutoHyphens/>
              <w:spacing w:after="0"/>
              <w:ind w:left="0" w:right="0"/>
              <w:jc w:val="left"/>
              <w:rPr>
                <w:b w:val="0"/>
                <w:sz w:val="18"/>
                <w:szCs w:val="18"/>
                <w:lang w:eastAsia="ko-KR"/>
              </w:rPr>
            </w:pPr>
          </w:p>
        </w:tc>
        <w:tc>
          <w:tcPr>
            <w:tcW w:w="2291" w:type="dxa"/>
            <w:vAlign w:val="center"/>
          </w:tcPr>
          <w:p w14:paraId="626692E4" w14:textId="5B1ECEAB" w:rsidR="008208D4" w:rsidRPr="008208D4" w:rsidRDefault="008208D4" w:rsidP="008208D4">
            <w:pPr>
              <w:pStyle w:val="T2"/>
              <w:suppressAutoHyphens/>
              <w:spacing w:after="0"/>
              <w:ind w:left="0" w:right="0"/>
              <w:jc w:val="left"/>
              <w:rPr>
                <w:b w:val="0"/>
                <w:sz w:val="18"/>
                <w:szCs w:val="18"/>
                <w:lang w:eastAsia="ko-KR"/>
              </w:rPr>
            </w:pPr>
          </w:p>
        </w:tc>
      </w:tr>
      <w:tr w:rsidR="00F70A4D" w:rsidRPr="00CC2C3C" w14:paraId="596ED9DB" w14:textId="77777777" w:rsidTr="00E547CE">
        <w:trPr>
          <w:jc w:val="center"/>
        </w:trPr>
        <w:tc>
          <w:tcPr>
            <w:tcW w:w="1705" w:type="dxa"/>
            <w:vAlign w:val="center"/>
          </w:tcPr>
          <w:p w14:paraId="008ECE2D" w14:textId="1B949791" w:rsidR="00F70A4D" w:rsidRPr="008208D4" w:rsidRDefault="00F70A4D" w:rsidP="00F70A4D">
            <w:pPr>
              <w:pStyle w:val="T2"/>
              <w:suppressAutoHyphens/>
              <w:spacing w:after="0"/>
              <w:ind w:left="0" w:right="0"/>
              <w:jc w:val="left"/>
              <w:rPr>
                <w:b w:val="0"/>
                <w:sz w:val="18"/>
                <w:szCs w:val="18"/>
              </w:rPr>
            </w:pPr>
            <w:r w:rsidRPr="008208D4">
              <w:rPr>
                <w:b w:val="0"/>
                <w:sz w:val="18"/>
                <w:szCs w:val="18"/>
                <w:lang w:eastAsia="ko-KR"/>
              </w:rPr>
              <w:t>Alfred Asterjadhi</w:t>
            </w:r>
          </w:p>
        </w:tc>
        <w:tc>
          <w:tcPr>
            <w:tcW w:w="1695" w:type="dxa"/>
            <w:vMerge/>
            <w:vAlign w:val="center"/>
          </w:tcPr>
          <w:p w14:paraId="018848BA" w14:textId="074A3C23" w:rsidR="00F70A4D" w:rsidRPr="008208D4" w:rsidRDefault="00F70A4D" w:rsidP="00F70A4D">
            <w:pPr>
              <w:pStyle w:val="T2"/>
              <w:suppressAutoHyphens/>
              <w:spacing w:after="0"/>
              <w:ind w:left="0" w:right="0"/>
              <w:jc w:val="left"/>
              <w:rPr>
                <w:b w:val="0"/>
                <w:sz w:val="18"/>
                <w:szCs w:val="18"/>
              </w:rPr>
            </w:pPr>
          </w:p>
        </w:tc>
        <w:tc>
          <w:tcPr>
            <w:tcW w:w="2175" w:type="dxa"/>
          </w:tcPr>
          <w:p w14:paraId="0795BABC" w14:textId="02701AAB" w:rsidR="00F70A4D" w:rsidRPr="008208D4" w:rsidRDefault="00F70A4D" w:rsidP="00F70A4D">
            <w:pPr>
              <w:pStyle w:val="T2"/>
              <w:suppressAutoHyphens/>
              <w:spacing w:after="0"/>
              <w:ind w:left="0" w:right="0"/>
              <w:jc w:val="left"/>
              <w:rPr>
                <w:b w:val="0"/>
                <w:sz w:val="18"/>
                <w:szCs w:val="18"/>
              </w:rPr>
            </w:pPr>
          </w:p>
        </w:tc>
        <w:tc>
          <w:tcPr>
            <w:tcW w:w="1710" w:type="dxa"/>
            <w:vAlign w:val="center"/>
          </w:tcPr>
          <w:p w14:paraId="16296257" w14:textId="49A2B7C0" w:rsidR="00F70A4D" w:rsidRPr="008208D4" w:rsidRDefault="00F70A4D" w:rsidP="00F70A4D">
            <w:pPr>
              <w:pStyle w:val="T2"/>
              <w:suppressAutoHyphens/>
              <w:spacing w:after="0"/>
              <w:ind w:left="0" w:right="0"/>
              <w:jc w:val="left"/>
              <w:rPr>
                <w:b w:val="0"/>
                <w:sz w:val="18"/>
                <w:szCs w:val="18"/>
              </w:rPr>
            </w:pPr>
          </w:p>
        </w:tc>
        <w:tc>
          <w:tcPr>
            <w:tcW w:w="2291" w:type="dxa"/>
            <w:vAlign w:val="center"/>
          </w:tcPr>
          <w:p w14:paraId="4CAE653E" w14:textId="5CF3928E" w:rsidR="00F70A4D" w:rsidRPr="008208D4" w:rsidRDefault="00F70A4D" w:rsidP="00F70A4D">
            <w:pPr>
              <w:pStyle w:val="T2"/>
              <w:suppressAutoHyphens/>
              <w:spacing w:after="0"/>
              <w:ind w:left="0" w:right="0"/>
              <w:jc w:val="left"/>
              <w:rPr>
                <w:b w:val="0"/>
                <w:sz w:val="18"/>
                <w:szCs w:val="18"/>
              </w:rPr>
            </w:pPr>
          </w:p>
        </w:tc>
      </w:tr>
      <w:tr w:rsidR="00F70A4D" w:rsidRPr="00CC2C3C" w14:paraId="67F2D2BE" w14:textId="77777777" w:rsidTr="00E547CE">
        <w:trPr>
          <w:jc w:val="center"/>
        </w:trPr>
        <w:tc>
          <w:tcPr>
            <w:tcW w:w="1705" w:type="dxa"/>
            <w:vAlign w:val="center"/>
          </w:tcPr>
          <w:p w14:paraId="26EDBAF2" w14:textId="0768F5E5" w:rsidR="00F70A4D" w:rsidRPr="008208D4" w:rsidRDefault="00F70A4D" w:rsidP="00F70A4D">
            <w:pPr>
              <w:pStyle w:val="T2"/>
              <w:suppressAutoHyphens/>
              <w:spacing w:after="0"/>
              <w:ind w:left="0" w:right="0"/>
              <w:jc w:val="left"/>
              <w:rPr>
                <w:b w:val="0"/>
                <w:sz w:val="18"/>
                <w:szCs w:val="18"/>
              </w:rPr>
            </w:pPr>
            <w:r w:rsidRPr="008208D4">
              <w:rPr>
                <w:b w:val="0"/>
                <w:sz w:val="18"/>
                <w:szCs w:val="18"/>
              </w:rPr>
              <w:t>Duncan Ho</w:t>
            </w:r>
          </w:p>
        </w:tc>
        <w:tc>
          <w:tcPr>
            <w:tcW w:w="1695" w:type="dxa"/>
            <w:vMerge/>
            <w:vAlign w:val="center"/>
          </w:tcPr>
          <w:p w14:paraId="09299BC0" w14:textId="77777777" w:rsidR="00F70A4D" w:rsidRPr="008208D4" w:rsidRDefault="00F70A4D" w:rsidP="00F70A4D">
            <w:pPr>
              <w:pStyle w:val="T2"/>
              <w:suppressAutoHyphens/>
              <w:spacing w:after="0"/>
              <w:ind w:left="0" w:right="0"/>
              <w:jc w:val="left"/>
              <w:rPr>
                <w:b w:val="0"/>
                <w:sz w:val="18"/>
                <w:szCs w:val="18"/>
              </w:rPr>
            </w:pPr>
          </w:p>
        </w:tc>
        <w:tc>
          <w:tcPr>
            <w:tcW w:w="2175" w:type="dxa"/>
          </w:tcPr>
          <w:p w14:paraId="1C48D351" w14:textId="77777777" w:rsidR="00F70A4D" w:rsidRPr="008208D4" w:rsidRDefault="00F70A4D" w:rsidP="00F70A4D">
            <w:pPr>
              <w:pStyle w:val="T2"/>
              <w:suppressAutoHyphens/>
              <w:spacing w:after="0"/>
              <w:ind w:left="0" w:right="0"/>
              <w:jc w:val="left"/>
              <w:rPr>
                <w:b w:val="0"/>
                <w:sz w:val="18"/>
                <w:szCs w:val="18"/>
              </w:rPr>
            </w:pPr>
          </w:p>
        </w:tc>
        <w:tc>
          <w:tcPr>
            <w:tcW w:w="1710" w:type="dxa"/>
            <w:vAlign w:val="center"/>
          </w:tcPr>
          <w:p w14:paraId="30DF979A" w14:textId="77777777" w:rsidR="00F70A4D" w:rsidRPr="008208D4" w:rsidRDefault="00F70A4D" w:rsidP="00F70A4D">
            <w:pPr>
              <w:pStyle w:val="T2"/>
              <w:suppressAutoHyphens/>
              <w:spacing w:after="0"/>
              <w:ind w:left="0" w:right="0"/>
              <w:jc w:val="left"/>
              <w:rPr>
                <w:b w:val="0"/>
                <w:sz w:val="18"/>
                <w:szCs w:val="18"/>
              </w:rPr>
            </w:pPr>
          </w:p>
        </w:tc>
        <w:tc>
          <w:tcPr>
            <w:tcW w:w="2291" w:type="dxa"/>
            <w:vAlign w:val="center"/>
          </w:tcPr>
          <w:p w14:paraId="0CC7CC3C" w14:textId="77777777" w:rsidR="00F70A4D" w:rsidRPr="008208D4" w:rsidRDefault="00F70A4D" w:rsidP="00F70A4D">
            <w:pPr>
              <w:pStyle w:val="T2"/>
              <w:suppressAutoHyphens/>
              <w:spacing w:after="0"/>
              <w:ind w:left="0" w:right="0"/>
              <w:jc w:val="left"/>
              <w:rPr>
                <w:b w:val="0"/>
                <w:sz w:val="18"/>
                <w:szCs w:val="18"/>
              </w:rPr>
            </w:pPr>
          </w:p>
        </w:tc>
      </w:tr>
      <w:tr w:rsidR="00F70A4D" w:rsidRPr="00CC2C3C" w14:paraId="42047783" w14:textId="77777777" w:rsidTr="008208D4">
        <w:trPr>
          <w:trHeight w:val="47"/>
          <w:jc w:val="center"/>
        </w:trPr>
        <w:tc>
          <w:tcPr>
            <w:tcW w:w="1705" w:type="dxa"/>
            <w:vAlign w:val="center"/>
          </w:tcPr>
          <w:p w14:paraId="07E6BE4B" w14:textId="4D0B3BE5" w:rsidR="00F70A4D" w:rsidRPr="008208D4" w:rsidRDefault="00F70A4D" w:rsidP="00F70A4D">
            <w:pPr>
              <w:pStyle w:val="T2"/>
              <w:suppressAutoHyphens/>
              <w:spacing w:after="0"/>
              <w:ind w:left="0" w:right="0"/>
              <w:jc w:val="left"/>
              <w:rPr>
                <w:b w:val="0"/>
                <w:sz w:val="18"/>
                <w:szCs w:val="18"/>
              </w:rPr>
            </w:pPr>
            <w:r w:rsidRPr="008208D4">
              <w:rPr>
                <w:b w:val="0"/>
                <w:sz w:val="18"/>
                <w:szCs w:val="18"/>
                <w:lang w:eastAsia="ko-KR"/>
              </w:rPr>
              <w:t>Gaurang Naik</w:t>
            </w:r>
          </w:p>
        </w:tc>
        <w:tc>
          <w:tcPr>
            <w:tcW w:w="1695" w:type="dxa"/>
            <w:vMerge/>
            <w:vAlign w:val="center"/>
          </w:tcPr>
          <w:p w14:paraId="3A1EEE8E" w14:textId="77777777" w:rsidR="00F70A4D" w:rsidRPr="008208D4" w:rsidRDefault="00F70A4D" w:rsidP="00F70A4D">
            <w:pPr>
              <w:pStyle w:val="T2"/>
              <w:suppressAutoHyphens/>
              <w:spacing w:after="0"/>
              <w:ind w:left="0" w:right="0"/>
              <w:jc w:val="left"/>
              <w:rPr>
                <w:b w:val="0"/>
                <w:sz w:val="18"/>
                <w:szCs w:val="18"/>
              </w:rPr>
            </w:pPr>
          </w:p>
        </w:tc>
        <w:tc>
          <w:tcPr>
            <w:tcW w:w="2175" w:type="dxa"/>
          </w:tcPr>
          <w:p w14:paraId="4FB296FA" w14:textId="77777777" w:rsidR="00F70A4D" w:rsidRPr="008208D4" w:rsidRDefault="00F70A4D" w:rsidP="00F70A4D">
            <w:pPr>
              <w:pStyle w:val="T2"/>
              <w:suppressAutoHyphens/>
              <w:spacing w:after="0"/>
              <w:ind w:left="0" w:right="0"/>
              <w:jc w:val="left"/>
              <w:rPr>
                <w:b w:val="0"/>
                <w:sz w:val="18"/>
                <w:szCs w:val="18"/>
              </w:rPr>
            </w:pPr>
          </w:p>
        </w:tc>
        <w:tc>
          <w:tcPr>
            <w:tcW w:w="1710" w:type="dxa"/>
            <w:vAlign w:val="center"/>
          </w:tcPr>
          <w:p w14:paraId="1156C30C" w14:textId="77777777" w:rsidR="00F70A4D" w:rsidRPr="008208D4" w:rsidRDefault="00F70A4D" w:rsidP="00F70A4D">
            <w:pPr>
              <w:pStyle w:val="T2"/>
              <w:suppressAutoHyphens/>
              <w:spacing w:after="0"/>
              <w:ind w:left="0" w:right="0"/>
              <w:jc w:val="left"/>
              <w:rPr>
                <w:b w:val="0"/>
                <w:sz w:val="18"/>
                <w:szCs w:val="18"/>
              </w:rPr>
            </w:pPr>
          </w:p>
        </w:tc>
        <w:tc>
          <w:tcPr>
            <w:tcW w:w="2291" w:type="dxa"/>
            <w:vAlign w:val="center"/>
          </w:tcPr>
          <w:p w14:paraId="48856F1D" w14:textId="77777777" w:rsidR="00F70A4D" w:rsidRPr="008208D4" w:rsidRDefault="00F70A4D" w:rsidP="00F70A4D">
            <w:pPr>
              <w:pStyle w:val="T2"/>
              <w:suppressAutoHyphens/>
              <w:spacing w:after="0"/>
              <w:ind w:left="0" w:right="0"/>
              <w:jc w:val="left"/>
              <w:rPr>
                <w:b w:val="0"/>
                <w:sz w:val="18"/>
                <w:szCs w:val="18"/>
              </w:rPr>
            </w:pPr>
          </w:p>
        </w:tc>
      </w:tr>
      <w:tr w:rsidR="00F70A4D" w:rsidRPr="00CC2C3C" w14:paraId="1FCCCE00" w14:textId="77777777" w:rsidTr="008208D4">
        <w:trPr>
          <w:trHeight w:val="47"/>
          <w:jc w:val="center"/>
        </w:trPr>
        <w:tc>
          <w:tcPr>
            <w:tcW w:w="1705" w:type="dxa"/>
            <w:vAlign w:val="center"/>
          </w:tcPr>
          <w:p w14:paraId="124C43BC" w14:textId="56B94B72" w:rsidR="00F70A4D" w:rsidRPr="008208D4" w:rsidRDefault="00F70A4D" w:rsidP="00F70A4D">
            <w:pPr>
              <w:pStyle w:val="T2"/>
              <w:suppressAutoHyphens/>
              <w:spacing w:after="0"/>
              <w:ind w:left="0" w:right="0"/>
              <w:jc w:val="left"/>
              <w:rPr>
                <w:b w:val="0"/>
                <w:sz w:val="18"/>
                <w:szCs w:val="18"/>
              </w:rPr>
            </w:pPr>
            <w:r w:rsidRPr="008208D4">
              <w:rPr>
                <w:b w:val="0"/>
                <w:sz w:val="18"/>
                <w:szCs w:val="18"/>
              </w:rPr>
              <w:t>Yanjun Sun</w:t>
            </w:r>
          </w:p>
        </w:tc>
        <w:tc>
          <w:tcPr>
            <w:tcW w:w="1695" w:type="dxa"/>
            <w:vMerge/>
            <w:vAlign w:val="center"/>
          </w:tcPr>
          <w:p w14:paraId="12CF4DDB" w14:textId="77777777" w:rsidR="00F70A4D" w:rsidRPr="008208D4" w:rsidRDefault="00F70A4D" w:rsidP="00F70A4D">
            <w:pPr>
              <w:pStyle w:val="T2"/>
              <w:suppressAutoHyphens/>
              <w:spacing w:after="0"/>
              <w:ind w:left="0" w:right="0"/>
              <w:jc w:val="left"/>
              <w:rPr>
                <w:b w:val="0"/>
                <w:sz w:val="18"/>
                <w:szCs w:val="18"/>
              </w:rPr>
            </w:pPr>
          </w:p>
        </w:tc>
        <w:tc>
          <w:tcPr>
            <w:tcW w:w="2175" w:type="dxa"/>
          </w:tcPr>
          <w:p w14:paraId="35EA73C5" w14:textId="77777777" w:rsidR="00F70A4D" w:rsidRPr="008208D4" w:rsidRDefault="00F70A4D" w:rsidP="00F70A4D">
            <w:pPr>
              <w:pStyle w:val="T2"/>
              <w:suppressAutoHyphens/>
              <w:spacing w:after="0"/>
              <w:ind w:left="0" w:right="0"/>
              <w:jc w:val="left"/>
              <w:rPr>
                <w:b w:val="0"/>
                <w:sz w:val="18"/>
                <w:szCs w:val="18"/>
              </w:rPr>
            </w:pPr>
          </w:p>
        </w:tc>
        <w:tc>
          <w:tcPr>
            <w:tcW w:w="1710" w:type="dxa"/>
            <w:vAlign w:val="center"/>
          </w:tcPr>
          <w:p w14:paraId="7E6822A8" w14:textId="77777777" w:rsidR="00F70A4D" w:rsidRPr="008208D4" w:rsidRDefault="00F70A4D" w:rsidP="00F70A4D">
            <w:pPr>
              <w:pStyle w:val="T2"/>
              <w:suppressAutoHyphens/>
              <w:spacing w:after="0"/>
              <w:ind w:left="0" w:right="0"/>
              <w:jc w:val="left"/>
              <w:rPr>
                <w:b w:val="0"/>
                <w:sz w:val="18"/>
                <w:szCs w:val="18"/>
              </w:rPr>
            </w:pPr>
          </w:p>
        </w:tc>
        <w:tc>
          <w:tcPr>
            <w:tcW w:w="2291" w:type="dxa"/>
            <w:vAlign w:val="center"/>
          </w:tcPr>
          <w:p w14:paraId="7C067BEB" w14:textId="77777777" w:rsidR="00F70A4D" w:rsidRPr="008208D4" w:rsidRDefault="00F70A4D" w:rsidP="00F70A4D">
            <w:pPr>
              <w:pStyle w:val="T2"/>
              <w:suppressAutoHyphens/>
              <w:spacing w:after="0"/>
              <w:ind w:left="0" w:right="0"/>
              <w:jc w:val="left"/>
              <w:rPr>
                <w:b w:val="0"/>
                <w:sz w:val="18"/>
                <w:szCs w:val="18"/>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66607763" w14:textId="2E7E31F6" w:rsidR="00467E8A" w:rsidRDefault="00467E8A" w:rsidP="00467E8A">
      <w:pPr>
        <w:suppressAutoHyphens/>
        <w:jc w:val="both"/>
        <w:rPr>
          <w:rFonts w:cs="Times New Roman"/>
          <w:sz w:val="18"/>
          <w:szCs w:val="18"/>
          <w:lang w:eastAsia="ko-KR"/>
        </w:rPr>
      </w:pPr>
      <w:bookmarkStart w:id="0" w:name="_Hlk13974497"/>
      <w:r w:rsidRPr="00D140D7">
        <w:rPr>
          <w:rFonts w:cs="Times New Roman"/>
          <w:sz w:val="18"/>
          <w:szCs w:val="18"/>
          <w:lang w:eastAsia="ko-KR"/>
        </w:rPr>
        <w:t xml:space="preserve">This submission proposes resolutions for </w:t>
      </w:r>
      <w:r>
        <w:rPr>
          <w:rFonts w:cs="Times New Roman"/>
          <w:sz w:val="18"/>
          <w:szCs w:val="18"/>
          <w:lang w:eastAsia="ko-KR"/>
        </w:rPr>
        <w:t xml:space="preserve">following </w:t>
      </w:r>
      <w:r w:rsidR="004A0823">
        <w:rPr>
          <w:rFonts w:cs="Times New Roman"/>
          <w:sz w:val="18"/>
          <w:szCs w:val="18"/>
          <w:lang w:eastAsia="ko-KR"/>
        </w:rPr>
        <w:t xml:space="preserve">(28) </w:t>
      </w:r>
      <w:r>
        <w:rPr>
          <w:rFonts w:cs="Times New Roman"/>
          <w:sz w:val="18"/>
          <w:szCs w:val="18"/>
          <w:lang w:eastAsia="ko-KR"/>
        </w:rPr>
        <w:t xml:space="preserve">CIDs </w:t>
      </w:r>
      <w:r w:rsidRPr="00D140D7">
        <w:rPr>
          <w:rFonts w:cs="Times New Roman"/>
          <w:sz w:val="18"/>
          <w:szCs w:val="18"/>
          <w:lang w:eastAsia="ko-KR"/>
        </w:rPr>
        <w:t xml:space="preserve">received for </w:t>
      </w:r>
      <w:proofErr w:type="spellStart"/>
      <w:r w:rsidRPr="00D140D7">
        <w:rPr>
          <w:rFonts w:cs="Times New Roman"/>
          <w:sz w:val="18"/>
          <w:szCs w:val="18"/>
          <w:lang w:eastAsia="ko-KR"/>
        </w:rPr>
        <w:t>TG</w:t>
      </w:r>
      <w:r w:rsidR="006809F1">
        <w:rPr>
          <w:rFonts w:cs="Times New Roman"/>
          <w:sz w:val="18"/>
          <w:szCs w:val="18"/>
          <w:lang w:eastAsia="ko-KR"/>
        </w:rPr>
        <w:t>be</w:t>
      </w:r>
      <w:proofErr w:type="spellEnd"/>
      <w:r w:rsidR="001C0B7B">
        <w:rPr>
          <w:rFonts w:cs="Times New Roman"/>
          <w:sz w:val="18"/>
          <w:szCs w:val="18"/>
          <w:lang w:eastAsia="ko-KR"/>
        </w:rPr>
        <w:t xml:space="preserve"> (CC34)</w:t>
      </w:r>
      <w:r>
        <w:rPr>
          <w:rFonts w:cs="Times New Roman"/>
          <w:sz w:val="18"/>
          <w:szCs w:val="18"/>
          <w:lang w:eastAsia="ko-KR"/>
        </w:rPr>
        <w:t>:</w:t>
      </w:r>
      <w:r w:rsidR="00AE5B94">
        <w:rPr>
          <w:rFonts w:cs="Times New Roman"/>
          <w:sz w:val="18"/>
          <w:szCs w:val="18"/>
          <w:lang w:eastAsia="ko-KR"/>
        </w:rPr>
        <w:t xml:space="preserve"> </w:t>
      </w:r>
    </w:p>
    <w:p w14:paraId="1A662B34" w14:textId="259D5785" w:rsidR="00BA25BB" w:rsidRDefault="004A0823" w:rsidP="00467E8A">
      <w:pPr>
        <w:suppressAutoHyphens/>
        <w:jc w:val="both"/>
        <w:rPr>
          <w:rFonts w:cs="Times New Roman"/>
          <w:sz w:val="18"/>
          <w:szCs w:val="18"/>
          <w:lang w:eastAsia="ko-KR"/>
        </w:rPr>
      </w:pPr>
      <w:r w:rsidRPr="004A0823">
        <w:rPr>
          <w:rFonts w:cs="Times New Roman"/>
          <w:sz w:val="18"/>
          <w:szCs w:val="18"/>
          <w:lang w:eastAsia="ko-KR"/>
        </w:rPr>
        <w:t>1027, 2561, 1107, 3411, 1108, 2090, 2120, 2282, 2356, 3255, 2325, 2133, 1167, 2601, 1695, 3031, 1168, 1479, 2252, 3032, 1818, 2301, 1696, 3321, 1635, 3203, 2326, 1169</w:t>
      </w:r>
    </w:p>
    <w:p w14:paraId="474A4766" w14:textId="2E049E0B" w:rsidR="009C3F3E" w:rsidRDefault="009C3F3E" w:rsidP="00C75F57">
      <w:pPr>
        <w:suppressAutoHyphens/>
        <w:jc w:val="both"/>
        <w:rPr>
          <w:rFonts w:cs="Times New Roman"/>
          <w:sz w:val="18"/>
          <w:szCs w:val="18"/>
          <w:lang w:eastAsia="ko-KR"/>
        </w:rPr>
      </w:pPr>
    </w:p>
    <w:bookmarkEnd w:id="0"/>
    <w:p w14:paraId="1511ECB6" w14:textId="38B9E83A" w:rsidR="00532160" w:rsidRDefault="00532160" w:rsidP="00C75F57">
      <w:pPr>
        <w:suppressAutoHyphens/>
        <w:spacing w:after="0" w:line="240" w:lineRule="auto"/>
        <w:rPr>
          <w:rFonts w:ascii="Times New Roman" w:eastAsia="Malgun Gothic" w:hAnsi="Times New Roman" w:cs="Times New Roman"/>
          <w:sz w:val="18"/>
          <w:szCs w:val="20"/>
          <w:lang w:val="en-GB"/>
        </w:rPr>
      </w:pPr>
    </w:p>
    <w:p w14:paraId="4F0ECC3D" w14:textId="77777777" w:rsidR="00532160" w:rsidRPr="00CE1ADE" w:rsidRDefault="00532160" w:rsidP="00C75F57">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A023CE" w:rsidRDefault="0067472C" w:rsidP="00C75F57">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58513718" w14:textId="6436B1A0" w:rsidR="00C20F33" w:rsidRPr="00D06C83" w:rsidRDefault="0067472C" w:rsidP="00CA3951">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D06C83">
        <w:rPr>
          <w:rFonts w:ascii="Times New Roman" w:eastAsia="Malgun Gothic" w:hAnsi="Times New Roman" w:cs="Times New Roman"/>
          <w:sz w:val="18"/>
          <w:szCs w:val="20"/>
          <w:lang w:val="en-GB"/>
        </w:rPr>
        <w:t>Rev 0: Initial version of the document.</w:t>
      </w:r>
    </w:p>
    <w:p w14:paraId="38D3E833" w14:textId="77777777" w:rsidR="00C20F33" w:rsidRDefault="00C20F33" w:rsidP="00C20F33">
      <w:pPr>
        <w:suppressAutoHyphens/>
        <w:spacing w:after="0" w:line="240" w:lineRule="auto"/>
        <w:rPr>
          <w:rFonts w:ascii="Times New Roman" w:eastAsia="Malgun Gothic" w:hAnsi="Times New Roman" w:cs="Times New Roman"/>
          <w:sz w:val="18"/>
          <w:szCs w:val="20"/>
          <w:lang w:val="en-GB"/>
        </w:rPr>
      </w:pPr>
    </w:p>
    <w:p w14:paraId="2126E126" w14:textId="77777777" w:rsidR="00C20F33" w:rsidRDefault="00C20F33" w:rsidP="00C20F33">
      <w:pPr>
        <w:suppressAutoHyphens/>
        <w:spacing w:after="0" w:line="240" w:lineRule="auto"/>
        <w:rPr>
          <w:rFonts w:ascii="Times New Roman" w:eastAsia="Malgun Gothic" w:hAnsi="Times New Roman" w:cs="Times New Roman"/>
          <w:sz w:val="18"/>
          <w:szCs w:val="20"/>
          <w:lang w:val="en-GB"/>
        </w:rPr>
      </w:pPr>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0BD1FA07" w:rsidR="00A353D7" w:rsidRPr="00CE1ADE" w:rsidRDefault="00A353D7" w:rsidP="00C75F57">
      <w:pPr>
        <w:suppressAutoHyphens/>
        <w:spacing w:after="0" w:line="240" w:lineRule="auto"/>
        <w:rPr>
          <w:rFonts w:ascii="Times New Roman" w:eastAsia="Malgun Gothic" w:hAnsi="Times New Roman" w:cs="Times New Roman"/>
          <w:sz w:val="18"/>
          <w:szCs w:val="18"/>
          <w:lang w:val="en-GB" w:eastAsia="ko-KR"/>
        </w:rPr>
      </w:pPr>
      <w:r w:rsidRPr="6BB3D34E">
        <w:rPr>
          <w:rFonts w:ascii="Times New Roman" w:eastAsia="Malgun Gothic" w:hAnsi="Times New Roman" w:cs="Times New Roman"/>
          <w:sz w:val="18"/>
          <w:szCs w:val="18"/>
          <w:lang w:val="en-GB" w:eastAsia="ko-KR"/>
        </w:rPr>
        <w:t xml:space="preserve">A motion to approve this submission means that the editing instructions and any changed or added material are actioned in the </w:t>
      </w:r>
      <w:proofErr w:type="spellStart"/>
      <w:r w:rsidRPr="6BB3D34E">
        <w:rPr>
          <w:rFonts w:ascii="Times New Roman" w:eastAsia="Malgun Gothic" w:hAnsi="Times New Roman" w:cs="Times New Roman"/>
          <w:sz w:val="18"/>
          <w:szCs w:val="18"/>
          <w:lang w:val="en-GB" w:eastAsia="ko-KR"/>
        </w:rPr>
        <w:t>TG</w:t>
      </w:r>
      <w:r w:rsidR="2E9A5BA6" w:rsidRPr="6BB3D34E">
        <w:rPr>
          <w:rFonts w:ascii="Times New Roman" w:eastAsia="Malgun Gothic" w:hAnsi="Times New Roman" w:cs="Times New Roman"/>
          <w:sz w:val="18"/>
          <w:szCs w:val="18"/>
          <w:lang w:val="en-GB" w:eastAsia="ko-KR"/>
        </w:rPr>
        <w:t>be</w:t>
      </w:r>
      <w:proofErr w:type="spellEnd"/>
      <w:r w:rsidRPr="6BB3D34E">
        <w:rPr>
          <w:rFonts w:ascii="Times New Roman" w:eastAsia="Malgun Gothic" w:hAnsi="Times New Roman" w:cs="Times New Roman"/>
          <w:sz w:val="18"/>
          <w:szCs w:val="18"/>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11719CA9" w:rsidR="00A353D7" w:rsidRPr="00CE1ADE" w:rsidRDefault="00A353D7" w:rsidP="00C75F57">
      <w:pPr>
        <w:suppressAutoHyphens/>
        <w:spacing w:after="0" w:line="240" w:lineRule="auto"/>
        <w:rPr>
          <w:rFonts w:ascii="Times New Roman" w:eastAsia="Malgun Gothic" w:hAnsi="Times New Roman" w:cs="Times New Roman"/>
          <w:b/>
          <w:i/>
          <w:sz w:val="18"/>
          <w:szCs w:val="18"/>
          <w:lang w:val="en-GB" w:eastAsia="ko-KR"/>
        </w:rPr>
      </w:pPr>
      <w:r w:rsidRPr="6BB3D34E">
        <w:rPr>
          <w:rFonts w:ascii="Times New Roman" w:eastAsia="Malgun Gothic" w:hAnsi="Times New Roman" w:cs="Times New Roman"/>
          <w:b/>
          <w:i/>
          <w:sz w:val="18"/>
          <w:szCs w:val="18"/>
          <w:lang w:val="en-GB" w:eastAsia="ko-KR"/>
        </w:rPr>
        <w:t xml:space="preserve">Editing instructions formatted like this are intended to be copied into the </w:t>
      </w:r>
      <w:proofErr w:type="spellStart"/>
      <w:r w:rsidRPr="6BB3D34E">
        <w:rPr>
          <w:rFonts w:ascii="Times New Roman" w:eastAsia="Malgun Gothic" w:hAnsi="Times New Roman" w:cs="Times New Roman"/>
          <w:b/>
          <w:i/>
          <w:sz w:val="18"/>
          <w:szCs w:val="18"/>
          <w:lang w:val="en-GB" w:eastAsia="ko-KR"/>
        </w:rPr>
        <w:t>TG</w:t>
      </w:r>
      <w:r w:rsidR="745DCEBC" w:rsidRPr="6BB3D34E">
        <w:rPr>
          <w:rFonts w:ascii="Times New Roman" w:eastAsia="Malgun Gothic" w:hAnsi="Times New Roman" w:cs="Times New Roman"/>
          <w:b/>
          <w:bCs/>
          <w:i/>
          <w:iCs/>
          <w:sz w:val="18"/>
          <w:szCs w:val="18"/>
          <w:lang w:val="en-GB" w:eastAsia="ko-KR"/>
        </w:rPr>
        <w:t>be</w:t>
      </w:r>
      <w:proofErr w:type="spellEnd"/>
      <w:r w:rsidRPr="6BB3D34E">
        <w:rPr>
          <w:rFonts w:ascii="Times New Roman" w:eastAsia="Malgun Gothic" w:hAnsi="Times New Roman" w:cs="Times New Roman"/>
          <w:b/>
          <w:i/>
          <w:sz w:val="18"/>
          <w:szCs w:val="18"/>
          <w:lang w:val="en-GB" w:eastAsia="ko-KR"/>
        </w:rPr>
        <w:t xml:space="preserve"> Draft (i.e.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44A9F0AB" w:rsidR="00A353D7" w:rsidRPr="00CE1ADE" w:rsidRDefault="00A353D7" w:rsidP="00C75F57">
      <w:pPr>
        <w:suppressAutoHyphens/>
        <w:spacing w:after="0" w:line="240" w:lineRule="auto"/>
        <w:rPr>
          <w:rFonts w:ascii="Times New Roman" w:eastAsia="Malgun Gothic" w:hAnsi="Times New Roman" w:cs="Times New Roman"/>
          <w:b/>
          <w:i/>
          <w:sz w:val="18"/>
          <w:szCs w:val="18"/>
          <w:lang w:val="en-GB" w:eastAsia="ko-KR"/>
        </w:rPr>
      </w:pPr>
      <w:proofErr w:type="spellStart"/>
      <w:r w:rsidRPr="466BEFC2">
        <w:rPr>
          <w:rFonts w:ascii="Times New Roman" w:eastAsia="Malgun Gothic" w:hAnsi="Times New Roman" w:cs="Times New Roman"/>
          <w:b/>
          <w:i/>
          <w:sz w:val="18"/>
          <w:szCs w:val="18"/>
          <w:lang w:val="en-GB" w:eastAsia="ko-KR"/>
        </w:rPr>
        <w:t>TG</w:t>
      </w:r>
      <w:r w:rsidR="5F6A976D" w:rsidRPr="466BEFC2">
        <w:rPr>
          <w:rFonts w:ascii="Times New Roman" w:eastAsia="Malgun Gothic" w:hAnsi="Times New Roman" w:cs="Times New Roman"/>
          <w:b/>
          <w:bCs/>
          <w:i/>
          <w:iCs/>
          <w:sz w:val="18"/>
          <w:szCs w:val="18"/>
          <w:lang w:val="en-GB" w:eastAsia="ko-KR"/>
        </w:rPr>
        <w:t>be</w:t>
      </w:r>
      <w:proofErr w:type="spellEnd"/>
      <w:r w:rsidRPr="466BEFC2">
        <w:rPr>
          <w:rFonts w:ascii="Times New Roman" w:eastAsia="Malgun Gothic" w:hAnsi="Times New Roman" w:cs="Times New Roman"/>
          <w:b/>
          <w:i/>
          <w:sz w:val="18"/>
          <w:szCs w:val="18"/>
          <w:lang w:val="en-GB" w:eastAsia="ko-KR"/>
        </w:rPr>
        <w:t xml:space="preserve"> Editor: Editing instructions preceded by “</w:t>
      </w:r>
      <w:proofErr w:type="spellStart"/>
      <w:r w:rsidRPr="466BEFC2">
        <w:rPr>
          <w:rFonts w:ascii="Times New Roman" w:eastAsia="Malgun Gothic" w:hAnsi="Times New Roman" w:cs="Times New Roman"/>
          <w:b/>
          <w:i/>
          <w:sz w:val="18"/>
          <w:szCs w:val="18"/>
          <w:lang w:val="en-GB" w:eastAsia="ko-KR"/>
        </w:rPr>
        <w:t>TG</w:t>
      </w:r>
      <w:r w:rsidR="08260D99" w:rsidRPr="466BEFC2">
        <w:rPr>
          <w:rFonts w:ascii="Times New Roman" w:eastAsia="Malgun Gothic" w:hAnsi="Times New Roman" w:cs="Times New Roman"/>
          <w:b/>
          <w:bCs/>
          <w:i/>
          <w:iCs/>
          <w:sz w:val="18"/>
          <w:szCs w:val="18"/>
          <w:lang w:val="en-GB" w:eastAsia="ko-KR"/>
        </w:rPr>
        <w:t>be</w:t>
      </w:r>
      <w:proofErr w:type="spellEnd"/>
      <w:r w:rsidRPr="466BEFC2">
        <w:rPr>
          <w:rFonts w:ascii="Times New Roman" w:eastAsia="Malgun Gothic" w:hAnsi="Times New Roman" w:cs="Times New Roman"/>
          <w:b/>
          <w:i/>
          <w:sz w:val="18"/>
          <w:szCs w:val="18"/>
          <w:lang w:val="en-GB" w:eastAsia="ko-KR"/>
        </w:rPr>
        <w:t xml:space="preserve"> Editor” are instructions to the </w:t>
      </w:r>
      <w:proofErr w:type="spellStart"/>
      <w:r w:rsidRPr="466BEFC2">
        <w:rPr>
          <w:rFonts w:ascii="Times New Roman" w:eastAsia="Malgun Gothic" w:hAnsi="Times New Roman" w:cs="Times New Roman"/>
          <w:b/>
          <w:bCs/>
          <w:i/>
          <w:iCs/>
          <w:sz w:val="18"/>
          <w:szCs w:val="18"/>
          <w:lang w:val="en-GB" w:eastAsia="ko-KR"/>
        </w:rPr>
        <w:t>TGax</w:t>
      </w:r>
      <w:r w:rsidR="698DEA13" w:rsidRPr="466BEFC2">
        <w:rPr>
          <w:rFonts w:ascii="Times New Roman" w:eastAsia="Malgun Gothic" w:hAnsi="Times New Roman" w:cs="Times New Roman"/>
          <w:b/>
          <w:bCs/>
          <w:i/>
          <w:iCs/>
          <w:sz w:val="18"/>
          <w:szCs w:val="18"/>
          <w:lang w:val="en-GB" w:eastAsia="ko-KR"/>
        </w:rPr>
        <w:t>be</w:t>
      </w:r>
      <w:proofErr w:type="spellEnd"/>
      <w:r w:rsidRPr="466BEFC2">
        <w:rPr>
          <w:rFonts w:ascii="Times New Roman" w:eastAsia="Malgun Gothic" w:hAnsi="Times New Roman" w:cs="Times New Roman"/>
          <w:b/>
          <w:i/>
          <w:sz w:val="18"/>
          <w:szCs w:val="18"/>
          <w:lang w:val="en-GB" w:eastAsia="ko-KR"/>
        </w:rPr>
        <w:t xml:space="preserve"> editor to modify existing material in the </w:t>
      </w:r>
      <w:proofErr w:type="spellStart"/>
      <w:r w:rsidRPr="466BEFC2">
        <w:rPr>
          <w:rFonts w:ascii="Times New Roman" w:eastAsia="Malgun Gothic" w:hAnsi="Times New Roman" w:cs="Times New Roman"/>
          <w:b/>
          <w:i/>
          <w:sz w:val="18"/>
          <w:szCs w:val="18"/>
          <w:lang w:val="en-GB" w:eastAsia="ko-KR"/>
        </w:rPr>
        <w:t>TG</w:t>
      </w:r>
      <w:r w:rsidR="56C88B92" w:rsidRPr="466BEFC2">
        <w:rPr>
          <w:rFonts w:ascii="Times New Roman" w:eastAsia="Malgun Gothic" w:hAnsi="Times New Roman" w:cs="Times New Roman"/>
          <w:b/>
          <w:bCs/>
          <w:i/>
          <w:iCs/>
          <w:sz w:val="18"/>
          <w:szCs w:val="18"/>
          <w:lang w:val="en-GB" w:eastAsia="ko-KR"/>
        </w:rPr>
        <w:t>be</w:t>
      </w:r>
      <w:proofErr w:type="spellEnd"/>
      <w:r w:rsidRPr="466BEFC2">
        <w:rPr>
          <w:rFonts w:ascii="Times New Roman" w:eastAsia="Malgun Gothic" w:hAnsi="Times New Roman" w:cs="Times New Roman"/>
          <w:b/>
          <w:i/>
          <w:sz w:val="18"/>
          <w:szCs w:val="18"/>
          <w:lang w:val="en-GB" w:eastAsia="ko-KR"/>
        </w:rPr>
        <w:t xml:space="preserve"> draft. As a result of adopting the changes, the </w:t>
      </w:r>
      <w:proofErr w:type="spellStart"/>
      <w:r w:rsidRPr="466BEFC2">
        <w:rPr>
          <w:rFonts w:ascii="Times New Roman" w:eastAsia="Malgun Gothic" w:hAnsi="Times New Roman" w:cs="Times New Roman"/>
          <w:b/>
          <w:i/>
          <w:sz w:val="18"/>
          <w:szCs w:val="18"/>
          <w:lang w:val="en-GB" w:eastAsia="ko-KR"/>
        </w:rPr>
        <w:t>TG</w:t>
      </w:r>
      <w:r w:rsidR="71DC3515" w:rsidRPr="466BEFC2">
        <w:rPr>
          <w:rFonts w:ascii="Times New Roman" w:eastAsia="Malgun Gothic" w:hAnsi="Times New Roman" w:cs="Times New Roman"/>
          <w:b/>
          <w:bCs/>
          <w:i/>
          <w:iCs/>
          <w:sz w:val="18"/>
          <w:szCs w:val="18"/>
          <w:lang w:val="en-GB" w:eastAsia="ko-KR"/>
        </w:rPr>
        <w:t>be</w:t>
      </w:r>
      <w:proofErr w:type="spellEnd"/>
      <w:r w:rsidRPr="466BEFC2">
        <w:rPr>
          <w:rFonts w:ascii="Times New Roman" w:eastAsia="Malgun Gothic" w:hAnsi="Times New Roman" w:cs="Times New Roman"/>
          <w:b/>
          <w:i/>
          <w:sz w:val="18"/>
          <w:szCs w:val="18"/>
          <w:lang w:val="en-GB" w:eastAsia="ko-KR"/>
        </w:rPr>
        <w:t xml:space="preserve"> editor will execute the instructions rather than copy them to the </w:t>
      </w:r>
      <w:proofErr w:type="spellStart"/>
      <w:r w:rsidRPr="466BEFC2">
        <w:rPr>
          <w:rFonts w:ascii="Times New Roman" w:eastAsia="Malgun Gothic" w:hAnsi="Times New Roman" w:cs="Times New Roman"/>
          <w:b/>
          <w:i/>
          <w:sz w:val="18"/>
          <w:szCs w:val="18"/>
          <w:lang w:val="en-GB" w:eastAsia="ko-KR"/>
        </w:rPr>
        <w:t>TG</w:t>
      </w:r>
      <w:r w:rsidR="374590EC" w:rsidRPr="466BEFC2">
        <w:rPr>
          <w:rFonts w:ascii="Times New Roman" w:eastAsia="Malgun Gothic" w:hAnsi="Times New Roman" w:cs="Times New Roman"/>
          <w:b/>
          <w:bCs/>
          <w:i/>
          <w:iCs/>
          <w:sz w:val="18"/>
          <w:szCs w:val="18"/>
          <w:lang w:val="en-GB" w:eastAsia="ko-KR"/>
        </w:rPr>
        <w:t>be</w:t>
      </w:r>
      <w:proofErr w:type="spellEnd"/>
      <w:r w:rsidRPr="466BEFC2">
        <w:rPr>
          <w:rFonts w:ascii="Times New Roman" w:eastAsia="Malgun Gothic" w:hAnsi="Times New Roman" w:cs="Times New Roman"/>
          <w:b/>
          <w:i/>
          <w:sz w:val="18"/>
          <w:szCs w:val="18"/>
          <w:lang w:val="en-GB" w:eastAsia="ko-KR"/>
        </w:rPr>
        <w:t xml:space="preserve"> Draft.</w:t>
      </w:r>
    </w:p>
    <w:p w14:paraId="7FEF02C3" w14:textId="77777777" w:rsidR="00A353D7" w:rsidRDefault="00A353D7" w:rsidP="00C75F57">
      <w:pPr>
        <w:pStyle w:val="T1"/>
        <w:suppressAutoHyphens/>
        <w:spacing w:after="120"/>
        <w:jc w:val="left"/>
        <w:rPr>
          <w:b w:val="0"/>
          <w:bCs/>
          <w:iCs/>
          <w:color w:val="000000"/>
          <w:sz w:val="20"/>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900"/>
        <w:gridCol w:w="2550"/>
        <w:gridCol w:w="2550"/>
        <w:gridCol w:w="2550"/>
      </w:tblGrid>
      <w:tr w:rsidR="00D41AA9" w:rsidRPr="007E587A" w14:paraId="7B5B751B" w14:textId="77777777" w:rsidTr="00FE2384">
        <w:trPr>
          <w:trHeight w:val="220"/>
          <w:jc w:val="center"/>
        </w:trPr>
        <w:tc>
          <w:tcPr>
            <w:tcW w:w="625" w:type="dxa"/>
            <w:shd w:val="clear" w:color="auto" w:fill="BFBFBF" w:themeFill="background1" w:themeFillShade="BF"/>
            <w:noWrap/>
            <w:vAlign w:val="center"/>
            <w:hideMark/>
          </w:tcPr>
          <w:p w14:paraId="0F49F093"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0105C67F" w14:textId="07723042"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720" w:type="dxa"/>
            <w:shd w:val="clear" w:color="auto" w:fill="BFBFBF" w:themeFill="background1" w:themeFillShade="BF"/>
            <w:noWrap/>
            <w:vAlign w:val="center"/>
          </w:tcPr>
          <w:p w14:paraId="229EE316" w14:textId="204465CF" w:rsidR="00D41AA9" w:rsidRPr="007E587A" w:rsidRDefault="00D41AA9" w:rsidP="00C75F57">
            <w:pPr>
              <w:suppressAutoHyphens/>
              <w:spacing w:after="0"/>
              <w:rPr>
                <w:rFonts w:ascii="Times New Roman" w:eastAsia="Times New Roman" w:hAnsi="Times New Roman" w:cs="Times New Roman"/>
                <w:b/>
                <w:bCs/>
                <w:color w:val="000000"/>
                <w:sz w:val="16"/>
                <w:szCs w:val="16"/>
              </w:rPr>
            </w:pPr>
            <w:proofErr w:type="spellStart"/>
            <w:r>
              <w:rPr>
                <w:rFonts w:ascii="Times New Roman" w:eastAsia="Times New Roman" w:hAnsi="Times New Roman" w:cs="Times New Roman"/>
                <w:b/>
                <w:bCs/>
                <w:color w:val="000000"/>
                <w:sz w:val="16"/>
                <w:szCs w:val="16"/>
              </w:rPr>
              <w:t>Pg</w:t>
            </w:r>
            <w:proofErr w:type="spellEnd"/>
            <w:r>
              <w:rPr>
                <w:rFonts w:ascii="Times New Roman" w:eastAsia="Times New Roman" w:hAnsi="Times New Roman" w:cs="Times New Roman"/>
                <w:b/>
                <w:bCs/>
                <w:color w:val="000000"/>
                <w:sz w:val="16"/>
                <w:szCs w:val="16"/>
              </w:rPr>
              <w:t>/Ln</w:t>
            </w:r>
          </w:p>
        </w:tc>
        <w:tc>
          <w:tcPr>
            <w:tcW w:w="900" w:type="dxa"/>
            <w:shd w:val="clear" w:color="auto" w:fill="BFBFBF" w:themeFill="background1" w:themeFillShade="BF"/>
            <w:vAlign w:val="center"/>
          </w:tcPr>
          <w:p w14:paraId="55A77E7B" w14:textId="7DAADEC2"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Section</w:t>
            </w:r>
          </w:p>
        </w:tc>
        <w:tc>
          <w:tcPr>
            <w:tcW w:w="2550" w:type="dxa"/>
            <w:shd w:val="clear" w:color="auto" w:fill="BFBFBF" w:themeFill="background1" w:themeFillShade="BF"/>
            <w:noWrap/>
            <w:vAlign w:val="bottom"/>
            <w:hideMark/>
          </w:tcPr>
          <w:p w14:paraId="2E470FE8"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2550" w:type="dxa"/>
            <w:shd w:val="clear" w:color="auto" w:fill="BFBFBF" w:themeFill="background1" w:themeFillShade="BF"/>
            <w:noWrap/>
            <w:vAlign w:val="bottom"/>
            <w:hideMark/>
          </w:tcPr>
          <w:p w14:paraId="773A04E7"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2550" w:type="dxa"/>
            <w:shd w:val="clear" w:color="auto" w:fill="BFBFBF" w:themeFill="background1" w:themeFillShade="BF"/>
            <w:vAlign w:val="center"/>
            <w:hideMark/>
          </w:tcPr>
          <w:p w14:paraId="07DB1904"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B80042" w:rsidRPr="008B0293" w14:paraId="306A8148" w14:textId="77777777" w:rsidTr="00FE238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2564F3A3" w14:textId="77777777" w:rsidR="00B80042" w:rsidRPr="00785ACB" w:rsidRDefault="00B80042" w:rsidP="00BC1F25">
            <w:pPr>
              <w:suppressAutoHyphens/>
              <w:spacing w:after="0"/>
              <w:rPr>
                <w:rFonts w:ascii="Times New Roman" w:hAnsi="Times New Roman" w:cs="Times New Roman"/>
                <w:sz w:val="16"/>
                <w:szCs w:val="16"/>
              </w:rPr>
            </w:pPr>
            <w:r w:rsidRPr="001D31F6">
              <w:rPr>
                <w:rFonts w:ascii="Times New Roman" w:hAnsi="Times New Roman" w:cs="Times New Roman"/>
                <w:sz w:val="16"/>
                <w:szCs w:val="16"/>
              </w:rPr>
              <w:t>1027</w:t>
            </w:r>
          </w:p>
        </w:tc>
        <w:tc>
          <w:tcPr>
            <w:tcW w:w="1080" w:type="dxa"/>
            <w:tcBorders>
              <w:top w:val="single" w:sz="4" w:space="0" w:color="auto"/>
              <w:left w:val="single" w:sz="4" w:space="0" w:color="auto"/>
              <w:bottom w:val="single" w:sz="4" w:space="0" w:color="auto"/>
              <w:right w:val="single" w:sz="4" w:space="0" w:color="auto"/>
            </w:tcBorders>
          </w:tcPr>
          <w:p w14:paraId="2CE38AFC" w14:textId="77777777" w:rsidR="00B80042" w:rsidRPr="00785ACB" w:rsidRDefault="00B80042" w:rsidP="00BC1F25">
            <w:pPr>
              <w:suppressAutoHyphens/>
              <w:spacing w:after="0"/>
              <w:rPr>
                <w:rFonts w:ascii="Times New Roman" w:hAnsi="Times New Roman" w:cs="Times New Roman"/>
                <w:sz w:val="16"/>
                <w:szCs w:val="16"/>
              </w:rPr>
            </w:pPr>
            <w:r w:rsidRPr="001D31F6">
              <w:rPr>
                <w:rFonts w:ascii="Times New Roman" w:hAnsi="Times New Roman" w:cs="Times New Roman"/>
                <w:sz w:val="16"/>
                <w:szCs w:val="16"/>
              </w:rPr>
              <w:t>Abhishek Patil</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3057A610" w14:textId="77777777" w:rsidR="00B80042" w:rsidRPr="00785ACB" w:rsidRDefault="00B80042" w:rsidP="00BC1F25">
            <w:pPr>
              <w:suppressAutoHyphens/>
              <w:spacing w:after="0"/>
              <w:rPr>
                <w:rFonts w:ascii="Times New Roman" w:hAnsi="Times New Roman" w:cs="Times New Roman"/>
                <w:sz w:val="16"/>
                <w:szCs w:val="16"/>
              </w:rPr>
            </w:pPr>
            <w:r w:rsidRPr="001D31F6">
              <w:rPr>
                <w:rFonts w:ascii="Times New Roman" w:hAnsi="Times New Roman" w:cs="Times New Roman"/>
                <w:sz w:val="16"/>
                <w:szCs w:val="16"/>
              </w:rPr>
              <w:t>108.35</w:t>
            </w:r>
          </w:p>
        </w:tc>
        <w:tc>
          <w:tcPr>
            <w:tcW w:w="900" w:type="dxa"/>
            <w:tcBorders>
              <w:top w:val="single" w:sz="4" w:space="0" w:color="auto"/>
              <w:left w:val="single" w:sz="4" w:space="0" w:color="auto"/>
              <w:bottom w:val="single" w:sz="4" w:space="0" w:color="auto"/>
              <w:right w:val="single" w:sz="4" w:space="0" w:color="auto"/>
            </w:tcBorders>
          </w:tcPr>
          <w:p w14:paraId="2D8A765A" w14:textId="77777777" w:rsidR="00B80042" w:rsidRPr="00785ACB" w:rsidRDefault="00B80042" w:rsidP="00BC1F25">
            <w:pPr>
              <w:suppressAutoHyphens/>
              <w:spacing w:after="0"/>
              <w:rPr>
                <w:rFonts w:ascii="Times New Roman" w:hAnsi="Times New Roman" w:cs="Times New Roman"/>
                <w:sz w:val="16"/>
                <w:szCs w:val="16"/>
              </w:rPr>
            </w:pPr>
            <w:r w:rsidRPr="001D31F6">
              <w:rPr>
                <w:rFonts w:ascii="Times New Roman" w:hAnsi="Times New Roman" w:cs="Times New Roman"/>
                <w:sz w:val="16"/>
                <w:szCs w:val="16"/>
              </w:rPr>
              <w:t>11.21.13</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33EB1990" w14:textId="77777777" w:rsidR="00B80042" w:rsidRPr="00785ACB" w:rsidRDefault="00B80042" w:rsidP="00BC1F25">
            <w:pPr>
              <w:suppressAutoHyphens/>
              <w:spacing w:after="0"/>
              <w:rPr>
                <w:rFonts w:ascii="Times New Roman" w:hAnsi="Times New Roman" w:cs="Times New Roman"/>
                <w:sz w:val="16"/>
                <w:szCs w:val="16"/>
              </w:rPr>
            </w:pPr>
            <w:r w:rsidRPr="001D31F6">
              <w:rPr>
                <w:rFonts w:ascii="Times New Roman" w:hAnsi="Times New Roman" w:cs="Times New Roman"/>
                <w:sz w:val="16"/>
                <w:szCs w:val="16"/>
              </w:rPr>
              <w:t xml:space="preserve">"When the AP is affiliated with an AP MLD and the </w:t>
            </w:r>
            <w:proofErr w:type="gramStart"/>
            <w:r w:rsidRPr="001D31F6">
              <w:rPr>
                <w:rFonts w:ascii="Times New Roman" w:hAnsi="Times New Roman" w:cs="Times New Roman"/>
                <w:sz w:val="16"/>
                <w:szCs w:val="16"/>
              </w:rPr>
              <w:t>.....</w:t>
            </w:r>
            <w:proofErr w:type="gramEnd"/>
            <w:r w:rsidRPr="001D31F6">
              <w:rPr>
                <w:rFonts w:ascii="Times New Roman" w:hAnsi="Times New Roman" w:cs="Times New Roman"/>
                <w:sz w:val="16"/>
                <w:szCs w:val="16"/>
              </w:rPr>
              <w:t xml:space="preserve"> " This is a long roundabout way to differentiate between legacy and MLO association. Appears at a few other places in the spec (e.g., 6.3.7.3.2). The spec needs to provide a simpler way to differentiate between legacy association and association that is multi-link setup.</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5D406BFF" w14:textId="77777777" w:rsidR="00B80042" w:rsidRPr="00785ACB" w:rsidRDefault="00B80042" w:rsidP="00BC1F25">
            <w:pPr>
              <w:suppressAutoHyphens/>
              <w:spacing w:after="0"/>
              <w:rPr>
                <w:rFonts w:ascii="Times New Roman" w:hAnsi="Times New Roman" w:cs="Times New Roman"/>
                <w:sz w:val="16"/>
                <w:szCs w:val="16"/>
              </w:rPr>
            </w:pPr>
            <w:r w:rsidRPr="001D31F6">
              <w:rPr>
                <w:rFonts w:ascii="Times New Roman" w:hAnsi="Times New Roman" w:cs="Times New Roman"/>
                <w:sz w:val="16"/>
                <w:szCs w:val="16"/>
              </w:rPr>
              <w:t>Add the following as the second paragraph in 35.3.5.1: "When (Re)Association Request frame and (Re)Association Response frames carry Multi-Link element, the association is a multi-link setup. Otherwise it is not a multi-link setup"</w:t>
            </w:r>
          </w:p>
        </w:tc>
        <w:tc>
          <w:tcPr>
            <w:tcW w:w="2550" w:type="dxa"/>
            <w:tcBorders>
              <w:top w:val="single" w:sz="4" w:space="0" w:color="auto"/>
              <w:left w:val="single" w:sz="4" w:space="0" w:color="auto"/>
              <w:bottom w:val="single" w:sz="4" w:space="0" w:color="auto"/>
              <w:right w:val="single" w:sz="4" w:space="0" w:color="auto"/>
            </w:tcBorders>
            <w:shd w:val="clear" w:color="auto" w:fill="auto"/>
          </w:tcPr>
          <w:p w14:paraId="516BED87" w14:textId="3F9ACE0C" w:rsidR="00B80042" w:rsidRDefault="00B0434F" w:rsidP="00BC1F25">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30DF6A24" w14:textId="77777777" w:rsidR="00C95ECC" w:rsidRDefault="00C95ECC" w:rsidP="00BC1F25">
            <w:pPr>
              <w:suppressAutoHyphens/>
              <w:spacing w:after="0"/>
              <w:rPr>
                <w:rFonts w:ascii="Times New Roman" w:hAnsi="Times New Roman" w:cs="Times New Roman"/>
                <w:b/>
                <w:sz w:val="16"/>
                <w:szCs w:val="16"/>
              </w:rPr>
            </w:pPr>
          </w:p>
          <w:p w14:paraId="7DBFEC43" w14:textId="77777777" w:rsidR="00B0434F" w:rsidRPr="00DC0DC4" w:rsidRDefault="00B0434F" w:rsidP="00BC1F25">
            <w:pPr>
              <w:suppressAutoHyphens/>
              <w:spacing w:after="0"/>
              <w:rPr>
                <w:rFonts w:ascii="Times New Roman" w:hAnsi="Times New Roman" w:cs="Times New Roman"/>
                <w:bCs/>
                <w:sz w:val="16"/>
                <w:szCs w:val="16"/>
              </w:rPr>
            </w:pPr>
            <w:r w:rsidRPr="00DC0DC4">
              <w:rPr>
                <w:rFonts w:ascii="Times New Roman" w:hAnsi="Times New Roman" w:cs="Times New Roman"/>
                <w:bCs/>
                <w:sz w:val="16"/>
                <w:szCs w:val="16"/>
              </w:rPr>
              <w:t xml:space="preserve">Agree with the comment. </w:t>
            </w:r>
            <w:r w:rsidR="00910A53" w:rsidRPr="00DC0DC4">
              <w:rPr>
                <w:rFonts w:ascii="Times New Roman" w:hAnsi="Times New Roman" w:cs="Times New Roman"/>
                <w:bCs/>
                <w:sz w:val="16"/>
                <w:szCs w:val="16"/>
              </w:rPr>
              <w:t xml:space="preserve">The suggested change is made in clause 35.3.5.1 with a few changes. In addition, text in clause 6 is updated to simplify the differentiation between </w:t>
            </w:r>
            <w:r w:rsidR="000C3EB9" w:rsidRPr="00DC0DC4">
              <w:rPr>
                <w:rFonts w:ascii="Times New Roman" w:hAnsi="Times New Roman" w:cs="Times New Roman"/>
                <w:bCs/>
                <w:sz w:val="16"/>
                <w:szCs w:val="16"/>
              </w:rPr>
              <w:t>ML association and non-ML association.</w:t>
            </w:r>
          </w:p>
          <w:p w14:paraId="0CC20845" w14:textId="77777777" w:rsidR="00C95ECC" w:rsidRDefault="00C95ECC" w:rsidP="00BC1F25">
            <w:pPr>
              <w:suppressAutoHyphens/>
              <w:spacing w:after="0"/>
              <w:rPr>
                <w:rFonts w:ascii="Times New Roman" w:hAnsi="Times New Roman" w:cs="Times New Roman"/>
                <w:b/>
                <w:sz w:val="16"/>
                <w:szCs w:val="16"/>
              </w:rPr>
            </w:pPr>
          </w:p>
          <w:p w14:paraId="0B7C08CE" w14:textId="05F7C15F" w:rsidR="000C3EB9" w:rsidRDefault="00DC0DC4" w:rsidP="00BC1F25">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make changes as shown in doc 11-21/0250r0 tagged as CID 1027</w:t>
            </w:r>
          </w:p>
        </w:tc>
      </w:tr>
      <w:tr w:rsidR="00801450" w:rsidRPr="008B0293" w14:paraId="2B9C7C24" w14:textId="77777777" w:rsidTr="00BC1F25">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5DDCCB65" w14:textId="77777777" w:rsidR="00801450" w:rsidRPr="00785ACB" w:rsidRDefault="00801450" w:rsidP="00BC1F25">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1107</w:t>
            </w:r>
          </w:p>
        </w:tc>
        <w:tc>
          <w:tcPr>
            <w:tcW w:w="1080" w:type="dxa"/>
            <w:tcBorders>
              <w:top w:val="single" w:sz="4" w:space="0" w:color="auto"/>
              <w:left w:val="single" w:sz="4" w:space="0" w:color="auto"/>
              <w:bottom w:val="single" w:sz="4" w:space="0" w:color="auto"/>
              <w:right w:val="single" w:sz="4" w:space="0" w:color="auto"/>
            </w:tcBorders>
          </w:tcPr>
          <w:p w14:paraId="7A73BF46" w14:textId="77777777" w:rsidR="00801450" w:rsidRPr="00785ACB" w:rsidRDefault="00801450" w:rsidP="00BC1F25">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Alfred Asterjadhi</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457DDB9D" w14:textId="77777777" w:rsidR="00801450" w:rsidRPr="00785ACB" w:rsidRDefault="00801450" w:rsidP="00BC1F25">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31.27</w:t>
            </w:r>
          </w:p>
        </w:tc>
        <w:tc>
          <w:tcPr>
            <w:tcW w:w="900" w:type="dxa"/>
            <w:tcBorders>
              <w:top w:val="single" w:sz="4" w:space="0" w:color="auto"/>
              <w:left w:val="single" w:sz="4" w:space="0" w:color="auto"/>
              <w:bottom w:val="single" w:sz="4" w:space="0" w:color="auto"/>
              <w:right w:val="single" w:sz="4" w:space="0" w:color="auto"/>
            </w:tcBorders>
          </w:tcPr>
          <w:p w14:paraId="085EE131" w14:textId="77777777" w:rsidR="00801450" w:rsidRPr="00785ACB" w:rsidRDefault="00801450" w:rsidP="00BC1F25">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4.3.19.2</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3AF1CF65" w14:textId="77777777" w:rsidR="00801450" w:rsidRPr="00785ACB" w:rsidRDefault="00801450" w:rsidP="00BC1F25">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 xml:space="preserve">This </w:t>
            </w:r>
            <w:proofErr w:type="gramStart"/>
            <w:r w:rsidRPr="00785ACB">
              <w:rPr>
                <w:rFonts w:ascii="Times New Roman" w:hAnsi="Times New Roman" w:cs="Times New Roman"/>
                <w:sz w:val="16"/>
                <w:szCs w:val="16"/>
              </w:rPr>
              <w:t>either or</w:t>
            </w:r>
            <w:proofErr w:type="gramEnd"/>
            <w:r w:rsidRPr="00785ACB">
              <w:rPr>
                <w:rFonts w:ascii="Times New Roman" w:hAnsi="Times New Roman" w:cs="Times New Roman"/>
                <w:sz w:val="16"/>
                <w:szCs w:val="16"/>
              </w:rPr>
              <w:t xml:space="preserve"> condition does not look correct. Replace with neither nor.</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69AE312D" w14:textId="77777777" w:rsidR="00801450" w:rsidRPr="00785ACB" w:rsidRDefault="00801450" w:rsidP="00BC1F25">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As in comment.</w:t>
            </w:r>
          </w:p>
        </w:tc>
        <w:tc>
          <w:tcPr>
            <w:tcW w:w="2550" w:type="dxa"/>
            <w:tcBorders>
              <w:top w:val="single" w:sz="4" w:space="0" w:color="auto"/>
              <w:left w:val="single" w:sz="4" w:space="0" w:color="auto"/>
              <w:bottom w:val="single" w:sz="4" w:space="0" w:color="auto"/>
              <w:right w:val="single" w:sz="4" w:space="0" w:color="auto"/>
            </w:tcBorders>
            <w:shd w:val="clear" w:color="auto" w:fill="auto"/>
          </w:tcPr>
          <w:p w14:paraId="5AA1833B" w14:textId="77777777" w:rsidR="00801450" w:rsidRDefault="00801450" w:rsidP="00BC1F25">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01346041" w14:textId="77777777" w:rsidR="00801450" w:rsidRPr="00C95ECC" w:rsidRDefault="00801450" w:rsidP="00BC1F25">
            <w:pPr>
              <w:suppressAutoHyphens/>
              <w:spacing w:after="0"/>
              <w:rPr>
                <w:rFonts w:ascii="Times New Roman" w:hAnsi="Times New Roman" w:cs="Times New Roman"/>
                <w:bCs/>
                <w:sz w:val="16"/>
                <w:szCs w:val="16"/>
              </w:rPr>
            </w:pPr>
          </w:p>
          <w:p w14:paraId="515D4DB7" w14:textId="1A822909" w:rsidR="00801450" w:rsidRDefault="00801450" w:rsidP="00BC1F25">
            <w:pPr>
              <w:suppressAutoHyphens/>
              <w:spacing w:after="0"/>
              <w:rPr>
                <w:rFonts w:ascii="Times New Roman" w:hAnsi="Times New Roman" w:cs="Times New Roman"/>
                <w:bCs/>
                <w:sz w:val="16"/>
                <w:szCs w:val="16"/>
              </w:rPr>
            </w:pPr>
            <w:r>
              <w:rPr>
                <w:rFonts w:ascii="Times New Roman" w:hAnsi="Times New Roman" w:cs="Times New Roman"/>
                <w:bCs/>
                <w:sz w:val="16"/>
                <w:szCs w:val="16"/>
              </w:rPr>
              <w:t>The cited sentence was revised as a resolution to another comment (CID 1027) and the reference to ‘either / or’ is no longer used.</w:t>
            </w:r>
          </w:p>
          <w:p w14:paraId="037B56DA" w14:textId="77777777" w:rsidR="00801450" w:rsidRDefault="00801450" w:rsidP="00BC1F25">
            <w:pPr>
              <w:suppressAutoHyphens/>
              <w:spacing w:after="0"/>
              <w:rPr>
                <w:rFonts w:ascii="Times New Roman" w:hAnsi="Times New Roman" w:cs="Times New Roman"/>
                <w:bCs/>
                <w:sz w:val="16"/>
                <w:szCs w:val="16"/>
              </w:rPr>
            </w:pPr>
          </w:p>
          <w:p w14:paraId="2DBFA151" w14:textId="77777777" w:rsidR="00801450" w:rsidRPr="008B67EB" w:rsidRDefault="00801450" w:rsidP="00BC1F25">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no further changes are needed to resolve this comment.</w:t>
            </w:r>
          </w:p>
        </w:tc>
      </w:tr>
      <w:tr w:rsidR="00785ACB" w:rsidRPr="008B0293" w14:paraId="0DE167BD" w14:textId="77777777" w:rsidTr="00FE238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4F869147" w14:textId="6AA2C5AE"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2561</w:t>
            </w:r>
          </w:p>
        </w:tc>
        <w:tc>
          <w:tcPr>
            <w:tcW w:w="1080" w:type="dxa"/>
            <w:tcBorders>
              <w:top w:val="single" w:sz="4" w:space="0" w:color="auto"/>
              <w:left w:val="single" w:sz="4" w:space="0" w:color="auto"/>
              <w:bottom w:val="single" w:sz="4" w:space="0" w:color="auto"/>
              <w:right w:val="single" w:sz="4" w:space="0" w:color="auto"/>
            </w:tcBorders>
          </w:tcPr>
          <w:p w14:paraId="788029CE" w14:textId="01868194"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Rojan Chitrakar</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67D0BBF2" w14:textId="2025AFC8"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31.26</w:t>
            </w:r>
          </w:p>
        </w:tc>
        <w:tc>
          <w:tcPr>
            <w:tcW w:w="900" w:type="dxa"/>
            <w:tcBorders>
              <w:top w:val="single" w:sz="4" w:space="0" w:color="auto"/>
              <w:left w:val="single" w:sz="4" w:space="0" w:color="auto"/>
              <w:bottom w:val="single" w:sz="4" w:space="0" w:color="auto"/>
              <w:right w:val="single" w:sz="4" w:space="0" w:color="auto"/>
            </w:tcBorders>
          </w:tcPr>
          <w:p w14:paraId="4DC71359" w14:textId="60D55B28"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4.3.19.2</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693E0E67" w14:textId="7416E827"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Since BSS max idle period is constrained for STAs not affiliated with an MLD, it would be good to provide reference to 4.3.19.23a (MLD max idle period management) for the case when an STA is affiliated with an MLD.</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0CBB73CA" w14:textId="2DD527CA"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Provide a reference to 4.3.19.23a (MLD max idle period management) for the case when an STA is affiliated with an MLD.</w:t>
            </w:r>
          </w:p>
        </w:tc>
        <w:tc>
          <w:tcPr>
            <w:tcW w:w="2550" w:type="dxa"/>
            <w:tcBorders>
              <w:top w:val="single" w:sz="4" w:space="0" w:color="auto"/>
              <w:left w:val="single" w:sz="4" w:space="0" w:color="auto"/>
              <w:bottom w:val="single" w:sz="4" w:space="0" w:color="auto"/>
              <w:right w:val="single" w:sz="4" w:space="0" w:color="auto"/>
            </w:tcBorders>
            <w:shd w:val="clear" w:color="auto" w:fill="auto"/>
          </w:tcPr>
          <w:p w14:paraId="341458BD" w14:textId="77777777" w:rsidR="00785ACB" w:rsidRDefault="002A1AF7" w:rsidP="00785ACB">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5ADDE43" w14:textId="77777777" w:rsidR="006B3265" w:rsidRPr="00C95ECC" w:rsidRDefault="006B3265" w:rsidP="00785ACB">
            <w:pPr>
              <w:suppressAutoHyphens/>
              <w:spacing w:after="0"/>
              <w:rPr>
                <w:rFonts w:ascii="Times New Roman" w:hAnsi="Times New Roman" w:cs="Times New Roman"/>
                <w:bCs/>
                <w:sz w:val="16"/>
                <w:szCs w:val="16"/>
              </w:rPr>
            </w:pPr>
          </w:p>
          <w:p w14:paraId="5285B400" w14:textId="77777777" w:rsidR="006B3265" w:rsidRDefault="006B3265" w:rsidP="00785ACB">
            <w:pPr>
              <w:suppressAutoHyphens/>
              <w:spacing w:after="0"/>
              <w:rPr>
                <w:rFonts w:ascii="Times New Roman" w:hAnsi="Times New Roman" w:cs="Times New Roman"/>
                <w:bCs/>
                <w:sz w:val="16"/>
                <w:szCs w:val="16"/>
              </w:rPr>
            </w:pPr>
            <w:r w:rsidRPr="00C95ECC">
              <w:rPr>
                <w:rFonts w:ascii="Times New Roman" w:hAnsi="Times New Roman" w:cs="Times New Roman"/>
                <w:bCs/>
                <w:sz w:val="16"/>
                <w:szCs w:val="16"/>
              </w:rPr>
              <w:t xml:space="preserve">Agree with the commenter. A reference to clause </w:t>
            </w:r>
            <w:r w:rsidR="00C95ECC" w:rsidRPr="00C95ECC">
              <w:rPr>
                <w:rFonts w:ascii="Times New Roman" w:hAnsi="Times New Roman" w:cs="Times New Roman"/>
                <w:bCs/>
                <w:sz w:val="16"/>
                <w:szCs w:val="16"/>
              </w:rPr>
              <w:t>4.3.19.23a is provided in the cited sentence.</w:t>
            </w:r>
          </w:p>
          <w:p w14:paraId="26A99339" w14:textId="77777777" w:rsidR="00C95ECC" w:rsidRDefault="00C95ECC" w:rsidP="00785ACB">
            <w:pPr>
              <w:suppressAutoHyphens/>
              <w:spacing w:after="0"/>
              <w:rPr>
                <w:rFonts w:ascii="Times New Roman" w:hAnsi="Times New Roman" w:cs="Times New Roman"/>
                <w:bCs/>
                <w:sz w:val="16"/>
                <w:szCs w:val="16"/>
              </w:rPr>
            </w:pPr>
          </w:p>
          <w:p w14:paraId="0E55D537" w14:textId="38C3CA44" w:rsidR="00C95ECC" w:rsidRPr="00490FF8" w:rsidRDefault="00C95ECC" w:rsidP="00785ACB">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make changes as shown in doc 11-21/0250r0 tagged as CID 2</w:t>
            </w:r>
            <w:r w:rsidR="006C49FD">
              <w:rPr>
                <w:rFonts w:ascii="Times New Roman" w:hAnsi="Times New Roman" w:cs="Times New Roman"/>
                <w:b/>
                <w:sz w:val="16"/>
                <w:szCs w:val="16"/>
              </w:rPr>
              <w:t>5</w:t>
            </w:r>
            <w:r>
              <w:rPr>
                <w:rFonts w:ascii="Times New Roman" w:hAnsi="Times New Roman" w:cs="Times New Roman"/>
                <w:b/>
                <w:sz w:val="16"/>
                <w:szCs w:val="16"/>
              </w:rPr>
              <w:t>61</w:t>
            </w:r>
          </w:p>
        </w:tc>
      </w:tr>
      <w:tr w:rsidR="00785ACB" w:rsidRPr="008B0293" w14:paraId="6F18E6F3" w14:textId="77777777" w:rsidTr="00FE238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21D4C96F" w14:textId="4894A241"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3411</w:t>
            </w:r>
          </w:p>
        </w:tc>
        <w:tc>
          <w:tcPr>
            <w:tcW w:w="1080" w:type="dxa"/>
            <w:tcBorders>
              <w:top w:val="single" w:sz="4" w:space="0" w:color="auto"/>
              <w:left w:val="single" w:sz="4" w:space="0" w:color="auto"/>
              <w:bottom w:val="single" w:sz="4" w:space="0" w:color="auto"/>
              <w:right w:val="single" w:sz="4" w:space="0" w:color="auto"/>
            </w:tcBorders>
          </w:tcPr>
          <w:p w14:paraId="7B405F38" w14:textId="09217B32"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Yonggang Fang</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6F91D483" w14:textId="647FF000"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31.29</w:t>
            </w:r>
          </w:p>
        </w:tc>
        <w:tc>
          <w:tcPr>
            <w:tcW w:w="900" w:type="dxa"/>
            <w:tcBorders>
              <w:top w:val="single" w:sz="4" w:space="0" w:color="auto"/>
              <w:left w:val="single" w:sz="4" w:space="0" w:color="auto"/>
              <w:bottom w:val="single" w:sz="4" w:space="0" w:color="auto"/>
              <w:right w:val="single" w:sz="4" w:space="0" w:color="auto"/>
            </w:tcBorders>
          </w:tcPr>
          <w:p w14:paraId="48929874" w14:textId="1B270ABE"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4.3.19.23a</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3AEF8583" w14:textId="43D3CD3A"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 xml:space="preserve">The sentence of "This supports improved power saving at the non-AP MLD and resource management at the AP MLD." is not 100% correct and necessary.  Suggest </w:t>
            </w:r>
            <w:proofErr w:type="gramStart"/>
            <w:r w:rsidRPr="00785ACB">
              <w:rPr>
                <w:rFonts w:ascii="Times New Roman" w:hAnsi="Times New Roman" w:cs="Times New Roman"/>
                <w:sz w:val="16"/>
                <w:szCs w:val="16"/>
              </w:rPr>
              <w:t>to remove</w:t>
            </w:r>
            <w:proofErr w:type="gramEnd"/>
            <w:r w:rsidRPr="00785ACB">
              <w:rPr>
                <w:rFonts w:ascii="Times New Roman" w:hAnsi="Times New Roman" w:cs="Times New Roman"/>
                <w:sz w:val="16"/>
                <w:szCs w:val="16"/>
              </w:rPr>
              <w:t xml:space="preserve"> it.</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11E1D799" w14:textId="2F74F85F"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Delete this sentence</w:t>
            </w:r>
          </w:p>
        </w:tc>
        <w:tc>
          <w:tcPr>
            <w:tcW w:w="2550" w:type="dxa"/>
            <w:tcBorders>
              <w:top w:val="single" w:sz="4" w:space="0" w:color="auto"/>
              <w:left w:val="single" w:sz="4" w:space="0" w:color="auto"/>
              <w:bottom w:val="single" w:sz="4" w:space="0" w:color="auto"/>
              <w:right w:val="single" w:sz="4" w:space="0" w:color="auto"/>
            </w:tcBorders>
            <w:shd w:val="clear" w:color="auto" w:fill="auto"/>
          </w:tcPr>
          <w:p w14:paraId="6114C4A1" w14:textId="75E8665F" w:rsidR="00785ACB" w:rsidRDefault="00D61BAF" w:rsidP="00785ACB">
            <w:pPr>
              <w:suppressAutoHyphens/>
              <w:spacing w:after="0"/>
              <w:rPr>
                <w:rFonts w:ascii="Times New Roman" w:hAnsi="Times New Roman" w:cs="Times New Roman"/>
                <w:b/>
                <w:sz w:val="16"/>
                <w:szCs w:val="16"/>
              </w:rPr>
            </w:pPr>
            <w:r>
              <w:rPr>
                <w:rFonts w:ascii="Times New Roman" w:hAnsi="Times New Roman" w:cs="Times New Roman"/>
                <w:b/>
                <w:sz w:val="16"/>
                <w:szCs w:val="16"/>
              </w:rPr>
              <w:t>Reject</w:t>
            </w:r>
            <w:r w:rsidR="009F182B">
              <w:rPr>
                <w:rFonts w:ascii="Times New Roman" w:hAnsi="Times New Roman" w:cs="Times New Roman"/>
                <w:b/>
                <w:sz w:val="16"/>
                <w:szCs w:val="16"/>
              </w:rPr>
              <w:t>ed</w:t>
            </w:r>
          </w:p>
          <w:p w14:paraId="42F02CC9" w14:textId="77777777" w:rsidR="00F95E2D" w:rsidRDefault="00F95E2D" w:rsidP="00785ACB">
            <w:pPr>
              <w:suppressAutoHyphens/>
              <w:spacing w:after="0"/>
              <w:rPr>
                <w:rFonts w:ascii="Times New Roman" w:hAnsi="Times New Roman" w:cs="Times New Roman"/>
                <w:bCs/>
                <w:sz w:val="16"/>
                <w:szCs w:val="16"/>
              </w:rPr>
            </w:pPr>
          </w:p>
          <w:p w14:paraId="2018B65E" w14:textId="668395D0" w:rsidR="00F95E2D" w:rsidRPr="00F95E2D" w:rsidRDefault="00F95E2D" w:rsidP="00785ACB">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w:t>
            </w:r>
            <w:r w:rsidR="002D3B0F">
              <w:rPr>
                <w:rFonts w:ascii="Times New Roman" w:hAnsi="Times New Roman" w:cs="Times New Roman"/>
                <w:bCs/>
                <w:sz w:val="16"/>
                <w:szCs w:val="16"/>
              </w:rPr>
              <w:t>BSS (or MLD) max idle period procedure is meant to help an STA (or non-AP MLD) save power</w:t>
            </w:r>
            <w:r w:rsidR="00BF1F66">
              <w:rPr>
                <w:rFonts w:ascii="Times New Roman" w:hAnsi="Times New Roman" w:cs="Times New Roman"/>
                <w:bCs/>
                <w:sz w:val="16"/>
                <w:szCs w:val="16"/>
              </w:rPr>
              <w:t xml:space="preserve"> – i.e., the STA (non-AP MLD) is able to maintain association state with the AP (or AP MLD) even when it doesn’t transmit a frame to the AP (or AP MLD) for an extended period of time</w:t>
            </w:r>
            <w:r w:rsidR="002D3B0F">
              <w:rPr>
                <w:rFonts w:ascii="Times New Roman" w:hAnsi="Times New Roman" w:cs="Times New Roman"/>
                <w:bCs/>
                <w:sz w:val="16"/>
                <w:szCs w:val="16"/>
              </w:rPr>
              <w:t xml:space="preserve">. </w:t>
            </w:r>
            <w:r>
              <w:rPr>
                <w:rFonts w:ascii="Times New Roman" w:hAnsi="Times New Roman" w:cs="Times New Roman"/>
                <w:bCs/>
                <w:sz w:val="16"/>
                <w:szCs w:val="16"/>
              </w:rPr>
              <w:t xml:space="preserve">Furthermore, the </w:t>
            </w:r>
            <w:r w:rsidR="002D3B0F">
              <w:rPr>
                <w:rFonts w:ascii="Times New Roman" w:hAnsi="Times New Roman" w:cs="Times New Roman"/>
                <w:bCs/>
                <w:sz w:val="16"/>
                <w:szCs w:val="16"/>
              </w:rPr>
              <w:t xml:space="preserve">cited sentence is </w:t>
            </w:r>
            <w:proofErr w:type="gramStart"/>
            <w:r w:rsidR="002D3B0F">
              <w:rPr>
                <w:rFonts w:ascii="Times New Roman" w:hAnsi="Times New Roman" w:cs="Times New Roman"/>
                <w:bCs/>
                <w:sz w:val="16"/>
                <w:szCs w:val="16"/>
              </w:rPr>
              <w:t>similar to</w:t>
            </w:r>
            <w:proofErr w:type="gramEnd"/>
            <w:r w:rsidR="002D3B0F">
              <w:rPr>
                <w:rFonts w:ascii="Times New Roman" w:hAnsi="Times New Roman" w:cs="Times New Roman"/>
                <w:bCs/>
                <w:sz w:val="16"/>
                <w:szCs w:val="16"/>
              </w:rPr>
              <w:t xml:space="preserve"> what appears in baseline standard.</w:t>
            </w:r>
            <w:r w:rsidR="00BF1F66">
              <w:rPr>
                <w:rFonts w:ascii="Times New Roman" w:hAnsi="Times New Roman" w:cs="Times New Roman"/>
                <w:bCs/>
                <w:sz w:val="16"/>
                <w:szCs w:val="16"/>
              </w:rPr>
              <w:t xml:space="preserve"> The cited sentence is kept.</w:t>
            </w:r>
          </w:p>
        </w:tc>
      </w:tr>
      <w:tr w:rsidR="00683450" w:rsidRPr="008B0293" w14:paraId="0C1B88C1" w14:textId="77777777" w:rsidTr="00FE238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7E8C4FF1" w14:textId="77777777" w:rsidR="00683450" w:rsidRPr="00785ACB" w:rsidRDefault="00683450" w:rsidP="00BC1F25">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1108</w:t>
            </w:r>
          </w:p>
        </w:tc>
        <w:tc>
          <w:tcPr>
            <w:tcW w:w="1080" w:type="dxa"/>
            <w:tcBorders>
              <w:top w:val="single" w:sz="4" w:space="0" w:color="auto"/>
              <w:left w:val="single" w:sz="4" w:space="0" w:color="auto"/>
              <w:bottom w:val="single" w:sz="4" w:space="0" w:color="auto"/>
              <w:right w:val="single" w:sz="4" w:space="0" w:color="auto"/>
            </w:tcBorders>
          </w:tcPr>
          <w:p w14:paraId="67E3C18A" w14:textId="77777777" w:rsidR="00683450" w:rsidRPr="00785ACB" w:rsidRDefault="00683450" w:rsidP="00BC1F25">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Alfred Asterjadhi</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2784C80A" w14:textId="77777777" w:rsidR="00683450" w:rsidRPr="00785ACB" w:rsidRDefault="00683450" w:rsidP="00BC1F25">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31.41</w:t>
            </w:r>
          </w:p>
        </w:tc>
        <w:tc>
          <w:tcPr>
            <w:tcW w:w="900" w:type="dxa"/>
            <w:tcBorders>
              <w:top w:val="single" w:sz="4" w:space="0" w:color="auto"/>
              <w:left w:val="single" w:sz="4" w:space="0" w:color="auto"/>
              <w:bottom w:val="single" w:sz="4" w:space="0" w:color="auto"/>
              <w:right w:val="single" w:sz="4" w:space="0" w:color="auto"/>
            </w:tcBorders>
          </w:tcPr>
          <w:p w14:paraId="2BFAF99B" w14:textId="77777777" w:rsidR="00683450" w:rsidRPr="00785ACB" w:rsidRDefault="00683450" w:rsidP="00BC1F25">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4.3.19.23a</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56467E35" w14:textId="77777777" w:rsidR="00683450" w:rsidRPr="00785ACB" w:rsidRDefault="00683450" w:rsidP="00BC1F25">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 xml:space="preserve">This sentence seems to imply that the ML setup can be teared down without the need of disassociating the STA. If this is the </w:t>
            </w:r>
            <w:proofErr w:type="gramStart"/>
            <w:r w:rsidRPr="00785ACB">
              <w:rPr>
                <w:rFonts w:ascii="Times New Roman" w:hAnsi="Times New Roman" w:cs="Times New Roman"/>
                <w:sz w:val="16"/>
                <w:szCs w:val="16"/>
              </w:rPr>
              <w:t>case</w:t>
            </w:r>
            <w:proofErr w:type="gramEnd"/>
            <w:r w:rsidRPr="00785ACB">
              <w:rPr>
                <w:rFonts w:ascii="Times New Roman" w:hAnsi="Times New Roman" w:cs="Times New Roman"/>
                <w:sz w:val="16"/>
                <w:szCs w:val="16"/>
              </w:rPr>
              <w:t xml:space="preserve"> then </w:t>
            </w:r>
            <w:r w:rsidRPr="00785ACB">
              <w:rPr>
                <w:rFonts w:ascii="Times New Roman" w:hAnsi="Times New Roman" w:cs="Times New Roman"/>
                <w:sz w:val="16"/>
                <w:szCs w:val="16"/>
              </w:rPr>
              <w:lastRenderedPageBreak/>
              <w:t xml:space="preserve">apply this consideration throughout the MLD subclauses. In the normative behavior </w:t>
            </w:r>
            <w:proofErr w:type="gramStart"/>
            <w:r w:rsidRPr="00785ACB">
              <w:rPr>
                <w:rFonts w:ascii="Times New Roman" w:hAnsi="Times New Roman" w:cs="Times New Roman"/>
                <w:sz w:val="16"/>
                <w:szCs w:val="16"/>
              </w:rPr>
              <w:t>subclauses</w:t>
            </w:r>
            <w:proofErr w:type="gramEnd"/>
            <w:r w:rsidRPr="00785ACB">
              <w:rPr>
                <w:rFonts w:ascii="Times New Roman" w:hAnsi="Times New Roman" w:cs="Times New Roman"/>
                <w:sz w:val="16"/>
                <w:szCs w:val="16"/>
              </w:rPr>
              <w:t xml:space="preserve"> it seems like tear down of ML setup is the same as disassociating the STA.</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69649B5B" w14:textId="77777777" w:rsidR="00683450" w:rsidRPr="00785ACB" w:rsidRDefault="00683450" w:rsidP="00BC1F25">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lastRenderedPageBreak/>
              <w:t>As in comment.</w:t>
            </w:r>
          </w:p>
        </w:tc>
        <w:tc>
          <w:tcPr>
            <w:tcW w:w="2550" w:type="dxa"/>
            <w:tcBorders>
              <w:top w:val="single" w:sz="4" w:space="0" w:color="auto"/>
              <w:left w:val="single" w:sz="4" w:space="0" w:color="auto"/>
              <w:bottom w:val="single" w:sz="4" w:space="0" w:color="auto"/>
              <w:right w:val="single" w:sz="4" w:space="0" w:color="auto"/>
            </w:tcBorders>
            <w:shd w:val="clear" w:color="auto" w:fill="auto"/>
          </w:tcPr>
          <w:p w14:paraId="53A8E5AC" w14:textId="77777777" w:rsidR="00683450" w:rsidRDefault="00683450" w:rsidP="00BC1F25">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117FDBBE" w14:textId="77777777" w:rsidR="00683450" w:rsidRPr="00C95ECC" w:rsidRDefault="00683450" w:rsidP="00BC1F25">
            <w:pPr>
              <w:suppressAutoHyphens/>
              <w:spacing w:after="0"/>
              <w:rPr>
                <w:rFonts w:ascii="Times New Roman" w:hAnsi="Times New Roman" w:cs="Times New Roman"/>
                <w:bCs/>
                <w:sz w:val="16"/>
                <w:szCs w:val="16"/>
              </w:rPr>
            </w:pPr>
          </w:p>
          <w:p w14:paraId="711DBCD8" w14:textId="713F8207" w:rsidR="00683450" w:rsidRDefault="00683450" w:rsidP="00BC1F25">
            <w:pPr>
              <w:suppressAutoHyphens/>
              <w:spacing w:after="0"/>
              <w:rPr>
                <w:rFonts w:ascii="Times New Roman" w:hAnsi="Times New Roman" w:cs="Times New Roman"/>
                <w:bCs/>
                <w:sz w:val="16"/>
                <w:szCs w:val="16"/>
              </w:rPr>
            </w:pPr>
            <w:r w:rsidRPr="00C95ECC">
              <w:rPr>
                <w:rFonts w:ascii="Times New Roman" w:hAnsi="Times New Roman" w:cs="Times New Roman"/>
                <w:bCs/>
                <w:sz w:val="16"/>
                <w:szCs w:val="16"/>
              </w:rPr>
              <w:t xml:space="preserve">Agree with the commenter. </w:t>
            </w:r>
            <w:r>
              <w:rPr>
                <w:rFonts w:ascii="Times New Roman" w:hAnsi="Times New Roman" w:cs="Times New Roman"/>
                <w:bCs/>
                <w:sz w:val="16"/>
                <w:szCs w:val="16"/>
              </w:rPr>
              <w:t xml:space="preserve">The sentence was updated </w:t>
            </w:r>
            <w:r w:rsidR="00065556">
              <w:rPr>
                <w:rFonts w:ascii="Times New Roman" w:hAnsi="Times New Roman" w:cs="Times New Roman"/>
                <w:bCs/>
                <w:sz w:val="16"/>
                <w:szCs w:val="16"/>
              </w:rPr>
              <w:t xml:space="preserve">to say that the </w:t>
            </w:r>
            <w:r w:rsidR="00065556">
              <w:rPr>
                <w:rFonts w:ascii="Times New Roman" w:hAnsi="Times New Roman" w:cs="Times New Roman"/>
                <w:bCs/>
                <w:sz w:val="16"/>
                <w:szCs w:val="16"/>
              </w:rPr>
              <w:lastRenderedPageBreak/>
              <w:t>AP MLD disassociated the non-AP MLD</w:t>
            </w:r>
            <w:r w:rsidR="0010701E">
              <w:rPr>
                <w:rFonts w:ascii="Times New Roman" w:hAnsi="Times New Roman" w:cs="Times New Roman"/>
                <w:bCs/>
                <w:sz w:val="16"/>
                <w:szCs w:val="16"/>
              </w:rPr>
              <w:t xml:space="preserve"> if it doesn’t receive any frames from the non-AP MLD for a prolong period of time (that exceeds the BSS max idle period specified by the AP</w:t>
            </w:r>
            <w:r w:rsidR="00B72D0F">
              <w:rPr>
                <w:rFonts w:ascii="Times New Roman" w:hAnsi="Times New Roman" w:cs="Times New Roman"/>
                <w:bCs/>
                <w:sz w:val="16"/>
                <w:szCs w:val="16"/>
              </w:rPr>
              <w:t>)</w:t>
            </w:r>
            <w:r w:rsidR="00065556">
              <w:rPr>
                <w:rFonts w:ascii="Times New Roman" w:hAnsi="Times New Roman" w:cs="Times New Roman"/>
                <w:bCs/>
                <w:sz w:val="16"/>
                <w:szCs w:val="16"/>
              </w:rPr>
              <w:t>.</w:t>
            </w:r>
            <w:r w:rsidR="00C42664">
              <w:rPr>
                <w:rFonts w:ascii="Times New Roman" w:hAnsi="Times New Roman" w:cs="Times New Roman"/>
                <w:bCs/>
                <w:sz w:val="16"/>
                <w:szCs w:val="16"/>
              </w:rPr>
              <w:t xml:space="preserve"> Similar change was applied to </w:t>
            </w:r>
            <w:r w:rsidR="00673C1D">
              <w:rPr>
                <w:rFonts w:ascii="Times New Roman" w:hAnsi="Times New Roman" w:cs="Times New Roman"/>
                <w:bCs/>
                <w:sz w:val="16"/>
                <w:szCs w:val="16"/>
              </w:rPr>
              <w:t>sentences in clause 35.3.10.3.</w:t>
            </w:r>
          </w:p>
          <w:p w14:paraId="1CE2ACD9" w14:textId="77777777" w:rsidR="00683450" w:rsidRDefault="00683450" w:rsidP="00BC1F25">
            <w:pPr>
              <w:suppressAutoHyphens/>
              <w:spacing w:after="0"/>
              <w:rPr>
                <w:rFonts w:ascii="Times New Roman" w:hAnsi="Times New Roman" w:cs="Times New Roman"/>
                <w:bCs/>
                <w:sz w:val="16"/>
                <w:szCs w:val="16"/>
              </w:rPr>
            </w:pPr>
          </w:p>
          <w:p w14:paraId="3F0DB668" w14:textId="77777777" w:rsidR="00683450" w:rsidRPr="008B67EB" w:rsidRDefault="00683450" w:rsidP="00BC1F25">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make changes as shown in doc 11-21/0250r0 tagged as CID 1108</w:t>
            </w:r>
          </w:p>
        </w:tc>
      </w:tr>
      <w:tr w:rsidR="00785ACB" w:rsidRPr="008B0293" w14:paraId="268119AD" w14:textId="77777777" w:rsidTr="00FE238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6A27FF06" w14:textId="78D0606F"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lastRenderedPageBreak/>
              <w:t>2090</w:t>
            </w:r>
          </w:p>
        </w:tc>
        <w:tc>
          <w:tcPr>
            <w:tcW w:w="1080" w:type="dxa"/>
            <w:tcBorders>
              <w:top w:val="single" w:sz="4" w:space="0" w:color="auto"/>
              <w:left w:val="single" w:sz="4" w:space="0" w:color="auto"/>
              <w:bottom w:val="single" w:sz="4" w:space="0" w:color="auto"/>
              <w:right w:val="single" w:sz="4" w:space="0" w:color="auto"/>
            </w:tcBorders>
          </w:tcPr>
          <w:p w14:paraId="1B6F857B" w14:textId="6D1074F6" w:rsidR="00785ACB" w:rsidRPr="00785ACB" w:rsidRDefault="00785ACB" w:rsidP="00785ACB">
            <w:pPr>
              <w:suppressAutoHyphens/>
              <w:spacing w:after="0"/>
              <w:rPr>
                <w:rFonts w:ascii="Times New Roman" w:hAnsi="Times New Roman" w:cs="Times New Roman"/>
                <w:sz w:val="16"/>
                <w:szCs w:val="16"/>
              </w:rPr>
            </w:pPr>
            <w:proofErr w:type="spellStart"/>
            <w:r w:rsidRPr="00785ACB">
              <w:rPr>
                <w:rFonts w:ascii="Times New Roman" w:hAnsi="Times New Roman" w:cs="Times New Roman"/>
                <w:sz w:val="16"/>
                <w:szCs w:val="16"/>
              </w:rPr>
              <w:t>kaiying</w:t>
            </w:r>
            <w:proofErr w:type="spellEnd"/>
            <w:r w:rsidRPr="00785ACB">
              <w:rPr>
                <w:rFonts w:ascii="Times New Roman" w:hAnsi="Times New Roman" w:cs="Times New Roman"/>
                <w:sz w:val="16"/>
                <w:szCs w:val="16"/>
              </w:rPr>
              <w:t xml:space="preserve"> Lu</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206070FD" w14:textId="2B63FE46"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31.37</w:t>
            </w:r>
          </w:p>
        </w:tc>
        <w:tc>
          <w:tcPr>
            <w:tcW w:w="900" w:type="dxa"/>
            <w:tcBorders>
              <w:top w:val="single" w:sz="4" w:space="0" w:color="auto"/>
              <w:left w:val="single" w:sz="4" w:space="0" w:color="auto"/>
              <w:bottom w:val="single" w:sz="4" w:space="0" w:color="auto"/>
              <w:right w:val="single" w:sz="4" w:space="0" w:color="auto"/>
            </w:tcBorders>
          </w:tcPr>
          <w:p w14:paraId="2EDB6151" w14:textId="361E957A"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4.3.19.23</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31313E3D" w14:textId="4E593F30" w:rsidR="00785ACB" w:rsidRPr="00785ACB" w:rsidRDefault="00785ACB" w:rsidP="00785ACB">
            <w:pPr>
              <w:suppressAutoHyphens/>
              <w:spacing w:after="0"/>
              <w:rPr>
                <w:rFonts w:ascii="Times New Roman" w:hAnsi="Times New Roman" w:cs="Times New Roman"/>
                <w:sz w:val="16"/>
                <w:szCs w:val="16"/>
              </w:rPr>
            </w:pPr>
            <w:proofErr w:type="gramStart"/>
            <w:r w:rsidRPr="00785ACB">
              <w:rPr>
                <w:rFonts w:ascii="Times New Roman" w:hAnsi="Times New Roman" w:cs="Times New Roman"/>
                <w:sz w:val="16"/>
                <w:szCs w:val="16"/>
              </w:rPr>
              <w:t>Similar to</w:t>
            </w:r>
            <w:proofErr w:type="gramEnd"/>
            <w:r w:rsidRPr="00785ACB">
              <w:rPr>
                <w:rFonts w:ascii="Times New Roman" w:hAnsi="Times New Roman" w:cs="Times New Roman"/>
                <w:sz w:val="16"/>
                <w:szCs w:val="16"/>
              </w:rPr>
              <w:t xml:space="preserve"> BSS max idle period, MLD max idle period enables an AP MLD to indicate a time period during which the AP MLD does not </w:t>
            </w:r>
            <w:proofErr w:type="spellStart"/>
            <w:r w:rsidRPr="00785ACB">
              <w:rPr>
                <w:rFonts w:ascii="Times New Roman" w:hAnsi="Times New Roman" w:cs="Times New Roman"/>
                <w:sz w:val="16"/>
                <w:szCs w:val="16"/>
              </w:rPr>
              <w:t>disassoicate</w:t>
            </w:r>
            <w:proofErr w:type="spellEnd"/>
            <w:r w:rsidRPr="00785ACB">
              <w:rPr>
                <w:rFonts w:ascii="Times New Roman" w:hAnsi="Times New Roman" w:cs="Times New Roman"/>
                <w:sz w:val="16"/>
                <w:szCs w:val="16"/>
              </w:rPr>
              <w:t xml:space="preserve"> the non-AP MLD due to nonreceipt of frames from the non-AP MLD on any setup link. "disassociate" more directly describe the behavior than "tear down the multi-link setup".</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492D6D85" w14:textId="50D9F46C"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 xml:space="preserve">Please change "... does not tear down </w:t>
            </w:r>
            <w:proofErr w:type="spellStart"/>
            <w:r w:rsidRPr="00785ACB">
              <w:rPr>
                <w:rFonts w:ascii="Times New Roman" w:hAnsi="Times New Roman" w:cs="Times New Roman"/>
                <w:sz w:val="16"/>
                <w:szCs w:val="16"/>
              </w:rPr>
              <w:t>the</w:t>
            </w:r>
            <w:r w:rsidRPr="00785ACB">
              <w:rPr>
                <w:rFonts w:ascii="Times New Roman" w:eastAsia="Malgun Gothic" w:hAnsi="Times New Roman" w:cs="Times New Roman"/>
                <w:sz w:val="16"/>
                <w:szCs w:val="16"/>
              </w:rPr>
              <w:t>ﾠ</w:t>
            </w:r>
            <w:r w:rsidRPr="00785ACB">
              <w:rPr>
                <w:rFonts w:ascii="Times New Roman" w:hAnsi="Times New Roman" w:cs="Times New Roman"/>
                <w:sz w:val="16"/>
                <w:szCs w:val="16"/>
              </w:rPr>
              <w:t>multi</w:t>
            </w:r>
            <w:proofErr w:type="spellEnd"/>
            <w:r w:rsidRPr="00785ACB">
              <w:rPr>
                <w:rFonts w:ascii="Times New Roman" w:hAnsi="Times New Roman" w:cs="Times New Roman"/>
                <w:sz w:val="16"/>
                <w:szCs w:val="16"/>
              </w:rPr>
              <w:t>-link setup ..." to "...does not disassociate the non-AP MLD".</w:t>
            </w:r>
          </w:p>
        </w:tc>
        <w:tc>
          <w:tcPr>
            <w:tcW w:w="2550" w:type="dxa"/>
            <w:tcBorders>
              <w:top w:val="single" w:sz="4" w:space="0" w:color="auto"/>
              <w:left w:val="single" w:sz="4" w:space="0" w:color="auto"/>
              <w:bottom w:val="single" w:sz="4" w:space="0" w:color="auto"/>
              <w:right w:val="single" w:sz="4" w:space="0" w:color="auto"/>
            </w:tcBorders>
            <w:shd w:val="clear" w:color="auto" w:fill="auto"/>
          </w:tcPr>
          <w:p w14:paraId="1AC2AEF8" w14:textId="77777777" w:rsidR="00C46E95" w:rsidRDefault="00C46E95" w:rsidP="00C46E95">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39BF1AEA" w14:textId="77777777" w:rsidR="00C46E95" w:rsidRPr="00C95ECC" w:rsidRDefault="00C46E95" w:rsidP="00C46E95">
            <w:pPr>
              <w:suppressAutoHyphens/>
              <w:spacing w:after="0"/>
              <w:rPr>
                <w:rFonts w:ascii="Times New Roman" w:hAnsi="Times New Roman" w:cs="Times New Roman"/>
                <w:bCs/>
                <w:sz w:val="16"/>
                <w:szCs w:val="16"/>
              </w:rPr>
            </w:pPr>
          </w:p>
          <w:p w14:paraId="73784D09" w14:textId="437C7CB7" w:rsidR="00C46E95" w:rsidRDefault="00C46E95" w:rsidP="00C46E95">
            <w:pPr>
              <w:suppressAutoHyphens/>
              <w:spacing w:after="0"/>
              <w:rPr>
                <w:rFonts w:ascii="Times New Roman" w:hAnsi="Times New Roman" w:cs="Times New Roman"/>
                <w:bCs/>
                <w:sz w:val="16"/>
                <w:szCs w:val="16"/>
              </w:rPr>
            </w:pPr>
            <w:r w:rsidRPr="00C95ECC">
              <w:rPr>
                <w:rFonts w:ascii="Times New Roman" w:hAnsi="Times New Roman" w:cs="Times New Roman"/>
                <w:bCs/>
                <w:sz w:val="16"/>
                <w:szCs w:val="16"/>
              </w:rPr>
              <w:t xml:space="preserve">Agree with the commenter. </w:t>
            </w:r>
            <w:r w:rsidR="00683450">
              <w:rPr>
                <w:rFonts w:ascii="Times New Roman" w:hAnsi="Times New Roman" w:cs="Times New Roman"/>
                <w:bCs/>
                <w:sz w:val="16"/>
                <w:szCs w:val="16"/>
              </w:rPr>
              <w:t>The sentence was updated as suggested by the commenter</w:t>
            </w:r>
            <w:r w:rsidR="00673C1D">
              <w:rPr>
                <w:rFonts w:ascii="Times New Roman" w:hAnsi="Times New Roman" w:cs="Times New Roman"/>
                <w:bCs/>
                <w:sz w:val="16"/>
                <w:szCs w:val="16"/>
              </w:rPr>
              <w:t>. Similar change was applied to sentences in clause 35.3.10.3.</w:t>
            </w:r>
          </w:p>
          <w:p w14:paraId="69303DCA" w14:textId="77777777" w:rsidR="00C46E95" w:rsidRDefault="00C46E95" w:rsidP="00C46E95">
            <w:pPr>
              <w:suppressAutoHyphens/>
              <w:spacing w:after="0"/>
              <w:rPr>
                <w:rFonts w:ascii="Times New Roman" w:hAnsi="Times New Roman" w:cs="Times New Roman"/>
                <w:bCs/>
                <w:sz w:val="16"/>
                <w:szCs w:val="16"/>
              </w:rPr>
            </w:pPr>
          </w:p>
          <w:p w14:paraId="6ECF6C78" w14:textId="7DF345F4" w:rsidR="005B4B92" w:rsidRPr="008B67EB" w:rsidRDefault="00C46E95" w:rsidP="00C46E95">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make changes as shown in doc 11-21/0250r0 tagged as CID 2090</w:t>
            </w:r>
          </w:p>
        </w:tc>
      </w:tr>
      <w:tr w:rsidR="00EE24E9" w:rsidRPr="008B0293" w14:paraId="259EBDEE" w14:textId="77777777" w:rsidTr="00FE238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11310FF2" w14:textId="204A68EE" w:rsidR="00EE24E9" w:rsidRPr="00785ACB" w:rsidRDefault="00EE24E9" w:rsidP="00EE24E9">
            <w:pPr>
              <w:suppressAutoHyphens/>
              <w:spacing w:after="0"/>
              <w:rPr>
                <w:rFonts w:ascii="Times New Roman" w:hAnsi="Times New Roman" w:cs="Times New Roman"/>
                <w:sz w:val="16"/>
                <w:szCs w:val="16"/>
              </w:rPr>
            </w:pPr>
            <w:r w:rsidRPr="00EE24E9">
              <w:rPr>
                <w:rFonts w:ascii="Times New Roman" w:hAnsi="Times New Roman" w:cs="Times New Roman"/>
                <w:sz w:val="16"/>
                <w:szCs w:val="16"/>
              </w:rPr>
              <w:t>2120</w:t>
            </w:r>
          </w:p>
        </w:tc>
        <w:tc>
          <w:tcPr>
            <w:tcW w:w="1080" w:type="dxa"/>
            <w:tcBorders>
              <w:top w:val="single" w:sz="4" w:space="0" w:color="auto"/>
              <w:left w:val="single" w:sz="4" w:space="0" w:color="auto"/>
              <w:bottom w:val="single" w:sz="4" w:space="0" w:color="auto"/>
              <w:right w:val="single" w:sz="4" w:space="0" w:color="auto"/>
            </w:tcBorders>
          </w:tcPr>
          <w:p w14:paraId="223D7315" w14:textId="61A82A6E" w:rsidR="00EE24E9" w:rsidRPr="00785ACB" w:rsidRDefault="00EE24E9" w:rsidP="00EE24E9">
            <w:pPr>
              <w:suppressAutoHyphens/>
              <w:spacing w:after="0"/>
              <w:rPr>
                <w:rFonts w:ascii="Times New Roman" w:hAnsi="Times New Roman" w:cs="Times New Roman"/>
                <w:sz w:val="16"/>
                <w:szCs w:val="16"/>
              </w:rPr>
            </w:pPr>
            <w:r w:rsidRPr="00EE24E9">
              <w:rPr>
                <w:rFonts w:ascii="Times New Roman" w:hAnsi="Times New Roman" w:cs="Times New Roman"/>
                <w:sz w:val="16"/>
                <w:szCs w:val="16"/>
              </w:rPr>
              <w:t>Laurent Cariou</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2A74C100" w14:textId="7E8CC261" w:rsidR="00EE24E9" w:rsidRPr="00785ACB" w:rsidRDefault="00EE24E9" w:rsidP="00EE24E9">
            <w:pPr>
              <w:suppressAutoHyphens/>
              <w:spacing w:after="0"/>
              <w:rPr>
                <w:rFonts w:ascii="Times New Roman" w:hAnsi="Times New Roman" w:cs="Times New Roman"/>
                <w:sz w:val="16"/>
                <w:szCs w:val="16"/>
              </w:rPr>
            </w:pPr>
            <w:r w:rsidRPr="00EE24E9">
              <w:rPr>
                <w:rFonts w:ascii="Times New Roman" w:hAnsi="Times New Roman" w:cs="Times New Roman"/>
                <w:sz w:val="16"/>
                <w:szCs w:val="16"/>
              </w:rPr>
              <w:t>0.00</w:t>
            </w:r>
          </w:p>
        </w:tc>
        <w:tc>
          <w:tcPr>
            <w:tcW w:w="900" w:type="dxa"/>
            <w:tcBorders>
              <w:top w:val="single" w:sz="4" w:space="0" w:color="auto"/>
              <w:left w:val="single" w:sz="4" w:space="0" w:color="auto"/>
              <w:bottom w:val="single" w:sz="4" w:space="0" w:color="auto"/>
              <w:right w:val="single" w:sz="4" w:space="0" w:color="auto"/>
            </w:tcBorders>
          </w:tcPr>
          <w:p w14:paraId="5C1CE4B4" w14:textId="790A0490" w:rsidR="00EE24E9" w:rsidRPr="00785ACB" w:rsidRDefault="00EE24E9" w:rsidP="00EE24E9">
            <w:pPr>
              <w:suppressAutoHyphens/>
              <w:spacing w:after="0"/>
              <w:rPr>
                <w:rFonts w:ascii="Times New Roman" w:hAnsi="Times New Roman" w:cs="Times New Roman"/>
                <w:sz w:val="16"/>
                <w:szCs w:val="16"/>
              </w:rPr>
            </w:pPr>
            <w:r w:rsidRPr="00EE24E9">
              <w:rPr>
                <w:rFonts w:ascii="Times New Roman" w:hAnsi="Times New Roman" w:cs="Times New Roman"/>
                <w:sz w:val="16"/>
                <w:szCs w:val="16"/>
              </w:rPr>
              <w:t>11.21.13</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5B7EC713" w14:textId="76E27679" w:rsidR="00EE24E9" w:rsidRPr="00785ACB" w:rsidRDefault="00EE24E9" w:rsidP="00EE24E9">
            <w:pPr>
              <w:suppressAutoHyphens/>
              <w:spacing w:after="0"/>
              <w:rPr>
                <w:rFonts w:ascii="Times New Roman" w:hAnsi="Times New Roman" w:cs="Times New Roman"/>
                <w:sz w:val="16"/>
                <w:szCs w:val="16"/>
              </w:rPr>
            </w:pPr>
            <w:r w:rsidRPr="00EE24E9">
              <w:rPr>
                <w:rFonts w:ascii="Times New Roman" w:hAnsi="Times New Roman" w:cs="Times New Roman"/>
                <w:sz w:val="16"/>
                <w:szCs w:val="16"/>
              </w:rPr>
              <w:t>BSS MAX Idle Period element shall not be included in ML element</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29A7FD25" w14:textId="68E7EA81" w:rsidR="00EE24E9" w:rsidRPr="00785ACB" w:rsidRDefault="00EE24E9" w:rsidP="00EE24E9">
            <w:pPr>
              <w:suppressAutoHyphens/>
              <w:spacing w:after="0"/>
              <w:rPr>
                <w:rFonts w:ascii="Times New Roman" w:hAnsi="Times New Roman" w:cs="Times New Roman"/>
                <w:sz w:val="16"/>
                <w:szCs w:val="16"/>
              </w:rPr>
            </w:pPr>
            <w:r w:rsidRPr="00EE24E9">
              <w:rPr>
                <w:rFonts w:ascii="Times New Roman" w:hAnsi="Times New Roman" w:cs="Times New Roman"/>
                <w:sz w:val="16"/>
                <w:szCs w:val="16"/>
              </w:rPr>
              <w:t>as in comment</w:t>
            </w:r>
          </w:p>
        </w:tc>
        <w:tc>
          <w:tcPr>
            <w:tcW w:w="2550" w:type="dxa"/>
            <w:tcBorders>
              <w:top w:val="single" w:sz="4" w:space="0" w:color="auto"/>
              <w:left w:val="single" w:sz="4" w:space="0" w:color="auto"/>
              <w:bottom w:val="single" w:sz="4" w:space="0" w:color="auto"/>
              <w:right w:val="single" w:sz="4" w:space="0" w:color="auto"/>
            </w:tcBorders>
            <w:shd w:val="clear" w:color="auto" w:fill="auto"/>
          </w:tcPr>
          <w:p w14:paraId="3231515F" w14:textId="4386C6FF" w:rsidR="00EE24E9" w:rsidRDefault="006E1EFC" w:rsidP="00EE24E9">
            <w:pPr>
              <w:suppressAutoHyphens/>
              <w:spacing w:after="0"/>
              <w:rPr>
                <w:rFonts w:ascii="Times New Roman" w:hAnsi="Times New Roman" w:cs="Times New Roman"/>
                <w:b/>
                <w:sz w:val="16"/>
                <w:szCs w:val="16"/>
              </w:rPr>
            </w:pPr>
            <w:r>
              <w:rPr>
                <w:rFonts w:ascii="Times New Roman" w:hAnsi="Times New Roman" w:cs="Times New Roman"/>
                <w:b/>
                <w:sz w:val="16"/>
                <w:szCs w:val="16"/>
              </w:rPr>
              <w:t>Reject</w:t>
            </w:r>
          </w:p>
          <w:p w14:paraId="248CF257" w14:textId="77777777" w:rsidR="00DA7BB9" w:rsidRDefault="00DA7BB9" w:rsidP="00EE24E9">
            <w:pPr>
              <w:suppressAutoHyphens/>
              <w:spacing w:after="0"/>
              <w:rPr>
                <w:rFonts w:ascii="Times New Roman" w:hAnsi="Times New Roman" w:cs="Times New Roman"/>
                <w:b/>
                <w:sz w:val="16"/>
                <w:szCs w:val="16"/>
              </w:rPr>
            </w:pPr>
          </w:p>
          <w:p w14:paraId="2CA734BB" w14:textId="4F610675" w:rsidR="006E1EFC" w:rsidRPr="006E1EFC" w:rsidRDefault="006E1EFC" w:rsidP="00EE24E9">
            <w:pPr>
              <w:suppressAutoHyphens/>
              <w:spacing w:after="0"/>
              <w:rPr>
                <w:rFonts w:ascii="Times New Roman" w:hAnsi="Times New Roman" w:cs="Times New Roman"/>
                <w:bCs/>
                <w:sz w:val="16"/>
                <w:szCs w:val="16"/>
              </w:rPr>
            </w:pPr>
            <w:r>
              <w:rPr>
                <w:rFonts w:ascii="Times New Roman" w:hAnsi="Times New Roman" w:cs="Times New Roman"/>
                <w:bCs/>
                <w:sz w:val="16"/>
                <w:szCs w:val="16"/>
              </w:rPr>
              <w:t>The commenter fails to provide enough details</w:t>
            </w:r>
            <w:r w:rsidR="000D7316">
              <w:rPr>
                <w:rFonts w:ascii="Times New Roman" w:hAnsi="Times New Roman" w:cs="Times New Roman"/>
                <w:bCs/>
                <w:sz w:val="16"/>
                <w:szCs w:val="16"/>
              </w:rPr>
              <w:t xml:space="preserve">. Per </w:t>
            </w:r>
            <w:r w:rsidR="00DA7BB9">
              <w:rPr>
                <w:rFonts w:ascii="Times New Roman" w:hAnsi="Times New Roman" w:cs="Times New Roman"/>
                <w:bCs/>
                <w:sz w:val="16"/>
                <w:szCs w:val="16"/>
              </w:rPr>
              <w:t xml:space="preserve">11be D0.3, </w:t>
            </w:r>
            <w:r w:rsidR="000D7316">
              <w:rPr>
                <w:rFonts w:ascii="Times New Roman" w:hAnsi="Times New Roman" w:cs="Times New Roman"/>
                <w:bCs/>
                <w:sz w:val="16"/>
                <w:szCs w:val="16"/>
              </w:rPr>
              <w:t>the BSS Max Idle Period element is carried in the core</w:t>
            </w:r>
            <w:r w:rsidR="00871CBB">
              <w:rPr>
                <w:rFonts w:ascii="Times New Roman" w:hAnsi="Times New Roman" w:cs="Times New Roman"/>
                <w:bCs/>
                <w:sz w:val="16"/>
                <w:szCs w:val="16"/>
              </w:rPr>
              <w:t xml:space="preserve"> frame (i.e.,</w:t>
            </w:r>
            <w:r w:rsidR="000D7316">
              <w:rPr>
                <w:rFonts w:ascii="Times New Roman" w:hAnsi="Times New Roman" w:cs="Times New Roman"/>
                <w:bCs/>
                <w:sz w:val="16"/>
                <w:szCs w:val="16"/>
              </w:rPr>
              <w:t xml:space="preserve"> (Re)Association Response frame</w:t>
            </w:r>
            <w:r w:rsidR="00871CBB">
              <w:rPr>
                <w:rFonts w:ascii="Times New Roman" w:hAnsi="Times New Roman" w:cs="Times New Roman"/>
                <w:bCs/>
                <w:sz w:val="16"/>
                <w:szCs w:val="16"/>
              </w:rPr>
              <w:t>)</w:t>
            </w:r>
            <w:r w:rsidR="00615110">
              <w:rPr>
                <w:rFonts w:ascii="Times New Roman" w:hAnsi="Times New Roman" w:cs="Times New Roman"/>
                <w:bCs/>
                <w:sz w:val="16"/>
                <w:szCs w:val="16"/>
              </w:rPr>
              <w:t xml:space="preserve"> and</w:t>
            </w:r>
            <w:r w:rsidR="000D7316">
              <w:rPr>
                <w:rFonts w:ascii="Times New Roman" w:hAnsi="Times New Roman" w:cs="Times New Roman"/>
                <w:bCs/>
                <w:sz w:val="16"/>
                <w:szCs w:val="16"/>
              </w:rPr>
              <w:t xml:space="preserve"> not within the ML IE as a </w:t>
            </w:r>
            <w:proofErr w:type="spellStart"/>
            <w:r w:rsidR="000D7316">
              <w:rPr>
                <w:rFonts w:ascii="Times New Roman" w:hAnsi="Times New Roman" w:cs="Times New Roman"/>
                <w:bCs/>
                <w:sz w:val="16"/>
                <w:szCs w:val="16"/>
              </w:rPr>
              <w:t>subelement</w:t>
            </w:r>
            <w:proofErr w:type="spellEnd"/>
            <w:r w:rsidR="000D7316">
              <w:rPr>
                <w:rFonts w:ascii="Times New Roman" w:hAnsi="Times New Roman" w:cs="Times New Roman"/>
                <w:bCs/>
                <w:sz w:val="16"/>
                <w:szCs w:val="16"/>
              </w:rPr>
              <w:t>.</w:t>
            </w:r>
            <w:r w:rsidR="005360EA">
              <w:rPr>
                <w:rFonts w:ascii="Times New Roman" w:hAnsi="Times New Roman" w:cs="Times New Roman"/>
                <w:bCs/>
                <w:sz w:val="16"/>
                <w:szCs w:val="16"/>
              </w:rPr>
              <w:t xml:space="preserve"> The value carried in the Max Idle Period field is applied at the MLD level.</w:t>
            </w:r>
          </w:p>
        </w:tc>
      </w:tr>
      <w:tr w:rsidR="006F06FA" w:rsidRPr="008B0293" w14:paraId="088EED59" w14:textId="77777777" w:rsidTr="00FE238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4F7DCDFE" w14:textId="5F765BD6" w:rsidR="006F06FA" w:rsidRPr="00785ACB" w:rsidRDefault="006F06FA" w:rsidP="006F06FA">
            <w:pPr>
              <w:suppressAutoHyphens/>
              <w:spacing w:after="0"/>
              <w:rPr>
                <w:rFonts w:ascii="Times New Roman" w:hAnsi="Times New Roman" w:cs="Times New Roman"/>
                <w:sz w:val="16"/>
                <w:szCs w:val="16"/>
              </w:rPr>
            </w:pPr>
            <w:r w:rsidRPr="006F06FA">
              <w:rPr>
                <w:rFonts w:ascii="Times New Roman" w:hAnsi="Times New Roman" w:cs="Times New Roman"/>
                <w:sz w:val="16"/>
                <w:szCs w:val="16"/>
              </w:rPr>
              <w:t>2282</w:t>
            </w:r>
          </w:p>
        </w:tc>
        <w:tc>
          <w:tcPr>
            <w:tcW w:w="1080" w:type="dxa"/>
            <w:tcBorders>
              <w:top w:val="single" w:sz="4" w:space="0" w:color="auto"/>
              <w:left w:val="single" w:sz="4" w:space="0" w:color="auto"/>
              <w:bottom w:val="single" w:sz="4" w:space="0" w:color="auto"/>
              <w:right w:val="single" w:sz="4" w:space="0" w:color="auto"/>
            </w:tcBorders>
          </w:tcPr>
          <w:p w14:paraId="285461D7" w14:textId="5AAE0213" w:rsidR="006F06FA" w:rsidRPr="00785ACB" w:rsidRDefault="006F06FA" w:rsidP="006F06FA">
            <w:pPr>
              <w:suppressAutoHyphens/>
              <w:spacing w:after="0"/>
              <w:rPr>
                <w:rFonts w:ascii="Times New Roman" w:hAnsi="Times New Roman" w:cs="Times New Roman"/>
                <w:sz w:val="16"/>
                <w:szCs w:val="16"/>
              </w:rPr>
            </w:pPr>
            <w:r w:rsidRPr="006F06FA">
              <w:rPr>
                <w:rFonts w:ascii="Times New Roman" w:hAnsi="Times New Roman" w:cs="Times New Roman"/>
                <w:sz w:val="16"/>
                <w:szCs w:val="16"/>
              </w:rPr>
              <w:t>Michael Montemurro</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483A4368" w14:textId="7AE55074" w:rsidR="006F06FA" w:rsidRPr="00785ACB" w:rsidRDefault="006F06FA" w:rsidP="006F06FA">
            <w:pPr>
              <w:suppressAutoHyphens/>
              <w:spacing w:after="0"/>
              <w:rPr>
                <w:rFonts w:ascii="Times New Roman" w:hAnsi="Times New Roman" w:cs="Times New Roman"/>
                <w:sz w:val="16"/>
                <w:szCs w:val="16"/>
              </w:rPr>
            </w:pPr>
            <w:r w:rsidRPr="006F06FA">
              <w:rPr>
                <w:rFonts w:ascii="Times New Roman" w:hAnsi="Times New Roman" w:cs="Times New Roman"/>
                <w:sz w:val="16"/>
                <w:szCs w:val="16"/>
              </w:rPr>
              <w:t>108.41</w:t>
            </w:r>
          </w:p>
        </w:tc>
        <w:tc>
          <w:tcPr>
            <w:tcW w:w="900" w:type="dxa"/>
            <w:tcBorders>
              <w:top w:val="single" w:sz="4" w:space="0" w:color="auto"/>
              <w:left w:val="single" w:sz="4" w:space="0" w:color="auto"/>
              <w:bottom w:val="single" w:sz="4" w:space="0" w:color="auto"/>
              <w:right w:val="single" w:sz="4" w:space="0" w:color="auto"/>
            </w:tcBorders>
          </w:tcPr>
          <w:p w14:paraId="7E38BF80" w14:textId="4A4C6DC6" w:rsidR="006F06FA" w:rsidRPr="00785ACB" w:rsidRDefault="006F06FA" w:rsidP="006F06FA">
            <w:pPr>
              <w:suppressAutoHyphens/>
              <w:spacing w:after="0"/>
              <w:rPr>
                <w:rFonts w:ascii="Times New Roman" w:hAnsi="Times New Roman" w:cs="Times New Roman"/>
                <w:sz w:val="16"/>
                <w:szCs w:val="16"/>
              </w:rPr>
            </w:pPr>
            <w:r w:rsidRPr="006F06FA">
              <w:rPr>
                <w:rFonts w:ascii="Times New Roman" w:hAnsi="Times New Roman" w:cs="Times New Roman"/>
                <w:sz w:val="16"/>
                <w:szCs w:val="16"/>
              </w:rPr>
              <w:t>11.21.13</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62177FB8" w14:textId="506A555E" w:rsidR="006F06FA" w:rsidRPr="00785ACB" w:rsidRDefault="006F06FA" w:rsidP="006F06FA">
            <w:pPr>
              <w:suppressAutoHyphens/>
              <w:spacing w:after="0"/>
              <w:rPr>
                <w:rFonts w:ascii="Times New Roman" w:hAnsi="Times New Roman" w:cs="Times New Roman"/>
                <w:sz w:val="16"/>
                <w:szCs w:val="16"/>
              </w:rPr>
            </w:pPr>
            <w:r w:rsidRPr="006F06FA">
              <w:rPr>
                <w:rFonts w:ascii="Times New Roman" w:hAnsi="Times New Roman" w:cs="Times New Roman"/>
                <w:sz w:val="16"/>
                <w:szCs w:val="16"/>
              </w:rPr>
              <w:t xml:space="preserve">I'm not sure what this note is trying to say. Why are association frames not addressed to the AP MLD and not the AP affiliated with the AP </w:t>
            </w:r>
            <w:proofErr w:type="gramStart"/>
            <w:r w:rsidRPr="006F06FA">
              <w:rPr>
                <w:rFonts w:ascii="Times New Roman" w:hAnsi="Times New Roman" w:cs="Times New Roman"/>
                <w:sz w:val="16"/>
                <w:szCs w:val="16"/>
              </w:rPr>
              <w:t>MLD.</w:t>
            </w:r>
            <w:proofErr w:type="gramEnd"/>
            <w:r w:rsidRPr="006F06FA">
              <w:rPr>
                <w:rFonts w:ascii="Times New Roman" w:hAnsi="Times New Roman" w:cs="Times New Roman"/>
                <w:sz w:val="16"/>
                <w:szCs w:val="16"/>
              </w:rPr>
              <w:t xml:space="preserve"> If that was done thing would be much simpler.</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3A8B972D" w14:textId="1A59D124" w:rsidR="006F06FA" w:rsidRPr="00785ACB" w:rsidRDefault="006F06FA" w:rsidP="006F06FA">
            <w:pPr>
              <w:suppressAutoHyphens/>
              <w:spacing w:after="0"/>
              <w:rPr>
                <w:rFonts w:ascii="Times New Roman" w:hAnsi="Times New Roman" w:cs="Times New Roman"/>
                <w:sz w:val="16"/>
                <w:szCs w:val="16"/>
              </w:rPr>
            </w:pPr>
            <w:r w:rsidRPr="006F06FA">
              <w:rPr>
                <w:rFonts w:ascii="Times New Roman" w:hAnsi="Times New Roman" w:cs="Times New Roman"/>
                <w:sz w:val="16"/>
                <w:szCs w:val="16"/>
              </w:rPr>
              <w:t>Ensure that for (re-)association, the request is going to the AP MLD as the destination address and the BSSID is set correctly to the MLD AP. The commenter is willing to work to helping develop text to address this comment.</w:t>
            </w:r>
          </w:p>
        </w:tc>
        <w:tc>
          <w:tcPr>
            <w:tcW w:w="2550" w:type="dxa"/>
            <w:tcBorders>
              <w:top w:val="single" w:sz="4" w:space="0" w:color="auto"/>
              <w:left w:val="single" w:sz="4" w:space="0" w:color="auto"/>
              <w:bottom w:val="single" w:sz="4" w:space="0" w:color="auto"/>
              <w:right w:val="single" w:sz="4" w:space="0" w:color="auto"/>
            </w:tcBorders>
            <w:shd w:val="clear" w:color="auto" w:fill="auto"/>
          </w:tcPr>
          <w:p w14:paraId="593D417A" w14:textId="77777777" w:rsidR="00566988" w:rsidRDefault="00566988" w:rsidP="00566988">
            <w:pPr>
              <w:suppressAutoHyphens/>
              <w:spacing w:after="0"/>
              <w:rPr>
                <w:rFonts w:ascii="Times New Roman" w:hAnsi="Times New Roman" w:cs="Times New Roman"/>
                <w:bCs/>
                <w:sz w:val="16"/>
                <w:szCs w:val="16"/>
              </w:rPr>
            </w:pPr>
            <w:r>
              <w:rPr>
                <w:rFonts w:ascii="Times New Roman" w:hAnsi="Times New Roman" w:cs="Times New Roman"/>
                <w:b/>
                <w:sz w:val="16"/>
                <w:szCs w:val="16"/>
              </w:rPr>
              <w:t>Revised</w:t>
            </w:r>
            <w:r>
              <w:rPr>
                <w:rFonts w:ascii="Times New Roman" w:hAnsi="Times New Roman" w:cs="Times New Roman"/>
                <w:bCs/>
                <w:sz w:val="16"/>
                <w:szCs w:val="16"/>
              </w:rPr>
              <w:t xml:space="preserve"> </w:t>
            </w:r>
          </w:p>
          <w:p w14:paraId="5C969035" w14:textId="77777777" w:rsidR="00566988" w:rsidRDefault="00566988" w:rsidP="00566988">
            <w:pPr>
              <w:suppressAutoHyphens/>
              <w:spacing w:after="0"/>
              <w:rPr>
                <w:rFonts w:ascii="Times New Roman" w:hAnsi="Times New Roman" w:cs="Times New Roman"/>
                <w:bCs/>
                <w:sz w:val="16"/>
                <w:szCs w:val="16"/>
              </w:rPr>
            </w:pPr>
          </w:p>
          <w:p w14:paraId="1C175420" w14:textId="73884034" w:rsidR="00566988" w:rsidRDefault="00566988" w:rsidP="00566988">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w:t>
            </w:r>
            <w:r w:rsidR="005B3CB1">
              <w:rPr>
                <w:rFonts w:ascii="Times New Roman" w:hAnsi="Times New Roman" w:cs="Times New Roman"/>
                <w:bCs/>
                <w:sz w:val="16"/>
                <w:szCs w:val="16"/>
              </w:rPr>
              <w:t xml:space="preserve">cited </w:t>
            </w:r>
            <w:r>
              <w:rPr>
                <w:rFonts w:ascii="Times New Roman" w:hAnsi="Times New Roman" w:cs="Times New Roman"/>
                <w:bCs/>
                <w:sz w:val="16"/>
                <w:szCs w:val="16"/>
              </w:rPr>
              <w:t>NOTE was deleted as a resolution to another comment</w:t>
            </w:r>
            <w:r w:rsidR="000806A6">
              <w:rPr>
                <w:rFonts w:ascii="Times New Roman" w:hAnsi="Times New Roman" w:cs="Times New Roman"/>
                <w:bCs/>
                <w:sz w:val="16"/>
                <w:szCs w:val="16"/>
              </w:rPr>
              <w:t xml:space="preserve"> (CID 1027)</w:t>
            </w:r>
            <w:r>
              <w:rPr>
                <w:rFonts w:ascii="Times New Roman" w:hAnsi="Times New Roman" w:cs="Times New Roman"/>
                <w:bCs/>
                <w:sz w:val="16"/>
                <w:szCs w:val="16"/>
              </w:rPr>
              <w:t>.</w:t>
            </w:r>
            <w:r w:rsidR="0021551A">
              <w:rPr>
                <w:rFonts w:ascii="Times New Roman" w:hAnsi="Times New Roman" w:cs="Times New Roman"/>
                <w:bCs/>
                <w:sz w:val="16"/>
                <w:szCs w:val="16"/>
              </w:rPr>
              <w:t xml:space="preserve"> The revised spec will provide a simpler and clearer way to differentiate </w:t>
            </w:r>
            <w:r w:rsidR="003E1F6D">
              <w:rPr>
                <w:rFonts w:ascii="Times New Roman" w:hAnsi="Times New Roman" w:cs="Times New Roman"/>
                <w:bCs/>
                <w:sz w:val="16"/>
                <w:szCs w:val="16"/>
              </w:rPr>
              <w:t>association that is ML setup or not.</w:t>
            </w:r>
          </w:p>
          <w:p w14:paraId="46031E86" w14:textId="77777777" w:rsidR="00566988" w:rsidRDefault="00566988" w:rsidP="00566988">
            <w:pPr>
              <w:suppressAutoHyphens/>
              <w:spacing w:after="0"/>
              <w:rPr>
                <w:rFonts w:ascii="Times New Roman" w:hAnsi="Times New Roman" w:cs="Times New Roman"/>
                <w:bCs/>
                <w:sz w:val="16"/>
                <w:szCs w:val="16"/>
              </w:rPr>
            </w:pPr>
          </w:p>
          <w:p w14:paraId="18337151" w14:textId="6F126766" w:rsidR="006F06FA" w:rsidRPr="008B67EB" w:rsidRDefault="00566988" w:rsidP="00566988">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no further changes are need</w:t>
            </w:r>
            <w:r w:rsidR="003E1F6D">
              <w:rPr>
                <w:rFonts w:ascii="Times New Roman" w:hAnsi="Times New Roman" w:cs="Times New Roman"/>
                <w:b/>
                <w:sz w:val="16"/>
                <w:szCs w:val="16"/>
              </w:rPr>
              <w:t>ed</w:t>
            </w:r>
            <w:r>
              <w:rPr>
                <w:rFonts w:ascii="Times New Roman" w:hAnsi="Times New Roman" w:cs="Times New Roman"/>
                <w:b/>
                <w:sz w:val="16"/>
                <w:szCs w:val="16"/>
              </w:rPr>
              <w:t xml:space="preserve"> to resolve this comment.</w:t>
            </w:r>
          </w:p>
        </w:tc>
      </w:tr>
      <w:tr w:rsidR="001C085F" w:rsidRPr="008B0293" w14:paraId="088E3949" w14:textId="77777777" w:rsidTr="00FE238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427968AF" w14:textId="77777777" w:rsidR="001C085F" w:rsidRPr="00785ACB" w:rsidRDefault="001C085F" w:rsidP="00BC1F25">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2356</w:t>
            </w:r>
          </w:p>
        </w:tc>
        <w:tc>
          <w:tcPr>
            <w:tcW w:w="1080" w:type="dxa"/>
            <w:tcBorders>
              <w:top w:val="single" w:sz="4" w:space="0" w:color="auto"/>
              <w:left w:val="single" w:sz="4" w:space="0" w:color="auto"/>
              <w:bottom w:val="single" w:sz="4" w:space="0" w:color="auto"/>
              <w:right w:val="single" w:sz="4" w:space="0" w:color="auto"/>
            </w:tcBorders>
          </w:tcPr>
          <w:p w14:paraId="46B1E441" w14:textId="77777777" w:rsidR="001C085F" w:rsidRPr="00785ACB" w:rsidRDefault="001C085F" w:rsidP="00BC1F25">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Morteza Mehrnoush</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318E73EC" w14:textId="77777777" w:rsidR="001C085F" w:rsidRPr="00785ACB" w:rsidRDefault="001C085F" w:rsidP="00BC1F25">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139.20</w:t>
            </w:r>
          </w:p>
        </w:tc>
        <w:tc>
          <w:tcPr>
            <w:tcW w:w="900" w:type="dxa"/>
            <w:tcBorders>
              <w:top w:val="single" w:sz="4" w:space="0" w:color="auto"/>
              <w:left w:val="single" w:sz="4" w:space="0" w:color="auto"/>
              <w:bottom w:val="single" w:sz="4" w:space="0" w:color="auto"/>
              <w:right w:val="single" w:sz="4" w:space="0" w:color="auto"/>
            </w:tcBorders>
          </w:tcPr>
          <w:p w14:paraId="4101E433" w14:textId="77777777" w:rsidR="001C085F" w:rsidRPr="00785ACB" w:rsidRDefault="001C085F" w:rsidP="00BC1F25">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35.3.10.1</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009C4C9A" w14:textId="77777777" w:rsidR="001C085F" w:rsidRPr="00785ACB" w:rsidRDefault="001C085F" w:rsidP="00BC1F25">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"active mode" is not mentioned, frame exchange is possible during the active mode as well.</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07335BC8" w14:textId="77777777" w:rsidR="001C085F" w:rsidRPr="00785ACB" w:rsidRDefault="001C085F" w:rsidP="00BC1F25">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Add "or active mode" as below:</w:t>
            </w:r>
            <w:r w:rsidRPr="00785ACB">
              <w:rPr>
                <w:rFonts w:ascii="Times New Roman" w:hAnsi="Times New Roman" w:cs="Times New Roman"/>
                <w:sz w:val="16"/>
                <w:szCs w:val="16"/>
              </w:rPr>
              <w:br/>
              <w:t>"Each STA of a non-AP MLD that is operating on an enabled link shall maintain its own power management mode and power states as defined in 11.2 (Power management) and 10.47 (Target wake time (TWT)). Frame exchanges on an enabled link are possible when the STA of the non-AP MLD operating on that link is in the awake state or active mode (see 11.2.3 (Power management in a non-DMG infrastructure network))."</w:t>
            </w:r>
          </w:p>
        </w:tc>
        <w:tc>
          <w:tcPr>
            <w:tcW w:w="2550" w:type="dxa"/>
            <w:tcBorders>
              <w:top w:val="single" w:sz="4" w:space="0" w:color="auto"/>
              <w:left w:val="single" w:sz="4" w:space="0" w:color="auto"/>
              <w:bottom w:val="single" w:sz="4" w:space="0" w:color="auto"/>
              <w:right w:val="single" w:sz="4" w:space="0" w:color="auto"/>
            </w:tcBorders>
            <w:shd w:val="clear" w:color="auto" w:fill="auto"/>
          </w:tcPr>
          <w:p w14:paraId="5854C519" w14:textId="6335E77D" w:rsidR="001C085F" w:rsidRDefault="00470E1A" w:rsidP="00BC1F25">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471A3353" w14:textId="77777777" w:rsidR="001C085F" w:rsidRDefault="001C085F" w:rsidP="00BC1F25">
            <w:pPr>
              <w:suppressAutoHyphens/>
              <w:spacing w:after="0"/>
              <w:rPr>
                <w:rFonts w:ascii="Times New Roman" w:hAnsi="Times New Roman" w:cs="Times New Roman"/>
                <w:bCs/>
                <w:sz w:val="16"/>
                <w:szCs w:val="16"/>
              </w:rPr>
            </w:pPr>
          </w:p>
          <w:p w14:paraId="532FD436" w14:textId="6B5B40C2" w:rsidR="001C085F" w:rsidRDefault="001C085F" w:rsidP="00BC1F25">
            <w:pPr>
              <w:suppressAutoHyphens/>
              <w:spacing w:after="0"/>
              <w:rPr>
                <w:rFonts w:ascii="Times New Roman" w:hAnsi="Times New Roman" w:cs="Times New Roman"/>
                <w:bCs/>
                <w:sz w:val="16"/>
                <w:szCs w:val="16"/>
              </w:rPr>
            </w:pPr>
            <w:r>
              <w:rPr>
                <w:rFonts w:ascii="Times New Roman" w:hAnsi="Times New Roman" w:cs="Times New Roman"/>
                <w:bCs/>
                <w:sz w:val="16"/>
                <w:szCs w:val="16"/>
              </w:rPr>
              <w:t>The sentence was updated to cover the ‘active mode’ case.</w:t>
            </w:r>
          </w:p>
          <w:p w14:paraId="6CED0C62" w14:textId="77777777" w:rsidR="001C085F" w:rsidRPr="00012E2A" w:rsidRDefault="001C085F" w:rsidP="00BC1F25">
            <w:pPr>
              <w:suppressAutoHyphens/>
              <w:spacing w:after="0"/>
              <w:rPr>
                <w:rFonts w:ascii="Times New Roman" w:hAnsi="Times New Roman" w:cs="Times New Roman"/>
                <w:bCs/>
                <w:sz w:val="16"/>
                <w:szCs w:val="16"/>
              </w:rPr>
            </w:pPr>
          </w:p>
          <w:p w14:paraId="5D00F39A" w14:textId="3313EAE2" w:rsidR="001C085F" w:rsidRPr="008B67EB" w:rsidRDefault="001C085F" w:rsidP="00BC1F25">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make changes as shown in doc 11-21/0250r0 tagged as CID </w:t>
            </w:r>
            <w:r w:rsidR="00735054">
              <w:rPr>
                <w:rFonts w:ascii="Times New Roman" w:hAnsi="Times New Roman" w:cs="Times New Roman"/>
                <w:b/>
                <w:sz w:val="16"/>
                <w:szCs w:val="16"/>
              </w:rPr>
              <w:t>2356</w:t>
            </w:r>
          </w:p>
        </w:tc>
      </w:tr>
      <w:tr w:rsidR="00785ACB" w:rsidRPr="008B0293" w14:paraId="6F41360E" w14:textId="77777777" w:rsidTr="00FE238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712733AD" w14:textId="79716F80"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3255</w:t>
            </w:r>
          </w:p>
        </w:tc>
        <w:tc>
          <w:tcPr>
            <w:tcW w:w="1080" w:type="dxa"/>
            <w:tcBorders>
              <w:top w:val="single" w:sz="4" w:space="0" w:color="auto"/>
              <w:left w:val="single" w:sz="4" w:space="0" w:color="auto"/>
              <w:bottom w:val="single" w:sz="4" w:space="0" w:color="auto"/>
              <w:right w:val="single" w:sz="4" w:space="0" w:color="auto"/>
            </w:tcBorders>
          </w:tcPr>
          <w:p w14:paraId="07F676C0" w14:textId="0FCF708C"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Yuchen Guo</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153663D1" w14:textId="241D65D4"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139.15</w:t>
            </w:r>
          </w:p>
        </w:tc>
        <w:tc>
          <w:tcPr>
            <w:tcW w:w="900" w:type="dxa"/>
            <w:tcBorders>
              <w:top w:val="single" w:sz="4" w:space="0" w:color="auto"/>
              <w:left w:val="single" w:sz="4" w:space="0" w:color="auto"/>
              <w:bottom w:val="single" w:sz="4" w:space="0" w:color="auto"/>
              <w:right w:val="single" w:sz="4" w:space="0" w:color="auto"/>
            </w:tcBorders>
          </w:tcPr>
          <w:p w14:paraId="62A00803" w14:textId="16D84DFC"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35.3.10.1</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3060590C" w14:textId="03347978"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This note is redundant, same contents as the 4th paragraph of 35.3.6.1.1</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7B44E1CB" w14:textId="0F24978F"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delete this note</w:t>
            </w:r>
          </w:p>
        </w:tc>
        <w:tc>
          <w:tcPr>
            <w:tcW w:w="2550" w:type="dxa"/>
            <w:tcBorders>
              <w:top w:val="single" w:sz="4" w:space="0" w:color="auto"/>
              <w:left w:val="single" w:sz="4" w:space="0" w:color="auto"/>
              <w:bottom w:val="single" w:sz="4" w:space="0" w:color="auto"/>
              <w:right w:val="single" w:sz="4" w:space="0" w:color="auto"/>
            </w:tcBorders>
            <w:shd w:val="clear" w:color="auto" w:fill="auto"/>
          </w:tcPr>
          <w:p w14:paraId="435A5C99" w14:textId="606EEAB6" w:rsidR="00785ACB" w:rsidRDefault="007A1CD5" w:rsidP="00785ACB">
            <w:pPr>
              <w:suppressAutoHyphens/>
              <w:spacing w:after="0"/>
              <w:rPr>
                <w:rFonts w:ascii="Times New Roman" w:hAnsi="Times New Roman" w:cs="Times New Roman"/>
                <w:b/>
                <w:sz w:val="16"/>
                <w:szCs w:val="16"/>
              </w:rPr>
            </w:pPr>
            <w:r>
              <w:rPr>
                <w:rFonts w:ascii="Times New Roman" w:hAnsi="Times New Roman" w:cs="Times New Roman"/>
                <w:b/>
                <w:sz w:val="16"/>
                <w:szCs w:val="16"/>
              </w:rPr>
              <w:t>Accept</w:t>
            </w:r>
            <w:r w:rsidR="00B21A85">
              <w:rPr>
                <w:rFonts w:ascii="Times New Roman" w:hAnsi="Times New Roman" w:cs="Times New Roman"/>
                <w:b/>
                <w:sz w:val="16"/>
                <w:szCs w:val="16"/>
              </w:rPr>
              <w:t>ed</w:t>
            </w:r>
          </w:p>
          <w:p w14:paraId="04E8CC5D" w14:textId="279BEA76" w:rsidR="00285977" w:rsidRDefault="00285977" w:rsidP="00785ACB">
            <w:pPr>
              <w:suppressAutoHyphens/>
              <w:spacing w:after="0"/>
              <w:rPr>
                <w:rFonts w:ascii="Times New Roman" w:hAnsi="Times New Roman" w:cs="Times New Roman"/>
                <w:bCs/>
                <w:sz w:val="16"/>
                <w:szCs w:val="16"/>
              </w:rPr>
            </w:pPr>
          </w:p>
          <w:p w14:paraId="1C97310B" w14:textId="15C97BE7" w:rsidR="00285977" w:rsidRPr="00285977" w:rsidRDefault="00285977" w:rsidP="00785ACB">
            <w:pPr>
              <w:suppressAutoHyphens/>
              <w:spacing w:after="0"/>
              <w:rPr>
                <w:rFonts w:ascii="Times New Roman" w:hAnsi="Times New Roman" w:cs="Times New Roman"/>
                <w:bCs/>
                <w:sz w:val="16"/>
                <w:szCs w:val="16"/>
              </w:rPr>
            </w:pPr>
            <w:proofErr w:type="spellStart"/>
            <w:r>
              <w:rPr>
                <w:rFonts w:ascii="Times New Roman" w:hAnsi="Times New Roman" w:cs="Times New Roman"/>
                <w:b/>
                <w:sz w:val="16"/>
                <w:szCs w:val="16"/>
              </w:rPr>
              <w:lastRenderedPageBreak/>
              <w:t>TGbe</w:t>
            </w:r>
            <w:proofErr w:type="spellEnd"/>
            <w:r>
              <w:rPr>
                <w:rFonts w:ascii="Times New Roman" w:hAnsi="Times New Roman" w:cs="Times New Roman"/>
                <w:b/>
                <w:sz w:val="16"/>
                <w:szCs w:val="16"/>
              </w:rPr>
              <w:t xml:space="preserve"> editor, please </w:t>
            </w:r>
            <w:r w:rsidR="000236E2">
              <w:rPr>
                <w:rFonts w:ascii="Times New Roman" w:hAnsi="Times New Roman" w:cs="Times New Roman"/>
                <w:b/>
                <w:sz w:val="16"/>
                <w:szCs w:val="16"/>
              </w:rPr>
              <w:t xml:space="preserve">note, the </w:t>
            </w:r>
            <w:r>
              <w:rPr>
                <w:rFonts w:ascii="Times New Roman" w:hAnsi="Times New Roman" w:cs="Times New Roman"/>
                <w:b/>
                <w:sz w:val="16"/>
                <w:szCs w:val="16"/>
              </w:rPr>
              <w:t xml:space="preserve">changes </w:t>
            </w:r>
            <w:r w:rsidR="000236E2">
              <w:rPr>
                <w:rFonts w:ascii="Times New Roman" w:hAnsi="Times New Roman" w:cs="Times New Roman"/>
                <w:b/>
                <w:sz w:val="16"/>
                <w:szCs w:val="16"/>
              </w:rPr>
              <w:t>are</w:t>
            </w:r>
            <w:r>
              <w:rPr>
                <w:rFonts w:ascii="Times New Roman" w:hAnsi="Times New Roman" w:cs="Times New Roman"/>
                <w:b/>
                <w:sz w:val="16"/>
                <w:szCs w:val="16"/>
              </w:rPr>
              <w:t xml:space="preserve"> shown in doc 11-21/0250r0 tagged as CID 3255</w:t>
            </w:r>
          </w:p>
        </w:tc>
      </w:tr>
      <w:tr w:rsidR="00785ACB" w:rsidRPr="008B0293" w14:paraId="5EB61497" w14:textId="77777777" w:rsidTr="00FE238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0F98B1DD" w14:textId="2CFB9F01"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lastRenderedPageBreak/>
              <w:t>2325</w:t>
            </w:r>
          </w:p>
        </w:tc>
        <w:tc>
          <w:tcPr>
            <w:tcW w:w="1080" w:type="dxa"/>
            <w:tcBorders>
              <w:top w:val="single" w:sz="4" w:space="0" w:color="auto"/>
              <w:left w:val="single" w:sz="4" w:space="0" w:color="auto"/>
              <w:bottom w:val="single" w:sz="4" w:space="0" w:color="auto"/>
              <w:right w:val="single" w:sz="4" w:space="0" w:color="auto"/>
            </w:tcBorders>
          </w:tcPr>
          <w:p w14:paraId="6FEC3037" w14:textId="4C0FAAED"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Ming Gan</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5302B261" w14:textId="101D1D78"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139.23</w:t>
            </w:r>
          </w:p>
        </w:tc>
        <w:tc>
          <w:tcPr>
            <w:tcW w:w="900" w:type="dxa"/>
            <w:tcBorders>
              <w:top w:val="single" w:sz="4" w:space="0" w:color="auto"/>
              <w:left w:val="single" w:sz="4" w:space="0" w:color="auto"/>
              <w:bottom w:val="single" w:sz="4" w:space="0" w:color="auto"/>
              <w:right w:val="single" w:sz="4" w:space="0" w:color="auto"/>
            </w:tcBorders>
          </w:tcPr>
          <w:p w14:paraId="29820B95" w14:textId="48003020"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35.3.10.1</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7D030C85" w14:textId="4A4329EB"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 xml:space="preserve">For "continues to </w:t>
            </w:r>
            <w:proofErr w:type="gramStart"/>
            <w:r w:rsidRPr="00785ACB">
              <w:rPr>
                <w:rFonts w:ascii="Times New Roman" w:hAnsi="Times New Roman" w:cs="Times New Roman"/>
                <w:sz w:val="16"/>
                <w:szCs w:val="16"/>
              </w:rPr>
              <w:t>remaining</w:t>
            </w:r>
            <w:proofErr w:type="gramEnd"/>
            <w:r w:rsidRPr="00785ACB">
              <w:rPr>
                <w:rFonts w:ascii="Times New Roman" w:hAnsi="Times New Roman" w:cs="Times New Roman"/>
                <w:sz w:val="16"/>
                <w:szCs w:val="16"/>
              </w:rPr>
              <w:t xml:space="preserve"> active mode", change it to "continues to remain in active mode"</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79044FC3" w14:textId="0DAC049A"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As in comment</w:t>
            </w:r>
          </w:p>
        </w:tc>
        <w:tc>
          <w:tcPr>
            <w:tcW w:w="2550" w:type="dxa"/>
            <w:tcBorders>
              <w:top w:val="single" w:sz="4" w:space="0" w:color="auto"/>
              <w:left w:val="single" w:sz="4" w:space="0" w:color="auto"/>
              <w:bottom w:val="single" w:sz="4" w:space="0" w:color="auto"/>
              <w:right w:val="single" w:sz="4" w:space="0" w:color="auto"/>
            </w:tcBorders>
            <w:shd w:val="clear" w:color="auto" w:fill="auto"/>
          </w:tcPr>
          <w:p w14:paraId="44BFFB99" w14:textId="6D73B419" w:rsidR="00FE2384" w:rsidRDefault="000236E2" w:rsidP="00FE2384">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1423FC32" w14:textId="77777777" w:rsidR="00FE2384" w:rsidRDefault="00FE2384" w:rsidP="00FE2384">
            <w:pPr>
              <w:suppressAutoHyphens/>
              <w:spacing w:after="0"/>
              <w:rPr>
                <w:rFonts w:ascii="Times New Roman" w:hAnsi="Times New Roman" w:cs="Times New Roman"/>
                <w:bCs/>
                <w:sz w:val="16"/>
                <w:szCs w:val="16"/>
              </w:rPr>
            </w:pPr>
          </w:p>
          <w:p w14:paraId="438EB4F3" w14:textId="5330D11D" w:rsidR="00FE2384" w:rsidRDefault="00FE2384" w:rsidP="00FE2384">
            <w:pPr>
              <w:suppressAutoHyphens/>
              <w:spacing w:after="0"/>
              <w:rPr>
                <w:rFonts w:ascii="Times New Roman" w:hAnsi="Times New Roman" w:cs="Times New Roman"/>
                <w:bCs/>
                <w:sz w:val="16"/>
                <w:szCs w:val="16"/>
              </w:rPr>
            </w:pPr>
            <w:r>
              <w:rPr>
                <w:rFonts w:ascii="Times New Roman" w:hAnsi="Times New Roman" w:cs="Times New Roman"/>
                <w:bCs/>
                <w:sz w:val="16"/>
                <w:szCs w:val="16"/>
              </w:rPr>
              <w:t>Fixed the typo as suggested by the commenter</w:t>
            </w:r>
            <w:r w:rsidR="000236E2">
              <w:rPr>
                <w:rFonts w:ascii="Times New Roman" w:hAnsi="Times New Roman" w:cs="Times New Roman"/>
                <w:bCs/>
                <w:sz w:val="16"/>
                <w:szCs w:val="16"/>
              </w:rPr>
              <w:t>. In addition, a few other editorial updates were made in the paragraph</w:t>
            </w:r>
          </w:p>
          <w:p w14:paraId="54C09D40" w14:textId="77777777" w:rsidR="00FE2384" w:rsidRDefault="00FE2384" w:rsidP="00FE2384">
            <w:pPr>
              <w:suppressAutoHyphens/>
              <w:spacing w:after="0"/>
              <w:rPr>
                <w:rFonts w:ascii="Times New Roman" w:hAnsi="Times New Roman" w:cs="Times New Roman"/>
                <w:bCs/>
                <w:sz w:val="16"/>
                <w:szCs w:val="16"/>
              </w:rPr>
            </w:pPr>
          </w:p>
          <w:p w14:paraId="3574D903" w14:textId="6116BC35" w:rsidR="00785ACB" w:rsidRPr="008B67EB" w:rsidRDefault="00FE2384" w:rsidP="00FE2384">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make changes as shown in doc 11-21/0250r0 tagged as CID </w:t>
            </w:r>
            <w:r w:rsidR="00330B1C">
              <w:rPr>
                <w:rFonts w:ascii="Times New Roman" w:hAnsi="Times New Roman" w:cs="Times New Roman"/>
                <w:b/>
                <w:sz w:val="16"/>
                <w:szCs w:val="16"/>
              </w:rPr>
              <w:t>2325</w:t>
            </w:r>
          </w:p>
        </w:tc>
      </w:tr>
      <w:tr w:rsidR="00785ACB" w:rsidRPr="008B0293" w14:paraId="7B41DBA6" w14:textId="77777777" w:rsidTr="00FE2384">
        <w:trPr>
          <w:trHeight w:val="220"/>
          <w:jc w:val="center"/>
        </w:trPr>
        <w:tc>
          <w:tcPr>
            <w:tcW w:w="625" w:type="dxa"/>
            <w:shd w:val="clear" w:color="auto" w:fill="auto"/>
            <w:noWrap/>
          </w:tcPr>
          <w:p w14:paraId="2CACF365" w14:textId="77777777" w:rsidR="00785ACB" w:rsidRPr="00785ACB" w:rsidRDefault="00785ACB" w:rsidP="00FE2F32">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2133</w:t>
            </w:r>
          </w:p>
        </w:tc>
        <w:tc>
          <w:tcPr>
            <w:tcW w:w="1080" w:type="dxa"/>
          </w:tcPr>
          <w:p w14:paraId="02022ABC" w14:textId="77777777" w:rsidR="00785ACB" w:rsidRPr="00785ACB" w:rsidRDefault="00785ACB" w:rsidP="00FE2F32">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Laurent Cariou</w:t>
            </w:r>
          </w:p>
        </w:tc>
        <w:tc>
          <w:tcPr>
            <w:tcW w:w="720" w:type="dxa"/>
            <w:shd w:val="clear" w:color="auto" w:fill="auto"/>
            <w:noWrap/>
          </w:tcPr>
          <w:p w14:paraId="282E14E3" w14:textId="77777777" w:rsidR="00785ACB" w:rsidRPr="00785ACB" w:rsidRDefault="00785ACB" w:rsidP="00FE2F32">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0.00</w:t>
            </w:r>
          </w:p>
        </w:tc>
        <w:tc>
          <w:tcPr>
            <w:tcW w:w="900" w:type="dxa"/>
          </w:tcPr>
          <w:p w14:paraId="0AE410DA" w14:textId="77777777" w:rsidR="00785ACB" w:rsidRPr="00785ACB" w:rsidRDefault="00785ACB" w:rsidP="00FE2F32">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35.3.10.2</w:t>
            </w:r>
          </w:p>
        </w:tc>
        <w:tc>
          <w:tcPr>
            <w:tcW w:w="2550" w:type="dxa"/>
            <w:shd w:val="clear" w:color="auto" w:fill="auto"/>
            <w:noWrap/>
          </w:tcPr>
          <w:p w14:paraId="6A673124" w14:textId="77777777" w:rsidR="00785ACB" w:rsidRPr="00785ACB" w:rsidRDefault="00785ACB" w:rsidP="00FE2F32">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Shouldn't we phrase this whole paragraph by saying that the non-AP MLD is shall be able to perform all basic operations by monitoring only one link</w:t>
            </w:r>
          </w:p>
        </w:tc>
        <w:tc>
          <w:tcPr>
            <w:tcW w:w="2550" w:type="dxa"/>
            <w:shd w:val="clear" w:color="auto" w:fill="auto"/>
            <w:noWrap/>
          </w:tcPr>
          <w:p w14:paraId="13D529E4" w14:textId="77777777" w:rsidR="00785ACB" w:rsidRPr="00785ACB" w:rsidRDefault="00785ACB" w:rsidP="00FE2F32">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as in comment</w:t>
            </w:r>
          </w:p>
        </w:tc>
        <w:tc>
          <w:tcPr>
            <w:tcW w:w="2550" w:type="dxa"/>
            <w:shd w:val="clear" w:color="auto" w:fill="auto"/>
          </w:tcPr>
          <w:p w14:paraId="2AB30C8F" w14:textId="77777777" w:rsidR="00491C9C" w:rsidRDefault="00491C9C" w:rsidP="00491C9C">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31F59FF8" w14:textId="77777777" w:rsidR="00491C9C" w:rsidRPr="00C95ECC" w:rsidRDefault="00491C9C" w:rsidP="00491C9C">
            <w:pPr>
              <w:suppressAutoHyphens/>
              <w:spacing w:after="0"/>
              <w:rPr>
                <w:rFonts w:ascii="Times New Roman" w:hAnsi="Times New Roman" w:cs="Times New Roman"/>
                <w:bCs/>
                <w:sz w:val="16"/>
                <w:szCs w:val="16"/>
              </w:rPr>
            </w:pPr>
          </w:p>
          <w:p w14:paraId="3706B4A7" w14:textId="6DCDC56B" w:rsidR="00491C9C" w:rsidRDefault="00491C9C" w:rsidP="00491C9C">
            <w:pPr>
              <w:suppressAutoHyphens/>
              <w:spacing w:after="0"/>
              <w:rPr>
                <w:rFonts w:ascii="Times New Roman" w:hAnsi="Times New Roman" w:cs="Times New Roman"/>
                <w:bCs/>
                <w:sz w:val="16"/>
                <w:szCs w:val="16"/>
              </w:rPr>
            </w:pPr>
            <w:r w:rsidRPr="00C95ECC">
              <w:rPr>
                <w:rFonts w:ascii="Times New Roman" w:hAnsi="Times New Roman" w:cs="Times New Roman"/>
                <w:bCs/>
                <w:sz w:val="16"/>
                <w:szCs w:val="16"/>
              </w:rPr>
              <w:t xml:space="preserve">Agree with the commenter. </w:t>
            </w:r>
            <w:r>
              <w:rPr>
                <w:rFonts w:ascii="Times New Roman" w:hAnsi="Times New Roman" w:cs="Times New Roman"/>
                <w:bCs/>
                <w:sz w:val="16"/>
                <w:szCs w:val="16"/>
              </w:rPr>
              <w:t>The sentence was updated as suggested by the commenter</w:t>
            </w:r>
            <w:r w:rsidR="00DB2131">
              <w:rPr>
                <w:rFonts w:ascii="Times New Roman" w:hAnsi="Times New Roman" w:cs="Times New Roman"/>
                <w:bCs/>
                <w:sz w:val="16"/>
                <w:szCs w:val="16"/>
              </w:rPr>
              <w:t xml:space="preserve">. In addition, the next sentence was deleted </w:t>
            </w:r>
            <w:r w:rsidR="002F1BF5">
              <w:rPr>
                <w:rFonts w:ascii="Times New Roman" w:hAnsi="Times New Roman" w:cs="Times New Roman"/>
                <w:bCs/>
                <w:sz w:val="16"/>
                <w:szCs w:val="16"/>
              </w:rPr>
              <w:t>since the addition of ‘single’ captures the intention that not every STA of the non-AP MLD is required to receive beacon frame periodically.</w:t>
            </w:r>
          </w:p>
          <w:p w14:paraId="174D300E" w14:textId="77777777" w:rsidR="00491C9C" w:rsidRDefault="00491C9C" w:rsidP="00491C9C">
            <w:pPr>
              <w:suppressAutoHyphens/>
              <w:spacing w:after="0"/>
              <w:rPr>
                <w:rFonts w:ascii="Times New Roman" w:hAnsi="Times New Roman" w:cs="Times New Roman"/>
                <w:bCs/>
                <w:sz w:val="16"/>
                <w:szCs w:val="16"/>
              </w:rPr>
            </w:pPr>
          </w:p>
          <w:p w14:paraId="73B4D44F" w14:textId="22B38211" w:rsidR="00785ACB" w:rsidRPr="00490FF8" w:rsidRDefault="00491C9C" w:rsidP="00491C9C">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make changes as shown in doc 11-21/0250r0 tagged as CID 2133</w:t>
            </w:r>
          </w:p>
        </w:tc>
      </w:tr>
      <w:tr w:rsidR="00785ACB" w:rsidRPr="008B0293" w14:paraId="1A7DCF8B" w14:textId="77777777" w:rsidTr="00FE238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7E88901B" w14:textId="16C7BB13"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1167</w:t>
            </w:r>
          </w:p>
        </w:tc>
        <w:tc>
          <w:tcPr>
            <w:tcW w:w="1080" w:type="dxa"/>
            <w:tcBorders>
              <w:top w:val="single" w:sz="4" w:space="0" w:color="auto"/>
              <w:left w:val="single" w:sz="4" w:space="0" w:color="auto"/>
              <w:bottom w:val="single" w:sz="4" w:space="0" w:color="auto"/>
              <w:right w:val="single" w:sz="4" w:space="0" w:color="auto"/>
            </w:tcBorders>
          </w:tcPr>
          <w:p w14:paraId="580D67B3" w14:textId="07608592"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Arik Klein</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15501CAA" w14:textId="1CF0F853"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139.49</w:t>
            </w:r>
          </w:p>
        </w:tc>
        <w:tc>
          <w:tcPr>
            <w:tcW w:w="900" w:type="dxa"/>
            <w:tcBorders>
              <w:top w:val="single" w:sz="4" w:space="0" w:color="auto"/>
              <w:left w:val="single" w:sz="4" w:space="0" w:color="auto"/>
              <w:bottom w:val="single" w:sz="4" w:space="0" w:color="auto"/>
              <w:right w:val="single" w:sz="4" w:space="0" w:color="auto"/>
            </w:tcBorders>
          </w:tcPr>
          <w:p w14:paraId="3D68690B" w14:textId="63734A2A"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35.3.10.2</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6992A92E" w14:textId="58F10812"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 xml:space="preserve">The Non-AP MLD should perform BSS basic operations by monitoring the Beacon frames on one or more *enabled* </w:t>
            </w:r>
            <w:proofErr w:type="gramStart"/>
            <w:r w:rsidRPr="00785ACB">
              <w:rPr>
                <w:rFonts w:ascii="Times New Roman" w:hAnsi="Times New Roman" w:cs="Times New Roman"/>
                <w:sz w:val="16"/>
                <w:szCs w:val="16"/>
              </w:rPr>
              <w:t>links  and</w:t>
            </w:r>
            <w:proofErr w:type="gramEnd"/>
            <w:r w:rsidRPr="00785ACB">
              <w:rPr>
                <w:rFonts w:ascii="Times New Roman" w:hAnsi="Times New Roman" w:cs="Times New Roman"/>
                <w:sz w:val="16"/>
                <w:szCs w:val="16"/>
              </w:rPr>
              <w:t xml:space="preserve"> not on any setup link - please replace "links" with "enable links" in the sentence.</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3A712FEA" w14:textId="31CF7A13"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 xml:space="preserve">Revise the </w:t>
            </w:r>
            <w:proofErr w:type="spellStart"/>
            <w:r w:rsidRPr="00785ACB">
              <w:rPr>
                <w:rFonts w:ascii="Times New Roman" w:hAnsi="Times New Roman" w:cs="Times New Roman"/>
                <w:sz w:val="16"/>
                <w:szCs w:val="16"/>
              </w:rPr>
              <w:t>sentece</w:t>
            </w:r>
            <w:proofErr w:type="spellEnd"/>
            <w:r w:rsidRPr="00785ACB">
              <w:rPr>
                <w:rFonts w:ascii="Times New Roman" w:hAnsi="Times New Roman" w:cs="Times New Roman"/>
                <w:sz w:val="16"/>
                <w:szCs w:val="16"/>
              </w:rPr>
              <w:t xml:space="preserve"> to the following: "A non-AP MLD may perform basic operations (such as receiving a traffic indication, time synchronization, receiving BSS parameter updates) by monitoring Beacon frames on one or more *enabled* links"</w:t>
            </w:r>
          </w:p>
        </w:tc>
        <w:tc>
          <w:tcPr>
            <w:tcW w:w="2550" w:type="dxa"/>
            <w:tcBorders>
              <w:top w:val="single" w:sz="4" w:space="0" w:color="auto"/>
              <w:left w:val="single" w:sz="4" w:space="0" w:color="auto"/>
              <w:bottom w:val="single" w:sz="4" w:space="0" w:color="auto"/>
              <w:right w:val="single" w:sz="4" w:space="0" w:color="auto"/>
            </w:tcBorders>
            <w:shd w:val="clear" w:color="auto" w:fill="auto"/>
          </w:tcPr>
          <w:p w14:paraId="36042E0F" w14:textId="77777777" w:rsidR="00326150" w:rsidRDefault="00326150" w:rsidP="00326150">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3735F62A" w14:textId="77777777" w:rsidR="001010A3" w:rsidRDefault="001010A3" w:rsidP="00785ACB">
            <w:pPr>
              <w:suppressAutoHyphens/>
              <w:spacing w:after="0"/>
              <w:rPr>
                <w:rFonts w:ascii="Times New Roman" w:hAnsi="Times New Roman" w:cs="Times New Roman"/>
                <w:bCs/>
                <w:sz w:val="16"/>
                <w:szCs w:val="16"/>
              </w:rPr>
            </w:pPr>
          </w:p>
          <w:p w14:paraId="0DC194D6" w14:textId="77777777" w:rsidR="00326150" w:rsidRDefault="00326150" w:rsidP="00785ACB">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sentence </w:t>
            </w:r>
            <w:r w:rsidR="00AB32EC">
              <w:rPr>
                <w:rFonts w:ascii="Times New Roman" w:hAnsi="Times New Roman" w:cs="Times New Roman"/>
                <w:bCs/>
                <w:sz w:val="16"/>
                <w:szCs w:val="16"/>
              </w:rPr>
              <w:t xml:space="preserve">was updated to say a non-AP MLD shall be able to perform basic BSS </w:t>
            </w:r>
            <w:r w:rsidR="002E3F0B">
              <w:rPr>
                <w:rFonts w:ascii="Times New Roman" w:hAnsi="Times New Roman" w:cs="Times New Roman"/>
                <w:bCs/>
                <w:sz w:val="16"/>
                <w:szCs w:val="16"/>
              </w:rPr>
              <w:t>operation on a single enabled link.</w:t>
            </w:r>
          </w:p>
          <w:p w14:paraId="45AF3A4C" w14:textId="77777777" w:rsidR="002E3F0B" w:rsidRDefault="002E3F0B" w:rsidP="00785ACB">
            <w:pPr>
              <w:suppressAutoHyphens/>
              <w:spacing w:after="0"/>
              <w:rPr>
                <w:rFonts w:ascii="Times New Roman" w:hAnsi="Times New Roman" w:cs="Times New Roman"/>
                <w:bCs/>
                <w:sz w:val="16"/>
                <w:szCs w:val="16"/>
              </w:rPr>
            </w:pPr>
          </w:p>
          <w:p w14:paraId="2347F48F" w14:textId="1AE0ECC0" w:rsidR="002E3F0B" w:rsidRPr="00C01A30" w:rsidRDefault="002E3F0B" w:rsidP="00785ACB">
            <w:pPr>
              <w:suppressAutoHyphens/>
              <w:spacing w:after="0"/>
              <w:rPr>
                <w:rFonts w:ascii="Times New Roman" w:hAnsi="Times New Roman" w:cs="Times New Roman"/>
                <w:bCs/>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make changes as shown in doc 11-21/0250r0 tagged as CID 1167</w:t>
            </w:r>
          </w:p>
        </w:tc>
      </w:tr>
      <w:tr w:rsidR="00785ACB" w:rsidRPr="008B0293" w14:paraId="417BDC67" w14:textId="77777777" w:rsidTr="00FE238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52E07E92" w14:textId="7F8AF514"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2601</w:t>
            </w:r>
          </w:p>
        </w:tc>
        <w:tc>
          <w:tcPr>
            <w:tcW w:w="1080" w:type="dxa"/>
            <w:tcBorders>
              <w:top w:val="single" w:sz="4" w:space="0" w:color="auto"/>
              <w:left w:val="single" w:sz="4" w:space="0" w:color="auto"/>
              <w:bottom w:val="single" w:sz="4" w:space="0" w:color="auto"/>
              <w:right w:val="single" w:sz="4" w:space="0" w:color="auto"/>
            </w:tcBorders>
          </w:tcPr>
          <w:p w14:paraId="09649749" w14:textId="10E8F9BA"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Rojan Chitrakar</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730C82BD" w14:textId="54C118FB"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139.52</w:t>
            </w:r>
          </w:p>
        </w:tc>
        <w:tc>
          <w:tcPr>
            <w:tcW w:w="900" w:type="dxa"/>
            <w:tcBorders>
              <w:top w:val="single" w:sz="4" w:space="0" w:color="auto"/>
              <w:left w:val="single" w:sz="4" w:space="0" w:color="auto"/>
              <w:bottom w:val="single" w:sz="4" w:space="0" w:color="auto"/>
              <w:right w:val="single" w:sz="4" w:space="0" w:color="auto"/>
            </w:tcBorders>
          </w:tcPr>
          <w:p w14:paraId="420087D8" w14:textId="0EE828CF"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35.3.10.2</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296834A0" w14:textId="7B723595"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Non-TIM Mode is only applicable for S1G STAs and is not relevant for EHT STAs.</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1DB798B9" w14:textId="677E91A8"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Delete "and non-TIM mode".</w:t>
            </w:r>
          </w:p>
        </w:tc>
        <w:tc>
          <w:tcPr>
            <w:tcW w:w="2550" w:type="dxa"/>
            <w:tcBorders>
              <w:top w:val="single" w:sz="4" w:space="0" w:color="auto"/>
              <w:left w:val="single" w:sz="4" w:space="0" w:color="auto"/>
              <w:bottom w:val="single" w:sz="4" w:space="0" w:color="auto"/>
              <w:right w:val="single" w:sz="4" w:space="0" w:color="auto"/>
            </w:tcBorders>
            <w:shd w:val="clear" w:color="auto" w:fill="auto"/>
          </w:tcPr>
          <w:p w14:paraId="3672320E" w14:textId="211AF947" w:rsidR="00785ACB" w:rsidRDefault="00EF6440" w:rsidP="00785ACB">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5F7228B" w14:textId="77777777" w:rsidR="00EF6440" w:rsidRDefault="00EF6440" w:rsidP="00EF6440">
            <w:pPr>
              <w:suppressAutoHyphens/>
              <w:spacing w:after="0"/>
              <w:rPr>
                <w:rFonts w:ascii="Times New Roman" w:hAnsi="Times New Roman" w:cs="Times New Roman"/>
                <w:bCs/>
                <w:sz w:val="16"/>
                <w:szCs w:val="16"/>
              </w:rPr>
            </w:pPr>
          </w:p>
          <w:p w14:paraId="04F51813" w14:textId="575299EF" w:rsidR="00EF6440" w:rsidRDefault="00EF6440" w:rsidP="00EF6440">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Deleted ‘non-TIM mode’ as suggested by the commenter and revised the rest of the sentence. </w:t>
            </w:r>
          </w:p>
          <w:p w14:paraId="49A941C1" w14:textId="77777777" w:rsidR="00EF6440" w:rsidRDefault="00EF6440" w:rsidP="00EF6440">
            <w:pPr>
              <w:suppressAutoHyphens/>
              <w:spacing w:after="0"/>
              <w:rPr>
                <w:rFonts w:ascii="Times New Roman" w:hAnsi="Times New Roman" w:cs="Times New Roman"/>
                <w:bCs/>
                <w:sz w:val="16"/>
                <w:szCs w:val="16"/>
              </w:rPr>
            </w:pPr>
          </w:p>
          <w:p w14:paraId="276AA655" w14:textId="0299B43E" w:rsidR="00EF6440" w:rsidRPr="008B67EB" w:rsidRDefault="00EF6440" w:rsidP="00EF6440">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make changes as shown in doc 11-21/0250r0 tagged as CID 2</w:t>
            </w:r>
            <w:r w:rsidR="003F765A">
              <w:rPr>
                <w:rFonts w:ascii="Times New Roman" w:hAnsi="Times New Roman" w:cs="Times New Roman"/>
                <w:b/>
                <w:sz w:val="16"/>
                <w:szCs w:val="16"/>
              </w:rPr>
              <w:t>601</w:t>
            </w:r>
          </w:p>
        </w:tc>
      </w:tr>
      <w:tr w:rsidR="00DD7897" w:rsidRPr="008B0293" w14:paraId="5406BDBB" w14:textId="77777777" w:rsidTr="00BC1F25">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565F34A6" w14:textId="77777777" w:rsidR="00DD7897" w:rsidRPr="00785ACB" w:rsidRDefault="00DD7897" w:rsidP="00BC1F25">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1695</w:t>
            </w:r>
          </w:p>
        </w:tc>
        <w:tc>
          <w:tcPr>
            <w:tcW w:w="1080" w:type="dxa"/>
            <w:tcBorders>
              <w:top w:val="single" w:sz="4" w:space="0" w:color="auto"/>
              <w:left w:val="single" w:sz="4" w:space="0" w:color="auto"/>
              <w:bottom w:val="single" w:sz="4" w:space="0" w:color="auto"/>
              <w:right w:val="single" w:sz="4" w:space="0" w:color="auto"/>
            </w:tcBorders>
          </w:tcPr>
          <w:p w14:paraId="1D739B4D" w14:textId="77777777" w:rsidR="00DD7897" w:rsidRPr="00785ACB" w:rsidRDefault="00DD7897" w:rsidP="00BC1F25">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GEORGE CHERIAN</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77198806" w14:textId="77777777" w:rsidR="00DD7897" w:rsidRPr="00785ACB" w:rsidRDefault="00DD7897" w:rsidP="00BC1F25">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139.56</w:t>
            </w:r>
          </w:p>
        </w:tc>
        <w:tc>
          <w:tcPr>
            <w:tcW w:w="900" w:type="dxa"/>
            <w:tcBorders>
              <w:top w:val="single" w:sz="4" w:space="0" w:color="auto"/>
              <w:left w:val="single" w:sz="4" w:space="0" w:color="auto"/>
              <w:bottom w:val="single" w:sz="4" w:space="0" w:color="auto"/>
              <w:right w:val="single" w:sz="4" w:space="0" w:color="auto"/>
            </w:tcBorders>
          </w:tcPr>
          <w:p w14:paraId="29845115" w14:textId="77777777" w:rsidR="00DD7897" w:rsidRPr="00785ACB" w:rsidRDefault="00DD7897" w:rsidP="00BC1F25">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35.3.10.2</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542752B1" w14:textId="77777777" w:rsidR="00DD7897" w:rsidRPr="00785ACB" w:rsidRDefault="00DD7897" w:rsidP="00BC1F25">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"NOTE 1--A single AID is assigned to a non-AP MLD during multi-link setup (see 35.3.5 (Multi-link (re)setup)). Therefore, the traffic indication for the non-AP MLD is consistent across Beacon frames transmitted by different APs of the same AP MLD."</w:t>
            </w:r>
            <w:r w:rsidRPr="00785ACB">
              <w:rPr>
                <w:rFonts w:ascii="Times New Roman" w:hAnsi="Times New Roman" w:cs="Times New Roman"/>
                <w:sz w:val="16"/>
                <w:szCs w:val="16"/>
              </w:rPr>
              <w:br/>
            </w:r>
            <w:r w:rsidRPr="00785ACB">
              <w:rPr>
                <w:rFonts w:ascii="Times New Roman" w:hAnsi="Times New Roman" w:cs="Times New Roman"/>
                <w:sz w:val="16"/>
                <w:szCs w:val="16"/>
              </w:rPr>
              <w:br/>
              <w:t>Convert this note to normative requirement</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039C35C2" w14:textId="77777777" w:rsidR="00DD7897" w:rsidRPr="00785ACB" w:rsidRDefault="00DD7897" w:rsidP="00BC1F25">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As in the comment</w:t>
            </w:r>
          </w:p>
        </w:tc>
        <w:tc>
          <w:tcPr>
            <w:tcW w:w="2550" w:type="dxa"/>
            <w:tcBorders>
              <w:top w:val="single" w:sz="4" w:space="0" w:color="auto"/>
              <w:left w:val="single" w:sz="4" w:space="0" w:color="auto"/>
              <w:bottom w:val="single" w:sz="4" w:space="0" w:color="auto"/>
              <w:right w:val="single" w:sz="4" w:space="0" w:color="auto"/>
            </w:tcBorders>
            <w:shd w:val="clear" w:color="auto" w:fill="auto"/>
          </w:tcPr>
          <w:p w14:paraId="017B9EA2" w14:textId="77777777" w:rsidR="001B41A7" w:rsidRDefault="001B41A7" w:rsidP="001B41A7">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45E31679" w14:textId="77777777" w:rsidR="00DD7897" w:rsidRDefault="00DD7897" w:rsidP="00BC1F25">
            <w:pPr>
              <w:suppressAutoHyphens/>
              <w:spacing w:after="0"/>
              <w:rPr>
                <w:rFonts w:ascii="Times New Roman" w:hAnsi="Times New Roman" w:cs="Times New Roman"/>
                <w:b/>
                <w:sz w:val="16"/>
                <w:szCs w:val="16"/>
              </w:rPr>
            </w:pPr>
          </w:p>
          <w:p w14:paraId="720A3048" w14:textId="13C6D6D4" w:rsidR="001B41A7" w:rsidRPr="001B41A7" w:rsidRDefault="001B41A7" w:rsidP="00BC1F25">
            <w:pPr>
              <w:suppressAutoHyphens/>
              <w:spacing w:after="0"/>
              <w:rPr>
                <w:rFonts w:ascii="Times New Roman" w:hAnsi="Times New Roman" w:cs="Times New Roman"/>
                <w:bCs/>
                <w:sz w:val="16"/>
                <w:szCs w:val="16"/>
              </w:rPr>
            </w:pPr>
            <w:r w:rsidRPr="001B41A7">
              <w:rPr>
                <w:rFonts w:ascii="Times New Roman" w:hAnsi="Times New Roman" w:cs="Times New Roman"/>
                <w:bCs/>
                <w:sz w:val="16"/>
                <w:szCs w:val="16"/>
              </w:rPr>
              <w:t>Agree in principle with the commenter. The NOTE is deleted, and the corresponding text is converted to a normative sentence.</w:t>
            </w:r>
          </w:p>
          <w:p w14:paraId="59C331D3" w14:textId="77777777" w:rsidR="001B41A7" w:rsidRDefault="001B41A7" w:rsidP="00BC1F25">
            <w:pPr>
              <w:suppressAutoHyphens/>
              <w:spacing w:after="0"/>
              <w:rPr>
                <w:rFonts w:ascii="Times New Roman" w:hAnsi="Times New Roman" w:cs="Times New Roman"/>
                <w:b/>
                <w:sz w:val="16"/>
                <w:szCs w:val="16"/>
              </w:rPr>
            </w:pPr>
          </w:p>
          <w:p w14:paraId="600C5431" w14:textId="421EC9E0" w:rsidR="001B41A7" w:rsidRPr="008B67EB" w:rsidRDefault="001B41A7" w:rsidP="00BC1F25">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make changes as shown in doc 11-21/0250r0 tagged as CID 1695</w:t>
            </w:r>
          </w:p>
        </w:tc>
      </w:tr>
      <w:tr w:rsidR="00DD7897" w:rsidRPr="008B0293" w14:paraId="5F2B9F5E" w14:textId="77777777" w:rsidTr="00BC1F25">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35D55E45" w14:textId="77777777" w:rsidR="00DD7897" w:rsidRPr="00785ACB" w:rsidRDefault="00DD7897" w:rsidP="00BC1F25">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3031</w:t>
            </w:r>
          </w:p>
        </w:tc>
        <w:tc>
          <w:tcPr>
            <w:tcW w:w="1080" w:type="dxa"/>
            <w:tcBorders>
              <w:top w:val="single" w:sz="4" w:space="0" w:color="auto"/>
              <w:left w:val="single" w:sz="4" w:space="0" w:color="auto"/>
              <w:bottom w:val="single" w:sz="4" w:space="0" w:color="auto"/>
              <w:right w:val="single" w:sz="4" w:space="0" w:color="auto"/>
            </w:tcBorders>
          </w:tcPr>
          <w:p w14:paraId="558E44B2" w14:textId="77777777" w:rsidR="00DD7897" w:rsidRPr="00785ACB" w:rsidRDefault="00DD7897" w:rsidP="00BC1F25">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Xiaofei Wang</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4DEE5361" w14:textId="77777777" w:rsidR="00DD7897" w:rsidRPr="00785ACB" w:rsidRDefault="00DD7897" w:rsidP="00BC1F25">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139.56</w:t>
            </w:r>
          </w:p>
        </w:tc>
        <w:tc>
          <w:tcPr>
            <w:tcW w:w="900" w:type="dxa"/>
            <w:tcBorders>
              <w:top w:val="single" w:sz="4" w:space="0" w:color="auto"/>
              <w:left w:val="single" w:sz="4" w:space="0" w:color="auto"/>
              <w:bottom w:val="single" w:sz="4" w:space="0" w:color="auto"/>
              <w:right w:val="single" w:sz="4" w:space="0" w:color="auto"/>
            </w:tcBorders>
          </w:tcPr>
          <w:p w14:paraId="4B018D99" w14:textId="77777777" w:rsidR="00DD7897" w:rsidRPr="00785ACB" w:rsidRDefault="00DD7897" w:rsidP="00BC1F25">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35.3.10.2</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15A20CDD" w14:textId="77777777" w:rsidR="00DD7897" w:rsidRPr="00785ACB" w:rsidRDefault="00DD7897" w:rsidP="00BC1F25">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The note is normative text and should be moved to regular spec text.</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04D42B71" w14:textId="77777777" w:rsidR="00DD7897" w:rsidRPr="00785ACB" w:rsidRDefault="00DD7897" w:rsidP="00BC1F25">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as in comment</w:t>
            </w:r>
          </w:p>
        </w:tc>
        <w:tc>
          <w:tcPr>
            <w:tcW w:w="2550" w:type="dxa"/>
            <w:tcBorders>
              <w:top w:val="single" w:sz="4" w:space="0" w:color="auto"/>
              <w:left w:val="single" w:sz="4" w:space="0" w:color="auto"/>
              <w:bottom w:val="single" w:sz="4" w:space="0" w:color="auto"/>
              <w:right w:val="single" w:sz="4" w:space="0" w:color="auto"/>
            </w:tcBorders>
            <w:shd w:val="clear" w:color="auto" w:fill="auto"/>
          </w:tcPr>
          <w:p w14:paraId="77BD1B7B" w14:textId="77777777" w:rsidR="001B41A7" w:rsidRDefault="001B41A7" w:rsidP="001B41A7">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CD4272F" w14:textId="77777777" w:rsidR="001B41A7" w:rsidRDefault="001B41A7" w:rsidP="001B41A7">
            <w:pPr>
              <w:suppressAutoHyphens/>
              <w:spacing w:after="0"/>
              <w:rPr>
                <w:rFonts w:ascii="Times New Roman" w:hAnsi="Times New Roman" w:cs="Times New Roman"/>
                <w:b/>
                <w:sz w:val="16"/>
                <w:szCs w:val="16"/>
              </w:rPr>
            </w:pPr>
          </w:p>
          <w:p w14:paraId="61F00652" w14:textId="77777777" w:rsidR="001B41A7" w:rsidRPr="001B41A7" w:rsidRDefault="001B41A7" w:rsidP="001B41A7">
            <w:pPr>
              <w:suppressAutoHyphens/>
              <w:spacing w:after="0"/>
              <w:rPr>
                <w:rFonts w:ascii="Times New Roman" w:hAnsi="Times New Roman" w:cs="Times New Roman"/>
                <w:bCs/>
                <w:sz w:val="16"/>
                <w:szCs w:val="16"/>
              </w:rPr>
            </w:pPr>
            <w:r w:rsidRPr="001B41A7">
              <w:rPr>
                <w:rFonts w:ascii="Times New Roman" w:hAnsi="Times New Roman" w:cs="Times New Roman"/>
                <w:bCs/>
                <w:sz w:val="16"/>
                <w:szCs w:val="16"/>
              </w:rPr>
              <w:t>Agree in principle with the commenter. The NOTE is deleted, and the corresponding text is converted to a normative sentence.</w:t>
            </w:r>
          </w:p>
          <w:p w14:paraId="502F663C" w14:textId="77777777" w:rsidR="001B41A7" w:rsidRDefault="001B41A7" w:rsidP="001B41A7">
            <w:pPr>
              <w:suppressAutoHyphens/>
              <w:spacing w:after="0"/>
              <w:rPr>
                <w:rFonts w:ascii="Times New Roman" w:hAnsi="Times New Roman" w:cs="Times New Roman"/>
                <w:b/>
                <w:sz w:val="16"/>
                <w:szCs w:val="16"/>
              </w:rPr>
            </w:pPr>
          </w:p>
          <w:p w14:paraId="5A934785" w14:textId="5548358F" w:rsidR="00DD7897" w:rsidRPr="008B67EB" w:rsidRDefault="001B41A7" w:rsidP="001B41A7">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lastRenderedPageBreak/>
              <w:t>TGbe</w:t>
            </w:r>
            <w:proofErr w:type="spellEnd"/>
            <w:r>
              <w:rPr>
                <w:rFonts w:ascii="Times New Roman" w:hAnsi="Times New Roman" w:cs="Times New Roman"/>
                <w:b/>
                <w:sz w:val="16"/>
                <w:szCs w:val="16"/>
              </w:rPr>
              <w:t xml:space="preserve"> editor, please make changes as shown in doc 11-21/0250r0 tagged as CID 3031</w:t>
            </w:r>
          </w:p>
        </w:tc>
      </w:tr>
      <w:tr w:rsidR="00785ACB" w:rsidRPr="008B0293" w14:paraId="0AC11251" w14:textId="77777777" w:rsidTr="00FE238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61A13895" w14:textId="7DA6D609"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lastRenderedPageBreak/>
              <w:t>1168</w:t>
            </w:r>
          </w:p>
        </w:tc>
        <w:tc>
          <w:tcPr>
            <w:tcW w:w="1080" w:type="dxa"/>
            <w:tcBorders>
              <w:top w:val="single" w:sz="4" w:space="0" w:color="auto"/>
              <w:left w:val="single" w:sz="4" w:space="0" w:color="auto"/>
              <w:bottom w:val="single" w:sz="4" w:space="0" w:color="auto"/>
              <w:right w:val="single" w:sz="4" w:space="0" w:color="auto"/>
            </w:tcBorders>
          </w:tcPr>
          <w:p w14:paraId="010499C1" w14:textId="046E08B7"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Arik Klein</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288B2AA0" w14:textId="0C510842"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139.56</w:t>
            </w:r>
          </w:p>
        </w:tc>
        <w:tc>
          <w:tcPr>
            <w:tcW w:w="900" w:type="dxa"/>
            <w:tcBorders>
              <w:top w:val="single" w:sz="4" w:space="0" w:color="auto"/>
              <w:left w:val="single" w:sz="4" w:space="0" w:color="auto"/>
              <w:bottom w:val="single" w:sz="4" w:space="0" w:color="auto"/>
              <w:right w:val="single" w:sz="4" w:space="0" w:color="auto"/>
            </w:tcBorders>
          </w:tcPr>
          <w:p w14:paraId="7DEF07BA" w14:textId="1BB69329"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35.3.10.2</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56085A7A" w14:textId="463854CD"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 xml:space="preserve">Note 1 mentions that "single AID is </w:t>
            </w:r>
            <w:proofErr w:type="spellStart"/>
            <w:r w:rsidRPr="00785ACB">
              <w:rPr>
                <w:rFonts w:ascii="Times New Roman" w:hAnsi="Times New Roman" w:cs="Times New Roman"/>
                <w:sz w:val="16"/>
                <w:szCs w:val="16"/>
              </w:rPr>
              <w:t>assinged</w:t>
            </w:r>
            <w:proofErr w:type="spellEnd"/>
            <w:r w:rsidRPr="00785ACB">
              <w:rPr>
                <w:rFonts w:ascii="Times New Roman" w:hAnsi="Times New Roman" w:cs="Times New Roman"/>
                <w:sz w:val="16"/>
                <w:szCs w:val="16"/>
              </w:rPr>
              <w:t xml:space="preserve"> to a non-AP MLD during multi-link setup" and refers to </w:t>
            </w:r>
            <w:proofErr w:type="spellStart"/>
            <w:r w:rsidRPr="00785ACB">
              <w:rPr>
                <w:rFonts w:ascii="Times New Roman" w:hAnsi="Times New Roman" w:cs="Times New Roman"/>
                <w:sz w:val="16"/>
                <w:szCs w:val="16"/>
              </w:rPr>
              <w:t>secions</w:t>
            </w:r>
            <w:proofErr w:type="spellEnd"/>
            <w:r w:rsidRPr="00785ACB">
              <w:rPr>
                <w:rFonts w:ascii="Times New Roman" w:hAnsi="Times New Roman" w:cs="Times New Roman"/>
                <w:sz w:val="16"/>
                <w:szCs w:val="16"/>
              </w:rPr>
              <w:t xml:space="preserve"> 35.3.5 for further information. However, this subject is not </w:t>
            </w:r>
            <w:proofErr w:type="spellStart"/>
            <w:r w:rsidRPr="00785ACB">
              <w:rPr>
                <w:rFonts w:ascii="Times New Roman" w:hAnsi="Times New Roman" w:cs="Times New Roman"/>
                <w:sz w:val="16"/>
                <w:szCs w:val="16"/>
              </w:rPr>
              <w:t>mentined</w:t>
            </w:r>
            <w:proofErr w:type="spellEnd"/>
            <w:r w:rsidRPr="00785ACB">
              <w:rPr>
                <w:rFonts w:ascii="Times New Roman" w:hAnsi="Times New Roman" w:cs="Times New Roman"/>
                <w:sz w:val="16"/>
                <w:szCs w:val="16"/>
              </w:rPr>
              <w:t xml:space="preserve"> at all in this section.</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1983CBC5" w14:textId="7A1A0C31"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2 options are possible:</w:t>
            </w:r>
            <w:r w:rsidRPr="00785ACB">
              <w:rPr>
                <w:rFonts w:ascii="Times New Roman" w:hAnsi="Times New Roman" w:cs="Times New Roman"/>
                <w:sz w:val="16"/>
                <w:szCs w:val="16"/>
              </w:rPr>
              <w:br/>
              <w:t xml:space="preserve">Option 1: if such an information is </w:t>
            </w:r>
            <w:proofErr w:type="spellStart"/>
            <w:r w:rsidRPr="00785ACB">
              <w:rPr>
                <w:rFonts w:ascii="Times New Roman" w:hAnsi="Times New Roman" w:cs="Times New Roman"/>
                <w:sz w:val="16"/>
                <w:szCs w:val="16"/>
              </w:rPr>
              <w:t>avilable</w:t>
            </w:r>
            <w:proofErr w:type="spellEnd"/>
            <w:r w:rsidRPr="00785ACB">
              <w:rPr>
                <w:rFonts w:ascii="Times New Roman" w:hAnsi="Times New Roman" w:cs="Times New Roman"/>
                <w:sz w:val="16"/>
                <w:szCs w:val="16"/>
              </w:rPr>
              <w:t xml:space="preserve"> regarding the AID assignment - please update the reference to the appropriate section.</w:t>
            </w:r>
            <w:r w:rsidRPr="00785ACB">
              <w:rPr>
                <w:rFonts w:ascii="Times New Roman" w:hAnsi="Times New Roman" w:cs="Times New Roman"/>
                <w:sz w:val="16"/>
                <w:szCs w:val="16"/>
              </w:rPr>
              <w:br/>
              <w:t>Option 2: Add this information both in section 35.3.5 as well as in sections: 11.3.5.3, 11.3.5.5,</w:t>
            </w:r>
          </w:p>
        </w:tc>
        <w:tc>
          <w:tcPr>
            <w:tcW w:w="2550" w:type="dxa"/>
            <w:tcBorders>
              <w:top w:val="single" w:sz="4" w:space="0" w:color="auto"/>
              <w:left w:val="single" w:sz="4" w:space="0" w:color="auto"/>
              <w:bottom w:val="single" w:sz="4" w:space="0" w:color="auto"/>
              <w:right w:val="single" w:sz="4" w:space="0" w:color="auto"/>
            </w:tcBorders>
            <w:shd w:val="clear" w:color="auto" w:fill="auto"/>
          </w:tcPr>
          <w:p w14:paraId="69A2E42F" w14:textId="77777777" w:rsidR="00102492" w:rsidRDefault="00102492" w:rsidP="00102492">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918BBB0" w14:textId="77777777" w:rsidR="00102492" w:rsidRDefault="00102492" w:rsidP="00102492">
            <w:pPr>
              <w:suppressAutoHyphens/>
              <w:spacing w:after="0"/>
              <w:rPr>
                <w:rFonts w:ascii="Times New Roman" w:hAnsi="Times New Roman" w:cs="Times New Roman"/>
                <w:b/>
                <w:sz w:val="16"/>
                <w:szCs w:val="16"/>
              </w:rPr>
            </w:pPr>
          </w:p>
          <w:p w14:paraId="34E515E5" w14:textId="5C406400" w:rsidR="00102492" w:rsidRPr="001B41A7" w:rsidRDefault="00F41D55" w:rsidP="00102492">
            <w:pPr>
              <w:suppressAutoHyphens/>
              <w:spacing w:after="0"/>
              <w:rPr>
                <w:rFonts w:ascii="Times New Roman" w:hAnsi="Times New Roman" w:cs="Times New Roman"/>
                <w:bCs/>
                <w:sz w:val="16"/>
                <w:szCs w:val="16"/>
              </w:rPr>
            </w:pPr>
            <w:r>
              <w:rPr>
                <w:rFonts w:ascii="Times New Roman" w:hAnsi="Times New Roman" w:cs="Times New Roman"/>
                <w:bCs/>
                <w:sz w:val="16"/>
                <w:szCs w:val="16"/>
              </w:rPr>
              <w:t>The reference is fixed to point to clause 35.3.10.4</w:t>
            </w:r>
          </w:p>
          <w:p w14:paraId="5385CC8E" w14:textId="77777777" w:rsidR="00102492" w:rsidRDefault="00102492" w:rsidP="00102492">
            <w:pPr>
              <w:suppressAutoHyphens/>
              <w:spacing w:after="0"/>
              <w:rPr>
                <w:rFonts w:ascii="Times New Roman" w:hAnsi="Times New Roman" w:cs="Times New Roman"/>
                <w:b/>
                <w:sz w:val="16"/>
                <w:szCs w:val="16"/>
              </w:rPr>
            </w:pPr>
          </w:p>
          <w:p w14:paraId="702D090C" w14:textId="2979A038" w:rsidR="00785ACB" w:rsidRPr="008B67EB" w:rsidRDefault="00102492" w:rsidP="00102492">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make changes as shown in doc 11-21/0250r0 tagged as CID </w:t>
            </w:r>
            <w:r w:rsidR="00F41D55">
              <w:rPr>
                <w:rFonts w:ascii="Times New Roman" w:hAnsi="Times New Roman" w:cs="Times New Roman"/>
                <w:b/>
                <w:sz w:val="16"/>
                <w:szCs w:val="16"/>
              </w:rPr>
              <w:t>1168</w:t>
            </w:r>
          </w:p>
        </w:tc>
      </w:tr>
      <w:tr w:rsidR="00785ACB" w:rsidRPr="008B0293" w14:paraId="3698E936" w14:textId="77777777" w:rsidTr="00FE238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6208F6E3" w14:textId="5452BE31"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1479</w:t>
            </w:r>
          </w:p>
        </w:tc>
        <w:tc>
          <w:tcPr>
            <w:tcW w:w="1080" w:type="dxa"/>
            <w:tcBorders>
              <w:top w:val="single" w:sz="4" w:space="0" w:color="auto"/>
              <w:left w:val="single" w:sz="4" w:space="0" w:color="auto"/>
              <w:bottom w:val="single" w:sz="4" w:space="0" w:color="auto"/>
              <w:right w:val="single" w:sz="4" w:space="0" w:color="auto"/>
            </w:tcBorders>
          </w:tcPr>
          <w:p w14:paraId="0CF44A8B" w14:textId="05574A87"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Dibakar Das</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12DC7570" w14:textId="00D2BFAA"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139.56</w:t>
            </w:r>
          </w:p>
        </w:tc>
        <w:tc>
          <w:tcPr>
            <w:tcW w:w="900" w:type="dxa"/>
            <w:tcBorders>
              <w:top w:val="single" w:sz="4" w:space="0" w:color="auto"/>
              <w:left w:val="single" w:sz="4" w:space="0" w:color="auto"/>
              <w:bottom w:val="single" w:sz="4" w:space="0" w:color="auto"/>
              <w:right w:val="single" w:sz="4" w:space="0" w:color="auto"/>
            </w:tcBorders>
          </w:tcPr>
          <w:p w14:paraId="2E921358" w14:textId="300F8D16"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35.3.10.2</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34FCDFA6" w14:textId="5FA464E6"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"35.3.5 (Multi-link (re)setup)"-- the reference seems to be wrong</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641CC47C" w14:textId="40BFC414"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Change to "35.3.10.4 (Traffic indication)"</w:t>
            </w:r>
          </w:p>
        </w:tc>
        <w:tc>
          <w:tcPr>
            <w:tcW w:w="2550" w:type="dxa"/>
            <w:tcBorders>
              <w:top w:val="single" w:sz="4" w:space="0" w:color="auto"/>
              <w:left w:val="single" w:sz="4" w:space="0" w:color="auto"/>
              <w:bottom w:val="single" w:sz="4" w:space="0" w:color="auto"/>
              <w:right w:val="single" w:sz="4" w:space="0" w:color="auto"/>
            </w:tcBorders>
            <w:shd w:val="clear" w:color="auto" w:fill="auto"/>
          </w:tcPr>
          <w:p w14:paraId="18AD15CC" w14:textId="2232C11D" w:rsidR="00F41D55" w:rsidRDefault="00301297" w:rsidP="00F41D55">
            <w:pPr>
              <w:suppressAutoHyphens/>
              <w:spacing w:after="0"/>
              <w:rPr>
                <w:rFonts w:ascii="Times New Roman" w:hAnsi="Times New Roman" w:cs="Times New Roman"/>
                <w:b/>
                <w:sz w:val="16"/>
                <w:szCs w:val="16"/>
              </w:rPr>
            </w:pPr>
            <w:r>
              <w:rPr>
                <w:rFonts w:ascii="Times New Roman" w:hAnsi="Times New Roman" w:cs="Times New Roman"/>
                <w:b/>
                <w:sz w:val="16"/>
                <w:szCs w:val="16"/>
              </w:rPr>
              <w:t>Accepted</w:t>
            </w:r>
          </w:p>
          <w:p w14:paraId="432A024F" w14:textId="77777777" w:rsidR="00F41D55" w:rsidRDefault="00F41D55" w:rsidP="00F41D55">
            <w:pPr>
              <w:suppressAutoHyphens/>
              <w:spacing w:after="0"/>
              <w:rPr>
                <w:rFonts w:ascii="Times New Roman" w:hAnsi="Times New Roman" w:cs="Times New Roman"/>
                <w:b/>
                <w:sz w:val="16"/>
                <w:szCs w:val="16"/>
              </w:rPr>
            </w:pPr>
          </w:p>
          <w:p w14:paraId="3EAAB971" w14:textId="21321920" w:rsidR="00785ACB" w:rsidRPr="008B67EB" w:rsidRDefault="00F41D55" w:rsidP="00F41D55">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w:t>
            </w:r>
            <w:r w:rsidR="00301297">
              <w:rPr>
                <w:rFonts w:ascii="Times New Roman" w:hAnsi="Times New Roman" w:cs="Times New Roman"/>
                <w:b/>
                <w:sz w:val="16"/>
                <w:szCs w:val="16"/>
              </w:rPr>
              <w:t>note the</w:t>
            </w:r>
            <w:r>
              <w:rPr>
                <w:rFonts w:ascii="Times New Roman" w:hAnsi="Times New Roman" w:cs="Times New Roman"/>
                <w:b/>
                <w:sz w:val="16"/>
                <w:szCs w:val="16"/>
              </w:rPr>
              <w:t xml:space="preserve"> changes </w:t>
            </w:r>
            <w:r w:rsidR="00301297">
              <w:rPr>
                <w:rFonts w:ascii="Times New Roman" w:hAnsi="Times New Roman" w:cs="Times New Roman"/>
                <w:b/>
                <w:sz w:val="16"/>
                <w:szCs w:val="16"/>
              </w:rPr>
              <w:t>are</w:t>
            </w:r>
            <w:r>
              <w:rPr>
                <w:rFonts w:ascii="Times New Roman" w:hAnsi="Times New Roman" w:cs="Times New Roman"/>
                <w:b/>
                <w:sz w:val="16"/>
                <w:szCs w:val="16"/>
              </w:rPr>
              <w:t xml:space="preserve"> shown in doc 11-21/0250r0 tagged as CID 1479</w:t>
            </w:r>
          </w:p>
        </w:tc>
      </w:tr>
      <w:tr w:rsidR="00785ACB" w:rsidRPr="008B0293" w14:paraId="5F9AC9C0" w14:textId="77777777" w:rsidTr="00FE238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1298617D" w14:textId="3C5065DB"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2252</w:t>
            </w:r>
          </w:p>
        </w:tc>
        <w:tc>
          <w:tcPr>
            <w:tcW w:w="1080" w:type="dxa"/>
            <w:tcBorders>
              <w:top w:val="single" w:sz="4" w:space="0" w:color="auto"/>
              <w:left w:val="single" w:sz="4" w:space="0" w:color="auto"/>
              <w:bottom w:val="single" w:sz="4" w:space="0" w:color="auto"/>
              <w:right w:val="single" w:sz="4" w:space="0" w:color="auto"/>
            </w:tcBorders>
          </w:tcPr>
          <w:p w14:paraId="7AE0BF84" w14:textId="73604D7C" w:rsidR="00785ACB" w:rsidRPr="00785ACB" w:rsidRDefault="00785ACB" w:rsidP="00785ACB">
            <w:pPr>
              <w:suppressAutoHyphens/>
              <w:spacing w:after="0"/>
              <w:rPr>
                <w:rFonts w:ascii="Times New Roman" w:hAnsi="Times New Roman" w:cs="Times New Roman"/>
                <w:sz w:val="16"/>
                <w:szCs w:val="16"/>
              </w:rPr>
            </w:pPr>
            <w:proofErr w:type="spellStart"/>
            <w:r w:rsidRPr="00785ACB">
              <w:rPr>
                <w:rFonts w:ascii="Times New Roman" w:hAnsi="Times New Roman" w:cs="Times New Roman"/>
                <w:sz w:val="16"/>
                <w:szCs w:val="16"/>
              </w:rPr>
              <w:t>Massinissa</w:t>
            </w:r>
            <w:proofErr w:type="spellEnd"/>
            <w:r w:rsidRPr="00785ACB">
              <w:rPr>
                <w:rFonts w:ascii="Times New Roman" w:hAnsi="Times New Roman" w:cs="Times New Roman"/>
                <w:sz w:val="16"/>
                <w:szCs w:val="16"/>
              </w:rPr>
              <w:t xml:space="preserve"> </w:t>
            </w:r>
            <w:proofErr w:type="spellStart"/>
            <w:r w:rsidRPr="00785ACB">
              <w:rPr>
                <w:rFonts w:ascii="Times New Roman" w:hAnsi="Times New Roman" w:cs="Times New Roman"/>
                <w:sz w:val="16"/>
                <w:szCs w:val="16"/>
              </w:rPr>
              <w:t>Lalam</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1B201342" w14:textId="50898076"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139.56</w:t>
            </w:r>
          </w:p>
        </w:tc>
        <w:tc>
          <w:tcPr>
            <w:tcW w:w="900" w:type="dxa"/>
            <w:tcBorders>
              <w:top w:val="single" w:sz="4" w:space="0" w:color="auto"/>
              <w:left w:val="single" w:sz="4" w:space="0" w:color="auto"/>
              <w:bottom w:val="single" w:sz="4" w:space="0" w:color="auto"/>
              <w:right w:val="single" w:sz="4" w:space="0" w:color="auto"/>
            </w:tcBorders>
          </w:tcPr>
          <w:p w14:paraId="388F7875" w14:textId="461216CB"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35.3.10.2</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730D0428" w14:textId="3F01411D"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 xml:space="preserve">NOTE1 points to subclause 35.3.5 but nowhere in this clause one can find that a single AID is </w:t>
            </w:r>
            <w:proofErr w:type="spellStart"/>
            <w:r w:rsidRPr="00785ACB">
              <w:rPr>
                <w:rFonts w:ascii="Times New Roman" w:hAnsi="Times New Roman" w:cs="Times New Roman"/>
                <w:sz w:val="16"/>
                <w:szCs w:val="16"/>
              </w:rPr>
              <w:t>assgned</w:t>
            </w:r>
            <w:proofErr w:type="spellEnd"/>
            <w:r w:rsidRPr="00785ACB">
              <w:rPr>
                <w:rFonts w:ascii="Times New Roman" w:hAnsi="Times New Roman" w:cs="Times New Roman"/>
                <w:sz w:val="16"/>
                <w:szCs w:val="16"/>
              </w:rPr>
              <w:t xml:space="preserve"> to a non-AP MLD. In </w:t>
            </w:r>
            <w:proofErr w:type="gramStart"/>
            <w:r w:rsidRPr="00785ACB">
              <w:rPr>
                <w:rFonts w:ascii="Times New Roman" w:hAnsi="Times New Roman" w:cs="Times New Roman"/>
                <w:sz w:val="16"/>
                <w:szCs w:val="16"/>
              </w:rPr>
              <w:t>fact</w:t>
            </w:r>
            <w:proofErr w:type="gramEnd"/>
            <w:r w:rsidRPr="00785ACB">
              <w:rPr>
                <w:rFonts w:ascii="Times New Roman" w:hAnsi="Times New Roman" w:cs="Times New Roman"/>
                <w:sz w:val="16"/>
                <w:szCs w:val="16"/>
              </w:rPr>
              <w:t xml:space="preserve"> the normative mention of this is in </w:t>
            </w:r>
            <w:proofErr w:type="spellStart"/>
            <w:r w:rsidRPr="00785ACB">
              <w:rPr>
                <w:rFonts w:ascii="Times New Roman" w:hAnsi="Times New Roman" w:cs="Times New Roman"/>
                <w:sz w:val="16"/>
                <w:szCs w:val="16"/>
              </w:rPr>
              <w:t>subcaluse</w:t>
            </w:r>
            <w:proofErr w:type="spellEnd"/>
            <w:r w:rsidRPr="00785ACB">
              <w:rPr>
                <w:rFonts w:ascii="Times New Roman" w:hAnsi="Times New Roman" w:cs="Times New Roman"/>
                <w:sz w:val="16"/>
                <w:szCs w:val="16"/>
              </w:rPr>
              <w:t xml:space="preserve"> "35.3.10.4 Traffic indication":</w:t>
            </w:r>
            <w:r w:rsidRPr="00785ACB">
              <w:rPr>
                <w:rFonts w:ascii="Times New Roman" w:hAnsi="Times New Roman" w:cs="Times New Roman"/>
                <w:sz w:val="16"/>
                <w:szCs w:val="16"/>
              </w:rPr>
              <w:br/>
            </w:r>
            <w:r w:rsidRPr="00785ACB">
              <w:rPr>
                <w:rFonts w:ascii="Times New Roman" w:hAnsi="Times New Roman" w:cs="Times New Roman"/>
                <w:sz w:val="16"/>
                <w:szCs w:val="16"/>
              </w:rPr>
              <w:br/>
              <w:t>"An AP MLD shall assign a single AID to a non-AP MLD upon successful multi-link setup. All the STAs of the non-AP MLD shall have the same AID as the one assigned to the non-AP MLD during multi-link setup."</w:t>
            </w:r>
            <w:r w:rsidRPr="00785ACB">
              <w:rPr>
                <w:rFonts w:ascii="Times New Roman" w:hAnsi="Times New Roman" w:cs="Times New Roman"/>
                <w:sz w:val="16"/>
                <w:szCs w:val="16"/>
              </w:rPr>
              <w:br/>
            </w:r>
            <w:r w:rsidRPr="00785ACB">
              <w:rPr>
                <w:rFonts w:ascii="Times New Roman" w:hAnsi="Times New Roman" w:cs="Times New Roman"/>
                <w:sz w:val="16"/>
                <w:szCs w:val="16"/>
              </w:rPr>
              <w:br/>
              <w:t>I would suggest to put those two sentences in subclause 35.3.5 (or in the authentication procedure)</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556562B3" w14:textId="2E2BC76F"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As in comment</w:t>
            </w:r>
          </w:p>
        </w:tc>
        <w:tc>
          <w:tcPr>
            <w:tcW w:w="2550" w:type="dxa"/>
            <w:tcBorders>
              <w:top w:val="single" w:sz="4" w:space="0" w:color="auto"/>
              <w:left w:val="single" w:sz="4" w:space="0" w:color="auto"/>
              <w:bottom w:val="single" w:sz="4" w:space="0" w:color="auto"/>
              <w:right w:val="single" w:sz="4" w:space="0" w:color="auto"/>
            </w:tcBorders>
            <w:shd w:val="clear" w:color="auto" w:fill="auto"/>
          </w:tcPr>
          <w:p w14:paraId="443D4941" w14:textId="77777777" w:rsidR="00F41D55" w:rsidRDefault="00F41D55" w:rsidP="00F41D55">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E30260A" w14:textId="77777777" w:rsidR="00F41D55" w:rsidRDefault="00F41D55" w:rsidP="00F41D55">
            <w:pPr>
              <w:suppressAutoHyphens/>
              <w:spacing w:after="0"/>
              <w:rPr>
                <w:rFonts w:ascii="Times New Roman" w:hAnsi="Times New Roman" w:cs="Times New Roman"/>
                <w:b/>
                <w:sz w:val="16"/>
                <w:szCs w:val="16"/>
              </w:rPr>
            </w:pPr>
          </w:p>
          <w:p w14:paraId="18304F43" w14:textId="77777777" w:rsidR="00F41D55" w:rsidRPr="001B41A7" w:rsidRDefault="00F41D55" w:rsidP="00F41D55">
            <w:pPr>
              <w:suppressAutoHyphens/>
              <w:spacing w:after="0"/>
              <w:rPr>
                <w:rFonts w:ascii="Times New Roman" w:hAnsi="Times New Roman" w:cs="Times New Roman"/>
                <w:bCs/>
                <w:sz w:val="16"/>
                <w:szCs w:val="16"/>
              </w:rPr>
            </w:pPr>
            <w:r>
              <w:rPr>
                <w:rFonts w:ascii="Times New Roman" w:hAnsi="Times New Roman" w:cs="Times New Roman"/>
                <w:bCs/>
                <w:sz w:val="16"/>
                <w:szCs w:val="16"/>
              </w:rPr>
              <w:t>The reference is fixed to point to clause 35.3.10.4</w:t>
            </w:r>
          </w:p>
          <w:p w14:paraId="105D7A1C" w14:textId="77777777" w:rsidR="00F41D55" w:rsidRDefault="00F41D55" w:rsidP="00F41D55">
            <w:pPr>
              <w:suppressAutoHyphens/>
              <w:spacing w:after="0"/>
              <w:rPr>
                <w:rFonts w:ascii="Times New Roman" w:hAnsi="Times New Roman" w:cs="Times New Roman"/>
                <w:b/>
                <w:sz w:val="16"/>
                <w:szCs w:val="16"/>
              </w:rPr>
            </w:pPr>
          </w:p>
          <w:p w14:paraId="2D8843B9" w14:textId="51DB9818" w:rsidR="00785ACB" w:rsidRPr="008B67EB" w:rsidRDefault="00F41D55" w:rsidP="00F41D55">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make changes as shown in doc 11-21/0250r0 tagged as CID 2252</w:t>
            </w:r>
          </w:p>
        </w:tc>
      </w:tr>
      <w:tr w:rsidR="00785ACB" w:rsidRPr="008B0293" w14:paraId="553F3CC5" w14:textId="77777777" w:rsidTr="00FE238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103892BC" w14:textId="2409366F"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3032</w:t>
            </w:r>
          </w:p>
        </w:tc>
        <w:tc>
          <w:tcPr>
            <w:tcW w:w="1080" w:type="dxa"/>
            <w:tcBorders>
              <w:top w:val="single" w:sz="4" w:space="0" w:color="auto"/>
              <w:left w:val="single" w:sz="4" w:space="0" w:color="auto"/>
              <w:bottom w:val="single" w:sz="4" w:space="0" w:color="auto"/>
              <w:right w:val="single" w:sz="4" w:space="0" w:color="auto"/>
            </w:tcBorders>
          </w:tcPr>
          <w:p w14:paraId="6561E221" w14:textId="107A093C"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Xiaofei Wang</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772CEFCA" w14:textId="34C0EC29"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139.56</w:t>
            </w:r>
          </w:p>
        </w:tc>
        <w:tc>
          <w:tcPr>
            <w:tcW w:w="900" w:type="dxa"/>
            <w:tcBorders>
              <w:top w:val="single" w:sz="4" w:space="0" w:color="auto"/>
              <w:left w:val="single" w:sz="4" w:space="0" w:color="auto"/>
              <w:bottom w:val="single" w:sz="4" w:space="0" w:color="auto"/>
              <w:right w:val="single" w:sz="4" w:space="0" w:color="auto"/>
            </w:tcBorders>
          </w:tcPr>
          <w:p w14:paraId="11F8167E" w14:textId="68309E8F"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35.3.10.2</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758387DB" w14:textId="2C3FC099"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No description for single AID in 35.3.5, please correct reference to 35.3.10.4</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51FFE394" w14:textId="24CC6F99"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as in comment</w:t>
            </w:r>
          </w:p>
        </w:tc>
        <w:tc>
          <w:tcPr>
            <w:tcW w:w="2550" w:type="dxa"/>
            <w:tcBorders>
              <w:top w:val="single" w:sz="4" w:space="0" w:color="auto"/>
              <w:left w:val="single" w:sz="4" w:space="0" w:color="auto"/>
              <w:bottom w:val="single" w:sz="4" w:space="0" w:color="auto"/>
              <w:right w:val="single" w:sz="4" w:space="0" w:color="auto"/>
            </w:tcBorders>
            <w:shd w:val="clear" w:color="auto" w:fill="auto"/>
          </w:tcPr>
          <w:p w14:paraId="095D90E7" w14:textId="77777777" w:rsidR="00F41D55" w:rsidRDefault="00F41D55" w:rsidP="00F41D55">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658CB1F3" w14:textId="77777777" w:rsidR="00F41D55" w:rsidRDefault="00F41D55" w:rsidP="00F41D55">
            <w:pPr>
              <w:suppressAutoHyphens/>
              <w:spacing w:after="0"/>
              <w:rPr>
                <w:rFonts w:ascii="Times New Roman" w:hAnsi="Times New Roman" w:cs="Times New Roman"/>
                <w:b/>
                <w:sz w:val="16"/>
                <w:szCs w:val="16"/>
              </w:rPr>
            </w:pPr>
          </w:p>
          <w:p w14:paraId="6193B4C8" w14:textId="77777777" w:rsidR="00F41D55" w:rsidRPr="001B41A7" w:rsidRDefault="00F41D55" w:rsidP="00F41D55">
            <w:pPr>
              <w:suppressAutoHyphens/>
              <w:spacing w:after="0"/>
              <w:rPr>
                <w:rFonts w:ascii="Times New Roman" w:hAnsi="Times New Roman" w:cs="Times New Roman"/>
                <w:bCs/>
                <w:sz w:val="16"/>
                <w:szCs w:val="16"/>
              </w:rPr>
            </w:pPr>
            <w:r>
              <w:rPr>
                <w:rFonts w:ascii="Times New Roman" w:hAnsi="Times New Roman" w:cs="Times New Roman"/>
                <w:bCs/>
                <w:sz w:val="16"/>
                <w:szCs w:val="16"/>
              </w:rPr>
              <w:t>The reference is fixed to point to clause 35.3.10.4</w:t>
            </w:r>
          </w:p>
          <w:p w14:paraId="7A8B4002" w14:textId="77777777" w:rsidR="00F41D55" w:rsidRDefault="00F41D55" w:rsidP="00F41D55">
            <w:pPr>
              <w:suppressAutoHyphens/>
              <w:spacing w:after="0"/>
              <w:rPr>
                <w:rFonts w:ascii="Times New Roman" w:hAnsi="Times New Roman" w:cs="Times New Roman"/>
                <w:b/>
                <w:sz w:val="16"/>
                <w:szCs w:val="16"/>
              </w:rPr>
            </w:pPr>
          </w:p>
          <w:p w14:paraId="60CA8AE4" w14:textId="599C9581" w:rsidR="00785ACB" w:rsidRPr="008B67EB" w:rsidRDefault="00F41D55" w:rsidP="00F41D55">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make changes as shown in doc 11-21/0250r0 tagged as CID 3032</w:t>
            </w:r>
          </w:p>
        </w:tc>
      </w:tr>
      <w:tr w:rsidR="00785ACB" w:rsidRPr="008B0293" w14:paraId="019642B2" w14:textId="77777777" w:rsidTr="00FE238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7B289637" w14:textId="51E1F508"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1818</w:t>
            </w:r>
          </w:p>
        </w:tc>
        <w:tc>
          <w:tcPr>
            <w:tcW w:w="1080" w:type="dxa"/>
            <w:tcBorders>
              <w:top w:val="single" w:sz="4" w:space="0" w:color="auto"/>
              <w:left w:val="single" w:sz="4" w:space="0" w:color="auto"/>
              <w:bottom w:val="single" w:sz="4" w:space="0" w:color="auto"/>
              <w:right w:val="single" w:sz="4" w:space="0" w:color="auto"/>
            </w:tcBorders>
          </w:tcPr>
          <w:p w14:paraId="5F17AE9F" w14:textId="64821370"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James Yee</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2A92E04E" w14:textId="6D30A03A"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140.01</w:t>
            </w:r>
          </w:p>
        </w:tc>
        <w:tc>
          <w:tcPr>
            <w:tcW w:w="900" w:type="dxa"/>
            <w:tcBorders>
              <w:top w:val="single" w:sz="4" w:space="0" w:color="auto"/>
              <w:left w:val="single" w:sz="4" w:space="0" w:color="auto"/>
              <w:bottom w:val="single" w:sz="4" w:space="0" w:color="auto"/>
              <w:right w:val="single" w:sz="4" w:space="0" w:color="auto"/>
            </w:tcBorders>
          </w:tcPr>
          <w:p w14:paraId="5FB3E24E" w14:textId="7D7FCA87"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35.3.10.3</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12FDBF9A" w14:textId="2A8987D1"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Is there a reason why this subclause is not in 11.21.13 or 11.21.13a? Seems repetitive and first paragraph lacks context.</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2BAC34B0" w14:textId="792C309E"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Clarify</w:t>
            </w:r>
          </w:p>
        </w:tc>
        <w:tc>
          <w:tcPr>
            <w:tcW w:w="2550" w:type="dxa"/>
            <w:tcBorders>
              <w:top w:val="single" w:sz="4" w:space="0" w:color="auto"/>
              <w:left w:val="single" w:sz="4" w:space="0" w:color="auto"/>
              <w:bottom w:val="single" w:sz="4" w:space="0" w:color="auto"/>
              <w:right w:val="single" w:sz="4" w:space="0" w:color="auto"/>
            </w:tcBorders>
            <w:shd w:val="clear" w:color="auto" w:fill="auto"/>
          </w:tcPr>
          <w:p w14:paraId="0EE0F5F7" w14:textId="77777777" w:rsidR="005B7D5D" w:rsidRDefault="005B7D5D" w:rsidP="005B7D5D">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6748AC97" w14:textId="77777777" w:rsidR="005B7D5D" w:rsidRDefault="005B7D5D" w:rsidP="005B7D5D">
            <w:pPr>
              <w:suppressAutoHyphens/>
              <w:spacing w:after="0"/>
              <w:rPr>
                <w:rFonts w:ascii="Times New Roman" w:hAnsi="Times New Roman" w:cs="Times New Roman"/>
                <w:b/>
                <w:sz w:val="16"/>
                <w:szCs w:val="16"/>
              </w:rPr>
            </w:pPr>
          </w:p>
          <w:p w14:paraId="6A120EF8" w14:textId="0DF41A11" w:rsidR="005B7D5D" w:rsidRPr="001B41A7" w:rsidRDefault="005B7D5D" w:rsidP="005B7D5D">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w:t>
            </w:r>
            <w:r w:rsidR="006C00EC">
              <w:rPr>
                <w:rFonts w:ascii="Times New Roman" w:hAnsi="Times New Roman" w:cs="Times New Roman"/>
                <w:bCs/>
                <w:sz w:val="16"/>
                <w:szCs w:val="16"/>
              </w:rPr>
              <w:t xml:space="preserve">paragraph in this subclause are updated to </w:t>
            </w:r>
            <w:r w:rsidR="00B55A88">
              <w:rPr>
                <w:rFonts w:ascii="Times New Roman" w:hAnsi="Times New Roman" w:cs="Times New Roman"/>
                <w:bCs/>
                <w:sz w:val="16"/>
                <w:szCs w:val="16"/>
              </w:rPr>
              <w:t xml:space="preserve">clarify the difference between </w:t>
            </w:r>
            <w:r w:rsidR="006C00EC">
              <w:rPr>
                <w:rFonts w:ascii="Times New Roman" w:hAnsi="Times New Roman" w:cs="Times New Roman"/>
                <w:bCs/>
                <w:sz w:val="16"/>
                <w:szCs w:val="16"/>
              </w:rPr>
              <w:t xml:space="preserve">legacy BSS max idle period and </w:t>
            </w:r>
            <w:r w:rsidR="00B55A88">
              <w:rPr>
                <w:rFonts w:ascii="Times New Roman" w:hAnsi="Times New Roman" w:cs="Times New Roman"/>
                <w:bCs/>
                <w:sz w:val="16"/>
                <w:szCs w:val="16"/>
              </w:rPr>
              <w:t>MLD max idle period.</w:t>
            </w:r>
          </w:p>
          <w:p w14:paraId="51D5326F" w14:textId="77777777" w:rsidR="005B7D5D" w:rsidRDefault="005B7D5D" w:rsidP="005B7D5D">
            <w:pPr>
              <w:suppressAutoHyphens/>
              <w:spacing w:after="0"/>
              <w:rPr>
                <w:rFonts w:ascii="Times New Roman" w:hAnsi="Times New Roman" w:cs="Times New Roman"/>
                <w:b/>
                <w:sz w:val="16"/>
                <w:szCs w:val="16"/>
              </w:rPr>
            </w:pPr>
          </w:p>
          <w:p w14:paraId="086E1131" w14:textId="58FCAD2F" w:rsidR="00785ACB" w:rsidRPr="008B67EB" w:rsidRDefault="005B7D5D" w:rsidP="005B7D5D">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make changes as shown in doc 11-21/0250r0 tagged as CID </w:t>
            </w:r>
            <w:r w:rsidR="00B55A88">
              <w:rPr>
                <w:rFonts w:ascii="Times New Roman" w:hAnsi="Times New Roman" w:cs="Times New Roman"/>
                <w:b/>
                <w:sz w:val="16"/>
                <w:szCs w:val="16"/>
              </w:rPr>
              <w:t>1818</w:t>
            </w:r>
          </w:p>
        </w:tc>
      </w:tr>
      <w:tr w:rsidR="00785ACB" w:rsidRPr="008B0293" w14:paraId="52800C1D" w14:textId="77777777" w:rsidTr="00FE238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1EA41692" w14:textId="2F52197B"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2301</w:t>
            </w:r>
          </w:p>
        </w:tc>
        <w:tc>
          <w:tcPr>
            <w:tcW w:w="1080" w:type="dxa"/>
            <w:tcBorders>
              <w:top w:val="single" w:sz="4" w:space="0" w:color="auto"/>
              <w:left w:val="single" w:sz="4" w:space="0" w:color="auto"/>
              <w:bottom w:val="single" w:sz="4" w:space="0" w:color="auto"/>
              <w:right w:val="single" w:sz="4" w:space="0" w:color="auto"/>
            </w:tcBorders>
          </w:tcPr>
          <w:p w14:paraId="1802AC38" w14:textId="7BA855BA"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Michael Montemurro</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39959744" w14:textId="03EDBCCE"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140.01</w:t>
            </w:r>
          </w:p>
        </w:tc>
        <w:tc>
          <w:tcPr>
            <w:tcW w:w="900" w:type="dxa"/>
            <w:tcBorders>
              <w:top w:val="single" w:sz="4" w:space="0" w:color="auto"/>
              <w:left w:val="single" w:sz="4" w:space="0" w:color="auto"/>
              <w:bottom w:val="single" w:sz="4" w:space="0" w:color="auto"/>
              <w:right w:val="single" w:sz="4" w:space="0" w:color="auto"/>
            </w:tcBorders>
          </w:tcPr>
          <w:p w14:paraId="3AD8EB03" w14:textId="5270E49B"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35.3.10.3</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2EBCADBB" w14:textId="4FFEE9DF"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This feature is still BSS max idle period.</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17619808" w14:textId="015EE882"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Change the title at the cited location to: "BSS max idle period management for MLO"</w:t>
            </w:r>
          </w:p>
        </w:tc>
        <w:tc>
          <w:tcPr>
            <w:tcW w:w="2550" w:type="dxa"/>
            <w:tcBorders>
              <w:top w:val="single" w:sz="4" w:space="0" w:color="auto"/>
              <w:left w:val="single" w:sz="4" w:space="0" w:color="auto"/>
              <w:bottom w:val="single" w:sz="4" w:space="0" w:color="auto"/>
              <w:right w:val="single" w:sz="4" w:space="0" w:color="auto"/>
            </w:tcBorders>
            <w:shd w:val="clear" w:color="auto" w:fill="auto"/>
          </w:tcPr>
          <w:p w14:paraId="6916B4A9" w14:textId="77777777" w:rsidR="002B40D7" w:rsidRDefault="002B40D7" w:rsidP="002B40D7">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71DA59E" w14:textId="77777777" w:rsidR="002B40D7" w:rsidRDefault="002B40D7" w:rsidP="002B40D7">
            <w:pPr>
              <w:suppressAutoHyphens/>
              <w:spacing w:after="0"/>
              <w:rPr>
                <w:rFonts w:ascii="Times New Roman" w:hAnsi="Times New Roman" w:cs="Times New Roman"/>
                <w:b/>
                <w:sz w:val="16"/>
                <w:szCs w:val="16"/>
              </w:rPr>
            </w:pPr>
          </w:p>
          <w:p w14:paraId="3767594B" w14:textId="77777777" w:rsidR="002B40D7" w:rsidRPr="001B41A7" w:rsidRDefault="002B40D7" w:rsidP="002B40D7">
            <w:pPr>
              <w:suppressAutoHyphens/>
              <w:spacing w:after="0"/>
              <w:rPr>
                <w:rFonts w:ascii="Times New Roman" w:hAnsi="Times New Roman" w:cs="Times New Roman"/>
                <w:bCs/>
                <w:sz w:val="16"/>
                <w:szCs w:val="16"/>
              </w:rPr>
            </w:pPr>
            <w:r>
              <w:rPr>
                <w:rFonts w:ascii="Times New Roman" w:hAnsi="Times New Roman" w:cs="Times New Roman"/>
                <w:bCs/>
                <w:sz w:val="16"/>
                <w:szCs w:val="16"/>
              </w:rPr>
              <w:t>The paragraph in this subclause are updated to clarify the difference between legacy BSS max idle period and MLD max idle period.</w:t>
            </w:r>
          </w:p>
          <w:p w14:paraId="12D9633F" w14:textId="77777777" w:rsidR="002B40D7" w:rsidRDefault="002B40D7" w:rsidP="002B40D7">
            <w:pPr>
              <w:suppressAutoHyphens/>
              <w:spacing w:after="0"/>
              <w:rPr>
                <w:rFonts w:ascii="Times New Roman" w:hAnsi="Times New Roman" w:cs="Times New Roman"/>
                <w:b/>
                <w:sz w:val="16"/>
                <w:szCs w:val="16"/>
              </w:rPr>
            </w:pPr>
          </w:p>
          <w:p w14:paraId="16122E1F" w14:textId="5DD27F08" w:rsidR="00785ACB" w:rsidRPr="008B67EB" w:rsidRDefault="002B40D7" w:rsidP="002B40D7">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make changes as shown in doc 11-21/0250r0 tagged as CID </w:t>
            </w:r>
            <w:r w:rsidR="00EF29D6">
              <w:rPr>
                <w:rFonts w:ascii="Times New Roman" w:hAnsi="Times New Roman" w:cs="Times New Roman"/>
                <w:b/>
                <w:sz w:val="16"/>
                <w:szCs w:val="16"/>
              </w:rPr>
              <w:t>2301</w:t>
            </w:r>
          </w:p>
        </w:tc>
      </w:tr>
      <w:tr w:rsidR="00785ACB" w:rsidRPr="008B0293" w14:paraId="1D828C6F" w14:textId="77777777" w:rsidTr="00FE238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0B05165E" w14:textId="310A6432"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lastRenderedPageBreak/>
              <w:t>1696</w:t>
            </w:r>
          </w:p>
        </w:tc>
        <w:tc>
          <w:tcPr>
            <w:tcW w:w="1080" w:type="dxa"/>
            <w:tcBorders>
              <w:top w:val="single" w:sz="4" w:space="0" w:color="auto"/>
              <w:left w:val="single" w:sz="4" w:space="0" w:color="auto"/>
              <w:bottom w:val="single" w:sz="4" w:space="0" w:color="auto"/>
              <w:right w:val="single" w:sz="4" w:space="0" w:color="auto"/>
            </w:tcBorders>
          </w:tcPr>
          <w:p w14:paraId="5D37CA52" w14:textId="76B2A901"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GEORGE CHERIAN</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40599224" w14:textId="3F0A84B6"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140.03</w:t>
            </w:r>
          </w:p>
        </w:tc>
        <w:tc>
          <w:tcPr>
            <w:tcW w:w="900" w:type="dxa"/>
            <w:tcBorders>
              <w:top w:val="single" w:sz="4" w:space="0" w:color="auto"/>
              <w:left w:val="single" w:sz="4" w:space="0" w:color="auto"/>
              <w:bottom w:val="single" w:sz="4" w:space="0" w:color="auto"/>
              <w:right w:val="single" w:sz="4" w:space="0" w:color="auto"/>
            </w:tcBorders>
          </w:tcPr>
          <w:p w14:paraId="47484D90" w14:textId="11920739"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35.3.10.3</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3BD46906" w14:textId="2A2BC5AA"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 xml:space="preserve">"A STA of a non-AP MLD may send at least one protected or unprotected keepalive frame per </w:t>
            </w:r>
            <w:proofErr w:type="spellStart"/>
            <w:r w:rsidRPr="00785ACB">
              <w:rPr>
                <w:rFonts w:ascii="Times New Roman" w:hAnsi="Times New Roman" w:cs="Times New Roman"/>
                <w:sz w:val="16"/>
                <w:szCs w:val="16"/>
              </w:rPr>
              <w:t>BSSMaxIdlePeriod</w:t>
            </w:r>
            <w:proofErr w:type="spellEnd"/>
            <w:r w:rsidRPr="00785ACB">
              <w:rPr>
                <w:rFonts w:ascii="Times New Roman" w:hAnsi="Times New Roman" w:cs="Times New Roman"/>
                <w:sz w:val="16"/>
                <w:szCs w:val="16"/>
              </w:rPr>
              <w:t>, as indicated in the Idle Options subfield."</w:t>
            </w:r>
            <w:r w:rsidRPr="00785ACB">
              <w:rPr>
                <w:rFonts w:ascii="Times New Roman" w:hAnsi="Times New Roman" w:cs="Times New Roman"/>
                <w:sz w:val="16"/>
                <w:szCs w:val="16"/>
              </w:rPr>
              <w:br/>
            </w:r>
            <w:r w:rsidRPr="00785ACB">
              <w:rPr>
                <w:rFonts w:ascii="Times New Roman" w:hAnsi="Times New Roman" w:cs="Times New Roman"/>
                <w:sz w:val="16"/>
                <w:szCs w:val="16"/>
              </w:rPr>
              <w:br/>
              <w:t xml:space="preserve">Make the following clear: </w:t>
            </w:r>
            <w:proofErr w:type="spellStart"/>
            <w:r w:rsidRPr="00785ACB">
              <w:rPr>
                <w:rFonts w:ascii="Times New Roman" w:hAnsi="Times New Roman" w:cs="Times New Roman"/>
                <w:sz w:val="16"/>
                <w:szCs w:val="16"/>
              </w:rPr>
              <w:t>BSSMaxIdlePeriod</w:t>
            </w:r>
            <w:proofErr w:type="spellEnd"/>
            <w:r w:rsidRPr="00785ACB">
              <w:rPr>
                <w:rFonts w:ascii="Times New Roman" w:hAnsi="Times New Roman" w:cs="Times New Roman"/>
                <w:sz w:val="16"/>
                <w:szCs w:val="16"/>
              </w:rPr>
              <w:t xml:space="preserve"> is maintained at the MLD level, and any of the STAs affiliated with the MLD can send the </w:t>
            </w:r>
            <w:proofErr w:type="spellStart"/>
            <w:r w:rsidRPr="00785ACB">
              <w:rPr>
                <w:rFonts w:ascii="Times New Roman" w:hAnsi="Times New Roman" w:cs="Times New Roman"/>
                <w:sz w:val="16"/>
                <w:szCs w:val="16"/>
              </w:rPr>
              <w:t>keealive</w:t>
            </w:r>
            <w:proofErr w:type="spellEnd"/>
            <w:r w:rsidRPr="00785ACB">
              <w:rPr>
                <w:rFonts w:ascii="Times New Roman" w:hAnsi="Times New Roman" w:cs="Times New Roman"/>
                <w:sz w:val="16"/>
                <w:szCs w:val="16"/>
              </w:rPr>
              <w:t xml:space="preserve"> message.</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5ECDF19B" w14:textId="6C4AC7D2"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As in the comment</w:t>
            </w:r>
          </w:p>
        </w:tc>
        <w:tc>
          <w:tcPr>
            <w:tcW w:w="2550" w:type="dxa"/>
            <w:tcBorders>
              <w:top w:val="single" w:sz="4" w:space="0" w:color="auto"/>
              <w:left w:val="single" w:sz="4" w:space="0" w:color="auto"/>
              <w:bottom w:val="single" w:sz="4" w:space="0" w:color="auto"/>
              <w:right w:val="single" w:sz="4" w:space="0" w:color="auto"/>
            </w:tcBorders>
            <w:shd w:val="clear" w:color="auto" w:fill="auto"/>
          </w:tcPr>
          <w:p w14:paraId="75E72048" w14:textId="77777777" w:rsidR="00EF29D6" w:rsidRDefault="00EF29D6" w:rsidP="00EF29D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3ECE621E" w14:textId="77777777" w:rsidR="00EF29D6" w:rsidRDefault="00EF29D6" w:rsidP="00EF29D6">
            <w:pPr>
              <w:suppressAutoHyphens/>
              <w:spacing w:after="0"/>
              <w:rPr>
                <w:rFonts w:ascii="Times New Roman" w:hAnsi="Times New Roman" w:cs="Times New Roman"/>
                <w:b/>
                <w:sz w:val="16"/>
                <w:szCs w:val="16"/>
              </w:rPr>
            </w:pPr>
          </w:p>
          <w:p w14:paraId="0E96EB66" w14:textId="77777777" w:rsidR="00EF29D6" w:rsidRPr="001B41A7" w:rsidRDefault="00EF29D6" w:rsidP="00EF29D6">
            <w:pPr>
              <w:suppressAutoHyphens/>
              <w:spacing w:after="0"/>
              <w:rPr>
                <w:rFonts w:ascii="Times New Roman" w:hAnsi="Times New Roman" w:cs="Times New Roman"/>
                <w:bCs/>
                <w:sz w:val="16"/>
                <w:szCs w:val="16"/>
              </w:rPr>
            </w:pPr>
            <w:r>
              <w:rPr>
                <w:rFonts w:ascii="Times New Roman" w:hAnsi="Times New Roman" w:cs="Times New Roman"/>
                <w:bCs/>
                <w:sz w:val="16"/>
                <w:szCs w:val="16"/>
              </w:rPr>
              <w:t>The paragraph in this subclause are updated to clarify the difference between legacy BSS max idle period and MLD max idle period.</w:t>
            </w:r>
          </w:p>
          <w:p w14:paraId="4ED15B01" w14:textId="77777777" w:rsidR="00EF29D6" w:rsidRDefault="00EF29D6" w:rsidP="00EF29D6">
            <w:pPr>
              <w:suppressAutoHyphens/>
              <w:spacing w:after="0"/>
              <w:rPr>
                <w:rFonts w:ascii="Times New Roman" w:hAnsi="Times New Roman" w:cs="Times New Roman"/>
                <w:b/>
                <w:sz w:val="16"/>
                <w:szCs w:val="16"/>
              </w:rPr>
            </w:pPr>
          </w:p>
          <w:p w14:paraId="1DBAACC4" w14:textId="2DDE1F30" w:rsidR="00785ACB" w:rsidRPr="008B67EB" w:rsidRDefault="00EF29D6" w:rsidP="00EF29D6">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make changes as shown in doc 11-21/0250r0 tagged as CID 1</w:t>
            </w:r>
            <w:r w:rsidR="006201F0">
              <w:rPr>
                <w:rFonts w:ascii="Times New Roman" w:hAnsi="Times New Roman" w:cs="Times New Roman"/>
                <w:b/>
                <w:sz w:val="16"/>
                <w:szCs w:val="16"/>
              </w:rPr>
              <w:t>696</w:t>
            </w:r>
          </w:p>
        </w:tc>
      </w:tr>
      <w:tr w:rsidR="00785ACB" w:rsidRPr="008B0293" w14:paraId="5727BF70" w14:textId="77777777" w:rsidTr="00FE238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77246211" w14:textId="0BE0C4EB"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3321</w:t>
            </w:r>
          </w:p>
        </w:tc>
        <w:tc>
          <w:tcPr>
            <w:tcW w:w="1080" w:type="dxa"/>
            <w:tcBorders>
              <w:top w:val="single" w:sz="4" w:space="0" w:color="auto"/>
              <w:left w:val="single" w:sz="4" w:space="0" w:color="auto"/>
              <w:bottom w:val="single" w:sz="4" w:space="0" w:color="auto"/>
              <w:right w:val="single" w:sz="4" w:space="0" w:color="auto"/>
            </w:tcBorders>
          </w:tcPr>
          <w:p w14:paraId="49D31931" w14:textId="48EF2823" w:rsidR="00785ACB" w:rsidRPr="00785ACB" w:rsidRDefault="00785ACB" w:rsidP="00785ACB">
            <w:pPr>
              <w:suppressAutoHyphens/>
              <w:spacing w:after="0"/>
              <w:rPr>
                <w:rFonts w:ascii="Times New Roman" w:hAnsi="Times New Roman" w:cs="Times New Roman"/>
                <w:sz w:val="16"/>
                <w:szCs w:val="16"/>
              </w:rPr>
            </w:pPr>
            <w:proofErr w:type="spellStart"/>
            <w:r w:rsidRPr="00785ACB">
              <w:rPr>
                <w:rFonts w:ascii="Times New Roman" w:hAnsi="Times New Roman" w:cs="Times New Roman"/>
                <w:sz w:val="16"/>
                <w:szCs w:val="16"/>
              </w:rPr>
              <w:t>Yunbo</w:t>
            </w:r>
            <w:proofErr w:type="spellEnd"/>
            <w:r w:rsidRPr="00785ACB">
              <w:rPr>
                <w:rFonts w:ascii="Times New Roman" w:hAnsi="Times New Roman" w:cs="Times New Roman"/>
                <w:sz w:val="16"/>
                <w:szCs w:val="16"/>
              </w:rPr>
              <w:t xml:space="preserve"> Li</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427A3FBF" w14:textId="19E3AC78"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140.03</w:t>
            </w:r>
          </w:p>
        </w:tc>
        <w:tc>
          <w:tcPr>
            <w:tcW w:w="900" w:type="dxa"/>
            <w:tcBorders>
              <w:top w:val="single" w:sz="4" w:space="0" w:color="auto"/>
              <w:left w:val="single" w:sz="4" w:space="0" w:color="auto"/>
              <w:bottom w:val="single" w:sz="4" w:space="0" w:color="auto"/>
              <w:right w:val="single" w:sz="4" w:space="0" w:color="auto"/>
            </w:tcBorders>
          </w:tcPr>
          <w:p w14:paraId="66EC5F25" w14:textId="4E5C44B2"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35.3.10.3</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150B09B4" w14:textId="44C436FB"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 xml:space="preserve">"A STA of a non-AP MLD may send at least one protected or unprotected keepalive frame per </w:t>
            </w:r>
            <w:proofErr w:type="spellStart"/>
            <w:r w:rsidRPr="00785ACB">
              <w:rPr>
                <w:rFonts w:ascii="Times New Roman" w:hAnsi="Times New Roman" w:cs="Times New Roman"/>
                <w:sz w:val="16"/>
                <w:szCs w:val="16"/>
              </w:rPr>
              <w:t>BSSMaxIdlePeriod</w:t>
            </w:r>
            <w:proofErr w:type="spellEnd"/>
            <w:r w:rsidRPr="00785ACB">
              <w:rPr>
                <w:rFonts w:ascii="Times New Roman" w:hAnsi="Times New Roman" w:cs="Times New Roman"/>
                <w:sz w:val="16"/>
                <w:szCs w:val="16"/>
              </w:rPr>
              <w:t xml:space="preserve">". "may send" means may not send. The non-AP MLD </w:t>
            </w:r>
            <w:proofErr w:type="spellStart"/>
            <w:r w:rsidRPr="00785ACB">
              <w:rPr>
                <w:rFonts w:ascii="Times New Roman" w:hAnsi="Times New Roman" w:cs="Times New Roman"/>
                <w:sz w:val="16"/>
                <w:szCs w:val="16"/>
              </w:rPr>
              <w:t>can not</w:t>
            </w:r>
            <w:proofErr w:type="spellEnd"/>
            <w:r w:rsidRPr="00785ACB">
              <w:rPr>
                <w:rFonts w:ascii="Times New Roman" w:hAnsi="Times New Roman" w:cs="Times New Roman"/>
                <w:sz w:val="16"/>
                <w:szCs w:val="16"/>
              </w:rPr>
              <w:t xml:space="preserve"> keep alive if none of </w:t>
            </w:r>
            <w:proofErr w:type="spellStart"/>
            <w:r w:rsidRPr="00785ACB">
              <w:rPr>
                <w:rFonts w:ascii="Times New Roman" w:hAnsi="Times New Roman" w:cs="Times New Roman"/>
                <w:sz w:val="16"/>
                <w:szCs w:val="16"/>
              </w:rPr>
              <w:t>affilicated</w:t>
            </w:r>
            <w:proofErr w:type="spellEnd"/>
            <w:r w:rsidRPr="00785ACB">
              <w:rPr>
                <w:rFonts w:ascii="Times New Roman" w:hAnsi="Times New Roman" w:cs="Times New Roman"/>
                <w:sz w:val="16"/>
                <w:szCs w:val="16"/>
              </w:rPr>
              <w:t xml:space="preserve"> STA send a keepalive frame.</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637FEA26" w14:textId="367E1E9D"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 xml:space="preserve">Change to "At least one STA of a non-AP MLD shall send at least one protected or unprotected keepalive frame per </w:t>
            </w:r>
            <w:proofErr w:type="spellStart"/>
            <w:proofErr w:type="gramStart"/>
            <w:r w:rsidRPr="00785ACB">
              <w:rPr>
                <w:rFonts w:ascii="Times New Roman" w:hAnsi="Times New Roman" w:cs="Times New Roman"/>
                <w:sz w:val="16"/>
                <w:szCs w:val="16"/>
              </w:rPr>
              <w:t>BSSMaxIdlePeriod</w:t>
            </w:r>
            <w:proofErr w:type="spellEnd"/>
            <w:r w:rsidRPr="00785ACB">
              <w:rPr>
                <w:rFonts w:ascii="Times New Roman" w:hAnsi="Times New Roman" w:cs="Times New Roman"/>
                <w:sz w:val="16"/>
                <w:szCs w:val="16"/>
              </w:rPr>
              <w:t xml:space="preserve"> ,</w:t>
            </w:r>
            <w:proofErr w:type="gramEnd"/>
            <w:r w:rsidRPr="00785ACB">
              <w:rPr>
                <w:rFonts w:ascii="Times New Roman" w:hAnsi="Times New Roman" w:cs="Times New Roman"/>
                <w:sz w:val="16"/>
                <w:szCs w:val="16"/>
              </w:rPr>
              <w:t xml:space="preserve"> as indicated in the Idle Options subfield, to keep alive."</w:t>
            </w:r>
          </w:p>
        </w:tc>
        <w:tc>
          <w:tcPr>
            <w:tcW w:w="2550" w:type="dxa"/>
            <w:tcBorders>
              <w:top w:val="single" w:sz="4" w:space="0" w:color="auto"/>
              <w:left w:val="single" w:sz="4" w:space="0" w:color="auto"/>
              <w:bottom w:val="single" w:sz="4" w:space="0" w:color="auto"/>
              <w:right w:val="single" w:sz="4" w:space="0" w:color="auto"/>
            </w:tcBorders>
            <w:shd w:val="clear" w:color="auto" w:fill="auto"/>
          </w:tcPr>
          <w:p w14:paraId="2F06D01D" w14:textId="77777777" w:rsidR="00671E36" w:rsidRDefault="00671E36" w:rsidP="00671E36">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336ABA48" w14:textId="77777777" w:rsidR="00671E36" w:rsidRDefault="00671E36" w:rsidP="00671E36">
            <w:pPr>
              <w:suppressAutoHyphens/>
              <w:spacing w:after="0"/>
              <w:rPr>
                <w:rFonts w:ascii="Times New Roman" w:hAnsi="Times New Roman" w:cs="Times New Roman"/>
                <w:b/>
                <w:sz w:val="16"/>
                <w:szCs w:val="16"/>
              </w:rPr>
            </w:pPr>
          </w:p>
          <w:p w14:paraId="20793C84" w14:textId="578ECC0C" w:rsidR="00671E36" w:rsidRPr="001B41A7" w:rsidRDefault="00446775" w:rsidP="00671E36">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the comment. The sentence is updated as suggested by the commenter.</w:t>
            </w:r>
            <w:r w:rsidR="0039737A">
              <w:rPr>
                <w:rFonts w:ascii="Times New Roman" w:hAnsi="Times New Roman" w:cs="Times New Roman"/>
                <w:bCs/>
                <w:sz w:val="16"/>
                <w:szCs w:val="16"/>
              </w:rPr>
              <w:t xml:space="preserve"> In addition, </w:t>
            </w:r>
            <w:r w:rsidR="00335CA4">
              <w:rPr>
                <w:rFonts w:ascii="Times New Roman" w:hAnsi="Times New Roman" w:cs="Times New Roman"/>
                <w:bCs/>
                <w:sz w:val="16"/>
                <w:szCs w:val="16"/>
              </w:rPr>
              <w:t xml:space="preserve">clarified which frames qualify as </w:t>
            </w:r>
            <w:r w:rsidR="00352746">
              <w:rPr>
                <w:rFonts w:ascii="Times New Roman" w:hAnsi="Times New Roman" w:cs="Times New Roman"/>
                <w:bCs/>
                <w:sz w:val="16"/>
                <w:szCs w:val="16"/>
              </w:rPr>
              <w:t>keepalive frames. Similar change was made to baseline 11.21.13</w:t>
            </w:r>
          </w:p>
          <w:p w14:paraId="66135E0E" w14:textId="77777777" w:rsidR="00671E36" w:rsidRDefault="00671E36" w:rsidP="00671E36">
            <w:pPr>
              <w:suppressAutoHyphens/>
              <w:spacing w:after="0"/>
              <w:rPr>
                <w:rFonts w:ascii="Times New Roman" w:hAnsi="Times New Roman" w:cs="Times New Roman"/>
                <w:b/>
                <w:sz w:val="16"/>
                <w:szCs w:val="16"/>
              </w:rPr>
            </w:pPr>
          </w:p>
          <w:p w14:paraId="3D4690A4" w14:textId="6910CB95" w:rsidR="006A500E" w:rsidRPr="008B67EB" w:rsidRDefault="00671E36" w:rsidP="00671E36">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make changes as shown in doc 11-21/0250r0 tagged as CID 3321</w:t>
            </w:r>
          </w:p>
        </w:tc>
      </w:tr>
      <w:tr w:rsidR="00785ACB" w:rsidRPr="008B0293" w14:paraId="05159EFA" w14:textId="77777777" w:rsidTr="00FE238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26DA6943" w14:textId="1F69484D"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1635</w:t>
            </w:r>
          </w:p>
        </w:tc>
        <w:tc>
          <w:tcPr>
            <w:tcW w:w="1080" w:type="dxa"/>
            <w:tcBorders>
              <w:top w:val="single" w:sz="4" w:space="0" w:color="auto"/>
              <w:left w:val="single" w:sz="4" w:space="0" w:color="auto"/>
              <w:bottom w:val="single" w:sz="4" w:space="0" w:color="auto"/>
              <w:right w:val="single" w:sz="4" w:space="0" w:color="auto"/>
            </w:tcBorders>
          </w:tcPr>
          <w:p w14:paraId="2404EAC3" w14:textId="25076E97" w:rsidR="00785ACB" w:rsidRPr="00785ACB" w:rsidRDefault="00785ACB" w:rsidP="00785ACB">
            <w:pPr>
              <w:suppressAutoHyphens/>
              <w:spacing w:after="0"/>
              <w:rPr>
                <w:rFonts w:ascii="Times New Roman" w:hAnsi="Times New Roman" w:cs="Times New Roman"/>
                <w:sz w:val="16"/>
                <w:szCs w:val="16"/>
              </w:rPr>
            </w:pPr>
            <w:proofErr w:type="spellStart"/>
            <w:r w:rsidRPr="00785ACB">
              <w:rPr>
                <w:rFonts w:ascii="Times New Roman" w:hAnsi="Times New Roman" w:cs="Times New Roman"/>
                <w:sz w:val="16"/>
                <w:szCs w:val="16"/>
              </w:rPr>
              <w:t>Evgeny</w:t>
            </w:r>
            <w:proofErr w:type="spellEnd"/>
            <w:r w:rsidRPr="00785ACB">
              <w:rPr>
                <w:rFonts w:ascii="Times New Roman" w:hAnsi="Times New Roman" w:cs="Times New Roman"/>
                <w:sz w:val="16"/>
                <w:szCs w:val="16"/>
              </w:rPr>
              <w:t xml:space="preserve"> </w:t>
            </w:r>
            <w:proofErr w:type="spellStart"/>
            <w:r w:rsidRPr="00785ACB">
              <w:rPr>
                <w:rFonts w:ascii="Times New Roman" w:hAnsi="Times New Roman" w:cs="Times New Roman"/>
                <w:sz w:val="16"/>
                <w:szCs w:val="16"/>
              </w:rPr>
              <w:t>Khorov</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6BAEEFE3" w14:textId="292A6EAC"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140.04</w:t>
            </w:r>
          </w:p>
        </w:tc>
        <w:tc>
          <w:tcPr>
            <w:tcW w:w="900" w:type="dxa"/>
            <w:tcBorders>
              <w:top w:val="single" w:sz="4" w:space="0" w:color="auto"/>
              <w:left w:val="single" w:sz="4" w:space="0" w:color="auto"/>
              <w:bottom w:val="single" w:sz="4" w:space="0" w:color="auto"/>
              <w:right w:val="single" w:sz="4" w:space="0" w:color="auto"/>
            </w:tcBorders>
          </w:tcPr>
          <w:p w14:paraId="3135C862" w14:textId="5BE491D4"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35.3.10.3</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7755273F" w14:textId="6ABB4795"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 xml:space="preserve">"A STA of a non-AP MLD may send at least one protected or unprotected keepalive frame per </w:t>
            </w:r>
            <w:proofErr w:type="spellStart"/>
            <w:r w:rsidRPr="00785ACB">
              <w:rPr>
                <w:rFonts w:ascii="Times New Roman" w:hAnsi="Times New Roman" w:cs="Times New Roman"/>
                <w:sz w:val="16"/>
                <w:szCs w:val="16"/>
              </w:rPr>
              <w:t>BSSMaxIdlePeriod</w:t>
            </w:r>
            <w:proofErr w:type="spellEnd"/>
            <w:r w:rsidRPr="00785ACB">
              <w:rPr>
                <w:rFonts w:ascii="Times New Roman" w:hAnsi="Times New Roman" w:cs="Times New Roman"/>
                <w:sz w:val="16"/>
                <w:szCs w:val="16"/>
              </w:rPr>
              <w:t>, as indicated in the Idle Options subfield." Here "may" means that it is not obligatory, and it is used together with "at least one", which seems redundant.</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18CF9F50" w14:textId="2DB6099A"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As in comment</w:t>
            </w:r>
          </w:p>
        </w:tc>
        <w:tc>
          <w:tcPr>
            <w:tcW w:w="2550" w:type="dxa"/>
            <w:tcBorders>
              <w:top w:val="single" w:sz="4" w:space="0" w:color="auto"/>
              <w:left w:val="single" w:sz="4" w:space="0" w:color="auto"/>
              <w:bottom w:val="single" w:sz="4" w:space="0" w:color="auto"/>
              <w:right w:val="single" w:sz="4" w:space="0" w:color="auto"/>
            </w:tcBorders>
            <w:shd w:val="clear" w:color="auto" w:fill="auto"/>
          </w:tcPr>
          <w:p w14:paraId="6BE6DD7B" w14:textId="77777777" w:rsidR="008E08EB" w:rsidRDefault="008E08EB" w:rsidP="008E08EB">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12CB9905" w14:textId="77777777" w:rsidR="008E08EB" w:rsidRDefault="008E08EB" w:rsidP="008E08EB">
            <w:pPr>
              <w:suppressAutoHyphens/>
              <w:spacing w:after="0"/>
              <w:rPr>
                <w:rFonts w:ascii="Times New Roman" w:hAnsi="Times New Roman" w:cs="Times New Roman"/>
                <w:b/>
                <w:sz w:val="16"/>
                <w:szCs w:val="16"/>
              </w:rPr>
            </w:pPr>
          </w:p>
          <w:p w14:paraId="27BA067F" w14:textId="538FC47C" w:rsidR="008E08EB" w:rsidRPr="001B41A7" w:rsidRDefault="0055032A" w:rsidP="008E08EB">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sentence is updated to clarify the intended meaning. </w:t>
            </w:r>
            <w:r w:rsidR="000F67CC">
              <w:rPr>
                <w:rFonts w:ascii="Times New Roman" w:hAnsi="Times New Roman" w:cs="Times New Roman"/>
                <w:bCs/>
                <w:sz w:val="16"/>
                <w:szCs w:val="16"/>
              </w:rPr>
              <w:t xml:space="preserve">Furthermore, the part about protected or unprotected frame is moved to a separate sentence to avoid confusion </w:t>
            </w:r>
            <w:r w:rsidR="0058589B">
              <w:rPr>
                <w:rFonts w:ascii="Times New Roman" w:hAnsi="Times New Roman" w:cs="Times New Roman"/>
                <w:bCs/>
                <w:sz w:val="16"/>
                <w:szCs w:val="16"/>
              </w:rPr>
              <w:t>with respect to the type of frame that is sent to meet the max idle period requirement.</w:t>
            </w:r>
          </w:p>
          <w:p w14:paraId="2697FA06" w14:textId="77777777" w:rsidR="008E08EB" w:rsidRDefault="008E08EB" w:rsidP="008E08EB">
            <w:pPr>
              <w:suppressAutoHyphens/>
              <w:spacing w:after="0"/>
              <w:rPr>
                <w:rFonts w:ascii="Times New Roman" w:hAnsi="Times New Roman" w:cs="Times New Roman"/>
                <w:b/>
                <w:sz w:val="16"/>
                <w:szCs w:val="16"/>
              </w:rPr>
            </w:pPr>
          </w:p>
          <w:p w14:paraId="701F8A9D" w14:textId="2CE2AA9D" w:rsidR="00785ACB" w:rsidRPr="008B67EB" w:rsidRDefault="008E08EB" w:rsidP="008E08EB">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make changes as shown in doc 11-21/0250r0 tagged as CID </w:t>
            </w:r>
            <w:r w:rsidR="009B7439">
              <w:rPr>
                <w:rFonts w:ascii="Times New Roman" w:hAnsi="Times New Roman" w:cs="Times New Roman"/>
                <w:b/>
                <w:sz w:val="16"/>
                <w:szCs w:val="16"/>
              </w:rPr>
              <w:t>1635</w:t>
            </w:r>
          </w:p>
        </w:tc>
      </w:tr>
      <w:tr w:rsidR="00785ACB" w:rsidRPr="008B0293" w14:paraId="55E23D79" w14:textId="77777777" w:rsidTr="00FE238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1B597560" w14:textId="3B9B370E"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3203</w:t>
            </w:r>
          </w:p>
        </w:tc>
        <w:tc>
          <w:tcPr>
            <w:tcW w:w="1080" w:type="dxa"/>
            <w:tcBorders>
              <w:top w:val="single" w:sz="4" w:space="0" w:color="auto"/>
              <w:left w:val="single" w:sz="4" w:space="0" w:color="auto"/>
              <w:bottom w:val="single" w:sz="4" w:space="0" w:color="auto"/>
              <w:right w:val="single" w:sz="4" w:space="0" w:color="auto"/>
            </w:tcBorders>
          </w:tcPr>
          <w:p w14:paraId="51F89DDE" w14:textId="4C9BF352"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Young Hoon Kwon</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49CD3E1E" w14:textId="15D26576"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140.08</w:t>
            </w:r>
          </w:p>
        </w:tc>
        <w:tc>
          <w:tcPr>
            <w:tcW w:w="900" w:type="dxa"/>
            <w:tcBorders>
              <w:top w:val="single" w:sz="4" w:space="0" w:color="auto"/>
              <w:left w:val="single" w:sz="4" w:space="0" w:color="auto"/>
              <w:bottom w:val="single" w:sz="4" w:space="0" w:color="auto"/>
              <w:right w:val="single" w:sz="4" w:space="0" w:color="auto"/>
            </w:tcBorders>
          </w:tcPr>
          <w:p w14:paraId="61D4D106" w14:textId="438B1D15"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35.3.10.3</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3C63C200" w14:textId="4AE797D4"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The definition on the Max Idle Period subfield should be described in 9.4.2.78.</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5A164647" w14:textId="31B87AC1"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Delete this sentence here and modify the definition on the Max Idle Period subfield in 9.4.2.78 to incorporate this definition.</w:t>
            </w:r>
          </w:p>
        </w:tc>
        <w:tc>
          <w:tcPr>
            <w:tcW w:w="2550" w:type="dxa"/>
            <w:tcBorders>
              <w:top w:val="single" w:sz="4" w:space="0" w:color="auto"/>
              <w:left w:val="single" w:sz="4" w:space="0" w:color="auto"/>
              <w:bottom w:val="single" w:sz="4" w:space="0" w:color="auto"/>
              <w:right w:val="single" w:sz="4" w:space="0" w:color="auto"/>
            </w:tcBorders>
            <w:shd w:val="clear" w:color="auto" w:fill="auto"/>
          </w:tcPr>
          <w:p w14:paraId="53123487" w14:textId="77777777" w:rsidR="00785ACB" w:rsidRDefault="00592C74" w:rsidP="00785ACB">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6DC509F" w14:textId="2F1D6ADB" w:rsidR="00592C74" w:rsidRDefault="00592C74" w:rsidP="00785ACB">
            <w:pPr>
              <w:suppressAutoHyphens/>
              <w:spacing w:after="0"/>
              <w:rPr>
                <w:rFonts w:ascii="Times New Roman" w:hAnsi="Times New Roman" w:cs="Times New Roman"/>
                <w:bCs/>
                <w:sz w:val="16"/>
                <w:szCs w:val="16"/>
              </w:rPr>
            </w:pPr>
          </w:p>
          <w:p w14:paraId="169924DC" w14:textId="173F74A3" w:rsidR="000260EB" w:rsidRDefault="000260EB" w:rsidP="00785ACB">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cited sentence is deleted as suggested by the commenter. </w:t>
            </w:r>
            <w:r w:rsidR="00082AA1">
              <w:rPr>
                <w:rFonts w:ascii="Times New Roman" w:hAnsi="Times New Roman" w:cs="Times New Roman"/>
                <w:bCs/>
                <w:sz w:val="16"/>
                <w:szCs w:val="16"/>
              </w:rPr>
              <w:t xml:space="preserve">The description in clause 9.4.2.78 is updated to cover the case when the element is </w:t>
            </w:r>
            <w:r w:rsidR="00A1033D">
              <w:rPr>
                <w:rFonts w:ascii="Times New Roman" w:hAnsi="Times New Roman" w:cs="Times New Roman"/>
                <w:bCs/>
                <w:sz w:val="16"/>
                <w:szCs w:val="16"/>
              </w:rPr>
              <w:t xml:space="preserve">included in a (Re)Association Response frame during a multi-link association. </w:t>
            </w:r>
            <w:r>
              <w:rPr>
                <w:rFonts w:ascii="Times New Roman" w:hAnsi="Times New Roman" w:cs="Times New Roman"/>
                <w:bCs/>
                <w:sz w:val="16"/>
                <w:szCs w:val="16"/>
              </w:rPr>
              <w:t>Furthermore, the first paragraph in clause 35.3.10.3 is updated to clarify that the Max Idle Period field of the BSS Max Idle Period element indicates the MLD Max Idle Period when the association is a multi-link setup.</w:t>
            </w:r>
          </w:p>
          <w:p w14:paraId="6E939739" w14:textId="77777777" w:rsidR="000260EB" w:rsidRPr="00592C74" w:rsidRDefault="000260EB" w:rsidP="00785ACB">
            <w:pPr>
              <w:suppressAutoHyphens/>
              <w:spacing w:after="0"/>
              <w:rPr>
                <w:rFonts w:ascii="Times New Roman" w:hAnsi="Times New Roman" w:cs="Times New Roman"/>
                <w:bCs/>
                <w:sz w:val="16"/>
                <w:szCs w:val="16"/>
              </w:rPr>
            </w:pPr>
          </w:p>
          <w:p w14:paraId="2392E830" w14:textId="175A91B4" w:rsidR="00592C74" w:rsidRPr="008B67EB" w:rsidRDefault="00592C74" w:rsidP="00785ACB">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make changes as shown in doc 11-21/0250r0 tagged as CID 3203</w:t>
            </w:r>
          </w:p>
        </w:tc>
      </w:tr>
      <w:tr w:rsidR="00993A04" w:rsidRPr="008B0293" w14:paraId="1AC8E146" w14:textId="77777777" w:rsidTr="00BC1F25">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7222A25C" w14:textId="77777777" w:rsidR="00993A04" w:rsidRPr="00785ACB" w:rsidRDefault="00993A04" w:rsidP="00BC1F25">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2326</w:t>
            </w:r>
          </w:p>
        </w:tc>
        <w:tc>
          <w:tcPr>
            <w:tcW w:w="1080" w:type="dxa"/>
            <w:tcBorders>
              <w:top w:val="single" w:sz="4" w:space="0" w:color="auto"/>
              <w:left w:val="single" w:sz="4" w:space="0" w:color="auto"/>
              <w:bottom w:val="single" w:sz="4" w:space="0" w:color="auto"/>
              <w:right w:val="single" w:sz="4" w:space="0" w:color="auto"/>
            </w:tcBorders>
          </w:tcPr>
          <w:p w14:paraId="35BB8DAC" w14:textId="77777777" w:rsidR="00993A04" w:rsidRPr="00785ACB" w:rsidRDefault="00993A04" w:rsidP="00BC1F25">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Ming Gan</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7736C8D6" w14:textId="77777777" w:rsidR="00993A04" w:rsidRPr="00785ACB" w:rsidRDefault="00993A04" w:rsidP="00BC1F25">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140.09</w:t>
            </w:r>
          </w:p>
        </w:tc>
        <w:tc>
          <w:tcPr>
            <w:tcW w:w="900" w:type="dxa"/>
            <w:tcBorders>
              <w:top w:val="single" w:sz="4" w:space="0" w:color="auto"/>
              <w:left w:val="single" w:sz="4" w:space="0" w:color="auto"/>
              <w:bottom w:val="single" w:sz="4" w:space="0" w:color="auto"/>
              <w:right w:val="single" w:sz="4" w:space="0" w:color="auto"/>
            </w:tcBorders>
          </w:tcPr>
          <w:p w14:paraId="0BC3B348" w14:textId="77777777" w:rsidR="00993A04" w:rsidRPr="00785ACB" w:rsidRDefault="00993A04" w:rsidP="00BC1F25">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35.3.10.3</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6DC1763E" w14:textId="77777777" w:rsidR="00993A04" w:rsidRPr="00785ACB" w:rsidRDefault="00993A04" w:rsidP="00BC1F25">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Change "with whom" to "with which"</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31E2255B" w14:textId="77777777" w:rsidR="00993A04" w:rsidRPr="00785ACB" w:rsidRDefault="00993A04" w:rsidP="00BC1F25">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As in comment</w:t>
            </w:r>
          </w:p>
        </w:tc>
        <w:tc>
          <w:tcPr>
            <w:tcW w:w="2550" w:type="dxa"/>
            <w:tcBorders>
              <w:top w:val="single" w:sz="4" w:space="0" w:color="auto"/>
              <w:left w:val="single" w:sz="4" w:space="0" w:color="auto"/>
              <w:bottom w:val="single" w:sz="4" w:space="0" w:color="auto"/>
              <w:right w:val="single" w:sz="4" w:space="0" w:color="auto"/>
            </w:tcBorders>
            <w:shd w:val="clear" w:color="auto" w:fill="auto"/>
          </w:tcPr>
          <w:p w14:paraId="4BBFDF36" w14:textId="77777777" w:rsidR="00993A04" w:rsidRDefault="00993A04" w:rsidP="00BC1F25">
            <w:pPr>
              <w:suppressAutoHyphens/>
              <w:spacing w:after="0"/>
              <w:rPr>
                <w:rFonts w:ascii="Times New Roman" w:hAnsi="Times New Roman" w:cs="Times New Roman"/>
                <w:bCs/>
                <w:sz w:val="16"/>
                <w:szCs w:val="16"/>
              </w:rPr>
            </w:pPr>
            <w:r>
              <w:rPr>
                <w:rFonts w:ascii="Times New Roman" w:hAnsi="Times New Roman" w:cs="Times New Roman"/>
                <w:b/>
                <w:sz w:val="16"/>
                <w:szCs w:val="16"/>
              </w:rPr>
              <w:t>Revised</w:t>
            </w:r>
            <w:r>
              <w:rPr>
                <w:rFonts w:ascii="Times New Roman" w:hAnsi="Times New Roman" w:cs="Times New Roman"/>
                <w:bCs/>
                <w:sz w:val="16"/>
                <w:szCs w:val="16"/>
              </w:rPr>
              <w:t xml:space="preserve"> </w:t>
            </w:r>
          </w:p>
          <w:p w14:paraId="1AE2FB94" w14:textId="77777777" w:rsidR="00993A04" w:rsidRDefault="00993A04" w:rsidP="00BC1F25">
            <w:pPr>
              <w:suppressAutoHyphens/>
              <w:spacing w:after="0"/>
              <w:rPr>
                <w:rFonts w:ascii="Times New Roman" w:hAnsi="Times New Roman" w:cs="Times New Roman"/>
                <w:bCs/>
                <w:sz w:val="16"/>
                <w:szCs w:val="16"/>
              </w:rPr>
            </w:pPr>
          </w:p>
          <w:p w14:paraId="10DA11E5" w14:textId="459A6726" w:rsidR="00993A04" w:rsidRDefault="00993A04" w:rsidP="00BC1F25">
            <w:pPr>
              <w:suppressAutoHyphens/>
              <w:spacing w:after="0"/>
              <w:rPr>
                <w:rFonts w:ascii="Times New Roman" w:hAnsi="Times New Roman" w:cs="Times New Roman"/>
                <w:bCs/>
                <w:sz w:val="16"/>
                <w:szCs w:val="16"/>
              </w:rPr>
            </w:pPr>
            <w:r>
              <w:rPr>
                <w:rFonts w:ascii="Times New Roman" w:hAnsi="Times New Roman" w:cs="Times New Roman"/>
                <w:bCs/>
                <w:sz w:val="16"/>
                <w:szCs w:val="16"/>
              </w:rPr>
              <w:t>The cited sentence was deleted as a resolution to another comment</w:t>
            </w:r>
            <w:r w:rsidR="000806A6">
              <w:rPr>
                <w:rFonts w:ascii="Times New Roman" w:hAnsi="Times New Roman" w:cs="Times New Roman"/>
                <w:bCs/>
                <w:sz w:val="16"/>
                <w:szCs w:val="16"/>
              </w:rPr>
              <w:t xml:space="preserve"> (CID 3203)</w:t>
            </w:r>
            <w:r>
              <w:rPr>
                <w:rFonts w:ascii="Times New Roman" w:hAnsi="Times New Roman" w:cs="Times New Roman"/>
                <w:bCs/>
                <w:sz w:val="16"/>
                <w:szCs w:val="16"/>
              </w:rPr>
              <w:t>.</w:t>
            </w:r>
          </w:p>
          <w:p w14:paraId="18ED295A" w14:textId="77777777" w:rsidR="00993A04" w:rsidRDefault="00993A04" w:rsidP="00BC1F25">
            <w:pPr>
              <w:suppressAutoHyphens/>
              <w:spacing w:after="0"/>
              <w:rPr>
                <w:rFonts w:ascii="Times New Roman" w:hAnsi="Times New Roman" w:cs="Times New Roman"/>
                <w:bCs/>
                <w:sz w:val="16"/>
                <w:szCs w:val="16"/>
              </w:rPr>
            </w:pPr>
          </w:p>
          <w:p w14:paraId="5D582D26" w14:textId="77777777" w:rsidR="00993A04" w:rsidRPr="008B67EB" w:rsidRDefault="00993A04" w:rsidP="00BC1F25">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lastRenderedPageBreak/>
              <w:t>TGbe</w:t>
            </w:r>
            <w:proofErr w:type="spellEnd"/>
            <w:r>
              <w:rPr>
                <w:rFonts w:ascii="Times New Roman" w:hAnsi="Times New Roman" w:cs="Times New Roman"/>
                <w:b/>
                <w:sz w:val="16"/>
                <w:szCs w:val="16"/>
              </w:rPr>
              <w:t xml:space="preserve"> editor, no further changes are needed to resolve this comment.</w:t>
            </w:r>
          </w:p>
        </w:tc>
      </w:tr>
      <w:tr w:rsidR="00785ACB" w:rsidRPr="008B0293" w14:paraId="0168C702" w14:textId="77777777" w:rsidTr="00FE2384">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31013ECD" w14:textId="0D4A16AF"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lastRenderedPageBreak/>
              <w:t>1169</w:t>
            </w:r>
          </w:p>
        </w:tc>
        <w:tc>
          <w:tcPr>
            <w:tcW w:w="1080" w:type="dxa"/>
            <w:tcBorders>
              <w:top w:val="single" w:sz="4" w:space="0" w:color="auto"/>
              <w:left w:val="single" w:sz="4" w:space="0" w:color="auto"/>
              <w:bottom w:val="single" w:sz="4" w:space="0" w:color="auto"/>
              <w:right w:val="single" w:sz="4" w:space="0" w:color="auto"/>
            </w:tcBorders>
          </w:tcPr>
          <w:p w14:paraId="17D30848" w14:textId="6E54DF82"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Arik Klein</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15F1626A" w14:textId="490F774F"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140.09</w:t>
            </w:r>
          </w:p>
        </w:tc>
        <w:tc>
          <w:tcPr>
            <w:tcW w:w="900" w:type="dxa"/>
            <w:tcBorders>
              <w:top w:val="single" w:sz="4" w:space="0" w:color="auto"/>
              <w:left w:val="single" w:sz="4" w:space="0" w:color="auto"/>
              <w:bottom w:val="single" w:sz="4" w:space="0" w:color="auto"/>
              <w:right w:val="single" w:sz="4" w:space="0" w:color="auto"/>
            </w:tcBorders>
          </w:tcPr>
          <w:p w14:paraId="68592F15" w14:textId="7160FFEB"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35.3.10.3</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407029C5" w14:textId="3146BBA1"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 xml:space="preserve">Replace the "setup link" with "enabled link", since frame </w:t>
            </w:r>
            <w:proofErr w:type="gramStart"/>
            <w:r w:rsidRPr="00785ACB">
              <w:rPr>
                <w:rFonts w:ascii="Times New Roman" w:hAnsi="Times New Roman" w:cs="Times New Roman"/>
                <w:sz w:val="16"/>
                <w:szCs w:val="16"/>
              </w:rPr>
              <w:t>exchange  is</w:t>
            </w:r>
            <w:proofErr w:type="gramEnd"/>
            <w:r w:rsidRPr="00785ACB">
              <w:rPr>
                <w:rFonts w:ascii="Times New Roman" w:hAnsi="Times New Roman" w:cs="Times New Roman"/>
                <w:sz w:val="16"/>
                <w:szCs w:val="16"/>
              </w:rPr>
              <w:t xml:space="preserve"> allowed only on enabled links, as defined in section 35.3.6.1.1</w:t>
            </w:r>
          </w:p>
        </w:tc>
        <w:tc>
          <w:tcPr>
            <w:tcW w:w="2550" w:type="dxa"/>
            <w:tcBorders>
              <w:top w:val="single" w:sz="4" w:space="0" w:color="auto"/>
              <w:left w:val="single" w:sz="4" w:space="0" w:color="auto"/>
              <w:bottom w:val="single" w:sz="4" w:space="0" w:color="auto"/>
              <w:right w:val="single" w:sz="4" w:space="0" w:color="auto"/>
            </w:tcBorders>
            <w:shd w:val="clear" w:color="auto" w:fill="auto"/>
            <w:noWrap/>
          </w:tcPr>
          <w:p w14:paraId="29FF4F0C" w14:textId="0198E0A4" w:rsidR="00785ACB" w:rsidRPr="00785ACB" w:rsidRDefault="00785ACB" w:rsidP="00785ACB">
            <w:pPr>
              <w:suppressAutoHyphens/>
              <w:spacing w:after="0"/>
              <w:rPr>
                <w:rFonts w:ascii="Times New Roman" w:hAnsi="Times New Roman" w:cs="Times New Roman"/>
                <w:sz w:val="16"/>
                <w:szCs w:val="16"/>
              </w:rPr>
            </w:pPr>
            <w:r w:rsidRPr="00785ACB">
              <w:rPr>
                <w:rFonts w:ascii="Times New Roman" w:hAnsi="Times New Roman" w:cs="Times New Roman"/>
                <w:sz w:val="16"/>
                <w:szCs w:val="16"/>
              </w:rPr>
              <w:t>The revised sentence shall be: " The Max Idle Period subfield of the BSS Max Idle Period element indicates the time period during which a</w:t>
            </w:r>
            <w:r w:rsidRPr="00785ACB">
              <w:rPr>
                <w:rFonts w:ascii="Times New Roman" w:hAnsi="Times New Roman" w:cs="Times New Roman"/>
                <w:sz w:val="16"/>
                <w:szCs w:val="16"/>
              </w:rPr>
              <w:br/>
              <w:t>non-AP MLD can refrain from transmitting frames on any *enabled* link to the AP MLD, with whom it has performed multi-link setup, without causing a tear down of the multi-link setup."</w:t>
            </w:r>
          </w:p>
        </w:tc>
        <w:tc>
          <w:tcPr>
            <w:tcW w:w="2550" w:type="dxa"/>
            <w:tcBorders>
              <w:top w:val="single" w:sz="4" w:space="0" w:color="auto"/>
              <w:left w:val="single" w:sz="4" w:space="0" w:color="auto"/>
              <w:bottom w:val="single" w:sz="4" w:space="0" w:color="auto"/>
              <w:right w:val="single" w:sz="4" w:space="0" w:color="auto"/>
            </w:tcBorders>
            <w:shd w:val="clear" w:color="auto" w:fill="auto"/>
          </w:tcPr>
          <w:p w14:paraId="1EFC22CB" w14:textId="77777777" w:rsidR="004E072F" w:rsidRDefault="004E072F" w:rsidP="004E072F">
            <w:pPr>
              <w:suppressAutoHyphens/>
              <w:spacing w:after="0"/>
              <w:rPr>
                <w:rFonts w:ascii="Times New Roman" w:hAnsi="Times New Roman" w:cs="Times New Roman"/>
                <w:bCs/>
                <w:sz w:val="16"/>
                <w:szCs w:val="16"/>
              </w:rPr>
            </w:pPr>
            <w:r>
              <w:rPr>
                <w:rFonts w:ascii="Times New Roman" w:hAnsi="Times New Roman" w:cs="Times New Roman"/>
                <w:b/>
                <w:sz w:val="16"/>
                <w:szCs w:val="16"/>
              </w:rPr>
              <w:t>Revised</w:t>
            </w:r>
            <w:r>
              <w:rPr>
                <w:rFonts w:ascii="Times New Roman" w:hAnsi="Times New Roman" w:cs="Times New Roman"/>
                <w:bCs/>
                <w:sz w:val="16"/>
                <w:szCs w:val="16"/>
              </w:rPr>
              <w:t xml:space="preserve"> </w:t>
            </w:r>
          </w:p>
          <w:p w14:paraId="49CF9565" w14:textId="77777777" w:rsidR="004E072F" w:rsidRDefault="004E072F" w:rsidP="004E072F">
            <w:pPr>
              <w:suppressAutoHyphens/>
              <w:spacing w:after="0"/>
              <w:rPr>
                <w:rFonts w:ascii="Times New Roman" w:hAnsi="Times New Roman" w:cs="Times New Roman"/>
                <w:bCs/>
                <w:sz w:val="16"/>
                <w:szCs w:val="16"/>
              </w:rPr>
            </w:pPr>
          </w:p>
          <w:p w14:paraId="3BA320C1" w14:textId="6378A13E" w:rsidR="004E072F" w:rsidRDefault="004E072F" w:rsidP="004E072F">
            <w:pPr>
              <w:suppressAutoHyphens/>
              <w:spacing w:after="0"/>
              <w:rPr>
                <w:rFonts w:ascii="Times New Roman" w:hAnsi="Times New Roman" w:cs="Times New Roman"/>
                <w:bCs/>
                <w:sz w:val="16"/>
                <w:szCs w:val="16"/>
              </w:rPr>
            </w:pPr>
            <w:r>
              <w:rPr>
                <w:rFonts w:ascii="Times New Roman" w:hAnsi="Times New Roman" w:cs="Times New Roman"/>
                <w:bCs/>
                <w:sz w:val="16"/>
                <w:szCs w:val="16"/>
              </w:rPr>
              <w:t>The cited sentence was deleted as a resolution to another comment</w:t>
            </w:r>
            <w:r w:rsidR="000806A6">
              <w:rPr>
                <w:rFonts w:ascii="Times New Roman" w:hAnsi="Times New Roman" w:cs="Times New Roman"/>
                <w:bCs/>
                <w:sz w:val="16"/>
                <w:szCs w:val="16"/>
              </w:rPr>
              <w:t xml:space="preserve"> (CID 3203)</w:t>
            </w:r>
            <w:r>
              <w:rPr>
                <w:rFonts w:ascii="Times New Roman" w:hAnsi="Times New Roman" w:cs="Times New Roman"/>
                <w:bCs/>
                <w:sz w:val="16"/>
                <w:szCs w:val="16"/>
              </w:rPr>
              <w:t>.</w:t>
            </w:r>
          </w:p>
          <w:p w14:paraId="7C2C5684" w14:textId="77777777" w:rsidR="004E072F" w:rsidRDefault="004E072F" w:rsidP="004E072F">
            <w:pPr>
              <w:suppressAutoHyphens/>
              <w:spacing w:after="0"/>
              <w:rPr>
                <w:rFonts w:ascii="Times New Roman" w:hAnsi="Times New Roman" w:cs="Times New Roman"/>
                <w:bCs/>
                <w:sz w:val="16"/>
                <w:szCs w:val="16"/>
              </w:rPr>
            </w:pPr>
          </w:p>
          <w:p w14:paraId="42884917" w14:textId="4BFFEDF4" w:rsidR="00785ACB" w:rsidRPr="008B67EB" w:rsidRDefault="004E072F" w:rsidP="004E072F">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no further changes are needed to resolve this comment.</w:t>
            </w:r>
          </w:p>
        </w:tc>
      </w:tr>
    </w:tbl>
    <w:p w14:paraId="49D714A9" w14:textId="77777777" w:rsidR="00D7727C" w:rsidRPr="00D7727C" w:rsidRDefault="008B67EB" w:rsidP="004A2C63">
      <w:pPr>
        <w:pStyle w:val="ListParagraph"/>
        <w:widowControl w:val="0"/>
        <w:numPr>
          <w:ilvl w:val="0"/>
          <w:numId w:val="3"/>
        </w:numPr>
        <w:tabs>
          <w:tab w:val="left" w:pos="660"/>
        </w:tabs>
        <w:kinsoku w:val="0"/>
        <w:overflowPunct w:val="0"/>
        <w:autoSpaceDE w:val="0"/>
        <w:autoSpaceDN w:val="0"/>
        <w:adjustRightInd w:val="0"/>
        <w:spacing w:after="0" w:line="291" w:lineRule="exact"/>
        <w:contextualSpacing w:val="0"/>
        <w:rPr>
          <w:rFonts w:ascii="Times New Roman" w:eastAsia="Times New Roman" w:hAnsi="Times New Roman" w:cs="Times New Roman"/>
        </w:rPr>
      </w:pPr>
      <w:r>
        <w:rPr>
          <w:rFonts w:eastAsia="Times New Roman"/>
          <w:spacing w:val="-2"/>
        </w:rPr>
        <w:br w:type="page"/>
      </w:r>
    </w:p>
    <w:p w14:paraId="45897AD6" w14:textId="77777777" w:rsidR="00E5225A" w:rsidRPr="00E5225A" w:rsidRDefault="00E5225A" w:rsidP="00E5225A">
      <w:pPr>
        <w:suppressAutoHyphens/>
        <w:spacing w:after="0" w:line="240" w:lineRule="auto"/>
        <w:rPr>
          <w:rFonts w:ascii="Times New Roman" w:eastAsia="Malgun Gothic" w:hAnsi="Times New Roman" w:cs="Times New Roman"/>
          <w:b/>
          <w:bCs/>
          <w:i/>
          <w:iCs/>
          <w:sz w:val="18"/>
          <w:szCs w:val="20"/>
          <w:lang w:val="en-GB"/>
        </w:rPr>
      </w:pPr>
      <w:proofErr w:type="spellStart"/>
      <w:r w:rsidRPr="00E5225A">
        <w:rPr>
          <w:rFonts w:ascii="Times New Roman" w:eastAsia="Malgun Gothic" w:hAnsi="Times New Roman" w:cs="Times New Roman"/>
          <w:b/>
          <w:bCs/>
          <w:i/>
          <w:iCs/>
          <w:sz w:val="18"/>
          <w:szCs w:val="20"/>
          <w:highlight w:val="yellow"/>
          <w:lang w:val="en-GB"/>
        </w:rPr>
        <w:lastRenderedPageBreak/>
        <w:t>TGbe</w:t>
      </w:r>
      <w:proofErr w:type="spellEnd"/>
      <w:r w:rsidRPr="00E5225A">
        <w:rPr>
          <w:rFonts w:ascii="Times New Roman" w:eastAsia="Malgun Gothic" w:hAnsi="Times New Roman" w:cs="Times New Roman"/>
          <w:b/>
          <w:bCs/>
          <w:i/>
          <w:iCs/>
          <w:sz w:val="18"/>
          <w:szCs w:val="20"/>
          <w:highlight w:val="yellow"/>
          <w:lang w:val="en-GB"/>
        </w:rPr>
        <w:t xml:space="preserve"> Editor: Please note, the baseline for this document is REVmd D5.0 and 802.11be D0.3</w:t>
      </w:r>
    </w:p>
    <w:p w14:paraId="39387266" w14:textId="77777777" w:rsidR="00E5225A" w:rsidRDefault="00E5225A" w:rsidP="008976F5">
      <w:pPr>
        <w:widowControl w:val="0"/>
        <w:tabs>
          <w:tab w:val="left" w:pos="659"/>
        </w:tabs>
        <w:kinsoku w:val="0"/>
        <w:overflowPunct w:val="0"/>
        <w:autoSpaceDE w:val="0"/>
        <w:autoSpaceDN w:val="0"/>
        <w:adjustRightInd w:val="0"/>
        <w:spacing w:before="120" w:after="0" w:line="212" w:lineRule="exact"/>
        <w:outlineLvl w:val="2"/>
        <w:rPr>
          <w:rFonts w:ascii="Arial" w:eastAsia="Times New Roman" w:hAnsi="Arial" w:cs="Arial"/>
          <w:b/>
          <w:bCs/>
          <w:sz w:val="20"/>
          <w:szCs w:val="20"/>
        </w:rPr>
      </w:pPr>
    </w:p>
    <w:p w14:paraId="76C2B390" w14:textId="537B38A2" w:rsidR="009B2D22" w:rsidRPr="009B2D22" w:rsidRDefault="009B2D22" w:rsidP="008976F5">
      <w:pPr>
        <w:widowControl w:val="0"/>
        <w:tabs>
          <w:tab w:val="left" w:pos="659"/>
        </w:tabs>
        <w:kinsoku w:val="0"/>
        <w:overflowPunct w:val="0"/>
        <w:autoSpaceDE w:val="0"/>
        <w:autoSpaceDN w:val="0"/>
        <w:adjustRightInd w:val="0"/>
        <w:spacing w:before="120" w:after="0" w:line="212" w:lineRule="exact"/>
        <w:outlineLvl w:val="2"/>
        <w:rPr>
          <w:rFonts w:ascii="Arial" w:eastAsia="Times New Roman" w:hAnsi="Arial" w:cs="Arial"/>
          <w:b/>
          <w:bCs/>
          <w:sz w:val="20"/>
          <w:szCs w:val="20"/>
        </w:rPr>
      </w:pPr>
      <w:r w:rsidRPr="009B2D22">
        <w:rPr>
          <w:rFonts w:ascii="Arial" w:eastAsia="Times New Roman" w:hAnsi="Arial" w:cs="Arial"/>
          <w:b/>
          <w:bCs/>
          <w:sz w:val="20"/>
          <w:szCs w:val="20"/>
        </w:rPr>
        <w:t>35.3.5 Multi-link (re)setup</w:t>
      </w:r>
    </w:p>
    <w:p w14:paraId="5B406F95" w14:textId="554EDAD6" w:rsidR="00D7727C" w:rsidRDefault="009B2D22" w:rsidP="008976F5">
      <w:pPr>
        <w:widowControl w:val="0"/>
        <w:tabs>
          <w:tab w:val="left" w:pos="659"/>
        </w:tabs>
        <w:kinsoku w:val="0"/>
        <w:overflowPunct w:val="0"/>
        <w:autoSpaceDE w:val="0"/>
        <w:autoSpaceDN w:val="0"/>
        <w:adjustRightInd w:val="0"/>
        <w:spacing w:before="120" w:after="0" w:line="308" w:lineRule="exact"/>
        <w:outlineLvl w:val="2"/>
        <w:rPr>
          <w:rFonts w:ascii="Arial" w:eastAsia="Times New Roman" w:hAnsi="Arial" w:cs="Arial"/>
          <w:b/>
          <w:bCs/>
          <w:sz w:val="20"/>
          <w:szCs w:val="20"/>
        </w:rPr>
      </w:pPr>
      <w:r w:rsidRPr="009B2D22">
        <w:rPr>
          <w:rFonts w:ascii="Arial" w:eastAsia="Times New Roman" w:hAnsi="Arial" w:cs="Arial"/>
          <w:b/>
          <w:bCs/>
          <w:sz w:val="20"/>
          <w:szCs w:val="20"/>
        </w:rPr>
        <w:t>35.3.5.1</w:t>
      </w:r>
      <w:r w:rsidR="00B220CB">
        <w:rPr>
          <w:rFonts w:ascii="Arial" w:eastAsia="Times New Roman" w:hAnsi="Arial" w:cs="Arial"/>
          <w:b/>
          <w:bCs/>
          <w:sz w:val="20"/>
          <w:szCs w:val="20"/>
        </w:rPr>
        <w:t xml:space="preserve">   </w:t>
      </w:r>
      <w:r w:rsidRPr="009B2D22">
        <w:rPr>
          <w:rFonts w:ascii="Arial" w:eastAsia="Times New Roman" w:hAnsi="Arial" w:cs="Arial"/>
          <w:b/>
          <w:bCs/>
          <w:sz w:val="20"/>
          <w:szCs w:val="20"/>
        </w:rPr>
        <w:t>Multi-link (re)setup procedure</w:t>
      </w:r>
    </w:p>
    <w:p w14:paraId="45D94CA3" w14:textId="05750DC1" w:rsidR="00E40E3B" w:rsidRPr="00B972BE" w:rsidRDefault="00E40E3B" w:rsidP="008976F5">
      <w:pPr>
        <w:spacing w:before="120" w:after="0" w:line="240" w:lineRule="auto"/>
        <w:rPr>
          <w:rFonts w:ascii="Times New Roman" w:eastAsia="Times New Roman" w:hAnsi="Times New Roman" w:cs="Times New Roman"/>
          <w:b/>
          <w:bCs/>
          <w:i/>
          <w:iCs/>
          <w:color w:val="000000"/>
          <w:spacing w:val="-2"/>
          <w:sz w:val="20"/>
          <w:szCs w:val="20"/>
        </w:rPr>
      </w:pPr>
      <w:proofErr w:type="spellStart"/>
      <w:r w:rsidRPr="00B972BE">
        <w:rPr>
          <w:rFonts w:ascii="Times New Roman" w:eastAsia="Times New Roman" w:hAnsi="Times New Roman" w:cs="Times New Roman"/>
          <w:b/>
          <w:bCs/>
          <w:i/>
          <w:iCs/>
          <w:color w:val="000000"/>
          <w:spacing w:val="-2"/>
          <w:sz w:val="20"/>
          <w:szCs w:val="20"/>
          <w:highlight w:val="yellow"/>
        </w:rPr>
        <w:t>TGbe</w:t>
      </w:r>
      <w:proofErr w:type="spellEnd"/>
      <w:r w:rsidRPr="00B972BE">
        <w:rPr>
          <w:rFonts w:ascii="Times New Roman" w:eastAsia="Times New Roman" w:hAnsi="Times New Roman" w:cs="Times New Roman"/>
          <w:b/>
          <w:bCs/>
          <w:i/>
          <w:iCs/>
          <w:color w:val="000000"/>
          <w:spacing w:val="-2"/>
          <w:sz w:val="20"/>
          <w:szCs w:val="20"/>
          <w:highlight w:val="yellow"/>
        </w:rPr>
        <w:t xml:space="preserve"> editor: Please </w:t>
      </w:r>
      <w:r w:rsidR="00F60A37">
        <w:rPr>
          <w:rFonts w:ascii="Times New Roman" w:eastAsia="Times New Roman" w:hAnsi="Times New Roman" w:cs="Times New Roman"/>
          <w:b/>
          <w:bCs/>
          <w:i/>
          <w:iCs/>
          <w:color w:val="000000"/>
          <w:spacing w:val="-2"/>
          <w:sz w:val="20"/>
          <w:szCs w:val="20"/>
          <w:highlight w:val="yellow"/>
        </w:rPr>
        <w:t>modify</w:t>
      </w:r>
      <w:r w:rsidRPr="00B972BE">
        <w:rPr>
          <w:rFonts w:ascii="Times New Roman" w:eastAsia="Times New Roman" w:hAnsi="Times New Roman" w:cs="Times New Roman"/>
          <w:b/>
          <w:bCs/>
          <w:i/>
          <w:iCs/>
          <w:color w:val="000000"/>
          <w:spacing w:val="-2"/>
          <w:sz w:val="20"/>
          <w:szCs w:val="20"/>
          <w:highlight w:val="yellow"/>
        </w:rPr>
        <w:t xml:space="preserve"> the </w:t>
      </w:r>
      <w:r w:rsidR="00E11C50">
        <w:rPr>
          <w:rFonts w:ascii="Times New Roman" w:eastAsia="Times New Roman" w:hAnsi="Times New Roman" w:cs="Times New Roman"/>
          <w:b/>
          <w:bCs/>
          <w:i/>
          <w:iCs/>
          <w:color w:val="000000"/>
          <w:spacing w:val="-2"/>
          <w:sz w:val="20"/>
          <w:szCs w:val="20"/>
          <w:highlight w:val="yellow"/>
        </w:rPr>
        <w:t>2</w:t>
      </w:r>
      <w:r w:rsidR="00E11C50" w:rsidRPr="00E11C50">
        <w:rPr>
          <w:rFonts w:ascii="Times New Roman" w:eastAsia="Times New Roman" w:hAnsi="Times New Roman" w:cs="Times New Roman"/>
          <w:b/>
          <w:bCs/>
          <w:i/>
          <w:iCs/>
          <w:color w:val="000000"/>
          <w:spacing w:val="-2"/>
          <w:sz w:val="20"/>
          <w:szCs w:val="20"/>
          <w:highlight w:val="yellow"/>
          <w:vertAlign w:val="superscript"/>
        </w:rPr>
        <w:t>nd</w:t>
      </w:r>
      <w:r w:rsidR="00E11C50">
        <w:rPr>
          <w:rFonts w:ascii="Times New Roman" w:eastAsia="Times New Roman" w:hAnsi="Times New Roman" w:cs="Times New Roman"/>
          <w:b/>
          <w:bCs/>
          <w:i/>
          <w:iCs/>
          <w:color w:val="000000"/>
          <w:spacing w:val="-2"/>
          <w:sz w:val="20"/>
          <w:szCs w:val="20"/>
          <w:highlight w:val="yellow"/>
        </w:rPr>
        <w:t xml:space="preserve"> paragraph in this </w:t>
      </w:r>
      <w:r w:rsidRPr="00B972BE">
        <w:rPr>
          <w:rFonts w:ascii="Times New Roman" w:eastAsia="Times New Roman" w:hAnsi="Times New Roman" w:cs="Times New Roman"/>
          <w:b/>
          <w:bCs/>
          <w:i/>
          <w:iCs/>
          <w:color w:val="000000"/>
          <w:spacing w:val="-2"/>
          <w:sz w:val="20"/>
          <w:szCs w:val="20"/>
          <w:highlight w:val="yellow"/>
        </w:rPr>
        <w:t>subclause</w:t>
      </w:r>
      <w:r>
        <w:rPr>
          <w:rFonts w:ascii="Times New Roman" w:eastAsia="Times New Roman" w:hAnsi="Times New Roman" w:cs="Times New Roman"/>
          <w:b/>
          <w:bCs/>
          <w:i/>
          <w:iCs/>
          <w:color w:val="000000"/>
          <w:spacing w:val="-2"/>
          <w:sz w:val="20"/>
          <w:szCs w:val="20"/>
          <w:highlight w:val="yellow"/>
        </w:rPr>
        <w:t xml:space="preserve"> as shown below</w:t>
      </w:r>
      <w:r w:rsidRPr="00B972BE">
        <w:rPr>
          <w:rFonts w:ascii="Times New Roman" w:eastAsia="Times New Roman" w:hAnsi="Times New Roman" w:cs="Times New Roman"/>
          <w:b/>
          <w:bCs/>
          <w:i/>
          <w:iCs/>
          <w:color w:val="000000"/>
          <w:spacing w:val="-2"/>
          <w:sz w:val="20"/>
          <w:szCs w:val="20"/>
          <w:highlight w:val="yellow"/>
        </w:rPr>
        <w:t>:</w:t>
      </w:r>
    </w:p>
    <w:p w14:paraId="205C07A9" w14:textId="45191C2A" w:rsidR="007C4656" w:rsidRPr="008976F5" w:rsidRDefault="007C4656" w:rsidP="007C4656">
      <w:pPr>
        <w:widowControl w:val="0"/>
        <w:tabs>
          <w:tab w:val="left" w:pos="659"/>
        </w:tabs>
        <w:suppressAutoHyphens/>
        <w:kinsoku w:val="0"/>
        <w:overflowPunct w:val="0"/>
        <w:autoSpaceDE w:val="0"/>
        <w:autoSpaceDN w:val="0"/>
        <w:adjustRightInd w:val="0"/>
        <w:spacing w:before="120" w:after="0" w:line="243" w:lineRule="exact"/>
        <w:jc w:val="both"/>
        <w:rPr>
          <w:ins w:id="1" w:author="Abhishek Patil" w:date="2021-02-15T11:36:00Z"/>
          <w:rFonts w:ascii="Times New Roman" w:eastAsia="Times New Roman" w:hAnsi="Times New Roman" w:cs="Times New Roman"/>
          <w:sz w:val="20"/>
          <w:szCs w:val="20"/>
        </w:rPr>
      </w:pPr>
      <w:r w:rsidRPr="007C4656">
        <w:rPr>
          <w:rFonts w:ascii="Times New Roman" w:eastAsia="Times New Roman" w:hAnsi="Times New Roman" w:cs="Times New Roman"/>
          <w:sz w:val="20"/>
          <w:szCs w:val="20"/>
        </w:rPr>
        <w:t xml:space="preserve">For a non-AP MLD to perform multi-link (re)setup with an AP MLD, the non-AP MLD and the AP MLD shall exchange (Re)Association Request/Response frames and shall follow </w:t>
      </w:r>
      <w:ins w:id="2" w:author="Abhishek Patil" w:date="2021-02-22T11:34:00Z">
        <w:r w:rsidR="00B372F2">
          <w:rPr>
            <w:rFonts w:ascii="Times New Roman" w:eastAsia="Times New Roman" w:hAnsi="Times New Roman" w:cs="Times New Roman"/>
            <w:sz w:val="20"/>
            <w:szCs w:val="20"/>
          </w:rPr>
          <w:t xml:space="preserve">the </w:t>
        </w:r>
      </w:ins>
      <w:r w:rsidRPr="007C4656">
        <w:rPr>
          <w:rFonts w:ascii="Times New Roman" w:eastAsia="Times New Roman" w:hAnsi="Times New Roman" w:cs="Times New Roman"/>
          <w:sz w:val="20"/>
          <w:szCs w:val="20"/>
        </w:rPr>
        <w:t xml:space="preserve">MLD (re)association procedure as described in 11.3 (STA/MLD authentication and association). </w:t>
      </w:r>
      <w:ins w:id="3" w:author="Abhishek Patil" w:date="2021-02-15T11:36:00Z">
        <w:r w:rsidRPr="008976F5">
          <w:rPr>
            <w:rFonts w:ascii="Times New Roman" w:eastAsia="Times New Roman" w:hAnsi="Times New Roman" w:cs="Times New Roman"/>
            <w:sz w:val="20"/>
            <w:szCs w:val="20"/>
          </w:rPr>
          <w:t xml:space="preserve">When </w:t>
        </w:r>
      </w:ins>
      <w:ins w:id="4" w:author="Abhishek Patil" w:date="2021-02-22T11:34:00Z">
        <w:r w:rsidR="003F1410">
          <w:rPr>
            <w:rFonts w:ascii="Times New Roman" w:eastAsia="Times New Roman" w:hAnsi="Times New Roman" w:cs="Times New Roman"/>
            <w:sz w:val="20"/>
            <w:szCs w:val="20"/>
          </w:rPr>
          <w:t xml:space="preserve">the </w:t>
        </w:r>
      </w:ins>
      <w:ins w:id="5" w:author="Abhishek Patil" w:date="2021-02-15T11:36:00Z">
        <w:r w:rsidRPr="008976F5">
          <w:rPr>
            <w:rFonts w:ascii="Times New Roman" w:eastAsia="Times New Roman" w:hAnsi="Times New Roman" w:cs="Times New Roman"/>
            <w:sz w:val="20"/>
            <w:szCs w:val="20"/>
          </w:rPr>
          <w:t xml:space="preserve">(Re)Association Request frame and </w:t>
        </w:r>
      </w:ins>
      <w:ins w:id="6" w:author="Abhishek Patil" w:date="2021-02-22T11:34:00Z">
        <w:r w:rsidR="003F1410">
          <w:rPr>
            <w:rFonts w:ascii="Times New Roman" w:eastAsia="Times New Roman" w:hAnsi="Times New Roman" w:cs="Times New Roman"/>
            <w:sz w:val="20"/>
            <w:szCs w:val="20"/>
          </w:rPr>
          <w:t xml:space="preserve">the </w:t>
        </w:r>
      </w:ins>
      <w:ins w:id="7" w:author="Abhishek Patil" w:date="2021-02-15T11:36:00Z">
        <w:r w:rsidRPr="008976F5">
          <w:rPr>
            <w:rFonts w:ascii="Times New Roman" w:eastAsia="Times New Roman" w:hAnsi="Times New Roman" w:cs="Times New Roman"/>
            <w:sz w:val="20"/>
            <w:szCs w:val="20"/>
          </w:rPr>
          <w:t xml:space="preserve">(Re)Association Response frame </w:t>
        </w:r>
        <w:r>
          <w:rPr>
            <w:rFonts w:ascii="Times New Roman" w:eastAsia="Times New Roman" w:hAnsi="Times New Roman" w:cs="Times New Roman"/>
            <w:sz w:val="20"/>
            <w:szCs w:val="20"/>
          </w:rPr>
          <w:t xml:space="preserve">both </w:t>
        </w:r>
        <w:r w:rsidRPr="008976F5">
          <w:rPr>
            <w:rFonts w:ascii="Times New Roman" w:eastAsia="Times New Roman" w:hAnsi="Times New Roman" w:cs="Times New Roman"/>
            <w:sz w:val="20"/>
            <w:szCs w:val="20"/>
          </w:rPr>
          <w:t>carr</w:t>
        </w:r>
      </w:ins>
      <w:ins w:id="8" w:author="Abhishek Patil" w:date="2021-02-20T09:49:00Z">
        <w:r w:rsidR="00D42BDD">
          <w:rPr>
            <w:rFonts w:ascii="Times New Roman" w:eastAsia="Times New Roman" w:hAnsi="Times New Roman" w:cs="Times New Roman"/>
            <w:sz w:val="20"/>
            <w:szCs w:val="20"/>
          </w:rPr>
          <w:t>y a</w:t>
        </w:r>
      </w:ins>
      <w:ins w:id="9" w:author="Abhishek Patil" w:date="2021-02-15T11:36:00Z">
        <w:r w:rsidRPr="008976F5">
          <w:rPr>
            <w:rFonts w:ascii="Times New Roman" w:eastAsia="Times New Roman" w:hAnsi="Times New Roman" w:cs="Times New Roman"/>
            <w:sz w:val="20"/>
            <w:szCs w:val="20"/>
          </w:rPr>
          <w:t xml:space="preserve"> Multi-Link element, the association is </w:t>
        </w:r>
      </w:ins>
      <w:ins w:id="10" w:author="Abhishek Patil" w:date="2021-02-20T09:44:00Z">
        <w:r w:rsidR="002203EA">
          <w:rPr>
            <w:rFonts w:ascii="Times New Roman" w:eastAsia="Times New Roman" w:hAnsi="Times New Roman" w:cs="Times New Roman"/>
            <w:sz w:val="20"/>
            <w:szCs w:val="20"/>
          </w:rPr>
          <w:t xml:space="preserve">for </w:t>
        </w:r>
      </w:ins>
      <w:ins w:id="11" w:author="Abhishek Patil" w:date="2021-02-15T11:36:00Z">
        <w:r w:rsidRPr="008976F5">
          <w:rPr>
            <w:rFonts w:ascii="Times New Roman" w:eastAsia="Times New Roman" w:hAnsi="Times New Roman" w:cs="Times New Roman"/>
            <w:sz w:val="20"/>
            <w:szCs w:val="20"/>
          </w:rPr>
          <w:t xml:space="preserve">a multi-link </w:t>
        </w:r>
        <w:r>
          <w:rPr>
            <w:rFonts w:ascii="Times New Roman" w:eastAsia="Times New Roman" w:hAnsi="Times New Roman" w:cs="Times New Roman"/>
            <w:sz w:val="20"/>
            <w:szCs w:val="20"/>
          </w:rPr>
          <w:t>(re)</w:t>
        </w:r>
        <w:r w:rsidRPr="008976F5">
          <w:rPr>
            <w:rFonts w:ascii="Times New Roman" w:eastAsia="Times New Roman" w:hAnsi="Times New Roman" w:cs="Times New Roman"/>
            <w:sz w:val="20"/>
            <w:szCs w:val="20"/>
          </w:rPr>
          <w:t xml:space="preserve">setup. Otherwise </w:t>
        </w:r>
        <w:r>
          <w:rPr>
            <w:rFonts w:ascii="Times New Roman" w:eastAsia="Times New Roman" w:hAnsi="Times New Roman" w:cs="Times New Roman"/>
            <w:sz w:val="20"/>
            <w:szCs w:val="20"/>
          </w:rPr>
          <w:t>the association is</w:t>
        </w:r>
        <w:r w:rsidRPr="008976F5">
          <w:rPr>
            <w:rFonts w:ascii="Times New Roman" w:eastAsia="Times New Roman" w:hAnsi="Times New Roman" w:cs="Times New Roman"/>
            <w:sz w:val="20"/>
            <w:szCs w:val="20"/>
          </w:rPr>
          <w:t xml:space="preserve"> not </w:t>
        </w:r>
      </w:ins>
      <w:ins w:id="12" w:author="Abhishek Patil" w:date="2021-02-20T09:44:00Z">
        <w:r w:rsidR="002203EA">
          <w:rPr>
            <w:rFonts w:ascii="Times New Roman" w:eastAsia="Times New Roman" w:hAnsi="Times New Roman" w:cs="Times New Roman"/>
            <w:sz w:val="20"/>
            <w:szCs w:val="20"/>
          </w:rPr>
          <w:t xml:space="preserve">for </w:t>
        </w:r>
      </w:ins>
      <w:ins w:id="13" w:author="Abhishek Patil" w:date="2021-02-15T11:36:00Z">
        <w:r w:rsidRPr="008976F5">
          <w:rPr>
            <w:rFonts w:ascii="Times New Roman" w:eastAsia="Times New Roman" w:hAnsi="Times New Roman" w:cs="Times New Roman"/>
            <w:sz w:val="20"/>
            <w:szCs w:val="20"/>
          </w:rPr>
          <w:t xml:space="preserve">a multi-link </w:t>
        </w:r>
        <w:r>
          <w:rPr>
            <w:rFonts w:ascii="Times New Roman" w:eastAsia="Times New Roman" w:hAnsi="Times New Roman" w:cs="Times New Roman"/>
            <w:sz w:val="20"/>
            <w:szCs w:val="20"/>
          </w:rPr>
          <w:t>(re)</w:t>
        </w:r>
        <w:proofErr w:type="gramStart"/>
        <w:r w:rsidRPr="008976F5">
          <w:rPr>
            <w:rFonts w:ascii="Times New Roman" w:eastAsia="Times New Roman" w:hAnsi="Times New Roman" w:cs="Times New Roman"/>
            <w:sz w:val="20"/>
            <w:szCs w:val="20"/>
          </w:rPr>
          <w:t>setup</w:t>
        </w:r>
        <w:r>
          <w:rPr>
            <w:rFonts w:ascii="Times New Roman" w:eastAsia="Times New Roman" w:hAnsi="Times New Roman" w:cs="Times New Roman"/>
            <w:sz w:val="20"/>
            <w:szCs w:val="20"/>
          </w:rPr>
          <w:t>.</w:t>
        </w:r>
      </w:ins>
      <w:r w:rsidR="00C15EE9" w:rsidRPr="00C15EE9">
        <w:rPr>
          <w:rFonts w:ascii="Times New Roman" w:eastAsia="Times New Roman" w:hAnsi="Times New Roman" w:cs="Times New Roman"/>
          <w:sz w:val="20"/>
          <w:szCs w:val="20"/>
          <w:highlight w:val="yellow"/>
        </w:rPr>
        <w:t>[</w:t>
      </w:r>
      <w:proofErr w:type="gramEnd"/>
      <w:r w:rsidR="00C15EE9" w:rsidRPr="00C15EE9">
        <w:rPr>
          <w:rFonts w:ascii="Times New Roman" w:eastAsia="Times New Roman" w:hAnsi="Times New Roman" w:cs="Times New Roman"/>
          <w:sz w:val="20"/>
          <w:szCs w:val="20"/>
          <w:highlight w:val="yellow"/>
        </w:rPr>
        <w:t>CID 1027]</w:t>
      </w:r>
    </w:p>
    <w:p w14:paraId="72B234C6" w14:textId="761C9FE3" w:rsidR="003C26E5" w:rsidRDefault="003C26E5" w:rsidP="00D7727C">
      <w:pPr>
        <w:widowControl w:val="0"/>
        <w:kinsoku w:val="0"/>
        <w:overflowPunct w:val="0"/>
        <w:autoSpaceDE w:val="0"/>
        <w:autoSpaceDN w:val="0"/>
        <w:adjustRightInd w:val="0"/>
        <w:spacing w:before="55" w:after="0" w:line="202" w:lineRule="exact"/>
        <w:rPr>
          <w:rFonts w:ascii="Times New Roman" w:eastAsia="Times New Roman" w:hAnsi="Times New Roman" w:cs="Times New Roman"/>
          <w:sz w:val="18"/>
          <w:szCs w:val="18"/>
        </w:rPr>
      </w:pPr>
    </w:p>
    <w:p w14:paraId="432EB0E4" w14:textId="49F6F55B" w:rsidR="00F27CBC" w:rsidRDefault="00F27CBC" w:rsidP="00F27CBC">
      <w:pPr>
        <w:widowControl w:val="0"/>
        <w:tabs>
          <w:tab w:val="left" w:pos="659"/>
        </w:tabs>
        <w:kinsoku w:val="0"/>
        <w:overflowPunct w:val="0"/>
        <w:autoSpaceDE w:val="0"/>
        <w:autoSpaceDN w:val="0"/>
        <w:adjustRightInd w:val="0"/>
        <w:spacing w:before="120" w:after="0" w:line="308" w:lineRule="exact"/>
        <w:outlineLvl w:val="2"/>
        <w:rPr>
          <w:rFonts w:ascii="Times New Roman" w:eastAsia="Times New Roman" w:hAnsi="Times New Roman" w:cs="Times New Roman"/>
          <w:sz w:val="18"/>
          <w:szCs w:val="18"/>
        </w:rPr>
      </w:pPr>
      <w:r w:rsidRPr="00F27CBC">
        <w:rPr>
          <w:rFonts w:ascii="Arial" w:eastAsia="Times New Roman" w:hAnsi="Arial" w:cs="Arial"/>
          <w:b/>
          <w:bCs/>
          <w:sz w:val="20"/>
          <w:szCs w:val="20"/>
        </w:rPr>
        <w:t xml:space="preserve">6.3.7.3.2 Semantics of the service </w:t>
      </w:r>
      <w:proofErr w:type="gramStart"/>
      <w:r w:rsidRPr="00F27CBC">
        <w:rPr>
          <w:rFonts w:ascii="Arial" w:eastAsia="Times New Roman" w:hAnsi="Arial" w:cs="Arial"/>
          <w:b/>
          <w:bCs/>
          <w:sz w:val="20"/>
          <w:szCs w:val="20"/>
        </w:rPr>
        <w:t>primitive</w:t>
      </w:r>
      <w:r w:rsidR="00C15EE9" w:rsidRPr="00C15EE9">
        <w:rPr>
          <w:rFonts w:ascii="Times New Roman" w:eastAsia="Times New Roman" w:hAnsi="Times New Roman" w:cs="Times New Roman"/>
          <w:sz w:val="20"/>
          <w:szCs w:val="20"/>
          <w:highlight w:val="yellow"/>
        </w:rPr>
        <w:t>[</w:t>
      </w:r>
      <w:proofErr w:type="gramEnd"/>
      <w:r w:rsidR="00C15EE9" w:rsidRPr="00C15EE9">
        <w:rPr>
          <w:rFonts w:ascii="Times New Roman" w:eastAsia="Times New Roman" w:hAnsi="Times New Roman" w:cs="Times New Roman"/>
          <w:sz w:val="20"/>
          <w:szCs w:val="20"/>
          <w:highlight w:val="yellow"/>
        </w:rPr>
        <w:t>CID 1027]</w:t>
      </w:r>
    </w:p>
    <w:p w14:paraId="3AD2F4EC" w14:textId="2CA14C8C" w:rsidR="00E7529F" w:rsidRPr="00B972BE" w:rsidRDefault="00E7529F" w:rsidP="00E7529F">
      <w:pPr>
        <w:spacing w:before="120" w:after="0" w:line="240" w:lineRule="auto"/>
        <w:rPr>
          <w:rFonts w:ascii="Times New Roman" w:eastAsia="Times New Roman" w:hAnsi="Times New Roman" w:cs="Times New Roman"/>
          <w:b/>
          <w:bCs/>
          <w:i/>
          <w:iCs/>
          <w:color w:val="000000"/>
          <w:spacing w:val="-2"/>
          <w:sz w:val="20"/>
          <w:szCs w:val="20"/>
        </w:rPr>
      </w:pPr>
      <w:proofErr w:type="spellStart"/>
      <w:r w:rsidRPr="00B972BE">
        <w:rPr>
          <w:rFonts w:ascii="Times New Roman" w:eastAsia="Times New Roman" w:hAnsi="Times New Roman" w:cs="Times New Roman"/>
          <w:b/>
          <w:bCs/>
          <w:i/>
          <w:iCs/>
          <w:color w:val="000000"/>
          <w:spacing w:val="-2"/>
          <w:sz w:val="20"/>
          <w:szCs w:val="20"/>
          <w:highlight w:val="yellow"/>
        </w:rPr>
        <w:t>TGbe</w:t>
      </w:r>
      <w:proofErr w:type="spellEnd"/>
      <w:r w:rsidRPr="00B972BE">
        <w:rPr>
          <w:rFonts w:ascii="Times New Roman" w:eastAsia="Times New Roman" w:hAnsi="Times New Roman" w:cs="Times New Roman"/>
          <w:b/>
          <w:bCs/>
          <w:i/>
          <w:iCs/>
          <w:color w:val="000000"/>
          <w:spacing w:val="-2"/>
          <w:sz w:val="20"/>
          <w:szCs w:val="20"/>
          <w:highlight w:val="yellow"/>
        </w:rPr>
        <w:t xml:space="preserve"> editor: Please </w:t>
      </w:r>
      <w:r>
        <w:rPr>
          <w:rFonts w:ascii="Times New Roman" w:eastAsia="Times New Roman" w:hAnsi="Times New Roman" w:cs="Times New Roman"/>
          <w:b/>
          <w:bCs/>
          <w:i/>
          <w:iCs/>
          <w:color w:val="000000"/>
          <w:spacing w:val="-2"/>
          <w:sz w:val="20"/>
          <w:szCs w:val="20"/>
          <w:highlight w:val="yellow"/>
        </w:rPr>
        <w:t>modify</w:t>
      </w:r>
      <w:r w:rsidRPr="00B972BE">
        <w:rPr>
          <w:rFonts w:ascii="Times New Roman" w:eastAsia="Times New Roman" w:hAnsi="Times New Roman" w:cs="Times New Roman"/>
          <w:b/>
          <w:bCs/>
          <w:i/>
          <w:iCs/>
          <w:color w:val="000000"/>
          <w:spacing w:val="-2"/>
          <w:sz w:val="20"/>
          <w:szCs w:val="20"/>
          <w:highlight w:val="yellow"/>
        </w:rPr>
        <w:t xml:space="preserve"> the </w:t>
      </w:r>
      <w:r>
        <w:rPr>
          <w:rFonts w:ascii="Times New Roman" w:eastAsia="Times New Roman" w:hAnsi="Times New Roman" w:cs="Times New Roman"/>
          <w:b/>
          <w:bCs/>
          <w:i/>
          <w:iCs/>
          <w:color w:val="000000"/>
          <w:spacing w:val="-2"/>
          <w:sz w:val="20"/>
          <w:szCs w:val="20"/>
          <w:highlight w:val="yellow"/>
        </w:rPr>
        <w:t>following row in this as shown below</w:t>
      </w:r>
      <w:r w:rsidRPr="00B972BE">
        <w:rPr>
          <w:rFonts w:ascii="Times New Roman" w:eastAsia="Times New Roman" w:hAnsi="Times New Roman" w:cs="Times New Roman"/>
          <w:b/>
          <w:bCs/>
          <w:i/>
          <w:iCs/>
          <w:color w:val="000000"/>
          <w:spacing w:val="-2"/>
          <w:sz w:val="20"/>
          <w:szCs w:val="20"/>
          <w:highlight w:val="yellow"/>
        </w:rPr>
        <w:t>:</w:t>
      </w:r>
    </w:p>
    <w:p w14:paraId="5E95FB34" w14:textId="77777777" w:rsidR="00E7529F" w:rsidRDefault="00E7529F" w:rsidP="00D7727C">
      <w:pPr>
        <w:widowControl w:val="0"/>
        <w:kinsoku w:val="0"/>
        <w:overflowPunct w:val="0"/>
        <w:autoSpaceDE w:val="0"/>
        <w:autoSpaceDN w:val="0"/>
        <w:adjustRightInd w:val="0"/>
        <w:spacing w:before="55" w:after="0" w:line="202" w:lineRule="exact"/>
        <w:rPr>
          <w:rFonts w:ascii="Times New Roman" w:eastAsia="Times New Roman" w:hAnsi="Times New Roman" w:cs="Times New Roman"/>
          <w:sz w:val="18"/>
          <w:szCs w:val="18"/>
        </w:rPr>
      </w:pPr>
    </w:p>
    <w:tbl>
      <w:tblPr>
        <w:tblW w:w="9510" w:type="dxa"/>
        <w:tblInd w:w="15" w:type="dxa"/>
        <w:tblLayout w:type="fixed"/>
        <w:tblCellMar>
          <w:left w:w="0" w:type="dxa"/>
          <w:right w:w="0" w:type="dxa"/>
        </w:tblCellMar>
        <w:tblLook w:val="0000" w:firstRow="0" w:lastRow="0" w:firstColumn="0" w:lastColumn="0" w:noHBand="0" w:noVBand="0"/>
      </w:tblPr>
      <w:tblGrid>
        <w:gridCol w:w="1680"/>
        <w:gridCol w:w="1519"/>
        <w:gridCol w:w="11"/>
        <w:gridCol w:w="1620"/>
        <w:gridCol w:w="4680"/>
      </w:tblGrid>
      <w:tr w:rsidR="007C5AE2" w14:paraId="6518A8D2" w14:textId="77777777" w:rsidTr="0048164C">
        <w:trPr>
          <w:trHeight w:val="310"/>
        </w:trPr>
        <w:tc>
          <w:tcPr>
            <w:tcW w:w="1680" w:type="dxa"/>
            <w:tcBorders>
              <w:top w:val="single" w:sz="12" w:space="0" w:color="000000"/>
              <w:left w:val="single" w:sz="12" w:space="0" w:color="000000"/>
              <w:bottom w:val="single" w:sz="12" w:space="0" w:color="000000"/>
              <w:right w:val="single" w:sz="2" w:space="0" w:color="000000"/>
            </w:tcBorders>
          </w:tcPr>
          <w:p w14:paraId="589FF41F" w14:textId="77777777" w:rsidR="007C5AE2" w:rsidRDefault="007C5AE2" w:rsidP="00BC1F25">
            <w:pPr>
              <w:pStyle w:val="TableParagraph"/>
              <w:kinsoku w:val="0"/>
              <w:overflowPunct w:val="0"/>
              <w:spacing w:before="37"/>
              <w:ind w:left="601" w:right="589"/>
              <w:jc w:val="center"/>
              <w:rPr>
                <w:b/>
                <w:bCs/>
                <w:sz w:val="18"/>
                <w:szCs w:val="18"/>
                <w:u w:val="none"/>
              </w:rPr>
            </w:pPr>
            <w:r>
              <w:rPr>
                <w:b/>
                <w:bCs/>
                <w:sz w:val="18"/>
                <w:szCs w:val="18"/>
                <w:u w:val="none"/>
              </w:rPr>
              <w:t>Name</w:t>
            </w:r>
          </w:p>
        </w:tc>
        <w:tc>
          <w:tcPr>
            <w:tcW w:w="1519" w:type="dxa"/>
            <w:tcBorders>
              <w:top w:val="single" w:sz="12" w:space="0" w:color="000000"/>
              <w:left w:val="single" w:sz="2" w:space="0" w:color="000000"/>
              <w:bottom w:val="single" w:sz="12" w:space="0" w:color="000000"/>
              <w:right w:val="single" w:sz="2" w:space="0" w:color="000000"/>
            </w:tcBorders>
          </w:tcPr>
          <w:p w14:paraId="0B651ED6" w14:textId="77777777" w:rsidR="007C5AE2" w:rsidRDefault="007C5AE2" w:rsidP="00BC1F25">
            <w:pPr>
              <w:pStyle w:val="TableParagraph"/>
              <w:kinsoku w:val="0"/>
              <w:overflowPunct w:val="0"/>
              <w:spacing w:before="37"/>
              <w:ind w:left="109" w:right="85"/>
              <w:jc w:val="center"/>
              <w:rPr>
                <w:b/>
                <w:bCs/>
                <w:sz w:val="18"/>
                <w:szCs w:val="18"/>
                <w:u w:val="none"/>
              </w:rPr>
            </w:pPr>
            <w:r>
              <w:rPr>
                <w:b/>
                <w:bCs/>
                <w:sz w:val="18"/>
                <w:szCs w:val="18"/>
                <w:u w:val="none"/>
              </w:rPr>
              <w:t>Type</w:t>
            </w:r>
          </w:p>
        </w:tc>
        <w:tc>
          <w:tcPr>
            <w:tcW w:w="1631" w:type="dxa"/>
            <w:gridSpan w:val="2"/>
            <w:tcBorders>
              <w:top w:val="single" w:sz="12" w:space="0" w:color="000000"/>
              <w:left w:val="single" w:sz="2" w:space="0" w:color="000000"/>
              <w:bottom w:val="single" w:sz="12" w:space="0" w:color="000000"/>
              <w:right w:val="single" w:sz="2" w:space="0" w:color="000000"/>
            </w:tcBorders>
          </w:tcPr>
          <w:p w14:paraId="415CA0F4" w14:textId="77777777" w:rsidR="007C5AE2" w:rsidRDefault="007C5AE2" w:rsidP="00BC1F25">
            <w:pPr>
              <w:pStyle w:val="TableParagraph"/>
              <w:kinsoku w:val="0"/>
              <w:overflowPunct w:val="0"/>
              <w:spacing w:before="37"/>
              <w:ind w:left="557"/>
              <w:rPr>
                <w:b/>
                <w:bCs/>
                <w:sz w:val="18"/>
                <w:szCs w:val="18"/>
                <w:u w:val="none"/>
              </w:rPr>
            </w:pPr>
            <w:r>
              <w:rPr>
                <w:b/>
                <w:bCs/>
                <w:sz w:val="18"/>
                <w:szCs w:val="18"/>
                <w:u w:val="none"/>
              </w:rPr>
              <w:t>Valid range</w:t>
            </w:r>
          </w:p>
        </w:tc>
        <w:tc>
          <w:tcPr>
            <w:tcW w:w="4680" w:type="dxa"/>
            <w:tcBorders>
              <w:top w:val="single" w:sz="12" w:space="0" w:color="000000"/>
              <w:left w:val="single" w:sz="2" w:space="0" w:color="000000"/>
              <w:bottom w:val="single" w:sz="12" w:space="0" w:color="000000"/>
              <w:right w:val="single" w:sz="12" w:space="0" w:color="000000"/>
            </w:tcBorders>
          </w:tcPr>
          <w:p w14:paraId="199786BC" w14:textId="77777777" w:rsidR="007C5AE2" w:rsidRDefault="007C5AE2" w:rsidP="00BC1F25">
            <w:pPr>
              <w:pStyle w:val="TableParagraph"/>
              <w:kinsoku w:val="0"/>
              <w:overflowPunct w:val="0"/>
              <w:spacing w:before="37"/>
              <w:ind w:left="1250" w:right="1211"/>
              <w:jc w:val="center"/>
              <w:rPr>
                <w:b/>
                <w:bCs/>
                <w:sz w:val="18"/>
                <w:szCs w:val="18"/>
                <w:u w:val="none"/>
              </w:rPr>
            </w:pPr>
            <w:r>
              <w:rPr>
                <w:b/>
                <w:bCs/>
                <w:sz w:val="18"/>
                <w:szCs w:val="18"/>
                <w:u w:val="none"/>
              </w:rPr>
              <w:t>Description</w:t>
            </w:r>
          </w:p>
        </w:tc>
      </w:tr>
      <w:tr w:rsidR="00187A53" w14:paraId="3E7D0295" w14:textId="77777777" w:rsidTr="0048164C">
        <w:trPr>
          <w:trHeight w:val="1248"/>
        </w:trPr>
        <w:tc>
          <w:tcPr>
            <w:tcW w:w="1680" w:type="dxa"/>
            <w:tcBorders>
              <w:top w:val="single" w:sz="2" w:space="0" w:color="000000"/>
              <w:left w:val="single" w:sz="12" w:space="0" w:color="000000"/>
              <w:bottom w:val="single" w:sz="2" w:space="0" w:color="000000"/>
              <w:right w:val="single" w:sz="2" w:space="0" w:color="000000"/>
            </w:tcBorders>
          </w:tcPr>
          <w:p w14:paraId="2FB8E20B" w14:textId="0ADFEE36" w:rsidR="00187A53" w:rsidRDefault="00187A53" w:rsidP="00BC1F25">
            <w:pPr>
              <w:pStyle w:val="TableParagraph"/>
              <w:kinsoku w:val="0"/>
              <w:overflowPunct w:val="0"/>
              <w:spacing w:before="14" w:line="232" w:lineRule="auto"/>
              <w:ind w:left="116"/>
              <w:rPr>
                <w:sz w:val="18"/>
                <w:szCs w:val="18"/>
                <w:u w:val="none"/>
              </w:rPr>
            </w:pPr>
            <w:proofErr w:type="spellStart"/>
            <w:r>
              <w:rPr>
                <w:sz w:val="18"/>
                <w:szCs w:val="18"/>
                <w:u w:val="none"/>
              </w:rPr>
              <w:t>BSSMaxIdlePeriod</w:t>
            </w:r>
            <w:proofErr w:type="spellEnd"/>
          </w:p>
        </w:tc>
        <w:tc>
          <w:tcPr>
            <w:tcW w:w="1530" w:type="dxa"/>
            <w:gridSpan w:val="2"/>
            <w:tcBorders>
              <w:top w:val="single" w:sz="2" w:space="0" w:color="000000"/>
              <w:left w:val="single" w:sz="2" w:space="0" w:color="000000"/>
              <w:bottom w:val="single" w:sz="2" w:space="0" w:color="000000"/>
              <w:right w:val="single" w:sz="2" w:space="0" w:color="000000"/>
            </w:tcBorders>
          </w:tcPr>
          <w:p w14:paraId="62C48AEC" w14:textId="77777777" w:rsidR="00187A53" w:rsidRDefault="00187A53" w:rsidP="00BC1F25">
            <w:pPr>
              <w:pStyle w:val="TableParagraph"/>
              <w:kinsoku w:val="0"/>
              <w:overflowPunct w:val="0"/>
              <w:spacing w:before="14" w:line="232" w:lineRule="auto"/>
              <w:ind w:left="130" w:right="124"/>
              <w:rPr>
                <w:sz w:val="18"/>
                <w:szCs w:val="18"/>
                <w:u w:val="none"/>
              </w:rPr>
            </w:pPr>
            <w:r>
              <w:rPr>
                <w:sz w:val="18"/>
                <w:szCs w:val="18"/>
                <w:u w:val="none"/>
              </w:rPr>
              <w:t>As defined in BSS Max Idle Period element</w:t>
            </w:r>
          </w:p>
        </w:tc>
        <w:tc>
          <w:tcPr>
            <w:tcW w:w="1620" w:type="dxa"/>
            <w:tcBorders>
              <w:top w:val="single" w:sz="2" w:space="0" w:color="000000"/>
              <w:left w:val="single" w:sz="2" w:space="0" w:color="000000"/>
              <w:bottom w:val="single" w:sz="2" w:space="0" w:color="000000"/>
              <w:right w:val="single" w:sz="2" w:space="0" w:color="000000"/>
            </w:tcBorders>
          </w:tcPr>
          <w:p w14:paraId="29127DA7" w14:textId="77777777" w:rsidR="00187A53" w:rsidRDefault="00187A53" w:rsidP="00BC1F25">
            <w:pPr>
              <w:pStyle w:val="TableParagraph"/>
              <w:kinsoku w:val="0"/>
              <w:overflowPunct w:val="0"/>
              <w:spacing w:before="14" w:line="232" w:lineRule="auto"/>
              <w:ind w:left="131" w:right="319"/>
              <w:rPr>
                <w:sz w:val="18"/>
                <w:szCs w:val="18"/>
                <w:u w:val="none"/>
              </w:rPr>
            </w:pPr>
            <w:r>
              <w:rPr>
                <w:sz w:val="18"/>
                <w:szCs w:val="18"/>
                <w:u w:val="none"/>
              </w:rPr>
              <w:t>As defined in 9.4.2.78 (BSS Max Idle Period element)</w:t>
            </w:r>
          </w:p>
        </w:tc>
        <w:tc>
          <w:tcPr>
            <w:tcW w:w="4680" w:type="dxa"/>
            <w:tcBorders>
              <w:top w:val="single" w:sz="2" w:space="0" w:color="000000"/>
              <w:left w:val="single" w:sz="2" w:space="0" w:color="000000"/>
              <w:bottom w:val="single" w:sz="2" w:space="0" w:color="000000"/>
              <w:right w:val="single" w:sz="12" w:space="0" w:color="000000"/>
            </w:tcBorders>
          </w:tcPr>
          <w:p w14:paraId="456B3FD7" w14:textId="6C63AFF1" w:rsidR="00187A53" w:rsidRDefault="00187A53" w:rsidP="003A06B1">
            <w:pPr>
              <w:pStyle w:val="TableParagraph"/>
              <w:suppressAutoHyphens/>
              <w:kinsoku w:val="0"/>
              <w:overflowPunct w:val="0"/>
              <w:spacing w:before="14" w:line="233" w:lineRule="auto"/>
              <w:ind w:left="130" w:right="115"/>
              <w:rPr>
                <w:sz w:val="18"/>
                <w:szCs w:val="18"/>
                <w:u w:val="none"/>
              </w:rPr>
            </w:pPr>
            <w:r>
              <w:rPr>
                <w:sz w:val="18"/>
                <w:szCs w:val="18"/>
                <w:u w:val="none"/>
              </w:rPr>
              <w:t>Indicates</w:t>
            </w:r>
            <w:r>
              <w:rPr>
                <w:spacing w:val="-9"/>
                <w:sz w:val="18"/>
                <w:szCs w:val="18"/>
                <w:u w:val="none"/>
              </w:rPr>
              <w:t xml:space="preserve"> </w:t>
            </w:r>
            <w:r>
              <w:rPr>
                <w:sz w:val="18"/>
                <w:szCs w:val="18"/>
                <w:u w:val="none"/>
              </w:rPr>
              <w:t>the</w:t>
            </w:r>
            <w:r>
              <w:rPr>
                <w:spacing w:val="-8"/>
                <w:sz w:val="18"/>
                <w:szCs w:val="18"/>
                <w:u w:val="none"/>
              </w:rPr>
              <w:t xml:space="preserve"> </w:t>
            </w:r>
            <w:r>
              <w:rPr>
                <w:sz w:val="18"/>
                <w:szCs w:val="18"/>
                <w:u w:val="none"/>
              </w:rPr>
              <w:t>BSS</w:t>
            </w:r>
            <w:r>
              <w:rPr>
                <w:spacing w:val="-7"/>
                <w:sz w:val="18"/>
                <w:szCs w:val="18"/>
                <w:u w:val="none"/>
              </w:rPr>
              <w:t xml:space="preserve"> </w:t>
            </w:r>
            <w:r>
              <w:rPr>
                <w:sz w:val="18"/>
                <w:szCs w:val="18"/>
                <w:u w:val="none"/>
              </w:rPr>
              <w:t>max</w:t>
            </w:r>
            <w:r>
              <w:rPr>
                <w:spacing w:val="-8"/>
                <w:sz w:val="18"/>
                <w:szCs w:val="18"/>
                <w:u w:val="none"/>
              </w:rPr>
              <w:t xml:space="preserve"> </w:t>
            </w:r>
            <w:r>
              <w:rPr>
                <w:sz w:val="18"/>
                <w:szCs w:val="18"/>
                <w:u w:val="none"/>
              </w:rPr>
              <w:t>idle</w:t>
            </w:r>
            <w:r>
              <w:rPr>
                <w:spacing w:val="-8"/>
                <w:sz w:val="18"/>
                <w:szCs w:val="18"/>
                <w:u w:val="none"/>
              </w:rPr>
              <w:t xml:space="preserve"> </w:t>
            </w:r>
            <w:r>
              <w:rPr>
                <w:sz w:val="18"/>
                <w:szCs w:val="18"/>
                <w:u w:val="none"/>
              </w:rPr>
              <w:t xml:space="preserve">period parameters of the AP or PCP </w:t>
            </w:r>
            <w:ins w:id="14" w:author="Abhishek Patil" w:date="2021-02-15T17:50:00Z">
              <w:r w:rsidR="00B11A23" w:rsidRPr="00291A43">
                <w:rPr>
                  <w:sz w:val="18"/>
                  <w:szCs w:val="18"/>
                </w:rPr>
                <w:t>when association is not</w:t>
              </w:r>
            </w:ins>
            <w:ins w:id="15" w:author="Abhishek Patil" w:date="2021-02-20T09:43:00Z">
              <w:r w:rsidR="002203EA">
                <w:rPr>
                  <w:sz w:val="18"/>
                  <w:szCs w:val="18"/>
                </w:rPr>
                <w:t xml:space="preserve"> for</w:t>
              </w:r>
            </w:ins>
            <w:ins w:id="16" w:author="Abhishek Patil" w:date="2021-02-15T17:50:00Z">
              <w:r w:rsidR="00B11A23" w:rsidRPr="00291A43">
                <w:rPr>
                  <w:sz w:val="18"/>
                  <w:szCs w:val="18"/>
                </w:rPr>
                <w:t xml:space="preserve"> a multi-link setup</w:t>
              </w:r>
            </w:ins>
            <w:del w:id="17" w:author="Abhishek Patil" w:date="2021-02-15T17:51:00Z">
              <w:r w:rsidDel="00291A43">
                <w:rPr>
                  <w:sz w:val="18"/>
                  <w:szCs w:val="18"/>
                  <w:u w:color="000000"/>
                </w:rPr>
                <w:delText>that</w:delText>
              </w:r>
              <w:r w:rsidDel="00291A43">
                <w:rPr>
                  <w:sz w:val="18"/>
                  <w:szCs w:val="18"/>
                  <w:u w:val="none"/>
                </w:rPr>
                <w:delText xml:space="preserve"> </w:delText>
              </w:r>
              <w:r w:rsidDel="00291A43">
                <w:rPr>
                  <w:sz w:val="18"/>
                  <w:szCs w:val="18"/>
                  <w:u w:color="000000"/>
                </w:rPr>
                <w:delText>is not affiliated with an AP MLD</w:delText>
              </w:r>
              <w:r w:rsidDel="00291A43">
                <w:rPr>
                  <w:sz w:val="18"/>
                  <w:szCs w:val="18"/>
                  <w:u w:val="none"/>
                </w:rPr>
                <w:delText xml:space="preserve"> </w:delText>
              </w:r>
              <w:r w:rsidDel="00291A43">
                <w:rPr>
                  <w:sz w:val="18"/>
                  <w:szCs w:val="18"/>
                  <w:u w:color="000000"/>
                </w:rPr>
                <w:delText>or is affiliated with an AP MLD</w:delText>
              </w:r>
              <w:r w:rsidDel="00291A43">
                <w:rPr>
                  <w:sz w:val="18"/>
                  <w:szCs w:val="18"/>
                  <w:u w:val="none"/>
                </w:rPr>
                <w:delText xml:space="preserve"> </w:delText>
              </w:r>
              <w:r w:rsidDel="00291A43">
                <w:rPr>
                  <w:sz w:val="18"/>
                  <w:szCs w:val="18"/>
                  <w:u w:color="000000"/>
                </w:rPr>
                <w:delText>and is performing association</w:delText>
              </w:r>
              <w:r w:rsidDel="00291A43">
                <w:rPr>
                  <w:sz w:val="18"/>
                  <w:szCs w:val="18"/>
                  <w:u w:val="none"/>
                </w:rPr>
                <w:delText xml:space="preserve"> </w:delText>
              </w:r>
              <w:r w:rsidDel="00291A43">
                <w:rPr>
                  <w:sz w:val="18"/>
                  <w:szCs w:val="18"/>
                  <w:u w:color="000000"/>
                </w:rPr>
                <w:delText>with a STA that is not affiliated</w:delText>
              </w:r>
              <w:r w:rsidDel="00291A43">
                <w:rPr>
                  <w:sz w:val="18"/>
                  <w:szCs w:val="18"/>
                  <w:u w:val="none"/>
                </w:rPr>
                <w:delText xml:space="preserve"> </w:delText>
              </w:r>
              <w:r w:rsidDel="00291A43">
                <w:rPr>
                  <w:sz w:val="18"/>
                  <w:szCs w:val="18"/>
                  <w:u w:color="000000"/>
                </w:rPr>
                <w:delText>with a non-AP MLD</w:delText>
              </w:r>
            </w:del>
            <w:r>
              <w:rPr>
                <w:sz w:val="18"/>
                <w:szCs w:val="18"/>
                <w:u w:color="000000"/>
              </w:rPr>
              <w:t>; otherwise</w:t>
            </w:r>
            <w:r>
              <w:rPr>
                <w:sz w:val="18"/>
                <w:szCs w:val="18"/>
                <w:u w:val="none"/>
              </w:rPr>
              <w:t xml:space="preserve"> </w:t>
            </w:r>
            <w:r>
              <w:rPr>
                <w:sz w:val="18"/>
                <w:szCs w:val="18"/>
                <w:u w:color="000000"/>
              </w:rPr>
              <w:t>indicates the MLD max idle</w:t>
            </w:r>
            <w:r>
              <w:rPr>
                <w:sz w:val="18"/>
                <w:szCs w:val="18"/>
                <w:u w:val="none"/>
              </w:rPr>
              <w:t xml:space="preserve"> </w:t>
            </w:r>
            <w:r>
              <w:rPr>
                <w:sz w:val="18"/>
                <w:szCs w:val="18"/>
                <w:u w:color="000000"/>
              </w:rPr>
              <w:t>period</w:t>
            </w:r>
            <w:r>
              <w:rPr>
                <w:spacing w:val="-7"/>
                <w:sz w:val="18"/>
                <w:szCs w:val="18"/>
                <w:u w:color="000000"/>
              </w:rPr>
              <w:t xml:space="preserve"> </w:t>
            </w:r>
            <w:r>
              <w:rPr>
                <w:sz w:val="18"/>
                <w:szCs w:val="18"/>
                <w:u w:color="000000"/>
              </w:rPr>
              <w:t>parameter</w:t>
            </w:r>
            <w:r>
              <w:rPr>
                <w:spacing w:val="-7"/>
                <w:sz w:val="18"/>
                <w:szCs w:val="18"/>
                <w:u w:color="000000"/>
              </w:rPr>
              <w:t xml:space="preserve"> </w:t>
            </w:r>
            <w:r>
              <w:rPr>
                <w:sz w:val="18"/>
                <w:szCs w:val="18"/>
                <w:u w:color="000000"/>
              </w:rPr>
              <w:t>of</w:t>
            </w:r>
            <w:r>
              <w:rPr>
                <w:spacing w:val="-7"/>
                <w:sz w:val="18"/>
                <w:szCs w:val="18"/>
                <w:u w:color="000000"/>
              </w:rPr>
              <w:t xml:space="preserve"> </w:t>
            </w:r>
            <w:r>
              <w:rPr>
                <w:sz w:val="18"/>
                <w:szCs w:val="18"/>
                <w:u w:color="000000"/>
              </w:rPr>
              <w:t>the</w:t>
            </w:r>
            <w:r>
              <w:rPr>
                <w:spacing w:val="-7"/>
                <w:sz w:val="18"/>
                <w:szCs w:val="18"/>
                <w:u w:color="000000"/>
              </w:rPr>
              <w:t xml:space="preserve"> </w:t>
            </w:r>
            <w:r>
              <w:rPr>
                <w:sz w:val="18"/>
                <w:szCs w:val="18"/>
                <w:u w:color="000000"/>
              </w:rPr>
              <w:t>AP</w:t>
            </w:r>
            <w:r>
              <w:rPr>
                <w:spacing w:val="-7"/>
                <w:sz w:val="18"/>
                <w:szCs w:val="18"/>
                <w:u w:color="000000"/>
              </w:rPr>
              <w:t xml:space="preserve"> </w:t>
            </w:r>
            <w:r>
              <w:rPr>
                <w:sz w:val="18"/>
                <w:szCs w:val="18"/>
                <w:u w:color="000000"/>
              </w:rPr>
              <w:t>MLD</w:t>
            </w:r>
            <w:r>
              <w:rPr>
                <w:sz w:val="18"/>
                <w:szCs w:val="18"/>
                <w:u w:val="none"/>
              </w:rPr>
              <w:t>. This parameter is present if dot11WirelessManagementImplemented is true and is not present otherwise.</w:t>
            </w:r>
          </w:p>
        </w:tc>
      </w:tr>
    </w:tbl>
    <w:p w14:paraId="26046ACA" w14:textId="77777777" w:rsidR="0075105A" w:rsidRDefault="0075105A" w:rsidP="00D7727C">
      <w:pPr>
        <w:widowControl w:val="0"/>
        <w:kinsoku w:val="0"/>
        <w:overflowPunct w:val="0"/>
        <w:autoSpaceDE w:val="0"/>
        <w:autoSpaceDN w:val="0"/>
        <w:adjustRightInd w:val="0"/>
        <w:spacing w:before="55" w:after="0" w:line="202" w:lineRule="exact"/>
        <w:rPr>
          <w:rFonts w:ascii="Times New Roman" w:eastAsia="Times New Roman" w:hAnsi="Times New Roman" w:cs="Times New Roman"/>
          <w:sz w:val="18"/>
          <w:szCs w:val="18"/>
        </w:rPr>
      </w:pPr>
    </w:p>
    <w:p w14:paraId="5D0A8206" w14:textId="222F7E80" w:rsidR="003A6304" w:rsidRDefault="003A6304" w:rsidP="003A6304">
      <w:pPr>
        <w:widowControl w:val="0"/>
        <w:tabs>
          <w:tab w:val="left" w:pos="659"/>
        </w:tabs>
        <w:kinsoku w:val="0"/>
        <w:overflowPunct w:val="0"/>
        <w:autoSpaceDE w:val="0"/>
        <w:autoSpaceDN w:val="0"/>
        <w:adjustRightInd w:val="0"/>
        <w:spacing w:before="120" w:after="0" w:line="308" w:lineRule="exact"/>
        <w:outlineLvl w:val="2"/>
        <w:rPr>
          <w:rFonts w:ascii="Times New Roman" w:eastAsia="Times New Roman" w:hAnsi="Times New Roman" w:cs="Times New Roman"/>
          <w:sz w:val="18"/>
          <w:szCs w:val="18"/>
        </w:rPr>
      </w:pPr>
      <w:r w:rsidRPr="003A6304">
        <w:rPr>
          <w:rFonts w:ascii="Arial" w:eastAsia="Times New Roman" w:hAnsi="Arial" w:cs="Arial"/>
          <w:b/>
          <w:bCs/>
          <w:sz w:val="20"/>
          <w:szCs w:val="20"/>
        </w:rPr>
        <w:t xml:space="preserve">6.3.7.5.2 Semantics of the service </w:t>
      </w:r>
      <w:proofErr w:type="gramStart"/>
      <w:r w:rsidRPr="003A6304">
        <w:rPr>
          <w:rFonts w:ascii="Arial" w:eastAsia="Times New Roman" w:hAnsi="Arial" w:cs="Arial"/>
          <w:b/>
          <w:bCs/>
          <w:sz w:val="20"/>
          <w:szCs w:val="20"/>
        </w:rPr>
        <w:t>primitive</w:t>
      </w:r>
      <w:r w:rsidR="00C15EE9" w:rsidRPr="00C15EE9">
        <w:rPr>
          <w:rFonts w:ascii="Times New Roman" w:eastAsia="Times New Roman" w:hAnsi="Times New Roman" w:cs="Times New Roman"/>
          <w:sz w:val="20"/>
          <w:szCs w:val="20"/>
          <w:highlight w:val="yellow"/>
        </w:rPr>
        <w:t>[</w:t>
      </w:r>
      <w:proofErr w:type="gramEnd"/>
      <w:r w:rsidR="00C15EE9" w:rsidRPr="00C15EE9">
        <w:rPr>
          <w:rFonts w:ascii="Times New Roman" w:eastAsia="Times New Roman" w:hAnsi="Times New Roman" w:cs="Times New Roman"/>
          <w:sz w:val="20"/>
          <w:szCs w:val="20"/>
          <w:highlight w:val="yellow"/>
        </w:rPr>
        <w:t>CID 1027]</w:t>
      </w:r>
    </w:p>
    <w:p w14:paraId="4B6EA574" w14:textId="77777777" w:rsidR="00E7529F" w:rsidRPr="00B972BE" w:rsidRDefault="00E7529F" w:rsidP="00E7529F">
      <w:pPr>
        <w:spacing w:before="120" w:after="0" w:line="240" w:lineRule="auto"/>
        <w:rPr>
          <w:rFonts w:ascii="Times New Roman" w:eastAsia="Times New Roman" w:hAnsi="Times New Roman" w:cs="Times New Roman"/>
          <w:b/>
          <w:bCs/>
          <w:i/>
          <w:iCs/>
          <w:color w:val="000000"/>
          <w:spacing w:val="-2"/>
          <w:sz w:val="20"/>
          <w:szCs w:val="20"/>
        </w:rPr>
      </w:pPr>
      <w:proofErr w:type="spellStart"/>
      <w:r w:rsidRPr="00B972BE">
        <w:rPr>
          <w:rFonts w:ascii="Times New Roman" w:eastAsia="Times New Roman" w:hAnsi="Times New Roman" w:cs="Times New Roman"/>
          <w:b/>
          <w:bCs/>
          <w:i/>
          <w:iCs/>
          <w:color w:val="000000"/>
          <w:spacing w:val="-2"/>
          <w:sz w:val="20"/>
          <w:szCs w:val="20"/>
          <w:highlight w:val="yellow"/>
        </w:rPr>
        <w:t>TGbe</w:t>
      </w:r>
      <w:proofErr w:type="spellEnd"/>
      <w:r w:rsidRPr="00B972BE">
        <w:rPr>
          <w:rFonts w:ascii="Times New Roman" w:eastAsia="Times New Roman" w:hAnsi="Times New Roman" w:cs="Times New Roman"/>
          <w:b/>
          <w:bCs/>
          <w:i/>
          <w:iCs/>
          <w:color w:val="000000"/>
          <w:spacing w:val="-2"/>
          <w:sz w:val="20"/>
          <w:szCs w:val="20"/>
          <w:highlight w:val="yellow"/>
        </w:rPr>
        <w:t xml:space="preserve"> editor: Please </w:t>
      </w:r>
      <w:r>
        <w:rPr>
          <w:rFonts w:ascii="Times New Roman" w:eastAsia="Times New Roman" w:hAnsi="Times New Roman" w:cs="Times New Roman"/>
          <w:b/>
          <w:bCs/>
          <w:i/>
          <w:iCs/>
          <w:color w:val="000000"/>
          <w:spacing w:val="-2"/>
          <w:sz w:val="20"/>
          <w:szCs w:val="20"/>
          <w:highlight w:val="yellow"/>
        </w:rPr>
        <w:t>modify</w:t>
      </w:r>
      <w:r w:rsidRPr="00B972BE">
        <w:rPr>
          <w:rFonts w:ascii="Times New Roman" w:eastAsia="Times New Roman" w:hAnsi="Times New Roman" w:cs="Times New Roman"/>
          <w:b/>
          <w:bCs/>
          <w:i/>
          <w:iCs/>
          <w:color w:val="000000"/>
          <w:spacing w:val="-2"/>
          <w:sz w:val="20"/>
          <w:szCs w:val="20"/>
          <w:highlight w:val="yellow"/>
        </w:rPr>
        <w:t xml:space="preserve"> the </w:t>
      </w:r>
      <w:r>
        <w:rPr>
          <w:rFonts w:ascii="Times New Roman" w:eastAsia="Times New Roman" w:hAnsi="Times New Roman" w:cs="Times New Roman"/>
          <w:b/>
          <w:bCs/>
          <w:i/>
          <w:iCs/>
          <w:color w:val="000000"/>
          <w:spacing w:val="-2"/>
          <w:sz w:val="20"/>
          <w:szCs w:val="20"/>
          <w:highlight w:val="yellow"/>
        </w:rPr>
        <w:t>following row in this as shown below</w:t>
      </w:r>
      <w:r w:rsidRPr="00B972BE">
        <w:rPr>
          <w:rFonts w:ascii="Times New Roman" w:eastAsia="Times New Roman" w:hAnsi="Times New Roman" w:cs="Times New Roman"/>
          <w:b/>
          <w:bCs/>
          <w:i/>
          <w:iCs/>
          <w:color w:val="000000"/>
          <w:spacing w:val="-2"/>
          <w:sz w:val="20"/>
          <w:szCs w:val="20"/>
          <w:highlight w:val="yellow"/>
        </w:rPr>
        <w:t>:</w:t>
      </w:r>
    </w:p>
    <w:p w14:paraId="715860C4" w14:textId="6B55E652" w:rsidR="00187A53" w:rsidRDefault="00187A53" w:rsidP="00D7727C">
      <w:pPr>
        <w:widowControl w:val="0"/>
        <w:kinsoku w:val="0"/>
        <w:overflowPunct w:val="0"/>
        <w:autoSpaceDE w:val="0"/>
        <w:autoSpaceDN w:val="0"/>
        <w:adjustRightInd w:val="0"/>
        <w:spacing w:before="55" w:after="0" w:line="202" w:lineRule="exact"/>
        <w:rPr>
          <w:rFonts w:ascii="Times New Roman" w:eastAsia="Times New Roman" w:hAnsi="Times New Roman" w:cs="Times New Roman"/>
          <w:sz w:val="18"/>
          <w:szCs w:val="18"/>
        </w:rPr>
      </w:pPr>
    </w:p>
    <w:tbl>
      <w:tblPr>
        <w:tblW w:w="9510" w:type="dxa"/>
        <w:tblInd w:w="15" w:type="dxa"/>
        <w:tblLayout w:type="fixed"/>
        <w:tblCellMar>
          <w:left w:w="0" w:type="dxa"/>
          <w:right w:w="0" w:type="dxa"/>
        </w:tblCellMar>
        <w:tblLook w:val="0000" w:firstRow="0" w:lastRow="0" w:firstColumn="0" w:lastColumn="0" w:noHBand="0" w:noVBand="0"/>
      </w:tblPr>
      <w:tblGrid>
        <w:gridCol w:w="1699"/>
        <w:gridCol w:w="1511"/>
        <w:gridCol w:w="1620"/>
        <w:gridCol w:w="4680"/>
      </w:tblGrid>
      <w:tr w:rsidR="00AA15D6" w14:paraId="76311E4D" w14:textId="77777777" w:rsidTr="0048164C">
        <w:trPr>
          <w:trHeight w:val="310"/>
        </w:trPr>
        <w:tc>
          <w:tcPr>
            <w:tcW w:w="1699" w:type="dxa"/>
            <w:tcBorders>
              <w:top w:val="single" w:sz="12" w:space="0" w:color="000000"/>
              <w:left w:val="single" w:sz="12" w:space="0" w:color="000000"/>
              <w:bottom w:val="single" w:sz="12" w:space="0" w:color="000000"/>
              <w:right w:val="single" w:sz="2" w:space="0" w:color="000000"/>
            </w:tcBorders>
          </w:tcPr>
          <w:p w14:paraId="7F77FD04" w14:textId="77777777" w:rsidR="00AA15D6" w:rsidRDefault="00AA15D6" w:rsidP="00BC1F25">
            <w:pPr>
              <w:pStyle w:val="TableParagraph"/>
              <w:kinsoku w:val="0"/>
              <w:overflowPunct w:val="0"/>
              <w:spacing w:before="37"/>
              <w:ind w:left="601" w:right="589"/>
              <w:jc w:val="center"/>
              <w:rPr>
                <w:b/>
                <w:bCs/>
                <w:sz w:val="18"/>
                <w:szCs w:val="18"/>
                <w:u w:val="none"/>
              </w:rPr>
            </w:pPr>
            <w:r>
              <w:rPr>
                <w:b/>
                <w:bCs/>
                <w:sz w:val="18"/>
                <w:szCs w:val="18"/>
                <w:u w:val="none"/>
              </w:rPr>
              <w:t>Name</w:t>
            </w:r>
          </w:p>
        </w:tc>
        <w:tc>
          <w:tcPr>
            <w:tcW w:w="1511" w:type="dxa"/>
            <w:tcBorders>
              <w:top w:val="single" w:sz="12" w:space="0" w:color="000000"/>
              <w:left w:val="single" w:sz="2" w:space="0" w:color="000000"/>
              <w:bottom w:val="single" w:sz="12" w:space="0" w:color="000000"/>
              <w:right w:val="single" w:sz="2" w:space="0" w:color="000000"/>
            </w:tcBorders>
          </w:tcPr>
          <w:p w14:paraId="3932892D" w14:textId="77777777" w:rsidR="00AA15D6" w:rsidRDefault="00AA15D6" w:rsidP="00BC1F25">
            <w:pPr>
              <w:pStyle w:val="TableParagraph"/>
              <w:kinsoku w:val="0"/>
              <w:overflowPunct w:val="0"/>
              <w:spacing w:before="37"/>
              <w:ind w:left="109" w:right="85"/>
              <w:jc w:val="center"/>
              <w:rPr>
                <w:b/>
                <w:bCs/>
                <w:sz w:val="18"/>
                <w:szCs w:val="18"/>
                <w:u w:val="none"/>
              </w:rPr>
            </w:pPr>
            <w:r>
              <w:rPr>
                <w:b/>
                <w:bCs/>
                <w:sz w:val="18"/>
                <w:szCs w:val="18"/>
                <w:u w:val="none"/>
              </w:rPr>
              <w:t>Type</w:t>
            </w:r>
          </w:p>
        </w:tc>
        <w:tc>
          <w:tcPr>
            <w:tcW w:w="1620" w:type="dxa"/>
            <w:tcBorders>
              <w:top w:val="single" w:sz="12" w:space="0" w:color="000000"/>
              <w:left w:val="single" w:sz="2" w:space="0" w:color="000000"/>
              <w:bottom w:val="single" w:sz="12" w:space="0" w:color="000000"/>
              <w:right w:val="single" w:sz="2" w:space="0" w:color="000000"/>
            </w:tcBorders>
          </w:tcPr>
          <w:p w14:paraId="62C54D9A" w14:textId="77777777" w:rsidR="00AA15D6" w:rsidRDefault="00AA15D6" w:rsidP="00BC1F25">
            <w:pPr>
              <w:pStyle w:val="TableParagraph"/>
              <w:kinsoku w:val="0"/>
              <w:overflowPunct w:val="0"/>
              <w:spacing w:before="37"/>
              <w:ind w:left="557"/>
              <w:rPr>
                <w:b/>
                <w:bCs/>
                <w:sz w:val="18"/>
                <w:szCs w:val="18"/>
                <w:u w:val="none"/>
              </w:rPr>
            </w:pPr>
            <w:r>
              <w:rPr>
                <w:b/>
                <w:bCs/>
                <w:sz w:val="18"/>
                <w:szCs w:val="18"/>
                <w:u w:val="none"/>
              </w:rPr>
              <w:t>Valid range</w:t>
            </w:r>
          </w:p>
        </w:tc>
        <w:tc>
          <w:tcPr>
            <w:tcW w:w="4680" w:type="dxa"/>
            <w:tcBorders>
              <w:top w:val="single" w:sz="12" w:space="0" w:color="000000"/>
              <w:left w:val="single" w:sz="2" w:space="0" w:color="000000"/>
              <w:bottom w:val="single" w:sz="12" w:space="0" w:color="000000"/>
              <w:right w:val="single" w:sz="12" w:space="0" w:color="000000"/>
            </w:tcBorders>
          </w:tcPr>
          <w:p w14:paraId="463EE702" w14:textId="77777777" w:rsidR="00AA15D6" w:rsidRDefault="00AA15D6" w:rsidP="00BC1F25">
            <w:pPr>
              <w:pStyle w:val="TableParagraph"/>
              <w:kinsoku w:val="0"/>
              <w:overflowPunct w:val="0"/>
              <w:spacing w:before="37"/>
              <w:ind w:left="1250" w:right="1211"/>
              <w:jc w:val="center"/>
              <w:rPr>
                <w:b/>
                <w:bCs/>
                <w:sz w:val="18"/>
                <w:szCs w:val="18"/>
                <w:u w:val="none"/>
              </w:rPr>
            </w:pPr>
            <w:r>
              <w:rPr>
                <w:b/>
                <w:bCs/>
                <w:sz w:val="18"/>
                <w:szCs w:val="18"/>
                <w:u w:val="none"/>
              </w:rPr>
              <w:t>Description</w:t>
            </w:r>
          </w:p>
        </w:tc>
      </w:tr>
      <w:tr w:rsidR="00AA15D6" w14:paraId="3C630A7E" w14:textId="77777777" w:rsidTr="0048164C">
        <w:trPr>
          <w:trHeight w:val="1590"/>
        </w:trPr>
        <w:tc>
          <w:tcPr>
            <w:tcW w:w="1699" w:type="dxa"/>
            <w:tcBorders>
              <w:top w:val="single" w:sz="2" w:space="0" w:color="000000"/>
              <w:left w:val="single" w:sz="12" w:space="0" w:color="000000"/>
              <w:bottom w:val="single" w:sz="2" w:space="0" w:color="000000"/>
              <w:right w:val="single" w:sz="2" w:space="0" w:color="000000"/>
            </w:tcBorders>
          </w:tcPr>
          <w:p w14:paraId="7D030988" w14:textId="77777777" w:rsidR="00AA15D6" w:rsidRDefault="00AA15D6" w:rsidP="00BC1F25">
            <w:pPr>
              <w:pStyle w:val="TableParagraph"/>
              <w:kinsoku w:val="0"/>
              <w:overflowPunct w:val="0"/>
              <w:spacing w:before="9"/>
              <w:ind w:left="116"/>
              <w:rPr>
                <w:sz w:val="18"/>
                <w:szCs w:val="18"/>
                <w:u w:val="none"/>
              </w:rPr>
            </w:pPr>
            <w:proofErr w:type="spellStart"/>
            <w:r>
              <w:rPr>
                <w:sz w:val="18"/>
                <w:szCs w:val="18"/>
                <w:u w:val="none"/>
              </w:rPr>
              <w:t>BSSMaxIdlePeriod</w:t>
            </w:r>
            <w:proofErr w:type="spellEnd"/>
          </w:p>
        </w:tc>
        <w:tc>
          <w:tcPr>
            <w:tcW w:w="1511" w:type="dxa"/>
            <w:tcBorders>
              <w:top w:val="single" w:sz="2" w:space="0" w:color="000000"/>
              <w:left w:val="single" w:sz="2" w:space="0" w:color="000000"/>
              <w:bottom w:val="single" w:sz="2" w:space="0" w:color="000000"/>
              <w:right w:val="single" w:sz="2" w:space="0" w:color="000000"/>
            </w:tcBorders>
          </w:tcPr>
          <w:p w14:paraId="78919C1E" w14:textId="77777777" w:rsidR="00AA15D6" w:rsidRDefault="00AA15D6" w:rsidP="00BC1F25">
            <w:pPr>
              <w:pStyle w:val="TableParagraph"/>
              <w:kinsoku w:val="0"/>
              <w:overflowPunct w:val="0"/>
              <w:spacing w:before="14" w:line="232" w:lineRule="auto"/>
              <w:ind w:right="261"/>
              <w:rPr>
                <w:sz w:val="18"/>
                <w:szCs w:val="18"/>
                <w:u w:val="none"/>
              </w:rPr>
            </w:pPr>
            <w:r>
              <w:rPr>
                <w:sz w:val="18"/>
                <w:szCs w:val="18"/>
                <w:u w:val="none"/>
              </w:rPr>
              <w:t>BSS Max Idle Period element</w:t>
            </w:r>
          </w:p>
        </w:tc>
        <w:tc>
          <w:tcPr>
            <w:tcW w:w="1620" w:type="dxa"/>
            <w:tcBorders>
              <w:top w:val="single" w:sz="2" w:space="0" w:color="000000"/>
              <w:left w:val="single" w:sz="2" w:space="0" w:color="000000"/>
              <w:bottom w:val="single" w:sz="2" w:space="0" w:color="000000"/>
              <w:right w:val="single" w:sz="2" w:space="0" w:color="000000"/>
            </w:tcBorders>
          </w:tcPr>
          <w:p w14:paraId="051F1287" w14:textId="77777777" w:rsidR="00AA15D6" w:rsidRDefault="00AA15D6" w:rsidP="00BC1F25">
            <w:pPr>
              <w:pStyle w:val="TableParagraph"/>
              <w:kinsoku w:val="0"/>
              <w:overflowPunct w:val="0"/>
              <w:spacing w:before="9" w:line="204" w:lineRule="exact"/>
              <w:rPr>
                <w:sz w:val="18"/>
                <w:szCs w:val="18"/>
                <w:u w:val="none"/>
              </w:rPr>
            </w:pPr>
            <w:r>
              <w:rPr>
                <w:sz w:val="18"/>
                <w:szCs w:val="18"/>
                <w:u w:val="none"/>
              </w:rPr>
              <w:t>As defined in</w:t>
            </w:r>
          </w:p>
          <w:p w14:paraId="1416809D" w14:textId="77777777" w:rsidR="00AA15D6" w:rsidRDefault="00AA15D6" w:rsidP="00BC1F25">
            <w:pPr>
              <w:pStyle w:val="TableParagraph"/>
              <w:kinsoku w:val="0"/>
              <w:overflowPunct w:val="0"/>
              <w:spacing w:before="2" w:line="232" w:lineRule="auto"/>
              <w:ind w:right="136"/>
              <w:rPr>
                <w:sz w:val="18"/>
                <w:szCs w:val="18"/>
                <w:u w:val="none"/>
              </w:rPr>
            </w:pPr>
            <w:r>
              <w:rPr>
                <w:sz w:val="18"/>
                <w:szCs w:val="18"/>
                <w:u w:val="none"/>
              </w:rPr>
              <w:t>9.4.2.78 (BSS Max Idle Period element)</w:t>
            </w:r>
          </w:p>
        </w:tc>
        <w:tc>
          <w:tcPr>
            <w:tcW w:w="4680" w:type="dxa"/>
            <w:tcBorders>
              <w:top w:val="single" w:sz="2" w:space="0" w:color="000000"/>
              <w:left w:val="single" w:sz="2" w:space="0" w:color="000000"/>
              <w:bottom w:val="single" w:sz="2" w:space="0" w:color="000000"/>
              <w:right w:val="single" w:sz="12" w:space="0" w:color="000000"/>
            </w:tcBorders>
          </w:tcPr>
          <w:p w14:paraId="3E50CA05" w14:textId="1BA01E04" w:rsidR="00AA15D6" w:rsidRDefault="00AA15D6" w:rsidP="003A06B1">
            <w:pPr>
              <w:pStyle w:val="TableParagraph"/>
              <w:suppressAutoHyphens/>
              <w:kinsoku w:val="0"/>
              <w:overflowPunct w:val="0"/>
              <w:spacing w:before="14" w:line="233" w:lineRule="auto"/>
              <w:ind w:left="130" w:right="115"/>
              <w:rPr>
                <w:sz w:val="18"/>
                <w:szCs w:val="18"/>
                <w:u w:val="none"/>
              </w:rPr>
            </w:pPr>
            <w:r>
              <w:rPr>
                <w:sz w:val="18"/>
                <w:szCs w:val="18"/>
                <w:u w:val="none"/>
              </w:rPr>
              <w:t xml:space="preserve">Indicates the BSS max idle period parameters of the AP or PCP </w:t>
            </w:r>
            <w:ins w:id="18" w:author="Abhishek Patil" w:date="2021-02-15T17:51:00Z">
              <w:r w:rsidR="00291A43" w:rsidRPr="00291A43">
                <w:rPr>
                  <w:sz w:val="18"/>
                  <w:szCs w:val="18"/>
                </w:rPr>
                <w:t xml:space="preserve">when association is not </w:t>
              </w:r>
            </w:ins>
            <w:ins w:id="19" w:author="Abhishek Patil" w:date="2021-02-20T09:43:00Z">
              <w:r w:rsidR="002203EA">
                <w:rPr>
                  <w:sz w:val="18"/>
                  <w:szCs w:val="18"/>
                </w:rPr>
                <w:t xml:space="preserve">for </w:t>
              </w:r>
            </w:ins>
            <w:ins w:id="20" w:author="Abhishek Patil" w:date="2021-02-15T17:51:00Z">
              <w:r w:rsidR="00291A43" w:rsidRPr="00291A43">
                <w:rPr>
                  <w:sz w:val="18"/>
                  <w:szCs w:val="18"/>
                </w:rPr>
                <w:t>a multi-link setup</w:t>
              </w:r>
            </w:ins>
            <w:del w:id="21" w:author="Abhishek Patil" w:date="2021-02-15T17:51:00Z">
              <w:r w:rsidDel="00291A43">
                <w:rPr>
                  <w:sz w:val="18"/>
                  <w:szCs w:val="18"/>
                  <w:u w:color="000000"/>
                </w:rPr>
                <w:delText>that is not</w:delText>
              </w:r>
              <w:r w:rsidDel="00291A43">
                <w:rPr>
                  <w:sz w:val="18"/>
                  <w:szCs w:val="18"/>
                  <w:u w:val="none"/>
                </w:rPr>
                <w:delText xml:space="preserve"> </w:delText>
              </w:r>
              <w:r w:rsidDel="00291A43">
                <w:rPr>
                  <w:sz w:val="18"/>
                  <w:szCs w:val="18"/>
                  <w:u w:color="000000"/>
                </w:rPr>
                <w:delText>affiliated with an AP MLD or is affiliated</w:delText>
              </w:r>
              <w:r w:rsidDel="00291A43">
                <w:rPr>
                  <w:sz w:val="18"/>
                  <w:szCs w:val="18"/>
                  <w:u w:val="none"/>
                </w:rPr>
                <w:delText xml:space="preserve"> </w:delText>
              </w:r>
              <w:r w:rsidDel="00291A43">
                <w:rPr>
                  <w:sz w:val="18"/>
                  <w:szCs w:val="18"/>
                  <w:u w:color="000000"/>
                </w:rPr>
                <w:delText>with an AP MLD and is performing</w:delText>
              </w:r>
              <w:r w:rsidDel="00291A43">
                <w:rPr>
                  <w:sz w:val="18"/>
                  <w:szCs w:val="18"/>
                  <w:u w:val="none"/>
                </w:rPr>
                <w:delText xml:space="preserve"> </w:delText>
              </w:r>
              <w:r w:rsidDel="00291A43">
                <w:rPr>
                  <w:sz w:val="18"/>
                  <w:szCs w:val="18"/>
                  <w:u w:color="000000"/>
                </w:rPr>
                <w:delText>association with a STA that is not affiliated</w:delText>
              </w:r>
              <w:r w:rsidDel="00291A43">
                <w:rPr>
                  <w:sz w:val="18"/>
                  <w:szCs w:val="18"/>
                  <w:u w:val="none"/>
                </w:rPr>
                <w:delText xml:space="preserve"> </w:delText>
              </w:r>
              <w:r w:rsidDel="00291A43">
                <w:rPr>
                  <w:sz w:val="18"/>
                  <w:szCs w:val="18"/>
                  <w:u w:color="000000"/>
                </w:rPr>
                <w:delText>with a non-AP MLD</w:delText>
              </w:r>
            </w:del>
            <w:r>
              <w:rPr>
                <w:sz w:val="18"/>
                <w:szCs w:val="18"/>
                <w:u w:color="000000"/>
              </w:rPr>
              <w:t>; otherwise indicates</w:t>
            </w:r>
            <w:r>
              <w:rPr>
                <w:sz w:val="18"/>
                <w:szCs w:val="18"/>
                <w:u w:val="none"/>
              </w:rPr>
              <w:t xml:space="preserve"> </w:t>
            </w:r>
            <w:r>
              <w:rPr>
                <w:sz w:val="18"/>
                <w:szCs w:val="18"/>
                <w:u w:color="000000"/>
              </w:rPr>
              <w:t>the MLD max idle period parameter of the</w:t>
            </w:r>
            <w:r>
              <w:rPr>
                <w:sz w:val="18"/>
                <w:szCs w:val="18"/>
                <w:u w:val="none"/>
              </w:rPr>
              <w:t xml:space="preserve"> </w:t>
            </w:r>
            <w:r>
              <w:rPr>
                <w:sz w:val="18"/>
                <w:szCs w:val="18"/>
                <w:u w:color="000000"/>
              </w:rPr>
              <w:t>AP MLD</w:t>
            </w:r>
            <w:r>
              <w:rPr>
                <w:sz w:val="18"/>
                <w:szCs w:val="18"/>
                <w:u w:val="none"/>
              </w:rPr>
              <w:t>. This parameter is present if dot11WirelessManagementImplemented is true or dot11S1GOptionImplemented is true; otherwise not present.</w:t>
            </w:r>
          </w:p>
        </w:tc>
      </w:tr>
    </w:tbl>
    <w:p w14:paraId="082F15FB" w14:textId="77777777" w:rsidR="00E5225A" w:rsidRDefault="00E5225A" w:rsidP="00E5225A">
      <w:pPr>
        <w:widowControl w:val="0"/>
        <w:kinsoku w:val="0"/>
        <w:overflowPunct w:val="0"/>
        <w:autoSpaceDE w:val="0"/>
        <w:autoSpaceDN w:val="0"/>
        <w:adjustRightInd w:val="0"/>
        <w:spacing w:before="55" w:after="0" w:line="202" w:lineRule="exact"/>
        <w:rPr>
          <w:rFonts w:ascii="Times New Roman" w:eastAsia="Times New Roman" w:hAnsi="Times New Roman" w:cs="Times New Roman"/>
          <w:sz w:val="18"/>
          <w:szCs w:val="18"/>
        </w:rPr>
      </w:pPr>
      <w:bookmarkStart w:id="22" w:name="6.3.8.3.2_Semantics_of_the_service_primi"/>
      <w:bookmarkEnd w:id="22"/>
    </w:p>
    <w:p w14:paraId="057261BC" w14:textId="21E534F2" w:rsidR="00356194" w:rsidRDefault="00356194" w:rsidP="00356194">
      <w:pPr>
        <w:widowControl w:val="0"/>
        <w:tabs>
          <w:tab w:val="left" w:pos="659"/>
        </w:tabs>
        <w:kinsoku w:val="0"/>
        <w:overflowPunct w:val="0"/>
        <w:autoSpaceDE w:val="0"/>
        <w:autoSpaceDN w:val="0"/>
        <w:adjustRightInd w:val="0"/>
        <w:spacing w:before="120" w:after="0" w:line="308" w:lineRule="exact"/>
        <w:outlineLvl w:val="2"/>
      </w:pPr>
      <w:r w:rsidRPr="00356194">
        <w:rPr>
          <w:rFonts w:ascii="Arial" w:eastAsia="Times New Roman" w:hAnsi="Arial" w:cs="Arial"/>
          <w:b/>
          <w:bCs/>
          <w:sz w:val="20"/>
          <w:szCs w:val="20"/>
        </w:rPr>
        <w:t xml:space="preserve">6.3.8.3.2 Semantics of the service </w:t>
      </w:r>
      <w:proofErr w:type="gramStart"/>
      <w:r w:rsidRPr="00356194">
        <w:rPr>
          <w:rFonts w:ascii="Arial" w:eastAsia="Times New Roman" w:hAnsi="Arial" w:cs="Arial"/>
          <w:b/>
          <w:bCs/>
          <w:sz w:val="20"/>
          <w:szCs w:val="20"/>
        </w:rPr>
        <w:t>primitive</w:t>
      </w:r>
      <w:r w:rsidR="00C15EE9" w:rsidRPr="00C15EE9">
        <w:rPr>
          <w:rFonts w:ascii="Times New Roman" w:eastAsia="Times New Roman" w:hAnsi="Times New Roman" w:cs="Times New Roman"/>
          <w:sz w:val="20"/>
          <w:szCs w:val="20"/>
          <w:highlight w:val="yellow"/>
        </w:rPr>
        <w:t>[</w:t>
      </w:r>
      <w:proofErr w:type="gramEnd"/>
      <w:r w:rsidR="00C15EE9" w:rsidRPr="00C15EE9">
        <w:rPr>
          <w:rFonts w:ascii="Times New Roman" w:eastAsia="Times New Roman" w:hAnsi="Times New Roman" w:cs="Times New Roman"/>
          <w:sz w:val="20"/>
          <w:szCs w:val="20"/>
          <w:highlight w:val="yellow"/>
        </w:rPr>
        <w:t>CID 1027]</w:t>
      </w:r>
    </w:p>
    <w:p w14:paraId="6ECE3FA2" w14:textId="77777777" w:rsidR="00E7529F" w:rsidRPr="00B972BE" w:rsidRDefault="00E7529F" w:rsidP="00E7529F">
      <w:pPr>
        <w:spacing w:before="120" w:after="0" w:line="240" w:lineRule="auto"/>
        <w:rPr>
          <w:rFonts w:ascii="Times New Roman" w:eastAsia="Times New Roman" w:hAnsi="Times New Roman" w:cs="Times New Roman"/>
          <w:b/>
          <w:bCs/>
          <w:i/>
          <w:iCs/>
          <w:color w:val="000000"/>
          <w:spacing w:val="-2"/>
          <w:sz w:val="20"/>
          <w:szCs w:val="20"/>
        </w:rPr>
      </w:pPr>
      <w:proofErr w:type="spellStart"/>
      <w:r w:rsidRPr="00B972BE">
        <w:rPr>
          <w:rFonts w:ascii="Times New Roman" w:eastAsia="Times New Roman" w:hAnsi="Times New Roman" w:cs="Times New Roman"/>
          <w:b/>
          <w:bCs/>
          <w:i/>
          <w:iCs/>
          <w:color w:val="000000"/>
          <w:spacing w:val="-2"/>
          <w:sz w:val="20"/>
          <w:szCs w:val="20"/>
          <w:highlight w:val="yellow"/>
        </w:rPr>
        <w:t>TGbe</w:t>
      </w:r>
      <w:proofErr w:type="spellEnd"/>
      <w:r w:rsidRPr="00B972BE">
        <w:rPr>
          <w:rFonts w:ascii="Times New Roman" w:eastAsia="Times New Roman" w:hAnsi="Times New Roman" w:cs="Times New Roman"/>
          <w:b/>
          <w:bCs/>
          <w:i/>
          <w:iCs/>
          <w:color w:val="000000"/>
          <w:spacing w:val="-2"/>
          <w:sz w:val="20"/>
          <w:szCs w:val="20"/>
          <w:highlight w:val="yellow"/>
        </w:rPr>
        <w:t xml:space="preserve"> editor: Please </w:t>
      </w:r>
      <w:r>
        <w:rPr>
          <w:rFonts w:ascii="Times New Roman" w:eastAsia="Times New Roman" w:hAnsi="Times New Roman" w:cs="Times New Roman"/>
          <w:b/>
          <w:bCs/>
          <w:i/>
          <w:iCs/>
          <w:color w:val="000000"/>
          <w:spacing w:val="-2"/>
          <w:sz w:val="20"/>
          <w:szCs w:val="20"/>
          <w:highlight w:val="yellow"/>
        </w:rPr>
        <w:t>modify</w:t>
      </w:r>
      <w:r w:rsidRPr="00B972BE">
        <w:rPr>
          <w:rFonts w:ascii="Times New Roman" w:eastAsia="Times New Roman" w:hAnsi="Times New Roman" w:cs="Times New Roman"/>
          <w:b/>
          <w:bCs/>
          <w:i/>
          <w:iCs/>
          <w:color w:val="000000"/>
          <w:spacing w:val="-2"/>
          <w:sz w:val="20"/>
          <w:szCs w:val="20"/>
          <w:highlight w:val="yellow"/>
        </w:rPr>
        <w:t xml:space="preserve"> the </w:t>
      </w:r>
      <w:r>
        <w:rPr>
          <w:rFonts w:ascii="Times New Roman" w:eastAsia="Times New Roman" w:hAnsi="Times New Roman" w:cs="Times New Roman"/>
          <w:b/>
          <w:bCs/>
          <w:i/>
          <w:iCs/>
          <w:color w:val="000000"/>
          <w:spacing w:val="-2"/>
          <w:sz w:val="20"/>
          <w:szCs w:val="20"/>
          <w:highlight w:val="yellow"/>
        </w:rPr>
        <w:t>following row in this as shown below</w:t>
      </w:r>
      <w:r w:rsidRPr="00B972BE">
        <w:rPr>
          <w:rFonts w:ascii="Times New Roman" w:eastAsia="Times New Roman" w:hAnsi="Times New Roman" w:cs="Times New Roman"/>
          <w:b/>
          <w:bCs/>
          <w:i/>
          <w:iCs/>
          <w:color w:val="000000"/>
          <w:spacing w:val="-2"/>
          <w:sz w:val="20"/>
          <w:szCs w:val="20"/>
          <w:highlight w:val="yellow"/>
        </w:rPr>
        <w:t>:</w:t>
      </w:r>
    </w:p>
    <w:p w14:paraId="1573BEAD" w14:textId="77777777" w:rsidR="00356194" w:rsidRDefault="00356194" w:rsidP="00D7727C">
      <w:pPr>
        <w:widowControl w:val="0"/>
        <w:kinsoku w:val="0"/>
        <w:overflowPunct w:val="0"/>
        <w:autoSpaceDE w:val="0"/>
        <w:autoSpaceDN w:val="0"/>
        <w:adjustRightInd w:val="0"/>
        <w:spacing w:before="55" w:after="0" w:line="202" w:lineRule="exact"/>
        <w:rPr>
          <w:rFonts w:ascii="Times New Roman" w:eastAsia="Times New Roman" w:hAnsi="Times New Roman" w:cs="Times New Roman"/>
          <w:sz w:val="18"/>
          <w:szCs w:val="18"/>
        </w:rPr>
      </w:pPr>
    </w:p>
    <w:tbl>
      <w:tblPr>
        <w:tblW w:w="9510" w:type="dxa"/>
        <w:tblInd w:w="15" w:type="dxa"/>
        <w:tblLayout w:type="fixed"/>
        <w:tblCellMar>
          <w:left w:w="0" w:type="dxa"/>
          <w:right w:w="0" w:type="dxa"/>
        </w:tblCellMar>
        <w:tblLook w:val="0000" w:firstRow="0" w:lastRow="0" w:firstColumn="0" w:lastColumn="0" w:noHBand="0" w:noVBand="0"/>
      </w:tblPr>
      <w:tblGrid>
        <w:gridCol w:w="1700"/>
        <w:gridCol w:w="1200"/>
        <w:gridCol w:w="1840"/>
        <w:gridCol w:w="4770"/>
      </w:tblGrid>
      <w:tr w:rsidR="004A2C63" w14:paraId="10EAC5C5" w14:textId="77777777" w:rsidTr="00E5225A">
        <w:trPr>
          <w:trHeight w:val="310"/>
        </w:trPr>
        <w:tc>
          <w:tcPr>
            <w:tcW w:w="1700" w:type="dxa"/>
            <w:tcBorders>
              <w:top w:val="single" w:sz="12" w:space="0" w:color="000000"/>
              <w:left w:val="single" w:sz="12" w:space="0" w:color="000000"/>
              <w:bottom w:val="single" w:sz="12" w:space="0" w:color="000000"/>
              <w:right w:val="single" w:sz="2" w:space="0" w:color="000000"/>
            </w:tcBorders>
          </w:tcPr>
          <w:p w14:paraId="71B74FBD" w14:textId="77777777" w:rsidR="004A2C63" w:rsidRDefault="004A2C63" w:rsidP="00BC1F25">
            <w:pPr>
              <w:pStyle w:val="TableParagraph"/>
              <w:kinsoku w:val="0"/>
              <w:overflowPunct w:val="0"/>
              <w:spacing w:before="37"/>
              <w:ind w:left="601" w:right="590"/>
              <w:jc w:val="center"/>
              <w:rPr>
                <w:b/>
                <w:bCs/>
                <w:sz w:val="18"/>
                <w:szCs w:val="18"/>
                <w:u w:val="none"/>
              </w:rPr>
            </w:pPr>
            <w:r>
              <w:rPr>
                <w:b/>
                <w:bCs/>
                <w:sz w:val="18"/>
                <w:szCs w:val="18"/>
                <w:u w:val="none"/>
              </w:rPr>
              <w:t>Name</w:t>
            </w:r>
          </w:p>
        </w:tc>
        <w:tc>
          <w:tcPr>
            <w:tcW w:w="1200" w:type="dxa"/>
            <w:tcBorders>
              <w:top w:val="single" w:sz="12" w:space="0" w:color="000000"/>
              <w:left w:val="single" w:sz="2" w:space="0" w:color="000000"/>
              <w:bottom w:val="single" w:sz="12" w:space="0" w:color="000000"/>
              <w:right w:val="single" w:sz="2" w:space="0" w:color="000000"/>
            </w:tcBorders>
          </w:tcPr>
          <w:p w14:paraId="207B01BE" w14:textId="77777777" w:rsidR="004A2C63" w:rsidRDefault="004A2C63" w:rsidP="00BC1F25">
            <w:pPr>
              <w:pStyle w:val="TableParagraph"/>
              <w:kinsoku w:val="0"/>
              <w:overflowPunct w:val="0"/>
              <w:spacing w:before="37"/>
              <w:ind w:left="415"/>
              <w:rPr>
                <w:b/>
                <w:bCs/>
                <w:sz w:val="18"/>
                <w:szCs w:val="18"/>
                <w:u w:val="none"/>
              </w:rPr>
            </w:pPr>
            <w:r>
              <w:rPr>
                <w:b/>
                <w:bCs/>
                <w:sz w:val="18"/>
                <w:szCs w:val="18"/>
                <w:u w:val="none"/>
              </w:rPr>
              <w:t>Type</w:t>
            </w:r>
          </w:p>
        </w:tc>
        <w:tc>
          <w:tcPr>
            <w:tcW w:w="1840" w:type="dxa"/>
            <w:tcBorders>
              <w:top w:val="single" w:sz="12" w:space="0" w:color="000000"/>
              <w:left w:val="single" w:sz="2" w:space="0" w:color="000000"/>
              <w:bottom w:val="single" w:sz="12" w:space="0" w:color="000000"/>
              <w:right w:val="single" w:sz="2" w:space="0" w:color="000000"/>
            </w:tcBorders>
          </w:tcPr>
          <w:p w14:paraId="29FEA812" w14:textId="77777777" w:rsidR="004A2C63" w:rsidRDefault="004A2C63" w:rsidP="00BC1F25">
            <w:pPr>
              <w:pStyle w:val="TableParagraph"/>
              <w:kinsoku w:val="0"/>
              <w:overflowPunct w:val="0"/>
              <w:spacing w:before="37"/>
              <w:ind w:left="862"/>
              <w:rPr>
                <w:b/>
                <w:bCs/>
                <w:sz w:val="18"/>
                <w:szCs w:val="18"/>
                <w:u w:val="none"/>
              </w:rPr>
            </w:pPr>
            <w:r>
              <w:rPr>
                <w:b/>
                <w:bCs/>
                <w:sz w:val="18"/>
                <w:szCs w:val="18"/>
                <w:u w:val="none"/>
              </w:rPr>
              <w:t>Valid range</w:t>
            </w:r>
          </w:p>
        </w:tc>
        <w:tc>
          <w:tcPr>
            <w:tcW w:w="4770" w:type="dxa"/>
            <w:tcBorders>
              <w:top w:val="single" w:sz="12" w:space="0" w:color="000000"/>
              <w:left w:val="single" w:sz="2" w:space="0" w:color="000000"/>
              <w:bottom w:val="single" w:sz="12" w:space="0" w:color="000000"/>
              <w:right w:val="single" w:sz="12" w:space="0" w:color="000000"/>
            </w:tcBorders>
          </w:tcPr>
          <w:p w14:paraId="29829069" w14:textId="77777777" w:rsidR="004A2C63" w:rsidRDefault="004A2C63" w:rsidP="00BC1F25">
            <w:pPr>
              <w:pStyle w:val="TableParagraph"/>
              <w:kinsoku w:val="0"/>
              <w:overflowPunct w:val="0"/>
              <w:spacing w:before="37"/>
              <w:ind w:left="1163" w:right="1128"/>
              <w:jc w:val="center"/>
              <w:rPr>
                <w:b/>
                <w:bCs/>
                <w:sz w:val="18"/>
                <w:szCs w:val="18"/>
                <w:u w:val="none"/>
              </w:rPr>
            </w:pPr>
            <w:r>
              <w:rPr>
                <w:b/>
                <w:bCs/>
                <w:sz w:val="18"/>
                <w:szCs w:val="18"/>
                <w:u w:val="none"/>
              </w:rPr>
              <w:t>Description</w:t>
            </w:r>
          </w:p>
        </w:tc>
      </w:tr>
      <w:tr w:rsidR="004A2C63" w14:paraId="118CAFD8" w14:textId="77777777" w:rsidTr="00E5225A">
        <w:trPr>
          <w:trHeight w:val="22"/>
        </w:trPr>
        <w:tc>
          <w:tcPr>
            <w:tcW w:w="1700" w:type="dxa"/>
            <w:tcBorders>
              <w:top w:val="single" w:sz="2" w:space="0" w:color="000000"/>
              <w:left w:val="single" w:sz="12" w:space="0" w:color="000000"/>
              <w:bottom w:val="single" w:sz="2" w:space="0" w:color="000000"/>
              <w:right w:val="single" w:sz="2" w:space="0" w:color="000000"/>
            </w:tcBorders>
          </w:tcPr>
          <w:p w14:paraId="3CB19271" w14:textId="77777777" w:rsidR="004A2C63" w:rsidRDefault="004A2C63" w:rsidP="00BC1F25">
            <w:pPr>
              <w:pStyle w:val="TableParagraph"/>
              <w:kinsoku w:val="0"/>
              <w:overflowPunct w:val="0"/>
              <w:spacing w:before="9"/>
              <w:ind w:left="117"/>
              <w:rPr>
                <w:sz w:val="18"/>
                <w:szCs w:val="18"/>
                <w:u w:val="none"/>
              </w:rPr>
            </w:pPr>
            <w:proofErr w:type="spellStart"/>
            <w:r>
              <w:rPr>
                <w:sz w:val="18"/>
                <w:szCs w:val="18"/>
                <w:u w:val="none"/>
              </w:rPr>
              <w:t>BSSMaxIdlePeriod</w:t>
            </w:r>
            <w:proofErr w:type="spellEnd"/>
          </w:p>
        </w:tc>
        <w:tc>
          <w:tcPr>
            <w:tcW w:w="1200" w:type="dxa"/>
            <w:tcBorders>
              <w:top w:val="single" w:sz="2" w:space="0" w:color="000000"/>
              <w:left w:val="single" w:sz="2" w:space="0" w:color="000000"/>
              <w:bottom w:val="single" w:sz="2" w:space="0" w:color="000000"/>
              <w:right w:val="single" w:sz="2" w:space="0" w:color="000000"/>
            </w:tcBorders>
          </w:tcPr>
          <w:p w14:paraId="034BD272" w14:textId="77777777" w:rsidR="004A2C63" w:rsidRDefault="004A2C63" w:rsidP="00BC1F25">
            <w:pPr>
              <w:pStyle w:val="TableParagraph"/>
              <w:kinsoku w:val="0"/>
              <w:overflowPunct w:val="0"/>
              <w:spacing w:before="14" w:line="232" w:lineRule="auto"/>
              <w:ind w:left="130" w:right="250"/>
              <w:rPr>
                <w:sz w:val="18"/>
                <w:szCs w:val="18"/>
                <w:u w:val="none"/>
              </w:rPr>
            </w:pPr>
            <w:r>
              <w:rPr>
                <w:sz w:val="18"/>
                <w:szCs w:val="18"/>
                <w:u w:val="none"/>
              </w:rPr>
              <w:t>BSS Max Idle Period element</w:t>
            </w:r>
          </w:p>
        </w:tc>
        <w:tc>
          <w:tcPr>
            <w:tcW w:w="1840" w:type="dxa"/>
            <w:tcBorders>
              <w:top w:val="single" w:sz="2" w:space="0" w:color="000000"/>
              <w:left w:val="single" w:sz="2" w:space="0" w:color="000000"/>
              <w:bottom w:val="single" w:sz="2" w:space="0" w:color="000000"/>
              <w:right w:val="single" w:sz="2" w:space="0" w:color="000000"/>
            </w:tcBorders>
          </w:tcPr>
          <w:p w14:paraId="0ED50747" w14:textId="77777777" w:rsidR="004A2C63" w:rsidRDefault="004A2C63" w:rsidP="00BC1F25">
            <w:pPr>
              <w:pStyle w:val="TableParagraph"/>
              <w:kinsoku w:val="0"/>
              <w:overflowPunct w:val="0"/>
              <w:spacing w:before="14" w:line="232" w:lineRule="auto"/>
              <w:ind w:right="430" w:hanging="1"/>
              <w:rPr>
                <w:sz w:val="18"/>
                <w:szCs w:val="18"/>
                <w:u w:val="none"/>
              </w:rPr>
            </w:pPr>
            <w:r>
              <w:rPr>
                <w:sz w:val="18"/>
                <w:szCs w:val="18"/>
                <w:u w:val="none"/>
              </w:rPr>
              <w:t>As defined in 9.4.2.78 (BSS Max Idle Period element)</w:t>
            </w:r>
          </w:p>
        </w:tc>
        <w:tc>
          <w:tcPr>
            <w:tcW w:w="4770" w:type="dxa"/>
            <w:tcBorders>
              <w:top w:val="single" w:sz="2" w:space="0" w:color="000000"/>
              <w:left w:val="single" w:sz="2" w:space="0" w:color="000000"/>
              <w:bottom w:val="single" w:sz="2" w:space="0" w:color="000000"/>
              <w:right w:val="single" w:sz="12" w:space="0" w:color="000000"/>
            </w:tcBorders>
          </w:tcPr>
          <w:p w14:paraId="1D84FA8D" w14:textId="7374F1AE" w:rsidR="004A2C63" w:rsidRDefault="004A2C63" w:rsidP="003A06B1">
            <w:pPr>
              <w:pStyle w:val="TableParagraph"/>
              <w:suppressAutoHyphens/>
              <w:kinsoku w:val="0"/>
              <w:overflowPunct w:val="0"/>
              <w:spacing w:before="14" w:line="233" w:lineRule="auto"/>
              <w:ind w:left="130" w:right="130"/>
              <w:rPr>
                <w:sz w:val="18"/>
                <w:szCs w:val="18"/>
                <w:u w:val="none"/>
              </w:rPr>
            </w:pPr>
            <w:r>
              <w:rPr>
                <w:sz w:val="18"/>
                <w:szCs w:val="18"/>
                <w:u w:val="none"/>
              </w:rPr>
              <w:t xml:space="preserve">Indicates the BSS max idle period parameters of the AP or PCP </w:t>
            </w:r>
            <w:ins w:id="23" w:author="Abhishek Patil" w:date="2021-02-15T17:51:00Z">
              <w:r w:rsidR="00291A43" w:rsidRPr="00291A43">
                <w:rPr>
                  <w:sz w:val="18"/>
                  <w:szCs w:val="18"/>
                </w:rPr>
                <w:t xml:space="preserve">when association is not </w:t>
              </w:r>
            </w:ins>
            <w:ins w:id="24" w:author="Abhishek Patil" w:date="2021-02-20T09:43:00Z">
              <w:r w:rsidR="002203EA">
                <w:rPr>
                  <w:sz w:val="18"/>
                  <w:szCs w:val="18"/>
                </w:rPr>
                <w:t xml:space="preserve">for </w:t>
              </w:r>
            </w:ins>
            <w:ins w:id="25" w:author="Abhishek Patil" w:date="2021-02-15T17:51:00Z">
              <w:r w:rsidR="00291A43" w:rsidRPr="00291A43">
                <w:rPr>
                  <w:sz w:val="18"/>
                  <w:szCs w:val="18"/>
                </w:rPr>
                <w:t>a multi-link setup</w:t>
              </w:r>
            </w:ins>
            <w:del w:id="26" w:author="Abhishek Patil" w:date="2021-02-15T17:51:00Z">
              <w:r w:rsidDel="00291A43">
                <w:rPr>
                  <w:sz w:val="18"/>
                  <w:szCs w:val="18"/>
                  <w:u w:color="000000"/>
                </w:rPr>
                <w:delText>that is not</w:delText>
              </w:r>
              <w:r w:rsidDel="00291A43">
                <w:rPr>
                  <w:sz w:val="18"/>
                  <w:szCs w:val="18"/>
                  <w:u w:val="none"/>
                </w:rPr>
                <w:delText xml:space="preserve"> </w:delText>
              </w:r>
              <w:r w:rsidDel="00291A43">
                <w:rPr>
                  <w:sz w:val="18"/>
                  <w:szCs w:val="18"/>
                  <w:u w:color="000000"/>
                </w:rPr>
                <w:delText>affiliated</w:delText>
              </w:r>
              <w:r w:rsidDel="00291A43">
                <w:rPr>
                  <w:spacing w:val="-10"/>
                  <w:sz w:val="18"/>
                  <w:szCs w:val="18"/>
                  <w:u w:color="000000"/>
                </w:rPr>
                <w:delText xml:space="preserve"> </w:delText>
              </w:r>
              <w:r w:rsidDel="00291A43">
                <w:rPr>
                  <w:sz w:val="18"/>
                  <w:szCs w:val="18"/>
                  <w:u w:color="000000"/>
                </w:rPr>
                <w:delText>with</w:delText>
              </w:r>
              <w:r w:rsidDel="00291A43">
                <w:rPr>
                  <w:spacing w:val="-9"/>
                  <w:sz w:val="18"/>
                  <w:szCs w:val="18"/>
                  <w:u w:color="000000"/>
                </w:rPr>
                <w:delText xml:space="preserve"> </w:delText>
              </w:r>
              <w:r w:rsidDel="00291A43">
                <w:rPr>
                  <w:sz w:val="18"/>
                  <w:szCs w:val="18"/>
                  <w:u w:color="000000"/>
                </w:rPr>
                <w:delText>an</w:delText>
              </w:r>
              <w:r w:rsidDel="00291A43">
                <w:rPr>
                  <w:spacing w:val="-9"/>
                  <w:sz w:val="18"/>
                  <w:szCs w:val="18"/>
                  <w:u w:color="000000"/>
                </w:rPr>
                <w:delText xml:space="preserve"> </w:delText>
              </w:r>
              <w:r w:rsidDel="00291A43">
                <w:rPr>
                  <w:sz w:val="18"/>
                  <w:szCs w:val="18"/>
                  <w:u w:color="000000"/>
                </w:rPr>
                <w:delText>AP</w:delText>
              </w:r>
              <w:r w:rsidDel="00291A43">
                <w:rPr>
                  <w:spacing w:val="-8"/>
                  <w:sz w:val="18"/>
                  <w:szCs w:val="18"/>
                  <w:u w:color="000000"/>
                </w:rPr>
                <w:delText xml:space="preserve"> </w:delText>
              </w:r>
              <w:r w:rsidDel="00291A43">
                <w:rPr>
                  <w:sz w:val="18"/>
                  <w:szCs w:val="18"/>
                  <w:u w:color="000000"/>
                </w:rPr>
                <w:delText>MLD</w:delText>
              </w:r>
              <w:r w:rsidDel="00291A43">
                <w:rPr>
                  <w:spacing w:val="-8"/>
                  <w:sz w:val="18"/>
                  <w:szCs w:val="18"/>
                  <w:u w:color="000000"/>
                </w:rPr>
                <w:delText xml:space="preserve"> </w:delText>
              </w:r>
              <w:r w:rsidDel="00291A43">
                <w:rPr>
                  <w:sz w:val="18"/>
                  <w:szCs w:val="18"/>
                  <w:u w:color="000000"/>
                </w:rPr>
                <w:delText>or</w:delText>
              </w:r>
              <w:r w:rsidDel="00291A43">
                <w:rPr>
                  <w:spacing w:val="-10"/>
                  <w:sz w:val="18"/>
                  <w:szCs w:val="18"/>
                  <w:u w:color="000000"/>
                </w:rPr>
                <w:delText xml:space="preserve"> </w:delText>
              </w:r>
              <w:r w:rsidDel="00291A43">
                <w:rPr>
                  <w:sz w:val="18"/>
                  <w:szCs w:val="18"/>
                  <w:u w:color="000000"/>
                </w:rPr>
                <w:delText>is</w:delText>
              </w:r>
              <w:r w:rsidDel="00291A43">
                <w:rPr>
                  <w:spacing w:val="-8"/>
                  <w:sz w:val="18"/>
                  <w:szCs w:val="18"/>
                  <w:u w:color="000000"/>
                </w:rPr>
                <w:delText xml:space="preserve"> </w:delText>
              </w:r>
              <w:r w:rsidDel="00291A43">
                <w:rPr>
                  <w:sz w:val="18"/>
                  <w:szCs w:val="18"/>
                  <w:u w:color="000000"/>
                </w:rPr>
                <w:delText>affiliated</w:delText>
              </w:r>
              <w:r w:rsidDel="00291A43">
                <w:rPr>
                  <w:sz w:val="18"/>
                  <w:szCs w:val="18"/>
                  <w:u w:val="none"/>
                </w:rPr>
                <w:delText xml:space="preserve"> </w:delText>
              </w:r>
              <w:r w:rsidDel="00291A43">
                <w:rPr>
                  <w:sz w:val="18"/>
                  <w:szCs w:val="18"/>
                  <w:u w:color="000000"/>
                </w:rPr>
                <w:delText>with an AP MLD and is performing</w:delText>
              </w:r>
              <w:r w:rsidDel="00291A43">
                <w:rPr>
                  <w:sz w:val="18"/>
                  <w:szCs w:val="18"/>
                  <w:u w:val="none"/>
                </w:rPr>
                <w:delText xml:space="preserve"> </w:delText>
              </w:r>
              <w:r w:rsidDel="00291A43">
                <w:rPr>
                  <w:sz w:val="18"/>
                  <w:szCs w:val="18"/>
                  <w:u w:color="000000"/>
                </w:rPr>
                <w:delText>association with a STA that is not</w:delText>
              </w:r>
              <w:r w:rsidDel="00291A43">
                <w:rPr>
                  <w:sz w:val="18"/>
                  <w:szCs w:val="18"/>
                  <w:u w:val="none"/>
                </w:rPr>
                <w:delText xml:space="preserve"> </w:delText>
              </w:r>
              <w:r w:rsidDel="00291A43">
                <w:rPr>
                  <w:sz w:val="18"/>
                  <w:szCs w:val="18"/>
                  <w:u w:color="000000"/>
                </w:rPr>
                <w:delText>affiliated</w:delText>
              </w:r>
              <w:r w:rsidDel="00291A43">
                <w:rPr>
                  <w:spacing w:val="-9"/>
                  <w:sz w:val="18"/>
                  <w:szCs w:val="18"/>
                  <w:u w:color="000000"/>
                </w:rPr>
                <w:delText xml:space="preserve"> </w:delText>
              </w:r>
              <w:r w:rsidDel="00291A43">
                <w:rPr>
                  <w:sz w:val="18"/>
                  <w:szCs w:val="18"/>
                  <w:u w:color="000000"/>
                </w:rPr>
                <w:delText>with</w:delText>
              </w:r>
              <w:r w:rsidDel="00291A43">
                <w:rPr>
                  <w:spacing w:val="-9"/>
                  <w:sz w:val="18"/>
                  <w:szCs w:val="18"/>
                  <w:u w:color="000000"/>
                </w:rPr>
                <w:delText xml:space="preserve"> </w:delText>
              </w:r>
              <w:r w:rsidDel="00291A43">
                <w:rPr>
                  <w:sz w:val="18"/>
                  <w:szCs w:val="18"/>
                  <w:u w:color="000000"/>
                </w:rPr>
                <w:delText>a</w:delText>
              </w:r>
              <w:r w:rsidDel="00291A43">
                <w:rPr>
                  <w:spacing w:val="-8"/>
                  <w:sz w:val="18"/>
                  <w:szCs w:val="18"/>
                  <w:u w:color="000000"/>
                </w:rPr>
                <w:delText xml:space="preserve"> </w:delText>
              </w:r>
              <w:r w:rsidDel="00291A43">
                <w:rPr>
                  <w:sz w:val="18"/>
                  <w:szCs w:val="18"/>
                  <w:u w:color="000000"/>
                </w:rPr>
                <w:delText>non-AP</w:delText>
              </w:r>
              <w:r w:rsidDel="00291A43">
                <w:rPr>
                  <w:spacing w:val="-8"/>
                  <w:sz w:val="18"/>
                  <w:szCs w:val="18"/>
                  <w:u w:color="000000"/>
                </w:rPr>
                <w:delText xml:space="preserve"> </w:delText>
              </w:r>
              <w:r w:rsidDel="00291A43">
                <w:rPr>
                  <w:sz w:val="18"/>
                  <w:szCs w:val="18"/>
                  <w:u w:color="000000"/>
                </w:rPr>
                <w:delText>MLD</w:delText>
              </w:r>
            </w:del>
            <w:r>
              <w:rPr>
                <w:sz w:val="18"/>
                <w:szCs w:val="18"/>
                <w:u w:color="000000"/>
              </w:rPr>
              <w:t>;</w:t>
            </w:r>
            <w:r>
              <w:rPr>
                <w:spacing w:val="-7"/>
                <w:sz w:val="18"/>
                <w:szCs w:val="18"/>
                <w:u w:color="000000"/>
              </w:rPr>
              <w:t xml:space="preserve"> </w:t>
            </w:r>
            <w:r>
              <w:rPr>
                <w:sz w:val="18"/>
                <w:szCs w:val="18"/>
                <w:u w:color="000000"/>
              </w:rPr>
              <w:t>otherwise</w:t>
            </w:r>
            <w:r>
              <w:rPr>
                <w:sz w:val="18"/>
                <w:szCs w:val="18"/>
                <w:u w:val="none"/>
              </w:rPr>
              <w:t xml:space="preserve"> </w:t>
            </w:r>
            <w:r>
              <w:rPr>
                <w:sz w:val="18"/>
                <w:szCs w:val="18"/>
                <w:u w:color="000000"/>
              </w:rPr>
              <w:t>indicates the MLD max idle period</w:t>
            </w:r>
            <w:r>
              <w:rPr>
                <w:sz w:val="18"/>
                <w:szCs w:val="18"/>
                <w:u w:val="none"/>
              </w:rPr>
              <w:t xml:space="preserve"> </w:t>
            </w:r>
            <w:r>
              <w:rPr>
                <w:sz w:val="18"/>
                <w:szCs w:val="18"/>
                <w:u w:color="000000"/>
              </w:rPr>
              <w:t>parameter of the AP MLD</w:t>
            </w:r>
            <w:r>
              <w:rPr>
                <w:sz w:val="18"/>
                <w:szCs w:val="18"/>
                <w:u w:val="none"/>
              </w:rPr>
              <w:t>. This parameter is present if dot11WirelessManagementImplemented is true or dot11S1GOptionImplemented is true; otherwise not</w:t>
            </w:r>
            <w:r>
              <w:rPr>
                <w:spacing w:val="-4"/>
                <w:sz w:val="18"/>
                <w:szCs w:val="18"/>
                <w:u w:val="none"/>
              </w:rPr>
              <w:t xml:space="preserve"> </w:t>
            </w:r>
            <w:r>
              <w:rPr>
                <w:sz w:val="18"/>
                <w:szCs w:val="18"/>
                <w:u w:val="none"/>
              </w:rPr>
              <w:t>present.</w:t>
            </w:r>
          </w:p>
        </w:tc>
      </w:tr>
    </w:tbl>
    <w:p w14:paraId="04F7A717" w14:textId="712CE2A8" w:rsidR="0059222E" w:rsidRDefault="0059222E" w:rsidP="0059222E">
      <w:pPr>
        <w:widowControl w:val="0"/>
        <w:tabs>
          <w:tab w:val="left" w:pos="659"/>
        </w:tabs>
        <w:kinsoku w:val="0"/>
        <w:overflowPunct w:val="0"/>
        <w:autoSpaceDE w:val="0"/>
        <w:autoSpaceDN w:val="0"/>
        <w:adjustRightInd w:val="0"/>
        <w:spacing w:before="120" w:after="0" w:line="308" w:lineRule="exact"/>
        <w:outlineLvl w:val="2"/>
        <w:rPr>
          <w:rFonts w:ascii="Arial" w:eastAsia="Times New Roman" w:hAnsi="Arial" w:cs="Arial"/>
          <w:b/>
          <w:bCs/>
          <w:sz w:val="20"/>
          <w:szCs w:val="20"/>
        </w:rPr>
      </w:pPr>
      <w:r w:rsidRPr="0059222E">
        <w:rPr>
          <w:rFonts w:ascii="Arial" w:eastAsia="Times New Roman" w:hAnsi="Arial" w:cs="Arial"/>
          <w:b/>
          <w:bCs/>
          <w:sz w:val="20"/>
          <w:szCs w:val="20"/>
        </w:rPr>
        <w:lastRenderedPageBreak/>
        <w:t xml:space="preserve">6.3.8.5.2 Semantics of the service </w:t>
      </w:r>
      <w:proofErr w:type="gramStart"/>
      <w:r w:rsidRPr="0059222E">
        <w:rPr>
          <w:rFonts w:ascii="Arial" w:eastAsia="Times New Roman" w:hAnsi="Arial" w:cs="Arial"/>
          <w:b/>
          <w:bCs/>
          <w:sz w:val="20"/>
          <w:szCs w:val="20"/>
        </w:rPr>
        <w:t>primitive</w:t>
      </w:r>
      <w:r w:rsidR="00C15EE9" w:rsidRPr="00C15EE9">
        <w:rPr>
          <w:rFonts w:ascii="Times New Roman" w:eastAsia="Times New Roman" w:hAnsi="Times New Roman" w:cs="Times New Roman"/>
          <w:sz w:val="20"/>
          <w:szCs w:val="20"/>
          <w:highlight w:val="yellow"/>
        </w:rPr>
        <w:t>[</w:t>
      </w:r>
      <w:proofErr w:type="gramEnd"/>
      <w:r w:rsidR="00C15EE9" w:rsidRPr="00C15EE9">
        <w:rPr>
          <w:rFonts w:ascii="Times New Roman" w:eastAsia="Times New Roman" w:hAnsi="Times New Roman" w:cs="Times New Roman"/>
          <w:sz w:val="20"/>
          <w:szCs w:val="20"/>
          <w:highlight w:val="yellow"/>
        </w:rPr>
        <w:t>CID 1027]</w:t>
      </w:r>
    </w:p>
    <w:p w14:paraId="7937A1A8" w14:textId="77777777" w:rsidR="0059222E" w:rsidRPr="00B972BE" w:rsidRDefault="0059222E" w:rsidP="0059222E">
      <w:pPr>
        <w:spacing w:before="120" w:after="0" w:line="240" w:lineRule="auto"/>
        <w:rPr>
          <w:rFonts w:ascii="Times New Roman" w:eastAsia="Times New Roman" w:hAnsi="Times New Roman" w:cs="Times New Roman"/>
          <w:b/>
          <w:bCs/>
          <w:i/>
          <w:iCs/>
          <w:color w:val="000000"/>
          <w:spacing w:val="-2"/>
          <w:sz w:val="20"/>
          <w:szCs w:val="20"/>
        </w:rPr>
      </w:pPr>
      <w:proofErr w:type="spellStart"/>
      <w:r w:rsidRPr="00B972BE">
        <w:rPr>
          <w:rFonts w:ascii="Times New Roman" w:eastAsia="Times New Roman" w:hAnsi="Times New Roman" w:cs="Times New Roman"/>
          <w:b/>
          <w:bCs/>
          <w:i/>
          <w:iCs/>
          <w:color w:val="000000"/>
          <w:spacing w:val="-2"/>
          <w:sz w:val="20"/>
          <w:szCs w:val="20"/>
          <w:highlight w:val="yellow"/>
        </w:rPr>
        <w:t>TGbe</w:t>
      </w:r>
      <w:proofErr w:type="spellEnd"/>
      <w:r w:rsidRPr="00B972BE">
        <w:rPr>
          <w:rFonts w:ascii="Times New Roman" w:eastAsia="Times New Roman" w:hAnsi="Times New Roman" w:cs="Times New Roman"/>
          <w:b/>
          <w:bCs/>
          <w:i/>
          <w:iCs/>
          <w:color w:val="000000"/>
          <w:spacing w:val="-2"/>
          <w:sz w:val="20"/>
          <w:szCs w:val="20"/>
          <w:highlight w:val="yellow"/>
        </w:rPr>
        <w:t xml:space="preserve"> editor: Please </w:t>
      </w:r>
      <w:r>
        <w:rPr>
          <w:rFonts w:ascii="Times New Roman" w:eastAsia="Times New Roman" w:hAnsi="Times New Roman" w:cs="Times New Roman"/>
          <w:b/>
          <w:bCs/>
          <w:i/>
          <w:iCs/>
          <w:color w:val="000000"/>
          <w:spacing w:val="-2"/>
          <w:sz w:val="20"/>
          <w:szCs w:val="20"/>
          <w:highlight w:val="yellow"/>
        </w:rPr>
        <w:t>modify</w:t>
      </w:r>
      <w:r w:rsidRPr="00B972BE">
        <w:rPr>
          <w:rFonts w:ascii="Times New Roman" w:eastAsia="Times New Roman" w:hAnsi="Times New Roman" w:cs="Times New Roman"/>
          <w:b/>
          <w:bCs/>
          <w:i/>
          <w:iCs/>
          <w:color w:val="000000"/>
          <w:spacing w:val="-2"/>
          <w:sz w:val="20"/>
          <w:szCs w:val="20"/>
          <w:highlight w:val="yellow"/>
        </w:rPr>
        <w:t xml:space="preserve"> the </w:t>
      </w:r>
      <w:r>
        <w:rPr>
          <w:rFonts w:ascii="Times New Roman" w:eastAsia="Times New Roman" w:hAnsi="Times New Roman" w:cs="Times New Roman"/>
          <w:b/>
          <w:bCs/>
          <w:i/>
          <w:iCs/>
          <w:color w:val="000000"/>
          <w:spacing w:val="-2"/>
          <w:sz w:val="20"/>
          <w:szCs w:val="20"/>
          <w:highlight w:val="yellow"/>
        </w:rPr>
        <w:t>following row in this as shown below</w:t>
      </w:r>
      <w:r w:rsidRPr="00B972BE">
        <w:rPr>
          <w:rFonts w:ascii="Times New Roman" w:eastAsia="Times New Roman" w:hAnsi="Times New Roman" w:cs="Times New Roman"/>
          <w:b/>
          <w:bCs/>
          <w:i/>
          <w:iCs/>
          <w:color w:val="000000"/>
          <w:spacing w:val="-2"/>
          <w:sz w:val="20"/>
          <w:szCs w:val="20"/>
          <w:highlight w:val="yellow"/>
        </w:rPr>
        <w:t>:</w:t>
      </w:r>
    </w:p>
    <w:tbl>
      <w:tblPr>
        <w:tblW w:w="9420" w:type="dxa"/>
        <w:tblInd w:w="15" w:type="dxa"/>
        <w:tblLayout w:type="fixed"/>
        <w:tblCellMar>
          <w:left w:w="0" w:type="dxa"/>
          <w:right w:w="0" w:type="dxa"/>
        </w:tblCellMar>
        <w:tblLook w:val="0000" w:firstRow="0" w:lastRow="0" w:firstColumn="0" w:lastColumn="0" w:noHBand="0" w:noVBand="0"/>
      </w:tblPr>
      <w:tblGrid>
        <w:gridCol w:w="1699"/>
        <w:gridCol w:w="1301"/>
        <w:gridCol w:w="1740"/>
        <w:gridCol w:w="4680"/>
      </w:tblGrid>
      <w:tr w:rsidR="00C21627" w14:paraId="0AD8A49E" w14:textId="77777777" w:rsidTr="000F2974">
        <w:trPr>
          <w:trHeight w:val="309"/>
        </w:trPr>
        <w:tc>
          <w:tcPr>
            <w:tcW w:w="1699" w:type="dxa"/>
            <w:tcBorders>
              <w:top w:val="single" w:sz="12" w:space="0" w:color="000000"/>
              <w:left w:val="single" w:sz="12" w:space="0" w:color="000000"/>
              <w:bottom w:val="single" w:sz="12" w:space="0" w:color="000000"/>
              <w:right w:val="single" w:sz="2" w:space="0" w:color="000000"/>
            </w:tcBorders>
          </w:tcPr>
          <w:p w14:paraId="4242A2BA" w14:textId="77777777" w:rsidR="00C21627" w:rsidRDefault="00C21627" w:rsidP="00BC1F25">
            <w:pPr>
              <w:pStyle w:val="TableParagraph"/>
              <w:kinsoku w:val="0"/>
              <w:overflowPunct w:val="0"/>
              <w:spacing w:before="36"/>
              <w:ind w:left="601" w:right="589"/>
              <w:jc w:val="center"/>
              <w:rPr>
                <w:b/>
                <w:bCs/>
                <w:sz w:val="18"/>
                <w:szCs w:val="18"/>
                <w:u w:val="none"/>
              </w:rPr>
            </w:pPr>
            <w:r>
              <w:rPr>
                <w:b/>
                <w:bCs/>
                <w:sz w:val="18"/>
                <w:szCs w:val="18"/>
                <w:u w:val="none"/>
              </w:rPr>
              <w:t>Name</w:t>
            </w:r>
          </w:p>
        </w:tc>
        <w:tc>
          <w:tcPr>
            <w:tcW w:w="1301" w:type="dxa"/>
            <w:tcBorders>
              <w:top w:val="single" w:sz="12" w:space="0" w:color="000000"/>
              <w:left w:val="single" w:sz="2" w:space="0" w:color="000000"/>
              <w:bottom w:val="single" w:sz="12" w:space="0" w:color="000000"/>
              <w:right w:val="single" w:sz="2" w:space="0" w:color="000000"/>
            </w:tcBorders>
          </w:tcPr>
          <w:p w14:paraId="11698793" w14:textId="77777777" w:rsidR="00C21627" w:rsidRDefault="00C21627" w:rsidP="00BC1F25">
            <w:pPr>
              <w:pStyle w:val="TableParagraph"/>
              <w:kinsoku w:val="0"/>
              <w:overflowPunct w:val="0"/>
              <w:spacing w:before="36"/>
              <w:ind w:left="444" w:right="420"/>
              <w:jc w:val="center"/>
              <w:rPr>
                <w:b/>
                <w:bCs/>
                <w:sz w:val="18"/>
                <w:szCs w:val="18"/>
                <w:u w:val="none"/>
              </w:rPr>
            </w:pPr>
            <w:r>
              <w:rPr>
                <w:b/>
                <w:bCs/>
                <w:sz w:val="18"/>
                <w:szCs w:val="18"/>
                <w:u w:val="none"/>
              </w:rPr>
              <w:t>Type</w:t>
            </w:r>
          </w:p>
        </w:tc>
        <w:tc>
          <w:tcPr>
            <w:tcW w:w="1740" w:type="dxa"/>
            <w:tcBorders>
              <w:top w:val="single" w:sz="12" w:space="0" w:color="000000"/>
              <w:left w:val="single" w:sz="2" w:space="0" w:color="000000"/>
              <w:bottom w:val="single" w:sz="12" w:space="0" w:color="000000"/>
              <w:right w:val="single" w:sz="2" w:space="0" w:color="000000"/>
            </w:tcBorders>
          </w:tcPr>
          <w:p w14:paraId="1882C941" w14:textId="77777777" w:rsidR="00C21627" w:rsidRDefault="00C21627" w:rsidP="00BC1F25">
            <w:pPr>
              <w:pStyle w:val="TableParagraph"/>
              <w:kinsoku w:val="0"/>
              <w:overflowPunct w:val="0"/>
              <w:spacing w:before="36"/>
              <w:ind w:left="757"/>
              <w:rPr>
                <w:b/>
                <w:bCs/>
                <w:sz w:val="18"/>
                <w:szCs w:val="18"/>
                <w:u w:val="none"/>
              </w:rPr>
            </w:pPr>
            <w:r>
              <w:rPr>
                <w:b/>
                <w:bCs/>
                <w:sz w:val="18"/>
                <w:szCs w:val="18"/>
                <w:u w:val="none"/>
              </w:rPr>
              <w:t>Valid range</w:t>
            </w:r>
          </w:p>
        </w:tc>
        <w:tc>
          <w:tcPr>
            <w:tcW w:w="4680" w:type="dxa"/>
            <w:tcBorders>
              <w:top w:val="single" w:sz="12" w:space="0" w:color="000000"/>
              <w:left w:val="single" w:sz="2" w:space="0" w:color="000000"/>
              <w:bottom w:val="single" w:sz="12" w:space="0" w:color="000000"/>
              <w:right w:val="single" w:sz="12" w:space="0" w:color="000000"/>
            </w:tcBorders>
          </w:tcPr>
          <w:p w14:paraId="6C6F7497" w14:textId="77777777" w:rsidR="00C21627" w:rsidRDefault="00C21627" w:rsidP="00BC1F25">
            <w:pPr>
              <w:pStyle w:val="TableParagraph"/>
              <w:kinsoku w:val="0"/>
              <w:overflowPunct w:val="0"/>
              <w:spacing w:before="36"/>
              <w:ind w:left="1148" w:right="1112"/>
              <w:jc w:val="center"/>
              <w:rPr>
                <w:b/>
                <w:bCs/>
                <w:sz w:val="18"/>
                <w:szCs w:val="18"/>
                <w:u w:val="none"/>
              </w:rPr>
            </w:pPr>
            <w:r>
              <w:rPr>
                <w:b/>
                <w:bCs/>
                <w:sz w:val="18"/>
                <w:szCs w:val="18"/>
                <w:u w:val="none"/>
              </w:rPr>
              <w:t>Description</w:t>
            </w:r>
          </w:p>
        </w:tc>
      </w:tr>
      <w:tr w:rsidR="00C21627" w14:paraId="4CF808AF" w14:textId="77777777" w:rsidTr="000F2974">
        <w:trPr>
          <w:trHeight w:val="1183"/>
        </w:trPr>
        <w:tc>
          <w:tcPr>
            <w:tcW w:w="1699" w:type="dxa"/>
            <w:tcBorders>
              <w:top w:val="single" w:sz="2" w:space="0" w:color="000000"/>
              <w:left w:val="single" w:sz="12" w:space="0" w:color="000000"/>
              <w:bottom w:val="single" w:sz="2" w:space="0" w:color="000000"/>
              <w:right w:val="single" w:sz="2" w:space="0" w:color="000000"/>
            </w:tcBorders>
          </w:tcPr>
          <w:p w14:paraId="1298F9A5" w14:textId="77777777" w:rsidR="00C21627" w:rsidRDefault="00C21627" w:rsidP="00BC1F25">
            <w:pPr>
              <w:pStyle w:val="TableParagraph"/>
              <w:kinsoku w:val="0"/>
              <w:overflowPunct w:val="0"/>
              <w:spacing w:before="9"/>
              <w:ind w:left="117"/>
              <w:rPr>
                <w:sz w:val="18"/>
                <w:szCs w:val="18"/>
                <w:u w:val="none"/>
              </w:rPr>
            </w:pPr>
            <w:proofErr w:type="spellStart"/>
            <w:r>
              <w:rPr>
                <w:sz w:val="18"/>
                <w:szCs w:val="18"/>
                <w:u w:val="none"/>
              </w:rPr>
              <w:t>BSSMaxIdlePeriod</w:t>
            </w:r>
            <w:proofErr w:type="spellEnd"/>
          </w:p>
        </w:tc>
        <w:tc>
          <w:tcPr>
            <w:tcW w:w="1301" w:type="dxa"/>
            <w:tcBorders>
              <w:top w:val="single" w:sz="2" w:space="0" w:color="000000"/>
              <w:left w:val="single" w:sz="2" w:space="0" w:color="000000"/>
              <w:bottom w:val="single" w:sz="2" w:space="0" w:color="000000"/>
              <w:right w:val="single" w:sz="2" w:space="0" w:color="000000"/>
            </w:tcBorders>
          </w:tcPr>
          <w:p w14:paraId="11ADFD65" w14:textId="77777777" w:rsidR="00C21627" w:rsidRDefault="00C21627" w:rsidP="00BC1F25">
            <w:pPr>
              <w:pStyle w:val="TableParagraph"/>
              <w:kinsoku w:val="0"/>
              <w:overflowPunct w:val="0"/>
              <w:spacing w:before="14" w:line="232" w:lineRule="auto"/>
              <w:ind w:right="127"/>
              <w:rPr>
                <w:sz w:val="18"/>
                <w:szCs w:val="18"/>
                <w:u w:val="none"/>
              </w:rPr>
            </w:pPr>
            <w:r>
              <w:rPr>
                <w:sz w:val="18"/>
                <w:szCs w:val="18"/>
                <w:u w:val="none"/>
              </w:rPr>
              <w:t>BSS Max Idle Period element</w:t>
            </w:r>
          </w:p>
        </w:tc>
        <w:tc>
          <w:tcPr>
            <w:tcW w:w="1740" w:type="dxa"/>
            <w:tcBorders>
              <w:top w:val="single" w:sz="2" w:space="0" w:color="000000"/>
              <w:left w:val="single" w:sz="2" w:space="0" w:color="000000"/>
              <w:bottom w:val="single" w:sz="2" w:space="0" w:color="000000"/>
              <w:right w:val="single" w:sz="2" w:space="0" w:color="000000"/>
            </w:tcBorders>
          </w:tcPr>
          <w:p w14:paraId="5ADEC5FC" w14:textId="77777777" w:rsidR="00C21627" w:rsidRDefault="00C21627" w:rsidP="00BC1F25">
            <w:pPr>
              <w:pStyle w:val="TableParagraph"/>
              <w:kinsoku w:val="0"/>
              <w:overflowPunct w:val="0"/>
              <w:spacing w:before="14" w:line="232" w:lineRule="auto"/>
              <w:ind w:right="221"/>
              <w:rPr>
                <w:sz w:val="18"/>
                <w:szCs w:val="18"/>
                <w:u w:val="none"/>
              </w:rPr>
            </w:pPr>
            <w:r>
              <w:rPr>
                <w:sz w:val="18"/>
                <w:szCs w:val="18"/>
                <w:u w:val="none"/>
              </w:rPr>
              <w:t>As defined in 9.4.2.78 (BSS Max Idle Period element)</w:t>
            </w:r>
          </w:p>
        </w:tc>
        <w:tc>
          <w:tcPr>
            <w:tcW w:w="4680" w:type="dxa"/>
            <w:tcBorders>
              <w:top w:val="single" w:sz="2" w:space="0" w:color="000000"/>
              <w:left w:val="single" w:sz="2" w:space="0" w:color="000000"/>
              <w:bottom w:val="single" w:sz="2" w:space="0" w:color="000000"/>
              <w:right w:val="single" w:sz="12" w:space="0" w:color="000000"/>
            </w:tcBorders>
          </w:tcPr>
          <w:p w14:paraId="2F5E3A87" w14:textId="708E6C90" w:rsidR="00C21627" w:rsidRDefault="00C21627" w:rsidP="009D5F3F">
            <w:pPr>
              <w:pStyle w:val="TableParagraph"/>
              <w:suppressAutoHyphens/>
              <w:kinsoku w:val="0"/>
              <w:overflowPunct w:val="0"/>
              <w:spacing w:before="14" w:line="233" w:lineRule="auto"/>
              <w:ind w:left="130" w:right="115"/>
              <w:rPr>
                <w:sz w:val="18"/>
                <w:szCs w:val="18"/>
                <w:u w:val="none"/>
              </w:rPr>
            </w:pPr>
            <w:r>
              <w:rPr>
                <w:sz w:val="18"/>
                <w:szCs w:val="18"/>
                <w:u w:val="none"/>
              </w:rPr>
              <w:t xml:space="preserve">Indicates the BSS max idle period parameters of the AP or PCP </w:t>
            </w:r>
            <w:ins w:id="27" w:author="Abhishek Patil" w:date="2021-02-15T17:53:00Z">
              <w:r w:rsidR="00B90BE6" w:rsidRPr="00291A43">
                <w:rPr>
                  <w:sz w:val="18"/>
                  <w:szCs w:val="18"/>
                </w:rPr>
                <w:t xml:space="preserve">when association is not </w:t>
              </w:r>
            </w:ins>
            <w:ins w:id="28" w:author="Abhishek Patil" w:date="2021-02-20T09:43:00Z">
              <w:r w:rsidR="002203EA">
                <w:rPr>
                  <w:sz w:val="18"/>
                  <w:szCs w:val="18"/>
                </w:rPr>
                <w:t xml:space="preserve">for </w:t>
              </w:r>
            </w:ins>
            <w:ins w:id="29" w:author="Abhishek Patil" w:date="2021-02-15T17:53:00Z">
              <w:r w:rsidR="00B90BE6" w:rsidRPr="00291A43">
                <w:rPr>
                  <w:sz w:val="18"/>
                  <w:szCs w:val="18"/>
                </w:rPr>
                <w:t>a multi-link setup</w:t>
              </w:r>
            </w:ins>
            <w:del w:id="30" w:author="Abhishek Patil" w:date="2021-02-15T17:53:00Z">
              <w:r w:rsidDel="00B90BE6">
                <w:rPr>
                  <w:sz w:val="18"/>
                  <w:szCs w:val="18"/>
                  <w:u w:color="000000"/>
                </w:rPr>
                <w:delText>that is not</w:delText>
              </w:r>
              <w:r w:rsidDel="00B90BE6">
                <w:rPr>
                  <w:sz w:val="18"/>
                  <w:szCs w:val="18"/>
                  <w:u w:val="none"/>
                </w:rPr>
                <w:delText xml:space="preserve"> </w:delText>
              </w:r>
              <w:r w:rsidDel="00B90BE6">
                <w:rPr>
                  <w:sz w:val="18"/>
                  <w:szCs w:val="18"/>
                  <w:u w:color="000000"/>
                </w:rPr>
                <w:delText>affiliated</w:delText>
              </w:r>
              <w:r w:rsidDel="00B90BE6">
                <w:rPr>
                  <w:spacing w:val="-12"/>
                  <w:sz w:val="18"/>
                  <w:szCs w:val="18"/>
                  <w:u w:color="000000"/>
                </w:rPr>
                <w:delText xml:space="preserve"> </w:delText>
              </w:r>
              <w:r w:rsidDel="00B90BE6">
                <w:rPr>
                  <w:sz w:val="18"/>
                  <w:szCs w:val="18"/>
                  <w:u w:color="000000"/>
                </w:rPr>
                <w:delText>with</w:delText>
              </w:r>
              <w:r w:rsidDel="00B90BE6">
                <w:rPr>
                  <w:spacing w:val="-12"/>
                  <w:sz w:val="18"/>
                  <w:szCs w:val="18"/>
                  <w:u w:color="000000"/>
                </w:rPr>
                <w:delText xml:space="preserve"> </w:delText>
              </w:r>
              <w:r w:rsidDel="00B90BE6">
                <w:rPr>
                  <w:sz w:val="18"/>
                  <w:szCs w:val="18"/>
                  <w:u w:color="000000"/>
                </w:rPr>
                <w:delText>an</w:delText>
              </w:r>
              <w:r w:rsidDel="00B90BE6">
                <w:rPr>
                  <w:spacing w:val="-10"/>
                  <w:sz w:val="18"/>
                  <w:szCs w:val="18"/>
                  <w:u w:color="000000"/>
                </w:rPr>
                <w:delText xml:space="preserve"> </w:delText>
              </w:r>
              <w:r w:rsidDel="00B90BE6">
                <w:rPr>
                  <w:sz w:val="18"/>
                  <w:szCs w:val="18"/>
                  <w:u w:color="000000"/>
                </w:rPr>
                <w:delText>AP</w:delText>
              </w:r>
              <w:r w:rsidDel="00B90BE6">
                <w:rPr>
                  <w:spacing w:val="-11"/>
                  <w:sz w:val="18"/>
                  <w:szCs w:val="18"/>
                  <w:u w:color="000000"/>
                </w:rPr>
                <w:delText xml:space="preserve"> </w:delText>
              </w:r>
              <w:r w:rsidDel="00B90BE6">
                <w:rPr>
                  <w:sz w:val="18"/>
                  <w:szCs w:val="18"/>
                  <w:u w:color="000000"/>
                </w:rPr>
                <w:delText>MLD</w:delText>
              </w:r>
              <w:r w:rsidDel="00B90BE6">
                <w:rPr>
                  <w:spacing w:val="-13"/>
                  <w:sz w:val="18"/>
                  <w:szCs w:val="18"/>
                  <w:u w:color="000000"/>
                </w:rPr>
                <w:delText xml:space="preserve"> </w:delText>
              </w:r>
              <w:r w:rsidDel="00B90BE6">
                <w:rPr>
                  <w:sz w:val="18"/>
                  <w:szCs w:val="18"/>
                  <w:u w:color="000000"/>
                </w:rPr>
                <w:delText>or</w:delText>
              </w:r>
              <w:r w:rsidDel="00B90BE6">
                <w:rPr>
                  <w:spacing w:val="-10"/>
                  <w:sz w:val="18"/>
                  <w:szCs w:val="18"/>
                  <w:u w:color="000000"/>
                </w:rPr>
                <w:delText xml:space="preserve"> </w:delText>
              </w:r>
              <w:r w:rsidDel="00B90BE6">
                <w:rPr>
                  <w:sz w:val="18"/>
                  <w:szCs w:val="18"/>
                  <w:u w:color="000000"/>
                </w:rPr>
                <w:delText>is</w:delText>
              </w:r>
              <w:r w:rsidDel="00B90BE6">
                <w:rPr>
                  <w:spacing w:val="-11"/>
                  <w:sz w:val="18"/>
                  <w:szCs w:val="18"/>
                  <w:u w:color="000000"/>
                </w:rPr>
                <w:delText xml:space="preserve"> </w:delText>
              </w:r>
              <w:r w:rsidDel="00B90BE6">
                <w:rPr>
                  <w:sz w:val="18"/>
                  <w:szCs w:val="18"/>
                  <w:u w:color="000000"/>
                </w:rPr>
                <w:delText>affiliated</w:delText>
              </w:r>
              <w:r w:rsidDel="00B90BE6">
                <w:rPr>
                  <w:sz w:val="18"/>
                  <w:szCs w:val="18"/>
                  <w:u w:val="none"/>
                </w:rPr>
                <w:delText xml:space="preserve"> </w:delText>
              </w:r>
              <w:r w:rsidDel="00B90BE6">
                <w:rPr>
                  <w:sz w:val="18"/>
                  <w:szCs w:val="18"/>
                  <w:u w:color="000000"/>
                </w:rPr>
                <w:delText>with an AP MLD and is performing</w:delText>
              </w:r>
              <w:r w:rsidDel="00B90BE6">
                <w:rPr>
                  <w:sz w:val="18"/>
                  <w:szCs w:val="18"/>
                  <w:u w:val="none"/>
                </w:rPr>
                <w:delText xml:space="preserve"> </w:delText>
              </w:r>
              <w:r w:rsidDel="00B90BE6">
                <w:rPr>
                  <w:sz w:val="18"/>
                  <w:szCs w:val="18"/>
                  <w:u w:color="000000"/>
                </w:rPr>
                <w:delText>association with a STA that is not</w:delText>
              </w:r>
              <w:r w:rsidDel="00B90BE6">
                <w:rPr>
                  <w:sz w:val="18"/>
                  <w:szCs w:val="18"/>
                  <w:u w:val="none"/>
                </w:rPr>
                <w:delText xml:space="preserve"> </w:delText>
              </w:r>
              <w:r w:rsidDel="00B90BE6">
                <w:rPr>
                  <w:sz w:val="18"/>
                  <w:szCs w:val="18"/>
                  <w:u w:color="000000"/>
                </w:rPr>
                <w:delText>affiliated</w:delText>
              </w:r>
              <w:r w:rsidDel="00B90BE6">
                <w:rPr>
                  <w:spacing w:val="-14"/>
                  <w:sz w:val="18"/>
                  <w:szCs w:val="18"/>
                  <w:u w:color="000000"/>
                </w:rPr>
                <w:delText xml:space="preserve"> </w:delText>
              </w:r>
              <w:r w:rsidDel="00B90BE6">
                <w:rPr>
                  <w:sz w:val="18"/>
                  <w:szCs w:val="18"/>
                  <w:u w:color="000000"/>
                </w:rPr>
                <w:delText>with</w:delText>
              </w:r>
              <w:r w:rsidDel="00B90BE6">
                <w:rPr>
                  <w:spacing w:val="-13"/>
                  <w:sz w:val="18"/>
                  <w:szCs w:val="18"/>
                  <w:u w:color="000000"/>
                </w:rPr>
                <w:delText xml:space="preserve"> </w:delText>
              </w:r>
              <w:r w:rsidDel="00B90BE6">
                <w:rPr>
                  <w:sz w:val="18"/>
                  <w:szCs w:val="18"/>
                  <w:u w:color="000000"/>
                </w:rPr>
                <w:delText>a</w:delText>
              </w:r>
              <w:r w:rsidDel="00B90BE6">
                <w:rPr>
                  <w:spacing w:val="-14"/>
                  <w:sz w:val="18"/>
                  <w:szCs w:val="18"/>
                  <w:u w:color="000000"/>
                </w:rPr>
                <w:delText xml:space="preserve"> </w:delText>
              </w:r>
              <w:r w:rsidDel="00B90BE6">
                <w:rPr>
                  <w:sz w:val="18"/>
                  <w:szCs w:val="18"/>
                  <w:u w:color="000000"/>
                </w:rPr>
                <w:delText>non-AP</w:delText>
              </w:r>
              <w:r w:rsidDel="00B90BE6">
                <w:rPr>
                  <w:spacing w:val="-12"/>
                  <w:sz w:val="18"/>
                  <w:szCs w:val="18"/>
                  <w:u w:color="000000"/>
                </w:rPr>
                <w:delText xml:space="preserve"> </w:delText>
              </w:r>
              <w:r w:rsidDel="00B90BE6">
                <w:rPr>
                  <w:sz w:val="18"/>
                  <w:szCs w:val="18"/>
                  <w:u w:color="000000"/>
                </w:rPr>
                <w:delText>MLD</w:delText>
              </w:r>
            </w:del>
            <w:r>
              <w:rPr>
                <w:sz w:val="18"/>
                <w:szCs w:val="18"/>
                <w:u w:color="000000"/>
              </w:rPr>
              <w:t>;</w:t>
            </w:r>
            <w:r>
              <w:rPr>
                <w:spacing w:val="-14"/>
                <w:sz w:val="18"/>
                <w:szCs w:val="18"/>
                <w:u w:color="000000"/>
              </w:rPr>
              <w:t xml:space="preserve"> </w:t>
            </w:r>
            <w:r>
              <w:rPr>
                <w:sz w:val="18"/>
                <w:szCs w:val="18"/>
                <w:u w:color="000000"/>
              </w:rPr>
              <w:t>otherwise</w:t>
            </w:r>
            <w:r>
              <w:rPr>
                <w:sz w:val="18"/>
                <w:szCs w:val="18"/>
                <w:u w:val="none"/>
              </w:rPr>
              <w:t xml:space="preserve"> </w:t>
            </w:r>
            <w:r>
              <w:rPr>
                <w:sz w:val="18"/>
                <w:szCs w:val="18"/>
                <w:u w:color="000000"/>
              </w:rPr>
              <w:t>indicates the MLD max idle period</w:t>
            </w:r>
            <w:r>
              <w:rPr>
                <w:sz w:val="18"/>
                <w:szCs w:val="18"/>
                <w:u w:val="none"/>
              </w:rPr>
              <w:t xml:space="preserve"> </w:t>
            </w:r>
            <w:r>
              <w:rPr>
                <w:sz w:val="18"/>
                <w:szCs w:val="18"/>
                <w:u w:color="000000"/>
              </w:rPr>
              <w:t>parameter of the AP MLD</w:t>
            </w:r>
            <w:r>
              <w:rPr>
                <w:sz w:val="18"/>
                <w:szCs w:val="18"/>
                <w:u w:val="none"/>
              </w:rPr>
              <w:t xml:space="preserve">. This parameter is present if </w:t>
            </w:r>
            <w:r>
              <w:rPr>
                <w:spacing w:val="-1"/>
                <w:sz w:val="18"/>
                <w:szCs w:val="18"/>
                <w:u w:val="none"/>
              </w:rPr>
              <w:t xml:space="preserve">dot11WirelessManagementImplemented </w:t>
            </w:r>
            <w:r>
              <w:rPr>
                <w:sz w:val="18"/>
                <w:szCs w:val="18"/>
                <w:u w:val="none"/>
              </w:rPr>
              <w:t>is true or dot11S1GOptionImplemented is true; otherwise not</w:t>
            </w:r>
            <w:r>
              <w:rPr>
                <w:spacing w:val="-4"/>
                <w:sz w:val="18"/>
                <w:szCs w:val="18"/>
                <w:u w:val="none"/>
              </w:rPr>
              <w:t xml:space="preserve"> </w:t>
            </w:r>
            <w:r>
              <w:rPr>
                <w:sz w:val="18"/>
                <w:szCs w:val="18"/>
                <w:u w:val="none"/>
              </w:rPr>
              <w:t>present.</w:t>
            </w:r>
          </w:p>
        </w:tc>
      </w:tr>
    </w:tbl>
    <w:p w14:paraId="5EF6D007" w14:textId="77777777" w:rsidR="0059222E" w:rsidRDefault="0059222E" w:rsidP="0059222E">
      <w:pPr>
        <w:widowControl w:val="0"/>
        <w:tabs>
          <w:tab w:val="left" w:pos="659"/>
        </w:tabs>
        <w:kinsoku w:val="0"/>
        <w:overflowPunct w:val="0"/>
        <w:autoSpaceDE w:val="0"/>
        <w:autoSpaceDN w:val="0"/>
        <w:adjustRightInd w:val="0"/>
        <w:spacing w:before="120" w:after="0" w:line="308" w:lineRule="exact"/>
        <w:outlineLvl w:val="2"/>
        <w:rPr>
          <w:rFonts w:ascii="Times New Roman" w:eastAsia="Times New Roman" w:hAnsi="Times New Roman" w:cs="Times New Roman"/>
          <w:sz w:val="18"/>
          <w:szCs w:val="18"/>
        </w:rPr>
      </w:pPr>
    </w:p>
    <w:p w14:paraId="7ED31504" w14:textId="77777777" w:rsidR="000650C0" w:rsidRPr="00D7727C" w:rsidRDefault="000650C0" w:rsidP="00D7727C">
      <w:pPr>
        <w:widowControl w:val="0"/>
        <w:kinsoku w:val="0"/>
        <w:overflowPunct w:val="0"/>
        <w:autoSpaceDE w:val="0"/>
        <w:autoSpaceDN w:val="0"/>
        <w:adjustRightInd w:val="0"/>
        <w:spacing w:before="55" w:after="0" w:line="202" w:lineRule="exact"/>
        <w:rPr>
          <w:rFonts w:ascii="Times New Roman" w:eastAsia="Times New Roman" w:hAnsi="Times New Roman" w:cs="Times New Roman"/>
          <w:sz w:val="18"/>
          <w:szCs w:val="18"/>
        </w:rPr>
      </w:pPr>
    </w:p>
    <w:p w14:paraId="52059F50" w14:textId="1280171E" w:rsidR="00D7727C" w:rsidRPr="00D7727C" w:rsidRDefault="00D7727C" w:rsidP="00D7727C">
      <w:pPr>
        <w:widowControl w:val="0"/>
        <w:tabs>
          <w:tab w:val="left" w:pos="659"/>
        </w:tabs>
        <w:kinsoku w:val="0"/>
        <w:overflowPunct w:val="0"/>
        <w:autoSpaceDE w:val="0"/>
        <w:autoSpaceDN w:val="0"/>
        <w:adjustRightInd w:val="0"/>
        <w:spacing w:after="0" w:line="212" w:lineRule="exact"/>
        <w:outlineLvl w:val="2"/>
        <w:rPr>
          <w:rFonts w:ascii="Arial" w:eastAsia="Times New Roman" w:hAnsi="Arial" w:cs="Arial"/>
          <w:b/>
          <w:bCs/>
          <w:sz w:val="20"/>
          <w:szCs w:val="20"/>
        </w:rPr>
      </w:pPr>
      <w:bookmarkStart w:id="31" w:name="4.3.19_Wireless_network_management"/>
      <w:bookmarkEnd w:id="31"/>
      <w:r w:rsidRPr="00D7727C">
        <w:rPr>
          <w:rFonts w:ascii="Arial" w:eastAsia="Times New Roman" w:hAnsi="Arial" w:cs="Arial"/>
          <w:b/>
          <w:bCs/>
          <w:sz w:val="20"/>
          <w:szCs w:val="20"/>
        </w:rPr>
        <w:t>4.3.19 Wireless network</w:t>
      </w:r>
      <w:r w:rsidRPr="00D7727C">
        <w:rPr>
          <w:rFonts w:ascii="Arial" w:eastAsia="Times New Roman" w:hAnsi="Arial" w:cs="Arial"/>
          <w:b/>
          <w:bCs/>
          <w:spacing w:val="-1"/>
          <w:sz w:val="20"/>
          <w:szCs w:val="20"/>
        </w:rPr>
        <w:t xml:space="preserve"> </w:t>
      </w:r>
      <w:r w:rsidRPr="00D7727C">
        <w:rPr>
          <w:rFonts w:ascii="Arial" w:eastAsia="Times New Roman" w:hAnsi="Arial" w:cs="Arial"/>
          <w:b/>
          <w:bCs/>
          <w:sz w:val="20"/>
          <w:szCs w:val="20"/>
        </w:rPr>
        <w:t>management</w:t>
      </w:r>
    </w:p>
    <w:p w14:paraId="52B97BCA" w14:textId="547347EE" w:rsidR="00A87DEE" w:rsidRPr="00A87DEE" w:rsidRDefault="00D7727C" w:rsidP="004A2C63">
      <w:pPr>
        <w:pStyle w:val="ListParagraph"/>
        <w:widowControl w:val="0"/>
        <w:numPr>
          <w:ilvl w:val="3"/>
          <w:numId w:val="4"/>
        </w:numPr>
        <w:tabs>
          <w:tab w:val="left" w:pos="659"/>
        </w:tabs>
        <w:kinsoku w:val="0"/>
        <w:overflowPunct w:val="0"/>
        <w:autoSpaceDE w:val="0"/>
        <w:autoSpaceDN w:val="0"/>
        <w:adjustRightInd w:val="0"/>
        <w:spacing w:after="0" w:line="308" w:lineRule="exact"/>
        <w:outlineLvl w:val="2"/>
        <w:rPr>
          <w:rFonts w:ascii="Arial" w:eastAsia="Times New Roman" w:hAnsi="Arial" w:cs="Arial"/>
          <w:b/>
          <w:bCs/>
          <w:sz w:val="20"/>
          <w:szCs w:val="20"/>
        </w:rPr>
      </w:pPr>
      <w:bookmarkStart w:id="32" w:name="4.3.19.2_BSS_max_idle_period_management"/>
      <w:bookmarkEnd w:id="32"/>
      <w:r w:rsidRPr="00A87DEE">
        <w:rPr>
          <w:rFonts w:ascii="Arial" w:eastAsia="Times New Roman" w:hAnsi="Arial" w:cs="Arial"/>
          <w:b/>
          <w:bCs/>
          <w:sz w:val="20"/>
          <w:szCs w:val="20"/>
        </w:rPr>
        <w:t>BSS max idle period</w:t>
      </w:r>
      <w:r w:rsidRPr="00A87DEE">
        <w:rPr>
          <w:rFonts w:ascii="Arial" w:eastAsia="Times New Roman" w:hAnsi="Arial" w:cs="Arial"/>
          <w:b/>
          <w:bCs/>
          <w:spacing w:val="-2"/>
          <w:sz w:val="20"/>
          <w:szCs w:val="20"/>
        </w:rPr>
        <w:t xml:space="preserve"> </w:t>
      </w:r>
      <w:r w:rsidRPr="00A87DEE">
        <w:rPr>
          <w:rFonts w:ascii="Arial" w:eastAsia="Times New Roman" w:hAnsi="Arial" w:cs="Arial"/>
          <w:b/>
          <w:bCs/>
          <w:sz w:val="20"/>
          <w:szCs w:val="20"/>
        </w:rPr>
        <w:t>management</w:t>
      </w:r>
    </w:p>
    <w:p w14:paraId="6917E9B6" w14:textId="203C566B" w:rsidR="00FE424A" w:rsidRPr="00B972BE" w:rsidRDefault="00FE424A" w:rsidP="00FE424A">
      <w:pPr>
        <w:spacing w:before="120" w:after="0" w:line="240" w:lineRule="auto"/>
        <w:rPr>
          <w:rFonts w:ascii="Times New Roman" w:eastAsia="Times New Roman" w:hAnsi="Times New Roman" w:cs="Times New Roman"/>
          <w:b/>
          <w:bCs/>
          <w:i/>
          <w:iCs/>
          <w:color w:val="000000"/>
          <w:spacing w:val="-2"/>
          <w:sz w:val="20"/>
          <w:szCs w:val="20"/>
        </w:rPr>
      </w:pPr>
      <w:proofErr w:type="spellStart"/>
      <w:r w:rsidRPr="00B972BE">
        <w:rPr>
          <w:rFonts w:ascii="Times New Roman" w:eastAsia="Times New Roman" w:hAnsi="Times New Roman" w:cs="Times New Roman"/>
          <w:b/>
          <w:bCs/>
          <w:i/>
          <w:iCs/>
          <w:color w:val="000000"/>
          <w:spacing w:val="-2"/>
          <w:sz w:val="20"/>
          <w:szCs w:val="20"/>
          <w:highlight w:val="yellow"/>
        </w:rPr>
        <w:t>TGbe</w:t>
      </w:r>
      <w:proofErr w:type="spellEnd"/>
      <w:r w:rsidRPr="00B972BE">
        <w:rPr>
          <w:rFonts w:ascii="Times New Roman" w:eastAsia="Times New Roman" w:hAnsi="Times New Roman" w:cs="Times New Roman"/>
          <w:b/>
          <w:bCs/>
          <w:i/>
          <w:iCs/>
          <w:color w:val="000000"/>
          <w:spacing w:val="-2"/>
          <w:sz w:val="20"/>
          <w:szCs w:val="20"/>
          <w:highlight w:val="yellow"/>
        </w:rPr>
        <w:t xml:space="preserve"> editor: Please </w:t>
      </w:r>
      <w:r>
        <w:rPr>
          <w:rFonts w:ascii="Times New Roman" w:eastAsia="Times New Roman" w:hAnsi="Times New Roman" w:cs="Times New Roman"/>
          <w:b/>
          <w:bCs/>
          <w:i/>
          <w:iCs/>
          <w:color w:val="000000"/>
          <w:spacing w:val="-2"/>
          <w:sz w:val="20"/>
          <w:szCs w:val="20"/>
          <w:highlight w:val="yellow"/>
        </w:rPr>
        <w:t>modify</w:t>
      </w:r>
      <w:r w:rsidRPr="00B972BE">
        <w:rPr>
          <w:rFonts w:ascii="Times New Roman" w:eastAsia="Times New Roman" w:hAnsi="Times New Roman" w:cs="Times New Roman"/>
          <w:b/>
          <w:bCs/>
          <w:i/>
          <w:iCs/>
          <w:color w:val="000000"/>
          <w:spacing w:val="-2"/>
          <w:sz w:val="20"/>
          <w:szCs w:val="20"/>
          <w:highlight w:val="yellow"/>
        </w:rPr>
        <w:t xml:space="preserve"> </w:t>
      </w:r>
      <w:r>
        <w:rPr>
          <w:rFonts w:ascii="Times New Roman" w:eastAsia="Times New Roman" w:hAnsi="Times New Roman" w:cs="Times New Roman"/>
          <w:b/>
          <w:bCs/>
          <w:i/>
          <w:iCs/>
          <w:color w:val="000000"/>
          <w:spacing w:val="-2"/>
          <w:sz w:val="20"/>
          <w:szCs w:val="20"/>
          <w:highlight w:val="yellow"/>
        </w:rPr>
        <w:t xml:space="preserve">this </w:t>
      </w:r>
      <w:r w:rsidRPr="00B972BE">
        <w:rPr>
          <w:rFonts w:ascii="Times New Roman" w:eastAsia="Times New Roman" w:hAnsi="Times New Roman" w:cs="Times New Roman"/>
          <w:b/>
          <w:bCs/>
          <w:i/>
          <w:iCs/>
          <w:color w:val="000000"/>
          <w:spacing w:val="-2"/>
          <w:sz w:val="20"/>
          <w:szCs w:val="20"/>
          <w:highlight w:val="yellow"/>
        </w:rPr>
        <w:t>subclause</w:t>
      </w:r>
      <w:r>
        <w:rPr>
          <w:rFonts w:ascii="Times New Roman" w:eastAsia="Times New Roman" w:hAnsi="Times New Roman" w:cs="Times New Roman"/>
          <w:b/>
          <w:bCs/>
          <w:i/>
          <w:iCs/>
          <w:color w:val="000000"/>
          <w:spacing w:val="-2"/>
          <w:sz w:val="20"/>
          <w:szCs w:val="20"/>
          <w:highlight w:val="yellow"/>
        </w:rPr>
        <w:t xml:space="preserve"> as shown below</w:t>
      </w:r>
      <w:r w:rsidRPr="00B972BE">
        <w:rPr>
          <w:rFonts w:ascii="Times New Roman" w:eastAsia="Times New Roman" w:hAnsi="Times New Roman" w:cs="Times New Roman"/>
          <w:b/>
          <w:bCs/>
          <w:i/>
          <w:iCs/>
          <w:color w:val="000000"/>
          <w:spacing w:val="-2"/>
          <w:sz w:val="20"/>
          <w:szCs w:val="20"/>
          <w:highlight w:val="yellow"/>
        </w:rPr>
        <w:t>:</w:t>
      </w:r>
    </w:p>
    <w:p w14:paraId="38819644" w14:textId="25D723D1" w:rsidR="00D7727C" w:rsidRPr="00D7727C" w:rsidRDefault="00C15EE9" w:rsidP="003B72F8">
      <w:pPr>
        <w:widowControl w:val="0"/>
        <w:tabs>
          <w:tab w:val="left" w:pos="660"/>
        </w:tabs>
        <w:suppressAutoHyphens/>
        <w:kinsoku w:val="0"/>
        <w:overflowPunct w:val="0"/>
        <w:autoSpaceDE w:val="0"/>
        <w:autoSpaceDN w:val="0"/>
        <w:adjustRightInd w:val="0"/>
        <w:spacing w:before="120" w:after="0" w:line="243" w:lineRule="exact"/>
        <w:jc w:val="both"/>
        <w:rPr>
          <w:rFonts w:ascii="Times New Roman" w:eastAsia="Times New Roman" w:hAnsi="Times New Roman" w:cs="Times New Roman"/>
          <w:position w:val="1"/>
          <w:sz w:val="20"/>
          <w:szCs w:val="20"/>
        </w:rPr>
      </w:pPr>
      <w:r w:rsidRPr="00C15EE9">
        <w:rPr>
          <w:rFonts w:ascii="Times New Roman" w:eastAsia="Times New Roman" w:hAnsi="Times New Roman" w:cs="Times New Roman"/>
          <w:sz w:val="20"/>
          <w:szCs w:val="20"/>
          <w:highlight w:val="yellow"/>
        </w:rPr>
        <w:t>[CID 1027]</w:t>
      </w:r>
      <w:ins w:id="33" w:author="Abhishek Patil" w:date="2021-02-15T11:39:00Z">
        <w:r w:rsidR="00492D93" w:rsidRPr="00AC376A">
          <w:rPr>
            <w:rFonts w:ascii="Times New Roman" w:eastAsia="Times New Roman" w:hAnsi="Times New Roman" w:cs="Times New Roman"/>
            <w:sz w:val="20"/>
            <w:szCs w:val="20"/>
            <w:u w:val="single"/>
          </w:rPr>
          <w:t xml:space="preserve">When association is not </w:t>
        </w:r>
      </w:ins>
      <w:ins w:id="34" w:author="Abhishek Patil" w:date="2021-02-20T09:43:00Z">
        <w:r w:rsidR="00D442D4">
          <w:rPr>
            <w:rFonts w:ascii="Times New Roman" w:eastAsia="Times New Roman" w:hAnsi="Times New Roman" w:cs="Times New Roman"/>
            <w:sz w:val="20"/>
            <w:szCs w:val="20"/>
            <w:u w:val="single"/>
          </w:rPr>
          <w:t xml:space="preserve">for </w:t>
        </w:r>
      </w:ins>
      <w:ins w:id="35" w:author="Abhishek Patil" w:date="2021-02-15T11:39:00Z">
        <w:r w:rsidR="00492D93" w:rsidRPr="00AC376A">
          <w:rPr>
            <w:rFonts w:ascii="Times New Roman" w:eastAsia="Times New Roman" w:hAnsi="Times New Roman" w:cs="Times New Roman"/>
            <w:sz w:val="20"/>
            <w:szCs w:val="20"/>
            <w:u w:val="single"/>
          </w:rPr>
          <w:t xml:space="preserve">a multi-link setup, </w:t>
        </w:r>
      </w:ins>
      <w:r w:rsidR="00D7727C" w:rsidRPr="00D7727C">
        <w:rPr>
          <w:rFonts w:ascii="Times New Roman" w:eastAsia="Times New Roman" w:hAnsi="Times New Roman" w:cs="Times New Roman"/>
          <w:sz w:val="20"/>
          <w:szCs w:val="20"/>
        </w:rPr>
        <w:t>BSS</w:t>
      </w:r>
      <w:r w:rsidR="00D7727C" w:rsidRPr="00D7727C">
        <w:rPr>
          <w:rFonts w:ascii="Times New Roman" w:eastAsia="Times New Roman" w:hAnsi="Times New Roman" w:cs="Times New Roman"/>
          <w:spacing w:val="5"/>
          <w:sz w:val="20"/>
          <w:szCs w:val="20"/>
        </w:rPr>
        <w:t xml:space="preserve"> </w:t>
      </w:r>
      <w:r w:rsidR="00D7727C" w:rsidRPr="00D7727C">
        <w:rPr>
          <w:rFonts w:ascii="Times New Roman" w:eastAsia="Times New Roman" w:hAnsi="Times New Roman" w:cs="Times New Roman"/>
          <w:sz w:val="20"/>
          <w:szCs w:val="20"/>
        </w:rPr>
        <w:t>max</w:t>
      </w:r>
      <w:r w:rsidR="00D7727C" w:rsidRPr="00D7727C">
        <w:rPr>
          <w:rFonts w:ascii="Times New Roman" w:eastAsia="Times New Roman" w:hAnsi="Times New Roman" w:cs="Times New Roman"/>
          <w:spacing w:val="5"/>
          <w:sz w:val="20"/>
          <w:szCs w:val="20"/>
        </w:rPr>
        <w:t xml:space="preserve"> </w:t>
      </w:r>
      <w:r w:rsidR="00D7727C" w:rsidRPr="00D7727C">
        <w:rPr>
          <w:rFonts w:ascii="Times New Roman" w:eastAsia="Times New Roman" w:hAnsi="Times New Roman" w:cs="Times New Roman"/>
          <w:sz w:val="20"/>
          <w:szCs w:val="20"/>
        </w:rPr>
        <w:t>idle</w:t>
      </w:r>
      <w:r w:rsidR="00D7727C" w:rsidRPr="00D7727C">
        <w:rPr>
          <w:rFonts w:ascii="Times New Roman" w:eastAsia="Times New Roman" w:hAnsi="Times New Roman" w:cs="Times New Roman"/>
          <w:spacing w:val="5"/>
          <w:sz w:val="20"/>
          <w:szCs w:val="20"/>
        </w:rPr>
        <w:t xml:space="preserve"> </w:t>
      </w:r>
      <w:r w:rsidR="00D7727C" w:rsidRPr="00D7727C">
        <w:rPr>
          <w:rFonts w:ascii="Times New Roman" w:eastAsia="Times New Roman" w:hAnsi="Times New Roman" w:cs="Times New Roman"/>
          <w:sz w:val="20"/>
          <w:szCs w:val="20"/>
        </w:rPr>
        <w:t>period</w:t>
      </w:r>
      <w:r w:rsidR="00D7727C" w:rsidRPr="00D7727C">
        <w:rPr>
          <w:rFonts w:ascii="Times New Roman" w:eastAsia="Times New Roman" w:hAnsi="Times New Roman" w:cs="Times New Roman"/>
          <w:spacing w:val="5"/>
          <w:sz w:val="20"/>
          <w:szCs w:val="20"/>
        </w:rPr>
        <w:t xml:space="preserve"> </w:t>
      </w:r>
      <w:r w:rsidR="00D7727C" w:rsidRPr="00D7727C">
        <w:rPr>
          <w:rFonts w:ascii="Times New Roman" w:eastAsia="Times New Roman" w:hAnsi="Times New Roman" w:cs="Times New Roman"/>
          <w:sz w:val="20"/>
          <w:szCs w:val="20"/>
        </w:rPr>
        <w:t>management</w:t>
      </w:r>
      <w:r w:rsidR="00D7727C" w:rsidRPr="00D7727C">
        <w:rPr>
          <w:rFonts w:ascii="Times New Roman" w:eastAsia="Times New Roman" w:hAnsi="Times New Roman" w:cs="Times New Roman"/>
          <w:spacing w:val="6"/>
          <w:sz w:val="20"/>
          <w:szCs w:val="20"/>
        </w:rPr>
        <w:t xml:space="preserve"> </w:t>
      </w:r>
      <w:del w:id="36" w:author="Abhishek Patil" w:date="2021-02-15T11:40:00Z">
        <w:r w:rsidR="00D7727C" w:rsidRPr="00D7727C" w:rsidDel="0012213B">
          <w:rPr>
            <w:rFonts w:ascii="Times New Roman" w:eastAsia="Times New Roman" w:hAnsi="Times New Roman" w:cs="Times New Roman"/>
            <w:sz w:val="20"/>
            <w:szCs w:val="20"/>
            <w:u w:val="single" w:color="000000"/>
          </w:rPr>
          <w:delText>service</w:delText>
        </w:r>
        <w:r w:rsidR="00D7727C" w:rsidRPr="00D7727C" w:rsidDel="0012213B">
          <w:rPr>
            <w:rFonts w:ascii="Times New Roman" w:eastAsia="Times New Roman" w:hAnsi="Times New Roman" w:cs="Times New Roman"/>
            <w:spacing w:val="5"/>
            <w:sz w:val="20"/>
            <w:szCs w:val="20"/>
            <w:u w:val="single" w:color="000000"/>
          </w:rPr>
          <w:delText xml:space="preserve"> </w:delText>
        </w:r>
        <w:r w:rsidR="00D7727C" w:rsidRPr="00D7727C" w:rsidDel="0012213B">
          <w:rPr>
            <w:rFonts w:ascii="Times New Roman" w:eastAsia="Times New Roman" w:hAnsi="Times New Roman" w:cs="Times New Roman"/>
            <w:sz w:val="20"/>
            <w:szCs w:val="20"/>
            <w:u w:val="single" w:color="000000"/>
          </w:rPr>
          <w:delText>is</w:delText>
        </w:r>
        <w:r w:rsidR="00D7727C" w:rsidRPr="00D7727C" w:rsidDel="0012213B">
          <w:rPr>
            <w:rFonts w:ascii="Times New Roman" w:eastAsia="Times New Roman" w:hAnsi="Times New Roman" w:cs="Times New Roman"/>
            <w:spacing w:val="4"/>
            <w:sz w:val="20"/>
            <w:szCs w:val="20"/>
            <w:u w:val="single" w:color="000000"/>
          </w:rPr>
          <w:delText xml:space="preserve"> </w:delText>
        </w:r>
        <w:r w:rsidR="00D7727C" w:rsidRPr="00D7727C" w:rsidDel="0012213B">
          <w:rPr>
            <w:rFonts w:ascii="Times New Roman" w:eastAsia="Times New Roman" w:hAnsi="Times New Roman" w:cs="Times New Roman"/>
            <w:sz w:val="20"/>
            <w:szCs w:val="20"/>
            <w:u w:val="single" w:color="000000"/>
          </w:rPr>
          <w:delText>applicable</w:delText>
        </w:r>
        <w:r w:rsidR="00D7727C" w:rsidRPr="00D7727C" w:rsidDel="0012213B">
          <w:rPr>
            <w:rFonts w:ascii="Times New Roman" w:eastAsia="Times New Roman" w:hAnsi="Times New Roman" w:cs="Times New Roman"/>
            <w:spacing w:val="5"/>
            <w:sz w:val="20"/>
            <w:szCs w:val="20"/>
            <w:u w:val="single" w:color="000000"/>
          </w:rPr>
          <w:delText xml:space="preserve"> </w:delText>
        </w:r>
        <w:r w:rsidR="00D7727C" w:rsidRPr="00D7727C" w:rsidDel="0012213B">
          <w:rPr>
            <w:rFonts w:ascii="Times New Roman" w:eastAsia="Times New Roman" w:hAnsi="Times New Roman" w:cs="Times New Roman"/>
            <w:sz w:val="20"/>
            <w:szCs w:val="20"/>
            <w:u w:val="single" w:color="000000"/>
          </w:rPr>
          <w:delText>when</w:delText>
        </w:r>
        <w:r w:rsidR="00D7727C" w:rsidRPr="00D7727C" w:rsidDel="0012213B">
          <w:rPr>
            <w:rFonts w:ascii="Times New Roman" w:eastAsia="Times New Roman" w:hAnsi="Times New Roman" w:cs="Times New Roman"/>
            <w:spacing w:val="4"/>
            <w:sz w:val="20"/>
            <w:szCs w:val="20"/>
            <w:u w:val="single" w:color="000000"/>
          </w:rPr>
          <w:delText xml:space="preserve"> </w:delText>
        </w:r>
        <w:r w:rsidR="00D7727C" w:rsidRPr="00D7727C" w:rsidDel="0012213B">
          <w:rPr>
            <w:rFonts w:ascii="Times New Roman" w:eastAsia="Times New Roman" w:hAnsi="Times New Roman" w:cs="Times New Roman"/>
            <w:sz w:val="20"/>
            <w:szCs w:val="20"/>
            <w:u w:val="single" w:color="000000"/>
          </w:rPr>
          <w:delText>either</w:delText>
        </w:r>
        <w:r w:rsidR="00D7727C" w:rsidRPr="00D7727C" w:rsidDel="0012213B">
          <w:rPr>
            <w:rFonts w:ascii="Times New Roman" w:eastAsia="Times New Roman" w:hAnsi="Times New Roman" w:cs="Times New Roman"/>
            <w:spacing w:val="5"/>
            <w:sz w:val="20"/>
            <w:szCs w:val="20"/>
            <w:u w:val="single" w:color="000000"/>
          </w:rPr>
          <w:delText xml:space="preserve"> </w:delText>
        </w:r>
        <w:r w:rsidR="00D7727C" w:rsidRPr="00D7727C" w:rsidDel="0012213B">
          <w:rPr>
            <w:rFonts w:ascii="Times New Roman" w:eastAsia="Times New Roman" w:hAnsi="Times New Roman" w:cs="Times New Roman"/>
            <w:sz w:val="20"/>
            <w:szCs w:val="20"/>
            <w:u w:val="single" w:color="000000"/>
          </w:rPr>
          <w:delText>the</w:delText>
        </w:r>
        <w:r w:rsidR="00D7727C" w:rsidRPr="00D7727C" w:rsidDel="0012213B">
          <w:rPr>
            <w:rFonts w:ascii="Times New Roman" w:eastAsia="Times New Roman" w:hAnsi="Times New Roman" w:cs="Times New Roman"/>
            <w:spacing w:val="4"/>
            <w:sz w:val="20"/>
            <w:szCs w:val="20"/>
            <w:u w:val="single" w:color="000000"/>
          </w:rPr>
          <w:delText xml:space="preserve"> </w:delText>
        </w:r>
        <w:r w:rsidR="00D7727C" w:rsidRPr="00D7727C" w:rsidDel="0012213B">
          <w:rPr>
            <w:rFonts w:ascii="Times New Roman" w:eastAsia="Times New Roman" w:hAnsi="Times New Roman" w:cs="Times New Roman"/>
            <w:sz w:val="20"/>
            <w:szCs w:val="20"/>
            <w:u w:val="single" w:color="000000"/>
          </w:rPr>
          <w:delText>AP</w:delText>
        </w:r>
        <w:r w:rsidR="00D7727C" w:rsidRPr="00D7727C" w:rsidDel="0012213B">
          <w:rPr>
            <w:rFonts w:ascii="Times New Roman" w:eastAsia="Times New Roman" w:hAnsi="Times New Roman" w:cs="Times New Roman"/>
            <w:spacing w:val="5"/>
            <w:sz w:val="20"/>
            <w:szCs w:val="20"/>
            <w:u w:val="single" w:color="000000"/>
          </w:rPr>
          <w:delText xml:space="preserve"> </w:delText>
        </w:r>
        <w:r w:rsidR="00D7727C" w:rsidRPr="00D7727C" w:rsidDel="0012213B">
          <w:rPr>
            <w:rFonts w:ascii="Times New Roman" w:eastAsia="Times New Roman" w:hAnsi="Times New Roman" w:cs="Times New Roman"/>
            <w:sz w:val="20"/>
            <w:szCs w:val="20"/>
            <w:u w:val="single" w:color="000000"/>
          </w:rPr>
          <w:delText>or</w:delText>
        </w:r>
        <w:r w:rsidR="00D7727C" w:rsidRPr="00D7727C" w:rsidDel="0012213B">
          <w:rPr>
            <w:rFonts w:ascii="Times New Roman" w:eastAsia="Times New Roman" w:hAnsi="Times New Roman" w:cs="Times New Roman"/>
            <w:spacing w:val="4"/>
            <w:sz w:val="20"/>
            <w:szCs w:val="20"/>
            <w:u w:val="single" w:color="000000"/>
          </w:rPr>
          <w:delText xml:space="preserve"> </w:delText>
        </w:r>
        <w:r w:rsidR="00D7727C" w:rsidRPr="00D7727C" w:rsidDel="0012213B">
          <w:rPr>
            <w:rFonts w:ascii="Times New Roman" w:eastAsia="Times New Roman" w:hAnsi="Times New Roman" w:cs="Times New Roman"/>
            <w:sz w:val="20"/>
            <w:szCs w:val="20"/>
            <w:u w:val="single" w:color="000000"/>
          </w:rPr>
          <w:delText>the</w:delText>
        </w:r>
        <w:r w:rsidR="00D7727C" w:rsidRPr="00D7727C" w:rsidDel="0012213B">
          <w:rPr>
            <w:rFonts w:ascii="Times New Roman" w:eastAsia="Times New Roman" w:hAnsi="Times New Roman" w:cs="Times New Roman"/>
            <w:spacing w:val="4"/>
            <w:sz w:val="20"/>
            <w:szCs w:val="20"/>
            <w:u w:val="single" w:color="000000"/>
          </w:rPr>
          <w:delText xml:space="preserve"> </w:delText>
        </w:r>
        <w:r w:rsidR="00D7727C" w:rsidRPr="00D7727C" w:rsidDel="0012213B">
          <w:rPr>
            <w:rFonts w:ascii="Times New Roman" w:eastAsia="Times New Roman" w:hAnsi="Times New Roman" w:cs="Times New Roman"/>
            <w:sz w:val="20"/>
            <w:szCs w:val="20"/>
            <w:u w:val="single" w:color="000000"/>
          </w:rPr>
          <w:delText>non-AP</w:delText>
        </w:r>
        <w:r w:rsidR="00D7727C" w:rsidRPr="00D7727C" w:rsidDel="0012213B">
          <w:rPr>
            <w:rFonts w:ascii="Times New Roman" w:eastAsia="Times New Roman" w:hAnsi="Times New Roman" w:cs="Times New Roman"/>
            <w:spacing w:val="5"/>
            <w:sz w:val="20"/>
            <w:szCs w:val="20"/>
            <w:u w:val="single" w:color="000000"/>
          </w:rPr>
          <w:delText xml:space="preserve"> </w:delText>
        </w:r>
        <w:r w:rsidR="00D7727C" w:rsidRPr="00D7727C" w:rsidDel="0012213B">
          <w:rPr>
            <w:rFonts w:ascii="Times New Roman" w:eastAsia="Times New Roman" w:hAnsi="Times New Roman" w:cs="Times New Roman"/>
            <w:sz w:val="20"/>
            <w:szCs w:val="20"/>
            <w:u w:val="single" w:color="000000"/>
          </w:rPr>
          <w:delText>STA</w:delText>
        </w:r>
        <w:r w:rsidR="00D7727C" w:rsidRPr="00D7727C" w:rsidDel="0012213B">
          <w:rPr>
            <w:rFonts w:ascii="Times New Roman" w:eastAsia="Times New Roman" w:hAnsi="Times New Roman" w:cs="Times New Roman"/>
            <w:spacing w:val="4"/>
            <w:sz w:val="20"/>
            <w:szCs w:val="20"/>
            <w:u w:val="single" w:color="000000"/>
          </w:rPr>
          <w:delText xml:space="preserve"> </w:delText>
        </w:r>
        <w:r w:rsidR="00D7727C" w:rsidRPr="00D7727C" w:rsidDel="0012213B">
          <w:rPr>
            <w:rFonts w:ascii="Times New Roman" w:eastAsia="Times New Roman" w:hAnsi="Times New Roman" w:cs="Times New Roman"/>
            <w:sz w:val="20"/>
            <w:szCs w:val="20"/>
            <w:u w:val="single" w:color="000000"/>
          </w:rPr>
          <w:delText>or</w:delText>
        </w:r>
        <w:r w:rsidR="00D7727C" w:rsidRPr="00D7727C" w:rsidDel="0012213B">
          <w:rPr>
            <w:rFonts w:ascii="Times New Roman" w:eastAsia="Times New Roman" w:hAnsi="Times New Roman" w:cs="Times New Roman"/>
            <w:spacing w:val="5"/>
            <w:sz w:val="20"/>
            <w:szCs w:val="20"/>
            <w:u w:val="single" w:color="000000"/>
          </w:rPr>
          <w:delText xml:space="preserve"> </w:delText>
        </w:r>
        <w:r w:rsidR="00D7727C" w:rsidRPr="00D7727C" w:rsidDel="0012213B">
          <w:rPr>
            <w:rFonts w:ascii="Times New Roman" w:eastAsia="Times New Roman" w:hAnsi="Times New Roman" w:cs="Times New Roman"/>
            <w:sz w:val="20"/>
            <w:szCs w:val="20"/>
            <w:u w:val="single" w:color="000000"/>
          </w:rPr>
          <w:delText>both</w:delText>
        </w:r>
        <w:r w:rsidR="00D7727C" w:rsidRPr="00D7727C" w:rsidDel="0012213B">
          <w:rPr>
            <w:rFonts w:ascii="Times New Roman" w:eastAsia="Times New Roman" w:hAnsi="Times New Roman" w:cs="Times New Roman"/>
            <w:spacing w:val="6"/>
            <w:sz w:val="20"/>
            <w:szCs w:val="20"/>
            <w:u w:val="single" w:color="000000"/>
          </w:rPr>
          <w:delText xml:space="preserve"> </w:delText>
        </w:r>
        <w:r w:rsidR="00D7727C" w:rsidRPr="00D7727C" w:rsidDel="0012213B">
          <w:rPr>
            <w:rFonts w:ascii="Times New Roman" w:eastAsia="Times New Roman" w:hAnsi="Times New Roman" w:cs="Times New Roman"/>
            <w:sz w:val="20"/>
            <w:szCs w:val="20"/>
            <w:u w:val="single" w:color="000000"/>
          </w:rPr>
          <w:delText>are</w:delText>
        </w:r>
        <w:r w:rsidR="00D766A6" w:rsidRPr="00D766A6" w:rsidDel="0012213B">
          <w:rPr>
            <w:rFonts w:ascii="Times New Roman" w:eastAsia="Times New Roman" w:hAnsi="Times New Roman" w:cs="Times New Roman"/>
            <w:b/>
            <w:bCs/>
            <w:position w:val="1"/>
            <w:u w:val="single"/>
          </w:rPr>
          <w:delText xml:space="preserve"> </w:delText>
        </w:r>
        <w:r w:rsidR="00D7727C" w:rsidRPr="00D7727C" w:rsidDel="0012213B">
          <w:rPr>
            <w:rFonts w:ascii="Times New Roman" w:eastAsia="Times New Roman" w:hAnsi="Times New Roman" w:cs="Times New Roman"/>
            <w:sz w:val="20"/>
            <w:szCs w:val="20"/>
            <w:u w:val="single" w:color="000000"/>
          </w:rPr>
          <w:delText>not</w:delText>
        </w:r>
        <w:r w:rsidR="00D7727C" w:rsidRPr="00D7727C" w:rsidDel="0012213B">
          <w:rPr>
            <w:rFonts w:ascii="Times New Roman" w:eastAsia="Times New Roman" w:hAnsi="Times New Roman" w:cs="Times New Roman"/>
            <w:spacing w:val="3"/>
            <w:sz w:val="20"/>
            <w:szCs w:val="20"/>
            <w:u w:val="single" w:color="000000"/>
          </w:rPr>
          <w:delText xml:space="preserve"> </w:delText>
        </w:r>
        <w:r w:rsidR="00D7727C" w:rsidRPr="00D7727C" w:rsidDel="0012213B">
          <w:rPr>
            <w:rFonts w:ascii="Times New Roman" w:eastAsia="Times New Roman" w:hAnsi="Times New Roman" w:cs="Times New Roman"/>
            <w:sz w:val="20"/>
            <w:szCs w:val="20"/>
            <w:u w:val="single" w:color="000000"/>
          </w:rPr>
          <w:delText>affiliated</w:delText>
        </w:r>
        <w:r w:rsidR="00D7727C" w:rsidRPr="00D7727C" w:rsidDel="0012213B">
          <w:rPr>
            <w:rFonts w:ascii="Times New Roman" w:eastAsia="Times New Roman" w:hAnsi="Times New Roman" w:cs="Times New Roman"/>
            <w:spacing w:val="4"/>
            <w:sz w:val="20"/>
            <w:szCs w:val="20"/>
            <w:u w:val="single" w:color="000000"/>
          </w:rPr>
          <w:delText xml:space="preserve"> </w:delText>
        </w:r>
        <w:r w:rsidR="00D7727C" w:rsidRPr="00D7727C" w:rsidDel="0012213B">
          <w:rPr>
            <w:rFonts w:ascii="Times New Roman" w:eastAsia="Times New Roman" w:hAnsi="Times New Roman" w:cs="Times New Roman"/>
            <w:sz w:val="20"/>
            <w:szCs w:val="20"/>
            <w:u w:val="single" w:color="000000"/>
          </w:rPr>
          <w:delText>with</w:delText>
        </w:r>
        <w:r w:rsidR="00D7727C" w:rsidRPr="00D7727C" w:rsidDel="0012213B">
          <w:rPr>
            <w:rFonts w:ascii="Times New Roman" w:eastAsia="Times New Roman" w:hAnsi="Times New Roman" w:cs="Times New Roman"/>
            <w:spacing w:val="4"/>
            <w:sz w:val="20"/>
            <w:szCs w:val="20"/>
            <w:u w:val="single" w:color="000000"/>
          </w:rPr>
          <w:delText xml:space="preserve"> </w:delText>
        </w:r>
        <w:r w:rsidR="00D7727C" w:rsidRPr="00D7727C" w:rsidDel="0012213B">
          <w:rPr>
            <w:rFonts w:ascii="Times New Roman" w:eastAsia="Times New Roman" w:hAnsi="Times New Roman" w:cs="Times New Roman"/>
            <w:sz w:val="20"/>
            <w:szCs w:val="20"/>
            <w:u w:val="single" w:color="000000"/>
          </w:rPr>
          <w:delText>an</w:delText>
        </w:r>
        <w:r w:rsidR="00D7727C" w:rsidRPr="00D7727C" w:rsidDel="0012213B">
          <w:rPr>
            <w:rFonts w:ascii="Times New Roman" w:eastAsia="Times New Roman" w:hAnsi="Times New Roman" w:cs="Times New Roman"/>
            <w:spacing w:val="4"/>
            <w:sz w:val="20"/>
            <w:szCs w:val="20"/>
            <w:u w:val="single" w:color="000000"/>
          </w:rPr>
          <w:delText xml:space="preserve"> </w:delText>
        </w:r>
        <w:r w:rsidR="00D7727C" w:rsidRPr="00D7727C" w:rsidDel="0012213B">
          <w:rPr>
            <w:rFonts w:ascii="Times New Roman" w:eastAsia="Times New Roman" w:hAnsi="Times New Roman" w:cs="Times New Roman"/>
            <w:sz w:val="20"/>
            <w:szCs w:val="20"/>
            <w:u w:val="single" w:color="000000"/>
          </w:rPr>
          <w:delText>MLD.</w:delText>
        </w:r>
        <w:r w:rsidR="00D7727C" w:rsidRPr="00D7727C" w:rsidDel="0012213B">
          <w:rPr>
            <w:rFonts w:ascii="Times New Roman" w:eastAsia="Times New Roman" w:hAnsi="Times New Roman" w:cs="Times New Roman"/>
            <w:spacing w:val="2"/>
            <w:sz w:val="20"/>
            <w:szCs w:val="20"/>
            <w:u w:val="single" w:color="000000"/>
          </w:rPr>
          <w:delText xml:space="preserve"> </w:delText>
        </w:r>
        <w:r w:rsidR="00D7727C" w:rsidRPr="00D7727C" w:rsidDel="0012213B">
          <w:rPr>
            <w:rFonts w:ascii="Times New Roman" w:eastAsia="Times New Roman" w:hAnsi="Times New Roman" w:cs="Times New Roman"/>
            <w:sz w:val="20"/>
            <w:szCs w:val="20"/>
            <w:u w:val="single" w:color="000000"/>
          </w:rPr>
          <w:delText>This</w:delText>
        </w:r>
        <w:r w:rsidR="00D7727C" w:rsidRPr="00D7727C" w:rsidDel="0012213B">
          <w:rPr>
            <w:rFonts w:ascii="Times New Roman" w:eastAsia="Times New Roman" w:hAnsi="Times New Roman" w:cs="Times New Roman"/>
            <w:spacing w:val="3"/>
            <w:sz w:val="20"/>
            <w:szCs w:val="20"/>
            <w:u w:val="single" w:color="000000"/>
          </w:rPr>
          <w:delText xml:space="preserve"> </w:delText>
        </w:r>
        <w:r w:rsidR="00D7727C" w:rsidRPr="00D7727C" w:rsidDel="0012213B">
          <w:rPr>
            <w:rFonts w:ascii="Times New Roman" w:eastAsia="Times New Roman" w:hAnsi="Times New Roman" w:cs="Times New Roman"/>
            <w:sz w:val="20"/>
            <w:szCs w:val="20"/>
            <w:u w:val="single" w:color="000000"/>
          </w:rPr>
          <w:delText>service</w:delText>
        </w:r>
        <w:r w:rsidR="00D7727C" w:rsidRPr="00D7727C" w:rsidDel="0012213B">
          <w:rPr>
            <w:rFonts w:ascii="Times New Roman" w:eastAsia="Times New Roman" w:hAnsi="Times New Roman" w:cs="Times New Roman"/>
            <w:spacing w:val="4"/>
            <w:sz w:val="20"/>
            <w:szCs w:val="20"/>
          </w:rPr>
          <w:delText xml:space="preserve"> </w:delText>
        </w:r>
      </w:del>
      <w:r w:rsidR="00D7727C" w:rsidRPr="00D7727C">
        <w:rPr>
          <w:rFonts w:ascii="Times New Roman" w:eastAsia="Times New Roman" w:hAnsi="Times New Roman" w:cs="Times New Roman"/>
          <w:sz w:val="20"/>
          <w:szCs w:val="20"/>
        </w:rPr>
        <w:t>enables</w:t>
      </w:r>
      <w:r w:rsidR="00D7727C" w:rsidRPr="00D7727C">
        <w:rPr>
          <w:rFonts w:ascii="Times New Roman" w:eastAsia="Times New Roman" w:hAnsi="Times New Roman" w:cs="Times New Roman"/>
          <w:spacing w:val="4"/>
          <w:sz w:val="20"/>
          <w:szCs w:val="20"/>
        </w:rPr>
        <w:t xml:space="preserve"> </w:t>
      </w:r>
      <w:r w:rsidR="00D7727C" w:rsidRPr="00D7727C">
        <w:rPr>
          <w:rFonts w:ascii="Times New Roman" w:eastAsia="Times New Roman" w:hAnsi="Times New Roman" w:cs="Times New Roman"/>
          <w:sz w:val="20"/>
          <w:szCs w:val="20"/>
        </w:rPr>
        <w:t>an</w:t>
      </w:r>
      <w:r w:rsidR="00D7727C" w:rsidRPr="00D7727C">
        <w:rPr>
          <w:rFonts w:ascii="Times New Roman" w:eastAsia="Times New Roman" w:hAnsi="Times New Roman" w:cs="Times New Roman"/>
          <w:spacing w:val="3"/>
          <w:sz w:val="20"/>
          <w:szCs w:val="20"/>
        </w:rPr>
        <w:t xml:space="preserve"> </w:t>
      </w:r>
      <w:r w:rsidR="00D7727C" w:rsidRPr="00D7727C">
        <w:rPr>
          <w:rFonts w:ascii="Times New Roman" w:eastAsia="Times New Roman" w:hAnsi="Times New Roman" w:cs="Times New Roman"/>
          <w:sz w:val="20"/>
          <w:szCs w:val="20"/>
        </w:rPr>
        <w:t>AP</w:t>
      </w:r>
      <w:r w:rsidR="00D7727C" w:rsidRPr="00D7727C">
        <w:rPr>
          <w:rFonts w:ascii="Times New Roman" w:eastAsia="Times New Roman" w:hAnsi="Times New Roman" w:cs="Times New Roman"/>
          <w:spacing w:val="4"/>
          <w:sz w:val="20"/>
          <w:szCs w:val="20"/>
        </w:rPr>
        <w:t xml:space="preserve"> </w:t>
      </w:r>
      <w:r w:rsidR="00D7727C" w:rsidRPr="00D7727C">
        <w:rPr>
          <w:rFonts w:ascii="Times New Roman" w:eastAsia="Times New Roman" w:hAnsi="Times New Roman" w:cs="Times New Roman"/>
          <w:sz w:val="20"/>
          <w:szCs w:val="20"/>
        </w:rPr>
        <w:t>to</w:t>
      </w:r>
      <w:r w:rsidR="00D7727C" w:rsidRPr="00D7727C">
        <w:rPr>
          <w:rFonts w:ascii="Times New Roman" w:eastAsia="Times New Roman" w:hAnsi="Times New Roman" w:cs="Times New Roman"/>
          <w:spacing w:val="3"/>
          <w:sz w:val="20"/>
          <w:szCs w:val="20"/>
        </w:rPr>
        <w:t xml:space="preserve"> </w:t>
      </w:r>
      <w:r w:rsidR="00D7727C" w:rsidRPr="00D7727C">
        <w:rPr>
          <w:rFonts w:ascii="Times New Roman" w:eastAsia="Times New Roman" w:hAnsi="Times New Roman" w:cs="Times New Roman"/>
          <w:sz w:val="20"/>
          <w:szCs w:val="20"/>
        </w:rPr>
        <w:t>indicate</w:t>
      </w:r>
      <w:r w:rsidR="00D7727C" w:rsidRPr="00D7727C">
        <w:rPr>
          <w:rFonts w:ascii="Times New Roman" w:eastAsia="Times New Roman" w:hAnsi="Times New Roman" w:cs="Times New Roman"/>
          <w:spacing w:val="3"/>
          <w:sz w:val="20"/>
          <w:szCs w:val="20"/>
        </w:rPr>
        <w:t xml:space="preserve"> </w:t>
      </w:r>
      <w:r w:rsidR="00D7727C" w:rsidRPr="00D7727C">
        <w:rPr>
          <w:rFonts w:ascii="Times New Roman" w:eastAsia="Times New Roman" w:hAnsi="Times New Roman" w:cs="Times New Roman"/>
          <w:sz w:val="20"/>
          <w:szCs w:val="20"/>
        </w:rPr>
        <w:t>a</w:t>
      </w:r>
      <w:r w:rsidR="00D7727C" w:rsidRPr="00D7727C">
        <w:rPr>
          <w:rFonts w:ascii="Times New Roman" w:eastAsia="Times New Roman" w:hAnsi="Times New Roman" w:cs="Times New Roman"/>
          <w:spacing w:val="3"/>
          <w:sz w:val="20"/>
          <w:szCs w:val="20"/>
        </w:rPr>
        <w:t xml:space="preserve"> </w:t>
      </w:r>
      <w:r w:rsidR="00D7727C" w:rsidRPr="00D7727C">
        <w:rPr>
          <w:rFonts w:ascii="Times New Roman" w:eastAsia="Times New Roman" w:hAnsi="Times New Roman" w:cs="Times New Roman"/>
          <w:sz w:val="20"/>
          <w:szCs w:val="20"/>
        </w:rPr>
        <w:t>time</w:t>
      </w:r>
      <w:r w:rsidR="00D7727C" w:rsidRPr="00D7727C">
        <w:rPr>
          <w:rFonts w:ascii="Times New Roman" w:eastAsia="Times New Roman" w:hAnsi="Times New Roman" w:cs="Times New Roman"/>
          <w:spacing w:val="4"/>
          <w:sz w:val="20"/>
          <w:szCs w:val="20"/>
        </w:rPr>
        <w:t xml:space="preserve"> </w:t>
      </w:r>
      <w:r w:rsidR="00D7727C" w:rsidRPr="00D7727C">
        <w:rPr>
          <w:rFonts w:ascii="Times New Roman" w:eastAsia="Times New Roman" w:hAnsi="Times New Roman" w:cs="Times New Roman"/>
          <w:sz w:val="20"/>
          <w:szCs w:val="20"/>
        </w:rPr>
        <w:t>period</w:t>
      </w:r>
      <w:r w:rsidR="00D7727C" w:rsidRPr="00D7727C">
        <w:rPr>
          <w:rFonts w:ascii="Times New Roman" w:eastAsia="Times New Roman" w:hAnsi="Times New Roman" w:cs="Times New Roman"/>
          <w:spacing w:val="4"/>
          <w:sz w:val="20"/>
          <w:szCs w:val="20"/>
        </w:rPr>
        <w:t xml:space="preserve"> </w:t>
      </w:r>
      <w:r w:rsidR="00D7727C" w:rsidRPr="00D7727C">
        <w:rPr>
          <w:rFonts w:ascii="Times New Roman" w:eastAsia="Times New Roman" w:hAnsi="Times New Roman" w:cs="Times New Roman"/>
          <w:sz w:val="20"/>
          <w:szCs w:val="20"/>
        </w:rPr>
        <w:t>during</w:t>
      </w:r>
      <w:r w:rsidR="00D7727C" w:rsidRPr="00D7727C">
        <w:rPr>
          <w:rFonts w:ascii="Times New Roman" w:eastAsia="Times New Roman" w:hAnsi="Times New Roman" w:cs="Times New Roman"/>
          <w:spacing w:val="4"/>
          <w:sz w:val="20"/>
          <w:szCs w:val="20"/>
        </w:rPr>
        <w:t xml:space="preserve"> </w:t>
      </w:r>
      <w:r w:rsidR="00D7727C" w:rsidRPr="00D7727C">
        <w:rPr>
          <w:rFonts w:ascii="Times New Roman" w:eastAsia="Times New Roman" w:hAnsi="Times New Roman" w:cs="Times New Roman"/>
          <w:sz w:val="20"/>
          <w:szCs w:val="20"/>
        </w:rPr>
        <w:t>which</w:t>
      </w:r>
      <w:r w:rsidR="00D7727C" w:rsidRPr="00D7727C">
        <w:rPr>
          <w:rFonts w:ascii="Times New Roman" w:eastAsia="Times New Roman" w:hAnsi="Times New Roman" w:cs="Times New Roman"/>
          <w:spacing w:val="4"/>
          <w:sz w:val="20"/>
          <w:szCs w:val="20"/>
        </w:rPr>
        <w:t xml:space="preserve"> </w:t>
      </w:r>
      <w:r w:rsidR="00D7727C" w:rsidRPr="00D7727C">
        <w:rPr>
          <w:rFonts w:ascii="Times New Roman" w:eastAsia="Times New Roman" w:hAnsi="Times New Roman" w:cs="Times New Roman"/>
          <w:sz w:val="20"/>
          <w:szCs w:val="20"/>
        </w:rPr>
        <w:t>the</w:t>
      </w:r>
      <w:r w:rsidR="00D7727C" w:rsidRPr="00D7727C">
        <w:rPr>
          <w:rFonts w:ascii="Times New Roman" w:eastAsia="Times New Roman" w:hAnsi="Times New Roman" w:cs="Times New Roman"/>
          <w:spacing w:val="2"/>
          <w:sz w:val="20"/>
          <w:szCs w:val="20"/>
        </w:rPr>
        <w:t xml:space="preserve"> </w:t>
      </w:r>
      <w:r w:rsidR="00D7727C" w:rsidRPr="00D7727C">
        <w:rPr>
          <w:rFonts w:ascii="Times New Roman" w:eastAsia="Times New Roman" w:hAnsi="Times New Roman" w:cs="Times New Roman"/>
          <w:sz w:val="20"/>
          <w:szCs w:val="20"/>
        </w:rPr>
        <w:t>AP</w:t>
      </w:r>
      <w:r w:rsidR="00D7727C" w:rsidRPr="00D7727C">
        <w:rPr>
          <w:rFonts w:ascii="Times New Roman" w:eastAsia="Times New Roman" w:hAnsi="Times New Roman" w:cs="Times New Roman"/>
          <w:spacing w:val="3"/>
          <w:sz w:val="20"/>
          <w:szCs w:val="20"/>
        </w:rPr>
        <w:t xml:space="preserve"> </w:t>
      </w:r>
      <w:r w:rsidR="00D7727C" w:rsidRPr="00D7727C">
        <w:rPr>
          <w:rFonts w:ascii="Times New Roman" w:eastAsia="Times New Roman" w:hAnsi="Times New Roman" w:cs="Times New Roman"/>
          <w:sz w:val="20"/>
          <w:szCs w:val="20"/>
        </w:rPr>
        <w:t>does</w:t>
      </w:r>
      <w:r w:rsidR="00A87DEE">
        <w:rPr>
          <w:rFonts w:ascii="Times New Roman" w:eastAsia="Times New Roman" w:hAnsi="Times New Roman" w:cs="Times New Roman"/>
          <w:sz w:val="20"/>
          <w:szCs w:val="20"/>
        </w:rPr>
        <w:t xml:space="preserve"> </w:t>
      </w:r>
      <w:r w:rsidR="00D7727C" w:rsidRPr="00D7727C">
        <w:rPr>
          <w:rFonts w:ascii="Times New Roman" w:eastAsia="Times New Roman" w:hAnsi="Times New Roman" w:cs="Times New Roman"/>
          <w:sz w:val="20"/>
          <w:szCs w:val="20"/>
        </w:rPr>
        <w:t>not disass</w:t>
      </w:r>
      <w:r w:rsidR="00C02E20">
        <w:rPr>
          <w:rFonts w:ascii="Times New Roman" w:eastAsia="Times New Roman" w:hAnsi="Times New Roman" w:cs="Times New Roman"/>
          <w:sz w:val="20"/>
          <w:szCs w:val="20"/>
        </w:rPr>
        <w:t>oci</w:t>
      </w:r>
      <w:r w:rsidR="00D7727C" w:rsidRPr="00D7727C">
        <w:rPr>
          <w:rFonts w:ascii="Times New Roman" w:eastAsia="Times New Roman" w:hAnsi="Times New Roman" w:cs="Times New Roman"/>
          <w:sz w:val="20"/>
          <w:szCs w:val="20"/>
        </w:rPr>
        <w:t>ate a STA due to nonreceipt of frames from the STA</w:t>
      </w:r>
      <w:ins w:id="37" w:author="Abhishek Patil" w:date="2021-02-15T11:44:00Z">
        <w:r w:rsidR="00BC73E6" w:rsidRPr="00AC376A">
          <w:rPr>
            <w:rFonts w:ascii="Times New Roman" w:eastAsia="Times New Roman" w:hAnsi="Times New Roman" w:cs="Times New Roman"/>
            <w:sz w:val="20"/>
            <w:szCs w:val="20"/>
            <w:u w:val="single"/>
          </w:rPr>
          <w:t xml:space="preserve"> (also see 4.</w:t>
        </w:r>
        <w:r w:rsidR="00FE424A" w:rsidRPr="00AC376A">
          <w:rPr>
            <w:rFonts w:ascii="Times New Roman" w:eastAsia="Times New Roman" w:hAnsi="Times New Roman" w:cs="Times New Roman"/>
            <w:sz w:val="20"/>
            <w:szCs w:val="20"/>
            <w:u w:val="single"/>
          </w:rPr>
          <w:t>3.19.23a)</w:t>
        </w:r>
      </w:ins>
      <w:r w:rsidR="00D7727C" w:rsidRPr="00D7727C">
        <w:rPr>
          <w:rFonts w:ascii="Times New Roman" w:eastAsia="Times New Roman" w:hAnsi="Times New Roman" w:cs="Times New Roman"/>
          <w:sz w:val="20"/>
          <w:szCs w:val="20"/>
        </w:rPr>
        <w:t>.</w:t>
      </w:r>
      <w:r w:rsidR="00E34107" w:rsidRPr="00C15EE9">
        <w:rPr>
          <w:rFonts w:ascii="Times New Roman" w:eastAsia="Times New Roman" w:hAnsi="Times New Roman" w:cs="Times New Roman"/>
          <w:sz w:val="20"/>
          <w:szCs w:val="20"/>
          <w:highlight w:val="yellow"/>
        </w:rPr>
        <w:t xml:space="preserve">[CID </w:t>
      </w:r>
      <w:r w:rsidR="00E34107">
        <w:rPr>
          <w:rFonts w:ascii="Times New Roman" w:eastAsia="Times New Roman" w:hAnsi="Times New Roman" w:cs="Times New Roman"/>
          <w:sz w:val="20"/>
          <w:szCs w:val="20"/>
          <w:highlight w:val="yellow"/>
        </w:rPr>
        <w:t>2561</w:t>
      </w:r>
      <w:r w:rsidR="00E34107" w:rsidRPr="00C15EE9">
        <w:rPr>
          <w:rFonts w:ascii="Times New Roman" w:eastAsia="Times New Roman" w:hAnsi="Times New Roman" w:cs="Times New Roman"/>
          <w:sz w:val="20"/>
          <w:szCs w:val="20"/>
          <w:highlight w:val="yellow"/>
        </w:rPr>
        <w:t>]</w:t>
      </w:r>
      <w:r w:rsidR="00D7727C" w:rsidRPr="00D7727C">
        <w:rPr>
          <w:rFonts w:ascii="Times New Roman" w:eastAsia="Times New Roman" w:hAnsi="Times New Roman" w:cs="Times New Roman"/>
          <w:sz w:val="20"/>
          <w:szCs w:val="20"/>
        </w:rPr>
        <w:t xml:space="preserve"> This supports improved STA power</w:t>
      </w:r>
      <w:r w:rsidR="00D7727C" w:rsidRPr="00D7727C">
        <w:rPr>
          <w:rFonts w:ascii="Times New Roman" w:eastAsia="Times New Roman" w:hAnsi="Times New Roman" w:cs="Times New Roman"/>
          <w:spacing w:val="25"/>
          <w:sz w:val="20"/>
          <w:szCs w:val="20"/>
        </w:rPr>
        <w:t xml:space="preserve"> </w:t>
      </w:r>
      <w:r w:rsidR="00D7727C" w:rsidRPr="00D7727C">
        <w:rPr>
          <w:rFonts w:ascii="Times New Roman" w:eastAsia="Times New Roman" w:hAnsi="Times New Roman" w:cs="Times New Roman"/>
          <w:sz w:val="20"/>
          <w:szCs w:val="20"/>
        </w:rPr>
        <w:t>sav</w:t>
      </w:r>
      <w:proofErr w:type="spellStart"/>
      <w:r w:rsidR="00D7727C" w:rsidRPr="00D7727C">
        <w:rPr>
          <w:rFonts w:ascii="Times New Roman" w:eastAsia="Times New Roman" w:hAnsi="Times New Roman" w:cs="Times New Roman"/>
          <w:position w:val="1"/>
          <w:sz w:val="20"/>
          <w:szCs w:val="20"/>
        </w:rPr>
        <w:t>ing</w:t>
      </w:r>
      <w:proofErr w:type="spellEnd"/>
      <w:r w:rsidR="00D7727C" w:rsidRPr="00D7727C">
        <w:rPr>
          <w:rFonts w:ascii="Times New Roman" w:eastAsia="Times New Roman" w:hAnsi="Times New Roman" w:cs="Times New Roman"/>
          <w:position w:val="1"/>
          <w:sz w:val="20"/>
          <w:szCs w:val="20"/>
        </w:rPr>
        <w:t xml:space="preserve"> and AP resource</w:t>
      </w:r>
      <w:r w:rsidR="00C02E20">
        <w:rPr>
          <w:rFonts w:ascii="Times New Roman" w:eastAsia="Times New Roman" w:hAnsi="Times New Roman" w:cs="Times New Roman"/>
          <w:spacing w:val="-1"/>
          <w:position w:val="1"/>
          <w:sz w:val="20"/>
          <w:szCs w:val="20"/>
        </w:rPr>
        <w:t xml:space="preserve"> </w:t>
      </w:r>
      <w:r w:rsidR="00D7727C" w:rsidRPr="00D7727C">
        <w:rPr>
          <w:rFonts w:ascii="Times New Roman" w:eastAsia="Times New Roman" w:hAnsi="Times New Roman" w:cs="Times New Roman"/>
          <w:position w:val="1"/>
          <w:sz w:val="20"/>
          <w:szCs w:val="20"/>
        </w:rPr>
        <w:t>management.</w:t>
      </w:r>
    </w:p>
    <w:p w14:paraId="739ED0EA" w14:textId="02DA39D6" w:rsidR="00C66969" w:rsidRDefault="00C66969" w:rsidP="00C66969">
      <w:pPr>
        <w:widowControl w:val="0"/>
        <w:tabs>
          <w:tab w:val="left" w:pos="659"/>
        </w:tabs>
        <w:kinsoku w:val="0"/>
        <w:overflowPunct w:val="0"/>
        <w:autoSpaceDE w:val="0"/>
        <w:autoSpaceDN w:val="0"/>
        <w:adjustRightInd w:val="0"/>
        <w:spacing w:after="0" w:line="321" w:lineRule="exact"/>
        <w:outlineLvl w:val="1"/>
        <w:rPr>
          <w:rFonts w:ascii="Times New Roman" w:eastAsia="Times New Roman" w:hAnsi="Times New Roman" w:cs="Times New Roman"/>
          <w:sz w:val="18"/>
          <w:szCs w:val="18"/>
        </w:rPr>
      </w:pPr>
    </w:p>
    <w:p w14:paraId="08E97DAB" w14:textId="77777777" w:rsidR="000650C0" w:rsidRDefault="000650C0" w:rsidP="00C66969">
      <w:pPr>
        <w:widowControl w:val="0"/>
        <w:tabs>
          <w:tab w:val="left" w:pos="659"/>
        </w:tabs>
        <w:kinsoku w:val="0"/>
        <w:overflowPunct w:val="0"/>
        <w:autoSpaceDE w:val="0"/>
        <w:autoSpaceDN w:val="0"/>
        <w:adjustRightInd w:val="0"/>
        <w:spacing w:after="0" w:line="321" w:lineRule="exact"/>
        <w:outlineLvl w:val="1"/>
        <w:rPr>
          <w:rFonts w:ascii="Times New Roman" w:eastAsia="Times New Roman" w:hAnsi="Times New Roman" w:cs="Times New Roman"/>
          <w:sz w:val="18"/>
          <w:szCs w:val="18"/>
        </w:rPr>
      </w:pPr>
    </w:p>
    <w:p w14:paraId="7FDD14FC" w14:textId="4563577C" w:rsidR="00D7727C" w:rsidRPr="00D7727C" w:rsidRDefault="00D7727C" w:rsidP="00C66969">
      <w:pPr>
        <w:widowControl w:val="0"/>
        <w:tabs>
          <w:tab w:val="left" w:pos="659"/>
        </w:tabs>
        <w:kinsoku w:val="0"/>
        <w:overflowPunct w:val="0"/>
        <w:autoSpaceDE w:val="0"/>
        <w:autoSpaceDN w:val="0"/>
        <w:adjustRightInd w:val="0"/>
        <w:spacing w:after="0" w:line="211" w:lineRule="exact"/>
        <w:outlineLvl w:val="2"/>
        <w:rPr>
          <w:rFonts w:ascii="Arial" w:eastAsia="Times New Roman" w:hAnsi="Arial" w:cs="Arial"/>
          <w:b/>
          <w:bCs/>
          <w:sz w:val="20"/>
          <w:szCs w:val="20"/>
        </w:rPr>
      </w:pPr>
      <w:bookmarkStart w:id="38" w:name="4.3.19.23a_MLD_max_idle_period_managemen"/>
      <w:bookmarkEnd w:id="38"/>
      <w:r w:rsidRPr="00D7727C">
        <w:rPr>
          <w:rFonts w:ascii="Arial" w:eastAsia="Times New Roman" w:hAnsi="Arial" w:cs="Arial"/>
          <w:b/>
          <w:bCs/>
          <w:sz w:val="20"/>
          <w:szCs w:val="20"/>
        </w:rPr>
        <w:t>4.3.19.23a MLD max idle period</w:t>
      </w:r>
      <w:r w:rsidRPr="00D7727C">
        <w:rPr>
          <w:rFonts w:ascii="Arial" w:eastAsia="Times New Roman" w:hAnsi="Arial" w:cs="Arial"/>
          <w:b/>
          <w:bCs/>
          <w:spacing w:val="-2"/>
          <w:sz w:val="20"/>
          <w:szCs w:val="20"/>
        </w:rPr>
        <w:t xml:space="preserve"> </w:t>
      </w:r>
      <w:r w:rsidRPr="00D7727C">
        <w:rPr>
          <w:rFonts w:ascii="Arial" w:eastAsia="Times New Roman" w:hAnsi="Arial" w:cs="Arial"/>
          <w:b/>
          <w:bCs/>
          <w:sz w:val="20"/>
          <w:szCs w:val="20"/>
        </w:rPr>
        <w:t>management</w:t>
      </w:r>
    </w:p>
    <w:p w14:paraId="4157EB93" w14:textId="77777777" w:rsidR="002468DB" w:rsidRPr="00B972BE" w:rsidRDefault="002468DB" w:rsidP="002468DB">
      <w:pPr>
        <w:spacing w:before="120" w:after="0" w:line="240" w:lineRule="auto"/>
        <w:rPr>
          <w:rFonts w:ascii="Times New Roman" w:eastAsia="Times New Roman" w:hAnsi="Times New Roman" w:cs="Times New Roman"/>
          <w:b/>
          <w:bCs/>
          <w:i/>
          <w:iCs/>
          <w:color w:val="000000"/>
          <w:spacing w:val="-2"/>
          <w:sz w:val="20"/>
          <w:szCs w:val="20"/>
        </w:rPr>
      </w:pPr>
      <w:proofErr w:type="spellStart"/>
      <w:r w:rsidRPr="00B972BE">
        <w:rPr>
          <w:rFonts w:ascii="Times New Roman" w:eastAsia="Times New Roman" w:hAnsi="Times New Roman" w:cs="Times New Roman"/>
          <w:b/>
          <w:bCs/>
          <w:i/>
          <w:iCs/>
          <w:color w:val="000000"/>
          <w:spacing w:val="-2"/>
          <w:sz w:val="20"/>
          <w:szCs w:val="20"/>
          <w:highlight w:val="yellow"/>
        </w:rPr>
        <w:t>TGbe</w:t>
      </w:r>
      <w:proofErr w:type="spellEnd"/>
      <w:r w:rsidRPr="00B972BE">
        <w:rPr>
          <w:rFonts w:ascii="Times New Roman" w:eastAsia="Times New Roman" w:hAnsi="Times New Roman" w:cs="Times New Roman"/>
          <w:b/>
          <w:bCs/>
          <w:i/>
          <w:iCs/>
          <w:color w:val="000000"/>
          <w:spacing w:val="-2"/>
          <w:sz w:val="20"/>
          <w:szCs w:val="20"/>
          <w:highlight w:val="yellow"/>
        </w:rPr>
        <w:t xml:space="preserve"> editor: Please </w:t>
      </w:r>
      <w:r>
        <w:rPr>
          <w:rFonts w:ascii="Times New Roman" w:eastAsia="Times New Roman" w:hAnsi="Times New Roman" w:cs="Times New Roman"/>
          <w:b/>
          <w:bCs/>
          <w:i/>
          <w:iCs/>
          <w:color w:val="000000"/>
          <w:spacing w:val="-2"/>
          <w:sz w:val="20"/>
          <w:szCs w:val="20"/>
          <w:highlight w:val="yellow"/>
        </w:rPr>
        <w:t>modify</w:t>
      </w:r>
      <w:r w:rsidRPr="00B972BE">
        <w:rPr>
          <w:rFonts w:ascii="Times New Roman" w:eastAsia="Times New Roman" w:hAnsi="Times New Roman" w:cs="Times New Roman"/>
          <w:b/>
          <w:bCs/>
          <w:i/>
          <w:iCs/>
          <w:color w:val="000000"/>
          <w:spacing w:val="-2"/>
          <w:sz w:val="20"/>
          <w:szCs w:val="20"/>
          <w:highlight w:val="yellow"/>
        </w:rPr>
        <w:t xml:space="preserve"> </w:t>
      </w:r>
      <w:r>
        <w:rPr>
          <w:rFonts w:ascii="Times New Roman" w:eastAsia="Times New Roman" w:hAnsi="Times New Roman" w:cs="Times New Roman"/>
          <w:b/>
          <w:bCs/>
          <w:i/>
          <w:iCs/>
          <w:color w:val="000000"/>
          <w:spacing w:val="-2"/>
          <w:sz w:val="20"/>
          <w:szCs w:val="20"/>
          <w:highlight w:val="yellow"/>
        </w:rPr>
        <w:t xml:space="preserve">this </w:t>
      </w:r>
      <w:r w:rsidRPr="00B972BE">
        <w:rPr>
          <w:rFonts w:ascii="Times New Roman" w:eastAsia="Times New Roman" w:hAnsi="Times New Roman" w:cs="Times New Roman"/>
          <w:b/>
          <w:bCs/>
          <w:i/>
          <w:iCs/>
          <w:color w:val="000000"/>
          <w:spacing w:val="-2"/>
          <w:sz w:val="20"/>
          <w:szCs w:val="20"/>
          <w:highlight w:val="yellow"/>
        </w:rPr>
        <w:t>subclause</w:t>
      </w:r>
      <w:r>
        <w:rPr>
          <w:rFonts w:ascii="Times New Roman" w:eastAsia="Times New Roman" w:hAnsi="Times New Roman" w:cs="Times New Roman"/>
          <w:b/>
          <w:bCs/>
          <w:i/>
          <w:iCs/>
          <w:color w:val="000000"/>
          <w:spacing w:val="-2"/>
          <w:sz w:val="20"/>
          <w:szCs w:val="20"/>
          <w:highlight w:val="yellow"/>
        </w:rPr>
        <w:t xml:space="preserve"> as shown below</w:t>
      </w:r>
      <w:r w:rsidRPr="00B972BE">
        <w:rPr>
          <w:rFonts w:ascii="Times New Roman" w:eastAsia="Times New Roman" w:hAnsi="Times New Roman" w:cs="Times New Roman"/>
          <w:b/>
          <w:bCs/>
          <w:i/>
          <w:iCs/>
          <w:color w:val="000000"/>
          <w:spacing w:val="-2"/>
          <w:sz w:val="20"/>
          <w:szCs w:val="20"/>
          <w:highlight w:val="yellow"/>
        </w:rPr>
        <w:t>:</w:t>
      </w:r>
    </w:p>
    <w:p w14:paraId="04B1F159" w14:textId="218B14BB" w:rsidR="00D7727C" w:rsidRPr="00D7727C" w:rsidRDefault="00C15EE9" w:rsidP="002468DB">
      <w:pPr>
        <w:widowControl w:val="0"/>
        <w:tabs>
          <w:tab w:val="left" w:pos="660"/>
        </w:tabs>
        <w:suppressAutoHyphens/>
        <w:kinsoku w:val="0"/>
        <w:overflowPunct w:val="0"/>
        <w:autoSpaceDE w:val="0"/>
        <w:autoSpaceDN w:val="0"/>
        <w:adjustRightInd w:val="0"/>
        <w:spacing w:before="120" w:after="0" w:line="243" w:lineRule="exact"/>
        <w:jc w:val="both"/>
        <w:rPr>
          <w:rFonts w:ascii="Times New Roman" w:eastAsia="Times New Roman" w:hAnsi="Times New Roman" w:cs="Times New Roman"/>
          <w:sz w:val="20"/>
          <w:szCs w:val="20"/>
        </w:rPr>
      </w:pPr>
      <w:r w:rsidRPr="00C15EE9">
        <w:rPr>
          <w:rFonts w:ascii="Times New Roman" w:eastAsia="Times New Roman" w:hAnsi="Times New Roman" w:cs="Times New Roman"/>
          <w:sz w:val="20"/>
          <w:szCs w:val="20"/>
          <w:highlight w:val="yellow"/>
        </w:rPr>
        <w:t>[CID 1027]</w:t>
      </w:r>
      <w:ins w:id="39" w:author="Abhishek Patil" w:date="2021-02-15T11:40:00Z">
        <w:r w:rsidR="0012213B">
          <w:rPr>
            <w:rFonts w:ascii="Times New Roman" w:eastAsia="Times New Roman" w:hAnsi="Times New Roman" w:cs="Times New Roman"/>
            <w:sz w:val="20"/>
            <w:szCs w:val="20"/>
          </w:rPr>
          <w:t xml:space="preserve">When association is </w:t>
        </w:r>
      </w:ins>
      <w:ins w:id="40" w:author="Abhishek Patil" w:date="2021-02-20T09:43:00Z">
        <w:r w:rsidR="00D442D4">
          <w:rPr>
            <w:rFonts w:ascii="Times New Roman" w:eastAsia="Times New Roman" w:hAnsi="Times New Roman" w:cs="Times New Roman"/>
            <w:sz w:val="20"/>
            <w:szCs w:val="20"/>
          </w:rPr>
          <w:t xml:space="preserve">for </w:t>
        </w:r>
      </w:ins>
      <w:ins w:id="41" w:author="Abhishek Patil" w:date="2021-02-15T11:40:00Z">
        <w:r w:rsidR="0012213B">
          <w:rPr>
            <w:rFonts w:ascii="Times New Roman" w:eastAsia="Times New Roman" w:hAnsi="Times New Roman" w:cs="Times New Roman"/>
            <w:sz w:val="20"/>
            <w:szCs w:val="20"/>
          </w:rPr>
          <w:t xml:space="preserve">a multi-link setup, </w:t>
        </w:r>
      </w:ins>
      <w:r w:rsidR="00D7727C" w:rsidRPr="00D7727C">
        <w:rPr>
          <w:rFonts w:ascii="Times New Roman" w:eastAsia="Times New Roman" w:hAnsi="Times New Roman" w:cs="Times New Roman"/>
          <w:sz w:val="20"/>
          <w:szCs w:val="20"/>
        </w:rPr>
        <w:t>MLD</w:t>
      </w:r>
      <w:r w:rsidR="00D7727C" w:rsidRPr="00D7727C">
        <w:rPr>
          <w:rFonts w:ascii="Times New Roman" w:eastAsia="Times New Roman" w:hAnsi="Times New Roman" w:cs="Times New Roman"/>
          <w:spacing w:val="-5"/>
          <w:sz w:val="20"/>
          <w:szCs w:val="20"/>
        </w:rPr>
        <w:t xml:space="preserve"> </w:t>
      </w:r>
      <w:r w:rsidR="00D7727C" w:rsidRPr="00D7727C">
        <w:rPr>
          <w:rFonts w:ascii="Times New Roman" w:eastAsia="Times New Roman" w:hAnsi="Times New Roman" w:cs="Times New Roman"/>
          <w:sz w:val="20"/>
          <w:szCs w:val="20"/>
        </w:rPr>
        <w:t>max</w:t>
      </w:r>
      <w:r w:rsidR="00D7727C" w:rsidRPr="00D7727C">
        <w:rPr>
          <w:rFonts w:ascii="Times New Roman" w:eastAsia="Times New Roman" w:hAnsi="Times New Roman" w:cs="Times New Roman"/>
          <w:spacing w:val="-5"/>
          <w:sz w:val="20"/>
          <w:szCs w:val="20"/>
        </w:rPr>
        <w:t xml:space="preserve"> </w:t>
      </w:r>
      <w:r w:rsidR="00D7727C" w:rsidRPr="00D7727C">
        <w:rPr>
          <w:rFonts w:ascii="Times New Roman" w:eastAsia="Times New Roman" w:hAnsi="Times New Roman" w:cs="Times New Roman"/>
          <w:sz w:val="20"/>
          <w:szCs w:val="20"/>
        </w:rPr>
        <w:t>idle</w:t>
      </w:r>
      <w:r w:rsidR="00D7727C" w:rsidRPr="00D7727C">
        <w:rPr>
          <w:rFonts w:ascii="Times New Roman" w:eastAsia="Times New Roman" w:hAnsi="Times New Roman" w:cs="Times New Roman"/>
          <w:spacing w:val="-4"/>
          <w:sz w:val="20"/>
          <w:szCs w:val="20"/>
        </w:rPr>
        <w:t xml:space="preserve"> </w:t>
      </w:r>
      <w:r w:rsidR="00D7727C" w:rsidRPr="00D7727C">
        <w:rPr>
          <w:rFonts w:ascii="Times New Roman" w:eastAsia="Times New Roman" w:hAnsi="Times New Roman" w:cs="Times New Roman"/>
          <w:sz w:val="20"/>
          <w:szCs w:val="20"/>
        </w:rPr>
        <w:t>period</w:t>
      </w:r>
      <w:r w:rsidR="00D7727C" w:rsidRPr="00D7727C">
        <w:rPr>
          <w:rFonts w:ascii="Times New Roman" w:eastAsia="Times New Roman" w:hAnsi="Times New Roman" w:cs="Times New Roman"/>
          <w:spacing w:val="-5"/>
          <w:sz w:val="20"/>
          <w:szCs w:val="20"/>
        </w:rPr>
        <w:t xml:space="preserve"> </w:t>
      </w:r>
      <w:r w:rsidR="00D7727C" w:rsidRPr="00D7727C">
        <w:rPr>
          <w:rFonts w:ascii="Times New Roman" w:eastAsia="Times New Roman" w:hAnsi="Times New Roman" w:cs="Times New Roman"/>
          <w:sz w:val="20"/>
          <w:szCs w:val="20"/>
        </w:rPr>
        <w:t>management</w:t>
      </w:r>
      <w:r w:rsidR="00D7727C" w:rsidRPr="00D7727C">
        <w:rPr>
          <w:rFonts w:ascii="Times New Roman" w:eastAsia="Times New Roman" w:hAnsi="Times New Roman" w:cs="Times New Roman"/>
          <w:spacing w:val="-4"/>
          <w:sz w:val="20"/>
          <w:szCs w:val="20"/>
        </w:rPr>
        <w:t xml:space="preserve"> </w:t>
      </w:r>
      <w:del w:id="42" w:author="Abhishek Patil" w:date="2021-02-15T11:40:00Z">
        <w:r w:rsidR="00D7727C" w:rsidRPr="00D7727C" w:rsidDel="005D76AE">
          <w:rPr>
            <w:rFonts w:ascii="Times New Roman" w:eastAsia="Times New Roman" w:hAnsi="Times New Roman" w:cs="Times New Roman"/>
            <w:sz w:val="20"/>
            <w:szCs w:val="20"/>
          </w:rPr>
          <w:delText>service</w:delText>
        </w:r>
        <w:r w:rsidR="00D7727C" w:rsidRPr="00D7727C" w:rsidDel="005D76AE">
          <w:rPr>
            <w:rFonts w:ascii="Times New Roman" w:eastAsia="Times New Roman" w:hAnsi="Times New Roman" w:cs="Times New Roman"/>
            <w:spacing w:val="-4"/>
            <w:sz w:val="20"/>
            <w:szCs w:val="20"/>
          </w:rPr>
          <w:delText xml:space="preserve"> </w:delText>
        </w:r>
        <w:r w:rsidR="00D7727C" w:rsidRPr="00D7727C" w:rsidDel="005D76AE">
          <w:rPr>
            <w:rFonts w:ascii="Times New Roman" w:eastAsia="Times New Roman" w:hAnsi="Times New Roman" w:cs="Times New Roman"/>
            <w:sz w:val="20"/>
            <w:szCs w:val="20"/>
          </w:rPr>
          <w:delText>is</w:delText>
        </w:r>
        <w:r w:rsidR="00D7727C" w:rsidRPr="00D7727C" w:rsidDel="005D76AE">
          <w:rPr>
            <w:rFonts w:ascii="Times New Roman" w:eastAsia="Times New Roman" w:hAnsi="Times New Roman" w:cs="Times New Roman"/>
            <w:spacing w:val="-4"/>
            <w:sz w:val="20"/>
            <w:szCs w:val="20"/>
          </w:rPr>
          <w:delText xml:space="preserve"> </w:delText>
        </w:r>
        <w:r w:rsidR="00D7727C" w:rsidRPr="00D7727C" w:rsidDel="005D76AE">
          <w:rPr>
            <w:rFonts w:ascii="Times New Roman" w:eastAsia="Times New Roman" w:hAnsi="Times New Roman" w:cs="Times New Roman"/>
            <w:sz w:val="20"/>
            <w:szCs w:val="20"/>
          </w:rPr>
          <w:delText>applicable</w:delText>
        </w:r>
        <w:r w:rsidR="00D7727C" w:rsidRPr="00D7727C" w:rsidDel="005D76AE">
          <w:rPr>
            <w:rFonts w:ascii="Times New Roman" w:eastAsia="Times New Roman" w:hAnsi="Times New Roman" w:cs="Times New Roman"/>
            <w:spacing w:val="-5"/>
            <w:sz w:val="20"/>
            <w:szCs w:val="20"/>
          </w:rPr>
          <w:delText xml:space="preserve"> </w:delText>
        </w:r>
        <w:r w:rsidR="00D7727C" w:rsidRPr="00D7727C" w:rsidDel="005D76AE">
          <w:rPr>
            <w:rFonts w:ascii="Times New Roman" w:eastAsia="Times New Roman" w:hAnsi="Times New Roman" w:cs="Times New Roman"/>
            <w:sz w:val="20"/>
            <w:szCs w:val="20"/>
          </w:rPr>
          <w:delText>between</w:delText>
        </w:r>
        <w:r w:rsidR="00D7727C" w:rsidRPr="00D7727C" w:rsidDel="005D76AE">
          <w:rPr>
            <w:rFonts w:ascii="Times New Roman" w:eastAsia="Times New Roman" w:hAnsi="Times New Roman" w:cs="Times New Roman"/>
            <w:spacing w:val="-5"/>
            <w:sz w:val="20"/>
            <w:szCs w:val="20"/>
          </w:rPr>
          <w:delText xml:space="preserve"> </w:delText>
        </w:r>
        <w:r w:rsidR="00D7727C" w:rsidRPr="00D7727C" w:rsidDel="005D76AE">
          <w:rPr>
            <w:rFonts w:ascii="Times New Roman" w:eastAsia="Times New Roman" w:hAnsi="Times New Roman" w:cs="Times New Roman"/>
            <w:sz w:val="20"/>
            <w:szCs w:val="20"/>
          </w:rPr>
          <w:delText>an</w:delText>
        </w:r>
        <w:r w:rsidR="00D7727C" w:rsidRPr="00D7727C" w:rsidDel="005D76AE">
          <w:rPr>
            <w:rFonts w:ascii="Times New Roman" w:eastAsia="Times New Roman" w:hAnsi="Times New Roman" w:cs="Times New Roman"/>
            <w:spacing w:val="-3"/>
            <w:sz w:val="20"/>
            <w:szCs w:val="20"/>
          </w:rPr>
          <w:delText xml:space="preserve"> </w:delText>
        </w:r>
        <w:r w:rsidR="00D7727C" w:rsidRPr="00D7727C" w:rsidDel="005D76AE">
          <w:rPr>
            <w:rFonts w:ascii="Times New Roman" w:eastAsia="Times New Roman" w:hAnsi="Times New Roman" w:cs="Times New Roman"/>
            <w:sz w:val="20"/>
            <w:szCs w:val="20"/>
          </w:rPr>
          <w:delText>AP</w:delText>
        </w:r>
        <w:r w:rsidR="00D7727C" w:rsidRPr="00D7727C" w:rsidDel="005D76AE">
          <w:rPr>
            <w:rFonts w:ascii="Times New Roman" w:eastAsia="Times New Roman" w:hAnsi="Times New Roman" w:cs="Times New Roman"/>
            <w:spacing w:val="-5"/>
            <w:sz w:val="20"/>
            <w:szCs w:val="20"/>
          </w:rPr>
          <w:delText xml:space="preserve"> </w:delText>
        </w:r>
        <w:r w:rsidR="00D7727C" w:rsidRPr="00D7727C" w:rsidDel="005D76AE">
          <w:rPr>
            <w:rFonts w:ascii="Times New Roman" w:eastAsia="Times New Roman" w:hAnsi="Times New Roman" w:cs="Times New Roman"/>
            <w:sz w:val="20"/>
            <w:szCs w:val="20"/>
          </w:rPr>
          <w:delText>MLD</w:delText>
        </w:r>
        <w:r w:rsidR="00D7727C" w:rsidRPr="00D7727C" w:rsidDel="005D76AE">
          <w:rPr>
            <w:rFonts w:ascii="Times New Roman" w:eastAsia="Times New Roman" w:hAnsi="Times New Roman" w:cs="Times New Roman"/>
            <w:spacing w:val="-2"/>
            <w:sz w:val="20"/>
            <w:szCs w:val="20"/>
          </w:rPr>
          <w:delText xml:space="preserve"> </w:delText>
        </w:r>
        <w:r w:rsidR="00D7727C" w:rsidRPr="00D7727C" w:rsidDel="005D76AE">
          <w:rPr>
            <w:rFonts w:ascii="Times New Roman" w:eastAsia="Times New Roman" w:hAnsi="Times New Roman" w:cs="Times New Roman"/>
            <w:sz w:val="20"/>
            <w:szCs w:val="20"/>
          </w:rPr>
          <w:delText>and</w:delText>
        </w:r>
        <w:r w:rsidR="00D7727C" w:rsidRPr="00D7727C" w:rsidDel="005D76AE">
          <w:rPr>
            <w:rFonts w:ascii="Times New Roman" w:eastAsia="Times New Roman" w:hAnsi="Times New Roman" w:cs="Times New Roman"/>
            <w:spacing w:val="-5"/>
            <w:sz w:val="20"/>
            <w:szCs w:val="20"/>
          </w:rPr>
          <w:delText xml:space="preserve"> </w:delText>
        </w:r>
        <w:r w:rsidR="00D7727C" w:rsidRPr="00D7727C" w:rsidDel="005D76AE">
          <w:rPr>
            <w:rFonts w:ascii="Times New Roman" w:eastAsia="Times New Roman" w:hAnsi="Times New Roman" w:cs="Times New Roman"/>
            <w:sz w:val="20"/>
            <w:szCs w:val="20"/>
          </w:rPr>
          <w:delText>a</w:delText>
        </w:r>
        <w:r w:rsidR="00D7727C" w:rsidRPr="00D7727C" w:rsidDel="005D76AE">
          <w:rPr>
            <w:rFonts w:ascii="Times New Roman" w:eastAsia="Times New Roman" w:hAnsi="Times New Roman" w:cs="Times New Roman"/>
            <w:spacing w:val="-5"/>
            <w:sz w:val="20"/>
            <w:szCs w:val="20"/>
          </w:rPr>
          <w:delText xml:space="preserve"> </w:delText>
        </w:r>
        <w:r w:rsidR="00D7727C" w:rsidRPr="00D7727C" w:rsidDel="005D76AE">
          <w:rPr>
            <w:rFonts w:ascii="Times New Roman" w:eastAsia="Times New Roman" w:hAnsi="Times New Roman" w:cs="Times New Roman"/>
            <w:sz w:val="20"/>
            <w:szCs w:val="20"/>
          </w:rPr>
          <w:delText>non-AP</w:delText>
        </w:r>
        <w:r w:rsidR="00D7727C" w:rsidRPr="00D7727C" w:rsidDel="005D76AE">
          <w:rPr>
            <w:rFonts w:ascii="Times New Roman" w:eastAsia="Times New Roman" w:hAnsi="Times New Roman" w:cs="Times New Roman"/>
            <w:spacing w:val="-5"/>
            <w:sz w:val="20"/>
            <w:szCs w:val="20"/>
          </w:rPr>
          <w:delText xml:space="preserve"> </w:delText>
        </w:r>
        <w:r w:rsidR="00D7727C" w:rsidRPr="00D7727C" w:rsidDel="005D76AE">
          <w:rPr>
            <w:rFonts w:ascii="Times New Roman" w:eastAsia="Times New Roman" w:hAnsi="Times New Roman" w:cs="Times New Roman"/>
            <w:sz w:val="20"/>
            <w:szCs w:val="20"/>
          </w:rPr>
          <w:delText>MLD.</w:delText>
        </w:r>
        <w:r w:rsidR="00D7727C" w:rsidRPr="00D7727C" w:rsidDel="005D76AE">
          <w:rPr>
            <w:rFonts w:ascii="Times New Roman" w:eastAsia="Times New Roman" w:hAnsi="Times New Roman" w:cs="Times New Roman"/>
            <w:spacing w:val="-5"/>
            <w:sz w:val="20"/>
            <w:szCs w:val="20"/>
          </w:rPr>
          <w:delText xml:space="preserve"> </w:delText>
        </w:r>
        <w:r w:rsidR="00D7727C" w:rsidRPr="00D7727C" w:rsidDel="005D76AE">
          <w:rPr>
            <w:rFonts w:ascii="Times New Roman" w:eastAsia="Times New Roman" w:hAnsi="Times New Roman" w:cs="Times New Roman"/>
            <w:sz w:val="20"/>
            <w:szCs w:val="20"/>
          </w:rPr>
          <w:delText>This</w:delText>
        </w:r>
        <w:r w:rsidR="00D7727C" w:rsidRPr="00D7727C" w:rsidDel="005D76AE">
          <w:rPr>
            <w:rFonts w:ascii="Times New Roman" w:eastAsia="Times New Roman" w:hAnsi="Times New Roman" w:cs="Times New Roman"/>
            <w:spacing w:val="-4"/>
            <w:sz w:val="20"/>
            <w:szCs w:val="20"/>
          </w:rPr>
          <w:delText xml:space="preserve"> </w:delText>
        </w:r>
        <w:r w:rsidR="00D7727C" w:rsidRPr="00D7727C" w:rsidDel="005D76AE">
          <w:rPr>
            <w:rFonts w:ascii="Times New Roman" w:eastAsia="Times New Roman" w:hAnsi="Times New Roman" w:cs="Times New Roman"/>
            <w:sz w:val="20"/>
            <w:szCs w:val="20"/>
          </w:rPr>
          <w:delText>service</w:delText>
        </w:r>
        <w:r w:rsidR="00D7727C" w:rsidRPr="00D7727C" w:rsidDel="005D76AE">
          <w:rPr>
            <w:rFonts w:ascii="Times New Roman" w:eastAsia="Times New Roman" w:hAnsi="Times New Roman" w:cs="Times New Roman"/>
            <w:spacing w:val="28"/>
            <w:sz w:val="20"/>
            <w:szCs w:val="20"/>
          </w:rPr>
          <w:delText xml:space="preserve"> </w:delText>
        </w:r>
      </w:del>
      <w:r w:rsidR="00D7727C" w:rsidRPr="00D7727C">
        <w:rPr>
          <w:rFonts w:ascii="Times New Roman" w:eastAsia="Times New Roman" w:hAnsi="Times New Roman" w:cs="Times New Roman"/>
          <w:sz w:val="20"/>
          <w:szCs w:val="20"/>
        </w:rPr>
        <w:t>enables</w:t>
      </w:r>
      <w:r w:rsidR="00D7727C" w:rsidRPr="00D7727C">
        <w:rPr>
          <w:rFonts w:ascii="Times New Roman" w:eastAsia="Times New Roman" w:hAnsi="Times New Roman" w:cs="Times New Roman"/>
          <w:spacing w:val="29"/>
          <w:sz w:val="20"/>
          <w:szCs w:val="20"/>
        </w:rPr>
        <w:t xml:space="preserve"> </w:t>
      </w:r>
      <w:r w:rsidR="00D7727C" w:rsidRPr="00D7727C">
        <w:rPr>
          <w:rFonts w:ascii="Times New Roman" w:eastAsia="Times New Roman" w:hAnsi="Times New Roman" w:cs="Times New Roman"/>
          <w:sz w:val="20"/>
          <w:szCs w:val="20"/>
        </w:rPr>
        <w:t>an</w:t>
      </w:r>
      <w:r w:rsidR="00D7727C" w:rsidRPr="00D7727C">
        <w:rPr>
          <w:rFonts w:ascii="Times New Roman" w:eastAsia="Times New Roman" w:hAnsi="Times New Roman" w:cs="Times New Roman"/>
          <w:spacing w:val="29"/>
          <w:sz w:val="20"/>
          <w:szCs w:val="20"/>
        </w:rPr>
        <w:t xml:space="preserve"> </w:t>
      </w:r>
      <w:r w:rsidR="00D7727C" w:rsidRPr="00D7727C">
        <w:rPr>
          <w:rFonts w:ascii="Times New Roman" w:eastAsia="Times New Roman" w:hAnsi="Times New Roman" w:cs="Times New Roman"/>
          <w:sz w:val="20"/>
          <w:szCs w:val="20"/>
        </w:rPr>
        <w:t>AP</w:t>
      </w:r>
      <w:r w:rsidR="00D7727C" w:rsidRPr="00D7727C">
        <w:rPr>
          <w:rFonts w:ascii="Times New Roman" w:eastAsia="Times New Roman" w:hAnsi="Times New Roman" w:cs="Times New Roman"/>
          <w:spacing w:val="27"/>
          <w:sz w:val="20"/>
          <w:szCs w:val="20"/>
        </w:rPr>
        <w:t xml:space="preserve"> </w:t>
      </w:r>
      <w:r w:rsidR="00D7727C" w:rsidRPr="00D7727C">
        <w:rPr>
          <w:rFonts w:ascii="Times New Roman" w:eastAsia="Times New Roman" w:hAnsi="Times New Roman" w:cs="Times New Roman"/>
          <w:sz w:val="20"/>
          <w:szCs w:val="20"/>
        </w:rPr>
        <w:t>MLD</w:t>
      </w:r>
      <w:r w:rsidR="00D7727C" w:rsidRPr="00D7727C">
        <w:rPr>
          <w:rFonts w:ascii="Times New Roman" w:eastAsia="Times New Roman" w:hAnsi="Times New Roman" w:cs="Times New Roman"/>
          <w:spacing w:val="29"/>
          <w:sz w:val="20"/>
          <w:szCs w:val="20"/>
        </w:rPr>
        <w:t xml:space="preserve"> </w:t>
      </w:r>
      <w:r w:rsidR="00D7727C" w:rsidRPr="00D7727C">
        <w:rPr>
          <w:rFonts w:ascii="Times New Roman" w:eastAsia="Times New Roman" w:hAnsi="Times New Roman" w:cs="Times New Roman"/>
          <w:sz w:val="20"/>
          <w:szCs w:val="20"/>
        </w:rPr>
        <w:t>to</w:t>
      </w:r>
      <w:r w:rsidR="00D7727C" w:rsidRPr="00D7727C">
        <w:rPr>
          <w:rFonts w:ascii="Times New Roman" w:eastAsia="Times New Roman" w:hAnsi="Times New Roman" w:cs="Times New Roman"/>
          <w:spacing w:val="29"/>
          <w:sz w:val="20"/>
          <w:szCs w:val="20"/>
        </w:rPr>
        <w:t xml:space="preserve"> </w:t>
      </w:r>
      <w:r w:rsidR="00D7727C" w:rsidRPr="00D7727C">
        <w:rPr>
          <w:rFonts w:ascii="Times New Roman" w:eastAsia="Times New Roman" w:hAnsi="Times New Roman" w:cs="Times New Roman"/>
          <w:sz w:val="20"/>
          <w:szCs w:val="20"/>
        </w:rPr>
        <w:t>indicate</w:t>
      </w:r>
      <w:r w:rsidR="00D7727C" w:rsidRPr="00D7727C">
        <w:rPr>
          <w:rFonts w:ascii="Times New Roman" w:eastAsia="Times New Roman" w:hAnsi="Times New Roman" w:cs="Times New Roman"/>
          <w:spacing w:val="28"/>
          <w:sz w:val="20"/>
          <w:szCs w:val="20"/>
        </w:rPr>
        <w:t xml:space="preserve"> </w:t>
      </w:r>
      <w:r w:rsidR="00D7727C" w:rsidRPr="00D7727C">
        <w:rPr>
          <w:rFonts w:ascii="Times New Roman" w:eastAsia="Times New Roman" w:hAnsi="Times New Roman" w:cs="Times New Roman"/>
          <w:sz w:val="20"/>
          <w:szCs w:val="20"/>
        </w:rPr>
        <w:t>a</w:t>
      </w:r>
      <w:r w:rsidR="00D7727C" w:rsidRPr="00D7727C">
        <w:rPr>
          <w:rFonts w:ascii="Times New Roman" w:eastAsia="Times New Roman" w:hAnsi="Times New Roman" w:cs="Times New Roman"/>
          <w:spacing w:val="28"/>
          <w:sz w:val="20"/>
          <w:szCs w:val="20"/>
        </w:rPr>
        <w:t xml:space="preserve"> </w:t>
      </w:r>
      <w:r w:rsidR="00D7727C" w:rsidRPr="00D7727C">
        <w:rPr>
          <w:rFonts w:ascii="Times New Roman" w:eastAsia="Times New Roman" w:hAnsi="Times New Roman" w:cs="Times New Roman"/>
          <w:sz w:val="20"/>
          <w:szCs w:val="20"/>
        </w:rPr>
        <w:t>time</w:t>
      </w:r>
      <w:r w:rsidR="00D7727C" w:rsidRPr="00D7727C">
        <w:rPr>
          <w:rFonts w:ascii="Times New Roman" w:eastAsia="Times New Roman" w:hAnsi="Times New Roman" w:cs="Times New Roman"/>
          <w:spacing w:val="28"/>
          <w:sz w:val="20"/>
          <w:szCs w:val="20"/>
        </w:rPr>
        <w:t xml:space="preserve"> </w:t>
      </w:r>
      <w:r w:rsidR="00D7727C" w:rsidRPr="00D7727C">
        <w:rPr>
          <w:rFonts w:ascii="Times New Roman" w:eastAsia="Times New Roman" w:hAnsi="Times New Roman" w:cs="Times New Roman"/>
          <w:sz w:val="20"/>
          <w:szCs w:val="20"/>
        </w:rPr>
        <w:t>period</w:t>
      </w:r>
      <w:r w:rsidR="00D7727C" w:rsidRPr="00D7727C">
        <w:rPr>
          <w:rFonts w:ascii="Times New Roman" w:eastAsia="Times New Roman" w:hAnsi="Times New Roman" w:cs="Times New Roman"/>
          <w:spacing w:val="28"/>
          <w:sz w:val="20"/>
          <w:szCs w:val="20"/>
        </w:rPr>
        <w:t xml:space="preserve"> </w:t>
      </w:r>
      <w:r w:rsidR="00D7727C" w:rsidRPr="00D7727C">
        <w:rPr>
          <w:rFonts w:ascii="Times New Roman" w:eastAsia="Times New Roman" w:hAnsi="Times New Roman" w:cs="Times New Roman"/>
          <w:sz w:val="20"/>
          <w:szCs w:val="20"/>
        </w:rPr>
        <w:t>during</w:t>
      </w:r>
      <w:r w:rsidR="00D7727C" w:rsidRPr="00D7727C">
        <w:rPr>
          <w:rFonts w:ascii="Times New Roman" w:eastAsia="Times New Roman" w:hAnsi="Times New Roman" w:cs="Times New Roman"/>
          <w:spacing w:val="27"/>
          <w:sz w:val="20"/>
          <w:szCs w:val="20"/>
        </w:rPr>
        <w:t xml:space="preserve"> </w:t>
      </w:r>
      <w:r w:rsidR="00D7727C" w:rsidRPr="00D7727C">
        <w:rPr>
          <w:rFonts w:ascii="Times New Roman" w:eastAsia="Times New Roman" w:hAnsi="Times New Roman" w:cs="Times New Roman"/>
          <w:sz w:val="20"/>
          <w:szCs w:val="20"/>
        </w:rPr>
        <w:t>which</w:t>
      </w:r>
      <w:r w:rsidR="00D7727C" w:rsidRPr="00D7727C">
        <w:rPr>
          <w:rFonts w:ascii="Times New Roman" w:eastAsia="Times New Roman" w:hAnsi="Times New Roman" w:cs="Times New Roman"/>
          <w:spacing w:val="29"/>
          <w:sz w:val="20"/>
          <w:szCs w:val="20"/>
        </w:rPr>
        <w:t xml:space="preserve"> </w:t>
      </w:r>
      <w:r w:rsidR="00D7727C" w:rsidRPr="00D7727C">
        <w:rPr>
          <w:rFonts w:ascii="Times New Roman" w:eastAsia="Times New Roman" w:hAnsi="Times New Roman" w:cs="Times New Roman"/>
          <w:sz w:val="20"/>
          <w:szCs w:val="20"/>
        </w:rPr>
        <w:t>the</w:t>
      </w:r>
      <w:r w:rsidR="00D7727C" w:rsidRPr="00D7727C">
        <w:rPr>
          <w:rFonts w:ascii="Times New Roman" w:eastAsia="Times New Roman" w:hAnsi="Times New Roman" w:cs="Times New Roman"/>
          <w:spacing w:val="29"/>
          <w:sz w:val="20"/>
          <w:szCs w:val="20"/>
        </w:rPr>
        <w:t xml:space="preserve"> </w:t>
      </w:r>
      <w:r w:rsidR="00D7727C" w:rsidRPr="00D7727C">
        <w:rPr>
          <w:rFonts w:ascii="Times New Roman" w:eastAsia="Times New Roman" w:hAnsi="Times New Roman" w:cs="Times New Roman"/>
          <w:sz w:val="20"/>
          <w:szCs w:val="20"/>
        </w:rPr>
        <w:t>AP</w:t>
      </w:r>
      <w:r w:rsidR="00D7727C" w:rsidRPr="00D7727C">
        <w:rPr>
          <w:rFonts w:ascii="Times New Roman" w:eastAsia="Times New Roman" w:hAnsi="Times New Roman" w:cs="Times New Roman"/>
          <w:spacing w:val="29"/>
          <w:sz w:val="20"/>
          <w:szCs w:val="20"/>
        </w:rPr>
        <w:t xml:space="preserve"> </w:t>
      </w:r>
      <w:r w:rsidR="00D7727C" w:rsidRPr="00D7727C">
        <w:rPr>
          <w:rFonts w:ascii="Times New Roman" w:eastAsia="Times New Roman" w:hAnsi="Times New Roman" w:cs="Times New Roman"/>
          <w:sz w:val="20"/>
          <w:szCs w:val="20"/>
        </w:rPr>
        <w:t>MLD</w:t>
      </w:r>
      <w:r w:rsidR="00D7727C" w:rsidRPr="00D7727C">
        <w:rPr>
          <w:rFonts w:ascii="Times New Roman" w:eastAsia="Times New Roman" w:hAnsi="Times New Roman" w:cs="Times New Roman"/>
          <w:spacing w:val="27"/>
          <w:sz w:val="20"/>
          <w:szCs w:val="20"/>
        </w:rPr>
        <w:t xml:space="preserve"> </w:t>
      </w:r>
      <w:r w:rsidR="00D7727C" w:rsidRPr="00D7727C">
        <w:rPr>
          <w:rFonts w:ascii="Times New Roman" w:eastAsia="Times New Roman" w:hAnsi="Times New Roman" w:cs="Times New Roman"/>
          <w:sz w:val="20"/>
          <w:szCs w:val="20"/>
        </w:rPr>
        <w:t>does</w:t>
      </w:r>
      <w:r w:rsidR="00D7727C" w:rsidRPr="00D7727C">
        <w:rPr>
          <w:rFonts w:ascii="Times New Roman" w:eastAsia="Times New Roman" w:hAnsi="Times New Roman" w:cs="Times New Roman"/>
          <w:spacing w:val="28"/>
          <w:sz w:val="20"/>
          <w:szCs w:val="20"/>
        </w:rPr>
        <w:t xml:space="preserve"> </w:t>
      </w:r>
      <w:r w:rsidR="00D7727C" w:rsidRPr="00D7727C">
        <w:rPr>
          <w:rFonts w:ascii="Times New Roman" w:eastAsia="Times New Roman" w:hAnsi="Times New Roman" w:cs="Times New Roman"/>
          <w:sz w:val="20"/>
          <w:szCs w:val="20"/>
        </w:rPr>
        <w:t>not</w:t>
      </w:r>
      <w:del w:id="43" w:author="Abhishek Patil" w:date="2021-02-15T12:03:00Z">
        <w:r w:rsidR="00D7727C" w:rsidRPr="00D7727C" w:rsidDel="008B0D99">
          <w:rPr>
            <w:rFonts w:ascii="Times New Roman" w:eastAsia="Times New Roman" w:hAnsi="Times New Roman" w:cs="Times New Roman"/>
            <w:spacing w:val="29"/>
            <w:sz w:val="20"/>
            <w:szCs w:val="20"/>
          </w:rPr>
          <w:delText xml:space="preserve"> </w:delText>
        </w:r>
        <w:r w:rsidR="00D7727C" w:rsidRPr="00D7727C" w:rsidDel="008B0D99">
          <w:rPr>
            <w:rFonts w:ascii="Times New Roman" w:eastAsia="Times New Roman" w:hAnsi="Times New Roman" w:cs="Times New Roman"/>
            <w:sz w:val="20"/>
            <w:szCs w:val="20"/>
          </w:rPr>
          <w:delText>tear</w:delText>
        </w:r>
        <w:r w:rsidR="00D7727C" w:rsidRPr="00D7727C" w:rsidDel="008B0D99">
          <w:rPr>
            <w:rFonts w:ascii="Times New Roman" w:eastAsia="Times New Roman" w:hAnsi="Times New Roman" w:cs="Times New Roman"/>
            <w:spacing w:val="28"/>
            <w:sz w:val="20"/>
            <w:szCs w:val="20"/>
          </w:rPr>
          <w:delText xml:space="preserve"> </w:delText>
        </w:r>
        <w:r w:rsidR="00CD1542" w:rsidDel="008B0D99">
          <w:rPr>
            <w:rFonts w:ascii="Times New Roman" w:eastAsia="Times New Roman" w:hAnsi="Times New Roman" w:cs="Times New Roman"/>
            <w:spacing w:val="28"/>
            <w:sz w:val="20"/>
            <w:szCs w:val="20"/>
          </w:rPr>
          <w:delText>d</w:delText>
        </w:r>
        <w:r w:rsidR="00D7727C" w:rsidRPr="00D7727C" w:rsidDel="008B0D99">
          <w:rPr>
            <w:rFonts w:ascii="Times New Roman" w:eastAsia="Times New Roman" w:hAnsi="Times New Roman" w:cs="Times New Roman"/>
            <w:sz w:val="20"/>
            <w:szCs w:val="20"/>
          </w:rPr>
          <w:delText>own</w:delText>
        </w:r>
        <w:r w:rsidR="00D7727C" w:rsidRPr="00D7727C" w:rsidDel="008B0D99">
          <w:rPr>
            <w:rFonts w:ascii="Times New Roman" w:eastAsia="Times New Roman" w:hAnsi="Times New Roman" w:cs="Times New Roman"/>
            <w:spacing w:val="28"/>
            <w:sz w:val="20"/>
            <w:szCs w:val="20"/>
          </w:rPr>
          <w:delText xml:space="preserve"> </w:delText>
        </w:r>
        <w:r w:rsidR="00D7727C" w:rsidRPr="00D7727C" w:rsidDel="008B0D99">
          <w:rPr>
            <w:rFonts w:ascii="Times New Roman" w:eastAsia="Times New Roman" w:hAnsi="Times New Roman" w:cs="Times New Roman"/>
            <w:sz w:val="20"/>
            <w:szCs w:val="20"/>
          </w:rPr>
          <w:delText>the</w:delText>
        </w:r>
        <w:r w:rsidR="00C66969" w:rsidDel="008B0D99">
          <w:rPr>
            <w:rFonts w:ascii="Times New Roman" w:eastAsia="Times New Roman" w:hAnsi="Times New Roman" w:cs="Times New Roman"/>
            <w:sz w:val="20"/>
            <w:szCs w:val="20"/>
          </w:rPr>
          <w:delText xml:space="preserve"> </w:delText>
        </w:r>
        <w:r w:rsidR="00D7727C" w:rsidRPr="00D7727C" w:rsidDel="008B0D99">
          <w:rPr>
            <w:rFonts w:ascii="Times New Roman" w:eastAsia="Times New Roman" w:hAnsi="Times New Roman" w:cs="Times New Roman"/>
            <w:sz w:val="20"/>
            <w:szCs w:val="20"/>
          </w:rPr>
          <w:delText>multi-link</w:delText>
        </w:r>
        <w:r w:rsidR="00D7727C" w:rsidRPr="00D7727C" w:rsidDel="008B0D99">
          <w:rPr>
            <w:rFonts w:ascii="Times New Roman" w:eastAsia="Times New Roman" w:hAnsi="Times New Roman" w:cs="Times New Roman"/>
            <w:spacing w:val="37"/>
            <w:sz w:val="20"/>
            <w:szCs w:val="20"/>
          </w:rPr>
          <w:delText xml:space="preserve"> </w:delText>
        </w:r>
        <w:r w:rsidR="00D7727C" w:rsidRPr="00D7727C" w:rsidDel="008B0D99">
          <w:rPr>
            <w:rFonts w:ascii="Times New Roman" w:eastAsia="Times New Roman" w:hAnsi="Times New Roman" w:cs="Times New Roman"/>
            <w:sz w:val="20"/>
            <w:szCs w:val="20"/>
          </w:rPr>
          <w:delText>setup</w:delText>
        </w:r>
      </w:del>
      <w:ins w:id="44" w:author="Abhishek Patil" w:date="2021-02-15T12:03:00Z">
        <w:r w:rsidR="008B0D99">
          <w:rPr>
            <w:rFonts w:ascii="Times New Roman" w:eastAsia="Times New Roman" w:hAnsi="Times New Roman" w:cs="Times New Roman"/>
            <w:sz w:val="20"/>
            <w:szCs w:val="20"/>
          </w:rPr>
          <w:t xml:space="preserve"> disassociate the non-AP MLD</w:t>
        </w:r>
      </w:ins>
      <w:r w:rsidR="00573837" w:rsidRPr="00C15EE9">
        <w:rPr>
          <w:rFonts w:ascii="Times New Roman" w:eastAsia="Times New Roman" w:hAnsi="Times New Roman" w:cs="Times New Roman"/>
          <w:sz w:val="20"/>
          <w:szCs w:val="20"/>
          <w:highlight w:val="yellow"/>
        </w:rPr>
        <w:t xml:space="preserve">[CID </w:t>
      </w:r>
      <w:r w:rsidR="00573837">
        <w:rPr>
          <w:rFonts w:ascii="Times New Roman" w:eastAsia="Times New Roman" w:hAnsi="Times New Roman" w:cs="Times New Roman"/>
          <w:sz w:val="20"/>
          <w:szCs w:val="20"/>
          <w:highlight w:val="yellow"/>
        </w:rPr>
        <w:t>2090, 1108</w:t>
      </w:r>
      <w:r w:rsidR="00573837" w:rsidRPr="00C15EE9">
        <w:rPr>
          <w:rFonts w:ascii="Times New Roman" w:eastAsia="Times New Roman" w:hAnsi="Times New Roman" w:cs="Times New Roman"/>
          <w:sz w:val="20"/>
          <w:szCs w:val="20"/>
          <w:highlight w:val="yellow"/>
        </w:rPr>
        <w:t>]</w:t>
      </w:r>
      <w:r w:rsidR="00D7727C" w:rsidRPr="00D7727C">
        <w:rPr>
          <w:rFonts w:ascii="Times New Roman" w:eastAsia="Times New Roman" w:hAnsi="Times New Roman" w:cs="Times New Roman"/>
          <w:spacing w:val="37"/>
          <w:sz w:val="20"/>
          <w:szCs w:val="20"/>
        </w:rPr>
        <w:t xml:space="preserve"> </w:t>
      </w:r>
      <w:r w:rsidR="00D7727C" w:rsidRPr="00D7727C">
        <w:rPr>
          <w:rFonts w:ascii="Times New Roman" w:eastAsia="Times New Roman" w:hAnsi="Times New Roman" w:cs="Times New Roman"/>
          <w:sz w:val="20"/>
          <w:szCs w:val="20"/>
        </w:rPr>
        <w:t>due</w:t>
      </w:r>
      <w:r w:rsidR="00D7727C" w:rsidRPr="00D7727C">
        <w:rPr>
          <w:rFonts w:ascii="Times New Roman" w:eastAsia="Times New Roman" w:hAnsi="Times New Roman" w:cs="Times New Roman"/>
          <w:spacing w:val="38"/>
          <w:sz w:val="20"/>
          <w:szCs w:val="20"/>
        </w:rPr>
        <w:t xml:space="preserve"> </w:t>
      </w:r>
      <w:r w:rsidR="00D7727C" w:rsidRPr="00D7727C">
        <w:rPr>
          <w:rFonts w:ascii="Times New Roman" w:eastAsia="Times New Roman" w:hAnsi="Times New Roman" w:cs="Times New Roman"/>
          <w:sz w:val="20"/>
          <w:szCs w:val="20"/>
        </w:rPr>
        <w:t>to</w:t>
      </w:r>
      <w:r w:rsidR="00D7727C" w:rsidRPr="00D7727C">
        <w:rPr>
          <w:rFonts w:ascii="Times New Roman" w:eastAsia="Times New Roman" w:hAnsi="Times New Roman" w:cs="Times New Roman"/>
          <w:spacing w:val="37"/>
          <w:sz w:val="20"/>
          <w:szCs w:val="20"/>
        </w:rPr>
        <w:t xml:space="preserve"> </w:t>
      </w:r>
      <w:r w:rsidR="00D7727C" w:rsidRPr="00D7727C">
        <w:rPr>
          <w:rFonts w:ascii="Times New Roman" w:eastAsia="Times New Roman" w:hAnsi="Times New Roman" w:cs="Times New Roman"/>
          <w:sz w:val="20"/>
          <w:szCs w:val="20"/>
        </w:rPr>
        <w:t>nonreceipt</w:t>
      </w:r>
      <w:r w:rsidR="00D7727C" w:rsidRPr="00D7727C">
        <w:rPr>
          <w:rFonts w:ascii="Times New Roman" w:eastAsia="Times New Roman" w:hAnsi="Times New Roman" w:cs="Times New Roman"/>
          <w:spacing w:val="37"/>
          <w:sz w:val="20"/>
          <w:szCs w:val="20"/>
        </w:rPr>
        <w:t xml:space="preserve"> </w:t>
      </w:r>
      <w:r w:rsidR="00D7727C" w:rsidRPr="00D7727C">
        <w:rPr>
          <w:rFonts w:ascii="Times New Roman" w:eastAsia="Times New Roman" w:hAnsi="Times New Roman" w:cs="Times New Roman"/>
          <w:sz w:val="20"/>
          <w:szCs w:val="20"/>
        </w:rPr>
        <w:t>of</w:t>
      </w:r>
      <w:r w:rsidR="00D7727C" w:rsidRPr="00D7727C">
        <w:rPr>
          <w:rFonts w:ascii="Times New Roman" w:eastAsia="Times New Roman" w:hAnsi="Times New Roman" w:cs="Times New Roman"/>
          <w:spacing w:val="38"/>
          <w:sz w:val="20"/>
          <w:szCs w:val="20"/>
        </w:rPr>
        <w:t xml:space="preserve"> </w:t>
      </w:r>
      <w:r w:rsidR="00D7727C" w:rsidRPr="00D7727C">
        <w:rPr>
          <w:rFonts w:ascii="Times New Roman" w:eastAsia="Times New Roman" w:hAnsi="Times New Roman" w:cs="Times New Roman"/>
          <w:sz w:val="20"/>
          <w:szCs w:val="20"/>
        </w:rPr>
        <w:t>frames</w:t>
      </w:r>
      <w:r w:rsidR="00D7727C" w:rsidRPr="00D7727C">
        <w:rPr>
          <w:rFonts w:ascii="Times New Roman" w:eastAsia="Times New Roman" w:hAnsi="Times New Roman" w:cs="Times New Roman"/>
          <w:spacing w:val="37"/>
          <w:sz w:val="20"/>
          <w:szCs w:val="20"/>
        </w:rPr>
        <w:t xml:space="preserve"> </w:t>
      </w:r>
      <w:r w:rsidR="00D7727C" w:rsidRPr="00D7727C">
        <w:rPr>
          <w:rFonts w:ascii="Times New Roman" w:eastAsia="Times New Roman" w:hAnsi="Times New Roman" w:cs="Times New Roman"/>
          <w:sz w:val="20"/>
          <w:szCs w:val="20"/>
        </w:rPr>
        <w:t>from</w:t>
      </w:r>
      <w:r w:rsidR="00D7727C" w:rsidRPr="00D7727C">
        <w:rPr>
          <w:rFonts w:ascii="Times New Roman" w:eastAsia="Times New Roman" w:hAnsi="Times New Roman" w:cs="Times New Roman"/>
          <w:spacing w:val="35"/>
          <w:sz w:val="20"/>
          <w:szCs w:val="20"/>
        </w:rPr>
        <w:t xml:space="preserve"> </w:t>
      </w:r>
      <w:r w:rsidR="00D7727C" w:rsidRPr="00D7727C">
        <w:rPr>
          <w:rFonts w:ascii="Times New Roman" w:eastAsia="Times New Roman" w:hAnsi="Times New Roman" w:cs="Times New Roman"/>
          <w:sz w:val="20"/>
          <w:szCs w:val="20"/>
        </w:rPr>
        <w:t>the</w:t>
      </w:r>
      <w:r w:rsidR="00D7727C" w:rsidRPr="00D7727C">
        <w:rPr>
          <w:rFonts w:ascii="Times New Roman" w:eastAsia="Times New Roman" w:hAnsi="Times New Roman" w:cs="Times New Roman"/>
          <w:spacing w:val="38"/>
          <w:sz w:val="20"/>
          <w:szCs w:val="20"/>
        </w:rPr>
        <w:t xml:space="preserve"> </w:t>
      </w:r>
      <w:r w:rsidR="00D7727C" w:rsidRPr="00D7727C">
        <w:rPr>
          <w:rFonts w:ascii="Times New Roman" w:eastAsia="Times New Roman" w:hAnsi="Times New Roman" w:cs="Times New Roman"/>
          <w:sz w:val="20"/>
          <w:szCs w:val="20"/>
        </w:rPr>
        <w:t>non-AP</w:t>
      </w:r>
      <w:r w:rsidR="00D7727C" w:rsidRPr="00D7727C">
        <w:rPr>
          <w:rFonts w:ascii="Times New Roman" w:eastAsia="Times New Roman" w:hAnsi="Times New Roman" w:cs="Times New Roman"/>
          <w:spacing w:val="37"/>
          <w:sz w:val="20"/>
          <w:szCs w:val="20"/>
        </w:rPr>
        <w:t xml:space="preserve"> </w:t>
      </w:r>
      <w:r w:rsidR="00D7727C" w:rsidRPr="00D7727C">
        <w:rPr>
          <w:rFonts w:ascii="Times New Roman" w:eastAsia="Times New Roman" w:hAnsi="Times New Roman" w:cs="Times New Roman"/>
          <w:sz w:val="20"/>
          <w:szCs w:val="20"/>
        </w:rPr>
        <w:t>MLD</w:t>
      </w:r>
      <w:r w:rsidR="00D7727C" w:rsidRPr="00D7727C">
        <w:rPr>
          <w:rFonts w:ascii="Times New Roman" w:eastAsia="Times New Roman" w:hAnsi="Times New Roman" w:cs="Times New Roman"/>
          <w:spacing w:val="37"/>
          <w:sz w:val="20"/>
          <w:szCs w:val="20"/>
        </w:rPr>
        <w:t xml:space="preserve"> </w:t>
      </w:r>
      <w:r w:rsidR="00D7727C" w:rsidRPr="00D7727C">
        <w:rPr>
          <w:rFonts w:ascii="Times New Roman" w:eastAsia="Times New Roman" w:hAnsi="Times New Roman" w:cs="Times New Roman"/>
          <w:sz w:val="20"/>
          <w:szCs w:val="20"/>
        </w:rPr>
        <w:t>on</w:t>
      </w:r>
      <w:r w:rsidR="00D7727C" w:rsidRPr="00D7727C">
        <w:rPr>
          <w:rFonts w:ascii="Times New Roman" w:eastAsia="Times New Roman" w:hAnsi="Times New Roman" w:cs="Times New Roman"/>
          <w:spacing w:val="38"/>
          <w:sz w:val="20"/>
          <w:szCs w:val="20"/>
        </w:rPr>
        <w:t xml:space="preserve"> </w:t>
      </w:r>
      <w:r w:rsidR="00D7727C" w:rsidRPr="00D7727C">
        <w:rPr>
          <w:rFonts w:ascii="Times New Roman" w:eastAsia="Times New Roman" w:hAnsi="Times New Roman" w:cs="Times New Roman"/>
          <w:sz w:val="20"/>
          <w:szCs w:val="20"/>
        </w:rPr>
        <w:t>any</w:t>
      </w:r>
      <w:r w:rsidR="00D7727C" w:rsidRPr="00D7727C">
        <w:rPr>
          <w:rFonts w:ascii="Times New Roman" w:eastAsia="Times New Roman" w:hAnsi="Times New Roman" w:cs="Times New Roman"/>
          <w:spacing w:val="35"/>
          <w:sz w:val="20"/>
          <w:szCs w:val="20"/>
        </w:rPr>
        <w:t xml:space="preserve"> </w:t>
      </w:r>
      <w:r w:rsidR="00D7727C" w:rsidRPr="00D7727C">
        <w:rPr>
          <w:rFonts w:ascii="Times New Roman" w:eastAsia="Times New Roman" w:hAnsi="Times New Roman" w:cs="Times New Roman"/>
          <w:sz w:val="20"/>
          <w:szCs w:val="20"/>
        </w:rPr>
        <w:t>setup</w:t>
      </w:r>
      <w:r w:rsidR="00D7727C" w:rsidRPr="00D7727C">
        <w:rPr>
          <w:rFonts w:ascii="Times New Roman" w:eastAsia="Times New Roman" w:hAnsi="Times New Roman" w:cs="Times New Roman"/>
          <w:spacing w:val="38"/>
          <w:sz w:val="20"/>
          <w:szCs w:val="20"/>
        </w:rPr>
        <w:t xml:space="preserve"> </w:t>
      </w:r>
      <w:r w:rsidR="00D7727C" w:rsidRPr="00D7727C">
        <w:rPr>
          <w:rFonts w:ascii="Times New Roman" w:eastAsia="Times New Roman" w:hAnsi="Times New Roman" w:cs="Times New Roman"/>
          <w:sz w:val="20"/>
          <w:szCs w:val="20"/>
        </w:rPr>
        <w:t>link.</w:t>
      </w:r>
      <w:r w:rsidR="00D7727C" w:rsidRPr="00D7727C">
        <w:rPr>
          <w:rFonts w:ascii="Times New Roman" w:eastAsia="Times New Roman" w:hAnsi="Times New Roman" w:cs="Times New Roman"/>
          <w:spacing w:val="37"/>
          <w:sz w:val="20"/>
          <w:szCs w:val="20"/>
        </w:rPr>
        <w:t xml:space="preserve"> </w:t>
      </w:r>
      <w:r w:rsidR="00D7727C" w:rsidRPr="00D7727C">
        <w:rPr>
          <w:rFonts w:ascii="Times New Roman" w:eastAsia="Times New Roman" w:hAnsi="Times New Roman" w:cs="Times New Roman"/>
          <w:sz w:val="20"/>
          <w:szCs w:val="20"/>
        </w:rPr>
        <w:t>This</w:t>
      </w:r>
      <w:r w:rsidR="00D7727C" w:rsidRPr="00D7727C">
        <w:rPr>
          <w:rFonts w:ascii="Times New Roman" w:eastAsia="Times New Roman" w:hAnsi="Times New Roman" w:cs="Times New Roman"/>
          <w:spacing w:val="37"/>
          <w:sz w:val="20"/>
          <w:szCs w:val="20"/>
        </w:rPr>
        <w:t xml:space="preserve"> </w:t>
      </w:r>
      <w:r w:rsidR="00D7727C" w:rsidRPr="00D7727C">
        <w:rPr>
          <w:rFonts w:ascii="Times New Roman" w:eastAsia="Times New Roman" w:hAnsi="Times New Roman" w:cs="Times New Roman"/>
          <w:sz w:val="20"/>
          <w:szCs w:val="20"/>
        </w:rPr>
        <w:t>supports</w:t>
      </w:r>
      <w:r w:rsidR="00C66969">
        <w:rPr>
          <w:rFonts w:ascii="Times New Roman" w:eastAsia="Times New Roman" w:hAnsi="Times New Roman" w:cs="Times New Roman"/>
          <w:sz w:val="20"/>
          <w:szCs w:val="20"/>
        </w:rPr>
        <w:t xml:space="preserve"> </w:t>
      </w:r>
      <w:r w:rsidR="00D7727C" w:rsidRPr="00D7727C">
        <w:rPr>
          <w:rFonts w:ascii="Times New Roman" w:eastAsia="Times New Roman" w:hAnsi="Times New Roman" w:cs="Times New Roman"/>
          <w:sz w:val="20"/>
          <w:szCs w:val="20"/>
        </w:rPr>
        <w:t>improved power saving at the non-AP MLD and resource management at the AP</w:t>
      </w:r>
      <w:r w:rsidR="00D7727C" w:rsidRPr="00D7727C">
        <w:rPr>
          <w:rFonts w:ascii="Times New Roman" w:eastAsia="Times New Roman" w:hAnsi="Times New Roman" w:cs="Times New Roman"/>
          <w:spacing w:val="-9"/>
          <w:sz w:val="20"/>
          <w:szCs w:val="20"/>
        </w:rPr>
        <w:t xml:space="preserve"> </w:t>
      </w:r>
      <w:r w:rsidR="00D7727C" w:rsidRPr="00D7727C">
        <w:rPr>
          <w:rFonts w:ascii="Times New Roman" w:eastAsia="Times New Roman" w:hAnsi="Times New Roman" w:cs="Times New Roman"/>
          <w:sz w:val="20"/>
          <w:szCs w:val="20"/>
        </w:rPr>
        <w:t>MLD.</w:t>
      </w:r>
    </w:p>
    <w:p w14:paraId="4650DADC" w14:textId="0086C213" w:rsidR="00032E48" w:rsidRDefault="00032E48" w:rsidP="008730F8">
      <w:pPr>
        <w:widowControl w:val="0"/>
        <w:tabs>
          <w:tab w:val="left" w:pos="660"/>
        </w:tabs>
        <w:suppressAutoHyphens/>
        <w:kinsoku w:val="0"/>
        <w:overflowPunct w:val="0"/>
        <w:autoSpaceDE w:val="0"/>
        <w:autoSpaceDN w:val="0"/>
        <w:adjustRightInd w:val="0"/>
        <w:spacing w:after="0" w:line="243" w:lineRule="exact"/>
        <w:jc w:val="both"/>
        <w:rPr>
          <w:rFonts w:ascii="Times New Roman" w:eastAsia="Times New Roman" w:hAnsi="Times New Roman" w:cs="Times New Roman"/>
          <w:color w:val="000000"/>
          <w:spacing w:val="-2"/>
          <w:w w:val="0"/>
          <w:sz w:val="20"/>
          <w:szCs w:val="20"/>
        </w:rPr>
      </w:pPr>
    </w:p>
    <w:p w14:paraId="4CCFF8CE" w14:textId="26C95677" w:rsidR="000650C0" w:rsidRDefault="000650C0" w:rsidP="008730F8">
      <w:pPr>
        <w:widowControl w:val="0"/>
        <w:tabs>
          <w:tab w:val="left" w:pos="660"/>
        </w:tabs>
        <w:suppressAutoHyphens/>
        <w:kinsoku w:val="0"/>
        <w:overflowPunct w:val="0"/>
        <w:autoSpaceDE w:val="0"/>
        <w:autoSpaceDN w:val="0"/>
        <w:adjustRightInd w:val="0"/>
        <w:spacing w:after="0" w:line="243" w:lineRule="exact"/>
        <w:jc w:val="both"/>
        <w:rPr>
          <w:rFonts w:ascii="Times New Roman" w:eastAsia="Times New Roman" w:hAnsi="Times New Roman" w:cs="Times New Roman"/>
          <w:color w:val="000000"/>
          <w:spacing w:val="-2"/>
          <w:w w:val="0"/>
          <w:sz w:val="20"/>
          <w:szCs w:val="20"/>
        </w:rPr>
      </w:pPr>
    </w:p>
    <w:p w14:paraId="1506E8CE" w14:textId="77777777" w:rsidR="0067408A" w:rsidRDefault="0067408A" w:rsidP="008730F8">
      <w:pPr>
        <w:widowControl w:val="0"/>
        <w:tabs>
          <w:tab w:val="left" w:pos="660"/>
        </w:tabs>
        <w:suppressAutoHyphens/>
        <w:kinsoku w:val="0"/>
        <w:overflowPunct w:val="0"/>
        <w:autoSpaceDE w:val="0"/>
        <w:autoSpaceDN w:val="0"/>
        <w:adjustRightInd w:val="0"/>
        <w:spacing w:after="0" w:line="243" w:lineRule="exact"/>
        <w:jc w:val="both"/>
        <w:rPr>
          <w:rFonts w:ascii="Times New Roman" w:eastAsia="Times New Roman" w:hAnsi="Times New Roman" w:cs="Times New Roman"/>
          <w:color w:val="000000"/>
          <w:spacing w:val="-2"/>
          <w:w w:val="0"/>
          <w:sz w:val="20"/>
          <w:szCs w:val="20"/>
        </w:rPr>
      </w:pPr>
    </w:p>
    <w:p w14:paraId="75B09D9D" w14:textId="1B97110E" w:rsidR="00032E48" w:rsidRPr="00032E48" w:rsidRDefault="00032E48" w:rsidP="004A2C63">
      <w:pPr>
        <w:pStyle w:val="ListParagraph"/>
        <w:widowControl w:val="0"/>
        <w:numPr>
          <w:ilvl w:val="1"/>
          <w:numId w:val="5"/>
        </w:numPr>
        <w:tabs>
          <w:tab w:val="left" w:pos="659"/>
        </w:tabs>
        <w:kinsoku w:val="0"/>
        <w:overflowPunct w:val="0"/>
        <w:autoSpaceDE w:val="0"/>
        <w:autoSpaceDN w:val="0"/>
        <w:adjustRightInd w:val="0"/>
        <w:spacing w:after="0" w:line="239" w:lineRule="exact"/>
        <w:outlineLvl w:val="0"/>
        <w:rPr>
          <w:rFonts w:ascii="Arial" w:eastAsia="Times New Roman" w:hAnsi="Arial" w:cs="Arial"/>
          <w:b/>
          <w:bCs/>
        </w:rPr>
      </w:pPr>
      <w:bookmarkStart w:id="45" w:name="11.21_Wireless_network_management_proced"/>
      <w:bookmarkEnd w:id="45"/>
      <w:r>
        <w:rPr>
          <w:rFonts w:ascii="Arial" w:eastAsia="Times New Roman" w:hAnsi="Arial" w:cs="Arial"/>
          <w:b/>
          <w:bCs/>
        </w:rPr>
        <w:t>W</w:t>
      </w:r>
      <w:r w:rsidRPr="00032E48">
        <w:rPr>
          <w:rFonts w:ascii="Arial" w:eastAsia="Times New Roman" w:hAnsi="Arial" w:cs="Arial"/>
          <w:b/>
          <w:bCs/>
        </w:rPr>
        <w:t>ireless network management</w:t>
      </w:r>
      <w:r w:rsidRPr="00032E48">
        <w:rPr>
          <w:rFonts w:ascii="Arial" w:eastAsia="Times New Roman" w:hAnsi="Arial" w:cs="Arial"/>
          <w:b/>
          <w:bCs/>
          <w:spacing w:val="-1"/>
        </w:rPr>
        <w:t xml:space="preserve"> </w:t>
      </w:r>
      <w:r w:rsidRPr="00032E48">
        <w:rPr>
          <w:rFonts w:ascii="Arial" w:eastAsia="Times New Roman" w:hAnsi="Arial" w:cs="Arial"/>
          <w:b/>
          <w:bCs/>
        </w:rPr>
        <w:t>procedures</w:t>
      </w:r>
    </w:p>
    <w:p w14:paraId="1AA2E6DB" w14:textId="77777777" w:rsidR="00032E48" w:rsidRDefault="00032E48" w:rsidP="00032E48">
      <w:pPr>
        <w:pStyle w:val="ListParagraph"/>
        <w:widowControl w:val="0"/>
        <w:tabs>
          <w:tab w:val="left" w:pos="659"/>
        </w:tabs>
        <w:kinsoku w:val="0"/>
        <w:overflowPunct w:val="0"/>
        <w:autoSpaceDE w:val="0"/>
        <w:autoSpaceDN w:val="0"/>
        <w:adjustRightInd w:val="0"/>
        <w:spacing w:after="0" w:line="192" w:lineRule="auto"/>
        <w:ind w:left="540"/>
        <w:outlineLvl w:val="2"/>
        <w:rPr>
          <w:rFonts w:ascii="Arial" w:eastAsia="Times New Roman" w:hAnsi="Arial" w:cs="Arial"/>
          <w:b/>
          <w:bCs/>
          <w:sz w:val="20"/>
          <w:szCs w:val="20"/>
        </w:rPr>
      </w:pPr>
      <w:bookmarkStart w:id="46" w:name="11.21.13_BSS_max_idle_period_management"/>
      <w:bookmarkEnd w:id="46"/>
    </w:p>
    <w:p w14:paraId="139B95B6" w14:textId="68A2284A" w:rsidR="00032E48" w:rsidRPr="0022744B" w:rsidRDefault="0022744B" w:rsidP="0022744B">
      <w:pPr>
        <w:widowControl w:val="0"/>
        <w:tabs>
          <w:tab w:val="left" w:pos="659"/>
        </w:tabs>
        <w:kinsoku w:val="0"/>
        <w:overflowPunct w:val="0"/>
        <w:autoSpaceDE w:val="0"/>
        <w:autoSpaceDN w:val="0"/>
        <w:adjustRightInd w:val="0"/>
        <w:spacing w:after="0" w:line="192" w:lineRule="auto"/>
        <w:outlineLvl w:val="2"/>
        <w:rPr>
          <w:rFonts w:ascii="Arial" w:eastAsia="Times New Roman" w:hAnsi="Arial" w:cs="Arial"/>
          <w:b/>
          <w:bCs/>
          <w:sz w:val="20"/>
          <w:szCs w:val="20"/>
        </w:rPr>
      </w:pPr>
      <w:r w:rsidRPr="0022744B">
        <w:rPr>
          <w:rFonts w:ascii="Arial" w:eastAsia="Times New Roman" w:hAnsi="Arial" w:cs="Arial"/>
          <w:b/>
          <w:bCs/>
          <w:sz w:val="20"/>
          <w:szCs w:val="20"/>
        </w:rPr>
        <w:t>11.21</w:t>
      </w:r>
      <w:r w:rsidR="00A3348D" w:rsidRPr="0022744B">
        <w:rPr>
          <w:rFonts w:ascii="Arial" w:eastAsia="Times New Roman" w:hAnsi="Arial" w:cs="Arial"/>
          <w:b/>
          <w:bCs/>
          <w:sz w:val="20"/>
          <w:szCs w:val="20"/>
        </w:rPr>
        <w:t>.</w:t>
      </w:r>
      <w:r w:rsidR="001F169C" w:rsidRPr="0022744B">
        <w:rPr>
          <w:rFonts w:ascii="Arial" w:eastAsia="Times New Roman" w:hAnsi="Arial" w:cs="Arial"/>
          <w:b/>
          <w:bCs/>
          <w:sz w:val="20"/>
          <w:szCs w:val="20"/>
        </w:rPr>
        <w:t>13</w:t>
      </w:r>
      <w:r w:rsidR="00A3348D" w:rsidRPr="0022744B">
        <w:rPr>
          <w:rFonts w:ascii="Arial" w:eastAsia="Times New Roman" w:hAnsi="Arial" w:cs="Arial"/>
          <w:b/>
          <w:bCs/>
          <w:sz w:val="20"/>
          <w:szCs w:val="20"/>
        </w:rPr>
        <w:t xml:space="preserve"> </w:t>
      </w:r>
      <w:r w:rsidR="00032E48" w:rsidRPr="0022744B">
        <w:rPr>
          <w:rFonts w:ascii="Arial" w:eastAsia="Times New Roman" w:hAnsi="Arial" w:cs="Arial"/>
          <w:b/>
          <w:bCs/>
          <w:sz w:val="20"/>
          <w:szCs w:val="20"/>
        </w:rPr>
        <w:t>BSS max idle period</w:t>
      </w:r>
      <w:r w:rsidR="00032E48" w:rsidRPr="0022744B">
        <w:rPr>
          <w:rFonts w:ascii="Arial" w:eastAsia="Times New Roman" w:hAnsi="Arial" w:cs="Arial"/>
          <w:b/>
          <w:bCs/>
          <w:spacing w:val="-2"/>
          <w:sz w:val="20"/>
          <w:szCs w:val="20"/>
        </w:rPr>
        <w:t xml:space="preserve"> </w:t>
      </w:r>
      <w:r w:rsidR="00032E48" w:rsidRPr="0022744B">
        <w:rPr>
          <w:rFonts w:ascii="Arial" w:eastAsia="Times New Roman" w:hAnsi="Arial" w:cs="Arial"/>
          <w:b/>
          <w:bCs/>
          <w:sz w:val="20"/>
          <w:szCs w:val="20"/>
        </w:rPr>
        <w:t>management</w:t>
      </w:r>
    </w:p>
    <w:p w14:paraId="4E971566" w14:textId="05EAEC87" w:rsidR="00C5620B" w:rsidRPr="00B972BE" w:rsidRDefault="00C5620B" w:rsidP="00C5620B">
      <w:pPr>
        <w:spacing w:before="120" w:after="0" w:line="240" w:lineRule="auto"/>
        <w:rPr>
          <w:rFonts w:ascii="Times New Roman" w:eastAsia="Times New Roman" w:hAnsi="Times New Roman" w:cs="Times New Roman"/>
          <w:b/>
          <w:bCs/>
          <w:i/>
          <w:iCs/>
          <w:color w:val="000000"/>
          <w:spacing w:val="-2"/>
          <w:sz w:val="20"/>
          <w:szCs w:val="20"/>
        </w:rPr>
      </w:pPr>
      <w:proofErr w:type="spellStart"/>
      <w:r w:rsidRPr="00B972BE">
        <w:rPr>
          <w:rFonts w:ascii="Times New Roman" w:eastAsia="Times New Roman" w:hAnsi="Times New Roman" w:cs="Times New Roman"/>
          <w:b/>
          <w:bCs/>
          <w:i/>
          <w:iCs/>
          <w:color w:val="000000"/>
          <w:spacing w:val="-2"/>
          <w:sz w:val="20"/>
          <w:szCs w:val="20"/>
          <w:highlight w:val="yellow"/>
        </w:rPr>
        <w:t>TGbe</w:t>
      </w:r>
      <w:proofErr w:type="spellEnd"/>
      <w:r w:rsidRPr="00B972BE">
        <w:rPr>
          <w:rFonts w:ascii="Times New Roman" w:eastAsia="Times New Roman" w:hAnsi="Times New Roman" w:cs="Times New Roman"/>
          <w:b/>
          <w:bCs/>
          <w:i/>
          <w:iCs/>
          <w:color w:val="000000"/>
          <w:spacing w:val="-2"/>
          <w:sz w:val="20"/>
          <w:szCs w:val="20"/>
          <w:highlight w:val="yellow"/>
        </w:rPr>
        <w:t xml:space="preserve"> editor: Please </w:t>
      </w:r>
      <w:r>
        <w:rPr>
          <w:rFonts w:ascii="Times New Roman" w:eastAsia="Times New Roman" w:hAnsi="Times New Roman" w:cs="Times New Roman"/>
          <w:b/>
          <w:bCs/>
          <w:i/>
          <w:iCs/>
          <w:color w:val="000000"/>
          <w:spacing w:val="-2"/>
          <w:sz w:val="20"/>
          <w:szCs w:val="20"/>
          <w:highlight w:val="yellow"/>
        </w:rPr>
        <w:t>modify</w:t>
      </w:r>
      <w:r w:rsidRPr="00B972BE">
        <w:rPr>
          <w:rFonts w:ascii="Times New Roman" w:eastAsia="Times New Roman" w:hAnsi="Times New Roman" w:cs="Times New Roman"/>
          <w:b/>
          <w:bCs/>
          <w:i/>
          <w:iCs/>
          <w:color w:val="000000"/>
          <w:spacing w:val="-2"/>
          <w:sz w:val="20"/>
          <w:szCs w:val="20"/>
          <w:highlight w:val="yellow"/>
        </w:rPr>
        <w:t xml:space="preserve"> </w:t>
      </w:r>
      <w:r w:rsidR="00EB5F0F">
        <w:rPr>
          <w:rFonts w:ascii="Times New Roman" w:eastAsia="Times New Roman" w:hAnsi="Times New Roman" w:cs="Times New Roman"/>
          <w:b/>
          <w:bCs/>
          <w:i/>
          <w:iCs/>
          <w:color w:val="000000"/>
          <w:spacing w:val="-2"/>
          <w:sz w:val="20"/>
          <w:szCs w:val="20"/>
          <w:highlight w:val="yellow"/>
        </w:rPr>
        <w:t>the</w:t>
      </w:r>
      <w:r>
        <w:rPr>
          <w:rFonts w:ascii="Times New Roman" w:eastAsia="Times New Roman" w:hAnsi="Times New Roman" w:cs="Times New Roman"/>
          <w:b/>
          <w:bCs/>
          <w:i/>
          <w:iCs/>
          <w:color w:val="000000"/>
          <w:spacing w:val="-2"/>
          <w:sz w:val="20"/>
          <w:szCs w:val="20"/>
          <w:highlight w:val="yellow"/>
        </w:rPr>
        <w:t xml:space="preserve"> </w:t>
      </w:r>
      <w:r w:rsidR="00900981">
        <w:rPr>
          <w:rFonts w:ascii="Times New Roman" w:eastAsia="Times New Roman" w:hAnsi="Times New Roman" w:cs="Times New Roman"/>
          <w:b/>
          <w:bCs/>
          <w:i/>
          <w:iCs/>
          <w:color w:val="000000"/>
          <w:spacing w:val="-2"/>
          <w:sz w:val="20"/>
          <w:szCs w:val="20"/>
          <w:highlight w:val="yellow"/>
        </w:rPr>
        <w:t>following</w:t>
      </w:r>
      <w:r w:rsidR="00DE1338">
        <w:rPr>
          <w:rFonts w:ascii="Times New Roman" w:eastAsia="Times New Roman" w:hAnsi="Times New Roman" w:cs="Times New Roman"/>
          <w:b/>
          <w:bCs/>
          <w:i/>
          <w:iCs/>
          <w:color w:val="000000"/>
          <w:spacing w:val="-2"/>
          <w:sz w:val="20"/>
          <w:szCs w:val="20"/>
          <w:highlight w:val="yellow"/>
        </w:rPr>
        <w:t xml:space="preserve"> paragraph</w:t>
      </w:r>
      <w:r w:rsidR="005A6320">
        <w:rPr>
          <w:rFonts w:ascii="Times New Roman" w:eastAsia="Times New Roman" w:hAnsi="Times New Roman" w:cs="Times New Roman"/>
          <w:b/>
          <w:bCs/>
          <w:i/>
          <w:iCs/>
          <w:color w:val="000000"/>
          <w:spacing w:val="-2"/>
          <w:sz w:val="20"/>
          <w:szCs w:val="20"/>
          <w:highlight w:val="yellow"/>
        </w:rPr>
        <w:t>s</w:t>
      </w:r>
      <w:r w:rsidR="00DE1338">
        <w:rPr>
          <w:rFonts w:ascii="Times New Roman" w:eastAsia="Times New Roman" w:hAnsi="Times New Roman" w:cs="Times New Roman"/>
          <w:b/>
          <w:bCs/>
          <w:i/>
          <w:iCs/>
          <w:color w:val="000000"/>
          <w:spacing w:val="-2"/>
          <w:sz w:val="20"/>
          <w:szCs w:val="20"/>
          <w:highlight w:val="yellow"/>
        </w:rPr>
        <w:t xml:space="preserve"> in this </w:t>
      </w:r>
      <w:r w:rsidRPr="00B972BE">
        <w:rPr>
          <w:rFonts w:ascii="Times New Roman" w:eastAsia="Times New Roman" w:hAnsi="Times New Roman" w:cs="Times New Roman"/>
          <w:b/>
          <w:bCs/>
          <w:i/>
          <w:iCs/>
          <w:color w:val="000000"/>
          <w:spacing w:val="-2"/>
          <w:sz w:val="20"/>
          <w:szCs w:val="20"/>
          <w:highlight w:val="yellow"/>
        </w:rPr>
        <w:t>subclause</w:t>
      </w:r>
      <w:r w:rsidR="00900981">
        <w:rPr>
          <w:rFonts w:ascii="Times New Roman" w:eastAsia="Times New Roman" w:hAnsi="Times New Roman" w:cs="Times New Roman"/>
          <w:b/>
          <w:bCs/>
          <w:i/>
          <w:iCs/>
          <w:color w:val="000000"/>
          <w:spacing w:val="-2"/>
          <w:sz w:val="20"/>
          <w:szCs w:val="20"/>
          <w:highlight w:val="yellow"/>
        </w:rPr>
        <w:t xml:space="preserve"> (11be D0.3)</w:t>
      </w:r>
      <w:r>
        <w:rPr>
          <w:rFonts w:ascii="Times New Roman" w:eastAsia="Times New Roman" w:hAnsi="Times New Roman" w:cs="Times New Roman"/>
          <w:b/>
          <w:bCs/>
          <w:i/>
          <w:iCs/>
          <w:color w:val="000000"/>
          <w:spacing w:val="-2"/>
          <w:sz w:val="20"/>
          <w:szCs w:val="20"/>
          <w:highlight w:val="yellow"/>
        </w:rPr>
        <w:t xml:space="preserve"> as shown below</w:t>
      </w:r>
      <w:r w:rsidRPr="00B972BE">
        <w:rPr>
          <w:rFonts w:ascii="Times New Roman" w:eastAsia="Times New Roman" w:hAnsi="Times New Roman" w:cs="Times New Roman"/>
          <w:b/>
          <w:bCs/>
          <w:i/>
          <w:iCs/>
          <w:color w:val="000000"/>
          <w:spacing w:val="-2"/>
          <w:sz w:val="20"/>
          <w:szCs w:val="20"/>
          <w:highlight w:val="yellow"/>
        </w:rPr>
        <w:t>:</w:t>
      </w:r>
    </w:p>
    <w:p w14:paraId="2CC61FF9" w14:textId="77777777" w:rsidR="006157ED" w:rsidRPr="006157ED" w:rsidRDefault="006157ED" w:rsidP="00C5620B">
      <w:pPr>
        <w:widowControl w:val="0"/>
        <w:tabs>
          <w:tab w:val="left" w:pos="660"/>
        </w:tabs>
        <w:suppressAutoHyphens/>
        <w:kinsoku w:val="0"/>
        <w:overflowPunct w:val="0"/>
        <w:autoSpaceDE w:val="0"/>
        <w:autoSpaceDN w:val="0"/>
        <w:adjustRightInd w:val="0"/>
        <w:spacing w:before="120" w:after="0" w:line="243" w:lineRule="exact"/>
        <w:jc w:val="both"/>
        <w:rPr>
          <w:rFonts w:ascii="Times New Roman" w:eastAsia="Times New Roman" w:hAnsi="Times New Roman" w:cs="Times New Roman"/>
          <w:sz w:val="20"/>
          <w:szCs w:val="20"/>
        </w:rPr>
      </w:pPr>
      <w:r w:rsidRPr="006157ED">
        <w:rPr>
          <w:rFonts w:ascii="Times New Roman" w:eastAsia="Times New Roman" w:hAnsi="Times New Roman" w:cs="Times New Roman"/>
          <w:sz w:val="20"/>
          <w:szCs w:val="20"/>
        </w:rPr>
        <w:t xml:space="preserve">If dot11BssMaxIdlePeriod is nonzero </w:t>
      </w:r>
      <w:r w:rsidRPr="00503F8B">
        <w:rPr>
          <w:rFonts w:ascii="Times New Roman" w:eastAsia="Times New Roman" w:hAnsi="Times New Roman" w:cs="Times New Roman"/>
          <w:sz w:val="20"/>
          <w:szCs w:val="20"/>
          <w:u w:val="single"/>
        </w:rPr>
        <w:t>or dot11MldMaxIdlePeriod is nonzero</w:t>
      </w:r>
      <w:r w:rsidRPr="006157ED">
        <w:rPr>
          <w:rFonts w:ascii="Times New Roman" w:eastAsia="Times New Roman" w:hAnsi="Times New Roman" w:cs="Times New Roman"/>
          <w:sz w:val="20"/>
          <w:szCs w:val="20"/>
        </w:rPr>
        <w:t xml:space="preserve">, an AP shall include the BSS Max Idle Period element in the (Re)Association Response frame. Otherwise, the AP shall not include the BSS Max Idle Period element in the (Re)Association Response frame. </w:t>
      </w:r>
    </w:p>
    <w:p w14:paraId="4C5C7FE3" w14:textId="31E08623" w:rsidR="00032E48" w:rsidRPr="00032E48" w:rsidRDefault="00047FE6" w:rsidP="00C5620B">
      <w:pPr>
        <w:widowControl w:val="0"/>
        <w:tabs>
          <w:tab w:val="left" w:pos="660"/>
        </w:tabs>
        <w:suppressAutoHyphens/>
        <w:kinsoku w:val="0"/>
        <w:overflowPunct w:val="0"/>
        <w:autoSpaceDE w:val="0"/>
        <w:autoSpaceDN w:val="0"/>
        <w:adjustRightInd w:val="0"/>
        <w:spacing w:before="120" w:after="0" w:line="243" w:lineRule="exact"/>
        <w:jc w:val="both"/>
        <w:rPr>
          <w:rFonts w:ascii="Times New Roman" w:eastAsia="Times New Roman" w:hAnsi="Times New Roman" w:cs="Times New Roman"/>
          <w:sz w:val="20"/>
          <w:szCs w:val="20"/>
        </w:rPr>
      </w:pPr>
      <w:r w:rsidRPr="00C15EE9">
        <w:rPr>
          <w:rFonts w:ascii="Times New Roman" w:eastAsia="Times New Roman" w:hAnsi="Times New Roman" w:cs="Times New Roman"/>
          <w:sz w:val="20"/>
          <w:szCs w:val="20"/>
          <w:highlight w:val="yellow"/>
        </w:rPr>
        <w:t>[CID 1027]</w:t>
      </w:r>
      <w:ins w:id="47" w:author="Abhishek Patil" w:date="2021-02-15T12:09:00Z">
        <w:r w:rsidR="000577CA" w:rsidRPr="00D56696">
          <w:rPr>
            <w:rFonts w:ascii="Times New Roman" w:eastAsia="Times New Roman" w:hAnsi="Times New Roman" w:cs="Times New Roman"/>
            <w:sz w:val="20"/>
            <w:szCs w:val="20"/>
            <w:u w:val="single"/>
          </w:rPr>
          <w:t xml:space="preserve">When association is </w:t>
        </w:r>
      </w:ins>
      <w:ins w:id="48" w:author="Abhishek Patil" w:date="2021-02-20T09:44:00Z">
        <w:r w:rsidR="002203EA">
          <w:rPr>
            <w:rFonts w:ascii="Times New Roman" w:eastAsia="Times New Roman" w:hAnsi="Times New Roman" w:cs="Times New Roman"/>
            <w:sz w:val="20"/>
            <w:szCs w:val="20"/>
            <w:u w:val="single"/>
          </w:rPr>
          <w:t xml:space="preserve">for </w:t>
        </w:r>
      </w:ins>
      <w:ins w:id="49" w:author="Abhishek Patil" w:date="2021-02-15T12:09:00Z">
        <w:r w:rsidR="000577CA" w:rsidRPr="00D56696">
          <w:rPr>
            <w:rFonts w:ascii="Times New Roman" w:eastAsia="Times New Roman" w:hAnsi="Times New Roman" w:cs="Times New Roman"/>
            <w:sz w:val="20"/>
            <w:szCs w:val="20"/>
            <w:u w:val="single"/>
          </w:rPr>
          <w:t xml:space="preserve">a multi-link setup, </w:t>
        </w:r>
      </w:ins>
      <w:del w:id="50" w:author="Abhishek Patil" w:date="2021-02-15T12:09:00Z">
        <w:r w:rsidR="00032E48" w:rsidRPr="00032E48" w:rsidDel="00AE1BC3">
          <w:rPr>
            <w:rFonts w:ascii="Times New Roman" w:eastAsia="Times New Roman" w:hAnsi="Times New Roman" w:cs="Times New Roman"/>
            <w:sz w:val="20"/>
            <w:szCs w:val="20"/>
            <w:u w:val="single" w:color="000000"/>
          </w:rPr>
          <w:delText>When</w:delText>
        </w:r>
        <w:r w:rsidR="00032E48" w:rsidRPr="00032E48" w:rsidDel="00AE1BC3">
          <w:rPr>
            <w:rFonts w:ascii="Times New Roman" w:eastAsia="Times New Roman" w:hAnsi="Times New Roman" w:cs="Times New Roman"/>
            <w:spacing w:val="13"/>
            <w:sz w:val="20"/>
            <w:szCs w:val="20"/>
            <w:u w:val="single" w:color="000000"/>
          </w:rPr>
          <w:delText xml:space="preserve"> </w:delText>
        </w:r>
        <w:r w:rsidR="00032E48" w:rsidRPr="00032E48" w:rsidDel="00AE1BC3">
          <w:rPr>
            <w:rFonts w:ascii="Times New Roman" w:eastAsia="Times New Roman" w:hAnsi="Times New Roman" w:cs="Times New Roman"/>
            <w:sz w:val="20"/>
            <w:szCs w:val="20"/>
            <w:u w:val="single" w:color="000000"/>
          </w:rPr>
          <w:delText>the</w:delText>
        </w:r>
        <w:r w:rsidR="00032E48" w:rsidRPr="00032E48" w:rsidDel="00AE1BC3">
          <w:rPr>
            <w:rFonts w:ascii="Times New Roman" w:eastAsia="Times New Roman" w:hAnsi="Times New Roman" w:cs="Times New Roman"/>
            <w:spacing w:val="15"/>
            <w:sz w:val="20"/>
            <w:szCs w:val="20"/>
            <w:u w:val="single" w:color="000000"/>
          </w:rPr>
          <w:delText xml:space="preserve"> </w:delText>
        </w:r>
        <w:r w:rsidR="00032E48" w:rsidRPr="00032E48" w:rsidDel="00AE1BC3">
          <w:rPr>
            <w:rFonts w:ascii="Times New Roman" w:eastAsia="Times New Roman" w:hAnsi="Times New Roman" w:cs="Times New Roman"/>
            <w:sz w:val="20"/>
            <w:szCs w:val="20"/>
            <w:u w:val="single" w:color="000000"/>
          </w:rPr>
          <w:delText>AP</w:delText>
        </w:r>
        <w:r w:rsidR="00032E48" w:rsidRPr="00032E48" w:rsidDel="00AE1BC3">
          <w:rPr>
            <w:rFonts w:ascii="Times New Roman" w:eastAsia="Times New Roman" w:hAnsi="Times New Roman" w:cs="Times New Roman"/>
            <w:spacing w:val="15"/>
            <w:sz w:val="20"/>
            <w:szCs w:val="20"/>
            <w:u w:val="single" w:color="000000"/>
          </w:rPr>
          <w:delText xml:space="preserve"> </w:delText>
        </w:r>
        <w:r w:rsidR="00032E48" w:rsidRPr="00032E48" w:rsidDel="00AE1BC3">
          <w:rPr>
            <w:rFonts w:ascii="Times New Roman" w:eastAsia="Times New Roman" w:hAnsi="Times New Roman" w:cs="Times New Roman"/>
            <w:sz w:val="20"/>
            <w:szCs w:val="20"/>
            <w:u w:val="single" w:color="000000"/>
          </w:rPr>
          <w:delText>is</w:delText>
        </w:r>
        <w:r w:rsidR="00032E48" w:rsidRPr="00032E48" w:rsidDel="00AE1BC3">
          <w:rPr>
            <w:rFonts w:ascii="Times New Roman" w:eastAsia="Times New Roman" w:hAnsi="Times New Roman" w:cs="Times New Roman"/>
            <w:spacing w:val="14"/>
            <w:sz w:val="20"/>
            <w:szCs w:val="20"/>
            <w:u w:val="single" w:color="000000"/>
          </w:rPr>
          <w:delText xml:space="preserve"> </w:delText>
        </w:r>
        <w:r w:rsidR="00032E48" w:rsidRPr="00032E48" w:rsidDel="00AE1BC3">
          <w:rPr>
            <w:rFonts w:ascii="Times New Roman" w:eastAsia="Times New Roman" w:hAnsi="Times New Roman" w:cs="Times New Roman"/>
            <w:sz w:val="20"/>
            <w:szCs w:val="20"/>
            <w:u w:val="single" w:color="000000"/>
          </w:rPr>
          <w:delText>affiliated</w:delText>
        </w:r>
        <w:r w:rsidR="00032E48" w:rsidRPr="00032E48" w:rsidDel="00AE1BC3">
          <w:rPr>
            <w:rFonts w:ascii="Times New Roman" w:eastAsia="Times New Roman" w:hAnsi="Times New Roman" w:cs="Times New Roman"/>
            <w:spacing w:val="15"/>
            <w:sz w:val="20"/>
            <w:szCs w:val="20"/>
            <w:u w:val="single" w:color="000000"/>
          </w:rPr>
          <w:delText xml:space="preserve"> </w:delText>
        </w:r>
        <w:r w:rsidR="00032E48" w:rsidRPr="00032E48" w:rsidDel="00AE1BC3">
          <w:rPr>
            <w:rFonts w:ascii="Times New Roman" w:eastAsia="Times New Roman" w:hAnsi="Times New Roman" w:cs="Times New Roman"/>
            <w:sz w:val="20"/>
            <w:szCs w:val="20"/>
            <w:u w:val="single" w:color="000000"/>
          </w:rPr>
          <w:delText>with</w:delText>
        </w:r>
        <w:r w:rsidR="00032E48" w:rsidRPr="00032E48" w:rsidDel="00AE1BC3">
          <w:rPr>
            <w:rFonts w:ascii="Times New Roman" w:eastAsia="Times New Roman" w:hAnsi="Times New Roman" w:cs="Times New Roman"/>
            <w:spacing w:val="13"/>
            <w:sz w:val="20"/>
            <w:szCs w:val="20"/>
            <w:u w:val="single" w:color="000000"/>
          </w:rPr>
          <w:delText xml:space="preserve"> </w:delText>
        </w:r>
        <w:r w:rsidR="00032E48" w:rsidRPr="00032E48" w:rsidDel="00AE1BC3">
          <w:rPr>
            <w:rFonts w:ascii="Times New Roman" w:eastAsia="Times New Roman" w:hAnsi="Times New Roman" w:cs="Times New Roman"/>
            <w:sz w:val="20"/>
            <w:szCs w:val="20"/>
            <w:u w:val="single" w:color="000000"/>
          </w:rPr>
          <w:delText>an</w:delText>
        </w:r>
        <w:r w:rsidR="00032E48" w:rsidRPr="00032E48" w:rsidDel="00AE1BC3">
          <w:rPr>
            <w:rFonts w:ascii="Times New Roman" w:eastAsia="Times New Roman" w:hAnsi="Times New Roman" w:cs="Times New Roman"/>
            <w:spacing w:val="14"/>
            <w:sz w:val="20"/>
            <w:szCs w:val="20"/>
            <w:u w:val="single" w:color="000000"/>
          </w:rPr>
          <w:delText xml:space="preserve"> </w:delText>
        </w:r>
        <w:r w:rsidR="00032E48" w:rsidRPr="00032E48" w:rsidDel="00AE1BC3">
          <w:rPr>
            <w:rFonts w:ascii="Times New Roman" w:eastAsia="Times New Roman" w:hAnsi="Times New Roman" w:cs="Times New Roman"/>
            <w:sz w:val="20"/>
            <w:szCs w:val="20"/>
            <w:u w:val="single" w:color="000000"/>
          </w:rPr>
          <w:delText>AP</w:delText>
        </w:r>
        <w:r w:rsidR="00032E48" w:rsidRPr="00032E48" w:rsidDel="00AE1BC3">
          <w:rPr>
            <w:rFonts w:ascii="Times New Roman" w:eastAsia="Times New Roman" w:hAnsi="Times New Roman" w:cs="Times New Roman"/>
            <w:spacing w:val="15"/>
            <w:sz w:val="20"/>
            <w:szCs w:val="20"/>
            <w:u w:val="single" w:color="000000"/>
          </w:rPr>
          <w:delText xml:space="preserve"> </w:delText>
        </w:r>
        <w:r w:rsidR="00032E48" w:rsidRPr="00032E48" w:rsidDel="00AE1BC3">
          <w:rPr>
            <w:rFonts w:ascii="Times New Roman" w:eastAsia="Times New Roman" w:hAnsi="Times New Roman" w:cs="Times New Roman"/>
            <w:sz w:val="20"/>
            <w:szCs w:val="20"/>
            <w:u w:val="single" w:color="000000"/>
          </w:rPr>
          <w:delText>MLD</w:delText>
        </w:r>
        <w:r w:rsidR="00032E48" w:rsidRPr="00032E48" w:rsidDel="00AE1BC3">
          <w:rPr>
            <w:rFonts w:ascii="Times New Roman" w:eastAsia="Times New Roman" w:hAnsi="Times New Roman" w:cs="Times New Roman"/>
            <w:spacing w:val="14"/>
            <w:sz w:val="20"/>
            <w:szCs w:val="20"/>
            <w:u w:val="single" w:color="000000"/>
          </w:rPr>
          <w:delText xml:space="preserve"> </w:delText>
        </w:r>
        <w:r w:rsidR="00032E48" w:rsidRPr="00032E48" w:rsidDel="00AE1BC3">
          <w:rPr>
            <w:rFonts w:ascii="Times New Roman" w:eastAsia="Times New Roman" w:hAnsi="Times New Roman" w:cs="Times New Roman"/>
            <w:sz w:val="20"/>
            <w:szCs w:val="20"/>
            <w:u w:val="single" w:color="000000"/>
          </w:rPr>
          <w:delText>and</w:delText>
        </w:r>
        <w:r w:rsidR="00032E48" w:rsidRPr="00032E48" w:rsidDel="00AE1BC3">
          <w:rPr>
            <w:rFonts w:ascii="Times New Roman" w:eastAsia="Times New Roman" w:hAnsi="Times New Roman" w:cs="Times New Roman"/>
            <w:spacing w:val="15"/>
            <w:sz w:val="20"/>
            <w:szCs w:val="20"/>
            <w:u w:val="single" w:color="000000"/>
          </w:rPr>
          <w:delText xml:space="preserve"> </w:delText>
        </w:r>
        <w:r w:rsidR="00032E48" w:rsidRPr="00032E48" w:rsidDel="00AE1BC3">
          <w:rPr>
            <w:rFonts w:ascii="Times New Roman" w:eastAsia="Times New Roman" w:hAnsi="Times New Roman" w:cs="Times New Roman"/>
            <w:sz w:val="20"/>
            <w:szCs w:val="20"/>
            <w:u w:val="single" w:color="000000"/>
          </w:rPr>
          <w:delText>the</w:delText>
        </w:r>
        <w:r w:rsidR="00032E48" w:rsidRPr="00032E48" w:rsidDel="00AE1BC3">
          <w:rPr>
            <w:rFonts w:ascii="Times New Roman" w:eastAsia="Times New Roman" w:hAnsi="Times New Roman" w:cs="Times New Roman"/>
            <w:spacing w:val="14"/>
            <w:sz w:val="20"/>
            <w:szCs w:val="20"/>
            <w:u w:val="single" w:color="000000"/>
          </w:rPr>
          <w:delText xml:space="preserve"> </w:delText>
        </w:r>
        <w:r w:rsidR="00032E48" w:rsidRPr="00032E48" w:rsidDel="00AE1BC3">
          <w:rPr>
            <w:rFonts w:ascii="Times New Roman" w:eastAsia="Times New Roman" w:hAnsi="Times New Roman" w:cs="Times New Roman"/>
            <w:sz w:val="20"/>
            <w:szCs w:val="20"/>
            <w:u w:val="single" w:color="000000"/>
          </w:rPr>
          <w:delText>Association</w:delText>
        </w:r>
        <w:r w:rsidR="00032E48" w:rsidRPr="00032E48" w:rsidDel="00AE1BC3">
          <w:rPr>
            <w:rFonts w:ascii="Times New Roman" w:eastAsia="Times New Roman" w:hAnsi="Times New Roman" w:cs="Times New Roman"/>
            <w:spacing w:val="14"/>
            <w:sz w:val="20"/>
            <w:szCs w:val="20"/>
            <w:u w:val="single" w:color="000000"/>
          </w:rPr>
          <w:delText xml:space="preserve"> </w:delText>
        </w:r>
        <w:r w:rsidR="00032E48" w:rsidRPr="00032E48" w:rsidDel="00AE1BC3">
          <w:rPr>
            <w:rFonts w:ascii="Times New Roman" w:eastAsia="Times New Roman" w:hAnsi="Times New Roman" w:cs="Times New Roman"/>
            <w:sz w:val="20"/>
            <w:szCs w:val="20"/>
            <w:u w:val="single" w:color="000000"/>
          </w:rPr>
          <w:delText>Request</w:delText>
        </w:r>
        <w:r w:rsidR="00032E48" w:rsidRPr="00032E48" w:rsidDel="00AE1BC3">
          <w:rPr>
            <w:rFonts w:ascii="Times New Roman" w:eastAsia="Times New Roman" w:hAnsi="Times New Roman" w:cs="Times New Roman"/>
            <w:spacing w:val="14"/>
            <w:sz w:val="20"/>
            <w:szCs w:val="20"/>
            <w:u w:val="single" w:color="000000"/>
          </w:rPr>
          <w:delText xml:space="preserve"> </w:delText>
        </w:r>
        <w:r w:rsidR="00032E48" w:rsidRPr="00032E48" w:rsidDel="00AE1BC3">
          <w:rPr>
            <w:rFonts w:ascii="Times New Roman" w:eastAsia="Times New Roman" w:hAnsi="Times New Roman" w:cs="Times New Roman"/>
            <w:sz w:val="20"/>
            <w:szCs w:val="20"/>
            <w:u w:val="single" w:color="000000"/>
          </w:rPr>
          <w:delText>frame</w:delText>
        </w:r>
        <w:r w:rsidR="00032E48" w:rsidRPr="00032E48" w:rsidDel="00AE1BC3">
          <w:rPr>
            <w:rFonts w:ascii="Times New Roman" w:eastAsia="Times New Roman" w:hAnsi="Times New Roman" w:cs="Times New Roman"/>
            <w:spacing w:val="14"/>
            <w:sz w:val="20"/>
            <w:szCs w:val="20"/>
            <w:u w:val="single" w:color="000000"/>
          </w:rPr>
          <w:delText xml:space="preserve"> </w:delText>
        </w:r>
        <w:r w:rsidR="00032E48" w:rsidRPr="00032E48" w:rsidDel="00AE1BC3">
          <w:rPr>
            <w:rFonts w:ascii="Times New Roman" w:eastAsia="Times New Roman" w:hAnsi="Times New Roman" w:cs="Times New Roman"/>
            <w:sz w:val="20"/>
            <w:szCs w:val="20"/>
            <w:u w:val="single" w:color="000000"/>
          </w:rPr>
          <w:delText>or</w:delText>
        </w:r>
        <w:r w:rsidR="00032E48" w:rsidRPr="00032E48" w:rsidDel="00AE1BC3">
          <w:rPr>
            <w:rFonts w:ascii="Times New Roman" w:eastAsia="Times New Roman" w:hAnsi="Times New Roman" w:cs="Times New Roman"/>
            <w:spacing w:val="14"/>
            <w:sz w:val="20"/>
            <w:szCs w:val="20"/>
            <w:u w:val="single" w:color="000000"/>
          </w:rPr>
          <w:delText xml:space="preserve"> </w:delText>
        </w:r>
        <w:r w:rsidR="00032E48" w:rsidRPr="00032E48" w:rsidDel="00AE1BC3">
          <w:rPr>
            <w:rFonts w:ascii="Times New Roman" w:eastAsia="Times New Roman" w:hAnsi="Times New Roman" w:cs="Times New Roman"/>
            <w:sz w:val="20"/>
            <w:szCs w:val="20"/>
            <w:u w:val="single" w:color="000000"/>
          </w:rPr>
          <w:delText>Reassociation</w:delText>
        </w:r>
        <w:r w:rsidR="00032E48" w:rsidRPr="00032E48" w:rsidDel="00AE1BC3">
          <w:rPr>
            <w:rFonts w:ascii="Times New Roman" w:eastAsia="Times New Roman" w:hAnsi="Times New Roman" w:cs="Times New Roman"/>
            <w:spacing w:val="14"/>
            <w:sz w:val="20"/>
            <w:szCs w:val="20"/>
            <w:u w:val="single" w:color="000000"/>
          </w:rPr>
          <w:delText xml:space="preserve"> </w:delText>
        </w:r>
        <w:r w:rsidR="00032E48" w:rsidRPr="00032E48" w:rsidDel="00AE1BC3">
          <w:rPr>
            <w:rFonts w:ascii="Times New Roman" w:eastAsia="Times New Roman" w:hAnsi="Times New Roman" w:cs="Times New Roman"/>
            <w:sz w:val="20"/>
            <w:szCs w:val="20"/>
            <w:u w:val="single" w:color="000000"/>
          </w:rPr>
          <w:delText>Request</w:delText>
        </w:r>
        <w:r w:rsidR="008730F8" w:rsidRPr="00D56696" w:rsidDel="00AE1BC3">
          <w:rPr>
            <w:rFonts w:ascii="Times New Roman" w:eastAsia="Times New Roman" w:hAnsi="Times New Roman" w:cs="Times New Roman"/>
            <w:sz w:val="20"/>
            <w:szCs w:val="20"/>
            <w:u w:val="single"/>
          </w:rPr>
          <w:delText xml:space="preserve"> </w:delText>
        </w:r>
        <w:r w:rsidR="00032E48" w:rsidRPr="00032E48" w:rsidDel="00AE1BC3">
          <w:rPr>
            <w:rFonts w:ascii="Times New Roman" w:eastAsia="Times New Roman" w:hAnsi="Times New Roman" w:cs="Times New Roman"/>
            <w:sz w:val="20"/>
            <w:szCs w:val="20"/>
            <w:u w:val="single" w:color="000000"/>
          </w:rPr>
          <w:delText>frame</w:delText>
        </w:r>
        <w:r w:rsidR="00032E48" w:rsidRPr="00032E48" w:rsidDel="00AE1BC3">
          <w:rPr>
            <w:rFonts w:ascii="Times New Roman" w:eastAsia="Times New Roman" w:hAnsi="Times New Roman" w:cs="Times New Roman"/>
            <w:spacing w:val="-5"/>
            <w:sz w:val="20"/>
            <w:szCs w:val="20"/>
            <w:u w:val="single" w:color="000000"/>
          </w:rPr>
          <w:delText xml:space="preserve"> </w:delText>
        </w:r>
        <w:r w:rsidR="00032E48" w:rsidRPr="00032E48" w:rsidDel="00AE1BC3">
          <w:rPr>
            <w:rFonts w:ascii="Times New Roman" w:eastAsia="Times New Roman" w:hAnsi="Times New Roman" w:cs="Times New Roman"/>
            <w:sz w:val="20"/>
            <w:szCs w:val="20"/>
            <w:u w:val="single" w:color="000000"/>
          </w:rPr>
          <w:delText>is</w:delText>
        </w:r>
        <w:r w:rsidR="00032E48" w:rsidRPr="00032E48" w:rsidDel="00AE1BC3">
          <w:rPr>
            <w:rFonts w:ascii="Times New Roman" w:eastAsia="Times New Roman" w:hAnsi="Times New Roman" w:cs="Times New Roman"/>
            <w:spacing w:val="-5"/>
            <w:sz w:val="20"/>
            <w:szCs w:val="20"/>
            <w:u w:val="single" w:color="000000"/>
          </w:rPr>
          <w:delText xml:space="preserve"> </w:delText>
        </w:r>
        <w:r w:rsidR="00032E48" w:rsidRPr="00032E48" w:rsidDel="00AE1BC3">
          <w:rPr>
            <w:rFonts w:ascii="Times New Roman" w:eastAsia="Times New Roman" w:hAnsi="Times New Roman" w:cs="Times New Roman"/>
            <w:sz w:val="20"/>
            <w:szCs w:val="20"/>
            <w:u w:val="single" w:color="000000"/>
          </w:rPr>
          <w:delText>received</w:delText>
        </w:r>
        <w:r w:rsidR="00032E48" w:rsidRPr="00032E48" w:rsidDel="00AE1BC3">
          <w:rPr>
            <w:rFonts w:ascii="Times New Roman" w:eastAsia="Times New Roman" w:hAnsi="Times New Roman" w:cs="Times New Roman"/>
            <w:spacing w:val="-5"/>
            <w:sz w:val="20"/>
            <w:szCs w:val="20"/>
            <w:u w:val="single" w:color="000000"/>
          </w:rPr>
          <w:delText xml:space="preserve"> </w:delText>
        </w:r>
        <w:r w:rsidR="00032E48" w:rsidRPr="00032E48" w:rsidDel="00AE1BC3">
          <w:rPr>
            <w:rFonts w:ascii="Times New Roman" w:eastAsia="Times New Roman" w:hAnsi="Times New Roman" w:cs="Times New Roman"/>
            <w:sz w:val="20"/>
            <w:szCs w:val="20"/>
            <w:u w:val="single" w:color="000000"/>
          </w:rPr>
          <w:delText>from</w:delText>
        </w:r>
        <w:r w:rsidR="00032E48" w:rsidRPr="00032E48" w:rsidDel="00AE1BC3">
          <w:rPr>
            <w:rFonts w:ascii="Times New Roman" w:eastAsia="Times New Roman" w:hAnsi="Times New Roman" w:cs="Times New Roman"/>
            <w:spacing w:val="-4"/>
            <w:sz w:val="20"/>
            <w:szCs w:val="20"/>
            <w:u w:val="single" w:color="000000"/>
          </w:rPr>
          <w:delText xml:space="preserve"> </w:delText>
        </w:r>
        <w:r w:rsidR="00032E48" w:rsidRPr="00032E48" w:rsidDel="00AE1BC3">
          <w:rPr>
            <w:rFonts w:ascii="Times New Roman" w:eastAsia="Times New Roman" w:hAnsi="Times New Roman" w:cs="Times New Roman"/>
            <w:sz w:val="20"/>
            <w:szCs w:val="20"/>
            <w:u w:val="single" w:color="000000"/>
          </w:rPr>
          <w:delText>a</w:delText>
        </w:r>
        <w:r w:rsidR="00032E48" w:rsidRPr="00032E48" w:rsidDel="00AE1BC3">
          <w:rPr>
            <w:rFonts w:ascii="Times New Roman" w:eastAsia="Times New Roman" w:hAnsi="Times New Roman" w:cs="Times New Roman"/>
            <w:spacing w:val="-5"/>
            <w:sz w:val="20"/>
            <w:szCs w:val="20"/>
            <w:u w:val="single" w:color="000000"/>
          </w:rPr>
          <w:delText xml:space="preserve"> STA </w:delText>
        </w:r>
        <w:r w:rsidR="00032E48" w:rsidRPr="00032E48" w:rsidDel="00AE1BC3">
          <w:rPr>
            <w:rFonts w:ascii="Times New Roman" w:eastAsia="Times New Roman" w:hAnsi="Times New Roman" w:cs="Times New Roman"/>
            <w:sz w:val="20"/>
            <w:szCs w:val="20"/>
            <w:u w:val="single" w:color="000000"/>
          </w:rPr>
          <w:delText>that</w:delText>
        </w:r>
        <w:r w:rsidR="00032E48" w:rsidRPr="00032E48" w:rsidDel="00AE1BC3">
          <w:rPr>
            <w:rFonts w:ascii="Times New Roman" w:eastAsia="Times New Roman" w:hAnsi="Times New Roman" w:cs="Times New Roman"/>
            <w:spacing w:val="-4"/>
            <w:sz w:val="20"/>
            <w:szCs w:val="20"/>
            <w:u w:val="single" w:color="000000"/>
          </w:rPr>
          <w:delText xml:space="preserve"> </w:delText>
        </w:r>
        <w:r w:rsidR="00032E48" w:rsidRPr="00032E48" w:rsidDel="00AE1BC3">
          <w:rPr>
            <w:rFonts w:ascii="Times New Roman" w:eastAsia="Times New Roman" w:hAnsi="Times New Roman" w:cs="Times New Roman"/>
            <w:sz w:val="20"/>
            <w:szCs w:val="20"/>
            <w:u w:val="single" w:color="000000"/>
          </w:rPr>
          <w:delText>is</w:delText>
        </w:r>
        <w:r w:rsidR="00032E48" w:rsidRPr="00032E48" w:rsidDel="00AE1BC3">
          <w:rPr>
            <w:rFonts w:ascii="Times New Roman" w:eastAsia="Times New Roman" w:hAnsi="Times New Roman" w:cs="Times New Roman"/>
            <w:spacing w:val="-6"/>
            <w:sz w:val="20"/>
            <w:szCs w:val="20"/>
            <w:u w:val="single" w:color="000000"/>
          </w:rPr>
          <w:delText xml:space="preserve"> </w:delText>
        </w:r>
        <w:r w:rsidR="00032E48" w:rsidRPr="00032E48" w:rsidDel="00AE1BC3">
          <w:rPr>
            <w:rFonts w:ascii="Times New Roman" w:eastAsia="Times New Roman" w:hAnsi="Times New Roman" w:cs="Times New Roman"/>
            <w:sz w:val="20"/>
            <w:szCs w:val="20"/>
            <w:u w:val="single" w:color="000000"/>
          </w:rPr>
          <w:delText>affiliated</w:delText>
        </w:r>
        <w:r w:rsidR="00032E48" w:rsidRPr="00032E48" w:rsidDel="00AE1BC3">
          <w:rPr>
            <w:rFonts w:ascii="Times New Roman" w:eastAsia="Times New Roman" w:hAnsi="Times New Roman" w:cs="Times New Roman"/>
            <w:spacing w:val="-5"/>
            <w:sz w:val="20"/>
            <w:szCs w:val="20"/>
            <w:u w:val="single" w:color="000000"/>
          </w:rPr>
          <w:delText xml:space="preserve"> </w:delText>
        </w:r>
        <w:r w:rsidR="00032E48" w:rsidRPr="00032E48" w:rsidDel="00AE1BC3">
          <w:rPr>
            <w:rFonts w:ascii="Times New Roman" w:eastAsia="Times New Roman" w:hAnsi="Times New Roman" w:cs="Times New Roman"/>
            <w:sz w:val="20"/>
            <w:szCs w:val="20"/>
            <w:u w:val="single" w:color="000000"/>
          </w:rPr>
          <w:delText>with</w:delText>
        </w:r>
        <w:r w:rsidR="00032E48" w:rsidRPr="00032E48" w:rsidDel="00AE1BC3">
          <w:rPr>
            <w:rFonts w:ascii="Times New Roman" w:eastAsia="Times New Roman" w:hAnsi="Times New Roman" w:cs="Times New Roman"/>
            <w:spacing w:val="-4"/>
            <w:sz w:val="20"/>
            <w:szCs w:val="20"/>
            <w:u w:val="single" w:color="000000"/>
          </w:rPr>
          <w:delText xml:space="preserve"> </w:delText>
        </w:r>
        <w:r w:rsidR="00032E48" w:rsidRPr="00032E48" w:rsidDel="00AE1BC3">
          <w:rPr>
            <w:rFonts w:ascii="Times New Roman" w:eastAsia="Times New Roman" w:hAnsi="Times New Roman" w:cs="Times New Roman"/>
            <w:sz w:val="20"/>
            <w:szCs w:val="20"/>
            <w:u w:val="single" w:color="000000"/>
          </w:rPr>
          <w:delText>an</w:delText>
        </w:r>
        <w:r w:rsidR="00032E48" w:rsidRPr="00032E48" w:rsidDel="00AE1BC3">
          <w:rPr>
            <w:rFonts w:ascii="Times New Roman" w:eastAsia="Times New Roman" w:hAnsi="Times New Roman" w:cs="Times New Roman"/>
            <w:spacing w:val="-5"/>
            <w:sz w:val="20"/>
            <w:szCs w:val="20"/>
            <w:u w:val="single" w:color="000000"/>
          </w:rPr>
          <w:delText xml:space="preserve"> </w:delText>
        </w:r>
        <w:r w:rsidR="00032E48" w:rsidRPr="00032E48" w:rsidDel="00AE1BC3">
          <w:rPr>
            <w:rFonts w:ascii="Times New Roman" w:eastAsia="Times New Roman" w:hAnsi="Times New Roman" w:cs="Times New Roman"/>
            <w:sz w:val="20"/>
            <w:szCs w:val="20"/>
            <w:u w:val="single" w:color="000000"/>
          </w:rPr>
          <w:delText>non-AP</w:delText>
        </w:r>
        <w:r w:rsidR="00032E48" w:rsidRPr="00032E48" w:rsidDel="00AE1BC3">
          <w:rPr>
            <w:rFonts w:ascii="Times New Roman" w:eastAsia="Times New Roman" w:hAnsi="Times New Roman" w:cs="Times New Roman"/>
            <w:spacing w:val="-5"/>
            <w:sz w:val="20"/>
            <w:szCs w:val="20"/>
            <w:u w:val="single" w:color="000000"/>
          </w:rPr>
          <w:delText xml:space="preserve"> </w:delText>
        </w:r>
        <w:r w:rsidR="00032E48" w:rsidRPr="00032E48" w:rsidDel="00AE1BC3">
          <w:rPr>
            <w:rFonts w:ascii="Times New Roman" w:eastAsia="Times New Roman" w:hAnsi="Times New Roman" w:cs="Times New Roman"/>
            <w:sz w:val="20"/>
            <w:szCs w:val="20"/>
            <w:u w:val="single" w:color="000000"/>
          </w:rPr>
          <w:delText>MLD,</w:delText>
        </w:r>
        <w:r w:rsidR="00032E48" w:rsidRPr="00032E48" w:rsidDel="00AE1BC3">
          <w:rPr>
            <w:rFonts w:ascii="Times New Roman" w:eastAsia="Times New Roman" w:hAnsi="Times New Roman" w:cs="Times New Roman"/>
            <w:spacing w:val="-5"/>
            <w:sz w:val="20"/>
            <w:szCs w:val="20"/>
            <w:u w:val="single" w:color="000000"/>
          </w:rPr>
          <w:delText xml:space="preserve"> </w:delText>
        </w:r>
      </w:del>
      <w:del w:id="51" w:author="Abhishek Patil" w:date="2021-02-22T11:36:00Z">
        <w:r w:rsidR="00032E48" w:rsidRPr="00032E48" w:rsidDel="00E46FBE">
          <w:rPr>
            <w:rFonts w:ascii="Times New Roman" w:eastAsia="Times New Roman" w:hAnsi="Times New Roman" w:cs="Times New Roman"/>
            <w:sz w:val="20"/>
            <w:szCs w:val="20"/>
            <w:u w:val="single" w:color="000000"/>
          </w:rPr>
          <w:delText>then</w:delText>
        </w:r>
        <w:r w:rsidR="00032E48" w:rsidRPr="00032E48" w:rsidDel="00E46FBE">
          <w:rPr>
            <w:rFonts w:ascii="Times New Roman" w:eastAsia="Times New Roman" w:hAnsi="Times New Roman" w:cs="Times New Roman"/>
            <w:spacing w:val="-4"/>
            <w:sz w:val="20"/>
            <w:szCs w:val="20"/>
            <w:u w:val="single" w:color="000000"/>
          </w:rPr>
          <w:delText xml:space="preserve"> </w:delText>
        </w:r>
      </w:del>
      <w:r w:rsidR="00032E48" w:rsidRPr="00032E48">
        <w:rPr>
          <w:rFonts w:ascii="Times New Roman" w:eastAsia="Times New Roman" w:hAnsi="Times New Roman" w:cs="Times New Roman"/>
          <w:sz w:val="20"/>
          <w:szCs w:val="20"/>
          <w:u w:val="single" w:color="000000"/>
        </w:rPr>
        <w:t>the</w:t>
      </w:r>
      <w:r w:rsidR="00032E48" w:rsidRPr="00032E48">
        <w:rPr>
          <w:rFonts w:ascii="Times New Roman" w:eastAsia="Times New Roman" w:hAnsi="Times New Roman" w:cs="Times New Roman"/>
          <w:spacing w:val="-5"/>
          <w:sz w:val="20"/>
          <w:szCs w:val="20"/>
          <w:u w:val="single" w:color="000000"/>
        </w:rPr>
        <w:t xml:space="preserve"> </w:t>
      </w:r>
      <w:r w:rsidR="00032E48" w:rsidRPr="00032E48">
        <w:rPr>
          <w:rFonts w:ascii="Times New Roman" w:eastAsia="Times New Roman" w:hAnsi="Times New Roman" w:cs="Times New Roman"/>
          <w:sz w:val="20"/>
          <w:szCs w:val="20"/>
          <w:u w:val="single" w:color="000000"/>
        </w:rPr>
        <w:t>values</w:t>
      </w:r>
      <w:r w:rsidR="00032E48" w:rsidRPr="00032E48">
        <w:rPr>
          <w:rFonts w:ascii="Times New Roman" w:eastAsia="Times New Roman" w:hAnsi="Times New Roman" w:cs="Times New Roman"/>
          <w:spacing w:val="-5"/>
          <w:sz w:val="20"/>
          <w:szCs w:val="20"/>
          <w:u w:val="single" w:color="000000"/>
        </w:rPr>
        <w:t xml:space="preserve"> </w:t>
      </w:r>
      <w:r w:rsidR="00032E48" w:rsidRPr="00032E48">
        <w:rPr>
          <w:rFonts w:ascii="Times New Roman" w:eastAsia="Times New Roman" w:hAnsi="Times New Roman" w:cs="Times New Roman"/>
          <w:sz w:val="20"/>
          <w:szCs w:val="20"/>
          <w:u w:val="single" w:color="000000"/>
        </w:rPr>
        <w:t>carried</w:t>
      </w:r>
      <w:r w:rsidR="00032E48" w:rsidRPr="00032E48">
        <w:rPr>
          <w:rFonts w:ascii="Times New Roman" w:eastAsia="Times New Roman" w:hAnsi="Times New Roman" w:cs="Times New Roman"/>
          <w:spacing w:val="-4"/>
          <w:sz w:val="20"/>
          <w:szCs w:val="20"/>
          <w:u w:val="single" w:color="000000"/>
        </w:rPr>
        <w:t xml:space="preserve"> </w:t>
      </w:r>
      <w:r w:rsidR="00032E48" w:rsidRPr="00032E48">
        <w:rPr>
          <w:rFonts w:ascii="Times New Roman" w:eastAsia="Times New Roman" w:hAnsi="Times New Roman" w:cs="Times New Roman"/>
          <w:sz w:val="20"/>
          <w:szCs w:val="20"/>
          <w:u w:val="single" w:color="000000"/>
        </w:rPr>
        <w:t>in</w:t>
      </w:r>
      <w:r w:rsidR="00032E48" w:rsidRPr="00032E48">
        <w:rPr>
          <w:rFonts w:ascii="Times New Roman" w:eastAsia="Times New Roman" w:hAnsi="Times New Roman" w:cs="Times New Roman"/>
          <w:spacing w:val="-5"/>
          <w:sz w:val="20"/>
          <w:szCs w:val="20"/>
          <w:u w:val="single" w:color="000000"/>
        </w:rPr>
        <w:t xml:space="preserve"> </w:t>
      </w:r>
      <w:r w:rsidR="00032E48" w:rsidRPr="00032E48">
        <w:rPr>
          <w:rFonts w:ascii="Times New Roman" w:eastAsia="Times New Roman" w:hAnsi="Times New Roman" w:cs="Times New Roman"/>
          <w:sz w:val="20"/>
          <w:szCs w:val="20"/>
          <w:u w:val="single" w:color="000000"/>
        </w:rPr>
        <w:t>the</w:t>
      </w:r>
      <w:r w:rsidR="00032E48" w:rsidRPr="00032E48">
        <w:rPr>
          <w:rFonts w:ascii="Times New Roman" w:eastAsia="Times New Roman" w:hAnsi="Times New Roman" w:cs="Times New Roman"/>
          <w:spacing w:val="-5"/>
          <w:sz w:val="20"/>
          <w:szCs w:val="20"/>
          <w:u w:val="single" w:color="000000"/>
        </w:rPr>
        <w:t xml:space="preserve"> </w:t>
      </w:r>
      <w:r w:rsidR="00032E48" w:rsidRPr="00032E48">
        <w:rPr>
          <w:rFonts w:ascii="Times New Roman" w:eastAsia="Times New Roman" w:hAnsi="Times New Roman" w:cs="Times New Roman"/>
          <w:sz w:val="20"/>
          <w:szCs w:val="20"/>
          <w:u w:val="single" w:color="000000"/>
        </w:rPr>
        <w:t>BSS</w:t>
      </w:r>
      <w:r w:rsidR="00032E48" w:rsidRPr="00032E48">
        <w:rPr>
          <w:rFonts w:ascii="Times New Roman" w:eastAsia="Times New Roman" w:hAnsi="Times New Roman" w:cs="Times New Roman"/>
          <w:spacing w:val="-4"/>
          <w:sz w:val="20"/>
          <w:szCs w:val="20"/>
          <w:u w:val="single" w:color="000000"/>
        </w:rPr>
        <w:t xml:space="preserve"> </w:t>
      </w:r>
      <w:r w:rsidR="00032E48" w:rsidRPr="00032E48">
        <w:rPr>
          <w:rFonts w:ascii="Times New Roman" w:eastAsia="Times New Roman" w:hAnsi="Times New Roman" w:cs="Times New Roman"/>
          <w:sz w:val="20"/>
          <w:szCs w:val="20"/>
          <w:u w:val="single" w:color="000000"/>
        </w:rPr>
        <w:t>Max</w:t>
      </w:r>
      <w:r w:rsidR="008730F8">
        <w:rPr>
          <w:rFonts w:ascii="Times New Roman" w:eastAsia="Times New Roman" w:hAnsi="Times New Roman" w:cs="Times New Roman"/>
          <w:sz w:val="20"/>
          <w:szCs w:val="20"/>
          <w:u w:val="single" w:color="000000"/>
        </w:rPr>
        <w:t xml:space="preserve"> </w:t>
      </w:r>
      <w:r w:rsidR="00032E48" w:rsidRPr="00032E48">
        <w:rPr>
          <w:rFonts w:ascii="Times New Roman" w:eastAsia="Times New Roman" w:hAnsi="Times New Roman" w:cs="Times New Roman"/>
          <w:sz w:val="20"/>
          <w:szCs w:val="20"/>
          <w:u w:val="single" w:color="000000"/>
        </w:rPr>
        <w:t xml:space="preserve">Idle Period </w:t>
      </w:r>
      <w:r w:rsidR="00032E48" w:rsidRPr="00032E48">
        <w:rPr>
          <w:rFonts w:ascii="Times New Roman" w:eastAsia="Times New Roman" w:hAnsi="Times New Roman" w:cs="Times New Roman"/>
          <w:sz w:val="20"/>
          <w:szCs w:val="20"/>
          <w:u w:val="single"/>
        </w:rPr>
        <w:t>element</w:t>
      </w:r>
      <w:r w:rsidR="00032E48" w:rsidRPr="00032E48">
        <w:rPr>
          <w:rFonts w:ascii="Times New Roman" w:eastAsia="Times New Roman" w:hAnsi="Times New Roman" w:cs="Times New Roman"/>
          <w:sz w:val="20"/>
          <w:szCs w:val="20"/>
          <w:u w:val="single" w:color="000000"/>
        </w:rPr>
        <w:t xml:space="preserve"> apply at the MLD level</w:t>
      </w:r>
      <w:ins w:id="52" w:author="Abhishek Patil" w:date="2021-02-15T12:09:00Z">
        <w:r w:rsidR="00AE1BC3">
          <w:rPr>
            <w:rFonts w:ascii="Times New Roman" w:eastAsia="Times New Roman" w:hAnsi="Times New Roman" w:cs="Times New Roman"/>
            <w:sz w:val="20"/>
            <w:szCs w:val="20"/>
            <w:u w:val="single" w:color="000000"/>
          </w:rPr>
          <w:t xml:space="preserve"> </w:t>
        </w:r>
      </w:ins>
      <w:ins w:id="53" w:author="Abhishek Patil" w:date="2021-02-15T12:12:00Z">
        <w:r w:rsidR="002B4122">
          <w:rPr>
            <w:rFonts w:ascii="Times New Roman" w:eastAsia="Times New Roman" w:hAnsi="Times New Roman" w:cs="Times New Roman"/>
            <w:sz w:val="20"/>
            <w:szCs w:val="20"/>
            <w:u w:val="single" w:color="000000"/>
          </w:rPr>
          <w:t>and</w:t>
        </w:r>
      </w:ins>
      <w:ins w:id="54" w:author="Abhishek Patil" w:date="2021-02-15T12:10:00Z">
        <w:r w:rsidR="00AE1BC3">
          <w:rPr>
            <w:rFonts w:ascii="Times New Roman" w:eastAsia="Times New Roman" w:hAnsi="Times New Roman" w:cs="Times New Roman"/>
            <w:sz w:val="20"/>
            <w:szCs w:val="20"/>
            <w:u w:val="single" w:color="000000"/>
          </w:rPr>
          <w:t xml:space="preserve"> the </w:t>
        </w:r>
      </w:ins>
      <w:ins w:id="55" w:author="Abhishek Patil" w:date="2021-02-15T12:12:00Z">
        <w:r w:rsidR="00FD67DA">
          <w:rPr>
            <w:rFonts w:ascii="Times New Roman" w:eastAsia="Times New Roman" w:hAnsi="Times New Roman" w:cs="Times New Roman"/>
            <w:sz w:val="20"/>
            <w:szCs w:val="20"/>
            <w:u w:val="single" w:color="000000"/>
          </w:rPr>
          <w:t xml:space="preserve">two MLDs follow </w:t>
        </w:r>
      </w:ins>
      <w:ins w:id="56" w:author="Abhishek Patil" w:date="2021-02-15T12:13:00Z">
        <w:r w:rsidR="00FD67DA">
          <w:rPr>
            <w:rFonts w:ascii="Times New Roman" w:eastAsia="Times New Roman" w:hAnsi="Times New Roman" w:cs="Times New Roman"/>
            <w:sz w:val="20"/>
            <w:szCs w:val="20"/>
            <w:u w:val="single" w:color="000000"/>
          </w:rPr>
          <w:t xml:space="preserve">the </w:t>
        </w:r>
      </w:ins>
      <w:del w:id="57" w:author="Abhishek Patil" w:date="2021-02-15T12:10:00Z">
        <w:r w:rsidR="00032E48" w:rsidRPr="00032E48" w:rsidDel="00AE1BC3">
          <w:rPr>
            <w:rFonts w:ascii="Times New Roman" w:eastAsia="Times New Roman" w:hAnsi="Times New Roman" w:cs="Times New Roman"/>
            <w:sz w:val="20"/>
            <w:szCs w:val="20"/>
            <w:u w:val="single" w:color="000000"/>
          </w:rPr>
          <w:delText xml:space="preserve">. The </w:delText>
        </w:r>
      </w:del>
      <w:r w:rsidR="00032E48" w:rsidRPr="00032E48">
        <w:rPr>
          <w:rFonts w:ascii="Times New Roman" w:eastAsia="Times New Roman" w:hAnsi="Times New Roman" w:cs="Times New Roman"/>
          <w:sz w:val="20"/>
          <w:szCs w:val="20"/>
          <w:u w:val="single" w:color="000000"/>
        </w:rPr>
        <w:t xml:space="preserve">MLD max idle period procedure </w:t>
      </w:r>
      <w:del w:id="58" w:author="Abhishek Patil" w:date="2021-02-22T11:36:00Z">
        <w:r w:rsidR="00032E48" w:rsidRPr="00032E48" w:rsidDel="00E46FBE">
          <w:rPr>
            <w:rFonts w:ascii="Times New Roman" w:eastAsia="Times New Roman" w:hAnsi="Times New Roman" w:cs="Times New Roman"/>
            <w:sz w:val="20"/>
            <w:szCs w:val="20"/>
            <w:u w:val="single" w:color="000000"/>
          </w:rPr>
          <w:delText xml:space="preserve">is as </w:delText>
        </w:r>
      </w:del>
      <w:r w:rsidR="00032E48" w:rsidRPr="00032E48">
        <w:rPr>
          <w:rFonts w:ascii="Times New Roman" w:eastAsia="Times New Roman" w:hAnsi="Times New Roman" w:cs="Times New Roman"/>
          <w:sz w:val="20"/>
          <w:szCs w:val="20"/>
          <w:u w:val="single" w:color="000000"/>
        </w:rPr>
        <w:t>defined in</w:t>
      </w:r>
      <w:r w:rsidR="00032E48" w:rsidRPr="00032E48">
        <w:rPr>
          <w:rFonts w:ascii="Times New Roman" w:eastAsia="Times New Roman" w:hAnsi="Times New Roman" w:cs="Times New Roman"/>
          <w:spacing w:val="22"/>
          <w:sz w:val="20"/>
          <w:szCs w:val="20"/>
          <w:u w:val="single" w:color="000000"/>
        </w:rPr>
        <w:t xml:space="preserve"> </w:t>
      </w:r>
      <w:r w:rsidR="00032E48" w:rsidRPr="00032E48">
        <w:rPr>
          <w:rFonts w:ascii="Times New Roman" w:eastAsia="Times New Roman" w:hAnsi="Times New Roman" w:cs="Times New Roman"/>
          <w:sz w:val="20"/>
          <w:szCs w:val="20"/>
          <w:u w:val="single" w:color="000000"/>
        </w:rPr>
        <w:t>35.3.10.3</w:t>
      </w:r>
      <w:r w:rsidR="008730F8">
        <w:rPr>
          <w:rFonts w:ascii="Times New Roman" w:eastAsia="Times New Roman" w:hAnsi="Times New Roman" w:cs="Times New Roman"/>
          <w:sz w:val="20"/>
          <w:szCs w:val="20"/>
          <w:u w:val="single" w:color="000000"/>
        </w:rPr>
        <w:t xml:space="preserve"> </w:t>
      </w:r>
      <w:r w:rsidR="00032E48" w:rsidRPr="00032E48">
        <w:rPr>
          <w:rFonts w:ascii="Times New Roman" w:eastAsia="Times New Roman" w:hAnsi="Times New Roman" w:cs="Times New Roman"/>
          <w:sz w:val="20"/>
          <w:szCs w:val="20"/>
          <w:u w:val="single" w:color="000000"/>
        </w:rPr>
        <w:t>(MLD</w:t>
      </w:r>
      <w:r w:rsidR="00032E48" w:rsidRPr="00032E48">
        <w:rPr>
          <w:rFonts w:ascii="Times New Roman" w:eastAsia="Times New Roman" w:hAnsi="Times New Roman" w:cs="Times New Roman"/>
          <w:spacing w:val="20"/>
          <w:sz w:val="20"/>
          <w:szCs w:val="20"/>
          <w:u w:val="single" w:color="000000"/>
        </w:rPr>
        <w:t xml:space="preserve"> </w:t>
      </w:r>
      <w:r w:rsidR="00032E48" w:rsidRPr="00032E48">
        <w:rPr>
          <w:rFonts w:ascii="Times New Roman" w:eastAsia="Times New Roman" w:hAnsi="Times New Roman" w:cs="Times New Roman"/>
          <w:sz w:val="20"/>
          <w:szCs w:val="20"/>
          <w:u w:val="single" w:color="000000"/>
        </w:rPr>
        <w:t>max</w:t>
      </w:r>
      <w:r w:rsidR="00032E48" w:rsidRPr="00032E48">
        <w:rPr>
          <w:rFonts w:ascii="Times New Roman" w:eastAsia="Times New Roman" w:hAnsi="Times New Roman" w:cs="Times New Roman"/>
          <w:spacing w:val="20"/>
          <w:sz w:val="20"/>
          <w:szCs w:val="20"/>
          <w:u w:val="single" w:color="000000"/>
        </w:rPr>
        <w:t xml:space="preserve"> </w:t>
      </w:r>
      <w:r w:rsidR="00032E48" w:rsidRPr="00032E48">
        <w:rPr>
          <w:rFonts w:ascii="Times New Roman" w:eastAsia="Times New Roman" w:hAnsi="Times New Roman" w:cs="Times New Roman"/>
          <w:sz w:val="20"/>
          <w:szCs w:val="20"/>
          <w:u w:val="single" w:color="000000"/>
        </w:rPr>
        <w:t>idle</w:t>
      </w:r>
      <w:r w:rsidR="00032E48" w:rsidRPr="00032E48">
        <w:rPr>
          <w:rFonts w:ascii="Times New Roman" w:eastAsia="Times New Roman" w:hAnsi="Times New Roman" w:cs="Times New Roman"/>
          <w:spacing w:val="21"/>
          <w:sz w:val="20"/>
          <w:szCs w:val="20"/>
          <w:u w:val="single" w:color="000000"/>
        </w:rPr>
        <w:t xml:space="preserve"> </w:t>
      </w:r>
      <w:r w:rsidR="00032E48" w:rsidRPr="00032E48">
        <w:rPr>
          <w:rFonts w:ascii="Times New Roman" w:eastAsia="Times New Roman" w:hAnsi="Times New Roman" w:cs="Times New Roman"/>
          <w:sz w:val="20"/>
          <w:szCs w:val="20"/>
          <w:u w:val="single" w:color="000000"/>
        </w:rPr>
        <w:t>period</w:t>
      </w:r>
      <w:r w:rsidR="00032E48" w:rsidRPr="00032E48">
        <w:rPr>
          <w:rFonts w:ascii="Times New Roman" w:eastAsia="Times New Roman" w:hAnsi="Times New Roman" w:cs="Times New Roman"/>
          <w:spacing w:val="21"/>
          <w:sz w:val="20"/>
          <w:szCs w:val="20"/>
          <w:u w:val="single" w:color="000000"/>
        </w:rPr>
        <w:t xml:space="preserve"> </w:t>
      </w:r>
      <w:r w:rsidR="00032E48" w:rsidRPr="00032E48">
        <w:rPr>
          <w:rFonts w:ascii="Times New Roman" w:eastAsia="Times New Roman" w:hAnsi="Times New Roman" w:cs="Times New Roman"/>
          <w:sz w:val="20"/>
          <w:szCs w:val="20"/>
          <w:u w:val="single" w:color="000000"/>
        </w:rPr>
        <w:t>management).</w:t>
      </w:r>
      <w:r w:rsidR="00032E48" w:rsidRPr="00032E48">
        <w:rPr>
          <w:rFonts w:ascii="Times New Roman" w:eastAsia="Times New Roman" w:hAnsi="Times New Roman" w:cs="Times New Roman"/>
          <w:spacing w:val="20"/>
          <w:sz w:val="20"/>
          <w:szCs w:val="20"/>
          <w:u w:val="single" w:color="000000"/>
        </w:rPr>
        <w:t xml:space="preserve"> </w:t>
      </w:r>
      <w:r w:rsidR="00032E48" w:rsidRPr="00032E48">
        <w:rPr>
          <w:rFonts w:ascii="Times New Roman" w:eastAsia="Times New Roman" w:hAnsi="Times New Roman" w:cs="Times New Roman"/>
          <w:sz w:val="20"/>
          <w:szCs w:val="20"/>
          <w:u w:val="single" w:color="000000"/>
        </w:rPr>
        <w:t>The</w:t>
      </w:r>
      <w:r w:rsidR="00032E48" w:rsidRPr="00032E48">
        <w:rPr>
          <w:rFonts w:ascii="Times New Roman" w:eastAsia="Times New Roman" w:hAnsi="Times New Roman" w:cs="Times New Roman"/>
          <w:spacing w:val="21"/>
          <w:sz w:val="20"/>
          <w:szCs w:val="20"/>
          <w:u w:val="single" w:color="000000"/>
        </w:rPr>
        <w:t xml:space="preserve"> </w:t>
      </w:r>
      <w:r w:rsidR="00032E48" w:rsidRPr="00032E48">
        <w:rPr>
          <w:rFonts w:ascii="Times New Roman" w:eastAsia="Times New Roman" w:hAnsi="Times New Roman" w:cs="Times New Roman"/>
          <w:sz w:val="20"/>
          <w:szCs w:val="20"/>
          <w:u w:val="single" w:color="000000"/>
        </w:rPr>
        <w:t>rest</w:t>
      </w:r>
      <w:r w:rsidR="00032E48" w:rsidRPr="00032E48">
        <w:rPr>
          <w:rFonts w:ascii="Times New Roman" w:eastAsia="Times New Roman" w:hAnsi="Times New Roman" w:cs="Times New Roman"/>
          <w:spacing w:val="20"/>
          <w:sz w:val="20"/>
          <w:szCs w:val="20"/>
          <w:u w:val="single" w:color="000000"/>
        </w:rPr>
        <w:t xml:space="preserve"> </w:t>
      </w:r>
      <w:r w:rsidR="00032E48" w:rsidRPr="00032E48">
        <w:rPr>
          <w:rFonts w:ascii="Times New Roman" w:eastAsia="Times New Roman" w:hAnsi="Times New Roman" w:cs="Times New Roman"/>
          <w:sz w:val="20"/>
          <w:szCs w:val="20"/>
          <w:u w:val="single" w:color="000000"/>
        </w:rPr>
        <w:t>of</w:t>
      </w:r>
      <w:r w:rsidR="00032E48" w:rsidRPr="00032E48">
        <w:rPr>
          <w:rFonts w:ascii="Times New Roman" w:eastAsia="Times New Roman" w:hAnsi="Times New Roman" w:cs="Times New Roman"/>
          <w:spacing w:val="20"/>
          <w:sz w:val="20"/>
          <w:szCs w:val="20"/>
          <w:u w:val="single" w:color="000000"/>
        </w:rPr>
        <w:t xml:space="preserve"> </w:t>
      </w:r>
      <w:r w:rsidR="00032E48" w:rsidRPr="00032E48">
        <w:rPr>
          <w:rFonts w:ascii="Times New Roman" w:eastAsia="Times New Roman" w:hAnsi="Times New Roman" w:cs="Times New Roman"/>
          <w:sz w:val="20"/>
          <w:szCs w:val="20"/>
          <w:u w:val="single" w:color="000000"/>
        </w:rPr>
        <w:t>this</w:t>
      </w:r>
      <w:r w:rsidR="00032E48" w:rsidRPr="00032E48">
        <w:rPr>
          <w:rFonts w:ascii="Times New Roman" w:eastAsia="Times New Roman" w:hAnsi="Times New Roman" w:cs="Times New Roman"/>
          <w:spacing w:val="20"/>
          <w:sz w:val="20"/>
          <w:szCs w:val="20"/>
          <w:u w:val="single" w:color="000000"/>
        </w:rPr>
        <w:t xml:space="preserve"> </w:t>
      </w:r>
      <w:r w:rsidR="00032E48" w:rsidRPr="00032E48">
        <w:rPr>
          <w:rFonts w:ascii="Times New Roman" w:eastAsia="Times New Roman" w:hAnsi="Times New Roman" w:cs="Times New Roman"/>
          <w:sz w:val="20"/>
          <w:szCs w:val="20"/>
          <w:u w:val="single" w:color="000000"/>
        </w:rPr>
        <w:t>subclause</w:t>
      </w:r>
      <w:r w:rsidR="00032E48" w:rsidRPr="00032E48">
        <w:rPr>
          <w:rFonts w:ascii="Times New Roman" w:eastAsia="Times New Roman" w:hAnsi="Times New Roman" w:cs="Times New Roman"/>
          <w:spacing w:val="20"/>
          <w:sz w:val="20"/>
          <w:szCs w:val="20"/>
          <w:u w:val="single" w:color="000000"/>
        </w:rPr>
        <w:t xml:space="preserve"> </w:t>
      </w:r>
      <w:r w:rsidR="00032E48" w:rsidRPr="00032E48">
        <w:rPr>
          <w:rFonts w:ascii="Times New Roman" w:eastAsia="Times New Roman" w:hAnsi="Times New Roman" w:cs="Times New Roman"/>
          <w:sz w:val="20"/>
          <w:szCs w:val="20"/>
          <w:u w:val="single" w:color="000000"/>
        </w:rPr>
        <w:t>defines</w:t>
      </w:r>
      <w:r w:rsidR="00032E48" w:rsidRPr="00032E48">
        <w:rPr>
          <w:rFonts w:ascii="Times New Roman" w:eastAsia="Times New Roman" w:hAnsi="Times New Roman" w:cs="Times New Roman"/>
          <w:spacing w:val="20"/>
          <w:sz w:val="20"/>
          <w:szCs w:val="20"/>
          <w:u w:val="single" w:color="000000"/>
        </w:rPr>
        <w:t xml:space="preserve"> </w:t>
      </w:r>
      <w:r w:rsidR="00032E48" w:rsidRPr="00032E48">
        <w:rPr>
          <w:rFonts w:ascii="Times New Roman" w:eastAsia="Times New Roman" w:hAnsi="Times New Roman" w:cs="Times New Roman"/>
          <w:sz w:val="20"/>
          <w:szCs w:val="20"/>
          <w:u w:val="single" w:color="000000"/>
        </w:rPr>
        <w:t>the</w:t>
      </w:r>
      <w:r w:rsidR="00032E48" w:rsidRPr="00032E48">
        <w:rPr>
          <w:rFonts w:ascii="Times New Roman" w:eastAsia="Times New Roman" w:hAnsi="Times New Roman" w:cs="Times New Roman"/>
          <w:spacing w:val="20"/>
          <w:sz w:val="20"/>
          <w:szCs w:val="20"/>
          <w:u w:val="single" w:color="000000"/>
        </w:rPr>
        <w:t xml:space="preserve"> </w:t>
      </w:r>
      <w:r w:rsidR="00032E48" w:rsidRPr="00032E48">
        <w:rPr>
          <w:rFonts w:ascii="Times New Roman" w:eastAsia="Times New Roman" w:hAnsi="Times New Roman" w:cs="Times New Roman"/>
          <w:sz w:val="20"/>
          <w:szCs w:val="20"/>
          <w:u w:val="single" w:color="000000"/>
        </w:rPr>
        <w:t>procedure</w:t>
      </w:r>
      <w:r w:rsidR="00032E48" w:rsidRPr="00032E48">
        <w:rPr>
          <w:rFonts w:ascii="Times New Roman" w:eastAsia="Times New Roman" w:hAnsi="Times New Roman" w:cs="Times New Roman"/>
          <w:spacing w:val="20"/>
          <w:sz w:val="20"/>
          <w:szCs w:val="20"/>
          <w:u w:val="single" w:color="000000"/>
        </w:rPr>
        <w:t xml:space="preserve"> </w:t>
      </w:r>
      <w:r w:rsidR="00032E48" w:rsidRPr="00032E48">
        <w:rPr>
          <w:rFonts w:ascii="Times New Roman" w:eastAsia="Times New Roman" w:hAnsi="Times New Roman" w:cs="Times New Roman"/>
          <w:sz w:val="20"/>
          <w:szCs w:val="20"/>
          <w:u w:val="single" w:color="000000"/>
        </w:rPr>
        <w:t>for</w:t>
      </w:r>
      <w:r w:rsidR="00032E48" w:rsidRPr="00032E48">
        <w:rPr>
          <w:rFonts w:ascii="Times New Roman" w:eastAsia="Times New Roman" w:hAnsi="Times New Roman" w:cs="Times New Roman"/>
          <w:spacing w:val="21"/>
          <w:sz w:val="20"/>
          <w:szCs w:val="20"/>
          <w:u w:val="single" w:color="000000"/>
        </w:rPr>
        <w:t xml:space="preserve"> </w:t>
      </w:r>
      <w:ins w:id="59" w:author="Abhishek Patil" w:date="2021-02-22T11:36:00Z">
        <w:r w:rsidR="00B94562">
          <w:rPr>
            <w:rFonts w:ascii="Times New Roman" w:eastAsia="Times New Roman" w:hAnsi="Times New Roman" w:cs="Times New Roman"/>
            <w:spacing w:val="21"/>
            <w:sz w:val="20"/>
            <w:szCs w:val="20"/>
            <w:u w:val="single" w:color="000000"/>
          </w:rPr>
          <w:t xml:space="preserve">the </w:t>
        </w:r>
      </w:ins>
      <w:r w:rsidR="00032E48" w:rsidRPr="00032E48">
        <w:rPr>
          <w:rFonts w:ascii="Times New Roman" w:eastAsia="Times New Roman" w:hAnsi="Times New Roman" w:cs="Times New Roman"/>
          <w:sz w:val="20"/>
          <w:szCs w:val="20"/>
          <w:u w:val="single" w:color="000000"/>
        </w:rPr>
        <w:t>BSS</w:t>
      </w:r>
      <w:r w:rsidR="00032E48" w:rsidRPr="00032E48">
        <w:rPr>
          <w:rFonts w:ascii="Times New Roman" w:eastAsia="Times New Roman" w:hAnsi="Times New Roman" w:cs="Times New Roman"/>
          <w:spacing w:val="20"/>
          <w:sz w:val="20"/>
          <w:szCs w:val="20"/>
          <w:u w:val="single" w:color="000000"/>
        </w:rPr>
        <w:t xml:space="preserve"> </w:t>
      </w:r>
      <w:r w:rsidR="00032E48" w:rsidRPr="00032E48">
        <w:rPr>
          <w:rFonts w:ascii="Times New Roman" w:eastAsia="Times New Roman" w:hAnsi="Times New Roman" w:cs="Times New Roman"/>
          <w:sz w:val="20"/>
          <w:szCs w:val="20"/>
          <w:u w:val="single" w:color="000000"/>
        </w:rPr>
        <w:t>max</w:t>
      </w:r>
      <w:r w:rsidR="00032E48" w:rsidRPr="00032E48">
        <w:rPr>
          <w:rFonts w:ascii="Times New Roman" w:eastAsia="Times New Roman" w:hAnsi="Times New Roman" w:cs="Times New Roman"/>
          <w:spacing w:val="21"/>
          <w:sz w:val="20"/>
          <w:szCs w:val="20"/>
          <w:u w:val="single" w:color="000000"/>
        </w:rPr>
        <w:t xml:space="preserve"> </w:t>
      </w:r>
      <w:r w:rsidR="00032E48" w:rsidRPr="00032E48">
        <w:rPr>
          <w:rFonts w:ascii="Times New Roman" w:eastAsia="Times New Roman" w:hAnsi="Times New Roman" w:cs="Times New Roman"/>
          <w:sz w:val="20"/>
          <w:szCs w:val="20"/>
          <w:u w:val="single" w:color="000000"/>
        </w:rPr>
        <w:t>idle</w:t>
      </w:r>
      <w:r w:rsidR="008730F8">
        <w:rPr>
          <w:rFonts w:ascii="Times New Roman" w:eastAsia="Times New Roman" w:hAnsi="Times New Roman" w:cs="Times New Roman"/>
          <w:sz w:val="20"/>
          <w:szCs w:val="20"/>
          <w:u w:val="single" w:color="000000"/>
        </w:rPr>
        <w:t xml:space="preserve"> </w:t>
      </w:r>
      <w:r w:rsidR="00032E48" w:rsidRPr="00032E48">
        <w:rPr>
          <w:rFonts w:ascii="Times New Roman" w:eastAsia="Times New Roman" w:hAnsi="Times New Roman" w:cs="Times New Roman"/>
          <w:sz w:val="20"/>
          <w:szCs w:val="20"/>
          <w:u w:val="single" w:color="000000"/>
        </w:rPr>
        <w:t xml:space="preserve">period when </w:t>
      </w:r>
      <w:ins w:id="60" w:author="Abhishek Patil" w:date="2021-02-15T12:15:00Z">
        <w:r w:rsidR="009F5A4D">
          <w:rPr>
            <w:rFonts w:ascii="Times New Roman" w:eastAsia="Times New Roman" w:hAnsi="Times New Roman" w:cs="Times New Roman"/>
            <w:sz w:val="20"/>
            <w:szCs w:val="20"/>
            <w:u w:val="single" w:color="000000"/>
          </w:rPr>
          <w:t>the association is not a multi-link setup</w:t>
        </w:r>
      </w:ins>
      <w:del w:id="61" w:author="Abhishek Patil" w:date="2021-02-15T12:15:00Z">
        <w:r w:rsidR="00032E48" w:rsidRPr="00032E48" w:rsidDel="009F5A4D">
          <w:rPr>
            <w:rFonts w:ascii="Times New Roman" w:eastAsia="Times New Roman" w:hAnsi="Times New Roman" w:cs="Times New Roman"/>
            <w:sz w:val="20"/>
            <w:szCs w:val="20"/>
            <w:u w:val="single" w:color="000000"/>
          </w:rPr>
          <w:delText xml:space="preserve">either the AP or the non-AP </w:delText>
        </w:r>
        <w:r w:rsidR="00032E48" w:rsidRPr="00032E48" w:rsidDel="009F5A4D">
          <w:rPr>
            <w:rFonts w:ascii="Times New Roman" w:eastAsia="Times New Roman" w:hAnsi="Times New Roman" w:cs="Times New Roman"/>
            <w:spacing w:val="-5"/>
            <w:sz w:val="20"/>
            <w:szCs w:val="20"/>
            <w:u w:val="single" w:color="000000"/>
          </w:rPr>
          <w:delText xml:space="preserve">STA </w:delText>
        </w:r>
        <w:r w:rsidR="00032E48" w:rsidRPr="00032E48" w:rsidDel="009F5A4D">
          <w:rPr>
            <w:rFonts w:ascii="Times New Roman" w:eastAsia="Times New Roman" w:hAnsi="Times New Roman" w:cs="Times New Roman"/>
            <w:sz w:val="20"/>
            <w:szCs w:val="20"/>
            <w:u w:val="single" w:color="000000"/>
          </w:rPr>
          <w:delText>or both are not affiliated with an</w:delText>
        </w:r>
        <w:r w:rsidR="00032E48" w:rsidRPr="00032E48" w:rsidDel="009F5A4D">
          <w:rPr>
            <w:rFonts w:ascii="Times New Roman" w:eastAsia="Times New Roman" w:hAnsi="Times New Roman" w:cs="Times New Roman"/>
            <w:spacing w:val="-3"/>
            <w:sz w:val="20"/>
            <w:szCs w:val="20"/>
            <w:u w:val="single" w:color="000000"/>
          </w:rPr>
          <w:delText xml:space="preserve"> </w:delText>
        </w:r>
        <w:r w:rsidR="00032E48" w:rsidRPr="00032E48" w:rsidDel="009F5A4D">
          <w:rPr>
            <w:rFonts w:ascii="Times New Roman" w:eastAsia="Times New Roman" w:hAnsi="Times New Roman" w:cs="Times New Roman"/>
            <w:sz w:val="20"/>
            <w:szCs w:val="20"/>
            <w:u w:val="single" w:color="000000"/>
          </w:rPr>
          <w:delText>MLD</w:delText>
        </w:r>
      </w:del>
      <w:r w:rsidR="00032E48" w:rsidRPr="00032E48">
        <w:rPr>
          <w:rFonts w:ascii="Times New Roman" w:eastAsia="Times New Roman" w:hAnsi="Times New Roman" w:cs="Times New Roman"/>
          <w:sz w:val="20"/>
          <w:szCs w:val="20"/>
          <w:u w:val="single" w:color="000000"/>
        </w:rPr>
        <w:t>.</w:t>
      </w:r>
    </w:p>
    <w:p w14:paraId="368E40DA" w14:textId="558093B6" w:rsidR="005617CC" w:rsidDel="005617CC" w:rsidRDefault="0020280F" w:rsidP="00CA5CAB">
      <w:pPr>
        <w:widowControl w:val="0"/>
        <w:tabs>
          <w:tab w:val="left" w:pos="659"/>
        </w:tabs>
        <w:kinsoku w:val="0"/>
        <w:overflowPunct w:val="0"/>
        <w:autoSpaceDE w:val="0"/>
        <w:autoSpaceDN w:val="0"/>
        <w:adjustRightInd w:val="0"/>
        <w:spacing w:after="0" w:line="240" w:lineRule="auto"/>
        <w:rPr>
          <w:del w:id="62" w:author="Abhishek Patil" w:date="2021-02-15T12:14:00Z"/>
          <w:rFonts w:ascii="Times New Roman" w:eastAsia="Times New Roman" w:hAnsi="Times New Roman" w:cs="Times New Roman"/>
          <w:sz w:val="18"/>
          <w:szCs w:val="18"/>
          <w:u w:val="single" w:color="000000"/>
        </w:rPr>
      </w:pPr>
      <w:r w:rsidRPr="00C15EE9">
        <w:rPr>
          <w:rFonts w:ascii="Times New Roman" w:eastAsia="Times New Roman" w:hAnsi="Times New Roman" w:cs="Times New Roman"/>
          <w:sz w:val="20"/>
          <w:szCs w:val="20"/>
          <w:highlight w:val="yellow"/>
        </w:rPr>
        <w:t>[CID 1027]</w:t>
      </w:r>
      <w:del w:id="63" w:author="Abhishek Patil" w:date="2021-02-15T12:14:00Z">
        <w:r w:rsidR="00032E48" w:rsidRPr="00032E48" w:rsidDel="005617CC">
          <w:rPr>
            <w:rFonts w:ascii="Times New Roman" w:eastAsia="Times New Roman" w:hAnsi="Times New Roman" w:cs="Times New Roman"/>
            <w:sz w:val="18"/>
            <w:szCs w:val="18"/>
            <w:u w:val="single" w:color="000000"/>
          </w:rPr>
          <w:delText>NOTE</w:delText>
        </w:r>
        <w:r w:rsidR="00032E48" w:rsidRPr="00032E48" w:rsidDel="005617CC">
          <w:rPr>
            <w:rFonts w:ascii="Times New Roman" w:eastAsia="Times New Roman" w:hAnsi="Times New Roman" w:cs="Times New Roman"/>
            <w:spacing w:val="-6"/>
            <w:sz w:val="18"/>
            <w:szCs w:val="18"/>
            <w:u w:val="single" w:color="000000"/>
          </w:rPr>
          <w:delText xml:space="preserve"> </w:delText>
        </w:r>
        <w:r w:rsidR="00032E48" w:rsidRPr="00032E48" w:rsidDel="005617CC">
          <w:rPr>
            <w:rFonts w:ascii="Times New Roman" w:eastAsia="Times New Roman" w:hAnsi="Times New Roman" w:cs="Times New Roman"/>
            <w:sz w:val="18"/>
            <w:szCs w:val="18"/>
            <w:u w:val="single" w:color="000000"/>
          </w:rPr>
          <w:delText>–</w:delText>
        </w:r>
        <w:r w:rsidR="00032E48" w:rsidRPr="00032E48" w:rsidDel="005617CC">
          <w:rPr>
            <w:rFonts w:ascii="Times New Roman" w:eastAsia="Times New Roman" w:hAnsi="Times New Roman" w:cs="Times New Roman"/>
            <w:spacing w:val="-3"/>
            <w:sz w:val="18"/>
            <w:szCs w:val="18"/>
            <w:u w:val="single" w:color="000000"/>
          </w:rPr>
          <w:delText xml:space="preserve"> </w:delText>
        </w:r>
        <w:r w:rsidR="00032E48" w:rsidRPr="00032E48" w:rsidDel="005617CC">
          <w:rPr>
            <w:rFonts w:ascii="Times New Roman" w:eastAsia="Times New Roman" w:hAnsi="Times New Roman" w:cs="Times New Roman"/>
            <w:sz w:val="18"/>
            <w:szCs w:val="18"/>
            <w:u w:val="single" w:color="000000"/>
          </w:rPr>
          <w:delText>An</w:delText>
        </w:r>
        <w:r w:rsidR="00032E48" w:rsidRPr="00032E48" w:rsidDel="005617CC">
          <w:rPr>
            <w:rFonts w:ascii="Times New Roman" w:eastAsia="Times New Roman" w:hAnsi="Times New Roman" w:cs="Times New Roman"/>
            <w:spacing w:val="-5"/>
            <w:sz w:val="18"/>
            <w:szCs w:val="18"/>
            <w:u w:val="single" w:color="000000"/>
          </w:rPr>
          <w:delText xml:space="preserve"> </w:delText>
        </w:r>
        <w:r w:rsidR="00032E48" w:rsidRPr="00032E48" w:rsidDel="005617CC">
          <w:rPr>
            <w:rFonts w:ascii="Times New Roman" w:eastAsia="Times New Roman" w:hAnsi="Times New Roman" w:cs="Times New Roman"/>
            <w:sz w:val="18"/>
            <w:szCs w:val="18"/>
            <w:u w:val="single" w:color="000000"/>
          </w:rPr>
          <w:delText>AP</w:delText>
        </w:r>
        <w:r w:rsidR="00032E48" w:rsidRPr="00032E48" w:rsidDel="005617CC">
          <w:rPr>
            <w:rFonts w:ascii="Times New Roman" w:eastAsia="Times New Roman" w:hAnsi="Times New Roman" w:cs="Times New Roman"/>
            <w:spacing w:val="-6"/>
            <w:sz w:val="18"/>
            <w:szCs w:val="18"/>
            <w:u w:val="single" w:color="000000"/>
          </w:rPr>
          <w:delText xml:space="preserve"> </w:delText>
        </w:r>
        <w:r w:rsidR="00032E48" w:rsidRPr="00032E48" w:rsidDel="005617CC">
          <w:rPr>
            <w:rFonts w:ascii="Times New Roman" w:eastAsia="Times New Roman" w:hAnsi="Times New Roman" w:cs="Times New Roman"/>
            <w:sz w:val="18"/>
            <w:szCs w:val="18"/>
            <w:u w:val="single" w:color="000000"/>
          </w:rPr>
          <w:delText>of</w:delText>
        </w:r>
        <w:r w:rsidR="00032E48" w:rsidRPr="00032E48" w:rsidDel="005617CC">
          <w:rPr>
            <w:rFonts w:ascii="Times New Roman" w:eastAsia="Times New Roman" w:hAnsi="Times New Roman" w:cs="Times New Roman"/>
            <w:spacing w:val="-4"/>
            <w:sz w:val="18"/>
            <w:szCs w:val="18"/>
            <w:u w:val="single" w:color="000000"/>
          </w:rPr>
          <w:delText xml:space="preserve"> </w:delText>
        </w:r>
        <w:r w:rsidR="00032E48" w:rsidRPr="00032E48" w:rsidDel="005617CC">
          <w:rPr>
            <w:rFonts w:ascii="Times New Roman" w:eastAsia="Times New Roman" w:hAnsi="Times New Roman" w:cs="Times New Roman"/>
            <w:sz w:val="18"/>
            <w:szCs w:val="18"/>
            <w:u w:val="single" w:color="000000"/>
          </w:rPr>
          <w:delText>an</w:delText>
        </w:r>
        <w:r w:rsidR="00032E48" w:rsidRPr="00032E48" w:rsidDel="005617CC">
          <w:rPr>
            <w:rFonts w:ascii="Times New Roman" w:eastAsia="Times New Roman" w:hAnsi="Times New Roman" w:cs="Times New Roman"/>
            <w:spacing w:val="-4"/>
            <w:sz w:val="18"/>
            <w:szCs w:val="18"/>
            <w:u w:val="single" w:color="000000"/>
          </w:rPr>
          <w:delText xml:space="preserve"> </w:delText>
        </w:r>
        <w:r w:rsidR="00032E48" w:rsidRPr="00032E48" w:rsidDel="005617CC">
          <w:rPr>
            <w:rFonts w:ascii="Times New Roman" w:eastAsia="Times New Roman" w:hAnsi="Times New Roman" w:cs="Times New Roman"/>
            <w:sz w:val="18"/>
            <w:szCs w:val="18"/>
            <w:u w:val="single" w:color="000000"/>
          </w:rPr>
          <w:delText>AP</w:delText>
        </w:r>
        <w:r w:rsidR="00032E48" w:rsidRPr="00032E48" w:rsidDel="005617CC">
          <w:rPr>
            <w:rFonts w:ascii="Times New Roman" w:eastAsia="Times New Roman" w:hAnsi="Times New Roman" w:cs="Times New Roman"/>
            <w:spacing w:val="-3"/>
            <w:sz w:val="18"/>
            <w:szCs w:val="18"/>
            <w:u w:val="single" w:color="000000"/>
          </w:rPr>
          <w:delText xml:space="preserve"> </w:delText>
        </w:r>
        <w:r w:rsidR="00032E48" w:rsidRPr="00032E48" w:rsidDel="005617CC">
          <w:rPr>
            <w:rFonts w:ascii="Times New Roman" w:eastAsia="Times New Roman" w:hAnsi="Times New Roman" w:cs="Times New Roman"/>
            <w:sz w:val="18"/>
            <w:szCs w:val="18"/>
            <w:u w:val="single" w:color="000000"/>
          </w:rPr>
          <w:delText>MLD</w:delText>
        </w:r>
        <w:r w:rsidR="00032E48" w:rsidRPr="00032E48" w:rsidDel="005617CC">
          <w:rPr>
            <w:rFonts w:ascii="Times New Roman" w:eastAsia="Times New Roman" w:hAnsi="Times New Roman" w:cs="Times New Roman"/>
            <w:spacing w:val="-6"/>
            <w:sz w:val="18"/>
            <w:szCs w:val="18"/>
            <w:u w:val="single" w:color="000000"/>
          </w:rPr>
          <w:delText xml:space="preserve"> </w:delText>
        </w:r>
        <w:r w:rsidR="00032E48" w:rsidRPr="00032E48" w:rsidDel="005617CC">
          <w:rPr>
            <w:rFonts w:ascii="Times New Roman" w:eastAsia="Times New Roman" w:hAnsi="Times New Roman" w:cs="Times New Roman"/>
            <w:sz w:val="18"/>
            <w:szCs w:val="18"/>
            <w:u w:val="single" w:color="000000"/>
          </w:rPr>
          <w:delText>would</w:delText>
        </w:r>
        <w:r w:rsidR="00032E48" w:rsidRPr="00032E48" w:rsidDel="005617CC">
          <w:rPr>
            <w:rFonts w:ascii="Times New Roman" w:eastAsia="Times New Roman" w:hAnsi="Times New Roman" w:cs="Times New Roman"/>
            <w:spacing w:val="-5"/>
            <w:sz w:val="18"/>
            <w:szCs w:val="18"/>
            <w:u w:val="single" w:color="000000"/>
          </w:rPr>
          <w:delText xml:space="preserve"> </w:delText>
        </w:r>
        <w:r w:rsidR="00032E48" w:rsidRPr="00032E48" w:rsidDel="005617CC">
          <w:rPr>
            <w:rFonts w:ascii="Times New Roman" w:eastAsia="Times New Roman" w:hAnsi="Times New Roman" w:cs="Times New Roman"/>
            <w:sz w:val="18"/>
            <w:szCs w:val="18"/>
            <w:u w:val="single" w:color="000000"/>
          </w:rPr>
          <w:delText>know</w:delText>
        </w:r>
        <w:r w:rsidR="00032E48" w:rsidRPr="00032E48" w:rsidDel="005617CC">
          <w:rPr>
            <w:rFonts w:ascii="Times New Roman" w:eastAsia="Times New Roman" w:hAnsi="Times New Roman" w:cs="Times New Roman"/>
            <w:spacing w:val="-2"/>
            <w:sz w:val="18"/>
            <w:szCs w:val="18"/>
            <w:u w:val="single" w:color="000000"/>
          </w:rPr>
          <w:delText xml:space="preserve"> </w:delText>
        </w:r>
        <w:r w:rsidR="00032E48" w:rsidRPr="00032E48" w:rsidDel="005617CC">
          <w:rPr>
            <w:rFonts w:ascii="Times New Roman" w:eastAsia="Times New Roman" w:hAnsi="Times New Roman" w:cs="Times New Roman"/>
            <w:sz w:val="18"/>
            <w:szCs w:val="18"/>
            <w:u w:val="single" w:color="000000"/>
          </w:rPr>
          <w:delText>that</w:delText>
        </w:r>
        <w:r w:rsidR="00032E48" w:rsidRPr="00032E48" w:rsidDel="005617CC">
          <w:rPr>
            <w:rFonts w:ascii="Times New Roman" w:eastAsia="Times New Roman" w:hAnsi="Times New Roman" w:cs="Times New Roman"/>
            <w:spacing w:val="-5"/>
            <w:sz w:val="18"/>
            <w:szCs w:val="18"/>
            <w:u w:val="single" w:color="000000"/>
          </w:rPr>
          <w:delText xml:space="preserve"> </w:delText>
        </w:r>
        <w:r w:rsidR="00032E48" w:rsidRPr="00032E48" w:rsidDel="005617CC">
          <w:rPr>
            <w:rFonts w:ascii="Times New Roman" w:eastAsia="Times New Roman" w:hAnsi="Times New Roman" w:cs="Times New Roman"/>
            <w:sz w:val="18"/>
            <w:szCs w:val="18"/>
            <w:u w:val="single" w:color="000000"/>
          </w:rPr>
          <w:delText>a</w:delText>
        </w:r>
        <w:r w:rsidR="00032E48" w:rsidRPr="00032E48" w:rsidDel="005617CC">
          <w:rPr>
            <w:rFonts w:ascii="Times New Roman" w:eastAsia="Times New Roman" w:hAnsi="Times New Roman" w:cs="Times New Roman"/>
            <w:spacing w:val="-4"/>
            <w:sz w:val="18"/>
            <w:szCs w:val="18"/>
            <w:u w:val="single" w:color="000000"/>
          </w:rPr>
          <w:delText xml:space="preserve"> </w:delText>
        </w:r>
        <w:r w:rsidR="00032E48" w:rsidRPr="00032E48" w:rsidDel="005617CC">
          <w:rPr>
            <w:rFonts w:ascii="Times New Roman" w:eastAsia="Times New Roman" w:hAnsi="Times New Roman" w:cs="Times New Roman"/>
            <w:sz w:val="18"/>
            <w:szCs w:val="18"/>
            <w:u w:val="single" w:color="000000"/>
          </w:rPr>
          <w:delText>(Re-)Association</w:delText>
        </w:r>
        <w:r w:rsidR="00032E48" w:rsidRPr="00032E48" w:rsidDel="005617CC">
          <w:rPr>
            <w:rFonts w:ascii="Times New Roman" w:eastAsia="Times New Roman" w:hAnsi="Times New Roman" w:cs="Times New Roman"/>
            <w:spacing w:val="-4"/>
            <w:sz w:val="18"/>
            <w:szCs w:val="18"/>
            <w:u w:val="single" w:color="000000"/>
          </w:rPr>
          <w:delText xml:space="preserve"> </w:delText>
        </w:r>
        <w:r w:rsidR="00032E48" w:rsidRPr="00032E48" w:rsidDel="005617CC">
          <w:rPr>
            <w:rFonts w:ascii="Times New Roman" w:eastAsia="Times New Roman" w:hAnsi="Times New Roman" w:cs="Times New Roman"/>
            <w:sz w:val="18"/>
            <w:szCs w:val="18"/>
            <w:u w:val="single" w:color="000000"/>
          </w:rPr>
          <w:delText>Request</w:delText>
        </w:r>
        <w:r w:rsidR="00032E48" w:rsidRPr="00032E48" w:rsidDel="005617CC">
          <w:rPr>
            <w:rFonts w:ascii="Times New Roman" w:eastAsia="Times New Roman" w:hAnsi="Times New Roman" w:cs="Times New Roman"/>
            <w:spacing w:val="-3"/>
            <w:sz w:val="18"/>
            <w:szCs w:val="18"/>
            <w:u w:val="single" w:color="000000"/>
          </w:rPr>
          <w:delText xml:space="preserve"> </w:delText>
        </w:r>
        <w:r w:rsidR="00032E48" w:rsidRPr="00032E48" w:rsidDel="005617CC">
          <w:rPr>
            <w:rFonts w:ascii="Times New Roman" w:eastAsia="Times New Roman" w:hAnsi="Times New Roman" w:cs="Times New Roman"/>
            <w:sz w:val="18"/>
            <w:szCs w:val="18"/>
            <w:u w:val="single" w:color="000000"/>
          </w:rPr>
          <w:delText>frame</w:delText>
        </w:r>
        <w:r w:rsidR="00032E48" w:rsidRPr="00032E48" w:rsidDel="005617CC">
          <w:rPr>
            <w:rFonts w:ascii="Times New Roman" w:eastAsia="Times New Roman" w:hAnsi="Times New Roman" w:cs="Times New Roman"/>
            <w:spacing w:val="-5"/>
            <w:sz w:val="18"/>
            <w:szCs w:val="18"/>
            <w:u w:val="single" w:color="000000"/>
          </w:rPr>
          <w:delText xml:space="preserve"> </w:delText>
        </w:r>
        <w:r w:rsidR="00032E48" w:rsidRPr="00032E48" w:rsidDel="005617CC">
          <w:rPr>
            <w:rFonts w:ascii="Times New Roman" w:eastAsia="Times New Roman" w:hAnsi="Times New Roman" w:cs="Times New Roman"/>
            <w:sz w:val="18"/>
            <w:szCs w:val="18"/>
            <w:u w:val="single" w:color="000000"/>
          </w:rPr>
          <w:delText>was</w:delText>
        </w:r>
        <w:r w:rsidR="00032E48" w:rsidRPr="00032E48" w:rsidDel="005617CC">
          <w:rPr>
            <w:rFonts w:ascii="Times New Roman" w:eastAsia="Times New Roman" w:hAnsi="Times New Roman" w:cs="Times New Roman"/>
            <w:spacing w:val="-4"/>
            <w:sz w:val="18"/>
            <w:szCs w:val="18"/>
            <w:u w:val="single" w:color="000000"/>
          </w:rPr>
          <w:delText xml:space="preserve"> </w:delText>
        </w:r>
        <w:r w:rsidR="00032E48" w:rsidRPr="00032E48" w:rsidDel="005617CC">
          <w:rPr>
            <w:rFonts w:ascii="Times New Roman" w:eastAsia="Times New Roman" w:hAnsi="Times New Roman" w:cs="Times New Roman"/>
            <w:sz w:val="18"/>
            <w:szCs w:val="18"/>
            <w:u w:val="single" w:color="000000"/>
          </w:rPr>
          <w:delText>transmitted</w:delText>
        </w:r>
        <w:r w:rsidR="00032E48" w:rsidRPr="00032E48" w:rsidDel="005617CC">
          <w:rPr>
            <w:rFonts w:ascii="Times New Roman" w:eastAsia="Times New Roman" w:hAnsi="Times New Roman" w:cs="Times New Roman"/>
            <w:spacing w:val="-4"/>
            <w:sz w:val="18"/>
            <w:szCs w:val="18"/>
            <w:u w:val="single" w:color="000000"/>
          </w:rPr>
          <w:delText xml:space="preserve"> </w:delText>
        </w:r>
        <w:r w:rsidR="00032E48" w:rsidRPr="00032E48" w:rsidDel="005617CC">
          <w:rPr>
            <w:rFonts w:ascii="Times New Roman" w:eastAsia="Times New Roman" w:hAnsi="Times New Roman" w:cs="Times New Roman"/>
            <w:sz w:val="18"/>
            <w:szCs w:val="18"/>
            <w:u w:val="single" w:color="000000"/>
          </w:rPr>
          <w:delText>by</w:delText>
        </w:r>
        <w:r w:rsidR="00032E48" w:rsidRPr="00032E48" w:rsidDel="005617CC">
          <w:rPr>
            <w:rFonts w:ascii="Times New Roman" w:eastAsia="Times New Roman" w:hAnsi="Times New Roman" w:cs="Times New Roman"/>
            <w:spacing w:val="-5"/>
            <w:sz w:val="18"/>
            <w:szCs w:val="18"/>
            <w:u w:val="single" w:color="000000"/>
          </w:rPr>
          <w:delText xml:space="preserve"> </w:delText>
        </w:r>
        <w:r w:rsidR="00032E48" w:rsidRPr="00032E48" w:rsidDel="005617CC">
          <w:rPr>
            <w:rFonts w:ascii="Times New Roman" w:eastAsia="Times New Roman" w:hAnsi="Times New Roman" w:cs="Times New Roman"/>
            <w:sz w:val="18"/>
            <w:szCs w:val="18"/>
            <w:u w:val="single" w:color="000000"/>
          </w:rPr>
          <w:delText>a</w:delText>
        </w:r>
        <w:r w:rsidR="00032E48" w:rsidRPr="00032E48" w:rsidDel="005617CC">
          <w:rPr>
            <w:rFonts w:ascii="Times New Roman" w:eastAsia="Times New Roman" w:hAnsi="Times New Roman" w:cs="Times New Roman"/>
            <w:spacing w:val="-4"/>
            <w:sz w:val="18"/>
            <w:szCs w:val="18"/>
            <w:u w:val="single" w:color="000000"/>
          </w:rPr>
          <w:delText xml:space="preserve"> </w:delText>
        </w:r>
        <w:r w:rsidR="00032E48" w:rsidRPr="00032E48" w:rsidDel="005617CC">
          <w:rPr>
            <w:rFonts w:ascii="Times New Roman" w:eastAsia="Times New Roman" w:hAnsi="Times New Roman" w:cs="Times New Roman"/>
            <w:spacing w:val="-6"/>
            <w:sz w:val="18"/>
            <w:szCs w:val="18"/>
            <w:u w:val="single" w:color="000000"/>
          </w:rPr>
          <w:delText>STA</w:delText>
        </w:r>
        <w:r w:rsidR="00032E48" w:rsidRPr="00032E48" w:rsidDel="005617CC">
          <w:rPr>
            <w:rFonts w:ascii="Times New Roman" w:eastAsia="Times New Roman" w:hAnsi="Times New Roman" w:cs="Times New Roman"/>
            <w:spacing w:val="-3"/>
            <w:sz w:val="18"/>
            <w:szCs w:val="18"/>
            <w:u w:val="single" w:color="000000"/>
          </w:rPr>
          <w:delText xml:space="preserve"> </w:delText>
        </w:r>
        <w:r w:rsidR="00032E48" w:rsidRPr="00032E48" w:rsidDel="005617CC">
          <w:rPr>
            <w:rFonts w:ascii="Times New Roman" w:eastAsia="Times New Roman" w:hAnsi="Times New Roman" w:cs="Times New Roman"/>
            <w:sz w:val="18"/>
            <w:szCs w:val="18"/>
            <w:u w:val="single" w:color="000000"/>
          </w:rPr>
          <w:delText>that</w:delText>
        </w:r>
        <w:r w:rsidR="00032E48" w:rsidRPr="00032E48" w:rsidDel="005617CC">
          <w:rPr>
            <w:rFonts w:ascii="Times New Roman" w:eastAsia="Times New Roman" w:hAnsi="Times New Roman" w:cs="Times New Roman"/>
            <w:spacing w:val="-4"/>
            <w:sz w:val="18"/>
            <w:szCs w:val="18"/>
            <w:u w:val="single" w:color="000000"/>
          </w:rPr>
          <w:delText xml:space="preserve"> </w:delText>
        </w:r>
        <w:r w:rsidR="00032E48" w:rsidRPr="00032E48" w:rsidDel="005617CC">
          <w:rPr>
            <w:rFonts w:ascii="Times New Roman" w:eastAsia="Times New Roman" w:hAnsi="Times New Roman" w:cs="Times New Roman"/>
            <w:sz w:val="18"/>
            <w:szCs w:val="18"/>
            <w:u w:val="single" w:color="000000"/>
          </w:rPr>
          <w:delText>is</w:delText>
        </w:r>
        <w:r w:rsidR="00032E48" w:rsidRPr="00032E48" w:rsidDel="005617CC">
          <w:rPr>
            <w:rFonts w:ascii="Times New Roman" w:eastAsia="Times New Roman" w:hAnsi="Times New Roman" w:cs="Times New Roman"/>
            <w:spacing w:val="-3"/>
            <w:sz w:val="18"/>
            <w:szCs w:val="18"/>
            <w:u w:val="single" w:color="000000"/>
          </w:rPr>
          <w:delText xml:space="preserve"> </w:delText>
        </w:r>
        <w:r w:rsidR="00032E48" w:rsidRPr="00032E48" w:rsidDel="005617CC">
          <w:rPr>
            <w:rFonts w:ascii="Times New Roman" w:eastAsia="Times New Roman" w:hAnsi="Times New Roman" w:cs="Times New Roman"/>
            <w:sz w:val="18"/>
            <w:szCs w:val="18"/>
            <w:u w:val="single" w:color="000000"/>
          </w:rPr>
          <w:delText>not</w:delText>
        </w:r>
        <w:r w:rsidR="008730F8" w:rsidDel="005617CC">
          <w:rPr>
            <w:rFonts w:ascii="Times New Roman" w:eastAsia="Times New Roman" w:hAnsi="Times New Roman" w:cs="Times New Roman"/>
            <w:sz w:val="18"/>
            <w:szCs w:val="18"/>
            <w:u w:val="single" w:color="000000"/>
          </w:rPr>
          <w:delText xml:space="preserve"> </w:delText>
        </w:r>
        <w:r w:rsidR="00032E48" w:rsidRPr="00032E48" w:rsidDel="005617CC">
          <w:rPr>
            <w:rFonts w:ascii="Times New Roman" w:eastAsia="Times New Roman" w:hAnsi="Times New Roman" w:cs="Times New Roman"/>
            <w:sz w:val="18"/>
            <w:szCs w:val="18"/>
            <w:u w:val="single" w:color="000000"/>
          </w:rPr>
          <w:delText>affiliated</w:delText>
        </w:r>
        <w:r w:rsidR="00032E48" w:rsidRPr="00032E48" w:rsidDel="005617CC">
          <w:rPr>
            <w:rFonts w:ascii="Times New Roman" w:eastAsia="Times New Roman" w:hAnsi="Times New Roman" w:cs="Times New Roman"/>
            <w:spacing w:val="-4"/>
            <w:sz w:val="18"/>
            <w:szCs w:val="18"/>
            <w:u w:val="single" w:color="000000"/>
          </w:rPr>
          <w:delText xml:space="preserve"> </w:delText>
        </w:r>
        <w:r w:rsidR="00032E48" w:rsidRPr="00032E48" w:rsidDel="005617CC">
          <w:rPr>
            <w:rFonts w:ascii="Times New Roman" w:eastAsia="Times New Roman" w:hAnsi="Times New Roman" w:cs="Times New Roman"/>
            <w:sz w:val="18"/>
            <w:szCs w:val="18"/>
            <w:u w:val="single" w:color="000000"/>
          </w:rPr>
          <w:delText>with</w:delText>
        </w:r>
        <w:r w:rsidR="00032E48" w:rsidRPr="00032E48" w:rsidDel="005617CC">
          <w:rPr>
            <w:rFonts w:ascii="Times New Roman" w:eastAsia="Times New Roman" w:hAnsi="Times New Roman" w:cs="Times New Roman"/>
            <w:spacing w:val="-4"/>
            <w:sz w:val="18"/>
            <w:szCs w:val="18"/>
            <w:u w:val="single" w:color="000000"/>
          </w:rPr>
          <w:delText xml:space="preserve"> </w:delText>
        </w:r>
        <w:r w:rsidR="00032E48" w:rsidRPr="00032E48" w:rsidDel="005617CC">
          <w:rPr>
            <w:rFonts w:ascii="Times New Roman" w:eastAsia="Times New Roman" w:hAnsi="Times New Roman" w:cs="Times New Roman"/>
            <w:sz w:val="18"/>
            <w:szCs w:val="18"/>
            <w:u w:val="single" w:color="000000"/>
          </w:rPr>
          <w:delText>a</w:delText>
        </w:r>
        <w:r w:rsidR="00032E48" w:rsidRPr="00032E48" w:rsidDel="005617CC">
          <w:rPr>
            <w:rFonts w:ascii="Times New Roman" w:eastAsia="Times New Roman" w:hAnsi="Times New Roman" w:cs="Times New Roman"/>
            <w:spacing w:val="-4"/>
            <w:sz w:val="18"/>
            <w:szCs w:val="18"/>
            <w:u w:val="single" w:color="000000"/>
          </w:rPr>
          <w:delText xml:space="preserve"> </w:delText>
        </w:r>
        <w:r w:rsidR="00032E48" w:rsidRPr="00032E48" w:rsidDel="005617CC">
          <w:rPr>
            <w:rFonts w:ascii="Times New Roman" w:eastAsia="Times New Roman" w:hAnsi="Times New Roman" w:cs="Times New Roman"/>
            <w:sz w:val="18"/>
            <w:szCs w:val="18"/>
            <w:u w:val="single" w:color="000000"/>
          </w:rPr>
          <w:delText>non-AP</w:delText>
        </w:r>
        <w:r w:rsidR="00032E48" w:rsidRPr="00032E48" w:rsidDel="005617CC">
          <w:rPr>
            <w:rFonts w:ascii="Times New Roman" w:eastAsia="Times New Roman" w:hAnsi="Times New Roman" w:cs="Times New Roman"/>
            <w:spacing w:val="-3"/>
            <w:sz w:val="18"/>
            <w:szCs w:val="18"/>
            <w:u w:val="single" w:color="000000"/>
          </w:rPr>
          <w:delText xml:space="preserve"> </w:delText>
        </w:r>
        <w:r w:rsidR="00032E48" w:rsidRPr="00032E48" w:rsidDel="005617CC">
          <w:rPr>
            <w:rFonts w:ascii="Times New Roman" w:eastAsia="Times New Roman" w:hAnsi="Times New Roman" w:cs="Times New Roman"/>
            <w:sz w:val="18"/>
            <w:szCs w:val="18"/>
            <w:u w:val="single" w:color="000000"/>
          </w:rPr>
          <w:delText>MLD</w:delText>
        </w:r>
        <w:r w:rsidR="00032E48" w:rsidRPr="00032E48" w:rsidDel="005617CC">
          <w:rPr>
            <w:rFonts w:ascii="Times New Roman" w:eastAsia="Times New Roman" w:hAnsi="Times New Roman" w:cs="Times New Roman"/>
            <w:spacing w:val="-3"/>
            <w:sz w:val="18"/>
            <w:szCs w:val="18"/>
            <w:u w:val="single" w:color="000000"/>
          </w:rPr>
          <w:delText xml:space="preserve"> </w:delText>
        </w:r>
        <w:r w:rsidR="00032E48" w:rsidRPr="00032E48" w:rsidDel="005617CC">
          <w:rPr>
            <w:rFonts w:ascii="Times New Roman" w:eastAsia="Times New Roman" w:hAnsi="Times New Roman" w:cs="Times New Roman"/>
            <w:sz w:val="18"/>
            <w:szCs w:val="18"/>
            <w:u w:val="single" w:color="000000"/>
          </w:rPr>
          <w:delText>if</w:delText>
        </w:r>
        <w:r w:rsidR="00032E48" w:rsidRPr="00032E48" w:rsidDel="005617CC">
          <w:rPr>
            <w:rFonts w:ascii="Times New Roman" w:eastAsia="Times New Roman" w:hAnsi="Times New Roman" w:cs="Times New Roman"/>
            <w:spacing w:val="-3"/>
            <w:sz w:val="18"/>
            <w:szCs w:val="18"/>
            <w:u w:val="single" w:color="000000"/>
          </w:rPr>
          <w:delText xml:space="preserve"> </w:delText>
        </w:r>
        <w:r w:rsidR="00032E48" w:rsidRPr="00032E48" w:rsidDel="005617CC">
          <w:rPr>
            <w:rFonts w:ascii="Times New Roman" w:eastAsia="Times New Roman" w:hAnsi="Times New Roman" w:cs="Times New Roman"/>
            <w:sz w:val="18"/>
            <w:szCs w:val="18"/>
            <w:u w:val="single" w:color="000000"/>
          </w:rPr>
          <w:delText>the</w:delText>
        </w:r>
        <w:r w:rsidR="00032E48" w:rsidRPr="00032E48" w:rsidDel="005617CC">
          <w:rPr>
            <w:rFonts w:ascii="Times New Roman" w:eastAsia="Times New Roman" w:hAnsi="Times New Roman" w:cs="Times New Roman"/>
            <w:spacing w:val="-4"/>
            <w:sz w:val="18"/>
            <w:szCs w:val="18"/>
            <w:u w:val="single" w:color="000000"/>
          </w:rPr>
          <w:delText xml:space="preserve"> </w:delText>
        </w:r>
        <w:r w:rsidR="00032E48" w:rsidRPr="00032E48" w:rsidDel="005617CC">
          <w:rPr>
            <w:rFonts w:ascii="Times New Roman" w:eastAsia="Times New Roman" w:hAnsi="Times New Roman" w:cs="Times New Roman"/>
            <w:sz w:val="18"/>
            <w:szCs w:val="18"/>
            <w:u w:val="single" w:color="000000"/>
          </w:rPr>
          <w:delText>frame</w:delText>
        </w:r>
        <w:r w:rsidR="00032E48" w:rsidRPr="00032E48" w:rsidDel="005617CC">
          <w:rPr>
            <w:rFonts w:ascii="Times New Roman" w:eastAsia="Times New Roman" w:hAnsi="Times New Roman" w:cs="Times New Roman"/>
            <w:spacing w:val="-4"/>
            <w:sz w:val="18"/>
            <w:szCs w:val="18"/>
            <w:u w:val="single" w:color="000000"/>
          </w:rPr>
          <w:delText xml:space="preserve"> </w:delText>
        </w:r>
        <w:r w:rsidR="00032E48" w:rsidRPr="00032E48" w:rsidDel="005617CC">
          <w:rPr>
            <w:rFonts w:ascii="Times New Roman" w:eastAsia="Times New Roman" w:hAnsi="Times New Roman" w:cs="Times New Roman"/>
            <w:sz w:val="18"/>
            <w:szCs w:val="18"/>
            <w:u w:val="single" w:color="000000"/>
          </w:rPr>
          <w:delText>does</w:delText>
        </w:r>
        <w:r w:rsidR="00032E48" w:rsidRPr="00032E48" w:rsidDel="005617CC">
          <w:rPr>
            <w:rFonts w:ascii="Times New Roman" w:eastAsia="Times New Roman" w:hAnsi="Times New Roman" w:cs="Times New Roman"/>
            <w:spacing w:val="-4"/>
            <w:sz w:val="18"/>
            <w:szCs w:val="18"/>
            <w:u w:val="single" w:color="000000"/>
          </w:rPr>
          <w:delText xml:space="preserve"> </w:delText>
        </w:r>
        <w:r w:rsidR="00032E48" w:rsidRPr="00032E48" w:rsidDel="005617CC">
          <w:rPr>
            <w:rFonts w:ascii="Times New Roman" w:eastAsia="Times New Roman" w:hAnsi="Times New Roman" w:cs="Times New Roman"/>
            <w:sz w:val="18"/>
            <w:szCs w:val="18"/>
            <w:u w:val="single" w:color="000000"/>
          </w:rPr>
          <w:delText>not</w:delText>
        </w:r>
        <w:r w:rsidR="00032E48" w:rsidRPr="00032E48" w:rsidDel="005617CC">
          <w:rPr>
            <w:rFonts w:ascii="Times New Roman" w:eastAsia="Times New Roman" w:hAnsi="Times New Roman" w:cs="Times New Roman"/>
            <w:spacing w:val="-4"/>
            <w:sz w:val="18"/>
            <w:szCs w:val="18"/>
            <w:u w:val="single" w:color="000000"/>
          </w:rPr>
          <w:delText xml:space="preserve"> </w:delText>
        </w:r>
        <w:r w:rsidR="00032E48" w:rsidRPr="00032E48" w:rsidDel="005617CC">
          <w:rPr>
            <w:rFonts w:ascii="Times New Roman" w:eastAsia="Times New Roman" w:hAnsi="Times New Roman" w:cs="Times New Roman"/>
            <w:sz w:val="18"/>
            <w:szCs w:val="18"/>
            <w:u w:val="single" w:color="000000"/>
          </w:rPr>
          <w:delText>include</w:delText>
        </w:r>
        <w:r w:rsidR="00032E48" w:rsidRPr="00032E48" w:rsidDel="005617CC">
          <w:rPr>
            <w:rFonts w:ascii="Times New Roman" w:eastAsia="Times New Roman" w:hAnsi="Times New Roman" w:cs="Times New Roman"/>
            <w:spacing w:val="-4"/>
            <w:sz w:val="18"/>
            <w:szCs w:val="18"/>
            <w:u w:val="single" w:color="000000"/>
          </w:rPr>
          <w:delText xml:space="preserve"> </w:delText>
        </w:r>
        <w:r w:rsidR="00032E48" w:rsidRPr="00032E48" w:rsidDel="005617CC">
          <w:rPr>
            <w:rFonts w:ascii="Times New Roman" w:eastAsia="Times New Roman" w:hAnsi="Times New Roman" w:cs="Times New Roman"/>
            <w:sz w:val="18"/>
            <w:szCs w:val="18"/>
            <w:u w:val="single" w:color="000000"/>
          </w:rPr>
          <w:delText>Basic</w:delText>
        </w:r>
        <w:r w:rsidR="00032E48" w:rsidRPr="00032E48" w:rsidDel="005617CC">
          <w:rPr>
            <w:rFonts w:ascii="Times New Roman" w:eastAsia="Times New Roman" w:hAnsi="Times New Roman" w:cs="Times New Roman"/>
            <w:spacing w:val="-3"/>
            <w:sz w:val="18"/>
            <w:szCs w:val="18"/>
            <w:u w:val="single" w:color="000000"/>
          </w:rPr>
          <w:delText xml:space="preserve"> </w:delText>
        </w:r>
        <w:r w:rsidR="00032E48" w:rsidRPr="00032E48" w:rsidDel="005617CC">
          <w:rPr>
            <w:rFonts w:ascii="Times New Roman" w:eastAsia="Times New Roman" w:hAnsi="Times New Roman" w:cs="Times New Roman"/>
            <w:sz w:val="18"/>
            <w:szCs w:val="18"/>
            <w:u w:val="single" w:color="000000"/>
          </w:rPr>
          <w:delText>variant</w:delText>
        </w:r>
        <w:r w:rsidR="00032E48" w:rsidRPr="00032E48" w:rsidDel="005617CC">
          <w:rPr>
            <w:rFonts w:ascii="Times New Roman" w:eastAsia="Times New Roman" w:hAnsi="Times New Roman" w:cs="Times New Roman"/>
            <w:spacing w:val="-4"/>
            <w:sz w:val="18"/>
            <w:szCs w:val="18"/>
            <w:u w:val="single" w:color="000000"/>
          </w:rPr>
          <w:delText xml:space="preserve"> </w:delText>
        </w:r>
        <w:r w:rsidR="00032E48" w:rsidRPr="00032E48" w:rsidDel="005617CC">
          <w:rPr>
            <w:rFonts w:ascii="Times New Roman" w:eastAsia="Times New Roman" w:hAnsi="Times New Roman" w:cs="Times New Roman"/>
            <w:sz w:val="18"/>
            <w:szCs w:val="18"/>
            <w:u w:val="single" w:color="000000"/>
          </w:rPr>
          <w:delText>Multi-Link</w:delText>
        </w:r>
        <w:r w:rsidR="00032E48" w:rsidRPr="00032E48" w:rsidDel="005617CC">
          <w:rPr>
            <w:rFonts w:ascii="Times New Roman" w:eastAsia="Times New Roman" w:hAnsi="Times New Roman" w:cs="Times New Roman"/>
            <w:spacing w:val="-3"/>
            <w:sz w:val="18"/>
            <w:szCs w:val="18"/>
            <w:u w:val="single" w:color="000000"/>
          </w:rPr>
          <w:delText xml:space="preserve"> </w:delText>
        </w:r>
        <w:r w:rsidR="00032E48" w:rsidRPr="00032E48" w:rsidDel="005617CC">
          <w:rPr>
            <w:rFonts w:ascii="Times New Roman" w:eastAsia="Times New Roman" w:hAnsi="Times New Roman" w:cs="Times New Roman"/>
            <w:sz w:val="18"/>
            <w:szCs w:val="18"/>
            <w:u w:val="single" w:color="000000"/>
          </w:rPr>
          <w:delText>element.</w:delText>
        </w:r>
        <w:r w:rsidR="008730F8" w:rsidDel="005617CC">
          <w:rPr>
            <w:rFonts w:ascii="Times New Roman" w:eastAsia="Times New Roman" w:hAnsi="Times New Roman" w:cs="Times New Roman"/>
            <w:sz w:val="18"/>
            <w:szCs w:val="18"/>
            <w:u w:val="single" w:color="000000"/>
          </w:rPr>
          <w:delText xml:space="preserve"> </w:delText>
        </w:r>
      </w:del>
    </w:p>
    <w:p w14:paraId="5B6012AB" w14:textId="04A12ED4" w:rsidR="00032E48" w:rsidRPr="00032E48" w:rsidRDefault="00032E48" w:rsidP="001C245A">
      <w:pPr>
        <w:widowControl w:val="0"/>
        <w:tabs>
          <w:tab w:val="left" w:pos="659"/>
        </w:tabs>
        <w:suppressAutoHyphens/>
        <w:kinsoku w:val="0"/>
        <w:overflowPunct w:val="0"/>
        <w:autoSpaceDE w:val="0"/>
        <w:autoSpaceDN w:val="0"/>
        <w:adjustRightInd w:val="0"/>
        <w:spacing w:before="120" w:after="0" w:line="243" w:lineRule="exact"/>
        <w:jc w:val="both"/>
        <w:rPr>
          <w:rFonts w:ascii="Times New Roman" w:eastAsia="Times New Roman" w:hAnsi="Times New Roman" w:cs="Times New Roman"/>
          <w:sz w:val="18"/>
          <w:szCs w:val="18"/>
        </w:rPr>
      </w:pPr>
      <w:r w:rsidRPr="00032E48">
        <w:rPr>
          <w:rFonts w:ascii="Times New Roman" w:eastAsia="Times New Roman" w:hAnsi="Times New Roman" w:cs="Times New Roman"/>
          <w:sz w:val="20"/>
          <w:szCs w:val="20"/>
        </w:rPr>
        <w:t>A</w:t>
      </w:r>
      <w:r w:rsidRPr="00032E48">
        <w:rPr>
          <w:rFonts w:ascii="Times New Roman" w:eastAsia="Times New Roman" w:hAnsi="Times New Roman" w:cs="Times New Roman"/>
          <w:spacing w:val="-12"/>
          <w:sz w:val="20"/>
          <w:szCs w:val="20"/>
        </w:rPr>
        <w:t xml:space="preserve"> </w:t>
      </w:r>
      <w:r w:rsidRPr="00032E48">
        <w:rPr>
          <w:rFonts w:ascii="Times New Roman" w:eastAsia="Times New Roman" w:hAnsi="Times New Roman" w:cs="Times New Roman"/>
          <w:sz w:val="20"/>
          <w:szCs w:val="20"/>
        </w:rPr>
        <w:t>non-S1G</w:t>
      </w:r>
      <w:r w:rsidRPr="00032E48">
        <w:rPr>
          <w:rFonts w:ascii="Times New Roman" w:eastAsia="Times New Roman" w:hAnsi="Times New Roman" w:cs="Times New Roman"/>
          <w:spacing w:val="-12"/>
          <w:sz w:val="20"/>
          <w:szCs w:val="20"/>
        </w:rPr>
        <w:t xml:space="preserve"> </w:t>
      </w:r>
      <w:r w:rsidRPr="00032E48">
        <w:rPr>
          <w:rFonts w:ascii="Times New Roman" w:eastAsia="Times New Roman" w:hAnsi="Times New Roman" w:cs="Times New Roman"/>
          <w:sz w:val="20"/>
          <w:szCs w:val="20"/>
        </w:rPr>
        <w:t>STA</w:t>
      </w:r>
      <w:r w:rsidRPr="00032E48">
        <w:rPr>
          <w:rFonts w:ascii="Times New Roman" w:eastAsia="Times New Roman" w:hAnsi="Times New Roman" w:cs="Times New Roman"/>
          <w:spacing w:val="-11"/>
          <w:sz w:val="20"/>
          <w:szCs w:val="20"/>
        </w:rPr>
        <w:t xml:space="preserve"> </w:t>
      </w:r>
      <w:r w:rsidRPr="00032E48">
        <w:rPr>
          <w:rFonts w:ascii="Times New Roman" w:eastAsia="Times New Roman" w:hAnsi="Times New Roman" w:cs="Times New Roman"/>
          <w:sz w:val="20"/>
          <w:szCs w:val="20"/>
        </w:rPr>
        <w:t>may</w:t>
      </w:r>
      <w:r w:rsidRPr="00032E48">
        <w:rPr>
          <w:rFonts w:ascii="Times New Roman" w:eastAsia="Times New Roman" w:hAnsi="Times New Roman" w:cs="Times New Roman"/>
          <w:spacing w:val="-11"/>
          <w:sz w:val="20"/>
          <w:szCs w:val="20"/>
        </w:rPr>
        <w:t xml:space="preserve"> </w:t>
      </w:r>
      <w:r w:rsidRPr="00032E48">
        <w:rPr>
          <w:rFonts w:ascii="Times New Roman" w:eastAsia="Times New Roman" w:hAnsi="Times New Roman" w:cs="Times New Roman"/>
          <w:sz w:val="20"/>
          <w:szCs w:val="20"/>
        </w:rPr>
        <w:t>send</w:t>
      </w:r>
      <w:r w:rsidRPr="00032E48">
        <w:rPr>
          <w:rFonts w:ascii="Times New Roman" w:eastAsia="Times New Roman" w:hAnsi="Times New Roman" w:cs="Times New Roman"/>
          <w:spacing w:val="-11"/>
          <w:sz w:val="20"/>
          <w:szCs w:val="20"/>
        </w:rPr>
        <w:t xml:space="preserve"> </w:t>
      </w:r>
      <w:r w:rsidRPr="00032E48">
        <w:rPr>
          <w:rFonts w:ascii="Times New Roman" w:eastAsia="Times New Roman" w:hAnsi="Times New Roman" w:cs="Times New Roman"/>
          <w:sz w:val="20"/>
          <w:szCs w:val="20"/>
        </w:rPr>
        <w:t>protected</w:t>
      </w:r>
      <w:r w:rsidRPr="00032E48">
        <w:rPr>
          <w:rFonts w:ascii="Times New Roman" w:eastAsia="Times New Roman" w:hAnsi="Times New Roman" w:cs="Times New Roman"/>
          <w:spacing w:val="-12"/>
          <w:sz w:val="20"/>
          <w:szCs w:val="20"/>
        </w:rPr>
        <w:t xml:space="preserve"> </w:t>
      </w:r>
      <w:r w:rsidRPr="00032E48">
        <w:rPr>
          <w:rFonts w:ascii="Times New Roman" w:eastAsia="Times New Roman" w:hAnsi="Times New Roman" w:cs="Times New Roman"/>
          <w:sz w:val="20"/>
          <w:szCs w:val="20"/>
        </w:rPr>
        <w:t>or</w:t>
      </w:r>
      <w:r w:rsidRPr="00032E48">
        <w:rPr>
          <w:rFonts w:ascii="Times New Roman" w:eastAsia="Times New Roman" w:hAnsi="Times New Roman" w:cs="Times New Roman"/>
          <w:spacing w:val="-11"/>
          <w:sz w:val="20"/>
          <w:szCs w:val="20"/>
        </w:rPr>
        <w:t xml:space="preserve"> </w:t>
      </w:r>
      <w:r w:rsidRPr="00032E48">
        <w:rPr>
          <w:rFonts w:ascii="Times New Roman" w:eastAsia="Times New Roman" w:hAnsi="Times New Roman" w:cs="Times New Roman"/>
          <w:sz w:val="20"/>
          <w:szCs w:val="20"/>
        </w:rPr>
        <w:t>unprotected</w:t>
      </w:r>
      <w:r w:rsidRPr="00032E48">
        <w:rPr>
          <w:rFonts w:ascii="Times New Roman" w:eastAsia="Times New Roman" w:hAnsi="Times New Roman" w:cs="Times New Roman"/>
          <w:spacing w:val="-11"/>
          <w:sz w:val="20"/>
          <w:szCs w:val="20"/>
        </w:rPr>
        <w:t xml:space="preserve"> </w:t>
      </w:r>
      <w:r w:rsidRPr="00032E48">
        <w:rPr>
          <w:rFonts w:ascii="Times New Roman" w:eastAsia="Times New Roman" w:hAnsi="Times New Roman" w:cs="Times New Roman"/>
          <w:sz w:val="20"/>
          <w:szCs w:val="20"/>
        </w:rPr>
        <w:t>keepalive</w:t>
      </w:r>
      <w:r w:rsidRPr="00032E48">
        <w:rPr>
          <w:rFonts w:ascii="Times New Roman" w:eastAsia="Times New Roman" w:hAnsi="Times New Roman" w:cs="Times New Roman"/>
          <w:spacing w:val="-11"/>
          <w:sz w:val="20"/>
          <w:szCs w:val="20"/>
        </w:rPr>
        <w:t xml:space="preserve"> </w:t>
      </w:r>
      <w:r w:rsidRPr="00032E48">
        <w:rPr>
          <w:rFonts w:ascii="Times New Roman" w:eastAsia="Times New Roman" w:hAnsi="Times New Roman" w:cs="Times New Roman"/>
          <w:sz w:val="20"/>
          <w:szCs w:val="20"/>
        </w:rPr>
        <w:t>frames,</w:t>
      </w:r>
      <w:r w:rsidRPr="00032E48">
        <w:rPr>
          <w:rFonts w:ascii="Times New Roman" w:eastAsia="Times New Roman" w:hAnsi="Times New Roman" w:cs="Times New Roman"/>
          <w:spacing w:val="-11"/>
          <w:sz w:val="20"/>
          <w:szCs w:val="20"/>
        </w:rPr>
        <w:t xml:space="preserve"> </w:t>
      </w:r>
      <w:r w:rsidRPr="00032E48">
        <w:rPr>
          <w:rFonts w:ascii="Times New Roman" w:eastAsia="Times New Roman" w:hAnsi="Times New Roman" w:cs="Times New Roman"/>
          <w:sz w:val="20"/>
          <w:szCs w:val="20"/>
        </w:rPr>
        <w:t>as</w:t>
      </w:r>
      <w:r w:rsidRPr="00032E48">
        <w:rPr>
          <w:rFonts w:ascii="Times New Roman" w:eastAsia="Times New Roman" w:hAnsi="Times New Roman" w:cs="Times New Roman"/>
          <w:spacing w:val="-11"/>
          <w:sz w:val="20"/>
          <w:szCs w:val="20"/>
        </w:rPr>
        <w:t xml:space="preserve"> </w:t>
      </w:r>
      <w:r w:rsidRPr="00032E48">
        <w:rPr>
          <w:rFonts w:ascii="Times New Roman" w:eastAsia="Times New Roman" w:hAnsi="Times New Roman" w:cs="Times New Roman"/>
          <w:sz w:val="20"/>
          <w:szCs w:val="20"/>
        </w:rPr>
        <w:t>indicated</w:t>
      </w:r>
      <w:r w:rsidRPr="00032E48">
        <w:rPr>
          <w:rFonts w:ascii="Times New Roman" w:eastAsia="Times New Roman" w:hAnsi="Times New Roman" w:cs="Times New Roman"/>
          <w:spacing w:val="-11"/>
          <w:sz w:val="20"/>
          <w:szCs w:val="20"/>
        </w:rPr>
        <w:t xml:space="preserve"> </w:t>
      </w:r>
      <w:r w:rsidRPr="00032E48">
        <w:rPr>
          <w:rFonts w:ascii="Times New Roman" w:eastAsia="Times New Roman" w:hAnsi="Times New Roman" w:cs="Times New Roman"/>
          <w:sz w:val="20"/>
          <w:szCs w:val="20"/>
        </w:rPr>
        <w:t>in</w:t>
      </w:r>
      <w:r w:rsidRPr="00032E48">
        <w:rPr>
          <w:rFonts w:ascii="Times New Roman" w:eastAsia="Times New Roman" w:hAnsi="Times New Roman" w:cs="Times New Roman"/>
          <w:spacing w:val="-11"/>
          <w:sz w:val="20"/>
          <w:szCs w:val="20"/>
        </w:rPr>
        <w:t xml:space="preserve"> </w:t>
      </w:r>
      <w:r w:rsidRPr="00032E48">
        <w:rPr>
          <w:rFonts w:ascii="Times New Roman" w:eastAsia="Times New Roman" w:hAnsi="Times New Roman" w:cs="Times New Roman"/>
          <w:sz w:val="20"/>
          <w:szCs w:val="20"/>
        </w:rPr>
        <w:t>the</w:t>
      </w:r>
      <w:r w:rsidRPr="00032E48">
        <w:rPr>
          <w:rFonts w:ascii="Times New Roman" w:eastAsia="Times New Roman" w:hAnsi="Times New Roman" w:cs="Times New Roman"/>
          <w:spacing w:val="-11"/>
          <w:sz w:val="20"/>
          <w:szCs w:val="20"/>
        </w:rPr>
        <w:t xml:space="preserve"> </w:t>
      </w:r>
      <w:r w:rsidRPr="00032E48">
        <w:rPr>
          <w:rFonts w:ascii="Times New Roman" w:eastAsia="Times New Roman" w:hAnsi="Times New Roman" w:cs="Times New Roman"/>
          <w:sz w:val="20"/>
          <w:szCs w:val="20"/>
        </w:rPr>
        <w:t>Idle</w:t>
      </w:r>
      <w:r w:rsidRPr="00032E48">
        <w:rPr>
          <w:rFonts w:ascii="Times New Roman" w:eastAsia="Times New Roman" w:hAnsi="Times New Roman" w:cs="Times New Roman"/>
          <w:spacing w:val="-10"/>
          <w:sz w:val="20"/>
          <w:szCs w:val="20"/>
        </w:rPr>
        <w:t xml:space="preserve"> </w:t>
      </w:r>
      <w:r w:rsidRPr="00032E48">
        <w:rPr>
          <w:rFonts w:ascii="Times New Roman" w:eastAsia="Times New Roman" w:hAnsi="Times New Roman" w:cs="Times New Roman"/>
          <w:spacing w:val="-3"/>
          <w:sz w:val="20"/>
          <w:szCs w:val="20"/>
        </w:rPr>
        <w:t>Options</w:t>
      </w:r>
      <w:r w:rsidRPr="00032E48">
        <w:rPr>
          <w:rFonts w:ascii="Times New Roman" w:eastAsia="Times New Roman" w:hAnsi="Times New Roman" w:cs="Times New Roman"/>
          <w:spacing w:val="-11"/>
          <w:sz w:val="20"/>
          <w:szCs w:val="20"/>
        </w:rPr>
        <w:t xml:space="preserve"> </w:t>
      </w:r>
      <w:r w:rsidRPr="00032E48">
        <w:rPr>
          <w:rFonts w:ascii="Times New Roman" w:eastAsia="Times New Roman" w:hAnsi="Times New Roman" w:cs="Times New Roman"/>
          <w:sz w:val="20"/>
          <w:szCs w:val="20"/>
        </w:rPr>
        <w:t>field.</w:t>
      </w:r>
    </w:p>
    <w:p w14:paraId="40E2EADE" w14:textId="13B05CDF" w:rsidR="00AD0F41" w:rsidRPr="00B972BE" w:rsidRDefault="00AD0F41" w:rsidP="00F15229">
      <w:pPr>
        <w:spacing w:before="360" w:after="0" w:line="240" w:lineRule="auto"/>
        <w:rPr>
          <w:rFonts w:ascii="Times New Roman" w:eastAsia="Times New Roman" w:hAnsi="Times New Roman" w:cs="Times New Roman"/>
          <w:b/>
          <w:bCs/>
          <w:i/>
          <w:iCs/>
          <w:color w:val="000000"/>
          <w:spacing w:val="-2"/>
          <w:sz w:val="20"/>
          <w:szCs w:val="20"/>
        </w:rPr>
      </w:pPr>
      <w:proofErr w:type="spellStart"/>
      <w:r w:rsidRPr="00B972BE">
        <w:rPr>
          <w:rFonts w:ascii="Times New Roman" w:eastAsia="Times New Roman" w:hAnsi="Times New Roman" w:cs="Times New Roman"/>
          <w:b/>
          <w:bCs/>
          <w:i/>
          <w:iCs/>
          <w:color w:val="000000"/>
          <w:spacing w:val="-2"/>
          <w:sz w:val="20"/>
          <w:szCs w:val="20"/>
          <w:highlight w:val="yellow"/>
        </w:rPr>
        <w:lastRenderedPageBreak/>
        <w:t>TGbe</w:t>
      </w:r>
      <w:proofErr w:type="spellEnd"/>
      <w:r w:rsidRPr="00B972BE">
        <w:rPr>
          <w:rFonts w:ascii="Times New Roman" w:eastAsia="Times New Roman" w:hAnsi="Times New Roman" w:cs="Times New Roman"/>
          <w:b/>
          <w:bCs/>
          <w:i/>
          <w:iCs/>
          <w:color w:val="000000"/>
          <w:spacing w:val="-2"/>
          <w:sz w:val="20"/>
          <w:szCs w:val="20"/>
          <w:highlight w:val="yellow"/>
        </w:rPr>
        <w:t xml:space="preserve"> editor: Please </w:t>
      </w:r>
      <w:r>
        <w:rPr>
          <w:rFonts w:ascii="Times New Roman" w:eastAsia="Times New Roman" w:hAnsi="Times New Roman" w:cs="Times New Roman"/>
          <w:b/>
          <w:bCs/>
          <w:i/>
          <w:iCs/>
          <w:color w:val="000000"/>
          <w:spacing w:val="-2"/>
          <w:sz w:val="20"/>
          <w:szCs w:val="20"/>
          <w:highlight w:val="yellow"/>
        </w:rPr>
        <w:t>modify</w:t>
      </w:r>
      <w:r w:rsidRPr="00B972BE">
        <w:rPr>
          <w:rFonts w:ascii="Times New Roman" w:eastAsia="Times New Roman" w:hAnsi="Times New Roman" w:cs="Times New Roman"/>
          <w:b/>
          <w:bCs/>
          <w:i/>
          <w:iCs/>
          <w:color w:val="000000"/>
          <w:spacing w:val="-2"/>
          <w:sz w:val="20"/>
          <w:szCs w:val="20"/>
          <w:highlight w:val="yellow"/>
        </w:rPr>
        <w:t xml:space="preserve"> </w:t>
      </w:r>
      <w:r>
        <w:rPr>
          <w:rFonts w:ascii="Times New Roman" w:eastAsia="Times New Roman" w:hAnsi="Times New Roman" w:cs="Times New Roman"/>
          <w:b/>
          <w:bCs/>
          <w:i/>
          <w:iCs/>
          <w:color w:val="000000"/>
          <w:spacing w:val="-2"/>
          <w:sz w:val="20"/>
          <w:szCs w:val="20"/>
          <w:highlight w:val="yellow"/>
        </w:rPr>
        <w:t xml:space="preserve">the now shifted fifth paragraph in this </w:t>
      </w:r>
      <w:r w:rsidRPr="00B972BE">
        <w:rPr>
          <w:rFonts w:ascii="Times New Roman" w:eastAsia="Times New Roman" w:hAnsi="Times New Roman" w:cs="Times New Roman"/>
          <w:b/>
          <w:bCs/>
          <w:i/>
          <w:iCs/>
          <w:color w:val="000000"/>
          <w:spacing w:val="-2"/>
          <w:sz w:val="20"/>
          <w:szCs w:val="20"/>
          <w:highlight w:val="yellow"/>
        </w:rPr>
        <w:t>subclause</w:t>
      </w:r>
      <w:r>
        <w:rPr>
          <w:rFonts w:ascii="Times New Roman" w:eastAsia="Times New Roman" w:hAnsi="Times New Roman" w:cs="Times New Roman"/>
          <w:b/>
          <w:bCs/>
          <w:i/>
          <w:iCs/>
          <w:color w:val="000000"/>
          <w:spacing w:val="-2"/>
          <w:sz w:val="20"/>
          <w:szCs w:val="20"/>
          <w:highlight w:val="yellow"/>
        </w:rPr>
        <w:t xml:space="preserve"> </w:t>
      </w:r>
      <w:r w:rsidR="00CE257F">
        <w:rPr>
          <w:rFonts w:ascii="Times New Roman" w:eastAsia="Times New Roman" w:hAnsi="Times New Roman" w:cs="Times New Roman"/>
          <w:b/>
          <w:bCs/>
          <w:i/>
          <w:iCs/>
          <w:color w:val="000000"/>
          <w:spacing w:val="-2"/>
          <w:sz w:val="20"/>
          <w:szCs w:val="20"/>
          <w:highlight w:val="yellow"/>
        </w:rPr>
        <w:t xml:space="preserve">(REVmd D5.0) </w:t>
      </w:r>
      <w:r>
        <w:rPr>
          <w:rFonts w:ascii="Times New Roman" w:eastAsia="Times New Roman" w:hAnsi="Times New Roman" w:cs="Times New Roman"/>
          <w:b/>
          <w:bCs/>
          <w:i/>
          <w:iCs/>
          <w:color w:val="000000"/>
          <w:spacing w:val="-2"/>
          <w:sz w:val="20"/>
          <w:szCs w:val="20"/>
          <w:highlight w:val="yellow"/>
        </w:rPr>
        <w:t>as shown below</w:t>
      </w:r>
      <w:r w:rsidRPr="00B972BE">
        <w:rPr>
          <w:rFonts w:ascii="Times New Roman" w:eastAsia="Times New Roman" w:hAnsi="Times New Roman" w:cs="Times New Roman"/>
          <w:b/>
          <w:bCs/>
          <w:i/>
          <w:iCs/>
          <w:color w:val="000000"/>
          <w:spacing w:val="-2"/>
          <w:sz w:val="20"/>
          <w:szCs w:val="20"/>
          <w:highlight w:val="yellow"/>
        </w:rPr>
        <w:t>:</w:t>
      </w:r>
    </w:p>
    <w:p w14:paraId="62D2C67C" w14:textId="77777777" w:rsidR="00AD0F41" w:rsidRDefault="00AD0F41" w:rsidP="0031578C">
      <w:pPr>
        <w:autoSpaceDE w:val="0"/>
        <w:autoSpaceDN w:val="0"/>
        <w:adjustRightInd w:val="0"/>
        <w:spacing w:after="0" w:line="240" w:lineRule="auto"/>
        <w:rPr>
          <w:rFonts w:ascii="TimesNewRomanPSMT" w:hAnsi="TimesNewRomanPSMT" w:cs="TimesNewRomanPSMT"/>
          <w:sz w:val="20"/>
          <w:szCs w:val="20"/>
        </w:rPr>
      </w:pPr>
    </w:p>
    <w:p w14:paraId="5CE76141" w14:textId="66FAA40D" w:rsidR="0031578C" w:rsidRDefault="00AE07BE" w:rsidP="009204F8">
      <w:pPr>
        <w:suppressAutoHyphens/>
        <w:autoSpaceDE w:val="0"/>
        <w:autoSpaceDN w:val="0"/>
        <w:adjustRightInd w:val="0"/>
        <w:spacing w:after="0" w:line="240" w:lineRule="auto"/>
        <w:jc w:val="both"/>
        <w:rPr>
          <w:rFonts w:ascii="TimesNewRomanPSMT" w:hAnsi="TimesNewRomanPSMT" w:cs="TimesNewRomanPSMT"/>
          <w:sz w:val="20"/>
          <w:szCs w:val="20"/>
        </w:rPr>
      </w:pPr>
      <w:r w:rsidRPr="00C15EE9">
        <w:rPr>
          <w:rFonts w:ascii="Times New Roman" w:eastAsia="Times New Roman" w:hAnsi="Times New Roman" w:cs="Times New Roman"/>
          <w:sz w:val="20"/>
          <w:szCs w:val="20"/>
          <w:highlight w:val="yellow"/>
        </w:rPr>
        <w:t xml:space="preserve">[CID </w:t>
      </w:r>
      <w:proofErr w:type="gramStart"/>
      <w:r>
        <w:rPr>
          <w:rFonts w:ascii="Times New Roman" w:eastAsia="Times New Roman" w:hAnsi="Times New Roman" w:cs="Times New Roman"/>
          <w:sz w:val="20"/>
          <w:szCs w:val="20"/>
          <w:highlight w:val="yellow"/>
        </w:rPr>
        <w:t>3321</w:t>
      </w:r>
      <w:r w:rsidRPr="00C15EE9">
        <w:rPr>
          <w:rFonts w:ascii="Times New Roman" w:eastAsia="Times New Roman" w:hAnsi="Times New Roman" w:cs="Times New Roman"/>
          <w:sz w:val="20"/>
          <w:szCs w:val="20"/>
          <w:highlight w:val="yellow"/>
        </w:rPr>
        <w:t>]</w:t>
      </w:r>
      <w:r w:rsidR="0031578C">
        <w:rPr>
          <w:rFonts w:ascii="TimesNewRomanPSMT" w:hAnsi="TimesNewRomanPSMT" w:cs="TimesNewRomanPSMT"/>
          <w:sz w:val="20"/>
          <w:szCs w:val="20"/>
        </w:rPr>
        <w:t>A</w:t>
      </w:r>
      <w:proofErr w:type="gramEnd"/>
      <w:r w:rsidR="0031578C">
        <w:rPr>
          <w:rFonts w:ascii="TimesNewRomanPSMT" w:hAnsi="TimesNewRomanPSMT" w:cs="TimesNewRomanPSMT"/>
          <w:sz w:val="20"/>
          <w:szCs w:val="20"/>
        </w:rPr>
        <w:t xml:space="preserve"> STA may send at least one protected or unprotected keepalive frame </w:t>
      </w:r>
      <w:ins w:id="64" w:author="Abhishek Patil" w:date="2021-02-20T23:16:00Z">
        <w:r w:rsidR="009204F8" w:rsidRPr="003E758C">
          <w:rPr>
            <w:rFonts w:ascii="Times New Roman" w:eastAsia="Times New Roman" w:hAnsi="Times New Roman" w:cs="Times New Roman"/>
            <w:sz w:val="20"/>
            <w:szCs w:val="20"/>
            <w:u w:val="single"/>
          </w:rPr>
          <w:t xml:space="preserve">(such as Data frame, PS-Poll frame, or Management frame) </w:t>
        </w:r>
      </w:ins>
      <w:r w:rsidR="0031578C">
        <w:rPr>
          <w:rFonts w:ascii="TimesNewRomanPSMT" w:hAnsi="TimesNewRomanPSMT" w:cs="TimesNewRomanPSMT"/>
          <w:sz w:val="20"/>
          <w:szCs w:val="20"/>
        </w:rPr>
        <w:t xml:space="preserve">per </w:t>
      </w:r>
      <w:proofErr w:type="spellStart"/>
      <w:r w:rsidR="0031578C">
        <w:rPr>
          <w:rFonts w:ascii="TimesNewRomanPSMT" w:hAnsi="TimesNewRomanPSMT" w:cs="TimesNewRomanPSMT"/>
          <w:sz w:val="20"/>
          <w:szCs w:val="20"/>
        </w:rPr>
        <w:t>BSSMaxIdlePeriod</w:t>
      </w:r>
      <w:proofErr w:type="spellEnd"/>
      <w:r w:rsidR="0031578C">
        <w:rPr>
          <w:rFonts w:ascii="TimesNewRomanPSMT" w:hAnsi="TimesNewRomanPSMT" w:cs="TimesNewRomanPSMT"/>
          <w:sz w:val="20"/>
          <w:szCs w:val="20"/>
        </w:rPr>
        <w:t>, as</w:t>
      </w:r>
      <w:r w:rsidR="009204F8">
        <w:rPr>
          <w:rFonts w:ascii="TimesNewRomanPSMT" w:hAnsi="TimesNewRomanPSMT" w:cs="TimesNewRomanPSMT"/>
          <w:sz w:val="20"/>
          <w:szCs w:val="20"/>
        </w:rPr>
        <w:t xml:space="preserve"> </w:t>
      </w:r>
      <w:r w:rsidR="0031578C">
        <w:rPr>
          <w:rFonts w:ascii="TimesNewRomanPSMT" w:hAnsi="TimesNewRomanPSMT" w:cs="TimesNewRomanPSMT"/>
          <w:sz w:val="20"/>
          <w:szCs w:val="20"/>
        </w:rPr>
        <w:t>indicated in the Idle Options field. When a STA transmits an unprotected keepalive frame, it shall use a frame</w:t>
      </w:r>
      <w:r w:rsidR="009204F8">
        <w:rPr>
          <w:rFonts w:ascii="TimesNewRomanPSMT" w:hAnsi="TimesNewRomanPSMT" w:cs="TimesNewRomanPSMT"/>
          <w:sz w:val="20"/>
          <w:szCs w:val="20"/>
        </w:rPr>
        <w:t xml:space="preserve"> </w:t>
      </w:r>
      <w:r w:rsidR="0031578C">
        <w:rPr>
          <w:rFonts w:ascii="TimesNewRomanPSMT" w:hAnsi="TimesNewRomanPSMT" w:cs="TimesNewRomanPSMT"/>
          <w:sz w:val="20"/>
          <w:szCs w:val="20"/>
        </w:rPr>
        <w:t>that has 48-bit TA and RA fields.</w:t>
      </w:r>
    </w:p>
    <w:p w14:paraId="45EB9A53" w14:textId="77777777" w:rsidR="0044625B" w:rsidRDefault="0044625B" w:rsidP="009204F8">
      <w:pPr>
        <w:suppressAutoHyphens/>
        <w:autoSpaceDE w:val="0"/>
        <w:autoSpaceDN w:val="0"/>
        <w:adjustRightInd w:val="0"/>
        <w:spacing w:after="0" w:line="240" w:lineRule="auto"/>
        <w:jc w:val="both"/>
        <w:rPr>
          <w:rFonts w:ascii="Times New Roman" w:eastAsia="Times New Roman" w:hAnsi="Times New Roman" w:cs="Times New Roman"/>
          <w:color w:val="000000"/>
          <w:spacing w:val="-2"/>
          <w:w w:val="0"/>
          <w:sz w:val="20"/>
          <w:szCs w:val="20"/>
        </w:rPr>
      </w:pPr>
    </w:p>
    <w:p w14:paraId="140152DB" w14:textId="77777777" w:rsidR="00244D61" w:rsidRPr="00244D61" w:rsidRDefault="00244D61" w:rsidP="00244D61">
      <w:pPr>
        <w:autoSpaceDE w:val="0"/>
        <w:autoSpaceDN w:val="0"/>
        <w:adjustRightInd w:val="0"/>
        <w:spacing w:before="240" w:after="240" w:line="240" w:lineRule="auto"/>
        <w:rPr>
          <w:rFonts w:ascii="Arial" w:hAnsi="Arial" w:cs="Arial"/>
          <w:color w:val="000000"/>
          <w:sz w:val="20"/>
          <w:szCs w:val="20"/>
        </w:rPr>
      </w:pPr>
      <w:r w:rsidRPr="00244D61">
        <w:rPr>
          <w:rFonts w:ascii="Arial" w:hAnsi="Arial" w:cs="Arial"/>
          <w:b/>
          <w:bCs/>
          <w:color w:val="000000"/>
          <w:sz w:val="20"/>
          <w:szCs w:val="20"/>
        </w:rPr>
        <w:t>35.3.10 Multi-link power management</w:t>
      </w:r>
    </w:p>
    <w:p w14:paraId="43515736" w14:textId="77777777" w:rsidR="00244D61" w:rsidRDefault="00244D61" w:rsidP="00244D61">
      <w:pPr>
        <w:autoSpaceDE w:val="0"/>
        <w:autoSpaceDN w:val="0"/>
        <w:adjustRightInd w:val="0"/>
        <w:spacing w:before="240" w:after="0" w:line="240" w:lineRule="auto"/>
        <w:jc w:val="both"/>
        <w:rPr>
          <w:rFonts w:ascii="Arial" w:hAnsi="Arial" w:cs="Arial"/>
          <w:b/>
          <w:bCs/>
          <w:color w:val="000000"/>
          <w:sz w:val="20"/>
          <w:szCs w:val="20"/>
        </w:rPr>
      </w:pPr>
      <w:r w:rsidRPr="00244D61">
        <w:rPr>
          <w:rFonts w:ascii="Arial" w:hAnsi="Arial" w:cs="Arial"/>
          <w:b/>
          <w:bCs/>
          <w:color w:val="000000"/>
          <w:sz w:val="20"/>
          <w:szCs w:val="20"/>
        </w:rPr>
        <w:t>35.3.10.1 General</w:t>
      </w:r>
    </w:p>
    <w:p w14:paraId="49D752A5" w14:textId="3778E0F8" w:rsidR="00F6418B" w:rsidRPr="00B972BE" w:rsidRDefault="00F6418B" w:rsidP="00F6418B">
      <w:pPr>
        <w:spacing w:before="120" w:after="0" w:line="240" w:lineRule="auto"/>
        <w:rPr>
          <w:rFonts w:ascii="Times New Roman" w:eastAsia="Times New Roman" w:hAnsi="Times New Roman" w:cs="Times New Roman"/>
          <w:b/>
          <w:bCs/>
          <w:i/>
          <w:iCs/>
          <w:color w:val="000000"/>
          <w:spacing w:val="-2"/>
          <w:sz w:val="20"/>
          <w:szCs w:val="20"/>
        </w:rPr>
      </w:pPr>
      <w:proofErr w:type="spellStart"/>
      <w:r w:rsidRPr="00B972BE">
        <w:rPr>
          <w:rFonts w:ascii="Times New Roman" w:eastAsia="Times New Roman" w:hAnsi="Times New Roman" w:cs="Times New Roman"/>
          <w:b/>
          <w:bCs/>
          <w:i/>
          <w:iCs/>
          <w:color w:val="000000"/>
          <w:spacing w:val="-2"/>
          <w:sz w:val="20"/>
          <w:szCs w:val="20"/>
          <w:highlight w:val="yellow"/>
        </w:rPr>
        <w:t>TGbe</w:t>
      </w:r>
      <w:proofErr w:type="spellEnd"/>
      <w:r w:rsidRPr="00B972BE">
        <w:rPr>
          <w:rFonts w:ascii="Times New Roman" w:eastAsia="Times New Roman" w:hAnsi="Times New Roman" w:cs="Times New Roman"/>
          <w:b/>
          <w:bCs/>
          <w:i/>
          <w:iCs/>
          <w:color w:val="000000"/>
          <w:spacing w:val="-2"/>
          <w:sz w:val="20"/>
          <w:szCs w:val="20"/>
          <w:highlight w:val="yellow"/>
        </w:rPr>
        <w:t xml:space="preserve"> editor: Please </w:t>
      </w:r>
      <w:r>
        <w:rPr>
          <w:rFonts w:ascii="Times New Roman" w:eastAsia="Times New Roman" w:hAnsi="Times New Roman" w:cs="Times New Roman"/>
          <w:b/>
          <w:bCs/>
          <w:i/>
          <w:iCs/>
          <w:color w:val="000000"/>
          <w:spacing w:val="-2"/>
          <w:sz w:val="20"/>
          <w:szCs w:val="20"/>
          <w:highlight w:val="yellow"/>
        </w:rPr>
        <w:t>modify</w:t>
      </w:r>
      <w:r w:rsidRPr="00B972BE">
        <w:rPr>
          <w:rFonts w:ascii="Times New Roman" w:eastAsia="Times New Roman" w:hAnsi="Times New Roman" w:cs="Times New Roman"/>
          <w:b/>
          <w:bCs/>
          <w:i/>
          <w:iCs/>
          <w:color w:val="000000"/>
          <w:spacing w:val="-2"/>
          <w:sz w:val="20"/>
          <w:szCs w:val="20"/>
          <w:highlight w:val="yellow"/>
        </w:rPr>
        <w:t xml:space="preserve"> </w:t>
      </w:r>
      <w:r w:rsidR="00B865A6">
        <w:rPr>
          <w:rFonts w:ascii="Times New Roman" w:eastAsia="Times New Roman" w:hAnsi="Times New Roman" w:cs="Times New Roman"/>
          <w:b/>
          <w:bCs/>
          <w:i/>
          <w:iCs/>
          <w:color w:val="000000"/>
          <w:spacing w:val="-2"/>
          <w:sz w:val="20"/>
          <w:szCs w:val="20"/>
          <w:highlight w:val="yellow"/>
        </w:rPr>
        <w:t>the two paragraphs in this</w:t>
      </w:r>
      <w:r>
        <w:rPr>
          <w:rFonts w:ascii="Times New Roman" w:eastAsia="Times New Roman" w:hAnsi="Times New Roman" w:cs="Times New Roman"/>
          <w:b/>
          <w:bCs/>
          <w:i/>
          <w:iCs/>
          <w:color w:val="000000"/>
          <w:spacing w:val="-2"/>
          <w:sz w:val="20"/>
          <w:szCs w:val="20"/>
          <w:highlight w:val="yellow"/>
        </w:rPr>
        <w:t xml:space="preserve"> </w:t>
      </w:r>
      <w:r w:rsidRPr="00B972BE">
        <w:rPr>
          <w:rFonts w:ascii="Times New Roman" w:eastAsia="Times New Roman" w:hAnsi="Times New Roman" w:cs="Times New Roman"/>
          <w:b/>
          <w:bCs/>
          <w:i/>
          <w:iCs/>
          <w:color w:val="000000"/>
          <w:spacing w:val="-2"/>
          <w:sz w:val="20"/>
          <w:szCs w:val="20"/>
          <w:highlight w:val="yellow"/>
        </w:rPr>
        <w:t>subclause</w:t>
      </w:r>
      <w:r>
        <w:rPr>
          <w:rFonts w:ascii="Times New Roman" w:eastAsia="Times New Roman" w:hAnsi="Times New Roman" w:cs="Times New Roman"/>
          <w:b/>
          <w:bCs/>
          <w:i/>
          <w:iCs/>
          <w:color w:val="000000"/>
          <w:spacing w:val="-2"/>
          <w:sz w:val="20"/>
          <w:szCs w:val="20"/>
          <w:highlight w:val="yellow"/>
        </w:rPr>
        <w:t xml:space="preserve"> as shown below</w:t>
      </w:r>
      <w:r w:rsidRPr="00B972BE">
        <w:rPr>
          <w:rFonts w:ascii="Times New Roman" w:eastAsia="Times New Roman" w:hAnsi="Times New Roman" w:cs="Times New Roman"/>
          <w:b/>
          <w:bCs/>
          <w:i/>
          <w:iCs/>
          <w:color w:val="000000"/>
          <w:spacing w:val="-2"/>
          <w:sz w:val="20"/>
          <w:szCs w:val="20"/>
          <w:highlight w:val="yellow"/>
        </w:rPr>
        <w:t>:</w:t>
      </w:r>
    </w:p>
    <w:p w14:paraId="0CABB411" w14:textId="57848318" w:rsidR="009E6D3E" w:rsidRPr="009E6D3E" w:rsidRDefault="009E6D3E" w:rsidP="00244D61">
      <w:pPr>
        <w:autoSpaceDE w:val="0"/>
        <w:autoSpaceDN w:val="0"/>
        <w:adjustRightInd w:val="0"/>
        <w:spacing w:before="240" w:after="0" w:line="240" w:lineRule="auto"/>
        <w:jc w:val="both"/>
        <w:rPr>
          <w:rFonts w:ascii="Times New Roman" w:hAnsi="Times New Roman" w:cs="Times New Roman"/>
          <w:color w:val="000000"/>
          <w:sz w:val="20"/>
          <w:szCs w:val="20"/>
        </w:rPr>
      </w:pPr>
      <w:r w:rsidRPr="009E6D3E">
        <w:rPr>
          <w:rFonts w:ascii="Times New Roman" w:hAnsi="Times New Roman" w:cs="Times New Roman"/>
          <w:color w:val="000000"/>
          <w:sz w:val="20"/>
          <w:szCs w:val="20"/>
        </w:rPr>
        <w:t xml:space="preserve">Each STA of a non-AP MLD that is operating on an enabled link shall maintain its own power management mode and power states as defined in 11.2 (Power management) and 10.47 (Target wake time (TWT)). Frame exchanges on an enabled link are possible when the STA of the non-AP MLD operating on that link is in the awake state </w:t>
      </w:r>
      <w:r w:rsidR="009D3993" w:rsidRPr="00C15EE9">
        <w:rPr>
          <w:rFonts w:ascii="Times New Roman" w:eastAsia="Times New Roman" w:hAnsi="Times New Roman" w:cs="Times New Roman"/>
          <w:sz w:val="20"/>
          <w:szCs w:val="20"/>
          <w:highlight w:val="yellow"/>
        </w:rPr>
        <w:t xml:space="preserve">[CID </w:t>
      </w:r>
      <w:proofErr w:type="gramStart"/>
      <w:r w:rsidR="009D3993">
        <w:rPr>
          <w:rFonts w:ascii="Times New Roman" w:eastAsia="Times New Roman" w:hAnsi="Times New Roman" w:cs="Times New Roman"/>
          <w:sz w:val="20"/>
          <w:szCs w:val="20"/>
          <w:highlight w:val="yellow"/>
        </w:rPr>
        <w:t>2356</w:t>
      </w:r>
      <w:r w:rsidR="009D3993" w:rsidRPr="00C15EE9">
        <w:rPr>
          <w:rFonts w:ascii="Times New Roman" w:eastAsia="Times New Roman" w:hAnsi="Times New Roman" w:cs="Times New Roman"/>
          <w:sz w:val="20"/>
          <w:szCs w:val="20"/>
          <w:highlight w:val="yellow"/>
        </w:rPr>
        <w:t>]</w:t>
      </w:r>
      <w:ins w:id="65" w:author="Abhishek Patil" w:date="2021-02-15T13:40:00Z">
        <w:r w:rsidR="000F6656">
          <w:rPr>
            <w:rFonts w:ascii="Times New Roman" w:hAnsi="Times New Roman" w:cs="Times New Roman"/>
            <w:color w:val="000000"/>
            <w:sz w:val="20"/>
            <w:szCs w:val="20"/>
          </w:rPr>
          <w:t>or</w:t>
        </w:r>
        <w:proofErr w:type="gramEnd"/>
        <w:r w:rsidR="000F6656">
          <w:rPr>
            <w:rFonts w:ascii="Times New Roman" w:hAnsi="Times New Roman" w:cs="Times New Roman"/>
            <w:color w:val="000000"/>
            <w:sz w:val="20"/>
            <w:szCs w:val="20"/>
          </w:rPr>
          <w:t xml:space="preserve"> </w:t>
        </w:r>
      </w:ins>
      <w:ins w:id="66" w:author="Abhishek Patil" w:date="2021-02-15T18:18:00Z">
        <w:r w:rsidR="002C53AA">
          <w:rPr>
            <w:rFonts w:ascii="Times New Roman" w:hAnsi="Times New Roman" w:cs="Times New Roman"/>
            <w:color w:val="000000"/>
            <w:sz w:val="20"/>
            <w:szCs w:val="20"/>
          </w:rPr>
          <w:t xml:space="preserve">in </w:t>
        </w:r>
      </w:ins>
      <w:ins w:id="67" w:author="Abhishek Patil" w:date="2021-02-15T13:40:00Z">
        <w:r w:rsidR="000F6656">
          <w:rPr>
            <w:rFonts w:ascii="Times New Roman" w:hAnsi="Times New Roman" w:cs="Times New Roman"/>
            <w:color w:val="000000"/>
            <w:sz w:val="20"/>
            <w:szCs w:val="20"/>
          </w:rPr>
          <w:t xml:space="preserve">active mode </w:t>
        </w:r>
      </w:ins>
      <w:r w:rsidRPr="009E6D3E">
        <w:rPr>
          <w:rFonts w:ascii="Times New Roman" w:hAnsi="Times New Roman" w:cs="Times New Roman"/>
          <w:color w:val="000000"/>
          <w:sz w:val="20"/>
          <w:szCs w:val="20"/>
        </w:rPr>
        <w:t xml:space="preserve">(see 11.2.3 (Power management in a non-DMG infrastructure network)). </w:t>
      </w:r>
    </w:p>
    <w:p w14:paraId="3227AE98" w14:textId="0C99442C" w:rsidR="009E6D3E" w:rsidRPr="009E6D3E" w:rsidDel="001F6317" w:rsidRDefault="00A72A2F" w:rsidP="009E6D3E">
      <w:pPr>
        <w:autoSpaceDE w:val="0"/>
        <w:autoSpaceDN w:val="0"/>
        <w:adjustRightInd w:val="0"/>
        <w:spacing w:before="120" w:after="240" w:line="240" w:lineRule="auto"/>
        <w:jc w:val="both"/>
        <w:rPr>
          <w:del w:id="68" w:author="Abhishek Patil" w:date="2021-02-15T13:39:00Z"/>
          <w:rFonts w:ascii="Times New Roman" w:hAnsi="Times New Roman" w:cs="Times New Roman"/>
          <w:color w:val="000000"/>
          <w:sz w:val="18"/>
          <w:szCs w:val="18"/>
        </w:rPr>
      </w:pPr>
      <w:r w:rsidRPr="00C15EE9">
        <w:rPr>
          <w:rFonts w:ascii="Times New Roman" w:eastAsia="Times New Roman" w:hAnsi="Times New Roman" w:cs="Times New Roman"/>
          <w:sz w:val="20"/>
          <w:szCs w:val="20"/>
          <w:highlight w:val="yellow"/>
        </w:rPr>
        <w:t xml:space="preserve">[CID </w:t>
      </w:r>
      <w:r>
        <w:rPr>
          <w:rFonts w:ascii="Times New Roman" w:eastAsia="Times New Roman" w:hAnsi="Times New Roman" w:cs="Times New Roman"/>
          <w:sz w:val="20"/>
          <w:szCs w:val="20"/>
          <w:highlight w:val="yellow"/>
        </w:rPr>
        <w:t>3255</w:t>
      </w:r>
      <w:r w:rsidRPr="00C15EE9">
        <w:rPr>
          <w:rFonts w:ascii="Times New Roman" w:eastAsia="Times New Roman" w:hAnsi="Times New Roman" w:cs="Times New Roman"/>
          <w:sz w:val="20"/>
          <w:szCs w:val="20"/>
          <w:highlight w:val="yellow"/>
        </w:rPr>
        <w:t>]</w:t>
      </w:r>
      <w:del w:id="69" w:author="Abhishek Patil" w:date="2021-02-15T13:39:00Z">
        <w:r w:rsidR="009E6D3E" w:rsidRPr="009E6D3E" w:rsidDel="001F6317">
          <w:rPr>
            <w:rFonts w:ascii="Times New Roman" w:hAnsi="Times New Roman" w:cs="Times New Roman"/>
            <w:color w:val="000000"/>
            <w:sz w:val="18"/>
            <w:szCs w:val="18"/>
          </w:rPr>
          <w:delText>NOTE—A setup link is defined as enabled if at least one TID is mapped to that link and is defined as disabled if no TIDs are mapped to that link (see 35.3.6.1 (TID-to-link mapping)).</w:delText>
        </w:r>
      </w:del>
    </w:p>
    <w:p w14:paraId="2F9E670F" w14:textId="5D09F021" w:rsidR="007F0E67" w:rsidRDefault="003406E8" w:rsidP="00782060">
      <w:pPr>
        <w:widowControl w:val="0"/>
        <w:tabs>
          <w:tab w:val="left" w:pos="659"/>
        </w:tabs>
        <w:suppressAutoHyphens/>
        <w:kinsoku w:val="0"/>
        <w:overflowPunct w:val="0"/>
        <w:autoSpaceDE w:val="0"/>
        <w:autoSpaceDN w:val="0"/>
        <w:adjustRightInd w:val="0"/>
        <w:spacing w:before="120" w:after="0" w:line="243" w:lineRule="exact"/>
        <w:jc w:val="both"/>
        <w:rPr>
          <w:rFonts w:ascii="Times New Roman" w:eastAsia="Times New Roman" w:hAnsi="Times New Roman" w:cs="Times New Roman"/>
          <w:sz w:val="20"/>
          <w:szCs w:val="20"/>
        </w:rPr>
      </w:pPr>
      <w:r w:rsidRPr="00C15EE9">
        <w:rPr>
          <w:rFonts w:ascii="Times New Roman" w:eastAsia="Times New Roman" w:hAnsi="Times New Roman" w:cs="Times New Roman"/>
          <w:sz w:val="20"/>
          <w:szCs w:val="20"/>
          <w:highlight w:val="yellow"/>
        </w:rPr>
        <w:t xml:space="preserve">[CID </w:t>
      </w:r>
      <w:proofErr w:type="gramStart"/>
      <w:r>
        <w:rPr>
          <w:rFonts w:ascii="Times New Roman" w:eastAsia="Times New Roman" w:hAnsi="Times New Roman" w:cs="Times New Roman"/>
          <w:sz w:val="20"/>
          <w:szCs w:val="20"/>
          <w:highlight w:val="yellow"/>
        </w:rPr>
        <w:t>2325</w:t>
      </w:r>
      <w:r w:rsidRPr="00C15EE9">
        <w:rPr>
          <w:rFonts w:ascii="Times New Roman" w:eastAsia="Times New Roman" w:hAnsi="Times New Roman" w:cs="Times New Roman"/>
          <w:sz w:val="20"/>
          <w:szCs w:val="20"/>
          <w:highlight w:val="yellow"/>
        </w:rPr>
        <w:t>]</w:t>
      </w:r>
      <w:r w:rsidR="009E6D3E" w:rsidRPr="00782060">
        <w:rPr>
          <w:rFonts w:ascii="Times New Roman" w:eastAsia="Times New Roman" w:hAnsi="Times New Roman" w:cs="Times New Roman"/>
          <w:sz w:val="20"/>
          <w:szCs w:val="20"/>
        </w:rPr>
        <w:t>Figure</w:t>
      </w:r>
      <w:proofErr w:type="gramEnd"/>
      <w:r w:rsidR="009E6D3E" w:rsidRPr="00782060">
        <w:rPr>
          <w:rFonts w:ascii="Times New Roman" w:eastAsia="Times New Roman" w:hAnsi="Times New Roman" w:cs="Times New Roman"/>
          <w:sz w:val="20"/>
          <w:szCs w:val="20"/>
        </w:rPr>
        <w:t xml:space="preserve"> 35-4 (Each STA of a non-AP MLD maintains its own power state) illustrates the power save operation for multi-link. As depicted in the figure, during the initial portion of the illustration, both STAs of the non-AP MLD are in active mode and involved in frame exchange. At a later point in time, STA 2 </w:t>
      </w:r>
      <w:proofErr w:type="spellStart"/>
      <w:r w:rsidR="009E6D3E" w:rsidRPr="00782060">
        <w:rPr>
          <w:rFonts w:ascii="Times New Roman" w:eastAsia="Times New Roman" w:hAnsi="Times New Roman" w:cs="Times New Roman"/>
          <w:sz w:val="20"/>
          <w:szCs w:val="20"/>
        </w:rPr>
        <w:t>of‌</w:t>
      </w:r>
      <w:r w:rsidR="009E6D3E" w:rsidRPr="00782060">
        <w:rPr>
          <w:rFonts w:ascii="Malgun Gothic" w:eastAsia="Malgun Gothic" w:hAnsi="Malgun Gothic" w:cs="Malgun Gothic" w:hint="eastAsia"/>
          <w:sz w:val="20"/>
          <w:szCs w:val="20"/>
        </w:rPr>
        <w:t>ﾠ</w:t>
      </w:r>
      <w:ins w:id="70" w:author="Abhishek Patil" w:date="2021-02-20T09:50:00Z">
        <w:r w:rsidR="001C083E">
          <w:rPr>
            <w:rFonts w:ascii="Malgun Gothic" w:eastAsia="Malgun Gothic" w:hAnsi="Malgun Gothic" w:cs="Malgun Gothic" w:hint="eastAsia"/>
            <w:sz w:val="20"/>
            <w:szCs w:val="20"/>
          </w:rPr>
          <w:t>t</w:t>
        </w:r>
        <w:r w:rsidR="001C083E">
          <w:rPr>
            <w:rFonts w:ascii="Malgun Gothic" w:eastAsia="Malgun Gothic" w:hAnsi="Malgun Gothic" w:cs="Malgun Gothic"/>
            <w:sz w:val="20"/>
            <w:szCs w:val="20"/>
          </w:rPr>
          <w:t>he</w:t>
        </w:r>
        <w:proofErr w:type="spellEnd"/>
        <w:r w:rsidR="001C083E">
          <w:rPr>
            <w:rFonts w:ascii="Malgun Gothic" w:eastAsia="Malgun Gothic" w:hAnsi="Malgun Gothic" w:cs="Malgun Gothic"/>
            <w:sz w:val="20"/>
            <w:szCs w:val="20"/>
          </w:rPr>
          <w:t xml:space="preserve"> </w:t>
        </w:r>
      </w:ins>
      <w:r w:rsidR="009E6D3E" w:rsidRPr="00782060">
        <w:rPr>
          <w:rFonts w:ascii="Times New Roman" w:eastAsia="Times New Roman" w:hAnsi="Times New Roman" w:cs="Times New Roman"/>
          <w:sz w:val="20"/>
          <w:szCs w:val="20"/>
        </w:rPr>
        <w:t xml:space="preserve">non-AP MLD operating on link 2 signals PM = 1 to AP 2 to enter power save mode and transitions to doze state. It remains in doze state for the rest of the illustration. STA 1 of </w:t>
      </w:r>
      <w:ins w:id="71" w:author="Abhishek Patil" w:date="2021-02-20T09:50:00Z">
        <w:r w:rsidR="001C083E">
          <w:rPr>
            <w:rFonts w:ascii="Times New Roman" w:eastAsia="Times New Roman" w:hAnsi="Times New Roman" w:cs="Times New Roman"/>
            <w:sz w:val="20"/>
            <w:szCs w:val="20"/>
          </w:rPr>
          <w:t xml:space="preserve">the </w:t>
        </w:r>
      </w:ins>
      <w:r w:rsidR="009E6D3E" w:rsidRPr="00782060">
        <w:rPr>
          <w:rFonts w:ascii="Times New Roman" w:eastAsia="Times New Roman" w:hAnsi="Times New Roman" w:cs="Times New Roman"/>
          <w:sz w:val="20"/>
          <w:szCs w:val="20"/>
        </w:rPr>
        <w:t xml:space="preserve">non-AP MLD </w:t>
      </w:r>
      <w:del w:id="72" w:author="Abhishek Patil" w:date="2021-02-22T11:38:00Z">
        <w:r w:rsidR="009E6D3E" w:rsidRPr="00782060" w:rsidDel="005D1647">
          <w:rPr>
            <w:rFonts w:ascii="Times New Roman" w:eastAsia="Times New Roman" w:hAnsi="Times New Roman" w:cs="Times New Roman"/>
            <w:sz w:val="20"/>
            <w:szCs w:val="20"/>
          </w:rPr>
          <w:delText xml:space="preserve">continues to </w:delText>
        </w:r>
      </w:del>
      <w:r w:rsidR="009E6D3E" w:rsidRPr="00782060">
        <w:rPr>
          <w:rFonts w:ascii="Times New Roman" w:eastAsia="Times New Roman" w:hAnsi="Times New Roman" w:cs="Times New Roman"/>
          <w:sz w:val="20"/>
          <w:szCs w:val="20"/>
        </w:rPr>
        <w:t>remain</w:t>
      </w:r>
      <w:ins w:id="73" w:author="Abhishek Patil" w:date="2021-02-22T11:38:00Z">
        <w:r w:rsidR="005D1647">
          <w:rPr>
            <w:rFonts w:ascii="Times New Roman" w:eastAsia="Times New Roman" w:hAnsi="Times New Roman" w:cs="Times New Roman"/>
            <w:sz w:val="20"/>
            <w:szCs w:val="20"/>
          </w:rPr>
          <w:t>s</w:t>
        </w:r>
      </w:ins>
      <w:del w:id="74" w:author="Abhishek Patil" w:date="2021-02-15T13:41:00Z">
        <w:r w:rsidR="009E6D3E" w:rsidRPr="00782060" w:rsidDel="00A23AD2">
          <w:rPr>
            <w:rFonts w:ascii="Times New Roman" w:eastAsia="Times New Roman" w:hAnsi="Times New Roman" w:cs="Times New Roman"/>
            <w:sz w:val="20"/>
            <w:szCs w:val="20"/>
          </w:rPr>
          <w:delText>ing</w:delText>
        </w:r>
      </w:del>
      <w:r w:rsidR="009E6D3E" w:rsidRPr="00782060">
        <w:rPr>
          <w:rFonts w:ascii="Times New Roman" w:eastAsia="Times New Roman" w:hAnsi="Times New Roman" w:cs="Times New Roman"/>
          <w:sz w:val="20"/>
          <w:szCs w:val="20"/>
        </w:rPr>
        <w:t xml:space="preserve"> </w:t>
      </w:r>
      <w:ins w:id="75" w:author="Abhishek Patil" w:date="2021-02-15T13:41:00Z">
        <w:r w:rsidR="00B34D90">
          <w:rPr>
            <w:rFonts w:ascii="Times New Roman" w:eastAsia="Times New Roman" w:hAnsi="Times New Roman" w:cs="Times New Roman"/>
            <w:sz w:val="20"/>
            <w:szCs w:val="20"/>
          </w:rPr>
          <w:t xml:space="preserve">in </w:t>
        </w:r>
      </w:ins>
      <w:r w:rsidR="009E6D3E" w:rsidRPr="00782060">
        <w:rPr>
          <w:rFonts w:ascii="Times New Roman" w:eastAsia="Times New Roman" w:hAnsi="Times New Roman" w:cs="Times New Roman"/>
          <w:sz w:val="20"/>
          <w:szCs w:val="20"/>
        </w:rPr>
        <w:t xml:space="preserve">active mode and participates in frame exchanges with AP 1 of </w:t>
      </w:r>
      <w:ins w:id="76" w:author="Abhishek Patil" w:date="2021-02-20T09:50:00Z">
        <w:r w:rsidR="001C083E">
          <w:rPr>
            <w:rFonts w:ascii="Times New Roman" w:eastAsia="Times New Roman" w:hAnsi="Times New Roman" w:cs="Times New Roman"/>
            <w:sz w:val="20"/>
            <w:szCs w:val="20"/>
          </w:rPr>
          <w:t xml:space="preserve">the </w:t>
        </w:r>
      </w:ins>
      <w:r w:rsidR="009E6D3E" w:rsidRPr="00782060">
        <w:rPr>
          <w:rFonts w:ascii="Times New Roman" w:eastAsia="Times New Roman" w:hAnsi="Times New Roman" w:cs="Times New Roman"/>
          <w:sz w:val="20"/>
          <w:szCs w:val="20"/>
        </w:rPr>
        <w:t>AP MLD operating on link 1. When STA 1 enters power save mode, it provides an indication (i.e., PM = 1) to AP 1. While in power save mode, STA 1 signals awake state to AP 1 by transmitting a frame (such as PS-Poll</w:t>
      </w:r>
      <w:ins w:id="77" w:author="Abhishek Patil" w:date="2021-02-22T11:39:00Z">
        <w:r w:rsidR="00883E7D">
          <w:rPr>
            <w:rFonts w:ascii="Times New Roman" w:eastAsia="Times New Roman" w:hAnsi="Times New Roman" w:cs="Times New Roman"/>
            <w:sz w:val="20"/>
            <w:szCs w:val="20"/>
          </w:rPr>
          <w:t xml:space="preserve"> frame</w:t>
        </w:r>
      </w:ins>
      <w:r w:rsidR="009E6D3E" w:rsidRPr="00782060">
        <w:rPr>
          <w:rFonts w:ascii="Times New Roman" w:eastAsia="Times New Roman" w:hAnsi="Times New Roman" w:cs="Times New Roman"/>
          <w:sz w:val="20"/>
          <w:szCs w:val="20"/>
        </w:rPr>
        <w:t>) on link 1. STA 1 participates in frame exchange with AP 1 while in awake state.</w:t>
      </w:r>
    </w:p>
    <w:p w14:paraId="711F0E37" w14:textId="77777777" w:rsidR="005C3F00" w:rsidRPr="00782060" w:rsidRDefault="005C3F00" w:rsidP="00782060">
      <w:pPr>
        <w:widowControl w:val="0"/>
        <w:tabs>
          <w:tab w:val="left" w:pos="659"/>
        </w:tabs>
        <w:suppressAutoHyphens/>
        <w:kinsoku w:val="0"/>
        <w:overflowPunct w:val="0"/>
        <w:autoSpaceDE w:val="0"/>
        <w:autoSpaceDN w:val="0"/>
        <w:adjustRightInd w:val="0"/>
        <w:spacing w:before="120" w:after="0" w:line="243" w:lineRule="exact"/>
        <w:jc w:val="both"/>
        <w:rPr>
          <w:rFonts w:ascii="Times New Roman" w:eastAsia="Times New Roman" w:hAnsi="Times New Roman" w:cs="Times New Roman"/>
          <w:sz w:val="20"/>
          <w:szCs w:val="20"/>
        </w:rPr>
      </w:pPr>
    </w:p>
    <w:p w14:paraId="7AB38746" w14:textId="77777777" w:rsidR="00244D61" w:rsidRPr="00244D61" w:rsidRDefault="00244D61" w:rsidP="00244D61">
      <w:pPr>
        <w:autoSpaceDE w:val="0"/>
        <w:autoSpaceDN w:val="0"/>
        <w:adjustRightInd w:val="0"/>
        <w:spacing w:before="240" w:after="240" w:line="240" w:lineRule="auto"/>
        <w:rPr>
          <w:rFonts w:ascii="Arial" w:hAnsi="Arial" w:cs="Arial"/>
          <w:color w:val="000000"/>
          <w:sz w:val="20"/>
          <w:szCs w:val="20"/>
        </w:rPr>
      </w:pPr>
      <w:r w:rsidRPr="00244D61">
        <w:rPr>
          <w:rFonts w:ascii="Arial" w:hAnsi="Arial" w:cs="Arial"/>
          <w:b/>
          <w:bCs/>
          <w:color w:val="000000"/>
          <w:sz w:val="20"/>
          <w:szCs w:val="20"/>
        </w:rPr>
        <w:t>35.3.10.2 Basic BSS operation</w:t>
      </w:r>
    </w:p>
    <w:p w14:paraId="648A4EB8" w14:textId="77777777" w:rsidR="00F6418B" w:rsidRPr="00B972BE" w:rsidRDefault="00F6418B" w:rsidP="00F6418B">
      <w:pPr>
        <w:spacing w:before="120" w:after="0" w:line="240" w:lineRule="auto"/>
        <w:rPr>
          <w:rFonts w:ascii="Times New Roman" w:eastAsia="Times New Roman" w:hAnsi="Times New Roman" w:cs="Times New Roman"/>
          <w:b/>
          <w:bCs/>
          <w:i/>
          <w:iCs/>
          <w:color w:val="000000"/>
          <w:spacing w:val="-2"/>
          <w:sz w:val="20"/>
          <w:szCs w:val="20"/>
        </w:rPr>
      </w:pPr>
      <w:proofErr w:type="spellStart"/>
      <w:r w:rsidRPr="00B972BE">
        <w:rPr>
          <w:rFonts w:ascii="Times New Roman" w:eastAsia="Times New Roman" w:hAnsi="Times New Roman" w:cs="Times New Roman"/>
          <w:b/>
          <w:bCs/>
          <w:i/>
          <w:iCs/>
          <w:color w:val="000000"/>
          <w:spacing w:val="-2"/>
          <w:sz w:val="20"/>
          <w:szCs w:val="20"/>
          <w:highlight w:val="yellow"/>
        </w:rPr>
        <w:t>TGbe</w:t>
      </w:r>
      <w:proofErr w:type="spellEnd"/>
      <w:r w:rsidRPr="00B972BE">
        <w:rPr>
          <w:rFonts w:ascii="Times New Roman" w:eastAsia="Times New Roman" w:hAnsi="Times New Roman" w:cs="Times New Roman"/>
          <w:b/>
          <w:bCs/>
          <w:i/>
          <w:iCs/>
          <w:color w:val="000000"/>
          <w:spacing w:val="-2"/>
          <w:sz w:val="20"/>
          <w:szCs w:val="20"/>
          <w:highlight w:val="yellow"/>
        </w:rPr>
        <w:t xml:space="preserve"> editor: Please </w:t>
      </w:r>
      <w:r>
        <w:rPr>
          <w:rFonts w:ascii="Times New Roman" w:eastAsia="Times New Roman" w:hAnsi="Times New Roman" w:cs="Times New Roman"/>
          <w:b/>
          <w:bCs/>
          <w:i/>
          <w:iCs/>
          <w:color w:val="000000"/>
          <w:spacing w:val="-2"/>
          <w:sz w:val="20"/>
          <w:szCs w:val="20"/>
          <w:highlight w:val="yellow"/>
        </w:rPr>
        <w:t>modify</w:t>
      </w:r>
      <w:r w:rsidRPr="00B972BE">
        <w:rPr>
          <w:rFonts w:ascii="Times New Roman" w:eastAsia="Times New Roman" w:hAnsi="Times New Roman" w:cs="Times New Roman"/>
          <w:b/>
          <w:bCs/>
          <w:i/>
          <w:iCs/>
          <w:color w:val="000000"/>
          <w:spacing w:val="-2"/>
          <w:sz w:val="20"/>
          <w:szCs w:val="20"/>
          <w:highlight w:val="yellow"/>
        </w:rPr>
        <w:t xml:space="preserve"> </w:t>
      </w:r>
      <w:r>
        <w:rPr>
          <w:rFonts w:ascii="Times New Roman" w:eastAsia="Times New Roman" w:hAnsi="Times New Roman" w:cs="Times New Roman"/>
          <w:b/>
          <w:bCs/>
          <w:i/>
          <w:iCs/>
          <w:color w:val="000000"/>
          <w:spacing w:val="-2"/>
          <w:sz w:val="20"/>
          <w:szCs w:val="20"/>
          <w:highlight w:val="yellow"/>
        </w:rPr>
        <w:t xml:space="preserve">this </w:t>
      </w:r>
      <w:r w:rsidRPr="00B972BE">
        <w:rPr>
          <w:rFonts w:ascii="Times New Roman" w:eastAsia="Times New Roman" w:hAnsi="Times New Roman" w:cs="Times New Roman"/>
          <w:b/>
          <w:bCs/>
          <w:i/>
          <w:iCs/>
          <w:color w:val="000000"/>
          <w:spacing w:val="-2"/>
          <w:sz w:val="20"/>
          <w:szCs w:val="20"/>
          <w:highlight w:val="yellow"/>
        </w:rPr>
        <w:t>subclause</w:t>
      </w:r>
      <w:r>
        <w:rPr>
          <w:rFonts w:ascii="Times New Roman" w:eastAsia="Times New Roman" w:hAnsi="Times New Roman" w:cs="Times New Roman"/>
          <w:b/>
          <w:bCs/>
          <w:i/>
          <w:iCs/>
          <w:color w:val="000000"/>
          <w:spacing w:val="-2"/>
          <w:sz w:val="20"/>
          <w:szCs w:val="20"/>
          <w:highlight w:val="yellow"/>
        </w:rPr>
        <w:t xml:space="preserve"> as shown below</w:t>
      </w:r>
      <w:r w:rsidRPr="00B972BE">
        <w:rPr>
          <w:rFonts w:ascii="Times New Roman" w:eastAsia="Times New Roman" w:hAnsi="Times New Roman" w:cs="Times New Roman"/>
          <w:b/>
          <w:bCs/>
          <w:i/>
          <w:iCs/>
          <w:color w:val="000000"/>
          <w:spacing w:val="-2"/>
          <w:sz w:val="20"/>
          <w:szCs w:val="20"/>
          <w:highlight w:val="yellow"/>
        </w:rPr>
        <w:t>:</w:t>
      </w:r>
    </w:p>
    <w:p w14:paraId="54598A81" w14:textId="2E96484B" w:rsidR="00244D61" w:rsidRPr="00244D61" w:rsidRDefault="00C92B8E" w:rsidP="003E6D77">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r w:rsidRPr="00C15EE9">
        <w:rPr>
          <w:rFonts w:ascii="Times New Roman" w:eastAsia="Times New Roman" w:hAnsi="Times New Roman" w:cs="Times New Roman"/>
          <w:sz w:val="20"/>
          <w:szCs w:val="20"/>
          <w:highlight w:val="yellow"/>
        </w:rPr>
        <w:t xml:space="preserve">[CID </w:t>
      </w:r>
      <w:r>
        <w:rPr>
          <w:rFonts w:ascii="Times New Roman" w:eastAsia="Times New Roman" w:hAnsi="Times New Roman" w:cs="Times New Roman"/>
          <w:sz w:val="20"/>
          <w:szCs w:val="20"/>
          <w:highlight w:val="yellow"/>
        </w:rPr>
        <w:t>2133</w:t>
      </w:r>
      <w:r w:rsidR="00FE3055">
        <w:rPr>
          <w:rFonts w:ascii="Times New Roman" w:eastAsia="Times New Roman" w:hAnsi="Times New Roman" w:cs="Times New Roman"/>
          <w:sz w:val="20"/>
          <w:szCs w:val="20"/>
          <w:highlight w:val="yellow"/>
        </w:rPr>
        <w:t>, 1167</w:t>
      </w:r>
      <w:r w:rsidRPr="00C15EE9">
        <w:rPr>
          <w:rFonts w:ascii="Times New Roman" w:eastAsia="Times New Roman" w:hAnsi="Times New Roman" w:cs="Times New Roman"/>
          <w:sz w:val="20"/>
          <w:szCs w:val="20"/>
          <w:highlight w:val="yellow"/>
        </w:rPr>
        <w:t>]</w:t>
      </w:r>
      <w:r w:rsidR="00244D61" w:rsidRPr="00244D61">
        <w:rPr>
          <w:rFonts w:ascii="Times New Roman" w:hAnsi="Times New Roman" w:cs="Times New Roman"/>
          <w:color w:val="000000"/>
          <w:sz w:val="20"/>
          <w:szCs w:val="20"/>
        </w:rPr>
        <w:t xml:space="preserve">A non-AP MLD </w:t>
      </w:r>
      <w:del w:id="78" w:author="Abhishek Patil" w:date="2021-02-15T13:43:00Z">
        <w:r w:rsidR="00244D61" w:rsidRPr="00244D61" w:rsidDel="001B464C">
          <w:rPr>
            <w:rFonts w:ascii="Times New Roman" w:hAnsi="Times New Roman" w:cs="Times New Roman"/>
            <w:color w:val="000000"/>
            <w:sz w:val="20"/>
            <w:szCs w:val="20"/>
          </w:rPr>
          <w:delText xml:space="preserve">may </w:delText>
        </w:r>
      </w:del>
      <w:ins w:id="79" w:author="Abhishek Patil" w:date="2021-02-15T13:43:00Z">
        <w:r w:rsidR="001B464C">
          <w:rPr>
            <w:rFonts w:ascii="Times New Roman" w:hAnsi="Times New Roman" w:cs="Times New Roman"/>
            <w:color w:val="000000"/>
            <w:sz w:val="20"/>
            <w:szCs w:val="20"/>
          </w:rPr>
          <w:t>shall be able to</w:t>
        </w:r>
        <w:r w:rsidR="001B464C" w:rsidRPr="00244D61">
          <w:rPr>
            <w:rFonts w:ascii="Times New Roman" w:hAnsi="Times New Roman" w:cs="Times New Roman"/>
            <w:color w:val="000000"/>
            <w:sz w:val="20"/>
            <w:szCs w:val="20"/>
          </w:rPr>
          <w:t xml:space="preserve"> </w:t>
        </w:r>
      </w:ins>
      <w:r w:rsidR="00244D61" w:rsidRPr="00244D61">
        <w:rPr>
          <w:rFonts w:ascii="Times New Roman" w:hAnsi="Times New Roman" w:cs="Times New Roman"/>
          <w:color w:val="000000"/>
          <w:sz w:val="20"/>
          <w:szCs w:val="20"/>
        </w:rPr>
        <w:t xml:space="preserve">perform </w:t>
      </w:r>
      <w:ins w:id="80" w:author="Abhishek Patil" w:date="2021-02-22T11:41:00Z">
        <w:r w:rsidR="00273105">
          <w:rPr>
            <w:rFonts w:ascii="Times New Roman" w:hAnsi="Times New Roman" w:cs="Times New Roman"/>
            <w:color w:val="000000"/>
            <w:sz w:val="20"/>
            <w:szCs w:val="20"/>
          </w:rPr>
          <w:t>essential</w:t>
        </w:r>
        <w:r w:rsidR="00273105" w:rsidRPr="00244D61" w:rsidDel="00273105">
          <w:rPr>
            <w:rFonts w:ascii="Times New Roman" w:hAnsi="Times New Roman" w:cs="Times New Roman"/>
            <w:color w:val="000000"/>
            <w:sz w:val="20"/>
            <w:szCs w:val="20"/>
          </w:rPr>
          <w:t xml:space="preserve"> </w:t>
        </w:r>
      </w:ins>
      <w:del w:id="81" w:author="Abhishek Patil" w:date="2021-02-22T11:41:00Z">
        <w:r w:rsidR="00244D61" w:rsidRPr="00244D61" w:rsidDel="00273105">
          <w:rPr>
            <w:rFonts w:ascii="Times New Roman" w:hAnsi="Times New Roman" w:cs="Times New Roman"/>
            <w:color w:val="000000"/>
            <w:sz w:val="20"/>
            <w:szCs w:val="20"/>
          </w:rPr>
          <w:delText>basic</w:delText>
        </w:r>
      </w:del>
      <w:ins w:id="82" w:author="Abhishek Patil" w:date="2021-02-15T13:44:00Z">
        <w:r w:rsidR="001D4938">
          <w:rPr>
            <w:rFonts w:ascii="Times New Roman" w:hAnsi="Times New Roman" w:cs="Times New Roman"/>
            <w:color w:val="000000"/>
            <w:sz w:val="20"/>
            <w:szCs w:val="20"/>
          </w:rPr>
          <w:t>BSS</w:t>
        </w:r>
      </w:ins>
      <w:r w:rsidR="00244D61" w:rsidRPr="00244D61">
        <w:rPr>
          <w:rFonts w:ascii="Times New Roman" w:hAnsi="Times New Roman" w:cs="Times New Roman"/>
          <w:color w:val="000000"/>
          <w:sz w:val="20"/>
          <w:szCs w:val="20"/>
        </w:rPr>
        <w:t xml:space="preserve"> operations (such as receiving a traffic indication, time synchronization, receiving BSS parameter updates) by monitoring Beacon frames on </w:t>
      </w:r>
      <w:ins w:id="83" w:author="Abhishek Patil" w:date="2021-02-16T23:49:00Z">
        <w:r w:rsidR="008357AE">
          <w:rPr>
            <w:rFonts w:ascii="Times New Roman" w:hAnsi="Times New Roman" w:cs="Times New Roman"/>
            <w:color w:val="000000"/>
            <w:sz w:val="20"/>
            <w:szCs w:val="20"/>
          </w:rPr>
          <w:t>a single</w:t>
        </w:r>
      </w:ins>
      <w:ins w:id="84" w:author="Abhishek Patil" w:date="2021-02-16T18:09:00Z">
        <w:r w:rsidR="00907F6D">
          <w:rPr>
            <w:rFonts w:ascii="Times New Roman" w:hAnsi="Times New Roman" w:cs="Times New Roman"/>
            <w:color w:val="000000"/>
            <w:sz w:val="20"/>
            <w:szCs w:val="20"/>
          </w:rPr>
          <w:t xml:space="preserve"> </w:t>
        </w:r>
      </w:ins>
      <w:del w:id="85" w:author="Abhishek Patil" w:date="2021-02-16T18:08:00Z">
        <w:r w:rsidR="00244D61" w:rsidRPr="00244D61" w:rsidDel="00907F6D">
          <w:rPr>
            <w:rFonts w:ascii="Times New Roman" w:hAnsi="Times New Roman" w:cs="Times New Roman"/>
            <w:color w:val="000000"/>
            <w:sz w:val="20"/>
            <w:szCs w:val="20"/>
          </w:rPr>
          <w:delText>one</w:delText>
        </w:r>
      </w:del>
      <w:del w:id="86" w:author="Abhishek Patil" w:date="2021-02-15T13:43:00Z">
        <w:r w:rsidR="00244D61" w:rsidRPr="00244D61" w:rsidDel="00DB7BB1">
          <w:rPr>
            <w:rFonts w:ascii="Times New Roman" w:hAnsi="Times New Roman" w:cs="Times New Roman"/>
            <w:color w:val="000000"/>
            <w:sz w:val="20"/>
            <w:szCs w:val="20"/>
          </w:rPr>
          <w:delText xml:space="preserve"> or more </w:delText>
        </w:r>
      </w:del>
      <w:ins w:id="87" w:author="Abhishek Patil" w:date="2021-02-16T15:40:00Z">
        <w:r w:rsidR="00960D11">
          <w:rPr>
            <w:rFonts w:ascii="Times New Roman" w:hAnsi="Times New Roman" w:cs="Times New Roman"/>
            <w:color w:val="000000"/>
            <w:sz w:val="20"/>
            <w:szCs w:val="20"/>
          </w:rPr>
          <w:t xml:space="preserve">enabled </w:t>
        </w:r>
      </w:ins>
      <w:r w:rsidR="00244D61" w:rsidRPr="00244D61">
        <w:rPr>
          <w:rFonts w:ascii="Times New Roman" w:hAnsi="Times New Roman" w:cs="Times New Roman"/>
          <w:color w:val="000000"/>
          <w:sz w:val="20"/>
          <w:szCs w:val="20"/>
        </w:rPr>
        <w:t>link</w:t>
      </w:r>
      <w:del w:id="88" w:author="Abhishek Patil" w:date="2021-02-16T18:09:00Z">
        <w:r w:rsidR="00244D61" w:rsidRPr="00244D61" w:rsidDel="00F427A8">
          <w:rPr>
            <w:rFonts w:ascii="Times New Roman" w:hAnsi="Times New Roman" w:cs="Times New Roman"/>
            <w:color w:val="000000"/>
            <w:sz w:val="20"/>
            <w:szCs w:val="20"/>
          </w:rPr>
          <w:delText>s</w:delText>
        </w:r>
      </w:del>
      <w:r w:rsidR="00244D61" w:rsidRPr="00244D61">
        <w:rPr>
          <w:rFonts w:ascii="Times New Roman" w:hAnsi="Times New Roman" w:cs="Times New Roman"/>
          <w:color w:val="000000"/>
          <w:sz w:val="20"/>
          <w:szCs w:val="20"/>
        </w:rPr>
        <w:t xml:space="preserve">. </w:t>
      </w:r>
      <w:del w:id="89" w:author="Abhishek Patil" w:date="2021-02-22T11:43:00Z">
        <w:r w:rsidR="00244D61" w:rsidRPr="00244D61" w:rsidDel="002342E7">
          <w:rPr>
            <w:rFonts w:ascii="Times New Roman" w:hAnsi="Times New Roman" w:cs="Times New Roman"/>
            <w:color w:val="000000"/>
            <w:sz w:val="20"/>
            <w:szCs w:val="20"/>
          </w:rPr>
          <w:delText xml:space="preserve">Not every STA operating in </w:delText>
        </w:r>
      </w:del>
      <w:del w:id="90" w:author="Abhishek Patil" w:date="2021-02-22T11:42:00Z">
        <w:r w:rsidR="00244D61" w:rsidRPr="00244D61" w:rsidDel="00206CF9">
          <w:rPr>
            <w:rFonts w:ascii="Times New Roman" w:hAnsi="Times New Roman" w:cs="Times New Roman"/>
            <w:color w:val="000000"/>
            <w:sz w:val="20"/>
            <w:szCs w:val="20"/>
          </w:rPr>
          <w:delText xml:space="preserve">PS </w:delText>
        </w:r>
      </w:del>
      <w:del w:id="91" w:author="Abhishek Patil" w:date="2021-02-22T11:43:00Z">
        <w:r w:rsidR="00244D61" w:rsidRPr="00244D61" w:rsidDel="002342E7">
          <w:rPr>
            <w:rFonts w:ascii="Times New Roman" w:hAnsi="Times New Roman" w:cs="Times New Roman"/>
            <w:color w:val="000000"/>
            <w:sz w:val="20"/>
            <w:szCs w:val="20"/>
          </w:rPr>
          <w:delText xml:space="preserve">mode in a non-AP MLD is required to receive the Beacon frames periodically. </w:delText>
        </w:r>
      </w:del>
      <w:r w:rsidR="00244D61" w:rsidRPr="00244D61">
        <w:rPr>
          <w:rFonts w:ascii="Times New Roman" w:hAnsi="Times New Roman" w:cs="Times New Roman"/>
          <w:color w:val="000000"/>
          <w:sz w:val="20"/>
          <w:szCs w:val="20"/>
        </w:rPr>
        <w:t>This is in addition to mechanisms such as individual TWT agreement</w:t>
      </w:r>
      <w:del w:id="92" w:author="Abhishek Patil" w:date="2021-02-15T13:46:00Z">
        <w:r w:rsidR="00244D61" w:rsidRPr="00244D61" w:rsidDel="004E11CD">
          <w:rPr>
            <w:rFonts w:ascii="Times New Roman" w:hAnsi="Times New Roman" w:cs="Times New Roman"/>
            <w:color w:val="000000"/>
            <w:sz w:val="20"/>
            <w:szCs w:val="20"/>
          </w:rPr>
          <w:delText xml:space="preserve">, </w:delText>
        </w:r>
      </w:del>
      <w:ins w:id="93" w:author="Abhishek Patil" w:date="2021-02-15T13:46:00Z">
        <w:r w:rsidR="004E11CD">
          <w:rPr>
            <w:rFonts w:ascii="Times New Roman" w:hAnsi="Times New Roman" w:cs="Times New Roman"/>
            <w:color w:val="000000"/>
            <w:sz w:val="20"/>
            <w:szCs w:val="20"/>
          </w:rPr>
          <w:t xml:space="preserve"> and</w:t>
        </w:r>
        <w:r w:rsidR="004E11CD" w:rsidRPr="00244D61">
          <w:rPr>
            <w:rFonts w:ascii="Times New Roman" w:hAnsi="Times New Roman" w:cs="Times New Roman"/>
            <w:color w:val="000000"/>
            <w:sz w:val="20"/>
            <w:szCs w:val="20"/>
          </w:rPr>
          <w:t xml:space="preserve"> </w:t>
        </w:r>
      </w:ins>
      <w:r w:rsidR="00244D61" w:rsidRPr="00244D61">
        <w:rPr>
          <w:rFonts w:ascii="Times New Roman" w:hAnsi="Times New Roman" w:cs="Times New Roman"/>
          <w:color w:val="000000"/>
          <w:sz w:val="20"/>
          <w:szCs w:val="20"/>
        </w:rPr>
        <w:t>WNM sleep mode</w:t>
      </w:r>
      <w:del w:id="94" w:author="Abhishek Patil" w:date="2021-02-15T13:46:00Z">
        <w:r w:rsidR="00244D61" w:rsidRPr="00244D61" w:rsidDel="004E11CD">
          <w:rPr>
            <w:rFonts w:ascii="Times New Roman" w:hAnsi="Times New Roman" w:cs="Times New Roman"/>
            <w:color w:val="000000"/>
            <w:sz w:val="20"/>
            <w:szCs w:val="20"/>
          </w:rPr>
          <w:delText xml:space="preserve"> and non-TIM mode</w:delText>
        </w:r>
      </w:del>
      <w:r w:rsidR="00244D61" w:rsidRPr="00244D61">
        <w:rPr>
          <w:rFonts w:ascii="Times New Roman" w:hAnsi="Times New Roman" w:cs="Times New Roman"/>
          <w:color w:val="000000"/>
          <w:sz w:val="20"/>
          <w:szCs w:val="20"/>
        </w:rPr>
        <w:t>.</w:t>
      </w:r>
      <w:r w:rsidR="003F765A" w:rsidRPr="00C15EE9">
        <w:rPr>
          <w:rFonts w:ascii="Times New Roman" w:eastAsia="Times New Roman" w:hAnsi="Times New Roman" w:cs="Times New Roman"/>
          <w:sz w:val="20"/>
          <w:szCs w:val="20"/>
          <w:highlight w:val="yellow"/>
        </w:rPr>
        <w:t xml:space="preserve">[CID </w:t>
      </w:r>
      <w:r w:rsidR="003F765A">
        <w:rPr>
          <w:rFonts w:ascii="Times New Roman" w:eastAsia="Times New Roman" w:hAnsi="Times New Roman" w:cs="Times New Roman"/>
          <w:sz w:val="20"/>
          <w:szCs w:val="20"/>
          <w:highlight w:val="yellow"/>
        </w:rPr>
        <w:t>2601</w:t>
      </w:r>
      <w:r w:rsidR="003F765A" w:rsidRPr="00C15EE9">
        <w:rPr>
          <w:rFonts w:ascii="Times New Roman" w:eastAsia="Times New Roman" w:hAnsi="Times New Roman" w:cs="Times New Roman"/>
          <w:sz w:val="20"/>
          <w:szCs w:val="20"/>
          <w:highlight w:val="yellow"/>
        </w:rPr>
        <w:t>]</w:t>
      </w:r>
      <w:r w:rsidR="00244D61" w:rsidRPr="00244D61">
        <w:rPr>
          <w:rFonts w:ascii="Times New Roman" w:hAnsi="Times New Roman" w:cs="Times New Roman"/>
          <w:color w:val="000000"/>
          <w:sz w:val="20"/>
          <w:szCs w:val="20"/>
        </w:rPr>
        <w:t xml:space="preserve"> With these mechanisms, a non-AP MLD can receive basic information about the AP MLD and one or more APs of the AP MLD on a single link while the other STA(s) of the non-AP MLD are in doze state.</w:t>
      </w:r>
    </w:p>
    <w:p w14:paraId="0A235D4B" w14:textId="47AB4C87" w:rsidR="00244D61" w:rsidRPr="00AF7EA0" w:rsidRDefault="00FC0A96" w:rsidP="00CF3114">
      <w:pPr>
        <w:suppressAutoHyphens/>
        <w:autoSpaceDE w:val="0"/>
        <w:autoSpaceDN w:val="0"/>
        <w:adjustRightInd w:val="0"/>
        <w:spacing w:before="120" w:after="240" w:line="240" w:lineRule="auto"/>
        <w:jc w:val="both"/>
        <w:rPr>
          <w:rFonts w:ascii="Times New Roman" w:hAnsi="Times New Roman" w:cs="Times New Roman"/>
          <w:color w:val="000000"/>
          <w:sz w:val="20"/>
          <w:szCs w:val="20"/>
        </w:rPr>
      </w:pPr>
      <w:r w:rsidRPr="00C15EE9">
        <w:rPr>
          <w:rFonts w:ascii="Times New Roman" w:eastAsia="Times New Roman" w:hAnsi="Times New Roman" w:cs="Times New Roman"/>
          <w:sz w:val="20"/>
          <w:szCs w:val="20"/>
          <w:highlight w:val="yellow"/>
        </w:rPr>
        <w:t xml:space="preserve">[CID </w:t>
      </w:r>
      <w:r>
        <w:rPr>
          <w:rFonts w:ascii="Times New Roman" w:eastAsia="Times New Roman" w:hAnsi="Times New Roman" w:cs="Times New Roman"/>
          <w:sz w:val="20"/>
          <w:szCs w:val="20"/>
          <w:highlight w:val="yellow"/>
        </w:rPr>
        <w:t>1695, 3031</w:t>
      </w:r>
      <w:r w:rsidR="00F41D55">
        <w:rPr>
          <w:rFonts w:ascii="Times New Roman" w:eastAsia="Times New Roman" w:hAnsi="Times New Roman" w:cs="Times New Roman"/>
          <w:sz w:val="20"/>
          <w:szCs w:val="20"/>
          <w:highlight w:val="yellow"/>
        </w:rPr>
        <w:t>, 1168, 1479, 2252, 3032</w:t>
      </w:r>
      <w:r w:rsidRPr="00C15EE9">
        <w:rPr>
          <w:rFonts w:ascii="Times New Roman" w:eastAsia="Times New Roman" w:hAnsi="Times New Roman" w:cs="Times New Roman"/>
          <w:sz w:val="20"/>
          <w:szCs w:val="20"/>
          <w:highlight w:val="yellow"/>
        </w:rPr>
        <w:t>]</w:t>
      </w:r>
      <w:del w:id="95" w:author="Abhishek Patil" w:date="2021-02-15T13:47:00Z">
        <w:r w:rsidR="00244D61" w:rsidRPr="00AF7EA0" w:rsidDel="008A3D49">
          <w:rPr>
            <w:rFonts w:ascii="Times New Roman" w:hAnsi="Times New Roman" w:cs="Times New Roman"/>
            <w:color w:val="000000"/>
            <w:sz w:val="20"/>
            <w:szCs w:val="20"/>
          </w:rPr>
          <w:delText>NOTE 1—</w:delText>
        </w:r>
      </w:del>
      <w:r w:rsidR="00244D61" w:rsidRPr="00AF7EA0">
        <w:rPr>
          <w:rFonts w:ascii="Times New Roman" w:hAnsi="Times New Roman" w:cs="Times New Roman"/>
          <w:color w:val="000000"/>
          <w:sz w:val="20"/>
          <w:szCs w:val="20"/>
        </w:rPr>
        <w:t>A</w:t>
      </w:r>
      <w:ins w:id="96" w:author="Abhishek Patil" w:date="2021-02-15T13:49:00Z">
        <w:r w:rsidR="004D0263">
          <w:rPr>
            <w:rFonts w:ascii="Times New Roman" w:hAnsi="Times New Roman" w:cs="Times New Roman"/>
            <w:color w:val="000000"/>
            <w:sz w:val="20"/>
            <w:szCs w:val="20"/>
          </w:rPr>
          <w:t xml:space="preserve">n AP MLD </w:t>
        </w:r>
      </w:ins>
      <w:ins w:id="97" w:author="Abhishek Patil" w:date="2021-02-15T13:50:00Z">
        <w:r w:rsidR="00C66717">
          <w:rPr>
            <w:rFonts w:ascii="Times New Roman" w:hAnsi="Times New Roman" w:cs="Times New Roman"/>
            <w:color w:val="000000"/>
            <w:sz w:val="20"/>
            <w:szCs w:val="20"/>
          </w:rPr>
          <w:t xml:space="preserve">shall </w:t>
        </w:r>
      </w:ins>
      <w:ins w:id="98" w:author="Abhishek Patil" w:date="2021-02-15T13:49:00Z">
        <w:r w:rsidR="004D0263">
          <w:rPr>
            <w:rFonts w:ascii="Times New Roman" w:hAnsi="Times New Roman" w:cs="Times New Roman"/>
            <w:color w:val="000000"/>
            <w:sz w:val="20"/>
            <w:szCs w:val="20"/>
          </w:rPr>
          <w:t>assign a</w:t>
        </w:r>
      </w:ins>
      <w:r w:rsidR="00244D61" w:rsidRPr="00AF7EA0">
        <w:rPr>
          <w:rFonts w:ascii="Times New Roman" w:hAnsi="Times New Roman" w:cs="Times New Roman"/>
          <w:color w:val="000000"/>
          <w:sz w:val="20"/>
          <w:szCs w:val="20"/>
        </w:rPr>
        <w:t xml:space="preserve"> single AID </w:t>
      </w:r>
      <w:del w:id="99" w:author="Abhishek Patil" w:date="2021-02-15T13:49:00Z">
        <w:r w:rsidR="00244D61" w:rsidRPr="00AF7EA0" w:rsidDel="004D0263">
          <w:rPr>
            <w:rFonts w:ascii="Times New Roman" w:hAnsi="Times New Roman" w:cs="Times New Roman"/>
            <w:color w:val="000000"/>
            <w:sz w:val="20"/>
            <w:szCs w:val="20"/>
          </w:rPr>
          <w:delText xml:space="preserve">is assigned </w:delText>
        </w:r>
      </w:del>
      <w:r w:rsidR="00244D61" w:rsidRPr="00AF7EA0">
        <w:rPr>
          <w:rFonts w:ascii="Times New Roman" w:hAnsi="Times New Roman" w:cs="Times New Roman"/>
          <w:color w:val="000000"/>
          <w:sz w:val="20"/>
          <w:szCs w:val="20"/>
        </w:rPr>
        <w:t xml:space="preserve">to a non-AP MLD during multi-link setup (see </w:t>
      </w:r>
      <w:ins w:id="100" w:author="Abhishek Patil" w:date="2021-02-15T13:46:00Z">
        <w:r w:rsidR="00E82941" w:rsidRPr="00AF7EA0">
          <w:rPr>
            <w:rFonts w:ascii="Times New Roman" w:hAnsi="Times New Roman" w:cs="Times New Roman"/>
            <w:color w:val="000000"/>
            <w:sz w:val="20"/>
            <w:szCs w:val="20"/>
          </w:rPr>
          <w:t>35.3.10.4</w:t>
        </w:r>
      </w:ins>
      <w:del w:id="101" w:author="Abhishek Patil" w:date="2021-02-15T13:46:00Z">
        <w:r w:rsidR="00244D61" w:rsidRPr="00AF7EA0" w:rsidDel="00E82941">
          <w:rPr>
            <w:rFonts w:ascii="Times New Roman" w:hAnsi="Times New Roman" w:cs="Times New Roman"/>
            <w:color w:val="000000"/>
            <w:sz w:val="20"/>
            <w:szCs w:val="20"/>
          </w:rPr>
          <w:delText>35.3.5 (Multi-link (re)setup)</w:delText>
        </w:r>
      </w:del>
      <w:r w:rsidR="00244D61" w:rsidRPr="00AF7EA0">
        <w:rPr>
          <w:rFonts w:ascii="Times New Roman" w:hAnsi="Times New Roman" w:cs="Times New Roman"/>
          <w:color w:val="000000"/>
          <w:sz w:val="20"/>
          <w:szCs w:val="20"/>
        </w:rPr>
        <w:t>)</w:t>
      </w:r>
      <w:del w:id="102" w:author="Abhishek Patil" w:date="2021-02-15T13:47:00Z">
        <w:r w:rsidR="00244D61" w:rsidRPr="00AF7EA0" w:rsidDel="008A3D49">
          <w:rPr>
            <w:rFonts w:ascii="Times New Roman" w:hAnsi="Times New Roman" w:cs="Times New Roman"/>
            <w:color w:val="000000"/>
            <w:sz w:val="20"/>
            <w:szCs w:val="20"/>
          </w:rPr>
          <w:delText>. Therefore</w:delText>
        </w:r>
      </w:del>
      <w:del w:id="103" w:author="Abhishek Patil" w:date="2021-02-22T11:45:00Z">
        <w:r w:rsidR="00244D61" w:rsidRPr="00AF7EA0" w:rsidDel="00AA0643">
          <w:rPr>
            <w:rFonts w:ascii="Times New Roman" w:hAnsi="Times New Roman" w:cs="Times New Roman"/>
            <w:color w:val="000000"/>
            <w:sz w:val="20"/>
            <w:szCs w:val="20"/>
          </w:rPr>
          <w:delText>,</w:delText>
        </w:r>
      </w:del>
      <w:r w:rsidR="00244D61" w:rsidRPr="00AF7EA0">
        <w:rPr>
          <w:rFonts w:ascii="Times New Roman" w:hAnsi="Times New Roman" w:cs="Times New Roman"/>
          <w:color w:val="000000"/>
          <w:sz w:val="20"/>
          <w:szCs w:val="20"/>
        </w:rPr>
        <w:t xml:space="preserve"> </w:t>
      </w:r>
      <w:ins w:id="104" w:author="Abhishek Patil" w:date="2021-02-20T09:51:00Z">
        <w:r w:rsidR="00E9593E" w:rsidRPr="00AF7EA0">
          <w:rPr>
            <w:rFonts w:ascii="Times New Roman" w:hAnsi="Times New Roman" w:cs="Times New Roman"/>
            <w:color w:val="000000"/>
            <w:sz w:val="20"/>
            <w:szCs w:val="20"/>
          </w:rPr>
          <w:t xml:space="preserve">and </w:t>
        </w:r>
      </w:ins>
      <w:r w:rsidR="00244D61" w:rsidRPr="00AF7EA0">
        <w:rPr>
          <w:rFonts w:ascii="Times New Roman" w:hAnsi="Times New Roman" w:cs="Times New Roman"/>
          <w:color w:val="000000"/>
          <w:sz w:val="20"/>
          <w:szCs w:val="20"/>
        </w:rPr>
        <w:t xml:space="preserve">the traffic indication for the non-AP MLD </w:t>
      </w:r>
      <w:ins w:id="105" w:author="Abhishek Patil" w:date="2021-02-15T13:48:00Z">
        <w:r w:rsidR="008A3D49" w:rsidRPr="00AF7EA0">
          <w:rPr>
            <w:rFonts w:ascii="Times New Roman" w:hAnsi="Times New Roman" w:cs="Times New Roman"/>
            <w:color w:val="000000"/>
            <w:sz w:val="20"/>
            <w:szCs w:val="20"/>
          </w:rPr>
          <w:t xml:space="preserve">shall be </w:t>
        </w:r>
      </w:ins>
      <w:del w:id="106" w:author="Abhishek Patil" w:date="2021-02-15T13:48:00Z">
        <w:r w:rsidR="00244D61" w:rsidRPr="00AF7EA0" w:rsidDel="008A3D49">
          <w:rPr>
            <w:rFonts w:ascii="Times New Roman" w:hAnsi="Times New Roman" w:cs="Times New Roman"/>
            <w:color w:val="000000"/>
            <w:sz w:val="20"/>
            <w:szCs w:val="20"/>
          </w:rPr>
          <w:delText xml:space="preserve">is </w:delText>
        </w:r>
      </w:del>
      <w:del w:id="107" w:author="Abhishek Patil" w:date="2021-02-22T11:47:00Z">
        <w:r w:rsidR="00244D61" w:rsidRPr="00AF7EA0" w:rsidDel="004F6DEF">
          <w:rPr>
            <w:rFonts w:ascii="Times New Roman" w:hAnsi="Times New Roman" w:cs="Times New Roman"/>
            <w:color w:val="000000"/>
            <w:sz w:val="20"/>
            <w:szCs w:val="20"/>
          </w:rPr>
          <w:delText xml:space="preserve">consistent </w:delText>
        </w:r>
      </w:del>
      <w:ins w:id="108" w:author="Abhishek Patil" w:date="2021-02-22T11:47:00Z">
        <w:r w:rsidR="004F6DEF">
          <w:rPr>
            <w:rFonts w:ascii="Times New Roman" w:hAnsi="Times New Roman" w:cs="Times New Roman"/>
            <w:color w:val="000000"/>
            <w:sz w:val="20"/>
            <w:szCs w:val="20"/>
          </w:rPr>
          <w:t>identical</w:t>
        </w:r>
        <w:r w:rsidR="004F6DEF" w:rsidRPr="00AF7EA0">
          <w:rPr>
            <w:rFonts w:ascii="Times New Roman" w:hAnsi="Times New Roman" w:cs="Times New Roman"/>
            <w:color w:val="000000"/>
            <w:sz w:val="20"/>
            <w:szCs w:val="20"/>
          </w:rPr>
          <w:t xml:space="preserve"> </w:t>
        </w:r>
      </w:ins>
      <w:r w:rsidR="00244D61" w:rsidRPr="00AF7EA0">
        <w:rPr>
          <w:rFonts w:ascii="Times New Roman" w:hAnsi="Times New Roman" w:cs="Times New Roman"/>
          <w:color w:val="000000"/>
          <w:sz w:val="20"/>
          <w:szCs w:val="20"/>
        </w:rPr>
        <w:t xml:space="preserve">across </w:t>
      </w:r>
      <w:ins w:id="109" w:author="Abhishek Patil" w:date="2021-02-15T13:48:00Z">
        <w:r w:rsidR="00AF7EA0" w:rsidRPr="00AF7EA0">
          <w:rPr>
            <w:rFonts w:ascii="Times New Roman" w:hAnsi="Times New Roman" w:cs="Times New Roman"/>
            <w:color w:val="000000"/>
            <w:sz w:val="20"/>
            <w:szCs w:val="20"/>
          </w:rPr>
          <w:t xml:space="preserve">the </w:t>
        </w:r>
      </w:ins>
      <w:r w:rsidR="00244D61" w:rsidRPr="00AF7EA0">
        <w:rPr>
          <w:rFonts w:ascii="Times New Roman" w:hAnsi="Times New Roman" w:cs="Times New Roman"/>
          <w:color w:val="000000"/>
          <w:sz w:val="20"/>
          <w:szCs w:val="20"/>
        </w:rPr>
        <w:t>Beacon frames transmitted by different APs of the same AP MLD.</w:t>
      </w:r>
    </w:p>
    <w:p w14:paraId="2D7A5BCC" w14:textId="63235A90" w:rsidR="009E6D3E" w:rsidRDefault="00F41D55" w:rsidP="00244D61">
      <w:pPr>
        <w:rPr>
          <w:rFonts w:ascii="Times New Roman" w:hAnsi="Times New Roman" w:cs="Times New Roman"/>
          <w:color w:val="000000"/>
          <w:sz w:val="18"/>
          <w:szCs w:val="18"/>
        </w:rPr>
      </w:pPr>
      <w:r w:rsidRPr="00C15EE9">
        <w:rPr>
          <w:rFonts w:ascii="Times New Roman" w:eastAsia="Times New Roman" w:hAnsi="Times New Roman" w:cs="Times New Roman"/>
          <w:sz w:val="20"/>
          <w:szCs w:val="20"/>
          <w:highlight w:val="yellow"/>
        </w:rPr>
        <w:t xml:space="preserve">[CID </w:t>
      </w:r>
      <w:r>
        <w:rPr>
          <w:rFonts w:ascii="Times New Roman" w:eastAsia="Times New Roman" w:hAnsi="Times New Roman" w:cs="Times New Roman"/>
          <w:sz w:val="20"/>
          <w:szCs w:val="20"/>
          <w:highlight w:val="yellow"/>
        </w:rPr>
        <w:t xml:space="preserve">1695, </w:t>
      </w:r>
      <w:proofErr w:type="gramStart"/>
      <w:r>
        <w:rPr>
          <w:rFonts w:ascii="Times New Roman" w:eastAsia="Times New Roman" w:hAnsi="Times New Roman" w:cs="Times New Roman"/>
          <w:sz w:val="20"/>
          <w:szCs w:val="20"/>
          <w:highlight w:val="yellow"/>
        </w:rPr>
        <w:t>3031</w:t>
      </w:r>
      <w:r w:rsidRPr="00C15EE9">
        <w:rPr>
          <w:rFonts w:ascii="Times New Roman" w:eastAsia="Times New Roman" w:hAnsi="Times New Roman" w:cs="Times New Roman"/>
          <w:sz w:val="20"/>
          <w:szCs w:val="20"/>
          <w:highlight w:val="yellow"/>
        </w:rPr>
        <w:t>]</w:t>
      </w:r>
      <w:r w:rsidR="00244D61" w:rsidRPr="00244D61">
        <w:rPr>
          <w:rFonts w:ascii="Times New Roman" w:hAnsi="Times New Roman" w:cs="Times New Roman"/>
          <w:color w:val="000000"/>
          <w:sz w:val="18"/>
          <w:szCs w:val="18"/>
        </w:rPr>
        <w:t>NOTE</w:t>
      </w:r>
      <w:proofErr w:type="gramEnd"/>
      <w:r w:rsidR="00244D61" w:rsidRPr="00244D61">
        <w:rPr>
          <w:rFonts w:ascii="Times New Roman" w:hAnsi="Times New Roman" w:cs="Times New Roman"/>
          <w:color w:val="000000"/>
          <w:sz w:val="18"/>
          <w:szCs w:val="18"/>
        </w:rPr>
        <w:t xml:space="preserve"> </w:t>
      </w:r>
      <w:del w:id="110" w:author="Abhishek Patil" w:date="2021-02-15T13:48:00Z">
        <w:r w:rsidR="00244D61" w:rsidRPr="00244D61" w:rsidDel="00AF7EA0">
          <w:rPr>
            <w:rFonts w:ascii="Times New Roman" w:hAnsi="Times New Roman" w:cs="Times New Roman"/>
            <w:color w:val="000000"/>
            <w:sz w:val="18"/>
            <w:szCs w:val="18"/>
          </w:rPr>
          <w:delText>2</w:delText>
        </w:r>
      </w:del>
      <w:r w:rsidR="00244D61" w:rsidRPr="00244D61">
        <w:rPr>
          <w:rFonts w:ascii="Times New Roman" w:hAnsi="Times New Roman" w:cs="Times New Roman"/>
          <w:color w:val="000000"/>
          <w:sz w:val="18"/>
          <w:szCs w:val="18"/>
        </w:rPr>
        <w:t>—Each AP of an AP MLD provides a critical updates indication when there is an update to the BSS parameters for another AP of the AP MLD (see 35.3.8 (BSS parameter critical update procedure)).</w:t>
      </w:r>
    </w:p>
    <w:p w14:paraId="482AB2AB" w14:textId="6A15E7BE" w:rsidR="005C3F00" w:rsidRDefault="005C3F00" w:rsidP="00244D61">
      <w:pPr>
        <w:rPr>
          <w:rFonts w:ascii="Times New Roman" w:eastAsia="Times New Roman" w:hAnsi="Times New Roman" w:cs="Times New Roman"/>
          <w:color w:val="000000"/>
          <w:spacing w:val="-2"/>
          <w:w w:val="0"/>
          <w:sz w:val="20"/>
          <w:szCs w:val="20"/>
        </w:rPr>
      </w:pPr>
    </w:p>
    <w:p w14:paraId="65684C2C" w14:textId="77777777" w:rsidR="009646D7" w:rsidRDefault="009646D7" w:rsidP="00244D61">
      <w:pPr>
        <w:rPr>
          <w:rFonts w:ascii="Times New Roman" w:eastAsia="Times New Roman" w:hAnsi="Times New Roman" w:cs="Times New Roman"/>
          <w:color w:val="000000"/>
          <w:spacing w:val="-2"/>
          <w:w w:val="0"/>
          <w:sz w:val="20"/>
          <w:szCs w:val="20"/>
        </w:rPr>
      </w:pPr>
    </w:p>
    <w:p w14:paraId="0A353CAB" w14:textId="4D342B61" w:rsidR="00DC1602" w:rsidRPr="00E52BA2" w:rsidRDefault="00E52BA2" w:rsidP="00E52BA2">
      <w:pPr>
        <w:widowControl w:val="0"/>
        <w:tabs>
          <w:tab w:val="left" w:pos="659"/>
        </w:tabs>
        <w:kinsoku w:val="0"/>
        <w:overflowPunct w:val="0"/>
        <w:autoSpaceDE w:val="0"/>
        <w:autoSpaceDN w:val="0"/>
        <w:adjustRightInd w:val="0"/>
        <w:spacing w:after="0" w:line="212" w:lineRule="exact"/>
        <w:outlineLvl w:val="2"/>
        <w:rPr>
          <w:rFonts w:ascii="Arial" w:eastAsia="Times New Roman" w:hAnsi="Arial" w:cs="Arial"/>
          <w:b/>
          <w:bCs/>
          <w:sz w:val="20"/>
          <w:szCs w:val="20"/>
        </w:rPr>
      </w:pPr>
      <w:bookmarkStart w:id="111" w:name="35.3.10.3_MLD_max_idle_period_management"/>
      <w:bookmarkEnd w:id="111"/>
      <w:r>
        <w:rPr>
          <w:rFonts w:ascii="Arial" w:eastAsia="Times New Roman" w:hAnsi="Arial" w:cs="Arial"/>
          <w:b/>
          <w:bCs/>
          <w:sz w:val="20"/>
          <w:szCs w:val="20"/>
        </w:rPr>
        <w:t>35.3.</w:t>
      </w:r>
      <w:r w:rsidR="00457B12">
        <w:rPr>
          <w:rFonts w:ascii="Arial" w:eastAsia="Times New Roman" w:hAnsi="Arial" w:cs="Arial"/>
          <w:b/>
          <w:bCs/>
          <w:sz w:val="20"/>
          <w:szCs w:val="20"/>
        </w:rPr>
        <w:t>10.3</w:t>
      </w:r>
      <w:r w:rsidR="00457B12">
        <w:rPr>
          <w:rFonts w:ascii="Arial" w:eastAsia="Times New Roman" w:hAnsi="Arial" w:cs="Arial"/>
          <w:b/>
          <w:bCs/>
          <w:sz w:val="20"/>
          <w:szCs w:val="20"/>
        </w:rPr>
        <w:tab/>
      </w:r>
      <w:r w:rsidR="00DC1602" w:rsidRPr="00DC1602">
        <w:rPr>
          <w:rFonts w:ascii="Arial" w:eastAsia="Times New Roman" w:hAnsi="Arial" w:cs="Arial"/>
          <w:b/>
          <w:bCs/>
          <w:sz w:val="20"/>
          <w:szCs w:val="20"/>
        </w:rPr>
        <w:t>MLD max idle period</w:t>
      </w:r>
      <w:r w:rsidR="00DC1602" w:rsidRPr="00DC1602">
        <w:rPr>
          <w:rFonts w:ascii="Arial" w:eastAsia="Times New Roman" w:hAnsi="Arial" w:cs="Arial"/>
          <w:b/>
          <w:bCs/>
          <w:spacing w:val="-2"/>
          <w:sz w:val="20"/>
          <w:szCs w:val="20"/>
        </w:rPr>
        <w:t xml:space="preserve"> </w:t>
      </w:r>
      <w:r w:rsidR="00DC1602" w:rsidRPr="00DC1602">
        <w:rPr>
          <w:rFonts w:ascii="Arial" w:eastAsia="Times New Roman" w:hAnsi="Arial" w:cs="Arial"/>
          <w:b/>
          <w:bCs/>
          <w:sz w:val="20"/>
          <w:szCs w:val="20"/>
        </w:rPr>
        <w:t>management</w:t>
      </w:r>
    </w:p>
    <w:p w14:paraId="38A3B2E2" w14:textId="77777777" w:rsidR="00F6418B" w:rsidRPr="00B972BE" w:rsidRDefault="00F6418B" w:rsidP="00F6418B">
      <w:pPr>
        <w:spacing w:before="120" w:after="0" w:line="240" w:lineRule="auto"/>
        <w:rPr>
          <w:rFonts w:ascii="Times New Roman" w:eastAsia="Times New Roman" w:hAnsi="Times New Roman" w:cs="Times New Roman"/>
          <w:b/>
          <w:bCs/>
          <w:i/>
          <w:iCs/>
          <w:color w:val="000000"/>
          <w:spacing w:val="-2"/>
          <w:sz w:val="20"/>
          <w:szCs w:val="20"/>
        </w:rPr>
      </w:pPr>
      <w:proofErr w:type="spellStart"/>
      <w:r w:rsidRPr="00B972BE">
        <w:rPr>
          <w:rFonts w:ascii="Times New Roman" w:eastAsia="Times New Roman" w:hAnsi="Times New Roman" w:cs="Times New Roman"/>
          <w:b/>
          <w:bCs/>
          <w:i/>
          <w:iCs/>
          <w:color w:val="000000"/>
          <w:spacing w:val="-2"/>
          <w:sz w:val="20"/>
          <w:szCs w:val="20"/>
          <w:highlight w:val="yellow"/>
        </w:rPr>
        <w:lastRenderedPageBreak/>
        <w:t>TGbe</w:t>
      </w:r>
      <w:proofErr w:type="spellEnd"/>
      <w:r w:rsidRPr="00B972BE">
        <w:rPr>
          <w:rFonts w:ascii="Times New Roman" w:eastAsia="Times New Roman" w:hAnsi="Times New Roman" w:cs="Times New Roman"/>
          <w:b/>
          <w:bCs/>
          <w:i/>
          <w:iCs/>
          <w:color w:val="000000"/>
          <w:spacing w:val="-2"/>
          <w:sz w:val="20"/>
          <w:szCs w:val="20"/>
          <w:highlight w:val="yellow"/>
        </w:rPr>
        <w:t xml:space="preserve"> editor: Please </w:t>
      </w:r>
      <w:r>
        <w:rPr>
          <w:rFonts w:ascii="Times New Roman" w:eastAsia="Times New Roman" w:hAnsi="Times New Roman" w:cs="Times New Roman"/>
          <w:b/>
          <w:bCs/>
          <w:i/>
          <w:iCs/>
          <w:color w:val="000000"/>
          <w:spacing w:val="-2"/>
          <w:sz w:val="20"/>
          <w:szCs w:val="20"/>
          <w:highlight w:val="yellow"/>
        </w:rPr>
        <w:t>modify</w:t>
      </w:r>
      <w:r w:rsidRPr="00B972BE">
        <w:rPr>
          <w:rFonts w:ascii="Times New Roman" w:eastAsia="Times New Roman" w:hAnsi="Times New Roman" w:cs="Times New Roman"/>
          <w:b/>
          <w:bCs/>
          <w:i/>
          <w:iCs/>
          <w:color w:val="000000"/>
          <w:spacing w:val="-2"/>
          <w:sz w:val="20"/>
          <w:szCs w:val="20"/>
          <w:highlight w:val="yellow"/>
        </w:rPr>
        <w:t xml:space="preserve"> </w:t>
      </w:r>
      <w:r>
        <w:rPr>
          <w:rFonts w:ascii="Times New Roman" w:eastAsia="Times New Roman" w:hAnsi="Times New Roman" w:cs="Times New Roman"/>
          <w:b/>
          <w:bCs/>
          <w:i/>
          <w:iCs/>
          <w:color w:val="000000"/>
          <w:spacing w:val="-2"/>
          <w:sz w:val="20"/>
          <w:szCs w:val="20"/>
          <w:highlight w:val="yellow"/>
        </w:rPr>
        <w:t xml:space="preserve">this </w:t>
      </w:r>
      <w:r w:rsidRPr="00B972BE">
        <w:rPr>
          <w:rFonts w:ascii="Times New Roman" w:eastAsia="Times New Roman" w:hAnsi="Times New Roman" w:cs="Times New Roman"/>
          <w:b/>
          <w:bCs/>
          <w:i/>
          <w:iCs/>
          <w:color w:val="000000"/>
          <w:spacing w:val="-2"/>
          <w:sz w:val="20"/>
          <w:szCs w:val="20"/>
          <w:highlight w:val="yellow"/>
        </w:rPr>
        <w:t>subclause</w:t>
      </w:r>
      <w:r>
        <w:rPr>
          <w:rFonts w:ascii="Times New Roman" w:eastAsia="Times New Roman" w:hAnsi="Times New Roman" w:cs="Times New Roman"/>
          <w:b/>
          <w:bCs/>
          <w:i/>
          <w:iCs/>
          <w:color w:val="000000"/>
          <w:spacing w:val="-2"/>
          <w:sz w:val="20"/>
          <w:szCs w:val="20"/>
          <w:highlight w:val="yellow"/>
        </w:rPr>
        <w:t xml:space="preserve"> as shown below</w:t>
      </w:r>
      <w:r w:rsidRPr="00B972BE">
        <w:rPr>
          <w:rFonts w:ascii="Times New Roman" w:eastAsia="Times New Roman" w:hAnsi="Times New Roman" w:cs="Times New Roman"/>
          <w:b/>
          <w:bCs/>
          <w:i/>
          <w:iCs/>
          <w:color w:val="000000"/>
          <w:spacing w:val="-2"/>
          <w:sz w:val="20"/>
          <w:szCs w:val="20"/>
          <w:highlight w:val="yellow"/>
        </w:rPr>
        <w:t>:</w:t>
      </w:r>
    </w:p>
    <w:p w14:paraId="63F2AD2C" w14:textId="0228F292" w:rsidR="00860CB7" w:rsidRDefault="00D62010" w:rsidP="00B43F7F">
      <w:pPr>
        <w:widowControl w:val="0"/>
        <w:tabs>
          <w:tab w:val="left" w:pos="660"/>
        </w:tabs>
        <w:suppressAutoHyphens/>
        <w:kinsoku w:val="0"/>
        <w:overflowPunct w:val="0"/>
        <w:autoSpaceDE w:val="0"/>
        <w:autoSpaceDN w:val="0"/>
        <w:adjustRightInd w:val="0"/>
        <w:spacing w:before="120" w:after="0" w:line="243" w:lineRule="exact"/>
        <w:jc w:val="both"/>
        <w:rPr>
          <w:ins w:id="112" w:author="Abhishek Patil" w:date="2021-02-15T14:33:00Z"/>
          <w:rFonts w:ascii="Times New Roman" w:eastAsia="Times New Roman" w:hAnsi="Times New Roman" w:cs="Times New Roman"/>
          <w:sz w:val="20"/>
          <w:szCs w:val="20"/>
        </w:rPr>
      </w:pPr>
      <w:r w:rsidRPr="00C15EE9">
        <w:rPr>
          <w:rFonts w:ascii="Times New Roman" w:eastAsia="Times New Roman" w:hAnsi="Times New Roman" w:cs="Times New Roman"/>
          <w:sz w:val="20"/>
          <w:szCs w:val="20"/>
          <w:highlight w:val="yellow"/>
        </w:rPr>
        <w:t xml:space="preserve">[CID </w:t>
      </w:r>
      <w:r w:rsidR="0012289E">
        <w:rPr>
          <w:rFonts w:ascii="Times New Roman" w:eastAsia="Times New Roman" w:hAnsi="Times New Roman" w:cs="Times New Roman"/>
          <w:sz w:val="20"/>
          <w:szCs w:val="20"/>
          <w:highlight w:val="yellow"/>
        </w:rPr>
        <w:t xml:space="preserve">1027, </w:t>
      </w:r>
      <w:r>
        <w:rPr>
          <w:rFonts w:ascii="Times New Roman" w:eastAsia="Times New Roman" w:hAnsi="Times New Roman" w:cs="Times New Roman"/>
          <w:sz w:val="20"/>
          <w:szCs w:val="20"/>
          <w:highlight w:val="yellow"/>
        </w:rPr>
        <w:t>1818</w:t>
      </w:r>
      <w:r w:rsidR="00B646AD">
        <w:rPr>
          <w:rFonts w:ascii="Times New Roman" w:eastAsia="Times New Roman" w:hAnsi="Times New Roman" w:cs="Times New Roman"/>
          <w:sz w:val="20"/>
          <w:szCs w:val="20"/>
          <w:highlight w:val="yellow"/>
        </w:rPr>
        <w:t>, 2301, 1696</w:t>
      </w:r>
      <w:r w:rsidR="002E6667">
        <w:rPr>
          <w:rFonts w:ascii="Times New Roman" w:eastAsia="Times New Roman" w:hAnsi="Times New Roman" w:cs="Times New Roman"/>
          <w:sz w:val="20"/>
          <w:szCs w:val="20"/>
          <w:highlight w:val="yellow"/>
        </w:rPr>
        <w:t>, 3203</w:t>
      </w:r>
      <w:r w:rsidRPr="00C15EE9">
        <w:rPr>
          <w:rFonts w:ascii="Times New Roman" w:eastAsia="Times New Roman" w:hAnsi="Times New Roman" w:cs="Times New Roman"/>
          <w:sz w:val="20"/>
          <w:szCs w:val="20"/>
          <w:highlight w:val="yellow"/>
        </w:rPr>
        <w:t>]</w:t>
      </w:r>
      <w:ins w:id="113" w:author="Abhishek Patil" w:date="2021-02-15T14:32:00Z">
        <w:r w:rsidR="00F82867">
          <w:rPr>
            <w:rFonts w:ascii="Times New Roman" w:eastAsia="Times New Roman" w:hAnsi="Times New Roman" w:cs="Times New Roman"/>
            <w:sz w:val="20"/>
            <w:szCs w:val="20"/>
          </w:rPr>
          <w:t xml:space="preserve">During multi-link </w:t>
        </w:r>
      </w:ins>
      <w:ins w:id="114" w:author="Abhishek Patil" w:date="2021-02-20T09:45:00Z">
        <w:r w:rsidR="001F43B3">
          <w:rPr>
            <w:rFonts w:ascii="Times New Roman" w:eastAsia="Times New Roman" w:hAnsi="Times New Roman" w:cs="Times New Roman"/>
            <w:sz w:val="20"/>
            <w:szCs w:val="20"/>
          </w:rPr>
          <w:t>setup</w:t>
        </w:r>
      </w:ins>
      <w:ins w:id="115" w:author="Abhishek Patil" w:date="2021-02-15T14:32:00Z">
        <w:r w:rsidR="00F82867">
          <w:rPr>
            <w:rFonts w:ascii="Times New Roman" w:eastAsia="Times New Roman" w:hAnsi="Times New Roman" w:cs="Times New Roman"/>
            <w:sz w:val="20"/>
            <w:szCs w:val="20"/>
          </w:rPr>
          <w:t>, if the AP of an AP MLD include</w:t>
        </w:r>
      </w:ins>
      <w:ins w:id="116" w:author="Abhishek Patil" w:date="2021-02-15T14:33:00Z">
        <w:r w:rsidR="00F82867">
          <w:rPr>
            <w:rFonts w:ascii="Times New Roman" w:eastAsia="Times New Roman" w:hAnsi="Times New Roman" w:cs="Times New Roman"/>
            <w:sz w:val="20"/>
            <w:szCs w:val="20"/>
          </w:rPr>
          <w:t xml:space="preserve">s </w:t>
        </w:r>
      </w:ins>
      <w:ins w:id="117" w:author="Abhishek Patil" w:date="2021-02-22T11:47:00Z">
        <w:r w:rsidR="00D14077">
          <w:rPr>
            <w:rFonts w:ascii="Times New Roman" w:eastAsia="Times New Roman" w:hAnsi="Times New Roman" w:cs="Times New Roman"/>
            <w:sz w:val="20"/>
            <w:szCs w:val="20"/>
          </w:rPr>
          <w:t xml:space="preserve">a </w:t>
        </w:r>
      </w:ins>
      <w:ins w:id="118" w:author="Abhishek Patil" w:date="2021-02-15T14:33:00Z">
        <w:r w:rsidR="00F82867">
          <w:rPr>
            <w:rFonts w:ascii="Times New Roman" w:eastAsia="Times New Roman" w:hAnsi="Times New Roman" w:cs="Times New Roman"/>
            <w:sz w:val="20"/>
            <w:szCs w:val="20"/>
          </w:rPr>
          <w:t xml:space="preserve">BSS Max Idle Period element in the (Re)Association Response frame, then the </w:t>
        </w:r>
      </w:ins>
      <w:ins w:id="119" w:author="Abhishek Patil" w:date="2021-02-15T14:35:00Z">
        <w:r w:rsidR="00232278">
          <w:rPr>
            <w:rFonts w:ascii="Times New Roman" w:eastAsia="Times New Roman" w:hAnsi="Times New Roman" w:cs="Times New Roman"/>
            <w:sz w:val="20"/>
            <w:szCs w:val="20"/>
          </w:rPr>
          <w:t xml:space="preserve">value carried in the </w:t>
        </w:r>
      </w:ins>
      <w:ins w:id="120" w:author="Abhishek Patil" w:date="2021-02-15T14:34:00Z">
        <w:r w:rsidR="00232278">
          <w:rPr>
            <w:rFonts w:ascii="Times New Roman" w:eastAsia="Times New Roman" w:hAnsi="Times New Roman" w:cs="Times New Roman"/>
            <w:sz w:val="20"/>
            <w:szCs w:val="20"/>
          </w:rPr>
          <w:t xml:space="preserve">Max Idle Period </w:t>
        </w:r>
      </w:ins>
      <w:ins w:id="121" w:author="Abhishek Patil" w:date="2021-02-15T14:35:00Z">
        <w:r w:rsidR="00232278">
          <w:rPr>
            <w:rFonts w:ascii="Times New Roman" w:eastAsia="Times New Roman" w:hAnsi="Times New Roman" w:cs="Times New Roman"/>
            <w:sz w:val="20"/>
            <w:szCs w:val="20"/>
          </w:rPr>
          <w:t>field</w:t>
        </w:r>
      </w:ins>
      <w:ins w:id="122" w:author="Abhishek Patil" w:date="2021-02-15T14:33:00Z">
        <w:r w:rsidR="00F82867">
          <w:rPr>
            <w:rFonts w:ascii="Times New Roman" w:eastAsia="Times New Roman" w:hAnsi="Times New Roman" w:cs="Times New Roman"/>
            <w:sz w:val="20"/>
            <w:szCs w:val="20"/>
          </w:rPr>
          <w:t xml:space="preserve"> </w:t>
        </w:r>
      </w:ins>
      <w:ins w:id="123" w:author="Abhishek Patil" w:date="2021-02-15T14:35:00Z">
        <w:r w:rsidR="00232278">
          <w:rPr>
            <w:rFonts w:ascii="Times New Roman" w:eastAsia="Times New Roman" w:hAnsi="Times New Roman" w:cs="Times New Roman"/>
            <w:sz w:val="20"/>
            <w:szCs w:val="20"/>
          </w:rPr>
          <w:t>is applied</w:t>
        </w:r>
      </w:ins>
      <w:ins w:id="124" w:author="Abhishek Patil" w:date="2021-02-15T14:33:00Z">
        <w:r w:rsidR="00F82867">
          <w:rPr>
            <w:rFonts w:ascii="Times New Roman" w:eastAsia="Times New Roman" w:hAnsi="Times New Roman" w:cs="Times New Roman"/>
            <w:sz w:val="20"/>
            <w:szCs w:val="20"/>
          </w:rPr>
          <w:t xml:space="preserve"> </w:t>
        </w:r>
        <w:r w:rsidR="00860CB7">
          <w:rPr>
            <w:rFonts w:ascii="Times New Roman" w:eastAsia="Times New Roman" w:hAnsi="Times New Roman" w:cs="Times New Roman"/>
            <w:sz w:val="20"/>
            <w:szCs w:val="20"/>
          </w:rPr>
          <w:t>at the MLD level.</w:t>
        </w:r>
      </w:ins>
      <w:ins w:id="125" w:author="Abhishek Patil" w:date="2021-02-15T14:34:00Z">
        <w:r w:rsidR="00804A09">
          <w:rPr>
            <w:rFonts w:ascii="Times New Roman" w:eastAsia="Times New Roman" w:hAnsi="Times New Roman" w:cs="Times New Roman"/>
            <w:sz w:val="20"/>
            <w:szCs w:val="20"/>
          </w:rPr>
          <w:t xml:space="preserve"> The value chosen by the AP MLD is the value that it </w:t>
        </w:r>
      </w:ins>
      <w:ins w:id="126" w:author="Abhishek Patil" w:date="2021-02-15T14:50:00Z">
        <w:r w:rsidR="004F6A34">
          <w:rPr>
            <w:rFonts w:ascii="Times New Roman" w:eastAsia="Times New Roman" w:hAnsi="Times New Roman" w:cs="Times New Roman"/>
            <w:sz w:val="20"/>
            <w:szCs w:val="20"/>
          </w:rPr>
          <w:t>will use in making disassociation decisions based on the timeout value carried in this field.</w:t>
        </w:r>
        <w:r w:rsidR="00285448">
          <w:rPr>
            <w:rFonts w:ascii="Times New Roman" w:eastAsia="Times New Roman" w:hAnsi="Times New Roman" w:cs="Times New Roman"/>
            <w:sz w:val="20"/>
            <w:szCs w:val="20"/>
          </w:rPr>
          <w:t xml:space="preserve"> An AP MLD may provide different </w:t>
        </w:r>
      </w:ins>
      <w:ins w:id="127" w:author="Abhishek Patil" w:date="2021-02-15T14:58:00Z">
        <w:r w:rsidR="00A46161" w:rsidRPr="00DC1602">
          <w:rPr>
            <w:rFonts w:ascii="Times New Roman" w:eastAsia="Times New Roman" w:hAnsi="Times New Roman" w:cs="Times New Roman"/>
            <w:sz w:val="20"/>
            <w:szCs w:val="20"/>
          </w:rPr>
          <w:t>BSS</w:t>
        </w:r>
      </w:ins>
      <w:ins w:id="128" w:author="Abhishek Patil" w:date="2021-02-22T13:41:00Z">
        <w:r w:rsidR="009D0467">
          <w:rPr>
            <w:rFonts w:ascii="Times New Roman" w:eastAsia="Times New Roman" w:hAnsi="Times New Roman" w:cs="Times New Roman"/>
            <w:sz w:val="20"/>
            <w:szCs w:val="20"/>
          </w:rPr>
          <w:t xml:space="preserve"> </w:t>
        </w:r>
      </w:ins>
      <w:ins w:id="129" w:author="Abhishek Patil" w:date="2021-02-15T14:58:00Z">
        <w:r w:rsidR="00A46161" w:rsidRPr="00DC1602">
          <w:rPr>
            <w:rFonts w:ascii="Times New Roman" w:eastAsia="Times New Roman" w:hAnsi="Times New Roman" w:cs="Times New Roman"/>
            <w:sz w:val="20"/>
            <w:szCs w:val="20"/>
          </w:rPr>
          <w:t>Max</w:t>
        </w:r>
      </w:ins>
      <w:ins w:id="130" w:author="Abhishek Patil" w:date="2021-02-22T13:41:00Z">
        <w:r w:rsidR="009D0467">
          <w:rPr>
            <w:rFonts w:ascii="Times New Roman" w:eastAsia="Times New Roman" w:hAnsi="Times New Roman" w:cs="Times New Roman"/>
            <w:sz w:val="20"/>
            <w:szCs w:val="20"/>
          </w:rPr>
          <w:t xml:space="preserve"> </w:t>
        </w:r>
      </w:ins>
      <w:ins w:id="131" w:author="Abhishek Patil" w:date="2021-02-15T14:58:00Z">
        <w:r w:rsidR="00A46161" w:rsidRPr="00DC1602">
          <w:rPr>
            <w:rFonts w:ascii="Times New Roman" w:eastAsia="Times New Roman" w:hAnsi="Times New Roman" w:cs="Times New Roman"/>
            <w:sz w:val="20"/>
            <w:szCs w:val="20"/>
          </w:rPr>
          <w:t>Idle</w:t>
        </w:r>
      </w:ins>
      <w:ins w:id="132" w:author="Abhishek Patil" w:date="2021-02-22T13:41:00Z">
        <w:r w:rsidR="009D0467">
          <w:rPr>
            <w:rFonts w:ascii="Times New Roman" w:eastAsia="Times New Roman" w:hAnsi="Times New Roman" w:cs="Times New Roman"/>
            <w:sz w:val="20"/>
            <w:szCs w:val="20"/>
          </w:rPr>
          <w:t xml:space="preserve"> </w:t>
        </w:r>
      </w:ins>
      <w:ins w:id="133" w:author="Abhishek Patil" w:date="2021-02-15T14:58:00Z">
        <w:r w:rsidR="00A46161" w:rsidRPr="00DC1602">
          <w:rPr>
            <w:rFonts w:ascii="Times New Roman" w:eastAsia="Times New Roman" w:hAnsi="Times New Roman" w:cs="Times New Roman"/>
            <w:sz w:val="20"/>
            <w:szCs w:val="20"/>
          </w:rPr>
          <w:t>Period</w:t>
        </w:r>
        <w:r w:rsidR="00A46161">
          <w:rPr>
            <w:rFonts w:ascii="Times New Roman" w:eastAsia="Times New Roman" w:hAnsi="Times New Roman" w:cs="Times New Roman"/>
            <w:sz w:val="20"/>
            <w:szCs w:val="20"/>
          </w:rPr>
          <w:t xml:space="preserve"> </w:t>
        </w:r>
      </w:ins>
      <w:ins w:id="134" w:author="Abhishek Patil" w:date="2021-02-15T14:50:00Z">
        <w:r w:rsidR="00285448">
          <w:rPr>
            <w:rFonts w:ascii="Times New Roman" w:eastAsia="Times New Roman" w:hAnsi="Times New Roman" w:cs="Times New Roman"/>
            <w:sz w:val="20"/>
            <w:szCs w:val="20"/>
          </w:rPr>
          <w:t xml:space="preserve">values for different </w:t>
        </w:r>
      </w:ins>
      <w:ins w:id="135" w:author="Abhishek Patil" w:date="2021-02-15T15:01:00Z">
        <w:r w:rsidR="00A50A62">
          <w:rPr>
            <w:rFonts w:ascii="Times New Roman" w:eastAsia="Times New Roman" w:hAnsi="Times New Roman" w:cs="Times New Roman"/>
            <w:sz w:val="20"/>
            <w:szCs w:val="20"/>
          </w:rPr>
          <w:t>non-AP MLDs</w:t>
        </w:r>
      </w:ins>
      <w:ins w:id="136" w:author="Abhishek Patil" w:date="2021-02-15T14:50:00Z">
        <w:r w:rsidR="00285448">
          <w:rPr>
            <w:rFonts w:ascii="Times New Roman" w:eastAsia="Times New Roman" w:hAnsi="Times New Roman" w:cs="Times New Roman"/>
            <w:sz w:val="20"/>
            <w:szCs w:val="20"/>
          </w:rPr>
          <w:t>.</w:t>
        </w:r>
      </w:ins>
    </w:p>
    <w:p w14:paraId="09FFCDD7" w14:textId="5B14C629" w:rsidR="00DC1602" w:rsidRDefault="00D84945" w:rsidP="00B43F7F">
      <w:pPr>
        <w:widowControl w:val="0"/>
        <w:tabs>
          <w:tab w:val="left" w:pos="660"/>
        </w:tabs>
        <w:suppressAutoHyphens/>
        <w:kinsoku w:val="0"/>
        <w:overflowPunct w:val="0"/>
        <w:autoSpaceDE w:val="0"/>
        <w:autoSpaceDN w:val="0"/>
        <w:adjustRightInd w:val="0"/>
        <w:spacing w:before="120" w:after="0" w:line="243" w:lineRule="exact"/>
        <w:jc w:val="both"/>
        <w:rPr>
          <w:rFonts w:ascii="Times New Roman" w:eastAsia="Times New Roman" w:hAnsi="Times New Roman" w:cs="Times New Roman"/>
          <w:sz w:val="20"/>
          <w:szCs w:val="20"/>
        </w:rPr>
      </w:pPr>
      <w:r w:rsidRPr="00C15EE9">
        <w:rPr>
          <w:rFonts w:ascii="Times New Roman" w:eastAsia="Times New Roman" w:hAnsi="Times New Roman" w:cs="Times New Roman"/>
          <w:sz w:val="20"/>
          <w:szCs w:val="20"/>
          <w:highlight w:val="yellow"/>
        </w:rPr>
        <w:t xml:space="preserve">[CID </w:t>
      </w:r>
      <w:r>
        <w:rPr>
          <w:rFonts w:ascii="Times New Roman" w:eastAsia="Times New Roman" w:hAnsi="Times New Roman" w:cs="Times New Roman"/>
          <w:sz w:val="20"/>
          <w:szCs w:val="20"/>
          <w:highlight w:val="yellow"/>
        </w:rPr>
        <w:t>3321, 1635]</w:t>
      </w:r>
      <w:r w:rsidR="00DC1602" w:rsidRPr="00DC1602">
        <w:rPr>
          <w:rFonts w:ascii="Times New Roman" w:eastAsia="Times New Roman" w:hAnsi="Times New Roman" w:cs="Times New Roman"/>
          <w:sz w:val="20"/>
          <w:szCs w:val="20"/>
        </w:rPr>
        <w:t>A</w:t>
      </w:r>
      <w:ins w:id="137" w:author="Abhishek Patil" w:date="2021-02-15T13:56:00Z">
        <w:r w:rsidR="00A65151">
          <w:rPr>
            <w:rFonts w:ascii="Times New Roman" w:eastAsia="Times New Roman" w:hAnsi="Times New Roman" w:cs="Times New Roman"/>
            <w:sz w:val="20"/>
            <w:szCs w:val="20"/>
          </w:rPr>
          <w:t>t leas</w:t>
        </w:r>
      </w:ins>
      <w:ins w:id="138" w:author="Abhishek Patil" w:date="2021-02-15T14:32:00Z">
        <w:r w:rsidR="00F312C2">
          <w:rPr>
            <w:rFonts w:ascii="Times New Roman" w:eastAsia="Times New Roman" w:hAnsi="Times New Roman" w:cs="Times New Roman"/>
            <w:sz w:val="20"/>
            <w:szCs w:val="20"/>
          </w:rPr>
          <w:t>t</w:t>
        </w:r>
      </w:ins>
      <w:ins w:id="139" w:author="Abhishek Patil" w:date="2021-02-15T13:56:00Z">
        <w:r w:rsidR="00A65151">
          <w:rPr>
            <w:rFonts w:ascii="Times New Roman" w:eastAsia="Times New Roman" w:hAnsi="Times New Roman" w:cs="Times New Roman"/>
            <w:sz w:val="20"/>
            <w:szCs w:val="20"/>
          </w:rPr>
          <w:t xml:space="preserve"> one</w:t>
        </w:r>
      </w:ins>
      <w:r w:rsidR="00DC1602" w:rsidRPr="00DC1602">
        <w:rPr>
          <w:rFonts w:ascii="Times New Roman" w:eastAsia="Times New Roman" w:hAnsi="Times New Roman" w:cs="Times New Roman"/>
          <w:sz w:val="20"/>
          <w:szCs w:val="20"/>
        </w:rPr>
        <w:t xml:space="preserve"> STA </w:t>
      </w:r>
      <w:del w:id="140" w:author="Abhishek Patil" w:date="2021-02-15T14:58:00Z">
        <w:r w:rsidR="00DC1602" w:rsidRPr="00DC1602" w:rsidDel="00C94C79">
          <w:rPr>
            <w:rFonts w:ascii="Times New Roman" w:eastAsia="Times New Roman" w:hAnsi="Times New Roman" w:cs="Times New Roman"/>
            <w:sz w:val="20"/>
            <w:szCs w:val="20"/>
          </w:rPr>
          <w:delText xml:space="preserve">of </w:delText>
        </w:r>
      </w:del>
      <w:ins w:id="141" w:author="Abhishek Patil" w:date="2021-02-15T14:58:00Z">
        <w:r w:rsidR="00C94C79">
          <w:rPr>
            <w:rFonts w:ascii="Times New Roman" w:eastAsia="Times New Roman" w:hAnsi="Times New Roman" w:cs="Times New Roman"/>
            <w:sz w:val="20"/>
            <w:szCs w:val="20"/>
          </w:rPr>
          <w:t>affiliated with</w:t>
        </w:r>
        <w:r w:rsidR="00C94C79" w:rsidRPr="00DC1602">
          <w:rPr>
            <w:rFonts w:ascii="Times New Roman" w:eastAsia="Times New Roman" w:hAnsi="Times New Roman" w:cs="Times New Roman"/>
            <w:sz w:val="20"/>
            <w:szCs w:val="20"/>
          </w:rPr>
          <w:t xml:space="preserve"> </w:t>
        </w:r>
      </w:ins>
      <w:r w:rsidR="00DC1602" w:rsidRPr="00DC1602">
        <w:rPr>
          <w:rFonts w:ascii="Times New Roman" w:eastAsia="Times New Roman" w:hAnsi="Times New Roman" w:cs="Times New Roman"/>
          <w:sz w:val="20"/>
          <w:szCs w:val="20"/>
        </w:rPr>
        <w:t xml:space="preserve">a non-AP MLD </w:t>
      </w:r>
      <w:ins w:id="142" w:author="Abhishek Patil" w:date="2021-02-15T14:52:00Z">
        <w:r w:rsidR="00A91A40">
          <w:rPr>
            <w:rFonts w:ascii="Times New Roman" w:eastAsia="Times New Roman" w:hAnsi="Times New Roman" w:cs="Times New Roman"/>
            <w:sz w:val="20"/>
            <w:szCs w:val="20"/>
          </w:rPr>
          <w:t xml:space="preserve">shall </w:t>
        </w:r>
      </w:ins>
      <w:del w:id="143" w:author="Abhishek Patil" w:date="2021-02-15T14:52:00Z">
        <w:r w:rsidR="00DC1602" w:rsidRPr="00DC1602" w:rsidDel="00A91A40">
          <w:rPr>
            <w:rFonts w:ascii="Times New Roman" w:eastAsia="Times New Roman" w:hAnsi="Times New Roman" w:cs="Times New Roman"/>
            <w:sz w:val="20"/>
            <w:szCs w:val="20"/>
          </w:rPr>
          <w:delText xml:space="preserve">may </w:delText>
        </w:r>
      </w:del>
      <w:r w:rsidR="00DC1602" w:rsidRPr="00DC1602">
        <w:rPr>
          <w:rFonts w:ascii="Times New Roman" w:eastAsia="Times New Roman" w:hAnsi="Times New Roman" w:cs="Times New Roman"/>
          <w:sz w:val="20"/>
          <w:szCs w:val="20"/>
        </w:rPr>
        <w:t xml:space="preserve">send at least one </w:t>
      </w:r>
      <w:del w:id="144" w:author="Abhishek Patil" w:date="2021-02-15T14:52:00Z">
        <w:r w:rsidR="00DC1602" w:rsidRPr="00DC1602" w:rsidDel="00A91A40">
          <w:rPr>
            <w:rFonts w:ascii="Times New Roman" w:eastAsia="Times New Roman" w:hAnsi="Times New Roman" w:cs="Times New Roman"/>
            <w:sz w:val="20"/>
            <w:szCs w:val="20"/>
          </w:rPr>
          <w:delText xml:space="preserve">protected or unprotected </w:delText>
        </w:r>
      </w:del>
      <w:r w:rsidR="00DC1602" w:rsidRPr="00DC1602">
        <w:rPr>
          <w:rFonts w:ascii="Times New Roman" w:eastAsia="Times New Roman" w:hAnsi="Times New Roman" w:cs="Times New Roman"/>
          <w:sz w:val="20"/>
          <w:szCs w:val="20"/>
        </w:rPr>
        <w:t>keepalive frame</w:t>
      </w:r>
      <w:ins w:id="145" w:author="Abhishek Patil" w:date="2021-02-20T23:10:00Z">
        <w:r w:rsidR="00BB24BD">
          <w:rPr>
            <w:rFonts w:ascii="Times New Roman" w:eastAsia="Times New Roman" w:hAnsi="Times New Roman" w:cs="Times New Roman"/>
            <w:sz w:val="20"/>
            <w:szCs w:val="20"/>
          </w:rPr>
          <w:t xml:space="preserve"> (such as </w:t>
        </w:r>
        <w:r w:rsidR="00BB24BD" w:rsidRPr="00DC1602">
          <w:rPr>
            <w:rFonts w:ascii="Times New Roman" w:eastAsia="Times New Roman" w:hAnsi="Times New Roman" w:cs="Times New Roman"/>
            <w:sz w:val="20"/>
            <w:szCs w:val="20"/>
          </w:rPr>
          <w:t>Data frame, PS-Poll frame, or Management frame</w:t>
        </w:r>
        <w:r w:rsidR="00BB24BD">
          <w:rPr>
            <w:rFonts w:ascii="Times New Roman" w:eastAsia="Times New Roman" w:hAnsi="Times New Roman" w:cs="Times New Roman"/>
            <w:sz w:val="20"/>
            <w:szCs w:val="20"/>
          </w:rPr>
          <w:t>)</w:t>
        </w:r>
      </w:ins>
      <w:r w:rsidR="00DC1602" w:rsidRPr="00DC1602">
        <w:rPr>
          <w:rFonts w:ascii="Times New Roman" w:eastAsia="Times New Roman" w:hAnsi="Times New Roman" w:cs="Times New Roman"/>
          <w:sz w:val="20"/>
          <w:szCs w:val="20"/>
        </w:rPr>
        <w:t xml:space="preserve"> per</w:t>
      </w:r>
      <w:r w:rsidR="00DC1602">
        <w:rPr>
          <w:rFonts w:ascii="Times New Roman" w:eastAsia="Times New Roman" w:hAnsi="Times New Roman" w:cs="Times New Roman"/>
          <w:sz w:val="20"/>
          <w:szCs w:val="20"/>
        </w:rPr>
        <w:t xml:space="preserve"> </w:t>
      </w:r>
      <w:ins w:id="146" w:author="Abhishek Patil" w:date="2021-02-22T13:43:00Z">
        <w:r w:rsidR="00DD65DC" w:rsidRPr="00DC1602">
          <w:rPr>
            <w:rFonts w:ascii="Times New Roman" w:eastAsia="Times New Roman" w:hAnsi="Times New Roman" w:cs="Times New Roman"/>
            <w:sz w:val="20"/>
            <w:szCs w:val="20"/>
          </w:rPr>
          <w:t>BSS</w:t>
        </w:r>
        <w:r w:rsidR="00DD65DC">
          <w:rPr>
            <w:rFonts w:ascii="Times New Roman" w:eastAsia="Times New Roman" w:hAnsi="Times New Roman" w:cs="Times New Roman"/>
            <w:sz w:val="20"/>
            <w:szCs w:val="20"/>
          </w:rPr>
          <w:t xml:space="preserve"> </w:t>
        </w:r>
        <w:r w:rsidR="00DD65DC" w:rsidRPr="00DC1602">
          <w:rPr>
            <w:rFonts w:ascii="Times New Roman" w:eastAsia="Times New Roman" w:hAnsi="Times New Roman" w:cs="Times New Roman"/>
            <w:sz w:val="20"/>
            <w:szCs w:val="20"/>
          </w:rPr>
          <w:t>Max</w:t>
        </w:r>
        <w:r w:rsidR="00DD65DC">
          <w:rPr>
            <w:rFonts w:ascii="Times New Roman" w:eastAsia="Times New Roman" w:hAnsi="Times New Roman" w:cs="Times New Roman"/>
            <w:sz w:val="20"/>
            <w:szCs w:val="20"/>
          </w:rPr>
          <w:t xml:space="preserve"> </w:t>
        </w:r>
        <w:r w:rsidR="00DD65DC" w:rsidRPr="00DC1602">
          <w:rPr>
            <w:rFonts w:ascii="Times New Roman" w:eastAsia="Times New Roman" w:hAnsi="Times New Roman" w:cs="Times New Roman"/>
            <w:sz w:val="20"/>
            <w:szCs w:val="20"/>
          </w:rPr>
          <w:t>Idle</w:t>
        </w:r>
        <w:r w:rsidR="00DD65DC">
          <w:rPr>
            <w:rFonts w:ascii="Times New Roman" w:eastAsia="Times New Roman" w:hAnsi="Times New Roman" w:cs="Times New Roman"/>
            <w:sz w:val="20"/>
            <w:szCs w:val="20"/>
          </w:rPr>
          <w:t xml:space="preserve"> </w:t>
        </w:r>
        <w:r w:rsidR="00DD65DC" w:rsidRPr="00DC1602">
          <w:rPr>
            <w:rFonts w:ascii="Times New Roman" w:eastAsia="Times New Roman" w:hAnsi="Times New Roman" w:cs="Times New Roman"/>
            <w:sz w:val="20"/>
            <w:szCs w:val="20"/>
          </w:rPr>
          <w:t>Period</w:t>
        </w:r>
      </w:ins>
      <w:del w:id="147" w:author="Abhishek Patil" w:date="2021-02-22T13:43:00Z">
        <w:r w:rsidR="00DC1602" w:rsidRPr="00DC1602" w:rsidDel="00DD65DC">
          <w:rPr>
            <w:rFonts w:ascii="Times New Roman" w:eastAsia="Times New Roman" w:hAnsi="Times New Roman" w:cs="Times New Roman"/>
            <w:sz w:val="20"/>
            <w:szCs w:val="20"/>
          </w:rPr>
          <w:delText>BSSMaxIdlePeriod</w:delText>
        </w:r>
      </w:del>
      <w:ins w:id="148" w:author="Abhishek Patil" w:date="2021-02-15T14:55:00Z">
        <w:r w:rsidR="00272613">
          <w:rPr>
            <w:rFonts w:ascii="Times New Roman" w:eastAsia="Times New Roman" w:hAnsi="Times New Roman" w:cs="Times New Roman"/>
            <w:sz w:val="20"/>
            <w:szCs w:val="20"/>
          </w:rPr>
          <w:t xml:space="preserve"> </w:t>
        </w:r>
        <w:r w:rsidR="00D60E54">
          <w:rPr>
            <w:rFonts w:ascii="Times New Roman" w:eastAsia="Times New Roman" w:hAnsi="Times New Roman" w:cs="Times New Roman"/>
            <w:sz w:val="20"/>
            <w:szCs w:val="20"/>
          </w:rPr>
          <w:t xml:space="preserve">if the non-AP MLD wants to avoid getting disassociated </w:t>
        </w:r>
      </w:ins>
      <w:ins w:id="149" w:author="Abhishek Patil" w:date="2021-02-15T14:56:00Z">
        <w:r w:rsidR="00137A40">
          <w:rPr>
            <w:rFonts w:ascii="Times New Roman" w:eastAsia="Times New Roman" w:hAnsi="Times New Roman" w:cs="Times New Roman"/>
            <w:sz w:val="20"/>
            <w:szCs w:val="20"/>
          </w:rPr>
          <w:t xml:space="preserve">from the AP MLD due to nonreceipt of frames. </w:t>
        </w:r>
      </w:ins>
      <w:ins w:id="150" w:author="Abhishek Patil" w:date="2021-02-15T14:57:00Z">
        <w:r w:rsidR="00422568">
          <w:rPr>
            <w:rFonts w:ascii="Times New Roman" w:eastAsia="Times New Roman" w:hAnsi="Times New Roman" w:cs="Times New Roman"/>
            <w:sz w:val="20"/>
            <w:szCs w:val="20"/>
          </w:rPr>
          <w:t>A keepalive frame can be protected or unprotected</w:t>
        </w:r>
      </w:ins>
      <w:del w:id="151" w:author="Abhishek Patil" w:date="2021-02-15T14:57:00Z">
        <w:r w:rsidR="00DC1602" w:rsidRPr="00DC1602" w:rsidDel="00422568">
          <w:rPr>
            <w:rFonts w:ascii="Times New Roman" w:eastAsia="Times New Roman" w:hAnsi="Times New Roman" w:cs="Times New Roman"/>
            <w:sz w:val="20"/>
            <w:szCs w:val="20"/>
          </w:rPr>
          <w:delText>,</w:delText>
        </w:r>
      </w:del>
      <w:r w:rsidR="00DC1602" w:rsidRPr="00DC1602">
        <w:rPr>
          <w:rFonts w:ascii="Times New Roman" w:eastAsia="Times New Roman" w:hAnsi="Times New Roman" w:cs="Times New Roman"/>
          <w:sz w:val="20"/>
          <w:szCs w:val="20"/>
        </w:rPr>
        <w:t xml:space="preserve"> as indicated in the Idle Options subfield. When a STA of a non-AP MLD transmits an</w:t>
      </w:r>
      <w:r w:rsidR="00AA7289">
        <w:rPr>
          <w:rFonts w:ascii="Times New Roman" w:eastAsia="Times New Roman" w:hAnsi="Times New Roman" w:cs="Times New Roman"/>
          <w:sz w:val="20"/>
          <w:szCs w:val="20"/>
        </w:rPr>
        <w:t xml:space="preserve"> </w:t>
      </w:r>
      <w:r w:rsidR="00DC1602" w:rsidRPr="00DC1602">
        <w:rPr>
          <w:rFonts w:ascii="Times New Roman" w:eastAsia="Times New Roman" w:hAnsi="Times New Roman" w:cs="Times New Roman"/>
          <w:sz w:val="20"/>
          <w:szCs w:val="20"/>
        </w:rPr>
        <w:t>unprotected keepalive frame, it shall use a frame that has 48-bit TA and RA fields.</w:t>
      </w:r>
    </w:p>
    <w:p w14:paraId="4CD1C37B" w14:textId="77777777" w:rsidR="00AA7289" w:rsidRPr="00DC1602" w:rsidRDefault="00AA7289" w:rsidP="00493D61">
      <w:pPr>
        <w:widowControl w:val="0"/>
        <w:tabs>
          <w:tab w:val="left" w:pos="660"/>
        </w:tabs>
        <w:suppressAutoHyphens/>
        <w:kinsoku w:val="0"/>
        <w:overflowPunct w:val="0"/>
        <w:autoSpaceDE w:val="0"/>
        <w:autoSpaceDN w:val="0"/>
        <w:adjustRightInd w:val="0"/>
        <w:spacing w:after="0" w:line="243" w:lineRule="exact"/>
        <w:jc w:val="both"/>
        <w:rPr>
          <w:rFonts w:ascii="Times New Roman" w:eastAsia="Times New Roman" w:hAnsi="Times New Roman" w:cs="Times New Roman"/>
          <w:sz w:val="20"/>
          <w:szCs w:val="20"/>
        </w:rPr>
      </w:pPr>
    </w:p>
    <w:p w14:paraId="575BE807" w14:textId="7CA75B7A" w:rsidR="00DC1602" w:rsidRPr="00DC1602" w:rsidRDefault="004A5A32" w:rsidP="00493D61">
      <w:pPr>
        <w:widowControl w:val="0"/>
        <w:tabs>
          <w:tab w:val="left" w:pos="660"/>
        </w:tabs>
        <w:suppressAutoHyphens/>
        <w:kinsoku w:val="0"/>
        <w:overflowPunct w:val="0"/>
        <w:autoSpaceDE w:val="0"/>
        <w:autoSpaceDN w:val="0"/>
        <w:adjustRightInd w:val="0"/>
        <w:spacing w:after="0" w:line="243" w:lineRule="exact"/>
        <w:jc w:val="both"/>
        <w:rPr>
          <w:rFonts w:ascii="Times New Roman" w:eastAsia="Times New Roman" w:hAnsi="Times New Roman" w:cs="Times New Roman"/>
          <w:sz w:val="20"/>
          <w:szCs w:val="20"/>
        </w:rPr>
      </w:pPr>
      <w:r>
        <w:rPr>
          <w:rFonts w:ascii="Times New Roman" w:eastAsia="Times New Roman" w:hAnsi="Times New Roman" w:cs="Times New Roman"/>
          <w:sz w:val="20"/>
          <w:szCs w:val="20"/>
          <w:highlight w:val="yellow"/>
        </w:rPr>
        <w:t>[3203</w:t>
      </w:r>
      <w:r w:rsidRPr="00C15EE9">
        <w:rPr>
          <w:rFonts w:ascii="Times New Roman" w:eastAsia="Times New Roman" w:hAnsi="Times New Roman" w:cs="Times New Roman"/>
          <w:sz w:val="20"/>
          <w:szCs w:val="20"/>
          <w:highlight w:val="yellow"/>
        </w:rPr>
        <w:t>]</w:t>
      </w:r>
      <w:del w:id="152" w:author="Abhishek Patil" w:date="2021-02-15T18:51:00Z">
        <w:r w:rsidR="00DC1602" w:rsidRPr="00DC1602" w:rsidDel="002B0F4C">
          <w:rPr>
            <w:rFonts w:ascii="Times New Roman" w:eastAsia="Times New Roman" w:hAnsi="Times New Roman" w:cs="Times New Roman"/>
            <w:sz w:val="20"/>
            <w:szCs w:val="20"/>
          </w:rPr>
          <w:delText>The Max Idle Period subfield of the BSS Max Idle Period element indicates the time period during which a</w:delText>
        </w:r>
        <w:r w:rsidR="00493D61" w:rsidDel="002B0F4C">
          <w:rPr>
            <w:rFonts w:ascii="Times New Roman" w:eastAsia="Times New Roman" w:hAnsi="Times New Roman" w:cs="Times New Roman"/>
            <w:sz w:val="20"/>
            <w:szCs w:val="20"/>
          </w:rPr>
          <w:delText xml:space="preserve"> </w:delText>
        </w:r>
        <w:r w:rsidR="00DC1602" w:rsidRPr="00DC1602" w:rsidDel="002B0F4C">
          <w:rPr>
            <w:rFonts w:ascii="Times New Roman" w:eastAsia="Times New Roman" w:hAnsi="Times New Roman" w:cs="Times New Roman"/>
            <w:sz w:val="20"/>
            <w:szCs w:val="20"/>
          </w:rPr>
          <w:delText xml:space="preserve">non-AP MLD can refrain from transmitting frames on any setup link to the AP MLD, with </w:delText>
        </w:r>
      </w:del>
      <w:del w:id="153" w:author="Abhishek Patil" w:date="2021-02-15T15:04:00Z">
        <w:r w:rsidR="00DC1602" w:rsidRPr="00DC1602" w:rsidDel="009C569C">
          <w:rPr>
            <w:rFonts w:ascii="Times New Roman" w:eastAsia="Times New Roman" w:hAnsi="Times New Roman" w:cs="Times New Roman"/>
            <w:sz w:val="20"/>
            <w:szCs w:val="20"/>
          </w:rPr>
          <w:delText xml:space="preserve">whom </w:delText>
        </w:r>
      </w:del>
      <w:del w:id="154" w:author="Abhishek Patil" w:date="2021-02-15T18:51:00Z">
        <w:r w:rsidR="00DC1602" w:rsidRPr="00DC1602" w:rsidDel="002B0F4C">
          <w:rPr>
            <w:rFonts w:ascii="Times New Roman" w:eastAsia="Times New Roman" w:hAnsi="Times New Roman" w:cs="Times New Roman"/>
            <w:sz w:val="20"/>
            <w:szCs w:val="20"/>
          </w:rPr>
          <w:delText>it has</w:delText>
        </w:r>
        <w:r w:rsidR="00493D61" w:rsidDel="002B0F4C">
          <w:rPr>
            <w:rFonts w:ascii="Times New Roman" w:eastAsia="Times New Roman" w:hAnsi="Times New Roman" w:cs="Times New Roman"/>
            <w:sz w:val="20"/>
            <w:szCs w:val="20"/>
          </w:rPr>
          <w:delText xml:space="preserve"> </w:delText>
        </w:r>
        <w:r w:rsidR="00DC1602" w:rsidRPr="00DC1602" w:rsidDel="002B0F4C">
          <w:rPr>
            <w:rFonts w:ascii="Times New Roman" w:eastAsia="Times New Roman" w:hAnsi="Times New Roman" w:cs="Times New Roman"/>
            <w:sz w:val="20"/>
            <w:szCs w:val="20"/>
          </w:rPr>
          <w:delText xml:space="preserve">performed multi-link setup, without causing a tear down of the multi-link setup. </w:delText>
        </w:r>
      </w:del>
      <w:r w:rsidR="00DC1602" w:rsidRPr="00DC1602">
        <w:rPr>
          <w:rFonts w:ascii="Times New Roman" w:eastAsia="Times New Roman" w:hAnsi="Times New Roman" w:cs="Times New Roman"/>
          <w:sz w:val="20"/>
          <w:szCs w:val="20"/>
        </w:rPr>
        <w:t>A non-AP MLD is</w:t>
      </w:r>
      <w:r w:rsidR="00493D61">
        <w:rPr>
          <w:rFonts w:ascii="Times New Roman" w:eastAsia="Times New Roman" w:hAnsi="Times New Roman" w:cs="Times New Roman"/>
          <w:sz w:val="20"/>
          <w:szCs w:val="20"/>
        </w:rPr>
        <w:t xml:space="preserve"> </w:t>
      </w:r>
      <w:r w:rsidR="00DC1602" w:rsidRPr="00DC1602">
        <w:rPr>
          <w:rFonts w:ascii="Times New Roman" w:eastAsia="Times New Roman" w:hAnsi="Times New Roman" w:cs="Times New Roman"/>
          <w:sz w:val="20"/>
          <w:szCs w:val="20"/>
        </w:rPr>
        <w:t>considered inactive if the AP MLD has not received a Data frame, PS-Poll frame, or Management frame</w:t>
      </w:r>
      <w:r w:rsidR="00493D61">
        <w:rPr>
          <w:rFonts w:ascii="Times New Roman" w:eastAsia="Times New Roman" w:hAnsi="Times New Roman" w:cs="Times New Roman"/>
          <w:sz w:val="20"/>
          <w:szCs w:val="20"/>
        </w:rPr>
        <w:t xml:space="preserve"> </w:t>
      </w:r>
      <w:r w:rsidR="00DC1602" w:rsidRPr="00DC1602">
        <w:rPr>
          <w:rFonts w:ascii="Times New Roman" w:eastAsia="Times New Roman" w:hAnsi="Times New Roman" w:cs="Times New Roman"/>
          <w:sz w:val="20"/>
          <w:szCs w:val="20"/>
        </w:rPr>
        <w:t>(protected or unprotected as specified in this paragraph) of a frame exchange sequence initiated by the</w:t>
      </w:r>
      <w:r w:rsidR="00493D61">
        <w:rPr>
          <w:rFonts w:ascii="Times New Roman" w:eastAsia="Times New Roman" w:hAnsi="Times New Roman" w:cs="Times New Roman"/>
          <w:sz w:val="20"/>
          <w:szCs w:val="20"/>
        </w:rPr>
        <w:t xml:space="preserve"> </w:t>
      </w:r>
      <w:r w:rsidR="00DC1602" w:rsidRPr="00DC1602">
        <w:rPr>
          <w:rFonts w:ascii="Times New Roman" w:eastAsia="Times New Roman" w:hAnsi="Times New Roman" w:cs="Times New Roman"/>
          <w:sz w:val="20"/>
          <w:szCs w:val="20"/>
        </w:rPr>
        <w:t>non-AP MLD on any setup link for a time period greater than or equal to the time specified by the Max Idle</w:t>
      </w:r>
      <w:r w:rsidR="00493D61">
        <w:rPr>
          <w:rFonts w:ascii="Times New Roman" w:eastAsia="Times New Roman" w:hAnsi="Times New Roman" w:cs="Times New Roman"/>
          <w:sz w:val="20"/>
          <w:szCs w:val="20"/>
        </w:rPr>
        <w:t xml:space="preserve"> </w:t>
      </w:r>
      <w:r w:rsidR="00DC1602" w:rsidRPr="00DC1602">
        <w:rPr>
          <w:rFonts w:ascii="Times New Roman" w:eastAsia="Times New Roman" w:hAnsi="Times New Roman" w:cs="Times New Roman"/>
          <w:sz w:val="20"/>
          <w:szCs w:val="20"/>
        </w:rPr>
        <w:t xml:space="preserve">Period subfield. If the Idle Options subfield requires protected keepalive frames, then the AP MLD may </w:t>
      </w:r>
      <w:r w:rsidR="00217DF6" w:rsidRPr="00C15EE9">
        <w:rPr>
          <w:rFonts w:ascii="Times New Roman" w:eastAsia="Times New Roman" w:hAnsi="Times New Roman" w:cs="Times New Roman"/>
          <w:sz w:val="20"/>
          <w:szCs w:val="20"/>
          <w:highlight w:val="yellow"/>
        </w:rPr>
        <w:t xml:space="preserve">[CID </w:t>
      </w:r>
      <w:r w:rsidR="00217DF6">
        <w:rPr>
          <w:rFonts w:ascii="Times New Roman" w:eastAsia="Times New Roman" w:hAnsi="Times New Roman" w:cs="Times New Roman"/>
          <w:sz w:val="20"/>
          <w:szCs w:val="20"/>
          <w:highlight w:val="yellow"/>
        </w:rPr>
        <w:t>2090, 1108</w:t>
      </w:r>
      <w:r w:rsidR="00217DF6" w:rsidRPr="00C15EE9">
        <w:rPr>
          <w:rFonts w:ascii="Times New Roman" w:eastAsia="Times New Roman" w:hAnsi="Times New Roman" w:cs="Times New Roman"/>
          <w:sz w:val="20"/>
          <w:szCs w:val="20"/>
          <w:highlight w:val="yellow"/>
        </w:rPr>
        <w:t>]</w:t>
      </w:r>
      <w:ins w:id="155" w:author="Abhishek Patil" w:date="2021-02-15T19:56:00Z">
        <w:r w:rsidR="00F83573">
          <w:rPr>
            <w:rFonts w:ascii="Times New Roman" w:eastAsia="Times New Roman" w:hAnsi="Times New Roman" w:cs="Times New Roman"/>
            <w:sz w:val="20"/>
            <w:szCs w:val="20"/>
          </w:rPr>
          <w:t>disassociate</w:t>
        </w:r>
      </w:ins>
      <w:del w:id="156" w:author="Abhishek Patil" w:date="2021-02-15T19:56:00Z">
        <w:r w:rsidR="00DC1602" w:rsidRPr="00DC1602" w:rsidDel="00F83573">
          <w:rPr>
            <w:rFonts w:ascii="Times New Roman" w:eastAsia="Times New Roman" w:hAnsi="Times New Roman" w:cs="Times New Roman"/>
            <w:sz w:val="20"/>
            <w:szCs w:val="20"/>
          </w:rPr>
          <w:delText>tear</w:delText>
        </w:r>
        <w:r w:rsidR="00493D61" w:rsidDel="00F83573">
          <w:rPr>
            <w:rFonts w:ascii="Times New Roman" w:eastAsia="Times New Roman" w:hAnsi="Times New Roman" w:cs="Times New Roman"/>
            <w:sz w:val="20"/>
            <w:szCs w:val="20"/>
          </w:rPr>
          <w:delText xml:space="preserve"> </w:delText>
        </w:r>
        <w:r w:rsidR="00DC1602" w:rsidRPr="00DC1602" w:rsidDel="00F83573">
          <w:rPr>
            <w:rFonts w:ascii="Times New Roman" w:eastAsia="Times New Roman" w:hAnsi="Times New Roman" w:cs="Times New Roman"/>
            <w:sz w:val="20"/>
            <w:szCs w:val="20"/>
          </w:rPr>
          <w:delText>down the multi-link setup with</w:delText>
        </w:r>
      </w:del>
      <w:r w:rsidR="00DC1602" w:rsidRPr="00DC1602">
        <w:rPr>
          <w:rFonts w:ascii="Times New Roman" w:eastAsia="Times New Roman" w:hAnsi="Times New Roman" w:cs="Times New Roman"/>
          <w:sz w:val="20"/>
          <w:szCs w:val="20"/>
        </w:rPr>
        <w:t xml:space="preserve"> the non-AP MLD if no protected frames are received from any STA of the</w:t>
      </w:r>
      <w:r w:rsidR="00493D61">
        <w:rPr>
          <w:rFonts w:ascii="Times New Roman" w:eastAsia="Times New Roman" w:hAnsi="Times New Roman" w:cs="Times New Roman"/>
          <w:sz w:val="20"/>
          <w:szCs w:val="20"/>
        </w:rPr>
        <w:t xml:space="preserve"> </w:t>
      </w:r>
      <w:r w:rsidR="00DC1602" w:rsidRPr="00DC1602">
        <w:rPr>
          <w:rFonts w:ascii="Times New Roman" w:eastAsia="Times New Roman" w:hAnsi="Times New Roman" w:cs="Times New Roman"/>
          <w:sz w:val="20"/>
          <w:szCs w:val="20"/>
        </w:rPr>
        <w:t xml:space="preserve">non-AP MLD for a duration of </w:t>
      </w:r>
      <w:ins w:id="157" w:author="Abhishek Patil" w:date="2021-02-22T13:43:00Z">
        <w:r w:rsidR="00DD65DC" w:rsidRPr="00DC1602">
          <w:rPr>
            <w:rFonts w:ascii="Times New Roman" w:eastAsia="Times New Roman" w:hAnsi="Times New Roman" w:cs="Times New Roman"/>
            <w:sz w:val="20"/>
            <w:szCs w:val="20"/>
          </w:rPr>
          <w:t>BSS</w:t>
        </w:r>
        <w:r w:rsidR="00DD65DC">
          <w:rPr>
            <w:rFonts w:ascii="Times New Roman" w:eastAsia="Times New Roman" w:hAnsi="Times New Roman" w:cs="Times New Roman"/>
            <w:sz w:val="20"/>
            <w:szCs w:val="20"/>
          </w:rPr>
          <w:t xml:space="preserve"> </w:t>
        </w:r>
        <w:r w:rsidR="00DD65DC" w:rsidRPr="00DC1602">
          <w:rPr>
            <w:rFonts w:ascii="Times New Roman" w:eastAsia="Times New Roman" w:hAnsi="Times New Roman" w:cs="Times New Roman"/>
            <w:sz w:val="20"/>
            <w:szCs w:val="20"/>
          </w:rPr>
          <w:t>Max</w:t>
        </w:r>
        <w:r w:rsidR="00DD65DC">
          <w:rPr>
            <w:rFonts w:ascii="Times New Roman" w:eastAsia="Times New Roman" w:hAnsi="Times New Roman" w:cs="Times New Roman"/>
            <w:sz w:val="20"/>
            <w:szCs w:val="20"/>
          </w:rPr>
          <w:t xml:space="preserve"> </w:t>
        </w:r>
        <w:r w:rsidR="00DD65DC" w:rsidRPr="00DC1602">
          <w:rPr>
            <w:rFonts w:ascii="Times New Roman" w:eastAsia="Times New Roman" w:hAnsi="Times New Roman" w:cs="Times New Roman"/>
            <w:sz w:val="20"/>
            <w:szCs w:val="20"/>
          </w:rPr>
          <w:t>Idle</w:t>
        </w:r>
        <w:r w:rsidR="00DD65DC">
          <w:rPr>
            <w:rFonts w:ascii="Times New Roman" w:eastAsia="Times New Roman" w:hAnsi="Times New Roman" w:cs="Times New Roman"/>
            <w:sz w:val="20"/>
            <w:szCs w:val="20"/>
          </w:rPr>
          <w:t xml:space="preserve"> </w:t>
        </w:r>
        <w:r w:rsidR="00DD65DC" w:rsidRPr="00DC1602">
          <w:rPr>
            <w:rFonts w:ascii="Times New Roman" w:eastAsia="Times New Roman" w:hAnsi="Times New Roman" w:cs="Times New Roman"/>
            <w:sz w:val="20"/>
            <w:szCs w:val="20"/>
          </w:rPr>
          <w:t>Period</w:t>
        </w:r>
      </w:ins>
      <w:del w:id="158" w:author="Abhishek Patil" w:date="2021-02-22T13:43:00Z">
        <w:r w:rsidR="00DC1602" w:rsidRPr="00DC1602" w:rsidDel="00DD65DC">
          <w:rPr>
            <w:rFonts w:ascii="Times New Roman" w:eastAsia="Times New Roman" w:hAnsi="Times New Roman" w:cs="Times New Roman"/>
            <w:sz w:val="20"/>
            <w:szCs w:val="20"/>
          </w:rPr>
          <w:delText>BSSMaxIdlePeriod</w:delText>
        </w:r>
      </w:del>
      <w:r w:rsidR="00DC1602" w:rsidRPr="00DC1602">
        <w:rPr>
          <w:rFonts w:ascii="Times New Roman" w:eastAsia="Times New Roman" w:hAnsi="Times New Roman" w:cs="Times New Roman"/>
          <w:sz w:val="20"/>
          <w:szCs w:val="20"/>
        </w:rPr>
        <w:t>. If the Idle Options subfield allows unprotected or</w:t>
      </w:r>
      <w:r w:rsidR="00493D61">
        <w:rPr>
          <w:rFonts w:ascii="Times New Roman" w:eastAsia="Times New Roman" w:hAnsi="Times New Roman" w:cs="Times New Roman"/>
          <w:sz w:val="20"/>
          <w:szCs w:val="20"/>
        </w:rPr>
        <w:t xml:space="preserve"> </w:t>
      </w:r>
      <w:r w:rsidR="00DC1602" w:rsidRPr="00DC1602">
        <w:rPr>
          <w:rFonts w:ascii="Times New Roman" w:eastAsia="Times New Roman" w:hAnsi="Times New Roman" w:cs="Times New Roman"/>
          <w:sz w:val="20"/>
          <w:szCs w:val="20"/>
        </w:rPr>
        <w:t xml:space="preserve">protected keepalive frames, then the AP MLD may </w:t>
      </w:r>
      <w:r w:rsidR="00217DF6" w:rsidRPr="00C15EE9">
        <w:rPr>
          <w:rFonts w:ascii="Times New Roman" w:eastAsia="Times New Roman" w:hAnsi="Times New Roman" w:cs="Times New Roman"/>
          <w:sz w:val="20"/>
          <w:szCs w:val="20"/>
          <w:highlight w:val="yellow"/>
        </w:rPr>
        <w:t xml:space="preserve">[CID </w:t>
      </w:r>
      <w:r w:rsidR="00217DF6">
        <w:rPr>
          <w:rFonts w:ascii="Times New Roman" w:eastAsia="Times New Roman" w:hAnsi="Times New Roman" w:cs="Times New Roman"/>
          <w:sz w:val="20"/>
          <w:szCs w:val="20"/>
          <w:highlight w:val="yellow"/>
        </w:rPr>
        <w:t>2090, 1108</w:t>
      </w:r>
      <w:r w:rsidR="00217DF6" w:rsidRPr="00C15EE9">
        <w:rPr>
          <w:rFonts w:ascii="Times New Roman" w:eastAsia="Times New Roman" w:hAnsi="Times New Roman" w:cs="Times New Roman"/>
          <w:sz w:val="20"/>
          <w:szCs w:val="20"/>
          <w:highlight w:val="yellow"/>
        </w:rPr>
        <w:t>]</w:t>
      </w:r>
      <w:del w:id="159" w:author="Abhishek Patil" w:date="2021-02-15T19:56:00Z">
        <w:r w:rsidR="00DC1602" w:rsidRPr="00DC1602" w:rsidDel="00F83573">
          <w:rPr>
            <w:rFonts w:ascii="Times New Roman" w:eastAsia="Times New Roman" w:hAnsi="Times New Roman" w:cs="Times New Roman"/>
            <w:sz w:val="20"/>
            <w:szCs w:val="20"/>
          </w:rPr>
          <w:delText>tear down the multi-link setup with</w:delText>
        </w:r>
      </w:del>
      <w:ins w:id="160" w:author="Abhishek Patil" w:date="2021-02-15T19:56:00Z">
        <w:r w:rsidR="00F83573">
          <w:rPr>
            <w:rFonts w:ascii="Times New Roman" w:eastAsia="Times New Roman" w:hAnsi="Times New Roman" w:cs="Times New Roman"/>
            <w:sz w:val="20"/>
            <w:szCs w:val="20"/>
          </w:rPr>
          <w:t>disassociate</w:t>
        </w:r>
      </w:ins>
      <w:r w:rsidR="00DC1602" w:rsidRPr="00DC1602">
        <w:rPr>
          <w:rFonts w:ascii="Times New Roman" w:eastAsia="Times New Roman" w:hAnsi="Times New Roman" w:cs="Times New Roman"/>
          <w:sz w:val="20"/>
          <w:szCs w:val="20"/>
        </w:rPr>
        <w:t xml:space="preserve"> the non-AP MLD if</w:t>
      </w:r>
      <w:r w:rsidR="00493D61">
        <w:rPr>
          <w:rFonts w:ascii="Times New Roman" w:eastAsia="Times New Roman" w:hAnsi="Times New Roman" w:cs="Times New Roman"/>
          <w:sz w:val="20"/>
          <w:szCs w:val="20"/>
        </w:rPr>
        <w:t xml:space="preserve"> </w:t>
      </w:r>
      <w:r w:rsidR="00DC1602" w:rsidRPr="00DC1602">
        <w:rPr>
          <w:rFonts w:ascii="Times New Roman" w:eastAsia="Times New Roman" w:hAnsi="Times New Roman" w:cs="Times New Roman"/>
          <w:sz w:val="20"/>
          <w:szCs w:val="20"/>
        </w:rPr>
        <w:t>no protected or unprotected frames with 48-bit TA and RA fields are received from any STA of the non-AP</w:t>
      </w:r>
      <w:r w:rsidR="00493D61">
        <w:rPr>
          <w:rFonts w:ascii="Times New Roman" w:eastAsia="Times New Roman" w:hAnsi="Times New Roman" w:cs="Times New Roman"/>
          <w:sz w:val="20"/>
          <w:szCs w:val="20"/>
        </w:rPr>
        <w:t xml:space="preserve"> </w:t>
      </w:r>
      <w:r w:rsidR="00DC1602" w:rsidRPr="00DC1602">
        <w:rPr>
          <w:rFonts w:ascii="Times New Roman" w:eastAsia="Times New Roman" w:hAnsi="Times New Roman" w:cs="Times New Roman"/>
          <w:sz w:val="20"/>
          <w:szCs w:val="20"/>
        </w:rPr>
        <w:t xml:space="preserve">MLD for a duration of </w:t>
      </w:r>
      <w:ins w:id="161" w:author="Abhishek Patil" w:date="2021-02-22T13:43:00Z">
        <w:r w:rsidR="00DD65DC" w:rsidRPr="00DC1602">
          <w:rPr>
            <w:rFonts w:ascii="Times New Roman" w:eastAsia="Times New Roman" w:hAnsi="Times New Roman" w:cs="Times New Roman"/>
            <w:sz w:val="20"/>
            <w:szCs w:val="20"/>
          </w:rPr>
          <w:t>BSS</w:t>
        </w:r>
        <w:r w:rsidR="00DD65DC">
          <w:rPr>
            <w:rFonts w:ascii="Times New Roman" w:eastAsia="Times New Roman" w:hAnsi="Times New Roman" w:cs="Times New Roman"/>
            <w:sz w:val="20"/>
            <w:szCs w:val="20"/>
          </w:rPr>
          <w:t xml:space="preserve"> </w:t>
        </w:r>
        <w:r w:rsidR="00DD65DC" w:rsidRPr="00DC1602">
          <w:rPr>
            <w:rFonts w:ascii="Times New Roman" w:eastAsia="Times New Roman" w:hAnsi="Times New Roman" w:cs="Times New Roman"/>
            <w:sz w:val="20"/>
            <w:szCs w:val="20"/>
          </w:rPr>
          <w:t>Max</w:t>
        </w:r>
        <w:r w:rsidR="00DD65DC">
          <w:rPr>
            <w:rFonts w:ascii="Times New Roman" w:eastAsia="Times New Roman" w:hAnsi="Times New Roman" w:cs="Times New Roman"/>
            <w:sz w:val="20"/>
            <w:szCs w:val="20"/>
          </w:rPr>
          <w:t xml:space="preserve"> </w:t>
        </w:r>
        <w:r w:rsidR="00DD65DC" w:rsidRPr="00DC1602">
          <w:rPr>
            <w:rFonts w:ascii="Times New Roman" w:eastAsia="Times New Roman" w:hAnsi="Times New Roman" w:cs="Times New Roman"/>
            <w:sz w:val="20"/>
            <w:szCs w:val="20"/>
          </w:rPr>
          <w:t>Idle</w:t>
        </w:r>
        <w:r w:rsidR="00DD65DC">
          <w:rPr>
            <w:rFonts w:ascii="Times New Roman" w:eastAsia="Times New Roman" w:hAnsi="Times New Roman" w:cs="Times New Roman"/>
            <w:sz w:val="20"/>
            <w:szCs w:val="20"/>
          </w:rPr>
          <w:t xml:space="preserve"> </w:t>
        </w:r>
        <w:r w:rsidR="00DD65DC" w:rsidRPr="00DC1602">
          <w:rPr>
            <w:rFonts w:ascii="Times New Roman" w:eastAsia="Times New Roman" w:hAnsi="Times New Roman" w:cs="Times New Roman"/>
            <w:sz w:val="20"/>
            <w:szCs w:val="20"/>
          </w:rPr>
          <w:t>Period</w:t>
        </w:r>
      </w:ins>
      <w:del w:id="162" w:author="Abhishek Patil" w:date="2021-02-22T13:43:00Z">
        <w:r w:rsidR="00DC1602" w:rsidRPr="00DC1602" w:rsidDel="00DD65DC">
          <w:rPr>
            <w:rFonts w:ascii="Times New Roman" w:eastAsia="Times New Roman" w:hAnsi="Times New Roman" w:cs="Times New Roman"/>
            <w:sz w:val="20"/>
            <w:szCs w:val="20"/>
          </w:rPr>
          <w:delText>BSSMaxIdlePeriod</w:delText>
        </w:r>
      </w:del>
      <w:r w:rsidR="00DC1602" w:rsidRPr="00DC1602">
        <w:rPr>
          <w:rFonts w:ascii="Times New Roman" w:eastAsia="Times New Roman" w:hAnsi="Times New Roman" w:cs="Times New Roman"/>
          <w:sz w:val="20"/>
          <w:szCs w:val="20"/>
        </w:rPr>
        <w:t>.</w:t>
      </w:r>
    </w:p>
    <w:p w14:paraId="3F7B89B3" w14:textId="3975E912" w:rsidR="00DC1602" w:rsidRDefault="00DC1602" w:rsidP="00DC1602">
      <w:pPr>
        <w:widowControl w:val="0"/>
        <w:tabs>
          <w:tab w:val="left" w:pos="660"/>
        </w:tabs>
        <w:suppressAutoHyphens/>
        <w:kinsoku w:val="0"/>
        <w:overflowPunct w:val="0"/>
        <w:autoSpaceDE w:val="0"/>
        <w:autoSpaceDN w:val="0"/>
        <w:adjustRightInd w:val="0"/>
        <w:spacing w:after="0" w:line="243" w:lineRule="exact"/>
        <w:jc w:val="both"/>
        <w:rPr>
          <w:rFonts w:ascii="Times New Roman" w:eastAsia="Times New Roman" w:hAnsi="Times New Roman" w:cs="Times New Roman"/>
          <w:sz w:val="18"/>
          <w:szCs w:val="18"/>
        </w:rPr>
      </w:pPr>
      <w:r w:rsidRPr="00DC1602">
        <w:rPr>
          <w:rFonts w:ascii="Times New Roman" w:eastAsia="Times New Roman" w:hAnsi="Times New Roman" w:cs="Times New Roman"/>
          <w:sz w:val="18"/>
          <w:szCs w:val="18"/>
        </w:rPr>
        <w:t xml:space="preserve">NOTE—The AP MLD can </w:t>
      </w:r>
      <w:del w:id="163" w:author="Abhishek Patil" w:date="2021-02-20T23:20:00Z">
        <w:r w:rsidRPr="00DC1602" w:rsidDel="00947880">
          <w:rPr>
            <w:rFonts w:ascii="Times New Roman" w:eastAsia="Times New Roman" w:hAnsi="Times New Roman" w:cs="Times New Roman"/>
            <w:sz w:val="18"/>
            <w:szCs w:val="18"/>
          </w:rPr>
          <w:delText>tear down</w:delText>
        </w:r>
      </w:del>
      <w:ins w:id="164" w:author="Abhishek Patil" w:date="2021-02-20T23:20:00Z">
        <w:r w:rsidR="00947880">
          <w:rPr>
            <w:rFonts w:ascii="Times New Roman" w:eastAsia="Times New Roman" w:hAnsi="Times New Roman" w:cs="Times New Roman"/>
            <w:sz w:val="18"/>
            <w:szCs w:val="18"/>
          </w:rPr>
          <w:t>disassociate</w:t>
        </w:r>
      </w:ins>
      <w:r w:rsidRPr="00DC1602">
        <w:rPr>
          <w:rFonts w:ascii="Times New Roman" w:eastAsia="Times New Roman" w:hAnsi="Times New Roman" w:cs="Times New Roman"/>
          <w:sz w:val="18"/>
          <w:szCs w:val="18"/>
        </w:rPr>
        <w:t xml:space="preserve"> or </w:t>
      </w:r>
      <w:proofErr w:type="spellStart"/>
      <w:r w:rsidRPr="00DC1602">
        <w:rPr>
          <w:rFonts w:ascii="Times New Roman" w:eastAsia="Times New Roman" w:hAnsi="Times New Roman" w:cs="Times New Roman"/>
          <w:sz w:val="18"/>
          <w:szCs w:val="18"/>
        </w:rPr>
        <w:t>deauthenticate</w:t>
      </w:r>
      <w:proofErr w:type="spellEnd"/>
      <w:r w:rsidRPr="00DC1602">
        <w:rPr>
          <w:rFonts w:ascii="Times New Roman" w:eastAsia="Times New Roman" w:hAnsi="Times New Roman" w:cs="Times New Roman"/>
          <w:sz w:val="18"/>
          <w:szCs w:val="18"/>
        </w:rPr>
        <w:t xml:space="preserve"> the non-AP MLD at any time for other reasons even if the</w:t>
      </w:r>
      <w:r w:rsidR="00493D61">
        <w:rPr>
          <w:rFonts w:ascii="Times New Roman" w:eastAsia="Times New Roman" w:hAnsi="Times New Roman" w:cs="Times New Roman"/>
          <w:sz w:val="18"/>
          <w:szCs w:val="18"/>
        </w:rPr>
        <w:t xml:space="preserve"> </w:t>
      </w:r>
      <w:r w:rsidRPr="00AA7289">
        <w:rPr>
          <w:rFonts w:ascii="Times New Roman" w:eastAsia="Times New Roman" w:hAnsi="Times New Roman" w:cs="Times New Roman"/>
          <w:sz w:val="18"/>
          <w:szCs w:val="18"/>
        </w:rPr>
        <w:t>non-AP MLD satisfies the keepalive frame transmission requirements.</w:t>
      </w:r>
    </w:p>
    <w:p w14:paraId="24072E05" w14:textId="427D39C7" w:rsidR="00053986" w:rsidRDefault="00053986" w:rsidP="00DC1602">
      <w:pPr>
        <w:widowControl w:val="0"/>
        <w:tabs>
          <w:tab w:val="left" w:pos="660"/>
        </w:tabs>
        <w:suppressAutoHyphens/>
        <w:kinsoku w:val="0"/>
        <w:overflowPunct w:val="0"/>
        <w:autoSpaceDE w:val="0"/>
        <w:autoSpaceDN w:val="0"/>
        <w:adjustRightInd w:val="0"/>
        <w:spacing w:after="0" w:line="243" w:lineRule="exact"/>
        <w:jc w:val="both"/>
        <w:rPr>
          <w:rFonts w:ascii="Times New Roman" w:eastAsia="Times New Roman" w:hAnsi="Times New Roman" w:cs="Times New Roman"/>
          <w:sz w:val="18"/>
          <w:szCs w:val="18"/>
        </w:rPr>
      </w:pPr>
    </w:p>
    <w:p w14:paraId="7793DF0B" w14:textId="34B31BC7" w:rsidR="00053986" w:rsidRPr="00053986" w:rsidRDefault="00053986" w:rsidP="004A2C63">
      <w:pPr>
        <w:keepNext/>
        <w:numPr>
          <w:ilvl w:val="0"/>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b/>
          <w:bCs/>
          <w:color w:val="000000"/>
          <w:sz w:val="20"/>
          <w:szCs w:val="20"/>
        </w:rPr>
      </w:pPr>
      <w:bookmarkStart w:id="165" w:name="RTF35303437313a2048342c312e"/>
      <w:r w:rsidRPr="00053986">
        <w:rPr>
          <w:rFonts w:ascii="Arial" w:eastAsia="Times New Roman" w:hAnsi="Arial" w:cs="Arial"/>
          <w:b/>
          <w:bCs/>
          <w:color w:val="000000"/>
          <w:sz w:val="20"/>
          <w:szCs w:val="20"/>
        </w:rPr>
        <w:t xml:space="preserve">BSS Max Idle Period </w:t>
      </w:r>
      <w:proofErr w:type="gramStart"/>
      <w:r w:rsidRPr="00053986">
        <w:rPr>
          <w:rFonts w:ascii="Arial" w:eastAsia="Times New Roman" w:hAnsi="Arial" w:cs="Arial"/>
          <w:b/>
          <w:bCs/>
          <w:color w:val="000000"/>
          <w:sz w:val="20"/>
          <w:szCs w:val="20"/>
        </w:rPr>
        <w:t>element</w:t>
      </w:r>
      <w:bookmarkEnd w:id="165"/>
      <w:r w:rsidR="00035BB2">
        <w:rPr>
          <w:rFonts w:ascii="Times New Roman" w:eastAsia="Times New Roman" w:hAnsi="Times New Roman" w:cs="Times New Roman"/>
          <w:sz w:val="20"/>
          <w:szCs w:val="20"/>
          <w:highlight w:val="yellow"/>
        </w:rPr>
        <w:t>[</w:t>
      </w:r>
      <w:proofErr w:type="gramEnd"/>
      <w:r w:rsidR="00035BB2">
        <w:rPr>
          <w:rFonts w:ascii="Times New Roman" w:eastAsia="Times New Roman" w:hAnsi="Times New Roman" w:cs="Times New Roman"/>
          <w:sz w:val="20"/>
          <w:szCs w:val="20"/>
          <w:highlight w:val="yellow"/>
        </w:rPr>
        <w:t>3203</w:t>
      </w:r>
      <w:r w:rsidR="00035BB2" w:rsidRPr="00C15EE9">
        <w:rPr>
          <w:rFonts w:ascii="Times New Roman" w:eastAsia="Times New Roman" w:hAnsi="Times New Roman" w:cs="Times New Roman"/>
          <w:sz w:val="20"/>
          <w:szCs w:val="20"/>
          <w:highlight w:val="yellow"/>
        </w:rPr>
        <w:t>]</w:t>
      </w:r>
    </w:p>
    <w:p w14:paraId="5CA4019D" w14:textId="77777777" w:rsidR="00D56877" w:rsidRPr="00D56877" w:rsidRDefault="00D56877" w:rsidP="00D56877">
      <w:pPr>
        <w:pStyle w:val="ListParagraph"/>
        <w:spacing w:before="120" w:after="0" w:line="240" w:lineRule="auto"/>
        <w:ind w:left="0"/>
        <w:rPr>
          <w:rFonts w:ascii="Times New Roman" w:eastAsia="Times New Roman" w:hAnsi="Times New Roman" w:cs="Times New Roman"/>
          <w:b/>
          <w:bCs/>
          <w:i/>
          <w:iCs/>
          <w:color w:val="000000"/>
          <w:spacing w:val="-2"/>
          <w:sz w:val="20"/>
          <w:szCs w:val="20"/>
        </w:rPr>
      </w:pPr>
      <w:proofErr w:type="spellStart"/>
      <w:r w:rsidRPr="00D56877">
        <w:rPr>
          <w:rFonts w:ascii="Times New Roman" w:eastAsia="Times New Roman" w:hAnsi="Times New Roman" w:cs="Times New Roman"/>
          <w:b/>
          <w:bCs/>
          <w:i/>
          <w:iCs/>
          <w:color w:val="000000"/>
          <w:spacing w:val="-2"/>
          <w:sz w:val="20"/>
          <w:szCs w:val="20"/>
          <w:highlight w:val="yellow"/>
        </w:rPr>
        <w:t>TGbe</w:t>
      </w:r>
      <w:proofErr w:type="spellEnd"/>
      <w:r w:rsidRPr="00D56877">
        <w:rPr>
          <w:rFonts w:ascii="Times New Roman" w:eastAsia="Times New Roman" w:hAnsi="Times New Roman" w:cs="Times New Roman"/>
          <w:b/>
          <w:bCs/>
          <w:i/>
          <w:iCs/>
          <w:color w:val="000000"/>
          <w:spacing w:val="-2"/>
          <w:sz w:val="20"/>
          <w:szCs w:val="20"/>
          <w:highlight w:val="yellow"/>
        </w:rPr>
        <w:t xml:space="preserve"> editor: Please modify this subclause as shown below:</w:t>
      </w:r>
    </w:p>
    <w:p w14:paraId="017B395C" w14:textId="003E893F" w:rsidR="00D56877" w:rsidRDefault="00D56877" w:rsidP="0005398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rPr>
          <w:ins w:id="166" w:author="Abhishek Patil" w:date="2021-02-15T20:13:00Z"/>
          <w:rFonts w:ascii="Times New Roman" w:eastAsia="Times New Roman" w:hAnsi="Times New Roman" w:cs="Times New Roman"/>
          <w:color w:val="000000"/>
          <w:sz w:val="20"/>
          <w:szCs w:val="20"/>
        </w:rPr>
      </w:pPr>
      <w:ins w:id="167" w:author="Abhishek Patil" w:date="2021-02-15T20:12:00Z">
        <w:r w:rsidRPr="00AC376A">
          <w:rPr>
            <w:rFonts w:ascii="Times New Roman" w:eastAsia="Times New Roman" w:hAnsi="Times New Roman" w:cs="Times New Roman"/>
            <w:sz w:val="20"/>
            <w:szCs w:val="20"/>
            <w:u w:val="single"/>
          </w:rPr>
          <w:t xml:space="preserve">When association is not </w:t>
        </w:r>
      </w:ins>
      <w:ins w:id="168" w:author="Abhishek Patil" w:date="2021-02-20T09:44:00Z">
        <w:r w:rsidR="002203EA">
          <w:rPr>
            <w:rFonts w:ascii="Times New Roman" w:eastAsia="Times New Roman" w:hAnsi="Times New Roman" w:cs="Times New Roman"/>
            <w:sz w:val="20"/>
            <w:szCs w:val="20"/>
            <w:u w:val="single"/>
          </w:rPr>
          <w:t xml:space="preserve">for </w:t>
        </w:r>
      </w:ins>
      <w:ins w:id="169" w:author="Abhishek Patil" w:date="2021-02-15T20:12:00Z">
        <w:r w:rsidRPr="00AC376A">
          <w:rPr>
            <w:rFonts w:ascii="Times New Roman" w:eastAsia="Times New Roman" w:hAnsi="Times New Roman" w:cs="Times New Roman"/>
            <w:sz w:val="20"/>
            <w:szCs w:val="20"/>
            <w:u w:val="single"/>
          </w:rPr>
          <w:t xml:space="preserve">a multi-link setup, </w:t>
        </w:r>
      </w:ins>
      <w:del w:id="170" w:author="Abhishek Patil" w:date="2021-02-15T20:12:00Z">
        <w:r w:rsidR="00053986" w:rsidRPr="00053986" w:rsidDel="00D56877">
          <w:rPr>
            <w:rFonts w:ascii="Times New Roman" w:eastAsia="Times New Roman" w:hAnsi="Times New Roman" w:cs="Times New Roman"/>
            <w:color w:val="000000"/>
            <w:sz w:val="20"/>
            <w:szCs w:val="20"/>
          </w:rPr>
          <w:delText xml:space="preserve">The </w:delText>
        </w:r>
      </w:del>
      <w:ins w:id="171" w:author="Abhishek Patil" w:date="2021-02-15T20:12:00Z">
        <w:r>
          <w:rPr>
            <w:rFonts w:ascii="Times New Roman" w:eastAsia="Times New Roman" w:hAnsi="Times New Roman" w:cs="Times New Roman"/>
            <w:color w:val="000000"/>
            <w:sz w:val="20"/>
            <w:szCs w:val="20"/>
          </w:rPr>
          <w:t>t</w:t>
        </w:r>
        <w:r w:rsidRPr="00053986">
          <w:rPr>
            <w:rFonts w:ascii="Times New Roman" w:eastAsia="Times New Roman" w:hAnsi="Times New Roman" w:cs="Times New Roman"/>
            <w:color w:val="000000"/>
            <w:sz w:val="20"/>
            <w:szCs w:val="20"/>
          </w:rPr>
          <w:t xml:space="preserve">he </w:t>
        </w:r>
      </w:ins>
      <w:r w:rsidR="00053986" w:rsidRPr="00053986">
        <w:rPr>
          <w:rFonts w:ascii="Times New Roman" w:eastAsia="Times New Roman" w:hAnsi="Times New Roman" w:cs="Times New Roman"/>
          <w:color w:val="000000"/>
          <w:sz w:val="20"/>
          <w:szCs w:val="20"/>
        </w:rPr>
        <w:t xml:space="preserve">BSS Max Idle Period element contains the </w:t>
      </w:r>
      <w:proofErr w:type="gramStart"/>
      <w:r w:rsidR="00053986" w:rsidRPr="00053986">
        <w:rPr>
          <w:rFonts w:ascii="Times New Roman" w:eastAsia="Times New Roman" w:hAnsi="Times New Roman" w:cs="Times New Roman"/>
          <w:color w:val="000000"/>
          <w:sz w:val="20"/>
          <w:szCs w:val="20"/>
        </w:rPr>
        <w:t>time period</w:t>
      </w:r>
      <w:proofErr w:type="gramEnd"/>
      <w:r w:rsidR="00053986" w:rsidRPr="00053986">
        <w:rPr>
          <w:rFonts w:ascii="Times New Roman" w:eastAsia="Times New Roman" w:hAnsi="Times New Roman" w:cs="Times New Roman"/>
          <w:color w:val="000000"/>
          <w:sz w:val="20"/>
          <w:szCs w:val="20"/>
        </w:rPr>
        <w:t xml:space="preserve"> a non-AP STA can refrain from transmitting frames to the AP before the AP </w:t>
      </w:r>
      <w:ins w:id="172" w:author="Abhishek Patil" w:date="2021-02-22T11:49:00Z">
        <w:r w:rsidR="00C90CDE">
          <w:rPr>
            <w:rFonts w:ascii="Times New Roman" w:eastAsia="Times New Roman" w:hAnsi="Times New Roman" w:cs="Times New Roman"/>
            <w:color w:val="000000"/>
            <w:sz w:val="20"/>
            <w:szCs w:val="20"/>
          </w:rPr>
          <w:t xml:space="preserve">might </w:t>
        </w:r>
      </w:ins>
      <w:r w:rsidR="00053986" w:rsidRPr="00053986">
        <w:rPr>
          <w:rFonts w:ascii="Times New Roman" w:eastAsia="Times New Roman" w:hAnsi="Times New Roman" w:cs="Times New Roman"/>
          <w:color w:val="000000"/>
          <w:sz w:val="20"/>
          <w:szCs w:val="20"/>
        </w:rPr>
        <w:t>disassociate</w:t>
      </w:r>
      <w:del w:id="173" w:author="Abhishek Patil" w:date="2021-02-22T11:49:00Z">
        <w:r w:rsidR="00053986" w:rsidRPr="00053986" w:rsidDel="00C90CDE">
          <w:rPr>
            <w:rFonts w:ascii="Times New Roman" w:eastAsia="Times New Roman" w:hAnsi="Times New Roman" w:cs="Times New Roman"/>
            <w:color w:val="000000"/>
            <w:sz w:val="20"/>
            <w:szCs w:val="20"/>
          </w:rPr>
          <w:delText>s</w:delText>
        </w:r>
      </w:del>
      <w:r w:rsidR="00053986" w:rsidRPr="00053986">
        <w:rPr>
          <w:rFonts w:ascii="Times New Roman" w:eastAsia="Times New Roman" w:hAnsi="Times New Roman" w:cs="Times New Roman"/>
          <w:color w:val="000000"/>
          <w:sz w:val="20"/>
          <w:szCs w:val="20"/>
        </w:rPr>
        <w:t xml:space="preserve"> the STA due to inactivity. </w:t>
      </w:r>
    </w:p>
    <w:p w14:paraId="28EC661D" w14:textId="3B3EC6E4" w:rsidR="00D56877" w:rsidRDefault="00D56877" w:rsidP="0005398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rPr>
          <w:ins w:id="174" w:author="Abhishek Patil" w:date="2021-02-15T20:13:00Z"/>
          <w:rFonts w:ascii="Times New Roman" w:eastAsia="Times New Roman" w:hAnsi="Times New Roman" w:cs="Times New Roman"/>
          <w:color w:val="000000"/>
          <w:sz w:val="20"/>
          <w:szCs w:val="20"/>
        </w:rPr>
      </w:pPr>
      <w:ins w:id="175" w:author="Abhishek Patil" w:date="2021-02-15T20:13:00Z">
        <w:r w:rsidRPr="00AC376A">
          <w:rPr>
            <w:rFonts w:ascii="Times New Roman" w:eastAsia="Times New Roman" w:hAnsi="Times New Roman" w:cs="Times New Roman"/>
            <w:sz w:val="20"/>
            <w:szCs w:val="20"/>
            <w:u w:val="single"/>
          </w:rPr>
          <w:t xml:space="preserve">When association is </w:t>
        </w:r>
      </w:ins>
      <w:ins w:id="176" w:author="Abhishek Patil" w:date="2021-02-20T09:44:00Z">
        <w:r w:rsidR="002203EA">
          <w:rPr>
            <w:rFonts w:ascii="Times New Roman" w:eastAsia="Times New Roman" w:hAnsi="Times New Roman" w:cs="Times New Roman"/>
            <w:sz w:val="20"/>
            <w:szCs w:val="20"/>
            <w:u w:val="single"/>
          </w:rPr>
          <w:t xml:space="preserve">for </w:t>
        </w:r>
      </w:ins>
      <w:ins w:id="177" w:author="Abhishek Patil" w:date="2021-02-15T20:13:00Z">
        <w:r w:rsidRPr="00AC376A">
          <w:rPr>
            <w:rFonts w:ascii="Times New Roman" w:eastAsia="Times New Roman" w:hAnsi="Times New Roman" w:cs="Times New Roman"/>
            <w:sz w:val="20"/>
            <w:szCs w:val="20"/>
            <w:u w:val="single"/>
          </w:rPr>
          <w:t xml:space="preserve">a multi-link setup, </w:t>
        </w:r>
        <w:r>
          <w:rPr>
            <w:rFonts w:ascii="Times New Roman" w:eastAsia="Times New Roman" w:hAnsi="Times New Roman" w:cs="Times New Roman"/>
            <w:color w:val="000000"/>
            <w:sz w:val="20"/>
            <w:szCs w:val="20"/>
          </w:rPr>
          <w:t>t</w:t>
        </w:r>
        <w:r w:rsidRPr="00053986">
          <w:rPr>
            <w:rFonts w:ascii="Times New Roman" w:eastAsia="Times New Roman" w:hAnsi="Times New Roman" w:cs="Times New Roman"/>
            <w:color w:val="000000"/>
            <w:sz w:val="20"/>
            <w:szCs w:val="20"/>
          </w:rPr>
          <w:t xml:space="preserve">he BSS Max Idle Period element contains the </w:t>
        </w:r>
        <w:proofErr w:type="gramStart"/>
        <w:r w:rsidRPr="00053986">
          <w:rPr>
            <w:rFonts w:ascii="Times New Roman" w:eastAsia="Times New Roman" w:hAnsi="Times New Roman" w:cs="Times New Roman"/>
            <w:color w:val="000000"/>
            <w:sz w:val="20"/>
            <w:szCs w:val="20"/>
          </w:rPr>
          <w:t>time period</w:t>
        </w:r>
        <w:proofErr w:type="gramEnd"/>
        <w:r w:rsidRPr="00053986">
          <w:rPr>
            <w:rFonts w:ascii="Times New Roman" w:eastAsia="Times New Roman" w:hAnsi="Times New Roman" w:cs="Times New Roman"/>
            <w:color w:val="000000"/>
            <w:sz w:val="20"/>
            <w:szCs w:val="20"/>
          </w:rPr>
          <w:t xml:space="preserve"> a non-AP </w:t>
        </w:r>
        <w:r>
          <w:rPr>
            <w:rFonts w:ascii="Times New Roman" w:eastAsia="Times New Roman" w:hAnsi="Times New Roman" w:cs="Times New Roman"/>
            <w:color w:val="000000"/>
            <w:sz w:val="20"/>
            <w:szCs w:val="20"/>
          </w:rPr>
          <w:t>MLD</w:t>
        </w:r>
        <w:r w:rsidRPr="00053986">
          <w:rPr>
            <w:rFonts w:ascii="Times New Roman" w:eastAsia="Times New Roman" w:hAnsi="Times New Roman" w:cs="Times New Roman"/>
            <w:color w:val="000000"/>
            <w:sz w:val="20"/>
            <w:szCs w:val="20"/>
          </w:rPr>
          <w:t xml:space="preserve"> can refrain from transmitting frames to the AP</w:t>
        </w:r>
        <w:r>
          <w:rPr>
            <w:rFonts w:ascii="Times New Roman" w:eastAsia="Times New Roman" w:hAnsi="Times New Roman" w:cs="Times New Roman"/>
            <w:color w:val="000000"/>
            <w:sz w:val="20"/>
            <w:szCs w:val="20"/>
          </w:rPr>
          <w:t xml:space="preserve"> MLD</w:t>
        </w:r>
        <w:r w:rsidRPr="00053986">
          <w:rPr>
            <w:rFonts w:ascii="Times New Roman" w:eastAsia="Times New Roman" w:hAnsi="Times New Roman" w:cs="Times New Roman"/>
            <w:color w:val="000000"/>
            <w:sz w:val="20"/>
            <w:szCs w:val="20"/>
          </w:rPr>
          <w:t xml:space="preserve"> before the AP </w:t>
        </w:r>
        <w:r>
          <w:rPr>
            <w:rFonts w:ascii="Times New Roman" w:eastAsia="Times New Roman" w:hAnsi="Times New Roman" w:cs="Times New Roman"/>
            <w:color w:val="000000"/>
            <w:sz w:val="20"/>
            <w:szCs w:val="20"/>
          </w:rPr>
          <w:t>MLD</w:t>
        </w:r>
      </w:ins>
      <w:ins w:id="178" w:author="Abhishek Patil" w:date="2021-02-22T11:48:00Z">
        <w:r w:rsidR="00A12F73">
          <w:rPr>
            <w:rFonts w:ascii="Times New Roman" w:eastAsia="Times New Roman" w:hAnsi="Times New Roman" w:cs="Times New Roman"/>
            <w:color w:val="000000"/>
            <w:sz w:val="20"/>
            <w:szCs w:val="20"/>
          </w:rPr>
          <w:t xml:space="preserve"> might</w:t>
        </w:r>
      </w:ins>
      <w:ins w:id="179" w:author="Abhishek Patil" w:date="2021-02-15T20:13:00Z">
        <w:r>
          <w:rPr>
            <w:rFonts w:ascii="Times New Roman" w:eastAsia="Times New Roman" w:hAnsi="Times New Roman" w:cs="Times New Roman"/>
            <w:color w:val="000000"/>
            <w:sz w:val="20"/>
            <w:szCs w:val="20"/>
          </w:rPr>
          <w:t xml:space="preserve"> </w:t>
        </w:r>
        <w:r w:rsidRPr="00053986">
          <w:rPr>
            <w:rFonts w:ascii="Times New Roman" w:eastAsia="Times New Roman" w:hAnsi="Times New Roman" w:cs="Times New Roman"/>
            <w:color w:val="000000"/>
            <w:sz w:val="20"/>
            <w:szCs w:val="20"/>
          </w:rPr>
          <w:t xml:space="preserve">disassociate the </w:t>
        </w:r>
        <w:r>
          <w:rPr>
            <w:rFonts w:ascii="Times New Roman" w:eastAsia="Times New Roman" w:hAnsi="Times New Roman" w:cs="Times New Roman"/>
            <w:color w:val="000000"/>
            <w:sz w:val="20"/>
            <w:szCs w:val="20"/>
          </w:rPr>
          <w:t>non-AP MLD</w:t>
        </w:r>
        <w:r w:rsidRPr="00053986">
          <w:rPr>
            <w:rFonts w:ascii="Times New Roman" w:eastAsia="Times New Roman" w:hAnsi="Times New Roman" w:cs="Times New Roman"/>
            <w:color w:val="000000"/>
            <w:sz w:val="20"/>
            <w:szCs w:val="20"/>
          </w:rPr>
          <w:t xml:space="preserve"> due to inactivity. </w:t>
        </w:r>
      </w:ins>
    </w:p>
    <w:p w14:paraId="7EE0A85F" w14:textId="5968EA2B" w:rsidR="00053986" w:rsidRDefault="00053986" w:rsidP="0005398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rPr>
          <w:rFonts w:ascii="Times New Roman" w:eastAsia="Times New Roman" w:hAnsi="Times New Roman" w:cs="Times New Roman"/>
          <w:color w:val="000000"/>
          <w:sz w:val="20"/>
          <w:szCs w:val="20"/>
        </w:rPr>
      </w:pPr>
      <w:r w:rsidRPr="00053986">
        <w:rPr>
          <w:rFonts w:ascii="Times New Roman" w:eastAsia="Times New Roman" w:hAnsi="Times New Roman" w:cs="Times New Roman"/>
          <w:color w:val="000000"/>
          <w:sz w:val="20"/>
          <w:szCs w:val="20"/>
        </w:rPr>
        <w:t xml:space="preserve">The format of the BSS Max Idle Period element is shown in </w:t>
      </w:r>
      <w:r w:rsidRPr="00053986">
        <w:rPr>
          <w:rFonts w:ascii="Times New Roman" w:eastAsia="Times New Roman" w:hAnsi="Times New Roman" w:cs="Times New Roman"/>
          <w:color w:val="000000"/>
          <w:sz w:val="20"/>
          <w:szCs w:val="20"/>
        </w:rPr>
        <w:fldChar w:fldCharType="begin"/>
      </w:r>
      <w:r w:rsidRPr="00053986">
        <w:rPr>
          <w:rFonts w:ascii="Times New Roman" w:eastAsia="Times New Roman" w:hAnsi="Times New Roman" w:cs="Times New Roman"/>
          <w:color w:val="000000"/>
          <w:sz w:val="20"/>
          <w:szCs w:val="20"/>
        </w:rPr>
        <w:instrText xml:space="preserve"> REF  RTF32373632313a204669677572 \h</w:instrText>
      </w:r>
      <w:r w:rsidRPr="00053986">
        <w:rPr>
          <w:rFonts w:ascii="Times New Roman" w:eastAsia="Times New Roman" w:hAnsi="Times New Roman" w:cs="Times New Roman"/>
          <w:color w:val="000000"/>
          <w:sz w:val="20"/>
          <w:szCs w:val="20"/>
        </w:rPr>
      </w:r>
      <w:r w:rsidRPr="00053986">
        <w:rPr>
          <w:rFonts w:ascii="Times New Roman" w:eastAsia="Times New Roman" w:hAnsi="Times New Roman" w:cs="Times New Roman"/>
          <w:color w:val="000000"/>
          <w:sz w:val="20"/>
          <w:szCs w:val="20"/>
        </w:rPr>
        <w:fldChar w:fldCharType="separate"/>
      </w:r>
      <w:r w:rsidRPr="00053986">
        <w:rPr>
          <w:rFonts w:ascii="Times New Roman" w:eastAsia="Times New Roman" w:hAnsi="Times New Roman" w:cs="Times New Roman"/>
          <w:color w:val="000000"/>
          <w:sz w:val="20"/>
          <w:szCs w:val="20"/>
        </w:rPr>
        <w:t>Figure 9-460 (BSS Max Idle Period element format)</w:t>
      </w:r>
      <w:r w:rsidRPr="00053986">
        <w:rPr>
          <w:rFonts w:ascii="Times New Roman" w:eastAsia="Times New Roman" w:hAnsi="Times New Roman" w:cs="Times New Roman"/>
          <w:color w:val="000000"/>
          <w:sz w:val="20"/>
          <w:szCs w:val="20"/>
        </w:rPr>
        <w:fldChar w:fldCharType="end"/>
      </w:r>
      <w:r w:rsidRPr="00053986">
        <w:rPr>
          <w:rFonts w:ascii="Times New Roman" w:eastAsia="Times New Roman" w:hAnsi="Times New Roman" w:cs="Times New Roman"/>
          <w:color w:val="000000"/>
          <w:sz w:val="20"/>
          <w:szCs w:val="20"/>
        </w:rPr>
        <w:t>.</w:t>
      </w:r>
    </w:p>
    <w:p w14:paraId="31282FDF" w14:textId="77777777" w:rsidR="00A10224" w:rsidRPr="00053986" w:rsidRDefault="00A10224" w:rsidP="0005398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rPr>
          <w:rFonts w:ascii="Times New Roman" w:eastAsia="Times New Roman" w:hAnsi="Times New Roman" w:cs="Times New Roman"/>
          <w:color w:val="000000"/>
          <w:sz w:val="20"/>
          <w:szCs w:val="2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000"/>
        <w:gridCol w:w="1400"/>
        <w:gridCol w:w="1400"/>
        <w:gridCol w:w="1400"/>
        <w:gridCol w:w="1400"/>
      </w:tblGrid>
      <w:tr w:rsidR="00053986" w:rsidRPr="00053986" w14:paraId="617893E5" w14:textId="77777777" w:rsidTr="00A56A0F">
        <w:trPr>
          <w:trHeight w:val="18"/>
          <w:jc w:val="center"/>
        </w:trPr>
        <w:tc>
          <w:tcPr>
            <w:tcW w:w="1000" w:type="dxa"/>
            <w:tcBorders>
              <w:top w:val="nil"/>
              <w:left w:val="nil"/>
              <w:bottom w:val="nil"/>
              <w:right w:val="nil"/>
            </w:tcBorders>
            <w:tcMar>
              <w:top w:w="160" w:type="dxa"/>
              <w:left w:w="120" w:type="dxa"/>
              <w:bottom w:w="100" w:type="dxa"/>
              <w:right w:w="120" w:type="dxa"/>
            </w:tcMar>
            <w:vAlign w:val="center"/>
          </w:tcPr>
          <w:p w14:paraId="0BA83CA0" w14:textId="77777777" w:rsidR="00053986" w:rsidRPr="00053986" w:rsidRDefault="00053986" w:rsidP="00053986">
            <w:pPr>
              <w:widowControl w:val="0"/>
              <w:suppressAutoHyphens/>
              <w:autoSpaceDE w:val="0"/>
              <w:autoSpaceDN w:val="0"/>
              <w:adjustRightInd w:val="0"/>
              <w:spacing w:after="0" w:line="160" w:lineRule="atLeast"/>
              <w:jc w:val="center"/>
              <w:rPr>
                <w:rFonts w:ascii="Arial" w:eastAsia="Times New Roman" w:hAnsi="Arial" w:cs="Arial"/>
                <w:color w:val="000000"/>
                <w:w w:val="0"/>
                <w:sz w:val="16"/>
                <w:szCs w:val="16"/>
              </w:rPr>
            </w:pPr>
          </w:p>
        </w:tc>
        <w:tc>
          <w:tcPr>
            <w:tcW w:w="14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502A8032" w14:textId="77777777" w:rsidR="00053986" w:rsidRPr="00053986" w:rsidRDefault="00053986" w:rsidP="00053986">
            <w:pPr>
              <w:widowControl w:val="0"/>
              <w:suppressAutoHyphens/>
              <w:autoSpaceDE w:val="0"/>
              <w:autoSpaceDN w:val="0"/>
              <w:adjustRightInd w:val="0"/>
              <w:spacing w:after="0" w:line="160" w:lineRule="atLeast"/>
              <w:jc w:val="center"/>
              <w:rPr>
                <w:rFonts w:ascii="Arial" w:eastAsia="Times New Roman" w:hAnsi="Arial" w:cs="Arial"/>
                <w:color w:val="000000"/>
                <w:w w:val="0"/>
                <w:sz w:val="16"/>
                <w:szCs w:val="16"/>
              </w:rPr>
            </w:pPr>
            <w:r w:rsidRPr="00053986">
              <w:rPr>
                <w:rFonts w:ascii="Arial" w:eastAsia="Times New Roman" w:hAnsi="Arial" w:cs="Arial"/>
                <w:color w:val="000000"/>
                <w:sz w:val="16"/>
                <w:szCs w:val="16"/>
              </w:rPr>
              <w:t>Element ID</w:t>
            </w:r>
          </w:p>
        </w:tc>
        <w:tc>
          <w:tcPr>
            <w:tcW w:w="14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0984CF3D" w14:textId="77777777" w:rsidR="00053986" w:rsidRPr="00053986" w:rsidRDefault="00053986" w:rsidP="00053986">
            <w:pPr>
              <w:widowControl w:val="0"/>
              <w:suppressAutoHyphens/>
              <w:autoSpaceDE w:val="0"/>
              <w:autoSpaceDN w:val="0"/>
              <w:adjustRightInd w:val="0"/>
              <w:spacing w:after="0" w:line="160" w:lineRule="atLeast"/>
              <w:jc w:val="center"/>
              <w:rPr>
                <w:rFonts w:ascii="Arial" w:eastAsia="Times New Roman" w:hAnsi="Arial" w:cs="Arial"/>
                <w:color w:val="000000"/>
                <w:w w:val="0"/>
                <w:sz w:val="16"/>
                <w:szCs w:val="16"/>
              </w:rPr>
            </w:pPr>
            <w:r w:rsidRPr="00053986">
              <w:rPr>
                <w:rFonts w:ascii="Arial" w:eastAsia="Times New Roman" w:hAnsi="Arial" w:cs="Arial"/>
                <w:color w:val="000000"/>
                <w:sz w:val="16"/>
                <w:szCs w:val="16"/>
              </w:rPr>
              <w:t>Length</w:t>
            </w:r>
          </w:p>
        </w:tc>
        <w:tc>
          <w:tcPr>
            <w:tcW w:w="14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470F1F2B" w14:textId="77777777" w:rsidR="00053986" w:rsidRPr="00053986" w:rsidRDefault="00053986" w:rsidP="00053986">
            <w:pPr>
              <w:widowControl w:val="0"/>
              <w:suppressAutoHyphens/>
              <w:autoSpaceDE w:val="0"/>
              <w:autoSpaceDN w:val="0"/>
              <w:adjustRightInd w:val="0"/>
              <w:spacing w:after="0" w:line="160" w:lineRule="atLeast"/>
              <w:jc w:val="center"/>
              <w:rPr>
                <w:rFonts w:ascii="Arial" w:eastAsia="Times New Roman" w:hAnsi="Arial" w:cs="Arial"/>
                <w:color w:val="000000"/>
                <w:w w:val="0"/>
                <w:sz w:val="16"/>
                <w:szCs w:val="16"/>
              </w:rPr>
            </w:pPr>
            <w:r w:rsidRPr="00053986">
              <w:rPr>
                <w:rFonts w:ascii="Arial" w:eastAsia="Times New Roman" w:hAnsi="Arial" w:cs="Arial"/>
                <w:color w:val="000000"/>
                <w:sz w:val="16"/>
                <w:szCs w:val="16"/>
              </w:rPr>
              <w:t>Max Idle Period</w:t>
            </w:r>
          </w:p>
        </w:tc>
        <w:tc>
          <w:tcPr>
            <w:tcW w:w="14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2A2B7D74" w14:textId="77777777" w:rsidR="00053986" w:rsidRPr="00053986" w:rsidRDefault="00053986" w:rsidP="00053986">
            <w:pPr>
              <w:widowControl w:val="0"/>
              <w:suppressAutoHyphens/>
              <w:autoSpaceDE w:val="0"/>
              <w:autoSpaceDN w:val="0"/>
              <w:adjustRightInd w:val="0"/>
              <w:spacing w:after="0" w:line="160" w:lineRule="atLeast"/>
              <w:jc w:val="center"/>
              <w:rPr>
                <w:rFonts w:ascii="Arial" w:eastAsia="Times New Roman" w:hAnsi="Arial" w:cs="Arial"/>
                <w:color w:val="000000"/>
                <w:w w:val="0"/>
                <w:sz w:val="16"/>
                <w:szCs w:val="16"/>
              </w:rPr>
            </w:pPr>
            <w:r w:rsidRPr="00053986">
              <w:rPr>
                <w:rFonts w:ascii="Arial" w:eastAsia="Times New Roman" w:hAnsi="Arial" w:cs="Arial"/>
                <w:color w:val="000000"/>
                <w:sz w:val="16"/>
                <w:szCs w:val="16"/>
              </w:rPr>
              <w:t>Idle Options</w:t>
            </w:r>
          </w:p>
        </w:tc>
      </w:tr>
      <w:tr w:rsidR="00053986" w:rsidRPr="00053986" w14:paraId="5292F1B1" w14:textId="77777777" w:rsidTr="00A56A0F">
        <w:trPr>
          <w:trHeight w:val="18"/>
          <w:jc w:val="center"/>
        </w:trPr>
        <w:tc>
          <w:tcPr>
            <w:tcW w:w="1000" w:type="dxa"/>
            <w:tcBorders>
              <w:top w:val="nil"/>
              <w:left w:val="nil"/>
              <w:bottom w:val="nil"/>
              <w:right w:val="nil"/>
            </w:tcBorders>
            <w:tcMar>
              <w:top w:w="160" w:type="dxa"/>
              <w:left w:w="120" w:type="dxa"/>
              <w:bottom w:w="100" w:type="dxa"/>
              <w:right w:w="120" w:type="dxa"/>
            </w:tcMar>
            <w:vAlign w:val="center"/>
          </w:tcPr>
          <w:p w14:paraId="69CEA057" w14:textId="77777777" w:rsidR="00053986" w:rsidRPr="00053986" w:rsidRDefault="00053986" w:rsidP="00053986">
            <w:pPr>
              <w:widowControl w:val="0"/>
              <w:suppressAutoHyphens/>
              <w:autoSpaceDE w:val="0"/>
              <w:autoSpaceDN w:val="0"/>
              <w:adjustRightInd w:val="0"/>
              <w:spacing w:after="0" w:line="160" w:lineRule="atLeast"/>
              <w:jc w:val="center"/>
              <w:rPr>
                <w:rFonts w:ascii="Arial" w:eastAsia="Times New Roman" w:hAnsi="Arial" w:cs="Arial"/>
                <w:color w:val="000000"/>
                <w:w w:val="0"/>
                <w:sz w:val="16"/>
                <w:szCs w:val="16"/>
              </w:rPr>
            </w:pPr>
            <w:r w:rsidRPr="00053986">
              <w:rPr>
                <w:rFonts w:ascii="Arial" w:eastAsia="Times New Roman" w:hAnsi="Arial" w:cs="Arial"/>
                <w:color w:val="000000"/>
                <w:sz w:val="16"/>
                <w:szCs w:val="16"/>
              </w:rPr>
              <w:t>Octets:</w:t>
            </w:r>
          </w:p>
        </w:tc>
        <w:tc>
          <w:tcPr>
            <w:tcW w:w="1400" w:type="dxa"/>
            <w:tcBorders>
              <w:top w:val="nil"/>
              <w:left w:val="nil"/>
              <w:bottom w:val="nil"/>
              <w:right w:val="nil"/>
            </w:tcBorders>
            <w:tcMar>
              <w:top w:w="160" w:type="dxa"/>
              <w:left w:w="120" w:type="dxa"/>
              <w:bottom w:w="100" w:type="dxa"/>
              <w:right w:w="120" w:type="dxa"/>
            </w:tcMar>
            <w:vAlign w:val="center"/>
          </w:tcPr>
          <w:p w14:paraId="36EA15E1" w14:textId="77777777" w:rsidR="00053986" w:rsidRPr="00053986" w:rsidRDefault="00053986" w:rsidP="00053986">
            <w:pPr>
              <w:widowControl w:val="0"/>
              <w:suppressAutoHyphens/>
              <w:autoSpaceDE w:val="0"/>
              <w:autoSpaceDN w:val="0"/>
              <w:adjustRightInd w:val="0"/>
              <w:spacing w:after="0" w:line="160" w:lineRule="atLeast"/>
              <w:jc w:val="center"/>
              <w:rPr>
                <w:rFonts w:ascii="Arial" w:eastAsia="Times New Roman" w:hAnsi="Arial" w:cs="Arial"/>
                <w:color w:val="000000"/>
                <w:w w:val="0"/>
                <w:sz w:val="16"/>
                <w:szCs w:val="16"/>
              </w:rPr>
            </w:pPr>
            <w:r w:rsidRPr="00053986">
              <w:rPr>
                <w:rFonts w:ascii="Arial" w:eastAsia="Times New Roman" w:hAnsi="Arial" w:cs="Arial"/>
                <w:color w:val="000000"/>
                <w:sz w:val="16"/>
                <w:szCs w:val="16"/>
              </w:rPr>
              <w:t>1</w:t>
            </w:r>
          </w:p>
        </w:tc>
        <w:tc>
          <w:tcPr>
            <w:tcW w:w="1400" w:type="dxa"/>
            <w:tcBorders>
              <w:top w:val="nil"/>
              <w:left w:val="nil"/>
              <w:bottom w:val="nil"/>
              <w:right w:val="nil"/>
            </w:tcBorders>
            <w:tcMar>
              <w:top w:w="160" w:type="dxa"/>
              <w:left w:w="120" w:type="dxa"/>
              <w:bottom w:w="100" w:type="dxa"/>
              <w:right w:w="120" w:type="dxa"/>
            </w:tcMar>
            <w:vAlign w:val="center"/>
          </w:tcPr>
          <w:p w14:paraId="4D561E45" w14:textId="77777777" w:rsidR="00053986" w:rsidRPr="00053986" w:rsidRDefault="00053986" w:rsidP="00053986">
            <w:pPr>
              <w:widowControl w:val="0"/>
              <w:suppressAutoHyphens/>
              <w:autoSpaceDE w:val="0"/>
              <w:autoSpaceDN w:val="0"/>
              <w:adjustRightInd w:val="0"/>
              <w:spacing w:after="0" w:line="160" w:lineRule="atLeast"/>
              <w:jc w:val="center"/>
              <w:rPr>
                <w:rFonts w:ascii="Arial" w:eastAsia="Times New Roman" w:hAnsi="Arial" w:cs="Arial"/>
                <w:color w:val="000000"/>
                <w:w w:val="0"/>
                <w:sz w:val="16"/>
                <w:szCs w:val="16"/>
              </w:rPr>
            </w:pPr>
            <w:r w:rsidRPr="00053986">
              <w:rPr>
                <w:rFonts w:ascii="Arial" w:eastAsia="Times New Roman" w:hAnsi="Arial" w:cs="Arial"/>
                <w:color w:val="000000"/>
                <w:sz w:val="16"/>
                <w:szCs w:val="16"/>
              </w:rPr>
              <w:t>1</w:t>
            </w:r>
          </w:p>
        </w:tc>
        <w:tc>
          <w:tcPr>
            <w:tcW w:w="1400" w:type="dxa"/>
            <w:tcBorders>
              <w:top w:val="nil"/>
              <w:left w:val="nil"/>
              <w:bottom w:val="nil"/>
              <w:right w:val="nil"/>
            </w:tcBorders>
            <w:tcMar>
              <w:top w:w="160" w:type="dxa"/>
              <w:left w:w="120" w:type="dxa"/>
              <w:bottom w:w="100" w:type="dxa"/>
              <w:right w:w="120" w:type="dxa"/>
            </w:tcMar>
            <w:vAlign w:val="center"/>
          </w:tcPr>
          <w:p w14:paraId="7BD42C7B" w14:textId="77777777" w:rsidR="00053986" w:rsidRPr="00053986" w:rsidRDefault="00053986" w:rsidP="00053986">
            <w:pPr>
              <w:widowControl w:val="0"/>
              <w:suppressAutoHyphens/>
              <w:autoSpaceDE w:val="0"/>
              <w:autoSpaceDN w:val="0"/>
              <w:adjustRightInd w:val="0"/>
              <w:spacing w:after="0" w:line="160" w:lineRule="atLeast"/>
              <w:jc w:val="center"/>
              <w:rPr>
                <w:rFonts w:ascii="Arial" w:eastAsia="Times New Roman" w:hAnsi="Arial" w:cs="Arial"/>
                <w:color w:val="000000"/>
                <w:w w:val="0"/>
                <w:sz w:val="16"/>
                <w:szCs w:val="16"/>
              </w:rPr>
            </w:pPr>
            <w:r w:rsidRPr="00053986">
              <w:rPr>
                <w:rFonts w:ascii="Arial" w:eastAsia="Times New Roman" w:hAnsi="Arial" w:cs="Arial"/>
                <w:color w:val="000000"/>
                <w:sz w:val="16"/>
                <w:szCs w:val="16"/>
              </w:rPr>
              <w:t>2</w:t>
            </w:r>
          </w:p>
        </w:tc>
        <w:tc>
          <w:tcPr>
            <w:tcW w:w="1400" w:type="dxa"/>
            <w:tcBorders>
              <w:top w:val="nil"/>
              <w:left w:val="nil"/>
              <w:bottom w:val="nil"/>
              <w:right w:val="nil"/>
            </w:tcBorders>
            <w:tcMar>
              <w:top w:w="160" w:type="dxa"/>
              <w:left w:w="120" w:type="dxa"/>
              <w:bottom w:w="100" w:type="dxa"/>
              <w:right w:w="120" w:type="dxa"/>
            </w:tcMar>
            <w:vAlign w:val="center"/>
          </w:tcPr>
          <w:p w14:paraId="15BB6EB6" w14:textId="77777777" w:rsidR="00053986" w:rsidRPr="00053986" w:rsidRDefault="00053986" w:rsidP="00053986">
            <w:pPr>
              <w:widowControl w:val="0"/>
              <w:suppressAutoHyphens/>
              <w:autoSpaceDE w:val="0"/>
              <w:autoSpaceDN w:val="0"/>
              <w:adjustRightInd w:val="0"/>
              <w:spacing w:after="0" w:line="160" w:lineRule="atLeast"/>
              <w:jc w:val="center"/>
              <w:rPr>
                <w:rFonts w:ascii="Arial" w:eastAsia="Times New Roman" w:hAnsi="Arial" w:cs="Arial"/>
                <w:color w:val="000000"/>
                <w:w w:val="0"/>
                <w:sz w:val="16"/>
                <w:szCs w:val="16"/>
              </w:rPr>
            </w:pPr>
            <w:r w:rsidRPr="00053986">
              <w:rPr>
                <w:rFonts w:ascii="Arial" w:eastAsia="Times New Roman" w:hAnsi="Arial" w:cs="Arial"/>
                <w:color w:val="000000"/>
                <w:sz w:val="16"/>
                <w:szCs w:val="16"/>
              </w:rPr>
              <w:t>1</w:t>
            </w:r>
          </w:p>
        </w:tc>
      </w:tr>
      <w:tr w:rsidR="00053986" w:rsidRPr="00053986" w14:paraId="70317827" w14:textId="77777777" w:rsidTr="009B235F">
        <w:trPr>
          <w:trHeight w:val="20"/>
          <w:jc w:val="center"/>
        </w:trPr>
        <w:tc>
          <w:tcPr>
            <w:tcW w:w="6600" w:type="dxa"/>
            <w:gridSpan w:val="5"/>
            <w:tcBorders>
              <w:top w:val="nil"/>
              <w:left w:val="nil"/>
              <w:bottom w:val="nil"/>
              <w:right w:val="nil"/>
            </w:tcBorders>
            <w:tcMar>
              <w:top w:w="120" w:type="dxa"/>
              <w:left w:w="120" w:type="dxa"/>
              <w:bottom w:w="60" w:type="dxa"/>
              <w:right w:w="120" w:type="dxa"/>
            </w:tcMar>
            <w:vAlign w:val="center"/>
          </w:tcPr>
          <w:p w14:paraId="6A4EE844" w14:textId="77777777" w:rsidR="00053986" w:rsidRPr="00053986" w:rsidRDefault="00053986" w:rsidP="00A56A0F">
            <w:pPr>
              <w:widowControl w:val="0"/>
              <w:numPr>
                <w:ilvl w:val="0"/>
                <w:numId w:val="8"/>
              </w:numPr>
              <w:autoSpaceDE w:val="0"/>
              <w:autoSpaceDN w:val="0"/>
              <w:adjustRightInd w:val="0"/>
              <w:spacing w:after="0" w:line="0" w:lineRule="atLeast"/>
              <w:jc w:val="center"/>
              <w:rPr>
                <w:rFonts w:ascii="Arial" w:eastAsia="Times New Roman" w:hAnsi="Arial" w:cs="Arial"/>
                <w:b/>
                <w:bCs/>
                <w:color w:val="000000"/>
                <w:sz w:val="20"/>
                <w:szCs w:val="20"/>
              </w:rPr>
            </w:pPr>
            <w:bookmarkStart w:id="180" w:name="RTF32373632313a204669677572"/>
            <w:r w:rsidRPr="00053986">
              <w:rPr>
                <w:rFonts w:ascii="Arial" w:eastAsia="Times New Roman" w:hAnsi="Arial" w:cs="Arial"/>
                <w:b/>
                <w:bCs/>
                <w:color w:val="000000"/>
                <w:sz w:val="20"/>
                <w:szCs w:val="20"/>
              </w:rPr>
              <w:t>BSS Max Idle Period element format</w:t>
            </w:r>
            <w:bookmarkEnd w:id="180"/>
          </w:p>
        </w:tc>
      </w:tr>
    </w:tbl>
    <w:p w14:paraId="6147A01F" w14:textId="77777777" w:rsidR="00053986" w:rsidRPr="00053986" w:rsidRDefault="00053986" w:rsidP="0005398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rPr>
          <w:rFonts w:ascii="Times New Roman" w:eastAsia="Times New Roman" w:hAnsi="Times New Roman" w:cs="Times New Roman"/>
          <w:color w:val="000000"/>
          <w:sz w:val="20"/>
          <w:szCs w:val="20"/>
        </w:rPr>
      </w:pPr>
      <w:r w:rsidRPr="00053986">
        <w:rPr>
          <w:rFonts w:ascii="Times New Roman" w:eastAsia="Times New Roman" w:hAnsi="Times New Roman" w:cs="Times New Roman"/>
          <w:color w:val="000000"/>
          <w:sz w:val="20"/>
          <w:szCs w:val="20"/>
        </w:rPr>
        <w:t>The Element ID and Length fields are defined in 9.4.2.1 (General).</w:t>
      </w:r>
    </w:p>
    <w:p w14:paraId="13D6B61B" w14:textId="3D671DB9" w:rsidR="00053986" w:rsidRPr="00053986" w:rsidRDefault="00053986" w:rsidP="0005398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rPr>
          <w:rFonts w:ascii="Times New Roman" w:eastAsia="Times New Roman" w:hAnsi="Times New Roman" w:cs="Times New Roman"/>
          <w:color w:val="000000"/>
          <w:sz w:val="20"/>
          <w:szCs w:val="20"/>
        </w:rPr>
      </w:pPr>
      <w:r w:rsidRPr="00053986">
        <w:rPr>
          <w:rFonts w:ascii="Times New Roman" w:eastAsia="Times New Roman" w:hAnsi="Times New Roman" w:cs="Times New Roman"/>
          <w:color w:val="000000"/>
          <w:sz w:val="20"/>
          <w:szCs w:val="20"/>
        </w:rPr>
        <w:lastRenderedPageBreak/>
        <w:t xml:space="preserve">The </w:t>
      </w:r>
      <w:proofErr w:type="spellStart"/>
      <w:r w:rsidRPr="00053986">
        <w:rPr>
          <w:rFonts w:ascii="Times New Roman" w:eastAsia="Times New Roman" w:hAnsi="Times New Roman" w:cs="Times New Roman"/>
          <w:color w:val="000000"/>
          <w:sz w:val="20"/>
          <w:szCs w:val="20"/>
        </w:rPr>
        <w:t>BSSMaxIdlePeriod</w:t>
      </w:r>
      <w:proofErr w:type="spellEnd"/>
      <w:r w:rsidRPr="00053986">
        <w:rPr>
          <w:rFonts w:ascii="Times New Roman" w:eastAsia="Times New Roman" w:hAnsi="Times New Roman" w:cs="Times New Roman"/>
          <w:color w:val="000000"/>
          <w:sz w:val="20"/>
          <w:szCs w:val="20"/>
        </w:rPr>
        <w:t xml:space="preserve"> parameter indicates the idle timeout limit, as described in 11.21.13 (BSS max idle period management)</w:t>
      </w:r>
      <w:ins w:id="181" w:author="Abhishek Patil" w:date="2021-02-15T20:14:00Z">
        <w:r w:rsidR="007D4072">
          <w:rPr>
            <w:rFonts w:ascii="Times New Roman" w:eastAsia="Times New Roman" w:hAnsi="Times New Roman" w:cs="Times New Roman"/>
            <w:color w:val="000000"/>
            <w:sz w:val="20"/>
            <w:szCs w:val="20"/>
          </w:rPr>
          <w:t xml:space="preserve"> and 35.3.10.3</w:t>
        </w:r>
      </w:ins>
      <w:ins w:id="182" w:author="Abhishek Patil" w:date="2021-02-15T20:15:00Z">
        <w:r w:rsidR="00640504">
          <w:rPr>
            <w:rFonts w:ascii="Times New Roman" w:eastAsia="Times New Roman" w:hAnsi="Times New Roman" w:cs="Times New Roman"/>
            <w:color w:val="000000"/>
            <w:sz w:val="20"/>
            <w:szCs w:val="20"/>
          </w:rPr>
          <w:t xml:space="preserve"> (MLD max idle period management)</w:t>
        </w:r>
      </w:ins>
      <w:r w:rsidRPr="00053986">
        <w:rPr>
          <w:rFonts w:ascii="Times New Roman" w:eastAsia="Times New Roman" w:hAnsi="Times New Roman" w:cs="Times New Roman"/>
          <w:color w:val="000000"/>
          <w:sz w:val="20"/>
          <w:szCs w:val="20"/>
        </w:rPr>
        <w:t xml:space="preserve">. The </w:t>
      </w:r>
      <w:proofErr w:type="gramStart"/>
      <w:r w:rsidRPr="00053986">
        <w:rPr>
          <w:rFonts w:ascii="Times New Roman" w:eastAsia="Times New Roman" w:hAnsi="Times New Roman" w:cs="Times New Roman"/>
          <w:color w:val="000000"/>
          <w:sz w:val="20"/>
          <w:szCs w:val="20"/>
        </w:rPr>
        <w:t>time period</w:t>
      </w:r>
      <w:proofErr w:type="gramEnd"/>
      <w:r w:rsidRPr="00053986">
        <w:rPr>
          <w:rFonts w:ascii="Times New Roman" w:eastAsia="Times New Roman" w:hAnsi="Times New Roman" w:cs="Times New Roman"/>
          <w:color w:val="000000"/>
          <w:sz w:val="20"/>
          <w:szCs w:val="20"/>
        </w:rPr>
        <w:t xml:space="preserve"> is specified in units of 1000 TUs. The value of 0 is reserved. In a non-S1G STA</w:t>
      </w:r>
      <w:ins w:id="183" w:author="Abhishek Patil" w:date="2021-02-15T20:19:00Z">
        <w:r w:rsidR="00453031">
          <w:rPr>
            <w:rFonts w:ascii="Times New Roman" w:eastAsia="Times New Roman" w:hAnsi="Times New Roman" w:cs="Times New Roman"/>
            <w:color w:val="000000"/>
            <w:sz w:val="20"/>
            <w:szCs w:val="20"/>
          </w:rPr>
          <w:t xml:space="preserve"> or </w:t>
        </w:r>
        <w:r w:rsidR="00DA3361">
          <w:rPr>
            <w:rFonts w:ascii="Times New Roman" w:eastAsia="Times New Roman" w:hAnsi="Times New Roman" w:cs="Times New Roman"/>
            <w:color w:val="000000"/>
            <w:sz w:val="20"/>
            <w:szCs w:val="20"/>
          </w:rPr>
          <w:t>a</w:t>
        </w:r>
      </w:ins>
      <w:ins w:id="184" w:author="Abhishek Patil" w:date="2021-02-20T09:47:00Z">
        <w:r w:rsidR="00A40F3B">
          <w:rPr>
            <w:rFonts w:ascii="Times New Roman" w:eastAsia="Times New Roman" w:hAnsi="Times New Roman" w:cs="Times New Roman"/>
            <w:color w:val="000000"/>
            <w:sz w:val="20"/>
            <w:szCs w:val="20"/>
          </w:rPr>
          <w:t>n</w:t>
        </w:r>
      </w:ins>
      <w:ins w:id="185" w:author="Abhishek Patil" w:date="2021-02-15T20:19:00Z">
        <w:r w:rsidR="00DA3361">
          <w:rPr>
            <w:rFonts w:ascii="Times New Roman" w:eastAsia="Times New Roman" w:hAnsi="Times New Roman" w:cs="Times New Roman"/>
            <w:color w:val="000000"/>
            <w:sz w:val="20"/>
            <w:szCs w:val="20"/>
          </w:rPr>
          <w:t xml:space="preserve"> </w:t>
        </w:r>
        <w:r w:rsidR="00453031">
          <w:rPr>
            <w:rFonts w:ascii="Times New Roman" w:eastAsia="Times New Roman" w:hAnsi="Times New Roman" w:cs="Times New Roman"/>
            <w:color w:val="000000"/>
            <w:sz w:val="20"/>
            <w:szCs w:val="20"/>
          </w:rPr>
          <w:t>MLD</w:t>
        </w:r>
      </w:ins>
      <w:r w:rsidRPr="00053986">
        <w:rPr>
          <w:rFonts w:ascii="Times New Roman" w:eastAsia="Times New Roman" w:hAnsi="Times New Roman" w:cs="Times New Roman"/>
          <w:color w:val="000000"/>
          <w:sz w:val="20"/>
          <w:szCs w:val="20"/>
        </w:rPr>
        <w:t xml:space="preserve">, the Max Idle Period field is an unsigned integer that contains the value of the parameter </w:t>
      </w:r>
      <w:proofErr w:type="spellStart"/>
      <w:r w:rsidRPr="00053986">
        <w:rPr>
          <w:rFonts w:ascii="Times New Roman" w:eastAsia="Times New Roman" w:hAnsi="Times New Roman" w:cs="Times New Roman"/>
          <w:color w:val="000000"/>
          <w:sz w:val="20"/>
          <w:szCs w:val="20"/>
        </w:rPr>
        <w:t>BSSMaxIdlePeriod</w:t>
      </w:r>
      <w:proofErr w:type="spellEnd"/>
      <w:r w:rsidRPr="00053986">
        <w:rPr>
          <w:rFonts w:ascii="Times New Roman" w:eastAsia="Times New Roman" w:hAnsi="Times New Roman" w:cs="Times New Roman"/>
          <w:color w:val="000000"/>
          <w:sz w:val="20"/>
          <w:szCs w:val="20"/>
        </w:rPr>
        <w:t xml:space="preserve">. In an S1G STA, the two MSBs of the Max Idle Period field contain the Unified Scaling Factor subfield and the remaining 14 bits contain the Unscaled Interval subfield (see Figure 9-89 (Listen Interval field format carried in an S1G PPDU)). In an S1G STA, the </w:t>
      </w:r>
      <w:proofErr w:type="spellStart"/>
      <w:r w:rsidRPr="00053986">
        <w:rPr>
          <w:rFonts w:ascii="Times New Roman" w:eastAsia="Times New Roman" w:hAnsi="Times New Roman" w:cs="Times New Roman"/>
          <w:color w:val="000000"/>
          <w:sz w:val="20"/>
          <w:szCs w:val="20"/>
        </w:rPr>
        <w:t>BSSMaxIdlePeriod</w:t>
      </w:r>
      <w:proofErr w:type="spellEnd"/>
      <w:r w:rsidRPr="00053986">
        <w:rPr>
          <w:rFonts w:ascii="Times New Roman" w:eastAsia="Times New Roman" w:hAnsi="Times New Roman" w:cs="Times New Roman"/>
          <w:color w:val="000000"/>
          <w:sz w:val="20"/>
          <w:szCs w:val="20"/>
        </w:rPr>
        <w:t xml:space="preserve"> parameter used by the MLME primitives is in units of 1000 TUs and is equal to the value of the Unscaled Interval subfield, multiplied by the scaling factor that corresponds to the value indicated in the Unified Scaling Factor subfield. The Unified Scaling Factor subfield encoding is defined in Table 9-48 (Unified Scaling Factor subfield encoding).</w:t>
      </w:r>
    </w:p>
    <w:p w14:paraId="2F14F26A" w14:textId="21BA9CE4" w:rsidR="00053986" w:rsidRPr="00053986" w:rsidRDefault="00053986" w:rsidP="0005398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rPr>
          <w:rFonts w:ascii="Times New Roman" w:eastAsia="Times New Roman" w:hAnsi="Times New Roman" w:cs="Times New Roman"/>
          <w:color w:val="000000"/>
          <w:sz w:val="20"/>
          <w:szCs w:val="20"/>
        </w:rPr>
      </w:pPr>
      <w:r w:rsidRPr="00053986">
        <w:rPr>
          <w:rFonts w:ascii="Times New Roman" w:eastAsia="Times New Roman" w:hAnsi="Times New Roman" w:cs="Times New Roman"/>
          <w:color w:val="000000"/>
          <w:sz w:val="20"/>
          <w:szCs w:val="20"/>
        </w:rPr>
        <w:t xml:space="preserve">The Idle Options field indicates the options associated with the BSS Idle capability. The Idle Options field is shown in </w:t>
      </w:r>
      <w:r w:rsidRPr="00053986">
        <w:rPr>
          <w:rFonts w:ascii="Times New Roman" w:eastAsia="Times New Roman" w:hAnsi="Times New Roman" w:cs="Times New Roman"/>
          <w:color w:val="000000"/>
          <w:sz w:val="20"/>
          <w:szCs w:val="20"/>
        </w:rPr>
        <w:fldChar w:fldCharType="begin"/>
      </w:r>
      <w:r w:rsidRPr="00053986">
        <w:rPr>
          <w:rFonts w:ascii="Times New Roman" w:eastAsia="Times New Roman" w:hAnsi="Times New Roman" w:cs="Times New Roman"/>
          <w:color w:val="000000"/>
          <w:sz w:val="20"/>
          <w:szCs w:val="20"/>
        </w:rPr>
        <w:instrText xml:space="preserve"> REF  RTF37343138373a204669677572 \h</w:instrText>
      </w:r>
      <w:r w:rsidRPr="00053986">
        <w:rPr>
          <w:rFonts w:ascii="Times New Roman" w:eastAsia="Times New Roman" w:hAnsi="Times New Roman" w:cs="Times New Roman"/>
          <w:color w:val="000000"/>
          <w:sz w:val="20"/>
          <w:szCs w:val="20"/>
        </w:rPr>
      </w:r>
      <w:r w:rsidRPr="00053986">
        <w:rPr>
          <w:rFonts w:ascii="Times New Roman" w:eastAsia="Times New Roman" w:hAnsi="Times New Roman" w:cs="Times New Roman"/>
          <w:color w:val="000000"/>
          <w:sz w:val="20"/>
          <w:szCs w:val="20"/>
        </w:rPr>
        <w:fldChar w:fldCharType="separate"/>
      </w:r>
      <w:r w:rsidRPr="00053986">
        <w:rPr>
          <w:rFonts w:ascii="Times New Roman" w:eastAsia="Times New Roman" w:hAnsi="Times New Roman" w:cs="Times New Roman"/>
          <w:color w:val="000000"/>
          <w:sz w:val="20"/>
          <w:szCs w:val="20"/>
        </w:rPr>
        <w:t>Figure 9-461 (Idle Options field format)</w:t>
      </w:r>
      <w:r w:rsidRPr="00053986">
        <w:rPr>
          <w:rFonts w:ascii="Times New Roman" w:eastAsia="Times New Roman" w:hAnsi="Times New Roman" w:cs="Times New Roman"/>
          <w:color w:val="000000"/>
          <w:sz w:val="20"/>
          <w:szCs w:val="20"/>
        </w:rPr>
        <w:fldChar w:fldCharType="end"/>
      </w:r>
      <w:r w:rsidRPr="00053986">
        <w:rPr>
          <w:rFonts w:ascii="Times New Roman" w:eastAsia="Times New Roman" w:hAnsi="Times New Roman" w:cs="Times New Roman"/>
          <w:color w:val="000000"/>
          <w:sz w:val="20"/>
          <w:szCs w:val="2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630"/>
        <w:gridCol w:w="2670"/>
        <w:gridCol w:w="1830"/>
      </w:tblGrid>
      <w:tr w:rsidR="00053986" w:rsidRPr="00053986" w14:paraId="6832945A" w14:textId="77777777" w:rsidTr="00A56A0F">
        <w:trPr>
          <w:trHeight w:val="18"/>
          <w:jc w:val="center"/>
        </w:trPr>
        <w:tc>
          <w:tcPr>
            <w:tcW w:w="630" w:type="dxa"/>
            <w:tcBorders>
              <w:top w:val="nil"/>
              <w:left w:val="nil"/>
              <w:bottom w:val="nil"/>
              <w:right w:val="nil"/>
            </w:tcBorders>
            <w:tcMar>
              <w:top w:w="160" w:type="dxa"/>
              <w:left w:w="120" w:type="dxa"/>
              <w:bottom w:w="100" w:type="dxa"/>
              <w:right w:w="120" w:type="dxa"/>
            </w:tcMar>
            <w:vAlign w:val="center"/>
          </w:tcPr>
          <w:p w14:paraId="51A4A6B9" w14:textId="77777777" w:rsidR="00053986" w:rsidRPr="00053986" w:rsidRDefault="00053986" w:rsidP="00053986">
            <w:pPr>
              <w:widowControl w:val="0"/>
              <w:suppressAutoHyphens/>
              <w:autoSpaceDE w:val="0"/>
              <w:autoSpaceDN w:val="0"/>
              <w:adjustRightInd w:val="0"/>
              <w:spacing w:after="0" w:line="160" w:lineRule="atLeast"/>
              <w:jc w:val="center"/>
              <w:rPr>
                <w:rFonts w:ascii="Arial" w:eastAsia="Times New Roman" w:hAnsi="Arial" w:cs="Arial"/>
                <w:color w:val="000000"/>
                <w:w w:val="0"/>
                <w:sz w:val="16"/>
                <w:szCs w:val="16"/>
              </w:rPr>
            </w:pPr>
          </w:p>
        </w:tc>
        <w:tc>
          <w:tcPr>
            <w:tcW w:w="2670" w:type="dxa"/>
            <w:tcBorders>
              <w:top w:val="nil"/>
              <w:left w:val="nil"/>
              <w:bottom w:val="single" w:sz="10" w:space="0" w:color="000000"/>
              <w:right w:val="nil"/>
            </w:tcBorders>
            <w:tcMar>
              <w:top w:w="160" w:type="dxa"/>
              <w:left w:w="120" w:type="dxa"/>
              <w:bottom w:w="100" w:type="dxa"/>
              <w:right w:w="120" w:type="dxa"/>
            </w:tcMar>
            <w:vAlign w:val="center"/>
          </w:tcPr>
          <w:p w14:paraId="349CD55C" w14:textId="77777777" w:rsidR="00053986" w:rsidRPr="00053986" w:rsidRDefault="00053986" w:rsidP="00053986">
            <w:pPr>
              <w:widowControl w:val="0"/>
              <w:tabs>
                <w:tab w:val="right" w:pos="760"/>
              </w:tabs>
              <w:suppressAutoHyphens/>
              <w:autoSpaceDE w:val="0"/>
              <w:autoSpaceDN w:val="0"/>
              <w:adjustRightInd w:val="0"/>
              <w:spacing w:after="0" w:line="160" w:lineRule="atLeast"/>
              <w:jc w:val="center"/>
              <w:rPr>
                <w:rFonts w:ascii="Arial" w:eastAsia="Times New Roman" w:hAnsi="Arial" w:cs="Arial"/>
                <w:color w:val="000000"/>
                <w:w w:val="0"/>
                <w:sz w:val="16"/>
                <w:szCs w:val="16"/>
              </w:rPr>
            </w:pPr>
            <w:r w:rsidRPr="00053986">
              <w:rPr>
                <w:rFonts w:ascii="Arial" w:eastAsia="Times New Roman" w:hAnsi="Arial" w:cs="Arial"/>
                <w:color w:val="000000"/>
                <w:sz w:val="16"/>
                <w:szCs w:val="16"/>
              </w:rPr>
              <w:t>B0</w:t>
            </w:r>
          </w:p>
        </w:tc>
        <w:tc>
          <w:tcPr>
            <w:tcW w:w="1830" w:type="dxa"/>
            <w:tcBorders>
              <w:top w:val="nil"/>
              <w:left w:val="nil"/>
              <w:bottom w:val="single" w:sz="10" w:space="0" w:color="000000"/>
              <w:right w:val="nil"/>
            </w:tcBorders>
            <w:tcMar>
              <w:top w:w="160" w:type="dxa"/>
              <w:left w:w="120" w:type="dxa"/>
              <w:bottom w:w="100" w:type="dxa"/>
              <w:right w:w="120" w:type="dxa"/>
            </w:tcMar>
            <w:vAlign w:val="center"/>
          </w:tcPr>
          <w:p w14:paraId="7FB1EF34" w14:textId="77777777" w:rsidR="00053986" w:rsidRPr="00053986" w:rsidRDefault="00053986" w:rsidP="00053986">
            <w:pPr>
              <w:widowControl w:val="0"/>
              <w:tabs>
                <w:tab w:val="right" w:pos="760"/>
              </w:tabs>
              <w:suppressAutoHyphens/>
              <w:autoSpaceDE w:val="0"/>
              <w:autoSpaceDN w:val="0"/>
              <w:adjustRightInd w:val="0"/>
              <w:spacing w:after="0" w:line="160" w:lineRule="atLeast"/>
              <w:rPr>
                <w:rFonts w:ascii="Arial" w:eastAsia="Times New Roman" w:hAnsi="Arial" w:cs="Arial"/>
                <w:color w:val="000000"/>
                <w:w w:val="0"/>
                <w:sz w:val="16"/>
                <w:szCs w:val="16"/>
              </w:rPr>
            </w:pPr>
            <w:r w:rsidRPr="00053986">
              <w:rPr>
                <w:rFonts w:ascii="Arial" w:eastAsia="Times New Roman" w:hAnsi="Arial" w:cs="Arial"/>
                <w:color w:val="000000"/>
                <w:sz w:val="16"/>
                <w:szCs w:val="16"/>
              </w:rPr>
              <w:t>B1</w:t>
            </w:r>
            <w:r w:rsidRPr="00053986">
              <w:rPr>
                <w:rFonts w:ascii="Arial" w:eastAsia="Times New Roman" w:hAnsi="Arial" w:cs="Arial"/>
                <w:color w:val="000000"/>
                <w:sz w:val="16"/>
                <w:szCs w:val="16"/>
              </w:rPr>
              <w:tab/>
              <w:t>B7</w:t>
            </w:r>
          </w:p>
        </w:tc>
      </w:tr>
      <w:tr w:rsidR="00053986" w:rsidRPr="00053986" w14:paraId="43E1FA9A" w14:textId="77777777" w:rsidTr="00A56A0F">
        <w:trPr>
          <w:trHeight w:val="18"/>
          <w:jc w:val="center"/>
        </w:trPr>
        <w:tc>
          <w:tcPr>
            <w:tcW w:w="630" w:type="dxa"/>
            <w:tcBorders>
              <w:top w:val="nil"/>
              <w:left w:val="nil"/>
              <w:bottom w:val="nil"/>
              <w:right w:val="nil"/>
            </w:tcBorders>
            <w:tcMar>
              <w:top w:w="160" w:type="dxa"/>
              <w:left w:w="120" w:type="dxa"/>
              <w:bottom w:w="100" w:type="dxa"/>
              <w:right w:w="120" w:type="dxa"/>
            </w:tcMar>
            <w:vAlign w:val="center"/>
          </w:tcPr>
          <w:p w14:paraId="77722146" w14:textId="77777777" w:rsidR="00053986" w:rsidRPr="00053986" w:rsidRDefault="00053986" w:rsidP="00053986">
            <w:pPr>
              <w:widowControl w:val="0"/>
              <w:suppressAutoHyphens/>
              <w:autoSpaceDE w:val="0"/>
              <w:autoSpaceDN w:val="0"/>
              <w:adjustRightInd w:val="0"/>
              <w:spacing w:after="0" w:line="160" w:lineRule="atLeast"/>
              <w:jc w:val="center"/>
              <w:rPr>
                <w:rFonts w:ascii="Arial" w:eastAsia="Times New Roman" w:hAnsi="Arial" w:cs="Arial"/>
                <w:color w:val="000000"/>
                <w:w w:val="0"/>
                <w:sz w:val="16"/>
                <w:szCs w:val="16"/>
              </w:rPr>
            </w:pPr>
          </w:p>
        </w:tc>
        <w:tc>
          <w:tcPr>
            <w:tcW w:w="267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70737FCD" w14:textId="17E4B27C" w:rsidR="00053986" w:rsidRPr="00053986" w:rsidRDefault="00053986" w:rsidP="00053986">
            <w:pPr>
              <w:widowControl w:val="0"/>
              <w:suppressAutoHyphens/>
              <w:autoSpaceDE w:val="0"/>
              <w:autoSpaceDN w:val="0"/>
              <w:adjustRightInd w:val="0"/>
              <w:spacing w:after="0" w:line="160" w:lineRule="atLeast"/>
              <w:jc w:val="center"/>
              <w:rPr>
                <w:rFonts w:ascii="Arial" w:eastAsia="Times New Roman" w:hAnsi="Arial" w:cs="Arial"/>
                <w:color w:val="000000"/>
                <w:w w:val="0"/>
                <w:sz w:val="16"/>
                <w:szCs w:val="16"/>
              </w:rPr>
            </w:pPr>
            <w:r w:rsidRPr="00053986">
              <w:rPr>
                <w:rFonts w:ascii="Arial" w:eastAsia="Times New Roman" w:hAnsi="Arial" w:cs="Arial"/>
                <w:color w:val="000000"/>
                <w:sz w:val="16"/>
                <w:szCs w:val="16"/>
              </w:rPr>
              <w:t>Protected Keep-Alive Required</w:t>
            </w:r>
          </w:p>
        </w:tc>
        <w:tc>
          <w:tcPr>
            <w:tcW w:w="183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19FAC19A" w14:textId="77777777" w:rsidR="00053986" w:rsidRPr="00053986" w:rsidRDefault="00053986" w:rsidP="00053986">
            <w:pPr>
              <w:widowControl w:val="0"/>
              <w:suppressAutoHyphens/>
              <w:autoSpaceDE w:val="0"/>
              <w:autoSpaceDN w:val="0"/>
              <w:adjustRightInd w:val="0"/>
              <w:spacing w:after="0" w:line="160" w:lineRule="atLeast"/>
              <w:jc w:val="center"/>
              <w:rPr>
                <w:rFonts w:ascii="Arial" w:eastAsia="Times New Roman" w:hAnsi="Arial" w:cs="Arial"/>
                <w:color w:val="000000"/>
                <w:w w:val="0"/>
                <w:sz w:val="16"/>
                <w:szCs w:val="16"/>
              </w:rPr>
            </w:pPr>
            <w:r w:rsidRPr="00053986">
              <w:rPr>
                <w:rFonts w:ascii="Arial" w:eastAsia="Times New Roman" w:hAnsi="Arial" w:cs="Arial"/>
                <w:color w:val="000000"/>
                <w:sz w:val="16"/>
                <w:szCs w:val="16"/>
              </w:rPr>
              <w:t>Reserved</w:t>
            </w:r>
          </w:p>
        </w:tc>
      </w:tr>
      <w:tr w:rsidR="00053986" w:rsidRPr="00053986" w14:paraId="7C204417" w14:textId="77777777" w:rsidTr="00A56A0F">
        <w:trPr>
          <w:trHeight w:val="18"/>
          <w:jc w:val="center"/>
        </w:trPr>
        <w:tc>
          <w:tcPr>
            <w:tcW w:w="630" w:type="dxa"/>
            <w:tcBorders>
              <w:top w:val="nil"/>
              <w:left w:val="nil"/>
              <w:bottom w:val="nil"/>
              <w:right w:val="nil"/>
            </w:tcBorders>
            <w:tcMar>
              <w:top w:w="160" w:type="dxa"/>
              <w:left w:w="120" w:type="dxa"/>
              <w:bottom w:w="100" w:type="dxa"/>
              <w:right w:w="120" w:type="dxa"/>
            </w:tcMar>
            <w:vAlign w:val="center"/>
          </w:tcPr>
          <w:p w14:paraId="4F57AEA0" w14:textId="77777777" w:rsidR="00053986" w:rsidRPr="00053986" w:rsidRDefault="00053986" w:rsidP="00053986">
            <w:pPr>
              <w:widowControl w:val="0"/>
              <w:suppressAutoHyphens/>
              <w:autoSpaceDE w:val="0"/>
              <w:autoSpaceDN w:val="0"/>
              <w:adjustRightInd w:val="0"/>
              <w:spacing w:after="0" w:line="160" w:lineRule="atLeast"/>
              <w:jc w:val="center"/>
              <w:rPr>
                <w:rFonts w:ascii="Arial" w:eastAsia="Times New Roman" w:hAnsi="Arial" w:cs="Arial"/>
                <w:color w:val="000000"/>
                <w:w w:val="0"/>
                <w:sz w:val="16"/>
                <w:szCs w:val="16"/>
              </w:rPr>
            </w:pPr>
            <w:r w:rsidRPr="00053986">
              <w:rPr>
                <w:rFonts w:ascii="Arial" w:eastAsia="Times New Roman" w:hAnsi="Arial" w:cs="Arial"/>
                <w:color w:val="000000"/>
                <w:sz w:val="16"/>
                <w:szCs w:val="16"/>
              </w:rPr>
              <w:t>Bits:</w:t>
            </w:r>
          </w:p>
        </w:tc>
        <w:tc>
          <w:tcPr>
            <w:tcW w:w="2670" w:type="dxa"/>
            <w:tcBorders>
              <w:top w:val="nil"/>
              <w:left w:val="nil"/>
              <w:bottom w:val="nil"/>
              <w:right w:val="nil"/>
            </w:tcBorders>
            <w:tcMar>
              <w:top w:w="160" w:type="dxa"/>
              <w:left w:w="120" w:type="dxa"/>
              <w:bottom w:w="100" w:type="dxa"/>
              <w:right w:w="120" w:type="dxa"/>
            </w:tcMar>
            <w:vAlign w:val="center"/>
          </w:tcPr>
          <w:p w14:paraId="71D3114E" w14:textId="77777777" w:rsidR="00053986" w:rsidRPr="00053986" w:rsidRDefault="00053986" w:rsidP="00053986">
            <w:pPr>
              <w:widowControl w:val="0"/>
              <w:suppressAutoHyphens/>
              <w:autoSpaceDE w:val="0"/>
              <w:autoSpaceDN w:val="0"/>
              <w:adjustRightInd w:val="0"/>
              <w:spacing w:after="0" w:line="160" w:lineRule="atLeast"/>
              <w:jc w:val="center"/>
              <w:rPr>
                <w:rFonts w:ascii="Arial" w:eastAsia="Times New Roman" w:hAnsi="Arial" w:cs="Arial"/>
                <w:color w:val="000000"/>
                <w:w w:val="0"/>
                <w:sz w:val="16"/>
                <w:szCs w:val="16"/>
              </w:rPr>
            </w:pPr>
            <w:r w:rsidRPr="00053986">
              <w:rPr>
                <w:rFonts w:ascii="Arial" w:eastAsia="Times New Roman" w:hAnsi="Arial" w:cs="Arial"/>
                <w:color w:val="000000"/>
                <w:sz w:val="16"/>
                <w:szCs w:val="16"/>
              </w:rPr>
              <w:t>1</w:t>
            </w:r>
          </w:p>
        </w:tc>
        <w:tc>
          <w:tcPr>
            <w:tcW w:w="1830" w:type="dxa"/>
            <w:tcBorders>
              <w:top w:val="nil"/>
              <w:left w:val="nil"/>
              <w:bottom w:val="nil"/>
              <w:right w:val="nil"/>
            </w:tcBorders>
            <w:tcMar>
              <w:top w:w="160" w:type="dxa"/>
              <w:left w:w="120" w:type="dxa"/>
              <w:bottom w:w="100" w:type="dxa"/>
              <w:right w:w="120" w:type="dxa"/>
            </w:tcMar>
            <w:vAlign w:val="center"/>
          </w:tcPr>
          <w:p w14:paraId="494BCDBA" w14:textId="77777777" w:rsidR="00053986" w:rsidRPr="00053986" w:rsidRDefault="00053986" w:rsidP="00053986">
            <w:pPr>
              <w:widowControl w:val="0"/>
              <w:suppressAutoHyphens/>
              <w:autoSpaceDE w:val="0"/>
              <w:autoSpaceDN w:val="0"/>
              <w:adjustRightInd w:val="0"/>
              <w:spacing w:after="0" w:line="160" w:lineRule="atLeast"/>
              <w:jc w:val="center"/>
              <w:rPr>
                <w:rFonts w:ascii="Arial" w:eastAsia="Times New Roman" w:hAnsi="Arial" w:cs="Arial"/>
                <w:color w:val="000000"/>
                <w:w w:val="0"/>
                <w:sz w:val="16"/>
                <w:szCs w:val="16"/>
              </w:rPr>
            </w:pPr>
            <w:r w:rsidRPr="00053986">
              <w:rPr>
                <w:rFonts w:ascii="Arial" w:eastAsia="Times New Roman" w:hAnsi="Arial" w:cs="Arial"/>
                <w:color w:val="000000"/>
                <w:sz w:val="16"/>
                <w:szCs w:val="16"/>
              </w:rPr>
              <w:t>7</w:t>
            </w:r>
          </w:p>
        </w:tc>
      </w:tr>
      <w:tr w:rsidR="00053986" w:rsidRPr="00053986" w14:paraId="629444A9" w14:textId="77777777" w:rsidTr="005B2492">
        <w:trPr>
          <w:trHeight w:val="20"/>
          <w:jc w:val="center"/>
        </w:trPr>
        <w:tc>
          <w:tcPr>
            <w:tcW w:w="5130" w:type="dxa"/>
            <w:gridSpan w:val="3"/>
            <w:tcBorders>
              <w:top w:val="nil"/>
              <w:left w:val="nil"/>
              <w:bottom w:val="nil"/>
              <w:right w:val="nil"/>
            </w:tcBorders>
            <w:tcMar>
              <w:top w:w="120" w:type="dxa"/>
              <w:left w:w="120" w:type="dxa"/>
              <w:bottom w:w="60" w:type="dxa"/>
              <w:right w:w="120" w:type="dxa"/>
            </w:tcMar>
            <w:vAlign w:val="center"/>
          </w:tcPr>
          <w:p w14:paraId="7CE1194B" w14:textId="37387AE7" w:rsidR="00053986" w:rsidRPr="00053986" w:rsidRDefault="00053986" w:rsidP="00A56A0F">
            <w:pPr>
              <w:widowControl w:val="0"/>
              <w:numPr>
                <w:ilvl w:val="0"/>
                <w:numId w:val="8"/>
              </w:numPr>
              <w:autoSpaceDE w:val="0"/>
              <w:autoSpaceDN w:val="0"/>
              <w:adjustRightInd w:val="0"/>
              <w:spacing w:after="0" w:line="0" w:lineRule="atLeast"/>
              <w:jc w:val="center"/>
              <w:rPr>
                <w:rFonts w:ascii="Arial" w:eastAsia="Times New Roman" w:hAnsi="Arial" w:cs="Arial"/>
                <w:b/>
                <w:bCs/>
                <w:color w:val="000000"/>
                <w:w w:val="0"/>
                <w:sz w:val="20"/>
                <w:szCs w:val="20"/>
              </w:rPr>
            </w:pPr>
            <w:bookmarkStart w:id="186" w:name="RTF37343138373a204669677572"/>
            <w:r w:rsidRPr="00053986">
              <w:rPr>
                <w:rFonts w:ascii="Arial" w:eastAsia="Times New Roman" w:hAnsi="Arial" w:cs="Arial"/>
                <w:b/>
                <w:bCs/>
                <w:color w:val="000000"/>
                <w:sz w:val="20"/>
                <w:szCs w:val="20"/>
              </w:rPr>
              <w:t>Idle Options field format</w:t>
            </w:r>
            <w:bookmarkEnd w:id="186"/>
          </w:p>
        </w:tc>
      </w:tr>
    </w:tbl>
    <w:p w14:paraId="3D5BF428" w14:textId="77777777" w:rsidR="00053986" w:rsidRPr="00053986" w:rsidRDefault="00053986" w:rsidP="0005398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rPr>
          <w:rFonts w:ascii="Times New Roman" w:eastAsia="Times New Roman" w:hAnsi="Times New Roman" w:cs="Times New Roman"/>
          <w:color w:val="000000"/>
          <w:sz w:val="20"/>
          <w:szCs w:val="20"/>
        </w:rPr>
      </w:pPr>
      <w:r w:rsidRPr="00053986">
        <w:rPr>
          <w:rFonts w:ascii="Times New Roman" w:eastAsia="Times New Roman" w:hAnsi="Times New Roman" w:cs="Times New Roman"/>
          <w:color w:val="000000"/>
          <w:sz w:val="20"/>
          <w:szCs w:val="20"/>
        </w:rPr>
        <w:t>The Protected Keep-Alive Required subfield is set to 1 to indicate that only a protected frame indicates activity. The Protected Keep-Alive Required subfield is set to 0 to indicate that either an unprotected or a protected frame indicates activity.</w:t>
      </w:r>
    </w:p>
    <w:p w14:paraId="0BB27495" w14:textId="75C8EDA3" w:rsidR="00053986" w:rsidRPr="00053986" w:rsidRDefault="00053986" w:rsidP="0005398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rPr>
          <w:rFonts w:ascii="Times New Roman" w:eastAsia="Times New Roman" w:hAnsi="Times New Roman" w:cs="Times New Roman"/>
          <w:color w:val="000000"/>
          <w:sz w:val="20"/>
          <w:szCs w:val="20"/>
        </w:rPr>
      </w:pPr>
      <w:r w:rsidRPr="00053986">
        <w:rPr>
          <w:rFonts w:ascii="Times New Roman" w:eastAsia="Times New Roman" w:hAnsi="Times New Roman" w:cs="Times New Roman"/>
          <w:color w:val="000000"/>
          <w:sz w:val="20"/>
          <w:szCs w:val="20"/>
        </w:rPr>
        <w:t>The BSS Max Idle Period element is included in Association Request and Response frames, as described in 9.3.3.5 (Association Request frame format) and 9.3.3.6 (Association Response frame format), and Reassociation Request and Response frames, as described in 9.3.3.7 (Reassociation Request frame format) and 9.3.3.8 (Reassociation Response frame format). The use of the BSS Max Idle Period element and frames is described in 11.21.13 (BSS max idle period management)</w:t>
      </w:r>
      <w:ins w:id="187" w:author="Abhishek Patil" w:date="2021-02-15T20:16:00Z">
        <w:r w:rsidR="000F2C7B">
          <w:rPr>
            <w:rFonts w:ascii="Times New Roman" w:eastAsia="Times New Roman" w:hAnsi="Times New Roman" w:cs="Times New Roman"/>
            <w:color w:val="000000"/>
            <w:sz w:val="20"/>
            <w:szCs w:val="20"/>
          </w:rPr>
          <w:t xml:space="preserve"> and 35.3.10.3 (MLD max idle period management)</w:t>
        </w:r>
      </w:ins>
      <w:r w:rsidRPr="00053986">
        <w:rPr>
          <w:rFonts w:ascii="Times New Roman" w:eastAsia="Times New Roman" w:hAnsi="Times New Roman" w:cs="Times New Roman"/>
          <w:color w:val="000000"/>
          <w:sz w:val="20"/>
          <w:szCs w:val="20"/>
        </w:rPr>
        <w:t>.</w:t>
      </w:r>
    </w:p>
    <w:p w14:paraId="591E5777" w14:textId="77777777" w:rsidR="00053986" w:rsidRPr="00AA7289" w:rsidRDefault="00053986" w:rsidP="00DC1602">
      <w:pPr>
        <w:widowControl w:val="0"/>
        <w:tabs>
          <w:tab w:val="left" w:pos="660"/>
        </w:tabs>
        <w:suppressAutoHyphens/>
        <w:kinsoku w:val="0"/>
        <w:overflowPunct w:val="0"/>
        <w:autoSpaceDE w:val="0"/>
        <w:autoSpaceDN w:val="0"/>
        <w:adjustRightInd w:val="0"/>
        <w:spacing w:after="0" w:line="243" w:lineRule="exact"/>
        <w:jc w:val="both"/>
        <w:rPr>
          <w:rFonts w:ascii="Times New Roman" w:eastAsia="Times New Roman" w:hAnsi="Times New Roman" w:cs="Times New Roman"/>
          <w:sz w:val="18"/>
          <w:szCs w:val="18"/>
        </w:rPr>
      </w:pPr>
    </w:p>
    <w:sectPr w:rsidR="00053986" w:rsidRPr="00AA7289" w:rsidSect="00FD6349">
      <w:headerReference w:type="even" r:id="rId13"/>
      <w:headerReference w:type="default" r:id="rId14"/>
      <w:footerReference w:type="even" r:id="rId15"/>
      <w:footerReference w:type="default" r:id="rId16"/>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685E64" w14:textId="77777777" w:rsidR="008C1293" w:rsidRDefault="008C1293">
      <w:pPr>
        <w:spacing w:after="0" w:line="240" w:lineRule="auto"/>
      </w:pPr>
      <w:r>
        <w:separator/>
      </w:r>
    </w:p>
  </w:endnote>
  <w:endnote w:type="continuationSeparator" w:id="0">
    <w:p w14:paraId="333BC0A4" w14:textId="77777777" w:rsidR="008C1293" w:rsidRDefault="008C1293">
      <w:pPr>
        <w:spacing w:after="0" w:line="240" w:lineRule="auto"/>
      </w:pPr>
      <w:r>
        <w:continuationSeparator/>
      </w:r>
    </w:p>
  </w:endnote>
  <w:endnote w:type="continuationNotice" w:id="1">
    <w:p w14:paraId="1A00B0E7" w14:textId="77777777" w:rsidR="008C1293" w:rsidRDefault="008C12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627E7" w14:textId="6C76D04B" w:rsidR="000539E2" w:rsidRPr="001B7658" w:rsidRDefault="00BF026D" w:rsidP="001B7658">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4</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Pr="00CB5571">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51693" w14:textId="41485609" w:rsidR="00BF026D" w:rsidRPr="00CB5571" w:rsidRDefault="00BF026D"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1</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Pr="00CB5571">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04732C" w14:textId="77777777" w:rsidR="008C1293" w:rsidRDefault="008C1293">
      <w:pPr>
        <w:spacing w:after="0" w:line="240" w:lineRule="auto"/>
      </w:pPr>
      <w:r>
        <w:separator/>
      </w:r>
    </w:p>
  </w:footnote>
  <w:footnote w:type="continuationSeparator" w:id="0">
    <w:p w14:paraId="09002179" w14:textId="77777777" w:rsidR="008C1293" w:rsidRDefault="008C1293">
      <w:pPr>
        <w:spacing w:after="0" w:line="240" w:lineRule="auto"/>
      </w:pPr>
      <w:r>
        <w:continuationSeparator/>
      </w:r>
    </w:p>
  </w:footnote>
  <w:footnote w:type="continuationNotice" w:id="1">
    <w:p w14:paraId="5317CA78" w14:textId="77777777" w:rsidR="008C1293" w:rsidRDefault="008C129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A6309" w14:textId="6E80383C" w:rsidR="00BF026D" w:rsidRPr="002D636E" w:rsidRDefault="002C2E64"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February</w:t>
    </w:r>
    <w:r w:rsidR="006809F1">
      <w:rPr>
        <w:rFonts w:ascii="Times New Roman" w:eastAsia="Malgun Gothic" w:hAnsi="Times New Roman" w:cs="Times New Roman"/>
        <w:b/>
        <w:sz w:val="28"/>
        <w:szCs w:val="20"/>
      </w:rPr>
      <w:t xml:space="preserve"> 2021</w:t>
    </w:r>
    <w:r w:rsidR="006809F1">
      <w:rPr>
        <w:rFonts w:ascii="Times New Roman" w:eastAsia="Malgun Gothic" w:hAnsi="Times New Roman" w:cs="Times New Roman"/>
        <w:b/>
        <w:sz w:val="28"/>
        <w:szCs w:val="20"/>
      </w:rPr>
      <w:tab/>
    </w:r>
    <w:r w:rsidR="006809F1">
      <w:rPr>
        <w:rFonts w:ascii="Times New Roman" w:eastAsia="Malgun Gothic" w:hAnsi="Times New Roman" w:cs="Times New Roman"/>
        <w:b/>
        <w:sz w:val="28"/>
        <w:szCs w:val="20"/>
        <w:lang w:val="en-GB"/>
      </w:rPr>
      <w:tab/>
    </w:r>
    <w:r w:rsidR="006809F1" w:rsidRPr="00B31A3B">
      <w:rPr>
        <w:rFonts w:ascii="Times New Roman" w:eastAsia="Malgun Gothic" w:hAnsi="Times New Roman" w:cs="Times New Roman"/>
        <w:b/>
        <w:sz w:val="28"/>
        <w:szCs w:val="20"/>
        <w:lang w:val="en-GB"/>
      </w:rPr>
      <w:t>doc.: IEEE 802.11-</w:t>
    </w:r>
    <w:r w:rsidR="006809F1">
      <w:rPr>
        <w:rFonts w:ascii="Times New Roman" w:eastAsia="Malgun Gothic" w:hAnsi="Times New Roman" w:cs="Times New Roman"/>
        <w:b/>
        <w:sz w:val="28"/>
        <w:szCs w:val="20"/>
        <w:lang w:val="en-GB"/>
      </w:rPr>
      <w:t>21</w:t>
    </w:r>
    <w:r w:rsidR="006809F1" w:rsidRPr="00B31A3B">
      <w:rPr>
        <w:rFonts w:ascii="Times New Roman" w:eastAsia="Malgun Gothic" w:hAnsi="Times New Roman" w:cs="Times New Roman"/>
        <w:b/>
        <w:sz w:val="28"/>
        <w:szCs w:val="20"/>
        <w:lang w:val="en-GB"/>
      </w:rPr>
      <w:t>/</w:t>
    </w:r>
    <w:r w:rsidR="006809F1">
      <w:rPr>
        <w:rFonts w:ascii="Times New Roman" w:eastAsia="Malgun Gothic" w:hAnsi="Times New Roman" w:cs="Times New Roman"/>
        <w:b/>
        <w:sz w:val="28"/>
        <w:szCs w:val="20"/>
        <w:lang w:val="en-GB"/>
      </w:rPr>
      <w:t>0</w:t>
    </w:r>
    <w:r w:rsidR="00EC4F09">
      <w:rPr>
        <w:rFonts w:ascii="Times New Roman" w:eastAsia="Malgun Gothic" w:hAnsi="Times New Roman" w:cs="Times New Roman"/>
        <w:b/>
        <w:sz w:val="28"/>
        <w:szCs w:val="20"/>
        <w:lang w:val="en-GB"/>
      </w:rPr>
      <w:t>250</w:t>
    </w:r>
    <w:r w:rsidR="006809F1">
      <w:rPr>
        <w:rFonts w:ascii="Times New Roman" w:eastAsia="Malgun Gothic" w:hAnsi="Times New Roman" w:cs="Times New Roman"/>
        <w:b/>
        <w:sz w:val="28"/>
        <w:szCs w:val="20"/>
        <w:lang w:val="en-GB"/>
      </w:rPr>
      <w:t>r0</w:t>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AABAA" w14:textId="6B5CD440" w:rsidR="00BF026D" w:rsidRPr="00DE6B44" w:rsidRDefault="002C2E64"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February</w:t>
    </w:r>
    <w:r w:rsidR="00BF026D">
      <w:rPr>
        <w:rFonts w:ascii="Times New Roman" w:eastAsia="Malgun Gothic" w:hAnsi="Times New Roman" w:cs="Times New Roman"/>
        <w:b/>
        <w:sz w:val="28"/>
        <w:szCs w:val="20"/>
      </w:rPr>
      <w:t xml:space="preserve"> 20</w:t>
    </w:r>
    <w:r w:rsidR="00D11553">
      <w:rPr>
        <w:rFonts w:ascii="Times New Roman" w:eastAsia="Malgun Gothic" w:hAnsi="Times New Roman" w:cs="Times New Roman"/>
        <w:b/>
        <w:sz w:val="28"/>
        <w:szCs w:val="20"/>
      </w:rPr>
      <w:t>2</w:t>
    </w:r>
    <w:r w:rsidR="006809F1">
      <w:rPr>
        <w:rFonts w:ascii="Times New Roman" w:eastAsia="Malgun Gothic" w:hAnsi="Times New Roman" w:cs="Times New Roman"/>
        <w:b/>
        <w:sz w:val="28"/>
        <w:szCs w:val="20"/>
      </w:rPr>
      <w:t>1</w:t>
    </w:r>
    <w:r w:rsidR="00D11553">
      <w:rPr>
        <w:rFonts w:ascii="Times New Roman" w:eastAsia="Malgun Gothic" w:hAnsi="Times New Roman" w:cs="Times New Roman"/>
        <w:b/>
        <w:sz w:val="28"/>
        <w:szCs w:val="20"/>
      </w:rPr>
      <w:tab/>
    </w:r>
    <w:r w:rsidR="00BF026D">
      <w:rPr>
        <w:rFonts w:ascii="Times New Roman" w:eastAsia="Malgun Gothic" w:hAnsi="Times New Roman" w:cs="Times New Roman"/>
        <w:b/>
        <w:sz w:val="28"/>
        <w:szCs w:val="20"/>
        <w:lang w:val="en-GB"/>
      </w:rPr>
      <w:tab/>
    </w:r>
    <w:r w:rsidR="00BF026D" w:rsidRPr="00B31A3B">
      <w:rPr>
        <w:rFonts w:ascii="Times New Roman" w:eastAsia="Malgun Gothic" w:hAnsi="Times New Roman" w:cs="Times New Roman"/>
        <w:b/>
        <w:sz w:val="28"/>
        <w:szCs w:val="20"/>
        <w:lang w:val="en-GB"/>
      </w:rPr>
      <w:t>doc.: IEEE 802.11-</w:t>
    </w:r>
    <w:r w:rsidR="00D11553">
      <w:rPr>
        <w:rFonts w:ascii="Times New Roman" w:eastAsia="Malgun Gothic" w:hAnsi="Times New Roman" w:cs="Times New Roman"/>
        <w:b/>
        <w:sz w:val="28"/>
        <w:szCs w:val="20"/>
        <w:lang w:val="en-GB"/>
      </w:rPr>
      <w:t>2</w:t>
    </w:r>
    <w:r w:rsidR="006809F1">
      <w:rPr>
        <w:rFonts w:ascii="Times New Roman" w:eastAsia="Malgun Gothic" w:hAnsi="Times New Roman" w:cs="Times New Roman"/>
        <w:b/>
        <w:sz w:val="28"/>
        <w:szCs w:val="20"/>
        <w:lang w:val="en-GB"/>
      </w:rPr>
      <w:t>1</w:t>
    </w:r>
    <w:r w:rsidR="00BF026D" w:rsidRPr="00B31A3B">
      <w:rPr>
        <w:rFonts w:ascii="Times New Roman" w:eastAsia="Malgun Gothic" w:hAnsi="Times New Roman" w:cs="Times New Roman"/>
        <w:b/>
        <w:sz w:val="28"/>
        <w:szCs w:val="20"/>
        <w:lang w:val="en-GB"/>
      </w:rPr>
      <w:t>/</w:t>
    </w:r>
    <w:r w:rsidR="00D11553">
      <w:rPr>
        <w:rFonts w:ascii="Times New Roman" w:eastAsia="Malgun Gothic" w:hAnsi="Times New Roman" w:cs="Times New Roman"/>
        <w:b/>
        <w:sz w:val="28"/>
        <w:szCs w:val="20"/>
        <w:lang w:val="en-GB"/>
      </w:rPr>
      <w:t>0</w:t>
    </w:r>
    <w:r w:rsidR="00EC4F09">
      <w:rPr>
        <w:rFonts w:ascii="Times New Roman" w:eastAsia="Malgun Gothic" w:hAnsi="Times New Roman" w:cs="Times New Roman"/>
        <w:b/>
        <w:sz w:val="28"/>
        <w:szCs w:val="20"/>
        <w:lang w:val="en-GB"/>
      </w:rPr>
      <w:t>250</w:t>
    </w:r>
    <w:r w:rsidR="00BF026D">
      <w:rPr>
        <w:rFonts w:ascii="Times New Roman" w:eastAsia="Malgun Gothic" w:hAnsi="Times New Roman" w:cs="Times New Roman"/>
        <w:b/>
        <w:sz w:val="28"/>
        <w:szCs w:val="20"/>
        <w:lang w:val="en-GB"/>
      </w:rPr>
      <w:t>r</w:t>
    </w:r>
    <w:r w:rsidR="006809F1">
      <w:rPr>
        <w:rFonts w:ascii="Times New Roman" w:eastAsia="Malgun Gothic" w:hAnsi="Times New Roman" w:cs="Times New Roman"/>
        <w:b/>
        <w:sz w:val="28"/>
        <w:szCs w:val="20"/>
        <w:lang w:val="en-GB"/>
      </w:rPr>
      <w:t>0</w:t>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r w:rsidR="00BF026D"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02"/>
    <w:multiLevelType w:val="multilevel"/>
    <w:tmpl w:val="00000885"/>
    <w:lvl w:ilvl="0">
      <w:start w:val="14"/>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 w15:restartNumberingAfterBreak="0">
    <w:nsid w:val="1D964CF1"/>
    <w:multiLevelType w:val="multilevel"/>
    <w:tmpl w:val="F0382BB6"/>
    <w:lvl w:ilvl="0">
      <w:start w:val="11"/>
      <w:numFmt w:val="decimal"/>
      <w:lvlText w:val="%1"/>
      <w:lvlJc w:val="left"/>
      <w:pPr>
        <w:ind w:left="540" w:hanging="540"/>
      </w:pPr>
      <w:rPr>
        <w:rFonts w:hint="default"/>
      </w:rPr>
    </w:lvl>
    <w:lvl w:ilvl="1">
      <w:start w:val="2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4"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9A164E"/>
    <w:multiLevelType w:val="multilevel"/>
    <w:tmpl w:val="C2AA9512"/>
    <w:lvl w:ilvl="0">
      <w:start w:val="4"/>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19"/>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
  </w:num>
  <w:num w:numId="2">
    <w:abstractNumId w:val="4"/>
  </w:num>
  <w:num w:numId="3">
    <w:abstractNumId w:val="1"/>
  </w:num>
  <w:num w:numId="4">
    <w:abstractNumId w:val="5"/>
  </w:num>
  <w:num w:numId="5">
    <w:abstractNumId w:val="2"/>
  </w:num>
  <w:num w:numId="6">
    <w:abstractNumId w:val="0"/>
    <w:lvlOverride w:ilvl="0">
      <w:lvl w:ilvl="0">
        <w:start w:val="1"/>
        <w:numFmt w:val="bullet"/>
        <w:lvlText w:val="9.4.2.78 "/>
        <w:legacy w:legacy="1" w:legacySpace="0" w:legacyIndent="0"/>
        <w:lvlJc w:val="left"/>
        <w:pPr>
          <w:ind w:left="0" w:firstLine="0"/>
        </w:pPr>
        <w:rPr>
          <w:rFonts w:ascii="Arial" w:hAnsi="Arial" w:cs="Arial" w:hint="default"/>
          <w:b/>
          <w:i w:val="0"/>
          <w:strike w:val="0"/>
          <w:color w:val="000000"/>
          <w:sz w:val="20"/>
          <w:u w:val="none"/>
        </w:rPr>
      </w:lvl>
    </w:lvlOverride>
  </w:num>
  <w:num w:numId="7">
    <w:abstractNumId w:val="0"/>
    <w:lvlOverride w:ilvl="0">
      <w:lvl w:ilvl="0">
        <w:start w:val="1"/>
        <w:numFmt w:val="bullet"/>
        <w:lvlText w:val="Figure 9-460—"/>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Figure 9-461—"/>
        <w:legacy w:legacy="1" w:legacySpace="0" w:legacyIndent="0"/>
        <w:lvlJc w:val="center"/>
        <w:pPr>
          <w:ind w:left="0" w:firstLine="0"/>
        </w:pPr>
        <w:rPr>
          <w:rFonts w:ascii="Arial" w:hAnsi="Arial" w:cs="Arial" w:hint="default"/>
          <w:b/>
          <w:i w:val="0"/>
          <w:strike w:val="0"/>
          <w:color w:val="000000"/>
          <w:sz w:val="20"/>
          <w:u w:val="none"/>
        </w:rPr>
      </w:lvl>
    </w:lvlOverride>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bhishek Patil">
    <w15:presenceInfo w15:providerId="AD" w15:userId="S::appatil@qti.qualcomm.com::4a57f103-40b4-4474-a113-d3340a5396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embedSystemFonts/>
  <w:bordersDoNotSurroundHeader/>
  <w:bordersDoNotSurroundFooter/>
  <w:proofState w:spelling="clean" w:grammar="clean"/>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109D"/>
    <w:rsid w:val="0000137F"/>
    <w:rsid w:val="00001B0E"/>
    <w:rsid w:val="00001C13"/>
    <w:rsid w:val="000021B7"/>
    <w:rsid w:val="00002CEE"/>
    <w:rsid w:val="0000346E"/>
    <w:rsid w:val="0000349F"/>
    <w:rsid w:val="000034E7"/>
    <w:rsid w:val="0000376B"/>
    <w:rsid w:val="00003A8D"/>
    <w:rsid w:val="00004054"/>
    <w:rsid w:val="0000418A"/>
    <w:rsid w:val="00004366"/>
    <w:rsid w:val="0000454C"/>
    <w:rsid w:val="000050C9"/>
    <w:rsid w:val="000051DA"/>
    <w:rsid w:val="000057B8"/>
    <w:rsid w:val="00006085"/>
    <w:rsid w:val="000061CE"/>
    <w:rsid w:val="00006F43"/>
    <w:rsid w:val="0000712B"/>
    <w:rsid w:val="0000735E"/>
    <w:rsid w:val="000075F2"/>
    <w:rsid w:val="00010861"/>
    <w:rsid w:val="0001100D"/>
    <w:rsid w:val="00012B73"/>
    <w:rsid w:val="00012CFF"/>
    <w:rsid w:val="00012DC2"/>
    <w:rsid w:val="00012E2A"/>
    <w:rsid w:val="00012F68"/>
    <w:rsid w:val="0001327E"/>
    <w:rsid w:val="000133AB"/>
    <w:rsid w:val="00013C63"/>
    <w:rsid w:val="000146BC"/>
    <w:rsid w:val="00014BBF"/>
    <w:rsid w:val="000150F3"/>
    <w:rsid w:val="00015B87"/>
    <w:rsid w:val="00015D87"/>
    <w:rsid w:val="000169EF"/>
    <w:rsid w:val="0002066B"/>
    <w:rsid w:val="00020C64"/>
    <w:rsid w:val="00020DC3"/>
    <w:rsid w:val="00020EFB"/>
    <w:rsid w:val="0002104D"/>
    <w:rsid w:val="00021C24"/>
    <w:rsid w:val="00021DBE"/>
    <w:rsid w:val="000222F5"/>
    <w:rsid w:val="000222FF"/>
    <w:rsid w:val="00022523"/>
    <w:rsid w:val="00022B10"/>
    <w:rsid w:val="00022C66"/>
    <w:rsid w:val="00022EB4"/>
    <w:rsid w:val="00023245"/>
    <w:rsid w:val="000236E2"/>
    <w:rsid w:val="00023D4D"/>
    <w:rsid w:val="00024ABC"/>
    <w:rsid w:val="00024C30"/>
    <w:rsid w:val="00024E44"/>
    <w:rsid w:val="000253CF"/>
    <w:rsid w:val="00025963"/>
    <w:rsid w:val="00025A9F"/>
    <w:rsid w:val="00025C37"/>
    <w:rsid w:val="00025C43"/>
    <w:rsid w:val="00025FCF"/>
    <w:rsid w:val="000260EB"/>
    <w:rsid w:val="0002695B"/>
    <w:rsid w:val="00026A93"/>
    <w:rsid w:val="00026BA8"/>
    <w:rsid w:val="00027040"/>
    <w:rsid w:val="0003003F"/>
    <w:rsid w:val="000303D1"/>
    <w:rsid w:val="000306F0"/>
    <w:rsid w:val="00030A60"/>
    <w:rsid w:val="00030E14"/>
    <w:rsid w:val="00030FEC"/>
    <w:rsid w:val="00031137"/>
    <w:rsid w:val="000313FA"/>
    <w:rsid w:val="000320C5"/>
    <w:rsid w:val="000321D0"/>
    <w:rsid w:val="00032E48"/>
    <w:rsid w:val="0003312C"/>
    <w:rsid w:val="000338EC"/>
    <w:rsid w:val="0003417D"/>
    <w:rsid w:val="0003469D"/>
    <w:rsid w:val="00034764"/>
    <w:rsid w:val="000347D1"/>
    <w:rsid w:val="00034CE8"/>
    <w:rsid w:val="00035235"/>
    <w:rsid w:val="000353CF"/>
    <w:rsid w:val="00035573"/>
    <w:rsid w:val="000355E5"/>
    <w:rsid w:val="00035BB2"/>
    <w:rsid w:val="00035CD0"/>
    <w:rsid w:val="00036478"/>
    <w:rsid w:val="00036D7F"/>
    <w:rsid w:val="00036DB4"/>
    <w:rsid w:val="000374AE"/>
    <w:rsid w:val="000379F8"/>
    <w:rsid w:val="00040100"/>
    <w:rsid w:val="0004029D"/>
    <w:rsid w:val="000402A4"/>
    <w:rsid w:val="000407F8"/>
    <w:rsid w:val="00040FD6"/>
    <w:rsid w:val="00041881"/>
    <w:rsid w:val="00041A26"/>
    <w:rsid w:val="00041AAB"/>
    <w:rsid w:val="00041B4C"/>
    <w:rsid w:val="00041B74"/>
    <w:rsid w:val="00041BFD"/>
    <w:rsid w:val="00042B02"/>
    <w:rsid w:val="00042F67"/>
    <w:rsid w:val="00043360"/>
    <w:rsid w:val="0004378A"/>
    <w:rsid w:val="00044579"/>
    <w:rsid w:val="00044802"/>
    <w:rsid w:val="000449A6"/>
    <w:rsid w:val="00044A80"/>
    <w:rsid w:val="00045796"/>
    <w:rsid w:val="00045C26"/>
    <w:rsid w:val="00046D39"/>
    <w:rsid w:val="0004789D"/>
    <w:rsid w:val="00047914"/>
    <w:rsid w:val="00047AB5"/>
    <w:rsid w:val="00047FE6"/>
    <w:rsid w:val="000501BC"/>
    <w:rsid w:val="00050C6B"/>
    <w:rsid w:val="000512E7"/>
    <w:rsid w:val="00051CA1"/>
    <w:rsid w:val="00051E3A"/>
    <w:rsid w:val="00051FC8"/>
    <w:rsid w:val="00052084"/>
    <w:rsid w:val="000520BF"/>
    <w:rsid w:val="00052A2F"/>
    <w:rsid w:val="00052F1D"/>
    <w:rsid w:val="00052FC1"/>
    <w:rsid w:val="00052FE3"/>
    <w:rsid w:val="00053124"/>
    <w:rsid w:val="00053986"/>
    <w:rsid w:val="000539E2"/>
    <w:rsid w:val="00054452"/>
    <w:rsid w:val="00054850"/>
    <w:rsid w:val="000548F9"/>
    <w:rsid w:val="00055005"/>
    <w:rsid w:val="000555DF"/>
    <w:rsid w:val="000559E7"/>
    <w:rsid w:val="000560D3"/>
    <w:rsid w:val="000560FB"/>
    <w:rsid w:val="0005622E"/>
    <w:rsid w:val="00056265"/>
    <w:rsid w:val="00056CD5"/>
    <w:rsid w:val="000572FD"/>
    <w:rsid w:val="000577CA"/>
    <w:rsid w:val="00057C0F"/>
    <w:rsid w:val="00057E27"/>
    <w:rsid w:val="000606B9"/>
    <w:rsid w:val="00060B99"/>
    <w:rsid w:val="000611CD"/>
    <w:rsid w:val="00061786"/>
    <w:rsid w:val="0006193E"/>
    <w:rsid w:val="00062A16"/>
    <w:rsid w:val="00062EA1"/>
    <w:rsid w:val="0006337F"/>
    <w:rsid w:val="0006361F"/>
    <w:rsid w:val="0006369A"/>
    <w:rsid w:val="00063F61"/>
    <w:rsid w:val="00063F77"/>
    <w:rsid w:val="00064B9E"/>
    <w:rsid w:val="00064EB1"/>
    <w:rsid w:val="000650C0"/>
    <w:rsid w:val="0006523F"/>
    <w:rsid w:val="00065556"/>
    <w:rsid w:val="00065954"/>
    <w:rsid w:val="000664AD"/>
    <w:rsid w:val="0006653E"/>
    <w:rsid w:val="000666D6"/>
    <w:rsid w:val="000668B3"/>
    <w:rsid w:val="00066F2F"/>
    <w:rsid w:val="00066F7A"/>
    <w:rsid w:val="000672C0"/>
    <w:rsid w:val="00067BAC"/>
    <w:rsid w:val="00067FA0"/>
    <w:rsid w:val="00070776"/>
    <w:rsid w:val="00071047"/>
    <w:rsid w:val="00071714"/>
    <w:rsid w:val="000719D0"/>
    <w:rsid w:val="00071AD5"/>
    <w:rsid w:val="00072C8D"/>
    <w:rsid w:val="00072D2E"/>
    <w:rsid w:val="00073074"/>
    <w:rsid w:val="0007328E"/>
    <w:rsid w:val="00074968"/>
    <w:rsid w:val="0007496C"/>
    <w:rsid w:val="000753E8"/>
    <w:rsid w:val="000754CA"/>
    <w:rsid w:val="0007648D"/>
    <w:rsid w:val="00076BCD"/>
    <w:rsid w:val="00076D15"/>
    <w:rsid w:val="00076E60"/>
    <w:rsid w:val="00076F21"/>
    <w:rsid w:val="00077B51"/>
    <w:rsid w:val="00077BDD"/>
    <w:rsid w:val="000806A6"/>
    <w:rsid w:val="00080C79"/>
    <w:rsid w:val="000810B1"/>
    <w:rsid w:val="00081606"/>
    <w:rsid w:val="00081D53"/>
    <w:rsid w:val="000820B1"/>
    <w:rsid w:val="000820EE"/>
    <w:rsid w:val="0008215B"/>
    <w:rsid w:val="000823F7"/>
    <w:rsid w:val="000825D0"/>
    <w:rsid w:val="00082AA1"/>
    <w:rsid w:val="0008351A"/>
    <w:rsid w:val="000837FA"/>
    <w:rsid w:val="00083B0A"/>
    <w:rsid w:val="00083B74"/>
    <w:rsid w:val="0008442C"/>
    <w:rsid w:val="00084493"/>
    <w:rsid w:val="00086127"/>
    <w:rsid w:val="00086768"/>
    <w:rsid w:val="00086A2F"/>
    <w:rsid w:val="00086F24"/>
    <w:rsid w:val="00086F31"/>
    <w:rsid w:val="000870A1"/>
    <w:rsid w:val="00087766"/>
    <w:rsid w:val="00087874"/>
    <w:rsid w:val="00090083"/>
    <w:rsid w:val="000905CA"/>
    <w:rsid w:val="00090A94"/>
    <w:rsid w:val="0009101D"/>
    <w:rsid w:val="00091573"/>
    <w:rsid w:val="00091772"/>
    <w:rsid w:val="00091C8D"/>
    <w:rsid w:val="000922C2"/>
    <w:rsid w:val="0009251D"/>
    <w:rsid w:val="00092DB7"/>
    <w:rsid w:val="00092E90"/>
    <w:rsid w:val="00093047"/>
    <w:rsid w:val="0009317B"/>
    <w:rsid w:val="00093812"/>
    <w:rsid w:val="0009471E"/>
    <w:rsid w:val="00094733"/>
    <w:rsid w:val="000948F5"/>
    <w:rsid w:val="00094914"/>
    <w:rsid w:val="000949F2"/>
    <w:rsid w:val="00094B7C"/>
    <w:rsid w:val="00094B87"/>
    <w:rsid w:val="00094DC0"/>
    <w:rsid w:val="00095363"/>
    <w:rsid w:val="00095CB6"/>
    <w:rsid w:val="000960C9"/>
    <w:rsid w:val="000967F9"/>
    <w:rsid w:val="00096AF7"/>
    <w:rsid w:val="00096FAC"/>
    <w:rsid w:val="00096FD6"/>
    <w:rsid w:val="000971D7"/>
    <w:rsid w:val="0009779E"/>
    <w:rsid w:val="000A099E"/>
    <w:rsid w:val="000A0B76"/>
    <w:rsid w:val="000A12BA"/>
    <w:rsid w:val="000A174B"/>
    <w:rsid w:val="000A197F"/>
    <w:rsid w:val="000A21CE"/>
    <w:rsid w:val="000A2757"/>
    <w:rsid w:val="000A2969"/>
    <w:rsid w:val="000A2A46"/>
    <w:rsid w:val="000A2A81"/>
    <w:rsid w:val="000A2EC3"/>
    <w:rsid w:val="000A3506"/>
    <w:rsid w:val="000A3561"/>
    <w:rsid w:val="000A3951"/>
    <w:rsid w:val="000A3D42"/>
    <w:rsid w:val="000A41C6"/>
    <w:rsid w:val="000A4286"/>
    <w:rsid w:val="000A4A75"/>
    <w:rsid w:val="000A4E0E"/>
    <w:rsid w:val="000A5153"/>
    <w:rsid w:val="000A58BE"/>
    <w:rsid w:val="000A66F8"/>
    <w:rsid w:val="000A6854"/>
    <w:rsid w:val="000A6C9F"/>
    <w:rsid w:val="000A6F26"/>
    <w:rsid w:val="000A7151"/>
    <w:rsid w:val="000A74DB"/>
    <w:rsid w:val="000A7C44"/>
    <w:rsid w:val="000B1AAB"/>
    <w:rsid w:val="000B1C77"/>
    <w:rsid w:val="000B1E29"/>
    <w:rsid w:val="000B3024"/>
    <w:rsid w:val="000B3334"/>
    <w:rsid w:val="000B35BA"/>
    <w:rsid w:val="000B3897"/>
    <w:rsid w:val="000B4007"/>
    <w:rsid w:val="000B5E03"/>
    <w:rsid w:val="000B5FCA"/>
    <w:rsid w:val="000B612D"/>
    <w:rsid w:val="000B6348"/>
    <w:rsid w:val="000B63E4"/>
    <w:rsid w:val="000B654F"/>
    <w:rsid w:val="000B6ABE"/>
    <w:rsid w:val="000B7352"/>
    <w:rsid w:val="000B73E1"/>
    <w:rsid w:val="000C00ED"/>
    <w:rsid w:val="000C0C77"/>
    <w:rsid w:val="000C0D90"/>
    <w:rsid w:val="000C1B3F"/>
    <w:rsid w:val="000C20F5"/>
    <w:rsid w:val="000C26C5"/>
    <w:rsid w:val="000C2FC1"/>
    <w:rsid w:val="000C37C5"/>
    <w:rsid w:val="000C3CFB"/>
    <w:rsid w:val="000C3D42"/>
    <w:rsid w:val="000C3EB9"/>
    <w:rsid w:val="000C40FF"/>
    <w:rsid w:val="000C454F"/>
    <w:rsid w:val="000C46B2"/>
    <w:rsid w:val="000C4A5D"/>
    <w:rsid w:val="000C4BFA"/>
    <w:rsid w:val="000C4C73"/>
    <w:rsid w:val="000C523B"/>
    <w:rsid w:val="000C5728"/>
    <w:rsid w:val="000C58BD"/>
    <w:rsid w:val="000C5C36"/>
    <w:rsid w:val="000C5C41"/>
    <w:rsid w:val="000C7367"/>
    <w:rsid w:val="000C7773"/>
    <w:rsid w:val="000C78EF"/>
    <w:rsid w:val="000C7B78"/>
    <w:rsid w:val="000D0353"/>
    <w:rsid w:val="000D0D4C"/>
    <w:rsid w:val="000D120A"/>
    <w:rsid w:val="000D16E5"/>
    <w:rsid w:val="000D1791"/>
    <w:rsid w:val="000D1AB1"/>
    <w:rsid w:val="000D1CA0"/>
    <w:rsid w:val="000D29D7"/>
    <w:rsid w:val="000D374D"/>
    <w:rsid w:val="000D389E"/>
    <w:rsid w:val="000D41D4"/>
    <w:rsid w:val="000D45A9"/>
    <w:rsid w:val="000D487F"/>
    <w:rsid w:val="000D4CA3"/>
    <w:rsid w:val="000D4F07"/>
    <w:rsid w:val="000D5342"/>
    <w:rsid w:val="000D70DA"/>
    <w:rsid w:val="000D7316"/>
    <w:rsid w:val="000D756C"/>
    <w:rsid w:val="000D7F13"/>
    <w:rsid w:val="000E0323"/>
    <w:rsid w:val="000E0495"/>
    <w:rsid w:val="000E0AE8"/>
    <w:rsid w:val="000E168F"/>
    <w:rsid w:val="000E1BBA"/>
    <w:rsid w:val="000E203E"/>
    <w:rsid w:val="000E227D"/>
    <w:rsid w:val="000E2BC6"/>
    <w:rsid w:val="000E2D86"/>
    <w:rsid w:val="000E2E4A"/>
    <w:rsid w:val="000E301C"/>
    <w:rsid w:val="000E3834"/>
    <w:rsid w:val="000E3D4E"/>
    <w:rsid w:val="000E4102"/>
    <w:rsid w:val="000E4154"/>
    <w:rsid w:val="000E45BA"/>
    <w:rsid w:val="000E4EBA"/>
    <w:rsid w:val="000E50B8"/>
    <w:rsid w:val="000E53AF"/>
    <w:rsid w:val="000E5501"/>
    <w:rsid w:val="000E5E88"/>
    <w:rsid w:val="000E5F88"/>
    <w:rsid w:val="000E6377"/>
    <w:rsid w:val="000E63C8"/>
    <w:rsid w:val="000E671C"/>
    <w:rsid w:val="000E6939"/>
    <w:rsid w:val="000E6F2A"/>
    <w:rsid w:val="000E70D2"/>
    <w:rsid w:val="000F0154"/>
    <w:rsid w:val="000F0668"/>
    <w:rsid w:val="000F1605"/>
    <w:rsid w:val="000F1A1F"/>
    <w:rsid w:val="000F1B4D"/>
    <w:rsid w:val="000F247A"/>
    <w:rsid w:val="000F256B"/>
    <w:rsid w:val="000F2974"/>
    <w:rsid w:val="000F2BC6"/>
    <w:rsid w:val="000F2C22"/>
    <w:rsid w:val="000F2C7B"/>
    <w:rsid w:val="000F2EE3"/>
    <w:rsid w:val="000F30DC"/>
    <w:rsid w:val="000F35C8"/>
    <w:rsid w:val="000F456D"/>
    <w:rsid w:val="000F4D1D"/>
    <w:rsid w:val="000F542A"/>
    <w:rsid w:val="000F589B"/>
    <w:rsid w:val="000F5E7C"/>
    <w:rsid w:val="000F5E96"/>
    <w:rsid w:val="000F6656"/>
    <w:rsid w:val="000F67CC"/>
    <w:rsid w:val="000F6922"/>
    <w:rsid w:val="000F69F4"/>
    <w:rsid w:val="000F7D1E"/>
    <w:rsid w:val="001010A3"/>
    <w:rsid w:val="001012D5"/>
    <w:rsid w:val="001015AD"/>
    <w:rsid w:val="00101AC8"/>
    <w:rsid w:val="00102492"/>
    <w:rsid w:val="001028D0"/>
    <w:rsid w:val="00102E85"/>
    <w:rsid w:val="00102E9A"/>
    <w:rsid w:val="001035A9"/>
    <w:rsid w:val="00103C03"/>
    <w:rsid w:val="00104047"/>
    <w:rsid w:val="00104208"/>
    <w:rsid w:val="001047DF"/>
    <w:rsid w:val="00104CFA"/>
    <w:rsid w:val="001050E5"/>
    <w:rsid w:val="001051FB"/>
    <w:rsid w:val="00105729"/>
    <w:rsid w:val="00105C21"/>
    <w:rsid w:val="00106648"/>
    <w:rsid w:val="00106918"/>
    <w:rsid w:val="00106C1D"/>
    <w:rsid w:val="0010701E"/>
    <w:rsid w:val="0010716B"/>
    <w:rsid w:val="001105D0"/>
    <w:rsid w:val="001113EF"/>
    <w:rsid w:val="001119AA"/>
    <w:rsid w:val="00111B43"/>
    <w:rsid w:val="001159CC"/>
    <w:rsid w:val="00115A92"/>
    <w:rsid w:val="00115CBD"/>
    <w:rsid w:val="00116A31"/>
    <w:rsid w:val="00117D70"/>
    <w:rsid w:val="00117F02"/>
    <w:rsid w:val="0012039D"/>
    <w:rsid w:val="001203D1"/>
    <w:rsid w:val="001205C8"/>
    <w:rsid w:val="00120674"/>
    <w:rsid w:val="00120CCA"/>
    <w:rsid w:val="0012180F"/>
    <w:rsid w:val="0012193A"/>
    <w:rsid w:val="001219DB"/>
    <w:rsid w:val="00121B9E"/>
    <w:rsid w:val="0012213B"/>
    <w:rsid w:val="0012289E"/>
    <w:rsid w:val="00123341"/>
    <w:rsid w:val="0012376C"/>
    <w:rsid w:val="001237DC"/>
    <w:rsid w:val="001237FA"/>
    <w:rsid w:val="00123820"/>
    <w:rsid w:val="00123DD0"/>
    <w:rsid w:val="001241BA"/>
    <w:rsid w:val="00124C8D"/>
    <w:rsid w:val="00124D20"/>
    <w:rsid w:val="00125462"/>
    <w:rsid w:val="0012582D"/>
    <w:rsid w:val="00125897"/>
    <w:rsid w:val="00127FB3"/>
    <w:rsid w:val="00130B9A"/>
    <w:rsid w:val="00130E77"/>
    <w:rsid w:val="00131A80"/>
    <w:rsid w:val="0013202E"/>
    <w:rsid w:val="0013231A"/>
    <w:rsid w:val="00132878"/>
    <w:rsid w:val="00133294"/>
    <w:rsid w:val="0013372F"/>
    <w:rsid w:val="001337F5"/>
    <w:rsid w:val="00133EE3"/>
    <w:rsid w:val="00133F60"/>
    <w:rsid w:val="00133FB0"/>
    <w:rsid w:val="00133FC9"/>
    <w:rsid w:val="0013420E"/>
    <w:rsid w:val="0013525F"/>
    <w:rsid w:val="00135286"/>
    <w:rsid w:val="0013555C"/>
    <w:rsid w:val="00135AF6"/>
    <w:rsid w:val="00135B45"/>
    <w:rsid w:val="00135D70"/>
    <w:rsid w:val="00136970"/>
    <w:rsid w:val="00136F3D"/>
    <w:rsid w:val="001372D6"/>
    <w:rsid w:val="00137A40"/>
    <w:rsid w:val="00137D96"/>
    <w:rsid w:val="00137DB8"/>
    <w:rsid w:val="0014012D"/>
    <w:rsid w:val="0014014E"/>
    <w:rsid w:val="00140417"/>
    <w:rsid w:val="0014064F"/>
    <w:rsid w:val="00140874"/>
    <w:rsid w:val="00140977"/>
    <w:rsid w:val="001419A4"/>
    <w:rsid w:val="00141AE6"/>
    <w:rsid w:val="00143233"/>
    <w:rsid w:val="00143240"/>
    <w:rsid w:val="00143EE7"/>
    <w:rsid w:val="00144269"/>
    <w:rsid w:val="001443D7"/>
    <w:rsid w:val="00144707"/>
    <w:rsid w:val="0014473A"/>
    <w:rsid w:val="0014481E"/>
    <w:rsid w:val="0014495B"/>
    <w:rsid w:val="001453B4"/>
    <w:rsid w:val="00145B95"/>
    <w:rsid w:val="0014797A"/>
    <w:rsid w:val="001479D6"/>
    <w:rsid w:val="001505D5"/>
    <w:rsid w:val="00150687"/>
    <w:rsid w:val="001507E8"/>
    <w:rsid w:val="00150810"/>
    <w:rsid w:val="0015094C"/>
    <w:rsid w:val="001510FB"/>
    <w:rsid w:val="001514B9"/>
    <w:rsid w:val="00151764"/>
    <w:rsid w:val="00151AC4"/>
    <w:rsid w:val="00151BEA"/>
    <w:rsid w:val="00152807"/>
    <w:rsid w:val="00152961"/>
    <w:rsid w:val="00153658"/>
    <w:rsid w:val="001539D2"/>
    <w:rsid w:val="00153F7B"/>
    <w:rsid w:val="001541B2"/>
    <w:rsid w:val="0015443E"/>
    <w:rsid w:val="0015498F"/>
    <w:rsid w:val="00154A6D"/>
    <w:rsid w:val="00155B05"/>
    <w:rsid w:val="0015752F"/>
    <w:rsid w:val="001575C5"/>
    <w:rsid w:val="00157DBC"/>
    <w:rsid w:val="0016007D"/>
    <w:rsid w:val="001603D5"/>
    <w:rsid w:val="00160BC6"/>
    <w:rsid w:val="00161259"/>
    <w:rsid w:val="0016156F"/>
    <w:rsid w:val="00162076"/>
    <w:rsid w:val="001622DB"/>
    <w:rsid w:val="001624E2"/>
    <w:rsid w:val="00162C5F"/>
    <w:rsid w:val="00162E05"/>
    <w:rsid w:val="001635C6"/>
    <w:rsid w:val="0016486C"/>
    <w:rsid w:val="001648EB"/>
    <w:rsid w:val="00164FE8"/>
    <w:rsid w:val="001660FD"/>
    <w:rsid w:val="0016617D"/>
    <w:rsid w:val="001663DC"/>
    <w:rsid w:val="0016690E"/>
    <w:rsid w:val="001674C3"/>
    <w:rsid w:val="00167903"/>
    <w:rsid w:val="00167DD4"/>
    <w:rsid w:val="00167E43"/>
    <w:rsid w:val="00170473"/>
    <w:rsid w:val="001705A5"/>
    <w:rsid w:val="001705CC"/>
    <w:rsid w:val="001708A7"/>
    <w:rsid w:val="00170D67"/>
    <w:rsid w:val="00171229"/>
    <w:rsid w:val="001713AD"/>
    <w:rsid w:val="00171499"/>
    <w:rsid w:val="0017215D"/>
    <w:rsid w:val="00172276"/>
    <w:rsid w:val="00172A43"/>
    <w:rsid w:val="00173AA4"/>
    <w:rsid w:val="00173CF0"/>
    <w:rsid w:val="00174426"/>
    <w:rsid w:val="001751B1"/>
    <w:rsid w:val="001753C9"/>
    <w:rsid w:val="001753D2"/>
    <w:rsid w:val="00176E00"/>
    <w:rsid w:val="001779F4"/>
    <w:rsid w:val="00180038"/>
    <w:rsid w:val="0018083C"/>
    <w:rsid w:val="001809BE"/>
    <w:rsid w:val="001812BC"/>
    <w:rsid w:val="00181BA4"/>
    <w:rsid w:val="00182F9F"/>
    <w:rsid w:val="001836C6"/>
    <w:rsid w:val="00183A75"/>
    <w:rsid w:val="0018438C"/>
    <w:rsid w:val="00184F8E"/>
    <w:rsid w:val="0018612C"/>
    <w:rsid w:val="001864E3"/>
    <w:rsid w:val="0018762F"/>
    <w:rsid w:val="00187A53"/>
    <w:rsid w:val="00187D57"/>
    <w:rsid w:val="001901F0"/>
    <w:rsid w:val="001902FA"/>
    <w:rsid w:val="00191019"/>
    <w:rsid w:val="0019104C"/>
    <w:rsid w:val="001913EC"/>
    <w:rsid w:val="00191847"/>
    <w:rsid w:val="00191A15"/>
    <w:rsid w:val="00192341"/>
    <w:rsid w:val="0019239A"/>
    <w:rsid w:val="0019256F"/>
    <w:rsid w:val="00192AE6"/>
    <w:rsid w:val="00192C78"/>
    <w:rsid w:val="00192D38"/>
    <w:rsid w:val="00192DD9"/>
    <w:rsid w:val="001932DA"/>
    <w:rsid w:val="0019379E"/>
    <w:rsid w:val="00193C8C"/>
    <w:rsid w:val="00194197"/>
    <w:rsid w:val="001945AA"/>
    <w:rsid w:val="001947FB"/>
    <w:rsid w:val="0019587D"/>
    <w:rsid w:val="00195CD7"/>
    <w:rsid w:val="00195D29"/>
    <w:rsid w:val="00195FCA"/>
    <w:rsid w:val="001962BC"/>
    <w:rsid w:val="001965D3"/>
    <w:rsid w:val="001971C7"/>
    <w:rsid w:val="00197E28"/>
    <w:rsid w:val="00197EE4"/>
    <w:rsid w:val="001A0AE5"/>
    <w:rsid w:val="001A214C"/>
    <w:rsid w:val="001A2C2C"/>
    <w:rsid w:val="001A3C13"/>
    <w:rsid w:val="001A434A"/>
    <w:rsid w:val="001A4797"/>
    <w:rsid w:val="001A5ECD"/>
    <w:rsid w:val="001A62E6"/>
    <w:rsid w:val="001A7163"/>
    <w:rsid w:val="001B0838"/>
    <w:rsid w:val="001B0F53"/>
    <w:rsid w:val="001B1ADF"/>
    <w:rsid w:val="001B1E43"/>
    <w:rsid w:val="001B1EF2"/>
    <w:rsid w:val="001B2851"/>
    <w:rsid w:val="001B2D78"/>
    <w:rsid w:val="001B3705"/>
    <w:rsid w:val="001B376F"/>
    <w:rsid w:val="001B37C7"/>
    <w:rsid w:val="001B3C30"/>
    <w:rsid w:val="001B41A7"/>
    <w:rsid w:val="001B464C"/>
    <w:rsid w:val="001B47C3"/>
    <w:rsid w:val="001B481C"/>
    <w:rsid w:val="001B4A97"/>
    <w:rsid w:val="001B4B16"/>
    <w:rsid w:val="001B4D18"/>
    <w:rsid w:val="001B526A"/>
    <w:rsid w:val="001B63A3"/>
    <w:rsid w:val="001B641F"/>
    <w:rsid w:val="001B650B"/>
    <w:rsid w:val="001B6A7A"/>
    <w:rsid w:val="001B6A8A"/>
    <w:rsid w:val="001B7034"/>
    <w:rsid w:val="001B720C"/>
    <w:rsid w:val="001B7658"/>
    <w:rsid w:val="001B7E14"/>
    <w:rsid w:val="001B7F33"/>
    <w:rsid w:val="001C002F"/>
    <w:rsid w:val="001C0708"/>
    <w:rsid w:val="001C083E"/>
    <w:rsid w:val="001C085F"/>
    <w:rsid w:val="001C0986"/>
    <w:rsid w:val="001C09FC"/>
    <w:rsid w:val="001C0B7B"/>
    <w:rsid w:val="001C0EBF"/>
    <w:rsid w:val="001C15A5"/>
    <w:rsid w:val="001C1A34"/>
    <w:rsid w:val="001C23A4"/>
    <w:rsid w:val="001C245A"/>
    <w:rsid w:val="001C2CE8"/>
    <w:rsid w:val="001C2D43"/>
    <w:rsid w:val="001C2F11"/>
    <w:rsid w:val="001C3084"/>
    <w:rsid w:val="001C33B3"/>
    <w:rsid w:val="001C3B5F"/>
    <w:rsid w:val="001C4256"/>
    <w:rsid w:val="001C4FF5"/>
    <w:rsid w:val="001C51FA"/>
    <w:rsid w:val="001C55F0"/>
    <w:rsid w:val="001C5CF5"/>
    <w:rsid w:val="001C5E51"/>
    <w:rsid w:val="001C60E1"/>
    <w:rsid w:val="001C6E56"/>
    <w:rsid w:val="001C720C"/>
    <w:rsid w:val="001C7513"/>
    <w:rsid w:val="001D052B"/>
    <w:rsid w:val="001D05BE"/>
    <w:rsid w:val="001D128D"/>
    <w:rsid w:val="001D2158"/>
    <w:rsid w:val="001D2A89"/>
    <w:rsid w:val="001D31F6"/>
    <w:rsid w:val="001D36EE"/>
    <w:rsid w:val="001D39E5"/>
    <w:rsid w:val="001D3AFD"/>
    <w:rsid w:val="001D3C37"/>
    <w:rsid w:val="001D3D6B"/>
    <w:rsid w:val="001D420A"/>
    <w:rsid w:val="001D4345"/>
    <w:rsid w:val="001D4938"/>
    <w:rsid w:val="001D4BF9"/>
    <w:rsid w:val="001D50B7"/>
    <w:rsid w:val="001D5BEE"/>
    <w:rsid w:val="001D5E81"/>
    <w:rsid w:val="001D70EC"/>
    <w:rsid w:val="001E0321"/>
    <w:rsid w:val="001E0914"/>
    <w:rsid w:val="001E0EAC"/>
    <w:rsid w:val="001E0FB3"/>
    <w:rsid w:val="001E12CD"/>
    <w:rsid w:val="001E14E8"/>
    <w:rsid w:val="001E1981"/>
    <w:rsid w:val="001E1AE0"/>
    <w:rsid w:val="001E320E"/>
    <w:rsid w:val="001E353F"/>
    <w:rsid w:val="001E36A7"/>
    <w:rsid w:val="001E3810"/>
    <w:rsid w:val="001E3BC1"/>
    <w:rsid w:val="001E3DAB"/>
    <w:rsid w:val="001E3F29"/>
    <w:rsid w:val="001E5551"/>
    <w:rsid w:val="001E57EC"/>
    <w:rsid w:val="001E5E12"/>
    <w:rsid w:val="001E6098"/>
    <w:rsid w:val="001E695A"/>
    <w:rsid w:val="001F0073"/>
    <w:rsid w:val="001F021A"/>
    <w:rsid w:val="001F044E"/>
    <w:rsid w:val="001F057F"/>
    <w:rsid w:val="001F0821"/>
    <w:rsid w:val="001F0A04"/>
    <w:rsid w:val="001F0A1B"/>
    <w:rsid w:val="001F169C"/>
    <w:rsid w:val="001F1AB9"/>
    <w:rsid w:val="001F1F82"/>
    <w:rsid w:val="001F2061"/>
    <w:rsid w:val="001F211B"/>
    <w:rsid w:val="001F3765"/>
    <w:rsid w:val="001F3BEA"/>
    <w:rsid w:val="001F3CF1"/>
    <w:rsid w:val="001F3EA3"/>
    <w:rsid w:val="001F43B3"/>
    <w:rsid w:val="001F4610"/>
    <w:rsid w:val="001F4982"/>
    <w:rsid w:val="001F4E0B"/>
    <w:rsid w:val="001F4E7D"/>
    <w:rsid w:val="001F5787"/>
    <w:rsid w:val="001F6317"/>
    <w:rsid w:val="001F6D13"/>
    <w:rsid w:val="001F6D2B"/>
    <w:rsid w:val="001F6FA0"/>
    <w:rsid w:val="001F74DA"/>
    <w:rsid w:val="0020010A"/>
    <w:rsid w:val="00200136"/>
    <w:rsid w:val="00200563"/>
    <w:rsid w:val="002005D5"/>
    <w:rsid w:val="0020091E"/>
    <w:rsid w:val="00201757"/>
    <w:rsid w:val="00201EC4"/>
    <w:rsid w:val="0020280F"/>
    <w:rsid w:val="0020337A"/>
    <w:rsid w:val="00203EC4"/>
    <w:rsid w:val="002048D9"/>
    <w:rsid w:val="00204DB0"/>
    <w:rsid w:val="00205097"/>
    <w:rsid w:val="002050A2"/>
    <w:rsid w:val="00205CD0"/>
    <w:rsid w:val="00205EF2"/>
    <w:rsid w:val="00206490"/>
    <w:rsid w:val="00206CF9"/>
    <w:rsid w:val="00206E4B"/>
    <w:rsid w:val="002078BF"/>
    <w:rsid w:val="002104BB"/>
    <w:rsid w:val="00210AE1"/>
    <w:rsid w:val="00210D36"/>
    <w:rsid w:val="002113A8"/>
    <w:rsid w:val="00211CEA"/>
    <w:rsid w:val="00212096"/>
    <w:rsid w:val="0021263B"/>
    <w:rsid w:val="00212678"/>
    <w:rsid w:val="00213220"/>
    <w:rsid w:val="00213420"/>
    <w:rsid w:val="002138F8"/>
    <w:rsid w:val="00214F53"/>
    <w:rsid w:val="002153D6"/>
    <w:rsid w:val="0021551A"/>
    <w:rsid w:val="002156A2"/>
    <w:rsid w:val="00215C60"/>
    <w:rsid w:val="00216B95"/>
    <w:rsid w:val="00216B98"/>
    <w:rsid w:val="00217BE5"/>
    <w:rsid w:val="00217DF6"/>
    <w:rsid w:val="002203EA"/>
    <w:rsid w:val="002204E1"/>
    <w:rsid w:val="00220574"/>
    <w:rsid w:val="0022063D"/>
    <w:rsid w:val="00221492"/>
    <w:rsid w:val="00222B50"/>
    <w:rsid w:val="00222DA3"/>
    <w:rsid w:val="00222EB6"/>
    <w:rsid w:val="00223307"/>
    <w:rsid w:val="00223787"/>
    <w:rsid w:val="002238C7"/>
    <w:rsid w:val="00223E72"/>
    <w:rsid w:val="00224226"/>
    <w:rsid w:val="00224FD5"/>
    <w:rsid w:val="0022514B"/>
    <w:rsid w:val="00225151"/>
    <w:rsid w:val="0022521C"/>
    <w:rsid w:val="0022554C"/>
    <w:rsid w:val="00225F13"/>
    <w:rsid w:val="00226154"/>
    <w:rsid w:val="00226B33"/>
    <w:rsid w:val="0022702C"/>
    <w:rsid w:val="002272A0"/>
    <w:rsid w:val="0022744B"/>
    <w:rsid w:val="0022777F"/>
    <w:rsid w:val="00227CA8"/>
    <w:rsid w:val="00227D5E"/>
    <w:rsid w:val="00227EB4"/>
    <w:rsid w:val="00230052"/>
    <w:rsid w:val="002300A1"/>
    <w:rsid w:val="00230434"/>
    <w:rsid w:val="00230C95"/>
    <w:rsid w:val="00230F01"/>
    <w:rsid w:val="00230F24"/>
    <w:rsid w:val="00231198"/>
    <w:rsid w:val="00231496"/>
    <w:rsid w:val="00231F20"/>
    <w:rsid w:val="0023222A"/>
    <w:rsid w:val="00232254"/>
    <w:rsid w:val="00232278"/>
    <w:rsid w:val="00232588"/>
    <w:rsid w:val="002326EB"/>
    <w:rsid w:val="00232B39"/>
    <w:rsid w:val="0023305C"/>
    <w:rsid w:val="002334C3"/>
    <w:rsid w:val="00233623"/>
    <w:rsid w:val="0023369F"/>
    <w:rsid w:val="00233974"/>
    <w:rsid w:val="002342E7"/>
    <w:rsid w:val="00234A1D"/>
    <w:rsid w:val="00234DDA"/>
    <w:rsid w:val="002353F1"/>
    <w:rsid w:val="00236212"/>
    <w:rsid w:val="0023640A"/>
    <w:rsid w:val="00236650"/>
    <w:rsid w:val="00236A77"/>
    <w:rsid w:val="00236B8D"/>
    <w:rsid w:val="00237234"/>
    <w:rsid w:val="0023744E"/>
    <w:rsid w:val="0023780C"/>
    <w:rsid w:val="00237ACC"/>
    <w:rsid w:val="00237E6D"/>
    <w:rsid w:val="00240874"/>
    <w:rsid w:val="00240B61"/>
    <w:rsid w:val="00240F91"/>
    <w:rsid w:val="00241F88"/>
    <w:rsid w:val="00242233"/>
    <w:rsid w:val="0024297C"/>
    <w:rsid w:val="00242F87"/>
    <w:rsid w:val="00243B58"/>
    <w:rsid w:val="0024420D"/>
    <w:rsid w:val="002443A3"/>
    <w:rsid w:val="00244D61"/>
    <w:rsid w:val="002451E5"/>
    <w:rsid w:val="00245D5C"/>
    <w:rsid w:val="00245EEE"/>
    <w:rsid w:val="0024602B"/>
    <w:rsid w:val="002461CC"/>
    <w:rsid w:val="00246325"/>
    <w:rsid w:val="002468DB"/>
    <w:rsid w:val="002469AC"/>
    <w:rsid w:val="00246C42"/>
    <w:rsid w:val="00246C65"/>
    <w:rsid w:val="00247394"/>
    <w:rsid w:val="00247553"/>
    <w:rsid w:val="0024774D"/>
    <w:rsid w:val="0025045B"/>
    <w:rsid w:val="00250BD0"/>
    <w:rsid w:val="00250FD1"/>
    <w:rsid w:val="002517B6"/>
    <w:rsid w:val="002518AE"/>
    <w:rsid w:val="00251FFD"/>
    <w:rsid w:val="00252EB5"/>
    <w:rsid w:val="00253308"/>
    <w:rsid w:val="00253C98"/>
    <w:rsid w:val="0025499A"/>
    <w:rsid w:val="00254DE1"/>
    <w:rsid w:val="0025590B"/>
    <w:rsid w:val="00256C07"/>
    <w:rsid w:val="00260388"/>
    <w:rsid w:val="00260567"/>
    <w:rsid w:val="00260ADB"/>
    <w:rsid w:val="0026104E"/>
    <w:rsid w:val="0026125D"/>
    <w:rsid w:val="002616E3"/>
    <w:rsid w:val="002638A1"/>
    <w:rsid w:val="00263A7C"/>
    <w:rsid w:val="002642D6"/>
    <w:rsid w:val="002647D5"/>
    <w:rsid w:val="00264A62"/>
    <w:rsid w:val="00265CA0"/>
    <w:rsid w:val="00265F4C"/>
    <w:rsid w:val="00266116"/>
    <w:rsid w:val="00267AE6"/>
    <w:rsid w:val="0027084B"/>
    <w:rsid w:val="00271548"/>
    <w:rsid w:val="0027175C"/>
    <w:rsid w:val="00272438"/>
    <w:rsid w:val="00272613"/>
    <w:rsid w:val="00272B0C"/>
    <w:rsid w:val="00272B3B"/>
    <w:rsid w:val="00272DCF"/>
    <w:rsid w:val="00273105"/>
    <w:rsid w:val="00273925"/>
    <w:rsid w:val="002746A4"/>
    <w:rsid w:val="00274764"/>
    <w:rsid w:val="00274851"/>
    <w:rsid w:val="00274B7F"/>
    <w:rsid w:val="00275393"/>
    <w:rsid w:val="0027572F"/>
    <w:rsid w:val="002759AD"/>
    <w:rsid w:val="00276C7B"/>
    <w:rsid w:val="00276F0C"/>
    <w:rsid w:val="002770F3"/>
    <w:rsid w:val="002771AB"/>
    <w:rsid w:val="002777C1"/>
    <w:rsid w:val="00277A80"/>
    <w:rsid w:val="00277CE3"/>
    <w:rsid w:val="00280809"/>
    <w:rsid w:val="00280B55"/>
    <w:rsid w:val="00281A45"/>
    <w:rsid w:val="00281B20"/>
    <w:rsid w:val="00282633"/>
    <w:rsid w:val="0028286C"/>
    <w:rsid w:val="00282B60"/>
    <w:rsid w:val="00282D39"/>
    <w:rsid w:val="00284A5F"/>
    <w:rsid w:val="00285448"/>
    <w:rsid w:val="00285977"/>
    <w:rsid w:val="002864ED"/>
    <w:rsid w:val="0028656D"/>
    <w:rsid w:val="00286A80"/>
    <w:rsid w:val="00286E52"/>
    <w:rsid w:val="00287641"/>
    <w:rsid w:val="00287A51"/>
    <w:rsid w:val="00287B89"/>
    <w:rsid w:val="00287DD4"/>
    <w:rsid w:val="00287F1E"/>
    <w:rsid w:val="0029006E"/>
    <w:rsid w:val="0029038C"/>
    <w:rsid w:val="00290439"/>
    <w:rsid w:val="00290668"/>
    <w:rsid w:val="00290805"/>
    <w:rsid w:val="00290836"/>
    <w:rsid w:val="00290F59"/>
    <w:rsid w:val="00290F79"/>
    <w:rsid w:val="00291A43"/>
    <w:rsid w:val="00291A58"/>
    <w:rsid w:val="00292CBC"/>
    <w:rsid w:val="00293490"/>
    <w:rsid w:val="002937ED"/>
    <w:rsid w:val="00293A5A"/>
    <w:rsid w:val="00295154"/>
    <w:rsid w:val="002951FB"/>
    <w:rsid w:val="00295589"/>
    <w:rsid w:val="00295965"/>
    <w:rsid w:val="0029619E"/>
    <w:rsid w:val="002965FD"/>
    <w:rsid w:val="00297350"/>
    <w:rsid w:val="002A05C6"/>
    <w:rsid w:val="002A0E94"/>
    <w:rsid w:val="002A1183"/>
    <w:rsid w:val="002A184C"/>
    <w:rsid w:val="002A1AF7"/>
    <w:rsid w:val="002A2A44"/>
    <w:rsid w:val="002A2CFC"/>
    <w:rsid w:val="002A2F1A"/>
    <w:rsid w:val="002A3A53"/>
    <w:rsid w:val="002A4B36"/>
    <w:rsid w:val="002A5306"/>
    <w:rsid w:val="002A5395"/>
    <w:rsid w:val="002A5AC4"/>
    <w:rsid w:val="002A5E18"/>
    <w:rsid w:val="002A68EF"/>
    <w:rsid w:val="002A7603"/>
    <w:rsid w:val="002A7A63"/>
    <w:rsid w:val="002A7B60"/>
    <w:rsid w:val="002B0497"/>
    <w:rsid w:val="002B071E"/>
    <w:rsid w:val="002B082A"/>
    <w:rsid w:val="002B0F4C"/>
    <w:rsid w:val="002B1614"/>
    <w:rsid w:val="002B219B"/>
    <w:rsid w:val="002B22C7"/>
    <w:rsid w:val="002B3611"/>
    <w:rsid w:val="002B40D7"/>
    <w:rsid w:val="002B4122"/>
    <w:rsid w:val="002B4E90"/>
    <w:rsid w:val="002B4F39"/>
    <w:rsid w:val="002B57BF"/>
    <w:rsid w:val="002B5B78"/>
    <w:rsid w:val="002B5C2F"/>
    <w:rsid w:val="002B5D83"/>
    <w:rsid w:val="002B78F1"/>
    <w:rsid w:val="002C0009"/>
    <w:rsid w:val="002C0D6B"/>
    <w:rsid w:val="002C0EF6"/>
    <w:rsid w:val="002C105C"/>
    <w:rsid w:val="002C1195"/>
    <w:rsid w:val="002C1BAA"/>
    <w:rsid w:val="002C212A"/>
    <w:rsid w:val="002C2708"/>
    <w:rsid w:val="002C2E64"/>
    <w:rsid w:val="002C380A"/>
    <w:rsid w:val="002C4387"/>
    <w:rsid w:val="002C4A05"/>
    <w:rsid w:val="002C4DD6"/>
    <w:rsid w:val="002C5367"/>
    <w:rsid w:val="002C53AA"/>
    <w:rsid w:val="002C6968"/>
    <w:rsid w:val="002C6E1C"/>
    <w:rsid w:val="002C712B"/>
    <w:rsid w:val="002C7848"/>
    <w:rsid w:val="002C7CC5"/>
    <w:rsid w:val="002D050E"/>
    <w:rsid w:val="002D0783"/>
    <w:rsid w:val="002D09F4"/>
    <w:rsid w:val="002D19E1"/>
    <w:rsid w:val="002D3B0F"/>
    <w:rsid w:val="002D49C2"/>
    <w:rsid w:val="002D4BA3"/>
    <w:rsid w:val="002D4EFC"/>
    <w:rsid w:val="002D5882"/>
    <w:rsid w:val="002D5896"/>
    <w:rsid w:val="002D6007"/>
    <w:rsid w:val="002D636E"/>
    <w:rsid w:val="002D64F1"/>
    <w:rsid w:val="002D6A2A"/>
    <w:rsid w:val="002D6F37"/>
    <w:rsid w:val="002D71A7"/>
    <w:rsid w:val="002D7589"/>
    <w:rsid w:val="002D7E4E"/>
    <w:rsid w:val="002E025A"/>
    <w:rsid w:val="002E0338"/>
    <w:rsid w:val="002E05EF"/>
    <w:rsid w:val="002E0B37"/>
    <w:rsid w:val="002E0D41"/>
    <w:rsid w:val="002E16F4"/>
    <w:rsid w:val="002E18B1"/>
    <w:rsid w:val="002E2C4F"/>
    <w:rsid w:val="002E2E42"/>
    <w:rsid w:val="002E2F12"/>
    <w:rsid w:val="002E3731"/>
    <w:rsid w:val="002E38D6"/>
    <w:rsid w:val="002E3C1B"/>
    <w:rsid w:val="002E3F03"/>
    <w:rsid w:val="002E3F0B"/>
    <w:rsid w:val="002E4555"/>
    <w:rsid w:val="002E474E"/>
    <w:rsid w:val="002E4946"/>
    <w:rsid w:val="002E4C05"/>
    <w:rsid w:val="002E4E1E"/>
    <w:rsid w:val="002E6667"/>
    <w:rsid w:val="002E6794"/>
    <w:rsid w:val="002E6A7B"/>
    <w:rsid w:val="002E72F4"/>
    <w:rsid w:val="002E7653"/>
    <w:rsid w:val="002E79CE"/>
    <w:rsid w:val="002E7F8C"/>
    <w:rsid w:val="002F0316"/>
    <w:rsid w:val="002F0746"/>
    <w:rsid w:val="002F07F3"/>
    <w:rsid w:val="002F15A2"/>
    <w:rsid w:val="002F1797"/>
    <w:rsid w:val="002F1863"/>
    <w:rsid w:val="002F1A62"/>
    <w:rsid w:val="002F1BF5"/>
    <w:rsid w:val="002F2202"/>
    <w:rsid w:val="002F232D"/>
    <w:rsid w:val="002F2502"/>
    <w:rsid w:val="002F304F"/>
    <w:rsid w:val="002F3ABB"/>
    <w:rsid w:val="002F3D9A"/>
    <w:rsid w:val="002F4048"/>
    <w:rsid w:val="002F5267"/>
    <w:rsid w:val="002F56BB"/>
    <w:rsid w:val="002F5821"/>
    <w:rsid w:val="002F5CA5"/>
    <w:rsid w:val="002F5F59"/>
    <w:rsid w:val="002F620D"/>
    <w:rsid w:val="002F6253"/>
    <w:rsid w:val="002F691E"/>
    <w:rsid w:val="002F6E35"/>
    <w:rsid w:val="002F6F58"/>
    <w:rsid w:val="002F6F6F"/>
    <w:rsid w:val="002F70F8"/>
    <w:rsid w:val="002F7918"/>
    <w:rsid w:val="002F7B40"/>
    <w:rsid w:val="002F7D72"/>
    <w:rsid w:val="003000DF"/>
    <w:rsid w:val="0030099C"/>
    <w:rsid w:val="00300C57"/>
    <w:rsid w:val="00300D70"/>
    <w:rsid w:val="00301297"/>
    <w:rsid w:val="00302A56"/>
    <w:rsid w:val="00302F58"/>
    <w:rsid w:val="00303140"/>
    <w:rsid w:val="00303CE6"/>
    <w:rsid w:val="00304054"/>
    <w:rsid w:val="003045EB"/>
    <w:rsid w:val="00304696"/>
    <w:rsid w:val="00304F44"/>
    <w:rsid w:val="003052E2"/>
    <w:rsid w:val="003057B0"/>
    <w:rsid w:val="003057B7"/>
    <w:rsid w:val="003072A0"/>
    <w:rsid w:val="00310175"/>
    <w:rsid w:val="0031082C"/>
    <w:rsid w:val="00310F55"/>
    <w:rsid w:val="0031217C"/>
    <w:rsid w:val="00312285"/>
    <w:rsid w:val="003122AA"/>
    <w:rsid w:val="00312434"/>
    <w:rsid w:val="00312DCB"/>
    <w:rsid w:val="00313B11"/>
    <w:rsid w:val="003146AF"/>
    <w:rsid w:val="00314E4C"/>
    <w:rsid w:val="0031507A"/>
    <w:rsid w:val="0031578C"/>
    <w:rsid w:val="00315BD5"/>
    <w:rsid w:val="003163E1"/>
    <w:rsid w:val="00316591"/>
    <w:rsid w:val="003166D6"/>
    <w:rsid w:val="003166F2"/>
    <w:rsid w:val="00316874"/>
    <w:rsid w:val="00316B07"/>
    <w:rsid w:val="00316FD0"/>
    <w:rsid w:val="00317834"/>
    <w:rsid w:val="00317CDA"/>
    <w:rsid w:val="00320166"/>
    <w:rsid w:val="00320A97"/>
    <w:rsid w:val="00320E28"/>
    <w:rsid w:val="00321136"/>
    <w:rsid w:val="00321191"/>
    <w:rsid w:val="0032145B"/>
    <w:rsid w:val="0032194C"/>
    <w:rsid w:val="00321ED2"/>
    <w:rsid w:val="003227D3"/>
    <w:rsid w:val="00322C68"/>
    <w:rsid w:val="00322DDA"/>
    <w:rsid w:val="003233F2"/>
    <w:rsid w:val="003240DF"/>
    <w:rsid w:val="003242A8"/>
    <w:rsid w:val="00324705"/>
    <w:rsid w:val="003248FC"/>
    <w:rsid w:val="00324C3D"/>
    <w:rsid w:val="00324D17"/>
    <w:rsid w:val="00324F1E"/>
    <w:rsid w:val="003252A3"/>
    <w:rsid w:val="003255FC"/>
    <w:rsid w:val="00325E50"/>
    <w:rsid w:val="00326150"/>
    <w:rsid w:val="003268A1"/>
    <w:rsid w:val="00326B4F"/>
    <w:rsid w:val="0033052D"/>
    <w:rsid w:val="00330B1C"/>
    <w:rsid w:val="00330BF4"/>
    <w:rsid w:val="00330C03"/>
    <w:rsid w:val="003313A1"/>
    <w:rsid w:val="00331DB5"/>
    <w:rsid w:val="00332FAD"/>
    <w:rsid w:val="00333756"/>
    <w:rsid w:val="00333B54"/>
    <w:rsid w:val="00333B8C"/>
    <w:rsid w:val="00334C5E"/>
    <w:rsid w:val="003352DE"/>
    <w:rsid w:val="00335AD3"/>
    <w:rsid w:val="00335B6C"/>
    <w:rsid w:val="00335C1A"/>
    <w:rsid w:val="00335CA4"/>
    <w:rsid w:val="00335F59"/>
    <w:rsid w:val="0033607A"/>
    <w:rsid w:val="00336CA9"/>
    <w:rsid w:val="003375E7"/>
    <w:rsid w:val="00337863"/>
    <w:rsid w:val="00337932"/>
    <w:rsid w:val="00337FD3"/>
    <w:rsid w:val="00340417"/>
    <w:rsid w:val="003405E4"/>
    <w:rsid w:val="003406E8"/>
    <w:rsid w:val="0034099E"/>
    <w:rsid w:val="00340D6B"/>
    <w:rsid w:val="003410C8"/>
    <w:rsid w:val="0034127A"/>
    <w:rsid w:val="00341B50"/>
    <w:rsid w:val="003424DC"/>
    <w:rsid w:val="00342773"/>
    <w:rsid w:val="003429CE"/>
    <w:rsid w:val="0034318F"/>
    <w:rsid w:val="003439C8"/>
    <w:rsid w:val="00344171"/>
    <w:rsid w:val="003445AA"/>
    <w:rsid w:val="00344935"/>
    <w:rsid w:val="003449CD"/>
    <w:rsid w:val="00345201"/>
    <w:rsid w:val="00345353"/>
    <w:rsid w:val="00345BCE"/>
    <w:rsid w:val="003461F1"/>
    <w:rsid w:val="00346576"/>
    <w:rsid w:val="00346614"/>
    <w:rsid w:val="003466B5"/>
    <w:rsid w:val="0034677A"/>
    <w:rsid w:val="00346CAD"/>
    <w:rsid w:val="0035031E"/>
    <w:rsid w:val="00350867"/>
    <w:rsid w:val="0035116C"/>
    <w:rsid w:val="003512EF"/>
    <w:rsid w:val="00351A74"/>
    <w:rsid w:val="00351AC7"/>
    <w:rsid w:val="00351BFA"/>
    <w:rsid w:val="00351E0F"/>
    <w:rsid w:val="0035265C"/>
    <w:rsid w:val="00352746"/>
    <w:rsid w:val="00352DEC"/>
    <w:rsid w:val="00352FF0"/>
    <w:rsid w:val="00353114"/>
    <w:rsid w:val="00353A56"/>
    <w:rsid w:val="00353A6B"/>
    <w:rsid w:val="00355202"/>
    <w:rsid w:val="0035584B"/>
    <w:rsid w:val="00356194"/>
    <w:rsid w:val="0035656F"/>
    <w:rsid w:val="0035676A"/>
    <w:rsid w:val="00356BEC"/>
    <w:rsid w:val="00357400"/>
    <w:rsid w:val="00357A26"/>
    <w:rsid w:val="00357D04"/>
    <w:rsid w:val="00357D59"/>
    <w:rsid w:val="0036046E"/>
    <w:rsid w:val="00360554"/>
    <w:rsid w:val="003618E9"/>
    <w:rsid w:val="00361FB5"/>
    <w:rsid w:val="00362497"/>
    <w:rsid w:val="00362C70"/>
    <w:rsid w:val="00362F1B"/>
    <w:rsid w:val="003635F3"/>
    <w:rsid w:val="003640BA"/>
    <w:rsid w:val="003644D9"/>
    <w:rsid w:val="00364753"/>
    <w:rsid w:val="00364960"/>
    <w:rsid w:val="00364FD1"/>
    <w:rsid w:val="00365E85"/>
    <w:rsid w:val="00366588"/>
    <w:rsid w:val="00366A85"/>
    <w:rsid w:val="00366BBD"/>
    <w:rsid w:val="0036773C"/>
    <w:rsid w:val="00367D39"/>
    <w:rsid w:val="00370462"/>
    <w:rsid w:val="0037068D"/>
    <w:rsid w:val="00370A93"/>
    <w:rsid w:val="0037129B"/>
    <w:rsid w:val="00371ACB"/>
    <w:rsid w:val="00371BBB"/>
    <w:rsid w:val="003720A5"/>
    <w:rsid w:val="003720FB"/>
    <w:rsid w:val="00372171"/>
    <w:rsid w:val="00372BBA"/>
    <w:rsid w:val="0037317C"/>
    <w:rsid w:val="0037455F"/>
    <w:rsid w:val="003747DD"/>
    <w:rsid w:val="00374969"/>
    <w:rsid w:val="003749D0"/>
    <w:rsid w:val="00374C37"/>
    <w:rsid w:val="00374C9F"/>
    <w:rsid w:val="003752BC"/>
    <w:rsid w:val="0037608C"/>
    <w:rsid w:val="003760CF"/>
    <w:rsid w:val="0037669F"/>
    <w:rsid w:val="00377ABF"/>
    <w:rsid w:val="00377CD9"/>
    <w:rsid w:val="003803FB"/>
    <w:rsid w:val="003807B6"/>
    <w:rsid w:val="0038151B"/>
    <w:rsid w:val="003824E2"/>
    <w:rsid w:val="0038286A"/>
    <w:rsid w:val="00382D3E"/>
    <w:rsid w:val="003834BE"/>
    <w:rsid w:val="00383836"/>
    <w:rsid w:val="00383C3F"/>
    <w:rsid w:val="00383CA5"/>
    <w:rsid w:val="00383EA0"/>
    <w:rsid w:val="00383F12"/>
    <w:rsid w:val="0038462A"/>
    <w:rsid w:val="00384733"/>
    <w:rsid w:val="00384B8E"/>
    <w:rsid w:val="00386CBD"/>
    <w:rsid w:val="0038735F"/>
    <w:rsid w:val="00387541"/>
    <w:rsid w:val="003877B8"/>
    <w:rsid w:val="003879AA"/>
    <w:rsid w:val="00387E1D"/>
    <w:rsid w:val="003907EF"/>
    <w:rsid w:val="00391BEA"/>
    <w:rsid w:val="003922A8"/>
    <w:rsid w:val="003928F9"/>
    <w:rsid w:val="00392972"/>
    <w:rsid w:val="00392E8F"/>
    <w:rsid w:val="003936E7"/>
    <w:rsid w:val="00393F55"/>
    <w:rsid w:val="00394875"/>
    <w:rsid w:val="00394B8D"/>
    <w:rsid w:val="00394DC9"/>
    <w:rsid w:val="00394FD1"/>
    <w:rsid w:val="00395D41"/>
    <w:rsid w:val="00396552"/>
    <w:rsid w:val="00396853"/>
    <w:rsid w:val="0039737A"/>
    <w:rsid w:val="003977CD"/>
    <w:rsid w:val="00397976"/>
    <w:rsid w:val="00397D4E"/>
    <w:rsid w:val="00397E09"/>
    <w:rsid w:val="00397E14"/>
    <w:rsid w:val="003A0051"/>
    <w:rsid w:val="003A0495"/>
    <w:rsid w:val="003A0597"/>
    <w:rsid w:val="003A06B1"/>
    <w:rsid w:val="003A0F92"/>
    <w:rsid w:val="003A1010"/>
    <w:rsid w:val="003A1266"/>
    <w:rsid w:val="003A12A7"/>
    <w:rsid w:val="003A12DC"/>
    <w:rsid w:val="003A17D6"/>
    <w:rsid w:val="003A3443"/>
    <w:rsid w:val="003A5BA0"/>
    <w:rsid w:val="003A60AD"/>
    <w:rsid w:val="003A614B"/>
    <w:rsid w:val="003A6304"/>
    <w:rsid w:val="003A665E"/>
    <w:rsid w:val="003A6E1C"/>
    <w:rsid w:val="003A72C1"/>
    <w:rsid w:val="003A7473"/>
    <w:rsid w:val="003A7551"/>
    <w:rsid w:val="003A79CF"/>
    <w:rsid w:val="003A7DCB"/>
    <w:rsid w:val="003B07F6"/>
    <w:rsid w:val="003B092D"/>
    <w:rsid w:val="003B0A1B"/>
    <w:rsid w:val="003B150B"/>
    <w:rsid w:val="003B154C"/>
    <w:rsid w:val="003B1C84"/>
    <w:rsid w:val="003B22C7"/>
    <w:rsid w:val="003B296F"/>
    <w:rsid w:val="003B2F12"/>
    <w:rsid w:val="003B3AA2"/>
    <w:rsid w:val="003B47EB"/>
    <w:rsid w:val="003B4990"/>
    <w:rsid w:val="003B4A0A"/>
    <w:rsid w:val="003B4A69"/>
    <w:rsid w:val="003B4E47"/>
    <w:rsid w:val="003B5360"/>
    <w:rsid w:val="003B5406"/>
    <w:rsid w:val="003B5623"/>
    <w:rsid w:val="003B5980"/>
    <w:rsid w:val="003B6C0D"/>
    <w:rsid w:val="003B7215"/>
    <w:rsid w:val="003B72F8"/>
    <w:rsid w:val="003C07DD"/>
    <w:rsid w:val="003C1549"/>
    <w:rsid w:val="003C17F0"/>
    <w:rsid w:val="003C1BF8"/>
    <w:rsid w:val="003C26E5"/>
    <w:rsid w:val="003C2D0C"/>
    <w:rsid w:val="003C349E"/>
    <w:rsid w:val="003C34DB"/>
    <w:rsid w:val="003C356B"/>
    <w:rsid w:val="003C35A6"/>
    <w:rsid w:val="003C3CE0"/>
    <w:rsid w:val="003C4A4F"/>
    <w:rsid w:val="003C5BF2"/>
    <w:rsid w:val="003C5CBB"/>
    <w:rsid w:val="003C5D55"/>
    <w:rsid w:val="003C602D"/>
    <w:rsid w:val="003C6699"/>
    <w:rsid w:val="003C6813"/>
    <w:rsid w:val="003C71AE"/>
    <w:rsid w:val="003C7B7B"/>
    <w:rsid w:val="003C7F85"/>
    <w:rsid w:val="003D09DE"/>
    <w:rsid w:val="003D0AB8"/>
    <w:rsid w:val="003D0B20"/>
    <w:rsid w:val="003D0B26"/>
    <w:rsid w:val="003D0D89"/>
    <w:rsid w:val="003D0DE4"/>
    <w:rsid w:val="003D13F6"/>
    <w:rsid w:val="003D17DD"/>
    <w:rsid w:val="003D2AA2"/>
    <w:rsid w:val="003D2B32"/>
    <w:rsid w:val="003D2FA3"/>
    <w:rsid w:val="003D303E"/>
    <w:rsid w:val="003D31CD"/>
    <w:rsid w:val="003D3921"/>
    <w:rsid w:val="003D3FC7"/>
    <w:rsid w:val="003D431B"/>
    <w:rsid w:val="003D454F"/>
    <w:rsid w:val="003D4793"/>
    <w:rsid w:val="003D4BE3"/>
    <w:rsid w:val="003D5302"/>
    <w:rsid w:val="003D58CA"/>
    <w:rsid w:val="003D6B0E"/>
    <w:rsid w:val="003D70F5"/>
    <w:rsid w:val="003D71F7"/>
    <w:rsid w:val="003D787D"/>
    <w:rsid w:val="003D7B9B"/>
    <w:rsid w:val="003D7B9F"/>
    <w:rsid w:val="003E034C"/>
    <w:rsid w:val="003E079D"/>
    <w:rsid w:val="003E0D31"/>
    <w:rsid w:val="003E0F71"/>
    <w:rsid w:val="003E15F2"/>
    <w:rsid w:val="003E1749"/>
    <w:rsid w:val="003E195C"/>
    <w:rsid w:val="003E1B46"/>
    <w:rsid w:val="003E1D7F"/>
    <w:rsid w:val="003E1F6D"/>
    <w:rsid w:val="003E2812"/>
    <w:rsid w:val="003E2AB6"/>
    <w:rsid w:val="003E4017"/>
    <w:rsid w:val="003E566C"/>
    <w:rsid w:val="003E5BCC"/>
    <w:rsid w:val="003E5D27"/>
    <w:rsid w:val="003E618E"/>
    <w:rsid w:val="003E665F"/>
    <w:rsid w:val="003E6A67"/>
    <w:rsid w:val="003E6D77"/>
    <w:rsid w:val="003E758C"/>
    <w:rsid w:val="003F03AC"/>
    <w:rsid w:val="003F0772"/>
    <w:rsid w:val="003F0916"/>
    <w:rsid w:val="003F09FB"/>
    <w:rsid w:val="003F1410"/>
    <w:rsid w:val="003F1464"/>
    <w:rsid w:val="003F1653"/>
    <w:rsid w:val="003F1713"/>
    <w:rsid w:val="003F18FC"/>
    <w:rsid w:val="003F19E0"/>
    <w:rsid w:val="003F1BCD"/>
    <w:rsid w:val="003F1D1B"/>
    <w:rsid w:val="003F1E39"/>
    <w:rsid w:val="003F2CB0"/>
    <w:rsid w:val="003F35D8"/>
    <w:rsid w:val="003F365C"/>
    <w:rsid w:val="003F3D2F"/>
    <w:rsid w:val="003F54FA"/>
    <w:rsid w:val="003F5C4F"/>
    <w:rsid w:val="003F6027"/>
    <w:rsid w:val="003F6116"/>
    <w:rsid w:val="003F648E"/>
    <w:rsid w:val="003F6AB7"/>
    <w:rsid w:val="003F6BEC"/>
    <w:rsid w:val="003F7113"/>
    <w:rsid w:val="003F765A"/>
    <w:rsid w:val="003F78F8"/>
    <w:rsid w:val="00400924"/>
    <w:rsid w:val="004009F3"/>
    <w:rsid w:val="00400A20"/>
    <w:rsid w:val="00401063"/>
    <w:rsid w:val="00401160"/>
    <w:rsid w:val="004015AC"/>
    <w:rsid w:val="00401702"/>
    <w:rsid w:val="00401DA7"/>
    <w:rsid w:val="00401F46"/>
    <w:rsid w:val="0040208F"/>
    <w:rsid w:val="0040280C"/>
    <w:rsid w:val="00402834"/>
    <w:rsid w:val="004028AE"/>
    <w:rsid w:val="004032F0"/>
    <w:rsid w:val="004032FD"/>
    <w:rsid w:val="00403E78"/>
    <w:rsid w:val="00404ACF"/>
    <w:rsid w:val="00404B62"/>
    <w:rsid w:val="00405C3C"/>
    <w:rsid w:val="00406202"/>
    <w:rsid w:val="00406761"/>
    <w:rsid w:val="00406A42"/>
    <w:rsid w:val="00407028"/>
    <w:rsid w:val="004071A5"/>
    <w:rsid w:val="00411765"/>
    <w:rsid w:val="00412057"/>
    <w:rsid w:val="00412361"/>
    <w:rsid w:val="00412AE3"/>
    <w:rsid w:val="00412B22"/>
    <w:rsid w:val="004133B2"/>
    <w:rsid w:val="00414904"/>
    <w:rsid w:val="00414938"/>
    <w:rsid w:val="00414DB7"/>
    <w:rsid w:val="00414F13"/>
    <w:rsid w:val="004152B5"/>
    <w:rsid w:val="00415D62"/>
    <w:rsid w:val="004161BC"/>
    <w:rsid w:val="004165DD"/>
    <w:rsid w:val="00416DE2"/>
    <w:rsid w:val="004173CD"/>
    <w:rsid w:val="00417DAA"/>
    <w:rsid w:val="00420602"/>
    <w:rsid w:val="0042086D"/>
    <w:rsid w:val="00420DA6"/>
    <w:rsid w:val="004219C9"/>
    <w:rsid w:val="00421A64"/>
    <w:rsid w:val="004222B2"/>
    <w:rsid w:val="0042244C"/>
    <w:rsid w:val="00422568"/>
    <w:rsid w:val="00422818"/>
    <w:rsid w:val="00423092"/>
    <w:rsid w:val="00423965"/>
    <w:rsid w:val="004239FB"/>
    <w:rsid w:val="00423EAB"/>
    <w:rsid w:val="004242BF"/>
    <w:rsid w:val="004243B5"/>
    <w:rsid w:val="00425591"/>
    <w:rsid w:val="00425977"/>
    <w:rsid w:val="00425D04"/>
    <w:rsid w:val="00425D82"/>
    <w:rsid w:val="0042627F"/>
    <w:rsid w:val="0042711A"/>
    <w:rsid w:val="00427387"/>
    <w:rsid w:val="00427408"/>
    <w:rsid w:val="00430A7C"/>
    <w:rsid w:val="00430B5D"/>
    <w:rsid w:val="004315FB"/>
    <w:rsid w:val="00431A25"/>
    <w:rsid w:val="00431DAA"/>
    <w:rsid w:val="00432EEB"/>
    <w:rsid w:val="00433E80"/>
    <w:rsid w:val="004344CC"/>
    <w:rsid w:val="004344F8"/>
    <w:rsid w:val="00434602"/>
    <w:rsid w:val="00434BE8"/>
    <w:rsid w:val="00434F17"/>
    <w:rsid w:val="00435867"/>
    <w:rsid w:val="00435BE5"/>
    <w:rsid w:val="0043631B"/>
    <w:rsid w:val="00436C9A"/>
    <w:rsid w:val="00437118"/>
    <w:rsid w:val="004374BE"/>
    <w:rsid w:val="0043765C"/>
    <w:rsid w:val="00437A6D"/>
    <w:rsid w:val="004404B8"/>
    <w:rsid w:val="00440C66"/>
    <w:rsid w:val="00441436"/>
    <w:rsid w:val="00441A19"/>
    <w:rsid w:val="00441A8C"/>
    <w:rsid w:val="00441D98"/>
    <w:rsid w:val="00441EE7"/>
    <w:rsid w:val="00441F22"/>
    <w:rsid w:val="00442102"/>
    <w:rsid w:val="00442F31"/>
    <w:rsid w:val="00443E8C"/>
    <w:rsid w:val="004441F3"/>
    <w:rsid w:val="0044445E"/>
    <w:rsid w:val="0044446B"/>
    <w:rsid w:val="00444961"/>
    <w:rsid w:val="0044501A"/>
    <w:rsid w:val="004453A4"/>
    <w:rsid w:val="00445DA8"/>
    <w:rsid w:val="00445E90"/>
    <w:rsid w:val="0044625B"/>
    <w:rsid w:val="00446645"/>
    <w:rsid w:val="00446775"/>
    <w:rsid w:val="00446948"/>
    <w:rsid w:val="00446C74"/>
    <w:rsid w:val="004476F2"/>
    <w:rsid w:val="00447978"/>
    <w:rsid w:val="00447A08"/>
    <w:rsid w:val="004502D2"/>
    <w:rsid w:val="004506FA"/>
    <w:rsid w:val="004519FA"/>
    <w:rsid w:val="00451CBD"/>
    <w:rsid w:val="00451EB7"/>
    <w:rsid w:val="00452520"/>
    <w:rsid w:val="004527EC"/>
    <w:rsid w:val="00452BEA"/>
    <w:rsid w:val="00452C66"/>
    <w:rsid w:val="00453031"/>
    <w:rsid w:val="00453613"/>
    <w:rsid w:val="00454120"/>
    <w:rsid w:val="0045475B"/>
    <w:rsid w:val="00454C15"/>
    <w:rsid w:val="004553B0"/>
    <w:rsid w:val="00456430"/>
    <w:rsid w:val="004566A1"/>
    <w:rsid w:val="00457499"/>
    <w:rsid w:val="00457B12"/>
    <w:rsid w:val="00457FE9"/>
    <w:rsid w:val="00460471"/>
    <w:rsid w:val="004606D1"/>
    <w:rsid w:val="004615F9"/>
    <w:rsid w:val="00461820"/>
    <w:rsid w:val="00461A7C"/>
    <w:rsid w:val="00461CC8"/>
    <w:rsid w:val="00462048"/>
    <w:rsid w:val="004620D5"/>
    <w:rsid w:val="00462321"/>
    <w:rsid w:val="004624E0"/>
    <w:rsid w:val="00462978"/>
    <w:rsid w:val="00463276"/>
    <w:rsid w:val="00463CBB"/>
    <w:rsid w:val="00464790"/>
    <w:rsid w:val="00464DF8"/>
    <w:rsid w:val="0046528F"/>
    <w:rsid w:val="0046560E"/>
    <w:rsid w:val="00465ED3"/>
    <w:rsid w:val="00466382"/>
    <w:rsid w:val="00466DB1"/>
    <w:rsid w:val="00467ADC"/>
    <w:rsid w:val="00467B53"/>
    <w:rsid w:val="00467B83"/>
    <w:rsid w:val="00467BEB"/>
    <w:rsid w:val="00467E8A"/>
    <w:rsid w:val="0047002A"/>
    <w:rsid w:val="004704E5"/>
    <w:rsid w:val="00470A0A"/>
    <w:rsid w:val="00470E1A"/>
    <w:rsid w:val="00470E32"/>
    <w:rsid w:val="00471E64"/>
    <w:rsid w:val="00471F87"/>
    <w:rsid w:val="00472A98"/>
    <w:rsid w:val="00472E15"/>
    <w:rsid w:val="004733FE"/>
    <w:rsid w:val="00473652"/>
    <w:rsid w:val="004739CC"/>
    <w:rsid w:val="00473A71"/>
    <w:rsid w:val="00473D86"/>
    <w:rsid w:val="00473E59"/>
    <w:rsid w:val="004747ED"/>
    <w:rsid w:val="00475110"/>
    <w:rsid w:val="0047556C"/>
    <w:rsid w:val="00475864"/>
    <w:rsid w:val="00475AD4"/>
    <w:rsid w:val="00475B38"/>
    <w:rsid w:val="00475B8E"/>
    <w:rsid w:val="00475BBB"/>
    <w:rsid w:val="00476310"/>
    <w:rsid w:val="00476A1A"/>
    <w:rsid w:val="00477055"/>
    <w:rsid w:val="00480279"/>
    <w:rsid w:val="0048164C"/>
    <w:rsid w:val="004816DA"/>
    <w:rsid w:val="00481952"/>
    <w:rsid w:val="0048305D"/>
    <w:rsid w:val="00483125"/>
    <w:rsid w:val="00483198"/>
    <w:rsid w:val="004834E5"/>
    <w:rsid w:val="0048368A"/>
    <w:rsid w:val="00483CB7"/>
    <w:rsid w:val="00483CE4"/>
    <w:rsid w:val="00484F49"/>
    <w:rsid w:val="00485000"/>
    <w:rsid w:val="00485C11"/>
    <w:rsid w:val="00485FA0"/>
    <w:rsid w:val="00485FBA"/>
    <w:rsid w:val="0048648E"/>
    <w:rsid w:val="00487297"/>
    <w:rsid w:val="00487676"/>
    <w:rsid w:val="00487B8D"/>
    <w:rsid w:val="00487C9E"/>
    <w:rsid w:val="00487F9C"/>
    <w:rsid w:val="00490094"/>
    <w:rsid w:val="0049047B"/>
    <w:rsid w:val="00490A47"/>
    <w:rsid w:val="00490B66"/>
    <w:rsid w:val="00490FF8"/>
    <w:rsid w:val="004911F3"/>
    <w:rsid w:val="0049150E"/>
    <w:rsid w:val="00491C9C"/>
    <w:rsid w:val="00491EA0"/>
    <w:rsid w:val="004920E2"/>
    <w:rsid w:val="00492215"/>
    <w:rsid w:val="00492586"/>
    <w:rsid w:val="00492621"/>
    <w:rsid w:val="00492706"/>
    <w:rsid w:val="00492D93"/>
    <w:rsid w:val="00492E55"/>
    <w:rsid w:val="00493158"/>
    <w:rsid w:val="004931FF"/>
    <w:rsid w:val="004935C4"/>
    <w:rsid w:val="00493BD9"/>
    <w:rsid w:val="00493D61"/>
    <w:rsid w:val="00494A63"/>
    <w:rsid w:val="004951DC"/>
    <w:rsid w:val="00495A7E"/>
    <w:rsid w:val="00496709"/>
    <w:rsid w:val="004967B3"/>
    <w:rsid w:val="00496EC2"/>
    <w:rsid w:val="00497B26"/>
    <w:rsid w:val="004A015D"/>
    <w:rsid w:val="004A03DE"/>
    <w:rsid w:val="004A0823"/>
    <w:rsid w:val="004A195E"/>
    <w:rsid w:val="004A1CB5"/>
    <w:rsid w:val="004A1EF9"/>
    <w:rsid w:val="004A21A0"/>
    <w:rsid w:val="004A256A"/>
    <w:rsid w:val="004A2A09"/>
    <w:rsid w:val="004A2C63"/>
    <w:rsid w:val="004A31A6"/>
    <w:rsid w:val="004A3BB2"/>
    <w:rsid w:val="004A3F33"/>
    <w:rsid w:val="004A3FA4"/>
    <w:rsid w:val="004A4343"/>
    <w:rsid w:val="004A434D"/>
    <w:rsid w:val="004A4F09"/>
    <w:rsid w:val="004A519E"/>
    <w:rsid w:val="004A5A32"/>
    <w:rsid w:val="004A5E8D"/>
    <w:rsid w:val="004A6558"/>
    <w:rsid w:val="004A719C"/>
    <w:rsid w:val="004A72BC"/>
    <w:rsid w:val="004A7382"/>
    <w:rsid w:val="004A7401"/>
    <w:rsid w:val="004A7CF2"/>
    <w:rsid w:val="004B0F4A"/>
    <w:rsid w:val="004B0FF4"/>
    <w:rsid w:val="004B1180"/>
    <w:rsid w:val="004B1362"/>
    <w:rsid w:val="004B16FD"/>
    <w:rsid w:val="004B1B2F"/>
    <w:rsid w:val="004B224F"/>
    <w:rsid w:val="004B26EA"/>
    <w:rsid w:val="004B295F"/>
    <w:rsid w:val="004B33B6"/>
    <w:rsid w:val="004B3489"/>
    <w:rsid w:val="004B3659"/>
    <w:rsid w:val="004B397B"/>
    <w:rsid w:val="004B3B05"/>
    <w:rsid w:val="004B3CD9"/>
    <w:rsid w:val="004B3EAC"/>
    <w:rsid w:val="004B4238"/>
    <w:rsid w:val="004B43FF"/>
    <w:rsid w:val="004B481E"/>
    <w:rsid w:val="004B4864"/>
    <w:rsid w:val="004B537E"/>
    <w:rsid w:val="004B53EB"/>
    <w:rsid w:val="004B5D42"/>
    <w:rsid w:val="004B6E6F"/>
    <w:rsid w:val="004B6EE6"/>
    <w:rsid w:val="004B6FF5"/>
    <w:rsid w:val="004B75C2"/>
    <w:rsid w:val="004C0044"/>
    <w:rsid w:val="004C0630"/>
    <w:rsid w:val="004C07B8"/>
    <w:rsid w:val="004C0C33"/>
    <w:rsid w:val="004C104E"/>
    <w:rsid w:val="004C11F1"/>
    <w:rsid w:val="004C133B"/>
    <w:rsid w:val="004C14BB"/>
    <w:rsid w:val="004C2579"/>
    <w:rsid w:val="004C2886"/>
    <w:rsid w:val="004C3BD3"/>
    <w:rsid w:val="004C3D8A"/>
    <w:rsid w:val="004C4733"/>
    <w:rsid w:val="004C47A6"/>
    <w:rsid w:val="004C4BC9"/>
    <w:rsid w:val="004C4CDE"/>
    <w:rsid w:val="004C4DC7"/>
    <w:rsid w:val="004C56DA"/>
    <w:rsid w:val="004C571E"/>
    <w:rsid w:val="004C5A6B"/>
    <w:rsid w:val="004C5B15"/>
    <w:rsid w:val="004C64A3"/>
    <w:rsid w:val="004C6D90"/>
    <w:rsid w:val="004C750C"/>
    <w:rsid w:val="004C76F6"/>
    <w:rsid w:val="004C7E51"/>
    <w:rsid w:val="004C7E8E"/>
    <w:rsid w:val="004D0263"/>
    <w:rsid w:val="004D0618"/>
    <w:rsid w:val="004D0879"/>
    <w:rsid w:val="004D0B73"/>
    <w:rsid w:val="004D182D"/>
    <w:rsid w:val="004D232C"/>
    <w:rsid w:val="004D252B"/>
    <w:rsid w:val="004D29AA"/>
    <w:rsid w:val="004D2A73"/>
    <w:rsid w:val="004D2AA1"/>
    <w:rsid w:val="004D4271"/>
    <w:rsid w:val="004D5753"/>
    <w:rsid w:val="004D583B"/>
    <w:rsid w:val="004D5F26"/>
    <w:rsid w:val="004D5F95"/>
    <w:rsid w:val="004D5FCA"/>
    <w:rsid w:val="004D61AB"/>
    <w:rsid w:val="004D6368"/>
    <w:rsid w:val="004D6785"/>
    <w:rsid w:val="004D6C26"/>
    <w:rsid w:val="004D6E0B"/>
    <w:rsid w:val="004D7154"/>
    <w:rsid w:val="004D7179"/>
    <w:rsid w:val="004D7496"/>
    <w:rsid w:val="004E004F"/>
    <w:rsid w:val="004E072F"/>
    <w:rsid w:val="004E0CA3"/>
    <w:rsid w:val="004E0ECE"/>
    <w:rsid w:val="004E11CD"/>
    <w:rsid w:val="004E1279"/>
    <w:rsid w:val="004E14A9"/>
    <w:rsid w:val="004E1680"/>
    <w:rsid w:val="004E2581"/>
    <w:rsid w:val="004E2FAD"/>
    <w:rsid w:val="004E39D2"/>
    <w:rsid w:val="004E3B4F"/>
    <w:rsid w:val="004E3E12"/>
    <w:rsid w:val="004E3FCD"/>
    <w:rsid w:val="004E412A"/>
    <w:rsid w:val="004E4208"/>
    <w:rsid w:val="004E4671"/>
    <w:rsid w:val="004E46CA"/>
    <w:rsid w:val="004E565E"/>
    <w:rsid w:val="004E5837"/>
    <w:rsid w:val="004E58BA"/>
    <w:rsid w:val="004E5A01"/>
    <w:rsid w:val="004E6C3D"/>
    <w:rsid w:val="004E6E48"/>
    <w:rsid w:val="004E6F2A"/>
    <w:rsid w:val="004E7385"/>
    <w:rsid w:val="004E7819"/>
    <w:rsid w:val="004E7F16"/>
    <w:rsid w:val="004F0220"/>
    <w:rsid w:val="004F0345"/>
    <w:rsid w:val="004F042E"/>
    <w:rsid w:val="004F0526"/>
    <w:rsid w:val="004F06EA"/>
    <w:rsid w:val="004F0CC4"/>
    <w:rsid w:val="004F193C"/>
    <w:rsid w:val="004F1948"/>
    <w:rsid w:val="004F2124"/>
    <w:rsid w:val="004F2B1F"/>
    <w:rsid w:val="004F3889"/>
    <w:rsid w:val="004F46DE"/>
    <w:rsid w:val="004F52B6"/>
    <w:rsid w:val="004F58D1"/>
    <w:rsid w:val="004F5B68"/>
    <w:rsid w:val="004F5B74"/>
    <w:rsid w:val="004F5EDF"/>
    <w:rsid w:val="004F6147"/>
    <w:rsid w:val="004F63BA"/>
    <w:rsid w:val="004F6529"/>
    <w:rsid w:val="004F66A8"/>
    <w:rsid w:val="004F68A2"/>
    <w:rsid w:val="004F6A34"/>
    <w:rsid w:val="004F6DEF"/>
    <w:rsid w:val="0050010D"/>
    <w:rsid w:val="005003D0"/>
    <w:rsid w:val="005005B8"/>
    <w:rsid w:val="00500815"/>
    <w:rsid w:val="005029E1"/>
    <w:rsid w:val="00502FE4"/>
    <w:rsid w:val="00503220"/>
    <w:rsid w:val="00503381"/>
    <w:rsid w:val="005033D2"/>
    <w:rsid w:val="00503521"/>
    <w:rsid w:val="0050373B"/>
    <w:rsid w:val="00503F8B"/>
    <w:rsid w:val="0050443D"/>
    <w:rsid w:val="00504A47"/>
    <w:rsid w:val="00504B70"/>
    <w:rsid w:val="00505A97"/>
    <w:rsid w:val="00505BD8"/>
    <w:rsid w:val="00505BE6"/>
    <w:rsid w:val="005060D3"/>
    <w:rsid w:val="0050627C"/>
    <w:rsid w:val="00506849"/>
    <w:rsid w:val="00506C4D"/>
    <w:rsid w:val="00507204"/>
    <w:rsid w:val="005076C6"/>
    <w:rsid w:val="005100AA"/>
    <w:rsid w:val="00510A20"/>
    <w:rsid w:val="00510BD8"/>
    <w:rsid w:val="00512849"/>
    <w:rsid w:val="00512A80"/>
    <w:rsid w:val="00512AB9"/>
    <w:rsid w:val="00512E6B"/>
    <w:rsid w:val="00512F7C"/>
    <w:rsid w:val="0051367C"/>
    <w:rsid w:val="005139C5"/>
    <w:rsid w:val="00513FAB"/>
    <w:rsid w:val="005148C7"/>
    <w:rsid w:val="00514DE8"/>
    <w:rsid w:val="00514FE0"/>
    <w:rsid w:val="005152FC"/>
    <w:rsid w:val="00515650"/>
    <w:rsid w:val="005157F5"/>
    <w:rsid w:val="00515F5C"/>
    <w:rsid w:val="005179E3"/>
    <w:rsid w:val="00517D76"/>
    <w:rsid w:val="00517E09"/>
    <w:rsid w:val="00520187"/>
    <w:rsid w:val="005206A8"/>
    <w:rsid w:val="005213C9"/>
    <w:rsid w:val="005229E8"/>
    <w:rsid w:val="00522EFE"/>
    <w:rsid w:val="0052314C"/>
    <w:rsid w:val="00523229"/>
    <w:rsid w:val="005234A1"/>
    <w:rsid w:val="00523965"/>
    <w:rsid w:val="005241A6"/>
    <w:rsid w:val="00524B07"/>
    <w:rsid w:val="00525428"/>
    <w:rsid w:val="00525EA5"/>
    <w:rsid w:val="00527A2D"/>
    <w:rsid w:val="00527BA3"/>
    <w:rsid w:val="00527DD2"/>
    <w:rsid w:val="00530B9F"/>
    <w:rsid w:val="005313D9"/>
    <w:rsid w:val="00532160"/>
    <w:rsid w:val="005329FB"/>
    <w:rsid w:val="00532D79"/>
    <w:rsid w:val="005336FA"/>
    <w:rsid w:val="00533756"/>
    <w:rsid w:val="00533772"/>
    <w:rsid w:val="005341D7"/>
    <w:rsid w:val="005349D9"/>
    <w:rsid w:val="005352B0"/>
    <w:rsid w:val="00535D2A"/>
    <w:rsid w:val="00535DC8"/>
    <w:rsid w:val="00535E9F"/>
    <w:rsid w:val="00535EDB"/>
    <w:rsid w:val="005360EA"/>
    <w:rsid w:val="005377A1"/>
    <w:rsid w:val="00537FFC"/>
    <w:rsid w:val="00540011"/>
    <w:rsid w:val="00540096"/>
    <w:rsid w:val="005401A1"/>
    <w:rsid w:val="005404F0"/>
    <w:rsid w:val="0054054A"/>
    <w:rsid w:val="0054182D"/>
    <w:rsid w:val="00541859"/>
    <w:rsid w:val="0054196A"/>
    <w:rsid w:val="005421D7"/>
    <w:rsid w:val="0054295A"/>
    <w:rsid w:val="005433E7"/>
    <w:rsid w:val="00543E14"/>
    <w:rsid w:val="005444BB"/>
    <w:rsid w:val="005444F1"/>
    <w:rsid w:val="00544B8F"/>
    <w:rsid w:val="00544ECC"/>
    <w:rsid w:val="0054593B"/>
    <w:rsid w:val="00545AB8"/>
    <w:rsid w:val="005466B2"/>
    <w:rsid w:val="005468B9"/>
    <w:rsid w:val="00547E0D"/>
    <w:rsid w:val="00547E13"/>
    <w:rsid w:val="00547ED6"/>
    <w:rsid w:val="005500B3"/>
    <w:rsid w:val="0055032A"/>
    <w:rsid w:val="005505B5"/>
    <w:rsid w:val="005506DA"/>
    <w:rsid w:val="00551013"/>
    <w:rsid w:val="00551206"/>
    <w:rsid w:val="0055157C"/>
    <w:rsid w:val="00551A2A"/>
    <w:rsid w:val="00551E09"/>
    <w:rsid w:val="0055275B"/>
    <w:rsid w:val="0055285A"/>
    <w:rsid w:val="005530B5"/>
    <w:rsid w:val="005530F4"/>
    <w:rsid w:val="00553CF6"/>
    <w:rsid w:val="00553E26"/>
    <w:rsid w:val="005544AD"/>
    <w:rsid w:val="0055482C"/>
    <w:rsid w:val="00555192"/>
    <w:rsid w:val="0055597C"/>
    <w:rsid w:val="005562DE"/>
    <w:rsid w:val="00556744"/>
    <w:rsid w:val="00557E4B"/>
    <w:rsid w:val="00560274"/>
    <w:rsid w:val="00560BCC"/>
    <w:rsid w:val="00561323"/>
    <w:rsid w:val="005613BF"/>
    <w:rsid w:val="00561623"/>
    <w:rsid w:val="0056162A"/>
    <w:rsid w:val="005617CC"/>
    <w:rsid w:val="0056202E"/>
    <w:rsid w:val="005627D8"/>
    <w:rsid w:val="00562E81"/>
    <w:rsid w:val="00563B0D"/>
    <w:rsid w:val="00563B88"/>
    <w:rsid w:val="00563C9F"/>
    <w:rsid w:val="00564E2F"/>
    <w:rsid w:val="005650C6"/>
    <w:rsid w:val="00565276"/>
    <w:rsid w:val="005652CE"/>
    <w:rsid w:val="0056581D"/>
    <w:rsid w:val="0056595B"/>
    <w:rsid w:val="00565C65"/>
    <w:rsid w:val="00565D0D"/>
    <w:rsid w:val="00566988"/>
    <w:rsid w:val="00566E02"/>
    <w:rsid w:val="0056726C"/>
    <w:rsid w:val="0056761C"/>
    <w:rsid w:val="00567740"/>
    <w:rsid w:val="00570432"/>
    <w:rsid w:val="00570E40"/>
    <w:rsid w:val="0057102A"/>
    <w:rsid w:val="00571481"/>
    <w:rsid w:val="0057168E"/>
    <w:rsid w:val="0057170A"/>
    <w:rsid w:val="00571753"/>
    <w:rsid w:val="0057250B"/>
    <w:rsid w:val="005731AA"/>
    <w:rsid w:val="00573837"/>
    <w:rsid w:val="005739A1"/>
    <w:rsid w:val="00573A33"/>
    <w:rsid w:val="005744B6"/>
    <w:rsid w:val="005744D5"/>
    <w:rsid w:val="00574603"/>
    <w:rsid w:val="005748D3"/>
    <w:rsid w:val="00574F6D"/>
    <w:rsid w:val="00575744"/>
    <w:rsid w:val="00576926"/>
    <w:rsid w:val="00577490"/>
    <w:rsid w:val="005775E4"/>
    <w:rsid w:val="005776F7"/>
    <w:rsid w:val="00577DF0"/>
    <w:rsid w:val="0058049E"/>
    <w:rsid w:val="00580727"/>
    <w:rsid w:val="005809BE"/>
    <w:rsid w:val="00580AAC"/>
    <w:rsid w:val="00580DC9"/>
    <w:rsid w:val="00581228"/>
    <w:rsid w:val="005815CF"/>
    <w:rsid w:val="005817E2"/>
    <w:rsid w:val="005820E0"/>
    <w:rsid w:val="00582421"/>
    <w:rsid w:val="0058303A"/>
    <w:rsid w:val="0058375F"/>
    <w:rsid w:val="005838CD"/>
    <w:rsid w:val="00583944"/>
    <w:rsid w:val="00584853"/>
    <w:rsid w:val="00584EEB"/>
    <w:rsid w:val="00585087"/>
    <w:rsid w:val="0058523C"/>
    <w:rsid w:val="00585370"/>
    <w:rsid w:val="0058560C"/>
    <w:rsid w:val="00585772"/>
    <w:rsid w:val="0058581E"/>
    <w:rsid w:val="0058589B"/>
    <w:rsid w:val="00585C44"/>
    <w:rsid w:val="0058606F"/>
    <w:rsid w:val="00586452"/>
    <w:rsid w:val="00586579"/>
    <w:rsid w:val="005865CA"/>
    <w:rsid w:val="00586738"/>
    <w:rsid w:val="005867DA"/>
    <w:rsid w:val="00587A13"/>
    <w:rsid w:val="00587A62"/>
    <w:rsid w:val="0059013E"/>
    <w:rsid w:val="005910EB"/>
    <w:rsid w:val="00591441"/>
    <w:rsid w:val="00591465"/>
    <w:rsid w:val="00591558"/>
    <w:rsid w:val="00591580"/>
    <w:rsid w:val="005918ED"/>
    <w:rsid w:val="0059222E"/>
    <w:rsid w:val="00592446"/>
    <w:rsid w:val="00592C74"/>
    <w:rsid w:val="00592FC6"/>
    <w:rsid w:val="00593665"/>
    <w:rsid w:val="00593F98"/>
    <w:rsid w:val="00594240"/>
    <w:rsid w:val="005942BF"/>
    <w:rsid w:val="005943C8"/>
    <w:rsid w:val="00594C86"/>
    <w:rsid w:val="00594FE8"/>
    <w:rsid w:val="0059538D"/>
    <w:rsid w:val="005957BC"/>
    <w:rsid w:val="005961AB"/>
    <w:rsid w:val="005962DE"/>
    <w:rsid w:val="00596A4E"/>
    <w:rsid w:val="0059728C"/>
    <w:rsid w:val="005974DF"/>
    <w:rsid w:val="0059780E"/>
    <w:rsid w:val="0059786C"/>
    <w:rsid w:val="00597C2C"/>
    <w:rsid w:val="00597E83"/>
    <w:rsid w:val="00597F12"/>
    <w:rsid w:val="005A01BC"/>
    <w:rsid w:val="005A03BC"/>
    <w:rsid w:val="005A0B46"/>
    <w:rsid w:val="005A1334"/>
    <w:rsid w:val="005A15D3"/>
    <w:rsid w:val="005A1603"/>
    <w:rsid w:val="005A1912"/>
    <w:rsid w:val="005A19EF"/>
    <w:rsid w:val="005A1B85"/>
    <w:rsid w:val="005A1C9B"/>
    <w:rsid w:val="005A1D4C"/>
    <w:rsid w:val="005A1F56"/>
    <w:rsid w:val="005A2467"/>
    <w:rsid w:val="005A2868"/>
    <w:rsid w:val="005A2C8E"/>
    <w:rsid w:val="005A2E29"/>
    <w:rsid w:val="005A2F9F"/>
    <w:rsid w:val="005A347B"/>
    <w:rsid w:val="005A34C3"/>
    <w:rsid w:val="005A36C3"/>
    <w:rsid w:val="005A3A84"/>
    <w:rsid w:val="005A407A"/>
    <w:rsid w:val="005A4503"/>
    <w:rsid w:val="005A45F3"/>
    <w:rsid w:val="005A4BA9"/>
    <w:rsid w:val="005A552F"/>
    <w:rsid w:val="005A5E31"/>
    <w:rsid w:val="005A5E55"/>
    <w:rsid w:val="005A5F59"/>
    <w:rsid w:val="005A6133"/>
    <w:rsid w:val="005A6320"/>
    <w:rsid w:val="005A68DA"/>
    <w:rsid w:val="005A6F2F"/>
    <w:rsid w:val="005A6F5B"/>
    <w:rsid w:val="005A7762"/>
    <w:rsid w:val="005A7ABF"/>
    <w:rsid w:val="005B0156"/>
    <w:rsid w:val="005B02F3"/>
    <w:rsid w:val="005B0DE2"/>
    <w:rsid w:val="005B1604"/>
    <w:rsid w:val="005B2492"/>
    <w:rsid w:val="005B2498"/>
    <w:rsid w:val="005B38A1"/>
    <w:rsid w:val="005B3A88"/>
    <w:rsid w:val="005B3CB1"/>
    <w:rsid w:val="005B3E73"/>
    <w:rsid w:val="005B4900"/>
    <w:rsid w:val="005B4B92"/>
    <w:rsid w:val="005B5534"/>
    <w:rsid w:val="005B61DC"/>
    <w:rsid w:val="005B62D7"/>
    <w:rsid w:val="005B6921"/>
    <w:rsid w:val="005B6D62"/>
    <w:rsid w:val="005B6E51"/>
    <w:rsid w:val="005B6F34"/>
    <w:rsid w:val="005B713B"/>
    <w:rsid w:val="005B7970"/>
    <w:rsid w:val="005B7D5D"/>
    <w:rsid w:val="005C01D0"/>
    <w:rsid w:val="005C0AB2"/>
    <w:rsid w:val="005C1CD5"/>
    <w:rsid w:val="005C2032"/>
    <w:rsid w:val="005C22CC"/>
    <w:rsid w:val="005C23CF"/>
    <w:rsid w:val="005C2917"/>
    <w:rsid w:val="005C2BC6"/>
    <w:rsid w:val="005C3029"/>
    <w:rsid w:val="005C3255"/>
    <w:rsid w:val="005C34AB"/>
    <w:rsid w:val="005C3585"/>
    <w:rsid w:val="005C370B"/>
    <w:rsid w:val="005C3F00"/>
    <w:rsid w:val="005C40D6"/>
    <w:rsid w:val="005C43EC"/>
    <w:rsid w:val="005C49FC"/>
    <w:rsid w:val="005C5AC4"/>
    <w:rsid w:val="005C5DBB"/>
    <w:rsid w:val="005C5F21"/>
    <w:rsid w:val="005C60E1"/>
    <w:rsid w:val="005C6264"/>
    <w:rsid w:val="005C67BC"/>
    <w:rsid w:val="005C702B"/>
    <w:rsid w:val="005C75A6"/>
    <w:rsid w:val="005C767A"/>
    <w:rsid w:val="005C79FD"/>
    <w:rsid w:val="005D0268"/>
    <w:rsid w:val="005D0418"/>
    <w:rsid w:val="005D0621"/>
    <w:rsid w:val="005D0CA9"/>
    <w:rsid w:val="005D1647"/>
    <w:rsid w:val="005D1BF8"/>
    <w:rsid w:val="005D2363"/>
    <w:rsid w:val="005D28D6"/>
    <w:rsid w:val="005D2BDA"/>
    <w:rsid w:val="005D3524"/>
    <w:rsid w:val="005D3DF4"/>
    <w:rsid w:val="005D4240"/>
    <w:rsid w:val="005D44C6"/>
    <w:rsid w:val="005D46CB"/>
    <w:rsid w:val="005D55C5"/>
    <w:rsid w:val="005D57D9"/>
    <w:rsid w:val="005D5CBD"/>
    <w:rsid w:val="005D6BA3"/>
    <w:rsid w:val="005D737E"/>
    <w:rsid w:val="005D756E"/>
    <w:rsid w:val="005D76AE"/>
    <w:rsid w:val="005D7FC2"/>
    <w:rsid w:val="005E00E3"/>
    <w:rsid w:val="005E047C"/>
    <w:rsid w:val="005E0726"/>
    <w:rsid w:val="005E0AF2"/>
    <w:rsid w:val="005E125C"/>
    <w:rsid w:val="005E1D7E"/>
    <w:rsid w:val="005E2735"/>
    <w:rsid w:val="005E33DC"/>
    <w:rsid w:val="005E3C75"/>
    <w:rsid w:val="005E4CB7"/>
    <w:rsid w:val="005E5B43"/>
    <w:rsid w:val="005E62DF"/>
    <w:rsid w:val="005E64FA"/>
    <w:rsid w:val="005E6D61"/>
    <w:rsid w:val="005E72BB"/>
    <w:rsid w:val="005E7D7A"/>
    <w:rsid w:val="005E7E78"/>
    <w:rsid w:val="005E7E88"/>
    <w:rsid w:val="005F0EF4"/>
    <w:rsid w:val="005F1023"/>
    <w:rsid w:val="005F1781"/>
    <w:rsid w:val="005F19E6"/>
    <w:rsid w:val="005F1F49"/>
    <w:rsid w:val="005F2125"/>
    <w:rsid w:val="005F228E"/>
    <w:rsid w:val="005F290F"/>
    <w:rsid w:val="005F296E"/>
    <w:rsid w:val="005F2ED3"/>
    <w:rsid w:val="005F369E"/>
    <w:rsid w:val="005F3B63"/>
    <w:rsid w:val="005F421E"/>
    <w:rsid w:val="005F4893"/>
    <w:rsid w:val="005F54F6"/>
    <w:rsid w:val="005F5FA7"/>
    <w:rsid w:val="005F6011"/>
    <w:rsid w:val="005F68E0"/>
    <w:rsid w:val="005F6C0C"/>
    <w:rsid w:val="005F6ED3"/>
    <w:rsid w:val="005F7388"/>
    <w:rsid w:val="005F74F5"/>
    <w:rsid w:val="005F753D"/>
    <w:rsid w:val="005F766E"/>
    <w:rsid w:val="005F7B75"/>
    <w:rsid w:val="00600966"/>
    <w:rsid w:val="00601191"/>
    <w:rsid w:val="0060177A"/>
    <w:rsid w:val="0060228C"/>
    <w:rsid w:val="00602616"/>
    <w:rsid w:val="00603AE6"/>
    <w:rsid w:val="00603E46"/>
    <w:rsid w:val="00604CB4"/>
    <w:rsid w:val="0060566B"/>
    <w:rsid w:val="006058D4"/>
    <w:rsid w:val="00605F32"/>
    <w:rsid w:val="00606558"/>
    <w:rsid w:val="00607ABE"/>
    <w:rsid w:val="00607B18"/>
    <w:rsid w:val="006112CB"/>
    <w:rsid w:val="00611ACA"/>
    <w:rsid w:val="00611BD5"/>
    <w:rsid w:val="0061239F"/>
    <w:rsid w:val="00612879"/>
    <w:rsid w:val="00612B1F"/>
    <w:rsid w:val="00613BA7"/>
    <w:rsid w:val="006140BC"/>
    <w:rsid w:val="006143B5"/>
    <w:rsid w:val="00614B82"/>
    <w:rsid w:val="00615110"/>
    <w:rsid w:val="006157ED"/>
    <w:rsid w:val="00616227"/>
    <w:rsid w:val="006169DE"/>
    <w:rsid w:val="0061730F"/>
    <w:rsid w:val="00617E32"/>
    <w:rsid w:val="006201F0"/>
    <w:rsid w:val="00620605"/>
    <w:rsid w:val="00620785"/>
    <w:rsid w:val="00620AC5"/>
    <w:rsid w:val="00620DD2"/>
    <w:rsid w:val="0062118E"/>
    <w:rsid w:val="00621736"/>
    <w:rsid w:val="00621DCF"/>
    <w:rsid w:val="006228DC"/>
    <w:rsid w:val="006228E2"/>
    <w:rsid w:val="00622D72"/>
    <w:rsid w:val="00623DC9"/>
    <w:rsid w:val="006249A6"/>
    <w:rsid w:val="00624F8E"/>
    <w:rsid w:val="006251B6"/>
    <w:rsid w:val="006253AC"/>
    <w:rsid w:val="006254AB"/>
    <w:rsid w:val="00625BBB"/>
    <w:rsid w:val="00625F55"/>
    <w:rsid w:val="0062601D"/>
    <w:rsid w:val="00626737"/>
    <w:rsid w:val="00626C69"/>
    <w:rsid w:val="00627037"/>
    <w:rsid w:val="006271C3"/>
    <w:rsid w:val="00627B68"/>
    <w:rsid w:val="00627D27"/>
    <w:rsid w:val="00627EB3"/>
    <w:rsid w:val="0063015D"/>
    <w:rsid w:val="00630314"/>
    <w:rsid w:val="00630B71"/>
    <w:rsid w:val="00630C75"/>
    <w:rsid w:val="0063139C"/>
    <w:rsid w:val="006314B8"/>
    <w:rsid w:val="00631514"/>
    <w:rsid w:val="00631AD5"/>
    <w:rsid w:val="00631C53"/>
    <w:rsid w:val="00632188"/>
    <w:rsid w:val="006324F7"/>
    <w:rsid w:val="006329B5"/>
    <w:rsid w:val="00633188"/>
    <w:rsid w:val="00633522"/>
    <w:rsid w:val="00633642"/>
    <w:rsid w:val="0063374B"/>
    <w:rsid w:val="00633E7A"/>
    <w:rsid w:val="00634020"/>
    <w:rsid w:val="00634817"/>
    <w:rsid w:val="00634F66"/>
    <w:rsid w:val="006354D7"/>
    <w:rsid w:val="00635B9B"/>
    <w:rsid w:val="00636B8A"/>
    <w:rsid w:val="00636D1D"/>
    <w:rsid w:val="006377EC"/>
    <w:rsid w:val="00637810"/>
    <w:rsid w:val="006403F4"/>
    <w:rsid w:val="00640504"/>
    <w:rsid w:val="00640817"/>
    <w:rsid w:val="00640D7E"/>
    <w:rsid w:val="00640E88"/>
    <w:rsid w:val="006418B6"/>
    <w:rsid w:val="00642EC2"/>
    <w:rsid w:val="006438C6"/>
    <w:rsid w:val="006439F5"/>
    <w:rsid w:val="00643F9D"/>
    <w:rsid w:val="00644B31"/>
    <w:rsid w:val="00645DAB"/>
    <w:rsid w:val="00645E6B"/>
    <w:rsid w:val="0064662B"/>
    <w:rsid w:val="0064682B"/>
    <w:rsid w:val="00647CF5"/>
    <w:rsid w:val="00647FCC"/>
    <w:rsid w:val="006500C3"/>
    <w:rsid w:val="00650870"/>
    <w:rsid w:val="00650919"/>
    <w:rsid w:val="00650984"/>
    <w:rsid w:val="006519D0"/>
    <w:rsid w:val="006519FE"/>
    <w:rsid w:val="00651DA9"/>
    <w:rsid w:val="0065232F"/>
    <w:rsid w:val="00652FB0"/>
    <w:rsid w:val="00653B41"/>
    <w:rsid w:val="00654009"/>
    <w:rsid w:val="006543F4"/>
    <w:rsid w:val="00654780"/>
    <w:rsid w:val="00654850"/>
    <w:rsid w:val="00654AAC"/>
    <w:rsid w:val="00654BC1"/>
    <w:rsid w:val="006554C9"/>
    <w:rsid w:val="0065641A"/>
    <w:rsid w:val="006569FA"/>
    <w:rsid w:val="00656A5E"/>
    <w:rsid w:val="00656CC6"/>
    <w:rsid w:val="006601B6"/>
    <w:rsid w:val="0066033B"/>
    <w:rsid w:val="00660959"/>
    <w:rsid w:val="00660C7F"/>
    <w:rsid w:val="00660FB7"/>
    <w:rsid w:val="0066286B"/>
    <w:rsid w:val="006628E8"/>
    <w:rsid w:val="00664204"/>
    <w:rsid w:val="00664462"/>
    <w:rsid w:val="00664871"/>
    <w:rsid w:val="00664ED2"/>
    <w:rsid w:val="00665DA1"/>
    <w:rsid w:val="00665F57"/>
    <w:rsid w:val="006670E8"/>
    <w:rsid w:val="00667ADA"/>
    <w:rsid w:val="00667BFC"/>
    <w:rsid w:val="0067041D"/>
    <w:rsid w:val="00670FC3"/>
    <w:rsid w:val="00671A7F"/>
    <w:rsid w:val="00671C0B"/>
    <w:rsid w:val="00671DE9"/>
    <w:rsid w:val="00671E36"/>
    <w:rsid w:val="00672193"/>
    <w:rsid w:val="0067219C"/>
    <w:rsid w:val="00672595"/>
    <w:rsid w:val="0067279D"/>
    <w:rsid w:val="00672865"/>
    <w:rsid w:val="00673286"/>
    <w:rsid w:val="00673C1D"/>
    <w:rsid w:val="0067408A"/>
    <w:rsid w:val="00674232"/>
    <w:rsid w:val="0067472C"/>
    <w:rsid w:val="00674C59"/>
    <w:rsid w:val="0067501C"/>
    <w:rsid w:val="00675173"/>
    <w:rsid w:val="0067534F"/>
    <w:rsid w:val="006757B1"/>
    <w:rsid w:val="00675EC9"/>
    <w:rsid w:val="00677401"/>
    <w:rsid w:val="00677549"/>
    <w:rsid w:val="006775B6"/>
    <w:rsid w:val="00680133"/>
    <w:rsid w:val="0068030C"/>
    <w:rsid w:val="006809F1"/>
    <w:rsid w:val="00680A59"/>
    <w:rsid w:val="00681FCA"/>
    <w:rsid w:val="006825D4"/>
    <w:rsid w:val="00682A4A"/>
    <w:rsid w:val="0068313F"/>
    <w:rsid w:val="006832B2"/>
    <w:rsid w:val="00683450"/>
    <w:rsid w:val="006835DC"/>
    <w:rsid w:val="00684532"/>
    <w:rsid w:val="0068471D"/>
    <w:rsid w:val="006850A9"/>
    <w:rsid w:val="00685674"/>
    <w:rsid w:val="00685723"/>
    <w:rsid w:val="0068618D"/>
    <w:rsid w:val="0068628A"/>
    <w:rsid w:val="006867BE"/>
    <w:rsid w:val="00687AAE"/>
    <w:rsid w:val="00687C17"/>
    <w:rsid w:val="006908AC"/>
    <w:rsid w:val="0069114D"/>
    <w:rsid w:val="006914AE"/>
    <w:rsid w:val="00691909"/>
    <w:rsid w:val="0069198C"/>
    <w:rsid w:val="00691B5E"/>
    <w:rsid w:val="00691F49"/>
    <w:rsid w:val="00692743"/>
    <w:rsid w:val="006927F1"/>
    <w:rsid w:val="00692929"/>
    <w:rsid w:val="00692A35"/>
    <w:rsid w:val="00692E9D"/>
    <w:rsid w:val="00693062"/>
    <w:rsid w:val="006931E9"/>
    <w:rsid w:val="006932BD"/>
    <w:rsid w:val="00693EBB"/>
    <w:rsid w:val="00693FBF"/>
    <w:rsid w:val="006949BB"/>
    <w:rsid w:val="0069505B"/>
    <w:rsid w:val="006953C3"/>
    <w:rsid w:val="006957E4"/>
    <w:rsid w:val="00695C7D"/>
    <w:rsid w:val="00695FFE"/>
    <w:rsid w:val="006970A5"/>
    <w:rsid w:val="00697304"/>
    <w:rsid w:val="006975FF"/>
    <w:rsid w:val="006977E2"/>
    <w:rsid w:val="006A00F0"/>
    <w:rsid w:val="006A082B"/>
    <w:rsid w:val="006A0C84"/>
    <w:rsid w:val="006A15FE"/>
    <w:rsid w:val="006A23CD"/>
    <w:rsid w:val="006A23FE"/>
    <w:rsid w:val="006A28F4"/>
    <w:rsid w:val="006A296E"/>
    <w:rsid w:val="006A2A71"/>
    <w:rsid w:val="006A2B4A"/>
    <w:rsid w:val="006A2E97"/>
    <w:rsid w:val="006A324A"/>
    <w:rsid w:val="006A39F1"/>
    <w:rsid w:val="006A40F3"/>
    <w:rsid w:val="006A500E"/>
    <w:rsid w:val="006A62CA"/>
    <w:rsid w:val="006A6574"/>
    <w:rsid w:val="006A6F57"/>
    <w:rsid w:val="006A7269"/>
    <w:rsid w:val="006A75FA"/>
    <w:rsid w:val="006A77AE"/>
    <w:rsid w:val="006A7BAE"/>
    <w:rsid w:val="006B001D"/>
    <w:rsid w:val="006B0356"/>
    <w:rsid w:val="006B057F"/>
    <w:rsid w:val="006B060E"/>
    <w:rsid w:val="006B06C3"/>
    <w:rsid w:val="006B076C"/>
    <w:rsid w:val="006B0D78"/>
    <w:rsid w:val="006B0D9B"/>
    <w:rsid w:val="006B1024"/>
    <w:rsid w:val="006B107B"/>
    <w:rsid w:val="006B10DB"/>
    <w:rsid w:val="006B10FB"/>
    <w:rsid w:val="006B1711"/>
    <w:rsid w:val="006B19D0"/>
    <w:rsid w:val="006B249F"/>
    <w:rsid w:val="006B3265"/>
    <w:rsid w:val="006B3739"/>
    <w:rsid w:val="006B377F"/>
    <w:rsid w:val="006B3C76"/>
    <w:rsid w:val="006B4954"/>
    <w:rsid w:val="006B4B08"/>
    <w:rsid w:val="006B5043"/>
    <w:rsid w:val="006B5229"/>
    <w:rsid w:val="006B5905"/>
    <w:rsid w:val="006B5C1E"/>
    <w:rsid w:val="006B602B"/>
    <w:rsid w:val="006B65F1"/>
    <w:rsid w:val="006B68DA"/>
    <w:rsid w:val="006B746F"/>
    <w:rsid w:val="006B74CD"/>
    <w:rsid w:val="006B77B1"/>
    <w:rsid w:val="006B7883"/>
    <w:rsid w:val="006B7BB5"/>
    <w:rsid w:val="006B7F29"/>
    <w:rsid w:val="006C00EC"/>
    <w:rsid w:val="006C0607"/>
    <w:rsid w:val="006C09D6"/>
    <w:rsid w:val="006C0A3E"/>
    <w:rsid w:val="006C14AB"/>
    <w:rsid w:val="006C150D"/>
    <w:rsid w:val="006C1989"/>
    <w:rsid w:val="006C1FC8"/>
    <w:rsid w:val="006C24BF"/>
    <w:rsid w:val="006C29FD"/>
    <w:rsid w:val="006C2B5E"/>
    <w:rsid w:val="006C2CCE"/>
    <w:rsid w:val="006C3AE9"/>
    <w:rsid w:val="006C3B17"/>
    <w:rsid w:val="006C40A9"/>
    <w:rsid w:val="006C4330"/>
    <w:rsid w:val="006C48BA"/>
    <w:rsid w:val="006C4952"/>
    <w:rsid w:val="006C49FD"/>
    <w:rsid w:val="006C4C5B"/>
    <w:rsid w:val="006C5356"/>
    <w:rsid w:val="006C5391"/>
    <w:rsid w:val="006C5A81"/>
    <w:rsid w:val="006C5D88"/>
    <w:rsid w:val="006C61C2"/>
    <w:rsid w:val="006C6B6F"/>
    <w:rsid w:val="006C6B80"/>
    <w:rsid w:val="006C6F1A"/>
    <w:rsid w:val="006C6FD8"/>
    <w:rsid w:val="006C7829"/>
    <w:rsid w:val="006C7915"/>
    <w:rsid w:val="006D021A"/>
    <w:rsid w:val="006D0428"/>
    <w:rsid w:val="006D0B09"/>
    <w:rsid w:val="006D1382"/>
    <w:rsid w:val="006D1AB3"/>
    <w:rsid w:val="006D2238"/>
    <w:rsid w:val="006D36DE"/>
    <w:rsid w:val="006D3BCD"/>
    <w:rsid w:val="006D4311"/>
    <w:rsid w:val="006D4744"/>
    <w:rsid w:val="006D507E"/>
    <w:rsid w:val="006D5511"/>
    <w:rsid w:val="006D5983"/>
    <w:rsid w:val="006D6135"/>
    <w:rsid w:val="006D6871"/>
    <w:rsid w:val="006D6C73"/>
    <w:rsid w:val="006D6CD9"/>
    <w:rsid w:val="006D6D73"/>
    <w:rsid w:val="006D77EF"/>
    <w:rsid w:val="006D78C4"/>
    <w:rsid w:val="006D7BB5"/>
    <w:rsid w:val="006D7D88"/>
    <w:rsid w:val="006D7E61"/>
    <w:rsid w:val="006E0678"/>
    <w:rsid w:val="006E0807"/>
    <w:rsid w:val="006E09D4"/>
    <w:rsid w:val="006E0F66"/>
    <w:rsid w:val="006E178E"/>
    <w:rsid w:val="006E1EFC"/>
    <w:rsid w:val="006E2126"/>
    <w:rsid w:val="006E2207"/>
    <w:rsid w:val="006E2E9B"/>
    <w:rsid w:val="006E3313"/>
    <w:rsid w:val="006E3687"/>
    <w:rsid w:val="006E3E43"/>
    <w:rsid w:val="006E4AF6"/>
    <w:rsid w:val="006E4C96"/>
    <w:rsid w:val="006E4D30"/>
    <w:rsid w:val="006E4FB0"/>
    <w:rsid w:val="006E5245"/>
    <w:rsid w:val="006E53CD"/>
    <w:rsid w:val="006E5673"/>
    <w:rsid w:val="006E5D37"/>
    <w:rsid w:val="006E68C3"/>
    <w:rsid w:val="006E706D"/>
    <w:rsid w:val="006E76AA"/>
    <w:rsid w:val="006E7721"/>
    <w:rsid w:val="006F0095"/>
    <w:rsid w:val="006F06FA"/>
    <w:rsid w:val="006F0978"/>
    <w:rsid w:val="006F0AAB"/>
    <w:rsid w:val="006F0C7E"/>
    <w:rsid w:val="006F0E9B"/>
    <w:rsid w:val="006F1246"/>
    <w:rsid w:val="006F2799"/>
    <w:rsid w:val="006F2ECC"/>
    <w:rsid w:val="006F331D"/>
    <w:rsid w:val="006F3918"/>
    <w:rsid w:val="006F393A"/>
    <w:rsid w:val="006F3E99"/>
    <w:rsid w:val="006F4347"/>
    <w:rsid w:val="006F4C5E"/>
    <w:rsid w:val="006F4CD9"/>
    <w:rsid w:val="006F50BF"/>
    <w:rsid w:val="006F5142"/>
    <w:rsid w:val="006F5152"/>
    <w:rsid w:val="006F54EC"/>
    <w:rsid w:val="006F576A"/>
    <w:rsid w:val="006F6547"/>
    <w:rsid w:val="006F6997"/>
    <w:rsid w:val="006F6A0E"/>
    <w:rsid w:val="006F70F3"/>
    <w:rsid w:val="006F7135"/>
    <w:rsid w:val="006F7152"/>
    <w:rsid w:val="006F7CCD"/>
    <w:rsid w:val="006F7CE8"/>
    <w:rsid w:val="0070042A"/>
    <w:rsid w:val="007004B1"/>
    <w:rsid w:val="00700764"/>
    <w:rsid w:val="00700905"/>
    <w:rsid w:val="007009FD"/>
    <w:rsid w:val="0070200B"/>
    <w:rsid w:val="00702652"/>
    <w:rsid w:val="0070288F"/>
    <w:rsid w:val="00702BEC"/>
    <w:rsid w:val="00703052"/>
    <w:rsid w:val="007030A1"/>
    <w:rsid w:val="007037F6"/>
    <w:rsid w:val="0070396F"/>
    <w:rsid w:val="00703A66"/>
    <w:rsid w:val="00703FA3"/>
    <w:rsid w:val="0070495E"/>
    <w:rsid w:val="0070520E"/>
    <w:rsid w:val="007055B9"/>
    <w:rsid w:val="0070583A"/>
    <w:rsid w:val="00705B27"/>
    <w:rsid w:val="00705B70"/>
    <w:rsid w:val="00706C33"/>
    <w:rsid w:val="00706E83"/>
    <w:rsid w:val="0070759B"/>
    <w:rsid w:val="00707A5B"/>
    <w:rsid w:val="00707DEB"/>
    <w:rsid w:val="007100D5"/>
    <w:rsid w:val="0071030C"/>
    <w:rsid w:val="007108BB"/>
    <w:rsid w:val="0071104F"/>
    <w:rsid w:val="00711159"/>
    <w:rsid w:val="00712274"/>
    <w:rsid w:val="007126E4"/>
    <w:rsid w:val="00712B10"/>
    <w:rsid w:val="00713444"/>
    <w:rsid w:val="00713C1C"/>
    <w:rsid w:val="00713F35"/>
    <w:rsid w:val="007146E3"/>
    <w:rsid w:val="0071508A"/>
    <w:rsid w:val="007155F2"/>
    <w:rsid w:val="00715FAF"/>
    <w:rsid w:val="00716027"/>
    <w:rsid w:val="007162BE"/>
    <w:rsid w:val="00716656"/>
    <w:rsid w:val="00716D34"/>
    <w:rsid w:val="00717856"/>
    <w:rsid w:val="007202B0"/>
    <w:rsid w:val="00720344"/>
    <w:rsid w:val="007204F7"/>
    <w:rsid w:val="0072090D"/>
    <w:rsid w:val="00720A17"/>
    <w:rsid w:val="00720B8E"/>
    <w:rsid w:val="007221FD"/>
    <w:rsid w:val="00722721"/>
    <w:rsid w:val="00722AEC"/>
    <w:rsid w:val="00723A7A"/>
    <w:rsid w:val="00723AD7"/>
    <w:rsid w:val="00723F67"/>
    <w:rsid w:val="0072424F"/>
    <w:rsid w:val="0072493B"/>
    <w:rsid w:val="00724D5D"/>
    <w:rsid w:val="0072549A"/>
    <w:rsid w:val="007256BA"/>
    <w:rsid w:val="007257B5"/>
    <w:rsid w:val="0072598F"/>
    <w:rsid w:val="00725D0C"/>
    <w:rsid w:val="007265B4"/>
    <w:rsid w:val="007267DF"/>
    <w:rsid w:val="00726977"/>
    <w:rsid w:val="00726F7F"/>
    <w:rsid w:val="00727964"/>
    <w:rsid w:val="00730020"/>
    <w:rsid w:val="00730401"/>
    <w:rsid w:val="00731409"/>
    <w:rsid w:val="0073142D"/>
    <w:rsid w:val="00731B02"/>
    <w:rsid w:val="00731CB6"/>
    <w:rsid w:val="007320A8"/>
    <w:rsid w:val="007328D4"/>
    <w:rsid w:val="00732D5D"/>
    <w:rsid w:val="0073334D"/>
    <w:rsid w:val="0073381E"/>
    <w:rsid w:val="00733EED"/>
    <w:rsid w:val="0073457F"/>
    <w:rsid w:val="007345BE"/>
    <w:rsid w:val="00734AEE"/>
    <w:rsid w:val="00735054"/>
    <w:rsid w:val="007351D9"/>
    <w:rsid w:val="007352BE"/>
    <w:rsid w:val="00735A58"/>
    <w:rsid w:val="00735E3F"/>
    <w:rsid w:val="00735F03"/>
    <w:rsid w:val="00736A65"/>
    <w:rsid w:val="00736C36"/>
    <w:rsid w:val="00737B01"/>
    <w:rsid w:val="00737BD5"/>
    <w:rsid w:val="00740E4B"/>
    <w:rsid w:val="007414DD"/>
    <w:rsid w:val="00741AEA"/>
    <w:rsid w:val="00741B17"/>
    <w:rsid w:val="00741C13"/>
    <w:rsid w:val="007424D4"/>
    <w:rsid w:val="0074261B"/>
    <w:rsid w:val="007427C8"/>
    <w:rsid w:val="00742CD2"/>
    <w:rsid w:val="007439F9"/>
    <w:rsid w:val="00744193"/>
    <w:rsid w:val="007441EC"/>
    <w:rsid w:val="0074427D"/>
    <w:rsid w:val="007443E6"/>
    <w:rsid w:val="00744467"/>
    <w:rsid w:val="007445BB"/>
    <w:rsid w:val="007445E9"/>
    <w:rsid w:val="0074517A"/>
    <w:rsid w:val="00745A5C"/>
    <w:rsid w:val="0074650B"/>
    <w:rsid w:val="007502DB"/>
    <w:rsid w:val="007502FE"/>
    <w:rsid w:val="007505CE"/>
    <w:rsid w:val="007509C7"/>
    <w:rsid w:val="00750D07"/>
    <w:rsid w:val="00750D4A"/>
    <w:rsid w:val="0075105A"/>
    <w:rsid w:val="007511C6"/>
    <w:rsid w:val="007517B3"/>
    <w:rsid w:val="00752C3E"/>
    <w:rsid w:val="00752E69"/>
    <w:rsid w:val="00752F02"/>
    <w:rsid w:val="00753635"/>
    <w:rsid w:val="007541F7"/>
    <w:rsid w:val="00754237"/>
    <w:rsid w:val="00755176"/>
    <w:rsid w:val="00755BEB"/>
    <w:rsid w:val="00755E38"/>
    <w:rsid w:val="00756043"/>
    <w:rsid w:val="007563E4"/>
    <w:rsid w:val="00756576"/>
    <w:rsid w:val="00756AE3"/>
    <w:rsid w:val="00756D5B"/>
    <w:rsid w:val="00756F5D"/>
    <w:rsid w:val="00757D23"/>
    <w:rsid w:val="00757F8A"/>
    <w:rsid w:val="007609EA"/>
    <w:rsid w:val="00760DAC"/>
    <w:rsid w:val="0076122C"/>
    <w:rsid w:val="0076240D"/>
    <w:rsid w:val="00762A1C"/>
    <w:rsid w:val="00762F58"/>
    <w:rsid w:val="007637DB"/>
    <w:rsid w:val="00763BDD"/>
    <w:rsid w:val="00764A8D"/>
    <w:rsid w:val="00765B66"/>
    <w:rsid w:val="007662B7"/>
    <w:rsid w:val="00766437"/>
    <w:rsid w:val="00766EB0"/>
    <w:rsid w:val="0076730E"/>
    <w:rsid w:val="007673D1"/>
    <w:rsid w:val="007678F1"/>
    <w:rsid w:val="00770130"/>
    <w:rsid w:val="00770561"/>
    <w:rsid w:val="0077069E"/>
    <w:rsid w:val="00771AFE"/>
    <w:rsid w:val="00771BC1"/>
    <w:rsid w:val="00771E0A"/>
    <w:rsid w:val="00771E5C"/>
    <w:rsid w:val="0077229B"/>
    <w:rsid w:val="0077238E"/>
    <w:rsid w:val="00772B85"/>
    <w:rsid w:val="00773574"/>
    <w:rsid w:val="007739D1"/>
    <w:rsid w:val="00773A6F"/>
    <w:rsid w:val="007747F4"/>
    <w:rsid w:val="0077497A"/>
    <w:rsid w:val="00775A39"/>
    <w:rsid w:val="0077673B"/>
    <w:rsid w:val="007769EF"/>
    <w:rsid w:val="00776E79"/>
    <w:rsid w:val="00776E91"/>
    <w:rsid w:val="007775A4"/>
    <w:rsid w:val="0077775E"/>
    <w:rsid w:val="007803C8"/>
    <w:rsid w:val="00780B4F"/>
    <w:rsid w:val="00780BBC"/>
    <w:rsid w:val="007811BA"/>
    <w:rsid w:val="00781499"/>
    <w:rsid w:val="007815BD"/>
    <w:rsid w:val="00781A6C"/>
    <w:rsid w:val="00782060"/>
    <w:rsid w:val="007822D7"/>
    <w:rsid w:val="00782303"/>
    <w:rsid w:val="0078240C"/>
    <w:rsid w:val="007832AC"/>
    <w:rsid w:val="007836FF"/>
    <w:rsid w:val="0078422A"/>
    <w:rsid w:val="00784468"/>
    <w:rsid w:val="00784A07"/>
    <w:rsid w:val="00785347"/>
    <w:rsid w:val="00785ACB"/>
    <w:rsid w:val="007866D9"/>
    <w:rsid w:val="00786747"/>
    <w:rsid w:val="0078674F"/>
    <w:rsid w:val="007868B1"/>
    <w:rsid w:val="00786B38"/>
    <w:rsid w:val="00786C25"/>
    <w:rsid w:val="00786D60"/>
    <w:rsid w:val="00790CAD"/>
    <w:rsid w:val="00791125"/>
    <w:rsid w:val="007913EC"/>
    <w:rsid w:val="00791635"/>
    <w:rsid w:val="00791756"/>
    <w:rsid w:val="00791F99"/>
    <w:rsid w:val="00792872"/>
    <w:rsid w:val="00793725"/>
    <w:rsid w:val="0079392A"/>
    <w:rsid w:val="00793FAF"/>
    <w:rsid w:val="00794958"/>
    <w:rsid w:val="00794A81"/>
    <w:rsid w:val="007951A2"/>
    <w:rsid w:val="0079617F"/>
    <w:rsid w:val="00797037"/>
    <w:rsid w:val="007A01BB"/>
    <w:rsid w:val="007A03D7"/>
    <w:rsid w:val="007A0CAB"/>
    <w:rsid w:val="007A12E1"/>
    <w:rsid w:val="007A188D"/>
    <w:rsid w:val="007A1AEF"/>
    <w:rsid w:val="007A1CD5"/>
    <w:rsid w:val="007A2011"/>
    <w:rsid w:val="007A21E6"/>
    <w:rsid w:val="007A3012"/>
    <w:rsid w:val="007A3312"/>
    <w:rsid w:val="007A3391"/>
    <w:rsid w:val="007A3417"/>
    <w:rsid w:val="007A3F78"/>
    <w:rsid w:val="007A4B38"/>
    <w:rsid w:val="007A4F3E"/>
    <w:rsid w:val="007A59B4"/>
    <w:rsid w:val="007A5F2B"/>
    <w:rsid w:val="007A60F2"/>
    <w:rsid w:val="007A67E9"/>
    <w:rsid w:val="007A6BBD"/>
    <w:rsid w:val="007A705A"/>
    <w:rsid w:val="007A7E4F"/>
    <w:rsid w:val="007B0400"/>
    <w:rsid w:val="007B08B0"/>
    <w:rsid w:val="007B0BEB"/>
    <w:rsid w:val="007B0FEF"/>
    <w:rsid w:val="007B1857"/>
    <w:rsid w:val="007B18A1"/>
    <w:rsid w:val="007B2411"/>
    <w:rsid w:val="007B38C1"/>
    <w:rsid w:val="007B3D4E"/>
    <w:rsid w:val="007B3F44"/>
    <w:rsid w:val="007B4679"/>
    <w:rsid w:val="007B46D6"/>
    <w:rsid w:val="007B46EE"/>
    <w:rsid w:val="007B4F94"/>
    <w:rsid w:val="007B5258"/>
    <w:rsid w:val="007B544F"/>
    <w:rsid w:val="007B547D"/>
    <w:rsid w:val="007B5872"/>
    <w:rsid w:val="007B59B2"/>
    <w:rsid w:val="007B66C9"/>
    <w:rsid w:val="007B67A8"/>
    <w:rsid w:val="007B70A7"/>
    <w:rsid w:val="007B7170"/>
    <w:rsid w:val="007B78F6"/>
    <w:rsid w:val="007B7A6C"/>
    <w:rsid w:val="007B7FEC"/>
    <w:rsid w:val="007C0304"/>
    <w:rsid w:val="007C0E5E"/>
    <w:rsid w:val="007C0ECC"/>
    <w:rsid w:val="007C119E"/>
    <w:rsid w:val="007C14D3"/>
    <w:rsid w:val="007C1962"/>
    <w:rsid w:val="007C1C39"/>
    <w:rsid w:val="007C1EEF"/>
    <w:rsid w:val="007C1EFF"/>
    <w:rsid w:val="007C1FB1"/>
    <w:rsid w:val="007C28FE"/>
    <w:rsid w:val="007C290C"/>
    <w:rsid w:val="007C2DF9"/>
    <w:rsid w:val="007C315C"/>
    <w:rsid w:val="007C42EA"/>
    <w:rsid w:val="007C4537"/>
    <w:rsid w:val="007C4656"/>
    <w:rsid w:val="007C5673"/>
    <w:rsid w:val="007C5AE2"/>
    <w:rsid w:val="007C5DB6"/>
    <w:rsid w:val="007C633B"/>
    <w:rsid w:val="007C6793"/>
    <w:rsid w:val="007C69E5"/>
    <w:rsid w:val="007C70DD"/>
    <w:rsid w:val="007C71C0"/>
    <w:rsid w:val="007C7439"/>
    <w:rsid w:val="007C7F9B"/>
    <w:rsid w:val="007D046C"/>
    <w:rsid w:val="007D0AFE"/>
    <w:rsid w:val="007D1002"/>
    <w:rsid w:val="007D103F"/>
    <w:rsid w:val="007D1914"/>
    <w:rsid w:val="007D19DF"/>
    <w:rsid w:val="007D1B09"/>
    <w:rsid w:val="007D1BBB"/>
    <w:rsid w:val="007D1C84"/>
    <w:rsid w:val="007D2A69"/>
    <w:rsid w:val="007D4072"/>
    <w:rsid w:val="007D4211"/>
    <w:rsid w:val="007D422E"/>
    <w:rsid w:val="007D433A"/>
    <w:rsid w:val="007D487A"/>
    <w:rsid w:val="007D48B9"/>
    <w:rsid w:val="007D510D"/>
    <w:rsid w:val="007D56AD"/>
    <w:rsid w:val="007D5F5F"/>
    <w:rsid w:val="007D6CEC"/>
    <w:rsid w:val="007D6EBB"/>
    <w:rsid w:val="007E04C6"/>
    <w:rsid w:val="007E168D"/>
    <w:rsid w:val="007E1821"/>
    <w:rsid w:val="007E2430"/>
    <w:rsid w:val="007E26EE"/>
    <w:rsid w:val="007E2BDC"/>
    <w:rsid w:val="007E2BF3"/>
    <w:rsid w:val="007E3032"/>
    <w:rsid w:val="007E33F6"/>
    <w:rsid w:val="007E3FB2"/>
    <w:rsid w:val="007E4204"/>
    <w:rsid w:val="007E57C2"/>
    <w:rsid w:val="007E5862"/>
    <w:rsid w:val="007E587A"/>
    <w:rsid w:val="007E697F"/>
    <w:rsid w:val="007E6E49"/>
    <w:rsid w:val="007E74DA"/>
    <w:rsid w:val="007E7BF2"/>
    <w:rsid w:val="007E7C1D"/>
    <w:rsid w:val="007F0072"/>
    <w:rsid w:val="007F0AA0"/>
    <w:rsid w:val="007F0E3D"/>
    <w:rsid w:val="007F0E67"/>
    <w:rsid w:val="007F0F24"/>
    <w:rsid w:val="007F182B"/>
    <w:rsid w:val="007F1833"/>
    <w:rsid w:val="007F1DBB"/>
    <w:rsid w:val="007F23D7"/>
    <w:rsid w:val="007F2896"/>
    <w:rsid w:val="007F32B8"/>
    <w:rsid w:val="007F3437"/>
    <w:rsid w:val="007F3AAC"/>
    <w:rsid w:val="007F47E2"/>
    <w:rsid w:val="007F4BBF"/>
    <w:rsid w:val="007F4EA6"/>
    <w:rsid w:val="007F4F61"/>
    <w:rsid w:val="007F61F7"/>
    <w:rsid w:val="007F6528"/>
    <w:rsid w:val="007F70D1"/>
    <w:rsid w:val="007F742B"/>
    <w:rsid w:val="007F7B5B"/>
    <w:rsid w:val="00800436"/>
    <w:rsid w:val="008004B1"/>
    <w:rsid w:val="00800545"/>
    <w:rsid w:val="0080119F"/>
    <w:rsid w:val="00801450"/>
    <w:rsid w:val="0080180C"/>
    <w:rsid w:val="00802104"/>
    <w:rsid w:val="0080223E"/>
    <w:rsid w:val="008023F5"/>
    <w:rsid w:val="00802CB5"/>
    <w:rsid w:val="00803123"/>
    <w:rsid w:val="00803742"/>
    <w:rsid w:val="00803EDC"/>
    <w:rsid w:val="008040CD"/>
    <w:rsid w:val="00804A09"/>
    <w:rsid w:val="00804DE5"/>
    <w:rsid w:val="00805C50"/>
    <w:rsid w:val="00805EB4"/>
    <w:rsid w:val="00806458"/>
    <w:rsid w:val="00806B32"/>
    <w:rsid w:val="00806D68"/>
    <w:rsid w:val="00806D7C"/>
    <w:rsid w:val="00807B25"/>
    <w:rsid w:val="00810273"/>
    <w:rsid w:val="008106C0"/>
    <w:rsid w:val="00810728"/>
    <w:rsid w:val="008116A1"/>
    <w:rsid w:val="008119BA"/>
    <w:rsid w:val="0081267F"/>
    <w:rsid w:val="00812D6C"/>
    <w:rsid w:val="0081392E"/>
    <w:rsid w:val="00813B4D"/>
    <w:rsid w:val="00813F8E"/>
    <w:rsid w:val="00815A9B"/>
    <w:rsid w:val="00817053"/>
    <w:rsid w:val="008208D4"/>
    <w:rsid w:val="00820A39"/>
    <w:rsid w:val="00820E0C"/>
    <w:rsid w:val="00821758"/>
    <w:rsid w:val="00821881"/>
    <w:rsid w:val="008225B0"/>
    <w:rsid w:val="00822AC7"/>
    <w:rsid w:val="00822DC0"/>
    <w:rsid w:val="00822DCB"/>
    <w:rsid w:val="00822EA1"/>
    <w:rsid w:val="00823017"/>
    <w:rsid w:val="008237FF"/>
    <w:rsid w:val="00823BF7"/>
    <w:rsid w:val="00823E34"/>
    <w:rsid w:val="00824092"/>
    <w:rsid w:val="00824116"/>
    <w:rsid w:val="00824890"/>
    <w:rsid w:val="00824E80"/>
    <w:rsid w:val="00824E83"/>
    <w:rsid w:val="00825533"/>
    <w:rsid w:val="0082604A"/>
    <w:rsid w:val="0082617E"/>
    <w:rsid w:val="008264BA"/>
    <w:rsid w:val="0082650F"/>
    <w:rsid w:val="00826755"/>
    <w:rsid w:val="00827E8F"/>
    <w:rsid w:val="00831F69"/>
    <w:rsid w:val="0083288F"/>
    <w:rsid w:val="00832F06"/>
    <w:rsid w:val="008331D5"/>
    <w:rsid w:val="008337E7"/>
    <w:rsid w:val="00833A0A"/>
    <w:rsid w:val="00833AE9"/>
    <w:rsid w:val="00833CD0"/>
    <w:rsid w:val="00833EAC"/>
    <w:rsid w:val="0083498D"/>
    <w:rsid w:val="00834B04"/>
    <w:rsid w:val="00834B99"/>
    <w:rsid w:val="008351A1"/>
    <w:rsid w:val="008353DE"/>
    <w:rsid w:val="008357AE"/>
    <w:rsid w:val="00835B5E"/>
    <w:rsid w:val="008361CF"/>
    <w:rsid w:val="0083623D"/>
    <w:rsid w:val="0083670E"/>
    <w:rsid w:val="00836904"/>
    <w:rsid w:val="00836A39"/>
    <w:rsid w:val="0083725A"/>
    <w:rsid w:val="0083739A"/>
    <w:rsid w:val="00837CFD"/>
    <w:rsid w:val="00840667"/>
    <w:rsid w:val="008408D3"/>
    <w:rsid w:val="00840C9B"/>
    <w:rsid w:val="008429DF"/>
    <w:rsid w:val="00842D7D"/>
    <w:rsid w:val="0084317C"/>
    <w:rsid w:val="0084359C"/>
    <w:rsid w:val="00843A01"/>
    <w:rsid w:val="0084405A"/>
    <w:rsid w:val="00844391"/>
    <w:rsid w:val="00844AB5"/>
    <w:rsid w:val="00845DB0"/>
    <w:rsid w:val="00845DC2"/>
    <w:rsid w:val="00846601"/>
    <w:rsid w:val="0084671E"/>
    <w:rsid w:val="00846BFF"/>
    <w:rsid w:val="00847672"/>
    <w:rsid w:val="00850011"/>
    <w:rsid w:val="0085019B"/>
    <w:rsid w:val="0085029F"/>
    <w:rsid w:val="0085042F"/>
    <w:rsid w:val="008507C4"/>
    <w:rsid w:val="00850E7D"/>
    <w:rsid w:val="0085145C"/>
    <w:rsid w:val="008516BA"/>
    <w:rsid w:val="008524E1"/>
    <w:rsid w:val="00853158"/>
    <w:rsid w:val="00853890"/>
    <w:rsid w:val="008539D4"/>
    <w:rsid w:val="00853A22"/>
    <w:rsid w:val="00853B3B"/>
    <w:rsid w:val="00853BD4"/>
    <w:rsid w:val="00853E40"/>
    <w:rsid w:val="00854AE8"/>
    <w:rsid w:val="0085520D"/>
    <w:rsid w:val="008552CA"/>
    <w:rsid w:val="00855A99"/>
    <w:rsid w:val="00855B2E"/>
    <w:rsid w:val="00856035"/>
    <w:rsid w:val="008564A5"/>
    <w:rsid w:val="00856F9E"/>
    <w:rsid w:val="00857DC7"/>
    <w:rsid w:val="0086027E"/>
    <w:rsid w:val="008602AC"/>
    <w:rsid w:val="008602B9"/>
    <w:rsid w:val="00860CB7"/>
    <w:rsid w:val="00861A87"/>
    <w:rsid w:val="00861C19"/>
    <w:rsid w:val="00862C05"/>
    <w:rsid w:val="00863095"/>
    <w:rsid w:val="0086315F"/>
    <w:rsid w:val="0086359C"/>
    <w:rsid w:val="008635F7"/>
    <w:rsid w:val="00863A6D"/>
    <w:rsid w:val="0086415B"/>
    <w:rsid w:val="00865446"/>
    <w:rsid w:val="0086550C"/>
    <w:rsid w:val="00865707"/>
    <w:rsid w:val="00865AC1"/>
    <w:rsid w:val="00865B92"/>
    <w:rsid w:val="00865CAD"/>
    <w:rsid w:val="00865EBC"/>
    <w:rsid w:val="00865F65"/>
    <w:rsid w:val="00865FC2"/>
    <w:rsid w:val="00867000"/>
    <w:rsid w:val="008672DD"/>
    <w:rsid w:val="008676F4"/>
    <w:rsid w:val="0086796E"/>
    <w:rsid w:val="008679BD"/>
    <w:rsid w:val="00867AF1"/>
    <w:rsid w:val="00867B61"/>
    <w:rsid w:val="0087025C"/>
    <w:rsid w:val="00870E15"/>
    <w:rsid w:val="00870F21"/>
    <w:rsid w:val="00871050"/>
    <w:rsid w:val="008714DC"/>
    <w:rsid w:val="00871579"/>
    <w:rsid w:val="0087163C"/>
    <w:rsid w:val="00871961"/>
    <w:rsid w:val="00871CBB"/>
    <w:rsid w:val="0087220E"/>
    <w:rsid w:val="00872675"/>
    <w:rsid w:val="00872909"/>
    <w:rsid w:val="00872FE1"/>
    <w:rsid w:val="008730F8"/>
    <w:rsid w:val="00873A45"/>
    <w:rsid w:val="00873A60"/>
    <w:rsid w:val="00873FB4"/>
    <w:rsid w:val="00874994"/>
    <w:rsid w:val="00874C6C"/>
    <w:rsid w:val="00874E22"/>
    <w:rsid w:val="008752FB"/>
    <w:rsid w:val="00875AEC"/>
    <w:rsid w:val="00875EE7"/>
    <w:rsid w:val="00876356"/>
    <w:rsid w:val="0087691A"/>
    <w:rsid w:val="00876D75"/>
    <w:rsid w:val="00876F97"/>
    <w:rsid w:val="00877463"/>
    <w:rsid w:val="00877A44"/>
    <w:rsid w:val="008800D3"/>
    <w:rsid w:val="008806CE"/>
    <w:rsid w:val="008808EF"/>
    <w:rsid w:val="00880AC5"/>
    <w:rsid w:val="00880CFE"/>
    <w:rsid w:val="00881AA1"/>
    <w:rsid w:val="00882142"/>
    <w:rsid w:val="0088242D"/>
    <w:rsid w:val="00882C39"/>
    <w:rsid w:val="00883BAD"/>
    <w:rsid w:val="00883DF4"/>
    <w:rsid w:val="00883E7D"/>
    <w:rsid w:val="0088416A"/>
    <w:rsid w:val="00884C2D"/>
    <w:rsid w:val="00884DC7"/>
    <w:rsid w:val="0088533B"/>
    <w:rsid w:val="00885342"/>
    <w:rsid w:val="00885C3A"/>
    <w:rsid w:val="00886478"/>
    <w:rsid w:val="00886605"/>
    <w:rsid w:val="008870EF"/>
    <w:rsid w:val="00887430"/>
    <w:rsid w:val="008875D8"/>
    <w:rsid w:val="00887C01"/>
    <w:rsid w:val="00890511"/>
    <w:rsid w:val="00890728"/>
    <w:rsid w:val="00890814"/>
    <w:rsid w:val="00890BD3"/>
    <w:rsid w:val="00890C7D"/>
    <w:rsid w:val="008912ED"/>
    <w:rsid w:val="00893C5E"/>
    <w:rsid w:val="00893CBE"/>
    <w:rsid w:val="0089482A"/>
    <w:rsid w:val="00894C27"/>
    <w:rsid w:val="008955D1"/>
    <w:rsid w:val="00895D9A"/>
    <w:rsid w:val="00895E3C"/>
    <w:rsid w:val="00896574"/>
    <w:rsid w:val="0089663F"/>
    <w:rsid w:val="00896BF6"/>
    <w:rsid w:val="008975FD"/>
    <w:rsid w:val="008976F5"/>
    <w:rsid w:val="00897811"/>
    <w:rsid w:val="00897FE0"/>
    <w:rsid w:val="008A07A6"/>
    <w:rsid w:val="008A0AD4"/>
    <w:rsid w:val="008A0AFE"/>
    <w:rsid w:val="008A1619"/>
    <w:rsid w:val="008A1AC9"/>
    <w:rsid w:val="008A1DE2"/>
    <w:rsid w:val="008A22D7"/>
    <w:rsid w:val="008A2AB9"/>
    <w:rsid w:val="008A2C58"/>
    <w:rsid w:val="008A2F09"/>
    <w:rsid w:val="008A332C"/>
    <w:rsid w:val="008A3D49"/>
    <w:rsid w:val="008A43EE"/>
    <w:rsid w:val="008A547C"/>
    <w:rsid w:val="008A5D47"/>
    <w:rsid w:val="008A5F35"/>
    <w:rsid w:val="008A79B0"/>
    <w:rsid w:val="008B00A6"/>
    <w:rsid w:val="008B0148"/>
    <w:rsid w:val="008B0293"/>
    <w:rsid w:val="008B037C"/>
    <w:rsid w:val="008B03B1"/>
    <w:rsid w:val="008B073A"/>
    <w:rsid w:val="008B0D99"/>
    <w:rsid w:val="008B0F9D"/>
    <w:rsid w:val="008B1439"/>
    <w:rsid w:val="008B1D70"/>
    <w:rsid w:val="008B26E8"/>
    <w:rsid w:val="008B27CF"/>
    <w:rsid w:val="008B30BA"/>
    <w:rsid w:val="008B3512"/>
    <w:rsid w:val="008B4018"/>
    <w:rsid w:val="008B437A"/>
    <w:rsid w:val="008B4F72"/>
    <w:rsid w:val="008B510F"/>
    <w:rsid w:val="008B5456"/>
    <w:rsid w:val="008B57B6"/>
    <w:rsid w:val="008B6309"/>
    <w:rsid w:val="008B67EB"/>
    <w:rsid w:val="008B69F4"/>
    <w:rsid w:val="008B6D88"/>
    <w:rsid w:val="008B6F27"/>
    <w:rsid w:val="008B7480"/>
    <w:rsid w:val="008B7882"/>
    <w:rsid w:val="008C0058"/>
    <w:rsid w:val="008C0155"/>
    <w:rsid w:val="008C0281"/>
    <w:rsid w:val="008C08E9"/>
    <w:rsid w:val="008C0BE8"/>
    <w:rsid w:val="008C0ECA"/>
    <w:rsid w:val="008C1293"/>
    <w:rsid w:val="008C2241"/>
    <w:rsid w:val="008C38C0"/>
    <w:rsid w:val="008C3F2D"/>
    <w:rsid w:val="008C490E"/>
    <w:rsid w:val="008C4ED6"/>
    <w:rsid w:val="008C4FC5"/>
    <w:rsid w:val="008C5DAB"/>
    <w:rsid w:val="008C6429"/>
    <w:rsid w:val="008C6BC8"/>
    <w:rsid w:val="008C7865"/>
    <w:rsid w:val="008C7EA1"/>
    <w:rsid w:val="008D023B"/>
    <w:rsid w:val="008D0DA4"/>
    <w:rsid w:val="008D0EEA"/>
    <w:rsid w:val="008D1248"/>
    <w:rsid w:val="008D21C5"/>
    <w:rsid w:val="008D23D1"/>
    <w:rsid w:val="008D3483"/>
    <w:rsid w:val="008D35B5"/>
    <w:rsid w:val="008D38E8"/>
    <w:rsid w:val="008D49C6"/>
    <w:rsid w:val="008D4C85"/>
    <w:rsid w:val="008D4F0F"/>
    <w:rsid w:val="008D5110"/>
    <w:rsid w:val="008D5365"/>
    <w:rsid w:val="008D54A6"/>
    <w:rsid w:val="008D559E"/>
    <w:rsid w:val="008D5794"/>
    <w:rsid w:val="008D5A8A"/>
    <w:rsid w:val="008D5B35"/>
    <w:rsid w:val="008D63E0"/>
    <w:rsid w:val="008D7071"/>
    <w:rsid w:val="008D794A"/>
    <w:rsid w:val="008D7E22"/>
    <w:rsid w:val="008E08EB"/>
    <w:rsid w:val="008E0A3E"/>
    <w:rsid w:val="008E0A41"/>
    <w:rsid w:val="008E1669"/>
    <w:rsid w:val="008E1CFE"/>
    <w:rsid w:val="008E2169"/>
    <w:rsid w:val="008E4283"/>
    <w:rsid w:val="008E4D2D"/>
    <w:rsid w:val="008E4ED4"/>
    <w:rsid w:val="008E50D3"/>
    <w:rsid w:val="008E51DB"/>
    <w:rsid w:val="008E5EDD"/>
    <w:rsid w:val="008E681B"/>
    <w:rsid w:val="008E68CC"/>
    <w:rsid w:val="008E6D5F"/>
    <w:rsid w:val="008E73E7"/>
    <w:rsid w:val="008E75CE"/>
    <w:rsid w:val="008E77E9"/>
    <w:rsid w:val="008F0009"/>
    <w:rsid w:val="008F08D7"/>
    <w:rsid w:val="008F0BBF"/>
    <w:rsid w:val="008F0F76"/>
    <w:rsid w:val="008F2775"/>
    <w:rsid w:val="008F2BC4"/>
    <w:rsid w:val="008F2EBD"/>
    <w:rsid w:val="008F315E"/>
    <w:rsid w:val="008F4149"/>
    <w:rsid w:val="008F4379"/>
    <w:rsid w:val="008F45FA"/>
    <w:rsid w:val="008F4C01"/>
    <w:rsid w:val="008F525F"/>
    <w:rsid w:val="008F5CDB"/>
    <w:rsid w:val="008F5F22"/>
    <w:rsid w:val="008F679B"/>
    <w:rsid w:val="008F723B"/>
    <w:rsid w:val="008F7881"/>
    <w:rsid w:val="008F7A28"/>
    <w:rsid w:val="008F7AEC"/>
    <w:rsid w:val="008F7E01"/>
    <w:rsid w:val="008F7E1D"/>
    <w:rsid w:val="009000DF"/>
    <w:rsid w:val="00900408"/>
    <w:rsid w:val="00900981"/>
    <w:rsid w:val="00900C77"/>
    <w:rsid w:val="00900EE0"/>
    <w:rsid w:val="00901DB5"/>
    <w:rsid w:val="0090327D"/>
    <w:rsid w:val="00904CE5"/>
    <w:rsid w:val="00905E5E"/>
    <w:rsid w:val="00906349"/>
    <w:rsid w:val="0090635B"/>
    <w:rsid w:val="00906AA5"/>
    <w:rsid w:val="00906CF0"/>
    <w:rsid w:val="00907879"/>
    <w:rsid w:val="00907CF5"/>
    <w:rsid w:val="00907F07"/>
    <w:rsid w:val="00907F6D"/>
    <w:rsid w:val="00910A53"/>
    <w:rsid w:val="00910B51"/>
    <w:rsid w:val="00910C7A"/>
    <w:rsid w:val="009118F5"/>
    <w:rsid w:val="00911C18"/>
    <w:rsid w:val="00912C31"/>
    <w:rsid w:val="00913006"/>
    <w:rsid w:val="00913463"/>
    <w:rsid w:val="00913535"/>
    <w:rsid w:val="00916054"/>
    <w:rsid w:val="00916301"/>
    <w:rsid w:val="009164A4"/>
    <w:rsid w:val="009166C5"/>
    <w:rsid w:val="00916E52"/>
    <w:rsid w:val="00917867"/>
    <w:rsid w:val="009204F8"/>
    <w:rsid w:val="00920AF4"/>
    <w:rsid w:val="00920F71"/>
    <w:rsid w:val="009213CA"/>
    <w:rsid w:val="00921442"/>
    <w:rsid w:val="009219BC"/>
    <w:rsid w:val="00921E1A"/>
    <w:rsid w:val="00922236"/>
    <w:rsid w:val="0092236A"/>
    <w:rsid w:val="0092248E"/>
    <w:rsid w:val="009224AE"/>
    <w:rsid w:val="00922EF5"/>
    <w:rsid w:val="00923667"/>
    <w:rsid w:val="009239C9"/>
    <w:rsid w:val="00923A00"/>
    <w:rsid w:val="00923B80"/>
    <w:rsid w:val="00923C0A"/>
    <w:rsid w:val="00923FB4"/>
    <w:rsid w:val="00924B5C"/>
    <w:rsid w:val="00924BE7"/>
    <w:rsid w:val="00924E8D"/>
    <w:rsid w:val="0092516F"/>
    <w:rsid w:val="00925318"/>
    <w:rsid w:val="009268E8"/>
    <w:rsid w:val="00926A1E"/>
    <w:rsid w:val="00926C13"/>
    <w:rsid w:val="00927C6A"/>
    <w:rsid w:val="00930860"/>
    <w:rsid w:val="00930BF1"/>
    <w:rsid w:val="00930EA4"/>
    <w:rsid w:val="0093149A"/>
    <w:rsid w:val="009314D0"/>
    <w:rsid w:val="0093153C"/>
    <w:rsid w:val="00932376"/>
    <w:rsid w:val="00932ED6"/>
    <w:rsid w:val="00932F91"/>
    <w:rsid w:val="00932F92"/>
    <w:rsid w:val="009339E4"/>
    <w:rsid w:val="00933DC3"/>
    <w:rsid w:val="00934ED0"/>
    <w:rsid w:val="009353D7"/>
    <w:rsid w:val="00935749"/>
    <w:rsid w:val="009359C5"/>
    <w:rsid w:val="00935D7F"/>
    <w:rsid w:val="00937190"/>
    <w:rsid w:val="00937803"/>
    <w:rsid w:val="00937D4B"/>
    <w:rsid w:val="009409FF"/>
    <w:rsid w:val="00940A2A"/>
    <w:rsid w:val="00940F3E"/>
    <w:rsid w:val="00941130"/>
    <w:rsid w:val="00941182"/>
    <w:rsid w:val="009417B5"/>
    <w:rsid w:val="00941EDA"/>
    <w:rsid w:val="009431DD"/>
    <w:rsid w:val="0094463F"/>
    <w:rsid w:val="00945169"/>
    <w:rsid w:val="00945378"/>
    <w:rsid w:val="00945917"/>
    <w:rsid w:val="00945A0F"/>
    <w:rsid w:val="00945A6C"/>
    <w:rsid w:val="009460E4"/>
    <w:rsid w:val="00947880"/>
    <w:rsid w:val="00950077"/>
    <w:rsid w:val="00950102"/>
    <w:rsid w:val="00950587"/>
    <w:rsid w:val="00950A20"/>
    <w:rsid w:val="009520B3"/>
    <w:rsid w:val="0095210B"/>
    <w:rsid w:val="009530D4"/>
    <w:rsid w:val="009538A9"/>
    <w:rsid w:val="00953E01"/>
    <w:rsid w:val="00953FB9"/>
    <w:rsid w:val="0095405B"/>
    <w:rsid w:val="0095490B"/>
    <w:rsid w:val="00954A66"/>
    <w:rsid w:val="00954C34"/>
    <w:rsid w:val="009556DC"/>
    <w:rsid w:val="00955AE4"/>
    <w:rsid w:val="009564F0"/>
    <w:rsid w:val="00956714"/>
    <w:rsid w:val="009569AA"/>
    <w:rsid w:val="00956EE3"/>
    <w:rsid w:val="00957702"/>
    <w:rsid w:val="0095796E"/>
    <w:rsid w:val="00957BE6"/>
    <w:rsid w:val="00957EF8"/>
    <w:rsid w:val="009600FD"/>
    <w:rsid w:val="00960D11"/>
    <w:rsid w:val="00960D4F"/>
    <w:rsid w:val="00961CDC"/>
    <w:rsid w:val="009627C1"/>
    <w:rsid w:val="009629D5"/>
    <w:rsid w:val="00963167"/>
    <w:rsid w:val="00963860"/>
    <w:rsid w:val="00963BDB"/>
    <w:rsid w:val="009646D7"/>
    <w:rsid w:val="00964768"/>
    <w:rsid w:val="00964777"/>
    <w:rsid w:val="00964CA9"/>
    <w:rsid w:val="00964F18"/>
    <w:rsid w:val="009653DA"/>
    <w:rsid w:val="009656A9"/>
    <w:rsid w:val="00965B07"/>
    <w:rsid w:val="00965E17"/>
    <w:rsid w:val="009661AA"/>
    <w:rsid w:val="009664C5"/>
    <w:rsid w:val="009669D0"/>
    <w:rsid w:val="009670E3"/>
    <w:rsid w:val="009673AD"/>
    <w:rsid w:val="009676D1"/>
    <w:rsid w:val="00967943"/>
    <w:rsid w:val="009708A0"/>
    <w:rsid w:val="00971372"/>
    <w:rsid w:val="00971D70"/>
    <w:rsid w:val="00971F18"/>
    <w:rsid w:val="009727C3"/>
    <w:rsid w:val="00972BD5"/>
    <w:rsid w:val="009734F2"/>
    <w:rsid w:val="00973706"/>
    <w:rsid w:val="00973C95"/>
    <w:rsid w:val="00974010"/>
    <w:rsid w:val="00975459"/>
    <w:rsid w:val="009758C3"/>
    <w:rsid w:val="00976AAC"/>
    <w:rsid w:val="00977C28"/>
    <w:rsid w:val="00977D44"/>
    <w:rsid w:val="00977EC9"/>
    <w:rsid w:val="0098003A"/>
    <w:rsid w:val="0098019C"/>
    <w:rsid w:val="00980657"/>
    <w:rsid w:val="00980A01"/>
    <w:rsid w:val="00981086"/>
    <w:rsid w:val="0098110B"/>
    <w:rsid w:val="009813D0"/>
    <w:rsid w:val="009814CE"/>
    <w:rsid w:val="009816A1"/>
    <w:rsid w:val="00981741"/>
    <w:rsid w:val="009819BB"/>
    <w:rsid w:val="00981A47"/>
    <w:rsid w:val="009825EB"/>
    <w:rsid w:val="0098260E"/>
    <w:rsid w:val="0098274A"/>
    <w:rsid w:val="00982E83"/>
    <w:rsid w:val="009832EA"/>
    <w:rsid w:val="0098383F"/>
    <w:rsid w:val="00983B11"/>
    <w:rsid w:val="00984732"/>
    <w:rsid w:val="00984735"/>
    <w:rsid w:val="00985989"/>
    <w:rsid w:val="00987074"/>
    <w:rsid w:val="00987507"/>
    <w:rsid w:val="009876FE"/>
    <w:rsid w:val="0098785C"/>
    <w:rsid w:val="009878B5"/>
    <w:rsid w:val="00987BF4"/>
    <w:rsid w:val="00990698"/>
    <w:rsid w:val="009907D7"/>
    <w:rsid w:val="00990B76"/>
    <w:rsid w:val="00991068"/>
    <w:rsid w:val="009915B6"/>
    <w:rsid w:val="009921E5"/>
    <w:rsid w:val="009921F7"/>
    <w:rsid w:val="00992241"/>
    <w:rsid w:val="00992625"/>
    <w:rsid w:val="00992F45"/>
    <w:rsid w:val="009936F4"/>
    <w:rsid w:val="00993806"/>
    <w:rsid w:val="00993A04"/>
    <w:rsid w:val="00993DF2"/>
    <w:rsid w:val="009955CA"/>
    <w:rsid w:val="00995BAF"/>
    <w:rsid w:val="0099613A"/>
    <w:rsid w:val="009962C0"/>
    <w:rsid w:val="009964CD"/>
    <w:rsid w:val="00996A96"/>
    <w:rsid w:val="00996B43"/>
    <w:rsid w:val="0099739C"/>
    <w:rsid w:val="0099761B"/>
    <w:rsid w:val="009A001B"/>
    <w:rsid w:val="009A00D6"/>
    <w:rsid w:val="009A014B"/>
    <w:rsid w:val="009A08E8"/>
    <w:rsid w:val="009A1AEE"/>
    <w:rsid w:val="009A1D08"/>
    <w:rsid w:val="009A201F"/>
    <w:rsid w:val="009A215F"/>
    <w:rsid w:val="009A21A9"/>
    <w:rsid w:val="009A289B"/>
    <w:rsid w:val="009A299D"/>
    <w:rsid w:val="009A2DC8"/>
    <w:rsid w:val="009A32B4"/>
    <w:rsid w:val="009A3FB4"/>
    <w:rsid w:val="009A4348"/>
    <w:rsid w:val="009A44DB"/>
    <w:rsid w:val="009A497F"/>
    <w:rsid w:val="009A4B07"/>
    <w:rsid w:val="009A4F4A"/>
    <w:rsid w:val="009A5489"/>
    <w:rsid w:val="009A54F9"/>
    <w:rsid w:val="009A5C73"/>
    <w:rsid w:val="009A6091"/>
    <w:rsid w:val="009A657B"/>
    <w:rsid w:val="009A6BA3"/>
    <w:rsid w:val="009A707A"/>
    <w:rsid w:val="009A789F"/>
    <w:rsid w:val="009B0B98"/>
    <w:rsid w:val="009B1514"/>
    <w:rsid w:val="009B1A89"/>
    <w:rsid w:val="009B1B6E"/>
    <w:rsid w:val="009B1DB8"/>
    <w:rsid w:val="009B235F"/>
    <w:rsid w:val="009B2D22"/>
    <w:rsid w:val="009B349B"/>
    <w:rsid w:val="009B34B3"/>
    <w:rsid w:val="009B34B4"/>
    <w:rsid w:val="009B34E5"/>
    <w:rsid w:val="009B3ABC"/>
    <w:rsid w:val="009B3E0E"/>
    <w:rsid w:val="009B415D"/>
    <w:rsid w:val="009B450A"/>
    <w:rsid w:val="009B4648"/>
    <w:rsid w:val="009B46D2"/>
    <w:rsid w:val="009B498C"/>
    <w:rsid w:val="009B633D"/>
    <w:rsid w:val="009B6EE9"/>
    <w:rsid w:val="009B70A7"/>
    <w:rsid w:val="009B71F7"/>
    <w:rsid w:val="009B73A4"/>
    <w:rsid w:val="009B7439"/>
    <w:rsid w:val="009B7E1F"/>
    <w:rsid w:val="009C0675"/>
    <w:rsid w:val="009C08A9"/>
    <w:rsid w:val="009C142A"/>
    <w:rsid w:val="009C1579"/>
    <w:rsid w:val="009C1B1F"/>
    <w:rsid w:val="009C1D99"/>
    <w:rsid w:val="009C1DC1"/>
    <w:rsid w:val="009C2A69"/>
    <w:rsid w:val="009C3107"/>
    <w:rsid w:val="009C3CD3"/>
    <w:rsid w:val="009C3DDB"/>
    <w:rsid w:val="009C3F3E"/>
    <w:rsid w:val="009C50BE"/>
    <w:rsid w:val="009C5372"/>
    <w:rsid w:val="009C537E"/>
    <w:rsid w:val="009C569C"/>
    <w:rsid w:val="009C6568"/>
    <w:rsid w:val="009C67DE"/>
    <w:rsid w:val="009C6C05"/>
    <w:rsid w:val="009C725E"/>
    <w:rsid w:val="009C72CE"/>
    <w:rsid w:val="009C75A7"/>
    <w:rsid w:val="009C78EC"/>
    <w:rsid w:val="009C7DD2"/>
    <w:rsid w:val="009C7E5E"/>
    <w:rsid w:val="009D0467"/>
    <w:rsid w:val="009D05F8"/>
    <w:rsid w:val="009D0919"/>
    <w:rsid w:val="009D0CB6"/>
    <w:rsid w:val="009D104B"/>
    <w:rsid w:val="009D10D5"/>
    <w:rsid w:val="009D10EE"/>
    <w:rsid w:val="009D149D"/>
    <w:rsid w:val="009D1BC1"/>
    <w:rsid w:val="009D2197"/>
    <w:rsid w:val="009D259B"/>
    <w:rsid w:val="009D2943"/>
    <w:rsid w:val="009D2D28"/>
    <w:rsid w:val="009D2F86"/>
    <w:rsid w:val="009D3034"/>
    <w:rsid w:val="009D32B3"/>
    <w:rsid w:val="009D363D"/>
    <w:rsid w:val="009D3993"/>
    <w:rsid w:val="009D3D8E"/>
    <w:rsid w:val="009D4FE7"/>
    <w:rsid w:val="009D54C2"/>
    <w:rsid w:val="009D54FE"/>
    <w:rsid w:val="009D5C5C"/>
    <w:rsid w:val="009D5C9A"/>
    <w:rsid w:val="009D5F3F"/>
    <w:rsid w:val="009D6DB3"/>
    <w:rsid w:val="009D7102"/>
    <w:rsid w:val="009D76D8"/>
    <w:rsid w:val="009D787B"/>
    <w:rsid w:val="009D7AF3"/>
    <w:rsid w:val="009D7D9C"/>
    <w:rsid w:val="009E0494"/>
    <w:rsid w:val="009E081C"/>
    <w:rsid w:val="009E1216"/>
    <w:rsid w:val="009E1707"/>
    <w:rsid w:val="009E18E0"/>
    <w:rsid w:val="009E1EF1"/>
    <w:rsid w:val="009E2439"/>
    <w:rsid w:val="009E2473"/>
    <w:rsid w:val="009E2CFB"/>
    <w:rsid w:val="009E31DD"/>
    <w:rsid w:val="009E340B"/>
    <w:rsid w:val="009E3879"/>
    <w:rsid w:val="009E49AC"/>
    <w:rsid w:val="009E4C35"/>
    <w:rsid w:val="009E53EA"/>
    <w:rsid w:val="009E5A06"/>
    <w:rsid w:val="009E62E2"/>
    <w:rsid w:val="009E62EA"/>
    <w:rsid w:val="009E6D3E"/>
    <w:rsid w:val="009F0194"/>
    <w:rsid w:val="009F096A"/>
    <w:rsid w:val="009F0A37"/>
    <w:rsid w:val="009F0CF9"/>
    <w:rsid w:val="009F0E97"/>
    <w:rsid w:val="009F1172"/>
    <w:rsid w:val="009F182B"/>
    <w:rsid w:val="009F1F3A"/>
    <w:rsid w:val="009F22EE"/>
    <w:rsid w:val="009F26C9"/>
    <w:rsid w:val="009F27DE"/>
    <w:rsid w:val="009F38A9"/>
    <w:rsid w:val="009F46B2"/>
    <w:rsid w:val="009F4954"/>
    <w:rsid w:val="009F4B87"/>
    <w:rsid w:val="009F5A4D"/>
    <w:rsid w:val="009F5CA5"/>
    <w:rsid w:val="009F625D"/>
    <w:rsid w:val="009F6345"/>
    <w:rsid w:val="009F6497"/>
    <w:rsid w:val="009F6E1D"/>
    <w:rsid w:val="009F7173"/>
    <w:rsid w:val="009F74D2"/>
    <w:rsid w:val="009F79DD"/>
    <w:rsid w:val="00A001E0"/>
    <w:rsid w:val="00A010F0"/>
    <w:rsid w:val="00A014BC"/>
    <w:rsid w:val="00A01701"/>
    <w:rsid w:val="00A0170A"/>
    <w:rsid w:val="00A01F3E"/>
    <w:rsid w:val="00A0215D"/>
    <w:rsid w:val="00A02A87"/>
    <w:rsid w:val="00A02B6B"/>
    <w:rsid w:val="00A03C1F"/>
    <w:rsid w:val="00A03F3B"/>
    <w:rsid w:val="00A04EAE"/>
    <w:rsid w:val="00A0556B"/>
    <w:rsid w:val="00A0578F"/>
    <w:rsid w:val="00A0596A"/>
    <w:rsid w:val="00A06B4B"/>
    <w:rsid w:val="00A072AA"/>
    <w:rsid w:val="00A07502"/>
    <w:rsid w:val="00A10224"/>
    <w:rsid w:val="00A10302"/>
    <w:rsid w:val="00A1033D"/>
    <w:rsid w:val="00A105CB"/>
    <w:rsid w:val="00A11254"/>
    <w:rsid w:val="00A12886"/>
    <w:rsid w:val="00A12F73"/>
    <w:rsid w:val="00A132C2"/>
    <w:rsid w:val="00A13FDE"/>
    <w:rsid w:val="00A14652"/>
    <w:rsid w:val="00A1469C"/>
    <w:rsid w:val="00A1483E"/>
    <w:rsid w:val="00A14872"/>
    <w:rsid w:val="00A14913"/>
    <w:rsid w:val="00A14BF9"/>
    <w:rsid w:val="00A14C90"/>
    <w:rsid w:val="00A14E43"/>
    <w:rsid w:val="00A15BEB"/>
    <w:rsid w:val="00A15CA2"/>
    <w:rsid w:val="00A16A45"/>
    <w:rsid w:val="00A16BCB"/>
    <w:rsid w:val="00A1727A"/>
    <w:rsid w:val="00A175DB"/>
    <w:rsid w:val="00A1790F"/>
    <w:rsid w:val="00A20A56"/>
    <w:rsid w:val="00A22378"/>
    <w:rsid w:val="00A2363B"/>
    <w:rsid w:val="00A23AD2"/>
    <w:rsid w:val="00A241F3"/>
    <w:rsid w:val="00A245F2"/>
    <w:rsid w:val="00A24DA4"/>
    <w:rsid w:val="00A25776"/>
    <w:rsid w:val="00A263CA"/>
    <w:rsid w:val="00A2678F"/>
    <w:rsid w:val="00A2680A"/>
    <w:rsid w:val="00A27903"/>
    <w:rsid w:val="00A30251"/>
    <w:rsid w:val="00A30377"/>
    <w:rsid w:val="00A30582"/>
    <w:rsid w:val="00A30ACA"/>
    <w:rsid w:val="00A30B63"/>
    <w:rsid w:val="00A30C63"/>
    <w:rsid w:val="00A315D8"/>
    <w:rsid w:val="00A317D6"/>
    <w:rsid w:val="00A31A8D"/>
    <w:rsid w:val="00A3250E"/>
    <w:rsid w:val="00A3261B"/>
    <w:rsid w:val="00A3271C"/>
    <w:rsid w:val="00A32FAF"/>
    <w:rsid w:val="00A33229"/>
    <w:rsid w:val="00A3348D"/>
    <w:rsid w:val="00A33572"/>
    <w:rsid w:val="00A33AB5"/>
    <w:rsid w:val="00A33FF2"/>
    <w:rsid w:val="00A34F6F"/>
    <w:rsid w:val="00A353D7"/>
    <w:rsid w:val="00A35462"/>
    <w:rsid w:val="00A35501"/>
    <w:rsid w:val="00A35A43"/>
    <w:rsid w:val="00A36264"/>
    <w:rsid w:val="00A3652E"/>
    <w:rsid w:val="00A36926"/>
    <w:rsid w:val="00A36A2C"/>
    <w:rsid w:val="00A36EE7"/>
    <w:rsid w:val="00A37B26"/>
    <w:rsid w:val="00A37EB4"/>
    <w:rsid w:val="00A4061F"/>
    <w:rsid w:val="00A407E0"/>
    <w:rsid w:val="00A40F32"/>
    <w:rsid w:val="00A40F3B"/>
    <w:rsid w:val="00A41197"/>
    <w:rsid w:val="00A41326"/>
    <w:rsid w:val="00A413F1"/>
    <w:rsid w:val="00A415AA"/>
    <w:rsid w:val="00A41A68"/>
    <w:rsid w:val="00A41C73"/>
    <w:rsid w:val="00A42849"/>
    <w:rsid w:val="00A42E74"/>
    <w:rsid w:val="00A435F1"/>
    <w:rsid w:val="00A4366B"/>
    <w:rsid w:val="00A43673"/>
    <w:rsid w:val="00A43716"/>
    <w:rsid w:val="00A43EBC"/>
    <w:rsid w:val="00A44292"/>
    <w:rsid w:val="00A447CF"/>
    <w:rsid w:val="00A450F0"/>
    <w:rsid w:val="00A4523B"/>
    <w:rsid w:val="00A457A2"/>
    <w:rsid w:val="00A458D2"/>
    <w:rsid w:val="00A459C1"/>
    <w:rsid w:val="00A459C6"/>
    <w:rsid w:val="00A46161"/>
    <w:rsid w:val="00A46283"/>
    <w:rsid w:val="00A462EA"/>
    <w:rsid w:val="00A4685D"/>
    <w:rsid w:val="00A46A14"/>
    <w:rsid w:val="00A46E1C"/>
    <w:rsid w:val="00A46EFA"/>
    <w:rsid w:val="00A47850"/>
    <w:rsid w:val="00A5072C"/>
    <w:rsid w:val="00A50A62"/>
    <w:rsid w:val="00A50FB9"/>
    <w:rsid w:val="00A51452"/>
    <w:rsid w:val="00A51AB4"/>
    <w:rsid w:val="00A521AD"/>
    <w:rsid w:val="00A5348A"/>
    <w:rsid w:val="00A53B37"/>
    <w:rsid w:val="00A53E55"/>
    <w:rsid w:val="00A53F56"/>
    <w:rsid w:val="00A54006"/>
    <w:rsid w:val="00A5422B"/>
    <w:rsid w:val="00A543B9"/>
    <w:rsid w:val="00A544A1"/>
    <w:rsid w:val="00A5458C"/>
    <w:rsid w:val="00A54C55"/>
    <w:rsid w:val="00A54E04"/>
    <w:rsid w:val="00A54FA7"/>
    <w:rsid w:val="00A55286"/>
    <w:rsid w:val="00A554C7"/>
    <w:rsid w:val="00A5598D"/>
    <w:rsid w:val="00A55CBA"/>
    <w:rsid w:val="00A55F0B"/>
    <w:rsid w:val="00A564F1"/>
    <w:rsid w:val="00A56914"/>
    <w:rsid w:val="00A56A0F"/>
    <w:rsid w:val="00A56E75"/>
    <w:rsid w:val="00A573FE"/>
    <w:rsid w:val="00A57428"/>
    <w:rsid w:val="00A6062B"/>
    <w:rsid w:val="00A60689"/>
    <w:rsid w:val="00A608F3"/>
    <w:rsid w:val="00A6108C"/>
    <w:rsid w:val="00A61286"/>
    <w:rsid w:val="00A624C9"/>
    <w:rsid w:val="00A62607"/>
    <w:rsid w:val="00A6306B"/>
    <w:rsid w:val="00A63121"/>
    <w:rsid w:val="00A632BC"/>
    <w:rsid w:val="00A6398C"/>
    <w:rsid w:val="00A6432C"/>
    <w:rsid w:val="00A64DD4"/>
    <w:rsid w:val="00A64EFE"/>
    <w:rsid w:val="00A65151"/>
    <w:rsid w:val="00A654D5"/>
    <w:rsid w:val="00A6561F"/>
    <w:rsid w:val="00A65AA0"/>
    <w:rsid w:val="00A65D0D"/>
    <w:rsid w:val="00A661BD"/>
    <w:rsid w:val="00A6632A"/>
    <w:rsid w:val="00A66488"/>
    <w:rsid w:val="00A6672D"/>
    <w:rsid w:val="00A66858"/>
    <w:rsid w:val="00A675AB"/>
    <w:rsid w:val="00A700AD"/>
    <w:rsid w:val="00A702A0"/>
    <w:rsid w:val="00A7055A"/>
    <w:rsid w:val="00A706E2"/>
    <w:rsid w:val="00A70B1C"/>
    <w:rsid w:val="00A70F42"/>
    <w:rsid w:val="00A70F77"/>
    <w:rsid w:val="00A7133C"/>
    <w:rsid w:val="00A71357"/>
    <w:rsid w:val="00A71913"/>
    <w:rsid w:val="00A723CD"/>
    <w:rsid w:val="00A72689"/>
    <w:rsid w:val="00A72A2F"/>
    <w:rsid w:val="00A72DEE"/>
    <w:rsid w:val="00A72E78"/>
    <w:rsid w:val="00A72FB7"/>
    <w:rsid w:val="00A72FEF"/>
    <w:rsid w:val="00A737C0"/>
    <w:rsid w:val="00A73AE7"/>
    <w:rsid w:val="00A73BF4"/>
    <w:rsid w:val="00A73D3D"/>
    <w:rsid w:val="00A747FB"/>
    <w:rsid w:val="00A7502C"/>
    <w:rsid w:val="00A75161"/>
    <w:rsid w:val="00A7520C"/>
    <w:rsid w:val="00A75640"/>
    <w:rsid w:val="00A75889"/>
    <w:rsid w:val="00A75B3C"/>
    <w:rsid w:val="00A77EAF"/>
    <w:rsid w:val="00A77FA2"/>
    <w:rsid w:val="00A80056"/>
    <w:rsid w:val="00A8016B"/>
    <w:rsid w:val="00A80515"/>
    <w:rsid w:val="00A80EC8"/>
    <w:rsid w:val="00A81776"/>
    <w:rsid w:val="00A8268D"/>
    <w:rsid w:val="00A8298B"/>
    <w:rsid w:val="00A829A5"/>
    <w:rsid w:val="00A82E30"/>
    <w:rsid w:val="00A838D6"/>
    <w:rsid w:val="00A83ADB"/>
    <w:rsid w:val="00A84327"/>
    <w:rsid w:val="00A84346"/>
    <w:rsid w:val="00A84C46"/>
    <w:rsid w:val="00A851D1"/>
    <w:rsid w:val="00A8529B"/>
    <w:rsid w:val="00A85401"/>
    <w:rsid w:val="00A85618"/>
    <w:rsid w:val="00A85A77"/>
    <w:rsid w:val="00A85B94"/>
    <w:rsid w:val="00A86287"/>
    <w:rsid w:val="00A86316"/>
    <w:rsid w:val="00A863AB"/>
    <w:rsid w:val="00A86480"/>
    <w:rsid w:val="00A86683"/>
    <w:rsid w:val="00A86A90"/>
    <w:rsid w:val="00A87DEE"/>
    <w:rsid w:val="00A87E38"/>
    <w:rsid w:val="00A90019"/>
    <w:rsid w:val="00A90673"/>
    <w:rsid w:val="00A91021"/>
    <w:rsid w:val="00A91372"/>
    <w:rsid w:val="00A914A6"/>
    <w:rsid w:val="00A91868"/>
    <w:rsid w:val="00A91A40"/>
    <w:rsid w:val="00A926E5"/>
    <w:rsid w:val="00A9398A"/>
    <w:rsid w:val="00A93B46"/>
    <w:rsid w:val="00A93C28"/>
    <w:rsid w:val="00A942AD"/>
    <w:rsid w:val="00A9468A"/>
    <w:rsid w:val="00A94F99"/>
    <w:rsid w:val="00A9508E"/>
    <w:rsid w:val="00A9606E"/>
    <w:rsid w:val="00A96855"/>
    <w:rsid w:val="00A969F3"/>
    <w:rsid w:val="00A96EF6"/>
    <w:rsid w:val="00A97528"/>
    <w:rsid w:val="00A97860"/>
    <w:rsid w:val="00A97C4F"/>
    <w:rsid w:val="00AA0074"/>
    <w:rsid w:val="00AA02BC"/>
    <w:rsid w:val="00AA051D"/>
    <w:rsid w:val="00AA0643"/>
    <w:rsid w:val="00AA07C1"/>
    <w:rsid w:val="00AA0848"/>
    <w:rsid w:val="00AA08BA"/>
    <w:rsid w:val="00AA1018"/>
    <w:rsid w:val="00AA1552"/>
    <w:rsid w:val="00AA15D6"/>
    <w:rsid w:val="00AA1640"/>
    <w:rsid w:val="00AA18BD"/>
    <w:rsid w:val="00AA2DBB"/>
    <w:rsid w:val="00AA3290"/>
    <w:rsid w:val="00AA4557"/>
    <w:rsid w:val="00AA4887"/>
    <w:rsid w:val="00AA489F"/>
    <w:rsid w:val="00AA4B80"/>
    <w:rsid w:val="00AA4C92"/>
    <w:rsid w:val="00AA4EE4"/>
    <w:rsid w:val="00AA5173"/>
    <w:rsid w:val="00AA5675"/>
    <w:rsid w:val="00AA582C"/>
    <w:rsid w:val="00AA5A70"/>
    <w:rsid w:val="00AA5C45"/>
    <w:rsid w:val="00AA6168"/>
    <w:rsid w:val="00AA62F9"/>
    <w:rsid w:val="00AA649F"/>
    <w:rsid w:val="00AA6FC4"/>
    <w:rsid w:val="00AA7175"/>
    <w:rsid w:val="00AA7289"/>
    <w:rsid w:val="00AB014C"/>
    <w:rsid w:val="00AB024E"/>
    <w:rsid w:val="00AB0F82"/>
    <w:rsid w:val="00AB10F4"/>
    <w:rsid w:val="00AB140C"/>
    <w:rsid w:val="00AB1432"/>
    <w:rsid w:val="00AB1E06"/>
    <w:rsid w:val="00AB31BD"/>
    <w:rsid w:val="00AB32EC"/>
    <w:rsid w:val="00AB34E9"/>
    <w:rsid w:val="00AB3D5B"/>
    <w:rsid w:val="00AB45B2"/>
    <w:rsid w:val="00AB4B40"/>
    <w:rsid w:val="00AB4D87"/>
    <w:rsid w:val="00AB4D90"/>
    <w:rsid w:val="00AB4E8D"/>
    <w:rsid w:val="00AB54A8"/>
    <w:rsid w:val="00AB5C97"/>
    <w:rsid w:val="00AB5E1E"/>
    <w:rsid w:val="00AB6718"/>
    <w:rsid w:val="00AB6BA9"/>
    <w:rsid w:val="00AB6CFA"/>
    <w:rsid w:val="00AB6D93"/>
    <w:rsid w:val="00AB74F2"/>
    <w:rsid w:val="00AB75B5"/>
    <w:rsid w:val="00AB7D0F"/>
    <w:rsid w:val="00AC1409"/>
    <w:rsid w:val="00AC1637"/>
    <w:rsid w:val="00AC17BC"/>
    <w:rsid w:val="00AC1DAD"/>
    <w:rsid w:val="00AC25EE"/>
    <w:rsid w:val="00AC288D"/>
    <w:rsid w:val="00AC2F7F"/>
    <w:rsid w:val="00AC324A"/>
    <w:rsid w:val="00AC34FF"/>
    <w:rsid w:val="00AC376A"/>
    <w:rsid w:val="00AC4743"/>
    <w:rsid w:val="00AC57C9"/>
    <w:rsid w:val="00AC57D2"/>
    <w:rsid w:val="00AC59C0"/>
    <w:rsid w:val="00AC6131"/>
    <w:rsid w:val="00AC61CF"/>
    <w:rsid w:val="00AC6E07"/>
    <w:rsid w:val="00AC7A83"/>
    <w:rsid w:val="00AC7E57"/>
    <w:rsid w:val="00AC7E89"/>
    <w:rsid w:val="00AC7EBB"/>
    <w:rsid w:val="00AD020D"/>
    <w:rsid w:val="00AD0DC5"/>
    <w:rsid w:val="00AD0EAA"/>
    <w:rsid w:val="00AD0F41"/>
    <w:rsid w:val="00AD16E5"/>
    <w:rsid w:val="00AD1E6C"/>
    <w:rsid w:val="00AD22B0"/>
    <w:rsid w:val="00AD2504"/>
    <w:rsid w:val="00AD344D"/>
    <w:rsid w:val="00AD3F18"/>
    <w:rsid w:val="00AD4079"/>
    <w:rsid w:val="00AD4BE5"/>
    <w:rsid w:val="00AD4CB3"/>
    <w:rsid w:val="00AD5366"/>
    <w:rsid w:val="00AD5371"/>
    <w:rsid w:val="00AD59A0"/>
    <w:rsid w:val="00AD5A84"/>
    <w:rsid w:val="00AD5FD6"/>
    <w:rsid w:val="00AD6D82"/>
    <w:rsid w:val="00AD72E2"/>
    <w:rsid w:val="00AD744F"/>
    <w:rsid w:val="00AD7B2A"/>
    <w:rsid w:val="00AE07BE"/>
    <w:rsid w:val="00AE0870"/>
    <w:rsid w:val="00AE18C1"/>
    <w:rsid w:val="00AE1912"/>
    <w:rsid w:val="00AE1BC3"/>
    <w:rsid w:val="00AE1F2F"/>
    <w:rsid w:val="00AE2430"/>
    <w:rsid w:val="00AE2EAE"/>
    <w:rsid w:val="00AE3FC4"/>
    <w:rsid w:val="00AE483D"/>
    <w:rsid w:val="00AE49A5"/>
    <w:rsid w:val="00AE548F"/>
    <w:rsid w:val="00AE5B94"/>
    <w:rsid w:val="00AE6318"/>
    <w:rsid w:val="00AE6788"/>
    <w:rsid w:val="00AE72D1"/>
    <w:rsid w:val="00AE741C"/>
    <w:rsid w:val="00AF02B4"/>
    <w:rsid w:val="00AF0FD2"/>
    <w:rsid w:val="00AF1B10"/>
    <w:rsid w:val="00AF1DCF"/>
    <w:rsid w:val="00AF23DC"/>
    <w:rsid w:val="00AF35B0"/>
    <w:rsid w:val="00AF3C52"/>
    <w:rsid w:val="00AF44E4"/>
    <w:rsid w:val="00AF44F4"/>
    <w:rsid w:val="00AF4A12"/>
    <w:rsid w:val="00AF4BB2"/>
    <w:rsid w:val="00AF4CE5"/>
    <w:rsid w:val="00AF5023"/>
    <w:rsid w:val="00AF582A"/>
    <w:rsid w:val="00AF609D"/>
    <w:rsid w:val="00AF7B81"/>
    <w:rsid w:val="00AF7EA0"/>
    <w:rsid w:val="00B003D7"/>
    <w:rsid w:val="00B007A7"/>
    <w:rsid w:val="00B01192"/>
    <w:rsid w:val="00B01517"/>
    <w:rsid w:val="00B01B77"/>
    <w:rsid w:val="00B02922"/>
    <w:rsid w:val="00B02C6B"/>
    <w:rsid w:val="00B0377F"/>
    <w:rsid w:val="00B038AE"/>
    <w:rsid w:val="00B03C03"/>
    <w:rsid w:val="00B03FC0"/>
    <w:rsid w:val="00B04076"/>
    <w:rsid w:val="00B0434F"/>
    <w:rsid w:val="00B04487"/>
    <w:rsid w:val="00B048C3"/>
    <w:rsid w:val="00B04D14"/>
    <w:rsid w:val="00B0547A"/>
    <w:rsid w:val="00B05553"/>
    <w:rsid w:val="00B0587F"/>
    <w:rsid w:val="00B05EC9"/>
    <w:rsid w:val="00B067C2"/>
    <w:rsid w:val="00B06991"/>
    <w:rsid w:val="00B07D1A"/>
    <w:rsid w:val="00B1005B"/>
    <w:rsid w:val="00B1088E"/>
    <w:rsid w:val="00B10E90"/>
    <w:rsid w:val="00B11A23"/>
    <w:rsid w:val="00B11CC5"/>
    <w:rsid w:val="00B1218A"/>
    <w:rsid w:val="00B12514"/>
    <w:rsid w:val="00B1309A"/>
    <w:rsid w:val="00B1318D"/>
    <w:rsid w:val="00B1355D"/>
    <w:rsid w:val="00B147D5"/>
    <w:rsid w:val="00B14DFA"/>
    <w:rsid w:val="00B1562D"/>
    <w:rsid w:val="00B1591A"/>
    <w:rsid w:val="00B15976"/>
    <w:rsid w:val="00B159E6"/>
    <w:rsid w:val="00B16FF3"/>
    <w:rsid w:val="00B17849"/>
    <w:rsid w:val="00B17A27"/>
    <w:rsid w:val="00B20FD7"/>
    <w:rsid w:val="00B2185A"/>
    <w:rsid w:val="00B21A85"/>
    <w:rsid w:val="00B220CB"/>
    <w:rsid w:val="00B2224F"/>
    <w:rsid w:val="00B222FA"/>
    <w:rsid w:val="00B22422"/>
    <w:rsid w:val="00B22A8B"/>
    <w:rsid w:val="00B232A5"/>
    <w:rsid w:val="00B23AAA"/>
    <w:rsid w:val="00B23F4E"/>
    <w:rsid w:val="00B24945"/>
    <w:rsid w:val="00B24A2F"/>
    <w:rsid w:val="00B24C14"/>
    <w:rsid w:val="00B24D68"/>
    <w:rsid w:val="00B24FB2"/>
    <w:rsid w:val="00B25333"/>
    <w:rsid w:val="00B25632"/>
    <w:rsid w:val="00B257A1"/>
    <w:rsid w:val="00B26A33"/>
    <w:rsid w:val="00B26FAA"/>
    <w:rsid w:val="00B273B9"/>
    <w:rsid w:val="00B27DC7"/>
    <w:rsid w:val="00B3020A"/>
    <w:rsid w:val="00B3037C"/>
    <w:rsid w:val="00B30616"/>
    <w:rsid w:val="00B3089E"/>
    <w:rsid w:val="00B30AF9"/>
    <w:rsid w:val="00B30DD5"/>
    <w:rsid w:val="00B3111E"/>
    <w:rsid w:val="00B316C5"/>
    <w:rsid w:val="00B31A3B"/>
    <w:rsid w:val="00B32297"/>
    <w:rsid w:val="00B3233B"/>
    <w:rsid w:val="00B325DF"/>
    <w:rsid w:val="00B33109"/>
    <w:rsid w:val="00B34485"/>
    <w:rsid w:val="00B34D90"/>
    <w:rsid w:val="00B35859"/>
    <w:rsid w:val="00B35A5C"/>
    <w:rsid w:val="00B35EFA"/>
    <w:rsid w:val="00B36D54"/>
    <w:rsid w:val="00B36EF0"/>
    <w:rsid w:val="00B370B6"/>
    <w:rsid w:val="00B372F2"/>
    <w:rsid w:val="00B37370"/>
    <w:rsid w:val="00B3783A"/>
    <w:rsid w:val="00B379D0"/>
    <w:rsid w:val="00B402FA"/>
    <w:rsid w:val="00B4030F"/>
    <w:rsid w:val="00B4090A"/>
    <w:rsid w:val="00B40911"/>
    <w:rsid w:val="00B40D22"/>
    <w:rsid w:val="00B40E7F"/>
    <w:rsid w:val="00B41060"/>
    <w:rsid w:val="00B411D3"/>
    <w:rsid w:val="00B41470"/>
    <w:rsid w:val="00B4163B"/>
    <w:rsid w:val="00B41766"/>
    <w:rsid w:val="00B41980"/>
    <w:rsid w:val="00B42CC8"/>
    <w:rsid w:val="00B43918"/>
    <w:rsid w:val="00B43F7F"/>
    <w:rsid w:val="00B4427B"/>
    <w:rsid w:val="00B44FC1"/>
    <w:rsid w:val="00B46A32"/>
    <w:rsid w:val="00B46F79"/>
    <w:rsid w:val="00B46FD6"/>
    <w:rsid w:val="00B47770"/>
    <w:rsid w:val="00B47FC2"/>
    <w:rsid w:val="00B5004F"/>
    <w:rsid w:val="00B515FB"/>
    <w:rsid w:val="00B51738"/>
    <w:rsid w:val="00B52078"/>
    <w:rsid w:val="00B522AC"/>
    <w:rsid w:val="00B52684"/>
    <w:rsid w:val="00B53888"/>
    <w:rsid w:val="00B53EA5"/>
    <w:rsid w:val="00B546A5"/>
    <w:rsid w:val="00B55A88"/>
    <w:rsid w:val="00B55C2C"/>
    <w:rsid w:val="00B5679D"/>
    <w:rsid w:val="00B56B21"/>
    <w:rsid w:val="00B56CB7"/>
    <w:rsid w:val="00B57973"/>
    <w:rsid w:val="00B601E6"/>
    <w:rsid w:val="00B608FF"/>
    <w:rsid w:val="00B6099C"/>
    <w:rsid w:val="00B60BAE"/>
    <w:rsid w:val="00B60CD9"/>
    <w:rsid w:val="00B60F6C"/>
    <w:rsid w:val="00B61397"/>
    <w:rsid w:val="00B6162E"/>
    <w:rsid w:val="00B62C0E"/>
    <w:rsid w:val="00B62C51"/>
    <w:rsid w:val="00B6352B"/>
    <w:rsid w:val="00B63A35"/>
    <w:rsid w:val="00B646AD"/>
    <w:rsid w:val="00B64CB6"/>
    <w:rsid w:val="00B65679"/>
    <w:rsid w:val="00B66226"/>
    <w:rsid w:val="00B6638B"/>
    <w:rsid w:val="00B668AB"/>
    <w:rsid w:val="00B66A55"/>
    <w:rsid w:val="00B66CDB"/>
    <w:rsid w:val="00B66DED"/>
    <w:rsid w:val="00B671B1"/>
    <w:rsid w:val="00B67396"/>
    <w:rsid w:val="00B6743B"/>
    <w:rsid w:val="00B67AAF"/>
    <w:rsid w:val="00B71A1E"/>
    <w:rsid w:val="00B71C5A"/>
    <w:rsid w:val="00B72CBA"/>
    <w:rsid w:val="00B72D0F"/>
    <w:rsid w:val="00B72ECC"/>
    <w:rsid w:val="00B73666"/>
    <w:rsid w:val="00B7493F"/>
    <w:rsid w:val="00B74BB6"/>
    <w:rsid w:val="00B74C44"/>
    <w:rsid w:val="00B74FB1"/>
    <w:rsid w:val="00B75209"/>
    <w:rsid w:val="00B75C63"/>
    <w:rsid w:val="00B76AFF"/>
    <w:rsid w:val="00B77333"/>
    <w:rsid w:val="00B80042"/>
    <w:rsid w:val="00B801E2"/>
    <w:rsid w:val="00B80B80"/>
    <w:rsid w:val="00B80B90"/>
    <w:rsid w:val="00B80CC6"/>
    <w:rsid w:val="00B8103E"/>
    <w:rsid w:val="00B819DB"/>
    <w:rsid w:val="00B81BC4"/>
    <w:rsid w:val="00B81CF9"/>
    <w:rsid w:val="00B82939"/>
    <w:rsid w:val="00B82975"/>
    <w:rsid w:val="00B8297F"/>
    <w:rsid w:val="00B833B6"/>
    <w:rsid w:val="00B83650"/>
    <w:rsid w:val="00B8386F"/>
    <w:rsid w:val="00B84284"/>
    <w:rsid w:val="00B844F3"/>
    <w:rsid w:val="00B84E8D"/>
    <w:rsid w:val="00B84F73"/>
    <w:rsid w:val="00B85000"/>
    <w:rsid w:val="00B85765"/>
    <w:rsid w:val="00B86477"/>
    <w:rsid w:val="00B865A6"/>
    <w:rsid w:val="00B86B6A"/>
    <w:rsid w:val="00B86BEA"/>
    <w:rsid w:val="00B87009"/>
    <w:rsid w:val="00B87989"/>
    <w:rsid w:val="00B90390"/>
    <w:rsid w:val="00B90608"/>
    <w:rsid w:val="00B9081E"/>
    <w:rsid w:val="00B90BE6"/>
    <w:rsid w:val="00B9100E"/>
    <w:rsid w:val="00B9197D"/>
    <w:rsid w:val="00B9231D"/>
    <w:rsid w:val="00B92572"/>
    <w:rsid w:val="00B927A5"/>
    <w:rsid w:val="00B92960"/>
    <w:rsid w:val="00B92EAA"/>
    <w:rsid w:val="00B92F99"/>
    <w:rsid w:val="00B92FBA"/>
    <w:rsid w:val="00B94562"/>
    <w:rsid w:val="00B94933"/>
    <w:rsid w:val="00B94D59"/>
    <w:rsid w:val="00B950C9"/>
    <w:rsid w:val="00B953FC"/>
    <w:rsid w:val="00B95648"/>
    <w:rsid w:val="00B956AF"/>
    <w:rsid w:val="00B969E3"/>
    <w:rsid w:val="00B97104"/>
    <w:rsid w:val="00B972BE"/>
    <w:rsid w:val="00B97D0D"/>
    <w:rsid w:val="00BA03AB"/>
    <w:rsid w:val="00BA08F8"/>
    <w:rsid w:val="00BA0FB9"/>
    <w:rsid w:val="00BA15B8"/>
    <w:rsid w:val="00BA2295"/>
    <w:rsid w:val="00BA25BB"/>
    <w:rsid w:val="00BA2751"/>
    <w:rsid w:val="00BA2A13"/>
    <w:rsid w:val="00BA2FA9"/>
    <w:rsid w:val="00BA3550"/>
    <w:rsid w:val="00BA3851"/>
    <w:rsid w:val="00BA3C76"/>
    <w:rsid w:val="00BA4254"/>
    <w:rsid w:val="00BA46A0"/>
    <w:rsid w:val="00BA60BE"/>
    <w:rsid w:val="00BA61AF"/>
    <w:rsid w:val="00BA647E"/>
    <w:rsid w:val="00BA77E9"/>
    <w:rsid w:val="00BA78F1"/>
    <w:rsid w:val="00BA7C45"/>
    <w:rsid w:val="00BB019B"/>
    <w:rsid w:val="00BB0340"/>
    <w:rsid w:val="00BB066F"/>
    <w:rsid w:val="00BB077E"/>
    <w:rsid w:val="00BB0AFD"/>
    <w:rsid w:val="00BB12C2"/>
    <w:rsid w:val="00BB13C0"/>
    <w:rsid w:val="00BB16FD"/>
    <w:rsid w:val="00BB1E64"/>
    <w:rsid w:val="00BB2036"/>
    <w:rsid w:val="00BB20C7"/>
    <w:rsid w:val="00BB2143"/>
    <w:rsid w:val="00BB2172"/>
    <w:rsid w:val="00BB2287"/>
    <w:rsid w:val="00BB24BD"/>
    <w:rsid w:val="00BB416B"/>
    <w:rsid w:val="00BB4344"/>
    <w:rsid w:val="00BB4438"/>
    <w:rsid w:val="00BB4544"/>
    <w:rsid w:val="00BB45D8"/>
    <w:rsid w:val="00BB5353"/>
    <w:rsid w:val="00BB5736"/>
    <w:rsid w:val="00BB5EE8"/>
    <w:rsid w:val="00BB6148"/>
    <w:rsid w:val="00BB62B1"/>
    <w:rsid w:val="00BB77A3"/>
    <w:rsid w:val="00BB78F9"/>
    <w:rsid w:val="00BB7C70"/>
    <w:rsid w:val="00BC1747"/>
    <w:rsid w:val="00BC23D7"/>
    <w:rsid w:val="00BC26F8"/>
    <w:rsid w:val="00BC2AF2"/>
    <w:rsid w:val="00BC2DFD"/>
    <w:rsid w:val="00BC2FC7"/>
    <w:rsid w:val="00BC3CC7"/>
    <w:rsid w:val="00BC43C6"/>
    <w:rsid w:val="00BC4F19"/>
    <w:rsid w:val="00BC5148"/>
    <w:rsid w:val="00BC51E1"/>
    <w:rsid w:val="00BC55B4"/>
    <w:rsid w:val="00BC5FA6"/>
    <w:rsid w:val="00BC6258"/>
    <w:rsid w:val="00BC73E6"/>
    <w:rsid w:val="00BC7A91"/>
    <w:rsid w:val="00BC7BCF"/>
    <w:rsid w:val="00BC7D67"/>
    <w:rsid w:val="00BD0431"/>
    <w:rsid w:val="00BD08B0"/>
    <w:rsid w:val="00BD0CA2"/>
    <w:rsid w:val="00BD162E"/>
    <w:rsid w:val="00BD17E2"/>
    <w:rsid w:val="00BD1809"/>
    <w:rsid w:val="00BD20CB"/>
    <w:rsid w:val="00BD2AE2"/>
    <w:rsid w:val="00BD2B11"/>
    <w:rsid w:val="00BD2C1F"/>
    <w:rsid w:val="00BD2C6D"/>
    <w:rsid w:val="00BD2DFE"/>
    <w:rsid w:val="00BD33A3"/>
    <w:rsid w:val="00BD3938"/>
    <w:rsid w:val="00BD3AD0"/>
    <w:rsid w:val="00BD44C2"/>
    <w:rsid w:val="00BD4C59"/>
    <w:rsid w:val="00BD5015"/>
    <w:rsid w:val="00BD5023"/>
    <w:rsid w:val="00BD51C7"/>
    <w:rsid w:val="00BD5345"/>
    <w:rsid w:val="00BD5A22"/>
    <w:rsid w:val="00BD5DCA"/>
    <w:rsid w:val="00BD6AB1"/>
    <w:rsid w:val="00BD6FEE"/>
    <w:rsid w:val="00BD7176"/>
    <w:rsid w:val="00BD7615"/>
    <w:rsid w:val="00BD7ADA"/>
    <w:rsid w:val="00BD7CA0"/>
    <w:rsid w:val="00BD7E0F"/>
    <w:rsid w:val="00BD7F7B"/>
    <w:rsid w:val="00BE01E1"/>
    <w:rsid w:val="00BE058E"/>
    <w:rsid w:val="00BE0883"/>
    <w:rsid w:val="00BE0C5F"/>
    <w:rsid w:val="00BE0D76"/>
    <w:rsid w:val="00BE1930"/>
    <w:rsid w:val="00BE1A67"/>
    <w:rsid w:val="00BE1C00"/>
    <w:rsid w:val="00BE1E00"/>
    <w:rsid w:val="00BE1E34"/>
    <w:rsid w:val="00BE1E46"/>
    <w:rsid w:val="00BE20A5"/>
    <w:rsid w:val="00BE22AE"/>
    <w:rsid w:val="00BE2D6D"/>
    <w:rsid w:val="00BE2EBC"/>
    <w:rsid w:val="00BE3473"/>
    <w:rsid w:val="00BE47C7"/>
    <w:rsid w:val="00BE4D31"/>
    <w:rsid w:val="00BE4D3D"/>
    <w:rsid w:val="00BE537C"/>
    <w:rsid w:val="00BE5856"/>
    <w:rsid w:val="00BE594C"/>
    <w:rsid w:val="00BE632C"/>
    <w:rsid w:val="00BE6784"/>
    <w:rsid w:val="00BE6FA0"/>
    <w:rsid w:val="00BE6FCD"/>
    <w:rsid w:val="00BE7073"/>
    <w:rsid w:val="00BE70A2"/>
    <w:rsid w:val="00BE71D3"/>
    <w:rsid w:val="00BE71EB"/>
    <w:rsid w:val="00BE7BF0"/>
    <w:rsid w:val="00BF026D"/>
    <w:rsid w:val="00BF055D"/>
    <w:rsid w:val="00BF0A55"/>
    <w:rsid w:val="00BF0AAB"/>
    <w:rsid w:val="00BF0B3D"/>
    <w:rsid w:val="00BF0CD3"/>
    <w:rsid w:val="00BF1F66"/>
    <w:rsid w:val="00BF2269"/>
    <w:rsid w:val="00BF2404"/>
    <w:rsid w:val="00BF2BCA"/>
    <w:rsid w:val="00BF2D33"/>
    <w:rsid w:val="00BF302E"/>
    <w:rsid w:val="00BF3945"/>
    <w:rsid w:val="00BF3D23"/>
    <w:rsid w:val="00BF3E83"/>
    <w:rsid w:val="00BF41A9"/>
    <w:rsid w:val="00BF46CF"/>
    <w:rsid w:val="00BF4F2D"/>
    <w:rsid w:val="00BF504C"/>
    <w:rsid w:val="00BF5C34"/>
    <w:rsid w:val="00BF5D17"/>
    <w:rsid w:val="00BF65C6"/>
    <w:rsid w:val="00BF6811"/>
    <w:rsid w:val="00BF6FDA"/>
    <w:rsid w:val="00BF71FF"/>
    <w:rsid w:val="00BF7234"/>
    <w:rsid w:val="00BF72E4"/>
    <w:rsid w:val="00BF770E"/>
    <w:rsid w:val="00C005C9"/>
    <w:rsid w:val="00C00A34"/>
    <w:rsid w:val="00C00BA8"/>
    <w:rsid w:val="00C00CB2"/>
    <w:rsid w:val="00C01111"/>
    <w:rsid w:val="00C019C2"/>
    <w:rsid w:val="00C01A30"/>
    <w:rsid w:val="00C01CC3"/>
    <w:rsid w:val="00C02470"/>
    <w:rsid w:val="00C02A0B"/>
    <w:rsid w:val="00C02C2A"/>
    <w:rsid w:val="00C02E20"/>
    <w:rsid w:val="00C0310A"/>
    <w:rsid w:val="00C032B9"/>
    <w:rsid w:val="00C0398C"/>
    <w:rsid w:val="00C03E3F"/>
    <w:rsid w:val="00C04D0D"/>
    <w:rsid w:val="00C054A9"/>
    <w:rsid w:val="00C05E35"/>
    <w:rsid w:val="00C0625D"/>
    <w:rsid w:val="00C0728D"/>
    <w:rsid w:val="00C073E8"/>
    <w:rsid w:val="00C07812"/>
    <w:rsid w:val="00C0795D"/>
    <w:rsid w:val="00C07AB0"/>
    <w:rsid w:val="00C07BAA"/>
    <w:rsid w:val="00C07E6D"/>
    <w:rsid w:val="00C1000A"/>
    <w:rsid w:val="00C10613"/>
    <w:rsid w:val="00C11A59"/>
    <w:rsid w:val="00C11AD6"/>
    <w:rsid w:val="00C122CF"/>
    <w:rsid w:val="00C125CD"/>
    <w:rsid w:val="00C125F6"/>
    <w:rsid w:val="00C127AA"/>
    <w:rsid w:val="00C129EE"/>
    <w:rsid w:val="00C12D35"/>
    <w:rsid w:val="00C13101"/>
    <w:rsid w:val="00C13769"/>
    <w:rsid w:val="00C1387A"/>
    <w:rsid w:val="00C13963"/>
    <w:rsid w:val="00C13977"/>
    <w:rsid w:val="00C13CEF"/>
    <w:rsid w:val="00C14165"/>
    <w:rsid w:val="00C14C1E"/>
    <w:rsid w:val="00C15EE9"/>
    <w:rsid w:val="00C160F5"/>
    <w:rsid w:val="00C178DC"/>
    <w:rsid w:val="00C17C37"/>
    <w:rsid w:val="00C17CFE"/>
    <w:rsid w:val="00C17EA5"/>
    <w:rsid w:val="00C17FDE"/>
    <w:rsid w:val="00C20291"/>
    <w:rsid w:val="00C20298"/>
    <w:rsid w:val="00C20401"/>
    <w:rsid w:val="00C204D8"/>
    <w:rsid w:val="00C20F33"/>
    <w:rsid w:val="00C20F62"/>
    <w:rsid w:val="00C21627"/>
    <w:rsid w:val="00C219E4"/>
    <w:rsid w:val="00C22C9F"/>
    <w:rsid w:val="00C23EFF"/>
    <w:rsid w:val="00C24966"/>
    <w:rsid w:val="00C252FB"/>
    <w:rsid w:val="00C256E1"/>
    <w:rsid w:val="00C26285"/>
    <w:rsid w:val="00C266A7"/>
    <w:rsid w:val="00C2695B"/>
    <w:rsid w:val="00C26F26"/>
    <w:rsid w:val="00C26F92"/>
    <w:rsid w:val="00C2740D"/>
    <w:rsid w:val="00C3088C"/>
    <w:rsid w:val="00C30B1C"/>
    <w:rsid w:val="00C30B32"/>
    <w:rsid w:val="00C31078"/>
    <w:rsid w:val="00C31AFC"/>
    <w:rsid w:val="00C327D6"/>
    <w:rsid w:val="00C32A22"/>
    <w:rsid w:val="00C32A93"/>
    <w:rsid w:val="00C32F25"/>
    <w:rsid w:val="00C33668"/>
    <w:rsid w:val="00C336AB"/>
    <w:rsid w:val="00C34539"/>
    <w:rsid w:val="00C34DF0"/>
    <w:rsid w:val="00C350A2"/>
    <w:rsid w:val="00C354EC"/>
    <w:rsid w:val="00C35A75"/>
    <w:rsid w:val="00C35B88"/>
    <w:rsid w:val="00C35BB6"/>
    <w:rsid w:val="00C36C04"/>
    <w:rsid w:val="00C36CE9"/>
    <w:rsid w:val="00C3743C"/>
    <w:rsid w:val="00C3746A"/>
    <w:rsid w:val="00C37DE9"/>
    <w:rsid w:val="00C402CF"/>
    <w:rsid w:val="00C405B9"/>
    <w:rsid w:val="00C4074C"/>
    <w:rsid w:val="00C409C4"/>
    <w:rsid w:val="00C40A33"/>
    <w:rsid w:val="00C4143D"/>
    <w:rsid w:val="00C41717"/>
    <w:rsid w:val="00C41740"/>
    <w:rsid w:val="00C418EB"/>
    <w:rsid w:val="00C4250F"/>
    <w:rsid w:val="00C425BC"/>
    <w:rsid w:val="00C42664"/>
    <w:rsid w:val="00C42AB9"/>
    <w:rsid w:val="00C43608"/>
    <w:rsid w:val="00C43A0D"/>
    <w:rsid w:val="00C43A21"/>
    <w:rsid w:val="00C44169"/>
    <w:rsid w:val="00C447CE"/>
    <w:rsid w:val="00C44CF8"/>
    <w:rsid w:val="00C44D02"/>
    <w:rsid w:val="00C4567C"/>
    <w:rsid w:val="00C457F6"/>
    <w:rsid w:val="00C46759"/>
    <w:rsid w:val="00C46D8A"/>
    <w:rsid w:val="00C46E25"/>
    <w:rsid w:val="00C46E95"/>
    <w:rsid w:val="00C47331"/>
    <w:rsid w:val="00C479CF"/>
    <w:rsid w:val="00C47A0F"/>
    <w:rsid w:val="00C47B11"/>
    <w:rsid w:val="00C47BCF"/>
    <w:rsid w:val="00C50814"/>
    <w:rsid w:val="00C5100E"/>
    <w:rsid w:val="00C51125"/>
    <w:rsid w:val="00C51138"/>
    <w:rsid w:val="00C51B4B"/>
    <w:rsid w:val="00C52542"/>
    <w:rsid w:val="00C52EA6"/>
    <w:rsid w:val="00C52F45"/>
    <w:rsid w:val="00C52FD9"/>
    <w:rsid w:val="00C5336B"/>
    <w:rsid w:val="00C53A56"/>
    <w:rsid w:val="00C53B82"/>
    <w:rsid w:val="00C53D12"/>
    <w:rsid w:val="00C540E8"/>
    <w:rsid w:val="00C54492"/>
    <w:rsid w:val="00C547F1"/>
    <w:rsid w:val="00C55919"/>
    <w:rsid w:val="00C55C62"/>
    <w:rsid w:val="00C55DDD"/>
    <w:rsid w:val="00C55F79"/>
    <w:rsid w:val="00C5620B"/>
    <w:rsid w:val="00C5675E"/>
    <w:rsid w:val="00C57F17"/>
    <w:rsid w:val="00C600EE"/>
    <w:rsid w:val="00C60DEE"/>
    <w:rsid w:val="00C61037"/>
    <w:rsid w:val="00C6106B"/>
    <w:rsid w:val="00C61129"/>
    <w:rsid w:val="00C6181C"/>
    <w:rsid w:val="00C61FD5"/>
    <w:rsid w:val="00C62127"/>
    <w:rsid w:val="00C62506"/>
    <w:rsid w:val="00C6255B"/>
    <w:rsid w:val="00C625DF"/>
    <w:rsid w:val="00C62602"/>
    <w:rsid w:val="00C62749"/>
    <w:rsid w:val="00C62AD6"/>
    <w:rsid w:val="00C6340A"/>
    <w:rsid w:val="00C6378E"/>
    <w:rsid w:val="00C637EF"/>
    <w:rsid w:val="00C63A3A"/>
    <w:rsid w:val="00C64AB1"/>
    <w:rsid w:val="00C64C2C"/>
    <w:rsid w:val="00C651FF"/>
    <w:rsid w:val="00C65A47"/>
    <w:rsid w:val="00C65B47"/>
    <w:rsid w:val="00C66053"/>
    <w:rsid w:val="00C66717"/>
    <w:rsid w:val="00C667D9"/>
    <w:rsid w:val="00C6694A"/>
    <w:rsid w:val="00C66969"/>
    <w:rsid w:val="00C669F9"/>
    <w:rsid w:val="00C66CB0"/>
    <w:rsid w:val="00C66ED4"/>
    <w:rsid w:val="00C710CC"/>
    <w:rsid w:val="00C7193E"/>
    <w:rsid w:val="00C71955"/>
    <w:rsid w:val="00C71B88"/>
    <w:rsid w:val="00C71EAA"/>
    <w:rsid w:val="00C71F50"/>
    <w:rsid w:val="00C7212C"/>
    <w:rsid w:val="00C72139"/>
    <w:rsid w:val="00C722C9"/>
    <w:rsid w:val="00C724A6"/>
    <w:rsid w:val="00C72D6F"/>
    <w:rsid w:val="00C72E1B"/>
    <w:rsid w:val="00C72EA1"/>
    <w:rsid w:val="00C73097"/>
    <w:rsid w:val="00C734C6"/>
    <w:rsid w:val="00C73BA0"/>
    <w:rsid w:val="00C74385"/>
    <w:rsid w:val="00C74539"/>
    <w:rsid w:val="00C74DB9"/>
    <w:rsid w:val="00C7517D"/>
    <w:rsid w:val="00C75629"/>
    <w:rsid w:val="00C75799"/>
    <w:rsid w:val="00C75F57"/>
    <w:rsid w:val="00C76535"/>
    <w:rsid w:val="00C76901"/>
    <w:rsid w:val="00C769C6"/>
    <w:rsid w:val="00C76FC4"/>
    <w:rsid w:val="00C776F9"/>
    <w:rsid w:val="00C80081"/>
    <w:rsid w:val="00C805C9"/>
    <w:rsid w:val="00C805E4"/>
    <w:rsid w:val="00C8233F"/>
    <w:rsid w:val="00C82486"/>
    <w:rsid w:val="00C82554"/>
    <w:rsid w:val="00C825B9"/>
    <w:rsid w:val="00C8263F"/>
    <w:rsid w:val="00C828C8"/>
    <w:rsid w:val="00C82C40"/>
    <w:rsid w:val="00C83301"/>
    <w:rsid w:val="00C839A3"/>
    <w:rsid w:val="00C83C7D"/>
    <w:rsid w:val="00C83E31"/>
    <w:rsid w:val="00C843AE"/>
    <w:rsid w:val="00C8479E"/>
    <w:rsid w:val="00C8497C"/>
    <w:rsid w:val="00C84A7C"/>
    <w:rsid w:val="00C8530E"/>
    <w:rsid w:val="00C86784"/>
    <w:rsid w:val="00C86FBB"/>
    <w:rsid w:val="00C8712E"/>
    <w:rsid w:val="00C87147"/>
    <w:rsid w:val="00C904F1"/>
    <w:rsid w:val="00C90CDE"/>
    <w:rsid w:val="00C9144F"/>
    <w:rsid w:val="00C91CC4"/>
    <w:rsid w:val="00C92171"/>
    <w:rsid w:val="00C92312"/>
    <w:rsid w:val="00C92695"/>
    <w:rsid w:val="00C92801"/>
    <w:rsid w:val="00C92B8E"/>
    <w:rsid w:val="00C92EBB"/>
    <w:rsid w:val="00C92FAD"/>
    <w:rsid w:val="00C93170"/>
    <w:rsid w:val="00C934C1"/>
    <w:rsid w:val="00C94C2A"/>
    <w:rsid w:val="00C94C79"/>
    <w:rsid w:val="00C94DC8"/>
    <w:rsid w:val="00C94F12"/>
    <w:rsid w:val="00C951E6"/>
    <w:rsid w:val="00C959E3"/>
    <w:rsid w:val="00C95ECC"/>
    <w:rsid w:val="00C966AD"/>
    <w:rsid w:val="00C96730"/>
    <w:rsid w:val="00C96E80"/>
    <w:rsid w:val="00C96EA7"/>
    <w:rsid w:val="00C96EB0"/>
    <w:rsid w:val="00C96FCE"/>
    <w:rsid w:val="00C9703A"/>
    <w:rsid w:val="00C972CF"/>
    <w:rsid w:val="00C973BB"/>
    <w:rsid w:val="00C978E6"/>
    <w:rsid w:val="00C97F70"/>
    <w:rsid w:val="00CA03AF"/>
    <w:rsid w:val="00CA0BAE"/>
    <w:rsid w:val="00CA0C66"/>
    <w:rsid w:val="00CA0CDA"/>
    <w:rsid w:val="00CA1A59"/>
    <w:rsid w:val="00CA214A"/>
    <w:rsid w:val="00CA22CA"/>
    <w:rsid w:val="00CA24F6"/>
    <w:rsid w:val="00CA27E9"/>
    <w:rsid w:val="00CA3C2A"/>
    <w:rsid w:val="00CA466F"/>
    <w:rsid w:val="00CA49AB"/>
    <w:rsid w:val="00CA4DEC"/>
    <w:rsid w:val="00CA50CB"/>
    <w:rsid w:val="00CA51C0"/>
    <w:rsid w:val="00CA545D"/>
    <w:rsid w:val="00CA5CAB"/>
    <w:rsid w:val="00CA63C8"/>
    <w:rsid w:val="00CA64EF"/>
    <w:rsid w:val="00CA67EF"/>
    <w:rsid w:val="00CB0FBA"/>
    <w:rsid w:val="00CB0FDA"/>
    <w:rsid w:val="00CB1009"/>
    <w:rsid w:val="00CB149E"/>
    <w:rsid w:val="00CB192F"/>
    <w:rsid w:val="00CB1C6B"/>
    <w:rsid w:val="00CB22D5"/>
    <w:rsid w:val="00CB3430"/>
    <w:rsid w:val="00CB372E"/>
    <w:rsid w:val="00CB45F7"/>
    <w:rsid w:val="00CB47CC"/>
    <w:rsid w:val="00CB480C"/>
    <w:rsid w:val="00CB4FA5"/>
    <w:rsid w:val="00CB5571"/>
    <w:rsid w:val="00CB603B"/>
    <w:rsid w:val="00CB6068"/>
    <w:rsid w:val="00CB661B"/>
    <w:rsid w:val="00CB6631"/>
    <w:rsid w:val="00CB6D20"/>
    <w:rsid w:val="00CB71ED"/>
    <w:rsid w:val="00CC03F7"/>
    <w:rsid w:val="00CC0499"/>
    <w:rsid w:val="00CC089D"/>
    <w:rsid w:val="00CC08A3"/>
    <w:rsid w:val="00CC0ED6"/>
    <w:rsid w:val="00CC1FB9"/>
    <w:rsid w:val="00CC26FE"/>
    <w:rsid w:val="00CC277E"/>
    <w:rsid w:val="00CC2D76"/>
    <w:rsid w:val="00CC2F82"/>
    <w:rsid w:val="00CC32C0"/>
    <w:rsid w:val="00CC4EEF"/>
    <w:rsid w:val="00CC5BCB"/>
    <w:rsid w:val="00CC5DCB"/>
    <w:rsid w:val="00CC6408"/>
    <w:rsid w:val="00CC6CF6"/>
    <w:rsid w:val="00CC6FC0"/>
    <w:rsid w:val="00CC798B"/>
    <w:rsid w:val="00CC7C8E"/>
    <w:rsid w:val="00CC7CE1"/>
    <w:rsid w:val="00CD0616"/>
    <w:rsid w:val="00CD1542"/>
    <w:rsid w:val="00CD1CF9"/>
    <w:rsid w:val="00CD2344"/>
    <w:rsid w:val="00CD27F6"/>
    <w:rsid w:val="00CD2D7C"/>
    <w:rsid w:val="00CD409B"/>
    <w:rsid w:val="00CD43B0"/>
    <w:rsid w:val="00CD44C2"/>
    <w:rsid w:val="00CD4B62"/>
    <w:rsid w:val="00CD55FE"/>
    <w:rsid w:val="00CD56AC"/>
    <w:rsid w:val="00CD56B5"/>
    <w:rsid w:val="00CD5766"/>
    <w:rsid w:val="00CD61CA"/>
    <w:rsid w:val="00CD70AE"/>
    <w:rsid w:val="00CD7175"/>
    <w:rsid w:val="00CD7B15"/>
    <w:rsid w:val="00CE03C6"/>
    <w:rsid w:val="00CE05D8"/>
    <w:rsid w:val="00CE0824"/>
    <w:rsid w:val="00CE0959"/>
    <w:rsid w:val="00CE0D79"/>
    <w:rsid w:val="00CE0FA9"/>
    <w:rsid w:val="00CE102A"/>
    <w:rsid w:val="00CE1DEF"/>
    <w:rsid w:val="00CE257F"/>
    <w:rsid w:val="00CE25D5"/>
    <w:rsid w:val="00CE2E00"/>
    <w:rsid w:val="00CE2FAB"/>
    <w:rsid w:val="00CE36D6"/>
    <w:rsid w:val="00CE3739"/>
    <w:rsid w:val="00CE42D5"/>
    <w:rsid w:val="00CE43ED"/>
    <w:rsid w:val="00CE4785"/>
    <w:rsid w:val="00CE4BD5"/>
    <w:rsid w:val="00CE528D"/>
    <w:rsid w:val="00CE5E19"/>
    <w:rsid w:val="00CE643B"/>
    <w:rsid w:val="00CE6491"/>
    <w:rsid w:val="00CE6CD4"/>
    <w:rsid w:val="00CE749A"/>
    <w:rsid w:val="00CE7A1B"/>
    <w:rsid w:val="00CE7CB1"/>
    <w:rsid w:val="00CE7DCA"/>
    <w:rsid w:val="00CE7FD1"/>
    <w:rsid w:val="00CF0578"/>
    <w:rsid w:val="00CF0704"/>
    <w:rsid w:val="00CF1279"/>
    <w:rsid w:val="00CF18B4"/>
    <w:rsid w:val="00CF1EE1"/>
    <w:rsid w:val="00CF20A3"/>
    <w:rsid w:val="00CF21E4"/>
    <w:rsid w:val="00CF2A79"/>
    <w:rsid w:val="00CF3114"/>
    <w:rsid w:val="00CF3940"/>
    <w:rsid w:val="00CF3989"/>
    <w:rsid w:val="00CF3B58"/>
    <w:rsid w:val="00CF3F50"/>
    <w:rsid w:val="00CF458F"/>
    <w:rsid w:val="00CF4821"/>
    <w:rsid w:val="00CF4AC1"/>
    <w:rsid w:val="00CF5C5C"/>
    <w:rsid w:val="00CF63FC"/>
    <w:rsid w:val="00CF6653"/>
    <w:rsid w:val="00CF6985"/>
    <w:rsid w:val="00CF69AA"/>
    <w:rsid w:val="00D004F9"/>
    <w:rsid w:val="00D00B18"/>
    <w:rsid w:val="00D00F9E"/>
    <w:rsid w:val="00D01B02"/>
    <w:rsid w:val="00D01BA7"/>
    <w:rsid w:val="00D01F6F"/>
    <w:rsid w:val="00D021A7"/>
    <w:rsid w:val="00D02D6F"/>
    <w:rsid w:val="00D02E78"/>
    <w:rsid w:val="00D0308C"/>
    <w:rsid w:val="00D03407"/>
    <w:rsid w:val="00D03A80"/>
    <w:rsid w:val="00D03DBC"/>
    <w:rsid w:val="00D0477C"/>
    <w:rsid w:val="00D04B2E"/>
    <w:rsid w:val="00D04D1A"/>
    <w:rsid w:val="00D0574D"/>
    <w:rsid w:val="00D05882"/>
    <w:rsid w:val="00D060D1"/>
    <w:rsid w:val="00D0643F"/>
    <w:rsid w:val="00D0681D"/>
    <w:rsid w:val="00D06C83"/>
    <w:rsid w:val="00D10041"/>
    <w:rsid w:val="00D10327"/>
    <w:rsid w:val="00D10CC3"/>
    <w:rsid w:val="00D10CF7"/>
    <w:rsid w:val="00D10D92"/>
    <w:rsid w:val="00D10DFF"/>
    <w:rsid w:val="00D11553"/>
    <w:rsid w:val="00D11F14"/>
    <w:rsid w:val="00D12B0B"/>
    <w:rsid w:val="00D139FB"/>
    <w:rsid w:val="00D13E13"/>
    <w:rsid w:val="00D13F5F"/>
    <w:rsid w:val="00D14077"/>
    <w:rsid w:val="00D140D7"/>
    <w:rsid w:val="00D143D3"/>
    <w:rsid w:val="00D14944"/>
    <w:rsid w:val="00D149A7"/>
    <w:rsid w:val="00D14D8A"/>
    <w:rsid w:val="00D153FB"/>
    <w:rsid w:val="00D1563E"/>
    <w:rsid w:val="00D1642F"/>
    <w:rsid w:val="00D16A08"/>
    <w:rsid w:val="00D171C2"/>
    <w:rsid w:val="00D1780A"/>
    <w:rsid w:val="00D17C37"/>
    <w:rsid w:val="00D17D66"/>
    <w:rsid w:val="00D2022B"/>
    <w:rsid w:val="00D203A9"/>
    <w:rsid w:val="00D2072B"/>
    <w:rsid w:val="00D20BCC"/>
    <w:rsid w:val="00D20D78"/>
    <w:rsid w:val="00D20F35"/>
    <w:rsid w:val="00D2144C"/>
    <w:rsid w:val="00D2168F"/>
    <w:rsid w:val="00D217E2"/>
    <w:rsid w:val="00D21C75"/>
    <w:rsid w:val="00D21FD0"/>
    <w:rsid w:val="00D23233"/>
    <w:rsid w:val="00D23315"/>
    <w:rsid w:val="00D23969"/>
    <w:rsid w:val="00D23E3D"/>
    <w:rsid w:val="00D24065"/>
    <w:rsid w:val="00D24704"/>
    <w:rsid w:val="00D24835"/>
    <w:rsid w:val="00D24E0F"/>
    <w:rsid w:val="00D24E27"/>
    <w:rsid w:val="00D251C7"/>
    <w:rsid w:val="00D253C8"/>
    <w:rsid w:val="00D258B0"/>
    <w:rsid w:val="00D25C24"/>
    <w:rsid w:val="00D26378"/>
    <w:rsid w:val="00D26C64"/>
    <w:rsid w:val="00D26FBB"/>
    <w:rsid w:val="00D27375"/>
    <w:rsid w:val="00D2750E"/>
    <w:rsid w:val="00D2784B"/>
    <w:rsid w:val="00D27D0A"/>
    <w:rsid w:val="00D3084E"/>
    <w:rsid w:val="00D30F85"/>
    <w:rsid w:val="00D31746"/>
    <w:rsid w:val="00D318FE"/>
    <w:rsid w:val="00D3192B"/>
    <w:rsid w:val="00D31954"/>
    <w:rsid w:val="00D319EF"/>
    <w:rsid w:val="00D32A51"/>
    <w:rsid w:val="00D334C7"/>
    <w:rsid w:val="00D33702"/>
    <w:rsid w:val="00D33A05"/>
    <w:rsid w:val="00D33D85"/>
    <w:rsid w:val="00D33E08"/>
    <w:rsid w:val="00D3455B"/>
    <w:rsid w:val="00D34640"/>
    <w:rsid w:val="00D35B98"/>
    <w:rsid w:val="00D360F6"/>
    <w:rsid w:val="00D36616"/>
    <w:rsid w:val="00D36F92"/>
    <w:rsid w:val="00D372C5"/>
    <w:rsid w:val="00D37708"/>
    <w:rsid w:val="00D37A26"/>
    <w:rsid w:val="00D37E8B"/>
    <w:rsid w:val="00D4049B"/>
    <w:rsid w:val="00D412BC"/>
    <w:rsid w:val="00D414D1"/>
    <w:rsid w:val="00D41696"/>
    <w:rsid w:val="00D41AA9"/>
    <w:rsid w:val="00D42421"/>
    <w:rsid w:val="00D427AF"/>
    <w:rsid w:val="00D4288A"/>
    <w:rsid w:val="00D42992"/>
    <w:rsid w:val="00D42B45"/>
    <w:rsid w:val="00D42BDD"/>
    <w:rsid w:val="00D42E25"/>
    <w:rsid w:val="00D43B46"/>
    <w:rsid w:val="00D441DC"/>
    <w:rsid w:val="00D44238"/>
    <w:rsid w:val="00D442D4"/>
    <w:rsid w:val="00D447F2"/>
    <w:rsid w:val="00D447FB"/>
    <w:rsid w:val="00D4511C"/>
    <w:rsid w:val="00D4559E"/>
    <w:rsid w:val="00D457AE"/>
    <w:rsid w:val="00D45CB2"/>
    <w:rsid w:val="00D46DC3"/>
    <w:rsid w:val="00D47155"/>
    <w:rsid w:val="00D476D9"/>
    <w:rsid w:val="00D477F7"/>
    <w:rsid w:val="00D47F5A"/>
    <w:rsid w:val="00D5036D"/>
    <w:rsid w:val="00D50F45"/>
    <w:rsid w:val="00D513D9"/>
    <w:rsid w:val="00D519AD"/>
    <w:rsid w:val="00D51C3A"/>
    <w:rsid w:val="00D51CFE"/>
    <w:rsid w:val="00D5245B"/>
    <w:rsid w:val="00D52D63"/>
    <w:rsid w:val="00D533B3"/>
    <w:rsid w:val="00D53533"/>
    <w:rsid w:val="00D53A67"/>
    <w:rsid w:val="00D53FC5"/>
    <w:rsid w:val="00D541A6"/>
    <w:rsid w:val="00D55531"/>
    <w:rsid w:val="00D55543"/>
    <w:rsid w:val="00D55D43"/>
    <w:rsid w:val="00D561AF"/>
    <w:rsid w:val="00D5644B"/>
    <w:rsid w:val="00D56484"/>
    <w:rsid w:val="00D56696"/>
    <w:rsid w:val="00D56877"/>
    <w:rsid w:val="00D56E6B"/>
    <w:rsid w:val="00D56F91"/>
    <w:rsid w:val="00D574A7"/>
    <w:rsid w:val="00D57853"/>
    <w:rsid w:val="00D57D2C"/>
    <w:rsid w:val="00D57D61"/>
    <w:rsid w:val="00D60E54"/>
    <w:rsid w:val="00D610EA"/>
    <w:rsid w:val="00D613BC"/>
    <w:rsid w:val="00D61596"/>
    <w:rsid w:val="00D61BAF"/>
    <w:rsid w:val="00D62010"/>
    <w:rsid w:val="00D6229C"/>
    <w:rsid w:val="00D62328"/>
    <w:rsid w:val="00D62662"/>
    <w:rsid w:val="00D62D46"/>
    <w:rsid w:val="00D6364F"/>
    <w:rsid w:val="00D63805"/>
    <w:rsid w:val="00D63D3F"/>
    <w:rsid w:val="00D64197"/>
    <w:rsid w:val="00D64428"/>
    <w:rsid w:val="00D644BA"/>
    <w:rsid w:val="00D645E8"/>
    <w:rsid w:val="00D64D42"/>
    <w:rsid w:val="00D65296"/>
    <w:rsid w:val="00D65802"/>
    <w:rsid w:val="00D65F5B"/>
    <w:rsid w:val="00D668C6"/>
    <w:rsid w:val="00D66B23"/>
    <w:rsid w:val="00D66CE3"/>
    <w:rsid w:val="00D67438"/>
    <w:rsid w:val="00D67460"/>
    <w:rsid w:val="00D677DB"/>
    <w:rsid w:val="00D67B54"/>
    <w:rsid w:val="00D709FF"/>
    <w:rsid w:val="00D70EB5"/>
    <w:rsid w:val="00D718D1"/>
    <w:rsid w:val="00D71E71"/>
    <w:rsid w:val="00D72323"/>
    <w:rsid w:val="00D739F0"/>
    <w:rsid w:val="00D73E8B"/>
    <w:rsid w:val="00D74646"/>
    <w:rsid w:val="00D74ADF"/>
    <w:rsid w:val="00D7563F"/>
    <w:rsid w:val="00D7579A"/>
    <w:rsid w:val="00D7589C"/>
    <w:rsid w:val="00D75FA0"/>
    <w:rsid w:val="00D766A6"/>
    <w:rsid w:val="00D76ADD"/>
    <w:rsid w:val="00D76B34"/>
    <w:rsid w:val="00D77208"/>
    <w:rsid w:val="00D7727C"/>
    <w:rsid w:val="00D7794B"/>
    <w:rsid w:val="00D77B57"/>
    <w:rsid w:val="00D77BD1"/>
    <w:rsid w:val="00D806F9"/>
    <w:rsid w:val="00D807EF"/>
    <w:rsid w:val="00D809E2"/>
    <w:rsid w:val="00D815E5"/>
    <w:rsid w:val="00D81E85"/>
    <w:rsid w:val="00D82F92"/>
    <w:rsid w:val="00D832D6"/>
    <w:rsid w:val="00D83666"/>
    <w:rsid w:val="00D8429C"/>
    <w:rsid w:val="00D845C4"/>
    <w:rsid w:val="00D84945"/>
    <w:rsid w:val="00D849BA"/>
    <w:rsid w:val="00D84ABF"/>
    <w:rsid w:val="00D84FC5"/>
    <w:rsid w:val="00D8565F"/>
    <w:rsid w:val="00D85930"/>
    <w:rsid w:val="00D85F27"/>
    <w:rsid w:val="00D85FE6"/>
    <w:rsid w:val="00D8635B"/>
    <w:rsid w:val="00D86CAC"/>
    <w:rsid w:val="00D87608"/>
    <w:rsid w:val="00D878D1"/>
    <w:rsid w:val="00D87EBA"/>
    <w:rsid w:val="00D9050E"/>
    <w:rsid w:val="00D9069A"/>
    <w:rsid w:val="00D90B9B"/>
    <w:rsid w:val="00D90FC7"/>
    <w:rsid w:val="00D91668"/>
    <w:rsid w:val="00D9181F"/>
    <w:rsid w:val="00D9204A"/>
    <w:rsid w:val="00D92565"/>
    <w:rsid w:val="00D92D9E"/>
    <w:rsid w:val="00D9385E"/>
    <w:rsid w:val="00D94114"/>
    <w:rsid w:val="00D95136"/>
    <w:rsid w:val="00D952F4"/>
    <w:rsid w:val="00D95BFF"/>
    <w:rsid w:val="00D95FB1"/>
    <w:rsid w:val="00D961F3"/>
    <w:rsid w:val="00D973FB"/>
    <w:rsid w:val="00D97522"/>
    <w:rsid w:val="00DA04EA"/>
    <w:rsid w:val="00DA07FD"/>
    <w:rsid w:val="00DA0DD7"/>
    <w:rsid w:val="00DA0E02"/>
    <w:rsid w:val="00DA2654"/>
    <w:rsid w:val="00DA3361"/>
    <w:rsid w:val="00DA3B7D"/>
    <w:rsid w:val="00DA43C8"/>
    <w:rsid w:val="00DA54AB"/>
    <w:rsid w:val="00DA5C3B"/>
    <w:rsid w:val="00DA5C8D"/>
    <w:rsid w:val="00DA646D"/>
    <w:rsid w:val="00DA6578"/>
    <w:rsid w:val="00DA6B89"/>
    <w:rsid w:val="00DA76A1"/>
    <w:rsid w:val="00DA78A6"/>
    <w:rsid w:val="00DA7BB9"/>
    <w:rsid w:val="00DA7BC1"/>
    <w:rsid w:val="00DA7CEF"/>
    <w:rsid w:val="00DB03AE"/>
    <w:rsid w:val="00DB0F44"/>
    <w:rsid w:val="00DB10A4"/>
    <w:rsid w:val="00DB2131"/>
    <w:rsid w:val="00DB255B"/>
    <w:rsid w:val="00DB2613"/>
    <w:rsid w:val="00DB28E4"/>
    <w:rsid w:val="00DB2D0C"/>
    <w:rsid w:val="00DB310B"/>
    <w:rsid w:val="00DB391B"/>
    <w:rsid w:val="00DB39B2"/>
    <w:rsid w:val="00DB3A17"/>
    <w:rsid w:val="00DB3A5E"/>
    <w:rsid w:val="00DB41FA"/>
    <w:rsid w:val="00DB4D46"/>
    <w:rsid w:val="00DB5004"/>
    <w:rsid w:val="00DB5243"/>
    <w:rsid w:val="00DB589F"/>
    <w:rsid w:val="00DB5CE8"/>
    <w:rsid w:val="00DB5F88"/>
    <w:rsid w:val="00DB637D"/>
    <w:rsid w:val="00DB6573"/>
    <w:rsid w:val="00DB7BB1"/>
    <w:rsid w:val="00DB7CD6"/>
    <w:rsid w:val="00DB7DD6"/>
    <w:rsid w:val="00DC0DC4"/>
    <w:rsid w:val="00DC1602"/>
    <w:rsid w:val="00DC2BA9"/>
    <w:rsid w:val="00DC2EF3"/>
    <w:rsid w:val="00DC4074"/>
    <w:rsid w:val="00DC4371"/>
    <w:rsid w:val="00DC443D"/>
    <w:rsid w:val="00DC4463"/>
    <w:rsid w:val="00DC554A"/>
    <w:rsid w:val="00DC55D9"/>
    <w:rsid w:val="00DC5A9D"/>
    <w:rsid w:val="00DC5B77"/>
    <w:rsid w:val="00DC5D47"/>
    <w:rsid w:val="00DC5F3A"/>
    <w:rsid w:val="00DC60F8"/>
    <w:rsid w:val="00DC61A5"/>
    <w:rsid w:val="00DD0193"/>
    <w:rsid w:val="00DD0771"/>
    <w:rsid w:val="00DD0E00"/>
    <w:rsid w:val="00DD1271"/>
    <w:rsid w:val="00DD2B16"/>
    <w:rsid w:val="00DD2C03"/>
    <w:rsid w:val="00DD2FCE"/>
    <w:rsid w:val="00DD3D89"/>
    <w:rsid w:val="00DD3FBC"/>
    <w:rsid w:val="00DD4221"/>
    <w:rsid w:val="00DD4F68"/>
    <w:rsid w:val="00DD5423"/>
    <w:rsid w:val="00DD563B"/>
    <w:rsid w:val="00DD57D2"/>
    <w:rsid w:val="00DD5889"/>
    <w:rsid w:val="00DD5B88"/>
    <w:rsid w:val="00DD65DC"/>
    <w:rsid w:val="00DD6620"/>
    <w:rsid w:val="00DD6B1E"/>
    <w:rsid w:val="00DD6BCB"/>
    <w:rsid w:val="00DD70C5"/>
    <w:rsid w:val="00DD71E8"/>
    <w:rsid w:val="00DD762B"/>
    <w:rsid w:val="00DD7897"/>
    <w:rsid w:val="00DD7992"/>
    <w:rsid w:val="00DD7B25"/>
    <w:rsid w:val="00DE07A1"/>
    <w:rsid w:val="00DE088D"/>
    <w:rsid w:val="00DE08C9"/>
    <w:rsid w:val="00DE1338"/>
    <w:rsid w:val="00DE1366"/>
    <w:rsid w:val="00DE1935"/>
    <w:rsid w:val="00DE1A43"/>
    <w:rsid w:val="00DE2185"/>
    <w:rsid w:val="00DE21D7"/>
    <w:rsid w:val="00DE22B4"/>
    <w:rsid w:val="00DE27DA"/>
    <w:rsid w:val="00DE2BF2"/>
    <w:rsid w:val="00DE3251"/>
    <w:rsid w:val="00DE3B32"/>
    <w:rsid w:val="00DE4C12"/>
    <w:rsid w:val="00DE4E7F"/>
    <w:rsid w:val="00DE541F"/>
    <w:rsid w:val="00DE5674"/>
    <w:rsid w:val="00DE59DD"/>
    <w:rsid w:val="00DE64B7"/>
    <w:rsid w:val="00DE64CE"/>
    <w:rsid w:val="00DE66F3"/>
    <w:rsid w:val="00DE6B44"/>
    <w:rsid w:val="00DE6FD5"/>
    <w:rsid w:val="00DE7A51"/>
    <w:rsid w:val="00DF078A"/>
    <w:rsid w:val="00DF1074"/>
    <w:rsid w:val="00DF10DD"/>
    <w:rsid w:val="00DF1350"/>
    <w:rsid w:val="00DF15E7"/>
    <w:rsid w:val="00DF2A3D"/>
    <w:rsid w:val="00DF45BE"/>
    <w:rsid w:val="00DF4661"/>
    <w:rsid w:val="00DF4F02"/>
    <w:rsid w:val="00DF55BB"/>
    <w:rsid w:val="00DF55C7"/>
    <w:rsid w:val="00DF5F6A"/>
    <w:rsid w:val="00DF602B"/>
    <w:rsid w:val="00DF61C9"/>
    <w:rsid w:val="00DF6463"/>
    <w:rsid w:val="00DF6591"/>
    <w:rsid w:val="00DF6656"/>
    <w:rsid w:val="00DF6C3D"/>
    <w:rsid w:val="00DF6E45"/>
    <w:rsid w:val="00DF6E92"/>
    <w:rsid w:val="00DF7023"/>
    <w:rsid w:val="00DF734A"/>
    <w:rsid w:val="00DF75D4"/>
    <w:rsid w:val="00DF7B86"/>
    <w:rsid w:val="00DF7F09"/>
    <w:rsid w:val="00E00604"/>
    <w:rsid w:val="00E008A7"/>
    <w:rsid w:val="00E009B4"/>
    <w:rsid w:val="00E00CC2"/>
    <w:rsid w:val="00E01440"/>
    <w:rsid w:val="00E01F1C"/>
    <w:rsid w:val="00E021B5"/>
    <w:rsid w:val="00E022E8"/>
    <w:rsid w:val="00E034C4"/>
    <w:rsid w:val="00E041E6"/>
    <w:rsid w:val="00E04393"/>
    <w:rsid w:val="00E0458B"/>
    <w:rsid w:val="00E045D3"/>
    <w:rsid w:val="00E04986"/>
    <w:rsid w:val="00E04CBC"/>
    <w:rsid w:val="00E05319"/>
    <w:rsid w:val="00E05395"/>
    <w:rsid w:val="00E0561A"/>
    <w:rsid w:val="00E05BF9"/>
    <w:rsid w:val="00E066FE"/>
    <w:rsid w:val="00E06723"/>
    <w:rsid w:val="00E06900"/>
    <w:rsid w:val="00E069CC"/>
    <w:rsid w:val="00E10183"/>
    <w:rsid w:val="00E10202"/>
    <w:rsid w:val="00E10364"/>
    <w:rsid w:val="00E10AC9"/>
    <w:rsid w:val="00E10B7E"/>
    <w:rsid w:val="00E10CE1"/>
    <w:rsid w:val="00E111A3"/>
    <w:rsid w:val="00E11283"/>
    <w:rsid w:val="00E116A7"/>
    <w:rsid w:val="00E11784"/>
    <w:rsid w:val="00E11C50"/>
    <w:rsid w:val="00E11F90"/>
    <w:rsid w:val="00E12056"/>
    <w:rsid w:val="00E12AC4"/>
    <w:rsid w:val="00E13ED5"/>
    <w:rsid w:val="00E14278"/>
    <w:rsid w:val="00E14487"/>
    <w:rsid w:val="00E14ACD"/>
    <w:rsid w:val="00E14BFC"/>
    <w:rsid w:val="00E1518A"/>
    <w:rsid w:val="00E152BB"/>
    <w:rsid w:val="00E153FB"/>
    <w:rsid w:val="00E166AF"/>
    <w:rsid w:val="00E173DB"/>
    <w:rsid w:val="00E1797A"/>
    <w:rsid w:val="00E200A4"/>
    <w:rsid w:val="00E202D0"/>
    <w:rsid w:val="00E20682"/>
    <w:rsid w:val="00E2089E"/>
    <w:rsid w:val="00E21673"/>
    <w:rsid w:val="00E22CA4"/>
    <w:rsid w:val="00E237F0"/>
    <w:rsid w:val="00E2530E"/>
    <w:rsid w:val="00E25420"/>
    <w:rsid w:val="00E2560D"/>
    <w:rsid w:val="00E25D72"/>
    <w:rsid w:val="00E25DDB"/>
    <w:rsid w:val="00E2649F"/>
    <w:rsid w:val="00E2753D"/>
    <w:rsid w:val="00E27CE7"/>
    <w:rsid w:val="00E27DC9"/>
    <w:rsid w:val="00E27ECB"/>
    <w:rsid w:val="00E302F8"/>
    <w:rsid w:val="00E30344"/>
    <w:rsid w:val="00E3149F"/>
    <w:rsid w:val="00E315BE"/>
    <w:rsid w:val="00E316DD"/>
    <w:rsid w:val="00E319FD"/>
    <w:rsid w:val="00E31DD9"/>
    <w:rsid w:val="00E321E6"/>
    <w:rsid w:val="00E32260"/>
    <w:rsid w:val="00E34107"/>
    <w:rsid w:val="00E3463A"/>
    <w:rsid w:val="00E35BE2"/>
    <w:rsid w:val="00E360B8"/>
    <w:rsid w:val="00E36313"/>
    <w:rsid w:val="00E36A3C"/>
    <w:rsid w:val="00E370D1"/>
    <w:rsid w:val="00E373AB"/>
    <w:rsid w:val="00E374B1"/>
    <w:rsid w:val="00E375E9"/>
    <w:rsid w:val="00E37727"/>
    <w:rsid w:val="00E37772"/>
    <w:rsid w:val="00E37A50"/>
    <w:rsid w:val="00E37B5A"/>
    <w:rsid w:val="00E40D5C"/>
    <w:rsid w:val="00E40E3B"/>
    <w:rsid w:val="00E42728"/>
    <w:rsid w:val="00E42799"/>
    <w:rsid w:val="00E430BA"/>
    <w:rsid w:val="00E43843"/>
    <w:rsid w:val="00E43BC7"/>
    <w:rsid w:val="00E4504A"/>
    <w:rsid w:val="00E457A9"/>
    <w:rsid w:val="00E459B4"/>
    <w:rsid w:val="00E45CC0"/>
    <w:rsid w:val="00E46660"/>
    <w:rsid w:val="00E467CA"/>
    <w:rsid w:val="00E46801"/>
    <w:rsid w:val="00E469C3"/>
    <w:rsid w:val="00E46C46"/>
    <w:rsid w:val="00E46EB0"/>
    <w:rsid w:val="00E46FBE"/>
    <w:rsid w:val="00E470AC"/>
    <w:rsid w:val="00E474B8"/>
    <w:rsid w:val="00E47852"/>
    <w:rsid w:val="00E478F7"/>
    <w:rsid w:val="00E47BEB"/>
    <w:rsid w:val="00E5028E"/>
    <w:rsid w:val="00E504CC"/>
    <w:rsid w:val="00E511C1"/>
    <w:rsid w:val="00E512F4"/>
    <w:rsid w:val="00E512F9"/>
    <w:rsid w:val="00E519D7"/>
    <w:rsid w:val="00E519E1"/>
    <w:rsid w:val="00E5225A"/>
    <w:rsid w:val="00E52BA2"/>
    <w:rsid w:val="00E52E22"/>
    <w:rsid w:val="00E53036"/>
    <w:rsid w:val="00E53078"/>
    <w:rsid w:val="00E5390F"/>
    <w:rsid w:val="00E53950"/>
    <w:rsid w:val="00E53C86"/>
    <w:rsid w:val="00E53D44"/>
    <w:rsid w:val="00E53ED6"/>
    <w:rsid w:val="00E542F4"/>
    <w:rsid w:val="00E54625"/>
    <w:rsid w:val="00E546D9"/>
    <w:rsid w:val="00E547CE"/>
    <w:rsid w:val="00E55059"/>
    <w:rsid w:val="00E55712"/>
    <w:rsid w:val="00E55D67"/>
    <w:rsid w:val="00E5600B"/>
    <w:rsid w:val="00E5610B"/>
    <w:rsid w:val="00E56381"/>
    <w:rsid w:val="00E56CBF"/>
    <w:rsid w:val="00E56D82"/>
    <w:rsid w:val="00E56F7B"/>
    <w:rsid w:val="00E57429"/>
    <w:rsid w:val="00E57726"/>
    <w:rsid w:val="00E57E35"/>
    <w:rsid w:val="00E60C18"/>
    <w:rsid w:val="00E61690"/>
    <w:rsid w:val="00E61F7C"/>
    <w:rsid w:val="00E62064"/>
    <w:rsid w:val="00E62963"/>
    <w:rsid w:val="00E63E7A"/>
    <w:rsid w:val="00E63F51"/>
    <w:rsid w:val="00E642A4"/>
    <w:rsid w:val="00E643C0"/>
    <w:rsid w:val="00E6498E"/>
    <w:rsid w:val="00E65035"/>
    <w:rsid w:val="00E6529D"/>
    <w:rsid w:val="00E65F29"/>
    <w:rsid w:val="00E661FD"/>
    <w:rsid w:val="00E66800"/>
    <w:rsid w:val="00E66DAD"/>
    <w:rsid w:val="00E67011"/>
    <w:rsid w:val="00E670A4"/>
    <w:rsid w:val="00E67886"/>
    <w:rsid w:val="00E67C56"/>
    <w:rsid w:val="00E67EFF"/>
    <w:rsid w:val="00E70310"/>
    <w:rsid w:val="00E704CA"/>
    <w:rsid w:val="00E707E1"/>
    <w:rsid w:val="00E70DF7"/>
    <w:rsid w:val="00E715DA"/>
    <w:rsid w:val="00E716EF"/>
    <w:rsid w:val="00E7277F"/>
    <w:rsid w:val="00E72B5F"/>
    <w:rsid w:val="00E72D58"/>
    <w:rsid w:val="00E73688"/>
    <w:rsid w:val="00E73705"/>
    <w:rsid w:val="00E7379C"/>
    <w:rsid w:val="00E74701"/>
    <w:rsid w:val="00E747FC"/>
    <w:rsid w:val="00E74F77"/>
    <w:rsid w:val="00E7529F"/>
    <w:rsid w:val="00E75DA1"/>
    <w:rsid w:val="00E75E72"/>
    <w:rsid w:val="00E76272"/>
    <w:rsid w:val="00E7680E"/>
    <w:rsid w:val="00E76CB9"/>
    <w:rsid w:val="00E77565"/>
    <w:rsid w:val="00E80341"/>
    <w:rsid w:val="00E806DA"/>
    <w:rsid w:val="00E80789"/>
    <w:rsid w:val="00E808EE"/>
    <w:rsid w:val="00E809B0"/>
    <w:rsid w:val="00E80B37"/>
    <w:rsid w:val="00E80CDF"/>
    <w:rsid w:val="00E814DB"/>
    <w:rsid w:val="00E8151A"/>
    <w:rsid w:val="00E81BE5"/>
    <w:rsid w:val="00E81D2A"/>
    <w:rsid w:val="00E825DF"/>
    <w:rsid w:val="00E82893"/>
    <w:rsid w:val="00E82941"/>
    <w:rsid w:val="00E829F8"/>
    <w:rsid w:val="00E8312E"/>
    <w:rsid w:val="00E831D8"/>
    <w:rsid w:val="00E83420"/>
    <w:rsid w:val="00E8361D"/>
    <w:rsid w:val="00E83833"/>
    <w:rsid w:val="00E8385B"/>
    <w:rsid w:val="00E83A98"/>
    <w:rsid w:val="00E83A99"/>
    <w:rsid w:val="00E83E20"/>
    <w:rsid w:val="00E83FCE"/>
    <w:rsid w:val="00E841F9"/>
    <w:rsid w:val="00E84277"/>
    <w:rsid w:val="00E8476F"/>
    <w:rsid w:val="00E84AAD"/>
    <w:rsid w:val="00E84CD8"/>
    <w:rsid w:val="00E85CAC"/>
    <w:rsid w:val="00E8734F"/>
    <w:rsid w:val="00E87427"/>
    <w:rsid w:val="00E87605"/>
    <w:rsid w:val="00E90506"/>
    <w:rsid w:val="00E9099A"/>
    <w:rsid w:val="00E90DE2"/>
    <w:rsid w:val="00E912F0"/>
    <w:rsid w:val="00E92027"/>
    <w:rsid w:val="00E92397"/>
    <w:rsid w:val="00E936CA"/>
    <w:rsid w:val="00E936D6"/>
    <w:rsid w:val="00E9384F"/>
    <w:rsid w:val="00E93C10"/>
    <w:rsid w:val="00E93D80"/>
    <w:rsid w:val="00E9462E"/>
    <w:rsid w:val="00E94ADF"/>
    <w:rsid w:val="00E94F1C"/>
    <w:rsid w:val="00E95226"/>
    <w:rsid w:val="00E9593E"/>
    <w:rsid w:val="00E95B6E"/>
    <w:rsid w:val="00E96F6B"/>
    <w:rsid w:val="00E978DF"/>
    <w:rsid w:val="00E97930"/>
    <w:rsid w:val="00E97B6A"/>
    <w:rsid w:val="00E97C48"/>
    <w:rsid w:val="00E97F1A"/>
    <w:rsid w:val="00EA0448"/>
    <w:rsid w:val="00EA06E6"/>
    <w:rsid w:val="00EA08F0"/>
    <w:rsid w:val="00EA0A71"/>
    <w:rsid w:val="00EA10E5"/>
    <w:rsid w:val="00EA14DF"/>
    <w:rsid w:val="00EA1B71"/>
    <w:rsid w:val="00EA1E7D"/>
    <w:rsid w:val="00EA2544"/>
    <w:rsid w:val="00EA2A79"/>
    <w:rsid w:val="00EA31BE"/>
    <w:rsid w:val="00EA32FF"/>
    <w:rsid w:val="00EA333B"/>
    <w:rsid w:val="00EA3C93"/>
    <w:rsid w:val="00EA3DB4"/>
    <w:rsid w:val="00EA43C6"/>
    <w:rsid w:val="00EA44F7"/>
    <w:rsid w:val="00EA4D4F"/>
    <w:rsid w:val="00EA5EA5"/>
    <w:rsid w:val="00EA6FAF"/>
    <w:rsid w:val="00EA795D"/>
    <w:rsid w:val="00EB04A3"/>
    <w:rsid w:val="00EB04E8"/>
    <w:rsid w:val="00EB0540"/>
    <w:rsid w:val="00EB0784"/>
    <w:rsid w:val="00EB09C1"/>
    <w:rsid w:val="00EB259F"/>
    <w:rsid w:val="00EB2F4D"/>
    <w:rsid w:val="00EB2F5B"/>
    <w:rsid w:val="00EB31E0"/>
    <w:rsid w:val="00EB3D68"/>
    <w:rsid w:val="00EB42CC"/>
    <w:rsid w:val="00EB5118"/>
    <w:rsid w:val="00EB5DC8"/>
    <w:rsid w:val="00EB5F0F"/>
    <w:rsid w:val="00EB627F"/>
    <w:rsid w:val="00EB676D"/>
    <w:rsid w:val="00EB70DE"/>
    <w:rsid w:val="00EB72BE"/>
    <w:rsid w:val="00EB72FD"/>
    <w:rsid w:val="00EC12D1"/>
    <w:rsid w:val="00EC1880"/>
    <w:rsid w:val="00EC27B3"/>
    <w:rsid w:val="00EC2C33"/>
    <w:rsid w:val="00EC2E25"/>
    <w:rsid w:val="00EC3078"/>
    <w:rsid w:val="00EC31A6"/>
    <w:rsid w:val="00EC3449"/>
    <w:rsid w:val="00EC3D53"/>
    <w:rsid w:val="00EC406E"/>
    <w:rsid w:val="00EC42D6"/>
    <w:rsid w:val="00EC4F09"/>
    <w:rsid w:val="00EC5121"/>
    <w:rsid w:val="00EC5535"/>
    <w:rsid w:val="00EC58F7"/>
    <w:rsid w:val="00EC6577"/>
    <w:rsid w:val="00ED036A"/>
    <w:rsid w:val="00ED05D6"/>
    <w:rsid w:val="00ED0C3A"/>
    <w:rsid w:val="00ED1742"/>
    <w:rsid w:val="00ED1DB4"/>
    <w:rsid w:val="00ED202D"/>
    <w:rsid w:val="00ED2152"/>
    <w:rsid w:val="00ED259F"/>
    <w:rsid w:val="00ED2736"/>
    <w:rsid w:val="00ED3638"/>
    <w:rsid w:val="00ED3F55"/>
    <w:rsid w:val="00ED4841"/>
    <w:rsid w:val="00ED4A9B"/>
    <w:rsid w:val="00ED4D25"/>
    <w:rsid w:val="00ED4D66"/>
    <w:rsid w:val="00ED56E8"/>
    <w:rsid w:val="00ED593F"/>
    <w:rsid w:val="00ED5CBF"/>
    <w:rsid w:val="00ED639A"/>
    <w:rsid w:val="00ED676F"/>
    <w:rsid w:val="00ED693D"/>
    <w:rsid w:val="00ED6E88"/>
    <w:rsid w:val="00ED6EC4"/>
    <w:rsid w:val="00ED7097"/>
    <w:rsid w:val="00ED793C"/>
    <w:rsid w:val="00ED7E41"/>
    <w:rsid w:val="00EE000D"/>
    <w:rsid w:val="00EE04D2"/>
    <w:rsid w:val="00EE073F"/>
    <w:rsid w:val="00EE0E87"/>
    <w:rsid w:val="00EE1E8E"/>
    <w:rsid w:val="00EE208A"/>
    <w:rsid w:val="00EE218D"/>
    <w:rsid w:val="00EE2377"/>
    <w:rsid w:val="00EE24E9"/>
    <w:rsid w:val="00EE2645"/>
    <w:rsid w:val="00EE2BD3"/>
    <w:rsid w:val="00EE2D53"/>
    <w:rsid w:val="00EE2DB3"/>
    <w:rsid w:val="00EE3019"/>
    <w:rsid w:val="00EE3656"/>
    <w:rsid w:val="00EE3695"/>
    <w:rsid w:val="00EE3934"/>
    <w:rsid w:val="00EE3AF7"/>
    <w:rsid w:val="00EE3B51"/>
    <w:rsid w:val="00EE3CD3"/>
    <w:rsid w:val="00EE4639"/>
    <w:rsid w:val="00EE4C63"/>
    <w:rsid w:val="00EE5054"/>
    <w:rsid w:val="00EE5634"/>
    <w:rsid w:val="00EE5AE9"/>
    <w:rsid w:val="00EE5F38"/>
    <w:rsid w:val="00EE6EC0"/>
    <w:rsid w:val="00EE6F35"/>
    <w:rsid w:val="00EE70EB"/>
    <w:rsid w:val="00EE76EF"/>
    <w:rsid w:val="00EE7809"/>
    <w:rsid w:val="00EE7AC6"/>
    <w:rsid w:val="00EE7B27"/>
    <w:rsid w:val="00EF046C"/>
    <w:rsid w:val="00EF0815"/>
    <w:rsid w:val="00EF0959"/>
    <w:rsid w:val="00EF09E2"/>
    <w:rsid w:val="00EF1ACE"/>
    <w:rsid w:val="00EF1E58"/>
    <w:rsid w:val="00EF1EFC"/>
    <w:rsid w:val="00EF1F5D"/>
    <w:rsid w:val="00EF29D6"/>
    <w:rsid w:val="00EF2AA9"/>
    <w:rsid w:val="00EF2E13"/>
    <w:rsid w:val="00EF3505"/>
    <w:rsid w:val="00EF3845"/>
    <w:rsid w:val="00EF3D55"/>
    <w:rsid w:val="00EF450E"/>
    <w:rsid w:val="00EF4822"/>
    <w:rsid w:val="00EF4846"/>
    <w:rsid w:val="00EF4CE7"/>
    <w:rsid w:val="00EF4E69"/>
    <w:rsid w:val="00EF5B0B"/>
    <w:rsid w:val="00EF5C88"/>
    <w:rsid w:val="00EF6440"/>
    <w:rsid w:val="00EF658A"/>
    <w:rsid w:val="00EF69CC"/>
    <w:rsid w:val="00EF6E44"/>
    <w:rsid w:val="00EF70B2"/>
    <w:rsid w:val="00EF7631"/>
    <w:rsid w:val="00EF7A92"/>
    <w:rsid w:val="00EF7B9D"/>
    <w:rsid w:val="00EF7FE1"/>
    <w:rsid w:val="00F00651"/>
    <w:rsid w:val="00F0092B"/>
    <w:rsid w:val="00F00F56"/>
    <w:rsid w:val="00F01181"/>
    <w:rsid w:val="00F01C61"/>
    <w:rsid w:val="00F021E4"/>
    <w:rsid w:val="00F02391"/>
    <w:rsid w:val="00F03099"/>
    <w:rsid w:val="00F03167"/>
    <w:rsid w:val="00F035BA"/>
    <w:rsid w:val="00F039A8"/>
    <w:rsid w:val="00F039B0"/>
    <w:rsid w:val="00F03A4E"/>
    <w:rsid w:val="00F0427A"/>
    <w:rsid w:val="00F042E6"/>
    <w:rsid w:val="00F04B12"/>
    <w:rsid w:val="00F04C3D"/>
    <w:rsid w:val="00F05B40"/>
    <w:rsid w:val="00F0653F"/>
    <w:rsid w:val="00F06853"/>
    <w:rsid w:val="00F0706E"/>
    <w:rsid w:val="00F07558"/>
    <w:rsid w:val="00F07BF3"/>
    <w:rsid w:val="00F10334"/>
    <w:rsid w:val="00F10ED4"/>
    <w:rsid w:val="00F115AC"/>
    <w:rsid w:val="00F11F0B"/>
    <w:rsid w:val="00F11F9C"/>
    <w:rsid w:val="00F120C3"/>
    <w:rsid w:val="00F12575"/>
    <w:rsid w:val="00F12985"/>
    <w:rsid w:val="00F135F8"/>
    <w:rsid w:val="00F13650"/>
    <w:rsid w:val="00F13765"/>
    <w:rsid w:val="00F13788"/>
    <w:rsid w:val="00F13CA9"/>
    <w:rsid w:val="00F13F22"/>
    <w:rsid w:val="00F148E6"/>
    <w:rsid w:val="00F14D5E"/>
    <w:rsid w:val="00F14D9D"/>
    <w:rsid w:val="00F15229"/>
    <w:rsid w:val="00F15565"/>
    <w:rsid w:val="00F156DD"/>
    <w:rsid w:val="00F15CC7"/>
    <w:rsid w:val="00F17840"/>
    <w:rsid w:val="00F179AE"/>
    <w:rsid w:val="00F17D71"/>
    <w:rsid w:val="00F20BB7"/>
    <w:rsid w:val="00F20D5E"/>
    <w:rsid w:val="00F21012"/>
    <w:rsid w:val="00F218D5"/>
    <w:rsid w:val="00F219E3"/>
    <w:rsid w:val="00F21BA3"/>
    <w:rsid w:val="00F22431"/>
    <w:rsid w:val="00F232A1"/>
    <w:rsid w:val="00F238A7"/>
    <w:rsid w:val="00F2410E"/>
    <w:rsid w:val="00F24D12"/>
    <w:rsid w:val="00F2509A"/>
    <w:rsid w:val="00F25591"/>
    <w:rsid w:val="00F25E5E"/>
    <w:rsid w:val="00F267A5"/>
    <w:rsid w:val="00F2680B"/>
    <w:rsid w:val="00F26AC2"/>
    <w:rsid w:val="00F26BBF"/>
    <w:rsid w:val="00F26EEC"/>
    <w:rsid w:val="00F272EF"/>
    <w:rsid w:val="00F27B10"/>
    <w:rsid w:val="00F27C46"/>
    <w:rsid w:val="00F27CBC"/>
    <w:rsid w:val="00F30E4F"/>
    <w:rsid w:val="00F312C2"/>
    <w:rsid w:val="00F3163C"/>
    <w:rsid w:val="00F3168C"/>
    <w:rsid w:val="00F3203D"/>
    <w:rsid w:val="00F32232"/>
    <w:rsid w:val="00F3292E"/>
    <w:rsid w:val="00F32E49"/>
    <w:rsid w:val="00F330B7"/>
    <w:rsid w:val="00F332D0"/>
    <w:rsid w:val="00F336A6"/>
    <w:rsid w:val="00F3373C"/>
    <w:rsid w:val="00F33B18"/>
    <w:rsid w:val="00F33C20"/>
    <w:rsid w:val="00F33FF1"/>
    <w:rsid w:val="00F353C4"/>
    <w:rsid w:val="00F35FC5"/>
    <w:rsid w:val="00F36196"/>
    <w:rsid w:val="00F362E8"/>
    <w:rsid w:val="00F3654C"/>
    <w:rsid w:val="00F36559"/>
    <w:rsid w:val="00F36D52"/>
    <w:rsid w:val="00F3744E"/>
    <w:rsid w:val="00F374A9"/>
    <w:rsid w:val="00F4049E"/>
    <w:rsid w:val="00F40786"/>
    <w:rsid w:val="00F40A6F"/>
    <w:rsid w:val="00F40C62"/>
    <w:rsid w:val="00F40C7C"/>
    <w:rsid w:val="00F40DF3"/>
    <w:rsid w:val="00F41189"/>
    <w:rsid w:val="00F412A0"/>
    <w:rsid w:val="00F413C6"/>
    <w:rsid w:val="00F41D55"/>
    <w:rsid w:val="00F4214D"/>
    <w:rsid w:val="00F42219"/>
    <w:rsid w:val="00F425AB"/>
    <w:rsid w:val="00F427A8"/>
    <w:rsid w:val="00F42896"/>
    <w:rsid w:val="00F42A02"/>
    <w:rsid w:val="00F42E29"/>
    <w:rsid w:val="00F42FB7"/>
    <w:rsid w:val="00F4301A"/>
    <w:rsid w:val="00F433E5"/>
    <w:rsid w:val="00F4408A"/>
    <w:rsid w:val="00F450A6"/>
    <w:rsid w:val="00F45630"/>
    <w:rsid w:val="00F45B5B"/>
    <w:rsid w:val="00F46442"/>
    <w:rsid w:val="00F46483"/>
    <w:rsid w:val="00F46536"/>
    <w:rsid w:val="00F46A0C"/>
    <w:rsid w:val="00F46E89"/>
    <w:rsid w:val="00F46F12"/>
    <w:rsid w:val="00F470C2"/>
    <w:rsid w:val="00F502B2"/>
    <w:rsid w:val="00F50ECC"/>
    <w:rsid w:val="00F50F85"/>
    <w:rsid w:val="00F5107A"/>
    <w:rsid w:val="00F51212"/>
    <w:rsid w:val="00F512D4"/>
    <w:rsid w:val="00F51ACE"/>
    <w:rsid w:val="00F52F2A"/>
    <w:rsid w:val="00F53318"/>
    <w:rsid w:val="00F546AE"/>
    <w:rsid w:val="00F5495E"/>
    <w:rsid w:val="00F55182"/>
    <w:rsid w:val="00F554A8"/>
    <w:rsid w:val="00F5558E"/>
    <w:rsid w:val="00F55A33"/>
    <w:rsid w:val="00F55E61"/>
    <w:rsid w:val="00F56061"/>
    <w:rsid w:val="00F56A08"/>
    <w:rsid w:val="00F56A85"/>
    <w:rsid w:val="00F56D59"/>
    <w:rsid w:val="00F57618"/>
    <w:rsid w:val="00F57A0B"/>
    <w:rsid w:val="00F6005F"/>
    <w:rsid w:val="00F60162"/>
    <w:rsid w:val="00F6033C"/>
    <w:rsid w:val="00F609A2"/>
    <w:rsid w:val="00F60A37"/>
    <w:rsid w:val="00F611EC"/>
    <w:rsid w:val="00F61AC2"/>
    <w:rsid w:val="00F61C1C"/>
    <w:rsid w:val="00F61E75"/>
    <w:rsid w:val="00F632BE"/>
    <w:rsid w:val="00F6418B"/>
    <w:rsid w:val="00F64833"/>
    <w:rsid w:val="00F658BC"/>
    <w:rsid w:val="00F65AB5"/>
    <w:rsid w:val="00F65EE6"/>
    <w:rsid w:val="00F6626C"/>
    <w:rsid w:val="00F66415"/>
    <w:rsid w:val="00F66DD5"/>
    <w:rsid w:val="00F67D77"/>
    <w:rsid w:val="00F67F9E"/>
    <w:rsid w:val="00F7042A"/>
    <w:rsid w:val="00F707F4"/>
    <w:rsid w:val="00F70A4D"/>
    <w:rsid w:val="00F70C03"/>
    <w:rsid w:val="00F70FE0"/>
    <w:rsid w:val="00F7124B"/>
    <w:rsid w:val="00F713F5"/>
    <w:rsid w:val="00F71C6C"/>
    <w:rsid w:val="00F7218D"/>
    <w:rsid w:val="00F725D0"/>
    <w:rsid w:val="00F72AED"/>
    <w:rsid w:val="00F733CB"/>
    <w:rsid w:val="00F73582"/>
    <w:rsid w:val="00F7433E"/>
    <w:rsid w:val="00F74987"/>
    <w:rsid w:val="00F74AEB"/>
    <w:rsid w:val="00F74D0C"/>
    <w:rsid w:val="00F753A2"/>
    <w:rsid w:val="00F75481"/>
    <w:rsid w:val="00F7560F"/>
    <w:rsid w:val="00F75627"/>
    <w:rsid w:val="00F759F2"/>
    <w:rsid w:val="00F75B25"/>
    <w:rsid w:val="00F761FF"/>
    <w:rsid w:val="00F766CF"/>
    <w:rsid w:val="00F77832"/>
    <w:rsid w:val="00F77EF4"/>
    <w:rsid w:val="00F80793"/>
    <w:rsid w:val="00F8088F"/>
    <w:rsid w:val="00F81111"/>
    <w:rsid w:val="00F8147B"/>
    <w:rsid w:val="00F814AE"/>
    <w:rsid w:val="00F814D5"/>
    <w:rsid w:val="00F81579"/>
    <w:rsid w:val="00F82813"/>
    <w:rsid w:val="00F82867"/>
    <w:rsid w:val="00F82D34"/>
    <w:rsid w:val="00F83573"/>
    <w:rsid w:val="00F83D3D"/>
    <w:rsid w:val="00F847CC"/>
    <w:rsid w:val="00F857BD"/>
    <w:rsid w:val="00F858A8"/>
    <w:rsid w:val="00F85A2A"/>
    <w:rsid w:val="00F8601E"/>
    <w:rsid w:val="00F863D4"/>
    <w:rsid w:val="00F86764"/>
    <w:rsid w:val="00F869C8"/>
    <w:rsid w:val="00F86A42"/>
    <w:rsid w:val="00F871BD"/>
    <w:rsid w:val="00F877CE"/>
    <w:rsid w:val="00F87F33"/>
    <w:rsid w:val="00F87F97"/>
    <w:rsid w:val="00F90ED7"/>
    <w:rsid w:val="00F91106"/>
    <w:rsid w:val="00F914B7"/>
    <w:rsid w:val="00F916B1"/>
    <w:rsid w:val="00F91CCD"/>
    <w:rsid w:val="00F91E1A"/>
    <w:rsid w:val="00F9242B"/>
    <w:rsid w:val="00F930DD"/>
    <w:rsid w:val="00F935F6"/>
    <w:rsid w:val="00F938E2"/>
    <w:rsid w:val="00F93910"/>
    <w:rsid w:val="00F939BA"/>
    <w:rsid w:val="00F93B1F"/>
    <w:rsid w:val="00F93D1F"/>
    <w:rsid w:val="00F94435"/>
    <w:rsid w:val="00F94BAD"/>
    <w:rsid w:val="00F94BF0"/>
    <w:rsid w:val="00F95CD5"/>
    <w:rsid w:val="00F95D95"/>
    <w:rsid w:val="00F95E2D"/>
    <w:rsid w:val="00F96F30"/>
    <w:rsid w:val="00F979EC"/>
    <w:rsid w:val="00F97D96"/>
    <w:rsid w:val="00FA074C"/>
    <w:rsid w:val="00FA082B"/>
    <w:rsid w:val="00FA0831"/>
    <w:rsid w:val="00FA0F79"/>
    <w:rsid w:val="00FA171B"/>
    <w:rsid w:val="00FA1B9E"/>
    <w:rsid w:val="00FA22F9"/>
    <w:rsid w:val="00FA2802"/>
    <w:rsid w:val="00FA2CC4"/>
    <w:rsid w:val="00FA3081"/>
    <w:rsid w:val="00FA34F2"/>
    <w:rsid w:val="00FA37FF"/>
    <w:rsid w:val="00FA3872"/>
    <w:rsid w:val="00FA3942"/>
    <w:rsid w:val="00FA3BA3"/>
    <w:rsid w:val="00FA3BA4"/>
    <w:rsid w:val="00FA4131"/>
    <w:rsid w:val="00FA451C"/>
    <w:rsid w:val="00FA5187"/>
    <w:rsid w:val="00FA6529"/>
    <w:rsid w:val="00FA66BB"/>
    <w:rsid w:val="00FA6CB3"/>
    <w:rsid w:val="00FA6FC8"/>
    <w:rsid w:val="00FA73A6"/>
    <w:rsid w:val="00FA7433"/>
    <w:rsid w:val="00FA7891"/>
    <w:rsid w:val="00FA7D0B"/>
    <w:rsid w:val="00FB00E8"/>
    <w:rsid w:val="00FB0228"/>
    <w:rsid w:val="00FB075C"/>
    <w:rsid w:val="00FB1371"/>
    <w:rsid w:val="00FB1828"/>
    <w:rsid w:val="00FB1E3E"/>
    <w:rsid w:val="00FB226D"/>
    <w:rsid w:val="00FB244F"/>
    <w:rsid w:val="00FB2EAA"/>
    <w:rsid w:val="00FB2F2E"/>
    <w:rsid w:val="00FB365A"/>
    <w:rsid w:val="00FB3B57"/>
    <w:rsid w:val="00FB408B"/>
    <w:rsid w:val="00FB4172"/>
    <w:rsid w:val="00FB45F4"/>
    <w:rsid w:val="00FB55D1"/>
    <w:rsid w:val="00FB5613"/>
    <w:rsid w:val="00FB5775"/>
    <w:rsid w:val="00FB58C5"/>
    <w:rsid w:val="00FB5E3C"/>
    <w:rsid w:val="00FB6B35"/>
    <w:rsid w:val="00FB6C9E"/>
    <w:rsid w:val="00FC0214"/>
    <w:rsid w:val="00FC0A96"/>
    <w:rsid w:val="00FC0B4C"/>
    <w:rsid w:val="00FC10EB"/>
    <w:rsid w:val="00FC14CD"/>
    <w:rsid w:val="00FC14E1"/>
    <w:rsid w:val="00FC1FDC"/>
    <w:rsid w:val="00FC2179"/>
    <w:rsid w:val="00FC2F2D"/>
    <w:rsid w:val="00FC3178"/>
    <w:rsid w:val="00FC3A62"/>
    <w:rsid w:val="00FC3C01"/>
    <w:rsid w:val="00FC4503"/>
    <w:rsid w:val="00FC4946"/>
    <w:rsid w:val="00FC58CC"/>
    <w:rsid w:val="00FC6195"/>
    <w:rsid w:val="00FC6658"/>
    <w:rsid w:val="00FC6999"/>
    <w:rsid w:val="00FC6A42"/>
    <w:rsid w:val="00FC6A54"/>
    <w:rsid w:val="00FC716B"/>
    <w:rsid w:val="00FC7D9F"/>
    <w:rsid w:val="00FC7E01"/>
    <w:rsid w:val="00FD021B"/>
    <w:rsid w:val="00FD0644"/>
    <w:rsid w:val="00FD0D35"/>
    <w:rsid w:val="00FD0FAF"/>
    <w:rsid w:val="00FD11C6"/>
    <w:rsid w:val="00FD16AE"/>
    <w:rsid w:val="00FD186B"/>
    <w:rsid w:val="00FD1B38"/>
    <w:rsid w:val="00FD1C0D"/>
    <w:rsid w:val="00FD2922"/>
    <w:rsid w:val="00FD2E19"/>
    <w:rsid w:val="00FD30C7"/>
    <w:rsid w:val="00FD3379"/>
    <w:rsid w:val="00FD36ED"/>
    <w:rsid w:val="00FD3B2C"/>
    <w:rsid w:val="00FD3B7C"/>
    <w:rsid w:val="00FD3F23"/>
    <w:rsid w:val="00FD42CB"/>
    <w:rsid w:val="00FD44E2"/>
    <w:rsid w:val="00FD4711"/>
    <w:rsid w:val="00FD4ACA"/>
    <w:rsid w:val="00FD6349"/>
    <w:rsid w:val="00FD634D"/>
    <w:rsid w:val="00FD6426"/>
    <w:rsid w:val="00FD6489"/>
    <w:rsid w:val="00FD66A9"/>
    <w:rsid w:val="00FD67DA"/>
    <w:rsid w:val="00FD757F"/>
    <w:rsid w:val="00FD78C4"/>
    <w:rsid w:val="00FE0203"/>
    <w:rsid w:val="00FE0626"/>
    <w:rsid w:val="00FE1121"/>
    <w:rsid w:val="00FE1469"/>
    <w:rsid w:val="00FE1618"/>
    <w:rsid w:val="00FE1657"/>
    <w:rsid w:val="00FE17FC"/>
    <w:rsid w:val="00FE184E"/>
    <w:rsid w:val="00FE1B4B"/>
    <w:rsid w:val="00FE1C43"/>
    <w:rsid w:val="00FE1F69"/>
    <w:rsid w:val="00FE2176"/>
    <w:rsid w:val="00FE2384"/>
    <w:rsid w:val="00FE2399"/>
    <w:rsid w:val="00FE3055"/>
    <w:rsid w:val="00FE3576"/>
    <w:rsid w:val="00FE3B73"/>
    <w:rsid w:val="00FE3F52"/>
    <w:rsid w:val="00FE424A"/>
    <w:rsid w:val="00FE61B4"/>
    <w:rsid w:val="00FE74D3"/>
    <w:rsid w:val="00FE76F5"/>
    <w:rsid w:val="00FE7827"/>
    <w:rsid w:val="00FE7A39"/>
    <w:rsid w:val="00FE7ABC"/>
    <w:rsid w:val="00FE7BE1"/>
    <w:rsid w:val="00FE7BE3"/>
    <w:rsid w:val="00FE7E76"/>
    <w:rsid w:val="00FF004D"/>
    <w:rsid w:val="00FF08AF"/>
    <w:rsid w:val="00FF0A52"/>
    <w:rsid w:val="00FF0D68"/>
    <w:rsid w:val="00FF1A5C"/>
    <w:rsid w:val="00FF1BFB"/>
    <w:rsid w:val="00FF219D"/>
    <w:rsid w:val="00FF267B"/>
    <w:rsid w:val="00FF36A4"/>
    <w:rsid w:val="00FF4518"/>
    <w:rsid w:val="00FF4A4B"/>
    <w:rsid w:val="00FF4E23"/>
    <w:rsid w:val="00FF50E2"/>
    <w:rsid w:val="00FF5ED7"/>
    <w:rsid w:val="00FF5F49"/>
    <w:rsid w:val="00FF68DB"/>
    <w:rsid w:val="00FF6D61"/>
    <w:rsid w:val="00FF7289"/>
    <w:rsid w:val="00FF7A12"/>
    <w:rsid w:val="08260D99"/>
    <w:rsid w:val="2E9A5BA6"/>
    <w:rsid w:val="374590EC"/>
    <w:rsid w:val="466BEFC2"/>
    <w:rsid w:val="56C88B92"/>
    <w:rsid w:val="5F6A976D"/>
    <w:rsid w:val="698DEA13"/>
    <w:rsid w:val="6BB3D34E"/>
    <w:rsid w:val="71DC3515"/>
    <w:rsid w:val="745DC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A670B22"/>
  <w14:defaultImageDpi w14:val="0"/>
  <w15:docId w15:val="{9E0B212E-1B04-4E89-A4E2-39170471A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uiPriority w:val="99"/>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34"/>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semiHidden/>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semiHidden/>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semiHidden/>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customStyle="1" w:styleId="SP15303498">
    <w:name w:val="SP.15.303498"/>
    <w:basedOn w:val="Normal"/>
    <w:next w:val="Normal"/>
    <w:uiPriority w:val="99"/>
    <w:rsid w:val="00BF0B3D"/>
    <w:pPr>
      <w:autoSpaceDE w:val="0"/>
      <w:autoSpaceDN w:val="0"/>
      <w:adjustRightInd w:val="0"/>
      <w:spacing w:after="0" w:line="240" w:lineRule="auto"/>
    </w:pPr>
    <w:rPr>
      <w:rFonts w:ascii="Arial" w:hAnsi="Arial" w:cs="Arial"/>
      <w:sz w:val="24"/>
      <w:szCs w:val="24"/>
    </w:rPr>
  </w:style>
  <w:style w:type="paragraph" w:customStyle="1" w:styleId="SP15303509">
    <w:name w:val="SP.15.303509"/>
    <w:basedOn w:val="Normal"/>
    <w:next w:val="Normal"/>
    <w:uiPriority w:val="99"/>
    <w:rsid w:val="00BF0B3D"/>
    <w:pPr>
      <w:autoSpaceDE w:val="0"/>
      <w:autoSpaceDN w:val="0"/>
      <w:adjustRightInd w:val="0"/>
      <w:spacing w:after="0" w:line="240" w:lineRule="auto"/>
    </w:pPr>
    <w:rPr>
      <w:rFonts w:ascii="Arial" w:hAnsi="Arial" w:cs="Arial"/>
      <w:sz w:val="24"/>
      <w:szCs w:val="24"/>
    </w:rPr>
  </w:style>
  <w:style w:type="character" w:customStyle="1" w:styleId="SC15323589">
    <w:name w:val="SC.15.323589"/>
    <w:uiPriority w:val="99"/>
    <w:rsid w:val="00BF0B3D"/>
    <w:rPr>
      <w:b/>
      <w:bCs/>
      <w:color w:val="000000"/>
      <w:sz w:val="20"/>
      <w:szCs w:val="20"/>
    </w:rPr>
  </w:style>
  <w:style w:type="paragraph" w:styleId="BodyText0">
    <w:name w:val="Body Text"/>
    <w:basedOn w:val="Normal"/>
    <w:link w:val="BodyTextChar"/>
    <w:uiPriority w:val="99"/>
    <w:semiHidden/>
    <w:unhideWhenUsed/>
    <w:rsid w:val="00D7727C"/>
    <w:pPr>
      <w:spacing w:after="120"/>
    </w:pPr>
  </w:style>
  <w:style w:type="character" w:customStyle="1" w:styleId="BodyTextChar">
    <w:name w:val="Body Text Char"/>
    <w:basedOn w:val="DefaultParagraphFont"/>
    <w:link w:val="BodyText0"/>
    <w:uiPriority w:val="99"/>
    <w:semiHidden/>
    <w:rsid w:val="00D7727C"/>
  </w:style>
  <w:style w:type="paragraph" w:customStyle="1" w:styleId="SP15303120">
    <w:name w:val="SP.15.303120"/>
    <w:basedOn w:val="Normal"/>
    <w:next w:val="Normal"/>
    <w:uiPriority w:val="99"/>
    <w:rsid w:val="009E6D3E"/>
    <w:pPr>
      <w:autoSpaceDE w:val="0"/>
      <w:autoSpaceDN w:val="0"/>
      <w:adjustRightInd w:val="0"/>
      <w:spacing w:after="0" w:line="240" w:lineRule="auto"/>
    </w:pPr>
    <w:rPr>
      <w:rFonts w:ascii="Times New Roman" w:hAnsi="Times New Roman" w:cs="Times New Roman"/>
      <w:sz w:val="24"/>
      <w:szCs w:val="24"/>
    </w:rPr>
  </w:style>
  <w:style w:type="paragraph" w:customStyle="1" w:styleId="SP15303465">
    <w:name w:val="SP.15.303465"/>
    <w:basedOn w:val="Normal"/>
    <w:next w:val="Normal"/>
    <w:uiPriority w:val="99"/>
    <w:rsid w:val="009E6D3E"/>
    <w:pPr>
      <w:autoSpaceDE w:val="0"/>
      <w:autoSpaceDN w:val="0"/>
      <w:adjustRightInd w:val="0"/>
      <w:spacing w:after="0" w:line="240" w:lineRule="auto"/>
    </w:pPr>
    <w:rPr>
      <w:rFonts w:ascii="Times New Roman" w:hAnsi="Times New Roman" w:cs="Times New Roman"/>
      <w:sz w:val="24"/>
      <w:szCs w:val="24"/>
    </w:rPr>
  </w:style>
  <w:style w:type="paragraph" w:customStyle="1" w:styleId="SP15303544">
    <w:name w:val="SP.15.303544"/>
    <w:basedOn w:val="Normal"/>
    <w:next w:val="Normal"/>
    <w:uiPriority w:val="99"/>
    <w:rsid w:val="009E6D3E"/>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9E6D3E"/>
    <w:rPr>
      <w:color w:val="000000"/>
      <w:sz w:val="18"/>
      <w:szCs w:val="18"/>
    </w:rPr>
  </w:style>
  <w:style w:type="character" w:customStyle="1" w:styleId="SC15323599">
    <w:name w:val="SC.15.323599"/>
    <w:uiPriority w:val="99"/>
    <w:rsid w:val="009E6D3E"/>
    <w:rPr>
      <w:color w:val="000000"/>
      <w:sz w:val="18"/>
      <w:szCs w:val="18"/>
    </w:rPr>
  </w:style>
  <w:style w:type="paragraph" w:customStyle="1" w:styleId="TableParagraph">
    <w:name w:val="Table Paragraph"/>
    <w:basedOn w:val="Normal"/>
    <w:uiPriority w:val="1"/>
    <w:qFormat/>
    <w:rsid w:val="00187A53"/>
    <w:pPr>
      <w:widowControl w:val="0"/>
      <w:autoSpaceDE w:val="0"/>
      <w:autoSpaceDN w:val="0"/>
      <w:adjustRightInd w:val="0"/>
      <w:spacing w:after="0" w:line="240" w:lineRule="auto"/>
      <w:ind w:left="129"/>
    </w:pPr>
    <w:rPr>
      <w:rFonts w:ascii="Times New Roman" w:hAnsi="Times New Roman" w:cs="Times New Roman"/>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20508715">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0297124">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2.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Props1.xml><?xml version="1.0" encoding="utf-8"?>
<ds:datastoreItem xmlns:ds="http://schemas.openxmlformats.org/officeDocument/2006/customXml" ds:itemID="{CAEE878B-4A1B-47C9-963B-EA14C5BB2E14}">
  <ds:schemaRefs>
    <ds:schemaRef ds:uri="office.server.policy"/>
  </ds:schemaRefs>
</ds:datastoreItem>
</file>

<file path=customXml/itemProps2.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87DF31-FBEF-4672-AA9F-AFB7F5E70D1D}">
  <ds:schemaRefs>
    <ds:schemaRef ds:uri="http://schemas.openxmlformats.org/officeDocument/2006/bibliography"/>
  </ds:schemaRefs>
</ds:datastoreItem>
</file>

<file path=customXml/itemProps4.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5.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6.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docProps/app.xml><?xml version="1.0" encoding="utf-8"?>
<Properties xmlns="http://schemas.openxmlformats.org/officeDocument/2006/extended-properties" xmlns:vt="http://schemas.openxmlformats.org/officeDocument/2006/docPropsVTypes">
  <Template>Normal</Template>
  <TotalTime>2418</TotalTime>
  <Pages>12</Pages>
  <Words>4824</Words>
  <Characters>26599</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Abhishek Patil</cp:lastModifiedBy>
  <cp:revision>417</cp:revision>
  <dcterms:created xsi:type="dcterms:W3CDTF">2021-02-12T06:04:00Z</dcterms:created>
  <dcterms:modified xsi:type="dcterms:W3CDTF">2021-02-23T00:05:00Z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