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3C2134A9"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CIDs related to Multi-Link element</w:t>
            </w:r>
            <w:r w:rsidR="00F463B4">
              <w:rPr>
                <w:b w:val="0"/>
              </w:rPr>
              <w:t xml:space="preserve"> (CC 34)</w:t>
            </w:r>
            <w:r w:rsidR="00730620">
              <w:rPr>
                <w:b w:val="0"/>
              </w:rPr>
              <w:t xml:space="preserve"> – Part 1</w:t>
            </w:r>
          </w:p>
        </w:tc>
      </w:tr>
      <w:tr w:rsidR="00A353D7" w:rsidRPr="00CC2C3C" w14:paraId="5101EAE9" w14:textId="77777777" w:rsidTr="007836FF">
        <w:trPr>
          <w:trHeight w:val="269"/>
          <w:jc w:val="center"/>
        </w:trPr>
        <w:tc>
          <w:tcPr>
            <w:tcW w:w="9576" w:type="dxa"/>
            <w:gridSpan w:val="5"/>
            <w:vAlign w:val="center"/>
          </w:tcPr>
          <w:p w14:paraId="3704DF93" w14:textId="1411391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E006F9">
              <w:rPr>
                <w:b w:val="0"/>
                <w:sz w:val="20"/>
              </w:rPr>
              <w:t>9</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646CDA67" w:rsidR="00160B6B" w:rsidRPr="000A26E7" w:rsidRDefault="003458C3" w:rsidP="00C75F57">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EDDBE36" w:rsidR="00160B6B" w:rsidRPr="000A26E7" w:rsidRDefault="003458C3" w:rsidP="00C75F57">
            <w:pPr>
              <w:pStyle w:val="T2"/>
              <w:suppressAutoHyphens/>
              <w:spacing w:after="0"/>
              <w:ind w:left="0" w:right="0"/>
              <w:jc w:val="left"/>
              <w:rPr>
                <w:b w:val="0"/>
                <w:sz w:val="16"/>
                <w:szCs w:val="18"/>
                <w:lang w:eastAsia="ko-KR"/>
              </w:rPr>
            </w:pPr>
            <w:r>
              <w:rPr>
                <w:b w:val="0"/>
                <w:sz w:val="16"/>
                <w:szCs w:val="18"/>
                <w:lang w:eastAsia="ko-KR"/>
              </w:rPr>
              <w:t>appatil</w:t>
            </w:r>
            <w:r w:rsidR="00160B6B">
              <w:rPr>
                <w:b w:val="0"/>
                <w:sz w:val="16"/>
                <w:szCs w:val="18"/>
                <w:lang w:eastAsia="ko-KR"/>
              </w:rPr>
              <w:t>@qti.qualcomm.com</w:t>
            </w:r>
          </w:p>
        </w:tc>
      </w:tr>
      <w:tr w:rsidR="00AD4B74" w:rsidRPr="00CC2C3C" w14:paraId="11C7C1EF" w14:textId="77777777" w:rsidTr="004C0D53">
        <w:trPr>
          <w:jc w:val="center"/>
        </w:trPr>
        <w:tc>
          <w:tcPr>
            <w:tcW w:w="1705" w:type="dxa"/>
            <w:vAlign w:val="center"/>
          </w:tcPr>
          <w:p w14:paraId="0D3BA86A" w14:textId="77777777" w:rsidR="00AD4B74" w:rsidRPr="000A26E7" w:rsidRDefault="00AD4B74" w:rsidP="004C0D5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4B892F8" w14:textId="77777777" w:rsidR="00AD4B74" w:rsidRDefault="00AD4B74" w:rsidP="004C0D53">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7EB113A" w14:textId="77777777" w:rsidR="00AD4B74" w:rsidRPr="000A26E7" w:rsidRDefault="00AD4B74" w:rsidP="004C0D53">
            <w:pPr>
              <w:pStyle w:val="T2"/>
              <w:suppressAutoHyphens/>
              <w:spacing w:after="0"/>
              <w:ind w:left="0" w:right="0"/>
              <w:jc w:val="left"/>
              <w:rPr>
                <w:b w:val="0"/>
                <w:sz w:val="18"/>
                <w:szCs w:val="18"/>
                <w:lang w:eastAsia="ko-KR"/>
              </w:rPr>
            </w:pPr>
          </w:p>
        </w:tc>
        <w:tc>
          <w:tcPr>
            <w:tcW w:w="1710" w:type="dxa"/>
            <w:vAlign w:val="center"/>
          </w:tcPr>
          <w:p w14:paraId="1000D5CF" w14:textId="77777777" w:rsidR="00AD4B74" w:rsidRPr="00BF7A21" w:rsidRDefault="00AD4B74" w:rsidP="004C0D53">
            <w:pPr>
              <w:pStyle w:val="T2"/>
              <w:suppressAutoHyphens/>
              <w:spacing w:after="0"/>
              <w:ind w:left="0" w:right="0"/>
              <w:jc w:val="left"/>
              <w:rPr>
                <w:b w:val="0"/>
                <w:sz w:val="18"/>
                <w:szCs w:val="18"/>
                <w:lang w:eastAsia="ko-KR"/>
              </w:rPr>
            </w:pPr>
          </w:p>
        </w:tc>
        <w:tc>
          <w:tcPr>
            <w:tcW w:w="2291" w:type="dxa"/>
            <w:vAlign w:val="center"/>
          </w:tcPr>
          <w:p w14:paraId="0B1723DE" w14:textId="77777777" w:rsidR="00AD4B74" w:rsidRPr="00BF7A21" w:rsidRDefault="00AD4B74" w:rsidP="004C0D53">
            <w:pPr>
              <w:pStyle w:val="T2"/>
              <w:suppressAutoHyphens/>
              <w:spacing w:after="0"/>
              <w:ind w:left="0" w:right="0"/>
              <w:jc w:val="left"/>
              <w:rPr>
                <w:b w:val="0"/>
                <w:sz w:val="16"/>
                <w:szCs w:val="18"/>
                <w:lang w:eastAsia="ko-KR"/>
              </w:rPr>
            </w:pPr>
            <w:r>
              <w:rPr>
                <w:b w:val="0"/>
                <w:sz w:val="16"/>
                <w:szCs w:val="18"/>
                <w:lang w:eastAsia="ko-KR"/>
              </w:rPr>
              <w:t>gnaik</w:t>
            </w:r>
            <w:r w:rsidRPr="00BF7A21">
              <w:rPr>
                <w:b w:val="0"/>
                <w:sz w:val="16"/>
                <w:szCs w:val="18"/>
                <w:lang w:eastAsia="ko-KR"/>
              </w:rPr>
              <w:t>@qti.qualcomm.com</w:t>
            </w:r>
          </w:p>
        </w:tc>
      </w:tr>
      <w:tr w:rsidR="00AD4B74" w:rsidRPr="00CC2C3C" w14:paraId="1F4D4BB8" w14:textId="77777777" w:rsidTr="004C0D53">
        <w:trPr>
          <w:jc w:val="center"/>
        </w:trPr>
        <w:tc>
          <w:tcPr>
            <w:tcW w:w="1705" w:type="dxa"/>
            <w:vAlign w:val="center"/>
          </w:tcPr>
          <w:p w14:paraId="50F7D6F7" w14:textId="77777777" w:rsidR="00AD4B74" w:rsidRPr="00CC2C3C" w:rsidRDefault="00AD4B74" w:rsidP="004C0D53">
            <w:pPr>
              <w:pStyle w:val="T2"/>
              <w:suppressAutoHyphens/>
              <w:spacing w:after="0"/>
              <w:ind w:left="0" w:right="0"/>
              <w:jc w:val="left"/>
              <w:rPr>
                <w:b w:val="0"/>
                <w:sz w:val="20"/>
              </w:rPr>
            </w:pPr>
            <w:r>
              <w:rPr>
                <w:b w:val="0"/>
                <w:sz w:val="18"/>
                <w:szCs w:val="18"/>
                <w:lang w:eastAsia="ko-KR"/>
              </w:rPr>
              <w:t>George Cherian</w:t>
            </w:r>
          </w:p>
        </w:tc>
        <w:tc>
          <w:tcPr>
            <w:tcW w:w="1695" w:type="dxa"/>
            <w:vAlign w:val="center"/>
          </w:tcPr>
          <w:p w14:paraId="4EFE9919" w14:textId="77777777" w:rsidR="00AD4B74" w:rsidRPr="00CC2C3C" w:rsidRDefault="00AD4B74" w:rsidP="004C0D53">
            <w:pPr>
              <w:pStyle w:val="T2"/>
              <w:suppressAutoHyphens/>
              <w:spacing w:after="0"/>
              <w:ind w:left="0" w:right="0"/>
              <w:jc w:val="left"/>
              <w:rPr>
                <w:b w:val="0"/>
                <w:sz w:val="20"/>
              </w:rPr>
            </w:pPr>
            <w:r>
              <w:rPr>
                <w:b w:val="0"/>
                <w:sz w:val="18"/>
                <w:szCs w:val="18"/>
                <w:lang w:eastAsia="ko-KR"/>
              </w:rPr>
              <w:t>Qualcomm Inc.</w:t>
            </w:r>
          </w:p>
        </w:tc>
        <w:tc>
          <w:tcPr>
            <w:tcW w:w="2175" w:type="dxa"/>
          </w:tcPr>
          <w:p w14:paraId="184425FB" w14:textId="77777777" w:rsidR="00AD4B74" w:rsidRPr="00CC2C3C" w:rsidRDefault="00AD4B74" w:rsidP="004C0D53">
            <w:pPr>
              <w:pStyle w:val="T2"/>
              <w:suppressAutoHyphens/>
              <w:spacing w:after="0"/>
              <w:ind w:left="0" w:right="0"/>
              <w:jc w:val="left"/>
              <w:rPr>
                <w:b w:val="0"/>
                <w:sz w:val="20"/>
              </w:rPr>
            </w:pPr>
          </w:p>
        </w:tc>
        <w:tc>
          <w:tcPr>
            <w:tcW w:w="1710" w:type="dxa"/>
            <w:vAlign w:val="center"/>
          </w:tcPr>
          <w:p w14:paraId="0971D61E" w14:textId="77777777" w:rsidR="00AD4B74" w:rsidRPr="00CC2C3C" w:rsidRDefault="00AD4B74" w:rsidP="004C0D53">
            <w:pPr>
              <w:pStyle w:val="T2"/>
              <w:suppressAutoHyphens/>
              <w:spacing w:after="0"/>
              <w:ind w:left="0" w:right="0"/>
              <w:jc w:val="left"/>
              <w:rPr>
                <w:b w:val="0"/>
                <w:sz w:val="20"/>
              </w:rPr>
            </w:pPr>
          </w:p>
        </w:tc>
        <w:tc>
          <w:tcPr>
            <w:tcW w:w="2291" w:type="dxa"/>
            <w:vAlign w:val="center"/>
          </w:tcPr>
          <w:p w14:paraId="6F2FFEC2" w14:textId="77777777" w:rsidR="00AD4B74" w:rsidRPr="000A26E7" w:rsidRDefault="00AD4B74" w:rsidP="004C0D53">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0A26E7">
              <w:rPr>
                <w:b w:val="0"/>
                <w:sz w:val="16"/>
                <w:szCs w:val="18"/>
                <w:lang w:eastAsia="ko-KR"/>
              </w:rPr>
              <w:t>@qti.qualcomm.com</w:t>
            </w:r>
          </w:p>
        </w:tc>
      </w:tr>
      <w:tr w:rsidR="00A353D7" w:rsidRPr="00CC2C3C" w14:paraId="7B80356F" w14:textId="77777777" w:rsidTr="00E547CE">
        <w:trPr>
          <w:jc w:val="center"/>
        </w:trPr>
        <w:tc>
          <w:tcPr>
            <w:tcW w:w="1705" w:type="dxa"/>
            <w:vAlign w:val="center"/>
          </w:tcPr>
          <w:p w14:paraId="1E23AD43" w14:textId="26C80B3F" w:rsidR="00A353D7" w:rsidRPr="000A26E7" w:rsidRDefault="003458C3" w:rsidP="00C75F5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017360DC" w:rsidR="00A353D7" w:rsidRPr="000A26E7" w:rsidRDefault="003458C3" w:rsidP="00C75F57">
            <w:pPr>
              <w:pStyle w:val="T2"/>
              <w:suppressAutoHyphens/>
              <w:spacing w:after="0"/>
              <w:ind w:left="0" w:right="0"/>
              <w:jc w:val="left"/>
              <w:rPr>
                <w:b w:val="0"/>
                <w:sz w:val="16"/>
                <w:szCs w:val="18"/>
                <w:lang w:eastAsia="ko-KR"/>
              </w:rPr>
            </w:pPr>
            <w:r w:rsidRPr="000A26E7">
              <w:rPr>
                <w:b w:val="0"/>
                <w:sz w:val="16"/>
                <w:szCs w:val="18"/>
                <w:lang w:eastAsia="ko-KR"/>
              </w:rPr>
              <w:t>aasterja</w:t>
            </w:r>
            <w:r w:rsidR="00A353D7" w:rsidRPr="000A26E7">
              <w:rPr>
                <w:b w:val="0"/>
                <w:sz w:val="16"/>
                <w:szCs w:val="18"/>
                <w:lang w:eastAsia="ko-KR"/>
              </w:rPr>
              <w:t>@qti.qualcomm.com</w:t>
            </w:r>
          </w:p>
        </w:tc>
      </w:tr>
      <w:tr w:rsidR="005B2D2F" w:rsidRPr="00CC2C3C" w14:paraId="7F6F11AA" w14:textId="77777777" w:rsidTr="00E547CE">
        <w:trPr>
          <w:jc w:val="center"/>
        </w:trPr>
        <w:tc>
          <w:tcPr>
            <w:tcW w:w="1705" w:type="dxa"/>
            <w:vAlign w:val="center"/>
          </w:tcPr>
          <w:p w14:paraId="0B03292B" w14:textId="0D84CE2E" w:rsidR="005B2D2F" w:rsidRDefault="005B2D2F"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134F01DC" w14:textId="112B2139" w:rsidR="005B2D2F" w:rsidRDefault="005B2D2F"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590700FA" w14:textId="77777777" w:rsidR="005B2D2F" w:rsidRPr="000A26E7" w:rsidRDefault="005B2D2F" w:rsidP="00C75F57">
            <w:pPr>
              <w:pStyle w:val="T2"/>
              <w:suppressAutoHyphens/>
              <w:spacing w:after="0"/>
              <w:ind w:left="0" w:right="0"/>
              <w:jc w:val="left"/>
              <w:rPr>
                <w:b w:val="0"/>
                <w:sz w:val="18"/>
                <w:szCs w:val="18"/>
                <w:lang w:eastAsia="ko-KR"/>
              </w:rPr>
            </w:pPr>
          </w:p>
        </w:tc>
        <w:tc>
          <w:tcPr>
            <w:tcW w:w="1710" w:type="dxa"/>
            <w:vAlign w:val="center"/>
          </w:tcPr>
          <w:p w14:paraId="7CBD6F87" w14:textId="77777777" w:rsidR="005B2D2F" w:rsidRPr="00BF7A21" w:rsidRDefault="005B2D2F" w:rsidP="00C75F57">
            <w:pPr>
              <w:pStyle w:val="T2"/>
              <w:suppressAutoHyphens/>
              <w:spacing w:after="0"/>
              <w:ind w:left="0" w:right="0"/>
              <w:jc w:val="left"/>
              <w:rPr>
                <w:b w:val="0"/>
                <w:sz w:val="18"/>
                <w:szCs w:val="18"/>
                <w:lang w:eastAsia="ko-KR"/>
              </w:rPr>
            </w:pPr>
          </w:p>
        </w:tc>
        <w:tc>
          <w:tcPr>
            <w:tcW w:w="2291" w:type="dxa"/>
            <w:vAlign w:val="center"/>
          </w:tcPr>
          <w:p w14:paraId="0A6C7FCA" w14:textId="13E8E558" w:rsidR="005B2D2F" w:rsidRDefault="005B2D2F"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5B2D2F" w:rsidRPr="00CC2C3C" w14:paraId="67D5F356" w14:textId="77777777" w:rsidTr="00E547CE">
        <w:trPr>
          <w:jc w:val="center"/>
        </w:trPr>
        <w:tc>
          <w:tcPr>
            <w:tcW w:w="1705" w:type="dxa"/>
            <w:vAlign w:val="center"/>
          </w:tcPr>
          <w:p w14:paraId="1223B253" w14:textId="34867C6C" w:rsidR="005B2D2F" w:rsidRDefault="00F463B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7E7CE12E" w14:textId="03B1E3D8" w:rsidR="005B2D2F" w:rsidRDefault="00F463B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17D7A969" w14:textId="77777777" w:rsidR="005B2D2F" w:rsidRPr="000A26E7" w:rsidRDefault="005B2D2F" w:rsidP="00C75F57">
            <w:pPr>
              <w:pStyle w:val="T2"/>
              <w:suppressAutoHyphens/>
              <w:spacing w:after="0"/>
              <w:ind w:left="0" w:right="0"/>
              <w:jc w:val="left"/>
              <w:rPr>
                <w:b w:val="0"/>
                <w:sz w:val="18"/>
                <w:szCs w:val="18"/>
                <w:lang w:eastAsia="ko-KR"/>
              </w:rPr>
            </w:pPr>
          </w:p>
        </w:tc>
        <w:tc>
          <w:tcPr>
            <w:tcW w:w="1710" w:type="dxa"/>
            <w:vAlign w:val="center"/>
          </w:tcPr>
          <w:p w14:paraId="478AD2D2" w14:textId="77777777" w:rsidR="005B2D2F" w:rsidRPr="00BF7A21" w:rsidRDefault="005B2D2F" w:rsidP="00C75F57">
            <w:pPr>
              <w:pStyle w:val="T2"/>
              <w:suppressAutoHyphens/>
              <w:spacing w:after="0"/>
              <w:ind w:left="0" w:right="0"/>
              <w:jc w:val="left"/>
              <w:rPr>
                <w:b w:val="0"/>
                <w:sz w:val="18"/>
                <w:szCs w:val="18"/>
                <w:lang w:eastAsia="ko-KR"/>
              </w:rPr>
            </w:pPr>
          </w:p>
        </w:tc>
        <w:tc>
          <w:tcPr>
            <w:tcW w:w="2291" w:type="dxa"/>
            <w:vAlign w:val="center"/>
          </w:tcPr>
          <w:p w14:paraId="33C6AC8A" w14:textId="3861EB6E" w:rsidR="005B2D2F" w:rsidRDefault="00F463B4"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r w:rsidR="00521F7F" w:rsidRPr="00CC2C3C" w14:paraId="2D8A400E" w14:textId="77777777" w:rsidTr="00E547CE">
        <w:trPr>
          <w:jc w:val="center"/>
        </w:trPr>
        <w:tc>
          <w:tcPr>
            <w:tcW w:w="1705" w:type="dxa"/>
            <w:vAlign w:val="center"/>
          </w:tcPr>
          <w:p w14:paraId="3F45C295" w14:textId="2EC6D283" w:rsidR="00521F7F" w:rsidRDefault="00521F7F" w:rsidP="00C75F57">
            <w:pPr>
              <w:pStyle w:val="T2"/>
              <w:suppressAutoHyphens/>
              <w:spacing w:after="0"/>
              <w:ind w:left="0" w:right="0"/>
              <w:jc w:val="left"/>
              <w:rPr>
                <w:b w:val="0"/>
                <w:sz w:val="18"/>
                <w:szCs w:val="18"/>
                <w:lang w:eastAsia="ko-KR"/>
              </w:rPr>
            </w:pPr>
            <w:r>
              <w:rPr>
                <w:b w:val="0"/>
                <w:sz w:val="18"/>
                <w:szCs w:val="18"/>
                <w:lang w:eastAsia="ko-KR"/>
              </w:rPr>
              <w:t>Rojan</w:t>
            </w:r>
          </w:p>
        </w:tc>
        <w:tc>
          <w:tcPr>
            <w:tcW w:w="1695" w:type="dxa"/>
            <w:vAlign w:val="center"/>
          </w:tcPr>
          <w:p w14:paraId="72469A2E" w14:textId="7CC2BC99" w:rsidR="00521F7F" w:rsidRDefault="00521F7F" w:rsidP="00C75F57">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1995BE90" w14:textId="77777777" w:rsidR="00521F7F" w:rsidRPr="000A26E7" w:rsidRDefault="00521F7F" w:rsidP="00C75F57">
            <w:pPr>
              <w:pStyle w:val="T2"/>
              <w:suppressAutoHyphens/>
              <w:spacing w:after="0"/>
              <w:ind w:left="0" w:right="0"/>
              <w:jc w:val="left"/>
              <w:rPr>
                <w:b w:val="0"/>
                <w:sz w:val="18"/>
                <w:szCs w:val="18"/>
                <w:lang w:eastAsia="ko-KR"/>
              </w:rPr>
            </w:pPr>
          </w:p>
        </w:tc>
        <w:tc>
          <w:tcPr>
            <w:tcW w:w="1710" w:type="dxa"/>
            <w:vAlign w:val="center"/>
          </w:tcPr>
          <w:p w14:paraId="20BC6ADD" w14:textId="77777777" w:rsidR="00521F7F" w:rsidRPr="00BF7A21" w:rsidRDefault="00521F7F" w:rsidP="00C75F57">
            <w:pPr>
              <w:pStyle w:val="T2"/>
              <w:suppressAutoHyphens/>
              <w:spacing w:after="0"/>
              <w:ind w:left="0" w:right="0"/>
              <w:jc w:val="left"/>
              <w:rPr>
                <w:b w:val="0"/>
                <w:sz w:val="18"/>
                <w:szCs w:val="18"/>
                <w:lang w:eastAsia="ko-KR"/>
              </w:rPr>
            </w:pPr>
          </w:p>
        </w:tc>
        <w:tc>
          <w:tcPr>
            <w:tcW w:w="2291" w:type="dxa"/>
            <w:vAlign w:val="center"/>
          </w:tcPr>
          <w:p w14:paraId="775C5DE0" w14:textId="77777777" w:rsidR="00521F7F" w:rsidRDefault="00521F7F" w:rsidP="00C75F57">
            <w:pPr>
              <w:pStyle w:val="T2"/>
              <w:suppressAutoHyphens/>
              <w:spacing w:after="0"/>
              <w:ind w:left="0" w:right="0"/>
              <w:jc w:val="left"/>
              <w:rPr>
                <w:b w:val="0"/>
                <w:sz w:val="16"/>
                <w:szCs w:val="18"/>
                <w:lang w:eastAsia="ko-KR"/>
              </w:rPr>
            </w:pPr>
          </w:p>
        </w:tc>
      </w:tr>
      <w:tr w:rsidR="00957B8D" w:rsidRPr="00CC2C3C" w14:paraId="0BB866B1" w14:textId="77777777" w:rsidTr="00E547CE">
        <w:trPr>
          <w:jc w:val="center"/>
        </w:trPr>
        <w:tc>
          <w:tcPr>
            <w:tcW w:w="1705" w:type="dxa"/>
            <w:vAlign w:val="center"/>
          </w:tcPr>
          <w:p w14:paraId="7404DBE4" w14:textId="68B7A4D9" w:rsidR="00957B8D" w:rsidRDefault="00957B8D" w:rsidP="00C75F57">
            <w:pPr>
              <w:pStyle w:val="T2"/>
              <w:suppressAutoHyphens/>
              <w:spacing w:after="0"/>
              <w:ind w:left="0" w:right="0"/>
              <w:jc w:val="left"/>
              <w:rPr>
                <w:b w:val="0"/>
                <w:sz w:val="18"/>
                <w:szCs w:val="18"/>
                <w:lang w:eastAsia="ko-KR"/>
              </w:rPr>
            </w:pPr>
            <w:r>
              <w:rPr>
                <w:b w:val="0"/>
                <w:sz w:val="18"/>
                <w:szCs w:val="18"/>
                <w:lang w:eastAsia="ko-KR"/>
              </w:rPr>
              <w:t>Ryuichi</w:t>
            </w:r>
          </w:p>
        </w:tc>
        <w:tc>
          <w:tcPr>
            <w:tcW w:w="1695" w:type="dxa"/>
            <w:vAlign w:val="center"/>
          </w:tcPr>
          <w:p w14:paraId="7974AB1E" w14:textId="685519A9" w:rsidR="00957B8D" w:rsidRDefault="00957B8D" w:rsidP="00C75F57">
            <w:pPr>
              <w:pStyle w:val="T2"/>
              <w:suppressAutoHyphens/>
              <w:spacing w:after="0"/>
              <w:ind w:left="0" w:right="0"/>
              <w:jc w:val="left"/>
              <w:rPr>
                <w:b w:val="0"/>
                <w:sz w:val="18"/>
                <w:szCs w:val="18"/>
                <w:lang w:eastAsia="ko-KR"/>
              </w:rPr>
            </w:pPr>
            <w:r>
              <w:rPr>
                <w:b w:val="0"/>
                <w:sz w:val="18"/>
                <w:szCs w:val="18"/>
                <w:lang w:eastAsia="ko-KR"/>
              </w:rPr>
              <w:t>Sony</w:t>
            </w:r>
          </w:p>
        </w:tc>
        <w:tc>
          <w:tcPr>
            <w:tcW w:w="2175" w:type="dxa"/>
          </w:tcPr>
          <w:p w14:paraId="0BD59051" w14:textId="77777777" w:rsidR="00957B8D" w:rsidRPr="000A26E7" w:rsidRDefault="00957B8D" w:rsidP="00C75F57">
            <w:pPr>
              <w:pStyle w:val="T2"/>
              <w:suppressAutoHyphens/>
              <w:spacing w:after="0"/>
              <w:ind w:left="0" w:right="0"/>
              <w:jc w:val="left"/>
              <w:rPr>
                <w:b w:val="0"/>
                <w:sz w:val="18"/>
                <w:szCs w:val="18"/>
                <w:lang w:eastAsia="ko-KR"/>
              </w:rPr>
            </w:pPr>
          </w:p>
        </w:tc>
        <w:tc>
          <w:tcPr>
            <w:tcW w:w="1710" w:type="dxa"/>
            <w:vAlign w:val="center"/>
          </w:tcPr>
          <w:p w14:paraId="1B0E34FE" w14:textId="77777777" w:rsidR="00957B8D" w:rsidRPr="00BF7A21" w:rsidRDefault="00957B8D" w:rsidP="00C75F57">
            <w:pPr>
              <w:pStyle w:val="T2"/>
              <w:suppressAutoHyphens/>
              <w:spacing w:after="0"/>
              <w:ind w:left="0" w:right="0"/>
              <w:jc w:val="left"/>
              <w:rPr>
                <w:b w:val="0"/>
                <w:sz w:val="18"/>
                <w:szCs w:val="18"/>
                <w:lang w:eastAsia="ko-KR"/>
              </w:rPr>
            </w:pPr>
          </w:p>
        </w:tc>
        <w:tc>
          <w:tcPr>
            <w:tcW w:w="2291" w:type="dxa"/>
            <w:vAlign w:val="center"/>
          </w:tcPr>
          <w:p w14:paraId="0B13A548" w14:textId="77777777" w:rsidR="00957B8D" w:rsidRDefault="00957B8D" w:rsidP="00C75F57">
            <w:pPr>
              <w:pStyle w:val="T2"/>
              <w:suppressAutoHyphens/>
              <w:spacing w:after="0"/>
              <w:ind w:left="0" w:right="0"/>
              <w:jc w:val="left"/>
              <w:rPr>
                <w:b w:val="0"/>
                <w:sz w:val="16"/>
                <w:szCs w:val="18"/>
                <w:lang w:eastAsia="ko-KR"/>
              </w:rPr>
            </w:pPr>
          </w:p>
        </w:tc>
      </w:tr>
      <w:tr w:rsidR="00652255" w:rsidRPr="00CC2C3C" w14:paraId="70994EA3" w14:textId="77777777" w:rsidTr="00E547CE">
        <w:trPr>
          <w:jc w:val="center"/>
        </w:trPr>
        <w:tc>
          <w:tcPr>
            <w:tcW w:w="1705" w:type="dxa"/>
            <w:vAlign w:val="center"/>
          </w:tcPr>
          <w:p w14:paraId="0B30B441" w14:textId="243C6E7F" w:rsidR="00652255" w:rsidRDefault="00652255" w:rsidP="00C75F57">
            <w:pPr>
              <w:pStyle w:val="T2"/>
              <w:suppressAutoHyphens/>
              <w:spacing w:after="0"/>
              <w:ind w:left="0" w:right="0"/>
              <w:jc w:val="left"/>
              <w:rPr>
                <w:b w:val="0"/>
                <w:sz w:val="18"/>
                <w:szCs w:val="18"/>
                <w:lang w:eastAsia="ko-KR"/>
              </w:rPr>
            </w:pPr>
            <w:r>
              <w:rPr>
                <w:b w:val="0"/>
                <w:sz w:val="18"/>
                <w:szCs w:val="18"/>
                <w:lang w:eastAsia="ko-KR"/>
              </w:rPr>
              <w:t>Srinivas</w:t>
            </w:r>
          </w:p>
        </w:tc>
        <w:tc>
          <w:tcPr>
            <w:tcW w:w="1695" w:type="dxa"/>
            <w:vAlign w:val="center"/>
          </w:tcPr>
          <w:p w14:paraId="667FD623" w14:textId="17D3B64C" w:rsidR="00652255" w:rsidRDefault="00652255" w:rsidP="00C75F57">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5146E337" w14:textId="77777777" w:rsidR="00652255" w:rsidRPr="000A26E7" w:rsidRDefault="00652255" w:rsidP="00C75F57">
            <w:pPr>
              <w:pStyle w:val="T2"/>
              <w:suppressAutoHyphens/>
              <w:spacing w:after="0"/>
              <w:ind w:left="0" w:right="0"/>
              <w:jc w:val="left"/>
              <w:rPr>
                <w:b w:val="0"/>
                <w:sz w:val="18"/>
                <w:szCs w:val="18"/>
                <w:lang w:eastAsia="ko-KR"/>
              </w:rPr>
            </w:pPr>
          </w:p>
        </w:tc>
        <w:tc>
          <w:tcPr>
            <w:tcW w:w="1710" w:type="dxa"/>
            <w:vAlign w:val="center"/>
          </w:tcPr>
          <w:p w14:paraId="2787A167" w14:textId="77777777" w:rsidR="00652255" w:rsidRPr="00BF7A21" w:rsidRDefault="00652255" w:rsidP="00C75F57">
            <w:pPr>
              <w:pStyle w:val="T2"/>
              <w:suppressAutoHyphens/>
              <w:spacing w:after="0"/>
              <w:ind w:left="0" w:right="0"/>
              <w:jc w:val="left"/>
              <w:rPr>
                <w:b w:val="0"/>
                <w:sz w:val="18"/>
                <w:szCs w:val="18"/>
                <w:lang w:eastAsia="ko-KR"/>
              </w:rPr>
            </w:pPr>
          </w:p>
        </w:tc>
        <w:tc>
          <w:tcPr>
            <w:tcW w:w="2291" w:type="dxa"/>
            <w:vAlign w:val="center"/>
          </w:tcPr>
          <w:p w14:paraId="1947BFE4" w14:textId="77777777" w:rsidR="00652255" w:rsidRDefault="00652255" w:rsidP="00C75F57">
            <w:pPr>
              <w:pStyle w:val="T2"/>
              <w:suppressAutoHyphens/>
              <w:spacing w:after="0"/>
              <w:ind w:left="0" w:right="0"/>
              <w:jc w:val="left"/>
              <w:rPr>
                <w:b w:val="0"/>
                <w:sz w:val="16"/>
                <w:szCs w:val="18"/>
                <w:lang w:eastAsia="ko-KR"/>
              </w:rPr>
            </w:pPr>
          </w:p>
        </w:tc>
      </w:tr>
      <w:tr w:rsidR="00652255" w:rsidRPr="00CC2C3C" w14:paraId="40CA647B" w14:textId="77777777" w:rsidTr="00E547CE">
        <w:trPr>
          <w:jc w:val="center"/>
        </w:trPr>
        <w:tc>
          <w:tcPr>
            <w:tcW w:w="1705" w:type="dxa"/>
            <w:vAlign w:val="center"/>
          </w:tcPr>
          <w:p w14:paraId="475A0E2C" w14:textId="312CF9BF" w:rsidR="00652255" w:rsidRDefault="00652255" w:rsidP="00C75F57">
            <w:pPr>
              <w:pStyle w:val="T2"/>
              <w:suppressAutoHyphens/>
              <w:spacing w:after="0"/>
              <w:ind w:left="0" w:right="0"/>
              <w:jc w:val="left"/>
              <w:rPr>
                <w:b w:val="0"/>
                <w:sz w:val="18"/>
                <w:szCs w:val="18"/>
                <w:lang w:eastAsia="ko-KR"/>
              </w:rPr>
            </w:pPr>
            <w:r>
              <w:rPr>
                <w:b w:val="0"/>
                <w:sz w:val="18"/>
                <w:szCs w:val="18"/>
                <w:lang w:eastAsia="ko-KR"/>
              </w:rPr>
              <w:t>Gaurav</w:t>
            </w:r>
          </w:p>
        </w:tc>
        <w:tc>
          <w:tcPr>
            <w:tcW w:w="1695" w:type="dxa"/>
            <w:vAlign w:val="center"/>
          </w:tcPr>
          <w:p w14:paraId="64DE8DD1" w14:textId="0AB5CE90" w:rsidR="00652255" w:rsidRDefault="00652255" w:rsidP="00C75F57">
            <w:pPr>
              <w:pStyle w:val="T2"/>
              <w:suppressAutoHyphens/>
              <w:spacing w:after="0"/>
              <w:ind w:left="0" w:right="0"/>
              <w:jc w:val="left"/>
              <w:rPr>
                <w:b w:val="0"/>
                <w:sz w:val="18"/>
                <w:szCs w:val="18"/>
                <w:lang w:eastAsia="ko-KR"/>
              </w:rPr>
            </w:pPr>
            <w:r>
              <w:rPr>
                <w:b w:val="0"/>
                <w:sz w:val="18"/>
                <w:szCs w:val="18"/>
                <w:lang w:eastAsia="ko-KR"/>
              </w:rPr>
              <w:t>HPE</w:t>
            </w:r>
          </w:p>
        </w:tc>
        <w:tc>
          <w:tcPr>
            <w:tcW w:w="2175" w:type="dxa"/>
          </w:tcPr>
          <w:p w14:paraId="48F370FA" w14:textId="77777777" w:rsidR="00652255" w:rsidRPr="000A26E7" w:rsidRDefault="00652255" w:rsidP="00C75F57">
            <w:pPr>
              <w:pStyle w:val="T2"/>
              <w:suppressAutoHyphens/>
              <w:spacing w:after="0"/>
              <w:ind w:left="0" w:right="0"/>
              <w:jc w:val="left"/>
              <w:rPr>
                <w:b w:val="0"/>
                <w:sz w:val="18"/>
                <w:szCs w:val="18"/>
                <w:lang w:eastAsia="ko-KR"/>
              </w:rPr>
            </w:pPr>
          </w:p>
        </w:tc>
        <w:tc>
          <w:tcPr>
            <w:tcW w:w="1710" w:type="dxa"/>
            <w:vAlign w:val="center"/>
          </w:tcPr>
          <w:p w14:paraId="3E420FCC" w14:textId="77777777" w:rsidR="00652255" w:rsidRPr="00BF7A21" w:rsidRDefault="00652255" w:rsidP="00C75F57">
            <w:pPr>
              <w:pStyle w:val="T2"/>
              <w:suppressAutoHyphens/>
              <w:spacing w:after="0"/>
              <w:ind w:left="0" w:right="0"/>
              <w:jc w:val="left"/>
              <w:rPr>
                <w:b w:val="0"/>
                <w:sz w:val="18"/>
                <w:szCs w:val="18"/>
                <w:lang w:eastAsia="ko-KR"/>
              </w:rPr>
            </w:pPr>
          </w:p>
        </w:tc>
        <w:tc>
          <w:tcPr>
            <w:tcW w:w="2291" w:type="dxa"/>
            <w:vAlign w:val="center"/>
          </w:tcPr>
          <w:p w14:paraId="0764CAF2" w14:textId="77777777" w:rsidR="00652255" w:rsidRDefault="00652255" w:rsidP="00C75F57">
            <w:pPr>
              <w:pStyle w:val="T2"/>
              <w:suppressAutoHyphens/>
              <w:spacing w:after="0"/>
              <w:ind w:left="0" w:right="0"/>
              <w:jc w:val="left"/>
              <w:rPr>
                <w:b w:val="0"/>
                <w:sz w:val="16"/>
                <w:szCs w:val="18"/>
                <w:lang w:eastAsia="ko-KR"/>
              </w:rPr>
            </w:pPr>
          </w:p>
        </w:tc>
      </w:tr>
      <w:tr w:rsidR="001324EC" w:rsidRPr="00CC2C3C" w14:paraId="77EC6326" w14:textId="77777777" w:rsidTr="00E547CE">
        <w:trPr>
          <w:jc w:val="center"/>
        </w:trPr>
        <w:tc>
          <w:tcPr>
            <w:tcW w:w="1705" w:type="dxa"/>
            <w:vAlign w:val="center"/>
          </w:tcPr>
          <w:p w14:paraId="741B0BB9" w14:textId="62A1EF46" w:rsidR="001324EC" w:rsidRDefault="001324EC" w:rsidP="001324EC">
            <w:pPr>
              <w:pStyle w:val="T2"/>
              <w:suppressAutoHyphens/>
              <w:spacing w:after="0"/>
              <w:ind w:left="0" w:right="0"/>
              <w:jc w:val="left"/>
              <w:rPr>
                <w:b w:val="0"/>
                <w:sz w:val="18"/>
                <w:szCs w:val="18"/>
                <w:lang w:eastAsia="ko-KR"/>
              </w:rPr>
            </w:pPr>
            <w:proofErr w:type="spellStart"/>
            <w:r>
              <w:rPr>
                <w:b w:val="0"/>
                <w:sz w:val="18"/>
                <w:szCs w:val="18"/>
              </w:rPr>
              <w:t>Tomo</w:t>
            </w:r>
            <w:proofErr w:type="spellEnd"/>
            <w:r>
              <w:rPr>
                <w:b w:val="0"/>
                <w:sz w:val="18"/>
                <w:szCs w:val="18"/>
              </w:rPr>
              <w:t xml:space="preserve"> Adachi</w:t>
            </w:r>
          </w:p>
        </w:tc>
        <w:tc>
          <w:tcPr>
            <w:tcW w:w="1695" w:type="dxa"/>
            <w:vAlign w:val="center"/>
          </w:tcPr>
          <w:p w14:paraId="4C9DB1D1" w14:textId="796539DA" w:rsidR="001324EC" w:rsidRDefault="001324EC" w:rsidP="001324EC">
            <w:pPr>
              <w:pStyle w:val="T2"/>
              <w:suppressAutoHyphens/>
              <w:spacing w:after="0"/>
              <w:ind w:left="0" w:right="0"/>
              <w:jc w:val="left"/>
              <w:rPr>
                <w:b w:val="0"/>
                <w:sz w:val="18"/>
                <w:szCs w:val="18"/>
                <w:lang w:eastAsia="ko-KR"/>
              </w:rPr>
            </w:pPr>
            <w:r>
              <w:rPr>
                <w:b w:val="0"/>
                <w:sz w:val="18"/>
                <w:szCs w:val="18"/>
              </w:rPr>
              <w:t>Toshiba</w:t>
            </w:r>
          </w:p>
        </w:tc>
        <w:tc>
          <w:tcPr>
            <w:tcW w:w="2175" w:type="dxa"/>
          </w:tcPr>
          <w:p w14:paraId="58BB7145" w14:textId="77777777" w:rsidR="001324EC" w:rsidRPr="000A26E7" w:rsidRDefault="001324EC" w:rsidP="001324EC">
            <w:pPr>
              <w:pStyle w:val="T2"/>
              <w:suppressAutoHyphens/>
              <w:spacing w:after="0"/>
              <w:ind w:left="0" w:right="0"/>
              <w:jc w:val="left"/>
              <w:rPr>
                <w:b w:val="0"/>
                <w:sz w:val="18"/>
                <w:szCs w:val="18"/>
                <w:lang w:eastAsia="ko-KR"/>
              </w:rPr>
            </w:pPr>
          </w:p>
        </w:tc>
        <w:tc>
          <w:tcPr>
            <w:tcW w:w="1710" w:type="dxa"/>
            <w:vAlign w:val="center"/>
          </w:tcPr>
          <w:p w14:paraId="29F555CF" w14:textId="77777777" w:rsidR="001324EC" w:rsidRPr="00BF7A21" w:rsidRDefault="001324EC" w:rsidP="001324EC">
            <w:pPr>
              <w:pStyle w:val="T2"/>
              <w:suppressAutoHyphens/>
              <w:spacing w:after="0"/>
              <w:ind w:left="0" w:right="0"/>
              <w:jc w:val="left"/>
              <w:rPr>
                <w:b w:val="0"/>
                <w:sz w:val="18"/>
                <w:szCs w:val="18"/>
                <w:lang w:eastAsia="ko-KR"/>
              </w:rPr>
            </w:pPr>
          </w:p>
        </w:tc>
        <w:tc>
          <w:tcPr>
            <w:tcW w:w="2291" w:type="dxa"/>
            <w:vAlign w:val="center"/>
          </w:tcPr>
          <w:p w14:paraId="43E9B5B3" w14:textId="77777777" w:rsidR="001324EC" w:rsidRDefault="001324EC" w:rsidP="001324EC">
            <w:pPr>
              <w:pStyle w:val="T2"/>
              <w:suppressAutoHyphens/>
              <w:spacing w:after="0"/>
              <w:ind w:left="0" w:right="0"/>
              <w:jc w:val="left"/>
              <w:rPr>
                <w:b w:val="0"/>
                <w:sz w:val="16"/>
                <w:szCs w:val="18"/>
                <w:lang w:eastAsia="ko-KR"/>
              </w:rPr>
            </w:pPr>
          </w:p>
        </w:tc>
      </w:tr>
      <w:tr w:rsidR="00954E76" w:rsidRPr="00CC2C3C" w14:paraId="0A53BBC1" w14:textId="77777777" w:rsidTr="00E547CE">
        <w:trPr>
          <w:jc w:val="center"/>
        </w:trPr>
        <w:tc>
          <w:tcPr>
            <w:tcW w:w="1705" w:type="dxa"/>
            <w:vAlign w:val="center"/>
          </w:tcPr>
          <w:p w14:paraId="77432FE4" w14:textId="219EFD50" w:rsidR="00954E76" w:rsidRDefault="00954E76" w:rsidP="001324EC">
            <w:pPr>
              <w:pStyle w:val="T2"/>
              <w:suppressAutoHyphens/>
              <w:spacing w:after="0"/>
              <w:ind w:left="0" w:right="0"/>
              <w:jc w:val="left"/>
              <w:rPr>
                <w:b w:val="0"/>
                <w:sz w:val="18"/>
                <w:szCs w:val="18"/>
              </w:rPr>
            </w:pPr>
            <w:r>
              <w:rPr>
                <w:b w:val="0"/>
                <w:sz w:val="18"/>
                <w:szCs w:val="18"/>
              </w:rPr>
              <w:t>Jarkko</w:t>
            </w:r>
          </w:p>
        </w:tc>
        <w:tc>
          <w:tcPr>
            <w:tcW w:w="1695" w:type="dxa"/>
            <w:vAlign w:val="center"/>
          </w:tcPr>
          <w:p w14:paraId="679130B1" w14:textId="3D5C8675" w:rsidR="00954E76" w:rsidRDefault="00954E76" w:rsidP="001324EC">
            <w:pPr>
              <w:pStyle w:val="T2"/>
              <w:suppressAutoHyphens/>
              <w:spacing w:after="0"/>
              <w:ind w:left="0" w:right="0"/>
              <w:jc w:val="left"/>
              <w:rPr>
                <w:b w:val="0"/>
                <w:sz w:val="18"/>
                <w:szCs w:val="18"/>
              </w:rPr>
            </w:pPr>
            <w:r>
              <w:rPr>
                <w:b w:val="0"/>
                <w:sz w:val="18"/>
                <w:szCs w:val="18"/>
              </w:rPr>
              <w:t>Apple</w:t>
            </w:r>
          </w:p>
        </w:tc>
        <w:tc>
          <w:tcPr>
            <w:tcW w:w="2175" w:type="dxa"/>
          </w:tcPr>
          <w:p w14:paraId="4805E1AC" w14:textId="77777777" w:rsidR="00954E76" w:rsidRPr="000A26E7" w:rsidRDefault="00954E76" w:rsidP="001324EC">
            <w:pPr>
              <w:pStyle w:val="T2"/>
              <w:suppressAutoHyphens/>
              <w:spacing w:after="0"/>
              <w:ind w:left="0" w:right="0"/>
              <w:jc w:val="left"/>
              <w:rPr>
                <w:b w:val="0"/>
                <w:sz w:val="18"/>
                <w:szCs w:val="18"/>
                <w:lang w:eastAsia="ko-KR"/>
              </w:rPr>
            </w:pPr>
          </w:p>
        </w:tc>
        <w:tc>
          <w:tcPr>
            <w:tcW w:w="1710" w:type="dxa"/>
            <w:vAlign w:val="center"/>
          </w:tcPr>
          <w:p w14:paraId="24AF687D" w14:textId="77777777" w:rsidR="00954E76" w:rsidRPr="00BF7A21" w:rsidRDefault="00954E76" w:rsidP="001324EC">
            <w:pPr>
              <w:pStyle w:val="T2"/>
              <w:suppressAutoHyphens/>
              <w:spacing w:after="0"/>
              <w:ind w:left="0" w:right="0"/>
              <w:jc w:val="left"/>
              <w:rPr>
                <w:b w:val="0"/>
                <w:sz w:val="18"/>
                <w:szCs w:val="18"/>
                <w:lang w:eastAsia="ko-KR"/>
              </w:rPr>
            </w:pPr>
          </w:p>
        </w:tc>
        <w:tc>
          <w:tcPr>
            <w:tcW w:w="2291" w:type="dxa"/>
            <w:vAlign w:val="center"/>
          </w:tcPr>
          <w:p w14:paraId="7848578D" w14:textId="77777777" w:rsidR="00954E76" w:rsidRDefault="00954E76" w:rsidP="001324EC">
            <w:pPr>
              <w:pStyle w:val="T2"/>
              <w:suppressAutoHyphens/>
              <w:spacing w:after="0"/>
              <w:ind w:left="0" w:right="0"/>
              <w:jc w:val="left"/>
              <w:rPr>
                <w:b w:val="0"/>
                <w:sz w:val="16"/>
                <w:szCs w:val="18"/>
                <w:lang w:eastAsia="ko-KR"/>
              </w:rPr>
            </w:pPr>
          </w:p>
        </w:tc>
      </w:tr>
      <w:tr w:rsidR="00F00F5C" w:rsidRPr="00CC2C3C" w14:paraId="79441B1D" w14:textId="77777777" w:rsidTr="00E547CE">
        <w:trPr>
          <w:jc w:val="center"/>
        </w:trPr>
        <w:tc>
          <w:tcPr>
            <w:tcW w:w="1705" w:type="dxa"/>
            <w:vAlign w:val="center"/>
          </w:tcPr>
          <w:p w14:paraId="5FFF534F" w14:textId="00DD737D" w:rsidR="00F00F5C" w:rsidRDefault="00F00F5C" w:rsidP="001324EC">
            <w:pPr>
              <w:pStyle w:val="T2"/>
              <w:suppressAutoHyphens/>
              <w:spacing w:after="0"/>
              <w:ind w:left="0" w:right="0"/>
              <w:jc w:val="left"/>
              <w:rPr>
                <w:b w:val="0"/>
                <w:sz w:val="18"/>
                <w:szCs w:val="18"/>
              </w:rPr>
            </w:pPr>
            <w:r>
              <w:rPr>
                <w:b w:val="0"/>
                <w:sz w:val="18"/>
                <w:szCs w:val="18"/>
              </w:rPr>
              <w:t>Namyeong</w:t>
            </w:r>
          </w:p>
        </w:tc>
        <w:tc>
          <w:tcPr>
            <w:tcW w:w="1695" w:type="dxa"/>
            <w:vAlign w:val="center"/>
          </w:tcPr>
          <w:p w14:paraId="612BF522" w14:textId="601887EF" w:rsidR="00F00F5C" w:rsidRDefault="00F00F5C" w:rsidP="001324EC">
            <w:pPr>
              <w:pStyle w:val="T2"/>
              <w:suppressAutoHyphens/>
              <w:spacing w:after="0"/>
              <w:ind w:left="0" w:right="0"/>
              <w:jc w:val="left"/>
              <w:rPr>
                <w:b w:val="0"/>
                <w:sz w:val="18"/>
                <w:szCs w:val="18"/>
              </w:rPr>
            </w:pPr>
            <w:r>
              <w:rPr>
                <w:b w:val="0"/>
                <w:sz w:val="18"/>
                <w:szCs w:val="18"/>
              </w:rPr>
              <w:t>LGE</w:t>
            </w:r>
          </w:p>
        </w:tc>
        <w:tc>
          <w:tcPr>
            <w:tcW w:w="2175" w:type="dxa"/>
          </w:tcPr>
          <w:p w14:paraId="6E6807B8" w14:textId="77777777" w:rsidR="00F00F5C" w:rsidRPr="000A26E7" w:rsidRDefault="00F00F5C" w:rsidP="001324EC">
            <w:pPr>
              <w:pStyle w:val="T2"/>
              <w:suppressAutoHyphens/>
              <w:spacing w:after="0"/>
              <w:ind w:left="0" w:right="0"/>
              <w:jc w:val="left"/>
              <w:rPr>
                <w:b w:val="0"/>
                <w:sz w:val="18"/>
                <w:szCs w:val="18"/>
                <w:lang w:eastAsia="ko-KR"/>
              </w:rPr>
            </w:pPr>
          </w:p>
        </w:tc>
        <w:tc>
          <w:tcPr>
            <w:tcW w:w="1710" w:type="dxa"/>
            <w:vAlign w:val="center"/>
          </w:tcPr>
          <w:p w14:paraId="27FD0D0A" w14:textId="77777777" w:rsidR="00F00F5C" w:rsidRPr="00BF7A21" w:rsidRDefault="00F00F5C" w:rsidP="001324EC">
            <w:pPr>
              <w:pStyle w:val="T2"/>
              <w:suppressAutoHyphens/>
              <w:spacing w:after="0"/>
              <w:ind w:left="0" w:right="0"/>
              <w:jc w:val="left"/>
              <w:rPr>
                <w:b w:val="0"/>
                <w:sz w:val="18"/>
                <w:szCs w:val="18"/>
                <w:lang w:eastAsia="ko-KR"/>
              </w:rPr>
            </w:pPr>
          </w:p>
        </w:tc>
        <w:tc>
          <w:tcPr>
            <w:tcW w:w="2291" w:type="dxa"/>
            <w:vAlign w:val="center"/>
          </w:tcPr>
          <w:p w14:paraId="31EA0164" w14:textId="77777777" w:rsidR="00F00F5C" w:rsidRDefault="00F00F5C" w:rsidP="001324EC">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62199C0C"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07318" w:rsidRPr="00C65641">
        <w:rPr>
          <w:rFonts w:cs="Times New Roman"/>
          <w:sz w:val="18"/>
          <w:szCs w:val="18"/>
          <w:lang w:eastAsia="ko-KR"/>
        </w:rPr>
        <w:t xml:space="preserve"> </w:t>
      </w:r>
      <w:r w:rsidR="000C2A14">
        <w:rPr>
          <w:rFonts w:cs="Times New Roman"/>
          <w:sz w:val="18"/>
          <w:szCs w:val="18"/>
          <w:lang w:eastAsia="ko-KR"/>
        </w:rPr>
        <w:t>4</w:t>
      </w:r>
      <w:r w:rsidR="00EF03E1">
        <w:rPr>
          <w:rFonts w:cs="Times New Roman"/>
          <w:sz w:val="18"/>
          <w:szCs w:val="18"/>
          <w:lang w:eastAsia="ko-KR"/>
        </w:rPr>
        <w:t>9</w:t>
      </w:r>
      <w:r w:rsidR="00CD5766" w:rsidRPr="00C65641">
        <w:rPr>
          <w:rFonts w:cs="Times New Roman"/>
          <w:sz w:val="18"/>
          <w:szCs w:val="18"/>
          <w:lang w:eastAsia="ko-KR"/>
        </w:rPr>
        <w:t xml:space="preserve"> </w:t>
      </w:r>
      <w:r w:rsidRPr="00C65641">
        <w:rPr>
          <w:rFonts w:cs="Times New Roman"/>
          <w:sz w:val="18"/>
          <w:szCs w:val="18"/>
          <w:lang w:eastAsia="ko-KR"/>
        </w:rPr>
        <w:t xml:space="preserve">CIDs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C46986" w:rsidRPr="00C65641">
        <w:rPr>
          <w:rFonts w:cs="Times New Roman"/>
          <w:sz w:val="18"/>
          <w:szCs w:val="18"/>
          <w:lang w:eastAsia="ko-KR"/>
        </w:rPr>
        <w:t>34</w:t>
      </w:r>
      <w:r w:rsidRPr="00C65641">
        <w:rPr>
          <w:rFonts w:cs="Times New Roman"/>
          <w:sz w:val="18"/>
          <w:szCs w:val="18"/>
          <w:lang w:eastAsia="ko-KR"/>
        </w:rPr>
        <w:t>:</w:t>
      </w:r>
    </w:p>
    <w:bookmarkEnd w:id="0"/>
    <w:p w14:paraId="338A133D" w14:textId="408FB1D1" w:rsidR="00CB6B67" w:rsidRDefault="00EF03E1" w:rsidP="00C75F57">
      <w:pPr>
        <w:suppressAutoHyphens/>
        <w:spacing w:after="0" w:line="240" w:lineRule="auto"/>
        <w:rPr>
          <w:rFonts w:ascii="Times New Roman" w:hAnsi="Times New Roman" w:cs="Times New Roman"/>
          <w:sz w:val="18"/>
          <w:szCs w:val="18"/>
          <w:lang w:eastAsia="ko-KR"/>
        </w:rPr>
      </w:pPr>
      <w:r w:rsidRPr="00EF03E1">
        <w:rPr>
          <w:rFonts w:ascii="Times New Roman" w:hAnsi="Times New Roman" w:cs="Times New Roman"/>
          <w:sz w:val="18"/>
          <w:szCs w:val="18"/>
          <w:lang w:eastAsia="ko-KR"/>
        </w:rPr>
        <w:t>1006, 2095, 1774, 1897, 2860, 1831, 1007, 1898, 2861, 1154, 2850, 2450, 3366, 3152, 1716, 2898, 1477, 1155, 1414, 2581, 3367, 3359, 2583, 3360, 2859, 2295, 1494, 1033, 2580, 2181, 1183, 1777, 1918, 2414, 2582, 3211, 3249, 3368, 2182, 1744, 1047, 3221, 2120, 3209, 2584, 3210, 2585, 1415, 2744</w:t>
      </w:r>
    </w:p>
    <w:p w14:paraId="63A5801B" w14:textId="77777777" w:rsidR="00EF03E1" w:rsidRPr="00CE1ADE" w:rsidRDefault="00EF03E1"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58C49D9C"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B936CED" w14:textId="77777777" w:rsidR="0063583F" w:rsidRDefault="00A0097B" w:rsidP="00FC5CC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097B">
        <w:rPr>
          <w:rFonts w:ascii="Times New Roman" w:eastAsia="Malgun Gothic" w:hAnsi="Times New Roman" w:cs="Times New Roman"/>
          <w:sz w:val="18"/>
          <w:szCs w:val="20"/>
          <w:lang w:val="en-GB"/>
        </w:rPr>
        <w:t xml:space="preserve">Rev 1: </w:t>
      </w:r>
    </w:p>
    <w:p w14:paraId="09DF5B0B" w14:textId="21C69299" w:rsidR="00A0097B" w:rsidRDefault="00A0097B" w:rsidP="0063583F">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A0097B">
        <w:rPr>
          <w:rFonts w:ascii="Times New Roman" w:eastAsia="Malgun Gothic" w:hAnsi="Times New Roman" w:cs="Times New Roman"/>
          <w:sz w:val="18"/>
          <w:szCs w:val="20"/>
          <w:lang w:val="en-GB"/>
        </w:rPr>
        <w:t>Updated based on offline feedback from several members (added as co-authors)</w:t>
      </w:r>
    </w:p>
    <w:p w14:paraId="3B36385E" w14:textId="77777777" w:rsidR="00E10212" w:rsidRPr="00A0097B" w:rsidRDefault="00E10212" w:rsidP="00E10212">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Addressed comments/suggestions from doc 11-21/0218</w:t>
      </w:r>
    </w:p>
    <w:p w14:paraId="59F2AA88" w14:textId="3FC61E18" w:rsidR="0063583F" w:rsidRDefault="0063583F" w:rsidP="0063583F">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Resolved </w:t>
      </w:r>
      <w:r w:rsidR="00875779">
        <w:rPr>
          <w:rFonts w:ascii="Times New Roman" w:eastAsia="Malgun Gothic" w:hAnsi="Times New Roman" w:cs="Times New Roman"/>
          <w:sz w:val="18"/>
          <w:szCs w:val="20"/>
          <w:lang w:val="en-GB"/>
        </w:rPr>
        <w:t>20</w:t>
      </w:r>
      <w:r w:rsidR="00A32A56">
        <w:rPr>
          <w:rFonts w:ascii="Times New Roman" w:eastAsia="Malgun Gothic" w:hAnsi="Times New Roman" w:cs="Times New Roman"/>
          <w:sz w:val="18"/>
          <w:szCs w:val="20"/>
          <w:lang w:val="en-GB"/>
        </w:rPr>
        <w:t xml:space="preserve"> </w:t>
      </w:r>
      <w:r>
        <w:rPr>
          <w:rFonts w:ascii="Times New Roman" w:eastAsia="Malgun Gothic" w:hAnsi="Times New Roman" w:cs="Times New Roman"/>
          <w:sz w:val="18"/>
          <w:szCs w:val="20"/>
          <w:lang w:val="en-GB"/>
        </w:rPr>
        <w:t>additional CIDs</w:t>
      </w:r>
      <w:r w:rsidR="00BD1B35">
        <w:rPr>
          <w:rFonts w:ascii="Times New Roman" w:eastAsia="Malgun Gothic" w:hAnsi="Times New Roman" w:cs="Times New Roman"/>
          <w:sz w:val="18"/>
          <w:szCs w:val="20"/>
          <w:lang w:val="en-GB"/>
        </w:rPr>
        <w:t>:</w:t>
      </w:r>
      <w:r>
        <w:rPr>
          <w:rFonts w:ascii="Times New Roman" w:eastAsia="Malgun Gothic" w:hAnsi="Times New Roman" w:cs="Times New Roman"/>
          <w:sz w:val="18"/>
          <w:szCs w:val="20"/>
          <w:lang w:val="en-GB"/>
        </w:rPr>
        <w:t xml:space="preserve"> 1047</w:t>
      </w:r>
      <w:r w:rsidR="00BD1B35">
        <w:rPr>
          <w:rFonts w:ascii="Times New Roman" w:eastAsia="Malgun Gothic" w:hAnsi="Times New Roman" w:cs="Times New Roman"/>
          <w:sz w:val="18"/>
          <w:szCs w:val="20"/>
          <w:lang w:val="en-GB"/>
        </w:rPr>
        <w:t>,</w:t>
      </w:r>
      <w:r>
        <w:rPr>
          <w:rFonts w:ascii="Times New Roman" w:eastAsia="Malgun Gothic" w:hAnsi="Times New Roman" w:cs="Times New Roman"/>
          <w:sz w:val="18"/>
          <w:szCs w:val="20"/>
          <w:lang w:val="en-GB"/>
        </w:rPr>
        <w:t xml:space="preserve"> 2120</w:t>
      </w:r>
      <w:r w:rsidR="006B4D67">
        <w:rPr>
          <w:rFonts w:ascii="Times New Roman" w:eastAsia="Malgun Gothic" w:hAnsi="Times New Roman" w:cs="Times New Roman"/>
          <w:sz w:val="18"/>
          <w:szCs w:val="20"/>
          <w:lang w:val="en-GB"/>
        </w:rPr>
        <w:t>, 2584, 3209, 2585, 3210</w:t>
      </w:r>
      <w:r w:rsidR="00F91D33">
        <w:rPr>
          <w:rFonts w:ascii="Times New Roman" w:eastAsia="Malgun Gothic" w:hAnsi="Times New Roman" w:cs="Times New Roman"/>
          <w:sz w:val="18"/>
          <w:szCs w:val="20"/>
          <w:lang w:val="en-GB"/>
        </w:rPr>
        <w:t xml:space="preserve">, </w:t>
      </w:r>
      <w:r w:rsidR="00F91D33" w:rsidRPr="00F91D33">
        <w:rPr>
          <w:rFonts w:ascii="Times New Roman" w:eastAsia="Malgun Gothic" w:hAnsi="Times New Roman" w:cs="Times New Roman"/>
          <w:sz w:val="18"/>
          <w:szCs w:val="20"/>
          <w:lang w:val="en-GB"/>
        </w:rPr>
        <w:t>1033, 2580, 2181, 1183, 1777, 1918, 2414, 2582, 3211, 3249, 3368, 2182</w:t>
      </w:r>
      <w:r w:rsidR="00875779">
        <w:rPr>
          <w:rFonts w:ascii="Times New Roman" w:eastAsia="Malgun Gothic" w:hAnsi="Times New Roman" w:cs="Times New Roman"/>
          <w:sz w:val="18"/>
          <w:szCs w:val="20"/>
          <w:lang w:val="en-GB"/>
        </w:rPr>
        <w:t>, 1415, 2744</w:t>
      </w:r>
    </w:p>
    <w:p w14:paraId="2E7D4D52" w14:textId="7A23A98F" w:rsidR="00EA4E1D" w:rsidRDefault="00EA4E1D" w:rsidP="00EA4E1D">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w:t>
      </w:r>
    </w:p>
    <w:p w14:paraId="452CC8E3" w14:textId="3577AF90" w:rsidR="00EA4E1D" w:rsidRDefault="00EA4E1D" w:rsidP="00EA4E1D">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Removed CIDs 2093 and 2094 since they are being resolved by </w:t>
      </w:r>
      <w:proofErr w:type="spellStart"/>
      <w:r w:rsidR="0005784D" w:rsidRPr="0005784D">
        <w:rPr>
          <w:rFonts w:ascii="Times New Roman" w:eastAsia="Malgun Gothic" w:hAnsi="Times New Roman" w:cs="Times New Roman"/>
          <w:sz w:val="18"/>
          <w:szCs w:val="20"/>
          <w:lang w:val="en-GB"/>
        </w:rPr>
        <w:t>Yiqing</w:t>
      </w:r>
      <w:proofErr w:type="spellEnd"/>
      <w:r w:rsidR="0005784D" w:rsidRPr="0005784D">
        <w:rPr>
          <w:rFonts w:ascii="Times New Roman" w:eastAsia="Malgun Gothic" w:hAnsi="Times New Roman" w:cs="Times New Roman"/>
          <w:sz w:val="18"/>
          <w:szCs w:val="20"/>
          <w:lang w:val="en-GB"/>
        </w:rPr>
        <w:t xml:space="preserve"> Li</w:t>
      </w:r>
    </w:p>
    <w:p w14:paraId="4B96FBE8" w14:textId="30202972" w:rsidR="0005784D" w:rsidRDefault="005626B5" w:rsidP="00EA4E1D">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Resolved 3 additional CIDs (no change to text)</w:t>
      </w:r>
      <w:r w:rsidR="001D2C50">
        <w:rPr>
          <w:rFonts w:ascii="Times New Roman" w:eastAsia="Malgun Gothic" w:hAnsi="Times New Roman" w:cs="Times New Roman"/>
          <w:sz w:val="18"/>
          <w:szCs w:val="20"/>
          <w:lang w:val="en-GB"/>
        </w:rPr>
        <w:t>: 1477, 1831 &amp; 2860</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1B319D8B" w14:textId="77777777" w:rsidR="00AA2695" w:rsidRDefault="00AA2695" w:rsidP="00AA2695">
      <w:pPr>
        <w:pStyle w:val="T1"/>
        <w:suppressAutoHyphens/>
        <w:spacing w:after="120"/>
        <w:jc w:val="left"/>
        <w:rPr>
          <w:b w:val="0"/>
          <w:bCs/>
          <w:iCs/>
          <w:color w:val="000000"/>
          <w:sz w:val="20"/>
        </w:rPr>
      </w:pPr>
      <w:r w:rsidRPr="00146D4D">
        <w:rPr>
          <w:b w:val="0"/>
          <w:bCs/>
          <w:iCs/>
          <w:color w:val="000000"/>
          <w:sz w:val="20"/>
          <w:highlight w:val="yellow"/>
        </w:rPr>
        <w:t>#1:</w:t>
      </w:r>
      <w:r>
        <w:rPr>
          <w:b w:val="0"/>
          <w:bCs/>
          <w:iCs/>
          <w:color w:val="000000"/>
          <w:sz w:val="20"/>
          <w:highlight w:val="yellow"/>
        </w:rPr>
        <w:t xml:space="preserve"> indicates</w:t>
      </w:r>
      <w:r w:rsidRPr="00146D4D">
        <w:rPr>
          <w:b w:val="0"/>
          <w:bCs/>
          <w:iCs/>
          <w:color w:val="000000"/>
          <w:sz w:val="20"/>
          <w:highlight w:val="yellow"/>
        </w:rPr>
        <w:t xml:space="preserve"> </w:t>
      </w:r>
      <w:r>
        <w:rPr>
          <w:b w:val="0"/>
          <w:bCs/>
          <w:iCs/>
          <w:color w:val="000000"/>
          <w:sz w:val="20"/>
          <w:highlight w:val="yellow"/>
        </w:rPr>
        <w:t>changes</w:t>
      </w:r>
      <w:r w:rsidRPr="00146D4D">
        <w:rPr>
          <w:b w:val="0"/>
          <w:bCs/>
          <w:iCs/>
          <w:color w:val="000000"/>
          <w:sz w:val="20"/>
          <w:highlight w:val="yellow"/>
        </w:rPr>
        <w:t xml:space="preserve"> based on comments</w:t>
      </w:r>
      <w:r>
        <w:rPr>
          <w:b w:val="0"/>
          <w:bCs/>
          <w:iCs/>
          <w:color w:val="000000"/>
          <w:sz w:val="20"/>
          <w:highlight w:val="yellow"/>
        </w:rPr>
        <w:t>/suggestions</w:t>
      </w:r>
      <w:r w:rsidRPr="00146D4D">
        <w:rPr>
          <w:b w:val="0"/>
          <w:bCs/>
          <w:iCs/>
          <w:color w:val="000000"/>
          <w:sz w:val="20"/>
          <w:highlight w:val="yellow"/>
        </w:rPr>
        <w:t xml:space="preserve"> in doc 11-21/0218r0 (Mark Rison)</w:t>
      </w:r>
    </w:p>
    <w:p w14:paraId="29E6ED7D" w14:textId="77777777" w:rsidR="00AA2695" w:rsidRDefault="00AA2695"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D41AA9" w:rsidRPr="007E587A" w14:paraId="7B5B751B" w14:textId="77777777" w:rsidTr="00A47C87">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79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71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7A0871" w:rsidRPr="008B0293" w14:paraId="5F40A64A" w14:textId="77777777" w:rsidTr="00A47C87">
        <w:trPr>
          <w:trHeight w:val="220"/>
          <w:jc w:val="center"/>
        </w:trPr>
        <w:tc>
          <w:tcPr>
            <w:tcW w:w="625" w:type="dxa"/>
            <w:shd w:val="clear" w:color="auto" w:fill="auto"/>
            <w:noWrap/>
          </w:tcPr>
          <w:p w14:paraId="4FA99A1F" w14:textId="7AFD3075"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1006</w:t>
            </w:r>
          </w:p>
        </w:tc>
        <w:tc>
          <w:tcPr>
            <w:tcW w:w="1080" w:type="dxa"/>
          </w:tcPr>
          <w:p w14:paraId="388A899A" w14:textId="5E38EBD1"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35CDB9D4" w14:textId="48BB9FBF"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59/10</w:t>
            </w:r>
          </w:p>
        </w:tc>
        <w:tc>
          <w:tcPr>
            <w:tcW w:w="900" w:type="dxa"/>
          </w:tcPr>
          <w:p w14:paraId="305ECE89" w14:textId="60EC2EA9"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790" w:type="dxa"/>
            <w:shd w:val="clear" w:color="auto" w:fill="auto"/>
            <w:noWrap/>
          </w:tcPr>
          <w:p w14:paraId="4026336A" w14:textId="5FC70626" w:rsidR="007A0871" w:rsidRPr="00A1275F" w:rsidRDefault="007A0871" w:rsidP="007A0871">
            <w:pPr>
              <w:suppressAutoHyphens/>
              <w:spacing w:after="0"/>
              <w:rPr>
                <w:rFonts w:ascii="Times New Roman" w:hAnsi="Times New Roman" w:cs="Times New Roman"/>
                <w:sz w:val="16"/>
                <w:szCs w:val="16"/>
              </w:rPr>
            </w:pPr>
            <w:r w:rsidRPr="00A1275F">
              <w:rPr>
                <w:rFonts w:ascii="Times New Roman" w:hAnsi="Times New Roman" w:cs="Times New Roman"/>
                <w:sz w:val="16"/>
                <w:szCs w:val="16"/>
              </w:rPr>
              <w:t>Fix the TBD - the ML IE is present if the frame is an ML Probe Request frame. Non-ML Probe Request does not include ML IE (see 35.3.4.3). Update the variant to be ML Probe Request variant</w:t>
            </w:r>
          </w:p>
        </w:tc>
        <w:tc>
          <w:tcPr>
            <w:tcW w:w="1710" w:type="dxa"/>
            <w:shd w:val="clear" w:color="auto" w:fill="auto"/>
            <w:noWrap/>
          </w:tcPr>
          <w:p w14:paraId="148F3497" w14:textId="7143CA33"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50B10408"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1F48A56" w14:textId="77777777" w:rsidR="007A0871" w:rsidRDefault="007A0871" w:rsidP="007A0871">
            <w:pPr>
              <w:suppressAutoHyphens/>
              <w:spacing w:after="0"/>
              <w:rPr>
                <w:rFonts w:ascii="Times New Roman" w:hAnsi="Times New Roman" w:cs="Times New Roman"/>
                <w:b/>
                <w:sz w:val="16"/>
                <w:szCs w:val="16"/>
              </w:rPr>
            </w:pPr>
          </w:p>
          <w:p w14:paraId="0D6BE082" w14:textId="77777777"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TBD was fixed. The condition for the presence of the Multi-Link element was updated.</w:t>
            </w:r>
          </w:p>
          <w:p w14:paraId="7E9097D7" w14:textId="77777777" w:rsidR="007A0871" w:rsidRDefault="007A0871" w:rsidP="007A0871">
            <w:pPr>
              <w:suppressAutoHyphens/>
              <w:spacing w:after="0"/>
              <w:rPr>
                <w:rFonts w:ascii="Times New Roman" w:hAnsi="Times New Roman" w:cs="Times New Roman"/>
                <w:bCs/>
                <w:sz w:val="16"/>
                <w:szCs w:val="16"/>
              </w:rPr>
            </w:pPr>
          </w:p>
          <w:p w14:paraId="54E1387B" w14:textId="40CD65C6" w:rsidR="007A0871" w:rsidRDefault="007A0871" w:rsidP="007A087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F1151A">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1006.</w:t>
            </w:r>
          </w:p>
        </w:tc>
      </w:tr>
      <w:tr w:rsidR="007A0871" w:rsidRPr="008B0293" w14:paraId="2BB7070A" w14:textId="77777777" w:rsidTr="00A47C87">
        <w:trPr>
          <w:trHeight w:val="220"/>
          <w:jc w:val="center"/>
        </w:trPr>
        <w:tc>
          <w:tcPr>
            <w:tcW w:w="625" w:type="dxa"/>
            <w:shd w:val="clear" w:color="auto" w:fill="auto"/>
            <w:noWrap/>
          </w:tcPr>
          <w:p w14:paraId="3B46127A" w14:textId="6E626BCD"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2095</w:t>
            </w:r>
          </w:p>
        </w:tc>
        <w:tc>
          <w:tcPr>
            <w:tcW w:w="1080" w:type="dxa"/>
          </w:tcPr>
          <w:p w14:paraId="0A3F9BFA" w14:textId="76B32EC5" w:rsidR="007A0871" w:rsidRDefault="007A0871" w:rsidP="007A0871">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kaiying</w:t>
            </w:r>
            <w:proofErr w:type="spellEnd"/>
            <w:r>
              <w:rPr>
                <w:rFonts w:ascii="Times New Roman" w:hAnsi="Times New Roman" w:cs="Times New Roman"/>
                <w:sz w:val="16"/>
                <w:szCs w:val="16"/>
              </w:rPr>
              <w:t xml:space="preserve"> Lu</w:t>
            </w:r>
          </w:p>
        </w:tc>
        <w:tc>
          <w:tcPr>
            <w:tcW w:w="720" w:type="dxa"/>
            <w:shd w:val="clear" w:color="auto" w:fill="auto"/>
            <w:noWrap/>
          </w:tcPr>
          <w:p w14:paraId="454F8E80" w14:textId="012FB1FA"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59/12</w:t>
            </w:r>
          </w:p>
        </w:tc>
        <w:tc>
          <w:tcPr>
            <w:tcW w:w="900" w:type="dxa"/>
          </w:tcPr>
          <w:p w14:paraId="181AA5AF" w14:textId="04021C07"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790" w:type="dxa"/>
            <w:shd w:val="clear" w:color="auto" w:fill="auto"/>
            <w:noWrap/>
          </w:tcPr>
          <w:p w14:paraId="5152F49A" w14:textId="7F6F687C" w:rsidR="007A0871" w:rsidRPr="00FB5B72" w:rsidRDefault="007A0871" w:rsidP="007A0871">
            <w:pPr>
              <w:suppressAutoHyphens/>
              <w:spacing w:after="0"/>
              <w:rPr>
                <w:rFonts w:ascii="Times New Roman" w:hAnsi="Times New Roman" w:cs="Times New Roman"/>
                <w:sz w:val="16"/>
                <w:szCs w:val="16"/>
              </w:rPr>
            </w:pPr>
            <w:r w:rsidRPr="00A977DA">
              <w:rPr>
                <w:rFonts w:ascii="Times New Roman" w:hAnsi="Times New Roman" w:cs="Times New Roman"/>
                <w:sz w:val="16"/>
                <w:szCs w:val="16"/>
              </w:rPr>
              <w:t>it is not consistent with "35.3.4.3" by "The Basic variant Multi-Link element is TBD present if the STA is affiliated with a non-AP MLD and the frame is a non-ML or ML Probe Request frame."</w:t>
            </w:r>
          </w:p>
        </w:tc>
        <w:tc>
          <w:tcPr>
            <w:tcW w:w="1710" w:type="dxa"/>
            <w:shd w:val="clear" w:color="auto" w:fill="auto"/>
            <w:noWrap/>
          </w:tcPr>
          <w:p w14:paraId="767EA377" w14:textId="64479EAC" w:rsidR="007A0871" w:rsidRPr="00011C44"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please clarify it</w:t>
            </w:r>
          </w:p>
        </w:tc>
        <w:tc>
          <w:tcPr>
            <w:tcW w:w="3150" w:type="dxa"/>
            <w:shd w:val="clear" w:color="auto" w:fill="auto"/>
          </w:tcPr>
          <w:p w14:paraId="55A2273D"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8C83477" w14:textId="77777777" w:rsidR="007A0871" w:rsidRDefault="007A0871" w:rsidP="007A0871">
            <w:pPr>
              <w:suppressAutoHyphens/>
              <w:spacing w:after="0"/>
              <w:rPr>
                <w:rFonts w:ascii="Times New Roman" w:hAnsi="Times New Roman" w:cs="Times New Roman"/>
                <w:b/>
                <w:sz w:val="16"/>
                <w:szCs w:val="16"/>
              </w:rPr>
            </w:pPr>
          </w:p>
          <w:p w14:paraId="439182E3" w14:textId="09C164A8"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Basic variant Multi-Link element was changed to Probe Request variant Multi-Link element. This makes it consistent with 35.3.4.3.</w:t>
            </w:r>
          </w:p>
          <w:p w14:paraId="40570725" w14:textId="77777777" w:rsidR="007A0871" w:rsidRDefault="007A0871" w:rsidP="007A0871">
            <w:pPr>
              <w:suppressAutoHyphens/>
              <w:spacing w:after="0"/>
              <w:rPr>
                <w:rFonts w:ascii="Times New Roman" w:hAnsi="Times New Roman" w:cs="Times New Roman"/>
                <w:bCs/>
                <w:sz w:val="16"/>
                <w:szCs w:val="16"/>
              </w:rPr>
            </w:pPr>
          </w:p>
          <w:p w14:paraId="7351FF2B" w14:textId="28E0E8C2" w:rsidR="007A0871" w:rsidRDefault="007A0871" w:rsidP="007A087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7716A5">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2</w:t>
            </w:r>
            <w:r w:rsidR="007716A5">
              <w:rPr>
                <w:rFonts w:ascii="Times New Roman" w:hAnsi="Times New Roman" w:cs="Times New Roman"/>
                <w:b/>
                <w:sz w:val="16"/>
                <w:szCs w:val="16"/>
              </w:rPr>
              <w:t>095</w:t>
            </w:r>
            <w:r>
              <w:rPr>
                <w:rFonts w:ascii="Times New Roman" w:hAnsi="Times New Roman" w:cs="Times New Roman"/>
                <w:b/>
                <w:sz w:val="16"/>
                <w:szCs w:val="16"/>
              </w:rPr>
              <w:t>.</w:t>
            </w:r>
          </w:p>
        </w:tc>
      </w:tr>
      <w:tr w:rsidR="007A0871" w:rsidRPr="008B0293" w14:paraId="33F8DE77" w14:textId="77777777" w:rsidTr="00A47C87">
        <w:trPr>
          <w:trHeight w:val="220"/>
          <w:jc w:val="center"/>
        </w:trPr>
        <w:tc>
          <w:tcPr>
            <w:tcW w:w="625" w:type="dxa"/>
            <w:shd w:val="clear" w:color="auto" w:fill="auto"/>
            <w:noWrap/>
          </w:tcPr>
          <w:p w14:paraId="28700CB7" w14:textId="6C9EF0B1"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1774</w:t>
            </w:r>
          </w:p>
        </w:tc>
        <w:tc>
          <w:tcPr>
            <w:tcW w:w="1080" w:type="dxa"/>
          </w:tcPr>
          <w:p w14:paraId="6DA4859F" w14:textId="12B6D849" w:rsidR="007A0871" w:rsidRDefault="007A0871" w:rsidP="007A0871">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Insun</w:t>
            </w:r>
            <w:proofErr w:type="spellEnd"/>
            <w:r>
              <w:rPr>
                <w:rFonts w:ascii="Times New Roman" w:hAnsi="Times New Roman" w:cs="Times New Roman"/>
                <w:sz w:val="16"/>
                <w:szCs w:val="16"/>
              </w:rPr>
              <w:t xml:space="preserve"> Jang</w:t>
            </w:r>
          </w:p>
        </w:tc>
        <w:tc>
          <w:tcPr>
            <w:tcW w:w="720" w:type="dxa"/>
            <w:shd w:val="clear" w:color="auto" w:fill="auto"/>
            <w:noWrap/>
          </w:tcPr>
          <w:p w14:paraId="5BA706FE" w14:textId="6874DEC8"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59/12</w:t>
            </w:r>
          </w:p>
        </w:tc>
        <w:tc>
          <w:tcPr>
            <w:tcW w:w="900" w:type="dxa"/>
          </w:tcPr>
          <w:p w14:paraId="31C41D35" w14:textId="27CF8007"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790" w:type="dxa"/>
            <w:shd w:val="clear" w:color="auto" w:fill="auto"/>
            <w:noWrap/>
          </w:tcPr>
          <w:p w14:paraId="4BA1596A" w14:textId="3565B3EB" w:rsidR="007A0871" w:rsidRPr="00A977DA" w:rsidRDefault="007A0871" w:rsidP="007A0871">
            <w:pPr>
              <w:suppressAutoHyphens/>
              <w:spacing w:after="0"/>
              <w:rPr>
                <w:rFonts w:ascii="Times New Roman" w:hAnsi="Times New Roman" w:cs="Times New Roman"/>
                <w:sz w:val="16"/>
                <w:szCs w:val="16"/>
              </w:rPr>
            </w:pPr>
            <w:r w:rsidRPr="0053416D">
              <w:rPr>
                <w:rFonts w:ascii="Times New Roman" w:hAnsi="Times New Roman" w:cs="Times New Roman"/>
                <w:sz w:val="16"/>
                <w:szCs w:val="16"/>
              </w:rPr>
              <w:t>For Table 9-38, in case of ML Probe Request frame, it includes Probe Request variant ML IE not Basic variant ML IE, which needs to be described in Notes</w:t>
            </w:r>
          </w:p>
        </w:tc>
        <w:tc>
          <w:tcPr>
            <w:tcW w:w="1710" w:type="dxa"/>
            <w:shd w:val="clear" w:color="auto" w:fill="auto"/>
            <w:noWrap/>
          </w:tcPr>
          <w:p w14:paraId="07F00536" w14:textId="36CB7DD6" w:rsidR="007A0871" w:rsidRDefault="007A0871" w:rsidP="007A0871">
            <w:pPr>
              <w:suppressAutoHyphens/>
              <w:spacing w:after="0"/>
              <w:rPr>
                <w:rFonts w:ascii="Times New Roman" w:hAnsi="Times New Roman" w:cs="Times New Roman"/>
                <w:sz w:val="16"/>
                <w:szCs w:val="16"/>
              </w:rPr>
            </w:pPr>
            <w:r w:rsidRPr="00545C33">
              <w:rPr>
                <w:rFonts w:ascii="Times New Roman" w:hAnsi="Times New Roman" w:cs="Times New Roman"/>
                <w:sz w:val="16"/>
                <w:szCs w:val="16"/>
              </w:rPr>
              <w:t>We need to add descriptions regarding Probe Request variant ML IE in Notes of Table 9-38</w:t>
            </w:r>
          </w:p>
        </w:tc>
        <w:tc>
          <w:tcPr>
            <w:tcW w:w="3150" w:type="dxa"/>
            <w:shd w:val="clear" w:color="auto" w:fill="auto"/>
          </w:tcPr>
          <w:p w14:paraId="5523FDE9"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0D0C802" w14:textId="77777777" w:rsidR="007A0871" w:rsidRDefault="007A0871" w:rsidP="007A0871">
            <w:pPr>
              <w:suppressAutoHyphens/>
              <w:spacing w:after="0"/>
              <w:rPr>
                <w:rFonts w:ascii="Times New Roman" w:hAnsi="Times New Roman" w:cs="Times New Roman"/>
                <w:b/>
                <w:sz w:val="16"/>
                <w:szCs w:val="16"/>
              </w:rPr>
            </w:pPr>
          </w:p>
          <w:p w14:paraId="4495D1F0" w14:textId="35890371"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Basic variant Multi-Link element was changed to Probe Request variant Multi-Link element.</w:t>
            </w:r>
          </w:p>
          <w:p w14:paraId="42A3BC87" w14:textId="77777777" w:rsidR="007A0871" w:rsidRDefault="007A0871" w:rsidP="007A0871">
            <w:pPr>
              <w:suppressAutoHyphens/>
              <w:spacing w:after="0"/>
              <w:rPr>
                <w:rFonts w:ascii="Times New Roman" w:hAnsi="Times New Roman" w:cs="Times New Roman"/>
                <w:bCs/>
                <w:sz w:val="16"/>
                <w:szCs w:val="16"/>
              </w:rPr>
            </w:pPr>
          </w:p>
          <w:p w14:paraId="1E04A9F5" w14:textId="6D5F62ED" w:rsidR="007A0871" w:rsidRDefault="007A0871" w:rsidP="007A087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D85764">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1774.</w:t>
            </w:r>
          </w:p>
        </w:tc>
      </w:tr>
      <w:tr w:rsidR="007A0871" w:rsidRPr="008B0293" w14:paraId="4295AF96" w14:textId="77777777" w:rsidTr="00A47C87">
        <w:trPr>
          <w:trHeight w:val="220"/>
          <w:jc w:val="center"/>
        </w:trPr>
        <w:tc>
          <w:tcPr>
            <w:tcW w:w="625" w:type="dxa"/>
            <w:shd w:val="clear" w:color="auto" w:fill="auto"/>
            <w:noWrap/>
          </w:tcPr>
          <w:p w14:paraId="488F519B" w14:textId="2A06F2B3"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1897</w:t>
            </w:r>
          </w:p>
        </w:tc>
        <w:tc>
          <w:tcPr>
            <w:tcW w:w="1080" w:type="dxa"/>
          </w:tcPr>
          <w:p w14:paraId="3D3A95D4" w14:textId="06B86E90"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Jeongki Kim</w:t>
            </w:r>
          </w:p>
        </w:tc>
        <w:tc>
          <w:tcPr>
            <w:tcW w:w="720" w:type="dxa"/>
            <w:shd w:val="clear" w:color="auto" w:fill="auto"/>
            <w:noWrap/>
          </w:tcPr>
          <w:p w14:paraId="0B92BCC9" w14:textId="6E44E72E"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58/12</w:t>
            </w:r>
          </w:p>
        </w:tc>
        <w:tc>
          <w:tcPr>
            <w:tcW w:w="900" w:type="dxa"/>
          </w:tcPr>
          <w:p w14:paraId="17612B89" w14:textId="3CFA67E4"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790" w:type="dxa"/>
            <w:shd w:val="clear" w:color="auto" w:fill="auto"/>
            <w:noWrap/>
          </w:tcPr>
          <w:p w14:paraId="05CFE94F" w14:textId="028718DC" w:rsidR="007A0871" w:rsidRPr="0053416D" w:rsidRDefault="007A0871" w:rsidP="007A0871">
            <w:pPr>
              <w:suppressAutoHyphens/>
              <w:spacing w:after="0"/>
              <w:rPr>
                <w:rFonts w:ascii="Times New Roman" w:hAnsi="Times New Roman" w:cs="Times New Roman"/>
                <w:sz w:val="16"/>
                <w:szCs w:val="16"/>
              </w:rPr>
            </w:pPr>
            <w:r w:rsidRPr="00856140">
              <w:rPr>
                <w:rFonts w:ascii="Times New Roman" w:hAnsi="Times New Roman" w:cs="Times New Roman"/>
                <w:sz w:val="16"/>
                <w:szCs w:val="16"/>
              </w:rPr>
              <w:t xml:space="preserve">The Basic variant Multi-Link element should be present in the Probe Request frame if the STA is affiliated with a non-AP MLD and the frame is a non-ML or ML Probe Request frame. So </w:t>
            </w:r>
            <w:proofErr w:type="spellStart"/>
            <w:r w:rsidRPr="00856140">
              <w:rPr>
                <w:rFonts w:ascii="Times New Roman" w:hAnsi="Times New Roman" w:cs="Times New Roman"/>
                <w:sz w:val="16"/>
                <w:szCs w:val="16"/>
              </w:rPr>
              <w:t>remve</w:t>
            </w:r>
            <w:proofErr w:type="spellEnd"/>
            <w:r w:rsidRPr="00856140">
              <w:rPr>
                <w:rFonts w:ascii="Times New Roman" w:hAnsi="Times New Roman" w:cs="Times New Roman"/>
                <w:sz w:val="16"/>
                <w:szCs w:val="16"/>
              </w:rPr>
              <w:t xml:space="preserve"> the TBD in the related text. If there is the case that does not include ML element, change TBD to optionally.</w:t>
            </w:r>
          </w:p>
        </w:tc>
        <w:tc>
          <w:tcPr>
            <w:tcW w:w="1710" w:type="dxa"/>
            <w:shd w:val="clear" w:color="auto" w:fill="auto"/>
            <w:noWrap/>
          </w:tcPr>
          <w:p w14:paraId="14363A91" w14:textId="40340B4F" w:rsidR="007A0871" w:rsidRPr="00545C33" w:rsidRDefault="007A0871" w:rsidP="007A0871">
            <w:pPr>
              <w:suppressAutoHyphens/>
              <w:spacing w:after="0"/>
              <w:rPr>
                <w:rFonts w:ascii="Times New Roman" w:hAnsi="Times New Roman" w:cs="Times New Roman"/>
                <w:sz w:val="16"/>
                <w:szCs w:val="16"/>
              </w:rPr>
            </w:pPr>
            <w:r w:rsidRPr="00730276">
              <w:rPr>
                <w:rFonts w:ascii="Times New Roman" w:hAnsi="Times New Roman" w:cs="Times New Roman"/>
                <w:sz w:val="16"/>
                <w:szCs w:val="16"/>
              </w:rPr>
              <w:t>Either Remove the TBD or change TBD to optionally</w:t>
            </w:r>
          </w:p>
        </w:tc>
        <w:tc>
          <w:tcPr>
            <w:tcW w:w="3150" w:type="dxa"/>
            <w:shd w:val="clear" w:color="auto" w:fill="auto"/>
          </w:tcPr>
          <w:p w14:paraId="5866A607"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FC496F" w14:textId="77777777" w:rsidR="007A0871" w:rsidRDefault="007A0871" w:rsidP="007A0871">
            <w:pPr>
              <w:suppressAutoHyphens/>
              <w:spacing w:after="0"/>
              <w:rPr>
                <w:rFonts w:ascii="Times New Roman" w:hAnsi="Times New Roman" w:cs="Times New Roman"/>
                <w:b/>
                <w:sz w:val="16"/>
                <w:szCs w:val="16"/>
              </w:rPr>
            </w:pPr>
          </w:p>
          <w:p w14:paraId="6CEE432B" w14:textId="359BE8DF"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Basic variant Multi-Link element was changed to Probe Request variant Multi-Link element. The TBD was </w:t>
            </w:r>
            <w:r w:rsidR="00BA33B3">
              <w:rPr>
                <w:rFonts w:ascii="Times New Roman" w:hAnsi="Times New Roman" w:cs="Times New Roman"/>
                <w:bCs/>
                <w:sz w:val="16"/>
                <w:szCs w:val="16"/>
              </w:rPr>
              <w:t xml:space="preserve">also </w:t>
            </w:r>
            <w:r>
              <w:rPr>
                <w:rFonts w:ascii="Times New Roman" w:hAnsi="Times New Roman" w:cs="Times New Roman"/>
                <w:bCs/>
                <w:sz w:val="16"/>
                <w:szCs w:val="16"/>
              </w:rPr>
              <w:t>fixed.</w:t>
            </w:r>
          </w:p>
          <w:p w14:paraId="0CDE53A3" w14:textId="77777777" w:rsidR="007A0871" w:rsidRDefault="007A0871" w:rsidP="007A0871">
            <w:pPr>
              <w:suppressAutoHyphens/>
              <w:spacing w:after="0"/>
              <w:rPr>
                <w:rFonts w:ascii="Times New Roman" w:hAnsi="Times New Roman" w:cs="Times New Roman"/>
                <w:bCs/>
                <w:sz w:val="16"/>
                <w:szCs w:val="16"/>
              </w:rPr>
            </w:pPr>
          </w:p>
          <w:p w14:paraId="7F718F5C" w14:textId="13AEB9DA" w:rsidR="007A0871" w:rsidRDefault="007A0871" w:rsidP="007A087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D85764">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189</w:t>
            </w:r>
            <w:r w:rsidR="005D3CC7">
              <w:rPr>
                <w:rFonts w:ascii="Times New Roman" w:hAnsi="Times New Roman" w:cs="Times New Roman"/>
                <w:b/>
                <w:sz w:val="16"/>
                <w:szCs w:val="16"/>
              </w:rPr>
              <w:t>7</w:t>
            </w:r>
            <w:r>
              <w:rPr>
                <w:rFonts w:ascii="Times New Roman" w:hAnsi="Times New Roman" w:cs="Times New Roman"/>
                <w:b/>
                <w:sz w:val="16"/>
                <w:szCs w:val="16"/>
              </w:rPr>
              <w:t>.</w:t>
            </w:r>
          </w:p>
        </w:tc>
      </w:tr>
      <w:tr w:rsidR="00F56E9C" w:rsidRPr="008B0293" w14:paraId="5B89817F" w14:textId="77777777" w:rsidTr="00A47C87">
        <w:trPr>
          <w:trHeight w:val="220"/>
          <w:jc w:val="center"/>
        </w:trPr>
        <w:tc>
          <w:tcPr>
            <w:tcW w:w="625" w:type="dxa"/>
            <w:shd w:val="clear" w:color="auto" w:fill="auto"/>
            <w:noWrap/>
          </w:tcPr>
          <w:p w14:paraId="4D7B1F85" w14:textId="4557DF29" w:rsidR="00F56E9C" w:rsidRPr="00F56E9C" w:rsidRDefault="00F56E9C" w:rsidP="00F56E9C">
            <w:pPr>
              <w:suppressAutoHyphens/>
              <w:spacing w:after="0"/>
              <w:rPr>
                <w:rFonts w:ascii="Times New Roman" w:hAnsi="Times New Roman" w:cs="Times New Roman"/>
                <w:sz w:val="16"/>
                <w:szCs w:val="16"/>
              </w:rPr>
            </w:pPr>
            <w:r w:rsidRPr="00F56E9C">
              <w:rPr>
                <w:rFonts w:ascii="Times New Roman" w:hAnsi="Times New Roman" w:cs="Times New Roman"/>
                <w:sz w:val="16"/>
                <w:szCs w:val="16"/>
              </w:rPr>
              <w:t>2860</w:t>
            </w:r>
          </w:p>
        </w:tc>
        <w:tc>
          <w:tcPr>
            <w:tcW w:w="1080" w:type="dxa"/>
          </w:tcPr>
          <w:p w14:paraId="0774FCC6" w14:textId="57190494" w:rsidR="00F56E9C" w:rsidRDefault="00F56E9C" w:rsidP="00F56E9C">
            <w:pPr>
              <w:suppressAutoHyphens/>
              <w:spacing w:after="0"/>
              <w:rPr>
                <w:rFonts w:ascii="Times New Roman" w:hAnsi="Times New Roman" w:cs="Times New Roman"/>
                <w:sz w:val="16"/>
                <w:szCs w:val="16"/>
              </w:rPr>
            </w:pPr>
            <w:r w:rsidRPr="00F56E9C">
              <w:rPr>
                <w:rFonts w:ascii="Times New Roman" w:hAnsi="Times New Roman" w:cs="Times New Roman"/>
                <w:sz w:val="16"/>
                <w:szCs w:val="16"/>
              </w:rPr>
              <w:t>Stephen McCann</w:t>
            </w:r>
          </w:p>
        </w:tc>
        <w:tc>
          <w:tcPr>
            <w:tcW w:w="720" w:type="dxa"/>
            <w:shd w:val="clear" w:color="auto" w:fill="auto"/>
            <w:noWrap/>
          </w:tcPr>
          <w:p w14:paraId="2E11E809" w14:textId="166FF570" w:rsidR="00F56E9C" w:rsidRDefault="00F56E9C" w:rsidP="00F56E9C">
            <w:pPr>
              <w:suppressAutoHyphens/>
              <w:spacing w:after="0"/>
              <w:rPr>
                <w:rFonts w:ascii="Times New Roman" w:hAnsi="Times New Roman" w:cs="Times New Roman"/>
                <w:sz w:val="16"/>
                <w:szCs w:val="16"/>
              </w:rPr>
            </w:pPr>
            <w:r w:rsidRPr="00F56E9C">
              <w:rPr>
                <w:rFonts w:ascii="Times New Roman" w:hAnsi="Times New Roman" w:cs="Times New Roman"/>
                <w:sz w:val="16"/>
                <w:szCs w:val="16"/>
              </w:rPr>
              <w:t>59.12</w:t>
            </w:r>
          </w:p>
        </w:tc>
        <w:tc>
          <w:tcPr>
            <w:tcW w:w="900" w:type="dxa"/>
          </w:tcPr>
          <w:p w14:paraId="7FFF6C45" w14:textId="6027942A" w:rsidR="00F56E9C" w:rsidRDefault="00F56E9C" w:rsidP="00F56E9C">
            <w:pPr>
              <w:suppressAutoHyphens/>
              <w:spacing w:after="0"/>
              <w:rPr>
                <w:rFonts w:ascii="Times New Roman" w:hAnsi="Times New Roman" w:cs="Times New Roman"/>
                <w:sz w:val="16"/>
                <w:szCs w:val="16"/>
              </w:rPr>
            </w:pPr>
            <w:r w:rsidRPr="00F56E9C">
              <w:rPr>
                <w:rFonts w:ascii="Times New Roman" w:hAnsi="Times New Roman" w:cs="Times New Roman"/>
                <w:sz w:val="16"/>
                <w:szCs w:val="16"/>
              </w:rPr>
              <w:t>9.3.3.9</w:t>
            </w:r>
          </w:p>
        </w:tc>
        <w:tc>
          <w:tcPr>
            <w:tcW w:w="2790" w:type="dxa"/>
            <w:shd w:val="clear" w:color="auto" w:fill="auto"/>
            <w:noWrap/>
          </w:tcPr>
          <w:p w14:paraId="04E98C74" w14:textId="797E1F6D" w:rsidR="00F56E9C" w:rsidRPr="00856140" w:rsidRDefault="00F56E9C" w:rsidP="00F56E9C">
            <w:pPr>
              <w:suppressAutoHyphens/>
              <w:spacing w:after="0"/>
              <w:rPr>
                <w:rFonts w:ascii="Times New Roman" w:hAnsi="Times New Roman" w:cs="Times New Roman"/>
                <w:sz w:val="16"/>
                <w:szCs w:val="16"/>
              </w:rPr>
            </w:pPr>
            <w:r w:rsidRPr="00F56E9C">
              <w:rPr>
                <w:rFonts w:ascii="Times New Roman" w:hAnsi="Times New Roman" w:cs="Times New Roman"/>
                <w:sz w:val="16"/>
                <w:szCs w:val="16"/>
              </w:rPr>
              <w:t>The sentence "The Basic variant Multi-Link element is TBD present if the STA is affiliated with a non-AP MLD" contradicts clause 9.4.2.295b.3 which implies that a ML Probe Request contains a "Probe Request variant Multi-Link element"</w:t>
            </w:r>
          </w:p>
        </w:tc>
        <w:tc>
          <w:tcPr>
            <w:tcW w:w="1710" w:type="dxa"/>
            <w:shd w:val="clear" w:color="auto" w:fill="auto"/>
            <w:noWrap/>
          </w:tcPr>
          <w:p w14:paraId="0EBDFB83" w14:textId="76889DE4" w:rsidR="00F56E9C" w:rsidRPr="00730276" w:rsidRDefault="00F56E9C" w:rsidP="00F56E9C">
            <w:pPr>
              <w:suppressAutoHyphens/>
              <w:spacing w:after="0"/>
              <w:rPr>
                <w:rFonts w:ascii="Times New Roman" w:hAnsi="Times New Roman" w:cs="Times New Roman"/>
                <w:sz w:val="16"/>
                <w:szCs w:val="16"/>
              </w:rPr>
            </w:pPr>
            <w:r w:rsidRPr="00F56E9C">
              <w:rPr>
                <w:rFonts w:ascii="Times New Roman" w:hAnsi="Times New Roman" w:cs="Times New Roman"/>
                <w:sz w:val="16"/>
                <w:szCs w:val="16"/>
              </w:rPr>
              <w:t>Change all sentences in the table to "The Basic variant Multi-Link element is present if the frame is a MLD probe request frame"</w:t>
            </w:r>
          </w:p>
        </w:tc>
        <w:tc>
          <w:tcPr>
            <w:tcW w:w="3150" w:type="dxa"/>
            <w:shd w:val="clear" w:color="auto" w:fill="auto"/>
          </w:tcPr>
          <w:p w14:paraId="1EF3D9C7" w14:textId="77777777" w:rsidR="00535977" w:rsidRDefault="00535977" w:rsidP="00535977">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BF6602B" w14:textId="77777777" w:rsidR="00535977" w:rsidRDefault="00535977" w:rsidP="00535977">
            <w:pPr>
              <w:suppressAutoHyphens/>
              <w:spacing w:after="0"/>
              <w:rPr>
                <w:rFonts w:ascii="Times New Roman" w:hAnsi="Times New Roman" w:cs="Times New Roman"/>
                <w:b/>
                <w:sz w:val="16"/>
                <w:szCs w:val="16"/>
              </w:rPr>
            </w:pPr>
          </w:p>
          <w:p w14:paraId="05D3FFEE" w14:textId="3B635BC1" w:rsidR="00535977" w:rsidRDefault="00535977" w:rsidP="0053597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Basic variant Multi-Link element was changed to Probe Request variant Multi-Link element. The TBD was </w:t>
            </w:r>
            <w:r w:rsidR="00BA33B3">
              <w:rPr>
                <w:rFonts w:ascii="Times New Roman" w:hAnsi="Times New Roman" w:cs="Times New Roman"/>
                <w:bCs/>
                <w:sz w:val="16"/>
                <w:szCs w:val="16"/>
              </w:rPr>
              <w:t xml:space="preserve">also </w:t>
            </w:r>
            <w:r>
              <w:rPr>
                <w:rFonts w:ascii="Times New Roman" w:hAnsi="Times New Roman" w:cs="Times New Roman"/>
                <w:bCs/>
                <w:sz w:val="16"/>
                <w:szCs w:val="16"/>
              </w:rPr>
              <w:t>fixed.</w:t>
            </w:r>
          </w:p>
          <w:p w14:paraId="310E0AAE" w14:textId="77777777" w:rsidR="00535977" w:rsidRDefault="00535977" w:rsidP="00535977">
            <w:pPr>
              <w:suppressAutoHyphens/>
              <w:spacing w:after="0"/>
              <w:rPr>
                <w:rFonts w:ascii="Times New Roman" w:hAnsi="Times New Roman" w:cs="Times New Roman"/>
                <w:bCs/>
                <w:sz w:val="16"/>
                <w:szCs w:val="16"/>
              </w:rPr>
            </w:pPr>
          </w:p>
          <w:p w14:paraId="29667B00" w14:textId="1D6F1263" w:rsidR="00F56E9C" w:rsidRPr="00F56E9C" w:rsidRDefault="00535977" w:rsidP="00535977">
            <w:pPr>
              <w:suppressAutoHyphens/>
              <w:spacing w:after="0"/>
              <w:rPr>
                <w:rFonts w:ascii="Times New Roman" w:hAnsi="Times New Roman" w:cs="Times New Roman"/>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w:t>
            </w:r>
            <w:r w:rsidR="00BA33B3">
              <w:rPr>
                <w:rFonts w:ascii="Times New Roman" w:hAnsi="Times New Roman" w:cs="Times New Roman"/>
                <w:b/>
                <w:sz w:val="16"/>
                <w:szCs w:val="16"/>
              </w:rPr>
              <w:t>2860</w:t>
            </w:r>
            <w:r>
              <w:rPr>
                <w:rFonts w:ascii="Times New Roman" w:hAnsi="Times New Roman" w:cs="Times New Roman"/>
                <w:b/>
                <w:sz w:val="16"/>
                <w:szCs w:val="16"/>
              </w:rPr>
              <w:t>.</w:t>
            </w:r>
          </w:p>
        </w:tc>
      </w:tr>
      <w:tr w:rsidR="00860D6B" w:rsidRPr="008B0293" w14:paraId="053C2F0A" w14:textId="77777777" w:rsidTr="00A47C87">
        <w:trPr>
          <w:trHeight w:val="220"/>
          <w:jc w:val="center"/>
        </w:trPr>
        <w:tc>
          <w:tcPr>
            <w:tcW w:w="625" w:type="dxa"/>
            <w:shd w:val="clear" w:color="auto" w:fill="auto"/>
            <w:noWrap/>
          </w:tcPr>
          <w:p w14:paraId="458F2DE5" w14:textId="0ED07485" w:rsidR="00860D6B" w:rsidRPr="00860D6B" w:rsidRDefault="00860D6B" w:rsidP="00860D6B">
            <w:pPr>
              <w:suppressAutoHyphens/>
              <w:spacing w:after="0"/>
              <w:rPr>
                <w:rFonts w:ascii="Times New Roman" w:hAnsi="Times New Roman" w:cs="Times New Roman"/>
                <w:sz w:val="16"/>
                <w:szCs w:val="16"/>
              </w:rPr>
            </w:pPr>
            <w:r w:rsidRPr="00860D6B">
              <w:rPr>
                <w:rFonts w:ascii="Times New Roman" w:hAnsi="Times New Roman" w:cs="Times New Roman"/>
                <w:sz w:val="16"/>
                <w:szCs w:val="16"/>
              </w:rPr>
              <w:t>1831</w:t>
            </w:r>
          </w:p>
        </w:tc>
        <w:tc>
          <w:tcPr>
            <w:tcW w:w="1080" w:type="dxa"/>
          </w:tcPr>
          <w:p w14:paraId="20E08502" w14:textId="6E12D8E5" w:rsidR="00860D6B" w:rsidRDefault="00860D6B" w:rsidP="00860D6B">
            <w:pPr>
              <w:suppressAutoHyphens/>
              <w:spacing w:after="0"/>
              <w:rPr>
                <w:rFonts w:ascii="Times New Roman" w:hAnsi="Times New Roman" w:cs="Times New Roman"/>
                <w:sz w:val="16"/>
                <w:szCs w:val="16"/>
              </w:rPr>
            </w:pPr>
            <w:r w:rsidRPr="00860D6B">
              <w:rPr>
                <w:rFonts w:ascii="Times New Roman" w:hAnsi="Times New Roman" w:cs="Times New Roman"/>
                <w:sz w:val="16"/>
                <w:szCs w:val="16"/>
              </w:rPr>
              <w:t>Jarkko Kneckt</w:t>
            </w:r>
          </w:p>
        </w:tc>
        <w:tc>
          <w:tcPr>
            <w:tcW w:w="720" w:type="dxa"/>
            <w:shd w:val="clear" w:color="auto" w:fill="auto"/>
            <w:noWrap/>
          </w:tcPr>
          <w:p w14:paraId="605B56E5" w14:textId="3A0E88EA" w:rsidR="00860D6B" w:rsidRDefault="00860D6B" w:rsidP="00860D6B">
            <w:pPr>
              <w:suppressAutoHyphens/>
              <w:spacing w:after="0"/>
              <w:rPr>
                <w:rFonts w:ascii="Times New Roman" w:hAnsi="Times New Roman" w:cs="Times New Roman"/>
                <w:sz w:val="16"/>
                <w:szCs w:val="16"/>
              </w:rPr>
            </w:pPr>
            <w:r w:rsidRPr="00860D6B">
              <w:rPr>
                <w:rFonts w:ascii="Times New Roman" w:hAnsi="Times New Roman" w:cs="Times New Roman"/>
                <w:sz w:val="16"/>
                <w:szCs w:val="16"/>
              </w:rPr>
              <w:t>59.29</w:t>
            </w:r>
          </w:p>
        </w:tc>
        <w:tc>
          <w:tcPr>
            <w:tcW w:w="900" w:type="dxa"/>
          </w:tcPr>
          <w:p w14:paraId="2B217FBC" w14:textId="5AA758FD" w:rsidR="00860D6B" w:rsidRDefault="00860D6B" w:rsidP="00860D6B">
            <w:pPr>
              <w:suppressAutoHyphens/>
              <w:spacing w:after="0"/>
              <w:rPr>
                <w:rFonts w:ascii="Times New Roman" w:hAnsi="Times New Roman" w:cs="Times New Roman"/>
                <w:sz w:val="16"/>
                <w:szCs w:val="16"/>
              </w:rPr>
            </w:pPr>
            <w:r w:rsidRPr="00860D6B">
              <w:rPr>
                <w:rFonts w:ascii="Times New Roman" w:hAnsi="Times New Roman" w:cs="Times New Roman"/>
                <w:sz w:val="16"/>
                <w:szCs w:val="16"/>
              </w:rPr>
              <w:t>9.3.3.10</w:t>
            </w:r>
          </w:p>
        </w:tc>
        <w:tc>
          <w:tcPr>
            <w:tcW w:w="2790" w:type="dxa"/>
            <w:shd w:val="clear" w:color="auto" w:fill="auto"/>
            <w:noWrap/>
          </w:tcPr>
          <w:p w14:paraId="3F2E2265" w14:textId="355BB86C" w:rsidR="00860D6B" w:rsidRPr="00856140" w:rsidRDefault="00860D6B" w:rsidP="00860D6B">
            <w:pPr>
              <w:suppressAutoHyphens/>
              <w:spacing w:after="0"/>
              <w:rPr>
                <w:rFonts w:ascii="Times New Roman" w:hAnsi="Times New Roman" w:cs="Times New Roman"/>
                <w:sz w:val="16"/>
                <w:szCs w:val="16"/>
              </w:rPr>
            </w:pPr>
            <w:r w:rsidRPr="00860D6B">
              <w:rPr>
                <w:rFonts w:ascii="Times New Roman" w:hAnsi="Times New Roman" w:cs="Times New Roman"/>
                <w:sz w:val="16"/>
                <w:szCs w:val="16"/>
              </w:rPr>
              <w:t>The Probe Request frame should have Probe Request variant Multi-Link element. (not basic variant)</w:t>
            </w:r>
          </w:p>
        </w:tc>
        <w:tc>
          <w:tcPr>
            <w:tcW w:w="1710" w:type="dxa"/>
            <w:shd w:val="clear" w:color="auto" w:fill="auto"/>
            <w:noWrap/>
          </w:tcPr>
          <w:p w14:paraId="67EA4106" w14:textId="1ABEDDC7" w:rsidR="00860D6B" w:rsidRPr="00730276" w:rsidRDefault="00860D6B" w:rsidP="00860D6B">
            <w:pPr>
              <w:suppressAutoHyphens/>
              <w:spacing w:after="0"/>
              <w:rPr>
                <w:rFonts w:ascii="Times New Roman" w:hAnsi="Times New Roman" w:cs="Times New Roman"/>
                <w:sz w:val="16"/>
                <w:szCs w:val="16"/>
              </w:rPr>
            </w:pPr>
            <w:r w:rsidRPr="00860D6B">
              <w:rPr>
                <w:rFonts w:ascii="Times New Roman" w:hAnsi="Times New Roman" w:cs="Times New Roman"/>
                <w:sz w:val="16"/>
                <w:szCs w:val="16"/>
              </w:rPr>
              <w:t>Please change the Basic variant to probe request variant.</w:t>
            </w:r>
          </w:p>
        </w:tc>
        <w:tc>
          <w:tcPr>
            <w:tcW w:w="3150" w:type="dxa"/>
            <w:shd w:val="clear" w:color="auto" w:fill="auto"/>
          </w:tcPr>
          <w:p w14:paraId="77655E43" w14:textId="77777777" w:rsidR="00466653" w:rsidRDefault="00466653" w:rsidP="0046665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6DE2DB3" w14:textId="77777777" w:rsidR="00466653" w:rsidRDefault="00466653" w:rsidP="00466653">
            <w:pPr>
              <w:suppressAutoHyphens/>
              <w:spacing w:after="0"/>
              <w:rPr>
                <w:rFonts w:ascii="Times New Roman" w:hAnsi="Times New Roman" w:cs="Times New Roman"/>
                <w:b/>
                <w:sz w:val="16"/>
                <w:szCs w:val="16"/>
              </w:rPr>
            </w:pPr>
          </w:p>
          <w:p w14:paraId="148BDB29" w14:textId="77777777" w:rsidR="00466653" w:rsidRDefault="00466653" w:rsidP="00466653">
            <w:pPr>
              <w:suppressAutoHyphens/>
              <w:spacing w:after="0"/>
              <w:rPr>
                <w:rFonts w:ascii="Times New Roman" w:hAnsi="Times New Roman" w:cs="Times New Roman"/>
                <w:bCs/>
                <w:sz w:val="16"/>
                <w:szCs w:val="16"/>
              </w:rPr>
            </w:pPr>
            <w:r>
              <w:rPr>
                <w:rFonts w:ascii="Times New Roman" w:hAnsi="Times New Roman" w:cs="Times New Roman"/>
                <w:bCs/>
                <w:sz w:val="16"/>
                <w:szCs w:val="16"/>
              </w:rPr>
              <w:t>The Basic variant Multi-Link element was changed to Probe Request variant Multi-Link element. The TBD was fixed.</w:t>
            </w:r>
          </w:p>
          <w:p w14:paraId="54637109" w14:textId="77777777" w:rsidR="00466653" w:rsidRDefault="00466653" w:rsidP="00466653">
            <w:pPr>
              <w:suppressAutoHyphens/>
              <w:spacing w:after="0"/>
              <w:rPr>
                <w:rFonts w:ascii="Times New Roman" w:hAnsi="Times New Roman" w:cs="Times New Roman"/>
                <w:bCs/>
                <w:sz w:val="16"/>
                <w:szCs w:val="16"/>
              </w:rPr>
            </w:pPr>
          </w:p>
          <w:p w14:paraId="20CD7632" w14:textId="5E7F72DB" w:rsidR="00860D6B" w:rsidRDefault="00466653" w:rsidP="0046665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18</w:t>
            </w:r>
            <w:r>
              <w:rPr>
                <w:rFonts w:ascii="Times New Roman" w:hAnsi="Times New Roman" w:cs="Times New Roman"/>
                <w:b/>
                <w:sz w:val="16"/>
                <w:szCs w:val="16"/>
              </w:rPr>
              <w:t>31</w:t>
            </w:r>
            <w:r>
              <w:rPr>
                <w:rFonts w:ascii="Times New Roman" w:hAnsi="Times New Roman" w:cs="Times New Roman"/>
                <w:b/>
                <w:sz w:val="16"/>
                <w:szCs w:val="16"/>
              </w:rPr>
              <w:t>.</w:t>
            </w:r>
          </w:p>
        </w:tc>
      </w:tr>
      <w:tr w:rsidR="00D740A5" w:rsidRPr="008B0293" w14:paraId="7069B0CA" w14:textId="77777777" w:rsidTr="00A47C87">
        <w:trPr>
          <w:trHeight w:val="220"/>
          <w:jc w:val="center"/>
        </w:trPr>
        <w:tc>
          <w:tcPr>
            <w:tcW w:w="625" w:type="dxa"/>
            <w:shd w:val="clear" w:color="auto" w:fill="auto"/>
            <w:noWrap/>
          </w:tcPr>
          <w:p w14:paraId="1F84523C" w14:textId="538C5247" w:rsidR="00D740A5" w:rsidRDefault="00D740A5"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1007</w:t>
            </w:r>
          </w:p>
        </w:tc>
        <w:tc>
          <w:tcPr>
            <w:tcW w:w="1080" w:type="dxa"/>
          </w:tcPr>
          <w:p w14:paraId="325399B2" w14:textId="646CC740" w:rsidR="00D740A5" w:rsidRDefault="00D740A5"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4C3C0998" w14:textId="71417647" w:rsidR="00D740A5" w:rsidRDefault="006E2F1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59/29</w:t>
            </w:r>
          </w:p>
        </w:tc>
        <w:tc>
          <w:tcPr>
            <w:tcW w:w="900" w:type="dxa"/>
          </w:tcPr>
          <w:p w14:paraId="3648F472" w14:textId="1946BD88" w:rsidR="00D740A5" w:rsidRDefault="006E2F1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790" w:type="dxa"/>
            <w:shd w:val="clear" w:color="auto" w:fill="auto"/>
            <w:noWrap/>
          </w:tcPr>
          <w:p w14:paraId="27D6864B" w14:textId="7EC9122A" w:rsidR="00D740A5" w:rsidRPr="00842B1E" w:rsidRDefault="009B10A2" w:rsidP="00003EB0">
            <w:pPr>
              <w:suppressAutoHyphens/>
              <w:spacing w:after="0"/>
              <w:rPr>
                <w:rFonts w:ascii="Times New Roman" w:hAnsi="Times New Roman" w:cs="Times New Roman"/>
                <w:sz w:val="16"/>
                <w:szCs w:val="16"/>
              </w:rPr>
            </w:pPr>
            <w:r w:rsidRPr="009B10A2">
              <w:rPr>
                <w:rFonts w:ascii="Times New Roman" w:hAnsi="Times New Roman" w:cs="Times New Roman"/>
                <w:sz w:val="16"/>
                <w:szCs w:val="16"/>
              </w:rPr>
              <w:t>Fix the TBD - the Basic variant of ML IE is optionally present in the non-ML Probe Response frame (for example when the AP support SAE authentication)</w:t>
            </w:r>
          </w:p>
        </w:tc>
        <w:tc>
          <w:tcPr>
            <w:tcW w:w="1710" w:type="dxa"/>
            <w:shd w:val="clear" w:color="auto" w:fill="auto"/>
            <w:noWrap/>
          </w:tcPr>
          <w:p w14:paraId="6BEAACA8" w14:textId="175B75BD" w:rsidR="00D740A5" w:rsidRDefault="009B10A2"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6F757FE7" w14:textId="77777777" w:rsidR="009B10A2" w:rsidRDefault="009B10A2" w:rsidP="009B10A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9B8B091" w14:textId="77777777" w:rsidR="009B10A2" w:rsidRDefault="009B10A2" w:rsidP="009B10A2">
            <w:pPr>
              <w:suppressAutoHyphens/>
              <w:spacing w:after="0"/>
              <w:rPr>
                <w:rFonts w:ascii="Times New Roman" w:hAnsi="Times New Roman" w:cs="Times New Roman"/>
                <w:b/>
                <w:sz w:val="16"/>
                <w:szCs w:val="16"/>
              </w:rPr>
            </w:pPr>
          </w:p>
          <w:p w14:paraId="50DA26AE" w14:textId="77777777" w:rsidR="0069372B" w:rsidRDefault="0069372B" w:rsidP="0069372B">
            <w:pPr>
              <w:suppressAutoHyphens/>
              <w:spacing w:after="0"/>
              <w:rPr>
                <w:rFonts w:ascii="Times New Roman" w:hAnsi="Times New Roman" w:cs="Times New Roman"/>
                <w:bCs/>
                <w:sz w:val="16"/>
                <w:szCs w:val="16"/>
              </w:rPr>
            </w:pPr>
            <w:r>
              <w:rPr>
                <w:rFonts w:ascii="Times New Roman" w:hAnsi="Times New Roman" w:cs="Times New Roman"/>
                <w:bCs/>
                <w:sz w:val="16"/>
                <w:szCs w:val="16"/>
              </w:rPr>
              <w:t>The TBD was fixed. The condition for the presence of the Multi-Link element was updated.</w:t>
            </w:r>
          </w:p>
          <w:p w14:paraId="5CD5671E" w14:textId="5230F9B5" w:rsidR="009B10A2" w:rsidRDefault="009B10A2" w:rsidP="009B10A2">
            <w:pPr>
              <w:suppressAutoHyphens/>
              <w:spacing w:after="0"/>
              <w:rPr>
                <w:rFonts w:ascii="Times New Roman" w:hAnsi="Times New Roman" w:cs="Times New Roman"/>
                <w:bCs/>
                <w:sz w:val="16"/>
                <w:szCs w:val="16"/>
              </w:rPr>
            </w:pPr>
          </w:p>
          <w:p w14:paraId="24EE98D4" w14:textId="2F294CDE" w:rsidR="00D740A5" w:rsidRDefault="009B10A2" w:rsidP="009B10A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FC160A">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1007.</w:t>
            </w:r>
          </w:p>
        </w:tc>
      </w:tr>
      <w:tr w:rsidR="007A0871" w:rsidRPr="008B0293" w14:paraId="3E59C1FD" w14:textId="77777777" w:rsidTr="00A47C87">
        <w:trPr>
          <w:trHeight w:val="220"/>
          <w:jc w:val="center"/>
        </w:trPr>
        <w:tc>
          <w:tcPr>
            <w:tcW w:w="625" w:type="dxa"/>
            <w:shd w:val="clear" w:color="auto" w:fill="auto"/>
            <w:noWrap/>
          </w:tcPr>
          <w:p w14:paraId="052A85FA" w14:textId="4A09091B"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1898</w:t>
            </w:r>
          </w:p>
        </w:tc>
        <w:tc>
          <w:tcPr>
            <w:tcW w:w="1080" w:type="dxa"/>
          </w:tcPr>
          <w:p w14:paraId="4B627334" w14:textId="259B9D1B"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Jeongki Kim</w:t>
            </w:r>
          </w:p>
        </w:tc>
        <w:tc>
          <w:tcPr>
            <w:tcW w:w="720" w:type="dxa"/>
            <w:shd w:val="clear" w:color="auto" w:fill="auto"/>
            <w:noWrap/>
          </w:tcPr>
          <w:p w14:paraId="1AEA7240" w14:textId="7FD2757B"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58/29</w:t>
            </w:r>
          </w:p>
        </w:tc>
        <w:tc>
          <w:tcPr>
            <w:tcW w:w="900" w:type="dxa"/>
          </w:tcPr>
          <w:p w14:paraId="2F2DCB5B" w14:textId="6CD032B4"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790" w:type="dxa"/>
            <w:shd w:val="clear" w:color="auto" w:fill="auto"/>
            <w:noWrap/>
          </w:tcPr>
          <w:p w14:paraId="0ADF2E30" w14:textId="73AD09A2" w:rsidR="007A0871" w:rsidRPr="009B10A2" w:rsidRDefault="007A0871" w:rsidP="007A0871">
            <w:pPr>
              <w:suppressAutoHyphens/>
              <w:spacing w:after="0"/>
              <w:rPr>
                <w:rFonts w:ascii="Times New Roman" w:hAnsi="Times New Roman" w:cs="Times New Roman"/>
                <w:sz w:val="16"/>
                <w:szCs w:val="16"/>
              </w:rPr>
            </w:pPr>
            <w:r w:rsidRPr="0056374C">
              <w:rPr>
                <w:rFonts w:ascii="Times New Roman" w:hAnsi="Times New Roman" w:cs="Times New Roman"/>
                <w:sz w:val="16"/>
                <w:szCs w:val="16"/>
              </w:rPr>
              <w:t>The Basic variant Multi-Link element should be present if the AP is affiliated with an AP MLD and the frame is a non-ML Probe Response frame to carry some ML related capabilities to the AP</w:t>
            </w:r>
          </w:p>
        </w:tc>
        <w:tc>
          <w:tcPr>
            <w:tcW w:w="1710" w:type="dxa"/>
            <w:shd w:val="clear" w:color="auto" w:fill="auto"/>
            <w:noWrap/>
          </w:tcPr>
          <w:p w14:paraId="2EFBAFE5" w14:textId="60760BE6" w:rsidR="007A0871" w:rsidRDefault="007A0871" w:rsidP="007A0871">
            <w:pPr>
              <w:suppressAutoHyphens/>
              <w:spacing w:after="0"/>
              <w:rPr>
                <w:rFonts w:ascii="Times New Roman" w:hAnsi="Times New Roman" w:cs="Times New Roman"/>
                <w:sz w:val="16"/>
                <w:szCs w:val="16"/>
              </w:rPr>
            </w:pPr>
            <w:r w:rsidRPr="00334135">
              <w:rPr>
                <w:rFonts w:ascii="Times New Roman" w:hAnsi="Times New Roman" w:cs="Times New Roman"/>
                <w:sz w:val="16"/>
                <w:szCs w:val="16"/>
              </w:rPr>
              <w:t>Either Remove the TBD</w:t>
            </w:r>
          </w:p>
        </w:tc>
        <w:tc>
          <w:tcPr>
            <w:tcW w:w="3150" w:type="dxa"/>
            <w:shd w:val="clear" w:color="auto" w:fill="auto"/>
          </w:tcPr>
          <w:p w14:paraId="4527071D"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48CE3D" w14:textId="77777777" w:rsidR="007A0871" w:rsidRDefault="007A0871" w:rsidP="007A0871">
            <w:pPr>
              <w:suppressAutoHyphens/>
              <w:spacing w:after="0"/>
              <w:rPr>
                <w:rFonts w:ascii="Times New Roman" w:hAnsi="Times New Roman" w:cs="Times New Roman"/>
                <w:b/>
                <w:sz w:val="16"/>
                <w:szCs w:val="16"/>
              </w:rPr>
            </w:pPr>
          </w:p>
          <w:p w14:paraId="551CA073" w14:textId="77777777"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TBD was fixed. The condition for the presence of the Multi-Link element was updated.</w:t>
            </w:r>
          </w:p>
          <w:p w14:paraId="46442EA6" w14:textId="77777777" w:rsidR="007A0871" w:rsidRDefault="007A0871" w:rsidP="007A0871">
            <w:pPr>
              <w:suppressAutoHyphens/>
              <w:spacing w:after="0"/>
              <w:rPr>
                <w:rFonts w:ascii="Times New Roman" w:hAnsi="Times New Roman" w:cs="Times New Roman"/>
                <w:bCs/>
                <w:sz w:val="16"/>
                <w:szCs w:val="16"/>
              </w:rPr>
            </w:pPr>
          </w:p>
          <w:p w14:paraId="0897B079" w14:textId="08454878" w:rsidR="007A0871" w:rsidRDefault="007A0871" w:rsidP="007A087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w:t>
            </w:r>
            <w:r w:rsidR="00FC160A">
              <w:rPr>
                <w:rFonts w:ascii="Times New Roman" w:hAnsi="Times New Roman" w:cs="Times New Roman"/>
                <w:b/>
                <w:sz w:val="16"/>
                <w:szCs w:val="16"/>
              </w:rPr>
              <w:t>G</w:t>
            </w:r>
            <w:r>
              <w:rPr>
                <w:rFonts w:ascii="Times New Roman" w:hAnsi="Times New Roman" w:cs="Times New Roman"/>
                <w:b/>
                <w:sz w:val="16"/>
                <w:szCs w:val="16"/>
              </w:rPr>
              <w:t>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1898.</w:t>
            </w:r>
          </w:p>
        </w:tc>
      </w:tr>
      <w:tr w:rsidR="00284063" w:rsidRPr="008B0293" w14:paraId="390252B6" w14:textId="77777777" w:rsidTr="00A47C87">
        <w:trPr>
          <w:trHeight w:val="220"/>
          <w:jc w:val="center"/>
        </w:trPr>
        <w:tc>
          <w:tcPr>
            <w:tcW w:w="625" w:type="dxa"/>
            <w:shd w:val="clear" w:color="auto" w:fill="auto"/>
            <w:noWrap/>
          </w:tcPr>
          <w:p w14:paraId="71D654D6" w14:textId="77777777" w:rsidR="00284063" w:rsidRDefault="00284063"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2861</w:t>
            </w:r>
          </w:p>
        </w:tc>
        <w:tc>
          <w:tcPr>
            <w:tcW w:w="1080" w:type="dxa"/>
          </w:tcPr>
          <w:p w14:paraId="4681950C" w14:textId="77777777" w:rsidR="00284063" w:rsidRDefault="0028406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shd w:val="clear" w:color="auto" w:fill="auto"/>
            <w:noWrap/>
          </w:tcPr>
          <w:p w14:paraId="743FB836" w14:textId="77777777" w:rsidR="00284063" w:rsidRDefault="0028406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59/29</w:t>
            </w:r>
          </w:p>
        </w:tc>
        <w:tc>
          <w:tcPr>
            <w:tcW w:w="900" w:type="dxa"/>
          </w:tcPr>
          <w:p w14:paraId="4B8ADB10" w14:textId="77777777" w:rsidR="00284063" w:rsidRDefault="0028406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790" w:type="dxa"/>
            <w:shd w:val="clear" w:color="auto" w:fill="auto"/>
            <w:noWrap/>
          </w:tcPr>
          <w:p w14:paraId="2902E0F0" w14:textId="77777777" w:rsidR="00284063" w:rsidRPr="00A1275F" w:rsidRDefault="00284063" w:rsidP="0065249A">
            <w:pPr>
              <w:suppressAutoHyphens/>
              <w:spacing w:after="0"/>
              <w:rPr>
                <w:rFonts w:ascii="Times New Roman" w:hAnsi="Times New Roman" w:cs="Times New Roman"/>
                <w:sz w:val="16"/>
                <w:szCs w:val="16"/>
              </w:rPr>
            </w:pPr>
            <w:r w:rsidRPr="00FB5B72">
              <w:rPr>
                <w:rFonts w:ascii="Times New Roman" w:hAnsi="Times New Roman" w:cs="Times New Roman"/>
                <w:sz w:val="16"/>
                <w:szCs w:val="16"/>
              </w:rPr>
              <w:t>The sentences do not make sense logically, as they state that the ML element is present for both a non-ML and ML probe.</w:t>
            </w:r>
          </w:p>
        </w:tc>
        <w:tc>
          <w:tcPr>
            <w:tcW w:w="1710" w:type="dxa"/>
            <w:shd w:val="clear" w:color="auto" w:fill="auto"/>
            <w:noWrap/>
          </w:tcPr>
          <w:p w14:paraId="6E7C0EC8" w14:textId="77777777" w:rsidR="00284063" w:rsidRDefault="00284063" w:rsidP="0065249A">
            <w:pPr>
              <w:suppressAutoHyphens/>
              <w:spacing w:after="0"/>
              <w:rPr>
                <w:rFonts w:ascii="Times New Roman" w:hAnsi="Times New Roman" w:cs="Times New Roman"/>
                <w:sz w:val="16"/>
                <w:szCs w:val="16"/>
              </w:rPr>
            </w:pPr>
            <w:r w:rsidRPr="00011C44">
              <w:rPr>
                <w:rFonts w:ascii="Times New Roman" w:hAnsi="Times New Roman" w:cs="Times New Roman"/>
                <w:sz w:val="16"/>
                <w:szCs w:val="16"/>
              </w:rPr>
              <w:t>Change all the sentences in the table to "The Basic variant Multi-Link element is present if the frame is a MLD probe response frame"</w:t>
            </w:r>
          </w:p>
        </w:tc>
        <w:tc>
          <w:tcPr>
            <w:tcW w:w="3150" w:type="dxa"/>
            <w:shd w:val="clear" w:color="auto" w:fill="auto"/>
          </w:tcPr>
          <w:p w14:paraId="28500652" w14:textId="77777777" w:rsidR="00284063" w:rsidRDefault="00284063"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10F2E6A" w14:textId="77777777" w:rsidR="00284063" w:rsidRDefault="00284063" w:rsidP="0065249A">
            <w:pPr>
              <w:suppressAutoHyphens/>
              <w:spacing w:after="0"/>
              <w:rPr>
                <w:rFonts w:ascii="Times New Roman" w:hAnsi="Times New Roman" w:cs="Times New Roman"/>
                <w:b/>
                <w:sz w:val="16"/>
                <w:szCs w:val="16"/>
              </w:rPr>
            </w:pPr>
          </w:p>
          <w:p w14:paraId="5E745BF1" w14:textId="4AAD9DB9" w:rsidR="00284063" w:rsidRDefault="00284063"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sentence was revised to clarify the conditions when Multi-Link element is carried in the Probe Request frame. </w:t>
            </w:r>
          </w:p>
          <w:p w14:paraId="30F818AC" w14:textId="77777777" w:rsidR="00284063" w:rsidRDefault="00284063" w:rsidP="0065249A">
            <w:pPr>
              <w:suppressAutoHyphens/>
              <w:spacing w:after="0"/>
              <w:rPr>
                <w:rFonts w:ascii="Times New Roman" w:hAnsi="Times New Roman" w:cs="Times New Roman"/>
                <w:bCs/>
                <w:sz w:val="16"/>
                <w:szCs w:val="16"/>
              </w:rPr>
            </w:pPr>
          </w:p>
          <w:p w14:paraId="38D75C72" w14:textId="61D34728" w:rsidR="00284063" w:rsidRDefault="00284063" w:rsidP="0065249A">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2861</w:t>
            </w:r>
            <w:r w:rsidR="00081AD0">
              <w:rPr>
                <w:rFonts w:ascii="Times New Roman" w:hAnsi="Times New Roman" w:cs="Times New Roman"/>
                <w:b/>
                <w:sz w:val="16"/>
                <w:szCs w:val="16"/>
              </w:rPr>
              <w:t>.</w:t>
            </w:r>
          </w:p>
        </w:tc>
      </w:tr>
      <w:tr w:rsidR="00306BBE" w:rsidRPr="008B0293" w14:paraId="5B865382" w14:textId="77777777" w:rsidTr="00A47C87">
        <w:trPr>
          <w:trHeight w:val="220"/>
          <w:jc w:val="center"/>
        </w:trPr>
        <w:tc>
          <w:tcPr>
            <w:tcW w:w="625" w:type="dxa"/>
            <w:shd w:val="clear" w:color="auto" w:fill="auto"/>
            <w:noWrap/>
          </w:tcPr>
          <w:p w14:paraId="353F253A" w14:textId="77777777" w:rsidR="00306BBE" w:rsidRPr="00422DAA" w:rsidRDefault="00306BBE" w:rsidP="00C7441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1154</w:t>
            </w:r>
          </w:p>
        </w:tc>
        <w:tc>
          <w:tcPr>
            <w:tcW w:w="1080" w:type="dxa"/>
          </w:tcPr>
          <w:p w14:paraId="52840067"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2D10638F"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68C82D41"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627CFB51" w14:textId="77777777" w:rsidR="00306BBE" w:rsidRPr="00C92EBB" w:rsidRDefault="00306BBE" w:rsidP="00C74413">
            <w:pPr>
              <w:suppressAutoHyphens/>
              <w:spacing w:after="0"/>
              <w:rPr>
                <w:rFonts w:ascii="Times New Roman" w:hAnsi="Times New Roman" w:cs="Times New Roman"/>
                <w:sz w:val="16"/>
                <w:szCs w:val="16"/>
              </w:rPr>
            </w:pPr>
            <w:r w:rsidRPr="00842B1E">
              <w:rPr>
                <w:rFonts w:ascii="Times New Roman" w:hAnsi="Times New Roman" w:cs="Times New Roman"/>
                <w:sz w:val="16"/>
                <w:szCs w:val="16"/>
              </w:rPr>
              <w:t xml:space="preserve">Not precise enough "certain". I think it should be fine to not mention it at all here </w:t>
            </w:r>
            <w:proofErr w:type="gramStart"/>
            <w:r w:rsidRPr="00842B1E">
              <w:rPr>
                <w:rFonts w:ascii="Times New Roman" w:hAnsi="Times New Roman" w:cs="Times New Roman"/>
                <w:sz w:val="16"/>
                <w:szCs w:val="16"/>
              </w:rPr>
              <w:t>as long as</w:t>
            </w:r>
            <w:proofErr w:type="gramEnd"/>
            <w:r w:rsidRPr="00842B1E">
              <w:rPr>
                <w:rFonts w:ascii="Times New Roman" w:hAnsi="Times New Roman" w:cs="Times New Roman"/>
                <w:sz w:val="16"/>
                <w:szCs w:val="16"/>
              </w:rPr>
              <w:t xml:space="preserve"> Clause 6 is complete for this with the addition of the presence of ML element in the tables of clause 9. Otherwise just list all possible MGMT frames that can carry the element (AP MLD side and non-AP MLD side).</w:t>
            </w:r>
          </w:p>
        </w:tc>
        <w:tc>
          <w:tcPr>
            <w:tcW w:w="1710" w:type="dxa"/>
            <w:shd w:val="clear" w:color="auto" w:fill="auto"/>
            <w:noWrap/>
          </w:tcPr>
          <w:p w14:paraId="6FC2310F"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07E0F61A" w14:textId="77777777" w:rsidR="00306BBE" w:rsidRDefault="00306BBE" w:rsidP="00C7441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C4DFB6A" w14:textId="77777777" w:rsidR="00306BBE" w:rsidRDefault="00306BBE" w:rsidP="00C74413">
            <w:pPr>
              <w:suppressAutoHyphens/>
              <w:spacing w:after="0"/>
              <w:rPr>
                <w:rFonts w:ascii="Times New Roman" w:hAnsi="Times New Roman" w:cs="Times New Roman"/>
                <w:b/>
                <w:sz w:val="16"/>
                <w:szCs w:val="16"/>
              </w:rPr>
            </w:pPr>
          </w:p>
          <w:p w14:paraId="36B305A6" w14:textId="77777777" w:rsidR="00306BBE" w:rsidRDefault="00306BBE" w:rsidP="00C74413">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0CEC799D" w14:textId="77777777" w:rsidR="00306BBE" w:rsidRDefault="00306BBE" w:rsidP="00C74413">
            <w:pPr>
              <w:suppressAutoHyphens/>
              <w:spacing w:after="0"/>
              <w:rPr>
                <w:rFonts w:ascii="Times New Roman" w:hAnsi="Times New Roman" w:cs="Times New Roman"/>
                <w:bCs/>
                <w:sz w:val="16"/>
                <w:szCs w:val="16"/>
              </w:rPr>
            </w:pPr>
          </w:p>
          <w:p w14:paraId="67023A60" w14:textId="005CC4AC" w:rsidR="00306BBE" w:rsidRPr="00C9143E" w:rsidRDefault="00306BBE" w:rsidP="00C7441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1154.</w:t>
            </w:r>
          </w:p>
        </w:tc>
      </w:tr>
      <w:tr w:rsidR="00306BBE" w:rsidRPr="008B0293" w14:paraId="0BF48E89" w14:textId="77777777" w:rsidTr="00A47C87">
        <w:trPr>
          <w:trHeight w:val="220"/>
          <w:jc w:val="center"/>
        </w:trPr>
        <w:tc>
          <w:tcPr>
            <w:tcW w:w="625" w:type="dxa"/>
            <w:shd w:val="clear" w:color="auto" w:fill="auto"/>
            <w:noWrap/>
          </w:tcPr>
          <w:p w14:paraId="4B3E8BE0" w14:textId="77777777" w:rsidR="00306BBE" w:rsidRPr="00422DAA" w:rsidRDefault="00306BBE" w:rsidP="00C7441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2850</w:t>
            </w:r>
          </w:p>
        </w:tc>
        <w:tc>
          <w:tcPr>
            <w:tcW w:w="1080" w:type="dxa"/>
          </w:tcPr>
          <w:p w14:paraId="3988EE90"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stephane baron</w:t>
            </w:r>
          </w:p>
        </w:tc>
        <w:tc>
          <w:tcPr>
            <w:tcW w:w="720" w:type="dxa"/>
            <w:shd w:val="clear" w:color="auto" w:fill="auto"/>
            <w:noWrap/>
          </w:tcPr>
          <w:p w14:paraId="5534CA27"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653C0AB7"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4B73F26F" w14:textId="77777777" w:rsidR="00306BBE" w:rsidRPr="00C92EBB" w:rsidRDefault="00306BBE" w:rsidP="00C74413">
            <w:pPr>
              <w:suppressAutoHyphens/>
              <w:spacing w:after="0"/>
              <w:rPr>
                <w:rFonts w:ascii="Times New Roman" w:hAnsi="Times New Roman" w:cs="Times New Roman"/>
                <w:sz w:val="16"/>
                <w:szCs w:val="16"/>
              </w:rPr>
            </w:pPr>
            <w:r w:rsidRPr="00AF79C8">
              <w:rPr>
                <w:rFonts w:ascii="Times New Roman" w:hAnsi="Times New Roman" w:cs="Times New Roman"/>
                <w:sz w:val="16"/>
                <w:szCs w:val="16"/>
              </w:rPr>
              <w:t xml:space="preserve">the sentence "A STA of an MLD shall advertise multi-link capabilities and information of other STA of the MLD it is affiliated with by including a Basic variant Multi-Link element in certain Management frames that it transmits." looks strange to me because of the usage of the words "certain Management frames". How can we mandate an action in "certain" frames without indicating those frames, or giving additional </w:t>
            </w:r>
            <w:proofErr w:type="gramStart"/>
            <w:r w:rsidRPr="00AF79C8">
              <w:rPr>
                <w:rFonts w:ascii="Times New Roman" w:hAnsi="Times New Roman" w:cs="Times New Roman"/>
                <w:sz w:val="16"/>
                <w:szCs w:val="16"/>
              </w:rPr>
              <w:t>constraints ?</w:t>
            </w:r>
            <w:proofErr w:type="gramEnd"/>
            <w:r w:rsidRPr="00AF79C8">
              <w:rPr>
                <w:rFonts w:ascii="Times New Roman" w:hAnsi="Times New Roman" w:cs="Times New Roman"/>
                <w:sz w:val="16"/>
                <w:szCs w:val="16"/>
              </w:rPr>
              <w:t xml:space="preserve"> I think we should list those frames to clarify this mandatory </w:t>
            </w:r>
            <w:proofErr w:type="spellStart"/>
            <w:r w:rsidRPr="00AF79C8">
              <w:rPr>
                <w:rFonts w:ascii="Times New Roman" w:hAnsi="Times New Roman" w:cs="Times New Roman"/>
                <w:sz w:val="16"/>
                <w:szCs w:val="16"/>
              </w:rPr>
              <w:t>behaviour</w:t>
            </w:r>
            <w:proofErr w:type="spellEnd"/>
            <w:r w:rsidRPr="00AF79C8">
              <w:rPr>
                <w:rFonts w:ascii="Times New Roman" w:hAnsi="Times New Roman" w:cs="Times New Roman"/>
                <w:sz w:val="16"/>
                <w:szCs w:val="16"/>
              </w:rPr>
              <w:t xml:space="preserve">, or </w:t>
            </w:r>
            <w:proofErr w:type="spellStart"/>
            <w:r w:rsidRPr="00AF79C8">
              <w:rPr>
                <w:rFonts w:ascii="Times New Roman" w:hAnsi="Times New Roman" w:cs="Times New Roman"/>
                <w:sz w:val="16"/>
                <w:szCs w:val="16"/>
              </w:rPr>
              <w:t>relaxe</w:t>
            </w:r>
            <w:proofErr w:type="spellEnd"/>
            <w:r w:rsidRPr="00AF79C8">
              <w:rPr>
                <w:rFonts w:ascii="Times New Roman" w:hAnsi="Times New Roman" w:cs="Times New Roman"/>
                <w:sz w:val="16"/>
                <w:szCs w:val="16"/>
              </w:rPr>
              <w:t xml:space="preserve"> the constraint by replacing the shall by a </w:t>
            </w:r>
            <w:proofErr w:type="spellStart"/>
            <w:r w:rsidRPr="00AF79C8">
              <w:rPr>
                <w:rFonts w:ascii="Times New Roman" w:hAnsi="Times New Roman" w:cs="Times New Roman"/>
                <w:sz w:val="16"/>
                <w:szCs w:val="16"/>
              </w:rPr>
              <w:t>may</w:t>
            </w:r>
            <w:proofErr w:type="spellEnd"/>
            <w:r w:rsidRPr="00AF79C8">
              <w:rPr>
                <w:rFonts w:ascii="Times New Roman" w:hAnsi="Times New Roman" w:cs="Times New Roman"/>
                <w:sz w:val="16"/>
                <w:szCs w:val="16"/>
              </w:rPr>
              <w:t>.</w:t>
            </w:r>
          </w:p>
        </w:tc>
        <w:tc>
          <w:tcPr>
            <w:tcW w:w="1710" w:type="dxa"/>
            <w:shd w:val="clear" w:color="auto" w:fill="auto"/>
            <w:noWrap/>
          </w:tcPr>
          <w:p w14:paraId="3A287201" w14:textId="77777777" w:rsidR="00306BBE" w:rsidRPr="00C92EBB" w:rsidRDefault="00306BBE" w:rsidP="00C74413">
            <w:pPr>
              <w:suppressAutoHyphens/>
              <w:spacing w:after="0"/>
              <w:rPr>
                <w:rFonts w:ascii="Times New Roman" w:hAnsi="Times New Roman" w:cs="Times New Roman"/>
                <w:sz w:val="16"/>
                <w:szCs w:val="16"/>
              </w:rPr>
            </w:pPr>
            <w:r w:rsidRPr="001C5637">
              <w:rPr>
                <w:rFonts w:ascii="Times New Roman" w:hAnsi="Times New Roman" w:cs="Times New Roman"/>
                <w:sz w:val="16"/>
                <w:szCs w:val="16"/>
              </w:rPr>
              <w:t>As in comment</w:t>
            </w:r>
          </w:p>
        </w:tc>
        <w:tc>
          <w:tcPr>
            <w:tcW w:w="3150" w:type="dxa"/>
            <w:shd w:val="clear" w:color="auto" w:fill="auto"/>
          </w:tcPr>
          <w:p w14:paraId="3CAA567F" w14:textId="77777777" w:rsidR="00306BBE" w:rsidRDefault="00306BBE" w:rsidP="00C7441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DC52093" w14:textId="77777777" w:rsidR="00306BBE" w:rsidRDefault="00306BBE" w:rsidP="00C74413">
            <w:pPr>
              <w:suppressAutoHyphens/>
              <w:spacing w:after="0"/>
              <w:rPr>
                <w:rFonts w:ascii="Times New Roman" w:hAnsi="Times New Roman" w:cs="Times New Roman"/>
                <w:b/>
                <w:sz w:val="16"/>
                <w:szCs w:val="16"/>
              </w:rPr>
            </w:pPr>
          </w:p>
          <w:p w14:paraId="3E7F8A75" w14:textId="77777777" w:rsidR="00306BBE" w:rsidRDefault="00306BBE" w:rsidP="00C74413">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3DEF8970" w14:textId="77777777" w:rsidR="00306BBE" w:rsidRDefault="00306BBE" w:rsidP="00C74413">
            <w:pPr>
              <w:suppressAutoHyphens/>
              <w:spacing w:after="0"/>
              <w:rPr>
                <w:rFonts w:ascii="Times New Roman" w:hAnsi="Times New Roman" w:cs="Times New Roman"/>
                <w:bCs/>
                <w:sz w:val="16"/>
                <w:szCs w:val="16"/>
              </w:rPr>
            </w:pPr>
          </w:p>
          <w:p w14:paraId="29786CD9" w14:textId="2D21F0C5" w:rsidR="00306BBE" w:rsidRDefault="00306BBE" w:rsidP="00C7441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2850.</w:t>
            </w:r>
          </w:p>
        </w:tc>
      </w:tr>
      <w:tr w:rsidR="00306BBE" w:rsidRPr="008B0293" w14:paraId="1BB4E93B" w14:textId="77777777" w:rsidTr="00A47C87">
        <w:trPr>
          <w:trHeight w:val="220"/>
          <w:jc w:val="center"/>
        </w:trPr>
        <w:tc>
          <w:tcPr>
            <w:tcW w:w="625" w:type="dxa"/>
            <w:shd w:val="clear" w:color="auto" w:fill="auto"/>
            <w:noWrap/>
          </w:tcPr>
          <w:p w14:paraId="400CDF1B" w14:textId="77777777" w:rsidR="00306BBE" w:rsidRPr="00422DAA" w:rsidRDefault="00306BBE" w:rsidP="00C7441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2450</w:t>
            </w:r>
          </w:p>
        </w:tc>
        <w:tc>
          <w:tcPr>
            <w:tcW w:w="1080" w:type="dxa"/>
          </w:tcPr>
          <w:p w14:paraId="48D7F7A2"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Patrice </w:t>
            </w:r>
            <w:proofErr w:type="spellStart"/>
            <w:r>
              <w:rPr>
                <w:rFonts w:ascii="Times New Roman" w:hAnsi="Times New Roman" w:cs="Times New Roman"/>
                <w:sz w:val="16"/>
                <w:szCs w:val="16"/>
              </w:rPr>
              <w:t>Nezou</w:t>
            </w:r>
            <w:proofErr w:type="spellEnd"/>
          </w:p>
        </w:tc>
        <w:tc>
          <w:tcPr>
            <w:tcW w:w="720" w:type="dxa"/>
            <w:shd w:val="clear" w:color="auto" w:fill="auto"/>
            <w:noWrap/>
          </w:tcPr>
          <w:p w14:paraId="2043E01D"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126/07</w:t>
            </w:r>
          </w:p>
        </w:tc>
        <w:tc>
          <w:tcPr>
            <w:tcW w:w="900" w:type="dxa"/>
          </w:tcPr>
          <w:p w14:paraId="66F97F57"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0C971F66" w14:textId="77777777" w:rsidR="00306BBE" w:rsidRPr="00C92EBB" w:rsidRDefault="00306BBE" w:rsidP="00C74413">
            <w:pPr>
              <w:suppressAutoHyphens/>
              <w:spacing w:after="0"/>
              <w:rPr>
                <w:rFonts w:ascii="Times New Roman" w:hAnsi="Times New Roman" w:cs="Times New Roman"/>
                <w:sz w:val="16"/>
                <w:szCs w:val="16"/>
              </w:rPr>
            </w:pPr>
            <w:r w:rsidRPr="00F72AAA">
              <w:rPr>
                <w:rFonts w:ascii="Times New Roman" w:hAnsi="Times New Roman" w:cs="Times New Roman"/>
                <w:sz w:val="16"/>
                <w:szCs w:val="16"/>
              </w:rPr>
              <w:t xml:space="preserve">The word "certain" does not define any management frames. The management frames supporting the Basic variant Multi-Link element </w:t>
            </w:r>
            <w:proofErr w:type="gramStart"/>
            <w:r w:rsidRPr="00F72AAA">
              <w:rPr>
                <w:rFonts w:ascii="Times New Roman" w:hAnsi="Times New Roman" w:cs="Times New Roman"/>
                <w:sz w:val="16"/>
                <w:szCs w:val="16"/>
              </w:rPr>
              <w:t>have to</w:t>
            </w:r>
            <w:proofErr w:type="gramEnd"/>
            <w:r w:rsidRPr="00F72AAA">
              <w:rPr>
                <w:rFonts w:ascii="Times New Roman" w:hAnsi="Times New Roman" w:cs="Times New Roman"/>
                <w:sz w:val="16"/>
                <w:szCs w:val="16"/>
              </w:rPr>
              <w:t xml:space="preserve"> be specified. Otherwise remove the sentence.</w:t>
            </w:r>
          </w:p>
        </w:tc>
        <w:tc>
          <w:tcPr>
            <w:tcW w:w="1710" w:type="dxa"/>
            <w:shd w:val="clear" w:color="auto" w:fill="auto"/>
            <w:noWrap/>
          </w:tcPr>
          <w:p w14:paraId="1C9C4A06" w14:textId="77777777" w:rsidR="00306BBE" w:rsidRPr="00C92EBB" w:rsidRDefault="00306BBE" w:rsidP="00C74413">
            <w:pPr>
              <w:suppressAutoHyphens/>
              <w:spacing w:after="0"/>
              <w:rPr>
                <w:rFonts w:ascii="Times New Roman" w:hAnsi="Times New Roman" w:cs="Times New Roman"/>
                <w:sz w:val="16"/>
                <w:szCs w:val="16"/>
              </w:rPr>
            </w:pPr>
            <w:r w:rsidRPr="00F72AAA">
              <w:rPr>
                <w:rFonts w:ascii="Times New Roman" w:hAnsi="Times New Roman" w:cs="Times New Roman"/>
                <w:sz w:val="16"/>
                <w:szCs w:val="16"/>
              </w:rPr>
              <w:t>Define the management frames that supports the Multi link IE.</w:t>
            </w:r>
          </w:p>
        </w:tc>
        <w:tc>
          <w:tcPr>
            <w:tcW w:w="3150" w:type="dxa"/>
            <w:shd w:val="clear" w:color="auto" w:fill="auto"/>
          </w:tcPr>
          <w:p w14:paraId="32D083F9" w14:textId="77777777" w:rsidR="00306BBE" w:rsidRDefault="00306BBE" w:rsidP="00C7441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463BF5A" w14:textId="77777777" w:rsidR="00306BBE" w:rsidRDefault="00306BBE" w:rsidP="00C74413">
            <w:pPr>
              <w:suppressAutoHyphens/>
              <w:spacing w:after="0"/>
              <w:rPr>
                <w:rFonts w:ascii="Times New Roman" w:hAnsi="Times New Roman" w:cs="Times New Roman"/>
                <w:b/>
                <w:sz w:val="16"/>
                <w:szCs w:val="16"/>
              </w:rPr>
            </w:pPr>
          </w:p>
          <w:p w14:paraId="01B095A6" w14:textId="77777777" w:rsidR="00306BBE" w:rsidRDefault="00306BBE" w:rsidP="00C74413">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6E69AC63" w14:textId="77777777" w:rsidR="00306BBE" w:rsidRDefault="00306BBE" w:rsidP="00C74413">
            <w:pPr>
              <w:suppressAutoHyphens/>
              <w:spacing w:after="0"/>
              <w:rPr>
                <w:rFonts w:ascii="Times New Roman" w:hAnsi="Times New Roman" w:cs="Times New Roman"/>
                <w:bCs/>
                <w:sz w:val="16"/>
                <w:szCs w:val="16"/>
              </w:rPr>
            </w:pPr>
          </w:p>
          <w:p w14:paraId="67073CD0" w14:textId="4C65B485" w:rsidR="00306BBE" w:rsidRDefault="00306BBE" w:rsidP="00C7441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2450.</w:t>
            </w:r>
          </w:p>
        </w:tc>
      </w:tr>
      <w:tr w:rsidR="00306BBE" w:rsidRPr="008B0293" w14:paraId="2DBBFD2E" w14:textId="77777777" w:rsidTr="00A47C87">
        <w:trPr>
          <w:trHeight w:val="220"/>
          <w:jc w:val="center"/>
        </w:trPr>
        <w:tc>
          <w:tcPr>
            <w:tcW w:w="625" w:type="dxa"/>
            <w:shd w:val="clear" w:color="auto" w:fill="auto"/>
            <w:noWrap/>
          </w:tcPr>
          <w:p w14:paraId="066444F8" w14:textId="77777777" w:rsidR="00306BBE" w:rsidRPr="00422DAA" w:rsidRDefault="00306BBE" w:rsidP="00C7441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3366</w:t>
            </w:r>
          </w:p>
        </w:tc>
        <w:tc>
          <w:tcPr>
            <w:tcW w:w="1080" w:type="dxa"/>
          </w:tcPr>
          <w:p w14:paraId="4FB68AFA" w14:textId="77777777" w:rsidR="00306BBE" w:rsidRPr="00C92EBB" w:rsidRDefault="00306BBE" w:rsidP="00C74413">
            <w:pPr>
              <w:suppressAutoHyphens/>
              <w:spacing w:after="0"/>
              <w:rPr>
                <w:rFonts w:ascii="Times New Roman" w:hAnsi="Times New Roman" w:cs="Times New Roman"/>
                <w:sz w:val="16"/>
                <w:szCs w:val="16"/>
              </w:rPr>
            </w:pPr>
            <w:proofErr w:type="spellStart"/>
            <w:r w:rsidRPr="006925D3">
              <w:rPr>
                <w:rFonts w:ascii="Times New Roman" w:hAnsi="Times New Roman" w:cs="Times New Roman"/>
                <w:sz w:val="16"/>
                <w:szCs w:val="16"/>
              </w:rPr>
              <w:t>Zhiqiang</w:t>
            </w:r>
            <w:proofErr w:type="spellEnd"/>
            <w:r w:rsidRPr="006925D3">
              <w:rPr>
                <w:rFonts w:ascii="Times New Roman" w:hAnsi="Times New Roman" w:cs="Times New Roman"/>
                <w:sz w:val="16"/>
                <w:szCs w:val="16"/>
              </w:rPr>
              <w:t xml:space="preserve"> Han</w:t>
            </w:r>
          </w:p>
        </w:tc>
        <w:tc>
          <w:tcPr>
            <w:tcW w:w="720" w:type="dxa"/>
            <w:shd w:val="clear" w:color="auto" w:fill="auto"/>
            <w:noWrap/>
          </w:tcPr>
          <w:p w14:paraId="28FE6B18"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126/07</w:t>
            </w:r>
          </w:p>
        </w:tc>
        <w:tc>
          <w:tcPr>
            <w:tcW w:w="900" w:type="dxa"/>
          </w:tcPr>
          <w:p w14:paraId="435F3C21" w14:textId="77777777" w:rsidR="00306BBE" w:rsidRPr="00C92EBB"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3792919C" w14:textId="77777777" w:rsidR="00306BBE" w:rsidRPr="00C92EBB" w:rsidRDefault="00306BBE" w:rsidP="00C74413">
            <w:pPr>
              <w:suppressAutoHyphens/>
              <w:spacing w:after="0"/>
              <w:rPr>
                <w:rFonts w:ascii="Times New Roman" w:hAnsi="Times New Roman" w:cs="Times New Roman"/>
                <w:sz w:val="16"/>
                <w:szCs w:val="16"/>
              </w:rPr>
            </w:pPr>
            <w:r w:rsidRPr="009B1D26">
              <w:rPr>
                <w:rFonts w:ascii="Times New Roman" w:hAnsi="Times New Roman" w:cs="Times New Roman"/>
                <w:sz w:val="16"/>
                <w:szCs w:val="16"/>
              </w:rPr>
              <w:t>Certain management frames are unclear, please clarify it</w:t>
            </w:r>
          </w:p>
        </w:tc>
        <w:tc>
          <w:tcPr>
            <w:tcW w:w="1710" w:type="dxa"/>
            <w:shd w:val="clear" w:color="auto" w:fill="auto"/>
            <w:noWrap/>
          </w:tcPr>
          <w:p w14:paraId="0CE8DC6D" w14:textId="77777777" w:rsidR="00306BBE" w:rsidRPr="00C92EBB" w:rsidRDefault="00306BBE" w:rsidP="00C74413">
            <w:pPr>
              <w:suppressAutoHyphens/>
              <w:spacing w:after="0"/>
              <w:rPr>
                <w:rFonts w:ascii="Times New Roman" w:hAnsi="Times New Roman" w:cs="Times New Roman"/>
                <w:sz w:val="16"/>
                <w:szCs w:val="16"/>
              </w:rPr>
            </w:pPr>
            <w:r w:rsidRPr="009B1D26">
              <w:rPr>
                <w:rFonts w:ascii="Times New Roman" w:hAnsi="Times New Roman" w:cs="Times New Roman"/>
                <w:sz w:val="16"/>
                <w:szCs w:val="16"/>
              </w:rPr>
              <w:t>Clarify which management frame can carry the Basic variant Multi-Link element.</w:t>
            </w:r>
          </w:p>
        </w:tc>
        <w:tc>
          <w:tcPr>
            <w:tcW w:w="3150" w:type="dxa"/>
            <w:shd w:val="clear" w:color="auto" w:fill="auto"/>
          </w:tcPr>
          <w:p w14:paraId="5C5CF167" w14:textId="77777777" w:rsidR="00306BBE" w:rsidRDefault="00306BBE" w:rsidP="00C7441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A5D1E9" w14:textId="77777777" w:rsidR="00306BBE" w:rsidRDefault="00306BBE" w:rsidP="00C74413">
            <w:pPr>
              <w:suppressAutoHyphens/>
              <w:spacing w:after="0"/>
              <w:rPr>
                <w:rFonts w:ascii="Times New Roman" w:hAnsi="Times New Roman" w:cs="Times New Roman"/>
                <w:b/>
                <w:sz w:val="16"/>
                <w:szCs w:val="16"/>
              </w:rPr>
            </w:pPr>
          </w:p>
          <w:p w14:paraId="1872BB27" w14:textId="77777777" w:rsidR="00306BBE" w:rsidRDefault="00306BBE" w:rsidP="00C74413">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0482830A" w14:textId="77777777" w:rsidR="00306BBE" w:rsidRDefault="00306BBE" w:rsidP="00C74413">
            <w:pPr>
              <w:suppressAutoHyphens/>
              <w:spacing w:after="0"/>
              <w:rPr>
                <w:rFonts w:ascii="Times New Roman" w:hAnsi="Times New Roman" w:cs="Times New Roman"/>
                <w:bCs/>
                <w:sz w:val="16"/>
                <w:szCs w:val="16"/>
              </w:rPr>
            </w:pPr>
          </w:p>
          <w:p w14:paraId="1DE9CF22" w14:textId="32AE9D97" w:rsidR="00306BBE" w:rsidRDefault="00306BBE" w:rsidP="00C7441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3366.</w:t>
            </w:r>
          </w:p>
        </w:tc>
      </w:tr>
      <w:tr w:rsidR="00306BBE" w:rsidRPr="008B0293" w14:paraId="58A27CA3" w14:textId="77777777" w:rsidTr="00A47C87">
        <w:trPr>
          <w:trHeight w:val="220"/>
          <w:jc w:val="center"/>
        </w:trPr>
        <w:tc>
          <w:tcPr>
            <w:tcW w:w="625" w:type="dxa"/>
            <w:shd w:val="clear" w:color="auto" w:fill="auto"/>
            <w:noWrap/>
          </w:tcPr>
          <w:p w14:paraId="1FEC9F89" w14:textId="77777777" w:rsidR="00306BBE" w:rsidRDefault="00306BBE" w:rsidP="00C7441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3152</w:t>
            </w:r>
          </w:p>
        </w:tc>
        <w:tc>
          <w:tcPr>
            <w:tcW w:w="1080" w:type="dxa"/>
          </w:tcPr>
          <w:p w14:paraId="53B10BBB" w14:textId="77777777" w:rsidR="00306BBE" w:rsidRPr="006925D3"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Yongho Seok</w:t>
            </w:r>
          </w:p>
        </w:tc>
        <w:tc>
          <w:tcPr>
            <w:tcW w:w="720" w:type="dxa"/>
            <w:shd w:val="clear" w:color="auto" w:fill="auto"/>
            <w:noWrap/>
          </w:tcPr>
          <w:p w14:paraId="4A1BF148" w14:textId="77777777" w:rsidR="00306BBE"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126/07</w:t>
            </w:r>
          </w:p>
        </w:tc>
        <w:tc>
          <w:tcPr>
            <w:tcW w:w="900" w:type="dxa"/>
          </w:tcPr>
          <w:p w14:paraId="2D0423A9" w14:textId="77777777" w:rsidR="00306BBE"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12D8CF55" w14:textId="77777777" w:rsidR="00306BBE" w:rsidRPr="00DE1DF8" w:rsidRDefault="00306BBE" w:rsidP="00C74413">
            <w:pPr>
              <w:suppressAutoHyphens/>
              <w:spacing w:after="0"/>
              <w:rPr>
                <w:rFonts w:ascii="Times New Roman" w:hAnsi="Times New Roman" w:cs="Times New Roman"/>
                <w:sz w:val="16"/>
                <w:szCs w:val="16"/>
              </w:rPr>
            </w:pPr>
            <w:r w:rsidRPr="00DE1DF8">
              <w:rPr>
                <w:rFonts w:ascii="Times New Roman" w:hAnsi="Times New Roman" w:cs="Times New Roman"/>
                <w:sz w:val="16"/>
                <w:szCs w:val="16"/>
              </w:rPr>
              <w:t>"A STA of an MLD shall advertise multi-link capabilities and information of other STA of the MLD it is affiliated with by including a Basic variant Multi-Link element in certain Management frames that it transmits."</w:t>
            </w:r>
          </w:p>
          <w:p w14:paraId="2296A78E" w14:textId="77777777" w:rsidR="00306BBE" w:rsidRPr="009B1D26" w:rsidRDefault="00306BBE" w:rsidP="00C74413">
            <w:pPr>
              <w:suppressAutoHyphens/>
              <w:spacing w:after="0"/>
              <w:rPr>
                <w:rFonts w:ascii="Times New Roman" w:hAnsi="Times New Roman" w:cs="Times New Roman"/>
                <w:sz w:val="16"/>
                <w:szCs w:val="16"/>
              </w:rPr>
            </w:pPr>
            <w:r w:rsidRPr="00DE1DF8">
              <w:rPr>
                <w:rFonts w:ascii="Times New Roman" w:hAnsi="Times New Roman" w:cs="Times New Roman"/>
                <w:sz w:val="16"/>
                <w:szCs w:val="16"/>
              </w:rPr>
              <w:t>Since this is "shall" statement, it is necessary to specify which management frames correspond to certain Management frames. Otherwise, remove "shall".</w:t>
            </w:r>
          </w:p>
        </w:tc>
        <w:tc>
          <w:tcPr>
            <w:tcW w:w="1710" w:type="dxa"/>
            <w:shd w:val="clear" w:color="auto" w:fill="auto"/>
            <w:noWrap/>
          </w:tcPr>
          <w:p w14:paraId="08A6A47E" w14:textId="77777777" w:rsidR="00306BBE" w:rsidRPr="009B1D26"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7C012832" w14:textId="77777777" w:rsidR="00306BBE" w:rsidRDefault="00306BBE" w:rsidP="00C7441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3700FBB" w14:textId="77777777" w:rsidR="00306BBE" w:rsidRDefault="00306BBE" w:rsidP="00C74413">
            <w:pPr>
              <w:suppressAutoHyphens/>
              <w:spacing w:after="0"/>
              <w:rPr>
                <w:rFonts w:ascii="Times New Roman" w:hAnsi="Times New Roman" w:cs="Times New Roman"/>
                <w:b/>
                <w:sz w:val="16"/>
                <w:szCs w:val="16"/>
              </w:rPr>
            </w:pPr>
          </w:p>
          <w:p w14:paraId="0D1865A8" w14:textId="77777777" w:rsidR="00306BBE" w:rsidRDefault="00306BBE" w:rsidP="00C74413">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7C00A702" w14:textId="77777777" w:rsidR="00306BBE" w:rsidRDefault="00306BBE" w:rsidP="00C74413">
            <w:pPr>
              <w:suppressAutoHyphens/>
              <w:spacing w:after="0"/>
              <w:rPr>
                <w:rFonts w:ascii="Times New Roman" w:hAnsi="Times New Roman" w:cs="Times New Roman"/>
                <w:bCs/>
                <w:sz w:val="16"/>
                <w:szCs w:val="16"/>
              </w:rPr>
            </w:pPr>
          </w:p>
          <w:p w14:paraId="4013F4C8" w14:textId="124E9F2B" w:rsidR="00306BBE" w:rsidRDefault="00306BBE" w:rsidP="00C7441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3152.</w:t>
            </w:r>
          </w:p>
        </w:tc>
      </w:tr>
      <w:tr w:rsidR="00306BBE" w:rsidRPr="008B0293" w14:paraId="7A9FA6BA" w14:textId="77777777" w:rsidTr="00A47C87">
        <w:trPr>
          <w:trHeight w:val="220"/>
          <w:jc w:val="center"/>
        </w:trPr>
        <w:tc>
          <w:tcPr>
            <w:tcW w:w="625" w:type="dxa"/>
            <w:shd w:val="clear" w:color="auto" w:fill="auto"/>
            <w:noWrap/>
          </w:tcPr>
          <w:p w14:paraId="6C946D34" w14:textId="77777777" w:rsidR="00306BBE" w:rsidRDefault="00306BBE" w:rsidP="00C7441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1716</w:t>
            </w:r>
          </w:p>
        </w:tc>
        <w:tc>
          <w:tcPr>
            <w:tcW w:w="1080" w:type="dxa"/>
          </w:tcPr>
          <w:p w14:paraId="152E44A0" w14:textId="77777777" w:rsidR="00306BBE" w:rsidRPr="006925D3" w:rsidRDefault="00306BBE" w:rsidP="00C74413">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Hanqing</w:t>
            </w:r>
            <w:proofErr w:type="spellEnd"/>
            <w:r>
              <w:rPr>
                <w:rFonts w:ascii="Times New Roman" w:hAnsi="Times New Roman" w:cs="Times New Roman"/>
                <w:sz w:val="16"/>
                <w:szCs w:val="16"/>
              </w:rPr>
              <w:t xml:space="preserve"> Lou</w:t>
            </w:r>
          </w:p>
        </w:tc>
        <w:tc>
          <w:tcPr>
            <w:tcW w:w="720" w:type="dxa"/>
            <w:shd w:val="clear" w:color="auto" w:fill="auto"/>
            <w:noWrap/>
          </w:tcPr>
          <w:p w14:paraId="2B0B74C9" w14:textId="77777777" w:rsidR="00306BBE"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718C0182" w14:textId="77777777" w:rsidR="00306BBE"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2322C4CD" w14:textId="77777777" w:rsidR="00306BBE" w:rsidRPr="009B1D26" w:rsidRDefault="00306BBE" w:rsidP="00C74413">
            <w:pPr>
              <w:suppressAutoHyphens/>
              <w:spacing w:after="0"/>
              <w:rPr>
                <w:rFonts w:ascii="Times New Roman" w:hAnsi="Times New Roman" w:cs="Times New Roman"/>
                <w:sz w:val="16"/>
                <w:szCs w:val="16"/>
              </w:rPr>
            </w:pPr>
            <w:r w:rsidRPr="001E68E5">
              <w:rPr>
                <w:rFonts w:ascii="Times New Roman" w:hAnsi="Times New Roman" w:cs="Times New Roman"/>
                <w:sz w:val="16"/>
                <w:szCs w:val="16"/>
              </w:rPr>
              <w:t>It is not clear if a STA of an MLD has one active link should include the Basic variant ML element in certain Management frames.</w:t>
            </w:r>
          </w:p>
        </w:tc>
        <w:tc>
          <w:tcPr>
            <w:tcW w:w="1710" w:type="dxa"/>
            <w:shd w:val="clear" w:color="auto" w:fill="auto"/>
            <w:noWrap/>
          </w:tcPr>
          <w:p w14:paraId="07E4A798" w14:textId="77777777" w:rsidR="00306BBE" w:rsidRPr="009B1D26" w:rsidRDefault="00306BBE" w:rsidP="00C74413">
            <w:pPr>
              <w:suppressAutoHyphens/>
              <w:spacing w:after="0"/>
              <w:rPr>
                <w:rFonts w:ascii="Times New Roman" w:hAnsi="Times New Roman" w:cs="Times New Roman"/>
                <w:sz w:val="16"/>
                <w:szCs w:val="16"/>
              </w:rPr>
            </w:pPr>
            <w:r w:rsidRPr="00252C32">
              <w:rPr>
                <w:rFonts w:ascii="Times New Roman" w:hAnsi="Times New Roman" w:cs="Times New Roman"/>
                <w:sz w:val="16"/>
                <w:szCs w:val="16"/>
              </w:rPr>
              <w:t xml:space="preserve">Need </w:t>
            </w:r>
            <w:proofErr w:type="spellStart"/>
            <w:r w:rsidRPr="00252C32">
              <w:rPr>
                <w:rFonts w:ascii="Times New Roman" w:hAnsi="Times New Roman" w:cs="Times New Roman"/>
                <w:sz w:val="16"/>
                <w:szCs w:val="16"/>
              </w:rPr>
              <w:t>clearifications</w:t>
            </w:r>
            <w:proofErr w:type="spellEnd"/>
          </w:p>
        </w:tc>
        <w:tc>
          <w:tcPr>
            <w:tcW w:w="3150" w:type="dxa"/>
            <w:shd w:val="clear" w:color="auto" w:fill="auto"/>
          </w:tcPr>
          <w:p w14:paraId="69FE31C1" w14:textId="77777777" w:rsidR="00306BBE" w:rsidRDefault="00306BBE" w:rsidP="00C7441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7C7BA83" w14:textId="77777777" w:rsidR="00306BBE" w:rsidRDefault="00306BBE" w:rsidP="00C74413">
            <w:pPr>
              <w:suppressAutoHyphens/>
              <w:spacing w:after="0"/>
              <w:rPr>
                <w:rFonts w:ascii="Times New Roman" w:hAnsi="Times New Roman" w:cs="Times New Roman"/>
                <w:b/>
                <w:sz w:val="16"/>
                <w:szCs w:val="16"/>
              </w:rPr>
            </w:pPr>
          </w:p>
          <w:p w14:paraId="244B2808" w14:textId="77777777" w:rsidR="00306BBE" w:rsidRPr="007C69C0" w:rsidRDefault="00306BBE" w:rsidP="00C7441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text was deleted as resolution for other comments (CIDs </w:t>
            </w:r>
            <w:r w:rsidRPr="003C18E4">
              <w:rPr>
                <w:rFonts w:ascii="Times New Roman" w:hAnsi="Times New Roman" w:cs="Times New Roman"/>
                <w:bCs/>
                <w:sz w:val="16"/>
                <w:szCs w:val="16"/>
              </w:rPr>
              <w:t>1154, 2850, 2450, 3366, 3152</w:t>
            </w:r>
            <w:r>
              <w:rPr>
                <w:rFonts w:ascii="Times New Roman" w:hAnsi="Times New Roman" w:cs="Times New Roman"/>
                <w:bCs/>
                <w:sz w:val="16"/>
                <w:szCs w:val="16"/>
              </w:rPr>
              <w:t xml:space="preserve">). </w:t>
            </w:r>
          </w:p>
          <w:p w14:paraId="724B78B8" w14:textId="77777777" w:rsidR="00306BBE" w:rsidRDefault="00306BBE" w:rsidP="00C74413">
            <w:pPr>
              <w:suppressAutoHyphens/>
              <w:spacing w:after="0"/>
              <w:rPr>
                <w:rFonts w:ascii="Times New Roman" w:hAnsi="Times New Roman" w:cs="Times New Roman"/>
                <w:bCs/>
                <w:sz w:val="16"/>
                <w:szCs w:val="16"/>
              </w:rPr>
            </w:pPr>
          </w:p>
          <w:p w14:paraId="5463256D" w14:textId="5586CE68" w:rsidR="00306BBE" w:rsidRDefault="00306BBE" w:rsidP="00C7441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1716.</w:t>
            </w:r>
          </w:p>
        </w:tc>
      </w:tr>
      <w:tr w:rsidR="00306BBE" w:rsidRPr="008B0293" w14:paraId="5663F2B2" w14:textId="77777777" w:rsidTr="00A47C87">
        <w:trPr>
          <w:trHeight w:val="220"/>
          <w:jc w:val="center"/>
        </w:trPr>
        <w:tc>
          <w:tcPr>
            <w:tcW w:w="625" w:type="dxa"/>
            <w:shd w:val="clear" w:color="auto" w:fill="auto"/>
            <w:noWrap/>
          </w:tcPr>
          <w:p w14:paraId="59CC2F7F" w14:textId="77777777" w:rsidR="00306BBE" w:rsidRDefault="00306BBE" w:rsidP="00C74413">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2898</w:t>
            </w:r>
          </w:p>
        </w:tc>
        <w:tc>
          <w:tcPr>
            <w:tcW w:w="1080" w:type="dxa"/>
          </w:tcPr>
          <w:p w14:paraId="0946F3C8" w14:textId="77777777" w:rsidR="00306BBE"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shd w:val="clear" w:color="auto" w:fill="auto"/>
            <w:noWrap/>
          </w:tcPr>
          <w:p w14:paraId="0202EE91" w14:textId="77777777" w:rsidR="00306BBE"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4586D8EA" w14:textId="77777777" w:rsidR="00306BBE" w:rsidRDefault="00306BBE" w:rsidP="00C74413">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613C513D" w14:textId="77777777" w:rsidR="00306BBE" w:rsidRPr="001E68E5" w:rsidRDefault="00306BBE" w:rsidP="00C74413">
            <w:pPr>
              <w:suppressAutoHyphens/>
              <w:spacing w:after="0"/>
              <w:rPr>
                <w:rFonts w:ascii="Times New Roman" w:hAnsi="Times New Roman" w:cs="Times New Roman"/>
                <w:sz w:val="16"/>
                <w:szCs w:val="16"/>
              </w:rPr>
            </w:pPr>
            <w:r w:rsidRPr="0092569B">
              <w:rPr>
                <w:rFonts w:ascii="Times New Roman" w:hAnsi="Times New Roman" w:cs="Times New Roman"/>
                <w:sz w:val="16"/>
                <w:szCs w:val="16"/>
              </w:rPr>
              <w:t>Some of the MLD terminology is overly complex and can be simplified.</w:t>
            </w:r>
          </w:p>
        </w:tc>
        <w:tc>
          <w:tcPr>
            <w:tcW w:w="1710" w:type="dxa"/>
            <w:shd w:val="clear" w:color="auto" w:fill="auto"/>
            <w:noWrap/>
          </w:tcPr>
          <w:p w14:paraId="620585E6" w14:textId="77777777" w:rsidR="00306BBE" w:rsidRPr="00252C32" w:rsidRDefault="00306BBE" w:rsidP="00C74413">
            <w:pPr>
              <w:suppressAutoHyphens/>
              <w:spacing w:after="0"/>
              <w:rPr>
                <w:rFonts w:ascii="Times New Roman" w:hAnsi="Times New Roman" w:cs="Times New Roman"/>
                <w:sz w:val="16"/>
                <w:szCs w:val="16"/>
              </w:rPr>
            </w:pPr>
            <w:r w:rsidRPr="00212A68">
              <w:rPr>
                <w:rFonts w:ascii="Times New Roman" w:hAnsi="Times New Roman" w:cs="Times New Roman"/>
                <w:sz w:val="16"/>
                <w:szCs w:val="16"/>
              </w:rPr>
              <w:t>Change the cited sentence to read "An MLD shall advertise multi-link capabilities and information of all affiliated STAs by including a Basic variant Multi-Link element in certain Management frames that it transmits."</w:t>
            </w:r>
          </w:p>
        </w:tc>
        <w:tc>
          <w:tcPr>
            <w:tcW w:w="3150" w:type="dxa"/>
            <w:shd w:val="clear" w:color="auto" w:fill="auto"/>
          </w:tcPr>
          <w:p w14:paraId="08EEA23F" w14:textId="77777777" w:rsidR="00306BBE" w:rsidRDefault="00306BBE" w:rsidP="00C7441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5D30E9F" w14:textId="77777777" w:rsidR="00306BBE" w:rsidRDefault="00306BBE" w:rsidP="00C74413">
            <w:pPr>
              <w:suppressAutoHyphens/>
              <w:spacing w:after="0"/>
              <w:rPr>
                <w:rFonts w:ascii="Times New Roman" w:hAnsi="Times New Roman" w:cs="Times New Roman"/>
                <w:b/>
                <w:sz w:val="16"/>
                <w:szCs w:val="16"/>
              </w:rPr>
            </w:pPr>
          </w:p>
          <w:p w14:paraId="4CE4CB65" w14:textId="77777777" w:rsidR="00306BBE" w:rsidRPr="007C69C0" w:rsidRDefault="00306BBE" w:rsidP="00C7441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text was deleted as resolution for other comments (CIDs </w:t>
            </w:r>
            <w:r w:rsidRPr="003C18E4">
              <w:rPr>
                <w:rFonts w:ascii="Times New Roman" w:hAnsi="Times New Roman" w:cs="Times New Roman"/>
                <w:bCs/>
                <w:sz w:val="16"/>
                <w:szCs w:val="16"/>
              </w:rPr>
              <w:t>1154, 2850, 2450, 3366, 3152</w:t>
            </w:r>
            <w:r>
              <w:rPr>
                <w:rFonts w:ascii="Times New Roman" w:hAnsi="Times New Roman" w:cs="Times New Roman"/>
                <w:bCs/>
                <w:sz w:val="16"/>
                <w:szCs w:val="16"/>
              </w:rPr>
              <w:t xml:space="preserve">). </w:t>
            </w:r>
          </w:p>
          <w:p w14:paraId="005BAF2C" w14:textId="77777777" w:rsidR="00306BBE" w:rsidRDefault="00306BBE" w:rsidP="00C74413">
            <w:pPr>
              <w:suppressAutoHyphens/>
              <w:spacing w:after="0"/>
              <w:rPr>
                <w:rFonts w:ascii="Times New Roman" w:hAnsi="Times New Roman" w:cs="Times New Roman"/>
                <w:bCs/>
                <w:sz w:val="16"/>
                <w:szCs w:val="16"/>
              </w:rPr>
            </w:pPr>
          </w:p>
          <w:p w14:paraId="585BD76A" w14:textId="0E2B1C0E" w:rsidR="00306BBE" w:rsidRDefault="00306BBE" w:rsidP="00C7441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w:t>
            </w:r>
            <w:r w:rsidR="00B746B0">
              <w:rPr>
                <w:rFonts w:ascii="Times New Roman" w:hAnsi="Times New Roman" w:cs="Times New Roman"/>
                <w:b/>
                <w:sz w:val="16"/>
                <w:szCs w:val="16"/>
              </w:rPr>
              <w:t>doc 11-21/0242r2</w:t>
            </w:r>
            <w:r>
              <w:rPr>
                <w:rFonts w:ascii="Times New Roman" w:hAnsi="Times New Roman" w:cs="Times New Roman"/>
                <w:b/>
                <w:sz w:val="16"/>
                <w:szCs w:val="16"/>
              </w:rPr>
              <w:t xml:space="preserve"> tagged as 2898.</w:t>
            </w:r>
          </w:p>
        </w:tc>
      </w:tr>
      <w:tr w:rsidR="00372496" w:rsidRPr="008B0293" w14:paraId="7B909E9C" w14:textId="77777777" w:rsidTr="00A47C87">
        <w:trPr>
          <w:trHeight w:val="220"/>
          <w:jc w:val="center"/>
        </w:trPr>
        <w:tc>
          <w:tcPr>
            <w:tcW w:w="625" w:type="dxa"/>
            <w:shd w:val="clear" w:color="auto" w:fill="auto"/>
            <w:noWrap/>
          </w:tcPr>
          <w:p w14:paraId="640BC25B" w14:textId="5CD92DE5" w:rsidR="00372496" w:rsidRPr="001802BA" w:rsidRDefault="00372496" w:rsidP="00372496">
            <w:pPr>
              <w:suppressAutoHyphens/>
              <w:spacing w:after="0"/>
              <w:rPr>
                <w:rFonts w:ascii="Times New Roman" w:hAnsi="Times New Roman" w:cs="Times New Roman"/>
                <w:sz w:val="16"/>
                <w:szCs w:val="16"/>
              </w:rPr>
            </w:pPr>
            <w:r w:rsidRPr="001802BA">
              <w:rPr>
                <w:rFonts w:ascii="Times New Roman" w:hAnsi="Times New Roman" w:cs="Times New Roman"/>
                <w:sz w:val="16"/>
                <w:szCs w:val="16"/>
              </w:rPr>
              <w:t>1477</w:t>
            </w:r>
          </w:p>
        </w:tc>
        <w:tc>
          <w:tcPr>
            <w:tcW w:w="1080" w:type="dxa"/>
          </w:tcPr>
          <w:p w14:paraId="322C18EB" w14:textId="12C282D6" w:rsidR="00372496" w:rsidRDefault="00372496" w:rsidP="00372496">
            <w:pPr>
              <w:suppressAutoHyphens/>
              <w:spacing w:after="0"/>
              <w:rPr>
                <w:rFonts w:ascii="Times New Roman" w:hAnsi="Times New Roman" w:cs="Times New Roman"/>
                <w:sz w:val="16"/>
                <w:szCs w:val="16"/>
              </w:rPr>
            </w:pPr>
            <w:r w:rsidRPr="001802BA">
              <w:rPr>
                <w:rFonts w:ascii="Times New Roman" w:hAnsi="Times New Roman" w:cs="Times New Roman"/>
                <w:sz w:val="16"/>
                <w:szCs w:val="16"/>
              </w:rPr>
              <w:t>Dibakar Das</w:t>
            </w:r>
          </w:p>
        </w:tc>
        <w:tc>
          <w:tcPr>
            <w:tcW w:w="720" w:type="dxa"/>
            <w:shd w:val="clear" w:color="auto" w:fill="auto"/>
            <w:noWrap/>
          </w:tcPr>
          <w:p w14:paraId="60C4AC83" w14:textId="5FE2A7E3" w:rsidR="00372496" w:rsidRDefault="00372496" w:rsidP="00372496">
            <w:pPr>
              <w:suppressAutoHyphens/>
              <w:spacing w:after="0"/>
              <w:rPr>
                <w:rFonts w:ascii="Times New Roman" w:hAnsi="Times New Roman" w:cs="Times New Roman"/>
                <w:sz w:val="16"/>
                <w:szCs w:val="16"/>
              </w:rPr>
            </w:pPr>
            <w:r w:rsidRPr="001802BA">
              <w:rPr>
                <w:rFonts w:ascii="Times New Roman" w:hAnsi="Times New Roman" w:cs="Times New Roman"/>
                <w:sz w:val="16"/>
                <w:szCs w:val="16"/>
              </w:rPr>
              <w:t>126.06</w:t>
            </w:r>
          </w:p>
        </w:tc>
        <w:tc>
          <w:tcPr>
            <w:tcW w:w="900" w:type="dxa"/>
          </w:tcPr>
          <w:p w14:paraId="741AFFD1" w14:textId="154F9E36" w:rsidR="00372496" w:rsidRDefault="00372496" w:rsidP="00372496">
            <w:pPr>
              <w:suppressAutoHyphens/>
              <w:spacing w:after="0"/>
              <w:rPr>
                <w:rFonts w:ascii="Times New Roman" w:hAnsi="Times New Roman" w:cs="Times New Roman"/>
                <w:sz w:val="16"/>
                <w:szCs w:val="16"/>
              </w:rPr>
            </w:pPr>
            <w:r w:rsidRPr="001802BA">
              <w:rPr>
                <w:rFonts w:ascii="Times New Roman" w:hAnsi="Times New Roman" w:cs="Times New Roman"/>
                <w:sz w:val="16"/>
                <w:szCs w:val="16"/>
              </w:rPr>
              <w:t>35.3.2</w:t>
            </w:r>
          </w:p>
        </w:tc>
        <w:tc>
          <w:tcPr>
            <w:tcW w:w="2790" w:type="dxa"/>
            <w:shd w:val="clear" w:color="auto" w:fill="auto"/>
            <w:noWrap/>
          </w:tcPr>
          <w:p w14:paraId="4AD4FA26" w14:textId="33CDBDC1" w:rsidR="00372496" w:rsidRPr="0092569B" w:rsidRDefault="00372496" w:rsidP="00372496">
            <w:pPr>
              <w:suppressAutoHyphens/>
              <w:spacing w:after="0"/>
              <w:rPr>
                <w:rFonts w:ascii="Times New Roman" w:hAnsi="Times New Roman" w:cs="Times New Roman"/>
                <w:sz w:val="16"/>
                <w:szCs w:val="16"/>
              </w:rPr>
            </w:pPr>
            <w:r w:rsidRPr="001802BA">
              <w:rPr>
                <w:rFonts w:ascii="Times New Roman" w:hAnsi="Times New Roman" w:cs="Times New Roman"/>
                <w:sz w:val="16"/>
                <w:szCs w:val="16"/>
              </w:rPr>
              <w:t xml:space="preserve">Is it for just one other STA or multiple </w:t>
            </w:r>
            <w:proofErr w:type="gramStart"/>
            <w:r w:rsidRPr="001802BA">
              <w:rPr>
                <w:rFonts w:ascii="Times New Roman" w:hAnsi="Times New Roman" w:cs="Times New Roman"/>
                <w:sz w:val="16"/>
                <w:szCs w:val="16"/>
              </w:rPr>
              <w:t>STAs ?</w:t>
            </w:r>
            <w:proofErr w:type="gramEnd"/>
          </w:p>
        </w:tc>
        <w:tc>
          <w:tcPr>
            <w:tcW w:w="1710" w:type="dxa"/>
            <w:shd w:val="clear" w:color="auto" w:fill="auto"/>
            <w:noWrap/>
          </w:tcPr>
          <w:p w14:paraId="678D5C25" w14:textId="76F55D91" w:rsidR="00372496" w:rsidRPr="00212A68" w:rsidRDefault="00372496" w:rsidP="00372496">
            <w:pPr>
              <w:suppressAutoHyphens/>
              <w:spacing w:after="0"/>
              <w:rPr>
                <w:rFonts w:ascii="Times New Roman" w:hAnsi="Times New Roman" w:cs="Times New Roman"/>
                <w:sz w:val="16"/>
                <w:szCs w:val="16"/>
              </w:rPr>
            </w:pPr>
            <w:r w:rsidRPr="001802BA">
              <w:rPr>
                <w:rFonts w:ascii="Times New Roman" w:hAnsi="Times New Roman" w:cs="Times New Roman"/>
                <w:sz w:val="16"/>
                <w:szCs w:val="16"/>
              </w:rPr>
              <w:t>Change to "...and information of other STA(s) of the MLD..."</w:t>
            </w:r>
          </w:p>
        </w:tc>
        <w:tc>
          <w:tcPr>
            <w:tcW w:w="3150" w:type="dxa"/>
            <w:shd w:val="clear" w:color="auto" w:fill="auto"/>
          </w:tcPr>
          <w:p w14:paraId="3198FAFA"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E10F2D" w14:textId="77777777" w:rsidR="00372496" w:rsidRDefault="00372496" w:rsidP="00372496">
            <w:pPr>
              <w:suppressAutoHyphens/>
              <w:spacing w:after="0"/>
              <w:rPr>
                <w:rFonts w:ascii="Times New Roman" w:hAnsi="Times New Roman" w:cs="Times New Roman"/>
                <w:b/>
                <w:sz w:val="16"/>
                <w:szCs w:val="16"/>
              </w:rPr>
            </w:pPr>
          </w:p>
          <w:p w14:paraId="591020B1" w14:textId="77777777" w:rsidR="00372496" w:rsidRPr="007C69C0"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text was deleted as resolution for other comments (CIDs </w:t>
            </w:r>
            <w:r w:rsidRPr="003C18E4">
              <w:rPr>
                <w:rFonts w:ascii="Times New Roman" w:hAnsi="Times New Roman" w:cs="Times New Roman"/>
                <w:bCs/>
                <w:sz w:val="16"/>
                <w:szCs w:val="16"/>
              </w:rPr>
              <w:t>1154, 2850, 2450, 3366, 3152</w:t>
            </w:r>
            <w:r>
              <w:rPr>
                <w:rFonts w:ascii="Times New Roman" w:hAnsi="Times New Roman" w:cs="Times New Roman"/>
                <w:bCs/>
                <w:sz w:val="16"/>
                <w:szCs w:val="16"/>
              </w:rPr>
              <w:t xml:space="preserve">). </w:t>
            </w:r>
          </w:p>
          <w:p w14:paraId="5AC2FCFE" w14:textId="77777777" w:rsidR="00372496" w:rsidRDefault="00372496" w:rsidP="00372496">
            <w:pPr>
              <w:suppressAutoHyphens/>
              <w:spacing w:after="0"/>
              <w:rPr>
                <w:rFonts w:ascii="Times New Roman" w:hAnsi="Times New Roman" w:cs="Times New Roman"/>
                <w:bCs/>
                <w:sz w:val="16"/>
                <w:szCs w:val="16"/>
              </w:rPr>
            </w:pPr>
          </w:p>
          <w:p w14:paraId="3514D733" w14:textId="07C73CBE"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w:t>
            </w:r>
            <w:r>
              <w:rPr>
                <w:rFonts w:ascii="Times New Roman" w:hAnsi="Times New Roman" w:cs="Times New Roman"/>
                <w:b/>
                <w:sz w:val="16"/>
                <w:szCs w:val="16"/>
              </w:rPr>
              <w:t>1477</w:t>
            </w:r>
            <w:r>
              <w:rPr>
                <w:rFonts w:ascii="Times New Roman" w:hAnsi="Times New Roman" w:cs="Times New Roman"/>
                <w:b/>
                <w:sz w:val="16"/>
                <w:szCs w:val="16"/>
              </w:rPr>
              <w:t>.</w:t>
            </w:r>
          </w:p>
        </w:tc>
      </w:tr>
      <w:tr w:rsidR="00372496" w:rsidRPr="008B0293" w14:paraId="4A6BE450" w14:textId="77777777" w:rsidTr="00A47C87">
        <w:trPr>
          <w:trHeight w:val="220"/>
          <w:jc w:val="center"/>
        </w:trPr>
        <w:tc>
          <w:tcPr>
            <w:tcW w:w="625" w:type="dxa"/>
            <w:shd w:val="clear" w:color="auto" w:fill="auto"/>
            <w:noWrap/>
          </w:tcPr>
          <w:p w14:paraId="018B62F3" w14:textId="546EE0AD" w:rsidR="00372496" w:rsidRPr="00422DAA"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1155</w:t>
            </w:r>
          </w:p>
        </w:tc>
        <w:tc>
          <w:tcPr>
            <w:tcW w:w="1080" w:type="dxa"/>
          </w:tcPr>
          <w:p w14:paraId="5B5FC2B1" w14:textId="03E409A7"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03BCE5E9" w14:textId="01801C03"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126/11</w:t>
            </w:r>
          </w:p>
        </w:tc>
        <w:tc>
          <w:tcPr>
            <w:tcW w:w="900" w:type="dxa"/>
          </w:tcPr>
          <w:p w14:paraId="00CCBFEA" w14:textId="2C42882F"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49EB2430" w14:textId="70C772CA" w:rsidR="00372496" w:rsidRPr="00C92EBB" w:rsidRDefault="00372496" w:rsidP="00372496">
            <w:pPr>
              <w:suppressAutoHyphens/>
              <w:spacing w:after="0"/>
              <w:rPr>
                <w:rFonts w:ascii="Times New Roman" w:hAnsi="Times New Roman" w:cs="Times New Roman"/>
                <w:sz w:val="16"/>
                <w:szCs w:val="16"/>
              </w:rPr>
            </w:pPr>
            <w:r w:rsidRPr="00A70D5C">
              <w:rPr>
                <w:rFonts w:ascii="Times New Roman" w:hAnsi="Times New Roman" w:cs="Times New Roman"/>
                <w:sz w:val="16"/>
                <w:szCs w:val="16"/>
              </w:rPr>
              <w:t xml:space="preserve">What are non-ML Probe Response frames? Please clarify. </w:t>
            </w:r>
            <w:proofErr w:type="gramStart"/>
            <w:r w:rsidRPr="00A70D5C">
              <w:rPr>
                <w:rFonts w:ascii="Times New Roman" w:hAnsi="Times New Roman" w:cs="Times New Roman"/>
                <w:sz w:val="16"/>
                <w:szCs w:val="16"/>
              </w:rPr>
              <w:t>Also</w:t>
            </w:r>
            <w:proofErr w:type="gramEnd"/>
            <w:r w:rsidRPr="00A70D5C">
              <w:rPr>
                <w:rFonts w:ascii="Times New Roman" w:hAnsi="Times New Roman" w:cs="Times New Roman"/>
                <w:sz w:val="16"/>
                <w:szCs w:val="16"/>
              </w:rPr>
              <w:t xml:space="preserve"> in the next paragraph it specifies that the AP follows some rules defined in a subclause that deals with probe requests. Please note that AP does not send probe requests. </w:t>
            </w:r>
            <w:proofErr w:type="gramStart"/>
            <w:r w:rsidRPr="00A70D5C">
              <w:rPr>
                <w:rFonts w:ascii="Times New Roman" w:hAnsi="Times New Roman" w:cs="Times New Roman"/>
                <w:sz w:val="16"/>
                <w:szCs w:val="16"/>
              </w:rPr>
              <w:t>Overall</w:t>
            </w:r>
            <w:proofErr w:type="gramEnd"/>
            <w:r w:rsidRPr="00A70D5C">
              <w:rPr>
                <w:rFonts w:ascii="Times New Roman" w:hAnsi="Times New Roman" w:cs="Times New Roman"/>
                <w:sz w:val="16"/>
                <w:szCs w:val="16"/>
              </w:rPr>
              <w:t xml:space="preserve"> there is a lot of duplicate text in this subclause (generally it is simply saying that rules are defined elsewhere). Evaluate if it can be compressed.</w:t>
            </w:r>
          </w:p>
        </w:tc>
        <w:tc>
          <w:tcPr>
            <w:tcW w:w="1710" w:type="dxa"/>
            <w:shd w:val="clear" w:color="auto" w:fill="auto"/>
            <w:noWrap/>
          </w:tcPr>
          <w:p w14:paraId="5CD81769" w14:textId="06D9B31D" w:rsidR="00372496" w:rsidRPr="00C92EBB" w:rsidRDefault="00372496" w:rsidP="00372496">
            <w:pPr>
              <w:suppressAutoHyphens/>
              <w:spacing w:after="0"/>
              <w:rPr>
                <w:rFonts w:ascii="Times New Roman" w:hAnsi="Times New Roman" w:cs="Times New Roman"/>
                <w:sz w:val="16"/>
                <w:szCs w:val="16"/>
              </w:rPr>
            </w:pPr>
            <w:r w:rsidRPr="00B32401">
              <w:rPr>
                <w:rFonts w:ascii="Times New Roman" w:hAnsi="Times New Roman" w:cs="Times New Roman"/>
                <w:sz w:val="16"/>
                <w:szCs w:val="16"/>
              </w:rPr>
              <w:t>As in comment.</w:t>
            </w:r>
          </w:p>
        </w:tc>
        <w:tc>
          <w:tcPr>
            <w:tcW w:w="3150" w:type="dxa"/>
            <w:shd w:val="clear" w:color="auto" w:fill="auto"/>
          </w:tcPr>
          <w:p w14:paraId="71CA91EF"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34D708B" w14:textId="3096852B" w:rsidR="00372496" w:rsidRDefault="00372496" w:rsidP="00372496">
            <w:pPr>
              <w:suppressAutoHyphens/>
              <w:spacing w:after="0"/>
              <w:rPr>
                <w:rFonts w:ascii="Times New Roman" w:hAnsi="Times New Roman" w:cs="Times New Roman"/>
                <w:b/>
                <w:sz w:val="16"/>
                <w:szCs w:val="16"/>
              </w:rPr>
            </w:pPr>
          </w:p>
          <w:p w14:paraId="197F8DB4" w14:textId="54DAE0A5" w:rsidR="00372496" w:rsidRPr="006E0970"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 (including the cited reference) are updated to remove the term non-ML probe. Clause 35.3.4.3 was updated to clarify that an ML probe request includes Probe Request variant of Multi-link element. Since the container is Multi-Link element, a sentence indicating TBD container is deleted (resolves a TBD). Furthermore, the clause title is updated to ML probing to remove the ambiguity pointed by the commenter (‘an AP doesn’t send a probe request’).</w:t>
            </w:r>
          </w:p>
          <w:p w14:paraId="4CE33B91" w14:textId="77777777" w:rsidR="00372496" w:rsidRDefault="00372496" w:rsidP="00372496">
            <w:pPr>
              <w:suppressAutoHyphens/>
              <w:spacing w:after="0"/>
              <w:rPr>
                <w:rFonts w:ascii="Times New Roman" w:hAnsi="Times New Roman" w:cs="Times New Roman"/>
                <w:bCs/>
                <w:sz w:val="16"/>
                <w:szCs w:val="16"/>
              </w:rPr>
            </w:pPr>
          </w:p>
          <w:p w14:paraId="6906F182" w14:textId="79BCB911"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1155.</w:t>
            </w:r>
          </w:p>
        </w:tc>
      </w:tr>
      <w:tr w:rsidR="00372496" w:rsidRPr="008B0293" w14:paraId="61FD7DDF" w14:textId="77777777" w:rsidTr="00A47C87">
        <w:trPr>
          <w:trHeight w:val="220"/>
          <w:jc w:val="center"/>
        </w:trPr>
        <w:tc>
          <w:tcPr>
            <w:tcW w:w="625" w:type="dxa"/>
            <w:shd w:val="clear" w:color="auto" w:fill="auto"/>
            <w:noWrap/>
          </w:tcPr>
          <w:p w14:paraId="7B625CF7" w14:textId="2A4C7423" w:rsidR="00372496" w:rsidRPr="00422DAA"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1414</w:t>
            </w:r>
          </w:p>
        </w:tc>
        <w:tc>
          <w:tcPr>
            <w:tcW w:w="1080" w:type="dxa"/>
          </w:tcPr>
          <w:p w14:paraId="07957C26" w14:textId="62E86C73" w:rsidR="00372496" w:rsidRPr="00C92EBB" w:rsidRDefault="00372496" w:rsidP="00372496">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Chien</w:t>
            </w:r>
            <w:proofErr w:type="spellEnd"/>
            <w:r>
              <w:rPr>
                <w:rFonts w:ascii="Times New Roman" w:hAnsi="Times New Roman" w:cs="Times New Roman"/>
                <w:sz w:val="16"/>
                <w:szCs w:val="16"/>
              </w:rPr>
              <w:t>-Fang Hsu</w:t>
            </w:r>
          </w:p>
        </w:tc>
        <w:tc>
          <w:tcPr>
            <w:tcW w:w="720" w:type="dxa"/>
            <w:shd w:val="clear" w:color="auto" w:fill="auto"/>
            <w:noWrap/>
          </w:tcPr>
          <w:p w14:paraId="0CC88092" w14:textId="370B160E"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126/12</w:t>
            </w:r>
          </w:p>
        </w:tc>
        <w:tc>
          <w:tcPr>
            <w:tcW w:w="900" w:type="dxa"/>
          </w:tcPr>
          <w:p w14:paraId="02F90E73" w14:textId="0378AE08"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27AC081A" w14:textId="24627080" w:rsidR="00372496" w:rsidRPr="00C92EBB" w:rsidRDefault="00372496" w:rsidP="00372496">
            <w:pPr>
              <w:suppressAutoHyphens/>
              <w:spacing w:after="0"/>
              <w:rPr>
                <w:rFonts w:ascii="Times New Roman" w:hAnsi="Times New Roman" w:cs="Times New Roman"/>
                <w:sz w:val="16"/>
                <w:szCs w:val="16"/>
              </w:rPr>
            </w:pPr>
            <w:r w:rsidRPr="00A70D5C">
              <w:rPr>
                <w:rFonts w:ascii="Times New Roman" w:hAnsi="Times New Roman" w:cs="Times New Roman"/>
                <w:sz w:val="16"/>
                <w:szCs w:val="16"/>
              </w:rPr>
              <w:t>"non-ML probe response frame" meaning is not clear since there is no ML probe response frame.</w:t>
            </w:r>
          </w:p>
        </w:tc>
        <w:tc>
          <w:tcPr>
            <w:tcW w:w="1710" w:type="dxa"/>
            <w:shd w:val="clear" w:color="auto" w:fill="auto"/>
            <w:noWrap/>
          </w:tcPr>
          <w:p w14:paraId="0DBF9B60" w14:textId="50F2F8ED" w:rsidR="00372496" w:rsidRPr="00C92EBB" w:rsidRDefault="00372496" w:rsidP="00372496">
            <w:pPr>
              <w:suppressAutoHyphens/>
              <w:spacing w:after="0"/>
              <w:rPr>
                <w:rFonts w:ascii="Times New Roman" w:hAnsi="Times New Roman" w:cs="Times New Roman"/>
                <w:sz w:val="16"/>
                <w:szCs w:val="16"/>
              </w:rPr>
            </w:pPr>
            <w:r w:rsidRPr="00733320">
              <w:rPr>
                <w:rFonts w:ascii="Times New Roman" w:hAnsi="Times New Roman" w:cs="Times New Roman"/>
                <w:sz w:val="16"/>
                <w:szCs w:val="16"/>
              </w:rPr>
              <w:t>Provide definition</w:t>
            </w:r>
          </w:p>
        </w:tc>
        <w:tc>
          <w:tcPr>
            <w:tcW w:w="3150" w:type="dxa"/>
            <w:shd w:val="clear" w:color="auto" w:fill="auto"/>
          </w:tcPr>
          <w:p w14:paraId="09BCBA7C"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84AD847" w14:textId="77777777" w:rsidR="00372496" w:rsidRDefault="00372496" w:rsidP="00372496">
            <w:pPr>
              <w:suppressAutoHyphens/>
              <w:spacing w:after="0"/>
              <w:rPr>
                <w:rFonts w:ascii="Times New Roman" w:hAnsi="Times New Roman" w:cs="Times New Roman"/>
                <w:b/>
                <w:sz w:val="16"/>
                <w:szCs w:val="16"/>
              </w:rPr>
            </w:pPr>
          </w:p>
          <w:p w14:paraId="30EA7507" w14:textId="7F35927E"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 (including the cited reference) are updated to remove the term non-ML probe. Clause 35.3.4.3 was updated to clarify that an ML probe request includes Probe Request variant of Multi-link element. Since the container is Multi-Link element, a sentence indicating TBD container is deleted (resolves a TBD).</w:t>
            </w:r>
          </w:p>
          <w:p w14:paraId="1407D8F9" w14:textId="77777777" w:rsidR="00372496" w:rsidRDefault="00372496" w:rsidP="00372496">
            <w:pPr>
              <w:suppressAutoHyphens/>
              <w:spacing w:after="0"/>
              <w:rPr>
                <w:rFonts w:ascii="Times New Roman" w:hAnsi="Times New Roman" w:cs="Times New Roman"/>
                <w:bCs/>
                <w:sz w:val="16"/>
                <w:szCs w:val="16"/>
              </w:rPr>
            </w:pPr>
          </w:p>
          <w:p w14:paraId="0AB878C3" w14:textId="2EC17E32"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1414.</w:t>
            </w:r>
          </w:p>
        </w:tc>
      </w:tr>
      <w:tr w:rsidR="00372496" w:rsidRPr="008B0293" w14:paraId="5AD9C97A" w14:textId="77777777" w:rsidTr="00A47C87">
        <w:trPr>
          <w:trHeight w:val="220"/>
          <w:jc w:val="center"/>
        </w:trPr>
        <w:tc>
          <w:tcPr>
            <w:tcW w:w="625" w:type="dxa"/>
            <w:shd w:val="clear" w:color="auto" w:fill="auto"/>
            <w:noWrap/>
          </w:tcPr>
          <w:p w14:paraId="58FF8978" w14:textId="5C82DD94" w:rsidR="00372496" w:rsidRPr="00422DAA"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2581</w:t>
            </w:r>
          </w:p>
        </w:tc>
        <w:tc>
          <w:tcPr>
            <w:tcW w:w="1080" w:type="dxa"/>
          </w:tcPr>
          <w:p w14:paraId="5E49B7BA" w14:textId="490232EB"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Rojan Chitrakar</w:t>
            </w:r>
          </w:p>
        </w:tc>
        <w:tc>
          <w:tcPr>
            <w:tcW w:w="720" w:type="dxa"/>
            <w:shd w:val="clear" w:color="auto" w:fill="auto"/>
            <w:noWrap/>
          </w:tcPr>
          <w:p w14:paraId="4D1A536E" w14:textId="584625A0"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126/12</w:t>
            </w:r>
          </w:p>
        </w:tc>
        <w:tc>
          <w:tcPr>
            <w:tcW w:w="900" w:type="dxa"/>
          </w:tcPr>
          <w:p w14:paraId="05FF7C48" w14:textId="47B90A79"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354F770D" w14:textId="04115687" w:rsidR="00372496" w:rsidRPr="00C92EBB" w:rsidRDefault="00372496" w:rsidP="00372496">
            <w:pPr>
              <w:suppressAutoHyphens/>
              <w:spacing w:after="0"/>
              <w:rPr>
                <w:rFonts w:ascii="Times New Roman" w:hAnsi="Times New Roman" w:cs="Times New Roman"/>
                <w:sz w:val="16"/>
                <w:szCs w:val="16"/>
              </w:rPr>
            </w:pPr>
            <w:r w:rsidRPr="00B32401">
              <w:rPr>
                <w:rFonts w:ascii="Times New Roman" w:hAnsi="Times New Roman" w:cs="Times New Roman"/>
                <w:sz w:val="16"/>
                <w:szCs w:val="16"/>
              </w:rPr>
              <w:t>What is a non-ML Probe Response frame? Is it supposed to be the regular Probe Response frame?</w:t>
            </w:r>
          </w:p>
        </w:tc>
        <w:tc>
          <w:tcPr>
            <w:tcW w:w="1710" w:type="dxa"/>
            <w:shd w:val="clear" w:color="auto" w:fill="auto"/>
            <w:noWrap/>
          </w:tcPr>
          <w:p w14:paraId="4496FD99" w14:textId="4E3D9BE3" w:rsidR="00372496" w:rsidRPr="00C92EBB" w:rsidRDefault="00372496" w:rsidP="00372496">
            <w:pPr>
              <w:suppressAutoHyphens/>
              <w:spacing w:after="0"/>
              <w:rPr>
                <w:rFonts w:ascii="Times New Roman" w:hAnsi="Times New Roman" w:cs="Times New Roman"/>
                <w:sz w:val="16"/>
                <w:szCs w:val="16"/>
              </w:rPr>
            </w:pPr>
            <w:r w:rsidRPr="00733320">
              <w:rPr>
                <w:rFonts w:ascii="Times New Roman" w:hAnsi="Times New Roman" w:cs="Times New Roman"/>
                <w:sz w:val="16"/>
                <w:szCs w:val="16"/>
              </w:rPr>
              <w:t xml:space="preserve">Provide the definition of non-ML Probe </w:t>
            </w:r>
            <w:proofErr w:type="spellStart"/>
            <w:r w:rsidRPr="00733320">
              <w:rPr>
                <w:rFonts w:ascii="Times New Roman" w:hAnsi="Times New Roman" w:cs="Times New Roman"/>
                <w:sz w:val="16"/>
                <w:szCs w:val="16"/>
              </w:rPr>
              <w:t>Resonse</w:t>
            </w:r>
            <w:proofErr w:type="spellEnd"/>
            <w:r w:rsidRPr="00733320">
              <w:rPr>
                <w:rFonts w:ascii="Times New Roman" w:hAnsi="Times New Roman" w:cs="Times New Roman"/>
                <w:sz w:val="16"/>
                <w:szCs w:val="16"/>
              </w:rPr>
              <w:t xml:space="preserve"> frame.</w:t>
            </w:r>
          </w:p>
        </w:tc>
        <w:tc>
          <w:tcPr>
            <w:tcW w:w="3150" w:type="dxa"/>
            <w:shd w:val="clear" w:color="auto" w:fill="auto"/>
          </w:tcPr>
          <w:p w14:paraId="1BDCCA23"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043632E" w14:textId="77777777" w:rsidR="00372496" w:rsidRDefault="00372496" w:rsidP="00372496">
            <w:pPr>
              <w:suppressAutoHyphens/>
              <w:spacing w:after="0"/>
              <w:rPr>
                <w:rFonts w:ascii="Times New Roman" w:hAnsi="Times New Roman" w:cs="Times New Roman"/>
                <w:b/>
                <w:sz w:val="16"/>
                <w:szCs w:val="16"/>
              </w:rPr>
            </w:pPr>
          </w:p>
          <w:p w14:paraId="6A8379BC" w14:textId="4541F6B1"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 (including the cited reference) are updated to remove the term non-ML probe. Clause 35.3.4.3 was updated to clarify that an ML probe request includes Probe Request variant of Multi-link element. Since the container is Multi-Link element, a sentence indicating TBD container is deleted (resolves a TBD).</w:t>
            </w:r>
          </w:p>
          <w:p w14:paraId="39AE148F" w14:textId="77777777" w:rsidR="00372496" w:rsidRDefault="00372496" w:rsidP="00372496">
            <w:pPr>
              <w:suppressAutoHyphens/>
              <w:spacing w:after="0"/>
              <w:rPr>
                <w:rFonts w:ascii="Times New Roman" w:hAnsi="Times New Roman" w:cs="Times New Roman"/>
                <w:bCs/>
                <w:sz w:val="16"/>
                <w:szCs w:val="16"/>
              </w:rPr>
            </w:pPr>
          </w:p>
          <w:p w14:paraId="6F8BA22F" w14:textId="04932AA8"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2581.</w:t>
            </w:r>
          </w:p>
        </w:tc>
      </w:tr>
      <w:tr w:rsidR="00372496" w:rsidRPr="008B0293" w14:paraId="4B5B0DCF" w14:textId="77777777" w:rsidTr="00A47C87">
        <w:trPr>
          <w:trHeight w:val="220"/>
          <w:jc w:val="center"/>
        </w:trPr>
        <w:tc>
          <w:tcPr>
            <w:tcW w:w="625" w:type="dxa"/>
            <w:shd w:val="clear" w:color="auto" w:fill="auto"/>
            <w:noWrap/>
          </w:tcPr>
          <w:p w14:paraId="347523A2" w14:textId="7A430BF8" w:rsidR="00372496" w:rsidRPr="00422DAA"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3367</w:t>
            </w:r>
          </w:p>
        </w:tc>
        <w:tc>
          <w:tcPr>
            <w:tcW w:w="1080" w:type="dxa"/>
          </w:tcPr>
          <w:p w14:paraId="0CE4CABB" w14:textId="378D022E" w:rsidR="00372496" w:rsidRPr="00C92EBB" w:rsidRDefault="00372496" w:rsidP="00372496">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Zhiqiang</w:t>
            </w:r>
            <w:proofErr w:type="spellEnd"/>
            <w:r>
              <w:rPr>
                <w:rFonts w:ascii="Times New Roman" w:hAnsi="Times New Roman" w:cs="Times New Roman"/>
                <w:sz w:val="16"/>
                <w:szCs w:val="16"/>
              </w:rPr>
              <w:t xml:space="preserve"> Han</w:t>
            </w:r>
          </w:p>
        </w:tc>
        <w:tc>
          <w:tcPr>
            <w:tcW w:w="720" w:type="dxa"/>
            <w:shd w:val="clear" w:color="auto" w:fill="auto"/>
            <w:noWrap/>
          </w:tcPr>
          <w:p w14:paraId="40422959" w14:textId="53BA91C2"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126/12</w:t>
            </w:r>
          </w:p>
        </w:tc>
        <w:tc>
          <w:tcPr>
            <w:tcW w:w="900" w:type="dxa"/>
          </w:tcPr>
          <w:p w14:paraId="453904C3" w14:textId="20D3AC2F"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377886FB" w14:textId="62F4B069" w:rsidR="00372496" w:rsidRPr="00C92EBB" w:rsidRDefault="00372496" w:rsidP="00372496">
            <w:pPr>
              <w:suppressAutoHyphens/>
              <w:spacing w:after="0"/>
              <w:rPr>
                <w:rFonts w:ascii="Times New Roman" w:hAnsi="Times New Roman" w:cs="Times New Roman"/>
                <w:sz w:val="16"/>
                <w:szCs w:val="16"/>
              </w:rPr>
            </w:pPr>
            <w:r w:rsidRPr="00B32401">
              <w:rPr>
                <w:rFonts w:ascii="Times New Roman" w:hAnsi="Times New Roman" w:cs="Times New Roman"/>
                <w:sz w:val="16"/>
                <w:szCs w:val="16"/>
              </w:rPr>
              <w:t>What is non-ML Probe Response? define it</w:t>
            </w:r>
          </w:p>
        </w:tc>
        <w:tc>
          <w:tcPr>
            <w:tcW w:w="1710" w:type="dxa"/>
            <w:shd w:val="clear" w:color="auto" w:fill="auto"/>
            <w:noWrap/>
          </w:tcPr>
          <w:p w14:paraId="25DF125E" w14:textId="797E7AC8" w:rsidR="00372496" w:rsidRPr="00C92EBB"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as the comment</w:t>
            </w:r>
          </w:p>
        </w:tc>
        <w:tc>
          <w:tcPr>
            <w:tcW w:w="3150" w:type="dxa"/>
            <w:shd w:val="clear" w:color="auto" w:fill="auto"/>
          </w:tcPr>
          <w:p w14:paraId="3545DF7F"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9BEAAB" w14:textId="5FF6EA24" w:rsidR="00372496" w:rsidRDefault="00372496" w:rsidP="00372496">
            <w:pPr>
              <w:suppressAutoHyphens/>
              <w:spacing w:after="0"/>
              <w:rPr>
                <w:rFonts w:ascii="Times New Roman" w:hAnsi="Times New Roman" w:cs="Times New Roman"/>
                <w:b/>
                <w:sz w:val="16"/>
                <w:szCs w:val="16"/>
              </w:rPr>
            </w:pPr>
          </w:p>
          <w:p w14:paraId="7C8692A9" w14:textId="0EA1B527"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 (including the cited reference) are updated to remove the term non-ML probe. Clause 35.3.4.3 was updated to clarify that an ML probe request includes Probe Request variant of Multi-link element. Since the container is Multi-Link element, a sentence indicating TBD container is deleted (resolves a TBD).</w:t>
            </w:r>
          </w:p>
          <w:p w14:paraId="38AE1ACF" w14:textId="77777777" w:rsidR="00372496" w:rsidRDefault="00372496" w:rsidP="00372496">
            <w:pPr>
              <w:suppressAutoHyphens/>
              <w:spacing w:after="0"/>
              <w:rPr>
                <w:rFonts w:ascii="Times New Roman" w:hAnsi="Times New Roman" w:cs="Times New Roman"/>
                <w:bCs/>
                <w:sz w:val="16"/>
                <w:szCs w:val="16"/>
              </w:rPr>
            </w:pPr>
          </w:p>
          <w:p w14:paraId="79D0690D" w14:textId="2AF883AB"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3367.</w:t>
            </w:r>
          </w:p>
        </w:tc>
      </w:tr>
      <w:tr w:rsidR="00372496" w:rsidRPr="008B0293" w14:paraId="26A1D897" w14:textId="77777777" w:rsidTr="00A47C87">
        <w:trPr>
          <w:trHeight w:val="220"/>
          <w:jc w:val="center"/>
        </w:trPr>
        <w:tc>
          <w:tcPr>
            <w:tcW w:w="625" w:type="dxa"/>
            <w:shd w:val="clear" w:color="auto" w:fill="auto"/>
            <w:noWrap/>
          </w:tcPr>
          <w:p w14:paraId="1CFF1EB9" w14:textId="77777777" w:rsidR="00372496"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3359</w:t>
            </w:r>
          </w:p>
        </w:tc>
        <w:tc>
          <w:tcPr>
            <w:tcW w:w="1080" w:type="dxa"/>
          </w:tcPr>
          <w:p w14:paraId="024A70E2" w14:textId="77777777" w:rsidR="00372496" w:rsidRDefault="00372496" w:rsidP="00372496">
            <w:pPr>
              <w:suppressAutoHyphens/>
              <w:spacing w:after="0"/>
              <w:rPr>
                <w:rFonts w:ascii="Times New Roman" w:hAnsi="Times New Roman" w:cs="Times New Roman"/>
                <w:sz w:val="16"/>
                <w:szCs w:val="16"/>
              </w:rPr>
            </w:pPr>
            <w:proofErr w:type="spellStart"/>
            <w:r w:rsidRPr="00A231E9">
              <w:rPr>
                <w:rFonts w:ascii="Times New Roman" w:hAnsi="Times New Roman" w:cs="Times New Roman"/>
                <w:sz w:val="16"/>
                <w:szCs w:val="16"/>
              </w:rPr>
              <w:t>Zhiqiang</w:t>
            </w:r>
            <w:proofErr w:type="spellEnd"/>
            <w:r w:rsidRPr="00A231E9">
              <w:rPr>
                <w:rFonts w:ascii="Times New Roman" w:hAnsi="Times New Roman" w:cs="Times New Roman"/>
                <w:sz w:val="16"/>
                <w:szCs w:val="16"/>
              </w:rPr>
              <w:t xml:space="preserve"> Han</w:t>
            </w:r>
          </w:p>
        </w:tc>
        <w:tc>
          <w:tcPr>
            <w:tcW w:w="720" w:type="dxa"/>
            <w:shd w:val="clear" w:color="auto" w:fill="auto"/>
            <w:noWrap/>
          </w:tcPr>
          <w:p w14:paraId="7CD94120"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59/31</w:t>
            </w:r>
          </w:p>
        </w:tc>
        <w:tc>
          <w:tcPr>
            <w:tcW w:w="900" w:type="dxa"/>
          </w:tcPr>
          <w:p w14:paraId="35A45D37"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790" w:type="dxa"/>
            <w:shd w:val="clear" w:color="auto" w:fill="auto"/>
            <w:noWrap/>
          </w:tcPr>
          <w:p w14:paraId="7D98E9CF" w14:textId="77777777" w:rsidR="00372496" w:rsidRPr="00B32401" w:rsidRDefault="00372496" w:rsidP="00372496">
            <w:pPr>
              <w:suppressAutoHyphens/>
              <w:spacing w:after="0"/>
              <w:rPr>
                <w:rFonts w:ascii="Times New Roman" w:hAnsi="Times New Roman" w:cs="Times New Roman"/>
                <w:sz w:val="16"/>
                <w:szCs w:val="16"/>
              </w:rPr>
            </w:pPr>
            <w:r w:rsidRPr="00DC4C7E">
              <w:rPr>
                <w:rFonts w:ascii="Times New Roman" w:hAnsi="Times New Roman" w:cs="Times New Roman"/>
                <w:sz w:val="16"/>
                <w:szCs w:val="16"/>
              </w:rPr>
              <w:t>What is non-ML Probe Response? define it</w:t>
            </w:r>
          </w:p>
        </w:tc>
        <w:tc>
          <w:tcPr>
            <w:tcW w:w="1710" w:type="dxa"/>
            <w:shd w:val="clear" w:color="auto" w:fill="auto"/>
            <w:noWrap/>
          </w:tcPr>
          <w:p w14:paraId="6E4E9A70" w14:textId="77777777" w:rsidR="00372496" w:rsidRDefault="00372496" w:rsidP="00372496">
            <w:pPr>
              <w:suppressAutoHyphens/>
              <w:spacing w:after="0"/>
              <w:rPr>
                <w:rFonts w:ascii="Times New Roman" w:hAnsi="Times New Roman" w:cs="Times New Roman"/>
                <w:sz w:val="16"/>
                <w:szCs w:val="16"/>
              </w:rPr>
            </w:pPr>
            <w:r w:rsidRPr="00F110E6">
              <w:rPr>
                <w:rFonts w:ascii="Times New Roman" w:hAnsi="Times New Roman" w:cs="Times New Roman"/>
                <w:sz w:val="16"/>
                <w:szCs w:val="16"/>
              </w:rPr>
              <w:t>as the comment</w:t>
            </w:r>
          </w:p>
        </w:tc>
        <w:tc>
          <w:tcPr>
            <w:tcW w:w="3150" w:type="dxa"/>
            <w:shd w:val="clear" w:color="auto" w:fill="auto"/>
          </w:tcPr>
          <w:p w14:paraId="5887BEC9"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AAF07D9" w14:textId="77777777" w:rsidR="00372496" w:rsidRDefault="00372496" w:rsidP="00372496">
            <w:pPr>
              <w:suppressAutoHyphens/>
              <w:spacing w:after="0"/>
              <w:rPr>
                <w:rFonts w:ascii="Times New Roman" w:hAnsi="Times New Roman" w:cs="Times New Roman"/>
                <w:b/>
                <w:sz w:val="16"/>
                <w:szCs w:val="16"/>
              </w:rPr>
            </w:pPr>
          </w:p>
          <w:p w14:paraId="57CD0013" w14:textId="6CAF4C44"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 (including the cited reference) are updated to remove the term non-ML probe. Clause 35.3.4.3 was updated to clarify that an ML probe request includes Probe Request variant of Multi-link element. Since the container is Multi-Link element, a sentence indicating TBD container is deleted (resolves a TBD).</w:t>
            </w:r>
          </w:p>
          <w:p w14:paraId="6E88B67C" w14:textId="77777777" w:rsidR="00372496" w:rsidRDefault="00372496" w:rsidP="00372496">
            <w:pPr>
              <w:suppressAutoHyphens/>
              <w:spacing w:after="0"/>
              <w:rPr>
                <w:rFonts w:ascii="Times New Roman" w:hAnsi="Times New Roman" w:cs="Times New Roman"/>
                <w:bCs/>
                <w:sz w:val="16"/>
                <w:szCs w:val="16"/>
              </w:rPr>
            </w:pPr>
          </w:p>
          <w:p w14:paraId="0DCDAE3B" w14:textId="1CF54D36"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3359.</w:t>
            </w:r>
          </w:p>
        </w:tc>
      </w:tr>
      <w:tr w:rsidR="00372496" w:rsidRPr="008B0293" w14:paraId="5791561D" w14:textId="77777777" w:rsidTr="00A47C87">
        <w:trPr>
          <w:trHeight w:val="220"/>
          <w:jc w:val="center"/>
        </w:trPr>
        <w:tc>
          <w:tcPr>
            <w:tcW w:w="625" w:type="dxa"/>
            <w:shd w:val="clear" w:color="auto" w:fill="auto"/>
            <w:noWrap/>
          </w:tcPr>
          <w:p w14:paraId="019B1023" w14:textId="77777777" w:rsidR="00372496"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2583</w:t>
            </w:r>
          </w:p>
        </w:tc>
        <w:tc>
          <w:tcPr>
            <w:tcW w:w="1080" w:type="dxa"/>
          </w:tcPr>
          <w:p w14:paraId="34C6AD96"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Rojan Chitrakar</w:t>
            </w:r>
          </w:p>
        </w:tc>
        <w:tc>
          <w:tcPr>
            <w:tcW w:w="720" w:type="dxa"/>
            <w:shd w:val="clear" w:color="auto" w:fill="auto"/>
            <w:noWrap/>
          </w:tcPr>
          <w:p w14:paraId="44FE270A"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126/57</w:t>
            </w:r>
          </w:p>
        </w:tc>
        <w:tc>
          <w:tcPr>
            <w:tcW w:w="900" w:type="dxa"/>
          </w:tcPr>
          <w:p w14:paraId="652C7DEA"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790" w:type="dxa"/>
            <w:shd w:val="clear" w:color="auto" w:fill="auto"/>
            <w:noWrap/>
          </w:tcPr>
          <w:p w14:paraId="76E762E8" w14:textId="77777777" w:rsidR="00372496" w:rsidRPr="001E68E5" w:rsidRDefault="00372496" w:rsidP="00372496">
            <w:pPr>
              <w:suppressAutoHyphens/>
              <w:spacing w:after="0"/>
              <w:rPr>
                <w:rFonts w:ascii="Times New Roman" w:hAnsi="Times New Roman" w:cs="Times New Roman"/>
                <w:sz w:val="16"/>
                <w:szCs w:val="16"/>
              </w:rPr>
            </w:pPr>
            <w:r w:rsidRPr="00E81F1B">
              <w:rPr>
                <w:rFonts w:ascii="Times New Roman" w:hAnsi="Times New Roman" w:cs="Times New Roman"/>
                <w:sz w:val="16"/>
                <w:szCs w:val="16"/>
              </w:rPr>
              <w:t>ML Probe Response frame is called MLD probe response in 35.3.4.2; which is correct?</w:t>
            </w:r>
          </w:p>
        </w:tc>
        <w:tc>
          <w:tcPr>
            <w:tcW w:w="1710" w:type="dxa"/>
            <w:shd w:val="clear" w:color="auto" w:fill="auto"/>
            <w:noWrap/>
          </w:tcPr>
          <w:p w14:paraId="25CA4383" w14:textId="77777777" w:rsidR="00372496" w:rsidRPr="00252C32" w:rsidRDefault="00372496" w:rsidP="00372496">
            <w:pPr>
              <w:suppressAutoHyphens/>
              <w:spacing w:after="0"/>
              <w:rPr>
                <w:rFonts w:ascii="Times New Roman" w:hAnsi="Times New Roman" w:cs="Times New Roman"/>
                <w:sz w:val="16"/>
                <w:szCs w:val="16"/>
              </w:rPr>
            </w:pPr>
            <w:r w:rsidRPr="00EB1473">
              <w:rPr>
                <w:rFonts w:ascii="Times New Roman" w:hAnsi="Times New Roman" w:cs="Times New Roman"/>
                <w:sz w:val="16"/>
                <w:szCs w:val="16"/>
              </w:rPr>
              <w:t>Use consistent name for MLD probe response.</w:t>
            </w:r>
          </w:p>
        </w:tc>
        <w:tc>
          <w:tcPr>
            <w:tcW w:w="3150" w:type="dxa"/>
            <w:shd w:val="clear" w:color="auto" w:fill="auto"/>
          </w:tcPr>
          <w:p w14:paraId="5B8CBB59" w14:textId="77777777" w:rsidR="00372496" w:rsidRPr="00BA2DC0" w:rsidRDefault="00372496" w:rsidP="00372496">
            <w:pPr>
              <w:suppressAutoHyphens/>
              <w:spacing w:after="0"/>
              <w:rPr>
                <w:rFonts w:ascii="Times New Roman" w:hAnsi="Times New Roman" w:cs="Times New Roman"/>
                <w:b/>
                <w:sz w:val="16"/>
                <w:szCs w:val="16"/>
              </w:rPr>
            </w:pPr>
            <w:r w:rsidRPr="00BA2DC0">
              <w:rPr>
                <w:rFonts w:ascii="Times New Roman" w:hAnsi="Times New Roman" w:cs="Times New Roman"/>
                <w:b/>
                <w:sz w:val="16"/>
                <w:szCs w:val="16"/>
              </w:rPr>
              <w:t>Revised</w:t>
            </w:r>
          </w:p>
          <w:p w14:paraId="40FC3F77" w14:textId="77777777" w:rsidR="00372496" w:rsidRPr="00BA2DC0" w:rsidRDefault="00372496" w:rsidP="00372496">
            <w:pPr>
              <w:suppressAutoHyphens/>
              <w:spacing w:after="0"/>
              <w:rPr>
                <w:rFonts w:ascii="Times New Roman" w:hAnsi="Times New Roman" w:cs="Times New Roman"/>
                <w:b/>
                <w:sz w:val="16"/>
                <w:szCs w:val="16"/>
              </w:rPr>
            </w:pPr>
          </w:p>
          <w:p w14:paraId="281B94EB" w14:textId="3ACF77BE" w:rsidR="00372496" w:rsidRDefault="00372496" w:rsidP="00372496">
            <w:pPr>
              <w:suppressAutoHyphens/>
              <w:spacing w:after="0"/>
              <w:rPr>
                <w:rFonts w:ascii="Times New Roman" w:hAnsi="Times New Roman" w:cs="Times New Roman"/>
                <w:bCs/>
                <w:sz w:val="16"/>
                <w:szCs w:val="16"/>
              </w:rPr>
            </w:pPr>
            <w:r w:rsidRPr="00BA2DC0">
              <w:rPr>
                <w:rFonts w:ascii="Times New Roman" w:hAnsi="Times New Roman" w:cs="Times New Roman"/>
                <w:bCs/>
                <w:sz w:val="16"/>
                <w:szCs w:val="16"/>
              </w:rPr>
              <w:t>Agree with the comment. The standard must use consistent terms throughout the spec.</w:t>
            </w:r>
          </w:p>
          <w:p w14:paraId="5EA53C58" w14:textId="77777777" w:rsidR="00372496" w:rsidRDefault="00372496" w:rsidP="00372496">
            <w:pPr>
              <w:suppressAutoHyphens/>
              <w:spacing w:after="0"/>
              <w:rPr>
                <w:rFonts w:ascii="Times New Roman" w:hAnsi="Times New Roman" w:cs="Times New Roman"/>
                <w:bCs/>
                <w:sz w:val="16"/>
                <w:szCs w:val="16"/>
              </w:rPr>
            </w:pPr>
          </w:p>
          <w:p w14:paraId="3B69F0FA" w14:textId="0408E240"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The name is revised to ML probe req/resp. MLD probing gives the impression that the information requested or provided is that of the MLD. However, the mechanism is designed to provide information for one or more requested link (not necessarily that of the MLD) – e.g., during critical updates. Therefore, the term multi-link (ML) probe is more appropriate.</w:t>
            </w:r>
          </w:p>
          <w:p w14:paraId="44318938" w14:textId="77777777" w:rsidR="00372496" w:rsidRPr="00BA2DC0" w:rsidRDefault="00372496" w:rsidP="00372496">
            <w:pPr>
              <w:suppressAutoHyphens/>
              <w:spacing w:after="0"/>
              <w:rPr>
                <w:rFonts w:ascii="Times New Roman" w:hAnsi="Times New Roman" w:cs="Times New Roman"/>
                <w:bCs/>
                <w:sz w:val="16"/>
                <w:szCs w:val="16"/>
              </w:rPr>
            </w:pPr>
          </w:p>
          <w:p w14:paraId="452CC94C" w14:textId="77777777" w:rsidR="00372496" w:rsidRPr="00BA2DC0" w:rsidRDefault="00372496" w:rsidP="00372496">
            <w:pPr>
              <w:suppressAutoHyphens/>
              <w:spacing w:after="0"/>
              <w:rPr>
                <w:rFonts w:ascii="Times New Roman" w:hAnsi="Times New Roman" w:cs="Times New Roman"/>
                <w:bCs/>
                <w:sz w:val="16"/>
                <w:szCs w:val="16"/>
              </w:rPr>
            </w:pPr>
          </w:p>
          <w:p w14:paraId="62333EDA" w14:textId="77777777" w:rsidR="00372496" w:rsidRDefault="00372496" w:rsidP="00372496">
            <w:pPr>
              <w:suppressAutoHyphens/>
              <w:spacing w:after="0"/>
              <w:rPr>
                <w:rFonts w:ascii="Times New Roman" w:hAnsi="Times New Roman" w:cs="Times New Roman"/>
                <w:b/>
                <w:sz w:val="16"/>
                <w:szCs w:val="16"/>
              </w:rPr>
            </w:pPr>
            <w:proofErr w:type="spellStart"/>
            <w:r w:rsidRPr="00BA2DC0">
              <w:rPr>
                <w:rFonts w:ascii="Times New Roman" w:hAnsi="Times New Roman" w:cs="Times New Roman"/>
                <w:b/>
                <w:sz w:val="16"/>
                <w:szCs w:val="16"/>
              </w:rPr>
              <w:t>TGbe</w:t>
            </w:r>
            <w:proofErr w:type="spellEnd"/>
            <w:r w:rsidRPr="00BA2DC0">
              <w:rPr>
                <w:rFonts w:ascii="Times New Roman" w:hAnsi="Times New Roman" w:cs="Times New Roman"/>
                <w:b/>
                <w:sz w:val="16"/>
                <w:szCs w:val="16"/>
              </w:rPr>
              <w:t xml:space="preserve"> editor please change all occurrences of the term ‘MLD probe request’ to ‘ML probe request’ and ‘MLD probe response’ to ‘ML probe response’ throughout the draft</w:t>
            </w:r>
            <w:r>
              <w:rPr>
                <w:rFonts w:ascii="Times New Roman" w:hAnsi="Times New Roman" w:cs="Times New Roman"/>
                <w:b/>
                <w:sz w:val="16"/>
                <w:szCs w:val="16"/>
              </w:rPr>
              <w:t>.</w:t>
            </w:r>
          </w:p>
          <w:p w14:paraId="62FF0DA8" w14:textId="77777777" w:rsidR="00372496" w:rsidRDefault="00372496" w:rsidP="00372496">
            <w:pPr>
              <w:suppressAutoHyphens/>
              <w:spacing w:after="0"/>
              <w:rPr>
                <w:rFonts w:ascii="Times New Roman" w:hAnsi="Times New Roman" w:cs="Times New Roman"/>
                <w:b/>
                <w:sz w:val="16"/>
                <w:szCs w:val="16"/>
              </w:rPr>
            </w:pPr>
          </w:p>
          <w:p w14:paraId="6DBBC56A" w14:textId="0DD5999D" w:rsidR="00372496" w:rsidRPr="006C10F6" w:rsidRDefault="009E6068" w:rsidP="00372496">
            <w:pPr>
              <w:suppressAutoHyphens/>
              <w:spacing w:after="0"/>
              <w:rPr>
                <w:rFonts w:ascii="Times New Roman" w:hAnsi="Times New Roman" w:cs="Times New Roman"/>
                <w:b/>
                <w:sz w:val="16"/>
                <w:szCs w:val="16"/>
                <w:highlight w:val="yellow"/>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not all the changes related to name change are shown in doc 11-21/0242r2.</w:t>
            </w:r>
          </w:p>
        </w:tc>
      </w:tr>
      <w:tr w:rsidR="00372496" w:rsidRPr="008B0293" w14:paraId="7C4DE841" w14:textId="77777777" w:rsidTr="00A47C87">
        <w:trPr>
          <w:trHeight w:val="220"/>
          <w:jc w:val="center"/>
        </w:trPr>
        <w:tc>
          <w:tcPr>
            <w:tcW w:w="625" w:type="dxa"/>
            <w:shd w:val="clear" w:color="auto" w:fill="auto"/>
            <w:noWrap/>
          </w:tcPr>
          <w:p w14:paraId="7DA171DF" w14:textId="77777777" w:rsidR="00372496"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3360</w:t>
            </w:r>
          </w:p>
        </w:tc>
        <w:tc>
          <w:tcPr>
            <w:tcW w:w="1080" w:type="dxa"/>
          </w:tcPr>
          <w:p w14:paraId="359A61F6" w14:textId="77777777" w:rsidR="00372496" w:rsidRDefault="00372496" w:rsidP="00372496">
            <w:pPr>
              <w:suppressAutoHyphens/>
              <w:spacing w:after="0"/>
              <w:rPr>
                <w:rFonts w:ascii="Times New Roman" w:hAnsi="Times New Roman" w:cs="Times New Roman"/>
                <w:sz w:val="16"/>
                <w:szCs w:val="16"/>
              </w:rPr>
            </w:pPr>
            <w:proofErr w:type="spellStart"/>
            <w:r w:rsidRPr="00DF6914">
              <w:rPr>
                <w:rFonts w:ascii="Times New Roman" w:hAnsi="Times New Roman" w:cs="Times New Roman"/>
                <w:sz w:val="16"/>
                <w:szCs w:val="16"/>
              </w:rPr>
              <w:t>Zhiqiang</w:t>
            </w:r>
            <w:proofErr w:type="spellEnd"/>
            <w:r w:rsidRPr="00DF6914">
              <w:rPr>
                <w:rFonts w:ascii="Times New Roman" w:hAnsi="Times New Roman" w:cs="Times New Roman"/>
                <w:sz w:val="16"/>
                <w:szCs w:val="16"/>
              </w:rPr>
              <w:t xml:space="preserve"> Han</w:t>
            </w:r>
          </w:p>
        </w:tc>
        <w:tc>
          <w:tcPr>
            <w:tcW w:w="720" w:type="dxa"/>
            <w:shd w:val="clear" w:color="auto" w:fill="auto"/>
            <w:noWrap/>
          </w:tcPr>
          <w:p w14:paraId="7EACEE35"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59/33</w:t>
            </w:r>
          </w:p>
        </w:tc>
        <w:tc>
          <w:tcPr>
            <w:tcW w:w="900" w:type="dxa"/>
          </w:tcPr>
          <w:p w14:paraId="4B3B7145"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790" w:type="dxa"/>
            <w:shd w:val="clear" w:color="auto" w:fill="auto"/>
            <w:noWrap/>
          </w:tcPr>
          <w:p w14:paraId="42755462" w14:textId="77777777" w:rsidR="00372496" w:rsidRPr="00E81F1B" w:rsidRDefault="00372496" w:rsidP="00372496">
            <w:pPr>
              <w:suppressAutoHyphens/>
              <w:spacing w:after="0"/>
              <w:rPr>
                <w:rFonts w:ascii="Times New Roman" w:hAnsi="Times New Roman" w:cs="Times New Roman"/>
                <w:sz w:val="16"/>
                <w:szCs w:val="16"/>
              </w:rPr>
            </w:pPr>
            <w:r w:rsidRPr="00C15713">
              <w:rPr>
                <w:rFonts w:ascii="Times New Roman" w:hAnsi="Times New Roman" w:cs="Times New Roman"/>
                <w:sz w:val="16"/>
                <w:szCs w:val="16"/>
              </w:rPr>
              <w:t>Change ML Probe Response frame to MLD Probe Response frame as defined in 35.3.4.2 Use of MLD probe request</w:t>
            </w:r>
          </w:p>
        </w:tc>
        <w:tc>
          <w:tcPr>
            <w:tcW w:w="1710" w:type="dxa"/>
            <w:shd w:val="clear" w:color="auto" w:fill="auto"/>
            <w:noWrap/>
          </w:tcPr>
          <w:p w14:paraId="2A331828" w14:textId="77777777" w:rsidR="00372496" w:rsidRPr="00EB1473" w:rsidRDefault="00372496" w:rsidP="00372496">
            <w:pPr>
              <w:suppressAutoHyphens/>
              <w:spacing w:after="0"/>
              <w:rPr>
                <w:rFonts w:ascii="Times New Roman" w:hAnsi="Times New Roman" w:cs="Times New Roman"/>
                <w:sz w:val="16"/>
                <w:szCs w:val="16"/>
              </w:rPr>
            </w:pPr>
            <w:r w:rsidRPr="003B5E90">
              <w:rPr>
                <w:rFonts w:ascii="Times New Roman" w:hAnsi="Times New Roman" w:cs="Times New Roman"/>
                <w:sz w:val="16"/>
                <w:szCs w:val="16"/>
              </w:rPr>
              <w:t>as the comment</w:t>
            </w:r>
          </w:p>
        </w:tc>
        <w:tc>
          <w:tcPr>
            <w:tcW w:w="3150" w:type="dxa"/>
            <w:shd w:val="clear" w:color="auto" w:fill="auto"/>
          </w:tcPr>
          <w:p w14:paraId="0532873C"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E7AADF5" w14:textId="77777777" w:rsidR="00372496" w:rsidRDefault="00372496" w:rsidP="00372496">
            <w:pPr>
              <w:suppressAutoHyphens/>
              <w:spacing w:after="0"/>
              <w:rPr>
                <w:rFonts w:ascii="Times New Roman" w:hAnsi="Times New Roman" w:cs="Times New Roman"/>
                <w:b/>
                <w:sz w:val="16"/>
                <w:szCs w:val="16"/>
              </w:rPr>
            </w:pPr>
          </w:p>
          <w:p w14:paraId="4B74C7D4" w14:textId="77777777"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The name is revised to ML probe req/resp (instead of MLD probe req/resp). MLD probing gives the impression that the information requested or provided is that of the MLD. However, the mechanism is designed to provide information for one or more requested link (not necessarily that of the MLD) – e.g., during critical updates. Therefore, the term multi-link (ML) probe is more appropriate.</w:t>
            </w:r>
          </w:p>
          <w:p w14:paraId="50E30CCB" w14:textId="77777777" w:rsidR="00372496" w:rsidRDefault="00372496" w:rsidP="00372496">
            <w:pPr>
              <w:suppressAutoHyphens/>
              <w:spacing w:after="0"/>
              <w:rPr>
                <w:rFonts w:ascii="Times New Roman" w:hAnsi="Times New Roman" w:cs="Times New Roman"/>
                <w:bCs/>
                <w:sz w:val="16"/>
                <w:szCs w:val="16"/>
              </w:rPr>
            </w:pPr>
          </w:p>
          <w:p w14:paraId="0B53513F" w14:textId="77777777" w:rsidR="00372496" w:rsidRDefault="00372496" w:rsidP="00372496">
            <w:pPr>
              <w:suppressAutoHyphens/>
              <w:spacing w:after="0"/>
              <w:rPr>
                <w:rFonts w:ascii="Times New Roman" w:hAnsi="Times New Roman" w:cs="Times New Roman"/>
                <w:b/>
                <w:sz w:val="16"/>
                <w:szCs w:val="16"/>
              </w:rPr>
            </w:pPr>
            <w:proofErr w:type="spellStart"/>
            <w:r w:rsidRPr="00BA2DC0">
              <w:rPr>
                <w:rFonts w:ascii="Times New Roman" w:hAnsi="Times New Roman" w:cs="Times New Roman"/>
                <w:b/>
                <w:sz w:val="16"/>
                <w:szCs w:val="16"/>
              </w:rPr>
              <w:t>TGbe</w:t>
            </w:r>
            <w:proofErr w:type="spellEnd"/>
            <w:r w:rsidRPr="00BA2DC0">
              <w:rPr>
                <w:rFonts w:ascii="Times New Roman" w:hAnsi="Times New Roman" w:cs="Times New Roman"/>
                <w:b/>
                <w:sz w:val="16"/>
                <w:szCs w:val="16"/>
              </w:rPr>
              <w:t xml:space="preserve"> editor please change all occurrences of the term ‘MLD probe request’ to ‘ML probe request’ and ‘MLD probe response’ to ‘ML probe response’ throughout the draft</w:t>
            </w:r>
            <w:r>
              <w:rPr>
                <w:rFonts w:ascii="Times New Roman" w:hAnsi="Times New Roman" w:cs="Times New Roman"/>
                <w:b/>
                <w:sz w:val="16"/>
                <w:szCs w:val="16"/>
              </w:rPr>
              <w:t>.</w:t>
            </w:r>
          </w:p>
          <w:p w14:paraId="16609F9A" w14:textId="77777777" w:rsidR="00372496" w:rsidRDefault="00372496" w:rsidP="00372496">
            <w:pPr>
              <w:suppressAutoHyphens/>
              <w:spacing w:after="0"/>
              <w:rPr>
                <w:rFonts w:ascii="Times New Roman" w:hAnsi="Times New Roman" w:cs="Times New Roman"/>
                <w:b/>
                <w:sz w:val="16"/>
                <w:szCs w:val="16"/>
              </w:rPr>
            </w:pPr>
          </w:p>
          <w:p w14:paraId="316EA21C" w14:textId="4DFEA448" w:rsidR="00372496" w:rsidRDefault="009E6068"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not all the changes related to name change are shown in doc 11-21/0242r2.</w:t>
            </w:r>
          </w:p>
        </w:tc>
      </w:tr>
      <w:tr w:rsidR="00372496" w:rsidRPr="008B0293" w14:paraId="56C44CFA" w14:textId="77777777" w:rsidTr="00A47C87">
        <w:trPr>
          <w:trHeight w:val="220"/>
          <w:jc w:val="center"/>
        </w:trPr>
        <w:tc>
          <w:tcPr>
            <w:tcW w:w="625" w:type="dxa"/>
            <w:shd w:val="clear" w:color="auto" w:fill="auto"/>
            <w:noWrap/>
          </w:tcPr>
          <w:p w14:paraId="61B8EB5F" w14:textId="77777777" w:rsidR="00372496"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2859</w:t>
            </w:r>
          </w:p>
        </w:tc>
        <w:tc>
          <w:tcPr>
            <w:tcW w:w="1080" w:type="dxa"/>
          </w:tcPr>
          <w:p w14:paraId="0E2A75F4"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shd w:val="clear" w:color="auto" w:fill="auto"/>
            <w:noWrap/>
          </w:tcPr>
          <w:p w14:paraId="0DFBCE56"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59/12</w:t>
            </w:r>
          </w:p>
        </w:tc>
        <w:tc>
          <w:tcPr>
            <w:tcW w:w="900" w:type="dxa"/>
          </w:tcPr>
          <w:p w14:paraId="102771AB"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790" w:type="dxa"/>
            <w:shd w:val="clear" w:color="auto" w:fill="auto"/>
            <w:noWrap/>
          </w:tcPr>
          <w:p w14:paraId="544057FB" w14:textId="77777777" w:rsidR="00372496" w:rsidRPr="00E81F1B" w:rsidRDefault="00372496" w:rsidP="00372496">
            <w:pPr>
              <w:suppressAutoHyphens/>
              <w:spacing w:after="0"/>
              <w:rPr>
                <w:rFonts w:ascii="Times New Roman" w:hAnsi="Times New Roman" w:cs="Times New Roman"/>
                <w:sz w:val="16"/>
                <w:szCs w:val="16"/>
              </w:rPr>
            </w:pPr>
            <w:r w:rsidRPr="00546A70">
              <w:rPr>
                <w:rFonts w:ascii="Times New Roman" w:hAnsi="Times New Roman" w:cs="Times New Roman"/>
                <w:sz w:val="16"/>
                <w:szCs w:val="16"/>
              </w:rPr>
              <w:t>What is a non-ML probe request? I think this is a "probe request"?  In addition, an "ML probe" should be "MLD probe".</w:t>
            </w:r>
          </w:p>
        </w:tc>
        <w:tc>
          <w:tcPr>
            <w:tcW w:w="1710" w:type="dxa"/>
            <w:shd w:val="clear" w:color="auto" w:fill="auto"/>
            <w:noWrap/>
          </w:tcPr>
          <w:p w14:paraId="437C0E20" w14:textId="77777777" w:rsidR="00372496" w:rsidRPr="00EB1473" w:rsidRDefault="00372496" w:rsidP="00372496">
            <w:pPr>
              <w:suppressAutoHyphens/>
              <w:spacing w:after="0"/>
              <w:rPr>
                <w:rFonts w:ascii="Times New Roman" w:hAnsi="Times New Roman" w:cs="Times New Roman"/>
                <w:sz w:val="16"/>
                <w:szCs w:val="16"/>
              </w:rPr>
            </w:pPr>
            <w:r w:rsidRPr="001F3B11">
              <w:rPr>
                <w:rFonts w:ascii="Times New Roman" w:hAnsi="Times New Roman" w:cs="Times New Roman"/>
                <w:sz w:val="16"/>
                <w:szCs w:val="16"/>
              </w:rPr>
              <w:t xml:space="preserve">Delete all </w:t>
            </w:r>
            <w:proofErr w:type="spellStart"/>
            <w:r w:rsidRPr="001F3B11">
              <w:rPr>
                <w:rFonts w:ascii="Times New Roman" w:hAnsi="Times New Roman" w:cs="Times New Roman"/>
                <w:sz w:val="16"/>
                <w:szCs w:val="16"/>
              </w:rPr>
              <w:t>occurances</w:t>
            </w:r>
            <w:proofErr w:type="spellEnd"/>
            <w:r w:rsidRPr="001F3B11">
              <w:rPr>
                <w:rFonts w:ascii="Times New Roman" w:hAnsi="Times New Roman" w:cs="Times New Roman"/>
                <w:sz w:val="16"/>
                <w:szCs w:val="16"/>
              </w:rPr>
              <w:t xml:space="preserve"> of "non-ML" in the draft.</w:t>
            </w:r>
          </w:p>
        </w:tc>
        <w:tc>
          <w:tcPr>
            <w:tcW w:w="3150" w:type="dxa"/>
            <w:shd w:val="clear" w:color="auto" w:fill="auto"/>
          </w:tcPr>
          <w:p w14:paraId="0936C895"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5B99F46" w14:textId="77777777" w:rsidR="00372496" w:rsidRDefault="00372496" w:rsidP="00372496">
            <w:pPr>
              <w:suppressAutoHyphens/>
              <w:spacing w:after="0"/>
              <w:rPr>
                <w:rFonts w:ascii="Times New Roman" w:hAnsi="Times New Roman" w:cs="Times New Roman"/>
                <w:b/>
                <w:sz w:val="16"/>
                <w:szCs w:val="16"/>
              </w:rPr>
            </w:pPr>
          </w:p>
          <w:p w14:paraId="0D1FFB2D" w14:textId="77777777"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Clause 35.3.4.2 is updated to differentiate between ML probe response and non-ML Probe response. Further, spec references to ML probe req/resp (including the cited reference) are updated to remove the term non-ML probe. Clause 35.3.4.3 was updated to clarify that an ML probe request includes Probe Request variant of Multi-link element. </w:t>
            </w:r>
          </w:p>
          <w:p w14:paraId="1EF3B069" w14:textId="77777777" w:rsidR="00372496" w:rsidRDefault="00372496" w:rsidP="00372496">
            <w:pPr>
              <w:suppressAutoHyphens/>
              <w:spacing w:after="0"/>
              <w:rPr>
                <w:rFonts w:ascii="Times New Roman" w:hAnsi="Times New Roman" w:cs="Times New Roman"/>
                <w:bCs/>
                <w:sz w:val="16"/>
                <w:szCs w:val="16"/>
              </w:rPr>
            </w:pPr>
          </w:p>
          <w:p w14:paraId="05C3756E" w14:textId="77777777" w:rsidR="00372496"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The name is revised to ML probe req/resp (instead of MLD probe req/resp). MLD probing gives the impression that the information requested or provided is that of the MLD. However, the mechanism is designed to provide information for one or more requested link (not necessarily that of the MLD) – e.g., during critical updates. Therefore, the term multi-link (ML) probe is more appropriate.</w:t>
            </w:r>
          </w:p>
          <w:p w14:paraId="367CA2CD" w14:textId="77777777" w:rsidR="00372496" w:rsidRDefault="00372496" w:rsidP="00372496">
            <w:pPr>
              <w:suppressAutoHyphens/>
              <w:spacing w:after="0"/>
              <w:rPr>
                <w:rFonts w:ascii="Times New Roman" w:hAnsi="Times New Roman" w:cs="Times New Roman"/>
                <w:bCs/>
                <w:sz w:val="16"/>
                <w:szCs w:val="16"/>
              </w:rPr>
            </w:pPr>
          </w:p>
          <w:p w14:paraId="667E61E5" w14:textId="67B15609"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2859.</w:t>
            </w:r>
          </w:p>
          <w:p w14:paraId="197E7CB7" w14:textId="77777777" w:rsidR="00372496" w:rsidRDefault="00372496" w:rsidP="00372496">
            <w:pPr>
              <w:suppressAutoHyphens/>
              <w:spacing w:after="0"/>
              <w:rPr>
                <w:rFonts w:ascii="Times New Roman" w:hAnsi="Times New Roman" w:cs="Times New Roman"/>
                <w:b/>
                <w:sz w:val="16"/>
                <w:szCs w:val="16"/>
              </w:rPr>
            </w:pPr>
          </w:p>
          <w:p w14:paraId="248328E3" w14:textId="6F14F3FA"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w:t>
            </w:r>
            <w:r w:rsidR="009E6068">
              <w:rPr>
                <w:rFonts w:ascii="Times New Roman" w:hAnsi="Times New Roman" w:cs="Times New Roman"/>
                <w:b/>
                <w:sz w:val="16"/>
                <w:szCs w:val="16"/>
              </w:rPr>
              <w:t>not all</w:t>
            </w:r>
            <w:r>
              <w:rPr>
                <w:rFonts w:ascii="Times New Roman" w:hAnsi="Times New Roman" w:cs="Times New Roman"/>
                <w:b/>
                <w:sz w:val="16"/>
                <w:szCs w:val="16"/>
              </w:rPr>
              <w:t xml:space="preserve"> the changes related to name change are shown in doc 11-21/0242r2.</w:t>
            </w:r>
          </w:p>
        </w:tc>
      </w:tr>
      <w:tr w:rsidR="00372496" w:rsidRPr="008B0293" w14:paraId="558DC50A"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6481FEC"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2295</w:t>
            </w:r>
          </w:p>
        </w:tc>
        <w:tc>
          <w:tcPr>
            <w:tcW w:w="1080" w:type="dxa"/>
            <w:tcBorders>
              <w:top w:val="single" w:sz="4" w:space="0" w:color="auto"/>
              <w:left w:val="single" w:sz="4" w:space="0" w:color="auto"/>
              <w:bottom w:val="single" w:sz="4" w:space="0" w:color="auto"/>
              <w:right w:val="single" w:sz="4" w:space="0" w:color="auto"/>
            </w:tcBorders>
          </w:tcPr>
          <w:p w14:paraId="37FD7508"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17F74A6"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126.06</w:t>
            </w:r>
          </w:p>
        </w:tc>
        <w:tc>
          <w:tcPr>
            <w:tcW w:w="900" w:type="dxa"/>
            <w:tcBorders>
              <w:top w:val="single" w:sz="4" w:space="0" w:color="auto"/>
              <w:left w:val="single" w:sz="4" w:space="0" w:color="auto"/>
              <w:bottom w:val="single" w:sz="4" w:space="0" w:color="auto"/>
              <w:right w:val="single" w:sz="4" w:space="0" w:color="auto"/>
            </w:tcBorders>
          </w:tcPr>
          <w:p w14:paraId="61AAB562"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6CFD4977"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 STA of an MLD is really a STA affiliated with an MLD.</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4BF84467"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Change "STA of an MLD" to "STA affiliated with an MLD" at 126.6, 126.32, 126.44,</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a non-AP MLD" to "STA affiliated with a non-AP MLD" at 126.24, 126.27,  139.9, 139.42, 140.3, 140.5</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an MLD" to "MLD"  at 126.44, 127.25</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a non-AP MLD" to "non-AP MLD" at 1</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the MLD it is affiliated" to "STAs affiliated with the MLD" at 125.6</w:t>
            </w:r>
            <w:r w:rsidRPr="001154BC">
              <w:rPr>
                <w:rFonts w:ascii="Times New Roman" w:hAnsi="Times New Roman" w:cs="Times New Roman"/>
                <w:sz w:val="16"/>
                <w:szCs w:val="16"/>
              </w:rPr>
              <w:br/>
            </w:r>
            <w:r w:rsidRPr="001154BC">
              <w:rPr>
                <w:rFonts w:ascii="Times New Roman" w:hAnsi="Times New Roman" w:cs="Times New Roman"/>
                <w:sz w:val="16"/>
                <w:szCs w:val="16"/>
              </w:rPr>
              <w:br/>
              <w:t xml:space="preserve">Change "AP of an AP MLD" to "AP </w:t>
            </w:r>
            <w:proofErr w:type="spellStart"/>
            <w:r w:rsidRPr="001154BC">
              <w:rPr>
                <w:rFonts w:ascii="Times New Roman" w:hAnsi="Times New Roman" w:cs="Times New Roman"/>
                <w:sz w:val="16"/>
                <w:szCs w:val="16"/>
              </w:rPr>
              <w:t>affiiated</w:t>
            </w:r>
            <w:proofErr w:type="spellEnd"/>
            <w:r w:rsidRPr="001154BC">
              <w:rPr>
                <w:rFonts w:ascii="Times New Roman" w:hAnsi="Times New Roman" w:cs="Times New Roman"/>
                <w:sz w:val="16"/>
                <w:szCs w:val="16"/>
              </w:rPr>
              <w:t xml:space="preserve"> with an MLD" at 126.10, 126.15, 126.19, 126.37, 129.31, 138.51, 139.60, 139.61, 146.24, 387.60 .</w:t>
            </w:r>
            <w:r w:rsidRPr="001154BC">
              <w:rPr>
                <w:rFonts w:ascii="Times New Roman" w:hAnsi="Times New Roman" w:cs="Times New Roman"/>
                <w:sz w:val="16"/>
                <w:szCs w:val="16"/>
              </w:rPr>
              <w:br/>
            </w:r>
            <w:r w:rsidRPr="001154BC">
              <w:rPr>
                <w:rFonts w:ascii="Times New Roman" w:hAnsi="Times New Roman" w:cs="Times New Roman"/>
                <w:sz w:val="16"/>
                <w:szCs w:val="16"/>
              </w:rPr>
              <w:br/>
              <w:t xml:space="preserve">Change "AP of the AP MLD" to "AP </w:t>
            </w:r>
            <w:proofErr w:type="spellStart"/>
            <w:r w:rsidRPr="001154BC">
              <w:rPr>
                <w:rFonts w:ascii="Times New Roman" w:hAnsi="Times New Roman" w:cs="Times New Roman"/>
                <w:sz w:val="16"/>
                <w:szCs w:val="16"/>
              </w:rPr>
              <w:t>affiiated</w:t>
            </w:r>
            <w:proofErr w:type="spellEnd"/>
            <w:r w:rsidRPr="001154BC">
              <w:rPr>
                <w:rFonts w:ascii="Times New Roman" w:hAnsi="Times New Roman" w:cs="Times New Roman"/>
                <w:sz w:val="16"/>
                <w:szCs w:val="16"/>
              </w:rPr>
              <w:t xml:space="preserve"> with the MLD" at 138.39, 139.61</w:t>
            </w:r>
            <w:r w:rsidRPr="001154BC">
              <w:rPr>
                <w:rFonts w:ascii="Times New Roman" w:hAnsi="Times New Roman" w:cs="Times New Roman"/>
                <w:sz w:val="16"/>
                <w:szCs w:val="16"/>
              </w:rPr>
              <w:br/>
            </w:r>
            <w:r w:rsidRPr="001154BC">
              <w:rPr>
                <w:rFonts w:ascii="Times New Roman" w:hAnsi="Times New Roman" w:cs="Times New Roman"/>
                <w:sz w:val="16"/>
                <w:szCs w:val="16"/>
              </w:rPr>
              <w:br/>
              <w:t>Change "AP of an AP MLD" to "AP MLD" at 126.56, 126.60</w:t>
            </w:r>
            <w:r w:rsidRPr="001154BC">
              <w:rPr>
                <w:rFonts w:ascii="Times New Roman" w:hAnsi="Times New Roman" w:cs="Times New Roman"/>
                <w:sz w:val="16"/>
                <w:szCs w:val="16"/>
              </w:rPr>
              <w:br/>
            </w:r>
            <w:r w:rsidRPr="001154BC">
              <w:rPr>
                <w:rFonts w:ascii="Times New Roman" w:hAnsi="Times New Roman" w:cs="Times New Roman"/>
                <w:sz w:val="16"/>
                <w:szCs w:val="16"/>
              </w:rPr>
              <w:br/>
              <w:t>Change "affiliated AP of the AP MLD" to "AP affiliated with the AP MLD" at 108.8, 138.55, 138.60</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2904CA15"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Accept</w:t>
            </w:r>
          </w:p>
          <w:p w14:paraId="4359AE04" w14:textId="77777777" w:rsidR="00372496" w:rsidRDefault="00372496" w:rsidP="00372496">
            <w:pPr>
              <w:suppressAutoHyphens/>
              <w:spacing w:after="0"/>
              <w:rPr>
                <w:rFonts w:ascii="Times New Roman" w:hAnsi="Times New Roman" w:cs="Times New Roman"/>
                <w:b/>
                <w:sz w:val="16"/>
                <w:szCs w:val="16"/>
              </w:rPr>
            </w:pPr>
          </w:p>
          <w:p w14:paraId="0E650C19" w14:textId="502082A4" w:rsidR="00372496" w:rsidRPr="001154BC"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w:t>
            </w:r>
            <w:r w:rsidRPr="005D1F15">
              <w:rPr>
                <w:rFonts w:ascii="Times New Roman" w:hAnsi="Times New Roman" w:cs="Times New Roman"/>
                <w:b/>
                <w:sz w:val="16"/>
                <w:szCs w:val="16"/>
                <w:u w:val="single"/>
              </w:rPr>
              <w:t>not</w:t>
            </w:r>
            <w:r>
              <w:rPr>
                <w:rFonts w:ascii="Times New Roman" w:hAnsi="Times New Roman" w:cs="Times New Roman"/>
                <w:b/>
                <w:sz w:val="16"/>
                <w:szCs w:val="16"/>
              </w:rPr>
              <w:t xml:space="preserve"> shown in doc 11-21/0242r2.</w:t>
            </w:r>
          </w:p>
        </w:tc>
      </w:tr>
      <w:tr w:rsidR="00372496" w:rsidRPr="008B0293" w14:paraId="0BA037CE"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2747E9E"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1494</w:t>
            </w:r>
          </w:p>
        </w:tc>
        <w:tc>
          <w:tcPr>
            <w:tcW w:w="1080" w:type="dxa"/>
            <w:tcBorders>
              <w:top w:val="single" w:sz="4" w:space="0" w:color="auto"/>
              <w:left w:val="single" w:sz="4" w:space="0" w:color="auto"/>
              <w:bottom w:val="single" w:sz="4" w:space="0" w:color="auto"/>
              <w:right w:val="single" w:sz="4" w:space="0" w:color="auto"/>
            </w:tcBorders>
          </w:tcPr>
          <w:p w14:paraId="6A2A382E"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Dibakar Das</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0BA332B"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28.28</w:t>
            </w:r>
          </w:p>
        </w:tc>
        <w:tc>
          <w:tcPr>
            <w:tcW w:w="900" w:type="dxa"/>
            <w:tcBorders>
              <w:top w:val="single" w:sz="4" w:space="0" w:color="auto"/>
              <w:left w:val="single" w:sz="4" w:space="0" w:color="auto"/>
              <w:bottom w:val="single" w:sz="4" w:space="0" w:color="auto"/>
              <w:right w:val="single" w:sz="4" w:space="0" w:color="auto"/>
            </w:tcBorders>
          </w:tcPr>
          <w:p w14:paraId="3249FF7E"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5BDB5CD0"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Both sentences after L27 is pointing to same section.</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098481D1"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Change to "A STA of a non-AP MLD shall follow the rules in 35.3.5.4 (Usage and rules of Basic variant Multi-link</w:t>
            </w:r>
            <w:r w:rsidRPr="001154BC">
              <w:rPr>
                <w:rFonts w:ascii="Times New Roman" w:hAnsi="Times New Roman" w:cs="Times New Roman"/>
                <w:sz w:val="16"/>
                <w:szCs w:val="16"/>
              </w:rPr>
              <w:br/>
              <w:t>element in the context of multi-link setup) for including a Basic variant Multi-Link element in the</w:t>
            </w:r>
            <w:r w:rsidRPr="001154BC">
              <w:rPr>
                <w:rFonts w:ascii="Times New Roman" w:hAnsi="Times New Roman" w:cs="Times New Roman"/>
                <w:sz w:val="16"/>
                <w:szCs w:val="16"/>
              </w:rPr>
              <w:br/>
              <w:t>(Re-)Association Request and Authentication frame that it transmits"</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21263E78" w14:textId="357F4E84"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FF3E50F" w14:textId="7AA758BF" w:rsidR="00372496" w:rsidRDefault="00372496" w:rsidP="00372496">
            <w:pPr>
              <w:suppressAutoHyphens/>
              <w:spacing w:after="0"/>
              <w:rPr>
                <w:rFonts w:ascii="Times New Roman" w:hAnsi="Times New Roman" w:cs="Times New Roman"/>
                <w:b/>
                <w:sz w:val="16"/>
                <w:szCs w:val="16"/>
              </w:rPr>
            </w:pPr>
          </w:p>
          <w:p w14:paraId="01049199" w14:textId="373A43C1" w:rsidR="00372496" w:rsidRPr="000A19A2" w:rsidRDefault="00372496" w:rsidP="00372496">
            <w:pPr>
              <w:suppressAutoHyphens/>
              <w:spacing w:after="0"/>
              <w:rPr>
                <w:rFonts w:ascii="Times New Roman" w:hAnsi="Times New Roman" w:cs="Times New Roman"/>
                <w:bCs/>
                <w:sz w:val="16"/>
                <w:szCs w:val="16"/>
              </w:rPr>
            </w:pPr>
            <w:r w:rsidRPr="000A19A2">
              <w:rPr>
                <w:rFonts w:ascii="Times New Roman" w:hAnsi="Times New Roman" w:cs="Times New Roman"/>
                <w:bCs/>
                <w:sz w:val="16"/>
                <w:szCs w:val="16"/>
              </w:rPr>
              <w:t xml:space="preserve">Agree with the commenter. The same change would apply for the </w:t>
            </w:r>
            <w:r>
              <w:rPr>
                <w:rFonts w:ascii="Times New Roman" w:hAnsi="Times New Roman" w:cs="Times New Roman"/>
                <w:bCs/>
                <w:sz w:val="16"/>
                <w:szCs w:val="16"/>
              </w:rPr>
              <w:t>AP MLD.</w:t>
            </w:r>
          </w:p>
          <w:p w14:paraId="0D2BD4F8" w14:textId="77777777" w:rsidR="00372496" w:rsidRDefault="00372496" w:rsidP="00372496">
            <w:pPr>
              <w:suppressAutoHyphens/>
              <w:spacing w:after="0"/>
              <w:rPr>
                <w:rFonts w:ascii="Times New Roman" w:hAnsi="Times New Roman" w:cs="Times New Roman"/>
                <w:b/>
                <w:sz w:val="16"/>
                <w:szCs w:val="16"/>
              </w:rPr>
            </w:pPr>
          </w:p>
          <w:p w14:paraId="3B74D1C5" w14:textId="6D49A6B4" w:rsidR="00372496" w:rsidRPr="001154BC"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1494.</w:t>
            </w:r>
          </w:p>
        </w:tc>
      </w:tr>
      <w:tr w:rsidR="00372496" w:rsidRPr="008B0293" w14:paraId="28CF5965"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5D90131" w14:textId="74FF5E01"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1033</w:t>
            </w:r>
          </w:p>
        </w:tc>
        <w:tc>
          <w:tcPr>
            <w:tcW w:w="1080" w:type="dxa"/>
            <w:tcBorders>
              <w:top w:val="single" w:sz="4" w:space="0" w:color="auto"/>
              <w:left w:val="single" w:sz="4" w:space="0" w:color="auto"/>
              <w:bottom w:val="single" w:sz="4" w:space="0" w:color="auto"/>
              <w:right w:val="single" w:sz="4" w:space="0" w:color="auto"/>
            </w:tcBorders>
          </w:tcPr>
          <w:p w14:paraId="010F88E0" w14:textId="03C63125"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C02A535" w14:textId="51787FE9"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126.11</w:t>
            </w:r>
          </w:p>
        </w:tc>
        <w:tc>
          <w:tcPr>
            <w:tcW w:w="900" w:type="dxa"/>
            <w:tcBorders>
              <w:top w:val="single" w:sz="4" w:space="0" w:color="auto"/>
              <w:left w:val="single" w:sz="4" w:space="0" w:color="auto"/>
              <w:bottom w:val="single" w:sz="4" w:space="0" w:color="auto"/>
              <w:right w:val="single" w:sz="4" w:space="0" w:color="auto"/>
            </w:tcBorders>
          </w:tcPr>
          <w:p w14:paraId="1C88C610" w14:textId="16CFFA5E"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462310A7" w14:textId="7C7F4444"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35.3.4.3 does not provide guidance on whether the Beacon frame includes ML IE.</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4A42C363" w14:textId="396AF0AB"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Update the content of 35.3.4.3 to state that a Beacon frame transmitted by an AP of an AP MLD optionally includes ML IE (depending on conditions such as support for SAE authentication).</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7C61C993"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95B9BEA" w14:textId="77777777" w:rsidR="00372496" w:rsidRDefault="00372496" w:rsidP="00372496">
            <w:pPr>
              <w:suppressAutoHyphens/>
              <w:spacing w:after="0"/>
              <w:rPr>
                <w:rFonts w:ascii="Times New Roman" w:hAnsi="Times New Roman" w:cs="Times New Roman"/>
                <w:b/>
                <w:sz w:val="16"/>
                <w:szCs w:val="16"/>
              </w:rPr>
            </w:pPr>
          </w:p>
          <w:p w14:paraId="7E4E9C4E" w14:textId="15BD7BB7" w:rsidR="00372496" w:rsidRPr="00B52DC7" w:rsidRDefault="00372496" w:rsidP="00372496">
            <w:pPr>
              <w:suppressAutoHyphens/>
              <w:spacing w:after="0"/>
              <w:rPr>
                <w:rFonts w:ascii="Times New Roman" w:hAnsi="Times New Roman" w:cs="Times New Roman"/>
                <w:bCs/>
                <w:sz w:val="16"/>
                <w:szCs w:val="16"/>
              </w:rPr>
            </w:pPr>
            <w:r w:rsidRPr="00B52DC7">
              <w:rPr>
                <w:rFonts w:ascii="Times New Roman" w:hAnsi="Times New Roman" w:cs="Times New Roman"/>
                <w:bCs/>
                <w:sz w:val="16"/>
                <w:szCs w:val="16"/>
              </w:rPr>
              <w:t>Agree with the comment. Editor had accidently deleted text from clause 35.3.4.3 due incorrect/insufficient instructions in a PDT. The text related to inclusion of MLD MAC address when the MLD supports SAE authentication was missing in D0.3. This has been fixed in approved doc 11-21/0290 (which is one of the baseline</w:t>
            </w:r>
            <w:r>
              <w:rPr>
                <w:rFonts w:ascii="Times New Roman" w:hAnsi="Times New Roman" w:cs="Times New Roman"/>
                <w:bCs/>
                <w:sz w:val="16"/>
                <w:szCs w:val="16"/>
              </w:rPr>
              <w:t>s</w:t>
            </w:r>
            <w:r w:rsidRPr="00B52DC7">
              <w:rPr>
                <w:rFonts w:ascii="Times New Roman" w:hAnsi="Times New Roman" w:cs="Times New Roman"/>
                <w:bCs/>
                <w:sz w:val="16"/>
                <w:szCs w:val="16"/>
              </w:rPr>
              <w:t xml:space="preserve"> for this document). Therefore</w:t>
            </w:r>
            <w:r>
              <w:rPr>
                <w:rFonts w:ascii="Times New Roman" w:hAnsi="Times New Roman" w:cs="Times New Roman"/>
                <w:bCs/>
                <w:sz w:val="16"/>
                <w:szCs w:val="16"/>
              </w:rPr>
              <w:t>,</w:t>
            </w:r>
            <w:r w:rsidRPr="00B52DC7">
              <w:rPr>
                <w:rFonts w:ascii="Times New Roman" w:hAnsi="Times New Roman" w:cs="Times New Roman"/>
                <w:bCs/>
                <w:sz w:val="16"/>
                <w:szCs w:val="16"/>
              </w:rPr>
              <w:t xml:space="preserve"> no further changes are needed to address this comment. </w:t>
            </w:r>
          </w:p>
        </w:tc>
      </w:tr>
      <w:tr w:rsidR="00372496" w:rsidRPr="008B0293" w14:paraId="578BCA80"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C4DA3E5"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2580</w:t>
            </w:r>
          </w:p>
        </w:tc>
        <w:tc>
          <w:tcPr>
            <w:tcW w:w="1080" w:type="dxa"/>
            <w:tcBorders>
              <w:top w:val="single" w:sz="4" w:space="0" w:color="auto"/>
              <w:left w:val="single" w:sz="4" w:space="0" w:color="auto"/>
              <w:bottom w:val="single" w:sz="4" w:space="0" w:color="auto"/>
              <w:right w:val="single" w:sz="4" w:space="0" w:color="auto"/>
            </w:tcBorders>
          </w:tcPr>
          <w:p w14:paraId="09955A04"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1AB0C6B"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126.11</w:t>
            </w:r>
          </w:p>
        </w:tc>
        <w:tc>
          <w:tcPr>
            <w:tcW w:w="900" w:type="dxa"/>
            <w:tcBorders>
              <w:top w:val="single" w:sz="4" w:space="0" w:color="auto"/>
              <w:left w:val="single" w:sz="4" w:space="0" w:color="auto"/>
              <w:bottom w:val="single" w:sz="4" w:space="0" w:color="auto"/>
              <w:right w:val="single" w:sz="4" w:space="0" w:color="auto"/>
            </w:tcBorders>
          </w:tcPr>
          <w:p w14:paraId="5A082ADA"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0660E010"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35.3.4.3 mentions nothing about Beacon or Probe Response frames. Perhaps the reference should be 35.3.4.1 instead?</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4D808ABF"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Provide correct reference else delete the sentence.</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18989895"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1224A9F" w14:textId="77777777" w:rsidR="00372496" w:rsidRDefault="00372496" w:rsidP="00372496">
            <w:pPr>
              <w:suppressAutoHyphens/>
              <w:spacing w:after="0"/>
              <w:rPr>
                <w:rFonts w:ascii="Times New Roman" w:hAnsi="Times New Roman" w:cs="Times New Roman"/>
                <w:b/>
                <w:sz w:val="16"/>
                <w:szCs w:val="16"/>
              </w:rPr>
            </w:pPr>
          </w:p>
          <w:p w14:paraId="57579F6C" w14:textId="0B957BF9" w:rsidR="00372496" w:rsidRDefault="00372496" w:rsidP="00372496">
            <w:pPr>
              <w:suppressAutoHyphens/>
              <w:spacing w:after="0"/>
              <w:rPr>
                <w:rFonts w:ascii="Times New Roman" w:hAnsi="Times New Roman" w:cs="Times New Roman"/>
                <w:b/>
                <w:sz w:val="16"/>
                <w:szCs w:val="16"/>
              </w:rPr>
            </w:pPr>
            <w:r w:rsidRPr="00B52DC7">
              <w:rPr>
                <w:rFonts w:ascii="Times New Roman" w:hAnsi="Times New Roman" w:cs="Times New Roman"/>
                <w:bCs/>
                <w:sz w:val="16"/>
                <w:szCs w:val="16"/>
              </w:rPr>
              <w:t>Agree with the comment. Editor had accidently deleted text from clause 35.3.4.3 due incorrect/insufficient instructions in a PDT. The text related to inclusion of MLD MAC address when the MLD supports SAE authentication was missing in D0.3. This has been fixed in approved doc 11-21/0290 (which is one of the baseline</w:t>
            </w:r>
            <w:r>
              <w:rPr>
                <w:rFonts w:ascii="Times New Roman" w:hAnsi="Times New Roman" w:cs="Times New Roman"/>
                <w:bCs/>
                <w:sz w:val="16"/>
                <w:szCs w:val="16"/>
              </w:rPr>
              <w:t>s</w:t>
            </w:r>
            <w:r w:rsidRPr="00B52DC7">
              <w:rPr>
                <w:rFonts w:ascii="Times New Roman" w:hAnsi="Times New Roman" w:cs="Times New Roman"/>
                <w:bCs/>
                <w:sz w:val="16"/>
                <w:szCs w:val="16"/>
              </w:rPr>
              <w:t xml:space="preserve"> for this document). Therefore</w:t>
            </w:r>
            <w:r>
              <w:rPr>
                <w:rFonts w:ascii="Times New Roman" w:hAnsi="Times New Roman" w:cs="Times New Roman"/>
                <w:bCs/>
                <w:sz w:val="16"/>
                <w:szCs w:val="16"/>
              </w:rPr>
              <w:t>,</w:t>
            </w:r>
            <w:r w:rsidRPr="00B52DC7">
              <w:rPr>
                <w:rFonts w:ascii="Times New Roman" w:hAnsi="Times New Roman" w:cs="Times New Roman"/>
                <w:bCs/>
                <w:sz w:val="16"/>
                <w:szCs w:val="16"/>
              </w:rPr>
              <w:t xml:space="preserve"> no further changes are needed to address this comment.</w:t>
            </w:r>
          </w:p>
        </w:tc>
      </w:tr>
      <w:tr w:rsidR="00372496" w:rsidRPr="008B0293" w14:paraId="42F6170F"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BD2F04F"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2181</w:t>
            </w:r>
          </w:p>
        </w:tc>
        <w:tc>
          <w:tcPr>
            <w:tcW w:w="1080" w:type="dxa"/>
            <w:tcBorders>
              <w:top w:val="single" w:sz="4" w:space="0" w:color="auto"/>
              <w:left w:val="single" w:sz="4" w:space="0" w:color="auto"/>
              <w:bottom w:val="single" w:sz="4" w:space="0" w:color="auto"/>
              <w:right w:val="single" w:sz="4" w:space="0" w:color="auto"/>
            </w:tcBorders>
          </w:tcPr>
          <w:p w14:paraId="5659C8B6"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Li-Hsiang Sun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75D46E"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126.11</w:t>
            </w:r>
          </w:p>
        </w:tc>
        <w:tc>
          <w:tcPr>
            <w:tcW w:w="900" w:type="dxa"/>
            <w:tcBorders>
              <w:top w:val="single" w:sz="4" w:space="0" w:color="auto"/>
              <w:left w:val="single" w:sz="4" w:space="0" w:color="auto"/>
              <w:bottom w:val="single" w:sz="4" w:space="0" w:color="auto"/>
              <w:right w:val="single" w:sz="4" w:space="0" w:color="auto"/>
            </w:tcBorders>
          </w:tcPr>
          <w:p w14:paraId="3C636E1B"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4D83DC19"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"An AP of an AP MLD shall follow the rules defined in 35.3.4.3", but 35.3.4.3 has no AP behavior</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569F8033"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add the agreed AP behavior</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11E77991"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82F5A9B" w14:textId="77777777" w:rsidR="00372496" w:rsidRDefault="00372496" w:rsidP="00372496">
            <w:pPr>
              <w:suppressAutoHyphens/>
              <w:spacing w:after="0"/>
              <w:rPr>
                <w:rFonts w:ascii="Times New Roman" w:hAnsi="Times New Roman" w:cs="Times New Roman"/>
                <w:b/>
                <w:sz w:val="16"/>
                <w:szCs w:val="16"/>
              </w:rPr>
            </w:pPr>
          </w:p>
          <w:p w14:paraId="40060B8E" w14:textId="4BB3EF95" w:rsidR="00372496" w:rsidRDefault="00372496" w:rsidP="00372496">
            <w:pPr>
              <w:suppressAutoHyphens/>
              <w:spacing w:after="0"/>
              <w:rPr>
                <w:rFonts w:ascii="Times New Roman" w:hAnsi="Times New Roman" w:cs="Times New Roman"/>
                <w:b/>
                <w:sz w:val="16"/>
                <w:szCs w:val="16"/>
              </w:rPr>
            </w:pPr>
            <w:r w:rsidRPr="00B52DC7">
              <w:rPr>
                <w:rFonts w:ascii="Times New Roman" w:hAnsi="Times New Roman" w:cs="Times New Roman"/>
                <w:bCs/>
                <w:sz w:val="16"/>
                <w:szCs w:val="16"/>
              </w:rPr>
              <w:t>Agree with the comment. Editor had accidently deleted text from clause 35.3.4.3 due incorrect/insufficient instructions in a PDT. The text related to inclusion of MLD MAC address when the MLD supports SAE authentication was missing in D0.3. This has been fixed in approved doc 11-21/0290 (which is one of the baseline</w:t>
            </w:r>
            <w:r>
              <w:rPr>
                <w:rFonts w:ascii="Times New Roman" w:hAnsi="Times New Roman" w:cs="Times New Roman"/>
                <w:bCs/>
                <w:sz w:val="16"/>
                <w:szCs w:val="16"/>
              </w:rPr>
              <w:t>s</w:t>
            </w:r>
            <w:r w:rsidRPr="00B52DC7">
              <w:rPr>
                <w:rFonts w:ascii="Times New Roman" w:hAnsi="Times New Roman" w:cs="Times New Roman"/>
                <w:bCs/>
                <w:sz w:val="16"/>
                <w:szCs w:val="16"/>
              </w:rPr>
              <w:t xml:space="preserve"> for this document). Therefore</w:t>
            </w:r>
            <w:r>
              <w:rPr>
                <w:rFonts w:ascii="Times New Roman" w:hAnsi="Times New Roman" w:cs="Times New Roman"/>
                <w:bCs/>
                <w:sz w:val="16"/>
                <w:szCs w:val="16"/>
              </w:rPr>
              <w:t>,</w:t>
            </w:r>
            <w:r w:rsidRPr="00B52DC7">
              <w:rPr>
                <w:rFonts w:ascii="Times New Roman" w:hAnsi="Times New Roman" w:cs="Times New Roman"/>
                <w:bCs/>
                <w:sz w:val="16"/>
                <w:szCs w:val="16"/>
              </w:rPr>
              <w:t xml:space="preserve"> no further changes are needed to address this comment.</w:t>
            </w:r>
          </w:p>
        </w:tc>
      </w:tr>
      <w:tr w:rsidR="00372496" w:rsidRPr="008B0293" w14:paraId="12F4009C"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C5477A2" w14:textId="655817C1"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1183</w:t>
            </w:r>
          </w:p>
        </w:tc>
        <w:tc>
          <w:tcPr>
            <w:tcW w:w="1080" w:type="dxa"/>
            <w:tcBorders>
              <w:top w:val="single" w:sz="4" w:space="0" w:color="auto"/>
              <w:left w:val="single" w:sz="4" w:space="0" w:color="auto"/>
              <w:bottom w:val="single" w:sz="4" w:space="0" w:color="auto"/>
              <w:right w:val="single" w:sz="4" w:space="0" w:color="auto"/>
            </w:tcBorders>
          </w:tcPr>
          <w:p w14:paraId="0F7E4631" w14:textId="7F94339B"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A576C16" w14:textId="43C4B121"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126.24</w:t>
            </w:r>
          </w:p>
        </w:tc>
        <w:tc>
          <w:tcPr>
            <w:tcW w:w="900" w:type="dxa"/>
            <w:tcBorders>
              <w:top w:val="single" w:sz="4" w:space="0" w:color="auto"/>
              <w:left w:val="single" w:sz="4" w:space="0" w:color="auto"/>
              <w:bottom w:val="single" w:sz="4" w:space="0" w:color="auto"/>
              <w:right w:val="single" w:sz="4" w:space="0" w:color="auto"/>
            </w:tcBorders>
          </w:tcPr>
          <w:p w14:paraId="06DA813B" w14:textId="6BCC15AE"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079C6404" w14:textId="569FB5A6"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Incorrect sentence: "A STA of a non-AP MLD shall follow the rules in 35.3.4.2 (Use of MLD probe request) for including a *Basic variant* Multi-Link element in the Probe Request frame that it transmits"</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15B5AE0B" w14:textId="48087FDD"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Correct the sentence as follows: "A STA of a non-AP MLD shall follow the rules in 35.3.4.2 (Use of MLD probe request) for including a *Probe Request* variant Multi-Link element in the Probe Request frame that it transmits"</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4FACF6A0"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1C67D3" w14:textId="77777777" w:rsidR="00372496" w:rsidRDefault="00372496" w:rsidP="00372496">
            <w:pPr>
              <w:suppressAutoHyphens/>
              <w:spacing w:after="0"/>
              <w:rPr>
                <w:rFonts w:ascii="Times New Roman" w:hAnsi="Times New Roman" w:cs="Times New Roman"/>
                <w:b/>
                <w:sz w:val="16"/>
                <w:szCs w:val="16"/>
              </w:rPr>
            </w:pPr>
          </w:p>
          <w:p w14:paraId="63159C0B"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75E2A57F" w14:textId="6FBE46DD"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1183. </w:t>
            </w:r>
          </w:p>
        </w:tc>
      </w:tr>
      <w:tr w:rsidR="00372496" w:rsidRPr="008B0293" w14:paraId="15BC9E89"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74E0E88" w14:textId="738CC21C"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1777</w:t>
            </w:r>
          </w:p>
        </w:tc>
        <w:tc>
          <w:tcPr>
            <w:tcW w:w="1080" w:type="dxa"/>
            <w:tcBorders>
              <w:top w:val="single" w:sz="4" w:space="0" w:color="auto"/>
              <w:left w:val="single" w:sz="4" w:space="0" w:color="auto"/>
              <w:bottom w:val="single" w:sz="4" w:space="0" w:color="auto"/>
              <w:right w:val="single" w:sz="4" w:space="0" w:color="auto"/>
            </w:tcBorders>
          </w:tcPr>
          <w:p w14:paraId="78903645" w14:textId="79FF8F4C" w:rsidR="00372496" w:rsidRPr="001154BC" w:rsidRDefault="00372496" w:rsidP="00372496">
            <w:pPr>
              <w:suppressAutoHyphens/>
              <w:spacing w:after="0"/>
              <w:rPr>
                <w:rFonts w:ascii="Times New Roman" w:hAnsi="Times New Roman" w:cs="Times New Roman"/>
                <w:sz w:val="16"/>
                <w:szCs w:val="16"/>
              </w:rPr>
            </w:pPr>
            <w:proofErr w:type="spellStart"/>
            <w:r w:rsidRPr="003A0295">
              <w:rPr>
                <w:rFonts w:ascii="Times New Roman" w:hAnsi="Times New Roman" w:cs="Times New Roman"/>
                <w:sz w:val="16"/>
                <w:szCs w:val="16"/>
              </w:rPr>
              <w:t>Insun</w:t>
            </w:r>
            <w:proofErr w:type="spellEnd"/>
            <w:r w:rsidRPr="003A0295">
              <w:rPr>
                <w:rFonts w:ascii="Times New Roman" w:hAnsi="Times New Roman" w:cs="Times New Roman"/>
                <w:sz w:val="16"/>
                <w:szCs w:val="16"/>
              </w:rPr>
              <w:t xml:space="preserve"> Jang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F7EDE1E" w14:textId="0F68941F"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126.25</w:t>
            </w:r>
          </w:p>
        </w:tc>
        <w:tc>
          <w:tcPr>
            <w:tcW w:w="900" w:type="dxa"/>
            <w:tcBorders>
              <w:top w:val="single" w:sz="4" w:space="0" w:color="auto"/>
              <w:left w:val="single" w:sz="4" w:space="0" w:color="auto"/>
              <w:bottom w:val="single" w:sz="4" w:space="0" w:color="auto"/>
              <w:right w:val="single" w:sz="4" w:space="0" w:color="auto"/>
            </w:tcBorders>
          </w:tcPr>
          <w:p w14:paraId="511BF1D9" w14:textId="3A072FEB"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381A0094" w14:textId="091E23F8"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 xml:space="preserve">Instead of Basic </w:t>
            </w:r>
            <w:proofErr w:type="spellStart"/>
            <w:r w:rsidRPr="003A0295">
              <w:rPr>
                <w:rFonts w:ascii="Times New Roman" w:hAnsi="Times New Roman" w:cs="Times New Roman"/>
                <w:sz w:val="16"/>
                <w:szCs w:val="16"/>
              </w:rPr>
              <w:t>varaint</w:t>
            </w:r>
            <w:proofErr w:type="spellEnd"/>
            <w:r w:rsidRPr="003A0295">
              <w:rPr>
                <w:rFonts w:ascii="Times New Roman" w:hAnsi="Times New Roman" w:cs="Times New Roman"/>
                <w:sz w:val="16"/>
                <w:szCs w:val="16"/>
              </w:rPr>
              <w:t xml:space="preserve">, it should be Probe Request variant since the rule refers to Use of MLD probe </w:t>
            </w:r>
            <w:proofErr w:type="spellStart"/>
            <w:r w:rsidRPr="003A0295">
              <w:rPr>
                <w:rFonts w:ascii="Times New Roman" w:hAnsi="Times New Roman" w:cs="Times New Roman"/>
                <w:sz w:val="16"/>
                <w:szCs w:val="16"/>
              </w:rPr>
              <w:t>reqeust</w:t>
            </w:r>
            <w:proofErr w:type="spellEnd"/>
            <w:r w:rsidRPr="003A0295">
              <w:rPr>
                <w:rFonts w:ascii="Times New Roman" w:hAnsi="Times New Roman" w:cs="Times New Roman"/>
                <w:sz w:val="16"/>
                <w:szCs w:val="16"/>
              </w:rPr>
              <w:t xml:space="preserve"> section</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5894F313" w14:textId="64569D09"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As in the comment, Basic variant should be Probe variant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4697C27F"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70D566E" w14:textId="77777777" w:rsidR="00372496" w:rsidRDefault="00372496" w:rsidP="00372496">
            <w:pPr>
              <w:suppressAutoHyphens/>
              <w:spacing w:after="0"/>
              <w:rPr>
                <w:rFonts w:ascii="Times New Roman" w:hAnsi="Times New Roman" w:cs="Times New Roman"/>
                <w:b/>
                <w:sz w:val="16"/>
                <w:szCs w:val="16"/>
              </w:rPr>
            </w:pPr>
          </w:p>
          <w:p w14:paraId="735671FD"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653DFA6A" w14:textId="404B2D0E"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1777</w:t>
            </w:r>
          </w:p>
        </w:tc>
      </w:tr>
      <w:tr w:rsidR="00372496" w:rsidRPr="008B0293" w14:paraId="7E9DBABD"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BDAABC8" w14:textId="5C2962CC"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1918</w:t>
            </w:r>
          </w:p>
        </w:tc>
        <w:tc>
          <w:tcPr>
            <w:tcW w:w="1080" w:type="dxa"/>
            <w:tcBorders>
              <w:top w:val="single" w:sz="4" w:space="0" w:color="auto"/>
              <w:left w:val="single" w:sz="4" w:space="0" w:color="auto"/>
              <w:bottom w:val="single" w:sz="4" w:space="0" w:color="auto"/>
              <w:right w:val="single" w:sz="4" w:space="0" w:color="auto"/>
            </w:tcBorders>
          </w:tcPr>
          <w:p w14:paraId="6EFD07F9" w14:textId="3AC0269E"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Jeongki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C27C002" w14:textId="40C62F3A"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126.25</w:t>
            </w:r>
          </w:p>
        </w:tc>
        <w:tc>
          <w:tcPr>
            <w:tcW w:w="900" w:type="dxa"/>
            <w:tcBorders>
              <w:top w:val="single" w:sz="4" w:space="0" w:color="auto"/>
              <w:left w:val="single" w:sz="4" w:space="0" w:color="auto"/>
              <w:bottom w:val="single" w:sz="4" w:space="0" w:color="auto"/>
              <w:right w:val="single" w:sz="4" w:space="0" w:color="auto"/>
            </w:tcBorders>
          </w:tcPr>
          <w:p w14:paraId="1BFE03F1" w14:textId="0E0E8A48"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7AE9E7B9" w14:textId="69D34818"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 xml:space="preserve">In 35.3.4.3, A Probe Request frame shall not include a Basic variant Multi-Link element. </w:t>
            </w:r>
            <w:proofErr w:type="gramStart"/>
            <w:r w:rsidRPr="003A0295">
              <w:rPr>
                <w:rFonts w:ascii="Times New Roman" w:hAnsi="Times New Roman" w:cs="Times New Roman"/>
                <w:sz w:val="16"/>
                <w:szCs w:val="16"/>
              </w:rPr>
              <w:t>But,</w:t>
            </w:r>
            <w:proofErr w:type="gramEnd"/>
            <w:r w:rsidRPr="003A0295">
              <w:rPr>
                <w:rFonts w:ascii="Times New Roman" w:hAnsi="Times New Roman" w:cs="Times New Roman"/>
                <w:sz w:val="16"/>
                <w:szCs w:val="16"/>
              </w:rPr>
              <w:t xml:space="preserve"> the indicated text mentions that Probe Request frame includes the Basic variant Multi-Link element. Probe Request variant Multi-Link element is correct. Replace the "Basic variant Multi-link element" with the "Probe Request variant Multi-link element" into the related text.</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7A6BA6BB" w14:textId="6981BB26"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Replace the "Basic variant Multi-link element" with the "Probe Request variant Multi-link element" into the indicated sentence.</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7C7FDBC9"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01FB078" w14:textId="77777777" w:rsidR="00372496" w:rsidRDefault="00372496" w:rsidP="00372496">
            <w:pPr>
              <w:suppressAutoHyphens/>
              <w:spacing w:after="0"/>
              <w:rPr>
                <w:rFonts w:ascii="Times New Roman" w:hAnsi="Times New Roman" w:cs="Times New Roman"/>
                <w:b/>
                <w:sz w:val="16"/>
                <w:szCs w:val="16"/>
              </w:rPr>
            </w:pPr>
          </w:p>
          <w:p w14:paraId="6AC1CE92"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0EE83DF6" w14:textId="366A8D8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1918</w:t>
            </w:r>
          </w:p>
        </w:tc>
      </w:tr>
      <w:tr w:rsidR="00372496" w:rsidRPr="008B0293" w14:paraId="7F2E78C3"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52B4F11" w14:textId="401A4812"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2414</w:t>
            </w:r>
          </w:p>
        </w:tc>
        <w:tc>
          <w:tcPr>
            <w:tcW w:w="1080" w:type="dxa"/>
            <w:tcBorders>
              <w:top w:val="single" w:sz="4" w:space="0" w:color="auto"/>
              <w:left w:val="single" w:sz="4" w:space="0" w:color="auto"/>
              <w:bottom w:val="single" w:sz="4" w:space="0" w:color="auto"/>
              <w:right w:val="single" w:sz="4" w:space="0" w:color="auto"/>
            </w:tcBorders>
          </w:tcPr>
          <w:p w14:paraId="0984F98C" w14:textId="4B4BA086" w:rsidR="00372496" w:rsidRPr="001154BC" w:rsidRDefault="00372496" w:rsidP="00372496">
            <w:pPr>
              <w:suppressAutoHyphens/>
              <w:spacing w:after="0"/>
              <w:rPr>
                <w:rFonts w:ascii="Times New Roman" w:hAnsi="Times New Roman" w:cs="Times New Roman"/>
                <w:sz w:val="16"/>
                <w:szCs w:val="16"/>
              </w:rPr>
            </w:pPr>
            <w:proofErr w:type="spellStart"/>
            <w:r w:rsidRPr="003A0295">
              <w:rPr>
                <w:rFonts w:ascii="Times New Roman" w:hAnsi="Times New Roman" w:cs="Times New Roman"/>
                <w:sz w:val="16"/>
                <w:szCs w:val="16"/>
              </w:rPr>
              <w:t>namyeong</w:t>
            </w:r>
            <w:proofErr w:type="spellEnd"/>
            <w:r w:rsidRPr="003A0295">
              <w:rPr>
                <w:rFonts w:ascii="Times New Roman" w:hAnsi="Times New Roman" w:cs="Times New Roman"/>
                <w:sz w:val="16"/>
                <w:szCs w:val="16"/>
              </w:rPr>
              <w:t xml:space="preserve"> </w:t>
            </w:r>
            <w:proofErr w:type="spellStart"/>
            <w:r w:rsidRPr="003A0295">
              <w:rPr>
                <w:rFonts w:ascii="Times New Roman" w:hAnsi="Times New Roman" w:cs="Times New Roman"/>
                <w:sz w:val="16"/>
                <w:szCs w:val="16"/>
              </w:rPr>
              <w:t>kim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663671" w14:textId="0190C83A"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126.25</w:t>
            </w:r>
          </w:p>
        </w:tc>
        <w:tc>
          <w:tcPr>
            <w:tcW w:w="900" w:type="dxa"/>
            <w:tcBorders>
              <w:top w:val="single" w:sz="4" w:space="0" w:color="auto"/>
              <w:left w:val="single" w:sz="4" w:space="0" w:color="auto"/>
              <w:bottom w:val="single" w:sz="4" w:space="0" w:color="auto"/>
              <w:right w:val="single" w:sz="4" w:space="0" w:color="auto"/>
            </w:tcBorders>
          </w:tcPr>
          <w:p w14:paraId="65436AEF" w14:textId="2A5E1B89"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666A4384" w14:textId="19CEBFB2"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A Probe Request frame shall not include a Basic variant Multi-Link element.</w:t>
            </w:r>
            <w:r w:rsidRPr="003A0295">
              <w:rPr>
                <w:rFonts w:ascii="Times New Roman" w:hAnsi="Times New Roman" w:cs="Times New Roman"/>
                <w:sz w:val="16"/>
                <w:szCs w:val="16"/>
              </w:rPr>
              <w:br/>
              <w:t>Change "Basic variant Multi-Link element" to "Probe Request variant Multi-Link element".</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15ACFFFD" w14:textId="2B9CD36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Please see comment.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663B5F36"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EC0810C" w14:textId="77777777" w:rsidR="00372496" w:rsidRDefault="00372496" w:rsidP="00372496">
            <w:pPr>
              <w:suppressAutoHyphens/>
              <w:spacing w:after="0"/>
              <w:rPr>
                <w:rFonts w:ascii="Times New Roman" w:hAnsi="Times New Roman" w:cs="Times New Roman"/>
                <w:b/>
                <w:sz w:val="16"/>
                <w:szCs w:val="16"/>
              </w:rPr>
            </w:pPr>
          </w:p>
          <w:p w14:paraId="0703DC41"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28E54901" w14:textId="75C46A95"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2414</w:t>
            </w:r>
          </w:p>
        </w:tc>
      </w:tr>
      <w:tr w:rsidR="00372496" w:rsidRPr="008B0293" w14:paraId="054EDF3A"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AA73094" w14:textId="418783C3"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2582</w:t>
            </w:r>
          </w:p>
        </w:tc>
        <w:tc>
          <w:tcPr>
            <w:tcW w:w="1080" w:type="dxa"/>
            <w:tcBorders>
              <w:top w:val="single" w:sz="4" w:space="0" w:color="auto"/>
              <w:left w:val="single" w:sz="4" w:space="0" w:color="auto"/>
              <w:bottom w:val="single" w:sz="4" w:space="0" w:color="auto"/>
              <w:right w:val="single" w:sz="4" w:space="0" w:color="auto"/>
            </w:tcBorders>
          </w:tcPr>
          <w:p w14:paraId="2AFF932E" w14:textId="06D6A81C"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9BE1764" w14:textId="208CBF2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126.25</w:t>
            </w:r>
          </w:p>
        </w:tc>
        <w:tc>
          <w:tcPr>
            <w:tcW w:w="900" w:type="dxa"/>
            <w:tcBorders>
              <w:top w:val="single" w:sz="4" w:space="0" w:color="auto"/>
              <w:left w:val="single" w:sz="4" w:space="0" w:color="auto"/>
              <w:bottom w:val="single" w:sz="4" w:space="0" w:color="auto"/>
              <w:right w:val="single" w:sz="4" w:space="0" w:color="auto"/>
            </w:tcBorders>
          </w:tcPr>
          <w:p w14:paraId="7C941C55" w14:textId="528DF0D1"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590FF43F" w14:textId="7B0D274D"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Basic Variant ML element should be Probe Request variant Multi-Link element</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5419E908" w14:textId="42A9AA29"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Change Basic variant ML element to Probe Request variant Multi-Link element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3BFA880B"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541D9AD" w14:textId="77777777" w:rsidR="00372496" w:rsidRDefault="00372496" w:rsidP="00372496">
            <w:pPr>
              <w:suppressAutoHyphens/>
              <w:spacing w:after="0"/>
              <w:rPr>
                <w:rFonts w:ascii="Times New Roman" w:hAnsi="Times New Roman" w:cs="Times New Roman"/>
                <w:b/>
                <w:sz w:val="16"/>
                <w:szCs w:val="16"/>
              </w:rPr>
            </w:pPr>
          </w:p>
          <w:p w14:paraId="12EA8EBD"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010DB113" w14:textId="41F4EE40"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2582</w:t>
            </w:r>
          </w:p>
        </w:tc>
      </w:tr>
      <w:tr w:rsidR="00372496" w:rsidRPr="008B0293" w14:paraId="22FDD670"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5F23744" w14:textId="73FBEC99"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3211</w:t>
            </w:r>
          </w:p>
        </w:tc>
        <w:tc>
          <w:tcPr>
            <w:tcW w:w="1080" w:type="dxa"/>
            <w:tcBorders>
              <w:top w:val="single" w:sz="4" w:space="0" w:color="auto"/>
              <w:left w:val="single" w:sz="4" w:space="0" w:color="auto"/>
              <w:bottom w:val="single" w:sz="4" w:space="0" w:color="auto"/>
              <w:right w:val="single" w:sz="4" w:space="0" w:color="auto"/>
            </w:tcBorders>
          </w:tcPr>
          <w:p w14:paraId="483F0F0F" w14:textId="22B08CCA"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Young Hoon Kwon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63186BF" w14:textId="2A5C5DDD"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126.24</w:t>
            </w:r>
          </w:p>
        </w:tc>
        <w:tc>
          <w:tcPr>
            <w:tcW w:w="900" w:type="dxa"/>
            <w:tcBorders>
              <w:top w:val="single" w:sz="4" w:space="0" w:color="auto"/>
              <w:left w:val="single" w:sz="4" w:space="0" w:color="auto"/>
              <w:bottom w:val="single" w:sz="4" w:space="0" w:color="auto"/>
              <w:right w:val="single" w:sz="4" w:space="0" w:color="auto"/>
            </w:tcBorders>
          </w:tcPr>
          <w:p w14:paraId="250B0E20" w14:textId="3489BC41"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3429B911" w14:textId="01F1C409"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Why Basic variant Multi-Link element is included in the Probe Request frame? It should be a Probe Request variant ML element.</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3FAD9A0B" w14:textId="32FA3848"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As shown in the comment.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78D7A1CA"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366BC98" w14:textId="77777777" w:rsidR="00372496" w:rsidRDefault="00372496" w:rsidP="00372496">
            <w:pPr>
              <w:suppressAutoHyphens/>
              <w:spacing w:after="0"/>
              <w:rPr>
                <w:rFonts w:ascii="Times New Roman" w:hAnsi="Times New Roman" w:cs="Times New Roman"/>
                <w:b/>
                <w:sz w:val="16"/>
                <w:szCs w:val="16"/>
              </w:rPr>
            </w:pPr>
          </w:p>
          <w:p w14:paraId="76A83ED3"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01FB5BCF" w14:textId="7694C86E"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3211</w:t>
            </w:r>
          </w:p>
        </w:tc>
      </w:tr>
      <w:tr w:rsidR="00372496" w:rsidRPr="008B0293" w14:paraId="4E3DCD1D"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09D8BA" w14:textId="6A15E7BD"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3249</w:t>
            </w:r>
          </w:p>
        </w:tc>
        <w:tc>
          <w:tcPr>
            <w:tcW w:w="1080" w:type="dxa"/>
            <w:tcBorders>
              <w:top w:val="single" w:sz="4" w:space="0" w:color="auto"/>
              <w:left w:val="single" w:sz="4" w:space="0" w:color="auto"/>
              <w:bottom w:val="single" w:sz="4" w:space="0" w:color="auto"/>
              <w:right w:val="single" w:sz="4" w:space="0" w:color="auto"/>
            </w:tcBorders>
          </w:tcPr>
          <w:p w14:paraId="64CC0559" w14:textId="65682D00"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Yuchen Guo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1F626DD" w14:textId="2307E2B5"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126.25</w:t>
            </w:r>
          </w:p>
        </w:tc>
        <w:tc>
          <w:tcPr>
            <w:tcW w:w="900" w:type="dxa"/>
            <w:tcBorders>
              <w:top w:val="single" w:sz="4" w:space="0" w:color="auto"/>
              <w:left w:val="single" w:sz="4" w:space="0" w:color="auto"/>
              <w:bottom w:val="single" w:sz="4" w:space="0" w:color="auto"/>
              <w:right w:val="single" w:sz="4" w:space="0" w:color="auto"/>
            </w:tcBorders>
          </w:tcPr>
          <w:p w14:paraId="5B3DA59B" w14:textId="0090EC1C"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6707036D" w14:textId="444DDFAD"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"Basic variant of Multi-Link element" should be "probe request variant Multi-Link element" because it is carried in the Probe Request frame</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131B4E75" w14:textId="7A8ABF32"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change "Basic" to "probe request"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440791EF"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176478D" w14:textId="77777777" w:rsidR="00372496" w:rsidRDefault="00372496" w:rsidP="00372496">
            <w:pPr>
              <w:suppressAutoHyphens/>
              <w:spacing w:after="0"/>
              <w:rPr>
                <w:rFonts w:ascii="Times New Roman" w:hAnsi="Times New Roman" w:cs="Times New Roman"/>
                <w:b/>
                <w:sz w:val="16"/>
                <w:szCs w:val="16"/>
              </w:rPr>
            </w:pPr>
          </w:p>
          <w:p w14:paraId="731857D9"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199D9A86" w14:textId="7CDB9155"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3249</w:t>
            </w:r>
          </w:p>
        </w:tc>
      </w:tr>
      <w:tr w:rsidR="00372496" w:rsidRPr="008B0293" w14:paraId="5145E2E1"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24689CC" w14:textId="6893560E"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3368</w:t>
            </w:r>
          </w:p>
        </w:tc>
        <w:tc>
          <w:tcPr>
            <w:tcW w:w="1080" w:type="dxa"/>
            <w:tcBorders>
              <w:top w:val="single" w:sz="4" w:space="0" w:color="auto"/>
              <w:left w:val="single" w:sz="4" w:space="0" w:color="auto"/>
              <w:bottom w:val="single" w:sz="4" w:space="0" w:color="auto"/>
              <w:right w:val="single" w:sz="4" w:space="0" w:color="auto"/>
            </w:tcBorders>
          </w:tcPr>
          <w:p w14:paraId="47215178" w14:textId="775936FE" w:rsidR="00372496" w:rsidRPr="001154BC" w:rsidRDefault="00372496" w:rsidP="00372496">
            <w:pPr>
              <w:suppressAutoHyphens/>
              <w:spacing w:after="0"/>
              <w:rPr>
                <w:rFonts w:ascii="Times New Roman" w:hAnsi="Times New Roman" w:cs="Times New Roman"/>
                <w:sz w:val="16"/>
                <w:szCs w:val="16"/>
              </w:rPr>
            </w:pPr>
            <w:proofErr w:type="spellStart"/>
            <w:r w:rsidRPr="003A0295">
              <w:rPr>
                <w:rFonts w:ascii="Times New Roman" w:hAnsi="Times New Roman" w:cs="Times New Roman"/>
                <w:sz w:val="16"/>
                <w:szCs w:val="16"/>
              </w:rPr>
              <w:t>Zhiqiang</w:t>
            </w:r>
            <w:proofErr w:type="spellEnd"/>
            <w:r w:rsidRPr="003A0295">
              <w:rPr>
                <w:rFonts w:ascii="Times New Roman" w:hAnsi="Times New Roman" w:cs="Times New Roman"/>
                <w:sz w:val="16"/>
                <w:szCs w:val="16"/>
              </w:rPr>
              <w:t xml:space="preserve"> Han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43F33D2" w14:textId="52BEA40B"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126.25</w:t>
            </w:r>
          </w:p>
        </w:tc>
        <w:tc>
          <w:tcPr>
            <w:tcW w:w="900" w:type="dxa"/>
            <w:tcBorders>
              <w:top w:val="single" w:sz="4" w:space="0" w:color="auto"/>
              <w:left w:val="single" w:sz="4" w:space="0" w:color="auto"/>
              <w:bottom w:val="single" w:sz="4" w:space="0" w:color="auto"/>
              <w:right w:val="single" w:sz="4" w:space="0" w:color="auto"/>
            </w:tcBorders>
          </w:tcPr>
          <w:p w14:paraId="67B3E736" w14:textId="76A82AD6"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7BBA0058" w14:textId="37D5C8B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 xml:space="preserve">Probe Request frame carries a Basic variant Multi-Link </w:t>
            </w:r>
            <w:proofErr w:type="spellStart"/>
            <w:proofErr w:type="gramStart"/>
            <w:r w:rsidRPr="003A0295">
              <w:rPr>
                <w:rFonts w:ascii="Times New Roman" w:hAnsi="Times New Roman" w:cs="Times New Roman"/>
                <w:sz w:val="16"/>
                <w:szCs w:val="16"/>
              </w:rPr>
              <w:t>element?Please</w:t>
            </w:r>
            <w:proofErr w:type="spellEnd"/>
            <w:proofErr w:type="gramEnd"/>
            <w:r w:rsidRPr="003A0295">
              <w:rPr>
                <w:rFonts w:ascii="Times New Roman" w:hAnsi="Times New Roman" w:cs="Times New Roman"/>
                <w:sz w:val="16"/>
                <w:szCs w:val="16"/>
              </w:rPr>
              <w:t xml:space="preserve"> clarify it.</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29AC283B" w14:textId="1F81EF85"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Please clarify it.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2A2BD20E"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E262CF6" w14:textId="77777777" w:rsidR="00372496" w:rsidRDefault="00372496" w:rsidP="00372496">
            <w:pPr>
              <w:suppressAutoHyphens/>
              <w:spacing w:after="0"/>
              <w:rPr>
                <w:rFonts w:ascii="Times New Roman" w:hAnsi="Times New Roman" w:cs="Times New Roman"/>
                <w:b/>
                <w:sz w:val="16"/>
                <w:szCs w:val="16"/>
              </w:rPr>
            </w:pPr>
          </w:p>
          <w:p w14:paraId="139A1147"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Agree with the comment. The cited sentence is fixed to indicate Probe Request variant Multi-link element.</w:t>
            </w:r>
          </w:p>
          <w:p w14:paraId="4C902770" w14:textId="170ED79F"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3368</w:t>
            </w:r>
          </w:p>
        </w:tc>
      </w:tr>
      <w:tr w:rsidR="00372496" w:rsidRPr="008B0293" w14:paraId="1FD3B747"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C88F60D"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2182</w:t>
            </w:r>
          </w:p>
        </w:tc>
        <w:tc>
          <w:tcPr>
            <w:tcW w:w="1080" w:type="dxa"/>
            <w:tcBorders>
              <w:top w:val="single" w:sz="4" w:space="0" w:color="auto"/>
              <w:left w:val="single" w:sz="4" w:space="0" w:color="auto"/>
              <w:bottom w:val="single" w:sz="4" w:space="0" w:color="auto"/>
              <w:right w:val="single" w:sz="4" w:space="0" w:color="auto"/>
            </w:tcBorders>
          </w:tcPr>
          <w:p w14:paraId="2D54525A"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Li-Hsiang Sun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6E80377"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126.24</w:t>
            </w:r>
          </w:p>
        </w:tc>
        <w:tc>
          <w:tcPr>
            <w:tcW w:w="900" w:type="dxa"/>
            <w:tcBorders>
              <w:top w:val="single" w:sz="4" w:space="0" w:color="auto"/>
              <w:left w:val="single" w:sz="4" w:space="0" w:color="auto"/>
              <w:bottom w:val="single" w:sz="4" w:space="0" w:color="auto"/>
              <w:right w:val="single" w:sz="4" w:space="0" w:color="auto"/>
            </w:tcBorders>
          </w:tcPr>
          <w:p w14:paraId="5DD9AB9E"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0299BFDE"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 xml:space="preserve">"A STA of a non-AP MLD shall follow the rules in 35.3.4.2 (Use of MLD probe request) for including a Basic variant Multi-Link element in the Probe Request frame that it transmits". The sentence </w:t>
            </w:r>
            <w:proofErr w:type="gramStart"/>
            <w:r w:rsidRPr="003A0295">
              <w:rPr>
                <w:rFonts w:ascii="Times New Roman" w:hAnsi="Times New Roman" w:cs="Times New Roman"/>
                <w:sz w:val="16"/>
                <w:szCs w:val="16"/>
              </w:rPr>
              <w:t>is in conflict with</w:t>
            </w:r>
            <w:proofErr w:type="gramEnd"/>
            <w:r w:rsidRPr="003A0295">
              <w:rPr>
                <w:rFonts w:ascii="Times New Roman" w:hAnsi="Times New Roman" w:cs="Times New Roman"/>
                <w:sz w:val="16"/>
                <w:szCs w:val="16"/>
              </w:rPr>
              <w:t xml:space="preserve"> the requirement in 35.3.4.3</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5F62579A" w14:textId="77777777" w:rsidR="00372496" w:rsidRPr="001154BC" w:rsidRDefault="00372496" w:rsidP="00372496">
            <w:pPr>
              <w:suppressAutoHyphens/>
              <w:spacing w:after="0"/>
              <w:rPr>
                <w:rFonts w:ascii="Times New Roman" w:hAnsi="Times New Roman" w:cs="Times New Roman"/>
                <w:sz w:val="16"/>
                <w:szCs w:val="16"/>
              </w:rPr>
            </w:pPr>
            <w:r w:rsidRPr="003A0295">
              <w:rPr>
                <w:rFonts w:ascii="Times New Roman" w:hAnsi="Times New Roman" w:cs="Times New Roman"/>
                <w:sz w:val="16"/>
                <w:szCs w:val="16"/>
              </w:rPr>
              <w:t>remove the sentence</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5AC79260"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5475F24" w14:textId="77777777" w:rsidR="00372496" w:rsidRDefault="00372496" w:rsidP="00372496">
            <w:pPr>
              <w:suppressAutoHyphens/>
              <w:spacing w:after="0"/>
              <w:rPr>
                <w:rFonts w:ascii="Times New Roman" w:hAnsi="Times New Roman" w:cs="Times New Roman"/>
                <w:b/>
                <w:sz w:val="16"/>
                <w:szCs w:val="16"/>
              </w:rPr>
            </w:pPr>
          </w:p>
          <w:p w14:paraId="0E19C1FF" w14:textId="77777777" w:rsidR="00372496" w:rsidRPr="00260740" w:rsidRDefault="00372496" w:rsidP="00372496">
            <w:pPr>
              <w:suppressAutoHyphens/>
              <w:spacing w:after="0"/>
              <w:rPr>
                <w:rFonts w:ascii="Times New Roman" w:hAnsi="Times New Roman" w:cs="Times New Roman"/>
                <w:bCs/>
                <w:sz w:val="16"/>
                <w:szCs w:val="16"/>
              </w:rPr>
            </w:pPr>
            <w:r w:rsidRPr="00260740">
              <w:rPr>
                <w:rFonts w:ascii="Times New Roman" w:hAnsi="Times New Roman" w:cs="Times New Roman"/>
                <w:bCs/>
                <w:sz w:val="16"/>
                <w:szCs w:val="16"/>
              </w:rPr>
              <w:t xml:space="preserve">The cited sentence </w:t>
            </w:r>
            <w:r>
              <w:rPr>
                <w:rFonts w:ascii="Times New Roman" w:hAnsi="Times New Roman" w:cs="Times New Roman"/>
                <w:bCs/>
                <w:sz w:val="16"/>
                <w:szCs w:val="16"/>
              </w:rPr>
              <w:t xml:space="preserve">incorrectly referred to Basic variant instead of </w:t>
            </w:r>
            <w:r w:rsidRPr="00260740">
              <w:rPr>
                <w:rFonts w:ascii="Times New Roman" w:hAnsi="Times New Roman" w:cs="Times New Roman"/>
                <w:bCs/>
                <w:sz w:val="16"/>
                <w:szCs w:val="16"/>
              </w:rPr>
              <w:t>Probe Request variant Multi-link element.</w:t>
            </w:r>
            <w:r>
              <w:rPr>
                <w:rFonts w:ascii="Times New Roman" w:hAnsi="Times New Roman" w:cs="Times New Roman"/>
                <w:bCs/>
                <w:sz w:val="16"/>
                <w:szCs w:val="16"/>
              </w:rPr>
              <w:t xml:space="preserve"> The error is fixed in this document.</w:t>
            </w:r>
          </w:p>
          <w:p w14:paraId="0D3405EB" w14:textId="5F2DC8A5"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br/>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note, the changes are shown in doc 11-21/0242r2 tagged as CID 2182</w:t>
            </w:r>
          </w:p>
        </w:tc>
      </w:tr>
      <w:tr w:rsidR="00372496" w:rsidRPr="008B0293" w14:paraId="6351919E" w14:textId="77777777" w:rsidTr="00A47C87">
        <w:trPr>
          <w:trHeight w:val="220"/>
          <w:jc w:val="center"/>
        </w:trPr>
        <w:tc>
          <w:tcPr>
            <w:tcW w:w="625" w:type="dxa"/>
            <w:shd w:val="clear" w:color="auto" w:fill="auto"/>
            <w:noWrap/>
          </w:tcPr>
          <w:p w14:paraId="1C898705" w14:textId="77777777" w:rsidR="00372496"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1744</w:t>
            </w:r>
          </w:p>
        </w:tc>
        <w:tc>
          <w:tcPr>
            <w:tcW w:w="1080" w:type="dxa"/>
          </w:tcPr>
          <w:p w14:paraId="630D9299" w14:textId="77777777" w:rsidR="00372496" w:rsidRDefault="00372496" w:rsidP="00372496">
            <w:pPr>
              <w:suppressAutoHyphens/>
              <w:spacing w:after="0"/>
              <w:rPr>
                <w:rFonts w:ascii="Times New Roman" w:hAnsi="Times New Roman" w:cs="Times New Roman"/>
                <w:sz w:val="16"/>
                <w:szCs w:val="16"/>
              </w:rPr>
            </w:pPr>
            <w:proofErr w:type="spellStart"/>
            <w:r w:rsidRPr="004B025C">
              <w:rPr>
                <w:rFonts w:ascii="Times New Roman" w:hAnsi="Times New Roman" w:cs="Times New Roman"/>
                <w:sz w:val="16"/>
                <w:szCs w:val="16"/>
              </w:rPr>
              <w:t>Hanseul</w:t>
            </w:r>
            <w:proofErr w:type="spellEnd"/>
            <w:r w:rsidRPr="004B025C">
              <w:rPr>
                <w:rFonts w:ascii="Times New Roman" w:hAnsi="Times New Roman" w:cs="Times New Roman"/>
                <w:sz w:val="16"/>
                <w:szCs w:val="16"/>
              </w:rPr>
              <w:t xml:space="preserve"> Hong</w:t>
            </w:r>
          </w:p>
        </w:tc>
        <w:tc>
          <w:tcPr>
            <w:tcW w:w="720" w:type="dxa"/>
            <w:shd w:val="clear" w:color="auto" w:fill="auto"/>
            <w:noWrap/>
          </w:tcPr>
          <w:p w14:paraId="1ABDD1E0"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126/44</w:t>
            </w:r>
          </w:p>
        </w:tc>
        <w:tc>
          <w:tcPr>
            <w:tcW w:w="900" w:type="dxa"/>
          </w:tcPr>
          <w:p w14:paraId="7F292D20"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shd w:val="clear" w:color="auto" w:fill="auto"/>
            <w:noWrap/>
          </w:tcPr>
          <w:p w14:paraId="69B53203" w14:textId="77777777" w:rsidR="00372496" w:rsidRPr="00E81F1B" w:rsidRDefault="00372496" w:rsidP="00372496">
            <w:pPr>
              <w:suppressAutoHyphens/>
              <w:spacing w:after="0"/>
              <w:rPr>
                <w:rFonts w:ascii="Times New Roman" w:hAnsi="Times New Roman" w:cs="Times New Roman"/>
                <w:sz w:val="16"/>
                <w:szCs w:val="16"/>
              </w:rPr>
            </w:pPr>
            <w:r w:rsidRPr="004B025C">
              <w:rPr>
                <w:rFonts w:ascii="Times New Roman" w:hAnsi="Times New Roman" w:cs="Times New Roman"/>
                <w:sz w:val="16"/>
                <w:szCs w:val="16"/>
              </w:rPr>
              <w:t>Neighbor Report element is not needed to be included in Basic variant Multi-Link element</w:t>
            </w:r>
          </w:p>
        </w:tc>
        <w:tc>
          <w:tcPr>
            <w:tcW w:w="1710" w:type="dxa"/>
            <w:shd w:val="clear" w:color="auto" w:fill="auto"/>
            <w:noWrap/>
          </w:tcPr>
          <w:p w14:paraId="674C9400" w14:textId="77777777" w:rsidR="00372496" w:rsidRPr="00EB1473" w:rsidRDefault="00372496" w:rsidP="00372496">
            <w:pPr>
              <w:suppressAutoHyphens/>
              <w:spacing w:after="0"/>
              <w:rPr>
                <w:rFonts w:ascii="Times New Roman" w:hAnsi="Times New Roman" w:cs="Times New Roman"/>
                <w:sz w:val="16"/>
                <w:szCs w:val="16"/>
              </w:rPr>
            </w:pPr>
            <w:r w:rsidRPr="004B025C">
              <w:rPr>
                <w:rFonts w:ascii="Times New Roman" w:hAnsi="Times New Roman" w:cs="Times New Roman"/>
                <w:sz w:val="16"/>
                <w:szCs w:val="16"/>
              </w:rPr>
              <w:t>Add the "Neighbor Report element" in the sentence</w:t>
            </w:r>
          </w:p>
        </w:tc>
        <w:tc>
          <w:tcPr>
            <w:tcW w:w="3150" w:type="dxa"/>
            <w:shd w:val="clear" w:color="auto" w:fill="auto"/>
          </w:tcPr>
          <w:p w14:paraId="7FD6A7F3"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8F62151" w14:textId="77777777" w:rsidR="00372496" w:rsidRDefault="00372496" w:rsidP="00372496">
            <w:pPr>
              <w:suppressAutoHyphens/>
              <w:spacing w:after="0"/>
              <w:rPr>
                <w:rFonts w:ascii="Times New Roman" w:hAnsi="Times New Roman" w:cs="Times New Roman"/>
                <w:b/>
                <w:sz w:val="16"/>
                <w:szCs w:val="16"/>
              </w:rPr>
            </w:pPr>
          </w:p>
          <w:p w14:paraId="45690CFF" w14:textId="6F0D0D0C" w:rsidR="00372496" w:rsidRPr="003C2D4B"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The Neighbor Report element was added in the sentence. In addition, a duplicate paragraph in clause 35.3.4.2 was deleted (also resolves a TBD).</w:t>
            </w:r>
          </w:p>
          <w:p w14:paraId="6A24740B" w14:textId="77777777" w:rsidR="00372496" w:rsidRDefault="00372496" w:rsidP="00372496">
            <w:pPr>
              <w:suppressAutoHyphens/>
              <w:spacing w:after="0"/>
              <w:rPr>
                <w:rFonts w:ascii="Times New Roman" w:hAnsi="Times New Roman" w:cs="Times New Roman"/>
                <w:bCs/>
                <w:sz w:val="16"/>
                <w:szCs w:val="16"/>
              </w:rPr>
            </w:pPr>
          </w:p>
          <w:p w14:paraId="1384A8EF" w14:textId="4DC3FC3B"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1744.</w:t>
            </w:r>
          </w:p>
        </w:tc>
      </w:tr>
      <w:tr w:rsidR="00372496" w:rsidRPr="008B0293" w14:paraId="187F4C6B" w14:textId="77777777" w:rsidTr="00A47C87">
        <w:trPr>
          <w:trHeight w:val="220"/>
          <w:jc w:val="center"/>
        </w:trPr>
        <w:tc>
          <w:tcPr>
            <w:tcW w:w="625" w:type="dxa"/>
            <w:shd w:val="clear" w:color="auto" w:fill="auto"/>
            <w:noWrap/>
          </w:tcPr>
          <w:p w14:paraId="43F8F2C8" w14:textId="310566A0" w:rsidR="00372496" w:rsidRPr="00A40B5B" w:rsidRDefault="00372496" w:rsidP="00372496">
            <w:pPr>
              <w:suppressAutoHyphens/>
              <w:spacing w:after="0"/>
              <w:rPr>
                <w:rFonts w:ascii="Times New Roman" w:hAnsi="Times New Roman" w:cs="Times New Roman"/>
                <w:sz w:val="16"/>
                <w:szCs w:val="16"/>
              </w:rPr>
            </w:pPr>
            <w:r w:rsidRPr="00A40B5B">
              <w:rPr>
                <w:rFonts w:ascii="Times New Roman" w:hAnsi="Times New Roman" w:cs="Times New Roman"/>
                <w:sz w:val="16"/>
                <w:szCs w:val="16"/>
              </w:rPr>
              <w:t>1047</w:t>
            </w:r>
          </w:p>
        </w:tc>
        <w:tc>
          <w:tcPr>
            <w:tcW w:w="1080" w:type="dxa"/>
          </w:tcPr>
          <w:p w14:paraId="4086B2AE" w14:textId="373EC38B" w:rsidR="00372496" w:rsidRPr="004B025C" w:rsidRDefault="00372496" w:rsidP="00372496">
            <w:pPr>
              <w:suppressAutoHyphens/>
              <w:spacing w:after="0"/>
              <w:rPr>
                <w:rFonts w:ascii="Times New Roman" w:hAnsi="Times New Roman" w:cs="Times New Roman"/>
                <w:sz w:val="16"/>
                <w:szCs w:val="16"/>
              </w:rPr>
            </w:pPr>
            <w:r w:rsidRPr="00A40B5B">
              <w:rPr>
                <w:rFonts w:ascii="Times New Roman" w:hAnsi="Times New Roman" w:cs="Times New Roman"/>
                <w:sz w:val="16"/>
                <w:szCs w:val="16"/>
              </w:rPr>
              <w:t>Abhishek Patil</w:t>
            </w:r>
          </w:p>
        </w:tc>
        <w:tc>
          <w:tcPr>
            <w:tcW w:w="720" w:type="dxa"/>
            <w:shd w:val="clear" w:color="auto" w:fill="auto"/>
            <w:noWrap/>
          </w:tcPr>
          <w:p w14:paraId="0A8196C1" w14:textId="0CEBD5E6" w:rsidR="00372496" w:rsidRDefault="00372496" w:rsidP="00372496">
            <w:pPr>
              <w:suppressAutoHyphens/>
              <w:spacing w:after="0"/>
              <w:rPr>
                <w:rFonts w:ascii="Times New Roman" w:hAnsi="Times New Roman" w:cs="Times New Roman"/>
                <w:sz w:val="16"/>
                <w:szCs w:val="16"/>
              </w:rPr>
            </w:pPr>
            <w:r w:rsidRPr="00A40B5B">
              <w:rPr>
                <w:rFonts w:ascii="Times New Roman" w:hAnsi="Times New Roman" w:cs="Times New Roman"/>
                <w:sz w:val="16"/>
                <w:szCs w:val="16"/>
              </w:rPr>
              <w:t>130.14</w:t>
            </w:r>
          </w:p>
        </w:tc>
        <w:tc>
          <w:tcPr>
            <w:tcW w:w="900" w:type="dxa"/>
          </w:tcPr>
          <w:p w14:paraId="28811FEA" w14:textId="4E798D9A" w:rsidR="00372496" w:rsidRDefault="00372496" w:rsidP="00372496">
            <w:pPr>
              <w:suppressAutoHyphens/>
              <w:spacing w:after="0"/>
              <w:rPr>
                <w:rFonts w:ascii="Times New Roman" w:hAnsi="Times New Roman" w:cs="Times New Roman"/>
                <w:sz w:val="16"/>
                <w:szCs w:val="16"/>
              </w:rPr>
            </w:pPr>
            <w:r w:rsidRPr="00A40B5B">
              <w:rPr>
                <w:rFonts w:ascii="Times New Roman" w:hAnsi="Times New Roman" w:cs="Times New Roman"/>
                <w:sz w:val="16"/>
                <w:szCs w:val="16"/>
              </w:rPr>
              <w:t>35.3.4.2</w:t>
            </w:r>
          </w:p>
        </w:tc>
        <w:tc>
          <w:tcPr>
            <w:tcW w:w="2790" w:type="dxa"/>
            <w:shd w:val="clear" w:color="auto" w:fill="auto"/>
            <w:noWrap/>
          </w:tcPr>
          <w:p w14:paraId="7CB21784" w14:textId="09A56D24" w:rsidR="00372496" w:rsidRPr="004B025C" w:rsidRDefault="00372496" w:rsidP="00372496">
            <w:pPr>
              <w:suppressAutoHyphens/>
              <w:spacing w:after="0"/>
              <w:rPr>
                <w:rFonts w:ascii="Times New Roman" w:hAnsi="Times New Roman" w:cs="Times New Roman"/>
                <w:sz w:val="16"/>
                <w:szCs w:val="16"/>
              </w:rPr>
            </w:pPr>
            <w:r w:rsidRPr="00A40B5B">
              <w:rPr>
                <w:rFonts w:ascii="Times New Roman" w:hAnsi="Times New Roman" w:cs="Times New Roman"/>
                <w:sz w:val="16"/>
                <w:szCs w:val="16"/>
              </w:rPr>
              <w:t>This paragraph is a duplication of the 2nd paragraph in clause 35.3.2.2.</w:t>
            </w:r>
          </w:p>
        </w:tc>
        <w:tc>
          <w:tcPr>
            <w:tcW w:w="1710" w:type="dxa"/>
            <w:shd w:val="clear" w:color="auto" w:fill="auto"/>
            <w:noWrap/>
          </w:tcPr>
          <w:p w14:paraId="573D160B" w14:textId="2A58C616" w:rsidR="00372496" w:rsidRPr="004B025C" w:rsidRDefault="00372496" w:rsidP="00372496">
            <w:pPr>
              <w:suppressAutoHyphens/>
              <w:spacing w:after="0"/>
              <w:rPr>
                <w:rFonts w:ascii="Times New Roman" w:hAnsi="Times New Roman" w:cs="Times New Roman"/>
                <w:sz w:val="16"/>
                <w:szCs w:val="16"/>
              </w:rPr>
            </w:pPr>
            <w:r w:rsidRPr="00A40B5B">
              <w:rPr>
                <w:rFonts w:ascii="Times New Roman" w:hAnsi="Times New Roman" w:cs="Times New Roman"/>
                <w:sz w:val="16"/>
                <w:szCs w:val="16"/>
              </w:rPr>
              <w:t xml:space="preserve">Delete the paragraph and </w:t>
            </w:r>
            <w:proofErr w:type="gramStart"/>
            <w:r w:rsidRPr="00A40B5B">
              <w:rPr>
                <w:rFonts w:ascii="Times New Roman" w:hAnsi="Times New Roman" w:cs="Times New Roman"/>
                <w:sz w:val="16"/>
                <w:szCs w:val="16"/>
              </w:rPr>
              <w:t>make reference</w:t>
            </w:r>
            <w:proofErr w:type="gramEnd"/>
            <w:r w:rsidRPr="00A40B5B">
              <w:rPr>
                <w:rFonts w:ascii="Times New Roman" w:hAnsi="Times New Roman" w:cs="Times New Roman"/>
                <w:sz w:val="16"/>
                <w:szCs w:val="16"/>
              </w:rPr>
              <w:t xml:space="preserve"> to clause 35.3.2.2: "The complete information of the requested AP is sent by following the rules in 35.3.2.2)</w:t>
            </w:r>
          </w:p>
        </w:tc>
        <w:tc>
          <w:tcPr>
            <w:tcW w:w="3150" w:type="dxa"/>
            <w:shd w:val="clear" w:color="auto" w:fill="auto"/>
          </w:tcPr>
          <w:p w14:paraId="3DB1E5D7"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CCB3109" w14:textId="77777777" w:rsidR="00372496" w:rsidRDefault="00372496" w:rsidP="00372496">
            <w:pPr>
              <w:suppressAutoHyphens/>
              <w:spacing w:after="0"/>
              <w:rPr>
                <w:rFonts w:ascii="Times New Roman" w:hAnsi="Times New Roman" w:cs="Times New Roman"/>
                <w:b/>
                <w:sz w:val="16"/>
                <w:szCs w:val="16"/>
              </w:rPr>
            </w:pPr>
          </w:p>
          <w:p w14:paraId="4A250E7F" w14:textId="29011E20" w:rsidR="00372496" w:rsidRPr="003C2D4B"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The paragraph was deleted and a new sentence referencing clause 35.3.2.2 was added with minor edits.</w:t>
            </w:r>
          </w:p>
          <w:p w14:paraId="0AA9EB17" w14:textId="77777777" w:rsidR="00372496" w:rsidRDefault="00372496" w:rsidP="00372496">
            <w:pPr>
              <w:suppressAutoHyphens/>
              <w:spacing w:after="0"/>
              <w:rPr>
                <w:rFonts w:ascii="Times New Roman" w:hAnsi="Times New Roman" w:cs="Times New Roman"/>
                <w:bCs/>
                <w:sz w:val="16"/>
                <w:szCs w:val="16"/>
              </w:rPr>
            </w:pPr>
          </w:p>
          <w:p w14:paraId="5D837DD5" w14:textId="6D2303FF" w:rsidR="00372496" w:rsidRPr="00A40B5B" w:rsidRDefault="00372496" w:rsidP="00372496">
            <w:pPr>
              <w:suppressAutoHyphens/>
              <w:spacing w:after="0"/>
              <w:rPr>
                <w:rFonts w:ascii="Times New Roman" w:hAnsi="Times New Roman" w:cs="Times New Roman"/>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1047.</w:t>
            </w:r>
          </w:p>
        </w:tc>
      </w:tr>
      <w:tr w:rsidR="00372496" w:rsidRPr="008B0293" w14:paraId="6410245B" w14:textId="77777777" w:rsidTr="00A47C87">
        <w:trPr>
          <w:trHeight w:val="220"/>
          <w:jc w:val="center"/>
        </w:trPr>
        <w:tc>
          <w:tcPr>
            <w:tcW w:w="625" w:type="dxa"/>
            <w:shd w:val="clear" w:color="auto" w:fill="auto"/>
            <w:noWrap/>
          </w:tcPr>
          <w:p w14:paraId="4B4C4E76" w14:textId="77777777" w:rsidR="00372496" w:rsidRDefault="00372496" w:rsidP="00372496">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3221</w:t>
            </w:r>
          </w:p>
        </w:tc>
        <w:tc>
          <w:tcPr>
            <w:tcW w:w="1080" w:type="dxa"/>
          </w:tcPr>
          <w:p w14:paraId="496AEC91" w14:textId="77777777" w:rsidR="00372496" w:rsidRPr="004B025C"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Young Hoon Kwon</w:t>
            </w:r>
          </w:p>
        </w:tc>
        <w:tc>
          <w:tcPr>
            <w:tcW w:w="720" w:type="dxa"/>
            <w:shd w:val="clear" w:color="auto" w:fill="auto"/>
            <w:noWrap/>
          </w:tcPr>
          <w:p w14:paraId="26025F81"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132/57</w:t>
            </w:r>
          </w:p>
        </w:tc>
        <w:tc>
          <w:tcPr>
            <w:tcW w:w="900" w:type="dxa"/>
          </w:tcPr>
          <w:p w14:paraId="44168FC3"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35.3.5.4</w:t>
            </w:r>
          </w:p>
        </w:tc>
        <w:tc>
          <w:tcPr>
            <w:tcW w:w="2790" w:type="dxa"/>
            <w:shd w:val="clear" w:color="auto" w:fill="auto"/>
            <w:noWrap/>
          </w:tcPr>
          <w:p w14:paraId="3095F2A6" w14:textId="77777777" w:rsidR="00372496" w:rsidRPr="004B025C"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What if the size of the ML element is greater than 256Byte?</w:t>
            </w:r>
          </w:p>
        </w:tc>
        <w:tc>
          <w:tcPr>
            <w:tcW w:w="1710" w:type="dxa"/>
            <w:shd w:val="clear" w:color="auto" w:fill="auto"/>
            <w:noWrap/>
          </w:tcPr>
          <w:p w14:paraId="038A96BC" w14:textId="77777777" w:rsidR="00372496" w:rsidRPr="004B025C"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As shown in the comment.</w:t>
            </w:r>
          </w:p>
        </w:tc>
        <w:tc>
          <w:tcPr>
            <w:tcW w:w="3150" w:type="dxa"/>
            <w:shd w:val="clear" w:color="auto" w:fill="auto"/>
          </w:tcPr>
          <w:p w14:paraId="76C56842" w14:textId="2D9A9921"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0E3DB480" w14:textId="77777777" w:rsidR="00372496" w:rsidRDefault="00372496" w:rsidP="00372496">
            <w:pPr>
              <w:suppressAutoHyphens/>
              <w:spacing w:after="0"/>
              <w:rPr>
                <w:rFonts w:ascii="Times New Roman" w:hAnsi="Times New Roman" w:cs="Times New Roman"/>
                <w:b/>
                <w:sz w:val="16"/>
                <w:szCs w:val="16"/>
              </w:rPr>
            </w:pPr>
          </w:p>
          <w:p w14:paraId="287322F0" w14:textId="21F064F2" w:rsidR="00372496" w:rsidRPr="00E5001A" w:rsidRDefault="00372496" w:rsidP="00372496">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Multi-Link element is already listed as fragmentable (see Table 9-92 in D0.3). </w:t>
            </w:r>
            <w:r w:rsidRPr="00EB28AE">
              <w:rPr>
                <w:rFonts w:ascii="Times New Roman" w:hAnsi="Times New Roman" w:cs="Times New Roman"/>
                <w:bCs/>
                <w:sz w:val="16"/>
                <w:szCs w:val="16"/>
              </w:rPr>
              <w:t>When fragmented, the transmitting STA follows the rules defined in 10.28.11 (Element fragmentation) and the receiving STA follows the rules defined in 10.28.12 (Element defragmentation)</w:t>
            </w:r>
            <w:r>
              <w:rPr>
                <w:rFonts w:ascii="Times New Roman" w:hAnsi="Times New Roman" w:cs="Times New Roman"/>
                <w:bCs/>
                <w:sz w:val="16"/>
                <w:szCs w:val="16"/>
              </w:rPr>
              <w:t>.</w:t>
            </w:r>
          </w:p>
        </w:tc>
      </w:tr>
      <w:tr w:rsidR="00372496" w:rsidRPr="008B0293" w14:paraId="007BC73B" w14:textId="77777777" w:rsidTr="00A47C87">
        <w:trPr>
          <w:trHeight w:val="220"/>
          <w:jc w:val="center"/>
        </w:trPr>
        <w:tc>
          <w:tcPr>
            <w:tcW w:w="625" w:type="dxa"/>
            <w:shd w:val="clear" w:color="auto" w:fill="auto"/>
            <w:noWrap/>
          </w:tcPr>
          <w:p w14:paraId="0EFF9D92" w14:textId="77777777" w:rsidR="00372496" w:rsidRDefault="00372496" w:rsidP="00372496">
            <w:pPr>
              <w:suppressAutoHyphens/>
              <w:spacing w:after="0"/>
              <w:rPr>
                <w:rFonts w:ascii="Times New Roman" w:hAnsi="Times New Roman" w:cs="Times New Roman"/>
                <w:color w:val="000000" w:themeColor="text1"/>
                <w:sz w:val="16"/>
                <w:szCs w:val="16"/>
              </w:rPr>
            </w:pPr>
            <w:r w:rsidRPr="00683A70">
              <w:rPr>
                <w:rFonts w:ascii="Times New Roman" w:hAnsi="Times New Roman" w:cs="Times New Roman"/>
                <w:sz w:val="16"/>
                <w:szCs w:val="16"/>
              </w:rPr>
              <w:t>2120</w:t>
            </w:r>
          </w:p>
        </w:tc>
        <w:tc>
          <w:tcPr>
            <w:tcW w:w="1080" w:type="dxa"/>
          </w:tcPr>
          <w:p w14:paraId="7F4C945F" w14:textId="77777777" w:rsidR="00372496" w:rsidRDefault="00372496" w:rsidP="00372496">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Laurent Cariou</w:t>
            </w:r>
          </w:p>
        </w:tc>
        <w:tc>
          <w:tcPr>
            <w:tcW w:w="720" w:type="dxa"/>
            <w:shd w:val="clear" w:color="auto" w:fill="auto"/>
            <w:noWrap/>
          </w:tcPr>
          <w:p w14:paraId="37E4F267" w14:textId="77777777" w:rsidR="00372496" w:rsidRDefault="00372496" w:rsidP="00372496">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0.00</w:t>
            </w:r>
          </w:p>
        </w:tc>
        <w:tc>
          <w:tcPr>
            <w:tcW w:w="900" w:type="dxa"/>
          </w:tcPr>
          <w:p w14:paraId="653436DA" w14:textId="77777777" w:rsidR="00372496" w:rsidRDefault="00372496" w:rsidP="00372496">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11.21.13</w:t>
            </w:r>
          </w:p>
        </w:tc>
        <w:tc>
          <w:tcPr>
            <w:tcW w:w="2790" w:type="dxa"/>
            <w:shd w:val="clear" w:color="auto" w:fill="auto"/>
            <w:noWrap/>
          </w:tcPr>
          <w:p w14:paraId="1F293671" w14:textId="77777777" w:rsidR="00372496" w:rsidRDefault="00372496" w:rsidP="00372496">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BSS MAX Idle Period element shall not be included in ML element</w:t>
            </w:r>
          </w:p>
        </w:tc>
        <w:tc>
          <w:tcPr>
            <w:tcW w:w="1710" w:type="dxa"/>
            <w:shd w:val="clear" w:color="auto" w:fill="auto"/>
            <w:noWrap/>
          </w:tcPr>
          <w:p w14:paraId="0B1A6073" w14:textId="77777777" w:rsidR="00372496" w:rsidRDefault="00372496" w:rsidP="00372496">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as in comment</w:t>
            </w:r>
          </w:p>
        </w:tc>
        <w:tc>
          <w:tcPr>
            <w:tcW w:w="3150" w:type="dxa"/>
            <w:shd w:val="clear" w:color="auto" w:fill="auto"/>
          </w:tcPr>
          <w:p w14:paraId="0DF2D5A0"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7FA174B" w14:textId="77777777" w:rsidR="00372496" w:rsidRDefault="00372496" w:rsidP="00372496">
            <w:pPr>
              <w:suppressAutoHyphens/>
              <w:spacing w:after="0"/>
              <w:rPr>
                <w:rFonts w:ascii="Times New Roman" w:hAnsi="Times New Roman" w:cs="Times New Roman"/>
                <w:b/>
                <w:sz w:val="16"/>
                <w:szCs w:val="16"/>
              </w:rPr>
            </w:pPr>
          </w:p>
          <w:p w14:paraId="105C6C9E" w14:textId="77777777" w:rsidR="00372496" w:rsidRDefault="00372496" w:rsidP="00372496">
            <w:pPr>
              <w:suppressAutoHyphens/>
              <w:spacing w:after="0"/>
              <w:rPr>
                <w:rFonts w:ascii="Times New Roman" w:hAnsi="Times New Roman" w:cs="Times New Roman"/>
                <w:bCs/>
                <w:sz w:val="16"/>
                <w:szCs w:val="16"/>
              </w:rPr>
            </w:pPr>
            <w:r w:rsidRPr="00683A70">
              <w:rPr>
                <w:rFonts w:ascii="Times New Roman" w:hAnsi="Times New Roman" w:cs="Times New Roman"/>
                <w:bCs/>
                <w:sz w:val="16"/>
                <w:szCs w:val="16"/>
              </w:rPr>
              <w:t xml:space="preserve">The comment was discussed during </w:t>
            </w:r>
            <w:proofErr w:type="spellStart"/>
            <w:r w:rsidRPr="00683A70">
              <w:rPr>
                <w:rFonts w:ascii="Times New Roman" w:hAnsi="Times New Roman" w:cs="Times New Roman"/>
                <w:bCs/>
                <w:sz w:val="16"/>
                <w:szCs w:val="16"/>
              </w:rPr>
              <w:t>TGbe</w:t>
            </w:r>
            <w:proofErr w:type="spellEnd"/>
            <w:r w:rsidRPr="00683A70">
              <w:rPr>
                <w:rFonts w:ascii="Times New Roman" w:hAnsi="Times New Roman" w:cs="Times New Roman"/>
                <w:bCs/>
                <w:sz w:val="16"/>
                <w:szCs w:val="16"/>
              </w:rPr>
              <w:t xml:space="preserve"> MAC telco on 2/25/21</w:t>
            </w:r>
            <w:r>
              <w:rPr>
                <w:rFonts w:ascii="Times New Roman" w:hAnsi="Times New Roman" w:cs="Times New Roman"/>
                <w:bCs/>
                <w:sz w:val="16"/>
                <w:szCs w:val="16"/>
              </w:rPr>
              <w:t xml:space="preserve"> and deferred from doc 11-21/0250. Since the values carried in the BSS Max Idle Period element apply at the MLD level, the group agreed to the commenters request to add text in clause 35.3.2.2 to clarify that the element is not carried in the ML IE as a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even if the IE carries complete profile. A NOTE was added to clarify this behavior.</w:t>
            </w:r>
          </w:p>
          <w:p w14:paraId="44BFB11B" w14:textId="77777777" w:rsidR="00372496" w:rsidRDefault="00372496" w:rsidP="00372496">
            <w:pPr>
              <w:suppressAutoHyphens/>
              <w:spacing w:after="0"/>
              <w:rPr>
                <w:rFonts w:ascii="Times New Roman" w:hAnsi="Times New Roman" w:cs="Times New Roman"/>
                <w:bCs/>
                <w:sz w:val="16"/>
                <w:szCs w:val="16"/>
              </w:rPr>
            </w:pPr>
          </w:p>
          <w:p w14:paraId="08FA2C22" w14:textId="5CC80B21" w:rsidR="00372496" w:rsidRPr="001F395D" w:rsidRDefault="00372496" w:rsidP="00372496">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2120.</w:t>
            </w:r>
          </w:p>
        </w:tc>
      </w:tr>
      <w:tr w:rsidR="00372496" w:rsidRPr="008B0293" w14:paraId="187086FC"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EF79896"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3209</w:t>
            </w:r>
          </w:p>
        </w:tc>
        <w:tc>
          <w:tcPr>
            <w:tcW w:w="1080" w:type="dxa"/>
            <w:tcBorders>
              <w:top w:val="single" w:sz="4" w:space="0" w:color="auto"/>
              <w:left w:val="single" w:sz="4" w:space="0" w:color="auto"/>
              <w:bottom w:val="single" w:sz="4" w:space="0" w:color="auto"/>
              <w:right w:val="single" w:sz="4" w:space="0" w:color="auto"/>
            </w:tcBorders>
          </w:tcPr>
          <w:p w14:paraId="3BA58FC7"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Young Hoon Kwon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989A49A"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126.60</w:t>
            </w:r>
          </w:p>
        </w:tc>
        <w:tc>
          <w:tcPr>
            <w:tcW w:w="900" w:type="dxa"/>
            <w:tcBorders>
              <w:top w:val="single" w:sz="4" w:space="0" w:color="auto"/>
              <w:left w:val="single" w:sz="4" w:space="0" w:color="auto"/>
              <w:bottom w:val="single" w:sz="4" w:space="0" w:color="auto"/>
              <w:right w:val="single" w:sz="4" w:space="0" w:color="auto"/>
            </w:tcBorders>
          </w:tcPr>
          <w:p w14:paraId="107C8396"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35.3.2.2</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13D0CA97"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It is not clear if the AP of the AP MLD shall include all other APs of its MLD in the (re)Association Response frame or not. Further clarification is needed.</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4BF8C611"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shown in the comment.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21D35165"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2E653A7" w14:textId="77777777" w:rsidR="00372496" w:rsidRDefault="00372496" w:rsidP="00372496">
            <w:pPr>
              <w:suppressAutoHyphens/>
              <w:spacing w:after="0"/>
              <w:rPr>
                <w:rFonts w:ascii="Times New Roman" w:hAnsi="Times New Roman" w:cs="Times New Roman"/>
                <w:b/>
                <w:sz w:val="16"/>
                <w:szCs w:val="16"/>
              </w:rPr>
            </w:pPr>
          </w:p>
          <w:p w14:paraId="3444CD7F" w14:textId="77777777" w:rsidR="00372496" w:rsidRDefault="00372496" w:rsidP="00372496">
            <w:pPr>
              <w:suppressAutoHyphens/>
              <w:spacing w:after="0"/>
              <w:rPr>
                <w:rFonts w:ascii="Times New Roman" w:hAnsi="Times New Roman" w:cs="Times New Roman"/>
                <w:bCs/>
                <w:sz w:val="16"/>
                <w:szCs w:val="16"/>
              </w:rPr>
            </w:pPr>
            <w:r w:rsidRPr="00F85DDB">
              <w:rPr>
                <w:rFonts w:ascii="Times New Roman" w:hAnsi="Times New Roman" w:cs="Times New Roman"/>
                <w:bCs/>
                <w:sz w:val="16"/>
                <w:szCs w:val="16"/>
              </w:rPr>
              <w:t>The</w:t>
            </w:r>
            <w:r>
              <w:rPr>
                <w:rFonts w:ascii="Times New Roman" w:hAnsi="Times New Roman" w:cs="Times New Roman"/>
                <w:bCs/>
                <w:sz w:val="16"/>
                <w:szCs w:val="16"/>
              </w:rPr>
              <w:t xml:space="preserve"> sentence was revised to clarify that it is mandatory for an AP affiliated with an AP MLD to provide complete information of the other APs affiliated with the same AP MLD and that are operating on the links that are accepted as part of the multi-link setup.</w:t>
            </w:r>
          </w:p>
          <w:p w14:paraId="14CE0896" w14:textId="77777777" w:rsidR="00372496" w:rsidRDefault="00372496" w:rsidP="00372496">
            <w:pPr>
              <w:suppressAutoHyphens/>
              <w:spacing w:after="0"/>
              <w:rPr>
                <w:rFonts w:ascii="Times New Roman" w:hAnsi="Times New Roman" w:cs="Times New Roman"/>
                <w:bCs/>
                <w:sz w:val="16"/>
                <w:szCs w:val="16"/>
              </w:rPr>
            </w:pPr>
          </w:p>
          <w:p w14:paraId="3F2C100D" w14:textId="5339F595" w:rsidR="00372496" w:rsidRPr="001154BC"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3209.</w:t>
            </w:r>
          </w:p>
        </w:tc>
      </w:tr>
      <w:tr w:rsidR="00372496" w:rsidRPr="008B0293" w14:paraId="15A0EBA8"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84887F9"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2584</w:t>
            </w:r>
          </w:p>
        </w:tc>
        <w:tc>
          <w:tcPr>
            <w:tcW w:w="1080" w:type="dxa"/>
            <w:tcBorders>
              <w:top w:val="single" w:sz="4" w:space="0" w:color="auto"/>
              <w:left w:val="single" w:sz="4" w:space="0" w:color="auto"/>
              <w:bottom w:val="single" w:sz="4" w:space="0" w:color="auto"/>
              <w:right w:val="single" w:sz="4" w:space="0" w:color="auto"/>
            </w:tcBorders>
          </w:tcPr>
          <w:p w14:paraId="31950DF6"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E455A2D"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126.60</w:t>
            </w:r>
          </w:p>
        </w:tc>
        <w:tc>
          <w:tcPr>
            <w:tcW w:w="900" w:type="dxa"/>
            <w:tcBorders>
              <w:top w:val="single" w:sz="4" w:space="0" w:color="auto"/>
              <w:left w:val="single" w:sz="4" w:space="0" w:color="auto"/>
              <w:bottom w:val="single" w:sz="4" w:space="0" w:color="auto"/>
              <w:right w:val="single" w:sz="4" w:space="0" w:color="auto"/>
            </w:tcBorders>
          </w:tcPr>
          <w:p w14:paraId="05A158F4"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35.3.2.2</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19DE2BA3"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"An AP of an AP MLD shall include complete profile of another AP of its MLD..."</w:t>
            </w:r>
            <w:r w:rsidRPr="001154BC">
              <w:rPr>
                <w:rFonts w:ascii="Times New Roman" w:hAnsi="Times New Roman" w:cs="Times New Roman"/>
                <w:sz w:val="16"/>
                <w:szCs w:val="16"/>
              </w:rPr>
              <w:br/>
              <w:t xml:space="preserve">use of the normative verb shall </w:t>
            </w:r>
            <w:proofErr w:type="gramStart"/>
            <w:r w:rsidRPr="001154BC">
              <w:rPr>
                <w:rFonts w:ascii="Times New Roman" w:hAnsi="Times New Roman" w:cs="Times New Roman"/>
                <w:sz w:val="16"/>
                <w:szCs w:val="16"/>
              </w:rPr>
              <w:t>is</w:t>
            </w:r>
            <w:proofErr w:type="gramEnd"/>
            <w:r w:rsidRPr="001154BC">
              <w:rPr>
                <w:rFonts w:ascii="Times New Roman" w:hAnsi="Times New Roman" w:cs="Times New Roman"/>
                <w:sz w:val="16"/>
                <w:szCs w:val="16"/>
              </w:rPr>
              <w:t xml:space="preserve"> ambiguous. What is mandatory: to include the complete provide of another (which one?) AP of the MLD or to follow the rule in 35.3.5.4? 35.3.5.4 states that inclusion of an AP's (complete) information is conditional. Perhaps it should be a "may"?</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7B3CB905"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 xml:space="preserve">Rephrase the sentence to clarify what is the mandatory </w:t>
            </w:r>
            <w:proofErr w:type="spellStart"/>
            <w:r w:rsidRPr="001154BC">
              <w:rPr>
                <w:rFonts w:ascii="Times New Roman" w:hAnsi="Times New Roman" w:cs="Times New Roman"/>
                <w:sz w:val="16"/>
                <w:szCs w:val="16"/>
              </w:rPr>
              <w:t>behaviour</w:t>
            </w:r>
            <w:proofErr w:type="spellEnd"/>
            <w:r w:rsidRPr="001154BC">
              <w:rPr>
                <w:rFonts w:ascii="Times New Roman" w:hAnsi="Times New Roman" w:cs="Times New Roman"/>
                <w:sz w:val="16"/>
                <w:szCs w:val="16"/>
              </w:rPr>
              <w:t xml:space="preserve"> for the AP; else change shall to may.</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5309FC18"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69A093D" w14:textId="77777777" w:rsidR="00372496" w:rsidRDefault="00372496" w:rsidP="00372496">
            <w:pPr>
              <w:suppressAutoHyphens/>
              <w:spacing w:after="0"/>
              <w:rPr>
                <w:rFonts w:ascii="Times New Roman" w:hAnsi="Times New Roman" w:cs="Times New Roman"/>
                <w:b/>
                <w:sz w:val="16"/>
                <w:szCs w:val="16"/>
              </w:rPr>
            </w:pPr>
          </w:p>
          <w:p w14:paraId="6F49C95B" w14:textId="16D05462" w:rsidR="00372496" w:rsidRDefault="00372496" w:rsidP="00372496">
            <w:pPr>
              <w:suppressAutoHyphens/>
              <w:spacing w:after="0"/>
              <w:rPr>
                <w:rFonts w:ascii="Times New Roman" w:hAnsi="Times New Roman" w:cs="Times New Roman"/>
                <w:bCs/>
                <w:sz w:val="16"/>
                <w:szCs w:val="16"/>
              </w:rPr>
            </w:pPr>
            <w:r w:rsidRPr="00F85DDB">
              <w:rPr>
                <w:rFonts w:ascii="Times New Roman" w:hAnsi="Times New Roman" w:cs="Times New Roman"/>
                <w:bCs/>
                <w:sz w:val="16"/>
                <w:szCs w:val="16"/>
              </w:rPr>
              <w:t>The</w:t>
            </w:r>
            <w:r>
              <w:rPr>
                <w:rFonts w:ascii="Times New Roman" w:hAnsi="Times New Roman" w:cs="Times New Roman"/>
                <w:bCs/>
                <w:sz w:val="16"/>
                <w:szCs w:val="16"/>
              </w:rPr>
              <w:t xml:space="preserve"> sentence was revised to clarify that it is mandatory for an AP affiliated with an AP MLD to provide complete information of the other APs affiliated with the same AP MLD and that are operating on the links that are accepted as part of the multi-link setup.</w:t>
            </w:r>
          </w:p>
          <w:p w14:paraId="366A0532" w14:textId="77777777" w:rsidR="00372496" w:rsidRDefault="00372496" w:rsidP="00372496">
            <w:pPr>
              <w:suppressAutoHyphens/>
              <w:spacing w:after="0"/>
              <w:rPr>
                <w:rFonts w:ascii="Times New Roman" w:hAnsi="Times New Roman" w:cs="Times New Roman"/>
                <w:bCs/>
                <w:sz w:val="16"/>
                <w:szCs w:val="16"/>
              </w:rPr>
            </w:pPr>
          </w:p>
          <w:p w14:paraId="6392E67B" w14:textId="1F656213" w:rsidR="00372496" w:rsidRPr="00F85DDB" w:rsidRDefault="00372496" w:rsidP="00372496">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2584.</w:t>
            </w:r>
          </w:p>
        </w:tc>
      </w:tr>
      <w:tr w:rsidR="00372496" w:rsidRPr="008B0293" w14:paraId="6E3F7908"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D68D379"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3210</w:t>
            </w:r>
          </w:p>
        </w:tc>
        <w:tc>
          <w:tcPr>
            <w:tcW w:w="1080" w:type="dxa"/>
            <w:tcBorders>
              <w:top w:val="single" w:sz="4" w:space="0" w:color="auto"/>
              <w:left w:val="single" w:sz="4" w:space="0" w:color="auto"/>
              <w:bottom w:val="single" w:sz="4" w:space="0" w:color="auto"/>
              <w:right w:val="single" w:sz="4" w:space="0" w:color="auto"/>
            </w:tcBorders>
          </w:tcPr>
          <w:p w14:paraId="09858906"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Young Hoon Kwon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2E66A44"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127.01</w:t>
            </w:r>
          </w:p>
        </w:tc>
        <w:tc>
          <w:tcPr>
            <w:tcW w:w="900" w:type="dxa"/>
            <w:tcBorders>
              <w:top w:val="single" w:sz="4" w:space="0" w:color="auto"/>
              <w:left w:val="single" w:sz="4" w:space="0" w:color="auto"/>
              <w:bottom w:val="single" w:sz="4" w:space="0" w:color="auto"/>
              <w:right w:val="single" w:sz="4" w:space="0" w:color="auto"/>
            </w:tcBorders>
          </w:tcPr>
          <w:p w14:paraId="3C87B0A8"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35.3.2.2</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3C9103D5"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It is not clear if the STA of the non-AP MLD shall include all other STAs of its MLD in the (re)Association Request frame or not. Further clarification is needed.</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224CE450"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As shown in the comment.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3CDDA8DD"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EA3EC58" w14:textId="77777777" w:rsidR="00372496" w:rsidRDefault="00372496" w:rsidP="00372496">
            <w:pPr>
              <w:suppressAutoHyphens/>
              <w:spacing w:after="0"/>
              <w:rPr>
                <w:rFonts w:ascii="Times New Roman" w:hAnsi="Times New Roman" w:cs="Times New Roman"/>
                <w:b/>
                <w:sz w:val="16"/>
                <w:szCs w:val="16"/>
              </w:rPr>
            </w:pPr>
          </w:p>
          <w:p w14:paraId="11AEBF71" w14:textId="736821A6" w:rsidR="00372496" w:rsidRDefault="00372496" w:rsidP="00372496">
            <w:pPr>
              <w:suppressAutoHyphens/>
              <w:spacing w:after="0"/>
              <w:rPr>
                <w:rFonts w:ascii="Times New Roman" w:hAnsi="Times New Roman" w:cs="Times New Roman"/>
                <w:bCs/>
                <w:sz w:val="16"/>
                <w:szCs w:val="16"/>
              </w:rPr>
            </w:pPr>
            <w:r w:rsidRPr="00F85DDB">
              <w:rPr>
                <w:rFonts w:ascii="Times New Roman" w:hAnsi="Times New Roman" w:cs="Times New Roman"/>
                <w:bCs/>
                <w:sz w:val="16"/>
                <w:szCs w:val="16"/>
              </w:rPr>
              <w:t>The</w:t>
            </w:r>
            <w:r>
              <w:rPr>
                <w:rFonts w:ascii="Times New Roman" w:hAnsi="Times New Roman" w:cs="Times New Roman"/>
                <w:bCs/>
                <w:sz w:val="16"/>
                <w:szCs w:val="16"/>
              </w:rPr>
              <w:t xml:space="preserve"> sentence was revised to clarify that it is mandatory for a STA affiliated with a non-AP MLD to provide complete information of other STAs affiliated with the same non-AP MLD and that are operating on the links that are requested to be as part of the multi-link setup. The sentence was moved before a similar sentence that covers AP side actions since the non-AP MLD initiates a multi-link setup.</w:t>
            </w:r>
          </w:p>
          <w:p w14:paraId="77F312DC" w14:textId="77777777" w:rsidR="00372496" w:rsidRDefault="00372496" w:rsidP="00372496">
            <w:pPr>
              <w:suppressAutoHyphens/>
              <w:spacing w:after="0"/>
              <w:rPr>
                <w:rFonts w:ascii="Times New Roman" w:hAnsi="Times New Roman" w:cs="Times New Roman"/>
                <w:bCs/>
                <w:sz w:val="16"/>
                <w:szCs w:val="16"/>
              </w:rPr>
            </w:pPr>
          </w:p>
          <w:p w14:paraId="7ADF940C" w14:textId="5DC4DA2A" w:rsidR="00372496" w:rsidRPr="001154BC"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3210.</w:t>
            </w:r>
          </w:p>
        </w:tc>
      </w:tr>
      <w:tr w:rsidR="00372496" w:rsidRPr="008B0293" w14:paraId="1D4F6F11"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F5C8588"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2585</w:t>
            </w:r>
          </w:p>
        </w:tc>
        <w:tc>
          <w:tcPr>
            <w:tcW w:w="1080" w:type="dxa"/>
            <w:tcBorders>
              <w:top w:val="single" w:sz="4" w:space="0" w:color="auto"/>
              <w:left w:val="single" w:sz="4" w:space="0" w:color="auto"/>
              <w:bottom w:val="single" w:sz="4" w:space="0" w:color="auto"/>
              <w:right w:val="single" w:sz="4" w:space="0" w:color="auto"/>
            </w:tcBorders>
          </w:tcPr>
          <w:p w14:paraId="5B7B7A30"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B0B5DBA"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127.01</w:t>
            </w:r>
          </w:p>
        </w:tc>
        <w:tc>
          <w:tcPr>
            <w:tcW w:w="900" w:type="dxa"/>
            <w:tcBorders>
              <w:top w:val="single" w:sz="4" w:space="0" w:color="auto"/>
              <w:left w:val="single" w:sz="4" w:space="0" w:color="auto"/>
              <w:bottom w:val="single" w:sz="4" w:space="0" w:color="auto"/>
              <w:right w:val="single" w:sz="4" w:space="0" w:color="auto"/>
            </w:tcBorders>
          </w:tcPr>
          <w:p w14:paraId="6E177DB0"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35.3.2.2</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163DAFF7"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 STA of a non-AP MLD shall include complete profile of another STA of its MLD..."</w:t>
            </w:r>
            <w:r w:rsidRPr="001154BC">
              <w:rPr>
                <w:rFonts w:ascii="Times New Roman" w:hAnsi="Times New Roman" w:cs="Times New Roman"/>
                <w:sz w:val="16"/>
                <w:szCs w:val="16"/>
              </w:rPr>
              <w:br/>
              <w:t xml:space="preserve">use of the normative verb shall </w:t>
            </w:r>
            <w:proofErr w:type="gramStart"/>
            <w:r w:rsidRPr="001154BC">
              <w:rPr>
                <w:rFonts w:ascii="Times New Roman" w:hAnsi="Times New Roman" w:cs="Times New Roman"/>
                <w:sz w:val="16"/>
                <w:szCs w:val="16"/>
              </w:rPr>
              <w:t>is</w:t>
            </w:r>
            <w:proofErr w:type="gramEnd"/>
            <w:r w:rsidRPr="001154BC">
              <w:rPr>
                <w:rFonts w:ascii="Times New Roman" w:hAnsi="Times New Roman" w:cs="Times New Roman"/>
                <w:sz w:val="16"/>
                <w:szCs w:val="16"/>
              </w:rPr>
              <w:t xml:space="preserve"> ambiguous. What is mandatory: to include the complete provide of another (which one?) STA of the MLD or to follow the rule in 35.3.5.4? 35.3.5.4 states that one or more STA's (complete) information is included. Perhaps it should be a "may"?</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57946747" w14:textId="77777777" w:rsidR="00372496" w:rsidRPr="001154BC" w:rsidRDefault="00372496" w:rsidP="00372496">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 xml:space="preserve">Rephrase the sentence to clarify what is the mandatory </w:t>
            </w:r>
            <w:proofErr w:type="spellStart"/>
            <w:r w:rsidRPr="001154BC">
              <w:rPr>
                <w:rFonts w:ascii="Times New Roman" w:hAnsi="Times New Roman" w:cs="Times New Roman"/>
                <w:sz w:val="16"/>
                <w:szCs w:val="16"/>
              </w:rPr>
              <w:t>behaviour</w:t>
            </w:r>
            <w:proofErr w:type="spellEnd"/>
            <w:r w:rsidRPr="001154BC">
              <w:rPr>
                <w:rFonts w:ascii="Times New Roman" w:hAnsi="Times New Roman" w:cs="Times New Roman"/>
                <w:sz w:val="16"/>
                <w:szCs w:val="16"/>
              </w:rPr>
              <w:t xml:space="preserve"> for the STA; else change shall to may.</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7FB72E10"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16F09CF" w14:textId="77777777" w:rsidR="00372496" w:rsidRDefault="00372496" w:rsidP="00372496">
            <w:pPr>
              <w:suppressAutoHyphens/>
              <w:spacing w:after="0"/>
              <w:rPr>
                <w:rFonts w:ascii="Times New Roman" w:hAnsi="Times New Roman" w:cs="Times New Roman"/>
                <w:b/>
                <w:sz w:val="16"/>
                <w:szCs w:val="16"/>
              </w:rPr>
            </w:pPr>
          </w:p>
          <w:p w14:paraId="78C1D751" w14:textId="79294830" w:rsidR="00372496" w:rsidRDefault="00372496" w:rsidP="00372496">
            <w:pPr>
              <w:suppressAutoHyphens/>
              <w:spacing w:after="0"/>
              <w:rPr>
                <w:rFonts w:ascii="Times New Roman" w:hAnsi="Times New Roman" w:cs="Times New Roman"/>
                <w:bCs/>
                <w:sz w:val="16"/>
                <w:szCs w:val="16"/>
              </w:rPr>
            </w:pPr>
            <w:r w:rsidRPr="00F85DDB">
              <w:rPr>
                <w:rFonts w:ascii="Times New Roman" w:hAnsi="Times New Roman" w:cs="Times New Roman"/>
                <w:bCs/>
                <w:sz w:val="16"/>
                <w:szCs w:val="16"/>
              </w:rPr>
              <w:t>The</w:t>
            </w:r>
            <w:r>
              <w:rPr>
                <w:rFonts w:ascii="Times New Roman" w:hAnsi="Times New Roman" w:cs="Times New Roman"/>
                <w:bCs/>
                <w:sz w:val="16"/>
                <w:szCs w:val="16"/>
              </w:rPr>
              <w:t xml:space="preserve"> sentence was revised to clarify that it is mandatory for a STA affiliated with a non-AP MLD to provide complete information of other STAs affiliated with the same non-AP MLD and that are operating on the links that are requested to be as part of the multi-link setup. The sentence was moved before a similar sentence that covers AP side actions since the non-AP MLD initiates a multi-link setup.</w:t>
            </w:r>
          </w:p>
          <w:p w14:paraId="7BE5FC94" w14:textId="77777777" w:rsidR="00372496" w:rsidRDefault="00372496" w:rsidP="00372496">
            <w:pPr>
              <w:suppressAutoHyphens/>
              <w:spacing w:after="0"/>
              <w:rPr>
                <w:rFonts w:ascii="Times New Roman" w:hAnsi="Times New Roman" w:cs="Times New Roman"/>
                <w:bCs/>
                <w:sz w:val="16"/>
                <w:szCs w:val="16"/>
              </w:rPr>
            </w:pPr>
          </w:p>
          <w:p w14:paraId="734AF2BF" w14:textId="37C5C737" w:rsidR="00372496" w:rsidRPr="001154BC"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2585.</w:t>
            </w:r>
          </w:p>
        </w:tc>
      </w:tr>
      <w:tr w:rsidR="00372496" w:rsidRPr="008B0293" w14:paraId="5CC87725"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3473549" w14:textId="77777777" w:rsidR="00372496" w:rsidRPr="00926E53" w:rsidRDefault="00372496" w:rsidP="00372496">
            <w:pPr>
              <w:suppressAutoHyphens/>
              <w:spacing w:after="0"/>
              <w:rPr>
                <w:rFonts w:ascii="Times New Roman" w:hAnsi="Times New Roman" w:cs="Times New Roman"/>
                <w:sz w:val="16"/>
                <w:szCs w:val="16"/>
              </w:rPr>
            </w:pPr>
            <w:r w:rsidRPr="00926E53">
              <w:rPr>
                <w:rFonts w:ascii="Times New Roman" w:hAnsi="Times New Roman" w:cs="Times New Roman"/>
                <w:sz w:val="16"/>
                <w:szCs w:val="16"/>
              </w:rPr>
              <w:t>1415</w:t>
            </w:r>
          </w:p>
        </w:tc>
        <w:tc>
          <w:tcPr>
            <w:tcW w:w="1080" w:type="dxa"/>
            <w:tcBorders>
              <w:top w:val="single" w:sz="4" w:space="0" w:color="auto"/>
              <w:left w:val="single" w:sz="4" w:space="0" w:color="auto"/>
              <w:bottom w:val="single" w:sz="4" w:space="0" w:color="auto"/>
              <w:right w:val="single" w:sz="4" w:space="0" w:color="auto"/>
            </w:tcBorders>
          </w:tcPr>
          <w:p w14:paraId="7DD3F208" w14:textId="77777777" w:rsidR="00372496" w:rsidRDefault="00372496" w:rsidP="00372496">
            <w:pPr>
              <w:suppressAutoHyphens/>
              <w:spacing w:after="0"/>
              <w:rPr>
                <w:rFonts w:ascii="Times New Roman" w:hAnsi="Times New Roman" w:cs="Times New Roman"/>
                <w:sz w:val="16"/>
                <w:szCs w:val="16"/>
              </w:rPr>
            </w:pPr>
            <w:proofErr w:type="spellStart"/>
            <w:r w:rsidRPr="00EB3CA7">
              <w:rPr>
                <w:rFonts w:ascii="Times New Roman" w:hAnsi="Times New Roman" w:cs="Times New Roman"/>
                <w:sz w:val="16"/>
                <w:szCs w:val="16"/>
              </w:rPr>
              <w:t>Chien</w:t>
            </w:r>
            <w:proofErr w:type="spellEnd"/>
            <w:r w:rsidRPr="00EB3CA7">
              <w:rPr>
                <w:rFonts w:ascii="Times New Roman" w:hAnsi="Times New Roman" w:cs="Times New Roman"/>
                <w:sz w:val="16"/>
                <w:szCs w:val="16"/>
              </w:rPr>
              <w:t>-Fang Hsu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6F905CE"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126/39</w:t>
            </w:r>
          </w:p>
        </w:tc>
        <w:tc>
          <w:tcPr>
            <w:tcW w:w="900" w:type="dxa"/>
            <w:tcBorders>
              <w:top w:val="single" w:sz="4" w:space="0" w:color="auto"/>
              <w:left w:val="single" w:sz="4" w:space="0" w:color="auto"/>
              <w:bottom w:val="single" w:sz="4" w:space="0" w:color="auto"/>
              <w:right w:val="single" w:sz="4" w:space="0" w:color="auto"/>
            </w:tcBorders>
          </w:tcPr>
          <w:p w14:paraId="5A609510"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46436FDD" w14:textId="77777777" w:rsidR="00372496" w:rsidRPr="004D2792" w:rsidRDefault="00372496" w:rsidP="00372496">
            <w:pPr>
              <w:suppressAutoHyphens/>
              <w:spacing w:after="0"/>
              <w:rPr>
                <w:rFonts w:ascii="Times New Roman" w:hAnsi="Times New Roman" w:cs="Times New Roman"/>
                <w:sz w:val="16"/>
                <w:szCs w:val="16"/>
              </w:rPr>
            </w:pPr>
            <w:r w:rsidRPr="00EB3CA7">
              <w:rPr>
                <w:rFonts w:ascii="Times New Roman" w:hAnsi="Times New Roman" w:cs="Times New Roman"/>
                <w:sz w:val="16"/>
                <w:szCs w:val="16"/>
              </w:rPr>
              <w:t>reported AP coverage/meaning?</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24273E17" w14:textId="77777777" w:rsidR="00372496" w:rsidRPr="004D2792" w:rsidRDefault="00372496" w:rsidP="00372496">
            <w:pPr>
              <w:suppressAutoHyphens/>
              <w:spacing w:after="0"/>
              <w:rPr>
                <w:rFonts w:ascii="Times New Roman" w:hAnsi="Times New Roman" w:cs="Times New Roman"/>
                <w:sz w:val="16"/>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1085B2CE"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293005" w14:textId="77777777" w:rsidR="00372496" w:rsidRDefault="00372496" w:rsidP="00372496">
            <w:pPr>
              <w:suppressAutoHyphens/>
              <w:spacing w:after="0"/>
              <w:rPr>
                <w:rFonts w:ascii="Times New Roman" w:hAnsi="Times New Roman" w:cs="Times New Roman"/>
                <w:b/>
                <w:sz w:val="16"/>
                <w:szCs w:val="16"/>
              </w:rPr>
            </w:pPr>
          </w:p>
          <w:p w14:paraId="6B242FF1" w14:textId="77777777" w:rsidR="00372496" w:rsidRPr="00557CF4" w:rsidRDefault="00372496" w:rsidP="00372496">
            <w:pPr>
              <w:suppressAutoHyphens/>
              <w:spacing w:after="0"/>
              <w:rPr>
                <w:rFonts w:ascii="Times New Roman" w:hAnsi="Times New Roman" w:cs="Times New Roman"/>
                <w:bCs/>
                <w:sz w:val="16"/>
                <w:szCs w:val="16"/>
              </w:rPr>
            </w:pPr>
            <w:r w:rsidRPr="00557CF4">
              <w:rPr>
                <w:rFonts w:ascii="Times New Roman" w:hAnsi="Times New Roman" w:cs="Times New Roman"/>
                <w:bCs/>
                <w:sz w:val="16"/>
                <w:szCs w:val="16"/>
              </w:rPr>
              <w:t>The definition of a reported AP is provided in 11ax D8.0 Clause 3.2, Page 46, line 64.</w:t>
            </w:r>
          </w:p>
          <w:p w14:paraId="665021C4" w14:textId="77777777" w:rsidR="00372496" w:rsidRPr="00926E53" w:rsidRDefault="00372496" w:rsidP="00372496">
            <w:pPr>
              <w:suppressAutoHyphens/>
              <w:spacing w:after="0"/>
              <w:rPr>
                <w:rFonts w:ascii="Times New Roman" w:hAnsi="Times New Roman" w:cs="Times New Roman"/>
                <w:b/>
                <w:sz w:val="16"/>
                <w:szCs w:val="16"/>
              </w:rPr>
            </w:pPr>
          </w:p>
          <w:p w14:paraId="2B2C47BA" w14:textId="5B6838F8"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1415.</w:t>
            </w:r>
          </w:p>
        </w:tc>
      </w:tr>
      <w:tr w:rsidR="00372496" w:rsidRPr="008B0293" w14:paraId="22ED8398" w14:textId="77777777" w:rsidTr="00A47C8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18FB8B6" w14:textId="77777777" w:rsidR="00372496" w:rsidRPr="00926E53" w:rsidRDefault="00372496" w:rsidP="00372496">
            <w:pPr>
              <w:suppressAutoHyphens/>
              <w:spacing w:after="0"/>
              <w:rPr>
                <w:rFonts w:ascii="Times New Roman" w:hAnsi="Times New Roman" w:cs="Times New Roman"/>
                <w:sz w:val="16"/>
                <w:szCs w:val="16"/>
              </w:rPr>
            </w:pPr>
            <w:r w:rsidRPr="00926E53">
              <w:rPr>
                <w:rFonts w:ascii="Times New Roman" w:hAnsi="Times New Roman" w:cs="Times New Roman"/>
                <w:sz w:val="16"/>
                <w:szCs w:val="16"/>
              </w:rPr>
              <w:t>2744</w:t>
            </w:r>
          </w:p>
        </w:tc>
        <w:tc>
          <w:tcPr>
            <w:tcW w:w="1080" w:type="dxa"/>
            <w:tcBorders>
              <w:top w:val="single" w:sz="4" w:space="0" w:color="auto"/>
              <w:left w:val="single" w:sz="4" w:space="0" w:color="auto"/>
              <w:bottom w:val="single" w:sz="4" w:space="0" w:color="auto"/>
              <w:right w:val="single" w:sz="4" w:space="0" w:color="auto"/>
            </w:tcBorders>
          </w:tcPr>
          <w:p w14:paraId="51ADD1AB" w14:textId="77777777" w:rsidR="00372496" w:rsidRDefault="00372496" w:rsidP="00372496">
            <w:pPr>
              <w:suppressAutoHyphens/>
              <w:spacing w:after="0"/>
              <w:rPr>
                <w:rFonts w:ascii="Times New Roman" w:hAnsi="Times New Roman" w:cs="Times New Roman"/>
                <w:sz w:val="16"/>
                <w:szCs w:val="16"/>
              </w:rPr>
            </w:pPr>
            <w:proofErr w:type="spellStart"/>
            <w:r w:rsidRPr="00F3036E">
              <w:rPr>
                <w:rFonts w:ascii="Times New Roman" w:hAnsi="Times New Roman" w:cs="Times New Roman"/>
                <w:sz w:val="16"/>
                <w:szCs w:val="16"/>
              </w:rPr>
              <w:t>Sanghyun</w:t>
            </w:r>
            <w:proofErr w:type="spellEnd"/>
            <w:r w:rsidRPr="00F3036E">
              <w:rPr>
                <w:rFonts w:ascii="Times New Roman" w:hAnsi="Times New Roman" w:cs="Times New Roman"/>
                <w:sz w:val="16"/>
                <w:szCs w:val="16"/>
              </w:rPr>
              <w:t xml:space="preserve"> Kim</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45165C4"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127/09</w:t>
            </w:r>
          </w:p>
        </w:tc>
        <w:tc>
          <w:tcPr>
            <w:tcW w:w="900" w:type="dxa"/>
            <w:tcBorders>
              <w:top w:val="single" w:sz="4" w:space="0" w:color="auto"/>
              <w:left w:val="single" w:sz="4" w:space="0" w:color="auto"/>
              <w:bottom w:val="single" w:sz="4" w:space="0" w:color="auto"/>
              <w:right w:val="single" w:sz="4" w:space="0" w:color="auto"/>
            </w:tcBorders>
          </w:tcPr>
          <w:p w14:paraId="11B9BF1D" w14:textId="77777777" w:rsidR="00372496" w:rsidRDefault="00372496" w:rsidP="00372496">
            <w:pPr>
              <w:suppressAutoHyphens/>
              <w:spacing w:after="0"/>
              <w:rPr>
                <w:rFonts w:ascii="Times New Roman" w:hAnsi="Times New Roman" w:cs="Times New Roman"/>
                <w:sz w:val="16"/>
                <w:szCs w:val="16"/>
              </w:rPr>
            </w:pPr>
            <w:r>
              <w:rPr>
                <w:rFonts w:ascii="Times New Roman" w:hAnsi="Times New Roman" w:cs="Times New Roman"/>
                <w:sz w:val="16"/>
                <w:szCs w:val="16"/>
              </w:rPr>
              <w:t>35.3.2.3</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1DE563C6" w14:textId="77777777" w:rsidR="00372496" w:rsidRPr="004D2792" w:rsidRDefault="00372496" w:rsidP="00372496">
            <w:pPr>
              <w:suppressAutoHyphens/>
              <w:spacing w:after="0"/>
              <w:rPr>
                <w:rFonts w:ascii="Times New Roman" w:hAnsi="Times New Roman" w:cs="Times New Roman"/>
                <w:sz w:val="16"/>
                <w:szCs w:val="16"/>
              </w:rPr>
            </w:pPr>
            <w:r w:rsidRPr="00EB1473">
              <w:rPr>
                <w:rFonts w:ascii="Times New Roman" w:hAnsi="Times New Roman" w:cs="Times New Roman"/>
                <w:sz w:val="16"/>
                <w:szCs w:val="16"/>
              </w:rPr>
              <w:t>There is no definition of "reported STA". Need to define the meaning of "reported STA".</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04316B2A" w14:textId="77777777" w:rsidR="00372496" w:rsidRPr="004D2792" w:rsidRDefault="00372496" w:rsidP="00372496">
            <w:pPr>
              <w:suppressAutoHyphens/>
              <w:spacing w:after="0"/>
              <w:rPr>
                <w:rFonts w:ascii="Times New Roman" w:hAnsi="Times New Roman" w:cs="Times New Roman"/>
                <w:sz w:val="16"/>
                <w:szCs w:val="16"/>
              </w:rPr>
            </w:pPr>
            <w:r w:rsidRPr="00EB1473">
              <w:rPr>
                <w:rFonts w:ascii="Times New Roman" w:hAnsi="Times New Roman" w:cs="Times New Roman"/>
                <w:sz w:val="16"/>
                <w:szCs w:val="16"/>
              </w:rPr>
              <w:t>As in comment.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76E8E1A0" w14:textId="77777777" w:rsidR="00372496" w:rsidRDefault="00372496" w:rsidP="0037249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F24C03E" w14:textId="77777777" w:rsidR="00372496" w:rsidRDefault="00372496" w:rsidP="00372496">
            <w:pPr>
              <w:suppressAutoHyphens/>
              <w:spacing w:after="0"/>
              <w:rPr>
                <w:rFonts w:ascii="Times New Roman" w:hAnsi="Times New Roman" w:cs="Times New Roman"/>
                <w:b/>
                <w:sz w:val="16"/>
                <w:szCs w:val="16"/>
              </w:rPr>
            </w:pPr>
          </w:p>
          <w:p w14:paraId="1FEFF3F3" w14:textId="77777777" w:rsidR="00372496" w:rsidRPr="00557CF4" w:rsidRDefault="00372496" w:rsidP="00372496">
            <w:pPr>
              <w:suppressAutoHyphens/>
              <w:spacing w:after="0"/>
              <w:rPr>
                <w:rFonts w:ascii="Times New Roman" w:hAnsi="Times New Roman" w:cs="Times New Roman"/>
                <w:bCs/>
                <w:sz w:val="16"/>
                <w:szCs w:val="16"/>
              </w:rPr>
            </w:pPr>
            <w:r w:rsidRPr="00557CF4">
              <w:rPr>
                <w:rFonts w:ascii="Times New Roman" w:hAnsi="Times New Roman" w:cs="Times New Roman"/>
                <w:bCs/>
                <w:sz w:val="16"/>
                <w:szCs w:val="16"/>
              </w:rPr>
              <w:t>The definition of reporting STA and reported STA was added in clause 3.2.</w:t>
            </w:r>
          </w:p>
          <w:p w14:paraId="536E7A8E" w14:textId="77777777" w:rsidR="00372496" w:rsidRPr="00926E53" w:rsidRDefault="00372496" w:rsidP="00372496">
            <w:pPr>
              <w:suppressAutoHyphens/>
              <w:spacing w:after="0"/>
              <w:rPr>
                <w:rFonts w:ascii="Times New Roman" w:hAnsi="Times New Roman" w:cs="Times New Roman"/>
                <w:b/>
                <w:sz w:val="16"/>
                <w:szCs w:val="16"/>
              </w:rPr>
            </w:pPr>
          </w:p>
          <w:p w14:paraId="50608C27" w14:textId="6627DAEF" w:rsidR="00372496" w:rsidRDefault="00372496" w:rsidP="0037249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11-21/0242r2 tagged as 2744.</w:t>
            </w:r>
          </w:p>
        </w:tc>
      </w:tr>
    </w:tbl>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48B68B4C" w:rsidR="00166015" w:rsidRDefault="00166015" w:rsidP="00166015">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REVmd D5.0, 11ax D8.0, 11be D0.3</w:t>
      </w:r>
      <w:r w:rsidR="00906D5A">
        <w:rPr>
          <w:b/>
          <w:i/>
          <w:iCs/>
          <w:highlight w:val="yellow"/>
        </w:rPr>
        <w:t xml:space="preserve"> </w:t>
      </w:r>
      <w:r>
        <w:rPr>
          <w:b/>
          <w:i/>
          <w:iCs/>
          <w:highlight w:val="yellow"/>
        </w:rPr>
        <w:t>and doc 11-21/0290r0</w:t>
      </w:r>
    </w:p>
    <w:p w14:paraId="133AEBF6" w14:textId="77777777" w:rsidR="00166015" w:rsidRPr="00377A58" w:rsidRDefault="00166015" w:rsidP="001A0B4A">
      <w:pPr>
        <w:autoSpaceDE w:val="0"/>
        <w:autoSpaceDN w:val="0"/>
        <w:adjustRightInd w:val="0"/>
        <w:rPr>
          <w:rFonts w:ascii="Arial" w:hAnsi="Arial" w:cs="Arial"/>
          <w:b/>
          <w:bCs/>
          <w:strike/>
          <w:sz w:val="20"/>
          <w:szCs w:val="20"/>
          <w:lang w:eastAsia="ko-KR"/>
        </w:rPr>
      </w:pPr>
    </w:p>
    <w:p w14:paraId="78479549" w14:textId="71625D94" w:rsidR="003C77F3" w:rsidRDefault="00376F7C" w:rsidP="003C77F3">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9.3.3.9</w:t>
      </w:r>
      <w:r w:rsidR="003C77F3" w:rsidRPr="00E900C2">
        <w:rPr>
          <w:rFonts w:ascii="Arial" w:hAnsi="Arial" w:cs="Arial"/>
          <w:b/>
          <w:bCs/>
          <w:sz w:val="20"/>
          <w:szCs w:val="20"/>
          <w:lang w:eastAsia="ko-KR"/>
        </w:rPr>
        <w:t xml:space="preserve"> </w:t>
      </w:r>
      <w:r w:rsidR="00FF74B6">
        <w:rPr>
          <w:rFonts w:ascii="Arial" w:hAnsi="Arial" w:cs="Arial"/>
          <w:b/>
          <w:bCs/>
          <w:sz w:val="20"/>
          <w:szCs w:val="20"/>
          <w:lang w:eastAsia="ko-KR"/>
        </w:rPr>
        <w:t>Probe Request frame format</w:t>
      </w:r>
    </w:p>
    <w:p w14:paraId="2BA9B297" w14:textId="060FDAF5" w:rsidR="00C9460A" w:rsidRPr="00591BB5" w:rsidRDefault="00C9460A" w:rsidP="003C77F3">
      <w:pPr>
        <w:autoSpaceDE w:val="0"/>
        <w:autoSpaceDN w:val="0"/>
        <w:adjustRightInd w:val="0"/>
        <w:rPr>
          <w:rFonts w:ascii="Times New Roman" w:hAnsi="Times New Roman" w:cs="Times New Roman"/>
          <w:b/>
          <w:i/>
          <w:sz w:val="20"/>
          <w:szCs w:val="20"/>
          <w:lang w:eastAsia="ko-KR"/>
        </w:rPr>
      </w:pPr>
      <w:proofErr w:type="spellStart"/>
      <w:r w:rsidRPr="00591BB5">
        <w:rPr>
          <w:rFonts w:ascii="Times New Roman" w:hAnsi="Times New Roman" w:cs="Times New Roman"/>
          <w:b/>
          <w:i/>
          <w:sz w:val="20"/>
          <w:szCs w:val="20"/>
          <w:highlight w:val="yellow"/>
          <w:lang w:eastAsia="ko-KR"/>
        </w:rPr>
        <w:t>T</w:t>
      </w:r>
      <w:r w:rsidR="0090680B" w:rsidRPr="00591BB5">
        <w:rPr>
          <w:rFonts w:ascii="Times New Roman" w:hAnsi="Times New Roman" w:cs="Times New Roman"/>
          <w:b/>
          <w:i/>
          <w:sz w:val="20"/>
          <w:szCs w:val="20"/>
          <w:highlight w:val="yellow"/>
          <w:lang w:eastAsia="ko-KR"/>
        </w:rPr>
        <w:t>Gbe</w:t>
      </w:r>
      <w:proofErr w:type="spellEnd"/>
      <w:r w:rsidR="0090680B" w:rsidRPr="00591BB5">
        <w:rPr>
          <w:rFonts w:ascii="Times New Roman" w:hAnsi="Times New Roman" w:cs="Times New Roman"/>
          <w:b/>
          <w:i/>
          <w:sz w:val="20"/>
          <w:szCs w:val="20"/>
          <w:highlight w:val="yellow"/>
          <w:lang w:eastAsia="ko-KR"/>
        </w:rPr>
        <w:t xml:space="preserve"> editor: Please update the </w:t>
      </w:r>
      <w:r w:rsidR="00CB20D4" w:rsidRPr="00591BB5">
        <w:rPr>
          <w:rFonts w:ascii="Times New Roman" w:hAnsi="Times New Roman" w:cs="Times New Roman"/>
          <w:b/>
          <w:i/>
          <w:sz w:val="20"/>
          <w:szCs w:val="20"/>
          <w:highlight w:val="yellow"/>
          <w:lang w:eastAsia="ko-KR"/>
        </w:rPr>
        <w:t xml:space="preserve">third column of Table 9-38 </w:t>
      </w:r>
      <w:r w:rsidR="00591BB5" w:rsidRPr="00591BB5">
        <w:rPr>
          <w:rFonts w:ascii="Times New Roman" w:hAnsi="Times New Roman" w:cs="Times New Roman"/>
          <w:b/>
          <w:bCs/>
          <w:i/>
          <w:iCs/>
          <w:sz w:val="20"/>
          <w:szCs w:val="20"/>
          <w:highlight w:val="yellow"/>
          <w:lang w:eastAsia="ko-KR"/>
        </w:rPr>
        <w:t xml:space="preserve">(Probe Request frame body) </w:t>
      </w:r>
      <w:r w:rsidR="00CB20D4" w:rsidRPr="00591BB5">
        <w:rPr>
          <w:rFonts w:ascii="Times New Roman" w:hAnsi="Times New Roman" w:cs="Times New Roman"/>
          <w:b/>
          <w:i/>
          <w:sz w:val="20"/>
          <w:szCs w:val="20"/>
          <w:highlight w:val="yellow"/>
          <w:lang w:eastAsia="ko-KR"/>
        </w:rPr>
        <w:t>as shown below</w:t>
      </w:r>
      <w:r w:rsidR="00591BB5">
        <w:rPr>
          <w:rFonts w:ascii="Times New Roman" w:hAnsi="Times New Roman" w:cs="Times New Roman"/>
          <w:b/>
          <w:bCs/>
          <w:i/>
          <w:iCs/>
          <w:sz w:val="20"/>
          <w:szCs w:val="20"/>
          <w:lang w:eastAsia="ko-KR"/>
        </w:rPr>
        <w:t>:</w:t>
      </w:r>
    </w:p>
    <w:p w14:paraId="7610F207" w14:textId="77777777" w:rsidR="004B5170" w:rsidRPr="004B5170" w:rsidRDefault="004B5170" w:rsidP="004B5170">
      <w:pPr>
        <w:pStyle w:val="Heading3"/>
        <w:numPr>
          <w:ilvl w:val="0"/>
          <w:numId w:val="0"/>
        </w:numPr>
        <w:tabs>
          <w:tab w:val="left" w:pos="3118"/>
        </w:tabs>
        <w:kinsoku w:val="0"/>
        <w:overflowPunct w:val="0"/>
        <w:spacing w:line="242" w:lineRule="exact"/>
        <w:jc w:val="center"/>
        <w:rPr>
          <w:rFonts w:ascii="Arial" w:hAnsi="Arial" w:cs="Arial"/>
        </w:rPr>
      </w:pPr>
      <w:r w:rsidRPr="004B5170">
        <w:rPr>
          <w:rFonts w:ascii="Arial" w:hAnsi="Arial" w:cs="Arial"/>
          <w:sz w:val="20"/>
          <w:szCs w:val="16"/>
        </w:rPr>
        <w:t>Table 9-38—Probe Request frame</w:t>
      </w:r>
      <w:r w:rsidRPr="004B5170">
        <w:rPr>
          <w:rFonts w:ascii="Arial" w:hAnsi="Arial" w:cs="Arial"/>
          <w:spacing w:val="-2"/>
          <w:sz w:val="20"/>
          <w:szCs w:val="16"/>
        </w:rPr>
        <w:t xml:space="preserve"> </w:t>
      </w:r>
      <w:r w:rsidRPr="004B5170">
        <w:rPr>
          <w:rFonts w:ascii="Arial" w:hAnsi="Arial" w:cs="Arial"/>
          <w:sz w:val="20"/>
          <w:szCs w:val="16"/>
        </w:rPr>
        <w:t>body</w:t>
      </w:r>
    </w:p>
    <w:p w14:paraId="49E6E4FE" w14:textId="73027D34" w:rsidR="004B5170" w:rsidRDefault="004B5170" w:rsidP="004B5170">
      <w:pPr>
        <w:pStyle w:val="BodyText0"/>
        <w:kinsoku w:val="0"/>
        <w:overflowPunct w:val="0"/>
        <w:spacing w:line="200" w:lineRule="exact"/>
        <w:rPr>
          <w:sz w:val="18"/>
          <w:szCs w:val="18"/>
        </w:rPr>
      </w:pPr>
      <w:r>
        <w:rPr>
          <w:noProof/>
        </w:rPr>
        <mc:AlternateContent>
          <mc:Choice Requires="wps">
            <w:drawing>
              <wp:anchor distT="0" distB="0" distL="114300" distR="114300" simplePos="0" relativeHeight="251658240" behindDoc="0" locked="0" layoutInCell="0" allowOverlap="1" wp14:anchorId="2D2B0B1F" wp14:editId="5F3ADF61">
                <wp:simplePos x="0" y="0"/>
                <wp:positionH relativeFrom="margin">
                  <wp:align>right</wp:align>
                </wp:positionH>
                <wp:positionV relativeFrom="paragraph">
                  <wp:posOffset>81803</wp:posOffset>
                </wp:positionV>
                <wp:extent cx="5937250" cy="896471"/>
                <wp:effectExtent l="0" t="0" r="6350"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896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Layout w:type="fixed"/>
                              <w:tblCellMar>
                                <w:left w:w="0" w:type="dxa"/>
                                <w:right w:w="0" w:type="dxa"/>
                              </w:tblCellMar>
                              <w:tblLook w:val="0000" w:firstRow="0" w:lastRow="0" w:firstColumn="0" w:lastColumn="0" w:noHBand="0" w:noVBand="0"/>
                            </w:tblPr>
                            <w:tblGrid>
                              <w:gridCol w:w="1205"/>
                              <w:gridCol w:w="1477"/>
                              <w:gridCol w:w="6110"/>
                            </w:tblGrid>
                            <w:tr w:rsidR="004B5170" w14:paraId="1A2832C6" w14:textId="77777777" w:rsidTr="00205BD1">
                              <w:trPr>
                                <w:trHeight w:val="67"/>
                                <w:jc w:val="center"/>
                              </w:trPr>
                              <w:tc>
                                <w:tcPr>
                                  <w:tcW w:w="1205" w:type="dxa"/>
                                  <w:tcBorders>
                                    <w:top w:val="single" w:sz="12" w:space="0" w:color="000000"/>
                                    <w:left w:val="single" w:sz="12" w:space="0" w:color="000000"/>
                                    <w:bottom w:val="single" w:sz="12" w:space="0" w:color="000000"/>
                                    <w:right w:val="single" w:sz="2" w:space="0" w:color="000000"/>
                                  </w:tcBorders>
                                </w:tcPr>
                                <w:p w14:paraId="67567867" w14:textId="77777777" w:rsidR="004B5170" w:rsidRPr="00BA19FD" w:rsidRDefault="004B5170">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77" w:type="dxa"/>
                                  <w:tcBorders>
                                    <w:top w:val="single" w:sz="12" w:space="0" w:color="000000"/>
                                    <w:left w:val="single" w:sz="2" w:space="0" w:color="000000"/>
                                    <w:bottom w:val="single" w:sz="12" w:space="0" w:color="000000"/>
                                    <w:right w:val="single" w:sz="2" w:space="0" w:color="000000"/>
                                  </w:tcBorders>
                                </w:tcPr>
                                <w:p w14:paraId="7B5606F1" w14:textId="77777777" w:rsidR="004B5170" w:rsidRPr="00BA19FD" w:rsidRDefault="004B5170">
                                  <w:pPr>
                                    <w:pStyle w:val="TableParagraph"/>
                                    <w:kinsoku w:val="0"/>
                                    <w:overflowPunct w:val="0"/>
                                    <w:spacing w:before="76"/>
                                    <w:ind w:left="419"/>
                                    <w:rPr>
                                      <w:b/>
                                      <w:bCs/>
                                      <w:sz w:val="18"/>
                                      <w:szCs w:val="18"/>
                                      <w:u w:val="none"/>
                                    </w:rPr>
                                  </w:pPr>
                                  <w:r w:rsidRPr="00BA19FD">
                                    <w:rPr>
                                      <w:b/>
                                      <w:bCs/>
                                      <w:sz w:val="18"/>
                                      <w:szCs w:val="18"/>
                                      <w:u w:val="none"/>
                                    </w:rPr>
                                    <w:t>Information</w:t>
                                  </w:r>
                                </w:p>
                              </w:tc>
                              <w:tc>
                                <w:tcPr>
                                  <w:tcW w:w="6110" w:type="dxa"/>
                                  <w:tcBorders>
                                    <w:top w:val="single" w:sz="12" w:space="0" w:color="000000"/>
                                    <w:left w:val="single" w:sz="2" w:space="0" w:color="000000"/>
                                    <w:bottom w:val="single" w:sz="12" w:space="0" w:color="000000"/>
                                    <w:right w:val="single" w:sz="12" w:space="0" w:color="000000"/>
                                  </w:tcBorders>
                                </w:tcPr>
                                <w:p w14:paraId="2E555199" w14:textId="77777777" w:rsidR="004B5170" w:rsidRPr="00BA19FD" w:rsidRDefault="004B5170">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B5170" w14:paraId="79EC0CC0" w14:textId="77777777" w:rsidTr="00205BD1">
                              <w:trPr>
                                <w:trHeight w:val="788"/>
                                <w:jc w:val="center"/>
                              </w:trPr>
                              <w:tc>
                                <w:tcPr>
                                  <w:tcW w:w="1205" w:type="dxa"/>
                                  <w:tcBorders>
                                    <w:top w:val="single" w:sz="12" w:space="0" w:color="000000"/>
                                    <w:left w:val="single" w:sz="12" w:space="0" w:color="000000"/>
                                    <w:bottom w:val="single" w:sz="12" w:space="0" w:color="000000"/>
                                    <w:right w:val="single" w:sz="2" w:space="0" w:color="000000"/>
                                  </w:tcBorders>
                                </w:tcPr>
                                <w:p w14:paraId="1330A7C1" w14:textId="77777777" w:rsidR="004B5170" w:rsidRDefault="004B5170">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77" w:type="dxa"/>
                                  <w:tcBorders>
                                    <w:top w:val="single" w:sz="12" w:space="0" w:color="000000"/>
                                    <w:left w:val="single" w:sz="2" w:space="0" w:color="000000"/>
                                    <w:bottom w:val="single" w:sz="12" w:space="0" w:color="000000"/>
                                    <w:right w:val="single" w:sz="2" w:space="0" w:color="000000"/>
                                  </w:tcBorders>
                                </w:tcPr>
                                <w:p w14:paraId="4CA05813" w14:textId="77777777" w:rsidR="004B5170" w:rsidRPr="004055C2" w:rsidRDefault="004B5170">
                                  <w:pPr>
                                    <w:pStyle w:val="TableParagraph"/>
                                    <w:kinsoku w:val="0"/>
                                    <w:overflowPunct w:val="0"/>
                                    <w:spacing w:before="36"/>
                                    <w:ind w:left="130"/>
                                    <w:rPr>
                                      <w:sz w:val="18"/>
                                      <w:szCs w:val="18"/>
                                      <w:u w:val="none"/>
                                    </w:rPr>
                                  </w:pPr>
                                  <w:r w:rsidRPr="004055C2">
                                    <w:rPr>
                                      <w:sz w:val="18"/>
                                      <w:szCs w:val="18"/>
                                      <w:u w:val="none"/>
                                    </w:rPr>
                                    <w:t>Multi-Link</w:t>
                                  </w:r>
                                </w:p>
                              </w:tc>
                              <w:tc>
                                <w:tcPr>
                                  <w:tcW w:w="6110" w:type="dxa"/>
                                  <w:tcBorders>
                                    <w:top w:val="single" w:sz="12" w:space="0" w:color="000000"/>
                                    <w:left w:val="single" w:sz="2" w:space="0" w:color="000000"/>
                                    <w:bottom w:val="single" w:sz="12" w:space="0" w:color="000000"/>
                                    <w:right w:val="single" w:sz="12" w:space="0" w:color="000000"/>
                                  </w:tcBorders>
                                </w:tcPr>
                                <w:p w14:paraId="3E5FBD40" w14:textId="1712789E" w:rsidR="004B5170" w:rsidRPr="004055C2" w:rsidRDefault="00BE4368"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w:t>
                                  </w:r>
                                  <w:ins w:id="1" w:author="Abhishek Patil" w:date="2021-02-25T16:41:00Z">
                                    <w:r w:rsidR="009B692F">
                                      <w:rPr>
                                        <w:color w:val="000000"/>
                                        <w:sz w:val="18"/>
                                        <w:szCs w:val="18"/>
                                        <w:u w:val="none"/>
                                      </w:rPr>
                                      <w:t xml:space="preserve">Probe Request </w:t>
                                    </w:r>
                                  </w:ins>
                                  <w:del w:id="2" w:author="Abhishek Patil" w:date="2021-02-25T16:41:00Z">
                                    <w:r w:rsidDel="009B692F">
                                      <w:rPr>
                                        <w:color w:val="000000"/>
                                        <w:sz w:val="18"/>
                                        <w:szCs w:val="18"/>
                                        <w:u w:val="none"/>
                                      </w:rPr>
                                      <w:delText xml:space="preserve">Basic </w:delText>
                                    </w:r>
                                  </w:del>
                                  <w:r>
                                    <w:rPr>
                                      <w:color w:val="000000"/>
                                      <w:sz w:val="18"/>
                                      <w:szCs w:val="18"/>
                                      <w:u w:val="none"/>
                                    </w:rPr>
                                    <w:t xml:space="preserve">variant Multi-Link element is </w:t>
                                  </w:r>
                                  <w:del w:id="3" w:author="Abhishek Patil" w:date="2021-02-25T16:41:00Z">
                                    <w:r w:rsidRPr="009F053F" w:rsidDel="00E01864">
                                      <w:rPr>
                                        <w:color w:val="FF0000"/>
                                        <w:sz w:val="18"/>
                                        <w:szCs w:val="18"/>
                                        <w:u w:val="none"/>
                                      </w:rPr>
                                      <w:delText>TBD</w:delText>
                                    </w:r>
                                    <w:r w:rsidDel="00E01864">
                                      <w:rPr>
                                        <w:color w:val="000000"/>
                                        <w:sz w:val="18"/>
                                        <w:szCs w:val="18"/>
                                        <w:u w:val="none"/>
                                      </w:rPr>
                                      <w:delText xml:space="preserve"> </w:delText>
                                    </w:r>
                                  </w:del>
                                  <w:r>
                                    <w:rPr>
                                      <w:color w:val="000000"/>
                                      <w:sz w:val="18"/>
                                      <w:szCs w:val="18"/>
                                      <w:u w:val="none"/>
                                    </w:rPr>
                                    <w:t xml:space="preserve">present if the STA is affiliated with a non-AP MLD and the </w:t>
                                  </w:r>
                                  <w:del w:id="4" w:author="Abhishek Patil" w:date="2021-02-17T22:19:00Z">
                                    <w:r w:rsidDel="00E7328E">
                                      <w:rPr>
                                        <w:color w:val="000000"/>
                                        <w:sz w:val="18"/>
                                        <w:szCs w:val="18"/>
                                        <w:u w:val="none"/>
                                      </w:rPr>
                                      <w:delText>frame is a</w:delText>
                                    </w:r>
                                  </w:del>
                                  <w:ins w:id="5" w:author="Gaurang Naik" w:date="2021-02-17T19:45:00Z">
                                    <w:del w:id="6" w:author="Abhishek Patil" w:date="2021-02-17T22:19:00Z">
                                      <w:r w:rsidR="009F1F79" w:rsidDel="00E7328E">
                                        <w:rPr>
                                          <w:color w:val="000000"/>
                                          <w:sz w:val="18"/>
                                          <w:szCs w:val="18"/>
                                          <w:u w:val="none"/>
                                        </w:rPr>
                                        <w:delText>n</w:delText>
                                      </w:r>
                                    </w:del>
                                  </w:ins>
                                  <w:del w:id="7" w:author="Abhishek Patil" w:date="2021-02-17T22:19:00Z">
                                    <w:r w:rsidDel="00E7328E">
                                      <w:rPr>
                                        <w:color w:val="000000"/>
                                        <w:sz w:val="18"/>
                                        <w:szCs w:val="18"/>
                                        <w:u w:val="none"/>
                                      </w:rPr>
                                      <w:delText xml:space="preserve"> non-ML or ML </w:delText>
                                    </w:r>
                                  </w:del>
                                  <w:r>
                                    <w:rPr>
                                      <w:color w:val="000000"/>
                                      <w:sz w:val="18"/>
                                      <w:szCs w:val="18"/>
                                      <w:u w:val="none"/>
                                    </w:rPr>
                                    <w:t>Probe Request frame</w:t>
                                  </w:r>
                                  <w:r w:rsidR="008A1739">
                                    <w:rPr>
                                      <w:color w:val="000000"/>
                                      <w:sz w:val="18"/>
                                      <w:szCs w:val="18"/>
                                      <w:u w:val="none"/>
                                    </w:rPr>
                                    <w:t xml:space="preserve"> </w:t>
                                  </w:r>
                                  <w:ins w:id="8" w:author="Abhishek Patil" w:date="2021-02-17T22:19:00Z">
                                    <w:r w:rsidR="008A1739">
                                      <w:rPr>
                                        <w:color w:val="000000"/>
                                        <w:sz w:val="18"/>
                                        <w:szCs w:val="18"/>
                                        <w:u w:val="none"/>
                                      </w:rPr>
                                      <w:t xml:space="preserve">is </w:t>
                                    </w:r>
                                  </w:ins>
                                  <w:ins w:id="9" w:author="Abhishek Patil" w:date="2021-02-17T22:21:00Z">
                                    <w:r w:rsidR="008A1739">
                                      <w:rPr>
                                        <w:color w:val="000000"/>
                                        <w:sz w:val="18"/>
                                        <w:szCs w:val="18"/>
                                        <w:u w:val="none"/>
                                      </w:rPr>
                                      <w:t xml:space="preserve">an </w:t>
                                    </w:r>
                                  </w:ins>
                                  <w:ins w:id="10" w:author="Abhishek Patil" w:date="2021-02-17T22:19:00Z">
                                    <w:r w:rsidR="008A1739">
                                      <w:rPr>
                                        <w:color w:val="000000"/>
                                        <w:sz w:val="18"/>
                                        <w:szCs w:val="18"/>
                                        <w:u w:val="none"/>
                                      </w:rPr>
                                      <w:t xml:space="preserve">ML </w:t>
                                    </w:r>
                                  </w:ins>
                                  <w:ins w:id="11" w:author="Abhishek Patil" w:date="2021-02-17T23:06:00Z">
                                    <w:r w:rsidR="008A1739">
                                      <w:rPr>
                                        <w:color w:val="000000"/>
                                        <w:sz w:val="18"/>
                                        <w:szCs w:val="18"/>
                                        <w:u w:val="none"/>
                                      </w:rPr>
                                      <w:t>p</w:t>
                                    </w:r>
                                  </w:ins>
                                  <w:ins w:id="12" w:author="Abhishek Patil" w:date="2021-02-17T22:19:00Z">
                                    <w:r w:rsidR="008A1739">
                                      <w:rPr>
                                        <w:color w:val="000000"/>
                                        <w:sz w:val="18"/>
                                        <w:szCs w:val="18"/>
                                        <w:u w:val="none"/>
                                      </w:rPr>
                                      <w:t xml:space="preserve">robe </w:t>
                                    </w:r>
                                  </w:ins>
                                  <w:ins w:id="13" w:author="Abhishek Patil" w:date="2021-02-17T23:06:00Z">
                                    <w:r w:rsidR="008A1739">
                                      <w:rPr>
                                        <w:color w:val="000000"/>
                                        <w:sz w:val="18"/>
                                        <w:szCs w:val="18"/>
                                        <w:u w:val="none"/>
                                      </w:rPr>
                                      <w:t>r</w:t>
                                    </w:r>
                                  </w:ins>
                                  <w:ins w:id="14" w:author="Abhishek Patil" w:date="2021-02-17T22:19:00Z">
                                    <w:r w:rsidR="008A1739">
                                      <w:rPr>
                                        <w:color w:val="000000"/>
                                        <w:sz w:val="18"/>
                                        <w:szCs w:val="18"/>
                                        <w:u w:val="none"/>
                                      </w:rPr>
                                      <w:t xml:space="preserve">equest </w:t>
                                    </w:r>
                                  </w:ins>
                                  <w:ins w:id="15" w:author="Abhishek Patil" w:date="2021-02-25T15:59:00Z">
                                    <w:r w:rsidR="008A1739">
                                      <w:rPr>
                                        <w:color w:val="000000"/>
                                        <w:sz w:val="18"/>
                                        <w:szCs w:val="18"/>
                                        <w:u w:val="none"/>
                                      </w:rPr>
                                      <w:t xml:space="preserve">as defined in </w:t>
                                    </w:r>
                                  </w:ins>
                                  <w:ins w:id="16" w:author="Abhishek Patil" w:date="2021-02-17T22:19:00Z">
                                    <w:r w:rsidR="008A1739">
                                      <w:rPr>
                                        <w:color w:val="000000"/>
                                        <w:sz w:val="18"/>
                                        <w:szCs w:val="18"/>
                                        <w:u w:val="none"/>
                                      </w:rPr>
                                      <w:t>35.3.4.2</w:t>
                                    </w:r>
                                  </w:ins>
                                  <w:r>
                                    <w:rPr>
                                      <w:color w:val="000000"/>
                                      <w:sz w:val="18"/>
                                      <w:szCs w:val="18"/>
                                      <w:u w:val="none"/>
                                    </w:rPr>
                                    <w:t xml:space="preserve">. Otherwise </w:t>
                                  </w:r>
                                  <w:ins w:id="17" w:author="Abhishek Patil" w:date="2021-02-25T16:39:00Z">
                                    <w:r w:rsidR="005B2E98">
                                      <w:rPr>
                                        <w:color w:val="000000"/>
                                        <w:sz w:val="18"/>
                                        <w:szCs w:val="18"/>
                                        <w:u w:val="none"/>
                                      </w:rPr>
                                      <w:t xml:space="preserve">the Probe Request variant Multi-Link element </w:t>
                                    </w:r>
                                  </w:ins>
                                  <w:del w:id="18" w:author="Abhishek Patil" w:date="2021-02-25T16:39:00Z">
                                    <w:r w:rsidDel="005B2E98">
                                      <w:rPr>
                                        <w:color w:val="000000"/>
                                        <w:sz w:val="18"/>
                                        <w:szCs w:val="18"/>
                                        <w:u w:val="none"/>
                                      </w:rPr>
                                      <w:delText xml:space="preserve">it </w:delText>
                                    </w:r>
                                  </w:del>
                                  <w:r>
                                    <w:rPr>
                                      <w:color w:val="000000"/>
                                      <w:sz w:val="18"/>
                                      <w:szCs w:val="18"/>
                                      <w:u w:val="none"/>
                                    </w:rPr>
                                    <w:t xml:space="preserve">is not </w:t>
                                  </w:r>
                                  <w:proofErr w:type="gramStart"/>
                                  <w:r>
                                    <w:rPr>
                                      <w:color w:val="000000"/>
                                      <w:sz w:val="18"/>
                                      <w:szCs w:val="18"/>
                                      <w:u w:val="none"/>
                                    </w:rPr>
                                    <w:t>present.</w:t>
                                  </w:r>
                                  <w:r w:rsidR="009328B0" w:rsidRPr="0003308F">
                                    <w:rPr>
                                      <w:color w:val="000000"/>
                                      <w:sz w:val="16"/>
                                      <w:szCs w:val="16"/>
                                      <w:highlight w:val="yellow"/>
                                      <w:u w:val="none"/>
                                    </w:rPr>
                                    <w:t>[</w:t>
                                  </w:r>
                                  <w:proofErr w:type="gramEnd"/>
                                  <w:r w:rsidR="009328B0" w:rsidRPr="0003308F">
                                    <w:rPr>
                                      <w:color w:val="000000"/>
                                      <w:sz w:val="16"/>
                                      <w:szCs w:val="16"/>
                                      <w:highlight w:val="yellow"/>
                                      <w:u w:val="none"/>
                                    </w:rPr>
                                    <w:t>CID 1006, 2095, 1774, 1897</w:t>
                                  </w:r>
                                  <w:r w:rsidR="00E9016E">
                                    <w:rPr>
                                      <w:color w:val="000000"/>
                                      <w:sz w:val="16"/>
                                      <w:szCs w:val="16"/>
                                      <w:highlight w:val="yellow"/>
                                      <w:u w:val="none"/>
                                    </w:rPr>
                                    <w:t>,</w:t>
                                  </w:r>
                                  <w:r w:rsidR="00B064EB">
                                    <w:rPr>
                                      <w:color w:val="000000"/>
                                      <w:sz w:val="16"/>
                                      <w:szCs w:val="16"/>
                                      <w:highlight w:val="yellow"/>
                                      <w:u w:val="none"/>
                                    </w:rPr>
                                    <w:t xml:space="preserve"> 2860,</w:t>
                                  </w:r>
                                  <w:r w:rsidR="00135318">
                                    <w:rPr>
                                      <w:color w:val="000000"/>
                                      <w:sz w:val="16"/>
                                      <w:szCs w:val="16"/>
                                      <w:highlight w:val="yellow"/>
                                      <w:u w:val="none"/>
                                    </w:rPr>
                                    <w:t xml:space="preserve"> 1831,</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FB20D0B" w14:textId="77777777" w:rsidR="004B5170" w:rsidRDefault="004B5170" w:rsidP="004B5170">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2B0B1F" id="_x0000_t202" coordsize="21600,21600" o:spt="202" path="m,l,21600r21600,l21600,xe">
                <v:stroke joinstyle="miter"/>
                <v:path gradientshapeok="t" o:connecttype="rect"/>
              </v:shapetype>
              <v:shape id="Text Box 2" o:spid="_x0000_s1026" type="#_x0000_t202" style="position:absolute;margin-left:416.3pt;margin-top:6.45pt;width:467.5pt;height:70.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" o:allowincell="f" filled="f" stroked="f">
                <v:textbox inset="0,0,0,0">
                  <w:txbxContent>
                    <w:tbl>
                      <w:tblPr>
                        <w:tblW w:w="0" w:type="auto"/>
                        <w:jc w:val="center"/>
                        <w:tblLayout w:type="fixed"/>
                        <w:tblCellMar>
                          <w:left w:w="0" w:type="dxa"/>
                          <w:right w:w="0" w:type="dxa"/>
                        </w:tblCellMar>
                        <w:tblLook w:val="0000" w:firstRow="0" w:lastRow="0" w:firstColumn="0" w:lastColumn="0" w:noHBand="0" w:noVBand="0"/>
                      </w:tblPr>
                      <w:tblGrid>
                        <w:gridCol w:w="1205"/>
                        <w:gridCol w:w="1477"/>
                        <w:gridCol w:w="6110"/>
                      </w:tblGrid>
                      <w:tr w:rsidR="004B5170" w14:paraId="1A2832C6" w14:textId="77777777" w:rsidTr="00205BD1">
                        <w:trPr>
                          <w:trHeight w:val="67"/>
                          <w:jc w:val="center"/>
                        </w:trPr>
                        <w:tc>
                          <w:tcPr>
                            <w:tcW w:w="1205" w:type="dxa"/>
                            <w:tcBorders>
                              <w:top w:val="single" w:sz="12" w:space="0" w:color="000000"/>
                              <w:left w:val="single" w:sz="12" w:space="0" w:color="000000"/>
                              <w:bottom w:val="single" w:sz="12" w:space="0" w:color="000000"/>
                              <w:right w:val="single" w:sz="2" w:space="0" w:color="000000"/>
                            </w:tcBorders>
                          </w:tcPr>
                          <w:p w14:paraId="67567867" w14:textId="77777777" w:rsidR="004B5170" w:rsidRPr="00BA19FD" w:rsidRDefault="004B5170">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77" w:type="dxa"/>
                            <w:tcBorders>
                              <w:top w:val="single" w:sz="12" w:space="0" w:color="000000"/>
                              <w:left w:val="single" w:sz="2" w:space="0" w:color="000000"/>
                              <w:bottom w:val="single" w:sz="12" w:space="0" w:color="000000"/>
                              <w:right w:val="single" w:sz="2" w:space="0" w:color="000000"/>
                            </w:tcBorders>
                          </w:tcPr>
                          <w:p w14:paraId="7B5606F1" w14:textId="77777777" w:rsidR="004B5170" w:rsidRPr="00BA19FD" w:rsidRDefault="004B5170">
                            <w:pPr>
                              <w:pStyle w:val="TableParagraph"/>
                              <w:kinsoku w:val="0"/>
                              <w:overflowPunct w:val="0"/>
                              <w:spacing w:before="76"/>
                              <w:ind w:left="419"/>
                              <w:rPr>
                                <w:b/>
                                <w:bCs/>
                                <w:sz w:val="18"/>
                                <w:szCs w:val="18"/>
                                <w:u w:val="none"/>
                              </w:rPr>
                            </w:pPr>
                            <w:r w:rsidRPr="00BA19FD">
                              <w:rPr>
                                <w:b/>
                                <w:bCs/>
                                <w:sz w:val="18"/>
                                <w:szCs w:val="18"/>
                                <w:u w:val="none"/>
                              </w:rPr>
                              <w:t>Information</w:t>
                            </w:r>
                          </w:p>
                        </w:tc>
                        <w:tc>
                          <w:tcPr>
                            <w:tcW w:w="6110" w:type="dxa"/>
                            <w:tcBorders>
                              <w:top w:val="single" w:sz="12" w:space="0" w:color="000000"/>
                              <w:left w:val="single" w:sz="2" w:space="0" w:color="000000"/>
                              <w:bottom w:val="single" w:sz="12" w:space="0" w:color="000000"/>
                              <w:right w:val="single" w:sz="12" w:space="0" w:color="000000"/>
                            </w:tcBorders>
                          </w:tcPr>
                          <w:p w14:paraId="2E555199" w14:textId="77777777" w:rsidR="004B5170" w:rsidRPr="00BA19FD" w:rsidRDefault="004B5170">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B5170" w14:paraId="79EC0CC0" w14:textId="77777777" w:rsidTr="00205BD1">
                        <w:trPr>
                          <w:trHeight w:val="788"/>
                          <w:jc w:val="center"/>
                        </w:trPr>
                        <w:tc>
                          <w:tcPr>
                            <w:tcW w:w="1205" w:type="dxa"/>
                            <w:tcBorders>
                              <w:top w:val="single" w:sz="12" w:space="0" w:color="000000"/>
                              <w:left w:val="single" w:sz="12" w:space="0" w:color="000000"/>
                              <w:bottom w:val="single" w:sz="12" w:space="0" w:color="000000"/>
                              <w:right w:val="single" w:sz="2" w:space="0" w:color="000000"/>
                            </w:tcBorders>
                          </w:tcPr>
                          <w:p w14:paraId="1330A7C1" w14:textId="77777777" w:rsidR="004B5170" w:rsidRDefault="004B5170">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77" w:type="dxa"/>
                            <w:tcBorders>
                              <w:top w:val="single" w:sz="12" w:space="0" w:color="000000"/>
                              <w:left w:val="single" w:sz="2" w:space="0" w:color="000000"/>
                              <w:bottom w:val="single" w:sz="12" w:space="0" w:color="000000"/>
                              <w:right w:val="single" w:sz="2" w:space="0" w:color="000000"/>
                            </w:tcBorders>
                          </w:tcPr>
                          <w:p w14:paraId="4CA05813" w14:textId="77777777" w:rsidR="004B5170" w:rsidRPr="004055C2" w:rsidRDefault="004B5170">
                            <w:pPr>
                              <w:pStyle w:val="TableParagraph"/>
                              <w:kinsoku w:val="0"/>
                              <w:overflowPunct w:val="0"/>
                              <w:spacing w:before="36"/>
                              <w:ind w:left="130"/>
                              <w:rPr>
                                <w:sz w:val="18"/>
                                <w:szCs w:val="18"/>
                                <w:u w:val="none"/>
                              </w:rPr>
                            </w:pPr>
                            <w:r w:rsidRPr="004055C2">
                              <w:rPr>
                                <w:sz w:val="18"/>
                                <w:szCs w:val="18"/>
                                <w:u w:val="none"/>
                              </w:rPr>
                              <w:t>Multi-Link</w:t>
                            </w:r>
                          </w:p>
                        </w:tc>
                        <w:tc>
                          <w:tcPr>
                            <w:tcW w:w="6110" w:type="dxa"/>
                            <w:tcBorders>
                              <w:top w:val="single" w:sz="12" w:space="0" w:color="000000"/>
                              <w:left w:val="single" w:sz="2" w:space="0" w:color="000000"/>
                              <w:bottom w:val="single" w:sz="12" w:space="0" w:color="000000"/>
                              <w:right w:val="single" w:sz="12" w:space="0" w:color="000000"/>
                            </w:tcBorders>
                          </w:tcPr>
                          <w:p w14:paraId="3E5FBD40" w14:textId="1712789E" w:rsidR="004B5170" w:rsidRPr="004055C2" w:rsidRDefault="00BE4368"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w:t>
                            </w:r>
                            <w:ins w:id="19" w:author="Abhishek Patil" w:date="2021-02-25T16:41:00Z">
                              <w:r w:rsidR="009B692F">
                                <w:rPr>
                                  <w:color w:val="000000"/>
                                  <w:sz w:val="18"/>
                                  <w:szCs w:val="18"/>
                                  <w:u w:val="none"/>
                                </w:rPr>
                                <w:t xml:space="preserve">Probe Request </w:t>
                              </w:r>
                            </w:ins>
                            <w:del w:id="20" w:author="Abhishek Patil" w:date="2021-02-25T16:41:00Z">
                              <w:r w:rsidDel="009B692F">
                                <w:rPr>
                                  <w:color w:val="000000"/>
                                  <w:sz w:val="18"/>
                                  <w:szCs w:val="18"/>
                                  <w:u w:val="none"/>
                                </w:rPr>
                                <w:delText xml:space="preserve">Basic </w:delText>
                              </w:r>
                            </w:del>
                            <w:r>
                              <w:rPr>
                                <w:color w:val="000000"/>
                                <w:sz w:val="18"/>
                                <w:szCs w:val="18"/>
                                <w:u w:val="none"/>
                              </w:rPr>
                              <w:t xml:space="preserve">variant Multi-Link element is </w:t>
                            </w:r>
                            <w:del w:id="21" w:author="Abhishek Patil" w:date="2021-02-25T16:41:00Z">
                              <w:r w:rsidRPr="009F053F" w:rsidDel="00E01864">
                                <w:rPr>
                                  <w:color w:val="FF0000"/>
                                  <w:sz w:val="18"/>
                                  <w:szCs w:val="18"/>
                                  <w:u w:val="none"/>
                                </w:rPr>
                                <w:delText>TBD</w:delText>
                              </w:r>
                              <w:r w:rsidDel="00E01864">
                                <w:rPr>
                                  <w:color w:val="000000"/>
                                  <w:sz w:val="18"/>
                                  <w:szCs w:val="18"/>
                                  <w:u w:val="none"/>
                                </w:rPr>
                                <w:delText xml:space="preserve"> </w:delText>
                              </w:r>
                            </w:del>
                            <w:r>
                              <w:rPr>
                                <w:color w:val="000000"/>
                                <w:sz w:val="18"/>
                                <w:szCs w:val="18"/>
                                <w:u w:val="none"/>
                              </w:rPr>
                              <w:t xml:space="preserve">present if the STA is affiliated with a non-AP MLD and the </w:t>
                            </w:r>
                            <w:del w:id="22" w:author="Abhishek Patil" w:date="2021-02-17T22:19:00Z">
                              <w:r w:rsidDel="00E7328E">
                                <w:rPr>
                                  <w:color w:val="000000"/>
                                  <w:sz w:val="18"/>
                                  <w:szCs w:val="18"/>
                                  <w:u w:val="none"/>
                                </w:rPr>
                                <w:delText>frame is a</w:delText>
                              </w:r>
                            </w:del>
                            <w:ins w:id="23" w:author="Gaurang Naik" w:date="2021-02-17T19:45:00Z">
                              <w:del w:id="24" w:author="Abhishek Patil" w:date="2021-02-17T22:19:00Z">
                                <w:r w:rsidR="009F1F79" w:rsidDel="00E7328E">
                                  <w:rPr>
                                    <w:color w:val="000000"/>
                                    <w:sz w:val="18"/>
                                    <w:szCs w:val="18"/>
                                    <w:u w:val="none"/>
                                  </w:rPr>
                                  <w:delText>n</w:delText>
                                </w:r>
                              </w:del>
                            </w:ins>
                            <w:del w:id="25" w:author="Abhishek Patil" w:date="2021-02-17T22:19:00Z">
                              <w:r w:rsidDel="00E7328E">
                                <w:rPr>
                                  <w:color w:val="000000"/>
                                  <w:sz w:val="18"/>
                                  <w:szCs w:val="18"/>
                                  <w:u w:val="none"/>
                                </w:rPr>
                                <w:delText xml:space="preserve"> non-ML or ML </w:delText>
                              </w:r>
                            </w:del>
                            <w:r>
                              <w:rPr>
                                <w:color w:val="000000"/>
                                <w:sz w:val="18"/>
                                <w:szCs w:val="18"/>
                                <w:u w:val="none"/>
                              </w:rPr>
                              <w:t>Probe Request frame</w:t>
                            </w:r>
                            <w:r w:rsidR="008A1739">
                              <w:rPr>
                                <w:color w:val="000000"/>
                                <w:sz w:val="18"/>
                                <w:szCs w:val="18"/>
                                <w:u w:val="none"/>
                              </w:rPr>
                              <w:t xml:space="preserve"> </w:t>
                            </w:r>
                            <w:ins w:id="26" w:author="Abhishek Patil" w:date="2021-02-17T22:19:00Z">
                              <w:r w:rsidR="008A1739">
                                <w:rPr>
                                  <w:color w:val="000000"/>
                                  <w:sz w:val="18"/>
                                  <w:szCs w:val="18"/>
                                  <w:u w:val="none"/>
                                </w:rPr>
                                <w:t xml:space="preserve">is </w:t>
                              </w:r>
                            </w:ins>
                            <w:ins w:id="27" w:author="Abhishek Patil" w:date="2021-02-17T22:21:00Z">
                              <w:r w:rsidR="008A1739">
                                <w:rPr>
                                  <w:color w:val="000000"/>
                                  <w:sz w:val="18"/>
                                  <w:szCs w:val="18"/>
                                  <w:u w:val="none"/>
                                </w:rPr>
                                <w:t xml:space="preserve">an </w:t>
                              </w:r>
                            </w:ins>
                            <w:ins w:id="28" w:author="Abhishek Patil" w:date="2021-02-17T22:19:00Z">
                              <w:r w:rsidR="008A1739">
                                <w:rPr>
                                  <w:color w:val="000000"/>
                                  <w:sz w:val="18"/>
                                  <w:szCs w:val="18"/>
                                  <w:u w:val="none"/>
                                </w:rPr>
                                <w:t xml:space="preserve">ML </w:t>
                              </w:r>
                            </w:ins>
                            <w:ins w:id="29" w:author="Abhishek Patil" w:date="2021-02-17T23:06:00Z">
                              <w:r w:rsidR="008A1739">
                                <w:rPr>
                                  <w:color w:val="000000"/>
                                  <w:sz w:val="18"/>
                                  <w:szCs w:val="18"/>
                                  <w:u w:val="none"/>
                                </w:rPr>
                                <w:t>p</w:t>
                              </w:r>
                            </w:ins>
                            <w:ins w:id="30" w:author="Abhishek Patil" w:date="2021-02-17T22:19:00Z">
                              <w:r w:rsidR="008A1739">
                                <w:rPr>
                                  <w:color w:val="000000"/>
                                  <w:sz w:val="18"/>
                                  <w:szCs w:val="18"/>
                                  <w:u w:val="none"/>
                                </w:rPr>
                                <w:t xml:space="preserve">robe </w:t>
                              </w:r>
                            </w:ins>
                            <w:ins w:id="31" w:author="Abhishek Patil" w:date="2021-02-17T23:06:00Z">
                              <w:r w:rsidR="008A1739">
                                <w:rPr>
                                  <w:color w:val="000000"/>
                                  <w:sz w:val="18"/>
                                  <w:szCs w:val="18"/>
                                  <w:u w:val="none"/>
                                </w:rPr>
                                <w:t>r</w:t>
                              </w:r>
                            </w:ins>
                            <w:ins w:id="32" w:author="Abhishek Patil" w:date="2021-02-17T22:19:00Z">
                              <w:r w:rsidR="008A1739">
                                <w:rPr>
                                  <w:color w:val="000000"/>
                                  <w:sz w:val="18"/>
                                  <w:szCs w:val="18"/>
                                  <w:u w:val="none"/>
                                </w:rPr>
                                <w:t xml:space="preserve">equest </w:t>
                              </w:r>
                            </w:ins>
                            <w:ins w:id="33" w:author="Abhishek Patil" w:date="2021-02-25T15:59:00Z">
                              <w:r w:rsidR="008A1739">
                                <w:rPr>
                                  <w:color w:val="000000"/>
                                  <w:sz w:val="18"/>
                                  <w:szCs w:val="18"/>
                                  <w:u w:val="none"/>
                                </w:rPr>
                                <w:t xml:space="preserve">as defined in </w:t>
                              </w:r>
                            </w:ins>
                            <w:ins w:id="34" w:author="Abhishek Patil" w:date="2021-02-17T22:19:00Z">
                              <w:r w:rsidR="008A1739">
                                <w:rPr>
                                  <w:color w:val="000000"/>
                                  <w:sz w:val="18"/>
                                  <w:szCs w:val="18"/>
                                  <w:u w:val="none"/>
                                </w:rPr>
                                <w:t>35.3.4.2</w:t>
                              </w:r>
                            </w:ins>
                            <w:r>
                              <w:rPr>
                                <w:color w:val="000000"/>
                                <w:sz w:val="18"/>
                                <w:szCs w:val="18"/>
                                <w:u w:val="none"/>
                              </w:rPr>
                              <w:t xml:space="preserve">. Otherwise </w:t>
                            </w:r>
                            <w:ins w:id="35" w:author="Abhishek Patil" w:date="2021-02-25T16:39:00Z">
                              <w:r w:rsidR="005B2E98">
                                <w:rPr>
                                  <w:color w:val="000000"/>
                                  <w:sz w:val="18"/>
                                  <w:szCs w:val="18"/>
                                  <w:u w:val="none"/>
                                </w:rPr>
                                <w:t xml:space="preserve">the Probe Request variant Multi-Link element </w:t>
                              </w:r>
                            </w:ins>
                            <w:del w:id="36" w:author="Abhishek Patil" w:date="2021-02-25T16:39:00Z">
                              <w:r w:rsidDel="005B2E98">
                                <w:rPr>
                                  <w:color w:val="000000"/>
                                  <w:sz w:val="18"/>
                                  <w:szCs w:val="18"/>
                                  <w:u w:val="none"/>
                                </w:rPr>
                                <w:delText xml:space="preserve">it </w:delText>
                              </w:r>
                            </w:del>
                            <w:r>
                              <w:rPr>
                                <w:color w:val="000000"/>
                                <w:sz w:val="18"/>
                                <w:szCs w:val="18"/>
                                <w:u w:val="none"/>
                              </w:rPr>
                              <w:t xml:space="preserve">is not </w:t>
                            </w:r>
                            <w:proofErr w:type="gramStart"/>
                            <w:r>
                              <w:rPr>
                                <w:color w:val="000000"/>
                                <w:sz w:val="18"/>
                                <w:szCs w:val="18"/>
                                <w:u w:val="none"/>
                              </w:rPr>
                              <w:t>present.</w:t>
                            </w:r>
                            <w:r w:rsidR="009328B0" w:rsidRPr="0003308F">
                              <w:rPr>
                                <w:color w:val="000000"/>
                                <w:sz w:val="16"/>
                                <w:szCs w:val="16"/>
                                <w:highlight w:val="yellow"/>
                                <w:u w:val="none"/>
                              </w:rPr>
                              <w:t>[</w:t>
                            </w:r>
                            <w:proofErr w:type="gramEnd"/>
                            <w:r w:rsidR="009328B0" w:rsidRPr="0003308F">
                              <w:rPr>
                                <w:color w:val="000000"/>
                                <w:sz w:val="16"/>
                                <w:szCs w:val="16"/>
                                <w:highlight w:val="yellow"/>
                                <w:u w:val="none"/>
                              </w:rPr>
                              <w:t>CID 1006, 2095, 1774, 1897</w:t>
                            </w:r>
                            <w:r w:rsidR="00E9016E">
                              <w:rPr>
                                <w:color w:val="000000"/>
                                <w:sz w:val="16"/>
                                <w:szCs w:val="16"/>
                                <w:highlight w:val="yellow"/>
                                <w:u w:val="none"/>
                              </w:rPr>
                              <w:t>,</w:t>
                            </w:r>
                            <w:r w:rsidR="00B064EB">
                              <w:rPr>
                                <w:color w:val="000000"/>
                                <w:sz w:val="16"/>
                                <w:szCs w:val="16"/>
                                <w:highlight w:val="yellow"/>
                                <w:u w:val="none"/>
                              </w:rPr>
                              <w:t xml:space="preserve"> 2860,</w:t>
                            </w:r>
                            <w:r w:rsidR="00135318">
                              <w:rPr>
                                <w:color w:val="000000"/>
                                <w:sz w:val="16"/>
                                <w:szCs w:val="16"/>
                                <w:highlight w:val="yellow"/>
                                <w:u w:val="none"/>
                              </w:rPr>
                              <w:t xml:space="preserve"> 1831,</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FB20D0B" w14:textId="77777777" w:rsidR="004B5170" w:rsidRDefault="004B5170" w:rsidP="004B5170">
                      <w:pPr>
                        <w:pStyle w:val="BodyText0"/>
                        <w:kinsoku w:val="0"/>
                        <w:overflowPunct w:val="0"/>
                        <w:rPr>
                          <w:sz w:val="24"/>
                          <w:szCs w:val="24"/>
                        </w:rPr>
                      </w:pPr>
                    </w:p>
                  </w:txbxContent>
                </v:textbox>
                <w10:wrap anchorx="margin"/>
              </v:shape>
            </w:pict>
          </mc:Fallback>
        </mc:AlternateContent>
      </w:r>
    </w:p>
    <w:p w14:paraId="2322F023" w14:textId="2A997766" w:rsidR="004B5170" w:rsidRDefault="004B5170" w:rsidP="004B5170">
      <w:pPr>
        <w:pStyle w:val="BodyText0"/>
        <w:kinsoku w:val="0"/>
        <w:overflowPunct w:val="0"/>
        <w:spacing w:line="200" w:lineRule="exact"/>
        <w:ind w:left="106"/>
        <w:rPr>
          <w:spacing w:val="-8"/>
          <w:sz w:val="18"/>
          <w:szCs w:val="18"/>
        </w:rPr>
      </w:pPr>
    </w:p>
    <w:p w14:paraId="0E63287D" w14:textId="2970F001" w:rsidR="004B5170" w:rsidRDefault="004B5170" w:rsidP="004B5170">
      <w:pPr>
        <w:pStyle w:val="BodyText0"/>
        <w:kinsoku w:val="0"/>
        <w:overflowPunct w:val="0"/>
        <w:spacing w:line="200" w:lineRule="exact"/>
        <w:ind w:left="106"/>
        <w:rPr>
          <w:sz w:val="18"/>
          <w:szCs w:val="18"/>
        </w:rPr>
      </w:pPr>
    </w:p>
    <w:p w14:paraId="0D14F89D" w14:textId="545CF295" w:rsidR="004B5170" w:rsidRDefault="004B5170" w:rsidP="004B5170">
      <w:pPr>
        <w:pStyle w:val="BodyText0"/>
        <w:kinsoku w:val="0"/>
        <w:overflowPunct w:val="0"/>
        <w:spacing w:line="200" w:lineRule="exact"/>
        <w:ind w:left="106"/>
        <w:rPr>
          <w:sz w:val="18"/>
          <w:szCs w:val="18"/>
        </w:rPr>
      </w:pPr>
    </w:p>
    <w:p w14:paraId="7DEE3335" w14:textId="77777777" w:rsidR="004F73C3" w:rsidRDefault="004F73C3" w:rsidP="004B5170">
      <w:pPr>
        <w:pStyle w:val="BodyText0"/>
        <w:kinsoku w:val="0"/>
        <w:overflowPunct w:val="0"/>
        <w:spacing w:line="200" w:lineRule="exact"/>
        <w:ind w:left="106"/>
        <w:rPr>
          <w:sz w:val="18"/>
          <w:szCs w:val="18"/>
        </w:rPr>
      </w:pPr>
    </w:p>
    <w:p w14:paraId="57D338B6" w14:textId="77777777" w:rsidR="00530982" w:rsidRDefault="00530982" w:rsidP="004F73C3">
      <w:pPr>
        <w:autoSpaceDE w:val="0"/>
        <w:autoSpaceDN w:val="0"/>
        <w:adjustRightInd w:val="0"/>
        <w:rPr>
          <w:rFonts w:ascii="Arial" w:hAnsi="Arial" w:cs="Arial"/>
          <w:b/>
          <w:bCs/>
          <w:sz w:val="20"/>
          <w:szCs w:val="20"/>
          <w:lang w:eastAsia="ko-KR"/>
        </w:rPr>
      </w:pPr>
    </w:p>
    <w:p w14:paraId="7985D8EA" w14:textId="01C759F8" w:rsidR="004F73C3" w:rsidRPr="00E900C2" w:rsidRDefault="004F73C3" w:rsidP="004F73C3">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9.3.3.</w:t>
      </w:r>
      <w:r w:rsidR="00733D95">
        <w:rPr>
          <w:rFonts w:ascii="Arial" w:hAnsi="Arial" w:cs="Arial"/>
          <w:b/>
          <w:bCs/>
          <w:sz w:val="20"/>
          <w:szCs w:val="20"/>
          <w:lang w:eastAsia="ko-KR"/>
        </w:rPr>
        <w:t>10</w:t>
      </w:r>
      <w:r w:rsidRPr="00E900C2">
        <w:rPr>
          <w:rFonts w:ascii="Arial" w:hAnsi="Arial" w:cs="Arial"/>
          <w:b/>
          <w:bCs/>
          <w:sz w:val="20"/>
          <w:szCs w:val="20"/>
          <w:lang w:eastAsia="ko-KR"/>
        </w:rPr>
        <w:t xml:space="preserve"> </w:t>
      </w:r>
      <w:r>
        <w:rPr>
          <w:rFonts w:ascii="Arial" w:hAnsi="Arial" w:cs="Arial"/>
          <w:b/>
          <w:bCs/>
          <w:sz w:val="20"/>
          <w:szCs w:val="20"/>
          <w:lang w:eastAsia="ko-KR"/>
        </w:rPr>
        <w:t>Probe Re</w:t>
      </w:r>
      <w:r w:rsidR="008915E7">
        <w:rPr>
          <w:rFonts w:ascii="Arial" w:hAnsi="Arial" w:cs="Arial"/>
          <w:b/>
          <w:bCs/>
          <w:sz w:val="20"/>
          <w:szCs w:val="20"/>
          <w:lang w:eastAsia="ko-KR"/>
        </w:rPr>
        <w:t>sponse</w:t>
      </w:r>
      <w:r>
        <w:rPr>
          <w:rFonts w:ascii="Arial" w:hAnsi="Arial" w:cs="Arial"/>
          <w:b/>
          <w:bCs/>
          <w:sz w:val="20"/>
          <w:szCs w:val="20"/>
          <w:lang w:eastAsia="ko-KR"/>
        </w:rPr>
        <w:t xml:space="preserve"> frame format</w:t>
      </w:r>
    </w:p>
    <w:p w14:paraId="3EEE0B87" w14:textId="0CA7C6D8" w:rsidR="00591BB5" w:rsidRPr="00591BB5" w:rsidRDefault="00591BB5" w:rsidP="00591BB5">
      <w:pPr>
        <w:autoSpaceDE w:val="0"/>
        <w:autoSpaceDN w:val="0"/>
        <w:adjustRightInd w:val="0"/>
        <w:rPr>
          <w:rFonts w:ascii="Times New Roman" w:hAnsi="Times New Roman" w:cs="Times New Roman"/>
          <w:b/>
          <w:bCs/>
          <w:i/>
          <w:iCs/>
          <w:sz w:val="20"/>
          <w:szCs w:val="20"/>
          <w:lang w:eastAsia="ko-KR"/>
        </w:rPr>
      </w:pPr>
      <w:proofErr w:type="spellStart"/>
      <w:r w:rsidRPr="00591BB5">
        <w:rPr>
          <w:rFonts w:ascii="Times New Roman" w:hAnsi="Times New Roman" w:cs="Times New Roman"/>
          <w:b/>
          <w:bCs/>
          <w:i/>
          <w:iCs/>
          <w:sz w:val="20"/>
          <w:szCs w:val="20"/>
          <w:highlight w:val="yellow"/>
          <w:lang w:eastAsia="ko-KR"/>
        </w:rPr>
        <w:t>TGbe</w:t>
      </w:r>
      <w:proofErr w:type="spellEnd"/>
      <w:r w:rsidRPr="00591BB5">
        <w:rPr>
          <w:rFonts w:ascii="Times New Roman" w:hAnsi="Times New Roman" w:cs="Times New Roman"/>
          <w:b/>
          <w:bCs/>
          <w:i/>
          <w:iCs/>
          <w:sz w:val="20"/>
          <w:szCs w:val="20"/>
          <w:highlight w:val="yellow"/>
          <w:lang w:eastAsia="ko-KR"/>
        </w:rPr>
        <w:t xml:space="preserve"> editor: Please update the third column of Table 9-3</w:t>
      </w:r>
      <w:r w:rsidR="008B1761">
        <w:rPr>
          <w:rFonts w:ascii="Times New Roman" w:hAnsi="Times New Roman" w:cs="Times New Roman"/>
          <w:b/>
          <w:bCs/>
          <w:i/>
          <w:iCs/>
          <w:sz w:val="20"/>
          <w:szCs w:val="20"/>
          <w:highlight w:val="yellow"/>
          <w:lang w:eastAsia="ko-KR"/>
        </w:rPr>
        <w:t>9</w:t>
      </w:r>
      <w:r w:rsidRPr="00591BB5">
        <w:rPr>
          <w:rFonts w:ascii="Times New Roman" w:hAnsi="Times New Roman" w:cs="Times New Roman"/>
          <w:b/>
          <w:bCs/>
          <w:i/>
          <w:iCs/>
          <w:sz w:val="20"/>
          <w:szCs w:val="20"/>
          <w:highlight w:val="yellow"/>
          <w:lang w:eastAsia="ko-KR"/>
        </w:rPr>
        <w:t xml:space="preserve"> (Probe Re</w:t>
      </w:r>
      <w:r w:rsidR="008B1761">
        <w:rPr>
          <w:rFonts w:ascii="Times New Roman" w:hAnsi="Times New Roman" w:cs="Times New Roman"/>
          <w:b/>
          <w:bCs/>
          <w:i/>
          <w:iCs/>
          <w:sz w:val="20"/>
          <w:szCs w:val="20"/>
          <w:highlight w:val="yellow"/>
          <w:lang w:eastAsia="ko-KR"/>
        </w:rPr>
        <w:t>sponse</w:t>
      </w:r>
      <w:r w:rsidRPr="00591BB5">
        <w:rPr>
          <w:rFonts w:ascii="Times New Roman" w:hAnsi="Times New Roman" w:cs="Times New Roman"/>
          <w:b/>
          <w:bCs/>
          <w:i/>
          <w:iCs/>
          <w:sz w:val="20"/>
          <w:szCs w:val="20"/>
          <w:highlight w:val="yellow"/>
          <w:lang w:eastAsia="ko-KR"/>
        </w:rPr>
        <w:t xml:space="preserve"> frame body) as shown below</w:t>
      </w:r>
      <w:r>
        <w:rPr>
          <w:rFonts w:ascii="Times New Roman" w:hAnsi="Times New Roman" w:cs="Times New Roman"/>
          <w:b/>
          <w:bCs/>
          <w:i/>
          <w:iCs/>
          <w:sz w:val="20"/>
          <w:szCs w:val="20"/>
          <w:lang w:eastAsia="ko-KR"/>
        </w:rPr>
        <w:t>:</w:t>
      </w:r>
    </w:p>
    <w:p w14:paraId="1EDF726F" w14:textId="218C193F" w:rsidR="004F73C3" w:rsidRPr="004B5170" w:rsidRDefault="004F73C3" w:rsidP="004F73C3">
      <w:pPr>
        <w:pStyle w:val="Heading3"/>
        <w:numPr>
          <w:ilvl w:val="0"/>
          <w:numId w:val="0"/>
        </w:numPr>
        <w:tabs>
          <w:tab w:val="left" w:pos="3118"/>
        </w:tabs>
        <w:kinsoku w:val="0"/>
        <w:overflowPunct w:val="0"/>
        <w:spacing w:line="242" w:lineRule="exact"/>
        <w:jc w:val="center"/>
        <w:rPr>
          <w:rFonts w:ascii="Arial" w:hAnsi="Arial" w:cs="Arial"/>
        </w:rPr>
      </w:pPr>
      <w:r w:rsidRPr="004B5170">
        <w:rPr>
          <w:rFonts w:ascii="Arial" w:hAnsi="Arial" w:cs="Arial"/>
          <w:sz w:val="20"/>
          <w:szCs w:val="16"/>
        </w:rPr>
        <w:t>Table 9-3</w:t>
      </w:r>
      <w:r w:rsidR="00BA006D">
        <w:rPr>
          <w:rFonts w:ascii="Arial" w:hAnsi="Arial" w:cs="Arial"/>
          <w:sz w:val="20"/>
          <w:szCs w:val="16"/>
        </w:rPr>
        <w:t>9</w:t>
      </w:r>
      <w:r w:rsidRPr="004B5170">
        <w:rPr>
          <w:rFonts w:ascii="Arial" w:hAnsi="Arial" w:cs="Arial"/>
          <w:sz w:val="20"/>
          <w:szCs w:val="16"/>
        </w:rPr>
        <w:t>—Probe Re</w:t>
      </w:r>
      <w:r w:rsidR="00A66B8B">
        <w:rPr>
          <w:rFonts w:ascii="Arial" w:hAnsi="Arial" w:cs="Arial"/>
          <w:sz w:val="20"/>
          <w:szCs w:val="16"/>
        </w:rPr>
        <w:t>sponse</w:t>
      </w:r>
      <w:r w:rsidRPr="004B5170">
        <w:rPr>
          <w:rFonts w:ascii="Arial" w:hAnsi="Arial" w:cs="Arial"/>
          <w:sz w:val="20"/>
          <w:szCs w:val="16"/>
        </w:rPr>
        <w:t xml:space="preserve"> frame</w:t>
      </w:r>
      <w:r w:rsidRPr="004B5170">
        <w:rPr>
          <w:rFonts w:ascii="Arial" w:hAnsi="Arial" w:cs="Arial"/>
          <w:spacing w:val="-2"/>
          <w:sz w:val="20"/>
          <w:szCs w:val="16"/>
        </w:rPr>
        <w:t xml:space="preserve"> </w:t>
      </w:r>
      <w:r w:rsidRPr="004B5170">
        <w:rPr>
          <w:rFonts w:ascii="Arial" w:hAnsi="Arial" w:cs="Arial"/>
          <w:sz w:val="20"/>
          <w:szCs w:val="16"/>
        </w:rPr>
        <w:t>body</w:t>
      </w:r>
    </w:p>
    <w:p w14:paraId="7D35D5AD" w14:textId="77777777" w:rsidR="004F73C3" w:rsidRDefault="004F73C3" w:rsidP="004F73C3">
      <w:pPr>
        <w:pStyle w:val="BodyText0"/>
        <w:kinsoku w:val="0"/>
        <w:overflowPunct w:val="0"/>
        <w:spacing w:line="200" w:lineRule="exact"/>
        <w:rPr>
          <w:sz w:val="18"/>
          <w:szCs w:val="18"/>
        </w:rPr>
      </w:pPr>
      <w:r>
        <w:rPr>
          <w:noProof/>
        </w:rPr>
        <mc:AlternateContent>
          <mc:Choice Requires="wps">
            <w:drawing>
              <wp:anchor distT="0" distB="0" distL="114300" distR="114300" simplePos="0" relativeHeight="251658241" behindDoc="0" locked="0" layoutInCell="0" allowOverlap="1" wp14:anchorId="7D83DB96" wp14:editId="3A090BE8">
                <wp:simplePos x="0" y="0"/>
                <wp:positionH relativeFrom="margin">
                  <wp:align>left</wp:align>
                </wp:positionH>
                <wp:positionV relativeFrom="paragraph">
                  <wp:posOffset>89946</wp:posOffset>
                </wp:positionV>
                <wp:extent cx="5930900" cy="1272988"/>
                <wp:effectExtent l="0" t="0" r="1270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272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Layout w:type="fixed"/>
                              <w:tblCellMar>
                                <w:left w:w="0" w:type="dxa"/>
                                <w:right w:w="0" w:type="dxa"/>
                              </w:tblCellMar>
                              <w:tblLook w:val="0000" w:firstRow="0" w:lastRow="0" w:firstColumn="0" w:lastColumn="0" w:noHBand="0" w:noVBand="0"/>
                            </w:tblPr>
                            <w:tblGrid>
                              <w:gridCol w:w="1256"/>
                              <w:gridCol w:w="1540"/>
                              <w:gridCol w:w="6369"/>
                            </w:tblGrid>
                            <w:tr w:rsidR="004F73C3" w14:paraId="45393C39" w14:textId="77777777" w:rsidTr="00205BD1">
                              <w:trPr>
                                <w:trHeight w:val="18"/>
                                <w:jc w:val="center"/>
                              </w:trPr>
                              <w:tc>
                                <w:tcPr>
                                  <w:tcW w:w="1256" w:type="dxa"/>
                                  <w:tcBorders>
                                    <w:top w:val="single" w:sz="12" w:space="0" w:color="000000"/>
                                    <w:left w:val="single" w:sz="12" w:space="0" w:color="000000"/>
                                    <w:bottom w:val="single" w:sz="12" w:space="0" w:color="000000"/>
                                    <w:right w:val="single" w:sz="2" w:space="0" w:color="000000"/>
                                  </w:tcBorders>
                                </w:tcPr>
                                <w:p w14:paraId="65BF2E5D" w14:textId="77777777" w:rsidR="004F73C3" w:rsidRPr="00BA19FD" w:rsidRDefault="004F73C3">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540" w:type="dxa"/>
                                  <w:tcBorders>
                                    <w:top w:val="single" w:sz="12" w:space="0" w:color="000000"/>
                                    <w:left w:val="single" w:sz="2" w:space="0" w:color="000000"/>
                                    <w:bottom w:val="single" w:sz="12" w:space="0" w:color="000000"/>
                                    <w:right w:val="single" w:sz="2" w:space="0" w:color="000000"/>
                                  </w:tcBorders>
                                </w:tcPr>
                                <w:p w14:paraId="72628B76" w14:textId="77777777" w:rsidR="004F73C3" w:rsidRPr="00BA19FD" w:rsidRDefault="004F73C3">
                                  <w:pPr>
                                    <w:pStyle w:val="TableParagraph"/>
                                    <w:kinsoku w:val="0"/>
                                    <w:overflowPunct w:val="0"/>
                                    <w:spacing w:before="76"/>
                                    <w:ind w:left="419"/>
                                    <w:rPr>
                                      <w:b/>
                                      <w:bCs/>
                                      <w:sz w:val="18"/>
                                      <w:szCs w:val="18"/>
                                      <w:u w:val="none"/>
                                    </w:rPr>
                                  </w:pPr>
                                  <w:r w:rsidRPr="00BA19FD">
                                    <w:rPr>
                                      <w:b/>
                                      <w:bCs/>
                                      <w:sz w:val="18"/>
                                      <w:szCs w:val="18"/>
                                      <w:u w:val="none"/>
                                    </w:rPr>
                                    <w:t>Information</w:t>
                                  </w:r>
                                </w:p>
                              </w:tc>
                              <w:tc>
                                <w:tcPr>
                                  <w:tcW w:w="6369" w:type="dxa"/>
                                  <w:tcBorders>
                                    <w:top w:val="single" w:sz="12" w:space="0" w:color="000000"/>
                                    <w:left w:val="single" w:sz="2" w:space="0" w:color="000000"/>
                                    <w:bottom w:val="single" w:sz="12" w:space="0" w:color="000000"/>
                                    <w:right w:val="single" w:sz="12" w:space="0" w:color="000000"/>
                                  </w:tcBorders>
                                </w:tcPr>
                                <w:p w14:paraId="498D1A5D" w14:textId="77777777" w:rsidR="004F73C3" w:rsidRPr="00BA19FD" w:rsidRDefault="004F73C3">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F73C3" w14:paraId="24121747" w14:textId="77777777" w:rsidTr="00205BD1">
                              <w:trPr>
                                <w:trHeight w:val="720"/>
                                <w:jc w:val="center"/>
                              </w:trPr>
                              <w:tc>
                                <w:tcPr>
                                  <w:tcW w:w="1256" w:type="dxa"/>
                                  <w:tcBorders>
                                    <w:top w:val="single" w:sz="12" w:space="0" w:color="000000"/>
                                    <w:left w:val="single" w:sz="12" w:space="0" w:color="000000"/>
                                    <w:bottom w:val="single" w:sz="12" w:space="0" w:color="000000"/>
                                    <w:right w:val="single" w:sz="2" w:space="0" w:color="000000"/>
                                  </w:tcBorders>
                                </w:tcPr>
                                <w:p w14:paraId="3FC839C3" w14:textId="77777777" w:rsidR="004F73C3" w:rsidRDefault="004F73C3">
                                  <w:pPr>
                                    <w:pStyle w:val="TableParagraph"/>
                                    <w:kinsoku w:val="0"/>
                                    <w:overflowPunct w:val="0"/>
                                    <w:spacing w:before="36"/>
                                    <w:ind w:left="240" w:right="228"/>
                                    <w:jc w:val="center"/>
                                    <w:rPr>
                                      <w:color w:val="FF0000"/>
                                      <w:sz w:val="18"/>
                                      <w:szCs w:val="18"/>
                                    </w:rPr>
                                  </w:pPr>
                                  <w:r>
                                    <w:rPr>
                                      <w:color w:val="FF0000"/>
                                      <w:sz w:val="18"/>
                                      <w:szCs w:val="18"/>
                                    </w:rPr>
                                    <w:t>&lt;ANA&gt;</w:t>
                                  </w:r>
                                </w:p>
                              </w:tc>
                              <w:tc>
                                <w:tcPr>
                                  <w:tcW w:w="1540" w:type="dxa"/>
                                  <w:tcBorders>
                                    <w:top w:val="single" w:sz="12" w:space="0" w:color="000000"/>
                                    <w:left w:val="single" w:sz="2" w:space="0" w:color="000000"/>
                                    <w:bottom w:val="single" w:sz="12" w:space="0" w:color="000000"/>
                                    <w:right w:val="single" w:sz="2" w:space="0" w:color="000000"/>
                                  </w:tcBorders>
                                </w:tcPr>
                                <w:p w14:paraId="7F5CCC9F" w14:textId="77777777" w:rsidR="004F73C3" w:rsidRPr="004055C2" w:rsidRDefault="004F73C3">
                                  <w:pPr>
                                    <w:pStyle w:val="TableParagraph"/>
                                    <w:kinsoku w:val="0"/>
                                    <w:overflowPunct w:val="0"/>
                                    <w:spacing w:before="36"/>
                                    <w:ind w:left="130"/>
                                    <w:rPr>
                                      <w:sz w:val="18"/>
                                      <w:szCs w:val="18"/>
                                      <w:u w:val="none"/>
                                    </w:rPr>
                                  </w:pPr>
                                  <w:r w:rsidRPr="004055C2">
                                    <w:rPr>
                                      <w:sz w:val="18"/>
                                      <w:szCs w:val="18"/>
                                      <w:u w:val="none"/>
                                    </w:rPr>
                                    <w:t>Multi-Link</w:t>
                                  </w:r>
                                </w:p>
                              </w:tc>
                              <w:tc>
                                <w:tcPr>
                                  <w:tcW w:w="6369" w:type="dxa"/>
                                  <w:tcBorders>
                                    <w:top w:val="single" w:sz="12" w:space="0" w:color="000000"/>
                                    <w:left w:val="single" w:sz="2" w:space="0" w:color="000000"/>
                                    <w:bottom w:val="single" w:sz="12" w:space="0" w:color="000000"/>
                                    <w:right w:val="single" w:sz="12" w:space="0" w:color="000000"/>
                                  </w:tcBorders>
                                </w:tcPr>
                                <w:p w14:paraId="2622E759" w14:textId="5C489993" w:rsidR="004F73C3" w:rsidRPr="004055C2" w:rsidRDefault="007477E5"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Basic variant </w:t>
                                  </w:r>
                                  <w:r w:rsidR="00972986">
                                    <w:rPr>
                                      <w:color w:val="000000"/>
                                      <w:sz w:val="18"/>
                                      <w:szCs w:val="18"/>
                                      <w:u w:val="none"/>
                                    </w:rPr>
                                    <w:t xml:space="preserve">Multi-Link element is </w:t>
                                  </w:r>
                                  <w:ins w:id="37" w:author="Abhishek Patil" w:date="2021-02-25T16:41:00Z">
                                    <w:r w:rsidR="00E01864">
                                      <w:rPr>
                                        <w:color w:val="000000"/>
                                        <w:sz w:val="18"/>
                                        <w:szCs w:val="18"/>
                                        <w:u w:val="none"/>
                                      </w:rPr>
                                      <w:t xml:space="preserve">optionally </w:t>
                                    </w:r>
                                  </w:ins>
                                  <w:del w:id="38" w:author="Abhishek Patil" w:date="2021-02-25T16:41:00Z">
                                    <w:r w:rsidR="00972986" w:rsidRPr="005E60F5" w:rsidDel="00E01864">
                                      <w:rPr>
                                        <w:color w:val="FF0000"/>
                                        <w:sz w:val="18"/>
                                        <w:szCs w:val="18"/>
                                        <w:u w:val="none"/>
                                      </w:rPr>
                                      <w:delText>TBD</w:delText>
                                    </w:r>
                                    <w:r w:rsidR="00972986" w:rsidDel="00E01864">
                                      <w:rPr>
                                        <w:color w:val="000000"/>
                                        <w:sz w:val="18"/>
                                        <w:szCs w:val="18"/>
                                        <w:u w:val="none"/>
                                      </w:rPr>
                                      <w:delText xml:space="preserve"> </w:delText>
                                    </w:r>
                                  </w:del>
                                  <w:r w:rsidR="00972986">
                                    <w:rPr>
                                      <w:color w:val="000000"/>
                                      <w:sz w:val="18"/>
                                      <w:szCs w:val="18"/>
                                      <w:u w:val="none"/>
                                    </w:rPr>
                                    <w:t xml:space="preserve">present if the AP is affiliated with an AP MLD and the </w:t>
                                  </w:r>
                                  <w:del w:id="39" w:author="Abhishek Patil" w:date="2021-02-17T22:20:00Z">
                                    <w:r w:rsidR="00972986" w:rsidDel="005C4AB0">
                                      <w:rPr>
                                        <w:color w:val="000000"/>
                                        <w:sz w:val="18"/>
                                        <w:szCs w:val="18"/>
                                        <w:u w:val="none"/>
                                      </w:rPr>
                                      <w:delText xml:space="preserve">frame is a non-ML </w:delText>
                                    </w:r>
                                  </w:del>
                                  <w:ins w:id="40" w:author="Abhishek Patil" w:date="2021-02-21T21:50:00Z">
                                    <w:r w:rsidR="00394F64">
                                      <w:rPr>
                                        <w:color w:val="000000"/>
                                        <w:sz w:val="18"/>
                                        <w:szCs w:val="18"/>
                                        <w:u w:val="none"/>
                                      </w:rPr>
                                      <w:t xml:space="preserve">soliciting </w:t>
                                    </w:r>
                                  </w:ins>
                                  <w:r w:rsidR="00972986">
                                    <w:rPr>
                                      <w:color w:val="000000"/>
                                      <w:sz w:val="18"/>
                                      <w:szCs w:val="18"/>
                                      <w:u w:val="none"/>
                                    </w:rPr>
                                    <w:t xml:space="preserve">Probe </w:t>
                                  </w:r>
                                  <w:ins w:id="41" w:author="Abhishek Patil" w:date="2021-02-21T21:50:00Z">
                                    <w:r w:rsidR="00394F64">
                                      <w:rPr>
                                        <w:color w:val="000000"/>
                                        <w:sz w:val="18"/>
                                        <w:szCs w:val="18"/>
                                        <w:u w:val="none"/>
                                      </w:rPr>
                                      <w:t xml:space="preserve">Request </w:t>
                                    </w:r>
                                  </w:ins>
                                  <w:del w:id="42" w:author="Abhishek Patil" w:date="2021-02-21T21:50:00Z">
                                    <w:r w:rsidR="00972986" w:rsidDel="00394F64">
                                      <w:rPr>
                                        <w:color w:val="000000"/>
                                        <w:sz w:val="18"/>
                                        <w:szCs w:val="18"/>
                                        <w:u w:val="none"/>
                                      </w:rPr>
                                      <w:delText xml:space="preserve">Response </w:delText>
                                    </w:r>
                                  </w:del>
                                  <w:ins w:id="43" w:author="Abhishek Patil" w:date="2021-02-21T21:50:00Z">
                                    <w:r w:rsidR="00394F64">
                                      <w:rPr>
                                        <w:color w:val="000000"/>
                                        <w:sz w:val="18"/>
                                        <w:szCs w:val="18"/>
                                        <w:u w:val="none"/>
                                      </w:rPr>
                                      <w:t xml:space="preserve">frame </w:t>
                                    </w:r>
                                  </w:ins>
                                  <w:ins w:id="44" w:author="Abhishek Patil" w:date="2021-02-17T22:20:00Z">
                                    <w:r w:rsidR="005C4AB0">
                                      <w:rPr>
                                        <w:color w:val="000000"/>
                                        <w:sz w:val="18"/>
                                        <w:szCs w:val="18"/>
                                        <w:u w:val="none"/>
                                      </w:rPr>
                                      <w:t xml:space="preserve">is not </w:t>
                                    </w:r>
                                  </w:ins>
                                  <w:ins w:id="45" w:author="Abhishek Patil" w:date="2021-02-17T22:21:00Z">
                                    <w:r w:rsidR="006B752B">
                                      <w:rPr>
                                        <w:color w:val="000000"/>
                                        <w:sz w:val="18"/>
                                        <w:szCs w:val="18"/>
                                        <w:u w:val="none"/>
                                      </w:rPr>
                                      <w:t xml:space="preserve">an </w:t>
                                    </w:r>
                                  </w:ins>
                                  <w:ins w:id="46" w:author="Abhishek Patil" w:date="2021-02-17T22:20:00Z">
                                    <w:r w:rsidR="006B752B">
                                      <w:rPr>
                                        <w:color w:val="000000"/>
                                        <w:sz w:val="18"/>
                                        <w:szCs w:val="18"/>
                                        <w:u w:val="none"/>
                                      </w:rPr>
                                      <w:t>ML</w:t>
                                    </w:r>
                                  </w:ins>
                                  <w:ins w:id="47" w:author="Abhishek Patil" w:date="2021-02-17T22:21:00Z">
                                    <w:r w:rsidR="00CF063E">
                                      <w:rPr>
                                        <w:color w:val="000000"/>
                                        <w:sz w:val="18"/>
                                        <w:szCs w:val="18"/>
                                        <w:u w:val="none"/>
                                      </w:rPr>
                                      <w:t xml:space="preserve"> </w:t>
                                    </w:r>
                                  </w:ins>
                                  <w:ins w:id="48" w:author="Abhishek Patil" w:date="2021-02-17T23:06:00Z">
                                    <w:r w:rsidR="00DA69BA">
                                      <w:rPr>
                                        <w:color w:val="000000"/>
                                        <w:sz w:val="18"/>
                                        <w:szCs w:val="18"/>
                                        <w:u w:val="none"/>
                                      </w:rPr>
                                      <w:t>p</w:t>
                                    </w:r>
                                  </w:ins>
                                  <w:ins w:id="49" w:author="Abhishek Patil" w:date="2021-02-17T22:21:00Z">
                                    <w:r w:rsidR="006B752B">
                                      <w:rPr>
                                        <w:color w:val="000000"/>
                                        <w:sz w:val="18"/>
                                        <w:szCs w:val="18"/>
                                        <w:u w:val="none"/>
                                      </w:rPr>
                                      <w:t xml:space="preserve">robe </w:t>
                                    </w:r>
                                  </w:ins>
                                  <w:ins w:id="50" w:author="Abhishek Patil" w:date="2021-02-17T23:06:00Z">
                                    <w:r w:rsidR="00DA69BA">
                                      <w:rPr>
                                        <w:color w:val="000000"/>
                                        <w:sz w:val="18"/>
                                        <w:szCs w:val="18"/>
                                        <w:u w:val="none"/>
                                      </w:rPr>
                                      <w:t>r</w:t>
                                    </w:r>
                                  </w:ins>
                                  <w:ins w:id="51" w:author="Abhishek Patil" w:date="2021-02-17T22:21:00Z">
                                    <w:r w:rsidR="006B752B">
                                      <w:rPr>
                                        <w:color w:val="000000"/>
                                        <w:sz w:val="18"/>
                                        <w:szCs w:val="18"/>
                                        <w:u w:val="none"/>
                                      </w:rPr>
                                      <w:t>e</w:t>
                                    </w:r>
                                  </w:ins>
                                  <w:ins w:id="52" w:author="Abhishek Patil" w:date="2021-02-21T21:50:00Z">
                                    <w:r w:rsidR="00602FEC">
                                      <w:rPr>
                                        <w:color w:val="000000"/>
                                        <w:sz w:val="18"/>
                                        <w:szCs w:val="18"/>
                                        <w:u w:val="none"/>
                                      </w:rPr>
                                      <w:t>quest</w:t>
                                    </w:r>
                                  </w:ins>
                                  <w:del w:id="53" w:author="Abhishek Patil" w:date="2021-02-17T22:21:00Z">
                                    <w:r w:rsidR="00972986" w:rsidDel="00CF063E">
                                      <w:rPr>
                                        <w:color w:val="000000"/>
                                        <w:sz w:val="18"/>
                                        <w:szCs w:val="18"/>
                                        <w:u w:val="none"/>
                                      </w:rPr>
                                      <w:delText>frame</w:delText>
                                    </w:r>
                                  </w:del>
                                  <w:ins w:id="54" w:author="Abhishek Patil" w:date="2021-02-21T22:39:00Z">
                                    <w:r w:rsidR="00600554">
                                      <w:rPr>
                                        <w:color w:val="000000"/>
                                        <w:sz w:val="18"/>
                                        <w:szCs w:val="18"/>
                                        <w:u w:val="none"/>
                                      </w:rPr>
                                      <w:t xml:space="preserve"> </w:t>
                                    </w:r>
                                  </w:ins>
                                  <w:ins w:id="55" w:author="Abhishek Patil" w:date="2021-02-25T16:00:00Z">
                                    <w:r w:rsidR="00AF6214">
                                      <w:rPr>
                                        <w:color w:val="000000"/>
                                        <w:sz w:val="18"/>
                                        <w:szCs w:val="18"/>
                                        <w:u w:val="none"/>
                                      </w:rPr>
                                      <w:t xml:space="preserve">as defined in </w:t>
                                    </w:r>
                                  </w:ins>
                                  <w:ins w:id="56" w:author="Abhishek Patil" w:date="2021-02-21T22:39:00Z">
                                    <w:r w:rsidR="00600554" w:rsidRPr="00600554">
                                      <w:rPr>
                                        <w:color w:val="000000"/>
                                        <w:sz w:val="18"/>
                                        <w:szCs w:val="18"/>
                                        <w:u w:val="none"/>
                                      </w:rPr>
                                      <w:t>35.3.4.</w:t>
                                    </w:r>
                                  </w:ins>
                                  <w:ins w:id="57" w:author="Abhishek Patil" w:date="2021-02-25T16:00:00Z">
                                    <w:r w:rsidR="00092027">
                                      <w:rPr>
                                        <w:color w:val="000000"/>
                                        <w:sz w:val="18"/>
                                        <w:szCs w:val="18"/>
                                        <w:u w:val="none"/>
                                      </w:rPr>
                                      <w:t>2</w:t>
                                    </w:r>
                                  </w:ins>
                                  <w:r w:rsidR="00972986">
                                    <w:rPr>
                                      <w:color w:val="000000"/>
                                      <w:sz w:val="18"/>
                                      <w:szCs w:val="18"/>
                                      <w:u w:val="none"/>
                                    </w:rPr>
                                    <w:t>. The Basic variant Multi-Link element is present if the</w:t>
                                  </w:r>
                                  <w:ins w:id="58" w:author="Abhishek Patil" w:date="2021-02-25T13:54:00Z">
                                    <w:r w:rsidR="00AC0F16">
                                      <w:rPr>
                                        <w:color w:val="000000"/>
                                        <w:sz w:val="18"/>
                                        <w:szCs w:val="18"/>
                                        <w:u w:val="none"/>
                                      </w:rPr>
                                      <w:t xml:space="preserve"> AP </w:t>
                                    </w:r>
                                  </w:ins>
                                  <w:ins w:id="59" w:author="Abhishek Patil" w:date="2021-02-25T13:55:00Z">
                                    <w:r w:rsidR="00AC0F16">
                                      <w:rPr>
                                        <w:color w:val="000000"/>
                                        <w:sz w:val="18"/>
                                        <w:szCs w:val="18"/>
                                        <w:u w:val="none"/>
                                      </w:rPr>
                                      <w:t>is affiliated with an AP MLD and the</w:t>
                                    </w:r>
                                  </w:ins>
                                  <w:r w:rsidR="00972986">
                                    <w:rPr>
                                      <w:color w:val="000000"/>
                                      <w:sz w:val="18"/>
                                      <w:szCs w:val="18"/>
                                      <w:u w:val="none"/>
                                    </w:rPr>
                                    <w:t xml:space="preserve"> </w:t>
                                  </w:r>
                                  <w:del w:id="60" w:author="Abhishek Patil" w:date="2021-02-17T22:22:00Z">
                                    <w:r w:rsidR="00972986" w:rsidDel="00830808">
                                      <w:rPr>
                                        <w:color w:val="000000"/>
                                        <w:sz w:val="18"/>
                                        <w:szCs w:val="18"/>
                                        <w:u w:val="none"/>
                                      </w:rPr>
                                      <w:delText>frame</w:delText>
                                    </w:r>
                                    <w:r w:rsidR="00D70FB0" w:rsidDel="00830808">
                                      <w:rPr>
                                        <w:color w:val="000000"/>
                                        <w:sz w:val="18"/>
                                        <w:szCs w:val="18"/>
                                        <w:u w:val="none"/>
                                      </w:rPr>
                                      <w:delText xml:space="preserve"> is a ML </w:delText>
                                    </w:r>
                                  </w:del>
                                  <w:ins w:id="61" w:author="Abhishek Patil" w:date="2021-02-21T21:51:00Z">
                                    <w:r w:rsidR="00602FEC">
                                      <w:rPr>
                                        <w:color w:val="000000"/>
                                        <w:sz w:val="18"/>
                                        <w:szCs w:val="18"/>
                                        <w:u w:val="none"/>
                                      </w:rPr>
                                      <w:t xml:space="preserve">soliciting </w:t>
                                    </w:r>
                                  </w:ins>
                                  <w:r w:rsidR="00D70FB0">
                                    <w:rPr>
                                      <w:color w:val="000000"/>
                                      <w:sz w:val="18"/>
                                      <w:szCs w:val="18"/>
                                      <w:u w:val="none"/>
                                    </w:rPr>
                                    <w:t xml:space="preserve">Probe </w:t>
                                  </w:r>
                                  <w:ins w:id="62" w:author="Abhishek Patil" w:date="2021-02-21T21:51:00Z">
                                    <w:r w:rsidR="00602FEC">
                                      <w:rPr>
                                        <w:color w:val="000000"/>
                                        <w:sz w:val="18"/>
                                        <w:szCs w:val="18"/>
                                        <w:u w:val="none"/>
                                      </w:rPr>
                                      <w:t xml:space="preserve">Request frame </w:t>
                                    </w:r>
                                  </w:ins>
                                  <w:del w:id="63" w:author="Abhishek Patil" w:date="2021-02-21T21:51:00Z">
                                    <w:r w:rsidR="00D70FB0" w:rsidDel="00602FEC">
                                      <w:rPr>
                                        <w:color w:val="000000"/>
                                        <w:sz w:val="18"/>
                                        <w:szCs w:val="18"/>
                                        <w:u w:val="none"/>
                                      </w:rPr>
                                      <w:delText xml:space="preserve">Response </w:delText>
                                    </w:r>
                                  </w:del>
                                  <w:ins w:id="64" w:author="Abhishek Patil" w:date="2021-02-17T22:22:00Z">
                                    <w:r w:rsidR="00830808">
                                      <w:rPr>
                                        <w:color w:val="000000"/>
                                        <w:sz w:val="18"/>
                                        <w:szCs w:val="18"/>
                                        <w:u w:val="none"/>
                                      </w:rPr>
                                      <w:t xml:space="preserve">is an ML </w:t>
                                    </w:r>
                                  </w:ins>
                                  <w:ins w:id="65" w:author="Abhishek Patil" w:date="2021-02-17T23:06:00Z">
                                    <w:r w:rsidR="00DA69BA">
                                      <w:rPr>
                                        <w:color w:val="000000"/>
                                        <w:sz w:val="18"/>
                                        <w:szCs w:val="18"/>
                                        <w:u w:val="none"/>
                                      </w:rPr>
                                      <w:t>p</w:t>
                                    </w:r>
                                  </w:ins>
                                  <w:ins w:id="66" w:author="Abhishek Patil" w:date="2021-02-17T22:22:00Z">
                                    <w:r w:rsidR="00830808">
                                      <w:rPr>
                                        <w:color w:val="000000"/>
                                        <w:sz w:val="18"/>
                                        <w:szCs w:val="18"/>
                                        <w:u w:val="none"/>
                                      </w:rPr>
                                      <w:t xml:space="preserve">robe </w:t>
                                    </w:r>
                                  </w:ins>
                                  <w:ins w:id="67" w:author="Abhishek Patil" w:date="2021-02-17T23:06:00Z">
                                    <w:r w:rsidR="00DA69BA">
                                      <w:rPr>
                                        <w:color w:val="000000"/>
                                        <w:sz w:val="18"/>
                                        <w:szCs w:val="18"/>
                                        <w:u w:val="none"/>
                                      </w:rPr>
                                      <w:t>r</w:t>
                                    </w:r>
                                  </w:ins>
                                  <w:ins w:id="68" w:author="Abhishek Patil" w:date="2021-02-17T22:22:00Z">
                                    <w:r w:rsidR="00830808">
                                      <w:rPr>
                                        <w:color w:val="000000"/>
                                        <w:sz w:val="18"/>
                                        <w:szCs w:val="18"/>
                                        <w:u w:val="none"/>
                                      </w:rPr>
                                      <w:t>e</w:t>
                                    </w:r>
                                  </w:ins>
                                  <w:ins w:id="69" w:author="Abhishek Patil" w:date="2021-02-21T21:51:00Z">
                                    <w:r w:rsidR="00602FEC">
                                      <w:rPr>
                                        <w:color w:val="000000"/>
                                        <w:sz w:val="18"/>
                                        <w:szCs w:val="18"/>
                                        <w:u w:val="none"/>
                                      </w:rPr>
                                      <w:t>quest</w:t>
                                    </w:r>
                                  </w:ins>
                                  <w:del w:id="70" w:author="Abhishek Patil" w:date="2021-02-17T22:22:00Z">
                                    <w:r w:rsidR="00D70FB0" w:rsidDel="00830808">
                                      <w:rPr>
                                        <w:color w:val="000000"/>
                                        <w:sz w:val="18"/>
                                        <w:szCs w:val="18"/>
                                        <w:u w:val="none"/>
                                      </w:rPr>
                                      <w:delText>frame</w:delText>
                                    </w:r>
                                  </w:del>
                                  <w:r w:rsidR="00D70FB0">
                                    <w:rPr>
                                      <w:color w:val="000000"/>
                                      <w:sz w:val="18"/>
                                      <w:szCs w:val="18"/>
                                      <w:u w:val="none"/>
                                    </w:rPr>
                                    <w:t xml:space="preserve">. Otherwise it is not </w:t>
                                  </w:r>
                                  <w:proofErr w:type="gramStart"/>
                                  <w:r w:rsidR="00D70FB0">
                                    <w:rPr>
                                      <w:color w:val="000000"/>
                                      <w:sz w:val="18"/>
                                      <w:szCs w:val="18"/>
                                      <w:u w:val="none"/>
                                    </w:rPr>
                                    <w:t>present.</w:t>
                                  </w:r>
                                  <w:r w:rsidR="009328B0" w:rsidRPr="0003308F">
                                    <w:rPr>
                                      <w:color w:val="000000"/>
                                      <w:sz w:val="16"/>
                                      <w:szCs w:val="16"/>
                                      <w:highlight w:val="yellow"/>
                                      <w:u w:val="none"/>
                                    </w:rPr>
                                    <w:t>[</w:t>
                                  </w:r>
                                  <w:proofErr w:type="gramEnd"/>
                                  <w:r w:rsidR="009328B0" w:rsidRPr="0003308F">
                                    <w:rPr>
                                      <w:color w:val="000000"/>
                                      <w:sz w:val="16"/>
                                      <w:szCs w:val="16"/>
                                      <w:highlight w:val="yellow"/>
                                      <w:u w:val="none"/>
                                    </w:rPr>
                                    <w:t xml:space="preserve">CID 1007, </w:t>
                                  </w:r>
                                  <w:r w:rsidR="00466E94" w:rsidRPr="0003308F">
                                    <w:rPr>
                                      <w:color w:val="000000"/>
                                      <w:sz w:val="16"/>
                                      <w:szCs w:val="16"/>
                                      <w:highlight w:val="yellow"/>
                                      <w:u w:val="none"/>
                                    </w:rPr>
                                    <w:t xml:space="preserve">2861, </w:t>
                                  </w:r>
                                  <w:r w:rsidR="009328B0" w:rsidRPr="0003308F">
                                    <w:rPr>
                                      <w:color w:val="000000"/>
                                      <w:sz w:val="16"/>
                                      <w:szCs w:val="16"/>
                                      <w:highlight w:val="yellow"/>
                                      <w:u w:val="none"/>
                                    </w:rPr>
                                    <w:t>1898</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513BF61" w14:textId="77777777" w:rsidR="004F73C3" w:rsidRDefault="004F73C3" w:rsidP="004F73C3">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DB96" id="Text Box 3" o:spid="_x0000_s1027" type="#_x0000_t202" style="position:absolute;margin-left:0;margin-top:7.1pt;width:467pt;height:100.2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" o:allowincell="f" filled="f" stroked="f">
                <v:textbox inset="0,0,0,0">
                  <w:txbxContent>
                    <w:tbl>
                      <w:tblPr>
                        <w:tblW w:w="0" w:type="auto"/>
                        <w:jc w:val="center"/>
                        <w:tblLayout w:type="fixed"/>
                        <w:tblCellMar>
                          <w:left w:w="0" w:type="dxa"/>
                          <w:right w:w="0" w:type="dxa"/>
                        </w:tblCellMar>
                        <w:tblLook w:val="0000" w:firstRow="0" w:lastRow="0" w:firstColumn="0" w:lastColumn="0" w:noHBand="0" w:noVBand="0"/>
                      </w:tblPr>
                      <w:tblGrid>
                        <w:gridCol w:w="1256"/>
                        <w:gridCol w:w="1540"/>
                        <w:gridCol w:w="6369"/>
                      </w:tblGrid>
                      <w:tr w:rsidR="004F73C3" w14:paraId="45393C39" w14:textId="77777777" w:rsidTr="00205BD1">
                        <w:trPr>
                          <w:trHeight w:val="18"/>
                          <w:jc w:val="center"/>
                        </w:trPr>
                        <w:tc>
                          <w:tcPr>
                            <w:tcW w:w="1256" w:type="dxa"/>
                            <w:tcBorders>
                              <w:top w:val="single" w:sz="12" w:space="0" w:color="000000"/>
                              <w:left w:val="single" w:sz="12" w:space="0" w:color="000000"/>
                              <w:bottom w:val="single" w:sz="12" w:space="0" w:color="000000"/>
                              <w:right w:val="single" w:sz="2" w:space="0" w:color="000000"/>
                            </w:tcBorders>
                          </w:tcPr>
                          <w:p w14:paraId="65BF2E5D" w14:textId="77777777" w:rsidR="004F73C3" w:rsidRPr="00BA19FD" w:rsidRDefault="004F73C3">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540" w:type="dxa"/>
                            <w:tcBorders>
                              <w:top w:val="single" w:sz="12" w:space="0" w:color="000000"/>
                              <w:left w:val="single" w:sz="2" w:space="0" w:color="000000"/>
                              <w:bottom w:val="single" w:sz="12" w:space="0" w:color="000000"/>
                              <w:right w:val="single" w:sz="2" w:space="0" w:color="000000"/>
                            </w:tcBorders>
                          </w:tcPr>
                          <w:p w14:paraId="72628B76" w14:textId="77777777" w:rsidR="004F73C3" w:rsidRPr="00BA19FD" w:rsidRDefault="004F73C3">
                            <w:pPr>
                              <w:pStyle w:val="TableParagraph"/>
                              <w:kinsoku w:val="0"/>
                              <w:overflowPunct w:val="0"/>
                              <w:spacing w:before="76"/>
                              <w:ind w:left="419"/>
                              <w:rPr>
                                <w:b/>
                                <w:bCs/>
                                <w:sz w:val="18"/>
                                <w:szCs w:val="18"/>
                                <w:u w:val="none"/>
                              </w:rPr>
                            </w:pPr>
                            <w:r w:rsidRPr="00BA19FD">
                              <w:rPr>
                                <w:b/>
                                <w:bCs/>
                                <w:sz w:val="18"/>
                                <w:szCs w:val="18"/>
                                <w:u w:val="none"/>
                              </w:rPr>
                              <w:t>Information</w:t>
                            </w:r>
                          </w:p>
                        </w:tc>
                        <w:tc>
                          <w:tcPr>
                            <w:tcW w:w="6369" w:type="dxa"/>
                            <w:tcBorders>
                              <w:top w:val="single" w:sz="12" w:space="0" w:color="000000"/>
                              <w:left w:val="single" w:sz="2" w:space="0" w:color="000000"/>
                              <w:bottom w:val="single" w:sz="12" w:space="0" w:color="000000"/>
                              <w:right w:val="single" w:sz="12" w:space="0" w:color="000000"/>
                            </w:tcBorders>
                          </w:tcPr>
                          <w:p w14:paraId="498D1A5D" w14:textId="77777777" w:rsidR="004F73C3" w:rsidRPr="00BA19FD" w:rsidRDefault="004F73C3">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F73C3" w14:paraId="24121747" w14:textId="77777777" w:rsidTr="00205BD1">
                        <w:trPr>
                          <w:trHeight w:val="720"/>
                          <w:jc w:val="center"/>
                        </w:trPr>
                        <w:tc>
                          <w:tcPr>
                            <w:tcW w:w="1256" w:type="dxa"/>
                            <w:tcBorders>
                              <w:top w:val="single" w:sz="12" w:space="0" w:color="000000"/>
                              <w:left w:val="single" w:sz="12" w:space="0" w:color="000000"/>
                              <w:bottom w:val="single" w:sz="12" w:space="0" w:color="000000"/>
                              <w:right w:val="single" w:sz="2" w:space="0" w:color="000000"/>
                            </w:tcBorders>
                          </w:tcPr>
                          <w:p w14:paraId="3FC839C3" w14:textId="77777777" w:rsidR="004F73C3" w:rsidRDefault="004F73C3">
                            <w:pPr>
                              <w:pStyle w:val="TableParagraph"/>
                              <w:kinsoku w:val="0"/>
                              <w:overflowPunct w:val="0"/>
                              <w:spacing w:before="36"/>
                              <w:ind w:left="240" w:right="228"/>
                              <w:jc w:val="center"/>
                              <w:rPr>
                                <w:color w:val="FF0000"/>
                                <w:sz w:val="18"/>
                                <w:szCs w:val="18"/>
                              </w:rPr>
                            </w:pPr>
                            <w:r>
                              <w:rPr>
                                <w:color w:val="FF0000"/>
                                <w:sz w:val="18"/>
                                <w:szCs w:val="18"/>
                              </w:rPr>
                              <w:t>&lt;ANA&gt;</w:t>
                            </w:r>
                          </w:p>
                        </w:tc>
                        <w:tc>
                          <w:tcPr>
                            <w:tcW w:w="1540" w:type="dxa"/>
                            <w:tcBorders>
                              <w:top w:val="single" w:sz="12" w:space="0" w:color="000000"/>
                              <w:left w:val="single" w:sz="2" w:space="0" w:color="000000"/>
                              <w:bottom w:val="single" w:sz="12" w:space="0" w:color="000000"/>
                              <w:right w:val="single" w:sz="2" w:space="0" w:color="000000"/>
                            </w:tcBorders>
                          </w:tcPr>
                          <w:p w14:paraId="7F5CCC9F" w14:textId="77777777" w:rsidR="004F73C3" w:rsidRPr="004055C2" w:rsidRDefault="004F73C3">
                            <w:pPr>
                              <w:pStyle w:val="TableParagraph"/>
                              <w:kinsoku w:val="0"/>
                              <w:overflowPunct w:val="0"/>
                              <w:spacing w:before="36"/>
                              <w:ind w:left="130"/>
                              <w:rPr>
                                <w:sz w:val="18"/>
                                <w:szCs w:val="18"/>
                                <w:u w:val="none"/>
                              </w:rPr>
                            </w:pPr>
                            <w:r w:rsidRPr="004055C2">
                              <w:rPr>
                                <w:sz w:val="18"/>
                                <w:szCs w:val="18"/>
                                <w:u w:val="none"/>
                              </w:rPr>
                              <w:t>Multi-Link</w:t>
                            </w:r>
                          </w:p>
                        </w:tc>
                        <w:tc>
                          <w:tcPr>
                            <w:tcW w:w="6369" w:type="dxa"/>
                            <w:tcBorders>
                              <w:top w:val="single" w:sz="12" w:space="0" w:color="000000"/>
                              <w:left w:val="single" w:sz="2" w:space="0" w:color="000000"/>
                              <w:bottom w:val="single" w:sz="12" w:space="0" w:color="000000"/>
                              <w:right w:val="single" w:sz="12" w:space="0" w:color="000000"/>
                            </w:tcBorders>
                          </w:tcPr>
                          <w:p w14:paraId="2622E759" w14:textId="5C489993" w:rsidR="004F73C3" w:rsidRPr="004055C2" w:rsidRDefault="007477E5"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Basic variant </w:t>
                            </w:r>
                            <w:r w:rsidR="00972986">
                              <w:rPr>
                                <w:color w:val="000000"/>
                                <w:sz w:val="18"/>
                                <w:szCs w:val="18"/>
                                <w:u w:val="none"/>
                              </w:rPr>
                              <w:t xml:space="preserve">Multi-Link element is </w:t>
                            </w:r>
                            <w:ins w:id="71" w:author="Abhishek Patil" w:date="2021-02-25T16:41:00Z">
                              <w:r w:rsidR="00E01864">
                                <w:rPr>
                                  <w:color w:val="000000"/>
                                  <w:sz w:val="18"/>
                                  <w:szCs w:val="18"/>
                                  <w:u w:val="none"/>
                                </w:rPr>
                                <w:t xml:space="preserve">optionally </w:t>
                              </w:r>
                            </w:ins>
                            <w:del w:id="72" w:author="Abhishek Patil" w:date="2021-02-25T16:41:00Z">
                              <w:r w:rsidR="00972986" w:rsidRPr="005E60F5" w:rsidDel="00E01864">
                                <w:rPr>
                                  <w:color w:val="FF0000"/>
                                  <w:sz w:val="18"/>
                                  <w:szCs w:val="18"/>
                                  <w:u w:val="none"/>
                                </w:rPr>
                                <w:delText>TBD</w:delText>
                              </w:r>
                              <w:r w:rsidR="00972986" w:rsidDel="00E01864">
                                <w:rPr>
                                  <w:color w:val="000000"/>
                                  <w:sz w:val="18"/>
                                  <w:szCs w:val="18"/>
                                  <w:u w:val="none"/>
                                </w:rPr>
                                <w:delText xml:space="preserve"> </w:delText>
                              </w:r>
                            </w:del>
                            <w:r w:rsidR="00972986">
                              <w:rPr>
                                <w:color w:val="000000"/>
                                <w:sz w:val="18"/>
                                <w:szCs w:val="18"/>
                                <w:u w:val="none"/>
                              </w:rPr>
                              <w:t xml:space="preserve">present if the AP is affiliated with an AP MLD and the </w:t>
                            </w:r>
                            <w:del w:id="73" w:author="Abhishek Patil" w:date="2021-02-17T22:20:00Z">
                              <w:r w:rsidR="00972986" w:rsidDel="005C4AB0">
                                <w:rPr>
                                  <w:color w:val="000000"/>
                                  <w:sz w:val="18"/>
                                  <w:szCs w:val="18"/>
                                  <w:u w:val="none"/>
                                </w:rPr>
                                <w:delText xml:space="preserve">frame is a non-ML </w:delText>
                              </w:r>
                            </w:del>
                            <w:ins w:id="74" w:author="Abhishek Patil" w:date="2021-02-21T21:50:00Z">
                              <w:r w:rsidR="00394F64">
                                <w:rPr>
                                  <w:color w:val="000000"/>
                                  <w:sz w:val="18"/>
                                  <w:szCs w:val="18"/>
                                  <w:u w:val="none"/>
                                </w:rPr>
                                <w:t xml:space="preserve">soliciting </w:t>
                              </w:r>
                            </w:ins>
                            <w:r w:rsidR="00972986">
                              <w:rPr>
                                <w:color w:val="000000"/>
                                <w:sz w:val="18"/>
                                <w:szCs w:val="18"/>
                                <w:u w:val="none"/>
                              </w:rPr>
                              <w:t xml:space="preserve">Probe </w:t>
                            </w:r>
                            <w:ins w:id="75" w:author="Abhishek Patil" w:date="2021-02-21T21:50:00Z">
                              <w:r w:rsidR="00394F64">
                                <w:rPr>
                                  <w:color w:val="000000"/>
                                  <w:sz w:val="18"/>
                                  <w:szCs w:val="18"/>
                                  <w:u w:val="none"/>
                                </w:rPr>
                                <w:t xml:space="preserve">Request </w:t>
                              </w:r>
                            </w:ins>
                            <w:del w:id="76" w:author="Abhishek Patil" w:date="2021-02-21T21:50:00Z">
                              <w:r w:rsidR="00972986" w:rsidDel="00394F64">
                                <w:rPr>
                                  <w:color w:val="000000"/>
                                  <w:sz w:val="18"/>
                                  <w:szCs w:val="18"/>
                                  <w:u w:val="none"/>
                                </w:rPr>
                                <w:delText xml:space="preserve">Response </w:delText>
                              </w:r>
                            </w:del>
                            <w:ins w:id="77" w:author="Abhishek Patil" w:date="2021-02-21T21:50:00Z">
                              <w:r w:rsidR="00394F64">
                                <w:rPr>
                                  <w:color w:val="000000"/>
                                  <w:sz w:val="18"/>
                                  <w:szCs w:val="18"/>
                                  <w:u w:val="none"/>
                                </w:rPr>
                                <w:t xml:space="preserve">frame </w:t>
                              </w:r>
                            </w:ins>
                            <w:ins w:id="78" w:author="Abhishek Patil" w:date="2021-02-17T22:20:00Z">
                              <w:r w:rsidR="005C4AB0">
                                <w:rPr>
                                  <w:color w:val="000000"/>
                                  <w:sz w:val="18"/>
                                  <w:szCs w:val="18"/>
                                  <w:u w:val="none"/>
                                </w:rPr>
                                <w:t xml:space="preserve">is not </w:t>
                              </w:r>
                            </w:ins>
                            <w:ins w:id="79" w:author="Abhishek Patil" w:date="2021-02-17T22:21:00Z">
                              <w:r w:rsidR="006B752B">
                                <w:rPr>
                                  <w:color w:val="000000"/>
                                  <w:sz w:val="18"/>
                                  <w:szCs w:val="18"/>
                                  <w:u w:val="none"/>
                                </w:rPr>
                                <w:t xml:space="preserve">an </w:t>
                              </w:r>
                            </w:ins>
                            <w:ins w:id="80" w:author="Abhishek Patil" w:date="2021-02-17T22:20:00Z">
                              <w:r w:rsidR="006B752B">
                                <w:rPr>
                                  <w:color w:val="000000"/>
                                  <w:sz w:val="18"/>
                                  <w:szCs w:val="18"/>
                                  <w:u w:val="none"/>
                                </w:rPr>
                                <w:t>ML</w:t>
                              </w:r>
                            </w:ins>
                            <w:ins w:id="81" w:author="Abhishek Patil" w:date="2021-02-17T22:21:00Z">
                              <w:r w:rsidR="00CF063E">
                                <w:rPr>
                                  <w:color w:val="000000"/>
                                  <w:sz w:val="18"/>
                                  <w:szCs w:val="18"/>
                                  <w:u w:val="none"/>
                                </w:rPr>
                                <w:t xml:space="preserve"> </w:t>
                              </w:r>
                            </w:ins>
                            <w:ins w:id="82" w:author="Abhishek Patil" w:date="2021-02-17T23:06:00Z">
                              <w:r w:rsidR="00DA69BA">
                                <w:rPr>
                                  <w:color w:val="000000"/>
                                  <w:sz w:val="18"/>
                                  <w:szCs w:val="18"/>
                                  <w:u w:val="none"/>
                                </w:rPr>
                                <w:t>p</w:t>
                              </w:r>
                            </w:ins>
                            <w:ins w:id="83" w:author="Abhishek Patil" w:date="2021-02-17T22:21:00Z">
                              <w:r w:rsidR="006B752B">
                                <w:rPr>
                                  <w:color w:val="000000"/>
                                  <w:sz w:val="18"/>
                                  <w:szCs w:val="18"/>
                                  <w:u w:val="none"/>
                                </w:rPr>
                                <w:t xml:space="preserve">robe </w:t>
                              </w:r>
                            </w:ins>
                            <w:ins w:id="84" w:author="Abhishek Patil" w:date="2021-02-17T23:06:00Z">
                              <w:r w:rsidR="00DA69BA">
                                <w:rPr>
                                  <w:color w:val="000000"/>
                                  <w:sz w:val="18"/>
                                  <w:szCs w:val="18"/>
                                  <w:u w:val="none"/>
                                </w:rPr>
                                <w:t>r</w:t>
                              </w:r>
                            </w:ins>
                            <w:ins w:id="85" w:author="Abhishek Patil" w:date="2021-02-17T22:21:00Z">
                              <w:r w:rsidR="006B752B">
                                <w:rPr>
                                  <w:color w:val="000000"/>
                                  <w:sz w:val="18"/>
                                  <w:szCs w:val="18"/>
                                  <w:u w:val="none"/>
                                </w:rPr>
                                <w:t>e</w:t>
                              </w:r>
                            </w:ins>
                            <w:ins w:id="86" w:author="Abhishek Patil" w:date="2021-02-21T21:50:00Z">
                              <w:r w:rsidR="00602FEC">
                                <w:rPr>
                                  <w:color w:val="000000"/>
                                  <w:sz w:val="18"/>
                                  <w:szCs w:val="18"/>
                                  <w:u w:val="none"/>
                                </w:rPr>
                                <w:t>quest</w:t>
                              </w:r>
                            </w:ins>
                            <w:del w:id="87" w:author="Abhishek Patil" w:date="2021-02-17T22:21:00Z">
                              <w:r w:rsidR="00972986" w:rsidDel="00CF063E">
                                <w:rPr>
                                  <w:color w:val="000000"/>
                                  <w:sz w:val="18"/>
                                  <w:szCs w:val="18"/>
                                  <w:u w:val="none"/>
                                </w:rPr>
                                <w:delText>frame</w:delText>
                              </w:r>
                            </w:del>
                            <w:ins w:id="88" w:author="Abhishek Patil" w:date="2021-02-21T22:39:00Z">
                              <w:r w:rsidR="00600554">
                                <w:rPr>
                                  <w:color w:val="000000"/>
                                  <w:sz w:val="18"/>
                                  <w:szCs w:val="18"/>
                                  <w:u w:val="none"/>
                                </w:rPr>
                                <w:t xml:space="preserve"> </w:t>
                              </w:r>
                            </w:ins>
                            <w:ins w:id="89" w:author="Abhishek Patil" w:date="2021-02-25T16:00:00Z">
                              <w:r w:rsidR="00AF6214">
                                <w:rPr>
                                  <w:color w:val="000000"/>
                                  <w:sz w:val="18"/>
                                  <w:szCs w:val="18"/>
                                  <w:u w:val="none"/>
                                </w:rPr>
                                <w:t xml:space="preserve">as defined in </w:t>
                              </w:r>
                            </w:ins>
                            <w:ins w:id="90" w:author="Abhishek Patil" w:date="2021-02-21T22:39:00Z">
                              <w:r w:rsidR="00600554" w:rsidRPr="00600554">
                                <w:rPr>
                                  <w:color w:val="000000"/>
                                  <w:sz w:val="18"/>
                                  <w:szCs w:val="18"/>
                                  <w:u w:val="none"/>
                                </w:rPr>
                                <w:t>35.3.4.</w:t>
                              </w:r>
                            </w:ins>
                            <w:ins w:id="91" w:author="Abhishek Patil" w:date="2021-02-25T16:00:00Z">
                              <w:r w:rsidR="00092027">
                                <w:rPr>
                                  <w:color w:val="000000"/>
                                  <w:sz w:val="18"/>
                                  <w:szCs w:val="18"/>
                                  <w:u w:val="none"/>
                                </w:rPr>
                                <w:t>2</w:t>
                              </w:r>
                            </w:ins>
                            <w:r w:rsidR="00972986">
                              <w:rPr>
                                <w:color w:val="000000"/>
                                <w:sz w:val="18"/>
                                <w:szCs w:val="18"/>
                                <w:u w:val="none"/>
                              </w:rPr>
                              <w:t>. The Basic variant Multi-Link element is present if the</w:t>
                            </w:r>
                            <w:ins w:id="92" w:author="Abhishek Patil" w:date="2021-02-25T13:54:00Z">
                              <w:r w:rsidR="00AC0F16">
                                <w:rPr>
                                  <w:color w:val="000000"/>
                                  <w:sz w:val="18"/>
                                  <w:szCs w:val="18"/>
                                  <w:u w:val="none"/>
                                </w:rPr>
                                <w:t xml:space="preserve"> AP </w:t>
                              </w:r>
                            </w:ins>
                            <w:ins w:id="93" w:author="Abhishek Patil" w:date="2021-02-25T13:55:00Z">
                              <w:r w:rsidR="00AC0F16">
                                <w:rPr>
                                  <w:color w:val="000000"/>
                                  <w:sz w:val="18"/>
                                  <w:szCs w:val="18"/>
                                  <w:u w:val="none"/>
                                </w:rPr>
                                <w:t>is affiliated with an AP MLD and the</w:t>
                              </w:r>
                            </w:ins>
                            <w:r w:rsidR="00972986">
                              <w:rPr>
                                <w:color w:val="000000"/>
                                <w:sz w:val="18"/>
                                <w:szCs w:val="18"/>
                                <w:u w:val="none"/>
                              </w:rPr>
                              <w:t xml:space="preserve"> </w:t>
                            </w:r>
                            <w:del w:id="94" w:author="Abhishek Patil" w:date="2021-02-17T22:22:00Z">
                              <w:r w:rsidR="00972986" w:rsidDel="00830808">
                                <w:rPr>
                                  <w:color w:val="000000"/>
                                  <w:sz w:val="18"/>
                                  <w:szCs w:val="18"/>
                                  <w:u w:val="none"/>
                                </w:rPr>
                                <w:delText>frame</w:delText>
                              </w:r>
                              <w:r w:rsidR="00D70FB0" w:rsidDel="00830808">
                                <w:rPr>
                                  <w:color w:val="000000"/>
                                  <w:sz w:val="18"/>
                                  <w:szCs w:val="18"/>
                                  <w:u w:val="none"/>
                                </w:rPr>
                                <w:delText xml:space="preserve"> is a ML </w:delText>
                              </w:r>
                            </w:del>
                            <w:ins w:id="95" w:author="Abhishek Patil" w:date="2021-02-21T21:51:00Z">
                              <w:r w:rsidR="00602FEC">
                                <w:rPr>
                                  <w:color w:val="000000"/>
                                  <w:sz w:val="18"/>
                                  <w:szCs w:val="18"/>
                                  <w:u w:val="none"/>
                                </w:rPr>
                                <w:t xml:space="preserve">soliciting </w:t>
                              </w:r>
                            </w:ins>
                            <w:r w:rsidR="00D70FB0">
                              <w:rPr>
                                <w:color w:val="000000"/>
                                <w:sz w:val="18"/>
                                <w:szCs w:val="18"/>
                                <w:u w:val="none"/>
                              </w:rPr>
                              <w:t xml:space="preserve">Probe </w:t>
                            </w:r>
                            <w:ins w:id="96" w:author="Abhishek Patil" w:date="2021-02-21T21:51:00Z">
                              <w:r w:rsidR="00602FEC">
                                <w:rPr>
                                  <w:color w:val="000000"/>
                                  <w:sz w:val="18"/>
                                  <w:szCs w:val="18"/>
                                  <w:u w:val="none"/>
                                </w:rPr>
                                <w:t xml:space="preserve">Request frame </w:t>
                              </w:r>
                            </w:ins>
                            <w:del w:id="97" w:author="Abhishek Patil" w:date="2021-02-21T21:51:00Z">
                              <w:r w:rsidR="00D70FB0" w:rsidDel="00602FEC">
                                <w:rPr>
                                  <w:color w:val="000000"/>
                                  <w:sz w:val="18"/>
                                  <w:szCs w:val="18"/>
                                  <w:u w:val="none"/>
                                </w:rPr>
                                <w:delText xml:space="preserve">Response </w:delText>
                              </w:r>
                            </w:del>
                            <w:ins w:id="98" w:author="Abhishek Patil" w:date="2021-02-17T22:22:00Z">
                              <w:r w:rsidR="00830808">
                                <w:rPr>
                                  <w:color w:val="000000"/>
                                  <w:sz w:val="18"/>
                                  <w:szCs w:val="18"/>
                                  <w:u w:val="none"/>
                                </w:rPr>
                                <w:t xml:space="preserve">is an ML </w:t>
                              </w:r>
                            </w:ins>
                            <w:ins w:id="99" w:author="Abhishek Patil" w:date="2021-02-17T23:06:00Z">
                              <w:r w:rsidR="00DA69BA">
                                <w:rPr>
                                  <w:color w:val="000000"/>
                                  <w:sz w:val="18"/>
                                  <w:szCs w:val="18"/>
                                  <w:u w:val="none"/>
                                </w:rPr>
                                <w:t>p</w:t>
                              </w:r>
                            </w:ins>
                            <w:ins w:id="100" w:author="Abhishek Patil" w:date="2021-02-17T22:22:00Z">
                              <w:r w:rsidR="00830808">
                                <w:rPr>
                                  <w:color w:val="000000"/>
                                  <w:sz w:val="18"/>
                                  <w:szCs w:val="18"/>
                                  <w:u w:val="none"/>
                                </w:rPr>
                                <w:t xml:space="preserve">robe </w:t>
                              </w:r>
                            </w:ins>
                            <w:ins w:id="101" w:author="Abhishek Patil" w:date="2021-02-17T23:06:00Z">
                              <w:r w:rsidR="00DA69BA">
                                <w:rPr>
                                  <w:color w:val="000000"/>
                                  <w:sz w:val="18"/>
                                  <w:szCs w:val="18"/>
                                  <w:u w:val="none"/>
                                </w:rPr>
                                <w:t>r</w:t>
                              </w:r>
                            </w:ins>
                            <w:ins w:id="102" w:author="Abhishek Patil" w:date="2021-02-17T22:22:00Z">
                              <w:r w:rsidR="00830808">
                                <w:rPr>
                                  <w:color w:val="000000"/>
                                  <w:sz w:val="18"/>
                                  <w:szCs w:val="18"/>
                                  <w:u w:val="none"/>
                                </w:rPr>
                                <w:t>e</w:t>
                              </w:r>
                            </w:ins>
                            <w:ins w:id="103" w:author="Abhishek Patil" w:date="2021-02-21T21:51:00Z">
                              <w:r w:rsidR="00602FEC">
                                <w:rPr>
                                  <w:color w:val="000000"/>
                                  <w:sz w:val="18"/>
                                  <w:szCs w:val="18"/>
                                  <w:u w:val="none"/>
                                </w:rPr>
                                <w:t>quest</w:t>
                              </w:r>
                            </w:ins>
                            <w:del w:id="104" w:author="Abhishek Patil" w:date="2021-02-17T22:22:00Z">
                              <w:r w:rsidR="00D70FB0" w:rsidDel="00830808">
                                <w:rPr>
                                  <w:color w:val="000000"/>
                                  <w:sz w:val="18"/>
                                  <w:szCs w:val="18"/>
                                  <w:u w:val="none"/>
                                </w:rPr>
                                <w:delText>frame</w:delText>
                              </w:r>
                            </w:del>
                            <w:r w:rsidR="00D70FB0">
                              <w:rPr>
                                <w:color w:val="000000"/>
                                <w:sz w:val="18"/>
                                <w:szCs w:val="18"/>
                                <w:u w:val="none"/>
                              </w:rPr>
                              <w:t xml:space="preserve">. Otherwise it is not </w:t>
                            </w:r>
                            <w:proofErr w:type="gramStart"/>
                            <w:r w:rsidR="00D70FB0">
                              <w:rPr>
                                <w:color w:val="000000"/>
                                <w:sz w:val="18"/>
                                <w:szCs w:val="18"/>
                                <w:u w:val="none"/>
                              </w:rPr>
                              <w:t>present.</w:t>
                            </w:r>
                            <w:r w:rsidR="009328B0" w:rsidRPr="0003308F">
                              <w:rPr>
                                <w:color w:val="000000"/>
                                <w:sz w:val="16"/>
                                <w:szCs w:val="16"/>
                                <w:highlight w:val="yellow"/>
                                <w:u w:val="none"/>
                              </w:rPr>
                              <w:t>[</w:t>
                            </w:r>
                            <w:proofErr w:type="gramEnd"/>
                            <w:r w:rsidR="009328B0" w:rsidRPr="0003308F">
                              <w:rPr>
                                <w:color w:val="000000"/>
                                <w:sz w:val="16"/>
                                <w:szCs w:val="16"/>
                                <w:highlight w:val="yellow"/>
                                <w:u w:val="none"/>
                              </w:rPr>
                              <w:t xml:space="preserve">CID 1007, </w:t>
                            </w:r>
                            <w:r w:rsidR="00466E94" w:rsidRPr="0003308F">
                              <w:rPr>
                                <w:color w:val="000000"/>
                                <w:sz w:val="16"/>
                                <w:szCs w:val="16"/>
                                <w:highlight w:val="yellow"/>
                                <w:u w:val="none"/>
                              </w:rPr>
                              <w:t xml:space="preserve">2861, </w:t>
                            </w:r>
                            <w:r w:rsidR="009328B0" w:rsidRPr="0003308F">
                              <w:rPr>
                                <w:color w:val="000000"/>
                                <w:sz w:val="16"/>
                                <w:szCs w:val="16"/>
                                <w:highlight w:val="yellow"/>
                                <w:u w:val="none"/>
                              </w:rPr>
                              <w:t>1898</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513BF61" w14:textId="77777777" w:rsidR="004F73C3" w:rsidRDefault="004F73C3" w:rsidP="004F73C3">
                      <w:pPr>
                        <w:pStyle w:val="BodyText0"/>
                        <w:kinsoku w:val="0"/>
                        <w:overflowPunct w:val="0"/>
                        <w:rPr>
                          <w:sz w:val="24"/>
                          <w:szCs w:val="24"/>
                        </w:rPr>
                      </w:pPr>
                    </w:p>
                  </w:txbxContent>
                </v:textbox>
                <w10:wrap anchorx="margin"/>
              </v:shape>
            </w:pict>
          </mc:Fallback>
        </mc:AlternateContent>
      </w:r>
    </w:p>
    <w:p w14:paraId="15534762" w14:textId="77777777" w:rsidR="004F73C3" w:rsidRDefault="004F73C3" w:rsidP="004F73C3">
      <w:pPr>
        <w:pStyle w:val="BodyText0"/>
        <w:kinsoku w:val="0"/>
        <w:overflowPunct w:val="0"/>
        <w:spacing w:line="200" w:lineRule="exact"/>
        <w:ind w:left="106"/>
        <w:rPr>
          <w:spacing w:val="-8"/>
          <w:sz w:val="18"/>
          <w:szCs w:val="18"/>
        </w:rPr>
      </w:pPr>
    </w:p>
    <w:p w14:paraId="36E6460E" w14:textId="77777777" w:rsidR="004F73C3" w:rsidRDefault="004F73C3" w:rsidP="004F73C3">
      <w:pPr>
        <w:pStyle w:val="BodyText0"/>
        <w:kinsoku w:val="0"/>
        <w:overflowPunct w:val="0"/>
        <w:spacing w:line="200" w:lineRule="exact"/>
        <w:ind w:left="106"/>
        <w:rPr>
          <w:sz w:val="18"/>
          <w:szCs w:val="18"/>
        </w:rPr>
      </w:pPr>
    </w:p>
    <w:p w14:paraId="3B1A5D8E" w14:textId="77777777" w:rsidR="004F73C3" w:rsidRDefault="004F73C3" w:rsidP="004F73C3">
      <w:pPr>
        <w:pStyle w:val="BodyText0"/>
        <w:kinsoku w:val="0"/>
        <w:overflowPunct w:val="0"/>
        <w:spacing w:line="200" w:lineRule="exact"/>
        <w:ind w:left="106"/>
        <w:rPr>
          <w:sz w:val="18"/>
          <w:szCs w:val="18"/>
        </w:rPr>
      </w:pPr>
    </w:p>
    <w:p w14:paraId="5B384A1F" w14:textId="77777777" w:rsidR="00DF3727" w:rsidRDefault="00DF3727" w:rsidP="00CD3451">
      <w:pPr>
        <w:autoSpaceDE w:val="0"/>
        <w:autoSpaceDN w:val="0"/>
        <w:adjustRightInd w:val="0"/>
        <w:rPr>
          <w:rFonts w:ascii="Arial" w:hAnsi="Arial" w:cs="Arial"/>
          <w:b/>
          <w:bCs/>
          <w:sz w:val="20"/>
          <w:szCs w:val="20"/>
          <w:lang w:eastAsia="ko-KR"/>
        </w:rPr>
      </w:pPr>
    </w:p>
    <w:p w14:paraId="707B2D30" w14:textId="77777777" w:rsidR="00DF3727" w:rsidRDefault="00DF3727" w:rsidP="00CD3451">
      <w:pPr>
        <w:autoSpaceDE w:val="0"/>
        <w:autoSpaceDN w:val="0"/>
        <w:adjustRightInd w:val="0"/>
        <w:rPr>
          <w:rFonts w:ascii="Arial" w:hAnsi="Arial" w:cs="Arial"/>
          <w:b/>
          <w:bCs/>
          <w:sz w:val="20"/>
          <w:szCs w:val="20"/>
          <w:lang w:eastAsia="ko-KR"/>
        </w:rPr>
      </w:pPr>
    </w:p>
    <w:p w14:paraId="42B3BE4A" w14:textId="77777777" w:rsidR="00DF3727" w:rsidRDefault="00DF3727" w:rsidP="00CD3451">
      <w:pPr>
        <w:autoSpaceDE w:val="0"/>
        <w:autoSpaceDN w:val="0"/>
        <w:adjustRightInd w:val="0"/>
        <w:rPr>
          <w:rFonts w:ascii="Arial" w:hAnsi="Arial" w:cs="Arial"/>
          <w:b/>
          <w:bCs/>
          <w:sz w:val="20"/>
          <w:szCs w:val="20"/>
          <w:lang w:eastAsia="ko-KR"/>
        </w:rPr>
      </w:pPr>
    </w:p>
    <w:p w14:paraId="219D1D2C" w14:textId="40817D61" w:rsidR="001B5342" w:rsidRPr="00E900C2" w:rsidRDefault="00E900C2" w:rsidP="00CD3451">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35.3.2 Container for multi-link information</w:t>
      </w:r>
    </w:p>
    <w:p w14:paraId="2427F720" w14:textId="1AC2E60D" w:rsidR="00E900C2" w:rsidRDefault="00E900C2" w:rsidP="00CD3451">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 xml:space="preserve">35.3.2.1 </w:t>
      </w:r>
      <w:proofErr w:type="gramStart"/>
      <w:r w:rsidRPr="00E900C2">
        <w:rPr>
          <w:rFonts w:ascii="Arial" w:hAnsi="Arial" w:cs="Arial"/>
          <w:b/>
          <w:bCs/>
          <w:sz w:val="20"/>
          <w:szCs w:val="20"/>
          <w:lang w:eastAsia="ko-KR"/>
        </w:rPr>
        <w:t>General</w:t>
      </w:r>
      <w:r w:rsidR="00385C36" w:rsidRPr="00385C36">
        <w:rPr>
          <w:rFonts w:ascii="Arial" w:hAnsi="Arial" w:cs="Arial"/>
          <w:sz w:val="16"/>
          <w:szCs w:val="16"/>
          <w:highlight w:val="yellow"/>
          <w:lang w:eastAsia="ko-KR"/>
        </w:rPr>
        <w:t>[</w:t>
      </w:r>
      <w:proofErr w:type="gramEnd"/>
      <w:r w:rsidR="00385C36" w:rsidRPr="00385C36">
        <w:rPr>
          <w:rFonts w:ascii="Arial" w:hAnsi="Arial" w:cs="Arial"/>
          <w:sz w:val="16"/>
          <w:szCs w:val="16"/>
          <w:highlight w:val="yellow"/>
          <w:lang w:eastAsia="ko-KR"/>
        </w:rPr>
        <w:t>#1]</w:t>
      </w:r>
    </w:p>
    <w:p w14:paraId="19623E49" w14:textId="74BE5E14" w:rsidR="001560F6" w:rsidRDefault="001560F6" w:rsidP="001560F6">
      <w:pPr>
        <w:autoSpaceDE w:val="0"/>
        <w:autoSpaceDN w:val="0"/>
        <w:adjustRightInd w:val="0"/>
        <w:rPr>
          <w:rFonts w:ascii="Times New Roman" w:hAnsi="Times New Roman" w:cs="Times New Roman"/>
          <w:b/>
          <w:bCs/>
          <w:i/>
          <w:iCs/>
          <w:sz w:val="20"/>
          <w:szCs w:val="20"/>
          <w:lang w:eastAsia="ko-KR"/>
        </w:rPr>
      </w:pPr>
      <w:proofErr w:type="spellStart"/>
      <w:r w:rsidRPr="00F81497">
        <w:rPr>
          <w:rFonts w:ascii="Times New Roman" w:hAnsi="Times New Roman" w:cs="Times New Roman"/>
          <w:b/>
          <w:bCs/>
          <w:i/>
          <w:iCs/>
          <w:sz w:val="20"/>
          <w:szCs w:val="20"/>
          <w:highlight w:val="yellow"/>
          <w:lang w:eastAsia="ko-KR"/>
        </w:rPr>
        <w:t>TGbe</w:t>
      </w:r>
      <w:proofErr w:type="spellEnd"/>
      <w:r w:rsidRPr="00F81497">
        <w:rPr>
          <w:rFonts w:ascii="Times New Roman" w:hAnsi="Times New Roman" w:cs="Times New Roman"/>
          <w:b/>
          <w:bCs/>
          <w:i/>
          <w:iCs/>
          <w:sz w:val="20"/>
          <w:szCs w:val="20"/>
          <w:highlight w:val="yellow"/>
          <w:lang w:eastAsia="ko-KR"/>
        </w:rPr>
        <w:t xml:space="preserve"> editor: Please </w:t>
      </w:r>
      <w:r w:rsidR="00EE10CE">
        <w:rPr>
          <w:rFonts w:ascii="Times New Roman" w:hAnsi="Times New Roman" w:cs="Times New Roman"/>
          <w:b/>
          <w:bCs/>
          <w:i/>
          <w:iCs/>
          <w:sz w:val="20"/>
          <w:szCs w:val="20"/>
          <w:highlight w:val="yellow"/>
          <w:lang w:eastAsia="ko-KR"/>
        </w:rPr>
        <w:t xml:space="preserve">modify this clause </w:t>
      </w:r>
      <w:r w:rsidRPr="00F81497">
        <w:rPr>
          <w:rFonts w:ascii="Times New Roman" w:hAnsi="Times New Roman" w:cs="Times New Roman"/>
          <w:b/>
          <w:bCs/>
          <w:i/>
          <w:iCs/>
          <w:sz w:val="20"/>
          <w:szCs w:val="20"/>
          <w:highlight w:val="yellow"/>
          <w:lang w:eastAsia="ko-KR"/>
        </w:rPr>
        <w:t>as shown below</w:t>
      </w:r>
      <w:r>
        <w:rPr>
          <w:rFonts w:ascii="Times New Roman" w:hAnsi="Times New Roman" w:cs="Times New Roman"/>
          <w:b/>
          <w:bCs/>
          <w:i/>
          <w:iCs/>
          <w:sz w:val="20"/>
          <w:szCs w:val="20"/>
          <w:lang w:eastAsia="ko-KR"/>
        </w:rPr>
        <w:t>:</w:t>
      </w:r>
    </w:p>
    <w:p w14:paraId="29458B9E" w14:textId="565714B0" w:rsidR="00E900C2" w:rsidRDefault="00EE10CE" w:rsidP="00AF0A4A">
      <w:pPr>
        <w:autoSpaceDE w:val="0"/>
        <w:autoSpaceDN w:val="0"/>
        <w:adjustRightInd w:val="0"/>
        <w:rPr>
          <w:rStyle w:val="SC15323589"/>
          <w:rFonts w:ascii="Times New Roman" w:hAnsi="Times New Roman" w:cs="Times New Roman"/>
        </w:rPr>
      </w:pPr>
      <w:r w:rsidRPr="0003308F">
        <w:rPr>
          <w:rFonts w:ascii="Times New Roman" w:hAnsi="Times New Roman" w:cs="Times New Roman"/>
          <w:sz w:val="16"/>
          <w:szCs w:val="16"/>
          <w:highlight w:val="yellow"/>
          <w:lang w:eastAsia="ko-KR"/>
        </w:rPr>
        <w:t>[CID 1154, 2850, 2450, 3366, 3152, 1716, 2898]</w:t>
      </w:r>
      <w:del w:id="105" w:author="Abhishek Patil" w:date="2021-02-25T14:51:00Z">
        <w:r w:rsidR="00AF0A4A" w:rsidRPr="00AF0A4A" w:rsidDel="002A544B">
          <w:rPr>
            <w:rStyle w:val="SC15323589"/>
            <w:rFonts w:ascii="Times New Roman" w:hAnsi="Times New Roman" w:cs="Times New Roman"/>
          </w:rPr>
          <w:delText>A STA of an MLD shall advertise multi-link capabilities and information of other STA of the MLD it is affiliated with by including a Basic variant Multi-Link element in certain Management frames that it transmits.</w:delText>
        </w:r>
      </w:del>
    </w:p>
    <w:p w14:paraId="0C8A2887" w14:textId="23A38147" w:rsidR="00997B57" w:rsidRDefault="00FD09CF" w:rsidP="003A2B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2859</w:t>
      </w:r>
      <w:r w:rsidRPr="0003308F">
        <w:rPr>
          <w:rFonts w:ascii="Times New Roman" w:hAnsi="Times New Roman" w:cs="Times New Roman"/>
          <w:sz w:val="16"/>
          <w:szCs w:val="16"/>
          <w:highlight w:val="yellow"/>
          <w:lang w:eastAsia="ko-KR"/>
        </w:rPr>
        <w:t>]</w:t>
      </w:r>
      <w:r w:rsidR="00997B57" w:rsidRPr="00997B57">
        <w:rPr>
          <w:rFonts w:ascii="Times New Roman" w:hAnsi="Times New Roman" w:cs="Times New Roman"/>
          <w:color w:val="000000"/>
          <w:sz w:val="20"/>
          <w:szCs w:val="20"/>
        </w:rPr>
        <w:t xml:space="preserve">An AP of an AP MLD shall follow the rules defined in 35.3.4.3 (Multi-link element usage rules in the context of discovery) for including a Basic variant Multi-Link element in </w:t>
      </w:r>
      <w:del w:id="106" w:author="Abhishek Patil" w:date="2021-02-26T17:19:00Z">
        <w:r w:rsidR="00997B57" w:rsidRPr="00997B57" w:rsidDel="00405301">
          <w:rPr>
            <w:rFonts w:ascii="Times New Roman" w:hAnsi="Times New Roman" w:cs="Times New Roman"/>
            <w:color w:val="000000"/>
            <w:sz w:val="20"/>
            <w:szCs w:val="20"/>
          </w:rPr>
          <w:delText xml:space="preserve">the </w:delText>
        </w:r>
      </w:del>
      <w:ins w:id="107" w:author="Abhishek Patil" w:date="2021-02-26T17:19:00Z">
        <w:r w:rsidR="00405301">
          <w:rPr>
            <w:rFonts w:ascii="Times New Roman" w:hAnsi="Times New Roman" w:cs="Times New Roman"/>
            <w:color w:val="000000"/>
            <w:sz w:val="20"/>
            <w:szCs w:val="20"/>
          </w:rPr>
          <w:t>a</w:t>
        </w:r>
        <w:r w:rsidR="00405301" w:rsidRPr="00997B57">
          <w:rPr>
            <w:rFonts w:ascii="Times New Roman" w:hAnsi="Times New Roman" w:cs="Times New Roman"/>
            <w:color w:val="000000"/>
            <w:sz w:val="20"/>
            <w:szCs w:val="20"/>
          </w:rPr>
          <w:t xml:space="preserve"> </w:t>
        </w:r>
      </w:ins>
      <w:r w:rsidR="00997B57" w:rsidRPr="00997B57">
        <w:rPr>
          <w:rFonts w:ascii="Times New Roman" w:hAnsi="Times New Roman" w:cs="Times New Roman"/>
          <w:color w:val="000000"/>
          <w:sz w:val="20"/>
          <w:szCs w:val="20"/>
        </w:rPr>
        <w:t>Beacon frame</w:t>
      </w:r>
      <w:del w:id="108" w:author="Abhishek Patil" w:date="2021-02-26T17:20:00Z">
        <w:r w:rsidR="00997B57" w:rsidRPr="00997B57" w:rsidDel="00652B65">
          <w:rPr>
            <w:rFonts w:ascii="Times New Roman" w:hAnsi="Times New Roman" w:cs="Times New Roman"/>
            <w:color w:val="000000"/>
            <w:sz w:val="20"/>
            <w:szCs w:val="20"/>
          </w:rPr>
          <w:delText>s</w:delText>
        </w:r>
      </w:del>
      <w:r w:rsidR="00997B57" w:rsidRPr="00997B57">
        <w:rPr>
          <w:rFonts w:ascii="Times New Roman" w:hAnsi="Times New Roman" w:cs="Times New Roman"/>
          <w:color w:val="000000"/>
          <w:sz w:val="20"/>
          <w:szCs w:val="20"/>
        </w:rPr>
        <w:t xml:space="preserve"> </w:t>
      </w:r>
      <w:ins w:id="109" w:author="Abhishek Patil" w:date="2021-02-27T22:50:00Z">
        <w:r w:rsidR="001C25DC" w:rsidRPr="00997B57">
          <w:rPr>
            <w:rFonts w:ascii="Times New Roman" w:hAnsi="Times New Roman" w:cs="Times New Roman"/>
            <w:color w:val="000000"/>
            <w:sz w:val="20"/>
            <w:szCs w:val="20"/>
          </w:rPr>
          <w:t>that it transmits</w:t>
        </w:r>
        <w:r w:rsidR="001C25DC" w:rsidRPr="00997B57" w:rsidDel="00652B65">
          <w:rPr>
            <w:rFonts w:ascii="Times New Roman" w:hAnsi="Times New Roman" w:cs="Times New Roman"/>
            <w:color w:val="000000"/>
            <w:sz w:val="20"/>
            <w:szCs w:val="20"/>
          </w:rPr>
          <w:t xml:space="preserve"> </w:t>
        </w:r>
      </w:ins>
      <w:del w:id="110" w:author="Abhishek Patil" w:date="2021-02-26T17:20:00Z">
        <w:r w:rsidR="00997B57" w:rsidRPr="00997B57" w:rsidDel="00652B65">
          <w:rPr>
            <w:rFonts w:ascii="Times New Roman" w:hAnsi="Times New Roman" w:cs="Times New Roman"/>
            <w:color w:val="000000"/>
            <w:sz w:val="20"/>
            <w:szCs w:val="20"/>
          </w:rPr>
          <w:delText xml:space="preserve">and </w:delText>
        </w:r>
      </w:del>
      <w:ins w:id="111" w:author="Abhishek Patil" w:date="2021-02-26T17:20:00Z">
        <w:r w:rsidR="00652B65">
          <w:rPr>
            <w:rFonts w:ascii="Times New Roman" w:hAnsi="Times New Roman" w:cs="Times New Roman"/>
            <w:color w:val="000000"/>
            <w:sz w:val="20"/>
            <w:szCs w:val="20"/>
          </w:rPr>
          <w:t xml:space="preserve">or </w:t>
        </w:r>
      </w:ins>
      <w:ins w:id="112" w:author="Abhishek Patil" w:date="2021-02-27T22:50:00Z">
        <w:r w:rsidR="001C25DC">
          <w:rPr>
            <w:rFonts w:ascii="Times New Roman" w:hAnsi="Times New Roman" w:cs="Times New Roman"/>
            <w:color w:val="000000"/>
            <w:sz w:val="20"/>
            <w:szCs w:val="20"/>
          </w:rPr>
          <w:t xml:space="preserve">in </w:t>
        </w:r>
      </w:ins>
      <w:del w:id="113" w:author="Abhishek Patil" w:date="2021-02-22T08:34:00Z">
        <w:r w:rsidR="00997B57" w:rsidRPr="00997B57" w:rsidDel="00AA052F">
          <w:rPr>
            <w:rFonts w:ascii="Times New Roman" w:hAnsi="Times New Roman" w:cs="Times New Roman"/>
            <w:color w:val="000000"/>
            <w:sz w:val="20"/>
            <w:szCs w:val="20"/>
          </w:rPr>
          <w:delText xml:space="preserve">non-ML </w:delText>
        </w:r>
      </w:del>
      <w:ins w:id="114" w:author="Abhishek Patil" w:date="2021-02-26T17:19:00Z">
        <w:r w:rsidR="00405301">
          <w:rPr>
            <w:rFonts w:ascii="Times New Roman" w:hAnsi="Times New Roman" w:cs="Times New Roman"/>
            <w:color w:val="000000"/>
            <w:sz w:val="20"/>
            <w:szCs w:val="20"/>
          </w:rPr>
          <w:t xml:space="preserve">a </w:t>
        </w:r>
      </w:ins>
      <w:r w:rsidR="00997B57" w:rsidRPr="00997B57">
        <w:rPr>
          <w:rFonts w:ascii="Times New Roman" w:hAnsi="Times New Roman" w:cs="Times New Roman"/>
          <w:color w:val="000000"/>
          <w:sz w:val="20"/>
          <w:szCs w:val="20"/>
        </w:rPr>
        <w:t>Probe Response frame</w:t>
      </w:r>
      <w:del w:id="115" w:author="Abhishek Patil" w:date="2021-02-26T17:20:00Z">
        <w:r w:rsidR="00997B57" w:rsidRPr="00997B57" w:rsidDel="00652B65">
          <w:rPr>
            <w:rFonts w:ascii="Times New Roman" w:hAnsi="Times New Roman" w:cs="Times New Roman"/>
            <w:color w:val="000000"/>
            <w:sz w:val="20"/>
            <w:szCs w:val="20"/>
          </w:rPr>
          <w:delText>s</w:delText>
        </w:r>
      </w:del>
      <w:ins w:id="116" w:author="Abhishek Patil" w:date="2021-02-22T09:11:00Z">
        <w:r w:rsidR="002C40B7">
          <w:rPr>
            <w:rFonts w:ascii="Times New Roman" w:hAnsi="Times New Roman" w:cs="Times New Roman"/>
            <w:color w:val="000000"/>
            <w:sz w:val="20"/>
            <w:szCs w:val="20"/>
          </w:rPr>
          <w:t xml:space="preserve">, </w:t>
        </w:r>
        <w:r w:rsidR="00371E33">
          <w:rPr>
            <w:rFonts w:ascii="Times New Roman" w:hAnsi="Times New Roman" w:cs="Times New Roman"/>
            <w:color w:val="000000"/>
            <w:sz w:val="20"/>
            <w:szCs w:val="20"/>
          </w:rPr>
          <w:t>which</w:t>
        </w:r>
        <w:r w:rsidR="002C40B7">
          <w:rPr>
            <w:rFonts w:ascii="Times New Roman" w:hAnsi="Times New Roman" w:cs="Times New Roman"/>
            <w:color w:val="000000"/>
            <w:sz w:val="20"/>
            <w:szCs w:val="20"/>
          </w:rPr>
          <w:t xml:space="preserve"> </w:t>
        </w:r>
      </w:ins>
      <w:ins w:id="117" w:author="Abhishek Patil" w:date="2021-02-26T17:20:00Z">
        <w:r w:rsidR="00405301">
          <w:rPr>
            <w:rFonts w:ascii="Times New Roman" w:hAnsi="Times New Roman" w:cs="Times New Roman"/>
            <w:color w:val="000000"/>
            <w:sz w:val="20"/>
            <w:szCs w:val="20"/>
          </w:rPr>
          <w:t>is</w:t>
        </w:r>
      </w:ins>
      <w:ins w:id="118" w:author="Abhishek Patil" w:date="2021-02-22T09:11:00Z">
        <w:r w:rsidR="002C40B7">
          <w:rPr>
            <w:rFonts w:ascii="Times New Roman" w:hAnsi="Times New Roman" w:cs="Times New Roman"/>
            <w:color w:val="000000"/>
            <w:sz w:val="20"/>
            <w:szCs w:val="20"/>
          </w:rPr>
          <w:t xml:space="preserve"> no</w:t>
        </w:r>
        <w:r w:rsidR="00371E33">
          <w:rPr>
            <w:rFonts w:ascii="Times New Roman" w:hAnsi="Times New Roman" w:cs="Times New Roman"/>
            <w:color w:val="000000"/>
            <w:sz w:val="20"/>
            <w:szCs w:val="20"/>
          </w:rPr>
          <w:t>t</w:t>
        </w:r>
        <w:r w:rsidR="002C40B7">
          <w:rPr>
            <w:rFonts w:ascii="Times New Roman" w:hAnsi="Times New Roman" w:cs="Times New Roman"/>
            <w:color w:val="000000"/>
            <w:sz w:val="20"/>
            <w:szCs w:val="20"/>
          </w:rPr>
          <w:t xml:space="preserve"> </w:t>
        </w:r>
      </w:ins>
      <w:ins w:id="119" w:author="Abhishek Patil" w:date="2021-02-26T17:20:00Z">
        <w:r w:rsidR="00652B65">
          <w:rPr>
            <w:rFonts w:ascii="Times New Roman" w:hAnsi="Times New Roman" w:cs="Times New Roman"/>
            <w:color w:val="000000"/>
            <w:sz w:val="20"/>
            <w:szCs w:val="20"/>
          </w:rPr>
          <w:t xml:space="preserve">an </w:t>
        </w:r>
      </w:ins>
      <w:ins w:id="120" w:author="Abhishek Patil" w:date="2021-02-22T09:11:00Z">
        <w:r w:rsidR="00371E33">
          <w:rPr>
            <w:rFonts w:ascii="Times New Roman" w:hAnsi="Times New Roman" w:cs="Times New Roman"/>
            <w:color w:val="000000"/>
            <w:sz w:val="20"/>
            <w:szCs w:val="20"/>
          </w:rPr>
          <w:t>ML probe response,</w:t>
        </w:r>
      </w:ins>
      <w:r w:rsidR="00997B57" w:rsidRPr="00997B57">
        <w:rPr>
          <w:rFonts w:ascii="Times New Roman" w:hAnsi="Times New Roman" w:cs="Times New Roman"/>
          <w:color w:val="000000"/>
          <w:sz w:val="20"/>
          <w:szCs w:val="20"/>
        </w:rPr>
        <w:t xml:space="preserve"> that it transmits.</w:t>
      </w:r>
    </w:p>
    <w:p w14:paraId="71B55BD4" w14:textId="26E88F91" w:rsidR="00330F12" w:rsidRDefault="00FD09CF" w:rsidP="003A2B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2859</w:t>
      </w:r>
      <w:r w:rsidRPr="0003308F">
        <w:rPr>
          <w:rFonts w:ascii="Times New Roman" w:hAnsi="Times New Roman" w:cs="Times New Roman"/>
          <w:sz w:val="16"/>
          <w:szCs w:val="16"/>
          <w:highlight w:val="yellow"/>
          <w:lang w:eastAsia="ko-KR"/>
        </w:rPr>
        <w:t>]</w:t>
      </w:r>
      <w:r w:rsidR="0028720E" w:rsidRPr="0028720E">
        <w:rPr>
          <w:rFonts w:ascii="Times New Roman" w:hAnsi="Times New Roman" w:cs="Times New Roman"/>
          <w:color w:val="000000"/>
          <w:sz w:val="20"/>
          <w:szCs w:val="20"/>
        </w:rPr>
        <w:t>An AP of an AP MLD shall follow the rules in 35.3.4.2 (Use of ML</w:t>
      </w:r>
      <w:del w:id="121" w:author="Abhishek Patil" w:date="2021-02-25T14:52:00Z">
        <w:r w:rsidR="0028720E" w:rsidRPr="0028720E" w:rsidDel="00E123E5">
          <w:rPr>
            <w:rFonts w:ascii="Times New Roman" w:hAnsi="Times New Roman" w:cs="Times New Roman"/>
            <w:color w:val="000000"/>
            <w:sz w:val="20"/>
            <w:szCs w:val="20"/>
          </w:rPr>
          <w:delText>D</w:delText>
        </w:r>
      </w:del>
      <w:r w:rsidR="0028720E" w:rsidRPr="0028720E">
        <w:rPr>
          <w:rFonts w:ascii="Times New Roman" w:hAnsi="Times New Roman" w:cs="Times New Roman"/>
          <w:color w:val="000000"/>
          <w:sz w:val="20"/>
          <w:szCs w:val="20"/>
        </w:rPr>
        <w:t xml:space="preserve"> probe request</w:t>
      </w:r>
      <w:ins w:id="122" w:author="Abhishek Patil" w:date="2021-02-25T14:52:00Z">
        <w:r w:rsidR="00E123E5">
          <w:rPr>
            <w:rFonts w:ascii="Times New Roman" w:hAnsi="Times New Roman" w:cs="Times New Roman"/>
            <w:color w:val="000000"/>
            <w:sz w:val="20"/>
            <w:szCs w:val="20"/>
          </w:rPr>
          <w:t xml:space="preserve"> and response</w:t>
        </w:r>
      </w:ins>
      <w:r w:rsidR="0028720E" w:rsidRPr="0028720E">
        <w:rPr>
          <w:rFonts w:ascii="Times New Roman" w:hAnsi="Times New Roman" w:cs="Times New Roman"/>
          <w:color w:val="000000"/>
          <w:sz w:val="20"/>
          <w:szCs w:val="20"/>
        </w:rPr>
        <w:t xml:space="preserve">) for including a Basic variant Multi-Link element in </w:t>
      </w:r>
      <w:del w:id="123" w:author="Abhishek Patil" w:date="2021-02-22T09:22:00Z">
        <w:r w:rsidR="0028720E" w:rsidRPr="0028720E" w:rsidDel="00C9090F">
          <w:rPr>
            <w:rFonts w:ascii="Times New Roman" w:hAnsi="Times New Roman" w:cs="Times New Roman"/>
            <w:color w:val="000000"/>
            <w:sz w:val="20"/>
            <w:szCs w:val="20"/>
          </w:rPr>
          <w:delText xml:space="preserve">the </w:delText>
        </w:r>
      </w:del>
      <w:ins w:id="124" w:author="Abhishek Patil" w:date="2021-02-22T09:22:00Z">
        <w:r w:rsidR="00C9090F">
          <w:rPr>
            <w:rFonts w:ascii="Times New Roman" w:hAnsi="Times New Roman" w:cs="Times New Roman"/>
            <w:color w:val="000000"/>
            <w:sz w:val="20"/>
            <w:szCs w:val="20"/>
          </w:rPr>
          <w:t>a</w:t>
        </w:r>
        <w:r w:rsidR="00C9090F" w:rsidRPr="0028720E">
          <w:rPr>
            <w:rFonts w:ascii="Times New Roman" w:hAnsi="Times New Roman" w:cs="Times New Roman"/>
            <w:color w:val="000000"/>
            <w:sz w:val="20"/>
            <w:szCs w:val="20"/>
          </w:rPr>
          <w:t xml:space="preserve"> </w:t>
        </w:r>
      </w:ins>
      <w:r w:rsidR="0028720E" w:rsidRPr="0028720E">
        <w:rPr>
          <w:rFonts w:ascii="Times New Roman" w:hAnsi="Times New Roman" w:cs="Times New Roman"/>
          <w:color w:val="000000"/>
          <w:sz w:val="20"/>
          <w:szCs w:val="20"/>
        </w:rPr>
        <w:t>Probe Response frame</w:t>
      </w:r>
      <w:ins w:id="125" w:author="Abhishek Patil" w:date="2021-02-22T09:22:00Z">
        <w:r w:rsidR="00C9090F">
          <w:rPr>
            <w:rFonts w:ascii="Times New Roman" w:hAnsi="Times New Roman" w:cs="Times New Roman"/>
            <w:color w:val="000000"/>
            <w:sz w:val="20"/>
            <w:szCs w:val="20"/>
          </w:rPr>
          <w:t>, which is an ML probe response,</w:t>
        </w:r>
      </w:ins>
      <w:r w:rsidR="0028720E" w:rsidRPr="0028720E">
        <w:rPr>
          <w:rFonts w:ascii="Times New Roman" w:hAnsi="Times New Roman" w:cs="Times New Roman"/>
          <w:color w:val="000000"/>
          <w:sz w:val="20"/>
          <w:szCs w:val="20"/>
        </w:rPr>
        <w:t xml:space="preserve"> that it transmits.</w:t>
      </w:r>
    </w:p>
    <w:p w14:paraId="64C85D13" w14:textId="794485ED" w:rsidR="00ED65C6" w:rsidRDefault="001560F6" w:rsidP="003A2B4D">
      <w:pPr>
        <w:autoSpaceDE w:val="0"/>
        <w:autoSpaceDN w:val="0"/>
        <w:adjustRightInd w:val="0"/>
        <w:jc w:val="both"/>
        <w:rPr>
          <w:rFonts w:ascii="Times New Roman" w:hAnsi="Times New Roman" w:cs="Times New Roman"/>
          <w:color w:val="000000"/>
          <w:sz w:val="20"/>
          <w:szCs w:val="20"/>
        </w:rPr>
      </w:pPr>
      <w:r w:rsidRPr="001560F6">
        <w:rPr>
          <w:rFonts w:ascii="Times New Roman" w:hAnsi="Times New Roman" w:cs="Times New Roman"/>
          <w:color w:val="000000"/>
          <w:sz w:val="20"/>
          <w:szCs w:val="20"/>
        </w:rPr>
        <w:t xml:space="preserve">An AP of an AP MLD shall follow the rules in 35.3.5.4 (Usage and rules of Basic variant Multi-link element in the context of multi-link setup) for including a Basic variant Multi-Link element in </w:t>
      </w:r>
      <w:del w:id="126" w:author="Abhishek Patil" w:date="2021-02-26T17:19:00Z">
        <w:r w:rsidRPr="001560F6" w:rsidDel="00E16C13">
          <w:rPr>
            <w:rFonts w:ascii="Times New Roman" w:hAnsi="Times New Roman" w:cs="Times New Roman"/>
            <w:color w:val="000000"/>
            <w:sz w:val="20"/>
            <w:szCs w:val="20"/>
          </w:rPr>
          <w:delText xml:space="preserve">the </w:delText>
        </w:r>
      </w:del>
      <w:ins w:id="127" w:author="Abhishek Patil" w:date="2021-02-26T17:19:00Z">
        <w:r w:rsidR="00E16C13">
          <w:rPr>
            <w:rFonts w:ascii="Times New Roman" w:hAnsi="Times New Roman" w:cs="Times New Roman"/>
            <w:color w:val="000000"/>
            <w:sz w:val="20"/>
            <w:szCs w:val="20"/>
          </w:rPr>
          <w:t>a</w:t>
        </w:r>
        <w:r w:rsidR="00E16C13" w:rsidRPr="001560F6">
          <w:rPr>
            <w:rFonts w:ascii="Times New Roman" w:hAnsi="Times New Roman" w:cs="Times New Roman"/>
            <w:color w:val="000000"/>
            <w:sz w:val="20"/>
            <w:szCs w:val="20"/>
          </w:rPr>
          <w:t xml:space="preserve"> </w:t>
        </w:r>
      </w:ins>
      <w:r w:rsidRPr="001560F6">
        <w:rPr>
          <w:rFonts w:ascii="Times New Roman" w:hAnsi="Times New Roman" w:cs="Times New Roman"/>
          <w:color w:val="000000"/>
          <w:sz w:val="20"/>
          <w:szCs w:val="20"/>
        </w:rPr>
        <w:t xml:space="preserve">(Re-)Association Response frame </w:t>
      </w:r>
      <w:r w:rsidR="00E34056" w:rsidRPr="00273AC6">
        <w:rPr>
          <w:rFonts w:ascii="Times New Roman" w:hAnsi="Times New Roman" w:cs="Times New Roman"/>
          <w:sz w:val="16"/>
          <w:szCs w:val="16"/>
          <w:highlight w:val="yellow"/>
          <w:lang w:eastAsia="ko-KR"/>
        </w:rPr>
        <w:t>[CID 1494]</w:t>
      </w:r>
      <w:ins w:id="128" w:author="Abhishek Patil" w:date="2021-02-18T00:05:00Z">
        <w:r w:rsidR="00E34056">
          <w:rPr>
            <w:rFonts w:ascii="Times New Roman" w:hAnsi="Times New Roman" w:cs="Times New Roman"/>
            <w:color w:val="000000"/>
            <w:sz w:val="20"/>
            <w:szCs w:val="20"/>
          </w:rPr>
          <w:t xml:space="preserve">and </w:t>
        </w:r>
      </w:ins>
      <w:ins w:id="129" w:author="Abhishek Patil" w:date="2021-02-26T17:26:00Z">
        <w:r w:rsidR="00092564">
          <w:rPr>
            <w:rFonts w:ascii="Times New Roman" w:hAnsi="Times New Roman" w:cs="Times New Roman"/>
            <w:color w:val="000000"/>
            <w:sz w:val="20"/>
            <w:szCs w:val="20"/>
          </w:rPr>
          <w:t xml:space="preserve">in an </w:t>
        </w:r>
      </w:ins>
      <w:ins w:id="130" w:author="Abhishek Patil" w:date="2021-02-18T00:06:00Z">
        <w:r w:rsidR="00E34056">
          <w:rPr>
            <w:rFonts w:ascii="Times New Roman" w:hAnsi="Times New Roman" w:cs="Times New Roman"/>
            <w:color w:val="000000"/>
            <w:sz w:val="20"/>
            <w:szCs w:val="20"/>
          </w:rPr>
          <w:t xml:space="preserve">Authentication frame </w:t>
        </w:r>
      </w:ins>
      <w:r w:rsidRPr="001560F6">
        <w:rPr>
          <w:rFonts w:ascii="Times New Roman" w:hAnsi="Times New Roman" w:cs="Times New Roman"/>
          <w:color w:val="000000"/>
          <w:sz w:val="20"/>
          <w:szCs w:val="20"/>
        </w:rPr>
        <w:t>that it transmits.</w:t>
      </w:r>
    </w:p>
    <w:p w14:paraId="630D29FA" w14:textId="6A09F72F" w:rsidR="001F0A64" w:rsidRDefault="001F0A64" w:rsidP="003A2B4D">
      <w:pPr>
        <w:autoSpaceDE w:val="0"/>
        <w:autoSpaceDN w:val="0"/>
        <w:adjustRightInd w:val="0"/>
        <w:jc w:val="both"/>
        <w:rPr>
          <w:rFonts w:ascii="Times New Roman" w:hAnsi="Times New Roman" w:cs="Times New Roman"/>
          <w:color w:val="000000"/>
          <w:sz w:val="20"/>
          <w:szCs w:val="20"/>
        </w:rPr>
      </w:pPr>
      <w:r w:rsidRPr="001F0A64">
        <w:rPr>
          <w:rFonts w:ascii="Times New Roman" w:hAnsi="Times New Roman" w:cs="Times New Roman"/>
          <w:color w:val="000000"/>
          <w:sz w:val="20"/>
          <w:szCs w:val="20"/>
        </w:rPr>
        <w:lastRenderedPageBreak/>
        <w:t xml:space="preserve">A STA of a non-AP MLD shall follow the rules in 35.3.4.2 (Use of </w:t>
      </w:r>
      <w:r w:rsidR="002D7FEA">
        <w:rPr>
          <w:rFonts w:ascii="Times New Roman" w:hAnsi="Times New Roman" w:cs="Times New Roman"/>
          <w:sz w:val="16"/>
          <w:szCs w:val="16"/>
          <w:highlight w:val="yellow"/>
          <w:lang w:eastAsia="ko-KR"/>
        </w:rPr>
        <w:t>[C</w:t>
      </w:r>
      <w:r w:rsidR="002D7FEA" w:rsidRPr="0003308F">
        <w:rPr>
          <w:rFonts w:ascii="Times New Roman" w:hAnsi="Times New Roman" w:cs="Times New Roman"/>
          <w:sz w:val="16"/>
          <w:szCs w:val="16"/>
          <w:highlight w:val="yellow"/>
          <w:lang w:eastAsia="ko-KR"/>
        </w:rPr>
        <w:t>ID 1155</w:t>
      </w:r>
      <w:r w:rsidR="002D7FEA">
        <w:rPr>
          <w:rFonts w:ascii="Times New Roman" w:hAnsi="Times New Roman" w:cs="Times New Roman"/>
          <w:sz w:val="16"/>
          <w:szCs w:val="16"/>
          <w:highlight w:val="yellow"/>
          <w:lang w:eastAsia="ko-KR"/>
        </w:rPr>
        <w:t>]</w:t>
      </w:r>
      <w:r w:rsidRPr="001F0A64">
        <w:rPr>
          <w:rFonts w:ascii="Times New Roman" w:hAnsi="Times New Roman" w:cs="Times New Roman"/>
          <w:color w:val="000000"/>
          <w:sz w:val="20"/>
          <w:szCs w:val="20"/>
        </w:rPr>
        <w:t>ML</w:t>
      </w:r>
      <w:del w:id="131" w:author="Abhishek Patil" w:date="2021-02-25T13:56:00Z">
        <w:r w:rsidRPr="001F0A64" w:rsidDel="00B03496">
          <w:rPr>
            <w:rFonts w:ascii="Times New Roman" w:hAnsi="Times New Roman" w:cs="Times New Roman"/>
            <w:color w:val="000000"/>
            <w:sz w:val="20"/>
            <w:szCs w:val="20"/>
          </w:rPr>
          <w:delText>D</w:delText>
        </w:r>
      </w:del>
      <w:r w:rsidRPr="001F0A64">
        <w:rPr>
          <w:rFonts w:ascii="Times New Roman" w:hAnsi="Times New Roman" w:cs="Times New Roman"/>
          <w:color w:val="000000"/>
          <w:sz w:val="20"/>
          <w:szCs w:val="20"/>
        </w:rPr>
        <w:t xml:space="preserve"> probe request</w:t>
      </w:r>
      <w:ins w:id="132" w:author="Abhishek Patil" w:date="2021-02-25T13:56:00Z">
        <w:r w:rsidR="00B03496">
          <w:rPr>
            <w:rFonts w:ascii="Times New Roman" w:hAnsi="Times New Roman" w:cs="Times New Roman"/>
            <w:color w:val="000000"/>
            <w:sz w:val="20"/>
            <w:szCs w:val="20"/>
          </w:rPr>
          <w:t xml:space="preserve"> and response</w:t>
        </w:r>
      </w:ins>
      <w:r w:rsidRPr="001F0A64">
        <w:rPr>
          <w:rFonts w:ascii="Times New Roman" w:hAnsi="Times New Roman" w:cs="Times New Roman"/>
          <w:color w:val="000000"/>
          <w:sz w:val="20"/>
          <w:szCs w:val="20"/>
        </w:rPr>
        <w:t xml:space="preserve">) for including a </w:t>
      </w:r>
      <w:r w:rsidR="00BB7B6E" w:rsidRPr="00273AC6">
        <w:rPr>
          <w:rFonts w:ascii="Times New Roman" w:hAnsi="Times New Roman" w:cs="Times New Roman"/>
          <w:sz w:val="16"/>
          <w:szCs w:val="16"/>
          <w:highlight w:val="yellow"/>
          <w:lang w:eastAsia="ko-KR"/>
        </w:rPr>
        <w:t xml:space="preserve">[CID </w:t>
      </w:r>
      <w:r w:rsidR="00253B98">
        <w:rPr>
          <w:rFonts w:ascii="Times New Roman" w:hAnsi="Times New Roman" w:cs="Times New Roman"/>
          <w:sz w:val="16"/>
          <w:szCs w:val="16"/>
          <w:highlight w:val="yellow"/>
          <w:lang w:eastAsia="ko-KR"/>
        </w:rPr>
        <w:t>1183, 1777, 1918, 2414, 2582, 3211, 3249</w:t>
      </w:r>
      <w:r w:rsidR="003F3D80">
        <w:rPr>
          <w:rFonts w:ascii="Times New Roman" w:hAnsi="Times New Roman" w:cs="Times New Roman"/>
          <w:sz w:val="16"/>
          <w:szCs w:val="16"/>
          <w:highlight w:val="yellow"/>
          <w:lang w:eastAsia="ko-KR"/>
        </w:rPr>
        <w:t>, 3368</w:t>
      </w:r>
      <w:r w:rsidR="003C44E8">
        <w:rPr>
          <w:rFonts w:ascii="Times New Roman" w:hAnsi="Times New Roman" w:cs="Times New Roman"/>
          <w:sz w:val="16"/>
          <w:szCs w:val="16"/>
          <w:highlight w:val="yellow"/>
          <w:lang w:eastAsia="ko-KR"/>
        </w:rPr>
        <w:t>, 2182</w:t>
      </w:r>
      <w:r w:rsidR="00BB7B6E" w:rsidRPr="00273AC6">
        <w:rPr>
          <w:rFonts w:ascii="Times New Roman" w:hAnsi="Times New Roman" w:cs="Times New Roman"/>
          <w:sz w:val="16"/>
          <w:szCs w:val="16"/>
          <w:highlight w:val="yellow"/>
          <w:lang w:eastAsia="ko-KR"/>
        </w:rPr>
        <w:t>]</w:t>
      </w:r>
      <w:del w:id="133" w:author="Abhishek Patil" w:date="2021-02-22T09:26:00Z">
        <w:r w:rsidRPr="001F0A64" w:rsidDel="00443B55">
          <w:rPr>
            <w:rFonts w:ascii="Times New Roman" w:hAnsi="Times New Roman" w:cs="Times New Roman"/>
            <w:color w:val="000000"/>
            <w:sz w:val="20"/>
            <w:szCs w:val="20"/>
          </w:rPr>
          <w:delText xml:space="preserve">Basic </w:delText>
        </w:r>
      </w:del>
      <w:ins w:id="134" w:author="Abhishek Patil" w:date="2021-02-22T09:26:00Z">
        <w:r w:rsidR="00443B55">
          <w:rPr>
            <w:rFonts w:ascii="Times New Roman" w:hAnsi="Times New Roman" w:cs="Times New Roman"/>
            <w:color w:val="000000"/>
            <w:sz w:val="20"/>
            <w:szCs w:val="20"/>
          </w:rPr>
          <w:t>Probe Request</w:t>
        </w:r>
        <w:r w:rsidR="00443B55" w:rsidRPr="001F0A64">
          <w:rPr>
            <w:rFonts w:ascii="Times New Roman" w:hAnsi="Times New Roman" w:cs="Times New Roman"/>
            <w:color w:val="000000"/>
            <w:sz w:val="20"/>
            <w:szCs w:val="20"/>
          </w:rPr>
          <w:t xml:space="preserve"> </w:t>
        </w:r>
      </w:ins>
      <w:r w:rsidRPr="001F0A64">
        <w:rPr>
          <w:rFonts w:ascii="Times New Roman" w:hAnsi="Times New Roman" w:cs="Times New Roman"/>
          <w:color w:val="000000"/>
          <w:sz w:val="20"/>
          <w:szCs w:val="20"/>
        </w:rPr>
        <w:t xml:space="preserve">variant Multi-Link element in </w:t>
      </w:r>
      <w:del w:id="135" w:author="Abhishek Patil" w:date="2021-02-26T17:19:00Z">
        <w:r w:rsidRPr="001F0A64" w:rsidDel="00E16C13">
          <w:rPr>
            <w:rFonts w:ascii="Times New Roman" w:hAnsi="Times New Roman" w:cs="Times New Roman"/>
            <w:color w:val="000000"/>
            <w:sz w:val="20"/>
            <w:szCs w:val="20"/>
          </w:rPr>
          <w:delText xml:space="preserve">the </w:delText>
        </w:r>
      </w:del>
      <w:ins w:id="136" w:author="Abhishek Patil" w:date="2021-02-26T17:19:00Z">
        <w:r w:rsidR="00E16C13">
          <w:rPr>
            <w:rFonts w:ascii="Times New Roman" w:hAnsi="Times New Roman" w:cs="Times New Roman"/>
            <w:color w:val="000000"/>
            <w:sz w:val="20"/>
            <w:szCs w:val="20"/>
          </w:rPr>
          <w:t>a</w:t>
        </w:r>
        <w:r w:rsidR="00E16C13" w:rsidRPr="001F0A64">
          <w:rPr>
            <w:rFonts w:ascii="Times New Roman" w:hAnsi="Times New Roman" w:cs="Times New Roman"/>
            <w:color w:val="000000"/>
            <w:sz w:val="20"/>
            <w:szCs w:val="20"/>
          </w:rPr>
          <w:t xml:space="preserve"> </w:t>
        </w:r>
      </w:ins>
      <w:r w:rsidRPr="001F0A64">
        <w:rPr>
          <w:rFonts w:ascii="Times New Roman" w:hAnsi="Times New Roman" w:cs="Times New Roman"/>
          <w:color w:val="000000"/>
          <w:sz w:val="20"/>
          <w:szCs w:val="20"/>
        </w:rPr>
        <w:t>Probe Request frame that it transmits.</w:t>
      </w:r>
    </w:p>
    <w:p w14:paraId="3A0E1594" w14:textId="64BBB3A0" w:rsidR="001F0A64" w:rsidRDefault="00A95924" w:rsidP="003A2B4D">
      <w:pPr>
        <w:autoSpaceDE w:val="0"/>
        <w:autoSpaceDN w:val="0"/>
        <w:adjustRightInd w:val="0"/>
        <w:jc w:val="both"/>
        <w:rPr>
          <w:rFonts w:ascii="Times New Roman" w:hAnsi="Times New Roman" w:cs="Times New Roman"/>
          <w:color w:val="000000"/>
          <w:sz w:val="20"/>
          <w:szCs w:val="20"/>
        </w:rPr>
      </w:pPr>
      <w:r w:rsidRPr="00A95924">
        <w:rPr>
          <w:rFonts w:ascii="Times New Roman" w:hAnsi="Times New Roman" w:cs="Times New Roman"/>
          <w:color w:val="000000"/>
          <w:sz w:val="20"/>
          <w:szCs w:val="20"/>
        </w:rPr>
        <w:t>A STA of a non-AP MLD shall follow the rules in 35.3.5.4 (Usage and rules of Basic variant Multi-link element in the context of multi-link setup) for including a Basic variant Multi-Link element in the</w:t>
      </w:r>
      <w:ins w:id="137" w:author="Abhishek Patil" w:date="2021-02-18T00:05:00Z">
        <w:r w:rsidR="006D4666">
          <w:rPr>
            <w:rFonts w:ascii="Times New Roman" w:hAnsi="Times New Roman" w:cs="Times New Roman"/>
            <w:color w:val="000000"/>
            <w:sz w:val="20"/>
            <w:szCs w:val="20"/>
          </w:rPr>
          <w:t xml:space="preserve"> </w:t>
        </w:r>
      </w:ins>
      <w:r w:rsidRPr="00A95924">
        <w:rPr>
          <w:rFonts w:ascii="Times New Roman" w:hAnsi="Times New Roman" w:cs="Times New Roman"/>
          <w:color w:val="000000"/>
          <w:sz w:val="20"/>
          <w:szCs w:val="20"/>
        </w:rPr>
        <w:t xml:space="preserve">(Re-)Association Request frame </w:t>
      </w:r>
      <w:r w:rsidR="00E86BA0" w:rsidRPr="00273AC6">
        <w:rPr>
          <w:rFonts w:ascii="Times New Roman" w:hAnsi="Times New Roman" w:cs="Times New Roman"/>
          <w:sz w:val="16"/>
          <w:szCs w:val="16"/>
          <w:highlight w:val="yellow"/>
          <w:lang w:eastAsia="ko-KR"/>
        </w:rPr>
        <w:t>[CID 1494]</w:t>
      </w:r>
      <w:ins w:id="138" w:author="Abhishek Patil" w:date="2021-02-18T00:05:00Z">
        <w:r w:rsidR="005726A5">
          <w:rPr>
            <w:rFonts w:ascii="Times New Roman" w:hAnsi="Times New Roman" w:cs="Times New Roman"/>
            <w:color w:val="000000"/>
            <w:sz w:val="20"/>
            <w:szCs w:val="20"/>
          </w:rPr>
          <w:t xml:space="preserve">and </w:t>
        </w:r>
      </w:ins>
      <w:ins w:id="139" w:author="Abhishek Patil" w:date="2021-02-26T17:26:00Z">
        <w:r w:rsidR="00092564">
          <w:rPr>
            <w:rFonts w:ascii="Times New Roman" w:hAnsi="Times New Roman" w:cs="Times New Roman"/>
            <w:color w:val="000000"/>
            <w:sz w:val="20"/>
            <w:szCs w:val="20"/>
          </w:rPr>
          <w:t xml:space="preserve">in an </w:t>
        </w:r>
      </w:ins>
      <w:ins w:id="140" w:author="Abhishek Patil" w:date="2021-02-18T00:06:00Z">
        <w:r w:rsidR="005726A5">
          <w:rPr>
            <w:rFonts w:ascii="Times New Roman" w:hAnsi="Times New Roman" w:cs="Times New Roman"/>
            <w:color w:val="000000"/>
            <w:sz w:val="20"/>
            <w:szCs w:val="20"/>
          </w:rPr>
          <w:t xml:space="preserve">Authentication frame </w:t>
        </w:r>
      </w:ins>
      <w:r w:rsidRPr="00A95924">
        <w:rPr>
          <w:rFonts w:ascii="Times New Roman" w:hAnsi="Times New Roman" w:cs="Times New Roman"/>
          <w:color w:val="000000"/>
          <w:sz w:val="20"/>
          <w:szCs w:val="20"/>
        </w:rPr>
        <w:t>that it transmits.</w:t>
      </w:r>
    </w:p>
    <w:p w14:paraId="2304261E" w14:textId="14898057" w:rsidR="00A95924" w:rsidDel="005726A5" w:rsidRDefault="00E86BA0" w:rsidP="003A2B4D">
      <w:pPr>
        <w:autoSpaceDE w:val="0"/>
        <w:autoSpaceDN w:val="0"/>
        <w:adjustRightInd w:val="0"/>
        <w:jc w:val="both"/>
        <w:rPr>
          <w:del w:id="141" w:author="Abhishek Patil" w:date="2021-02-18T00:06:00Z"/>
          <w:rFonts w:ascii="Times New Roman" w:hAnsi="Times New Roman" w:cs="Times New Roman"/>
          <w:color w:val="000000"/>
          <w:sz w:val="20"/>
          <w:szCs w:val="20"/>
        </w:rPr>
      </w:pPr>
      <w:r w:rsidRPr="00273AC6">
        <w:rPr>
          <w:rFonts w:ascii="Times New Roman" w:hAnsi="Times New Roman" w:cs="Times New Roman"/>
          <w:sz w:val="16"/>
          <w:szCs w:val="16"/>
          <w:highlight w:val="yellow"/>
          <w:lang w:eastAsia="ko-KR"/>
        </w:rPr>
        <w:t>[CID 1494]</w:t>
      </w:r>
      <w:del w:id="142" w:author="Abhishek Patil" w:date="2021-02-18T00:06:00Z">
        <w:r w:rsidR="00312BFA" w:rsidRPr="00312BFA" w:rsidDel="005726A5">
          <w:rPr>
            <w:rFonts w:ascii="Times New Roman" w:hAnsi="Times New Roman" w:cs="Times New Roman"/>
            <w:color w:val="000000"/>
            <w:sz w:val="20"/>
            <w:szCs w:val="20"/>
          </w:rPr>
          <w:delText>A STA of an MLD shall follow the rules in 35.3.5.4 (Usage and rules of Basic variant Multi-link element in the context of multi-link setup) for including a Basic variant Multi-Link element in the Authentication frame that it transmits.</w:delText>
        </w:r>
      </w:del>
    </w:p>
    <w:p w14:paraId="01AD244B" w14:textId="68BCFB0C" w:rsidR="00312BFA" w:rsidRDefault="00312BFA" w:rsidP="001F390F">
      <w:pPr>
        <w:suppressAutoHyphens/>
        <w:autoSpaceDE w:val="0"/>
        <w:autoSpaceDN w:val="0"/>
        <w:adjustRightInd w:val="0"/>
        <w:spacing w:after="0" w:line="240" w:lineRule="auto"/>
        <w:jc w:val="both"/>
        <w:rPr>
          <w:rFonts w:ascii="Times New Roman" w:hAnsi="Times New Roman" w:cs="Times New Roman"/>
          <w:color w:val="000000"/>
          <w:sz w:val="20"/>
          <w:szCs w:val="20"/>
        </w:rPr>
      </w:pPr>
      <w:del w:id="143" w:author="Abhishek Patil" w:date="2021-02-26T00:00:00Z">
        <w:r w:rsidRPr="00312BFA" w:rsidDel="00CA79C2">
          <w:rPr>
            <w:rFonts w:ascii="Times New Roman" w:hAnsi="Times New Roman" w:cs="Times New Roman"/>
            <w:color w:val="000000"/>
            <w:sz w:val="20"/>
            <w:szCs w:val="20"/>
          </w:rPr>
          <w:delText>In order to prevent duplication of information, a</w:delText>
        </w:r>
      </w:del>
      <w:ins w:id="144" w:author="Abhishek Patil" w:date="2021-02-26T00:00:00Z">
        <w:r w:rsidR="00CA79C2">
          <w:rPr>
            <w:rFonts w:ascii="Times New Roman" w:hAnsi="Times New Roman" w:cs="Times New Roman"/>
            <w:color w:val="000000"/>
            <w:sz w:val="20"/>
            <w:szCs w:val="20"/>
          </w:rPr>
          <w:t>A</w:t>
        </w:r>
      </w:ins>
      <w:r w:rsidRPr="00312BFA">
        <w:rPr>
          <w:rFonts w:ascii="Times New Roman" w:hAnsi="Times New Roman" w:cs="Times New Roman"/>
          <w:color w:val="000000"/>
          <w:sz w:val="20"/>
          <w:szCs w:val="20"/>
        </w:rPr>
        <w:t xml:space="preserve">n AP of an AP MLD shall not include a </w:t>
      </w:r>
      <w:r w:rsidR="00313AE8" w:rsidRPr="00877414">
        <w:rPr>
          <w:rFonts w:ascii="Times New Roman" w:hAnsi="Times New Roman" w:cs="Times New Roman"/>
          <w:sz w:val="16"/>
          <w:szCs w:val="16"/>
          <w:highlight w:val="yellow"/>
          <w:lang w:eastAsia="ko-KR"/>
        </w:rPr>
        <w:t>[CID 1744]</w:t>
      </w:r>
      <w:ins w:id="145" w:author="Abhishek Patil" w:date="2021-02-25T14:51:00Z">
        <w:r w:rsidR="002A544B">
          <w:rPr>
            <w:rFonts w:ascii="Times New Roman" w:hAnsi="Times New Roman" w:cs="Times New Roman"/>
            <w:color w:val="000000"/>
            <w:sz w:val="20"/>
            <w:szCs w:val="20"/>
          </w:rPr>
          <w:t>Neighbor Report element, a</w:t>
        </w:r>
      </w:ins>
      <w:ins w:id="146" w:author="Gaurang Naik" w:date="2021-02-17T14:02:00Z">
        <w:r w:rsidR="006B3CB8">
          <w:rPr>
            <w:rFonts w:ascii="Times New Roman" w:hAnsi="Times New Roman" w:cs="Times New Roman"/>
            <w:color w:val="000000"/>
            <w:sz w:val="20"/>
            <w:szCs w:val="20"/>
          </w:rPr>
          <w:t xml:space="preserve"> </w:t>
        </w:r>
      </w:ins>
      <w:r w:rsidRPr="00312BFA">
        <w:rPr>
          <w:rFonts w:ascii="Times New Roman" w:hAnsi="Times New Roman" w:cs="Times New Roman"/>
          <w:color w:val="000000"/>
          <w:sz w:val="20"/>
          <w:szCs w:val="20"/>
        </w:rPr>
        <w:t xml:space="preserve">Reduced Neighbor Report element or a Multiple BSSID element or another Basic variant Multi-Link element in the Per-STA Profile </w:t>
      </w:r>
      <w:proofErr w:type="spellStart"/>
      <w:r w:rsidRPr="00312BFA">
        <w:rPr>
          <w:rFonts w:ascii="Times New Roman" w:hAnsi="Times New Roman" w:cs="Times New Roman"/>
          <w:color w:val="000000"/>
          <w:sz w:val="20"/>
          <w:szCs w:val="20"/>
        </w:rPr>
        <w:t>subelement</w:t>
      </w:r>
      <w:proofErr w:type="spellEnd"/>
      <w:r w:rsidRPr="00312BFA">
        <w:rPr>
          <w:rFonts w:ascii="Times New Roman" w:hAnsi="Times New Roman" w:cs="Times New Roman"/>
          <w:color w:val="000000"/>
          <w:sz w:val="20"/>
          <w:szCs w:val="20"/>
        </w:rPr>
        <w:t xml:space="preserve"> of the Basic variant Multi-Link element for a reported AP.</w:t>
      </w:r>
    </w:p>
    <w:p w14:paraId="35227B0A" w14:textId="77777777" w:rsidR="002F680A" w:rsidRPr="002F680A" w:rsidRDefault="002F680A" w:rsidP="00B77AC5">
      <w:pPr>
        <w:autoSpaceDE w:val="0"/>
        <w:autoSpaceDN w:val="0"/>
        <w:adjustRightInd w:val="0"/>
        <w:jc w:val="both"/>
        <w:rPr>
          <w:rFonts w:ascii="Arial" w:hAnsi="Arial" w:cs="Arial"/>
          <w:color w:val="000000"/>
          <w:sz w:val="24"/>
          <w:szCs w:val="24"/>
        </w:rPr>
      </w:pPr>
    </w:p>
    <w:p w14:paraId="76D19A19" w14:textId="204C12C2" w:rsidR="002F680A" w:rsidRDefault="002F680A" w:rsidP="002F680A">
      <w:pPr>
        <w:autoSpaceDE w:val="0"/>
        <w:autoSpaceDN w:val="0"/>
        <w:adjustRightInd w:val="0"/>
        <w:jc w:val="both"/>
        <w:rPr>
          <w:rFonts w:ascii="Times New Roman" w:hAnsi="Times New Roman" w:cs="Times New Roman"/>
          <w:color w:val="000000"/>
          <w:sz w:val="20"/>
          <w:szCs w:val="20"/>
        </w:rPr>
      </w:pPr>
      <w:r w:rsidRPr="002F680A">
        <w:rPr>
          <w:rFonts w:ascii="Arial" w:hAnsi="Arial" w:cs="Arial"/>
          <w:b/>
          <w:bCs/>
          <w:color w:val="000000"/>
          <w:sz w:val="20"/>
          <w:szCs w:val="20"/>
        </w:rPr>
        <w:t xml:space="preserve">35.3.2.2 Complete or partial per-STA </w:t>
      </w:r>
      <w:proofErr w:type="gramStart"/>
      <w:r w:rsidRPr="002F680A">
        <w:rPr>
          <w:rFonts w:ascii="Arial" w:hAnsi="Arial" w:cs="Arial"/>
          <w:b/>
          <w:bCs/>
          <w:color w:val="000000"/>
          <w:sz w:val="20"/>
          <w:szCs w:val="20"/>
        </w:rPr>
        <w:t>profile</w:t>
      </w:r>
      <w:r w:rsidR="00385C36" w:rsidRPr="00385C36">
        <w:rPr>
          <w:rFonts w:ascii="Arial" w:hAnsi="Arial" w:cs="Arial"/>
          <w:sz w:val="16"/>
          <w:szCs w:val="16"/>
          <w:highlight w:val="yellow"/>
          <w:lang w:eastAsia="ko-KR"/>
        </w:rPr>
        <w:t>[</w:t>
      </w:r>
      <w:proofErr w:type="gramEnd"/>
      <w:r w:rsidR="00385C36" w:rsidRPr="00385C36">
        <w:rPr>
          <w:rFonts w:ascii="Arial" w:hAnsi="Arial" w:cs="Arial"/>
          <w:sz w:val="16"/>
          <w:szCs w:val="16"/>
          <w:highlight w:val="yellow"/>
          <w:lang w:eastAsia="ko-KR"/>
        </w:rPr>
        <w:t>#1]</w:t>
      </w:r>
    </w:p>
    <w:p w14:paraId="70F61B76" w14:textId="08E4ACA6" w:rsidR="00ED7253" w:rsidRDefault="00ED7253" w:rsidP="00ED7253">
      <w:pPr>
        <w:autoSpaceDE w:val="0"/>
        <w:autoSpaceDN w:val="0"/>
        <w:adjustRightInd w:val="0"/>
        <w:jc w:val="both"/>
        <w:rPr>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update the 3</w:t>
      </w:r>
      <w:r w:rsidRPr="00F00273">
        <w:rPr>
          <w:rFonts w:ascii="Times New Roman" w:hAnsi="Times New Roman" w:cs="Times New Roman"/>
          <w:b/>
          <w:bCs/>
          <w:i/>
          <w:iCs/>
          <w:sz w:val="20"/>
          <w:szCs w:val="20"/>
          <w:highlight w:val="yellow"/>
          <w:vertAlign w:val="superscript"/>
          <w:lang w:eastAsia="ko-KR"/>
        </w:rPr>
        <w:t>rd</w:t>
      </w:r>
      <w:r>
        <w:rPr>
          <w:rFonts w:ascii="Times New Roman" w:hAnsi="Times New Roman" w:cs="Times New Roman"/>
          <w:b/>
          <w:bCs/>
          <w:i/>
          <w:iCs/>
          <w:sz w:val="20"/>
          <w:szCs w:val="20"/>
          <w:highlight w:val="yellow"/>
          <w:lang w:eastAsia="ko-KR"/>
        </w:rPr>
        <w:t>, 4</w:t>
      </w:r>
      <w:r w:rsidRPr="00F00273">
        <w:rPr>
          <w:rFonts w:ascii="Times New Roman" w:hAnsi="Times New Roman" w:cs="Times New Roman"/>
          <w:b/>
          <w:bCs/>
          <w:i/>
          <w:iCs/>
          <w:sz w:val="20"/>
          <w:szCs w:val="20"/>
          <w:highlight w:val="yellow"/>
          <w:vertAlign w:val="superscript"/>
          <w:lang w:eastAsia="ko-KR"/>
        </w:rPr>
        <w:t>th</w:t>
      </w:r>
      <w:r>
        <w:rPr>
          <w:rFonts w:ascii="Times New Roman" w:hAnsi="Times New Roman" w:cs="Times New Roman"/>
          <w:b/>
          <w:bCs/>
          <w:i/>
          <w:iCs/>
          <w:sz w:val="20"/>
          <w:szCs w:val="20"/>
          <w:highlight w:val="yellow"/>
          <w:lang w:eastAsia="ko-KR"/>
        </w:rPr>
        <w:t xml:space="preserve"> and 5</w:t>
      </w:r>
      <w:r w:rsidRPr="00F00273">
        <w:rPr>
          <w:rFonts w:ascii="Times New Roman" w:hAnsi="Times New Roman" w:cs="Times New Roman"/>
          <w:b/>
          <w:bCs/>
          <w:i/>
          <w:iCs/>
          <w:sz w:val="20"/>
          <w:szCs w:val="20"/>
          <w:highlight w:val="yellow"/>
          <w:vertAlign w:val="superscript"/>
          <w:lang w:eastAsia="ko-KR"/>
        </w:rPr>
        <w:t>th</w:t>
      </w:r>
      <w:r w:rsidRPr="004C0261">
        <w:rPr>
          <w:rFonts w:ascii="Times New Roman" w:hAnsi="Times New Roman" w:cs="Times New Roman"/>
          <w:b/>
          <w:bCs/>
          <w:i/>
          <w:iCs/>
          <w:sz w:val="20"/>
          <w:szCs w:val="20"/>
          <w:highlight w:val="yellow"/>
          <w:lang w:eastAsia="ko-KR"/>
        </w:rPr>
        <w:t xml:space="preserve"> paragraph as shown below</w:t>
      </w:r>
      <w:r w:rsidRPr="004C0261">
        <w:rPr>
          <w:rFonts w:ascii="Times New Roman" w:hAnsi="Times New Roman" w:cs="Times New Roman"/>
          <w:b/>
          <w:bCs/>
          <w:i/>
          <w:iCs/>
          <w:sz w:val="20"/>
          <w:szCs w:val="20"/>
          <w:lang w:eastAsia="ko-KR"/>
        </w:rPr>
        <w:t>:</w:t>
      </w:r>
    </w:p>
    <w:p w14:paraId="2554FA2A" w14:textId="56AC9A2B" w:rsidR="00B30062" w:rsidRDefault="00065E9C" w:rsidP="00B30062">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ID 1155, 1414, 2581, 3367, 3359</w:t>
      </w:r>
      <w:r>
        <w:rPr>
          <w:rFonts w:ascii="Times New Roman" w:hAnsi="Times New Roman" w:cs="Times New Roman"/>
          <w:sz w:val="16"/>
          <w:szCs w:val="16"/>
          <w:highlight w:val="yellow"/>
          <w:lang w:eastAsia="ko-KR"/>
        </w:rPr>
        <w:t>, 2859, #1</w:t>
      </w:r>
      <w:r w:rsidRPr="0003308F">
        <w:rPr>
          <w:rFonts w:ascii="Times New Roman" w:hAnsi="Times New Roman" w:cs="Times New Roman"/>
          <w:sz w:val="16"/>
          <w:szCs w:val="16"/>
          <w:highlight w:val="yellow"/>
          <w:lang w:eastAsia="ko-KR"/>
        </w:rPr>
        <w:t>]</w:t>
      </w:r>
      <w:r w:rsidR="00B30062" w:rsidRPr="006962B6">
        <w:rPr>
          <w:rFonts w:ascii="Times New Roman" w:hAnsi="Times New Roman" w:cs="Times New Roman"/>
          <w:color w:val="000000"/>
          <w:sz w:val="20"/>
          <w:szCs w:val="20"/>
        </w:rPr>
        <w:t xml:space="preserve">An AP </w:t>
      </w:r>
      <w:ins w:id="147" w:author="Abhishek Patil" w:date="2021-03-01T15:01:00Z">
        <w:r w:rsidR="00726F71">
          <w:rPr>
            <w:rFonts w:ascii="Times New Roman" w:hAnsi="Times New Roman" w:cs="Times New Roman"/>
            <w:color w:val="000000"/>
            <w:sz w:val="20"/>
            <w:szCs w:val="20"/>
          </w:rPr>
          <w:t xml:space="preserve">affiliated with </w:t>
        </w:r>
      </w:ins>
      <w:del w:id="148" w:author="Abhishek Patil" w:date="2021-03-01T15:01:00Z">
        <w:r w:rsidR="00B30062" w:rsidRPr="006962B6" w:rsidDel="00726F71">
          <w:rPr>
            <w:rFonts w:ascii="Times New Roman" w:hAnsi="Times New Roman" w:cs="Times New Roman"/>
            <w:color w:val="000000"/>
            <w:sz w:val="20"/>
            <w:szCs w:val="20"/>
          </w:rPr>
          <w:delText xml:space="preserve">of </w:delText>
        </w:r>
      </w:del>
      <w:r w:rsidR="00B30062" w:rsidRPr="006962B6">
        <w:rPr>
          <w:rFonts w:ascii="Times New Roman" w:hAnsi="Times New Roman" w:cs="Times New Roman"/>
          <w:color w:val="000000"/>
          <w:sz w:val="20"/>
          <w:szCs w:val="20"/>
        </w:rPr>
        <w:t>an AP MLD shall follow the rules defined in 35.3.4.2 (Use of ML</w:t>
      </w:r>
      <w:del w:id="149" w:author="Abhishek Patil" w:date="2021-02-22T09:30:00Z">
        <w:r w:rsidR="00B30062" w:rsidRPr="006962B6" w:rsidDel="006B7DD4">
          <w:rPr>
            <w:rFonts w:ascii="Times New Roman" w:hAnsi="Times New Roman" w:cs="Times New Roman"/>
            <w:color w:val="000000"/>
            <w:sz w:val="20"/>
            <w:szCs w:val="20"/>
          </w:rPr>
          <w:delText>D</w:delText>
        </w:r>
      </w:del>
      <w:r w:rsidR="00B30062" w:rsidRPr="006962B6">
        <w:rPr>
          <w:rFonts w:ascii="Times New Roman" w:hAnsi="Times New Roman" w:cs="Times New Roman"/>
          <w:color w:val="000000"/>
          <w:sz w:val="20"/>
          <w:szCs w:val="20"/>
        </w:rPr>
        <w:t xml:space="preserve"> probe request</w:t>
      </w:r>
      <w:ins w:id="150" w:author="Abhishek Patil" w:date="2021-02-26T22:57:00Z">
        <w:r w:rsidR="003C6ADC">
          <w:rPr>
            <w:rFonts w:ascii="Times New Roman" w:hAnsi="Times New Roman" w:cs="Times New Roman"/>
            <w:color w:val="000000"/>
            <w:sz w:val="20"/>
            <w:szCs w:val="20"/>
          </w:rPr>
          <w:t xml:space="preserve"> and response</w:t>
        </w:r>
      </w:ins>
      <w:r w:rsidR="00B30062" w:rsidRPr="006962B6">
        <w:rPr>
          <w:rFonts w:ascii="Times New Roman" w:hAnsi="Times New Roman" w:cs="Times New Roman"/>
          <w:color w:val="000000"/>
          <w:sz w:val="20"/>
          <w:szCs w:val="20"/>
        </w:rPr>
        <w:t xml:space="preserve">) to include complete or partial profile of another AP </w:t>
      </w:r>
      <w:ins w:id="151" w:author="Abhishek Patil" w:date="2021-03-01T15:01:00Z">
        <w:r w:rsidR="00726F71">
          <w:rPr>
            <w:rFonts w:ascii="Times New Roman" w:hAnsi="Times New Roman" w:cs="Times New Roman"/>
            <w:color w:val="000000"/>
            <w:sz w:val="20"/>
            <w:szCs w:val="20"/>
          </w:rPr>
          <w:t xml:space="preserve">affiliated with </w:t>
        </w:r>
      </w:ins>
      <w:del w:id="152" w:author="Abhishek Patil" w:date="2021-03-01T15:01:00Z">
        <w:r w:rsidR="00B30062" w:rsidRPr="006962B6" w:rsidDel="00726F71">
          <w:rPr>
            <w:rFonts w:ascii="Times New Roman" w:hAnsi="Times New Roman" w:cs="Times New Roman"/>
            <w:color w:val="000000"/>
            <w:sz w:val="20"/>
            <w:szCs w:val="20"/>
          </w:rPr>
          <w:delText xml:space="preserve">of </w:delText>
        </w:r>
      </w:del>
      <w:r w:rsidR="00B30062" w:rsidRPr="006962B6">
        <w:rPr>
          <w:rFonts w:ascii="Times New Roman" w:hAnsi="Times New Roman" w:cs="Times New Roman"/>
          <w:color w:val="000000"/>
          <w:sz w:val="20"/>
          <w:szCs w:val="20"/>
        </w:rPr>
        <w:t xml:space="preserve">its MLD in </w:t>
      </w:r>
      <w:del w:id="153" w:author="Abhishek Patil" w:date="2021-03-01T15:02:00Z">
        <w:r w:rsidR="00B30062" w:rsidRPr="006962B6" w:rsidDel="00D52DF9">
          <w:rPr>
            <w:rFonts w:ascii="Times New Roman" w:hAnsi="Times New Roman" w:cs="Times New Roman"/>
            <w:color w:val="000000"/>
            <w:sz w:val="20"/>
            <w:szCs w:val="20"/>
          </w:rPr>
          <w:delText xml:space="preserve">ML </w:delText>
        </w:r>
      </w:del>
      <w:r w:rsidR="00B30062" w:rsidRPr="006962B6">
        <w:rPr>
          <w:rFonts w:ascii="Times New Roman" w:hAnsi="Times New Roman" w:cs="Times New Roman"/>
          <w:color w:val="000000"/>
          <w:sz w:val="20"/>
          <w:szCs w:val="20"/>
        </w:rPr>
        <w:t>Probe Response frame</w:t>
      </w:r>
      <w:ins w:id="154" w:author="Abhishek Patil" w:date="2021-03-01T15:02:00Z">
        <w:r w:rsidR="00D52DF9">
          <w:rPr>
            <w:rFonts w:ascii="Times New Roman" w:hAnsi="Times New Roman" w:cs="Times New Roman"/>
            <w:color w:val="000000"/>
            <w:sz w:val="20"/>
            <w:szCs w:val="20"/>
          </w:rPr>
          <w:t>, that is an ML probe response</w:t>
        </w:r>
      </w:ins>
      <w:r w:rsidR="00B30062" w:rsidRPr="006962B6">
        <w:rPr>
          <w:rFonts w:ascii="Times New Roman" w:hAnsi="Times New Roman" w:cs="Times New Roman"/>
          <w:color w:val="000000"/>
          <w:sz w:val="20"/>
          <w:szCs w:val="20"/>
        </w:rPr>
        <w:t>.</w:t>
      </w:r>
    </w:p>
    <w:p w14:paraId="45B63A46" w14:textId="04278666" w:rsidR="00B4249D" w:rsidRDefault="00B4249D" w:rsidP="00B4249D">
      <w:pPr>
        <w:autoSpaceDE w:val="0"/>
        <w:autoSpaceDN w:val="0"/>
        <w:adjustRightInd w:val="0"/>
        <w:spacing w:before="240" w:after="0" w:line="240" w:lineRule="auto"/>
        <w:jc w:val="both"/>
        <w:rPr>
          <w:moveTo w:id="155" w:author="Abhishek Patil" w:date="2021-02-27T22:25:00Z"/>
          <w:rFonts w:ascii="Times New Roman" w:hAnsi="Times New Roman" w:cs="Times New Roman"/>
          <w:sz w:val="16"/>
          <w:szCs w:val="16"/>
          <w:lang w:eastAsia="ko-KR"/>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 xml:space="preserve">ID </w:t>
      </w:r>
      <w:r>
        <w:rPr>
          <w:rFonts w:ascii="Times New Roman" w:hAnsi="Times New Roman" w:cs="Times New Roman"/>
          <w:sz w:val="16"/>
          <w:szCs w:val="16"/>
          <w:highlight w:val="yellow"/>
          <w:lang w:eastAsia="ko-KR"/>
        </w:rPr>
        <w:t>2585, 3210]</w:t>
      </w:r>
      <w:moveToRangeStart w:id="156" w:author="Abhishek Patil" w:date="2021-02-27T22:25:00Z" w:name="move65357124"/>
      <w:moveTo w:id="157" w:author="Abhishek Patil" w:date="2021-02-27T22:25:00Z">
        <w:r w:rsidRPr="00670963">
          <w:rPr>
            <w:rFonts w:ascii="Times New Roman" w:hAnsi="Times New Roman" w:cs="Times New Roman"/>
            <w:color w:val="000000"/>
            <w:sz w:val="20"/>
            <w:szCs w:val="20"/>
          </w:rPr>
          <w:t xml:space="preserve">A STA </w:t>
        </w:r>
      </w:moveTo>
      <w:ins w:id="158" w:author="Abhishek Patil" w:date="2021-02-27T22:25:00Z">
        <w:r w:rsidR="006933C7">
          <w:rPr>
            <w:rFonts w:ascii="Times New Roman" w:hAnsi="Times New Roman" w:cs="Times New Roman"/>
            <w:color w:val="000000"/>
            <w:sz w:val="20"/>
            <w:szCs w:val="20"/>
          </w:rPr>
          <w:t xml:space="preserve">affiliated with </w:t>
        </w:r>
      </w:ins>
      <w:moveTo w:id="159" w:author="Abhishek Patil" w:date="2021-02-27T22:25:00Z">
        <w:del w:id="160" w:author="Abhishek Patil" w:date="2021-02-27T22:25:00Z">
          <w:r w:rsidRPr="00670963" w:rsidDel="006933C7">
            <w:rPr>
              <w:rFonts w:ascii="Times New Roman" w:hAnsi="Times New Roman" w:cs="Times New Roman"/>
              <w:color w:val="000000"/>
              <w:sz w:val="20"/>
              <w:szCs w:val="20"/>
            </w:rPr>
            <w:delText xml:space="preserve">of </w:delText>
          </w:r>
        </w:del>
        <w:r w:rsidRPr="00670963">
          <w:rPr>
            <w:rFonts w:ascii="Times New Roman" w:hAnsi="Times New Roman" w:cs="Times New Roman"/>
            <w:color w:val="000000"/>
            <w:sz w:val="20"/>
            <w:szCs w:val="20"/>
          </w:rPr>
          <w:t>a non-AP MLD shall include</w:t>
        </w:r>
      </w:moveTo>
      <w:ins w:id="161" w:author="Abhishek Patil" w:date="2021-02-27T22:25:00Z">
        <w:r w:rsidR="006933C7">
          <w:rPr>
            <w:rFonts w:ascii="Times New Roman" w:hAnsi="Times New Roman" w:cs="Times New Roman"/>
            <w:color w:val="000000"/>
            <w:sz w:val="20"/>
            <w:szCs w:val="20"/>
          </w:rPr>
          <w:t>, in (Re)Association Request frame it transmits, a</w:t>
        </w:r>
      </w:ins>
      <w:moveTo w:id="162" w:author="Abhishek Patil" w:date="2021-02-27T22:25:00Z">
        <w:r w:rsidRPr="00670963">
          <w:rPr>
            <w:rFonts w:ascii="Times New Roman" w:hAnsi="Times New Roman" w:cs="Times New Roman"/>
            <w:color w:val="000000"/>
            <w:sz w:val="20"/>
            <w:szCs w:val="20"/>
          </w:rPr>
          <w:t xml:space="preserve"> complete profile of </w:t>
        </w:r>
        <w:del w:id="163" w:author="Abhishek Patil" w:date="2021-02-27T22:26:00Z">
          <w:r w:rsidRPr="00670963" w:rsidDel="006933C7">
            <w:rPr>
              <w:rFonts w:ascii="Times New Roman" w:hAnsi="Times New Roman" w:cs="Times New Roman"/>
              <w:color w:val="000000"/>
              <w:sz w:val="20"/>
              <w:szCs w:val="20"/>
            </w:rPr>
            <w:delText>an</w:delText>
          </w:r>
        </w:del>
        <w:r w:rsidRPr="00670963">
          <w:rPr>
            <w:rFonts w:ascii="Times New Roman" w:hAnsi="Times New Roman" w:cs="Times New Roman"/>
            <w:color w:val="000000"/>
            <w:sz w:val="20"/>
            <w:szCs w:val="20"/>
          </w:rPr>
          <w:t>other STA</w:t>
        </w:r>
      </w:moveTo>
      <w:ins w:id="164" w:author="Abhishek Patil" w:date="2021-02-27T22:26:00Z">
        <w:r w:rsidR="006933C7">
          <w:rPr>
            <w:rFonts w:ascii="Times New Roman" w:hAnsi="Times New Roman" w:cs="Times New Roman"/>
            <w:color w:val="000000"/>
            <w:sz w:val="20"/>
            <w:szCs w:val="20"/>
          </w:rPr>
          <w:t>s affiliated with</w:t>
        </w:r>
      </w:ins>
      <w:moveTo w:id="165" w:author="Abhishek Patil" w:date="2021-02-27T22:25:00Z">
        <w:del w:id="166" w:author="Abhishek Patil" w:date="2021-02-27T22:26:00Z">
          <w:r w:rsidRPr="00670963" w:rsidDel="006933C7">
            <w:rPr>
              <w:rFonts w:ascii="Times New Roman" w:hAnsi="Times New Roman" w:cs="Times New Roman"/>
              <w:color w:val="000000"/>
              <w:sz w:val="20"/>
              <w:szCs w:val="20"/>
            </w:rPr>
            <w:delText xml:space="preserve"> of</w:delText>
          </w:r>
        </w:del>
        <w:r w:rsidRPr="00670963">
          <w:rPr>
            <w:rFonts w:ascii="Times New Roman" w:hAnsi="Times New Roman" w:cs="Times New Roman"/>
            <w:color w:val="000000"/>
            <w:sz w:val="20"/>
            <w:szCs w:val="20"/>
          </w:rPr>
          <w:t xml:space="preserve"> its MLD</w:t>
        </w:r>
      </w:moveTo>
      <w:ins w:id="167" w:author="Abhishek Patil" w:date="2021-02-27T22:26:00Z">
        <w:r w:rsidR="0063247E">
          <w:rPr>
            <w:rFonts w:ascii="Times New Roman" w:hAnsi="Times New Roman" w:cs="Times New Roman"/>
            <w:color w:val="000000"/>
            <w:sz w:val="20"/>
            <w:szCs w:val="20"/>
          </w:rPr>
          <w:t>, that are operating on the links that it is requesting to be part of a multi-link setup</w:t>
        </w:r>
      </w:ins>
      <w:moveTo w:id="168" w:author="Abhishek Patil" w:date="2021-02-27T22:25:00Z">
        <w:del w:id="169" w:author="Abhishek Patil" w:date="2021-02-27T22:27:00Z">
          <w:r w:rsidRPr="00670963" w:rsidDel="00B071E7">
            <w:rPr>
              <w:rFonts w:ascii="Times New Roman" w:hAnsi="Times New Roman" w:cs="Times New Roman"/>
              <w:color w:val="000000"/>
              <w:sz w:val="20"/>
              <w:szCs w:val="20"/>
            </w:rPr>
            <w:delText xml:space="preserve"> in its (Re-)Association Request frame by following the rules defined in</w:delText>
          </w:r>
        </w:del>
        <w:r w:rsidRPr="00670963">
          <w:rPr>
            <w:rFonts w:ascii="Times New Roman" w:hAnsi="Times New Roman" w:cs="Times New Roman"/>
            <w:color w:val="000000"/>
            <w:sz w:val="20"/>
            <w:szCs w:val="20"/>
          </w:rPr>
          <w:t xml:space="preserve"> </w:t>
        </w:r>
      </w:moveTo>
      <w:ins w:id="170" w:author="Abhishek Patil" w:date="2021-02-27T22:27:00Z">
        <w:r w:rsidR="00B071E7">
          <w:rPr>
            <w:rFonts w:ascii="Times New Roman" w:hAnsi="Times New Roman" w:cs="Times New Roman"/>
            <w:color w:val="000000"/>
            <w:sz w:val="20"/>
            <w:szCs w:val="20"/>
          </w:rPr>
          <w:t xml:space="preserve">(also see </w:t>
        </w:r>
      </w:ins>
      <w:moveTo w:id="171" w:author="Abhishek Patil" w:date="2021-02-27T22:25:00Z">
        <w:r w:rsidRPr="00670963">
          <w:rPr>
            <w:rFonts w:ascii="Times New Roman" w:hAnsi="Times New Roman" w:cs="Times New Roman"/>
            <w:color w:val="000000"/>
            <w:sz w:val="20"/>
            <w:szCs w:val="20"/>
          </w:rPr>
          <w:t>35.3.5.4 (Usage and rules of Basic variant Multi-link element in the context of multi-link setup)</w:t>
        </w:r>
      </w:moveTo>
      <w:ins w:id="172" w:author="Abhishek Patil" w:date="2021-02-27T22:27:00Z">
        <w:r w:rsidR="00B071E7">
          <w:rPr>
            <w:rFonts w:ascii="Times New Roman" w:hAnsi="Times New Roman" w:cs="Times New Roman"/>
            <w:color w:val="000000"/>
            <w:sz w:val="20"/>
            <w:szCs w:val="20"/>
          </w:rPr>
          <w:t>)</w:t>
        </w:r>
      </w:ins>
      <w:moveTo w:id="173" w:author="Abhishek Patil" w:date="2021-02-27T22:25:00Z">
        <w:r w:rsidRPr="00670963">
          <w:rPr>
            <w:rFonts w:ascii="Times New Roman" w:hAnsi="Times New Roman" w:cs="Times New Roman"/>
            <w:color w:val="000000"/>
            <w:sz w:val="20"/>
            <w:szCs w:val="20"/>
          </w:rPr>
          <w:t>.</w:t>
        </w:r>
      </w:moveTo>
    </w:p>
    <w:moveToRangeEnd w:id="156"/>
    <w:p w14:paraId="4EF740E9" w14:textId="7724B9C8" w:rsidR="009228E3" w:rsidRDefault="00AB6250" w:rsidP="00B30062">
      <w:pPr>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 xml:space="preserve">ID </w:t>
      </w:r>
      <w:r>
        <w:rPr>
          <w:rFonts w:ascii="Times New Roman" w:hAnsi="Times New Roman" w:cs="Times New Roman"/>
          <w:sz w:val="16"/>
          <w:szCs w:val="16"/>
          <w:highlight w:val="yellow"/>
          <w:lang w:eastAsia="ko-KR"/>
        </w:rPr>
        <w:t>2584</w:t>
      </w:r>
      <w:r w:rsidR="00392731">
        <w:rPr>
          <w:rFonts w:ascii="Times New Roman" w:hAnsi="Times New Roman" w:cs="Times New Roman"/>
          <w:sz w:val="16"/>
          <w:szCs w:val="16"/>
          <w:highlight w:val="yellow"/>
          <w:lang w:eastAsia="ko-KR"/>
        </w:rPr>
        <w:t>, 3209</w:t>
      </w:r>
      <w:r>
        <w:rPr>
          <w:rFonts w:ascii="Times New Roman" w:hAnsi="Times New Roman" w:cs="Times New Roman"/>
          <w:sz w:val="16"/>
          <w:szCs w:val="16"/>
          <w:highlight w:val="yellow"/>
          <w:lang w:eastAsia="ko-KR"/>
        </w:rPr>
        <w:t>]</w:t>
      </w:r>
      <w:r w:rsidR="009228E3" w:rsidRPr="006D011C">
        <w:rPr>
          <w:rFonts w:ascii="Times New Roman" w:hAnsi="Times New Roman" w:cs="Times New Roman"/>
          <w:color w:val="000000"/>
          <w:sz w:val="20"/>
          <w:szCs w:val="20"/>
        </w:rPr>
        <w:t xml:space="preserve">An AP </w:t>
      </w:r>
      <w:ins w:id="174" w:author="Abhishek Patil" w:date="2021-02-27T22:20:00Z">
        <w:r w:rsidR="004D73CC">
          <w:rPr>
            <w:rFonts w:ascii="Times New Roman" w:hAnsi="Times New Roman" w:cs="Times New Roman"/>
            <w:color w:val="000000"/>
            <w:sz w:val="20"/>
            <w:szCs w:val="20"/>
          </w:rPr>
          <w:t xml:space="preserve">affiliated with </w:t>
        </w:r>
      </w:ins>
      <w:del w:id="175" w:author="Abhishek Patil" w:date="2021-02-27T22:20:00Z">
        <w:r w:rsidR="009228E3" w:rsidRPr="006D011C" w:rsidDel="004D73CC">
          <w:rPr>
            <w:rFonts w:ascii="Times New Roman" w:hAnsi="Times New Roman" w:cs="Times New Roman"/>
            <w:color w:val="000000"/>
            <w:sz w:val="20"/>
            <w:szCs w:val="20"/>
          </w:rPr>
          <w:delText xml:space="preserve">of </w:delText>
        </w:r>
      </w:del>
      <w:r w:rsidR="009228E3" w:rsidRPr="006D011C">
        <w:rPr>
          <w:rFonts w:ascii="Times New Roman" w:hAnsi="Times New Roman" w:cs="Times New Roman"/>
          <w:color w:val="000000"/>
          <w:sz w:val="20"/>
          <w:szCs w:val="20"/>
        </w:rPr>
        <w:t>an AP MLD shall include</w:t>
      </w:r>
      <w:ins w:id="176" w:author="Abhishek Patil" w:date="2021-02-27T22:21:00Z">
        <w:r w:rsidR="004D73CC">
          <w:rPr>
            <w:rFonts w:ascii="Times New Roman" w:hAnsi="Times New Roman" w:cs="Times New Roman"/>
            <w:color w:val="000000"/>
            <w:sz w:val="20"/>
            <w:szCs w:val="20"/>
          </w:rPr>
          <w:t>, in (Re)Association Response frame it transmits, a</w:t>
        </w:r>
      </w:ins>
      <w:r w:rsidR="009228E3" w:rsidRPr="006D011C">
        <w:rPr>
          <w:rFonts w:ascii="Times New Roman" w:hAnsi="Times New Roman" w:cs="Times New Roman"/>
          <w:color w:val="000000"/>
          <w:sz w:val="20"/>
          <w:szCs w:val="20"/>
        </w:rPr>
        <w:t xml:space="preserve"> complete profile of </w:t>
      </w:r>
      <w:del w:id="177" w:author="Abhishek Patil" w:date="2021-02-27T22:21:00Z">
        <w:r w:rsidR="009228E3" w:rsidRPr="006D011C" w:rsidDel="004D73CC">
          <w:rPr>
            <w:rFonts w:ascii="Times New Roman" w:hAnsi="Times New Roman" w:cs="Times New Roman"/>
            <w:color w:val="000000"/>
            <w:sz w:val="20"/>
            <w:szCs w:val="20"/>
          </w:rPr>
          <w:delText>an</w:delText>
        </w:r>
      </w:del>
      <w:r w:rsidR="009228E3" w:rsidRPr="006D011C">
        <w:rPr>
          <w:rFonts w:ascii="Times New Roman" w:hAnsi="Times New Roman" w:cs="Times New Roman"/>
          <w:color w:val="000000"/>
          <w:sz w:val="20"/>
          <w:szCs w:val="20"/>
        </w:rPr>
        <w:t>other AP</w:t>
      </w:r>
      <w:ins w:id="178" w:author="Abhishek Patil" w:date="2021-02-27T22:21:00Z">
        <w:r w:rsidR="004D73CC">
          <w:rPr>
            <w:rFonts w:ascii="Times New Roman" w:hAnsi="Times New Roman" w:cs="Times New Roman"/>
            <w:color w:val="000000"/>
            <w:sz w:val="20"/>
            <w:szCs w:val="20"/>
          </w:rPr>
          <w:t>s</w:t>
        </w:r>
      </w:ins>
      <w:r w:rsidR="009228E3" w:rsidRPr="006D011C">
        <w:rPr>
          <w:rFonts w:ascii="Times New Roman" w:hAnsi="Times New Roman" w:cs="Times New Roman"/>
          <w:color w:val="000000"/>
          <w:sz w:val="20"/>
          <w:szCs w:val="20"/>
        </w:rPr>
        <w:t xml:space="preserve"> </w:t>
      </w:r>
      <w:ins w:id="179" w:author="Abhishek Patil" w:date="2021-02-27T22:21:00Z">
        <w:r w:rsidR="004D73CC">
          <w:rPr>
            <w:rFonts w:ascii="Times New Roman" w:hAnsi="Times New Roman" w:cs="Times New Roman"/>
            <w:color w:val="000000"/>
            <w:sz w:val="20"/>
            <w:szCs w:val="20"/>
          </w:rPr>
          <w:t xml:space="preserve">affiliated with </w:t>
        </w:r>
      </w:ins>
      <w:del w:id="180" w:author="Abhishek Patil" w:date="2021-02-27T22:21:00Z">
        <w:r w:rsidR="009228E3" w:rsidRPr="006D011C" w:rsidDel="004D73CC">
          <w:rPr>
            <w:rFonts w:ascii="Times New Roman" w:hAnsi="Times New Roman" w:cs="Times New Roman"/>
            <w:color w:val="000000"/>
            <w:sz w:val="20"/>
            <w:szCs w:val="20"/>
          </w:rPr>
          <w:delText xml:space="preserve">of </w:delText>
        </w:r>
      </w:del>
      <w:r w:rsidR="009228E3" w:rsidRPr="006D011C">
        <w:rPr>
          <w:rFonts w:ascii="Times New Roman" w:hAnsi="Times New Roman" w:cs="Times New Roman"/>
          <w:color w:val="000000"/>
          <w:sz w:val="20"/>
          <w:szCs w:val="20"/>
        </w:rPr>
        <w:t>its MLD</w:t>
      </w:r>
      <w:ins w:id="181" w:author="Abhishek Patil" w:date="2021-02-27T22:21:00Z">
        <w:r w:rsidR="00F83F94">
          <w:rPr>
            <w:rFonts w:ascii="Times New Roman" w:hAnsi="Times New Roman" w:cs="Times New Roman"/>
            <w:color w:val="000000"/>
            <w:sz w:val="20"/>
            <w:szCs w:val="20"/>
          </w:rPr>
          <w:t>, that are operating on the links that are accepted as part of a successful multi-link setup</w:t>
        </w:r>
      </w:ins>
      <w:del w:id="182" w:author="Abhishek Patil" w:date="2021-02-27T22:22:00Z">
        <w:r w:rsidR="009228E3" w:rsidRPr="006D011C" w:rsidDel="00F83F94">
          <w:rPr>
            <w:rFonts w:ascii="Times New Roman" w:hAnsi="Times New Roman" w:cs="Times New Roman"/>
            <w:color w:val="000000"/>
            <w:sz w:val="20"/>
            <w:szCs w:val="20"/>
          </w:rPr>
          <w:delText xml:space="preserve"> in its (Re-)Association Response frame by following the rules defined in</w:delText>
        </w:r>
      </w:del>
      <w:r w:rsidR="009228E3" w:rsidRPr="006D011C">
        <w:rPr>
          <w:rFonts w:ascii="Times New Roman" w:hAnsi="Times New Roman" w:cs="Times New Roman"/>
          <w:color w:val="000000"/>
          <w:sz w:val="20"/>
          <w:szCs w:val="20"/>
        </w:rPr>
        <w:t xml:space="preserve"> </w:t>
      </w:r>
      <w:ins w:id="183" w:author="Abhishek Patil" w:date="2021-02-27T22:22:00Z">
        <w:r w:rsidR="00F83F94">
          <w:rPr>
            <w:rFonts w:ascii="Times New Roman" w:hAnsi="Times New Roman" w:cs="Times New Roman"/>
            <w:color w:val="000000"/>
            <w:sz w:val="20"/>
            <w:szCs w:val="20"/>
          </w:rPr>
          <w:t xml:space="preserve">(also see </w:t>
        </w:r>
      </w:ins>
      <w:r w:rsidR="009228E3" w:rsidRPr="006D011C">
        <w:rPr>
          <w:rFonts w:ascii="Times New Roman" w:hAnsi="Times New Roman" w:cs="Times New Roman"/>
          <w:color w:val="000000"/>
          <w:sz w:val="20"/>
          <w:szCs w:val="20"/>
        </w:rPr>
        <w:t>35.3.5.4 (Usage and rules of Basic variant Multi-link element in the context of multi-link setup)</w:t>
      </w:r>
      <w:ins w:id="184" w:author="Abhishek Patil" w:date="2021-02-27T22:22:00Z">
        <w:r w:rsidR="00F83F94">
          <w:rPr>
            <w:rFonts w:ascii="Times New Roman" w:hAnsi="Times New Roman" w:cs="Times New Roman"/>
            <w:color w:val="000000"/>
            <w:sz w:val="20"/>
            <w:szCs w:val="20"/>
          </w:rPr>
          <w:t>)</w:t>
        </w:r>
      </w:ins>
      <w:r w:rsidR="009228E3" w:rsidRPr="006D011C">
        <w:rPr>
          <w:rFonts w:ascii="Times New Roman" w:hAnsi="Times New Roman" w:cs="Times New Roman"/>
          <w:color w:val="000000"/>
          <w:sz w:val="20"/>
          <w:szCs w:val="20"/>
        </w:rPr>
        <w:t>.</w:t>
      </w:r>
    </w:p>
    <w:p w14:paraId="7277163E" w14:textId="0750F284" w:rsidR="002410AC" w:rsidRPr="001B40AF" w:rsidRDefault="002410AC" w:rsidP="002410AC">
      <w:pPr>
        <w:suppressAutoHyphens/>
        <w:autoSpaceDE w:val="0"/>
        <w:autoSpaceDN w:val="0"/>
        <w:adjustRightInd w:val="0"/>
        <w:spacing w:after="240" w:line="240" w:lineRule="auto"/>
        <w:jc w:val="both"/>
        <w:rPr>
          <w:ins w:id="185" w:author="Abhishek Patil" w:date="2021-02-26T14:54:00Z"/>
          <w:rFonts w:ascii="Times New Roman" w:hAnsi="Times New Roman" w:cs="Times New Roman"/>
          <w:color w:val="000000"/>
          <w:sz w:val="18"/>
          <w:szCs w:val="18"/>
        </w:rPr>
      </w:pPr>
      <w:ins w:id="186" w:author="Abhishek Patil" w:date="2021-02-26T14:54:00Z">
        <w:r w:rsidRPr="001B40AF">
          <w:rPr>
            <w:rFonts w:ascii="Times New Roman" w:hAnsi="Times New Roman" w:cs="Times New Roman"/>
            <w:color w:val="000000"/>
            <w:sz w:val="18"/>
            <w:szCs w:val="18"/>
          </w:rPr>
          <w:t xml:space="preserve">NOTE – </w:t>
        </w:r>
      </w:ins>
      <w:ins w:id="187" w:author="Abhishek Patil" w:date="2021-02-27T22:42:00Z">
        <w:r w:rsidR="00071A01">
          <w:rPr>
            <w:rFonts w:ascii="Times New Roman" w:hAnsi="Times New Roman" w:cs="Times New Roman"/>
            <w:color w:val="000000"/>
            <w:sz w:val="18"/>
            <w:szCs w:val="18"/>
          </w:rPr>
          <w:t xml:space="preserve">The values carried in </w:t>
        </w:r>
      </w:ins>
      <w:ins w:id="188" w:author="Abhishek Patil" w:date="2021-02-27T22:43:00Z">
        <w:r w:rsidR="00D91000">
          <w:rPr>
            <w:rFonts w:ascii="Times New Roman" w:hAnsi="Times New Roman" w:cs="Times New Roman"/>
            <w:color w:val="000000"/>
            <w:sz w:val="18"/>
            <w:szCs w:val="18"/>
          </w:rPr>
          <w:t xml:space="preserve">fields of </w:t>
        </w:r>
      </w:ins>
      <w:ins w:id="189" w:author="Abhishek Patil" w:date="2021-02-27T22:42:00Z">
        <w:r w:rsidR="00071A01">
          <w:rPr>
            <w:rFonts w:ascii="Times New Roman" w:hAnsi="Times New Roman" w:cs="Times New Roman"/>
            <w:color w:val="000000"/>
            <w:sz w:val="18"/>
            <w:szCs w:val="18"/>
          </w:rPr>
          <w:t xml:space="preserve">the </w:t>
        </w:r>
      </w:ins>
      <w:ins w:id="190" w:author="Abhishek Patil" w:date="2021-02-26T14:54:00Z">
        <w:r>
          <w:rPr>
            <w:rFonts w:ascii="Times New Roman" w:hAnsi="Times New Roman" w:cs="Times New Roman"/>
            <w:color w:val="000000"/>
            <w:sz w:val="18"/>
            <w:szCs w:val="18"/>
          </w:rPr>
          <w:t xml:space="preserve">BSS Max Idle Period element </w:t>
        </w:r>
      </w:ins>
      <w:ins w:id="191" w:author="Abhishek Patil" w:date="2021-02-27T22:42:00Z">
        <w:r w:rsidR="00071A01">
          <w:rPr>
            <w:rFonts w:ascii="Times New Roman" w:hAnsi="Times New Roman" w:cs="Times New Roman"/>
            <w:color w:val="000000"/>
            <w:sz w:val="18"/>
            <w:szCs w:val="18"/>
          </w:rPr>
          <w:t xml:space="preserve">apply at the MLD level </w:t>
        </w:r>
      </w:ins>
      <w:ins w:id="192" w:author="Abhishek Patil" w:date="2021-02-27T22:43:00Z">
        <w:r w:rsidR="00343DA3">
          <w:rPr>
            <w:rFonts w:ascii="Times New Roman" w:hAnsi="Times New Roman" w:cs="Times New Roman"/>
            <w:color w:val="000000"/>
            <w:sz w:val="18"/>
            <w:szCs w:val="18"/>
          </w:rPr>
          <w:t>(see 35.3.10.3)</w:t>
        </w:r>
      </w:ins>
      <w:ins w:id="193" w:author="Abhishek Patil" w:date="2021-02-27T22:44:00Z">
        <w:r w:rsidR="00F53F04">
          <w:rPr>
            <w:rFonts w:ascii="Times New Roman" w:hAnsi="Times New Roman" w:cs="Times New Roman"/>
            <w:color w:val="000000"/>
            <w:sz w:val="18"/>
            <w:szCs w:val="18"/>
          </w:rPr>
          <w:t>. Therefore, all APs affiliated with an AP MLD provide the same value</w:t>
        </w:r>
        <w:r w:rsidR="00E96D32">
          <w:rPr>
            <w:rFonts w:ascii="Times New Roman" w:hAnsi="Times New Roman" w:cs="Times New Roman"/>
            <w:color w:val="000000"/>
            <w:sz w:val="18"/>
            <w:szCs w:val="18"/>
          </w:rPr>
          <w:t>s</w:t>
        </w:r>
        <w:r w:rsidR="00F53F04">
          <w:rPr>
            <w:rFonts w:ascii="Times New Roman" w:hAnsi="Times New Roman" w:cs="Times New Roman"/>
            <w:color w:val="000000"/>
            <w:sz w:val="18"/>
            <w:szCs w:val="18"/>
          </w:rPr>
          <w:t xml:space="preserve"> at the time of an </w:t>
        </w:r>
        <w:r w:rsidR="00E96D32">
          <w:rPr>
            <w:rFonts w:ascii="Times New Roman" w:hAnsi="Times New Roman" w:cs="Times New Roman"/>
            <w:color w:val="000000"/>
            <w:sz w:val="18"/>
            <w:szCs w:val="18"/>
          </w:rPr>
          <w:t xml:space="preserve">association </w:t>
        </w:r>
      </w:ins>
      <w:ins w:id="194" w:author="Abhishek Patil" w:date="2021-02-27T22:45:00Z">
        <w:r w:rsidR="00E47230">
          <w:rPr>
            <w:rFonts w:ascii="Times New Roman" w:hAnsi="Times New Roman" w:cs="Times New Roman"/>
            <w:color w:val="000000"/>
            <w:sz w:val="18"/>
            <w:szCs w:val="18"/>
          </w:rPr>
          <w:t xml:space="preserve">for a multi-link setup. As a result, </w:t>
        </w:r>
      </w:ins>
      <w:ins w:id="195" w:author="Abhishek Patil" w:date="2021-02-27T22:43:00Z">
        <w:r w:rsidR="00343DA3">
          <w:rPr>
            <w:rFonts w:ascii="Times New Roman" w:hAnsi="Times New Roman" w:cs="Times New Roman"/>
            <w:color w:val="000000"/>
            <w:sz w:val="18"/>
            <w:szCs w:val="18"/>
          </w:rPr>
          <w:t xml:space="preserve">the </w:t>
        </w:r>
      </w:ins>
      <w:ins w:id="196" w:author="Abhishek Patil" w:date="2021-02-27T22:45:00Z">
        <w:r w:rsidR="006D7319">
          <w:rPr>
            <w:rFonts w:ascii="Times New Roman" w:hAnsi="Times New Roman" w:cs="Times New Roman"/>
            <w:color w:val="000000"/>
            <w:sz w:val="18"/>
            <w:szCs w:val="18"/>
          </w:rPr>
          <w:t xml:space="preserve">BSS Max Idle Period </w:t>
        </w:r>
      </w:ins>
      <w:ins w:id="197" w:author="Abhishek Patil" w:date="2021-02-27T22:43:00Z">
        <w:r w:rsidR="00343DA3">
          <w:rPr>
            <w:rFonts w:ascii="Times New Roman" w:hAnsi="Times New Roman" w:cs="Times New Roman"/>
            <w:color w:val="000000"/>
            <w:sz w:val="18"/>
            <w:szCs w:val="18"/>
          </w:rPr>
          <w:t xml:space="preserve">element </w:t>
        </w:r>
      </w:ins>
      <w:ins w:id="198" w:author="Abhishek Patil" w:date="2021-02-26T14:54:00Z">
        <w:r>
          <w:rPr>
            <w:rFonts w:ascii="Times New Roman" w:hAnsi="Times New Roman" w:cs="Times New Roman"/>
            <w:color w:val="000000"/>
            <w:sz w:val="18"/>
            <w:szCs w:val="18"/>
          </w:rPr>
          <w:t xml:space="preserve">is not carried in </w:t>
        </w:r>
      </w:ins>
      <w:ins w:id="199" w:author="Abhishek Patil" w:date="2021-02-27T22:45:00Z">
        <w:r w:rsidR="006D7319">
          <w:rPr>
            <w:rFonts w:ascii="Times New Roman" w:hAnsi="Times New Roman" w:cs="Times New Roman"/>
            <w:color w:val="000000"/>
            <w:sz w:val="18"/>
            <w:szCs w:val="18"/>
          </w:rPr>
          <w:t xml:space="preserve">per-STA profile of </w:t>
        </w:r>
      </w:ins>
      <w:ins w:id="200" w:author="Abhishek Patil" w:date="2021-02-26T14:54:00Z">
        <w:r>
          <w:rPr>
            <w:rFonts w:ascii="Times New Roman" w:hAnsi="Times New Roman" w:cs="Times New Roman"/>
            <w:color w:val="000000"/>
            <w:sz w:val="18"/>
            <w:szCs w:val="18"/>
          </w:rPr>
          <w:t>Basic variant Multi-Link element</w:t>
        </w:r>
      </w:ins>
      <w:ins w:id="201" w:author="Abhishek Patil" w:date="2021-02-27T22:45:00Z">
        <w:r w:rsidR="006D7319">
          <w:rPr>
            <w:rFonts w:ascii="Times New Roman" w:hAnsi="Times New Roman" w:cs="Times New Roman"/>
            <w:color w:val="000000"/>
            <w:sz w:val="18"/>
            <w:szCs w:val="18"/>
          </w:rPr>
          <w:t xml:space="preserve"> in </w:t>
        </w:r>
      </w:ins>
      <w:ins w:id="202" w:author="Abhishek Patil" w:date="2021-02-27T22:46:00Z">
        <w:r w:rsidR="006D7319">
          <w:rPr>
            <w:rFonts w:ascii="Times New Roman" w:hAnsi="Times New Roman" w:cs="Times New Roman"/>
            <w:color w:val="000000"/>
            <w:sz w:val="18"/>
            <w:szCs w:val="18"/>
          </w:rPr>
          <w:t xml:space="preserve">an (Re)Association Response </w:t>
        </w:r>
        <w:proofErr w:type="gramStart"/>
        <w:r w:rsidR="006D7319">
          <w:rPr>
            <w:rFonts w:ascii="Times New Roman" w:hAnsi="Times New Roman" w:cs="Times New Roman"/>
            <w:color w:val="000000"/>
            <w:sz w:val="18"/>
            <w:szCs w:val="18"/>
          </w:rPr>
          <w:t>frame</w:t>
        </w:r>
      </w:ins>
      <w:ins w:id="203" w:author="Abhishek Patil" w:date="2021-02-26T14:58:00Z">
        <w:r>
          <w:rPr>
            <w:rFonts w:ascii="Times New Roman" w:hAnsi="Times New Roman" w:cs="Times New Roman"/>
            <w:color w:val="000000"/>
            <w:sz w:val="18"/>
            <w:szCs w:val="18"/>
          </w:rPr>
          <w:t>.</w:t>
        </w:r>
      </w:ins>
      <w:r>
        <w:rPr>
          <w:rFonts w:ascii="Times New Roman" w:hAnsi="Times New Roman" w:cs="Times New Roman"/>
          <w:sz w:val="16"/>
          <w:szCs w:val="16"/>
          <w:highlight w:val="yellow"/>
          <w:lang w:eastAsia="ko-KR"/>
        </w:rPr>
        <w:t>[</w:t>
      </w:r>
      <w:proofErr w:type="gramEnd"/>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 xml:space="preserve">ID </w:t>
      </w:r>
      <w:r>
        <w:rPr>
          <w:rFonts w:ascii="Times New Roman" w:hAnsi="Times New Roman" w:cs="Times New Roman"/>
          <w:sz w:val="16"/>
          <w:szCs w:val="16"/>
          <w:highlight w:val="yellow"/>
          <w:lang w:eastAsia="ko-KR"/>
        </w:rPr>
        <w:t>2120]</w:t>
      </w:r>
    </w:p>
    <w:p w14:paraId="2AD681C2" w14:textId="6B4A12FD" w:rsidR="003838C7" w:rsidDel="00B4249D" w:rsidRDefault="00ED0282" w:rsidP="00B30062">
      <w:pPr>
        <w:autoSpaceDE w:val="0"/>
        <w:autoSpaceDN w:val="0"/>
        <w:adjustRightInd w:val="0"/>
        <w:spacing w:before="240" w:after="0" w:line="240" w:lineRule="auto"/>
        <w:jc w:val="both"/>
        <w:rPr>
          <w:moveFrom w:id="204" w:author="Abhishek Patil" w:date="2021-02-27T22:25:00Z"/>
          <w:rFonts w:ascii="Times New Roman" w:hAnsi="Times New Roman" w:cs="Times New Roman"/>
          <w:sz w:val="16"/>
          <w:szCs w:val="16"/>
          <w:lang w:eastAsia="ko-KR"/>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 xml:space="preserve">ID </w:t>
      </w:r>
      <w:r>
        <w:rPr>
          <w:rFonts w:ascii="Times New Roman" w:hAnsi="Times New Roman" w:cs="Times New Roman"/>
          <w:sz w:val="16"/>
          <w:szCs w:val="16"/>
          <w:highlight w:val="yellow"/>
          <w:lang w:eastAsia="ko-KR"/>
        </w:rPr>
        <w:t>2585, 3210]</w:t>
      </w:r>
      <w:moveFromRangeStart w:id="205" w:author="Abhishek Patil" w:date="2021-02-27T22:25:00Z" w:name="move65357124"/>
      <w:moveFrom w:id="206" w:author="Abhishek Patil" w:date="2021-02-27T22:25:00Z">
        <w:r w:rsidR="00ED7F0F" w:rsidRPr="00670963" w:rsidDel="00B4249D">
          <w:rPr>
            <w:rFonts w:ascii="Times New Roman" w:hAnsi="Times New Roman" w:cs="Times New Roman"/>
            <w:color w:val="000000"/>
            <w:sz w:val="20"/>
            <w:szCs w:val="20"/>
          </w:rPr>
          <w:t>A STA of a non-AP MLD shall include complete profile of another STA of its MLD in its (Re-)Association Request frame by following the rules defined in 35.3.5.4 (Usage and rules of Basic variant Multi-link element in the context of multi-link setup).</w:t>
        </w:r>
      </w:moveFrom>
    </w:p>
    <w:moveFromRangeEnd w:id="205"/>
    <w:p w14:paraId="3C9EB200" w14:textId="77777777" w:rsidR="006F439D" w:rsidRDefault="006F439D" w:rsidP="00A95924">
      <w:pPr>
        <w:autoSpaceDE w:val="0"/>
        <w:autoSpaceDN w:val="0"/>
        <w:adjustRightInd w:val="0"/>
        <w:jc w:val="both"/>
        <w:rPr>
          <w:rFonts w:ascii="Times New Roman" w:hAnsi="Times New Roman" w:cs="Times New Roman"/>
          <w:color w:val="000000"/>
          <w:sz w:val="20"/>
          <w:szCs w:val="20"/>
        </w:rPr>
      </w:pPr>
    </w:p>
    <w:p w14:paraId="7E3D3B3E" w14:textId="3130EE93" w:rsidR="003155B0" w:rsidRDefault="003155B0" w:rsidP="003155B0">
      <w:pPr>
        <w:autoSpaceDE w:val="0"/>
        <w:autoSpaceDN w:val="0"/>
        <w:adjustRightInd w:val="0"/>
        <w:jc w:val="both"/>
        <w:rPr>
          <w:rFonts w:ascii="Arial" w:hAnsi="Arial" w:cs="Arial"/>
          <w:b/>
          <w:bCs/>
          <w:color w:val="000000"/>
          <w:sz w:val="20"/>
          <w:szCs w:val="20"/>
        </w:rPr>
      </w:pPr>
      <w:r w:rsidRPr="00CE2C30">
        <w:rPr>
          <w:rFonts w:ascii="Arial" w:hAnsi="Arial" w:cs="Arial"/>
          <w:b/>
          <w:bCs/>
          <w:color w:val="000000"/>
          <w:sz w:val="20"/>
          <w:szCs w:val="20"/>
        </w:rPr>
        <w:t xml:space="preserve">35.3.4.2 Use of </w:t>
      </w:r>
      <w:r w:rsidR="002D7FEA">
        <w:rPr>
          <w:rFonts w:ascii="Times New Roman" w:hAnsi="Times New Roman" w:cs="Times New Roman"/>
          <w:sz w:val="16"/>
          <w:szCs w:val="16"/>
          <w:highlight w:val="yellow"/>
          <w:lang w:eastAsia="ko-KR"/>
        </w:rPr>
        <w:t>[C</w:t>
      </w:r>
      <w:r w:rsidR="002D7FEA" w:rsidRPr="0003308F">
        <w:rPr>
          <w:rFonts w:ascii="Times New Roman" w:hAnsi="Times New Roman" w:cs="Times New Roman"/>
          <w:sz w:val="16"/>
          <w:szCs w:val="16"/>
          <w:highlight w:val="yellow"/>
          <w:lang w:eastAsia="ko-KR"/>
        </w:rPr>
        <w:t>ID 1155</w:t>
      </w:r>
      <w:r w:rsidR="002D7FEA">
        <w:rPr>
          <w:rFonts w:ascii="Times New Roman" w:hAnsi="Times New Roman" w:cs="Times New Roman"/>
          <w:sz w:val="16"/>
          <w:szCs w:val="16"/>
          <w:highlight w:val="yellow"/>
          <w:lang w:eastAsia="ko-KR"/>
        </w:rPr>
        <w:t>]</w:t>
      </w:r>
      <w:r w:rsidRPr="00CE2C30">
        <w:rPr>
          <w:rFonts w:ascii="Arial" w:hAnsi="Arial" w:cs="Arial"/>
          <w:b/>
          <w:bCs/>
          <w:color w:val="000000"/>
          <w:sz w:val="20"/>
          <w:szCs w:val="20"/>
        </w:rPr>
        <w:t>ML</w:t>
      </w:r>
      <w:del w:id="207" w:author="Abhishek Patil" w:date="2021-02-25T13:56:00Z">
        <w:r w:rsidRPr="00CE2C30" w:rsidDel="00B03496">
          <w:rPr>
            <w:rFonts w:ascii="Arial" w:hAnsi="Arial" w:cs="Arial"/>
            <w:b/>
            <w:bCs/>
            <w:color w:val="000000"/>
            <w:sz w:val="20"/>
            <w:szCs w:val="20"/>
          </w:rPr>
          <w:delText>D</w:delText>
        </w:r>
      </w:del>
      <w:r w:rsidRPr="00CE2C30">
        <w:rPr>
          <w:rFonts w:ascii="Arial" w:hAnsi="Arial" w:cs="Arial"/>
          <w:b/>
          <w:bCs/>
          <w:color w:val="000000"/>
          <w:sz w:val="20"/>
          <w:szCs w:val="20"/>
        </w:rPr>
        <w:t xml:space="preserve"> probe request</w:t>
      </w:r>
      <w:ins w:id="208" w:author="Abhishek Patil" w:date="2021-02-25T13:56:00Z">
        <w:r w:rsidR="00B03496">
          <w:rPr>
            <w:rFonts w:ascii="Arial" w:hAnsi="Arial" w:cs="Arial"/>
            <w:b/>
            <w:bCs/>
            <w:color w:val="000000"/>
            <w:sz w:val="20"/>
            <w:szCs w:val="20"/>
          </w:rPr>
          <w:t xml:space="preserve"> and </w:t>
        </w:r>
        <w:proofErr w:type="gramStart"/>
        <w:r w:rsidR="00B03496">
          <w:rPr>
            <w:rFonts w:ascii="Arial" w:hAnsi="Arial" w:cs="Arial"/>
            <w:b/>
            <w:bCs/>
            <w:color w:val="000000"/>
            <w:sz w:val="20"/>
            <w:szCs w:val="20"/>
          </w:rPr>
          <w:t>response</w:t>
        </w:r>
      </w:ins>
      <w:r w:rsidR="00304307" w:rsidRPr="00385C36">
        <w:rPr>
          <w:rFonts w:ascii="Arial" w:hAnsi="Arial" w:cs="Arial"/>
          <w:sz w:val="16"/>
          <w:szCs w:val="16"/>
          <w:highlight w:val="yellow"/>
          <w:lang w:eastAsia="ko-KR"/>
        </w:rPr>
        <w:t>[</w:t>
      </w:r>
      <w:proofErr w:type="gramEnd"/>
      <w:r w:rsidR="00304307" w:rsidRPr="00385C36">
        <w:rPr>
          <w:rFonts w:ascii="Arial" w:hAnsi="Arial" w:cs="Arial"/>
          <w:sz w:val="16"/>
          <w:szCs w:val="16"/>
          <w:highlight w:val="yellow"/>
          <w:lang w:eastAsia="ko-KR"/>
        </w:rPr>
        <w:t>#1]</w:t>
      </w:r>
    </w:p>
    <w:p w14:paraId="0E16B1B6" w14:textId="52E2D209" w:rsidR="003155B0" w:rsidRDefault="003155B0" w:rsidP="003155B0">
      <w:pPr>
        <w:autoSpaceDE w:val="0"/>
        <w:autoSpaceDN w:val="0"/>
        <w:adjustRightInd w:val="0"/>
        <w:jc w:val="both"/>
        <w:rPr>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sidR="00072C7C">
        <w:rPr>
          <w:rFonts w:ascii="Times New Roman" w:hAnsi="Times New Roman" w:cs="Times New Roman"/>
          <w:b/>
          <w:bCs/>
          <w:i/>
          <w:iCs/>
          <w:sz w:val="20"/>
          <w:szCs w:val="20"/>
          <w:highlight w:val="yellow"/>
          <w:lang w:eastAsia="ko-KR"/>
        </w:rPr>
        <w:t>update</w:t>
      </w:r>
      <w:r w:rsidR="000F4C24">
        <w:rPr>
          <w:rFonts w:ascii="Times New Roman" w:hAnsi="Times New Roman" w:cs="Times New Roman"/>
          <w:b/>
          <w:bCs/>
          <w:i/>
          <w:iCs/>
          <w:sz w:val="20"/>
          <w:szCs w:val="20"/>
          <w:highlight w:val="yellow"/>
          <w:lang w:eastAsia="ko-KR"/>
        </w:rPr>
        <w:t xml:space="preserve"> the 3</w:t>
      </w:r>
      <w:r w:rsidR="000F4C24" w:rsidRPr="000F4C24">
        <w:rPr>
          <w:rFonts w:ascii="Times New Roman" w:hAnsi="Times New Roman" w:cs="Times New Roman"/>
          <w:b/>
          <w:bCs/>
          <w:i/>
          <w:iCs/>
          <w:sz w:val="20"/>
          <w:szCs w:val="20"/>
          <w:highlight w:val="yellow"/>
          <w:vertAlign w:val="superscript"/>
          <w:lang w:eastAsia="ko-KR"/>
        </w:rPr>
        <w:t>rd</w:t>
      </w:r>
      <w:r w:rsidR="000F4C24">
        <w:rPr>
          <w:rFonts w:ascii="Times New Roman" w:hAnsi="Times New Roman" w:cs="Times New Roman"/>
          <w:b/>
          <w:bCs/>
          <w:i/>
          <w:iCs/>
          <w:sz w:val="20"/>
          <w:szCs w:val="20"/>
          <w:highlight w:val="yellow"/>
          <w:lang w:eastAsia="ko-KR"/>
        </w:rPr>
        <w:t xml:space="preserve"> paragraph and add a new </w:t>
      </w:r>
      <w:r w:rsidR="00F0481D">
        <w:rPr>
          <w:rFonts w:ascii="Times New Roman" w:hAnsi="Times New Roman" w:cs="Times New Roman"/>
          <w:b/>
          <w:bCs/>
          <w:i/>
          <w:iCs/>
          <w:sz w:val="20"/>
          <w:szCs w:val="20"/>
          <w:highlight w:val="yellow"/>
          <w:lang w:eastAsia="ko-KR"/>
        </w:rPr>
        <w:t>paragraph</w:t>
      </w:r>
      <w:r w:rsidR="00832B49">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 xml:space="preserve">in this subclause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2214F1D7" w14:textId="61E36C05" w:rsidR="000007CE" w:rsidRPr="000B10B8" w:rsidRDefault="008B780C" w:rsidP="003155B0">
      <w:pPr>
        <w:autoSpaceDE w:val="0"/>
        <w:autoSpaceDN w:val="0"/>
        <w:adjustRightInd w:val="0"/>
        <w:jc w:val="both"/>
        <w:rPr>
          <w:rFonts w:ascii="Times New Roman" w:hAnsi="Times New Roman" w:cs="Times New Roman"/>
          <w:color w:val="000000"/>
          <w:sz w:val="20"/>
          <w:szCs w:val="20"/>
        </w:rPr>
      </w:pPr>
      <w:r w:rsidRPr="00877414">
        <w:rPr>
          <w:rFonts w:ascii="Times New Roman" w:hAnsi="Times New Roman" w:cs="Times New Roman"/>
          <w:sz w:val="16"/>
          <w:szCs w:val="16"/>
          <w:highlight w:val="yellow"/>
          <w:lang w:eastAsia="ko-KR"/>
        </w:rPr>
        <w:t>[CID 1744</w:t>
      </w:r>
      <w:r w:rsidR="00D256F5">
        <w:rPr>
          <w:rFonts w:ascii="Times New Roman" w:hAnsi="Times New Roman" w:cs="Times New Roman"/>
          <w:sz w:val="16"/>
          <w:szCs w:val="16"/>
          <w:highlight w:val="yellow"/>
          <w:lang w:eastAsia="ko-KR"/>
        </w:rPr>
        <w:t>,</w:t>
      </w:r>
      <w:r w:rsidR="00D256F5" w:rsidRPr="00D256F5">
        <w:rPr>
          <w:rFonts w:ascii="Times New Roman" w:hAnsi="Times New Roman" w:cs="Times New Roman"/>
          <w:sz w:val="16"/>
          <w:szCs w:val="16"/>
          <w:highlight w:val="yellow"/>
          <w:lang w:eastAsia="ko-KR"/>
        </w:rPr>
        <w:t xml:space="preserve"> </w:t>
      </w:r>
      <w:r w:rsidR="00D256F5">
        <w:rPr>
          <w:rFonts w:ascii="Times New Roman" w:hAnsi="Times New Roman" w:cs="Times New Roman"/>
          <w:sz w:val="16"/>
          <w:szCs w:val="16"/>
          <w:highlight w:val="yellow"/>
          <w:lang w:eastAsia="ko-KR"/>
        </w:rPr>
        <w:t>1047</w:t>
      </w:r>
      <w:r w:rsidRPr="00877414">
        <w:rPr>
          <w:rFonts w:ascii="Times New Roman" w:hAnsi="Times New Roman" w:cs="Times New Roman"/>
          <w:sz w:val="16"/>
          <w:szCs w:val="16"/>
          <w:highlight w:val="yellow"/>
          <w:lang w:eastAsia="ko-KR"/>
        </w:rPr>
        <w:t>]</w:t>
      </w:r>
      <w:del w:id="209" w:author="Abhishek Patil" w:date="2021-02-22T10:53:00Z">
        <w:r w:rsidR="003155B0" w:rsidRPr="000B10B8" w:rsidDel="008B780C">
          <w:rPr>
            <w:rFonts w:ascii="Times New Roman" w:hAnsi="Times New Roman" w:cs="Times New Roman"/>
            <w:color w:val="000000"/>
            <w:sz w:val="20"/>
            <w:szCs w:val="20"/>
          </w:rPr>
          <w:delText xml:space="preserve">The complete information of a requested AP sent by a reporting AP is defined as all elements that would be provided if the requested AP was transmitting the Probe Response frame, except the following elements, if present: the Reduced Neighbor Report element, the Multiple BSSID element, the Multi-Link element, other exceptions </w:delText>
        </w:r>
        <w:r w:rsidR="003155B0" w:rsidRPr="00F42B5A" w:rsidDel="008B780C">
          <w:rPr>
            <w:rFonts w:ascii="Times New Roman" w:hAnsi="Times New Roman" w:cs="Times New Roman"/>
            <w:color w:val="FF0000"/>
            <w:sz w:val="20"/>
            <w:szCs w:val="20"/>
          </w:rPr>
          <w:delText>TBD</w:delText>
        </w:r>
        <w:r w:rsidR="003155B0" w:rsidRPr="000B10B8" w:rsidDel="008B780C">
          <w:rPr>
            <w:rFonts w:ascii="Times New Roman" w:hAnsi="Times New Roman" w:cs="Times New Roman"/>
            <w:color w:val="000000"/>
            <w:sz w:val="20"/>
            <w:szCs w:val="20"/>
          </w:rPr>
          <w:delText>.</w:delText>
        </w:r>
      </w:del>
      <w:r w:rsidR="006922CD" w:rsidRPr="006922CD">
        <w:rPr>
          <w:rFonts w:ascii="Times New Roman" w:hAnsi="Times New Roman" w:cs="Times New Roman"/>
          <w:sz w:val="16"/>
          <w:szCs w:val="16"/>
          <w:highlight w:val="yellow"/>
          <w:lang w:eastAsia="ko-KR"/>
        </w:rPr>
        <w:t xml:space="preserve"> </w:t>
      </w:r>
      <w:ins w:id="210" w:author="Abhishek Patil" w:date="2021-02-26T17:11:00Z">
        <w:r w:rsidR="000007CE" w:rsidRPr="000007CE">
          <w:rPr>
            <w:rFonts w:ascii="Times New Roman" w:hAnsi="Times New Roman" w:cs="Times New Roman"/>
            <w:color w:val="000000"/>
            <w:sz w:val="20"/>
            <w:szCs w:val="20"/>
          </w:rPr>
          <w:t>The complete information of the requested AP is sent by following the rules in 35.3.2.2</w:t>
        </w:r>
      </w:ins>
      <w:ins w:id="211" w:author="Abhishek Patil" w:date="2021-02-26T17:13:00Z">
        <w:r w:rsidR="0023620B">
          <w:rPr>
            <w:rFonts w:ascii="Times New Roman" w:hAnsi="Times New Roman" w:cs="Times New Roman"/>
            <w:color w:val="000000"/>
            <w:sz w:val="20"/>
            <w:szCs w:val="20"/>
          </w:rPr>
          <w:t>.</w:t>
        </w:r>
      </w:ins>
    </w:p>
    <w:p w14:paraId="53D1E644" w14:textId="4F16C214" w:rsidR="004556E9" w:rsidRDefault="007338BB" w:rsidP="001E4F13">
      <w:pPr>
        <w:suppressAutoHyphens/>
        <w:autoSpaceDE w:val="0"/>
        <w:autoSpaceDN w:val="0"/>
        <w:adjustRightInd w:val="0"/>
        <w:spacing w:after="0" w:line="240" w:lineRule="auto"/>
        <w:jc w:val="both"/>
        <w:rPr>
          <w:ins w:id="212" w:author="Abhishek Patil" w:date="2021-02-25T15:41:00Z"/>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xml:space="preserve">, </w:t>
      </w:r>
      <w:proofErr w:type="gramStart"/>
      <w:r w:rsidR="004920E6">
        <w:rPr>
          <w:rFonts w:ascii="Times New Roman" w:hAnsi="Times New Roman" w:cs="Times New Roman"/>
          <w:sz w:val="16"/>
          <w:szCs w:val="16"/>
          <w:highlight w:val="yellow"/>
          <w:lang w:eastAsia="ko-KR"/>
        </w:rPr>
        <w:t>2859</w:t>
      </w:r>
      <w:r w:rsidRPr="0003308F">
        <w:rPr>
          <w:rFonts w:ascii="Times New Roman" w:hAnsi="Times New Roman" w:cs="Times New Roman"/>
          <w:sz w:val="16"/>
          <w:szCs w:val="16"/>
          <w:highlight w:val="yellow"/>
          <w:lang w:eastAsia="ko-KR"/>
        </w:rPr>
        <w:t>]</w:t>
      </w:r>
      <w:ins w:id="213" w:author="Abhishek Patil" w:date="2021-02-25T15:41:00Z">
        <w:r w:rsidR="008D78CC">
          <w:rPr>
            <w:rFonts w:ascii="Times New Roman" w:hAnsi="Times New Roman" w:cs="Times New Roman"/>
            <w:color w:val="000000"/>
            <w:sz w:val="20"/>
            <w:szCs w:val="20"/>
          </w:rPr>
          <w:t>An</w:t>
        </w:r>
        <w:proofErr w:type="gramEnd"/>
        <w:r w:rsidR="008D78CC">
          <w:rPr>
            <w:rFonts w:ascii="Times New Roman" w:hAnsi="Times New Roman" w:cs="Times New Roman"/>
            <w:color w:val="000000"/>
            <w:sz w:val="20"/>
            <w:szCs w:val="20"/>
          </w:rPr>
          <w:t xml:space="preserve"> ML probe response is a Probe Response frame:</w:t>
        </w:r>
      </w:ins>
    </w:p>
    <w:p w14:paraId="7500FEF8" w14:textId="53565692" w:rsidR="000D0F2B" w:rsidRDefault="00413FFD" w:rsidP="001E4F13">
      <w:pPr>
        <w:pStyle w:val="ListParagraph"/>
        <w:numPr>
          <w:ilvl w:val="0"/>
          <w:numId w:val="30"/>
        </w:numPr>
        <w:suppressAutoHyphens/>
        <w:autoSpaceDE w:val="0"/>
        <w:autoSpaceDN w:val="0"/>
        <w:adjustRightInd w:val="0"/>
        <w:spacing w:line="240" w:lineRule="auto"/>
        <w:ind w:left="216" w:hanging="216"/>
        <w:jc w:val="both"/>
        <w:rPr>
          <w:rFonts w:ascii="Times New Roman" w:hAnsi="Times New Roman" w:cs="Times New Roman"/>
          <w:color w:val="000000"/>
          <w:sz w:val="20"/>
          <w:szCs w:val="20"/>
        </w:rPr>
      </w:pPr>
      <w:ins w:id="214" w:author="Abhishek Patil" w:date="2021-02-25T15:44:00Z">
        <w:r>
          <w:rPr>
            <w:rFonts w:ascii="Times New Roman" w:hAnsi="Times New Roman" w:cs="Times New Roman"/>
            <w:color w:val="000000"/>
            <w:sz w:val="20"/>
            <w:szCs w:val="20"/>
          </w:rPr>
          <w:t xml:space="preserve">that is </w:t>
        </w:r>
      </w:ins>
      <w:ins w:id="215" w:author="Abhishek Patil" w:date="2021-02-25T15:41:00Z">
        <w:r w:rsidR="008D78CC" w:rsidRPr="004556E9">
          <w:rPr>
            <w:rFonts w:ascii="Times New Roman" w:hAnsi="Times New Roman" w:cs="Times New Roman"/>
            <w:color w:val="000000"/>
            <w:sz w:val="20"/>
            <w:szCs w:val="20"/>
          </w:rPr>
          <w:t>transmitted in response to receiving an ML probe request</w:t>
        </w:r>
      </w:ins>
    </w:p>
    <w:p w14:paraId="7601BC5F" w14:textId="2A09A0AB" w:rsidR="008D78CC" w:rsidRPr="004556E9" w:rsidRDefault="000D0F2B" w:rsidP="001E4F13">
      <w:pPr>
        <w:pStyle w:val="ListParagraph"/>
        <w:numPr>
          <w:ilvl w:val="0"/>
          <w:numId w:val="30"/>
        </w:numPr>
        <w:suppressAutoHyphens/>
        <w:autoSpaceDE w:val="0"/>
        <w:autoSpaceDN w:val="0"/>
        <w:adjustRightInd w:val="0"/>
        <w:spacing w:line="240" w:lineRule="auto"/>
        <w:ind w:left="216" w:hanging="216"/>
        <w:jc w:val="both"/>
        <w:rPr>
          <w:rFonts w:ascii="Times New Roman" w:hAnsi="Times New Roman" w:cs="Times New Roman"/>
          <w:color w:val="000000"/>
          <w:sz w:val="20"/>
          <w:szCs w:val="20"/>
        </w:rPr>
      </w:pPr>
      <w:ins w:id="216" w:author="Abhishek Patil" w:date="2021-02-25T15:42:00Z">
        <w:r>
          <w:rPr>
            <w:rFonts w:ascii="Times New Roman" w:hAnsi="Times New Roman" w:cs="Times New Roman"/>
            <w:color w:val="000000"/>
            <w:sz w:val="20"/>
            <w:szCs w:val="20"/>
          </w:rPr>
          <w:t xml:space="preserve">and that </w:t>
        </w:r>
      </w:ins>
      <w:ins w:id="217" w:author="Abhishek Patil" w:date="2021-02-25T15:41:00Z">
        <w:r w:rsidR="008D78CC" w:rsidRPr="004556E9">
          <w:rPr>
            <w:rFonts w:ascii="Times New Roman" w:hAnsi="Times New Roman" w:cs="Times New Roman"/>
            <w:color w:val="000000"/>
            <w:sz w:val="20"/>
            <w:szCs w:val="20"/>
          </w:rPr>
          <w:t>include</w:t>
        </w:r>
      </w:ins>
      <w:ins w:id="218" w:author="Abhishek Patil" w:date="2021-02-25T15:42:00Z">
        <w:r>
          <w:rPr>
            <w:rFonts w:ascii="Times New Roman" w:hAnsi="Times New Roman" w:cs="Times New Roman"/>
            <w:color w:val="000000"/>
            <w:sz w:val="20"/>
            <w:szCs w:val="20"/>
          </w:rPr>
          <w:t>s</w:t>
        </w:r>
      </w:ins>
      <w:ins w:id="219" w:author="Abhishek Patil" w:date="2021-02-25T15:41:00Z">
        <w:r w:rsidR="008D78CC" w:rsidRPr="004556E9">
          <w:rPr>
            <w:rFonts w:ascii="Times New Roman" w:hAnsi="Times New Roman" w:cs="Times New Roman"/>
            <w:color w:val="000000"/>
            <w:sz w:val="20"/>
            <w:szCs w:val="20"/>
          </w:rPr>
          <w:t xml:space="preserve"> Basic variant Multi-Link element which </w:t>
        </w:r>
      </w:ins>
      <w:ins w:id="220" w:author="Abhishek Patil" w:date="2021-02-25T15:44:00Z">
        <w:r w:rsidR="00D654C5">
          <w:rPr>
            <w:rFonts w:ascii="Times New Roman" w:hAnsi="Times New Roman" w:cs="Times New Roman"/>
            <w:color w:val="000000"/>
            <w:sz w:val="20"/>
            <w:szCs w:val="20"/>
          </w:rPr>
          <w:t>can</w:t>
        </w:r>
      </w:ins>
      <w:ins w:id="221" w:author="Abhishek Patil" w:date="2021-02-25T15:41:00Z">
        <w:r w:rsidR="008D78CC" w:rsidRPr="004556E9">
          <w:rPr>
            <w:rFonts w:ascii="Times New Roman" w:hAnsi="Times New Roman" w:cs="Times New Roman"/>
            <w:color w:val="000000"/>
            <w:sz w:val="20"/>
            <w:szCs w:val="20"/>
          </w:rPr>
          <w:t xml:space="preserve"> carry complete or partial per-STA profile(s)</w:t>
        </w:r>
      </w:ins>
      <w:ins w:id="222" w:author="Abhishek Patil" w:date="2021-02-25T15:46:00Z">
        <w:r w:rsidR="00483D09">
          <w:rPr>
            <w:rFonts w:ascii="Times New Roman" w:hAnsi="Times New Roman" w:cs="Times New Roman"/>
            <w:color w:val="000000"/>
            <w:sz w:val="20"/>
            <w:szCs w:val="20"/>
          </w:rPr>
          <w:t xml:space="preserve">, based on the soliciting request, </w:t>
        </w:r>
      </w:ins>
      <w:ins w:id="223" w:author="Abhishek Patil" w:date="2021-02-25T15:41:00Z">
        <w:r w:rsidR="008D78CC" w:rsidRPr="004556E9">
          <w:rPr>
            <w:rFonts w:ascii="Times New Roman" w:hAnsi="Times New Roman" w:cs="Times New Roman"/>
            <w:color w:val="000000"/>
            <w:sz w:val="20"/>
            <w:szCs w:val="20"/>
          </w:rPr>
          <w:t xml:space="preserve">for </w:t>
        </w:r>
      </w:ins>
      <w:ins w:id="224" w:author="Abhishek Patil" w:date="2021-02-25T15:46:00Z">
        <w:r w:rsidR="00483D09">
          <w:rPr>
            <w:rFonts w:ascii="Times New Roman" w:hAnsi="Times New Roman" w:cs="Times New Roman"/>
            <w:color w:val="000000"/>
            <w:sz w:val="20"/>
            <w:szCs w:val="20"/>
          </w:rPr>
          <w:t xml:space="preserve">each of </w:t>
        </w:r>
      </w:ins>
      <w:ins w:id="225" w:author="Abhishek Patil" w:date="2021-02-25T15:41:00Z">
        <w:r w:rsidR="008D78CC" w:rsidRPr="004556E9">
          <w:rPr>
            <w:rFonts w:ascii="Times New Roman" w:hAnsi="Times New Roman" w:cs="Times New Roman"/>
            <w:color w:val="000000"/>
            <w:sz w:val="20"/>
            <w:szCs w:val="20"/>
          </w:rPr>
          <w:t>the requested AP(s) of the AP MLD.</w:t>
        </w:r>
      </w:ins>
    </w:p>
    <w:p w14:paraId="05479BC8" w14:textId="77777777" w:rsidR="00921FB1" w:rsidRDefault="00921FB1" w:rsidP="003155B0">
      <w:pPr>
        <w:autoSpaceDE w:val="0"/>
        <w:autoSpaceDN w:val="0"/>
        <w:adjustRightInd w:val="0"/>
        <w:jc w:val="both"/>
        <w:rPr>
          <w:ins w:id="226" w:author="Abhishek Patil" w:date="2021-02-18T00:00:00Z"/>
          <w:rFonts w:ascii="Times New Roman" w:hAnsi="Times New Roman" w:cs="Times New Roman"/>
          <w:color w:val="000000"/>
          <w:sz w:val="20"/>
          <w:szCs w:val="20"/>
        </w:rPr>
      </w:pPr>
    </w:p>
    <w:p w14:paraId="04A1C112" w14:textId="2BBD8015" w:rsidR="003155B0" w:rsidRPr="00530B6E" w:rsidRDefault="003155B0" w:rsidP="003155B0">
      <w:pPr>
        <w:autoSpaceDE w:val="0"/>
        <w:autoSpaceDN w:val="0"/>
        <w:adjustRightInd w:val="0"/>
        <w:spacing w:before="240" w:after="240" w:line="240" w:lineRule="auto"/>
        <w:rPr>
          <w:rFonts w:ascii="Arial" w:hAnsi="Arial" w:cs="Arial"/>
          <w:color w:val="000000"/>
          <w:sz w:val="20"/>
          <w:szCs w:val="20"/>
        </w:rPr>
      </w:pPr>
      <w:r w:rsidRPr="00530B6E">
        <w:rPr>
          <w:rFonts w:ascii="Arial" w:hAnsi="Arial" w:cs="Arial"/>
          <w:b/>
          <w:bCs/>
          <w:color w:val="000000"/>
          <w:sz w:val="20"/>
          <w:szCs w:val="20"/>
        </w:rPr>
        <w:t xml:space="preserve">35.3.4.3 Multi-link element usage rules in the context of </w:t>
      </w:r>
      <w:proofErr w:type="gramStart"/>
      <w:r w:rsidRPr="00530B6E">
        <w:rPr>
          <w:rFonts w:ascii="Arial" w:hAnsi="Arial" w:cs="Arial"/>
          <w:b/>
          <w:bCs/>
          <w:color w:val="000000"/>
          <w:sz w:val="20"/>
          <w:szCs w:val="20"/>
        </w:rPr>
        <w:t>discovery</w:t>
      </w:r>
      <w:r w:rsidR="007338BB">
        <w:rPr>
          <w:rFonts w:ascii="Times New Roman" w:hAnsi="Times New Roman" w:cs="Times New Roman"/>
          <w:sz w:val="16"/>
          <w:szCs w:val="16"/>
          <w:highlight w:val="yellow"/>
          <w:lang w:eastAsia="ko-KR"/>
        </w:rPr>
        <w:t>[</w:t>
      </w:r>
      <w:proofErr w:type="gramEnd"/>
      <w:r w:rsidR="007338BB">
        <w:rPr>
          <w:rFonts w:ascii="Times New Roman" w:hAnsi="Times New Roman" w:cs="Times New Roman"/>
          <w:sz w:val="16"/>
          <w:szCs w:val="16"/>
          <w:highlight w:val="yellow"/>
          <w:lang w:eastAsia="ko-KR"/>
        </w:rPr>
        <w:t>C</w:t>
      </w:r>
      <w:r w:rsidR="007338BB"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2859</w:t>
      </w:r>
      <w:r w:rsidR="00304307">
        <w:rPr>
          <w:rFonts w:ascii="Times New Roman" w:hAnsi="Times New Roman" w:cs="Times New Roman"/>
          <w:sz w:val="16"/>
          <w:szCs w:val="16"/>
          <w:highlight w:val="yellow"/>
          <w:lang w:eastAsia="ko-KR"/>
        </w:rPr>
        <w:t>, #1</w:t>
      </w:r>
      <w:r w:rsidR="007338BB" w:rsidRPr="0003308F">
        <w:rPr>
          <w:rFonts w:ascii="Times New Roman" w:hAnsi="Times New Roman" w:cs="Times New Roman"/>
          <w:sz w:val="16"/>
          <w:szCs w:val="16"/>
          <w:highlight w:val="yellow"/>
          <w:lang w:eastAsia="ko-KR"/>
        </w:rPr>
        <w:t>]</w:t>
      </w:r>
    </w:p>
    <w:p w14:paraId="4C788736" w14:textId="77777777" w:rsidR="003155B0" w:rsidRDefault="003155B0" w:rsidP="003155B0">
      <w:pPr>
        <w:autoSpaceDE w:val="0"/>
        <w:autoSpaceDN w:val="0"/>
        <w:adjustRightInd w:val="0"/>
        <w:jc w:val="both"/>
        <w:rPr>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update the subclause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46E7FAE2" w14:textId="6DAF4A18" w:rsidR="003155B0" w:rsidRPr="00EE7599" w:rsidRDefault="003155B0" w:rsidP="009565ED">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EE7599">
        <w:rPr>
          <w:rFonts w:ascii="Times New Roman" w:hAnsi="Times New Roman" w:cs="Times New Roman"/>
          <w:color w:val="000000"/>
          <w:sz w:val="20"/>
          <w:szCs w:val="20"/>
        </w:rPr>
        <w:t xml:space="preserve">An AP </w:t>
      </w:r>
      <w:ins w:id="227" w:author="Abhishek Patil" w:date="2021-02-25T14:15:00Z">
        <w:r w:rsidR="00134DDD">
          <w:rPr>
            <w:rFonts w:ascii="Times New Roman" w:hAnsi="Times New Roman" w:cs="Times New Roman"/>
            <w:color w:val="000000"/>
            <w:sz w:val="20"/>
            <w:szCs w:val="20"/>
          </w:rPr>
          <w:t xml:space="preserve">affiliated </w:t>
        </w:r>
      </w:ins>
      <w:r w:rsidRPr="00EE7599">
        <w:rPr>
          <w:rFonts w:ascii="Times New Roman" w:hAnsi="Times New Roman" w:cs="Times New Roman"/>
          <w:color w:val="000000"/>
          <w:sz w:val="20"/>
          <w:szCs w:val="20"/>
        </w:rPr>
        <w:t>with</w:t>
      </w:r>
      <w:del w:id="228" w:author="Abhishek Patil" w:date="2021-02-25T14:15:00Z">
        <w:r w:rsidRPr="00EE7599" w:rsidDel="00134DDD">
          <w:rPr>
            <w:rFonts w:ascii="Times New Roman" w:hAnsi="Times New Roman" w:cs="Times New Roman"/>
            <w:color w:val="000000"/>
            <w:sz w:val="20"/>
            <w:szCs w:val="20"/>
          </w:rPr>
          <w:delText>in</w:delText>
        </w:r>
      </w:del>
      <w:r w:rsidRPr="00EE7599">
        <w:rPr>
          <w:rFonts w:ascii="Times New Roman" w:hAnsi="Times New Roman" w:cs="Times New Roman"/>
          <w:color w:val="000000"/>
          <w:sz w:val="20"/>
          <w:szCs w:val="20"/>
        </w:rPr>
        <w:t xml:space="preserve"> an AP MLD should include</w:t>
      </w:r>
      <w:ins w:id="229" w:author="Abhishek Patil" w:date="2021-02-25T15:47:00Z">
        <w:r w:rsidR="008D700B">
          <w:rPr>
            <w:rFonts w:ascii="Times New Roman" w:hAnsi="Times New Roman" w:cs="Times New Roman"/>
            <w:color w:val="000000"/>
            <w:sz w:val="20"/>
            <w:szCs w:val="20"/>
          </w:rPr>
          <w:t>,</w:t>
        </w:r>
      </w:ins>
      <w:r w:rsidRPr="00EE7599">
        <w:rPr>
          <w:rFonts w:ascii="Times New Roman" w:hAnsi="Times New Roman" w:cs="Times New Roman"/>
          <w:color w:val="000000"/>
          <w:sz w:val="20"/>
          <w:szCs w:val="20"/>
        </w:rPr>
        <w:t xml:space="preserve"> in </w:t>
      </w:r>
      <w:del w:id="230" w:author="Abhishek Patil" w:date="2021-02-26T17:22:00Z">
        <w:r w:rsidRPr="00EE7599" w:rsidDel="002C2FB2">
          <w:rPr>
            <w:rFonts w:ascii="Times New Roman" w:hAnsi="Times New Roman" w:cs="Times New Roman"/>
            <w:color w:val="000000"/>
            <w:sz w:val="20"/>
            <w:szCs w:val="20"/>
          </w:rPr>
          <w:delText xml:space="preserve">the </w:delText>
        </w:r>
      </w:del>
      <w:ins w:id="231" w:author="Abhishek Patil" w:date="2021-02-26T17:22:00Z">
        <w:r w:rsidR="002C2FB2">
          <w:rPr>
            <w:rFonts w:ascii="Times New Roman" w:hAnsi="Times New Roman" w:cs="Times New Roman"/>
            <w:color w:val="000000"/>
            <w:sz w:val="20"/>
            <w:szCs w:val="20"/>
          </w:rPr>
          <w:t>a</w:t>
        </w:r>
        <w:r w:rsidR="002C2FB2" w:rsidRPr="00EE7599">
          <w:rPr>
            <w:rFonts w:ascii="Times New Roman" w:hAnsi="Times New Roman" w:cs="Times New Roman"/>
            <w:color w:val="000000"/>
            <w:sz w:val="20"/>
            <w:szCs w:val="20"/>
          </w:rPr>
          <w:t xml:space="preserve"> </w:t>
        </w:r>
      </w:ins>
      <w:r w:rsidRPr="00EE7599">
        <w:rPr>
          <w:rFonts w:ascii="Times New Roman" w:hAnsi="Times New Roman" w:cs="Times New Roman"/>
          <w:color w:val="000000"/>
          <w:sz w:val="20"/>
          <w:szCs w:val="20"/>
        </w:rPr>
        <w:t xml:space="preserve">Beacon </w:t>
      </w:r>
      <w:ins w:id="232" w:author="Abhishek Patil" w:date="2021-02-22T08:25:00Z">
        <w:r>
          <w:rPr>
            <w:rFonts w:ascii="Times New Roman" w:hAnsi="Times New Roman" w:cs="Times New Roman"/>
            <w:color w:val="000000"/>
            <w:sz w:val="20"/>
            <w:szCs w:val="20"/>
          </w:rPr>
          <w:t xml:space="preserve">frame </w:t>
        </w:r>
      </w:ins>
      <w:del w:id="233" w:author="Abhishek Patil" w:date="2021-02-26T17:22:00Z">
        <w:r w:rsidRPr="00EE7599" w:rsidDel="002C2FB2">
          <w:rPr>
            <w:rFonts w:ascii="Times New Roman" w:hAnsi="Times New Roman" w:cs="Times New Roman"/>
            <w:color w:val="000000"/>
            <w:sz w:val="20"/>
            <w:szCs w:val="20"/>
          </w:rPr>
          <w:delText xml:space="preserve">and </w:delText>
        </w:r>
      </w:del>
      <w:ins w:id="234" w:author="Abhishek Patil" w:date="2021-02-26T17:22:00Z">
        <w:r w:rsidR="002C2FB2">
          <w:rPr>
            <w:rFonts w:ascii="Times New Roman" w:hAnsi="Times New Roman" w:cs="Times New Roman"/>
            <w:color w:val="000000"/>
            <w:sz w:val="20"/>
            <w:szCs w:val="20"/>
          </w:rPr>
          <w:t>or a</w:t>
        </w:r>
        <w:r w:rsidR="002C2FB2" w:rsidRPr="00EE7599">
          <w:rPr>
            <w:rFonts w:ascii="Times New Roman" w:hAnsi="Times New Roman" w:cs="Times New Roman"/>
            <w:color w:val="000000"/>
            <w:sz w:val="20"/>
            <w:szCs w:val="20"/>
          </w:rPr>
          <w:t xml:space="preserve"> </w:t>
        </w:r>
      </w:ins>
      <w:del w:id="235" w:author="Abhishek Patil" w:date="2021-02-22T08:25:00Z">
        <w:r w:rsidRPr="00EE7599" w:rsidDel="00FC3125">
          <w:rPr>
            <w:rFonts w:ascii="Times New Roman" w:hAnsi="Times New Roman" w:cs="Times New Roman"/>
            <w:color w:val="000000"/>
            <w:sz w:val="20"/>
            <w:szCs w:val="20"/>
          </w:rPr>
          <w:delText xml:space="preserve">non-ML </w:delText>
        </w:r>
      </w:del>
      <w:r w:rsidRPr="00EE7599">
        <w:rPr>
          <w:rFonts w:ascii="Times New Roman" w:hAnsi="Times New Roman" w:cs="Times New Roman"/>
          <w:color w:val="000000"/>
          <w:sz w:val="20"/>
          <w:szCs w:val="20"/>
        </w:rPr>
        <w:t xml:space="preserve">Probe Response </w:t>
      </w:r>
      <w:del w:id="236" w:author="Abhishek Patil" w:date="2021-02-22T08:26:00Z">
        <w:r w:rsidRPr="00EE7599" w:rsidDel="0097703D">
          <w:rPr>
            <w:rFonts w:ascii="Times New Roman" w:hAnsi="Times New Roman" w:cs="Times New Roman"/>
            <w:color w:val="000000"/>
            <w:sz w:val="20"/>
            <w:szCs w:val="20"/>
          </w:rPr>
          <w:delText xml:space="preserve">frames </w:delText>
        </w:r>
      </w:del>
      <w:ins w:id="237" w:author="Abhishek Patil" w:date="2021-02-22T08:26:00Z">
        <w:r w:rsidRPr="00EE7599">
          <w:rPr>
            <w:rFonts w:ascii="Times New Roman" w:hAnsi="Times New Roman" w:cs="Times New Roman"/>
            <w:color w:val="000000"/>
            <w:sz w:val="20"/>
            <w:szCs w:val="20"/>
          </w:rPr>
          <w:t>frame</w:t>
        </w:r>
        <w:r>
          <w:rPr>
            <w:rFonts w:ascii="Times New Roman" w:hAnsi="Times New Roman" w:cs="Times New Roman"/>
            <w:color w:val="000000"/>
            <w:sz w:val="20"/>
            <w:szCs w:val="20"/>
          </w:rPr>
          <w:t xml:space="preserve">, that is not an ML probe </w:t>
        </w:r>
      </w:ins>
      <w:ins w:id="238" w:author="Abhishek Patil" w:date="2021-02-25T13:51:00Z">
        <w:r w:rsidR="00D5282C">
          <w:rPr>
            <w:rFonts w:ascii="Times New Roman" w:hAnsi="Times New Roman" w:cs="Times New Roman"/>
            <w:color w:val="000000"/>
            <w:sz w:val="20"/>
            <w:szCs w:val="20"/>
          </w:rPr>
          <w:t>response</w:t>
        </w:r>
      </w:ins>
      <w:ins w:id="239" w:author="Abhishek Patil" w:date="2021-02-22T08:26:00Z">
        <w:r>
          <w:rPr>
            <w:rFonts w:ascii="Times New Roman" w:hAnsi="Times New Roman" w:cs="Times New Roman"/>
            <w:color w:val="000000"/>
            <w:sz w:val="20"/>
            <w:szCs w:val="20"/>
          </w:rPr>
          <w:t>,</w:t>
        </w:r>
        <w:r w:rsidRPr="00EE7599">
          <w:rPr>
            <w:rFonts w:ascii="Times New Roman" w:hAnsi="Times New Roman" w:cs="Times New Roman"/>
            <w:color w:val="000000"/>
            <w:sz w:val="20"/>
            <w:szCs w:val="20"/>
          </w:rPr>
          <w:t xml:space="preserve"> </w:t>
        </w:r>
      </w:ins>
      <w:r w:rsidRPr="00EE7599">
        <w:rPr>
          <w:rFonts w:ascii="Times New Roman" w:hAnsi="Times New Roman" w:cs="Times New Roman"/>
          <w:color w:val="000000"/>
          <w:sz w:val="20"/>
          <w:szCs w:val="20"/>
        </w:rPr>
        <w:t xml:space="preserve">only </w:t>
      </w:r>
      <w:del w:id="240" w:author="Abhishek Patil" w:date="2021-02-25T14:39:00Z">
        <w:r w:rsidRPr="00EE7599" w:rsidDel="00082E56">
          <w:rPr>
            <w:rFonts w:ascii="Times New Roman" w:hAnsi="Times New Roman" w:cs="Times New Roman"/>
            <w:color w:val="000000"/>
            <w:sz w:val="20"/>
            <w:szCs w:val="20"/>
          </w:rPr>
          <w:delText xml:space="preserve">the MLD level/common information carried in </w:delText>
        </w:r>
      </w:del>
      <w:r w:rsidRPr="00EE7599">
        <w:rPr>
          <w:rFonts w:ascii="Times New Roman" w:hAnsi="Times New Roman" w:cs="Times New Roman"/>
          <w:color w:val="000000"/>
          <w:sz w:val="20"/>
          <w:szCs w:val="20"/>
        </w:rPr>
        <w:t xml:space="preserve">the </w:t>
      </w:r>
      <w:ins w:id="241" w:author="Abhishek Patil" w:date="2021-02-25T14:33:00Z">
        <w:r w:rsidR="00B419E3">
          <w:rPr>
            <w:rFonts w:ascii="Times New Roman" w:hAnsi="Times New Roman" w:cs="Times New Roman"/>
            <w:color w:val="000000"/>
            <w:sz w:val="20"/>
            <w:szCs w:val="20"/>
          </w:rPr>
          <w:t xml:space="preserve">Common Info </w:t>
        </w:r>
      </w:ins>
      <w:r w:rsidRPr="00EE7599">
        <w:rPr>
          <w:rFonts w:ascii="Times New Roman" w:hAnsi="Times New Roman" w:cs="Times New Roman"/>
          <w:color w:val="000000"/>
          <w:sz w:val="20"/>
          <w:szCs w:val="20"/>
        </w:rPr>
        <w:t>field</w:t>
      </w:r>
      <w:del w:id="242" w:author="Abhishek Patil" w:date="2021-02-25T14:36:00Z">
        <w:r w:rsidRPr="00EE7599" w:rsidDel="001A310F">
          <w:rPr>
            <w:rFonts w:ascii="Times New Roman" w:hAnsi="Times New Roman" w:cs="Times New Roman"/>
            <w:color w:val="000000"/>
            <w:sz w:val="20"/>
            <w:szCs w:val="20"/>
          </w:rPr>
          <w:delText>(s)</w:delText>
        </w:r>
      </w:del>
      <w:r w:rsidRPr="00EE7599">
        <w:rPr>
          <w:rFonts w:ascii="Times New Roman" w:hAnsi="Times New Roman" w:cs="Times New Roman"/>
          <w:color w:val="000000"/>
          <w:sz w:val="20"/>
          <w:szCs w:val="20"/>
        </w:rPr>
        <w:t xml:space="preserve"> of the </w:t>
      </w:r>
      <w:ins w:id="243" w:author="Abhishek Patil" w:date="2021-02-25T14:33:00Z">
        <w:r w:rsidR="00B419E3">
          <w:rPr>
            <w:rFonts w:ascii="Times New Roman" w:hAnsi="Times New Roman" w:cs="Times New Roman"/>
            <w:color w:val="000000"/>
            <w:sz w:val="20"/>
            <w:szCs w:val="20"/>
          </w:rPr>
          <w:t xml:space="preserve">Basic </w:t>
        </w:r>
      </w:ins>
      <w:ins w:id="244" w:author="Abhishek Patil" w:date="2021-02-25T14:34:00Z">
        <w:r w:rsidR="00B419E3">
          <w:rPr>
            <w:rFonts w:ascii="Times New Roman" w:hAnsi="Times New Roman" w:cs="Times New Roman"/>
            <w:color w:val="000000"/>
            <w:sz w:val="20"/>
            <w:szCs w:val="20"/>
          </w:rPr>
          <w:t xml:space="preserve">variant </w:t>
        </w:r>
      </w:ins>
      <w:r w:rsidRPr="00EE7599">
        <w:rPr>
          <w:rFonts w:ascii="Times New Roman" w:hAnsi="Times New Roman" w:cs="Times New Roman"/>
          <w:color w:val="000000"/>
          <w:sz w:val="20"/>
          <w:szCs w:val="20"/>
        </w:rPr>
        <w:t>Multi-Link element</w:t>
      </w:r>
      <w:del w:id="245" w:author="Abhishek Patil" w:date="2021-02-25T14:39:00Z">
        <w:r w:rsidRPr="00EE7599" w:rsidDel="002E1471">
          <w:rPr>
            <w:rFonts w:ascii="Times New Roman" w:hAnsi="Times New Roman" w:cs="Times New Roman"/>
            <w:color w:val="000000"/>
            <w:sz w:val="20"/>
            <w:szCs w:val="20"/>
          </w:rPr>
          <w:delText xml:space="preserve"> </w:delText>
        </w:r>
      </w:del>
      <w:del w:id="246" w:author="Abhishek Patil" w:date="2021-02-25T14:36:00Z">
        <w:r w:rsidRPr="00EE7599" w:rsidDel="00AB6B40">
          <w:rPr>
            <w:rFonts w:ascii="Times New Roman" w:hAnsi="Times New Roman" w:cs="Times New Roman"/>
            <w:color w:val="000000"/>
            <w:sz w:val="20"/>
            <w:szCs w:val="20"/>
          </w:rPr>
          <w:delText xml:space="preserve">as defined in 9.4.2.247b (Multi-Link element) </w:delText>
        </w:r>
      </w:del>
      <w:del w:id="247" w:author="Abhishek Patil" w:date="2021-02-25T14:37:00Z">
        <w:r w:rsidRPr="00EE7599" w:rsidDel="00E063F2">
          <w:rPr>
            <w:rFonts w:ascii="Times New Roman" w:hAnsi="Times New Roman" w:cs="Times New Roman"/>
            <w:color w:val="000000"/>
            <w:sz w:val="20"/>
            <w:szCs w:val="20"/>
          </w:rPr>
          <w:delText>that is common to all APs affiliated with the AP MLD</w:delText>
        </w:r>
      </w:del>
      <w:r w:rsidRPr="00EE7599">
        <w:rPr>
          <w:rFonts w:ascii="Times New Roman" w:hAnsi="Times New Roman" w:cs="Times New Roman"/>
          <w:color w:val="000000"/>
          <w:sz w:val="20"/>
          <w:szCs w:val="20"/>
        </w:rPr>
        <w:t xml:space="preserve">. </w:t>
      </w:r>
      <w:del w:id="248" w:author="Abhishek Patil" w:date="2021-02-27T22:47:00Z">
        <w:r w:rsidRPr="00EE7599" w:rsidDel="00D70544">
          <w:rPr>
            <w:rFonts w:ascii="Times New Roman" w:hAnsi="Times New Roman" w:cs="Times New Roman"/>
            <w:color w:val="000000"/>
            <w:sz w:val="20"/>
            <w:szCs w:val="20"/>
          </w:rPr>
          <w:delText xml:space="preserve">The </w:delText>
        </w:r>
      </w:del>
      <w:del w:id="249" w:author="Abhishek Patil" w:date="2021-02-25T14:40:00Z">
        <w:r w:rsidRPr="00EE7599" w:rsidDel="009C41C3">
          <w:rPr>
            <w:rFonts w:ascii="Times New Roman" w:hAnsi="Times New Roman" w:cs="Times New Roman"/>
            <w:color w:val="000000"/>
            <w:sz w:val="20"/>
            <w:szCs w:val="20"/>
          </w:rPr>
          <w:delText>MLD Level/</w:delText>
        </w:r>
      </w:del>
      <w:del w:id="250" w:author="Abhishek Patil" w:date="2021-02-27T22:47:00Z">
        <w:r w:rsidRPr="00EE7599" w:rsidDel="00D70544">
          <w:rPr>
            <w:rFonts w:ascii="Times New Roman" w:hAnsi="Times New Roman" w:cs="Times New Roman"/>
            <w:color w:val="000000"/>
            <w:sz w:val="20"/>
            <w:szCs w:val="20"/>
          </w:rPr>
          <w:delText>Common Info</w:delText>
        </w:r>
      </w:del>
      <w:del w:id="251" w:author="Abhishek Patil" w:date="2021-02-25T14:40:00Z">
        <w:r w:rsidRPr="00EE7599" w:rsidDel="009C41C3">
          <w:rPr>
            <w:rFonts w:ascii="Times New Roman" w:hAnsi="Times New Roman" w:cs="Times New Roman"/>
            <w:color w:val="000000"/>
            <w:sz w:val="20"/>
            <w:szCs w:val="20"/>
          </w:rPr>
          <w:delText>rmation</w:delText>
        </w:r>
      </w:del>
      <w:del w:id="252" w:author="Abhishek Patil" w:date="2021-02-27T22:47:00Z">
        <w:r w:rsidRPr="00EE7599" w:rsidDel="00D70544">
          <w:rPr>
            <w:rFonts w:ascii="Times New Roman" w:hAnsi="Times New Roman" w:cs="Times New Roman"/>
            <w:color w:val="000000"/>
            <w:sz w:val="20"/>
            <w:szCs w:val="20"/>
          </w:rPr>
          <w:delText xml:space="preserve"> field shall include the MLD MAC address of the AP MLD with which the AP is affiliated </w:delText>
        </w:r>
      </w:del>
      <w:del w:id="253" w:author="Abhishek Patil" w:date="2021-02-26T16:56:00Z">
        <w:r w:rsidRPr="00EE7599" w:rsidDel="00C463F7">
          <w:rPr>
            <w:rFonts w:ascii="Times New Roman" w:hAnsi="Times New Roman" w:cs="Times New Roman"/>
            <w:color w:val="000000"/>
            <w:sz w:val="20"/>
            <w:szCs w:val="20"/>
          </w:rPr>
          <w:delText>and other information (TBD)</w:delText>
        </w:r>
      </w:del>
      <w:del w:id="254" w:author="Abhishek Patil" w:date="2021-02-27T22:47:00Z">
        <w:r w:rsidRPr="00EE7599" w:rsidDel="00D70544">
          <w:rPr>
            <w:rFonts w:ascii="Times New Roman" w:hAnsi="Times New Roman" w:cs="Times New Roman"/>
            <w:color w:val="000000"/>
            <w:sz w:val="20"/>
            <w:szCs w:val="20"/>
          </w:rPr>
          <w:delText>.</w:delText>
        </w:r>
      </w:del>
    </w:p>
    <w:p w14:paraId="4C9088E4" w14:textId="77A525A3" w:rsidR="003155B0" w:rsidRPr="00666262" w:rsidRDefault="003155B0" w:rsidP="003155B0">
      <w:pPr>
        <w:autoSpaceDE w:val="0"/>
        <w:autoSpaceDN w:val="0"/>
        <w:adjustRightInd w:val="0"/>
        <w:spacing w:before="60" w:after="0" w:line="240" w:lineRule="auto"/>
        <w:jc w:val="both"/>
        <w:rPr>
          <w:rFonts w:ascii="Times New Roman" w:hAnsi="Times New Roman" w:cs="Times New Roman"/>
          <w:color w:val="000000"/>
          <w:sz w:val="18"/>
          <w:szCs w:val="18"/>
        </w:rPr>
      </w:pPr>
      <w:r w:rsidRPr="00666262">
        <w:rPr>
          <w:rFonts w:ascii="Times New Roman" w:hAnsi="Times New Roman" w:cs="Times New Roman"/>
          <w:color w:val="000000"/>
          <w:sz w:val="18"/>
          <w:szCs w:val="18"/>
        </w:rPr>
        <w:t xml:space="preserve">NOTE—Whether the </w:t>
      </w:r>
      <w:ins w:id="255" w:author="Abhishek Patil" w:date="2021-02-22T08:27:00Z">
        <w:r w:rsidRPr="00666262">
          <w:rPr>
            <w:rFonts w:ascii="Times New Roman" w:hAnsi="Times New Roman" w:cs="Times New Roman"/>
            <w:color w:val="000000"/>
            <w:sz w:val="18"/>
            <w:szCs w:val="18"/>
          </w:rPr>
          <w:t xml:space="preserve">Basic variant </w:t>
        </w:r>
      </w:ins>
      <w:r w:rsidRPr="00666262">
        <w:rPr>
          <w:rFonts w:ascii="Times New Roman" w:hAnsi="Times New Roman" w:cs="Times New Roman"/>
          <w:color w:val="000000"/>
          <w:sz w:val="18"/>
          <w:szCs w:val="18"/>
        </w:rPr>
        <w:t xml:space="preserve">Multi-Link element is always present in </w:t>
      </w:r>
      <w:del w:id="256" w:author="Abhishek Patil" w:date="2021-02-26T17:22:00Z">
        <w:r w:rsidRPr="00666262" w:rsidDel="00A50947">
          <w:rPr>
            <w:rFonts w:ascii="Times New Roman" w:hAnsi="Times New Roman" w:cs="Times New Roman"/>
            <w:color w:val="000000"/>
            <w:sz w:val="18"/>
            <w:szCs w:val="18"/>
          </w:rPr>
          <w:delText xml:space="preserve">the </w:delText>
        </w:r>
      </w:del>
      <w:ins w:id="257" w:author="Abhishek Patil" w:date="2021-02-26T17:22:00Z">
        <w:r w:rsidR="00A50947">
          <w:rPr>
            <w:rFonts w:ascii="Times New Roman" w:hAnsi="Times New Roman" w:cs="Times New Roman"/>
            <w:color w:val="000000"/>
            <w:sz w:val="18"/>
            <w:szCs w:val="18"/>
          </w:rPr>
          <w:t>a</w:t>
        </w:r>
        <w:r w:rsidR="00A50947" w:rsidRPr="00666262">
          <w:rPr>
            <w:rFonts w:ascii="Times New Roman" w:hAnsi="Times New Roman" w:cs="Times New Roman"/>
            <w:color w:val="000000"/>
            <w:sz w:val="18"/>
            <w:szCs w:val="18"/>
          </w:rPr>
          <w:t xml:space="preserve"> </w:t>
        </w:r>
      </w:ins>
      <w:r w:rsidRPr="00666262">
        <w:rPr>
          <w:rFonts w:ascii="Times New Roman" w:hAnsi="Times New Roman" w:cs="Times New Roman"/>
          <w:color w:val="000000"/>
          <w:sz w:val="18"/>
          <w:szCs w:val="18"/>
        </w:rPr>
        <w:t xml:space="preserve">Beacon </w:t>
      </w:r>
      <w:ins w:id="258" w:author="Abhishek Patil" w:date="2021-02-22T08:27:00Z">
        <w:r w:rsidRPr="00666262">
          <w:rPr>
            <w:rFonts w:ascii="Times New Roman" w:hAnsi="Times New Roman" w:cs="Times New Roman"/>
            <w:color w:val="000000"/>
            <w:sz w:val="18"/>
            <w:szCs w:val="18"/>
          </w:rPr>
          <w:t xml:space="preserve">frame </w:t>
        </w:r>
      </w:ins>
      <w:del w:id="259" w:author="Abhishek Patil" w:date="2021-02-26T17:22:00Z">
        <w:r w:rsidRPr="00666262" w:rsidDel="00A50947">
          <w:rPr>
            <w:rFonts w:ascii="Times New Roman" w:hAnsi="Times New Roman" w:cs="Times New Roman"/>
            <w:color w:val="000000"/>
            <w:sz w:val="18"/>
            <w:szCs w:val="18"/>
          </w:rPr>
          <w:delText xml:space="preserve">and </w:delText>
        </w:r>
      </w:del>
      <w:ins w:id="260" w:author="Abhishek Patil" w:date="2021-02-26T17:22:00Z">
        <w:r w:rsidR="00A50947">
          <w:rPr>
            <w:rFonts w:ascii="Times New Roman" w:hAnsi="Times New Roman" w:cs="Times New Roman"/>
            <w:color w:val="000000"/>
            <w:sz w:val="18"/>
            <w:szCs w:val="18"/>
          </w:rPr>
          <w:t>or a</w:t>
        </w:r>
        <w:r w:rsidR="00A50947" w:rsidRPr="00666262">
          <w:rPr>
            <w:rFonts w:ascii="Times New Roman" w:hAnsi="Times New Roman" w:cs="Times New Roman"/>
            <w:color w:val="000000"/>
            <w:sz w:val="18"/>
            <w:szCs w:val="18"/>
          </w:rPr>
          <w:t xml:space="preserve"> </w:t>
        </w:r>
      </w:ins>
      <w:del w:id="261" w:author="Abhishek Patil" w:date="2021-02-22T08:27:00Z">
        <w:r w:rsidRPr="00666262" w:rsidDel="00DE042A">
          <w:rPr>
            <w:rFonts w:ascii="Times New Roman" w:hAnsi="Times New Roman" w:cs="Times New Roman"/>
            <w:color w:val="000000"/>
            <w:sz w:val="18"/>
            <w:szCs w:val="18"/>
          </w:rPr>
          <w:delText xml:space="preserve">non-ML </w:delText>
        </w:r>
      </w:del>
      <w:r w:rsidRPr="00666262">
        <w:rPr>
          <w:rFonts w:ascii="Times New Roman" w:hAnsi="Times New Roman" w:cs="Times New Roman"/>
          <w:color w:val="000000"/>
          <w:sz w:val="18"/>
          <w:szCs w:val="18"/>
        </w:rPr>
        <w:t xml:space="preserve">Probe Response </w:t>
      </w:r>
      <w:del w:id="262" w:author="Abhishek Patil" w:date="2021-02-22T08:27:00Z">
        <w:r w:rsidRPr="00666262" w:rsidDel="00DE042A">
          <w:rPr>
            <w:rFonts w:ascii="Times New Roman" w:hAnsi="Times New Roman" w:cs="Times New Roman"/>
            <w:color w:val="000000"/>
            <w:sz w:val="18"/>
            <w:szCs w:val="18"/>
          </w:rPr>
          <w:delText xml:space="preserve">frames </w:delText>
        </w:r>
      </w:del>
      <w:ins w:id="263" w:author="Abhishek Patil" w:date="2021-02-22T08:27:00Z">
        <w:r w:rsidRPr="00666262">
          <w:rPr>
            <w:rFonts w:ascii="Times New Roman" w:hAnsi="Times New Roman" w:cs="Times New Roman"/>
            <w:color w:val="000000"/>
            <w:sz w:val="18"/>
            <w:szCs w:val="18"/>
          </w:rPr>
          <w:t xml:space="preserve">frame, that is not an ML probe </w:t>
        </w:r>
      </w:ins>
      <w:ins w:id="264" w:author="Abhishek Patil" w:date="2021-02-25T13:51:00Z">
        <w:r w:rsidR="00D5282C">
          <w:rPr>
            <w:rFonts w:ascii="Times New Roman" w:hAnsi="Times New Roman" w:cs="Times New Roman"/>
            <w:color w:val="000000"/>
            <w:sz w:val="18"/>
            <w:szCs w:val="18"/>
          </w:rPr>
          <w:t>response</w:t>
        </w:r>
      </w:ins>
      <w:ins w:id="265" w:author="Abhishek Patil" w:date="2021-02-22T08:27:00Z">
        <w:r w:rsidRPr="00666262">
          <w:rPr>
            <w:rFonts w:ascii="Times New Roman" w:hAnsi="Times New Roman" w:cs="Times New Roman"/>
            <w:color w:val="000000"/>
            <w:sz w:val="18"/>
            <w:szCs w:val="18"/>
          </w:rPr>
          <w:t xml:space="preserve">, </w:t>
        </w:r>
      </w:ins>
      <w:r w:rsidRPr="00666262">
        <w:rPr>
          <w:rFonts w:ascii="Times New Roman" w:hAnsi="Times New Roman" w:cs="Times New Roman"/>
          <w:color w:val="000000"/>
          <w:sz w:val="18"/>
          <w:szCs w:val="18"/>
        </w:rPr>
        <w:t>or is optionally present is TBD.</w:t>
      </w:r>
    </w:p>
    <w:p w14:paraId="5FE07608" w14:textId="1930293E" w:rsidR="003155B0" w:rsidRPr="000756D7" w:rsidRDefault="003155B0" w:rsidP="003155B0">
      <w:pPr>
        <w:autoSpaceDE w:val="0"/>
        <w:autoSpaceDN w:val="0"/>
        <w:adjustRightInd w:val="0"/>
        <w:spacing w:before="240" w:after="0" w:line="240" w:lineRule="auto"/>
        <w:jc w:val="both"/>
        <w:rPr>
          <w:rFonts w:ascii="Times New Roman" w:hAnsi="Times New Roman" w:cs="Times New Roman"/>
          <w:color w:val="000000"/>
          <w:sz w:val="20"/>
          <w:szCs w:val="20"/>
        </w:rPr>
      </w:pPr>
      <w:r w:rsidRPr="000756D7">
        <w:rPr>
          <w:rFonts w:ascii="Times New Roman" w:hAnsi="Times New Roman" w:cs="Times New Roman"/>
          <w:color w:val="000000"/>
          <w:sz w:val="20"/>
          <w:szCs w:val="20"/>
        </w:rPr>
        <w:t xml:space="preserve">An AP </w:t>
      </w:r>
      <w:ins w:id="266" w:author="Abhishek Patil" w:date="2021-02-25T14:15:00Z">
        <w:r w:rsidR="003E33D8" w:rsidRPr="000756D7">
          <w:rPr>
            <w:rFonts w:ascii="Times New Roman" w:hAnsi="Times New Roman" w:cs="Times New Roman"/>
            <w:color w:val="000000"/>
            <w:sz w:val="20"/>
            <w:szCs w:val="20"/>
          </w:rPr>
          <w:t xml:space="preserve">affiliated with </w:t>
        </w:r>
      </w:ins>
      <w:del w:id="267" w:author="Abhishek Patil" w:date="2021-02-25T14:15:00Z">
        <w:r w:rsidRPr="000756D7" w:rsidDel="003E33D8">
          <w:rPr>
            <w:rFonts w:ascii="Times New Roman" w:hAnsi="Times New Roman" w:cs="Times New Roman"/>
            <w:color w:val="000000"/>
            <w:sz w:val="20"/>
            <w:szCs w:val="20"/>
          </w:rPr>
          <w:delText xml:space="preserve">that is part of </w:delText>
        </w:r>
      </w:del>
      <w:r w:rsidRPr="000756D7">
        <w:rPr>
          <w:rFonts w:ascii="Times New Roman" w:hAnsi="Times New Roman" w:cs="Times New Roman"/>
          <w:color w:val="000000"/>
          <w:sz w:val="20"/>
          <w:szCs w:val="20"/>
        </w:rPr>
        <w:t xml:space="preserve">an AP MLD that supports SAE authentication shall include the MLD MAC address of </w:t>
      </w:r>
      <w:del w:id="268" w:author="Abhishek Patil" w:date="2021-02-25T14:15:00Z">
        <w:r w:rsidRPr="000756D7" w:rsidDel="006649DB">
          <w:rPr>
            <w:rFonts w:ascii="Times New Roman" w:hAnsi="Times New Roman" w:cs="Times New Roman"/>
            <w:color w:val="000000"/>
            <w:sz w:val="20"/>
            <w:szCs w:val="20"/>
          </w:rPr>
          <w:delText xml:space="preserve">the </w:delText>
        </w:r>
      </w:del>
      <w:ins w:id="269" w:author="Abhishek Patil" w:date="2021-02-25T14:15:00Z">
        <w:r w:rsidR="006649DB" w:rsidRPr="000756D7">
          <w:rPr>
            <w:rFonts w:ascii="Times New Roman" w:hAnsi="Times New Roman" w:cs="Times New Roman"/>
            <w:color w:val="000000"/>
            <w:sz w:val="20"/>
            <w:szCs w:val="20"/>
          </w:rPr>
          <w:t xml:space="preserve">that </w:t>
        </w:r>
      </w:ins>
      <w:r w:rsidRPr="000756D7">
        <w:rPr>
          <w:rFonts w:ascii="Times New Roman" w:hAnsi="Times New Roman" w:cs="Times New Roman"/>
          <w:color w:val="000000"/>
          <w:sz w:val="20"/>
          <w:szCs w:val="20"/>
        </w:rPr>
        <w:t xml:space="preserve">AP MLD </w:t>
      </w:r>
      <w:del w:id="270" w:author="Abhishek Patil" w:date="2021-02-25T14:16:00Z">
        <w:r w:rsidRPr="000756D7" w:rsidDel="006649DB">
          <w:rPr>
            <w:rFonts w:ascii="Times New Roman" w:hAnsi="Times New Roman" w:cs="Times New Roman"/>
            <w:color w:val="000000"/>
            <w:sz w:val="20"/>
            <w:szCs w:val="20"/>
          </w:rPr>
          <w:delText xml:space="preserve">with which the AP is affiliated </w:delText>
        </w:r>
      </w:del>
      <w:r w:rsidRPr="000756D7">
        <w:rPr>
          <w:rFonts w:ascii="Times New Roman" w:hAnsi="Times New Roman" w:cs="Times New Roman"/>
          <w:color w:val="000000"/>
          <w:sz w:val="20"/>
          <w:szCs w:val="20"/>
        </w:rPr>
        <w:t>in the Beacon and Probe Response frames it transmits</w:t>
      </w:r>
      <w:ins w:id="271" w:author="Abhishek Patil" w:date="2021-02-26T17:23:00Z">
        <w:r w:rsidR="000C02B0">
          <w:rPr>
            <w:rFonts w:ascii="Times New Roman" w:hAnsi="Times New Roman" w:cs="Times New Roman"/>
            <w:color w:val="000000"/>
            <w:sz w:val="20"/>
            <w:szCs w:val="20"/>
          </w:rPr>
          <w:t xml:space="preserve"> in the Common Info field of the Basic variant of the Multi-Link element</w:t>
        </w:r>
      </w:ins>
      <w:r w:rsidRPr="000756D7">
        <w:rPr>
          <w:rFonts w:ascii="Times New Roman" w:hAnsi="Times New Roman" w:cs="Times New Roman"/>
          <w:color w:val="000000"/>
          <w:sz w:val="20"/>
          <w:szCs w:val="20"/>
        </w:rPr>
        <w:t>.</w:t>
      </w:r>
      <w:del w:id="272" w:author="Abhishek Patil" w:date="2021-02-22T10:42:00Z">
        <w:r w:rsidRPr="000756D7" w:rsidDel="00666262">
          <w:rPr>
            <w:rFonts w:ascii="Times New Roman" w:hAnsi="Times New Roman" w:cs="Times New Roman"/>
            <w:color w:val="000000"/>
            <w:sz w:val="20"/>
            <w:szCs w:val="20"/>
          </w:rPr>
          <w:delText xml:space="preserve"> The container of the MLD MAC address is TBD.</w:delText>
        </w:r>
      </w:del>
    </w:p>
    <w:p w14:paraId="411CFDA1" w14:textId="515E8F47" w:rsidR="003155B0" w:rsidRPr="00530B6E" w:rsidRDefault="003155B0" w:rsidP="003155B0">
      <w:pPr>
        <w:autoSpaceDE w:val="0"/>
        <w:autoSpaceDN w:val="0"/>
        <w:adjustRightInd w:val="0"/>
        <w:spacing w:before="240" w:after="0" w:line="240" w:lineRule="auto"/>
        <w:jc w:val="both"/>
        <w:rPr>
          <w:rFonts w:ascii="Times New Roman" w:hAnsi="Times New Roman" w:cs="Times New Roman"/>
          <w:color w:val="000000"/>
          <w:sz w:val="20"/>
          <w:szCs w:val="20"/>
        </w:rPr>
      </w:pPr>
      <w:r w:rsidRPr="00530B6E">
        <w:rPr>
          <w:rFonts w:ascii="Times New Roman" w:hAnsi="Times New Roman" w:cs="Times New Roman"/>
          <w:color w:val="000000"/>
          <w:sz w:val="20"/>
          <w:szCs w:val="20"/>
        </w:rPr>
        <w:t xml:space="preserve">A Probe Request frame that is </w:t>
      </w:r>
      <w:ins w:id="273" w:author="Abhishek Patil" w:date="2021-02-17T23:16:00Z">
        <w:r>
          <w:rPr>
            <w:rFonts w:ascii="Times New Roman" w:hAnsi="Times New Roman" w:cs="Times New Roman"/>
            <w:color w:val="000000"/>
            <w:sz w:val="20"/>
            <w:szCs w:val="20"/>
          </w:rPr>
          <w:t xml:space="preserve">not </w:t>
        </w:r>
      </w:ins>
      <w:r w:rsidRPr="00530B6E">
        <w:rPr>
          <w:rFonts w:ascii="Times New Roman" w:hAnsi="Times New Roman" w:cs="Times New Roman"/>
          <w:color w:val="000000"/>
          <w:sz w:val="20"/>
          <w:szCs w:val="20"/>
        </w:rPr>
        <w:t>a</w:t>
      </w:r>
      <w:ins w:id="274" w:author="Abhishek Patil" w:date="2021-02-25T13:51:00Z">
        <w:r w:rsidR="00A37C0B">
          <w:rPr>
            <w:rFonts w:ascii="Times New Roman" w:hAnsi="Times New Roman" w:cs="Times New Roman"/>
            <w:color w:val="000000"/>
            <w:sz w:val="20"/>
            <w:szCs w:val="20"/>
          </w:rPr>
          <w:t>n</w:t>
        </w:r>
      </w:ins>
      <w:r w:rsidRPr="00530B6E">
        <w:rPr>
          <w:rFonts w:ascii="Times New Roman" w:hAnsi="Times New Roman" w:cs="Times New Roman"/>
          <w:color w:val="000000"/>
          <w:sz w:val="20"/>
          <w:szCs w:val="20"/>
        </w:rPr>
        <w:t xml:space="preserve"> </w:t>
      </w:r>
      <w:del w:id="275" w:author="Abhishek Patil" w:date="2021-02-17T23:16:00Z">
        <w:r w:rsidRPr="00530B6E" w:rsidDel="00FB0F3F">
          <w:rPr>
            <w:rFonts w:ascii="Times New Roman" w:hAnsi="Times New Roman" w:cs="Times New Roman"/>
            <w:color w:val="000000"/>
            <w:sz w:val="20"/>
            <w:szCs w:val="20"/>
          </w:rPr>
          <w:delText>non-</w:delText>
        </w:r>
      </w:del>
      <w:r w:rsidRPr="00530B6E">
        <w:rPr>
          <w:rFonts w:ascii="Times New Roman" w:hAnsi="Times New Roman" w:cs="Times New Roman"/>
          <w:color w:val="000000"/>
          <w:sz w:val="20"/>
          <w:szCs w:val="20"/>
        </w:rPr>
        <w:t>ML probe request shall not include a Multi-Link element</w:t>
      </w:r>
      <w:ins w:id="276" w:author="Abhishek Patil" w:date="2021-02-27T22:48:00Z">
        <w:r w:rsidR="00231061">
          <w:rPr>
            <w:rFonts w:ascii="Times New Roman" w:hAnsi="Times New Roman" w:cs="Times New Roman"/>
            <w:color w:val="000000"/>
            <w:sz w:val="20"/>
            <w:szCs w:val="20"/>
          </w:rPr>
          <w:t xml:space="preserve"> of any type</w:t>
        </w:r>
      </w:ins>
      <w:r w:rsidRPr="00530B6E">
        <w:rPr>
          <w:rFonts w:ascii="Times New Roman" w:hAnsi="Times New Roman" w:cs="Times New Roman"/>
          <w:color w:val="000000"/>
          <w:sz w:val="20"/>
          <w:szCs w:val="20"/>
        </w:rPr>
        <w:t>.</w:t>
      </w:r>
    </w:p>
    <w:p w14:paraId="103AD279" w14:textId="77777777" w:rsidR="003155B0" w:rsidRDefault="003155B0" w:rsidP="003155B0">
      <w:pPr>
        <w:autoSpaceDE w:val="0"/>
        <w:autoSpaceDN w:val="0"/>
        <w:adjustRightInd w:val="0"/>
        <w:spacing w:before="240" w:after="0" w:line="240" w:lineRule="auto"/>
        <w:jc w:val="both"/>
        <w:rPr>
          <w:ins w:id="277" w:author="Abhishek Patil" w:date="2021-02-17T23:26:00Z"/>
          <w:rFonts w:ascii="Times New Roman" w:hAnsi="Times New Roman" w:cs="Times New Roman"/>
          <w:color w:val="000000"/>
          <w:sz w:val="20"/>
          <w:szCs w:val="20"/>
        </w:rPr>
      </w:pPr>
      <w:r w:rsidRPr="00530B6E">
        <w:rPr>
          <w:rFonts w:ascii="Times New Roman" w:hAnsi="Times New Roman" w:cs="Times New Roman"/>
          <w:color w:val="000000"/>
          <w:sz w:val="20"/>
          <w:szCs w:val="20"/>
        </w:rPr>
        <w:t>A Probe Request frame</w:t>
      </w:r>
      <w:ins w:id="278" w:author="Abhishek Patil" w:date="2021-02-17T23:26:00Z">
        <w:r>
          <w:rPr>
            <w:rFonts w:ascii="Times New Roman" w:hAnsi="Times New Roman" w:cs="Times New Roman"/>
            <w:color w:val="000000"/>
            <w:sz w:val="20"/>
            <w:szCs w:val="20"/>
          </w:rPr>
          <w:t xml:space="preserve"> that is an ML probe request</w:t>
        </w:r>
      </w:ins>
      <w:r w:rsidRPr="00530B6E">
        <w:rPr>
          <w:rFonts w:ascii="Times New Roman" w:hAnsi="Times New Roman" w:cs="Times New Roman"/>
          <w:color w:val="000000"/>
          <w:sz w:val="20"/>
          <w:szCs w:val="20"/>
        </w:rPr>
        <w:t xml:space="preserve"> shall not include a Basic variant Multi-Link element.</w:t>
      </w:r>
    </w:p>
    <w:p w14:paraId="3BA91C49" w14:textId="17896BD1" w:rsidR="003155B0" w:rsidRDefault="003155B0" w:rsidP="003155B0">
      <w:pPr>
        <w:autoSpaceDE w:val="0"/>
        <w:autoSpaceDN w:val="0"/>
        <w:adjustRightInd w:val="0"/>
        <w:spacing w:before="240" w:after="0" w:line="240" w:lineRule="auto"/>
        <w:jc w:val="both"/>
        <w:rPr>
          <w:rFonts w:ascii="Times New Roman" w:hAnsi="Times New Roman" w:cs="Times New Roman"/>
          <w:color w:val="000000"/>
          <w:sz w:val="20"/>
          <w:szCs w:val="20"/>
        </w:rPr>
      </w:pPr>
      <w:ins w:id="279" w:author="Abhishek Patil" w:date="2021-02-17T23:26:00Z">
        <w:r>
          <w:rPr>
            <w:rFonts w:ascii="Times New Roman" w:hAnsi="Times New Roman" w:cs="Times New Roman"/>
            <w:color w:val="000000"/>
            <w:sz w:val="20"/>
            <w:szCs w:val="20"/>
          </w:rPr>
          <w:t>A</w:t>
        </w:r>
      </w:ins>
      <w:ins w:id="280" w:author="Abhishek Patil" w:date="2021-02-17T23:27:00Z">
        <w:r>
          <w:rPr>
            <w:rFonts w:ascii="Times New Roman" w:hAnsi="Times New Roman" w:cs="Times New Roman"/>
            <w:color w:val="000000"/>
            <w:sz w:val="20"/>
            <w:szCs w:val="20"/>
          </w:rPr>
          <w:t xml:space="preserve"> </w:t>
        </w:r>
        <w:r w:rsidRPr="00530B6E">
          <w:rPr>
            <w:rFonts w:ascii="Times New Roman" w:hAnsi="Times New Roman" w:cs="Times New Roman"/>
            <w:color w:val="000000"/>
            <w:sz w:val="20"/>
            <w:szCs w:val="20"/>
          </w:rPr>
          <w:t>Probe Request frame</w:t>
        </w:r>
        <w:r>
          <w:rPr>
            <w:rFonts w:ascii="Times New Roman" w:hAnsi="Times New Roman" w:cs="Times New Roman"/>
            <w:color w:val="000000"/>
            <w:sz w:val="20"/>
            <w:szCs w:val="20"/>
          </w:rPr>
          <w:t xml:space="preserve"> that is an ML probe request</w:t>
        </w:r>
        <w:r w:rsidRPr="00530B6E">
          <w:rPr>
            <w:rFonts w:ascii="Times New Roman" w:hAnsi="Times New Roman" w:cs="Times New Roman"/>
            <w:color w:val="000000"/>
            <w:sz w:val="20"/>
            <w:szCs w:val="20"/>
          </w:rPr>
          <w:t xml:space="preserve"> shall include a </w:t>
        </w:r>
        <w:r>
          <w:rPr>
            <w:rFonts w:ascii="Times New Roman" w:hAnsi="Times New Roman" w:cs="Times New Roman"/>
            <w:color w:val="000000"/>
            <w:sz w:val="20"/>
            <w:szCs w:val="20"/>
          </w:rPr>
          <w:t>Probe Request</w:t>
        </w:r>
        <w:r w:rsidRPr="00530B6E">
          <w:rPr>
            <w:rFonts w:ascii="Times New Roman" w:hAnsi="Times New Roman" w:cs="Times New Roman"/>
            <w:color w:val="000000"/>
            <w:sz w:val="20"/>
            <w:szCs w:val="20"/>
          </w:rPr>
          <w:t xml:space="preserve"> variant Multi-Link element.</w:t>
        </w:r>
      </w:ins>
    </w:p>
    <w:p w14:paraId="5A4660B0" w14:textId="09B50AE3" w:rsidR="005A1443" w:rsidRPr="001C49A6" w:rsidRDefault="005A1443" w:rsidP="005A1443">
      <w:pPr>
        <w:autoSpaceDE w:val="0"/>
        <w:autoSpaceDN w:val="0"/>
        <w:adjustRightInd w:val="0"/>
        <w:jc w:val="both"/>
        <w:rPr>
          <w:rFonts w:ascii="Times New Roman" w:hAnsi="Times New Roman" w:cs="Times New Roman"/>
          <w:b/>
          <w:bCs/>
          <w:color w:val="000000"/>
          <w:sz w:val="20"/>
          <w:szCs w:val="20"/>
          <w:highlight w:val="yellow"/>
        </w:rPr>
      </w:pPr>
    </w:p>
    <w:p w14:paraId="016F4C15" w14:textId="77777777" w:rsidR="009B3986" w:rsidRPr="001C49A6" w:rsidRDefault="009B3986" w:rsidP="005A1443">
      <w:pPr>
        <w:autoSpaceDE w:val="0"/>
        <w:autoSpaceDN w:val="0"/>
        <w:adjustRightInd w:val="0"/>
        <w:jc w:val="both"/>
        <w:rPr>
          <w:rFonts w:ascii="Times New Roman" w:hAnsi="Times New Roman" w:cs="Times New Roman"/>
          <w:b/>
          <w:bCs/>
          <w:color w:val="000000"/>
          <w:sz w:val="20"/>
          <w:szCs w:val="20"/>
          <w:highlight w:val="yellow"/>
        </w:rPr>
      </w:pPr>
    </w:p>
    <w:p w14:paraId="58F8338D" w14:textId="5FA09B77" w:rsidR="005A1443" w:rsidRDefault="005A1443" w:rsidP="005A1443">
      <w:pPr>
        <w:autoSpaceDE w:val="0"/>
        <w:autoSpaceDN w:val="0"/>
        <w:adjustRightInd w:val="0"/>
        <w:jc w:val="both"/>
        <w:rPr>
          <w:rFonts w:ascii="Times New Roman" w:hAnsi="Times New Roman" w:cs="Times New Roman"/>
          <w:b/>
          <w:bCs/>
          <w:i/>
          <w:iCs/>
          <w:color w:val="000000"/>
          <w:sz w:val="20"/>
          <w:szCs w:val="20"/>
          <w:highlight w:val="yellow"/>
        </w:rPr>
      </w:pPr>
      <w:r>
        <w:rPr>
          <w:rFonts w:ascii="Arial-BoldMT" w:hAnsi="Arial-BoldMT" w:cs="Arial-BoldMT"/>
          <w:b/>
          <w:bCs/>
        </w:rPr>
        <w:t>3.2 Definitions specific to IEEE 802.11</w:t>
      </w:r>
      <w:r w:rsidR="002C30AA" w:rsidRPr="002C30AA">
        <w:rPr>
          <w:rFonts w:ascii="Times New Roman" w:hAnsi="Times New Roman" w:cs="Times New Roman"/>
          <w:sz w:val="16"/>
          <w:szCs w:val="16"/>
          <w:highlight w:val="yellow"/>
          <w:lang w:eastAsia="ko-KR"/>
        </w:rPr>
        <w:t>[CID 1415, 2744]</w:t>
      </w:r>
    </w:p>
    <w:p w14:paraId="44DE8C7A" w14:textId="080544C3" w:rsidR="005A1443" w:rsidRDefault="005A1443" w:rsidP="005A1443">
      <w:pPr>
        <w:autoSpaceDE w:val="0"/>
        <w:autoSpaceDN w:val="0"/>
        <w:adjustRightInd w:val="0"/>
        <w:jc w:val="both"/>
        <w:rPr>
          <w:rFonts w:ascii="Times New Roman" w:hAnsi="Times New Roman" w:cs="Times New Roman"/>
          <w:b/>
          <w:bCs/>
          <w:i/>
          <w:iCs/>
          <w:color w:val="000000"/>
          <w:sz w:val="20"/>
          <w:szCs w:val="20"/>
        </w:rPr>
      </w:pPr>
      <w:proofErr w:type="spellStart"/>
      <w:r w:rsidRPr="00262BBF">
        <w:rPr>
          <w:rFonts w:ascii="Times New Roman" w:hAnsi="Times New Roman" w:cs="Times New Roman"/>
          <w:b/>
          <w:bCs/>
          <w:i/>
          <w:iCs/>
          <w:color w:val="000000"/>
          <w:sz w:val="20"/>
          <w:szCs w:val="20"/>
          <w:highlight w:val="yellow"/>
        </w:rPr>
        <w:t>TGbe</w:t>
      </w:r>
      <w:proofErr w:type="spellEnd"/>
      <w:r w:rsidRPr="00262BBF">
        <w:rPr>
          <w:rFonts w:ascii="Times New Roman" w:hAnsi="Times New Roman" w:cs="Times New Roman"/>
          <w:b/>
          <w:bCs/>
          <w:i/>
          <w:iCs/>
          <w:color w:val="000000"/>
          <w:sz w:val="20"/>
          <w:szCs w:val="20"/>
          <w:highlight w:val="yellow"/>
        </w:rPr>
        <w:t xml:space="preserve"> editor: Please </w:t>
      </w:r>
      <w:r>
        <w:rPr>
          <w:rFonts w:ascii="Times New Roman" w:hAnsi="Times New Roman" w:cs="Times New Roman"/>
          <w:b/>
          <w:bCs/>
          <w:i/>
          <w:iCs/>
          <w:color w:val="000000"/>
          <w:sz w:val="20"/>
          <w:szCs w:val="20"/>
          <w:highlight w:val="yellow"/>
        </w:rPr>
        <w:t xml:space="preserve">update the definitions and </w:t>
      </w:r>
      <w:r w:rsidRPr="00262BBF">
        <w:rPr>
          <w:rFonts w:ascii="Times New Roman" w:hAnsi="Times New Roman" w:cs="Times New Roman"/>
          <w:b/>
          <w:bCs/>
          <w:i/>
          <w:iCs/>
          <w:color w:val="000000"/>
          <w:sz w:val="20"/>
          <w:szCs w:val="20"/>
          <w:highlight w:val="yellow"/>
        </w:rPr>
        <w:t xml:space="preserve">insert </w:t>
      </w:r>
      <w:r>
        <w:rPr>
          <w:rFonts w:ascii="Times New Roman" w:hAnsi="Times New Roman" w:cs="Times New Roman"/>
          <w:b/>
          <w:bCs/>
          <w:i/>
          <w:iCs/>
          <w:color w:val="000000"/>
          <w:sz w:val="20"/>
          <w:szCs w:val="20"/>
          <w:highlight w:val="yellow"/>
        </w:rPr>
        <w:t>new</w:t>
      </w:r>
      <w:r w:rsidRPr="00262BBF">
        <w:rPr>
          <w:rFonts w:ascii="Times New Roman" w:hAnsi="Times New Roman" w:cs="Times New Roman"/>
          <w:b/>
          <w:bCs/>
          <w:i/>
          <w:iCs/>
          <w:color w:val="000000"/>
          <w:sz w:val="20"/>
          <w:szCs w:val="20"/>
          <w:highlight w:val="yellow"/>
        </w:rPr>
        <w:t xml:space="preserve"> definitions after “reporting access point (AP): An AP that is …” as shown below</w:t>
      </w:r>
      <w:r>
        <w:rPr>
          <w:rFonts w:ascii="Times New Roman" w:hAnsi="Times New Roman" w:cs="Times New Roman"/>
          <w:b/>
          <w:bCs/>
          <w:i/>
          <w:iCs/>
          <w:color w:val="000000"/>
          <w:sz w:val="20"/>
          <w:szCs w:val="20"/>
        </w:rPr>
        <w:t xml:space="preserve"> </w:t>
      </w:r>
    </w:p>
    <w:p w14:paraId="28BFFF83" w14:textId="77777777" w:rsidR="005A1443" w:rsidRDefault="005A1443" w:rsidP="005A1443">
      <w:pPr>
        <w:autoSpaceDE w:val="0"/>
        <w:autoSpaceDN w:val="0"/>
        <w:adjustRightInd w:val="0"/>
        <w:spacing w:after="0" w:line="240" w:lineRule="auto"/>
        <w:rPr>
          <w:rFonts w:ascii="TimesNewRomanPSMT" w:hAnsi="TimesNewRomanPSMT" w:cs="TimesNewRomanPSMT"/>
          <w:sz w:val="20"/>
          <w:szCs w:val="20"/>
        </w:rPr>
      </w:pPr>
      <w:r>
        <w:rPr>
          <w:rFonts w:ascii="TimesNewRomanPS-BoldMT" w:hAnsi="TimesNewRomanPS-BoldMT" w:cs="TimesNewRomanPS-BoldMT"/>
          <w:b/>
          <w:bCs/>
          <w:sz w:val="20"/>
          <w:szCs w:val="20"/>
        </w:rPr>
        <w:t xml:space="preserve">reported access point (AP): </w:t>
      </w:r>
      <w:r>
        <w:rPr>
          <w:rFonts w:ascii="TimesNewRomanPSMT" w:hAnsi="TimesNewRomanPSMT" w:cs="TimesNewRomanPSMT"/>
          <w:sz w:val="20"/>
          <w:szCs w:val="20"/>
        </w:rPr>
        <w:t>An AP that is described in an element such as a Neighbor Report element or a</w:t>
      </w:r>
    </w:p>
    <w:p w14:paraId="68B9FA3D" w14:textId="77777777" w:rsidR="005A1443" w:rsidRDefault="005A1443" w:rsidP="005A1443">
      <w:pPr>
        <w:autoSpaceDE w:val="0"/>
        <w:autoSpaceDN w:val="0"/>
        <w:adjustRightInd w:val="0"/>
        <w:jc w:val="both"/>
        <w:rPr>
          <w:rFonts w:ascii="TimesNewRomanPSMT" w:hAnsi="TimesNewRomanPSMT" w:cs="TimesNewRomanPSMT"/>
          <w:sz w:val="20"/>
          <w:szCs w:val="20"/>
        </w:rPr>
      </w:pPr>
      <w:r>
        <w:rPr>
          <w:rFonts w:ascii="TimesNewRomanPSMT" w:hAnsi="TimesNewRomanPSMT" w:cs="TimesNewRomanPSMT"/>
          <w:sz w:val="20"/>
          <w:szCs w:val="20"/>
        </w:rPr>
        <w:t>Reduced Neighbor Report element</w:t>
      </w:r>
      <w:ins w:id="281" w:author="Abhishek Patil" w:date="2021-02-18T00:02:00Z">
        <w:r>
          <w:rPr>
            <w:rFonts w:ascii="TimesNewRomanPSMT" w:hAnsi="TimesNewRomanPSMT" w:cs="TimesNewRomanPSMT"/>
            <w:sz w:val="20"/>
            <w:szCs w:val="20"/>
          </w:rPr>
          <w:t xml:space="preserve"> or Multi-Link element</w:t>
        </w:r>
      </w:ins>
      <w:r>
        <w:rPr>
          <w:rFonts w:ascii="TimesNewRomanPSMT" w:hAnsi="TimesNewRomanPSMT" w:cs="TimesNewRomanPSMT"/>
          <w:sz w:val="20"/>
          <w:szCs w:val="20"/>
        </w:rPr>
        <w:t>.</w:t>
      </w:r>
    </w:p>
    <w:p w14:paraId="41C1D219" w14:textId="77777777" w:rsidR="005A1443" w:rsidRDefault="005A1443" w:rsidP="005A1443">
      <w:pPr>
        <w:autoSpaceDE w:val="0"/>
        <w:autoSpaceDN w:val="0"/>
        <w:adjustRightInd w:val="0"/>
        <w:spacing w:after="0" w:line="240" w:lineRule="auto"/>
        <w:rPr>
          <w:rFonts w:ascii="TimesNewRomanPSMT" w:hAnsi="TimesNewRomanPSMT" w:cs="TimesNewRomanPSMT"/>
          <w:sz w:val="20"/>
          <w:szCs w:val="20"/>
        </w:rPr>
      </w:pPr>
      <w:r>
        <w:rPr>
          <w:rFonts w:ascii="TimesNewRomanPS-BoldMT" w:hAnsi="TimesNewRomanPS-BoldMT" w:cs="TimesNewRomanPS-BoldMT"/>
          <w:b/>
          <w:bCs/>
          <w:sz w:val="20"/>
          <w:szCs w:val="20"/>
        </w:rPr>
        <w:t xml:space="preserve">reporting access point (AP): </w:t>
      </w:r>
      <w:r>
        <w:rPr>
          <w:rFonts w:ascii="TimesNewRomanPSMT" w:hAnsi="TimesNewRomanPSMT" w:cs="TimesNewRomanPSMT"/>
          <w:sz w:val="20"/>
          <w:szCs w:val="20"/>
        </w:rPr>
        <w:t>An AP that is transmitting an element, such as a Neighbor Report element or</w:t>
      </w:r>
    </w:p>
    <w:p w14:paraId="43A5DE0D" w14:textId="77777777" w:rsidR="005A1443" w:rsidRDefault="005A1443" w:rsidP="005A1443">
      <w:pPr>
        <w:autoSpaceDE w:val="0"/>
        <w:autoSpaceDN w:val="0"/>
        <w:adjustRightInd w:val="0"/>
        <w:jc w:val="both"/>
        <w:rPr>
          <w:rFonts w:ascii="Times New Roman" w:hAnsi="Times New Roman" w:cs="Times New Roman"/>
          <w:b/>
          <w:bCs/>
          <w:color w:val="000000"/>
          <w:sz w:val="20"/>
          <w:szCs w:val="20"/>
        </w:rPr>
      </w:pPr>
      <w:r>
        <w:rPr>
          <w:rFonts w:ascii="TimesNewRomanPSMT" w:hAnsi="TimesNewRomanPSMT" w:cs="TimesNewRomanPSMT"/>
          <w:sz w:val="20"/>
          <w:szCs w:val="20"/>
        </w:rPr>
        <w:t>a Reduced Neighbor Report element</w:t>
      </w:r>
      <w:ins w:id="282" w:author="Abhishek Patil" w:date="2021-02-18T00:02:00Z">
        <w:r>
          <w:rPr>
            <w:rFonts w:ascii="TimesNewRomanPSMT" w:hAnsi="TimesNewRomanPSMT" w:cs="TimesNewRomanPSMT"/>
            <w:sz w:val="20"/>
            <w:szCs w:val="20"/>
          </w:rPr>
          <w:t xml:space="preserve"> or Multi-Link element</w:t>
        </w:r>
      </w:ins>
      <w:r>
        <w:rPr>
          <w:rFonts w:ascii="TimesNewRomanPSMT" w:hAnsi="TimesNewRomanPSMT" w:cs="TimesNewRomanPSMT"/>
          <w:sz w:val="20"/>
          <w:szCs w:val="20"/>
        </w:rPr>
        <w:t>, describing a reported AP.</w:t>
      </w:r>
    </w:p>
    <w:p w14:paraId="73F37DD6" w14:textId="77777777" w:rsidR="005A1443" w:rsidRDefault="005A1443" w:rsidP="005A1443">
      <w:pPr>
        <w:autoSpaceDE w:val="0"/>
        <w:autoSpaceDN w:val="0"/>
        <w:adjustRightInd w:val="0"/>
        <w:jc w:val="both"/>
        <w:rPr>
          <w:ins w:id="283" w:author="Abhishek Patil" w:date="2021-02-27T23:39:00Z"/>
          <w:rFonts w:ascii="Times New Roman" w:hAnsi="Times New Roman" w:cs="Times New Roman"/>
          <w:color w:val="000000"/>
          <w:sz w:val="20"/>
          <w:szCs w:val="20"/>
        </w:rPr>
      </w:pPr>
      <w:ins w:id="284" w:author="Abhishek Patil" w:date="2021-02-27T23:39:00Z">
        <w:r>
          <w:rPr>
            <w:rFonts w:ascii="Times New Roman" w:hAnsi="Times New Roman" w:cs="Times New Roman"/>
            <w:b/>
            <w:bCs/>
            <w:color w:val="000000"/>
            <w:sz w:val="20"/>
            <w:szCs w:val="20"/>
          </w:rPr>
          <w:t xml:space="preserve">reported station (STA): </w:t>
        </w:r>
        <w:r w:rsidRPr="00ED0B9D">
          <w:rPr>
            <w:rFonts w:ascii="Times New Roman" w:hAnsi="Times New Roman" w:cs="Times New Roman"/>
            <w:color w:val="000000"/>
            <w:sz w:val="20"/>
            <w:szCs w:val="20"/>
          </w:rPr>
          <w:t>A</w:t>
        </w:r>
        <w:r>
          <w:rPr>
            <w:rFonts w:ascii="Times New Roman" w:hAnsi="Times New Roman" w:cs="Times New Roman"/>
            <w:color w:val="000000"/>
            <w:sz w:val="20"/>
            <w:szCs w:val="20"/>
          </w:rPr>
          <w:t>n AP STA or a non-AP</w:t>
        </w:r>
        <w:r w:rsidRPr="00ED0B9D">
          <w:rPr>
            <w:rFonts w:ascii="Times New Roman" w:hAnsi="Times New Roman" w:cs="Times New Roman"/>
            <w:color w:val="000000"/>
            <w:sz w:val="20"/>
            <w:szCs w:val="20"/>
          </w:rPr>
          <w:t xml:space="preserve"> STA that is described in an element such as a Basic variant Multi-Link element</w:t>
        </w:r>
      </w:ins>
    </w:p>
    <w:p w14:paraId="5F2F64FD" w14:textId="77777777" w:rsidR="005A1443" w:rsidRPr="000D455E" w:rsidRDefault="005A1443" w:rsidP="005A1443">
      <w:pPr>
        <w:autoSpaceDE w:val="0"/>
        <w:autoSpaceDN w:val="0"/>
        <w:adjustRightInd w:val="0"/>
        <w:jc w:val="both"/>
        <w:rPr>
          <w:ins w:id="285" w:author="Abhishek Patil" w:date="2021-02-27T23:39:00Z"/>
          <w:rFonts w:ascii="Times New Roman" w:hAnsi="Times New Roman" w:cs="Times New Roman"/>
          <w:color w:val="000000"/>
          <w:sz w:val="20"/>
          <w:szCs w:val="20"/>
        </w:rPr>
      </w:pPr>
      <w:ins w:id="286" w:author="Abhishek Patil" w:date="2021-02-27T23:39:00Z">
        <w:r>
          <w:rPr>
            <w:rFonts w:ascii="Times New Roman" w:hAnsi="Times New Roman" w:cs="Times New Roman"/>
            <w:b/>
            <w:bCs/>
            <w:color w:val="000000"/>
            <w:sz w:val="20"/>
            <w:szCs w:val="20"/>
          </w:rPr>
          <w:t xml:space="preserve">reporting station (STA): </w:t>
        </w:r>
        <w:r>
          <w:rPr>
            <w:rFonts w:ascii="Times New Roman" w:hAnsi="Times New Roman" w:cs="Times New Roman"/>
            <w:color w:val="000000"/>
            <w:sz w:val="20"/>
            <w:szCs w:val="20"/>
          </w:rPr>
          <w:t>An AP STA or a non-AP STA that is transmitting an element, such as a Basic variant Multi-Link element, describing a reported STA</w:t>
        </w:r>
      </w:ins>
    </w:p>
    <w:p w14:paraId="4467B98E" w14:textId="77777777" w:rsidR="005A1443" w:rsidRDefault="005A1443" w:rsidP="003155B0">
      <w:pPr>
        <w:autoSpaceDE w:val="0"/>
        <w:autoSpaceDN w:val="0"/>
        <w:adjustRightInd w:val="0"/>
        <w:spacing w:before="240" w:after="0" w:line="240" w:lineRule="auto"/>
        <w:jc w:val="both"/>
        <w:rPr>
          <w:rFonts w:ascii="Arial" w:hAnsi="Arial" w:cs="Arial"/>
          <w:b/>
          <w:bCs/>
          <w:sz w:val="20"/>
          <w:szCs w:val="20"/>
          <w:lang w:eastAsia="ko-KR"/>
        </w:rPr>
      </w:pPr>
    </w:p>
    <w:sectPr w:rsidR="005A1443" w:rsidSect="006D4666">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63CA90" w14:textId="77777777" w:rsidR="00331EDE" w:rsidRDefault="00331EDE">
      <w:pPr>
        <w:spacing w:after="0" w:line="240" w:lineRule="auto"/>
      </w:pPr>
      <w:r>
        <w:separator/>
      </w:r>
    </w:p>
  </w:endnote>
  <w:endnote w:type="continuationSeparator" w:id="0">
    <w:p w14:paraId="16242323" w14:textId="77777777" w:rsidR="00331EDE" w:rsidRDefault="00331EDE">
      <w:pPr>
        <w:spacing w:after="0" w:line="240" w:lineRule="auto"/>
      </w:pPr>
      <w:r>
        <w:continuationSeparator/>
      </w:r>
    </w:p>
  </w:endnote>
  <w:endnote w:type="continuationNotice" w:id="1">
    <w:p w14:paraId="4AE34A22" w14:textId="77777777" w:rsidR="00331EDE" w:rsidRDefault="00331E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00000287" w:usb1="08070000" w:usb2="00000010"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16E34" w14:textId="77777777" w:rsidR="00331EDE" w:rsidRDefault="00331EDE">
      <w:pPr>
        <w:spacing w:after="0" w:line="240" w:lineRule="auto"/>
      </w:pPr>
      <w:r>
        <w:separator/>
      </w:r>
    </w:p>
  </w:footnote>
  <w:footnote w:type="continuationSeparator" w:id="0">
    <w:p w14:paraId="48F292B7" w14:textId="77777777" w:rsidR="00331EDE" w:rsidRDefault="00331EDE">
      <w:pPr>
        <w:spacing w:after="0" w:line="240" w:lineRule="auto"/>
      </w:pPr>
      <w:r>
        <w:continuationSeparator/>
      </w:r>
    </w:p>
  </w:footnote>
  <w:footnote w:type="continuationNotice" w:id="1">
    <w:p w14:paraId="3D37CD25" w14:textId="77777777" w:rsidR="00331EDE" w:rsidRDefault="00331E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3D6496A8" w:rsidR="00BF026D" w:rsidRPr="002D636E" w:rsidRDefault="0094069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w:t>
    </w:r>
    <w:r w:rsidR="00D11553">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1</w:t>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lang w:val="en-GB"/>
      </w:rPr>
      <w:tab/>
    </w:r>
    <w:r w:rsidR="00D11553"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5E39B8">
      <w:rPr>
        <w:rFonts w:ascii="Times New Roman" w:eastAsia="Malgun Gothic" w:hAnsi="Times New Roman" w:cs="Times New Roman"/>
        <w:b/>
        <w:sz w:val="28"/>
        <w:szCs w:val="20"/>
        <w:lang w:val="en-GB"/>
      </w:rPr>
      <w:t>1</w:t>
    </w:r>
    <w:r w:rsidR="00D11553" w:rsidRPr="00B31A3B">
      <w:rPr>
        <w:rFonts w:ascii="Times New Roman" w:eastAsia="Malgun Gothic" w:hAnsi="Times New Roman" w:cs="Times New Roman"/>
        <w:b/>
        <w:sz w:val="28"/>
        <w:szCs w:val="20"/>
        <w:lang w:val="en-GB"/>
      </w:rPr>
      <w:t>/</w:t>
    </w:r>
    <w:r w:rsidR="008215CB">
      <w:rPr>
        <w:rFonts w:ascii="Times New Roman" w:eastAsia="Malgun Gothic" w:hAnsi="Times New Roman" w:cs="Times New Roman"/>
        <w:b/>
        <w:sz w:val="28"/>
        <w:szCs w:val="20"/>
        <w:lang w:val="en-GB"/>
      </w:rPr>
      <w:t>02</w:t>
    </w:r>
    <w:r w:rsidR="006454B4">
      <w:rPr>
        <w:rFonts w:ascii="Times New Roman" w:eastAsia="Malgun Gothic" w:hAnsi="Times New Roman" w:cs="Times New Roman"/>
        <w:b/>
        <w:sz w:val="28"/>
        <w:szCs w:val="20"/>
        <w:lang w:val="en-GB"/>
      </w:rPr>
      <w:t>42</w:t>
    </w:r>
    <w:r w:rsidR="00D11553">
      <w:rPr>
        <w:rFonts w:ascii="Times New Roman" w:eastAsia="Malgun Gothic" w:hAnsi="Times New Roman" w:cs="Times New Roman"/>
        <w:b/>
        <w:sz w:val="28"/>
        <w:szCs w:val="20"/>
        <w:lang w:val="en-GB"/>
      </w:rPr>
      <w:t>r</w:t>
    </w:r>
    <w:r w:rsidR="00B746B0">
      <w:rPr>
        <w:rFonts w:ascii="Times New Roman" w:eastAsia="Malgun Gothic" w:hAnsi="Times New Roman" w:cs="Times New Roman"/>
        <w:b/>
        <w:sz w:val="28"/>
        <w:szCs w:val="20"/>
        <w:lang w:val="en-GB"/>
      </w:rPr>
      <w:t>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7A9AB336" w:rsidR="00BF026D" w:rsidRPr="00DE6B44" w:rsidRDefault="00670742"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Pr>
        <w:rFonts w:ascii="Times New Roman" w:eastAsia="Malgun Gothic" w:hAnsi="Times New Roman" w:cs="Times New Roman"/>
        <w:b/>
        <w:sz w:val="28"/>
        <w:szCs w:val="20"/>
      </w:rPr>
      <w:t>1</w:t>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/02</w:t>
    </w:r>
    <w:r w:rsidR="006454B4">
      <w:rPr>
        <w:rFonts w:ascii="Times New Roman" w:eastAsia="Malgun Gothic" w:hAnsi="Times New Roman" w:cs="Times New Roman"/>
        <w:b/>
        <w:sz w:val="28"/>
        <w:szCs w:val="20"/>
        <w:lang w:val="en-GB"/>
      </w:rPr>
      <w:t>42</w:t>
    </w:r>
    <w:r w:rsidR="00BF026D">
      <w:rPr>
        <w:rFonts w:ascii="Times New Roman" w:eastAsia="Malgun Gothic" w:hAnsi="Times New Roman" w:cs="Times New Roman"/>
        <w:b/>
        <w:sz w:val="28"/>
        <w:szCs w:val="20"/>
        <w:lang w:val="en-GB"/>
      </w:rPr>
      <w:t>r</w:t>
    </w:r>
    <w:r w:rsidR="00B746B0">
      <w:rPr>
        <w:rFonts w:ascii="Times New Roman" w:eastAsia="Malgun Gothic" w:hAnsi="Times New Roman" w:cs="Times New Roman"/>
        <w:b/>
        <w:sz w:val="28"/>
        <w:szCs w:val="20"/>
        <w:lang w:val="en-GB"/>
      </w:rPr>
      <w:t>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B9E"/>
    <w:rsid w:val="00064EB1"/>
    <w:rsid w:val="00064F6E"/>
    <w:rsid w:val="0006523F"/>
    <w:rsid w:val="00065954"/>
    <w:rsid w:val="00065E9C"/>
    <w:rsid w:val="000664AD"/>
    <w:rsid w:val="0006653E"/>
    <w:rsid w:val="000666D6"/>
    <w:rsid w:val="000668B3"/>
    <w:rsid w:val="00066A5D"/>
    <w:rsid w:val="00066F7A"/>
    <w:rsid w:val="000672C0"/>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5C8"/>
    <w:rsid w:val="000F456D"/>
    <w:rsid w:val="000F470D"/>
    <w:rsid w:val="000F4C24"/>
    <w:rsid w:val="000F4D1D"/>
    <w:rsid w:val="000F542A"/>
    <w:rsid w:val="000F589B"/>
    <w:rsid w:val="000F5E7C"/>
    <w:rsid w:val="000F5E96"/>
    <w:rsid w:val="000F6922"/>
    <w:rsid w:val="000F69F4"/>
    <w:rsid w:val="000F6FBF"/>
    <w:rsid w:val="000F7D1E"/>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6A4"/>
    <w:rsid w:val="00274851"/>
    <w:rsid w:val="00275233"/>
    <w:rsid w:val="00275393"/>
    <w:rsid w:val="0027572F"/>
    <w:rsid w:val="00276560"/>
    <w:rsid w:val="00276C7B"/>
    <w:rsid w:val="00276DE1"/>
    <w:rsid w:val="00276F0C"/>
    <w:rsid w:val="00276FD8"/>
    <w:rsid w:val="002770F3"/>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12F2"/>
    <w:rsid w:val="003613AB"/>
    <w:rsid w:val="003618E9"/>
    <w:rsid w:val="00361B52"/>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5E90"/>
    <w:rsid w:val="003B6C0D"/>
    <w:rsid w:val="003B6DC6"/>
    <w:rsid w:val="003B7215"/>
    <w:rsid w:val="003B7262"/>
    <w:rsid w:val="003C07DD"/>
    <w:rsid w:val="003C0FF5"/>
    <w:rsid w:val="003C1549"/>
    <w:rsid w:val="003C17F0"/>
    <w:rsid w:val="003C18E4"/>
    <w:rsid w:val="003C1BF8"/>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9B5"/>
    <w:rsid w:val="00633188"/>
    <w:rsid w:val="00633522"/>
    <w:rsid w:val="00633642"/>
    <w:rsid w:val="0063374B"/>
    <w:rsid w:val="00633D17"/>
    <w:rsid w:val="00633E7A"/>
    <w:rsid w:val="00634020"/>
    <w:rsid w:val="006341EC"/>
    <w:rsid w:val="00634817"/>
    <w:rsid w:val="0063484C"/>
    <w:rsid w:val="00634F66"/>
    <w:rsid w:val="006354D7"/>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9FA"/>
    <w:rsid w:val="00656A5E"/>
    <w:rsid w:val="00656CC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9"/>
    <w:rsid w:val="006C3B17"/>
    <w:rsid w:val="006C3CEB"/>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7207"/>
    <w:rsid w:val="008A7940"/>
    <w:rsid w:val="008B00A6"/>
    <w:rsid w:val="008B0148"/>
    <w:rsid w:val="008B0293"/>
    <w:rsid w:val="008B037C"/>
    <w:rsid w:val="008B03B1"/>
    <w:rsid w:val="008B073A"/>
    <w:rsid w:val="008B0F9D"/>
    <w:rsid w:val="008B1761"/>
    <w:rsid w:val="008B1D70"/>
    <w:rsid w:val="008B26E8"/>
    <w:rsid w:val="008B27CF"/>
    <w:rsid w:val="008B30BA"/>
    <w:rsid w:val="008B3512"/>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31DD"/>
    <w:rsid w:val="0094446D"/>
    <w:rsid w:val="009445E4"/>
    <w:rsid w:val="00945169"/>
    <w:rsid w:val="00945378"/>
    <w:rsid w:val="00945917"/>
    <w:rsid w:val="00945A0F"/>
    <w:rsid w:val="009460E4"/>
    <w:rsid w:val="0094743D"/>
    <w:rsid w:val="00947AE6"/>
    <w:rsid w:val="00950077"/>
    <w:rsid w:val="00950102"/>
    <w:rsid w:val="00950587"/>
    <w:rsid w:val="00950A10"/>
    <w:rsid w:val="00950A20"/>
    <w:rsid w:val="00950B14"/>
    <w:rsid w:val="0095197A"/>
    <w:rsid w:val="00952069"/>
    <w:rsid w:val="009520B3"/>
    <w:rsid w:val="00952559"/>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4DBC"/>
    <w:rsid w:val="009955CA"/>
    <w:rsid w:val="00995BAF"/>
    <w:rsid w:val="0099613A"/>
    <w:rsid w:val="009962C0"/>
    <w:rsid w:val="009964CD"/>
    <w:rsid w:val="00996A96"/>
    <w:rsid w:val="00996B43"/>
    <w:rsid w:val="0099739C"/>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63D"/>
    <w:rsid w:val="009D3D8E"/>
    <w:rsid w:val="009D4FE7"/>
    <w:rsid w:val="009D54C2"/>
    <w:rsid w:val="009D54FE"/>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A001E0"/>
    <w:rsid w:val="00A0097B"/>
    <w:rsid w:val="00A00A6E"/>
    <w:rsid w:val="00A010D5"/>
    <w:rsid w:val="00A010F0"/>
    <w:rsid w:val="00A014BC"/>
    <w:rsid w:val="00A01701"/>
    <w:rsid w:val="00A0170A"/>
    <w:rsid w:val="00A01F3E"/>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B1C"/>
    <w:rsid w:val="00C30B32"/>
    <w:rsid w:val="00C31078"/>
    <w:rsid w:val="00C314F5"/>
    <w:rsid w:val="00C31AFC"/>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629"/>
    <w:rsid w:val="00C75799"/>
    <w:rsid w:val="00C75F57"/>
    <w:rsid w:val="00C76535"/>
    <w:rsid w:val="00C765E2"/>
    <w:rsid w:val="00C76901"/>
    <w:rsid w:val="00C769C6"/>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B32"/>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200A4"/>
    <w:rsid w:val="00E202D0"/>
    <w:rsid w:val="00E20682"/>
    <w:rsid w:val="00E2089E"/>
    <w:rsid w:val="00E21032"/>
    <w:rsid w:val="00E2118A"/>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63B4"/>
    <w:rsid w:val="00F46483"/>
    <w:rsid w:val="00F46536"/>
    <w:rsid w:val="00F46A0C"/>
    <w:rsid w:val="00F46BAD"/>
    <w:rsid w:val="00F46F12"/>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6BB"/>
    <w:rsid w:val="00FA6CB3"/>
    <w:rsid w:val="00FA6FC8"/>
    <w:rsid w:val="00FA73A6"/>
    <w:rsid w:val="00FA7433"/>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0"/>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14</Pages>
  <Words>6008</Words>
  <Characters>32772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34</cp:revision>
  <dcterms:created xsi:type="dcterms:W3CDTF">2021-03-01T23:00:00Z</dcterms:created>
  <dcterms:modified xsi:type="dcterms:W3CDTF">2021-03-03T06:16:00Z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