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13EAAEEA" w:rsidR="00DE584F" w:rsidRPr="00183F4C" w:rsidRDefault="00BC5A9C" w:rsidP="00A630CC">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A630CC">
              <w:rPr>
                <w:lang w:eastAsia="ko-KR"/>
              </w:rPr>
              <w:t>TXOP Termination of NSTR MLD</w:t>
            </w:r>
          </w:p>
        </w:tc>
      </w:tr>
      <w:tr w:rsidR="00DE584F" w:rsidRPr="00183F4C" w14:paraId="4EE171F3" w14:textId="77777777" w:rsidTr="00937A90">
        <w:trPr>
          <w:trHeight w:val="359"/>
          <w:jc w:val="center"/>
        </w:trPr>
        <w:tc>
          <w:tcPr>
            <w:tcW w:w="9576" w:type="dxa"/>
            <w:gridSpan w:val="5"/>
            <w:vAlign w:val="center"/>
          </w:tcPr>
          <w:p w14:paraId="2DCA8F1F" w14:textId="2C36C341" w:rsidR="00DE584F" w:rsidRPr="00183F4C" w:rsidRDefault="00DE584F" w:rsidP="00D07CB8">
            <w:pPr>
              <w:pStyle w:val="T2"/>
              <w:ind w:left="0"/>
              <w:rPr>
                <w:b w:val="0"/>
                <w:sz w:val="20"/>
              </w:rPr>
            </w:pPr>
            <w:r w:rsidRPr="00183F4C">
              <w:rPr>
                <w:sz w:val="20"/>
              </w:rPr>
              <w:t>Date:</w:t>
            </w:r>
            <w:r w:rsidRPr="00183F4C">
              <w:rPr>
                <w:b w:val="0"/>
                <w:sz w:val="20"/>
              </w:rPr>
              <w:t xml:space="preserve">  20</w:t>
            </w:r>
            <w:r w:rsidR="00F545A8">
              <w:rPr>
                <w:b w:val="0"/>
                <w:sz w:val="20"/>
                <w:lang w:eastAsia="ko-KR"/>
              </w:rPr>
              <w:t>21</w:t>
            </w:r>
            <w:r w:rsidRPr="00183F4C">
              <w:rPr>
                <w:b w:val="0"/>
                <w:sz w:val="20"/>
              </w:rPr>
              <w:t>-</w:t>
            </w:r>
            <w:r w:rsidR="00FA0362">
              <w:rPr>
                <w:b w:val="0"/>
                <w:sz w:val="20"/>
                <w:lang w:eastAsia="ko-KR"/>
              </w:rPr>
              <w:t>0</w:t>
            </w:r>
            <w:r w:rsidR="00F545A8">
              <w:rPr>
                <w:b w:val="0"/>
                <w:sz w:val="20"/>
                <w:lang w:eastAsia="ko-KR"/>
              </w:rPr>
              <w:t>1</w:t>
            </w:r>
            <w:r>
              <w:rPr>
                <w:rFonts w:hint="eastAsia"/>
                <w:b w:val="0"/>
                <w:sz w:val="20"/>
                <w:lang w:eastAsia="ko-KR"/>
              </w:rPr>
              <w:t>-</w:t>
            </w:r>
            <w:r w:rsidR="00A630CC">
              <w:rPr>
                <w:b w:val="0"/>
                <w:sz w:val="20"/>
                <w:lang w:eastAsia="ko-KR"/>
              </w:rPr>
              <w:t>26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3AF648CF" w:rsidR="003F156F" w:rsidRDefault="00606417" w:rsidP="003F156F">
            <w:pPr>
              <w:pStyle w:val="T2"/>
              <w:spacing w:after="0"/>
              <w:ind w:left="0" w:right="0"/>
              <w:jc w:val="left"/>
              <w:rPr>
                <w:b w:val="0"/>
                <w:sz w:val="18"/>
                <w:szCs w:val="18"/>
                <w:lang w:eastAsia="ko-KR"/>
              </w:rPr>
            </w:pPr>
            <w:r>
              <w:rPr>
                <w:rFonts w:eastAsia="宋体"/>
                <w:b w:val="0"/>
                <w:sz w:val="18"/>
                <w:szCs w:val="18"/>
                <w:lang w:eastAsia="zh-CN"/>
              </w:rPr>
              <w:t xml:space="preserve">Jason </w:t>
            </w:r>
            <w:r w:rsidR="00F545A8">
              <w:rPr>
                <w:rFonts w:eastAsia="宋体" w:hint="eastAsia"/>
                <w:b w:val="0"/>
                <w:sz w:val="18"/>
                <w:szCs w:val="18"/>
                <w:lang w:eastAsia="zh-CN"/>
              </w:rPr>
              <w:t>Y</w:t>
            </w:r>
            <w:r w:rsidR="00F545A8">
              <w:rPr>
                <w:rFonts w:eastAsia="宋体"/>
                <w:b w:val="0"/>
                <w:sz w:val="18"/>
                <w:szCs w:val="18"/>
                <w:lang w:eastAsia="zh-CN"/>
              </w:rPr>
              <w:t>uchen Guo</w:t>
            </w:r>
          </w:p>
        </w:tc>
        <w:tc>
          <w:tcPr>
            <w:tcW w:w="1440" w:type="dxa"/>
            <w:vAlign w:val="center"/>
          </w:tcPr>
          <w:p w14:paraId="0368D64C" w14:textId="1FB60D71" w:rsidR="003F156F" w:rsidRDefault="00D07CB8" w:rsidP="003F156F">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262E67F7" w:rsidR="003F156F" w:rsidRDefault="003F156F" w:rsidP="003F156F">
            <w:pPr>
              <w:pStyle w:val="T2"/>
              <w:spacing w:after="0"/>
              <w:ind w:left="0" w:right="0"/>
              <w:jc w:val="left"/>
              <w:rPr>
                <w:b w:val="0"/>
                <w:sz w:val="18"/>
                <w:szCs w:val="18"/>
                <w:lang w:eastAsia="ko-KR"/>
              </w:rPr>
            </w:pP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7C47DEB2" w:rsidR="003F156F" w:rsidRDefault="00C163D1" w:rsidP="00D07CB8">
            <w:pPr>
              <w:pStyle w:val="T2"/>
              <w:spacing w:after="0"/>
              <w:ind w:left="0" w:right="0"/>
              <w:jc w:val="left"/>
              <w:rPr>
                <w:b w:val="0"/>
                <w:sz w:val="18"/>
                <w:szCs w:val="18"/>
                <w:lang w:eastAsia="ko-KR"/>
              </w:rPr>
            </w:pPr>
            <w:hyperlink r:id="rId8" w:history="1">
              <w:r w:rsidR="00F545A8" w:rsidRPr="00B642B8">
                <w:rPr>
                  <w:rStyle w:val="a6"/>
                  <w:b w:val="0"/>
                  <w:sz w:val="18"/>
                  <w:szCs w:val="18"/>
                  <w:lang w:eastAsia="ko-KR"/>
                </w:rPr>
                <w:t>guoyuchen@huawei.com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2E7A263F" w:rsidR="00D95BEB" w:rsidRPr="00154EDB" w:rsidRDefault="00154EDB" w:rsidP="00D95BEB">
            <w:pPr>
              <w:pStyle w:val="T2"/>
              <w:spacing w:after="0"/>
              <w:ind w:left="0" w:right="0"/>
              <w:jc w:val="left"/>
              <w:rPr>
                <w:rFonts w:eastAsia="宋体"/>
                <w:b w:val="0"/>
                <w:sz w:val="18"/>
                <w:szCs w:val="18"/>
                <w:lang w:eastAsia="zh-CN"/>
              </w:rPr>
            </w:pPr>
            <w:r>
              <w:rPr>
                <w:rFonts w:eastAsia="宋体"/>
                <w:b w:val="0"/>
                <w:sz w:val="18"/>
                <w:szCs w:val="18"/>
                <w:lang w:eastAsia="zh-CN"/>
              </w:rPr>
              <w:t xml:space="preserve">Ming </w:t>
            </w:r>
            <w:proofErr w:type="spellStart"/>
            <w:r>
              <w:rPr>
                <w:rFonts w:eastAsia="宋体"/>
                <w:b w:val="0"/>
                <w:sz w:val="18"/>
                <w:szCs w:val="18"/>
                <w:lang w:eastAsia="zh-CN"/>
              </w:rPr>
              <w:t>Gan</w:t>
            </w:r>
            <w:proofErr w:type="spellEnd"/>
          </w:p>
        </w:tc>
        <w:tc>
          <w:tcPr>
            <w:tcW w:w="1440" w:type="dxa"/>
            <w:vAlign w:val="center"/>
          </w:tcPr>
          <w:p w14:paraId="47B4937B" w14:textId="333FC729"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5BDAA857" w:rsidR="00D95BEB" w:rsidRPr="00154EDB" w:rsidRDefault="00F545A8" w:rsidP="00D95BEB">
            <w:pPr>
              <w:pStyle w:val="T2"/>
              <w:spacing w:after="0"/>
              <w:ind w:left="0" w:right="0"/>
              <w:jc w:val="left"/>
              <w:rPr>
                <w:rFonts w:eastAsia="宋体"/>
                <w:b w:val="0"/>
                <w:sz w:val="18"/>
                <w:szCs w:val="18"/>
                <w:lang w:eastAsia="zh-CN"/>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3743E72" w14:textId="30C8514D"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B477A2C" w:rsidR="00D95BEB" w:rsidRPr="00154EDB" w:rsidRDefault="00154EDB" w:rsidP="00D95BEB">
            <w:pPr>
              <w:pStyle w:val="T2"/>
              <w:spacing w:after="0"/>
              <w:ind w:left="0" w:right="0"/>
              <w:jc w:val="left"/>
              <w:rPr>
                <w:rFonts w:eastAsia="宋体"/>
                <w:b w:val="0"/>
                <w:sz w:val="18"/>
                <w:szCs w:val="18"/>
                <w:lang w:eastAsia="zh-CN"/>
              </w:rPr>
            </w:pPr>
            <w:proofErr w:type="spellStart"/>
            <w:r>
              <w:rPr>
                <w:rFonts w:eastAsia="宋体" w:hint="eastAsia"/>
                <w:b w:val="0"/>
                <w:sz w:val="18"/>
                <w:szCs w:val="18"/>
                <w:lang w:eastAsia="zh-CN"/>
              </w:rPr>
              <w:t>G</w:t>
            </w:r>
            <w:r>
              <w:rPr>
                <w:rFonts w:eastAsia="宋体"/>
                <w:b w:val="0"/>
                <w:sz w:val="18"/>
                <w:szCs w:val="18"/>
                <w:lang w:eastAsia="zh-CN"/>
              </w:rPr>
              <w:t>uogang</w:t>
            </w:r>
            <w:proofErr w:type="spellEnd"/>
            <w:r>
              <w:rPr>
                <w:rFonts w:eastAsia="宋体"/>
                <w:b w:val="0"/>
                <w:sz w:val="18"/>
                <w:szCs w:val="18"/>
                <w:lang w:eastAsia="zh-CN"/>
              </w:rPr>
              <w:t xml:space="preserve"> Huang</w:t>
            </w:r>
          </w:p>
        </w:tc>
        <w:tc>
          <w:tcPr>
            <w:tcW w:w="1440" w:type="dxa"/>
            <w:vAlign w:val="center"/>
          </w:tcPr>
          <w:p w14:paraId="44C4FB08" w14:textId="0FE3D5E9" w:rsidR="00D95BE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r w:rsidR="00154EDB" w14:paraId="2FABB940" w14:textId="77777777" w:rsidTr="00937A90">
        <w:trPr>
          <w:trHeight w:val="359"/>
          <w:jc w:val="center"/>
        </w:trPr>
        <w:tc>
          <w:tcPr>
            <w:tcW w:w="1548" w:type="dxa"/>
            <w:vAlign w:val="center"/>
          </w:tcPr>
          <w:p w14:paraId="452A3512" w14:textId="79ADCABC" w:rsidR="00154EDB" w:rsidRDefault="00154EDB" w:rsidP="00D95BEB">
            <w:pPr>
              <w:pStyle w:val="T2"/>
              <w:spacing w:after="0"/>
              <w:ind w:left="0" w:right="0"/>
              <w:jc w:val="left"/>
              <w:rPr>
                <w:rFonts w:eastAsia="宋体"/>
                <w:b w:val="0"/>
                <w:sz w:val="18"/>
                <w:szCs w:val="18"/>
                <w:lang w:eastAsia="zh-CN"/>
              </w:rPr>
            </w:pPr>
            <w:proofErr w:type="spellStart"/>
            <w:r>
              <w:rPr>
                <w:rFonts w:eastAsia="宋体" w:hint="eastAsia"/>
                <w:b w:val="0"/>
                <w:sz w:val="18"/>
                <w:szCs w:val="18"/>
                <w:lang w:eastAsia="zh-CN"/>
              </w:rPr>
              <w:t>Y</w:t>
            </w:r>
            <w:r>
              <w:rPr>
                <w:rFonts w:eastAsia="宋体"/>
                <w:b w:val="0"/>
                <w:sz w:val="18"/>
                <w:szCs w:val="18"/>
                <w:lang w:eastAsia="zh-CN"/>
              </w:rPr>
              <w:t>iqing</w:t>
            </w:r>
            <w:proofErr w:type="spellEnd"/>
            <w:r>
              <w:rPr>
                <w:rFonts w:eastAsia="宋体"/>
                <w:b w:val="0"/>
                <w:sz w:val="18"/>
                <w:szCs w:val="18"/>
                <w:lang w:eastAsia="zh-CN"/>
              </w:rPr>
              <w:t xml:space="preserve"> Li</w:t>
            </w:r>
          </w:p>
        </w:tc>
        <w:tc>
          <w:tcPr>
            <w:tcW w:w="1440" w:type="dxa"/>
            <w:vAlign w:val="center"/>
          </w:tcPr>
          <w:p w14:paraId="7F42D41E" w14:textId="32920471" w:rsidR="00154EDB" w:rsidRDefault="00F545A8"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41D08845" w14:textId="77777777" w:rsidR="00154EDB" w:rsidRPr="00CB4F2F" w:rsidRDefault="00154EDB" w:rsidP="00D95BEB">
            <w:pPr>
              <w:pStyle w:val="T2"/>
              <w:spacing w:after="0"/>
              <w:ind w:left="0" w:right="0"/>
              <w:jc w:val="left"/>
              <w:rPr>
                <w:b w:val="0"/>
                <w:sz w:val="18"/>
                <w:szCs w:val="18"/>
              </w:rPr>
            </w:pPr>
          </w:p>
        </w:tc>
        <w:tc>
          <w:tcPr>
            <w:tcW w:w="1620" w:type="dxa"/>
            <w:vAlign w:val="center"/>
          </w:tcPr>
          <w:p w14:paraId="7808A531" w14:textId="77777777" w:rsidR="00154EDB" w:rsidRPr="002C60AE" w:rsidRDefault="00154EDB" w:rsidP="00D95BEB">
            <w:pPr>
              <w:pStyle w:val="T2"/>
              <w:spacing w:after="0"/>
              <w:ind w:left="0" w:right="0"/>
              <w:jc w:val="left"/>
              <w:rPr>
                <w:b w:val="0"/>
                <w:sz w:val="18"/>
                <w:szCs w:val="18"/>
                <w:lang w:eastAsia="ko-KR"/>
              </w:rPr>
            </w:pPr>
          </w:p>
        </w:tc>
        <w:tc>
          <w:tcPr>
            <w:tcW w:w="2358" w:type="dxa"/>
            <w:vAlign w:val="center"/>
          </w:tcPr>
          <w:p w14:paraId="7EB638BD" w14:textId="77777777" w:rsidR="00154EDB" w:rsidRDefault="00154EDB" w:rsidP="00D95BEB">
            <w:pPr>
              <w:pStyle w:val="T2"/>
              <w:spacing w:after="0"/>
              <w:ind w:left="0" w:right="0"/>
              <w:jc w:val="left"/>
            </w:pPr>
          </w:p>
        </w:tc>
      </w:tr>
      <w:tr w:rsidR="00A630CC" w14:paraId="2021FECE" w14:textId="77777777" w:rsidTr="00937A90">
        <w:trPr>
          <w:trHeight w:val="359"/>
          <w:jc w:val="center"/>
        </w:trPr>
        <w:tc>
          <w:tcPr>
            <w:tcW w:w="1548" w:type="dxa"/>
            <w:vAlign w:val="center"/>
          </w:tcPr>
          <w:p w14:paraId="728DBC8E" w14:textId="63CA89C9" w:rsidR="00A630CC" w:rsidRDefault="00A630CC" w:rsidP="00D95BEB">
            <w:pPr>
              <w:pStyle w:val="T2"/>
              <w:spacing w:after="0"/>
              <w:ind w:left="0" w:right="0"/>
              <w:jc w:val="left"/>
              <w:rPr>
                <w:rFonts w:eastAsia="宋体"/>
                <w:b w:val="0"/>
                <w:sz w:val="18"/>
                <w:szCs w:val="18"/>
                <w:lang w:eastAsia="zh-CN"/>
              </w:rPr>
            </w:pPr>
            <w:proofErr w:type="spellStart"/>
            <w:r>
              <w:rPr>
                <w:rFonts w:eastAsia="宋体"/>
                <w:b w:val="0"/>
                <w:sz w:val="18"/>
                <w:szCs w:val="18"/>
                <w:lang w:eastAsia="zh-CN"/>
              </w:rPr>
              <w:t>Yifan</w:t>
            </w:r>
            <w:proofErr w:type="spellEnd"/>
            <w:r>
              <w:rPr>
                <w:rFonts w:eastAsia="宋体"/>
                <w:b w:val="0"/>
                <w:sz w:val="18"/>
                <w:szCs w:val="18"/>
                <w:lang w:eastAsia="zh-CN"/>
              </w:rPr>
              <w:t xml:space="preserve"> Zhou</w:t>
            </w:r>
          </w:p>
        </w:tc>
        <w:tc>
          <w:tcPr>
            <w:tcW w:w="1440" w:type="dxa"/>
            <w:vAlign w:val="center"/>
          </w:tcPr>
          <w:p w14:paraId="42878361" w14:textId="41A0EE28" w:rsidR="00A630CC" w:rsidRDefault="00A630CC"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3C7FA60" w14:textId="77777777" w:rsidR="00A630CC" w:rsidRPr="00CB4F2F" w:rsidRDefault="00A630CC" w:rsidP="00D95BEB">
            <w:pPr>
              <w:pStyle w:val="T2"/>
              <w:spacing w:after="0"/>
              <w:ind w:left="0" w:right="0"/>
              <w:jc w:val="left"/>
              <w:rPr>
                <w:b w:val="0"/>
                <w:sz w:val="18"/>
                <w:szCs w:val="18"/>
              </w:rPr>
            </w:pPr>
          </w:p>
        </w:tc>
        <w:tc>
          <w:tcPr>
            <w:tcW w:w="1620" w:type="dxa"/>
            <w:vAlign w:val="center"/>
          </w:tcPr>
          <w:p w14:paraId="09DD226C" w14:textId="77777777" w:rsidR="00A630CC" w:rsidRPr="002C60AE" w:rsidRDefault="00A630CC" w:rsidP="00D95BEB">
            <w:pPr>
              <w:pStyle w:val="T2"/>
              <w:spacing w:after="0"/>
              <w:ind w:left="0" w:right="0"/>
              <w:jc w:val="left"/>
              <w:rPr>
                <w:b w:val="0"/>
                <w:sz w:val="18"/>
                <w:szCs w:val="18"/>
                <w:lang w:eastAsia="ko-KR"/>
              </w:rPr>
            </w:pPr>
          </w:p>
        </w:tc>
        <w:tc>
          <w:tcPr>
            <w:tcW w:w="2358" w:type="dxa"/>
            <w:vAlign w:val="center"/>
          </w:tcPr>
          <w:p w14:paraId="037E5225" w14:textId="77777777" w:rsidR="00A630CC" w:rsidRDefault="00A630CC" w:rsidP="00D95BEB">
            <w:pPr>
              <w:pStyle w:val="T2"/>
              <w:spacing w:after="0"/>
              <w:ind w:left="0" w:right="0"/>
              <w:jc w:val="left"/>
            </w:pPr>
          </w:p>
        </w:tc>
      </w:tr>
      <w:tr w:rsidR="00A630CC" w14:paraId="78BAFFC0" w14:textId="77777777" w:rsidTr="00937A90">
        <w:trPr>
          <w:trHeight w:val="359"/>
          <w:jc w:val="center"/>
        </w:trPr>
        <w:tc>
          <w:tcPr>
            <w:tcW w:w="1548" w:type="dxa"/>
            <w:vAlign w:val="center"/>
          </w:tcPr>
          <w:p w14:paraId="6F993214" w14:textId="15EF046D" w:rsidR="00A630CC" w:rsidRDefault="00A630CC" w:rsidP="00D95BEB">
            <w:pPr>
              <w:pStyle w:val="T2"/>
              <w:spacing w:after="0"/>
              <w:ind w:left="0" w:right="0"/>
              <w:jc w:val="left"/>
              <w:rPr>
                <w:rFonts w:eastAsia="宋体"/>
                <w:b w:val="0"/>
                <w:sz w:val="18"/>
                <w:szCs w:val="18"/>
                <w:lang w:eastAsia="zh-CN"/>
              </w:rPr>
            </w:pPr>
            <w:proofErr w:type="spellStart"/>
            <w:r>
              <w:rPr>
                <w:rFonts w:eastAsia="宋体"/>
                <w:b w:val="0"/>
                <w:sz w:val="18"/>
                <w:szCs w:val="18"/>
                <w:lang w:eastAsia="zh-CN"/>
              </w:rPr>
              <w:t>Hongjia</w:t>
            </w:r>
            <w:proofErr w:type="spellEnd"/>
            <w:r>
              <w:rPr>
                <w:rFonts w:eastAsia="宋体"/>
                <w:b w:val="0"/>
                <w:sz w:val="18"/>
                <w:szCs w:val="18"/>
                <w:lang w:eastAsia="zh-CN"/>
              </w:rPr>
              <w:t xml:space="preserve"> Su</w:t>
            </w:r>
          </w:p>
        </w:tc>
        <w:tc>
          <w:tcPr>
            <w:tcW w:w="1440" w:type="dxa"/>
            <w:vAlign w:val="center"/>
          </w:tcPr>
          <w:p w14:paraId="632326D8" w14:textId="55DD51F7" w:rsidR="00A630CC" w:rsidRDefault="00A630CC" w:rsidP="00D95BEB">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569616CA" w14:textId="77777777" w:rsidR="00A630CC" w:rsidRPr="00CB4F2F" w:rsidRDefault="00A630CC" w:rsidP="00D95BEB">
            <w:pPr>
              <w:pStyle w:val="T2"/>
              <w:spacing w:after="0"/>
              <w:ind w:left="0" w:right="0"/>
              <w:jc w:val="left"/>
              <w:rPr>
                <w:b w:val="0"/>
                <w:sz w:val="18"/>
                <w:szCs w:val="18"/>
              </w:rPr>
            </w:pPr>
          </w:p>
        </w:tc>
        <w:tc>
          <w:tcPr>
            <w:tcW w:w="1620" w:type="dxa"/>
            <w:vAlign w:val="center"/>
          </w:tcPr>
          <w:p w14:paraId="56F539EB" w14:textId="77777777" w:rsidR="00A630CC" w:rsidRPr="002C60AE" w:rsidRDefault="00A630CC" w:rsidP="00D95BEB">
            <w:pPr>
              <w:pStyle w:val="T2"/>
              <w:spacing w:after="0"/>
              <w:ind w:left="0" w:right="0"/>
              <w:jc w:val="left"/>
              <w:rPr>
                <w:b w:val="0"/>
                <w:sz w:val="18"/>
                <w:szCs w:val="18"/>
                <w:lang w:eastAsia="ko-KR"/>
              </w:rPr>
            </w:pPr>
          </w:p>
        </w:tc>
        <w:tc>
          <w:tcPr>
            <w:tcW w:w="2358" w:type="dxa"/>
            <w:vAlign w:val="center"/>
          </w:tcPr>
          <w:p w14:paraId="18BBD3DA" w14:textId="77777777" w:rsidR="00A630CC" w:rsidRDefault="00A630CC"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F3D40CA"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A630CC" w:rsidRPr="00A630CC">
        <w:rPr>
          <w:lang w:eastAsia="ko-KR"/>
        </w:rPr>
        <w:t>TXOP Termination of NSTR MLD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af"/>
        <w:numPr>
          <w:ilvl w:val="0"/>
          <w:numId w:val="1"/>
        </w:numPr>
        <w:ind w:leftChars="0"/>
        <w:jc w:val="both"/>
      </w:pPr>
      <w:r>
        <w:t>Rev 0: Initial version of the document.</w:t>
      </w:r>
    </w:p>
    <w:p w14:paraId="1B1625B8" w14:textId="77777777" w:rsidR="0048087F" w:rsidRDefault="0048087F" w:rsidP="009008D2">
      <w:pPr>
        <w:pStyle w:val="af"/>
        <w:numPr>
          <w:ilvl w:val="0"/>
          <w:numId w:val="1"/>
        </w:numPr>
        <w:ind w:leftChars="0"/>
        <w:jc w:val="both"/>
      </w:pPr>
    </w:p>
    <w:p w14:paraId="2CA05A92" w14:textId="77777777" w:rsidR="009008D2" w:rsidRDefault="009008D2" w:rsidP="007E41CB">
      <w:pPr>
        <w:jc w:val="both"/>
        <w:rPr>
          <w:lang w:eastAsia="ko-KR"/>
        </w:rPr>
      </w:pPr>
    </w:p>
    <w:p w14:paraId="4DE1D5DC" w14:textId="77777777" w:rsidR="00790064" w:rsidRDefault="00790064" w:rsidP="00F329CF">
      <w:pPr>
        <w:jc w:val="both"/>
      </w:pPr>
    </w:p>
    <w:p w14:paraId="6BD63F0C" w14:textId="07844093" w:rsidR="00790064" w:rsidRDefault="00790064" w:rsidP="00F329CF">
      <w:pPr>
        <w:jc w:val="both"/>
      </w:pPr>
      <w:r>
        <w:t>This submission is based on the following motion:</w:t>
      </w:r>
    </w:p>
    <w:p w14:paraId="153D9F4E" w14:textId="77777777" w:rsidR="00790064" w:rsidRDefault="00790064" w:rsidP="00F329CF">
      <w:pPr>
        <w:jc w:val="both"/>
      </w:pPr>
    </w:p>
    <w:p w14:paraId="3D1AA9B3" w14:textId="77777777" w:rsidR="00790064" w:rsidRPr="00BC7973" w:rsidRDefault="00790064" w:rsidP="00790064">
      <w:pPr>
        <w:jc w:val="both"/>
        <w:rPr>
          <w:lang w:val="en-US"/>
        </w:rPr>
      </w:pPr>
      <w:r w:rsidRPr="00BC7973">
        <w:rPr>
          <w:lang w:val="en-US"/>
        </w:rPr>
        <w:t>For a NSTR link pair of a non-AP MLD, if the non-AP MLD successfully obtains a TXOP on one link before the TBTT of the other link, then it should end its TXOP before the TBTT of the other link if it intends to receive Beacon frames on the other link.</w:t>
      </w:r>
    </w:p>
    <w:p w14:paraId="42ED0787" w14:textId="77777777" w:rsidR="00790064" w:rsidRPr="00BC7973" w:rsidRDefault="00790064" w:rsidP="00790064">
      <w:pPr>
        <w:jc w:val="both"/>
        <w:rPr>
          <w:lang w:val="en-US"/>
        </w:rPr>
      </w:pPr>
      <w:r w:rsidRPr="00BC7973">
        <w:rPr>
          <w:lang w:val="en-US"/>
        </w:rPr>
        <w:t xml:space="preserve">NOTE – The non-STR MLD may not do so if it is not aware of the TSF of the other link. </w:t>
      </w:r>
    </w:p>
    <w:p w14:paraId="78153532" w14:textId="1A46952B" w:rsidR="00790064" w:rsidRDefault="00790064" w:rsidP="00790064">
      <w:pPr>
        <w:jc w:val="both"/>
      </w:pPr>
      <w:r w:rsidRPr="00BC7973">
        <w:rPr>
          <w:szCs w:val="22"/>
        </w:rPr>
        <w:t xml:space="preserve">[Motion 146, #SP342, </w:t>
      </w:r>
      <w:sdt>
        <w:sdtPr>
          <w:rPr>
            <w:szCs w:val="22"/>
          </w:rPr>
          <w:id w:val="-1036109793"/>
          <w:citation/>
        </w:sdtPr>
        <w:sdtEndPr/>
        <w:sdtContent>
          <w:r w:rsidRPr="00BC7973">
            <w:rPr>
              <w:szCs w:val="22"/>
            </w:rPr>
            <w:fldChar w:fldCharType="begin"/>
          </w:r>
          <w:r w:rsidRPr="00BC7973">
            <w:rPr>
              <w:szCs w:val="22"/>
              <w:lang w:val="en-US"/>
            </w:rPr>
            <w:instrText xml:space="preserve"> CITATION 19_1755r14 \l 1033 </w:instrText>
          </w:r>
          <w:r w:rsidRPr="00BC7973">
            <w:rPr>
              <w:szCs w:val="22"/>
            </w:rPr>
            <w:fldChar w:fldCharType="separate"/>
          </w:r>
          <w:r w:rsidRPr="00BC7973">
            <w:rPr>
              <w:noProof/>
              <w:szCs w:val="22"/>
              <w:lang w:val="en-US"/>
            </w:rPr>
            <w:t>[23]</w:t>
          </w:r>
          <w:r w:rsidRPr="00BC7973">
            <w:rPr>
              <w:szCs w:val="22"/>
            </w:rPr>
            <w:fldChar w:fldCharType="end"/>
          </w:r>
        </w:sdtContent>
      </w:sdt>
      <w:r w:rsidRPr="00BC7973">
        <w:rPr>
          <w:szCs w:val="22"/>
        </w:rPr>
        <w:t xml:space="preserve"> and </w:t>
      </w:r>
      <w:sdt>
        <w:sdtPr>
          <w:rPr>
            <w:szCs w:val="22"/>
          </w:rPr>
          <w:id w:val="-892740071"/>
          <w:citation/>
        </w:sdtPr>
        <w:sdtEndPr/>
        <w:sdtContent>
          <w:r w:rsidRPr="00BC7973">
            <w:rPr>
              <w:szCs w:val="22"/>
            </w:rPr>
            <w:fldChar w:fldCharType="begin"/>
          </w:r>
          <w:r w:rsidRPr="00BC7973">
            <w:rPr>
              <w:szCs w:val="22"/>
              <w:lang w:val="en-US"/>
            </w:rPr>
            <w:instrText xml:space="preserve">CITATION 20_0761r2 \l 1033 </w:instrText>
          </w:r>
          <w:r w:rsidRPr="00BC7973">
            <w:rPr>
              <w:szCs w:val="22"/>
            </w:rPr>
            <w:fldChar w:fldCharType="separate"/>
          </w:r>
          <w:r w:rsidRPr="00BC7973">
            <w:rPr>
              <w:noProof/>
              <w:szCs w:val="22"/>
              <w:lang w:val="en-US"/>
            </w:rPr>
            <w:t>[256]</w:t>
          </w:r>
          <w:r w:rsidRPr="00BC7973">
            <w:rPr>
              <w:szCs w:val="22"/>
            </w:rPr>
            <w:fldChar w:fldCharType="end"/>
          </w:r>
        </w:sdtContent>
      </w:sdt>
      <w:r w:rsidRPr="00BC7973">
        <w:rPr>
          <w:szCs w:val="22"/>
        </w:rPr>
        <w:t>]</w:t>
      </w:r>
    </w:p>
    <w:p w14:paraId="57166633" w14:textId="58CA86B6" w:rsidR="009008D2" w:rsidRDefault="009008D2" w:rsidP="00F329CF">
      <w:pPr>
        <w:jc w:val="both"/>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2C4D811D" w14:textId="0459C8C8" w:rsidR="00A43AD8" w:rsidRDefault="00FE5A00" w:rsidP="00024800">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Modify</w:t>
      </w:r>
      <w:r w:rsidR="00FF29E1">
        <w:rPr>
          <w:rFonts w:ascii="Times New Roman" w:eastAsia="Times New Roman" w:hAnsi="Times New Roman" w:cs="Times New Roman"/>
          <w:b/>
          <w:i/>
          <w:color w:val="000000"/>
          <w:sz w:val="20"/>
          <w:highlight w:val="yellow"/>
        </w:rPr>
        <w:t xml:space="preserve"> Clause 3</w:t>
      </w:r>
      <w:r>
        <w:rPr>
          <w:rFonts w:ascii="Times New Roman" w:eastAsia="Times New Roman" w:hAnsi="Times New Roman" w:cs="Times New Roman"/>
          <w:b/>
          <w:i/>
          <w:color w:val="000000"/>
          <w:sz w:val="20"/>
          <w:highlight w:val="yellow"/>
        </w:rPr>
        <w:t>5</w:t>
      </w:r>
      <w:r w:rsidR="00FF29E1">
        <w:rPr>
          <w:rFonts w:ascii="Times New Roman" w:eastAsia="Times New Roman" w:hAnsi="Times New Roman" w:cs="Times New Roman"/>
          <w:b/>
          <w:i/>
          <w:color w:val="000000"/>
          <w:sz w:val="20"/>
          <w:highlight w:val="yellow"/>
        </w:rPr>
        <w:t xml:space="preserve"> as follows:</w:t>
      </w:r>
    </w:p>
    <w:p w14:paraId="5BD95E6C" w14:textId="5CFB8EB5" w:rsidR="009008D2" w:rsidRDefault="00E2763A" w:rsidP="00024800">
      <w:pPr>
        <w:pStyle w:val="SP7147688"/>
        <w:spacing w:before="360" w:after="240"/>
        <w:jc w:val="both"/>
        <w:rPr>
          <w:rStyle w:val="SC7204809"/>
          <w:sz w:val="20"/>
          <w:szCs w:val="20"/>
        </w:rPr>
      </w:pPr>
      <w:r>
        <w:rPr>
          <w:rStyle w:val="SC7204809"/>
          <w:sz w:val="20"/>
          <w:szCs w:val="20"/>
        </w:rPr>
        <w:t>35</w:t>
      </w:r>
      <w:r w:rsidR="009008D2">
        <w:rPr>
          <w:rStyle w:val="SC7204809"/>
          <w:sz w:val="20"/>
          <w:szCs w:val="20"/>
        </w:rPr>
        <w:t xml:space="preserve">. Extremely High Throughput (EHT) MAC specification </w:t>
      </w:r>
    </w:p>
    <w:p w14:paraId="362F7473" w14:textId="27613D3F" w:rsidR="00E2763A" w:rsidRDefault="00CD2A59" w:rsidP="004378DC">
      <w:pPr>
        <w:pStyle w:val="SP7147688"/>
        <w:spacing w:before="360" w:after="240"/>
        <w:jc w:val="both"/>
        <w:rPr>
          <w:rStyle w:val="SC7204809"/>
          <w:sz w:val="20"/>
          <w:szCs w:val="20"/>
        </w:rPr>
      </w:pPr>
      <w:r w:rsidRPr="00CD2A59">
        <w:rPr>
          <w:rStyle w:val="SC7204809"/>
          <w:sz w:val="20"/>
          <w:szCs w:val="20"/>
        </w:rPr>
        <w:t>35.3 Multi-link operation</w:t>
      </w:r>
    </w:p>
    <w:p w14:paraId="5E4C7B17" w14:textId="17D1CBF1" w:rsidR="009008D2" w:rsidRPr="004378DC" w:rsidRDefault="004F28D5" w:rsidP="004378DC">
      <w:pPr>
        <w:pStyle w:val="SP7147688"/>
        <w:spacing w:before="360" w:after="240"/>
        <w:jc w:val="both"/>
        <w:rPr>
          <w:b/>
          <w:bCs/>
          <w:color w:val="000000"/>
          <w:sz w:val="20"/>
          <w:szCs w:val="20"/>
        </w:rPr>
      </w:pPr>
      <w:r>
        <w:rPr>
          <w:rStyle w:val="SC7204809"/>
          <w:sz w:val="20"/>
          <w:szCs w:val="20"/>
        </w:rPr>
        <w:t xml:space="preserve"> </w:t>
      </w:r>
      <w:r w:rsidR="00CD2A59" w:rsidRPr="00CD2A59">
        <w:rPr>
          <w:rStyle w:val="SC7204809"/>
          <w:sz w:val="20"/>
          <w:szCs w:val="20"/>
        </w:rPr>
        <w:t>35.3.13 Multi-link channel access</w:t>
      </w:r>
    </w:p>
    <w:p w14:paraId="76CA5E3C" w14:textId="5904DE76" w:rsidR="003F4633" w:rsidRDefault="00CD2A59" w:rsidP="00F50B7F">
      <w:pPr>
        <w:pStyle w:val="SP7147688"/>
        <w:spacing w:before="360" w:after="240"/>
        <w:jc w:val="both"/>
      </w:pPr>
      <w:r w:rsidRPr="00CD2A59">
        <w:rPr>
          <w:rStyle w:val="SC7204809"/>
          <w:sz w:val="20"/>
          <w:szCs w:val="20"/>
        </w:rPr>
        <w:t xml:space="preserve">35.3.13.3 </w:t>
      </w:r>
      <w:proofErr w:type="spellStart"/>
      <w:r w:rsidRPr="00CD2A59">
        <w:rPr>
          <w:rStyle w:val="SC7204809"/>
          <w:sz w:val="20"/>
          <w:szCs w:val="20"/>
        </w:rPr>
        <w:t>Nonsimultaneous</w:t>
      </w:r>
      <w:proofErr w:type="spellEnd"/>
      <w:r w:rsidRPr="00CD2A59">
        <w:rPr>
          <w:rStyle w:val="SC7204809"/>
          <w:sz w:val="20"/>
          <w:szCs w:val="20"/>
        </w:rPr>
        <w:t xml:space="preserve"> transmit and receive (NSTR) operation</w:t>
      </w:r>
    </w:p>
    <w:p w14:paraId="45A03534" w14:textId="00F308AC" w:rsidR="00FA6742" w:rsidRPr="004723DE" w:rsidRDefault="004723DE" w:rsidP="00E2763A">
      <w:pPr>
        <w:jc w:val="both"/>
        <w:rPr>
          <w:i/>
          <w:color w:val="FF0000"/>
        </w:rPr>
      </w:pPr>
      <w:r w:rsidRPr="004723DE">
        <w:rPr>
          <w:i/>
          <w:color w:val="FF0000"/>
        </w:rPr>
        <w:t>Editor’s Note: As per the author of 20/1395r14, the following two paragraphs are TBD.</w:t>
      </w:r>
    </w:p>
    <w:p w14:paraId="060D951E" w14:textId="77777777" w:rsidR="00216B7D" w:rsidRPr="004723DE" w:rsidRDefault="00216B7D" w:rsidP="00216B7D">
      <w:pPr>
        <w:jc w:val="both"/>
        <w:rPr>
          <w:color w:val="FF0000"/>
        </w:rPr>
      </w:pPr>
    </w:p>
    <w:p w14:paraId="04C13E1B" w14:textId="5D0DBB43" w:rsidR="004723DE" w:rsidRPr="004723DE" w:rsidRDefault="004723DE" w:rsidP="004723DE">
      <w:pPr>
        <w:jc w:val="both"/>
        <w:rPr>
          <w:color w:val="FF0000"/>
        </w:rPr>
      </w:pPr>
      <w:r w:rsidRPr="004723DE">
        <w:rPr>
          <w:color w:val="FF000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p>
    <w:p w14:paraId="72D5DBF1" w14:textId="77777777" w:rsidR="004723DE" w:rsidRPr="004723DE" w:rsidRDefault="004723DE" w:rsidP="004723DE">
      <w:pPr>
        <w:jc w:val="both"/>
        <w:rPr>
          <w:color w:val="FF0000"/>
        </w:rPr>
      </w:pPr>
    </w:p>
    <w:p w14:paraId="047833C1" w14:textId="77777777" w:rsidR="004723DE" w:rsidRPr="004723DE" w:rsidRDefault="004723DE" w:rsidP="004723DE">
      <w:pPr>
        <w:jc w:val="both"/>
        <w:rPr>
          <w:color w:val="FF0000"/>
        </w:rPr>
      </w:pPr>
      <w:r w:rsidRPr="004723DE">
        <w:rPr>
          <w:color w:val="FF0000"/>
        </w:rPr>
        <w:t>A pair of links that is not indicated as STR shall be indicated as NSTR.</w:t>
      </w:r>
    </w:p>
    <w:p w14:paraId="1163AE41" w14:textId="77777777" w:rsidR="004723DE" w:rsidRPr="004723DE" w:rsidRDefault="004723DE" w:rsidP="004723DE">
      <w:pPr>
        <w:jc w:val="both"/>
      </w:pPr>
    </w:p>
    <w:p w14:paraId="66114E94" w14:textId="05B322DA" w:rsidR="004723DE" w:rsidRDefault="004723DE" w:rsidP="004723DE">
      <w:pPr>
        <w:jc w:val="both"/>
      </w:pPr>
      <w:r w:rsidRPr="004723DE">
        <w:t>An AP that is affiliated with an MLD should not transmit to a STA affiliated with a non-AP MLD, a frame</w:t>
      </w:r>
      <w:r>
        <w:t xml:space="preserve"> </w:t>
      </w:r>
      <w:r w:rsidRPr="004723DE">
        <w:t>on a link of an NSTR link pair of the non-AP MLD at the same time that the non-AP MLD is transmitting a</w:t>
      </w:r>
      <w:r>
        <w:t xml:space="preserve"> </w:t>
      </w:r>
      <w:r w:rsidRPr="004723DE">
        <w:t>frame on the other link of the NSTR link pair.</w:t>
      </w:r>
    </w:p>
    <w:p w14:paraId="444CB12E" w14:textId="77777777" w:rsidR="004723DE" w:rsidRPr="004723DE" w:rsidRDefault="004723DE" w:rsidP="004723DE">
      <w:pPr>
        <w:jc w:val="both"/>
      </w:pPr>
    </w:p>
    <w:p w14:paraId="5A5F4C03" w14:textId="35F02639" w:rsidR="004723DE" w:rsidRDefault="004723DE" w:rsidP="004723DE">
      <w:pPr>
        <w:jc w:val="both"/>
      </w:pPr>
      <w:r w:rsidRPr="004723DE">
        <w:t>A STA that is affiliated with a non-AP MLD should not transmit a frame on a link of one of its NSTR link</w:t>
      </w:r>
      <w:r>
        <w:t xml:space="preserve"> </w:t>
      </w:r>
      <w:r w:rsidRPr="004723DE">
        <w:t>pairs at the same time that another STA that is affiliated with the same non-AP MLD is receiving a frame</w:t>
      </w:r>
      <w:r>
        <w:t xml:space="preserve"> </w:t>
      </w:r>
      <w:r w:rsidRPr="004723DE">
        <w:t>addressed to that receiving STA on the other link of the NSTR link pair.</w:t>
      </w:r>
    </w:p>
    <w:p w14:paraId="58F71998" w14:textId="77777777" w:rsidR="004723DE" w:rsidRPr="004723DE" w:rsidRDefault="004723DE" w:rsidP="004723DE">
      <w:pPr>
        <w:jc w:val="both"/>
      </w:pPr>
    </w:p>
    <w:p w14:paraId="18023D7E" w14:textId="49FCC3DE" w:rsidR="00E2763A" w:rsidRPr="004723DE" w:rsidRDefault="004723DE" w:rsidP="004723DE">
      <w:pPr>
        <w:jc w:val="both"/>
      </w:pPr>
      <w:r w:rsidRPr="004723DE">
        <w:t>An AP MLD should not transmit a frame that solicits an immediate response to a STA that is affiliated with</w:t>
      </w:r>
      <w:r>
        <w:t xml:space="preserve"> </w:t>
      </w:r>
      <w:r w:rsidRPr="004723DE">
        <w:t>a non-AP MLD on a link that is a member of one or more NSTR link pairs for that non-AP MLD, if the</w:t>
      </w:r>
      <w:r>
        <w:t xml:space="preserve"> </w:t>
      </w:r>
      <w:r w:rsidRPr="004723DE">
        <w:t>immediate response is expected to overlap in time with group addressed MPDUs scheduled in another link</w:t>
      </w:r>
      <w:r>
        <w:t xml:space="preserve"> </w:t>
      </w:r>
      <w:r w:rsidRPr="004723DE">
        <w:t>of any of those NSTR link pairs a</w:t>
      </w:r>
      <w:bookmarkStart w:id="0" w:name="_GoBack"/>
      <w:bookmarkEnd w:id="0"/>
      <w:r w:rsidRPr="004723DE">
        <w:t>nd the non-AP MLD is expected to be receiving those group addressed</w:t>
      </w:r>
      <w:r>
        <w:t xml:space="preserve"> </w:t>
      </w:r>
      <w:r w:rsidRPr="004723DE">
        <w:t>MPDUs.</w:t>
      </w:r>
    </w:p>
    <w:p w14:paraId="28FDB675" w14:textId="77777777" w:rsidR="00E2763A" w:rsidRDefault="00E2763A" w:rsidP="00024800">
      <w:pPr>
        <w:jc w:val="both"/>
        <w:rPr>
          <w:rFonts w:eastAsiaTheme="minorEastAsia"/>
          <w:sz w:val="20"/>
          <w:lang w:eastAsia="ko-KR"/>
        </w:rPr>
      </w:pPr>
    </w:p>
    <w:p w14:paraId="739F9935" w14:textId="4D28F720" w:rsidR="00144A48" w:rsidRPr="00C13426" w:rsidRDefault="00790064" w:rsidP="00024800">
      <w:pPr>
        <w:jc w:val="both"/>
        <w:rPr>
          <w:ins w:id="1" w:author="作者"/>
          <w:rFonts w:eastAsiaTheme="minorEastAsia"/>
          <w:szCs w:val="18"/>
          <w:lang w:eastAsia="ko-KR"/>
        </w:rPr>
      </w:pPr>
      <w:ins w:id="2" w:author="作者">
        <w:r w:rsidRPr="00C13426">
          <w:rPr>
            <w:rFonts w:eastAsiaTheme="minorEastAsia"/>
            <w:szCs w:val="18"/>
            <w:lang w:eastAsia="ko-KR"/>
          </w:rPr>
          <w:t>If a STA that is affiliated with a non-AP MLD successfully obtains a TXOP on one link</w:t>
        </w:r>
        <w:r w:rsidR="00EA346C" w:rsidRPr="00C13426">
          <w:rPr>
            <w:rFonts w:eastAsiaTheme="minorEastAsia"/>
            <w:szCs w:val="18"/>
            <w:lang w:eastAsia="ko-KR"/>
          </w:rPr>
          <w:t xml:space="preserve"> of one of its NSTR link pairs</w:t>
        </w:r>
        <w:r w:rsidRPr="00C13426">
          <w:rPr>
            <w:rFonts w:eastAsiaTheme="minorEastAsia"/>
            <w:szCs w:val="18"/>
            <w:lang w:eastAsia="ko-KR"/>
          </w:rPr>
          <w:t xml:space="preserve"> before the TBTT of the other link</w:t>
        </w:r>
        <w:r w:rsidR="00EA346C" w:rsidRPr="00C13426">
          <w:rPr>
            <w:rFonts w:eastAsiaTheme="minorEastAsia"/>
            <w:szCs w:val="18"/>
            <w:lang w:eastAsia="ko-KR"/>
          </w:rPr>
          <w:t xml:space="preserve"> of the NSTR link pair, </w:t>
        </w:r>
        <w:r w:rsidRPr="00C13426">
          <w:rPr>
            <w:rFonts w:eastAsiaTheme="minorEastAsia"/>
            <w:szCs w:val="18"/>
            <w:lang w:eastAsia="ko-KR"/>
          </w:rPr>
          <w:t>then it should end its TXOP before the TBTT of the other link if it intends to receive Beacon frames on the other link.</w:t>
        </w:r>
      </w:ins>
    </w:p>
    <w:p w14:paraId="379D6376" w14:textId="5B9A98C3" w:rsidR="00EA346C" w:rsidRPr="00C13426" w:rsidRDefault="00EA346C" w:rsidP="00024800">
      <w:pPr>
        <w:jc w:val="both"/>
        <w:rPr>
          <w:rFonts w:eastAsiaTheme="minorEastAsia"/>
          <w:szCs w:val="18"/>
          <w:lang w:eastAsia="ko-KR"/>
        </w:rPr>
      </w:pPr>
      <w:ins w:id="3" w:author="作者">
        <w:r w:rsidRPr="00C13426">
          <w:rPr>
            <w:rFonts w:eastAsiaTheme="minorEastAsia"/>
            <w:szCs w:val="18"/>
            <w:lang w:eastAsia="ko-KR"/>
          </w:rPr>
          <w:t>Note: The STA may not do so if it is not aware of the TSF of the other link.</w:t>
        </w:r>
      </w:ins>
    </w:p>
    <w:p w14:paraId="284D7C60" w14:textId="77777777" w:rsidR="00E2763A" w:rsidRDefault="00E2763A" w:rsidP="00024800">
      <w:pPr>
        <w:jc w:val="both"/>
        <w:rPr>
          <w:rFonts w:eastAsiaTheme="minorEastAsia"/>
          <w:sz w:val="20"/>
          <w:lang w:eastAsia="ko-KR"/>
        </w:rPr>
      </w:pPr>
    </w:p>
    <w:p w14:paraId="3FA9287F" w14:textId="77777777" w:rsidR="00E2763A" w:rsidRDefault="00E2763A" w:rsidP="00024800">
      <w:pPr>
        <w:jc w:val="both"/>
        <w:rPr>
          <w:rFonts w:eastAsiaTheme="minorEastAsia"/>
          <w:sz w:val="20"/>
          <w:lang w:eastAsia="ko-KR"/>
        </w:rPr>
      </w:pPr>
    </w:p>
    <w:p w14:paraId="456ED317" w14:textId="5EDEB0A8"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6F2190">
        <w:rPr>
          <w:rFonts w:eastAsiaTheme="minorEastAsia"/>
          <w:b/>
          <w:color w:val="FF0000"/>
          <w:sz w:val="20"/>
          <w:lang w:eastAsia="ko-KR"/>
        </w:rPr>
        <w:t>21</w:t>
      </w:r>
      <w:r w:rsidRPr="0005449D">
        <w:rPr>
          <w:rFonts w:eastAsiaTheme="minorEastAsia"/>
          <w:b/>
          <w:color w:val="FF0000"/>
          <w:sz w:val="20"/>
          <w:lang w:eastAsia="ko-KR"/>
        </w:rPr>
        <w:t>/</w:t>
      </w:r>
      <w:r w:rsidR="00193F7C">
        <w:rPr>
          <w:rFonts w:eastAsiaTheme="minorEastAsia"/>
          <w:b/>
          <w:color w:val="FF0000"/>
          <w:sz w:val="20"/>
          <w:lang w:eastAsia="ko-KR"/>
        </w:rPr>
        <w:t>0169</w:t>
      </w:r>
      <w:r w:rsidRPr="0005449D">
        <w:rPr>
          <w:rFonts w:eastAsiaTheme="minorEastAsia"/>
          <w:b/>
          <w:color w:val="FF0000"/>
          <w:sz w:val="20"/>
          <w:lang w:eastAsia="ko-KR"/>
        </w:rPr>
        <w:t>r</w:t>
      </w:r>
      <w:r w:rsidR="006F2190">
        <w:rPr>
          <w:rFonts w:eastAsiaTheme="minorEastAsia"/>
          <w:b/>
          <w:color w:val="FF0000"/>
          <w:sz w:val="20"/>
          <w:lang w:eastAsia="ko-KR"/>
        </w:rPr>
        <w:t>0</w:t>
      </w:r>
      <w:r w:rsidRPr="0005449D">
        <w:rPr>
          <w:rFonts w:eastAsiaTheme="minorEastAsia"/>
          <w:b/>
          <w:color w:val="FF0000"/>
          <w:sz w:val="20"/>
          <w:lang w:eastAsia="ko-KR"/>
        </w:rPr>
        <w:t xml:space="preserve"> to the</w:t>
      </w:r>
      <w:r w:rsidR="004723DE">
        <w:rPr>
          <w:rFonts w:eastAsiaTheme="minorEastAsia"/>
          <w:b/>
          <w:color w:val="FF0000"/>
          <w:sz w:val="20"/>
          <w:lang w:eastAsia="ko-KR"/>
        </w:rPr>
        <w:t xml:space="preserve"> next revision of</w:t>
      </w:r>
      <w:r w:rsidRPr="0005449D">
        <w:rPr>
          <w:rFonts w:eastAsiaTheme="minorEastAsia"/>
          <w:b/>
          <w:color w:val="FF0000"/>
          <w:sz w:val="20"/>
          <w:lang w:eastAsia="ko-KR"/>
        </w:rPr>
        <w:t xml:space="preserve"> </w:t>
      </w:r>
      <w:proofErr w:type="spellStart"/>
      <w:r w:rsidRPr="0005449D">
        <w:rPr>
          <w:rFonts w:eastAsiaTheme="minorEastAsia"/>
          <w:b/>
          <w:color w:val="FF0000"/>
          <w:sz w:val="20"/>
          <w:lang w:eastAsia="ko-KR"/>
        </w:rPr>
        <w:t>TGb</w:t>
      </w:r>
      <w:r w:rsidR="00C9272E">
        <w:rPr>
          <w:rFonts w:eastAsiaTheme="minorEastAsia"/>
          <w:b/>
          <w:color w:val="FF0000"/>
          <w:sz w:val="20"/>
          <w:lang w:eastAsia="ko-KR"/>
        </w:rPr>
        <w:t>e</w:t>
      </w:r>
      <w:proofErr w:type="spellEnd"/>
      <w:r w:rsidR="004723DE">
        <w:rPr>
          <w:rFonts w:eastAsiaTheme="minorEastAsia"/>
          <w:b/>
          <w:color w:val="FF0000"/>
          <w:sz w:val="20"/>
          <w:lang w:eastAsia="ko-KR"/>
        </w:rPr>
        <w:t xml:space="preserve"> Draft</w:t>
      </w:r>
      <w:r w:rsidR="00193F7C">
        <w:rPr>
          <w:rFonts w:eastAsiaTheme="minorEastAsia"/>
          <w:b/>
          <w:color w:val="FF0000"/>
          <w:sz w:val="20"/>
          <w:lang w:eastAsia="ko-KR"/>
        </w:rPr>
        <w:t xml:space="preserve"> 0.3</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Pr="00353BD6" w:rsidRDefault="009B0D82" w:rsidP="00024800">
      <w:pPr>
        <w:jc w:val="both"/>
        <w:rPr>
          <w:rFonts w:eastAsiaTheme="minorEastAsia"/>
          <w:sz w:val="20"/>
          <w:lang w:eastAsia="ko-KR"/>
        </w:rPr>
      </w:pPr>
    </w:p>
    <w:sectPr w:rsidR="009B0D82"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9BD2" w14:textId="77777777" w:rsidR="00C163D1" w:rsidRDefault="00C163D1">
      <w:r>
        <w:separator/>
      </w:r>
    </w:p>
  </w:endnote>
  <w:endnote w:type="continuationSeparator" w:id="0">
    <w:p w14:paraId="17DD3211" w14:textId="77777777" w:rsidR="00C163D1" w:rsidRDefault="00C1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MS Gothic"/>
    <w:panose1 w:val="00000000000000000000"/>
    <w:charset w:val="00"/>
    <w:family w:val="roman"/>
    <w:notTrueType/>
    <w:pitch w:val="default"/>
    <w:sig w:usb0="00000003" w:usb1="080F0000" w:usb2="00000010" w:usb3="00000000" w:csb0="00120001"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36BE53C8" w:rsidR="00DF0FE1" w:rsidRDefault="00C163D1">
    <w:pPr>
      <w:pStyle w:val="a3"/>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C13426">
      <w:rPr>
        <w:noProof/>
      </w:rPr>
      <w:t>2</w:t>
    </w:r>
    <w:r w:rsidR="00DF0FE1">
      <w:rPr>
        <w:noProof/>
      </w:rPr>
      <w:fldChar w:fldCharType="end"/>
    </w:r>
    <w:r w:rsidR="00DF0FE1">
      <w:tab/>
    </w:r>
    <w:r w:rsidR="002A756D">
      <w:t>Jason Yuchen Guo</w:t>
    </w:r>
    <w:r w:rsidR="00DF0FE1">
      <w:t>,</w:t>
    </w:r>
    <w:r w:rsidR="00D07CB8">
      <w:t xml:space="preserve"> Huawei Technologies </w:t>
    </w:r>
    <w:proofErr w:type="spellStart"/>
    <w:r w:rsidR="00D07CB8">
      <w:t>Co.</w:t>
    </w:r>
    <w:proofErr w:type="gramStart"/>
    <w:r w:rsidR="00D07CB8">
      <w:t>,Ltd</w:t>
    </w:r>
    <w:proofErr w:type="spellEnd"/>
    <w:proofErr w:type="gramEnd"/>
    <w:r w:rsidR="00D07CB8">
      <w:t>.</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9CB32" w14:textId="77777777" w:rsidR="00C163D1" w:rsidRDefault="00C163D1">
      <w:r>
        <w:separator/>
      </w:r>
    </w:p>
  </w:footnote>
  <w:footnote w:type="continuationSeparator" w:id="0">
    <w:p w14:paraId="371EB88A" w14:textId="77777777" w:rsidR="00C163D1" w:rsidRDefault="00C16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644521CB" w:rsidR="00DF0FE1" w:rsidRDefault="00F545A8">
    <w:pPr>
      <w:pStyle w:val="a4"/>
      <w:tabs>
        <w:tab w:val="clear" w:pos="6480"/>
        <w:tab w:val="center" w:pos="4680"/>
        <w:tab w:val="right" w:pos="9360"/>
      </w:tabs>
    </w:pPr>
    <w:r>
      <w:rPr>
        <w:lang w:eastAsia="ko-KR"/>
      </w:rPr>
      <w:t>January</w:t>
    </w:r>
    <w:r w:rsidR="00DF0FE1">
      <w:rPr>
        <w:lang w:eastAsia="ko-KR"/>
      </w:rPr>
      <w:t xml:space="preserve"> 20</w:t>
    </w:r>
    <w:r w:rsidR="007D38EA">
      <w:rPr>
        <w:lang w:eastAsia="ko-KR"/>
      </w:rPr>
      <w:t>2</w:t>
    </w:r>
    <w:r>
      <w:rPr>
        <w:lang w:eastAsia="ko-KR"/>
      </w:rPr>
      <w:t>1</w:t>
    </w:r>
    <w:r w:rsidR="00DF0FE1">
      <w:tab/>
    </w:r>
    <w:r w:rsidR="00DF0FE1">
      <w:tab/>
    </w:r>
    <w:r w:rsidR="00DF0FE1" w:rsidRPr="00F545A8">
      <w:rPr>
        <w:lang w:eastAsia="ko-KR"/>
      </w:rPr>
      <w:fldChar w:fldCharType="begin"/>
    </w:r>
    <w:r w:rsidR="00DF0FE1" w:rsidRPr="00F545A8">
      <w:rPr>
        <w:lang w:eastAsia="ko-KR"/>
      </w:rPr>
      <w:instrText xml:space="preserve"> TITLE  \* MERGEFORMAT </w:instrText>
    </w:r>
    <w:r w:rsidR="00DF0FE1" w:rsidRPr="00F545A8">
      <w:rPr>
        <w:lang w:eastAsia="ko-KR"/>
      </w:rPr>
      <w:fldChar w:fldCharType="end"/>
    </w:r>
    <w:r w:rsidR="00AA5963" w:rsidRPr="00F545A8">
      <w:rPr>
        <w:lang w:eastAsia="ko-KR"/>
      </w:rPr>
      <w:fldChar w:fldCharType="begin"/>
    </w:r>
    <w:r w:rsidR="00AA5963" w:rsidRPr="00F545A8">
      <w:rPr>
        <w:lang w:eastAsia="ko-KR"/>
      </w:rPr>
      <w:instrText xml:space="preserve"> TITLE  \* MERGEFORMAT </w:instrText>
    </w:r>
    <w:r w:rsidR="00AA5963" w:rsidRPr="00F545A8">
      <w:rPr>
        <w:lang w:eastAsia="ko-KR"/>
      </w:rPr>
      <w:fldChar w:fldCharType="separate"/>
    </w:r>
    <w:r w:rsidR="00AA5963" w:rsidRPr="00F545A8">
      <w:rPr>
        <w:lang w:eastAsia="ko-KR"/>
      </w:rPr>
      <w:t>doc.: IEEE 802.11-2</w:t>
    </w:r>
    <w:r w:rsidRPr="00F545A8">
      <w:rPr>
        <w:lang w:eastAsia="ko-KR"/>
      </w:rPr>
      <w:t>1</w:t>
    </w:r>
    <w:r w:rsidR="00AA5963" w:rsidRPr="00F545A8">
      <w:rPr>
        <w:lang w:eastAsia="ko-KR"/>
      </w:rPr>
      <w:t>/</w:t>
    </w:r>
    <w:r w:rsidR="00193F7C">
      <w:rPr>
        <w:lang w:eastAsia="ko-KR"/>
      </w:rPr>
      <w:t>0169</w:t>
    </w:r>
    <w:r w:rsidR="00AA5963" w:rsidRPr="00F545A8">
      <w:rPr>
        <w:lang w:eastAsia="ko-KR"/>
      </w:rPr>
      <w:t>r</w:t>
    </w:r>
    <w:r w:rsidR="00AA5963" w:rsidRPr="00F545A8">
      <w:rPr>
        <w:lang w:eastAsia="ko-KR"/>
      </w:rPr>
      <w:fldChar w:fldCharType="end"/>
    </w:r>
    <w:r w:rsidRPr="00F545A8">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BC4CBB"/>
    <w:multiLevelType w:val="hybridMultilevel"/>
    <w:tmpl w:val="B1B028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4"/>
  </w:num>
  <w:num w:numId="8">
    <w:abstractNumId w:val="3"/>
  </w:num>
  <w:num w:numId="9">
    <w:abstractNumId w:val="12"/>
  </w:num>
  <w:num w:numId="10">
    <w:abstractNumId w:val="6"/>
  </w:num>
  <w:num w:numId="11">
    <w:abstractNumId w:val="1"/>
  </w:num>
  <w:num w:numId="12">
    <w:abstractNumId w:val="9"/>
  </w:num>
  <w:num w:numId="13">
    <w:abstractNumId w:val="13"/>
  </w:num>
  <w:num w:numId="14">
    <w:abstractNumId w:val="7"/>
  </w:num>
  <w:num w:numId="15">
    <w:abstractNumId w:val="5"/>
  </w:num>
  <w:num w:numId="16">
    <w:abstractNumId w:val="14"/>
  </w:num>
  <w:num w:numId="1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3A"/>
    <w:rsid w:val="000045FA"/>
    <w:rsid w:val="00004BD3"/>
    <w:rsid w:val="00006454"/>
    <w:rsid w:val="000067AA"/>
    <w:rsid w:val="00006DBB"/>
    <w:rsid w:val="0000743C"/>
    <w:rsid w:val="0000765C"/>
    <w:rsid w:val="000076FE"/>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034E"/>
    <w:rsid w:val="00031E68"/>
    <w:rsid w:val="00033B0A"/>
    <w:rsid w:val="00034E6F"/>
    <w:rsid w:val="000358B3"/>
    <w:rsid w:val="000405C4"/>
    <w:rsid w:val="00041AC4"/>
    <w:rsid w:val="000438DD"/>
    <w:rsid w:val="00044DC0"/>
    <w:rsid w:val="000478EE"/>
    <w:rsid w:val="00052123"/>
    <w:rsid w:val="00053519"/>
    <w:rsid w:val="0005449D"/>
    <w:rsid w:val="000567DA"/>
    <w:rsid w:val="00063C22"/>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07D6"/>
    <w:rsid w:val="000A1C31"/>
    <w:rsid w:val="000A1F25"/>
    <w:rsid w:val="000A671D"/>
    <w:rsid w:val="000A7680"/>
    <w:rsid w:val="000B041A"/>
    <w:rsid w:val="000B083E"/>
    <w:rsid w:val="000B0DAF"/>
    <w:rsid w:val="000B2BE4"/>
    <w:rsid w:val="000B4630"/>
    <w:rsid w:val="000B59FE"/>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AC5"/>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5C59"/>
    <w:rsid w:val="00126052"/>
    <w:rsid w:val="001274A8"/>
    <w:rsid w:val="001275D7"/>
    <w:rsid w:val="001276ED"/>
    <w:rsid w:val="00127723"/>
    <w:rsid w:val="00130101"/>
    <w:rsid w:val="001323DB"/>
    <w:rsid w:val="00134114"/>
    <w:rsid w:val="00135032"/>
    <w:rsid w:val="00135B4B"/>
    <w:rsid w:val="0013699E"/>
    <w:rsid w:val="001448D8"/>
    <w:rsid w:val="00144A48"/>
    <w:rsid w:val="001450BB"/>
    <w:rsid w:val="001459E7"/>
    <w:rsid w:val="00145C98"/>
    <w:rsid w:val="001463A9"/>
    <w:rsid w:val="00146D19"/>
    <w:rsid w:val="00147EDF"/>
    <w:rsid w:val="00150F68"/>
    <w:rsid w:val="00151851"/>
    <w:rsid w:val="00151BBE"/>
    <w:rsid w:val="00153350"/>
    <w:rsid w:val="00154791"/>
    <w:rsid w:val="00154B26"/>
    <w:rsid w:val="00154EDB"/>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548"/>
    <w:rsid w:val="00192C6E"/>
    <w:rsid w:val="00193B0A"/>
    <w:rsid w:val="00193C39"/>
    <w:rsid w:val="00193F7C"/>
    <w:rsid w:val="001943F7"/>
    <w:rsid w:val="00197B92"/>
    <w:rsid w:val="001A0CEC"/>
    <w:rsid w:val="001A0EDB"/>
    <w:rsid w:val="001A1B7C"/>
    <w:rsid w:val="001A2240"/>
    <w:rsid w:val="001A2CDE"/>
    <w:rsid w:val="001A771F"/>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1F6EC0"/>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6B7D"/>
    <w:rsid w:val="00217089"/>
    <w:rsid w:val="00217C41"/>
    <w:rsid w:val="002208B9"/>
    <w:rsid w:val="0022139A"/>
    <w:rsid w:val="00222261"/>
    <w:rsid w:val="002239F2"/>
    <w:rsid w:val="00224133"/>
    <w:rsid w:val="00224BC7"/>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3D14"/>
    <w:rsid w:val="002662A5"/>
    <w:rsid w:val="002674D1"/>
    <w:rsid w:val="00270171"/>
    <w:rsid w:val="00270F98"/>
    <w:rsid w:val="00272D83"/>
    <w:rsid w:val="00273257"/>
    <w:rsid w:val="00273FA9"/>
    <w:rsid w:val="002742C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A756D"/>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E7E35"/>
    <w:rsid w:val="002F0915"/>
    <w:rsid w:val="002F1269"/>
    <w:rsid w:val="002F25B2"/>
    <w:rsid w:val="002F2BC5"/>
    <w:rsid w:val="002F376B"/>
    <w:rsid w:val="002F47F4"/>
    <w:rsid w:val="002F499D"/>
    <w:rsid w:val="002F4C38"/>
    <w:rsid w:val="002F50E3"/>
    <w:rsid w:val="002F5C8C"/>
    <w:rsid w:val="002F7199"/>
    <w:rsid w:val="002F7D11"/>
    <w:rsid w:val="003006EA"/>
    <w:rsid w:val="0030081B"/>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872"/>
    <w:rsid w:val="00360C87"/>
    <w:rsid w:val="0036178D"/>
    <w:rsid w:val="00361F5C"/>
    <w:rsid w:val="003622ED"/>
    <w:rsid w:val="00362C5B"/>
    <w:rsid w:val="00362FDE"/>
    <w:rsid w:val="00366AF0"/>
    <w:rsid w:val="00367005"/>
    <w:rsid w:val="003713CA"/>
    <w:rsid w:val="00371745"/>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79E"/>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432"/>
    <w:rsid w:val="003F4633"/>
    <w:rsid w:val="003F64C8"/>
    <w:rsid w:val="003F6B76"/>
    <w:rsid w:val="003F773E"/>
    <w:rsid w:val="004010D0"/>
    <w:rsid w:val="004014AE"/>
    <w:rsid w:val="0040235D"/>
    <w:rsid w:val="00403271"/>
    <w:rsid w:val="00403645"/>
    <w:rsid w:val="00403B13"/>
    <w:rsid w:val="00404BEE"/>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21EF"/>
    <w:rsid w:val="004723DE"/>
    <w:rsid w:val="0047267B"/>
    <w:rsid w:val="00472EA0"/>
    <w:rsid w:val="004731B3"/>
    <w:rsid w:val="00473D5B"/>
    <w:rsid w:val="00475A71"/>
    <w:rsid w:val="00475D9E"/>
    <w:rsid w:val="00476A4C"/>
    <w:rsid w:val="00476F40"/>
    <w:rsid w:val="004804A4"/>
    <w:rsid w:val="0048087F"/>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5537"/>
    <w:rsid w:val="004A7240"/>
    <w:rsid w:val="004A7935"/>
    <w:rsid w:val="004B2117"/>
    <w:rsid w:val="004B23ED"/>
    <w:rsid w:val="004B493F"/>
    <w:rsid w:val="004B50D6"/>
    <w:rsid w:val="004B7780"/>
    <w:rsid w:val="004C0BD8"/>
    <w:rsid w:val="004C0CB0"/>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2FEE"/>
    <w:rsid w:val="004E4538"/>
    <w:rsid w:val="004E46DF"/>
    <w:rsid w:val="004E4B5B"/>
    <w:rsid w:val="004E552C"/>
    <w:rsid w:val="004E66C3"/>
    <w:rsid w:val="004E7E34"/>
    <w:rsid w:val="004F0CB7"/>
    <w:rsid w:val="004F1091"/>
    <w:rsid w:val="004F28D5"/>
    <w:rsid w:val="004F338E"/>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1CB1"/>
    <w:rsid w:val="00522A49"/>
    <w:rsid w:val="005235B6"/>
    <w:rsid w:val="00523B85"/>
    <w:rsid w:val="005243B4"/>
    <w:rsid w:val="00525A98"/>
    <w:rsid w:val="00525FEE"/>
    <w:rsid w:val="00527489"/>
    <w:rsid w:val="00527BB3"/>
    <w:rsid w:val="005311FF"/>
    <w:rsid w:val="00531734"/>
    <w:rsid w:val="0053254A"/>
    <w:rsid w:val="0053422A"/>
    <w:rsid w:val="0053566B"/>
    <w:rsid w:val="00540657"/>
    <w:rsid w:val="005406D1"/>
    <w:rsid w:val="00540A28"/>
    <w:rsid w:val="0054235E"/>
    <w:rsid w:val="00543A77"/>
    <w:rsid w:val="0054425D"/>
    <w:rsid w:val="005442D3"/>
    <w:rsid w:val="00544B61"/>
    <w:rsid w:val="005476E3"/>
    <w:rsid w:val="00551DF5"/>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77A74"/>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155"/>
    <w:rsid w:val="005A23DB"/>
    <w:rsid w:val="005A2ECA"/>
    <w:rsid w:val="005A37F5"/>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4E04"/>
    <w:rsid w:val="005C6389"/>
    <w:rsid w:val="005C6823"/>
    <w:rsid w:val="005D0C43"/>
    <w:rsid w:val="005D1461"/>
    <w:rsid w:val="005D17BE"/>
    <w:rsid w:val="005D33B5"/>
    <w:rsid w:val="005D397D"/>
    <w:rsid w:val="005D3F28"/>
    <w:rsid w:val="005D5C6E"/>
    <w:rsid w:val="005D74B0"/>
    <w:rsid w:val="005D7951"/>
    <w:rsid w:val="005E0F4F"/>
    <w:rsid w:val="005E2305"/>
    <w:rsid w:val="005E3E49"/>
    <w:rsid w:val="005E4E9C"/>
    <w:rsid w:val="005E58D3"/>
    <w:rsid w:val="005E768D"/>
    <w:rsid w:val="005E7B13"/>
    <w:rsid w:val="005F00B1"/>
    <w:rsid w:val="005F00E7"/>
    <w:rsid w:val="005F19DD"/>
    <w:rsid w:val="005F23B2"/>
    <w:rsid w:val="005F4AD8"/>
    <w:rsid w:val="005F4F8E"/>
    <w:rsid w:val="005F5ADA"/>
    <w:rsid w:val="005F695C"/>
    <w:rsid w:val="005F71B8"/>
    <w:rsid w:val="005F72AE"/>
    <w:rsid w:val="005F7C51"/>
    <w:rsid w:val="00600A10"/>
    <w:rsid w:val="00606417"/>
    <w:rsid w:val="00610293"/>
    <w:rsid w:val="006104BB"/>
    <w:rsid w:val="006111B6"/>
    <w:rsid w:val="006117D4"/>
    <w:rsid w:val="00612605"/>
    <w:rsid w:val="006154AB"/>
    <w:rsid w:val="00615E8C"/>
    <w:rsid w:val="00616084"/>
    <w:rsid w:val="00616288"/>
    <w:rsid w:val="006166E1"/>
    <w:rsid w:val="00617F26"/>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6545E"/>
    <w:rsid w:val="00667397"/>
    <w:rsid w:val="0067069C"/>
    <w:rsid w:val="00671F29"/>
    <w:rsid w:val="00672466"/>
    <w:rsid w:val="00672DFA"/>
    <w:rsid w:val="0067305F"/>
    <w:rsid w:val="00673E73"/>
    <w:rsid w:val="00674A54"/>
    <w:rsid w:val="0067546C"/>
    <w:rsid w:val="00677207"/>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621A"/>
    <w:rsid w:val="006976B8"/>
    <w:rsid w:val="00697E1B"/>
    <w:rsid w:val="006A3117"/>
    <w:rsid w:val="006A3A0E"/>
    <w:rsid w:val="006A3EB3"/>
    <w:rsid w:val="006A4248"/>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378"/>
    <w:rsid w:val="006F14CD"/>
    <w:rsid w:val="006F2190"/>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064"/>
    <w:rsid w:val="00790294"/>
    <w:rsid w:val="00790DCF"/>
    <w:rsid w:val="007914E4"/>
    <w:rsid w:val="007914F3"/>
    <w:rsid w:val="00791F2A"/>
    <w:rsid w:val="00792041"/>
    <w:rsid w:val="007926D8"/>
    <w:rsid w:val="00792720"/>
    <w:rsid w:val="0079373D"/>
    <w:rsid w:val="00794BC4"/>
    <w:rsid w:val="00794F1E"/>
    <w:rsid w:val="0079538C"/>
    <w:rsid w:val="007957FB"/>
    <w:rsid w:val="00795C50"/>
    <w:rsid w:val="007A098E"/>
    <w:rsid w:val="007A149D"/>
    <w:rsid w:val="007A4BE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6FA"/>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525"/>
    <w:rsid w:val="00881C47"/>
    <w:rsid w:val="008831D9"/>
    <w:rsid w:val="00884237"/>
    <w:rsid w:val="00885F96"/>
    <w:rsid w:val="0088742D"/>
    <w:rsid w:val="00887583"/>
    <w:rsid w:val="008909A8"/>
    <w:rsid w:val="00890F14"/>
    <w:rsid w:val="00891445"/>
    <w:rsid w:val="00892781"/>
    <w:rsid w:val="008939BF"/>
    <w:rsid w:val="00893ED4"/>
    <w:rsid w:val="00895A28"/>
    <w:rsid w:val="00896A36"/>
    <w:rsid w:val="00897183"/>
    <w:rsid w:val="008A2992"/>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2F29"/>
    <w:rsid w:val="008D3818"/>
    <w:rsid w:val="008D3AFB"/>
    <w:rsid w:val="008D4E88"/>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4B25"/>
    <w:rsid w:val="008F5784"/>
    <w:rsid w:val="009008D2"/>
    <w:rsid w:val="00904ED4"/>
    <w:rsid w:val="009057D2"/>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5CAB"/>
    <w:rsid w:val="00956084"/>
    <w:rsid w:val="0095758E"/>
    <w:rsid w:val="00961347"/>
    <w:rsid w:val="00962377"/>
    <w:rsid w:val="00962886"/>
    <w:rsid w:val="00963830"/>
    <w:rsid w:val="00963FE2"/>
    <w:rsid w:val="00964681"/>
    <w:rsid w:val="00967FC7"/>
    <w:rsid w:val="009704BC"/>
    <w:rsid w:val="00971233"/>
    <w:rsid w:val="009723A1"/>
    <w:rsid w:val="00972E97"/>
    <w:rsid w:val="00973614"/>
    <w:rsid w:val="00973B3A"/>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2AB"/>
    <w:rsid w:val="009A6506"/>
    <w:rsid w:val="009B04F7"/>
    <w:rsid w:val="009B09CD"/>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C6B34"/>
    <w:rsid w:val="009D0A30"/>
    <w:rsid w:val="009D0AB2"/>
    <w:rsid w:val="009D3276"/>
    <w:rsid w:val="009D444C"/>
    <w:rsid w:val="009D4525"/>
    <w:rsid w:val="009D473A"/>
    <w:rsid w:val="009D4B14"/>
    <w:rsid w:val="009E10B3"/>
    <w:rsid w:val="009E1533"/>
    <w:rsid w:val="009E2362"/>
    <w:rsid w:val="009E2715"/>
    <w:rsid w:val="009E2785"/>
    <w:rsid w:val="009E4C1F"/>
    <w:rsid w:val="009E5718"/>
    <w:rsid w:val="009E5870"/>
    <w:rsid w:val="009F08F6"/>
    <w:rsid w:val="009F0C4F"/>
    <w:rsid w:val="009F0CDB"/>
    <w:rsid w:val="009F17CA"/>
    <w:rsid w:val="009F2E7A"/>
    <w:rsid w:val="009F379B"/>
    <w:rsid w:val="009F39CB"/>
    <w:rsid w:val="009F3F07"/>
    <w:rsid w:val="009F4C42"/>
    <w:rsid w:val="009F5117"/>
    <w:rsid w:val="00A00A1F"/>
    <w:rsid w:val="00A00EE5"/>
    <w:rsid w:val="00A040EF"/>
    <w:rsid w:val="00A049E2"/>
    <w:rsid w:val="00A06AE1"/>
    <w:rsid w:val="00A070C0"/>
    <w:rsid w:val="00A07292"/>
    <w:rsid w:val="00A077D4"/>
    <w:rsid w:val="00A07A5B"/>
    <w:rsid w:val="00A1134E"/>
    <w:rsid w:val="00A11F0B"/>
    <w:rsid w:val="00A1344B"/>
    <w:rsid w:val="00A13908"/>
    <w:rsid w:val="00A17B98"/>
    <w:rsid w:val="00A20076"/>
    <w:rsid w:val="00A219E7"/>
    <w:rsid w:val="00A21F5A"/>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63E9"/>
    <w:rsid w:val="00A57C2D"/>
    <w:rsid w:val="00A57CE8"/>
    <w:rsid w:val="00A61F48"/>
    <w:rsid w:val="00A6270B"/>
    <w:rsid w:val="00A62DE2"/>
    <w:rsid w:val="00A630CC"/>
    <w:rsid w:val="00A6389A"/>
    <w:rsid w:val="00A63DC8"/>
    <w:rsid w:val="00A66CBC"/>
    <w:rsid w:val="00A7025D"/>
    <w:rsid w:val="00A70990"/>
    <w:rsid w:val="00A717AC"/>
    <w:rsid w:val="00A73F17"/>
    <w:rsid w:val="00A7445A"/>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963"/>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57FF"/>
    <w:rsid w:val="00AC60C2"/>
    <w:rsid w:val="00AC76C6"/>
    <w:rsid w:val="00AD268D"/>
    <w:rsid w:val="00AD3749"/>
    <w:rsid w:val="00AD3F85"/>
    <w:rsid w:val="00AD6723"/>
    <w:rsid w:val="00AD6AE6"/>
    <w:rsid w:val="00AE1060"/>
    <w:rsid w:val="00AE1BE6"/>
    <w:rsid w:val="00AE1F5A"/>
    <w:rsid w:val="00AE24CA"/>
    <w:rsid w:val="00AE5942"/>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216"/>
    <w:rsid w:val="00B116A0"/>
    <w:rsid w:val="00B11981"/>
    <w:rsid w:val="00B15372"/>
    <w:rsid w:val="00B16515"/>
    <w:rsid w:val="00B1656B"/>
    <w:rsid w:val="00B17F46"/>
    <w:rsid w:val="00B20519"/>
    <w:rsid w:val="00B205C7"/>
    <w:rsid w:val="00B20EF3"/>
    <w:rsid w:val="00B226B5"/>
    <w:rsid w:val="00B22C00"/>
    <w:rsid w:val="00B22FEF"/>
    <w:rsid w:val="00B2361F"/>
    <w:rsid w:val="00B2552B"/>
    <w:rsid w:val="00B25D0E"/>
    <w:rsid w:val="00B2692B"/>
    <w:rsid w:val="00B2718B"/>
    <w:rsid w:val="00B27871"/>
    <w:rsid w:val="00B27D00"/>
    <w:rsid w:val="00B3040A"/>
    <w:rsid w:val="00B32585"/>
    <w:rsid w:val="00B348D8"/>
    <w:rsid w:val="00B34F98"/>
    <w:rsid w:val="00B350FD"/>
    <w:rsid w:val="00B35209"/>
    <w:rsid w:val="00B35ECD"/>
    <w:rsid w:val="00B40221"/>
    <w:rsid w:val="00B41FC5"/>
    <w:rsid w:val="00B422A1"/>
    <w:rsid w:val="00B43A65"/>
    <w:rsid w:val="00B447D8"/>
    <w:rsid w:val="00B45A5E"/>
    <w:rsid w:val="00B51003"/>
    <w:rsid w:val="00B51194"/>
    <w:rsid w:val="00B52374"/>
    <w:rsid w:val="00B5292B"/>
    <w:rsid w:val="00B52A96"/>
    <w:rsid w:val="00B5499F"/>
    <w:rsid w:val="00B54BCB"/>
    <w:rsid w:val="00B56B13"/>
    <w:rsid w:val="00B5776D"/>
    <w:rsid w:val="00B60DD2"/>
    <w:rsid w:val="00B6166F"/>
    <w:rsid w:val="00B624C8"/>
    <w:rsid w:val="00B626F0"/>
    <w:rsid w:val="00B62B65"/>
    <w:rsid w:val="00B636A7"/>
    <w:rsid w:val="00B637F9"/>
    <w:rsid w:val="00B63974"/>
    <w:rsid w:val="00B63977"/>
    <w:rsid w:val="00B63F1C"/>
    <w:rsid w:val="00B64B3A"/>
    <w:rsid w:val="00B65F8D"/>
    <w:rsid w:val="00B661D7"/>
    <w:rsid w:val="00B7006B"/>
    <w:rsid w:val="00B714BA"/>
    <w:rsid w:val="00B71596"/>
    <w:rsid w:val="00B73C63"/>
    <w:rsid w:val="00B74E3D"/>
    <w:rsid w:val="00B753D1"/>
    <w:rsid w:val="00B75E20"/>
    <w:rsid w:val="00B76815"/>
    <w:rsid w:val="00B77BB8"/>
    <w:rsid w:val="00B77D70"/>
    <w:rsid w:val="00B80376"/>
    <w:rsid w:val="00B81E9B"/>
    <w:rsid w:val="00B8242B"/>
    <w:rsid w:val="00B83455"/>
    <w:rsid w:val="00B83A0A"/>
    <w:rsid w:val="00B84003"/>
    <w:rsid w:val="00B844E8"/>
    <w:rsid w:val="00B859CE"/>
    <w:rsid w:val="00B904CC"/>
    <w:rsid w:val="00B916DC"/>
    <w:rsid w:val="00B92315"/>
    <w:rsid w:val="00B9272C"/>
    <w:rsid w:val="00B93239"/>
    <w:rsid w:val="00B936F0"/>
    <w:rsid w:val="00B94B98"/>
    <w:rsid w:val="00B94CAC"/>
    <w:rsid w:val="00B95016"/>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1408"/>
    <w:rsid w:val="00BB20F2"/>
    <w:rsid w:val="00BB5178"/>
    <w:rsid w:val="00BB67AE"/>
    <w:rsid w:val="00BB728B"/>
    <w:rsid w:val="00BB7702"/>
    <w:rsid w:val="00BB7718"/>
    <w:rsid w:val="00BC049F"/>
    <w:rsid w:val="00BC3609"/>
    <w:rsid w:val="00BC465F"/>
    <w:rsid w:val="00BC5869"/>
    <w:rsid w:val="00BC589A"/>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D7E8E"/>
    <w:rsid w:val="00BE21A9"/>
    <w:rsid w:val="00BE2561"/>
    <w:rsid w:val="00BE263E"/>
    <w:rsid w:val="00BE3F11"/>
    <w:rsid w:val="00BE438D"/>
    <w:rsid w:val="00BE603A"/>
    <w:rsid w:val="00BE6CB3"/>
    <w:rsid w:val="00BE7D3E"/>
    <w:rsid w:val="00BF04B7"/>
    <w:rsid w:val="00BF1B4E"/>
    <w:rsid w:val="00BF2436"/>
    <w:rsid w:val="00BF321B"/>
    <w:rsid w:val="00BF36A4"/>
    <w:rsid w:val="00BF3773"/>
    <w:rsid w:val="00BF3E14"/>
    <w:rsid w:val="00BF4644"/>
    <w:rsid w:val="00BF5F1A"/>
    <w:rsid w:val="00BF6269"/>
    <w:rsid w:val="00BF63AA"/>
    <w:rsid w:val="00C00D18"/>
    <w:rsid w:val="00C03B8D"/>
    <w:rsid w:val="00C0428C"/>
    <w:rsid w:val="00C04532"/>
    <w:rsid w:val="00C06081"/>
    <w:rsid w:val="00C06D1A"/>
    <w:rsid w:val="00C078F3"/>
    <w:rsid w:val="00C11262"/>
    <w:rsid w:val="00C11CDA"/>
    <w:rsid w:val="00C12A01"/>
    <w:rsid w:val="00C12AEB"/>
    <w:rsid w:val="00C13426"/>
    <w:rsid w:val="00C1356B"/>
    <w:rsid w:val="00C14B31"/>
    <w:rsid w:val="00C151D0"/>
    <w:rsid w:val="00C163D1"/>
    <w:rsid w:val="00C172D4"/>
    <w:rsid w:val="00C17C1B"/>
    <w:rsid w:val="00C20366"/>
    <w:rsid w:val="00C206E5"/>
    <w:rsid w:val="00C2182F"/>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5FE8"/>
    <w:rsid w:val="00C5709A"/>
    <w:rsid w:val="00C57CDB"/>
    <w:rsid w:val="00C60043"/>
    <w:rsid w:val="00C60A9B"/>
    <w:rsid w:val="00C60F8E"/>
    <w:rsid w:val="00C6108B"/>
    <w:rsid w:val="00C6588D"/>
    <w:rsid w:val="00C66970"/>
    <w:rsid w:val="00C66B2F"/>
    <w:rsid w:val="00C67A83"/>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6A12"/>
    <w:rsid w:val="00C87821"/>
    <w:rsid w:val="00C8795F"/>
    <w:rsid w:val="00C92726"/>
    <w:rsid w:val="00C9272E"/>
    <w:rsid w:val="00C928F3"/>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3806"/>
    <w:rsid w:val="00CC4281"/>
    <w:rsid w:val="00CC6087"/>
    <w:rsid w:val="00CC648A"/>
    <w:rsid w:val="00CC76CE"/>
    <w:rsid w:val="00CC7C82"/>
    <w:rsid w:val="00CD0ABD"/>
    <w:rsid w:val="00CD0F66"/>
    <w:rsid w:val="00CD259C"/>
    <w:rsid w:val="00CD2A59"/>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07CB8"/>
    <w:rsid w:val="00D10338"/>
    <w:rsid w:val="00D10F21"/>
    <w:rsid w:val="00D12FC5"/>
    <w:rsid w:val="00D13972"/>
    <w:rsid w:val="00D145C4"/>
    <w:rsid w:val="00D152E1"/>
    <w:rsid w:val="00D15DEC"/>
    <w:rsid w:val="00D17833"/>
    <w:rsid w:val="00D20214"/>
    <w:rsid w:val="00D202C0"/>
    <w:rsid w:val="00D21258"/>
    <w:rsid w:val="00D21EDF"/>
    <w:rsid w:val="00D22352"/>
    <w:rsid w:val="00D23748"/>
    <w:rsid w:val="00D2694A"/>
    <w:rsid w:val="00D277CF"/>
    <w:rsid w:val="00D30761"/>
    <w:rsid w:val="00D307A6"/>
    <w:rsid w:val="00D312F2"/>
    <w:rsid w:val="00D331A8"/>
    <w:rsid w:val="00D33C85"/>
    <w:rsid w:val="00D36C35"/>
    <w:rsid w:val="00D41C47"/>
    <w:rsid w:val="00D42073"/>
    <w:rsid w:val="00D448AA"/>
    <w:rsid w:val="00D469E0"/>
    <w:rsid w:val="00D472B8"/>
    <w:rsid w:val="00D474A4"/>
    <w:rsid w:val="00D5198F"/>
    <w:rsid w:val="00D528F4"/>
    <w:rsid w:val="00D52AAA"/>
    <w:rsid w:val="00D52C42"/>
    <w:rsid w:val="00D53033"/>
    <w:rsid w:val="00D53161"/>
    <w:rsid w:val="00D5432B"/>
    <w:rsid w:val="00D5494D"/>
    <w:rsid w:val="00D5612D"/>
    <w:rsid w:val="00D574CA"/>
    <w:rsid w:val="00D5779E"/>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0889"/>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514"/>
    <w:rsid w:val="00DB4DB4"/>
    <w:rsid w:val="00DB5542"/>
    <w:rsid w:val="00DB5AD9"/>
    <w:rsid w:val="00DB6034"/>
    <w:rsid w:val="00DB6B0C"/>
    <w:rsid w:val="00DB6FA2"/>
    <w:rsid w:val="00DB7D1B"/>
    <w:rsid w:val="00DC0CA2"/>
    <w:rsid w:val="00DC176F"/>
    <w:rsid w:val="00DC1C04"/>
    <w:rsid w:val="00DC2B1D"/>
    <w:rsid w:val="00DC40E8"/>
    <w:rsid w:val="00DC4546"/>
    <w:rsid w:val="00DC57A5"/>
    <w:rsid w:val="00DC59C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CB2"/>
    <w:rsid w:val="00DF3E12"/>
    <w:rsid w:val="00DF6341"/>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02D8"/>
    <w:rsid w:val="00E245D5"/>
    <w:rsid w:val="00E2763A"/>
    <w:rsid w:val="00E30F65"/>
    <w:rsid w:val="00E31C35"/>
    <w:rsid w:val="00E31EFC"/>
    <w:rsid w:val="00E330D2"/>
    <w:rsid w:val="00E332E8"/>
    <w:rsid w:val="00E33B8F"/>
    <w:rsid w:val="00E3655E"/>
    <w:rsid w:val="00E366E8"/>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346C"/>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25EA"/>
    <w:rsid w:val="00EE276D"/>
    <w:rsid w:val="00EE2AF3"/>
    <w:rsid w:val="00EE2CAE"/>
    <w:rsid w:val="00EE34B6"/>
    <w:rsid w:val="00EE3A65"/>
    <w:rsid w:val="00EE3F4E"/>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1E89"/>
    <w:rsid w:val="00F02A58"/>
    <w:rsid w:val="00F02F18"/>
    <w:rsid w:val="00F0330B"/>
    <w:rsid w:val="00F047A1"/>
    <w:rsid w:val="00F04926"/>
    <w:rsid w:val="00F04FF6"/>
    <w:rsid w:val="00F0504C"/>
    <w:rsid w:val="00F06FC4"/>
    <w:rsid w:val="00F100D0"/>
    <w:rsid w:val="00F109FC"/>
    <w:rsid w:val="00F13D95"/>
    <w:rsid w:val="00F13F76"/>
    <w:rsid w:val="00F13FE1"/>
    <w:rsid w:val="00F154AA"/>
    <w:rsid w:val="00F16057"/>
    <w:rsid w:val="00F16324"/>
    <w:rsid w:val="00F20CBA"/>
    <w:rsid w:val="00F233C0"/>
    <w:rsid w:val="00F2375B"/>
    <w:rsid w:val="00F24F93"/>
    <w:rsid w:val="00F2561F"/>
    <w:rsid w:val="00F2637D"/>
    <w:rsid w:val="00F31334"/>
    <w:rsid w:val="00F31E36"/>
    <w:rsid w:val="00F329CF"/>
    <w:rsid w:val="00F33998"/>
    <w:rsid w:val="00F342FD"/>
    <w:rsid w:val="00F34E9E"/>
    <w:rsid w:val="00F351F5"/>
    <w:rsid w:val="00F365C8"/>
    <w:rsid w:val="00F36DC0"/>
    <w:rsid w:val="00F400A1"/>
    <w:rsid w:val="00F41684"/>
    <w:rsid w:val="00F418ED"/>
    <w:rsid w:val="00F42EFD"/>
    <w:rsid w:val="00F43A15"/>
    <w:rsid w:val="00F44755"/>
    <w:rsid w:val="00F451CD"/>
    <w:rsid w:val="00F455E0"/>
    <w:rsid w:val="00F45E7C"/>
    <w:rsid w:val="00F46C2E"/>
    <w:rsid w:val="00F4702A"/>
    <w:rsid w:val="00F50B7F"/>
    <w:rsid w:val="00F518B9"/>
    <w:rsid w:val="00F51DC1"/>
    <w:rsid w:val="00F53375"/>
    <w:rsid w:val="00F5458D"/>
    <w:rsid w:val="00F545A8"/>
    <w:rsid w:val="00F54F3A"/>
    <w:rsid w:val="00F55028"/>
    <w:rsid w:val="00F5670E"/>
    <w:rsid w:val="00F5693B"/>
    <w:rsid w:val="00F60892"/>
    <w:rsid w:val="00F61E6F"/>
    <w:rsid w:val="00F6485C"/>
    <w:rsid w:val="00F653A1"/>
    <w:rsid w:val="00F6556E"/>
    <w:rsid w:val="00F659E1"/>
    <w:rsid w:val="00F668FF"/>
    <w:rsid w:val="00F670F7"/>
    <w:rsid w:val="00F70AC8"/>
    <w:rsid w:val="00F71FAA"/>
    <w:rsid w:val="00F73385"/>
    <w:rsid w:val="00F74A50"/>
    <w:rsid w:val="00F75A8E"/>
    <w:rsid w:val="00F7677E"/>
    <w:rsid w:val="00F76F3C"/>
    <w:rsid w:val="00F808C5"/>
    <w:rsid w:val="00F81214"/>
    <w:rsid w:val="00F81532"/>
    <w:rsid w:val="00F81D0E"/>
    <w:rsid w:val="00F8313C"/>
    <w:rsid w:val="00F832E1"/>
    <w:rsid w:val="00F85369"/>
    <w:rsid w:val="00F858DD"/>
    <w:rsid w:val="00F87842"/>
    <w:rsid w:val="00F90CC0"/>
    <w:rsid w:val="00F90EC8"/>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742"/>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3B2"/>
    <w:rsid w:val="00FC64E4"/>
    <w:rsid w:val="00FC7D8B"/>
    <w:rsid w:val="00FD0CFD"/>
    <w:rsid w:val="00FD2BDA"/>
    <w:rsid w:val="00FD522B"/>
    <w:rsid w:val="00FD554D"/>
    <w:rsid w:val="00FD5B24"/>
    <w:rsid w:val="00FD65F5"/>
    <w:rsid w:val="00FE02DE"/>
    <w:rsid w:val="00FE1231"/>
    <w:rsid w:val="00FE1E87"/>
    <w:rsid w:val="00FE29AA"/>
    <w:rsid w:val="00FE30C5"/>
    <w:rsid w:val="00FE31E9"/>
    <w:rsid w:val="00FE362B"/>
    <w:rsid w:val="00FE37EF"/>
    <w:rsid w:val="00FE441E"/>
    <w:rsid w:val="00FE5A00"/>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AFB"/>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af1">
    <w:name w:val="caption"/>
    <w:basedOn w:val="a"/>
    <w:next w:val="a"/>
    <w:unhideWhenUsed/>
    <w:qFormat/>
    <w:rsid w:val="00F13F76"/>
    <w:pPr>
      <w:spacing w:after="200"/>
    </w:pPr>
    <w:rPr>
      <w:i/>
      <w:iCs/>
      <w:color w:val="1F497D" w:themeColor="text2"/>
      <w:szCs w:val="18"/>
    </w:rPr>
  </w:style>
  <w:style w:type="character" w:customStyle="1" w:styleId="fontstyle01">
    <w:name w:val="fontstyle01"/>
    <w:basedOn w:val="a0"/>
    <w:rsid w:val="00881525"/>
    <w:rPr>
      <w:rFonts w:ascii="TimesNewRomanPSMT" w:hAnsi="TimesNewRomanPS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oyuche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20_0761r2</b:Tag>
    <b:SourceType>JournalArticle</b:SourceType>
    <b:Guid>{FFC7FCF7-23D4-4497-AC8F-788B8C9A107E}</b:Guid>
    <b:Author>
      <b:Author>
        <b:Corporate>Jason Yuchen Guo (Huawei)</b:Corporate>
      </b:Author>
    </b:Author>
    <b:Title>Multi link group addressed frame delivery for non-STR MLD</b:Title>
    <b:JournalName>20/0761r2</b:JournalName>
    <b:Year>November 2020</b:Year>
    <b:RefOrder>256</b:RefOrder>
  </b:Source>
</b:Sources>
</file>

<file path=customXml/itemProps1.xml><?xml version="1.0" encoding="utf-8"?>
<ds:datastoreItem xmlns:ds="http://schemas.openxmlformats.org/officeDocument/2006/customXml" ds:itemID="{BC954094-7B03-4172-A2AB-45E7D139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3609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2021-01-26T08:12:00Z</dcterms:created>
  <dcterms:modified xsi:type="dcterms:W3CDTF">2021-02-18T08:58:00Z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(3)8CkRptT/8yebJOAb8+SCxM/eJFjhysbuWHwRFmUbDpkbEBgbolVezSo9bSnHz4+0Rg9dfnX+
09iF/odVkkdnuXPnw18m1d2x7nhEyuhEMH6XvV+1+vnD4z+K/PAguq2WaZdhx72D49hWJ1qB
+Fdmb8gfWoxL0RFzDU/jzxP8Rt3gCEXDD/c8AmZApQVq8taTr2+/gRi0FjCp2AX5qm6IbOuY
W083xSmDbi8q6qExFk</vt:lpwstr>
  </property>
  <property fmtid="{D5CDD505-2E9C-101B-9397-08002B2CF9AE}" pid="9" name="_2015_ms_pID_7253431">
    <vt:lpwstr>OFnQdtVZ0EHYYVLYTIDC3H7RM3VMujzXe8pdjFljwPRsoo3prHqIvc
MWTicBxnsEfaOkTXdg4XIiEJnKmF9xaB5SCnouZZ+pKG1n/X8DFePfRm1l1WopW0WprZi0ne
fhZqz7bnOnRMy37nmc3VannUjlbCeNmSsv353ynMv2gPZ9ufyqQWW/KkYNShnvlRhPbcEcZJ
Q48w1R2/blbJZ6Y7DKEXyNGSusniVWehfHXB</vt:lpwstr>
  </property>
  <property fmtid="{D5CDD505-2E9C-101B-9397-08002B2CF9AE}" pid="10" name="_2015_ms_pID_7253432">
    <vt:lpwstr>nw==</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1613616671</vt:lpwstr>
  </property>
</Properties>
</file>