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60ECEE5C" w:rsidR="00DE584F" w:rsidRPr="00183F4C" w:rsidRDefault="00BC5A9C" w:rsidP="00D07CB8">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t xml:space="preserve">MLO Multi-Link Channel Access: </w:t>
            </w:r>
            <w:r w:rsidR="00D07CB8">
              <w:rPr>
                <w:lang w:eastAsia="ko-KR"/>
              </w:rPr>
              <w:t xml:space="preserve">Capability </w:t>
            </w:r>
            <w:proofErr w:type="spellStart"/>
            <w:r w:rsidR="00D07CB8">
              <w:rPr>
                <w:lang w:eastAsia="ko-KR"/>
              </w:rPr>
              <w:t>Signaling</w:t>
            </w:r>
            <w:proofErr w:type="spellEnd"/>
          </w:p>
        </w:tc>
      </w:tr>
      <w:tr w:rsidR="00DE584F" w:rsidRPr="00183F4C" w14:paraId="4EE171F3" w14:textId="77777777" w:rsidTr="00937A90">
        <w:trPr>
          <w:trHeight w:val="359"/>
          <w:jc w:val="center"/>
        </w:trPr>
        <w:tc>
          <w:tcPr>
            <w:tcW w:w="9576" w:type="dxa"/>
            <w:gridSpan w:val="5"/>
            <w:vAlign w:val="center"/>
          </w:tcPr>
          <w:p w14:paraId="2DCA8F1F" w14:textId="1CC8D4D9" w:rsidR="00DE584F" w:rsidRPr="00183F4C" w:rsidRDefault="00DE584F" w:rsidP="00545418">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545418">
              <w:rPr>
                <w:b w:val="0"/>
                <w:sz w:val="20"/>
                <w:lang w:eastAsia="ko-KR"/>
              </w:rPr>
              <w:t>1</w:t>
            </w:r>
            <w:r w:rsidRPr="00183F4C">
              <w:rPr>
                <w:b w:val="0"/>
                <w:sz w:val="20"/>
              </w:rPr>
              <w:t>-</w:t>
            </w:r>
            <w:r w:rsidR="00545418">
              <w:rPr>
                <w:b w:val="0"/>
                <w:sz w:val="20"/>
                <w:lang w:eastAsia="ko-KR"/>
              </w:rPr>
              <w:t>01</w:t>
            </w:r>
            <w:r>
              <w:rPr>
                <w:rFonts w:hint="eastAsia"/>
                <w:b w:val="0"/>
                <w:sz w:val="20"/>
                <w:lang w:eastAsia="ko-KR"/>
              </w:rPr>
              <w:t>-</w:t>
            </w:r>
            <w:r w:rsidR="007D38EA">
              <w:rPr>
                <w:b w:val="0"/>
                <w:sz w:val="20"/>
                <w:lang w:eastAsia="ko-KR"/>
              </w:rPr>
              <w:t>2</w:t>
            </w:r>
            <w:r w:rsidR="00545418">
              <w:rPr>
                <w:b w:val="0"/>
                <w:sz w:val="20"/>
                <w:lang w:eastAsia="ko-KR"/>
              </w:rPr>
              <w:t>2</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0A4ECF6C" w:rsidR="003F156F" w:rsidRDefault="00D07CB8" w:rsidP="003F156F">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368D64C" w14:textId="1FB60D71" w:rsidR="003F156F" w:rsidRDefault="00D07CB8" w:rsidP="003F156F">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262E67F7" w:rsidR="003F156F" w:rsidRDefault="003F156F" w:rsidP="003F156F">
            <w:pPr>
              <w:pStyle w:val="T2"/>
              <w:spacing w:after="0"/>
              <w:ind w:left="0" w:right="0"/>
              <w:jc w:val="left"/>
              <w:rPr>
                <w:b w:val="0"/>
                <w:sz w:val="18"/>
                <w:szCs w:val="18"/>
                <w:lang w:eastAsia="ko-KR"/>
              </w:rPr>
            </w:pP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351EB2E8" w:rsidR="003F156F" w:rsidRDefault="00C601F4" w:rsidP="00D07CB8">
            <w:pPr>
              <w:pStyle w:val="T2"/>
              <w:spacing w:after="0"/>
              <w:ind w:left="0" w:right="0"/>
              <w:jc w:val="left"/>
              <w:rPr>
                <w:b w:val="0"/>
                <w:sz w:val="18"/>
                <w:szCs w:val="18"/>
                <w:lang w:eastAsia="ko-KR"/>
              </w:rPr>
            </w:pPr>
            <w:hyperlink r:id="rId8" w:history="1">
              <w:r w:rsidR="00D07CB8" w:rsidRPr="00E04D1C">
                <w:rPr>
                  <w:rStyle w:val="a6"/>
                  <w:b w:val="0"/>
                  <w:sz w:val="18"/>
                  <w:szCs w:val="18"/>
                  <w:lang w:eastAsia="ko-KR"/>
                </w:rPr>
                <w:t>liyunbo@huawei.com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2E7A263F" w:rsidR="00D95BEB" w:rsidRPr="00154EDB" w:rsidRDefault="00154EDB" w:rsidP="00D95BEB">
            <w:pPr>
              <w:pStyle w:val="T2"/>
              <w:spacing w:after="0"/>
              <w:ind w:left="0" w:right="0"/>
              <w:jc w:val="left"/>
              <w:rPr>
                <w:rFonts w:eastAsia="宋体"/>
                <w:b w:val="0"/>
                <w:sz w:val="18"/>
                <w:szCs w:val="18"/>
                <w:lang w:eastAsia="zh-CN"/>
              </w:rPr>
            </w:pPr>
            <w:r>
              <w:rPr>
                <w:rFonts w:eastAsia="宋体"/>
                <w:b w:val="0"/>
                <w:sz w:val="18"/>
                <w:szCs w:val="18"/>
                <w:lang w:eastAsia="zh-CN"/>
              </w:rPr>
              <w:t xml:space="preserve">Ming </w:t>
            </w:r>
            <w:proofErr w:type="spellStart"/>
            <w:r>
              <w:rPr>
                <w:rFonts w:eastAsia="宋体"/>
                <w:b w:val="0"/>
                <w:sz w:val="18"/>
                <w:szCs w:val="18"/>
                <w:lang w:eastAsia="zh-CN"/>
              </w:rPr>
              <w:t>Gan</w:t>
            </w:r>
            <w:proofErr w:type="spellEnd"/>
          </w:p>
        </w:tc>
        <w:tc>
          <w:tcPr>
            <w:tcW w:w="1440" w:type="dxa"/>
            <w:vAlign w:val="center"/>
          </w:tcPr>
          <w:p w14:paraId="47B4937B" w14:textId="3FE0C41A" w:rsidR="00D95BEB" w:rsidRDefault="00D95BEB" w:rsidP="00D95BEB">
            <w:pPr>
              <w:pStyle w:val="T2"/>
              <w:spacing w:after="0"/>
              <w:ind w:left="0" w:right="0"/>
              <w:jc w:val="left"/>
              <w:rPr>
                <w:b w:val="0"/>
                <w:sz w:val="18"/>
                <w:szCs w:val="18"/>
                <w:lang w:eastAsia="ko-KR"/>
              </w:rPr>
            </w:pP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7777777" w:rsidR="00D95BEB" w:rsidRDefault="00D95BEB" w:rsidP="00D95BEB">
            <w:pPr>
              <w:pStyle w:val="T2"/>
              <w:spacing w:after="0"/>
              <w:ind w:left="0" w:right="0"/>
              <w:jc w:val="left"/>
            </w:pPr>
          </w:p>
        </w:tc>
      </w:tr>
      <w:tr w:rsidR="00D95BEB" w14:paraId="17F10403" w14:textId="77777777" w:rsidTr="00937A90">
        <w:trPr>
          <w:trHeight w:val="359"/>
          <w:jc w:val="center"/>
        </w:trPr>
        <w:tc>
          <w:tcPr>
            <w:tcW w:w="1548" w:type="dxa"/>
            <w:vAlign w:val="center"/>
          </w:tcPr>
          <w:p w14:paraId="456D0C0E" w14:textId="427435FE" w:rsidR="00D95BEB" w:rsidRPr="00154EDB" w:rsidRDefault="00154EDB" w:rsidP="00D95BEB">
            <w:pPr>
              <w:pStyle w:val="T2"/>
              <w:spacing w:after="0"/>
              <w:ind w:left="0" w:right="0"/>
              <w:jc w:val="left"/>
              <w:rPr>
                <w:rFonts w:eastAsia="宋体"/>
                <w:b w:val="0"/>
                <w:sz w:val="18"/>
                <w:szCs w:val="18"/>
                <w:lang w:eastAsia="zh-CN"/>
              </w:rPr>
            </w:pPr>
            <w:r>
              <w:rPr>
                <w:rFonts w:eastAsia="宋体" w:hint="eastAsia"/>
                <w:b w:val="0"/>
                <w:sz w:val="18"/>
                <w:szCs w:val="18"/>
                <w:lang w:eastAsia="zh-CN"/>
              </w:rPr>
              <w:t>Y</w:t>
            </w:r>
            <w:r>
              <w:rPr>
                <w:rFonts w:eastAsia="宋体"/>
                <w:b w:val="0"/>
                <w:sz w:val="18"/>
                <w:szCs w:val="18"/>
                <w:lang w:eastAsia="zh-CN"/>
              </w:rPr>
              <w:t>uchen Guo</w:t>
            </w:r>
          </w:p>
        </w:tc>
        <w:tc>
          <w:tcPr>
            <w:tcW w:w="1440" w:type="dxa"/>
            <w:vAlign w:val="center"/>
          </w:tcPr>
          <w:p w14:paraId="03743E72" w14:textId="3E2B666B" w:rsidR="00D95BEB" w:rsidRDefault="00D95BEB" w:rsidP="00D95BEB">
            <w:pPr>
              <w:pStyle w:val="T2"/>
              <w:spacing w:after="0"/>
              <w:ind w:left="0" w:right="0"/>
              <w:jc w:val="left"/>
              <w:rPr>
                <w:b w:val="0"/>
                <w:sz w:val="18"/>
                <w:szCs w:val="18"/>
                <w:lang w:eastAsia="ko-KR"/>
              </w:rPr>
            </w:pP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B477A2C" w:rsidR="00D95BEB" w:rsidRPr="00154EDB" w:rsidRDefault="00154EDB" w:rsidP="00D95BEB">
            <w:pPr>
              <w:pStyle w:val="T2"/>
              <w:spacing w:after="0"/>
              <w:ind w:left="0" w:right="0"/>
              <w:jc w:val="left"/>
              <w:rPr>
                <w:rFonts w:eastAsia="宋体"/>
                <w:b w:val="0"/>
                <w:sz w:val="18"/>
                <w:szCs w:val="18"/>
                <w:lang w:eastAsia="zh-CN"/>
              </w:rPr>
            </w:pPr>
            <w:proofErr w:type="spellStart"/>
            <w:r>
              <w:rPr>
                <w:rFonts w:eastAsia="宋体" w:hint="eastAsia"/>
                <w:b w:val="0"/>
                <w:sz w:val="18"/>
                <w:szCs w:val="18"/>
                <w:lang w:eastAsia="zh-CN"/>
              </w:rPr>
              <w:t>G</w:t>
            </w:r>
            <w:r>
              <w:rPr>
                <w:rFonts w:eastAsia="宋体"/>
                <w:b w:val="0"/>
                <w:sz w:val="18"/>
                <w:szCs w:val="18"/>
                <w:lang w:eastAsia="zh-CN"/>
              </w:rPr>
              <w:t>uogang</w:t>
            </w:r>
            <w:proofErr w:type="spellEnd"/>
            <w:r>
              <w:rPr>
                <w:rFonts w:eastAsia="宋体"/>
                <w:b w:val="0"/>
                <w:sz w:val="18"/>
                <w:szCs w:val="18"/>
                <w:lang w:eastAsia="zh-CN"/>
              </w:rPr>
              <w:t xml:space="preserve"> Huang</w:t>
            </w: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r w:rsidR="00154EDB" w14:paraId="2FABB940" w14:textId="77777777" w:rsidTr="00937A90">
        <w:trPr>
          <w:trHeight w:val="359"/>
          <w:jc w:val="center"/>
        </w:trPr>
        <w:tc>
          <w:tcPr>
            <w:tcW w:w="1548" w:type="dxa"/>
            <w:vAlign w:val="center"/>
          </w:tcPr>
          <w:p w14:paraId="452A3512" w14:textId="79ADCABC" w:rsidR="00154EDB" w:rsidRDefault="00154EDB" w:rsidP="00D95BEB">
            <w:pPr>
              <w:pStyle w:val="T2"/>
              <w:spacing w:after="0"/>
              <w:ind w:left="0" w:right="0"/>
              <w:jc w:val="left"/>
              <w:rPr>
                <w:rFonts w:eastAsia="宋体"/>
                <w:b w:val="0"/>
                <w:sz w:val="18"/>
                <w:szCs w:val="18"/>
                <w:lang w:eastAsia="zh-CN"/>
              </w:rPr>
            </w:pPr>
            <w:proofErr w:type="spellStart"/>
            <w:r>
              <w:rPr>
                <w:rFonts w:eastAsia="宋体" w:hint="eastAsia"/>
                <w:b w:val="0"/>
                <w:sz w:val="18"/>
                <w:szCs w:val="18"/>
                <w:lang w:eastAsia="zh-CN"/>
              </w:rPr>
              <w:t>Y</w:t>
            </w:r>
            <w:r>
              <w:rPr>
                <w:rFonts w:eastAsia="宋体"/>
                <w:b w:val="0"/>
                <w:sz w:val="18"/>
                <w:szCs w:val="18"/>
                <w:lang w:eastAsia="zh-CN"/>
              </w:rPr>
              <w:t>iqing</w:t>
            </w:r>
            <w:proofErr w:type="spellEnd"/>
            <w:r>
              <w:rPr>
                <w:rFonts w:eastAsia="宋体"/>
                <w:b w:val="0"/>
                <w:sz w:val="18"/>
                <w:szCs w:val="18"/>
                <w:lang w:eastAsia="zh-CN"/>
              </w:rPr>
              <w:t xml:space="preserve"> Li</w:t>
            </w:r>
          </w:p>
        </w:tc>
        <w:tc>
          <w:tcPr>
            <w:tcW w:w="1440" w:type="dxa"/>
            <w:vAlign w:val="center"/>
          </w:tcPr>
          <w:p w14:paraId="7F42D41E" w14:textId="77777777" w:rsidR="00154EDB" w:rsidRDefault="00154EDB" w:rsidP="00D95BEB">
            <w:pPr>
              <w:pStyle w:val="T2"/>
              <w:spacing w:after="0"/>
              <w:ind w:left="0" w:right="0"/>
              <w:jc w:val="left"/>
              <w:rPr>
                <w:b w:val="0"/>
                <w:sz w:val="18"/>
                <w:szCs w:val="18"/>
                <w:lang w:eastAsia="ko-KR"/>
              </w:rPr>
            </w:pPr>
          </w:p>
        </w:tc>
        <w:tc>
          <w:tcPr>
            <w:tcW w:w="2610" w:type="dxa"/>
            <w:vAlign w:val="center"/>
          </w:tcPr>
          <w:p w14:paraId="41D08845" w14:textId="77777777" w:rsidR="00154EDB" w:rsidRPr="00CB4F2F" w:rsidRDefault="00154EDB" w:rsidP="00D95BEB">
            <w:pPr>
              <w:pStyle w:val="T2"/>
              <w:spacing w:after="0"/>
              <w:ind w:left="0" w:right="0"/>
              <w:jc w:val="left"/>
              <w:rPr>
                <w:b w:val="0"/>
                <w:sz w:val="18"/>
                <w:szCs w:val="18"/>
              </w:rPr>
            </w:pPr>
          </w:p>
        </w:tc>
        <w:tc>
          <w:tcPr>
            <w:tcW w:w="1620" w:type="dxa"/>
            <w:vAlign w:val="center"/>
          </w:tcPr>
          <w:p w14:paraId="7808A531" w14:textId="77777777" w:rsidR="00154EDB" w:rsidRPr="002C60AE" w:rsidRDefault="00154EDB" w:rsidP="00D95BEB">
            <w:pPr>
              <w:pStyle w:val="T2"/>
              <w:spacing w:after="0"/>
              <w:ind w:left="0" w:right="0"/>
              <w:jc w:val="left"/>
              <w:rPr>
                <w:b w:val="0"/>
                <w:sz w:val="18"/>
                <w:szCs w:val="18"/>
                <w:lang w:eastAsia="ko-KR"/>
              </w:rPr>
            </w:pPr>
          </w:p>
        </w:tc>
        <w:tc>
          <w:tcPr>
            <w:tcW w:w="2358" w:type="dxa"/>
            <w:vAlign w:val="center"/>
          </w:tcPr>
          <w:p w14:paraId="7EB638BD" w14:textId="77777777" w:rsidR="00154EDB" w:rsidRDefault="00154ED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1E2AB3F3"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9008D2">
        <w:rPr>
          <w:lang w:eastAsia="ko-KR"/>
        </w:rPr>
        <w:t xml:space="preserve">MLO Multi-Link Channel Access: </w:t>
      </w:r>
      <w:r w:rsidR="00D07CB8">
        <w:rPr>
          <w:lang w:eastAsia="ko-KR"/>
        </w:rPr>
        <w:t xml:space="preserve">Capability </w:t>
      </w:r>
      <w:proofErr w:type="spellStart"/>
      <w:r w:rsidR="00D07CB8">
        <w:rPr>
          <w:lang w:eastAsia="ko-KR"/>
        </w:rPr>
        <w:t>Signaling</w:t>
      </w:r>
      <w:proofErr w:type="spellEnd"/>
      <w:r w:rsidR="009008D2">
        <w:rPr>
          <w:lang w:eastAsia="ko-KR"/>
        </w:rPr>
        <w:t xml:space="preserve"> based on </w:t>
      </w:r>
      <w:r w:rsidR="00D469E0">
        <w:rPr>
          <w:lang w:eastAsia="ko-KR"/>
        </w:rPr>
        <w:t>the following portions of the SFD:</w:t>
      </w:r>
    </w:p>
    <w:p w14:paraId="2752C01A" w14:textId="77777777" w:rsidR="009008D2" w:rsidRDefault="009008D2" w:rsidP="007E41CB">
      <w:pPr>
        <w:jc w:val="both"/>
        <w:rPr>
          <w:lang w:eastAsia="ko-KR"/>
        </w:rPr>
      </w:pPr>
    </w:p>
    <w:p w14:paraId="1EBF6490" w14:textId="77777777" w:rsidR="009008D2" w:rsidRDefault="009008D2" w:rsidP="009008D2">
      <w:pPr>
        <w:jc w:val="both"/>
      </w:pPr>
      <w:r>
        <w:t>Revisions:</w:t>
      </w:r>
    </w:p>
    <w:p w14:paraId="2F81B3C4" w14:textId="77777777" w:rsidR="009008D2" w:rsidRDefault="009008D2" w:rsidP="009008D2">
      <w:pPr>
        <w:pStyle w:val="af"/>
        <w:numPr>
          <w:ilvl w:val="0"/>
          <w:numId w:val="1"/>
        </w:numPr>
        <w:ind w:leftChars="0"/>
        <w:jc w:val="both"/>
      </w:pPr>
      <w:r>
        <w:t>Rev 0: Initial version of the document.</w:t>
      </w:r>
    </w:p>
    <w:p w14:paraId="2CA05A92" w14:textId="77777777" w:rsidR="009008D2" w:rsidRDefault="009008D2" w:rsidP="007E41CB">
      <w:pPr>
        <w:jc w:val="both"/>
        <w:rPr>
          <w:lang w:eastAsia="ko-KR"/>
        </w:rPr>
      </w:pPr>
    </w:p>
    <w:p w14:paraId="04874126" w14:textId="77777777" w:rsidR="00B859CE" w:rsidRDefault="00B859CE" w:rsidP="007E41CB">
      <w:pPr>
        <w:jc w:val="both"/>
        <w:rPr>
          <w:lang w:eastAsia="ko-KR"/>
        </w:rPr>
      </w:pPr>
    </w:p>
    <w:p w14:paraId="0FAE3315" w14:textId="77777777" w:rsidR="005476E3" w:rsidRPr="00D07CB8" w:rsidRDefault="005476E3" w:rsidP="00D07CB8">
      <w:pPr>
        <w:jc w:val="both"/>
      </w:pPr>
    </w:p>
    <w:p w14:paraId="5D6DC473" w14:textId="77777777" w:rsidR="009008D2" w:rsidRDefault="009008D2" w:rsidP="009008D2"/>
    <w:p w14:paraId="316735E1" w14:textId="77777777" w:rsidR="00545418" w:rsidRPr="00545418" w:rsidRDefault="00545418" w:rsidP="00545418">
      <w:pPr>
        <w:jc w:val="both"/>
      </w:pPr>
      <w:r w:rsidRPr="00545418">
        <w:t>The common info part of the basic ML element transmitted by a non-AP MLD in a (Re)Association Request frame shall include a field that indicates the maximum number of affiliated STAs in the non-AP MLD that support simultaneous exchange of Data frames (n).</w:t>
      </w:r>
    </w:p>
    <w:p w14:paraId="5F8AB43B" w14:textId="77777777" w:rsidR="00545418" w:rsidRPr="00545418" w:rsidRDefault="00545418" w:rsidP="00545418">
      <w:pPr>
        <w:numPr>
          <w:ilvl w:val="0"/>
          <w:numId w:val="18"/>
        </w:numPr>
        <w:jc w:val="both"/>
      </w:pPr>
      <w:r w:rsidRPr="00545418">
        <w:t>A field value that corresponds to n = 1 indicates that the non-AP MLD is a single radio MLD.</w:t>
      </w:r>
    </w:p>
    <w:p w14:paraId="67311DD0" w14:textId="77777777" w:rsidR="00545418" w:rsidRPr="00545418" w:rsidRDefault="00545418" w:rsidP="00545418">
      <w:pPr>
        <w:numPr>
          <w:ilvl w:val="0"/>
          <w:numId w:val="18"/>
        </w:numPr>
        <w:jc w:val="both"/>
      </w:pPr>
      <w:r w:rsidRPr="00545418">
        <w:t xml:space="preserve">A field value that corresponds to n = 2 or more indicates that the non-AP MLD is a multi-radio MLD.  </w:t>
      </w:r>
    </w:p>
    <w:p w14:paraId="6251A15B" w14:textId="77777777" w:rsidR="00545418" w:rsidRPr="00545418" w:rsidRDefault="00545418" w:rsidP="00545418">
      <w:pPr>
        <w:jc w:val="both"/>
      </w:pPr>
      <w:r w:rsidRPr="00545418">
        <w:t>[Motion 146, #SP340, [30] and [257]]</w:t>
      </w:r>
    </w:p>
    <w:p w14:paraId="70A8165E" w14:textId="77777777" w:rsidR="00545418" w:rsidRPr="00545418" w:rsidRDefault="00545418" w:rsidP="00545418">
      <w:pPr>
        <w:jc w:val="both"/>
      </w:pPr>
    </w:p>
    <w:p w14:paraId="7B6F0D14" w14:textId="77777777" w:rsidR="00545418" w:rsidRPr="00545418" w:rsidRDefault="00545418" w:rsidP="00545418">
      <w:pPr>
        <w:jc w:val="both"/>
      </w:pPr>
      <w:r w:rsidRPr="00545418">
        <w:t xml:space="preserve">The common part of the basic ML element transmitted by an MLD contains an EMLSR Mode subfield and an EMLMR Support subfield. </w:t>
      </w:r>
    </w:p>
    <w:p w14:paraId="6E55BF0F" w14:textId="77777777" w:rsidR="00545418" w:rsidRPr="00545418" w:rsidRDefault="00545418" w:rsidP="00545418">
      <w:pPr>
        <w:jc w:val="both"/>
      </w:pPr>
      <w:r w:rsidRPr="00545418">
        <w:t>[Motion 146, #SP341, [30] and [257]]</w:t>
      </w:r>
    </w:p>
    <w:p w14:paraId="57166633" w14:textId="77777777" w:rsidR="009008D2" w:rsidRDefault="009008D2" w:rsidP="009008D2">
      <w:r>
        <w:br w:type="page"/>
      </w:r>
    </w:p>
    <w:p w14:paraId="55251823" w14:textId="5AA765F7" w:rsidR="00CE4BAA" w:rsidRPr="004F3AF6" w:rsidRDefault="00CE4BAA" w:rsidP="00CE4BAA">
      <w:pPr>
        <w:rPr>
          <w:b/>
          <w:bCs/>
          <w:i/>
          <w:iCs/>
          <w:lang w:eastAsia="ko-KR"/>
        </w:rPr>
      </w:pPr>
      <w:r w:rsidRPr="004F3AF6">
        <w:rPr>
          <w:b/>
          <w:bCs/>
          <w:i/>
          <w:iCs/>
          <w:lang w:eastAsia="ko-KR"/>
        </w:rPr>
        <w:lastRenderedPageBreak/>
        <w:t xml:space="preserve">Editing instructions formatted like this are intended to be copied into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AF298F">
        <w:rPr>
          <w:b/>
          <w:bCs/>
          <w:i/>
          <w:iCs/>
          <w:lang w:eastAsia="ko-KR"/>
        </w:rPr>
        <w:t>b</w:t>
      </w:r>
      <w:r w:rsidR="00ED6046">
        <w:rPr>
          <w:b/>
          <w:bCs/>
          <w:i/>
          <w:iCs/>
          <w:lang w:eastAsia="ko-KR"/>
        </w:rPr>
        <w:t>e</w:t>
      </w:r>
      <w:proofErr w:type="spellEnd"/>
      <w:r w:rsidRPr="004F3AF6">
        <w:rPr>
          <w:b/>
          <w:bCs/>
          <w:i/>
          <w:iCs/>
          <w:lang w:eastAsia="ko-KR"/>
        </w:rPr>
        <w:t xml:space="preserve"> Draft.</w:t>
      </w:r>
    </w:p>
    <w:p w14:paraId="2C4D811D" w14:textId="7949F310" w:rsidR="00A43AD8" w:rsidRDefault="00545418" w:rsidP="00024800">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w:t>
      </w:r>
      <w:r w:rsidR="00B917C4">
        <w:rPr>
          <w:rFonts w:ascii="Times New Roman" w:eastAsia="Times New Roman" w:hAnsi="Times New Roman" w:cs="Times New Roman"/>
          <w:b/>
          <w:i/>
          <w:color w:val="000000"/>
          <w:sz w:val="20"/>
          <w:highlight w:val="yellow"/>
        </w:rPr>
        <w:t xml:space="preserve">Please change the </w:t>
      </w:r>
      <w:proofErr w:type="spellStart"/>
      <w:r w:rsidR="00B917C4">
        <w:rPr>
          <w:rFonts w:ascii="Times New Roman" w:eastAsia="Times New Roman" w:hAnsi="Times New Roman" w:cs="Times New Roman"/>
          <w:b/>
          <w:i/>
          <w:color w:val="000000"/>
          <w:sz w:val="20"/>
          <w:highlight w:val="yellow"/>
        </w:rPr>
        <w:t>subclauses</w:t>
      </w:r>
      <w:proofErr w:type="spellEnd"/>
      <w:r w:rsidR="00B917C4">
        <w:rPr>
          <w:rFonts w:ascii="Times New Roman" w:eastAsia="Times New Roman" w:hAnsi="Times New Roman" w:cs="Times New Roman"/>
          <w:b/>
          <w:i/>
          <w:color w:val="000000"/>
          <w:sz w:val="20"/>
          <w:highlight w:val="yellow"/>
        </w:rPr>
        <w:t xml:space="preserve"> below </w:t>
      </w:r>
      <w:r w:rsidR="00FF29E1">
        <w:rPr>
          <w:rFonts w:ascii="Times New Roman" w:eastAsia="Times New Roman" w:hAnsi="Times New Roman" w:cs="Times New Roman"/>
          <w:b/>
          <w:i/>
          <w:color w:val="000000"/>
          <w:sz w:val="20"/>
          <w:highlight w:val="yellow"/>
        </w:rPr>
        <w:t>follows:</w:t>
      </w:r>
    </w:p>
    <w:p w14:paraId="4B4AF203" w14:textId="77777777" w:rsidR="00545418" w:rsidRPr="00B917C4" w:rsidRDefault="00545418" w:rsidP="00545418">
      <w:pPr>
        <w:pStyle w:val="SP15303120"/>
        <w:spacing w:before="240" w:after="240"/>
        <w:rPr>
          <w:rStyle w:val="SC15323589"/>
          <w:b/>
          <w:bCs/>
        </w:rPr>
      </w:pPr>
    </w:p>
    <w:p w14:paraId="013CC3CB" w14:textId="77777777" w:rsidR="00545418" w:rsidRDefault="00545418" w:rsidP="00545418">
      <w:pPr>
        <w:pStyle w:val="SP15303120"/>
        <w:spacing w:before="240" w:after="240"/>
        <w:rPr>
          <w:color w:val="000000"/>
          <w:sz w:val="20"/>
          <w:szCs w:val="20"/>
        </w:rPr>
      </w:pPr>
      <w:r>
        <w:rPr>
          <w:rStyle w:val="SC15323589"/>
          <w:b/>
          <w:bCs/>
        </w:rPr>
        <w:t>35.3.13.4 Capability signaling</w:t>
      </w:r>
    </w:p>
    <w:p w14:paraId="132FEDE8" w14:textId="418BA17D" w:rsidR="00545418" w:rsidRDefault="00545418" w:rsidP="00545418">
      <w:pPr>
        <w:pStyle w:val="SP15303465"/>
        <w:spacing w:before="240"/>
        <w:jc w:val="both"/>
        <w:rPr>
          <w:rFonts w:ascii="Times New Roman" w:hAnsi="Times New Roman" w:cs="Times New Roman"/>
          <w:color w:val="000000"/>
          <w:sz w:val="20"/>
          <w:szCs w:val="20"/>
        </w:rPr>
      </w:pPr>
      <w:r>
        <w:rPr>
          <w:rStyle w:val="SC15323589"/>
          <w:rFonts w:ascii="Times New Roman" w:hAnsi="Times New Roman" w:cs="Times New Roman"/>
        </w:rPr>
        <w:t xml:space="preserve">An MLD can indicate capability to support exchanging frames simultaneously by affiliated STAs on a set of links to another MLD in </w:t>
      </w:r>
      <w:ins w:id="0" w:author="作者">
        <w:r w:rsidR="00B917C4">
          <w:rPr>
            <w:rStyle w:val="SC15323589"/>
            <w:rFonts w:ascii="Times New Roman" w:hAnsi="Times New Roman" w:cs="Times New Roman"/>
          </w:rPr>
          <w:t xml:space="preserve">Basic variant Multi-Link </w:t>
        </w:r>
      </w:ins>
      <w:del w:id="1" w:author="作者">
        <w:r w:rsidDel="00B917C4">
          <w:rPr>
            <w:rStyle w:val="SC15323589"/>
            <w:rFonts w:ascii="Times New Roman" w:hAnsi="Times New Roman" w:cs="Times New Roman"/>
          </w:rPr>
          <w:delText>TBD capability field/</w:delText>
        </w:r>
      </w:del>
      <w:r>
        <w:rPr>
          <w:rStyle w:val="SC15323589"/>
          <w:rFonts w:ascii="Times New Roman" w:hAnsi="Times New Roman" w:cs="Times New Roman"/>
        </w:rPr>
        <w:t xml:space="preserve">element. </w:t>
      </w:r>
      <w:ins w:id="2" w:author="作者">
        <w:r w:rsidR="00723F8E">
          <w:rPr>
            <w:rStyle w:val="SC15323589"/>
            <w:rFonts w:ascii="Times New Roman" w:hAnsi="Times New Roman" w:cs="Times New Roman"/>
          </w:rPr>
          <w:t>When a STA affiliated with a non-AP MLD send</w:t>
        </w:r>
        <w:r w:rsidR="00B54BAC">
          <w:rPr>
            <w:rStyle w:val="SC15323589"/>
            <w:rFonts w:ascii="Times New Roman" w:hAnsi="Times New Roman" w:cs="Times New Roman"/>
          </w:rPr>
          <w:t>s</w:t>
        </w:r>
        <w:r w:rsidR="00723F8E">
          <w:rPr>
            <w:rStyle w:val="SC15323589"/>
            <w:rFonts w:ascii="Times New Roman" w:hAnsi="Times New Roman" w:cs="Times New Roman"/>
          </w:rPr>
          <w:t xml:space="preserve"> a (Re)Association Request frame, </w:t>
        </w:r>
        <w:bookmarkStart w:id="3" w:name="_GoBack"/>
        <w:bookmarkEnd w:id="3"/>
        <w:r w:rsidR="006516AF">
          <w:rPr>
            <w:rStyle w:val="SC15323589"/>
            <w:rFonts w:ascii="Times New Roman" w:hAnsi="Times New Roman" w:cs="Times New Roman"/>
          </w:rPr>
          <w:t>the</w:t>
        </w:r>
        <w:r w:rsidR="00B917C4">
          <w:rPr>
            <w:rStyle w:val="SC15323589"/>
            <w:rFonts w:ascii="Times New Roman" w:hAnsi="Times New Roman" w:cs="Times New Roman"/>
          </w:rPr>
          <w:t xml:space="preserve"> </w:t>
        </w:r>
        <w:r w:rsidR="00F37F87">
          <w:rPr>
            <w:rStyle w:val="SC15323589"/>
            <w:rFonts w:ascii="Times New Roman" w:hAnsi="Times New Roman" w:cs="Times New Roman"/>
          </w:rPr>
          <w:t>Number of Radio</w:t>
        </w:r>
        <w:r w:rsidR="001F3DED">
          <w:rPr>
            <w:rStyle w:val="SC15323589"/>
            <w:rFonts w:ascii="Times New Roman" w:hAnsi="Times New Roman" w:cs="Times New Roman"/>
          </w:rPr>
          <w:t>s</w:t>
        </w:r>
        <w:r w:rsidR="00F37F87">
          <w:rPr>
            <w:rStyle w:val="SC15323589"/>
            <w:rFonts w:ascii="Times New Roman" w:hAnsi="Times New Roman" w:cs="Times New Roman"/>
          </w:rPr>
          <w:t xml:space="preserve"> </w:t>
        </w:r>
        <w:r w:rsidR="00CB6790">
          <w:rPr>
            <w:rStyle w:val="SC15323589"/>
            <w:rFonts w:ascii="Times New Roman" w:hAnsi="Times New Roman" w:cs="Times New Roman"/>
          </w:rPr>
          <w:t>sub</w:t>
        </w:r>
        <w:r w:rsidR="00B917C4">
          <w:rPr>
            <w:rStyle w:val="SC15323589"/>
            <w:rFonts w:ascii="Times New Roman" w:hAnsi="Times New Roman" w:cs="Times New Roman"/>
          </w:rPr>
          <w:t>field in</w:t>
        </w:r>
        <w:r w:rsidR="00F37F87">
          <w:rPr>
            <w:rStyle w:val="SC15323589"/>
            <w:rFonts w:ascii="Times New Roman" w:hAnsi="Times New Roman" w:cs="Times New Roman"/>
          </w:rPr>
          <w:t xml:space="preserve"> the common info </w:t>
        </w:r>
        <w:r w:rsidR="001E1F95">
          <w:rPr>
            <w:rStyle w:val="SC15323589"/>
            <w:rFonts w:ascii="Times New Roman" w:hAnsi="Times New Roman" w:cs="Times New Roman"/>
          </w:rPr>
          <w:t>field</w:t>
        </w:r>
        <w:r w:rsidR="00F37F87">
          <w:rPr>
            <w:rStyle w:val="SC15323589"/>
            <w:rFonts w:ascii="Times New Roman" w:hAnsi="Times New Roman" w:cs="Times New Roman"/>
          </w:rPr>
          <w:t xml:space="preserve"> of</w:t>
        </w:r>
        <w:r w:rsidR="00B917C4">
          <w:rPr>
            <w:rStyle w:val="SC15323589"/>
            <w:rFonts w:ascii="Times New Roman" w:hAnsi="Times New Roman" w:cs="Times New Roman"/>
          </w:rPr>
          <w:t xml:space="preserve"> </w:t>
        </w:r>
      </w:ins>
      <w:del w:id="4" w:author="作者">
        <w:r w:rsidDel="00B917C4">
          <w:rPr>
            <w:rStyle w:val="SC15323589"/>
            <w:rFonts w:ascii="Times New Roman" w:hAnsi="Times New Roman" w:cs="Times New Roman"/>
          </w:rPr>
          <w:delText>The</w:delText>
        </w:r>
      </w:del>
      <w:ins w:id="5" w:author="作者">
        <w:r w:rsidR="00B917C4">
          <w:rPr>
            <w:rStyle w:val="SC15323589"/>
            <w:rFonts w:ascii="Times New Roman" w:hAnsi="Times New Roman" w:cs="Times New Roman"/>
          </w:rPr>
          <w:t>the Basic variant Multi-Link</w:t>
        </w:r>
      </w:ins>
      <w:r>
        <w:rPr>
          <w:rStyle w:val="SC15323589"/>
          <w:rFonts w:ascii="Times New Roman" w:hAnsi="Times New Roman" w:cs="Times New Roman"/>
        </w:rPr>
        <w:t xml:space="preserve"> </w:t>
      </w:r>
      <w:del w:id="6" w:author="作者">
        <w:r w:rsidDel="00B917C4">
          <w:rPr>
            <w:rStyle w:val="SC15323589"/>
            <w:rFonts w:ascii="Times New Roman" w:hAnsi="Times New Roman" w:cs="Times New Roman"/>
          </w:rPr>
          <w:delText>capability field/</w:delText>
        </w:r>
      </w:del>
      <w:r>
        <w:rPr>
          <w:rStyle w:val="SC15323589"/>
          <w:rFonts w:ascii="Times New Roman" w:hAnsi="Times New Roman" w:cs="Times New Roman"/>
        </w:rPr>
        <w:t xml:space="preserve">element indicates the </w:t>
      </w:r>
      <w:ins w:id="7" w:author="作者">
        <w:r w:rsidR="00723F8E">
          <w:rPr>
            <w:rStyle w:val="SC15323589"/>
            <w:rFonts w:ascii="Times New Roman" w:hAnsi="Times New Roman" w:cs="Times New Roman"/>
          </w:rPr>
          <w:t xml:space="preserve">non-AP </w:t>
        </w:r>
      </w:ins>
      <w:r>
        <w:rPr>
          <w:rStyle w:val="SC15323589"/>
          <w:rFonts w:ascii="Times New Roman" w:hAnsi="Times New Roman" w:cs="Times New Roman"/>
        </w:rPr>
        <w:t xml:space="preserve">MLD is a multi-radio MLD or </w:t>
      </w:r>
      <w:del w:id="8" w:author="作者">
        <w:r w:rsidDel="00F37F87">
          <w:rPr>
            <w:rStyle w:val="SC15323589"/>
            <w:rFonts w:ascii="Times New Roman" w:hAnsi="Times New Roman" w:cs="Times New Roman"/>
          </w:rPr>
          <w:delText>other types of</w:delText>
        </w:r>
      </w:del>
      <w:ins w:id="9" w:author="作者">
        <w:r w:rsidR="00F37F87">
          <w:rPr>
            <w:rStyle w:val="SC15323589"/>
            <w:rFonts w:ascii="Times New Roman" w:hAnsi="Times New Roman" w:cs="Times New Roman"/>
          </w:rPr>
          <w:t>single radio</w:t>
        </w:r>
      </w:ins>
      <w:r>
        <w:rPr>
          <w:rStyle w:val="SC15323589"/>
          <w:rFonts w:ascii="Times New Roman" w:hAnsi="Times New Roman" w:cs="Times New Roman"/>
        </w:rPr>
        <w:t xml:space="preserve"> MLD.</w:t>
      </w:r>
      <w:ins w:id="10" w:author="作者">
        <w:r w:rsidR="00F37F87">
          <w:rPr>
            <w:rStyle w:val="SC15323589"/>
            <w:rFonts w:ascii="Times New Roman" w:hAnsi="Times New Roman" w:cs="Times New Roman"/>
          </w:rPr>
          <w:t xml:space="preserve"> </w:t>
        </w:r>
        <w:r w:rsidR="00CB6790">
          <w:rPr>
            <w:rStyle w:val="SC15323589"/>
            <w:rFonts w:ascii="Times New Roman" w:hAnsi="Times New Roman" w:cs="Times New Roman"/>
          </w:rPr>
          <w:t xml:space="preserve">The value of Number of Radios subfield equals to the number of radios of the non-AP MLD minus 1. </w:t>
        </w:r>
        <w:r w:rsidR="00F37F87">
          <w:rPr>
            <w:rStyle w:val="SC15323589"/>
            <w:rFonts w:ascii="Times New Roman" w:hAnsi="Times New Roman" w:cs="Times New Roman"/>
          </w:rPr>
          <w:t>The Number of Radio</w:t>
        </w:r>
        <w:r w:rsidR="001F3DED">
          <w:rPr>
            <w:rStyle w:val="SC15323589"/>
            <w:rFonts w:ascii="Times New Roman" w:hAnsi="Times New Roman" w:cs="Times New Roman"/>
          </w:rPr>
          <w:t>s</w:t>
        </w:r>
        <w:r w:rsidR="00F37F87">
          <w:rPr>
            <w:rStyle w:val="SC15323589"/>
            <w:rFonts w:ascii="Times New Roman" w:hAnsi="Times New Roman" w:cs="Times New Roman"/>
          </w:rPr>
          <w:t xml:space="preserve"> </w:t>
        </w:r>
        <w:r w:rsidR="00CB6790">
          <w:rPr>
            <w:rStyle w:val="SC15323589"/>
            <w:rFonts w:ascii="Times New Roman" w:hAnsi="Times New Roman" w:cs="Times New Roman"/>
          </w:rPr>
          <w:t>sub</w:t>
        </w:r>
        <w:r w:rsidR="00F37F87">
          <w:rPr>
            <w:rStyle w:val="SC15323589"/>
            <w:rFonts w:ascii="Times New Roman" w:hAnsi="Times New Roman" w:cs="Times New Roman"/>
          </w:rPr>
          <w:t xml:space="preserve">field is set to </w:t>
        </w:r>
        <w:r w:rsidR="00426E43">
          <w:rPr>
            <w:rStyle w:val="SC15323589"/>
            <w:rFonts w:ascii="Times New Roman" w:hAnsi="Times New Roman" w:cs="Times New Roman"/>
          </w:rPr>
          <w:t>0</w:t>
        </w:r>
        <w:r w:rsidR="00F37F87">
          <w:rPr>
            <w:rStyle w:val="SC15323589"/>
            <w:rFonts w:ascii="Times New Roman" w:hAnsi="Times New Roman" w:cs="Times New Roman"/>
          </w:rPr>
          <w:t xml:space="preserve"> to </w:t>
        </w:r>
        <w:r w:rsidR="00F37F87" w:rsidRPr="00F37F87">
          <w:rPr>
            <w:rStyle w:val="SC15323589"/>
            <w:rFonts w:ascii="Times New Roman" w:hAnsi="Times New Roman" w:cs="Times New Roman"/>
          </w:rPr>
          <w:t>indicate that the non-AP MLD is a single radio MLD</w:t>
        </w:r>
        <w:r w:rsidR="00F37F87">
          <w:rPr>
            <w:rStyle w:val="SC15323589"/>
            <w:rFonts w:ascii="Times New Roman" w:hAnsi="Times New Roman" w:cs="Times New Roman"/>
          </w:rPr>
          <w:t xml:space="preserve">, </w:t>
        </w:r>
        <w:r w:rsidR="001F3DED">
          <w:rPr>
            <w:rStyle w:val="SC15323589"/>
            <w:rFonts w:ascii="Times New Roman" w:hAnsi="Times New Roman" w:cs="Times New Roman"/>
          </w:rPr>
          <w:t xml:space="preserve">and </w:t>
        </w:r>
        <w:r w:rsidR="007943D9">
          <w:rPr>
            <w:rStyle w:val="SC15323589"/>
            <w:rFonts w:ascii="Times New Roman" w:hAnsi="Times New Roman" w:cs="Times New Roman"/>
          </w:rPr>
          <w:t>is</w:t>
        </w:r>
        <w:r w:rsidR="00F37F87">
          <w:rPr>
            <w:rStyle w:val="SC15323589"/>
            <w:rFonts w:ascii="Times New Roman" w:hAnsi="Times New Roman" w:cs="Times New Roman"/>
          </w:rPr>
          <w:t xml:space="preserve"> set to </w:t>
        </w:r>
        <w:r w:rsidR="00426E43">
          <w:rPr>
            <w:rStyle w:val="SC15323589"/>
            <w:rFonts w:ascii="Times New Roman" w:hAnsi="Times New Roman" w:cs="Times New Roman"/>
          </w:rPr>
          <w:t>1</w:t>
        </w:r>
        <w:r w:rsidR="00F37F87">
          <w:rPr>
            <w:rStyle w:val="SC15323589"/>
            <w:rFonts w:ascii="Times New Roman" w:hAnsi="Times New Roman" w:cs="Times New Roman"/>
          </w:rPr>
          <w:t xml:space="preserve"> or more to indicate</w:t>
        </w:r>
        <w:r w:rsidR="00F37F87" w:rsidRPr="00F37F87">
          <w:rPr>
            <w:rStyle w:val="SC15323589"/>
            <w:rFonts w:ascii="Times New Roman" w:hAnsi="Times New Roman" w:cs="Times New Roman"/>
          </w:rPr>
          <w:t xml:space="preserve"> that the non-AP MLD is a multi-radio MLD</w:t>
        </w:r>
        <w:r w:rsidR="00F37F87">
          <w:rPr>
            <w:rStyle w:val="SC15323589"/>
            <w:rFonts w:ascii="Times New Roman" w:hAnsi="Times New Roman" w:cs="Times New Roman"/>
          </w:rPr>
          <w:t>.</w:t>
        </w:r>
      </w:ins>
      <w:r>
        <w:rPr>
          <w:rStyle w:val="SC15323589"/>
          <w:rFonts w:ascii="Times New Roman" w:hAnsi="Times New Roman" w:cs="Times New Roman"/>
        </w:rPr>
        <w:t xml:space="preserve"> A multi-radio MLD operating on multiple links can announce whether it supports transmission on one link concurrent with reception on the other link for each pair of links, in which case the pair of link is STR or NSTR. The two links of each link pair are on different channels. </w:t>
      </w:r>
    </w:p>
    <w:p w14:paraId="30C6A8BD" w14:textId="77777777" w:rsidR="00545418" w:rsidRDefault="00545418" w:rsidP="00545418">
      <w:pPr>
        <w:pStyle w:val="SP15303544"/>
        <w:spacing w:before="120" w:after="240"/>
        <w:jc w:val="both"/>
        <w:rPr>
          <w:rFonts w:ascii="Times New Roman" w:hAnsi="Times New Roman" w:cs="Times New Roman"/>
          <w:color w:val="000000"/>
          <w:sz w:val="18"/>
          <w:szCs w:val="18"/>
        </w:rPr>
      </w:pPr>
      <w:r>
        <w:rPr>
          <w:rStyle w:val="SC15323592"/>
        </w:rPr>
        <w:t xml:space="preserve">NOTE—If an MLD supports transmission on link 1 concurrent with reception on link 2, but cannot support transmission on link 2 concurrent with reception on link 1, this pair of links is NSTR. </w:t>
      </w:r>
    </w:p>
    <w:p w14:paraId="50441644" w14:textId="77777777" w:rsidR="00545418" w:rsidRDefault="00545418" w:rsidP="00545418">
      <w:pPr>
        <w:pStyle w:val="SP15303465"/>
        <w:spacing w:before="240"/>
        <w:jc w:val="both"/>
        <w:rPr>
          <w:rFonts w:ascii="Times New Roman" w:hAnsi="Times New Roman" w:cs="Times New Roman"/>
          <w:color w:val="000000"/>
          <w:sz w:val="20"/>
          <w:szCs w:val="20"/>
        </w:rPr>
      </w:pPr>
      <w:r>
        <w:rPr>
          <w:rStyle w:val="SC15323589"/>
          <w:rFonts w:ascii="Times New Roman" w:hAnsi="Times New Roman" w:cs="Times New Roman"/>
        </w:rPr>
        <w:t xml:space="preserve">The ability of a non-AP MLD to perform STR on a pair of setup links may change after multi-link setup. The non-AP MLD may use TBD signaling on any enabled link to inform the AP MLD about the ability change to perform STR. </w:t>
      </w:r>
    </w:p>
    <w:p w14:paraId="394A0E39" w14:textId="5F17085A" w:rsidR="00622A67" w:rsidRPr="00112AC5" w:rsidRDefault="00545418" w:rsidP="00545418">
      <w:pPr>
        <w:jc w:val="both"/>
      </w:pPr>
      <w:r>
        <w:rPr>
          <w:rStyle w:val="SC15323589"/>
        </w:rPr>
        <w:t>The limitation of updating frequency of the ability to perform STR as well as the switching delay is TBD.</w:t>
      </w:r>
    </w:p>
    <w:p w14:paraId="54D9E6BF" w14:textId="2A815626" w:rsidR="00D07CB8" w:rsidDel="00B81E9B" w:rsidRDefault="00D07CB8" w:rsidP="00024800">
      <w:pPr>
        <w:jc w:val="both"/>
        <w:rPr>
          <w:del w:id="11" w:author="作者"/>
        </w:rPr>
      </w:pPr>
    </w:p>
    <w:p w14:paraId="4D430891" w14:textId="3167586D" w:rsidR="00B81E9B" w:rsidDel="00B81E9B" w:rsidRDefault="00B81E9B" w:rsidP="00024800">
      <w:pPr>
        <w:jc w:val="both"/>
        <w:rPr>
          <w:del w:id="12" w:author="作者"/>
        </w:rPr>
      </w:pPr>
    </w:p>
    <w:p w14:paraId="5B808E08" w14:textId="66E14270" w:rsidR="00F90EC8" w:rsidRPr="00F90EC8" w:rsidDel="00EC11D5" w:rsidRDefault="00F90EC8" w:rsidP="00024800">
      <w:pPr>
        <w:jc w:val="both"/>
        <w:rPr>
          <w:del w:id="13" w:author="作者"/>
        </w:rPr>
      </w:pPr>
    </w:p>
    <w:p w14:paraId="6A5F368B" w14:textId="77777777" w:rsidR="00BE2BA3" w:rsidRDefault="00BE2BA3" w:rsidP="00BE2BA3">
      <w:pPr>
        <w:pStyle w:val="SP15303498"/>
        <w:spacing w:before="480" w:after="240"/>
        <w:rPr>
          <w:ins w:id="14" w:author="作者"/>
          <w:color w:val="000000"/>
        </w:rPr>
      </w:pPr>
    </w:p>
    <w:p w14:paraId="61BC6ECE" w14:textId="7462BAA7" w:rsidR="00BE2BA3" w:rsidRPr="00BE2BA3" w:rsidRDefault="00BE2BA3" w:rsidP="00BE2BA3">
      <w:pPr>
        <w:pStyle w:val="SP7147688"/>
        <w:spacing w:before="360" w:after="240"/>
        <w:jc w:val="both"/>
        <w:rPr>
          <w:ins w:id="15" w:author="作者"/>
          <w:b/>
          <w:bCs/>
          <w:color w:val="000000"/>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Please change the </w:t>
      </w:r>
      <w:proofErr w:type="spellStart"/>
      <w:r>
        <w:rPr>
          <w:rFonts w:ascii="Times New Roman" w:eastAsia="Times New Roman" w:hAnsi="Times New Roman" w:cs="Times New Roman"/>
          <w:b/>
          <w:i/>
          <w:color w:val="000000"/>
          <w:sz w:val="20"/>
          <w:highlight w:val="yellow"/>
        </w:rPr>
        <w:t>subclauses</w:t>
      </w:r>
      <w:proofErr w:type="spellEnd"/>
      <w:r>
        <w:rPr>
          <w:rFonts w:ascii="Times New Roman" w:eastAsia="Times New Roman" w:hAnsi="Times New Roman" w:cs="Times New Roman"/>
          <w:b/>
          <w:i/>
          <w:color w:val="000000"/>
          <w:sz w:val="20"/>
          <w:highlight w:val="yellow"/>
        </w:rPr>
        <w:t xml:space="preserve"> below follows:</w:t>
      </w:r>
    </w:p>
    <w:p w14:paraId="14F3AC6E" w14:textId="77777777" w:rsidR="00BE2BA3" w:rsidRDefault="00BE2BA3" w:rsidP="00BE2BA3">
      <w:pPr>
        <w:pStyle w:val="SP15303120"/>
        <w:spacing w:before="240" w:after="240"/>
        <w:rPr>
          <w:color w:val="000000"/>
          <w:sz w:val="20"/>
          <w:szCs w:val="20"/>
        </w:rPr>
      </w:pPr>
      <w:r>
        <w:rPr>
          <w:rStyle w:val="SC15323589"/>
          <w:b/>
          <w:bCs/>
        </w:rPr>
        <w:t>35.3.14 Enhanced multi-link single radio operation</w:t>
      </w:r>
    </w:p>
    <w:p w14:paraId="632AB866" w14:textId="77777777" w:rsidR="00BE2BA3" w:rsidRDefault="00BE2BA3" w:rsidP="00BE2BA3">
      <w:pPr>
        <w:pStyle w:val="SP15303465"/>
        <w:spacing w:before="240"/>
        <w:jc w:val="both"/>
        <w:rPr>
          <w:rFonts w:ascii="Times New Roman" w:hAnsi="Times New Roman" w:cs="Times New Roman"/>
          <w:color w:val="000000"/>
          <w:sz w:val="20"/>
          <w:szCs w:val="20"/>
        </w:rPr>
      </w:pPr>
      <w:r>
        <w:rPr>
          <w:rStyle w:val="SC15323589"/>
          <w:rFonts w:ascii="Times New Roman" w:hAnsi="Times New Roman" w:cs="Times New Roman"/>
        </w:rPr>
        <w:t xml:space="preserve">A non-AP MLD may operate in the EMLSR mode on the enabled links between the non-AP MLD and its associated AP MLD. </w:t>
      </w:r>
    </w:p>
    <w:p w14:paraId="78F102FC" w14:textId="77777777" w:rsidR="00BE2BA3" w:rsidRDefault="00BE2BA3" w:rsidP="00BE2BA3">
      <w:pPr>
        <w:pStyle w:val="SP15303465"/>
        <w:spacing w:before="240"/>
        <w:jc w:val="both"/>
        <w:rPr>
          <w:rFonts w:ascii="Times New Roman" w:hAnsi="Times New Roman" w:cs="Times New Roman"/>
          <w:color w:val="000000"/>
          <w:sz w:val="20"/>
          <w:szCs w:val="20"/>
        </w:rPr>
      </w:pPr>
      <w:r>
        <w:rPr>
          <w:rStyle w:val="SC15323589"/>
          <w:rFonts w:ascii="Times New Roman" w:hAnsi="Times New Roman" w:cs="Times New Roman"/>
          <w:b/>
          <w:bCs/>
          <w:i/>
          <w:iCs/>
        </w:rPr>
        <w:t>Editor’s Note: Per the authors of 20/1291r12, the name of the EMLSR mode is TBD.</w:t>
      </w:r>
    </w:p>
    <w:p w14:paraId="467616A9" w14:textId="510C66E5" w:rsidR="00D07CB8" w:rsidRDefault="00BE2BA3" w:rsidP="00BE2BA3">
      <w:pPr>
        <w:jc w:val="both"/>
        <w:rPr>
          <w:rStyle w:val="SC15323589"/>
        </w:rPr>
      </w:pPr>
      <w:r>
        <w:rPr>
          <w:rStyle w:val="SC15323589"/>
        </w:rPr>
        <w:t>An MLD with dot11EHTEMLSROptionImplemented equal to true shall set the EMLSR mode subfield of the Common Info field of the Basic variant Multi-Link element to 1; otherwise, the MLD shall set the EMLSR mode subfield to 0.</w:t>
      </w:r>
    </w:p>
    <w:p w14:paraId="63D44804" w14:textId="77777777" w:rsidR="00BE2BA3" w:rsidRDefault="00BE2BA3" w:rsidP="00BE2BA3">
      <w:pPr>
        <w:jc w:val="both"/>
        <w:rPr>
          <w:rStyle w:val="SC15323589"/>
        </w:rPr>
      </w:pPr>
    </w:p>
    <w:p w14:paraId="61DB9FB6" w14:textId="77777777" w:rsidR="00BE2BA3" w:rsidRDefault="00BE2BA3" w:rsidP="00BE2BA3">
      <w:pPr>
        <w:jc w:val="both"/>
        <w:rPr>
          <w:ins w:id="16" w:author="作者"/>
          <w:rStyle w:val="SC15323589"/>
        </w:rPr>
      </w:pPr>
    </w:p>
    <w:p w14:paraId="3A776558" w14:textId="77777777" w:rsidR="00BE2BA3" w:rsidRDefault="00BE2BA3" w:rsidP="00BE2BA3">
      <w:pPr>
        <w:pStyle w:val="SP15303120"/>
        <w:spacing w:before="240" w:after="240"/>
        <w:rPr>
          <w:color w:val="000000"/>
          <w:sz w:val="20"/>
          <w:szCs w:val="20"/>
        </w:rPr>
      </w:pPr>
      <w:r>
        <w:rPr>
          <w:rStyle w:val="SC15323589"/>
          <w:b/>
          <w:bCs/>
        </w:rPr>
        <w:t>35.3.15 Enhanced multi-link multi-radio operation</w:t>
      </w:r>
    </w:p>
    <w:p w14:paraId="1177B14C" w14:textId="77777777" w:rsidR="00BE2BA3" w:rsidRDefault="00BE2BA3" w:rsidP="00BE2BA3">
      <w:pPr>
        <w:pStyle w:val="SP15303465"/>
        <w:spacing w:before="240"/>
        <w:jc w:val="both"/>
        <w:rPr>
          <w:rFonts w:ascii="Times New Roman" w:hAnsi="Times New Roman" w:cs="Times New Roman"/>
          <w:color w:val="000000"/>
          <w:sz w:val="20"/>
          <w:szCs w:val="20"/>
        </w:rPr>
      </w:pPr>
      <w:r>
        <w:rPr>
          <w:rStyle w:val="SC15323589"/>
          <w:rFonts w:ascii="Times New Roman" w:hAnsi="Times New Roman" w:cs="Times New Roman"/>
        </w:rPr>
        <w:t xml:space="preserve">A non-AP MLD may operate in the EMLMR mode on a specified set of the enabled links between </w:t>
      </w:r>
      <w:proofErr w:type="spellStart"/>
      <w:r>
        <w:rPr>
          <w:rStyle w:val="SC15323589"/>
          <w:rFonts w:ascii="Times New Roman" w:hAnsi="Times New Roman" w:cs="Times New Roman"/>
        </w:rPr>
        <w:t>thenon</w:t>
      </w:r>
      <w:proofErr w:type="spellEnd"/>
      <w:r>
        <w:rPr>
          <w:rStyle w:val="SC15323589"/>
          <w:rFonts w:ascii="Times New Roman" w:hAnsi="Times New Roman" w:cs="Times New Roman"/>
        </w:rPr>
        <w:t>-AP MLD and its associated AP MLD. The specified set of the enabled links in which the EMLMR mode is applied is called EMLMR links.</w:t>
      </w:r>
    </w:p>
    <w:p w14:paraId="37D9704D" w14:textId="77777777" w:rsidR="00BE2BA3" w:rsidRDefault="00BE2BA3" w:rsidP="00BE2BA3">
      <w:pPr>
        <w:pStyle w:val="SP15303465"/>
        <w:spacing w:before="240"/>
        <w:jc w:val="both"/>
        <w:rPr>
          <w:rFonts w:ascii="Times New Roman" w:hAnsi="Times New Roman" w:cs="Times New Roman"/>
          <w:color w:val="000000"/>
          <w:sz w:val="20"/>
          <w:szCs w:val="20"/>
        </w:rPr>
      </w:pPr>
      <w:r>
        <w:rPr>
          <w:rStyle w:val="SC15323589"/>
          <w:rFonts w:ascii="Times New Roman" w:hAnsi="Times New Roman" w:cs="Times New Roman"/>
          <w:b/>
          <w:bCs/>
          <w:i/>
          <w:iCs/>
        </w:rPr>
        <w:t>Editor’s Note: Per the authors of 20/1440r7, the name of the EMLMR mode is TBD.</w:t>
      </w:r>
    </w:p>
    <w:p w14:paraId="0B174150" w14:textId="64FCD2D7" w:rsidR="00BE2BA3" w:rsidRPr="00216B7D" w:rsidRDefault="00BE2BA3" w:rsidP="00BE2BA3">
      <w:pPr>
        <w:jc w:val="both"/>
      </w:pPr>
      <w:r>
        <w:rPr>
          <w:rStyle w:val="SC15323589"/>
        </w:rPr>
        <w:t xml:space="preserve">An MLD with dot11EHTEMLMROptionImplemented equal to true shall set the EMLMR Support subfield of the </w:t>
      </w:r>
      <w:ins w:id="17" w:author="作者">
        <w:r>
          <w:rPr>
            <w:rStyle w:val="SC15323589"/>
          </w:rPr>
          <w:t>Common Info field of the Basic variant Multi-Link</w:t>
        </w:r>
      </w:ins>
      <w:del w:id="18" w:author="作者">
        <w:r w:rsidDel="00BE2BA3">
          <w:rPr>
            <w:rStyle w:val="SC15323589"/>
          </w:rPr>
          <w:delText>TBD Capabilities</w:delText>
        </w:r>
      </w:del>
      <w:r>
        <w:rPr>
          <w:rStyle w:val="SC15323589"/>
        </w:rPr>
        <w:t xml:space="preserve"> element, which indicates MLD level capabilities, to 1; otherwise, the MLD shall set the EMLMR Support subfield to 0.</w:t>
      </w:r>
    </w:p>
    <w:p w14:paraId="5FF1419B" w14:textId="2631AA8F" w:rsidR="009B0D82" w:rsidRDefault="008C0D7E" w:rsidP="00024800">
      <w:pPr>
        <w:jc w:val="both"/>
      </w:pPr>
      <w:r>
        <w:t xml:space="preserve"> </w:t>
      </w:r>
    </w:p>
    <w:p w14:paraId="72EA5F4F" w14:textId="77777777" w:rsidR="00216B7D" w:rsidRDefault="00216B7D" w:rsidP="00024800">
      <w:pPr>
        <w:jc w:val="both"/>
        <w:rPr>
          <w:rFonts w:eastAsiaTheme="minorEastAsia"/>
          <w:sz w:val="20"/>
          <w:lang w:eastAsia="ko-KR"/>
        </w:rPr>
      </w:pPr>
    </w:p>
    <w:p w14:paraId="154A7177" w14:textId="77777777" w:rsidR="00BE2BA3" w:rsidRDefault="00BE2BA3" w:rsidP="00024800">
      <w:pPr>
        <w:jc w:val="both"/>
        <w:rPr>
          <w:rFonts w:eastAsiaTheme="minorEastAsia"/>
          <w:sz w:val="20"/>
          <w:lang w:eastAsia="ko-KR"/>
        </w:rPr>
      </w:pPr>
    </w:p>
    <w:p w14:paraId="63EF97F4" w14:textId="77777777" w:rsidR="00BE2BA3" w:rsidRPr="00EC11D5" w:rsidRDefault="00BE2BA3" w:rsidP="00024800">
      <w:pPr>
        <w:jc w:val="both"/>
        <w:rPr>
          <w:rFonts w:eastAsiaTheme="minorEastAsia"/>
          <w:sz w:val="20"/>
          <w:lang w:eastAsia="ko-KR"/>
        </w:rPr>
      </w:pPr>
    </w:p>
    <w:p w14:paraId="79A54E8B" w14:textId="77777777" w:rsidR="00BE2BA3" w:rsidRDefault="00BE2BA3" w:rsidP="00024800">
      <w:pPr>
        <w:jc w:val="both"/>
        <w:rPr>
          <w:rFonts w:eastAsiaTheme="minorEastAsia"/>
          <w:sz w:val="20"/>
          <w:lang w:eastAsia="ko-KR"/>
        </w:rPr>
      </w:pPr>
    </w:p>
    <w:p w14:paraId="456ED317" w14:textId="23736319" w:rsidR="009B0D82"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document 11-</w:t>
      </w:r>
      <w:r w:rsidR="00C9272E">
        <w:rPr>
          <w:rFonts w:eastAsiaTheme="minorEastAsia"/>
          <w:b/>
          <w:color w:val="FF0000"/>
          <w:sz w:val="20"/>
          <w:lang w:eastAsia="ko-KR"/>
        </w:rPr>
        <w:t>2</w:t>
      </w:r>
      <w:r w:rsidR="00B917C4">
        <w:rPr>
          <w:rFonts w:eastAsiaTheme="minorEastAsia"/>
          <w:b/>
          <w:color w:val="FF0000"/>
          <w:sz w:val="20"/>
          <w:lang w:eastAsia="ko-KR"/>
        </w:rPr>
        <w:t>1</w:t>
      </w:r>
      <w:r w:rsidRPr="0005449D">
        <w:rPr>
          <w:rFonts w:eastAsiaTheme="minorEastAsia"/>
          <w:b/>
          <w:color w:val="FF0000"/>
          <w:sz w:val="20"/>
          <w:lang w:eastAsia="ko-KR"/>
        </w:rPr>
        <w:t>/</w:t>
      </w:r>
      <w:r w:rsidR="00B917C4">
        <w:rPr>
          <w:rFonts w:eastAsiaTheme="minorEastAsia"/>
          <w:b/>
          <w:color w:val="FF0000"/>
          <w:sz w:val="20"/>
          <w:lang w:eastAsia="ko-KR"/>
        </w:rPr>
        <w:t>xxxx</w:t>
      </w:r>
      <w:r w:rsidRPr="0005449D">
        <w:rPr>
          <w:rFonts w:eastAsiaTheme="minorEastAsia"/>
          <w:b/>
          <w:color w:val="FF0000"/>
          <w:sz w:val="20"/>
          <w:lang w:eastAsia="ko-KR"/>
        </w:rPr>
        <w:t>r</w:t>
      </w:r>
      <w:r w:rsidR="00B917C4">
        <w:rPr>
          <w:rFonts w:eastAsiaTheme="minorEastAsia"/>
          <w:b/>
          <w:color w:val="FF0000"/>
          <w:sz w:val="20"/>
          <w:lang w:eastAsia="ko-KR"/>
        </w:rPr>
        <w:t>0</w:t>
      </w:r>
      <w:r w:rsidRPr="0005449D">
        <w:rPr>
          <w:rFonts w:eastAsiaTheme="minorEastAsia"/>
          <w:b/>
          <w:color w:val="FF0000"/>
          <w:sz w:val="20"/>
          <w:lang w:eastAsia="ko-KR"/>
        </w:rPr>
        <w:t xml:space="preserve"> to the </w:t>
      </w:r>
      <w:r w:rsidR="00B917C4">
        <w:rPr>
          <w:rFonts w:eastAsiaTheme="minorEastAsia"/>
          <w:b/>
          <w:color w:val="FF0000"/>
          <w:sz w:val="20"/>
          <w:lang w:eastAsia="ko-KR"/>
        </w:rPr>
        <w:t xml:space="preserve">next </w:t>
      </w:r>
      <w:proofErr w:type="spellStart"/>
      <w:r w:rsidR="00B917C4">
        <w:rPr>
          <w:rFonts w:eastAsiaTheme="minorEastAsia"/>
          <w:b/>
          <w:color w:val="FF0000"/>
          <w:sz w:val="20"/>
          <w:lang w:eastAsia="ko-KR"/>
        </w:rPr>
        <w:t>versioin</w:t>
      </w:r>
      <w:proofErr w:type="spellEnd"/>
      <w:r w:rsidR="00B917C4">
        <w:rPr>
          <w:rFonts w:eastAsiaTheme="minorEastAsia"/>
          <w:b/>
          <w:color w:val="FF0000"/>
          <w:sz w:val="20"/>
          <w:lang w:eastAsia="ko-KR"/>
        </w:rPr>
        <w:t xml:space="preserve"> of </w:t>
      </w:r>
      <w:proofErr w:type="spellStart"/>
      <w:r w:rsidRPr="0005449D">
        <w:rPr>
          <w:rFonts w:eastAsiaTheme="minorEastAsia"/>
          <w:b/>
          <w:color w:val="FF0000"/>
          <w:sz w:val="20"/>
          <w:lang w:eastAsia="ko-KR"/>
        </w:rPr>
        <w:t>TGb</w:t>
      </w:r>
      <w:r w:rsidR="00C9272E">
        <w:rPr>
          <w:rFonts w:eastAsiaTheme="minorEastAsia"/>
          <w:b/>
          <w:color w:val="FF0000"/>
          <w:sz w:val="20"/>
          <w:lang w:eastAsia="ko-KR"/>
        </w:rPr>
        <w:t>e</w:t>
      </w:r>
      <w:proofErr w:type="spellEnd"/>
      <w:r w:rsidRPr="0005449D">
        <w:rPr>
          <w:rFonts w:eastAsiaTheme="minorEastAsia"/>
          <w:b/>
          <w:color w:val="FF0000"/>
          <w:sz w:val="20"/>
          <w:lang w:eastAsia="ko-KR"/>
        </w:rPr>
        <w:t xml:space="preserve"> Draft?</w:t>
      </w:r>
    </w:p>
    <w:p w14:paraId="3F510D2E" w14:textId="77777777" w:rsidR="00B917C4" w:rsidRPr="0005449D" w:rsidRDefault="00B917C4" w:rsidP="00024800">
      <w:pPr>
        <w:jc w:val="both"/>
        <w:rPr>
          <w:rFonts w:eastAsiaTheme="minorEastAsia"/>
          <w:b/>
          <w:color w:val="FF0000"/>
          <w:sz w:val="20"/>
          <w:lang w:eastAsia="ko-KR"/>
        </w:rPr>
      </w:pP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Pr="00353BD6" w:rsidRDefault="009B0D82" w:rsidP="00024800">
      <w:pPr>
        <w:jc w:val="both"/>
        <w:rPr>
          <w:rFonts w:eastAsiaTheme="minorEastAsia"/>
          <w:sz w:val="20"/>
          <w:lang w:eastAsia="ko-KR"/>
        </w:rPr>
      </w:pPr>
    </w:p>
    <w:sectPr w:rsidR="009B0D82" w:rsidRPr="00353BD6"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19751" w14:textId="77777777" w:rsidR="00C601F4" w:rsidRDefault="00C601F4">
      <w:r>
        <w:separator/>
      </w:r>
    </w:p>
  </w:endnote>
  <w:endnote w:type="continuationSeparator" w:id="0">
    <w:p w14:paraId="351085B3" w14:textId="77777777" w:rsidR="00C601F4" w:rsidRDefault="00C6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07A12018" w:rsidR="00DF0FE1" w:rsidRDefault="00F227F9">
    <w:pPr>
      <w:pStyle w:val="a3"/>
      <w:tabs>
        <w:tab w:val="clear" w:pos="6480"/>
        <w:tab w:val="center" w:pos="4680"/>
        <w:tab w:val="right" w:pos="9360"/>
      </w:tabs>
    </w:pPr>
    <w:fldSimple w:instr=" SUBJECT  \* MERGEFORMAT ">
      <w:r w:rsidR="00DF0FE1">
        <w:t>Submission</w:t>
      </w:r>
    </w:fldSimple>
    <w:r w:rsidR="00DF0FE1">
      <w:tab/>
      <w:t xml:space="preserve">page </w:t>
    </w:r>
    <w:r w:rsidR="00DF0FE1">
      <w:fldChar w:fldCharType="begin"/>
    </w:r>
    <w:r w:rsidR="00DF0FE1">
      <w:instrText xml:space="preserve">page </w:instrText>
    </w:r>
    <w:r w:rsidR="00DF0FE1">
      <w:fldChar w:fldCharType="separate"/>
    </w:r>
    <w:r w:rsidR="006516AF">
      <w:rPr>
        <w:noProof/>
      </w:rPr>
      <w:t>3</w:t>
    </w:r>
    <w:r w:rsidR="00DF0FE1">
      <w:rPr>
        <w:noProof/>
      </w:rPr>
      <w:fldChar w:fldCharType="end"/>
    </w:r>
    <w:r w:rsidR="00DF0FE1">
      <w:tab/>
    </w:r>
    <w:proofErr w:type="spellStart"/>
    <w:r w:rsidR="00D07CB8">
      <w:t>Yunbo</w:t>
    </w:r>
    <w:proofErr w:type="spellEnd"/>
    <w:r w:rsidR="00D07CB8">
      <w:t xml:space="preserve"> Li</w:t>
    </w:r>
    <w:r w:rsidR="00DF0FE1">
      <w:t>,</w:t>
    </w:r>
    <w:r w:rsidR="00D07CB8">
      <w:t xml:space="preserve"> Huawei Technologies </w:t>
    </w:r>
    <w:proofErr w:type="spellStart"/>
    <w:r w:rsidR="00D07CB8">
      <w:t>Co.</w:t>
    </w:r>
    <w:proofErr w:type="gramStart"/>
    <w:r w:rsidR="00D07CB8">
      <w:t>,Ltd</w:t>
    </w:r>
    <w:proofErr w:type="spellEnd"/>
    <w:proofErr w:type="gramEnd"/>
    <w:r w:rsidR="00D07CB8">
      <w:t>.</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19009" w14:textId="77777777" w:rsidR="00C601F4" w:rsidRDefault="00C601F4">
      <w:r>
        <w:separator/>
      </w:r>
    </w:p>
  </w:footnote>
  <w:footnote w:type="continuationSeparator" w:id="0">
    <w:p w14:paraId="10C4A447" w14:textId="77777777" w:rsidR="00C601F4" w:rsidRDefault="00C60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778764FE" w:rsidR="00DF0FE1" w:rsidRDefault="00545418">
    <w:pPr>
      <w:pStyle w:val="a4"/>
      <w:tabs>
        <w:tab w:val="clear" w:pos="6480"/>
        <w:tab w:val="center" w:pos="4680"/>
        <w:tab w:val="right" w:pos="9360"/>
      </w:tabs>
    </w:pPr>
    <w:r>
      <w:rPr>
        <w:rFonts w:ascii="宋体" w:eastAsia="宋体" w:hAnsi="宋体" w:hint="eastAsia"/>
        <w:lang w:eastAsia="zh-CN"/>
      </w:rPr>
      <w:t>Jan</w:t>
    </w:r>
    <w:r w:rsidR="00DF0FE1">
      <w:rPr>
        <w:lang w:eastAsia="ko-KR"/>
      </w:rPr>
      <w:t xml:space="preserve"> 20</w:t>
    </w:r>
    <w:r>
      <w:rPr>
        <w:lang w:eastAsia="ko-KR"/>
      </w:rPr>
      <w:t>21</w:t>
    </w:r>
    <w:r w:rsidR="00DF0FE1">
      <w:tab/>
    </w:r>
    <w:r w:rsidR="00DF0FE1">
      <w:tab/>
    </w:r>
    <w:r w:rsidR="00DF0FE1">
      <w:fldChar w:fldCharType="begin"/>
    </w:r>
    <w:r w:rsidR="00DF0FE1">
      <w:instrText xml:space="preserve"> TITLE  \* MERGEFORMAT </w:instrText>
    </w:r>
    <w:r w:rsidR="00DF0FE1">
      <w:fldChar w:fldCharType="end"/>
    </w:r>
    <w:fldSimple w:instr=" TITLE  \* MERGEFORMAT ">
      <w:r w:rsidR="0045236E">
        <w:t>doc.: IEEE 802.11-21/</w:t>
      </w:r>
      <w:r w:rsidR="0045236E">
        <w:rPr>
          <w:rFonts w:ascii="宋体" w:eastAsia="宋体" w:hAnsi="宋体"/>
          <w:lang w:eastAsia="zh-CN"/>
        </w:rPr>
        <w:t>0154</w:t>
      </w:r>
      <w:r w:rsidR="0045236E">
        <w:rPr>
          <w:lang w:eastAsia="ko-KR"/>
        </w:rPr>
        <w:t>r</w:t>
      </w:r>
    </w:fldSimple>
    <w:r w:rsidR="0045236E">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EBC4CBB"/>
    <w:multiLevelType w:val="hybridMultilevel"/>
    <w:tmpl w:val="B1B028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1"/>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4"/>
  </w:num>
  <w:num w:numId="8">
    <w:abstractNumId w:val="3"/>
  </w:num>
  <w:num w:numId="9">
    <w:abstractNumId w:val="12"/>
  </w:num>
  <w:num w:numId="10">
    <w:abstractNumId w:val="6"/>
  </w:num>
  <w:num w:numId="11">
    <w:abstractNumId w:val="1"/>
  </w:num>
  <w:num w:numId="12">
    <w:abstractNumId w:val="9"/>
  </w:num>
  <w:num w:numId="13">
    <w:abstractNumId w:val="13"/>
  </w:num>
  <w:num w:numId="14">
    <w:abstractNumId w:val="7"/>
  </w:num>
  <w:num w:numId="15">
    <w:abstractNumId w:val="5"/>
  </w:num>
  <w:num w:numId="16">
    <w:abstractNumId w:val="14"/>
  </w:num>
  <w:num w:numId="17">
    <w:abstractNumId w:val="2"/>
  </w:num>
  <w:num w:numId="18">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53A"/>
    <w:rsid w:val="000045FA"/>
    <w:rsid w:val="00006454"/>
    <w:rsid w:val="000067AA"/>
    <w:rsid w:val="00006DBB"/>
    <w:rsid w:val="0000743C"/>
    <w:rsid w:val="0000765C"/>
    <w:rsid w:val="000076FE"/>
    <w:rsid w:val="0001027F"/>
    <w:rsid w:val="00011FEA"/>
    <w:rsid w:val="00013196"/>
    <w:rsid w:val="0001376E"/>
    <w:rsid w:val="00013F87"/>
    <w:rsid w:val="00014031"/>
    <w:rsid w:val="000157CC"/>
    <w:rsid w:val="00016D9C"/>
    <w:rsid w:val="00017692"/>
    <w:rsid w:val="00017B2B"/>
    <w:rsid w:val="00017D25"/>
    <w:rsid w:val="00021A27"/>
    <w:rsid w:val="000222C3"/>
    <w:rsid w:val="00023CD8"/>
    <w:rsid w:val="00024344"/>
    <w:rsid w:val="00024487"/>
    <w:rsid w:val="00024800"/>
    <w:rsid w:val="00027D05"/>
    <w:rsid w:val="0003034E"/>
    <w:rsid w:val="00031E68"/>
    <w:rsid w:val="00033B0A"/>
    <w:rsid w:val="00034E6F"/>
    <w:rsid w:val="000358B3"/>
    <w:rsid w:val="000405C4"/>
    <w:rsid w:val="00041AC4"/>
    <w:rsid w:val="000438DD"/>
    <w:rsid w:val="00044DC0"/>
    <w:rsid w:val="000478EE"/>
    <w:rsid w:val="00052123"/>
    <w:rsid w:val="00053519"/>
    <w:rsid w:val="0005449D"/>
    <w:rsid w:val="000567DA"/>
    <w:rsid w:val="000642FC"/>
    <w:rsid w:val="0006469A"/>
    <w:rsid w:val="00066421"/>
    <w:rsid w:val="00067151"/>
    <w:rsid w:val="0006732A"/>
    <w:rsid w:val="00070B0E"/>
    <w:rsid w:val="00071971"/>
    <w:rsid w:val="00073BB4"/>
    <w:rsid w:val="00075C3C"/>
    <w:rsid w:val="00075E1E"/>
    <w:rsid w:val="00076773"/>
    <w:rsid w:val="00076885"/>
    <w:rsid w:val="00077C25"/>
    <w:rsid w:val="00080ACC"/>
    <w:rsid w:val="00080E1A"/>
    <w:rsid w:val="000815C7"/>
    <w:rsid w:val="00081E62"/>
    <w:rsid w:val="000823C8"/>
    <w:rsid w:val="0008290D"/>
    <w:rsid w:val="000829FF"/>
    <w:rsid w:val="00082B8A"/>
    <w:rsid w:val="0008302D"/>
    <w:rsid w:val="00084297"/>
    <w:rsid w:val="000865AA"/>
    <w:rsid w:val="00086780"/>
    <w:rsid w:val="00090640"/>
    <w:rsid w:val="00091349"/>
    <w:rsid w:val="00092971"/>
    <w:rsid w:val="00092AC6"/>
    <w:rsid w:val="00093AD2"/>
    <w:rsid w:val="00094FFA"/>
    <w:rsid w:val="00095986"/>
    <w:rsid w:val="0009661D"/>
    <w:rsid w:val="0009713F"/>
    <w:rsid w:val="000A1C31"/>
    <w:rsid w:val="000A1F25"/>
    <w:rsid w:val="000A671D"/>
    <w:rsid w:val="000A7680"/>
    <w:rsid w:val="000B041A"/>
    <w:rsid w:val="000B083E"/>
    <w:rsid w:val="000B0DAF"/>
    <w:rsid w:val="000B2BE4"/>
    <w:rsid w:val="000B59FE"/>
    <w:rsid w:val="000B7EF5"/>
    <w:rsid w:val="000C02BC"/>
    <w:rsid w:val="000C27D0"/>
    <w:rsid w:val="000C54F3"/>
    <w:rsid w:val="000C6989"/>
    <w:rsid w:val="000C6A2F"/>
    <w:rsid w:val="000D174A"/>
    <w:rsid w:val="000D1AD4"/>
    <w:rsid w:val="000D276A"/>
    <w:rsid w:val="000D298D"/>
    <w:rsid w:val="000D2F1B"/>
    <w:rsid w:val="000D4A8F"/>
    <w:rsid w:val="000D5EBD"/>
    <w:rsid w:val="000D674F"/>
    <w:rsid w:val="000E0494"/>
    <w:rsid w:val="000E1C37"/>
    <w:rsid w:val="000E1D7B"/>
    <w:rsid w:val="000E446C"/>
    <w:rsid w:val="000E4B82"/>
    <w:rsid w:val="000E6539"/>
    <w:rsid w:val="000E720C"/>
    <w:rsid w:val="000E752D"/>
    <w:rsid w:val="000E79A6"/>
    <w:rsid w:val="000F00EE"/>
    <w:rsid w:val="000F16B9"/>
    <w:rsid w:val="000F238C"/>
    <w:rsid w:val="000F4937"/>
    <w:rsid w:val="000F4B24"/>
    <w:rsid w:val="000F5088"/>
    <w:rsid w:val="000F685B"/>
    <w:rsid w:val="000F6BB9"/>
    <w:rsid w:val="00100E3B"/>
    <w:rsid w:val="001015F8"/>
    <w:rsid w:val="0010469F"/>
    <w:rsid w:val="00105918"/>
    <w:rsid w:val="001101C2"/>
    <w:rsid w:val="001109AA"/>
    <w:rsid w:val="0011197E"/>
    <w:rsid w:val="00112AC5"/>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E27"/>
    <w:rsid w:val="00125C59"/>
    <w:rsid w:val="00126052"/>
    <w:rsid w:val="001274A8"/>
    <w:rsid w:val="001275D7"/>
    <w:rsid w:val="001276ED"/>
    <w:rsid w:val="00127723"/>
    <w:rsid w:val="00130101"/>
    <w:rsid w:val="001323DB"/>
    <w:rsid w:val="00134114"/>
    <w:rsid w:val="00135032"/>
    <w:rsid w:val="00135B4B"/>
    <w:rsid w:val="0013699E"/>
    <w:rsid w:val="001448D8"/>
    <w:rsid w:val="001450BB"/>
    <w:rsid w:val="001459E7"/>
    <w:rsid w:val="00145C98"/>
    <w:rsid w:val="00146D19"/>
    <w:rsid w:val="00147EDF"/>
    <w:rsid w:val="00150F68"/>
    <w:rsid w:val="00151851"/>
    <w:rsid w:val="00151BBE"/>
    <w:rsid w:val="00153350"/>
    <w:rsid w:val="00154791"/>
    <w:rsid w:val="00154B26"/>
    <w:rsid w:val="00154EDB"/>
    <w:rsid w:val="001557CB"/>
    <w:rsid w:val="001559BB"/>
    <w:rsid w:val="00155E97"/>
    <w:rsid w:val="00160700"/>
    <w:rsid w:val="0016428D"/>
    <w:rsid w:val="00165BE6"/>
    <w:rsid w:val="00166984"/>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C6E"/>
    <w:rsid w:val="00193B0A"/>
    <w:rsid w:val="00193C39"/>
    <w:rsid w:val="001943F7"/>
    <w:rsid w:val="00197B92"/>
    <w:rsid w:val="001A0CEC"/>
    <w:rsid w:val="001A0EDB"/>
    <w:rsid w:val="001A1B7C"/>
    <w:rsid w:val="001A2240"/>
    <w:rsid w:val="001A2CDE"/>
    <w:rsid w:val="001A771F"/>
    <w:rsid w:val="001A77FD"/>
    <w:rsid w:val="001A7C55"/>
    <w:rsid w:val="001B0001"/>
    <w:rsid w:val="001B252D"/>
    <w:rsid w:val="001B2904"/>
    <w:rsid w:val="001B5283"/>
    <w:rsid w:val="001B63BC"/>
    <w:rsid w:val="001C501D"/>
    <w:rsid w:val="001C7CCE"/>
    <w:rsid w:val="001D15ED"/>
    <w:rsid w:val="001D2A6C"/>
    <w:rsid w:val="001D31A9"/>
    <w:rsid w:val="001D328B"/>
    <w:rsid w:val="001D3820"/>
    <w:rsid w:val="001D3B12"/>
    <w:rsid w:val="001D3CA6"/>
    <w:rsid w:val="001D4A93"/>
    <w:rsid w:val="001D5F28"/>
    <w:rsid w:val="001D5FC3"/>
    <w:rsid w:val="001D6348"/>
    <w:rsid w:val="001D7529"/>
    <w:rsid w:val="001D7948"/>
    <w:rsid w:val="001E0946"/>
    <w:rsid w:val="001E1001"/>
    <w:rsid w:val="001E15F8"/>
    <w:rsid w:val="001E1F95"/>
    <w:rsid w:val="001E23C0"/>
    <w:rsid w:val="001E349E"/>
    <w:rsid w:val="001E6267"/>
    <w:rsid w:val="001E6D92"/>
    <w:rsid w:val="001E7C32"/>
    <w:rsid w:val="001F0210"/>
    <w:rsid w:val="001F10F7"/>
    <w:rsid w:val="001F13CA"/>
    <w:rsid w:val="001F24B0"/>
    <w:rsid w:val="001F35EA"/>
    <w:rsid w:val="001F3DB9"/>
    <w:rsid w:val="001F3DED"/>
    <w:rsid w:val="001F45A4"/>
    <w:rsid w:val="001F464A"/>
    <w:rsid w:val="001F491C"/>
    <w:rsid w:val="001F4B15"/>
    <w:rsid w:val="001F4BA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41B2"/>
    <w:rsid w:val="00214B50"/>
    <w:rsid w:val="00214BA3"/>
    <w:rsid w:val="00215A82"/>
    <w:rsid w:val="00215E32"/>
    <w:rsid w:val="00215F36"/>
    <w:rsid w:val="00216771"/>
    <w:rsid w:val="00216B7D"/>
    <w:rsid w:val="00217089"/>
    <w:rsid w:val="00217C41"/>
    <w:rsid w:val="002208B9"/>
    <w:rsid w:val="0022139A"/>
    <w:rsid w:val="00222261"/>
    <w:rsid w:val="002239F2"/>
    <w:rsid w:val="00224133"/>
    <w:rsid w:val="00225508"/>
    <w:rsid w:val="00225570"/>
    <w:rsid w:val="00227097"/>
    <w:rsid w:val="00227A76"/>
    <w:rsid w:val="00231F3B"/>
    <w:rsid w:val="002323FE"/>
    <w:rsid w:val="00234C13"/>
    <w:rsid w:val="002369FD"/>
    <w:rsid w:val="00236A7E"/>
    <w:rsid w:val="0023760F"/>
    <w:rsid w:val="00237985"/>
    <w:rsid w:val="00240895"/>
    <w:rsid w:val="00241AD7"/>
    <w:rsid w:val="00244F8F"/>
    <w:rsid w:val="002470AC"/>
    <w:rsid w:val="0024720B"/>
    <w:rsid w:val="00247B04"/>
    <w:rsid w:val="002508C6"/>
    <w:rsid w:val="00252D47"/>
    <w:rsid w:val="002539AB"/>
    <w:rsid w:val="002545F7"/>
    <w:rsid w:val="00255A8B"/>
    <w:rsid w:val="00262D56"/>
    <w:rsid w:val="00263002"/>
    <w:rsid w:val="00263092"/>
    <w:rsid w:val="002662A5"/>
    <w:rsid w:val="002674D1"/>
    <w:rsid w:val="00270171"/>
    <w:rsid w:val="00270F98"/>
    <w:rsid w:val="00272D83"/>
    <w:rsid w:val="00273257"/>
    <w:rsid w:val="00273FA9"/>
    <w:rsid w:val="00274A4A"/>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5B1"/>
    <w:rsid w:val="002A7011"/>
    <w:rsid w:val="002B0983"/>
    <w:rsid w:val="002B31AE"/>
    <w:rsid w:val="002B5901"/>
    <w:rsid w:val="002B5973"/>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24ED"/>
    <w:rsid w:val="0030268D"/>
    <w:rsid w:val="0030382C"/>
    <w:rsid w:val="00304FB7"/>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6AF0"/>
    <w:rsid w:val="00367005"/>
    <w:rsid w:val="003713CA"/>
    <w:rsid w:val="00371745"/>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9069E"/>
    <w:rsid w:val="003906A1"/>
    <w:rsid w:val="00391845"/>
    <w:rsid w:val="003924F8"/>
    <w:rsid w:val="003945E3"/>
    <w:rsid w:val="00395A50"/>
    <w:rsid w:val="0039787F"/>
    <w:rsid w:val="003A161F"/>
    <w:rsid w:val="003A1693"/>
    <w:rsid w:val="003A1CC7"/>
    <w:rsid w:val="003A22E2"/>
    <w:rsid w:val="003A29E6"/>
    <w:rsid w:val="003A3196"/>
    <w:rsid w:val="003A36DB"/>
    <w:rsid w:val="003A478D"/>
    <w:rsid w:val="003A5BFF"/>
    <w:rsid w:val="003A6244"/>
    <w:rsid w:val="003A6AC1"/>
    <w:rsid w:val="003A74EB"/>
    <w:rsid w:val="003A7B64"/>
    <w:rsid w:val="003B03CE"/>
    <w:rsid w:val="003B4DAD"/>
    <w:rsid w:val="003B52F2"/>
    <w:rsid w:val="003B6329"/>
    <w:rsid w:val="003B6F60"/>
    <w:rsid w:val="003B76BD"/>
    <w:rsid w:val="003B798E"/>
    <w:rsid w:val="003C0452"/>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623"/>
    <w:rsid w:val="003D3F93"/>
    <w:rsid w:val="003D4734"/>
    <w:rsid w:val="003D4FEF"/>
    <w:rsid w:val="003D5013"/>
    <w:rsid w:val="003D5390"/>
    <w:rsid w:val="003D559C"/>
    <w:rsid w:val="003D5F14"/>
    <w:rsid w:val="003D664E"/>
    <w:rsid w:val="003D77A3"/>
    <w:rsid w:val="003D78F7"/>
    <w:rsid w:val="003D7BFD"/>
    <w:rsid w:val="003E32DF"/>
    <w:rsid w:val="003E3FAD"/>
    <w:rsid w:val="003E416D"/>
    <w:rsid w:val="003E4403"/>
    <w:rsid w:val="003E4E6C"/>
    <w:rsid w:val="003E5916"/>
    <w:rsid w:val="003E5CD9"/>
    <w:rsid w:val="003E5DE7"/>
    <w:rsid w:val="003E667C"/>
    <w:rsid w:val="003E7414"/>
    <w:rsid w:val="003E7F99"/>
    <w:rsid w:val="003F0DE6"/>
    <w:rsid w:val="003F1281"/>
    <w:rsid w:val="003F156F"/>
    <w:rsid w:val="003F2B96"/>
    <w:rsid w:val="003F2D6C"/>
    <w:rsid w:val="003F4633"/>
    <w:rsid w:val="003F64C8"/>
    <w:rsid w:val="003F6B76"/>
    <w:rsid w:val="003F773E"/>
    <w:rsid w:val="004010D0"/>
    <w:rsid w:val="004014AE"/>
    <w:rsid w:val="0040235D"/>
    <w:rsid w:val="00403271"/>
    <w:rsid w:val="00403645"/>
    <w:rsid w:val="00403B13"/>
    <w:rsid w:val="004051EE"/>
    <w:rsid w:val="00407C5B"/>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26E4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52DF"/>
    <w:rsid w:val="004507E7"/>
    <w:rsid w:val="00450CC0"/>
    <w:rsid w:val="0045236E"/>
    <w:rsid w:val="0045288D"/>
    <w:rsid w:val="00453A44"/>
    <w:rsid w:val="00453E8C"/>
    <w:rsid w:val="00457028"/>
    <w:rsid w:val="00457E3B"/>
    <w:rsid w:val="00457FA3"/>
    <w:rsid w:val="0046086C"/>
    <w:rsid w:val="00461C2E"/>
    <w:rsid w:val="00462172"/>
    <w:rsid w:val="00466206"/>
    <w:rsid w:val="00466B33"/>
    <w:rsid w:val="00466EEB"/>
    <w:rsid w:val="004721EF"/>
    <w:rsid w:val="0047267B"/>
    <w:rsid w:val="00472EA0"/>
    <w:rsid w:val="004731B3"/>
    <w:rsid w:val="00473D5B"/>
    <w:rsid w:val="00475A71"/>
    <w:rsid w:val="00475D9E"/>
    <w:rsid w:val="00476A4C"/>
    <w:rsid w:val="00476F40"/>
    <w:rsid w:val="004804A4"/>
    <w:rsid w:val="004821A5"/>
    <w:rsid w:val="004828D5"/>
    <w:rsid w:val="00482AD0"/>
    <w:rsid w:val="00482AF6"/>
    <w:rsid w:val="00484651"/>
    <w:rsid w:val="00486EB3"/>
    <w:rsid w:val="00487778"/>
    <w:rsid w:val="00491CAF"/>
    <w:rsid w:val="00492A82"/>
    <w:rsid w:val="00492D28"/>
    <w:rsid w:val="004943BA"/>
    <w:rsid w:val="0049468A"/>
    <w:rsid w:val="00495DAB"/>
    <w:rsid w:val="00495F26"/>
    <w:rsid w:val="004967AA"/>
    <w:rsid w:val="004A0AF4"/>
    <w:rsid w:val="004A0FC9"/>
    <w:rsid w:val="004A2C34"/>
    <w:rsid w:val="004A3A00"/>
    <w:rsid w:val="004A3C8E"/>
    <w:rsid w:val="004A4816"/>
    <w:rsid w:val="004A5537"/>
    <w:rsid w:val="004A7240"/>
    <w:rsid w:val="004A7935"/>
    <w:rsid w:val="004B2117"/>
    <w:rsid w:val="004B493F"/>
    <w:rsid w:val="004B50D6"/>
    <w:rsid w:val="004B7780"/>
    <w:rsid w:val="004C0BD8"/>
    <w:rsid w:val="004C0F0A"/>
    <w:rsid w:val="004C3C2A"/>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19B8"/>
    <w:rsid w:val="004E2A0B"/>
    <w:rsid w:val="004E4538"/>
    <w:rsid w:val="004E46DF"/>
    <w:rsid w:val="004E4B5B"/>
    <w:rsid w:val="004E552C"/>
    <w:rsid w:val="004E66C3"/>
    <w:rsid w:val="004E7E34"/>
    <w:rsid w:val="004F0CB7"/>
    <w:rsid w:val="004F1091"/>
    <w:rsid w:val="004F28D5"/>
    <w:rsid w:val="004F4564"/>
    <w:rsid w:val="004F48F4"/>
    <w:rsid w:val="004F4BBB"/>
    <w:rsid w:val="004F5A90"/>
    <w:rsid w:val="004F64EE"/>
    <w:rsid w:val="004F74F8"/>
    <w:rsid w:val="005004EC"/>
    <w:rsid w:val="00500EC6"/>
    <w:rsid w:val="0050128F"/>
    <w:rsid w:val="00501E52"/>
    <w:rsid w:val="005023E3"/>
    <w:rsid w:val="00502F8D"/>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2A49"/>
    <w:rsid w:val="005235B6"/>
    <w:rsid w:val="00523B85"/>
    <w:rsid w:val="005243B4"/>
    <w:rsid w:val="00525A98"/>
    <w:rsid w:val="00525FEE"/>
    <w:rsid w:val="00527489"/>
    <w:rsid w:val="00527BB3"/>
    <w:rsid w:val="00531734"/>
    <w:rsid w:val="0053254A"/>
    <w:rsid w:val="0053422A"/>
    <w:rsid w:val="0053566B"/>
    <w:rsid w:val="00540657"/>
    <w:rsid w:val="005406D1"/>
    <w:rsid w:val="00540A28"/>
    <w:rsid w:val="0054235E"/>
    <w:rsid w:val="00543A77"/>
    <w:rsid w:val="0054425D"/>
    <w:rsid w:val="005442D3"/>
    <w:rsid w:val="00544B61"/>
    <w:rsid w:val="00545418"/>
    <w:rsid w:val="005476E3"/>
    <w:rsid w:val="00553B4F"/>
    <w:rsid w:val="00553C7D"/>
    <w:rsid w:val="0055459B"/>
    <w:rsid w:val="005546A4"/>
    <w:rsid w:val="00554995"/>
    <w:rsid w:val="00554EEF"/>
    <w:rsid w:val="00555215"/>
    <w:rsid w:val="00555486"/>
    <w:rsid w:val="005555B2"/>
    <w:rsid w:val="00561ADD"/>
    <w:rsid w:val="00562627"/>
    <w:rsid w:val="0056327A"/>
    <w:rsid w:val="00563B85"/>
    <w:rsid w:val="005671F7"/>
    <w:rsid w:val="00567934"/>
    <w:rsid w:val="005702B6"/>
    <w:rsid w:val="005703A1"/>
    <w:rsid w:val="0057046A"/>
    <w:rsid w:val="005712BF"/>
    <w:rsid w:val="00571574"/>
    <w:rsid w:val="00571583"/>
    <w:rsid w:val="00572BF3"/>
    <w:rsid w:val="00572E7A"/>
    <w:rsid w:val="00574757"/>
    <w:rsid w:val="00583212"/>
    <w:rsid w:val="00584338"/>
    <w:rsid w:val="00585D8F"/>
    <w:rsid w:val="00586072"/>
    <w:rsid w:val="0058644C"/>
    <w:rsid w:val="005868C2"/>
    <w:rsid w:val="00587F10"/>
    <w:rsid w:val="00590A65"/>
    <w:rsid w:val="00591351"/>
    <w:rsid w:val="00595AFA"/>
    <w:rsid w:val="00596243"/>
    <w:rsid w:val="00596413"/>
    <w:rsid w:val="00596B6A"/>
    <w:rsid w:val="00597696"/>
    <w:rsid w:val="005A16CF"/>
    <w:rsid w:val="005A1A3D"/>
    <w:rsid w:val="005A1D61"/>
    <w:rsid w:val="005A23DB"/>
    <w:rsid w:val="005A2ECA"/>
    <w:rsid w:val="005A4504"/>
    <w:rsid w:val="005A69C4"/>
    <w:rsid w:val="005A6BC3"/>
    <w:rsid w:val="005B03DA"/>
    <w:rsid w:val="005B151D"/>
    <w:rsid w:val="005B2BA0"/>
    <w:rsid w:val="005B31EA"/>
    <w:rsid w:val="005B34A6"/>
    <w:rsid w:val="005B53A0"/>
    <w:rsid w:val="005B55BC"/>
    <w:rsid w:val="005B55FB"/>
    <w:rsid w:val="005B6C67"/>
    <w:rsid w:val="005B727A"/>
    <w:rsid w:val="005C0CBC"/>
    <w:rsid w:val="005C4204"/>
    <w:rsid w:val="005C45E7"/>
    <w:rsid w:val="005C6389"/>
    <w:rsid w:val="005C6823"/>
    <w:rsid w:val="005D0C43"/>
    <w:rsid w:val="005D1461"/>
    <w:rsid w:val="005D17BE"/>
    <w:rsid w:val="005D33B5"/>
    <w:rsid w:val="005D397D"/>
    <w:rsid w:val="005D3F28"/>
    <w:rsid w:val="005D5C6E"/>
    <w:rsid w:val="005D74B0"/>
    <w:rsid w:val="005D7951"/>
    <w:rsid w:val="005E0F4F"/>
    <w:rsid w:val="005E2305"/>
    <w:rsid w:val="005E3E49"/>
    <w:rsid w:val="005E4E9C"/>
    <w:rsid w:val="005E58D3"/>
    <w:rsid w:val="005E768D"/>
    <w:rsid w:val="005E7B13"/>
    <w:rsid w:val="005F00B1"/>
    <w:rsid w:val="005F00E7"/>
    <w:rsid w:val="005F19DD"/>
    <w:rsid w:val="005F23B2"/>
    <w:rsid w:val="005F4AD8"/>
    <w:rsid w:val="005F4F8E"/>
    <w:rsid w:val="005F5ADA"/>
    <w:rsid w:val="005F695C"/>
    <w:rsid w:val="005F71B8"/>
    <w:rsid w:val="005F72AE"/>
    <w:rsid w:val="005F7C51"/>
    <w:rsid w:val="00600A10"/>
    <w:rsid w:val="00610293"/>
    <w:rsid w:val="006104BB"/>
    <w:rsid w:val="006111B6"/>
    <w:rsid w:val="006117D4"/>
    <w:rsid w:val="00612605"/>
    <w:rsid w:val="006154AB"/>
    <w:rsid w:val="00615E8C"/>
    <w:rsid w:val="00616084"/>
    <w:rsid w:val="00616288"/>
    <w:rsid w:val="006166E1"/>
    <w:rsid w:val="00620F63"/>
    <w:rsid w:val="00621286"/>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D47"/>
    <w:rsid w:val="006416FF"/>
    <w:rsid w:val="00644E29"/>
    <w:rsid w:val="0064617E"/>
    <w:rsid w:val="00646871"/>
    <w:rsid w:val="00651442"/>
    <w:rsid w:val="006516AF"/>
    <w:rsid w:val="00651FCD"/>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7069C"/>
    <w:rsid w:val="00671F29"/>
    <w:rsid w:val="00672466"/>
    <w:rsid w:val="00672DFA"/>
    <w:rsid w:val="0067305F"/>
    <w:rsid w:val="00673E73"/>
    <w:rsid w:val="0067546C"/>
    <w:rsid w:val="0067737F"/>
    <w:rsid w:val="00680308"/>
    <w:rsid w:val="00681357"/>
    <w:rsid w:val="006813E4"/>
    <w:rsid w:val="0068276E"/>
    <w:rsid w:val="006833D8"/>
    <w:rsid w:val="0068429C"/>
    <w:rsid w:val="00685816"/>
    <w:rsid w:val="006861D2"/>
    <w:rsid w:val="0068737C"/>
    <w:rsid w:val="00687476"/>
    <w:rsid w:val="0069038E"/>
    <w:rsid w:val="00690EB5"/>
    <w:rsid w:val="006925B5"/>
    <w:rsid w:val="0069501E"/>
    <w:rsid w:val="006976B8"/>
    <w:rsid w:val="00697E1B"/>
    <w:rsid w:val="006A3117"/>
    <w:rsid w:val="006A3A0E"/>
    <w:rsid w:val="006A3EB3"/>
    <w:rsid w:val="006A4F60"/>
    <w:rsid w:val="006A503E"/>
    <w:rsid w:val="006A59BC"/>
    <w:rsid w:val="006A67EB"/>
    <w:rsid w:val="006A6A83"/>
    <w:rsid w:val="006A7C3D"/>
    <w:rsid w:val="006A7F86"/>
    <w:rsid w:val="006B3918"/>
    <w:rsid w:val="006C0178"/>
    <w:rsid w:val="006C063A"/>
    <w:rsid w:val="006C1785"/>
    <w:rsid w:val="006C1FA8"/>
    <w:rsid w:val="006C2C97"/>
    <w:rsid w:val="006C3C41"/>
    <w:rsid w:val="006C41F1"/>
    <w:rsid w:val="006C4292"/>
    <w:rsid w:val="006C5695"/>
    <w:rsid w:val="006C7DF9"/>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0378"/>
    <w:rsid w:val="006F14CD"/>
    <w:rsid w:val="006F358B"/>
    <w:rsid w:val="006F36A8"/>
    <w:rsid w:val="006F3DD4"/>
    <w:rsid w:val="006F6E4C"/>
    <w:rsid w:val="006F7984"/>
    <w:rsid w:val="00700354"/>
    <w:rsid w:val="00702CA2"/>
    <w:rsid w:val="007045BD"/>
    <w:rsid w:val="00711472"/>
    <w:rsid w:val="00711E05"/>
    <w:rsid w:val="007121E9"/>
    <w:rsid w:val="00714DE0"/>
    <w:rsid w:val="00715091"/>
    <w:rsid w:val="007164A7"/>
    <w:rsid w:val="00716DFF"/>
    <w:rsid w:val="00717211"/>
    <w:rsid w:val="00717549"/>
    <w:rsid w:val="00721A60"/>
    <w:rsid w:val="007220CF"/>
    <w:rsid w:val="00723821"/>
    <w:rsid w:val="00723F8E"/>
    <w:rsid w:val="00724275"/>
    <w:rsid w:val="00724942"/>
    <w:rsid w:val="00727341"/>
    <w:rsid w:val="00727C63"/>
    <w:rsid w:val="00727E1D"/>
    <w:rsid w:val="00730B92"/>
    <w:rsid w:val="00734AC1"/>
    <w:rsid w:val="00734C35"/>
    <w:rsid w:val="00734F1A"/>
    <w:rsid w:val="00736065"/>
    <w:rsid w:val="00736C8F"/>
    <w:rsid w:val="0074006F"/>
    <w:rsid w:val="00741D75"/>
    <w:rsid w:val="007421CA"/>
    <w:rsid w:val="0074621F"/>
    <w:rsid w:val="007463FB"/>
    <w:rsid w:val="007468A0"/>
    <w:rsid w:val="007513CD"/>
    <w:rsid w:val="00751F14"/>
    <w:rsid w:val="00752B4C"/>
    <w:rsid w:val="00752D8F"/>
    <w:rsid w:val="0075419F"/>
    <w:rsid w:val="007546E8"/>
    <w:rsid w:val="00755D22"/>
    <w:rsid w:val="007571C4"/>
    <w:rsid w:val="00760099"/>
    <w:rsid w:val="0076096A"/>
    <w:rsid w:val="00760E8D"/>
    <w:rsid w:val="0076196C"/>
    <w:rsid w:val="00766B1A"/>
    <w:rsid w:val="00766DFE"/>
    <w:rsid w:val="00772027"/>
    <w:rsid w:val="007724D5"/>
    <w:rsid w:val="007740C0"/>
    <w:rsid w:val="0077583A"/>
    <w:rsid w:val="0077584D"/>
    <w:rsid w:val="0077797F"/>
    <w:rsid w:val="00780B5D"/>
    <w:rsid w:val="007828FA"/>
    <w:rsid w:val="00783B46"/>
    <w:rsid w:val="00784800"/>
    <w:rsid w:val="00786A15"/>
    <w:rsid w:val="00790DCF"/>
    <w:rsid w:val="007914E4"/>
    <w:rsid w:val="007914F3"/>
    <w:rsid w:val="00791F2A"/>
    <w:rsid w:val="00792041"/>
    <w:rsid w:val="007926D8"/>
    <w:rsid w:val="00792720"/>
    <w:rsid w:val="0079373D"/>
    <w:rsid w:val="007943D9"/>
    <w:rsid w:val="00794BC4"/>
    <w:rsid w:val="00794F1E"/>
    <w:rsid w:val="0079538C"/>
    <w:rsid w:val="007957FB"/>
    <w:rsid w:val="00795C50"/>
    <w:rsid w:val="007A098E"/>
    <w:rsid w:val="007A149D"/>
    <w:rsid w:val="007A1DEA"/>
    <w:rsid w:val="007A5765"/>
    <w:rsid w:val="007A5B89"/>
    <w:rsid w:val="007A77FC"/>
    <w:rsid w:val="007B058E"/>
    <w:rsid w:val="007B0864"/>
    <w:rsid w:val="007B0E05"/>
    <w:rsid w:val="007B2BDF"/>
    <w:rsid w:val="007B5965"/>
    <w:rsid w:val="007B5DB4"/>
    <w:rsid w:val="007C0795"/>
    <w:rsid w:val="007C08C4"/>
    <w:rsid w:val="007C13AC"/>
    <w:rsid w:val="007C14AD"/>
    <w:rsid w:val="007C58A5"/>
    <w:rsid w:val="007C6C61"/>
    <w:rsid w:val="007C6D34"/>
    <w:rsid w:val="007C75A0"/>
    <w:rsid w:val="007D08BB"/>
    <w:rsid w:val="007D0EF9"/>
    <w:rsid w:val="007D1085"/>
    <w:rsid w:val="007D166B"/>
    <w:rsid w:val="007D1926"/>
    <w:rsid w:val="007D38EA"/>
    <w:rsid w:val="007D3C15"/>
    <w:rsid w:val="007D4A62"/>
    <w:rsid w:val="007D4D44"/>
    <w:rsid w:val="007D4EE9"/>
    <w:rsid w:val="007D50FF"/>
    <w:rsid w:val="007D58A9"/>
    <w:rsid w:val="007D592F"/>
    <w:rsid w:val="007D5BA9"/>
    <w:rsid w:val="007D6B5D"/>
    <w:rsid w:val="007D7FFC"/>
    <w:rsid w:val="007E078C"/>
    <w:rsid w:val="007E21DF"/>
    <w:rsid w:val="007E3F48"/>
    <w:rsid w:val="007E41CB"/>
    <w:rsid w:val="007E5479"/>
    <w:rsid w:val="007E5F8E"/>
    <w:rsid w:val="007E79A4"/>
    <w:rsid w:val="007F0543"/>
    <w:rsid w:val="007F072E"/>
    <w:rsid w:val="007F1A4E"/>
    <w:rsid w:val="007F2366"/>
    <w:rsid w:val="007F3B61"/>
    <w:rsid w:val="007F6EC7"/>
    <w:rsid w:val="007F75A8"/>
    <w:rsid w:val="007F7EA7"/>
    <w:rsid w:val="008024A1"/>
    <w:rsid w:val="008027EC"/>
    <w:rsid w:val="00802FC5"/>
    <w:rsid w:val="0080335B"/>
    <w:rsid w:val="008077DC"/>
    <w:rsid w:val="008106FA"/>
    <w:rsid w:val="0081078F"/>
    <w:rsid w:val="008117FD"/>
    <w:rsid w:val="00812782"/>
    <w:rsid w:val="008138C1"/>
    <w:rsid w:val="008143CA"/>
    <w:rsid w:val="00815DA5"/>
    <w:rsid w:val="00816255"/>
    <w:rsid w:val="00816B48"/>
    <w:rsid w:val="00817C21"/>
    <w:rsid w:val="00820432"/>
    <w:rsid w:val="008204A2"/>
    <w:rsid w:val="008208CB"/>
    <w:rsid w:val="00820B60"/>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2C5E"/>
    <w:rsid w:val="00843219"/>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E09"/>
    <w:rsid w:val="00875ABA"/>
    <w:rsid w:val="00876EAC"/>
    <w:rsid w:val="008771D6"/>
    <w:rsid w:val="008776B0"/>
    <w:rsid w:val="00880098"/>
    <w:rsid w:val="0088012D"/>
    <w:rsid w:val="00881C47"/>
    <w:rsid w:val="008831D9"/>
    <w:rsid w:val="00884237"/>
    <w:rsid w:val="00885F96"/>
    <w:rsid w:val="0088742D"/>
    <w:rsid w:val="00887583"/>
    <w:rsid w:val="008909A8"/>
    <w:rsid w:val="00890F14"/>
    <w:rsid w:val="00891445"/>
    <w:rsid w:val="00892781"/>
    <w:rsid w:val="008939BF"/>
    <w:rsid w:val="00893ED4"/>
    <w:rsid w:val="00895A28"/>
    <w:rsid w:val="00897183"/>
    <w:rsid w:val="008A2992"/>
    <w:rsid w:val="008A5AFD"/>
    <w:rsid w:val="008A6CD4"/>
    <w:rsid w:val="008A788A"/>
    <w:rsid w:val="008B47B4"/>
    <w:rsid w:val="008B4925"/>
    <w:rsid w:val="008B5396"/>
    <w:rsid w:val="008B581F"/>
    <w:rsid w:val="008C0D7E"/>
    <w:rsid w:val="008C0FD0"/>
    <w:rsid w:val="008C16CC"/>
    <w:rsid w:val="008C31E7"/>
    <w:rsid w:val="008C3418"/>
    <w:rsid w:val="008C4913"/>
    <w:rsid w:val="008C4AB5"/>
    <w:rsid w:val="008C4B46"/>
    <w:rsid w:val="008C5478"/>
    <w:rsid w:val="008C57E5"/>
    <w:rsid w:val="008C5AD6"/>
    <w:rsid w:val="008C5D4E"/>
    <w:rsid w:val="008C607E"/>
    <w:rsid w:val="008C7A4B"/>
    <w:rsid w:val="008D0C05"/>
    <w:rsid w:val="008D3AFB"/>
    <w:rsid w:val="008D668D"/>
    <w:rsid w:val="008D70B8"/>
    <w:rsid w:val="008D71CE"/>
    <w:rsid w:val="008E0383"/>
    <w:rsid w:val="008E0E94"/>
    <w:rsid w:val="008E1234"/>
    <w:rsid w:val="008E18A5"/>
    <w:rsid w:val="008E197A"/>
    <w:rsid w:val="008E444B"/>
    <w:rsid w:val="008E5787"/>
    <w:rsid w:val="008F039B"/>
    <w:rsid w:val="008F1C67"/>
    <w:rsid w:val="008F238D"/>
    <w:rsid w:val="008F2611"/>
    <w:rsid w:val="008F4312"/>
    <w:rsid w:val="008F5784"/>
    <w:rsid w:val="009008D2"/>
    <w:rsid w:val="00904ED4"/>
    <w:rsid w:val="009057D2"/>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7176"/>
    <w:rsid w:val="00920771"/>
    <w:rsid w:val="00920C8A"/>
    <w:rsid w:val="009218C3"/>
    <w:rsid w:val="009225A7"/>
    <w:rsid w:val="0092303E"/>
    <w:rsid w:val="00924D34"/>
    <w:rsid w:val="009278D5"/>
    <w:rsid w:val="00927FEB"/>
    <w:rsid w:val="00932F94"/>
    <w:rsid w:val="00934BB2"/>
    <w:rsid w:val="00936D66"/>
    <w:rsid w:val="00937A90"/>
    <w:rsid w:val="0094033A"/>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29D"/>
    <w:rsid w:val="00952D70"/>
    <w:rsid w:val="00953565"/>
    <w:rsid w:val="00954C90"/>
    <w:rsid w:val="00955A8E"/>
    <w:rsid w:val="00956084"/>
    <w:rsid w:val="0095758E"/>
    <w:rsid w:val="00961347"/>
    <w:rsid w:val="00962377"/>
    <w:rsid w:val="00962886"/>
    <w:rsid w:val="00963830"/>
    <w:rsid w:val="00963FE2"/>
    <w:rsid w:val="00964681"/>
    <w:rsid w:val="00967FC7"/>
    <w:rsid w:val="009704BC"/>
    <w:rsid w:val="009723A1"/>
    <w:rsid w:val="00972E97"/>
    <w:rsid w:val="00973614"/>
    <w:rsid w:val="00973B3A"/>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B09CD"/>
    <w:rsid w:val="009B0D82"/>
    <w:rsid w:val="009B2383"/>
    <w:rsid w:val="009B2392"/>
    <w:rsid w:val="009B4356"/>
    <w:rsid w:val="009B6A73"/>
    <w:rsid w:val="009C0566"/>
    <w:rsid w:val="009C23A8"/>
    <w:rsid w:val="009C2AC9"/>
    <w:rsid w:val="009C30AA"/>
    <w:rsid w:val="009C3954"/>
    <w:rsid w:val="009C3E86"/>
    <w:rsid w:val="009C43D1"/>
    <w:rsid w:val="009C5608"/>
    <w:rsid w:val="009C59A6"/>
    <w:rsid w:val="009C6A52"/>
    <w:rsid w:val="009D0A30"/>
    <w:rsid w:val="009D0AB2"/>
    <w:rsid w:val="009D3276"/>
    <w:rsid w:val="009D444C"/>
    <w:rsid w:val="009D4525"/>
    <w:rsid w:val="009D473A"/>
    <w:rsid w:val="009D4B14"/>
    <w:rsid w:val="009E10B3"/>
    <w:rsid w:val="009E1533"/>
    <w:rsid w:val="009E2715"/>
    <w:rsid w:val="009E2785"/>
    <w:rsid w:val="009E4C1F"/>
    <w:rsid w:val="009E5718"/>
    <w:rsid w:val="009E5870"/>
    <w:rsid w:val="009F08F6"/>
    <w:rsid w:val="009F0CDB"/>
    <w:rsid w:val="009F17CA"/>
    <w:rsid w:val="009F379B"/>
    <w:rsid w:val="009F39CB"/>
    <w:rsid w:val="009F3F07"/>
    <w:rsid w:val="009F4C42"/>
    <w:rsid w:val="009F5117"/>
    <w:rsid w:val="00A00A1F"/>
    <w:rsid w:val="00A00EE5"/>
    <w:rsid w:val="00A040EF"/>
    <w:rsid w:val="00A049E2"/>
    <w:rsid w:val="00A06AE1"/>
    <w:rsid w:val="00A070C0"/>
    <w:rsid w:val="00A07292"/>
    <w:rsid w:val="00A077D4"/>
    <w:rsid w:val="00A1134E"/>
    <w:rsid w:val="00A11F0B"/>
    <w:rsid w:val="00A1344B"/>
    <w:rsid w:val="00A13908"/>
    <w:rsid w:val="00A17B98"/>
    <w:rsid w:val="00A20076"/>
    <w:rsid w:val="00A219E7"/>
    <w:rsid w:val="00A2290B"/>
    <w:rsid w:val="00A229E4"/>
    <w:rsid w:val="00A2417A"/>
    <w:rsid w:val="00A246C2"/>
    <w:rsid w:val="00A26D8D"/>
    <w:rsid w:val="00A27692"/>
    <w:rsid w:val="00A31647"/>
    <w:rsid w:val="00A3560F"/>
    <w:rsid w:val="00A35D4E"/>
    <w:rsid w:val="00A35DD1"/>
    <w:rsid w:val="00A36DC1"/>
    <w:rsid w:val="00A40884"/>
    <w:rsid w:val="00A40A07"/>
    <w:rsid w:val="00A42C28"/>
    <w:rsid w:val="00A42DF3"/>
    <w:rsid w:val="00A43AD8"/>
    <w:rsid w:val="00A43B6B"/>
    <w:rsid w:val="00A445D9"/>
    <w:rsid w:val="00A45C7E"/>
    <w:rsid w:val="00A46AF0"/>
    <w:rsid w:val="00A477E6"/>
    <w:rsid w:val="00A4790E"/>
    <w:rsid w:val="00A47929"/>
    <w:rsid w:val="00A47C1B"/>
    <w:rsid w:val="00A51BD6"/>
    <w:rsid w:val="00A5337D"/>
    <w:rsid w:val="00A55079"/>
    <w:rsid w:val="00A5564B"/>
    <w:rsid w:val="00A57C2D"/>
    <w:rsid w:val="00A57CE8"/>
    <w:rsid w:val="00A61F48"/>
    <w:rsid w:val="00A6270B"/>
    <w:rsid w:val="00A62DE2"/>
    <w:rsid w:val="00A6389A"/>
    <w:rsid w:val="00A63DC8"/>
    <w:rsid w:val="00A66CBC"/>
    <w:rsid w:val="00A7025D"/>
    <w:rsid w:val="00A70990"/>
    <w:rsid w:val="00A717AC"/>
    <w:rsid w:val="00A73F17"/>
    <w:rsid w:val="00A8091D"/>
    <w:rsid w:val="00A809AC"/>
    <w:rsid w:val="00A80E2F"/>
    <w:rsid w:val="00A81018"/>
    <w:rsid w:val="00A841CC"/>
    <w:rsid w:val="00A844CE"/>
    <w:rsid w:val="00A84FE2"/>
    <w:rsid w:val="00A866B6"/>
    <w:rsid w:val="00A869D2"/>
    <w:rsid w:val="00A878E8"/>
    <w:rsid w:val="00A90385"/>
    <w:rsid w:val="00A903F3"/>
    <w:rsid w:val="00A9061B"/>
    <w:rsid w:val="00A91EAA"/>
    <w:rsid w:val="00A9264B"/>
    <w:rsid w:val="00A95E21"/>
    <w:rsid w:val="00A963A4"/>
    <w:rsid w:val="00A96DCC"/>
    <w:rsid w:val="00AA188F"/>
    <w:rsid w:val="00AA2B9C"/>
    <w:rsid w:val="00AA39EA"/>
    <w:rsid w:val="00AA3B7A"/>
    <w:rsid w:val="00AA3C3D"/>
    <w:rsid w:val="00AA53B0"/>
    <w:rsid w:val="00AA5F92"/>
    <w:rsid w:val="00AA63A9"/>
    <w:rsid w:val="00AA63DE"/>
    <w:rsid w:val="00AA6F19"/>
    <w:rsid w:val="00AA7E07"/>
    <w:rsid w:val="00AB0B3D"/>
    <w:rsid w:val="00AB1112"/>
    <w:rsid w:val="00AB1607"/>
    <w:rsid w:val="00AB17F6"/>
    <w:rsid w:val="00AB4292"/>
    <w:rsid w:val="00AB4E03"/>
    <w:rsid w:val="00AB7D26"/>
    <w:rsid w:val="00AC0237"/>
    <w:rsid w:val="00AC1B7C"/>
    <w:rsid w:val="00AC221D"/>
    <w:rsid w:val="00AC3A4B"/>
    <w:rsid w:val="00AC60C2"/>
    <w:rsid w:val="00AC76C6"/>
    <w:rsid w:val="00AD268D"/>
    <w:rsid w:val="00AD3749"/>
    <w:rsid w:val="00AD3F85"/>
    <w:rsid w:val="00AD6723"/>
    <w:rsid w:val="00AD6AE6"/>
    <w:rsid w:val="00AE1BE6"/>
    <w:rsid w:val="00AE1F5A"/>
    <w:rsid w:val="00AE7BCF"/>
    <w:rsid w:val="00AE7D6D"/>
    <w:rsid w:val="00AF1B15"/>
    <w:rsid w:val="00AF1C91"/>
    <w:rsid w:val="00AF1D18"/>
    <w:rsid w:val="00AF298F"/>
    <w:rsid w:val="00AF476B"/>
    <w:rsid w:val="00AF4966"/>
    <w:rsid w:val="00AF6033"/>
    <w:rsid w:val="00AF794B"/>
    <w:rsid w:val="00B0051A"/>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5372"/>
    <w:rsid w:val="00B16515"/>
    <w:rsid w:val="00B17F46"/>
    <w:rsid w:val="00B20519"/>
    <w:rsid w:val="00B205C7"/>
    <w:rsid w:val="00B20EF3"/>
    <w:rsid w:val="00B226B5"/>
    <w:rsid w:val="00B22C00"/>
    <w:rsid w:val="00B22FEF"/>
    <w:rsid w:val="00B2361F"/>
    <w:rsid w:val="00B2552B"/>
    <w:rsid w:val="00B25D0E"/>
    <w:rsid w:val="00B2692B"/>
    <w:rsid w:val="00B2718B"/>
    <w:rsid w:val="00B27871"/>
    <w:rsid w:val="00B3040A"/>
    <w:rsid w:val="00B32585"/>
    <w:rsid w:val="00B348D8"/>
    <w:rsid w:val="00B34F98"/>
    <w:rsid w:val="00B350FD"/>
    <w:rsid w:val="00B35209"/>
    <w:rsid w:val="00B35ECD"/>
    <w:rsid w:val="00B40221"/>
    <w:rsid w:val="00B41FC5"/>
    <w:rsid w:val="00B422A1"/>
    <w:rsid w:val="00B447D8"/>
    <w:rsid w:val="00B45A5E"/>
    <w:rsid w:val="00B51003"/>
    <w:rsid w:val="00B51194"/>
    <w:rsid w:val="00B52374"/>
    <w:rsid w:val="00B5292B"/>
    <w:rsid w:val="00B52A96"/>
    <w:rsid w:val="00B5499F"/>
    <w:rsid w:val="00B54BAC"/>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7006B"/>
    <w:rsid w:val="00B714BA"/>
    <w:rsid w:val="00B71596"/>
    <w:rsid w:val="00B73C63"/>
    <w:rsid w:val="00B74E3D"/>
    <w:rsid w:val="00B753D1"/>
    <w:rsid w:val="00B75E20"/>
    <w:rsid w:val="00B76815"/>
    <w:rsid w:val="00B77BB8"/>
    <w:rsid w:val="00B77D70"/>
    <w:rsid w:val="00B80376"/>
    <w:rsid w:val="00B81E9B"/>
    <w:rsid w:val="00B8242B"/>
    <w:rsid w:val="00B83455"/>
    <w:rsid w:val="00B83A0A"/>
    <w:rsid w:val="00B844E8"/>
    <w:rsid w:val="00B859CE"/>
    <w:rsid w:val="00B904CC"/>
    <w:rsid w:val="00B916DC"/>
    <w:rsid w:val="00B917C4"/>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6B0"/>
    <w:rsid w:val="00BA477A"/>
    <w:rsid w:val="00BA6C7C"/>
    <w:rsid w:val="00BA7016"/>
    <w:rsid w:val="00BA787B"/>
    <w:rsid w:val="00BB20F2"/>
    <w:rsid w:val="00BB5178"/>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C6A"/>
    <w:rsid w:val="00BD3099"/>
    <w:rsid w:val="00BD3E62"/>
    <w:rsid w:val="00BD4283"/>
    <w:rsid w:val="00BD5277"/>
    <w:rsid w:val="00BD52D4"/>
    <w:rsid w:val="00BD686B"/>
    <w:rsid w:val="00BD73E6"/>
    <w:rsid w:val="00BD7E8E"/>
    <w:rsid w:val="00BE21A9"/>
    <w:rsid w:val="00BE2561"/>
    <w:rsid w:val="00BE263E"/>
    <w:rsid w:val="00BE2BA3"/>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B8D"/>
    <w:rsid w:val="00C0428C"/>
    <w:rsid w:val="00C04532"/>
    <w:rsid w:val="00C06081"/>
    <w:rsid w:val="00C06D1A"/>
    <w:rsid w:val="00C078F3"/>
    <w:rsid w:val="00C11262"/>
    <w:rsid w:val="00C11CDA"/>
    <w:rsid w:val="00C12A01"/>
    <w:rsid w:val="00C12AEB"/>
    <w:rsid w:val="00C1356B"/>
    <w:rsid w:val="00C14B31"/>
    <w:rsid w:val="00C151D0"/>
    <w:rsid w:val="00C172D4"/>
    <w:rsid w:val="00C17C1B"/>
    <w:rsid w:val="00C20366"/>
    <w:rsid w:val="00C206E5"/>
    <w:rsid w:val="00C237F5"/>
    <w:rsid w:val="00C24241"/>
    <w:rsid w:val="00C247D2"/>
    <w:rsid w:val="00C24A70"/>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5A69"/>
    <w:rsid w:val="00C46AA2"/>
    <w:rsid w:val="00C46C48"/>
    <w:rsid w:val="00C50BCF"/>
    <w:rsid w:val="00C5217A"/>
    <w:rsid w:val="00C542F0"/>
    <w:rsid w:val="00C546E9"/>
    <w:rsid w:val="00C55D14"/>
    <w:rsid w:val="00C55F0E"/>
    <w:rsid w:val="00C5709A"/>
    <w:rsid w:val="00C57CDB"/>
    <w:rsid w:val="00C601F4"/>
    <w:rsid w:val="00C60A9B"/>
    <w:rsid w:val="00C60F8E"/>
    <w:rsid w:val="00C6108B"/>
    <w:rsid w:val="00C6588D"/>
    <w:rsid w:val="00C66970"/>
    <w:rsid w:val="00C66B2F"/>
    <w:rsid w:val="00C7106C"/>
    <w:rsid w:val="00C7233D"/>
    <w:rsid w:val="00C723BC"/>
    <w:rsid w:val="00C72795"/>
    <w:rsid w:val="00C73810"/>
    <w:rsid w:val="00C73F85"/>
    <w:rsid w:val="00C7480A"/>
    <w:rsid w:val="00C76888"/>
    <w:rsid w:val="00C80C9F"/>
    <w:rsid w:val="00C80D03"/>
    <w:rsid w:val="00C80D37"/>
    <w:rsid w:val="00C8151A"/>
    <w:rsid w:val="00C81770"/>
    <w:rsid w:val="00C81C99"/>
    <w:rsid w:val="00C82355"/>
    <w:rsid w:val="00C824CE"/>
    <w:rsid w:val="00C82609"/>
    <w:rsid w:val="00C82804"/>
    <w:rsid w:val="00C83730"/>
    <w:rsid w:val="00C84802"/>
    <w:rsid w:val="00C85C0F"/>
    <w:rsid w:val="00C87821"/>
    <w:rsid w:val="00C8795F"/>
    <w:rsid w:val="00C92726"/>
    <w:rsid w:val="00C9272E"/>
    <w:rsid w:val="00C933E8"/>
    <w:rsid w:val="00C9365B"/>
    <w:rsid w:val="00C93BCA"/>
    <w:rsid w:val="00C94642"/>
    <w:rsid w:val="00C94AEE"/>
    <w:rsid w:val="00C95FF7"/>
    <w:rsid w:val="00C96AF0"/>
    <w:rsid w:val="00C975ED"/>
    <w:rsid w:val="00CA1130"/>
    <w:rsid w:val="00CA1F8F"/>
    <w:rsid w:val="00CA2591"/>
    <w:rsid w:val="00CA5C32"/>
    <w:rsid w:val="00CA6689"/>
    <w:rsid w:val="00CA7E6D"/>
    <w:rsid w:val="00CB0ADD"/>
    <w:rsid w:val="00CB147A"/>
    <w:rsid w:val="00CB285C"/>
    <w:rsid w:val="00CB33F0"/>
    <w:rsid w:val="00CB43D1"/>
    <w:rsid w:val="00CB6234"/>
    <w:rsid w:val="00CB62CB"/>
    <w:rsid w:val="00CB6790"/>
    <w:rsid w:val="00CB7A46"/>
    <w:rsid w:val="00CC021A"/>
    <w:rsid w:val="00CC3806"/>
    <w:rsid w:val="00CC4281"/>
    <w:rsid w:val="00CC6087"/>
    <w:rsid w:val="00CC648A"/>
    <w:rsid w:val="00CC76CE"/>
    <w:rsid w:val="00CC7C82"/>
    <w:rsid w:val="00CD0ABD"/>
    <w:rsid w:val="00CD0F66"/>
    <w:rsid w:val="00CD259C"/>
    <w:rsid w:val="00CD6BAD"/>
    <w:rsid w:val="00CD7B08"/>
    <w:rsid w:val="00CE09AE"/>
    <w:rsid w:val="00CE0C92"/>
    <w:rsid w:val="00CE0DE0"/>
    <w:rsid w:val="00CE3B09"/>
    <w:rsid w:val="00CE3DDC"/>
    <w:rsid w:val="00CE3F65"/>
    <w:rsid w:val="00CE3FFA"/>
    <w:rsid w:val="00CE49CE"/>
    <w:rsid w:val="00CE4A80"/>
    <w:rsid w:val="00CE4BAA"/>
    <w:rsid w:val="00CE63EE"/>
    <w:rsid w:val="00CE7EE1"/>
    <w:rsid w:val="00CF16FB"/>
    <w:rsid w:val="00CF2295"/>
    <w:rsid w:val="00CF3BDE"/>
    <w:rsid w:val="00CF6654"/>
    <w:rsid w:val="00CF6F66"/>
    <w:rsid w:val="00CF7E12"/>
    <w:rsid w:val="00D020F4"/>
    <w:rsid w:val="00D04391"/>
    <w:rsid w:val="00D05F32"/>
    <w:rsid w:val="00D07ABE"/>
    <w:rsid w:val="00D07CB8"/>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12F2"/>
    <w:rsid w:val="00D331A8"/>
    <w:rsid w:val="00D33C85"/>
    <w:rsid w:val="00D36C35"/>
    <w:rsid w:val="00D41C47"/>
    <w:rsid w:val="00D42073"/>
    <w:rsid w:val="00D448AA"/>
    <w:rsid w:val="00D469E0"/>
    <w:rsid w:val="00D472B8"/>
    <w:rsid w:val="00D474A4"/>
    <w:rsid w:val="00D5198F"/>
    <w:rsid w:val="00D528F4"/>
    <w:rsid w:val="00D52AAA"/>
    <w:rsid w:val="00D52C42"/>
    <w:rsid w:val="00D53033"/>
    <w:rsid w:val="00D53161"/>
    <w:rsid w:val="00D5432B"/>
    <w:rsid w:val="00D5494D"/>
    <w:rsid w:val="00D5612D"/>
    <w:rsid w:val="00D574CA"/>
    <w:rsid w:val="00D5779E"/>
    <w:rsid w:val="00D57819"/>
    <w:rsid w:val="00D60332"/>
    <w:rsid w:val="00D6072C"/>
    <w:rsid w:val="00D60767"/>
    <w:rsid w:val="00D615EB"/>
    <w:rsid w:val="00D618A3"/>
    <w:rsid w:val="00D62195"/>
    <w:rsid w:val="00D62544"/>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707D"/>
    <w:rsid w:val="00D77E65"/>
    <w:rsid w:val="00D826B4"/>
    <w:rsid w:val="00D828A5"/>
    <w:rsid w:val="00D84566"/>
    <w:rsid w:val="00D857E5"/>
    <w:rsid w:val="00D8746E"/>
    <w:rsid w:val="00D87EE0"/>
    <w:rsid w:val="00D90889"/>
    <w:rsid w:val="00D92951"/>
    <w:rsid w:val="00D9485C"/>
    <w:rsid w:val="00D94B05"/>
    <w:rsid w:val="00D95BEB"/>
    <w:rsid w:val="00D9667F"/>
    <w:rsid w:val="00D97DF1"/>
    <w:rsid w:val="00DA122F"/>
    <w:rsid w:val="00DA3576"/>
    <w:rsid w:val="00DA3D06"/>
    <w:rsid w:val="00DA3D0C"/>
    <w:rsid w:val="00DA3EDB"/>
    <w:rsid w:val="00DA63CC"/>
    <w:rsid w:val="00DA68FE"/>
    <w:rsid w:val="00DA7631"/>
    <w:rsid w:val="00DA7F0D"/>
    <w:rsid w:val="00DB222D"/>
    <w:rsid w:val="00DB28AE"/>
    <w:rsid w:val="00DB29A8"/>
    <w:rsid w:val="00DB4514"/>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245D5"/>
    <w:rsid w:val="00E30F65"/>
    <w:rsid w:val="00E31C35"/>
    <w:rsid w:val="00E31EFC"/>
    <w:rsid w:val="00E330D2"/>
    <w:rsid w:val="00E332E8"/>
    <w:rsid w:val="00E33B8F"/>
    <w:rsid w:val="00E3655E"/>
    <w:rsid w:val="00E374A3"/>
    <w:rsid w:val="00E40624"/>
    <w:rsid w:val="00E408BF"/>
    <w:rsid w:val="00E410E9"/>
    <w:rsid w:val="00E4329F"/>
    <w:rsid w:val="00E46CC2"/>
    <w:rsid w:val="00E46D15"/>
    <w:rsid w:val="00E5241C"/>
    <w:rsid w:val="00E53C1B"/>
    <w:rsid w:val="00E544C1"/>
    <w:rsid w:val="00E547F7"/>
    <w:rsid w:val="00E54D26"/>
    <w:rsid w:val="00E55DFC"/>
    <w:rsid w:val="00E5708C"/>
    <w:rsid w:val="00E57F35"/>
    <w:rsid w:val="00E610D6"/>
    <w:rsid w:val="00E62A4F"/>
    <w:rsid w:val="00E65013"/>
    <w:rsid w:val="00E651DE"/>
    <w:rsid w:val="00E654B6"/>
    <w:rsid w:val="00E7064A"/>
    <w:rsid w:val="00E71C91"/>
    <w:rsid w:val="00E72D22"/>
    <w:rsid w:val="00E7468D"/>
    <w:rsid w:val="00E74E87"/>
    <w:rsid w:val="00E80182"/>
    <w:rsid w:val="00E8027B"/>
    <w:rsid w:val="00E806D2"/>
    <w:rsid w:val="00E80883"/>
    <w:rsid w:val="00E80D29"/>
    <w:rsid w:val="00E8132C"/>
    <w:rsid w:val="00E81437"/>
    <w:rsid w:val="00E827FE"/>
    <w:rsid w:val="00E83067"/>
    <w:rsid w:val="00E840E7"/>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5ADB"/>
    <w:rsid w:val="00EB6218"/>
    <w:rsid w:val="00EB69EF"/>
    <w:rsid w:val="00EB7706"/>
    <w:rsid w:val="00EC0949"/>
    <w:rsid w:val="00EC11D5"/>
    <w:rsid w:val="00EC13E8"/>
    <w:rsid w:val="00EC4F39"/>
    <w:rsid w:val="00EC6022"/>
    <w:rsid w:val="00EC6BBE"/>
    <w:rsid w:val="00EC70E0"/>
    <w:rsid w:val="00EC7772"/>
    <w:rsid w:val="00EC79C5"/>
    <w:rsid w:val="00ED3E1B"/>
    <w:rsid w:val="00ED5F52"/>
    <w:rsid w:val="00ED6046"/>
    <w:rsid w:val="00ED6892"/>
    <w:rsid w:val="00ED6FC5"/>
    <w:rsid w:val="00EE13AE"/>
    <w:rsid w:val="00EE25EA"/>
    <w:rsid w:val="00EE276D"/>
    <w:rsid w:val="00EE2AF3"/>
    <w:rsid w:val="00EE34B6"/>
    <w:rsid w:val="00EE3A65"/>
    <w:rsid w:val="00EE3F4E"/>
    <w:rsid w:val="00EE45C5"/>
    <w:rsid w:val="00EE4B98"/>
    <w:rsid w:val="00EE55B2"/>
    <w:rsid w:val="00EE5CD0"/>
    <w:rsid w:val="00EE7DA9"/>
    <w:rsid w:val="00EF214A"/>
    <w:rsid w:val="00EF34D3"/>
    <w:rsid w:val="00EF38CF"/>
    <w:rsid w:val="00EF3C89"/>
    <w:rsid w:val="00EF40CD"/>
    <w:rsid w:val="00EF6B9E"/>
    <w:rsid w:val="00EF6C91"/>
    <w:rsid w:val="00EF715C"/>
    <w:rsid w:val="00F00C62"/>
    <w:rsid w:val="00F01E89"/>
    <w:rsid w:val="00F02D0B"/>
    <w:rsid w:val="00F02F18"/>
    <w:rsid w:val="00F0330B"/>
    <w:rsid w:val="00F047A1"/>
    <w:rsid w:val="00F04926"/>
    <w:rsid w:val="00F04FF6"/>
    <w:rsid w:val="00F0504C"/>
    <w:rsid w:val="00F06FC4"/>
    <w:rsid w:val="00F100D0"/>
    <w:rsid w:val="00F109FC"/>
    <w:rsid w:val="00F13D95"/>
    <w:rsid w:val="00F13F76"/>
    <w:rsid w:val="00F154AA"/>
    <w:rsid w:val="00F16057"/>
    <w:rsid w:val="00F16324"/>
    <w:rsid w:val="00F20CBA"/>
    <w:rsid w:val="00F227F9"/>
    <w:rsid w:val="00F233C0"/>
    <w:rsid w:val="00F2375B"/>
    <w:rsid w:val="00F24F93"/>
    <w:rsid w:val="00F2561F"/>
    <w:rsid w:val="00F2637D"/>
    <w:rsid w:val="00F31334"/>
    <w:rsid w:val="00F31E36"/>
    <w:rsid w:val="00F33998"/>
    <w:rsid w:val="00F342FD"/>
    <w:rsid w:val="00F34E9E"/>
    <w:rsid w:val="00F351F5"/>
    <w:rsid w:val="00F365C8"/>
    <w:rsid w:val="00F36DC0"/>
    <w:rsid w:val="00F37F87"/>
    <w:rsid w:val="00F400A1"/>
    <w:rsid w:val="00F41684"/>
    <w:rsid w:val="00F418ED"/>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E6F"/>
    <w:rsid w:val="00F6485C"/>
    <w:rsid w:val="00F653A1"/>
    <w:rsid w:val="00F659E1"/>
    <w:rsid w:val="00F668FF"/>
    <w:rsid w:val="00F670F7"/>
    <w:rsid w:val="00F70AC8"/>
    <w:rsid w:val="00F71FAA"/>
    <w:rsid w:val="00F73385"/>
    <w:rsid w:val="00F74A50"/>
    <w:rsid w:val="00F7677E"/>
    <w:rsid w:val="00F76F3C"/>
    <w:rsid w:val="00F808C5"/>
    <w:rsid w:val="00F81532"/>
    <w:rsid w:val="00F81D0E"/>
    <w:rsid w:val="00F8313C"/>
    <w:rsid w:val="00F832E1"/>
    <w:rsid w:val="00F85369"/>
    <w:rsid w:val="00F858DD"/>
    <w:rsid w:val="00F87842"/>
    <w:rsid w:val="00F90EC8"/>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D0A"/>
    <w:rsid w:val="00FA751A"/>
    <w:rsid w:val="00FA7AEE"/>
    <w:rsid w:val="00FB0152"/>
    <w:rsid w:val="00FB1482"/>
    <w:rsid w:val="00FB1A63"/>
    <w:rsid w:val="00FB29A4"/>
    <w:rsid w:val="00FB331F"/>
    <w:rsid w:val="00FB33E4"/>
    <w:rsid w:val="00FB3858"/>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7D8B"/>
    <w:rsid w:val="00FD522B"/>
    <w:rsid w:val="00FD554D"/>
    <w:rsid w:val="00FD5B24"/>
    <w:rsid w:val="00FE02DE"/>
    <w:rsid w:val="00FE1231"/>
    <w:rsid w:val="00FE29AA"/>
    <w:rsid w:val="00FE30C5"/>
    <w:rsid w:val="00FE31E9"/>
    <w:rsid w:val="00FE362B"/>
    <w:rsid w:val="00FE37EF"/>
    <w:rsid w:val="00FE441E"/>
    <w:rsid w:val="00FE5C16"/>
    <w:rsid w:val="00FE7189"/>
    <w:rsid w:val="00FF0D93"/>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AFB"/>
    <w:rPr>
      <w:sz w:val="18"/>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Char"/>
    <w:rsid w:val="00E637E6"/>
    <w:rPr>
      <w:rFonts w:ascii="Tahoma" w:hAnsi="Tahoma"/>
      <w:sz w:val="16"/>
      <w:szCs w:val="16"/>
    </w:rPr>
  </w:style>
  <w:style w:type="character" w:customStyle="1" w:styleId="Char">
    <w:name w:val="批注框文本 Char"/>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9">
    <w:name w:val="annotation reference"/>
    <w:uiPriority w:val="99"/>
    <w:unhideWhenUsed/>
    <w:rsid w:val="00DE6345"/>
    <w:rPr>
      <w:sz w:val="16"/>
      <w:szCs w:val="16"/>
    </w:rPr>
  </w:style>
  <w:style w:type="paragraph" w:styleId="aa">
    <w:name w:val="annotation text"/>
    <w:basedOn w:val="a"/>
    <w:link w:val="Char0"/>
    <w:uiPriority w:val="99"/>
    <w:unhideWhenUsed/>
    <w:rsid w:val="00DE6345"/>
    <w:pPr>
      <w:spacing w:after="200"/>
    </w:pPr>
    <w:rPr>
      <w:rFonts w:ascii="Calibri" w:hAnsi="Calibri"/>
      <w:sz w:val="20"/>
    </w:rPr>
  </w:style>
  <w:style w:type="character" w:customStyle="1" w:styleId="Char0">
    <w:name w:val="批注文字 Char"/>
    <w:link w:val="aa"/>
    <w:uiPriority w:val="99"/>
    <w:rsid w:val="00DE6345"/>
    <w:rPr>
      <w:rFonts w:ascii="Calibri" w:hAnsi="Calibri"/>
    </w:rPr>
  </w:style>
  <w:style w:type="paragraph" w:styleId="ab">
    <w:name w:val="Normal (Web)"/>
    <w:basedOn w:val="a"/>
    <w:uiPriority w:val="99"/>
    <w:unhideWhenUsed/>
    <w:rsid w:val="00DE6345"/>
    <w:pPr>
      <w:spacing w:before="100" w:beforeAutospacing="1" w:after="100" w:afterAutospacing="1"/>
    </w:pPr>
    <w:rPr>
      <w:sz w:val="24"/>
      <w:szCs w:val="24"/>
      <w:lang w:val="en-US"/>
    </w:rPr>
  </w:style>
  <w:style w:type="paragraph" w:styleId="ac">
    <w:name w:val="annotation subject"/>
    <w:basedOn w:val="aa"/>
    <w:next w:val="aa"/>
    <w:link w:val="Char1"/>
    <w:rsid w:val="00FD24D4"/>
    <w:pPr>
      <w:spacing w:after="0"/>
    </w:pPr>
    <w:rPr>
      <w:b/>
      <w:bCs/>
    </w:rPr>
  </w:style>
  <w:style w:type="character" w:customStyle="1" w:styleId="Char1">
    <w:name w:val="批注主题 Char"/>
    <w:link w:val="ac"/>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d">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e">
    <w:name w:val="Placeholder Text"/>
    <w:basedOn w:val="a0"/>
    <w:uiPriority w:val="99"/>
    <w:semiHidden/>
    <w:rsid w:val="00FF7EE7"/>
    <w:rPr>
      <w:color w:val="808080"/>
    </w:rPr>
  </w:style>
  <w:style w:type="paragraph" w:styleId="af">
    <w:name w:val="List Paragraph"/>
    <w:basedOn w:val="a"/>
    <w:uiPriority w:val="34"/>
    <w:qFormat/>
    <w:rsid w:val="00884237"/>
    <w:pPr>
      <w:ind w:leftChars="400" w:left="800"/>
    </w:pPr>
  </w:style>
  <w:style w:type="paragraph" w:customStyle="1" w:styleId="SP990150">
    <w:name w:val="SP.9.90150"/>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a"/>
    <w:next w:val="a"/>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a"/>
    <w:next w:val="a"/>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a"/>
    <w:next w:val="a"/>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a"/>
    <w:next w:val="a"/>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a"/>
    <w:next w:val="a"/>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af0">
    <w:name w:val="Bibliography"/>
    <w:basedOn w:val="a"/>
    <w:next w:val="a"/>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af1">
    <w:name w:val="caption"/>
    <w:basedOn w:val="a"/>
    <w:next w:val="a"/>
    <w:unhideWhenUsed/>
    <w:qFormat/>
    <w:rsid w:val="00F13F76"/>
    <w:pPr>
      <w:spacing w:after="200"/>
    </w:pPr>
    <w:rPr>
      <w:i/>
      <w:iCs/>
      <w:color w:val="1F497D" w:themeColor="text2"/>
      <w:szCs w:val="18"/>
    </w:rPr>
  </w:style>
  <w:style w:type="paragraph" w:customStyle="1" w:styleId="SP15303498">
    <w:name w:val="SP.15.303498"/>
    <w:basedOn w:val="Default"/>
    <w:next w:val="Default"/>
    <w:uiPriority w:val="99"/>
    <w:rsid w:val="00545418"/>
    <w:pPr>
      <w:widowControl w:val="0"/>
    </w:pPr>
    <w:rPr>
      <w:rFonts w:ascii="Arial" w:hAnsi="Arial" w:cs="Arial"/>
      <w:color w:val="auto"/>
    </w:rPr>
  </w:style>
  <w:style w:type="paragraph" w:customStyle="1" w:styleId="SP15303509">
    <w:name w:val="SP.15.303509"/>
    <w:basedOn w:val="Default"/>
    <w:next w:val="Default"/>
    <w:uiPriority w:val="99"/>
    <w:rsid w:val="00545418"/>
    <w:pPr>
      <w:widowControl w:val="0"/>
    </w:pPr>
    <w:rPr>
      <w:rFonts w:ascii="Arial" w:hAnsi="Arial" w:cs="Arial"/>
      <w:color w:val="auto"/>
    </w:rPr>
  </w:style>
  <w:style w:type="paragraph" w:customStyle="1" w:styleId="SP15303120">
    <w:name w:val="SP.15.303120"/>
    <w:basedOn w:val="Default"/>
    <w:next w:val="Default"/>
    <w:uiPriority w:val="99"/>
    <w:rsid w:val="00545418"/>
    <w:pPr>
      <w:widowControl w:val="0"/>
    </w:pPr>
    <w:rPr>
      <w:rFonts w:ascii="Arial" w:hAnsi="Arial" w:cs="Arial"/>
      <w:color w:val="auto"/>
    </w:rPr>
  </w:style>
  <w:style w:type="character" w:customStyle="1" w:styleId="SC15323589">
    <w:name w:val="SC.15.323589"/>
    <w:uiPriority w:val="99"/>
    <w:rsid w:val="00545418"/>
    <w:rPr>
      <w:color w:val="000000"/>
      <w:sz w:val="20"/>
      <w:szCs w:val="20"/>
    </w:rPr>
  </w:style>
  <w:style w:type="paragraph" w:customStyle="1" w:styleId="SP15303465">
    <w:name w:val="SP.15.303465"/>
    <w:basedOn w:val="Default"/>
    <w:next w:val="Default"/>
    <w:uiPriority w:val="99"/>
    <w:rsid w:val="00545418"/>
    <w:pPr>
      <w:widowControl w:val="0"/>
    </w:pPr>
    <w:rPr>
      <w:rFonts w:ascii="Arial" w:hAnsi="Arial" w:cs="Arial"/>
      <w:color w:val="auto"/>
    </w:rPr>
  </w:style>
  <w:style w:type="paragraph" w:customStyle="1" w:styleId="SP15303544">
    <w:name w:val="SP.15.303544"/>
    <w:basedOn w:val="Default"/>
    <w:next w:val="Default"/>
    <w:uiPriority w:val="99"/>
    <w:rsid w:val="00545418"/>
    <w:pPr>
      <w:widowControl w:val="0"/>
    </w:pPr>
    <w:rPr>
      <w:rFonts w:ascii="Arial" w:hAnsi="Arial" w:cs="Arial"/>
      <w:color w:val="auto"/>
    </w:rPr>
  </w:style>
  <w:style w:type="character" w:customStyle="1" w:styleId="SC15323592">
    <w:name w:val="SC.15.323592"/>
    <w:uiPriority w:val="99"/>
    <w:rsid w:val="00545418"/>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28937493">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yunbo@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19_1405r7</b:Tag>
    <b:SourceType>JournalArticle</b:SourceType>
    <b:Guid>{1B7FF335-C83C-4AFE-B74B-C245926C8679}</b:Guid>
    <b:Author>
      <b:Author>
        <b:Corporate>Sharan Naribole (Samsung)</b:Corporate>
      </b:Author>
    </b:Author>
    <b:Title>Multi-link channel access discussion</b:Title>
    <b:JournalName>19/1405r7</b:JournalName>
    <b:Year>November 2019</b:Year>
    <b:RefOrder>168</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118</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8</b:RefOrder>
  </b:Source>
  <b:Source>
    <b:Tag>20_0921r1</b:Tag>
    <b:SourceType>JournalArticle</b:SourceType>
    <b:Guid>{ABC8B5D5-7A00-4B2C-8701-F5B7FABA8510}</b:Guid>
    <b:Author>
      <b:Author>
        <b:Corporate>Yunbo Li (Huawei)</b:Corporate>
      </b:Author>
    </b:Author>
    <b:Title>Discussion about STR capabilities indication</b:Title>
    <b:JournalName>20/0921r1</b:JournalName>
    <b:Year>August 2020</b:Year>
    <b:RefOrder>119</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120</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117</b:RefOrder>
  </b:Source>
</b:Sources>
</file>

<file path=customXml/itemProps1.xml><?xml version="1.0" encoding="utf-8"?>
<ds:datastoreItem xmlns:ds="http://schemas.openxmlformats.org/officeDocument/2006/customXml" ds:itemID="{0E7F14E7-91B0-40F8-ACE2-C201A1719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4582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2020-09-02T05:47:00Z</dcterms:created>
  <dcterms:modified xsi:type="dcterms:W3CDTF">2021-01-26T06:59:00Z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(3)6L19Z76lNy3P7XmpwgUF2K8W+OfBrz33jFkuiN3mIZJFsq/JrOsOB2pLxk+H43c4hR18RJhu
PVHfTathLdu2OPtZETM4bVqXiTOEJeD9Cdm5SLODU+aqw1PRhEmBM8iQJNrffcAnWJFmNUkl
nNeY3zH8YX/FQpzBCSF3ylTu3LYSrTUz2wCdkISS8L4EwspzY7XcPCzFtl6YIp3rlYmkANR/
ZHOYswpbcWpagQt/lB</vt:lpwstr>
  </property>
  <property fmtid="{D5CDD505-2E9C-101B-9397-08002B2CF9AE}" pid="9" name="_2015_ms_pID_7253431">
    <vt:lpwstr>bIYMXI8RL+tpJ/VxfBUjEv+QmsJhqSlGlGTOU7Ilc3XqSlGDTYQnb9
+Bk+hiGYDTPEDl7rkd4HlStirk8LhgpfLx/d5TCLwnqQcw001Csth+UGMi6QaLyvrPRdYwFu
jxggn2mgVPbYlXCUMdC0CslJ1pN9N+vfchGb06GdICBJnCR+r/c/kmlZ/4h530B7PPNtBqP+
jF2eu992pg7KUIMjDrDBxUg4NS4qKV5eT7NI</vt:lpwstr>
  </property>
  <property fmtid="{D5CDD505-2E9C-101B-9397-08002B2CF9AE}" pid="10" name="_2015_ms_pID_7253432">
    <vt:lpwstr>1g==</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1611125242</vt:lpwstr>
  </property>
</Properties>
</file>