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461A0837" w:rsidR="00C723BC" w:rsidRPr="00183F4C" w:rsidRDefault="002468C9" w:rsidP="007D302F">
            <w:pPr>
              <w:pStyle w:val="T2"/>
            </w:pPr>
            <w:r>
              <w:rPr>
                <w:lang w:eastAsia="ko-KR"/>
              </w:rPr>
              <w:t>Restricted TWT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ECB2509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</w:t>
            </w:r>
            <w:r w:rsidR="00C54934">
              <w:rPr>
                <w:b w:val="0"/>
                <w:sz w:val="20"/>
              </w:rPr>
              <w:t>21-01-01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AB14AD" w:rsidRPr="00183F4C" w14:paraId="6A37210E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4CD1149A" w14:textId="71216579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 Hu</w:t>
            </w:r>
          </w:p>
        </w:tc>
        <w:tc>
          <w:tcPr>
            <w:tcW w:w="1440" w:type="dxa"/>
            <w:vAlign w:val="center"/>
          </w:tcPr>
          <w:p w14:paraId="0C1045F2" w14:textId="293EB7E3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6757FAE7" w14:textId="66214CB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1 Hacker Way, Menlo Park, CA 95034</w:t>
            </w:r>
          </w:p>
        </w:tc>
        <w:tc>
          <w:tcPr>
            <w:tcW w:w="1507" w:type="dxa"/>
            <w:vAlign w:val="center"/>
          </w:tcPr>
          <w:p w14:paraId="35414D48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53E8312" w14:textId="2688ECB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chunyuhu07@gmail.com</w:t>
            </w:r>
          </w:p>
        </w:tc>
      </w:tr>
      <w:tr w:rsidR="00AB14AD" w:rsidRPr="00183F4C" w14:paraId="39F52F0C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9F86D44" w14:textId="000C320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Dave Cavalcanti</w:t>
            </w:r>
          </w:p>
        </w:tc>
        <w:tc>
          <w:tcPr>
            <w:tcW w:w="1440" w:type="dxa"/>
            <w:vAlign w:val="center"/>
          </w:tcPr>
          <w:p w14:paraId="7A84B4FF" w14:textId="14E8B81E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50209F09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E81F49D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A91E46F" w14:textId="7E90697A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48E1F39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3ACE7AB" w14:textId="18E57322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440" w:type="dxa"/>
            <w:vAlign w:val="center"/>
          </w:tcPr>
          <w:p w14:paraId="2B4065B6" w14:textId="7663FCE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608AC1B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63792EE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0C866E" w14:textId="74D5156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BAFCF33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0903C2CF" w14:textId="5E6FE659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Zhigang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Han</w:t>
            </w:r>
          </w:p>
        </w:tc>
        <w:tc>
          <w:tcPr>
            <w:tcW w:w="1440" w:type="dxa"/>
            <w:vAlign w:val="center"/>
          </w:tcPr>
          <w:p w14:paraId="70552CAE" w14:textId="5882AF84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610" w:type="dxa"/>
            <w:vAlign w:val="center"/>
          </w:tcPr>
          <w:p w14:paraId="0E9FF2D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2934F89B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7032107F" w14:textId="316F9604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161707C1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20729B0" w14:textId="264C0D4C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Liuming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Lu</w:t>
            </w:r>
          </w:p>
        </w:tc>
        <w:tc>
          <w:tcPr>
            <w:tcW w:w="1440" w:type="dxa"/>
            <w:vAlign w:val="center"/>
          </w:tcPr>
          <w:p w14:paraId="47D73B53" w14:textId="321252C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270BB8B2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7B93A7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804AABD" w14:textId="7591B14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5B96808A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6777144" w14:textId="6AF2BA46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John Wullert</w:t>
            </w:r>
          </w:p>
        </w:tc>
        <w:tc>
          <w:tcPr>
            <w:tcW w:w="1440" w:type="dxa"/>
            <w:vAlign w:val="center"/>
          </w:tcPr>
          <w:p w14:paraId="3F4117FE" w14:textId="0D04DF8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Perspecta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Labs</w:t>
            </w:r>
          </w:p>
        </w:tc>
        <w:tc>
          <w:tcPr>
            <w:tcW w:w="2610" w:type="dxa"/>
            <w:vAlign w:val="center"/>
          </w:tcPr>
          <w:p w14:paraId="3F424064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BAD235A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C322A8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D1324" w:rsidRPr="00183F4C" w14:paraId="0DABD056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17C1A1D1" w14:textId="784D2E05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Qi Wang</w:t>
            </w:r>
          </w:p>
        </w:tc>
        <w:tc>
          <w:tcPr>
            <w:tcW w:w="1440" w:type="dxa"/>
            <w:vAlign w:val="center"/>
          </w:tcPr>
          <w:p w14:paraId="7A6984F2" w14:textId="6E60F7E1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610" w:type="dxa"/>
            <w:vAlign w:val="center"/>
          </w:tcPr>
          <w:p w14:paraId="3D1E36B1" w14:textId="77777777" w:rsidR="00DD1324" w:rsidRPr="002C60AE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B250B07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724E681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D1324" w:rsidRPr="00183F4C" w14:paraId="6C7E202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1BBA06E" w14:textId="525B65E4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440" w:type="dxa"/>
            <w:vAlign w:val="center"/>
          </w:tcPr>
          <w:p w14:paraId="760685E8" w14:textId="1502ACE2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Qualcom</w:t>
            </w:r>
            <w:proofErr w:type="spellEnd"/>
          </w:p>
        </w:tc>
        <w:tc>
          <w:tcPr>
            <w:tcW w:w="2610" w:type="dxa"/>
            <w:vAlign w:val="center"/>
          </w:tcPr>
          <w:p w14:paraId="734C0F56" w14:textId="77777777" w:rsidR="00DD1324" w:rsidRPr="002C60AE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7F55266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966EC25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0C7A83" w:rsidRPr="00183F4C" w14:paraId="0EA6D0B3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065932F" w14:textId="0FB12380" w:rsidR="000C7A83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Kumail</w:t>
            </w:r>
          </w:p>
        </w:tc>
        <w:tc>
          <w:tcPr>
            <w:tcW w:w="1440" w:type="dxa"/>
            <w:vAlign w:val="center"/>
          </w:tcPr>
          <w:p w14:paraId="63CC543A" w14:textId="2DEF64D5" w:rsidR="000C7A83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30C83353" w14:textId="77777777" w:rsidR="000C7A83" w:rsidRPr="002C60AE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B65D378" w14:textId="77777777" w:rsidR="000C7A83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C6E4DAD" w14:textId="77777777" w:rsidR="000C7A83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BB71574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>spec text for</w:t>
      </w:r>
      <w:r w:rsidR="00DF57CC">
        <w:rPr>
          <w:lang w:eastAsia="ko-KR"/>
        </w:rPr>
        <w:t xml:space="preserve"> </w:t>
      </w:r>
      <w:r w:rsidR="00D04CE1">
        <w:rPr>
          <w:lang w:eastAsia="ko-KR"/>
        </w:rPr>
        <w:t>restricted TWT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3377D0">
        <w:rPr>
          <w:lang w:eastAsia="ko-KR"/>
        </w:rPr>
        <w:t xml:space="preserve">the latest </w:t>
      </w:r>
      <w:r w:rsidR="00A00A90">
        <w:rPr>
          <w:lang w:eastAsia="ko-KR"/>
        </w:rPr>
        <w:t>801.11be</w:t>
      </w:r>
      <w:r w:rsidR="003377D0">
        <w:rPr>
          <w:lang w:eastAsia="ko-KR"/>
        </w:rPr>
        <w:t xml:space="preserve"> draft</w:t>
      </w:r>
      <w:r w:rsidR="0079771B">
        <w:rPr>
          <w:lang w:eastAsia="ko-KR"/>
        </w:rPr>
        <w:t>.</w:t>
      </w:r>
    </w:p>
    <w:p w14:paraId="15CEDE53" w14:textId="613192F5" w:rsidR="00C3596F" w:rsidRPr="009618E8" w:rsidRDefault="00190826" w:rsidP="00176480">
      <w:pPr>
        <w:jc w:val="both"/>
      </w:pPr>
      <w:r>
        <w:t xml:space="preserve">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88C1E95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0: Initial version of the document</w:t>
      </w:r>
      <w:r w:rsidR="003377D0">
        <w:t xml:space="preserve">, and addressed comments from </w:t>
      </w:r>
      <w:r w:rsidR="002A7E7B">
        <w:t>various participants (listed in the above author list.)</w:t>
      </w:r>
    </w:p>
    <w:p w14:paraId="11D993AC" w14:textId="511F5477" w:rsidR="003377D0" w:rsidRDefault="003377D0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1: </w:t>
      </w:r>
      <w:r w:rsidR="00F412E7">
        <w:t>Address further comments from co-authors and Boon Ng.</w:t>
      </w:r>
    </w:p>
    <w:p w14:paraId="39F835EB" w14:textId="592A6F29" w:rsidR="00BA0B40" w:rsidRDefault="00BA0B40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2: Editorial change suggested by Kumail.</w:t>
      </w:r>
    </w:p>
    <w:p w14:paraId="4BF76537" w14:textId="5A7A6664" w:rsidR="00A73900" w:rsidRDefault="00A73900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3: Address comments from </w:t>
      </w:r>
      <w:proofErr w:type="spellStart"/>
      <w:r>
        <w:t>Xiangdong</w:t>
      </w:r>
      <w:proofErr w:type="spellEnd"/>
      <w:r>
        <w:t xml:space="preserve"> and </w:t>
      </w:r>
      <w:proofErr w:type="spellStart"/>
      <w:r>
        <w:t>Liuming</w:t>
      </w:r>
      <w:proofErr w:type="spellEnd"/>
      <w:r w:rsidR="00144581">
        <w:t>; and resolved comments received in the meeting.</w:t>
      </w:r>
    </w:p>
    <w:p w14:paraId="24B6EE49" w14:textId="5EB7C2ED" w:rsidR="00663C9F" w:rsidRDefault="00663C9F" w:rsidP="00176480">
      <w:pPr>
        <w:pStyle w:val="ListParagraph"/>
        <w:numPr>
          <w:ilvl w:val="0"/>
          <w:numId w:val="9"/>
        </w:numPr>
        <w:ind w:leftChars="0"/>
        <w:jc w:val="both"/>
        <w:rPr>
          <w:ins w:id="0" w:author="Chunyu Hu [2]" w:date="2021-03-01T16:29:00Z"/>
        </w:rPr>
      </w:pPr>
      <w:r>
        <w:t>Rev 4. Address comments from Qi and Alfred</w:t>
      </w:r>
      <w:r w:rsidR="00FA28C4">
        <w:t xml:space="preserve">. Merged the text with existing subclauses 35.x replacing low latency operation now that the group has agreed on </w:t>
      </w:r>
      <w:proofErr w:type="spellStart"/>
      <w:r w:rsidR="00FA28C4">
        <w:t>rTWT</w:t>
      </w:r>
      <w:proofErr w:type="spellEnd"/>
      <w:r w:rsidR="00FA28C4">
        <w:t>.</w:t>
      </w:r>
    </w:p>
    <w:p w14:paraId="4ABDD816" w14:textId="59740FDA" w:rsidR="007139B2" w:rsidRDefault="007139B2" w:rsidP="00176480">
      <w:pPr>
        <w:pStyle w:val="ListParagraph"/>
        <w:numPr>
          <w:ilvl w:val="0"/>
          <w:numId w:val="9"/>
        </w:numPr>
        <w:ind w:leftChars="0"/>
        <w:jc w:val="both"/>
      </w:pPr>
      <w:ins w:id="1" w:author="Chunyu Hu [2]" w:date="2021-03-01T16:29:00Z">
        <w:r>
          <w:t xml:space="preserve">Rev 5. </w:t>
        </w:r>
      </w:ins>
      <w:ins w:id="2" w:author="Chunyu Hu [2]" w:date="2021-03-01T16:30:00Z">
        <w:r>
          <w:t>Incorporate more changes to address comments from Yongho and Alfred.</w:t>
        </w:r>
      </w:ins>
    </w:p>
    <w:p w14:paraId="2A26F306" w14:textId="00958827" w:rsidR="00BA6C7C" w:rsidRPr="00E41148" w:rsidRDefault="00BA6C7C" w:rsidP="00A22606">
      <w:pPr>
        <w:ind w:left="36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>text is</w:t>
      </w:r>
      <w:r>
        <w:rPr>
          <w:sz w:val="22"/>
          <w:lang w:eastAsia="ko-KR"/>
        </w:rPr>
        <w:t xml:space="preserve"> based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4D7C0C51" w14:textId="77777777" w:rsidR="0079771B" w:rsidRPr="0079771B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>In R1, there exists a mode where an EHT AP may announce restricted service periods (SPs) such that:</w:t>
      </w:r>
    </w:p>
    <w:p w14:paraId="2AF15824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Any non-AP EHT STA that supports following the announced restricted SPs, and associated to the AP, shall end its TXOP before the start of the restricted SP(s).</w:t>
      </w:r>
    </w:p>
    <w:p w14:paraId="07CF3952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Non-AP EHT STAs are allowed to ignore the quiet intervals (which are advertised in Quiet elements by the AP) if they overlap with the restricted SP.</w:t>
      </w:r>
    </w:p>
    <w:p w14:paraId="33D6A2E8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bookmarkStart w:id="3" w:name="_Hlk63102568"/>
      <w:r w:rsidRPr="0079771B">
        <w:rPr>
          <w:lang w:val="en-US"/>
        </w:rPr>
        <w:t>An EHT AP may announce quiet intervals with Quiet elements that overlap with restricted SPs and the abovementioned exception applies. The rules on transmitting Quiet elements for restricted SPs are TBD.</w:t>
      </w:r>
    </w:p>
    <w:bookmarkEnd w:id="3"/>
    <w:p w14:paraId="4C3466E3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the restricted SPs is optional for the non-AP EHT STA.</w:t>
      </w:r>
    </w:p>
    <w:p w14:paraId="115BECAF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this mode is optional for the EHT AP.</w:t>
      </w:r>
    </w:p>
    <w:p w14:paraId="0E939D5D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NOTE – Such restricted SPs are intended to provide more predictable latency performance for latency sensitive traffic.</w:t>
      </w:r>
    </w:p>
    <w:p w14:paraId="5008BD92" w14:textId="77777777" w:rsidR="0079771B" w:rsidRPr="0079771B" w:rsidRDefault="0079771B" w:rsidP="0079771B">
      <w:pPr>
        <w:jc w:val="both"/>
        <w:rPr>
          <w:szCs w:val="22"/>
        </w:rPr>
      </w:pPr>
      <w:r w:rsidRPr="0079771B">
        <w:rPr>
          <w:szCs w:val="22"/>
        </w:rPr>
        <w:t xml:space="preserve">[Motion 148, #SP345, </w:t>
      </w:r>
      <w:sdt>
        <w:sdtPr>
          <w:rPr>
            <w:szCs w:val="22"/>
          </w:rPr>
          <w:id w:val="-2145880190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19_1755r14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[23]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 xml:space="preserve"> and </w:t>
      </w:r>
      <w:sdt>
        <w:sdtPr>
          <w:rPr>
            <w:szCs w:val="22"/>
          </w:rPr>
          <w:id w:val="-89552144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20_1046r10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[304]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>]</w:t>
      </w:r>
    </w:p>
    <w:p w14:paraId="7A5D5A22" w14:textId="77777777" w:rsidR="0079771B" w:rsidRPr="0079771B" w:rsidRDefault="0079771B" w:rsidP="0079771B">
      <w:pPr>
        <w:jc w:val="both"/>
        <w:rPr>
          <w:szCs w:val="22"/>
        </w:rPr>
      </w:pPr>
    </w:p>
    <w:p w14:paraId="6A57D138" w14:textId="77777777" w:rsidR="0079771B" w:rsidRPr="0079771B" w:rsidRDefault="0079771B" w:rsidP="0079771B">
      <w:pPr>
        <w:jc w:val="both"/>
      </w:pPr>
      <w:r w:rsidRPr="0079771B">
        <w:lastRenderedPageBreak/>
        <w:t>In R1, there exists a mode, known as restricted TWT, where EHT STAs use TWT setup procedure as baseline to set up a restricted SP agreement.</w:t>
      </w:r>
    </w:p>
    <w:p w14:paraId="46024FBF" w14:textId="77777777" w:rsidR="0079771B" w:rsidRPr="0079771B" w:rsidRDefault="0079771B" w:rsidP="0079771B">
      <w:pPr>
        <w:pStyle w:val="ListParagraph"/>
        <w:numPr>
          <w:ilvl w:val="0"/>
          <w:numId w:val="44"/>
        </w:numPr>
        <w:ind w:leftChars="0"/>
        <w:contextualSpacing/>
        <w:jc w:val="both"/>
      </w:pPr>
      <w:r w:rsidRPr="0079771B">
        <w:t xml:space="preserve">The name “restricted TWT” is TBD.  </w:t>
      </w:r>
    </w:p>
    <w:p w14:paraId="61BA3CA2" w14:textId="77777777" w:rsidR="0079771B" w:rsidRPr="003D1D8A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 xml:space="preserve">[Motion 150, #SP371, </w:t>
      </w:r>
      <w:sdt>
        <w:sdtPr>
          <w:rPr>
            <w:lang w:val="en-US"/>
          </w:rPr>
          <w:id w:val="391693928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19_1755r15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[92]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 xml:space="preserve"> and </w:t>
      </w:r>
      <w:sdt>
        <w:sdtPr>
          <w:rPr>
            <w:lang w:val="en-US"/>
          </w:rPr>
          <w:id w:val="908349100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20_1046r12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[305]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>]</w:t>
      </w:r>
    </w:p>
    <w:p w14:paraId="179F1883" w14:textId="77777777" w:rsidR="0079771B" w:rsidRDefault="0079771B" w:rsidP="00190826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37DC247C" w14:textId="6605E5ED" w:rsidR="000B2888" w:rsidRPr="004F3AF6" w:rsidRDefault="000B2888" w:rsidP="005A62F8">
      <w:pPr>
        <w:jc w:val="both"/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2EEC3A1D" w14:textId="28A3D882" w:rsidR="00F3385E" w:rsidRPr="002852DB" w:rsidRDefault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  <w:r w:rsidR="00F3385E">
        <w:rPr>
          <w:b/>
          <w:bCs/>
          <w:i/>
          <w:iCs/>
          <w:highlight w:val="yellow"/>
        </w:rPr>
        <w:br w:type="page"/>
      </w:r>
    </w:p>
    <w:p w14:paraId="5B250FDB" w14:textId="77777777" w:rsidR="00505DAD" w:rsidRPr="00505DAD" w:rsidRDefault="00505DAD" w:rsidP="00505DAD">
      <w:pPr>
        <w:pStyle w:val="T"/>
        <w:rPr>
          <w:rFonts w:ascii="Arial" w:hAnsi="Arial" w:cs="Arial"/>
          <w:b/>
          <w:bCs/>
          <w:sz w:val="22"/>
        </w:rPr>
      </w:pPr>
      <w:r w:rsidRPr="00505DAD">
        <w:rPr>
          <w:rFonts w:ascii="Arial" w:hAnsi="Arial" w:cs="Arial"/>
          <w:b/>
          <w:bCs/>
          <w:sz w:val="22"/>
        </w:rPr>
        <w:lastRenderedPageBreak/>
        <w:t>3. Definitions, Acronyms, and Abbreviations</w:t>
      </w:r>
    </w:p>
    <w:p w14:paraId="262B53F0" w14:textId="37DE322E" w:rsidR="00505DAD" w:rsidRPr="00906230" w:rsidRDefault="00505DAD" w:rsidP="00505DAD">
      <w:pPr>
        <w:pStyle w:val="T"/>
        <w:rPr>
          <w:rFonts w:ascii="Arial" w:hAnsi="Arial" w:cs="Arial"/>
          <w:b/>
          <w:bCs/>
          <w:w w:val="100"/>
        </w:rPr>
      </w:pPr>
      <w:r w:rsidRPr="00906230">
        <w:rPr>
          <w:rFonts w:ascii="Arial" w:hAnsi="Arial" w:cs="Arial"/>
          <w:b/>
          <w:bCs/>
          <w:w w:val="100"/>
          <w:lang w:val="en-GB"/>
        </w:rPr>
        <w:t>3.1 Definitions</w:t>
      </w:r>
    </w:p>
    <w:p w14:paraId="7D85C1AE" w14:textId="1D2F3BF5" w:rsidR="00C903BD" w:rsidRDefault="00C903BD" w:rsidP="00C903BD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>TGbe editor</w:t>
      </w:r>
      <w:r>
        <w:rPr>
          <w:b/>
          <w:bCs/>
          <w:i/>
          <w:iCs/>
          <w:w w:val="100"/>
          <w:highlight w:val="yellow"/>
        </w:rPr>
        <w:t>: add the following definition:</w:t>
      </w:r>
    </w:p>
    <w:p w14:paraId="7E5D6BC9" w14:textId="44FBC77F" w:rsidR="00505DAD" w:rsidRDefault="00EB4AE4" w:rsidP="00F5189F">
      <w:pPr>
        <w:pStyle w:val="T"/>
        <w:rPr>
          <w:ins w:id="4" w:author="Chunyu Hu" w:date="2021-03-01T15:52:00Z"/>
          <w:w w:val="100"/>
          <w:sz w:val="18"/>
          <w:szCs w:val="18"/>
        </w:rPr>
      </w:pPr>
      <w:r>
        <w:rPr>
          <w:b/>
          <w:bCs/>
          <w:w w:val="100"/>
          <w:sz w:val="18"/>
          <w:szCs w:val="18"/>
        </w:rPr>
        <w:t>restricted target wake time (TWT):</w:t>
      </w:r>
      <w:r w:rsidRPr="00EB4AE4">
        <w:rPr>
          <w:w w:val="100"/>
          <w:sz w:val="18"/>
          <w:szCs w:val="18"/>
        </w:rPr>
        <w:t xml:space="preserve"> TWT with enhanced medium access protection and resource reservation for latency sensitive traffic.</w:t>
      </w:r>
    </w:p>
    <w:p w14:paraId="3ABEC44D" w14:textId="77777777" w:rsidR="00373949" w:rsidRPr="008F0827" w:rsidRDefault="00373949" w:rsidP="00373949">
      <w:pPr>
        <w:pStyle w:val="T"/>
        <w:rPr>
          <w:ins w:id="5" w:author="Chunyu Hu" w:date="2021-03-01T15:53:00Z"/>
          <w:w w:val="100"/>
          <w:sz w:val="18"/>
          <w:szCs w:val="18"/>
        </w:rPr>
      </w:pPr>
      <w:ins w:id="6" w:author="Chunyu Hu" w:date="2021-03-01T15:53:00Z">
        <w:r>
          <w:rPr>
            <w:w w:val="100"/>
            <w:sz w:val="18"/>
            <w:szCs w:val="18"/>
          </w:rPr>
          <w:t xml:space="preserve">Restricted </w:t>
        </w:r>
        <w:r w:rsidRPr="000035E7">
          <w:rPr>
            <w:w w:val="100"/>
            <w:sz w:val="18"/>
            <w:szCs w:val="18"/>
          </w:rPr>
          <w:t xml:space="preserve">target wake time (TWT) service period (SP): A </w:t>
        </w:r>
        <w:r>
          <w:rPr>
            <w:w w:val="100"/>
            <w:sz w:val="18"/>
            <w:szCs w:val="18"/>
          </w:rPr>
          <w:t xml:space="preserve">restricted </w:t>
        </w:r>
        <w:r w:rsidRPr="000035E7">
          <w:rPr>
            <w:w w:val="100"/>
            <w:sz w:val="18"/>
            <w:szCs w:val="18"/>
          </w:rPr>
          <w:t xml:space="preserve">period of time during which </w:t>
        </w:r>
        <w:r>
          <w:rPr>
            <w:w w:val="100"/>
            <w:sz w:val="18"/>
            <w:szCs w:val="18"/>
          </w:rPr>
          <w:t xml:space="preserve">only </w:t>
        </w:r>
        <w:r w:rsidRPr="000035E7">
          <w:rPr>
            <w:w w:val="100"/>
            <w:sz w:val="18"/>
            <w:szCs w:val="18"/>
          </w:rPr>
          <w:t>TWT station</w:t>
        </w:r>
        <w:r>
          <w:rPr>
            <w:w w:val="100"/>
            <w:sz w:val="18"/>
            <w:szCs w:val="18"/>
          </w:rPr>
          <w:t>s</w:t>
        </w:r>
        <w:r w:rsidRPr="000035E7">
          <w:rPr>
            <w:w w:val="100"/>
            <w:sz w:val="18"/>
            <w:szCs w:val="18"/>
          </w:rPr>
          <w:t xml:space="preserve"> (STA</w:t>
        </w:r>
        <w:r>
          <w:rPr>
            <w:w w:val="100"/>
            <w:sz w:val="18"/>
            <w:szCs w:val="18"/>
          </w:rPr>
          <w:t>s</w:t>
        </w:r>
        <w:r w:rsidRPr="000035E7">
          <w:rPr>
            <w:w w:val="100"/>
            <w:sz w:val="18"/>
            <w:szCs w:val="18"/>
          </w:rPr>
          <w:t>)</w:t>
        </w:r>
        <w:r>
          <w:rPr>
            <w:w w:val="100"/>
            <w:sz w:val="18"/>
            <w:szCs w:val="18"/>
          </w:rPr>
          <w:t xml:space="preserve"> that are members of that TWT schedule can </w:t>
        </w:r>
        <w:r w:rsidRPr="000035E7">
          <w:rPr>
            <w:w w:val="100"/>
            <w:sz w:val="18"/>
            <w:szCs w:val="18"/>
          </w:rPr>
          <w:t xml:space="preserve">transmit and/or receive </w:t>
        </w:r>
        <w:r>
          <w:rPr>
            <w:w w:val="100"/>
            <w:sz w:val="18"/>
            <w:szCs w:val="18"/>
          </w:rPr>
          <w:t>frames that are part of latency sensitive traffic</w:t>
        </w:r>
        <w:r w:rsidRPr="000035E7">
          <w:rPr>
            <w:w w:val="100"/>
            <w:sz w:val="18"/>
            <w:szCs w:val="18"/>
          </w:rPr>
          <w:t>.</w:t>
        </w:r>
      </w:ins>
    </w:p>
    <w:p w14:paraId="0A212B68" w14:textId="139DD622" w:rsidR="00373949" w:rsidRPr="00EB4AE4" w:rsidDel="00373949" w:rsidRDefault="00373949" w:rsidP="00F5189F">
      <w:pPr>
        <w:pStyle w:val="T"/>
        <w:rPr>
          <w:del w:id="7" w:author="Chunyu Hu" w:date="2021-03-01T15:53:00Z"/>
          <w:w w:val="100"/>
          <w:sz w:val="18"/>
          <w:szCs w:val="18"/>
        </w:rPr>
      </w:pPr>
    </w:p>
    <w:p w14:paraId="4D82C631" w14:textId="77777777" w:rsidR="0000673D" w:rsidRPr="008F0827" w:rsidRDefault="0000673D" w:rsidP="008F0827">
      <w:pPr>
        <w:pStyle w:val="T"/>
        <w:rPr>
          <w:w w:val="100"/>
          <w:sz w:val="18"/>
          <w:szCs w:val="18"/>
        </w:rPr>
      </w:pPr>
    </w:p>
    <w:p w14:paraId="3FF95CB7" w14:textId="0913DFB9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 w:rsidR="0079771B">
        <w:rPr>
          <w:b/>
          <w:bCs/>
          <w:i/>
          <w:iCs/>
          <w:w w:val="100"/>
          <w:highlight w:val="yellow"/>
        </w:rPr>
        <w:t>Substitute the</w:t>
      </w:r>
      <w:r>
        <w:rPr>
          <w:b/>
          <w:bCs/>
          <w:i/>
          <w:iCs/>
          <w:w w:val="100"/>
          <w:highlight w:val="yellow"/>
        </w:rPr>
        <w:t xml:space="preserve"> subclause 3</w:t>
      </w:r>
      <w:r w:rsidR="00BF5D83">
        <w:rPr>
          <w:b/>
          <w:bCs/>
          <w:i/>
          <w:iCs/>
          <w:w w:val="100"/>
          <w:highlight w:val="yellow"/>
        </w:rPr>
        <w:t>5</w:t>
      </w:r>
      <w:r>
        <w:rPr>
          <w:b/>
          <w:bCs/>
          <w:i/>
          <w:iCs/>
          <w:w w:val="100"/>
          <w:highlight w:val="yellow"/>
        </w:rPr>
        <w:t>.x</w:t>
      </w:r>
      <w:r w:rsidR="0079771B">
        <w:rPr>
          <w:b/>
          <w:bCs/>
          <w:i/>
          <w:iCs/>
          <w:w w:val="100"/>
          <w:highlight w:val="yellow"/>
        </w:rPr>
        <w:t xml:space="preserve"> in D0.3 with the following subclause 35.x text: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2FF9877F" w:rsidR="00C55E77" w:rsidRPr="00906230" w:rsidRDefault="00C55E77" w:rsidP="00C55E77">
      <w:pPr>
        <w:pStyle w:val="H4"/>
        <w:rPr>
          <w:w w:val="100"/>
          <w:sz w:val="22"/>
          <w:szCs w:val="22"/>
        </w:rPr>
      </w:pPr>
      <w:r w:rsidRPr="00906230">
        <w:rPr>
          <w:w w:val="100"/>
          <w:sz w:val="22"/>
          <w:szCs w:val="22"/>
        </w:rPr>
        <w:t>3</w:t>
      </w:r>
      <w:r w:rsidR="00BF5D83" w:rsidRPr="00906230">
        <w:rPr>
          <w:w w:val="100"/>
          <w:sz w:val="22"/>
          <w:szCs w:val="22"/>
        </w:rPr>
        <w:t>5</w:t>
      </w:r>
      <w:r w:rsidRPr="00906230">
        <w:rPr>
          <w:w w:val="100"/>
          <w:sz w:val="22"/>
          <w:szCs w:val="22"/>
        </w:rPr>
        <w:t>. Extreme</w:t>
      </w:r>
      <w:r w:rsidR="009703FD">
        <w:rPr>
          <w:w w:val="100"/>
          <w:sz w:val="22"/>
          <w:szCs w:val="22"/>
        </w:rPr>
        <w:t>ly</w:t>
      </w:r>
      <w:r w:rsidRPr="00906230">
        <w:rPr>
          <w:w w:val="100"/>
          <w:sz w:val="22"/>
          <w:szCs w:val="22"/>
        </w:rPr>
        <w:t xml:space="preserve"> High Throughput (EHT) MAC specification</w:t>
      </w:r>
    </w:p>
    <w:p w14:paraId="55D5498F" w14:textId="5F4B6969" w:rsidR="007C6A9A" w:rsidRPr="00274AC2" w:rsidRDefault="007C6A9A" w:rsidP="007C0FA7">
      <w:pPr>
        <w:pStyle w:val="H3"/>
        <w:rPr>
          <w:w w:val="100"/>
          <w:sz w:val="22"/>
          <w:szCs w:val="22"/>
          <w:lang w:eastAsia="ko-KR"/>
        </w:rPr>
      </w:pPr>
      <w:r w:rsidRPr="00274AC2">
        <w:rPr>
          <w:w w:val="100"/>
          <w:sz w:val="22"/>
          <w:szCs w:val="22"/>
          <w:lang w:eastAsia="ko-KR"/>
        </w:rPr>
        <w:t>3</w:t>
      </w:r>
      <w:r w:rsidR="00BF5D83" w:rsidRPr="00274AC2">
        <w:rPr>
          <w:w w:val="100"/>
          <w:sz w:val="22"/>
          <w:szCs w:val="22"/>
          <w:lang w:eastAsia="ko-KR"/>
        </w:rPr>
        <w:t>5</w:t>
      </w:r>
      <w:r w:rsidR="00F368C1" w:rsidRPr="00274AC2">
        <w:rPr>
          <w:w w:val="100"/>
          <w:sz w:val="22"/>
          <w:szCs w:val="22"/>
          <w:lang w:eastAsia="ko-KR"/>
        </w:rPr>
        <w:t>.</w:t>
      </w:r>
      <w:r w:rsidR="0056753D" w:rsidRPr="00274AC2">
        <w:rPr>
          <w:w w:val="100"/>
          <w:sz w:val="22"/>
          <w:szCs w:val="22"/>
          <w:lang w:eastAsia="ko-KR"/>
        </w:rPr>
        <w:t>x</w:t>
      </w:r>
      <w:r w:rsidR="00B31B69" w:rsidRPr="00274AC2">
        <w:rPr>
          <w:w w:val="100"/>
          <w:sz w:val="22"/>
          <w:szCs w:val="22"/>
          <w:lang w:eastAsia="ko-KR"/>
        </w:rPr>
        <w:t xml:space="preserve"> </w:t>
      </w:r>
      <w:r w:rsidR="00FD6899">
        <w:rPr>
          <w:w w:val="100"/>
          <w:sz w:val="22"/>
          <w:szCs w:val="22"/>
          <w:lang w:eastAsia="ko-KR"/>
        </w:rPr>
        <w:t>Restricted TWT</w:t>
      </w:r>
    </w:p>
    <w:p w14:paraId="141140C3" w14:textId="6AA22355" w:rsidR="0079771B" w:rsidRPr="00704BF8" w:rsidRDefault="00D3180E" w:rsidP="00FB43C4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</w:t>
      </w:r>
      <w:r w:rsidR="00704BF8" w:rsidRPr="00704BF8">
        <w:rPr>
          <w:rFonts w:ascii="Arial" w:hAnsi="Arial" w:cs="Arial"/>
          <w:b/>
          <w:bCs/>
          <w:lang w:eastAsia="ko-KR"/>
        </w:rPr>
        <w:t>5.x.1 General</w:t>
      </w:r>
    </w:p>
    <w:p w14:paraId="78BEC507" w14:textId="1D35D563" w:rsidR="007C0E9A" w:rsidRPr="00F829F0" w:rsidRDefault="007C0E9A" w:rsidP="007C0E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sz w:val="20"/>
          <w:lang w:eastAsia="ko-KR"/>
        </w:rPr>
      </w:pPr>
      <w:bookmarkStart w:id="8" w:name="_Hlk61501573"/>
      <w:r w:rsidRPr="00F829F0">
        <w:rPr>
          <w:rFonts w:eastAsia="MS Mincho"/>
          <w:color w:val="000000"/>
          <w:w w:val="0"/>
          <w:sz w:val="20"/>
          <w:lang w:eastAsia="ko-KR"/>
        </w:rPr>
        <w:t xml:space="preserve">Traffic originating from many real time applications has stringent latency requirements </w:t>
      </w:r>
      <w:ins w:id="9" w:author="Chunyu Hu" w:date="2021-03-01T15:21:00Z">
        <w:r w:rsidR="00752618">
          <w:rPr>
            <w:rFonts w:eastAsia="MS Mincho"/>
            <w:color w:val="000000"/>
            <w:w w:val="0"/>
            <w:sz w:val="20"/>
            <w:lang w:eastAsia="ko-KR"/>
          </w:rPr>
          <w:t xml:space="preserve">(e.g., </w:t>
        </w:r>
      </w:ins>
      <w:del w:id="10" w:author="Chunyu Hu" w:date="2021-03-01T15:21:00Z">
        <w:r w:rsidRPr="00F829F0" w:rsidDel="00752618">
          <w:rPr>
            <w:rFonts w:eastAsia="MS Mincho"/>
            <w:color w:val="000000"/>
            <w:w w:val="0"/>
            <w:sz w:val="20"/>
            <w:lang w:eastAsia="ko-KR"/>
          </w:rPr>
          <w:delText xml:space="preserve">including not only </w:delText>
        </w:r>
      </w:del>
      <w:r w:rsidRPr="00F829F0">
        <w:rPr>
          <w:rFonts w:eastAsia="MS Mincho"/>
          <w:color w:val="000000"/>
          <w:w w:val="0"/>
          <w:sz w:val="20"/>
          <w:lang w:eastAsia="ko-KR"/>
        </w:rPr>
        <w:t xml:space="preserve">very low average </w:t>
      </w:r>
      <w:ins w:id="11" w:author="Chunyu Hu" w:date="2021-03-01T15:21:00Z">
        <w:r w:rsidR="00752618">
          <w:rPr>
            <w:rFonts w:eastAsia="MS Mincho"/>
            <w:color w:val="000000"/>
            <w:w w:val="0"/>
            <w:sz w:val="20"/>
            <w:lang w:eastAsia="ko-KR"/>
          </w:rPr>
          <w:t xml:space="preserve">latency </w:t>
        </w:r>
      </w:ins>
      <w:r w:rsidRPr="00F829F0">
        <w:rPr>
          <w:rFonts w:eastAsia="MS Mincho"/>
          <w:color w:val="000000"/>
          <w:w w:val="0"/>
          <w:sz w:val="20"/>
          <w:lang w:eastAsia="ko-KR"/>
        </w:rPr>
        <w:t xml:space="preserve">and </w:t>
      </w:r>
      <w:del w:id="12" w:author="Chunyu Hu" w:date="2021-02-28T11:53:00Z">
        <w:r w:rsidRPr="00F829F0" w:rsidDel="00C22AF2">
          <w:rPr>
            <w:rFonts w:eastAsia="MS Mincho"/>
            <w:color w:val="000000"/>
            <w:w w:val="0"/>
            <w:sz w:val="20"/>
            <w:lang w:eastAsia="ko-KR"/>
          </w:rPr>
          <w:delText>worst-case</w:delText>
        </w:r>
      </w:del>
      <w:ins w:id="13" w:author="Chunyu Hu" w:date="2021-02-28T11:53:00Z">
        <w:r w:rsidR="00C22AF2">
          <w:rPr>
            <w:rFonts w:eastAsia="MS Mincho"/>
            <w:color w:val="000000"/>
            <w:w w:val="0"/>
            <w:sz w:val="20"/>
            <w:lang w:eastAsia="ko-KR"/>
          </w:rPr>
          <w:t>worst case</w:t>
        </w:r>
      </w:ins>
      <w:r w:rsidRPr="00F829F0">
        <w:rPr>
          <w:rFonts w:eastAsia="MS Mincho"/>
          <w:color w:val="000000"/>
          <w:w w:val="0"/>
          <w:sz w:val="20"/>
          <w:lang w:eastAsia="ko-KR"/>
        </w:rPr>
        <w:t xml:space="preserve"> </w:t>
      </w:r>
      <w:del w:id="14" w:author="Chunyu Hu" w:date="2021-03-01T15:21:00Z">
        <w:r w:rsidRPr="00F829F0" w:rsidDel="00752618">
          <w:rPr>
            <w:rFonts w:eastAsia="MS Mincho"/>
            <w:color w:val="000000"/>
            <w:w w:val="0"/>
            <w:sz w:val="20"/>
            <w:lang w:eastAsia="ko-KR"/>
          </w:rPr>
          <w:delText xml:space="preserve">values </w:delText>
        </w:r>
      </w:del>
      <w:ins w:id="15" w:author="Chunyu Hu" w:date="2021-03-01T15:21:00Z">
        <w:r w:rsidR="00752618">
          <w:rPr>
            <w:rFonts w:eastAsia="MS Mincho"/>
            <w:color w:val="000000"/>
            <w:w w:val="0"/>
            <w:sz w:val="20"/>
            <w:lang w:eastAsia="ko-KR"/>
          </w:rPr>
          <w:t>latency</w:t>
        </w:r>
      </w:ins>
      <w:ins w:id="16" w:author="Chunyu Hu" w:date="2021-03-01T15:22:00Z">
        <w:r w:rsidR="00752618">
          <w:rPr>
            <w:rFonts w:eastAsia="MS Mincho"/>
            <w:color w:val="000000"/>
            <w:w w:val="0"/>
            <w:sz w:val="20"/>
            <w:lang w:eastAsia="ko-KR"/>
          </w:rPr>
          <w:t xml:space="preserve"> of the order of a few to tens of milliseconds</w:t>
        </w:r>
      </w:ins>
      <w:ins w:id="17" w:author="Chunyu Hu" w:date="2021-03-01T15:23:00Z">
        <w:r w:rsidR="00752618">
          <w:rPr>
            <w:rFonts w:eastAsia="MS Mincho"/>
            <w:color w:val="000000"/>
            <w:w w:val="0"/>
            <w:sz w:val="20"/>
            <w:lang w:eastAsia="ko-KR"/>
          </w:rPr>
          <w:t>, and small jitter</w:t>
        </w:r>
      </w:ins>
      <w:ins w:id="18" w:author="Chunyu Hu" w:date="2021-03-01T15:22:00Z">
        <w:r w:rsidR="00752618">
          <w:rPr>
            <w:rFonts w:eastAsia="MS Mincho"/>
            <w:color w:val="000000"/>
            <w:w w:val="0"/>
            <w:sz w:val="20"/>
            <w:lang w:eastAsia="ko-KR"/>
          </w:rPr>
          <w:t xml:space="preserve">, </w:t>
        </w:r>
      </w:ins>
      <w:ins w:id="19" w:author="Chunyu Hu" w:date="2021-03-01T15:26:00Z">
        <w:r w:rsidR="00752618">
          <w:rPr>
            <w:rFonts w:eastAsia="MS Mincho"/>
            <w:color w:val="000000"/>
            <w:w w:val="0"/>
            <w:sz w:val="20"/>
            <w:lang w:eastAsia="ko-KR"/>
          </w:rPr>
          <w:t xml:space="preserve">all of </w:t>
        </w:r>
      </w:ins>
      <w:ins w:id="20" w:author="Chunyu Hu" w:date="2021-03-01T15:22:00Z">
        <w:r w:rsidR="00752618">
          <w:rPr>
            <w:rFonts w:eastAsia="MS Mincho"/>
            <w:color w:val="000000"/>
            <w:w w:val="0"/>
            <w:sz w:val="20"/>
            <w:lang w:eastAsia="ko-KR"/>
          </w:rPr>
          <w:t>which can have</w:t>
        </w:r>
      </w:ins>
      <w:del w:id="21" w:author="Chunyu Hu" w:date="2021-03-01T15:22:00Z">
        <w:r w:rsidRPr="00F829F0" w:rsidDel="00752618">
          <w:rPr>
            <w:rFonts w:eastAsia="MS Mincho"/>
            <w:color w:val="000000"/>
            <w:w w:val="0"/>
            <w:sz w:val="20"/>
            <w:lang w:eastAsia="ko-KR"/>
          </w:rPr>
          <w:delText>within</w:delText>
        </w:r>
      </w:del>
      <w:r w:rsidRPr="00F829F0">
        <w:rPr>
          <w:rFonts w:eastAsia="MS Mincho"/>
          <w:color w:val="000000"/>
          <w:w w:val="0"/>
          <w:sz w:val="20"/>
          <w:lang w:eastAsia="ko-KR"/>
        </w:rPr>
        <w:t xml:space="preserve"> certain reliability constraints</w:t>
      </w:r>
      <w:ins w:id="22" w:author="Chunyu Hu" w:date="2021-03-01T15:22:00Z">
        <w:r w:rsidR="00752618">
          <w:rPr>
            <w:rFonts w:eastAsia="MS Mincho"/>
            <w:color w:val="000000"/>
            <w:w w:val="0"/>
            <w:sz w:val="20"/>
            <w:lang w:eastAsia="ko-KR"/>
          </w:rPr>
          <w:t xml:space="preserve"> as well</w:t>
        </w:r>
      </w:ins>
      <w:ins w:id="23" w:author="Chunyu Hu" w:date="2021-03-01T15:25:00Z">
        <w:r w:rsidR="00752618">
          <w:rPr>
            <w:rFonts w:eastAsia="MS Mincho"/>
            <w:color w:val="000000"/>
            <w:w w:val="0"/>
            <w:sz w:val="20"/>
            <w:lang w:eastAsia="ko-KR"/>
          </w:rPr>
          <w:t>)</w:t>
        </w:r>
      </w:ins>
      <w:del w:id="24" w:author="Chunyu Hu" w:date="2021-03-01T15:25:00Z">
        <w:r w:rsidRPr="00F829F0" w:rsidDel="00752618">
          <w:rPr>
            <w:rFonts w:eastAsia="MS Mincho"/>
            <w:color w:val="000000"/>
            <w:w w:val="0"/>
            <w:sz w:val="20"/>
            <w:lang w:eastAsia="ko-KR"/>
          </w:rPr>
          <w:delText>, of the order of a few to tens of milliseconds, but also small jitter</w:delText>
        </w:r>
      </w:del>
      <w:r w:rsidRPr="00F829F0">
        <w:rPr>
          <w:rFonts w:eastAsia="MS Mincho"/>
          <w:color w:val="000000"/>
          <w:w w:val="0"/>
          <w:sz w:val="20"/>
          <w:lang w:eastAsia="ko-KR"/>
        </w:rPr>
        <w:t>. Such traffic is referred</w:t>
      </w:r>
      <w:ins w:id="25" w:author="Chunyu Hu [2]" w:date="2021-02-28T10:56:00Z">
        <w:r w:rsidR="00171E9D">
          <w:rPr>
            <w:rFonts w:eastAsia="MS Mincho"/>
            <w:color w:val="000000"/>
            <w:w w:val="0"/>
            <w:sz w:val="20"/>
            <w:lang w:eastAsia="ko-KR"/>
          </w:rPr>
          <w:t xml:space="preserve"> to</w:t>
        </w:r>
      </w:ins>
      <w:r w:rsidRPr="00F829F0">
        <w:rPr>
          <w:rFonts w:eastAsia="MS Mincho"/>
          <w:color w:val="000000"/>
          <w:w w:val="0"/>
          <w:sz w:val="20"/>
          <w:lang w:eastAsia="ko-KR"/>
        </w:rPr>
        <w:t xml:space="preserve"> as</w:t>
      </w:r>
      <w:r w:rsidRPr="00F829F0">
        <w:rPr>
          <w:rFonts w:eastAsia="MS Mincho"/>
          <w:i/>
          <w:iCs/>
          <w:color w:val="000000"/>
          <w:w w:val="0"/>
          <w:sz w:val="20"/>
          <w:lang w:eastAsia="ko-KR"/>
        </w:rPr>
        <w:t xml:space="preserve"> latency sensitive traffic</w:t>
      </w:r>
      <w:r w:rsidRPr="00F829F0">
        <w:rPr>
          <w:rFonts w:eastAsia="MS Mincho"/>
          <w:color w:val="000000"/>
          <w:w w:val="0"/>
          <w:sz w:val="20"/>
          <w:lang w:eastAsia="ko-KR"/>
        </w:rPr>
        <w:t xml:space="preserve"> in this subclause.</w:t>
      </w:r>
      <w:bookmarkEnd w:id="8"/>
      <w:r w:rsidRPr="00F829F0">
        <w:rPr>
          <w:rFonts w:eastAsia="MS Mincho"/>
          <w:color w:val="000000"/>
          <w:w w:val="0"/>
          <w:sz w:val="20"/>
          <w:lang w:eastAsia="ko-KR"/>
        </w:rPr>
        <w:t xml:space="preserve"> </w:t>
      </w:r>
      <w:del w:id="26" w:author="Chunyu Hu [2]" w:date="2021-02-28T10:56:00Z">
        <w:r w:rsidRPr="00F829F0" w:rsidDel="00171E9D">
          <w:rPr>
            <w:rFonts w:eastAsia="MS Mincho"/>
            <w:color w:val="000000"/>
            <w:w w:val="0"/>
            <w:sz w:val="20"/>
            <w:lang w:eastAsia="ko-KR"/>
          </w:rPr>
          <w:delText xml:space="preserve"> </w:delText>
        </w:r>
      </w:del>
      <w:del w:id="27" w:author="Chunyu Hu" w:date="2021-03-01T15:26:00Z">
        <w:r w:rsidRPr="00F829F0" w:rsidDel="00752618">
          <w:rPr>
            <w:rFonts w:eastAsia="MS Mincho"/>
            <w:color w:val="000000"/>
            <w:w w:val="0"/>
            <w:sz w:val="20"/>
            <w:lang w:eastAsia="ko-KR"/>
          </w:rPr>
          <w:delText>The r</w:delText>
        </w:r>
      </w:del>
      <w:ins w:id="28" w:author="Chunyu Hu" w:date="2021-03-01T15:26:00Z">
        <w:r w:rsidR="00752618">
          <w:rPr>
            <w:rFonts w:eastAsia="MS Mincho"/>
            <w:color w:val="000000"/>
            <w:w w:val="0"/>
            <w:sz w:val="20"/>
            <w:lang w:eastAsia="ko-KR"/>
          </w:rPr>
          <w:t>R</w:t>
        </w:r>
      </w:ins>
      <w:r w:rsidRPr="00F829F0">
        <w:rPr>
          <w:rFonts w:eastAsia="MS Mincho"/>
          <w:color w:val="000000"/>
          <w:w w:val="0"/>
          <w:sz w:val="20"/>
          <w:lang w:eastAsia="ko-KR"/>
        </w:rPr>
        <w:t xml:space="preserve">estricted target wake time (TWT) operation described in this subclause allows </w:t>
      </w:r>
      <w:r w:rsidRPr="00F829F0">
        <w:rPr>
          <w:sz w:val="20"/>
          <w:lang w:eastAsia="ko-KR"/>
        </w:rPr>
        <w:t xml:space="preserve">an AP to </w:t>
      </w:r>
      <w:del w:id="29" w:author="Chunyu Hu" w:date="2021-03-01T15:26:00Z">
        <w:r w:rsidRPr="00F829F0" w:rsidDel="00752618">
          <w:rPr>
            <w:sz w:val="20"/>
            <w:lang w:eastAsia="ko-KR"/>
          </w:rPr>
          <w:delText xml:space="preserve">provide </w:delText>
        </w:r>
      </w:del>
      <w:ins w:id="30" w:author="Chunyu Hu" w:date="2021-03-01T15:26:00Z">
        <w:r w:rsidR="00752618">
          <w:rPr>
            <w:sz w:val="20"/>
            <w:lang w:eastAsia="ko-KR"/>
          </w:rPr>
          <w:t>use</w:t>
        </w:r>
        <w:r w:rsidR="00752618" w:rsidRPr="00F829F0">
          <w:rPr>
            <w:sz w:val="20"/>
            <w:lang w:eastAsia="ko-KR"/>
          </w:rPr>
          <w:t xml:space="preserve"> </w:t>
        </w:r>
      </w:ins>
      <w:r w:rsidRPr="00F829F0">
        <w:rPr>
          <w:sz w:val="20"/>
          <w:lang w:eastAsia="ko-KR"/>
        </w:rPr>
        <w:t xml:space="preserve">enhanced medium access protection and resource reservation </w:t>
      </w:r>
      <w:ins w:id="31" w:author="Chunyu Hu" w:date="2021-03-01T15:26:00Z">
        <w:r w:rsidR="00752618">
          <w:rPr>
            <w:sz w:val="20"/>
            <w:lang w:eastAsia="ko-KR"/>
          </w:rPr>
          <w:t xml:space="preserve">mechanisms </w:t>
        </w:r>
      </w:ins>
      <w:del w:id="32" w:author="Chunyu Hu" w:date="2021-03-01T15:26:00Z">
        <w:r w:rsidRPr="00F829F0" w:rsidDel="00752618">
          <w:rPr>
            <w:sz w:val="20"/>
            <w:lang w:eastAsia="ko-KR"/>
          </w:rPr>
          <w:delText>in order to achieve</w:delText>
        </w:r>
      </w:del>
      <w:ins w:id="33" w:author="Chunyu Hu" w:date="2021-03-01T15:26:00Z">
        <w:r w:rsidR="00752618">
          <w:rPr>
            <w:sz w:val="20"/>
            <w:lang w:eastAsia="ko-KR"/>
          </w:rPr>
          <w:t>to provide</w:t>
        </w:r>
      </w:ins>
      <w:r w:rsidRPr="00F829F0">
        <w:rPr>
          <w:sz w:val="20"/>
          <w:lang w:eastAsia="ko-KR"/>
        </w:rPr>
        <w:t xml:space="preserve"> more predictable latency</w:t>
      </w:r>
      <w:r>
        <w:rPr>
          <w:sz w:val="20"/>
          <w:lang w:eastAsia="ko-KR"/>
        </w:rPr>
        <w:t xml:space="preserve">, </w:t>
      </w:r>
      <w:r w:rsidRPr="00F829F0">
        <w:rPr>
          <w:sz w:val="20"/>
          <w:lang w:eastAsia="ko-KR"/>
        </w:rPr>
        <w:t xml:space="preserve">reduced </w:t>
      </w:r>
      <w:del w:id="34" w:author="Chunyu Hu" w:date="2021-02-28T11:53:00Z">
        <w:r w:rsidRPr="00F829F0" w:rsidDel="00C22AF2">
          <w:rPr>
            <w:sz w:val="20"/>
            <w:lang w:eastAsia="ko-KR"/>
          </w:rPr>
          <w:delText>worst-case</w:delText>
        </w:r>
      </w:del>
      <w:ins w:id="35" w:author="Chunyu Hu" w:date="2021-02-28T11:53:00Z">
        <w:r w:rsidR="00C22AF2">
          <w:rPr>
            <w:sz w:val="20"/>
            <w:lang w:eastAsia="ko-KR"/>
          </w:rPr>
          <w:t>worst case</w:t>
        </w:r>
      </w:ins>
      <w:r w:rsidRPr="00F829F0">
        <w:rPr>
          <w:sz w:val="20"/>
          <w:lang w:eastAsia="ko-KR"/>
        </w:rPr>
        <w:t xml:space="preserve"> latency</w:t>
      </w:r>
      <w:r>
        <w:rPr>
          <w:sz w:val="20"/>
          <w:lang w:eastAsia="ko-KR"/>
        </w:rPr>
        <w:t xml:space="preserve"> and</w:t>
      </w:r>
      <w:ins w:id="36" w:author="Chunyu Hu" w:date="2021-03-01T15:27:00Z">
        <w:r w:rsidR="00752618">
          <w:rPr>
            <w:sz w:val="20"/>
            <w:lang w:eastAsia="ko-KR"/>
          </w:rPr>
          <w:t>/or</w:t>
        </w:r>
      </w:ins>
      <w:r>
        <w:rPr>
          <w:sz w:val="20"/>
          <w:lang w:eastAsia="ko-KR"/>
        </w:rPr>
        <w:t xml:space="preserve"> jitter</w:t>
      </w:r>
      <w:ins w:id="37" w:author="Chunyu Hu [2]" w:date="2021-02-28T10:47:00Z">
        <w:r w:rsidR="006D5850">
          <w:rPr>
            <w:sz w:val="20"/>
            <w:lang w:eastAsia="ko-KR"/>
          </w:rPr>
          <w:t>,</w:t>
        </w:r>
      </w:ins>
      <w:r w:rsidRPr="00F829F0">
        <w:rPr>
          <w:sz w:val="20"/>
          <w:lang w:eastAsia="ko-KR"/>
        </w:rPr>
        <w:t xml:space="preserve"> with higher reliability for latency sensitive traffic.</w:t>
      </w:r>
    </w:p>
    <w:p w14:paraId="5F51B3CF" w14:textId="292C924C" w:rsidR="007C0E9A" w:rsidDel="00752618" w:rsidRDefault="007C0E9A" w:rsidP="00752618">
      <w:pPr>
        <w:pStyle w:val="T"/>
        <w:rPr>
          <w:del w:id="38" w:author="Chunyu Hu" w:date="2021-03-01T15:28:00Z"/>
          <w:lang w:eastAsia="ko-KR"/>
        </w:rPr>
      </w:pPr>
      <w:del w:id="39" w:author="Chunyu Hu" w:date="2021-03-01T15:54:00Z">
        <w:r w:rsidDel="00373949">
          <w:rPr>
            <w:lang w:eastAsia="ko-KR"/>
          </w:rPr>
          <w:delText xml:space="preserve">It is optional for an EHT STA to support restricted TWT. </w:delText>
        </w:r>
      </w:del>
      <w:ins w:id="40" w:author="Chunyu Hu" w:date="2021-03-01T15:28:00Z">
        <w:r w:rsidR="00752618">
          <w:rPr>
            <w:lang w:eastAsia="ko-KR"/>
          </w:rPr>
          <w:t>An EHT STA that supports restricted TWT operation shall set dot11RestrictedTWTOptionImplemented to true and the Restricted TWT Support subfield in transmitted EHT Capabilities elements to 1; otherwise</w:t>
        </w:r>
      </w:ins>
      <w:ins w:id="41" w:author="Chunyu Hu" w:date="2021-03-01T15:29:00Z">
        <w:r w:rsidR="00752618">
          <w:rPr>
            <w:lang w:eastAsia="ko-KR"/>
          </w:rPr>
          <w:t>,</w:t>
        </w:r>
      </w:ins>
      <w:ins w:id="42" w:author="Chunyu Hu" w:date="2021-03-01T15:28:00Z">
        <w:r w:rsidR="00752618">
          <w:rPr>
            <w:lang w:eastAsia="ko-KR"/>
          </w:rPr>
          <w:t xml:space="preserve"> the STA shall set dot11RestrictedTWTOptionImplemented to false and the Restricted TWT Support subfield in transmitted EHT Capabilities elements to 0.</w:t>
        </w:r>
      </w:ins>
      <w:del w:id="43" w:author="Chunyu Hu" w:date="2021-03-01T15:28:00Z">
        <w:r w:rsidDel="00752618">
          <w:rPr>
            <w:lang w:eastAsia="ko-KR"/>
          </w:rPr>
          <w:delText>An EHT STA with dot11RestrictedTWTOptionImplemented equal to true shall set:</w:delText>
        </w:r>
      </w:del>
    </w:p>
    <w:p w14:paraId="5C6BE2BD" w14:textId="1C21B7D7" w:rsidR="007C0E9A" w:rsidRPr="00BC6994" w:rsidRDefault="007C0E9A" w:rsidP="00752618">
      <w:pPr>
        <w:pStyle w:val="T"/>
        <w:rPr>
          <w:lang w:eastAsia="ko-KR"/>
        </w:rPr>
      </w:pPr>
      <w:del w:id="44" w:author="Chunyu Hu" w:date="2021-03-01T15:28:00Z">
        <w:r w:rsidDel="00752618">
          <w:rPr>
            <w:lang w:eastAsia="ko-KR"/>
          </w:rPr>
          <w:delText>— T</w:delText>
        </w:r>
      </w:del>
      <w:ins w:id="45" w:author="Chunyu Hu [2]" w:date="2021-02-28T10:48:00Z">
        <w:del w:id="46" w:author="Chunyu Hu" w:date="2021-03-01T15:28:00Z">
          <w:r w:rsidR="006D5850" w:rsidDel="00752618">
            <w:rPr>
              <w:lang w:eastAsia="ko-KR"/>
            </w:rPr>
            <w:delText>t</w:delText>
          </w:r>
        </w:del>
      </w:ins>
      <w:del w:id="47" w:author="Chunyu Hu" w:date="2021-03-01T15:28:00Z">
        <w:r w:rsidDel="00752618">
          <w:rPr>
            <w:lang w:eastAsia="ko-KR"/>
          </w:rPr>
          <w:delText>he Restricted TWT Support subfield to 1 in the EHT Capabilities element; otherwise set to 0.</w:delText>
        </w:r>
      </w:del>
    </w:p>
    <w:p w14:paraId="209E1FC9" w14:textId="0D8C1F6A" w:rsidR="00307FDF" w:rsidRDefault="00EA2E26" w:rsidP="00FB43C4">
      <w:pPr>
        <w:pStyle w:val="T"/>
        <w:rPr>
          <w:lang w:eastAsia="ko-KR"/>
        </w:rPr>
      </w:pPr>
      <w:r w:rsidRPr="00EA2E26">
        <w:rPr>
          <w:lang w:eastAsia="ko-KR"/>
        </w:rPr>
        <w:t xml:space="preserve">A non-AP EHT STA establishes membership </w:t>
      </w:r>
      <w:del w:id="48" w:author="Chunyu Hu" w:date="2021-03-01T15:30:00Z">
        <w:r w:rsidRPr="00EA2E26" w:rsidDel="00752618">
          <w:rPr>
            <w:lang w:eastAsia="ko-KR"/>
          </w:rPr>
          <w:delText xml:space="preserve">in </w:delText>
        </w:r>
      </w:del>
      <w:ins w:id="49" w:author="Chunyu Hu" w:date="2021-03-01T15:30:00Z">
        <w:r w:rsidR="00752618">
          <w:rPr>
            <w:lang w:eastAsia="ko-KR"/>
          </w:rPr>
          <w:t>for one or more</w:t>
        </w:r>
        <w:r w:rsidR="00752618" w:rsidRPr="00EA2E26">
          <w:rPr>
            <w:lang w:eastAsia="ko-KR"/>
          </w:rPr>
          <w:t xml:space="preserve"> </w:t>
        </w:r>
      </w:ins>
      <w:r w:rsidRPr="00EA2E26">
        <w:rPr>
          <w:lang w:eastAsia="ko-KR"/>
        </w:rPr>
        <w:t xml:space="preserve">restricted TWT </w:t>
      </w:r>
      <w:r w:rsidRPr="000B04C7">
        <w:rPr>
          <w:lang w:eastAsia="ko-KR"/>
        </w:rPr>
        <w:t xml:space="preserve">schedules </w:t>
      </w:r>
      <w:del w:id="50" w:author="Chunyu Hu" w:date="2021-03-01T15:30:00Z">
        <w:r w:rsidRPr="000B04C7" w:rsidDel="00752618">
          <w:rPr>
            <w:lang w:eastAsia="ko-KR"/>
          </w:rPr>
          <w:delText xml:space="preserve">via negotiation </w:delText>
        </w:r>
      </w:del>
      <w:r w:rsidRPr="000B04C7">
        <w:rPr>
          <w:lang w:eastAsia="ko-KR"/>
        </w:rPr>
        <w:t>with its associated EHT</w:t>
      </w:r>
      <w:r w:rsidR="000B04C7">
        <w:rPr>
          <w:lang w:eastAsia="ko-KR"/>
        </w:rPr>
        <w:t xml:space="preserve"> </w:t>
      </w:r>
      <w:r w:rsidRPr="000B04C7">
        <w:rPr>
          <w:lang w:eastAsia="ko-KR"/>
        </w:rPr>
        <w:t xml:space="preserve">AP </w:t>
      </w:r>
      <w:ins w:id="51" w:author="Chunyu Hu" w:date="2021-03-01T15:31:00Z">
        <w:r w:rsidR="007C4106">
          <w:rPr>
            <w:lang w:eastAsia="ko-KR"/>
          </w:rPr>
          <w:t xml:space="preserve">by following the rules </w:t>
        </w:r>
      </w:ins>
      <w:del w:id="52" w:author="Chunyu Hu" w:date="2021-03-01T15:31:00Z">
        <w:r w:rsidRPr="000B04C7" w:rsidDel="007C4106">
          <w:rPr>
            <w:lang w:eastAsia="ko-KR"/>
          </w:rPr>
          <w:delText>as described</w:delText>
        </w:r>
      </w:del>
      <w:ins w:id="53" w:author="Chunyu Hu" w:date="2021-03-01T15:31:00Z">
        <w:r w:rsidR="007C4106">
          <w:rPr>
            <w:lang w:eastAsia="ko-KR"/>
          </w:rPr>
          <w:t>defined</w:t>
        </w:r>
      </w:ins>
      <w:r w:rsidRPr="000B04C7">
        <w:rPr>
          <w:lang w:eastAsia="ko-KR"/>
        </w:rPr>
        <w:t xml:space="preserve"> in </w:t>
      </w:r>
      <w:r w:rsidRPr="00EA2E26">
        <w:rPr>
          <w:rStyle w:val="fontstyle01"/>
          <w:rFonts w:ascii="Times New Roman" w:hAnsi="Times New Roman"/>
          <w:b w:val="0"/>
          <w:bCs w:val="0"/>
        </w:rPr>
        <w:t>26.8.3 (Broadcast TWT operation)</w:t>
      </w:r>
      <w:r w:rsidRPr="00EA2E26">
        <w:t xml:space="preserve"> with </w:t>
      </w:r>
      <w:ins w:id="54" w:author="Chunyu Hu" w:date="2021-03-01T15:31:00Z">
        <w:r w:rsidR="007C4106">
          <w:t xml:space="preserve">the </w:t>
        </w:r>
      </w:ins>
      <w:r w:rsidRPr="00EA2E26">
        <w:t xml:space="preserve">additional rules defined in </w:t>
      </w:r>
      <w:r w:rsidRPr="00EA2E26">
        <w:rPr>
          <w:lang w:eastAsia="ko-KR"/>
        </w:rPr>
        <w:t>35.x.</w:t>
      </w:r>
      <w:ins w:id="55" w:author="Chunyu Hu [2]" w:date="2021-02-28T14:35:00Z">
        <w:r w:rsidR="00A27EF5" w:rsidRPr="00EA2E26" w:rsidDel="00A27EF5">
          <w:rPr>
            <w:lang w:eastAsia="ko-KR"/>
          </w:rPr>
          <w:t xml:space="preserve"> </w:t>
        </w:r>
      </w:ins>
      <w:del w:id="56" w:author="Chunyu Hu [2]" w:date="2021-02-28T14:35:00Z">
        <w:r w:rsidRPr="00EA2E26" w:rsidDel="00A27EF5">
          <w:rPr>
            <w:lang w:eastAsia="ko-KR"/>
          </w:rPr>
          <w:delText>3.</w:delText>
        </w:r>
      </w:del>
      <w:r w:rsidRPr="00EA2E26">
        <w:rPr>
          <w:lang w:eastAsia="ko-KR"/>
        </w:rPr>
        <w:t>2</w:t>
      </w:r>
      <w:r w:rsidRPr="000B04C7">
        <w:rPr>
          <w:lang w:eastAsia="ko-KR"/>
        </w:rPr>
        <w:t xml:space="preserve"> (Restricted TWT agreement setup). </w:t>
      </w:r>
      <w:r w:rsidR="00307FDF" w:rsidRPr="004C4F55">
        <w:rPr>
          <w:lang w:eastAsia="ko-KR"/>
        </w:rPr>
        <w:t xml:space="preserve">An EHT AP </w:t>
      </w:r>
      <w:del w:id="57" w:author="Chunyu Hu" w:date="2021-03-01T15:33:00Z">
        <w:r w:rsidR="00307FDF" w:rsidRPr="004C4F55" w:rsidDel="007C4106">
          <w:rPr>
            <w:lang w:eastAsia="ko-KR"/>
          </w:rPr>
          <w:delText xml:space="preserve">with </w:delText>
        </w:r>
      </w:del>
      <w:ins w:id="58" w:author="Chunyu Hu" w:date="2021-03-01T15:33:00Z">
        <w:r w:rsidR="007C4106">
          <w:rPr>
            <w:lang w:eastAsia="ko-KR"/>
          </w:rPr>
          <w:t>that has</w:t>
        </w:r>
        <w:r w:rsidR="007C4106" w:rsidRPr="004C4F55">
          <w:rPr>
            <w:lang w:eastAsia="ko-KR"/>
          </w:rPr>
          <w:t xml:space="preserve"> </w:t>
        </w:r>
      </w:ins>
      <w:r w:rsidR="00307FDF" w:rsidRPr="004C4F55">
        <w:rPr>
          <w:lang w:eastAsia="ko-KR"/>
        </w:rPr>
        <w:t xml:space="preserve">dot11RestrictedTWTOptionImplemented equal to true </w:t>
      </w:r>
      <w:r w:rsidR="00D30660" w:rsidRPr="004C4F55">
        <w:rPr>
          <w:lang w:eastAsia="ko-KR"/>
        </w:rPr>
        <w:t xml:space="preserve">may announce </w:t>
      </w:r>
      <w:r w:rsidR="00183E87" w:rsidRPr="004C4F55">
        <w:rPr>
          <w:lang w:eastAsia="ko-KR"/>
        </w:rPr>
        <w:t xml:space="preserve">one or more restricted </w:t>
      </w:r>
      <w:r w:rsidR="002B1461" w:rsidRPr="004C4F55">
        <w:rPr>
          <w:lang w:eastAsia="ko-KR"/>
        </w:rPr>
        <w:t xml:space="preserve">TWT </w:t>
      </w:r>
      <w:r w:rsidR="00183E87" w:rsidRPr="004C4F55">
        <w:rPr>
          <w:lang w:eastAsia="ko-KR"/>
        </w:rPr>
        <w:t>service periods (SPs)</w:t>
      </w:r>
      <w:r w:rsidR="002B1461" w:rsidRPr="004C4F55">
        <w:rPr>
          <w:lang w:eastAsia="ko-KR"/>
        </w:rPr>
        <w:t xml:space="preserve"> as described in 35.x.</w:t>
      </w:r>
      <w:ins w:id="59" w:author="Chunyu Hu [2]" w:date="2021-02-28T14:35:00Z">
        <w:r w:rsidR="00A27EF5" w:rsidRPr="004C4F55" w:rsidDel="00A27EF5">
          <w:rPr>
            <w:lang w:eastAsia="ko-KR"/>
          </w:rPr>
          <w:t xml:space="preserve"> </w:t>
        </w:r>
      </w:ins>
      <w:del w:id="60" w:author="Chunyu Hu [2]" w:date="2021-02-28T14:35:00Z">
        <w:r w:rsidR="002B1461" w:rsidRPr="004C4F55" w:rsidDel="00A27EF5">
          <w:rPr>
            <w:lang w:eastAsia="ko-KR"/>
          </w:rPr>
          <w:delText>3.</w:delText>
        </w:r>
      </w:del>
      <w:r w:rsidR="00A32B8A" w:rsidRPr="004C4F55">
        <w:rPr>
          <w:lang w:eastAsia="ko-KR"/>
        </w:rPr>
        <w:t>3</w:t>
      </w:r>
      <w:r w:rsidR="002B1461" w:rsidRPr="004C4F55">
        <w:rPr>
          <w:lang w:eastAsia="ko-KR"/>
        </w:rPr>
        <w:t xml:space="preserve"> (</w:t>
      </w:r>
      <w:r w:rsidR="005C45C3" w:rsidRPr="004C4F55">
        <w:rPr>
          <w:lang w:eastAsia="ko-KR"/>
        </w:rPr>
        <w:t>Restricted TWT SPs announcement</w:t>
      </w:r>
      <w:r w:rsidR="002B1461" w:rsidRPr="004C4F55">
        <w:rPr>
          <w:lang w:eastAsia="ko-KR"/>
        </w:rPr>
        <w:t xml:space="preserve">). </w:t>
      </w:r>
      <w:ins w:id="61" w:author="Chunyu Hu" w:date="2021-03-01T15:36:00Z">
        <w:r w:rsidR="007C4106">
          <w:rPr>
            <w:lang w:eastAsia="ko-KR"/>
          </w:rPr>
          <w:t xml:space="preserve">EHT STAs that support restricted TWT operation </w:t>
        </w:r>
      </w:ins>
      <w:ins w:id="62" w:author="Chunyu Hu" w:date="2021-03-01T15:37:00Z">
        <w:r w:rsidR="007C4106">
          <w:rPr>
            <w:lang w:eastAsia="ko-KR"/>
          </w:rPr>
          <w:t xml:space="preserve">follows the rules </w:t>
        </w:r>
      </w:ins>
      <w:ins w:id="63" w:author="Chunyu Hu" w:date="2021-03-01T15:39:00Z">
        <w:r w:rsidR="007C4106">
          <w:rPr>
            <w:lang w:eastAsia="ko-KR"/>
          </w:rPr>
          <w:t xml:space="preserve">as defined </w:t>
        </w:r>
      </w:ins>
      <w:del w:id="64" w:author="Chunyu Hu" w:date="2021-03-01T15:39:00Z">
        <w:r w:rsidR="0064218E" w:rsidRPr="004C4F55" w:rsidDel="007C4106">
          <w:rPr>
            <w:lang w:eastAsia="ko-KR"/>
          </w:rPr>
          <w:delText xml:space="preserve">The channel access </w:delText>
        </w:r>
        <w:r w:rsidR="00961142" w:rsidRPr="004C4F55" w:rsidDel="007C4106">
          <w:rPr>
            <w:lang w:eastAsia="ko-KR"/>
          </w:rPr>
          <w:delText xml:space="preserve">procedure for </w:delText>
        </w:r>
        <w:r w:rsidR="0064218E" w:rsidRPr="004C4F55" w:rsidDel="007C4106">
          <w:rPr>
            <w:lang w:eastAsia="ko-KR"/>
          </w:rPr>
          <w:delText>EHT STAs</w:delText>
        </w:r>
        <w:r w:rsidR="00894032" w:rsidRPr="004C4F55" w:rsidDel="007C4106">
          <w:rPr>
            <w:lang w:eastAsia="ko-KR"/>
          </w:rPr>
          <w:delText xml:space="preserve"> when restricted </w:delText>
        </w:r>
      </w:del>
      <w:ins w:id="65" w:author="Chunyu Hu [2]" w:date="2021-02-28T10:59:00Z">
        <w:del w:id="66" w:author="Chunyu Hu" w:date="2021-03-01T15:39:00Z">
          <w:r w:rsidR="00171E9D" w:rsidDel="007C4106">
            <w:rPr>
              <w:lang w:eastAsia="ko-KR"/>
            </w:rPr>
            <w:delText xml:space="preserve">TWT </w:delText>
          </w:r>
        </w:del>
      </w:ins>
      <w:del w:id="67" w:author="Chunyu Hu" w:date="2021-03-01T15:39:00Z">
        <w:r w:rsidR="00894032" w:rsidRPr="004C4F55" w:rsidDel="007C4106">
          <w:rPr>
            <w:lang w:eastAsia="ko-KR"/>
          </w:rPr>
          <w:delText>SP</w:delText>
        </w:r>
        <w:r w:rsidR="0018515C" w:rsidDel="007C4106">
          <w:rPr>
            <w:lang w:eastAsia="ko-KR"/>
          </w:rPr>
          <w:delText>s</w:delText>
        </w:r>
        <w:r w:rsidR="00894032" w:rsidRPr="004C4F55" w:rsidDel="007C4106">
          <w:rPr>
            <w:lang w:eastAsia="ko-KR"/>
          </w:rPr>
          <w:delText xml:space="preserve"> are announced</w:delText>
        </w:r>
        <w:r w:rsidR="0064218E" w:rsidRPr="004C4F55" w:rsidDel="007C4106">
          <w:rPr>
            <w:lang w:eastAsia="ko-KR"/>
          </w:rPr>
          <w:delText xml:space="preserve"> </w:delText>
        </w:r>
        <w:r w:rsidR="00894032" w:rsidRPr="004C4F55" w:rsidDel="007C4106">
          <w:rPr>
            <w:lang w:eastAsia="ko-KR"/>
          </w:rPr>
          <w:delText xml:space="preserve">shall </w:delText>
        </w:r>
        <w:r w:rsidR="0064218E" w:rsidRPr="004C4F55" w:rsidDel="007C4106">
          <w:rPr>
            <w:lang w:eastAsia="ko-KR"/>
          </w:rPr>
          <w:delText>follow</w:delText>
        </w:r>
      </w:del>
      <w:ins w:id="68" w:author="Chunyu Hu [2]" w:date="2021-02-28T18:43:00Z">
        <w:del w:id="69" w:author="Chunyu Hu" w:date="2021-03-01T15:39:00Z">
          <w:r w:rsidR="009A29C6" w:rsidDel="007C4106">
            <w:rPr>
              <w:lang w:eastAsia="ko-KR"/>
            </w:rPr>
            <w:delText>s</w:delText>
          </w:r>
        </w:del>
      </w:ins>
      <w:del w:id="70" w:author="Chunyu Hu" w:date="2021-03-01T15:39:00Z">
        <w:r w:rsidR="0064218E" w:rsidRPr="004C4F55" w:rsidDel="007C4106">
          <w:rPr>
            <w:lang w:eastAsia="ko-KR"/>
          </w:rPr>
          <w:delText xml:space="preserve"> the rule</w:delText>
        </w:r>
        <w:r w:rsidR="00894032" w:rsidRPr="004C4F55" w:rsidDel="007C4106">
          <w:rPr>
            <w:lang w:eastAsia="ko-KR"/>
          </w:rPr>
          <w:delText>s</w:delText>
        </w:r>
        <w:r w:rsidR="0064218E" w:rsidRPr="004C4F55" w:rsidDel="007C4106">
          <w:rPr>
            <w:lang w:eastAsia="ko-KR"/>
          </w:rPr>
          <w:delText xml:space="preserve"> as described </w:delText>
        </w:r>
      </w:del>
      <w:r w:rsidR="0064218E" w:rsidRPr="004C4F55">
        <w:rPr>
          <w:lang w:eastAsia="ko-KR"/>
        </w:rPr>
        <w:t xml:space="preserve">in 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 xml:space="preserve">26.8.3 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(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>Broadcast TWT operation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)</w:t>
      </w:r>
      <w:r w:rsidR="006F7474" w:rsidRPr="00EA2E26">
        <w:t xml:space="preserve"> </w:t>
      </w:r>
      <w:del w:id="71" w:author="Chunyu Hu" w:date="2021-03-01T15:39:00Z">
        <w:r w:rsidR="005868B4" w:rsidRPr="00EA2E26" w:rsidDel="007C4106">
          <w:delText xml:space="preserve">with </w:delText>
        </w:r>
      </w:del>
      <w:ins w:id="72" w:author="Chunyu Hu" w:date="2021-03-01T15:39:00Z">
        <w:r w:rsidR="007C4106">
          <w:t>and the</w:t>
        </w:r>
        <w:r w:rsidR="007C4106" w:rsidRPr="00EA2E26">
          <w:t xml:space="preserve"> </w:t>
        </w:r>
      </w:ins>
      <w:r w:rsidR="005868B4" w:rsidRPr="00BC6994">
        <w:t xml:space="preserve">additional rules </w:t>
      </w:r>
      <w:ins w:id="73" w:author="Chunyu Hu [2]" w:date="2021-02-28T18:43:00Z">
        <w:r w:rsidR="009A29C6">
          <w:t xml:space="preserve">and restrictions that are </w:t>
        </w:r>
      </w:ins>
      <w:r w:rsidR="005868B4" w:rsidRPr="00BC6994">
        <w:t xml:space="preserve">defined in </w:t>
      </w:r>
      <w:r w:rsidR="0064218E" w:rsidRPr="00A21422">
        <w:rPr>
          <w:lang w:eastAsia="ko-KR"/>
        </w:rPr>
        <w:t>35.x.</w:t>
      </w:r>
      <w:ins w:id="74" w:author="Chunyu Hu [2]" w:date="2021-02-28T14:36:00Z">
        <w:r w:rsidR="00A27EF5" w:rsidRPr="00A21422" w:rsidDel="00A27EF5">
          <w:rPr>
            <w:lang w:eastAsia="ko-KR"/>
          </w:rPr>
          <w:t xml:space="preserve"> </w:t>
        </w:r>
      </w:ins>
      <w:del w:id="75" w:author="Chunyu Hu [2]" w:date="2021-02-28T14:36:00Z">
        <w:r w:rsidR="0064218E" w:rsidRPr="00A21422" w:rsidDel="00A27EF5">
          <w:rPr>
            <w:lang w:eastAsia="ko-KR"/>
          </w:rPr>
          <w:delText>3.</w:delText>
        </w:r>
      </w:del>
      <w:r w:rsidR="00A32B8A" w:rsidRPr="00A21422">
        <w:rPr>
          <w:lang w:eastAsia="ko-KR"/>
        </w:rPr>
        <w:t>4</w:t>
      </w:r>
      <w:r w:rsidR="0064218E" w:rsidRPr="00675761">
        <w:rPr>
          <w:lang w:eastAsia="ko-KR"/>
        </w:rPr>
        <w:t xml:space="preserve"> (</w:t>
      </w:r>
      <w:r w:rsidR="005C45C3" w:rsidRPr="004C4F55">
        <w:rPr>
          <w:lang w:eastAsia="ko-KR"/>
        </w:rPr>
        <w:t>Channel access rules for restricted TWT SPs</w:t>
      </w:r>
      <w:r w:rsidR="0064218E" w:rsidRPr="004C4F55">
        <w:rPr>
          <w:lang w:eastAsia="ko-KR"/>
        </w:rPr>
        <w:t>)</w:t>
      </w:r>
      <w:ins w:id="76" w:author="Chunyu Hu" w:date="2021-03-01T15:39:00Z">
        <w:r w:rsidR="007C4106">
          <w:rPr>
            <w:lang w:eastAsia="ko-KR"/>
          </w:rPr>
          <w:t xml:space="preserve"> if the EHT AP has announced restricted TWT S</w:t>
        </w:r>
      </w:ins>
      <w:ins w:id="77" w:author="Chunyu Hu" w:date="2021-03-01T15:40:00Z">
        <w:r w:rsidR="007C4106">
          <w:rPr>
            <w:lang w:eastAsia="ko-KR"/>
          </w:rPr>
          <w:t>Ps.</w:t>
        </w:r>
      </w:ins>
      <w:del w:id="78" w:author="Chunyu Hu" w:date="2021-03-01T15:39:00Z">
        <w:r w:rsidR="0064218E" w:rsidRPr="004C4F55" w:rsidDel="007C4106">
          <w:rPr>
            <w:lang w:eastAsia="ko-KR"/>
          </w:rPr>
          <w:delText>.</w:delText>
        </w:r>
      </w:del>
    </w:p>
    <w:p w14:paraId="22EE476D" w14:textId="76F90AC9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</w:t>
      </w:r>
      <w:r w:rsidR="00A32B8A">
        <w:rPr>
          <w:rFonts w:ascii="Arial" w:hAnsi="Arial" w:cs="Arial"/>
          <w:b/>
          <w:bCs/>
          <w:lang w:eastAsia="ko-KR"/>
        </w:rPr>
        <w:t>2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B33EAC">
        <w:rPr>
          <w:rFonts w:ascii="Arial" w:hAnsi="Arial" w:cs="Arial"/>
          <w:b/>
          <w:bCs/>
          <w:lang w:eastAsia="ko-KR"/>
        </w:rPr>
        <w:t>Restricted TWT agreement setup</w:t>
      </w:r>
    </w:p>
    <w:p w14:paraId="35F2A99B" w14:textId="66D0BF44" w:rsidR="00362A6B" w:rsidRDefault="004372E6" w:rsidP="00362A6B">
      <w:pPr>
        <w:pStyle w:val="T"/>
        <w:rPr>
          <w:lang w:eastAsia="ko-KR"/>
        </w:rPr>
      </w:pPr>
      <w:r w:rsidRPr="004372E6">
        <w:rPr>
          <w:lang w:eastAsia="ko-KR"/>
        </w:rPr>
        <w:t>TBD</w:t>
      </w:r>
    </w:p>
    <w:p w14:paraId="71468105" w14:textId="4BBA0E6A" w:rsidR="007C0E9A" w:rsidRPr="00663C9F" w:rsidRDefault="007C0E9A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663C9F">
        <w:rPr>
          <w:rFonts w:ascii="Arial" w:hAnsi="Arial" w:cs="Arial"/>
          <w:b/>
          <w:bCs/>
          <w:lang w:eastAsia="ko-KR"/>
        </w:rPr>
        <w:t>35.x.</w:t>
      </w:r>
      <w:r w:rsidR="00663C9F" w:rsidRPr="00663C9F">
        <w:rPr>
          <w:rFonts w:ascii="Arial" w:hAnsi="Arial" w:cs="Arial"/>
          <w:b/>
          <w:bCs/>
          <w:lang w:eastAsia="ko-KR"/>
        </w:rPr>
        <w:t>2.y Latency sensitive traffic differentiation</w:t>
      </w:r>
    </w:p>
    <w:p w14:paraId="3BC7C995" w14:textId="33A77151" w:rsidR="00663C9F" w:rsidRPr="00663C9F" w:rsidRDefault="00663C9F" w:rsidP="00362A6B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This subclause defines a mechanism that differentiates latency sensitive traffic from other</w:t>
      </w:r>
      <w:ins w:id="79" w:author="Chunyu Hu" w:date="2021-03-01T15:40:00Z">
        <w:r w:rsidR="007C4106">
          <w:rPr>
            <w:rFonts w:eastAsiaTheme="minorEastAsia"/>
            <w:lang w:eastAsia="ko-KR"/>
          </w:rPr>
          <w:t xml:space="preserve"> types of</w:t>
        </w:r>
      </w:ins>
      <w:r>
        <w:rPr>
          <w:rFonts w:eastAsiaTheme="minorEastAsia"/>
          <w:lang w:eastAsia="ko-KR"/>
        </w:rPr>
        <w:t xml:space="preserve"> traffic.</w:t>
      </w:r>
    </w:p>
    <w:p w14:paraId="3ACB0FB4" w14:textId="510010DD" w:rsidR="00A32B8A" w:rsidRDefault="00A32B8A" w:rsidP="00A32B8A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lastRenderedPageBreak/>
        <w:t>35.x.</w:t>
      </w:r>
      <w:r>
        <w:rPr>
          <w:rFonts w:ascii="Arial" w:hAnsi="Arial" w:cs="Arial"/>
          <w:b/>
          <w:bCs/>
          <w:lang w:eastAsia="ko-KR"/>
        </w:rPr>
        <w:t>3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>
        <w:rPr>
          <w:rFonts w:ascii="Arial" w:hAnsi="Arial" w:cs="Arial"/>
          <w:b/>
          <w:bCs/>
          <w:lang w:eastAsia="ko-KR"/>
        </w:rPr>
        <w:t>Restricted TWT SPs announcement</w:t>
      </w:r>
    </w:p>
    <w:p w14:paraId="204EB9A2" w14:textId="23DE1FD8" w:rsidR="00334C50" w:rsidRDefault="00A32B8A" w:rsidP="00A32B8A">
      <w:pPr>
        <w:pStyle w:val="T"/>
        <w:rPr>
          <w:lang w:eastAsia="ko-KR"/>
        </w:rPr>
      </w:pPr>
      <w:del w:id="80" w:author="Chunyu Hu" w:date="2021-03-01T16:07:00Z">
        <w:r w:rsidDel="00697295">
          <w:rPr>
            <w:lang w:eastAsia="ko-KR"/>
          </w:rPr>
          <w:delText xml:space="preserve">Once </w:delText>
        </w:r>
      </w:del>
      <w:ins w:id="81" w:author="Chunyu Hu" w:date="2021-03-01T16:07:00Z">
        <w:r w:rsidR="00697295">
          <w:rPr>
            <w:lang w:eastAsia="ko-KR"/>
          </w:rPr>
          <w:t xml:space="preserve">If </w:t>
        </w:r>
      </w:ins>
      <w:r>
        <w:rPr>
          <w:lang w:eastAsia="ko-KR"/>
        </w:rPr>
        <w:t xml:space="preserve">there is </w:t>
      </w:r>
      <w:r w:rsidR="00334C50">
        <w:rPr>
          <w:lang w:eastAsia="ko-KR"/>
        </w:rPr>
        <w:t>any</w:t>
      </w:r>
      <w:r>
        <w:rPr>
          <w:lang w:eastAsia="ko-KR"/>
        </w:rPr>
        <w:t xml:space="preserve"> restricted TWT agreement set up, the EHT AP </w:t>
      </w:r>
      <w:r w:rsidR="00235E0A">
        <w:rPr>
          <w:lang w:eastAsia="ko-KR"/>
        </w:rPr>
        <w:t xml:space="preserve">shall </w:t>
      </w:r>
      <w:r>
        <w:rPr>
          <w:lang w:eastAsia="ko-KR"/>
        </w:rPr>
        <w:t xml:space="preserve">announce the restricted TWT SP schedule information in the TBD field </w:t>
      </w:r>
      <w:ins w:id="82" w:author="Chunyu Hu" w:date="2021-03-01T16:07:00Z">
        <w:r w:rsidR="00697295">
          <w:rPr>
            <w:lang w:eastAsia="ko-KR"/>
          </w:rPr>
          <w:t xml:space="preserve">contained </w:t>
        </w:r>
      </w:ins>
      <w:r>
        <w:rPr>
          <w:lang w:eastAsia="ko-KR"/>
        </w:rPr>
        <w:t xml:space="preserve">in </w:t>
      </w:r>
      <w:del w:id="83" w:author="Chunyu Hu" w:date="2021-03-01T16:07:00Z">
        <w:r w:rsidDel="00697295">
          <w:rPr>
            <w:lang w:eastAsia="ko-KR"/>
          </w:rPr>
          <w:delText xml:space="preserve">the </w:delText>
        </w:r>
      </w:del>
      <w:ins w:id="84" w:author="Chunyu Hu" w:date="2021-03-01T16:07:00Z">
        <w:r w:rsidR="00697295">
          <w:rPr>
            <w:lang w:eastAsia="ko-KR"/>
          </w:rPr>
          <w:t xml:space="preserve">transmitted </w:t>
        </w:r>
      </w:ins>
      <w:r>
        <w:rPr>
          <w:lang w:eastAsia="ko-KR"/>
        </w:rPr>
        <w:t>Beacon</w:t>
      </w:r>
      <w:r w:rsidR="005B6E5D">
        <w:rPr>
          <w:lang w:eastAsia="ko-KR"/>
        </w:rPr>
        <w:t xml:space="preserve">, </w:t>
      </w:r>
      <w:commentRangeStart w:id="85"/>
      <w:r w:rsidR="005B6E5D">
        <w:rPr>
          <w:lang w:eastAsia="ko-KR"/>
        </w:rPr>
        <w:t xml:space="preserve">TBD </w:t>
      </w:r>
      <w:commentRangeEnd w:id="85"/>
      <w:r w:rsidR="005B6E5D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85"/>
      </w:r>
      <w:r w:rsidR="00D856FF">
        <w:rPr>
          <w:lang w:eastAsia="ko-KR"/>
        </w:rPr>
        <w:t xml:space="preserve">(broadcast and/or individual) </w:t>
      </w:r>
      <w:r>
        <w:rPr>
          <w:lang w:eastAsia="ko-KR"/>
        </w:rPr>
        <w:t>Probe response frames</w:t>
      </w:r>
      <w:ins w:id="86" w:author="Chunyu Hu" w:date="2021-03-01T16:08:00Z">
        <w:r w:rsidR="00697295">
          <w:rPr>
            <w:lang w:eastAsia="ko-KR"/>
          </w:rPr>
          <w:t>, (Re)Association frames,</w:t>
        </w:r>
      </w:ins>
      <w:r w:rsidR="005B6E5D">
        <w:rPr>
          <w:lang w:eastAsia="ko-KR"/>
        </w:rPr>
        <w:t xml:space="preserve"> and other </w:t>
      </w:r>
      <w:commentRangeStart w:id="87"/>
      <w:r w:rsidR="005B6E5D">
        <w:rPr>
          <w:lang w:eastAsia="ko-KR"/>
        </w:rPr>
        <w:t xml:space="preserve">TBD </w:t>
      </w:r>
      <w:commentRangeEnd w:id="87"/>
      <w:r w:rsidR="005B6E5D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87"/>
      </w:r>
      <w:r w:rsidR="005B6E5D">
        <w:rPr>
          <w:lang w:eastAsia="ko-KR"/>
        </w:rPr>
        <w:t>frames</w:t>
      </w:r>
      <w:r>
        <w:rPr>
          <w:lang w:eastAsia="ko-KR"/>
        </w:rPr>
        <w:t xml:space="preserve"> as described in TBD.</w:t>
      </w:r>
    </w:p>
    <w:p w14:paraId="5601F214" w14:textId="0A401E90" w:rsidR="00F25056" w:rsidRDefault="00334C50" w:rsidP="00A32B8A">
      <w:pPr>
        <w:pStyle w:val="T"/>
        <w:rPr>
          <w:lang w:eastAsia="ko-KR"/>
        </w:rPr>
      </w:pPr>
      <w:r>
        <w:rPr>
          <w:lang w:eastAsia="ko-KR"/>
        </w:rPr>
        <w:t>In order to provide additional protection for restricted TWT SPs, subject to TBD rules, the</w:t>
      </w:r>
      <w:r w:rsidR="006C5044" w:rsidRPr="006C5044">
        <w:rPr>
          <w:lang w:eastAsia="ko-KR"/>
        </w:rPr>
        <w:t xml:space="preserve"> EHT AP may announce quiet intervals </w:t>
      </w:r>
      <w:del w:id="88" w:author="Chunyu Hu" w:date="2021-03-01T16:09:00Z">
        <w:r w:rsidR="006C5044" w:rsidRPr="006C5044" w:rsidDel="00697295">
          <w:rPr>
            <w:lang w:eastAsia="ko-KR"/>
          </w:rPr>
          <w:delText xml:space="preserve">with </w:delText>
        </w:r>
      </w:del>
      <w:ins w:id="89" w:author="Chunyu Hu" w:date="2021-03-01T16:09:00Z">
        <w:r w:rsidR="00697295">
          <w:rPr>
            <w:lang w:eastAsia="ko-KR"/>
          </w:rPr>
          <w:t>by including</w:t>
        </w:r>
        <w:r w:rsidR="00697295" w:rsidRPr="006C5044">
          <w:rPr>
            <w:lang w:eastAsia="ko-KR"/>
          </w:rPr>
          <w:t xml:space="preserve"> </w:t>
        </w:r>
      </w:ins>
      <w:r w:rsidR="006C5044" w:rsidRPr="006C5044">
        <w:rPr>
          <w:lang w:eastAsia="ko-KR"/>
        </w:rPr>
        <w:t>Quiet elements</w:t>
      </w:r>
      <w:ins w:id="90" w:author="Chunyu Hu" w:date="2021-03-01T16:09:00Z">
        <w:r w:rsidR="00697295">
          <w:rPr>
            <w:lang w:eastAsia="ko-KR"/>
          </w:rPr>
          <w:t xml:space="preserve"> in MGMT frames that it transmits</w:t>
        </w:r>
      </w:ins>
      <w:del w:id="91" w:author="Chunyu Hu" w:date="2021-03-01T16:09:00Z">
        <w:r w:rsidR="000B04C7" w:rsidDel="00697295">
          <w:rPr>
            <w:lang w:eastAsia="ko-KR"/>
          </w:rPr>
          <w:delText>, as decribed in 9.4.</w:delText>
        </w:r>
        <w:r w:rsidR="00672BDC" w:rsidDel="00697295">
          <w:rPr>
            <w:lang w:eastAsia="ko-KR"/>
          </w:rPr>
          <w:delText>2.22</w:delText>
        </w:r>
        <w:r w:rsidR="000B04C7" w:rsidDel="00697295">
          <w:rPr>
            <w:lang w:eastAsia="ko-KR"/>
          </w:rPr>
          <w:delText xml:space="preserve"> (Quiet element)</w:delText>
        </w:r>
      </w:del>
      <w:r w:rsidR="000B04C7">
        <w:rPr>
          <w:lang w:eastAsia="ko-KR"/>
        </w:rPr>
        <w:t xml:space="preserve">, </w:t>
      </w:r>
      <w:r w:rsidR="000B04C7" w:rsidRPr="006C5044">
        <w:rPr>
          <w:lang w:eastAsia="ko-KR"/>
        </w:rPr>
        <w:t>that</w:t>
      </w:r>
      <w:r w:rsidR="006C5044" w:rsidRPr="006C5044">
        <w:rPr>
          <w:lang w:eastAsia="ko-KR"/>
        </w:rPr>
        <w:t xml:space="preserve"> overlap with restricted</w:t>
      </w:r>
      <w:r w:rsidR="00A252B6">
        <w:rPr>
          <w:lang w:eastAsia="ko-KR"/>
        </w:rPr>
        <w:t xml:space="preserve"> </w:t>
      </w:r>
      <w:r>
        <w:rPr>
          <w:lang w:eastAsia="ko-KR"/>
        </w:rPr>
        <w:t>TWT</w:t>
      </w:r>
      <w:r w:rsidR="006C5044" w:rsidRPr="006C5044">
        <w:rPr>
          <w:lang w:eastAsia="ko-KR"/>
        </w:rPr>
        <w:t xml:space="preserve"> SPs</w:t>
      </w:r>
      <w:r w:rsidR="004B6259">
        <w:rPr>
          <w:lang w:eastAsia="ko-KR"/>
        </w:rPr>
        <w:t>. N</w:t>
      </w:r>
      <w:r>
        <w:rPr>
          <w:lang w:eastAsia="ko-KR"/>
        </w:rPr>
        <w:t xml:space="preserve">on-AP EHT STAs </w:t>
      </w:r>
      <w:r w:rsidR="00D856FF">
        <w:rPr>
          <w:lang w:eastAsia="ko-KR"/>
        </w:rPr>
        <w:t>may</w:t>
      </w:r>
      <w:r>
        <w:rPr>
          <w:lang w:eastAsia="ko-KR"/>
        </w:rPr>
        <w:t xml:space="preserve"> ignore </w:t>
      </w:r>
      <w:ins w:id="92" w:author="Chunyu Hu" w:date="2021-03-01T16:10:00Z">
        <w:r w:rsidR="00697295">
          <w:rPr>
            <w:lang w:eastAsia="ko-KR"/>
          </w:rPr>
          <w:t xml:space="preserve">the </w:t>
        </w:r>
      </w:ins>
      <w:r w:rsidRPr="0005210D">
        <w:rPr>
          <w:lang w:eastAsia="ko-KR"/>
        </w:rPr>
        <w:t>quiet intervals</w:t>
      </w:r>
      <w:r w:rsidR="006204E4" w:rsidRPr="0005210D">
        <w:rPr>
          <w:lang w:eastAsia="ko-KR"/>
        </w:rPr>
        <w:t xml:space="preserve"> that overlap with restricted TWT SPs</w:t>
      </w:r>
      <w:r w:rsidR="008D5635">
        <w:rPr>
          <w:lang w:eastAsia="ko-KR"/>
        </w:rPr>
        <w:t xml:space="preserve"> following the rules</w:t>
      </w:r>
      <w:r w:rsidR="006204E4">
        <w:rPr>
          <w:lang w:eastAsia="ko-KR"/>
        </w:rPr>
        <w:t xml:space="preserve"> below</w:t>
      </w:r>
      <w:r w:rsidR="008D5635">
        <w:rPr>
          <w:lang w:eastAsia="ko-KR"/>
        </w:rPr>
        <w:t>:</w:t>
      </w:r>
    </w:p>
    <w:p w14:paraId="588D6019" w14:textId="3DB36E83" w:rsidR="00F25056" w:rsidRDefault="00F25056" w:rsidP="00F25056">
      <w:pPr>
        <w:pStyle w:val="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Non-AP EHT STAs </w:t>
      </w:r>
      <w:r w:rsidR="00F6187C">
        <w:rPr>
          <w:lang w:eastAsia="ko-KR"/>
        </w:rPr>
        <w:t>with</w:t>
      </w:r>
      <w:r>
        <w:rPr>
          <w:lang w:eastAsia="ko-KR"/>
        </w:rPr>
        <w:t xml:space="preserve"> dot11RestrictedTWTOptionImplemented </w:t>
      </w:r>
      <w:r w:rsidR="00F12E58">
        <w:rPr>
          <w:lang w:eastAsia="ko-KR"/>
        </w:rPr>
        <w:t>set to true</w:t>
      </w:r>
      <w:r>
        <w:rPr>
          <w:lang w:eastAsia="ko-KR"/>
        </w:rPr>
        <w:t xml:space="preserve"> </w:t>
      </w:r>
      <w:r w:rsidR="00D856FF">
        <w:rPr>
          <w:lang w:eastAsia="ko-KR"/>
        </w:rPr>
        <w:t xml:space="preserve">shall </w:t>
      </w:r>
      <w:r>
        <w:rPr>
          <w:lang w:eastAsia="ko-KR"/>
        </w:rPr>
        <w:t>follow channel access rules as defined in 35.x.3.4 (Channel access rules for restricted TWT SPs).</w:t>
      </w:r>
    </w:p>
    <w:p w14:paraId="6DF9FEFD" w14:textId="4171DB18" w:rsidR="00334C50" w:rsidRDefault="00F25056" w:rsidP="00F25056">
      <w:pPr>
        <w:pStyle w:val="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Non-AP EHT STAs </w:t>
      </w:r>
      <w:r w:rsidR="00F6187C">
        <w:rPr>
          <w:lang w:eastAsia="ko-KR"/>
        </w:rPr>
        <w:t>with</w:t>
      </w:r>
      <w:r w:rsidR="006204E4">
        <w:rPr>
          <w:lang w:eastAsia="ko-KR"/>
        </w:rPr>
        <w:t xml:space="preserve"> </w:t>
      </w:r>
      <w:r>
        <w:rPr>
          <w:lang w:eastAsia="ko-KR"/>
        </w:rPr>
        <w:t xml:space="preserve">dot11RestrictedTWTOptionImplemented </w:t>
      </w:r>
      <w:r w:rsidR="00F12E58">
        <w:rPr>
          <w:lang w:eastAsia="ko-KR"/>
        </w:rPr>
        <w:t>set to false</w:t>
      </w:r>
      <w:r>
        <w:rPr>
          <w:lang w:eastAsia="ko-KR"/>
        </w:rPr>
        <w:t xml:space="preserve"> </w:t>
      </w:r>
      <w:r w:rsidR="005A7368">
        <w:rPr>
          <w:lang w:eastAsia="ko-KR"/>
        </w:rPr>
        <w:t>may</w:t>
      </w:r>
      <w:r>
        <w:rPr>
          <w:lang w:eastAsia="ko-KR"/>
        </w:rPr>
        <w:t xml:space="preserve"> behave as if such overlapping quiet intervals do not exist.</w:t>
      </w:r>
    </w:p>
    <w:p w14:paraId="2A36D4C0" w14:textId="22AF0F27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</w:t>
      </w:r>
      <w:r w:rsidR="00D3053B">
        <w:rPr>
          <w:rFonts w:ascii="Arial" w:hAnsi="Arial" w:cs="Arial"/>
          <w:b/>
          <w:bCs/>
          <w:lang w:eastAsia="ko-KR"/>
        </w:rPr>
        <w:t>4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1B66E9">
        <w:rPr>
          <w:rFonts w:ascii="Arial" w:hAnsi="Arial" w:cs="Arial"/>
          <w:b/>
          <w:bCs/>
          <w:lang w:eastAsia="ko-KR"/>
        </w:rPr>
        <w:t>Channel access rules for r</w:t>
      </w:r>
      <w:r w:rsidR="00B33EAC">
        <w:rPr>
          <w:rFonts w:ascii="Arial" w:hAnsi="Arial" w:cs="Arial"/>
          <w:b/>
          <w:bCs/>
          <w:lang w:eastAsia="ko-KR"/>
        </w:rPr>
        <w:t>estricted TWT SPs</w:t>
      </w:r>
    </w:p>
    <w:p w14:paraId="35C977BD" w14:textId="55FDCE11" w:rsidR="00D856FF" w:rsidRPr="004372E6" w:rsidRDefault="00D856FF" w:rsidP="00362A6B">
      <w:pPr>
        <w:pStyle w:val="T"/>
        <w:rPr>
          <w:lang w:eastAsia="ko-KR"/>
        </w:rPr>
      </w:pPr>
      <w:r>
        <w:rPr>
          <w:lang w:eastAsia="ko-KR"/>
        </w:rPr>
        <w:t xml:space="preserve">A non-AP EHT STA with dot11RestrictedTWTOptionImplemented set to true </w:t>
      </w:r>
      <w:ins w:id="93" w:author="Chunyu Hu" w:date="2021-03-01T15:47:00Z">
        <w:r w:rsidR="00373949">
          <w:rPr>
            <w:lang w:eastAsia="ko-KR"/>
          </w:rPr>
          <w:t>as</w:t>
        </w:r>
      </w:ins>
      <w:ins w:id="94" w:author="Chunyu Hu" w:date="2021-03-01T15:48:00Z">
        <w:r w:rsidR="00373949">
          <w:rPr>
            <w:lang w:eastAsia="ko-KR"/>
          </w:rPr>
          <w:t xml:space="preserve"> a TXOP owner </w:t>
        </w:r>
      </w:ins>
      <w:r>
        <w:rPr>
          <w:lang w:eastAsia="ko-KR"/>
        </w:rPr>
        <w:t xml:space="preserve">shall </w:t>
      </w:r>
      <w:del w:id="95" w:author="Chunyu Hu" w:date="2021-03-01T15:48:00Z">
        <w:r w:rsidDel="00373949">
          <w:rPr>
            <w:lang w:eastAsia="ko-KR"/>
          </w:rPr>
          <w:delText xml:space="preserve">schedule </w:delText>
        </w:r>
      </w:del>
      <w:ins w:id="96" w:author="Chunyu Hu" w:date="2021-03-01T15:48:00Z">
        <w:r w:rsidR="00373949">
          <w:rPr>
            <w:lang w:eastAsia="ko-KR"/>
          </w:rPr>
          <w:t xml:space="preserve">ensure </w:t>
        </w:r>
      </w:ins>
      <w:del w:id="97" w:author="Chunyu Hu" w:date="2021-03-01T15:48:00Z">
        <w:r w:rsidDel="00373949">
          <w:rPr>
            <w:lang w:eastAsia="ko-KR"/>
          </w:rPr>
          <w:delText xml:space="preserve">its TXOP, if any, such that </w:delText>
        </w:r>
      </w:del>
      <w:r>
        <w:rPr>
          <w:lang w:eastAsia="ko-KR"/>
        </w:rPr>
        <w:t>the TXOP ends before the start of any restricted TWT SPs</w:t>
      </w:r>
      <w:ins w:id="98" w:author="Chunyu Hu" w:date="2021-03-01T15:48:00Z">
        <w:r w:rsidR="00373949">
          <w:rPr>
            <w:lang w:eastAsia="ko-KR"/>
          </w:rPr>
          <w:t xml:space="preserve"> if the TXOP is obtai</w:t>
        </w:r>
      </w:ins>
      <w:ins w:id="99" w:author="Chunyu Hu" w:date="2021-03-01T15:49:00Z">
        <w:r w:rsidR="00373949">
          <w:rPr>
            <w:lang w:eastAsia="ko-KR"/>
          </w:rPr>
          <w:t>ned outside of a restricted TWT SP.</w:t>
        </w:r>
      </w:ins>
      <w:del w:id="100" w:author="Chunyu Hu" w:date="2021-03-01T15:48:00Z">
        <w:r w:rsidDel="00373949">
          <w:rPr>
            <w:lang w:eastAsia="ko-KR"/>
          </w:rPr>
          <w:delText>.</w:delText>
        </w:r>
      </w:del>
    </w:p>
    <w:p w14:paraId="125DC18E" w14:textId="643E6FAC" w:rsidR="00362A6B" w:rsidRDefault="00362A6B" w:rsidP="00FB43C4">
      <w:pPr>
        <w:pStyle w:val="T"/>
        <w:rPr>
          <w:lang w:eastAsia="ko-KR"/>
        </w:rPr>
      </w:pPr>
    </w:p>
    <w:p w14:paraId="4A4EF7F8" w14:textId="528BC0CE" w:rsidR="002A07C3" w:rsidRDefault="002A07C3" w:rsidP="00FB43C4">
      <w:pPr>
        <w:pStyle w:val="T"/>
        <w:rPr>
          <w:lang w:eastAsia="ko-KR"/>
        </w:rPr>
      </w:pPr>
    </w:p>
    <w:p w14:paraId="56708543" w14:textId="77777777" w:rsidR="002A07C3" w:rsidRDefault="002A07C3" w:rsidP="00FB43C4">
      <w:pPr>
        <w:pStyle w:val="T"/>
        <w:rPr>
          <w:lang w:eastAsia="ko-KR"/>
        </w:rPr>
      </w:pPr>
    </w:p>
    <w:p w14:paraId="69862E81" w14:textId="36D3BFDB" w:rsidR="00565B3A" w:rsidRDefault="00565B3A" w:rsidP="002A07C3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this document 11-21</w:t>
      </w:r>
      <w:r w:rsidR="00AC3548">
        <w:rPr>
          <w:rFonts w:eastAsiaTheme="minorEastAsia"/>
          <w:b/>
          <w:color w:val="FF0000"/>
          <w:sz w:val="20"/>
          <w:lang w:eastAsia="ko-KR"/>
        </w:rPr>
        <w:t>/</w:t>
      </w:r>
      <w:r w:rsidR="00334C50">
        <w:rPr>
          <w:rFonts w:eastAsiaTheme="minorEastAsia"/>
          <w:b/>
          <w:color w:val="FF0000"/>
          <w:sz w:val="20"/>
          <w:lang w:eastAsia="ko-KR"/>
        </w:rPr>
        <w:t>142r</w:t>
      </w:r>
      <w:r w:rsidR="0022076B">
        <w:rPr>
          <w:rFonts w:eastAsiaTheme="minorEastAsia"/>
          <w:b/>
          <w:color w:val="FF0000"/>
          <w:sz w:val="20"/>
          <w:lang w:eastAsia="ko-KR"/>
        </w:rPr>
        <w:t>4</w:t>
      </w:r>
      <w:r w:rsidR="00A44C86">
        <w:rPr>
          <w:rFonts w:eastAsiaTheme="minorEastAsia"/>
          <w:b/>
          <w:color w:val="FF0000"/>
          <w:sz w:val="20"/>
          <w:lang w:eastAsia="ko-KR"/>
        </w:rPr>
        <w:t>,</w:t>
      </w:r>
      <w:r>
        <w:rPr>
          <w:rFonts w:eastAsiaTheme="minorEastAsia"/>
          <w:b/>
          <w:color w:val="FF0000"/>
          <w:sz w:val="20"/>
          <w:lang w:eastAsia="ko-KR"/>
        </w:rPr>
        <w:t xml:space="preserve"> to the</w:t>
      </w:r>
      <w:r w:rsidR="0079771B">
        <w:rPr>
          <w:rFonts w:eastAsiaTheme="minorEastAsia"/>
          <w:b/>
          <w:color w:val="FF0000"/>
          <w:sz w:val="20"/>
          <w:lang w:eastAsia="ko-KR"/>
        </w:rPr>
        <w:t xml:space="preserve"> latest</w:t>
      </w:r>
      <w:r>
        <w:rPr>
          <w:rFonts w:eastAsiaTheme="minorEastAsia"/>
          <w:b/>
          <w:color w:val="FF0000"/>
          <w:sz w:val="20"/>
          <w:lang w:eastAsia="ko-KR"/>
        </w:rPr>
        <w:t xml:space="preserve"> TGbe Draft?</w:t>
      </w:r>
    </w:p>
    <w:p w14:paraId="5BB3073E" w14:textId="77777777" w:rsidR="00565B3A" w:rsidRDefault="00565B3A" w:rsidP="00565B3A">
      <w:pPr>
        <w:jc w:val="both"/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Result: Yes/No/Abstain </w:t>
      </w:r>
    </w:p>
    <w:p w14:paraId="0A54AC11" w14:textId="77777777" w:rsidR="00565B3A" w:rsidRDefault="00565B3A" w:rsidP="00FB43C4">
      <w:pPr>
        <w:pStyle w:val="T"/>
        <w:rPr>
          <w:lang w:eastAsia="ko-KR"/>
        </w:rPr>
      </w:pPr>
    </w:p>
    <w:p w14:paraId="7522E377" w14:textId="77777777" w:rsidR="00FB43C4" w:rsidRPr="00FB43C4" w:rsidRDefault="00FB43C4" w:rsidP="00FB43C4">
      <w:pPr>
        <w:pStyle w:val="T"/>
        <w:rPr>
          <w:lang w:eastAsia="ko-KR"/>
        </w:rPr>
      </w:pP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85" w:author="Chunyu Hu [2]" w:date="2021-02-10T19:00:00Z" w:initials="CH">
    <w:p w14:paraId="3227D508" w14:textId="71CC8173" w:rsidR="005B6E5D" w:rsidRDefault="005B6E5D">
      <w:pPr>
        <w:pStyle w:val="CommentText"/>
      </w:pPr>
      <w:r>
        <w:rPr>
          <w:rStyle w:val="CommentReference"/>
        </w:rPr>
        <w:annotationRef/>
      </w:r>
      <w:r>
        <w:t>Reason to keep TBD here is that we may need to define different rules for broadcast vs individual probe response frames.</w:t>
      </w:r>
    </w:p>
  </w:comment>
  <w:comment w:id="87" w:author="Chunyu Hu [2]" w:date="2021-02-10T19:01:00Z" w:initials="CH">
    <w:p w14:paraId="4D8F16CE" w14:textId="19458F89" w:rsidR="005B6E5D" w:rsidRDefault="005B6E5D">
      <w:pPr>
        <w:pStyle w:val="CommentText"/>
      </w:pPr>
      <w:r>
        <w:rPr>
          <w:rStyle w:val="CommentReference"/>
        </w:rPr>
        <w:annotationRef/>
      </w:r>
      <w:r>
        <w:t>The reason to use TBD here is to consider FILS Discovery frames as well. We will come back after first developing a few other details first.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27D508" w15:done="0"/>
  <w15:commentEx w15:paraId="4D8F16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ABD2" w16cex:dateUtc="2021-02-11T03:00:00Z"/>
  <w16cex:commentExtensible w16cex:durableId="23CEABF1" w16cex:dateUtc="2021-02-11T0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27D508" w16cid:durableId="23CEABD2"/>
  <w16cid:commentId w16cid:paraId="4D8F16CE" w16cid:durableId="23CEAB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03FF6" w14:textId="77777777" w:rsidR="00CC7918" w:rsidRDefault="00CC7918">
      <w:r>
        <w:separator/>
      </w:r>
    </w:p>
  </w:endnote>
  <w:endnote w:type="continuationSeparator" w:id="0">
    <w:p w14:paraId="315AA23F" w14:textId="77777777" w:rsidR="00CC7918" w:rsidRDefault="00CC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Batang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31EC6" w14:textId="13021C47" w:rsidR="00C13211" w:rsidRDefault="0013545E" w:rsidP="00A2260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22606">
        <w:t>Submission</w:t>
      </w:r>
    </w:fldSimple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84158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B31B69">
      <w:t>Chunyu Hu (Facebook)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7F7E4" w14:textId="77777777" w:rsidR="00CC7918" w:rsidRDefault="00CC7918">
      <w:r>
        <w:separator/>
      </w:r>
    </w:p>
  </w:footnote>
  <w:footnote w:type="continuationSeparator" w:id="0">
    <w:p w14:paraId="23B4A96B" w14:textId="77777777" w:rsidR="00CC7918" w:rsidRDefault="00CC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7D81C359" w:rsidR="00C13211" w:rsidRDefault="00C5493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January</w:t>
    </w:r>
    <w:r w:rsidR="00C13211">
      <w:rPr>
        <w:lang w:eastAsia="ko-KR"/>
      </w:rPr>
      <w:t xml:space="preserve"> 20</w:t>
    </w:r>
    <w:r w:rsidR="00A00A90">
      <w:rPr>
        <w:lang w:eastAsia="ko-KR"/>
      </w:rPr>
      <w:t>2</w:t>
    </w:r>
    <w:r>
      <w:rPr>
        <w:lang w:eastAsia="ko-KR"/>
      </w:rPr>
      <w:t>1</w:t>
    </w:r>
    <w:r w:rsidR="00C13211">
      <w:tab/>
    </w:r>
    <w:r w:rsidR="00C13211">
      <w:tab/>
    </w:r>
    <w:r w:rsidR="00CC7918">
      <w:fldChar w:fldCharType="begin"/>
    </w:r>
    <w:r w:rsidR="00CC7918">
      <w:instrText xml:space="preserve"> TITLE  \* MERGEFORMAT </w:instrText>
    </w:r>
    <w:r w:rsidR="00CC7918">
      <w:fldChar w:fldCharType="separate"/>
    </w:r>
    <w:r w:rsidR="00384158">
      <w:t>doc.: IEEE 802.11-2</w:t>
    </w:r>
    <w:r>
      <w:t>1</w:t>
    </w:r>
    <w:r w:rsidR="00384158">
      <w:t>/</w:t>
    </w:r>
    <w:r w:rsidR="009D4752">
      <w:t>142</w:t>
    </w:r>
    <w:r w:rsidR="00384158">
      <w:t>r</w:t>
    </w:r>
    <w:ins w:id="101" w:author="Chunyu Hu [2]" w:date="2021-02-28T10:42:00Z">
      <w:r w:rsidR="006D5850">
        <w:t>5</w:t>
      </w:r>
    </w:ins>
    <w:del w:id="102" w:author="Chunyu Hu [2]" w:date="2021-02-28T10:42:00Z">
      <w:r w:rsidR="00C01BC2" w:rsidDel="006D5850">
        <w:delText>4</w:delText>
      </w:r>
    </w:del>
    <w:r w:rsidR="00CC7918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77E24BA"/>
    <w:multiLevelType w:val="hybridMultilevel"/>
    <w:tmpl w:val="4760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20205D"/>
    <w:multiLevelType w:val="hybridMultilevel"/>
    <w:tmpl w:val="0A8E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22"/>
  </w:num>
  <w:num w:numId="4">
    <w:abstractNumId w:val="17"/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7"/>
  </w:num>
  <w:num w:numId="11">
    <w:abstractNumId w:val="21"/>
  </w:num>
  <w:num w:numId="12">
    <w:abstractNumId w:val="23"/>
  </w:num>
  <w:num w:numId="13">
    <w:abstractNumId w:val="6"/>
  </w:num>
  <w:num w:numId="14">
    <w:abstractNumId w:val="3"/>
  </w:num>
  <w:num w:numId="15">
    <w:abstractNumId w:val="25"/>
  </w:num>
  <w:num w:numId="16">
    <w:abstractNumId w:val="24"/>
  </w:num>
  <w:num w:numId="17">
    <w:abstractNumId w:val="36"/>
  </w:num>
  <w:num w:numId="18">
    <w:abstractNumId w:val="24"/>
  </w:num>
  <w:num w:numId="19">
    <w:abstractNumId w:val="36"/>
  </w:num>
  <w:num w:numId="20">
    <w:abstractNumId w:val="38"/>
  </w:num>
  <w:num w:numId="21">
    <w:abstractNumId w:val="16"/>
  </w:num>
  <w:num w:numId="22">
    <w:abstractNumId w:val="30"/>
  </w:num>
  <w:num w:numId="23">
    <w:abstractNumId w:val="37"/>
  </w:num>
  <w:num w:numId="24">
    <w:abstractNumId w:val="31"/>
  </w:num>
  <w:num w:numId="25">
    <w:abstractNumId w:val="10"/>
  </w:num>
  <w:num w:numId="26">
    <w:abstractNumId w:val="9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4"/>
  </w:num>
  <w:num w:numId="29">
    <w:abstractNumId w:val="19"/>
  </w:num>
  <w:num w:numId="30">
    <w:abstractNumId w:val="8"/>
  </w:num>
  <w:num w:numId="31">
    <w:abstractNumId w:val="13"/>
  </w:num>
  <w:num w:numId="32">
    <w:abstractNumId w:val="18"/>
  </w:num>
  <w:num w:numId="33">
    <w:abstractNumId w:val="4"/>
  </w:num>
  <w:num w:numId="34">
    <w:abstractNumId w:val="33"/>
  </w:num>
  <w:num w:numId="35">
    <w:abstractNumId w:val="12"/>
  </w:num>
  <w:num w:numId="36">
    <w:abstractNumId w:val="32"/>
  </w:num>
  <w:num w:numId="37">
    <w:abstractNumId w:val="26"/>
  </w:num>
  <w:num w:numId="38">
    <w:abstractNumId w:val="1"/>
  </w:num>
  <w:num w:numId="39">
    <w:abstractNumId w:val="35"/>
  </w:num>
  <w:num w:numId="40">
    <w:abstractNumId w:val="28"/>
  </w:num>
  <w:num w:numId="41">
    <w:abstractNumId w:val="15"/>
  </w:num>
  <w:num w:numId="42">
    <w:abstractNumId w:val="34"/>
  </w:num>
  <w:num w:numId="43">
    <w:abstractNumId w:val="27"/>
  </w:num>
  <w:num w:numId="44">
    <w:abstractNumId w:val="5"/>
  </w:num>
  <w:num w:numId="45">
    <w:abstractNumId w:val="0"/>
    <w:lvlOverride w:ilvl="0">
      <w:lvl w:ilvl="0">
        <w:numFmt w:val="decimal"/>
        <w:lvlText w:val="35.3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hunyu Hu [2]">
    <w15:presenceInfo w15:providerId="Windows Live" w15:userId="29eb7801c1b91784"/>
  </w15:person>
  <w15:person w15:author="Chunyu Hu">
    <w15:presenceInfo w15:providerId="AD" w15:userId="S::chunyuhu@fb.com::98f12de9-3d6a-4c20-ab50-c5ddda7fb3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3DE3"/>
    <w:rsid w:val="000045FA"/>
    <w:rsid w:val="000050D2"/>
    <w:rsid w:val="000050FB"/>
    <w:rsid w:val="00005210"/>
    <w:rsid w:val="00006454"/>
    <w:rsid w:val="0000673D"/>
    <w:rsid w:val="000067AA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7D05"/>
    <w:rsid w:val="00031E68"/>
    <w:rsid w:val="000324AB"/>
    <w:rsid w:val="000330F2"/>
    <w:rsid w:val="00033648"/>
    <w:rsid w:val="00033B0A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38C6"/>
    <w:rsid w:val="00044DC0"/>
    <w:rsid w:val="000478EE"/>
    <w:rsid w:val="000479A5"/>
    <w:rsid w:val="0005210D"/>
    <w:rsid w:val="00052123"/>
    <w:rsid w:val="00053519"/>
    <w:rsid w:val="00054694"/>
    <w:rsid w:val="000567DA"/>
    <w:rsid w:val="0005688B"/>
    <w:rsid w:val="00056A8E"/>
    <w:rsid w:val="00057CB8"/>
    <w:rsid w:val="00060630"/>
    <w:rsid w:val="000642FC"/>
    <w:rsid w:val="0006469A"/>
    <w:rsid w:val="00065581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6798"/>
    <w:rsid w:val="0009713F"/>
    <w:rsid w:val="0009745C"/>
    <w:rsid w:val="000A1C31"/>
    <w:rsid w:val="000A1F25"/>
    <w:rsid w:val="000A4D1E"/>
    <w:rsid w:val="000A4D56"/>
    <w:rsid w:val="000A505E"/>
    <w:rsid w:val="000A5485"/>
    <w:rsid w:val="000A671D"/>
    <w:rsid w:val="000A7680"/>
    <w:rsid w:val="000B041A"/>
    <w:rsid w:val="000B04C7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4F4"/>
    <w:rsid w:val="000C4D43"/>
    <w:rsid w:val="000C54F3"/>
    <w:rsid w:val="000C5C01"/>
    <w:rsid w:val="000C6A2F"/>
    <w:rsid w:val="000C6EBA"/>
    <w:rsid w:val="000C7A83"/>
    <w:rsid w:val="000D0ABF"/>
    <w:rsid w:val="000D0AC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4D13"/>
    <w:rsid w:val="000E61E4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D9E"/>
    <w:rsid w:val="00100E3B"/>
    <w:rsid w:val="001015F8"/>
    <w:rsid w:val="0010469F"/>
    <w:rsid w:val="00105243"/>
    <w:rsid w:val="00105697"/>
    <w:rsid w:val="00105918"/>
    <w:rsid w:val="001101C2"/>
    <w:rsid w:val="001109AA"/>
    <w:rsid w:val="00111A50"/>
    <w:rsid w:val="00111F01"/>
    <w:rsid w:val="00112801"/>
    <w:rsid w:val="00112C6A"/>
    <w:rsid w:val="00112DE9"/>
    <w:rsid w:val="00112DED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45E"/>
    <w:rsid w:val="00135B4B"/>
    <w:rsid w:val="0013699E"/>
    <w:rsid w:val="001420E5"/>
    <w:rsid w:val="00144581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4A99"/>
    <w:rsid w:val="00165BE6"/>
    <w:rsid w:val="00170292"/>
    <w:rsid w:val="00170D6D"/>
    <w:rsid w:val="00171E9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32FC"/>
    <w:rsid w:val="00183698"/>
    <w:rsid w:val="00183E87"/>
    <w:rsid w:val="00183F4C"/>
    <w:rsid w:val="0018424E"/>
    <w:rsid w:val="0018515C"/>
    <w:rsid w:val="0018577E"/>
    <w:rsid w:val="001869E8"/>
    <w:rsid w:val="00187129"/>
    <w:rsid w:val="00190826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66E9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1E9E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771"/>
    <w:rsid w:val="00217EA9"/>
    <w:rsid w:val="00220384"/>
    <w:rsid w:val="00220581"/>
    <w:rsid w:val="0022076B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6189"/>
    <w:rsid w:val="00231F3B"/>
    <w:rsid w:val="002323FE"/>
    <w:rsid w:val="00234C13"/>
    <w:rsid w:val="00235E0A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23A9"/>
    <w:rsid w:val="002468C9"/>
    <w:rsid w:val="002470AC"/>
    <w:rsid w:val="0024720B"/>
    <w:rsid w:val="00247F01"/>
    <w:rsid w:val="00252D47"/>
    <w:rsid w:val="0025375C"/>
    <w:rsid w:val="002537BF"/>
    <w:rsid w:val="002539AB"/>
    <w:rsid w:val="00255A8B"/>
    <w:rsid w:val="00255DD9"/>
    <w:rsid w:val="00261FBA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4AC2"/>
    <w:rsid w:val="002773F1"/>
    <w:rsid w:val="00277F90"/>
    <w:rsid w:val="00280A1E"/>
    <w:rsid w:val="00281013"/>
    <w:rsid w:val="00281648"/>
    <w:rsid w:val="00281A5D"/>
    <w:rsid w:val="00282053"/>
    <w:rsid w:val="00282EFB"/>
    <w:rsid w:val="002833DD"/>
    <w:rsid w:val="00283DAF"/>
    <w:rsid w:val="00284C5E"/>
    <w:rsid w:val="002852DB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07C3"/>
    <w:rsid w:val="002A0C76"/>
    <w:rsid w:val="002A195C"/>
    <w:rsid w:val="002A251F"/>
    <w:rsid w:val="002A2700"/>
    <w:rsid w:val="002A3510"/>
    <w:rsid w:val="002A3AAB"/>
    <w:rsid w:val="002A4A61"/>
    <w:rsid w:val="002A4C48"/>
    <w:rsid w:val="002A55B1"/>
    <w:rsid w:val="002A6181"/>
    <w:rsid w:val="002A7E7B"/>
    <w:rsid w:val="002B0983"/>
    <w:rsid w:val="002B1461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71C"/>
    <w:rsid w:val="0030782E"/>
    <w:rsid w:val="00307F5F"/>
    <w:rsid w:val="00307FD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C50"/>
    <w:rsid w:val="00334DEA"/>
    <w:rsid w:val="00335190"/>
    <w:rsid w:val="00336F5F"/>
    <w:rsid w:val="003377D0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0CCD"/>
    <w:rsid w:val="00351EB8"/>
    <w:rsid w:val="0035213C"/>
    <w:rsid w:val="00352DC1"/>
    <w:rsid w:val="00352FE2"/>
    <w:rsid w:val="00355254"/>
    <w:rsid w:val="0035591D"/>
    <w:rsid w:val="00356265"/>
    <w:rsid w:val="00357F36"/>
    <w:rsid w:val="00360C87"/>
    <w:rsid w:val="003622ED"/>
    <w:rsid w:val="00362A6B"/>
    <w:rsid w:val="00362BFB"/>
    <w:rsid w:val="00362C5B"/>
    <w:rsid w:val="00363C4D"/>
    <w:rsid w:val="0036472E"/>
    <w:rsid w:val="00366AF0"/>
    <w:rsid w:val="00367676"/>
    <w:rsid w:val="00370F2A"/>
    <w:rsid w:val="003713CA"/>
    <w:rsid w:val="0037140E"/>
    <w:rsid w:val="0037201A"/>
    <w:rsid w:val="003724BD"/>
    <w:rsid w:val="003729FC"/>
    <w:rsid w:val="00372FCA"/>
    <w:rsid w:val="00373949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1131"/>
    <w:rsid w:val="003C2408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6B76"/>
    <w:rsid w:val="003F793B"/>
    <w:rsid w:val="003F7CF1"/>
    <w:rsid w:val="004010D0"/>
    <w:rsid w:val="004014AE"/>
    <w:rsid w:val="004025A6"/>
    <w:rsid w:val="004028DF"/>
    <w:rsid w:val="00403271"/>
    <w:rsid w:val="00403645"/>
    <w:rsid w:val="00403B13"/>
    <w:rsid w:val="00403F46"/>
    <w:rsid w:val="0040456B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8E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2E6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84F"/>
    <w:rsid w:val="00457E3B"/>
    <w:rsid w:val="00457FA3"/>
    <w:rsid w:val="00461C2E"/>
    <w:rsid w:val="00462172"/>
    <w:rsid w:val="004625C3"/>
    <w:rsid w:val="00464413"/>
    <w:rsid w:val="004647E8"/>
    <w:rsid w:val="00464D30"/>
    <w:rsid w:val="00466B33"/>
    <w:rsid w:val="00466EEB"/>
    <w:rsid w:val="00467C85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0DB"/>
    <w:rsid w:val="004A7935"/>
    <w:rsid w:val="004A7B3B"/>
    <w:rsid w:val="004A7E06"/>
    <w:rsid w:val="004B2117"/>
    <w:rsid w:val="004B493F"/>
    <w:rsid w:val="004B50D1"/>
    <w:rsid w:val="004B50D6"/>
    <w:rsid w:val="004B6259"/>
    <w:rsid w:val="004B7780"/>
    <w:rsid w:val="004C004E"/>
    <w:rsid w:val="004C0BD8"/>
    <w:rsid w:val="004C0F0A"/>
    <w:rsid w:val="004C279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DAD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A60"/>
    <w:rsid w:val="00516D9D"/>
    <w:rsid w:val="00517ED6"/>
    <w:rsid w:val="00520264"/>
    <w:rsid w:val="00520B8C"/>
    <w:rsid w:val="0052151C"/>
    <w:rsid w:val="0052175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446F"/>
    <w:rsid w:val="0053566B"/>
    <w:rsid w:val="005358EA"/>
    <w:rsid w:val="00537592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5B3A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6718"/>
    <w:rsid w:val="00576CBB"/>
    <w:rsid w:val="00582B03"/>
    <w:rsid w:val="00583212"/>
    <w:rsid w:val="00584933"/>
    <w:rsid w:val="00584948"/>
    <w:rsid w:val="00585D8F"/>
    <w:rsid w:val="00585DE9"/>
    <w:rsid w:val="00586072"/>
    <w:rsid w:val="0058644C"/>
    <w:rsid w:val="005868B4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2F8"/>
    <w:rsid w:val="005A6BC3"/>
    <w:rsid w:val="005A736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6E5D"/>
    <w:rsid w:val="005B727A"/>
    <w:rsid w:val="005B772A"/>
    <w:rsid w:val="005C0CBC"/>
    <w:rsid w:val="005C1D3E"/>
    <w:rsid w:val="005C4204"/>
    <w:rsid w:val="005C45C3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186E"/>
    <w:rsid w:val="005E19E5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29F3"/>
    <w:rsid w:val="005F4AD8"/>
    <w:rsid w:val="005F4EC3"/>
    <w:rsid w:val="005F5ADA"/>
    <w:rsid w:val="005F608A"/>
    <w:rsid w:val="005F612D"/>
    <w:rsid w:val="005F695C"/>
    <w:rsid w:val="005F71B8"/>
    <w:rsid w:val="005F7C51"/>
    <w:rsid w:val="00600A10"/>
    <w:rsid w:val="00601BCB"/>
    <w:rsid w:val="00602046"/>
    <w:rsid w:val="00603873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4E4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218E"/>
    <w:rsid w:val="0064291C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5E7"/>
    <w:rsid w:val="00655C8F"/>
    <w:rsid w:val="006562E7"/>
    <w:rsid w:val="00656406"/>
    <w:rsid w:val="00656882"/>
    <w:rsid w:val="00657061"/>
    <w:rsid w:val="00657363"/>
    <w:rsid w:val="00657DBD"/>
    <w:rsid w:val="00660ACE"/>
    <w:rsid w:val="00662343"/>
    <w:rsid w:val="0066236B"/>
    <w:rsid w:val="00663C9F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2BDC"/>
    <w:rsid w:val="00672CE4"/>
    <w:rsid w:val="0067305F"/>
    <w:rsid w:val="00673144"/>
    <w:rsid w:val="00673E73"/>
    <w:rsid w:val="00674A28"/>
    <w:rsid w:val="00675761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5682"/>
    <w:rsid w:val="00696B53"/>
    <w:rsid w:val="00697295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75AD"/>
    <w:rsid w:val="006C0178"/>
    <w:rsid w:val="006C063A"/>
    <w:rsid w:val="006C1188"/>
    <w:rsid w:val="006C1785"/>
    <w:rsid w:val="006C1FA8"/>
    <w:rsid w:val="006C2C97"/>
    <w:rsid w:val="006C398A"/>
    <w:rsid w:val="006C3C41"/>
    <w:rsid w:val="006C5044"/>
    <w:rsid w:val="006C5695"/>
    <w:rsid w:val="006D0997"/>
    <w:rsid w:val="006D3377"/>
    <w:rsid w:val="006D3E5E"/>
    <w:rsid w:val="006D4C00"/>
    <w:rsid w:val="006D5362"/>
    <w:rsid w:val="006D5850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9D9"/>
    <w:rsid w:val="00711472"/>
    <w:rsid w:val="00711AD3"/>
    <w:rsid w:val="00711E05"/>
    <w:rsid w:val="007121E9"/>
    <w:rsid w:val="00713762"/>
    <w:rsid w:val="007139B2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618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57DF0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5E21"/>
    <w:rsid w:val="00766B1A"/>
    <w:rsid w:val="00766DFE"/>
    <w:rsid w:val="00767192"/>
    <w:rsid w:val="00771DCF"/>
    <w:rsid w:val="00772027"/>
    <w:rsid w:val="007728B1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00C7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9771B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E9A"/>
    <w:rsid w:val="007C0FA7"/>
    <w:rsid w:val="007C13AC"/>
    <w:rsid w:val="007C14AD"/>
    <w:rsid w:val="007C19CE"/>
    <w:rsid w:val="007C4106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6247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1F7F"/>
    <w:rsid w:val="0080216F"/>
    <w:rsid w:val="00802583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2BC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2C5E"/>
    <w:rsid w:val="00843742"/>
    <w:rsid w:val="00844800"/>
    <w:rsid w:val="00846A94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1AA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3D98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032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563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0827"/>
    <w:rsid w:val="008F1C67"/>
    <w:rsid w:val="008F238D"/>
    <w:rsid w:val="008F2611"/>
    <w:rsid w:val="008F4312"/>
    <w:rsid w:val="00900228"/>
    <w:rsid w:val="0090223F"/>
    <w:rsid w:val="00902A41"/>
    <w:rsid w:val="009030F8"/>
    <w:rsid w:val="0090328C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F8F"/>
    <w:rsid w:val="0091118D"/>
    <w:rsid w:val="0091171A"/>
    <w:rsid w:val="0091261A"/>
    <w:rsid w:val="009130B5"/>
    <w:rsid w:val="00914B92"/>
    <w:rsid w:val="0091500C"/>
    <w:rsid w:val="00915758"/>
    <w:rsid w:val="00917386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546D"/>
    <w:rsid w:val="00936D66"/>
    <w:rsid w:val="0094033A"/>
    <w:rsid w:val="009407E3"/>
    <w:rsid w:val="0094091B"/>
    <w:rsid w:val="009409F4"/>
    <w:rsid w:val="00940C4A"/>
    <w:rsid w:val="00940EA4"/>
    <w:rsid w:val="00941581"/>
    <w:rsid w:val="0094302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142"/>
    <w:rsid w:val="00961347"/>
    <w:rsid w:val="009618E8"/>
    <w:rsid w:val="00962377"/>
    <w:rsid w:val="00962886"/>
    <w:rsid w:val="00964681"/>
    <w:rsid w:val="00967FC7"/>
    <w:rsid w:val="009703FD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7DB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29C6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752"/>
    <w:rsid w:val="009D4B14"/>
    <w:rsid w:val="009D6423"/>
    <w:rsid w:val="009E1533"/>
    <w:rsid w:val="009E2715"/>
    <w:rsid w:val="009E2785"/>
    <w:rsid w:val="009E5559"/>
    <w:rsid w:val="009E5870"/>
    <w:rsid w:val="009E5FE1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0951"/>
    <w:rsid w:val="00A1344B"/>
    <w:rsid w:val="00A13908"/>
    <w:rsid w:val="00A14FB0"/>
    <w:rsid w:val="00A154E5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52B6"/>
    <w:rsid w:val="00A2574F"/>
    <w:rsid w:val="00A26D8D"/>
    <w:rsid w:val="00A271F2"/>
    <w:rsid w:val="00A27620"/>
    <w:rsid w:val="00A27692"/>
    <w:rsid w:val="00A27EF5"/>
    <w:rsid w:val="00A32A9C"/>
    <w:rsid w:val="00A32B8A"/>
    <w:rsid w:val="00A3306F"/>
    <w:rsid w:val="00A3375E"/>
    <w:rsid w:val="00A33865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C86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3900"/>
    <w:rsid w:val="00A74CA4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78E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4AD"/>
    <w:rsid w:val="00AB1607"/>
    <w:rsid w:val="00AB17F6"/>
    <w:rsid w:val="00AB31BE"/>
    <w:rsid w:val="00AB4292"/>
    <w:rsid w:val="00AB4E03"/>
    <w:rsid w:val="00AB6CFF"/>
    <w:rsid w:val="00AB7D0F"/>
    <w:rsid w:val="00AC1B7C"/>
    <w:rsid w:val="00AC1BC4"/>
    <w:rsid w:val="00AC21FC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A21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560C"/>
    <w:rsid w:val="00B16515"/>
    <w:rsid w:val="00B17E41"/>
    <w:rsid w:val="00B17F46"/>
    <w:rsid w:val="00B20519"/>
    <w:rsid w:val="00B20F94"/>
    <w:rsid w:val="00B21293"/>
    <w:rsid w:val="00B22C00"/>
    <w:rsid w:val="00B231BD"/>
    <w:rsid w:val="00B2361F"/>
    <w:rsid w:val="00B2692B"/>
    <w:rsid w:val="00B2718B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87DA5"/>
    <w:rsid w:val="00B90476"/>
    <w:rsid w:val="00B91B67"/>
    <w:rsid w:val="00B92315"/>
    <w:rsid w:val="00B9272C"/>
    <w:rsid w:val="00B936F0"/>
    <w:rsid w:val="00B94B98"/>
    <w:rsid w:val="00B94CAC"/>
    <w:rsid w:val="00B95CF8"/>
    <w:rsid w:val="00B96C04"/>
    <w:rsid w:val="00BA06B3"/>
    <w:rsid w:val="00BA0B40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AD6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D83"/>
    <w:rsid w:val="00BF6269"/>
    <w:rsid w:val="00BF63AA"/>
    <w:rsid w:val="00BF6B17"/>
    <w:rsid w:val="00BF6C40"/>
    <w:rsid w:val="00C00D18"/>
    <w:rsid w:val="00C01BC2"/>
    <w:rsid w:val="00C03B8D"/>
    <w:rsid w:val="00C0428C"/>
    <w:rsid w:val="00C04532"/>
    <w:rsid w:val="00C05964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6D32"/>
    <w:rsid w:val="00C17C1B"/>
    <w:rsid w:val="00C20366"/>
    <w:rsid w:val="00C22AF2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876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4862"/>
    <w:rsid w:val="00C64E52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D"/>
    <w:rsid w:val="00C91E90"/>
    <w:rsid w:val="00C925C3"/>
    <w:rsid w:val="00C92726"/>
    <w:rsid w:val="00C9365B"/>
    <w:rsid w:val="00C93755"/>
    <w:rsid w:val="00C94642"/>
    <w:rsid w:val="00C94AEE"/>
    <w:rsid w:val="00C95FF7"/>
    <w:rsid w:val="00C9659A"/>
    <w:rsid w:val="00C96AF0"/>
    <w:rsid w:val="00C975ED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472A"/>
    <w:rsid w:val="00CC648A"/>
    <w:rsid w:val="00CC76CE"/>
    <w:rsid w:val="00CC7918"/>
    <w:rsid w:val="00CD0ABD"/>
    <w:rsid w:val="00CD20D6"/>
    <w:rsid w:val="00CD259C"/>
    <w:rsid w:val="00CD33A9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E45"/>
    <w:rsid w:val="00CF3BB2"/>
    <w:rsid w:val="00CF3BDE"/>
    <w:rsid w:val="00CF474F"/>
    <w:rsid w:val="00CF6654"/>
    <w:rsid w:val="00CF6F66"/>
    <w:rsid w:val="00CF7ACE"/>
    <w:rsid w:val="00CF7E12"/>
    <w:rsid w:val="00CF7F01"/>
    <w:rsid w:val="00D00A21"/>
    <w:rsid w:val="00D00CE6"/>
    <w:rsid w:val="00D020F4"/>
    <w:rsid w:val="00D02A3A"/>
    <w:rsid w:val="00D04391"/>
    <w:rsid w:val="00D04CE1"/>
    <w:rsid w:val="00D05769"/>
    <w:rsid w:val="00D05F32"/>
    <w:rsid w:val="00D06844"/>
    <w:rsid w:val="00D069A7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6B"/>
    <w:rsid w:val="00D202C0"/>
    <w:rsid w:val="00D22352"/>
    <w:rsid w:val="00D22C65"/>
    <w:rsid w:val="00D267ED"/>
    <w:rsid w:val="00D2694A"/>
    <w:rsid w:val="00D277CF"/>
    <w:rsid w:val="00D3053B"/>
    <w:rsid w:val="00D30660"/>
    <w:rsid w:val="00D30761"/>
    <w:rsid w:val="00D307A6"/>
    <w:rsid w:val="00D312F2"/>
    <w:rsid w:val="00D3180E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56FF"/>
    <w:rsid w:val="00D86E8F"/>
    <w:rsid w:val="00D87EF5"/>
    <w:rsid w:val="00D92951"/>
    <w:rsid w:val="00D93342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6AD"/>
    <w:rsid w:val="00DA6202"/>
    <w:rsid w:val="00DA63CC"/>
    <w:rsid w:val="00DA7631"/>
    <w:rsid w:val="00DA7F0D"/>
    <w:rsid w:val="00DB222D"/>
    <w:rsid w:val="00DB3652"/>
    <w:rsid w:val="00DB3F1D"/>
    <w:rsid w:val="00DB469B"/>
    <w:rsid w:val="00DB4DB4"/>
    <w:rsid w:val="00DB5542"/>
    <w:rsid w:val="00DB5AD9"/>
    <w:rsid w:val="00DB5DF0"/>
    <w:rsid w:val="00DB6B0C"/>
    <w:rsid w:val="00DB7D1B"/>
    <w:rsid w:val="00DC066E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1324"/>
    <w:rsid w:val="00DD369B"/>
    <w:rsid w:val="00DD3BD5"/>
    <w:rsid w:val="00DD4535"/>
    <w:rsid w:val="00DD4C4B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57CC"/>
    <w:rsid w:val="00DF63DF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20C1"/>
    <w:rsid w:val="00E226DD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77B"/>
    <w:rsid w:val="00E72D22"/>
    <w:rsid w:val="00E74C99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4C92"/>
    <w:rsid w:val="00E85BDE"/>
    <w:rsid w:val="00E86489"/>
    <w:rsid w:val="00E86A5A"/>
    <w:rsid w:val="00E873C2"/>
    <w:rsid w:val="00E8793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2E26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4AE4"/>
    <w:rsid w:val="00EB5AA5"/>
    <w:rsid w:val="00EB5ADB"/>
    <w:rsid w:val="00EB5D4B"/>
    <w:rsid w:val="00EB5EA7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2E58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056"/>
    <w:rsid w:val="00F2540A"/>
    <w:rsid w:val="00F2561F"/>
    <w:rsid w:val="00F2637D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2E7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87C"/>
    <w:rsid w:val="00F61E6F"/>
    <w:rsid w:val="00F62F51"/>
    <w:rsid w:val="00F653A1"/>
    <w:rsid w:val="00F659E1"/>
    <w:rsid w:val="00F668FF"/>
    <w:rsid w:val="00F670F7"/>
    <w:rsid w:val="00F71FAA"/>
    <w:rsid w:val="00F72442"/>
    <w:rsid w:val="00F72DA6"/>
    <w:rsid w:val="00F73070"/>
    <w:rsid w:val="00F73385"/>
    <w:rsid w:val="00F73389"/>
    <w:rsid w:val="00F753F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05CA"/>
    <w:rsid w:val="00F908EC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B7C"/>
    <w:rsid w:val="00F97C20"/>
    <w:rsid w:val="00FA08AC"/>
    <w:rsid w:val="00FA156D"/>
    <w:rsid w:val="00FA28C4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2C2"/>
    <w:rsid w:val="00FC5CFA"/>
    <w:rsid w:val="00FC64E4"/>
    <w:rsid w:val="00FC6F24"/>
    <w:rsid w:val="00FD0031"/>
    <w:rsid w:val="00FD0E81"/>
    <w:rsid w:val="00FD147A"/>
    <w:rsid w:val="00FD24F1"/>
    <w:rsid w:val="00FD33DE"/>
    <w:rsid w:val="00FD4750"/>
    <w:rsid w:val="00FD554D"/>
    <w:rsid w:val="00FD5B24"/>
    <w:rsid w:val="00FD5ED8"/>
    <w:rsid w:val="00FD6899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544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078C880C-5A32-4726-8639-62F7C00E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802.11-20/1395r0</vt:lpstr>
      <vt:lpstr>doc.: IEEE 802.11-15/xxxxr0</vt:lpstr>
    </vt:vector>
  </TitlesOfParts>
  <Manager/>
  <Company/>
  <LinksUpToDate>false</LinksUpToDate>
  <CharactersWithSpaces>7444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802.11-20/1395r0</dc:title>
  <dc:subject>Submission</dc:subject>
  <dc:creator>Matthew Fischer (Broadcom)</dc:creator>
  <cp:keywords>September 2020</cp:keywords>
  <dc:description/>
  <cp:lastModifiedBy>Chunyu Hu</cp:lastModifiedBy>
  <cp:revision>11</cp:revision>
  <cp:lastPrinted>2010-05-04T03:47:00Z</cp:lastPrinted>
  <dcterms:created xsi:type="dcterms:W3CDTF">2021-02-26T22:42:00Z</dcterms:created>
  <dcterms:modified xsi:type="dcterms:W3CDTF">2021-03-02T00:31:00Z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