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1ABC57E9" w:rsidR="00CA09B2" w:rsidRDefault="00947BBC" w:rsidP="00681B29">
            <w:pPr>
              <w:pStyle w:val="T2"/>
            </w:pPr>
            <w:r>
              <w:t>PDT-EHT-preamble-EHT-SIG</w:t>
            </w:r>
            <w:r w:rsidR="00681B29">
              <w:t xml:space="preserve"> </w:t>
            </w:r>
            <w:r w:rsidR="005E5EE8">
              <w:rPr>
                <w:rFonts w:hint="eastAsia"/>
                <w:lang w:eastAsia="zh-CN"/>
              </w:rPr>
              <w:t>f</w:t>
            </w:r>
            <w:r w:rsidR="005E5EE8">
              <w:t>or D0.4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69C8F754" w:rsidR="00CA09B2" w:rsidRDefault="00CA09B2" w:rsidP="00477C65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22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Align w:val="center"/>
          </w:tcPr>
          <w:p w14:paraId="606537D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CA09B2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engshi Hu</w:t>
            </w:r>
          </w:p>
        </w:tc>
        <w:tc>
          <w:tcPr>
            <w:tcW w:w="2064" w:type="dxa"/>
            <w:vAlign w:val="center"/>
          </w:tcPr>
          <w:p w14:paraId="22AAF743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814" w:type="dxa"/>
            <w:vAlign w:val="center"/>
          </w:tcPr>
          <w:p w14:paraId="13DC7BD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ing Gan</w:t>
            </w:r>
          </w:p>
        </w:tc>
        <w:tc>
          <w:tcPr>
            <w:tcW w:w="2064" w:type="dxa"/>
            <w:vAlign w:val="center"/>
          </w:tcPr>
          <w:p w14:paraId="2839BEC1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4A57AAD5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0B597B4F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02DC467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9B2CA25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B01B332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756806" w:rsidRDefault="0075680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756806" w:rsidRDefault="00756806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1487E50B" w:rsidR="00756806" w:rsidRDefault="00756806" w:rsidP="00A243D7">
                            <w:r>
                              <w:t xml:space="preserve">This document contains proposed draft text </w:t>
                            </w:r>
                            <w:r w:rsidR="005E5EE8">
                              <w:t xml:space="preserve">update </w:t>
                            </w:r>
                            <w:r>
                              <w:t>for EHT-preamble-EHT-SIG.</w:t>
                            </w:r>
                            <w:r w:rsidR="00477C65">
                              <w:t xml:space="preserve"> Try to remove all TBDs and Editor’s notes so far.</w:t>
                            </w:r>
                          </w:p>
                          <w:p w14:paraId="48FFECD0" w14:textId="77777777" w:rsidR="00756806" w:rsidRDefault="00756806" w:rsidP="00A243D7"/>
                          <w:p w14:paraId="1D2CC3CD" w14:textId="77777777" w:rsidR="00756806" w:rsidRDefault="00756806" w:rsidP="00947BBC">
                            <w:pPr>
                              <w:rPr>
                                <w:ins w:id="0" w:author="Yujian (Ross Yu)" w:date="2021-01-25T23:30:00Z"/>
                              </w:rPr>
                            </w:pPr>
                            <w:r>
                              <w:t>R0:  initial version</w:t>
                            </w:r>
                          </w:p>
                          <w:p w14:paraId="33EC743D" w14:textId="4B3BD1CC" w:rsidR="00E420BC" w:rsidRDefault="00E420BC" w:rsidP="00947BBC">
                            <w:pPr>
                              <w:rPr>
                                <w:ins w:id="1" w:author="Yujian (Ross Yu)" w:date="2020-12-08T14:31:00Z"/>
                              </w:rPr>
                            </w:pPr>
                            <w:ins w:id="2" w:author="Yujian (Ross Yu)" w:date="2021-01-25T23:30:00Z">
                              <w:r>
                                <w:t>R1: update based on Alice’s comment</w:t>
                              </w:r>
                            </w:ins>
                          </w:p>
                          <w:p w14:paraId="7A009392" w14:textId="5D3BB862" w:rsidR="00D139A4" w:rsidRDefault="00D139A4" w:rsidP="005E5EE8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756806" w:rsidRDefault="0075680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756806" w:rsidRDefault="00756806">
                      <w:pPr>
                        <w:pStyle w:val="T1"/>
                        <w:spacing w:after="120"/>
                      </w:pPr>
                    </w:p>
                    <w:p w14:paraId="16F4D0EE" w14:textId="1487E50B" w:rsidR="00756806" w:rsidRDefault="00756806" w:rsidP="00A243D7">
                      <w:r>
                        <w:t xml:space="preserve">This document contains proposed draft text </w:t>
                      </w:r>
                      <w:r w:rsidR="005E5EE8">
                        <w:t xml:space="preserve">update </w:t>
                      </w:r>
                      <w:r>
                        <w:t>for EHT-preamble-EHT-SIG.</w:t>
                      </w:r>
                      <w:r w:rsidR="00477C65">
                        <w:t xml:space="preserve"> Try to remove all TBDs and Editor’s notes so far.</w:t>
                      </w:r>
                    </w:p>
                    <w:p w14:paraId="48FFECD0" w14:textId="77777777" w:rsidR="00756806" w:rsidRDefault="00756806" w:rsidP="00A243D7"/>
                    <w:p w14:paraId="1D2CC3CD" w14:textId="77777777" w:rsidR="00756806" w:rsidRDefault="00756806" w:rsidP="00947BBC">
                      <w:pPr>
                        <w:rPr>
                          <w:ins w:id="3" w:author="Yujian (Ross Yu)" w:date="2021-01-25T23:30:00Z"/>
                        </w:rPr>
                      </w:pPr>
                      <w:r>
                        <w:t>R0:  initial version</w:t>
                      </w:r>
                    </w:p>
                    <w:p w14:paraId="33EC743D" w14:textId="4B3BD1CC" w:rsidR="00E420BC" w:rsidRDefault="00E420BC" w:rsidP="00947BBC">
                      <w:pPr>
                        <w:rPr>
                          <w:ins w:id="4" w:author="Yujian (Ross Yu)" w:date="2020-12-08T14:31:00Z"/>
                        </w:rPr>
                      </w:pPr>
                      <w:ins w:id="5" w:author="Yujian (Ross Yu)" w:date="2021-01-25T23:30:00Z">
                        <w:r>
                          <w:t>R1: update based on Alice’s comment</w:t>
                        </w:r>
                      </w:ins>
                    </w:p>
                    <w:p w14:paraId="7A009392" w14:textId="5D3BB862" w:rsidR="00D139A4" w:rsidRDefault="00D139A4" w:rsidP="005E5EE8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bookmarkStart w:id="6" w:name="_GoBack"/>
      <w:r>
        <w:br w:type="page"/>
      </w:r>
    </w:p>
    <w:bookmarkEnd w:id="6"/>
    <w:p w14:paraId="5781648E" w14:textId="1B3C361E" w:rsidR="00B3755C" w:rsidRPr="00B3755C" w:rsidRDefault="00B3755C" w:rsidP="004F06AE">
      <w:pPr>
        <w:rPr>
          <w:b/>
        </w:rPr>
      </w:pPr>
      <w:r w:rsidRPr="00B3755C">
        <w:rPr>
          <w:b/>
        </w:rPr>
        <w:lastRenderedPageBreak/>
        <w:t>36.3.11.8</w:t>
      </w:r>
      <w:r w:rsidRPr="00B3755C">
        <w:rPr>
          <w:b/>
          <w:spacing w:val="-1"/>
        </w:rPr>
        <w:t xml:space="preserve"> </w:t>
      </w:r>
      <w:r w:rsidRPr="00B3755C">
        <w:rPr>
          <w:b/>
        </w:rPr>
        <w:t>EHT-SIG</w:t>
      </w:r>
    </w:p>
    <w:p w14:paraId="6FF4DA7D" w14:textId="452178B8" w:rsidR="00B3755C" w:rsidRPr="00B3755C" w:rsidRDefault="00B3755C" w:rsidP="004F06AE">
      <w:pPr>
        <w:rPr>
          <w:rStyle w:val="SC16323600"/>
          <w:b w:val="0"/>
        </w:rPr>
      </w:pPr>
      <w:r w:rsidRPr="00B3755C">
        <w:rPr>
          <w:b/>
        </w:rPr>
        <w:t>36.3.11.8.1</w:t>
      </w:r>
      <w:r w:rsidRPr="00B3755C">
        <w:rPr>
          <w:b/>
          <w:spacing w:val="-1"/>
        </w:rPr>
        <w:t xml:space="preserve"> </w:t>
      </w:r>
      <w:r w:rsidRPr="00B3755C">
        <w:rPr>
          <w:b/>
        </w:rPr>
        <w:t>General</w:t>
      </w:r>
    </w:p>
    <w:p w14:paraId="482CDFAA" w14:textId="08886B5A" w:rsidR="00B3755C" w:rsidDel="00B3755C" w:rsidRDefault="00B3755C" w:rsidP="00B3755C">
      <w:pPr>
        <w:pStyle w:val="af8"/>
        <w:tabs>
          <w:tab w:val="left" w:pos="719"/>
        </w:tabs>
        <w:kinsoku w:val="0"/>
        <w:overflowPunct w:val="0"/>
        <w:spacing w:line="340" w:lineRule="exact"/>
        <w:ind w:left="166"/>
        <w:rPr>
          <w:del w:id="7" w:author="Yujian (Ross Yu)" w:date="2021-01-21T17:25:00Z"/>
        </w:rPr>
      </w:pPr>
      <w:del w:id="8" w:author="Yujian (Ross Yu)" w:date="2021-01-21T17:25:00Z">
        <w:r w:rsidDel="00B3755C">
          <w:delText>The following fields shall be the same in every 80 MHz</w:delText>
        </w:r>
        <w:r w:rsidDel="00B3755C">
          <w:rPr>
            <w:spacing w:val="-5"/>
          </w:rPr>
          <w:delText xml:space="preserve"> </w:delText>
        </w:r>
        <w:commentRangeStart w:id="9"/>
        <w:r w:rsidDel="00B3755C">
          <w:delText>segment</w:delText>
        </w:r>
      </w:del>
      <w:commentRangeEnd w:id="9"/>
      <w:r>
        <w:rPr>
          <w:rStyle w:val="ab"/>
        </w:rPr>
        <w:commentReference w:id="9"/>
      </w:r>
      <w:del w:id="10" w:author="Yujian (Ross Yu)" w:date="2021-01-21T17:25:00Z">
        <w:r w:rsidDel="00B3755C">
          <w:delText>:</w:delText>
        </w:r>
      </w:del>
    </w:p>
    <w:p w14:paraId="7C8D68BA" w14:textId="75B310A4" w:rsidR="00B3755C" w:rsidRPr="00B3755C" w:rsidDel="00B3755C" w:rsidRDefault="00B3755C" w:rsidP="00B3755C">
      <w:pPr>
        <w:widowControl w:val="0"/>
        <w:tabs>
          <w:tab w:val="left" w:pos="921"/>
          <w:tab w:val="left" w:pos="1319"/>
        </w:tabs>
        <w:kinsoku w:val="0"/>
        <w:overflowPunct w:val="0"/>
        <w:autoSpaceDE w:val="0"/>
        <w:autoSpaceDN w:val="0"/>
        <w:adjustRightInd w:val="0"/>
        <w:spacing w:before="59" w:line="221" w:lineRule="exact"/>
        <w:ind w:left="166"/>
        <w:rPr>
          <w:del w:id="11" w:author="Yujian (Ross Yu)" w:date="2021-01-21T17:25:00Z"/>
          <w:sz w:val="20"/>
        </w:rPr>
      </w:pPr>
      <w:del w:id="12" w:author="Yujian (Ross Yu)" w:date="2021-01-21T17:25:00Z">
        <w:r w:rsidDel="00B3755C">
          <w:rPr>
            <w:sz w:val="20"/>
          </w:rPr>
          <w:tab/>
        </w:r>
        <w:r w:rsidRPr="00B3755C" w:rsidDel="00B3755C">
          <w:rPr>
            <w:sz w:val="20"/>
          </w:rPr>
          <w:delText>—</w:delText>
        </w:r>
        <w:r w:rsidRPr="00B3755C" w:rsidDel="00B3755C">
          <w:rPr>
            <w:sz w:val="20"/>
          </w:rPr>
          <w:tab/>
          <w:delText>GI+EHT-LTF Size</w:delText>
        </w:r>
      </w:del>
    </w:p>
    <w:p w14:paraId="57F79DF5" w14:textId="151691E6" w:rsidR="00B3755C" w:rsidRPr="00B3755C" w:rsidDel="00B3755C" w:rsidRDefault="00B3755C" w:rsidP="00B3755C">
      <w:pPr>
        <w:widowControl w:val="0"/>
        <w:tabs>
          <w:tab w:val="left" w:pos="921"/>
          <w:tab w:val="left" w:pos="1319"/>
        </w:tabs>
        <w:kinsoku w:val="0"/>
        <w:overflowPunct w:val="0"/>
        <w:autoSpaceDE w:val="0"/>
        <w:autoSpaceDN w:val="0"/>
        <w:adjustRightInd w:val="0"/>
        <w:spacing w:line="321" w:lineRule="exact"/>
        <w:ind w:left="166"/>
        <w:rPr>
          <w:del w:id="13" w:author="Yujian (Ross Yu)" w:date="2021-01-21T17:25:00Z"/>
          <w:sz w:val="20"/>
        </w:rPr>
      </w:pPr>
      <w:del w:id="14" w:author="Yujian (Ross Yu)" w:date="2021-01-21T17:25:00Z">
        <w:r w:rsidDel="00B3755C">
          <w:rPr>
            <w:sz w:val="20"/>
          </w:rPr>
          <w:tab/>
        </w:r>
        <w:r w:rsidRPr="00B3755C" w:rsidDel="00B3755C">
          <w:rPr>
            <w:sz w:val="20"/>
          </w:rPr>
          <w:delText>—</w:delText>
        </w:r>
        <w:r w:rsidRPr="00B3755C" w:rsidDel="00B3755C">
          <w:rPr>
            <w:sz w:val="20"/>
          </w:rPr>
          <w:tab/>
          <w:delText>Number Of EHT-LTF</w:delText>
        </w:r>
        <w:r w:rsidRPr="00B3755C" w:rsidDel="00B3755C">
          <w:rPr>
            <w:spacing w:val="-2"/>
            <w:sz w:val="20"/>
          </w:rPr>
          <w:delText xml:space="preserve"> </w:delText>
        </w:r>
        <w:r w:rsidRPr="00B3755C" w:rsidDel="00B3755C">
          <w:rPr>
            <w:sz w:val="20"/>
          </w:rPr>
          <w:delText>Symbols</w:delText>
        </w:r>
      </w:del>
    </w:p>
    <w:p w14:paraId="5173998B" w14:textId="115D749C" w:rsidR="00B3755C" w:rsidDel="00B3755C" w:rsidRDefault="00B3755C" w:rsidP="00B3755C">
      <w:pPr>
        <w:pStyle w:val="af8"/>
        <w:tabs>
          <w:tab w:val="left" w:pos="920"/>
          <w:tab w:val="left" w:pos="1319"/>
        </w:tabs>
        <w:kinsoku w:val="0"/>
        <w:overflowPunct w:val="0"/>
        <w:spacing w:before="58" w:line="219" w:lineRule="exact"/>
        <w:ind w:left="166"/>
        <w:rPr>
          <w:del w:id="15" w:author="Yujian (Ross Yu)" w:date="2021-01-21T17:25:00Z"/>
        </w:rPr>
      </w:pPr>
      <w:del w:id="16" w:author="Yujian (Ross Yu)" w:date="2021-01-21T17:25:00Z">
        <w:r w:rsidDel="00B3755C">
          <w:rPr>
            <w:position w:val="3"/>
            <w:sz w:val="18"/>
            <w:szCs w:val="18"/>
          </w:rPr>
          <w:tab/>
        </w:r>
        <w:r w:rsidDel="00B3755C">
          <w:delText>—</w:delText>
        </w:r>
        <w:r w:rsidDel="00B3755C">
          <w:tab/>
          <w:delText>PE Related</w:delText>
        </w:r>
        <w:r w:rsidDel="00B3755C">
          <w:rPr>
            <w:spacing w:val="-1"/>
          </w:rPr>
          <w:delText xml:space="preserve"> </w:delText>
        </w:r>
        <w:r w:rsidDel="00B3755C">
          <w:delText>Parameters</w:delText>
        </w:r>
      </w:del>
    </w:p>
    <w:p w14:paraId="19FB79C6" w14:textId="77777777" w:rsidR="00B3755C" w:rsidRDefault="00B3755C" w:rsidP="004F06AE">
      <w:pPr>
        <w:rPr>
          <w:rStyle w:val="SC16323600"/>
        </w:rPr>
      </w:pPr>
    </w:p>
    <w:p w14:paraId="5F7B60C4" w14:textId="77777777" w:rsidR="00B3755C" w:rsidRDefault="00B3755C" w:rsidP="004F06AE">
      <w:pPr>
        <w:rPr>
          <w:rStyle w:val="SC16323600"/>
        </w:rPr>
      </w:pPr>
    </w:p>
    <w:p w14:paraId="13799E79" w14:textId="1981106C" w:rsidR="00F35198" w:rsidRDefault="004F06AE" w:rsidP="004F06AE">
      <w:pPr>
        <w:rPr>
          <w:rStyle w:val="SC16323600"/>
        </w:rPr>
      </w:pPr>
      <w:r>
        <w:rPr>
          <w:rStyle w:val="SC16323600"/>
        </w:rPr>
        <w:t>36.3.11.8.2 EHT-SIG content channels</w:t>
      </w:r>
    </w:p>
    <w:p w14:paraId="36B3F305" w14:textId="77777777" w:rsidR="004F06AE" w:rsidRDefault="004F06AE" w:rsidP="004F06AE">
      <w:pPr>
        <w:spacing w:line="360" w:lineRule="auto"/>
        <w:rPr>
          <w:color w:val="000000"/>
          <w:sz w:val="20"/>
          <w:lang w:val="en-US"/>
        </w:rPr>
      </w:pPr>
    </w:p>
    <w:p w14:paraId="075FC24D" w14:textId="05DF28EB" w:rsidR="004F06AE" w:rsidRDefault="004F06AE" w:rsidP="004F06AE">
      <w:pPr>
        <w:spacing w:line="360" w:lineRule="auto"/>
        <w:rPr>
          <w:color w:val="000000"/>
          <w:sz w:val="20"/>
          <w:lang w:val="en-US"/>
        </w:rPr>
      </w:pPr>
      <w:commentRangeStart w:id="17"/>
      <w:r w:rsidRPr="004F06AE">
        <w:rPr>
          <w:color w:val="000000"/>
          <w:sz w:val="20"/>
          <w:lang w:val="en-US"/>
        </w:rPr>
        <w:t>A</w:t>
      </w:r>
      <w:commentRangeEnd w:id="17"/>
      <w:r>
        <w:rPr>
          <w:rStyle w:val="ab"/>
        </w:rPr>
        <w:commentReference w:id="17"/>
      </w:r>
      <w:r w:rsidRPr="004F06AE">
        <w:rPr>
          <w:color w:val="000000"/>
          <w:sz w:val="20"/>
          <w:lang w:val="en-US"/>
        </w:rPr>
        <w:t xml:space="preserve"> STA only needs to process up to one 80 MHz segment of the </w:t>
      </w:r>
      <w:commentRangeStart w:id="18"/>
      <w:r w:rsidRPr="004F06AE">
        <w:rPr>
          <w:color w:val="000000"/>
          <w:sz w:val="20"/>
          <w:lang w:val="en-US"/>
        </w:rPr>
        <w:t>pre-EHT preamble</w:t>
      </w:r>
      <w:commentRangeEnd w:id="18"/>
      <w:r w:rsidR="009831C2">
        <w:rPr>
          <w:rStyle w:val="ab"/>
        </w:rPr>
        <w:commentReference w:id="18"/>
      </w:r>
      <w:ins w:id="19" w:author="Yujian (Ross Yu)" w:date="2021-01-22T15:25:00Z">
        <w:r w:rsidR="00D07234">
          <w:rPr>
            <w:color w:val="000000"/>
            <w:sz w:val="20"/>
            <w:lang w:val="en-US"/>
          </w:rPr>
          <w:t xml:space="preserve"> </w:t>
        </w:r>
      </w:ins>
      <w:del w:id="20" w:author="Yujian (Ross Yu)" w:date="2021-01-21T17:09:00Z">
        <w:r w:rsidRPr="004F06AE" w:rsidDel="004F06AE">
          <w:rPr>
            <w:color w:val="000000"/>
            <w:sz w:val="20"/>
            <w:lang w:val="en-US"/>
          </w:rPr>
          <w:delText xml:space="preserve"> (up to and including EHT-SIG) </w:delText>
        </w:r>
      </w:del>
      <w:r w:rsidRPr="004F06AE">
        <w:rPr>
          <w:color w:val="000000"/>
          <w:sz w:val="20"/>
          <w:lang w:val="en-US"/>
        </w:rPr>
        <w:t>to get all the assignment information for itself. No 80 MHz segment change is needed while processing L-SIG, U-SIG, and EHT-SIG.</w:t>
      </w:r>
    </w:p>
    <w:p w14:paraId="040FFDA3" w14:textId="2D4AAE7E" w:rsidR="004F06AE" w:rsidRDefault="004F06AE" w:rsidP="004F06AE">
      <w:pPr>
        <w:rPr>
          <w:b/>
          <w:bCs/>
          <w:i/>
          <w:iCs/>
          <w:color w:val="FF0000"/>
          <w:sz w:val="20"/>
          <w:lang w:val="en-US"/>
        </w:rPr>
      </w:pPr>
      <w:del w:id="21" w:author="Yujian (Ross Yu)" w:date="2021-01-21T17:09:00Z">
        <w:r w:rsidRPr="004F06AE" w:rsidDel="004F06AE">
          <w:rPr>
            <w:b/>
            <w:bCs/>
            <w:i/>
            <w:iCs/>
            <w:color w:val="FF0000"/>
            <w:sz w:val="20"/>
            <w:lang w:val="en-US"/>
          </w:rPr>
          <w:delText>Editor’s Note: 802.11 style guide does not recommend to use the term “up to and include”.</w:delText>
        </w:r>
      </w:del>
    </w:p>
    <w:p w14:paraId="1418F210" w14:textId="77777777" w:rsidR="004F06AE" w:rsidRDefault="004F06AE" w:rsidP="004F06AE">
      <w:pPr>
        <w:spacing w:line="360" w:lineRule="auto"/>
        <w:rPr>
          <w:color w:val="000000"/>
          <w:sz w:val="20"/>
          <w:lang w:val="en-US"/>
        </w:rPr>
      </w:pPr>
    </w:p>
    <w:p w14:paraId="279E1F9B" w14:textId="7149540B" w:rsidR="004F06AE" w:rsidRPr="004F06AE" w:rsidRDefault="004F06AE" w:rsidP="004F06AE">
      <w:pPr>
        <w:spacing w:line="360" w:lineRule="auto"/>
        <w:rPr>
          <w:ins w:id="22" w:author="Yujian (Ross Yu)" w:date="2021-01-21T17:12:00Z"/>
          <w:color w:val="000000"/>
          <w:sz w:val="20"/>
          <w:lang w:val="en-US"/>
        </w:rPr>
      </w:pPr>
      <w:r w:rsidRPr="004F06AE">
        <w:rPr>
          <w:color w:val="000000"/>
          <w:sz w:val="20"/>
          <w:lang w:val="en-US"/>
        </w:rPr>
        <w:t xml:space="preserve">The EHT-SIG content channel format is shown in Figure 36-35 (EHT-SIG content channel format for OFDMA transmission if bandwidth is 20/40/80 MHz), Figure 36-36 (EHT-SIG content channel format for OFDMA transmission if bandwidth is 160 MHz), </w:t>
      </w:r>
      <w:del w:id="23" w:author="Yujian (Ross Yu)" w:date="2021-01-21T17:11:00Z">
        <w:r w:rsidRPr="004F06AE" w:rsidDel="004F06AE">
          <w:rPr>
            <w:color w:val="000000"/>
            <w:sz w:val="20"/>
            <w:lang w:val="en-US"/>
          </w:rPr>
          <w:delText xml:space="preserve">and </w:delText>
        </w:r>
      </w:del>
      <w:r w:rsidRPr="004F06AE">
        <w:rPr>
          <w:color w:val="000000"/>
          <w:sz w:val="20"/>
          <w:lang w:val="en-US"/>
        </w:rPr>
        <w:t>Figure 36-37 (EHT-SIG content channel format for OFDMA transmission if bandwidth is 320 MHz)</w:t>
      </w:r>
      <w:ins w:id="24" w:author="Yujian (Ross Yu)" w:date="2021-01-21T17:11:00Z">
        <w:r>
          <w:rPr>
            <w:color w:val="000000"/>
            <w:sz w:val="20"/>
            <w:lang w:val="en-US"/>
          </w:rPr>
          <w:t xml:space="preserve">, </w:t>
        </w:r>
      </w:ins>
      <w:ins w:id="25" w:author="Yujian (Ross Yu)" w:date="2021-01-21T17:12:00Z">
        <w:r w:rsidRPr="004F06AE">
          <w:rPr>
            <w:color w:val="000000"/>
            <w:sz w:val="20"/>
            <w:lang w:val="en-US"/>
          </w:rPr>
          <w:t>Figure 36-38</w:t>
        </w:r>
        <w:r>
          <w:rPr>
            <w:color w:val="000000"/>
            <w:sz w:val="20"/>
            <w:lang w:val="en-US"/>
          </w:rPr>
          <w:t xml:space="preserve"> (</w:t>
        </w:r>
        <w:r w:rsidRPr="004F06AE">
          <w:rPr>
            <w:color w:val="000000"/>
            <w:sz w:val="20"/>
            <w:lang w:val="en-US"/>
          </w:rPr>
          <w:t>EHT-SIG content channel format for non-OFDMA transmission to a single user</w:t>
        </w:r>
      </w:ins>
      <w:ins w:id="26" w:author="Yujian (Ross Yu)" w:date="2021-01-21T17:13:00Z">
        <w:r>
          <w:rPr>
            <w:color w:val="000000"/>
            <w:sz w:val="20"/>
            <w:lang w:val="en-US"/>
          </w:rPr>
          <w:t>)</w:t>
        </w:r>
      </w:ins>
      <w:ins w:id="27" w:author="Yujian (Ross Yu)" w:date="2021-01-21T17:12:00Z">
        <w:r>
          <w:rPr>
            <w:color w:val="000000"/>
            <w:sz w:val="20"/>
            <w:lang w:val="en-US"/>
          </w:rPr>
          <w:t>, Figure 36-39</w:t>
        </w:r>
      </w:ins>
      <w:ins w:id="28" w:author="Yujian (Ross Yu)" w:date="2021-01-21T17:13:00Z">
        <w:r>
          <w:rPr>
            <w:color w:val="000000"/>
            <w:sz w:val="20"/>
            <w:lang w:val="en-US"/>
          </w:rPr>
          <w:t xml:space="preserve"> (</w:t>
        </w:r>
      </w:ins>
      <w:ins w:id="29" w:author="Yujian (Ross Yu)" w:date="2021-01-21T17:12:00Z">
        <w:r w:rsidRPr="004F06AE">
          <w:rPr>
            <w:color w:val="000000"/>
            <w:sz w:val="20"/>
            <w:lang w:val="en-US"/>
          </w:rPr>
          <w:t>EHT-SIG content channel format for EHT sounding NDP</w:t>
        </w:r>
      </w:ins>
      <w:ins w:id="30" w:author="Yujian (Ross Yu)" w:date="2021-01-21T17:13:00Z">
        <w:r>
          <w:rPr>
            <w:color w:val="000000"/>
            <w:sz w:val="20"/>
            <w:lang w:val="en-US"/>
          </w:rPr>
          <w:t xml:space="preserve">), and </w:t>
        </w:r>
        <w:r w:rsidRPr="004F06AE">
          <w:rPr>
            <w:color w:val="000000"/>
            <w:sz w:val="20"/>
            <w:lang w:val="en-US"/>
          </w:rPr>
          <w:t>Figure 36-40</w:t>
        </w:r>
        <w:r>
          <w:rPr>
            <w:color w:val="000000"/>
            <w:sz w:val="20"/>
            <w:lang w:val="en-US"/>
          </w:rPr>
          <w:t xml:space="preserve"> (</w:t>
        </w:r>
        <w:r w:rsidRPr="004F06AE">
          <w:rPr>
            <w:color w:val="000000"/>
            <w:sz w:val="20"/>
            <w:lang w:val="en-US"/>
          </w:rPr>
          <w:t>EHT-SIG content channel format for non-OFDMA transmission to multiple users</w:t>
        </w:r>
        <w:r>
          <w:rPr>
            <w:color w:val="000000"/>
            <w:sz w:val="20"/>
            <w:lang w:val="en-US"/>
          </w:rPr>
          <w:t>).</w:t>
        </w:r>
      </w:ins>
    </w:p>
    <w:p w14:paraId="2BA86CE9" w14:textId="77777777" w:rsidR="004F06AE" w:rsidRDefault="004F06AE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05785938" w14:textId="5E16D891" w:rsidR="004F06AE" w:rsidRPr="004F06AE" w:rsidDel="004F06AE" w:rsidRDefault="004F06AE" w:rsidP="004F06AE">
      <w:pPr>
        <w:rPr>
          <w:del w:id="31" w:author="Yujian (Ross Yu)" w:date="2021-01-21T17:13:00Z"/>
          <w:b/>
          <w:bCs/>
          <w:i/>
          <w:iCs/>
          <w:color w:val="FF0000"/>
          <w:sz w:val="20"/>
          <w:lang w:val="en-US"/>
        </w:rPr>
      </w:pPr>
      <w:commentRangeStart w:id="32"/>
      <w:del w:id="33" w:author="Yujian (Ross Yu)" w:date="2021-01-21T17:13:00Z">
        <w:r w:rsidRPr="004F06AE" w:rsidDel="004F06AE">
          <w:rPr>
            <w:b/>
            <w:bCs/>
            <w:i/>
            <w:iCs/>
            <w:color w:val="FF0000"/>
            <w:sz w:val="20"/>
            <w:lang w:val="en-US"/>
          </w:rPr>
          <w:delText>Editor’s</w:delText>
        </w:r>
      </w:del>
      <w:commentRangeEnd w:id="32"/>
      <w:r>
        <w:rPr>
          <w:rStyle w:val="ab"/>
        </w:rPr>
        <w:commentReference w:id="32"/>
      </w:r>
      <w:del w:id="34" w:author="Yujian (Ross Yu)" w:date="2021-01-21T17:13:00Z">
        <w:r w:rsidRPr="004F06AE" w:rsidDel="004F06AE">
          <w:rPr>
            <w:b/>
            <w:bCs/>
            <w:i/>
            <w:iCs/>
            <w:color w:val="FF0000"/>
            <w:sz w:val="20"/>
            <w:lang w:val="en-US"/>
          </w:rPr>
          <w:delText xml:space="preserve"> Note: There is no paragraph describing Figure 36-39 (EHT-SIG content channel format for EHT sounding NDP).</w:delText>
        </w:r>
      </w:del>
    </w:p>
    <w:p w14:paraId="7503694C" w14:textId="77777777" w:rsidR="004F06AE" w:rsidRDefault="004F06AE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1EEB6C0B" w14:textId="610D3BEC" w:rsidR="004F06AE" w:rsidRDefault="004F06AE" w:rsidP="004F06AE">
      <w:pPr>
        <w:rPr>
          <w:ins w:id="35" w:author="Yujian (Ross Yu)" w:date="2021-01-21T17:26:00Z"/>
          <w:rStyle w:val="SC16323600"/>
        </w:rPr>
      </w:pPr>
      <w:r>
        <w:rPr>
          <w:rStyle w:val="SC16323600"/>
        </w:rPr>
        <w:t>36.3.11.8.3 Common field for OFDMA transmission</w:t>
      </w:r>
    </w:p>
    <w:p w14:paraId="254AE367" w14:textId="13C49C4C" w:rsidR="00BF5E65" w:rsidRPr="00BF5E65" w:rsidRDefault="00BF5E65" w:rsidP="00BF5E65">
      <w:pPr>
        <w:jc w:val="center"/>
        <w:rPr>
          <w:ins w:id="36" w:author="Yujian (Ross Yu)" w:date="2021-01-21T17:26:00Z"/>
          <w:rStyle w:val="SC16323600"/>
          <w:b w:val="0"/>
        </w:rPr>
      </w:pPr>
      <w:r w:rsidRPr="00BF5E65">
        <w:rPr>
          <w:b/>
        </w:rPr>
        <w:t>Table 36-24—Common field for OFDMA</w:t>
      </w:r>
      <w:r w:rsidRPr="00BF5E65">
        <w:rPr>
          <w:b/>
          <w:spacing w:val="-1"/>
        </w:rPr>
        <w:t xml:space="preserve"> </w:t>
      </w:r>
      <w:r w:rsidRPr="00BF5E65">
        <w:rPr>
          <w:b/>
        </w:rPr>
        <w:t>transmission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9"/>
        <w:gridCol w:w="1800"/>
        <w:gridCol w:w="1080"/>
        <w:gridCol w:w="1080"/>
        <w:gridCol w:w="3500"/>
      </w:tblGrid>
      <w:tr w:rsidR="00BF5E65" w14:paraId="51919FEC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7AFD5FB" w14:textId="77777777" w:rsidR="00BF5E65" w:rsidRDefault="00BF5E65" w:rsidP="00570504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14:paraId="0FB0D3AE" w14:textId="77777777" w:rsidR="00BF5E65" w:rsidRDefault="00BF5E65" w:rsidP="00570504">
            <w:pPr>
              <w:pStyle w:val="TableParagraph"/>
              <w:kinsoku w:val="0"/>
              <w:overflowPunct w:val="0"/>
              <w:spacing w:before="1"/>
              <w:ind w:left="160" w:right="15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Bit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DB5775B" w14:textId="77777777" w:rsidR="00BF5E65" w:rsidRDefault="00BF5E65" w:rsidP="00570504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14:paraId="05B099EE" w14:textId="77777777" w:rsidR="00BF5E65" w:rsidRDefault="00BF5E65" w:rsidP="00570504">
            <w:pPr>
              <w:pStyle w:val="TableParagraph"/>
              <w:kinsoku w:val="0"/>
              <w:overflowPunct w:val="0"/>
              <w:spacing w:before="1"/>
              <w:ind w:left="5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Subfield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30DF7F4" w14:textId="77777777" w:rsidR="00BF5E65" w:rsidRDefault="00BF5E65" w:rsidP="00570504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</w:p>
          <w:p w14:paraId="29EE4A32" w14:textId="77777777" w:rsidR="00BF5E65" w:rsidRDefault="00BF5E65" w:rsidP="00570504">
            <w:pPr>
              <w:pStyle w:val="TableParagraph"/>
              <w:kinsoku w:val="0"/>
              <w:overflowPunct w:val="0"/>
              <w:spacing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Number of subfield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5A131FD" w14:textId="77777777" w:rsidR="00BF5E65" w:rsidRDefault="00BF5E65" w:rsidP="00570504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Number of bits per subfield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40777E1" w14:textId="77777777" w:rsidR="00BF5E65" w:rsidRDefault="00BF5E65" w:rsidP="00570504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14:paraId="2D8E925C" w14:textId="77777777" w:rsidR="00BF5E65" w:rsidRDefault="00BF5E65" w:rsidP="00570504">
            <w:pPr>
              <w:pStyle w:val="TableParagraph"/>
              <w:kinsoku w:val="0"/>
              <w:overflowPunct w:val="0"/>
              <w:spacing w:before="1"/>
              <w:ind w:left="1293" w:right="125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Description</w:t>
            </w:r>
          </w:p>
        </w:tc>
      </w:tr>
      <w:tr w:rsidR="00BF5E65" w14:paraId="4AB35AF4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E76426C" w14:textId="006BC098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B0–B3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9DF2E3B" w14:textId="40C83C7E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Spatial Reuse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1FD7729" w14:textId="5CC58D3B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3D11EAF" w14:textId="21C80579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54346C0" w14:textId="77777777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ins w:id="37" w:author="Yujian (Ross Yu)" w:date="2021-01-22T11:39:00Z"/>
                <w:sz w:val="18"/>
                <w:szCs w:val="18"/>
              </w:rPr>
            </w:pPr>
            <w:del w:id="38" w:author="Yujian (Ross Yu)" w:date="2021-01-22T11:39:00Z">
              <w:r w:rsidDel="005E5BF2">
                <w:rPr>
                  <w:sz w:val="18"/>
                  <w:szCs w:val="18"/>
                </w:rPr>
                <w:delText>Indicates spatial reuse parameters during the transmission of this PPDU.</w:delText>
              </w:r>
            </w:del>
          </w:p>
          <w:p w14:paraId="25BE57AD" w14:textId="1FF9ACED" w:rsidR="005E5BF2" w:rsidRPr="005E5BF2" w:rsidRDefault="005E5BF2" w:rsidP="005E5BF2">
            <w:pPr>
              <w:pStyle w:val="TableParagraph"/>
              <w:kinsoku w:val="0"/>
              <w:overflowPunct w:val="0"/>
              <w:spacing w:before="8"/>
              <w:rPr>
                <w:ins w:id="39" w:author="Yujian (Ross Yu)" w:date="2021-01-22T11:39:00Z"/>
                <w:sz w:val="18"/>
                <w:szCs w:val="18"/>
              </w:rPr>
            </w:pPr>
            <w:ins w:id="40" w:author="Yujian (Ross Yu)" w:date="2021-01-22T11:39:00Z">
              <w:r w:rsidRPr="005E5BF2">
                <w:rPr>
                  <w:sz w:val="18"/>
                  <w:szCs w:val="18"/>
                </w:rPr>
                <w:t>Indicates whether or not spatial reuse modes are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allowed during the transmission of this PPDU.</w:t>
              </w:r>
            </w:ins>
          </w:p>
          <w:p w14:paraId="489301A8" w14:textId="3394D838" w:rsidR="005E5BF2" w:rsidRDefault="005E5BF2" w:rsidP="005E5BF2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ins w:id="41" w:author="Yujian (Ross Yu)" w:date="2021-01-22T11:39:00Z">
              <w:r w:rsidRPr="005E5BF2">
                <w:rPr>
                  <w:sz w:val="18"/>
                  <w:szCs w:val="18"/>
                </w:rPr>
                <w:t>Set to a value from Table 27-22 (Spatial Reuse field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encoding for an HE SU PPDU, HE ER SU PPDU, and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HE MU PPDU), see 26.11.6 (SPATIAL_REUSE) and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 xml:space="preserve">26.10 (Spatial reuse </w:t>
              </w:r>
              <w:commentRangeStart w:id="42"/>
              <w:r w:rsidRPr="005E5BF2">
                <w:rPr>
                  <w:sz w:val="18"/>
                  <w:szCs w:val="18"/>
                </w:rPr>
                <w:t>operation</w:t>
              </w:r>
            </w:ins>
            <w:commentRangeEnd w:id="42"/>
            <w:r w:rsidR="009831C2">
              <w:rPr>
                <w:rStyle w:val="ab"/>
                <w:rFonts w:eastAsia="宋体"/>
                <w:lang w:val="en-GB" w:eastAsia="en-US"/>
              </w:rPr>
              <w:commentReference w:id="42"/>
            </w:r>
            <w:ins w:id="43" w:author="Yujian (Ross Yu)" w:date="2021-01-22T11:39:00Z">
              <w:r w:rsidRPr="005E5BF2">
                <w:rPr>
                  <w:sz w:val="18"/>
                  <w:szCs w:val="18"/>
                </w:rPr>
                <w:t>)</w:t>
              </w:r>
            </w:ins>
          </w:p>
        </w:tc>
      </w:tr>
      <w:tr w:rsidR="00BF5E65" w14:paraId="05A352D5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8B2A6A5" w14:textId="1A2FB827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B4–B5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8AFCDDA" w14:textId="33B87B9F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GI+LTF Size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B78E9BB" w14:textId="476B593B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8AB73FD" w14:textId="7C4AF76F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30356B5" w14:textId="77777777" w:rsidR="00BF5E65" w:rsidRDefault="00BF5E65" w:rsidP="009831C2">
            <w:pPr>
              <w:pStyle w:val="TableParagraph"/>
              <w:kinsoku w:val="0"/>
              <w:overflowPunct w:val="0"/>
              <w:spacing w:before="124" w:line="218" w:lineRule="auto"/>
              <w:ind w:right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the GI duration and EHT-LTF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size: Set to 0 to indicate 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+ 0.8 µs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GI.</w:t>
            </w:r>
          </w:p>
          <w:p w14:paraId="51D1AC97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1 to indicate 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+ 1.6 µs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GI. </w:t>
            </w:r>
          </w:p>
          <w:p w14:paraId="0D36E434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2 to indicate 4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+ 0.8 µs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GI. </w:t>
            </w:r>
          </w:p>
          <w:p w14:paraId="14791EDB" w14:textId="0DDD45A2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3 to indicate 4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+ 3.2 µs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GI.</w:t>
            </w:r>
          </w:p>
          <w:p w14:paraId="448D8E92" w14:textId="741F6844" w:rsidR="00BF5E65" w:rsidRPr="004D5B96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ins w:id="44" w:author="Yujian (Ross Yu)" w:date="2021-01-21T17:28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The values shall be the same in different 80MHz subblock</w:t>
              </w:r>
            </w:ins>
            <w:ins w:id="45" w:author="Yujian (Ross Yu)" w:date="2021-01-25T23:26:00Z">
              <w:r w:rsidR="00E420BC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s</w:t>
              </w:r>
            </w:ins>
            <w:ins w:id="46" w:author="Yujian (Ross Yu)" w:date="2021-01-21T17:28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.</w:t>
              </w:r>
            </w:ins>
          </w:p>
        </w:tc>
      </w:tr>
      <w:tr w:rsidR="00BF5E65" w14:paraId="119BC07E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B7D423C" w14:textId="473702D2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lastRenderedPageBreak/>
              <w:t>B6–B8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F62CEF0" w14:textId="247404CA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Number Of EHT- LTF Symbols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CA9B08B" w14:textId="11E86C56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E698CB" w14:textId="1C90E680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DE78C5F" w14:textId="77777777" w:rsidR="00BF5E65" w:rsidRDefault="00BF5E65" w:rsidP="00D83D4B">
            <w:pPr>
              <w:pStyle w:val="TableParagraph"/>
              <w:kinsoku w:val="0"/>
              <w:overflowPunct w:val="0"/>
              <w:spacing w:before="114" w:line="232" w:lineRule="auto"/>
              <w:ind w:right="24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 the number of EHT-LTF symbols: Set to 0 to indicate 1 EHT-LTF symbol.</w:t>
            </w:r>
          </w:p>
          <w:p w14:paraId="3C409D26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1 to indicate 2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symbols. </w:t>
            </w:r>
          </w:p>
          <w:p w14:paraId="47295E9F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2 to indicate 4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symbols. </w:t>
            </w:r>
          </w:p>
          <w:p w14:paraId="61465BEB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3 to indicate 6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symbols. </w:t>
            </w:r>
          </w:p>
          <w:p w14:paraId="15243956" w14:textId="6341344A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4 to indicate 8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symbols. Other values are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Validated.</w:t>
            </w:r>
          </w:p>
          <w:p w14:paraId="0D80647D" w14:textId="6E6053D6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ins w:id="47" w:author="Yujian (Ross Yu)" w:date="2021-01-21T17:28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The values shall be the same in different 80MHz subblock</w:t>
              </w:r>
            </w:ins>
            <w:ins w:id="48" w:author="Yujian (Ross Yu)" w:date="2021-01-25T23:26:00Z">
              <w:r w:rsidR="00E420BC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s</w:t>
              </w:r>
            </w:ins>
            <w:ins w:id="49" w:author="Yujian (Ross Yu)" w:date="2021-01-21T17:28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.</w:t>
              </w:r>
            </w:ins>
          </w:p>
        </w:tc>
      </w:tr>
      <w:tr w:rsidR="00BF5E65" w14:paraId="197D272F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B3DAED9" w14:textId="24EEDFEE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B9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8698130" w14:textId="7B1175EA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LDPC Extra Symbol Segment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28DFDC7" w14:textId="67E584A5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C4DB858" w14:textId="6B1EAAD8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28D18CF" w14:textId="77777777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the presence of the LDPC extra symbol segment:</w:t>
            </w:r>
          </w:p>
          <w:p w14:paraId="49FD65E3" w14:textId="77777777" w:rsidR="00BF5E65" w:rsidRDefault="00BF5E65" w:rsidP="00BF5E65">
            <w:pPr>
              <w:pStyle w:val="TableParagraph"/>
              <w:kinsoku w:val="0"/>
              <w:overflowPunct w:val="0"/>
              <w:spacing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1 if an LDPC extra symbol segment is present.</w:t>
            </w:r>
          </w:p>
          <w:p w14:paraId="4CA60E3D" w14:textId="193A8125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 w:right="24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0 if an LDPC extra symbol segment is not present.</w:t>
            </w:r>
          </w:p>
        </w:tc>
      </w:tr>
      <w:tr w:rsidR="00BF5E65" w14:paraId="03B8EE60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55673FD" w14:textId="74792D73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B10–B11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0AC9517" w14:textId="67D179C7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Pre-FEC Padding Factor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7E06794" w14:textId="6A39C1CC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6F2528A" w14:textId="44CCAEA3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B5482E5" w14:textId="77777777" w:rsidR="00BF5E65" w:rsidRDefault="00BF5E65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the pre-FEC padding factor:</w:t>
            </w:r>
          </w:p>
          <w:p w14:paraId="742E89AB" w14:textId="77777777" w:rsidR="00BF5E65" w:rsidRDefault="00BF5E65" w:rsidP="00BF5E65">
            <w:pPr>
              <w:pStyle w:val="TableParagraph"/>
              <w:kinsoku w:val="0"/>
              <w:overflowPunct w:val="0"/>
              <w:spacing w:before="3" w:line="230" w:lineRule="auto"/>
              <w:ind w:left="130"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4.</w:t>
            </w:r>
          </w:p>
          <w:p w14:paraId="38645657" w14:textId="77777777" w:rsidR="00BF5E65" w:rsidRDefault="00BF5E65" w:rsidP="00BF5E65">
            <w:pPr>
              <w:pStyle w:val="TableParagraph"/>
              <w:kinsoku w:val="0"/>
              <w:overflowPunct w:val="0"/>
              <w:spacing w:before="1" w:line="232" w:lineRule="auto"/>
              <w:ind w:left="130"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</w:t>
            </w:r>
          </w:p>
          <w:p w14:paraId="7C510CC3" w14:textId="77777777" w:rsidR="00BF5E65" w:rsidRDefault="00BF5E65" w:rsidP="00BF5E65">
            <w:pPr>
              <w:pStyle w:val="TableParagraph"/>
              <w:kinsoku w:val="0"/>
              <w:overflowPunct w:val="0"/>
              <w:spacing w:line="232" w:lineRule="auto"/>
              <w:ind w:left="130"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2.</w:t>
            </w:r>
          </w:p>
          <w:p w14:paraId="1FAAB318" w14:textId="77777777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 w:right="24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3.</w:t>
            </w:r>
          </w:p>
          <w:p w14:paraId="69552D54" w14:textId="007D2AB6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 w:right="248"/>
              <w:jc w:val="both"/>
              <w:rPr>
                <w:sz w:val="18"/>
                <w:szCs w:val="18"/>
              </w:rPr>
            </w:pPr>
            <w:ins w:id="50" w:author="Yujian (Ross Yu)" w:date="2021-01-21T17:28:00Z"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The values shall be the same in different 80MHz subblock</w:t>
              </w:r>
            </w:ins>
            <w:ins w:id="51" w:author="Yujian (Ross Yu)" w:date="2021-01-25T23:26:00Z">
              <w:r w:rsidR="00E420BC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s</w:t>
              </w:r>
            </w:ins>
            <w:ins w:id="52" w:author="Yujian (Ross Yu)" w:date="2021-01-21T17:28:00Z"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.</w:t>
              </w:r>
            </w:ins>
          </w:p>
        </w:tc>
      </w:tr>
      <w:tr w:rsidR="00BF5E65" w14:paraId="4B560BCC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2668762" w14:textId="575F0A99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B12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26482B0" w14:textId="7426691E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 Disambiguity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4F6435F" w14:textId="009BA66D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6837E83" w14:textId="6E4C6741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42229A5" w14:textId="77777777" w:rsidR="00BF5E65" w:rsidRDefault="00BF5E65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PE disambiguity as defined in</w:t>
            </w:r>
          </w:p>
          <w:p w14:paraId="4D723FF2" w14:textId="77777777" w:rsidR="00BF5E65" w:rsidRDefault="00177681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hyperlink w:anchor="bookmark222" w:history="1">
              <w:r w:rsidR="00BF5E65">
                <w:rPr>
                  <w:sz w:val="18"/>
                  <w:szCs w:val="18"/>
                </w:rPr>
                <w:t>36.3.13 (Packet extension)</w:t>
              </w:r>
            </w:hyperlink>
            <w:r w:rsidR="00BF5E65">
              <w:rPr>
                <w:sz w:val="18"/>
                <w:szCs w:val="18"/>
              </w:rPr>
              <w:t>.</w:t>
            </w:r>
          </w:p>
          <w:p w14:paraId="0D9940C2" w14:textId="5CDC463B" w:rsidR="00BF5E65" w:rsidRDefault="00BF5E65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ins w:id="53" w:author="Yujian (Ross Yu)" w:date="2021-01-21T17:28:00Z"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The values shall be the same in different 80MHz subblock</w:t>
              </w:r>
            </w:ins>
            <w:ins w:id="54" w:author="Yujian (Ross Yu)" w:date="2021-01-25T23:26:00Z">
              <w:r w:rsidR="00E420BC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s</w:t>
              </w:r>
            </w:ins>
            <w:ins w:id="55" w:author="Yujian (Ross Yu)" w:date="2021-01-21T17:28:00Z"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.</w:t>
              </w:r>
            </w:ins>
          </w:p>
        </w:tc>
      </w:tr>
    </w:tbl>
    <w:p w14:paraId="4502A0DD" w14:textId="77777777" w:rsidR="00BF5E65" w:rsidRDefault="00BF5E65" w:rsidP="004F06AE">
      <w:pPr>
        <w:rPr>
          <w:ins w:id="56" w:author="Yujian (Ross Yu)" w:date="2021-01-21T17:26:00Z"/>
          <w:rStyle w:val="SC16323600"/>
        </w:rPr>
      </w:pPr>
    </w:p>
    <w:p w14:paraId="12ED52F9" w14:textId="77777777" w:rsidR="00BF5E65" w:rsidRDefault="00BF5E65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3DB89C85" w14:textId="1795A43B" w:rsidR="00062467" w:rsidRPr="00062467" w:rsidRDefault="00062467" w:rsidP="00062467">
      <w:pPr>
        <w:spacing w:line="360" w:lineRule="auto"/>
        <w:rPr>
          <w:color w:val="000000"/>
          <w:sz w:val="20"/>
          <w:lang w:val="en-US"/>
        </w:rPr>
      </w:pPr>
      <w:r w:rsidRPr="00062467">
        <w:rPr>
          <w:color w:val="000000"/>
          <w:sz w:val="20"/>
          <w:lang w:val="en-US"/>
        </w:rPr>
        <w:t>For RU/MRU larger than 484-tone RU, for each EHT-SIG content channel, the first 9-bit RU Allocation subfield referring to the RU/MRU may use values in the range 80–303 (001010y</w:t>
      </w:r>
      <w:r w:rsidRPr="00AE4DE4">
        <w:rPr>
          <w:color w:val="000000"/>
          <w:sz w:val="20"/>
          <w:vertAlign w:val="subscript"/>
          <w:lang w:val="en-US"/>
        </w:rPr>
        <w:t>2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1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0</w:t>
      </w:r>
      <w:r w:rsidRPr="00062467">
        <w:rPr>
          <w:color w:val="000000"/>
          <w:sz w:val="20"/>
          <w:lang w:val="en-US"/>
        </w:rPr>
        <w:t>–100101y</w:t>
      </w:r>
      <w:r w:rsidRPr="00AE4DE4">
        <w:rPr>
          <w:color w:val="000000"/>
          <w:sz w:val="20"/>
          <w:vertAlign w:val="subscript"/>
          <w:lang w:val="en-US"/>
        </w:rPr>
        <w:t>2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1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0</w:t>
      </w:r>
      <w:r w:rsidRPr="00062467">
        <w:rPr>
          <w:color w:val="000000"/>
          <w:sz w:val="20"/>
          <w:lang w:val="en-US"/>
        </w:rPr>
        <w:t xml:space="preserve"> in binary representation) as in Table 36-26 (RU Allocation subfield) with y</w:t>
      </w:r>
      <w:r w:rsidRPr="00AE4DE4">
        <w:rPr>
          <w:color w:val="000000"/>
          <w:sz w:val="20"/>
          <w:vertAlign w:val="subscript"/>
          <w:lang w:val="en-US"/>
        </w:rPr>
        <w:t>2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1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0</w:t>
      </w:r>
      <w:r w:rsidRPr="00062467">
        <w:rPr>
          <w:color w:val="000000"/>
          <w:sz w:val="20"/>
          <w:lang w:val="en-US"/>
        </w:rPr>
        <w:t xml:space="preserve"> indicating the number of User fields signaled in the corresponding content channel, while the remaining 9-bit RU Allocation subfields referring to the RU/MRU shall be set as follows:</w:t>
      </w:r>
    </w:p>
    <w:p w14:paraId="489C96F8" w14:textId="53F5EAA0" w:rsidR="004F06AE" w:rsidRPr="004F06AE" w:rsidDel="00062467" w:rsidRDefault="004F06AE" w:rsidP="004F06AE">
      <w:pPr>
        <w:rPr>
          <w:del w:id="57" w:author="Yujian (Ross Yu)" w:date="2021-01-21T17:18:00Z"/>
          <w:b/>
          <w:bCs/>
          <w:i/>
          <w:iCs/>
          <w:color w:val="FF0000"/>
          <w:sz w:val="20"/>
          <w:lang w:val="en-US"/>
        </w:rPr>
      </w:pPr>
      <w:commentRangeStart w:id="58"/>
      <w:del w:id="59" w:author="Yujian (Ross Yu)" w:date="2021-01-21T17:18:00Z"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Editor’s</w:delText>
        </w:r>
        <w:commentRangeEnd w:id="58"/>
        <w:r w:rsidDel="00062467">
          <w:rPr>
            <w:rStyle w:val="ab"/>
          </w:rPr>
          <w:commentReference w:id="58"/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 xml:space="preserve"> Note: The representation of y</w:delText>
        </w:r>
        <w:r w:rsidRPr="004F06AE" w:rsidDel="00062467">
          <w:rPr>
            <w:b/>
            <w:bCs/>
            <w:i/>
            <w:iCs/>
            <w:color w:val="FF0000"/>
            <w:sz w:val="16"/>
            <w:szCs w:val="16"/>
            <w:lang w:val="en-US"/>
          </w:rPr>
          <w:delText>2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y</w:delText>
        </w:r>
        <w:r w:rsidRPr="004F06AE" w:rsidDel="00062467">
          <w:rPr>
            <w:b/>
            <w:bCs/>
            <w:i/>
            <w:iCs/>
            <w:color w:val="FF0000"/>
            <w:sz w:val="16"/>
            <w:szCs w:val="16"/>
            <w:lang w:val="en-US"/>
          </w:rPr>
          <w:delText>1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y</w:delText>
        </w:r>
        <w:r w:rsidRPr="004F06AE" w:rsidDel="00062467">
          <w:rPr>
            <w:b/>
            <w:bCs/>
            <w:i/>
            <w:iCs/>
            <w:color w:val="FF0000"/>
            <w:sz w:val="16"/>
            <w:szCs w:val="16"/>
            <w:lang w:val="en-US"/>
          </w:rPr>
          <w:delText xml:space="preserve">0 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starts from 64 as shown in Table 36-26 (RU Allocation sub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softHyphen/>
          <w:delText xml:space="preserve">field), rather than 80 as indicated in the paragraph </w:delText>
        </w:r>
        <w:commentRangeStart w:id="60"/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above</w:delText>
        </w:r>
      </w:del>
      <w:commentRangeEnd w:id="60"/>
      <w:r w:rsidR="00062467">
        <w:rPr>
          <w:rStyle w:val="ab"/>
        </w:rPr>
        <w:commentReference w:id="60"/>
      </w:r>
      <w:del w:id="61" w:author="Yujian (Ross Yu)" w:date="2021-01-21T17:18:00Z"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.</w:delText>
        </w:r>
      </w:del>
    </w:p>
    <w:p w14:paraId="3A58920B" w14:textId="77777777" w:rsidR="004F06AE" w:rsidRDefault="004F06AE" w:rsidP="004F06AE">
      <w:pPr>
        <w:rPr>
          <w:ins w:id="62" w:author="Yujian (Ross Yu)" w:date="2021-01-22T14:02:00Z"/>
          <w:b/>
          <w:bCs/>
          <w:i/>
          <w:iCs/>
          <w:color w:val="FF0000"/>
          <w:sz w:val="20"/>
          <w:lang w:val="en-US"/>
        </w:rPr>
      </w:pPr>
    </w:p>
    <w:p w14:paraId="66C3FCFD" w14:textId="7A13A8EB" w:rsidR="00097215" w:rsidRDefault="00097215" w:rsidP="00097215">
      <w:pPr>
        <w:jc w:val="center"/>
        <w:rPr>
          <w:ins w:id="63" w:author="Yujian (Ross Yu)" w:date="2021-01-22T14:02:00Z"/>
          <w:b/>
          <w:bCs/>
          <w:i/>
          <w:iCs/>
          <w:color w:val="FF0000"/>
          <w:sz w:val="20"/>
          <w:lang w:val="en-US"/>
        </w:rPr>
      </w:pPr>
      <w:r>
        <w:rPr>
          <w:b/>
          <w:bCs/>
          <w:sz w:val="20"/>
        </w:rPr>
        <w:t xml:space="preserve">Table 36-26—RU Allocation subfield </w:t>
      </w:r>
      <w:r>
        <w:rPr>
          <w:b/>
          <w:bCs/>
          <w:i/>
          <w:iCs/>
          <w:sz w:val="20"/>
        </w:rPr>
        <w:t>(</w:t>
      </w:r>
      <w:commentRangeStart w:id="64"/>
      <w:r>
        <w:rPr>
          <w:b/>
          <w:bCs/>
          <w:i/>
          <w:iCs/>
          <w:sz w:val="20"/>
        </w:rPr>
        <w:t>continued</w:t>
      </w:r>
      <w:commentRangeEnd w:id="64"/>
      <w:r>
        <w:rPr>
          <w:rStyle w:val="ab"/>
        </w:rPr>
        <w:commentReference w:id="64"/>
      </w:r>
      <w:r>
        <w:rPr>
          <w:b/>
          <w:bCs/>
          <w:i/>
          <w:iCs/>
          <w:sz w:val="20"/>
        </w:rPr>
        <w:t>)</w:t>
      </w:r>
    </w:p>
    <w:tbl>
      <w:tblPr>
        <w:tblW w:w="87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80"/>
        <w:gridCol w:w="5400"/>
        <w:gridCol w:w="1080"/>
      </w:tblGrid>
      <w:tr w:rsidR="00536049" w:rsidRPr="00693466" w14:paraId="4BA692C2" w14:textId="77777777" w:rsidTr="00536049">
        <w:trPr>
          <w:trHeight w:val="345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4D09" w14:textId="77777777" w:rsidR="00536049" w:rsidRPr="00536049" w:rsidRDefault="00536049" w:rsidP="00570504">
            <w:pPr>
              <w:jc w:val="center"/>
              <w:rPr>
                <w:rFonts w:eastAsia="Malgun Gothic"/>
                <w:sz w:val="18"/>
                <w:szCs w:val="18"/>
                <w:lang w:val="en-US" w:eastAsia="ko-KR"/>
              </w:rPr>
            </w:pP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296-303 (100101y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)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1E78" w14:textId="77777777" w:rsidR="00536049" w:rsidRPr="00536049" w:rsidRDefault="0053604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eastAsia="ko-KR"/>
              </w:rPr>
            </w:pPr>
            <w:r w:rsidRPr="00536049">
              <w:rPr>
                <w:rFonts w:eastAsia="Malgun Gothic" w:hint="eastAsia"/>
                <w:b/>
                <w:bCs/>
                <w:sz w:val="18"/>
                <w:szCs w:val="18"/>
                <w:lang w:eastAsia="ko-KR"/>
              </w:rPr>
              <w:t xml:space="preserve">MRU of </w:t>
            </w:r>
            <w:r w:rsidRPr="00536049">
              <w:rPr>
                <w:rFonts w:eastAsia="Malgun Gothic"/>
                <w:b/>
                <w:bCs/>
                <w:sz w:val="18"/>
                <w:szCs w:val="18"/>
                <w:lang w:eastAsia="ko-KR"/>
              </w:rPr>
              <w:t>996-996-484-[]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6FD762" w14:textId="77777777" w:rsidR="00536049" w:rsidRPr="00536049" w:rsidRDefault="0053604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eastAsia="ko-KR"/>
              </w:rPr>
            </w:pPr>
            <w:r w:rsidRPr="00536049">
              <w:rPr>
                <w:rFonts w:eastAsia="Malgun Gothic"/>
                <w:b/>
                <w:bCs/>
                <w:sz w:val="18"/>
                <w:szCs w:val="18"/>
                <w:lang w:eastAsia="ko-KR"/>
              </w:rPr>
              <w:t>8</w:t>
            </w:r>
          </w:p>
        </w:tc>
      </w:tr>
      <w:tr w:rsidR="006705F9" w:rsidRPr="00693466" w14:paraId="4669AA0A" w14:textId="77777777" w:rsidTr="006705F9">
        <w:trPr>
          <w:trHeight w:val="345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EF1C" w14:textId="6B6146AA" w:rsidR="006705F9" w:rsidRPr="006705F9" w:rsidRDefault="006705F9" w:rsidP="006705F9">
            <w:pPr>
              <w:jc w:val="center"/>
              <w:rPr>
                <w:rFonts w:eastAsia="Malgun Gothic"/>
                <w:sz w:val="18"/>
                <w:szCs w:val="18"/>
                <w:lang w:val="en-US" w:eastAsia="ko-KR"/>
              </w:rPr>
            </w:pPr>
            <w:r w:rsidRPr="006705F9">
              <w:rPr>
                <w:rFonts w:eastAsia="Malgun Gothic"/>
                <w:sz w:val="18"/>
                <w:szCs w:val="18"/>
                <w:lang w:val="en-US" w:eastAsia="ko-KR"/>
              </w:rPr>
              <w:t>304-511</w:t>
            </w:r>
            <w:ins w:id="65" w:author="Yujian (Ross Yu)" w:date="2021-01-22T14:04:00Z">
              <w:r>
                <w:rPr>
                  <w:rFonts w:eastAsia="Malgun Gothic"/>
                  <w:sz w:val="18"/>
                  <w:szCs w:val="18"/>
                  <w:lang w:val="en-US" w:eastAsia="ko-KR"/>
                </w:rPr>
                <w:t xml:space="preserve"> (</w:t>
              </w:r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100110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2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1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0</w:t>
              </w:r>
              <w:r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 xml:space="preserve"> -</w:t>
              </w:r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</w:t>
              </w:r>
            </w:ins>
            <w:ins w:id="66" w:author="Yujian (Ross Yu)" w:date="2021-01-22T14:05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11</w:t>
              </w:r>
            </w:ins>
            <w:ins w:id="67" w:author="Yujian (Ross Yu)" w:date="2021-01-22T14:04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11</w:t>
              </w:r>
            </w:ins>
            <w:ins w:id="68" w:author="Yujian (Ross Yu)" w:date="2021-01-22T14:05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</w:t>
              </w:r>
            </w:ins>
            <w:ins w:id="69" w:author="Yujian (Ross Yu)" w:date="2021-01-22T14:04:00Z"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2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1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0</w:t>
              </w:r>
              <w:r>
                <w:rPr>
                  <w:rFonts w:eastAsia="Malgun Gothic"/>
                  <w:sz w:val="18"/>
                  <w:szCs w:val="18"/>
                  <w:lang w:val="en-US" w:eastAsia="ko-KR"/>
                </w:rPr>
                <w:t>)</w:t>
              </w:r>
            </w:ins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DBB7" w14:textId="77777777" w:rsidR="006705F9" w:rsidRPr="006705F9" w:rsidRDefault="006705F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val="en-US" w:eastAsia="ko-KR"/>
              </w:rPr>
            </w:pPr>
            <w:r w:rsidRPr="006705F9">
              <w:rPr>
                <w:rFonts w:eastAsia="Malgun Gothic" w:hint="eastAsia"/>
                <w:b/>
                <w:bCs/>
                <w:sz w:val="18"/>
                <w:szCs w:val="18"/>
                <w:lang w:eastAsia="ko-KR"/>
              </w:rPr>
              <w:t>Disregard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AFCD73" w14:textId="16F8F7BA" w:rsidR="006705F9" w:rsidRPr="006705F9" w:rsidRDefault="006705F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val="en-US" w:eastAsia="ko-KR"/>
              </w:rPr>
            </w:pPr>
            <w:del w:id="70" w:author="Yujian (Ross Yu)" w:date="2021-01-22T14:06:00Z">
              <w:r w:rsidRPr="006705F9" w:rsidDel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delText>208</w:delText>
              </w:r>
            </w:del>
            <w:ins w:id="71" w:author="Yujian (Ross Yu)" w:date="2021-01-22T14:06:00Z">
              <w:r w:rsidR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t>26</w:t>
              </w:r>
            </w:ins>
            <w:ins w:id="72" w:author="Yujian (Ross Yu)" w:date="2021-01-22T14:06:00Z">
              <w:r w:rsidR="00536049" w:rsidRPr="00BF670D">
                <w:rPr>
                  <w:position w:val="-4"/>
                </w:rPr>
                <w:object w:dxaOrig="180" w:dyaOrig="200" w14:anchorId="0327551D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9.25pt;height:10.15pt" o:ole="">
                    <v:imagedata r:id="rId13" o:title=""/>
                  </v:shape>
                  <o:OLEObject Type="Embed" ProgID="Equation.DSMT4" ShapeID="_x0000_i1025" DrawAspect="Content" ObjectID="_1673122612" r:id="rId14"/>
                </w:object>
              </w:r>
            </w:ins>
            <w:ins w:id="73" w:author="Yujian (Ross Yu)" w:date="2021-01-22T14:06:00Z">
              <w:r w:rsidR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t>8</w:t>
              </w:r>
            </w:ins>
          </w:p>
        </w:tc>
      </w:tr>
      <w:tr w:rsidR="006705F9" w:rsidRPr="00693466" w14:paraId="339070C8" w14:textId="77777777" w:rsidTr="00570504">
        <w:trPr>
          <w:trHeight w:val="345"/>
        </w:trPr>
        <w:tc>
          <w:tcPr>
            <w:tcW w:w="876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AD25CF" w14:textId="7656236F" w:rsidR="006705F9" w:rsidRPr="006705F9" w:rsidRDefault="006705F9" w:rsidP="00570504">
            <w:pPr>
              <w:jc w:val="both"/>
              <w:rPr>
                <w:rFonts w:eastAsia="Malgun Gothic"/>
                <w:sz w:val="16"/>
                <w:szCs w:val="16"/>
                <w:lang w:val="en-US" w:eastAsia="ko-KR"/>
              </w:rPr>
            </w:pPr>
            <w:r w:rsidRPr="006705F9">
              <w:rPr>
                <w:rFonts w:eastAsia="Malgun Gothic"/>
                <w:sz w:val="16"/>
                <w:szCs w:val="16"/>
                <w:lang w:val="en-US" w:eastAsia="ko-KR"/>
              </w:rPr>
              <w:t xml:space="preserve">　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If signaling RUs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 xml:space="preserve"> or MRUs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of size greater than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 xml:space="preserve">or equal to 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242 </w:t>
            </w:r>
            <w:commentRangeStart w:id="74"/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subcarriers</w:t>
            </w:r>
            <w:commentRangeEnd w:id="74"/>
            <w:r w:rsidR="0068091B">
              <w:rPr>
                <w:rStyle w:val="ab"/>
              </w:rPr>
              <w:commentReference w:id="74"/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,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= 000–111 indicates the number of User fields in the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>EHT-SIG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content channel that contains the corresponding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>9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-bit RU Allocation subfield. The binary vector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indicates </w:t>
            </w:r>
            <w:r w:rsidRPr="006705F9">
              <w:rPr>
                <w:rFonts w:eastAsia="Malgun Gothic"/>
                <w:i/>
                <w:sz w:val="18"/>
                <w:szCs w:val="16"/>
                <w:lang w:val="en-US" w:eastAsia="ko-KR"/>
              </w:rPr>
              <w:t>N</w:t>
            </w:r>
            <w:r w:rsidRPr="006705F9">
              <w:rPr>
                <w:rFonts w:eastAsia="Malgun Gothic"/>
                <w:i/>
                <w:sz w:val="18"/>
                <w:szCs w:val="16"/>
                <w:vertAlign w:val="subscript"/>
                <w:lang w:val="en-US" w:eastAsia="ko-KR"/>
              </w:rPr>
              <w:t>user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(r, </w:t>
            </w:r>
            <w:commentRangeStart w:id="75"/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c</w:t>
            </w:r>
            <w:commentRangeEnd w:id="75"/>
            <w:r w:rsidR="004C6B71">
              <w:rPr>
                <w:rStyle w:val="ab"/>
              </w:rPr>
              <w:commentReference w:id="75"/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) = 2</w:t>
            </w:r>
            <w:r w:rsidRPr="006705F9">
              <w:rPr>
                <w:rFonts w:eastAsia="Malgun Gothic"/>
                <w:sz w:val="18"/>
                <w:szCs w:val="16"/>
                <w:vertAlign w:val="super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×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+ 2</w:t>
            </w:r>
            <w:r w:rsidRPr="006705F9">
              <w:rPr>
                <w:rFonts w:eastAsia="Malgun Gothic"/>
                <w:sz w:val="18"/>
                <w:szCs w:val="16"/>
                <w:vertAlign w:val="super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×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+ 1 users multiplexed in the RU</w:t>
            </w:r>
            <w:ins w:id="76" w:author="Yujian (Ross Yu)" w:date="2021-01-22T15:37:00Z">
              <w:r w:rsidR="006767DA">
                <w:rPr>
                  <w:rFonts w:eastAsia="Malgun Gothic"/>
                  <w:sz w:val="18"/>
                  <w:szCs w:val="16"/>
                  <w:lang w:val="en-US" w:eastAsia="ko-KR"/>
                </w:rPr>
                <w:t xml:space="preserve"> or MRU</w:t>
              </w:r>
            </w:ins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.</w:t>
            </w:r>
          </w:p>
        </w:tc>
      </w:tr>
    </w:tbl>
    <w:p w14:paraId="6BC99B4A" w14:textId="77777777" w:rsidR="00097215" w:rsidRDefault="00097215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4ECF1A43" w14:textId="77777777" w:rsidR="006705F9" w:rsidRDefault="006705F9" w:rsidP="004F06AE">
      <w:pPr>
        <w:rPr>
          <w:ins w:id="77" w:author="Yujian (Ross Yu)" w:date="2021-01-21T17:21:00Z"/>
          <w:b/>
          <w:bCs/>
          <w:i/>
          <w:iCs/>
          <w:color w:val="FF0000"/>
          <w:sz w:val="20"/>
          <w:lang w:val="en-US"/>
        </w:rPr>
      </w:pPr>
    </w:p>
    <w:p w14:paraId="66AD429D" w14:textId="498BB354" w:rsidR="00CF3B8B" w:rsidRPr="00CF3B8B" w:rsidDel="00CF3B8B" w:rsidRDefault="00CF3B8B" w:rsidP="00CF3B8B">
      <w:pPr>
        <w:widowControl w:val="0"/>
        <w:autoSpaceDE w:val="0"/>
        <w:autoSpaceDN w:val="0"/>
        <w:adjustRightInd w:val="0"/>
        <w:spacing w:before="240"/>
        <w:jc w:val="both"/>
        <w:rPr>
          <w:del w:id="78" w:author="Yujian (Ross Yu)" w:date="2021-01-21T17:21:00Z"/>
          <w:color w:val="000000"/>
          <w:sz w:val="20"/>
          <w:lang w:val="en-US"/>
        </w:rPr>
      </w:pPr>
      <w:del w:id="79" w:author="Yujian (Ross Yu)" w:date="2021-01-21T17:21:00Z">
        <w:r w:rsidRPr="00CF3B8B" w:rsidDel="00CF3B8B">
          <w:rPr>
            <w:color w:val="000000"/>
            <w:sz w:val="20"/>
            <w:lang w:val="en-US"/>
          </w:rPr>
          <w:lastRenderedPageBreak/>
          <w:delText xml:space="preserve">If the RU Allocation subfield carries the value of 31 or between 56 and 63, Release 1 devices can terminate </w:delText>
        </w:r>
        <w:commentRangeStart w:id="80"/>
        <w:r w:rsidRPr="00CF3B8B" w:rsidDel="00CF3B8B">
          <w:rPr>
            <w:color w:val="000000"/>
            <w:sz w:val="20"/>
            <w:lang w:val="en-US"/>
          </w:rPr>
          <w:delText>reception</w:delText>
        </w:r>
      </w:del>
      <w:commentRangeEnd w:id="80"/>
      <w:r>
        <w:rPr>
          <w:rStyle w:val="ab"/>
        </w:rPr>
        <w:commentReference w:id="80"/>
      </w:r>
      <w:del w:id="81" w:author="Yujian (Ross Yu)" w:date="2021-01-21T17:21:00Z">
        <w:r w:rsidRPr="00CF3B8B" w:rsidDel="00CF3B8B">
          <w:rPr>
            <w:color w:val="000000"/>
            <w:sz w:val="20"/>
            <w:lang w:val="en-US"/>
          </w:rPr>
          <w:delText>.</w:delText>
        </w:r>
      </w:del>
    </w:p>
    <w:p w14:paraId="6200DCCB" w14:textId="562333D5" w:rsidR="001A056D" w:rsidRDefault="00CF3B8B" w:rsidP="00CF3B8B">
      <w:pPr>
        <w:rPr>
          <w:b/>
          <w:bCs/>
          <w:i/>
          <w:iCs/>
          <w:color w:val="FF0000"/>
          <w:sz w:val="20"/>
          <w:lang w:val="en-US"/>
        </w:rPr>
      </w:pPr>
      <w:del w:id="82" w:author="Yujian (Ross Yu)" w:date="2021-01-21T17:21:00Z">
        <w:r w:rsidRPr="00CF3B8B" w:rsidDel="00CF3B8B">
          <w:rPr>
            <w:b/>
            <w:bCs/>
            <w:i/>
            <w:iCs/>
            <w:color w:val="FF0000"/>
            <w:sz w:val="20"/>
            <w:lang w:val="en-US"/>
          </w:rPr>
          <w:delText>Editor’s Note: There is no definition of “Release 1 devices” in the draft amendment.</w:delText>
        </w:r>
      </w:del>
    </w:p>
    <w:p w14:paraId="1F885549" w14:textId="77777777" w:rsidR="001A056D" w:rsidRDefault="001A056D" w:rsidP="00CF3B8B">
      <w:pPr>
        <w:rPr>
          <w:b/>
          <w:bCs/>
          <w:i/>
          <w:iCs/>
          <w:color w:val="FF0000"/>
          <w:sz w:val="20"/>
          <w:lang w:val="en-US"/>
        </w:rPr>
      </w:pPr>
    </w:p>
    <w:p w14:paraId="5164D603" w14:textId="7F7FBD5B" w:rsidR="00BF5E65" w:rsidRPr="00306EAE" w:rsidRDefault="00BF5E65" w:rsidP="00306EAE">
      <w:pPr>
        <w:pStyle w:val="Note"/>
        <w:spacing w:line="360" w:lineRule="auto"/>
        <w:rPr>
          <w:rFonts w:eastAsia="Malgun Gothic"/>
          <w:color w:val="auto"/>
          <w:w w:val="100"/>
          <w:sz w:val="20"/>
          <w:szCs w:val="20"/>
          <w:lang w:eastAsia="ko-KR"/>
        </w:rPr>
      </w:pPr>
      <w:del w:id="83" w:author="Yujian (Ross Yu)" w:date="2021-01-22T14:06:00Z">
        <w:r w:rsidRPr="00306EAE" w:rsidDel="006705F9">
          <w:rPr>
            <w:color w:val="auto"/>
            <w:sz w:val="20"/>
            <w:szCs w:val="20"/>
            <w:lang w:eastAsia="ko-KR"/>
          </w:rPr>
          <w:delText xml:space="preserve">If signaling </w:delText>
        </w:r>
      </w:del>
      <w:del w:id="84" w:author="Yujian (Ross Yu)" w:date="2021-01-21T17:34:00Z">
        <w:r w:rsidRPr="00306EAE" w:rsidDel="00306EAE">
          <w:rPr>
            <w:color w:val="auto"/>
            <w:sz w:val="20"/>
            <w:szCs w:val="20"/>
            <w:lang w:eastAsia="ko-KR"/>
          </w:rPr>
          <w:delText xml:space="preserve">R2 </w:delText>
        </w:r>
      </w:del>
      <w:del w:id="85" w:author="Yujian (Ross Yu)" w:date="2021-01-22T14:06:00Z">
        <w:r w:rsidRPr="00306EAE" w:rsidDel="006705F9">
          <w:rPr>
            <w:color w:val="auto"/>
            <w:sz w:val="20"/>
            <w:szCs w:val="20"/>
            <w:lang w:eastAsia="ko-KR"/>
          </w:rPr>
          <w:delText>RUs or MRUs of value 304-511 (binary representation with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ending),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= 000–111 indicates the number of User fields in the EHT-SIG content channel that contains the corresponding 9-bit RU Allocation subfield. The binary vector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indicates </w:delText>
        </w:r>
        <w:r w:rsidRPr="00306EAE" w:rsidDel="006705F9">
          <w:rPr>
            <w:i/>
            <w:iCs/>
            <w:color w:val="auto"/>
            <w:sz w:val="20"/>
            <w:szCs w:val="20"/>
            <w:lang w:eastAsia="ko-KR"/>
          </w:rPr>
          <w:delText>N</w:delText>
        </w:r>
        <w:r w:rsidRPr="00306EAE" w:rsidDel="006705F9">
          <w:rPr>
            <w:i/>
            <w:iCs/>
            <w:color w:val="auto"/>
            <w:sz w:val="20"/>
            <w:szCs w:val="20"/>
            <w:vertAlign w:val="subscript"/>
            <w:lang w:eastAsia="ko-KR"/>
          </w:rPr>
          <w:delText>user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(r, c) = 2</w:delText>
        </w:r>
        <w:r w:rsidRPr="00306EAE" w:rsidDel="006705F9">
          <w:rPr>
            <w:color w:val="auto"/>
            <w:sz w:val="20"/>
            <w:szCs w:val="20"/>
            <w:vertAlign w:val="super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×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+ 2</w:delText>
        </w:r>
        <w:r w:rsidRPr="00306EAE" w:rsidDel="006705F9">
          <w:rPr>
            <w:color w:val="auto"/>
            <w:sz w:val="20"/>
            <w:szCs w:val="20"/>
            <w:vertAlign w:val="super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×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+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+ 1 users multiplexed in the </w:delText>
        </w:r>
      </w:del>
      <w:del w:id="86" w:author="Yujian (Ross Yu)" w:date="2021-01-21T17:34:00Z">
        <w:r w:rsidRPr="00306EAE" w:rsidDel="00306EAE">
          <w:rPr>
            <w:color w:val="auto"/>
            <w:sz w:val="20"/>
            <w:szCs w:val="20"/>
            <w:lang w:eastAsia="ko-KR"/>
          </w:rPr>
          <w:delText xml:space="preserve">R2 </w:delText>
        </w:r>
      </w:del>
      <w:del w:id="87" w:author="Yujian (Ross Yu)" w:date="2021-01-22T14:06:00Z">
        <w:r w:rsidRPr="00306EAE" w:rsidDel="006705F9">
          <w:rPr>
            <w:color w:val="auto"/>
            <w:sz w:val="20"/>
            <w:szCs w:val="20"/>
            <w:lang w:eastAsia="ko-KR"/>
          </w:rPr>
          <w:delText xml:space="preserve">RU(s) or MRU(s) indicated for this 20MHz. </w:delText>
        </w:r>
      </w:del>
      <w:r w:rsidRPr="00306EAE">
        <w:rPr>
          <w:color w:val="auto"/>
          <w:sz w:val="20"/>
          <w:szCs w:val="20"/>
          <w:lang w:eastAsia="ko-KR"/>
        </w:rPr>
        <w:t xml:space="preserve">When </w:t>
      </w:r>
      <w:del w:id="88" w:author="Yujian (Ross Yu)" w:date="2021-01-21T17:35:00Z">
        <w:r w:rsidRPr="00306EAE" w:rsidDel="00306EAE">
          <w:rPr>
            <w:color w:val="auto"/>
            <w:sz w:val="20"/>
            <w:szCs w:val="20"/>
            <w:lang w:eastAsia="ko-KR"/>
          </w:rPr>
          <w:delText xml:space="preserve">R1 </w:delText>
        </w:r>
      </w:del>
      <w:commentRangeStart w:id="89"/>
      <w:r w:rsidRPr="00306EAE">
        <w:rPr>
          <w:color w:val="auto"/>
          <w:sz w:val="20"/>
          <w:szCs w:val="20"/>
          <w:lang w:eastAsia="ko-KR"/>
        </w:rPr>
        <w:t>devices</w:t>
      </w:r>
      <w:commentRangeEnd w:id="89"/>
      <w:r w:rsidR="00651D39">
        <w:rPr>
          <w:rStyle w:val="ab"/>
          <w:rFonts w:eastAsia="宋体"/>
          <w:color w:val="auto"/>
          <w:w w:val="100"/>
          <w:lang w:val="en-GB" w:eastAsia="en-US"/>
        </w:rPr>
        <w:commentReference w:id="89"/>
      </w:r>
      <w:r w:rsidRPr="00306EAE">
        <w:rPr>
          <w:color w:val="auto"/>
          <w:sz w:val="20"/>
          <w:szCs w:val="20"/>
          <w:lang w:eastAsia="ko-KR"/>
        </w:rPr>
        <w:t xml:space="preserve"> read the RU allocation subfield value of </w:t>
      </w:r>
      <w:del w:id="90" w:author="Yujian (Ross Yu)" w:date="2021-01-22T13:56:00Z">
        <w:r w:rsidRPr="00306EAE" w:rsidDel="00097215">
          <w:rPr>
            <w:color w:val="auto"/>
            <w:sz w:val="20"/>
            <w:szCs w:val="20"/>
            <w:lang w:eastAsia="ko-KR"/>
          </w:rPr>
          <w:delText>304-511</w:delText>
        </w:r>
      </w:del>
      <w:ins w:id="91" w:author="Yujian (Ross Yu)" w:date="2021-01-22T13:56:00Z">
        <w:r w:rsidR="00097215">
          <w:rPr>
            <w:color w:val="auto"/>
            <w:sz w:val="20"/>
            <w:szCs w:val="20"/>
            <w:lang w:eastAsia="ko-KR"/>
          </w:rPr>
          <w:t xml:space="preserve">Disregard </w:t>
        </w:r>
        <w:commentRangeStart w:id="92"/>
        <w:r w:rsidR="00097215">
          <w:rPr>
            <w:color w:val="auto"/>
            <w:sz w:val="20"/>
            <w:szCs w:val="20"/>
            <w:lang w:eastAsia="ko-KR"/>
          </w:rPr>
          <w:t>state</w:t>
        </w:r>
      </w:ins>
      <w:commentRangeEnd w:id="92"/>
      <w:r w:rsidR="0068091B">
        <w:rPr>
          <w:rStyle w:val="ab"/>
          <w:rFonts w:eastAsia="宋体"/>
          <w:color w:val="auto"/>
          <w:w w:val="100"/>
          <w:lang w:val="en-GB" w:eastAsia="en-US"/>
        </w:rPr>
        <w:commentReference w:id="92"/>
      </w:r>
      <w:r w:rsidRPr="00306EAE">
        <w:rPr>
          <w:color w:val="auto"/>
          <w:sz w:val="20"/>
          <w:szCs w:val="20"/>
          <w:lang w:eastAsia="ko-KR"/>
        </w:rPr>
        <w:t>, they shall skip the number of User fields corresponding to the field value and continue to process the EHT-SIG.</w:t>
      </w:r>
    </w:p>
    <w:p w14:paraId="4C3CA25E" w14:textId="107F40FE" w:rsidR="001A056D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  <w:del w:id="93" w:author="Yujian (Ross Yu)" w:date="2021-01-22T11:28:00Z"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Editor’s Note: At the end of Table 36-26 (RU Allocation subfield), the condition for y</w:delText>
        </w:r>
        <w:r w:rsidRPr="00DC7DDA" w:rsidDel="00DC7DDA">
          <w:rPr>
            <w:b/>
            <w:bCs/>
            <w:i/>
            <w:iCs/>
            <w:color w:val="000000"/>
            <w:sz w:val="16"/>
            <w:szCs w:val="16"/>
            <w:lang w:val="en-US"/>
          </w:rPr>
          <w:delText>2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y</w:delText>
        </w:r>
        <w:r w:rsidRPr="00DC7DDA" w:rsidDel="00DC7DDA">
          <w:rPr>
            <w:b/>
            <w:bCs/>
            <w:i/>
            <w:iCs/>
            <w:color w:val="000000"/>
            <w:sz w:val="16"/>
            <w:szCs w:val="16"/>
            <w:lang w:val="en-US"/>
          </w:rPr>
          <w:delText>1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y</w:delText>
        </w:r>
        <w:r w:rsidRPr="00DC7DDA" w:rsidDel="00DC7DDA">
          <w:rPr>
            <w:b/>
            <w:bCs/>
            <w:i/>
            <w:iCs/>
            <w:color w:val="000000"/>
            <w:sz w:val="16"/>
            <w:szCs w:val="16"/>
            <w:lang w:val="en-US"/>
          </w:rPr>
          <w:delText xml:space="preserve">0 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= 000–111 is that the number of subcarriers is larger than 242, which is different from the condition stated in the para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softHyphen/>
          <w:delText xml:space="preserve">graph </w:delText>
        </w:r>
        <w:commentRangeStart w:id="94"/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above</w:delText>
        </w:r>
      </w:del>
      <w:commentRangeEnd w:id="94"/>
      <w:r>
        <w:rPr>
          <w:rStyle w:val="ab"/>
        </w:rPr>
        <w:commentReference w:id="94"/>
      </w:r>
      <w:del w:id="95" w:author="Yujian (Ross Yu)" w:date="2021-01-22T11:28:00Z"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.</w:delText>
        </w:r>
      </w:del>
    </w:p>
    <w:p w14:paraId="0964C38F" w14:textId="77777777" w:rsidR="00DC7DDA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</w:p>
    <w:p w14:paraId="34114EFB" w14:textId="00E2E83A" w:rsidR="00DC7DDA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  <w:del w:id="96" w:author="Yujian (Ross Yu)" w:date="2021-01-22T11:30:00Z"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Editor’s Note: There is no definition of “Release 2 RUs or MRUs” in the draft amendment.</w:delText>
        </w:r>
      </w:del>
    </w:p>
    <w:p w14:paraId="79AF04B6" w14:textId="77777777" w:rsidR="00DC7DDA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</w:p>
    <w:p w14:paraId="4A54AA0F" w14:textId="53E97E46" w:rsidR="00DC7DDA" w:rsidRDefault="00DC7DDA" w:rsidP="00DC7DDA">
      <w:pPr>
        <w:rPr>
          <w:ins w:id="97" w:author="Yujian (Ross Yu)" w:date="2021-01-22T11:31:00Z"/>
          <w:color w:val="000000"/>
          <w:sz w:val="20"/>
          <w:lang w:val="en-US"/>
        </w:rPr>
      </w:pPr>
      <w:r w:rsidRPr="00DC7DDA">
        <w:rPr>
          <w:color w:val="000000"/>
          <w:sz w:val="20"/>
          <w:lang w:val="en-US"/>
        </w:rPr>
        <w:t xml:space="preserve">For an MU-MIMO allocation of RU/MRU size greater than 242 subcarriers, the dynamic split of User fields between EHT-SIG content channel 1 and EHT-SIG content channel 2 per 80 MHz is decided by the AP (on a per case basis) and signaled by the AP using the RU Allocation subfields in each EHT-SIG content channel. </w:t>
      </w:r>
      <w:del w:id="98" w:author="Yujian (Ross Yu)" w:date="2021-01-22T11:31:00Z">
        <w:r w:rsidRPr="00DC7DDA" w:rsidDel="00DC7DDA">
          <w:rPr>
            <w:color w:val="000000"/>
            <w:sz w:val="20"/>
            <w:lang w:val="en-US"/>
          </w:rPr>
          <w:delText xml:space="preserve">See Annex TBD for </w:delText>
        </w:r>
        <w:commentRangeStart w:id="99"/>
        <w:r w:rsidRPr="00DC7DDA" w:rsidDel="00DC7DDA">
          <w:rPr>
            <w:color w:val="000000"/>
            <w:sz w:val="20"/>
            <w:lang w:val="en-US"/>
          </w:rPr>
          <w:delText>examples</w:delText>
        </w:r>
      </w:del>
      <w:commentRangeEnd w:id="99"/>
      <w:r>
        <w:rPr>
          <w:rStyle w:val="ab"/>
        </w:rPr>
        <w:commentReference w:id="99"/>
      </w:r>
      <w:del w:id="100" w:author="Yujian (Ross Yu)" w:date="2021-01-22T11:31:00Z">
        <w:r w:rsidRPr="00DC7DDA" w:rsidDel="00DC7DDA">
          <w:rPr>
            <w:color w:val="000000"/>
            <w:sz w:val="20"/>
            <w:lang w:val="en-US"/>
          </w:rPr>
          <w:delText>.</w:delText>
        </w:r>
      </w:del>
    </w:p>
    <w:p w14:paraId="4A9C3AB0" w14:textId="77777777" w:rsidR="00DC7DDA" w:rsidRDefault="00DC7DDA" w:rsidP="00DC7DDA">
      <w:pPr>
        <w:rPr>
          <w:b/>
          <w:bCs/>
          <w:i/>
          <w:iCs/>
          <w:color w:val="FF0000"/>
          <w:sz w:val="20"/>
        </w:rPr>
      </w:pPr>
    </w:p>
    <w:p w14:paraId="14923F8A" w14:textId="7C40B2C5" w:rsidR="00DC7DDA" w:rsidRDefault="00DC7DDA" w:rsidP="00DC7DDA">
      <w:pPr>
        <w:rPr>
          <w:rStyle w:val="SC16323600"/>
        </w:rPr>
      </w:pPr>
      <w:r>
        <w:rPr>
          <w:rStyle w:val="SC16323600"/>
        </w:rPr>
        <w:t>36.3.11.8.4 Common field for non-OFDMA transmission</w:t>
      </w:r>
    </w:p>
    <w:p w14:paraId="59171A57" w14:textId="77777777" w:rsidR="00DC7DDA" w:rsidRDefault="00DC7DDA" w:rsidP="00DC7DDA">
      <w:pPr>
        <w:rPr>
          <w:rStyle w:val="SC16323600"/>
        </w:rPr>
      </w:pPr>
    </w:p>
    <w:p w14:paraId="665A4F4C" w14:textId="3B453106" w:rsidR="00DC7DDA" w:rsidRDefault="00DC7DDA" w:rsidP="00DC7DDA">
      <w:pPr>
        <w:rPr>
          <w:rStyle w:val="SC16323600"/>
        </w:rPr>
      </w:pPr>
      <w:r>
        <w:rPr>
          <w:rStyle w:val="SC16323600"/>
        </w:rPr>
        <w:t>Table 36-27—Common field for non-OFDMA transmission to a single user and non-OFDMA transmission to multiple users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500"/>
        <w:gridCol w:w="3500"/>
      </w:tblGrid>
      <w:tr w:rsidR="005E5BF2" w:rsidRPr="00A606ED" w14:paraId="2C83D206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05E24424" w14:textId="77777777" w:rsidR="00A606ED" w:rsidRPr="00A606ED" w:rsidRDefault="00A606ED" w:rsidP="00570504">
            <w:pPr>
              <w:pStyle w:val="CellHeading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B</w:t>
            </w:r>
            <w:r w:rsidRPr="00A606ED">
              <w:rPr>
                <w:rFonts w:eastAsia="宋体"/>
                <w:color w:val="auto"/>
                <w:w w:val="100"/>
              </w:rPr>
              <w:t>it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45CBDA4" w14:textId="77777777" w:rsidR="00A606ED" w:rsidRPr="00A606ED" w:rsidRDefault="00A606ED" w:rsidP="00570504">
            <w:pPr>
              <w:pStyle w:val="CellHeading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4E42EFF" w14:textId="77777777" w:rsidR="00A606ED" w:rsidRPr="00A606ED" w:rsidRDefault="00A606ED" w:rsidP="00570504">
            <w:pPr>
              <w:pStyle w:val="CellHeading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 xml:space="preserve">Number of bits 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0EBAE20" w14:textId="77777777" w:rsidR="00A606ED" w:rsidRPr="00A606ED" w:rsidRDefault="00A606ED" w:rsidP="00570504">
            <w:pPr>
              <w:pStyle w:val="CellHeading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Description</w:t>
            </w:r>
          </w:p>
        </w:tc>
      </w:tr>
      <w:tr w:rsidR="005E5BF2" w:rsidRPr="00A606ED" w14:paraId="482D6730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81D0632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B0-B3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839A15" w14:textId="77777777" w:rsidR="00A606ED" w:rsidRPr="00A606ED" w:rsidRDefault="00A606ED" w:rsidP="00570504">
            <w:pPr>
              <w:pStyle w:val="CellBody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Spatial reuse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BB0361" w14:textId="77777777" w:rsidR="00A606ED" w:rsidRPr="00A606ED" w:rsidRDefault="00A606ED" w:rsidP="00570504">
            <w:pPr>
              <w:pStyle w:val="CellBody"/>
              <w:jc w:val="center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B450FE9" w14:textId="77777777" w:rsidR="00A606ED" w:rsidRDefault="00A606ED" w:rsidP="00570504">
            <w:pPr>
              <w:pStyle w:val="TableText"/>
              <w:rPr>
                <w:ins w:id="101" w:author="Yujian (Ross Yu)" w:date="2021-01-22T11:39:00Z"/>
                <w:color w:val="auto"/>
                <w:w w:val="100"/>
              </w:rPr>
            </w:pPr>
            <w:del w:id="102" w:author="Yujian (Ross Yu)" w:date="2021-01-22T11:39:00Z">
              <w:r w:rsidRPr="00A606ED" w:rsidDel="005E5BF2">
                <w:rPr>
                  <w:color w:val="auto"/>
                  <w:w w:val="100"/>
                </w:rPr>
                <w:delText>Indicates spatial reuse paramters during the transmission of this PPDU.</w:delText>
              </w:r>
            </w:del>
          </w:p>
          <w:p w14:paraId="138036BD" w14:textId="77777777" w:rsidR="005E5BF2" w:rsidRPr="005E5BF2" w:rsidRDefault="005E5BF2" w:rsidP="005E5BF2">
            <w:pPr>
              <w:pStyle w:val="TableParagraph"/>
              <w:kinsoku w:val="0"/>
              <w:overflowPunct w:val="0"/>
              <w:spacing w:before="8"/>
              <w:rPr>
                <w:ins w:id="103" w:author="Yujian (Ross Yu)" w:date="2021-01-22T11:39:00Z"/>
                <w:sz w:val="18"/>
                <w:szCs w:val="18"/>
              </w:rPr>
            </w:pPr>
            <w:ins w:id="104" w:author="Yujian (Ross Yu)" w:date="2021-01-22T11:39:00Z">
              <w:r w:rsidRPr="005E5BF2">
                <w:rPr>
                  <w:sz w:val="18"/>
                  <w:szCs w:val="18"/>
                </w:rPr>
                <w:t>Indicates whether or not spatial reuse modes are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allowed during the transmission of this PPDU.</w:t>
              </w:r>
            </w:ins>
          </w:p>
          <w:p w14:paraId="282C57B4" w14:textId="38C0AE84" w:rsidR="005E5BF2" w:rsidRPr="00A606ED" w:rsidRDefault="005E5BF2" w:rsidP="005E5BF2">
            <w:pPr>
              <w:pStyle w:val="TableText"/>
              <w:rPr>
                <w:color w:val="auto"/>
              </w:rPr>
            </w:pPr>
            <w:ins w:id="105" w:author="Yujian (Ross Yu)" w:date="2021-01-22T11:39:00Z">
              <w:r w:rsidRPr="005E5BF2">
                <w:t>Set to a value from Table 27-22 (Spatial Reuse field</w:t>
              </w:r>
              <w:r>
                <w:t xml:space="preserve"> </w:t>
              </w:r>
              <w:r w:rsidRPr="005E5BF2">
                <w:t>encoding for an HE SU PPDU, HE ER SU PPDU, and</w:t>
              </w:r>
              <w:r>
                <w:t xml:space="preserve"> </w:t>
              </w:r>
              <w:r w:rsidRPr="005E5BF2">
                <w:t>HE MU PPDU), see 26.11.6 (SPATIAL_REUSE) and</w:t>
              </w:r>
              <w:r>
                <w:t xml:space="preserve"> </w:t>
              </w:r>
              <w:r w:rsidRPr="005E5BF2">
                <w:t>26.10 (Spatial reuse operation)</w:t>
              </w:r>
            </w:ins>
          </w:p>
        </w:tc>
      </w:tr>
      <w:tr w:rsidR="005E5BF2" w:rsidRPr="00A606ED" w:rsidDel="00CD2A07" w14:paraId="483E53C4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0DC6B44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B4-B5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0BC679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GI+LTF size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CA07B2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295F554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In</w:t>
            </w:r>
            <w:r w:rsidRPr="00A606ED">
              <w:rPr>
                <w:rFonts w:eastAsia="宋体"/>
                <w:color w:val="auto"/>
                <w:w w:val="100"/>
              </w:rPr>
              <w:t>dicates the GI duration and EHT-LTF size:</w:t>
            </w:r>
          </w:p>
          <w:p w14:paraId="5DF18429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0 to indicate</w:t>
            </w:r>
            <w:r w:rsidRPr="00A606ED">
              <w:rPr>
                <w:rFonts w:eastAsia="宋体" w:hint="eastAsia"/>
                <w:color w:val="auto"/>
                <w:w w:val="100"/>
              </w:rPr>
              <w:t xml:space="preserve"> </w:t>
            </w:r>
            <w:r w:rsidRPr="00A606ED">
              <w:rPr>
                <w:rFonts w:eastAsia="宋体"/>
                <w:color w:val="auto"/>
                <w:w w:val="100"/>
              </w:rPr>
              <w:t>2x LTF + 0.8us GI ;</w:t>
            </w:r>
          </w:p>
          <w:p w14:paraId="15680146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1 to indicate 2x LTF + 1.6us GI;</w:t>
            </w:r>
          </w:p>
          <w:p w14:paraId="52058EE1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2 to indicate 4x LTF + 0.8us GI</w:t>
            </w:r>
          </w:p>
          <w:p w14:paraId="3A472D46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3 to indicate 4x LTF + 3.2us GI;</w:t>
            </w:r>
          </w:p>
          <w:p w14:paraId="57A0A09C" w14:textId="52E15A25" w:rsidR="00A606ED" w:rsidRPr="00E420BC" w:rsidDel="00CD2A07" w:rsidRDefault="00E420BC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ins w:id="106" w:author="Yujian (Ross Yu)" w:date="2021-01-25T23:29:00Z">
              <w:r w:rsidRPr="00BF5E65">
                <w:t>The values shall be the same in different 80MHz subblock</w:t>
              </w:r>
              <w:r>
                <w:t>s</w:t>
              </w:r>
              <w:r w:rsidRPr="00BF5E65">
                <w:t>.</w:t>
              </w:r>
            </w:ins>
          </w:p>
        </w:tc>
      </w:tr>
      <w:tr w:rsidR="005E5BF2" w:rsidRPr="00A606ED" w:rsidDel="00CD2A07" w14:paraId="26BE5ABB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A2070E7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  <w:lang w:val="en-GB"/>
              </w:rPr>
              <w:t>B6-B8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981A91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  <w:lang w:val="en-GB"/>
              </w:rPr>
              <w:t>Number of EHT-LTF symbols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4025EA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6FB3170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I</w:t>
            </w:r>
            <w:r w:rsidRPr="00A606ED">
              <w:rPr>
                <w:rFonts w:eastAsia="宋体"/>
                <w:color w:val="auto"/>
                <w:w w:val="100"/>
              </w:rPr>
              <w:t>ndicates the number of EHT-LTF symbols:</w:t>
            </w:r>
          </w:p>
          <w:p w14:paraId="5DA46EB3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0 to indicate 1 EHT-LTF symbol;</w:t>
            </w:r>
          </w:p>
          <w:p w14:paraId="0837C124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s</w:t>
            </w:r>
            <w:r w:rsidRPr="00A606ED">
              <w:rPr>
                <w:rFonts w:eastAsia="宋体"/>
                <w:color w:val="auto"/>
                <w:w w:val="100"/>
              </w:rPr>
              <w:t>et to 1 to indicate 2 EHT-LTF symbols;</w:t>
            </w:r>
          </w:p>
          <w:p w14:paraId="5DF93C12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2 to indicate 4 EHT-LTF symbols;</w:t>
            </w:r>
          </w:p>
          <w:p w14:paraId="3D826F02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3 to indicate 6 EHT-LTF symbols;</w:t>
            </w:r>
          </w:p>
          <w:p w14:paraId="4FE96BDA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4 to indicate 8 EHT-LTF symbols;</w:t>
            </w:r>
          </w:p>
          <w:p w14:paraId="5A5BFFA0" w14:textId="77777777" w:rsidR="00A606ED" w:rsidRDefault="00A606ED" w:rsidP="00570504">
            <w:pPr>
              <w:pStyle w:val="TableText"/>
              <w:rPr>
                <w:ins w:id="107" w:author="Yujian (Ross Yu)" w:date="2021-01-22T11:40:00Z"/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lastRenderedPageBreak/>
              <w:t>other values are Validated</w:t>
            </w:r>
          </w:p>
          <w:p w14:paraId="48DB7904" w14:textId="2A4C1F13" w:rsidR="00BB2260" w:rsidRPr="00A606ED" w:rsidDel="00CD2A07" w:rsidRDefault="00E420BC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ins w:id="108" w:author="Yujian (Ross Yu)" w:date="2021-01-25T23:29:00Z">
              <w:r w:rsidRPr="00BF5E65">
                <w:t>The values shall be the same in different 80MHz subblock</w:t>
              </w:r>
              <w:r>
                <w:t>s</w:t>
              </w:r>
              <w:r w:rsidRPr="00BF5E65">
                <w:t>.</w:t>
              </w:r>
            </w:ins>
          </w:p>
        </w:tc>
      </w:tr>
      <w:tr w:rsidR="005E5BF2" w:rsidRPr="00A606ED" w14:paraId="3CB57142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FAB8E53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</w:rPr>
              <w:lastRenderedPageBreak/>
              <w:t>B9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7FF08D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</w:rPr>
              <w:t>LDPC extra symbol segment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3C285C" w14:textId="77777777" w:rsidR="00A606ED" w:rsidRPr="00A606ED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4E55B23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the presence of the LDPC extra symbol segment:</w:t>
            </w:r>
          </w:p>
          <w:p w14:paraId="4DE64886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1 if an LDPC extra symbol segment is present</w:t>
            </w:r>
          </w:p>
          <w:p w14:paraId="16790B5B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0 if an LDPC extra symbol segment is not present.</w:t>
            </w:r>
          </w:p>
        </w:tc>
      </w:tr>
      <w:tr w:rsidR="005E5BF2" w:rsidRPr="00A606ED" w:rsidDel="00CD2A07" w14:paraId="25C8B84A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7C6CA98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B10-B11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56E5FC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Pre-FEC padding factor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C1DA4C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7E08914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the pre-FEC padding factor.</w:t>
            </w:r>
          </w:p>
          <w:p w14:paraId="4BF77438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0 to indicate a pre-FEC padding factor of 4</w:t>
            </w:r>
          </w:p>
          <w:p w14:paraId="6F326BC5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1 to indicate a pre-FEC padding factor of 1</w:t>
            </w:r>
          </w:p>
          <w:p w14:paraId="7C5D6630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2 to indicate a pre-FEC padding factor of 2</w:t>
            </w:r>
          </w:p>
          <w:p w14:paraId="0EFAE10B" w14:textId="77777777" w:rsidR="00A606ED" w:rsidRDefault="00A606ED" w:rsidP="00570504">
            <w:pPr>
              <w:pStyle w:val="TableText"/>
              <w:rPr>
                <w:ins w:id="109" w:author="Yujian (Ross Yu)" w:date="2021-01-22T11:40:00Z"/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3 to indicate a pre-FEC padding factor of 3</w:t>
            </w:r>
          </w:p>
          <w:p w14:paraId="262648EF" w14:textId="4550E961" w:rsidR="00BB2260" w:rsidRPr="00A606ED" w:rsidDel="00CD2A07" w:rsidRDefault="00E420BC" w:rsidP="00570504">
            <w:pPr>
              <w:pStyle w:val="TableText"/>
              <w:rPr>
                <w:color w:val="auto"/>
                <w:w w:val="100"/>
              </w:rPr>
            </w:pPr>
            <w:ins w:id="110" w:author="Yujian (Ross Yu)" w:date="2021-01-25T23:29:00Z">
              <w:r w:rsidRPr="00BF5E65">
                <w:t>The values shall be the same in different 80MHz subblock</w:t>
              </w:r>
              <w:r>
                <w:t>s</w:t>
              </w:r>
              <w:r w:rsidRPr="00BF5E65">
                <w:t>.</w:t>
              </w:r>
            </w:ins>
          </w:p>
        </w:tc>
      </w:tr>
      <w:tr w:rsidR="005E5BF2" w:rsidRPr="00A606ED" w:rsidDel="00CD2A07" w14:paraId="1FEBD553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052C2F4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B12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0DDCD7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PE Disambiguity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DDE18D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91C0337" w14:textId="77777777" w:rsidR="00A606ED" w:rsidRDefault="00A606ED" w:rsidP="00570504">
            <w:pPr>
              <w:pStyle w:val="TableText"/>
              <w:rPr>
                <w:ins w:id="111" w:author="Yujian (Ross Yu)" w:date="2021-01-22T11:40:00Z"/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PE disambiguity as defined in 36.3.13 (Packet extension).</w:t>
            </w:r>
          </w:p>
          <w:p w14:paraId="43228F9A" w14:textId="4C160109" w:rsidR="00BB2260" w:rsidRPr="00A606ED" w:rsidDel="00CD2A07" w:rsidRDefault="00E420BC" w:rsidP="00570504">
            <w:pPr>
              <w:pStyle w:val="TableText"/>
              <w:rPr>
                <w:color w:val="auto"/>
                <w:w w:val="100"/>
              </w:rPr>
            </w:pPr>
            <w:ins w:id="112" w:author="Yujian (Ross Yu)" w:date="2021-01-25T23:29:00Z">
              <w:r w:rsidRPr="00BF5E65">
                <w:t>The values shall be the same in different 80MHz subblock</w:t>
              </w:r>
              <w:r>
                <w:t>s</w:t>
              </w:r>
              <w:r w:rsidRPr="00BF5E65">
                <w:t>.</w:t>
              </w:r>
            </w:ins>
          </w:p>
        </w:tc>
      </w:tr>
      <w:tr w:rsidR="005E5BF2" w:rsidRPr="00A606ED" w:rsidDel="00CD2A07" w14:paraId="304EAE8D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563847B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B13-B16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DE266B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Disregard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74B880" w14:textId="77777777" w:rsidR="00A606ED" w:rsidRPr="00A606ED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6D6FA56" w14:textId="77777777" w:rsidR="00A606ED" w:rsidRPr="00A606ED" w:rsidDel="00CD2A07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Disregard and set to 1</w:t>
            </w:r>
          </w:p>
        </w:tc>
      </w:tr>
      <w:tr w:rsidR="005E5BF2" w:rsidRPr="00A606ED" w14:paraId="001A9527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558B340F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</w:t>
            </w:r>
            <w:r w:rsidRPr="00A606ED">
              <w:rPr>
                <w:rFonts w:eastAsia="宋体" w:hint="eastAsia"/>
                <w:color w:val="auto"/>
                <w:w w:val="100"/>
              </w:rPr>
              <w:t>1</w:t>
            </w:r>
            <w:r w:rsidRPr="00A606ED">
              <w:rPr>
                <w:rFonts w:eastAsia="宋体"/>
                <w:color w:val="auto"/>
                <w:w w:val="100"/>
              </w:rPr>
              <w:t>7-B19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58FF4F" w14:textId="77777777" w:rsidR="00A606ED" w:rsidRPr="00A606ED" w:rsidRDefault="00A606ED" w:rsidP="00570504">
            <w:pPr>
              <w:pStyle w:val="CellBody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Number Of Non-OFDMA Users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476E10" w14:textId="77777777" w:rsidR="00A606ED" w:rsidRPr="00A606ED" w:rsidRDefault="00A606ED" w:rsidP="00570504">
            <w:pPr>
              <w:pStyle w:val="CellBody"/>
              <w:jc w:val="center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4563905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the number of non-OFDMA users.</w:t>
            </w:r>
          </w:p>
          <w:p w14:paraId="2AD67386" w14:textId="77777777" w:rsidR="00A606ED" w:rsidRPr="00A606ED" w:rsidRDefault="00A606ED" w:rsidP="00570504">
            <w:pPr>
              <w:pStyle w:val="TableText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 xml:space="preserve">Set to </w:t>
            </w:r>
            <w:r w:rsidRPr="00A606ED">
              <w:rPr>
                <w:i/>
                <w:iCs/>
                <w:color w:val="auto"/>
                <w:w w:val="100"/>
              </w:rPr>
              <w:t>n</w:t>
            </w:r>
            <w:r w:rsidRPr="00A606ED">
              <w:rPr>
                <w:color w:val="auto"/>
                <w:w w:val="100"/>
              </w:rPr>
              <w:t xml:space="preserve"> to indicate </w:t>
            </w:r>
            <w:r w:rsidRPr="00A606ED">
              <w:rPr>
                <w:i/>
                <w:iCs/>
                <w:color w:val="auto"/>
                <w:w w:val="100"/>
              </w:rPr>
              <w:t>n</w:t>
            </w:r>
            <w:r w:rsidRPr="00A606ED">
              <w:rPr>
                <w:color w:val="auto"/>
                <w:w w:val="100"/>
              </w:rPr>
              <w:t>+1 non-OFDMA users.</w:t>
            </w:r>
          </w:p>
        </w:tc>
      </w:tr>
    </w:tbl>
    <w:p w14:paraId="2F0FA2B8" w14:textId="77777777" w:rsidR="00A606ED" w:rsidRDefault="00A606ED" w:rsidP="00DC7DDA">
      <w:pPr>
        <w:rPr>
          <w:ins w:id="113" w:author="Yujian (Ross Yu)" w:date="2021-01-22T11:42:00Z"/>
          <w:b/>
          <w:bCs/>
          <w:i/>
          <w:iCs/>
          <w:color w:val="FF0000"/>
          <w:sz w:val="20"/>
        </w:rPr>
      </w:pPr>
    </w:p>
    <w:p w14:paraId="4B9606BC" w14:textId="77777777" w:rsidR="00682919" w:rsidRPr="000437D9" w:rsidRDefault="00682919" w:rsidP="00682919">
      <w:pPr>
        <w:pStyle w:val="T"/>
        <w:jc w:val="center"/>
        <w:rPr>
          <w:rFonts w:eastAsia="宋体"/>
          <w:w w:val="100"/>
        </w:rPr>
      </w:pPr>
      <w:r>
        <w:rPr>
          <w:w w:val="100"/>
        </w:rPr>
        <w:t>Table 36-23A</w:t>
      </w:r>
      <w:r w:rsidRPr="000437D9">
        <w:rPr>
          <w:w w:val="100"/>
        </w:rPr>
        <w:t xml:space="preserve"> </w:t>
      </w:r>
      <w:r>
        <w:rPr>
          <w:w w:val="100"/>
        </w:rPr>
        <w:t>Common field for EHT Sounding NDP</w:t>
      </w:r>
      <w:r>
        <w:rPr>
          <w:w w:val="100"/>
        </w:rPr>
        <w:fldChar w:fldCharType="begin"/>
      </w:r>
      <w:r>
        <w:rPr>
          <w:w w:val="100"/>
        </w:rPr>
        <w:instrText xml:space="preserve"> FILENAME </w:instrText>
      </w:r>
      <w:r>
        <w:rPr>
          <w:w w:val="100"/>
        </w:rPr>
        <w:fldChar w:fldCharType="separate"/>
      </w:r>
      <w:r>
        <w:rPr>
          <w:w w:val="100"/>
        </w:rPr>
        <w:t> </w:t>
      </w:r>
      <w:r>
        <w:rPr>
          <w:w w:val="100"/>
        </w:rPr>
        <w:fldChar w:fldCharType="end"/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500"/>
        <w:gridCol w:w="3500"/>
      </w:tblGrid>
      <w:tr w:rsidR="00682919" w:rsidRPr="00682919" w14:paraId="07D28EF9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558D36AF" w14:textId="77777777" w:rsidR="00682919" w:rsidRPr="00682919" w:rsidRDefault="00682919" w:rsidP="00570504">
            <w:pPr>
              <w:pStyle w:val="CellHeading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B</w:t>
            </w:r>
            <w:r w:rsidRPr="00682919">
              <w:rPr>
                <w:rFonts w:eastAsia="宋体"/>
                <w:color w:val="auto"/>
                <w:w w:val="100"/>
              </w:rPr>
              <w:t>it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577AFFE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BA763A2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Number of bits per subfield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FA63F2D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Description</w:t>
            </w:r>
          </w:p>
        </w:tc>
      </w:tr>
      <w:tr w:rsidR="00203E66" w:rsidRPr="00682919" w14:paraId="41C43FBE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3C38FF8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t>B</w:t>
            </w:r>
            <w:r w:rsidRPr="00682919">
              <w:rPr>
                <w:rFonts w:eastAsia="宋体" w:hint="eastAsia"/>
                <w:color w:val="auto"/>
              </w:rPr>
              <w:t>0</w:t>
            </w:r>
            <w:r w:rsidRPr="00682919">
              <w:rPr>
                <w:rFonts w:eastAsia="宋体"/>
                <w:color w:val="auto"/>
              </w:rPr>
              <w:t>-B3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76E8B2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 xml:space="preserve">Spatial </w:t>
            </w:r>
            <w:commentRangeStart w:id="114"/>
            <w:r w:rsidRPr="00682919">
              <w:rPr>
                <w:color w:val="auto"/>
                <w:w w:val="100"/>
              </w:rPr>
              <w:t>reuse</w:t>
            </w:r>
            <w:commentRangeEnd w:id="114"/>
            <w:r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114"/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C9D912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A138338" w14:textId="16F5841E" w:rsidR="00682919" w:rsidRDefault="00682919" w:rsidP="00570504">
            <w:pPr>
              <w:pStyle w:val="TableText"/>
              <w:rPr>
                <w:ins w:id="115" w:author="Yujian (Ross Yu)" w:date="2021-01-22T11:46:00Z"/>
                <w:color w:val="auto"/>
                <w:w w:val="100"/>
              </w:rPr>
            </w:pPr>
            <w:del w:id="116" w:author="Yujian (Ross Yu)" w:date="2021-01-22T11:46:00Z">
              <w:r w:rsidRPr="00682919" w:rsidDel="00682919">
                <w:rPr>
                  <w:color w:val="auto"/>
                  <w:w w:val="100"/>
                </w:rPr>
                <w:delText>Indicates spatial reuse paramters during the transmission of this PPDU.</w:delText>
              </w:r>
            </w:del>
          </w:p>
          <w:p w14:paraId="799DC392" w14:textId="77777777" w:rsidR="00682919" w:rsidRPr="005E5BF2" w:rsidRDefault="00682919" w:rsidP="00682919">
            <w:pPr>
              <w:pStyle w:val="TableParagraph"/>
              <w:kinsoku w:val="0"/>
              <w:overflowPunct w:val="0"/>
              <w:spacing w:before="8"/>
              <w:rPr>
                <w:ins w:id="117" w:author="Yujian (Ross Yu)" w:date="2021-01-22T11:46:00Z"/>
                <w:sz w:val="18"/>
                <w:szCs w:val="18"/>
              </w:rPr>
            </w:pPr>
            <w:ins w:id="118" w:author="Yujian (Ross Yu)" w:date="2021-01-22T11:46:00Z">
              <w:r w:rsidRPr="005E5BF2">
                <w:rPr>
                  <w:sz w:val="18"/>
                  <w:szCs w:val="18"/>
                </w:rPr>
                <w:t>Indicates whether or not spatial reuse modes are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allowed during the transmission of this PPDU.</w:t>
              </w:r>
            </w:ins>
          </w:p>
          <w:p w14:paraId="06994A4E" w14:textId="6AA89340" w:rsidR="00682919" w:rsidRPr="00682919" w:rsidRDefault="00682919" w:rsidP="00203E66">
            <w:pPr>
              <w:pStyle w:val="TableText"/>
              <w:rPr>
                <w:color w:val="auto"/>
              </w:rPr>
            </w:pPr>
            <w:ins w:id="119" w:author="Yujian (Ross Yu)" w:date="2021-01-22T11:46:00Z">
              <w:r w:rsidRPr="005E5BF2">
                <w:t>Set to value</w:t>
              </w:r>
            </w:ins>
            <w:ins w:id="120" w:author="Yujian (Ross Yu)" w:date="2021-01-22T11:47:00Z">
              <w:r w:rsidR="00203E66">
                <w:t xml:space="preserve"> </w:t>
              </w:r>
              <w:commentRangeStart w:id="121"/>
              <w:r w:rsidR="00203E66">
                <w:t>0 or 15</w:t>
              </w:r>
              <w:commentRangeEnd w:id="121"/>
              <w:r w:rsidR="00203E66">
                <w:rPr>
                  <w:rStyle w:val="ab"/>
                  <w:rFonts w:eastAsia="宋体"/>
                  <w:color w:val="auto"/>
                  <w:w w:val="100"/>
                  <w:lang w:val="en-GB" w:eastAsia="en-US"/>
                </w:rPr>
                <w:commentReference w:id="121"/>
              </w:r>
              <w:r w:rsidR="00203E66">
                <w:t xml:space="preserve"> </w:t>
              </w:r>
            </w:ins>
            <w:ins w:id="122" w:author="Yujian (Ross Yu)" w:date="2021-01-22T11:46:00Z">
              <w:r w:rsidRPr="005E5BF2">
                <w:t>from Table 27-22 (Spatial Reuse field</w:t>
              </w:r>
              <w:r>
                <w:t xml:space="preserve"> </w:t>
              </w:r>
              <w:r w:rsidRPr="005E5BF2">
                <w:t>encoding for an HE SU PPDU, HE ER SU PPDU, and</w:t>
              </w:r>
              <w:r>
                <w:t xml:space="preserve"> </w:t>
              </w:r>
              <w:r w:rsidRPr="005E5BF2">
                <w:t>HE MU PPDU), see 26.11.6 (SPATIAL_REUSE) and</w:t>
              </w:r>
              <w:r>
                <w:t xml:space="preserve"> </w:t>
              </w:r>
              <w:r w:rsidRPr="005E5BF2">
                <w:t>26.10 (Spatial reuse operation)</w:t>
              </w:r>
            </w:ins>
          </w:p>
        </w:tc>
      </w:tr>
      <w:tr w:rsidR="00682919" w:rsidRPr="00682919" w14:paraId="60A933A6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0CE38B6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lastRenderedPageBreak/>
              <w:t>B</w:t>
            </w:r>
            <w:r w:rsidRPr="00682919">
              <w:rPr>
                <w:rFonts w:eastAsia="宋体" w:hint="eastAsia"/>
                <w:color w:val="auto"/>
              </w:rPr>
              <w:t>4</w:t>
            </w:r>
            <w:r w:rsidRPr="00682919">
              <w:rPr>
                <w:rFonts w:eastAsia="宋体"/>
                <w:color w:val="auto"/>
              </w:rPr>
              <w:t>-B5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626C0B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GI+LTF size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D7B83D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2C3D89F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In</w:t>
            </w:r>
            <w:r w:rsidRPr="00682919">
              <w:rPr>
                <w:rFonts w:eastAsia="宋体"/>
                <w:color w:val="auto"/>
                <w:w w:val="100"/>
              </w:rPr>
              <w:t>dicates the GI and size of EHT-LTF:</w:t>
            </w:r>
          </w:p>
          <w:p w14:paraId="3E5A2B25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0 to indicate</w:t>
            </w:r>
            <w:r w:rsidRPr="00682919">
              <w:rPr>
                <w:rFonts w:eastAsia="宋体" w:hint="eastAsia"/>
                <w:color w:val="auto"/>
                <w:w w:val="100"/>
              </w:rPr>
              <w:t xml:space="preserve"> </w:t>
            </w:r>
            <w:r w:rsidRPr="00682919">
              <w:rPr>
                <w:rFonts w:eastAsia="宋体"/>
                <w:color w:val="auto"/>
                <w:w w:val="100"/>
              </w:rPr>
              <w:t>2x LTF + 0.8us GI ;</w:t>
            </w:r>
          </w:p>
          <w:p w14:paraId="24360D0D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1 to indicate 2x LTF + 1.6us GI;</w:t>
            </w:r>
          </w:p>
          <w:p w14:paraId="489F60B2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value 2 is Validated.</w:t>
            </w:r>
          </w:p>
          <w:p w14:paraId="254D769D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3 to indicate 4x LTF + 3.2us GI;</w:t>
            </w:r>
          </w:p>
          <w:p w14:paraId="27CC38BB" w14:textId="03328519" w:rsidR="00682919" w:rsidRPr="00682919" w:rsidRDefault="00E420BC" w:rsidP="00570504">
            <w:pPr>
              <w:pStyle w:val="TableText"/>
              <w:rPr>
                <w:color w:val="auto"/>
              </w:rPr>
            </w:pPr>
            <w:ins w:id="123" w:author="Yujian (Ross Yu)" w:date="2021-01-25T23:29:00Z">
              <w:r w:rsidRPr="00BF5E65">
                <w:t>The values shall be the same in different 80MHz subblock</w:t>
              </w:r>
              <w:r>
                <w:t>s</w:t>
              </w:r>
              <w:r w:rsidRPr="00BF5E65">
                <w:t>.</w:t>
              </w:r>
            </w:ins>
          </w:p>
        </w:tc>
      </w:tr>
      <w:tr w:rsidR="00682919" w:rsidRPr="00682919" w14:paraId="71CD6998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62F5FB7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t>B</w:t>
            </w:r>
            <w:r w:rsidRPr="00682919">
              <w:rPr>
                <w:rFonts w:eastAsia="宋体" w:hint="eastAsia"/>
                <w:color w:val="auto"/>
              </w:rPr>
              <w:t>6</w:t>
            </w:r>
            <w:r w:rsidRPr="00682919">
              <w:rPr>
                <w:rFonts w:eastAsia="宋体"/>
                <w:color w:val="auto"/>
              </w:rPr>
              <w:t>-B8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77C558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  <w:lang w:val="en-GB"/>
              </w:rPr>
              <w:t>Number of EHT-LTF symbols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DAC750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F1D3C21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I</w:t>
            </w:r>
            <w:r w:rsidRPr="00682919">
              <w:rPr>
                <w:rFonts w:eastAsia="宋体"/>
                <w:color w:val="auto"/>
                <w:w w:val="100"/>
              </w:rPr>
              <w:t>ndicates the number of EHT-LTF symbols:</w:t>
            </w:r>
          </w:p>
          <w:p w14:paraId="3F987F67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0 to indicate 1 EHT-LTF symbol;</w:t>
            </w:r>
          </w:p>
          <w:p w14:paraId="585C5BD9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s</w:t>
            </w:r>
            <w:r w:rsidRPr="00682919">
              <w:rPr>
                <w:rFonts w:eastAsia="宋体"/>
                <w:color w:val="auto"/>
                <w:w w:val="100"/>
              </w:rPr>
              <w:t>et to 1 to indicate 2 EHT-LTF symbols;</w:t>
            </w:r>
          </w:p>
          <w:p w14:paraId="6A3C6DF8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2 to indicate 4 EHT-LTF symbols;</w:t>
            </w:r>
          </w:p>
          <w:p w14:paraId="2B53B0A4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3 to indicate 6 EHT-LTF symbols;</w:t>
            </w:r>
          </w:p>
          <w:p w14:paraId="44AC4C7C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4 to indicate 8 EHT-LTF symbols;</w:t>
            </w:r>
          </w:p>
          <w:p w14:paraId="4428C6DB" w14:textId="77777777" w:rsidR="00682919" w:rsidRDefault="00682919" w:rsidP="00570504">
            <w:pPr>
              <w:pStyle w:val="TableText"/>
              <w:rPr>
                <w:ins w:id="124" w:author="Yujian (Ross Yu)" w:date="2021-01-25T23:29:00Z"/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other values are Validated</w:t>
            </w:r>
          </w:p>
          <w:p w14:paraId="20FF00C6" w14:textId="6B6190EE" w:rsidR="00E420BC" w:rsidRPr="00682919" w:rsidRDefault="00E420BC" w:rsidP="00570504">
            <w:pPr>
              <w:pStyle w:val="TableText"/>
              <w:rPr>
                <w:color w:val="auto"/>
              </w:rPr>
            </w:pPr>
            <w:ins w:id="125" w:author="Yujian (Ross Yu)" w:date="2021-01-25T23:29:00Z">
              <w:r w:rsidRPr="00BF5E65">
                <w:t>The values shall be the same in different 80MHz subblock</w:t>
              </w:r>
              <w:r>
                <w:t>s</w:t>
              </w:r>
              <w:r w:rsidRPr="00BF5E65">
                <w:t>.</w:t>
              </w:r>
            </w:ins>
          </w:p>
        </w:tc>
      </w:tr>
      <w:tr w:rsidR="00682919" w:rsidRPr="00682919" w14:paraId="2A0BC671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7058D8DD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B</w:t>
            </w:r>
            <w:r w:rsidRPr="00682919">
              <w:rPr>
                <w:rFonts w:eastAsia="宋体" w:hint="eastAsia"/>
                <w:color w:val="auto"/>
                <w:w w:val="100"/>
              </w:rPr>
              <w:t>9</w:t>
            </w:r>
            <w:r w:rsidRPr="00682919">
              <w:rPr>
                <w:rFonts w:eastAsia="宋体"/>
                <w:color w:val="auto"/>
                <w:w w:val="100"/>
              </w:rPr>
              <w:t>-B12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847ED0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N</w:t>
            </w:r>
            <w:r w:rsidRPr="00682919">
              <w:rPr>
                <w:rFonts w:eastAsia="宋体"/>
                <w:color w:val="auto"/>
              </w:rPr>
              <w:t>SS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01B406" w14:textId="77777777" w:rsidR="00682919" w:rsidRPr="00682919" w:rsidRDefault="00682919" w:rsidP="00570504">
            <w:pPr>
              <w:pStyle w:val="CellBody"/>
              <w:jc w:val="center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D642870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Indicates the number of spatial</w:t>
            </w:r>
          </w:p>
          <w:p w14:paraId="36703DDC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Streams:</w:t>
            </w:r>
          </w:p>
          <w:p w14:paraId="0B01ED6D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Set to the number of spatial streams minus 1 for up to 8 spatial streams;</w:t>
            </w:r>
          </w:p>
          <w:p w14:paraId="63FE3388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</w:rPr>
            </w:pPr>
            <w:r w:rsidRPr="00682919">
              <w:rPr>
                <w:color w:val="auto"/>
              </w:rPr>
              <w:t>other values are Validated.</w:t>
            </w:r>
          </w:p>
        </w:tc>
      </w:tr>
      <w:tr w:rsidR="00682919" w:rsidRPr="00682919" w14:paraId="0FCC2103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20C8B552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B</w:t>
            </w:r>
            <w:r w:rsidRPr="00682919">
              <w:rPr>
                <w:rFonts w:eastAsia="宋体" w:hint="eastAsia"/>
                <w:color w:val="auto"/>
                <w:w w:val="100"/>
              </w:rPr>
              <w:t>13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E0BD37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B</w:t>
            </w:r>
            <w:r w:rsidRPr="00682919">
              <w:rPr>
                <w:rFonts w:eastAsia="宋体"/>
                <w:color w:val="auto"/>
              </w:rPr>
              <w:t>eamformed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C7CA30" w14:textId="77777777" w:rsidR="00682919" w:rsidRPr="00682919" w:rsidRDefault="00682919" w:rsidP="00570504">
            <w:pPr>
              <w:pStyle w:val="CellBody"/>
              <w:jc w:val="center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1A459CB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Set to 1 if a beamforming steering matrix is applied to the EHT modulated fields.</w:t>
            </w:r>
          </w:p>
          <w:p w14:paraId="4915B017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Set to 0 otherwise.</w:t>
            </w:r>
          </w:p>
          <w:p w14:paraId="60113932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If the Beamformed field in EHT-SIG of an EHT sounding NDP is 1, then the receiver of the EHT sounding NDP should not perform channel smoothing when generating the compressed beamforming feedback report.</w:t>
            </w:r>
          </w:p>
        </w:tc>
      </w:tr>
      <w:tr w:rsidR="00682919" w:rsidRPr="00682919" w14:paraId="712682F3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251B2E82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B</w:t>
            </w:r>
            <w:r w:rsidRPr="00682919">
              <w:rPr>
                <w:rFonts w:eastAsia="宋体" w:hint="eastAsia"/>
                <w:color w:val="auto"/>
                <w:w w:val="100"/>
              </w:rPr>
              <w:t>1</w:t>
            </w:r>
            <w:r w:rsidRPr="00682919">
              <w:rPr>
                <w:rFonts w:eastAsia="宋体"/>
                <w:color w:val="auto"/>
                <w:w w:val="100"/>
              </w:rPr>
              <w:t>4-B15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D3F078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t>Disregard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BCEAC2" w14:textId="77777777" w:rsidR="00682919" w:rsidRPr="00682919" w:rsidRDefault="00682919" w:rsidP="00570504">
            <w:pPr>
              <w:pStyle w:val="CellBody"/>
              <w:jc w:val="center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186F309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Disregard and set to 1</w:t>
            </w:r>
          </w:p>
        </w:tc>
      </w:tr>
      <w:tr w:rsidR="00682919" w:rsidRPr="00682919" w14:paraId="7B34977B" w14:textId="77777777" w:rsidTr="00570504">
        <w:trPr>
          <w:trHeight w:val="440"/>
          <w:jc w:val="center"/>
        </w:trPr>
        <w:tc>
          <w:tcPr>
            <w:tcW w:w="18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D7A8695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B</w:t>
            </w:r>
            <w:r w:rsidRPr="00682919">
              <w:rPr>
                <w:rFonts w:eastAsia="宋体"/>
                <w:color w:val="auto"/>
                <w:w w:val="100"/>
              </w:rPr>
              <w:t>16-B19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89E7F6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CRC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947627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B8568F7" w14:textId="77777777" w:rsidR="00682919" w:rsidRPr="00682919" w:rsidRDefault="00682919" w:rsidP="00570504">
            <w:pPr>
              <w:pStyle w:val="TableText"/>
              <w:rPr>
                <w:color w:val="auto"/>
                <w:w w:val="100"/>
              </w:rPr>
            </w:pPr>
            <w:r w:rsidRPr="00682919">
              <w:rPr>
                <w:color w:val="auto"/>
                <w:w w:val="100"/>
              </w:rPr>
              <w:t>CRC for bits 0–15 of the EHT-SIG field (see 27.3.11.7.3 (CRC computation)).</w:t>
            </w:r>
          </w:p>
          <w:p w14:paraId="4818D1C7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The CRC is calculated over bits B0-B15</w:t>
            </w:r>
          </w:p>
        </w:tc>
      </w:tr>
      <w:tr w:rsidR="00682919" w:rsidRPr="00682919" w14:paraId="0BD4F18B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BA441DF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B</w:t>
            </w:r>
            <w:r w:rsidRPr="00682919">
              <w:rPr>
                <w:rFonts w:eastAsia="宋体"/>
                <w:color w:val="auto"/>
                <w:w w:val="100"/>
              </w:rPr>
              <w:t>20-B25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7FC8F9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Tail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4DE4CD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6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34F7F57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Used to terminate the trellis of the convolutional decoder. Set to 0</w:t>
            </w:r>
          </w:p>
        </w:tc>
      </w:tr>
    </w:tbl>
    <w:p w14:paraId="51EEA129" w14:textId="77777777" w:rsidR="00682919" w:rsidRDefault="00682919" w:rsidP="00DC7DDA">
      <w:pPr>
        <w:rPr>
          <w:ins w:id="126" w:author="Yujian (Ross Yu)" w:date="2021-01-22T11:49:00Z"/>
          <w:b/>
          <w:bCs/>
          <w:i/>
          <w:iCs/>
          <w:color w:val="FF0000"/>
          <w:sz w:val="20"/>
        </w:rPr>
      </w:pPr>
    </w:p>
    <w:p w14:paraId="57FDB830" w14:textId="315CE152" w:rsidR="009D0C09" w:rsidRDefault="009D0C09" w:rsidP="009D0C09">
      <w:pPr>
        <w:rPr>
          <w:rStyle w:val="SC16323600"/>
        </w:rPr>
      </w:pPr>
      <w:r>
        <w:rPr>
          <w:rStyle w:val="SC16323600"/>
        </w:rPr>
        <w:t>36.3.11.8.5 User Specific field</w:t>
      </w:r>
    </w:p>
    <w:p w14:paraId="533CE0C7" w14:textId="0ED2F1E3" w:rsidR="009D0C09" w:rsidRDefault="009D0C09" w:rsidP="009D0C09">
      <w:pPr>
        <w:jc w:val="center"/>
        <w:rPr>
          <w:rStyle w:val="SC16323600"/>
        </w:rPr>
      </w:pPr>
      <w:r>
        <w:rPr>
          <w:rStyle w:val="SC16323600"/>
        </w:rPr>
        <w:t>Table 36-31—User field format for a non-MU-MIMO allocation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900"/>
        <w:gridCol w:w="2400"/>
        <w:gridCol w:w="1500"/>
        <w:gridCol w:w="3500"/>
      </w:tblGrid>
      <w:tr w:rsidR="009D0C09" w:rsidRPr="009D0C09" w14:paraId="45DCDB5C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2A6C71C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Bit</w:t>
            </w:r>
          </w:p>
        </w:tc>
        <w:tc>
          <w:tcPr>
            <w:tcW w:w="24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3317F8D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CF6F9CD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Number of bits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9D9DC15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Description</w:t>
            </w:r>
          </w:p>
        </w:tc>
      </w:tr>
      <w:tr w:rsidR="009D0C09" w:rsidRPr="009D0C09" w14:paraId="7D7BE236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D82812" w14:textId="1C1E9272" w:rsidR="009D0C09" w:rsidRPr="009D0C09" w:rsidRDefault="009D0C09" w:rsidP="00F453EB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 xml:space="preserve">B0–B10 </w:t>
            </w:r>
          </w:p>
        </w:tc>
        <w:tc>
          <w:tcPr>
            <w:tcW w:w="24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86179A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STA-ID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44395A" w14:textId="6DB6DB90" w:rsidR="009D0C09" w:rsidRPr="009D0C09" w:rsidRDefault="009D0C09" w:rsidP="0001110F">
            <w:pPr>
              <w:pStyle w:val="CellBody"/>
              <w:jc w:val="center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 xml:space="preserve">11 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658F355" w14:textId="77777777" w:rsidR="009D0C09" w:rsidRPr="009D0C09" w:rsidRDefault="009D0C09" w:rsidP="00570504">
            <w:pPr>
              <w:pStyle w:val="TableText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Indicate the STA-ID related information.</w:t>
            </w:r>
          </w:p>
        </w:tc>
      </w:tr>
      <w:tr w:rsidR="009D0C09" w:rsidRPr="009D0C09" w14:paraId="64EBD152" w14:textId="77777777" w:rsidTr="00570504">
        <w:trPr>
          <w:trHeight w:val="840"/>
          <w:jc w:val="center"/>
        </w:trPr>
        <w:tc>
          <w:tcPr>
            <w:tcW w:w="9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A225C2" w14:textId="77777777" w:rsidR="009D0C09" w:rsidRPr="009D0C09" w:rsidRDefault="009D0C09" w:rsidP="00570504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lastRenderedPageBreak/>
              <w:t>B11–B14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8F4BEF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>MCS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60DC1A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>4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5E8A7D7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If the STA-ID subfield is not 2046, indicates the modulation</w:t>
            </w:r>
          </w:p>
          <w:p w14:paraId="697BA723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and coding scheme:</w:t>
            </w:r>
          </w:p>
          <w:p w14:paraId="47C7E738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Set to n for EHT-MCS n, where n = 0, 1, 2, …, 14 and 15</w:t>
            </w:r>
          </w:p>
          <w:p w14:paraId="5AFE32B3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Set to an arbitrary value if the STA-ID subfield is 2046</w:t>
            </w:r>
          </w:p>
        </w:tc>
      </w:tr>
      <w:tr w:rsidR="009D0C09" w:rsidRPr="009D0C09" w14:paraId="7752AC46" w14:textId="77777777" w:rsidTr="00570504">
        <w:trPr>
          <w:trHeight w:val="840"/>
          <w:jc w:val="center"/>
        </w:trPr>
        <w:tc>
          <w:tcPr>
            <w:tcW w:w="9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CA1DE4" w14:textId="77777777" w:rsidR="009D0C09" w:rsidRPr="009D0C09" w:rsidRDefault="009D0C09" w:rsidP="00570504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B15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E98B44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 xml:space="preserve">Reserved 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90AEEF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tbl>
            <w:tblPr>
              <w:tblW w:w="35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00"/>
            </w:tblGrid>
            <w:tr w:rsidR="00097215" w:rsidRPr="00CA27AA" w14:paraId="26F3E24F" w14:textId="77777777" w:rsidTr="0001110F">
              <w:trPr>
                <w:trHeight w:val="820"/>
              </w:trPr>
              <w:tc>
                <w:tcPr>
                  <w:tcW w:w="3500" w:type="dxa"/>
                </w:tcPr>
                <w:p w14:paraId="2CFDFD87" w14:textId="4E051575" w:rsidR="0001110F" w:rsidRPr="00097215" w:rsidRDefault="0001110F" w:rsidP="0001110F">
                  <w:pPr>
                    <w:widowControl w:val="0"/>
                    <w:autoSpaceDE w:val="0"/>
                    <w:autoSpaceDN w:val="0"/>
                    <w:adjustRightInd w:val="0"/>
                    <w:spacing w:before="240"/>
                    <w:jc w:val="both"/>
                    <w:rPr>
                      <w:sz w:val="20"/>
                      <w:lang w:val="en-US"/>
                      <w:rPrChange w:id="127" w:author="Yujian (Ross Yu)" w:date="2021-01-22T13:52:00Z">
                        <w:rPr>
                          <w:color w:val="000000"/>
                          <w:sz w:val="20"/>
                          <w:lang w:val="en-US"/>
                        </w:rPr>
                      </w:rPrChange>
                    </w:rPr>
                  </w:pPr>
                  <w:del w:id="128" w:author="Yujian (Ross Yu)" w:date="2021-01-22T13:52:00Z">
                    <w:r w:rsidRPr="00097215" w:rsidDel="00097215">
                      <w:rPr>
                        <w:b/>
                        <w:bCs/>
                        <w:i/>
                        <w:iCs/>
                        <w:sz w:val="20"/>
                        <w:lang w:val="en-US"/>
                        <w:rPrChange w:id="129" w:author="Yujian (Ross Yu)" w:date="2021-01-22T13:52:00Z">
                          <w:rPr>
                            <w:b/>
                            <w:bCs/>
                            <w:i/>
                            <w:iCs/>
                            <w:color w:val="000000"/>
                            <w:sz w:val="20"/>
                            <w:lang w:val="en-US"/>
                          </w:rPr>
                        </w:rPrChange>
                      </w:rPr>
                      <w:delText>Editor’s Note: Per the authors of 20/1925r6, the description is TBD.</w:delText>
                    </w:r>
                  </w:del>
                </w:p>
              </w:tc>
            </w:tr>
          </w:tbl>
          <w:p w14:paraId="1893CAC9" w14:textId="77777777" w:rsidR="009D0C09" w:rsidRPr="00097215" w:rsidRDefault="009D0C09" w:rsidP="00570504">
            <w:pPr>
              <w:pStyle w:val="TableText"/>
              <w:rPr>
                <w:rFonts w:eastAsia="宋体"/>
                <w:color w:val="auto"/>
                <w:w w:val="100"/>
                <w:rPrChange w:id="130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</w:pPr>
            <w:r w:rsidRPr="00097215">
              <w:rPr>
                <w:rFonts w:eastAsia="宋体"/>
                <w:color w:val="auto"/>
                <w:w w:val="100"/>
                <w:rPrChange w:id="131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  <w:t xml:space="preserve">Reserved and set to </w:t>
            </w:r>
            <w:commentRangeStart w:id="132"/>
            <w:r w:rsidRPr="00097215">
              <w:rPr>
                <w:rFonts w:eastAsia="宋体"/>
                <w:color w:val="auto"/>
                <w:w w:val="100"/>
                <w:rPrChange w:id="133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  <w:t>1</w:t>
            </w:r>
            <w:commentRangeEnd w:id="132"/>
            <w:r w:rsidR="0068091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132"/>
            </w:r>
            <w:r w:rsidRPr="00097215">
              <w:rPr>
                <w:rFonts w:eastAsia="宋体"/>
                <w:color w:val="auto"/>
                <w:w w:val="100"/>
                <w:rPrChange w:id="134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  <w:t>.</w:t>
            </w:r>
          </w:p>
          <w:p w14:paraId="106B8193" w14:textId="5E781E20" w:rsidR="000616DD" w:rsidRDefault="009D0C09" w:rsidP="000616DD">
            <w:pPr>
              <w:pStyle w:val="TableText"/>
              <w:rPr>
                <w:ins w:id="135" w:author="Yujian (Ross Yu)" w:date="2021-01-22T14:58:00Z"/>
                <w:color w:val="auto"/>
                <w:w w:val="100"/>
              </w:rPr>
            </w:pPr>
            <w:r w:rsidRPr="00097215">
              <w:rPr>
                <w:color w:val="auto"/>
                <w:w w:val="100"/>
                <w:rPrChange w:id="136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If the </w:t>
            </w:r>
            <w:del w:id="137" w:author="Yujian (Ross Yu)" w:date="2021-01-22T14:58:00Z">
              <w:r w:rsidRPr="00097215" w:rsidDel="000616DD">
                <w:rPr>
                  <w:color w:val="auto"/>
                  <w:w w:val="100"/>
                  <w:rPrChange w:id="138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39" w:author="Yujian (Ross Yu)" w:date="2021-01-22T14:58:00Z">
              <w:r w:rsidR="000616DD">
                <w:rPr>
                  <w:color w:val="auto"/>
                  <w:w w:val="100"/>
                </w:rPr>
                <w:t>STA-ID</w:t>
              </w:r>
              <w:r w:rsidR="000616DD" w:rsidRPr="00097215">
                <w:rPr>
                  <w:color w:val="auto"/>
                  <w:w w:val="100"/>
                  <w:rPrChange w:id="140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097215">
              <w:rPr>
                <w:color w:val="auto"/>
                <w:w w:val="100"/>
                <w:rPrChange w:id="141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matches, </w:t>
            </w:r>
            <w:ins w:id="142" w:author="Yujian (Ross Yu)" w:date="2021-01-22T14:58:00Z">
              <w:r w:rsidR="000616DD">
                <w:rPr>
                  <w:color w:val="auto"/>
                  <w:w w:val="100"/>
                </w:rPr>
                <w:t>the Reserved bit is Validate bit</w:t>
              </w:r>
            </w:ins>
          </w:p>
          <w:p w14:paraId="3D53B7B2" w14:textId="1ADCA189" w:rsidR="000616DD" w:rsidRDefault="009D0C09" w:rsidP="000616DD">
            <w:pPr>
              <w:pStyle w:val="TableText"/>
              <w:rPr>
                <w:ins w:id="143" w:author="Yujian (Ross Yu)" w:date="2021-01-22T14:58:00Z"/>
                <w:color w:val="auto"/>
                <w:w w:val="100"/>
              </w:rPr>
            </w:pPr>
            <w:del w:id="144" w:author="Yujian (Ross Yu)" w:date="2021-01-22T15:07:00Z">
              <w:r w:rsidRPr="00097215" w:rsidDel="00803087">
                <w:rPr>
                  <w:color w:val="auto"/>
                  <w:w w:val="100"/>
                  <w:rPrChange w:id="145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>and bit set incorrectly, Terminate</w:delText>
              </w:r>
            </w:del>
            <w:r w:rsidRPr="00097215">
              <w:rPr>
                <w:color w:val="auto"/>
                <w:w w:val="100"/>
                <w:rPrChange w:id="146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. </w:t>
            </w:r>
          </w:p>
          <w:p w14:paraId="78D75131" w14:textId="6C30A233" w:rsidR="009D0C09" w:rsidRPr="00097215" w:rsidRDefault="009D0C09" w:rsidP="000616DD">
            <w:pPr>
              <w:pStyle w:val="TableText"/>
              <w:rPr>
                <w:color w:val="auto"/>
                <w:w w:val="100"/>
              </w:rPr>
            </w:pPr>
            <w:r w:rsidRPr="00097215">
              <w:rPr>
                <w:color w:val="auto"/>
                <w:w w:val="100"/>
                <w:rPrChange w:id="147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If </w:t>
            </w:r>
            <w:del w:id="148" w:author="Yujian (Ross Yu)" w:date="2021-01-22T14:59:00Z">
              <w:r w:rsidRPr="00097215" w:rsidDel="000616DD">
                <w:rPr>
                  <w:color w:val="auto"/>
                  <w:w w:val="100"/>
                  <w:rPrChange w:id="149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50" w:author="Yujian (Ross Yu)" w:date="2021-01-22T14:59:00Z">
              <w:r w:rsidR="000616DD">
                <w:rPr>
                  <w:color w:val="auto"/>
                  <w:w w:val="100"/>
                </w:rPr>
                <w:t>STA-ID</w:t>
              </w:r>
              <w:r w:rsidR="000616DD" w:rsidRPr="00097215">
                <w:rPr>
                  <w:color w:val="auto"/>
                  <w:w w:val="100"/>
                  <w:rPrChange w:id="151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097215">
              <w:rPr>
                <w:color w:val="auto"/>
                <w:w w:val="100"/>
                <w:rPrChange w:id="152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doesn’t match,  </w:t>
            </w:r>
            <w:del w:id="153" w:author="Yujian (Ross Yu)" w:date="2021-01-22T14:58:00Z">
              <w:r w:rsidRPr="00097215" w:rsidDel="000616DD">
                <w:rPr>
                  <w:color w:val="auto"/>
                  <w:w w:val="100"/>
                  <w:rPrChange w:id="154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>all reserved bit in that user field are Don’t care</w:delText>
              </w:r>
            </w:del>
            <w:ins w:id="155" w:author="Yujian (Ross Yu)" w:date="2021-01-22T14:58:00Z">
              <w:r w:rsidR="000616DD">
                <w:rPr>
                  <w:color w:val="auto"/>
                  <w:w w:val="100"/>
                </w:rPr>
                <w:t>the Reserved bit is Disregard bit</w:t>
              </w:r>
            </w:ins>
          </w:p>
        </w:tc>
      </w:tr>
      <w:tr w:rsidR="009D0C09" w:rsidRPr="009D0C09" w14:paraId="7B71FB73" w14:textId="77777777" w:rsidTr="00570504">
        <w:trPr>
          <w:trHeight w:val="840"/>
          <w:jc w:val="center"/>
        </w:trPr>
        <w:tc>
          <w:tcPr>
            <w:tcW w:w="9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A7F3CA" w14:textId="77777777" w:rsidR="009D0C09" w:rsidRPr="009D0C09" w:rsidRDefault="009D0C09" w:rsidP="00570504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B16- B19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4057AF" w14:textId="1B120B17" w:rsidR="009D0C09" w:rsidRPr="009D0C09" w:rsidRDefault="009D0C09" w:rsidP="0001110F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NSS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70C377" w14:textId="77777777" w:rsidR="009D0C09" w:rsidRPr="009D0C09" w:rsidRDefault="009D0C09" w:rsidP="00570504">
            <w:pPr>
              <w:pStyle w:val="CellBody"/>
              <w:jc w:val="center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707A5D6" w14:textId="5C118545" w:rsidR="009D0C09" w:rsidRPr="009D0C09" w:rsidRDefault="009D0C09" w:rsidP="0001110F">
            <w:pPr>
              <w:pStyle w:val="TableText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 xml:space="preserve">Indicate the number of space-time streams i.e., 1 to 16 streams and is set to the number of </w:t>
            </w:r>
            <w:r w:rsidR="0001110F">
              <w:rPr>
                <w:color w:val="auto"/>
                <w:w w:val="100"/>
              </w:rPr>
              <w:t>spatial</w:t>
            </w:r>
            <w:r w:rsidRPr="009D0C09">
              <w:rPr>
                <w:color w:val="auto"/>
                <w:w w:val="100"/>
              </w:rPr>
              <w:t xml:space="preserve"> streams minus 1.</w:t>
            </w:r>
          </w:p>
        </w:tc>
      </w:tr>
      <w:tr w:rsidR="009D0C09" w:rsidRPr="009D0C09" w14:paraId="4005E7C3" w14:textId="77777777" w:rsidTr="00570504">
        <w:trPr>
          <w:trHeight w:val="360"/>
          <w:jc w:val="center"/>
        </w:trPr>
        <w:tc>
          <w:tcPr>
            <w:tcW w:w="900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C85C98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B20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9509C3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lang w:eastAsia="ko-KR"/>
              </w:rPr>
            </w:pPr>
            <w:r w:rsidRPr="009D0C09">
              <w:rPr>
                <w:rFonts w:eastAsia="Malgun Gothic" w:hint="eastAsia"/>
                <w:color w:val="auto"/>
                <w:lang w:eastAsia="ko-KR"/>
              </w:rPr>
              <w:t>B</w:t>
            </w:r>
            <w:r w:rsidRPr="009D0C09">
              <w:rPr>
                <w:rFonts w:eastAsia="Malgun Gothic"/>
                <w:color w:val="auto"/>
                <w:lang w:eastAsia="ko-KR"/>
              </w:rPr>
              <w:t xml:space="preserve">eamformed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A44FD0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lang w:eastAsia="ko-KR"/>
              </w:rPr>
            </w:pPr>
            <w:r w:rsidRPr="009D0C09">
              <w:rPr>
                <w:rFonts w:eastAsia="Malgun Gothic" w:hint="eastAsia"/>
                <w:color w:val="auto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96AD77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If the STA-ID subfield is not 2046, used in transmit</w:t>
            </w:r>
          </w:p>
          <w:p w14:paraId="14896BF9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beamforming:</w:t>
            </w:r>
          </w:p>
          <w:p w14:paraId="76FFFCB4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Set to 1 if a beamforming steering matrix is applied to the waveform in a non-MU-MIMO allocation.</w:t>
            </w:r>
          </w:p>
          <w:p w14:paraId="558E9002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Set to 0 otherwise.</w:t>
            </w:r>
          </w:p>
          <w:p w14:paraId="59377810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Set to an arbitrary value if the STA-ID subfield is 2046</w:t>
            </w:r>
          </w:p>
        </w:tc>
      </w:tr>
      <w:tr w:rsidR="009D0C09" w:rsidRPr="009D0C09" w14:paraId="444B322C" w14:textId="77777777" w:rsidTr="00570504">
        <w:trPr>
          <w:trHeight w:val="360"/>
          <w:jc w:val="center"/>
        </w:trPr>
        <w:tc>
          <w:tcPr>
            <w:tcW w:w="900" w:type="dxa"/>
            <w:tcBorders>
              <w:top w:val="single" w:sz="4" w:space="0" w:color="auto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98F789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B21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5D187D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lang w:eastAsia="ko-KR"/>
              </w:rPr>
            </w:pPr>
            <w:r w:rsidRPr="009D0C09">
              <w:rPr>
                <w:rFonts w:eastAsia="Malgun Gothic" w:hint="eastAsia"/>
                <w:color w:val="auto"/>
                <w:lang w:eastAsia="ko-KR"/>
              </w:rPr>
              <w:t xml:space="preserve">Coding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814574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lang w:eastAsia="ko-KR"/>
              </w:rPr>
            </w:pPr>
            <w:r w:rsidRPr="009D0C09">
              <w:rPr>
                <w:rFonts w:eastAsia="Malgun Gothic" w:hint="eastAsia"/>
                <w:color w:val="auto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526F5F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If the STA-ID subfield is not 2046, indicates whether</w:t>
            </w:r>
          </w:p>
          <w:p w14:paraId="35876FA5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BCC or LDPC is used:</w:t>
            </w:r>
          </w:p>
          <w:p w14:paraId="27D2E881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Set to 0 for BCC</w:t>
            </w:r>
          </w:p>
          <w:p w14:paraId="612E755A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Set to 1 for LDPC</w:t>
            </w:r>
          </w:p>
          <w:p w14:paraId="4E58EB64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Set to an arbitrary value if the STA-ID subfield is 2046.</w:t>
            </w:r>
          </w:p>
        </w:tc>
      </w:tr>
    </w:tbl>
    <w:p w14:paraId="4D965041" w14:textId="77777777" w:rsidR="009D0C09" w:rsidRDefault="009D0C09" w:rsidP="009D0C09">
      <w:pPr>
        <w:rPr>
          <w:b/>
          <w:bCs/>
          <w:iCs/>
          <w:color w:val="FF0000"/>
          <w:sz w:val="2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900"/>
        <w:gridCol w:w="2400"/>
        <w:gridCol w:w="1500"/>
        <w:gridCol w:w="3500"/>
      </w:tblGrid>
      <w:tr w:rsidR="00570504" w:rsidRPr="00570504" w14:paraId="38312178" w14:textId="77777777" w:rsidTr="00570504">
        <w:trPr>
          <w:jc w:val="center"/>
        </w:trPr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44B4F61" w14:textId="6D51331B" w:rsidR="00570504" w:rsidRPr="00570504" w:rsidRDefault="00570504" w:rsidP="00570504">
            <w:pPr>
              <w:jc w:val="center"/>
              <w:rPr>
                <w:rStyle w:val="SC16323600"/>
              </w:rPr>
            </w:pPr>
            <w:bookmarkStart w:id="156" w:name="RTF37353038363a205461626c65"/>
            <w:r>
              <w:rPr>
                <w:rStyle w:val="SC16323600"/>
              </w:rPr>
              <w:t xml:space="preserve">Table 36-32—User field format for a MU-MIMO allocation </w:t>
            </w:r>
            <w:r w:rsidRPr="00570504">
              <w:rPr>
                <w:rStyle w:val="SC16323600"/>
              </w:rPr>
              <w:fldChar w:fldCharType="begin"/>
            </w:r>
            <w:r w:rsidRPr="00570504">
              <w:rPr>
                <w:rStyle w:val="SC16323600"/>
              </w:rPr>
              <w:instrText xml:space="preserve"> FILENAME </w:instrText>
            </w:r>
            <w:r w:rsidRPr="00570504">
              <w:rPr>
                <w:rStyle w:val="SC16323600"/>
              </w:rPr>
              <w:fldChar w:fldCharType="separate"/>
            </w:r>
            <w:r w:rsidRPr="00570504">
              <w:rPr>
                <w:rStyle w:val="SC16323600"/>
              </w:rPr>
              <w:t> </w:t>
            </w:r>
            <w:r w:rsidRPr="00570504">
              <w:rPr>
                <w:rStyle w:val="SC16323600"/>
              </w:rPr>
              <w:fldChar w:fldCharType="end"/>
            </w:r>
            <w:bookmarkEnd w:id="156"/>
          </w:p>
        </w:tc>
      </w:tr>
      <w:tr w:rsidR="00570504" w:rsidRPr="00570504" w14:paraId="0153CF4E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FDDBB47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Bit</w:t>
            </w:r>
          </w:p>
        </w:tc>
        <w:tc>
          <w:tcPr>
            <w:tcW w:w="24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86685F6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02DE8CF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Number of bits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C49411D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Description</w:t>
            </w:r>
          </w:p>
        </w:tc>
      </w:tr>
      <w:tr w:rsidR="00570504" w:rsidRPr="00570504" w14:paraId="4E53FBFF" w14:textId="77777777" w:rsidTr="00570504">
        <w:trPr>
          <w:trHeight w:val="23"/>
          <w:jc w:val="center"/>
        </w:trPr>
        <w:tc>
          <w:tcPr>
            <w:tcW w:w="9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4487AE" w14:textId="44085EB5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 xml:space="preserve">B0–B10 </w:t>
            </w:r>
          </w:p>
        </w:tc>
        <w:tc>
          <w:tcPr>
            <w:tcW w:w="24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15D55B" w14:textId="77777777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STA-ID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A703C6" w14:textId="5AE5FC2E" w:rsidR="00570504" w:rsidRPr="00570504" w:rsidRDefault="00570504" w:rsidP="00570504">
            <w:pPr>
              <w:pStyle w:val="TableText"/>
              <w:jc w:val="center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11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548A0F8" w14:textId="77777777" w:rsidR="00570504" w:rsidRPr="00570504" w:rsidRDefault="00570504" w:rsidP="00570504">
            <w:pPr>
              <w:pStyle w:val="TableText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Indicate the STA-ID related information.</w:t>
            </w:r>
          </w:p>
        </w:tc>
      </w:tr>
      <w:tr w:rsidR="00570504" w:rsidRPr="00570504" w14:paraId="72BA5F2E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F73E6E" w14:textId="77777777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B11–B14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22BECD" w14:textId="77777777" w:rsidR="00570504" w:rsidRPr="00570504" w:rsidRDefault="00570504" w:rsidP="00570504">
            <w:pPr>
              <w:pStyle w:val="CellBody"/>
              <w:rPr>
                <w:color w:val="auto"/>
                <w:w w:val="100"/>
              </w:rPr>
            </w:pPr>
            <w:r w:rsidRPr="00570504">
              <w:rPr>
                <w:rFonts w:hint="eastAsia"/>
                <w:color w:val="auto"/>
                <w:w w:val="100"/>
              </w:rPr>
              <w:t>MCS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FEAB32" w14:textId="77777777" w:rsidR="00570504" w:rsidRPr="00570504" w:rsidRDefault="00570504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570504">
              <w:rPr>
                <w:rFonts w:eastAsia="Malgun Gothic" w:hint="eastAsia"/>
                <w:color w:val="auto"/>
                <w:w w:val="100"/>
                <w:lang w:eastAsia="ko-KR"/>
              </w:rPr>
              <w:t>4</w:t>
            </w:r>
          </w:p>
        </w:tc>
        <w:tc>
          <w:tcPr>
            <w:tcW w:w="3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DFA6624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If the STA-ID subfield is not 2046, indicates the modulation</w:t>
            </w:r>
          </w:p>
          <w:p w14:paraId="0A2D7023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and coding scheme:</w:t>
            </w:r>
          </w:p>
          <w:p w14:paraId="0C33A857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n for EHT-MCS n, where n = 0, 1, 2, …, 13</w:t>
            </w:r>
          </w:p>
          <w:p w14:paraId="34CDB8DE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Values 14 and 15 are not used.</w:t>
            </w:r>
          </w:p>
          <w:p w14:paraId="5339FD61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lastRenderedPageBreak/>
              <w:t>Set to an arbitrary value if the STA-ID subfield is 2046</w:t>
            </w:r>
          </w:p>
        </w:tc>
      </w:tr>
      <w:tr w:rsidR="00570504" w:rsidRPr="00570504" w14:paraId="29302D58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E26BF5" w14:textId="77777777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lastRenderedPageBreak/>
              <w:t>B15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5486C5" w14:textId="77777777" w:rsidR="00570504" w:rsidRPr="00570504" w:rsidRDefault="00570504" w:rsidP="00570504">
            <w:pPr>
              <w:pStyle w:val="CellBody"/>
              <w:rPr>
                <w:color w:val="auto"/>
                <w:w w:val="100"/>
              </w:rPr>
            </w:pPr>
            <w:r w:rsidRPr="00570504">
              <w:rPr>
                <w:rFonts w:hint="eastAsia"/>
                <w:color w:val="auto"/>
                <w:w w:val="100"/>
              </w:rPr>
              <w:t xml:space="preserve">Coding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C31BA5" w14:textId="77777777" w:rsidR="00570504" w:rsidRPr="00570504" w:rsidRDefault="00570504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570504">
              <w:rPr>
                <w:rFonts w:eastAsia="Malgun Gothic" w:hint="eastAsia"/>
                <w:color w:val="auto"/>
                <w:w w:val="100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40847F5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If the STA-ID subfield is not 2046, indicates whether</w:t>
            </w:r>
          </w:p>
          <w:p w14:paraId="3CBD52A1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BCC or LDPC is used:</w:t>
            </w:r>
          </w:p>
          <w:p w14:paraId="4617AF0C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0 for BCC</w:t>
            </w:r>
          </w:p>
          <w:p w14:paraId="15A340EB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1 for LDPC</w:t>
            </w:r>
          </w:p>
          <w:p w14:paraId="5E98B7A7" w14:textId="68D9E650" w:rsidR="00570504" w:rsidRPr="00570504" w:rsidRDefault="00570504" w:rsidP="00570504">
            <w:pPr>
              <w:pStyle w:val="TableText"/>
              <w:rPr>
                <w:color w:val="FF0000"/>
                <w:w w:val="100"/>
              </w:rPr>
            </w:pPr>
            <w:r w:rsidRPr="00570504">
              <w:rPr>
                <w:color w:val="auto"/>
                <w:w w:val="100"/>
              </w:rPr>
              <w:t>Reserved and set to 1 if RU size is larger than 242</w:t>
            </w:r>
            <w:ins w:id="157" w:author="Yujian (Ross Yu)" w:date="2021-01-22T14:16:00Z">
              <w:r>
                <w:rPr>
                  <w:color w:val="auto"/>
                  <w:w w:val="100"/>
                </w:rPr>
                <w:t xml:space="preserve">. </w:t>
              </w:r>
            </w:ins>
            <w:r w:rsidRPr="00570504">
              <w:rPr>
                <w:color w:val="auto"/>
                <w:w w:val="100"/>
                <w:rPrChange w:id="158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If the </w:t>
            </w:r>
            <w:del w:id="159" w:author="Yujian (Ross Yu)" w:date="2021-01-22T14:59:00Z">
              <w:r w:rsidRPr="00570504" w:rsidDel="000616DD">
                <w:rPr>
                  <w:color w:val="auto"/>
                  <w:w w:val="100"/>
                  <w:rPrChange w:id="160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61" w:author="Yujian (Ross Yu)" w:date="2021-01-22T14:59:00Z">
              <w:r w:rsidR="000616DD">
                <w:rPr>
                  <w:color w:val="auto"/>
                  <w:w w:val="100"/>
                </w:rPr>
                <w:t>STA</w:t>
              </w:r>
            </w:ins>
            <w:ins w:id="162" w:author="Yujian (Ross Yu)" w:date="2021-01-22T15:00:00Z">
              <w:r w:rsidR="000616DD">
                <w:rPr>
                  <w:color w:val="auto"/>
                  <w:w w:val="100"/>
                </w:rPr>
                <w:t>-</w:t>
              </w:r>
            </w:ins>
            <w:ins w:id="163" w:author="Yujian (Ross Yu)" w:date="2021-01-22T14:59:00Z">
              <w:r w:rsidR="000616DD">
                <w:rPr>
                  <w:color w:val="auto"/>
                  <w:w w:val="100"/>
                </w:rPr>
                <w:t>ID</w:t>
              </w:r>
              <w:r w:rsidR="000616DD" w:rsidRPr="00570504">
                <w:rPr>
                  <w:color w:val="auto"/>
                  <w:w w:val="100"/>
                  <w:rPrChange w:id="164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570504">
              <w:rPr>
                <w:color w:val="auto"/>
                <w:w w:val="100"/>
                <w:rPrChange w:id="165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matches, </w:t>
            </w:r>
            <w:del w:id="166" w:author="Yujian (Ross Yu)" w:date="2021-01-22T15:00:00Z">
              <w:r w:rsidRPr="00570504" w:rsidDel="000616DD">
                <w:rPr>
                  <w:color w:val="auto"/>
                  <w:w w:val="100"/>
                  <w:rPrChange w:id="167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>and bit set incorrectly</w:delText>
              </w:r>
            </w:del>
            <w:ins w:id="168" w:author="Yujian (Ross Yu)" w:date="2021-01-22T15:00:00Z">
              <w:r w:rsidR="000616DD">
                <w:rPr>
                  <w:color w:val="auto"/>
                  <w:w w:val="100"/>
                </w:rPr>
                <w:t xml:space="preserve">the Reserved </w:t>
              </w:r>
            </w:ins>
            <w:ins w:id="169" w:author="Yujian (Ross Yu)" w:date="2021-01-25T08:50:00Z">
              <w:r w:rsidR="005F7ACE">
                <w:rPr>
                  <w:color w:val="auto"/>
                  <w:w w:val="100"/>
                </w:rPr>
                <w:t>bit</w:t>
              </w:r>
            </w:ins>
            <w:ins w:id="170" w:author="Yujian (Ross Yu)" w:date="2021-01-22T15:00:00Z">
              <w:r w:rsidR="000616DD">
                <w:rPr>
                  <w:color w:val="auto"/>
                  <w:w w:val="100"/>
                </w:rPr>
                <w:t xml:space="preserve"> is Validate</w:t>
              </w:r>
            </w:ins>
            <w:ins w:id="171" w:author="Yujian (Ross Yu)" w:date="2021-01-25T08:52:00Z">
              <w:r w:rsidR="0084362C">
                <w:rPr>
                  <w:color w:val="auto"/>
                  <w:w w:val="100"/>
                </w:rPr>
                <w:t xml:space="preserve"> bit</w:t>
              </w:r>
            </w:ins>
            <w:del w:id="172" w:author="Yujian (Ross Yu)" w:date="2021-01-22T15:07:00Z">
              <w:r w:rsidRPr="00570504" w:rsidDel="00803087">
                <w:rPr>
                  <w:color w:val="auto"/>
                  <w:w w:val="100"/>
                  <w:rPrChange w:id="173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>, Terminate</w:delText>
              </w:r>
            </w:del>
            <w:r w:rsidRPr="00570504">
              <w:rPr>
                <w:color w:val="auto"/>
                <w:w w:val="100"/>
                <w:rPrChange w:id="174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. If </w:t>
            </w:r>
            <w:del w:id="175" w:author="Yujian (Ross Yu)" w:date="2021-01-22T15:00:00Z">
              <w:r w:rsidRPr="00570504" w:rsidDel="000616DD">
                <w:rPr>
                  <w:color w:val="auto"/>
                  <w:w w:val="100"/>
                  <w:rPrChange w:id="176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77" w:author="Yujian (Ross Yu)" w:date="2021-01-22T15:00:00Z">
              <w:r w:rsidR="000616DD">
                <w:rPr>
                  <w:color w:val="auto"/>
                  <w:w w:val="100"/>
                </w:rPr>
                <w:t>STA-ID</w:t>
              </w:r>
              <w:r w:rsidR="000616DD" w:rsidRPr="00570504">
                <w:rPr>
                  <w:color w:val="auto"/>
                  <w:w w:val="100"/>
                  <w:rPrChange w:id="178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570504">
              <w:rPr>
                <w:color w:val="auto"/>
                <w:w w:val="100"/>
                <w:rPrChange w:id="179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doesn’t match,  </w:t>
            </w:r>
            <w:del w:id="180" w:author="Yujian (Ross Yu)" w:date="2021-01-22T15:00:00Z">
              <w:r w:rsidRPr="00570504" w:rsidDel="000616DD">
                <w:rPr>
                  <w:color w:val="auto"/>
                  <w:w w:val="100"/>
                  <w:rPrChange w:id="181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all reserved bit in that user field are Don’t </w:delText>
              </w:r>
              <w:commentRangeStart w:id="182"/>
              <w:r w:rsidRPr="00570504" w:rsidDel="000616DD">
                <w:rPr>
                  <w:color w:val="auto"/>
                  <w:w w:val="100"/>
                  <w:rPrChange w:id="183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>care</w:delText>
              </w:r>
              <w:commentRangeEnd w:id="182"/>
              <w:r w:rsidDel="000616DD">
                <w:rPr>
                  <w:rStyle w:val="ab"/>
                  <w:rFonts w:eastAsia="宋体"/>
                  <w:color w:val="auto"/>
                  <w:w w:val="100"/>
                  <w:lang w:val="en-GB" w:eastAsia="en-US"/>
                </w:rPr>
                <w:commentReference w:id="182"/>
              </w:r>
            </w:del>
            <w:del w:id="184" w:author="Yujian (Ross Yu)" w:date="2021-01-22T14:16:00Z">
              <w:r w:rsidRPr="00570504" w:rsidDel="00570504">
                <w:rPr>
                  <w:color w:val="auto"/>
                  <w:w w:val="100"/>
                  <w:rPrChange w:id="185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 </w:delText>
              </w:r>
              <w:r w:rsidRPr="00570504" w:rsidDel="00570504">
                <w:rPr>
                  <w:color w:val="FF0000"/>
                  <w:w w:val="100"/>
                </w:rPr>
                <w:delText>(TBD)</w:delText>
              </w:r>
            </w:del>
            <w:ins w:id="186" w:author="Yujian (Ross Yu)" w:date="2021-01-22T15:00:00Z">
              <w:r w:rsidR="000616DD">
                <w:rPr>
                  <w:color w:val="FF0000"/>
                  <w:w w:val="100"/>
                </w:rPr>
                <w:t xml:space="preserve"> the Reserved </w:t>
              </w:r>
            </w:ins>
            <w:ins w:id="187" w:author="Yujian (Ross Yu)" w:date="2021-01-25T08:50:00Z">
              <w:r w:rsidR="005F7ACE">
                <w:rPr>
                  <w:color w:val="FF0000"/>
                  <w:w w:val="100"/>
                </w:rPr>
                <w:t>bit</w:t>
              </w:r>
            </w:ins>
            <w:ins w:id="188" w:author="Yujian (Ross Yu)" w:date="2021-01-22T15:01:00Z">
              <w:r w:rsidR="005F7ACE">
                <w:rPr>
                  <w:color w:val="FF0000"/>
                  <w:w w:val="100"/>
                </w:rPr>
                <w:t xml:space="preserve"> is Disregard</w:t>
              </w:r>
            </w:ins>
            <w:ins w:id="189" w:author="Yujian (Ross Yu)" w:date="2021-01-25T08:52:00Z">
              <w:r w:rsidR="0084362C">
                <w:rPr>
                  <w:color w:val="FF0000"/>
                  <w:w w:val="100"/>
                </w:rPr>
                <w:t xml:space="preserve"> bit</w:t>
              </w:r>
            </w:ins>
            <w:ins w:id="190" w:author="Yujian (Ross Yu)" w:date="2021-01-22T15:01:00Z">
              <w:r w:rsidR="000616DD">
                <w:rPr>
                  <w:color w:val="FF0000"/>
                  <w:w w:val="100"/>
                </w:rPr>
                <w:t>.</w:t>
              </w:r>
            </w:ins>
          </w:p>
          <w:p w14:paraId="23CA767C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an arbitrary value if the STA-ID subfield is 2046.</w:t>
            </w:r>
          </w:p>
        </w:tc>
      </w:tr>
    </w:tbl>
    <w:p w14:paraId="432C3330" w14:textId="1BC12474" w:rsidR="006A3668" w:rsidRDefault="006A3668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</w:pPr>
      <w:r>
        <w:t>The</w:t>
      </w:r>
      <w:r w:rsidRPr="00081C54">
        <w:rPr>
          <w:spacing w:val="10"/>
        </w:rPr>
        <w:t xml:space="preserve"> </w:t>
      </w:r>
      <w:r>
        <w:t>user</w:t>
      </w:r>
      <w:r w:rsidRPr="00081C54">
        <w:rPr>
          <w:spacing w:val="11"/>
        </w:rPr>
        <w:t xml:space="preserve"> </w:t>
      </w:r>
      <w:r>
        <w:t>ordering</w:t>
      </w:r>
      <w:r w:rsidRPr="00081C54">
        <w:rPr>
          <w:spacing w:val="10"/>
        </w:rPr>
        <w:t xml:space="preserve"> </w:t>
      </w:r>
      <w:r>
        <w:t>identified</w:t>
      </w:r>
      <w:r w:rsidRPr="00081C54">
        <w:rPr>
          <w:spacing w:val="11"/>
        </w:rPr>
        <w:t xml:space="preserve"> </w:t>
      </w:r>
      <w:r>
        <w:t>by</w:t>
      </w:r>
      <w:r w:rsidRPr="00081C54">
        <w:rPr>
          <w:spacing w:val="11"/>
        </w:rPr>
        <w:t xml:space="preserve"> </w:t>
      </w:r>
      <w:r>
        <w:t>the</w:t>
      </w:r>
      <w:r w:rsidRPr="00081C54">
        <w:rPr>
          <w:spacing w:val="10"/>
        </w:rPr>
        <w:t xml:space="preserve"> </w:t>
      </w:r>
      <w:r>
        <w:t>column</w:t>
      </w:r>
      <w:r w:rsidRPr="00081C54">
        <w:rPr>
          <w:spacing w:val="12"/>
        </w:rPr>
        <w:t xml:space="preserve"> </w:t>
      </w:r>
      <w:r>
        <w:t>headers</w:t>
      </w:r>
      <w:r w:rsidR="00504989" w:rsidRPr="00081C54">
        <w:rPr>
          <w:i/>
          <w:iCs/>
          <w:spacing w:val="7"/>
        </w:rPr>
        <w:t xml:space="preserve"> N</w:t>
      </w:r>
      <w:r w:rsidR="00504989" w:rsidRPr="00081C54">
        <w:rPr>
          <w:i/>
          <w:iCs/>
          <w:spacing w:val="7"/>
          <w:vertAlign w:val="subscript"/>
        </w:rPr>
        <w:t>SS</w:t>
      </w:r>
      <w:r w:rsidR="00504989" w:rsidRPr="00081C54">
        <w:rPr>
          <w:rFonts w:ascii="Symbol" w:hAnsi="Symbol" w:cs="Symbol"/>
          <w:spacing w:val="7"/>
        </w:rPr>
        <w:t></w:t>
      </w:r>
      <w:r w:rsidR="00504989" w:rsidRPr="00081C54">
        <w:rPr>
          <w:i/>
          <w:iCs/>
          <w:spacing w:val="7"/>
        </w:rPr>
        <w:t>s</w:t>
      </w:r>
      <w:r w:rsidR="00504989" w:rsidRPr="00081C54">
        <w:rPr>
          <w:rFonts w:ascii="Symbol" w:hAnsi="Symbol" w:cs="Symbol"/>
          <w:spacing w:val="7"/>
        </w:rPr>
        <w:t></w:t>
      </w:r>
      <w:r w:rsidR="00504989" w:rsidRPr="00081C54">
        <w:rPr>
          <w:rFonts w:ascii="Symbol" w:hAnsi="Symbol" w:cs="Symbol"/>
          <w:spacing w:val="7"/>
          <w:sz w:val="16"/>
          <w:szCs w:val="16"/>
        </w:rPr>
        <w:t></w:t>
      </w:r>
      <w:r w:rsidR="00504989" w:rsidRPr="00081C54">
        <w:rPr>
          <w:spacing w:val="7"/>
          <w:sz w:val="16"/>
          <w:szCs w:val="16"/>
        </w:rPr>
        <w:t xml:space="preserve"> </w:t>
      </w:r>
      <w:r w:rsidR="00504989" w:rsidRPr="00081C54">
        <w:rPr>
          <w:i/>
          <w:iCs/>
        </w:rPr>
        <w:t xml:space="preserve">s </w:t>
      </w:r>
      <w:r w:rsidR="00504989" w:rsidRPr="00081C54">
        <w:rPr>
          <w:spacing w:val="-17"/>
        </w:rPr>
        <w:t>=</w:t>
      </w:r>
      <w:r w:rsidR="00504989">
        <w:t>1</w:t>
      </w:r>
      <w:r w:rsidR="00504989" w:rsidRPr="00081C54">
        <w:rPr>
          <w:rFonts w:ascii="Symbol" w:hAnsi="Symbol" w:cs="Symbol"/>
        </w:rPr>
        <w:t></w:t>
      </w:r>
      <w:r w:rsidR="00504989">
        <w:t xml:space="preserve"> 2</w:t>
      </w:r>
      <w:r w:rsidR="00504989" w:rsidRPr="00081C54">
        <w:rPr>
          <w:rFonts w:ascii="Symbol" w:hAnsi="Symbol" w:cs="Symbol"/>
        </w:rPr>
        <w:t></w:t>
      </w:r>
      <w:r w:rsidR="00504989">
        <w:t xml:space="preserve"> 3</w:t>
      </w:r>
      <w:r w:rsidR="00504989" w:rsidRPr="00081C54">
        <w:rPr>
          <w:rFonts w:ascii="Symbol" w:hAnsi="Symbol" w:cs="Symbol"/>
        </w:rPr>
        <w:t></w:t>
      </w:r>
      <w:r w:rsidR="00504989">
        <w:t xml:space="preserve"> </w:t>
      </w:r>
      <w:r w:rsidR="00504989" w:rsidRPr="00081C54">
        <w:rPr>
          <w:rFonts w:ascii="Symbol" w:hAnsi="Symbol" w:cs="Symbol"/>
          <w:spacing w:val="-18"/>
        </w:rPr>
        <w:t></w:t>
      </w:r>
      <w:r>
        <w:t xml:space="preserve">in </w:t>
      </w:r>
      <w:hyperlink w:anchor="bookmark120" w:history="1">
        <w:r>
          <w:t>Table 36-33 (Spatial</w:t>
        </w:r>
      </w:hyperlink>
      <w:r>
        <w:t xml:space="preserve"> </w:t>
      </w:r>
      <w:hyperlink w:anchor="bookmark120" w:history="1">
        <w:r w:rsidRPr="00081C54">
          <w:rPr>
            <w:sz w:val="20"/>
          </w:rPr>
          <w:t xml:space="preserve">Configuration subfield encoding) </w:t>
        </w:r>
      </w:hyperlink>
      <w:r w:rsidR="00504989" w:rsidRPr="00081C54">
        <w:rPr>
          <w:sz w:val="20"/>
        </w:rPr>
        <w:t xml:space="preserve"> shall be the same as the user index </w:t>
      </w:r>
      <w:r w:rsidR="00504989" w:rsidRPr="00081C54">
        <w:rPr>
          <w:i/>
          <w:iCs/>
          <w:sz w:val="20"/>
        </w:rPr>
        <w:t>u</w:t>
      </w:r>
      <w:r w:rsidR="00504989" w:rsidRPr="00081C54">
        <w:rPr>
          <w:sz w:val="20"/>
        </w:rPr>
        <w:t>,</w:t>
      </w:r>
      <w:r w:rsidR="00504989" w:rsidRPr="00081C54">
        <w:rPr>
          <w:spacing w:val="-22"/>
          <w:sz w:val="20"/>
        </w:rPr>
        <w:t xml:space="preserve"> </w:t>
      </w:r>
      <w:r w:rsidR="00504989" w:rsidRPr="00081C54">
        <w:rPr>
          <w:i/>
          <w:iCs/>
          <w:sz w:val="20"/>
        </w:rPr>
        <w:t>u</w:t>
      </w:r>
      <w:r w:rsidR="00504989">
        <w:t>= 0</w:t>
      </w:r>
      <w:r w:rsidR="00504989" w:rsidRPr="00081C54">
        <w:rPr>
          <w:rFonts w:ascii="Symbol" w:hAnsi="Symbol" w:cs="Symbol"/>
        </w:rPr>
        <w:t></w:t>
      </w:r>
      <w:r w:rsidR="00504989">
        <w:t xml:space="preserve"> 1</w:t>
      </w:r>
      <w:r w:rsidR="00504989" w:rsidRPr="00081C54">
        <w:rPr>
          <w:rFonts w:ascii="Symbol" w:hAnsi="Symbol" w:cs="Symbol"/>
        </w:rPr>
        <w:t></w:t>
      </w:r>
      <w:r w:rsidR="00504989">
        <w:t xml:space="preserve"> 2</w:t>
      </w:r>
      <w:r w:rsidR="00504989" w:rsidRPr="00081C54">
        <w:rPr>
          <w:rFonts w:ascii="Symbol" w:hAnsi="Symbol" w:cs="Symbol"/>
        </w:rPr>
        <w:t></w:t>
      </w:r>
      <w:r w:rsidR="00504989">
        <w:t xml:space="preserve"> </w:t>
      </w:r>
      <w:r w:rsidR="00504989" w:rsidRPr="00081C54">
        <w:rPr>
          <w:rFonts w:ascii="Symbol" w:hAnsi="Symbol" w:cs="Symbol"/>
        </w:rPr>
        <w:t></w:t>
      </w:r>
      <w:r w:rsidRPr="00504989">
        <w:t xml:space="preserve">in </w:t>
      </w:r>
      <w:r w:rsidRPr="00504989">
        <w:fldChar w:fldCharType="begin"/>
      </w:r>
      <w:r w:rsidRPr="00504989">
        <w:instrText xml:space="preserve"> REF  RTF33313735373a204571756174 \h \* MERGEFORMAT </w:instrText>
      </w:r>
      <w:r w:rsidRPr="00504989">
        <w:fldChar w:fldCharType="separate"/>
      </w:r>
      <w:r w:rsidRPr="00504989">
        <w:t>Equation (36-3</w:t>
      </w:r>
      <w:r w:rsidR="00081C54">
        <w:t>1</w:t>
      </w:r>
      <w:r w:rsidRPr="00504989">
        <w:t>)</w:t>
      </w:r>
      <w:r w:rsidRPr="00504989">
        <w:fldChar w:fldCharType="end"/>
      </w:r>
      <w:r w:rsidRPr="00504989">
        <w:t xml:space="preserve">, </w:t>
      </w:r>
      <w:commentRangeStart w:id="191"/>
      <w:r w:rsidRPr="00081C54">
        <w:rPr>
          <w:rPrChange w:id="192" w:author="Yujian (Ross Yu)" w:date="2021-01-22T14:35:00Z">
            <w:rPr>
              <w:color w:val="FF0000"/>
            </w:rPr>
          </w:rPrChange>
        </w:rPr>
        <w:t>Equation</w:t>
      </w:r>
      <w:r w:rsidRPr="00081C54">
        <w:rPr>
          <w:color w:val="FF0000"/>
        </w:rPr>
        <w:t xml:space="preserve"> </w:t>
      </w:r>
      <w:del w:id="193" w:author="Yujian (Ross Yu)" w:date="2021-01-22T14:35:00Z">
        <w:r w:rsidRPr="00081C54" w:rsidDel="00081C54">
          <w:rPr>
            <w:color w:val="FF0000"/>
          </w:rPr>
          <w:delText>TBD (corresponding to EHT-LTF)</w:delText>
        </w:r>
        <w:commentRangeEnd w:id="191"/>
        <w:r w:rsidR="00504989" w:rsidDel="00081C54">
          <w:rPr>
            <w:rStyle w:val="ab"/>
          </w:rPr>
          <w:commentReference w:id="191"/>
        </w:r>
      </w:del>
      <w:ins w:id="194" w:author="Yujian (Ross Yu)" w:date="2021-01-22T14:35:00Z">
        <w:r w:rsidR="00081C54" w:rsidRPr="00081C54">
          <w:rPr>
            <w:color w:val="FF0000"/>
          </w:rPr>
          <w:t>(36-48)</w:t>
        </w:r>
      </w:ins>
      <w:r w:rsidRPr="00504989">
        <w:t>, and Equation (36-</w:t>
      </w:r>
      <w:commentRangeStart w:id="195"/>
      <w:del w:id="196" w:author="Yujian (Ross Yu)" w:date="2021-01-22T14:34:00Z">
        <w:r w:rsidRPr="00504989" w:rsidDel="00081C54">
          <w:delText>79</w:delText>
        </w:r>
      </w:del>
      <w:ins w:id="197" w:author="Yujian (Ross Yu)" w:date="2021-01-22T14:34:00Z">
        <w:r w:rsidR="00081C54" w:rsidRPr="00504989">
          <w:t>7</w:t>
        </w:r>
        <w:r w:rsidR="00081C54">
          <w:t>3</w:t>
        </w:r>
      </w:ins>
      <w:commentRangeEnd w:id="195"/>
      <w:ins w:id="198" w:author="Yujian (Ross Yu)" w:date="2021-01-22T14:36:00Z">
        <w:r w:rsidR="00081C54">
          <w:rPr>
            <w:rStyle w:val="ab"/>
          </w:rPr>
          <w:commentReference w:id="195"/>
        </w:r>
      </w:ins>
      <w:r w:rsidRPr="00504989">
        <w:t xml:space="preserve">), i.e., </w:t>
      </w:r>
      <w:r w:rsidRPr="006A3668">
        <w:rPr>
          <w:noProof/>
          <w:lang w:val="en-US" w:eastAsia="zh-CN"/>
        </w:rPr>
        <w:drawing>
          <wp:inline distT="0" distB="0" distL="0" distR="0" wp14:anchorId="2EEDE6E5" wp14:editId="77BFB774">
            <wp:extent cx="532130" cy="163830"/>
            <wp:effectExtent l="0" t="0" r="127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989">
        <w:t>.</w:t>
      </w:r>
    </w:p>
    <w:p w14:paraId="6FA36EAA" w14:textId="77777777" w:rsidR="00081C54" w:rsidRDefault="00081C54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</w:pPr>
    </w:p>
    <w:p w14:paraId="5BB57C1C" w14:textId="058E85C6" w:rsidR="00081C54" w:rsidRDefault="00081C54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  <w:rPr>
          <w:rStyle w:val="SC16323600"/>
        </w:rPr>
      </w:pPr>
      <w:r>
        <w:rPr>
          <w:rStyle w:val="SC16323600"/>
        </w:rPr>
        <w:t>36.3.11.8.6 Encoding and modulation</w:t>
      </w:r>
    </w:p>
    <w:p w14:paraId="5DB755FA" w14:textId="709C9A1F" w:rsidR="00081C54" w:rsidRPr="00A73B1F" w:rsidRDefault="00177681" w:rsidP="00081C54">
      <w:pPr>
        <w:pStyle w:val="VariableList"/>
        <w:rPr>
          <w:color w:val="auto"/>
          <w:w w:val="100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Γ</m:t>
            </m:r>
          </m:e>
          <m:sub>
            <m:sSubSup>
              <m:sSub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SupPr>
              <m:e>
                <m:r>
                  <w:rPr>
                    <w:rFonts w:ascii="Cambria Math" w:hAnsi="Cambria Math"/>
                    <w:color w:val="auto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20</m:t>
                </m:r>
              </m:sub>
              <m:sup>
                <m:r>
                  <w:rPr>
                    <w:rFonts w:ascii="Cambria Math" w:hAnsi="Cambria Math"/>
                    <w:color w:val="auto"/>
                  </w:rPr>
                  <m:t>r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>k</m:t>
                </m:r>
              </m:e>
            </m:d>
          </m:sub>
        </m:sSub>
      </m:oMath>
      <w:r w:rsidR="00081C54" w:rsidRPr="00A73B1F">
        <w:rPr>
          <w:color w:val="auto"/>
          <w:w w:val="100"/>
        </w:rPr>
        <w:tab/>
        <w:t xml:space="preserve"> </w:t>
      </w:r>
      <w:r w:rsidR="00081C54" w:rsidRPr="00A73B1F">
        <w:rPr>
          <w:color w:val="auto"/>
          <w:w w:val="100"/>
        </w:rPr>
        <w:tab/>
      </w:r>
      <w:r w:rsidR="00081C54" w:rsidRPr="00A73B1F">
        <w:rPr>
          <w:color w:val="auto"/>
          <w:w w:val="100"/>
          <w:lang w:val="en-GB"/>
        </w:rPr>
        <w:t xml:space="preserve">is the phase rotation value for EHT-SIG field PAPR reduction. If the EHT-SIG field is modulated with EHT-SIG-MCS </w:t>
      </w:r>
      <w:del w:id="199" w:author="Yujian (Ross Yu)" w:date="2021-01-22T14:38:00Z">
        <w:r w:rsidR="00081C54" w:rsidRPr="00081C54" w:rsidDel="00081C54">
          <w:rPr>
            <w:color w:val="FF0000"/>
            <w:w w:val="100"/>
            <w:lang w:val="en-GB"/>
          </w:rPr>
          <w:delText>TBD</w:delText>
        </w:r>
        <w:r w:rsidR="00081C54" w:rsidRPr="00A73B1F" w:rsidDel="00081C54">
          <w:rPr>
            <w:color w:val="auto"/>
            <w:w w:val="100"/>
            <w:lang w:val="en-GB"/>
          </w:rPr>
          <w:delText xml:space="preserve"> </w:delText>
        </w:r>
      </w:del>
      <w:ins w:id="200" w:author="Yujian (Ross Yu)" w:date="2021-01-22T14:39:00Z">
        <w:r w:rsidR="00081C54">
          <w:rPr>
            <w:color w:val="auto"/>
            <w:w w:val="100"/>
            <w:lang w:val="en-GB"/>
          </w:rPr>
          <w:t xml:space="preserve">field set to 3 </w:t>
        </w:r>
      </w:ins>
      <w:r w:rsidR="00081C54" w:rsidRPr="00A73B1F">
        <w:rPr>
          <w:color w:val="auto"/>
          <w:w w:val="100"/>
          <w:lang w:val="en-GB"/>
        </w:rPr>
        <w:t>(</w:t>
      </w:r>
      <w:ins w:id="201" w:author="Yujian (Ross Yu)" w:date="2021-01-22T14:39:00Z">
        <w:r w:rsidR="00081C54">
          <w:rPr>
            <w:color w:val="auto"/>
            <w:w w:val="100"/>
            <w:lang w:val="en-GB"/>
          </w:rPr>
          <w:t xml:space="preserve">EHT-SIG </w:t>
        </w:r>
      </w:ins>
      <w:r w:rsidR="00081C54" w:rsidRPr="00A73B1F">
        <w:rPr>
          <w:color w:val="auto"/>
          <w:w w:val="100"/>
          <w:lang w:val="en-GB"/>
        </w:rPr>
        <w:t xml:space="preserve">MCS0 </w:t>
      </w:r>
      <w:ins w:id="202" w:author="Yujian (Ross Yu)" w:date="2021-01-22T14:39:00Z">
        <w:r w:rsidR="00081C54">
          <w:rPr>
            <w:color w:val="auto"/>
            <w:w w:val="100"/>
            <w:lang w:val="en-GB"/>
          </w:rPr>
          <w:t>+</w:t>
        </w:r>
      </w:ins>
      <w:del w:id="203" w:author="Yujian (Ross Yu)" w:date="2021-01-22T14:39:00Z">
        <w:r w:rsidR="00081C54" w:rsidRPr="00A73B1F" w:rsidDel="00081C54">
          <w:rPr>
            <w:color w:val="auto"/>
            <w:w w:val="100"/>
            <w:lang w:val="en-GB"/>
          </w:rPr>
          <w:delText xml:space="preserve">with </w:delText>
        </w:r>
      </w:del>
      <w:r w:rsidR="00081C54" w:rsidRPr="00A73B1F">
        <w:rPr>
          <w:color w:val="auto"/>
          <w:w w:val="100"/>
          <w:lang w:val="en-GB"/>
        </w:rPr>
        <w:t xml:space="preserve">DCM), </w:t>
      </w:r>
      <m:oMath>
        <m:r>
          <w:rPr>
            <w:rFonts w:ascii="Cambria Math" w:hAnsi="Cambria Math"/>
            <w:color w:val="auto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Γ</m:t>
            </m:r>
          </m:e>
          <m:sub>
            <m:sSubSup>
              <m:sSub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SupPr>
              <m:e>
                <m:r>
                  <w:rPr>
                    <w:rFonts w:ascii="Cambria Math" w:hAnsi="Cambria Math"/>
                    <w:color w:val="auto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20</m:t>
                </m:r>
              </m:sub>
              <m:sup>
                <m:r>
                  <w:rPr>
                    <w:rFonts w:ascii="Cambria Math" w:hAnsi="Cambria Math"/>
                    <w:color w:val="auto"/>
                  </w:rPr>
                  <m:t>r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>k</m:t>
                </m:r>
              </m:e>
            </m:d>
          </m:sub>
        </m:sSub>
        <m:r>
          <w:rPr>
            <w:rFonts w:ascii="Cambria Math"/>
            <w:color w:val="auto"/>
          </w:rPr>
          <m:t>=1</m:t>
        </m:r>
      </m:oMath>
      <w:r w:rsidR="00081C54" w:rsidRPr="00A73B1F">
        <w:rPr>
          <w:color w:val="auto"/>
          <w:w w:val="100"/>
          <w:lang w:val="en-GB"/>
        </w:rPr>
        <w:t>. For all the other modulation schemes:</w:t>
      </w:r>
    </w:p>
    <w:p w14:paraId="0031A2D1" w14:textId="77777777" w:rsidR="00081C54" w:rsidRPr="00081C54" w:rsidRDefault="00081C54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  <w:rPr>
          <w:sz w:val="20"/>
        </w:rPr>
      </w:pPr>
    </w:p>
    <w:sectPr w:rsidR="00081C54" w:rsidRPr="00081C54" w:rsidSect="000027A1">
      <w:headerReference w:type="default" r:id="rId16"/>
      <w:footerReference w:type="default" r:id="rId17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9" w:author="Yujian (Ross Yu)" w:date="2021-01-21T17:25:00Z" w:initials="Y(Y">
    <w:p w14:paraId="494F2F02" w14:textId="7EDE172C" w:rsidR="00B3755C" w:rsidRDefault="00B3755C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R</w:t>
      </w:r>
      <w:r>
        <w:rPr>
          <w:lang w:eastAsia="zh-CN"/>
        </w:rPr>
        <w:t>eflect the description in the corresponding subfield</w:t>
      </w:r>
    </w:p>
  </w:comment>
  <w:comment w:id="17" w:author="Yujian (Ross Yu)" w:date="2021-01-21T17:11:00Z" w:initials="Y(Y">
    <w:p w14:paraId="0D526C28" w14:textId="34230D14" w:rsidR="004F06AE" w:rsidRDefault="004F06AE">
      <w:pPr>
        <w:pStyle w:val="ac"/>
        <w:rPr>
          <w:lang w:eastAsia="zh-CN"/>
        </w:rPr>
      </w:pPr>
      <w:r>
        <w:rPr>
          <w:rStyle w:val="ab"/>
        </w:rPr>
        <w:annotationRef/>
      </w:r>
      <w:r>
        <w:t>Page244</w:t>
      </w:r>
      <w:r>
        <w:rPr>
          <w:rFonts w:hint="eastAsia"/>
          <w:lang w:eastAsia="zh-CN"/>
        </w:rPr>
        <w:t>,</w:t>
      </w:r>
      <w:r>
        <w:rPr>
          <w:lang w:eastAsia="zh-CN"/>
        </w:rPr>
        <w:t xml:space="preserve"> L29</w:t>
      </w:r>
    </w:p>
  </w:comment>
  <w:comment w:id="18" w:author="Yujian (Ross Yu)" w:date="2021-01-22T14:47:00Z" w:initials="Y(Y">
    <w:p w14:paraId="2FE8394D" w14:textId="5D0A4699" w:rsidR="009831C2" w:rsidRDefault="009831C2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T</w:t>
      </w:r>
      <w:r>
        <w:rPr>
          <w:lang w:eastAsia="zh-CN"/>
        </w:rPr>
        <w:t>here is clear definition of pre-EHT preamble</w:t>
      </w:r>
    </w:p>
  </w:comment>
  <w:comment w:id="32" w:author="Yujian (Ross Yu)" w:date="2021-01-21T17:14:00Z" w:initials="Y(Y">
    <w:p w14:paraId="7766E847" w14:textId="607D543F" w:rsidR="004F06AE" w:rsidRDefault="004F06AE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P</w:t>
      </w:r>
      <w:r>
        <w:rPr>
          <w:lang w:eastAsia="zh-CN"/>
        </w:rPr>
        <w:t>246, L48</w:t>
      </w:r>
    </w:p>
  </w:comment>
  <w:comment w:id="42" w:author="Yujian (Ross Yu)" w:date="2021-01-22T14:47:00Z" w:initials="Y(Y">
    <w:p w14:paraId="05A8AB95" w14:textId="7EFCD81C" w:rsidR="009831C2" w:rsidRDefault="009831C2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lang w:eastAsia="zh-CN"/>
        </w:rPr>
        <w:t>Same as the description in 11ax</w:t>
      </w:r>
    </w:p>
    <w:p w14:paraId="1045F58C" w14:textId="77777777" w:rsidR="009831C2" w:rsidRDefault="009831C2">
      <w:pPr>
        <w:pStyle w:val="ac"/>
        <w:rPr>
          <w:lang w:eastAsia="zh-CN"/>
        </w:rPr>
      </w:pPr>
    </w:p>
    <w:p w14:paraId="2FF47A98" w14:textId="0232EE19" w:rsidR="009831C2" w:rsidRDefault="009831C2">
      <w:pPr>
        <w:pStyle w:val="ac"/>
        <w:rPr>
          <w:lang w:eastAsia="zh-CN"/>
        </w:rPr>
      </w:pPr>
      <w:r>
        <w:rPr>
          <w:lang w:eastAsia="zh-CN"/>
        </w:rPr>
        <w:t>The description in U-SIG of EHT TB PPDU also follows 11ax.</w:t>
      </w:r>
    </w:p>
  </w:comment>
  <w:comment w:id="58" w:author="Yujian (Ross Yu)" w:date="2021-01-21T17:15:00Z" w:initials="Y(Y">
    <w:p w14:paraId="4A71C1D7" w14:textId="68595B73" w:rsidR="004F06AE" w:rsidRDefault="004F06AE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P</w:t>
      </w:r>
      <w:r>
        <w:rPr>
          <w:lang w:eastAsia="zh-CN"/>
        </w:rPr>
        <w:t>age251, L27</w:t>
      </w:r>
    </w:p>
  </w:comment>
  <w:comment w:id="60" w:author="Yujian (Ross Yu)" w:date="2021-01-21T17:18:00Z" w:initials="Y(Y">
    <w:p w14:paraId="11A040BC" w14:textId="77777777" w:rsidR="00062467" w:rsidRDefault="00062467">
      <w:pPr>
        <w:pStyle w:val="ac"/>
        <w:rPr>
          <w:lang w:eastAsia="zh-CN"/>
        </w:rPr>
      </w:pPr>
      <w:r>
        <w:rPr>
          <w:rStyle w:val="ab"/>
        </w:rPr>
        <w:annotationRef/>
      </w:r>
      <w:r w:rsidR="00CF3B8B">
        <w:rPr>
          <w:rFonts w:hint="eastAsia"/>
          <w:lang w:eastAsia="zh-CN"/>
        </w:rPr>
        <w:t>6</w:t>
      </w:r>
      <w:r w:rsidR="00CF3B8B">
        <w:rPr>
          <w:lang w:eastAsia="zh-CN"/>
        </w:rPr>
        <w:t>4-71 represents 242-tone RU</w:t>
      </w:r>
    </w:p>
    <w:p w14:paraId="41ABDB64" w14:textId="77777777" w:rsidR="00CF3B8B" w:rsidRDefault="00CF3B8B">
      <w:pPr>
        <w:pStyle w:val="ac"/>
        <w:rPr>
          <w:lang w:eastAsia="zh-CN"/>
        </w:rPr>
      </w:pPr>
      <w:r>
        <w:rPr>
          <w:lang w:eastAsia="zh-CN"/>
        </w:rPr>
        <w:t>72-79 represents 484-tone RU</w:t>
      </w:r>
    </w:p>
    <w:p w14:paraId="33AF4A97" w14:textId="77777777" w:rsidR="00CF3B8B" w:rsidRDefault="00CF3B8B">
      <w:pPr>
        <w:pStyle w:val="ac"/>
        <w:rPr>
          <w:lang w:eastAsia="zh-CN"/>
        </w:rPr>
      </w:pPr>
      <w:r>
        <w:rPr>
          <w:lang w:eastAsia="zh-CN"/>
        </w:rPr>
        <w:t xml:space="preserve">The paragraph talsk about RU/MRU larger than 484-tone RU, so it should start from 80. </w:t>
      </w:r>
    </w:p>
    <w:p w14:paraId="1C36D298" w14:textId="06816AAB" w:rsidR="00CF3B8B" w:rsidRDefault="00CF3B8B">
      <w:pPr>
        <w:pStyle w:val="ac"/>
        <w:rPr>
          <w:lang w:eastAsia="zh-CN"/>
        </w:rPr>
      </w:pPr>
      <w:r>
        <w:rPr>
          <w:lang w:eastAsia="zh-CN"/>
        </w:rPr>
        <w:t>No need for the editor’s note.</w:t>
      </w:r>
    </w:p>
  </w:comment>
  <w:comment w:id="64" w:author="Yujian (Ross Yu)" w:date="2021-01-22T14:02:00Z" w:initials="Y(Y">
    <w:p w14:paraId="5F443229" w14:textId="37623D1C" w:rsidR="00097215" w:rsidRDefault="00097215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P</w:t>
      </w:r>
      <w:r>
        <w:rPr>
          <w:lang w:eastAsia="zh-CN"/>
        </w:rPr>
        <w:t>age 256, L</w:t>
      </w:r>
      <w:r w:rsidR="006705F9">
        <w:rPr>
          <w:lang w:eastAsia="zh-CN"/>
        </w:rPr>
        <w:t>51</w:t>
      </w:r>
    </w:p>
  </w:comment>
  <w:comment w:id="74" w:author="Yujian (Ross Yu)" w:date="2021-01-22T14:08:00Z" w:initials="Y(Y">
    <w:p w14:paraId="35C7BB8D" w14:textId="0B1C4777" w:rsidR="0068091B" w:rsidRDefault="0068091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I</w:t>
      </w:r>
      <w:r>
        <w:rPr>
          <w:lang w:eastAsia="zh-CN"/>
        </w:rPr>
        <w:t>f defined later, Disrgard entries will be</w:t>
      </w:r>
      <w:r w:rsidR="00A06230">
        <w:rPr>
          <w:lang w:eastAsia="zh-CN"/>
        </w:rPr>
        <w:t xml:space="preserve"> used to signal large RU or MRU where MU-MIMO is supported.</w:t>
      </w:r>
    </w:p>
  </w:comment>
  <w:comment w:id="75" w:author="Yujian (Ross Yu)" w:date="2021-01-25T08:47:00Z" w:initials="Y(Y">
    <w:p w14:paraId="17A729C1" w14:textId="45BB3CA8" w:rsidR="004C6B71" w:rsidRDefault="004C6B71">
      <w:pPr>
        <w:pStyle w:val="ac"/>
      </w:pPr>
      <w:r>
        <w:rPr>
          <w:rStyle w:val="ab"/>
        </w:rPr>
        <w:annotationRef/>
      </w:r>
      <w:r>
        <w:t>Page 250, L40:</w:t>
      </w:r>
    </w:p>
    <w:p w14:paraId="3B12D02C" w14:textId="106A521B" w:rsidR="004C6B71" w:rsidRDefault="004C6B71" w:rsidP="004C6B71">
      <w:pPr>
        <w:pStyle w:val="ac"/>
      </w:pPr>
      <w:r w:rsidRPr="004C6B71">
        <w:rPr>
          <w:color w:val="000000"/>
          <w:lang w:val="en-US"/>
        </w:rPr>
        <w:t xml:space="preserve">For an RU that is referred to by a first or only RU Allocation subfield in an EHT-SIG content channel, the RU Allocation subfield encodes the number of User fields per RU contributed to the User Specific field in the same EHT-SIG content channel as the RU Allocation subfield. This number </w:t>
      </w:r>
      <w:r w:rsidRPr="006705F9">
        <w:rPr>
          <w:rFonts w:eastAsia="Malgun Gothic"/>
          <w:i/>
          <w:sz w:val="18"/>
          <w:szCs w:val="16"/>
          <w:lang w:val="en-US" w:eastAsia="ko-KR"/>
        </w:rPr>
        <w:t>N</w:t>
      </w:r>
      <w:r w:rsidRPr="006705F9">
        <w:rPr>
          <w:rFonts w:eastAsia="Malgun Gothic"/>
          <w:i/>
          <w:sz w:val="18"/>
          <w:szCs w:val="16"/>
          <w:vertAlign w:val="subscript"/>
          <w:lang w:val="en-US" w:eastAsia="ko-KR"/>
        </w:rPr>
        <w:t>user</w:t>
      </w:r>
      <w:r w:rsidRPr="006705F9">
        <w:rPr>
          <w:rFonts w:eastAsia="Malgun Gothic"/>
          <w:sz w:val="18"/>
          <w:szCs w:val="16"/>
          <w:lang w:val="en-US" w:eastAsia="ko-KR"/>
        </w:rPr>
        <w:t>(r, c</w:t>
      </w:r>
      <w:r>
        <w:rPr>
          <w:rStyle w:val="ab"/>
        </w:rPr>
        <w:annotationRef/>
      </w:r>
      <w:r w:rsidRPr="006705F9">
        <w:rPr>
          <w:rFonts w:eastAsia="Malgun Gothic"/>
          <w:sz w:val="18"/>
          <w:szCs w:val="16"/>
          <w:lang w:val="en-US" w:eastAsia="ko-KR"/>
        </w:rPr>
        <w:t>)</w:t>
      </w:r>
      <w:r>
        <w:rPr>
          <w:rFonts w:eastAsia="Malgun Gothic"/>
          <w:sz w:val="18"/>
          <w:szCs w:val="16"/>
          <w:lang w:val="en-US" w:eastAsia="ko-KR"/>
        </w:rPr>
        <w:t xml:space="preserve"> </w:t>
      </w:r>
      <w:r w:rsidRPr="004C6B71">
        <w:rPr>
          <w:color w:val="000000"/>
          <w:lang w:val="en-US"/>
        </w:rPr>
        <w:t xml:space="preserve">is labeled for RU </w:t>
      </w:r>
      <w:r w:rsidRPr="004C6B71">
        <w:rPr>
          <w:i/>
          <w:iCs/>
          <w:color w:val="000000"/>
          <w:lang w:val="en-US"/>
        </w:rPr>
        <w:t xml:space="preserve">r </w:t>
      </w:r>
      <w:r w:rsidRPr="004C6B71">
        <w:rPr>
          <w:color w:val="000000"/>
          <w:lang w:val="en-US"/>
        </w:rPr>
        <w:t xml:space="preserve">and EHT-SIG content channel </w:t>
      </w:r>
      <w:r w:rsidRPr="004C6B71">
        <w:rPr>
          <w:i/>
          <w:iCs/>
          <w:color w:val="000000"/>
          <w:lang w:val="en-US"/>
        </w:rPr>
        <w:t xml:space="preserve">c </w:t>
      </w:r>
      <w:r w:rsidRPr="004C6B71">
        <w:rPr>
          <w:color w:val="000000"/>
          <w:lang w:val="en-US"/>
        </w:rPr>
        <w:t>as described in Table 36-26 (RU Allocation subfield).</w:t>
      </w:r>
    </w:p>
  </w:comment>
  <w:comment w:id="80" w:author="Yujian (Ross Yu)" w:date="2021-01-21T17:21:00Z" w:initials="Y(Y">
    <w:p w14:paraId="5669A525" w14:textId="77777777" w:rsidR="00CF3B8B" w:rsidRDefault="00CF3B8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N</w:t>
      </w:r>
      <w:r>
        <w:rPr>
          <w:lang w:eastAsia="zh-CN"/>
        </w:rPr>
        <w:t>o need because in U-SIG subclause, there exists the behavoior regarding Validate states</w:t>
      </w:r>
    </w:p>
    <w:p w14:paraId="0F6B7077" w14:textId="40EE531C" w:rsidR="00CF3B8B" w:rsidRDefault="00CF3B8B">
      <w:pPr>
        <w:pStyle w:val="ac"/>
        <w:rPr>
          <w:lang w:eastAsia="zh-CN"/>
        </w:rPr>
      </w:pPr>
      <w:r>
        <w:rPr>
          <w:lang w:eastAsia="zh-CN"/>
        </w:rPr>
        <w:t>Note 56-63 is Validate in the spec</w:t>
      </w:r>
    </w:p>
  </w:comment>
  <w:comment w:id="89" w:author="Yujian (Ross Yu)" w:date="2021-01-21T17:37:00Z" w:initials="Y(Y">
    <w:p w14:paraId="4971DFA4" w14:textId="68501BE1" w:rsidR="00651D39" w:rsidRDefault="00651D39">
      <w:pPr>
        <w:pStyle w:val="ac"/>
        <w:rPr>
          <w:lang w:eastAsia="zh-CN"/>
        </w:rPr>
      </w:pPr>
      <w:r>
        <w:rPr>
          <w:rStyle w:val="ab"/>
        </w:rPr>
        <w:annotationRef/>
      </w:r>
      <w:r w:rsidR="006705F9">
        <w:rPr>
          <w:rStyle w:val="ab"/>
        </w:rPr>
        <w:t>Removed here. Reflected in the RU allocation table</w:t>
      </w:r>
    </w:p>
  </w:comment>
  <w:comment w:id="92" w:author="Yujian (Ross Yu)" w:date="2021-01-22T14:09:00Z" w:initials="Y(Y">
    <w:p w14:paraId="7A2055CC" w14:textId="68A70533" w:rsidR="0068091B" w:rsidRDefault="0068091B">
      <w:pPr>
        <w:pStyle w:val="ac"/>
        <w:rPr>
          <w:lang w:eastAsia="zh-CN"/>
        </w:rPr>
      </w:pPr>
      <w:r>
        <w:rPr>
          <w:lang w:eastAsia="zh-CN"/>
        </w:rPr>
        <w:t xml:space="preserve">R1 </w:t>
      </w:r>
      <w:r>
        <w:rPr>
          <w:rStyle w:val="ab"/>
        </w:rPr>
        <w:annotationRef/>
      </w:r>
      <w:r>
        <w:rPr>
          <w:rFonts w:hint="eastAsia"/>
          <w:lang w:eastAsia="zh-CN"/>
        </w:rPr>
        <w:t>D</w:t>
      </w:r>
      <w:r>
        <w:rPr>
          <w:lang w:eastAsia="zh-CN"/>
        </w:rPr>
        <w:t>evices which don’t understand the value of 304-511 will see this as Disregard State.</w:t>
      </w:r>
    </w:p>
  </w:comment>
  <w:comment w:id="94" w:author="Yujian (Ross Yu)" w:date="2021-01-22T11:29:00Z" w:initials="Y(Y">
    <w:p w14:paraId="7CED0638" w14:textId="77989822" w:rsidR="00DC7DDA" w:rsidRDefault="00DC7DDA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T</w:t>
      </w:r>
      <w:r>
        <w:rPr>
          <w:lang w:eastAsia="zh-CN"/>
        </w:rPr>
        <w:t>he paragraph above talks about Disregard entries only. So it begins from 304.</w:t>
      </w:r>
    </w:p>
  </w:comment>
  <w:comment w:id="99" w:author="Yujian (Ross Yu)" w:date="2021-01-22T11:31:00Z" w:initials="Y(Y">
    <w:p w14:paraId="3F9E201E" w14:textId="211C0298" w:rsidR="00DC7DDA" w:rsidRDefault="00DC7DDA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M</w:t>
      </w:r>
      <w:r>
        <w:rPr>
          <w:lang w:eastAsia="zh-CN"/>
        </w:rPr>
        <w:t>ay add examples later. Currently remove TBD.</w:t>
      </w:r>
    </w:p>
  </w:comment>
  <w:comment w:id="114" w:author="Yujian (Ross Yu)" w:date="2021-01-22T11:45:00Z" w:initials="Y(Y">
    <w:p w14:paraId="40470F98" w14:textId="4BFDBBA0" w:rsidR="00682919" w:rsidRDefault="00682919" w:rsidP="00682919">
      <w:pPr>
        <w:pStyle w:val="ac"/>
      </w:pPr>
      <w:r>
        <w:rPr>
          <w:rStyle w:val="ab"/>
        </w:rPr>
        <w:annotationRef/>
      </w:r>
      <w:r>
        <w:t>In 11ax NOTE—A STA cannot perform SR over an HE sounding NDP or HE TB feedback NDP (see 26.11.6 (SPATIAL_</w:t>
      </w:r>
    </w:p>
    <w:p w14:paraId="496EEDBE" w14:textId="012E1CD4" w:rsidR="00682919" w:rsidRDefault="00682919" w:rsidP="00682919">
      <w:pPr>
        <w:pStyle w:val="ac"/>
      </w:pPr>
      <w:r>
        <w:t>REUSE)).</w:t>
      </w:r>
    </w:p>
  </w:comment>
  <w:comment w:id="121" w:author="Yujian (Ross Yu)" w:date="2021-01-22T11:47:00Z" w:initials="Y(Y">
    <w:p w14:paraId="45734C3B" w14:textId="77777777" w:rsidR="00203E66" w:rsidRPr="00203E66" w:rsidRDefault="00203E66">
      <w:pPr>
        <w:pStyle w:val="ac"/>
        <w:rPr>
          <w:rFonts w:eastAsia="TimesNewRomanPSMT"/>
          <w:sz w:val="18"/>
          <w:szCs w:val="18"/>
          <w:lang w:val="en-US"/>
        </w:rPr>
      </w:pPr>
      <w:r w:rsidRPr="00203E66">
        <w:rPr>
          <w:rStyle w:val="ab"/>
        </w:rPr>
        <w:annotationRef/>
      </w:r>
      <w:r w:rsidRPr="00203E66">
        <w:rPr>
          <w:rFonts w:eastAsia="TimesNewRomanPSMT"/>
          <w:sz w:val="18"/>
          <w:szCs w:val="18"/>
          <w:lang w:val="en-US"/>
        </w:rPr>
        <w:t>0 PSR_DISALLOW</w:t>
      </w:r>
    </w:p>
    <w:p w14:paraId="6025E161" w14:textId="5F5F5DB5" w:rsidR="00203E66" w:rsidRPr="00203E66" w:rsidRDefault="0068091B">
      <w:pPr>
        <w:pStyle w:val="ac"/>
      </w:pPr>
      <w:r>
        <w:rPr>
          <w:rFonts w:eastAsia="TimesNewRomanPSMT"/>
          <w:sz w:val="18"/>
          <w:szCs w:val="18"/>
          <w:lang w:val="en-US"/>
        </w:rPr>
        <w:t xml:space="preserve">15 </w:t>
      </w:r>
      <w:r w:rsidR="00203E66" w:rsidRPr="00203E66">
        <w:rPr>
          <w:rFonts w:eastAsia="TimesNewRomanPSMT"/>
          <w:sz w:val="18"/>
          <w:szCs w:val="18"/>
          <w:lang w:val="en-US"/>
        </w:rPr>
        <w:t>PSR_AND_NON_SRG_OBSS_PD_PROHIBITED</w:t>
      </w:r>
    </w:p>
  </w:comment>
  <w:comment w:id="132" w:author="Yujian (Ross Yu)" w:date="2021-01-22T14:10:00Z" w:initials="Y(Y">
    <w:p w14:paraId="6A7F5AFA" w14:textId="5A6F7980" w:rsidR="0068091B" w:rsidRDefault="0068091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A</w:t>
      </w:r>
      <w:r>
        <w:rPr>
          <w:lang w:eastAsia="zh-CN"/>
        </w:rPr>
        <w:t>ims to remove TBD if there are no objections.</w:t>
      </w:r>
    </w:p>
  </w:comment>
  <w:comment w:id="182" w:author="Yujian (Ross Yu)" w:date="2021-01-22T14:16:00Z" w:initials="Y(Y">
    <w:p w14:paraId="46B9ECB8" w14:textId="6A99508E" w:rsidR="00570504" w:rsidRPr="00CA27AA" w:rsidRDefault="00570504" w:rsidP="00CA27AA">
      <w:pPr>
        <w:pStyle w:val="SP1690506"/>
        <w:spacing w:before="480" w:after="240"/>
        <w:rPr>
          <w:rFonts w:ascii="Times New Roman" w:hAnsi="Times New Roman" w:cs="Times New Roman"/>
          <w:lang w:eastAsia="zh-CN"/>
        </w:rPr>
      </w:pPr>
      <w:r w:rsidRPr="00CA27AA">
        <w:rPr>
          <w:rStyle w:val="ab"/>
          <w:rFonts w:ascii="Times New Roman" w:hAnsi="Times New Roman" w:cs="Times New Roman"/>
        </w:rPr>
        <w:annotationRef/>
      </w:r>
      <w:r w:rsidR="00CA27AA" w:rsidRPr="00CA27AA">
        <w:rPr>
          <w:rFonts w:ascii="Times New Roman" w:hAnsi="Times New Roman" w:cs="Times New Roman"/>
          <w:lang w:eastAsia="zh-CN"/>
        </w:rPr>
        <w:t>Aims to remove TBD if no one objects</w:t>
      </w:r>
    </w:p>
  </w:comment>
  <w:comment w:id="191" w:author="Yujian (Ross Yu)" w:date="2021-01-22T14:31:00Z" w:initials="Y(Y">
    <w:p w14:paraId="053BF040" w14:textId="770E2649" w:rsidR="00504989" w:rsidRDefault="00504989">
      <w:pPr>
        <w:pStyle w:val="ac"/>
        <w:rPr>
          <w:lang w:eastAsia="zh-CN"/>
        </w:rPr>
      </w:pPr>
      <w:r>
        <w:rPr>
          <w:rStyle w:val="ab"/>
        </w:rPr>
        <w:annotationRef/>
      </w:r>
      <w:r w:rsidR="00081C54">
        <w:rPr>
          <w:rFonts w:hint="eastAsia"/>
          <w:lang w:eastAsia="zh-CN"/>
        </w:rPr>
        <w:t>(</w:t>
      </w:r>
      <w:r w:rsidR="00081C54">
        <w:rPr>
          <w:lang w:eastAsia="zh-CN"/>
        </w:rPr>
        <w:t>36-48) is in 21-114r2 PDT updates on ltf</w:t>
      </w:r>
    </w:p>
  </w:comment>
  <w:comment w:id="195" w:author="Yujian (Ross Yu)" w:date="2021-01-22T14:36:00Z" w:initials="Y(Y">
    <w:p w14:paraId="50F650AD" w14:textId="469059AC" w:rsidR="00081C54" w:rsidRDefault="00081C54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T</w:t>
      </w:r>
      <w:r>
        <w:rPr>
          <w:lang w:eastAsia="zh-CN"/>
        </w:rPr>
        <w:t>he time domainwave form of the data field of an EHT MU PPDU, Page 309, L8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F2F02" w15:done="0"/>
  <w15:commentEx w15:paraId="0D526C28" w15:done="0"/>
  <w15:commentEx w15:paraId="2FE8394D" w15:done="0"/>
  <w15:commentEx w15:paraId="7766E847" w15:done="0"/>
  <w15:commentEx w15:paraId="2FF47A98" w15:done="0"/>
  <w15:commentEx w15:paraId="4A71C1D7" w15:done="0"/>
  <w15:commentEx w15:paraId="1C36D298" w15:done="0"/>
  <w15:commentEx w15:paraId="5F443229" w15:done="0"/>
  <w15:commentEx w15:paraId="35C7BB8D" w15:done="0"/>
  <w15:commentEx w15:paraId="3B12D02C" w15:done="0"/>
  <w15:commentEx w15:paraId="0F6B7077" w15:done="0"/>
  <w15:commentEx w15:paraId="4971DFA4" w15:done="0"/>
  <w15:commentEx w15:paraId="7A2055CC" w15:done="0"/>
  <w15:commentEx w15:paraId="7CED0638" w15:done="0"/>
  <w15:commentEx w15:paraId="3F9E201E" w15:done="0"/>
  <w15:commentEx w15:paraId="496EEDBE" w15:done="0"/>
  <w15:commentEx w15:paraId="6025E161" w15:done="0"/>
  <w15:commentEx w15:paraId="6A7F5AFA" w15:done="0"/>
  <w15:commentEx w15:paraId="46B9ECB8" w15:done="0"/>
  <w15:commentEx w15:paraId="053BF040" w15:done="0"/>
  <w15:commentEx w15:paraId="50F650A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D330B" w14:textId="77777777" w:rsidR="00177681" w:rsidRDefault="00177681">
      <w:r>
        <w:separator/>
      </w:r>
    </w:p>
  </w:endnote>
  <w:endnote w:type="continuationSeparator" w:id="0">
    <w:p w14:paraId="01AA8059" w14:textId="77777777" w:rsidR="00177681" w:rsidRDefault="0017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756806" w:rsidRDefault="00177681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56806">
      <w:t>Submission</w:t>
    </w:r>
    <w:r>
      <w:fldChar w:fldCharType="end"/>
    </w:r>
    <w:r w:rsidR="00756806">
      <w:tab/>
      <w:t xml:space="preserve">page </w:t>
    </w:r>
    <w:r w:rsidR="00756806">
      <w:fldChar w:fldCharType="begin"/>
    </w:r>
    <w:r w:rsidR="00756806">
      <w:instrText xml:space="preserve">page </w:instrText>
    </w:r>
    <w:r w:rsidR="00756806">
      <w:fldChar w:fldCharType="separate"/>
    </w:r>
    <w:r w:rsidR="00E420BC">
      <w:rPr>
        <w:noProof/>
      </w:rPr>
      <w:t>1</w:t>
    </w:r>
    <w:r w:rsidR="00756806">
      <w:rPr>
        <w:noProof/>
      </w:rPr>
      <w:fldChar w:fldCharType="end"/>
    </w:r>
    <w:r w:rsidR="00756806">
      <w:tab/>
    </w:r>
    <w:r>
      <w:fldChar w:fldCharType="begin"/>
    </w:r>
    <w:r>
      <w:instrText xml:space="preserve"> COMMENTS  \* MERGEFORMAT </w:instrText>
    </w:r>
    <w:r>
      <w:fldChar w:fldCharType="separate"/>
    </w:r>
    <w:r w:rsidR="00756806">
      <w:t>Ross Jian Yu Huawei</w:t>
    </w:r>
    <w:r w:rsidR="00756806">
      <w:tab/>
    </w:r>
    <w:r>
      <w:fldChar w:fldCharType="end"/>
    </w:r>
  </w:p>
  <w:p w14:paraId="0844A16C" w14:textId="77777777" w:rsidR="00756806" w:rsidRDefault="00756806"/>
  <w:p w14:paraId="5950373A" w14:textId="77777777" w:rsidR="00D3333B" w:rsidRDefault="00D3333B"/>
  <w:p w14:paraId="046FFFE6" w14:textId="77777777" w:rsidR="00D3333B" w:rsidRDefault="00D3333B"/>
  <w:p w14:paraId="0B95CC14" w14:textId="77777777" w:rsidR="00F15252" w:rsidRDefault="00F15252"/>
  <w:p w14:paraId="0469FED2" w14:textId="77777777" w:rsidR="00F15252" w:rsidRDefault="00F15252"/>
  <w:p w14:paraId="06F637A4" w14:textId="77777777" w:rsidR="00570504" w:rsidRDefault="005705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B174C" w14:textId="77777777" w:rsidR="00177681" w:rsidRDefault="00177681">
      <w:r>
        <w:separator/>
      </w:r>
    </w:p>
  </w:footnote>
  <w:footnote w:type="continuationSeparator" w:id="0">
    <w:p w14:paraId="5008AAF4" w14:textId="77777777" w:rsidR="00177681" w:rsidRDefault="00177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5DEBA381" w:rsidR="00756806" w:rsidRDefault="005E5EE8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Jan</w:t>
    </w:r>
    <w:r>
      <w:t xml:space="preserve"> 2021</w:t>
    </w:r>
    <w:r w:rsidR="00756806">
      <w:tab/>
    </w:r>
    <w:r w:rsidR="00756806">
      <w:tab/>
    </w:r>
    <w:r w:rsidR="00177681">
      <w:fldChar w:fldCharType="begin"/>
    </w:r>
    <w:r w:rsidR="00177681">
      <w:instrText xml:space="preserve"> TITLE  \* MERGEFORMAT </w:instrText>
    </w:r>
    <w:r w:rsidR="00177681">
      <w:fldChar w:fldCharType="separate"/>
    </w:r>
    <w:r w:rsidR="00756806">
      <w:t>doc.: IEEE 802.11-2</w:t>
    </w:r>
    <w:r>
      <w:t>1</w:t>
    </w:r>
    <w:r w:rsidR="00756806">
      <w:t>/</w:t>
    </w:r>
    <w:r w:rsidR="00A3222B" w:rsidRPr="00A3222B">
      <w:t>0140</w:t>
    </w:r>
    <w:r w:rsidR="00756806">
      <w:t>r</w:t>
    </w:r>
    <w:r w:rsidR="00177681">
      <w:fldChar w:fldCharType="end"/>
    </w:r>
    <w:ins w:id="204" w:author="Yujian (Ross Yu)" w:date="2021-01-25T23:30:00Z">
      <w:r w:rsidR="00E420BC">
        <w:t>1</w:t>
      </w:r>
    </w:ins>
    <w:del w:id="205" w:author="Yujian (Ross Yu)" w:date="2021-01-25T23:30:00Z">
      <w:r w:rsidDel="00E420BC">
        <w:delText>0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5"/>
  </w:num>
  <w:num w:numId="27">
    <w:abstractNumId w:val="4"/>
  </w:num>
  <w:num w:numId="28">
    <w:abstractNumId w:val="1"/>
  </w:num>
  <w:num w:numId="29">
    <w:abstractNumId w:val="2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intFractionalCharacterWidth/>
  <w:mirrorMargins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1110F"/>
    <w:rsid w:val="00015B92"/>
    <w:rsid w:val="0001666D"/>
    <w:rsid w:val="00020F54"/>
    <w:rsid w:val="00025CC4"/>
    <w:rsid w:val="00031822"/>
    <w:rsid w:val="000325E4"/>
    <w:rsid w:val="00040F64"/>
    <w:rsid w:val="000437D9"/>
    <w:rsid w:val="00045CEB"/>
    <w:rsid w:val="00047166"/>
    <w:rsid w:val="00051FA0"/>
    <w:rsid w:val="00053D41"/>
    <w:rsid w:val="00057E42"/>
    <w:rsid w:val="0006060F"/>
    <w:rsid w:val="000616DD"/>
    <w:rsid w:val="00062467"/>
    <w:rsid w:val="000629ED"/>
    <w:rsid w:val="00064E3D"/>
    <w:rsid w:val="000667D1"/>
    <w:rsid w:val="0007436A"/>
    <w:rsid w:val="0007726F"/>
    <w:rsid w:val="00077D25"/>
    <w:rsid w:val="000817C1"/>
    <w:rsid w:val="00081C54"/>
    <w:rsid w:val="00081E08"/>
    <w:rsid w:val="00083CC7"/>
    <w:rsid w:val="00091639"/>
    <w:rsid w:val="0009517C"/>
    <w:rsid w:val="00097215"/>
    <w:rsid w:val="000A31AD"/>
    <w:rsid w:val="000A4DF6"/>
    <w:rsid w:val="000A5972"/>
    <w:rsid w:val="000B74F0"/>
    <w:rsid w:val="000C189B"/>
    <w:rsid w:val="000C2DB0"/>
    <w:rsid w:val="000C5CFC"/>
    <w:rsid w:val="000C6EC4"/>
    <w:rsid w:val="000E24AB"/>
    <w:rsid w:val="000E4BF4"/>
    <w:rsid w:val="000E5E18"/>
    <w:rsid w:val="000F136B"/>
    <w:rsid w:val="000F2EC5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46EE"/>
    <w:rsid w:val="00135212"/>
    <w:rsid w:val="00136770"/>
    <w:rsid w:val="00137158"/>
    <w:rsid w:val="0013766F"/>
    <w:rsid w:val="00137FFD"/>
    <w:rsid w:val="00142C2B"/>
    <w:rsid w:val="001453AF"/>
    <w:rsid w:val="00145A88"/>
    <w:rsid w:val="0015321D"/>
    <w:rsid w:val="00153E91"/>
    <w:rsid w:val="0015438F"/>
    <w:rsid w:val="00163194"/>
    <w:rsid w:val="001673AF"/>
    <w:rsid w:val="00167F24"/>
    <w:rsid w:val="001762F3"/>
    <w:rsid w:val="00176736"/>
    <w:rsid w:val="00177681"/>
    <w:rsid w:val="00180A4C"/>
    <w:rsid w:val="001835C9"/>
    <w:rsid w:val="00187885"/>
    <w:rsid w:val="00192F8C"/>
    <w:rsid w:val="00194DD2"/>
    <w:rsid w:val="001962FE"/>
    <w:rsid w:val="00196476"/>
    <w:rsid w:val="001964FB"/>
    <w:rsid w:val="001A056D"/>
    <w:rsid w:val="001A0E9E"/>
    <w:rsid w:val="001A1B77"/>
    <w:rsid w:val="001A3997"/>
    <w:rsid w:val="001C0E5E"/>
    <w:rsid w:val="001C21B3"/>
    <w:rsid w:val="001C47B4"/>
    <w:rsid w:val="001C4F92"/>
    <w:rsid w:val="001C79CC"/>
    <w:rsid w:val="001D2606"/>
    <w:rsid w:val="001D7E51"/>
    <w:rsid w:val="001E0793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531B"/>
    <w:rsid w:val="002077C6"/>
    <w:rsid w:val="00214901"/>
    <w:rsid w:val="00215FA3"/>
    <w:rsid w:val="00217482"/>
    <w:rsid w:val="002234C5"/>
    <w:rsid w:val="002262D7"/>
    <w:rsid w:val="00231272"/>
    <w:rsid w:val="002325C9"/>
    <w:rsid w:val="0023458E"/>
    <w:rsid w:val="002362EF"/>
    <w:rsid w:val="00237A92"/>
    <w:rsid w:val="0024007B"/>
    <w:rsid w:val="002438FB"/>
    <w:rsid w:val="00247804"/>
    <w:rsid w:val="0025327C"/>
    <w:rsid w:val="00253383"/>
    <w:rsid w:val="002620AE"/>
    <w:rsid w:val="002622D2"/>
    <w:rsid w:val="00273486"/>
    <w:rsid w:val="002735C1"/>
    <w:rsid w:val="00275526"/>
    <w:rsid w:val="0027707F"/>
    <w:rsid w:val="002801B3"/>
    <w:rsid w:val="00287A21"/>
    <w:rsid w:val="00287E5A"/>
    <w:rsid w:val="002903D0"/>
    <w:rsid w:val="002922A0"/>
    <w:rsid w:val="00295693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B22"/>
    <w:rsid w:val="002E0D5D"/>
    <w:rsid w:val="002E2B97"/>
    <w:rsid w:val="002E475F"/>
    <w:rsid w:val="002E4CBA"/>
    <w:rsid w:val="002E6B44"/>
    <w:rsid w:val="002F0030"/>
    <w:rsid w:val="002F24F8"/>
    <w:rsid w:val="002F326D"/>
    <w:rsid w:val="002F54B9"/>
    <w:rsid w:val="002F7E87"/>
    <w:rsid w:val="00302345"/>
    <w:rsid w:val="00306EAE"/>
    <w:rsid w:val="00321F7B"/>
    <w:rsid w:val="0032261B"/>
    <w:rsid w:val="003250FA"/>
    <w:rsid w:val="003257AB"/>
    <w:rsid w:val="00327445"/>
    <w:rsid w:val="00327F6F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418D"/>
    <w:rsid w:val="003651F6"/>
    <w:rsid w:val="00366AB9"/>
    <w:rsid w:val="00370950"/>
    <w:rsid w:val="0037668F"/>
    <w:rsid w:val="00382AF4"/>
    <w:rsid w:val="00382DFC"/>
    <w:rsid w:val="00390776"/>
    <w:rsid w:val="00394EFC"/>
    <w:rsid w:val="00395C90"/>
    <w:rsid w:val="003A0E60"/>
    <w:rsid w:val="003A1404"/>
    <w:rsid w:val="003A472B"/>
    <w:rsid w:val="003A4ED1"/>
    <w:rsid w:val="003B23DB"/>
    <w:rsid w:val="003B76E9"/>
    <w:rsid w:val="003C1F22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401F5E"/>
    <w:rsid w:val="0041287B"/>
    <w:rsid w:val="00412C9D"/>
    <w:rsid w:val="00414F91"/>
    <w:rsid w:val="00422A48"/>
    <w:rsid w:val="0042488B"/>
    <w:rsid w:val="0042531B"/>
    <w:rsid w:val="00425CE8"/>
    <w:rsid w:val="00436155"/>
    <w:rsid w:val="0043683A"/>
    <w:rsid w:val="0043776D"/>
    <w:rsid w:val="0043781B"/>
    <w:rsid w:val="00440303"/>
    <w:rsid w:val="00442037"/>
    <w:rsid w:val="00442B62"/>
    <w:rsid w:val="00442E2A"/>
    <w:rsid w:val="004440CB"/>
    <w:rsid w:val="00446176"/>
    <w:rsid w:val="0044659B"/>
    <w:rsid w:val="00447560"/>
    <w:rsid w:val="00447976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3444"/>
    <w:rsid w:val="004B1D44"/>
    <w:rsid w:val="004B307D"/>
    <w:rsid w:val="004B5052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313E"/>
    <w:rsid w:val="004E5A52"/>
    <w:rsid w:val="004E7450"/>
    <w:rsid w:val="004F044A"/>
    <w:rsid w:val="004F06AE"/>
    <w:rsid w:val="004F17EF"/>
    <w:rsid w:val="004F1975"/>
    <w:rsid w:val="004F4248"/>
    <w:rsid w:val="004F4279"/>
    <w:rsid w:val="004F70CB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9EE"/>
    <w:rsid w:val="005476DD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7BB3"/>
    <w:rsid w:val="00591A71"/>
    <w:rsid w:val="005A0A7E"/>
    <w:rsid w:val="005A4E03"/>
    <w:rsid w:val="005A7FE0"/>
    <w:rsid w:val="005B1A02"/>
    <w:rsid w:val="005B4009"/>
    <w:rsid w:val="005C28B4"/>
    <w:rsid w:val="005C59CC"/>
    <w:rsid w:val="005D074F"/>
    <w:rsid w:val="005D7B3A"/>
    <w:rsid w:val="005D7CEA"/>
    <w:rsid w:val="005E09B5"/>
    <w:rsid w:val="005E4345"/>
    <w:rsid w:val="005E5BF2"/>
    <w:rsid w:val="005E5EE8"/>
    <w:rsid w:val="005F232A"/>
    <w:rsid w:val="005F30AC"/>
    <w:rsid w:val="005F3658"/>
    <w:rsid w:val="005F7ACE"/>
    <w:rsid w:val="005F7D2C"/>
    <w:rsid w:val="00605399"/>
    <w:rsid w:val="00605A13"/>
    <w:rsid w:val="00606491"/>
    <w:rsid w:val="00610673"/>
    <w:rsid w:val="00611C0C"/>
    <w:rsid w:val="00611FCA"/>
    <w:rsid w:val="00613239"/>
    <w:rsid w:val="00613667"/>
    <w:rsid w:val="0061586D"/>
    <w:rsid w:val="006208AD"/>
    <w:rsid w:val="00621298"/>
    <w:rsid w:val="0062280C"/>
    <w:rsid w:val="006301B0"/>
    <w:rsid w:val="00630391"/>
    <w:rsid w:val="00631608"/>
    <w:rsid w:val="0063394F"/>
    <w:rsid w:val="00635B52"/>
    <w:rsid w:val="00640B2F"/>
    <w:rsid w:val="00647E3F"/>
    <w:rsid w:val="00651727"/>
    <w:rsid w:val="006518B8"/>
    <w:rsid w:val="00651D39"/>
    <w:rsid w:val="00652C0F"/>
    <w:rsid w:val="00655394"/>
    <w:rsid w:val="00663787"/>
    <w:rsid w:val="0066605D"/>
    <w:rsid w:val="006705F9"/>
    <w:rsid w:val="00670904"/>
    <w:rsid w:val="00671A33"/>
    <w:rsid w:val="00671F7D"/>
    <w:rsid w:val="006746A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5A44"/>
    <w:rsid w:val="006A3157"/>
    <w:rsid w:val="006A3668"/>
    <w:rsid w:val="006A50F1"/>
    <w:rsid w:val="006A62D5"/>
    <w:rsid w:val="006A664D"/>
    <w:rsid w:val="006B091D"/>
    <w:rsid w:val="006B17E5"/>
    <w:rsid w:val="006B2230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615C"/>
    <w:rsid w:val="007143E8"/>
    <w:rsid w:val="00717057"/>
    <w:rsid w:val="00722806"/>
    <w:rsid w:val="00723C82"/>
    <w:rsid w:val="0072473B"/>
    <w:rsid w:val="00726CB9"/>
    <w:rsid w:val="0072721E"/>
    <w:rsid w:val="00727836"/>
    <w:rsid w:val="00737C80"/>
    <w:rsid w:val="00740A36"/>
    <w:rsid w:val="0074603B"/>
    <w:rsid w:val="00747AF6"/>
    <w:rsid w:val="00750128"/>
    <w:rsid w:val="0075364A"/>
    <w:rsid w:val="00756806"/>
    <w:rsid w:val="00765F43"/>
    <w:rsid w:val="00770572"/>
    <w:rsid w:val="00775DAB"/>
    <w:rsid w:val="00780BA8"/>
    <w:rsid w:val="00780D6C"/>
    <w:rsid w:val="00790540"/>
    <w:rsid w:val="0079058F"/>
    <w:rsid w:val="00790A82"/>
    <w:rsid w:val="00792251"/>
    <w:rsid w:val="0079241F"/>
    <w:rsid w:val="00793493"/>
    <w:rsid w:val="00793BB2"/>
    <w:rsid w:val="007A1188"/>
    <w:rsid w:val="007A1AC2"/>
    <w:rsid w:val="007B156B"/>
    <w:rsid w:val="007B1F67"/>
    <w:rsid w:val="007B4D7C"/>
    <w:rsid w:val="007B6E82"/>
    <w:rsid w:val="007C0203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803087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414C5"/>
    <w:rsid w:val="00841C3F"/>
    <w:rsid w:val="00842D9A"/>
    <w:rsid w:val="0084362C"/>
    <w:rsid w:val="00844F6F"/>
    <w:rsid w:val="00853633"/>
    <w:rsid w:val="00867027"/>
    <w:rsid w:val="00872B2B"/>
    <w:rsid w:val="008741F6"/>
    <w:rsid w:val="00880F63"/>
    <w:rsid w:val="0089442F"/>
    <w:rsid w:val="008A1D4A"/>
    <w:rsid w:val="008A463F"/>
    <w:rsid w:val="008C598F"/>
    <w:rsid w:val="008C6C89"/>
    <w:rsid w:val="008C781E"/>
    <w:rsid w:val="008D1B78"/>
    <w:rsid w:val="008D58CD"/>
    <w:rsid w:val="008D6A17"/>
    <w:rsid w:val="008E15A6"/>
    <w:rsid w:val="008E2B30"/>
    <w:rsid w:val="008E424C"/>
    <w:rsid w:val="008F13B3"/>
    <w:rsid w:val="008F23BE"/>
    <w:rsid w:val="00902D9C"/>
    <w:rsid w:val="009046D8"/>
    <w:rsid w:val="009060E2"/>
    <w:rsid w:val="00907A76"/>
    <w:rsid w:val="00907ACF"/>
    <w:rsid w:val="009115D6"/>
    <w:rsid w:val="0091506F"/>
    <w:rsid w:val="0091708F"/>
    <w:rsid w:val="00917E7C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7050"/>
    <w:rsid w:val="00982BA0"/>
    <w:rsid w:val="00982F7F"/>
    <w:rsid w:val="009831C2"/>
    <w:rsid w:val="009833A1"/>
    <w:rsid w:val="00983F5C"/>
    <w:rsid w:val="009901EE"/>
    <w:rsid w:val="0099034C"/>
    <w:rsid w:val="00992FA7"/>
    <w:rsid w:val="009942A4"/>
    <w:rsid w:val="00994FF2"/>
    <w:rsid w:val="00996A95"/>
    <w:rsid w:val="009A13A4"/>
    <w:rsid w:val="009A37B2"/>
    <w:rsid w:val="009A4ECA"/>
    <w:rsid w:val="009A5356"/>
    <w:rsid w:val="009A5983"/>
    <w:rsid w:val="009A707F"/>
    <w:rsid w:val="009B1D7A"/>
    <w:rsid w:val="009B45B7"/>
    <w:rsid w:val="009B5E1A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3222B"/>
    <w:rsid w:val="00A32255"/>
    <w:rsid w:val="00A3306F"/>
    <w:rsid w:val="00A36794"/>
    <w:rsid w:val="00A411DE"/>
    <w:rsid w:val="00A420A1"/>
    <w:rsid w:val="00A44052"/>
    <w:rsid w:val="00A46477"/>
    <w:rsid w:val="00A50378"/>
    <w:rsid w:val="00A606ED"/>
    <w:rsid w:val="00A715CD"/>
    <w:rsid w:val="00A73B1F"/>
    <w:rsid w:val="00A7785B"/>
    <w:rsid w:val="00A82FC4"/>
    <w:rsid w:val="00A8392C"/>
    <w:rsid w:val="00A848BB"/>
    <w:rsid w:val="00A85095"/>
    <w:rsid w:val="00A93345"/>
    <w:rsid w:val="00A94F13"/>
    <w:rsid w:val="00A95107"/>
    <w:rsid w:val="00A9524D"/>
    <w:rsid w:val="00AA00A9"/>
    <w:rsid w:val="00AA427C"/>
    <w:rsid w:val="00AA50BF"/>
    <w:rsid w:val="00AA56FA"/>
    <w:rsid w:val="00AB040A"/>
    <w:rsid w:val="00AB54A3"/>
    <w:rsid w:val="00AC118D"/>
    <w:rsid w:val="00AC3A69"/>
    <w:rsid w:val="00AD7932"/>
    <w:rsid w:val="00AE0463"/>
    <w:rsid w:val="00AE1335"/>
    <w:rsid w:val="00AE2915"/>
    <w:rsid w:val="00AE4DE4"/>
    <w:rsid w:val="00AE5ECC"/>
    <w:rsid w:val="00AE6EE3"/>
    <w:rsid w:val="00AE70FC"/>
    <w:rsid w:val="00AF2A07"/>
    <w:rsid w:val="00AF32B0"/>
    <w:rsid w:val="00AF4697"/>
    <w:rsid w:val="00AF579A"/>
    <w:rsid w:val="00AF703B"/>
    <w:rsid w:val="00B05731"/>
    <w:rsid w:val="00B136A0"/>
    <w:rsid w:val="00B1767D"/>
    <w:rsid w:val="00B216B3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3755C"/>
    <w:rsid w:val="00B44622"/>
    <w:rsid w:val="00B460CF"/>
    <w:rsid w:val="00B5042C"/>
    <w:rsid w:val="00B506C7"/>
    <w:rsid w:val="00B51CF3"/>
    <w:rsid w:val="00B52E93"/>
    <w:rsid w:val="00B61221"/>
    <w:rsid w:val="00B64DD7"/>
    <w:rsid w:val="00B66BC2"/>
    <w:rsid w:val="00B767C3"/>
    <w:rsid w:val="00B82515"/>
    <w:rsid w:val="00B848A1"/>
    <w:rsid w:val="00B85190"/>
    <w:rsid w:val="00B859EB"/>
    <w:rsid w:val="00B96DB8"/>
    <w:rsid w:val="00B97C6B"/>
    <w:rsid w:val="00B97DA6"/>
    <w:rsid w:val="00B97DEF"/>
    <w:rsid w:val="00BA21DC"/>
    <w:rsid w:val="00BA693C"/>
    <w:rsid w:val="00BB1234"/>
    <w:rsid w:val="00BB2260"/>
    <w:rsid w:val="00BB37E5"/>
    <w:rsid w:val="00BC0499"/>
    <w:rsid w:val="00BC3BBB"/>
    <w:rsid w:val="00BC47FE"/>
    <w:rsid w:val="00BC7BA2"/>
    <w:rsid w:val="00BD0955"/>
    <w:rsid w:val="00BD1553"/>
    <w:rsid w:val="00BD4F35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EF7"/>
    <w:rsid w:val="00C043D2"/>
    <w:rsid w:val="00C06772"/>
    <w:rsid w:val="00C07950"/>
    <w:rsid w:val="00C07FBD"/>
    <w:rsid w:val="00C1118E"/>
    <w:rsid w:val="00C11545"/>
    <w:rsid w:val="00C14E17"/>
    <w:rsid w:val="00C155A7"/>
    <w:rsid w:val="00C15CD9"/>
    <w:rsid w:val="00C20665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371B6"/>
    <w:rsid w:val="00C4125D"/>
    <w:rsid w:val="00C4270B"/>
    <w:rsid w:val="00C43AFE"/>
    <w:rsid w:val="00C468C5"/>
    <w:rsid w:val="00C473A2"/>
    <w:rsid w:val="00C52F95"/>
    <w:rsid w:val="00C56B3C"/>
    <w:rsid w:val="00C60496"/>
    <w:rsid w:val="00C6378D"/>
    <w:rsid w:val="00C638DC"/>
    <w:rsid w:val="00C6406C"/>
    <w:rsid w:val="00C67CF6"/>
    <w:rsid w:val="00C71DD0"/>
    <w:rsid w:val="00C740ED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6E7E"/>
    <w:rsid w:val="00CA7276"/>
    <w:rsid w:val="00CB25D3"/>
    <w:rsid w:val="00CB77DF"/>
    <w:rsid w:val="00CC4DAB"/>
    <w:rsid w:val="00CD1C44"/>
    <w:rsid w:val="00CD2A07"/>
    <w:rsid w:val="00CD33AC"/>
    <w:rsid w:val="00CD709D"/>
    <w:rsid w:val="00CE0142"/>
    <w:rsid w:val="00CF363C"/>
    <w:rsid w:val="00CF3B8B"/>
    <w:rsid w:val="00D00D67"/>
    <w:rsid w:val="00D03A91"/>
    <w:rsid w:val="00D0651D"/>
    <w:rsid w:val="00D07234"/>
    <w:rsid w:val="00D11ABF"/>
    <w:rsid w:val="00D139A4"/>
    <w:rsid w:val="00D13C60"/>
    <w:rsid w:val="00D21786"/>
    <w:rsid w:val="00D256D8"/>
    <w:rsid w:val="00D26733"/>
    <w:rsid w:val="00D315FE"/>
    <w:rsid w:val="00D31AC0"/>
    <w:rsid w:val="00D31C51"/>
    <w:rsid w:val="00D3333B"/>
    <w:rsid w:val="00D40EB7"/>
    <w:rsid w:val="00D43DE2"/>
    <w:rsid w:val="00D46CFF"/>
    <w:rsid w:val="00D54468"/>
    <w:rsid w:val="00D559B3"/>
    <w:rsid w:val="00D66645"/>
    <w:rsid w:val="00D67CAC"/>
    <w:rsid w:val="00D70BF6"/>
    <w:rsid w:val="00D712DF"/>
    <w:rsid w:val="00D76E2B"/>
    <w:rsid w:val="00D77EEC"/>
    <w:rsid w:val="00D80AC6"/>
    <w:rsid w:val="00D82AB4"/>
    <w:rsid w:val="00D83C66"/>
    <w:rsid w:val="00D83D4B"/>
    <w:rsid w:val="00D843C1"/>
    <w:rsid w:val="00D854BD"/>
    <w:rsid w:val="00D86CE4"/>
    <w:rsid w:val="00DA0A35"/>
    <w:rsid w:val="00DA158B"/>
    <w:rsid w:val="00DA3DFB"/>
    <w:rsid w:val="00DA5E93"/>
    <w:rsid w:val="00DA6E5B"/>
    <w:rsid w:val="00DB16D7"/>
    <w:rsid w:val="00DB2384"/>
    <w:rsid w:val="00DB4328"/>
    <w:rsid w:val="00DB7A3B"/>
    <w:rsid w:val="00DC7DDA"/>
    <w:rsid w:val="00DD67C8"/>
    <w:rsid w:val="00DD6956"/>
    <w:rsid w:val="00DD7EE2"/>
    <w:rsid w:val="00DD7F93"/>
    <w:rsid w:val="00DE0C93"/>
    <w:rsid w:val="00DE54A4"/>
    <w:rsid w:val="00DF0564"/>
    <w:rsid w:val="00DF0904"/>
    <w:rsid w:val="00DF2B08"/>
    <w:rsid w:val="00DF3FA7"/>
    <w:rsid w:val="00DF490C"/>
    <w:rsid w:val="00DF4A06"/>
    <w:rsid w:val="00DF77F1"/>
    <w:rsid w:val="00E05864"/>
    <w:rsid w:val="00E05C24"/>
    <w:rsid w:val="00E125D7"/>
    <w:rsid w:val="00E1729E"/>
    <w:rsid w:val="00E26E97"/>
    <w:rsid w:val="00E36861"/>
    <w:rsid w:val="00E36D13"/>
    <w:rsid w:val="00E377AD"/>
    <w:rsid w:val="00E37E18"/>
    <w:rsid w:val="00E403E0"/>
    <w:rsid w:val="00E420BC"/>
    <w:rsid w:val="00E4323C"/>
    <w:rsid w:val="00E46C77"/>
    <w:rsid w:val="00E51B7E"/>
    <w:rsid w:val="00E601DE"/>
    <w:rsid w:val="00E6229C"/>
    <w:rsid w:val="00E62E74"/>
    <w:rsid w:val="00E65EED"/>
    <w:rsid w:val="00E66549"/>
    <w:rsid w:val="00E82C26"/>
    <w:rsid w:val="00E86DF2"/>
    <w:rsid w:val="00E8702A"/>
    <w:rsid w:val="00E87A6A"/>
    <w:rsid w:val="00E92C37"/>
    <w:rsid w:val="00E941B1"/>
    <w:rsid w:val="00E959D2"/>
    <w:rsid w:val="00EA07E2"/>
    <w:rsid w:val="00EA44EB"/>
    <w:rsid w:val="00EB2B37"/>
    <w:rsid w:val="00EB2F51"/>
    <w:rsid w:val="00EB4E10"/>
    <w:rsid w:val="00EB6F0A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4A2E"/>
    <w:rsid w:val="00EF4D9B"/>
    <w:rsid w:val="00EF6842"/>
    <w:rsid w:val="00F0145C"/>
    <w:rsid w:val="00F0194C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3104E"/>
    <w:rsid w:val="00F31649"/>
    <w:rsid w:val="00F324E9"/>
    <w:rsid w:val="00F3306D"/>
    <w:rsid w:val="00F35198"/>
    <w:rsid w:val="00F453EB"/>
    <w:rsid w:val="00F55859"/>
    <w:rsid w:val="00F6798E"/>
    <w:rsid w:val="00F7108D"/>
    <w:rsid w:val="00F71AF7"/>
    <w:rsid w:val="00F72B92"/>
    <w:rsid w:val="00F822A1"/>
    <w:rsid w:val="00F823DB"/>
    <w:rsid w:val="00F85B69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D36"/>
    <w:rsid w:val="00FC637C"/>
    <w:rsid w:val="00FD01E2"/>
    <w:rsid w:val="00FD06BB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29B2E8-3252-404C-8951-2F13E8BF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0</TotalTime>
  <Pages>8</Pages>
  <Words>1912</Words>
  <Characters>10905</Characters>
  <Application>Microsoft Office Word</Application>
  <DocSecurity>0</DocSecurity>
  <Lines>90</Lines>
  <Paragraphs>25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12792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2</cp:revision>
  <cp:lastPrinted>1901-01-01T10:30:00Z</cp:lastPrinted>
  <dcterms:created xsi:type="dcterms:W3CDTF">2021-01-25T15:30:00Z</dcterms:created>
  <dcterms:modified xsi:type="dcterms:W3CDTF">2021-01-25T15:30:00Z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(3)8iMrd/kFfzOG44bSiXyJZ77Uj781jyrzwOj7AV5iKb5TX+72cVLbsZ74YRkYwYU+jeHHoRxV
eg/q9EEd0uLS5IZis9A2xgopUJSGiIhPA9Y9eJyhjpwdwuvwA63HSrcVOIZryqQdncNgPz8L
ntyikFvWCDtxtQ1ZIMlMPQOlmljToN0Ppia/j730QvYp2oP4C217i7s1DYDQkiNSsVcadwnG
mWp8Er7sxD17Ed+x54</vt:lpwstr>
  </property>
  <property fmtid="{D5CDD505-2E9C-101B-9397-08002B2CF9AE}" pid="9" name="_2015_ms_pID_7253431">
    <vt:lpwstr>+0jWFmkYYL+8WkiphDgrvpwIQImIpmz86GwbSFMnyaz/F1eEiq8aqc
zjpHLQ8nuVdGu/BWYWu9YZLDghVNz9HlkJuWS0H0fQIDG19H917X1vMeKn07xtaGrD2fRlWF
EhbXGqSjYxvrTcCISSniczbZOT2vagjBiy1rNg4t4nNqX+rkPzEtoqJUbi3a9MfGt/pW4fKs
QEKiIoOZ6IaGiuci8KcH4Bryr4g+PNRA0rao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dQ==</vt:lpwstr>
  </property>
  <property fmtid="{D5CDD505-2E9C-101B-9397-08002B2CF9AE}" pid="15" name="ContentTypeId">
    <vt:lpwstr>0x010100EB28163D68FE8E4D9361964FDD814FC4</vt:lpwstr>
  </property>
</Properties>
</file>