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333A4" w14:textId="77777777" w:rsidR="005E768D" w:rsidRPr="004D2D75" w:rsidRDefault="005E768D" w:rsidP="00111A50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512"/>
        <w:gridCol w:w="2088"/>
        <w:gridCol w:w="1170"/>
        <w:gridCol w:w="2921"/>
      </w:tblGrid>
      <w:tr w:rsidR="00AD75AF" w:rsidRPr="00AD75AF" w14:paraId="2DB85F00" w14:textId="77777777" w:rsidTr="00FB5B7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CBB04E9" w14:textId="4CD637BA" w:rsidR="00AD75AF" w:rsidRPr="00AD75AF" w:rsidRDefault="00AD75AF" w:rsidP="00AD75AF">
            <w:pPr>
              <w:spacing w:after="240"/>
              <w:ind w:left="720" w:right="720"/>
              <w:jc w:val="center"/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 xml:space="preserve">Proposed Draft Text: EHT </w:t>
            </w:r>
            <w:r>
              <w:rPr>
                <w:rFonts w:ascii="宋体" w:eastAsia="宋体" w:hAnsi="宋体"/>
                <w:b/>
                <w:sz w:val="20"/>
                <w:lang w:eastAsia="zh-CN"/>
              </w:rPr>
              <w:t>LTF Sequence</w:t>
            </w:r>
          </w:p>
        </w:tc>
      </w:tr>
      <w:tr w:rsidR="00AD75AF" w:rsidRPr="00AD75AF" w14:paraId="3713EDE8" w14:textId="77777777" w:rsidTr="00FB5B7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5213C53" w14:textId="6B2813BC" w:rsidR="00AD75AF" w:rsidRPr="00AD75AF" w:rsidRDefault="00AD75AF" w:rsidP="009C6C2D">
            <w:pPr>
              <w:spacing w:after="240"/>
              <w:ind w:right="720"/>
              <w:jc w:val="center"/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Date:</w:t>
            </w:r>
            <w:r w:rsidRPr="00AD75AF">
              <w:rPr>
                <w:rFonts w:eastAsia="Batang"/>
                <w:sz w:val="20"/>
              </w:rPr>
              <w:t xml:space="preserve">  202</w:t>
            </w:r>
            <w:r w:rsidR="009C6C2D">
              <w:rPr>
                <w:rFonts w:eastAsia="Batang"/>
                <w:sz w:val="20"/>
              </w:rPr>
              <w:t>1</w:t>
            </w:r>
            <w:r w:rsidRPr="00AD75AF">
              <w:rPr>
                <w:rFonts w:eastAsia="Batang"/>
                <w:sz w:val="20"/>
              </w:rPr>
              <w:t>-0</w:t>
            </w:r>
            <w:r w:rsidR="009C6C2D">
              <w:rPr>
                <w:rFonts w:eastAsia="Batang"/>
                <w:sz w:val="20"/>
              </w:rPr>
              <w:t>1</w:t>
            </w:r>
            <w:r w:rsidRPr="00AD75AF">
              <w:rPr>
                <w:rFonts w:eastAsia="Batang"/>
                <w:sz w:val="20"/>
              </w:rPr>
              <w:t>-15</w:t>
            </w:r>
            <w:bookmarkStart w:id="0" w:name="_GoBack"/>
            <w:bookmarkEnd w:id="0"/>
          </w:p>
        </w:tc>
      </w:tr>
      <w:tr w:rsidR="00AD75AF" w:rsidRPr="00AD75AF" w14:paraId="52310BCC" w14:textId="77777777" w:rsidTr="00FB5B7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129AA823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Au-thor(s):</w:t>
            </w:r>
          </w:p>
        </w:tc>
      </w:tr>
      <w:tr w:rsidR="00AD75AF" w:rsidRPr="00AD75AF" w14:paraId="0164AB68" w14:textId="77777777" w:rsidTr="009D3CBF">
        <w:trPr>
          <w:jc w:val="center"/>
        </w:trPr>
        <w:tc>
          <w:tcPr>
            <w:tcW w:w="1885" w:type="dxa"/>
            <w:vAlign w:val="center"/>
          </w:tcPr>
          <w:p w14:paraId="3E9E7D15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Name</w:t>
            </w:r>
          </w:p>
        </w:tc>
        <w:tc>
          <w:tcPr>
            <w:tcW w:w="1512" w:type="dxa"/>
            <w:vAlign w:val="center"/>
          </w:tcPr>
          <w:p w14:paraId="61315EA7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Affiliation</w:t>
            </w:r>
          </w:p>
        </w:tc>
        <w:tc>
          <w:tcPr>
            <w:tcW w:w="2088" w:type="dxa"/>
            <w:vAlign w:val="center"/>
          </w:tcPr>
          <w:p w14:paraId="3E090635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Address</w:t>
            </w:r>
          </w:p>
        </w:tc>
        <w:tc>
          <w:tcPr>
            <w:tcW w:w="1170" w:type="dxa"/>
            <w:vAlign w:val="center"/>
          </w:tcPr>
          <w:p w14:paraId="7B3FFB6A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Phone</w:t>
            </w:r>
          </w:p>
        </w:tc>
        <w:tc>
          <w:tcPr>
            <w:tcW w:w="2921" w:type="dxa"/>
            <w:vAlign w:val="center"/>
          </w:tcPr>
          <w:p w14:paraId="609CFB61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email</w:t>
            </w:r>
          </w:p>
        </w:tc>
      </w:tr>
      <w:tr w:rsidR="00AD75AF" w:rsidRPr="00AD75AF" w14:paraId="15615788" w14:textId="77777777" w:rsidTr="009D3CBF">
        <w:trPr>
          <w:jc w:val="center"/>
        </w:trPr>
        <w:tc>
          <w:tcPr>
            <w:tcW w:w="1885" w:type="dxa"/>
          </w:tcPr>
          <w:p w14:paraId="0E106F3B" w14:textId="77777777" w:rsidR="00AD75AF" w:rsidRPr="00606CBC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  <w:r w:rsidRPr="00606CBC">
              <w:rPr>
                <w:rFonts w:eastAsia="Batang" w:hint="eastAsia"/>
                <w:kern w:val="24"/>
                <w:sz w:val="20"/>
                <w:lang w:val="en-US" w:eastAsia="ko-KR"/>
              </w:rPr>
              <w:t>Chenchen</w:t>
            </w:r>
            <w:r w:rsidRPr="00606CBC">
              <w:rPr>
                <w:rFonts w:eastAsia="Batang"/>
                <w:kern w:val="24"/>
                <w:sz w:val="20"/>
                <w:lang w:val="en-US" w:eastAsia="ko-KR"/>
              </w:rPr>
              <w:t xml:space="preserve"> Liu</w:t>
            </w:r>
          </w:p>
        </w:tc>
        <w:tc>
          <w:tcPr>
            <w:tcW w:w="1512" w:type="dxa"/>
          </w:tcPr>
          <w:p w14:paraId="2787D1A0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  <w:r w:rsidRPr="00606CBC">
              <w:rPr>
                <w:rFonts w:eastAsia="Batang" w:hint="eastAsia"/>
                <w:kern w:val="24"/>
                <w:sz w:val="20"/>
                <w:lang w:val="en-US" w:eastAsia="ko-KR"/>
              </w:rPr>
              <w:t>Huawei</w:t>
            </w:r>
          </w:p>
        </w:tc>
        <w:tc>
          <w:tcPr>
            <w:tcW w:w="2088" w:type="dxa"/>
          </w:tcPr>
          <w:p w14:paraId="2081A608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1170" w:type="dxa"/>
            <w:vAlign w:val="center"/>
          </w:tcPr>
          <w:p w14:paraId="28CB33E6" w14:textId="77777777" w:rsidR="00AD75AF" w:rsidRPr="00606CBC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2921" w:type="dxa"/>
          </w:tcPr>
          <w:p w14:paraId="1692B61E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  <w:r w:rsidRPr="00AD75AF">
              <w:rPr>
                <w:rFonts w:eastAsia="Batang"/>
                <w:kern w:val="24"/>
                <w:sz w:val="20"/>
                <w:lang w:val="en-US" w:eastAsia="ko-KR"/>
              </w:rPr>
              <w:t>liuchenchen1</w:t>
            </w:r>
            <w:r w:rsidRPr="00606CBC">
              <w:rPr>
                <w:rFonts w:eastAsia="Batang" w:hint="eastAsia"/>
                <w:kern w:val="24"/>
                <w:sz w:val="20"/>
                <w:lang w:val="en-US" w:eastAsia="ko-KR"/>
              </w:rPr>
              <w:t>@</w:t>
            </w:r>
            <w:r w:rsidRPr="00AD75AF">
              <w:rPr>
                <w:rFonts w:eastAsia="Batang"/>
                <w:kern w:val="24"/>
                <w:sz w:val="20"/>
                <w:lang w:val="en-US" w:eastAsia="ko-KR"/>
              </w:rPr>
              <w:t>huawei.com</w:t>
            </w:r>
          </w:p>
        </w:tc>
      </w:tr>
      <w:tr w:rsidR="00AD75AF" w:rsidRPr="00AD75AF" w14:paraId="1DF2A356" w14:textId="77777777" w:rsidTr="009D3CBF">
        <w:trPr>
          <w:jc w:val="center"/>
        </w:trPr>
        <w:tc>
          <w:tcPr>
            <w:tcW w:w="1885" w:type="dxa"/>
          </w:tcPr>
          <w:p w14:paraId="5267C832" w14:textId="30FC81B1" w:rsidR="00AD75AF" w:rsidRPr="00AD75AF" w:rsidRDefault="00EF758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  <w:r>
              <w:rPr>
                <w:rFonts w:eastAsia="Batang"/>
                <w:kern w:val="24"/>
                <w:sz w:val="20"/>
                <w:lang w:val="en-US" w:eastAsia="ko-KR"/>
              </w:rPr>
              <w:t>Ross Jian Yu</w:t>
            </w:r>
          </w:p>
        </w:tc>
        <w:tc>
          <w:tcPr>
            <w:tcW w:w="1512" w:type="dxa"/>
          </w:tcPr>
          <w:p w14:paraId="727808CE" w14:textId="58279AAE" w:rsidR="00AD75AF" w:rsidRPr="00EF758F" w:rsidRDefault="00EF758F" w:rsidP="00AD75AF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r>
              <w:rPr>
                <w:rFonts w:eastAsia="宋体" w:hint="eastAsia"/>
                <w:kern w:val="24"/>
                <w:sz w:val="20"/>
                <w:lang w:val="en-US" w:eastAsia="zh-CN"/>
              </w:rPr>
              <w:t>H</w:t>
            </w:r>
            <w:r>
              <w:rPr>
                <w:rFonts w:eastAsia="宋体"/>
                <w:kern w:val="24"/>
                <w:sz w:val="20"/>
                <w:lang w:val="en-US" w:eastAsia="zh-CN"/>
              </w:rPr>
              <w:t>uawei</w:t>
            </w:r>
          </w:p>
        </w:tc>
        <w:tc>
          <w:tcPr>
            <w:tcW w:w="2088" w:type="dxa"/>
          </w:tcPr>
          <w:p w14:paraId="01F6B8E2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1170" w:type="dxa"/>
            <w:vAlign w:val="center"/>
          </w:tcPr>
          <w:p w14:paraId="711F54E5" w14:textId="77777777" w:rsidR="00AD75AF" w:rsidRPr="00AD75AF" w:rsidRDefault="00AD75AF" w:rsidP="00AD75AF">
            <w:pPr>
              <w:rPr>
                <w:rFonts w:eastAsia="Batang"/>
                <w:sz w:val="20"/>
              </w:rPr>
            </w:pPr>
          </w:p>
        </w:tc>
        <w:tc>
          <w:tcPr>
            <w:tcW w:w="2921" w:type="dxa"/>
          </w:tcPr>
          <w:p w14:paraId="5A08C822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</w:tr>
      <w:tr w:rsidR="00513144" w:rsidRPr="00AD75AF" w14:paraId="18489839" w14:textId="77777777" w:rsidTr="009D3CBF">
        <w:trPr>
          <w:jc w:val="center"/>
        </w:trPr>
        <w:tc>
          <w:tcPr>
            <w:tcW w:w="1885" w:type="dxa"/>
          </w:tcPr>
          <w:p w14:paraId="52C00525" w14:textId="686CEC7F" w:rsidR="00513144" w:rsidRDefault="00513144" w:rsidP="00513144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r>
              <w:rPr>
                <w:rFonts w:eastAsia="宋体" w:hint="eastAsia"/>
                <w:kern w:val="24"/>
                <w:sz w:val="20"/>
                <w:lang w:val="en-US" w:eastAsia="zh-CN"/>
              </w:rPr>
              <w:t>M</w:t>
            </w:r>
            <w:r>
              <w:rPr>
                <w:rFonts w:eastAsia="宋体"/>
                <w:kern w:val="24"/>
                <w:sz w:val="20"/>
                <w:lang w:val="en-US" w:eastAsia="zh-CN"/>
              </w:rPr>
              <w:t>ing Gan</w:t>
            </w:r>
          </w:p>
        </w:tc>
        <w:tc>
          <w:tcPr>
            <w:tcW w:w="1512" w:type="dxa"/>
          </w:tcPr>
          <w:p w14:paraId="2B924472" w14:textId="35B9A5C5" w:rsidR="00513144" w:rsidRDefault="00513144" w:rsidP="00513144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r>
              <w:rPr>
                <w:rFonts w:eastAsia="宋体" w:hint="eastAsia"/>
                <w:kern w:val="24"/>
                <w:sz w:val="20"/>
                <w:lang w:val="en-US" w:eastAsia="zh-CN"/>
              </w:rPr>
              <w:t>H</w:t>
            </w:r>
            <w:r>
              <w:rPr>
                <w:rFonts w:eastAsia="宋体"/>
                <w:kern w:val="24"/>
                <w:sz w:val="20"/>
                <w:lang w:val="en-US" w:eastAsia="zh-CN"/>
              </w:rPr>
              <w:t>uawei</w:t>
            </w:r>
          </w:p>
        </w:tc>
        <w:tc>
          <w:tcPr>
            <w:tcW w:w="2088" w:type="dxa"/>
          </w:tcPr>
          <w:p w14:paraId="25588163" w14:textId="77777777" w:rsidR="00513144" w:rsidRPr="00AD75AF" w:rsidRDefault="00513144" w:rsidP="00513144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1170" w:type="dxa"/>
            <w:vAlign w:val="center"/>
          </w:tcPr>
          <w:p w14:paraId="4F6880BD" w14:textId="77777777" w:rsidR="00513144" w:rsidRPr="00AD75AF" w:rsidRDefault="00513144" w:rsidP="00513144">
            <w:pPr>
              <w:rPr>
                <w:rFonts w:eastAsia="Batang"/>
                <w:sz w:val="20"/>
              </w:rPr>
            </w:pPr>
          </w:p>
        </w:tc>
        <w:tc>
          <w:tcPr>
            <w:tcW w:w="2921" w:type="dxa"/>
          </w:tcPr>
          <w:p w14:paraId="771FC154" w14:textId="77777777" w:rsidR="00513144" w:rsidRPr="00AD75AF" w:rsidRDefault="00513144" w:rsidP="00513144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</w:tr>
      <w:tr w:rsidR="00513144" w:rsidRPr="00AD75AF" w14:paraId="20EBEFBB" w14:textId="77777777" w:rsidTr="009D3CBF">
        <w:trPr>
          <w:jc w:val="center"/>
        </w:trPr>
        <w:tc>
          <w:tcPr>
            <w:tcW w:w="1885" w:type="dxa"/>
          </w:tcPr>
          <w:p w14:paraId="0070CBB3" w14:textId="5817E0B3" w:rsidR="00513144" w:rsidRPr="00EF758F" w:rsidRDefault="00513144" w:rsidP="00513144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r w:rsidRPr="00513144">
              <w:rPr>
                <w:rFonts w:eastAsia="宋体"/>
                <w:kern w:val="24"/>
                <w:sz w:val="20"/>
                <w:lang w:val="en-US" w:eastAsia="zh-CN"/>
              </w:rPr>
              <w:t>Jinyoung</w:t>
            </w:r>
          </w:p>
        </w:tc>
        <w:tc>
          <w:tcPr>
            <w:tcW w:w="1512" w:type="dxa"/>
          </w:tcPr>
          <w:p w14:paraId="02434103" w14:textId="1416C6F6" w:rsidR="00513144" w:rsidRPr="00EF758F" w:rsidRDefault="00513144" w:rsidP="00513144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r w:rsidRPr="00513144">
              <w:rPr>
                <w:rFonts w:eastAsia="宋体"/>
                <w:kern w:val="24"/>
                <w:sz w:val="20"/>
                <w:lang w:val="en-US" w:eastAsia="zh-CN"/>
              </w:rPr>
              <w:t>LG Electronics</w:t>
            </w:r>
          </w:p>
        </w:tc>
        <w:tc>
          <w:tcPr>
            <w:tcW w:w="2088" w:type="dxa"/>
          </w:tcPr>
          <w:p w14:paraId="6921BF4B" w14:textId="77777777" w:rsidR="00513144" w:rsidRPr="00AD75AF" w:rsidRDefault="00513144" w:rsidP="00513144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1170" w:type="dxa"/>
            <w:vAlign w:val="center"/>
          </w:tcPr>
          <w:p w14:paraId="4EB49638" w14:textId="77777777" w:rsidR="00513144" w:rsidRPr="00AD75AF" w:rsidRDefault="00513144" w:rsidP="00513144">
            <w:pPr>
              <w:rPr>
                <w:rFonts w:eastAsia="Batang"/>
                <w:sz w:val="20"/>
              </w:rPr>
            </w:pPr>
          </w:p>
        </w:tc>
        <w:tc>
          <w:tcPr>
            <w:tcW w:w="2921" w:type="dxa"/>
          </w:tcPr>
          <w:p w14:paraId="00F3B824" w14:textId="77777777" w:rsidR="00513144" w:rsidRPr="00AD75AF" w:rsidRDefault="00513144" w:rsidP="00513144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</w:tr>
    </w:tbl>
    <w:p w14:paraId="0AB1B459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5E606FE7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34B1EC40" w14:textId="77777777" w:rsidR="003E4403" w:rsidRDefault="003E4403" w:rsidP="00176480">
      <w:pPr>
        <w:pStyle w:val="T1"/>
        <w:spacing w:after="120"/>
        <w:jc w:val="both"/>
      </w:pPr>
      <w:r>
        <w:t>Abstract</w:t>
      </w:r>
    </w:p>
    <w:p w14:paraId="14E5A59A" w14:textId="5124BF33" w:rsidR="00645F6C" w:rsidRDefault="003E4403" w:rsidP="00AD75AF">
      <w:pPr>
        <w:jc w:val="both"/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CE6018">
        <w:rPr>
          <w:lang w:eastAsia="ko-KR"/>
        </w:rPr>
        <w:t>the draft</w:t>
      </w:r>
      <w:r w:rsidR="00BD1031">
        <w:rPr>
          <w:lang w:eastAsia="ko-KR"/>
        </w:rPr>
        <w:t xml:space="preserve"> text on</w:t>
      </w:r>
      <w:r w:rsidR="000B2888">
        <w:rPr>
          <w:lang w:eastAsia="ko-KR"/>
        </w:rPr>
        <w:t xml:space="preserve"> </w:t>
      </w:r>
      <w:r w:rsidR="00A00A90">
        <w:rPr>
          <w:lang w:eastAsia="ko-KR"/>
        </w:rPr>
        <w:t>EHT-STF</w:t>
      </w:r>
      <w:r w:rsidR="00584933">
        <w:rPr>
          <w:lang w:eastAsia="ko-KR"/>
        </w:rPr>
        <w:t xml:space="preserve"> </w:t>
      </w:r>
      <w:r w:rsidR="00BD1031">
        <w:rPr>
          <w:lang w:eastAsia="ko-KR"/>
        </w:rPr>
        <w:t>for</w:t>
      </w:r>
      <w:r w:rsidR="0044384C">
        <w:rPr>
          <w:lang w:eastAsia="ko-KR"/>
        </w:rPr>
        <w:t xml:space="preserve"> </w:t>
      </w:r>
      <w:r w:rsidR="00A00A90">
        <w:rPr>
          <w:lang w:eastAsia="ko-KR"/>
        </w:rPr>
        <w:t>80</w:t>
      </w:r>
      <w:r w:rsidR="00853FF4">
        <w:rPr>
          <w:lang w:eastAsia="ko-KR"/>
        </w:rPr>
        <w:t>2</w:t>
      </w:r>
      <w:r w:rsidR="00A00A90">
        <w:rPr>
          <w:lang w:eastAsia="ko-KR"/>
        </w:rPr>
        <w:t xml:space="preserve">.11be </w:t>
      </w:r>
      <w:r w:rsidR="0044384C">
        <w:rPr>
          <w:lang w:eastAsia="ko-KR"/>
        </w:rPr>
        <w:t>D0</w:t>
      </w:r>
      <w:r w:rsidR="00A00A90">
        <w:rPr>
          <w:lang w:eastAsia="ko-KR"/>
        </w:rPr>
        <w:t>.1</w:t>
      </w:r>
      <w:r w:rsidR="00853FF4">
        <w:rPr>
          <w:lang w:eastAsia="ko-KR"/>
        </w:rPr>
        <w:t xml:space="preserve">. </w:t>
      </w:r>
    </w:p>
    <w:p w14:paraId="3C33CC07" w14:textId="77777777" w:rsidR="003E4403" w:rsidRDefault="003E4403" w:rsidP="00176480">
      <w:pPr>
        <w:jc w:val="both"/>
      </w:pPr>
      <w:r>
        <w:t>Revisions:</w:t>
      </w:r>
    </w:p>
    <w:p w14:paraId="481A70B0" w14:textId="7D2113F4" w:rsidR="003118D5" w:rsidRDefault="00BA6C7C" w:rsidP="00555731">
      <w:pPr>
        <w:pStyle w:val="af"/>
        <w:numPr>
          <w:ilvl w:val="0"/>
          <w:numId w:val="9"/>
        </w:numPr>
        <w:ind w:leftChars="0"/>
        <w:jc w:val="both"/>
      </w:pPr>
      <w:r>
        <w:t xml:space="preserve">Rev 0: </w:t>
      </w:r>
      <w:r w:rsidR="009C6C2D">
        <w:t xml:space="preserve">update the GI and </w:t>
      </w:r>
      <w:r w:rsidR="009C6C2D">
        <w:t xml:space="preserve">math </w:t>
      </w:r>
      <w:r w:rsidR="009C6C2D" w:rsidRPr="003118D5">
        <w:t>description</w:t>
      </w:r>
      <w:r w:rsidR="009C6C2D">
        <w:t xml:space="preserve"> </w:t>
      </w:r>
    </w:p>
    <w:p w14:paraId="3345F5C9" w14:textId="77777777" w:rsidR="003E4403" w:rsidRPr="003E4403" w:rsidRDefault="003E4403" w:rsidP="00176480">
      <w:pPr>
        <w:pStyle w:val="T1"/>
        <w:spacing w:after="120"/>
        <w:jc w:val="both"/>
        <w:rPr>
          <w:b w:val="0"/>
          <w:sz w:val="22"/>
        </w:rPr>
      </w:pPr>
    </w:p>
    <w:p w14:paraId="1DF2FA3C" w14:textId="77777777" w:rsidR="005E768D" w:rsidRPr="004D2D75" w:rsidRDefault="005E768D" w:rsidP="00176480">
      <w:pPr>
        <w:pStyle w:val="T1"/>
        <w:spacing w:after="120"/>
        <w:jc w:val="both"/>
        <w:rPr>
          <w:sz w:val="22"/>
        </w:rPr>
      </w:pPr>
    </w:p>
    <w:p w14:paraId="0D769DF3" w14:textId="40EAABC0" w:rsidR="005E768D" w:rsidRDefault="00853FF4" w:rsidP="00176480">
      <w:pPr>
        <w:jc w:val="both"/>
        <w:rPr>
          <w:lang w:eastAsia="ko-KR"/>
        </w:rPr>
      </w:pPr>
      <w:r>
        <w:rPr>
          <w:rFonts w:hint="eastAsia"/>
          <w:lang w:eastAsia="ko-KR"/>
        </w:rPr>
        <w:t>Reference</w:t>
      </w:r>
      <w:r w:rsidR="006F5181">
        <w:rPr>
          <w:lang w:eastAsia="ko-KR"/>
        </w:rPr>
        <w:t>s:</w:t>
      </w:r>
    </w:p>
    <w:p w14:paraId="1FCDB1F9" w14:textId="143EB1E6" w:rsidR="00853FF4" w:rsidRPr="004D2D75" w:rsidRDefault="00853FF4" w:rsidP="00176480">
      <w:pPr>
        <w:jc w:val="both"/>
        <w:rPr>
          <w:lang w:eastAsia="ko-KR"/>
        </w:rPr>
      </w:pPr>
      <w:r>
        <w:rPr>
          <w:lang w:eastAsia="ko-KR"/>
        </w:rPr>
        <w:t xml:space="preserve">[1] </w:t>
      </w:r>
      <w:r w:rsidR="00452579">
        <w:rPr>
          <w:lang w:eastAsia="ko-KR"/>
        </w:rPr>
        <w:t>802.11-20/</w:t>
      </w:r>
      <w:r w:rsidR="009C6C2D">
        <w:rPr>
          <w:lang w:eastAsia="ko-KR"/>
        </w:rPr>
        <w:t>1935</w:t>
      </w:r>
      <w:r w:rsidR="00452579">
        <w:rPr>
          <w:lang w:eastAsia="ko-KR"/>
        </w:rPr>
        <w:t>r</w:t>
      </w:r>
      <w:r w:rsidR="009C6C2D">
        <w:rPr>
          <w:lang w:eastAsia="ko-KR"/>
        </w:rPr>
        <w:t>4</w:t>
      </w:r>
      <w:r w:rsidR="00B570CF">
        <w:rPr>
          <w:lang w:eastAsia="ko-KR"/>
        </w:rPr>
        <w:t xml:space="preserve"> Compendium of Stras Polls and Potential Changes to the Specification Framework Document</w:t>
      </w:r>
    </w:p>
    <w:p w14:paraId="1A963810" w14:textId="77777777" w:rsidR="005E768D" w:rsidRPr="004D2D75" w:rsidRDefault="005E768D" w:rsidP="00176480">
      <w:pPr>
        <w:jc w:val="both"/>
      </w:pPr>
    </w:p>
    <w:p w14:paraId="0FF18DEA" w14:textId="77777777" w:rsidR="00DC0CA2" w:rsidRDefault="005E768D" w:rsidP="00176480">
      <w:pPr>
        <w:jc w:val="both"/>
      </w:pPr>
      <w:r w:rsidRPr="004D2D75">
        <w:br w:type="page"/>
      </w:r>
    </w:p>
    <w:p w14:paraId="186CBF49" w14:textId="5637C2CA" w:rsidR="00F368C1" w:rsidRDefault="00D7068E" w:rsidP="007C0FA7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lastRenderedPageBreak/>
        <w:t>3</w:t>
      </w:r>
      <w:r w:rsidR="0021736A">
        <w:rPr>
          <w:w w:val="100"/>
          <w:lang w:eastAsia="ko-KR"/>
        </w:rPr>
        <w:t>6</w:t>
      </w:r>
      <w:r w:rsidR="00F368C1"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3</w:t>
      </w:r>
      <w:r w:rsidR="00F368C1"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11.</w:t>
      </w:r>
      <w:r w:rsidR="004216D9">
        <w:rPr>
          <w:w w:val="100"/>
          <w:lang w:eastAsia="ko-KR"/>
        </w:rPr>
        <w:t>10</w:t>
      </w:r>
      <w:r w:rsidR="00F368C1">
        <w:rPr>
          <w:rFonts w:hint="eastAsia"/>
          <w:w w:val="100"/>
          <w:lang w:eastAsia="ko-KR"/>
        </w:rPr>
        <w:t xml:space="preserve"> </w:t>
      </w:r>
      <w:r w:rsidR="0056753D">
        <w:rPr>
          <w:w w:val="100"/>
          <w:lang w:eastAsia="ko-KR"/>
        </w:rPr>
        <w:t>EHT-</w:t>
      </w:r>
      <w:r w:rsidR="00AD75AF">
        <w:rPr>
          <w:w w:val="100"/>
          <w:lang w:eastAsia="ko-KR"/>
        </w:rPr>
        <w:t>L</w:t>
      </w:r>
      <w:r w:rsidR="0056753D">
        <w:rPr>
          <w:w w:val="100"/>
          <w:lang w:eastAsia="ko-KR"/>
        </w:rPr>
        <w:t>TF</w:t>
      </w:r>
    </w:p>
    <w:p w14:paraId="62811690" w14:textId="77777777" w:rsidR="00EF2AEE" w:rsidRDefault="00EF2AEE" w:rsidP="00AD75AF">
      <w:pPr>
        <w:pStyle w:val="T"/>
      </w:pPr>
    </w:p>
    <w:p w14:paraId="218C6553" w14:textId="2F2D0B2B" w:rsidR="00EF2AEE" w:rsidRDefault="00D65EFA" w:rsidP="006070D2">
      <w:pPr>
        <w:pStyle w:val="T"/>
      </w:pPr>
      <w:r>
        <w:t>The EHT-LTF field provides a means for the receiver to estimate the MIMO channel between the set of constellation</w:t>
      </w:r>
      <w:r w:rsidR="006070D2">
        <w:t xml:space="preserve"> </w:t>
      </w:r>
      <w:r>
        <w:t xml:space="preserve">mapper outputs and the receive chains. In an EHT MU PPDU, the transmitter provides training for </w:t>
      </w:r>
      <w:r w:rsidRPr="002E072E">
        <w:rPr>
          <w:i/>
        </w:rPr>
        <w:t>N</w:t>
      </w:r>
      <w:r w:rsidR="00D02126" w:rsidRPr="00E93152">
        <w:rPr>
          <w:i/>
          <w:vertAlign w:val="subscript"/>
        </w:rPr>
        <w:t>S</w:t>
      </w:r>
      <w:r w:rsidRPr="00E93152">
        <w:rPr>
          <w:i/>
          <w:vertAlign w:val="subscript"/>
        </w:rPr>
        <w:t>S</w:t>
      </w:r>
      <w:r w:rsidR="00603AD6" w:rsidRPr="00E93152">
        <w:rPr>
          <w:i/>
          <w:vertAlign w:val="subscript"/>
        </w:rPr>
        <w:t>,</w:t>
      </w:r>
      <w:r w:rsidR="00603AD6" w:rsidRPr="002E072E">
        <w:rPr>
          <w:i/>
          <w:vertAlign w:val="subscript"/>
        </w:rPr>
        <w:t xml:space="preserve"> r, total</w:t>
      </w:r>
      <w:r>
        <w:t xml:space="preserve"> space streams used for the transmission of the PSDU(s) in the r-th RU. In an E</w:t>
      </w:r>
      <w:r w:rsidR="00C34A45">
        <w:t>HT</w:t>
      </w:r>
      <w:r>
        <w:t xml:space="preserve"> TB</w:t>
      </w:r>
      <w:r w:rsidR="00603AD6">
        <w:t xml:space="preserve"> </w:t>
      </w:r>
      <w:r>
        <w:t>PPDU, the transmitter of user</w:t>
      </w:r>
      <w:r w:rsidRPr="00603AD6">
        <w:rPr>
          <w:i/>
        </w:rPr>
        <w:t xml:space="preserve"> u</w:t>
      </w:r>
      <w:r>
        <w:t xml:space="preserve"> in the</w:t>
      </w:r>
      <w:r w:rsidRPr="00603AD6">
        <w:rPr>
          <w:i/>
        </w:rPr>
        <w:t xml:space="preserve"> r</w:t>
      </w:r>
      <w:r>
        <w:t>-th RU</w:t>
      </w:r>
      <w:bookmarkStart w:id="1" w:name="OLE_LINK1"/>
      <w:r w:rsidR="00C34A45">
        <w:t>/MRU</w:t>
      </w:r>
      <w:bookmarkEnd w:id="1"/>
      <w:r>
        <w:t xml:space="preserve"> provides training for </w:t>
      </w:r>
      <w:r w:rsidRPr="00603AD6">
        <w:rPr>
          <w:i/>
        </w:rPr>
        <w:t>N</w:t>
      </w:r>
      <w:r w:rsidRPr="00603AD6">
        <w:rPr>
          <w:i/>
          <w:vertAlign w:val="subscript"/>
        </w:rPr>
        <w:t>STS</w:t>
      </w:r>
      <w:r w:rsidR="009D3CBF" w:rsidRPr="00603AD6">
        <w:rPr>
          <w:i/>
          <w:vertAlign w:val="subscript"/>
        </w:rPr>
        <w:t>, r, u</w:t>
      </w:r>
      <w:r>
        <w:t xml:space="preserve"> space-time streams used for the</w:t>
      </w:r>
      <w:r w:rsidR="00603AD6">
        <w:t xml:space="preserve"> </w:t>
      </w:r>
      <w:r>
        <w:t>transmission of the PSDU. For each subcarrier in the r-th RU</w:t>
      </w:r>
      <w:r w:rsidR="00C34A45">
        <w:t>/MRU</w:t>
      </w:r>
      <w:r>
        <w:t>, the MIMO channel that can be estimated is an</w:t>
      </w:r>
      <w:r w:rsidR="00603AD6">
        <w:t xml:space="preserve"> </w:t>
      </w:r>
      <w:r w:rsidRPr="00603AD6">
        <w:rPr>
          <w:i/>
        </w:rPr>
        <w:t>N</w:t>
      </w:r>
      <w:r w:rsidRPr="00603AD6">
        <w:rPr>
          <w:i/>
          <w:vertAlign w:val="subscript"/>
        </w:rPr>
        <w:t>RX</w:t>
      </w:r>
      <w:r w:rsidRPr="00603AD6">
        <w:rPr>
          <w:i/>
        </w:rPr>
        <w:t xml:space="preserve"> × N</w:t>
      </w:r>
      <w:r w:rsidRPr="00E93152">
        <w:rPr>
          <w:i/>
          <w:vertAlign w:val="subscript"/>
        </w:rPr>
        <w:t>SS</w:t>
      </w:r>
      <w:r w:rsidR="009D3CBF" w:rsidRPr="00603AD6">
        <w:rPr>
          <w:i/>
          <w:vertAlign w:val="subscript"/>
        </w:rPr>
        <w:t>, r, total</w:t>
      </w:r>
      <w:r>
        <w:t xml:space="preserve"> matrix. An </w:t>
      </w:r>
      <w:r w:rsidR="00603AD6">
        <w:t>EHT</w:t>
      </w:r>
      <w:r>
        <w:t xml:space="preserve"> transmission has a preamble that contains </w:t>
      </w:r>
      <w:r w:rsidR="00603AD6">
        <w:t>EHT</w:t>
      </w:r>
      <w:r>
        <w:t>-LTF symbols, where the data</w:t>
      </w:r>
      <w:r w:rsidR="00603AD6">
        <w:t xml:space="preserve"> </w:t>
      </w:r>
      <w:r>
        <w:t xml:space="preserve">tones of each </w:t>
      </w:r>
      <w:r w:rsidR="00603AD6">
        <w:t>EHT</w:t>
      </w:r>
      <w:r>
        <w:t xml:space="preserve">-LTF symbol are multiplied by entries belonging to a matrix </w:t>
      </w:r>
      <w:r w:rsidRPr="000C2B71">
        <w:rPr>
          <w:i/>
        </w:rPr>
        <w:t>P</w:t>
      </w:r>
      <w:r w:rsidR="00603AD6" w:rsidRPr="000C2B71">
        <w:rPr>
          <w:i/>
          <w:vertAlign w:val="subscript"/>
        </w:rPr>
        <w:t>EHT</w:t>
      </w:r>
      <w:r w:rsidRPr="000C2B71">
        <w:rPr>
          <w:i/>
          <w:vertAlign w:val="subscript"/>
        </w:rPr>
        <w:t>-LTF</w:t>
      </w:r>
      <w:r w:rsidR="00B42BCA">
        <w:t>,</w:t>
      </w:r>
      <w:r>
        <w:t xml:space="preserve"> to enable channel</w:t>
      </w:r>
      <w:r w:rsidR="00603AD6">
        <w:t xml:space="preserve"> </w:t>
      </w:r>
      <w:r>
        <w:t xml:space="preserve">estimation at the receiver. When single stream pilot is used in </w:t>
      </w:r>
      <w:r w:rsidR="00603AD6">
        <w:t>EHT</w:t>
      </w:r>
      <w:r>
        <w:t xml:space="preserve">-LTF, the pilot subcarriers of each </w:t>
      </w:r>
      <w:r w:rsidR="00603AD6">
        <w:t>EHT</w:t>
      </w:r>
      <w:r>
        <w:t>-LTF</w:t>
      </w:r>
      <w:r w:rsidR="00603AD6">
        <w:t xml:space="preserve"> </w:t>
      </w:r>
      <w:r>
        <w:t xml:space="preserve">symbol are multiplied by the entries of a matrix </w:t>
      </w:r>
      <w:r w:rsidRPr="000C2B71">
        <w:rPr>
          <w:i/>
        </w:rPr>
        <w:t>R</w:t>
      </w:r>
      <w:r w:rsidRPr="000C2B71">
        <w:rPr>
          <w:i/>
          <w:vertAlign w:val="subscript"/>
        </w:rPr>
        <w:t>HE-LTF</w:t>
      </w:r>
      <w:r w:rsidR="00B42BCA">
        <w:t xml:space="preserve"> </w:t>
      </w:r>
      <w:r>
        <w:t>to allow receivers to track phase</w:t>
      </w:r>
      <w:r w:rsidR="00603AD6">
        <w:t xml:space="preserve"> </w:t>
      </w:r>
      <w:r>
        <w:t xml:space="preserve">and/or frequency offset during MIMO channel estimation using the </w:t>
      </w:r>
      <w:r w:rsidR="006070D2">
        <w:t>EHT</w:t>
      </w:r>
      <w:r>
        <w:t>-LTF. Single stream pilots shall be</w:t>
      </w:r>
      <w:r w:rsidR="006070D2">
        <w:t xml:space="preserve"> </w:t>
      </w:r>
      <w:r>
        <w:t>used</w:t>
      </w:r>
      <w:r w:rsidR="006070D2" w:rsidRPr="006070D2">
        <w:t xml:space="preserve"> </w:t>
      </w:r>
      <w:r w:rsidR="006070D2">
        <w:t xml:space="preserve">for all spatial multiplexing modes (both UL and DL) defined in EHT. </w:t>
      </w:r>
      <w:r w:rsidR="00C34A45" w:rsidRPr="000C2B71">
        <w:rPr>
          <w:i/>
        </w:rPr>
        <w:t>P</w:t>
      </w:r>
      <w:r w:rsidR="00C34A45" w:rsidRPr="000C2B71">
        <w:rPr>
          <w:i/>
          <w:vertAlign w:val="subscript"/>
        </w:rPr>
        <w:t>EHT-LTF</w:t>
      </w:r>
      <w:r w:rsidR="00C34A45" w:rsidRPr="00C34A45">
        <w:t xml:space="preserve"> is defined such that each modulated spatial stream in an RU/MRU is active on all sub-carriers in that RU/MRU for which the EHT-LTF sequence takes a non-zero value</w:t>
      </w:r>
      <w:r w:rsidR="006070D2">
        <w:t>. This is applicable to multi-AP transmission modes as well</w:t>
      </w:r>
    </w:p>
    <w:p w14:paraId="354C8440" w14:textId="77777777" w:rsidR="006070D2" w:rsidRDefault="006070D2" w:rsidP="006070D2">
      <w:pPr>
        <w:pStyle w:val="T"/>
      </w:pPr>
    </w:p>
    <w:p w14:paraId="7D89E152" w14:textId="77777777" w:rsidR="00E93152" w:rsidRPr="00E93152" w:rsidRDefault="00E93152" w:rsidP="00E93152">
      <w:pPr>
        <w:pStyle w:val="T"/>
        <w:rPr>
          <w:ins w:id="2" w:author="liuchenchen" w:date="2021-01-15T11:39:00Z"/>
          <w:rFonts w:ascii="宋体" w:eastAsia="宋体" w:hAnsi="宋体"/>
          <w:lang w:eastAsia="zh-CN"/>
        </w:rPr>
      </w:pPr>
      <w:ins w:id="3" w:author="liuchenchen" w:date="2021-01-15T11:39:00Z">
        <w:r>
          <w:t xml:space="preserve">In an </w:t>
        </w:r>
        <w:r w:rsidRPr="00E66174">
          <w:rPr>
            <w:rFonts w:hint="eastAsia"/>
          </w:rPr>
          <w:t>EHT</w:t>
        </w:r>
        <w:r>
          <w:t xml:space="preserve"> MU PPDU with a single RU/MRU (the RU/MRU having an MU-MIMO allocation or an SU allocation), the number of </w:t>
        </w:r>
        <w:r w:rsidRPr="00E66174">
          <w:rPr>
            <w:rFonts w:hint="eastAsia"/>
          </w:rPr>
          <w:t>EHT</w:t>
        </w:r>
        <w:r>
          <w:t xml:space="preserve">-LTF symbols, </w:t>
        </w:r>
        <w:r w:rsidRPr="00E66174">
          <w:rPr>
            <w:i/>
          </w:rPr>
          <w:t>N</w:t>
        </w:r>
        <w:r w:rsidRPr="00E66174">
          <w:rPr>
            <w:i/>
            <w:vertAlign w:val="subscript"/>
          </w:rPr>
          <w:t>EHT-LTF</w:t>
        </w:r>
        <w:r>
          <w:t xml:space="preserve">, is a function of the total number of space-time streams </w:t>
        </w:r>
        <w:r w:rsidRPr="00E66174">
          <w:rPr>
            <w:i/>
          </w:rPr>
          <w:t>N</w:t>
        </w:r>
        <w:r w:rsidRPr="00E66174">
          <w:rPr>
            <w:i/>
            <w:vertAlign w:val="subscript"/>
          </w:rPr>
          <w:t>STS</w:t>
        </w:r>
        <w:r w:rsidRPr="00E66174">
          <w:t xml:space="preserve"> </w:t>
        </w:r>
        <w:r>
          <w:t xml:space="preserve">as shown in </w:t>
        </w:r>
        <w:r w:rsidRPr="00E93152">
          <w:t>Table 36-</w:t>
        </w:r>
        <w:r w:rsidRPr="00E93152">
          <w:rPr>
            <w:rFonts w:ascii="宋体" w:eastAsia="宋体" w:hAnsi="宋体" w:hint="eastAsia"/>
            <w:lang w:eastAsia="zh-CN"/>
          </w:rPr>
          <w:t>xx</w:t>
        </w:r>
        <w:r w:rsidRPr="00E93152">
          <w:t xml:space="preserve"> (Number of EHT-LTFs required for different numbers of space streams)</w:t>
        </w:r>
        <w:r w:rsidRPr="00E93152">
          <w:rPr>
            <w:rFonts w:ascii="宋体" w:eastAsia="宋体" w:hAnsi="宋体" w:hint="eastAsia"/>
            <w:lang w:eastAsia="zh-CN"/>
          </w:rPr>
          <w:t>.</w:t>
        </w:r>
      </w:ins>
    </w:p>
    <w:p w14:paraId="2D95F310" w14:textId="77777777" w:rsidR="00E93152" w:rsidRPr="00E93152" w:rsidRDefault="00E93152" w:rsidP="00E93152">
      <w:pPr>
        <w:pStyle w:val="af2"/>
        <w:keepNext/>
        <w:jc w:val="center"/>
        <w:rPr>
          <w:ins w:id="4" w:author="liuchenchen" w:date="2021-01-15T11:39:00Z"/>
        </w:rPr>
      </w:pPr>
      <w:ins w:id="5" w:author="liuchenchen" w:date="2021-01-15T11:39:00Z">
        <w:r w:rsidRPr="00E93152">
          <w:t>Table 36-xx</w:t>
        </w:r>
        <w:r w:rsidRPr="00E93152">
          <w:rPr>
            <w:rFonts w:ascii="宋体" w:eastAsia="宋体" w:hAnsi="宋体" w:hint="eastAsia"/>
            <w:lang w:eastAsia="zh-CN"/>
          </w:rPr>
          <w:t>—</w:t>
        </w:r>
        <w:r w:rsidRPr="00E93152">
          <w:t>Number of EHT-LTFs required for different numbers of space streams</w:t>
        </w:r>
      </w:ins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809"/>
        <w:gridCol w:w="917"/>
      </w:tblGrid>
      <w:tr w:rsidR="00E93152" w:rsidRPr="00E93152" w14:paraId="1BE6E285" w14:textId="77777777" w:rsidTr="00641516">
        <w:trPr>
          <w:jc w:val="center"/>
          <w:ins w:id="6" w:author="liuchenchen" w:date="2021-01-15T11:39:00Z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9A726B" w14:textId="77777777" w:rsidR="00E93152" w:rsidRPr="00E93152" w:rsidRDefault="00E93152" w:rsidP="00641516">
            <w:pPr>
              <w:pStyle w:val="T"/>
              <w:jc w:val="center"/>
              <w:rPr>
                <w:ins w:id="7" w:author="liuchenchen" w:date="2021-01-15T11:39:00Z"/>
                <w:rFonts w:ascii="宋体" w:eastAsia="宋体" w:hAnsi="宋体"/>
                <w:b/>
                <w:lang w:eastAsia="zh-CN"/>
              </w:rPr>
            </w:pPr>
            <w:ins w:id="8" w:author="liuchenchen" w:date="2021-01-15T11:39:00Z">
              <w:r w:rsidRPr="00E93152">
                <w:rPr>
                  <w:b/>
                  <w:i/>
                </w:rPr>
                <w:t>N</w:t>
              </w:r>
              <w:r w:rsidRPr="00E93152">
                <w:rPr>
                  <w:b/>
                  <w:i/>
                  <w:vertAlign w:val="subscript"/>
                </w:rPr>
                <w:t>SS, total</w:t>
              </w:r>
            </w:ins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246941" w14:textId="77777777" w:rsidR="00E93152" w:rsidRPr="00E93152" w:rsidRDefault="00E93152" w:rsidP="00641516">
            <w:pPr>
              <w:pStyle w:val="T"/>
              <w:jc w:val="center"/>
              <w:rPr>
                <w:ins w:id="9" w:author="liuchenchen" w:date="2021-01-15T11:39:00Z"/>
                <w:rFonts w:ascii="宋体" w:eastAsia="宋体" w:hAnsi="宋体"/>
                <w:b/>
                <w:lang w:eastAsia="zh-CN"/>
              </w:rPr>
            </w:pPr>
            <w:ins w:id="10" w:author="liuchenchen" w:date="2021-01-15T11:39:00Z">
              <w:r w:rsidRPr="00E93152">
                <w:rPr>
                  <w:b/>
                  <w:i/>
                </w:rPr>
                <w:t>N</w:t>
              </w:r>
              <w:r w:rsidRPr="00E93152">
                <w:rPr>
                  <w:b/>
                  <w:i/>
                  <w:vertAlign w:val="subscript"/>
                </w:rPr>
                <w:t>EHT-LTF</w:t>
              </w:r>
            </w:ins>
          </w:p>
        </w:tc>
      </w:tr>
      <w:tr w:rsidR="00E93152" w:rsidRPr="00E93152" w14:paraId="623B1AC3" w14:textId="77777777" w:rsidTr="00641516">
        <w:trPr>
          <w:trHeight w:val="20"/>
          <w:jc w:val="center"/>
          <w:ins w:id="11" w:author="liuchenchen" w:date="2021-01-15T11:39:00Z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</w:tcPr>
          <w:p w14:paraId="038CBE32" w14:textId="77777777" w:rsidR="00E93152" w:rsidRPr="00E93152" w:rsidRDefault="00E93152" w:rsidP="00641516">
            <w:pPr>
              <w:pStyle w:val="T"/>
              <w:jc w:val="center"/>
              <w:rPr>
                <w:ins w:id="12" w:author="liuchenchen" w:date="2021-01-15T11:39:00Z"/>
                <w:rFonts w:ascii="宋体" w:eastAsia="宋体" w:hAnsi="宋体"/>
                <w:lang w:eastAsia="zh-CN"/>
              </w:rPr>
            </w:pPr>
            <w:ins w:id="13" w:author="liuchenchen" w:date="2021-01-15T11:39:00Z">
              <w:r w:rsidRPr="00E93152">
                <w:rPr>
                  <w:rFonts w:ascii="宋体" w:eastAsia="宋体" w:hAnsi="宋体" w:hint="eastAsia"/>
                  <w:lang w:eastAsia="zh-CN"/>
                </w:rPr>
                <w:t>1</w:t>
              </w:r>
            </w:ins>
          </w:p>
        </w:tc>
        <w:tc>
          <w:tcPr>
            <w:tcW w:w="0" w:type="auto"/>
            <w:tcBorders>
              <w:top w:val="single" w:sz="12" w:space="0" w:color="auto"/>
              <w:right w:val="single" w:sz="12" w:space="0" w:color="auto"/>
            </w:tcBorders>
          </w:tcPr>
          <w:p w14:paraId="49692847" w14:textId="77777777" w:rsidR="00E93152" w:rsidRPr="00E93152" w:rsidRDefault="00E93152" w:rsidP="00641516">
            <w:pPr>
              <w:pStyle w:val="T"/>
              <w:jc w:val="center"/>
              <w:rPr>
                <w:ins w:id="14" w:author="liuchenchen" w:date="2021-01-15T11:39:00Z"/>
                <w:rFonts w:ascii="宋体" w:eastAsia="宋体" w:hAnsi="宋体"/>
                <w:lang w:eastAsia="zh-CN"/>
              </w:rPr>
            </w:pPr>
            <w:ins w:id="15" w:author="liuchenchen" w:date="2021-01-15T11:39:00Z">
              <w:r w:rsidRPr="00E93152">
                <w:rPr>
                  <w:rFonts w:ascii="宋体" w:eastAsia="宋体" w:hAnsi="宋体" w:hint="eastAsia"/>
                  <w:lang w:eastAsia="zh-CN"/>
                </w:rPr>
                <w:t>1</w:t>
              </w:r>
            </w:ins>
          </w:p>
        </w:tc>
      </w:tr>
      <w:tr w:rsidR="00E93152" w:rsidRPr="00E93152" w14:paraId="3C5140F2" w14:textId="77777777" w:rsidTr="00641516">
        <w:trPr>
          <w:trHeight w:val="20"/>
          <w:jc w:val="center"/>
          <w:ins w:id="16" w:author="liuchenchen" w:date="2021-01-15T11:39:00Z"/>
        </w:trPr>
        <w:tc>
          <w:tcPr>
            <w:tcW w:w="0" w:type="auto"/>
            <w:tcBorders>
              <w:left w:val="single" w:sz="12" w:space="0" w:color="auto"/>
            </w:tcBorders>
          </w:tcPr>
          <w:p w14:paraId="107E850F" w14:textId="77777777" w:rsidR="00E93152" w:rsidRPr="00E93152" w:rsidRDefault="00E93152" w:rsidP="00641516">
            <w:pPr>
              <w:pStyle w:val="T"/>
              <w:jc w:val="center"/>
              <w:rPr>
                <w:ins w:id="17" w:author="liuchenchen" w:date="2021-01-15T11:39:00Z"/>
                <w:rFonts w:ascii="宋体" w:eastAsia="宋体" w:hAnsi="宋体"/>
                <w:lang w:eastAsia="zh-CN"/>
              </w:rPr>
            </w:pPr>
            <w:ins w:id="18" w:author="liuchenchen" w:date="2021-01-15T11:39:00Z">
              <w:r w:rsidRPr="00E93152">
                <w:rPr>
                  <w:rFonts w:ascii="宋体" w:eastAsia="宋体" w:hAnsi="宋体" w:hint="eastAsia"/>
                  <w:lang w:eastAsia="zh-CN"/>
                </w:rPr>
                <w:t>2</w:t>
              </w:r>
            </w:ins>
          </w:p>
        </w:tc>
        <w:tc>
          <w:tcPr>
            <w:tcW w:w="0" w:type="auto"/>
            <w:tcBorders>
              <w:right w:val="single" w:sz="12" w:space="0" w:color="auto"/>
            </w:tcBorders>
          </w:tcPr>
          <w:p w14:paraId="60C3383C" w14:textId="77777777" w:rsidR="00E93152" w:rsidRPr="00E93152" w:rsidRDefault="00E93152" w:rsidP="00641516">
            <w:pPr>
              <w:pStyle w:val="T"/>
              <w:jc w:val="center"/>
              <w:rPr>
                <w:ins w:id="19" w:author="liuchenchen" w:date="2021-01-15T11:39:00Z"/>
                <w:rFonts w:ascii="宋体" w:eastAsia="宋体" w:hAnsi="宋体"/>
                <w:lang w:eastAsia="zh-CN"/>
              </w:rPr>
            </w:pPr>
            <w:ins w:id="20" w:author="liuchenchen" w:date="2021-01-15T11:39:00Z">
              <w:r w:rsidRPr="00E93152">
                <w:rPr>
                  <w:rFonts w:ascii="宋体" w:eastAsia="宋体" w:hAnsi="宋体" w:hint="eastAsia"/>
                  <w:lang w:eastAsia="zh-CN"/>
                </w:rPr>
                <w:t>2</w:t>
              </w:r>
            </w:ins>
          </w:p>
        </w:tc>
      </w:tr>
      <w:tr w:rsidR="00E93152" w:rsidRPr="00E93152" w14:paraId="522FE09F" w14:textId="77777777" w:rsidTr="00641516">
        <w:trPr>
          <w:trHeight w:val="20"/>
          <w:jc w:val="center"/>
          <w:ins w:id="21" w:author="liuchenchen" w:date="2021-01-15T11:39:00Z"/>
        </w:trPr>
        <w:tc>
          <w:tcPr>
            <w:tcW w:w="0" w:type="auto"/>
            <w:tcBorders>
              <w:left w:val="single" w:sz="12" w:space="0" w:color="auto"/>
            </w:tcBorders>
          </w:tcPr>
          <w:p w14:paraId="14355404" w14:textId="77777777" w:rsidR="00E93152" w:rsidRPr="00E93152" w:rsidRDefault="00E93152" w:rsidP="00641516">
            <w:pPr>
              <w:pStyle w:val="T"/>
              <w:jc w:val="center"/>
              <w:rPr>
                <w:ins w:id="22" w:author="liuchenchen" w:date="2021-01-15T11:39:00Z"/>
                <w:rFonts w:ascii="宋体" w:eastAsia="宋体" w:hAnsi="宋体"/>
                <w:lang w:eastAsia="zh-CN"/>
              </w:rPr>
            </w:pPr>
            <w:ins w:id="23" w:author="liuchenchen" w:date="2021-01-15T11:39:00Z">
              <w:r w:rsidRPr="00E93152">
                <w:rPr>
                  <w:rFonts w:ascii="宋体" w:eastAsia="宋体" w:hAnsi="宋体" w:hint="eastAsia"/>
                  <w:lang w:eastAsia="zh-CN"/>
                </w:rPr>
                <w:t>3</w:t>
              </w:r>
              <w:r w:rsidRPr="00E93152">
                <w:rPr>
                  <w:rFonts w:ascii="宋体" w:eastAsia="宋体" w:hAnsi="宋体"/>
                  <w:lang w:eastAsia="zh-CN"/>
                </w:rPr>
                <w:t>-4</w:t>
              </w:r>
            </w:ins>
          </w:p>
        </w:tc>
        <w:tc>
          <w:tcPr>
            <w:tcW w:w="0" w:type="auto"/>
            <w:tcBorders>
              <w:right w:val="single" w:sz="12" w:space="0" w:color="auto"/>
            </w:tcBorders>
          </w:tcPr>
          <w:p w14:paraId="5CE4D799" w14:textId="77777777" w:rsidR="00E93152" w:rsidRPr="00E93152" w:rsidRDefault="00E93152" w:rsidP="00641516">
            <w:pPr>
              <w:pStyle w:val="T"/>
              <w:jc w:val="center"/>
              <w:rPr>
                <w:ins w:id="24" w:author="liuchenchen" w:date="2021-01-15T11:39:00Z"/>
                <w:rFonts w:ascii="宋体" w:eastAsia="宋体" w:hAnsi="宋体"/>
                <w:lang w:eastAsia="zh-CN"/>
              </w:rPr>
            </w:pPr>
            <w:ins w:id="25" w:author="liuchenchen" w:date="2021-01-15T11:39:00Z">
              <w:r w:rsidRPr="00E93152">
                <w:rPr>
                  <w:rFonts w:ascii="宋体" w:eastAsia="宋体" w:hAnsi="宋体" w:hint="eastAsia"/>
                  <w:lang w:eastAsia="zh-CN"/>
                </w:rPr>
                <w:t>4</w:t>
              </w:r>
            </w:ins>
          </w:p>
        </w:tc>
      </w:tr>
      <w:tr w:rsidR="00E93152" w:rsidRPr="00E93152" w14:paraId="39DD82D8" w14:textId="77777777" w:rsidTr="00641516">
        <w:trPr>
          <w:trHeight w:val="20"/>
          <w:jc w:val="center"/>
          <w:ins w:id="26" w:author="liuchenchen" w:date="2021-01-15T11:39:00Z"/>
        </w:trPr>
        <w:tc>
          <w:tcPr>
            <w:tcW w:w="0" w:type="auto"/>
            <w:tcBorders>
              <w:left w:val="single" w:sz="12" w:space="0" w:color="auto"/>
            </w:tcBorders>
          </w:tcPr>
          <w:p w14:paraId="11C91E03" w14:textId="77777777" w:rsidR="00E93152" w:rsidRPr="00E93152" w:rsidRDefault="00E93152" w:rsidP="00641516">
            <w:pPr>
              <w:pStyle w:val="T"/>
              <w:jc w:val="center"/>
              <w:rPr>
                <w:ins w:id="27" w:author="liuchenchen" w:date="2021-01-15T11:39:00Z"/>
                <w:rFonts w:ascii="宋体" w:eastAsia="宋体" w:hAnsi="宋体"/>
                <w:lang w:eastAsia="zh-CN"/>
              </w:rPr>
            </w:pPr>
            <w:ins w:id="28" w:author="liuchenchen" w:date="2021-01-15T11:39:00Z">
              <w:r w:rsidRPr="00E93152">
                <w:rPr>
                  <w:rFonts w:ascii="宋体" w:eastAsia="宋体" w:hAnsi="宋体"/>
                  <w:lang w:eastAsia="zh-CN"/>
                </w:rPr>
                <w:t>5-6</w:t>
              </w:r>
            </w:ins>
          </w:p>
        </w:tc>
        <w:tc>
          <w:tcPr>
            <w:tcW w:w="0" w:type="auto"/>
            <w:tcBorders>
              <w:right w:val="single" w:sz="12" w:space="0" w:color="auto"/>
            </w:tcBorders>
          </w:tcPr>
          <w:p w14:paraId="6B91224B" w14:textId="77777777" w:rsidR="00E93152" w:rsidRPr="00E93152" w:rsidRDefault="00E93152" w:rsidP="00641516">
            <w:pPr>
              <w:pStyle w:val="T"/>
              <w:jc w:val="center"/>
              <w:rPr>
                <w:ins w:id="29" w:author="liuchenchen" w:date="2021-01-15T11:39:00Z"/>
                <w:rFonts w:ascii="宋体" w:eastAsia="宋体" w:hAnsi="宋体"/>
                <w:lang w:eastAsia="zh-CN"/>
              </w:rPr>
            </w:pPr>
            <w:ins w:id="30" w:author="liuchenchen" w:date="2021-01-15T11:39:00Z">
              <w:r w:rsidRPr="00E93152">
                <w:rPr>
                  <w:rFonts w:ascii="宋体" w:eastAsia="宋体" w:hAnsi="宋体" w:hint="eastAsia"/>
                  <w:lang w:eastAsia="zh-CN"/>
                </w:rPr>
                <w:t>6</w:t>
              </w:r>
            </w:ins>
          </w:p>
        </w:tc>
      </w:tr>
      <w:tr w:rsidR="00E93152" w:rsidRPr="00E93152" w14:paraId="42A1E117" w14:textId="77777777" w:rsidTr="00641516">
        <w:trPr>
          <w:trHeight w:val="20"/>
          <w:jc w:val="center"/>
          <w:ins w:id="31" w:author="liuchenchen" w:date="2021-01-15T11:39:00Z"/>
        </w:trPr>
        <w:tc>
          <w:tcPr>
            <w:tcW w:w="0" w:type="auto"/>
            <w:tcBorders>
              <w:left w:val="single" w:sz="12" w:space="0" w:color="auto"/>
            </w:tcBorders>
          </w:tcPr>
          <w:p w14:paraId="01F16C05" w14:textId="77777777" w:rsidR="00E93152" w:rsidRPr="00E93152" w:rsidRDefault="00E93152" w:rsidP="00641516">
            <w:pPr>
              <w:pStyle w:val="T"/>
              <w:jc w:val="center"/>
              <w:rPr>
                <w:ins w:id="32" w:author="liuchenchen" w:date="2021-01-15T11:39:00Z"/>
                <w:rFonts w:ascii="宋体" w:eastAsia="宋体" w:hAnsi="宋体"/>
                <w:lang w:eastAsia="zh-CN"/>
              </w:rPr>
            </w:pPr>
            <w:ins w:id="33" w:author="liuchenchen" w:date="2021-01-15T11:39:00Z">
              <w:r w:rsidRPr="00E93152">
                <w:rPr>
                  <w:rFonts w:ascii="宋体" w:eastAsia="宋体" w:hAnsi="宋体"/>
                  <w:lang w:eastAsia="zh-CN"/>
                </w:rPr>
                <w:t>7-8</w:t>
              </w:r>
            </w:ins>
          </w:p>
        </w:tc>
        <w:tc>
          <w:tcPr>
            <w:tcW w:w="0" w:type="auto"/>
            <w:tcBorders>
              <w:right w:val="single" w:sz="12" w:space="0" w:color="auto"/>
            </w:tcBorders>
          </w:tcPr>
          <w:p w14:paraId="25C99D3D" w14:textId="77777777" w:rsidR="00E93152" w:rsidRPr="00E93152" w:rsidRDefault="00E93152" w:rsidP="00641516">
            <w:pPr>
              <w:pStyle w:val="T"/>
              <w:jc w:val="center"/>
              <w:rPr>
                <w:ins w:id="34" w:author="liuchenchen" w:date="2021-01-15T11:39:00Z"/>
                <w:rFonts w:ascii="宋体" w:eastAsia="宋体" w:hAnsi="宋体"/>
                <w:lang w:eastAsia="zh-CN"/>
              </w:rPr>
            </w:pPr>
            <w:ins w:id="35" w:author="liuchenchen" w:date="2021-01-15T11:39:00Z">
              <w:r w:rsidRPr="00E93152">
                <w:rPr>
                  <w:rFonts w:ascii="宋体" w:eastAsia="宋体" w:hAnsi="宋体" w:hint="eastAsia"/>
                  <w:lang w:eastAsia="zh-CN"/>
                </w:rPr>
                <w:t>8</w:t>
              </w:r>
            </w:ins>
          </w:p>
        </w:tc>
      </w:tr>
      <w:tr w:rsidR="00E93152" w:rsidRPr="00E93152" w14:paraId="3769D46F" w14:textId="77777777" w:rsidTr="00641516">
        <w:trPr>
          <w:trHeight w:val="20"/>
          <w:jc w:val="center"/>
          <w:ins w:id="36" w:author="liuchenchen" w:date="2021-01-15T11:39:00Z"/>
        </w:trPr>
        <w:tc>
          <w:tcPr>
            <w:tcW w:w="0" w:type="auto"/>
            <w:tcBorders>
              <w:left w:val="single" w:sz="12" w:space="0" w:color="auto"/>
            </w:tcBorders>
          </w:tcPr>
          <w:p w14:paraId="5744F51D" w14:textId="77777777" w:rsidR="00E93152" w:rsidRPr="00E93152" w:rsidRDefault="00E93152" w:rsidP="00641516">
            <w:pPr>
              <w:pStyle w:val="T"/>
              <w:jc w:val="center"/>
              <w:rPr>
                <w:ins w:id="37" w:author="liuchenchen" w:date="2021-01-15T11:39:00Z"/>
                <w:rFonts w:ascii="宋体" w:eastAsia="宋体" w:hAnsi="宋体"/>
                <w:lang w:eastAsia="zh-CN"/>
              </w:rPr>
            </w:pPr>
            <w:ins w:id="38" w:author="liuchenchen" w:date="2021-01-15T11:39:00Z">
              <w:r>
                <w:rPr>
                  <w:rFonts w:ascii="宋体" w:eastAsia="宋体" w:hAnsi="宋体"/>
                  <w:lang w:eastAsia="zh-CN"/>
                </w:rPr>
                <w:t>…</w:t>
              </w:r>
            </w:ins>
          </w:p>
        </w:tc>
        <w:tc>
          <w:tcPr>
            <w:tcW w:w="0" w:type="auto"/>
            <w:tcBorders>
              <w:right w:val="single" w:sz="12" w:space="0" w:color="auto"/>
            </w:tcBorders>
          </w:tcPr>
          <w:p w14:paraId="0B7C3780" w14:textId="77777777" w:rsidR="00E93152" w:rsidRPr="00E93152" w:rsidRDefault="00E93152" w:rsidP="00641516">
            <w:pPr>
              <w:pStyle w:val="T"/>
              <w:jc w:val="center"/>
              <w:rPr>
                <w:ins w:id="39" w:author="liuchenchen" w:date="2021-01-15T11:39:00Z"/>
                <w:rFonts w:ascii="宋体" w:eastAsia="宋体" w:hAnsi="宋体"/>
                <w:lang w:eastAsia="zh-CN"/>
              </w:rPr>
            </w:pPr>
            <w:ins w:id="40" w:author="liuchenchen" w:date="2021-01-15T11:39:00Z">
              <w:r>
                <w:rPr>
                  <w:rFonts w:ascii="宋体" w:eastAsia="宋体" w:hAnsi="宋体"/>
                  <w:lang w:eastAsia="zh-CN"/>
                </w:rPr>
                <w:t>…</w:t>
              </w:r>
            </w:ins>
          </w:p>
        </w:tc>
      </w:tr>
    </w:tbl>
    <w:p w14:paraId="2384C3A4" w14:textId="77777777" w:rsidR="00186F8E" w:rsidRDefault="00186F8E" w:rsidP="008A34AF">
      <w:pPr>
        <w:pStyle w:val="T"/>
        <w:rPr>
          <w:rFonts w:ascii="宋体" w:eastAsia="宋体" w:hAnsi="宋体"/>
          <w:lang w:eastAsia="zh-CN"/>
        </w:rPr>
      </w:pPr>
    </w:p>
    <w:p w14:paraId="655349BB" w14:textId="625CB7E4" w:rsidR="006070D2" w:rsidRDefault="006070D2" w:rsidP="00E66174">
      <w:pPr>
        <w:pStyle w:val="T"/>
        <w:jc w:val="left"/>
      </w:pPr>
      <w:r>
        <w:t xml:space="preserve">In an </w:t>
      </w:r>
      <w:r w:rsidR="00E66174">
        <w:t>EHT</w:t>
      </w:r>
      <w:r>
        <w:t xml:space="preserve"> MU PPDU, </w:t>
      </w:r>
      <w:r w:rsidRPr="00E66174">
        <w:rPr>
          <w:i/>
        </w:rPr>
        <w:t>N</w:t>
      </w:r>
      <w:r w:rsidRPr="00E66174">
        <w:rPr>
          <w:i/>
          <w:vertAlign w:val="subscript"/>
        </w:rPr>
        <w:t>E</w:t>
      </w:r>
      <w:r w:rsidR="00E66174" w:rsidRPr="00E66174">
        <w:rPr>
          <w:i/>
          <w:vertAlign w:val="subscript"/>
        </w:rPr>
        <w:t>HT</w:t>
      </w:r>
      <w:r w:rsidRPr="00E66174">
        <w:rPr>
          <w:i/>
          <w:vertAlign w:val="subscript"/>
        </w:rPr>
        <w:t>-LTF</w:t>
      </w:r>
      <w:r w:rsidRPr="00E66174">
        <w:rPr>
          <w:i/>
        </w:rPr>
        <w:t xml:space="preserve"> </w:t>
      </w:r>
      <w:r>
        <w:t xml:space="preserve">is indicated in the </w:t>
      </w:r>
      <w:r w:rsidR="00E66174">
        <w:t>U-</w:t>
      </w:r>
      <w:r>
        <w:t xml:space="preserve">SIG field. In an </w:t>
      </w:r>
      <w:r w:rsidR="00E66174">
        <w:t>EHT</w:t>
      </w:r>
      <w:r>
        <w:t xml:space="preserve"> MU PPDU</w:t>
      </w:r>
      <w:r w:rsidR="00E66174">
        <w:t xml:space="preserve"> with more than one RU</w:t>
      </w:r>
      <w:r w:rsidR="00C34A45">
        <w:t>/MRU</w:t>
      </w:r>
      <w:r w:rsidR="00E66174">
        <w:t xml:space="preserve">, </w:t>
      </w:r>
      <w:r w:rsidR="00E66174" w:rsidRPr="00E66174">
        <w:rPr>
          <w:i/>
        </w:rPr>
        <w:t>N</w:t>
      </w:r>
      <w:r w:rsidRPr="00E66174">
        <w:rPr>
          <w:i/>
          <w:vertAlign w:val="subscript"/>
        </w:rPr>
        <w:t>E</w:t>
      </w:r>
      <w:r w:rsidR="00E66174" w:rsidRPr="00E66174">
        <w:rPr>
          <w:i/>
          <w:vertAlign w:val="subscript"/>
        </w:rPr>
        <w:t>HT</w:t>
      </w:r>
      <w:r w:rsidRPr="00E66174">
        <w:rPr>
          <w:i/>
          <w:vertAlign w:val="subscript"/>
        </w:rPr>
        <w:t>-LTF</w:t>
      </w:r>
      <w:r>
        <w:t xml:space="preserve"> may take a value that is greater than or equal to the maximum</w:t>
      </w:r>
      <w:r w:rsidR="00E66174">
        <w:t xml:space="preserve"> </w:t>
      </w:r>
      <w:r>
        <w:t xml:space="preserve">value of the initial number of </w:t>
      </w:r>
      <w:r w:rsidR="00E66174">
        <w:t>EHT</w:t>
      </w:r>
      <w:r>
        <w:t>-LTF symbols for each RU</w:t>
      </w:r>
      <w:r w:rsidR="00C34A45">
        <w:t>/MRU</w:t>
      </w:r>
      <w:r>
        <w:t xml:space="preserve">, where the initial number of </w:t>
      </w:r>
      <w:r w:rsidR="00E66174">
        <w:t>EHT</w:t>
      </w:r>
      <w:r>
        <w:t>-LTF</w:t>
      </w:r>
      <w:r w:rsidR="00E66174">
        <w:t xml:space="preserve"> </w:t>
      </w:r>
      <w:r>
        <w:t xml:space="preserve">symbols is calculated as a function of </w:t>
      </w:r>
      <w:r w:rsidRPr="00E66174">
        <w:rPr>
          <w:i/>
        </w:rPr>
        <w:t>N</w:t>
      </w:r>
      <w:r w:rsidRPr="00E66174">
        <w:rPr>
          <w:i/>
          <w:vertAlign w:val="subscript"/>
        </w:rPr>
        <w:t>STS</w:t>
      </w:r>
      <w:r w:rsidR="009D3CBF" w:rsidRPr="00E66174">
        <w:rPr>
          <w:i/>
          <w:vertAlign w:val="subscript"/>
        </w:rPr>
        <w:t>, r, total</w:t>
      </w:r>
      <w:r>
        <w:t xml:space="preserve"> (where </w:t>
      </w:r>
      <w:r w:rsidRPr="00E66174">
        <w:rPr>
          <w:i/>
        </w:rPr>
        <w:t>r</w:t>
      </w:r>
      <w:r>
        <w:t xml:space="preserve"> is the index of the RU</w:t>
      </w:r>
      <w:r w:rsidR="00C34A45">
        <w:t>/MRU</w:t>
      </w:r>
      <w:r>
        <w:t xml:space="preserve">) based on </w:t>
      </w:r>
      <w:r w:rsidRPr="00E93152">
        <w:t xml:space="preserve">Table </w:t>
      </w:r>
      <w:r w:rsidR="004A6DB3" w:rsidRPr="00E93152">
        <w:t>3</w:t>
      </w:r>
      <w:r w:rsidR="0021736A" w:rsidRPr="00E93152">
        <w:t>6</w:t>
      </w:r>
      <w:r w:rsidR="004A6DB3" w:rsidRPr="00E93152">
        <w:t>-xx (Number of EHT-LTFs required for different numbers of space streams)</w:t>
      </w:r>
      <w:r w:rsidRPr="00E93152">
        <w:t>.</w:t>
      </w:r>
    </w:p>
    <w:p w14:paraId="76A31E6D" w14:textId="77777777" w:rsidR="006070D2" w:rsidRDefault="006070D2" w:rsidP="006070D2">
      <w:pPr>
        <w:pStyle w:val="T"/>
      </w:pPr>
    </w:p>
    <w:p w14:paraId="0C5058FA" w14:textId="25FAE49D" w:rsidR="006070D2" w:rsidRDefault="006070D2" w:rsidP="002E072E">
      <w:pPr>
        <w:pStyle w:val="T"/>
      </w:pPr>
      <w:r>
        <w:t xml:space="preserve">In an </w:t>
      </w:r>
      <w:r w:rsidR="00E66174">
        <w:t>EHT</w:t>
      </w:r>
      <w:r>
        <w:t xml:space="preserve"> TB PPDU, </w:t>
      </w:r>
      <w:r w:rsidRPr="00E66174">
        <w:rPr>
          <w:i/>
        </w:rPr>
        <w:t>N</w:t>
      </w:r>
      <w:r w:rsidRPr="00E66174">
        <w:rPr>
          <w:i/>
          <w:vertAlign w:val="subscript"/>
        </w:rPr>
        <w:t>E</w:t>
      </w:r>
      <w:r w:rsidR="00E66174" w:rsidRPr="00E66174">
        <w:rPr>
          <w:i/>
          <w:vertAlign w:val="subscript"/>
        </w:rPr>
        <w:t>HT</w:t>
      </w:r>
      <w:r w:rsidRPr="00E66174">
        <w:rPr>
          <w:i/>
          <w:vertAlign w:val="subscript"/>
        </w:rPr>
        <w:t>-LTF</w:t>
      </w:r>
      <w:r>
        <w:t xml:space="preserve"> is indicated in the Trigger frame that triggers the transmission of the PPDU. In</w:t>
      </w:r>
      <w:r w:rsidR="002E072E">
        <w:t xml:space="preserve"> </w:t>
      </w:r>
      <w:r>
        <w:t xml:space="preserve">a non-OFDMA </w:t>
      </w:r>
      <w:r w:rsidR="002E072E" w:rsidRPr="002E072E">
        <w:rPr>
          <w:rFonts w:eastAsia="宋体"/>
          <w:lang w:eastAsia="zh-CN"/>
        </w:rPr>
        <w:t>EHT</w:t>
      </w:r>
      <w:r>
        <w:t xml:space="preserve"> TB PPDU, the number of 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-LTF symbols, </w:t>
      </w:r>
      <w:r w:rsidR="002E072E" w:rsidRPr="00E66174">
        <w:rPr>
          <w:i/>
        </w:rPr>
        <w:t>N</w:t>
      </w:r>
      <w:r w:rsidR="002E072E" w:rsidRPr="00E66174">
        <w:rPr>
          <w:i/>
          <w:vertAlign w:val="subscript"/>
        </w:rPr>
        <w:t>EHT-LTF</w:t>
      </w:r>
      <w:r>
        <w:t>, is a function of the total number</w:t>
      </w:r>
      <w:r w:rsidR="002E072E">
        <w:t xml:space="preserve"> </w:t>
      </w:r>
      <w:r>
        <w:t xml:space="preserve">of space-time streams, </w:t>
      </w:r>
      <w:r w:rsidR="002E072E" w:rsidRPr="00E66174">
        <w:rPr>
          <w:i/>
        </w:rPr>
        <w:t>N</w:t>
      </w:r>
      <w:r w:rsidR="002E072E" w:rsidRPr="00E66174">
        <w:rPr>
          <w:i/>
          <w:vertAlign w:val="subscript"/>
        </w:rPr>
        <w:t>STS</w:t>
      </w:r>
      <w:r>
        <w:t xml:space="preserve">, as shown in </w:t>
      </w:r>
      <w:r w:rsidR="00C575AD" w:rsidRPr="00C575AD">
        <w:t>Table 3</w:t>
      </w:r>
      <w:r w:rsidR="0021736A">
        <w:t>6</w:t>
      </w:r>
      <w:r w:rsidR="00C575AD" w:rsidRPr="00C575AD">
        <w:t>-xx (Number of EHT-LTFs required for different numbers of space streams)</w:t>
      </w:r>
      <w:r>
        <w:t>. For an</w:t>
      </w:r>
      <w:r w:rsidR="002E072E">
        <w:t xml:space="preserve"> </w:t>
      </w:r>
      <w:r>
        <w:t>OFDMA HE TB PPDU</w:t>
      </w:r>
      <w:r w:rsidR="00E91E02">
        <w:t>,</w:t>
      </w:r>
      <w:r>
        <w:t xml:space="preserve"> </w:t>
      </w:r>
      <w:r w:rsidR="00E91E02" w:rsidRPr="00513144">
        <w:rPr>
          <w:rFonts w:asciiTheme="minorEastAsia" w:eastAsiaTheme="minorEastAsia" w:hAnsiTheme="minorEastAsia"/>
          <w:i/>
          <w:lang w:eastAsia="ko-KR"/>
        </w:rPr>
        <w:t>N</w:t>
      </w:r>
      <w:r w:rsidR="00B53243" w:rsidRPr="00513144">
        <w:rPr>
          <w:rFonts w:asciiTheme="minorEastAsia" w:eastAsiaTheme="minorEastAsia" w:hAnsiTheme="minorEastAsia"/>
          <w:i/>
          <w:vertAlign w:val="subscript"/>
          <w:lang w:eastAsia="ko-KR"/>
        </w:rPr>
        <w:t>EHT_LTF</w:t>
      </w:r>
      <w:r>
        <w:t xml:space="preserve"> may be greater than or equal to the maximum value</w:t>
      </w:r>
      <w:r w:rsidR="002E072E">
        <w:t xml:space="preserve"> </w:t>
      </w:r>
      <w:r>
        <w:t xml:space="preserve">of the initial number of </w:t>
      </w:r>
      <w:r w:rsidR="002E072E" w:rsidRPr="002E072E">
        <w:rPr>
          <w:rFonts w:eastAsia="宋体"/>
          <w:lang w:eastAsia="zh-CN"/>
        </w:rPr>
        <w:t>EHT</w:t>
      </w:r>
      <w:r>
        <w:t>-LTF symbols for each RU</w:t>
      </w:r>
      <w:r w:rsidR="00C34A45">
        <w:t>/MRU</w:t>
      </w:r>
      <w:r>
        <w:t xml:space="preserve"> </w:t>
      </w:r>
      <w:r w:rsidRPr="002E072E">
        <w:rPr>
          <w:i/>
        </w:rPr>
        <w:t>r</w:t>
      </w:r>
      <w:r>
        <w:t xml:space="preserve">, which is calculated as a function of </w:t>
      </w:r>
      <w:r w:rsidR="002E072E" w:rsidRPr="002E072E">
        <w:rPr>
          <w:i/>
        </w:rPr>
        <w:t>N</w:t>
      </w:r>
      <w:r w:rsidR="002E072E" w:rsidRPr="002E072E">
        <w:rPr>
          <w:i/>
          <w:vertAlign w:val="subscript"/>
        </w:rPr>
        <w:t>STS, r, total</w:t>
      </w:r>
      <w:r>
        <w:t>, separately</w:t>
      </w:r>
      <w:r w:rsidR="002E072E">
        <w:t xml:space="preserve"> </w:t>
      </w:r>
      <w:r>
        <w:t xml:space="preserve">based on </w:t>
      </w:r>
      <w:r w:rsidR="00C575AD" w:rsidRPr="00C575AD">
        <w:t>Table 3</w:t>
      </w:r>
      <w:r w:rsidR="0021736A">
        <w:t>6</w:t>
      </w:r>
      <w:r w:rsidR="00C575AD" w:rsidRPr="00C575AD">
        <w:t>-xx (Number of EHT-LTFs required for different numbers of space streams)</w:t>
      </w:r>
      <w:r>
        <w:t>.</w:t>
      </w:r>
    </w:p>
    <w:p w14:paraId="08579D22" w14:textId="59F88AC4" w:rsidR="006070D2" w:rsidRDefault="006070D2" w:rsidP="006070D2">
      <w:pPr>
        <w:pStyle w:val="T"/>
        <w:rPr>
          <w:ins w:id="41" w:author="liuchenchen" w:date="2021-01-15T14:35:00Z"/>
        </w:rPr>
      </w:pPr>
      <w:r>
        <w:lastRenderedPageBreak/>
        <w:t>An E</w:t>
      </w:r>
      <w:r w:rsidR="00DB4F73">
        <w:t>HT</w:t>
      </w:r>
      <w:r>
        <w:t xml:space="preserve"> PPDU supports 3 </w:t>
      </w:r>
      <w:r w:rsidR="002E072E" w:rsidRPr="002E072E">
        <w:rPr>
          <w:rFonts w:eastAsia="宋体"/>
          <w:lang w:eastAsia="zh-CN"/>
        </w:rPr>
        <w:t>EHT</w:t>
      </w:r>
      <w:r>
        <w:t xml:space="preserve">-LTF types: 1x </w:t>
      </w:r>
      <w:r w:rsidR="002E072E" w:rsidRPr="002E072E">
        <w:rPr>
          <w:rFonts w:eastAsia="宋体"/>
          <w:lang w:eastAsia="zh-CN"/>
        </w:rPr>
        <w:t>EHT</w:t>
      </w:r>
      <w:r>
        <w:t xml:space="preserve">-LTF, 2x </w:t>
      </w:r>
      <w:r w:rsidR="002E072E" w:rsidRPr="002E072E">
        <w:rPr>
          <w:rFonts w:eastAsia="宋体"/>
          <w:lang w:eastAsia="zh-CN"/>
        </w:rPr>
        <w:t>EHT</w:t>
      </w:r>
      <w:r>
        <w:t xml:space="preserve">-LTF and 4x </w:t>
      </w:r>
      <w:r w:rsidR="002E072E" w:rsidRPr="002E072E">
        <w:rPr>
          <w:rFonts w:eastAsia="宋体"/>
          <w:lang w:eastAsia="zh-CN"/>
        </w:rPr>
        <w:t>EHT</w:t>
      </w:r>
      <w:r>
        <w:t xml:space="preserve">-LTF. </w:t>
      </w:r>
      <w:r w:rsidRPr="00D444DF">
        <w:t xml:space="preserve">Table </w:t>
      </w:r>
      <w:r w:rsidR="00C575AD" w:rsidRPr="00D444DF">
        <w:t>3</w:t>
      </w:r>
      <w:r w:rsidR="0021736A" w:rsidRPr="00D444DF">
        <w:t>6</w:t>
      </w:r>
      <w:r w:rsidR="00C575AD" w:rsidRPr="00D444DF">
        <w:t>-xx</w:t>
      </w:r>
      <w:r w:rsidRPr="00D444DF">
        <w:t xml:space="preserve"> (</w:t>
      </w:r>
      <w:r w:rsidR="002E072E" w:rsidRPr="00D444DF">
        <w:rPr>
          <w:rFonts w:eastAsia="宋体"/>
          <w:lang w:eastAsia="zh-CN"/>
        </w:rPr>
        <w:t>EHT</w:t>
      </w:r>
      <w:r w:rsidRPr="00D444DF">
        <w:t>-LTF</w:t>
      </w:r>
      <w:r w:rsidR="002E072E" w:rsidRPr="00D444DF">
        <w:t xml:space="preserve"> </w:t>
      </w:r>
      <w:r w:rsidRPr="00D444DF">
        <w:t xml:space="preserve">type and GI duration combinations for various </w:t>
      </w:r>
      <w:r w:rsidR="002E072E" w:rsidRPr="00D444DF">
        <w:rPr>
          <w:rFonts w:eastAsia="宋体"/>
          <w:lang w:eastAsia="zh-CN"/>
        </w:rPr>
        <w:t>EHT</w:t>
      </w:r>
      <w:r w:rsidR="002E072E" w:rsidRPr="00D444DF">
        <w:t xml:space="preserve"> </w:t>
      </w:r>
      <w:r w:rsidRPr="00D444DF">
        <w:t xml:space="preserve">PPDU formats) defines whether a particular </w:t>
      </w:r>
      <w:r w:rsidR="002E072E" w:rsidRPr="00D444DF">
        <w:rPr>
          <w:rFonts w:eastAsia="宋体"/>
          <w:lang w:eastAsia="zh-CN"/>
        </w:rPr>
        <w:t>EHT</w:t>
      </w:r>
      <w:r w:rsidRPr="00D444DF">
        <w:t>-LTF</w:t>
      </w:r>
      <w:r w:rsidR="002E072E" w:rsidRPr="00D444DF">
        <w:t xml:space="preserve"> </w:t>
      </w:r>
      <w:r w:rsidRPr="00D444DF">
        <w:t xml:space="preserve">type and GI duration combination is mandatory, conditional mandatory or optional for each </w:t>
      </w:r>
      <w:r w:rsidR="002E072E" w:rsidRPr="00D444DF">
        <w:rPr>
          <w:rFonts w:eastAsia="宋体"/>
          <w:lang w:eastAsia="zh-CN"/>
        </w:rPr>
        <w:t>EHT</w:t>
      </w:r>
      <w:r w:rsidR="002E072E" w:rsidRPr="00D444DF">
        <w:t xml:space="preserve"> </w:t>
      </w:r>
      <w:r w:rsidRPr="00D444DF">
        <w:t>PPDU format.</w:t>
      </w:r>
    </w:p>
    <w:p w14:paraId="2724A644" w14:textId="77777777" w:rsidR="00443735" w:rsidRPr="00D444DF" w:rsidRDefault="00443735" w:rsidP="00443735">
      <w:pPr>
        <w:pStyle w:val="af2"/>
        <w:keepNext/>
        <w:jc w:val="center"/>
        <w:rPr>
          <w:ins w:id="42" w:author="liuchenchen" w:date="2021-01-15T14:35:00Z"/>
        </w:rPr>
      </w:pPr>
      <w:ins w:id="43" w:author="liuchenchen" w:date="2021-01-15T14:35:00Z">
        <w:r w:rsidRPr="00D444DF">
          <w:t>Table 36-xx</w:t>
        </w:r>
        <w:r w:rsidRPr="00D444DF">
          <w:rPr>
            <w:rFonts w:ascii="宋体" w:eastAsia="宋体" w:hAnsi="宋体" w:hint="eastAsia"/>
            <w:lang w:eastAsia="zh-CN"/>
          </w:rPr>
          <w:t>—</w:t>
        </w:r>
        <w:r w:rsidRPr="00D444DF">
          <w:t>EHT-LTF type and GI duration combinations for various EHT PPDU formats</w:t>
        </w:r>
      </w:ins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642"/>
        <w:gridCol w:w="1604"/>
        <w:gridCol w:w="1701"/>
        <w:gridCol w:w="1423"/>
      </w:tblGrid>
      <w:tr w:rsidR="00443735" w:rsidRPr="00D444DF" w14:paraId="648D4EE2" w14:textId="77777777" w:rsidTr="00641516">
        <w:trPr>
          <w:jc w:val="center"/>
          <w:ins w:id="44" w:author="liuchenchen" w:date="2021-01-15T14:35:00Z"/>
        </w:trPr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40B352D" w14:textId="77777777" w:rsidR="00443735" w:rsidRPr="00D444DF" w:rsidRDefault="00443735" w:rsidP="00641516">
            <w:pPr>
              <w:pStyle w:val="T"/>
              <w:jc w:val="center"/>
              <w:rPr>
                <w:ins w:id="45" w:author="liuchenchen" w:date="2021-01-15T14:35:00Z"/>
                <w:rFonts w:eastAsia="宋体"/>
                <w:b/>
                <w:lang w:eastAsia="zh-CN"/>
              </w:rPr>
            </w:pPr>
            <w:ins w:id="46" w:author="liuchenchen" w:date="2021-01-15T14:35:00Z">
              <w:r w:rsidRPr="00D444DF">
                <w:rPr>
                  <w:rFonts w:eastAsia="宋体" w:hint="eastAsia"/>
                  <w:b/>
                  <w:lang w:eastAsia="zh-CN"/>
                </w:rPr>
                <w:t>E</w:t>
              </w:r>
              <w:r w:rsidRPr="00D444DF">
                <w:rPr>
                  <w:rFonts w:eastAsia="宋体"/>
                  <w:b/>
                  <w:lang w:eastAsia="zh-CN"/>
                </w:rPr>
                <w:t>HT-LTF type and GI duration combination</w:t>
              </w:r>
            </w:ins>
          </w:p>
        </w:tc>
        <w:tc>
          <w:tcPr>
            <w:tcW w:w="1604" w:type="dxa"/>
            <w:tcBorders>
              <w:top w:val="single" w:sz="12" w:space="0" w:color="auto"/>
              <w:bottom w:val="single" w:sz="12" w:space="0" w:color="auto"/>
            </w:tcBorders>
          </w:tcPr>
          <w:p w14:paraId="7D03DB35" w14:textId="77777777" w:rsidR="00443735" w:rsidRPr="00D444DF" w:rsidRDefault="00443735" w:rsidP="00641516">
            <w:pPr>
              <w:pStyle w:val="T"/>
              <w:jc w:val="center"/>
              <w:rPr>
                <w:ins w:id="47" w:author="liuchenchen" w:date="2021-01-15T14:35:00Z"/>
                <w:rFonts w:eastAsia="宋体"/>
                <w:b/>
                <w:lang w:eastAsia="zh-CN"/>
              </w:rPr>
            </w:pPr>
            <w:ins w:id="48" w:author="liuchenchen" w:date="2021-01-15T14:35:00Z">
              <w:r w:rsidRPr="00D444DF">
                <w:rPr>
                  <w:rFonts w:eastAsia="宋体" w:hint="eastAsia"/>
                  <w:b/>
                  <w:lang w:eastAsia="zh-CN"/>
                </w:rPr>
                <w:t>E</w:t>
              </w:r>
              <w:r w:rsidRPr="00D444DF">
                <w:rPr>
                  <w:rFonts w:eastAsia="宋体"/>
                  <w:b/>
                  <w:lang w:eastAsia="zh-CN"/>
                </w:rPr>
                <w:t xml:space="preserve">HT </w:t>
              </w:r>
              <w:r>
                <w:rPr>
                  <w:rFonts w:eastAsia="宋体"/>
                  <w:b/>
                  <w:lang w:eastAsia="zh-CN"/>
                </w:rPr>
                <w:t>M</w:t>
              </w:r>
              <w:r w:rsidRPr="00D444DF">
                <w:rPr>
                  <w:rFonts w:eastAsia="宋体"/>
                  <w:b/>
                  <w:lang w:eastAsia="zh-CN"/>
                </w:rPr>
                <w:t>U PPDU</w:t>
              </w:r>
            </w:ins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14:paraId="17FD749F" w14:textId="77777777" w:rsidR="00443735" w:rsidRPr="00D444DF" w:rsidRDefault="00443735" w:rsidP="00641516">
            <w:pPr>
              <w:pStyle w:val="T"/>
              <w:jc w:val="center"/>
              <w:rPr>
                <w:ins w:id="49" w:author="liuchenchen" w:date="2021-01-15T14:35:00Z"/>
                <w:rFonts w:eastAsia="宋体"/>
                <w:b/>
                <w:lang w:eastAsia="zh-CN"/>
              </w:rPr>
            </w:pPr>
            <w:ins w:id="50" w:author="liuchenchen" w:date="2021-01-15T14:35:00Z">
              <w:r w:rsidRPr="00D444DF">
                <w:rPr>
                  <w:rFonts w:eastAsia="宋体" w:hint="eastAsia"/>
                  <w:b/>
                  <w:lang w:eastAsia="zh-CN"/>
                </w:rPr>
                <w:t>E</w:t>
              </w:r>
              <w:r w:rsidRPr="00D444DF">
                <w:rPr>
                  <w:rFonts w:eastAsia="宋体"/>
                  <w:b/>
                  <w:lang w:eastAsia="zh-CN"/>
                </w:rPr>
                <w:t>HT sounding PPDU</w:t>
              </w:r>
            </w:ins>
          </w:p>
        </w:tc>
        <w:tc>
          <w:tcPr>
            <w:tcW w:w="14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6FAEAE" w14:textId="77777777" w:rsidR="00443735" w:rsidRPr="00D444DF" w:rsidRDefault="00443735" w:rsidP="00641516">
            <w:pPr>
              <w:pStyle w:val="T"/>
              <w:jc w:val="center"/>
              <w:rPr>
                <w:ins w:id="51" w:author="liuchenchen" w:date="2021-01-15T14:35:00Z"/>
                <w:rFonts w:eastAsia="宋体"/>
                <w:b/>
                <w:lang w:eastAsia="zh-CN"/>
              </w:rPr>
            </w:pPr>
            <w:ins w:id="52" w:author="liuchenchen" w:date="2021-01-15T14:35:00Z">
              <w:r w:rsidRPr="00D444DF">
                <w:rPr>
                  <w:rFonts w:eastAsia="宋体" w:hint="eastAsia"/>
                  <w:b/>
                  <w:lang w:eastAsia="zh-CN"/>
                </w:rPr>
                <w:t>E</w:t>
              </w:r>
              <w:r w:rsidRPr="00D444DF">
                <w:rPr>
                  <w:rFonts w:eastAsia="宋体"/>
                  <w:b/>
                  <w:lang w:eastAsia="zh-CN"/>
                </w:rPr>
                <w:t xml:space="preserve">HT </w:t>
              </w:r>
              <w:r>
                <w:rPr>
                  <w:rFonts w:eastAsia="宋体" w:hint="eastAsia"/>
                  <w:b/>
                  <w:lang w:eastAsia="zh-CN"/>
                </w:rPr>
                <w:t>TB</w:t>
              </w:r>
              <w:r w:rsidRPr="00D444DF">
                <w:rPr>
                  <w:rFonts w:eastAsia="宋体"/>
                  <w:b/>
                  <w:lang w:eastAsia="zh-CN"/>
                </w:rPr>
                <w:t xml:space="preserve"> PPDU</w:t>
              </w:r>
            </w:ins>
          </w:p>
        </w:tc>
      </w:tr>
      <w:tr w:rsidR="00443735" w:rsidRPr="00D444DF" w14:paraId="7E421EDE" w14:textId="77777777" w:rsidTr="00641516">
        <w:trPr>
          <w:jc w:val="center"/>
          <w:ins w:id="53" w:author="liuchenchen" w:date="2021-01-15T14:35:00Z"/>
        </w:trPr>
        <w:tc>
          <w:tcPr>
            <w:tcW w:w="1642" w:type="dxa"/>
            <w:tcBorders>
              <w:top w:val="single" w:sz="12" w:space="0" w:color="auto"/>
              <w:left w:val="single" w:sz="12" w:space="0" w:color="auto"/>
            </w:tcBorders>
          </w:tcPr>
          <w:p w14:paraId="1C180FBE" w14:textId="77777777" w:rsidR="00443735" w:rsidRPr="00D444DF" w:rsidRDefault="00443735" w:rsidP="00641516">
            <w:pPr>
              <w:pStyle w:val="T"/>
              <w:spacing w:before="0"/>
              <w:jc w:val="center"/>
              <w:rPr>
                <w:ins w:id="54" w:author="liuchenchen" w:date="2021-01-15T14:35:00Z"/>
              </w:rPr>
            </w:pPr>
            <w:ins w:id="55" w:author="liuchenchen" w:date="2021-01-15T14:35:00Z">
              <w:r w:rsidRPr="00D444DF">
                <w:rPr>
                  <w:rFonts w:eastAsia="宋体" w:hint="eastAsia"/>
                  <w:lang w:eastAsia="zh-CN"/>
                </w:rPr>
                <w:t>1</w:t>
              </w:r>
              <w:r w:rsidRPr="00D444DF">
                <w:t>x EHT-LTF</w:t>
              </w:r>
            </w:ins>
          </w:p>
          <w:p w14:paraId="6220A51E" w14:textId="77777777" w:rsidR="00443735" w:rsidRPr="00D444DF" w:rsidRDefault="00443735" w:rsidP="00641516">
            <w:pPr>
              <w:pStyle w:val="T"/>
              <w:spacing w:before="0"/>
              <w:jc w:val="center"/>
              <w:rPr>
                <w:ins w:id="56" w:author="liuchenchen" w:date="2021-01-15T14:35:00Z"/>
                <w:rFonts w:eastAsia="宋体"/>
                <w:lang w:eastAsia="zh-CN"/>
              </w:rPr>
            </w:pPr>
            <w:ins w:id="57" w:author="liuchenchen" w:date="2021-01-15T14:35:00Z">
              <w:r w:rsidRPr="00D444DF">
                <w:t>1.6</w:t>
              </w: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μs</m:t>
                </m:r>
              </m:oMath>
              <w:r w:rsidRPr="00D444DF">
                <w:rPr>
                  <w:rFonts w:hint="eastAsia"/>
                </w:rPr>
                <w:t xml:space="preserve"> </w:t>
              </w:r>
              <w:r w:rsidRPr="00D444DF">
                <w:t>GI</w:t>
              </w:r>
            </w:ins>
          </w:p>
        </w:tc>
        <w:tc>
          <w:tcPr>
            <w:tcW w:w="1604" w:type="dxa"/>
            <w:tcBorders>
              <w:top w:val="single" w:sz="12" w:space="0" w:color="auto"/>
            </w:tcBorders>
          </w:tcPr>
          <w:p w14:paraId="196B597A" w14:textId="77777777" w:rsidR="00443735" w:rsidRPr="00D444DF" w:rsidRDefault="00443735" w:rsidP="00641516">
            <w:pPr>
              <w:pStyle w:val="T"/>
              <w:jc w:val="center"/>
              <w:rPr>
                <w:ins w:id="58" w:author="liuchenchen" w:date="2021-01-15T14:35:00Z"/>
              </w:rPr>
            </w:pPr>
            <w:ins w:id="59" w:author="liuchenchen" w:date="2021-01-15T14:35:00Z">
              <w:r w:rsidRPr="00D444DF">
                <w:t>N/A</w:t>
              </w:r>
            </w:ins>
          </w:p>
        </w:tc>
        <w:tc>
          <w:tcPr>
            <w:tcW w:w="1701" w:type="dxa"/>
            <w:tcBorders>
              <w:top w:val="single" w:sz="12" w:space="0" w:color="auto"/>
            </w:tcBorders>
          </w:tcPr>
          <w:p w14:paraId="46544E2C" w14:textId="77777777" w:rsidR="00443735" w:rsidRPr="00D444DF" w:rsidRDefault="00443735" w:rsidP="00641516">
            <w:pPr>
              <w:pStyle w:val="T"/>
              <w:jc w:val="center"/>
              <w:rPr>
                <w:ins w:id="60" w:author="liuchenchen" w:date="2021-01-15T14:35:00Z"/>
                <w:rFonts w:eastAsia="宋体"/>
                <w:lang w:eastAsia="zh-CN"/>
              </w:rPr>
            </w:pPr>
            <w:ins w:id="61" w:author="liuchenchen" w:date="2021-01-15T14:35:00Z">
              <w:r w:rsidRPr="00D444DF">
                <w:t>N/A</w:t>
              </w:r>
            </w:ins>
          </w:p>
        </w:tc>
        <w:tc>
          <w:tcPr>
            <w:tcW w:w="1423" w:type="dxa"/>
            <w:tcBorders>
              <w:top w:val="single" w:sz="12" w:space="0" w:color="auto"/>
              <w:right w:val="single" w:sz="12" w:space="0" w:color="auto"/>
            </w:tcBorders>
          </w:tcPr>
          <w:p w14:paraId="2B47D84F" w14:textId="77777777" w:rsidR="00443735" w:rsidRPr="00D444DF" w:rsidRDefault="00443735" w:rsidP="00641516">
            <w:pPr>
              <w:pStyle w:val="T"/>
              <w:jc w:val="center"/>
              <w:rPr>
                <w:ins w:id="62" w:author="liuchenchen" w:date="2021-01-15T14:35:00Z"/>
              </w:rPr>
            </w:pPr>
            <w:ins w:id="63" w:author="liuchenchen" w:date="2021-01-15T14:35:00Z">
              <w:r w:rsidRPr="00D444DF">
                <w:rPr>
                  <w:rFonts w:eastAsia="宋体" w:hint="eastAsia"/>
                  <w:lang w:eastAsia="zh-CN"/>
                </w:rPr>
                <w:t>M</w:t>
              </w:r>
            </w:ins>
          </w:p>
        </w:tc>
      </w:tr>
      <w:tr w:rsidR="00443735" w:rsidRPr="00D444DF" w14:paraId="4A17212A" w14:textId="77777777" w:rsidTr="00641516">
        <w:trPr>
          <w:jc w:val="center"/>
          <w:ins w:id="64" w:author="liuchenchen" w:date="2021-01-15T14:35:00Z"/>
        </w:trPr>
        <w:tc>
          <w:tcPr>
            <w:tcW w:w="1642" w:type="dxa"/>
            <w:tcBorders>
              <w:left w:val="single" w:sz="12" w:space="0" w:color="auto"/>
            </w:tcBorders>
          </w:tcPr>
          <w:p w14:paraId="49A7387D" w14:textId="77777777" w:rsidR="00443735" w:rsidRPr="00D444DF" w:rsidRDefault="00443735" w:rsidP="00641516">
            <w:pPr>
              <w:pStyle w:val="T"/>
              <w:spacing w:before="0"/>
              <w:jc w:val="center"/>
              <w:rPr>
                <w:ins w:id="65" w:author="liuchenchen" w:date="2021-01-15T14:35:00Z"/>
              </w:rPr>
            </w:pPr>
            <w:ins w:id="66" w:author="liuchenchen" w:date="2021-01-15T14:35:00Z">
              <w:r w:rsidRPr="00D444DF">
                <w:rPr>
                  <w:rFonts w:eastAsia="宋体"/>
                  <w:lang w:eastAsia="zh-CN"/>
                </w:rPr>
                <w:t>2</w:t>
              </w:r>
              <w:r w:rsidRPr="00D444DF">
                <w:t>x EHT-LTF</w:t>
              </w:r>
            </w:ins>
          </w:p>
          <w:p w14:paraId="2F2EE768" w14:textId="77777777" w:rsidR="00443735" w:rsidRPr="00D444DF" w:rsidRDefault="00443735" w:rsidP="00641516">
            <w:pPr>
              <w:pStyle w:val="T"/>
              <w:spacing w:before="0"/>
              <w:jc w:val="center"/>
              <w:rPr>
                <w:ins w:id="67" w:author="liuchenchen" w:date="2021-01-15T14:35:00Z"/>
              </w:rPr>
            </w:pPr>
            <w:ins w:id="68" w:author="liuchenchen" w:date="2021-01-15T14:35:00Z">
              <w:r w:rsidRPr="00D444DF">
                <w:t>0.8</w:t>
              </w: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μs</m:t>
                </m:r>
              </m:oMath>
              <w:r w:rsidRPr="00D444DF">
                <w:rPr>
                  <w:rFonts w:hint="eastAsia"/>
                </w:rPr>
                <w:t xml:space="preserve"> </w:t>
              </w:r>
              <w:r w:rsidRPr="00D444DF">
                <w:t>GI</w:t>
              </w:r>
            </w:ins>
          </w:p>
        </w:tc>
        <w:tc>
          <w:tcPr>
            <w:tcW w:w="1604" w:type="dxa"/>
          </w:tcPr>
          <w:p w14:paraId="35704C03" w14:textId="77777777" w:rsidR="00443735" w:rsidRPr="00D444DF" w:rsidRDefault="00443735" w:rsidP="00641516">
            <w:pPr>
              <w:pStyle w:val="T"/>
              <w:jc w:val="center"/>
              <w:rPr>
                <w:ins w:id="69" w:author="liuchenchen" w:date="2021-01-15T14:35:00Z"/>
                <w:rFonts w:eastAsia="宋体"/>
                <w:lang w:eastAsia="zh-CN"/>
              </w:rPr>
            </w:pPr>
            <w:ins w:id="70" w:author="liuchenchen" w:date="2021-01-15T14:35:00Z">
              <w:r w:rsidRPr="00D444DF">
                <w:rPr>
                  <w:rFonts w:eastAsia="宋体" w:hint="eastAsia"/>
                  <w:lang w:eastAsia="zh-CN"/>
                </w:rPr>
                <w:t>M</w:t>
              </w:r>
            </w:ins>
          </w:p>
        </w:tc>
        <w:tc>
          <w:tcPr>
            <w:tcW w:w="1701" w:type="dxa"/>
          </w:tcPr>
          <w:p w14:paraId="3020D0A7" w14:textId="77777777" w:rsidR="00443735" w:rsidRPr="00D444DF" w:rsidRDefault="00443735" w:rsidP="00641516">
            <w:pPr>
              <w:pStyle w:val="T"/>
              <w:jc w:val="center"/>
              <w:rPr>
                <w:ins w:id="71" w:author="liuchenchen" w:date="2021-01-15T14:35:00Z"/>
              </w:rPr>
            </w:pPr>
            <w:ins w:id="72" w:author="liuchenchen" w:date="2021-01-15T14:35:00Z">
              <w:r w:rsidRPr="00D444DF">
                <w:rPr>
                  <w:rFonts w:eastAsia="宋体" w:hint="eastAsia"/>
                  <w:lang w:eastAsia="zh-CN"/>
                </w:rPr>
                <w:t>M</w:t>
              </w:r>
            </w:ins>
          </w:p>
        </w:tc>
        <w:tc>
          <w:tcPr>
            <w:tcW w:w="1423" w:type="dxa"/>
            <w:tcBorders>
              <w:right w:val="single" w:sz="12" w:space="0" w:color="auto"/>
            </w:tcBorders>
          </w:tcPr>
          <w:p w14:paraId="75F16E08" w14:textId="77777777" w:rsidR="00443735" w:rsidRPr="00D444DF" w:rsidRDefault="00443735" w:rsidP="00641516">
            <w:pPr>
              <w:pStyle w:val="T"/>
              <w:jc w:val="center"/>
              <w:rPr>
                <w:ins w:id="73" w:author="liuchenchen" w:date="2021-01-15T14:35:00Z"/>
                <w:rFonts w:eastAsia="宋体"/>
                <w:lang w:eastAsia="zh-CN"/>
              </w:rPr>
            </w:pPr>
            <w:ins w:id="74" w:author="liuchenchen" w:date="2021-01-15T14:35:00Z">
              <w:r w:rsidRPr="00D444DF">
                <w:t>N/A</w:t>
              </w:r>
            </w:ins>
          </w:p>
        </w:tc>
      </w:tr>
      <w:tr w:rsidR="00443735" w:rsidRPr="00D444DF" w14:paraId="36D77E84" w14:textId="77777777" w:rsidTr="00641516">
        <w:trPr>
          <w:jc w:val="center"/>
          <w:ins w:id="75" w:author="liuchenchen" w:date="2021-01-15T14:35:00Z"/>
        </w:trPr>
        <w:tc>
          <w:tcPr>
            <w:tcW w:w="1642" w:type="dxa"/>
            <w:tcBorders>
              <w:left w:val="single" w:sz="12" w:space="0" w:color="auto"/>
            </w:tcBorders>
          </w:tcPr>
          <w:p w14:paraId="746036A0" w14:textId="77777777" w:rsidR="00443735" w:rsidRPr="00D444DF" w:rsidRDefault="00443735" w:rsidP="00641516">
            <w:pPr>
              <w:pStyle w:val="T"/>
              <w:spacing w:before="0"/>
              <w:jc w:val="center"/>
              <w:rPr>
                <w:ins w:id="76" w:author="liuchenchen" w:date="2021-01-15T14:35:00Z"/>
              </w:rPr>
            </w:pPr>
            <w:ins w:id="77" w:author="liuchenchen" w:date="2021-01-15T14:35:00Z">
              <w:r w:rsidRPr="00D444DF">
                <w:rPr>
                  <w:rFonts w:eastAsia="宋体"/>
                  <w:lang w:eastAsia="zh-CN"/>
                </w:rPr>
                <w:t>2</w:t>
              </w:r>
              <w:r w:rsidRPr="00D444DF">
                <w:t>x EHT-LTF</w:t>
              </w:r>
            </w:ins>
          </w:p>
          <w:p w14:paraId="2A1C8752" w14:textId="77777777" w:rsidR="00443735" w:rsidRPr="00D444DF" w:rsidRDefault="00443735" w:rsidP="00641516">
            <w:pPr>
              <w:pStyle w:val="T"/>
              <w:spacing w:before="0"/>
              <w:jc w:val="center"/>
              <w:rPr>
                <w:ins w:id="78" w:author="liuchenchen" w:date="2021-01-15T14:35:00Z"/>
              </w:rPr>
            </w:pPr>
            <w:ins w:id="79" w:author="liuchenchen" w:date="2021-01-15T14:35:00Z">
              <w:r w:rsidRPr="00D444DF">
                <w:t>1.6</w:t>
              </w: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μs</m:t>
                </m:r>
              </m:oMath>
              <w:r w:rsidRPr="00D444DF">
                <w:rPr>
                  <w:rFonts w:hint="eastAsia"/>
                </w:rPr>
                <w:t xml:space="preserve"> </w:t>
              </w:r>
              <w:r w:rsidRPr="00D444DF">
                <w:t>GI</w:t>
              </w:r>
            </w:ins>
          </w:p>
        </w:tc>
        <w:tc>
          <w:tcPr>
            <w:tcW w:w="1604" w:type="dxa"/>
          </w:tcPr>
          <w:p w14:paraId="23801D8C" w14:textId="77777777" w:rsidR="00443735" w:rsidRPr="00D444DF" w:rsidRDefault="00443735" w:rsidP="00641516">
            <w:pPr>
              <w:pStyle w:val="T"/>
              <w:jc w:val="center"/>
              <w:rPr>
                <w:ins w:id="80" w:author="liuchenchen" w:date="2021-01-15T14:35:00Z"/>
                <w:rFonts w:eastAsia="宋体"/>
                <w:lang w:eastAsia="zh-CN"/>
              </w:rPr>
            </w:pPr>
            <w:ins w:id="81" w:author="liuchenchen" w:date="2021-01-15T14:35:00Z">
              <w:r w:rsidRPr="00D444DF">
                <w:rPr>
                  <w:rFonts w:eastAsia="宋体" w:hint="eastAsia"/>
                  <w:lang w:eastAsia="zh-CN"/>
                </w:rPr>
                <w:t>M</w:t>
              </w:r>
            </w:ins>
          </w:p>
        </w:tc>
        <w:tc>
          <w:tcPr>
            <w:tcW w:w="1701" w:type="dxa"/>
          </w:tcPr>
          <w:p w14:paraId="04FA45A6" w14:textId="77777777" w:rsidR="00443735" w:rsidRPr="00D444DF" w:rsidRDefault="00443735" w:rsidP="00641516">
            <w:pPr>
              <w:pStyle w:val="T"/>
              <w:jc w:val="center"/>
              <w:rPr>
                <w:ins w:id="82" w:author="liuchenchen" w:date="2021-01-15T14:35:00Z"/>
                <w:rFonts w:eastAsia="宋体"/>
                <w:lang w:eastAsia="zh-CN"/>
              </w:rPr>
            </w:pPr>
            <w:ins w:id="83" w:author="liuchenchen" w:date="2021-01-15T14:35:00Z">
              <w:r w:rsidRPr="00D444DF">
                <w:rPr>
                  <w:rFonts w:eastAsia="宋体" w:hint="eastAsia"/>
                  <w:lang w:eastAsia="zh-CN"/>
                </w:rPr>
                <w:t>M</w:t>
              </w:r>
            </w:ins>
          </w:p>
        </w:tc>
        <w:tc>
          <w:tcPr>
            <w:tcW w:w="1423" w:type="dxa"/>
            <w:tcBorders>
              <w:right w:val="single" w:sz="12" w:space="0" w:color="auto"/>
            </w:tcBorders>
          </w:tcPr>
          <w:p w14:paraId="104EB737" w14:textId="77777777" w:rsidR="00443735" w:rsidRPr="00D444DF" w:rsidRDefault="00443735" w:rsidP="00641516">
            <w:pPr>
              <w:pStyle w:val="T"/>
              <w:jc w:val="center"/>
              <w:rPr>
                <w:ins w:id="84" w:author="liuchenchen" w:date="2021-01-15T14:35:00Z"/>
                <w:rFonts w:eastAsia="宋体"/>
                <w:lang w:eastAsia="zh-CN"/>
              </w:rPr>
            </w:pPr>
            <w:ins w:id="85" w:author="liuchenchen" w:date="2021-01-15T14:35:00Z">
              <w:r w:rsidRPr="00D444DF">
                <w:rPr>
                  <w:rFonts w:eastAsia="宋体" w:hint="eastAsia"/>
                  <w:lang w:eastAsia="zh-CN"/>
                </w:rPr>
                <w:t>M</w:t>
              </w:r>
            </w:ins>
          </w:p>
        </w:tc>
      </w:tr>
      <w:tr w:rsidR="00443735" w:rsidRPr="00D444DF" w14:paraId="7093FEC9" w14:textId="77777777" w:rsidTr="00641516">
        <w:trPr>
          <w:jc w:val="center"/>
          <w:ins w:id="86" w:author="liuchenchen" w:date="2021-01-15T14:35:00Z"/>
        </w:trPr>
        <w:tc>
          <w:tcPr>
            <w:tcW w:w="1642" w:type="dxa"/>
            <w:tcBorders>
              <w:left w:val="single" w:sz="12" w:space="0" w:color="auto"/>
            </w:tcBorders>
          </w:tcPr>
          <w:p w14:paraId="041D5703" w14:textId="77777777" w:rsidR="00443735" w:rsidRPr="00D444DF" w:rsidRDefault="00443735" w:rsidP="00641516">
            <w:pPr>
              <w:pStyle w:val="T"/>
              <w:spacing w:before="0"/>
              <w:jc w:val="center"/>
              <w:rPr>
                <w:ins w:id="87" w:author="liuchenchen" w:date="2021-01-15T14:35:00Z"/>
              </w:rPr>
            </w:pPr>
            <w:ins w:id="88" w:author="liuchenchen" w:date="2021-01-15T14:35:00Z">
              <w:r w:rsidRPr="00D444DF">
                <w:rPr>
                  <w:rFonts w:eastAsia="宋体"/>
                  <w:lang w:eastAsia="zh-CN"/>
                </w:rPr>
                <w:t>4</w:t>
              </w:r>
              <w:r w:rsidRPr="00D444DF">
                <w:t>x EHT-LTF</w:t>
              </w:r>
            </w:ins>
          </w:p>
          <w:p w14:paraId="749FC562" w14:textId="77777777" w:rsidR="00443735" w:rsidRPr="00D444DF" w:rsidRDefault="00443735" w:rsidP="00641516">
            <w:pPr>
              <w:pStyle w:val="T"/>
              <w:spacing w:before="0"/>
              <w:jc w:val="center"/>
              <w:rPr>
                <w:ins w:id="89" w:author="liuchenchen" w:date="2021-01-15T14:35:00Z"/>
              </w:rPr>
            </w:pPr>
            <w:ins w:id="90" w:author="liuchenchen" w:date="2021-01-15T14:35:00Z">
              <w:r w:rsidRPr="00D444DF">
                <w:t>0.8</w:t>
              </w: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μs</m:t>
                </m:r>
              </m:oMath>
              <w:r w:rsidRPr="00D444DF">
                <w:rPr>
                  <w:rFonts w:hint="eastAsia"/>
                </w:rPr>
                <w:t xml:space="preserve"> </w:t>
              </w:r>
              <w:r w:rsidRPr="00D444DF">
                <w:t>GI</w:t>
              </w:r>
            </w:ins>
          </w:p>
        </w:tc>
        <w:tc>
          <w:tcPr>
            <w:tcW w:w="1604" w:type="dxa"/>
          </w:tcPr>
          <w:p w14:paraId="306442C1" w14:textId="77777777" w:rsidR="00443735" w:rsidRPr="00D444DF" w:rsidRDefault="00443735" w:rsidP="00641516">
            <w:pPr>
              <w:pStyle w:val="T"/>
              <w:jc w:val="center"/>
              <w:rPr>
                <w:ins w:id="91" w:author="liuchenchen" w:date="2021-01-15T14:35:00Z"/>
                <w:rFonts w:eastAsia="宋体"/>
                <w:lang w:eastAsia="zh-CN"/>
              </w:rPr>
            </w:pPr>
            <w:ins w:id="92" w:author="liuchenchen" w:date="2021-01-15T14:35:00Z">
              <w:r w:rsidRPr="00D444DF">
                <w:rPr>
                  <w:rFonts w:eastAsia="宋体" w:hint="eastAsia"/>
                  <w:lang w:eastAsia="zh-CN"/>
                </w:rPr>
                <w:t>O</w:t>
              </w:r>
            </w:ins>
          </w:p>
        </w:tc>
        <w:tc>
          <w:tcPr>
            <w:tcW w:w="1701" w:type="dxa"/>
          </w:tcPr>
          <w:p w14:paraId="1161AD39" w14:textId="77777777" w:rsidR="00443735" w:rsidRPr="00D444DF" w:rsidRDefault="00443735" w:rsidP="00641516">
            <w:pPr>
              <w:pStyle w:val="T"/>
              <w:jc w:val="center"/>
              <w:rPr>
                <w:ins w:id="93" w:author="liuchenchen" w:date="2021-01-15T14:35:00Z"/>
              </w:rPr>
            </w:pPr>
            <w:ins w:id="94" w:author="liuchenchen" w:date="2021-01-15T14:35:00Z">
              <w:r w:rsidRPr="00D444DF">
                <w:t>N/A</w:t>
              </w:r>
            </w:ins>
          </w:p>
        </w:tc>
        <w:tc>
          <w:tcPr>
            <w:tcW w:w="1423" w:type="dxa"/>
            <w:tcBorders>
              <w:right w:val="single" w:sz="12" w:space="0" w:color="auto"/>
            </w:tcBorders>
          </w:tcPr>
          <w:p w14:paraId="6B3F25A4" w14:textId="77777777" w:rsidR="00443735" w:rsidRPr="00D444DF" w:rsidRDefault="00443735" w:rsidP="00641516">
            <w:pPr>
              <w:pStyle w:val="T"/>
              <w:jc w:val="center"/>
              <w:rPr>
                <w:ins w:id="95" w:author="liuchenchen" w:date="2021-01-15T14:35:00Z"/>
              </w:rPr>
            </w:pPr>
            <w:ins w:id="96" w:author="liuchenchen" w:date="2021-01-15T14:35:00Z">
              <w:r w:rsidRPr="00D444DF">
                <w:t>N/A</w:t>
              </w:r>
            </w:ins>
          </w:p>
        </w:tc>
      </w:tr>
      <w:tr w:rsidR="00443735" w:rsidRPr="00D444DF" w14:paraId="25E95DE6" w14:textId="77777777" w:rsidTr="00641516">
        <w:trPr>
          <w:jc w:val="center"/>
          <w:ins w:id="97" w:author="liuchenchen" w:date="2021-01-15T14:35:00Z"/>
        </w:trPr>
        <w:tc>
          <w:tcPr>
            <w:tcW w:w="1642" w:type="dxa"/>
            <w:tcBorders>
              <w:left w:val="single" w:sz="12" w:space="0" w:color="auto"/>
            </w:tcBorders>
          </w:tcPr>
          <w:p w14:paraId="78A248BF" w14:textId="77777777" w:rsidR="00443735" w:rsidRPr="00D444DF" w:rsidRDefault="00443735" w:rsidP="00641516">
            <w:pPr>
              <w:pStyle w:val="T"/>
              <w:spacing w:before="0"/>
              <w:jc w:val="center"/>
              <w:rPr>
                <w:ins w:id="98" w:author="liuchenchen" w:date="2021-01-15T14:35:00Z"/>
              </w:rPr>
            </w:pPr>
            <w:ins w:id="99" w:author="liuchenchen" w:date="2021-01-15T14:35:00Z">
              <w:r w:rsidRPr="00D444DF">
                <w:rPr>
                  <w:rFonts w:eastAsia="宋体"/>
                  <w:lang w:eastAsia="zh-CN"/>
                </w:rPr>
                <w:t>4</w:t>
              </w:r>
              <w:r w:rsidRPr="00D444DF">
                <w:t>x EHT-LTF</w:t>
              </w:r>
            </w:ins>
          </w:p>
          <w:p w14:paraId="04CDBE9A" w14:textId="77777777" w:rsidR="00443735" w:rsidRPr="00D444DF" w:rsidRDefault="00443735" w:rsidP="00641516">
            <w:pPr>
              <w:pStyle w:val="T"/>
              <w:spacing w:before="0"/>
              <w:jc w:val="center"/>
              <w:rPr>
                <w:ins w:id="100" w:author="liuchenchen" w:date="2021-01-15T14:35:00Z"/>
              </w:rPr>
            </w:pPr>
            <w:ins w:id="101" w:author="liuchenchen" w:date="2021-01-15T14:35:00Z">
              <w:r w:rsidRPr="00D444DF">
                <w:t>3.2</w:t>
              </w: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μs</m:t>
                </m:r>
              </m:oMath>
              <w:r w:rsidRPr="00D444DF">
                <w:rPr>
                  <w:rFonts w:hint="eastAsia"/>
                </w:rPr>
                <w:t xml:space="preserve"> </w:t>
              </w:r>
              <w:r w:rsidRPr="00D444DF">
                <w:t>GI</w:t>
              </w:r>
            </w:ins>
          </w:p>
        </w:tc>
        <w:tc>
          <w:tcPr>
            <w:tcW w:w="1604" w:type="dxa"/>
          </w:tcPr>
          <w:p w14:paraId="6415CD1F" w14:textId="77777777" w:rsidR="00443735" w:rsidRPr="00D444DF" w:rsidRDefault="00443735" w:rsidP="00641516">
            <w:pPr>
              <w:pStyle w:val="T"/>
              <w:jc w:val="center"/>
              <w:rPr>
                <w:ins w:id="102" w:author="liuchenchen" w:date="2021-01-15T14:35:00Z"/>
                <w:rFonts w:eastAsia="宋体"/>
                <w:lang w:eastAsia="zh-CN"/>
              </w:rPr>
            </w:pPr>
            <w:ins w:id="103" w:author="liuchenchen" w:date="2021-01-15T14:35:00Z">
              <w:r w:rsidRPr="00D444DF">
                <w:rPr>
                  <w:rFonts w:eastAsia="宋体" w:hint="eastAsia"/>
                  <w:lang w:eastAsia="zh-CN"/>
                </w:rPr>
                <w:t>M</w:t>
              </w:r>
            </w:ins>
          </w:p>
        </w:tc>
        <w:tc>
          <w:tcPr>
            <w:tcW w:w="1701" w:type="dxa"/>
          </w:tcPr>
          <w:p w14:paraId="336AFA6D" w14:textId="77777777" w:rsidR="00443735" w:rsidRPr="00D444DF" w:rsidRDefault="00443735" w:rsidP="00641516">
            <w:pPr>
              <w:pStyle w:val="T"/>
              <w:jc w:val="center"/>
              <w:rPr>
                <w:ins w:id="104" w:author="liuchenchen" w:date="2021-01-15T14:35:00Z"/>
                <w:rFonts w:eastAsia="宋体"/>
                <w:lang w:eastAsia="zh-CN"/>
              </w:rPr>
            </w:pPr>
            <w:ins w:id="105" w:author="liuchenchen" w:date="2021-01-15T14:35:00Z">
              <w:r w:rsidRPr="00D444DF">
                <w:rPr>
                  <w:rFonts w:eastAsia="宋体"/>
                  <w:lang w:eastAsia="zh-CN"/>
                </w:rPr>
                <w:t>O</w:t>
              </w:r>
            </w:ins>
          </w:p>
        </w:tc>
        <w:tc>
          <w:tcPr>
            <w:tcW w:w="1423" w:type="dxa"/>
            <w:tcBorders>
              <w:right w:val="single" w:sz="12" w:space="0" w:color="auto"/>
            </w:tcBorders>
          </w:tcPr>
          <w:p w14:paraId="2A15EB1C" w14:textId="77777777" w:rsidR="00443735" w:rsidRPr="00D444DF" w:rsidRDefault="00443735" w:rsidP="00641516">
            <w:pPr>
              <w:pStyle w:val="T"/>
              <w:jc w:val="center"/>
              <w:rPr>
                <w:ins w:id="106" w:author="liuchenchen" w:date="2021-01-15T14:35:00Z"/>
                <w:rFonts w:eastAsia="宋体"/>
                <w:lang w:eastAsia="zh-CN"/>
              </w:rPr>
            </w:pPr>
            <w:ins w:id="107" w:author="liuchenchen" w:date="2021-01-15T14:35:00Z">
              <w:r w:rsidRPr="00D444DF">
                <w:rPr>
                  <w:rFonts w:eastAsia="宋体" w:hint="eastAsia"/>
                  <w:lang w:eastAsia="zh-CN"/>
                </w:rPr>
                <w:t>M</w:t>
              </w:r>
            </w:ins>
          </w:p>
        </w:tc>
      </w:tr>
      <w:tr w:rsidR="00443735" w:rsidRPr="0049085E" w14:paraId="4E36FA66" w14:textId="77777777" w:rsidTr="00641516">
        <w:trPr>
          <w:jc w:val="center"/>
          <w:ins w:id="108" w:author="liuchenchen" w:date="2021-01-15T14:35:00Z"/>
        </w:trPr>
        <w:tc>
          <w:tcPr>
            <w:tcW w:w="6370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04C41A66" w14:textId="77777777" w:rsidR="00443735" w:rsidRPr="00D444DF" w:rsidRDefault="00443735" w:rsidP="00641516">
            <w:pPr>
              <w:pStyle w:val="T"/>
              <w:jc w:val="left"/>
              <w:rPr>
                <w:ins w:id="109" w:author="liuchenchen" w:date="2021-01-15T14:35:00Z"/>
              </w:rPr>
            </w:pPr>
            <w:ins w:id="110" w:author="liuchenchen" w:date="2021-01-15T14:35:00Z">
              <w:r w:rsidRPr="00D444DF">
                <w:t>M</w:t>
              </w:r>
              <w:r w:rsidRPr="00D444DF">
                <w:rPr>
                  <w:rFonts w:hint="eastAsia"/>
                </w:rPr>
                <w:t>=</w:t>
              </w:r>
              <w:r w:rsidRPr="00D444DF">
                <w:t>mandatory</w:t>
              </w:r>
            </w:ins>
          </w:p>
          <w:p w14:paraId="7235665C" w14:textId="77777777" w:rsidR="00443735" w:rsidRPr="00D444DF" w:rsidRDefault="00443735" w:rsidP="00641516">
            <w:pPr>
              <w:pStyle w:val="T"/>
              <w:rPr>
                <w:ins w:id="111" w:author="liuchenchen" w:date="2021-01-15T14:35:00Z"/>
              </w:rPr>
            </w:pPr>
            <w:ins w:id="112" w:author="liuchenchen" w:date="2021-01-15T14:35:00Z">
              <w:r w:rsidRPr="00D444DF">
                <w:t>O = optional</w:t>
              </w:r>
            </w:ins>
          </w:p>
          <w:p w14:paraId="05A4D72E" w14:textId="77777777" w:rsidR="00443735" w:rsidRPr="00D444DF" w:rsidRDefault="00443735" w:rsidP="00641516">
            <w:pPr>
              <w:pStyle w:val="T"/>
              <w:rPr>
                <w:ins w:id="113" w:author="liuchenchen" w:date="2021-01-15T14:35:00Z"/>
              </w:rPr>
            </w:pPr>
            <w:ins w:id="114" w:author="liuchenchen" w:date="2021-01-15T14:35:00Z">
              <w:r w:rsidRPr="00D444DF">
                <w:t>N/A = not supported by the PPDU format</w:t>
              </w:r>
            </w:ins>
          </w:p>
          <w:p w14:paraId="1FDFA7A6" w14:textId="77777777" w:rsidR="00443735" w:rsidRPr="00D444DF" w:rsidRDefault="00443735" w:rsidP="00641516">
            <w:pPr>
              <w:pStyle w:val="T"/>
              <w:tabs>
                <w:tab w:val="clear" w:pos="720"/>
              </w:tabs>
              <w:rPr>
                <w:ins w:id="115" w:author="liuchenchen" w:date="2021-01-15T14:35:00Z"/>
              </w:rPr>
            </w:pPr>
            <w:ins w:id="116" w:author="liuchenchen" w:date="2021-01-15T14:35:00Z">
              <w:r w:rsidRPr="00D444DF">
                <w:t>NOTE – 1× LTF + 1.6 μs GI only for non-OFDMA transmission.</w:t>
              </w:r>
            </w:ins>
          </w:p>
          <w:p w14:paraId="622F5E06" w14:textId="77777777" w:rsidR="00443735" w:rsidRDefault="00443735" w:rsidP="00641516">
            <w:pPr>
              <w:pStyle w:val="T"/>
              <w:rPr>
                <w:ins w:id="117" w:author="liuchenchen" w:date="2021-01-15T14:35:00Z"/>
              </w:rPr>
            </w:pPr>
            <w:ins w:id="118" w:author="liuchenchen" w:date="2021-01-15T14:35:00Z">
              <w:r w:rsidRPr="00D444DF">
                <w:t>If a STA does not support transmission or reception of a particular PPDU format, then the M/O designation is not applicable for the transmission or reception, respectively, of that PPDU format.</w:t>
              </w:r>
            </w:ins>
          </w:p>
        </w:tc>
      </w:tr>
    </w:tbl>
    <w:p w14:paraId="3283B004" w14:textId="75EF4190" w:rsidR="006070D2" w:rsidRDefault="006070D2" w:rsidP="006070D2">
      <w:pPr>
        <w:pStyle w:val="T"/>
      </w:pPr>
      <w:r>
        <w:t xml:space="preserve">In an 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 </w:t>
      </w:r>
      <w:r w:rsidR="00DB4F73">
        <w:t xml:space="preserve">MU </w:t>
      </w:r>
      <w:r>
        <w:t>PPDU</w:t>
      </w:r>
      <w:r w:rsidR="00DB4F73">
        <w:t>, the</w:t>
      </w:r>
      <w:r>
        <w:t xml:space="preserve"> combination of </w:t>
      </w:r>
      <w:r w:rsidR="002E072E" w:rsidRPr="002E072E">
        <w:rPr>
          <w:rFonts w:eastAsia="宋体"/>
          <w:lang w:eastAsia="zh-CN"/>
        </w:rPr>
        <w:t>EHT</w:t>
      </w:r>
      <w:r>
        <w:t>-LTF type and GI duration</w:t>
      </w:r>
      <w:r w:rsidR="002E072E">
        <w:t xml:space="preserve"> </w:t>
      </w:r>
      <w:r>
        <w:t xml:space="preserve">is indicated in </w:t>
      </w:r>
      <w:r w:rsidR="002E072E">
        <w:t>U</w:t>
      </w:r>
      <w:r>
        <w:t xml:space="preserve">-SIG field. In an 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 </w:t>
      </w:r>
      <w:r>
        <w:t xml:space="preserve">TB PPDU, the combination of </w:t>
      </w:r>
      <w:r w:rsidR="002E072E" w:rsidRPr="002E072E">
        <w:rPr>
          <w:rFonts w:eastAsia="宋体"/>
          <w:lang w:eastAsia="zh-CN"/>
        </w:rPr>
        <w:t>EHT</w:t>
      </w:r>
      <w:r>
        <w:t>-LTF type and GI duration</w:t>
      </w:r>
      <w:r w:rsidR="002E072E">
        <w:t xml:space="preserve"> </w:t>
      </w:r>
      <w:r>
        <w:t xml:space="preserve">is indicated in the Trigger frame that triggers the transmission of the PPDU. If an </w:t>
      </w:r>
      <w:r w:rsidR="002E072E" w:rsidRPr="002E072E">
        <w:rPr>
          <w:rFonts w:eastAsia="宋体"/>
          <w:lang w:eastAsia="zh-CN"/>
        </w:rPr>
        <w:t>EHT</w:t>
      </w:r>
      <w:r>
        <w:t xml:space="preserve"> PPDU is an </w:t>
      </w:r>
      <w:r w:rsidR="002E072E" w:rsidRPr="002E072E">
        <w:rPr>
          <w:rFonts w:eastAsia="宋体"/>
          <w:lang w:eastAsia="zh-CN"/>
        </w:rPr>
        <w:t>EHT</w:t>
      </w:r>
      <w:r>
        <w:t xml:space="preserve"> sounding</w:t>
      </w:r>
      <w:r w:rsidR="002E072E">
        <w:t xml:space="preserve"> </w:t>
      </w:r>
      <w:r>
        <w:t xml:space="preserve">NDP, the combinations of </w:t>
      </w:r>
      <w:r w:rsidR="002E072E" w:rsidRPr="002E072E">
        <w:rPr>
          <w:rFonts w:eastAsia="宋体"/>
          <w:lang w:eastAsia="zh-CN"/>
        </w:rPr>
        <w:t>EHT</w:t>
      </w:r>
      <w:r>
        <w:t xml:space="preserve">-LTF types and GI durations are listed in </w:t>
      </w:r>
      <w:r w:rsidR="0021736A">
        <w:t>36.3.17</w:t>
      </w:r>
      <w:r>
        <w:t xml:space="preserve"> (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 </w:t>
      </w:r>
      <w:r>
        <w:t>sounding NDP).</w:t>
      </w:r>
    </w:p>
    <w:p w14:paraId="2433DE15" w14:textId="3FF846AD" w:rsidR="006070D2" w:rsidRDefault="006070D2" w:rsidP="006070D2">
      <w:pPr>
        <w:pStyle w:val="T"/>
      </w:pPr>
      <w:r>
        <w:t xml:space="preserve">The duration of each </w:t>
      </w:r>
      <w:r w:rsidR="00211326" w:rsidRPr="009E54BA">
        <w:t>E</w:t>
      </w:r>
      <w:r w:rsidR="00211326">
        <w:t>HT</w:t>
      </w:r>
      <w:r>
        <w:t xml:space="preserve">-LTF symbol excluding GI is </w:t>
      </w:r>
      <w:r w:rsidRPr="00211326">
        <w:rPr>
          <w:i/>
        </w:rPr>
        <w:t>T</w:t>
      </w:r>
      <w:r w:rsidR="00E91E02">
        <w:rPr>
          <w:i/>
          <w:vertAlign w:val="subscript"/>
        </w:rPr>
        <w:t>EHT</w:t>
      </w:r>
      <w:r w:rsidRPr="00211326">
        <w:rPr>
          <w:i/>
          <w:vertAlign w:val="subscript"/>
        </w:rPr>
        <w:t>-LTF</w:t>
      </w:r>
      <w:r>
        <w:t>, defined in Equation (</w:t>
      </w:r>
      <w:r w:rsidR="006328AC">
        <w:t>3</w:t>
      </w:r>
      <w:r w:rsidR="0021736A">
        <w:t>6</w:t>
      </w:r>
      <w:r>
        <w:t>-</w:t>
      </w:r>
      <w:r w:rsidR="0021736A">
        <w:t>42</w:t>
      </w:r>
      <w:r>
        <w:t>).</w:t>
      </w:r>
    </w:p>
    <w:p w14:paraId="3E560703" w14:textId="7810432F" w:rsidR="006070D2" w:rsidRPr="006328AC" w:rsidRDefault="00641516" w:rsidP="006070D2">
      <w:pPr>
        <w:pStyle w:val="T"/>
        <w:rPr>
          <w:rFonts w:eastAsia="宋体"/>
          <w:lang w:eastAsia="zh-CN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EHT-LTF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EHT-LTF-1x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, if 1x EHT-LTF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EHT-LTF-2x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, if 2x EHT-LTF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EHT-LTF-4x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, if 4x EHT-LTF</m:t>
                    </m:r>
                  </m:e>
                </m:mr>
              </m:m>
            </m:e>
          </m:d>
          <m:r>
            <m:rPr>
              <m:sty m:val="p"/>
            </m:rPr>
            <w:rPr>
              <w:rFonts w:ascii="Cambria Math" w:hAnsi="Cambria Math"/>
            </w:rPr>
            <m:t xml:space="preserve">    </m:t>
          </m:r>
          <m:r>
            <m:rPr>
              <m:sty m:val="p"/>
            </m:rPr>
            <w:rPr>
              <w:rFonts w:ascii="Cambria Math" w:eastAsia="宋体" w:hAnsi="Cambria Math"/>
              <w:lang w:eastAsia="zh-CN"/>
            </w:rPr>
            <m:t xml:space="preserve">     (36-42)</m:t>
          </m:r>
        </m:oMath>
      </m:oMathPara>
    </w:p>
    <w:p w14:paraId="4CC0D741" w14:textId="7DFAD664" w:rsidR="006070D2" w:rsidRDefault="009D3CBF" w:rsidP="006070D2">
      <w:pPr>
        <w:pStyle w:val="T"/>
      </w:pPr>
      <w:r>
        <w:t>where</w:t>
      </w:r>
      <w:r>
        <w:rPr>
          <w:rFonts w:eastAsia="宋体" w:hint="eastAsia"/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EHT-LTF-1x</m:t>
            </m:r>
          </m:sub>
        </m:sSub>
      </m:oMath>
      <w:r>
        <w:t>,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EHT-LTF-2x</m:t>
            </m:r>
          </m:sub>
        </m:sSub>
      </m:oMath>
      <w:r w:rsidR="006070D2"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EHT-LTF-4x</m:t>
            </m:r>
          </m:sub>
        </m:sSub>
      </m:oMath>
      <w:r w:rsidR="006070D2">
        <w:t xml:space="preserve"> are defined in Table </w:t>
      </w:r>
      <w:r w:rsidR="0021736A">
        <w:t>36-9</w:t>
      </w:r>
      <w:r w:rsidR="006070D2">
        <w:t xml:space="preserve"> (Timing-related constants).</w:t>
      </w:r>
    </w:p>
    <w:p w14:paraId="0557C5D6" w14:textId="3137F561" w:rsidR="006070D2" w:rsidRDefault="006070D2" w:rsidP="006070D2">
      <w:pPr>
        <w:pStyle w:val="T"/>
      </w:pPr>
      <w:r>
        <w:t xml:space="preserve">In a 20 MHz transmission, the 1x </w:t>
      </w:r>
      <w:r w:rsidR="00E0355A">
        <w:t>EHT</w:t>
      </w:r>
      <w:r>
        <w:t>-LTF sequence transmitted on subcarriers [–122: 122] is given by</w:t>
      </w:r>
      <w:r w:rsidR="006328AC">
        <w:t xml:space="preserve"> </w:t>
      </w:r>
      <w:r>
        <w:t>Equation (</w:t>
      </w:r>
      <w:r w:rsidR="00595B80">
        <w:t>27-41)</w:t>
      </w:r>
      <w:r w:rsidR="00595B80" w:rsidRPr="00595B80">
        <w:t xml:space="preserve"> </w:t>
      </w:r>
      <w:r w:rsidR="00595B80">
        <w:t xml:space="preserve">with </w:t>
      </w:r>
      <w:r w:rsidR="00595B80" w:rsidRPr="00513144">
        <w:rPr>
          <w:i/>
        </w:rPr>
        <w:t>HELTF</w:t>
      </w:r>
      <w:r w:rsidR="00595B80" w:rsidRPr="00513144">
        <w:rPr>
          <w:vertAlign w:val="subscript"/>
        </w:rPr>
        <w:t>-122,122</w:t>
      </w:r>
      <w:r w:rsidR="00595B80">
        <w:rPr>
          <w:i/>
          <w:iCs/>
          <w:sz w:val="16"/>
          <w:szCs w:val="16"/>
        </w:rPr>
        <w:t xml:space="preserve"> </w:t>
      </w:r>
      <w:r w:rsidR="00595B80">
        <w:t xml:space="preserve">replaced by </w:t>
      </w:r>
      <w:r w:rsidR="00595B80" w:rsidRPr="00513144">
        <w:rPr>
          <w:i/>
        </w:rPr>
        <w:t>EHTLTF</w:t>
      </w:r>
      <w:r w:rsidR="00595B80" w:rsidRPr="00513144">
        <w:rPr>
          <w:vertAlign w:val="subscript"/>
        </w:rPr>
        <w:t>-122,122</w:t>
      </w:r>
      <w:r w:rsidR="00595B80">
        <w:t xml:space="preserve">. </w:t>
      </w:r>
    </w:p>
    <w:p w14:paraId="74DB9AB6" w14:textId="60FF0B0F" w:rsidR="006070D2" w:rsidRDefault="00E0355A" w:rsidP="00E0355A">
      <w:pPr>
        <w:pStyle w:val="T"/>
      </w:pPr>
      <w:r>
        <w:t xml:space="preserve">In a 20 MHz transmission, the 2x </w:t>
      </w:r>
      <w:r w:rsidR="00211326" w:rsidRPr="009E54BA">
        <w:t>E</w:t>
      </w:r>
      <w:r w:rsidR="00211326">
        <w:t>HT</w:t>
      </w:r>
      <w:r>
        <w:t>-LTF sequence transmitted on subcarriers [–122: 122] is given by</w:t>
      </w:r>
      <w:r w:rsidR="00D957CF">
        <w:t xml:space="preserve"> </w:t>
      </w:r>
      <w:r>
        <w:t>Equation</w:t>
      </w:r>
      <w:r w:rsidR="00D957CF">
        <w:t xml:space="preserve"> </w:t>
      </w:r>
      <w:r w:rsidR="00595B80">
        <w:t>(27-42)</w:t>
      </w:r>
      <w:r w:rsidR="00595B80" w:rsidRPr="00595B80">
        <w:t xml:space="preserve"> </w:t>
      </w:r>
      <w:r w:rsidR="00595B80">
        <w:t xml:space="preserve">with </w:t>
      </w:r>
      <w:r w:rsidR="00595B80" w:rsidRPr="00F8680E">
        <w:rPr>
          <w:i/>
        </w:rPr>
        <w:t>HELTF</w:t>
      </w:r>
      <w:r w:rsidR="00595B80" w:rsidRPr="00F8680E">
        <w:rPr>
          <w:vertAlign w:val="subscript"/>
        </w:rPr>
        <w:t>-122,122</w:t>
      </w:r>
      <w:r w:rsidR="00595B80">
        <w:rPr>
          <w:i/>
          <w:iCs/>
          <w:sz w:val="16"/>
          <w:szCs w:val="16"/>
        </w:rPr>
        <w:t xml:space="preserve"> </w:t>
      </w:r>
      <w:r w:rsidR="00595B80">
        <w:t xml:space="preserve">replaced by </w:t>
      </w:r>
      <w:r w:rsidR="00595B80" w:rsidRPr="00F8680E">
        <w:rPr>
          <w:i/>
        </w:rPr>
        <w:t>EHTLTF</w:t>
      </w:r>
      <w:r w:rsidR="00595B80" w:rsidRPr="00F8680E">
        <w:rPr>
          <w:vertAlign w:val="subscript"/>
        </w:rPr>
        <w:t>-122,122</w:t>
      </w:r>
      <w:r w:rsidR="00595B80">
        <w:t xml:space="preserve">. </w:t>
      </w:r>
    </w:p>
    <w:p w14:paraId="24189532" w14:textId="17D73C62" w:rsidR="00853F66" w:rsidRDefault="00853F66" w:rsidP="00853F66">
      <w:pPr>
        <w:pStyle w:val="T"/>
      </w:pPr>
      <w:r>
        <w:t xml:space="preserve">In a 20 MHz transmission, the 4x </w:t>
      </w:r>
      <w:r w:rsidR="00211326" w:rsidRPr="009E54BA">
        <w:t>E</w:t>
      </w:r>
      <w:r w:rsidR="00211326">
        <w:t>HT</w:t>
      </w:r>
      <w:r>
        <w:t>-LTF sequence transmitted on subcarriers [–122: 122] is given by</w:t>
      </w:r>
      <w:r w:rsidR="00D957CF">
        <w:t xml:space="preserve"> </w:t>
      </w:r>
      <w:r>
        <w:t>Equation</w:t>
      </w:r>
      <w:r w:rsidR="00D957CF">
        <w:t xml:space="preserve"> </w:t>
      </w:r>
      <w:r w:rsidR="00595B80">
        <w:t>(27-43)</w:t>
      </w:r>
      <w:r w:rsidR="00595B80" w:rsidRPr="00595B80">
        <w:t xml:space="preserve"> </w:t>
      </w:r>
      <w:r w:rsidR="00595B80">
        <w:t xml:space="preserve">with </w:t>
      </w:r>
      <w:r w:rsidR="00595B80" w:rsidRPr="00F8680E">
        <w:rPr>
          <w:i/>
        </w:rPr>
        <w:t>HELTF</w:t>
      </w:r>
      <w:r w:rsidR="00595B80" w:rsidRPr="00F8680E">
        <w:rPr>
          <w:vertAlign w:val="subscript"/>
        </w:rPr>
        <w:t>-122,122</w:t>
      </w:r>
      <w:r w:rsidR="00595B80">
        <w:rPr>
          <w:i/>
          <w:iCs/>
          <w:sz w:val="16"/>
          <w:szCs w:val="16"/>
        </w:rPr>
        <w:t xml:space="preserve"> </w:t>
      </w:r>
      <w:r w:rsidR="00595B80">
        <w:t xml:space="preserve">replaced by </w:t>
      </w:r>
      <w:r w:rsidR="00595B80" w:rsidRPr="00F8680E">
        <w:rPr>
          <w:i/>
        </w:rPr>
        <w:t>EHTLTF</w:t>
      </w:r>
      <w:r w:rsidR="00595B80" w:rsidRPr="00F8680E">
        <w:rPr>
          <w:vertAlign w:val="subscript"/>
        </w:rPr>
        <w:t>-122,122</w:t>
      </w:r>
      <w:r w:rsidR="00595B80">
        <w:t xml:space="preserve">. </w:t>
      </w:r>
    </w:p>
    <w:p w14:paraId="588DFD7D" w14:textId="77777777" w:rsidR="00853F66" w:rsidRDefault="00853F66" w:rsidP="00853F66">
      <w:pPr>
        <w:widowControl w:val="0"/>
        <w:autoSpaceDE w:val="0"/>
        <w:autoSpaceDN w:val="0"/>
        <w:adjustRightInd w:val="0"/>
      </w:pPr>
    </w:p>
    <w:p w14:paraId="684EAC0E" w14:textId="11A3AA89" w:rsidR="00853F66" w:rsidRPr="00211326" w:rsidRDefault="00853F66" w:rsidP="00853F66">
      <w:pPr>
        <w:widowControl w:val="0"/>
        <w:autoSpaceDE w:val="0"/>
        <w:autoSpaceDN w:val="0"/>
        <w:adjustRightInd w:val="0"/>
        <w:rPr>
          <w:sz w:val="20"/>
        </w:rPr>
      </w:pPr>
      <w:r w:rsidRPr="00211326">
        <w:rPr>
          <w:sz w:val="20"/>
        </w:rPr>
        <w:t xml:space="preserve">In a 40 MHz transmission, the 1x </w:t>
      </w:r>
      <w:r w:rsidR="00211326" w:rsidRPr="00211326">
        <w:rPr>
          <w:sz w:val="20"/>
        </w:rPr>
        <w:t>EHT</w:t>
      </w:r>
      <w:r w:rsidRPr="00211326">
        <w:rPr>
          <w:sz w:val="20"/>
        </w:rPr>
        <w:t>-LTF sequence transmitted on subcarriers [–244: 244] is given by</w:t>
      </w:r>
      <w:r w:rsidR="00D957CF" w:rsidRPr="00211326">
        <w:rPr>
          <w:sz w:val="20"/>
        </w:rPr>
        <w:t xml:space="preserve"> </w:t>
      </w:r>
      <w:r w:rsidRPr="00211326">
        <w:rPr>
          <w:sz w:val="20"/>
        </w:rPr>
        <w:t>Equation</w:t>
      </w:r>
      <w:r w:rsidR="00D957CF" w:rsidRPr="00211326">
        <w:rPr>
          <w:sz w:val="20"/>
        </w:rPr>
        <w:t xml:space="preserve"> </w:t>
      </w:r>
      <w:r w:rsidR="007A7DCF">
        <w:t>(27-44)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sz w:val="20"/>
        </w:rPr>
        <w:t>.</w:t>
      </w:r>
      <w:r w:rsidR="007A7DCF" w:rsidRPr="00211326">
        <w:rPr>
          <w:sz w:val="20"/>
        </w:rPr>
        <w:t xml:space="preserve"> </w:t>
      </w:r>
      <w:r w:rsidRPr="00211326">
        <w:rPr>
          <w:sz w:val="20"/>
        </w:rPr>
        <w:t>.</w:t>
      </w:r>
    </w:p>
    <w:p w14:paraId="5FD8F890" w14:textId="77777777" w:rsidR="00853F66" w:rsidRDefault="00853F66" w:rsidP="00853F66">
      <w:pPr>
        <w:widowControl w:val="0"/>
        <w:autoSpaceDE w:val="0"/>
        <w:autoSpaceDN w:val="0"/>
        <w:adjustRightInd w:val="0"/>
      </w:pPr>
    </w:p>
    <w:p w14:paraId="1A91E7D9" w14:textId="77777777" w:rsidR="003B2EC6" w:rsidRDefault="00D957CF" w:rsidP="00D957CF">
      <w:pPr>
        <w:widowControl w:val="0"/>
        <w:autoSpaceDE w:val="0"/>
        <w:autoSpaceDN w:val="0"/>
        <w:adjustRightInd w:val="0"/>
        <w:rPr>
          <w:sz w:val="20"/>
        </w:rPr>
      </w:pPr>
      <w:r>
        <w:lastRenderedPageBreak/>
        <w:t xml:space="preserve">In a 40 MHz transmission, the 2x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>
        <w:t xml:space="preserve">-LTF sequence transmitted on subcarriers [–244: 244] is given by Equation </w:t>
      </w:r>
      <w:r w:rsidR="007A7DCF">
        <w:t>(27-45)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sz w:val="20"/>
        </w:rPr>
        <w:t>.</w:t>
      </w:r>
      <w:r w:rsidR="007A7DCF" w:rsidRPr="00211326">
        <w:rPr>
          <w:sz w:val="20"/>
        </w:rPr>
        <w:t xml:space="preserve"> </w:t>
      </w:r>
    </w:p>
    <w:p w14:paraId="58597685" w14:textId="3020F436" w:rsidR="00D957CF" w:rsidRDefault="00D957CF" w:rsidP="00D957CF">
      <w:pPr>
        <w:widowControl w:val="0"/>
        <w:autoSpaceDE w:val="0"/>
        <w:autoSpaceDN w:val="0"/>
        <w:adjustRightInd w:val="0"/>
      </w:pPr>
    </w:p>
    <w:p w14:paraId="348B786D" w14:textId="77777777" w:rsidR="003B2EC6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FB5B7C">
        <w:rPr>
          <w:sz w:val="20"/>
        </w:rPr>
        <w:t xml:space="preserve">In a 40 MHz transmission, the 4x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 w:rsidRPr="00FB5B7C">
        <w:rPr>
          <w:sz w:val="20"/>
        </w:rPr>
        <w:t>-LTF sequence transmitted on subcarriers [–244: 244] is given by</w:t>
      </w:r>
      <w:r>
        <w:rPr>
          <w:sz w:val="20"/>
        </w:rPr>
        <w:t xml:space="preserve"> </w:t>
      </w:r>
      <w:r w:rsidRPr="00FB5B7C">
        <w:rPr>
          <w:sz w:val="20"/>
        </w:rPr>
        <w:t xml:space="preserve">Equation </w:t>
      </w:r>
      <w:r w:rsidR="007A7DCF">
        <w:t>(27-46)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sz w:val="20"/>
        </w:rPr>
        <w:t>.</w:t>
      </w:r>
      <w:r w:rsidR="007A7DCF" w:rsidRPr="00211326">
        <w:rPr>
          <w:sz w:val="20"/>
        </w:rPr>
        <w:t xml:space="preserve"> </w:t>
      </w:r>
    </w:p>
    <w:p w14:paraId="0A8C7A3D" w14:textId="3DB75B91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061B7ACB" w14:textId="77777777" w:rsidR="003B2EC6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FB5B7C">
        <w:rPr>
          <w:sz w:val="20"/>
        </w:rPr>
        <w:t xml:space="preserve">In an 80 MHz transmission, the 1x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 w:rsidRPr="00FB5B7C">
        <w:rPr>
          <w:sz w:val="20"/>
        </w:rPr>
        <w:t>-LTF sequence transmitted on subcarriers [–500: 500] is given by</w:t>
      </w:r>
      <w:r>
        <w:rPr>
          <w:sz w:val="20"/>
        </w:rPr>
        <w:t xml:space="preserve"> </w:t>
      </w:r>
      <w:r w:rsidRPr="00FB5B7C">
        <w:rPr>
          <w:sz w:val="20"/>
        </w:rPr>
        <w:t xml:space="preserve">Equation </w:t>
      </w:r>
      <w:r w:rsidR="007A7DCF">
        <w:t>(27-47)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sz w:val="20"/>
        </w:rPr>
        <w:t>.</w:t>
      </w:r>
    </w:p>
    <w:p w14:paraId="3572F758" w14:textId="0A1D0936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4802D21D" w14:textId="77777777" w:rsidR="003B2EC6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FB5B7C">
        <w:rPr>
          <w:sz w:val="20"/>
        </w:rPr>
        <w:t xml:space="preserve">In an 80 MHz transmission, the 2x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 w:rsidRPr="00FB5B7C">
        <w:rPr>
          <w:sz w:val="20"/>
        </w:rPr>
        <w:t>-LTF sequence transmitted on subcarriers [–500: 500] is given by</w:t>
      </w:r>
      <w:r>
        <w:rPr>
          <w:sz w:val="20"/>
        </w:rPr>
        <w:t xml:space="preserve"> </w:t>
      </w:r>
      <w:r w:rsidRPr="00FB5B7C">
        <w:rPr>
          <w:sz w:val="20"/>
        </w:rPr>
        <w:t xml:space="preserve">Equation </w:t>
      </w:r>
      <w:r w:rsidR="007A7DCF" w:rsidRPr="00FB5B7C">
        <w:rPr>
          <w:sz w:val="20"/>
        </w:rPr>
        <w:t xml:space="preserve">Equation </w:t>
      </w:r>
      <w:r w:rsidR="007A7DCF">
        <w:t>(27-48)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sz w:val="20"/>
        </w:rPr>
        <w:t>.</w:t>
      </w:r>
      <w:r w:rsidR="007A7DCF" w:rsidRPr="00FB5B7C">
        <w:rPr>
          <w:sz w:val="20"/>
        </w:rPr>
        <w:t xml:space="preserve"> </w:t>
      </w:r>
    </w:p>
    <w:p w14:paraId="6F1AC773" w14:textId="42A7C487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5E99EF4D" w14:textId="77777777" w:rsidR="003B2EC6" w:rsidRDefault="00343477" w:rsidP="00343477">
      <w:pPr>
        <w:widowControl w:val="0"/>
        <w:autoSpaceDE w:val="0"/>
        <w:autoSpaceDN w:val="0"/>
        <w:adjustRightInd w:val="0"/>
        <w:rPr>
          <w:sz w:val="20"/>
        </w:rPr>
      </w:pPr>
      <w:r w:rsidRPr="00343477">
        <w:rPr>
          <w:sz w:val="20"/>
        </w:rPr>
        <w:t xml:space="preserve">In an 80 MHz transmission, the 4x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 w:rsidRPr="00343477">
        <w:rPr>
          <w:sz w:val="20"/>
        </w:rPr>
        <w:t>-LTF sequence transmitted on subcarriers [–500: 500] is given by</w:t>
      </w:r>
      <w:r>
        <w:rPr>
          <w:sz w:val="20"/>
        </w:rPr>
        <w:t xml:space="preserve"> </w:t>
      </w:r>
      <w:r w:rsidRPr="00343477">
        <w:rPr>
          <w:sz w:val="20"/>
        </w:rPr>
        <w:t xml:space="preserve">Equation </w:t>
      </w:r>
      <w:r w:rsidR="007A7DCF" w:rsidRPr="00FB5B7C">
        <w:rPr>
          <w:sz w:val="20"/>
        </w:rPr>
        <w:t xml:space="preserve">Equation </w:t>
      </w:r>
      <w:r w:rsidR="007A7DCF">
        <w:t>(27-49)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sz w:val="20"/>
        </w:rPr>
        <w:t>.</w:t>
      </w:r>
      <w:r w:rsidR="007A7DCF" w:rsidRPr="00343477">
        <w:rPr>
          <w:sz w:val="20"/>
        </w:rPr>
        <w:t xml:space="preserve"> </w:t>
      </w:r>
    </w:p>
    <w:p w14:paraId="514929AC" w14:textId="1B046B18" w:rsidR="00FB5B7C" w:rsidRDefault="00FB5B7C" w:rsidP="00343477">
      <w:pPr>
        <w:widowControl w:val="0"/>
        <w:autoSpaceDE w:val="0"/>
        <w:autoSpaceDN w:val="0"/>
        <w:adjustRightInd w:val="0"/>
        <w:rPr>
          <w:sz w:val="20"/>
        </w:rPr>
      </w:pPr>
    </w:p>
    <w:p w14:paraId="0654484D" w14:textId="77777777" w:rsidR="003B2EC6" w:rsidRDefault="009E54BA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9E54BA">
        <w:rPr>
          <w:sz w:val="20"/>
        </w:rPr>
        <w:t>In a 160 MHz transmission using a 1x E</w:t>
      </w:r>
      <w:r w:rsidR="00211326">
        <w:rPr>
          <w:sz w:val="20"/>
        </w:rPr>
        <w:t xml:space="preserve">HT-LTF, the 1x </w:t>
      </w:r>
      <w:r w:rsidRPr="009E54BA">
        <w:rPr>
          <w:sz w:val="20"/>
        </w:rPr>
        <w:t>E</w:t>
      </w:r>
      <w:r w:rsidR="00211326">
        <w:rPr>
          <w:sz w:val="20"/>
        </w:rPr>
        <w:t>HT</w:t>
      </w:r>
      <w:r w:rsidRPr="009E54BA">
        <w:rPr>
          <w:sz w:val="20"/>
        </w:rPr>
        <w:t xml:space="preserve">-LTF sequence is given by Equation </w:t>
      </w:r>
      <w:r w:rsidR="00D57190">
        <w:t>(27-50)</w:t>
      </w:r>
      <w:r w:rsidR="00D57190" w:rsidRPr="00595B80">
        <w:t xml:space="preserve"> </w:t>
      </w:r>
      <w:r w:rsidR="00D57190">
        <w:t xml:space="preserve">with </w:t>
      </w:r>
      <w:r w:rsidR="00D57190" w:rsidRPr="00F8680E">
        <w:rPr>
          <w:i/>
        </w:rPr>
        <w:t>HELTF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</w:t>
      </w:r>
      <w:r w:rsidR="00D57190" w:rsidRPr="00F8680E">
        <w:rPr>
          <w:vertAlign w:val="subscript"/>
        </w:rPr>
        <w:t>,</w:t>
      </w:r>
      <w:r w:rsidR="00D57190">
        <w:rPr>
          <w:vertAlign w:val="subscript"/>
        </w:rPr>
        <w:t>1012</w:t>
      </w:r>
      <w:r w:rsidR="00D57190">
        <w:rPr>
          <w:i/>
          <w:iCs/>
          <w:sz w:val="16"/>
          <w:szCs w:val="16"/>
        </w:rPr>
        <w:t xml:space="preserve"> </w:t>
      </w:r>
      <w:r w:rsidR="00D57190">
        <w:rPr>
          <w:sz w:val="20"/>
        </w:rPr>
        <w:t xml:space="preserve">replaced by </w:t>
      </w:r>
      <w:r w:rsidR="00D57190" w:rsidRPr="00F8680E">
        <w:rPr>
          <w:i/>
        </w:rPr>
        <w:t>EHTLTF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1012, 1012</w:t>
      </w:r>
      <w:r w:rsidR="00D57190">
        <w:rPr>
          <w:sz w:val="20"/>
        </w:rPr>
        <w:t>.</w:t>
      </w:r>
      <w:r w:rsidR="00D57190" w:rsidRPr="009E54BA">
        <w:rPr>
          <w:sz w:val="20"/>
        </w:rPr>
        <w:t xml:space="preserve"> </w:t>
      </w:r>
    </w:p>
    <w:p w14:paraId="46C0D102" w14:textId="74EB2FF3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764CA44F" w14:textId="77777777" w:rsidR="003B2EC6" w:rsidRDefault="00211326" w:rsidP="00FB5B7C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 w:eastAsia="ko-KR"/>
        </w:rPr>
      </w:pPr>
      <w:r w:rsidRPr="00513144">
        <w:rPr>
          <w:sz w:val="20"/>
        </w:rPr>
        <w:t xml:space="preserve">In a 160 MHz transmission using a 2x EHT-LTF, the 2x EHT-LTF sequence is given by Equation </w:t>
      </w:r>
      <w:r w:rsidR="00D57190" w:rsidRPr="00513144">
        <w:rPr>
          <w:sz w:val="20"/>
        </w:rPr>
        <w:t>(</w:t>
      </w:r>
      <w:r w:rsidR="00D57190">
        <w:t>27-51)</w:t>
      </w:r>
      <w:r w:rsidR="00D57190" w:rsidRPr="00595B80">
        <w:t xml:space="preserve"> </w:t>
      </w:r>
      <w:r w:rsidR="00D57190">
        <w:t xml:space="preserve">with </w:t>
      </w:r>
      <w:r w:rsidR="00D57190" w:rsidRPr="00F8680E">
        <w:rPr>
          <w:i/>
        </w:rPr>
        <w:t>HELTF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</w:t>
      </w:r>
      <w:r w:rsidR="00D57190" w:rsidRPr="00F8680E">
        <w:rPr>
          <w:vertAlign w:val="subscript"/>
        </w:rPr>
        <w:t>,</w:t>
      </w:r>
      <w:r w:rsidR="00D57190">
        <w:rPr>
          <w:vertAlign w:val="subscript"/>
        </w:rPr>
        <w:t>1012</w:t>
      </w:r>
      <w:r w:rsidR="00D57190">
        <w:rPr>
          <w:i/>
          <w:iCs/>
          <w:sz w:val="16"/>
          <w:szCs w:val="16"/>
        </w:rPr>
        <w:t xml:space="preserve"> </w:t>
      </w:r>
      <w:r w:rsidR="00D57190">
        <w:rPr>
          <w:sz w:val="20"/>
        </w:rPr>
        <w:t xml:space="preserve">replaced by </w:t>
      </w:r>
      <w:r w:rsidR="00D57190" w:rsidRPr="00F8680E">
        <w:rPr>
          <w:i/>
        </w:rPr>
        <w:t>EHTLTF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1012, 1012</w:t>
      </w:r>
      <w:r w:rsidR="00D57190">
        <w:rPr>
          <w:sz w:val="20"/>
        </w:rPr>
        <w:t>.</w:t>
      </w:r>
      <w:r w:rsidR="00D57190">
        <w:rPr>
          <w:rFonts w:ascii="TimesNewRomanPSMT" w:hAnsi="TimesNewRomanPSMT" w:cs="TimesNewRomanPSMT"/>
          <w:sz w:val="20"/>
          <w:lang w:val="en-US" w:eastAsia="ko-KR"/>
        </w:rPr>
        <w:t xml:space="preserve"> </w:t>
      </w:r>
    </w:p>
    <w:p w14:paraId="7ABB36CF" w14:textId="6A8EE8E1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593E4141" w14:textId="77777777" w:rsidR="003B2EC6" w:rsidRDefault="00AF4274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AF4274">
        <w:rPr>
          <w:sz w:val="20"/>
        </w:rPr>
        <w:t>In a 160 MHz transmission using a 4x E</w:t>
      </w:r>
      <w:r>
        <w:rPr>
          <w:sz w:val="20"/>
        </w:rPr>
        <w:t>HT</w:t>
      </w:r>
      <w:r w:rsidRPr="00AF4274">
        <w:rPr>
          <w:sz w:val="20"/>
        </w:rPr>
        <w:t>-LTF, the 4x E</w:t>
      </w:r>
      <w:r>
        <w:rPr>
          <w:sz w:val="20"/>
        </w:rPr>
        <w:t>HT</w:t>
      </w:r>
      <w:r w:rsidRPr="00AF4274">
        <w:rPr>
          <w:sz w:val="20"/>
        </w:rPr>
        <w:t xml:space="preserve">-LTF sequence is given by Equation </w:t>
      </w:r>
      <w:r w:rsidR="00D57190">
        <w:t>(27-52)</w:t>
      </w:r>
      <w:r w:rsidR="00D57190" w:rsidRPr="00595B80">
        <w:t xml:space="preserve"> </w:t>
      </w:r>
      <w:r w:rsidR="00D57190">
        <w:t xml:space="preserve">with </w:t>
      </w:r>
      <w:r w:rsidR="00D57190" w:rsidRPr="00F8680E">
        <w:rPr>
          <w:i/>
        </w:rPr>
        <w:t>HELTF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</w:t>
      </w:r>
      <w:r w:rsidR="00D57190" w:rsidRPr="00F8680E">
        <w:rPr>
          <w:vertAlign w:val="subscript"/>
        </w:rPr>
        <w:t>,</w:t>
      </w:r>
      <w:r w:rsidR="00D57190">
        <w:rPr>
          <w:vertAlign w:val="subscript"/>
        </w:rPr>
        <w:t>1012</w:t>
      </w:r>
      <w:r w:rsidR="00D57190">
        <w:rPr>
          <w:i/>
          <w:iCs/>
          <w:sz w:val="16"/>
          <w:szCs w:val="16"/>
        </w:rPr>
        <w:t xml:space="preserve"> </w:t>
      </w:r>
      <w:r w:rsidR="00D57190">
        <w:rPr>
          <w:sz w:val="20"/>
        </w:rPr>
        <w:t xml:space="preserve">replaced by </w:t>
      </w:r>
      <w:r w:rsidR="00D57190" w:rsidRPr="00F8680E">
        <w:rPr>
          <w:i/>
        </w:rPr>
        <w:t>EHTLTF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1012, 1012</w:t>
      </w:r>
      <w:r w:rsidR="00D57190">
        <w:rPr>
          <w:sz w:val="20"/>
        </w:rPr>
        <w:t>.</w:t>
      </w:r>
      <w:r w:rsidR="00D57190" w:rsidRPr="00AF4274">
        <w:rPr>
          <w:sz w:val="20"/>
        </w:rPr>
        <w:t xml:space="preserve"> </w:t>
      </w:r>
    </w:p>
    <w:p w14:paraId="11A725C3" w14:textId="6B22605B" w:rsidR="00211326" w:rsidRDefault="00211326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73038896" w14:textId="3864E6EF" w:rsidR="007C3AB5" w:rsidRPr="003307FB" w:rsidRDefault="007C3AB5" w:rsidP="007C3AB5">
      <w:pPr>
        <w:widowControl w:val="0"/>
        <w:autoSpaceDE w:val="0"/>
        <w:autoSpaceDN w:val="0"/>
        <w:adjustRightInd w:val="0"/>
        <w:rPr>
          <w:sz w:val="20"/>
        </w:rPr>
      </w:pPr>
      <w:r w:rsidRPr="003307FB">
        <w:rPr>
          <w:sz w:val="20"/>
        </w:rPr>
        <w:t>In a 320 MHz transmission using a 1x EHT-LTF, the 1x EHT-LTF sequence is given by Equation (3</w:t>
      </w:r>
      <w:r w:rsidR="00CF2B25">
        <w:rPr>
          <w:sz w:val="20"/>
        </w:rPr>
        <w:t>6</w:t>
      </w:r>
      <w:r w:rsidRPr="003307FB">
        <w:rPr>
          <w:sz w:val="20"/>
        </w:rPr>
        <w:t>-</w:t>
      </w:r>
      <w:r w:rsidR="00CF2B25">
        <w:rPr>
          <w:sz w:val="20"/>
        </w:rPr>
        <w:t>43</w:t>
      </w:r>
      <w:r w:rsidRPr="003307FB">
        <w:rPr>
          <w:sz w:val="20"/>
        </w:rPr>
        <w:t>).</w:t>
      </w:r>
    </w:p>
    <w:p w14:paraId="6235684B" w14:textId="6BF95CDB" w:rsidR="007C3AB5" w:rsidRPr="003307FB" w:rsidRDefault="00641516" w:rsidP="00513144">
      <w:pPr>
        <w:widowControl w:val="0"/>
        <w:autoSpaceDE w:val="0"/>
        <w:autoSpaceDN w:val="0"/>
        <w:adjustRightInd w:val="0"/>
        <w:ind w:leftChars="-78" w:left="-140"/>
        <w:jc w:val="right"/>
        <w:rPr>
          <w:rFonts w:eastAsia="宋体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EHTLTF</m:t>
            </m:r>
          </m:e>
          <m:sub>
            <m:r>
              <w:rPr>
                <w:rFonts w:ascii="Cambria Math" w:hAnsi="Cambria Math"/>
                <w:sz w:val="20"/>
              </w:rPr>
              <m:t>-2036,2036</m:t>
            </m:r>
          </m:sub>
        </m:sSub>
        <m:r>
          <w:rPr>
            <w:rFonts w:ascii="Cambria Math" w:hAnsi="Cambria Math"/>
            <w:sz w:val="20"/>
          </w:rPr>
          <m:t>=</m:t>
        </m:r>
        <m:r>
          <m:rPr>
            <m:sty m:val="p"/>
          </m:rPr>
          <w:rPr>
            <w:rFonts w:ascii="Cambria Math" w:hAnsi="Cambria Math" w:hint="eastAsia"/>
          </w:rPr>
          <m:t>{</m:t>
        </m:r>
        <m:sSub>
          <m:sSubPr>
            <m:ctrlPr>
              <w:rPr>
                <w:rFonts w:ascii="Cambria Math" w:hAnsi="Cambria Math"/>
                <w:vertAlign w:val="subscript"/>
              </w:rPr>
            </m:ctrlPr>
          </m:sSubPr>
          <m:e>
            <m:r>
              <w:rPr>
                <w:rFonts w:ascii="Cambria Math" w:hAnsi="Cambria Math" w:hint="eastAsia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hAnsi="Cambria Math" w:hint="eastAsia"/>
                <w:vertAlign w:val="subscript"/>
              </w:rPr>
              <m:t>80MHz_1st_1x</m:t>
            </m:r>
          </m:sub>
        </m:sSub>
        <m:r>
          <m:rPr>
            <m:sty m:val="p"/>
          </m:rPr>
          <w:rPr>
            <w:rFonts w:ascii="Cambria Math" w:hAnsi="Cambria Math" w:hint="eastAsia"/>
          </w:rPr>
          <m:t>,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  <m:r>
          <m:rPr>
            <m:sty m:val="p"/>
          </m:rPr>
          <w:rPr>
            <w:rFonts w:ascii="Cambria Math" w:hAnsi="Cambria Math" w:hint="eastAsia"/>
          </w:rPr>
          <m:t xml:space="preserve">, </m:t>
        </m:r>
        <m:sSub>
          <m:sSubPr>
            <m:ctrlPr>
              <w:rPr>
                <w:rFonts w:ascii="Cambria Math" w:hAnsi="Cambria Math"/>
                <w:vertAlign w:val="subscript"/>
              </w:rPr>
            </m:ctrlPr>
          </m:sSubPr>
          <m:e>
            <m:r>
              <w:rPr>
                <w:rFonts w:ascii="Cambria Math" w:hAnsi="Cambria Math" w:hint="eastAsia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hAnsi="Cambria Math" w:hint="eastAsia"/>
                <w:vertAlign w:val="subscript"/>
              </w:rPr>
              <m:t>80MHz_</m:t>
            </m:r>
            <m:r>
              <m:rPr>
                <m:sty m:val="p"/>
              </m:rPr>
              <w:rPr>
                <w:rFonts w:ascii="Cambria Math" w:hAnsi="Cambria Math" w:hint="eastAsia"/>
                <w:vertAlign w:val="subscript"/>
                <w:lang w:eastAsia="ko-KR"/>
              </w:rPr>
              <m:t>2nd</m:t>
            </m:r>
            <m:r>
              <m:rPr>
                <m:sty m:val="p"/>
              </m:rPr>
              <w:rPr>
                <w:rFonts w:ascii="Cambria Math" w:hAnsi="Cambria Math" w:hint="eastAsia"/>
                <w:vertAlign w:val="subscript"/>
              </w:rPr>
              <m:t>_1x</m:t>
            </m:r>
          </m:sub>
        </m:sSub>
        <m:r>
          <m:rPr>
            <m:sty m:val="p"/>
          </m:rPr>
          <w:rPr>
            <w:rFonts w:ascii="Cambria Math" w:hAnsi="Cambria Math" w:hint="eastAsia"/>
          </w:rPr>
          <m:t>,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  <m:r>
          <m:rPr>
            <m:sty m:val="p"/>
          </m:rPr>
          <w:rPr>
            <w:rFonts w:ascii="Cambria Math" w:hAnsi="Cambria Math" w:hint="eastAsia"/>
          </w:rPr>
          <m:t>,</m:t>
        </m:r>
        <m:sSub>
          <m:sSubPr>
            <m:ctrlPr>
              <w:rPr>
                <w:rFonts w:ascii="Cambria Math" w:hAnsi="Cambria Math"/>
                <w:vertAlign w:val="subscript"/>
              </w:rPr>
            </m:ctrlPr>
          </m:sSubPr>
          <m:e>
            <m:r>
              <w:rPr>
                <w:rFonts w:ascii="Cambria Math" w:hAnsi="Cambria Math" w:hint="eastAsia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hAnsi="Cambria Math" w:hint="eastAsia"/>
                <w:vertAlign w:val="subscript"/>
              </w:rPr>
              <m:t>80MHz_</m:t>
            </m:r>
            <m:r>
              <m:rPr>
                <m:sty m:val="p"/>
              </m:rPr>
              <w:rPr>
                <w:rFonts w:ascii="Cambria Math" w:hAnsi="Cambria Math" w:hint="eastAsia"/>
                <w:vertAlign w:val="subscript"/>
                <w:lang w:eastAsia="ko-KR"/>
              </w:rPr>
              <m:t>3rd</m:t>
            </m:r>
            <m:r>
              <m:rPr>
                <m:sty m:val="p"/>
              </m:rPr>
              <w:rPr>
                <w:rFonts w:ascii="Cambria Math" w:hAnsi="Cambria Math" w:hint="eastAsia"/>
                <w:vertAlign w:val="subscript"/>
              </w:rPr>
              <m:t>_1x</m:t>
            </m:r>
          </m:sub>
        </m:sSub>
        <m:r>
          <m:rPr>
            <m:sty m:val="p"/>
          </m:rPr>
          <w:rPr>
            <w:rFonts w:ascii="Cambria Math" w:hAnsi="Cambria Math" w:hint="eastAsia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  <m:r>
          <m:rPr>
            <m:sty m:val="p"/>
          </m:rPr>
          <w:rPr>
            <w:rFonts w:ascii="Cambria Math" w:hAnsi="Cambria Math" w:hint="eastAsia"/>
          </w:rPr>
          <m:t xml:space="preserve">, </m:t>
        </m:r>
        <m:sSub>
          <m:sSubPr>
            <m:ctrlPr>
              <w:rPr>
                <w:rFonts w:ascii="Cambria Math" w:hAnsi="Cambria Math"/>
                <w:vertAlign w:val="subscript"/>
              </w:rPr>
            </m:ctrlPr>
          </m:sSubPr>
          <m:e>
            <m:r>
              <w:rPr>
                <w:rFonts w:ascii="Cambria Math" w:hAnsi="Cambria Math" w:hint="eastAsia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hAnsi="Cambria Math" w:hint="eastAsia"/>
                <w:vertAlign w:val="subscript"/>
              </w:rPr>
              <m:t>80MHz_</m:t>
            </m:r>
            <m:r>
              <m:rPr>
                <m:sty m:val="p"/>
              </m:rPr>
              <w:rPr>
                <w:rFonts w:ascii="Cambria Math" w:hAnsi="Cambria Math" w:hint="eastAsia"/>
                <w:vertAlign w:val="subscript"/>
                <w:lang w:eastAsia="ko-KR"/>
              </w:rPr>
              <m:t>4th</m:t>
            </m:r>
            <m:r>
              <m:rPr>
                <m:sty m:val="p"/>
              </m:rPr>
              <w:rPr>
                <w:rFonts w:ascii="Cambria Math" w:hAnsi="Cambria Math" w:hint="eastAsia"/>
                <w:vertAlign w:val="subscript"/>
              </w:rPr>
              <m:t>_1x</m:t>
            </m:r>
          </m:sub>
        </m:sSub>
        <m:r>
          <m:rPr>
            <m:sty m:val="p"/>
          </m:rPr>
          <w:rPr>
            <w:rFonts w:ascii="Cambria Math" w:hAnsi="Cambria Math" w:hint="eastAsia"/>
          </w:rPr>
          <m:t>}</m:t>
        </m:r>
      </m:oMath>
      <w:r w:rsidR="007C3AB5" w:rsidRPr="003307FB">
        <w:rPr>
          <w:rFonts w:eastAsia="宋体" w:hint="eastAsia"/>
          <w:lang w:eastAsia="zh-CN"/>
        </w:rPr>
        <w:t xml:space="preserve"> </w:t>
      </w:r>
      <w:r w:rsidR="007C3AB5" w:rsidRPr="003307FB">
        <w:rPr>
          <w:rFonts w:eastAsia="宋体"/>
          <w:lang w:eastAsia="zh-CN"/>
        </w:rPr>
        <w:t xml:space="preserve">  </w:t>
      </w:r>
      <w:r w:rsidR="007C3AB5" w:rsidRPr="003307FB">
        <w:rPr>
          <w:sz w:val="20"/>
        </w:rPr>
        <w:t>(3</w:t>
      </w:r>
      <w:r w:rsidR="00CF2B25">
        <w:rPr>
          <w:sz w:val="20"/>
        </w:rPr>
        <w:t>6</w:t>
      </w:r>
      <w:r w:rsidR="007C3AB5" w:rsidRPr="003307FB">
        <w:rPr>
          <w:sz w:val="20"/>
        </w:rPr>
        <w:t>-</w:t>
      </w:r>
      <w:r w:rsidR="00CF2B25">
        <w:rPr>
          <w:sz w:val="20"/>
        </w:rPr>
        <w:t>43</w:t>
      </w:r>
      <w:r w:rsidR="007C3AB5" w:rsidRPr="003307FB">
        <w:rPr>
          <w:sz w:val="20"/>
        </w:rPr>
        <w:t>)</w:t>
      </w:r>
    </w:p>
    <w:p w14:paraId="1A3830BA" w14:textId="35EEE202" w:rsidR="007C3AB5" w:rsidRPr="003307FB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w:r w:rsidRPr="003307FB">
        <w:rPr>
          <w:rFonts w:eastAsia="宋体"/>
          <w:sz w:val="20"/>
          <w:lang w:eastAsia="zh-CN"/>
        </w:rPr>
        <w:t>where</w:t>
      </w:r>
    </w:p>
    <w:p w14:paraId="78B2110E" w14:textId="77777777" w:rsidR="007C3AB5" w:rsidRDefault="00641516" w:rsidP="00513144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</m:oMath>
      <w:r w:rsidR="007C3AB5" w:rsidRPr="003307FB">
        <w:rPr>
          <w:rFonts w:eastAsia="宋体" w:hint="eastAsia"/>
          <w:sz w:val="20"/>
          <w:lang w:eastAsia="zh-CN"/>
        </w:rPr>
        <w:t xml:space="preserve"> </w:t>
      </w:r>
      <w:r w:rsidR="007C3AB5" w:rsidRPr="003307FB">
        <w:rPr>
          <w:rFonts w:eastAsia="宋体"/>
          <w:sz w:val="20"/>
          <w:lang w:eastAsia="zh-CN"/>
        </w:rPr>
        <w:t>means number of 23 consecutive 0s</w:t>
      </w:r>
    </w:p>
    <w:p w14:paraId="381FD273" w14:textId="76B6993B" w:rsidR="007C3AB5" w:rsidRPr="007C3AB5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80MHz_1st_1x</w:t>
      </w:r>
      <w:r w:rsidRPr="007C3AB5">
        <w:rPr>
          <w:sz w:val="20"/>
        </w:rPr>
        <w:t xml:space="preserve"> = {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 w:rsidRPr="007C3AB5">
        <w:rPr>
          <w:sz w:val="20"/>
        </w:rPr>
        <w:t xml:space="preserve">, 0, 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7C3AB5">
        <w:rPr>
          <w:sz w:val="20"/>
        </w:rPr>
        <w:t>}</w:t>
      </w:r>
    </w:p>
    <w:p w14:paraId="37D95966" w14:textId="0AA1A7FF" w:rsidR="007C3AB5" w:rsidRPr="007C3AB5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80MHz_2nd_1x</w:t>
      </w:r>
      <w:r w:rsidRPr="007C3AB5">
        <w:rPr>
          <w:sz w:val="20"/>
        </w:rPr>
        <w:t xml:space="preserve"> = {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 w:rsidRPr="007C3AB5">
        <w:rPr>
          <w:sz w:val="20"/>
        </w:rPr>
        <w:t xml:space="preserve">, 0, 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7C3AB5">
        <w:rPr>
          <w:sz w:val="20"/>
        </w:rPr>
        <w:t>}</w:t>
      </w:r>
    </w:p>
    <w:p w14:paraId="28476CCE" w14:textId="1B864F6C" w:rsidR="007C3AB5" w:rsidRPr="007C3AB5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80MHz_3rd_1x</w:t>
      </w:r>
      <w:r w:rsidRPr="007C3AB5">
        <w:rPr>
          <w:sz w:val="20"/>
        </w:rPr>
        <w:t xml:space="preserve"> = {-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 w:rsidRPr="007C3AB5">
        <w:rPr>
          <w:sz w:val="20"/>
        </w:rPr>
        <w:t>, 0, -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7C3AB5">
        <w:rPr>
          <w:sz w:val="20"/>
        </w:rPr>
        <w:t>}</w:t>
      </w:r>
    </w:p>
    <w:p w14:paraId="5725F101" w14:textId="7B7D933C" w:rsidR="007C3AB5" w:rsidRPr="007C3AB5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80MHz_4th_1x</w:t>
      </w:r>
      <w:r w:rsidRPr="007C3AB5">
        <w:rPr>
          <w:sz w:val="20"/>
        </w:rPr>
        <w:t xml:space="preserve"> = {-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 w:rsidRPr="007C3AB5">
        <w:rPr>
          <w:sz w:val="20"/>
        </w:rPr>
        <w:t>, 0, -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7C3AB5">
        <w:rPr>
          <w:sz w:val="20"/>
        </w:rPr>
        <w:t>}</w:t>
      </w:r>
    </w:p>
    <w:p w14:paraId="54D203EE" w14:textId="46B559EE" w:rsidR="00FB5B7C" w:rsidRDefault="00BB4D58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>
        <w:rPr>
          <w:sz w:val="20"/>
        </w:rPr>
        <w:t xml:space="preserve"> </w:t>
      </w:r>
      <w:r>
        <w:rPr>
          <w:rFonts w:hint="eastAsia"/>
          <w:sz w:val="20"/>
          <w:lang w:eastAsia="ko-KR"/>
        </w:rPr>
        <w:t>and</w:t>
      </w:r>
      <w:r>
        <w:rPr>
          <w:sz w:val="20"/>
          <w:lang w:eastAsia="ko-KR"/>
        </w:rPr>
        <w:t xml:space="preserve"> 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513144">
        <w:rPr>
          <w:sz w:val="20"/>
        </w:rPr>
        <w:t xml:space="preserve"> </w:t>
      </w:r>
      <w:r w:rsidRPr="00513144">
        <w:rPr>
          <w:sz w:val="20"/>
          <w:lang w:eastAsia="ko-KR"/>
        </w:rPr>
        <w:t>is</w:t>
      </w:r>
      <w:r w:rsidRPr="00513144">
        <w:rPr>
          <w:sz w:val="20"/>
        </w:rPr>
        <w:t xml:space="preserve"> </w:t>
      </w:r>
      <w:r w:rsidRPr="00513144">
        <w:rPr>
          <w:sz w:val="20"/>
          <w:lang w:eastAsia="ko-KR"/>
        </w:rPr>
        <w:t>in</w:t>
      </w:r>
      <w:r w:rsidRPr="00E665CC">
        <w:rPr>
          <w:sz w:val="20"/>
          <w:lang w:eastAsia="ko-KR"/>
        </w:rPr>
        <w:t xml:space="preserve"> the section </w:t>
      </w:r>
      <w:r w:rsidRPr="00513144">
        <w:rPr>
          <w:bCs/>
          <w:sz w:val="20"/>
        </w:rPr>
        <w:t>27.3.1</w:t>
      </w:r>
      <w:r w:rsidR="00C86817">
        <w:rPr>
          <w:bCs/>
          <w:sz w:val="20"/>
        </w:rPr>
        <w:t>1</w:t>
      </w:r>
      <w:r w:rsidRPr="00513144">
        <w:rPr>
          <w:bCs/>
          <w:sz w:val="20"/>
        </w:rPr>
        <w:t>.10 HE-LTF</w:t>
      </w:r>
    </w:p>
    <w:p w14:paraId="10F8791D" w14:textId="77777777" w:rsidR="00BB4D58" w:rsidRPr="007C3AB5" w:rsidRDefault="00BB4D58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34EB0A8E" w14:textId="40ABD7B1" w:rsidR="00616D2A" w:rsidRPr="003307FB" w:rsidRDefault="00616D2A" w:rsidP="00616D2A">
      <w:pPr>
        <w:widowControl w:val="0"/>
        <w:autoSpaceDE w:val="0"/>
        <w:autoSpaceDN w:val="0"/>
        <w:adjustRightInd w:val="0"/>
        <w:rPr>
          <w:sz w:val="20"/>
        </w:rPr>
      </w:pPr>
      <w:r w:rsidRPr="003307FB">
        <w:rPr>
          <w:sz w:val="20"/>
        </w:rPr>
        <w:t xml:space="preserve">In a 320 MHz transmission using a 2x EHT-LTF, the 2x EHT-LTF sequence is given by Equation </w:t>
      </w:r>
      <w:r w:rsidR="00452579" w:rsidRPr="003307FB">
        <w:rPr>
          <w:sz w:val="20"/>
        </w:rPr>
        <w:t>(3</w:t>
      </w:r>
      <w:r w:rsidR="006D0DC1">
        <w:rPr>
          <w:sz w:val="20"/>
        </w:rPr>
        <w:t>6</w:t>
      </w:r>
      <w:r w:rsidR="00452579" w:rsidRPr="003307FB">
        <w:rPr>
          <w:sz w:val="20"/>
        </w:rPr>
        <w:t>-</w:t>
      </w:r>
      <w:r w:rsidR="006D0DC1">
        <w:rPr>
          <w:sz w:val="20"/>
        </w:rPr>
        <w:t>44</w:t>
      </w:r>
      <w:r w:rsidR="00452579" w:rsidRPr="003307FB">
        <w:rPr>
          <w:sz w:val="20"/>
        </w:rPr>
        <w:t>)</w:t>
      </w:r>
      <w:r w:rsidRPr="003307FB">
        <w:rPr>
          <w:sz w:val="20"/>
        </w:rPr>
        <w:t>.</w:t>
      </w:r>
    </w:p>
    <w:p w14:paraId="797E5287" w14:textId="77777777" w:rsidR="00641516" w:rsidRPr="00443735" w:rsidRDefault="00641516" w:rsidP="00641516">
      <w:pPr>
        <w:widowControl w:val="0"/>
        <w:wordWrap w:val="0"/>
        <w:autoSpaceDE w:val="0"/>
        <w:autoSpaceDN w:val="0"/>
        <w:adjustRightInd w:val="0"/>
        <w:ind w:leftChars="-78" w:left="-140"/>
        <w:jc w:val="right"/>
        <w:rPr>
          <w:ins w:id="119" w:author="liuchenchen" w:date="2021-01-15T14:55:00Z"/>
          <w:rFonts w:eastAsia="宋体"/>
          <w:sz w:val="20"/>
          <w:lang w:eastAsia="zh-CN"/>
        </w:rPr>
      </w:pPr>
      <m:oMath>
        <m:sSub>
          <m:sSubPr>
            <m:ctrlPr>
              <w:ins w:id="120" w:author="liuchenchen" w:date="2021-01-15T14:55:00Z">
                <w:rPr>
                  <w:rFonts w:ascii="Cambria Math" w:hAnsi="Cambria Math"/>
                  <w:i/>
                  <w:sz w:val="20"/>
                </w:rPr>
              </w:ins>
            </m:ctrlPr>
          </m:sSubPr>
          <m:e>
            <m:r>
              <w:ins w:id="121" w:author="liuchenchen" w:date="2021-01-15T14:55:00Z">
                <w:rPr>
                  <w:rFonts w:ascii="Cambria Math" w:hAnsi="Cambria Math"/>
                  <w:sz w:val="20"/>
                </w:rPr>
                <m:t>EHTLTF</m:t>
              </w:ins>
            </m:r>
          </m:e>
          <m:sub>
            <m:r>
              <w:ins w:id="122" w:author="liuchenchen" w:date="2021-01-15T14:55:00Z">
                <w:rPr>
                  <w:rFonts w:ascii="Cambria Math" w:hAnsi="Cambria Math"/>
                  <w:sz w:val="20"/>
                </w:rPr>
                <m:t>-2036,2036</m:t>
              </w:ins>
            </m:r>
          </m:sub>
        </m:sSub>
        <m:r>
          <w:ins w:id="123" w:author="liuchenchen" w:date="2021-01-15T14:55:00Z">
            <w:rPr>
              <w:rFonts w:ascii="Cambria Math" w:hAnsi="Cambria Math"/>
              <w:sz w:val="20"/>
            </w:rPr>
            <m:t>=</m:t>
          </w:ins>
        </m:r>
      </m:oMath>
      <w:ins w:id="124" w:author="liuchenchen" w:date="2021-01-15T14:55:00Z">
        <w:r w:rsidRPr="00443735">
          <w:rPr>
            <w:rFonts w:eastAsia="宋体" w:hint="eastAsia"/>
            <w:sz w:val="20"/>
            <w:lang w:eastAsia="zh-CN"/>
          </w:rPr>
          <w:t xml:space="preserve"> </w:t>
        </w:r>
        <w:r w:rsidRPr="00443735">
          <w:rPr>
            <w:rFonts w:eastAsia="宋体"/>
            <w:sz w:val="20"/>
            <w:lang w:eastAsia="zh-CN"/>
          </w:rPr>
          <w:t xml:space="preserve">                                                                                                                                                     </w:t>
        </w:r>
        <w:r w:rsidRPr="003307FB">
          <w:rPr>
            <w:sz w:val="20"/>
          </w:rPr>
          <w:t>(3</w:t>
        </w:r>
        <w:r>
          <w:rPr>
            <w:sz w:val="20"/>
          </w:rPr>
          <w:t>6</w:t>
        </w:r>
        <w:r w:rsidRPr="003307FB">
          <w:rPr>
            <w:sz w:val="20"/>
          </w:rPr>
          <w:t>-</w:t>
        </w:r>
        <w:r>
          <w:rPr>
            <w:sz w:val="20"/>
          </w:rPr>
          <w:t>44</w:t>
        </w:r>
        <w:r w:rsidRPr="003307FB">
          <w:rPr>
            <w:sz w:val="20"/>
          </w:rPr>
          <w:t>)</w:t>
        </w:r>
        <w:r w:rsidRPr="00443735">
          <w:rPr>
            <w:rFonts w:eastAsia="宋体"/>
            <w:sz w:val="20"/>
            <w:lang w:eastAsia="zh-CN"/>
          </w:rPr>
          <w:t xml:space="preserve"> </w:t>
        </w:r>
      </w:ins>
    </w:p>
    <w:p w14:paraId="7E30FEA6" w14:textId="3A89CE56" w:rsidR="00641516" w:rsidRPr="00443735" w:rsidRDefault="00641516" w:rsidP="00641516">
      <w:pPr>
        <w:widowControl w:val="0"/>
        <w:autoSpaceDE w:val="0"/>
        <w:autoSpaceDN w:val="0"/>
        <w:adjustRightInd w:val="0"/>
        <w:jc w:val="both"/>
        <w:rPr>
          <w:ins w:id="125" w:author="liuchenchen" w:date="2021-01-15T14:55:00Z"/>
        </w:rPr>
      </w:pPr>
      <m:oMathPara>
        <m:oMathParaPr>
          <m:jc m:val="left"/>
        </m:oMathParaPr>
        <m:oMath>
          <m:r>
            <w:ins w:id="126" w:author="liuchenchen" w:date="2021-01-15T14:55:00Z">
              <m:rPr>
                <m:sty m:val="p"/>
              </m:rPr>
              <w:rPr>
                <w:rFonts w:ascii="Cambria Math" w:hAnsi="Cambria Math" w:hint="eastAsia"/>
              </w:rPr>
              <m:t xml:space="preserve">{ </m:t>
            </w:ins>
          </m:r>
          <m:sSub>
            <m:sSubPr>
              <m:ctrlPr>
                <w:ins w:id="127" w:author="liuchenchen" w:date="2021-01-15T14:57:00Z">
                  <w:rPr>
                    <w:rFonts w:ascii="Cambria Math" w:hAnsi="Cambria Math"/>
                  </w:rPr>
                </w:ins>
              </m:ctrlPr>
            </m:sSubPr>
            <m:e>
              <m:r>
                <w:ins w:id="128" w:author="liuchenchen" w:date="2021-01-15T14:57:00Z">
                  <w:rPr>
                    <w:rFonts w:ascii="Cambria Math" w:hAnsi="Cambria Math" w:hint="eastAsia"/>
                  </w:rPr>
                  <m:t>LTF</m:t>
                </w:ins>
              </m:r>
            </m:e>
            <m:sub>
              <m:r>
                <w:ins w:id="129" w:author="liuchenchen" w:date="2021-01-15T14:57:00Z">
                  <m:rPr>
                    <m:sty m:val="p"/>
                  </m:rPr>
                  <w:rPr>
                    <w:rFonts w:ascii="Cambria Math" w:hAnsi="Cambria Math" w:hint="eastAsia"/>
                  </w:rPr>
                  <m:t>80</m:t>
                </w:ins>
              </m:r>
              <m:r>
                <w:ins w:id="130" w:author="liuchenchen" w:date="2021-01-15T14:57:00Z">
                  <m:rPr>
                    <m:sty m:val="p"/>
                  </m:rPr>
                  <w:rPr>
                    <w:rFonts w:ascii="Cambria Math" w:hAnsi="Cambria Math"/>
                  </w:rPr>
                  <m:t>MHz</m:t>
                </w:ins>
              </m:r>
              <m:r>
                <w:ins w:id="131" w:author="liuchenchen" w:date="2021-01-15T14:57:00Z">
                  <m:rPr>
                    <m:sty m:val="p"/>
                  </m:rPr>
                  <w:rPr>
                    <w:rFonts w:ascii="Cambria Math" w:hAnsi="Cambria Math" w:hint="eastAsia"/>
                  </w:rPr>
                  <m:t>_2x</m:t>
                </w:ins>
              </m:r>
            </m:sub>
          </m:sSub>
          <m:r>
            <w:ins w:id="132" w:author="liuchenchen" w:date="2021-01-15T14:55:00Z">
              <m:rPr>
                <m:sty m:val="p"/>
              </m:rPr>
              <w:rPr>
                <w:rFonts w:ascii="Cambria Math" w:hAnsi="Cambria Math" w:hint="eastAsia"/>
              </w:rPr>
              <m:t>(1:245),</m:t>
            </w:ins>
          </m:r>
          <m:r>
            <w:ins w:id="133" w:author="liuchenchen" w:date="2021-01-15T14:55:00Z">
              <m:rPr>
                <m:sty m:val="p"/>
              </m:rPr>
              <w:rPr>
                <w:rFonts w:ascii="Cambria Math" w:hAnsi="Cambria Math"/>
              </w:rPr>
              <m:t xml:space="preserve">    </m:t>
            </w:ins>
          </m:r>
          <m:sSub>
            <m:sSubPr>
              <m:ctrlPr>
                <w:ins w:id="134" w:author="liuchenchen" w:date="2021-01-15T14:58:00Z">
                  <w:rPr>
                    <w:rFonts w:ascii="Cambria Math" w:hAnsi="Cambria Math"/>
                  </w:rPr>
                </w:ins>
              </m:ctrlPr>
            </m:sSubPr>
            <m:e>
              <m:r>
                <w:ins w:id="135" w:author="liuchenchen" w:date="2021-01-15T14:58:00Z">
                  <w:rPr>
                    <w:rFonts w:ascii="Cambria Math" w:hAnsi="Cambria Math" w:hint="eastAsia"/>
                  </w:rPr>
                  <m:t>LTF</m:t>
                </w:ins>
              </m:r>
            </m:e>
            <m:sub>
              <m:r>
                <w:ins w:id="136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80</m:t>
                </w:ins>
              </m:r>
              <m:r>
                <w:ins w:id="137" w:author="liuchenchen" w:date="2021-01-15T14:58:00Z">
                  <m:rPr>
                    <m:sty m:val="p"/>
                  </m:rPr>
                  <w:rPr>
                    <w:rFonts w:ascii="Cambria Math" w:hAnsi="Cambria Math"/>
                  </w:rPr>
                  <m:t>MHz</m:t>
                </w:ins>
              </m:r>
              <m:r>
                <w:ins w:id="138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_2x</m:t>
                </w:ins>
              </m:r>
            </m:sub>
          </m:sSub>
          <m:r>
            <w:ins w:id="139" w:author="liuchenchen" w:date="2021-01-15T14:55:00Z">
              <m:rPr>
                <m:sty m:val="p"/>
              </m:rPr>
              <w:rPr>
                <w:rFonts w:ascii="Cambria Math" w:hAnsi="Cambria Math" w:hint="eastAsia"/>
              </w:rPr>
              <m:t>(246:500), 0,</m:t>
            </w:ins>
          </m:r>
          <m:r>
            <w:ins w:id="140" w:author="liuchenchen" w:date="2021-01-15T14:55:00Z">
              <m:rPr>
                <m:sty m:val="p"/>
              </m:rPr>
              <w:rPr>
                <w:rFonts w:ascii="Cambria Math" w:hAnsi="Cambria Math"/>
              </w:rPr>
              <m:t xml:space="preserve">    </m:t>
            </w:ins>
          </m:r>
          <m:sSub>
            <m:sSubPr>
              <m:ctrlPr>
                <w:ins w:id="141" w:author="liuchenchen" w:date="2021-01-15T14:58:00Z">
                  <w:rPr>
                    <w:rFonts w:ascii="Cambria Math" w:hAnsi="Cambria Math"/>
                  </w:rPr>
                </w:ins>
              </m:ctrlPr>
            </m:sSubPr>
            <m:e>
              <m:r>
                <w:ins w:id="142" w:author="liuchenchen" w:date="2021-01-15T14:58:00Z">
                  <w:rPr>
                    <w:rFonts w:ascii="Cambria Math" w:hAnsi="Cambria Math" w:hint="eastAsia"/>
                  </w:rPr>
                  <m:t>LTF</m:t>
                </w:ins>
              </m:r>
            </m:e>
            <m:sub>
              <m:r>
                <w:ins w:id="143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80</m:t>
                </w:ins>
              </m:r>
              <m:r>
                <w:ins w:id="144" w:author="liuchenchen" w:date="2021-01-15T14:58:00Z">
                  <m:rPr>
                    <m:sty m:val="p"/>
                  </m:rPr>
                  <w:rPr>
                    <w:rFonts w:ascii="Cambria Math" w:hAnsi="Cambria Math"/>
                  </w:rPr>
                  <m:t>MHz</m:t>
                </w:ins>
              </m:r>
              <m:r>
                <w:ins w:id="145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_2x</m:t>
                </w:ins>
              </m:r>
            </m:sub>
          </m:sSub>
          <m:r>
            <w:ins w:id="146" w:author="liuchenchen" w:date="2021-01-15T14:55:00Z">
              <m:rPr>
                <m:sty m:val="p"/>
              </m:rPr>
              <w:rPr>
                <w:rFonts w:ascii="Cambria Math" w:hAnsi="Cambria Math" w:hint="eastAsia"/>
              </w:rPr>
              <m:t xml:space="preserve">(502:756), </m:t>
            </w:ins>
          </m:r>
          <m:r>
            <w:ins w:id="147" w:author="liuchenchen" w:date="2021-01-15T14:55:00Z">
              <m:rPr>
                <m:sty m:val="p"/>
              </m:rPr>
              <w:rPr>
                <w:rFonts w:ascii="Cambria Math" w:hAnsi="Cambria Math"/>
              </w:rPr>
              <m:t xml:space="preserve">    </m:t>
            </w:ins>
          </m:r>
          <m:sSub>
            <m:sSubPr>
              <m:ctrlPr>
                <w:ins w:id="148" w:author="liuchenchen" w:date="2021-01-15T14:58:00Z">
                  <w:rPr>
                    <w:rFonts w:ascii="Cambria Math" w:hAnsi="Cambria Math"/>
                  </w:rPr>
                </w:ins>
              </m:ctrlPr>
            </m:sSubPr>
            <m:e>
              <m:r>
                <w:ins w:id="149" w:author="liuchenchen" w:date="2021-01-15T14:58:00Z">
                  <w:rPr>
                    <w:rFonts w:ascii="Cambria Math" w:hAnsi="Cambria Math" w:hint="eastAsia"/>
                  </w:rPr>
                  <m:t>LTF</m:t>
                </w:ins>
              </m:r>
            </m:e>
            <m:sub>
              <m:r>
                <w:ins w:id="150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80</m:t>
                </w:ins>
              </m:r>
              <m:r>
                <w:ins w:id="151" w:author="liuchenchen" w:date="2021-01-15T14:58:00Z">
                  <m:rPr>
                    <m:sty m:val="p"/>
                  </m:rPr>
                  <w:rPr>
                    <w:rFonts w:ascii="Cambria Math" w:hAnsi="Cambria Math"/>
                  </w:rPr>
                  <m:t>MHz</m:t>
                </w:ins>
              </m:r>
              <m:r>
                <w:ins w:id="152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_2x</m:t>
                </w:ins>
              </m:r>
            </m:sub>
          </m:sSub>
          <m:r>
            <w:ins w:id="153" w:author="liuchenchen" w:date="2021-01-15T14:55:00Z">
              <m:rPr>
                <m:sty m:val="p"/>
              </m:rPr>
              <w:rPr>
                <w:rFonts w:ascii="Cambria Math" w:hAnsi="Cambria Math" w:hint="eastAsia"/>
              </w:rPr>
              <m:t>(757:1001)</m:t>
            </w:ins>
          </m:r>
          <m:r>
            <w:ins w:id="154" w:author="liuchenchen" w:date="2021-01-15T14:55:00Z">
              <m:rPr>
                <m:sty m:val="p"/>
              </m:rPr>
              <w:rPr>
                <w:rFonts w:ascii="Cambria Math" w:hAnsi="Cambria Math" w:hint="eastAsia"/>
              </w:rPr>
              <m:t xml:space="preserve">, </m:t>
            </w:ins>
          </m:r>
          <m:sSub>
            <m:sSubPr>
              <m:ctrlPr>
                <w:ins w:id="155" w:author="liuchenchen" w:date="2021-01-15T14:55:00Z">
                  <w:rPr>
                    <w:rFonts w:ascii="Cambria Math" w:hAnsi="Cambria Math"/>
                    <w:i/>
                    <w:sz w:val="20"/>
                  </w:rPr>
                </w:ins>
              </m:ctrlPr>
            </m:sSubPr>
            <m:e>
              <m:r>
                <w:ins w:id="156" w:author="liuchenchen" w:date="2021-01-15T14:55:00Z">
                  <w:rPr>
                    <w:rFonts w:ascii="Cambria Math" w:hAnsi="Cambria Math"/>
                    <w:sz w:val="20"/>
                  </w:rPr>
                  <m:t>0</m:t>
                </w:ins>
              </m:r>
            </m:e>
            <m:sub>
              <m:r>
                <w:ins w:id="157" w:author="liuchenchen" w:date="2021-01-15T14:55:00Z">
                  <w:rPr>
                    <w:rFonts w:ascii="Cambria Math" w:hAnsi="Cambria Math"/>
                    <w:sz w:val="20"/>
                  </w:rPr>
                  <m:t>23</m:t>
                </w:ins>
              </m:r>
            </m:sub>
          </m:sSub>
          <m:r>
            <w:ins w:id="158" w:author="liuchenchen" w:date="2021-01-15T14:55:00Z">
              <m:rPr>
                <m:sty m:val="p"/>
              </m:rPr>
              <w:rPr>
                <w:rFonts w:ascii="Cambria Math" w:hAnsi="Cambria Math" w:hint="eastAsia"/>
              </w:rPr>
              <m:t>,</m:t>
            </w:ins>
          </m:r>
        </m:oMath>
      </m:oMathPara>
    </w:p>
    <w:p w14:paraId="38A61F04" w14:textId="1B5858DB" w:rsidR="00641516" w:rsidRPr="00443735" w:rsidRDefault="00641516" w:rsidP="00641516">
      <w:pPr>
        <w:widowControl w:val="0"/>
        <w:autoSpaceDE w:val="0"/>
        <w:autoSpaceDN w:val="0"/>
        <w:adjustRightInd w:val="0"/>
        <w:ind w:leftChars="-78" w:left="-140"/>
        <w:jc w:val="both"/>
        <w:rPr>
          <w:ins w:id="159" w:author="liuchenchen" w:date="2021-01-15T14:55:00Z"/>
        </w:rPr>
      </w:pPr>
      <m:oMathPara>
        <m:oMathParaPr>
          <m:jc m:val="left"/>
        </m:oMathParaPr>
        <m:oMath>
          <m:r>
            <w:ins w:id="160" w:author="liuchenchen" w:date="2021-01-15T14:55:00Z">
              <m:rPr>
                <m:sty m:val="p"/>
              </m:rPr>
              <w:rPr>
                <w:rFonts w:ascii="Cambria Math" w:hAnsi="Cambria Math"/>
              </w:rPr>
              <m:t xml:space="preserve">   </m:t>
            </w:ins>
          </m:r>
          <m:sSub>
            <m:sSubPr>
              <m:ctrlPr>
                <w:ins w:id="161" w:author="liuchenchen" w:date="2021-01-15T14:58:00Z">
                  <w:rPr>
                    <w:rFonts w:ascii="Cambria Math" w:hAnsi="Cambria Math"/>
                  </w:rPr>
                </w:ins>
              </m:ctrlPr>
            </m:sSubPr>
            <m:e>
              <m:r>
                <w:ins w:id="162" w:author="liuchenchen" w:date="2021-01-15T14:58:00Z">
                  <w:rPr>
                    <w:rFonts w:ascii="Cambria Math" w:hAnsi="Cambria Math" w:hint="eastAsia"/>
                  </w:rPr>
                  <m:t>LTF</m:t>
                </w:ins>
              </m:r>
            </m:e>
            <m:sub>
              <m:r>
                <w:ins w:id="163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80</m:t>
                </w:ins>
              </m:r>
              <m:r>
                <w:ins w:id="164" w:author="liuchenchen" w:date="2021-01-15T14:58:00Z">
                  <m:rPr>
                    <m:sty m:val="p"/>
                  </m:rPr>
                  <w:rPr>
                    <w:rFonts w:ascii="Cambria Math" w:hAnsi="Cambria Math"/>
                  </w:rPr>
                  <m:t>MHz</m:t>
                </w:ins>
              </m:r>
              <m:r>
                <w:ins w:id="165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_2x</m:t>
                </w:ins>
              </m:r>
            </m:sub>
          </m:sSub>
          <m:r>
            <w:ins w:id="166" w:author="liuchenchen" w:date="2021-01-15T14:55:00Z">
              <m:rPr>
                <m:sty m:val="p"/>
              </m:rPr>
              <w:rPr>
                <w:rFonts w:ascii="Cambria Math" w:hAnsi="Cambria Math" w:hint="eastAsia"/>
              </w:rPr>
              <m:t xml:space="preserve">(1:245), </m:t>
            </w:ins>
          </m:r>
          <m:r>
            <w:ins w:id="167" w:author="liuchenchen" w:date="2021-01-15T14:55:00Z">
              <m:rPr>
                <m:sty m:val="p"/>
              </m:rPr>
              <w:rPr>
                <w:rFonts w:ascii="Cambria Math" w:hAnsi="Cambria Math"/>
              </w:rPr>
              <m:t>-</m:t>
            </w:ins>
          </m:r>
          <m:sSub>
            <m:sSubPr>
              <m:ctrlPr>
                <w:ins w:id="168" w:author="liuchenchen" w:date="2021-01-15T14:58:00Z">
                  <w:rPr>
                    <w:rFonts w:ascii="Cambria Math" w:hAnsi="Cambria Math"/>
                  </w:rPr>
                </w:ins>
              </m:ctrlPr>
            </m:sSubPr>
            <m:e>
              <m:r>
                <w:ins w:id="169" w:author="liuchenchen" w:date="2021-01-15T14:58:00Z">
                  <w:rPr>
                    <w:rFonts w:ascii="Cambria Math" w:hAnsi="Cambria Math" w:hint="eastAsia"/>
                  </w:rPr>
                  <m:t>LTF</m:t>
                </w:ins>
              </m:r>
            </m:e>
            <m:sub>
              <m:r>
                <w:ins w:id="170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80</m:t>
                </w:ins>
              </m:r>
              <m:r>
                <w:ins w:id="171" w:author="liuchenchen" w:date="2021-01-15T14:58:00Z">
                  <m:rPr>
                    <m:sty m:val="p"/>
                  </m:rPr>
                  <w:rPr>
                    <w:rFonts w:ascii="Cambria Math" w:hAnsi="Cambria Math"/>
                  </w:rPr>
                  <m:t>MHz</m:t>
                </w:ins>
              </m:r>
              <m:r>
                <w:ins w:id="172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_2x</m:t>
                </w:ins>
              </m:r>
            </m:sub>
          </m:sSub>
          <m:r>
            <w:ins w:id="173" w:author="liuchenchen" w:date="2021-01-15T14:55:00Z">
              <m:rPr>
                <m:sty m:val="p"/>
              </m:rPr>
              <w:rPr>
                <w:rFonts w:ascii="Cambria Math" w:hAnsi="Cambria Math" w:hint="eastAsia"/>
              </w:rPr>
              <m:t>(246:500), 0,</m:t>
            </w:ins>
          </m:r>
          <m:r>
            <w:ins w:id="174" w:author="liuchenchen" w:date="2021-01-15T14:55:00Z">
              <m:rPr>
                <m:sty m:val="p"/>
              </m:rPr>
              <w:rPr>
                <w:rFonts w:ascii="Cambria Math" w:hAnsi="Cambria Math"/>
              </w:rPr>
              <m:t xml:space="preserve">    </m:t>
            </w:ins>
          </m:r>
          <m:sSub>
            <m:sSubPr>
              <m:ctrlPr>
                <w:ins w:id="175" w:author="liuchenchen" w:date="2021-01-15T14:58:00Z">
                  <w:rPr>
                    <w:rFonts w:ascii="Cambria Math" w:hAnsi="Cambria Math"/>
                  </w:rPr>
                </w:ins>
              </m:ctrlPr>
            </m:sSubPr>
            <m:e>
              <m:r>
                <w:ins w:id="176" w:author="liuchenchen" w:date="2021-01-15T14:58:00Z">
                  <w:rPr>
                    <w:rFonts w:ascii="Cambria Math" w:hAnsi="Cambria Math" w:hint="eastAsia"/>
                  </w:rPr>
                  <m:t>LTF</m:t>
                </w:ins>
              </m:r>
            </m:e>
            <m:sub>
              <m:r>
                <w:ins w:id="177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80</m:t>
                </w:ins>
              </m:r>
              <m:r>
                <w:ins w:id="178" w:author="liuchenchen" w:date="2021-01-15T14:58:00Z">
                  <m:rPr>
                    <m:sty m:val="p"/>
                  </m:rPr>
                  <w:rPr>
                    <w:rFonts w:ascii="Cambria Math" w:hAnsi="Cambria Math"/>
                  </w:rPr>
                  <m:t>MHz</m:t>
                </w:ins>
              </m:r>
              <m:r>
                <w:ins w:id="179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_2x</m:t>
                </w:ins>
              </m:r>
            </m:sub>
          </m:sSub>
          <m:r>
            <w:ins w:id="180" w:author="liuchenchen" w:date="2021-01-15T14:55:00Z">
              <m:rPr>
                <m:sty m:val="p"/>
              </m:rPr>
              <w:rPr>
                <w:rFonts w:ascii="Cambria Math" w:hAnsi="Cambria Math" w:hint="eastAsia"/>
              </w:rPr>
              <m:t xml:space="preserve">(502:756), </m:t>
            </w:ins>
          </m:r>
          <m:r>
            <w:ins w:id="181" w:author="liuchenchen" w:date="2021-01-15T14:55:00Z">
              <m:rPr>
                <m:sty m:val="p"/>
              </m:rPr>
              <w:rPr>
                <w:rFonts w:ascii="Cambria Math" w:hAnsi="Cambria Math"/>
              </w:rPr>
              <m:t>-</m:t>
            </w:ins>
          </m:r>
          <m:sSub>
            <m:sSubPr>
              <m:ctrlPr>
                <w:ins w:id="182" w:author="liuchenchen" w:date="2021-01-15T14:58:00Z">
                  <w:rPr>
                    <w:rFonts w:ascii="Cambria Math" w:hAnsi="Cambria Math"/>
                  </w:rPr>
                </w:ins>
              </m:ctrlPr>
            </m:sSubPr>
            <m:e>
              <m:r>
                <w:ins w:id="183" w:author="liuchenchen" w:date="2021-01-15T14:58:00Z">
                  <w:rPr>
                    <w:rFonts w:ascii="Cambria Math" w:hAnsi="Cambria Math" w:hint="eastAsia"/>
                  </w:rPr>
                  <m:t>LTF</m:t>
                </w:ins>
              </m:r>
            </m:e>
            <m:sub>
              <m:r>
                <w:ins w:id="184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80</m:t>
                </w:ins>
              </m:r>
              <m:r>
                <w:ins w:id="185" w:author="liuchenchen" w:date="2021-01-15T14:58:00Z">
                  <m:rPr>
                    <m:sty m:val="p"/>
                  </m:rPr>
                  <w:rPr>
                    <w:rFonts w:ascii="Cambria Math" w:hAnsi="Cambria Math"/>
                  </w:rPr>
                  <m:t>MHz</m:t>
                </w:ins>
              </m:r>
              <m:r>
                <w:ins w:id="186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_2x</m:t>
                </w:ins>
              </m:r>
            </m:sub>
          </m:sSub>
          <m:r>
            <w:ins w:id="187" w:author="liuchenchen" w:date="2021-01-15T14:55:00Z">
              <m:rPr>
                <m:sty m:val="p"/>
              </m:rPr>
              <w:rPr>
                <w:rFonts w:ascii="Cambria Math" w:hAnsi="Cambria Math" w:hint="eastAsia"/>
              </w:rPr>
              <m:t>(757:1001)</m:t>
            </w:ins>
          </m:r>
          <m:r>
            <w:ins w:id="188" w:author="liuchenchen" w:date="2021-01-15T14:55:00Z">
              <m:rPr>
                <m:sty m:val="p"/>
              </m:rPr>
              <w:rPr>
                <w:rFonts w:ascii="Cambria Math" w:hAnsi="Cambria Math" w:hint="eastAsia"/>
              </w:rPr>
              <m:t>,</m:t>
            </w:ins>
          </m:r>
          <m:sSub>
            <m:sSubPr>
              <m:ctrlPr>
                <w:ins w:id="189" w:author="liuchenchen" w:date="2021-01-15T14:55:00Z">
                  <w:rPr>
                    <w:rFonts w:ascii="Cambria Math" w:hAnsi="Cambria Math"/>
                    <w:i/>
                    <w:sz w:val="20"/>
                  </w:rPr>
                </w:ins>
              </m:ctrlPr>
            </m:sSubPr>
            <m:e>
              <m:r>
                <w:ins w:id="190" w:author="liuchenchen" w:date="2021-01-15T14:55:00Z">
                  <w:rPr>
                    <w:rFonts w:ascii="Cambria Math" w:hAnsi="Cambria Math"/>
                    <w:sz w:val="20"/>
                  </w:rPr>
                  <m:t>0</m:t>
                </w:ins>
              </m:r>
            </m:e>
            <m:sub>
              <m:r>
                <w:ins w:id="191" w:author="liuchenchen" w:date="2021-01-15T14:55:00Z">
                  <w:rPr>
                    <w:rFonts w:ascii="Cambria Math" w:hAnsi="Cambria Math"/>
                    <w:sz w:val="20"/>
                  </w:rPr>
                  <m:t>23</m:t>
                </w:ins>
              </m:r>
            </m:sub>
          </m:sSub>
          <m:r>
            <w:ins w:id="192" w:author="liuchenchen" w:date="2021-01-15T14:55:00Z">
              <m:rPr>
                <m:sty m:val="p"/>
              </m:rPr>
              <w:rPr>
                <w:rFonts w:ascii="Cambria Math" w:hAnsi="Cambria Math" w:hint="eastAsia"/>
              </w:rPr>
              <m:t xml:space="preserve"> ,</m:t>
            </w:ins>
          </m:r>
        </m:oMath>
      </m:oMathPara>
    </w:p>
    <w:p w14:paraId="5800A7E8" w14:textId="780D4364" w:rsidR="00641516" w:rsidRPr="00443735" w:rsidRDefault="00641516" w:rsidP="00641516">
      <w:pPr>
        <w:widowControl w:val="0"/>
        <w:autoSpaceDE w:val="0"/>
        <w:autoSpaceDN w:val="0"/>
        <w:adjustRightInd w:val="0"/>
        <w:ind w:leftChars="-78" w:left="-140"/>
        <w:jc w:val="both"/>
        <w:rPr>
          <w:ins w:id="193" w:author="liuchenchen" w:date="2021-01-15T14:55:00Z"/>
        </w:rPr>
      </w:pPr>
      <m:oMathPara>
        <m:oMathParaPr>
          <m:jc m:val="left"/>
        </m:oMathParaPr>
        <m:oMath>
          <m:r>
            <w:ins w:id="194" w:author="liuchenchen" w:date="2021-01-15T14:55:00Z">
              <m:rPr>
                <m:sty m:val="p"/>
              </m:rPr>
              <w:rPr>
                <w:rFonts w:ascii="Cambria Math" w:hAnsi="Cambria Math"/>
              </w:rPr>
              <m:t xml:space="preserve">   </m:t>
            </w:ins>
          </m:r>
          <m:sSub>
            <m:sSubPr>
              <m:ctrlPr>
                <w:ins w:id="195" w:author="liuchenchen" w:date="2021-01-15T14:58:00Z">
                  <w:rPr>
                    <w:rFonts w:ascii="Cambria Math" w:hAnsi="Cambria Math"/>
                  </w:rPr>
                </w:ins>
              </m:ctrlPr>
            </m:sSubPr>
            <m:e>
              <m:r>
                <w:ins w:id="196" w:author="liuchenchen" w:date="2021-01-15T14:58:00Z">
                  <w:rPr>
                    <w:rFonts w:ascii="Cambria Math" w:hAnsi="Cambria Math" w:hint="eastAsia"/>
                  </w:rPr>
                  <m:t>LTF</m:t>
                </w:ins>
              </m:r>
            </m:e>
            <m:sub>
              <m:r>
                <w:ins w:id="197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80</m:t>
                </w:ins>
              </m:r>
              <m:r>
                <w:ins w:id="198" w:author="liuchenchen" w:date="2021-01-15T14:58:00Z">
                  <m:rPr>
                    <m:sty m:val="p"/>
                  </m:rPr>
                  <w:rPr>
                    <w:rFonts w:ascii="Cambria Math" w:hAnsi="Cambria Math"/>
                  </w:rPr>
                  <m:t>MHz</m:t>
                </w:ins>
              </m:r>
              <m:r>
                <w:ins w:id="199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_2x</m:t>
                </w:ins>
              </m:r>
            </m:sub>
          </m:sSub>
          <m:r>
            <w:ins w:id="200" w:author="liuchenchen" w:date="2021-01-15T14:55:00Z">
              <m:rPr>
                <m:sty m:val="p"/>
              </m:rPr>
              <w:rPr>
                <w:rFonts w:ascii="Cambria Math" w:hAnsi="Cambria Math" w:hint="eastAsia"/>
              </w:rPr>
              <m:t xml:space="preserve">(1:245), </m:t>
            </w:ins>
          </m:r>
          <m:r>
            <w:ins w:id="201" w:author="liuchenchen" w:date="2021-01-15T14:55:00Z">
              <m:rPr>
                <m:sty m:val="p"/>
              </m:rPr>
              <w:rPr>
                <w:rFonts w:ascii="Cambria Math" w:hAnsi="Cambria Math"/>
              </w:rPr>
              <m:t>-</m:t>
            </w:ins>
          </m:r>
          <m:sSub>
            <m:sSubPr>
              <m:ctrlPr>
                <w:ins w:id="202" w:author="liuchenchen" w:date="2021-01-15T14:58:00Z">
                  <w:rPr>
                    <w:rFonts w:ascii="Cambria Math" w:hAnsi="Cambria Math"/>
                  </w:rPr>
                </w:ins>
              </m:ctrlPr>
            </m:sSubPr>
            <m:e>
              <m:r>
                <w:ins w:id="203" w:author="liuchenchen" w:date="2021-01-15T14:58:00Z">
                  <w:rPr>
                    <w:rFonts w:ascii="Cambria Math" w:hAnsi="Cambria Math" w:hint="eastAsia"/>
                  </w:rPr>
                  <m:t>LTF</m:t>
                </w:ins>
              </m:r>
            </m:e>
            <m:sub>
              <m:r>
                <w:ins w:id="204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80</m:t>
                </w:ins>
              </m:r>
              <m:r>
                <w:ins w:id="205" w:author="liuchenchen" w:date="2021-01-15T14:58:00Z">
                  <m:rPr>
                    <m:sty m:val="p"/>
                  </m:rPr>
                  <w:rPr>
                    <w:rFonts w:ascii="Cambria Math" w:hAnsi="Cambria Math"/>
                  </w:rPr>
                  <m:t>MHz</m:t>
                </w:ins>
              </m:r>
              <m:r>
                <w:ins w:id="206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_2x</m:t>
                </w:ins>
              </m:r>
            </m:sub>
          </m:sSub>
          <m:r>
            <w:ins w:id="207" w:author="liuchenchen" w:date="2021-01-15T14:55:00Z">
              <m:rPr>
                <m:sty m:val="p"/>
              </m:rPr>
              <w:rPr>
                <w:rFonts w:ascii="Cambria Math" w:hAnsi="Cambria Math" w:hint="eastAsia"/>
              </w:rPr>
              <m:t>(246:500), 0,</m:t>
            </w:ins>
          </m:r>
          <m:r>
            <w:ins w:id="208" w:author="liuchenchen" w:date="2021-01-15T14:55:00Z">
              <m:rPr>
                <m:sty m:val="p"/>
              </m:rPr>
              <w:rPr>
                <w:rFonts w:ascii="Cambria Math" w:hAnsi="Cambria Math"/>
              </w:rPr>
              <m:t>-</m:t>
            </w:ins>
          </m:r>
          <m:sSub>
            <m:sSubPr>
              <m:ctrlPr>
                <w:ins w:id="209" w:author="liuchenchen" w:date="2021-01-15T14:58:00Z">
                  <w:rPr>
                    <w:rFonts w:ascii="Cambria Math" w:hAnsi="Cambria Math"/>
                  </w:rPr>
                </w:ins>
              </m:ctrlPr>
            </m:sSubPr>
            <m:e>
              <m:r>
                <w:ins w:id="210" w:author="liuchenchen" w:date="2021-01-15T14:58:00Z">
                  <w:rPr>
                    <w:rFonts w:ascii="Cambria Math" w:hAnsi="Cambria Math" w:hint="eastAsia"/>
                  </w:rPr>
                  <m:t>LTF</m:t>
                </w:ins>
              </m:r>
            </m:e>
            <m:sub>
              <m:r>
                <w:ins w:id="211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80</m:t>
                </w:ins>
              </m:r>
              <m:r>
                <w:ins w:id="212" w:author="liuchenchen" w:date="2021-01-15T14:58:00Z">
                  <m:rPr>
                    <m:sty m:val="p"/>
                  </m:rPr>
                  <w:rPr>
                    <w:rFonts w:ascii="Cambria Math" w:hAnsi="Cambria Math"/>
                  </w:rPr>
                  <m:t>MHz</m:t>
                </w:ins>
              </m:r>
              <m:r>
                <w:ins w:id="213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_2x</m:t>
                </w:ins>
              </m:r>
            </m:sub>
          </m:sSub>
          <m:r>
            <w:ins w:id="214" w:author="liuchenchen" w:date="2021-01-15T14:55:00Z">
              <m:rPr>
                <m:sty m:val="p"/>
              </m:rPr>
              <w:rPr>
                <w:rFonts w:ascii="Cambria Math" w:hAnsi="Cambria Math" w:hint="eastAsia"/>
              </w:rPr>
              <m:t xml:space="preserve">(502:756), </m:t>
            </w:ins>
          </m:r>
          <m:r>
            <w:ins w:id="215" w:author="liuchenchen" w:date="2021-01-15T14:55:00Z">
              <m:rPr>
                <m:sty m:val="p"/>
              </m:rPr>
              <w:rPr>
                <w:rFonts w:ascii="Cambria Math" w:hAnsi="Cambria Math"/>
              </w:rPr>
              <m:t xml:space="preserve">   </m:t>
            </w:ins>
          </m:r>
          <m:sSub>
            <m:sSubPr>
              <m:ctrlPr>
                <w:ins w:id="216" w:author="liuchenchen" w:date="2021-01-15T14:58:00Z">
                  <w:rPr>
                    <w:rFonts w:ascii="Cambria Math" w:hAnsi="Cambria Math"/>
                  </w:rPr>
                </w:ins>
              </m:ctrlPr>
            </m:sSubPr>
            <m:e>
              <m:r>
                <w:ins w:id="217" w:author="liuchenchen" w:date="2021-01-15T14:58:00Z">
                  <w:rPr>
                    <w:rFonts w:ascii="Cambria Math" w:hAnsi="Cambria Math" w:hint="eastAsia"/>
                  </w:rPr>
                  <m:t>LTF</m:t>
                </w:ins>
              </m:r>
            </m:e>
            <m:sub>
              <m:r>
                <w:ins w:id="218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80</m:t>
                </w:ins>
              </m:r>
              <m:r>
                <w:ins w:id="219" w:author="liuchenchen" w:date="2021-01-15T14:58:00Z">
                  <m:rPr>
                    <m:sty m:val="p"/>
                  </m:rPr>
                  <w:rPr>
                    <w:rFonts w:ascii="Cambria Math" w:hAnsi="Cambria Math"/>
                  </w:rPr>
                  <m:t>MHz</m:t>
                </w:ins>
              </m:r>
              <m:r>
                <w:ins w:id="220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_2x</m:t>
                </w:ins>
              </m:r>
            </m:sub>
          </m:sSub>
          <m:r>
            <w:ins w:id="221" w:author="liuchenchen" w:date="2021-01-15T14:55:00Z">
              <m:rPr>
                <m:sty m:val="p"/>
              </m:rPr>
              <w:rPr>
                <w:rFonts w:ascii="Cambria Math" w:hAnsi="Cambria Math" w:hint="eastAsia"/>
              </w:rPr>
              <m:t>(757:1001)</m:t>
            </w:ins>
          </m:r>
          <m:r>
            <w:ins w:id="222" w:author="liuchenchen" w:date="2021-01-15T14:55:00Z">
              <m:rPr>
                <m:sty m:val="p"/>
              </m:rPr>
              <w:rPr>
                <w:rFonts w:ascii="Cambria Math" w:hAnsi="Cambria Math" w:hint="eastAsia"/>
              </w:rPr>
              <m:t>,</m:t>
            </w:ins>
          </m:r>
          <m:sSub>
            <m:sSubPr>
              <m:ctrlPr>
                <w:ins w:id="223" w:author="liuchenchen" w:date="2021-01-15T14:55:00Z">
                  <w:rPr>
                    <w:rFonts w:ascii="Cambria Math" w:hAnsi="Cambria Math"/>
                    <w:i/>
                    <w:sz w:val="20"/>
                  </w:rPr>
                </w:ins>
              </m:ctrlPr>
            </m:sSubPr>
            <m:e>
              <m:r>
                <w:ins w:id="224" w:author="liuchenchen" w:date="2021-01-15T14:55:00Z">
                  <w:rPr>
                    <w:rFonts w:ascii="Cambria Math" w:hAnsi="Cambria Math"/>
                    <w:sz w:val="20"/>
                  </w:rPr>
                  <m:t>0</m:t>
                </w:ins>
              </m:r>
            </m:e>
            <m:sub>
              <m:r>
                <w:ins w:id="225" w:author="liuchenchen" w:date="2021-01-15T14:55:00Z">
                  <w:rPr>
                    <w:rFonts w:ascii="Cambria Math" w:hAnsi="Cambria Math"/>
                    <w:sz w:val="20"/>
                  </w:rPr>
                  <m:t>23</m:t>
                </w:ins>
              </m:r>
            </m:sub>
          </m:sSub>
          <m:r>
            <w:ins w:id="226" w:author="liuchenchen" w:date="2021-01-15T14:55:00Z">
              <m:rPr>
                <m:sty m:val="p"/>
              </m:rPr>
              <w:rPr>
                <w:rFonts w:ascii="Cambria Math" w:hAnsi="Cambria Math" w:hint="eastAsia"/>
              </w:rPr>
              <m:t xml:space="preserve"> ,</m:t>
            </w:ins>
          </m:r>
        </m:oMath>
      </m:oMathPara>
    </w:p>
    <w:p w14:paraId="6DFF0953" w14:textId="7A1DF798" w:rsidR="00452579" w:rsidRPr="003307FB" w:rsidRDefault="00641516" w:rsidP="00641516">
      <w:pPr>
        <w:widowControl w:val="0"/>
        <w:autoSpaceDE w:val="0"/>
        <w:autoSpaceDN w:val="0"/>
        <w:adjustRightInd w:val="0"/>
        <w:ind w:leftChars="-78" w:left="-140"/>
        <w:jc w:val="both"/>
        <w:rPr>
          <w:rFonts w:eastAsia="宋体"/>
          <w:lang w:eastAsia="zh-CN"/>
        </w:rPr>
      </w:pPr>
      <m:oMath>
        <m:r>
          <w:ins w:id="227" w:author="liuchenchen" w:date="2021-01-15T14:55:00Z">
            <m:rPr>
              <m:sty m:val="p"/>
            </m:rPr>
            <w:rPr>
              <w:rFonts w:ascii="Cambria Math" w:hAnsi="Cambria Math"/>
            </w:rPr>
            <m:t xml:space="preserve">       </m:t>
          </w:ins>
        </m:r>
        <m:sSub>
          <m:sSubPr>
            <m:ctrlPr>
              <w:ins w:id="228" w:author="liuchenchen" w:date="2021-01-15T14:59:00Z">
                <w:rPr>
                  <w:rFonts w:ascii="Cambria Math" w:hAnsi="Cambria Math"/>
                </w:rPr>
              </w:ins>
            </m:ctrlPr>
          </m:sSubPr>
          <m:e>
            <m:r>
              <w:ins w:id="229" w:author="liuchenchen" w:date="2021-01-15T14:59:00Z">
                <w:rPr>
                  <w:rFonts w:ascii="Cambria Math" w:hAnsi="Cambria Math" w:hint="eastAsia"/>
                </w:rPr>
                <m:t>LTF</m:t>
              </w:ins>
            </m:r>
          </m:e>
          <m:sub>
            <m:r>
              <w:ins w:id="230" w:author="liuchenchen" w:date="2021-01-15T14:59:00Z">
                <m:rPr>
                  <m:sty m:val="p"/>
                </m:rPr>
                <w:rPr>
                  <w:rFonts w:ascii="Cambria Math" w:hAnsi="Cambria Math" w:hint="eastAsia"/>
                </w:rPr>
                <m:t>80</m:t>
              </w:ins>
            </m:r>
            <m:r>
              <w:ins w:id="231" w:author="liuchenchen" w:date="2021-01-15T14:59:00Z">
                <m:rPr>
                  <m:sty m:val="p"/>
                </m:rPr>
                <w:rPr>
                  <w:rFonts w:ascii="Cambria Math" w:hAnsi="Cambria Math"/>
                </w:rPr>
                <m:t>MHz</m:t>
              </w:ins>
            </m:r>
            <m:r>
              <w:ins w:id="232" w:author="liuchenchen" w:date="2021-01-15T14:59:00Z">
                <m:rPr>
                  <m:sty m:val="p"/>
                </m:rPr>
                <w:rPr>
                  <w:rFonts w:ascii="Cambria Math" w:hAnsi="Cambria Math" w:hint="eastAsia"/>
                </w:rPr>
                <m:t>_2x</m:t>
              </w:ins>
            </m:r>
          </m:sub>
        </m:sSub>
        <m:r>
          <w:ins w:id="233" w:author="liuchenchen" w:date="2021-01-15T14:55:00Z">
            <m:rPr>
              <m:sty m:val="p"/>
            </m:rPr>
            <w:rPr>
              <w:rFonts w:ascii="Cambria Math" w:hAnsi="Cambria Math" w:hint="eastAsia"/>
            </w:rPr>
            <m:t>(1:245),</m:t>
          </w:ins>
        </m:r>
        <m:r>
          <w:ins w:id="234" w:author="liuchenchen" w:date="2021-01-15T14:55:00Z">
            <m:rPr>
              <m:sty m:val="p"/>
            </m:rPr>
            <w:rPr>
              <w:rFonts w:ascii="Cambria Math" w:hAnsi="Cambria Math"/>
            </w:rPr>
            <m:t xml:space="preserve"> </m:t>
          </w:ins>
        </m:r>
        <m:r>
          <w:ins w:id="235" w:author="liuchenchen" w:date="2021-01-15T14:55:00Z">
            <m:rPr>
              <m:sty m:val="p"/>
            </m:rPr>
            <w:rPr>
              <w:rFonts w:ascii="Cambria Math" w:hAnsi="Cambria Math" w:hint="eastAsia"/>
            </w:rPr>
            <m:t xml:space="preserve"> </m:t>
          </w:ins>
        </m:r>
        <m:r>
          <w:ins w:id="236" w:author="liuchenchen" w:date="2021-01-15T14:55:00Z">
            <m:rPr>
              <m:sty m:val="p"/>
            </m:rPr>
            <w:rPr>
              <w:rFonts w:ascii="Cambria Math" w:hAnsi="Cambria Math"/>
            </w:rPr>
            <m:t xml:space="preserve">  </m:t>
          </w:ins>
        </m:r>
        <m:sSub>
          <m:sSubPr>
            <m:ctrlPr>
              <w:ins w:id="237" w:author="liuchenchen" w:date="2021-01-15T14:59:00Z">
                <w:rPr>
                  <w:rFonts w:ascii="Cambria Math" w:hAnsi="Cambria Math"/>
                </w:rPr>
              </w:ins>
            </m:ctrlPr>
          </m:sSubPr>
          <m:e>
            <m:r>
              <w:ins w:id="238" w:author="liuchenchen" w:date="2021-01-15T14:59:00Z">
                <w:rPr>
                  <w:rFonts w:ascii="Cambria Math" w:hAnsi="Cambria Math" w:hint="eastAsia"/>
                </w:rPr>
                <m:t>LTF</m:t>
              </w:ins>
            </m:r>
          </m:e>
          <m:sub>
            <m:r>
              <w:ins w:id="239" w:author="liuchenchen" w:date="2021-01-15T14:59:00Z">
                <m:rPr>
                  <m:sty m:val="p"/>
                </m:rPr>
                <w:rPr>
                  <w:rFonts w:ascii="Cambria Math" w:hAnsi="Cambria Math" w:hint="eastAsia"/>
                </w:rPr>
                <m:t>80</m:t>
              </w:ins>
            </m:r>
            <m:r>
              <w:ins w:id="240" w:author="liuchenchen" w:date="2021-01-15T14:59:00Z">
                <m:rPr>
                  <m:sty m:val="p"/>
                </m:rPr>
                <w:rPr>
                  <w:rFonts w:ascii="Cambria Math" w:hAnsi="Cambria Math"/>
                </w:rPr>
                <m:t>MHz</m:t>
              </w:ins>
            </m:r>
            <m:r>
              <w:ins w:id="241" w:author="liuchenchen" w:date="2021-01-15T14:59:00Z">
                <m:rPr>
                  <m:sty m:val="p"/>
                </m:rPr>
                <w:rPr>
                  <w:rFonts w:ascii="Cambria Math" w:hAnsi="Cambria Math" w:hint="eastAsia"/>
                </w:rPr>
                <m:t>_2x</m:t>
              </w:ins>
            </m:r>
          </m:sub>
        </m:sSub>
        <m:r>
          <w:ins w:id="242" w:author="liuchenchen" w:date="2021-01-15T14:55:00Z">
            <m:rPr>
              <m:sty m:val="p"/>
            </m:rPr>
            <w:rPr>
              <w:rFonts w:ascii="Cambria Math" w:hAnsi="Cambria Math" w:hint="eastAsia"/>
            </w:rPr>
            <m:t>(246:500), 0,</m:t>
          </w:ins>
        </m:r>
        <m:r>
          <w:ins w:id="243" w:author="liuchenchen" w:date="2021-01-15T14:55:00Z">
            <m:rPr>
              <m:sty m:val="p"/>
            </m:rPr>
            <w:rPr>
              <w:rFonts w:ascii="Cambria Math" w:hAnsi="Cambria Math"/>
            </w:rPr>
            <m:t xml:space="preserve"> -</m:t>
          </w:ins>
        </m:r>
        <m:sSub>
          <m:sSubPr>
            <m:ctrlPr>
              <w:ins w:id="244" w:author="liuchenchen" w:date="2021-01-15T14:59:00Z">
                <w:rPr>
                  <w:rFonts w:ascii="Cambria Math" w:hAnsi="Cambria Math"/>
                </w:rPr>
              </w:ins>
            </m:ctrlPr>
          </m:sSubPr>
          <m:e>
            <m:r>
              <w:ins w:id="245" w:author="liuchenchen" w:date="2021-01-15T14:59:00Z">
                <w:rPr>
                  <w:rFonts w:ascii="Cambria Math" w:hAnsi="Cambria Math" w:hint="eastAsia"/>
                </w:rPr>
                <m:t>LTF</m:t>
              </w:ins>
            </m:r>
          </m:e>
          <m:sub>
            <m:r>
              <w:ins w:id="246" w:author="liuchenchen" w:date="2021-01-15T14:59:00Z">
                <m:rPr>
                  <m:sty m:val="p"/>
                </m:rPr>
                <w:rPr>
                  <w:rFonts w:ascii="Cambria Math" w:hAnsi="Cambria Math" w:hint="eastAsia"/>
                </w:rPr>
                <m:t>80</m:t>
              </w:ins>
            </m:r>
            <m:r>
              <w:ins w:id="247" w:author="liuchenchen" w:date="2021-01-15T14:59:00Z">
                <m:rPr>
                  <m:sty m:val="p"/>
                </m:rPr>
                <w:rPr>
                  <w:rFonts w:ascii="Cambria Math" w:hAnsi="Cambria Math"/>
                </w:rPr>
                <m:t>MHz</m:t>
              </w:ins>
            </m:r>
            <m:r>
              <w:ins w:id="248" w:author="liuchenchen" w:date="2021-01-15T14:59:00Z">
                <m:rPr>
                  <m:sty m:val="p"/>
                </m:rPr>
                <w:rPr>
                  <w:rFonts w:ascii="Cambria Math" w:hAnsi="Cambria Math" w:hint="eastAsia"/>
                </w:rPr>
                <m:t>_2x</m:t>
              </w:ins>
            </m:r>
          </m:sub>
        </m:sSub>
        <m:r>
          <w:ins w:id="249" w:author="liuchenchen" w:date="2021-01-15T14:55:00Z">
            <m:rPr>
              <m:sty m:val="p"/>
            </m:rPr>
            <w:rPr>
              <w:rFonts w:ascii="Cambria Math" w:hAnsi="Cambria Math" w:hint="eastAsia"/>
            </w:rPr>
            <m:t>(502:756)</m:t>
          </w:ins>
        </m:r>
        <m:r>
          <w:ins w:id="250" w:author="liuchenchen" w:date="2021-01-15T14:55:00Z">
            <m:rPr>
              <m:sty m:val="p"/>
            </m:rPr>
            <w:rPr>
              <w:rFonts w:ascii="Cambria Math" w:hAnsi="Cambria Math"/>
            </w:rPr>
            <m:t>,-</m:t>
          </w:ins>
        </m:r>
        <m:sSub>
          <m:sSubPr>
            <m:ctrlPr>
              <w:ins w:id="251" w:author="liuchenchen" w:date="2021-01-15T14:59:00Z">
                <w:rPr>
                  <w:rFonts w:ascii="Cambria Math" w:hAnsi="Cambria Math"/>
                </w:rPr>
              </w:ins>
            </m:ctrlPr>
          </m:sSubPr>
          <m:e>
            <m:r>
              <w:ins w:id="252" w:author="liuchenchen" w:date="2021-01-15T14:59:00Z">
                <w:rPr>
                  <w:rFonts w:ascii="Cambria Math" w:hAnsi="Cambria Math" w:hint="eastAsia"/>
                </w:rPr>
                <m:t>LTF</m:t>
              </w:ins>
            </m:r>
          </m:e>
          <m:sub>
            <m:r>
              <w:ins w:id="253" w:author="liuchenchen" w:date="2021-01-15T14:59:00Z">
                <m:rPr>
                  <m:sty m:val="p"/>
                </m:rPr>
                <w:rPr>
                  <w:rFonts w:ascii="Cambria Math" w:hAnsi="Cambria Math" w:hint="eastAsia"/>
                </w:rPr>
                <m:t>80</m:t>
              </w:ins>
            </m:r>
            <m:r>
              <w:ins w:id="254" w:author="liuchenchen" w:date="2021-01-15T14:59:00Z">
                <m:rPr>
                  <m:sty m:val="p"/>
                </m:rPr>
                <w:rPr>
                  <w:rFonts w:ascii="Cambria Math" w:hAnsi="Cambria Math"/>
                </w:rPr>
                <m:t>MHz</m:t>
              </w:ins>
            </m:r>
            <m:r>
              <w:ins w:id="255" w:author="liuchenchen" w:date="2021-01-15T14:59:00Z">
                <m:rPr>
                  <m:sty m:val="p"/>
                </m:rPr>
                <w:rPr>
                  <w:rFonts w:ascii="Cambria Math" w:hAnsi="Cambria Math" w:hint="eastAsia"/>
                </w:rPr>
                <m:t>_2x</m:t>
              </w:ins>
            </m:r>
          </m:sub>
        </m:sSub>
        <m:r>
          <w:ins w:id="256" w:author="liuchenchen" w:date="2021-01-15T14:55:00Z">
            <m:rPr>
              <m:sty m:val="p"/>
            </m:rPr>
            <w:rPr>
              <w:rFonts w:ascii="Cambria Math" w:hAnsi="Cambria Math" w:hint="eastAsia"/>
            </w:rPr>
            <m:t>(757:1001) }</m:t>
          </w:ins>
        </m:r>
      </m:oMath>
      <w:ins w:id="257" w:author="liuchenchen" w:date="2021-01-15T14:55:00Z">
        <w:r w:rsidRPr="003307FB">
          <w:rPr>
            <w:rFonts w:eastAsia="宋体" w:hint="eastAsia"/>
            <w:lang w:eastAsia="zh-CN"/>
          </w:rPr>
          <w:t xml:space="preserve"> </w:t>
        </w:r>
        <w:r w:rsidRPr="003307FB">
          <w:rPr>
            <w:rFonts w:eastAsia="宋体"/>
            <w:lang w:eastAsia="zh-CN"/>
          </w:rPr>
          <w:t xml:space="preserve"> </w:t>
        </w:r>
      </w:ins>
      <w:r w:rsidR="00A156E2" w:rsidRPr="003307FB">
        <w:rPr>
          <w:rFonts w:eastAsia="宋体"/>
          <w:lang w:eastAsia="zh-CN"/>
        </w:rPr>
        <w:tab/>
      </w:r>
      <w:r w:rsidR="004C0AE7">
        <w:rPr>
          <w:rFonts w:eastAsia="宋体"/>
          <w:lang w:eastAsia="zh-CN"/>
        </w:rPr>
        <w:t xml:space="preserve">                                                                                            </w:t>
      </w:r>
      <w:r w:rsidR="00452579" w:rsidRPr="003307FB">
        <w:rPr>
          <w:rFonts w:eastAsia="宋体"/>
          <w:lang w:eastAsia="zh-CN"/>
        </w:rPr>
        <w:t xml:space="preserve"> </w:t>
      </w:r>
    </w:p>
    <w:p w14:paraId="6C159F40" w14:textId="12CB7E14" w:rsidR="00452579" w:rsidRDefault="00A156E2" w:rsidP="00452579">
      <w:pPr>
        <w:widowControl w:val="0"/>
        <w:autoSpaceDE w:val="0"/>
        <w:autoSpaceDN w:val="0"/>
        <w:adjustRightInd w:val="0"/>
        <w:ind w:leftChars="393" w:left="707"/>
        <w:rPr>
          <w:ins w:id="258" w:author="liuchenchen" w:date="2021-01-15T14:55:00Z"/>
          <w:rFonts w:eastAsia="宋体"/>
          <w:sz w:val="20"/>
          <w:lang w:eastAsia="zh-CN"/>
        </w:rPr>
      </w:pPr>
      <w:r w:rsidRPr="003307FB">
        <w:rPr>
          <w:rFonts w:eastAsia="宋体"/>
          <w:sz w:val="20"/>
          <w:lang w:eastAsia="zh-CN"/>
        </w:rPr>
        <w:t>W</w:t>
      </w:r>
      <w:r w:rsidR="00452579" w:rsidRPr="003307FB">
        <w:rPr>
          <w:rFonts w:eastAsia="宋体"/>
          <w:sz w:val="20"/>
          <w:lang w:eastAsia="zh-CN"/>
        </w:rPr>
        <w:t>here</w:t>
      </w:r>
      <w:r w:rsidRPr="003307FB">
        <w:rPr>
          <w:rFonts w:eastAsia="宋体"/>
          <w:sz w:val="20"/>
          <w:lang w:eastAsia="zh-CN"/>
        </w:rPr>
        <w:t xml:space="preserve">, </w:t>
      </w:r>
    </w:p>
    <w:p w14:paraId="30FC8060" w14:textId="45FF3A9F" w:rsidR="00641516" w:rsidRPr="003307FB" w:rsidDel="00641516" w:rsidRDefault="00641516" w:rsidP="00452579">
      <w:pPr>
        <w:widowControl w:val="0"/>
        <w:autoSpaceDE w:val="0"/>
        <w:autoSpaceDN w:val="0"/>
        <w:adjustRightInd w:val="0"/>
        <w:ind w:leftChars="393" w:left="707"/>
        <w:rPr>
          <w:del w:id="259" w:author="liuchenchen" w:date="2021-01-15T14:55:00Z"/>
          <w:rFonts w:eastAsia="宋体"/>
          <w:sz w:val="20"/>
          <w:lang w:eastAsia="zh-CN"/>
        </w:rPr>
      </w:pPr>
      <w:del w:id="260" w:author="liuchenchen" w:date="2021-01-15T14:55:00Z">
        <w:r w:rsidDel="00641516">
          <w:rPr>
            <w:i/>
            <w:iCs/>
            <w:sz w:val="20"/>
          </w:rPr>
          <w:delText xml:space="preserve">C </w:delText>
        </w:r>
        <w:r w:rsidDel="00641516">
          <w:rPr>
            <w:sz w:val="20"/>
          </w:rPr>
          <w:delText>= [+1, +1, +1, +1, +1, –1, +1, –1, +1, –1, –1, +1, +1, +1, –1, –1].</w:delText>
        </w:r>
      </w:del>
    </w:p>
    <w:p w14:paraId="73606E7A" w14:textId="70D9F129" w:rsidR="00A156E2" w:rsidRPr="003307FB" w:rsidRDefault="00A156E2" w:rsidP="00452579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w:r w:rsidRPr="004C0AE7">
        <w:rPr>
          <w:rFonts w:eastAsia="宋体"/>
          <w:sz w:val="20"/>
        </w:rPr>
        <w:t>LTF</w:t>
      </w:r>
      <w:r w:rsidRPr="00641516">
        <w:rPr>
          <w:rFonts w:eastAsia="宋体"/>
          <w:sz w:val="20"/>
          <w:vertAlign w:val="subscript"/>
        </w:rPr>
        <w:t>80</w:t>
      </w:r>
      <w:r w:rsidR="00641516">
        <w:rPr>
          <w:rFonts w:eastAsia="宋体" w:hint="eastAsia"/>
          <w:sz w:val="20"/>
          <w:vertAlign w:val="subscript"/>
          <w:lang w:eastAsia="zh-CN"/>
        </w:rPr>
        <w:t>M</w:t>
      </w:r>
      <w:r w:rsidR="00641516">
        <w:rPr>
          <w:rFonts w:eastAsia="宋体"/>
          <w:sz w:val="20"/>
          <w:vertAlign w:val="subscript"/>
          <w:lang w:eastAsia="zh-CN"/>
        </w:rPr>
        <w:t>Hz_2x</w:t>
      </w:r>
      <w:r w:rsidRPr="004C0AE7">
        <w:rPr>
          <w:rFonts w:eastAsia="宋体"/>
          <w:sz w:val="20"/>
        </w:rPr>
        <w:t xml:space="preserve"> = [ +1  0 +1  0 +1  0 -1  0 -1  0 +1  0 -1  0 +1  0 +1  0 +1  0 +1  0 -1  0 +1  0 -1  0 +1  0 +1  </w:t>
      </w:r>
      <w:r w:rsidRPr="004C0AE7">
        <w:rPr>
          <w:rFonts w:eastAsia="宋体"/>
          <w:sz w:val="20"/>
        </w:rPr>
        <w:tab/>
        <w:t xml:space="preserve">0 -1  0 -1  0 +1  0 -1  0 -1  0 -1  0 -1  0 -1  0 +1  0 -1  0 +1  0 -1  0 +1  0 +1  0 -1  0 -1  0 +1  0 -1  0 +1 </w:t>
      </w:r>
      <w:r w:rsidRPr="004C0AE7">
        <w:rPr>
          <w:rFonts w:eastAsia="宋体"/>
          <w:sz w:val="20"/>
        </w:rPr>
        <w:tab/>
        <w:t xml:space="preserve">0 +1  0 +1  0 +1  0 -1  0 +1  0 -1  0 -1  0 -1  0 +1  0 +1  0 -1  0 +1  0 +1  0 +1  0 +1  0 +1  0 -1  0 +1  0 </w:t>
      </w:r>
      <w:r w:rsidRPr="004C0AE7">
        <w:rPr>
          <w:rFonts w:eastAsia="宋体"/>
          <w:sz w:val="20"/>
        </w:rPr>
        <w:tab/>
        <w:t xml:space="preserve">-1  0 -1  0 -1  0 -1  0 -1  0 +1  0 +1  0 -1  0 +1  0 +1  0 -1  0 -1  0 +1  0 +1  0 +1  0 -1  0 -1  0 +1  0 +1  </w:t>
      </w:r>
      <w:r w:rsidRPr="004C0AE7">
        <w:rPr>
          <w:rFonts w:eastAsia="宋体"/>
          <w:sz w:val="20"/>
        </w:rPr>
        <w:tab/>
        <w:t xml:space="preserve">0 -1  0 +1  0 -1  0 -1  0 -1  0 -1  0 +1  0 -1  0 +1  0 -1  0 -1  0 +1  0 +1  0 -1  0 +1  0 +1  0 +1  0 +1  0 </w:t>
      </w:r>
      <w:r w:rsidRPr="004C0AE7">
        <w:rPr>
          <w:rFonts w:eastAsia="宋体"/>
          <w:sz w:val="20"/>
        </w:rPr>
        <w:tab/>
        <w:t xml:space="preserve">+1  0 -1  0 +1  0 -1  0 -1  0 +1  0 +1  0 -1  0 -1  0 +1  0 -1  0 +1  0 +1  0 +1  0 +1  0 -1  0 +1  0 -1  0 -1  </w:t>
      </w:r>
      <w:r w:rsidRPr="004C0AE7">
        <w:rPr>
          <w:rFonts w:eastAsia="宋体"/>
          <w:sz w:val="20"/>
        </w:rPr>
        <w:tab/>
        <w:t xml:space="preserve">0 -1  0 +1  0 +1  0 -1  0 +1  0 +1  0 +1  0 +1  0 +1  0 -1  0 +1  0 -1  0 -1  0 -1  0 +1  0 +1  0 +1  0 +1  0 </w:t>
      </w:r>
      <w:r w:rsidRPr="004C0AE7">
        <w:rPr>
          <w:rFonts w:eastAsia="宋体"/>
          <w:sz w:val="20"/>
        </w:rPr>
        <w:tab/>
        <w:t xml:space="preserve">-1  0 -1  0 +1  0 -1  0 +1  0 +1  0 +1  0 +1  0 -1  0 +1  0 +1  0 +1  0 +1  0 -1  0 -1  0 +1  0 -1  0 -1  0 -1  </w:t>
      </w:r>
      <w:r w:rsidRPr="004C0AE7">
        <w:rPr>
          <w:rFonts w:eastAsia="宋体"/>
          <w:sz w:val="20"/>
        </w:rPr>
        <w:tab/>
        <w:t xml:space="preserve">0 -1  0 -1  0 +1  0 -1  0 +1  0 +1  0 +1  0 +1  0 -1  0 -1  0 +1  0 -1  0 +1  0 +1  0 +1  0 +1  0 -1  0 +1  0 </w:t>
      </w:r>
      <w:r w:rsidRPr="004C0AE7">
        <w:rPr>
          <w:rFonts w:eastAsia="宋体"/>
          <w:sz w:val="20"/>
        </w:rPr>
        <w:tab/>
        <w:t xml:space="preserve">-1  0 -1  0 -1  0 +1  0 +1  0 -1  0 +1  0 +1  0 +1  0 +1  0 +1  0 -1  0 +1  0 -1  0 +1  0 +1  0 +1  0 -1  0 +1  </w:t>
      </w:r>
      <w:r w:rsidRPr="004C0AE7">
        <w:rPr>
          <w:rFonts w:eastAsia="宋体"/>
          <w:sz w:val="20"/>
        </w:rPr>
        <w:tab/>
        <w:t xml:space="preserve">0 -1  0 +1  0 +1  0 +1  0 -1  0 -1  0 +1  0 -1  0 +1  0 +1  0 +1  0 -1  0 -1  0 +1  0 -1  0 +1  0 +1  0 +1  0 </w:t>
      </w:r>
      <w:r w:rsidRPr="004C0AE7">
        <w:rPr>
          <w:rFonts w:eastAsia="宋体"/>
          <w:sz w:val="20"/>
        </w:rPr>
        <w:tab/>
        <w:t xml:space="preserve">+1  0 -1  0 +1  0 +1  0 +1  0 +1  0 -1  0 -1  0 +1  0 -1  0 -1  0 -1  0 -1  0 -1  0 +1  0 -1  0 +1  0 -1  0 -1  0 </w:t>
      </w:r>
      <w:r w:rsidRPr="004C0AE7">
        <w:rPr>
          <w:rFonts w:eastAsia="宋体"/>
          <w:sz w:val="20"/>
        </w:rPr>
        <w:tab/>
        <w:t xml:space="preserve">-1  0 +1  0 +1  0 -1  0 +1  0 -1  0 -1  0 -1  0 -1  0 +1  0 -1  0 +1  0 +1  0 +1  0 -1  0 -1  0 +1  0 -1  0 -1  0 </w:t>
      </w:r>
      <w:r w:rsidRPr="004C0AE7">
        <w:rPr>
          <w:rFonts w:eastAsia="宋体"/>
          <w:sz w:val="20"/>
        </w:rPr>
        <w:tab/>
        <w:t xml:space="preserve">-1  0 -1  0 -1  0 +1  0 -1  0 +1  0 +1  0 -1  0 -1  0 +1  0  0  0 0 0  0  0 -1  0 -1  0 -1  0 -1  0 -1  0 -1  0 -1  </w:t>
      </w:r>
      <w:r w:rsidRPr="004C0AE7">
        <w:rPr>
          <w:rFonts w:eastAsia="宋体"/>
          <w:sz w:val="20"/>
        </w:rPr>
        <w:tab/>
        <w:t xml:space="preserve">0 +1  0 +1  0 -1  0 +1  0 -1  0 -1  0 -1  0 -1  0 +1  0 -1  0 +1  0 -1  0 -1  0 +1  0 +1  0 -1  0 +1 0 +1  0 +1  </w:t>
      </w:r>
      <w:r w:rsidRPr="004C0AE7">
        <w:rPr>
          <w:rFonts w:eastAsia="宋体"/>
          <w:sz w:val="20"/>
        </w:rPr>
        <w:tab/>
        <w:t xml:space="preserve">0 +1  0 +1  0 -1  0 +1  0 -1  0 +1  0 -1  0 -1  0 +1  0 +1  0 -1  0 +1  0 -1  0 -1  0 -1  0 -1  0 +1  0 -1  0 +1  </w:t>
      </w:r>
      <w:r w:rsidRPr="004C0AE7">
        <w:rPr>
          <w:rFonts w:eastAsia="宋体"/>
          <w:sz w:val="20"/>
        </w:rPr>
        <w:tab/>
        <w:t xml:space="preserve">0 +1  0 +1  0 -1  0 -1 0 +1  0 -1  0 -1  0 -1  0 -1  0 -1  0 +1  0 -1  0 +1  0 -1  0 -1  0 -1  0 -1  0 -1  0 +1  0 </w:t>
      </w:r>
      <w:r w:rsidRPr="004C0AE7">
        <w:rPr>
          <w:rFonts w:eastAsia="宋体"/>
          <w:sz w:val="20"/>
        </w:rPr>
        <w:tab/>
        <w:t xml:space="preserve">-1  0 +1  0 +1  0 -1  0 -1  0 +1  0 +1  0 -1  0 -1  0 -1 0 +1  0 +1  0 -1  0 +1  0 -1  0 -1  0 -1  0 -1  0 +1  0 </w:t>
      </w:r>
      <w:r w:rsidRPr="004C0AE7">
        <w:rPr>
          <w:rFonts w:eastAsia="宋体"/>
          <w:sz w:val="20"/>
        </w:rPr>
        <w:tab/>
        <w:t xml:space="preserve">-1  0 +1  0 -1  0 -1  0 +1  0 +1  0 -1  0 +1  </w:t>
      </w:r>
      <w:r w:rsidRPr="004C0AE7">
        <w:rPr>
          <w:rFonts w:eastAsia="宋体"/>
          <w:sz w:val="20"/>
        </w:rPr>
        <w:lastRenderedPageBreak/>
        <w:t xml:space="preserve">0 +1  0 +1  0 +1  0 +1  0 -1  0 +1  0 -1  0 -1 0 +1  0 +1  0 -1  </w:t>
      </w:r>
      <w:r w:rsidRPr="004C0AE7">
        <w:rPr>
          <w:rFonts w:eastAsia="宋体"/>
          <w:sz w:val="20"/>
        </w:rPr>
        <w:tab/>
        <w:t xml:space="preserve">0 -1  0 +1  0 -1  0 +1  0 +1  0 +1  0 +1  0 -1  0 +1  0 -1  0 -1  0 -1  0 +1  0 +1  0 -1  0 +1  0 +1  0 +1  0 </w:t>
      </w:r>
      <w:r w:rsidRPr="004C0AE7">
        <w:rPr>
          <w:rFonts w:eastAsia="宋体"/>
          <w:sz w:val="20"/>
        </w:rPr>
        <w:tab/>
        <w:t xml:space="preserve">+1  0 +1  0 -1  0 +1 0 -1  0 +1  0 +1  0 +1  0 +1  0 +1  0 +1  0 -1  0 -1  0 +1  0 -1  0 +1  0 +1  0 +1  0 +1  </w:t>
      </w:r>
      <w:r w:rsidRPr="004C0AE7">
        <w:rPr>
          <w:rFonts w:eastAsia="宋体"/>
          <w:sz w:val="20"/>
        </w:rPr>
        <w:tab/>
        <w:t xml:space="preserve">0 -1  0 +1  0 +1  0 +1  0 +1  0 -1  0 -1  0 +1  0 -1  0 -1 0 -1  0 -1  0 -1  0 +1  0 -1  0 +1  0 +1  0 +1  0 +1  </w:t>
      </w:r>
      <w:r w:rsidRPr="004C0AE7">
        <w:rPr>
          <w:rFonts w:eastAsia="宋体"/>
          <w:sz w:val="20"/>
        </w:rPr>
        <w:tab/>
        <w:t xml:space="preserve">0 -1  0 -1  0 +1  0 -1  0 +1  0 +1  0 +1  0 +1  0 -1  0 +1  0 -1  0 -1  0 -1  0 +1  0 +1  0 -1 0 +1  0 +1  0 </w:t>
      </w:r>
      <w:r w:rsidRPr="004C0AE7">
        <w:rPr>
          <w:rFonts w:eastAsia="宋体"/>
          <w:sz w:val="20"/>
        </w:rPr>
        <w:tab/>
        <w:t xml:space="preserve">+1  0 +1  0 +1  0 -1  0 +1  0 -1  0 +1  0 +1  0 -1  0 -1  0 +1  0 +1  0 +1  0 -1  0 -1  0 -1  0 +1  0 -1  0 +1  </w:t>
      </w:r>
      <w:r w:rsidRPr="004C0AE7">
        <w:rPr>
          <w:rFonts w:eastAsia="宋体"/>
          <w:sz w:val="20"/>
        </w:rPr>
        <w:tab/>
        <w:t xml:space="preserve">0 -1  0 -1  0 -1  0 +1 0 +1  0 -1  0 +1  0 -1  0 -1  0 -1  0 -1  0 +1  0 -1  0 -1  0 -1  0 -1  0 +1  0 +1  0 -1  0 </w:t>
      </w:r>
      <w:r w:rsidRPr="004C0AE7">
        <w:rPr>
          <w:rFonts w:eastAsia="宋体"/>
          <w:sz w:val="20"/>
        </w:rPr>
        <w:tab/>
        <w:t xml:space="preserve">+1  0 +1  0 +1  0 +1  0 +1  0 -1  0 +1  0 +1  0 +1  0 +1 0 +1  0 -1  0 -1  0 +1  0 -1  0 +1  0 +1  0 +1  0 </w:t>
      </w:r>
      <w:r w:rsidRPr="004C0AE7">
        <w:rPr>
          <w:rFonts w:eastAsia="宋体"/>
          <w:sz w:val="20"/>
        </w:rPr>
        <w:tab/>
        <w:t>+1  0 -1  0 +1  0 -1  0 -1  0 -1  0 +1  0 +1  0 -1  0 +1  0 +1  0 +1  0 +1  0 +1  0 -1  0 +1  0 +1]</w:t>
      </w:r>
      <w:r w:rsidRPr="003307FB">
        <w:rPr>
          <w:rFonts w:eastAsia="宋体"/>
          <w:sz w:val="20"/>
        </w:rPr>
        <w:t>;</w:t>
      </w:r>
    </w:p>
    <w:p w14:paraId="148B3BE2" w14:textId="5879CECF" w:rsidR="00452579" w:rsidRPr="003307FB" w:rsidRDefault="00641516" w:rsidP="00452579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</m:oMath>
      <w:r w:rsidR="00452579" w:rsidRPr="003307FB">
        <w:rPr>
          <w:rFonts w:eastAsia="宋体" w:hint="eastAsia"/>
          <w:sz w:val="20"/>
          <w:lang w:eastAsia="zh-CN"/>
        </w:rPr>
        <w:t xml:space="preserve"> </w:t>
      </w:r>
      <w:r w:rsidR="00A156E2" w:rsidRPr="003307FB">
        <w:rPr>
          <w:rFonts w:eastAsia="宋体"/>
          <w:sz w:val="20"/>
          <w:lang w:eastAsia="zh-CN"/>
        </w:rPr>
        <w:t>Means</w:t>
      </w:r>
      <w:r w:rsidR="00452579" w:rsidRPr="003307FB">
        <w:rPr>
          <w:rFonts w:eastAsia="宋体"/>
          <w:sz w:val="20"/>
          <w:lang w:eastAsia="zh-CN"/>
        </w:rPr>
        <w:t xml:space="preserve"> number of 23 consecutive 0s</w:t>
      </w:r>
      <w:r w:rsidR="00A156E2" w:rsidRPr="003307FB">
        <w:rPr>
          <w:rFonts w:eastAsia="宋体"/>
          <w:sz w:val="20"/>
          <w:lang w:eastAsia="zh-CN"/>
        </w:rPr>
        <w:t>.</w:t>
      </w:r>
    </w:p>
    <w:p w14:paraId="17EDADBC" w14:textId="77777777" w:rsidR="00FB5B7C" w:rsidRPr="003307FB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698554CB" w14:textId="424DCD23" w:rsidR="00E665CC" w:rsidRPr="003307FB" w:rsidRDefault="00E665CC" w:rsidP="00E665CC">
      <w:pPr>
        <w:widowControl w:val="0"/>
        <w:autoSpaceDE w:val="0"/>
        <w:autoSpaceDN w:val="0"/>
        <w:adjustRightInd w:val="0"/>
        <w:rPr>
          <w:sz w:val="20"/>
        </w:rPr>
      </w:pPr>
      <w:r w:rsidRPr="003307FB">
        <w:rPr>
          <w:sz w:val="20"/>
        </w:rPr>
        <w:t xml:space="preserve">In a 320 MHz transmission using a </w:t>
      </w:r>
      <w:r w:rsidRPr="003307FB">
        <w:rPr>
          <w:sz w:val="20"/>
          <w:lang w:eastAsia="ko-KR"/>
        </w:rPr>
        <w:t>4</w:t>
      </w:r>
      <w:r w:rsidRPr="003307FB">
        <w:rPr>
          <w:sz w:val="20"/>
        </w:rPr>
        <w:t xml:space="preserve">x EHT-LTF, the </w:t>
      </w:r>
      <w:r w:rsidRPr="003307FB">
        <w:rPr>
          <w:sz w:val="20"/>
          <w:lang w:eastAsia="ko-KR"/>
        </w:rPr>
        <w:t>4</w:t>
      </w:r>
      <w:r w:rsidRPr="003307FB">
        <w:rPr>
          <w:sz w:val="20"/>
        </w:rPr>
        <w:t xml:space="preserve">x EHT-LTF sequence is given by </w:t>
      </w:r>
      <w:r w:rsidR="00A156E2" w:rsidRPr="003307FB">
        <w:rPr>
          <w:sz w:val="20"/>
        </w:rPr>
        <w:t>Equation (3</w:t>
      </w:r>
      <w:r w:rsidR="006D0DC1">
        <w:rPr>
          <w:sz w:val="20"/>
        </w:rPr>
        <w:t>6</w:t>
      </w:r>
      <w:r w:rsidR="00A156E2" w:rsidRPr="003307FB">
        <w:rPr>
          <w:sz w:val="20"/>
        </w:rPr>
        <w:t>-</w:t>
      </w:r>
      <w:r w:rsidR="006D0DC1">
        <w:rPr>
          <w:sz w:val="20"/>
        </w:rPr>
        <w:t>45</w:t>
      </w:r>
      <w:r w:rsidR="00A156E2" w:rsidRPr="003307FB">
        <w:rPr>
          <w:sz w:val="20"/>
        </w:rPr>
        <w:t>)</w:t>
      </w:r>
      <w:r w:rsidRPr="003307FB">
        <w:rPr>
          <w:sz w:val="20"/>
        </w:rPr>
        <w:t>.</w:t>
      </w:r>
    </w:p>
    <w:p w14:paraId="149FF85C" w14:textId="0D64AA25" w:rsidR="006D0DC1" w:rsidRPr="00DB686E" w:rsidRDefault="00641516" w:rsidP="00A156E2">
      <w:pPr>
        <w:ind w:left="360"/>
        <w:jc w:val="center"/>
        <w:rPr>
          <w:rFonts w:eastAsia="宋体"/>
          <w:sz w:val="20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EHTLTF</m:t>
            </m:r>
          </m:e>
          <m:sub>
            <m:r>
              <w:rPr>
                <w:rFonts w:ascii="Cambria Math" w:hAnsi="Cambria Math"/>
                <w:sz w:val="20"/>
              </w:rPr>
              <m:t>-2036,2036</m:t>
            </m:r>
          </m:sub>
        </m:sSub>
        <m:r>
          <w:rPr>
            <w:rFonts w:ascii="Cambria Math" w:hAnsi="Cambria Math"/>
            <w:sz w:val="20"/>
          </w:rPr>
          <m:t>=</m:t>
        </m:r>
      </m:oMath>
      <w:r w:rsidR="00DB686E">
        <w:rPr>
          <w:rFonts w:eastAsia="宋体" w:hint="eastAsia"/>
          <w:sz w:val="20"/>
          <w:lang w:eastAsia="zh-CN"/>
        </w:rPr>
        <w:t xml:space="preserve"> </w:t>
      </w:r>
      <w:r w:rsidR="00DB686E">
        <w:rPr>
          <w:rFonts w:eastAsia="宋体"/>
          <w:sz w:val="20"/>
          <w:lang w:eastAsia="zh-CN"/>
        </w:rPr>
        <w:t xml:space="preserve">                                                                                                                                              </w:t>
      </w:r>
      <w:r w:rsidR="00DB686E" w:rsidRPr="003307FB">
        <w:rPr>
          <w:sz w:val="20"/>
        </w:rPr>
        <w:t>(3</w:t>
      </w:r>
      <w:r w:rsidR="00DB686E">
        <w:rPr>
          <w:sz w:val="20"/>
        </w:rPr>
        <w:t>6</w:t>
      </w:r>
      <w:r w:rsidR="00DB686E" w:rsidRPr="003307FB">
        <w:rPr>
          <w:sz w:val="20"/>
        </w:rPr>
        <w:t>-</w:t>
      </w:r>
      <w:r w:rsidR="00DB686E">
        <w:rPr>
          <w:sz w:val="20"/>
        </w:rPr>
        <w:t>45</w:t>
      </w:r>
      <w:r w:rsidR="00DB686E" w:rsidRPr="003307FB">
        <w:rPr>
          <w:sz w:val="20"/>
        </w:rPr>
        <w:t>)</w:t>
      </w:r>
    </w:p>
    <w:p w14:paraId="371578A7" w14:textId="6328E2DF" w:rsidR="002A443F" w:rsidRDefault="002F61C0" w:rsidP="006D0DC1">
      <w:pPr>
        <w:ind w:left="360"/>
        <w:jc w:val="center"/>
        <w:rPr>
          <w:rFonts w:eastAsia="宋体"/>
          <w:sz w:val="20"/>
        </w:rPr>
      </w:pPr>
      <m:oMath>
        <m:r>
          <m:rPr>
            <m:sty m:val="p"/>
          </m:rPr>
          <w:rPr>
            <w:rFonts w:ascii="Cambria Math" w:hAnsi="Cambria Math" w:hint="eastAsia"/>
          </w:rPr>
          <m:t>{</m:t>
        </m:r>
        <m:sSub>
          <m:sSubPr>
            <m:ctrlPr>
              <w:rPr>
                <w:rFonts w:ascii="Cambria Math" w:eastAsia="宋体" w:hAnsi="Cambria Math"/>
                <w:sz w:val="20"/>
              </w:rPr>
            </m:ctrlPr>
          </m:sSubPr>
          <m:e>
            <m:r>
              <w:rPr>
                <w:rFonts w:ascii="Cambria Math" w:eastAsia="宋体" w:hAnsi="Cambria Math"/>
                <w:sz w:val="20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80MHz_</m:t>
            </m:r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left_</m:t>
            </m:r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4x</m:t>
            </m:r>
          </m:sub>
        </m:sSub>
      </m:oMath>
      <w:r w:rsidR="00A156E2" w:rsidRPr="004C0AE7">
        <w:rPr>
          <w:rFonts w:eastAsia="宋体"/>
          <w:sz w:val="20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5</m:t>
            </m:r>
          </m:sub>
        </m:sSub>
      </m:oMath>
      <w:r w:rsidR="00A156E2" w:rsidRPr="004C0AE7">
        <w:rPr>
          <w:rFonts w:eastAsia="宋体"/>
          <w:sz w:val="20"/>
        </w:rPr>
        <w:t xml:space="preserve">, </w:t>
      </w:r>
      <m:oMath>
        <m:sSub>
          <m:sSubPr>
            <m:ctrlPr>
              <w:rPr>
                <w:rFonts w:ascii="Cambria Math" w:eastAsia="宋体" w:hAnsi="Cambria Math"/>
                <w:sz w:val="20"/>
              </w:rPr>
            </m:ctrlPr>
          </m:sSubPr>
          <m:e>
            <m:r>
              <w:rPr>
                <w:rFonts w:ascii="Cambria Math" w:eastAsia="宋体" w:hAnsi="Cambria Math"/>
                <w:sz w:val="20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80MHz_</m:t>
            </m:r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right_</m:t>
            </m:r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4x</m:t>
            </m:r>
          </m:sub>
        </m:sSub>
      </m:oMath>
      <w:r w:rsidR="00A156E2" w:rsidRPr="004C0AE7">
        <w:rPr>
          <w:rFonts w:eastAsia="宋体"/>
          <w:sz w:val="20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</m:oMath>
      <w:r w:rsidR="00A156E2" w:rsidRPr="004C0AE7">
        <w:rPr>
          <w:rFonts w:eastAsia="宋体"/>
          <w:sz w:val="20"/>
        </w:rPr>
        <w:t xml:space="preserve">, </w:t>
      </w:r>
      <m:oMath>
        <m:sSub>
          <m:sSubPr>
            <m:ctrlPr>
              <w:rPr>
                <w:rFonts w:ascii="Cambria Math" w:eastAsia="宋体" w:hAnsi="Cambria Math"/>
                <w:sz w:val="20"/>
              </w:rPr>
            </m:ctrlPr>
          </m:sSubPr>
          <m:e>
            <m:r>
              <w:rPr>
                <w:rFonts w:ascii="Cambria Math" w:eastAsia="宋体" w:hAnsi="Cambria Math"/>
                <w:sz w:val="20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80MHz_</m:t>
            </m:r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left_</m:t>
            </m:r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4x</m:t>
            </m:r>
          </m:sub>
        </m:sSub>
      </m:oMath>
      <w:r w:rsidR="00A156E2" w:rsidRPr="004C0AE7">
        <w:rPr>
          <w:rFonts w:eastAsia="宋体"/>
          <w:sz w:val="20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5</m:t>
            </m:r>
          </m:sub>
        </m:sSub>
      </m:oMath>
      <w:r w:rsidR="00A156E2" w:rsidRPr="004C0AE7">
        <w:rPr>
          <w:rFonts w:eastAsia="宋体"/>
          <w:sz w:val="20"/>
        </w:rPr>
        <w:t xml:space="preserve">, </w:t>
      </w:r>
      <m:oMath>
        <m:r>
          <m:rPr>
            <m:sty m:val="p"/>
          </m:rPr>
          <w:rPr>
            <w:rFonts w:ascii="Cambria Math" w:eastAsia="宋体" w:hAnsi="Cambria Math"/>
            <w:sz w:val="20"/>
          </w:rPr>
          <m:t>-</m:t>
        </m:r>
        <m:sSub>
          <m:sSubPr>
            <m:ctrlPr>
              <w:rPr>
                <w:rFonts w:ascii="Cambria Math" w:eastAsia="宋体" w:hAnsi="Cambria Math"/>
                <w:sz w:val="20"/>
              </w:rPr>
            </m:ctrlPr>
          </m:sSubPr>
          <m:e>
            <m:r>
              <w:rPr>
                <w:rFonts w:ascii="Cambria Math" w:eastAsia="宋体" w:hAnsi="Cambria Math"/>
                <w:sz w:val="20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80MHz_</m:t>
            </m:r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right_</m:t>
            </m:r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4x</m:t>
            </m:r>
          </m:sub>
        </m:sSub>
      </m:oMath>
      <w:r w:rsidR="00A156E2" w:rsidRPr="004C0AE7">
        <w:rPr>
          <w:rFonts w:eastAsia="宋体"/>
          <w:sz w:val="20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</m:oMath>
      <w:r w:rsidR="00A156E2" w:rsidRPr="004C0AE7">
        <w:rPr>
          <w:rFonts w:eastAsia="宋体"/>
          <w:sz w:val="20"/>
        </w:rPr>
        <w:t>,</w:t>
      </w:r>
    </w:p>
    <w:p w14:paraId="23C11400" w14:textId="4DC25F7B" w:rsidR="00A156E2" w:rsidRPr="003307FB" w:rsidRDefault="00A156E2" w:rsidP="006D0DC1">
      <w:pPr>
        <w:ind w:left="360"/>
        <w:jc w:val="center"/>
        <w:rPr>
          <w:rFonts w:eastAsia="宋体"/>
          <w:lang w:eastAsia="zh-CN"/>
        </w:rPr>
      </w:pPr>
      <w:r w:rsidRPr="004C0AE7">
        <w:rPr>
          <w:rFonts w:eastAsia="宋体"/>
          <w:sz w:val="20"/>
        </w:rPr>
        <w:t xml:space="preserve"> </w:t>
      </w:r>
      <m:oMath>
        <m:r>
          <m:rPr>
            <m:sty m:val="p"/>
          </m:rPr>
          <w:rPr>
            <w:rFonts w:ascii="Cambria Math" w:eastAsia="宋体" w:hAnsi="Cambria Math"/>
            <w:sz w:val="20"/>
          </w:rPr>
          <m:t>-</m:t>
        </m:r>
        <m:sSub>
          <m:sSubPr>
            <m:ctrlPr>
              <w:rPr>
                <w:rFonts w:ascii="Cambria Math" w:eastAsia="宋体" w:hAnsi="Cambria Math"/>
                <w:sz w:val="20"/>
              </w:rPr>
            </m:ctrlPr>
          </m:sSubPr>
          <m:e>
            <m:r>
              <w:rPr>
                <w:rFonts w:ascii="Cambria Math" w:eastAsia="宋体" w:hAnsi="Cambria Math"/>
                <w:sz w:val="20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80MHz_</m:t>
            </m:r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left_</m:t>
            </m:r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4x</m:t>
            </m:r>
          </m:sub>
        </m:sSub>
      </m:oMath>
      <w:r w:rsidRPr="004C0AE7">
        <w:rPr>
          <w:rFonts w:eastAsia="宋体"/>
          <w:sz w:val="20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5</m:t>
            </m:r>
          </m:sub>
        </m:sSub>
      </m:oMath>
      <w:r w:rsidRPr="004C0AE7">
        <w:rPr>
          <w:rFonts w:eastAsia="宋体"/>
          <w:sz w:val="20"/>
        </w:rPr>
        <w:t xml:space="preserve">, </w:t>
      </w:r>
      <m:oMath>
        <m:r>
          <m:rPr>
            <m:sty m:val="p"/>
          </m:rPr>
          <w:rPr>
            <w:rFonts w:ascii="Cambria Math" w:eastAsia="宋体" w:hAnsi="Cambria Math"/>
            <w:sz w:val="20"/>
          </w:rPr>
          <m:t>-</m:t>
        </m:r>
        <m:sSub>
          <m:sSubPr>
            <m:ctrlPr>
              <w:rPr>
                <w:rFonts w:ascii="Cambria Math" w:eastAsia="宋体" w:hAnsi="Cambria Math"/>
                <w:sz w:val="20"/>
              </w:rPr>
            </m:ctrlPr>
          </m:sSubPr>
          <m:e>
            <m:r>
              <w:rPr>
                <w:rFonts w:ascii="Cambria Math" w:eastAsia="宋体" w:hAnsi="Cambria Math"/>
                <w:sz w:val="20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80MHz_</m:t>
            </m:r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right_</m:t>
            </m:r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4x</m:t>
            </m:r>
          </m:sub>
        </m:sSub>
      </m:oMath>
      <w:r w:rsidRPr="004C0AE7">
        <w:rPr>
          <w:rFonts w:eastAsia="宋体"/>
          <w:sz w:val="20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</m:oMath>
      <w:r w:rsidRPr="004C0AE7">
        <w:rPr>
          <w:rFonts w:eastAsia="宋体"/>
          <w:sz w:val="20"/>
        </w:rPr>
        <w:t xml:space="preserve">, </w:t>
      </w:r>
      <m:oMath>
        <m:r>
          <m:rPr>
            <m:sty m:val="p"/>
          </m:rPr>
          <w:rPr>
            <w:rFonts w:ascii="Cambria Math" w:eastAsia="宋体" w:hAnsi="Cambria Math"/>
            <w:sz w:val="20"/>
          </w:rPr>
          <m:t>-</m:t>
        </m:r>
        <m:sSub>
          <m:sSubPr>
            <m:ctrlPr>
              <w:rPr>
                <w:rFonts w:ascii="Cambria Math" w:eastAsia="宋体" w:hAnsi="Cambria Math"/>
                <w:sz w:val="20"/>
              </w:rPr>
            </m:ctrlPr>
          </m:sSubPr>
          <m:e>
            <m:r>
              <w:rPr>
                <w:rFonts w:ascii="Cambria Math" w:eastAsia="宋体" w:hAnsi="Cambria Math"/>
                <w:sz w:val="20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80MHz_</m:t>
            </m:r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left_</m:t>
            </m:r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4x</m:t>
            </m:r>
          </m:sub>
        </m:sSub>
      </m:oMath>
      <w:r w:rsidRPr="004C0AE7">
        <w:rPr>
          <w:rFonts w:eastAsia="宋体"/>
          <w:sz w:val="20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5</m:t>
            </m:r>
          </m:sub>
        </m:sSub>
      </m:oMath>
      <w:r w:rsidRPr="004C0AE7">
        <w:rPr>
          <w:rFonts w:eastAsia="宋体"/>
          <w:sz w:val="20"/>
        </w:rPr>
        <w:t xml:space="preserve">, </w:t>
      </w:r>
      <m:oMath>
        <m:sSub>
          <m:sSubPr>
            <m:ctrlPr>
              <w:rPr>
                <w:rFonts w:ascii="Cambria Math" w:eastAsia="宋体" w:hAnsi="Cambria Math"/>
                <w:sz w:val="20"/>
              </w:rPr>
            </m:ctrlPr>
          </m:sSubPr>
          <m:e>
            <m:r>
              <w:rPr>
                <w:rFonts w:ascii="Cambria Math" w:eastAsia="宋体" w:hAnsi="Cambria Math"/>
                <w:sz w:val="20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80MHz_</m:t>
            </m:r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right_</m:t>
            </m:r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4x</m:t>
            </m:r>
          </m:sub>
        </m:sSub>
        <m:r>
          <m:rPr>
            <m:sty m:val="p"/>
          </m:rPr>
          <w:rPr>
            <w:rFonts w:ascii="Cambria Math" w:hAnsi="Cambria Math" w:hint="eastAsia"/>
          </w:rPr>
          <m:t>}</m:t>
        </m:r>
      </m:oMath>
      <w:r w:rsidRPr="003307FB">
        <w:rPr>
          <w:rFonts w:eastAsia="宋体" w:hint="eastAsia"/>
          <w:lang w:eastAsia="zh-CN"/>
        </w:rPr>
        <w:t xml:space="preserve"> </w:t>
      </w:r>
    </w:p>
    <w:p w14:paraId="41291B5E" w14:textId="6C45C87E" w:rsidR="00A156E2" w:rsidRPr="003307FB" w:rsidRDefault="00DB686E" w:rsidP="00A156E2">
      <w:pPr>
        <w:widowControl w:val="0"/>
        <w:autoSpaceDE w:val="0"/>
        <w:autoSpaceDN w:val="0"/>
        <w:adjustRightInd w:val="0"/>
        <w:ind w:firstLineChars="200" w:firstLine="400"/>
        <w:rPr>
          <w:rFonts w:eastAsia="宋体"/>
          <w:sz w:val="20"/>
          <w:lang w:eastAsia="zh-CN"/>
        </w:rPr>
      </w:pPr>
      <w:r>
        <w:rPr>
          <w:rFonts w:eastAsia="宋体"/>
          <w:sz w:val="20"/>
          <w:lang w:eastAsia="zh-CN"/>
        </w:rPr>
        <w:t>w</w:t>
      </w:r>
      <w:r w:rsidR="00A156E2" w:rsidRPr="003307FB">
        <w:rPr>
          <w:rFonts w:eastAsia="宋体"/>
          <w:sz w:val="20"/>
          <w:lang w:eastAsia="zh-CN"/>
        </w:rPr>
        <w:t>here,</w:t>
      </w:r>
    </w:p>
    <w:p w14:paraId="5CAA44C6" w14:textId="6019B13B" w:rsidR="00A156E2" w:rsidRPr="004C0AE7" w:rsidRDefault="002A443F" w:rsidP="00A156E2">
      <w:pPr>
        <w:ind w:left="360"/>
        <w:jc w:val="both"/>
        <w:rPr>
          <w:rFonts w:eastAsia="宋体"/>
          <w:sz w:val="20"/>
        </w:rPr>
      </w:pPr>
      <m:oMath>
        <m:sSub>
          <m:sSubPr>
            <m:ctrlPr>
              <w:rPr>
                <w:rFonts w:ascii="Cambria Math" w:eastAsia="宋体" w:hAnsi="Cambria Math"/>
                <w:sz w:val="20"/>
              </w:rPr>
            </m:ctrlPr>
          </m:sSubPr>
          <m:e>
            <m:r>
              <w:rPr>
                <w:rFonts w:ascii="Cambria Math" w:eastAsia="宋体" w:hAnsi="Cambria Math"/>
                <w:sz w:val="20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80MHz_</m:t>
            </m:r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left_</m:t>
            </m:r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4x</m:t>
            </m:r>
          </m:sub>
        </m:sSub>
      </m:oMath>
      <w:r w:rsidR="00A156E2" w:rsidRPr="004C0AE7">
        <w:rPr>
          <w:rFonts w:eastAsia="宋体"/>
          <w:sz w:val="20"/>
        </w:rPr>
        <w:t xml:space="preserve"> </w:t>
      </w:r>
      <w:r w:rsidR="00A156E2" w:rsidRPr="004C0AE7">
        <w:rPr>
          <w:rFonts w:eastAsia="宋体"/>
          <w:sz w:val="22"/>
        </w:rPr>
        <w:t>=[</w:t>
      </w:r>
      <w:r w:rsidR="00A156E2" w:rsidRPr="004C0AE7">
        <w:rPr>
          <w:rFonts w:eastAsia="宋体"/>
          <w:sz w:val="20"/>
        </w:rPr>
        <w:t>+1  -1  -1  -1  -1  +1  -1  -1  +1  -1  -1  -1  +1  +1  -1  -1  -1  +1  -1  -1  +1  -1  +1  +1  +1  -1  +1  -1  +1  -1  -1  -1  -1  +1  +1  +1  +1  +1  -1  -1  +1  -1  +1  -1  -1  -1  +1  +1  -1  -1  +1  -1  -1  -1  +1  +1  +1  -1  -1  +1  +1  -1  -1  +1  -1  +1  +1  -1  +1  -1  +1  +1  +1  -1  +1  -1  +1  +1  +1  +1  +1  +1  -1  -1  -1  +1  -1  +1  -1  -1  -1  +1  -1  -1  +1  +1  +1  +1  +1  +1  -1  +1  -1  +1  +1  -1  +1  -1  +1  -1  +1  -1  +1  -1  -1  +1  +1  +1  +1  -1  -1  -1  -1  -1  -1  -1  -1  +1  -1  -1  +1  -1  -1  +1  +1  +1  -1  +1  -1  -1  -1  +1  +1  +1  -1  +1  +1  -1  -1  +1  -1  -1  -1  +1  +1  +1  +1  -1  +1  +1  +1  +1  +1  +1  -1  +1  -1  -1  +1  -1  +1  -1  -1  +1  +1  +1  +1  +1  -1  +1  +1  -1  -1  +1  +1  +1  -1  +1  +1  -1  +1  +1  -1  -1  +1  +1  -1  -1  -1  -1  +1  +1  +1  +1  +1  -1  +1  +1  +1  +1  +1  -1  +1  -1  +1  -1  -1  +1  -1  -1  -1  -1  -1  +1  -1  -1  -1  +1  +1  -1  +1  -1  +1  -1  -1  -1  -1  -1  +1  +1  +1  +1  -1  +1  -1  -1  +1  +1  -1  -1  -1  +1  +1  +1  +1  +1  -1  +1  -1  +1  -1  -1  +1  +1  +1  -1  +1  +1  +1  +1  +1  -1  +1  +1  -1  +1  -1  +1  -1  -1  -1  -1  -1  +1  -1  -1  -1  -1  -1  +1  +1  +1  +1  -1  -1  +1  +1  -1  -1  +1  -1  -1  +1  -1  -1  -1  +1  +1  -1  -1  +1  -1  -1  -1  -1  -1  +1  +1  -1  +1  -1  +1  +1  -1  +1  -1  -1  -1  -1  -1  -1  +1  -1  -1  -1  -1  +1  +1  +1  -1  +1  +1  -1  -1  +1  -1  -1  -1  +1  +1  +1  -1  +1  -1  +1  -1  -1  -1  +1  -1  +1  -1  +1  -1  -1  -1  +1  -1  -1  +1  -1  +1  +1  -1  -1  -1  +1  +1  -1  -1  -1  -1  +1  -1  +1  +1  -1  +1  -1  +1  +1  +1  +1  +1  +1  -1  -1  +1  -1  -1  -1  +1  -1  +1  -1  -1  -1  +1  +1  +1  +1  +1  +1  -1  +1  -1  +1  +1  +1  -1  +1  -1  +1  +1  -1  +1  -1  -1  +1  +1  -1  -1  +1  +1  +1  -1  -1  -1  +1  -1  -1  +1  +1  -1  -1  -1  +1  -1  +1  -1  -1  +1  +1  +1  +1  +1  -1  -1  -1  -1  +1  -1  +1  -1  +1  +1  +1  -1  +1  -1  -1  +1  -1  -1  -1  +1  +1  -1  -1  -1  +1  -1  -1  +1  -1  -1  -1  -1  +1  -1  +1  +1  -1  -1  -1  +1  -1  -1];</w:t>
      </w:r>
    </w:p>
    <w:p w14:paraId="5D4EB1FC" w14:textId="77777777" w:rsidR="00A156E2" w:rsidRPr="004C0AE7" w:rsidRDefault="00A156E2" w:rsidP="00A156E2">
      <w:pPr>
        <w:ind w:left="360"/>
        <w:jc w:val="both"/>
        <w:rPr>
          <w:rFonts w:eastAsia="宋体"/>
          <w:sz w:val="20"/>
        </w:rPr>
      </w:pPr>
    </w:p>
    <w:p w14:paraId="7E511BE7" w14:textId="2A299A29" w:rsidR="00A156E2" w:rsidRPr="004C0AE7" w:rsidRDefault="002A443F" w:rsidP="00A156E2">
      <w:pPr>
        <w:ind w:left="360"/>
        <w:jc w:val="both"/>
        <w:rPr>
          <w:rFonts w:eastAsia="宋体"/>
          <w:sz w:val="20"/>
        </w:rPr>
      </w:pPr>
      <m:oMath>
        <m:sSub>
          <m:sSubPr>
            <m:ctrlPr>
              <w:rPr>
                <w:rFonts w:ascii="Cambria Math" w:eastAsia="宋体" w:hAnsi="Cambria Math"/>
                <w:sz w:val="20"/>
              </w:rPr>
            </m:ctrlPr>
          </m:sSubPr>
          <m:e>
            <m:r>
              <w:rPr>
                <w:rFonts w:ascii="Cambria Math" w:eastAsia="宋体" w:hAnsi="Cambria Math"/>
                <w:sz w:val="20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80MHz_</m:t>
            </m:r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right_</m:t>
            </m:r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4x</m:t>
            </m:r>
          </m:sub>
        </m:sSub>
      </m:oMath>
      <w:r w:rsidR="00A156E2" w:rsidRPr="004C0AE7">
        <w:rPr>
          <w:rFonts w:eastAsia="宋体"/>
          <w:sz w:val="20"/>
        </w:rPr>
        <w:t xml:space="preserve"> =[ -1  -1  +1  -1  +1  +1  +1  +1  +1  +1  -1  -1  -1  -1  +1  -1  -1  +1  -1  -1  -1  +1  +1  -1  -1  -1  +1  -1  -1  +1  -1  +1  +1  +1  -1  +1  -1  +1  -1  -1  -1  -1  +1  +1  +1  +1  +1  -1  -1  +1  -1  +1  -1  -1  -1  +1  +1  -1  -1  +1  -1  -1  -1  +1  +1  +1  -1  -1  +1  +1  -1  -1  +1  -1  +1  +1  -1  +1  -1  +1  +1  +1  -1  +1  -1  +1  +1  +1  +1  +1  +1  -1  -1  -1  +1  -1  +1  -1  -1  -1  +1  -1  -1  +1  +1  +1  +1  +1  +1  -1  +1  -1  +1  +1  -1  +1  -1  -1  -1  -1  +1  +1  -1  -1  -1  +1  +1  -1  +1  -1  -1  +1  -1  -1  -1  +1  -1  +1  -1  +1  -1  -1  -1  +1  -1  +1  -1  +1  +1  +1  -1  -1  -1  +1  -1  -1  +1  +1  -1  +1  +1  +1  -1  -1  -1  -1  +1  -1  -1  -1  -1  -1  -1  +1  -1  +1  +1  -1  +1  -1  +1  +1  -1  -1  -1  -1  -1  +1  -1  -1  +1  +1  -1  -1  -1  +1  -1  -1  +1  -1  -1  +1  +1  -1  -1  +1  +1  +1  +1  -1  -1  -1  -1  -1  +1  -1  -1  -1  -1  -1  +1  -1  +1  -1  +1  +1  -1  +1  +1  +1  +1  +1  -1  +1  +1  +1  -1  -1  +1  -1  +1  -1  +1  +1  +1  +1  +1  -1  -1  -1  +1  +1  -1  -1  -1  -1  -1  -1  -1  -1  +1  +1  +1  +1  +1  -1  +1  -1  +1  -1  -1  +1  +1  +1  -1  +1  +1  +1  +1  +1  -1  +1  +1  -1  +1  -1  +1  -1  -1  -1  -1  -1  +1  -1  -1  -1  -1  -1  +1  +1  +1  +1  -1  -1  +1  +1  -1  -1  +1  -1  -1  +1  -1  -1  -1  +1  +1  -1  -1  +1  -1  -1  -1  -1  -1  +1  +1  -1  +1  -1  +1  +1  -1  +1  -1  -1  -1  -1  -1  -1  +1  -1  -1  -1  -1  +1  +1  +1  -1  +1  +1  -1  -1  +1  -1  -1  -1  +1  +1  +1  -1  +1  -1  -1  -1  +1  +1  -1  +1  +1  -1  +1  +1  +1  +1  +1  +1  +1  +1  -1  -1  -1  -1  +1  +1  -1  +1  -1  +1  -1  +1  -1  +1  -1  -1  +1  -1  +1  -1  -1  -1  -1  -1  -1  +1  +1  -1  +1  +1  +1  -1  +1  -1  +1  +1  +1  -1  -1  -1  -1  -1  -1  +1  -1  +1  -1  -1  -1  +1  -1  +1  -1  -1  +1  -1  +1  +1  -1  -1  +1  +1  -1  -1  -1  +1  +1  +1  -1  +1  +1  -1  -1  +1  +1  +1  -1  +1  -1  +1  +1  -1  -1  -1  -1  -1  +1  +1  +1  +1  -1  +1  -1  +1  -1  -1  -1  +1  -1  +1  +1  -1  +1  +1  +1  -1  -1  +1  +1  +1    -1  +1  +1  -1  +1  +1  +1  +1  -1 ];</w:t>
      </w:r>
    </w:p>
    <w:p w14:paraId="610BB70B" w14:textId="09D266B0" w:rsidR="00A156E2" w:rsidRPr="00A156E2" w:rsidRDefault="00641516" w:rsidP="00A156E2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5</m:t>
            </m:r>
          </m:sub>
        </m:sSub>
      </m:oMath>
      <w:r w:rsidR="00A156E2" w:rsidRPr="00A156E2">
        <w:rPr>
          <w:rFonts w:eastAsia="宋体"/>
          <w:sz w:val="20"/>
          <w:lang w:eastAsia="zh-CN"/>
        </w:rPr>
        <w:t xml:space="preserve"> means number of 5 consecutive 0s;</w:t>
      </w:r>
    </w:p>
    <w:p w14:paraId="518B690C" w14:textId="3050C05E" w:rsidR="00A156E2" w:rsidRPr="00A156E2" w:rsidRDefault="00641516" w:rsidP="00A156E2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</m:oMath>
      <w:r w:rsidR="00A156E2">
        <w:rPr>
          <w:rFonts w:eastAsia="宋体" w:hint="eastAsia"/>
          <w:sz w:val="20"/>
          <w:lang w:eastAsia="zh-CN"/>
        </w:rPr>
        <w:t xml:space="preserve"> </w:t>
      </w:r>
      <w:r w:rsidR="00A156E2">
        <w:rPr>
          <w:rFonts w:eastAsia="宋体"/>
          <w:sz w:val="20"/>
          <w:lang w:eastAsia="zh-CN"/>
        </w:rPr>
        <w:t xml:space="preserve">means number of </w:t>
      </w:r>
      <w:r w:rsidR="00A156E2" w:rsidRPr="009E54BA">
        <w:rPr>
          <w:rFonts w:eastAsia="宋体"/>
          <w:sz w:val="20"/>
          <w:lang w:eastAsia="zh-CN"/>
        </w:rPr>
        <w:t>23 consecutive 0s</w:t>
      </w:r>
    </w:p>
    <w:p w14:paraId="142ECAD5" w14:textId="77777777" w:rsidR="00FB5B7C" w:rsidRPr="00A156E2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6228166F" w14:textId="77777777" w:rsidR="00FB5B7C" w:rsidRDefault="00FB5B7C" w:rsidP="00452579">
      <w:pPr>
        <w:widowControl w:val="0"/>
        <w:autoSpaceDE w:val="0"/>
        <w:autoSpaceDN w:val="0"/>
        <w:adjustRightInd w:val="0"/>
        <w:jc w:val="center"/>
        <w:rPr>
          <w:sz w:val="20"/>
        </w:rPr>
      </w:pPr>
    </w:p>
    <w:p w14:paraId="30ADA18D" w14:textId="77777777" w:rsidR="009C6C2D" w:rsidRDefault="009C6C2D" w:rsidP="009C6C2D">
      <w:pPr>
        <w:widowControl w:val="0"/>
        <w:autoSpaceDE w:val="0"/>
        <w:autoSpaceDN w:val="0"/>
        <w:adjustRightInd w:val="0"/>
        <w:rPr>
          <w:ins w:id="261" w:author="liuchenchen" w:date="2021-01-15T15:20:00Z"/>
          <w:sz w:val="20"/>
        </w:rPr>
      </w:pPr>
      <w:ins w:id="262" w:author="liuchenchen" w:date="2021-01-15T15:20:00Z">
        <w:r w:rsidRPr="002A443F">
          <w:rPr>
            <w:sz w:val="20"/>
          </w:rPr>
          <w:t>For an OFDMA transmission,</w:t>
        </w:r>
        <w:r w:rsidRPr="00DB686E">
          <w:rPr>
            <w:sz w:val="20"/>
          </w:rPr>
          <w:t xml:space="preserve"> the values of </w:t>
        </w:r>
        <w:r>
          <w:rPr>
            <w:sz w:val="20"/>
          </w:rPr>
          <w:t>EHT</w:t>
        </w:r>
        <w:r w:rsidRPr="00DB686E">
          <w:rPr>
            <w:sz w:val="20"/>
          </w:rPr>
          <w:t>-LTF sequence (defined in Equation (27-41) to Equation (27-5</w:t>
        </w:r>
        <w:r>
          <w:rPr>
            <w:sz w:val="20"/>
          </w:rPr>
          <w:t>2</w:t>
        </w:r>
        <w:r w:rsidRPr="00DB686E">
          <w:rPr>
            <w:sz w:val="20"/>
          </w:rPr>
          <w:t>)</w:t>
        </w:r>
        <w:r>
          <w:rPr>
            <w:sz w:val="20"/>
          </w:rPr>
          <w:t xml:space="preserve"> and </w:t>
        </w:r>
        <w:r w:rsidRPr="00DB686E">
          <w:rPr>
            <w:sz w:val="20"/>
          </w:rPr>
          <w:t>Equation (</w:t>
        </w:r>
        <w:r>
          <w:rPr>
            <w:sz w:val="20"/>
          </w:rPr>
          <w:t>36</w:t>
        </w:r>
        <w:r w:rsidRPr="00DB686E">
          <w:rPr>
            <w:sz w:val="20"/>
          </w:rPr>
          <w:t>-4</w:t>
        </w:r>
        <w:r>
          <w:rPr>
            <w:sz w:val="20"/>
          </w:rPr>
          <w:t>3</w:t>
        </w:r>
        <w:r w:rsidRPr="00DB686E">
          <w:rPr>
            <w:sz w:val="20"/>
          </w:rPr>
          <w:t>) to Equation (</w:t>
        </w:r>
        <w:r>
          <w:rPr>
            <w:sz w:val="20"/>
          </w:rPr>
          <w:t>36</w:t>
        </w:r>
        <w:r w:rsidRPr="00DB686E">
          <w:rPr>
            <w:sz w:val="20"/>
          </w:rPr>
          <w:t>-</w:t>
        </w:r>
        <w:r>
          <w:rPr>
            <w:sz w:val="20"/>
          </w:rPr>
          <w:t>45</w:t>
        </w:r>
        <w:r w:rsidRPr="00DB686E">
          <w:rPr>
            <w:sz w:val="20"/>
          </w:rPr>
          <w:t>)) are set to zero if they are assigned to subcarriers within RUs that are not allocated to any user (see</w:t>
        </w:r>
        <w:r>
          <w:rPr>
            <w:sz w:val="20"/>
          </w:rPr>
          <w:t xml:space="preserve"> 36</w:t>
        </w:r>
        <w:r w:rsidRPr="00DB686E">
          <w:rPr>
            <w:sz w:val="20"/>
          </w:rPr>
          <w:t>.3.10 (Mathematical description of signals)).</w:t>
        </w:r>
      </w:ins>
    </w:p>
    <w:p w14:paraId="101B5B4B" w14:textId="77777777" w:rsidR="009C6C2D" w:rsidRPr="00513144" w:rsidRDefault="009C6C2D" w:rsidP="009C6C2D">
      <w:pPr>
        <w:widowControl w:val="0"/>
        <w:autoSpaceDE w:val="0"/>
        <w:autoSpaceDN w:val="0"/>
        <w:adjustRightInd w:val="0"/>
        <w:rPr>
          <w:ins w:id="263" w:author="liuchenchen" w:date="2021-01-15T15:20:00Z"/>
          <w:sz w:val="20"/>
        </w:rPr>
      </w:pPr>
      <w:ins w:id="264" w:author="liuchenchen" w:date="2021-01-15T15:20:00Z">
        <w:r w:rsidRPr="00DB686E">
          <w:rPr>
            <w:sz w:val="20"/>
          </w:rPr>
          <w:t xml:space="preserve">The generation of the time domain </w:t>
        </w:r>
        <w:r>
          <w:rPr>
            <w:sz w:val="20"/>
          </w:rPr>
          <w:t>EHT</w:t>
        </w:r>
        <w:r w:rsidRPr="00DB686E">
          <w:rPr>
            <w:sz w:val="20"/>
          </w:rPr>
          <w:t xml:space="preserve">-LTF symbols in an </w:t>
        </w:r>
        <w:r w:rsidRPr="00CF2E51">
          <w:rPr>
            <w:rFonts w:hint="eastAsia"/>
            <w:sz w:val="20"/>
          </w:rPr>
          <w:t>EHT</w:t>
        </w:r>
        <w:r w:rsidRPr="00DB686E">
          <w:rPr>
            <w:sz w:val="20"/>
          </w:rPr>
          <w:t xml:space="preserve"> MU</w:t>
        </w:r>
        <w:r>
          <w:rPr>
            <w:sz w:val="20"/>
          </w:rPr>
          <w:t xml:space="preserve"> </w:t>
        </w:r>
        <w:r w:rsidRPr="00DB686E">
          <w:rPr>
            <w:sz w:val="20"/>
          </w:rPr>
          <w:t>PPDU and</w:t>
        </w:r>
        <w:r w:rsidRPr="002F1799">
          <w:rPr>
            <w:sz w:val="20"/>
          </w:rPr>
          <w:t xml:space="preserve"> E</w:t>
        </w:r>
        <w:r>
          <w:rPr>
            <w:sz w:val="20"/>
          </w:rPr>
          <w:t>HT</w:t>
        </w:r>
        <w:r w:rsidRPr="002F1799">
          <w:rPr>
            <w:sz w:val="20"/>
          </w:rPr>
          <w:t xml:space="preserve"> TB PPDU</w:t>
        </w:r>
        <w:r w:rsidRPr="00DB686E">
          <w:rPr>
            <w:sz w:val="20"/>
          </w:rPr>
          <w:t xml:space="preserve"> is shown in Figure </w:t>
        </w:r>
        <w:r>
          <w:rPr>
            <w:sz w:val="20"/>
          </w:rPr>
          <w:t>36</w:t>
        </w:r>
        <w:r w:rsidRPr="00DB686E">
          <w:rPr>
            <w:sz w:val="20"/>
          </w:rPr>
          <w:t>-</w:t>
        </w:r>
        <w:r>
          <w:rPr>
            <w:sz w:val="20"/>
          </w:rPr>
          <w:t>xx</w:t>
        </w:r>
        <w:r w:rsidRPr="00DB686E">
          <w:rPr>
            <w:sz w:val="20"/>
          </w:rPr>
          <w:t xml:space="preserve"> (Generation of </w:t>
        </w:r>
        <w:r>
          <w:rPr>
            <w:sz w:val="20"/>
          </w:rPr>
          <w:t>EHT</w:t>
        </w:r>
        <w:r w:rsidRPr="00DB686E">
          <w:rPr>
            <w:sz w:val="20"/>
          </w:rPr>
          <w:t xml:space="preserve">-LTF symbols </w:t>
        </w:r>
        <w:r>
          <w:rPr>
            <w:sz w:val="20"/>
          </w:rPr>
          <w:t xml:space="preserve">in an </w:t>
        </w:r>
        <w:r w:rsidRPr="00DB686E">
          <w:rPr>
            <w:sz w:val="20"/>
          </w:rPr>
          <w:t>E</w:t>
        </w:r>
        <w:r>
          <w:rPr>
            <w:sz w:val="20"/>
          </w:rPr>
          <w:t>HT</w:t>
        </w:r>
        <w:r w:rsidRPr="00DB686E">
          <w:rPr>
            <w:sz w:val="20"/>
          </w:rPr>
          <w:t xml:space="preserve"> MU</w:t>
        </w:r>
        <w:r>
          <w:rPr>
            <w:sz w:val="20"/>
          </w:rPr>
          <w:t xml:space="preserve"> </w:t>
        </w:r>
        <w:r w:rsidRPr="00DB686E">
          <w:rPr>
            <w:sz w:val="20"/>
          </w:rPr>
          <w:t>PPDU and</w:t>
        </w:r>
        <w:r w:rsidRPr="002F1799">
          <w:rPr>
            <w:sz w:val="20"/>
          </w:rPr>
          <w:t xml:space="preserve"> E</w:t>
        </w:r>
        <w:r>
          <w:rPr>
            <w:sz w:val="20"/>
          </w:rPr>
          <w:t>HT</w:t>
        </w:r>
        <w:r w:rsidRPr="002F1799">
          <w:rPr>
            <w:sz w:val="20"/>
          </w:rPr>
          <w:t xml:space="preserve"> TB PPDU</w:t>
        </w:r>
        <w:r w:rsidRPr="00DB686E">
          <w:rPr>
            <w:sz w:val="20"/>
          </w:rPr>
          <w:t xml:space="preserve">) where </w:t>
        </w:r>
        <w:r w:rsidRPr="00CF2E51">
          <w:rPr>
            <w:position w:val="-12"/>
            <w:sz w:val="20"/>
          </w:rPr>
          <w:object w:dxaOrig="820" w:dyaOrig="380" w14:anchorId="1210133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pt;height:19pt" o:ole="">
              <v:imagedata r:id="rId8" o:title=""/>
            </v:shape>
            <o:OLEObject Type="Embed" ProgID="Equation.DSMT4" ShapeID="_x0000_i1025" DrawAspect="Content" ObjectID="_1672229779" r:id="rId9"/>
          </w:object>
        </w:r>
        <w:r>
          <w:rPr>
            <w:sz w:val="20"/>
          </w:rPr>
          <w:t xml:space="preserve"> </w:t>
        </w:r>
        <w:r w:rsidRPr="00DB686E">
          <w:rPr>
            <w:sz w:val="20"/>
          </w:rPr>
          <w:t>is given by Equation (</w:t>
        </w:r>
        <w:r>
          <w:rPr>
            <w:sz w:val="20"/>
          </w:rPr>
          <w:t>36</w:t>
        </w:r>
        <w:r w:rsidRPr="00DB686E">
          <w:rPr>
            <w:sz w:val="20"/>
          </w:rPr>
          <w:t>-</w:t>
        </w:r>
        <w:r>
          <w:rPr>
            <w:sz w:val="20"/>
          </w:rPr>
          <w:lastRenderedPageBreak/>
          <w:t>46</w:t>
        </w:r>
        <w:r w:rsidRPr="00DB686E">
          <w:rPr>
            <w:sz w:val="20"/>
          </w:rPr>
          <w:t>).</w:t>
        </w:r>
      </w:ins>
    </w:p>
    <w:p w14:paraId="048A0126" w14:textId="77777777" w:rsidR="009C6C2D" w:rsidRDefault="009C6C2D" w:rsidP="009C6C2D">
      <w:pPr>
        <w:keepNext/>
        <w:widowControl w:val="0"/>
        <w:autoSpaceDE w:val="0"/>
        <w:autoSpaceDN w:val="0"/>
        <w:adjustRightInd w:val="0"/>
        <w:jc w:val="center"/>
        <w:rPr>
          <w:ins w:id="265" w:author="liuchenchen" w:date="2021-01-15T15:20:00Z"/>
        </w:rPr>
      </w:pPr>
      <w:ins w:id="266" w:author="liuchenchen" w:date="2021-01-15T15:20:00Z">
        <w:r>
          <w:object w:dxaOrig="13246" w:dyaOrig="5745" w14:anchorId="0DBD8E81">
            <v:shape id="_x0000_i1026" type="#_x0000_t75" style="width:493pt;height:214pt" o:ole="">
              <v:imagedata r:id="rId10" o:title=""/>
            </v:shape>
            <o:OLEObject Type="Embed" ProgID="Visio.Drawing.15" ShapeID="_x0000_i1026" DrawAspect="Content" ObjectID="_1672229780" r:id="rId11"/>
          </w:object>
        </w:r>
      </w:ins>
    </w:p>
    <w:p w14:paraId="3D5ACB6C" w14:textId="77777777" w:rsidR="009C6C2D" w:rsidRDefault="009C6C2D" w:rsidP="009C6C2D">
      <w:pPr>
        <w:pStyle w:val="af2"/>
        <w:jc w:val="center"/>
        <w:rPr>
          <w:ins w:id="267" w:author="liuchenchen" w:date="2021-01-15T15:20:00Z"/>
          <w:rFonts w:eastAsia="宋体"/>
          <w:lang w:eastAsia="zh-CN"/>
        </w:rPr>
      </w:pPr>
      <w:ins w:id="268" w:author="liuchenchen" w:date="2021-01-15T15:20:00Z">
        <w:r w:rsidRPr="00CF2E51">
          <w:t>Figure 36</w:t>
        </w:r>
        <w:r w:rsidRPr="00CF2E51">
          <w:rPr>
            <w:rFonts w:eastAsia="宋体"/>
            <w:lang w:eastAsia="zh-CN"/>
          </w:rPr>
          <w:t>-</w:t>
        </w:r>
        <w:r w:rsidRPr="00CF2E51">
          <w:t>xx</w:t>
        </w:r>
        <w:r w:rsidRPr="00CF2E51">
          <w:rPr>
            <w:rFonts w:eastAsia="宋体"/>
            <w:lang w:eastAsia="zh-CN"/>
          </w:rPr>
          <w:t>—Generation of EHT-LTF symbols in an EHT MU PPDU and EHT TB PPDU</w:t>
        </w:r>
      </w:ins>
    </w:p>
    <w:p w14:paraId="5F3AC60C" w14:textId="77777777" w:rsidR="009C6C2D" w:rsidRDefault="009C6C2D" w:rsidP="009C6C2D">
      <w:pPr>
        <w:rPr>
          <w:ins w:id="269" w:author="liuchenchen" w:date="2021-01-15T15:20:00Z"/>
          <w:rFonts w:eastAsia="宋体"/>
          <w:lang w:eastAsia="zh-CN"/>
        </w:rPr>
      </w:pPr>
      <w:ins w:id="270" w:author="liuchenchen" w:date="2021-01-15T15:20:00Z">
        <w:r w:rsidRPr="004C0AE7">
          <w:rPr>
            <w:rFonts w:eastAsia="宋体"/>
            <w:lang w:eastAsia="zh-CN"/>
          </w:rPr>
          <w:t xml:space="preserve">The generation of the time domain symbol of a 1x </w:t>
        </w:r>
        <w:r>
          <w:rPr>
            <w:rFonts w:eastAsia="宋体"/>
            <w:lang w:eastAsia="zh-CN"/>
          </w:rPr>
          <w:t>EHT</w:t>
        </w:r>
        <w:r w:rsidRPr="004C0AE7">
          <w:rPr>
            <w:rFonts w:eastAsia="宋体"/>
            <w:lang w:eastAsia="zh-CN"/>
          </w:rPr>
          <w:t>-LTF is equivalent to modulating every 4 subcarriers</w:t>
        </w:r>
        <w:r>
          <w:rPr>
            <w:rFonts w:eastAsia="宋体"/>
            <w:lang w:eastAsia="zh-CN"/>
          </w:rPr>
          <w:t xml:space="preserve"> </w:t>
        </w:r>
        <w:r w:rsidRPr="004C0AE7">
          <w:rPr>
            <w:rFonts w:eastAsia="宋体"/>
            <w:lang w:eastAsia="zh-CN"/>
          </w:rPr>
          <w:t>in an OFDM symbol of 12.8 μs excluding GI, and then transmitting only the first ¼ of the OFDM symbol in</w:t>
        </w:r>
        <w:r>
          <w:rPr>
            <w:rFonts w:eastAsia="宋体"/>
            <w:lang w:eastAsia="zh-CN"/>
          </w:rPr>
          <w:t xml:space="preserve"> </w:t>
        </w:r>
        <w:r w:rsidRPr="004C0AE7">
          <w:rPr>
            <w:rFonts w:eastAsia="宋体"/>
            <w:lang w:eastAsia="zh-CN"/>
          </w:rPr>
          <w:t xml:space="preserve">the time domain, as shown in Figure </w:t>
        </w:r>
        <w:r>
          <w:rPr>
            <w:rFonts w:eastAsia="宋体"/>
            <w:lang w:eastAsia="zh-CN"/>
          </w:rPr>
          <w:t>36</w:t>
        </w:r>
        <w:r w:rsidRPr="004C0AE7">
          <w:rPr>
            <w:rFonts w:eastAsia="宋体"/>
            <w:lang w:eastAsia="zh-CN"/>
          </w:rPr>
          <w:t>-</w:t>
        </w:r>
        <w:r>
          <w:rPr>
            <w:rFonts w:eastAsia="宋体"/>
            <w:lang w:eastAsia="zh-CN"/>
          </w:rPr>
          <w:t xml:space="preserve">xx </w:t>
        </w:r>
        <w:r w:rsidRPr="004C0AE7">
          <w:rPr>
            <w:rFonts w:eastAsia="宋体"/>
            <w:lang w:eastAsia="zh-CN"/>
          </w:rPr>
          <w:t xml:space="preserve">(Generation of 1x </w:t>
        </w:r>
        <w:r>
          <w:rPr>
            <w:rFonts w:eastAsia="宋体"/>
            <w:lang w:eastAsia="zh-CN"/>
          </w:rPr>
          <w:t>EHT</w:t>
        </w:r>
        <w:r w:rsidRPr="004C0AE7">
          <w:rPr>
            <w:rFonts w:eastAsia="宋体"/>
            <w:lang w:eastAsia="zh-CN"/>
          </w:rPr>
          <w:t>-LTF symbols).</w:t>
        </w:r>
      </w:ins>
    </w:p>
    <w:p w14:paraId="6CCCB610" w14:textId="77777777" w:rsidR="009C6C2D" w:rsidRDefault="009C6C2D" w:rsidP="009C6C2D">
      <w:pPr>
        <w:rPr>
          <w:ins w:id="271" w:author="liuchenchen" w:date="2021-01-15T15:20:00Z"/>
          <w:rFonts w:eastAsia="宋体"/>
          <w:lang w:eastAsia="zh-CN"/>
        </w:rPr>
      </w:pPr>
    </w:p>
    <w:p w14:paraId="04717FBF" w14:textId="77777777" w:rsidR="009C6C2D" w:rsidRDefault="009C6C2D" w:rsidP="009C6C2D">
      <w:pPr>
        <w:keepNext/>
        <w:jc w:val="center"/>
        <w:rPr>
          <w:ins w:id="272" w:author="liuchenchen" w:date="2021-01-15T15:20:00Z"/>
        </w:rPr>
      </w:pPr>
      <w:ins w:id="273" w:author="liuchenchen" w:date="2021-01-15T15:20:00Z">
        <w:r>
          <w:object w:dxaOrig="16201" w:dyaOrig="3886" w14:anchorId="3C10B1D2">
            <v:shape id="_x0000_i1027" type="#_x0000_t75" style="width:492.5pt;height:118pt" o:ole="">
              <v:imagedata r:id="rId12" o:title=""/>
            </v:shape>
            <o:OLEObject Type="Embed" ProgID="Visio.Drawing.15" ShapeID="_x0000_i1027" DrawAspect="Content" ObjectID="_1672229781" r:id="rId13"/>
          </w:object>
        </w:r>
      </w:ins>
    </w:p>
    <w:p w14:paraId="113E86A6" w14:textId="77777777" w:rsidR="009C6C2D" w:rsidRDefault="009C6C2D" w:rsidP="009C6C2D">
      <w:pPr>
        <w:pStyle w:val="af2"/>
        <w:jc w:val="center"/>
        <w:rPr>
          <w:ins w:id="274" w:author="liuchenchen" w:date="2021-01-15T15:20:00Z"/>
          <w:rFonts w:eastAsia="宋体"/>
          <w:lang w:eastAsia="zh-CN"/>
        </w:rPr>
      </w:pPr>
      <w:ins w:id="275" w:author="liuchenchen" w:date="2021-01-15T15:20:00Z">
        <w:r>
          <w:t>Figure 36-xx</w:t>
        </w:r>
        <w:r>
          <w:rPr>
            <w:rFonts w:ascii="宋体" w:eastAsia="宋体" w:hAnsi="宋体" w:hint="eastAsia"/>
            <w:lang w:eastAsia="zh-CN"/>
          </w:rPr>
          <w:t>—</w:t>
        </w:r>
        <w:r w:rsidRPr="004C0AE7">
          <w:rPr>
            <w:rFonts w:eastAsia="宋体"/>
            <w:lang w:eastAsia="zh-CN"/>
          </w:rPr>
          <w:t>Generation of 1x EHT-LTF symbols</w:t>
        </w:r>
      </w:ins>
    </w:p>
    <w:p w14:paraId="26C053FD" w14:textId="77777777" w:rsidR="009C6C2D" w:rsidRDefault="009C6C2D" w:rsidP="009C6C2D">
      <w:pPr>
        <w:rPr>
          <w:ins w:id="276" w:author="liuchenchen" w:date="2021-01-15T15:20:00Z"/>
          <w:rFonts w:eastAsia="宋体"/>
          <w:lang w:eastAsia="zh-CN"/>
        </w:rPr>
      </w:pPr>
    </w:p>
    <w:p w14:paraId="3B62E7E7" w14:textId="77777777" w:rsidR="009C6C2D" w:rsidRDefault="009C6C2D" w:rsidP="009C6C2D">
      <w:pPr>
        <w:rPr>
          <w:ins w:id="277" w:author="liuchenchen" w:date="2021-01-15T15:20:00Z"/>
          <w:rFonts w:eastAsia="宋体"/>
          <w:lang w:eastAsia="zh-CN"/>
        </w:rPr>
      </w:pPr>
      <w:ins w:id="278" w:author="liuchenchen" w:date="2021-01-15T15:20:00Z">
        <w:r w:rsidRPr="004C0AE7">
          <w:rPr>
            <w:rFonts w:eastAsia="宋体"/>
            <w:lang w:eastAsia="zh-CN"/>
          </w:rPr>
          <w:t xml:space="preserve">The generation of the time domain symbol of a </w:t>
        </w:r>
        <w:r>
          <w:rPr>
            <w:rFonts w:eastAsia="宋体"/>
            <w:lang w:eastAsia="zh-CN"/>
          </w:rPr>
          <w:t>2</w:t>
        </w:r>
        <w:r w:rsidRPr="004C0AE7">
          <w:rPr>
            <w:rFonts w:eastAsia="宋体"/>
            <w:lang w:eastAsia="zh-CN"/>
          </w:rPr>
          <w:t xml:space="preserve">x </w:t>
        </w:r>
        <w:r>
          <w:rPr>
            <w:rFonts w:eastAsia="宋体"/>
            <w:lang w:eastAsia="zh-CN"/>
          </w:rPr>
          <w:t>EHT</w:t>
        </w:r>
        <w:r w:rsidRPr="004C0AE7">
          <w:rPr>
            <w:rFonts w:eastAsia="宋体"/>
            <w:lang w:eastAsia="zh-CN"/>
          </w:rPr>
          <w:t xml:space="preserve">-LTF is equivalent to modulating every </w:t>
        </w:r>
        <w:r>
          <w:rPr>
            <w:rFonts w:eastAsia="宋体"/>
            <w:lang w:eastAsia="zh-CN"/>
          </w:rPr>
          <w:t>2</w:t>
        </w:r>
        <w:r w:rsidRPr="004C0AE7">
          <w:rPr>
            <w:rFonts w:eastAsia="宋体"/>
            <w:lang w:eastAsia="zh-CN"/>
          </w:rPr>
          <w:t xml:space="preserve"> subcarriers</w:t>
        </w:r>
        <w:r>
          <w:rPr>
            <w:rFonts w:eastAsia="宋体"/>
            <w:lang w:eastAsia="zh-CN"/>
          </w:rPr>
          <w:t xml:space="preserve"> </w:t>
        </w:r>
        <w:r w:rsidRPr="004C0AE7">
          <w:rPr>
            <w:rFonts w:eastAsia="宋体"/>
            <w:lang w:eastAsia="zh-CN"/>
          </w:rPr>
          <w:t>in an OFDM symbol of 12.8 μs excluding GI, and th</w:t>
        </w:r>
        <w:r>
          <w:rPr>
            <w:rFonts w:eastAsia="宋体"/>
            <w:lang w:eastAsia="zh-CN"/>
          </w:rPr>
          <w:t xml:space="preserve">en transmitting only the </w:t>
        </w:r>
        <w:r w:rsidRPr="004C0AE7">
          <w:rPr>
            <w:rFonts w:eastAsia="宋体"/>
            <w:lang w:eastAsia="zh-CN"/>
          </w:rPr>
          <w:t>first half of the OFDM symbol in</w:t>
        </w:r>
        <w:r>
          <w:rPr>
            <w:rFonts w:eastAsia="宋体"/>
            <w:lang w:eastAsia="zh-CN"/>
          </w:rPr>
          <w:t xml:space="preserve"> </w:t>
        </w:r>
        <w:r w:rsidRPr="004C0AE7">
          <w:rPr>
            <w:rFonts w:eastAsia="宋体"/>
            <w:lang w:eastAsia="zh-CN"/>
          </w:rPr>
          <w:t xml:space="preserve">the time domain, as shown in Figure </w:t>
        </w:r>
        <w:r>
          <w:rPr>
            <w:rFonts w:eastAsia="宋体"/>
            <w:lang w:eastAsia="zh-CN"/>
          </w:rPr>
          <w:t>36</w:t>
        </w:r>
        <w:r w:rsidRPr="004C0AE7">
          <w:rPr>
            <w:rFonts w:eastAsia="宋体"/>
            <w:lang w:eastAsia="zh-CN"/>
          </w:rPr>
          <w:t>-</w:t>
        </w:r>
        <w:r>
          <w:rPr>
            <w:rFonts w:eastAsia="宋体"/>
            <w:lang w:eastAsia="zh-CN"/>
          </w:rPr>
          <w:t xml:space="preserve">xx </w:t>
        </w:r>
        <w:r w:rsidRPr="004C0AE7">
          <w:rPr>
            <w:rFonts w:eastAsia="宋体"/>
            <w:lang w:eastAsia="zh-CN"/>
          </w:rPr>
          <w:t xml:space="preserve">(Generation of </w:t>
        </w:r>
        <w:r>
          <w:rPr>
            <w:rFonts w:eastAsia="宋体"/>
            <w:lang w:eastAsia="zh-CN"/>
          </w:rPr>
          <w:t>2</w:t>
        </w:r>
        <w:r w:rsidRPr="004C0AE7">
          <w:rPr>
            <w:rFonts w:eastAsia="宋体"/>
            <w:lang w:eastAsia="zh-CN"/>
          </w:rPr>
          <w:t xml:space="preserve">x </w:t>
        </w:r>
        <w:r>
          <w:rPr>
            <w:rFonts w:eastAsia="宋体"/>
            <w:lang w:eastAsia="zh-CN"/>
          </w:rPr>
          <w:t>EHT</w:t>
        </w:r>
        <w:r w:rsidRPr="004C0AE7">
          <w:rPr>
            <w:rFonts w:eastAsia="宋体"/>
            <w:lang w:eastAsia="zh-CN"/>
          </w:rPr>
          <w:t>-LTF symbols).</w:t>
        </w:r>
      </w:ins>
    </w:p>
    <w:p w14:paraId="5C675E56" w14:textId="77777777" w:rsidR="009C6C2D" w:rsidRDefault="009C6C2D" w:rsidP="009C6C2D">
      <w:pPr>
        <w:keepNext/>
        <w:jc w:val="center"/>
        <w:rPr>
          <w:ins w:id="279" w:author="liuchenchen" w:date="2021-01-15T15:20:00Z"/>
        </w:rPr>
      </w:pPr>
      <w:ins w:id="280" w:author="liuchenchen" w:date="2021-01-15T15:20:00Z">
        <w:r>
          <w:object w:dxaOrig="16185" w:dyaOrig="3886" w14:anchorId="67829FA7">
            <v:shape id="_x0000_i1028" type="#_x0000_t75" style="width:493pt;height:118pt" o:ole="">
              <v:imagedata r:id="rId14" o:title=""/>
            </v:shape>
            <o:OLEObject Type="Embed" ProgID="Visio.Drawing.15" ShapeID="_x0000_i1028" DrawAspect="Content" ObjectID="_1672229782" r:id="rId15"/>
          </w:object>
        </w:r>
      </w:ins>
    </w:p>
    <w:p w14:paraId="049AE5C8" w14:textId="77777777" w:rsidR="009C6C2D" w:rsidRPr="004C0AE7" w:rsidRDefault="009C6C2D" w:rsidP="009C6C2D">
      <w:pPr>
        <w:pStyle w:val="af2"/>
        <w:jc w:val="center"/>
        <w:rPr>
          <w:ins w:id="281" w:author="liuchenchen" w:date="2021-01-15T15:20:00Z"/>
          <w:rFonts w:eastAsia="宋体"/>
          <w:lang w:eastAsia="zh-CN"/>
        </w:rPr>
      </w:pPr>
      <w:ins w:id="282" w:author="liuchenchen" w:date="2021-01-15T15:20:00Z">
        <w:r>
          <w:t>Figure 36</w:t>
        </w:r>
        <w:r>
          <w:rPr>
            <w:rFonts w:ascii="宋体" w:eastAsia="宋体" w:hAnsi="宋体" w:hint="eastAsia"/>
            <w:lang w:eastAsia="zh-CN"/>
          </w:rPr>
          <w:t>-</w:t>
        </w:r>
        <w:r>
          <w:t>xx</w:t>
        </w:r>
        <w:r>
          <w:rPr>
            <w:rFonts w:ascii="宋体" w:eastAsia="宋体" w:hAnsi="宋体" w:hint="eastAsia"/>
            <w:lang w:eastAsia="zh-CN"/>
          </w:rPr>
          <w:t>—</w:t>
        </w:r>
        <w:r w:rsidRPr="004C0AE7">
          <w:t xml:space="preserve"> Generation of 2x EHT-LTF symbols</w:t>
        </w:r>
      </w:ins>
    </w:p>
    <w:p w14:paraId="456DE9A5" w14:textId="77777777" w:rsidR="009C6C2D" w:rsidRDefault="009C6C2D" w:rsidP="009C6C2D">
      <w:pPr>
        <w:rPr>
          <w:ins w:id="283" w:author="liuchenchen" w:date="2021-01-15T15:20:00Z"/>
          <w:rFonts w:eastAsia="宋体"/>
          <w:lang w:eastAsia="zh-CN"/>
        </w:rPr>
      </w:pPr>
    </w:p>
    <w:p w14:paraId="24A93D6E" w14:textId="77777777" w:rsidR="009C6C2D" w:rsidRDefault="009C6C2D" w:rsidP="009C6C2D">
      <w:pPr>
        <w:widowControl w:val="0"/>
        <w:autoSpaceDE w:val="0"/>
        <w:autoSpaceDN w:val="0"/>
        <w:adjustRightInd w:val="0"/>
        <w:jc w:val="right"/>
        <w:rPr>
          <w:ins w:id="284" w:author="liuchenchen" w:date="2021-01-15T15:20:00Z"/>
          <w:sz w:val="20"/>
        </w:rPr>
      </w:pPr>
      <w:ins w:id="285" w:author="liuchenchen" w:date="2021-01-15T15:20:00Z">
        <w:r w:rsidRPr="00EF0DAA">
          <w:rPr>
            <w:position w:val="-32"/>
            <w:sz w:val="20"/>
          </w:rPr>
          <w:object w:dxaOrig="7680" w:dyaOrig="760" w14:anchorId="1933A5C2">
            <v:shape id="_x0000_i1029" type="#_x0000_t75" style="width:384pt;height:38pt" o:ole="">
              <v:imagedata r:id="rId16" o:title=""/>
            </v:shape>
            <o:OLEObject Type="Embed" ProgID="Equation.DSMT4" ShapeID="_x0000_i1029" DrawAspect="Content" ObjectID="_1672229783" r:id="rId17"/>
          </w:object>
        </w:r>
        <w:r>
          <w:rPr>
            <w:sz w:val="20"/>
          </w:rPr>
          <w:t xml:space="preserve">                  (36-46)</w:t>
        </w:r>
      </w:ins>
    </w:p>
    <w:p w14:paraId="0BA65A50" w14:textId="77777777" w:rsidR="009C6C2D" w:rsidRDefault="009C6C2D" w:rsidP="009C6C2D">
      <w:pPr>
        <w:widowControl w:val="0"/>
        <w:autoSpaceDE w:val="0"/>
        <w:autoSpaceDN w:val="0"/>
        <w:adjustRightInd w:val="0"/>
        <w:rPr>
          <w:ins w:id="286" w:author="liuchenchen" w:date="2021-01-15T15:20:00Z"/>
          <w:rFonts w:eastAsia="宋体"/>
          <w:sz w:val="20"/>
          <w:lang w:eastAsia="zh-CN"/>
        </w:rPr>
      </w:pPr>
      <w:ins w:id="287" w:author="liuchenchen" w:date="2021-01-15T15:20:00Z">
        <w:r>
          <w:rPr>
            <w:rFonts w:eastAsia="宋体"/>
            <w:sz w:val="20"/>
            <w:lang w:eastAsia="zh-CN"/>
          </w:rPr>
          <w:t>Where</w:t>
        </w:r>
      </w:ins>
    </w:p>
    <w:p w14:paraId="07E36F21" w14:textId="77777777" w:rsidR="009C6C2D" w:rsidRDefault="009C6C2D" w:rsidP="009C6C2D">
      <w:pPr>
        <w:widowControl w:val="0"/>
        <w:autoSpaceDE w:val="0"/>
        <w:autoSpaceDN w:val="0"/>
        <w:adjustRightInd w:val="0"/>
        <w:rPr>
          <w:ins w:id="288" w:author="liuchenchen" w:date="2021-01-15T15:20:00Z"/>
          <w:sz w:val="20"/>
        </w:rPr>
      </w:pPr>
      <w:ins w:id="289" w:author="liuchenchen" w:date="2021-01-15T15:20:00Z">
        <w:r w:rsidRPr="00EF0DAA">
          <w:rPr>
            <w:position w:val="-14"/>
            <w:sz w:val="20"/>
          </w:rPr>
          <w:object w:dxaOrig="520" w:dyaOrig="380" w14:anchorId="6D6AC004">
            <v:shape id="_x0000_i1030" type="#_x0000_t75" style="width:26pt;height:19pt" o:ole="">
              <v:imagedata r:id="rId18" o:title=""/>
            </v:shape>
            <o:OLEObject Type="Embed" ProgID="Equation.DSMT4" ShapeID="_x0000_i1030" DrawAspect="Content" ObjectID="_1672229784" r:id="rId19"/>
          </w:object>
        </w:r>
        <w:r>
          <w:rPr>
            <w:sz w:val="20"/>
          </w:rPr>
          <w:t xml:space="preserve">is the set </w:t>
        </w:r>
        <w:r w:rsidRPr="00EF0DAA">
          <w:rPr>
            <w:sz w:val="20"/>
          </w:rPr>
          <w:t xml:space="preserve">of subcarrier indices for the pilot subcarriers as defined in </w:t>
        </w:r>
        <w:r>
          <w:rPr>
            <w:sz w:val="20"/>
          </w:rPr>
          <w:t>36</w:t>
        </w:r>
        <w:r w:rsidRPr="00EF0DAA">
          <w:rPr>
            <w:sz w:val="20"/>
          </w:rPr>
          <w:t>.3.2.4 (Pilot subcarriers).</w:t>
        </w:r>
      </w:ins>
    </w:p>
    <w:p w14:paraId="3B2B0414" w14:textId="77777777" w:rsidR="009C6C2D" w:rsidRPr="00EF0DAA" w:rsidRDefault="009C6C2D" w:rsidP="009C6C2D">
      <w:pPr>
        <w:widowControl w:val="0"/>
        <w:autoSpaceDE w:val="0"/>
        <w:autoSpaceDN w:val="0"/>
        <w:adjustRightInd w:val="0"/>
        <w:rPr>
          <w:ins w:id="290" w:author="liuchenchen" w:date="2021-01-15T15:20:00Z"/>
          <w:rFonts w:eastAsia="宋体"/>
          <w:sz w:val="20"/>
          <w:lang w:eastAsia="zh-CN"/>
        </w:rPr>
      </w:pPr>
      <w:ins w:id="291" w:author="liuchenchen" w:date="2021-01-15T15:20:00Z">
        <w:r w:rsidRPr="00EF0DAA">
          <w:rPr>
            <w:position w:val="-12"/>
            <w:sz w:val="20"/>
          </w:rPr>
          <w:object w:dxaOrig="780" w:dyaOrig="360" w14:anchorId="335550AA">
            <v:shape id="_x0000_i1031" type="#_x0000_t75" style="width:39pt;height:18pt" o:ole="">
              <v:imagedata r:id="rId20" o:title=""/>
            </v:shape>
            <o:OLEObject Type="Embed" ProgID="Equation.DSMT4" ShapeID="_x0000_i1031" DrawAspect="Content" ObjectID="_1672229785" r:id="rId21"/>
          </w:object>
        </w:r>
        <w:r>
          <w:rPr>
            <w:sz w:val="20"/>
          </w:rPr>
          <w:t xml:space="preserve">is a </w:t>
        </w:r>
        <w:r w:rsidRPr="00EF0DAA">
          <w:rPr>
            <w:position w:val="-12"/>
            <w:sz w:val="20"/>
          </w:rPr>
          <w:object w:dxaOrig="1780" w:dyaOrig="360" w14:anchorId="6B04634B">
            <v:shape id="_x0000_i1032" type="#_x0000_t75" style="width:89pt;height:18pt" o:ole="">
              <v:imagedata r:id="rId22" o:title=""/>
            </v:shape>
            <o:OLEObject Type="Embed" ProgID="Equation.DSMT4" ShapeID="_x0000_i1032" DrawAspect="Content" ObjectID="_1672229786" r:id="rId23"/>
          </w:object>
        </w:r>
        <w:r>
          <w:rPr>
            <w:sz w:val="20"/>
          </w:rPr>
          <w:t xml:space="preserve"> </w:t>
        </w:r>
        <w:r w:rsidRPr="00EF0DAA">
          <w:rPr>
            <w:sz w:val="20"/>
          </w:rPr>
          <w:t>matrix whose elements are defined in Equation (</w:t>
        </w:r>
        <w:r>
          <w:rPr>
            <w:sz w:val="20"/>
          </w:rPr>
          <w:t>36</w:t>
        </w:r>
        <w:r w:rsidRPr="00EF0DAA">
          <w:rPr>
            <w:sz w:val="20"/>
          </w:rPr>
          <w:t>-</w:t>
        </w:r>
        <w:r>
          <w:rPr>
            <w:sz w:val="20"/>
          </w:rPr>
          <w:t>47</w:t>
        </w:r>
        <w:r w:rsidRPr="00EF0DAA">
          <w:rPr>
            <w:sz w:val="20"/>
          </w:rPr>
          <w:t>).</w:t>
        </w:r>
      </w:ins>
    </w:p>
    <w:p w14:paraId="7C484ADA" w14:textId="77777777" w:rsidR="009C6C2D" w:rsidRPr="002A443F" w:rsidRDefault="009C6C2D" w:rsidP="009C6C2D">
      <w:pPr>
        <w:widowControl w:val="0"/>
        <w:wordWrap w:val="0"/>
        <w:autoSpaceDE w:val="0"/>
        <w:autoSpaceDN w:val="0"/>
        <w:adjustRightInd w:val="0"/>
        <w:jc w:val="right"/>
        <w:rPr>
          <w:ins w:id="292" w:author="liuchenchen" w:date="2021-01-15T15:20:00Z"/>
          <w:sz w:val="20"/>
        </w:rPr>
      </w:pPr>
      <w:ins w:id="293" w:author="liuchenchen" w:date="2021-01-15T15:20:00Z">
        <w:r w:rsidRPr="002A443F">
          <w:rPr>
            <w:position w:val="-20"/>
            <w:sz w:val="20"/>
          </w:rPr>
          <w:object w:dxaOrig="4480" w:dyaOrig="480" w14:anchorId="226236C6">
            <v:shape id="_x0000_i1033" type="#_x0000_t75" style="width:224pt;height:24pt" o:ole="">
              <v:imagedata r:id="rId24" o:title=""/>
            </v:shape>
            <o:OLEObject Type="Embed" ProgID="Equation.DSMT4" ShapeID="_x0000_i1033" DrawAspect="Content" ObjectID="_1672229787" r:id="rId25"/>
          </w:object>
        </w:r>
        <w:r w:rsidRPr="002A443F">
          <w:rPr>
            <w:sz w:val="20"/>
          </w:rPr>
          <w:t xml:space="preserve">                                                                                               (36-47)</w:t>
        </w:r>
      </w:ins>
    </w:p>
    <w:p w14:paraId="7C6C9A5B" w14:textId="77777777" w:rsidR="009C6C2D" w:rsidRPr="002A443F" w:rsidRDefault="009C6C2D" w:rsidP="009C6C2D">
      <w:pPr>
        <w:widowControl w:val="0"/>
        <w:autoSpaceDE w:val="0"/>
        <w:autoSpaceDN w:val="0"/>
        <w:adjustRightInd w:val="0"/>
        <w:rPr>
          <w:ins w:id="294" w:author="liuchenchen" w:date="2021-01-15T15:20:00Z"/>
          <w:sz w:val="20"/>
        </w:rPr>
      </w:pPr>
      <w:ins w:id="295" w:author="liuchenchen" w:date="2021-01-15T15:20:00Z">
        <w:r w:rsidRPr="002A443F">
          <w:rPr>
            <w:position w:val="-12"/>
            <w:sz w:val="20"/>
          </w:rPr>
          <w:object w:dxaOrig="760" w:dyaOrig="360" w14:anchorId="2CDC0D97">
            <v:shape id="_x0000_i1034" type="#_x0000_t75" style="width:38pt;height:18pt" o:ole="">
              <v:imagedata r:id="rId26" o:title=""/>
            </v:shape>
            <o:OLEObject Type="Embed" ProgID="Equation.DSMT4" ShapeID="_x0000_i1034" DrawAspect="Content" ObjectID="_1672229788" r:id="rId27"/>
          </w:object>
        </w:r>
        <w:r w:rsidRPr="002A443F">
          <w:rPr>
            <w:sz w:val="20"/>
          </w:rPr>
          <w:t>is defined in Equation (36-48).</w:t>
        </w:r>
      </w:ins>
    </w:p>
    <w:p w14:paraId="6D6A9D5A" w14:textId="77777777" w:rsidR="009C6C2D" w:rsidRDefault="009C6C2D" w:rsidP="009C6C2D">
      <w:pPr>
        <w:widowControl w:val="0"/>
        <w:autoSpaceDE w:val="0"/>
        <w:autoSpaceDN w:val="0"/>
        <w:adjustRightInd w:val="0"/>
        <w:rPr>
          <w:ins w:id="296" w:author="liuchenchen" w:date="2021-01-15T15:20:00Z"/>
        </w:rPr>
      </w:pPr>
      <w:ins w:id="297" w:author="liuchenchen" w:date="2021-01-15T15:20:00Z">
        <w:r w:rsidRPr="002A443F">
          <w:rPr>
            <w:position w:val="-84"/>
          </w:rPr>
          <w:object w:dxaOrig="3000" w:dyaOrig="1800" w14:anchorId="11023486">
            <v:shape id="_x0000_i1053" type="#_x0000_t75" style="width:150pt;height:90pt" o:ole="">
              <v:imagedata r:id="rId28" o:title=""/>
            </v:shape>
            <o:OLEObject Type="Embed" ProgID="Equation.DSMT4" ShapeID="_x0000_i1053" DrawAspect="Content" ObjectID="_1672229789" r:id="rId29"/>
          </w:object>
        </w:r>
        <w:r>
          <w:t xml:space="preserve"> </w:t>
        </w:r>
      </w:ins>
    </w:p>
    <w:p w14:paraId="2E236F1F" w14:textId="77777777" w:rsidR="009C6C2D" w:rsidRDefault="009C6C2D" w:rsidP="009C6C2D">
      <w:pPr>
        <w:widowControl w:val="0"/>
        <w:autoSpaceDE w:val="0"/>
        <w:autoSpaceDN w:val="0"/>
        <w:adjustRightInd w:val="0"/>
        <w:rPr>
          <w:ins w:id="298" w:author="liuchenchen" w:date="2021-01-15T15:20:00Z"/>
        </w:rPr>
      </w:pPr>
      <w:ins w:id="299" w:author="liuchenchen" w:date="2021-01-15T15:20:00Z">
        <w:r>
          <w:t xml:space="preserve">Where </w:t>
        </w:r>
        <w:r w:rsidRPr="004C0AE7">
          <w:rPr>
            <w:position w:val="-12"/>
          </w:rPr>
          <w:object w:dxaOrig="420" w:dyaOrig="360" w14:anchorId="1CA5A3EA">
            <v:shape id="_x0000_i1035" type="#_x0000_t75" style="width:21pt;height:18pt" o:ole="">
              <v:imagedata r:id="rId30" o:title=""/>
            </v:shape>
            <o:OLEObject Type="Embed" ProgID="Equation.DSMT4" ShapeID="_x0000_i1035" DrawAspect="Content" ObjectID="_1672229790" r:id="rId31"/>
          </w:object>
        </w:r>
        <w:r>
          <w:t xml:space="preserve"> is defined in Equation (19-27), </w:t>
        </w:r>
        <w:r w:rsidRPr="004C0AE7">
          <w:rPr>
            <w:position w:val="-12"/>
          </w:rPr>
          <w:object w:dxaOrig="400" w:dyaOrig="360" w14:anchorId="198E1A6E">
            <v:shape id="_x0000_i1036" type="#_x0000_t75" style="width:20pt;height:18pt" o:ole="">
              <v:imagedata r:id="rId32" o:title=""/>
            </v:shape>
            <o:OLEObject Type="Embed" ProgID="Equation.DSMT4" ShapeID="_x0000_i1036" DrawAspect="Content" ObjectID="_1672229791" r:id="rId33"/>
          </w:object>
        </w:r>
        <w:r>
          <w:t xml:space="preserve">is defined in Equation (21-44), and </w:t>
        </w:r>
        <w:r w:rsidRPr="004C0AE7">
          <w:rPr>
            <w:position w:val="-12"/>
          </w:rPr>
          <w:object w:dxaOrig="400" w:dyaOrig="360" w14:anchorId="7B98C04E">
            <v:shape id="_x0000_i1037" type="#_x0000_t75" style="width:20pt;height:18pt" o:ole="">
              <v:imagedata r:id="rId34" o:title=""/>
            </v:shape>
            <o:OLEObject Type="Embed" ProgID="Equation.DSMT4" ShapeID="_x0000_i1037" DrawAspect="Content" ObjectID="_1672229792" r:id="rId35"/>
          </w:object>
        </w:r>
        <w:r>
          <w:t xml:space="preserve"> is defined in Equation (21-45).</w:t>
        </w:r>
      </w:ins>
    </w:p>
    <w:p w14:paraId="206AC19E" w14:textId="77777777" w:rsidR="009C6C2D" w:rsidRDefault="009C6C2D" w:rsidP="009C6C2D">
      <w:pPr>
        <w:widowControl w:val="0"/>
        <w:autoSpaceDE w:val="0"/>
        <w:autoSpaceDN w:val="0"/>
        <w:adjustRightInd w:val="0"/>
        <w:rPr>
          <w:ins w:id="300" w:author="liuchenchen" w:date="2021-01-15T15:20:00Z"/>
        </w:rPr>
      </w:pPr>
    </w:p>
    <w:p w14:paraId="3A929D92" w14:textId="77777777" w:rsidR="009C6C2D" w:rsidRDefault="009C6C2D" w:rsidP="009C6C2D">
      <w:pPr>
        <w:widowControl w:val="0"/>
        <w:autoSpaceDE w:val="0"/>
        <w:autoSpaceDN w:val="0"/>
        <w:adjustRightInd w:val="0"/>
        <w:rPr>
          <w:ins w:id="301" w:author="liuchenchen" w:date="2021-01-15T15:20:00Z"/>
        </w:rPr>
      </w:pPr>
      <w:ins w:id="302" w:author="liuchenchen" w:date="2021-01-15T15:20:00Z">
        <w:r w:rsidRPr="004C0AE7">
          <w:t xml:space="preserve">If the 1x </w:t>
        </w:r>
        <w:r>
          <w:t>EHT</w:t>
        </w:r>
        <w:r w:rsidRPr="004C0AE7">
          <w:t xml:space="preserve">-LTF is used for non-OFDMA UL MU-MIMO, the </w:t>
        </w:r>
        <w:r>
          <w:t>EHT</w:t>
        </w:r>
        <w:r w:rsidRPr="004C0AE7">
          <w:t xml:space="preserve"> no pilot </w:t>
        </w:r>
        <w:r>
          <w:t>EHT</w:t>
        </w:r>
        <w:r w:rsidRPr="004C0AE7">
          <w:t>-LTF mode is used.</w:t>
        </w:r>
      </w:ins>
    </w:p>
    <w:p w14:paraId="25B3B558" w14:textId="77777777" w:rsidR="009C6C2D" w:rsidRDefault="009C6C2D" w:rsidP="009C6C2D">
      <w:pPr>
        <w:widowControl w:val="0"/>
        <w:autoSpaceDE w:val="0"/>
        <w:autoSpaceDN w:val="0"/>
        <w:adjustRightInd w:val="0"/>
        <w:rPr>
          <w:ins w:id="303" w:author="liuchenchen" w:date="2021-01-15T15:20:00Z"/>
        </w:rPr>
      </w:pPr>
    </w:p>
    <w:p w14:paraId="7A40B97F" w14:textId="77777777" w:rsidR="009C6C2D" w:rsidRDefault="009C6C2D" w:rsidP="009C6C2D">
      <w:pPr>
        <w:widowControl w:val="0"/>
        <w:autoSpaceDE w:val="0"/>
        <w:autoSpaceDN w:val="0"/>
        <w:adjustRightInd w:val="0"/>
        <w:rPr>
          <w:ins w:id="304" w:author="liuchenchen" w:date="2021-01-15T15:20:00Z"/>
        </w:rPr>
      </w:pPr>
      <w:ins w:id="305" w:author="liuchenchen" w:date="2021-01-15T15:20:00Z">
        <w:r>
          <w:t xml:space="preserve">In an EHT MU PPDU, the time domain representation of the waveform transmitted on transmit chain </w:t>
        </w:r>
        <w:r w:rsidRPr="004C0AE7">
          <w:rPr>
            <w:position w:val="-12"/>
          </w:rPr>
          <w:object w:dxaOrig="320" w:dyaOrig="360" w14:anchorId="2E166214">
            <v:shape id="_x0000_i1038" type="#_x0000_t75" style="width:16pt;height:18pt" o:ole="">
              <v:imagedata r:id="rId36" o:title=""/>
            </v:shape>
            <o:OLEObject Type="Embed" ProgID="Equation.DSMT4" ShapeID="_x0000_i1038" DrawAspect="Content" ObjectID="_1672229793" r:id="rId37"/>
          </w:object>
        </w:r>
        <w:r>
          <w:t xml:space="preserve"> shall be as described by Equation (36-48).</w:t>
        </w:r>
      </w:ins>
    </w:p>
    <w:p w14:paraId="201936BF" w14:textId="77777777" w:rsidR="009C6C2D" w:rsidRDefault="009C6C2D" w:rsidP="009C6C2D">
      <w:pPr>
        <w:widowControl w:val="0"/>
        <w:autoSpaceDE w:val="0"/>
        <w:autoSpaceDN w:val="0"/>
        <w:adjustRightInd w:val="0"/>
        <w:rPr>
          <w:ins w:id="306" w:author="liuchenchen" w:date="2021-01-15T15:20:00Z"/>
        </w:rPr>
      </w:pPr>
      <w:ins w:id="307" w:author="liuchenchen" w:date="2021-01-15T15:20:00Z">
        <w:r w:rsidRPr="009C6C2D">
          <w:rPr>
            <w:position w:val="-100"/>
          </w:rPr>
          <w:object w:dxaOrig="7980" w:dyaOrig="2120" w14:anchorId="2BBD68EA">
            <v:shape id="_x0000_i1054" type="#_x0000_t75" style="width:399pt;height:106pt" o:ole="">
              <v:imagedata r:id="rId38" o:title=""/>
            </v:shape>
            <o:OLEObject Type="Embed" ProgID="Equation.DSMT4" ShapeID="_x0000_i1054" DrawAspect="Content" ObjectID="_1672229794" r:id="rId39"/>
          </w:object>
        </w:r>
        <w:r>
          <w:t xml:space="preserve">   </w:t>
        </w:r>
        <w:r>
          <w:rPr>
            <w:rFonts w:ascii="宋体" w:eastAsia="宋体" w:hAnsi="宋体" w:hint="eastAsia"/>
            <w:lang w:eastAsia="zh-CN"/>
          </w:rPr>
          <w:t>（</w:t>
        </w:r>
        <w:r>
          <w:t>36-48</w:t>
        </w:r>
        <w:r>
          <w:rPr>
            <w:rFonts w:ascii="宋体" w:eastAsia="宋体" w:hAnsi="宋体" w:hint="eastAsia"/>
            <w:lang w:eastAsia="zh-CN"/>
          </w:rPr>
          <w:t>）</w:t>
        </w:r>
      </w:ins>
    </w:p>
    <w:p w14:paraId="02560FBD" w14:textId="77777777" w:rsidR="009C6C2D" w:rsidRDefault="009C6C2D" w:rsidP="009C6C2D">
      <w:pPr>
        <w:widowControl w:val="0"/>
        <w:autoSpaceDE w:val="0"/>
        <w:autoSpaceDN w:val="0"/>
        <w:adjustRightInd w:val="0"/>
        <w:rPr>
          <w:ins w:id="308" w:author="liuchenchen" w:date="2021-01-15T15:20:00Z"/>
        </w:rPr>
      </w:pPr>
      <w:ins w:id="309" w:author="liuchenchen" w:date="2021-01-15T15:20:00Z">
        <w:r>
          <w:t xml:space="preserve">In an EHT </w:t>
        </w:r>
        <w:r w:rsidRPr="00EC44A0">
          <w:rPr>
            <w:rFonts w:hint="eastAsia"/>
          </w:rPr>
          <w:t>TB</w:t>
        </w:r>
        <w:r>
          <w:t xml:space="preserve"> PPDU, the time domain representation of the waveform of user </w:t>
        </w:r>
        <w:r w:rsidRPr="00EC44A0">
          <w:rPr>
            <w:i/>
          </w:rPr>
          <w:t>u</w:t>
        </w:r>
        <w:r>
          <w:t xml:space="preserve"> in the </w:t>
        </w:r>
        <w:r w:rsidRPr="00EC44A0">
          <w:rPr>
            <w:i/>
          </w:rPr>
          <w:t>r</w:t>
        </w:r>
        <w:r>
          <w:t xml:space="preserve">-th RU, transmitted on transmit chain </w:t>
        </w:r>
        <w:r w:rsidRPr="004C0AE7">
          <w:rPr>
            <w:position w:val="-12"/>
          </w:rPr>
          <w:object w:dxaOrig="320" w:dyaOrig="360" w14:anchorId="1C6EB612">
            <v:shape id="_x0000_i1039" type="#_x0000_t75" style="width:16pt;height:18pt" o:ole="">
              <v:imagedata r:id="rId36" o:title=""/>
            </v:shape>
            <o:OLEObject Type="Embed" ProgID="Equation.DSMT4" ShapeID="_x0000_i1039" DrawAspect="Content" ObjectID="_1672229795" r:id="rId40"/>
          </w:object>
        </w:r>
        <w:r>
          <w:t xml:space="preserve"> shall be as described by Equation (36-49).</w:t>
        </w:r>
      </w:ins>
    </w:p>
    <w:p w14:paraId="3AA66AAD" w14:textId="77777777" w:rsidR="009C6C2D" w:rsidRDefault="009C6C2D" w:rsidP="009C6C2D">
      <w:pPr>
        <w:widowControl w:val="0"/>
        <w:autoSpaceDE w:val="0"/>
        <w:autoSpaceDN w:val="0"/>
        <w:adjustRightInd w:val="0"/>
        <w:jc w:val="center"/>
        <w:rPr>
          <w:ins w:id="310" w:author="liuchenchen" w:date="2021-01-15T15:20:00Z"/>
        </w:rPr>
      </w:pPr>
      <w:ins w:id="311" w:author="liuchenchen" w:date="2021-01-15T15:20:00Z">
        <w:r w:rsidRPr="00EC44A0">
          <w:rPr>
            <w:position w:val="-4"/>
          </w:rPr>
          <w:object w:dxaOrig="180" w:dyaOrig="279" w14:anchorId="5E4B9AF1">
            <v:shape id="_x0000_i1040" type="#_x0000_t75" style="width:9pt;height:14pt" o:ole="">
              <v:imagedata r:id="rId41" o:title=""/>
            </v:shape>
            <o:OLEObject Type="Embed" ProgID="Equation.DSMT4" ShapeID="_x0000_i1040" DrawAspect="Content" ObjectID="_1672229796" r:id="rId42"/>
          </w:object>
        </w:r>
        <w:r w:rsidRPr="009C6C2D">
          <w:rPr>
            <w:position w:val="-84"/>
          </w:rPr>
          <w:object w:dxaOrig="7420" w:dyaOrig="1800" w14:anchorId="1583F78E">
            <v:shape id="_x0000_i1055" type="#_x0000_t75" style="width:370.5pt;height:90pt" o:ole="">
              <v:imagedata r:id="rId43" o:title=""/>
            </v:shape>
            <o:OLEObject Type="Embed" ProgID="Equation.DSMT4" ShapeID="_x0000_i1055" DrawAspect="Content" ObjectID="_1672229797" r:id="rId44"/>
          </w:object>
        </w:r>
        <w:r>
          <w:t xml:space="preserve">   </w:t>
        </w:r>
        <w:r>
          <w:rPr>
            <w:rFonts w:ascii="宋体" w:eastAsia="宋体" w:hAnsi="宋体" w:hint="eastAsia"/>
            <w:lang w:eastAsia="zh-CN"/>
          </w:rPr>
          <w:t>（</w:t>
        </w:r>
        <w:r>
          <w:t>36-49</w:t>
        </w:r>
        <w:r>
          <w:rPr>
            <w:rFonts w:ascii="宋体" w:eastAsia="宋体" w:hAnsi="宋体" w:hint="eastAsia"/>
            <w:lang w:eastAsia="zh-CN"/>
          </w:rPr>
          <w:t>）</w:t>
        </w:r>
      </w:ins>
    </w:p>
    <w:p w14:paraId="1D573E5A" w14:textId="77777777" w:rsidR="009C6C2D" w:rsidRDefault="009C6C2D" w:rsidP="009C6C2D">
      <w:pPr>
        <w:widowControl w:val="0"/>
        <w:autoSpaceDE w:val="0"/>
        <w:autoSpaceDN w:val="0"/>
        <w:adjustRightInd w:val="0"/>
        <w:rPr>
          <w:ins w:id="312" w:author="liuchenchen" w:date="2021-01-15T15:20:00Z"/>
        </w:rPr>
      </w:pPr>
      <w:ins w:id="313" w:author="liuchenchen" w:date="2021-01-15T15:20:00Z">
        <w:r w:rsidRPr="00EC44A0">
          <w:t>In Equation (</w:t>
        </w:r>
        <w:r>
          <w:t>36</w:t>
        </w:r>
        <w:r w:rsidRPr="00EC44A0">
          <w:t>-</w:t>
        </w:r>
        <w:r>
          <w:t>4</w:t>
        </w:r>
        <w:r w:rsidRPr="00EC44A0">
          <w:t>8) and Equation (</w:t>
        </w:r>
        <w:r>
          <w:t>36</w:t>
        </w:r>
        <w:r w:rsidRPr="00EC44A0">
          <w:t>-</w:t>
        </w:r>
        <w:r>
          <w:t>4</w:t>
        </w:r>
        <w:r w:rsidRPr="00EC44A0">
          <w:t>9) the following notations are used:</w:t>
        </w:r>
      </w:ins>
    </w:p>
    <w:p w14:paraId="36FFC276" w14:textId="77777777" w:rsidR="009C6C2D" w:rsidRDefault="009C6C2D" w:rsidP="009C6C2D">
      <w:pPr>
        <w:widowControl w:val="0"/>
        <w:autoSpaceDE w:val="0"/>
        <w:autoSpaceDN w:val="0"/>
        <w:adjustRightInd w:val="0"/>
        <w:ind w:firstLine="180"/>
        <w:rPr>
          <w:ins w:id="314" w:author="liuchenchen" w:date="2021-01-15T15:20:00Z"/>
        </w:rPr>
      </w:pPr>
      <w:ins w:id="315" w:author="liuchenchen" w:date="2021-01-15T15:20:00Z">
        <w:r w:rsidRPr="00EC44A0">
          <w:rPr>
            <w:position w:val="-14"/>
          </w:rPr>
          <w:object w:dxaOrig="620" w:dyaOrig="380" w14:anchorId="02BCBA90">
            <v:shape id="_x0000_i1041" type="#_x0000_t75" style="width:31pt;height:19pt" o:ole="">
              <v:imagedata r:id="rId45" o:title=""/>
            </v:shape>
            <o:OLEObject Type="Embed" ProgID="Equation.DSMT4" ShapeID="_x0000_i1041" DrawAspect="Content" ObjectID="_1672229798" r:id="rId46"/>
          </w:object>
        </w:r>
        <w:r>
          <w:t xml:space="preserve"> is the </w:t>
        </w:r>
        <w:r w:rsidRPr="00EC44A0">
          <w:t xml:space="preserve">number of </w:t>
        </w:r>
        <w:r>
          <w:t>EHT</w:t>
        </w:r>
        <w:r w:rsidRPr="00EC44A0">
          <w:t xml:space="preserve"> MU PPDU recipients (see Table </w:t>
        </w:r>
        <w:r>
          <w:t>36</w:t>
        </w:r>
        <w:r w:rsidRPr="00EC44A0">
          <w:t>-1</w:t>
        </w:r>
        <w:r>
          <w:t>4</w:t>
        </w:r>
        <w:r w:rsidRPr="00EC44A0">
          <w:t xml:space="preserve"> (Frequently used parameters)) in RU </w:t>
        </w:r>
        <w:r w:rsidRPr="00EC44A0">
          <w:rPr>
            <w:i/>
          </w:rPr>
          <w:t>r</w:t>
        </w:r>
        <w:r>
          <w:t xml:space="preserve"> </w:t>
        </w:r>
      </w:ins>
    </w:p>
    <w:p w14:paraId="0CD3F273" w14:textId="77777777" w:rsidR="009C6C2D" w:rsidRDefault="009C6C2D" w:rsidP="009C6C2D">
      <w:pPr>
        <w:widowControl w:val="0"/>
        <w:autoSpaceDE w:val="0"/>
        <w:autoSpaceDN w:val="0"/>
        <w:adjustRightInd w:val="0"/>
        <w:ind w:firstLine="180"/>
        <w:rPr>
          <w:ins w:id="316" w:author="liuchenchen" w:date="2021-01-15T15:20:00Z"/>
        </w:rPr>
      </w:pPr>
      <w:ins w:id="317" w:author="liuchenchen" w:date="2021-01-15T15:20:00Z">
        <w:r w:rsidRPr="00EC44A0">
          <w:rPr>
            <w:position w:val="-14"/>
          </w:rPr>
          <w:object w:dxaOrig="1359" w:dyaOrig="380" w14:anchorId="1D4DCDBA">
            <v:shape id="_x0000_i1042" type="#_x0000_t75" style="width:68pt;height:19pt" o:ole="">
              <v:imagedata r:id="rId47" o:title=""/>
            </v:shape>
            <o:OLEObject Type="Embed" ProgID="Equation.DSMT4" ShapeID="_x0000_i1042" DrawAspect="Content" ObjectID="_1672229799" r:id="rId48"/>
          </w:object>
        </w:r>
        <w:r>
          <w:t xml:space="preserve"> </w:t>
        </w:r>
        <w:r w:rsidRPr="00EC44A0">
          <w:t xml:space="preserve">is the HE-LTF sequence applied on subcarrier </w:t>
        </w:r>
        <w:r w:rsidRPr="00EC44A0">
          <w:rPr>
            <w:i/>
          </w:rPr>
          <w:t>k</w:t>
        </w:r>
        <w:r w:rsidRPr="00EC44A0">
          <w:t xml:space="preserve"> for spatial stream </w:t>
        </w:r>
        <w:r w:rsidRPr="00EC44A0">
          <w:rPr>
            <w:i/>
          </w:rPr>
          <w:t>m</w:t>
        </w:r>
        <w:r w:rsidRPr="00EC44A0">
          <w:t xml:space="preserve"> of user </w:t>
        </w:r>
        <w:r w:rsidRPr="00EC44A0">
          <w:rPr>
            <w:i/>
          </w:rPr>
          <w:t>u</w:t>
        </w:r>
      </w:ins>
    </w:p>
    <w:p w14:paraId="3A08E77D" w14:textId="77777777" w:rsidR="009C6C2D" w:rsidRDefault="009C6C2D" w:rsidP="009C6C2D">
      <w:pPr>
        <w:widowControl w:val="0"/>
        <w:autoSpaceDE w:val="0"/>
        <w:autoSpaceDN w:val="0"/>
        <w:adjustRightInd w:val="0"/>
        <w:ind w:firstLine="180"/>
        <w:rPr>
          <w:ins w:id="318" w:author="liuchenchen" w:date="2021-01-15T15:20:00Z"/>
        </w:rPr>
      </w:pPr>
      <w:ins w:id="319" w:author="liuchenchen" w:date="2021-01-15T15:20:00Z">
        <w:r w:rsidRPr="00EC44A0">
          <w:rPr>
            <w:position w:val="-14"/>
          </w:rPr>
          <w:object w:dxaOrig="2540" w:dyaOrig="380" w14:anchorId="4CDA20E1">
            <v:shape id="_x0000_i1043" type="#_x0000_t75" style="width:127pt;height:19pt" o:ole="">
              <v:imagedata r:id="rId49" o:title=""/>
            </v:shape>
            <o:OLEObject Type="Embed" ProgID="Equation.DSMT4" ShapeID="_x0000_i1043" DrawAspect="Content" ObjectID="_1672229800" r:id="rId50"/>
          </w:object>
        </w:r>
      </w:ins>
    </w:p>
    <w:p w14:paraId="02A58BB8" w14:textId="77777777" w:rsidR="009C6C2D" w:rsidRDefault="009C6C2D" w:rsidP="009C6C2D">
      <w:pPr>
        <w:widowControl w:val="0"/>
        <w:autoSpaceDE w:val="0"/>
        <w:autoSpaceDN w:val="0"/>
        <w:adjustRightInd w:val="0"/>
        <w:ind w:firstLine="180"/>
        <w:rPr>
          <w:ins w:id="320" w:author="liuchenchen" w:date="2021-01-15T15:20:00Z"/>
        </w:rPr>
      </w:pPr>
      <w:ins w:id="321" w:author="liuchenchen" w:date="2021-01-15T15:20:00Z">
        <w:r w:rsidRPr="00EC44A0">
          <w:rPr>
            <w:position w:val="-12"/>
          </w:rPr>
          <w:object w:dxaOrig="300" w:dyaOrig="360" w14:anchorId="672C2D14">
            <v:shape id="_x0000_i1044" type="#_x0000_t75" style="width:15pt;height:18pt" o:ole="">
              <v:imagedata r:id="rId51" o:title=""/>
            </v:shape>
            <o:OLEObject Type="Embed" ProgID="Equation.DSMT4" ShapeID="_x0000_i1044" DrawAspect="Content" ObjectID="_1672229801" r:id="rId52"/>
          </w:object>
        </w:r>
        <w:r>
          <w:t xml:space="preserve"> </w:t>
        </w:r>
        <w:r w:rsidRPr="00EC44A0">
          <w:t xml:space="preserve">is defined in </w:t>
        </w:r>
        <w:r>
          <w:t>36</w:t>
        </w:r>
        <w:r w:rsidRPr="00EC44A0">
          <w:t>.3.10 (Mathematical description of signals)</w:t>
        </w:r>
      </w:ins>
    </w:p>
    <w:p w14:paraId="23EDB523" w14:textId="77777777" w:rsidR="009C6C2D" w:rsidRDefault="009C6C2D" w:rsidP="009C6C2D">
      <w:pPr>
        <w:widowControl w:val="0"/>
        <w:autoSpaceDE w:val="0"/>
        <w:autoSpaceDN w:val="0"/>
        <w:adjustRightInd w:val="0"/>
        <w:ind w:firstLine="180"/>
        <w:rPr>
          <w:ins w:id="322" w:author="liuchenchen" w:date="2021-01-15T15:20:00Z"/>
        </w:rPr>
      </w:pPr>
      <w:ins w:id="323" w:author="liuchenchen" w:date="2021-01-15T15:20:00Z">
        <w:r w:rsidRPr="00EC44A0">
          <w:rPr>
            <w:position w:val="-10"/>
          </w:rPr>
          <w:object w:dxaOrig="600" w:dyaOrig="340" w14:anchorId="24CA5433">
            <v:shape id="_x0000_i1045" type="#_x0000_t75" style="width:30pt;height:17pt" o:ole="">
              <v:imagedata r:id="rId53" o:title=""/>
            </v:shape>
            <o:OLEObject Type="Embed" ProgID="Equation.DSMT4" ShapeID="_x0000_i1045" DrawAspect="Content" ObjectID="_1672229802" r:id="rId54"/>
          </w:object>
        </w:r>
        <w:r>
          <w:t xml:space="preserve"> </w:t>
        </w:r>
        <w:r w:rsidRPr="00EC44A0">
          <w:t>is the number of OFDM symbols in the E</w:t>
        </w:r>
        <w:r>
          <w:t>HT</w:t>
        </w:r>
        <w:r w:rsidRPr="00EC44A0">
          <w:t>-LTF field</w:t>
        </w:r>
      </w:ins>
    </w:p>
    <w:p w14:paraId="714AC865" w14:textId="77777777" w:rsidR="009C6C2D" w:rsidRPr="00EC44A0" w:rsidRDefault="009C6C2D" w:rsidP="009C6C2D">
      <w:pPr>
        <w:widowControl w:val="0"/>
        <w:autoSpaceDE w:val="0"/>
        <w:autoSpaceDN w:val="0"/>
        <w:adjustRightInd w:val="0"/>
        <w:ind w:firstLine="180"/>
        <w:rPr>
          <w:ins w:id="324" w:author="liuchenchen" w:date="2021-01-15T15:20:00Z"/>
        </w:rPr>
      </w:pPr>
      <w:ins w:id="325" w:author="liuchenchen" w:date="2021-01-15T15:20:00Z">
        <w:r w:rsidRPr="00EC44A0">
          <w:rPr>
            <w:position w:val="-14"/>
          </w:rPr>
          <w:object w:dxaOrig="1700" w:dyaOrig="380" w14:anchorId="010CECA4">
            <v:shape id="_x0000_i1046" type="#_x0000_t75" style="width:85pt;height:19pt" o:ole="">
              <v:imagedata r:id="rId55" o:title=""/>
            </v:shape>
            <o:OLEObject Type="Embed" ProgID="Equation.DSMT4" ShapeID="_x0000_i1046" DrawAspect="Content" ObjectID="_1672229803" r:id="rId56"/>
          </w:object>
        </w:r>
        <w:r>
          <w:t xml:space="preserve"> represents the cyclic shift for space-time stream </w:t>
        </w:r>
        <w:r w:rsidRPr="00EC44A0">
          <w:rPr>
            <w:i/>
          </w:rPr>
          <w:t>M</w:t>
        </w:r>
        <w:r w:rsidRPr="00EC44A0">
          <w:rPr>
            <w:i/>
            <w:vertAlign w:val="subscript"/>
          </w:rPr>
          <w:t>r,u</w:t>
        </w:r>
        <w:r>
          <w:t xml:space="preserve"> + </w:t>
        </w:r>
        <w:r w:rsidRPr="00EC44A0">
          <w:rPr>
            <w:i/>
          </w:rPr>
          <w:t>m</w:t>
        </w:r>
        <w:r>
          <w:t xml:space="preserve"> as defined in 36.3.11.2.2(Cyclic shift for EHT modulated fields)</w:t>
        </w:r>
      </w:ins>
    </w:p>
    <w:p w14:paraId="5CF6C2E0" w14:textId="77777777" w:rsidR="009C6C2D" w:rsidRDefault="009C6C2D" w:rsidP="009C6C2D">
      <w:pPr>
        <w:widowControl w:val="0"/>
        <w:autoSpaceDE w:val="0"/>
        <w:autoSpaceDN w:val="0"/>
        <w:adjustRightInd w:val="0"/>
        <w:ind w:firstLine="180"/>
        <w:rPr>
          <w:ins w:id="326" w:author="liuchenchen" w:date="2021-01-15T15:20:00Z"/>
        </w:rPr>
      </w:pPr>
      <w:ins w:id="327" w:author="liuchenchen" w:date="2021-01-15T15:20:00Z">
        <w:r w:rsidRPr="00EC44A0">
          <w:rPr>
            <w:position w:val="-12"/>
          </w:rPr>
          <w:object w:dxaOrig="320" w:dyaOrig="360" w14:anchorId="67DF0753">
            <v:shape id="_x0000_i1056" type="#_x0000_t75" style="width:16pt;height:18pt" o:ole="">
              <v:imagedata r:id="rId57" o:title=""/>
            </v:shape>
            <o:OLEObject Type="Embed" ProgID="Equation.DSMT4" ShapeID="_x0000_i1056" DrawAspect="Content" ObjectID="_1672229804" r:id="rId58"/>
          </w:object>
        </w:r>
        <w:r>
          <w:t xml:space="preserve"> and </w:t>
        </w:r>
        <w:r w:rsidRPr="00EC44A0">
          <w:rPr>
            <w:position w:val="-14"/>
          </w:rPr>
          <w:object w:dxaOrig="420" w:dyaOrig="400" w14:anchorId="7228DA62">
            <v:shape id="_x0000_i1057" type="#_x0000_t75" style="width:21pt;height:20pt" o:ole="">
              <v:imagedata r:id="rId59" o:title=""/>
            </v:shape>
            <o:OLEObject Type="Embed" ProgID="Equation.DSMT4" ShapeID="_x0000_i1057" DrawAspect="Content" ObjectID="_1672229805" r:id="rId60"/>
          </w:object>
        </w:r>
        <w:r>
          <w:t xml:space="preserve"> </w:t>
        </w:r>
        <w:r w:rsidRPr="00EC44A0">
          <w:t xml:space="preserve">are defined in </w:t>
        </w:r>
        <w:r>
          <w:t>36</w:t>
        </w:r>
        <w:r w:rsidRPr="00EC44A0">
          <w:t>.3.10 (Mathematical description of signals)</w:t>
        </w:r>
      </w:ins>
    </w:p>
    <w:p w14:paraId="019EF2B5" w14:textId="77777777" w:rsidR="009C6C2D" w:rsidRDefault="009C6C2D" w:rsidP="009C6C2D">
      <w:pPr>
        <w:widowControl w:val="0"/>
        <w:autoSpaceDE w:val="0"/>
        <w:autoSpaceDN w:val="0"/>
        <w:adjustRightInd w:val="0"/>
        <w:ind w:firstLine="180"/>
        <w:rPr>
          <w:ins w:id="328" w:author="liuchenchen" w:date="2021-01-15T15:20:00Z"/>
        </w:rPr>
      </w:pPr>
      <w:ins w:id="329" w:author="liuchenchen" w:date="2021-01-15T15:20:00Z">
        <w:r w:rsidRPr="00EC44A0">
          <w:rPr>
            <w:position w:val="-12"/>
          </w:rPr>
          <w:object w:dxaOrig="780" w:dyaOrig="380" w14:anchorId="244EE81A">
            <v:shape id="_x0000_i1047" type="#_x0000_t75" style="width:39pt;height:19pt" o:ole="">
              <v:imagedata r:id="rId61" o:title=""/>
            </v:shape>
            <o:OLEObject Type="Embed" ProgID="Equation.DSMT4" ShapeID="_x0000_i1047" DrawAspect="Content" ObjectID="_1672229806" r:id="rId62"/>
          </w:object>
        </w:r>
        <w:r>
          <w:t xml:space="preserve"> </w:t>
        </w:r>
        <w:r w:rsidRPr="00EC44A0">
          <w:t>is defined in Equation (</w:t>
        </w:r>
        <w:r>
          <w:t>36</w:t>
        </w:r>
        <w:r w:rsidRPr="00EC44A0">
          <w:t>-</w:t>
        </w:r>
        <w:r>
          <w:t>46</w:t>
        </w:r>
        <w:r w:rsidRPr="00EC44A0">
          <w:t>)</w:t>
        </w:r>
      </w:ins>
    </w:p>
    <w:p w14:paraId="49D1A960" w14:textId="77777777" w:rsidR="009C6C2D" w:rsidRDefault="009C6C2D" w:rsidP="009C6C2D">
      <w:pPr>
        <w:widowControl w:val="0"/>
        <w:autoSpaceDE w:val="0"/>
        <w:autoSpaceDN w:val="0"/>
        <w:adjustRightInd w:val="0"/>
        <w:ind w:firstLine="180"/>
        <w:rPr>
          <w:ins w:id="330" w:author="liuchenchen" w:date="2021-01-15T15:20:00Z"/>
        </w:rPr>
      </w:pPr>
      <w:ins w:id="331" w:author="liuchenchen" w:date="2021-01-15T15:20:00Z">
        <w:r w:rsidRPr="00EC44A0">
          <w:rPr>
            <w:position w:val="-12"/>
          </w:rPr>
          <w:object w:dxaOrig="360" w:dyaOrig="360" w14:anchorId="022AE2B9">
            <v:shape id="_x0000_i1048" type="#_x0000_t75" style="width:18pt;height:18pt" o:ole="">
              <v:imagedata r:id="rId63" o:title=""/>
            </v:shape>
            <o:OLEObject Type="Embed" ProgID="Equation.DSMT4" ShapeID="_x0000_i1048" DrawAspect="Content" ObjectID="_1672229807" r:id="rId64"/>
          </w:object>
        </w:r>
        <w:r>
          <w:t xml:space="preserve"> is given in Table 36-14 (Frequently used parameters) for EHT SU PPDU and EHT MU PPDU. For an EHT TB PPDU it is given </w:t>
        </w:r>
        <w:r>
          <w:lastRenderedPageBreak/>
          <w:t>by the TXVECTOR parameter STARTING_STS_NUM.</w:t>
        </w:r>
      </w:ins>
    </w:p>
    <w:p w14:paraId="0B5B9462" w14:textId="77777777" w:rsidR="009C6C2D" w:rsidRPr="00EC44A0" w:rsidRDefault="009C6C2D" w:rsidP="009C6C2D">
      <w:pPr>
        <w:widowControl w:val="0"/>
        <w:autoSpaceDE w:val="0"/>
        <w:autoSpaceDN w:val="0"/>
        <w:adjustRightInd w:val="0"/>
        <w:ind w:firstLine="180"/>
        <w:rPr>
          <w:ins w:id="332" w:author="liuchenchen" w:date="2021-01-15T15:20:00Z"/>
        </w:rPr>
      </w:pPr>
      <w:ins w:id="333" w:author="liuchenchen" w:date="2021-01-15T15:20:00Z">
        <w:r w:rsidRPr="00EC44A0">
          <w:rPr>
            <w:position w:val="-12"/>
          </w:rPr>
          <w:object w:dxaOrig="320" w:dyaOrig="360" w14:anchorId="42488C4D">
            <v:shape id="_x0000_i1049" type="#_x0000_t75" style="width:16pt;height:18pt" o:ole="">
              <v:imagedata r:id="rId65" o:title=""/>
            </v:shape>
            <o:OLEObject Type="Embed" ProgID="Equation.DSMT4" ShapeID="_x0000_i1049" DrawAspect="Content" ObjectID="_1672229808" r:id="rId66"/>
          </w:object>
        </w:r>
        <w:r>
          <w:t xml:space="preserve"> is the set of subcarrier indices for the tones in the RU r as defined in 36.3.10 (Mathematical description of signals)</w:t>
        </w:r>
      </w:ins>
    </w:p>
    <w:p w14:paraId="53581DA3" w14:textId="77777777" w:rsidR="009C6C2D" w:rsidRDefault="009C6C2D" w:rsidP="009C6C2D">
      <w:pPr>
        <w:widowControl w:val="0"/>
        <w:autoSpaceDE w:val="0"/>
        <w:autoSpaceDN w:val="0"/>
        <w:adjustRightInd w:val="0"/>
        <w:ind w:firstLine="180"/>
        <w:rPr>
          <w:ins w:id="334" w:author="liuchenchen" w:date="2021-01-15T15:20:00Z"/>
        </w:rPr>
      </w:pPr>
      <w:ins w:id="335" w:author="liuchenchen" w:date="2021-01-15T15:20:00Z">
        <w:r w:rsidRPr="00EC44A0">
          <w:rPr>
            <w:position w:val="-14"/>
          </w:rPr>
          <w:object w:dxaOrig="420" w:dyaOrig="400" w14:anchorId="743B4F8C">
            <v:shape id="_x0000_i1050" type="#_x0000_t75" style="width:21pt;height:20pt" o:ole="">
              <v:imagedata r:id="rId67" o:title=""/>
            </v:shape>
            <o:OLEObject Type="Embed" ProgID="Equation.DSMT4" ShapeID="_x0000_i1050" DrawAspect="Content" ObjectID="_1672229809" r:id="rId68"/>
          </w:object>
        </w:r>
        <w:r>
          <w:t xml:space="preserve">and </w:t>
        </w:r>
        <w:r w:rsidRPr="00EC44A0">
          <w:rPr>
            <w:position w:val="-16"/>
          </w:rPr>
          <w:object w:dxaOrig="940" w:dyaOrig="440" w14:anchorId="22679C15">
            <v:shape id="_x0000_i1051" type="#_x0000_t75" style="width:47pt;height:22pt" o:ole="">
              <v:imagedata r:id="rId69" o:title=""/>
            </v:shape>
            <o:OLEObject Type="Embed" ProgID="Equation.DSMT4" ShapeID="_x0000_i1051" DrawAspect="Content" ObjectID="_1672229810" r:id="rId70"/>
          </w:object>
        </w:r>
        <w:r w:rsidRPr="00EC44A0">
          <w:t>are defined below Equation (</w:t>
        </w:r>
        <w:r>
          <w:t>36</w:t>
        </w:r>
        <w:r w:rsidRPr="00EC44A0">
          <w:t>-</w:t>
        </w:r>
        <w:r>
          <w:t>12</w:t>
        </w:r>
        <w:r w:rsidRPr="00EC44A0">
          <w:t>)</w:t>
        </w:r>
      </w:ins>
    </w:p>
    <w:p w14:paraId="7675CC3B" w14:textId="77777777" w:rsidR="009C6C2D" w:rsidRDefault="009C6C2D" w:rsidP="009C6C2D">
      <w:pPr>
        <w:widowControl w:val="0"/>
        <w:autoSpaceDE w:val="0"/>
        <w:autoSpaceDN w:val="0"/>
        <w:adjustRightInd w:val="0"/>
        <w:ind w:firstLine="180"/>
        <w:rPr>
          <w:ins w:id="336" w:author="liuchenchen" w:date="2021-01-15T15:20:00Z"/>
        </w:rPr>
      </w:pPr>
      <w:ins w:id="337" w:author="liuchenchen" w:date="2021-01-15T15:20:00Z">
        <w:r w:rsidRPr="00EC44A0">
          <w:rPr>
            <w:position w:val="-16"/>
          </w:rPr>
          <w:object w:dxaOrig="940" w:dyaOrig="440" w14:anchorId="7BDB8C98">
            <v:shape id="_x0000_i1052" type="#_x0000_t75" style="width:47pt;height:22pt" o:ole="">
              <v:imagedata r:id="rId69" o:title=""/>
            </v:shape>
            <o:OLEObject Type="Embed" ProgID="Equation.DSMT4" ShapeID="_x0000_i1052" DrawAspect="Content" ObjectID="_1672229811" r:id="rId71"/>
          </w:object>
        </w:r>
        <w:r>
          <w:t xml:space="preserve">is the cardinality of the set of modulated subcarriers within </w:t>
        </w:r>
        <w:r w:rsidRPr="00EC44A0">
          <w:rPr>
            <w:i/>
          </w:rPr>
          <w:t>K</w:t>
        </w:r>
        <w:r w:rsidRPr="00EC44A0">
          <w:rPr>
            <w:i/>
            <w:vertAlign w:val="subscript"/>
          </w:rPr>
          <w:t>r</w:t>
        </w:r>
        <w:r>
          <w:t xml:space="preserve"> for EHT-LTF field, as defined in 27.3.10 (Mathematical description of signals)</w:t>
        </w:r>
      </w:ins>
    </w:p>
    <w:p w14:paraId="2028E15B" w14:textId="77777777" w:rsidR="009C6C2D" w:rsidRDefault="009C6C2D" w:rsidP="009C6C2D">
      <w:pPr>
        <w:widowControl w:val="0"/>
        <w:autoSpaceDE w:val="0"/>
        <w:autoSpaceDN w:val="0"/>
        <w:adjustRightInd w:val="0"/>
        <w:ind w:firstLine="180"/>
        <w:rPr>
          <w:ins w:id="338" w:author="liuchenchen" w:date="2021-01-15T15:20:00Z"/>
        </w:rPr>
      </w:pPr>
      <w:ins w:id="339" w:author="liuchenchen" w:date="2021-01-15T15:20:00Z">
        <w:r>
          <w:t>Other variables are defined below Equation (36-8), Equation (36-10), Equation (36-11), Equation (36-16),</w:t>
        </w:r>
      </w:ins>
    </w:p>
    <w:p w14:paraId="5B5A2584" w14:textId="77777777" w:rsidR="009C6C2D" w:rsidRDefault="009C6C2D" w:rsidP="009C6C2D">
      <w:pPr>
        <w:widowControl w:val="0"/>
        <w:autoSpaceDE w:val="0"/>
        <w:autoSpaceDN w:val="0"/>
        <w:adjustRightInd w:val="0"/>
        <w:ind w:firstLine="180"/>
        <w:rPr>
          <w:ins w:id="340" w:author="liuchenchen" w:date="2021-01-15T15:20:00Z"/>
        </w:rPr>
      </w:pPr>
      <w:ins w:id="341" w:author="liuchenchen" w:date="2021-01-15T15:20:00Z">
        <w:r>
          <w:t>Equation (36-19) and Equation (36-42)</w:t>
        </w:r>
      </w:ins>
    </w:p>
    <w:p w14:paraId="74E77CAA" w14:textId="77777777" w:rsidR="00EC44A0" w:rsidRDefault="00EC44A0" w:rsidP="00EC44A0">
      <w:pPr>
        <w:widowControl w:val="0"/>
        <w:autoSpaceDE w:val="0"/>
        <w:autoSpaceDN w:val="0"/>
        <w:adjustRightInd w:val="0"/>
        <w:ind w:firstLine="180"/>
      </w:pPr>
    </w:p>
    <w:p w14:paraId="6FA67579" w14:textId="77777777" w:rsidR="00EC44A0" w:rsidRPr="00EC44A0" w:rsidRDefault="00EC44A0" w:rsidP="00EC44A0">
      <w:pPr>
        <w:widowControl w:val="0"/>
        <w:autoSpaceDE w:val="0"/>
        <w:autoSpaceDN w:val="0"/>
        <w:adjustRightInd w:val="0"/>
        <w:ind w:firstLine="180"/>
      </w:pPr>
    </w:p>
    <w:p w14:paraId="7BD940BD" w14:textId="77777777" w:rsidR="004C0AE7" w:rsidRDefault="004C0AE7" w:rsidP="004C0AE7">
      <w:pPr>
        <w:widowControl w:val="0"/>
        <w:autoSpaceDE w:val="0"/>
        <w:autoSpaceDN w:val="0"/>
        <w:adjustRightInd w:val="0"/>
      </w:pPr>
    </w:p>
    <w:p w14:paraId="58958081" w14:textId="77777777" w:rsidR="004C0AE7" w:rsidRDefault="004C0AE7" w:rsidP="004C0AE7">
      <w:pPr>
        <w:widowControl w:val="0"/>
        <w:autoSpaceDE w:val="0"/>
        <w:autoSpaceDN w:val="0"/>
        <w:adjustRightInd w:val="0"/>
      </w:pPr>
    </w:p>
    <w:p w14:paraId="7A6FB9CA" w14:textId="77777777" w:rsidR="004C0AE7" w:rsidRDefault="004C0AE7" w:rsidP="004C0AE7">
      <w:pPr>
        <w:widowControl w:val="0"/>
        <w:autoSpaceDE w:val="0"/>
        <w:autoSpaceDN w:val="0"/>
        <w:adjustRightInd w:val="0"/>
      </w:pPr>
    </w:p>
    <w:p w14:paraId="2B376DED" w14:textId="77777777" w:rsidR="004C0AE7" w:rsidRDefault="004C0AE7" w:rsidP="004C0AE7">
      <w:pPr>
        <w:widowControl w:val="0"/>
        <w:autoSpaceDE w:val="0"/>
        <w:autoSpaceDN w:val="0"/>
        <w:adjustRightInd w:val="0"/>
      </w:pPr>
    </w:p>
    <w:p w14:paraId="0880D42C" w14:textId="77777777" w:rsidR="004C0AE7" w:rsidRDefault="004C0AE7" w:rsidP="004C0AE7">
      <w:pPr>
        <w:widowControl w:val="0"/>
        <w:autoSpaceDE w:val="0"/>
        <w:autoSpaceDN w:val="0"/>
        <w:adjustRightInd w:val="0"/>
      </w:pPr>
    </w:p>
    <w:sectPr w:rsidR="004C0AE7" w:rsidSect="00996772">
      <w:headerReference w:type="default" r:id="rId72"/>
      <w:footerReference w:type="default" r:id="rId73"/>
      <w:pgSz w:w="12240" w:h="15840" w:code="1"/>
      <w:pgMar w:top="1080" w:right="1080" w:bottom="1080" w:left="576" w:header="432" w:footer="432" w:gutter="72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DAE82D" w16cid:durableId="2360EDFA"/>
  <w16cid:commentId w16cid:paraId="7124129B" w16cid:durableId="2360EE6D"/>
  <w16cid:commentId w16cid:paraId="4196CA83" w16cid:durableId="2360EE8A"/>
  <w16cid:commentId w16cid:paraId="1EC2FFE0" w16cid:durableId="2360F862"/>
  <w16cid:commentId w16cid:paraId="184AB723" w16cid:durableId="2360F82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D6AEF0" w14:textId="77777777" w:rsidR="004143B3" w:rsidRDefault="004143B3">
      <w:r>
        <w:separator/>
      </w:r>
    </w:p>
  </w:endnote>
  <w:endnote w:type="continuationSeparator" w:id="0">
    <w:p w14:paraId="719452A8" w14:textId="77777777" w:rsidR="004143B3" w:rsidRDefault="00414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7B3A2" w14:textId="0C4707DF" w:rsidR="00641516" w:rsidRDefault="00641516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>
        <w:t>Submission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E576D0">
      <w:rPr>
        <w:noProof/>
      </w:rPr>
      <w:t>7</w:t>
    </w:r>
    <w:r>
      <w:rPr>
        <w:noProof/>
      </w:rPr>
      <w:fldChar w:fldCharType="end"/>
    </w:r>
    <w:r>
      <w:tab/>
    </w:r>
    <w:r>
      <w:rPr>
        <w:lang w:eastAsia="ko-KR"/>
      </w:rPr>
      <w:t>Chenchen Liu, Huawei</w:t>
    </w:r>
  </w:p>
  <w:p w14:paraId="68131EC6" w14:textId="77777777" w:rsidR="00641516" w:rsidRDefault="0064151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52A916" w14:textId="77777777" w:rsidR="004143B3" w:rsidRDefault="004143B3">
      <w:r>
        <w:separator/>
      </w:r>
    </w:p>
  </w:footnote>
  <w:footnote w:type="continuationSeparator" w:id="0">
    <w:p w14:paraId="2ACE3E85" w14:textId="77777777" w:rsidR="004143B3" w:rsidRDefault="004143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EC0E53" w14:textId="713485F3" w:rsidR="00641516" w:rsidRDefault="00641516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September 2020</w:t>
    </w:r>
    <w:r>
      <w:tab/>
    </w:r>
    <w:r>
      <w:tab/>
    </w:r>
    <w:r>
      <w:fldChar w:fldCharType="begin"/>
    </w:r>
    <w:r>
      <w:instrText xml:space="preserve"> TITLE  \* MERGEFORMAT </w:instrText>
    </w:r>
    <w:r>
      <w:fldChar w:fldCharType="end"/>
    </w:r>
    <w:fldSimple w:instr=" TITLE  \* MERGEFORMAT ">
      <w:r>
        <w:t>doc.: IEEE 802.11-20/</w:t>
      </w:r>
      <w:r w:rsidRPr="00DB4F73">
        <w:t>1495</w:t>
      </w:r>
      <w:r>
        <w:rPr>
          <w:lang w:eastAsia="ko-KR"/>
        </w:rPr>
        <w:t>r</w:t>
      </w:r>
    </w:fldSimple>
    <w:r>
      <w:rPr>
        <w:lang w:eastAsia="ko-KR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950BB"/>
    <w:multiLevelType w:val="hybridMultilevel"/>
    <w:tmpl w:val="FF180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E1363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74D1F02"/>
    <w:multiLevelType w:val="hybridMultilevel"/>
    <w:tmpl w:val="A142C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A0A22"/>
    <w:multiLevelType w:val="hybridMultilevel"/>
    <w:tmpl w:val="4F0A83BC"/>
    <w:lvl w:ilvl="0" w:tplc="20E2E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660D9D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F7A3AFA"/>
    <w:multiLevelType w:val="hybridMultilevel"/>
    <w:tmpl w:val="E33609B0"/>
    <w:lvl w:ilvl="0" w:tplc="4FBC3154">
      <w:start w:val="16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050132"/>
    <w:multiLevelType w:val="hybridMultilevel"/>
    <w:tmpl w:val="7A92AB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" w15:restartNumberingAfterBreak="0">
    <w:nsid w:val="2A385920"/>
    <w:multiLevelType w:val="hybridMultilevel"/>
    <w:tmpl w:val="8D3E18FE"/>
    <w:lvl w:ilvl="0" w:tplc="26CCCE1C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B534F3F"/>
    <w:multiLevelType w:val="hybridMultilevel"/>
    <w:tmpl w:val="51AC99D0"/>
    <w:lvl w:ilvl="0" w:tplc="3C1C7F92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CFF010B"/>
    <w:multiLevelType w:val="hybridMultilevel"/>
    <w:tmpl w:val="9C96BE14"/>
    <w:lvl w:ilvl="0" w:tplc="B940459A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0020258"/>
    <w:multiLevelType w:val="hybridMultilevel"/>
    <w:tmpl w:val="5C709666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5" w15:restartNumberingAfterBreak="0">
    <w:nsid w:val="34457B86"/>
    <w:multiLevelType w:val="hybridMultilevel"/>
    <w:tmpl w:val="11F8A3A2"/>
    <w:lvl w:ilvl="0" w:tplc="2980690E">
      <w:start w:val="1"/>
      <w:numFmt w:val="lowerLetter"/>
      <w:lvlText w:val="%1)"/>
      <w:lvlJc w:val="left"/>
      <w:pPr>
        <w:ind w:left="760" w:hanging="360"/>
      </w:pPr>
      <w:rPr>
        <w:rFonts w:hint="default"/>
        <w:b w:val="0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36A802CE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8" w15:restartNumberingAfterBreak="0">
    <w:nsid w:val="3A74394A"/>
    <w:multiLevelType w:val="hybridMultilevel"/>
    <w:tmpl w:val="1F8EEE9C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0" w15:restartNumberingAfterBreak="0">
    <w:nsid w:val="3EED5C1D"/>
    <w:multiLevelType w:val="hybridMultilevel"/>
    <w:tmpl w:val="9C9A296E"/>
    <w:lvl w:ilvl="0" w:tplc="61964D02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CD39F7"/>
    <w:multiLevelType w:val="hybridMultilevel"/>
    <w:tmpl w:val="35CADEBC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ED0F91"/>
    <w:multiLevelType w:val="hybridMultilevel"/>
    <w:tmpl w:val="D00AA516"/>
    <w:lvl w:ilvl="0" w:tplc="ACC222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30B4A12"/>
    <w:multiLevelType w:val="hybridMultilevel"/>
    <w:tmpl w:val="A07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07AE4"/>
    <w:multiLevelType w:val="hybridMultilevel"/>
    <w:tmpl w:val="E2D24A0A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53682"/>
    <w:multiLevelType w:val="hybridMultilevel"/>
    <w:tmpl w:val="B2620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EA4AD6"/>
    <w:multiLevelType w:val="hybridMultilevel"/>
    <w:tmpl w:val="1DBAC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9F40A6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760F74B8"/>
    <w:multiLevelType w:val="hybridMultilevel"/>
    <w:tmpl w:val="BADC318C"/>
    <w:lvl w:ilvl="0" w:tplc="0F00E5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225F00"/>
    <w:multiLevelType w:val="hybridMultilevel"/>
    <w:tmpl w:val="AB9608A0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6158C5"/>
    <w:multiLevelType w:val="hybridMultilevel"/>
    <w:tmpl w:val="7E38881E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9"/>
  </w:num>
  <w:num w:numId="4">
    <w:abstractNumId w:val="14"/>
  </w:num>
  <w:num w:numId="5">
    <w:abstractNumId w:val="9"/>
  </w:num>
  <w:num w:numId="6">
    <w:abstractNumId w:val="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24"/>
  </w:num>
  <w:num w:numId="10">
    <w:abstractNumId w:val="5"/>
  </w:num>
  <w:num w:numId="11">
    <w:abstractNumId w:val="18"/>
  </w:num>
  <w:num w:numId="12">
    <w:abstractNumId w:val="20"/>
  </w:num>
  <w:num w:numId="13">
    <w:abstractNumId w:val="4"/>
  </w:num>
  <w:num w:numId="14">
    <w:abstractNumId w:val="2"/>
  </w:num>
  <w:num w:numId="15">
    <w:abstractNumId w:val="22"/>
  </w:num>
  <w:num w:numId="16">
    <w:abstractNumId w:val="21"/>
  </w:num>
  <w:num w:numId="17">
    <w:abstractNumId w:val="30"/>
  </w:num>
  <w:num w:numId="18">
    <w:abstractNumId w:val="21"/>
  </w:num>
  <w:num w:numId="19">
    <w:abstractNumId w:val="30"/>
  </w:num>
  <w:num w:numId="20">
    <w:abstractNumId w:val="32"/>
  </w:num>
  <w:num w:numId="21">
    <w:abstractNumId w:val="13"/>
  </w:num>
  <w:num w:numId="22">
    <w:abstractNumId w:val="25"/>
  </w:num>
  <w:num w:numId="23">
    <w:abstractNumId w:val="31"/>
  </w:num>
  <w:num w:numId="24">
    <w:abstractNumId w:val="26"/>
  </w:num>
  <w:num w:numId="25">
    <w:abstractNumId w:val="8"/>
  </w:num>
  <w:num w:numId="26">
    <w:abstractNumId w:val="7"/>
  </w:num>
  <w:num w:numId="27">
    <w:abstractNumId w:val="0"/>
    <w:lvlOverride w:ilvl="0">
      <w:lvl w:ilvl="0">
        <w:start w:val="1"/>
        <w:numFmt w:val="bullet"/>
        <w:lvlText w:val="3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2"/>
  </w:num>
  <w:num w:numId="29">
    <w:abstractNumId w:val="16"/>
  </w:num>
  <w:num w:numId="30">
    <w:abstractNumId w:val="6"/>
  </w:num>
  <w:num w:numId="31">
    <w:abstractNumId w:val="11"/>
  </w:num>
  <w:num w:numId="32">
    <w:abstractNumId w:val="15"/>
  </w:num>
  <w:num w:numId="33">
    <w:abstractNumId w:val="3"/>
  </w:num>
  <w:num w:numId="34">
    <w:abstractNumId w:val="29"/>
  </w:num>
  <w:num w:numId="35">
    <w:abstractNumId w:val="10"/>
  </w:num>
  <w:num w:numId="36">
    <w:abstractNumId w:val="28"/>
  </w:num>
  <w:num w:numId="37">
    <w:abstractNumId w:val="23"/>
  </w:num>
  <w:num w:numId="38">
    <w:abstractNumId w:val="27"/>
  </w:num>
  <w:numIdMacAtCleanup w:val="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iuchenchen">
    <w15:presenceInfo w15:providerId="AD" w15:userId="S-1-5-21-147214757-305610072-1517763936-24458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intFractionalCharacterWidth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0B2"/>
    <w:rsid w:val="0000030D"/>
    <w:rsid w:val="000013EC"/>
    <w:rsid w:val="0000230D"/>
    <w:rsid w:val="000026B9"/>
    <w:rsid w:val="000027A5"/>
    <w:rsid w:val="00003800"/>
    <w:rsid w:val="000045FA"/>
    <w:rsid w:val="000050FB"/>
    <w:rsid w:val="00006454"/>
    <w:rsid w:val="000067AA"/>
    <w:rsid w:val="00006DBB"/>
    <w:rsid w:val="0000743C"/>
    <w:rsid w:val="0001027F"/>
    <w:rsid w:val="000128DD"/>
    <w:rsid w:val="00013D75"/>
    <w:rsid w:val="00013F87"/>
    <w:rsid w:val="00014031"/>
    <w:rsid w:val="000142B6"/>
    <w:rsid w:val="000157CC"/>
    <w:rsid w:val="00016D9C"/>
    <w:rsid w:val="00017D25"/>
    <w:rsid w:val="0002028F"/>
    <w:rsid w:val="00020947"/>
    <w:rsid w:val="00020DC0"/>
    <w:rsid w:val="00021A27"/>
    <w:rsid w:val="00022086"/>
    <w:rsid w:val="00023A67"/>
    <w:rsid w:val="00023CD8"/>
    <w:rsid w:val="00024344"/>
    <w:rsid w:val="00024487"/>
    <w:rsid w:val="00027D05"/>
    <w:rsid w:val="00031E68"/>
    <w:rsid w:val="000330F2"/>
    <w:rsid w:val="00033648"/>
    <w:rsid w:val="00033B0A"/>
    <w:rsid w:val="00034E6F"/>
    <w:rsid w:val="000353B5"/>
    <w:rsid w:val="000358B3"/>
    <w:rsid w:val="00037AD9"/>
    <w:rsid w:val="00037B1A"/>
    <w:rsid w:val="000405C4"/>
    <w:rsid w:val="00040F76"/>
    <w:rsid w:val="00042959"/>
    <w:rsid w:val="00044DC0"/>
    <w:rsid w:val="000478EE"/>
    <w:rsid w:val="000479A5"/>
    <w:rsid w:val="00052123"/>
    <w:rsid w:val="00053519"/>
    <w:rsid w:val="00054694"/>
    <w:rsid w:val="000567DA"/>
    <w:rsid w:val="0005688B"/>
    <w:rsid w:val="00056A8E"/>
    <w:rsid w:val="00060630"/>
    <w:rsid w:val="00062EEE"/>
    <w:rsid w:val="000642FC"/>
    <w:rsid w:val="0006469A"/>
    <w:rsid w:val="00066421"/>
    <w:rsid w:val="0006732A"/>
    <w:rsid w:val="00070ABB"/>
    <w:rsid w:val="00071971"/>
    <w:rsid w:val="00073BB4"/>
    <w:rsid w:val="000751BD"/>
    <w:rsid w:val="00075C3C"/>
    <w:rsid w:val="00075E1E"/>
    <w:rsid w:val="00076885"/>
    <w:rsid w:val="00077C25"/>
    <w:rsid w:val="00080ACC"/>
    <w:rsid w:val="00080E1A"/>
    <w:rsid w:val="000815C7"/>
    <w:rsid w:val="00081E62"/>
    <w:rsid w:val="0008222D"/>
    <w:rsid w:val="000823C8"/>
    <w:rsid w:val="000829FF"/>
    <w:rsid w:val="00082B8A"/>
    <w:rsid w:val="0008302D"/>
    <w:rsid w:val="00084297"/>
    <w:rsid w:val="000846D4"/>
    <w:rsid w:val="00086431"/>
    <w:rsid w:val="000865AA"/>
    <w:rsid w:val="00086780"/>
    <w:rsid w:val="00090640"/>
    <w:rsid w:val="00091349"/>
    <w:rsid w:val="00092971"/>
    <w:rsid w:val="00092AC6"/>
    <w:rsid w:val="00093AD2"/>
    <w:rsid w:val="00094FFA"/>
    <w:rsid w:val="0009537C"/>
    <w:rsid w:val="0009661D"/>
    <w:rsid w:val="00096697"/>
    <w:rsid w:val="0009713F"/>
    <w:rsid w:val="000A1C31"/>
    <w:rsid w:val="000A1F25"/>
    <w:rsid w:val="000A4D1E"/>
    <w:rsid w:val="000A671D"/>
    <w:rsid w:val="000A7680"/>
    <w:rsid w:val="000B041A"/>
    <w:rsid w:val="000B083E"/>
    <w:rsid w:val="000B0DAF"/>
    <w:rsid w:val="000B2888"/>
    <w:rsid w:val="000B37F9"/>
    <w:rsid w:val="000B50F5"/>
    <w:rsid w:val="000B59FE"/>
    <w:rsid w:val="000B62EE"/>
    <w:rsid w:val="000C1B3F"/>
    <w:rsid w:val="000C2B71"/>
    <w:rsid w:val="000C3193"/>
    <w:rsid w:val="000C4D43"/>
    <w:rsid w:val="000C54F3"/>
    <w:rsid w:val="000C5C01"/>
    <w:rsid w:val="000C6A2F"/>
    <w:rsid w:val="000C6EBA"/>
    <w:rsid w:val="000D174A"/>
    <w:rsid w:val="000D1AD4"/>
    <w:rsid w:val="000D276A"/>
    <w:rsid w:val="000D2F1B"/>
    <w:rsid w:val="000D4A8F"/>
    <w:rsid w:val="000D56C7"/>
    <w:rsid w:val="000D5D00"/>
    <w:rsid w:val="000D5EBD"/>
    <w:rsid w:val="000D674F"/>
    <w:rsid w:val="000D698B"/>
    <w:rsid w:val="000E0494"/>
    <w:rsid w:val="000E058F"/>
    <w:rsid w:val="000E1C37"/>
    <w:rsid w:val="000E1D7B"/>
    <w:rsid w:val="000E4B82"/>
    <w:rsid w:val="000E6539"/>
    <w:rsid w:val="000E6771"/>
    <w:rsid w:val="000E70CA"/>
    <w:rsid w:val="000E720C"/>
    <w:rsid w:val="000E752D"/>
    <w:rsid w:val="000F143D"/>
    <w:rsid w:val="000F238C"/>
    <w:rsid w:val="000F2F7D"/>
    <w:rsid w:val="000F3757"/>
    <w:rsid w:val="000F4937"/>
    <w:rsid w:val="000F5088"/>
    <w:rsid w:val="000F685B"/>
    <w:rsid w:val="000F6BB9"/>
    <w:rsid w:val="001005A8"/>
    <w:rsid w:val="00100937"/>
    <w:rsid w:val="00100E3B"/>
    <w:rsid w:val="001015F8"/>
    <w:rsid w:val="0010469F"/>
    <w:rsid w:val="00105243"/>
    <w:rsid w:val="00105918"/>
    <w:rsid w:val="001101C2"/>
    <w:rsid w:val="001109AA"/>
    <w:rsid w:val="00111A50"/>
    <w:rsid w:val="00111F01"/>
    <w:rsid w:val="00112C6A"/>
    <w:rsid w:val="00112DE9"/>
    <w:rsid w:val="00113B5F"/>
    <w:rsid w:val="00114B35"/>
    <w:rsid w:val="00114E60"/>
    <w:rsid w:val="00114FCA"/>
    <w:rsid w:val="00115A75"/>
    <w:rsid w:val="00115B7B"/>
    <w:rsid w:val="00115C77"/>
    <w:rsid w:val="00117299"/>
    <w:rsid w:val="001178F1"/>
    <w:rsid w:val="00120298"/>
    <w:rsid w:val="00120BD6"/>
    <w:rsid w:val="001215C0"/>
    <w:rsid w:val="00122191"/>
    <w:rsid w:val="00122D51"/>
    <w:rsid w:val="00126052"/>
    <w:rsid w:val="001274A8"/>
    <w:rsid w:val="001275D7"/>
    <w:rsid w:val="00127723"/>
    <w:rsid w:val="00130101"/>
    <w:rsid w:val="001323DB"/>
    <w:rsid w:val="00134114"/>
    <w:rsid w:val="00135032"/>
    <w:rsid w:val="0013535C"/>
    <w:rsid w:val="00135B4B"/>
    <w:rsid w:val="0013699E"/>
    <w:rsid w:val="001420E5"/>
    <w:rsid w:val="001448D8"/>
    <w:rsid w:val="001449D1"/>
    <w:rsid w:val="001450BB"/>
    <w:rsid w:val="001454C0"/>
    <w:rsid w:val="001459E7"/>
    <w:rsid w:val="00145C98"/>
    <w:rsid w:val="00146D19"/>
    <w:rsid w:val="00150F68"/>
    <w:rsid w:val="00151729"/>
    <w:rsid w:val="00151BBE"/>
    <w:rsid w:val="00151F98"/>
    <w:rsid w:val="001523EB"/>
    <w:rsid w:val="00152BD3"/>
    <w:rsid w:val="00154791"/>
    <w:rsid w:val="00154B26"/>
    <w:rsid w:val="00154B27"/>
    <w:rsid w:val="001557CB"/>
    <w:rsid w:val="001559BB"/>
    <w:rsid w:val="00156C4B"/>
    <w:rsid w:val="0016428D"/>
    <w:rsid w:val="00165BE6"/>
    <w:rsid w:val="00170292"/>
    <w:rsid w:val="00170D6D"/>
    <w:rsid w:val="00172489"/>
    <w:rsid w:val="00172DD9"/>
    <w:rsid w:val="001738FD"/>
    <w:rsid w:val="001755EA"/>
    <w:rsid w:val="00175CDF"/>
    <w:rsid w:val="00176480"/>
    <w:rsid w:val="0017659B"/>
    <w:rsid w:val="00176A0F"/>
    <w:rsid w:val="00176BC6"/>
    <w:rsid w:val="00177BCE"/>
    <w:rsid w:val="001812B0"/>
    <w:rsid w:val="00181423"/>
    <w:rsid w:val="00182E13"/>
    <w:rsid w:val="00183698"/>
    <w:rsid w:val="00183F4C"/>
    <w:rsid w:val="0018577E"/>
    <w:rsid w:val="001869E8"/>
    <w:rsid w:val="00186F8E"/>
    <w:rsid w:val="00187129"/>
    <w:rsid w:val="0019164F"/>
    <w:rsid w:val="0019263A"/>
    <w:rsid w:val="00192C6E"/>
    <w:rsid w:val="00193C39"/>
    <w:rsid w:val="001943F7"/>
    <w:rsid w:val="00197B92"/>
    <w:rsid w:val="00197FA6"/>
    <w:rsid w:val="001A0CEC"/>
    <w:rsid w:val="001A0EDB"/>
    <w:rsid w:val="001A100B"/>
    <w:rsid w:val="001A1B7C"/>
    <w:rsid w:val="001A1F3C"/>
    <w:rsid w:val="001A2240"/>
    <w:rsid w:val="001A2687"/>
    <w:rsid w:val="001A2CDE"/>
    <w:rsid w:val="001A77FD"/>
    <w:rsid w:val="001B0001"/>
    <w:rsid w:val="001B05CC"/>
    <w:rsid w:val="001B252D"/>
    <w:rsid w:val="001B2904"/>
    <w:rsid w:val="001B63BC"/>
    <w:rsid w:val="001B69AD"/>
    <w:rsid w:val="001B7137"/>
    <w:rsid w:val="001B7491"/>
    <w:rsid w:val="001C364D"/>
    <w:rsid w:val="001C3BF3"/>
    <w:rsid w:val="001C501D"/>
    <w:rsid w:val="001C64C4"/>
    <w:rsid w:val="001C6CD8"/>
    <w:rsid w:val="001C78D9"/>
    <w:rsid w:val="001C7C2C"/>
    <w:rsid w:val="001C7CCE"/>
    <w:rsid w:val="001D15ED"/>
    <w:rsid w:val="001D1728"/>
    <w:rsid w:val="001D2A6C"/>
    <w:rsid w:val="001D328B"/>
    <w:rsid w:val="001D3CA6"/>
    <w:rsid w:val="001D4A93"/>
    <w:rsid w:val="001D5F28"/>
    <w:rsid w:val="001D7529"/>
    <w:rsid w:val="001D7948"/>
    <w:rsid w:val="001D7EDC"/>
    <w:rsid w:val="001E0946"/>
    <w:rsid w:val="001E1001"/>
    <w:rsid w:val="001E15F8"/>
    <w:rsid w:val="001E199E"/>
    <w:rsid w:val="001E1C8D"/>
    <w:rsid w:val="001E32FA"/>
    <w:rsid w:val="001E349E"/>
    <w:rsid w:val="001E4DFC"/>
    <w:rsid w:val="001E6267"/>
    <w:rsid w:val="001E7C32"/>
    <w:rsid w:val="001F0210"/>
    <w:rsid w:val="001F0891"/>
    <w:rsid w:val="001F10F7"/>
    <w:rsid w:val="001F130D"/>
    <w:rsid w:val="001F13CA"/>
    <w:rsid w:val="001F1570"/>
    <w:rsid w:val="001F207A"/>
    <w:rsid w:val="001F270E"/>
    <w:rsid w:val="001F29AD"/>
    <w:rsid w:val="001F3DB9"/>
    <w:rsid w:val="001F45A4"/>
    <w:rsid w:val="001F491C"/>
    <w:rsid w:val="001F5AE6"/>
    <w:rsid w:val="001F5C29"/>
    <w:rsid w:val="001F5D16"/>
    <w:rsid w:val="001F61C1"/>
    <w:rsid w:val="001F620B"/>
    <w:rsid w:val="0020013A"/>
    <w:rsid w:val="002002A6"/>
    <w:rsid w:val="0020058A"/>
    <w:rsid w:val="00200717"/>
    <w:rsid w:val="00201676"/>
    <w:rsid w:val="002031C9"/>
    <w:rsid w:val="002035EE"/>
    <w:rsid w:val="0020462A"/>
    <w:rsid w:val="002046A1"/>
    <w:rsid w:val="0020501A"/>
    <w:rsid w:val="002063EC"/>
    <w:rsid w:val="00206C7A"/>
    <w:rsid w:val="00206D24"/>
    <w:rsid w:val="00210DDD"/>
    <w:rsid w:val="00211326"/>
    <w:rsid w:val="002125D6"/>
    <w:rsid w:val="00212E2A"/>
    <w:rsid w:val="002140E0"/>
    <w:rsid w:val="002141B2"/>
    <w:rsid w:val="00214B50"/>
    <w:rsid w:val="00215A56"/>
    <w:rsid w:val="00215A82"/>
    <w:rsid w:val="00215E32"/>
    <w:rsid w:val="00215F36"/>
    <w:rsid w:val="00216771"/>
    <w:rsid w:val="0021736A"/>
    <w:rsid w:val="00220581"/>
    <w:rsid w:val="002208B9"/>
    <w:rsid w:val="0022139A"/>
    <w:rsid w:val="00222261"/>
    <w:rsid w:val="00222778"/>
    <w:rsid w:val="002239F2"/>
    <w:rsid w:val="00223B55"/>
    <w:rsid w:val="00224133"/>
    <w:rsid w:val="00224237"/>
    <w:rsid w:val="00224D82"/>
    <w:rsid w:val="002251A9"/>
    <w:rsid w:val="00225508"/>
    <w:rsid w:val="00225570"/>
    <w:rsid w:val="00231F3B"/>
    <w:rsid w:val="002323FE"/>
    <w:rsid w:val="002334F5"/>
    <w:rsid w:val="00234C13"/>
    <w:rsid w:val="0023516E"/>
    <w:rsid w:val="002369FD"/>
    <w:rsid w:val="00236A7E"/>
    <w:rsid w:val="0023760F"/>
    <w:rsid w:val="00237985"/>
    <w:rsid w:val="00240489"/>
    <w:rsid w:val="00240895"/>
    <w:rsid w:val="00241AD7"/>
    <w:rsid w:val="0024593A"/>
    <w:rsid w:val="002470AC"/>
    <w:rsid w:val="0024720B"/>
    <w:rsid w:val="00247F01"/>
    <w:rsid w:val="00252D47"/>
    <w:rsid w:val="0025375C"/>
    <w:rsid w:val="002539AB"/>
    <w:rsid w:val="00253A1F"/>
    <w:rsid w:val="00255A8B"/>
    <w:rsid w:val="00255DD9"/>
    <w:rsid w:val="00262D56"/>
    <w:rsid w:val="00263092"/>
    <w:rsid w:val="0026342D"/>
    <w:rsid w:val="0026408E"/>
    <w:rsid w:val="00264425"/>
    <w:rsid w:val="00265F2A"/>
    <w:rsid w:val="002662A5"/>
    <w:rsid w:val="002674D1"/>
    <w:rsid w:val="00270171"/>
    <w:rsid w:val="00270F98"/>
    <w:rsid w:val="00273257"/>
    <w:rsid w:val="00273F9F"/>
    <w:rsid w:val="00273FA9"/>
    <w:rsid w:val="00274A4A"/>
    <w:rsid w:val="002773F1"/>
    <w:rsid w:val="00280A1E"/>
    <w:rsid w:val="00281013"/>
    <w:rsid w:val="00281A5D"/>
    <w:rsid w:val="00282053"/>
    <w:rsid w:val="00282EFB"/>
    <w:rsid w:val="002833DD"/>
    <w:rsid w:val="00283DAF"/>
    <w:rsid w:val="00284C5E"/>
    <w:rsid w:val="00286903"/>
    <w:rsid w:val="00287B9F"/>
    <w:rsid w:val="00291097"/>
    <w:rsid w:val="00291614"/>
    <w:rsid w:val="002919E5"/>
    <w:rsid w:val="00291A10"/>
    <w:rsid w:val="0029309B"/>
    <w:rsid w:val="00293B77"/>
    <w:rsid w:val="00294B37"/>
    <w:rsid w:val="00296722"/>
    <w:rsid w:val="00297F3F"/>
    <w:rsid w:val="002A195C"/>
    <w:rsid w:val="002A251F"/>
    <w:rsid w:val="002A3AAB"/>
    <w:rsid w:val="002A443F"/>
    <w:rsid w:val="002A4A61"/>
    <w:rsid w:val="002A4C48"/>
    <w:rsid w:val="002A55B1"/>
    <w:rsid w:val="002A6181"/>
    <w:rsid w:val="002B0983"/>
    <w:rsid w:val="002B5901"/>
    <w:rsid w:val="002B5973"/>
    <w:rsid w:val="002C271D"/>
    <w:rsid w:val="002C2A2B"/>
    <w:rsid w:val="002C42D5"/>
    <w:rsid w:val="002C49D8"/>
    <w:rsid w:val="002C4EC1"/>
    <w:rsid w:val="002C6B4F"/>
    <w:rsid w:val="002C6CFB"/>
    <w:rsid w:val="002C72E1"/>
    <w:rsid w:val="002D001B"/>
    <w:rsid w:val="002D1D40"/>
    <w:rsid w:val="002D3073"/>
    <w:rsid w:val="002D518F"/>
    <w:rsid w:val="002D5D5C"/>
    <w:rsid w:val="002D5FF2"/>
    <w:rsid w:val="002D6F6A"/>
    <w:rsid w:val="002D7ED5"/>
    <w:rsid w:val="002E072E"/>
    <w:rsid w:val="002E1B18"/>
    <w:rsid w:val="002E2017"/>
    <w:rsid w:val="002E340A"/>
    <w:rsid w:val="002E6FF6"/>
    <w:rsid w:val="002F0915"/>
    <w:rsid w:val="002F0CA0"/>
    <w:rsid w:val="002F1269"/>
    <w:rsid w:val="002F1799"/>
    <w:rsid w:val="002F1FEA"/>
    <w:rsid w:val="002F25B2"/>
    <w:rsid w:val="002F2BC5"/>
    <w:rsid w:val="002F376B"/>
    <w:rsid w:val="002F47F4"/>
    <w:rsid w:val="002F499D"/>
    <w:rsid w:val="002F50E3"/>
    <w:rsid w:val="002F5C8C"/>
    <w:rsid w:val="002F5F09"/>
    <w:rsid w:val="002F61C0"/>
    <w:rsid w:val="002F7199"/>
    <w:rsid w:val="002F7D11"/>
    <w:rsid w:val="0030081B"/>
    <w:rsid w:val="00300978"/>
    <w:rsid w:val="003021B7"/>
    <w:rsid w:val="003024ED"/>
    <w:rsid w:val="0030268D"/>
    <w:rsid w:val="0030382C"/>
    <w:rsid w:val="003040C0"/>
    <w:rsid w:val="00305D12"/>
    <w:rsid w:val="00305D6E"/>
    <w:rsid w:val="0030782E"/>
    <w:rsid w:val="00307F5F"/>
    <w:rsid w:val="003116AF"/>
    <w:rsid w:val="003118D5"/>
    <w:rsid w:val="00311D0B"/>
    <w:rsid w:val="00312639"/>
    <w:rsid w:val="003143D6"/>
    <w:rsid w:val="003144D3"/>
    <w:rsid w:val="00315B52"/>
    <w:rsid w:val="00315DE7"/>
    <w:rsid w:val="00317A7D"/>
    <w:rsid w:val="00320883"/>
    <w:rsid w:val="00320ED2"/>
    <w:rsid w:val="003214E2"/>
    <w:rsid w:val="003222DD"/>
    <w:rsid w:val="003231DA"/>
    <w:rsid w:val="00323C23"/>
    <w:rsid w:val="00324BB2"/>
    <w:rsid w:val="00325AB6"/>
    <w:rsid w:val="00326126"/>
    <w:rsid w:val="003267C0"/>
    <w:rsid w:val="00327A52"/>
    <w:rsid w:val="0033057A"/>
    <w:rsid w:val="003307FB"/>
    <w:rsid w:val="003308A8"/>
    <w:rsid w:val="00331749"/>
    <w:rsid w:val="00332A81"/>
    <w:rsid w:val="00332D21"/>
    <w:rsid w:val="00334DEA"/>
    <w:rsid w:val="00335190"/>
    <w:rsid w:val="00336F5F"/>
    <w:rsid w:val="00343477"/>
    <w:rsid w:val="00343554"/>
    <w:rsid w:val="003449F9"/>
    <w:rsid w:val="00344DA5"/>
    <w:rsid w:val="00345650"/>
    <w:rsid w:val="0034581F"/>
    <w:rsid w:val="0034592B"/>
    <w:rsid w:val="00347460"/>
    <w:rsid w:val="003479E4"/>
    <w:rsid w:val="00347C43"/>
    <w:rsid w:val="00350CA7"/>
    <w:rsid w:val="00351EB8"/>
    <w:rsid w:val="0035213C"/>
    <w:rsid w:val="00352DC1"/>
    <w:rsid w:val="00355254"/>
    <w:rsid w:val="0035591D"/>
    <w:rsid w:val="00356265"/>
    <w:rsid w:val="00357F36"/>
    <w:rsid w:val="00360C87"/>
    <w:rsid w:val="003622ED"/>
    <w:rsid w:val="00362BFB"/>
    <w:rsid w:val="00362C5B"/>
    <w:rsid w:val="00364421"/>
    <w:rsid w:val="0036472E"/>
    <w:rsid w:val="00366AF0"/>
    <w:rsid w:val="00370F2A"/>
    <w:rsid w:val="003713CA"/>
    <w:rsid w:val="00371BE6"/>
    <w:rsid w:val="0037201A"/>
    <w:rsid w:val="003724BD"/>
    <w:rsid w:val="003729FC"/>
    <w:rsid w:val="00372FCA"/>
    <w:rsid w:val="00374C87"/>
    <w:rsid w:val="00374CBC"/>
    <w:rsid w:val="00374E5A"/>
    <w:rsid w:val="003766B9"/>
    <w:rsid w:val="00376E69"/>
    <w:rsid w:val="00381F98"/>
    <w:rsid w:val="00382C54"/>
    <w:rsid w:val="00383766"/>
    <w:rsid w:val="00383C03"/>
    <w:rsid w:val="00383D1B"/>
    <w:rsid w:val="00383DF3"/>
    <w:rsid w:val="0038516A"/>
    <w:rsid w:val="00385654"/>
    <w:rsid w:val="00385FD6"/>
    <w:rsid w:val="0038601E"/>
    <w:rsid w:val="003860DF"/>
    <w:rsid w:val="00387A77"/>
    <w:rsid w:val="00387F07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1CFA"/>
    <w:rsid w:val="003A22E2"/>
    <w:rsid w:val="003A293A"/>
    <w:rsid w:val="003A29E6"/>
    <w:rsid w:val="003A3196"/>
    <w:rsid w:val="003A36DB"/>
    <w:rsid w:val="003A3ABC"/>
    <w:rsid w:val="003A409E"/>
    <w:rsid w:val="003A478D"/>
    <w:rsid w:val="003A4DBF"/>
    <w:rsid w:val="003A56B2"/>
    <w:rsid w:val="003A5BFF"/>
    <w:rsid w:val="003A6244"/>
    <w:rsid w:val="003A6AC1"/>
    <w:rsid w:val="003A74EB"/>
    <w:rsid w:val="003A7B64"/>
    <w:rsid w:val="003B03CE"/>
    <w:rsid w:val="003B2EC6"/>
    <w:rsid w:val="003B3C5F"/>
    <w:rsid w:val="003B4DAD"/>
    <w:rsid w:val="003B52F2"/>
    <w:rsid w:val="003B6329"/>
    <w:rsid w:val="003B64A5"/>
    <w:rsid w:val="003B6F60"/>
    <w:rsid w:val="003B76BD"/>
    <w:rsid w:val="003B783A"/>
    <w:rsid w:val="003C045C"/>
    <w:rsid w:val="003C2B82"/>
    <w:rsid w:val="003C315D"/>
    <w:rsid w:val="003C47A5"/>
    <w:rsid w:val="003C47D1"/>
    <w:rsid w:val="003C56D8"/>
    <w:rsid w:val="003C58AE"/>
    <w:rsid w:val="003C74FF"/>
    <w:rsid w:val="003D0525"/>
    <w:rsid w:val="003D09D9"/>
    <w:rsid w:val="003D1D90"/>
    <w:rsid w:val="003D26A5"/>
    <w:rsid w:val="003D3623"/>
    <w:rsid w:val="003D3F93"/>
    <w:rsid w:val="003D4734"/>
    <w:rsid w:val="003D5013"/>
    <w:rsid w:val="003D559C"/>
    <w:rsid w:val="003D5F14"/>
    <w:rsid w:val="003D664E"/>
    <w:rsid w:val="003D77A3"/>
    <w:rsid w:val="003D78F7"/>
    <w:rsid w:val="003E2EAF"/>
    <w:rsid w:val="003E32DF"/>
    <w:rsid w:val="003E3FAD"/>
    <w:rsid w:val="003E416D"/>
    <w:rsid w:val="003E4403"/>
    <w:rsid w:val="003E5916"/>
    <w:rsid w:val="003E5CD9"/>
    <w:rsid w:val="003E5D5A"/>
    <w:rsid w:val="003E5DE7"/>
    <w:rsid w:val="003E6208"/>
    <w:rsid w:val="003E667C"/>
    <w:rsid w:val="003E7414"/>
    <w:rsid w:val="003E7F99"/>
    <w:rsid w:val="003F1281"/>
    <w:rsid w:val="003F2B96"/>
    <w:rsid w:val="003F2D6C"/>
    <w:rsid w:val="003F588A"/>
    <w:rsid w:val="003F6B76"/>
    <w:rsid w:val="003F793B"/>
    <w:rsid w:val="004010D0"/>
    <w:rsid w:val="004014AE"/>
    <w:rsid w:val="004025A6"/>
    <w:rsid w:val="00403271"/>
    <w:rsid w:val="00403645"/>
    <w:rsid w:val="00403B13"/>
    <w:rsid w:val="00403F46"/>
    <w:rsid w:val="004051EE"/>
    <w:rsid w:val="00407C5B"/>
    <w:rsid w:val="004110BE"/>
    <w:rsid w:val="0041147F"/>
    <w:rsid w:val="00411A99"/>
    <w:rsid w:val="00411C03"/>
    <w:rsid w:val="00411E59"/>
    <w:rsid w:val="004143B3"/>
    <w:rsid w:val="0041562C"/>
    <w:rsid w:val="00415C55"/>
    <w:rsid w:val="004209D5"/>
    <w:rsid w:val="00421159"/>
    <w:rsid w:val="004216D9"/>
    <w:rsid w:val="00421A46"/>
    <w:rsid w:val="00422546"/>
    <w:rsid w:val="00422D5C"/>
    <w:rsid w:val="00423116"/>
    <w:rsid w:val="00423634"/>
    <w:rsid w:val="00423764"/>
    <w:rsid w:val="00426281"/>
    <w:rsid w:val="004270C7"/>
    <w:rsid w:val="00430648"/>
    <w:rsid w:val="00430E74"/>
    <w:rsid w:val="00432069"/>
    <w:rsid w:val="004339CB"/>
    <w:rsid w:val="00435208"/>
    <w:rsid w:val="00435703"/>
    <w:rsid w:val="00437814"/>
    <w:rsid w:val="004402C9"/>
    <w:rsid w:val="00440FF1"/>
    <w:rsid w:val="004417F2"/>
    <w:rsid w:val="00442799"/>
    <w:rsid w:val="00443735"/>
    <w:rsid w:val="0044384C"/>
    <w:rsid w:val="00443FBF"/>
    <w:rsid w:val="004452DF"/>
    <w:rsid w:val="004456A8"/>
    <w:rsid w:val="00445B46"/>
    <w:rsid w:val="00446EA6"/>
    <w:rsid w:val="004507E7"/>
    <w:rsid w:val="0045084E"/>
    <w:rsid w:val="00450CC0"/>
    <w:rsid w:val="00452579"/>
    <w:rsid w:val="0045273C"/>
    <w:rsid w:val="0045288D"/>
    <w:rsid w:val="004535CB"/>
    <w:rsid w:val="00453A44"/>
    <w:rsid w:val="00455A46"/>
    <w:rsid w:val="00456085"/>
    <w:rsid w:val="00457028"/>
    <w:rsid w:val="00457E3B"/>
    <w:rsid w:val="00457FA3"/>
    <w:rsid w:val="00461C2E"/>
    <w:rsid w:val="00462172"/>
    <w:rsid w:val="004625C3"/>
    <w:rsid w:val="00466B33"/>
    <w:rsid w:val="00466EEB"/>
    <w:rsid w:val="004721EF"/>
    <w:rsid w:val="0047267B"/>
    <w:rsid w:val="00472EA0"/>
    <w:rsid w:val="00473358"/>
    <w:rsid w:val="00474C20"/>
    <w:rsid w:val="00475A71"/>
    <w:rsid w:val="00475D9E"/>
    <w:rsid w:val="00476F40"/>
    <w:rsid w:val="004804A4"/>
    <w:rsid w:val="00481C41"/>
    <w:rsid w:val="004821A5"/>
    <w:rsid w:val="004828D5"/>
    <w:rsid w:val="00482AD0"/>
    <w:rsid w:val="00482AF6"/>
    <w:rsid w:val="004841EB"/>
    <w:rsid w:val="00484651"/>
    <w:rsid w:val="00486EB3"/>
    <w:rsid w:val="00487778"/>
    <w:rsid w:val="0049085E"/>
    <w:rsid w:val="00491CAF"/>
    <w:rsid w:val="004921DA"/>
    <w:rsid w:val="00492A82"/>
    <w:rsid w:val="00493216"/>
    <w:rsid w:val="0049468A"/>
    <w:rsid w:val="004946E9"/>
    <w:rsid w:val="00495B8C"/>
    <w:rsid w:val="00495D34"/>
    <w:rsid w:val="00495DAB"/>
    <w:rsid w:val="00497C1D"/>
    <w:rsid w:val="004A0AF4"/>
    <w:rsid w:val="004A0FC9"/>
    <w:rsid w:val="004A434E"/>
    <w:rsid w:val="004A5537"/>
    <w:rsid w:val="004A6DB3"/>
    <w:rsid w:val="004A7935"/>
    <w:rsid w:val="004A7B3B"/>
    <w:rsid w:val="004A7E06"/>
    <w:rsid w:val="004B2117"/>
    <w:rsid w:val="004B2EBE"/>
    <w:rsid w:val="004B493F"/>
    <w:rsid w:val="004B50D6"/>
    <w:rsid w:val="004B7780"/>
    <w:rsid w:val="004C004E"/>
    <w:rsid w:val="004C0AE7"/>
    <w:rsid w:val="004C0BD8"/>
    <w:rsid w:val="004C0F0A"/>
    <w:rsid w:val="004C3C2A"/>
    <w:rsid w:val="004C4D01"/>
    <w:rsid w:val="004C79FF"/>
    <w:rsid w:val="004C7CE0"/>
    <w:rsid w:val="004D03A1"/>
    <w:rsid w:val="004D071D"/>
    <w:rsid w:val="004D0CE4"/>
    <w:rsid w:val="004D0F1C"/>
    <w:rsid w:val="004D2D75"/>
    <w:rsid w:val="004D2DAE"/>
    <w:rsid w:val="004D49E7"/>
    <w:rsid w:val="004D5F1F"/>
    <w:rsid w:val="004D6AB7"/>
    <w:rsid w:val="004D6BE8"/>
    <w:rsid w:val="004D7188"/>
    <w:rsid w:val="004D78EE"/>
    <w:rsid w:val="004E0097"/>
    <w:rsid w:val="004E0209"/>
    <w:rsid w:val="004E040B"/>
    <w:rsid w:val="004E19B8"/>
    <w:rsid w:val="004E2A0B"/>
    <w:rsid w:val="004E4538"/>
    <w:rsid w:val="004E46DF"/>
    <w:rsid w:val="004E4B5B"/>
    <w:rsid w:val="004E66C3"/>
    <w:rsid w:val="004E7E34"/>
    <w:rsid w:val="004F04DC"/>
    <w:rsid w:val="004F0CB7"/>
    <w:rsid w:val="004F1733"/>
    <w:rsid w:val="004F22BE"/>
    <w:rsid w:val="004F3F5B"/>
    <w:rsid w:val="004F4564"/>
    <w:rsid w:val="004F4BBB"/>
    <w:rsid w:val="004F5A90"/>
    <w:rsid w:val="004F74F8"/>
    <w:rsid w:val="004F7BD6"/>
    <w:rsid w:val="005004EC"/>
    <w:rsid w:val="0050128F"/>
    <w:rsid w:val="00501E52"/>
    <w:rsid w:val="005023E3"/>
    <w:rsid w:val="0050353B"/>
    <w:rsid w:val="00503796"/>
    <w:rsid w:val="00503A64"/>
    <w:rsid w:val="00503BF1"/>
    <w:rsid w:val="00504958"/>
    <w:rsid w:val="00504AA2"/>
    <w:rsid w:val="00504BEE"/>
    <w:rsid w:val="005065EB"/>
    <w:rsid w:val="00506863"/>
    <w:rsid w:val="00506A45"/>
    <w:rsid w:val="005072B6"/>
    <w:rsid w:val="00507500"/>
    <w:rsid w:val="0050752C"/>
    <w:rsid w:val="00507B1D"/>
    <w:rsid w:val="0051035D"/>
    <w:rsid w:val="00513144"/>
    <w:rsid w:val="00513528"/>
    <w:rsid w:val="0051588E"/>
    <w:rsid w:val="005167F8"/>
    <w:rsid w:val="00516D9D"/>
    <w:rsid w:val="00517ED6"/>
    <w:rsid w:val="00520264"/>
    <w:rsid w:val="00520B8C"/>
    <w:rsid w:val="0052151C"/>
    <w:rsid w:val="00521BC7"/>
    <w:rsid w:val="00522A49"/>
    <w:rsid w:val="005230B7"/>
    <w:rsid w:val="005235B6"/>
    <w:rsid w:val="005243B4"/>
    <w:rsid w:val="005260D8"/>
    <w:rsid w:val="00526970"/>
    <w:rsid w:val="00527489"/>
    <w:rsid w:val="00527BB3"/>
    <w:rsid w:val="00531734"/>
    <w:rsid w:val="0053254A"/>
    <w:rsid w:val="0053566B"/>
    <w:rsid w:val="00540657"/>
    <w:rsid w:val="00540A28"/>
    <w:rsid w:val="0054235E"/>
    <w:rsid w:val="00543CCF"/>
    <w:rsid w:val="0054425D"/>
    <w:rsid w:val="005442D3"/>
    <w:rsid w:val="00544B61"/>
    <w:rsid w:val="00544B6B"/>
    <w:rsid w:val="00546E09"/>
    <w:rsid w:val="005476C1"/>
    <w:rsid w:val="00553C7D"/>
    <w:rsid w:val="0055459B"/>
    <w:rsid w:val="005546A4"/>
    <w:rsid w:val="00554995"/>
    <w:rsid w:val="00554EEF"/>
    <w:rsid w:val="005555B2"/>
    <w:rsid w:val="005577A3"/>
    <w:rsid w:val="00557D46"/>
    <w:rsid w:val="00562627"/>
    <w:rsid w:val="00563B85"/>
    <w:rsid w:val="00565751"/>
    <w:rsid w:val="00565A3B"/>
    <w:rsid w:val="005660CE"/>
    <w:rsid w:val="00566803"/>
    <w:rsid w:val="0056753D"/>
    <w:rsid w:val="00567934"/>
    <w:rsid w:val="005702B6"/>
    <w:rsid w:val="005703A1"/>
    <w:rsid w:val="0057046A"/>
    <w:rsid w:val="005712BF"/>
    <w:rsid w:val="00571574"/>
    <w:rsid w:val="00571583"/>
    <w:rsid w:val="00572BF3"/>
    <w:rsid w:val="00572CFB"/>
    <w:rsid w:val="00572E7A"/>
    <w:rsid w:val="00574757"/>
    <w:rsid w:val="005750B2"/>
    <w:rsid w:val="00576718"/>
    <w:rsid w:val="00583212"/>
    <w:rsid w:val="00584933"/>
    <w:rsid w:val="00584948"/>
    <w:rsid w:val="00585D8F"/>
    <w:rsid w:val="00585DE9"/>
    <w:rsid w:val="00586072"/>
    <w:rsid w:val="0058644C"/>
    <w:rsid w:val="00587F10"/>
    <w:rsid w:val="00591351"/>
    <w:rsid w:val="00595B80"/>
    <w:rsid w:val="005960DD"/>
    <w:rsid w:val="00596243"/>
    <w:rsid w:val="00596413"/>
    <w:rsid w:val="00596492"/>
    <w:rsid w:val="00596B6A"/>
    <w:rsid w:val="005A0E73"/>
    <w:rsid w:val="005A16CF"/>
    <w:rsid w:val="005A1A3D"/>
    <w:rsid w:val="005A23DB"/>
    <w:rsid w:val="005A2ECA"/>
    <w:rsid w:val="005A4504"/>
    <w:rsid w:val="005A5B1F"/>
    <w:rsid w:val="005A624A"/>
    <w:rsid w:val="005A6BC3"/>
    <w:rsid w:val="005A789C"/>
    <w:rsid w:val="005B151D"/>
    <w:rsid w:val="005B1C17"/>
    <w:rsid w:val="005B2B86"/>
    <w:rsid w:val="005B2BA0"/>
    <w:rsid w:val="005B31EA"/>
    <w:rsid w:val="005B34A6"/>
    <w:rsid w:val="005B36E3"/>
    <w:rsid w:val="005B42FF"/>
    <w:rsid w:val="005B47C3"/>
    <w:rsid w:val="005B53A0"/>
    <w:rsid w:val="005B55BC"/>
    <w:rsid w:val="005B55FB"/>
    <w:rsid w:val="005B5728"/>
    <w:rsid w:val="005B68D2"/>
    <w:rsid w:val="005B6C67"/>
    <w:rsid w:val="005B727A"/>
    <w:rsid w:val="005C0CBC"/>
    <w:rsid w:val="005C17D1"/>
    <w:rsid w:val="005C1D3E"/>
    <w:rsid w:val="005C4204"/>
    <w:rsid w:val="005C45E7"/>
    <w:rsid w:val="005C6389"/>
    <w:rsid w:val="005C6823"/>
    <w:rsid w:val="005D0C43"/>
    <w:rsid w:val="005D1461"/>
    <w:rsid w:val="005D1C7E"/>
    <w:rsid w:val="005D203C"/>
    <w:rsid w:val="005D33B5"/>
    <w:rsid w:val="005D3687"/>
    <w:rsid w:val="005D397D"/>
    <w:rsid w:val="005D3D5E"/>
    <w:rsid w:val="005D3F28"/>
    <w:rsid w:val="005D5C6E"/>
    <w:rsid w:val="005D645B"/>
    <w:rsid w:val="005D74B0"/>
    <w:rsid w:val="005D7951"/>
    <w:rsid w:val="005E2305"/>
    <w:rsid w:val="005E3E49"/>
    <w:rsid w:val="005E44ED"/>
    <w:rsid w:val="005E4E9C"/>
    <w:rsid w:val="005E58D3"/>
    <w:rsid w:val="005E768D"/>
    <w:rsid w:val="005E7B13"/>
    <w:rsid w:val="005F00B1"/>
    <w:rsid w:val="005F00E7"/>
    <w:rsid w:val="005F19DD"/>
    <w:rsid w:val="005F23B2"/>
    <w:rsid w:val="005F4AD8"/>
    <w:rsid w:val="005F4EC3"/>
    <w:rsid w:val="005F5ADA"/>
    <w:rsid w:val="005F695C"/>
    <w:rsid w:val="005F71B8"/>
    <w:rsid w:val="005F7C51"/>
    <w:rsid w:val="00600A10"/>
    <w:rsid w:val="00601D7C"/>
    <w:rsid w:val="00602046"/>
    <w:rsid w:val="00603AD6"/>
    <w:rsid w:val="00606B9C"/>
    <w:rsid w:val="00606CBC"/>
    <w:rsid w:val="006070D2"/>
    <w:rsid w:val="00610293"/>
    <w:rsid w:val="006104BB"/>
    <w:rsid w:val="006111B6"/>
    <w:rsid w:val="006117D4"/>
    <w:rsid w:val="00612605"/>
    <w:rsid w:val="0061374B"/>
    <w:rsid w:val="00613F53"/>
    <w:rsid w:val="00615E8C"/>
    <w:rsid w:val="00616288"/>
    <w:rsid w:val="00616D2A"/>
    <w:rsid w:val="00620750"/>
    <w:rsid w:val="00620AE0"/>
    <w:rsid w:val="00620F63"/>
    <w:rsid w:val="00621286"/>
    <w:rsid w:val="0062254C"/>
    <w:rsid w:val="0062298E"/>
    <w:rsid w:val="00622E16"/>
    <w:rsid w:val="0062350A"/>
    <w:rsid w:val="0062440B"/>
    <w:rsid w:val="00624F1A"/>
    <w:rsid w:val="006254B0"/>
    <w:rsid w:val="00625C33"/>
    <w:rsid w:val="006267A0"/>
    <w:rsid w:val="00626D26"/>
    <w:rsid w:val="00627C25"/>
    <w:rsid w:val="006302F7"/>
    <w:rsid w:val="00631526"/>
    <w:rsid w:val="00631EB7"/>
    <w:rsid w:val="006328AC"/>
    <w:rsid w:val="00633A8F"/>
    <w:rsid w:val="006346CB"/>
    <w:rsid w:val="00635200"/>
    <w:rsid w:val="006362D2"/>
    <w:rsid w:val="00636633"/>
    <w:rsid w:val="00637D47"/>
    <w:rsid w:val="006405E4"/>
    <w:rsid w:val="00641457"/>
    <w:rsid w:val="00641516"/>
    <w:rsid w:val="006416FF"/>
    <w:rsid w:val="00643BAA"/>
    <w:rsid w:val="00644E29"/>
    <w:rsid w:val="0064582B"/>
    <w:rsid w:val="006458EA"/>
    <w:rsid w:val="00645F6C"/>
    <w:rsid w:val="0064617E"/>
    <w:rsid w:val="00646871"/>
    <w:rsid w:val="00650AA0"/>
    <w:rsid w:val="00651442"/>
    <w:rsid w:val="00651FCD"/>
    <w:rsid w:val="0065264D"/>
    <w:rsid w:val="006548B7"/>
    <w:rsid w:val="00654B3B"/>
    <w:rsid w:val="00656406"/>
    <w:rsid w:val="00656882"/>
    <w:rsid w:val="00657061"/>
    <w:rsid w:val="00657363"/>
    <w:rsid w:val="00657DBD"/>
    <w:rsid w:val="00660ACE"/>
    <w:rsid w:val="00662343"/>
    <w:rsid w:val="0066236B"/>
    <w:rsid w:val="0066483B"/>
    <w:rsid w:val="00664CCC"/>
    <w:rsid w:val="00665288"/>
    <w:rsid w:val="00665906"/>
    <w:rsid w:val="00666B90"/>
    <w:rsid w:val="00667D96"/>
    <w:rsid w:val="0067069C"/>
    <w:rsid w:val="00671F29"/>
    <w:rsid w:val="0067305F"/>
    <w:rsid w:val="00673E73"/>
    <w:rsid w:val="0067737F"/>
    <w:rsid w:val="00680308"/>
    <w:rsid w:val="00680634"/>
    <w:rsid w:val="006813E4"/>
    <w:rsid w:val="006820C0"/>
    <w:rsid w:val="0068276E"/>
    <w:rsid w:val="0068429C"/>
    <w:rsid w:val="0068438F"/>
    <w:rsid w:val="00685816"/>
    <w:rsid w:val="006861D2"/>
    <w:rsid w:val="00686C98"/>
    <w:rsid w:val="00687476"/>
    <w:rsid w:val="00687A6F"/>
    <w:rsid w:val="0069038E"/>
    <w:rsid w:val="00690EB5"/>
    <w:rsid w:val="006915F4"/>
    <w:rsid w:val="006925B5"/>
    <w:rsid w:val="0069501E"/>
    <w:rsid w:val="006976B8"/>
    <w:rsid w:val="00697D9C"/>
    <w:rsid w:val="006A1A0A"/>
    <w:rsid w:val="006A1B2B"/>
    <w:rsid w:val="006A3117"/>
    <w:rsid w:val="006A3A0E"/>
    <w:rsid w:val="006A3EB3"/>
    <w:rsid w:val="006A46ED"/>
    <w:rsid w:val="006A4F60"/>
    <w:rsid w:val="006A503E"/>
    <w:rsid w:val="006A59BC"/>
    <w:rsid w:val="006A61DF"/>
    <w:rsid w:val="006A67EB"/>
    <w:rsid w:val="006A6A83"/>
    <w:rsid w:val="006A790E"/>
    <w:rsid w:val="006A7F86"/>
    <w:rsid w:val="006B00E3"/>
    <w:rsid w:val="006B0151"/>
    <w:rsid w:val="006C0178"/>
    <w:rsid w:val="006C063A"/>
    <w:rsid w:val="006C0DB3"/>
    <w:rsid w:val="006C1188"/>
    <w:rsid w:val="006C1785"/>
    <w:rsid w:val="006C1FA8"/>
    <w:rsid w:val="006C2C97"/>
    <w:rsid w:val="006C398A"/>
    <w:rsid w:val="006C3C41"/>
    <w:rsid w:val="006C5695"/>
    <w:rsid w:val="006D0997"/>
    <w:rsid w:val="006D0DC1"/>
    <w:rsid w:val="006D3377"/>
    <w:rsid w:val="006D3E5E"/>
    <w:rsid w:val="006D4C00"/>
    <w:rsid w:val="006D5362"/>
    <w:rsid w:val="006D6C56"/>
    <w:rsid w:val="006D6DCA"/>
    <w:rsid w:val="006E1323"/>
    <w:rsid w:val="006E181A"/>
    <w:rsid w:val="006E21CA"/>
    <w:rsid w:val="006E2D44"/>
    <w:rsid w:val="006E6EBE"/>
    <w:rsid w:val="006E753D"/>
    <w:rsid w:val="006E75EE"/>
    <w:rsid w:val="006F1498"/>
    <w:rsid w:val="006F14CD"/>
    <w:rsid w:val="006F241A"/>
    <w:rsid w:val="006F36A8"/>
    <w:rsid w:val="006F3DD4"/>
    <w:rsid w:val="006F4E04"/>
    <w:rsid w:val="006F5181"/>
    <w:rsid w:val="006F6E4C"/>
    <w:rsid w:val="00700354"/>
    <w:rsid w:val="007005D5"/>
    <w:rsid w:val="00702260"/>
    <w:rsid w:val="00702CA2"/>
    <w:rsid w:val="007045BD"/>
    <w:rsid w:val="007046F5"/>
    <w:rsid w:val="007069D9"/>
    <w:rsid w:val="00711472"/>
    <w:rsid w:val="00711AD3"/>
    <w:rsid w:val="00711E05"/>
    <w:rsid w:val="007121E9"/>
    <w:rsid w:val="00714DE0"/>
    <w:rsid w:val="007164A7"/>
    <w:rsid w:val="00716DFF"/>
    <w:rsid w:val="00721A60"/>
    <w:rsid w:val="007220CF"/>
    <w:rsid w:val="00722163"/>
    <w:rsid w:val="007223A2"/>
    <w:rsid w:val="00723821"/>
    <w:rsid w:val="00724942"/>
    <w:rsid w:val="007257AC"/>
    <w:rsid w:val="0072612D"/>
    <w:rsid w:val="00727341"/>
    <w:rsid w:val="00727426"/>
    <w:rsid w:val="00727E1D"/>
    <w:rsid w:val="00734AC1"/>
    <w:rsid w:val="00734C35"/>
    <w:rsid w:val="00734F1A"/>
    <w:rsid w:val="00736065"/>
    <w:rsid w:val="00736C8F"/>
    <w:rsid w:val="0074006F"/>
    <w:rsid w:val="00741D75"/>
    <w:rsid w:val="007421CA"/>
    <w:rsid w:val="00745008"/>
    <w:rsid w:val="0074621F"/>
    <w:rsid w:val="007463FB"/>
    <w:rsid w:val="00750426"/>
    <w:rsid w:val="007513CD"/>
    <w:rsid w:val="00751F14"/>
    <w:rsid w:val="00752B2B"/>
    <w:rsid w:val="00752D8F"/>
    <w:rsid w:val="00753465"/>
    <w:rsid w:val="007546E8"/>
    <w:rsid w:val="00755880"/>
    <w:rsid w:val="00755D22"/>
    <w:rsid w:val="0075696F"/>
    <w:rsid w:val="00757042"/>
    <w:rsid w:val="007571C4"/>
    <w:rsid w:val="00760099"/>
    <w:rsid w:val="0076096A"/>
    <w:rsid w:val="00760E8D"/>
    <w:rsid w:val="00761406"/>
    <w:rsid w:val="0076196C"/>
    <w:rsid w:val="00763239"/>
    <w:rsid w:val="007652F7"/>
    <w:rsid w:val="00765451"/>
    <w:rsid w:val="00766B1A"/>
    <w:rsid w:val="00766DFE"/>
    <w:rsid w:val="00767192"/>
    <w:rsid w:val="00771DCF"/>
    <w:rsid w:val="00772027"/>
    <w:rsid w:val="00775679"/>
    <w:rsid w:val="0077584D"/>
    <w:rsid w:val="007764B8"/>
    <w:rsid w:val="00777246"/>
    <w:rsid w:val="0077797F"/>
    <w:rsid w:val="007802A6"/>
    <w:rsid w:val="00782B50"/>
    <w:rsid w:val="00783B46"/>
    <w:rsid w:val="00784800"/>
    <w:rsid w:val="00786A15"/>
    <w:rsid w:val="007877CE"/>
    <w:rsid w:val="00787E22"/>
    <w:rsid w:val="007914E4"/>
    <w:rsid w:val="007914F3"/>
    <w:rsid w:val="00791F2A"/>
    <w:rsid w:val="00792030"/>
    <w:rsid w:val="007926D8"/>
    <w:rsid w:val="00792720"/>
    <w:rsid w:val="0079373D"/>
    <w:rsid w:val="00794BC4"/>
    <w:rsid w:val="00794F1E"/>
    <w:rsid w:val="0079538C"/>
    <w:rsid w:val="00795C50"/>
    <w:rsid w:val="007A098E"/>
    <w:rsid w:val="007A149D"/>
    <w:rsid w:val="007A19C4"/>
    <w:rsid w:val="007A1CCE"/>
    <w:rsid w:val="007A439D"/>
    <w:rsid w:val="007A5765"/>
    <w:rsid w:val="007A5B89"/>
    <w:rsid w:val="007A77FC"/>
    <w:rsid w:val="007A7DCF"/>
    <w:rsid w:val="007B058E"/>
    <w:rsid w:val="007B0864"/>
    <w:rsid w:val="007B0E05"/>
    <w:rsid w:val="007B2BDF"/>
    <w:rsid w:val="007B3236"/>
    <w:rsid w:val="007B337B"/>
    <w:rsid w:val="007B4723"/>
    <w:rsid w:val="007B5DB4"/>
    <w:rsid w:val="007C0795"/>
    <w:rsid w:val="007C0FA7"/>
    <w:rsid w:val="007C13AC"/>
    <w:rsid w:val="007C14AD"/>
    <w:rsid w:val="007C19CE"/>
    <w:rsid w:val="007C3AB5"/>
    <w:rsid w:val="007C50E1"/>
    <w:rsid w:val="007C6C61"/>
    <w:rsid w:val="007D08BB"/>
    <w:rsid w:val="007D0D31"/>
    <w:rsid w:val="007D1085"/>
    <w:rsid w:val="007D1926"/>
    <w:rsid w:val="007D25CF"/>
    <w:rsid w:val="007D34C6"/>
    <w:rsid w:val="007D3C15"/>
    <w:rsid w:val="007D495A"/>
    <w:rsid w:val="007D4D44"/>
    <w:rsid w:val="007D503E"/>
    <w:rsid w:val="007D50FF"/>
    <w:rsid w:val="007D5668"/>
    <w:rsid w:val="007D58A9"/>
    <w:rsid w:val="007D6B5D"/>
    <w:rsid w:val="007D73E8"/>
    <w:rsid w:val="007D7FFC"/>
    <w:rsid w:val="007E21DF"/>
    <w:rsid w:val="007E362C"/>
    <w:rsid w:val="007E41CB"/>
    <w:rsid w:val="007E5479"/>
    <w:rsid w:val="007E5F8E"/>
    <w:rsid w:val="007E79A4"/>
    <w:rsid w:val="007F072E"/>
    <w:rsid w:val="007F1AED"/>
    <w:rsid w:val="007F2366"/>
    <w:rsid w:val="007F6EC7"/>
    <w:rsid w:val="007F75A8"/>
    <w:rsid w:val="007F7E00"/>
    <w:rsid w:val="007F7EA7"/>
    <w:rsid w:val="00800B72"/>
    <w:rsid w:val="0080216F"/>
    <w:rsid w:val="00802FC5"/>
    <w:rsid w:val="00804590"/>
    <w:rsid w:val="008077DC"/>
    <w:rsid w:val="0081078F"/>
    <w:rsid w:val="008117FD"/>
    <w:rsid w:val="008121A6"/>
    <w:rsid w:val="00812782"/>
    <w:rsid w:val="008138C1"/>
    <w:rsid w:val="008143CA"/>
    <w:rsid w:val="00815DA5"/>
    <w:rsid w:val="00816255"/>
    <w:rsid w:val="00816A54"/>
    <w:rsid w:val="00816B48"/>
    <w:rsid w:val="008204A2"/>
    <w:rsid w:val="008208CB"/>
    <w:rsid w:val="00820B60"/>
    <w:rsid w:val="00821363"/>
    <w:rsid w:val="00822070"/>
    <w:rsid w:val="00822142"/>
    <w:rsid w:val="00822EA3"/>
    <w:rsid w:val="0082437A"/>
    <w:rsid w:val="00830ACB"/>
    <w:rsid w:val="0083127F"/>
    <w:rsid w:val="008312B9"/>
    <w:rsid w:val="00831EDC"/>
    <w:rsid w:val="00832700"/>
    <w:rsid w:val="00832898"/>
    <w:rsid w:val="00834BCA"/>
    <w:rsid w:val="00835499"/>
    <w:rsid w:val="00835A0A"/>
    <w:rsid w:val="00835AF5"/>
    <w:rsid w:val="00835ECD"/>
    <w:rsid w:val="008369E5"/>
    <w:rsid w:val="00837745"/>
    <w:rsid w:val="008377E3"/>
    <w:rsid w:val="008378E7"/>
    <w:rsid w:val="00840667"/>
    <w:rsid w:val="00842C5E"/>
    <w:rsid w:val="00844800"/>
    <w:rsid w:val="00850365"/>
    <w:rsid w:val="00850566"/>
    <w:rsid w:val="008523A2"/>
    <w:rsid w:val="00852B3C"/>
    <w:rsid w:val="008532E6"/>
    <w:rsid w:val="00853F66"/>
    <w:rsid w:val="00853FF2"/>
    <w:rsid w:val="00853FF4"/>
    <w:rsid w:val="00855910"/>
    <w:rsid w:val="0085795D"/>
    <w:rsid w:val="00862936"/>
    <w:rsid w:val="0086745D"/>
    <w:rsid w:val="00870BF0"/>
    <w:rsid w:val="008716D8"/>
    <w:rsid w:val="0087408A"/>
    <w:rsid w:val="00875ABA"/>
    <w:rsid w:val="00875B8A"/>
    <w:rsid w:val="008771D6"/>
    <w:rsid w:val="00877226"/>
    <w:rsid w:val="008776B0"/>
    <w:rsid w:val="0088012D"/>
    <w:rsid w:val="00881C47"/>
    <w:rsid w:val="008831D9"/>
    <w:rsid w:val="008840EE"/>
    <w:rsid w:val="00884237"/>
    <w:rsid w:val="008846E8"/>
    <w:rsid w:val="00886F25"/>
    <w:rsid w:val="0088725B"/>
    <w:rsid w:val="00887583"/>
    <w:rsid w:val="00891445"/>
    <w:rsid w:val="00891C55"/>
    <w:rsid w:val="00892639"/>
    <w:rsid w:val="00892781"/>
    <w:rsid w:val="008927FD"/>
    <w:rsid w:val="008939BF"/>
    <w:rsid w:val="00894C0B"/>
    <w:rsid w:val="0089552D"/>
    <w:rsid w:val="00895A28"/>
    <w:rsid w:val="008967EF"/>
    <w:rsid w:val="00897183"/>
    <w:rsid w:val="008A2476"/>
    <w:rsid w:val="008A2992"/>
    <w:rsid w:val="008A34AF"/>
    <w:rsid w:val="008A4593"/>
    <w:rsid w:val="008A46D9"/>
    <w:rsid w:val="008A52EE"/>
    <w:rsid w:val="008A5AFD"/>
    <w:rsid w:val="008A5E3E"/>
    <w:rsid w:val="008A6CD4"/>
    <w:rsid w:val="008A788A"/>
    <w:rsid w:val="008B3EFA"/>
    <w:rsid w:val="008B47B4"/>
    <w:rsid w:val="008B5396"/>
    <w:rsid w:val="008B581F"/>
    <w:rsid w:val="008B6A57"/>
    <w:rsid w:val="008B71CB"/>
    <w:rsid w:val="008C054A"/>
    <w:rsid w:val="008C0A47"/>
    <w:rsid w:val="008C0FD0"/>
    <w:rsid w:val="008C3418"/>
    <w:rsid w:val="008C4913"/>
    <w:rsid w:val="008C4989"/>
    <w:rsid w:val="008C4AB5"/>
    <w:rsid w:val="008C4B46"/>
    <w:rsid w:val="008C5478"/>
    <w:rsid w:val="008C54F6"/>
    <w:rsid w:val="008C57E5"/>
    <w:rsid w:val="008C5AD6"/>
    <w:rsid w:val="008C5D4E"/>
    <w:rsid w:val="008C607E"/>
    <w:rsid w:val="008C6D0D"/>
    <w:rsid w:val="008C6F09"/>
    <w:rsid w:val="008C7A4B"/>
    <w:rsid w:val="008D0C05"/>
    <w:rsid w:val="008D668D"/>
    <w:rsid w:val="008D71CE"/>
    <w:rsid w:val="008E0651"/>
    <w:rsid w:val="008E0E94"/>
    <w:rsid w:val="008E1234"/>
    <w:rsid w:val="008E197A"/>
    <w:rsid w:val="008E444B"/>
    <w:rsid w:val="008E5787"/>
    <w:rsid w:val="008E5BF1"/>
    <w:rsid w:val="008F039B"/>
    <w:rsid w:val="008F1C67"/>
    <w:rsid w:val="008F238D"/>
    <w:rsid w:val="008F2611"/>
    <w:rsid w:val="008F4312"/>
    <w:rsid w:val="00900228"/>
    <w:rsid w:val="00902A41"/>
    <w:rsid w:val="0090328C"/>
    <w:rsid w:val="00904E35"/>
    <w:rsid w:val="009057D2"/>
    <w:rsid w:val="00905A7F"/>
    <w:rsid w:val="00905EB6"/>
    <w:rsid w:val="00906247"/>
    <w:rsid w:val="009064A2"/>
    <w:rsid w:val="0090694C"/>
    <w:rsid w:val="0090738B"/>
    <w:rsid w:val="00910F8F"/>
    <w:rsid w:val="0091118D"/>
    <w:rsid w:val="0091261A"/>
    <w:rsid w:val="009130B5"/>
    <w:rsid w:val="00914B92"/>
    <w:rsid w:val="0091500C"/>
    <w:rsid w:val="00915758"/>
    <w:rsid w:val="00920771"/>
    <w:rsid w:val="00920BF0"/>
    <w:rsid w:val="00920C8A"/>
    <w:rsid w:val="009213D3"/>
    <w:rsid w:val="009225A7"/>
    <w:rsid w:val="00923D3E"/>
    <w:rsid w:val="009256A7"/>
    <w:rsid w:val="00927701"/>
    <w:rsid w:val="009278D5"/>
    <w:rsid w:val="00927FEB"/>
    <w:rsid w:val="00932F94"/>
    <w:rsid w:val="00934BB2"/>
    <w:rsid w:val="00936D66"/>
    <w:rsid w:val="0094033A"/>
    <w:rsid w:val="009407E3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511"/>
    <w:rsid w:val="00947FF8"/>
    <w:rsid w:val="0095165A"/>
    <w:rsid w:val="00951CE8"/>
    <w:rsid w:val="00952D70"/>
    <w:rsid w:val="00953331"/>
    <w:rsid w:val="00953565"/>
    <w:rsid w:val="00953D56"/>
    <w:rsid w:val="00954C90"/>
    <w:rsid w:val="00955A8E"/>
    <w:rsid w:val="009562A2"/>
    <w:rsid w:val="0095758E"/>
    <w:rsid w:val="00960FA3"/>
    <w:rsid w:val="00961347"/>
    <w:rsid w:val="00962377"/>
    <w:rsid w:val="00962886"/>
    <w:rsid w:val="00964681"/>
    <w:rsid w:val="009676DC"/>
    <w:rsid w:val="00967FC7"/>
    <w:rsid w:val="009723A1"/>
    <w:rsid w:val="00972E97"/>
    <w:rsid w:val="00973614"/>
    <w:rsid w:val="00973CC2"/>
    <w:rsid w:val="009742AB"/>
    <w:rsid w:val="00974841"/>
    <w:rsid w:val="009749B1"/>
    <w:rsid w:val="0097724C"/>
    <w:rsid w:val="0098048C"/>
    <w:rsid w:val="00980866"/>
    <w:rsid w:val="00980D24"/>
    <w:rsid w:val="00982037"/>
    <w:rsid w:val="009824DF"/>
    <w:rsid w:val="00982BC8"/>
    <w:rsid w:val="0098358E"/>
    <w:rsid w:val="0098405A"/>
    <w:rsid w:val="0098426F"/>
    <w:rsid w:val="009877D2"/>
    <w:rsid w:val="00987845"/>
    <w:rsid w:val="00990477"/>
    <w:rsid w:val="00991A93"/>
    <w:rsid w:val="00993DD5"/>
    <w:rsid w:val="009948C1"/>
    <w:rsid w:val="00995894"/>
    <w:rsid w:val="0099649F"/>
    <w:rsid w:val="00996772"/>
    <w:rsid w:val="00997A7D"/>
    <w:rsid w:val="009A0E5E"/>
    <w:rsid w:val="009A0F09"/>
    <w:rsid w:val="009A12F2"/>
    <w:rsid w:val="009A261C"/>
    <w:rsid w:val="009A44FA"/>
    <w:rsid w:val="009A4689"/>
    <w:rsid w:val="009A4CBF"/>
    <w:rsid w:val="009A57C2"/>
    <w:rsid w:val="009A69C6"/>
    <w:rsid w:val="009A750D"/>
    <w:rsid w:val="009A7DBA"/>
    <w:rsid w:val="009B09CD"/>
    <w:rsid w:val="009B2148"/>
    <w:rsid w:val="009B2383"/>
    <w:rsid w:val="009B4356"/>
    <w:rsid w:val="009C0566"/>
    <w:rsid w:val="009C23A8"/>
    <w:rsid w:val="009C2AC9"/>
    <w:rsid w:val="009C30AA"/>
    <w:rsid w:val="009C31BF"/>
    <w:rsid w:val="009C43D1"/>
    <w:rsid w:val="009C5608"/>
    <w:rsid w:val="009C59A6"/>
    <w:rsid w:val="009C6A52"/>
    <w:rsid w:val="009C6C2D"/>
    <w:rsid w:val="009D0A30"/>
    <w:rsid w:val="009D0AB2"/>
    <w:rsid w:val="009D0CAF"/>
    <w:rsid w:val="009D117A"/>
    <w:rsid w:val="009D3276"/>
    <w:rsid w:val="009D3CBF"/>
    <w:rsid w:val="009D444C"/>
    <w:rsid w:val="009D4525"/>
    <w:rsid w:val="009D473A"/>
    <w:rsid w:val="009D4B14"/>
    <w:rsid w:val="009D6423"/>
    <w:rsid w:val="009E1533"/>
    <w:rsid w:val="009E2715"/>
    <w:rsid w:val="009E2785"/>
    <w:rsid w:val="009E54BA"/>
    <w:rsid w:val="009E5870"/>
    <w:rsid w:val="009F08F6"/>
    <w:rsid w:val="009F0CDB"/>
    <w:rsid w:val="009F317B"/>
    <w:rsid w:val="009F343C"/>
    <w:rsid w:val="009F39CB"/>
    <w:rsid w:val="009F3F07"/>
    <w:rsid w:val="009F7B60"/>
    <w:rsid w:val="00A007CD"/>
    <w:rsid w:val="00A00A90"/>
    <w:rsid w:val="00A00EE5"/>
    <w:rsid w:val="00A049E2"/>
    <w:rsid w:val="00A06AE1"/>
    <w:rsid w:val="00A070C0"/>
    <w:rsid w:val="00A077D4"/>
    <w:rsid w:val="00A1344B"/>
    <w:rsid w:val="00A13908"/>
    <w:rsid w:val="00A154E5"/>
    <w:rsid w:val="00A156E2"/>
    <w:rsid w:val="00A17B98"/>
    <w:rsid w:val="00A20076"/>
    <w:rsid w:val="00A209B0"/>
    <w:rsid w:val="00A20E13"/>
    <w:rsid w:val="00A219E7"/>
    <w:rsid w:val="00A2290B"/>
    <w:rsid w:val="00A229E4"/>
    <w:rsid w:val="00A2417A"/>
    <w:rsid w:val="00A246C2"/>
    <w:rsid w:val="00A248AC"/>
    <w:rsid w:val="00A26D8D"/>
    <w:rsid w:val="00A27620"/>
    <w:rsid w:val="00A27692"/>
    <w:rsid w:val="00A32A9C"/>
    <w:rsid w:val="00A3306F"/>
    <w:rsid w:val="00A33A7A"/>
    <w:rsid w:val="00A3560F"/>
    <w:rsid w:val="00A358FF"/>
    <w:rsid w:val="00A35D4E"/>
    <w:rsid w:val="00A35DD1"/>
    <w:rsid w:val="00A369E6"/>
    <w:rsid w:val="00A36ADD"/>
    <w:rsid w:val="00A36DC1"/>
    <w:rsid w:val="00A4016C"/>
    <w:rsid w:val="00A40884"/>
    <w:rsid w:val="00A42C28"/>
    <w:rsid w:val="00A438C0"/>
    <w:rsid w:val="00A43B6B"/>
    <w:rsid w:val="00A45C7E"/>
    <w:rsid w:val="00A46AF0"/>
    <w:rsid w:val="00A477E6"/>
    <w:rsid w:val="00A4790E"/>
    <w:rsid w:val="00A47C1B"/>
    <w:rsid w:val="00A47DB5"/>
    <w:rsid w:val="00A51BD6"/>
    <w:rsid w:val="00A52632"/>
    <w:rsid w:val="00A5337D"/>
    <w:rsid w:val="00A54D5E"/>
    <w:rsid w:val="00A55079"/>
    <w:rsid w:val="00A5564B"/>
    <w:rsid w:val="00A57C2D"/>
    <w:rsid w:val="00A57CE8"/>
    <w:rsid w:val="00A61F48"/>
    <w:rsid w:val="00A62DE2"/>
    <w:rsid w:val="00A630E9"/>
    <w:rsid w:val="00A6389A"/>
    <w:rsid w:val="00A63DC8"/>
    <w:rsid w:val="00A66CBC"/>
    <w:rsid w:val="00A70990"/>
    <w:rsid w:val="00A75B8C"/>
    <w:rsid w:val="00A809AC"/>
    <w:rsid w:val="00A80E2F"/>
    <w:rsid w:val="00A81018"/>
    <w:rsid w:val="00A825D5"/>
    <w:rsid w:val="00A83634"/>
    <w:rsid w:val="00A841CC"/>
    <w:rsid w:val="00A844CE"/>
    <w:rsid w:val="00A84FE2"/>
    <w:rsid w:val="00A869D2"/>
    <w:rsid w:val="00A878E8"/>
    <w:rsid w:val="00A90385"/>
    <w:rsid w:val="00A91EAA"/>
    <w:rsid w:val="00A9264B"/>
    <w:rsid w:val="00A95E21"/>
    <w:rsid w:val="00A963A4"/>
    <w:rsid w:val="00A96569"/>
    <w:rsid w:val="00A96727"/>
    <w:rsid w:val="00A96DCC"/>
    <w:rsid w:val="00AA188F"/>
    <w:rsid w:val="00AA2555"/>
    <w:rsid w:val="00AA2B9C"/>
    <w:rsid w:val="00AA3C3D"/>
    <w:rsid w:val="00AA4B61"/>
    <w:rsid w:val="00AA53B0"/>
    <w:rsid w:val="00AA63A9"/>
    <w:rsid w:val="00AA6F19"/>
    <w:rsid w:val="00AA7E07"/>
    <w:rsid w:val="00AB0B3D"/>
    <w:rsid w:val="00AB1112"/>
    <w:rsid w:val="00AB1607"/>
    <w:rsid w:val="00AB17F6"/>
    <w:rsid w:val="00AB31BE"/>
    <w:rsid w:val="00AB4292"/>
    <w:rsid w:val="00AB4E03"/>
    <w:rsid w:val="00AB6CFF"/>
    <w:rsid w:val="00AC1B7C"/>
    <w:rsid w:val="00AC31EB"/>
    <w:rsid w:val="00AC5181"/>
    <w:rsid w:val="00AC60C2"/>
    <w:rsid w:val="00AC76C6"/>
    <w:rsid w:val="00AD11FF"/>
    <w:rsid w:val="00AD268D"/>
    <w:rsid w:val="00AD3749"/>
    <w:rsid w:val="00AD3F85"/>
    <w:rsid w:val="00AD5142"/>
    <w:rsid w:val="00AD5F8C"/>
    <w:rsid w:val="00AD6723"/>
    <w:rsid w:val="00AD6AE6"/>
    <w:rsid w:val="00AD6C16"/>
    <w:rsid w:val="00AD75AF"/>
    <w:rsid w:val="00AD7B8B"/>
    <w:rsid w:val="00AE1B04"/>
    <w:rsid w:val="00AE2223"/>
    <w:rsid w:val="00AE2465"/>
    <w:rsid w:val="00AE7BCF"/>
    <w:rsid w:val="00AE7D6D"/>
    <w:rsid w:val="00AF1B15"/>
    <w:rsid w:val="00AF1C91"/>
    <w:rsid w:val="00AF1D18"/>
    <w:rsid w:val="00AF4274"/>
    <w:rsid w:val="00AF476B"/>
    <w:rsid w:val="00AF5D0F"/>
    <w:rsid w:val="00AF794B"/>
    <w:rsid w:val="00B0051A"/>
    <w:rsid w:val="00B01254"/>
    <w:rsid w:val="00B01D3C"/>
    <w:rsid w:val="00B02952"/>
    <w:rsid w:val="00B03DB7"/>
    <w:rsid w:val="00B04957"/>
    <w:rsid w:val="00B04CB8"/>
    <w:rsid w:val="00B05435"/>
    <w:rsid w:val="00B07F24"/>
    <w:rsid w:val="00B1026E"/>
    <w:rsid w:val="00B10B09"/>
    <w:rsid w:val="00B116A0"/>
    <w:rsid w:val="00B11981"/>
    <w:rsid w:val="00B15372"/>
    <w:rsid w:val="00B16515"/>
    <w:rsid w:val="00B17F46"/>
    <w:rsid w:val="00B20519"/>
    <w:rsid w:val="00B20F94"/>
    <w:rsid w:val="00B21293"/>
    <w:rsid w:val="00B22C00"/>
    <w:rsid w:val="00B2361F"/>
    <w:rsid w:val="00B2692B"/>
    <w:rsid w:val="00B2718B"/>
    <w:rsid w:val="00B274D6"/>
    <w:rsid w:val="00B302FA"/>
    <w:rsid w:val="00B3040A"/>
    <w:rsid w:val="00B305D9"/>
    <w:rsid w:val="00B3158D"/>
    <w:rsid w:val="00B3231C"/>
    <w:rsid w:val="00B348D8"/>
    <w:rsid w:val="00B350FD"/>
    <w:rsid w:val="00B35ECD"/>
    <w:rsid w:val="00B40221"/>
    <w:rsid w:val="00B40CF1"/>
    <w:rsid w:val="00B41FC5"/>
    <w:rsid w:val="00B422A1"/>
    <w:rsid w:val="00B42488"/>
    <w:rsid w:val="00B42BCA"/>
    <w:rsid w:val="00B447D8"/>
    <w:rsid w:val="00B45A5E"/>
    <w:rsid w:val="00B51003"/>
    <w:rsid w:val="00B51194"/>
    <w:rsid w:val="00B51DB9"/>
    <w:rsid w:val="00B52374"/>
    <w:rsid w:val="00B5292B"/>
    <w:rsid w:val="00B53243"/>
    <w:rsid w:val="00B53D95"/>
    <w:rsid w:val="00B5499F"/>
    <w:rsid w:val="00B54BCB"/>
    <w:rsid w:val="00B56B13"/>
    <w:rsid w:val="00B570CF"/>
    <w:rsid w:val="00B5776D"/>
    <w:rsid w:val="00B60DD2"/>
    <w:rsid w:val="00B6166F"/>
    <w:rsid w:val="00B626F0"/>
    <w:rsid w:val="00B636A7"/>
    <w:rsid w:val="00B63974"/>
    <w:rsid w:val="00B63977"/>
    <w:rsid w:val="00B63F1C"/>
    <w:rsid w:val="00B64ECD"/>
    <w:rsid w:val="00B65B70"/>
    <w:rsid w:val="00B65F8D"/>
    <w:rsid w:val="00B661D7"/>
    <w:rsid w:val="00B661D9"/>
    <w:rsid w:val="00B7006B"/>
    <w:rsid w:val="00B714BA"/>
    <w:rsid w:val="00B71596"/>
    <w:rsid w:val="00B73C63"/>
    <w:rsid w:val="00B74E3D"/>
    <w:rsid w:val="00B753D1"/>
    <w:rsid w:val="00B776D2"/>
    <w:rsid w:val="00B77BB8"/>
    <w:rsid w:val="00B8242B"/>
    <w:rsid w:val="00B83455"/>
    <w:rsid w:val="00B844E8"/>
    <w:rsid w:val="00B850E9"/>
    <w:rsid w:val="00B90476"/>
    <w:rsid w:val="00B91B67"/>
    <w:rsid w:val="00B92315"/>
    <w:rsid w:val="00B9272C"/>
    <w:rsid w:val="00B936F0"/>
    <w:rsid w:val="00B94B98"/>
    <w:rsid w:val="00B94CAC"/>
    <w:rsid w:val="00B96C04"/>
    <w:rsid w:val="00BA06B3"/>
    <w:rsid w:val="00BA2297"/>
    <w:rsid w:val="00BA2F56"/>
    <w:rsid w:val="00BA32BA"/>
    <w:rsid w:val="00BA32CA"/>
    <w:rsid w:val="00BA477A"/>
    <w:rsid w:val="00BA6C7C"/>
    <w:rsid w:val="00BA6D9A"/>
    <w:rsid w:val="00BA7016"/>
    <w:rsid w:val="00BA787B"/>
    <w:rsid w:val="00BB0CDB"/>
    <w:rsid w:val="00BB2043"/>
    <w:rsid w:val="00BB20F2"/>
    <w:rsid w:val="00BB4D58"/>
    <w:rsid w:val="00BB5178"/>
    <w:rsid w:val="00BB67AE"/>
    <w:rsid w:val="00BB6951"/>
    <w:rsid w:val="00BB728B"/>
    <w:rsid w:val="00BB7702"/>
    <w:rsid w:val="00BB7718"/>
    <w:rsid w:val="00BC049F"/>
    <w:rsid w:val="00BC28F4"/>
    <w:rsid w:val="00BC3609"/>
    <w:rsid w:val="00BC465F"/>
    <w:rsid w:val="00BC5869"/>
    <w:rsid w:val="00BC62F7"/>
    <w:rsid w:val="00BC6B01"/>
    <w:rsid w:val="00BC757F"/>
    <w:rsid w:val="00BD003A"/>
    <w:rsid w:val="00BD0FAD"/>
    <w:rsid w:val="00BD1031"/>
    <w:rsid w:val="00BD1D45"/>
    <w:rsid w:val="00BD3099"/>
    <w:rsid w:val="00BD3A9F"/>
    <w:rsid w:val="00BD3E62"/>
    <w:rsid w:val="00BD62F8"/>
    <w:rsid w:val="00BD686B"/>
    <w:rsid w:val="00BD73E6"/>
    <w:rsid w:val="00BD7DD1"/>
    <w:rsid w:val="00BE015C"/>
    <w:rsid w:val="00BE21A9"/>
    <w:rsid w:val="00BE263E"/>
    <w:rsid w:val="00BE390A"/>
    <w:rsid w:val="00BE3F11"/>
    <w:rsid w:val="00BE438D"/>
    <w:rsid w:val="00BE50F9"/>
    <w:rsid w:val="00BE603A"/>
    <w:rsid w:val="00BE6CB3"/>
    <w:rsid w:val="00BF2436"/>
    <w:rsid w:val="00BF321B"/>
    <w:rsid w:val="00BF36A4"/>
    <w:rsid w:val="00BF3773"/>
    <w:rsid w:val="00BF3E14"/>
    <w:rsid w:val="00BF4164"/>
    <w:rsid w:val="00BF4644"/>
    <w:rsid w:val="00BF5689"/>
    <w:rsid w:val="00BF6269"/>
    <w:rsid w:val="00BF63AA"/>
    <w:rsid w:val="00BF6C40"/>
    <w:rsid w:val="00C00D18"/>
    <w:rsid w:val="00C025A2"/>
    <w:rsid w:val="00C03B8D"/>
    <w:rsid w:val="00C0428C"/>
    <w:rsid w:val="00C04532"/>
    <w:rsid w:val="00C06D1A"/>
    <w:rsid w:val="00C078F3"/>
    <w:rsid w:val="00C10A71"/>
    <w:rsid w:val="00C11262"/>
    <w:rsid w:val="00C11CDA"/>
    <w:rsid w:val="00C12A01"/>
    <w:rsid w:val="00C12AEB"/>
    <w:rsid w:val="00C12F60"/>
    <w:rsid w:val="00C13211"/>
    <w:rsid w:val="00C1356B"/>
    <w:rsid w:val="00C14E80"/>
    <w:rsid w:val="00C151D0"/>
    <w:rsid w:val="00C15E0C"/>
    <w:rsid w:val="00C17C1B"/>
    <w:rsid w:val="00C20366"/>
    <w:rsid w:val="00C21F16"/>
    <w:rsid w:val="00C237F5"/>
    <w:rsid w:val="00C24241"/>
    <w:rsid w:val="00C247D2"/>
    <w:rsid w:val="00C24968"/>
    <w:rsid w:val="00C24A70"/>
    <w:rsid w:val="00C31594"/>
    <w:rsid w:val="00C317AA"/>
    <w:rsid w:val="00C31D95"/>
    <w:rsid w:val="00C325C5"/>
    <w:rsid w:val="00C328F2"/>
    <w:rsid w:val="00C34A45"/>
    <w:rsid w:val="00C34A7D"/>
    <w:rsid w:val="00C34B1A"/>
    <w:rsid w:val="00C3596F"/>
    <w:rsid w:val="00C36247"/>
    <w:rsid w:val="00C3671A"/>
    <w:rsid w:val="00C372F6"/>
    <w:rsid w:val="00C373F2"/>
    <w:rsid w:val="00C40424"/>
    <w:rsid w:val="00C4213D"/>
    <w:rsid w:val="00C4276C"/>
    <w:rsid w:val="00C4329D"/>
    <w:rsid w:val="00C43374"/>
    <w:rsid w:val="00C4431D"/>
    <w:rsid w:val="00C45A69"/>
    <w:rsid w:val="00C45F53"/>
    <w:rsid w:val="00C46AA2"/>
    <w:rsid w:val="00C46C48"/>
    <w:rsid w:val="00C475AA"/>
    <w:rsid w:val="00C500C8"/>
    <w:rsid w:val="00C50BCF"/>
    <w:rsid w:val="00C51C11"/>
    <w:rsid w:val="00C5217A"/>
    <w:rsid w:val="00C542F0"/>
    <w:rsid w:val="00C55F0E"/>
    <w:rsid w:val="00C5709A"/>
    <w:rsid w:val="00C575AD"/>
    <w:rsid w:val="00C57CDB"/>
    <w:rsid w:val="00C60A9B"/>
    <w:rsid w:val="00C60F8E"/>
    <w:rsid w:val="00C6108B"/>
    <w:rsid w:val="00C62A1D"/>
    <w:rsid w:val="00C66B2F"/>
    <w:rsid w:val="00C671C5"/>
    <w:rsid w:val="00C7233D"/>
    <w:rsid w:val="00C723BC"/>
    <w:rsid w:val="00C73810"/>
    <w:rsid w:val="00C73F85"/>
    <w:rsid w:val="00C7480A"/>
    <w:rsid w:val="00C7508B"/>
    <w:rsid w:val="00C76888"/>
    <w:rsid w:val="00C80482"/>
    <w:rsid w:val="00C80C9F"/>
    <w:rsid w:val="00C80D03"/>
    <w:rsid w:val="00C80D37"/>
    <w:rsid w:val="00C8151A"/>
    <w:rsid w:val="00C81770"/>
    <w:rsid w:val="00C81C99"/>
    <w:rsid w:val="00C81DA7"/>
    <w:rsid w:val="00C82355"/>
    <w:rsid w:val="00C824CE"/>
    <w:rsid w:val="00C82609"/>
    <w:rsid w:val="00C82804"/>
    <w:rsid w:val="00C855AC"/>
    <w:rsid w:val="00C85C0F"/>
    <w:rsid w:val="00C86817"/>
    <w:rsid w:val="00C87821"/>
    <w:rsid w:val="00C8795F"/>
    <w:rsid w:val="00C91E90"/>
    <w:rsid w:val="00C925C3"/>
    <w:rsid w:val="00C92726"/>
    <w:rsid w:val="00C9365B"/>
    <w:rsid w:val="00C94642"/>
    <w:rsid w:val="00C94AEE"/>
    <w:rsid w:val="00C95FF7"/>
    <w:rsid w:val="00C9659A"/>
    <w:rsid w:val="00C96AF0"/>
    <w:rsid w:val="00C975ED"/>
    <w:rsid w:val="00CA1130"/>
    <w:rsid w:val="00CA1F8F"/>
    <w:rsid w:val="00CA2591"/>
    <w:rsid w:val="00CA51BB"/>
    <w:rsid w:val="00CA6689"/>
    <w:rsid w:val="00CB00AD"/>
    <w:rsid w:val="00CB147A"/>
    <w:rsid w:val="00CB1CBD"/>
    <w:rsid w:val="00CB285C"/>
    <w:rsid w:val="00CB4BD0"/>
    <w:rsid w:val="00CB57E9"/>
    <w:rsid w:val="00CB6234"/>
    <w:rsid w:val="00CB62CB"/>
    <w:rsid w:val="00CB7A46"/>
    <w:rsid w:val="00CB7DD6"/>
    <w:rsid w:val="00CC0B46"/>
    <w:rsid w:val="00CC0F15"/>
    <w:rsid w:val="00CC3806"/>
    <w:rsid w:val="00CC648A"/>
    <w:rsid w:val="00CC76CE"/>
    <w:rsid w:val="00CD0ABD"/>
    <w:rsid w:val="00CD259C"/>
    <w:rsid w:val="00CD6674"/>
    <w:rsid w:val="00CE01E4"/>
    <w:rsid w:val="00CE0858"/>
    <w:rsid w:val="00CE09AE"/>
    <w:rsid w:val="00CE2FD6"/>
    <w:rsid w:val="00CE3B09"/>
    <w:rsid w:val="00CE3BEF"/>
    <w:rsid w:val="00CE3DDC"/>
    <w:rsid w:val="00CE3F65"/>
    <w:rsid w:val="00CE3FFA"/>
    <w:rsid w:val="00CE4BAA"/>
    <w:rsid w:val="00CE4D66"/>
    <w:rsid w:val="00CE59F4"/>
    <w:rsid w:val="00CE6018"/>
    <w:rsid w:val="00CE63EE"/>
    <w:rsid w:val="00CE7EE1"/>
    <w:rsid w:val="00CF12FD"/>
    <w:rsid w:val="00CF16FB"/>
    <w:rsid w:val="00CF2295"/>
    <w:rsid w:val="00CF2B25"/>
    <w:rsid w:val="00CF2E45"/>
    <w:rsid w:val="00CF2E51"/>
    <w:rsid w:val="00CF3BB2"/>
    <w:rsid w:val="00CF3BDE"/>
    <w:rsid w:val="00CF6654"/>
    <w:rsid w:val="00CF6F66"/>
    <w:rsid w:val="00CF7E12"/>
    <w:rsid w:val="00D020F4"/>
    <w:rsid w:val="00D02126"/>
    <w:rsid w:val="00D02A3A"/>
    <w:rsid w:val="00D04391"/>
    <w:rsid w:val="00D05769"/>
    <w:rsid w:val="00D05F32"/>
    <w:rsid w:val="00D06DE1"/>
    <w:rsid w:val="00D06ECD"/>
    <w:rsid w:val="00D07ABE"/>
    <w:rsid w:val="00D10053"/>
    <w:rsid w:val="00D10338"/>
    <w:rsid w:val="00D10F21"/>
    <w:rsid w:val="00D13972"/>
    <w:rsid w:val="00D15192"/>
    <w:rsid w:val="00D152E1"/>
    <w:rsid w:val="00D15DEC"/>
    <w:rsid w:val="00D16B13"/>
    <w:rsid w:val="00D17833"/>
    <w:rsid w:val="00D202C0"/>
    <w:rsid w:val="00D22352"/>
    <w:rsid w:val="00D2431D"/>
    <w:rsid w:val="00D2694A"/>
    <w:rsid w:val="00D277CF"/>
    <w:rsid w:val="00D30761"/>
    <w:rsid w:val="00D307A6"/>
    <w:rsid w:val="00D312F2"/>
    <w:rsid w:val="00D33C85"/>
    <w:rsid w:val="00D344D7"/>
    <w:rsid w:val="00D36C35"/>
    <w:rsid w:val="00D37C76"/>
    <w:rsid w:val="00D37F72"/>
    <w:rsid w:val="00D4140D"/>
    <w:rsid w:val="00D41C47"/>
    <w:rsid w:val="00D42073"/>
    <w:rsid w:val="00D423A4"/>
    <w:rsid w:val="00D444DF"/>
    <w:rsid w:val="00D46843"/>
    <w:rsid w:val="00D472B8"/>
    <w:rsid w:val="00D50050"/>
    <w:rsid w:val="00D5089F"/>
    <w:rsid w:val="00D51415"/>
    <w:rsid w:val="00D519F0"/>
    <w:rsid w:val="00D52AAA"/>
    <w:rsid w:val="00D53033"/>
    <w:rsid w:val="00D53161"/>
    <w:rsid w:val="00D5432B"/>
    <w:rsid w:val="00D5494D"/>
    <w:rsid w:val="00D55F90"/>
    <w:rsid w:val="00D5681F"/>
    <w:rsid w:val="00D57190"/>
    <w:rsid w:val="00D574CA"/>
    <w:rsid w:val="00D57819"/>
    <w:rsid w:val="00D6072C"/>
    <w:rsid w:val="00D60767"/>
    <w:rsid w:val="00D608F4"/>
    <w:rsid w:val="00D618A3"/>
    <w:rsid w:val="00D62195"/>
    <w:rsid w:val="00D62544"/>
    <w:rsid w:val="00D6369D"/>
    <w:rsid w:val="00D645F4"/>
    <w:rsid w:val="00D65117"/>
    <w:rsid w:val="00D654DB"/>
    <w:rsid w:val="00D65620"/>
    <w:rsid w:val="00D65EFA"/>
    <w:rsid w:val="00D65FF8"/>
    <w:rsid w:val="00D6709A"/>
    <w:rsid w:val="00D6710D"/>
    <w:rsid w:val="00D7068E"/>
    <w:rsid w:val="00D70AA4"/>
    <w:rsid w:val="00D72906"/>
    <w:rsid w:val="00D72BC8"/>
    <w:rsid w:val="00D72BCE"/>
    <w:rsid w:val="00D73E07"/>
    <w:rsid w:val="00D74654"/>
    <w:rsid w:val="00D74A52"/>
    <w:rsid w:val="00D74DE9"/>
    <w:rsid w:val="00D7707D"/>
    <w:rsid w:val="00D77E65"/>
    <w:rsid w:val="00D8211B"/>
    <w:rsid w:val="00D826B4"/>
    <w:rsid w:val="00D82D05"/>
    <w:rsid w:val="00D84566"/>
    <w:rsid w:val="00D845D5"/>
    <w:rsid w:val="00D84B36"/>
    <w:rsid w:val="00D8531D"/>
    <w:rsid w:val="00D86E8F"/>
    <w:rsid w:val="00D92951"/>
    <w:rsid w:val="00D92B50"/>
    <w:rsid w:val="00D9485C"/>
    <w:rsid w:val="00D94B05"/>
    <w:rsid w:val="00D957CF"/>
    <w:rsid w:val="00D9667F"/>
    <w:rsid w:val="00DA0A93"/>
    <w:rsid w:val="00DA122F"/>
    <w:rsid w:val="00DA32FE"/>
    <w:rsid w:val="00DA3576"/>
    <w:rsid w:val="00DA3D06"/>
    <w:rsid w:val="00DA3D0C"/>
    <w:rsid w:val="00DA3EDB"/>
    <w:rsid w:val="00DA6202"/>
    <w:rsid w:val="00DA63CC"/>
    <w:rsid w:val="00DA7247"/>
    <w:rsid w:val="00DA7631"/>
    <w:rsid w:val="00DA7F0D"/>
    <w:rsid w:val="00DB222D"/>
    <w:rsid w:val="00DB3652"/>
    <w:rsid w:val="00DB3F1D"/>
    <w:rsid w:val="00DB441E"/>
    <w:rsid w:val="00DB4DB4"/>
    <w:rsid w:val="00DB4F73"/>
    <w:rsid w:val="00DB5542"/>
    <w:rsid w:val="00DB5AD9"/>
    <w:rsid w:val="00DB5DF0"/>
    <w:rsid w:val="00DB686E"/>
    <w:rsid w:val="00DB6B0C"/>
    <w:rsid w:val="00DB7D1B"/>
    <w:rsid w:val="00DC0CA2"/>
    <w:rsid w:val="00DC176F"/>
    <w:rsid w:val="00DC1C04"/>
    <w:rsid w:val="00DC2149"/>
    <w:rsid w:val="00DC2B1D"/>
    <w:rsid w:val="00DC388D"/>
    <w:rsid w:val="00DC40E8"/>
    <w:rsid w:val="00DC77AA"/>
    <w:rsid w:val="00DD0981"/>
    <w:rsid w:val="00DD369B"/>
    <w:rsid w:val="00DD3BD5"/>
    <w:rsid w:val="00DD4535"/>
    <w:rsid w:val="00DD6EB7"/>
    <w:rsid w:val="00DD70FA"/>
    <w:rsid w:val="00DE2E19"/>
    <w:rsid w:val="00DE3143"/>
    <w:rsid w:val="00DE35F8"/>
    <w:rsid w:val="00DE385C"/>
    <w:rsid w:val="00DE6552"/>
    <w:rsid w:val="00DE6B23"/>
    <w:rsid w:val="00DE6B30"/>
    <w:rsid w:val="00DE6C9F"/>
    <w:rsid w:val="00DE710B"/>
    <w:rsid w:val="00DE780F"/>
    <w:rsid w:val="00DF15D7"/>
    <w:rsid w:val="00DF3527"/>
    <w:rsid w:val="00DF3E12"/>
    <w:rsid w:val="00DF564D"/>
    <w:rsid w:val="00DF69A3"/>
    <w:rsid w:val="00DF6CC2"/>
    <w:rsid w:val="00E006E4"/>
    <w:rsid w:val="00E01AA0"/>
    <w:rsid w:val="00E02800"/>
    <w:rsid w:val="00E02AAD"/>
    <w:rsid w:val="00E02D4E"/>
    <w:rsid w:val="00E0355A"/>
    <w:rsid w:val="00E03A21"/>
    <w:rsid w:val="00E03A4B"/>
    <w:rsid w:val="00E03C85"/>
    <w:rsid w:val="00E04621"/>
    <w:rsid w:val="00E051FD"/>
    <w:rsid w:val="00E0666D"/>
    <w:rsid w:val="00E0769B"/>
    <w:rsid w:val="00E07E4A"/>
    <w:rsid w:val="00E11083"/>
    <w:rsid w:val="00E11350"/>
    <w:rsid w:val="00E1190F"/>
    <w:rsid w:val="00E11C34"/>
    <w:rsid w:val="00E12E9D"/>
    <w:rsid w:val="00E14AFB"/>
    <w:rsid w:val="00E163E8"/>
    <w:rsid w:val="00E16539"/>
    <w:rsid w:val="00E16650"/>
    <w:rsid w:val="00E20BEE"/>
    <w:rsid w:val="00E245D5"/>
    <w:rsid w:val="00E2487B"/>
    <w:rsid w:val="00E31C35"/>
    <w:rsid w:val="00E32E38"/>
    <w:rsid w:val="00E332E8"/>
    <w:rsid w:val="00E33B8F"/>
    <w:rsid w:val="00E34364"/>
    <w:rsid w:val="00E35242"/>
    <w:rsid w:val="00E37995"/>
    <w:rsid w:val="00E40624"/>
    <w:rsid w:val="00E408BF"/>
    <w:rsid w:val="00E4183C"/>
    <w:rsid w:val="00E41D30"/>
    <w:rsid w:val="00E4329F"/>
    <w:rsid w:val="00E445AA"/>
    <w:rsid w:val="00E45568"/>
    <w:rsid w:val="00E46262"/>
    <w:rsid w:val="00E46D15"/>
    <w:rsid w:val="00E507FF"/>
    <w:rsid w:val="00E53C1B"/>
    <w:rsid w:val="00E53EDE"/>
    <w:rsid w:val="00E544C1"/>
    <w:rsid w:val="00E54D26"/>
    <w:rsid w:val="00E55DFC"/>
    <w:rsid w:val="00E56930"/>
    <w:rsid w:val="00E5708C"/>
    <w:rsid w:val="00E576D0"/>
    <w:rsid w:val="00E57DB2"/>
    <w:rsid w:val="00E57F35"/>
    <w:rsid w:val="00E610D6"/>
    <w:rsid w:val="00E62A4F"/>
    <w:rsid w:val="00E63783"/>
    <w:rsid w:val="00E65013"/>
    <w:rsid w:val="00E651DE"/>
    <w:rsid w:val="00E65202"/>
    <w:rsid w:val="00E654B6"/>
    <w:rsid w:val="00E66174"/>
    <w:rsid w:val="00E663E4"/>
    <w:rsid w:val="00E665CC"/>
    <w:rsid w:val="00E7081C"/>
    <w:rsid w:val="00E70E5A"/>
    <w:rsid w:val="00E71097"/>
    <w:rsid w:val="00E71C91"/>
    <w:rsid w:val="00E72D22"/>
    <w:rsid w:val="00E74E87"/>
    <w:rsid w:val="00E75CBD"/>
    <w:rsid w:val="00E80182"/>
    <w:rsid w:val="00E8027B"/>
    <w:rsid w:val="00E806D2"/>
    <w:rsid w:val="00E80D29"/>
    <w:rsid w:val="00E80FBD"/>
    <w:rsid w:val="00E8132C"/>
    <w:rsid w:val="00E81437"/>
    <w:rsid w:val="00E81ECC"/>
    <w:rsid w:val="00E827FE"/>
    <w:rsid w:val="00E83067"/>
    <w:rsid w:val="00E840E7"/>
    <w:rsid w:val="00E85BDE"/>
    <w:rsid w:val="00E86A5A"/>
    <w:rsid w:val="00E873C2"/>
    <w:rsid w:val="00E90533"/>
    <w:rsid w:val="00E91E02"/>
    <w:rsid w:val="00E93152"/>
    <w:rsid w:val="00E93EC5"/>
    <w:rsid w:val="00E94093"/>
    <w:rsid w:val="00E94720"/>
    <w:rsid w:val="00E94A6B"/>
    <w:rsid w:val="00E9535F"/>
    <w:rsid w:val="00E95B0F"/>
    <w:rsid w:val="00E95CC4"/>
    <w:rsid w:val="00E95D4F"/>
    <w:rsid w:val="00E96E8E"/>
    <w:rsid w:val="00E9732D"/>
    <w:rsid w:val="00EA0BB5"/>
    <w:rsid w:val="00EA2CE4"/>
    <w:rsid w:val="00EA3903"/>
    <w:rsid w:val="00EA467F"/>
    <w:rsid w:val="00EA48D0"/>
    <w:rsid w:val="00EA4986"/>
    <w:rsid w:val="00EA5F8E"/>
    <w:rsid w:val="00EA662A"/>
    <w:rsid w:val="00EA6A6E"/>
    <w:rsid w:val="00EA6DCB"/>
    <w:rsid w:val="00EB2BE9"/>
    <w:rsid w:val="00EB5AA5"/>
    <w:rsid w:val="00EB5ADB"/>
    <w:rsid w:val="00EB5D4B"/>
    <w:rsid w:val="00EB6218"/>
    <w:rsid w:val="00EB69EF"/>
    <w:rsid w:val="00EB7706"/>
    <w:rsid w:val="00EC44A0"/>
    <w:rsid w:val="00EC4F2E"/>
    <w:rsid w:val="00EC4F39"/>
    <w:rsid w:val="00EC6022"/>
    <w:rsid w:val="00EC693C"/>
    <w:rsid w:val="00EC70E0"/>
    <w:rsid w:val="00EC7772"/>
    <w:rsid w:val="00EC79C5"/>
    <w:rsid w:val="00ED203F"/>
    <w:rsid w:val="00ED3E1B"/>
    <w:rsid w:val="00ED4344"/>
    <w:rsid w:val="00ED4C68"/>
    <w:rsid w:val="00ED5F52"/>
    <w:rsid w:val="00ED6406"/>
    <w:rsid w:val="00ED6892"/>
    <w:rsid w:val="00ED6FC5"/>
    <w:rsid w:val="00ED7FC9"/>
    <w:rsid w:val="00EE12BF"/>
    <w:rsid w:val="00EE13AE"/>
    <w:rsid w:val="00EE25EA"/>
    <w:rsid w:val="00EE276D"/>
    <w:rsid w:val="00EE2AF3"/>
    <w:rsid w:val="00EE34B6"/>
    <w:rsid w:val="00EE553E"/>
    <w:rsid w:val="00EE55B2"/>
    <w:rsid w:val="00EE59BA"/>
    <w:rsid w:val="00EE682B"/>
    <w:rsid w:val="00EE7CAE"/>
    <w:rsid w:val="00EE7DA9"/>
    <w:rsid w:val="00EF0074"/>
    <w:rsid w:val="00EF0397"/>
    <w:rsid w:val="00EF0DAA"/>
    <w:rsid w:val="00EF214A"/>
    <w:rsid w:val="00EF2AEE"/>
    <w:rsid w:val="00EF34D3"/>
    <w:rsid w:val="00EF38CF"/>
    <w:rsid w:val="00EF3C89"/>
    <w:rsid w:val="00EF6B9E"/>
    <w:rsid w:val="00EF758F"/>
    <w:rsid w:val="00F027A3"/>
    <w:rsid w:val="00F02F18"/>
    <w:rsid w:val="00F047A1"/>
    <w:rsid w:val="00F04926"/>
    <w:rsid w:val="00F04FF6"/>
    <w:rsid w:val="00F0504C"/>
    <w:rsid w:val="00F100D0"/>
    <w:rsid w:val="00F109FC"/>
    <w:rsid w:val="00F11A69"/>
    <w:rsid w:val="00F13D95"/>
    <w:rsid w:val="00F14B69"/>
    <w:rsid w:val="00F16057"/>
    <w:rsid w:val="00F16324"/>
    <w:rsid w:val="00F2022C"/>
    <w:rsid w:val="00F20FE5"/>
    <w:rsid w:val="00F228D0"/>
    <w:rsid w:val="00F233C0"/>
    <w:rsid w:val="00F2375B"/>
    <w:rsid w:val="00F24F93"/>
    <w:rsid w:val="00F2540A"/>
    <w:rsid w:val="00F2561F"/>
    <w:rsid w:val="00F2637D"/>
    <w:rsid w:val="00F27B9E"/>
    <w:rsid w:val="00F31334"/>
    <w:rsid w:val="00F3376E"/>
    <w:rsid w:val="00F33893"/>
    <w:rsid w:val="00F338FD"/>
    <w:rsid w:val="00F33998"/>
    <w:rsid w:val="00F342FD"/>
    <w:rsid w:val="00F34E9E"/>
    <w:rsid w:val="00F368C1"/>
    <w:rsid w:val="00F36DC0"/>
    <w:rsid w:val="00F400A1"/>
    <w:rsid w:val="00F40B6A"/>
    <w:rsid w:val="00F41684"/>
    <w:rsid w:val="00F418ED"/>
    <w:rsid w:val="00F42EFD"/>
    <w:rsid w:val="00F44755"/>
    <w:rsid w:val="00F451CD"/>
    <w:rsid w:val="00F455E0"/>
    <w:rsid w:val="00F45E7C"/>
    <w:rsid w:val="00F525A9"/>
    <w:rsid w:val="00F52C99"/>
    <w:rsid w:val="00F539A4"/>
    <w:rsid w:val="00F5458D"/>
    <w:rsid w:val="00F54F3A"/>
    <w:rsid w:val="00F55028"/>
    <w:rsid w:val="00F5670E"/>
    <w:rsid w:val="00F60892"/>
    <w:rsid w:val="00F61E6F"/>
    <w:rsid w:val="00F62F51"/>
    <w:rsid w:val="00F653A1"/>
    <w:rsid w:val="00F659E1"/>
    <w:rsid w:val="00F668FF"/>
    <w:rsid w:val="00F670F7"/>
    <w:rsid w:val="00F706B7"/>
    <w:rsid w:val="00F71FAA"/>
    <w:rsid w:val="00F72DA6"/>
    <w:rsid w:val="00F73070"/>
    <w:rsid w:val="00F73385"/>
    <w:rsid w:val="00F73389"/>
    <w:rsid w:val="00F7613D"/>
    <w:rsid w:val="00F7677E"/>
    <w:rsid w:val="00F76F3C"/>
    <w:rsid w:val="00F774CD"/>
    <w:rsid w:val="00F808C5"/>
    <w:rsid w:val="00F81D0E"/>
    <w:rsid w:val="00F82EAE"/>
    <w:rsid w:val="00F832E1"/>
    <w:rsid w:val="00F85369"/>
    <w:rsid w:val="00F858DD"/>
    <w:rsid w:val="00F93870"/>
    <w:rsid w:val="00F93DC9"/>
    <w:rsid w:val="00F93F91"/>
    <w:rsid w:val="00F94872"/>
    <w:rsid w:val="00F9547F"/>
    <w:rsid w:val="00F95BD2"/>
    <w:rsid w:val="00F95FAF"/>
    <w:rsid w:val="00F967E0"/>
    <w:rsid w:val="00F96A6A"/>
    <w:rsid w:val="00F96F78"/>
    <w:rsid w:val="00F97C20"/>
    <w:rsid w:val="00FA08AC"/>
    <w:rsid w:val="00FA156D"/>
    <w:rsid w:val="00FA43B6"/>
    <w:rsid w:val="00FA4C14"/>
    <w:rsid w:val="00FA5D63"/>
    <w:rsid w:val="00FA5D88"/>
    <w:rsid w:val="00FA6D0A"/>
    <w:rsid w:val="00FA751A"/>
    <w:rsid w:val="00FA7AEE"/>
    <w:rsid w:val="00FB0152"/>
    <w:rsid w:val="00FB1482"/>
    <w:rsid w:val="00FB1A63"/>
    <w:rsid w:val="00FB2188"/>
    <w:rsid w:val="00FB29A4"/>
    <w:rsid w:val="00FB33E4"/>
    <w:rsid w:val="00FB3676"/>
    <w:rsid w:val="00FB3858"/>
    <w:rsid w:val="00FB5641"/>
    <w:rsid w:val="00FB5B7C"/>
    <w:rsid w:val="00FB6C2B"/>
    <w:rsid w:val="00FB7B3A"/>
    <w:rsid w:val="00FC11FE"/>
    <w:rsid w:val="00FC18E0"/>
    <w:rsid w:val="00FC19AE"/>
    <w:rsid w:val="00FC20C3"/>
    <w:rsid w:val="00FC29BA"/>
    <w:rsid w:val="00FC2E3F"/>
    <w:rsid w:val="00FC3B63"/>
    <w:rsid w:val="00FC3E02"/>
    <w:rsid w:val="00FC5CFA"/>
    <w:rsid w:val="00FC64E4"/>
    <w:rsid w:val="00FD0E81"/>
    <w:rsid w:val="00FD147A"/>
    <w:rsid w:val="00FD24F1"/>
    <w:rsid w:val="00FD33DE"/>
    <w:rsid w:val="00FD4CAC"/>
    <w:rsid w:val="00FD554D"/>
    <w:rsid w:val="00FD5B24"/>
    <w:rsid w:val="00FD5ED8"/>
    <w:rsid w:val="00FD6E53"/>
    <w:rsid w:val="00FE1231"/>
    <w:rsid w:val="00FE1734"/>
    <w:rsid w:val="00FE30C5"/>
    <w:rsid w:val="00FE31E9"/>
    <w:rsid w:val="00FE362B"/>
    <w:rsid w:val="00FE37EF"/>
    <w:rsid w:val="00FE5833"/>
    <w:rsid w:val="00FE5C16"/>
    <w:rsid w:val="00FF0D93"/>
    <w:rsid w:val="00FF1C1C"/>
    <w:rsid w:val="00FF291B"/>
    <w:rsid w:val="00FF322C"/>
    <w:rsid w:val="00FF32B1"/>
    <w:rsid w:val="00FF373C"/>
    <w:rsid w:val="00FF42CB"/>
    <w:rsid w:val="00FF4C28"/>
    <w:rsid w:val="00FF5499"/>
    <w:rsid w:val="00FF5F15"/>
    <w:rsid w:val="00FF7570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CBD04B"/>
  <w15:docId w15:val="{07954E99-422B-41F5-BCEC-5F794323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579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批注框文本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批注文字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批注主题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af1">
    <w:name w:val="Strong"/>
    <w:basedOn w:val="a0"/>
    <w:qFormat/>
    <w:rsid w:val="00771DCF"/>
    <w:rPr>
      <w:b/>
      <w:bCs/>
    </w:rPr>
  </w:style>
  <w:style w:type="paragraph" w:styleId="af2">
    <w:name w:val="caption"/>
    <w:basedOn w:val="a"/>
    <w:next w:val="a"/>
    <w:unhideWhenUsed/>
    <w:qFormat/>
    <w:rsid w:val="007B4723"/>
    <w:rPr>
      <w:b/>
      <w:bCs/>
      <w:sz w:val="20"/>
    </w:rPr>
  </w:style>
  <w:style w:type="character" w:styleId="af3">
    <w:name w:val="FollowedHyperlink"/>
    <w:basedOn w:val="a0"/>
    <w:semiHidden/>
    <w:unhideWhenUsed/>
    <w:rsid w:val="00D444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4.bin"/><Relationship Id="rId42" Type="http://schemas.openxmlformats.org/officeDocument/2006/relationships/oleObject" Target="embeddings/oleObject15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oleObject" Target="embeddings/oleObject28.bin"/><Relationship Id="rId16" Type="http://schemas.openxmlformats.org/officeDocument/2006/relationships/image" Target="media/image5.wmf"/><Relationship Id="rId11" Type="http://schemas.openxmlformats.org/officeDocument/2006/relationships/package" Target="embeddings/Microsoft_Visio___1.vsdx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2.bin"/><Relationship Id="rId40" Type="http://schemas.openxmlformats.org/officeDocument/2006/relationships/oleObject" Target="embeddings/oleObject14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3.bin"/><Relationship Id="rId66" Type="http://schemas.openxmlformats.org/officeDocument/2006/relationships/oleObject" Target="embeddings/oleObject27.bin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image" Target="media/image27.wmf"/><Relationship Id="rId19" Type="http://schemas.openxmlformats.org/officeDocument/2006/relationships/oleObject" Target="embeddings/oleObject3.bin"/><Relationship Id="rId14" Type="http://schemas.openxmlformats.org/officeDocument/2006/relationships/image" Target="media/image4.emf"/><Relationship Id="rId22" Type="http://schemas.openxmlformats.org/officeDocument/2006/relationships/image" Target="media/image8.wmf"/><Relationship Id="rId27" Type="http://schemas.openxmlformats.org/officeDocument/2006/relationships/oleObject" Target="embeddings/oleObject7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1.bin"/><Relationship Id="rId43" Type="http://schemas.openxmlformats.org/officeDocument/2006/relationships/image" Target="media/image18.wmf"/><Relationship Id="rId48" Type="http://schemas.openxmlformats.org/officeDocument/2006/relationships/oleObject" Target="embeddings/oleObject18.bin"/><Relationship Id="rId56" Type="http://schemas.openxmlformats.org/officeDocument/2006/relationships/oleObject" Target="embeddings/oleObject22.bin"/><Relationship Id="rId64" Type="http://schemas.openxmlformats.org/officeDocument/2006/relationships/oleObject" Target="embeddings/oleObject26.bin"/><Relationship Id="rId69" Type="http://schemas.openxmlformats.org/officeDocument/2006/relationships/image" Target="media/image31.wmf"/><Relationship Id="rId8" Type="http://schemas.openxmlformats.org/officeDocument/2006/relationships/image" Target="media/image1.wmf"/><Relationship Id="rId51" Type="http://schemas.openxmlformats.org/officeDocument/2006/relationships/image" Target="media/image22.wmf"/><Relationship Id="rId72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10.bin"/><Relationship Id="rId38" Type="http://schemas.openxmlformats.org/officeDocument/2006/relationships/image" Target="media/image16.wmf"/><Relationship Id="rId46" Type="http://schemas.openxmlformats.org/officeDocument/2006/relationships/oleObject" Target="embeddings/oleObject17.bin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54" Type="http://schemas.openxmlformats.org/officeDocument/2006/relationships/oleObject" Target="embeddings/oleObject21.bin"/><Relationship Id="rId62" Type="http://schemas.openxmlformats.org/officeDocument/2006/relationships/oleObject" Target="embeddings/oleObject25.bin"/><Relationship Id="rId70" Type="http://schemas.openxmlformats.org/officeDocument/2006/relationships/oleObject" Target="embeddings/oleObject29.bin"/><Relationship Id="rId75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package" Target="embeddings/Microsoft_Visio___3.vsdx"/><Relationship Id="rId23" Type="http://schemas.openxmlformats.org/officeDocument/2006/relationships/oleObject" Target="embeddings/oleObject5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" Type="http://schemas.openxmlformats.org/officeDocument/2006/relationships/image" Target="media/image2.emf"/><Relationship Id="rId31" Type="http://schemas.openxmlformats.org/officeDocument/2006/relationships/oleObject" Target="embeddings/oleObject9.bin"/><Relationship Id="rId44" Type="http://schemas.openxmlformats.org/officeDocument/2006/relationships/oleObject" Target="embeddings/oleObject16.bin"/><Relationship Id="rId52" Type="http://schemas.openxmlformats.org/officeDocument/2006/relationships/oleObject" Target="embeddings/oleObject20.bin"/><Relationship Id="rId60" Type="http://schemas.openxmlformats.org/officeDocument/2006/relationships/oleObject" Target="embeddings/oleObject24.bin"/><Relationship Id="rId65" Type="http://schemas.openxmlformats.org/officeDocument/2006/relationships/image" Target="media/image29.wmf"/><Relationship Id="rId73" Type="http://schemas.openxmlformats.org/officeDocument/2006/relationships/footer" Target="footer1.xml"/><Relationship Id="rId86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package" Target="embeddings/Microsoft_Visio___2.vsdx"/><Relationship Id="rId18" Type="http://schemas.openxmlformats.org/officeDocument/2006/relationships/image" Target="media/image6.wmf"/><Relationship Id="rId39" Type="http://schemas.openxmlformats.org/officeDocument/2006/relationships/oleObject" Target="embeddings/oleObject13.bin"/><Relationship Id="rId34" Type="http://schemas.openxmlformats.org/officeDocument/2006/relationships/image" Target="media/image14.wmf"/><Relationship Id="rId50" Type="http://schemas.openxmlformats.org/officeDocument/2006/relationships/oleObject" Target="embeddings/oleObject19.bin"/><Relationship Id="rId55" Type="http://schemas.openxmlformats.org/officeDocument/2006/relationships/image" Target="media/image24.wmf"/><Relationship Id="rId76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oleObject" Target="embeddings/oleObject30.bin"/><Relationship Id="rId2" Type="http://schemas.openxmlformats.org/officeDocument/2006/relationships/numbering" Target="numbering.xml"/><Relationship Id="rId29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26</b:RefOrder>
  </b:Source>
  <b:Source>
    <b:Tag>19_1980r2</b:Tag>
    <b:SourceType>JournalArticle</b:SourceType>
    <b:Guid>{F0086601-C00C-4BE5-95B4-A384B1B6EB24}</b:Guid>
    <b:Author>
      <b:Author>
        <b:Corporate>Dandan Liang (Huawei)</b:Corporate>
      </b:Author>
    </b:Author>
    <b:Title>EHT P matrices discussion</b:Title>
    <b:JournalName>19/1980r2</b:JournalName>
    <b:Year>January 2020</b:Year>
    <b:RefOrder>82</b:RefOrder>
  </b:Source>
  <b:Source>
    <b:Tag>20_0117r1</b:Tag>
    <b:SourceType>JournalArticle</b:SourceType>
    <b:Guid>{603BBD8F-81B6-4FE1-938E-3AF2BFF1AF33}</b:Guid>
    <b:Author>
      <b:Author>
        <b:Corporate>Dandan Liang (Huawei)</b:Corporate>
      </b:Author>
    </b:Author>
    <b:Title>EHT-LTFs design for wideband</b:Title>
    <b:JournalName>20/0117r1</b:JournalName>
    <b:Year>January 2020</b:Year>
    <b:RefOrder>83</b:RefOrder>
  </b:Source>
  <b:Source>
    <b:Tag>19_1925r2</b:Tag>
    <b:SourceType>JournalArticle</b:SourceType>
    <b:Guid>{ACD55E21-5645-425A-AC8C-BC40299E4B6E}</b:Guid>
    <b:Author>
      <b:Author>
        <b:Corporate>Jinmin Kim (LGE)</b:Corporate>
      </b:Author>
    </b:Author>
    <b:Title>Consideration of EHT-LTF</b:Title>
    <b:JournalName>19/1925r2</b:JournalName>
    <b:Year>January 2020</b:Year>
    <b:RefOrder>84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17</b:RefOrder>
  </b:Source>
  <b:Source>
    <b:Tag>20_0608r0</b:Tag>
    <b:SourceType>JournalArticle</b:SourceType>
    <b:Guid>{6C958874-8D12-4365-8604-11D88EC5278B}</b:Guid>
    <b:Author>
      <b:Author>
        <b:Corporate>Jinyoung Chun (LGE)</b:Corporate>
      </b:Author>
    </b:Author>
    <b:Title>Consideration on EHT-LTF</b:Title>
    <b:JournalName>20/0608r0</b:JournalName>
    <b:Year>April 2020</b:Year>
    <b:RefOrder>85</b:RefOrder>
  </b:Source>
  <b:Source>
    <b:Tag>20_0382r0</b:Tag>
    <b:SourceType>JournalArticle</b:SourceType>
    <b:Guid>{AEB71999-53FE-4774-9859-168F19ED87EF}</b:Guid>
    <b:Author>
      <b:Author>
        <b:Corporate>Sameer Vermani (Qualcomm)</b:Corporate>
      </b:Author>
    </b:Author>
    <b:Title>P-matrix based LTFs for EHT</b:Title>
    <b:JournalName>20/0382r0</b:JournalName>
    <b:Year>March 2020</b:Year>
    <b:RefOrder>86</b:RefOrder>
  </b:Source>
  <b:Source>
    <b:Tag>19_1755r7</b:Tag>
    <b:SourceType>JournalArticle</b:SourceType>
    <b:Guid>{1E2FDBBD-ED5D-4C5F-94BB-AEEB32C13F40}</b:Guid>
    <b:Author>
      <b:Author>
        <b:Corporate>TGbe</b:Corporate>
      </b:Author>
    </b:Author>
    <b:Title>Compendium of motions related to the contents of the TGbe specification framework document</b:Title>
    <b:JournalName>19/1755r7</b:JournalName>
    <b:Year>August 2020</b:Year>
    <b:RefOrder>10</b:RefOrder>
  </b:Source>
  <b:Source>
    <b:Tag>20_0962r3</b:Tag>
    <b:SourceType>JournalArticle</b:SourceType>
    <b:Guid>{1DB82C15-BE7A-412D-8858-674AFCCB8F13}</b:Guid>
    <b:Author>
      <b:Author>
        <b:Corporate>Jinyoung Chun (LGE)</b:Corporate>
      </b:Author>
    </b:Author>
    <b:Title>1x EHT LTF sequence</b:Title>
    <b:JournalName>20/0962r3</b:JournalName>
    <b:Year>July 2020</b:Year>
    <b:RefOrder>87</b:RefOrder>
  </b:Source>
  <b:Source>
    <b:Tag>20_1755r10</b:Tag>
    <b:SourceType>JournalArticle</b:SourceType>
    <b:Guid>{07F9C7E0-06BF-46E9-9341-0150291A0DE7}</b:Guid>
    <b:Author>
      <b:Author>
        <b:Corporate>TGbe</b:Corporate>
      </b:Author>
    </b:Author>
    <b:Title>Compendium of motions related to the contents of the TGbe specification framework document</b:Title>
    <b:JournalName>20/1755r10</b:JournalName>
    <b:Year>October 2020</b:Year>
    <b:RefOrder>25</b:RefOrder>
  </b:Source>
  <b:Source>
    <b:Tag>20_1238r4</b:Tag>
    <b:SourceType>JournalArticle</b:SourceType>
    <b:Guid>{CC24762B-13ED-4B9A-B05E-B48A1175D074}</b:Guid>
    <b:Author>
      <b:Author>
        <b:Corporate>Sameer Vermani (Qualcomm)</b:Corporate>
      </b:Author>
    </b:Author>
    <b:Title>Open issues on preamble design</b:Title>
    <b:JournalName>20/1238r4</b:JournalName>
    <b:Year>September 2020</b:Year>
    <b:RefOrder>45</b:RefOrder>
  </b:Source>
</b:Sources>
</file>

<file path=customXml/itemProps1.xml><?xml version="1.0" encoding="utf-8"?>
<ds:datastoreItem xmlns:ds="http://schemas.openxmlformats.org/officeDocument/2006/customXml" ds:itemID="{F45AB1EB-33A0-4188-AF7E-E29116227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3069</Words>
  <Characters>17498</Characters>
  <Application>Microsoft Office Word</Application>
  <DocSecurity>0</DocSecurity>
  <Lines>145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doc.: IEEE 802.11-15/xxxxr0</vt:lpstr>
      <vt:lpstr>doc.: IEEE 802.11-15/xxxxr0</vt:lpstr>
    </vt:vector>
  </TitlesOfParts>
  <Manager/>
  <Company/>
  <LinksUpToDate>false</LinksUpToDate>
  <CharactersWithSpaces>20526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802.11-15/xxxxr0</dc:title>
  <dc:subject>Submission</dc:subject>
  <dc:creator>lverma@qti.qualcomm.com</dc:creator>
  <cp:keywords>March 2015</cp:keywords>
  <dc:description/>
  <cp:lastModifiedBy>liuchenchen</cp:lastModifiedBy>
  <cp:revision>3</cp:revision>
  <cp:lastPrinted>2010-05-04T03:47:00Z</cp:lastPrinted>
  <dcterms:created xsi:type="dcterms:W3CDTF">2021-01-15T07:24:00Z</dcterms:created>
  <dcterms:modified xsi:type="dcterms:W3CDTF">2021-01-15T07:28:00Z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(3)hRiXolfP3XMR4YwGu0oPAgPupGLWyDolM8tpmKB0e3rQnv+WlUXxT2r5hWYhXhqlTBvW3fV8
aQaK9123WIQF9ZNqZz3PkN0/mqlEOEFvXrLc7SAUo8gwDUDk6uWCM8xEd/0F6Y9ONF6JIHep
Bv3KEXiP9q9XdPhuf5fLEVDBAQmgcMX3nRrCDVAle41GNULRuoC8PBnPbtXwQBEzWlBM8iG9
RKU0rJ0v0V7GB4CErv</vt:lpwstr>
  </property>
  <property fmtid="{D5CDD505-2E9C-101B-9397-08002B2CF9AE}" pid="4" name="_2015_ms_pID_7253431">
    <vt:lpwstr>cGHPBtxcazgdGH4rHbEdzAM4tCOciuxqKIh8O5iAN62EM6RHFp5w3t
+xgrwMr+Ab/5R6eTZnbbWtnjbDwo7F4DuILdkRQl8xbdIvdgLYhMRjDH2Qk/LxF0OdFHyhpu
qQr4JujspXg7oEiKc59mCTEm5TyFm/7iiauYJ2OHINRKh8fSs8xfKqXVrAbHglremv4sqhph
ZiHFrrSkpPQaxhysE1LKCfNAmQuSJnLgR3sO</vt:lpwstr>
  </property>
  <property fmtid="{D5CDD505-2E9C-101B-9397-08002B2CF9AE}" pid="5" name="_2015_ms_pID_7253432">
    <vt:lpwstr>4g==</vt:lpwstr>
  </property>
  <property fmtid="{D5CDD505-2E9C-101B-9397-08002B2CF9AE}" pid="6" name="MTWinEqns">
    <vt:bool>true</vt:bool>
  </property>
  <property fmtid="{D5CDD505-2E9C-101B-9397-08002B2CF9AE}" pid="7" name="_readonly">
    <vt:lpwstr/>
  </property>
  <property fmtid="{D5CDD505-2E9C-101B-9397-08002B2CF9AE}" pid="8" name="_change">
    <vt:lpwstr/>
  </property>
  <property fmtid="{D5CDD505-2E9C-101B-9397-08002B2CF9AE}" pid="9" name="_full-control">
    <vt:lpwstr/>
  </property>
  <property fmtid="{D5CDD505-2E9C-101B-9397-08002B2CF9AE}" pid="10" name="sflag">
    <vt:lpwstr>1610681129</vt:lpwstr>
  </property>
</Properties>
</file>