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AF0A0C" w:rsidRDefault="005E768D">
      <w:pPr>
        <w:pStyle w:val="T1"/>
        <w:pBdr>
          <w:bottom w:val="single" w:sz="6" w:space="0" w:color="auto"/>
        </w:pBdr>
        <w:spacing w:after="240"/>
      </w:pPr>
      <w:r w:rsidRPr="00AF0A0C">
        <w:t>IEEE P802.11</w:t>
      </w:r>
      <w:r w:rsidRPr="00AF0A0C">
        <w:br/>
        <w:t>Wireless LANs</w:t>
      </w:r>
    </w:p>
    <w:p w14:paraId="0AC39A36" w14:textId="77777777" w:rsidR="003E4403" w:rsidRPr="00AF0A0C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AF0A0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407DC9F9" w:rsidR="00DE584F" w:rsidRPr="00AF0A0C" w:rsidRDefault="00BC5A9C" w:rsidP="009A24F3">
            <w:pPr>
              <w:pStyle w:val="T2"/>
            </w:pPr>
            <w:r w:rsidRPr="00AF0A0C">
              <w:rPr>
                <w:lang w:eastAsia="ko-KR"/>
              </w:rPr>
              <w:t xml:space="preserve">Proposed </w:t>
            </w:r>
            <w:r w:rsidR="007D38EA" w:rsidRPr="00AF0A0C">
              <w:rPr>
                <w:lang w:eastAsia="ko-KR"/>
              </w:rPr>
              <w:t xml:space="preserve">Draft </w:t>
            </w:r>
            <w:r w:rsidR="001F35EA" w:rsidRPr="00AF0A0C">
              <w:rPr>
                <w:lang w:eastAsia="ko-KR"/>
              </w:rPr>
              <w:t>T</w:t>
            </w:r>
            <w:r w:rsidRPr="00AF0A0C">
              <w:rPr>
                <w:lang w:eastAsia="ko-KR"/>
              </w:rPr>
              <w:t xml:space="preserve">ext for </w:t>
            </w:r>
            <w:r w:rsidR="007D38EA" w:rsidRPr="00AF0A0C">
              <w:rPr>
                <w:lang w:eastAsia="ko-KR"/>
              </w:rPr>
              <w:br/>
            </w:r>
            <w:r w:rsidR="009A24F3" w:rsidRPr="00AF0A0C">
              <w:rPr>
                <w:lang w:eastAsia="ko-KR"/>
              </w:rPr>
              <w:t>TWT for MLD</w:t>
            </w:r>
          </w:p>
        </w:tc>
      </w:tr>
      <w:tr w:rsidR="00DE584F" w:rsidRPr="00AF0A0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407A0AE6" w:rsidR="00DE584F" w:rsidRPr="00AF0A0C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AF0A0C">
              <w:rPr>
                <w:sz w:val="20"/>
              </w:rPr>
              <w:t>Date:</w:t>
            </w:r>
            <w:r w:rsidRPr="00AF0A0C">
              <w:rPr>
                <w:b w:val="0"/>
                <w:sz w:val="20"/>
              </w:rPr>
              <w:t xml:space="preserve">  20</w:t>
            </w:r>
            <w:r w:rsidR="00F545A8" w:rsidRPr="00AF0A0C">
              <w:rPr>
                <w:b w:val="0"/>
                <w:sz w:val="20"/>
                <w:lang w:eastAsia="ko-KR"/>
              </w:rPr>
              <w:t>21</w:t>
            </w:r>
            <w:r w:rsidRPr="00AF0A0C">
              <w:rPr>
                <w:b w:val="0"/>
                <w:sz w:val="20"/>
              </w:rPr>
              <w:t>-</w:t>
            </w:r>
            <w:r w:rsidR="00FA0362" w:rsidRPr="00AF0A0C">
              <w:rPr>
                <w:b w:val="0"/>
                <w:sz w:val="20"/>
                <w:lang w:eastAsia="ko-KR"/>
              </w:rPr>
              <w:t>0</w:t>
            </w:r>
            <w:r w:rsidR="00F545A8" w:rsidRPr="00AF0A0C">
              <w:rPr>
                <w:b w:val="0"/>
                <w:sz w:val="20"/>
                <w:lang w:eastAsia="ko-KR"/>
              </w:rPr>
              <w:t>1</w:t>
            </w:r>
            <w:r w:rsidRPr="00AF0A0C">
              <w:rPr>
                <w:b w:val="0"/>
                <w:sz w:val="20"/>
                <w:lang w:eastAsia="ko-KR"/>
              </w:rPr>
              <w:t>-</w:t>
            </w:r>
            <w:r w:rsidR="00F545A8" w:rsidRPr="00AF0A0C">
              <w:rPr>
                <w:b w:val="0"/>
                <w:sz w:val="20"/>
                <w:lang w:eastAsia="ko-KR"/>
              </w:rPr>
              <w:t>04</w:t>
            </w:r>
          </w:p>
        </w:tc>
      </w:tr>
      <w:tr w:rsidR="00DE584F" w:rsidRPr="00AF0A0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AF0A0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F0A0C">
              <w:rPr>
                <w:sz w:val="20"/>
              </w:rPr>
              <w:t>Author(s):</w:t>
            </w:r>
          </w:p>
        </w:tc>
      </w:tr>
      <w:tr w:rsidR="00DE584F" w:rsidRPr="00AF0A0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AF0A0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F0A0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AF0A0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F0A0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AF0A0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F0A0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AF0A0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F0A0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AF0A0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F0A0C">
              <w:rPr>
                <w:sz w:val="20"/>
              </w:rPr>
              <w:t>email</w:t>
            </w:r>
          </w:p>
        </w:tc>
      </w:tr>
      <w:tr w:rsidR="003F156F" w:rsidRPr="00AF0A0C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541B6842" w:rsidR="003F156F" w:rsidRPr="00AF0A0C" w:rsidRDefault="009A24F3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F0A0C"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Pr="00AF0A0C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F0A0C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Pr="00AF0A0C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AF0A0C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4BA2ED9" w:rsidR="003F156F" w:rsidRPr="00AF0A0C" w:rsidRDefault="003F156F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95BEB" w:rsidRPr="00AF0A0C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D401708" w:rsidR="00D95BEB" w:rsidRPr="00AF0A0C" w:rsidRDefault="009A24F3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AF0A0C">
              <w:rPr>
                <w:rFonts w:eastAsia="宋体"/>
                <w:b w:val="0"/>
                <w:sz w:val="18"/>
                <w:szCs w:val="18"/>
                <w:lang w:eastAsia="zh-CN"/>
              </w:rPr>
              <w:t>Jason Yuchen Guo</w:t>
            </w:r>
          </w:p>
        </w:tc>
        <w:tc>
          <w:tcPr>
            <w:tcW w:w="1440" w:type="dxa"/>
            <w:vAlign w:val="center"/>
          </w:tcPr>
          <w:p w14:paraId="47B4937B" w14:textId="333FC729" w:rsidR="00D95BEB" w:rsidRPr="00AF0A0C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F0A0C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758AB25E" w14:textId="1F7D8410" w:rsidR="00D95BEB" w:rsidRPr="00AF0A0C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AF0A0C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Pr="00AF0A0C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:rsidRPr="00AF0A0C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5BDAA857" w:rsidR="00D95BEB" w:rsidRPr="00AF0A0C" w:rsidRDefault="00F545A8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AF0A0C">
              <w:rPr>
                <w:b w:val="0"/>
                <w:sz w:val="18"/>
                <w:szCs w:val="18"/>
                <w:lang w:eastAsia="ko-KR"/>
              </w:rPr>
              <w:t>Yunbo Li</w:t>
            </w:r>
          </w:p>
        </w:tc>
        <w:tc>
          <w:tcPr>
            <w:tcW w:w="1440" w:type="dxa"/>
            <w:vAlign w:val="center"/>
          </w:tcPr>
          <w:p w14:paraId="03743E72" w14:textId="30C8514D" w:rsidR="00D95BEB" w:rsidRPr="00AF0A0C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F0A0C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D8C4839" w14:textId="77777777" w:rsidR="00D95BEB" w:rsidRPr="00AF0A0C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AF0A0C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Pr="00AF0A0C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:rsidRPr="00AF0A0C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AF0A0C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AF0A0C">
              <w:rPr>
                <w:rFonts w:eastAsia="宋体"/>
                <w:b w:val="0"/>
                <w:sz w:val="18"/>
                <w:szCs w:val="18"/>
                <w:lang w:eastAsia="zh-CN"/>
              </w:rPr>
              <w:t>Guogang Huang</w:t>
            </w:r>
          </w:p>
        </w:tc>
        <w:tc>
          <w:tcPr>
            <w:tcW w:w="1440" w:type="dxa"/>
            <w:vAlign w:val="center"/>
          </w:tcPr>
          <w:p w14:paraId="44C4FB08" w14:textId="0FE3D5E9" w:rsidR="00D95BEB" w:rsidRPr="00AF0A0C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F0A0C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53DF397F" w14:textId="77777777" w:rsidR="00D95BEB" w:rsidRPr="00AF0A0C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AF0A0C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Pr="00AF0A0C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:rsidRPr="00AF0A0C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Pr="00AF0A0C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AF0A0C">
              <w:rPr>
                <w:rFonts w:eastAsia="宋体"/>
                <w:b w:val="0"/>
                <w:sz w:val="18"/>
                <w:szCs w:val="18"/>
                <w:lang w:eastAsia="zh-CN"/>
              </w:rPr>
              <w:t>Yiqing Li</w:t>
            </w:r>
          </w:p>
        </w:tc>
        <w:tc>
          <w:tcPr>
            <w:tcW w:w="1440" w:type="dxa"/>
            <w:vAlign w:val="center"/>
          </w:tcPr>
          <w:p w14:paraId="7F42D41E" w14:textId="32920471" w:rsidR="00154EDB" w:rsidRPr="00AF0A0C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F0A0C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41D08845" w14:textId="77777777" w:rsidR="00154EDB" w:rsidRPr="00AF0A0C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AF0A0C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Pr="00AF0A0C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ED1439" w:rsidRPr="00AF0A0C" w14:paraId="366C226B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2FE45EA" w14:textId="33AAEAD4" w:rsidR="00ED1439" w:rsidRPr="00AF0A0C" w:rsidRDefault="00ED1439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AF0A0C">
              <w:rPr>
                <w:rFonts w:eastAsia="宋体"/>
                <w:b w:val="0"/>
                <w:sz w:val="18"/>
                <w:szCs w:val="18"/>
                <w:lang w:eastAsia="zh-CN"/>
              </w:rPr>
              <w:t>Mengyao Ma</w:t>
            </w:r>
          </w:p>
        </w:tc>
        <w:tc>
          <w:tcPr>
            <w:tcW w:w="1440" w:type="dxa"/>
            <w:vAlign w:val="center"/>
          </w:tcPr>
          <w:p w14:paraId="4FCD0DD4" w14:textId="6D27419F" w:rsidR="00ED1439" w:rsidRPr="00AF0A0C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F0A0C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08986678" w14:textId="77777777" w:rsidR="00ED1439" w:rsidRPr="00AF0A0C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99FC503" w14:textId="77777777" w:rsidR="00ED1439" w:rsidRPr="00AF0A0C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55DF80" w14:textId="77777777" w:rsidR="00ED1439" w:rsidRPr="00AF0A0C" w:rsidRDefault="00ED1439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ED1439" w:rsidRPr="00AF0A0C" w14:paraId="67ED0AAF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DE9E62F" w14:textId="4EF4428F" w:rsidR="00ED1439" w:rsidRPr="00AF0A0C" w:rsidRDefault="00ED1439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AF0A0C">
              <w:rPr>
                <w:rFonts w:eastAsia="宋体"/>
                <w:b w:val="0"/>
                <w:sz w:val="18"/>
                <w:szCs w:val="18"/>
                <w:lang w:eastAsia="zh-CN"/>
              </w:rPr>
              <w:t>Hongjia Su</w:t>
            </w:r>
          </w:p>
        </w:tc>
        <w:tc>
          <w:tcPr>
            <w:tcW w:w="1440" w:type="dxa"/>
            <w:vAlign w:val="center"/>
          </w:tcPr>
          <w:p w14:paraId="6130497A" w14:textId="5C3D82B1" w:rsidR="00ED1439" w:rsidRPr="00AF0A0C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F0A0C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47FB433" w14:textId="77777777" w:rsidR="00ED1439" w:rsidRPr="00AF0A0C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230CB11" w14:textId="77777777" w:rsidR="00ED1439" w:rsidRPr="00AF0A0C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4EB0A0B" w14:textId="77777777" w:rsidR="00ED1439" w:rsidRPr="00AF0A0C" w:rsidRDefault="00ED1439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Pr="00AF0A0C" w:rsidRDefault="00DE584F">
      <w:pPr>
        <w:pStyle w:val="T1"/>
        <w:spacing w:after="120"/>
        <w:rPr>
          <w:sz w:val="22"/>
        </w:rPr>
      </w:pPr>
    </w:p>
    <w:p w14:paraId="3E442667" w14:textId="77777777" w:rsidR="003E4403" w:rsidRPr="00AF0A0C" w:rsidRDefault="003E4403" w:rsidP="003E4403">
      <w:pPr>
        <w:pStyle w:val="T1"/>
        <w:spacing w:after="120"/>
      </w:pPr>
      <w:r w:rsidRPr="00AF0A0C">
        <w:t>Abstract</w:t>
      </w:r>
    </w:p>
    <w:p w14:paraId="01914373" w14:textId="77777777" w:rsidR="00281CFD" w:rsidRPr="00AF0A0C" w:rsidRDefault="00281CFD" w:rsidP="007E41CB">
      <w:pPr>
        <w:jc w:val="both"/>
        <w:rPr>
          <w:lang w:eastAsia="ko-KR"/>
        </w:rPr>
      </w:pPr>
    </w:p>
    <w:p w14:paraId="5FBC99FA" w14:textId="314C1FAF" w:rsidR="003E4403" w:rsidRPr="00AF0A0C" w:rsidRDefault="003E4403" w:rsidP="007E41CB">
      <w:pPr>
        <w:jc w:val="both"/>
        <w:rPr>
          <w:lang w:eastAsia="ko-KR"/>
        </w:rPr>
      </w:pPr>
      <w:r w:rsidRPr="00AF0A0C">
        <w:rPr>
          <w:lang w:eastAsia="ko-KR"/>
        </w:rPr>
        <w:t xml:space="preserve">This submission proposes </w:t>
      </w:r>
      <w:r w:rsidR="009008D2" w:rsidRPr="00AF0A0C">
        <w:rPr>
          <w:lang w:eastAsia="ko-KR"/>
        </w:rPr>
        <w:t xml:space="preserve">draft text </w:t>
      </w:r>
      <w:r w:rsidR="00B32585" w:rsidRPr="00AF0A0C">
        <w:rPr>
          <w:lang w:eastAsia="ko-KR"/>
        </w:rPr>
        <w:t xml:space="preserve">for </w:t>
      </w:r>
      <w:r w:rsidR="009A24F3" w:rsidRPr="00AF0A0C">
        <w:rPr>
          <w:lang w:eastAsia="ko-KR"/>
        </w:rPr>
        <w:t>TWT for MLD</w:t>
      </w:r>
    </w:p>
    <w:p w14:paraId="2752C01A" w14:textId="77777777" w:rsidR="009008D2" w:rsidRPr="00AF0A0C" w:rsidRDefault="009008D2" w:rsidP="007E41CB">
      <w:pPr>
        <w:jc w:val="both"/>
        <w:rPr>
          <w:lang w:eastAsia="ko-KR"/>
        </w:rPr>
      </w:pPr>
    </w:p>
    <w:p w14:paraId="1EBF6490" w14:textId="77777777" w:rsidR="009008D2" w:rsidRPr="00AF0A0C" w:rsidRDefault="009008D2" w:rsidP="009008D2">
      <w:pPr>
        <w:jc w:val="both"/>
      </w:pPr>
      <w:r w:rsidRPr="00AF0A0C">
        <w:t>Revisions:</w:t>
      </w:r>
    </w:p>
    <w:p w14:paraId="2F81B3C4" w14:textId="77777777" w:rsidR="009008D2" w:rsidRPr="00AF0A0C" w:rsidRDefault="009008D2" w:rsidP="009008D2">
      <w:pPr>
        <w:pStyle w:val="af"/>
        <w:numPr>
          <w:ilvl w:val="0"/>
          <w:numId w:val="1"/>
        </w:numPr>
        <w:ind w:leftChars="0"/>
        <w:jc w:val="both"/>
      </w:pPr>
      <w:r w:rsidRPr="00AF0A0C">
        <w:t>Rev 0: Initial version of the document.</w:t>
      </w:r>
    </w:p>
    <w:p w14:paraId="1B1625B8" w14:textId="7E692095" w:rsidR="0048087F" w:rsidRPr="00AF0A0C" w:rsidRDefault="00795E90" w:rsidP="009008D2">
      <w:pPr>
        <w:pStyle w:val="af"/>
        <w:numPr>
          <w:ilvl w:val="0"/>
          <w:numId w:val="1"/>
        </w:numPr>
        <w:ind w:leftChars="0"/>
        <w:jc w:val="both"/>
      </w:pPr>
      <w:r w:rsidRPr="00AF0A0C">
        <w:rPr>
          <w:rFonts w:eastAsia="宋体"/>
          <w:lang w:eastAsia="zh-CN"/>
        </w:rPr>
        <w:t>Rev 4: Some change according to the offline discussion with Abhi, Lauren</w:t>
      </w:r>
      <w:r w:rsidR="003E134E" w:rsidRPr="00AF0A0C">
        <w:rPr>
          <w:rFonts w:eastAsia="宋体"/>
          <w:lang w:eastAsia="zh-CN"/>
        </w:rPr>
        <w:t>t</w:t>
      </w:r>
      <w:r w:rsidRPr="00AF0A0C">
        <w:rPr>
          <w:rFonts w:eastAsia="宋体"/>
          <w:lang w:eastAsia="zh-CN"/>
        </w:rPr>
        <w:t>, Young Hoon and so on</w:t>
      </w:r>
      <w:r w:rsidR="0098570E" w:rsidRPr="00AF0A0C">
        <w:rPr>
          <w:rFonts w:eastAsia="宋体"/>
          <w:lang w:eastAsia="zh-CN"/>
        </w:rPr>
        <w:t>, thanks</w:t>
      </w:r>
    </w:p>
    <w:p w14:paraId="79126032" w14:textId="1B70B997" w:rsidR="00795E90" w:rsidRPr="00AF0A0C" w:rsidRDefault="00795E90" w:rsidP="00795E90">
      <w:pPr>
        <w:pStyle w:val="af"/>
        <w:numPr>
          <w:ilvl w:val="0"/>
          <w:numId w:val="1"/>
        </w:numPr>
        <w:ind w:leftChars="0"/>
        <w:jc w:val="both"/>
      </w:pPr>
      <w:r w:rsidRPr="00AF0A0C">
        <w:rPr>
          <w:rFonts w:eastAsia="宋体"/>
          <w:lang w:eastAsia="zh-CN"/>
        </w:rPr>
        <w:t>Rev 5: Some change according to the offline discussion with Chunyu and Kumail</w:t>
      </w:r>
      <w:r w:rsidR="0098570E" w:rsidRPr="00AF0A0C">
        <w:rPr>
          <w:rFonts w:eastAsia="宋体"/>
          <w:lang w:eastAsia="zh-CN"/>
        </w:rPr>
        <w:t>,thanks</w:t>
      </w:r>
    </w:p>
    <w:p w14:paraId="3D86A142" w14:textId="091FE0BE" w:rsidR="005A3E10" w:rsidRPr="00222946" w:rsidRDefault="005A3E10" w:rsidP="00795E90">
      <w:pPr>
        <w:pStyle w:val="af"/>
        <w:numPr>
          <w:ilvl w:val="0"/>
          <w:numId w:val="1"/>
        </w:numPr>
        <w:ind w:leftChars="0"/>
        <w:jc w:val="both"/>
        <w:rPr>
          <w:ins w:id="0" w:author="Ming Gan" w:date="2021-06-09T10:19:00Z"/>
        </w:rPr>
      </w:pPr>
      <w:r w:rsidRPr="00AF0A0C">
        <w:rPr>
          <w:rFonts w:eastAsia="宋体"/>
          <w:lang w:eastAsia="zh-CN"/>
        </w:rPr>
        <w:t>Rev 8: clean version</w:t>
      </w:r>
    </w:p>
    <w:p w14:paraId="15AFEC66" w14:textId="64A34980" w:rsidR="00222946" w:rsidRPr="00AF0A0C" w:rsidRDefault="00222946" w:rsidP="00795E90">
      <w:pPr>
        <w:pStyle w:val="af"/>
        <w:numPr>
          <w:ilvl w:val="0"/>
          <w:numId w:val="1"/>
        </w:numPr>
        <w:ind w:leftChars="0"/>
        <w:jc w:val="both"/>
      </w:pPr>
      <w:ins w:id="1" w:author="Ming Gan" w:date="2021-06-09T10:19:00Z">
        <w:r>
          <w:rPr>
            <w:rFonts w:eastAsia="宋体"/>
            <w:lang w:eastAsia="zh-CN"/>
          </w:rPr>
          <w:t>Rev 9: wording change</w:t>
        </w:r>
      </w:ins>
      <w:ins w:id="2" w:author="Ming Gan" w:date="2021-06-09T10:20:00Z">
        <w:r>
          <w:rPr>
            <w:rFonts w:eastAsia="宋体"/>
            <w:lang w:eastAsia="zh-CN"/>
          </w:rPr>
          <w:t xml:space="preserve"> </w:t>
        </w:r>
      </w:ins>
      <w:ins w:id="3" w:author="Ming Gan" w:date="2021-06-09T10:31:00Z">
        <w:r w:rsidR="005346E2">
          <w:rPr>
            <w:rFonts w:eastAsia="宋体"/>
            <w:lang w:eastAsia="zh-CN"/>
          </w:rPr>
          <w:t xml:space="preserve">with green color </w:t>
        </w:r>
      </w:ins>
      <w:bookmarkStart w:id="4" w:name="_GoBack"/>
      <w:bookmarkEnd w:id="4"/>
      <w:ins w:id="5" w:author="Ming Gan" w:date="2021-06-09T10:20:00Z">
        <w:r>
          <w:rPr>
            <w:rFonts w:eastAsia="宋体"/>
            <w:lang w:eastAsia="zh-CN"/>
          </w:rPr>
          <w:t>as suggested Rubayet</w:t>
        </w:r>
      </w:ins>
    </w:p>
    <w:p w14:paraId="2CA05A92" w14:textId="77777777" w:rsidR="009008D2" w:rsidRPr="00AF0A0C" w:rsidRDefault="009008D2" w:rsidP="007E41CB">
      <w:pPr>
        <w:jc w:val="both"/>
        <w:rPr>
          <w:lang w:eastAsia="ko-KR"/>
        </w:rPr>
      </w:pPr>
    </w:p>
    <w:p w14:paraId="564AA975" w14:textId="77777777" w:rsidR="00766753" w:rsidRPr="00AF0A0C" w:rsidRDefault="00766753" w:rsidP="00F329CF">
      <w:pPr>
        <w:jc w:val="both"/>
      </w:pPr>
      <w:r w:rsidRPr="00AF0A0C">
        <w:rPr>
          <w:b/>
          <w:lang w:eastAsia="ko-KR"/>
        </w:rPr>
        <w:t>The texts are based on the following motion</w:t>
      </w:r>
      <w:r w:rsidRPr="00AF0A0C">
        <w:t xml:space="preserve"> </w:t>
      </w:r>
    </w:p>
    <w:p w14:paraId="71BC797B" w14:textId="77777777" w:rsidR="00766753" w:rsidRPr="00AF0A0C" w:rsidRDefault="00766753" w:rsidP="00F329CF">
      <w:pPr>
        <w:jc w:val="both"/>
      </w:pPr>
    </w:p>
    <w:p w14:paraId="0069E56E" w14:textId="77777777" w:rsidR="00766753" w:rsidRPr="00AF0A0C" w:rsidRDefault="00766753" w:rsidP="00766753">
      <w:pPr>
        <w:jc w:val="both"/>
        <w:rPr>
          <w:szCs w:val="22"/>
        </w:rPr>
      </w:pPr>
      <w:r w:rsidRPr="00AF0A0C">
        <w:rPr>
          <w:szCs w:val="22"/>
        </w:rPr>
        <w:t xml:space="preserve">Individual TWT agreement(s) could be set up on a setup link for more than one setup link. </w:t>
      </w:r>
    </w:p>
    <w:p w14:paraId="79936FB8" w14:textId="7096C805" w:rsidR="00766753" w:rsidRPr="00AF0A0C" w:rsidRDefault="00766753" w:rsidP="00766753">
      <w:pPr>
        <w:jc w:val="both"/>
        <w:rPr>
          <w:szCs w:val="22"/>
        </w:rPr>
      </w:pPr>
      <w:r w:rsidRPr="00AF0A0C">
        <w:rPr>
          <w:szCs w:val="22"/>
        </w:rPr>
        <w:t xml:space="preserve">[Motion 115, #SP60, </w:t>
      </w:r>
      <w:sdt>
        <w:sdtPr>
          <w:rPr>
            <w:szCs w:val="22"/>
          </w:rPr>
          <w:id w:val="-231624630"/>
          <w:citation/>
        </w:sdtPr>
        <w:sdtEndPr/>
        <w:sdtContent>
          <w:r w:rsidRPr="00AF0A0C">
            <w:rPr>
              <w:szCs w:val="22"/>
            </w:rPr>
            <w:fldChar w:fldCharType="begin"/>
          </w:r>
          <w:r w:rsidRPr="00AF0A0C">
            <w:rPr>
              <w:szCs w:val="22"/>
              <w:lang w:val="en-US"/>
            </w:rPr>
            <w:instrText xml:space="preserve"> CITATION 19_1755r5 \l 1033 </w:instrText>
          </w:r>
          <w:r w:rsidRPr="00AF0A0C">
            <w:rPr>
              <w:szCs w:val="22"/>
            </w:rPr>
            <w:fldChar w:fldCharType="separate"/>
          </w:r>
          <w:r w:rsidRPr="00AF0A0C">
            <w:rPr>
              <w:noProof/>
              <w:szCs w:val="22"/>
              <w:lang w:val="en-US"/>
            </w:rPr>
            <w:t>[16]</w:t>
          </w:r>
          <w:r w:rsidRPr="00AF0A0C">
            <w:rPr>
              <w:szCs w:val="22"/>
            </w:rPr>
            <w:fldChar w:fldCharType="end"/>
          </w:r>
        </w:sdtContent>
      </w:sdt>
      <w:r w:rsidRPr="00AF0A0C">
        <w:rPr>
          <w:szCs w:val="22"/>
        </w:rPr>
        <w:t xml:space="preserve"> and </w:t>
      </w:r>
      <w:sdt>
        <w:sdtPr>
          <w:rPr>
            <w:szCs w:val="22"/>
          </w:rPr>
          <w:id w:val="2013873945"/>
          <w:citation/>
        </w:sdtPr>
        <w:sdtEndPr/>
        <w:sdtContent>
          <w:r w:rsidRPr="00AF0A0C">
            <w:rPr>
              <w:szCs w:val="22"/>
            </w:rPr>
            <w:fldChar w:fldCharType="begin"/>
          </w:r>
          <w:r w:rsidRPr="00AF0A0C">
            <w:rPr>
              <w:szCs w:val="22"/>
              <w:lang w:val="en-US"/>
            </w:rPr>
            <w:instrText xml:space="preserve"> CITATION 19_1988r3 \l 1033 </w:instrText>
          </w:r>
          <w:r w:rsidRPr="00AF0A0C">
            <w:rPr>
              <w:szCs w:val="22"/>
            </w:rPr>
            <w:fldChar w:fldCharType="separate"/>
          </w:r>
          <w:r w:rsidRPr="00AF0A0C">
            <w:rPr>
              <w:noProof/>
              <w:szCs w:val="22"/>
              <w:lang w:val="en-US"/>
            </w:rPr>
            <w:t>[231]</w:t>
          </w:r>
          <w:r w:rsidRPr="00AF0A0C">
            <w:rPr>
              <w:szCs w:val="22"/>
            </w:rPr>
            <w:fldChar w:fldCharType="end"/>
          </w:r>
        </w:sdtContent>
      </w:sdt>
      <w:r w:rsidRPr="00AF0A0C">
        <w:rPr>
          <w:szCs w:val="22"/>
        </w:rPr>
        <w:t>]</w:t>
      </w:r>
    </w:p>
    <w:p w14:paraId="668D599E" w14:textId="77777777" w:rsidR="00766753" w:rsidRPr="00AF0A0C" w:rsidRDefault="00766753" w:rsidP="00F329CF">
      <w:pPr>
        <w:jc w:val="both"/>
      </w:pPr>
    </w:p>
    <w:p w14:paraId="57B3FF01" w14:textId="77777777" w:rsidR="00766753" w:rsidRPr="00AF0A0C" w:rsidRDefault="00766753" w:rsidP="00F329CF">
      <w:pPr>
        <w:jc w:val="both"/>
      </w:pPr>
    </w:p>
    <w:p w14:paraId="57166633" w14:textId="0953DFC7" w:rsidR="009008D2" w:rsidRPr="00AF0A0C" w:rsidRDefault="009008D2" w:rsidP="00F329CF">
      <w:pPr>
        <w:jc w:val="both"/>
      </w:pPr>
      <w:r w:rsidRPr="00AF0A0C">
        <w:br w:type="page"/>
      </w:r>
    </w:p>
    <w:p w14:paraId="55251823" w14:textId="5AA765F7" w:rsidR="00CE4BAA" w:rsidRPr="00AF0A0C" w:rsidRDefault="00CE4BAA" w:rsidP="00CE4BAA">
      <w:pPr>
        <w:rPr>
          <w:b/>
          <w:bCs/>
          <w:i/>
          <w:iCs/>
          <w:lang w:eastAsia="ko-KR"/>
        </w:rPr>
      </w:pPr>
      <w:r w:rsidRPr="00AF0A0C">
        <w:rPr>
          <w:b/>
          <w:bCs/>
          <w:i/>
          <w:iCs/>
          <w:lang w:eastAsia="ko-KR"/>
        </w:rPr>
        <w:lastRenderedPageBreak/>
        <w:t>Editing instructions formatted like this are intended to be copied into the TG</w:t>
      </w:r>
      <w:r w:rsidR="00AF298F" w:rsidRPr="00AF0A0C">
        <w:rPr>
          <w:b/>
          <w:bCs/>
          <w:i/>
          <w:iCs/>
          <w:lang w:eastAsia="ko-KR"/>
        </w:rPr>
        <w:t>b</w:t>
      </w:r>
      <w:r w:rsidR="00ED6046" w:rsidRPr="00AF0A0C">
        <w:rPr>
          <w:b/>
          <w:bCs/>
          <w:i/>
          <w:iCs/>
          <w:lang w:eastAsia="ko-KR"/>
        </w:rPr>
        <w:t>e</w:t>
      </w:r>
      <w:r w:rsidR="00B205C7" w:rsidRPr="00AF0A0C">
        <w:rPr>
          <w:b/>
          <w:bCs/>
          <w:i/>
          <w:iCs/>
          <w:lang w:eastAsia="ko-KR"/>
        </w:rPr>
        <w:t xml:space="preserve"> </w:t>
      </w:r>
      <w:r w:rsidRPr="00AF0A0C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AF0A0C" w:rsidRDefault="00CE4BAA" w:rsidP="00CE4BAA">
      <w:pPr>
        <w:rPr>
          <w:lang w:eastAsia="ko-KR"/>
        </w:rPr>
      </w:pPr>
    </w:p>
    <w:p w14:paraId="11FE1787" w14:textId="1E209857" w:rsidR="009008D2" w:rsidRPr="00AF0A0C" w:rsidRDefault="00CE4BAA" w:rsidP="004378DC">
      <w:pPr>
        <w:rPr>
          <w:b/>
          <w:bCs/>
          <w:i/>
          <w:iCs/>
          <w:lang w:eastAsia="ko-KR"/>
        </w:rPr>
      </w:pPr>
      <w:r w:rsidRPr="00AF0A0C">
        <w:rPr>
          <w:b/>
          <w:bCs/>
          <w:i/>
          <w:iCs/>
          <w:lang w:eastAsia="ko-KR"/>
        </w:rPr>
        <w:t>TG</w:t>
      </w:r>
      <w:r w:rsidR="00AF298F" w:rsidRPr="00AF0A0C">
        <w:rPr>
          <w:b/>
          <w:bCs/>
          <w:i/>
          <w:iCs/>
          <w:lang w:eastAsia="ko-KR"/>
        </w:rPr>
        <w:t>b</w:t>
      </w:r>
      <w:r w:rsidR="00ED6046" w:rsidRPr="00AF0A0C">
        <w:rPr>
          <w:b/>
          <w:bCs/>
          <w:i/>
          <w:iCs/>
          <w:lang w:eastAsia="ko-KR"/>
        </w:rPr>
        <w:t>e</w:t>
      </w:r>
      <w:r w:rsidRPr="00AF0A0C">
        <w:rPr>
          <w:b/>
          <w:bCs/>
          <w:i/>
          <w:iCs/>
          <w:lang w:eastAsia="ko-KR"/>
        </w:rPr>
        <w:t xml:space="preserve"> Editor: Editing instructions preceded by “TG</w:t>
      </w:r>
      <w:r w:rsidR="00AF298F" w:rsidRPr="00AF0A0C">
        <w:rPr>
          <w:b/>
          <w:bCs/>
          <w:i/>
          <w:iCs/>
          <w:lang w:eastAsia="ko-KR"/>
        </w:rPr>
        <w:t>b</w:t>
      </w:r>
      <w:r w:rsidR="00ED6046" w:rsidRPr="00AF0A0C">
        <w:rPr>
          <w:b/>
          <w:bCs/>
          <w:i/>
          <w:iCs/>
          <w:lang w:eastAsia="ko-KR"/>
        </w:rPr>
        <w:t>e</w:t>
      </w:r>
      <w:r w:rsidRPr="00AF0A0C">
        <w:rPr>
          <w:b/>
          <w:bCs/>
          <w:i/>
          <w:iCs/>
          <w:lang w:eastAsia="ko-KR"/>
        </w:rPr>
        <w:t xml:space="preserve"> Editor” are instructions to the TG</w:t>
      </w:r>
      <w:r w:rsidR="00AF298F" w:rsidRPr="00AF0A0C">
        <w:rPr>
          <w:b/>
          <w:bCs/>
          <w:i/>
          <w:iCs/>
          <w:lang w:eastAsia="ko-KR"/>
        </w:rPr>
        <w:t>b</w:t>
      </w:r>
      <w:r w:rsidR="00ED6046" w:rsidRPr="00AF0A0C">
        <w:rPr>
          <w:b/>
          <w:bCs/>
          <w:i/>
          <w:iCs/>
          <w:lang w:eastAsia="ko-KR"/>
        </w:rPr>
        <w:t>e</w:t>
      </w:r>
      <w:r w:rsidRPr="00AF0A0C">
        <w:rPr>
          <w:b/>
          <w:bCs/>
          <w:i/>
          <w:iCs/>
          <w:lang w:eastAsia="ko-KR"/>
        </w:rPr>
        <w:t xml:space="preserve"> editor to modify existing material in the TG</w:t>
      </w:r>
      <w:r w:rsidR="00AF298F" w:rsidRPr="00AF0A0C">
        <w:rPr>
          <w:b/>
          <w:bCs/>
          <w:i/>
          <w:iCs/>
          <w:lang w:eastAsia="ko-KR"/>
        </w:rPr>
        <w:t>b</w:t>
      </w:r>
      <w:r w:rsidR="00ED6046" w:rsidRPr="00AF0A0C">
        <w:rPr>
          <w:b/>
          <w:bCs/>
          <w:i/>
          <w:iCs/>
          <w:lang w:eastAsia="ko-KR"/>
        </w:rPr>
        <w:t>e</w:t>
      </w:r>
      <w:r w:rsidRPr="00AF0A0C">
        <w:rPr>
          <w:b/>
          <w:bCs/>
          <w:i/>
          <w:iCs/>
          <w:lang w:eastAsia="ko-KR"/>
        </w:rPr>
        <w:t xml:space="preserve"> draft.  As a result of adopting the changes, the TG</w:t>
      </w:r>
      <w:r w:rsidR="00AF298F" w:rsidRPr="00AF0A0C">
        <w:rPr>
          <w:b/>
          <w:bCs/>
          <w:i/>
          <w:iCs/>
          <w:lang w:eastAsia="ko-KR"/>
        </w:rPr>
        <w:t>b</w:t>
      </w:r>
      <w:r w:rsidR="00ED6046" w:rsidRPr="00AF0A0C">
        <w:rPr>
          <w:b/>
          <w:bCs/>
          <w:i/>
          <w:iCs/>
          <w:lang w:eastAsia="ko-KR"/>
        </w:rPr>
        <w:t>e</w:t>
      </w:r>
      <w:r w:rsidRPr="00AF0A0C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AF298F" w:rsidRPr="00AF0A0C">
        <w:rPr>
          <w:b/>
          <w:bCs/>
          <w:i/>
          <w:iCs/>
          <w:lang w:eastAsia="ko-KR"/>
        </w:rPr>
        <w:t>b</w:t>
      </w:r>
      <w:r w:rsidR="00ED6046" w:rsidRPr="00AF0A0C">
        <w:rPr>
          <w:b/>
          <w:bCs/>
          <w:i/>
          <w:iCs/>
          <w:lang w:eastAsia="ko-KR"/>
        </w:rPr>
        <w:t>e</w:t>
      </w:r>
      <w:r w:rsidRPr="00AF0A0C">
        <w:rPr>
          <w:b/>
          <w:bCs/>
          <w:i/>
          <w:iCs/>
          <w:lang w:eastAsia="ko-KR"/>
        </w:rPr>
        <w:t xml:space="preserve"> Draft.</w:t>
      </w:r>
    </w:p>
    <w:p w14:paraId="453BFB69" w14:textId="77777777" w:rsidR="00850660" w:rsidRPr="00AF0A0C" w:rsidRDefault="00850660" w:rsidP="004378DC">
      <w:pPr>
        <w:rPr>
          <w:b/>
          <w:bCs/>
          <w:i/>
          <w:iCs/>
          <w:lang w:eastAsia="ko-KR"/>
        </w:rPr>
      </w:pPr>
    </w:p>
    <w:p w14:paraId="2928C9A1" w14:textId="04F8D0C6" w:rsidR="00850660" w:rsidRPr="00AF0A0C" w:rsidRDefault="00850660" w:rsidP="004378DC">
      <w:pPr>
        <w:rPr>
          <w:b/>
          <w:bCs/>
          <w:i/>
          <w:iCs/>
          <w:lang w:eastAsia="ko-KR"/>
        </w:rPr>
      </w:pPr>
      <w:r w:rsidRPr="00AF0A0C">
        <w:rPr>
          <w:b/>
          <w:bCs/>
          <w:i/>
          <w:iCs/>
          <w:highlight w:val="yellow"/>
          <w:lang w:eastAsia="ko-KR"/>
        </w:rPr>
        <w:t>Discussion for the motion</w:t>
      </w:r>
    </w:p>
    <w:p w14:paraId="586DF2DA" w14:textId="77777777" w:rsidR="00850660" w:rsidRPr="00AF0A0C" w:rsidRDefault="00850660" w:rsidP="004378DC">
      <w:pPr>
        <w:rPr>
          <w:b/>
          <w:bCs/>
          <w:i/>
          <w:iCs/>
          <w:lang w:eastAsia="ko-KR"/>
        </w:rPr>
      </w:pPr>
    </w:p>
    <w:p w14:paraId="2C5DADE3" w14:textId="77777777" w:rsidR="00850660" w:rsidRPr="00AF0A0C" w:rsidRDefault="00850660" w:rsidP="00850660">
      <w:pPr>
        <w:jc w:val="both"/>
        <w:rPr>
          <w:sz w:val="20"/>
          <w:lang w:val="en-US"/>
        </w:rPr>
      </w:pPr>
      <w:r w:rsidRPr="00AF0A0C">
        <w:rPr>
          <w:sz w:val="20"/>
        </w:rPr>
        <w:t xml:space="preserve">A TWT requesting STA affiliated with </w:t>
      </w:r>
      <w:r w:rsidRPr="00AF0A0C">
        <w:rPr>
          <w:rFonts w:eastAsia="宋体"/>
          <w:sz w:val="20"/>
          <w:lang w:eastAsia="zh-CN"/>
        </w:rPr>
        <w:t>a</w:t>
      </w:r>
      <w:r w:rsidRPr="00AF0A0C">
        <w:rPr>
          <w:sz w:val="20"/>
        </w:rPr>
        <w:t xml:space="preserve"> TWT requesting MLD may negotiate individual TWT agreements with </w:t>
      </w:r>
      <w:r w:rsidRPr="00AF0A0C">
        <w:rPr>
          <w:rFonts w:eastAsia="宋体"/>
          <w:sz w:val="20"/>
          <w:lang w:eastAsia="zh-CN"/>
        </w:rPr>
        <w:t>a TWT responding STA</w:t>
      </w:r>
      <w:r w:rsidRPr="00AF0A0C">
        <w:rPr>
          <w:sz w:val="20"/>
        </w:rPr>
        <w:t xml:space="preserve"> affiliated with </w:t>
      </w:r>
      <w:r w:rsidRPr="00AF0A0C">
        <w:rPr>
          <w:rFonts w:eastAsia="宋体"/>
          <w:sz w:val="20"/>
          <w:lang w:eastAsia="zh-CN"/>
        </w:rPr>
        <w:t>a TWT responding</w:t>
      </w:r>
      <w:r w:rsidRPr="00AF0A0C">
        <w:rPr>
          <w:sz w:val="20"/>
        </w:rPr>
        <w:t xml:space="preserve"> MLD</w:t>
      </w:r>
    </w:p>
    <w:p w14:paraId="20E49C7B" w14:textId="77777777" w:rsidR="00850660" w:rsidRPr="00AF0A0C" w:rsidRDefault="00850660" w:rsidP="00850660">
      <w:pPr>
        <w:jc w:val="both"/>
        <w:rPr>
          <w:sz w:val="20"/>
          <w:lang w:val="en-US"/>
        </w:rPr>
      </w:pPr>
    </w:p>
    <w:p w14:paraId="7D53EB4E" w14:textId="77777777" w:rsidR="00850660" w:rsidRPr="00AF0A0C" w:rsidRDefault="00850660" w:rsidP="00850660">
      <w:pPr>
        <w:numPr>
          <w:ilvl w:val="0"/>
          <w:numId w:val="18"/>
        </w:numPr>
      </w:pPr>
      <w:r w:rsidRPr="00AF0A0C">
        <w:t>STA1 of STA MLD and AP1 of AP MLD operating on link 1 can exchange TWT setup frames (in a single negotiation) to negotiate</w:t>
      </w:r>
    </w:p>
    <w:p w14:paraId="1776FA43" w14:textId="77777777" w:rsidR="00850660" w:rsidRPr="00AF0A0C" w:rsidRDefault="00850660" w:rsidP="00850660">
      <w:pPr>
        <w:numPr>
          <w:ilvl w:val="1"/>
          <w:numId w:val="18"/>
        </w:numPr>
      </w:pPr>
      <w:r w:rsidRPr="00AF0A0C">
        <w:t>A TWT agreement on link1 between STA1 and AP1</w:t>
      </w:r>
    </w:p>
    <w:p w14:paraId="4A6B979C" w14:textId="77777777" w:rsidR="00850660" w:rsidRPr="00AF0A0C" w:rsidRDefault="00850660" w:rsidP="00850660">
      <w:pPr>
        <w:rPr>
          <w:color w:val="1F497D"/>
          <w:sz w:val="21"/>
          <w:szCs w:val="21"/>
        </w:rPr>
      </w:pPr>
      <w:r w:rsidRPr="00AF0A0C">
        <w:rPr>
          <w:color w:val="1F497D"/>
          <w:sz w:val="21"/>
          <w:szCs w:val="21"/>
        </w:rPr>
        <w:t>                         </w:t>
      </w:r>
    </w:p>
    <w:p w14:paraId="1CA40926" w14:textId="77777777" w:rsidR="00850660" w:rsidRPr="00AF0A0C" w:rsidRDefault="00850660" w:rsidP="00850660">
      <w:pPr>
        <w:numPr>
          <w:ilvl w:val="1"/>
          <w:numId w:val="18"/>
        </w:numPr>
        <w:rPr>
          <w:sz w:val="22"/>
          <w:szCs w:val="22"/>
        </w:rPr>
      </w:pPr>
      <w:r w:rsidRPr="00AF0A0C">
        <w:t>A TWT agreement on link2 between STA2 and AP2</w:t>
      </w:r>
    </w:p>
    <w:p w14:paraId="5BFFC999" w14:textId="77777777" w:rsidR="00850660" w:rsidRPr="00AF0A0C" w:rsidRDefault="00850660" w:rsidP="00850660">
      <w:pPr>
        <w:rPr>
          <w:color w:val="1F497D"/>
          <w:sz w:val="21"/>
          <w:szCs w:val="21"/>
        </w:rPr>
      </w:pPr>
      <w:r w:rsidRPr="00AF0A0C">
        <w:rPr>
          <w:color w:val="1F497D"/>
          <w:sz w:val="21"/>
          <w:szCs w:val="21"/>
        </w:rPr>
        <w:t>                         </w:t>
      </w:r>
    </w:p>
    <w:p w14:paraId="7EE5E7C4" w14:textId="77777777" w:rsidR="00850660" w:rsidRPr="00AF0A0C" w:rsidRDefault="00850660" w:rsidP="00850660">
      <w:pPr>
        <w:numPr>
          <w:ilvl w:val="1"/>
          <w:numId w:val="18"/>
        </w:numPr>
        <w:rPr>
          <w:sz w:val="22"/>
          <w:szCs w:val="22"/>
        </w:rPr>
      </w:pPr>
      <w:r w:rsidRPr="00AF0A0C">
        <w:t>2 TWT agreements, one on link1 between STA1 and AP1, one on link1 between STA2 and AP2</w:t>
      </w:r>
    </w:p>
    <w:p w14:paraId="54F94DB4" w14:textId="77777777" w:rsidR="00850660" w:rsidRPr="00AF0A0C" w:rsidRDefault="00850660" w:rsidP="00850660">
      <w:pPr>
        <w:numPr>
          <w:ilvl w:val="2"/>
          <w:numId w:val="18"/>
        </w:numPr>
      </w:pPr>
      <w:r w:rsidRPr="00AF0A0C">
        <w:t>These agreements can have same start time and end time, same parameters</w:t>
      </w:r>
    </w:p>
    <w:p w14:paraId="7B26C3D6" w14:textId="77777777" w:rsidR="00850660" w:rsidRPr="00AF0A0C" w:rsidRDefault="00850660" w:rsidP="00850660">
      <w:pPr>
        <w:numPr>
          <w:ilvl w:val="2"/>
          <w:numId w:val="18"/>
        </w:numPr>
      </w:pPr>
      <w:r w:rsidRPr="00AF0A0C">
        <w:t>These agreements can also have different ones as well (specifically ensure no overlap for instance)</w:t>
      </w:r>
    </w:p>
    <w:p w14:paraId="0D0A7482" w14:textId="77777777" w:rsidR="00850660" w:rsidRPr="00AF0A0C" w:rsidRDefault="00850660" w:rsidP="004378DC">
      <w:pPr>
        <w:rPr>
          <w:rStyle w:val="SC7204809"/>
          <w:sz w:val="20"/>
          <w:szCs w:val="20"/>
        </w:rPr>
      </w:pPr>
    </w:p>
    <w:p w14:paraId="2C4D811D" w14:textId="7DA45D8B" w:rsidR="00A43AD8" w:rsidRPr="00AF0A0C" w:rsidRDefault="00FD0A31" w:rsidP="00024800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AF0A0C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TGbe Editor: </w:t>
      </w:r>
      <w:r w:rsidR="00CD203A" w:rsidRPr="00AF0A0C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please insert</w:t>
      </w:r>
      <w:r w:rsidRPr="00AF0A0C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Clause 35</w:t>
      </w:r>
      <w:r w:rsidR="00CD203A" w:rsidRPr="00AF0A0C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.5</w:t>
      </w:r>
      <w:r w:rsidR="00FF29E1" w:rsidRPr="00AF0A0C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5CFB8EB5" w:rsidR="009008D2" w:rsidRPr="00AF0A0C" w:rsidRDefault="00E2763A" w:rsidP="00024800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AF0A0C">
        <w:rPr>
          <w:rStyle w:val="SC7204809"/>
          <w:rFonts w:ascii="Times New Roman" w:hAnsi="Times New Roman" w:cs="Times New Roman"/>
          <w:sz w:val="20"/>
          <w:szCs w:val="20"/>
        </w:rPr>
        <w:t>35</w:t>
      </w:r>
      <w:r w:rsidR="009008D2" w:rsidRPr="00AF0A0C">
        <w:rPr>
          <w:rStyle w:val="SC7204809"/>
          <w:rFonts w:ascii="Times New Roman" w:hAnsi="Times New Roman" w:cs="Times New Roman"/>
          <w:sz w:val="20"/>
          <w:szCs w:val="20"/>
        </w:rPr>
        <w:t xml:space="preserve">. Extremely High Throughput (EHT) MAC specification </w:t>
      </w:r>
    </w:p>
    <w:p w14:paraId="362F7473" w14:textId="37F1D432" w:rsidR="00E2763A" w:rsidRPr="00AF0A0C" w:rsidRDefault="009A24F3" w:rsidP="004378DC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AF0A0C">
        <w:rPr>
          <w:rStyle w:val="SC7204809"/>
          <w:rFonts w:ascii="Times New Roman" w:hAnsi="Times New Roman" w:cs="Times New Roman"/>
          <w:sz w:val="20"/>
          <w:szCs w:val="20"/>
        </w:rPr>
        <w:t>35.5</w:t>
      </w:r>
      <w:r w:rsidR="00E2763A" w:rsidRPr="00AF0A0C">
        <w:rPr>
          <w:rStyle w:val="SC7204809"/>
          <w:rFonts w:ascii="Times New Roman" w:hAnsi="Times New Roman" w:cs="Times New Roman"/>
          <w:sz w:val="20"/>
          <w:szCs w:val="20"/>
        </w:rPr>
        <w:t xml:space="preserve"> </w:t>
      </w:r>
      <w:r w:rsidRPr="00AF0A0C">
        <w:rPr>
          <w:rStyle w:val="SC7204809"/>
          <w:rFonts w:ascii="Times New Roman" w:hAnsi="Times New Roman" w:cs="Times New Roman"/>
          <w:sz w:val="20"/>
          <w:szCs w:val="20"/>
        </w:rPr>
        <w:t>TWT</w:t>
      </w:r>
      <w:r w:rsidR="00E2763A" w:rsidRPr="00AF0A0C">
        <w:rPr>
          <w:rStyle w:val="SC7204809"/>
          <w:rFonts w:ascii="Times New Roman" w:hAnsi="Times New Roman" w:cs="Times New Roman"/>
          <w:sz w:val="20"/>
          <w:szCs w:val="20"/>
        </w:rPr>
        <w:t xml:space="preserve"> operation</w:t>
      </w:r>
    </w:p>
    <w:p w14:paraId="5E4C7B17" w14:textId="35DFD9CF" w:rsidR="009008D2" w:rsidRPr="00AF0A0C" w:rsidRDefault="009A24F3" w:rsidP="004378DC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AF0A0C">
        <w:rPr>
          <w:rStyle w:val="SC7204809"/>
          <w:rFonts w:ascii="Times New Roman" w:hAnsi="Times New Roman" w:cs="Times New Roman"/>
          <w:sz w:val="20"/>
          <w:szCs w:val="20"/>
        </w:rPr>
        <w:t>35.5</w:t>
      </w:r>
      <w:r w:rsidR="00E2763A" w:rsidRPr="00AF0A0C">
        <w:rPr>
          <w:rStyle w:val="SC7204809"/>
          <w:rFonts w:ascii="Times New Roman" w:hAnsi="Times New Roman" w:cs="Times New Roman"/>
          <w:sz w:val="20"/>
          <w:szCs w:val="20"/>
        </w:rPr>
        <w:t xml:space="preserve">.1 </w:t>
      </w:r>
      <w:r w:rsidRPr="00AF0A0C">
        <w:rPr>
          <w:rStyle w:val="SC7204809"/>
          <w:rFonts w:ascii="Times New Roman" w:hAnsi="Times New Roman" w:cs="Times New Roman"/>
          <w:sz w:val="20"/>
          <w:szCs w:val="20"/>
        </w:rPr>
        <w:t>Individual TWT agreements</w:t>
      </w:r>
    </w:p>
    <w:p w14:paraId="72E55291" w14:textId="77777777" w:rsidR="000A7989" w:rsidRPr="00AF0A0C" w:rsidRDefault="000A7989" w:rsidP="00223E90">
      <w:pPr>
        <w:jc w:val="both"/>
        <w:rPr>
          <w:sz w:val="22"/>
          <w:szCs w:val="22"/>
        </w:rPr>
      </w:pPr>
    </w:p>
    <w:p w14:paraId="1AFB5540" w14:textId="188BF38B" w:rsidR="00FC4238" w:rsidRPr="00AF0A0C" w:rsidRDefault="00FC4238" w:rsidP="00FC4238">
      <w:pPr>
        <w:jc w:val="both"/>
        <w:rPr>
          <w:sz w:val="22"/>
          <w:szCs w:val="22"/>
        </w:rPr>
      </w:pPr>
      <w:r w:rsidRPr="00AF0A0C">
        <w:rPr>
          <w:sz w:val="22"/>
          <w:szCs w:val="22"/>
        </w:rPr>
        <w:t xml:space="preserve">A STA </w:t>
      </w:r>
      <w:r w:rsidR="00884EF7" w:rsidRPr="00AF0A0C">
        <w:rPr>
          <w:rFonts w:eastAsia="宋体"/>
          <w:sz w:val="22"/>
          <w:szCs w:val="22"/>
          <w:lang w:eastAsia="zh-CN"/>
        </w:rPr>
        <w:t xml:space="preserve">affliated with </w:t>
      </w:r>
      <w:r w:rsidRPr="00AF0A0C">
        <w:rPr>
          <w:rFonts w:eastAsia="宋体"/>
          <w:sz w:val="22"/>
          <w:szCs w:val="22"/>
          <w:lang w:eastAsia="zh-CN"/>
        </w:rPr>
        <w:t>a</w:t>
      </w:r>
      <w:r w:rsidR="00BC131F" w:rsidRPr="00AF0A0C">
        <w:rPr>
          <w:rFonts w:eastAsia="宋体"/>
          <w:sz w:val="22"/>
          <w:szCs w:val="22"/>
          <w:lang w:eastAsia="zh-CN"/>
        </w:rPr>
        <w:t>n</w:t>
      </w:r>
      <w:r w:rsidRPr="00AF0A0C">
        <w:rPr>
          <w:rFonts w:eastAsia="宋体"/>
          <w:sz w:val="22"/>
          <w:szCs w:val="22"/>
          <w:lang w:eastAsia="zh-CN"/>
        </w:rPr>
        <w:t xml:space="preserve"> MLD</w:t>
      </w:r>
      <w:r w:rsidRPr="00AF0A0C">
        <w:rPr>
          <w:sz w:val="22"/>
          <w:szCs w:val="22"/>
        </w:rPr>
        <w:t xml:space="preserve"> may negotiate individual TWT agreements with </w:t>
      </w:r>
      <w:r w:rsidR="00A05028" w:rsidRPr="00AF0A0C">
        <w:rPr>
          <w:rFonts w:eastAsia="宋体"/>
          <w:sz w:val="22"/>
          <w:szCs w:val="22"/>
          <w:lang w:eastAsia="zh-CN"/>
        </w:rPr>
        <w:t>another STA</w:t>
      </w:r>
      <w:r w:rsidR="00657D37" w:rsidRPr="00AF0A0C">
        <w:rPr>
          <w:rFonts w:eastAsia="宋体"/>
          <w:sz w:val="22"/>
          <w:szCs w:val="22"/>
          <w:lang w:eastAsia="zh-CN"/>
        </w:rPr>
        <w:t xml:space="preserve"> </w:t>
      </w:r>
      <w:r w:rsidR="00884EF7" w:rsidRPr="00AF0A0C">
        <w:rPr>
          <w:rFonts w:eastAsia="宋体"/>
          <w:sz w:val="22"/>
          <w:szCs w:val="22"/>
          <w:lang w:eastAsia="zh-CN"/>
        </w:rPr>
        <w:t xml:space="preserve">affiliated with </w:t>
      </w:r>
      <w:r w:rsidR="00A05028" w:rsidRPr="00AF0A0C">
        <w:rPr>
          <w:rFonts w:eastAsia="宋体"/>
          <w:sz w:val="22"/>
          <w:szCs w:val="22"/>
          <w:lang w:eastAsia="zh-CN"/>
        </w:rPr>
        <w:t>another</w:t>
      </w:r>
      <w:r w:rsidR="00657D37" w:rsidRPr="00AF0A0C">
        <w:rPr>
          <w:rFonts w:eastAsia="宋体"/>
          <w:sz w:val="22"/>
          <w:szCs w:val="22"/>
          <w:lang w:eastAsia="zh-CN"/>
        </w:rPr>
        <w:t xml:space="preserve"> MLD</w:t>
      </w:r>
      <w:r w:rsidRPr="00AF0A0C">
        <w:rPr>
          <w:sz w:val="22"/>
          <w:szCs w:val="22"/>
        </w:rPr>
        <w:t xml:space="preserve"> as defined in 10.47.1 (TWT overview) and 26.8.2 (Individual TWT agreements)</w:t>
      </w:r>
      <w:r w:rsidR="00657D37" w:rsidRPr="00AF0A0C">
        <w:rPr>
          <w:sz w:val="22"/>
          <w:szCs w:val="22"/>
        </w:rPr>
        <w:t xml:space="preserve"> except the following</w:t>
      </w:r>
      <w:r w:rsidR="00B74E5A" w:rsidRPr="00AF0A0C">
        <w:rPr>
          <w:sz w:val="22"/>
          <w:szCs w:val="22"/>
        </w:rPr>
        <w:t>:</w:t>
      </w:r>
    </w:p>
    <w:p w14:paraId="2457C6D8" w14:textId="10216C92" w:rsidR="00657D37" w:rsidRPr="00AF0A0C" w:rsidRDefault="00FD0CDE" w:rsidP="006259A7">
      <w:pPr>
        <w:pStyle w:val="af"/>
        <w:numPr>
          <w:ilvl w:val="0"/>
          <w:numId w:val="1"/>
        </w:numPr>
        <w:ind w:leftChars="0"/>
        <w:jc w:val="both"/>
        <w:rPr>
          <w:rFonts w:eastAsia="宋体"/>
          <w:sz w:val="22"/>
          <w:szCs w:val="22"/>
          <w:lang w:eastAsia="zh-CN"/>
        </w:rPr>
      </w:pPr>
      <w:r w:rsidRPr="00AF0A0C">
        <w:rPr>
          <w:rFonts w:eastAsia="宋体"/>
          <w:sz w:val="22"/>
          <w:szCs w:val="22"/>
          <w:lang w:eastAsia="zh-CN"/>
        </w:rPr>
        <w:t>T</w:t>
      </w:r>
      <w:r w:rsidR="00657D37" w:rsidRPr="00AF0A0C">
        <w:rPr>
          <w:rFonts w:eastAsia="宋体"/>
          <w:sz w:val="22"/>
          <w:szCs w:val="22"/>
          <w:lang w:eastAsia="zh-CN"/>
        </w:rPr>
        <w:t>he STA</w:t>
      </w:r>
      <w:r w:rsidR="00A05028" w:rsidRPr="00AF0A0C">
        <w:rPr>
          <w:rFonts w:eastAsia="宋体"/>
          <w:sz w:val="22"/>
          <w:szCs w:val="22"/>
          <w:lang w:eastAsia="zh-CN"/>
        </w:rPr>
        <w:t xml:space="preserve"> </w:t>
      </w:r>
      <w:r w:rsidR="00884EF7" w:rsidRPr="00AF0A0C">
        <w:rPr>
          <w:rFonts w:eastAsia="宋体"/>
          <w:sz w:val="22"/>
          <w:szCs w:val="22"/>
          <w:lang w:eastAsia="zh-CN"/>
        </w:rPr>
        <w:t>affiliated with</w:t>
      </w:r>
      <w:r w:rsidR="00A05028" w:rsidRPr="00AF0A0C">
        <w:rPr>
          <w:rFonts w:eastAsia="宋体"/>
          <w:sz w:val="22"/>
          <w:szCs w:val="22"/>
          <w:lang w:eastAsia="zh-CN"/>
        </w:rPr>
        <w:t xml:space="preserve"> the MLD</w:t>
      </w:r>
      <w:r w:rsidR="00850660" w:rsidRPr="00AF0A0C">
        <w:rPr>
          <w:rFonts w:eastAsia="宋体"/>
          <w:sz w:val="22"/>
          <w:szCs w:val="22"/>
          <w:lang w:eastAsia="zh-CN"/>
        </w:rPr>
        <w:t xml:space="preserve"> may</w:t>
      </w:r>
      <w:r w:rsidR="00657D37" w:rsidRPr="00AF0A0C">
        <w:rPr>
          <w:rFonts w:eastAsia="宋体"/>
          <w:sz w:val="22"/>
          <w:szCs w:val="22"/>
          <w:lang w:eastAsia="zh-CN"/>
        </w:rPr>
        <w:t xml:space="preserve"> indicate the link(s) that are</w:t>
      </w:r>
      <w:r w:rsidR="002C694D" w:rsidRPr="00AF0A0C">
        <w:rPr>
          <w:rFonts w:eastAsia="宋体"/>
          <w:sz w:val="22"/>
          <w:szCs w:val="22"/>
          <w:lang w:eastAsia="zh-CN"/>
        </w:rPr>
        <w:t xml:space="preserve"> </w:t>
      </w:r>
      <w:r w:rsidR="00657D37" w:rsidRPr="00AF0A0C">
        <w:rPr>
          <w:rFonts w:eastAsia="宋体"/>
          <w:sz w:val="22"/>
          <w:szCs w:val="22"/>
          <w:lang w:eastAsia="zh-CN"/>
        </w:rPr>
        <w:t xml:space="preserve">requested for </w:t>
      </w:r>
      <w:r w:rsidR="002C694D" w:rsidRPr="00AF0A0C">
        <w:rPr>
          <w:rFonts w:eastAsia="宋体"/>
          <w:sz w:val="22"/>
          <w:szCs w:val="22"/>
          <w:lang w:eastAsia="zh-CN"/>
        </w:rPr>
        <w:t xml:space="preserve">setting up </w:t>
      </w:r>
      <w:r w:rsidR="00657D37" w:rsidRPr="00AF0A0C">
        <w:rPr>
          <w:rFonts w:eastAsia="宋体"/>
          <w:sz w:val="22"/>
          <w:szCs w:val="22"/>
          <w:lang w:eastAsia="zh-CN"/>
        </w:rPr>
        <w:t>TWT agreement</w:t>
      </w:r>
      <w:r w:rsidR="002C694D" w:rsidRPr="00AF0A0C">
        <w:rPr>
          <w:rFonts w:eastAsia="宋体"/>
          <w:sz w:val="22"/>
          <w:szCs w:val="22"/>
          <w:lang w:eastAsia="zh-CN"/>
        </w:rPr>
        <w:t xml:space="preserve">(s) </w:t>
      </w:r>
      <w:r w:rsidR="00AF0919" w:rsidRPr="00AF0A0C">
        <w:rPr>
          <w:rFonts w:eastAsia="宋体"/>
          <w:sz w:val="22"/>
          <w:szCs w:val="22"/>
          <w:lang w:eastAsia="zh-CN"/>
        </w:rPr>
        <w:t>in the Link ID Bitmap subfield</w:t>
      </w:r>
      <w:r w:rsidR="00656C18" w:rsidRPr="00AF0A0C">
        <w:rPr>
          <w:rFonts w:eastAsia="宋体"/>
          <w:sz w:val="22"/>
          <w:szCs w:val="22"/>
          <w:lang w:eastAsia="zh-CN"/>
        </w:rPr>
        <w:t>, if present,</w:t>
      </w:r>
      <w:r w:rsidR="00AF0919" w:rsidRPr="00AF0A0C">
        <w:rPr>
          <w:rFonts w:eastAsia="宋体"/>
          <w:sz w:val="22"/>
          <w:szCs w:val="22"/>
          <w:lang w:eastAsia="zh-CN"/>
        </w:rPr>
        <w:t xml:space="preserve"> of a TWT element in </w:t>
      </w:r>
      <w:r w:rsidR="002C694D" w:rsidRPr="00AF0A0C">
        <w:rPr>
          <w:rFonts w:eastAsia="宋体"/>
          <w:sz w:val="22"/>
          <w:szCs w:val="22"/>
          <w:lang w:eastAsia="zh-CN"/>
        </w:rPr>
        <w:t>the</w:t>
      </w:r>
      <w:r w:rsidR="00C61BBE" w:rsidRPr="00AF0A0C">
        <w:rPr>
          <w:rFonts w:eastAsia="宋体"/>
          <w:sz w:val="22"/>
          <w:szCs w:val="22"/>
          <w:lang w:eastAsia="zh-CN"/>
        </w:rPr>
        <w:t xml:space="preserve"> </w:t>
      </w:r>
      <w:r w:rsidRPr="00AF0A0C">
        <w:rPr>
          <w:rFonts w:eastAsia="宋体"/>
          <w:sz w:val="22"/>
          <w:szCs w:val="22"/>
          <w:lang w:eastAsia="zh-CN"/>
        </w:rPr>
        <w:t xml:space="preserve">TWT </w:t>
      </w:r>
      <w:r w:rsidR="00FF40B8" w:rsidRPr="00AF0A0C">
        <w:rPr>
          <w:rFonts w:eastAsia="宋体"/>
          <w:sz w:val="22"/>
          <w:szCs w:val="22"/>
          <w:lang w:eastAsia="zh-CN"/>
        </w:rPr>
        <w:t>request</w:t>
      </w:r>
      <w:r w:rsidR="003E563F" w:rsidRPr="00AF0A0C">
        <w:rPr>
          <w:rFonts w:eastAsia="宋体"/>
          <w:sz w:val="22"/>
          <w:szCs w:val="22"/>
          <w:lang w:eastAsia="zh-CN"/>
        </w:rPr>
        <w:t>.</w:t>
      </w:r>
    </w:p>
    <w:p w14:paraId="2EFBB8A5" w14:textId="79BF1466" w:rsidR="00FE3FA4" w:rsidRPr="00AF0A0C" w:rsidRDefault="003E563F" w:rsidP="001B68B4">
      <w:pPr>
        <w:pStyle w:val="af"/>
        <w:numPr>
          <w:ilvl w:val="1"/>
          <w:numId w:val="26"/>
        </w:numPr>
        <w:ind w:leftChars="0"/>
        <w:rPr>
          <w:rFonts w:eastAsia="宋体"/>
          <w:sz w:val="22"/>
          <w:szCs w:val="22"/>
          <w:lang w:eastAsia="zh-CN"/>
        </w:rPr>
      </w:pPr>
      <w:r w:rsidRPr="00AF0A0C">
        <w:rPr>
          <w:rFonts w:eastAsia="宋体"/>
          <w:sz w:val="22"/>
          <w:szCs w:val="22"/>
          <w:lang w:eastAsia="zh-CN"/>
        </w:rPr>
        <w:t xml:space="preserve">If </w:t>
      </w:r>
      <w:r w:rsidR="00B74E5A" w:rsidRPr="00AF0A0C">
        <w:rPr>
          <w:rFonts w:eastAsia="宋体"/>
          <w:sz w:val="22"/>
          <w:szCs w:val="22"/>
          <w:lang w:eastAsia="zh-CN"/>
        </w:rPr>
        <w:t xml:space="preserve">only </w:t>
      </w:r>
      <w:r w:rsidRPr="00AF0A0C">
        <w:rPr>
          <w:rFonts w:eastAsia="宋体"/>
          <w:sz w:val="22"/>
          <w:szCs w:val="22"/>
          <w:lang w:eastAsia="zh-CN"/>
        </w:rPr>
        <w:t>one link is indicated</w:t>
      </w:r>
      <w:r w:rsidR="004F1E05" w:rsidRPr="00AF0A0C">
        <w:rPr>
          <w:rFonts w:eastAsia="宋体"/>
          <w:sz w:val="22"/>
          <w:szCs w:val="22"/>
          <w:lang w:eastAsia="zh-CN"/>
        </w:rPr>
        <w:t xml:space="preserve"> in the Link ID Bitmap subfield of the TWT element</w:t>
      </w:r>
      <w:r w:rsidRPr="00AF0A0C">
        <w:rPr>
          <w:rFonts w:eastAsia="宋体"/>
          <w:sz w:val="22"/>
          <w:szCs w:val="22"/>
          <w:lang w:eastAsia="zh-CN"/>
        </w:rPr>
        <w:t xml:space="preserve">, </w:t>
      </w:r>
      <w:r w:rsidR="00E057F5" w:rsidRPr="00AF0A0C">
        <w:rPr>
          <w:rFonts w:eastAsia="宋体"/>
          <w:sz w:val="22"/>
          <w:szCs w:val="22"/>
          <w:lang w:eastAsia="zh-CN"/>
        </w:rPr>
        <w:t xml:space="preserve">then </w:t>
      </w:r>
      <w:r w:rsidRPr="00AF0A0C">
        <w:rPr>
          <w:rFonts w:eastAsia="宋体"/>
          <w:sz w:val="22"/>
          <w:szCs w:val="22"/>
          <w:lang w:eastAsia="zh-CN"/>
        </w:rPr>
        <w:t xml:space="preserve">a </w:t>
      </w:r>
      <w:r w:rsidR="00E057F5" w:rsidRPr="00AF0A0C">
        <w:rPr>
          <w:rFonts w:eastAsia="宋体"/>
          <w:sz w:val="22"/>
          <w:szCs w:val="22"/>
          <w:lang w:eastAsia="zh-CN"/>
        </w:rPr>
        <w:t xml:space="preserve">single </w:t>
      </w:r>
      <w:r w:rsidRPr="00AF0A0C">
        <w:rPr>
          <w:rFonts w:eastAsia="宋体"/>
          <w:sz w:val="22"/>
          <w:szCs w:val="22"/>
          <w:lang w:eastAsia="zh-CN"/>
        </w:rPr>
        <w:t xml:space="preserve">TWT agreement is requested </w:t>
      </w:r>
      <w:r w:rsidR="00E057F5" w:rsidRPr="00AF0A0C">
        <w:rPr>
          <w:rFonts w:eastAsia="宋体"/>
          <w:sz w:val="22"/>
          <w:szCs w:val="22"/>
          <w:lang w:eastAsia="zh-CN"/>
        </w:rPr>
        <w:t xml:space="preserve">on behalf of </w:t>
      </w:r>
      <w:r w:rsidRPr="00AF0A0C">
        <w:rPr>
          <w:rFonts w:eastAsia="宋体"/>
          <w:sz w:val="22"/>
          <w:szCs w:val="22"/>
          <w:lang w:eastAsia="zh-CN"/>
        </w:rPr>
        <w:t xml:space="preserve">the STA </w:t>
      </w:r>
      <w:r w:rsidR="00E057F5" w:rsidRPr="00AF0A0C">
        <w:rPr>
          <w:rFonts w:eastAsia="宋体"/>
          <w:sz w:val="22"/>
          <w:szCs w:val="22"/>
          <w:lang w:eastAsia="zh-CN"/>
        </w:rPr>
        <w:t xml:space="preserve">affiliated with the same MLD and that is </w:t>
      </w:r>
      <w:r w:rsidRPr="00AF0A0C">
        <w:rPr>
          <w:rFonts w:eastAsia="宋体"/>
          <w:sz w:val="22"/>
          <w:szCs w:val="22"/>
          <w:lang w:eastAsia="zh-CN"/>
        </w:rPr>
        <w:t xml:space="preserve">operating on </w:t>
      </w:r>
      <w:r w:rsidR="00E057F5" w:rsidRPr="00AF0A0C">
        <w:rPr>
          <w:rFonts w:eastAsia="宋体"/>
          <w:sz w:val="22"/>
          <w:szCs w:val="22"/>
          <w:lang w:eastAsia="zh-CN"/>
        </w:rPr>
        <w:t>the</w:t>
      </w:r>
      <w:r w:rsidR="002C694D" w:rsidRPr="00AF0A0C">
        <w:rPr>
          <w:rFonts w:eastAsia="宋体"/>
          <w:sz w:val="22"/>
          <w:szCs w:val="22"/>
          <w:lang w:eastAsia="zh-CN"/>
        </w:rPr>
        <w:t xml:space="preserve"> </w:t>
      </w:r>
      <w:r w:rsidR="007408D1" w:rsidRPr="00AF0A0C">
        <w:rPr>
          <w:rFonts w:eastAsia="宋体"/>
          <w:sz w:val="22"/>
          <w:szCs w:val="22"/>
          <w:lang w:eastAsia="zh-CN"/>
        </w:rPr>
        <w:t>indicated</w:t>
      </w:r>
      <w:r w:rsidR="00E057F5" w:rsidRPr="00AF0A0C">
        <w:rPr>
          <w:rFonts w:eastAsia="宋体"/>
          <w:sz w:val="22"/>
          <w:szCs w:val="22"/>
          <w:lang w:eastAsia="zh-CN"/>
        </w:rPr>
        <w:t xml:space="preserve"> </w:t>
      </w:r>
      <w:r w:rsidRPr="00AF0A0C">
        <w:rPr>
          <w:rFonts w:eastAsia="宋体"/>
          <w:sz w:val="22"/>
          <w:szCs w:val="22"/>
          <w:lang w:eastAsia="zh-CN"/>
        </w:rPr>
        <w:t>link.</w:t>
      </w:r>
      <w:r w:rsidR="00FF40B8" w:rsidRPr="00AF0A0C">
        <w:rPr>
          <w:rFonts w:eastAsia="宋体"/>
          <w:sz w:val="22"/>
          <w:szCs w:val="22"/>
          <w:lang w:eastAsia="zh-CN"/>
        </w:rPr>
        <w:t xml:space="preserve"> </w:t>
      </w:r>
      <w:r w:rsidR="00FE3FA4" w:rsidRPr="00AF0A0C">
        <w:rPr>
          <w:rFonts w:eastAsia="宋体"/>
          <w:sz w:val="22"/>
          <w:szCs w:val="22"/>
          <w:lang w:eastAsia="zh-CN"/>
        </w:rPr>
        <w:t>The Target Wake Time field of the TWT element shall be in reference to the TSF time of the link indicated by the TWT element.</w:t>
      </w:r>
    </w:p>
    <w:p w14:paraId="11FA1943" w14:textId="1CF736DA" w:rsidR="00657D37" w:rsidRPr="00222946" w:rsidRDefault="00656C18" w:rsidP="007F06C8">
      <w:pPr>
        <w:pStyle w:val="af"/>
        <w:numPr>
          <w:ilvl w:val="0"/>
          <w:numId w:val="1"/>
        </w:numPr>
        <w:ind w:leftChars="0"/>
        <w:jc w:val="both"/>
        <w:rPr>
          <w:rFonts w:eastAsia="宋体"/>
          <w:sz w:val="22"/>
          <w:szCs w:val="22"/>
          <w:lang w:eastAsia="zh-CN"/>
        </w:rPr>
      </w:pPr>
      <w:r w:rsidRPr="00AF0A0C">
        <w:rPr>
          <w:rFonts w:eastAsia="宋体"/>
          <w:sz w:val="22"/>
          <w:szCs w:val="22"/>
          <w:lang w:eastAsia="zh-CN"/>
        </w:rPr>
        <w:t>A</w:t>
      </w:r>
      <w:r w:rsidR="00A05028" w:rsidRPr="00AF0A0C">
        <w:rPr>
          <w:rFonts w:eastAsia="宋体"/>
          <w:sz w:val="22"/>
          <w:szCs w:val="22"/>
          <w:lang w:eastAsia="zh-CN"/>
        </w:rPr>
        <w:t xml:space="preserve"> </w:t>
      </w:r>
      <w:r w:rsidR="006449D9" w:rsidRPr="00AF0A0C">
        <w:rPr>
          <w:rFonts w:eastAsia="宋体"/>
          <w:sz w:val="22"/>
          <w:szCs w:val="22"/>
          <w:lang w:eastAsia="zh-CN"/>
        </w:rPr>
        <w:t>STA</w:t>
      </w:r>
      <w:r w:rsidR="00A05028" w:rsidRPr="00AF0A0C">
        <w:rPr>
          <w:rFonts w:eastAsia="宋体"/>
          <w:sz w:val="22"/>
          <w:szCs w:val="22"/>
          <w:lang w:eastAsia="zh-CN"/>
        </w:rPr>
        <w:t xml:space="preserve"> </w:t>
      </w:r>
      <w:r w:rsidR="00884EF7" w:rsidRPr="00AF0A0C">
        <w:rPr>
          <w:rFonts w:eastAsia="宋体"/>
          <w:sz w:val="22"/>
          <w:szCs w:val="22"/>
          <w:lang w:eastAsia="zh-CN"/>
        </w:rPr>
        <w:t>affiliated with</w:t>
      </w:r>
      <w:r w:rsidR="00A05028" w:rsidRPr="00AF0A0C">
        <w:rPr>
          <w:rFonts w:eastAsia="宋体"/>
          <w:sz w:val="22"/>
          <w:szCs w:val="22"/>
          <w:lang w:eastAsia="zh-CN"/>
        </w:rPr>
        <w:t xml:space="preserve"> </w:t>
      </w:r>
      <w:r w:rsidRPr="00AF0A0C">
        <w:rPr>
          <w:rFonts w:eastAsia="宋体"/>
          <w:sz w:val="22"/>
          <w:szCs w:val="22"/>
          <w:lang w:eastAsia="zh-CN"/>
        </w:rPr>
        <w:t xml:space="preserve">a peer </w:t>
      </w:r>
      <w:r w:rsidR="00A05028" w:rsidRPr="00AF0A0C">
        <w:rPr>
          <w:rFonts w:eastAsia="宋体"/>
          <w:sz w:val="22"/>
          <w:szCs w:val="22"/>
          <w:lang w:eastAsia="zh-CN"/>
        </w:rPr>
        <w:t>MLD</w:t>
      </w:r>
      <w:r w:rsidR="00850660" w:rsidRPr="00AF0A0C">
        <w:rPr>
          <w:rFonts w:eastAsia="宋体"/>
          <w:sz w:val="22"/>
          <w:szCs w:val="22"/>
          <w:lang w:eastAsia="zh-CN"/>
        </w:rPr>
        <w:t xml:space="preserve"> </w:t>
      </w:r>
      <w:r w:rsidR="00454CB8" w:rsidRPr="00AF0A0C">
        <w:rPr>
          <w:rFonts w:eastAsia="宋体"/>
          <w:sz w:val="22"/>
          <w:szCs w:val="22"/>
          <w:lang w:eastAsia="zh-CN"/>
        </w:rPr>
        <w:t xml:space="preserve">that receives a TWT request </w:t>
      </w:r>
      <w:r w:rsidRPr="00AF0A0C">
        <w:rPr>
          <w:rFonts w:eastAsia="宋体"/>
          <w:sz w:val="22"/>
          <w:szCs w:val="22"/>
          <w:lang w:eastAsia="zh-CN"/>
        </w:rPr>
        <w:t xml:space="preserve">that contains </w:t>
      </w:r>
      <w:r w:rsidR="00454CB8" w:rsidRPr="00AF0A0C">
        <w:rPr>
          <w:rFonts w:eastAsia="宋体"/>
          <w:sz w:val="22"/>
          <w:szCs w:val="22"/>
          <w:lang w:eastAsia="zh-CN"/>
        </w:rPr>
        <w:t xml:space="preserve">a Link ID Bitmap </w:t>
      </w:r>
      <w:r w:rsidR="000546C9" w:rsidRPr="00AF0A0C">
        <w:rPr>
          <w:rFonts w:eastAsia="宋体"/>
          <w:sz w:val="22"/>
          <w:szCs w:val="22"/>
          <w:lang w:eastAsia="zh-CN"/>
        </w:rPr>
        <w:t>subfield</w:t>
      </w:r>
      <w:r w:rsidR="006259A7" w:rsidRPr="00AF0A0C">
        <w:rPr>
          <w:rFonts w:eastAsia="宋体"/>
          <w:sz w:val="22"/>
          <w:szCs w:val="22"/>
          <w:lang w:eastAsia="zh-CN"/>
        </w:rPr>
        <w:t xml:space="preserve"> in a TWT element</w:t>
      </w:r>
      <w:r w:rsidR="000546C9" w:rsidRPr="00AF0A0C">
        <w:rPr>
          <w:rFonts w:eastAsia="宋体"/>
          <w:sz w:val="22"/>
          <w:szCs w:val="22"/>
          <w:lang w:eastAsia="zh-CN"/>
        </w:rPr>
        <w:t xml:space="preserve"> </w:t>
      </w:r>
      <w:r w:rsidR="007F06C8" w:rsidRPr="00AF0A0C">
        <w:rPr>
          <w:rFonts w:eastAsia="宋体"/>
          <w:sz w:val="22"/>
          <w:szCs w:val="22"/>
          <w:lang w:eastAsia="zh-CN"/>
        </w:rPr>
        <w:t xml:space="preserve">shall </w:t>
      </w:r>
      <w:r w:rsidR="00454CB8" w:rsidRPr="00AF0A0C">
        <w:rPr>
          <w:rFonts w:eastAsia="宋体"/>
          <w:sz w:val="22"/>
          <w:szCs w:val="22"/>
          <w:lang w:eastAsia="zh-CN"/>
        </w:rPr>
        <w:t xml:space="preserve">respond with a TWT response that </w:t>
      </w:r>
      <w:r w:rsidR="00850660" w:rsidRPr="00AF0A0C">
        <w:rPr>
          <w:rFonts w:eastAsia="宋体"/>
          <w:sz w:val="22"/>
          <w:szCs w:val="22"/>
          <w:lang w:eastAsia="zh-CN"/>
        </w:rPr>
        <w:t>ma</w:t>
      </w:r>
      <w:r w:rsidR="00850660" w:rsidRPr="00222946">
        <w:rPr>
          <w:rFonts w:eastAsia="宋体"/>
          <w:sz w:val="22"/>
          <w:szCs w:val="22"/>
          <w:lang w:eastAsia="zh-CN"/>
        </w:rPr>
        <w:t>y</w:t>
      </w:r>
      <w:r w:rsidR="00657D37" w:rsidRPr="00222946">
        <w:rPr>
          <w:rFonts w:eastAsia="宋体"/>
          <w:sz w:val="22"/>
          <w:szCs w:val="22"/>
          <w:lang w:eastAsia="zh-CN"/>
        </w:rPr>
        <w:t xml:space="preserve"> </w:t>
      </w:r>
      <w:r w:rsidR="00850660" w:rsidRPr="00222946">
        <w:rPr>
          <w:rFonts w:eastAsia="宋体"/>
          <w:sz w:val="22"/>
          <w:szCs w:val="22"/>
          <w:lang w:eastAsia="zh-CN"/>
        </w:rPr>
        <w:t>indicate</w:t>
      </w:r>
      <w:r w:rsidRPr="00222946">
        <w:rPr>
          <w:rFonts w:eastAsia="宋体"/>
          <w:sz w:val="22"/>
          <w:szCs w:val="22"/>
          <w:lang w:eastAsia="zh-CN"/>
        </w:rPr>
        <w:t xml:space="preserve"> </w:t>
      </w:r>
      <w:r w:rsidR="00705E11" w:rsidRPr="00222946">
        <w:rPr>
          <w:rFonts w:eastAsia="宋体"/>
          <w:sz w:val="22"/>
          <w:szCs w:val="22"/>
          <w:lang w:eastAsia="zh-CN"/>
        </w:rPr>
        <w:t xml:space="preserve">the </w:t>
      </w:r>
      <w:r w:rsidR="00657D37" w:rsidRPr="00222946">
        <w:rPr>
          <w:rFonts w:eastAsia="宋体"/>
          <w:sz w:val="22"/>
          <w:szCs w:val="22"/>
          <w:lang w:eastAsia="zh-CN"/>
        </w:rPr>
        <w:t>link(s)</w:t>
      </w:r>
      <w:r w:rsidR="007F06C8" w:rsidRPr="00222946">
        <w:rPr>
          <w:rFonts w:eastAsia="宋体"/>
          <w:sz w:val="22"/>
          <w:szCs w:val="22"/>
          <w:lang w:eastAsia="zh-CN"/>
        </w:rPr>
        <w:t xml:space="preserve"> in </w:t>
      </w:r>
      <w:r w:rsidR="006259A7" w:rsidRPr="00222946">
        <w:rPr>
          <w:rFonts w:eastAsia="宋体"/>
          <w:sz w:val="22"/>
          <w:szCs w:val="22"/>
          <w:lang w:eastAsia="zh-CN"/>
        </w:rPr>
        <w:t xml:space="preserve">the Link ID Bitmap field of </w:t>
      </w:r>
      <w:r w:rsidR="007F06C8" w:rsidRPr="00222946">
        <w:rPr>
          <w:rFonts w:eastAsia="宋体"/>
          <w:sz w:val="22"/>
          <w:szCs w:val="22"/>
          <w:lang w:eastAsia="zh-CN"/>
        </w:rPr>
        <w:t>a TWT element</w:t>
      </w:r>
      <w:r w:rsidR="006449D9" w:rsidRPr="00222946">
        <w:rPr>
          <w:rFonts w:eastAsia="宋体"/>
          <w:sz w:val="22"/>
          <w:szCs w:val="22"/>
          <w:lang w:eastAsia="zh-CN"/>
          <w:rPrChange w:id="6" w:author="Ming Gan" w:date="2021-06-09T10:20:00Z">
            <w:rPr>
              <w:rFonts w:eastAsia="宋体"/>
              <w:sz w:val="22"/>
              <w:szCs w:val="22"/>
              <w:lang w:eastAsia="zh-CN"/>
            </w:rPr>
          </w:rPrChange>
        </w:rPr>
        <w:t>. The</w:t>
      </w:r>
      <w:r w:rsidRPr="00222946">
        <w:rPr>
          <w:rFonts w:eastAsia="宋体"/>
          <w:sz w:val="22"/>
          <w:szCs w:val="22"/>
          <w:lang w:eastAsia="zh-CN"/>
          <w:rPrChange w:id="7" w:author="Ming Gan" w:date="2021-06-09T10:20:00Z">
            <w:rPr>
              <w:rFonts w:eastAsia="宋体"/>
              <w:sz w:val="22"/>
              <w:szCs w:val="22"/>
              <w:lang w:eastAsia="zh-CN"/>
            </w:rPr>
          </w:rPrChange>
        </w:rPr>
        <w:t xml:space="preserve"> </w:t>
      </w:r>
      <w:r w:rsidR="006449D9" w:rsidRPr="00222946">
        <w:rPr>
          <w:rFonts w:eastAsia="宋体"/>
          <w:sz w:val="22"/>
          <w:szCs w:val="22"/>
          <w:lang w:eastAsia="zh-CN"/>
          <w:rPrChange w:id="8" w:author="Ming Gan" w:date="2021-06-09T10:20:00Z">
            <w:rPr>
              <w:rFonts w:eastAsia="宋体"/>
              <w:sz w:val="22"/>
              <w:szCs w:val="22"/>
              <w:lang w:eastAsia="zh-CN"/>
            </w:rPr>
          </w:rPrChange>
        </w:rPr>
        <w:t>link(s)</w:t>
      </w:r>
      <w:r w:rsidRPr="00222946">
        <w:rPr>
          <w:rFonts w:eastAsia="宋体"/>
          <w:sz w:val="22"/>
          <w:szCs w:val="22"/>
          <w:lang w:eastAsia="zh-CN"/>
          <w:rPrChange w:id="9" w:author="Ming Gan" w:date="2021-06-09T10:20:00Z">
            <w:rPr>
              <w:rFonts w:eastAsia="宋体"/>
              <w:sz w:val="22"/>
              <w:szCs w:val="22"/>
              <w:lang w:eastAsia="zh-CN"/>
            </w:rPr>
          </w:rPrChange>
        </w:rPr>
        <w:t>, if present</w:t>
      </w:r>
      <w:r w:rsidR="00524671" w:rsidRPr="00222946">
        <w:rPr>
          <w:rFonts w:eastAsia="宋体"/>
          <w:sz w:val="22"/>
          <w:szCs w:val="22"/>
          <w:lang w:eastAsia="zh-CN"/>
          <w:rPrChange w:id="10" w:author="Ming Gan" w:date="2021-06-09T10:20:00Z">
            <w:rPr>
              <w:rFonts w:eastAsia="宋体"/>
              <w:sz w:val="22"/>
              <w:szCs w:val="22"/>
              <w:lang w:eastAsia="zh-CN"/>
            </w:rPr>
          </w:rPrChange>
        </w:rPr>
        <w:t>,</w:t>
      </w:r>
      <w:r w:rsidRPr="00222946">
        <w:rPr>
          <w:rFonts w:eastAsia="宋体"/>
          <w:sz w:val="22"/>
          <w:szCs w:val="22"/>
          <w:lang w:eastAsia="zh-CN"/>
          <w:rPrChange w:id="11" w:author="Ming Gan" w:date="2021-06-09T10:20:00Z">
            <w:rPr>
              <w:rFonts w:eastAsia="宋体"/>
              <w:sz w:val="22"/>
              <w:szCs w:val="22"/>
              <w:lang w:eastAsia="zh-CN"/>
            </w:rPr>
          </w:rPrChange>
        </w:rPr>
        <w:t xml:space="preserve"> </w:t>
      </w:r>
      <w:r w:rsidR="00200BCA" w:rsidRPr="00222946">
        <w:rPr>
          <w:rFonts w:eastAsia="宋体"/>
          <w:sz w:val="22"/>
          <w:szCs w:val="22"/>
          <w:lang w:eastAsia="zh-CN"/>
          <w:rPrChange w:id="12" w:author="Ming Gan" w:date="2021-06-09T10:20:00Z">
            <w:rPr>
              <w:rFonts w:eastAsia="宋体"/>
              <w:sz w:val="22"/>
              <w:szCs w:val="22"/>
              <w:lang w:eastAsia="zh-CN"/>
            </w:rPr>
          </w:rPrChange>
        </w:rPr>
        <w:t>in the TWT element</w:t>
      </w:r>
      <w:r w:rsidR="00454CB8" w:rsidRPr="00222946">
        <w:rPr>
          <w:rFonts w:eastAsia="宋体"/>
          <w:sz w:val="22"/>
          <w:szCs w:val="22"/>
          <w:lang w:eastAsia="zh-CN"/>
          <w:rPrChange w:id="13" w:author="Ming Gan" w:date="2021-06-09T10:20:00Z">
            <w:rPr>
              <w:rFonts w:eastAsia="宋体"/>
              <w:sz w:val="22"/>
              <w:szCs w:val="22"/>
              <w:lang w:eastAsia="zh-CN"/>
            </w:rPr>
          </w:rPrChange>
        </w:rPr>
        <w:t xml:space="preserve"> in the TWT </w:t>
      </w:r>
      <w:r w:rsidR="00200BCA" w:rsidRPr="00222946">
        <w:rPr>
          <w:rFonts w:eastAsia="宋体"/>
          <w:sz w:val="22"/>
          <w:szCs w:val="22"/>
          <w:lang w:eastAsia="zh-CN"/>
          <w:rPrChange w:id="14" w:author="Ming Gan" w:date="2021-06-09T10:20:00Z">
            <w:rPr>
              <w:rFonts w:eastAsia="宋体"/>
              <w:sz w:val="22"/>
              <w:szCs w:val="22"/>
              <w:lang w:eastAsia="zh-CN"/>
            </w:rPr>
          </w:rPrChange>
        </w:rPr>
        <w:t>response</w:t>
      </w:r>
      <w:r w:rsidRPr="00222946">
        <w:rPr>
          <w:rFonts w:eastAsia="宋体"/>
          <w:sz w:val="22"/>
          <w:szCs w:val="22"/>
          <w:lang w:eastAsia="zh-CN"/>
          <w:rPrChange w:id="15" w:author="Ming Gan" w:date="2021-06-09T10:20:00Z">
            <w:rPr>
              <w:rFonts w:eastAsia="宋体"/>
              <w:sz w:val="22"/>
              <w:szCs w:val="22"/>
              <w:lang w:eastAsia="zh-CN"/>
            </w:rPr>
          </w:rPrChange>
        </w:rPr>
        <w:t>,</w:t>
      </w:r>
      <w:r w:rsidR="00200BCA" w:rsidRPr="00222946">
        <w:rPr>
          <w:rFonts w:eastAsia="宋体"/>
          <w:sz w:val="22"/>
          <w:szCs w:val="22"/>
          <w:lang w:eastAsia="zh-CN"/>
          <w:rPrChange w:id="16" w:author="Ming Gan" w:date="2021-06-09T10:20:00Z">
            <w:rPr>
              <w:rFonts w:eastAsia="宋体"/>
              <w:sz w:val="22"/>
              <w:szCs w:val="22"/>
              <w:lang w:eastAsia="zh-CN"/>
            </w:rPr>
          </w:rPrChange>
        </w:rPr>
        <w:t xml:space="preserve"> </w:t>
      </w:r>
      <w:r w:rsidR="00454CB8" w:rsidRPr="00222946">
        <w:rPr>
          <w:rFonts w:eastAsia="宋体"/>
          <w:sz w:val="22"/>
          <w:szCs w:val="22"/>
          <w:lang w:eastAsia="zh-CN"/>
        </w:rPr>
        <w:t>shall be</w:t>
      </w:r>
      <w:r w:rsidRPr="00222946">
        <w:rPr>
          <w:rFonts w:eastAsia="宋体"/>
          <w:sz w:val="22"/>
          <w:szCs w:val="22"/>
          <w:lang w:eastAsia="zh-CN"/>
        </w:rPr>
        <w:t xml:space="preserve"> </w:t>
      </w:r>
      <w:r w:rsidR="00454CB8" w:rsidRPr="00222946">
        <w:rPr>
          <w:rFonts w:eastAsia="宋体"/>
          <w:sz w:val="22"/>
          <w:szCs w:val="22"/>
          <w:lang w:eastAsia="zh-CN"/>
        </w:rPr>
        <w:t xml:space="preserve">the </w:t>
      </w:r>
      <w:r w:rsidR="006449D9" w:rsidRPr="00222946">
        <w:rPr>
          <w:rFonts w:eastAsia="宋体"/>
          <w:sz w:val="22"/>
          <w:szCs w:val="22"/>
          <w:lang w:eastAsia="zh-CN"/>
        </w:rPr>
        <w:t xml:space="preserve">same as </w:t>
      </w:r>
      <w:r w:rsidR="005D651F" w:rsidRPr="00222946">
        <w:rPr>
          <w:rFonts w:eastAsia="宋体"/>
          <w:sz w:val="22"/>
          <w:szCs w:val="22"/>
          <w:lang w:eastAsia="zh-CN"/>
        </w:rPr>
        <w:t>t</w:t>
      </w:r>
      <w:r w:rsidR="006449D9" w:rsidRPr="00222946">
        <w:rPr>
          <w:rFonts w:eastAsia="宋体"/>
          <w:sz w:val="22"/>
          <w:szCs w:val="22"/>
          <w:lang w:eastAsia="zh-CN"/>
        </w:rPr>
        <w:t>he link(s)</w:t>
      </w:r>
      <w:r w:rsidR="00454CB8" w:rsidRPr="00222946">
        <w:rPr>
          <w:rFonts w:eastAsia="宋体"/>
          <w:sz w:val="22"/>
          <w:szCs w:val="22"/>
          <w:lang w:eastAsia="zh-CN"/>
        </w:rPr>
        <w:t xml:space="preserve"> </w:t>
      </w:r>
      <w:r w:rsidR="00200BCA" w:rsidRPr="00222946">
        <w:rPr>
          <w:rFonts w:eastAsia="宋体"/>
          <w:sz w:val="22"/>
          <w:szCs w:val="22"/>
          <w:lang w:eastAsia="zh-CN"/>
        </w:rPr>
        <w:t xml:space="preserve">indicated </w:t>
      </w:r>
      <w:r w:rsidR="00D82833" w:rsidRPr="00222946">
        <w:rPr>
          <w:rFonts w:eastAsia="宋体"/>
          <w:sz w:val="22"/>
          <w:szCs w:val="22"/>
          <w:lang w:eastAsia="zh-CN"/>
        </w:rPr>
        <w:t>in</w:t>
      </w:r>
      <w:r w:rsidR="00200BCA" w:rsidRPr="00222946">
        <w:rPr>
          <w:rFonts w:eastAsia="宋体"/>
          <w:sz w:val="22"/>
          <w:szCs w:val="22"/>
          <w:lang w:eastAsia="zh-CN"/>
        </w:rPr>
        <w:t xml:space="preserve"> the TWT element </w:t>
      </w:r>
      <w:r w:rsidR="00D82833" w:rsidRPr="00222946">
        <w:rPr>
          <w:rFonts w:eastAsia="宋体"/>
          <w:sz w:val="22"/>
          <w:szCs w:val="22"/>
          <w:lang w:eastAsia="zh-CN"/>
        </w:rPr>
        <w:t>of</w:t>
      </w:r>
      <w:r w:rsidR="00200BCA" w:rsidRPr="00222946">
        <w:rPr>
          <w:rFonts w:eastAsia="宋体"/>
          <w:sz w:val="22"/>
          <w:szCs w:val="22"/>
          <w:lang w:eastAsia="zh-CN"/>
        </w:rPr>
        <w:t xml:space="preserve"> the </w:t>
      </w:r>
      <w:r w:rsidR="00D82833" w:rsidRPr="00222946">
        <w:rPr>
          <w:rFonts w:eastAsia="宋体"/>
          <w:sz w:val="22"/>
          <w:szCs w:val="22"/>
          <w:lang w:eastAsia="zh-CN"/>
        </w:rPr>
        <w:t xml:space="preserve">soliciting </w:t>
      </w:r>
      <w:r w:rsidR="00454CB8" w:rsidRPr="00222946">
        <w:rPr>
          <w:rFonts w:eastAsia="宋体"/>
          <w:sz w:val="22"/>
          <w:szCs w:val="22"/>
          <w:lang w:eastAsia="zh-CN"/>
        </w:rPr>
        <w:t>TWT request.</w:t>
      </w:r>
      <w:r w:rsidR="005D651F" w:rsidRPr="00222946">
        <w:rPr>
          <w:rFonts w:eastAsia="宋体"/>
          <w:sz w:val="22"/>
          <w:szCs w:val="22"/>
          <w:lang w:eastAsia="zh-CN"/>
        </w:rPr>
        <w:t xml:space="preserve"> </w:t>
      </w:r>
    </w:p>
    <w:p w14:paraId="5579F6CC" w14:textId="77777777" w:rsidR="00154F97" w:rsidRPr="00222946" w:rsidRDefault="00154F97" w:rsidP="008359EB">
      <w:pPr>
        <w:jc w:val="both"/>
        <w:rPr>
          <w:rFonts w:eastAsia="宋体"/>
          <w:sz w:val="22"/>
          <w:szCs w:val="22"/>
          <w:lang w:eastAsia="zh-CN"/>
        </w:rPr>
      </w:pPr>
    </w:p>
    <w:p w14:paraId="79363FB0" w14:textId="275C4927" w:rsidR="00705E11" w:rsidRPr="00AF0A0C" w:rsidRDefault="00705E11" w:rsidP="00705E11">
      <w:pPr>
        <w:jc w:val="both"/>
        <w:rPr>
          <w:rFonts w:eastAsia="宋体"/>
          <w:sz w:val="22"/>
          <w:szCs w:val="22"/>
          <w:lang w:eastAsia="zh-CN"/>
        </w:rPr>
      </w:pPr>
      <w:r w:rsidRPr="00222946">
        <w:rPr>
          <w:rFonts w:eastAsia="宋体"/>
          <w:sz w:val="22"/>
          <w:szCs w:val="22"/>
          <w:lang w:eastAsia="zh-CN"/>
        </w:rPr>
        <w:t xml:space="preserve">During the negotiation of TWT agreements, </w:t>
      </w:r>
      <w:r w:rsidR="00A05028" w:rsidRPr="00222946">
        <w:rPr>
          <w:rFonts w:eastAsia="宋体"/>
          <w:sz w:val="22"/>
          <w:szCs w:val="22"/>
          <w:lang w:eastAsia="zh-CN"/>
        </w:rPr>
        <w:t xml:space="preserve">a </w:t>
      </w:r>
      <w:r w:rsidR="00901D01" w:rsidRPr="00222946">
        <w:rPr>
          <w:rFonts w:eastAsia="宋体"/>
          <w:sz w:val="22"/>
          <w:szCs w:val="22"/>
          <w:lang w:eastAsia="zh-CN"/>
        </w:rPr>
        <w:t xml:space="preserve">TWT requesting </w:t>
      </w:r>
      <w:r w:rsidRPr="00222946">
        <w:rPr>
          <w:rFonts w:eastAsia="宋体"/>
          <w:sz w:val="22"/>
          <w:szCs w:val="22"/>
          <w:lang w:eastAsia="zh-CN"/>
        </w:rPr>
        <w:t xml:space="preserve">STA </w:t>
      </w:r>
      <w:r w:rsidR="00901D01" w:rsidRPr="00222946">
        <w:rPr>
          <w:rFonts w:eastAsia="宋体"/>
          <w:sz w:val="22"/>
          <w:szCs w:val="22"/>
          <w:lang w:eastAsia="zh-CN"/>
        </w:rPr>
        <w:t>affiliated with</w:t>
      </w:r>
      <w:r w:rsidRPr="00222946">
        <w:rPr>
          <w:rFonts w:eastAsia="宋体"/>
          <w:sz w:val="22"/>
          <w:szCs w:val="22"/>
          <w:lang w:eastAsia="zh-CN"/>
        </w:rPr>
        <w:t xml:space="preserve"> a</w:t>
      </w:r>
      <w:r w:rsidR="0056244E" w:rsidRPr="00222946">
        <w:rPr>
          <w:rFonts w:eastAsia="宋体"/>
          <w:sz w:val="22"/>
          <w:szCs w:val="22"/>
          <w:lang w:eastAsia="zh-CN"/>
        </w:rPr>
        <w:t>n</w:t>
      </w:r>
      <w:r w:rsidRPr="00222946">
        <w:rPr>
          <w:rFonts w:eastAsia="宋体"/>
          <w:sz w:val="22"/>
          <w:szCs w:val="22"/>
          <w:lang w:eastAsia="zh-CN"/>
        </w:rPr>
        <w:t xml:space="preserve"> MLD </w:t>
      </w:r>
      <w:r w:rsidR="00901D01" w:rsidRPr="00222946">
        <w:rPr>
          <w:rFonts w:eastAsia="宋体"/>
          <w:sz w:val="22"/>
          <w:szCs w:val="22"/>
          <w:lang w:eastAsia="zh-CN"/>
        </w:rPr>
        <w:t>and a TWT responding STA affiliated with a</w:t>
      </w:r>
      <w:r w:rsidR="0056244E" w:rsidRPr="00222946">
        <w:rPr>
          <w:rFonts w:eastAsia="宋体"/>
          <w:sz w:val="22"/>
          <w:szCs w:val="22"/>
          <w:lang w:eastAsia="zh-CN"/>
        </w:rPr>
        <w:t>nother</w:t>
      </w:r>
      <w:r w:rsidR="00901D01" w:rsidRPr="00222946">
        <w:rPr>
          <w:rFonts w:eastAsia="宋体"/>
          <w:sz w:val="22"/>
          <w:szCs w:val="22"/>
          <w:lang w:eastAsia="zh-CN"/>
        </w:rPr>
        <w:t xml:space="preserve"> MLD </w:t>
      </w:r>
      <w:r w:rsidRPr="00222946">
        <w:rPr>
          <w:rFonts w:eastAsia="宋体"/>
          <w:sz w:val="22"/>
          <w:szCs w:val="22"/>
          <w:lang w:eastAsia="zh-CN"/>
        </w:rPr>
        <w:t xml:space="preserve">may </w:t>
      </w:r>
      <w:r w:rsidR="00161BAA" w:rsidRPr="00222946">
        <w:rPr>
          <w:rFonts w:eastAsia="宋体"/>
          <w:sz w:val="22"/>
          <w:szCs w:val="22"/>
          <w:lang w:eastAsia="zh-CN"/>
        </w:rPr>
        <w:t>include multiple TWT elements where each of the Link ID Bitmap subfields</w:t>
      </w:r>
      <w:ins w:id="17" w:author="Ming Gan" w:date="2021-06-09T09:58:00Z">
        <w:r w:rsidR="00EA015A" w:rsidRPr="00222946">
          <w:rPr>
            <w:rFonts w:eastAsia="宋体"/>
            <w:sz w:val="22"/>
            <w:szCs w:val="22"/>
            <w:lang w:eastAsia="zh-CN"/>
          </w:rPr>
          <w:t xml:space="preserve"> </w:t>
        </w:r>
        <w:r w:rsidR="00EA015A" w:rsidRPr="005346E2">
          <w:rPr>
            <w:rFonts w:eastAsia="宋体"/>
            <w:sz w:val="22"/>
            <w:szCs w:val="22"/>
            <w:highlight w:val="green"/>
            <w:lang w:eastAsia="zh-CN"/>
          </w:rPr>
          <w:t>in each TWT element</w:t>
        </w:r>
      </w:ins>
      <w:r w:rsidR="00161BAA" w:rsidRPr="005346E2">
        <w:rPr>
          <w:rFonts w:eastAsia="宋体"/>
          <w:sz w:val="22"/>
          <w:szCs w:val="22"/>
          <w:highlight w:val="green"/>
          <w:lang w:eastAsia="zh-CN"/>
        </w:rPr>
        <w:t xml:space="preserve"> </w:t>
      </w:r>
      <w:r w:rsidRPr="005346E2">
        <w:rPr>
          <w:rFonts w:eastAsia="宋体"/>
          <w:sz w:val="22"/>
          <w:szCs w:val="22"/>
          <w:highlight w:val="green"/>
          <w:lang w:eastAsia="zh-CN"/>
        </w:rPr>
        <w:t>indicate</w:t>
      </w:r>
      <w:ins w:id="18" w:author="Ming Gan" w:date="2021-06-09T09:59:00Z">
        <w:r w:rsidR="00EA015A" w:rsidRPr="005346E2">
          <w:rPr>
            <w:rFonts w:eastAsia="宋体"/>
            <w:sz w:val="22"/>
            <w:szCs w:val="22"/>
            <w:highlight w:val="green"/>
            <w:lang w:eastAsia="zh-CN"/>
          </w:rPr>
          <w:t>s</w:t>
        </w:r>
      </w:ins>
      <w:r w:rsidRPr="005346E2">
        <w:rPr>
          <w:rFonts w:eastAsia="宋体"/>
          <w:sz w:val="22"/>
          <w:szCs w:val="22"/>
          <w:highlight w:val="green"/>
          <w:lang w:eastAsia="zh-CN"/>
        </w:rPr>
        <w:t xml:space="preserve"> different link(s)</w:t>
      </w:r>
      <w:r w:rsidR="00161BAA" w:rsidRPr="005346E2">
        <w:rPr>
          <w:rFonts w:eastAsia="宋体"/>
          <w:sz w:val="22"/>
          <w:szCs w:val="22"/>
          <w:highlight w:val="green"/>
          <w:lang w:eastAsia="zh-CN"/>
        </w:rPr>
        <w:t xml:space="preserve"> </w:t>
      </w:r>
      <w:del w:id="19" w:author="Ming Gan" w:date="2021-06-09T09:48:00Z">
        <w:r w:rsidR="00161BAA" w:rsidRPr="005346E2" w:rsidDel="00EA015A">
          <w:rPr>
            <w:rFonts w:eastAsia="宋体"/>
            <w:sz w:val="22"/>
            <w:szCs w:val="22"/>
            <w:highlight w:val="green"/>
            <w:lang w:eastAsia="zh-CN"/>
          </w:rPr>
          <w:delText>with respect to the Link ID Bitmap subfields of the other TWT elements contained</w:delText>
        </w:r>
        <w:r w:rsidR="00161BAA" w:rsidRPr="00222946" w:rsidDel="00EA015A">
          <w:rPr>
            <w:rFonts w:eastAsia="宋体"/>
            <w:sz w:val="22"/>
            <w:szCs w:val="22"/>
            <w:lang w:eastAsia="zh-CN"/>
          </w:rPr>
          <w:delText xml:space="preserve"> </w:delText>
        </w:r>
      </w:del>
      <w:r w:rsidR="00161BAA" w:rsidRPr="00222946">
        <w:rPr>
          <w:rFonts w:eastAsia="宋体"/>
          <w:sz w:val="22"/>
          <w:szCs w:val="22"/>
          <w:lang w:eastAsia="zh-CN"/>
        </w:rPr>
        <w:t>in the same TWT Setup frame</w:t>
      </w:r>
      <w:r w:rsidRPr="00222946">
        <w:rPr>
          <w:rFonts w:eastAsia="宋体"/>
          <w:sz w:val="22"/>
          <w:szCs w:val="22"/>
          <w:lang w:eastAsia="zh-CN"/>
        </w:rPr>
        <w:t>.</w:t>
      </w:r>
      <w:r w:rsidR="00161BAA" w:rsidRPr="00222946">
        <w:rPr>
          <w:rFonts w:eastAsia="宋体"/>
          <w:sz w:val="22"/>
          <w:szCs w:val="22"/>
          <w:lang w:eastAsia="zh-CN"/>
        </w:rPr>
        <w:t xml:space="preserve"> </w:t>
      </w:r>
      <w:r w:rsidR="00AB4718" w:rsidRPr="00222946">
        <w:rPr>
          <w:rFonts w:eastAsia="宋体"/>
          <w:sz w:val="22"/>
          <w:szCs w:val="22"/>
          <w:lang w:eastAsia="zh-CN"/>
        </w:rPr>
        <w:t xml:space="preserve"> The TWT parameters provided by each TWT element shall be applied and </w:t>
      </w:r>
      <w:r w:rsidR="00B362FC" w:rsidRPr="00222946">
        <w:rPr>
          <w:rFonts w:eastAsia="宋体"/>
          <w:sz w:val="22"/>
          <w:szCs w:val="22"/>
          <w:lang w:eastAsia="zh-CN"/>
        </w:rPr>
        <w:t xml:space="preserve">be </w:t>
      </w:r>
      <w:r w:rsidR="00AB4718" w:rsidRPr="00222946">
        <w:rPr>
          <w:rFonts w:eastAsia="宋体"/>
          <w:sz w:val="22"/>
          <w:szCs w:val="22"/>
          <w:lang w:eastAsia="zh-CN"/>
        </w:rPr>
        <w:t>in reference to the respective link that is indicated in the TWT element.</w:t>
      </w:r>
    </w:p>
    <w:p w14:paraId="7C058D44" w14:textId="77777777" w:rsidR="00121656" w:rsidRPr="00AF0A0C" w:rsidRDefault="00121656" w:rsidP="00705E11">
      <w:pPr>
        <w:jc w:val="both"/>
        <w:rPr>
          <w:rFonts w:eastAsia="宋体"/>
          <w:sz w:val="22"/>
          <w:szCs w:val="22"/>
          <w:lang w:eastAsia="zh-CN"/>
        </w:rPr>
      </w:pPr>
    </w:p>
    <w:p w14:paraId="7C096149" w14:textId="77777777" w:rsidR="00121656" w:rsidRPr="00AF0A0C" w:rsidRDefault="00121656" w:rsidP="00705E11">
      <w:pPr>
        <w:jc w:val="both"/>
        <w:rPr>
          <w:rFonts w:eastAsia="宋体"/>
          <w:sz w:val="22"/>
          <w:szCs w:val="22"/>
          <w:lang w:eastAsia="zh-CN"/>
        </w:rPr>
      </w:pPr>
    </w:p>
    <w:p w14:paraId="376D8304" w14:textId="77777777" w:rsidR="00657D37" w:rsidRPr="00AF0A0C" w:rsidRDefault="00657D37" w:rsidP="00FC4238">
      <w:pPr>
        <w:jc w:val="both"/>
        <w:rPr>
          <w:sz w:val="22"/>
          <w:szCs w:val="22"/>
        </w:rPr>
      </w:pPr>
    </w:p>
    <w:p w14:paraId="739D4658" w14:textId="4BCC1763" w:rsidR="00705E11" w:rsidRPr="00AF0A0C" w:rsidRDefault="00705E11" w:rsidP="00FC4238">
      <w:pPr>
        <w:jc w:val="both"/>
        <w:rPr>
          <w:sz w:val="22"/>
          <w:szCs w:val="22"/>
        </w:rPr>
      </w:pPr>
      <w:r w:rsidRPr="00AF0A0C">
        <w:rPr>
          <w:sz w:val="22"/>
          <w:szCs w:val="22"/>
        </w:rPr>
        <w:t xml:space="preserve">An example of TWT </w:t>
      </w:r>
      <w:r w:rsidR="00551462" w:rsidRPr="00AF0A0C">
        <w:rPr>
          <w:sz w:val="22"/>
          <w:szCs w:val="22"/>
        </w:rPr>
        <w:t>agreements</w:t>
      </w:r>
      <w:r w:rsidR="000C4E48" w:rsidRPr="00AF0A0C">
        <w:rPr>
          <w:sz w:val="22"/>
          <w:szCs w:val="22"/>
        </w:rPr>
        <w:t xml:space="preserve"> negotiated for multiple links is</w:t>
      </w:r>
      <w:r w:rsidR="00551462" w:rsidRPr="00AF0A0C">
        <w:rPr>
          <w:sz w:val="22"/>
          <w:szCs w:val="22"/>
        </w:rPr>
        <w:t xml:space="preserve"> </w:t>
      </w:r>
      <w:r w:rsidRPr="00AF0A0C">
        <w:rPr>
          <w:sz w:val="22"/>
          <w:szCs w:val="22"/>
        </w:rPr>
        <w:t xml:space="preserve">shown in Figure </w:t>
      </w:r>
      <w:r w:rsidR="00551462" w:rsidRPr="00AF0A0C">
        <w:rPr>
          <w:rFonts w:eastAsia="宋体"/>
          <w:sz w:val="22"/>
          <w:szCs w:val="22"/>
          <w:lang w:eastAsia="zh-CN"/>
        </w:rPr>
        <w:t>35</w:t>
      </w:r>
      <w:r w:rsidR="00551462" w:rsidRPr="00AF0A0C">
        <w:rPr>
          <w:sz w:val="22"/>
          <w:szCs w:val="22"/>
        </w:rPr>
        <w:t>-x</w:t>
      </w:r>
      <w:r w:rsidR="0056244E" w:rsidRPr="00AF0A0C">
        <w:rPr>
          <w:sz w:val="22"/>
          <w:szCs w:val="22"/>
        </w:rPr>
        <w:t>-a</w:t>
      </w:r>
      <w:r w:rsidRPr="00AF0A0C">
        <w:rPr>
          <w:sz w:val="22"/>
          <w:szCs w:val="22"/>
        </w:rPr>
        <w:t xml:space="preserve"> (Example of </w:t>
      </w:r>
      <w:r w:rsidR="00551462" w:rsidRPr="00AF0A0C">
        <w:rPr>
          <w:sz w:val="22"/>
          <w:szCs w:val="22"/>
        </w:rPr>
        <w:t>TWT agreements negotiation</w:t>
      </w:r>
      <w:r w:rsidR="00582CE8" w:rsidRPr="00AF0A0C">
        <w:rPr>
          <w:sz w:val="22"/>
          <w:szCs w:val="22"/>
        </w:rPr>
        <w:t xml:space="preserve"> across multiple links</w:t>
      </w:r>
      <w:r w:rsidRPr="00AF0A0C">
        <w:rPr>
          <w:sz w:val="22"/>
          <w:szCs w:val="22"/>
        </w:rPr>
        <w:t>).</w:t>
      </w:r>
    </w:p>
    <w:p w14:paraId="30B5C5F1" w14:textId="28B23122" w:rsidR="00551462" w:rsidRPr="00AF0A0C" w:rsidRDefault="008A5E6C" w:rsidP="00551462">
      <w:pPr>
        <w:pStyle w:val="T"/>
        <w:rPr>
          <w:color w:val="00B050"/>
          <w:w w:val="100"/>
        </w:rPr>
      </w:pPr>
      <w:r w:rsidRPr="00AF0A0C">
        <w:rPr>
          <w:noProof/>
        </w:rPr>
        <w:object w:dxaOrig="10380" w:dyaOrig="2551" w14:anchorId="2266AE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7.45pt;height:115.5pt" o:ole="">
            <v:imagedata r:id="rId8" o:title=""/>
          </v:shape>
          <o:OLEObject Type="Embed" ProgID="Visio.Drawing.15" ShapeID="_x0000_i1025" DrawAspect="Content" ObjectID="_1684739965" r:id="rId9"/>
        </w:object>
      </w:r>
      <w:r w:rsidR="00551462" w:rsidRPr="00AF0A0C">
        <w:t>Figure 35-x</w:t>
      </w:r>
      <w:r w:rsidR="0056244E" w:rsidRPr="00AF0A0C">
        <w:t>-a</w:t>
      </w:r>
      <w:r w:rsidR="00551462" w:rsidRPr="00AF0A0C">
        <w:t xml:space="preserve"> – Example of </w:t>
      </w:r>
      <w:r w:rsidR="00551462" w:rsidRPr="00AF0A0C">
        <w:rPr>
          <w:sz w:val="22"/>
          <w:szCs w:val="22"/>
        </w:rPr>
        <w:t>TWT agreements negotiation</w:t>
      </w:r>
      <w:r w:rsidR="00582CE8" w:rsidRPr="00AF0A0C">
        <w:rPr>
          <w:sz w:val="22"/>
          <w:szCs w:val="22"/>
        </w:rPr>
        <w:t xml:space="preserve"> across multiple links</w:t>
      </w:r>
    </w:p>
    <w:p w14:paraId="1BD85028" w14:textId="77777777" w:rsidR="00582CE8" w:rsidRPr="00AF0A0C" w:rsidRDefault="00582CE8" w:rsidP="00F532BA">
      <w:pPr>
        <w:jc w:val="both"/>
        <w:rPr>
          <w:sz w:val="22"/>
          <w:szCs w:val="22"/>
        </w:rPr>
      </w:pPr>
    </w:p>
    <w:p w14:paraId="5601BE0B" w14:textId="77777777" w:rsidR="00F532BA" w:rsidRPr="00AF0A0C" w:rsidRDefault="00F532BA" w:rsidP="00F532BA">
      <w:pPr>
        <w:jc w:val="both"/>
        <w:rPr>
          <w:sz w:val="22"/>
          <w:szCs w:val="22"/>
        </w:rPr>
      </w:pPr>
    </w:p>
    <w:p w14:paraId="12AA6C38" w14:textId="3C760827" w:rsidR="00F532BA" w:rsidRPr="00AF0A0C" w:rsidRDefault="00F532BA" w:rsidP="00223E90">
      <w:pPr>
        <w:jc w:val="both"/>
        <w:rPr>
          <w:sz w:val="22"/>
          <w:szCs w:val="22"/>
        </w:rPr>
      </w:pPr>
    </w:p>
    <w:p w14:paraId="29C0F133" w14:textId="4E9E274C" w:rsidR="00F36419" w:rsidRPr="00AF0A0C" w:rsidRDefault="00253CE5" w:rsidP="00223E90">
      <w:pPr>
        <w:jc w:val="both"/>
        <w:rPr>
          <w:sz w:val="22"/>
          <w:szCs w:val="22"/>
        </w:rPr>
      </w:pPr>
      <w:r w:rsidRPr="00AF0A0C">
        <w:rPr>
          <w:sz w:val="22"/>
          <w:szCs w:val="22"/>
        </w:rPr>
        <w:t xml:space="preserve">In </w:t>
      </w:r>
      <w:r w:rsidR="00426280" w:rsidRPr="00AF0A0C">
        <w:rPr>
          <w:sz w:val="22"/>
          <w:szCs w:val="22"/>
        </w:rPr>
        <w:t>this example</w:t>
      </w:r>
      <w:r w:rsidRPr="00AF0A0C">
        <w:rPr>
          <w:sz w:val="22"/>
          <w:szCs w:val="22"/>
        </w:rPr>
        <w:t xml:space="preserve">, </w:t>
      </w:r>
      <w:r w:rsidR="00426280" w:rsidRPr="00AF0A0C">
        <w:rPr>
          <w:sz w:val="22"/>
          <w:szCs w:val="22"/>
        </w:rPr>
        <w:t>an AP MLD has three affiliated APs: AP 1 operates on 2.4 GHz band, AP 2 operates on 5 GHz band, and AP 3 operates on 6 GHz band. Non</w:t>
      </w:r>
      <w:r w:rsidR="00884EF7" w:rsidRPr="00AF0A0C">
        <w:rPr>
          <w:sz w:val="22"/>
          <w:szCs w:val="22"/>
        </w:rPr>
        <w:t xml:space="preserve">-AP STA 1 affiliated with the non-AP MLD sends </w:t>
      </w:r>
      <w:r w:rsidR="00884EF7" w:rsidRPr="00AF0A0C">
        <w:rPr>
          <w:rFonts w:eastAsia="宋体"/>
          <w:sz w:val="22"/>
          <w:szCs w:val="22"/>
          <w:lang w:eastAsia="zh-CN"/>
        </w:rPr>
        <w:t>three</w:t>
      </w:r>
      <w:r w:rsidR="00884EF7" w:rsidRPr="00AF0A0C">
        <w:rPr>
          <w:sz w:val="22"/>
          <w:szCs w:val="22"/>
        </w:rPr>
        <w:t xml:space="preserve"> TWT elements in a TWT </w:t>
      </w:r>
      <w:r w:rsidR="00FD79F0" w:rsidRPr="00AF0A0C">
        <w:rPr>
          <w:rFonts w:eastAsia="宋体"/>
          <w:sz w:val="22"/>
          <w:szCs w:val="22"/>
          <w:lang w:eastAsia="zh-CN"/>
        </w:rPr>
        <w:t>request</w:t>
      </w:r>
      <w:r w:rsidR="00884EF7" w:rsidRPr="00AF0A0C">
        <w:rPr>
          <w:sz w:val="22"/>
          <w:szCs w:val="22"/>
        </w:rPr>
        <w:t xml:space="preserve"> to AP 1 affiliated with the AP MLD. These </w:t>
      </w:r>
      <w:r w:rsidR="00E716D7" w:rsidRPr="00AF0A0C">
        <w:rPr>
          <w:sz w:val="22"/>
          <w:szCs w:val="22"/>
        </w:rPr>
        <w:t>three</w:t>
      </w:r>
      <w:r w:rsidR="00884EF7" w:rsidRPr="00AF0A0C">
        <w:rPr>
          <w:sz w:val="22"/>
          <w:szCs w:val="22"/>
        </w:rPr>
        <w:t xml:space="preserve"> TWT elements indi</w:t>
      </w:r>
      <w:r w:rsidR="00884EF7" w:rsidRPr="00222946">
        <w:rPr>
          <w:sz w:val="22"/>
          <w:szCs w:val="22"/>
        </w:rPr>
        <w:t>cate the links of AP 1, AP 2, and AP 3 request</w:t>
      </w:r>
      <w:r w:rsidR="005832AE" w:rsidRPr="00222946">
        <w:rPr>
          <w:sz w:val="22"/>
          <w:szCs w:val="22"/>
        </w:rPr>
        <w:t>ing</w:t>
      </w:r>
      <w:r w:rsidR="00884EF7" w:rsidRPr="00222946">
        <w:rPr>
          <w:sz w:val="22"/>
          <w:szCs w:val="22"/>
        </w:rPr>
        <w:t xml:space="preserve"> three links to be setup TWT agreements, respectively, have different </w:t>
      </w:r>
      <w:ins w:id="20" w:author="Ming Gan" w:date="2021-06-08T17:18:00Z">
        <w:r w:rsidR="001B68B4" w:rsidRPr="005346E2">
          <w:rPr>
            <w:sz w:val="22"/>
            <w:szCs w:val="22"/>
            <w:highlight w:val="green"/>
          </w:rPr>
          <w:t>TWT</w:t>
        </w:r>
        <w:r w:rsidR="001B68B4" w:rsidRPr="00222946">
          <w:rPr>
            <w:sz w:val="22"/>
            <w:szCs w:val="22"/>
          </w:rPr>
          <w:t xml:space="preserve"> </w:t>
        </w:r>
      </w:ins>
      <w:r w:rsidR="00884EF7" w:rsidRPr="00222946">
        <w:rPr>
          <w:sz w:val="22"/>
          <w:szCs w:val="22"/>
        </w:rPr>
        <w:t>parameters, such as target wake up ti</w:t>
      </w:r>
      <w:r w:rsidR="00884EF7" w:rsidRPr="00AF0A0C">
        <w:rPr>
          <w:sz w:val="22"/>
          <w:szCs w:val="22"/>
        </w:rPr>
        <w:t>me, and all are with a value of Request TWT in th</w:t>
      </w:r>
      <w:r w:rsidR="00884EF7" w:rsidRPr="00222946">
        <w:rPr>
          <w:sz w:val="22"/>
          <w:szCs w:val="22"/>
        </w:rPr>
        <w:t xml:space="preserve">e TWT </w:t>
      </w:r>
      <w:r w:rsidR="004B2EF4" w:rsidRPr="00222946">
        <w:rPr>
          <w:sz w:val="22"/>
          <w:szCs w:val="22"/>
        </w:rPr>
        <w:t>Set</w:t>
      </w:r>
      <w:ins w:id="21" w:author="Ming Gan" w:date="2021-06-08T17:18:00Z">
        <w:r w:rsidR="001B68B4" w:rsidRPr="005346E2">
          <w:rPr>
            <w:sz w:val="22"/>
            <w:szCs w:val="22"/>
            <w:highlight w:val="green"/>
          </w:rPr>
          <w:t>up</w:t>
        </w:r>
      </w:ins>
      <w:r w:rsidR="004B2EF4" w:rsidRPr="00222946">
        <w:rPr>
          <w:sz w:val="22"/>
          <w:szCs w:val="22"/>
        </w:rPr>
        <w:t xml:space="preserve"> </w:t>
      </w:r>
      <w:r w:rsidR="00884EF7" w:rsidRPr="00222946">
        <w:rPr>
          <w:sz w:val="22"/>
          <w:szCs w:val="22"/>
        </w:rPr>
        <w:t>Command field. AP 1</w:t>
      </w:r>
      <w:r w:rsidR="008431C3" w:rsidRPr="00222946">
        <w:rPr>
          <w:sz w:val="22"/>
          <w:szCs w:val="22"/>
        </w:rPr>
        <w:t xml:space="preserve"> </w:t>
      </w:r>
      <w:r w:rsidR="00884EF7" w:rsidRPr="00222946">
        <w:rPr>
          <w:sz w:val="22"/>
          <w:szCs w:val="22"/>
        </w:rPr>
        <w:t xml:space="preserve">sends </w:t>
      </w:r>
      <w:r w:rsidR="00884EF7" w:rsidRPr="00222946">
        <w:rPr>
          <w:rFonts w:eastAsia="宋体"/>
          <w:sz w:val="22"/>
          <w:szCs w:val="22"/>
          <w:lang w:eastAsia="zh-CN"/>
        </w:rPr>
        <w:t>three</w:t>
      </w:r>
      <w:r w:rsidR="00884EF7" w:rsidRPr="00222946">
        <w:rPr>
          <w:sz w:val="22"/>
          <w:szCs w:val="22"/>
        </w:rPr>
        <w:t xml:space="preserve"> TWT element</w:t>
      </w:r>
      <w:r w:rsidR="00157E29" w:rsidRPr="00222946">
        <w:rPr>
          <w:sz w:val="22"/>
          <w:szCs w:val="22"/>
        </w:rPr>
        <w:t>s</w:t>
      </w:r>
      <w:r w:rsidR="00884EF7" w:rsidRPr="00222946">
        <w:rPr>
          <w:sz w:val="22"/>
          <w:szCs w:val="22"/>
        </w:rPr>
        <w:t xml:space="preserve"> in a TWT </w:t>
      </w:r>
      <w:r w:rsidR="00FF40B8" w:rsidRPr="00222946">
        <w:rPr>
          <w:rFonts w:eastAsia="宋体"/>
          <w:sz w:val="22"/>
          <w:szCs w:val="22"/>
          <w:lang w:eastAsia="zh-CN"/>
        </w:rPr>
        <w:t>response</w:t>
      </w:r>
      <w:r w:rsidR="00884EF7" w:rsidRPr="00222946">
        <w:rPr>
          <w:sz w:val="22"/>
          <w:szCs w:val="22"/>
        </w:rPr>
        <w:t xml:space="preserve"> to non-AP STA 1 and these </w:t>
      </w:r>
      <w:r w:rsidR="00E716D7" w:rsidRPr="00222946">
        <w:rPr>
          <w:sz w:val="22"/>
          <w:szCs w:val="22"/>
        </w:rPr>
        <w:t>three</w:t>
      </w:r>
      <w:r w:rsidR="00884EF7" w:rsidRPr="00222946">
        <w:rPr>
          <w:sz w:val="22"/>
          <w:szCs w:val="22"/>
        </w:rPr>
        <w:t xml:space="preserve"> TWT elements </w:t>
      </w:r>
      <w:del w:id="22" w:author="Ming Gan" w:date="2021-06-08T20:41:00Z">
        <w:r w:rsidR="00AF0A0C" w:rsidRPr="005346E2" w:rsidDel="00AF0A0C">
          <w:rPr>
            <w:rFonts w:eastAsia="宋体"/>
            <w:sz w:val="22"/>
            <w:szCs w:val="22"/>
            <w:highlight w:val="green"/>
            <w:lang w:eastAsia="zh-CN"/>
          </w:rPr>
          <w:delText>confirm</w:delText>
        </w:r>
      </w:del>
      <w:ins w:id="23" w:author="Ming Gan" w:date="2021-06-08T20:41:00Z">
        <w:r w:rsidR="00AF0A0C" w:rsidRPr="005346E2">
          <w:rPr>
            <w:rFonts w:eastAsia="宋体"/>
            <w:sz w:val="22"/>
            <w:szCs w:val="22"/>
            <w:highlight w:val="green"/>
            <w:lang w:eastAsia="zh-CN"/>
          </w:rPr>
          <w:t>indicate</w:t>
        </w:r>
      </w:ins>
      <w:r w:rsidR="00AF0A0C" w:rsidRPr="00222946">
        <w:rPr>
          <w:sz w:val="22"/>
          <w:szCs w:val="22"/>
        </w:rPr>
        <w:t xml:space="preserve"> the links </w:t>
      </w:r>
      <w:r w:rsidR="00884EF7" w:rsidRPr="00222946">
        <w:rPr>
          <w:sz w:val="22"/>
          <w:szCs w:val="22"/>
        </w:rPr>
        <w:t>of AP 1, AP 2, and AP 3 respectively</w:t>
      </w:r>
      <w:r w:rsidR="00E716D7" w:rsidRPr="00222946">
        <w:rPr>
          <w:rFonts w:eastAsia="宋体"/>
          <w:sz w:val="22"/>
          <w:szCs w:val="22"/>
          <w:lang w:eastAsia="zh-CN"/>
        </w:rPr>
        <w:t>;</w:t>
      </w:r>
      <w:r w:rsidR="00884EF7" w:rsidRPr="00222946">
        <w:rPr>
          <w:rFonts w:eastAsia="宋体"/>
          <w:sz w:val="22"/>
          <w:szCs w:val="22"/>
          <w:lang w:eastAsia="zh-CN"/>
        </w:rPr>
        <w:t xml:space="preserve"> and they are all </w:t>
      </w:r>
      <w:r w:rsidR="00884EF7" w:rsidRPr="00222946">
        <w:rPr>
          <w:sz w:val="22"/>
          <w:szCs w:val="22"/>
        </w:rPr>
        <w:t xml:space="preserve">with </w:t>
      </w:r>
      <w:r w:rsidR="00884EF7" w:rsidRPr="00222946">
        <w:rPr>
          <w:rFonts w:eastAsia="宋体"/>
          <w:sz w:val="22"/>
          <w:szCs w:val="22"/>
          <w:lang w:eastAsia="zh-CN"/>
        </w:rPr>
        <w:t xml:space="preserve">a value of Accept TWT </w:t>
      </w:r>
      <w:r w:rsidR="00884EF7" w:rsidRPr="00222946">
        <w:rPr>
          <w:sz w:val="22"/>
          <w:szCs w:val="22"/>
        </w:rPr>
        <w:t xml:space="preserve">in the TWT </w:t>
      </w:r>
      <w:r w:rsidR="004B2EF4" w:rsidRPr="00222946">
        <w:rPr>
          <w:sz w:val="22"/>
          <w:szCs w:val="22"/>
        </w:rPr>
        <w:t>Set</w:t>
      </w:r>
      <w:r w:rsidR="001D012D" w:rsidRPr="00222946">
        <w:rPr>
          <w:sz w:val="22"/>
          <w:szCs w:val="22"/>
        </w:rPr>
        <w:t>up</w:t>
      </w:r>
      <w:r w:rsidR="004B2EF4" w:rsidRPr="00222946">
        <w:rPr>
          <w:sz w:val="22"/>
          <w:szCs w:val="22"/>
        </w:rPr>
        <w:t xml:space="preserve"> </w:t>
      </w:r>
      <w:r w:rsidR="00884EF7" w:rsidRPr="00222946">
        <w:rPr>
          <w:sz w:val="22"/>
          <w:szCs w:val="22"/>
        </w:rPr>
        <w:t>Command field. After successful TWT agre</w:t>
      </w:r>
      <w:r w:rsidR="00890BBA" w:rsidRPr="00222946">
        <w:rPr>
          <w:sz w:val="22"/>
          <w:szCs w:val="22"/>
        </w:rPr>
        <w:t>e</w:t>
      </w:r>
      <w:r w:rsidR="00884EF7" w:rsidRPr="00222946">
        <w:rPr>
          <w:sz w:val="22"/>
          <w:szCs w:val="22"/>
        </w:rPr>
        <w:t xml:space="preserve">ments setup on </w:t>
      </w:r>
      <w:r w:rsidR="00E716D7" w:rsidRPr="00222946">
        <w:rPr>
          <w:sz w:val="22"/>
          <w:szCs w:val="22"/>
        </w:rPr>
        <w:t xml:space="preserve">the </w:t>
      </w:r>
      <w:r w:rsidR="00884EF7" w:rsidRPr="00222946">
        <w:rPr>
          <w:sz w:val="22"/>
          <w:szCs w:val="22"/>
        </w:rPr>
        <w:t xml:space="preserve">three links, </w:t>
      </w:r>
      <w:r w:rsidR="00CF5C39" w:rsidRPr="00222946">
        <w:rPr>
          <w:sz w:val="22"/>
          <w:szCs w:val="22"/>
        </w:rPr>
        <w:t xml:space="preserve">three TWT SPs with different </w:t>
      </w:r>
      <w:r w:rsidR="001D738B" w:rsidRPr="00222946">
        <w:rPr>
          <w:sz w:val="22"/>
          <w:szCs w:val="22"/>
        </w:rPr>
        <w:t xml:space="preserve">TWT </w:t>
      </w:r>
      <w:r w:rsidR="00CF5C39" w:rsidRPr="00222946">
        <w:rPr>
          <w:sz w:val="22"/>
          <w:szCs w:val="22"/>
        </w:rPr>
        <w:t xml:space="preserve">parameters exist on </w:t>
      </w:r>
      <w:r w:rsidR="00884EF7" w:rsidRPr="00222946">
        <w:rPr>
          <w:sz w:val="22"/>
          <w:szCs w:val="22"/>
        </w:rPr>
        <w:t>these three links</w:t>
      </w:r>
      <w:r w:rsidR="001570CC" w:rsidRPr="00222946">
        <w:rPr>
          <w:sz w:val="22"/>
          <w:szCs w:val="22"/>
        </w:rPr>
        <w:t xml:space="preserve"> </w:t>
      </w:r>
      <w:r w:rsidR="00884EF7" w:rsidRPr="00222946">
        <w:rPr>
          <w:sz w:val="22"/>
          <w:szCs w:val="22"/>
        </w:rPr>
        <w:t>(link 1 between AP 1 and non-AP STA 1, link 2</w:t>
      </w:r>
      <w:r w:rsidR="00884EF7" w:rsidRPr="00AF0A0C">
        <w:rPr>
          <w:sz w:val="22"/>
          <w:szCs w:val="22"/>
        </w:rPr>
        <w:t xml:space="preserve"> between AP 2 and non-AP STA 2, and link 3 between AP 3 and non-AP STA 3)</w:t>
      </w:r>
      <w:ins w:id="24" w:author="Ming Gan" w:date="2021-06-08T17:32:00Z">
        <w:r w:rsidR="00535962" w:rsidRPr="005346E2">
          <w:rPr>
            <w:rFonts w:eastAsia="宋体"/>
            <w:sz w:val="22"/>
            <w:szCs w:val="22"/>
            <w:highlight w:val="green"/>
            <w:lang w:eastAsia="zh-CN"/>
          </w:rPr>
          <w:t>, respectively</w:t>
        </w:r>
      </w:ins>
      <w:r w:rsidR="00884EF7" w:rsidRPr="00AF0A0C">
        <w:rPr>
          <w:sz w:val="22"/>
          <w:szCs w:val="22"/>
        </w:rPr>
        <w:t>.</w:t>
      </w:r>
      <w:r w:rsidR="001570CC" w:rsidRPr="00AF0A0C">
        <w:rPr>
          <w:sz w:val="22"/>
          <w:szCs w:val="22"/>
        </w:rPr>
        <w:t xml:space="preserve"> For these three TWT agreements, the Target Wake Time field of the TWT element that indicates link 1 is in reference to the TSF time of link 1, the Target Wake Time field of the TWT element that indicates link 2 is in reference to the TSF time of link 2 and the Target Wake Time field of the TWT element that link 3 is in reference to the TSF time of link 3.</w:t>
      </w:r>
    </w:p>
    <w:p w14:paraId="019BC593" w14:textId="77777777" w:rsidR="00F36419" w:rsidRPr="00AF0A0C" w:rsidRDefault="00F36419" w:rsidP="00223E90">
      <w:pPr>
        <w:jc w:val="both"/>
        <w:rPr>
          <w:sz w:val="20"/>
        </w:rPr>
      </w:pPr>
    </w:p>
    <w:p w14:paraId="45A8415B" w14:textId="77777777" w:rsidR="0060797E" w:rsidRPr="00AF0A0C" w:rsidRDefault="0060797E" w:rsidP="00223E90">
      <w:pPr>
        <w:jc w:val="both"/>
        <w:rPr>
          <w:sz w:val="20"/>
        </w:rPr>
      </w:pPr>
    </w:p>
    <w:p w14:paraId="550BCCA3" w14:textId="77777777" w:rsidR="00551462" w:rsidRPr="00AF0A0C" w:rsidRDefault="00551462" w:rsidP="00223E90">
      <w:pPr>
        <w:jc w:val="both"/>
        <w:rPr>
          <w:sz w:val="20"/>
        </w:rPr>
      </w:pPr>
    </w:p>
    <w:p w14:paraId="182637E2" w14:textId="77777777" w:rsidR="00551462" w:rsidRPr="00AF0A0C" w:rsidRDefault="00551462" w:rsidP="00223E90">
      <w:pPr>
        <w:jc w:val="both"/>
        <w:rPr>
          <w:sz w:val="20"/>
        </w:rPr>
      </w:pPr>
    </w:p>
    <w:p w14:paraId="28FDB675" w14:textId="77777777" w:rsidR="00E2763A" w:rsidRPr="00AF0A0C" w:rsidRDefault="00E2763A" w:rsidP="00024800">
      <w:pPr>
        <w:jc w:val="both"/>
        <w:rPr>
          <w:rFonts w:eastAsiaTheme="minorEastAsia"/>
          <w:sz w:val="20"/>
          <w:lang w:eastAsia="ko-KR"/>
        </w:rPr>
      </w:pPr>
    </w:p>
    <w:p w14:paraId="60BDCF99" w14:textId="4F315B82" w:rsidR="009066B3" w:rsidRPr="00AF0A0C" w:rsidRDefault="009066B3" w:rsidP="009066B3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AF0A0C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 Editor: please modify Clause 9.4.2.199 of 802.11ax D8.0 as follows:</w:t>
      </w:r>
    </w:p>
    <w:p w14:paraId="1C937CA8" w14:textId="77777777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</w:p>
    <w:p w14:paraId="6121F306" w14:textId="77777777" w:rsidR="00732F46" w:rsidRPr="00AF0A0C" w:rsidRDefault="00732F46" w:rsidP="00732F46">
      <w:pPr>
        <w:numPr>
          <w:ilvl w:val="0"/>
          <w:numId w:val="19"/>
        </w:numPr>
        <w:jc w:val="both"/>
        <w:rPr>
          <w:rFonts w:eastAsiaTheme="minorEastAsia"/>
          <w:b/>
          <w:bCs/>
          <w:sz w:val="20"/>
          <w:lang w:val="en-US" w:eastAsia="ko-KR"/>
        </w:rPr>
      </w:pPr>
      <w:r w:rsidRPr="00AF0A0C">
        <w:rPr>
          <w:rFonts w:eastAsiaTheme="minorEastAsia"/>
          <w:b/>
          <w:bCs/>
          <w:sz w:val="20"/>
          <w:lang w:val="en-US" w:eastAsia="ko-KR"/>
        </w:rPr>
        <w:t>TWT element</w:t>
      </w:r>
    </w:p>
    <w:p w14:paraId="6E751DA5" w14:textId="77777777" w:rsidR="00732F46" w:rsidRPr="00AF0A0C" w:rsidRDefault="00732F46" w:rsidP="00732F46">
      <w:pPr>
        <w:jc w:val="both"/>
        <w:rPr>
          <w:rFonts w:eastAsiaTheme="minorEastAsia"/>
          <w:b/>
          <w:bCs/>
          <w:sz w:val="20"/>
          <w:lang w:val="en-US" w:eastAsia="ko-KR"/>
        </w:rPr>
      </w:pPr>
    </w:p>
    <w:p w14:paraId="1DFF356F" w14:textId="7F9D8664" w:rsidR="00732F46" w:rsidRPr="00AF0A0C" w:rsidRDefault="00732F46" w:rsidP="00732F46">
      <w:pPr>
        <w:jc w:val="both"/>
        <w:rPr>
          <w:rFonts w:eastAsiaTheme="minorEastAsia"/>
          <w:sz w:val="20"/>
          <w:lang w:eastAsia="ko-KR"/>
        </w:rPr>
      </w:pP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t xml:space="preserve">Replace </w:t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fldChar w:fldCharType="begin"/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instrText xml:space="preserve"> REF  RTF32353638373a204669675469 \h</w:instrText>
      </w:r>
      <w:r w:rsidR="00AF0A0C">
        <w:rPr>
          <w:rFonts w:eastAsiaTheme="minorEastAsia"/>
          <w:b/>
          <w:bCs/>
          <w:i/>
          <w:iCs/>
          <w:sz w:val="20"/>
          <w:lang w:val="en-US" w:eastAsia="ko-KR"/>
        </w:rPr>
        <w:instrText xml:space="preserve"> \* MERGEFORMAT </w:instrText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fldChar w:fldCharType="separate"/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t>Figure 9-686 (TWT element format)</w:t>
      </w:r>
      <w:r w:rsidRPr="00AF0A0C">
        <w:rPr>
          <w:rFonts w:eastAsiaTheme="minorEastAsia"/>
          <w:sz w:val="20"/>
          <w:lang w:val="en-US" w:eastAsia="ko-KR"/>
        </w:rPr>
        <w:fldChar w:fldCharType="end"/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t xml:space="preserve"> with the following:</w:t>
      </w:r>
    </w:p>
    <w:tbl>
      <w:tblPr>
        <w:tblW w:w="0" w:type="auto"/>
        <w:jc w:val="center"/>
        <w:tblLayout w:type="fixed"/>
        <w:tblCellMar>
          <w:top w:w="120" w:type="dxa"/>
          <w:left w:w="40" w:type="dxa"/>
          <w:bottom w:w="8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961"/>
        <w:gridCol w:w="659"/>
        <w:gridCol w:w="660"/>
        <w:gridCol w:w="2324"/>
        <w:gridCol w:w="8"/>
      </w:tblGrid>
      <w:tr w:rsidR="00732F46" w:rsidRPr="00AF0A0C" w14:paraId="62B24A97" w14:textId="77777777" w:rsidTr="00AF0A0C">
        <w:trPr>
          <w:gridAfter w:val="1"/>
          <w:wAfter w:w="8" w:type="dxa"/>
          <w:trHeight w:val="420"/>
          <w:jc w:val="center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62B1ABC7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517E3EF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0901E38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03E40E62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F087661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</w:tr>
      <w:tr w:rsidR="00732F46" w:rsidRPr="00AF0A0C" w14:paraId="72CAF6D0" w14:textId="77777777" w:rsidTr="00AF0A0C">
        <w:trPr>
          <w:gridAfter w:val="1"/>
          <w:wAfter w:w="8" w:type="dxa"/>
          <w:trHeight w:val="18"/>
          <w:jc w:val="center"/>
        </w:trPr>
        <w:tc>
          <w:tcPr>
            <w:tcW w:w="68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6CE47D83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9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4AFF1B2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Element ID</w:t>
            </w:r>
          </w:p>
        </w:tc>
        <w:tc>
          <w:tcPr>
            <w:tcW w:w="659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3CD7EABE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Length</w:t>
            </w:r>
          </w:p>
        </w:tc>
        <w:tc>
          <w:tcPr>
            <w:tcW w:w="6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425553E3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Control</w:t>
            </w:r>
          </w:p>
        </w:tc>
        <w:tc>
          <w:tcPr>
            <w:tcW w:w="2324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E8015A3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TWT Parameter Information</w:t>
            </w:r>
          </w:p>
        </w:tc>
      </w:tr>
      <w:tr w:rsidR="00732F46" w:rsidRPr="00AF0A0C" w14:paraId="365A179D" w14:textId="77777777" w:rsidTr="00AF0A0C">
        <w:trPr>
          <w:gridAfter w:val="1"/>
          <w:wAfter w:w="8" w:type="dxa"/>
          <w:trHeight w:val="420"/>
          <w:jc w:val="center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6F6B7947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 xml:space="preserve">Octets: </w:t>
            </w:r>
          </w:p>
        </w:tc>
        <w:tc>
          <w:tcPr>
            <w:tcW w:w="961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09189268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659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0EB54BC4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66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C286994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2324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56748A1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variable</w:t>
            </w:r>
          </w:p>
        </w:tc>
      </w:tr>
      <w:tr w:rsidR="00732F46" w:rsidRPr="00AF0A0C" w14:paraId="35485E77" w14:textId="77777777" w:rsidTr="00AF0A0C">
        <w:trPr>
          <w:jc w:val="center"/>
        </w:trPr>
        <w:tc>
          <w:tcPr>
            <w:tcW w:w="529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80" w:type="dxa"/>
              <w:right w:w="40" w:type="dxa"/>
            </w:tcMar>
            <w:vAlign w:val="center"/>
          </w:tcPr>
          <w:p w14:paraId="3948B4AF" w14:textId="77777777" w:rsidR="00732F46" w:rsidRPr="00AF0A0C" w:rsidRDefault="00732F46" w:rsidP="00732F46">
            <w:pPr>
              <w:numPr>
                <w:ilvl w:val="0"/>
                <w:numId w:val="20"/>
              </w:num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t>TWT element format</w:t>
            </w:r>
          </w:p>
        </w:tc>
      </w:tr>
    </w:tbl>
    <w:p w14:paraId="345CBA3F" w14:textId="5939A31C" w:rsidR="00732F46" w:rsidRPr="00AF0A0C" w:rsidRDefault="00732F46" w:rsidP="00732F46">
      <w:pPr>
        <w:jc w:val="both"/>
        <w:rPr>
          <w:rFonts w:eastAsiaTheme="minorEastAsia"/>
          <w:b/>
          <w:bCs/>
          <w:i/>
          <w:iCs/>
          <w:sz w:val="20"/>
          <w:lang w:val="en-US" w:eastAsia="ko-KR"/>
        </w:rPr>
      </w:pP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t xml:space="preserve">Change </w:t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fldChar w:fldCharType="begin"/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instrText xml:space="preserve"> REF  RTF34333631373a204669675469 \h</w:instrText>
      </w:r>
      <w:r w:rsidR="00AF0A0C">
        <w:rPr>
          <w:rFonts w:eastAsiaTheme="minorEastAsia"/>
          <w:b/>
          <w:bCs/>
          <w:i/>
          <w:iCs/>
          <w:sz w:val="20"/>
          <w:lang w:val="en-US" w:eastAsia="ko-KR"/>
        </w:rPr>
        <w:instrText xml:space="preserve"> \* MERGEFORMAT </w:instrText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fldChar w:fldCharType="separate"/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t>Figure 9-687 (Control field format)</w:t>
      </w:r>
      <w:r w:rsidRPr="00AF0A0C">
        <w:rPr>
          <w:rFonts w:eastAsiaTheme="minorEastAsia"/>
          <w:sz w:val="20"/>
          <w:lang w:val="en-US" w:eastAsia="ko-KR"/>
        </w:rPr>
        <w:fldChar w:fldCharType="end"/>
      </w: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t xml:space="preserve"> as follows.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560"/>
        <w:gridCol w:w="803"/>
        <w:gridCol w:w="357"/>
        <w:gridCol w:w="1320"/>
        <w:gridCol w:w="1280"/>
        <w:gridCol w:w="2695"/>
        <w:gridCol w:w="1360"/>
        <w:gridCol w:w="1363"/>
        <w:gridCol w:w="1363"/>
      </w:tblGrid>
      <w:tr w:rsidR="00732F46" w:rsidRPr="00AF0A0C" w14:paraId="2FDB1C45" w14:textId="77777777" w:rsidTr="00AF0A0C">
        <w:trPr>
          <w:trHeight w:val="340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461D382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17FC0D27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B0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3B914C5D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B1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502B524B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B2           B3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2900DE2A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B4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2157BFB6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B5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3E626369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B</w:t>
            </w:r>
            <w:ins w:id="25" w:author="Ming Gan" w:date="2021-03-05T17:33:00Z">
              <w:r w:rsidRPr="00AF0A0C">
                <w:rPr>
                  <w:rFonts w:eastAsiaTheme="minorEastAsia"/>
                  <w:sz w:val="20"/>
                  <w:u w:val="thick"/>
                  <w:lang w:val="en-US" w:eastAsia="ko-KR"/>
                </w:rPr>
                <w:t>6</w:t>
              </w:r>
            </w:ins>
          </w:p>
        </w:tc>
        <w:tc>
          <w:tcPr>
            <w:tcW w:w="1363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5F8C991F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 w:rsidDel="00487520">
              <w:rPr>
                <w:rFonts w:eastAsiaTheme="minorEastAsia"/>
                <w:sz w:val="20"/>
                <w:u w:val="thick"/>
                <w:lang w:val="en-US" w:eastAsia="ko-KR"/>
              </w:rPr>
              <w:t>B</w:t>
            </w:r>
            <w:del w:id="26" w:author="Ming Gan" w:date="2021-03-05T17:33:00Z">
              <w:r w:rsidRPr="00AF0A0C" w:rsidDel="00487520">
                <w:rPr>
                  <w:rFonts w:eastAsiaTheme="minorEastAsia"/>
                  <w:sz w:val="20"/>
                  <w:u w:val="thick"/>
                  <w:lang w:val="en-US" w:eastAsia="ko-KR"/>
                </w:rPr>
                <w:delText xml:space="preserve">6 </w:delText>
              </w:r>
            </w:del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 xml:space="preserve">           B7</w:t>
            </w:r>
          </w:p>
        </w:tc>
      </w:tr>
      <w:tr w:rsidR="00732F46" w:rsidRPr="00AF0A0C" w14:paraId="1F3AA531" w14:textId="77777777" w:rsidTr="00AF0A0C">
        <w:trPr>
          <w:trHeight w:val="152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3D84D06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16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C0F9D5F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NDP Paging Indicator</w:t>
            </w:r>
          </w:p>
        </w:tc>
        <w:tc>
          <w:tcPr>
            <w:tcW w:w="13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E151636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Responder PM Mode</w:t>
            </w:r>
          </w:p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2A01E126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Negotiation Type</w:t>
            </w:r>
          </w:p>
        </w:tc>
        <w:tc>
          <w:tcPr>
            <w:tcW w:w="26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252725E1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TWT Information Frame Disabled</w:t>
            </w:r>
          </w:p>
        </w:tc>
        <w:tc>
          <w:tcPr>
            <w:tcW w:w="13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9E4EF9E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Wake Duration Unit</w:t>
            </w:r>
            <w:r w:rsidRPr="00AF0A0C">
              <w:rPr>
                <w:rFonts w:eastAsiaTheme="minorEastAsia"/>
                <w:vanish/>
                <w:sz w:val="20"/>
                <w:lang w:val="en-US" w:eastAsia="ko-KR"/>
              </w:rPr>
              <w:t>(#20352)</w:t>
            </w:r>
          </w:p>
        </w:tc>
        <w:tc>
          <w:tcPr>
            <w:tcW w:w="136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EC97A29" w14:textId="75FD2F3D" w:rsidR="00732F46" w:rsidRPr="00AF0A0C" w:rsidRDefault="009A07FD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ins w:id="27" w:author="Ming Gan" w:date="2021-06-08T21:10:00Z">
              <w:r>
                <w:rPr>
                  <w:rFonts w:eastAsiaTheme="minorEastAsia"/>
                  <w:sz w:val="20"/>
                  <w:lang w:val="en-US" w:eastAsia="ko-KR"/>
                </w:rPr>
                <w:t>L</w:t>
              </w:r>
            </w:ins>
            <w:ins w:id="28" w:author="Ming Gan" w:date="2021-03-05T17:32:00Z">
              <w:r w:rsidR="00732F46" w:rsidRPr="00AF0A0C">
                <w:rPr>
                  <w:rFonts w:eastAsiaTheme="minorEastAsia"/>
                  <w:sz w:val="20"/>
                  <w:lang w:val="en-US" w:eastAsia="ko-KR"/>
                </w:rPr>
                <w:t xml:space="preserve">ink ID </w:t>
              </w:r>
            </w:ins>
            <w:ins w:id="29" w:author="Ming Gan" w:date="2021-03-05T17:33:00Z">
              <w:r w:rsidR="00732F46" w:rsidRPr="00AF0A0C">
                <w:rPr>
                  <w:rFonts w:eastAsiaTheme="minorEastAsia"/>
                  <w:sz w:val="20"/>
                  <w:lang w:val="en-US" w:eastAsia="ko-KR"/>
                </w:rPr>
                <w:t>B</w:t>
              </w:r>
            </w:ins>
            <w:ins w:id="30" w:author="Ming Gan" w:date="2021-03-05T17:32:00Z">
              <w:r w:rsidR="00732F46" w:rsidRPr="00AF0A0C">
                <w:rPr>
                  <w:rFonts w:eastAsiaTheme="minorEastAsia"/>
                  <w:sz w:val="20"/>
                  <w:lang w:val="en-US" w:eastAsia="ko-KR"/>
                </w:rPr>
                <w:t>itmap Present</w:t>
              </w:r>
            </w:ins>
          </w:p>
        </w:tc>
        <w:tc>
          <w:tcPr>
            <w:tcW w:w="136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26030BD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Reserved</w:t>
            </w:r>
          </w:p>
        </w:tc>
      </w:tr>
      <w:tr w:rsidR="00732F46" w:rsidRPr="00AF0A0C" w14:paraId="020AB017" w14:textId="77777777" w:rsidTr="00AF0A0C">
        <w:trPr>
          <w:trHeight w:val="340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27E01D2C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Bits:</w:t>
            </w:r>
          </w:p>
        </w:tc>
        <w:tc>
          <w:tcPr>
            <w:tcW w:w="1160" w:type="dxa"/>
            <w:gridSpan w:val="2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5BCBE8B0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132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38AAA19F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128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05072A01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2</w:t>
            </w:r>
          </w:p>
        </w:tc>
        <w:tc>
          <w:tcPr>
            <w:tcW w:w="2695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7EE328A6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1</w:t>
            </w:r>
          </w:p>
        </w:tc>
        <w:tc>
          <w:tcPr>
            <w:tcW w:w="136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6B9B62A9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1</w:t>
            </w:r>
          </w:p>
        </w:tc>
        <w:tc>
          <w:tcPr>
            <w:tcW w:w="1363" w:type="dxa"/>
            <w:tcBorders>
              <w:top w:val="single" w:sz="10" w:space="0" w:color="000000"/>
              <w:left w:val="nil"/>
              <w:bottom w:val="nil"/>
              <w:right w:val="nil"/>
            </w:tcBorders>
            <w:vAlign w:val="center"/>
          </w:tcPr>
          <w:p w14:paraId="4324DF10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u w:val="thick"/>
                <w:lang w:val="en-US" w:eastAsia="ko-KR"/>
              </w:rPr>
              <w:t>1</w:t>
            </w:r>
          </w:p>
        </w:tc>
        <w:tc>
          <w:tcPr>
            <w:tcW w:w="1363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788E316A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 w:rsidDel="00487520">
              <w:rPr>
                <w:rFonts w:eastAsiaTheme="minorEastAsia"/>
                <w:sz w:val="20"/>
                <w:u w:val="thick"/>
                <w:lang w:val="en-US" w:eastAsia="ko-KR"/>
              </w:rPr>
              <w:t>2</w:t>
            </w:r>
            <w:ins w:id="31" w:author="Ming Gan" w:date="2021-03-05T17:33:00Z">
              <w:r w:rsidRPr="00AF0A0C">
                <w:rPr>
                  <w:rFonts w:eastAsiaTheme="minorEastAsia"/>
                  <w:sz w:val="20"/>
                  <w:u w:val="thick"/>
                  <w:lang w:val="en-US" w:eastAsia="ko-KR"/>
                </w:rPr>
                <w:t>1</w:t>
              </w:r>
            </w:ins>
          </w:p>
        </w:tc>
      </w:tr>
      <w:tr w:rsidR="00732F46" w:rsidRPr="00AF0A0C" w14:paraId="25288240" w14:textId="77777777" w:rsidTr="00AF0A0C">
        <w:trPr>
          <w:jc w:val="center"/>
        </w:trPr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20A24" w14:textId="77777777" w:rsidR="00732F46" w:rsidRPr="00AF0A0C" w:rsidRDefault="00732F46" w:rsidP="00732F46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</w:p>
        </w:tc>
        <w:tc>
          <w:tcPr>
            <w:tcW w:w="973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221BF23B" w14:textId="77777777" w:rsidR="00732F46" w:rsidRPr="00AF0A0C" w:rsidRDefault="00732F46" w:rsidP="00732F46">
            <w:pPr>
              <w:numPr>
                <w:ilvl w:val="0"/>
                <w:numId w:val="21"/>
              </w:num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t>Control field format</w:t>
            </w:r>
          </w:p>
        </w:tc>
      </w:tr>
    </w:tbl>
    <w:p w14:paraId="1E19894C" w14:textId="77777777" w:rsidR="00732F46" w:rsidRPr="00AF0A0C" w:rsidRDefault="00732F46" w:rsidP="00732F46">
      <w:pPr>
        <w:jc w:val="both"/>
        <w:rPr>
          <w:rFonts w:eastAsiaTheme="minorEastAsia"/>
          <w:b/>
          <w:bCs/>
          <w:i/>
          <w:iCs/>
          <w:sz w:val="20"/>
          <w:lang w:val="en-US" w:eastAsia="ko-KR"/>
        </w:rPr>
      </w:pPr>
    </w:p>
    <w:p w14:paraId="54B4FD5A" w14:textId="77777777" w:rsidR="00732F46" w:rsidRPr="00AF0A0C" w:rsidRDefault="00732F46" w:rsidP="00732F46">
      <w:pPr>
        <w:jc w:val="both"/>
        <w:rPr>
          <w:rFonts w:eastAsiaTheme="minorEastAsia"/>
          <w:b/>
          <w:bCs/>
          <w:i/>
          <w:iCs/>
          <w:sz w:val="20"/>
          <w:lang w:val="en-US" w:eastAsia="ko-KR"/>
        </w:rPr>
      </w:pPr>
      <w:r w:rsidRPr="00AF0A0C">
        <w:rPr>
          <w:rFonts w:eastAsiaTheme="minorEastAsia"/>
          <w:b/>
          <w:bCs/>
          <w:i/>
          <w:iCs/>
          <w:sz w:val="20"/>
          <w:lang w:val="en-US" w:eastAsia="ko-KR"/>
        </w:rPr>
        <w:t>Insert the following (including table) after the 5th paragraph (“The Responder PM Mode subfield...”):</w:t>
      </w:r>
    </w:p>
    <w:p w14:paraId="3E68503E" w14:textId="77777777" w:rsidR="00732F46" w:rsidRPr="00AF0A0C" w:rsidRDefault="00732F46" w:rsidP="00732F46">
      <w:pPr>
        <w:jc w:val="both"/>
        <w:rPr>
          <w:rFonts w:eastAsiaTheme="minorEastAsia"/>
          <w:b/>
          <w:bCs/>
          <w:i/>
          <w:iCs/>
          <w:sz w:val="20"/>
          <w:lang w:val="en-US" w:eastAsia="ko-KR"/>
        </w:rPr>
      </w:pPr>
    </w:p>
    <w:p w14:paraId="42DB3F9A" w14:textId="77777777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  <w:r w:rsidRPr="00AF0A0C">
        <w:rPr>
          <w:rFonts w:eastAsiaTheme="minorEastAsia"/>
          <w:sz w:val="20"/>
          <w:lang w:val="en-US" w:eastAsia="ko-KR"/>
        </w:rPr>
        <w:t>The Negotiation Type subfield indicates whether the information included in the TWT element is for the negotiation of parameters of broadcast or individual TWT(s) or a Wake TBTT interval. The MSB of the Negotiation Type subfield is the Broadcast field.</w:t>
      </w:r>
    </w:p>
    <w:p w14:paraId="7023D20E" w14:textId="77777777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</w:p>
    <w:p w14:paraId="293E5E7F" w14:textId="77777777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  <w:r w:rsidRPr="00AF0A0C">
        <w:rPr>
          <w:rFonts w:eastAsiaTheme="minorEastAsia"/>
          <w:sz w:val="20"/>
          <w:lang w:val="en-US" w:eastAsia="ko-KR"/>
        </w:rPr>
        <w:t>The TWT Information Frame Disabled subfield is set to 1 to indicate that the reception of TWT Information frames is disabled by the STA; otherwise, it is set to 0.</w:t>
      </w:r>
    </w:p>
    <w:p w14:paraId="58BBE7E8" w14:textId="77777777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</w:p>
    <w:p w14:paraId="3BBC8AD8" w14:textId="77777777" w:rsidR="00732F46" w:rsidRPr="00AF0A0C" w:rsidRDefault="00732F46" w:rsidP="00732F46">
      <w:pPr>
        <w:jc w:val="both"/>
        <w:rPr>
          <w:ins w:id="32" w:author="Ming Gan" w:date="2021-03-05T17:34:00Z"/>
          <w:rFonts w:eastAsiaTheme="minorEastAsia"/>
          <w:sz w:val="20"/>
          <w:lang w:val="en-US" w:eastAsia="ko-KR"/>
        </w:rPr>
      </w:pPr>
      <w:r w:rsidRPr="00AF0A0C">
        <w:rPr>
          <w:rFonts w:eastAsiaTheme="minorEastAsia"/>
          <w:sz w:val="20"/>
          <w:lang w:val="en-US" w:eastAsia="ko-KR"/>
        </w:rPr>
        <w:t>The Wake Duration Unit subfield indicates the unit of the Nominal Minimum TWT Wake Duration field. The Wake Duration Unit subfield is set to 0 if the unit is 256 us and is set to 1 if the unit is a TU. A non-HE STA sets the Wake Duration Unit subfield to 0.</w:t>
      </w:r>
    </w:p>
    <w:p w14:paraId="4B2758F5" w14:textId="77777777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</w:p>
    <w:p w14:paraId="3F8C9CB3" w14:textId="77777777" w:rsidR="00732F46" w:rsidRPr="00AF0A0C" w:rsidDel="00477E82" w:rsidRDefault="00732F46" w:rsidP="00732F46">
      <w:pPr>
        <w:jc w:val="both"/>
        <w:rPr>
          <w:del w:id="33" w:author="Ming Gan" w:date="2021-03-05T17:41:00Z"/>
          <w:rFonts w:eastAsiaTheme="minorEastAsia"/>
          <w:sz w:val="20"/>
          <w:lang w:val="en-US" w:eastAsia="ko-KR"/>
        </w:rPr>
      </w:pPr>
      <w:del w:id="34" w:author="Ming Gan" w:date="2021-03-05T17:41:00Z">
        <w:r w:rsidRPr="00AF0A0C">
          <w:rPr>
            <w:rFonts w:eastAsiaTheme="minorEastAsia"/>
            <w:sz w:val="20"/>
            <w:lang w:val="en-US" w:eastAsia="ko-KR"/>
          </w:rPr>
          <w:delText>T</w:delText>
        </w:r>
      </w:del>
      <w:ins w:id="35" w:author="Ming Gan" w:date="2021-03-05T17:41:00Z">
        <w:r w:rsidRPr="00AF0A0C">
          <w:rPr>
            <w:rFonts w:eastAsiaTheme="minorEastAsia"/>
            <w:sz w:val="20"/>
            <w:lang w:val="en-US" w:eastAsia="ko-KR"/>
          </w:rPr>
          <w:t xml:space="preserve">he </w:t>
        </w:r>
      </w:ins>
      <w:ins w:id="36" w:author="Ming Gan" w:date="2021-03-05T17:34:00Z">
        <w:r w:rsidRPr="00AF0A0C">
          <w:rPr>
            <w:rFonts w:eastAsiaTheme="minorEastAsia"/>
            <w:sz w:val="20"/>
            <w:lang w:val="en-US" w:eastAsia="ko-KR"/>
          </w:rPr>
          <w:t xml:space="preserve">Link ID </w:t>
        </w:r>
      </w:ins>
      <w:ins w:id="37" w:author="Ming Gan" w:date="2021-03-05T17:35:00Z">
        <w:r w:rsidRPr="00AF0A0C">
          <w:rPr>
            <w:rFonts w:eastAsiaTheme="minorEastAsia"/>
            <w:sz w:val="20"/>
            <w:lang w:val="en-US" w:eastAsia="ko-KR"/>
          </w:rPr>
          <w:t>Bitmap field</w:t>
        </w:r>
      </w:ins>
      <w:r w:rsidRPr="00AF0A0C">
        <w:rPr>
          <w:rFonts w:eastAsiaTheme="minorEastAsia"/>
          <w:sz w:val="20"/>
          <w:lang w:val="en-US" w:eastAsia="ko-KR"/>
        </w:rPr>
        <w:t xml:space="preserve"> </w:t>
      </w:r>
      <w:ins w:id="38" w:author="Ming Gan" w:date="2021-03-05T17:40:00Z">
        <w:r w:rsidRPr="00AF0A0C">
          <w:rPr>
            <w:rFonts w:eastAsiaTheme="minorEastAsia"/>
            <w:sz w:val="20"/>
            <w:lang w:val="en-US" w:eastAsia="ko-KR"/>
          </w:rPr>
          <w:t xml:space="preserve">is present if the Link ID Bitmap Present field is </w:t>
        </w:r>
      </w:ins>
      <w:ins w:id="39" w:author="Ming Gan" w:date="2021-03-05T17:41:00Z">
        <w:r w:rsidRPr="00AF0A0C">
          <w:rPr>
            <w:rFonts w:eastAsiaTheme="minorEastAsia"/>
            <w:sz w:val="20"/>
            <w:lang w:val="en-US" w:eastAsia="ko-KR"/>
          </w:rPr>
          <w:t xml:space="preserve">equal to 1; otherwise, The Link ID Bitmap field is not present. </w:t>
        </w:r>
      </w:ins>
    </w:p>
    <w:p w14:paraId="106455DF" w14:textId="77777777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  <w:r w:rsidRPr="00AF0A0C">
        <w:rPr>
          <w:rFonts w:eastAsiaTheme="minorEastAsia"/>
          <w:vanish/>
          <w:sz w:val="20"/>
          <w:lang w:val="en-US" w:eastAsia="ko-KR"/>
        </w:rPr>
        <w:t>(#20352)</w:t>
      </w:r>
    </w:p>
    <w:p w14:paraId="743F137E" w14:textId="353EE67B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  <w:r w:rsidRPr="00AF0A0C">
        <w:rPr>
          <w:rFonts w:eastAsiaTheme="minorEastAsia"/>
          <w:sz w:val="20"/>
          <w:lang w:val="en-US" w:eastAsia="ko-KR"/>
        </w:rPr>
        <w:t xml:space="preserve">If the Broadcast field of the Negotiation Type subfield is 1, then one or more broadcast TWT parameter sets are contained in the TWT element (see </w:t>
      </w:r>
      <w:r w:rsidRPr="00AF0A0C">
        <w:rPr>
          <w:rFonts w:eastAsiaTheme="minorEastAsia"/>
          <w:sz w:val="20"/>
          <w:lang w:val="en-US" w:eastAsia="ko-KR"/>
        </w:rPr>
        <w:fldChar w:fldCharType="begin"/>
      </w:r>
      <w:r w:rsidRPr="00AF0A0C">
        <w:rPr>
          <w:rFonts w:eastAsiaTheme="minorEastAsia"/>
          <w:sz w:val="20"/>
          <w:lang w:val="en-US" w:eastAsia="ko-KR"/>
        </w:rPr>
        <w:instrText xml:space="preserve"> REF  RTF39333035323a204669675469 \h</w:instrText>
      </w:r>
      <w:r w:rsidR="00AF0A0C">
        <w:rPr>
          <w:rFonts w:eastAsiaTheme="minorEastAsia"/>
          <w:sz w:val="20"/>
          <w:lang w:val="en-US" w:eastAsia="ko-KR"/>
        </w:rPr>
        <w:instrText xml:space="preserve"> \* MERGEFORMAT </w:instrText>
      </w:r>
      <w:r w:rsidRPr="00AF0A0C">
        <w:rPr>
          <w:rFonts w:eastAsiaTheme="minorEastAsia"/>
          <w:sz w:val="20"/>
          <w:lang w:val="en-US" w:eastAsia="ko-KR"/>
        </w:rPr>
      </w:r>
      <w:r w:rsidRPr="00AF0A0C">
        <w:rPr>
          <w:rFonts w:eastAsiaTheme="minorEastAsia"/>
          <w:sz w:val="20"/>
          <w:lang w:val="en-US" w:eastAsia="ko-KR"/>
        </w:rPr>
        <w:fldChar w:fldCharType="separate"/>
      </w:r>
      <w:r w:rsidRPr="00AF0A0C">
        <w:rPr>
          <w:rFonts w:eastAsiaTheme="minorEastAsia"/>
          <w:sz w:val="20"/>
          <w:lang w:val="en-US" w:eastAsia="ko-KR"/>
        </w:rPr>
        <w:t>Figure 9-687b (Broadcast TWT Parameter Set field format)</w:t>
      </w:r>
      <w:r w:rsidRPr="00AF0A0C">
        <w:rPr>
          <w:rFonts w:eastAsiaTheme="minorEastAsia"/>
          <w:sz w:val="20"/>
          <w:lang w:val="en-US" w:eastAsia="ko-KR"/>
        </w:rPr>
        <w:fldChar w:fldCharType="end"/>
      </w:r>
      <w:r w:rsidRPr="00AF0A0C">
        <w:rPr>
          <w:rFonts w:eastAsiaTheme="minorEastAsia"/>
          <w:sz w:val="20"/>
          <w:lang w:val="en-US" w:eastAsia="ko-KR"/>
        </w:rPr>
        <w:t xml:space="preserve">). If the Broadcast field of the Negotiation Type subfield is 0, then only one Individual TWT parameter set is contained in the TWT element (see </w:t>
      </w:r>
      <w:r w:rsidRPr="00AF0A0C">
        <w:rPr>
          <w:rFonts w:eastAsiaTheme="minorEastAsia"/>
          <w:sz w:val="20"/>
          <w:lang w:val="en-US" w:eastAsia="ko-KR"/>
        </w:rPr>
        <w:fldChar w:fldCharType="begin"/>
      </w:r>
      <w:r w:rsidRPr="00AF0A0C">
        <w:rPr>
          <w:rFonts w:eastAsiaTheme="minorEastAsia"/>
          <w:sz w:val="20"/>
          <w:lang w:val="en-US" w:eastAsia="ko-KR"/>
        </w:rPr>
        <w:instrText xml:space="preserve"> REF  RTF38363339313a204669675469 \h</w:instrText>
      </w:r>
      <w:r w:rsidR="00AF0A0C">
        <w:rPr>
          <w:rFonts w:eastAsiaTheme="minorEastAsia"/>
          <w:sz w:val="20"/>
          <w:lang w:val="en-US" w:eastAsia="ko-KR"/>
        </w:rPr>
        <w:instrText xml:space="preserve"> \* MERGEFORMAT </w:instrText>
      </w:r>
      <w:r w:rsidRPr="00AF0A0C">
        <w:rPr>
          <w:rFonts w:eastAsiaTheme="minorEastAsia"/>
          <w:sz w:val="20"/>
          <w:lang w:val="en-US" w:eastAsia="ko-KR"/>
        </w:rPr>
      </w:r>
      <w:r w:rsidRPr="00AF0A0C">
        <w:rPr>
          <w:rFonts w:eastAsiaTheme="minorEastAsia"/>
          <w:sz w:val="20"/>
          <w:lang w:val="en-US" w:eastAsia="ko-KR"/>
        </w:rPr>
        <w:fldChar w:fldCharType="separate"/>
      </w:r>
      <w:r w:rsidRPr="00AF0A0C">
        <w:rPr>
          <w:rFonts w:eastAsiaTheme="minorEastAsia"/>
          <w:sz w:val="20"/>
          <w:lang w:val="en-US" w:eastAsia="ko-KR"/>
        </w:rPr>
        <w:t>Figure 9-687a (Individual TWT Parameter Set field format)</w:t>
      </w:r>
      <w:r w:rsidRPr="00AF0A0C">
        <w:rPr>
          <w:rFonts w:eastAsiaTheme="minorEastAsia"/>
          <w:sz w:val="20"/>
          <w:lang w:val="en-US" w:eastAsia="ko-KR"/>
        </w:rPr>
        <w:fldChar w:fldCharType="end"/>
      </w:r>
      <w:r w:rsidRPr="00AF0A0C">
        <w:rPr>
          <w:rFonts w:eastAsiaTheme="minorEastAsia"/>
          <w:sz w:val="20"/>
          <w:lang w:val="en-US" w:eastAsia="ko-KR"/>
        </w:rPr>
        <w:t>). An S1G STA sets the Negotiation Type subfield to 0.</w:t>
      </w:r>
    </w:p>
    <w:p w14:paraId="32DBAD8E" w14:textId="77777777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</w:p>
    <w:p w14:paraId="309DDFE7" w14:textId="77777777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  <w:r w:rsidRPr="00AF0A0C">
        <w:rPr>
          <w:rFonts w:eastAsiaTheme="minorEastAsia"/>
          <w:sz w:val="20"/>
          <w:lang w:val="en-US" w:eastAsia="ko-KR"/>
        </w:rPr>
        <w:t>A TWT element that has the Broadcast field in the Control field set to 1 is referred to as broadcast TWT element.</w:t>
      </w:r>
    </w:p>
    <w:p w14:paraId="33A3670D" w14:textId="491CCC2F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  <w:r w:rsidRPr="00AF0A0C">
        <w:rPr>
          <w:rFonts w:eastAsiaTheme="minorEastAsia"/>
          <w:sz w:val="20"/>
          <w:lang w:val="en-US" w:eastAsia="ko-KR"/>
        </w:rPr>
        <w:t xml:space="preserve">The Negotiation Type subfield determines the interpretation of the Target Wake Time, TWT Wake Interval Mantissa and TWT Wake Interval Exponent subfields of the TWT element as defined in </w:t>
      </w:r>
      <w:r w:rsidRPr="00AF0A0C">
        <w:rPr>
          <w:rFonts w:eastAsiaTheme="minorEastAsia"/>
          <w:sz w:val="20"/>
          <w:lang w:val="en-US" w:eastAsia="ko-KR"/>
        </w:rPr>
        <w:fldChar w:fldCharType="begin"/>
      </w:r>
      <w:r w:rsidRPr="00AF0A0C">
        <w:rPr>
          <w:rFonts w:eastAsiaTheme="minorEastAsia"/>
          <w:sz w:val="20"/>
          <w:lang w:val="en-US" w:eastAsia="ko-KR"/>
        </w:rPr>
        <w:instrText xml:space="preserve"> REF  RTF34333038363a205461626c65 \h</w:instrText>
      </w:r>
      <w:r w:rsidR="00AF0A0C">
        <w:rPr>
          <w:rFonts w:eastAsiaTheme="minorEastAsia"/>
          <w:sz w:val="20"/>
          <w:lang w:val="en-US" w:eastAsia="ko-KR"/>
        </w:rPr>
        <w:instrText xml:space="preserve"> \* MERGEFORMAT </w:instrText>
      </w:r>
      <w:r w:rsidRPr="00AF0A0C">
        <w:rPr>
          <w:rFonts w:eastAsiaTheme="minorEastAsia"/>
          <w:sz w:val="20"/>
          <w:lang w:val="en-US" w:eastAsia="ko-KR"/>
        </w:rPr>
      </w:r>
      <w:r w:rsidRPr="00AF0A0C">
        <w:rPr>
          <w:rFonts w:eastAsiaTheme="minorEastAsia"/>
          <w:sz w:val="20"/>
          <w:lang w:val="en-US" w:eastAsia="ko-KR"/>
        </w:rPr>
        <w:fldChar w:fldCharType="separate"/>
      </w:r>
      <w:r w:rsidRPr="00AF0A0C">
        <w:rPr>
          <w:rFonts w:eastAsiaTheme="minorEastAsia"/>
          <w:sz w:val="20"/>
          <w:lang w:val="en-US" w:eastAsia="ko-KR"/>
        </w:rPr>
        <w:t>Table 9-296a (Interpretation of Negotiation Type subfield, Target Wake Time, TWT Wake Interval Mantissa and TWT Wake Interval Exponent fields)</w:t>
      </w:r>
      <w:r w:rsidRPr="00AF0A0C">
        <w:rPr>
          <w:rFonts w:eastAsiaTheme="minorEastAsia"/>
          <w:sz w:val="20"/>
          <w:lang w:val="en-US" w:eastAsia="ko-KR"/>
        </w:rPr>
        <w:fldChar w:fldCharType="end"/>
      </w:r>
      <w:r w:rsidRPr="00AF0A0C">
        <w:rPr>
          <w:rFonts w:eastAsiaTheme="minorEastAsia"/>
          <w:sz w:val="20"/>
          <w:lang w:val="en-US" w:eastAsia="ko-KR"/>
        </w:rPr>
        <w:t>.</w:t>
      </w:r>
    </w:p>
    <w:tbl>
      <w:tblPr>
        <w:tblW w:w="956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80"/>
        <w:gridCol w:w="970"/>
        <w:gridCol w:w="2152"/>
        <w:gridCol w:w="5358"/>
      </w:tblGrid>
      <w:tr w:rsidR="00732F46" w:rsidRPr="00AF0A0C" w14:paraId="29385FF4" w14:textId="77777777" w:rsidTr="00AF0A0C">
        <w:trPr>
          <w:trHeight w:val="450"/>
          <w:jc w:val="center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1EB5382A" w14:textId="77777777" w:rsidR="00732F46" w:rsidRPr="00AF0A0C" w:rsidRDefault="00732F46" w:rsidP="00732F46">
            <w:pPr>
              <w:numPr>
                <w:ilvl w:val="0"/>
                <w:numId w:val="22"/>
              </w:num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t>Interpretation of Negotiation Type subfield, Target Wake Time, TWT Wake Interval Mantissa and TWT Wake Interval Exponent fields</w:t>
            </w: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fldChar w:fldCharType="begin"/>
            </w: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instrText xml:space="preserve"> FILENAME </w:instrText>
            </w: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fldChar w:fldCharType="separate"/>
            </w: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t> </w:t>
            </w:r>
            <w:r w:rsidRPr="00AF0A0C">
              <w:rPr>
                <w:rFonts w:eastAsiaTheme="minorEastAsia"/>
                <w:sz w:val="20"/>
                <w:lang w:val="en-US" w:eastAsia="ko-KR"/>
              </w:rPr>
              <w:fldChar w:fldCharType="end"/>
            </w:r>
          </w:p>
        </w:tc>
      </w:tr>
      <w:tr w:rsidR="00732F46" w:rsidRPr="00AF0A0C" w14:paraId="5F20768B" w14:textId="77777777" w:rsidTr="00AF0A0C">
        <w:trPr>
          <w:trHeight w:val="391"/>
          <w:jc w:val="center"/>
        </w:trPr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2C5CC0F" w14:textId="77777777" w:rsidR="00732F46" w:rsidRPr="00AF0A0C" w:rsidRDefault="00732F46" w:rsidP="00732F46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t>Negotiation Type subfield</w:t>
            </w:r>
          </w:p>
        </w:tc>
        <w:tc>
          <w:tcPr>
            <w:tcW w:w="97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9325309" w14:textId="77777777" w:rsidR="00732F46" w:rsidRPr="00AF0A0C" w:rsidRDefault="00732F46" w:rsidP="00732F46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t>Target Wake Time field</w:t>
            </w:r>
          </w:p>
        </w:tc>
        <w:tc>
          <w:tcPr>
            <w:tcW w:w="2152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AA85637" w14:textId="77777777" w:rsidR="00732F46" w:rsidRPr="00AF0A0C" w:rsidRDefault="00732F46" w:rsidP="00732F46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t>TWT Wake Interval Mantissa and TWT Wake Interval Exponent fields</w:t>
            </w:r>
          </w:p>
        </w:tc>
        <w:tc>
          <w:tcPr>
            <w:tcW w:w="5357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7003C91" w14:textId="77777777" w:rsidR="00732F46" w:rsidRPr="00AF0A0C" w:rsidRDefault="00732F46" w:rsidP="00732F46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t>Description</w:t>
            </w:r>
          </w:p>
        </w:tc>
      </w:tr>
      <w:tr w:rsidR="00732F46" w:rsidRPr="00AF0A0C" w14:paraId="1702FFB7" w14:textId="77777777" w:rsidTr="00AF0A0C">
        <w:trPr>
          <w:trHeight w:val="559"/>
          <w:jc w:val="center"/>
        </w:trPr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B7093AD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0</w:t>
            </w:r>
          </w:p>
        </w:tc>
        <w:tc>
          <w:tcPr>
            <w:tcW w:w="9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8DE443E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A future Individual TWT SP start time</w:t>
            </w:r>
          </w:p>
        </w:tc>
        <w:tc>
          <w:tcPr>
            <w:tcW w:w="2152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1ECC3AE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Interval between individual TWT SPs</w:t>
            </w:r>
          </w:p>
        </w:tc>
        <w:tc>
          <w:tcPr>
            <w:tcW w:w="5357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31BDD27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Individual TWT negotiation between TWT requesting STA and TWT responding STA or individual TWT announcement by TWT responder. See 10.48 (Target wake time (TWT)), and 26.8.2 (Individual TWT agreements).</w:t>
            </w:r>
          </w:p>
          <w:p w14:paraId="7EFFED37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  <w:p w14:paraId="3B3C6532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The TWT element contains one individual TWT parameter set.</w:t>
            </w:r>
          </w:p>
        </w:tc>
      </w:tr>
      <w:tr w:rsidR="00732F46" w:rsidRPr="00AF0A0C" w14:paraId="7ADF7705" w14:textId="77777777" w:rsidTr="00AF0A0C">
        <w:trPr>
          <w:trHeight w:val="141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918CD12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7801137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Next Wake TBTT time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721577B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Interval between wake TBTTs</w:t>
            </w:r>
          </w:p>
        </w:tc>
        <w:tc>
          <w:tcPr>
            <w:tcW w:w="5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525BDC3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Wake TBTT and wake interval negotiation between TWT scheduled STA and TWT scheduling AP. See 26.8.6 (Negotiation of wake TBTT and wake interval).</w:t>
            </w:r>
          </w:p>
          <w:p w14:paraId="33ED9E88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  <w:p w14:paraId="3DE7A631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The TWT element contains one individual TWT parameter set.</w:t>
            </w:r>
          </w:p>
        </w:tc>
      </w:tr>
      <w:tr w:rsidR="00732F46" w:rsidRPr="00AF0A0C" w14:paraId="0D04D69D" w14:textId="77777777" w:rsidTr="00AF0A0C">
        <w:trPr>
          <w:trHeight w:val="208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9E5F71F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lastRenderedPageBreak/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646474A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A future Broadcast TWT SP start time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129B25B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Interval between broadcast TWT SPs</w:t>
            </w:r>
          </w:p>
        </w:tc>
        <w:tc>
          <w:tcPr>
            <w:tcW w:w="5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7AC2A0B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Provide broadcast TWT schedules to TWT scheduled STAs by including the TWT element in broadcast Management frames sent by TWT scheduling AP. See 26.8.3.2 (Rules for TWT scheduling AP).</w:t>
            </w:r>
          </w:p>
          <w:p w14:paraId="22D5D1CC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  <w:p w14:paraId="7FDE44DD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The TWT element contains one or more broadcast TWT parameter sets.</w:t>
            </w:r>
          </w:p>
        </w:tc>
      </w:tr>
      <w:tr w:rsidR="00732F46" w:rsidRPr="00AF0A0C" w14:paraId="42548B9C" w14:textId="77777777" w:rsidTr="00AF0A0C">
        <w:trPr>
          <w:trHeight w:val="464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DA9F01F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B6D99BF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A future Broadcast TWT SP start time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6B00EFA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Interval between broadcast TWT SPs</w:t>
            </w:r>
          </w:p>
        </w:tc>
        <w:tc>
          <w:tcPr>
            <w:tcW w:w="5357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B3B5772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Manage memberships in broadcast TWT schedules by including the TWT element in individually addressed Management frames sent by either a TWT scheduled STA or a TWT scheduling AP. See 26.8.3 (Broadcast TWT operation).</w:t>
            </w:r>
          </w:p>
          <w:p w14:paraId="5E96AD51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  <w:p w14:paraId="5583F4D6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The TWT element contains one or more broadcast TWT parameter sets.</w:t>
            </w:r>
          </w:p>
        </w:tc>
      </w:tr>
    </w:tbl>
    <w:p w14:paraId="407CBFA8" w14:textId="77777777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</w:p>
    <w:p w14:paraId="0CD15DA9" w14:textId="41DED52C" w:rsidR="00732F46" w:rsidRPr="00AF0A0C" w:rsidRDefault="00732F46" w:rsidP="00732F46">
      <w:pPr>
        <w:jc w:val="both"/>
        <w:rPr>
          <w:rFonts w:eastAsiaTheme="minorEastAsia"/>
          <w:sz w:val="20"/>
          <w:lang w:eastAsia="ko-KR"/>
        </w:rPr>
      </w:pPr>
      <w:r w:rsidRPr="00AF0A0C">
        <w:rPr>
          <w:rFonts w:eastAsiaTheme="minorEastAsia"/>
          <w:sz w:val="20"/>
          <w:lang w:val="en-US" w:eastAsia="ko-KR"/>
        </w:rPr>
        <w:t xml:space="preserve">The TWT Parameter Information field contains a single Individual TWT Parameter Set field with format defined in </w:t>
      </w:r>
      <w:r w:rsidRPr="00AF0A0C">
        <w:rPr>
          <w:rFonts w:eastAsiaTheme="minorEastAsia"/>
          <w:sz w:val="20"/>
          <w:lang w:val="en-US" w:eastAsia="ko-KR"/>
        </w:rPr>
        <w:fldChar w:fldCharType="begin"/>
      </w:r>
      <w:r w:rsidRPr="00AF0A0C">
        <w:rPr>
          <w:rFonts w:eastAsiaTheme="minorEastAsia"/>
          <w:sz w:val="20"/>
          <w:lang w:val="en-US" w:eastAsia="ko-KR"/>
        </w:rPr>
        <w:instrText xml:space="preserve"> REF  RTF38363339313a204669675469 \h</w:instrText>
      </w:r>
      <w:r w:rsidR="00AF0A0C">
        <w:rPr>
          <w:rFonts w:eastAsiaTheme="minorEastAsia"/>
          <w:sz w:val="20"/>
          <w:lang w:val="en-US" w:eastAsia="ko-KR"/>
        </w:rPr>
        <w:instrText xml:space="preserve"> \* MERGEFORMAT </w:instrText>
      </w:r>
      <w:r w:rsidRPr="00AF0A0C">
        <w:rPr>
          <w:rFonts w:eastAsiaTheme="minorEastAsia"/>
          <w:sz w:val="20"/>
          <w:lang w:val="en-US" w:eastAsia="ko-KR"/>
        </w:rPr>
      </w:r>
      <w:r w:rsidRPr="00AF0A0C">
        <w:rPr>
          <w:rFonts w:eastAsiaTheme="minorEastAsia"/>
          <w:sz w:val="20"/>
          <w:lang w:val="en-US" w:eastAsia="ko-KR"/>
        </w:rPr>
        <w:fldChar w:fldCharType="separate"/>
      </w:r>
      <w:r w:rsidRPr="00AF0A0C">
        <w:rPr>
          <w:rFonts w:eastAsiaTheme="minorEastAsia"/>
          <w:sz w:val="20"/>
          <w:lang w:val="en-US" w:eastAsia="ko-KR"/>
        </w:rPr>
        <w:t>Figure 9-687a (Individual TWT Parameter Set field format)</w:t>
      </w:r>
      <w:r w:rsidRPr="00AF0A0C">
        <w:rPr>
          <w:rFonts w:eastAsiaTheme="minorEastAsia"/>
          <w:sz w:val="20"/>
          <w:lang w:val="en-US" w:eastAsia="ko-KR"/>
        </w:rPr>
        <w:fldChar w:fldCharType="end"/>
      </w:r>
      <w:r w:rsidRPr="00AF0A0C">
        <w:rPr>
          <w:rFonts w:eastAsiaTheme="minorEastAsia"/>
          <w:sz w:val="20"/>
          <w:lang w:val="en-US" w:eastAsia="ko-KR"/>
        </w:rPr>
        <w:t xml:space="preserve"> if the Broadcast subfield in the Control field is 0 and contains one or more Broadcast TWT Parameter Set fields with format defined in </w:t>
      </w:r>
      <w:r w:rsidRPr="00AF0A0C">
        <w:rPr>
          <w:rFonts w:eastAsiaTheme="minorEastAsia"/>
          <w:sz w:val="20"/>
          <w:lang w:val="en-US" w:eastAsia="ko-KR"/>
        </w:rPr>
        <w:fldChar w:fldCharType="begin"/>
      </w:r>
      <w:r w:rsidRPr="00AF0A0C">
        <w:rPr>
          <w:rFonts w:eastAsiaTheme="minorEastAsia"/>
          <w:sz w:val="20"/>
          <w:lang w:val="en-US" w:eastAsia="ko-KR"/>
        </w:rPr>
        <w:instrText xml:space="preserve"> REF  RTF39333035323a204669675469 \h</w:instrText>
      </w:r>
      <w:r w:rsidR="00AF0A0C">
        <w:rPr>
          <w:rFonts w:eastAsiaTheme="minorEastAsia"/>
          <w:sz w:val="20"/>
          <w:lang w:val="en-US" w:eastAsia="ko-KR"/>
        </w:rPr>
        <w:instrText xml:space="preserve"> \* MERGEFORMAT </w:instrText>
      </w:r>
      <w:r w:rsidRPr="00AF0A0C">
        <w:rPr>
          <w:rFonts w:eastAsiaTheme="minorEastAsia"/>
          <w:sz w:val="20"/>
          <w:lang w:val="en-US" w:eastAsia="ko-KR"/>
        </w:rPr>
      </w:r>
      <w:r w:rsidRPr="00AF0A0C">
        <w:rPr>
          <w:rFonts w:eastAsiaTheme="minorEastAsia"/>
          <w:sz w:val="20"/>
          <w:lang w:val="en-US" w:eastAsia="ko-KR"/>
        </w:rPr>
        <w:fldChar w:fldCharType="separate"/>
      </w:r>
      <w:r w:rsidRPr="00AF0A0C">
        <w:rPr>
          <w:rFonts w:eastAsiaTheme="minorEastAsia"/>
          <w:sz w:val="20"/>
          <w:lang w:val="en-US" w:eastAsia="ko-KR"/>
        </w:rPr>
        <w:t>Figure 9-687b (Broadcast TWT Parameter Set field format)</w:t>
      </w:r>
      <w:r w:rsidRPr="00AF0A0C">
        <w:rPr>
          <w:rFonts w:eastAsiaTheme="minorEastAsia"/>
          <w:sz w:val="20"/>
          <w:lang w:val="en-US" w:eastAsia="ko-KR"/>
        </w:rPr>
        <w:fldChar w:fldCharType="end"/>
      </w:r>
      <w:r w:rsidRPr="00AF0A0C">
        <w:rPr>
          <w:rFonts w:eastAsiaTheme="minorEastAsia"/>
          <w:sz w:val="20"/>
          <w:lang w:val="en-US" w:eastAsia="ko-KR"/>
        </w:rPr>
        <w:t xml:space="preserve"> if the Broadcast subfield of the Control field is 1. The number of Broadcast TWT Parameter Set fields present is determined by the values of the Last Broadcast Parameter Set subfields</w:t>
      </w:r>
      <w:r w:rsidRPr="00AF0A0C">
        <w:rPr>
          <w:rFonts w:eastAsiaTheme="minorEastAsia"/>
          <w:vanish/>
          <w:sz w:val="20"/>
          <w:lang w:val="en-US" w:eastAsia="ko-KR"/>
        </w:rPr>
        <w:t>(#20112)</w:t>
      </w:r>
      <w:r w:rsidRPr="00AF0A0C">
        <w:rPr>
          <w:rFonts w:eastAsiaTheme="minorEastAsia"/>
          <w:sz w:val="20"/>
          <w:lang w:val="en-US" w:eastAsia="ko-KR"/>
        </w:rPr>
        <w:t xml:space="preserve"> of the Request Type fields.</w:t>
      </w:r>
    </w:p>
    <w:tbl>
      <w:tblPr>
        <w:tblW w:w="10186" w:type="dxa"/>
        <w:jc w:val="center"/>
        <w:tblLayout w:type="fixed"/>
        <w:tblCellMar>
          <w:top w:w="120" w:type="dxa"/>
          <w:left w:w="40" w:type="dxa"/>
          <w:bottom w:w="80" w:type="dxa"/>
          <w:right w:w="40" w:type="dxa"/>
        </w:tblCellMar>
        <w:tblLook w:val="0000" w:firstRow="0" w:lastRow="0" w:firstColumn="0" w:lastColumn="0" w:noHBand="0" w:noVBand="0"/>
      </w:tblPr>
      <w:tblGrid>
        <w:gridCol w:w="888"/>
        <w:gridCol w:w="1019"/>
        <w:gridCol w:w="1679"/>
        <w:gridCol w:w="1307"/>
        <w:gridCol w:w="1620"/>
        <w:gridCol w:w="1058"/>
        <w:gridCol w:w="651"/>
        <w:gridCol w:w="911"/>
        <w:gridCol w:w="1053"/>
      </w:tblGrid>
      <w:tr w:rsidR="00732F46" w:rsidRPr="00AF0A0C" w14:paraId="1DD20193" w14:textId="77777777" w:rsidTr="00AF0A0C">
        <w:trPr>
          <w:trHeight w:val="326"/>
          <w:jc w:val="center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702D6C3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22F5E3CA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4E3073E7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33DB559C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007022B5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68F035D8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624E933B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7B733C16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0ED50949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</w:tr>
      <w:tr w:rsidR="00732F46" w:rsidRPr="00AF0A0C" w14:paraId="42A5F162" w14:textId="77777777" w:rsidTr="00AF0A0C">
        <w:trPr>
          <w:trHeight w:val="220"/>
          <w:jc w:val="center"/>
        </w:trPr>
        <w:tc>
          <w:tcPr>
            <w:tcW w:w="888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C9325E4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01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4216C3A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Request Type</w:t>
            </w:r>
          </w:p>
        </w:tc>
        <w:tc>
          <w:tcPr>
            <w:tcW w:w="16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2141C317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Target Wake Time</w:t>
            </w:r>
          </w:p>
        </w:tc>
        <w:tc>
          <w:tcPr>
            <w:tcW w:w="130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72E610E9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TWT Group Assignment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7F23A663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Nominal Minimum TWT Wake Duration</w:t>
            </w:r>
          </w:p>
        </w:tc>
        <w:tc>
          <w:tcPr>
            <w:tcW w:w="105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5B32BF6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TWT Wake Interval Mantissa</w:t>
            </w:r>
          </w:p>
        </w:tc>
        <w:tc>
          <w:tcPr>
            <w:tcW w:w="65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5AA49EC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TWT Channel</w:t>
            </w:r>
          </w:p>
        </w:tc>
        <w:tc>
          <w:tcPr>
            <w:tcW w:w="9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40E29623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NDP Paging (optional)</w:t>
            </w:r>
          </w:p>
        </w:tc>
        <w:tc>
          <w:tcPr>
            <w:tcW w:w="10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FA6876B" w14:textId="247EE1D2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ins w:id="40" w:author="Ming Gan" w:date="2021-06-08T17:13:00Z">
              <w:r w:rsidRPr="00AF0A0C">
                <w:rPr>
                  <w:rFonts w:eastAsiaTheme="minorEastAsia"/>
                  <w:sz w:val="20"/>
                  <w:lang w:val="en-US" w:eastAsia="ko-KR"/>
                </w:rPr>
                <w:t>L</w:t>
              </w:r>
            </w:ins>
            <w:ins w:id="41" w:author="Ming Gan" w:date="2021-03-05T17:32:00Z">
              <w:r w:rsidRPr="00AF0A0C">
                <w:rPr>
                  <w:rFonts w:eastAsiaTheme="minorEastAsia"/>
                  <w:sz w:val="20"/>
                  <w:lang w:val="en-US" w:eastAsia="ko-KR"/>
                </w:rPr>
                <w:t>ink ID Bitmap</w:t>
              </w:r>
            </w:ins>
          </w:p>
        </w:tc>
      </w:tr>
      <w:tr w:rsidR="00732F46" w:rsidRPr="00AF0A0C" w14:paraId="085EAF61" w14:textId="77777777" w:rsidTr="00AF0A0C">
        <w:trPr>
          <w:trHeight w:val="326"/>
          <w:jc w:val="center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732A0A73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 xml:space="preserve">Octets: </w:t>
            </w:r>
          </w:p>
        </w:tc>
        <w:tc>
          <w:tcPr>
            <w:tcW w:w="1019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2EDFD36B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2</w:t>
            </w:r>
          </w:p>
        </w:tc>
        <w:tc>
          <w:tcPr>
            <w:tcW w:w="1679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BBE6A3D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0 or 8</w:t>
            </w:r>
          </w:p>
        </w:tc>
        <w:tc>
          <w:tcPr>
            <w:tcW w:w="1307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32FE931B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0, 3 or 9</w:t>
            </w:r>
          </w:p>
        </w:tc>
        <w:tc>
          <w:tcPr>
            <w:tcW w:w="162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6B5E50B1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1058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C4A86FF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2</w:t>
            </w:r>
          </w:p>
        </w:tc>
        <w:tc>
          <w:tcPr>
            <w:tcW w:w="651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72299F4E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911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41D155CB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0 or 4</w:t>
            </w:r>
          </w:p>
        </w:tc>
        <w:tc>
          <w:tcPr>
            <w:tcW w:w="1053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16D51A4D" w14:textId="77777777" w:rsidR="00732F46" w:rsidRPr="00AF0A0C" w:rsidRDefault="00732F46" w:rsidP="00732F46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sz w:val="20"/>
                <w:lang w:val="en-US" w:eastAsia="ko-KR"/>
              </w:rPr>
              <w:t>0</w:t>
            </w:r>
            <w:ins w:id="42" w:author="Ming Gan" w:date="2021-03-05T17:32:00Z">
              <w:r w:rsidRPr="00AF0A0C">
                <w:rPr>
                  <w:rFonts w:eastAsiaTheme="minorEastAsia"/>
                  <w:sz w:val="20"/>
                  <w:lang w:val="en-US" w:eastAsia="ko-KR"/>
                </w:rPr>
                <w:t xml:space="preserve"> or </w:t>
              </w:r>
            </w:ins>
            <w:ins w:id="43" w:author="Ming Gan" w:date="2021-03-17T22:07:00Z">
              <w:r w:rsidRPr="00AF0A0C">
                <w:rPr>
                  <w:rFonts w:eastAsiaTheme="minorEastAsia"/>
                  <w:sz w:val="20"/>
                  <w:lang w:val="en-US" w:eastAsia="ko-KR"/>
                </w:rPr>
                <w:t>2</w:t>
              </w:r>
            </w:ins>
          </w:p>
        </w:tc>
      </w:tr>
      <w:tr w:rsidR="00732F46" w:rsidRPr="00AF0A0C" w14:paraId="759530A4" w14:textId="77777777" w:rsidTr="00AF0A0C">
        <w:trPr>
          <w:trHeight w:val="375"/>
          <w:jc w:val="center"/>
        </w:trPr>
        <w:tc>
          <w:tcPr>
            <w:tcW w:w="913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80" w:type="dxa"/>
              <w:right w:w="40" w:type="dxa"/>
            </w:tcMar>
            <w:vAlign w:val="center"/>
          </w:tcPr>
          <w:p w14:paraId="337AC094" w14:textId="77777777" w:rsidR="00732F46" w:rsidRPr="00AF0A0C" w:rsidRDefault="00732F46" w:rsidP="00732F46">
            <w:pPr>
              <w:numPr>
                <w:ilvl w:val="0"/>
                <w:numId w:val="23"/>
              </w:num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t>Individual TWT Parameter Set field format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14:paraId="073ACB48" w14:textId="77777777" w:rsidR="00732F46" w:rsidRPr="00AF0A0C" w:rsidRDefault="00732F46" w:rsidP="00732F46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AF0A0C">
              <w:rPr>
                <w:rFonts w:eastAsiaTheme="minorEastAsia"/>
                <w:b/>
                <w:bCs/>
                <w:sz w:val="20"/>
                <w:lang w:val="en-US" w:eastAsia="ko-KR"/>
              </w:rPr>
              <w:t xml:space="preserve">      </w:t>
            </w:r>
          </w:p>
        </w:tc>
      </w:tr>
    </w:tbl>
    <w:p w14:paraId="7777F936" w14:textId="77777777" w:rsidR="00732F46" w:rsidRPr="00AF0A0C" w:rsidDel="00477E82" w:rsidRDefault="00732F46" w:rsidP="00732F46">
      <w:pPr>
        <w:jc w:val="both"/>
        <w:rPr>
          <w:del w:id="44" w:author="Ming Gan" w:date="2021-03-05T17:42:00Z"/>
          <w:rFonts w:eastAsiaTheme="minorEastAsia"/>
          <w:sz w:val="20"/>
          <w:lang w:eastAsia="ko-KR"/>
        </w:rPr>
      </w:pPr>
    </w:p>
    <w:p w14:paraId="50A093B6" w14:textId="77777777" w:rsidR="00732F46" w:rsidRPr="00AF0A0C" w:rsidRDefault="00732F46" w:rsidP="00732F46">
      <w:pPr>
        <w:jc w:val="both"/>
        <w:rPr>
          <w:ins w:id="45" w:author="Ming Gan" w:date="2021-03-05T17:42:00Z"/>
          <w:rFonts w:eastAsiaTheme="minorEastAsia"/>
          <w:b/>
          <w:bCs/>
          <w:i/>
          <w:iCs/>
          <w:sz w:val="20"/>
          <w:lang w:val="en-US" w:eastAsia="ko-KR"/>
        </w:rPr>
      </w:pPr>
      <w:ins w:id="46" w:author="Ming Gan" w:date="2021-03-05T17:42:00Z">
        <w:r w:rsidRPr="00AF0A0C">
          <w:rPr>
            <w:rFonts w:eastAsiaTheme="minorEastAsia"/>
            <w:b/>
            <w:i/>
            <w:sz w:val="20"/>
            <w:lang w:eastAsia="ko-KR"/>
          </w:rPr>
          <w:t>T</w:t>
        </w:r>
      </w:ins>
      <w:ins w:id="47" w:author="Ming Gan" w:date="2021-03-05T17:46:00Z">
        <w:r w:rsidRPr="00AF0A0C">
          <w:rPr>
            <w:rFonts w:eastAsiaTheme="minorEastAsia"/>
            <w:b/>
            <w:i/>
            <w:sz w:val="20"/>
            <w:lang w:eastAsia="ko-KR"/>
          </w:rPr>
          <w:t>Gbe Editor:</w:t>
        </w:r>
        <w:r w:rsidRPr="00AF0A0C">
          <w:rPr>
            <w:rFonts w:eastAsiaTheme="minorEastAsia"/>
            <w:b/>
            <w:bCs/>
            <w:i/>
            <w:iCs/>
            <w:sz w:val="20"/>
            <w:lang w:val="en-US" w:eastAsia="ko-KR"/>
          </w:rPr>
          <w:t>Insert the following paragraphs and figure after paragraph 21 (“The TWT Wake Interval Mantissa…”):</w:t>
        </w:r>
      </w:ins>
    </w:p>
    <w:p w14:paraId="3B4F9A23" w14:textId="77777777" w:rsidR="00732F46" w:rsidRPr="00AF0A0C" w:rsidRDefault="00732F46" w:rsidP="00732F46">
      <w:pPr>
        <w:jc w:val="both"/>
        <w:rPr>
          <w:ins w:id="48" w:author="Ming Gan" w:date="2021-03-05T17:47:00Z"/>
          <w:rFonts w:eastAsiaTheme="minorEastAsia"/>
          <w:sz w:val="20"/>
          <w:lang w:eastAsia="ko-KR"/>
        </w:rPr>
      </w:pPr>
    </w:p>
    <w:p w14:paraId="77D91591" w14:textId="02FE90C2" w:rsidR="00732F46" w:rsidRPr="00AF0A0C" w:rsidRDefault="00732F46" w:rsidP="00732F46">
      <w:pPr>
        <w:jc w:val="both"/>
        <w:rPr>
          <w:rFonts w:eastAsiaTheme="minorEastAsia"/>
          <w:sz w:val="20"/>
          <w:lang w:val="en-US" w:eastAsia="ko-KR"/>
        </w:rPr>
      </w:pPr>
      <w:ins w:id="49" w:author="Ming Gan" w:date="2021-03-05T20:37:00Z">
        <w:r w:rsidRPr="00AF0A0C">
          <w:rPr>
            <w:rFonts w:eastAsiaTheme="minorEastAsia"/>
            <w:sz w:val="20"/>
            <w:lang w:val="en-US" w:eastAsia="ko-KR"/>
          </w:rPr>
          <w:t>T</w:t>
        </w:r>
      </w:ins>
      <w:ins w:id="50" w:author="Ming Gan" w:date="2021-04-16T11:17:00Z">
        <w:r w:rsidRPr="00AF0A0C">
          <w:rPr>
            <w:rFonts w:eastAsiaTheme="minorEastAsia"/>
            <w:sz w:val="20"/>
            <w:lang w:val="en-US" w:eastAsia="ko-KR"/>
          </w:rPr>
          <w:t xml:space="preserve">he </w:t>
        </w:r>
      </w:ins>
      <w:ins w:id="51" w:author="Ming Gan" w:date="2021-03-05T17:47:00Z">
        <w:r w:rsidRPr="00AF0A0C">
          <w:rPr>
            <w:rFonts w:eastAsiaTheme="minorEastAsia"/>
            <w:sz w:val="20"/>
            <w:lang w:val="en-US" w:eastAsia="ko-KR"/>
          </w:rPr>
          <w:t>Link ID Bitmap subfield indicate</w:t>
        </w:r>
      </w:ins>
      <w:ins w:id="52" w:author="Ming Gan" w:date="2021-03-17T17:46:00Z">
        <w:r w:rsidRPr="00AF0A0C">
          <w:rPr>
            <w:rFonts w:eastAsiaTheme="minorEastAsia"/>
            <w:sz w:val="20"/>
            <w:lang w:val="en-US" w:eastAsia="ko-KR"/>
          </w:rPr>
          <w:t>s</w:t>
        </w:r>
      </w:ins>
      <w:ins w:id="53" w:author="Ming Gan" w:date="2021-03-05T17:47:00Z">
        <w:r w:rsidRPr="00AF0A0C">
          <w:rPr>
            <w:rFonts w:eastAsiaTheme="minorEastAsia"/>
            <w:sz w:val="20"/>
            <w:lang w:val="en-US" w:eastAsia="ko-KR"/>
          </w:rPr>
          <w:t xml:space="preserve"> the links </w:t>
        </w:r>
        <w:r w:rsidRPr="00AF0A0C">
          <w:rPr>
            <w:rFonts w:eastAsiaTheme="minorEastAsia"/>
            <w:sz w:val="20"/>
            <w:highlight w:val="green"/>
            <w:lang w:val="en-US" w:eastAsia="ko-KR"/>
          </w:rPr>
          <w:t xml:space="preserve">to which </w:t>
        </w:r>
      </w:ins>
      <w:ins w:id="54" w:author="Ming Gan" w:date="2021-06-08T17:28:00Z">
        <w:r w:rsidR="001B68B4" w:rsidRPr="00AF0A0C">
          <w:rPr>
            <w:rFonts w:eastAsiaTheme="minorEastAsia"/>
            <w:sz w:val="20"/>
            <w:highlight w:val="green"/>
            <w:lang w:val="en-US" w:eastAsia="ko-KR"/>
          </w:rPr>
          <w:t xml:space="preserve">the </w:t>
        </w:r>
      </w:ins>
      <w:ins w:id="55" w:author="Ming Gan" w:date="2021-03-05T17:47:00Z">
        <w:r w:rsidRPr="00AF0A0C">
          <w:rPr>
            <w:rFonts w:eastAsiaTheme="minorEastAsia"/>
            <w:sz w:val="20"/>
            <w:highlight w:val="green"/>
            <w:lang w:val="en-US" w:eastAsia="ko-KR"/>
          </w:rPr>
          <w:t xml:space="preserve">TWT element </w:t>
        </w:r>
      </w:ins>
      <w:ins w:id="56" w:author="Ming Gan" w:date="2021-06-08T17:29:00Z">
        <w:r w:rsidR="00535962" w:rsidRPr="00AF0A0C">
          <w:rPr>
            <w:rFonts w:eastAsia="宋体"/>
            <w:sz w:val="20"/>
            <w:highlight w:val="green"/>
            <w:lang w:val="en-US" w:eastAsia="zh-CN"/>
          </w:rPr>
          <w:t>sent</w:t>
        </w:r>
      </w:ins>
      <w:ins w:id="57" w:author="Ming Gan" w:date="2021-03-05T17:47:00Z">
        <w:r w:rsidRPr="00AF0A0C">
          <w:rPr>
            <w:rFonts w:eastAsiaTheme="minorEastAsia"/>
            <w:sz w:val="20"/>
            <w:highlight w:val="green"/>
            <w:lang w:val="en-US" w:eastAsia="ko-KR"/>
          </w:rPr>
          <w:t xml:space="preserve"> by a STA </w:t>
        </w:r>
      </w:ins>
      <w:ins w:id="58" w:author="Ming Gan" w:date="2021-05-13T10:13:00Z">
        <w:r w:rsidRPr="00AF0A0C">
          <w:rPr>
            <w:rFonts w:eastAsiaTheme="minorEastAsia"/>
            <w:sz w:val="20"/>
            <w:highlight w:val="green"/>
            <w:lang w:val="en-US" w:eastAsia="ko-KR"/>
          </w:rPr>
          <w:t xml:space="preserve">affiliated with </w:t>
        </w:r>
      </w:ins>
      <w:ins w:id="59" w:author="Ming Gan" w:date="2021-05-13T10:19:00Z">
        <w:r w:rsidRPr="00AF0A0C">
          <w:rPr>
            <w:rFonts w:eastAsiaTheme="minorEastAsia"/>
            <w:sz w:val="20"/>
            <w:highlight w:val="green"/>
            <w:lang w:val="en-US" w:eastAsia="ko-KR"/>
          </w:rPr>
          <w:t xml:space="preserve">an </w:t>
        </w:r>
      </w:ins>
      <w:ins w:id="60" w:author="Ming Gan" w:date="2021-05-13T10:13:00Z">
        <w:r w:rsidRPr="00AF0A0C">
          <w:rPr>
            <w:rFonts w:eastAsiaTheme="minorEastAsia"/>
            <w:sz w:val="20"/>
            <w:highlight w:val="green"/>
            <w:lang w:val="en-US" w:eastAsia="ko-KR"/>
          </w:rPr>
          <w:t xml:space="preserve">MLD </w:t>
        </w:r>
      </w:ins>
      <w:ins w:id="61" w:author="Ming Gan" w:date="2021-04-16T10:26:00Z">
        <w:r w:rsidRPr="00AF0A0C">
          <w:rPr>
            <w:rFonts w:eastAsiaTheme="minorEastAsia"/>
            <w:sz w:val="20"/>
            <w:highlight w:val="green"/>
            <w:lang w:val="en-US" w:eastAsia="ko-KR"/>
          </w:rPr>
          <w:t>applies</w:t>
        </w:r>
      </w:ins>
      <w:ins w:id="62" w:author="Ming Gan" w:date="2021-03-05T20:36:00Z">
        <w:r w:rsidRPr="00AF0A0C">
          <w:rPr>
            <w:rFonts w:eastAsiaTheme="minorEastAsia"/>
            <w:sz w:val="20"/>
            <w:lang w:val="en-US" w:eastAsia="ko-KR"/>
          </w:rPr>
          <w:t xml:space="preserve">. </w:t>
        </w:r>
        <w:r w:rsidRPr="00AF0A0C">
          <w:rPr>
            <w:rFonts w:eastAsiaTheme="minorEastAsia"/>
            <w:sz w:val="20"/>
            <w:lang w:eastAsia="ko-KR"/>
          </w:rPr>
          <w:t xml:space="preserve">A value of 1 in bit position </w:t>
        </w:r>
        <w:r w:rsidRPr="00AF0A0C">
          <w:rPr>
            <w:rFonts w:eastAsiaTheme="minorEastAsia"/>
            <w:i/>
            <w:sz w:val="20"/>
            <w:lang w:eastAsia="ko-KR"/>
          </w:rPr>
          <w:t>i</w:t>
        </w:r>
        <w:r w:rsidRPr="00AF0A0C">
          <w:rPr>
            <w:rFonts w:eastAsiaTheme="minorEastAsia"/>
            <w:sz w:val="20"/>
            <w:lang w:eastAsia="ko-KR"/>
          </w:rPr>
          <w:t xml:space="preserve"> of the Link </w:t>
        </w:r>
      </w:ins>
      <w:ins w:id="63" w:author="Ming Gan" w:date="2021-06-08T17:17:00Z">
        <w:r w:rsidRPr="00AF0A0C">
          <w:rPr>
            <w:rFonts w:eastAsiaTheme="minorEastAsia"/>
            <w:sz w:val="20"/>
            <w:lang w:eastAsia="ko-KR"/>
          </w:rPr>
          <w:t xml:space="preserve">ID </w:t>
        </w:r>
      </w:ins>
      <w:ins w:id="64" w:author="Ming Gan" w:date="2021-03-05T20:36:00Z">
        <w:r w:rsidRPr="00AF0A0C">
          <w:rPr>
            <w:rFonts w:eastAsiaTheme="minorEastAsia"/>
            <w:sz w:val="20"/>
            <w:lang w:eastAsia="ko-KR"/>
          </w:rPr>
          <w:t xml:space="preserve">Bitmap subfield means that the link associated with the link ID </w:t>
        </w:r>
        <w:r w:rsidRPr="00AF0A0C">
          <w:rPr>
            <w:rFonts w:eastAsiaTheme="minorEastAsia"/>
            <w:i/>
            <w:sz w:val="20"/>
            <w:lang w:eastAsia="ko-KR"/>
          </w:rPr>
          <w:t>i</w:t>
        </w:r>
        <w:r w:rsidRPr="00AF0A0C">
          <w:rPr>
            <w:rFonts w:eastAsiaTheme="minorEastAsia"/>
            <w:sz w:val="20"/>
            <w:lang w:eastAsia="ko-KR"/>
          </w:rPr>
          <w:t xml:space="preserve"> is </w:t>
        </w:r>
      </w:ins>
      <w:ins w:id="65" w:author="Ming Gan" w:date="2021-03-05T20:37:00Z">
        <w:r w:rsidRPr="00AF0A0C">
          <w:rPr>
            <w:rFonts w:eastAsiaTheme="minorEastAsia"/>
            <w:sz w:val="20"/>
            <w:lang w:eastAsia="ko-KR"/>
          </w:rPr>
          <w:t xml:space="preserve">the link </w:t>
        </w:r>
        <w:r w:rsidRPr="00AF0A0C">
          <w:rPr>
            <w:rFonts w:eastAsiaTheme="minorEastAsia"/>
            <w:sz w:val="20"/>
            <w:highlight w:val="green"/>
            <w:lang w:eastAsia="ko-KR"/>
          </w:rPr>
          <w:t xml:space="preserve">to which the TWT element </w:t>
        </w:r>
      </w:ins>
      <w:ins w:id="66" w:author="Ming Gan" w:date="2021-06-08T17:35:00Z">
        <w:r w:rsidR="00535962" w:rsidRPr="00AF0A0C">
          <w:rPr>
            <w:rFonts w:eastAsiaTheme="minorEastAsia"/>
            <w:sz w:val="20"/>
            <w:highlight w:val="green"/>
            <w:lang w:eastAsia="ko-KR"/>
          </w:rPr>
          <w:t>sent by</w:t>
        </w:r>
      </w:ins>
      <w:ins w:id="67" w:author="Ming Gan" w:date="2021-03-05T20:37:00Z">
        <w:r w:rsidRPr="00AF0A0C">
          <w:rPr>
            <w:rFonts w:eastAsiaTheme="minorEastAsia"/>
            <w:sz w:val="20"/>
            <w:highlight w:val="green"/>
            <w:lang w:eastAsia="ko-KR"/>
          </w:rPr>
          <w:t xml:space="preserve"> a STA</w:t>
        </w:r>
      </w:ins>
      <w:ins w:id="68" w:author="Ming Gan" w:date="2021-06-08T17:35:00Z">
        <w:r w:rsidR="00535962" w:rsidRPr="00AF0A0C">
          <w:rPr>
            <w:rFonts w:eastAsiaTheme="minorEastAsia"/>
            <w:sz w:val="20"/>
            <w:highlight w:val="green"/>
            <w:lang w:eastAsia="ko-KR"/>
          </w:rPr>
          <w:t xml:space="preserve"> </w:t>
        </w:r>
        <w:r w:rsidR="00535962" w:rsidRPr="00AF0A0C">
          <w:rPr>
            <w:rFonts w:eastAsiaTheme="minorEastAsia"/>
            <w:sz w:val="20"/>
            <w:highlight w:val="green"/>
            <w:lang w:val="en-US" w:eastAsia="ko-KR"/>
          </w:rPr>
          <w:t>affiliated with an MLD</w:t>
        </w:r>
      </w:ins>
      <w:ins w:id="69" w:author="Ming Gan" w:date="2021-03-05T20:37:00Z">
        <w:r w:rsidRPr="00AF0A0C">
          <w:rPr>
            <w:rFonts w:eastAsiaTheme="minorEastAsia"/>
            <w:sz w:val="20"/>
            <w:highlight w:val="green"/>
            <w:lang w:eastAsia="ko-KR"/>
          </w:rPr>
          <w:t xml:space="preserve"> </w:t>
        </w:r>
      </w:ins>
      <w:ins w:id="70" w:author="Ming Gan" w:date="2021-06-08T17:35:00Z">
        <w:r w:rsidR="00535962" w:rsidRPr="00AF0A0C">
          <w:rPr>
            <w:rFonts w:eastAsiaTheme="minorEastAsia"/>
            <w:sz w:val="20"/>
            <w:highlight w:val="green"/>
            <w:lang w:eastAsia="ko-KR"/>
          </w:rPr>
          <w:t>applies</w:t>
        </w:r>
      </w:ins>
      <w:ins w:id="71" w:author="Ming Gan" w:date="2021-03-05T20:36:00Z">
        <w:r w:rsidRPr="00AF0A0C">
          <w:rPr>
            <w:rFonts w:eastAsiaTheme="minorEastAsia"/>
            <w:sz w:val="20"/>
            <w:lang w:eastAsia="ko-KR"/>
          </w:rPr>
          <w:t xml:space="preserve">. A value of 0 in bit position </w:t>
        </w:r>
        <w:r w:rsidRPr="00AF0A0C">
          <w:rPr>
            <w:rFonts w:eastAsiaTheme="minorEastAsia"/>
            <w:i/>
            <w:sz w:val="20"/>
            <w:lang w:eastAsia="ko-KR"/>
          </w:rPr>
          <w:t>i</w:t>
        </w:r>
        <w:r w:rsidRPr="00AF0A0C">
          <w:rPr>
            <w:rFonts w:eastAsiaTheme="minorEastAsia"/>
            <w:sz w:val="20"/>
            <w:lang w:eastAsia="ko-KR"/>
          </w:rPr>
          <w:t xml:space="preserve"> of the Link </w:t>
        </w:r>
      </w:ins>
      <w:ins w:id="72" w:author="Ming Gan" w:date="2021-06-08T17:14:00Z">
        <w:r w:rsidRPr="00AF0A0C">
          <w:rPr>
            <w:rFonts w:eastAsiaTheme="minorEastAsia"/>
            <w:sz w:val="20"/>
            <w:lang w:eastAsia="ko-KR"/>
          </w:rPr>
          <w:t xml:space="preserve">ID </w:t>
        </w:r>
      </w:ins>
      <w:ins w:id="73" w:author="Ming Gan" w:date="2021-03-05T20:36:00Z">
        <w:r w:rsidRPr="00AF0A0C">
          <w:rPr>
            <w:rFonts w:eastAsiaTheme="minorEastAsia"/>
            <w:sz w:val="20"/>
            <w:lang w:eastAsia="ko-KR"/>
          </w:rPr>
          <w:t xml:space="preserve">Bitmap subfield means that the link associated with the link ID </w:t>
        </w:r>
        <w:r w:rsidRPr="00AF0A0C">
          <w:rPr>
            <w:rFonts w:eastAsiaTheme="minorEastAsia"/>
            <w:i/>
            <w:sz w:val="20"/>
            <w:lang w:eastAsia="ko-KR"/>
          </w:rPr>
          <w:t>i</w:t>
        </w:r>
        <w:r w:rsidRPr="00AF0A0C">
          <w:rPr>
            <w:rFonts w:eastAsiaTheme="minorEastAsia"/>
            <w:sz w:val="20"/>
            <w:lang w:eastAsia="ko-KR"/>
          </w:rPr>
          <w:t xml:space="preserve"> is not </w:t>
        </w:r>
      </w:ins>
      <w:ins w:id="74" w:author="Ming Gan" w:date="2021-03-05T20:37:00Z">
        <w:r w:rsidRPr="00AF0A0C">
          <w:rPr>
            <w:rFonts w:eastAsiaTheme="minorEastAsia"/>
            <w:sz w:val="20"/>
            <w:lang w:eastAsia="ko-KR"/>
          </w:rPr>
          <w:t xml:space="preserve">the link </w:t>
        </w:r>
        <w:r w:rsidRPr="00AF0A0C">
          <w:rPr>
            <w:rFonts w:eastAsiaTheme="minorEastAsia"/>
            <w:sz w:val="20"/>
            <w:highlight w:val="green"/>
            <w:lang w:eastAsia="ko-KR"/>
          </w:rPr>
          <w:t xml:space="preserve">to which the TWT element </w:t>
        </w:r>
      </w:ins>
      <w:ins w:id="75" w:author="Ming Gan" w:date="2021-06-08T17:35:00Z">
        <w:r w:rsidR="00535962" w:rsidRPr="00AF0A0C">
          <w:rPr>
            <w:rFonts w:eastAsiaTheme="minorEastAsia"/>
            <w:sz w:val="20"/>
            <w:highlight w:val="green"/>
            <w:lang w:eastAsia="ko-KR"/>
          </w:rPr>
          <w:t>sent</w:t>
        </w:r>
      </w:ins>
      <w:ins w:id="76" w:author="Ming Gan" w:date="2021-03-05T20:37:00Z">
        <w:r w:rsidRPr="00AF0A0C">
          <w:rPr>
            <w:rFonts w:eastAsiaTheme="minorEastAsia"/>
            <w:sz w:val="20"/>
            <w:highlight w:val="green"/>
            <w:lang w:eastAsia="ko-KR"/>
          </w:rPr>
          <w:t xml:space="preserve"> by a STA </w:t>
        </w:r>
      </w:ins>
      <w:ins w:id="77" w:author="Ming Gan" w:date="2021-06-08T17:35:00Z">
        <w:r w:rsidR="00535962" w:rsidRPr="00AF0A0C">
          <w:rPr>
            <w:rFonts w:eastAsiaTheme="minorEastAsia"/>
            <w:sz w:val="20"/>
            <w:highlight w:val="green"/>
            <w:lang w:val="en-US" w:eastAsia="ko-KR"/>
          </w:rPr>
          <w:t xml:space="preserve">affiliated with an MLD </w:t>
        </w:r>
      </w:ins>
      <w:ins w:id="78" w:author="Ming Gan" w:date="2021-04-16T10:27:00Z">
        <w:r w:rsidRPr="00AF0A0C">
          <w:rPr>
            <w:rFonts w:eastAsiaTheme="minorEastAsia"/>
            <w:sz w:val="20"/>
            <w:highlight w:val="green"/>
            <w:lang w:val="en-US" w:eastAsia="ko-KR"/>
          </w:rPr>
          <w:t>applies</w:t>
        </w:r>
      </w:ins>
      <w:ins w:id="79" w:author="Ming Gan" w:date="2021-03-05T20:37:00Z">
        <w:r w:rsidRPr="00AF0A0C">
          <w:rPr>
            <w:rFonts w:eastAsiaTheme="minorEastAsia"/>
            <w:sz w:val="20"/>
            <w:lang w:eastAsia="ko-KR"/>
          </w:rPr>
          <w:t>.</w:t>
        </w:r>
      </w:ins>
    </w:p>
    <w:p w14:paraId="0E9C82D5" w14:textId="77777777" w:rsidR="00732F46" w:rsidRPr="00AF0A0C" w:rsidRDefault="00732F46" w:rsidP="00024800">
      <w:pPr>
        <w:jc w:val="both"/>
        <w:rPr>
          <w:rFonts w:eastAsiaTheme="minorEastAsia"/>
          <w:sz w:val="20"/>
          <w:lang w:val="en-US" w:eastAsia="ko-KR"/>
        </w:rPr>
      </w:pPr>
    </w:p>
    <w:sectPr w:rsidR="00732F46" w:rsidRPr="00AF0A0C" w:rsidSect="00996772">
      <w:headerReference w:type="default" r:id="rId10"/>
      <w:footerReference w:type="default" r:id="rId11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6B4E3" w14:textId="77777777" w:rsidR="00AE267F" w:rsidRDefault="00AE267F">
      <w:r>
        <w:separator/>
      </w:r>
    </w:p>
  </w:endnote>
  <w:endnote w:type="continuationSeparator" w:id="0">
    <w:p w14:paraId="5A591BC0" w14:textId="77777777" w:rsidR="00AE267F" w:rsidRDefault="00AE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5083D112" w:rsidR="00AF0A0C" w:rsidRDefault="00AE267F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F0A0C">
      <w:t>Submission</w:t>
    </w:r>
    <w:r>
      <w:fldChar w:fldCharType="end"/>
    </w:r>
    <w:r w:rsidR="00AF0A0C">
      <w:tab/>
      <w:t xml:space="preserve">page </w:t>
    </w:r>
    <w:r w:rsidR="00AF0A0C">
      <w:fldChar w:fldCharType="begin"/>
    </w:r>
    <w:r w:rsidR="00AF0A0C">
      <w:instrText xml:space="preserve">page </w:instrText>
    </w:r>
    <w:r w:rsidR="00AF0A0C">
      <w:fldChar w:fldCharType="separate"/>
    </w:r>
    <w:r w:rsidR="005346E2">
      <w:rPr>
        <w:noProof/>
      </w:rPr>
      <w:t>5</w:t>
    </w:r>
    <w:r w:rsidR="00AF0A0C">
      <w:rPr>
        <w:noProof/>
      </w:rPr>
      <w:fldChar w:fldCharType="end"/>
    </w:r>
    <w:r w:rsidR="00AF0A0C">
      <w:tab/>
      <w:t>Ming Gan, Huawei</w:t>
    </w:r>
  </w:p>
  <w:p w14:paraId="78B10FFF" w14:textId="77777777" w:rsidR="00AF0A0C" w:rsidRDefault="00AF0A0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8F01" w14:textId="77777777" w:rsidR="00AE267F" w:rsidRDefault="00AE267F">
      <w:r>
        <w:separator/>
      </w:r>
    </w:p>
  </w:footnote>
  <w:footnote w:type="continuationSeparator" w:id="0">
    <w:p w14:paraId="2350EC03" w14:textId="77777777" w:rsidR="00AE267F" w:rsidRDefault="00AE2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423EB7B9" w:rsidR="00AF0A0C" w:rsidRDefault="00AF0A0C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January 2021</w:t>
    </w:r>
    <w:r>
      <w:tab/>
    </w:r>
    <w:r>
      <w:tab/>
    </w:r>
    <w:r w:rsidRPr="00F545A8">
      <w:rPr>
        <w:lang w:eastAsia="ko-KR"/>
      </w:rPr>
      <w:fldChar w:fldCharType="begin"/>
    </w:r>
    <w:r w:rsidRPr="00F545A8">
      <w:rPr>
        <w:lang w:eastAsia="ko-KR"/>
      </w:rPr>
      <w:instrText xml:space="preserve"> TITLE  \* MERGEFORMAT </w:instrText>
    </w:r>
    <w:r w:rsidRPr="00F545A8">
      <w:rPr>
        <w:lang w:eastAsia="ko-KR"/>
      </w:rPr>
      <w:fldChar w:fldCharType="end"/>
    </w:r>
    <w:r w:rsidRPr="00F545A8">
      <w:rPr>
        <w:lang w:eastAsia="ko-KR"/>
      </w:rPr>
      <w:fldChar w:fldCharType="begin"/>
    </w:r>
    <w:r w:rsidRPr="00F545A8">
      <w:rPr>
        <w:lang w:eastAsia="ko-KR"/>
      </w:rPr>
      <w:instrText xml:space="preserve"> TITLE  \* MERGEFORMAT </w:instrText>
    </w:r>
    <w:r w:rsidRPr="00F545A8">
      <w:rPr>
        <w:lang w:eastAsia="ko-KR"/>
      </w:rPr>
      <w:fldChar w:fldCharType="separate"/>
    </w:r>
    <w:r w:rsidRPr="00F545A8">
      <w:rPr>
        <w:lang w:eastAsia="ko-KR"/>
      </w:rPr>
      <w:t>doc.: IEEE 802.11-21/</w:t>
    </w:r>
    <w:r w:rsidRPr="00CD203A">
      <w:rPr>
        <w:lang w:eastAsia="ko-KR"/>
      </w:rPr>
      <w:t>0080</w:t>
    </w:r>
    <w:r w:rsidRPr="00F545A8">
      <w:rPr>
        <w:lang w:eastAsia="ko-KR"/>
      </w:rPr>
      <w:t>r</w:t>
    </w:r>
    <w:r w:rsidRPr="00F545A8">
      <w:rPr>
        <w:lang w:eastAsia="ko-KR"/>
      </w:rPr>
      <w:fldChar w:fldCharType="end"/>
    </w:r>
    <w:r w:rsidR="00222946">
      <w:rPr>
        <w:lang w:eastAsia="ko-KR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15C6C32"/>
    <w:multiLevelType w:val="hybridMultilevel"/>
    <w:tmpl w:val="84F068E6"/>
    <w:lvl w:ilvl="0" w:tplc="37087D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A2A483E"/>
    <w:multiLevelType w:val="hybridMultilevel"/>
    <w:tmpl w:val="87D8E3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349F62">
      <w:start w:val="8"/>
      <w:numFmt w:val="bullet"/>
      <w:lvlText w:val="-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BE7B77"/>
    <w:multiLevelType w:val="hybridMultilevel"/>
    <w:tmpl w:val="920C46B2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349F62">
      <w:start w:val="8"/>
      <w:numFmt w:val="bullet"/>
      <w:lvlText w:val="-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3"/>
  </w:num>
  <w:num w:numId="10">
    <w:abstractNumId w:val="7"/>
  </w:num>
  <w:num w:numId="11">
    <w:abstractNumId w:val="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  <w:num w:numId="16">
    <w:abstractNumId w:val="15"/>
  </w:num>
  <w:num w:numId="17">
    <w:abstractNumId w:val="2"/>
  </w:num>
  <w:num w:numId="18">
    <w:abstractNumId w:val="6"/>
  </w:num>
  <w:num w:numId="19">
    <w:abstractNumId w:val="0"/>
    <w:lvlOverride w:ilvl="0">
      <w:lvl w:ilvl="0">
        <w:start w:val="1"/>
        <w:numFmt w:val="bullet"/>
        <w:lvlText w:val="9.4.2.19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Figure 9-6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Figure 9-6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Table 9-29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Figure 9-687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Figure 9-687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Figure 9-6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16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ng Gan">
    <w15:presenceInfo w15:providerId="None" w15:userId="Ming G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DateAndTime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4BD3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817"/>
    <w:rsid w:val="00023CD8"/>
    <w:rsid w:val="00024344"/>
    <w:rsid w:val="00024487"/>
    <w:rsid w:val="00024800"/>
    <w:rsid w:val="00027D05"/>
    <w:rsid w:val="0003034E"/>
    <w:rsid w:val="00030C0F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46C9"/>
    <w:rsid w:val="000567DA"/>
    <w:rsid w:val="00060018"/>
    <w:rsid w:val="00063C22"/>
    <w:rsid w:val="000642FC"/>
    <w:rsid w:val="0006469A"/>
    <w:rsid w:val="00066421"/>
    <w:rsid w:val="00067151"/>
    <w:rsid w:val="0006732A"/>
    <w:rsid w:val="00070980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07D6"/>
    <w:rsid w:val="000A1C31"/>
    <w:rsid w:val="000A1F25"/>
    <w:rsid w:val="000A671D"/>
    <w:rsid w:val="000A7680"/>
    <w:rsid w:val="000A7989"/>
    <w:rsid w:val="000B041A"/>
    <w:rsid w:val="000B083E"/>
    <w:rsid w:val="000B0DAF"/>
    <w:rsid w:val="000B2BE4"/>
    <w:rsid w:val="000B4630"/>
    <w:rsid w:val="000B4ECF"/>
    <w:rsid w:val="000B59FE"/>
    <w:rsid w:val="000B7EF5"/>
    <w:rsid w:val="000C02BC"/>
    <w:rsid w:val="000C27D0"/>
    <w:rsid w:val="000C4E48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228E"/>
    <w:rsid w:val="000E38DF"/>
    <w:rsid w:val="000E446C"/>
    <w:rsid w:val="000E4B82"/>
    <w:rsid w:val="000E6539"/>
    <w:rsid w:val="000E720C"/>
    <w:rsid w:val="000E752D"/>
    <w:rsid w:val="000E79A6"/>
    <w:rsid w:val="000F00EE"/>
    <w:rsid w:val="000F0EA4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18DD"/>
    <w:rsid w:val="0010469F"/>
    <w:rsid w:val="00104A9E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1656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185D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3A9"/>
    <w:rsid w:val="00146A24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4F97"/>
    <w:rsid w:val="001557CB"/>
    <w:rsid w:val="001559BB"/>
    <w:rsid w:val="00155E97"/>
    <w:rsid w:val="001570CC"/>
    <w:rsid w:val="00157E29"/>
    <w:rsid w:val="00160700"/>
    <w:rsid w:val="00161BAA"/>
    <w:rsid w:val="0016428D"/>
    <w:rsid w:val="00165BE6"/>
    <w:rsid w:val="00166984"/>
    <w:rsid w:val="00172489"/>
    <w:rsid w:val="001727EA"/>
    <w:rsid w:val="00172DD9"/>
    <w:rsid w:val="0017342B"/>
    <w:rsid w:val="001738FD"/>
    <w:rsid w:val="00173ACB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013D"/>
    <w:rsid w:val="0019164F"/>
    <w:rsid w:val="00191C2D"/>
    <w:rsid w:val="00192548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12C6"/>
    <w:rsid w:val="001B252D"/>
    <w:rsid w:val="001B2904"/>
    <w:rsid w:val="001B5283"/>
    <w:rsid w:val="001B63BC"/>
    <w:rsid w:val="001B6699"/>
    <w:rsid w:val="001B68B4"/>
    <w:rsid w:val="001C501D"/>
    <w:rsid w:val="001C5757"/>
    <w:rsid w:val="001C7CCE"/>
    <w:rsid w:val="001D012D"/>
    <w:rsid w:val="001D15ED"/>
    <w:rsid w:val="001D2A6C"/>
    <w:rsid w:val="001D31A9"/>
    <w:rsid w:val="001D328B"/>
    <w:rsid w:val="001D3820"/>
    <w:rsid w:val="001D3B12"/>
    <w:rsid w:val="001D3CA6"/>
    <w:rsid w:val="001D4A93"/>
    <w:rsid w:val="001D4B67"/>
    <w:rsid w:val="001D5F28"/>
    <w:rsid w:val="001D5FC3"/>
    <w:rsid w:val="001D6348"/>
    <w:rsid w:val="001D738B"/>
    <w:rsid w:val="001D7529"/>
    <w:rsid w:val="001D7948"/>
    <w:rsid w:val="001E0946"/>
    <w:rsid w:val="001E1001"/>
    <w:rsid w:val="001E15F8"/>
    <w:rsid w:val="001E23C0"/>
    <w:rsid w:val="001E2731"/>
    <w:rsid w:val="001E349E"/>
    <w:rsid w:val="001E6267"/>
    <w:rsid w:val="001E6D92"/>
    <w:rsid w:val="001E7C32"/>
    <w:rsid w:val="001F0210"/>
    <w:rsid w:val="001F10F7"/>
    <w:rsid w:val="001F13CA"/>
    <w:rsid w:val="001F24B0"/>
    <w:rsid w:val="001F2BCE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1F6EC0"/>
    <w:rsid w:val="0020013A"/>
    <w:rsid w:val="002002A6"/>
    <w:rsid w:val="0020058A"/>
    <w:rsid w:val="00200BCA"/>
    <w:rsid w:val="00203376"/>
    <w:rsid w:val="002035EE"/>
    <w:rsid w:val="00203A48"/>
    <w:rsid w:val="0020462A"/>
    <w:rsid w:val="002046A1"/>
    <w:rsid w:val="0020501A"/>
    <w:rsid w:val="00206CDD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28D8"/>
    <w:rsid w:val="00222946"/>
    <w:rsid w:val="002239F2"/>
    <w:rsid w:val="00223E90"/>
    <w:rsid w:val="00224133"/>
    <w:rsid w:val="00224BC7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37CA1"/>
    <w:rsid w:val="00240895"/>
    <w:rsid w:val="00241AD7"/>
    <w:rsid w:val="00244F8F"/>
    <w:rsid w:val="002470AC"/>
    <w:rsid w:val="0024720B"/>
    <w:rsid w:val="00247B04"/>
    <w:rsid w:val="002508C6"/>
    <w:rsid w:val="00251234"/>
    <w:rsid w:val="002528A9"/>
    <w:rsid w:val="00252D47"/>
    <w:rsid w:val="002539AB"/>
    <w:rsid w:val="00253CE5"/>
    <w:rsid w:val="002545F7"/>
    <w:rsid w:val="00255A8B"/>
    <w:rsid w:val="00256099"/>
    <w:rsid w:val="002609E9"/>
    <w:rsid w:val="00262D56"/>
    <w:rsid w:val="00263002"/>
    <w:rsid w:val="00263092"/>
    <w:rsid w:val="00263D14"/>
    <w:rsid w:val="00264B1F"/>
    <w:rsid w:val="002662A5"/>
    <w:rsid w:val="002674D1"/>
    <w:rsid w:val="00270171"/>
    <w:rsid w:val="00270F98"/>
    <w:rsid w:val="0027174C"/>
    <w:rsid w:val="00272D83"/>
    <w:rsid w:val="00273257"/>
    <w:rsid w:val="00273FA9"/>
    <w:rsid w:val="002742C9"/>
    <w:rsid w:val="002746AD"/>
    <w:rsid w:val="00274A4A"/>
    <w:rsid w:val="00275EAA"/>
    <w:rsid w:val="002773F1"/>
    <w:rsid w:val="00280A8B"/>
    <w:rsid w:val="00280BB6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969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A756D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94D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E7E35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6EA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182"/>
    <w:rsid w:val="0033057A"/>
    <w:rsid w:val="003308A8"/>
    <w:rsid w:val="00331749"/>
    <w:rsid w:val="00332A81"/>
    <w:rsid w:val="0033416D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872"/>
    <w:rsid w:val="00360C87"/>
    <w:rsid w:val="0036178D"/>
    <w:rsid w:val="00361F5C"/>
    <w:rsid w:val="003622ED"/>
    <w:rsid w:val="00362C5B"/>
    <w:rsid w:val="00362FDE"/>
    <w:rsid w:val="00364728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77C82"/>
    <w:rsid w:val="00381C86"/>
    <w:rsid w:val="00381F98"/>
    <w:rsid w:val="00382C54"/>
    <w:rsid w:val="00383766"/>
    <w:rsid w:val="00383C03"/>
    <w:rsid w:val="00385072"/>
    <w:rsid w:val="0038516A"/>
    <w:rsid w:val="00385654"/>
    <w:rsid w:val="00385D77"/>
    <w:rsid w:val="00385FD6"/>
    <w:rsid w:val="0038601E"/>
    <w:rsid w:val="0039069E"/>
    <w:rsid w:val="003906A1"/>
    <w:rsid w:val="00391845"/>
    <w:rsid w:val="00391ACB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17E8"/>
    <w:rsid w:val="003B4A2A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79E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134E"/>
    <w:rsid w:val="003E284F"/>
    <w:rsid w:val="003E32DF"/>
    <w:rsid w:val="003E3FAD"/>
    <w:rsid w:val="003E416D"/>
    <w:rsid w:val="003E4403"/>
    <w:rsid w:val="003E4E6C"/>
    <w:rsid w:val="003E55B2"/>
    <w:rsid w:val="003E563F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432"/>
    <w:rsid w:val="003F4633"/>
    <w:rsid w:val="003F64C8"/>
    <w:rsid w:val="003F6B76"/>
    <w:rsid w:val="003F773E"/>
    <w:rsid w:val="004010D0"/>
    <w:rsid w:val="004014AE"/>
    <w:rsid w:val="00401A41"/>
    <w:rsid w:val="0040235D"/>
    <w:rsid w:val="00403271"/>
    <w:rsid w:val="00403645"/>
    <w:rsid w:val="00403B13"/>
    <w:rsid w:val="00404BEE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26280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4CB8"/>
    <w:rsid w:val="00457028"/>
    <w:rsid w:val="00457E3B"/>
    <w:rsid w:val="00457FA3"/>
    <w:rsid w:val="0046086C"/>
    <w:rsid w:val="00461C2E"/>
    <w:rsid w:val="00462172"/>
    <w:rsid w:val="004653F0"/>
    <w:rsid w:val="00466206"/>
    <w:rsid w:val="00466B33"/>
    <w:rsid w:val="00466EEB"/>
    <w:rsid w:val="00467695"/>
    <w:rsid w:val="004713DD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77E82"/>
    <w:rsid w:val="004804A4"/>
    <w:rsid w:val="0048087F"/>
    <w:rsid w:val="00480ECE"/>
    <w:rsid w:val="004821A5"/>
    <w:rsid w:val="004828D5"/>
    <w:rsid w:val="00482AD0"/>
    <w:rsid w:val="00482AF6"/>
    <w:rsid w:val="00484651"/>
    <w:rsid w:val="00486EB3"/>
    <w:rsid w:val="00487520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97EC9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2EF4"/>
    <w:rsid w:val="004B2FCB"/>
    <w:rsid w:val="004B493F"/>
    <w:rsid w:val="004B50D6"/>
    <w:rsid w:val="004B7780"/>
    <w:rsid w:val="004C0BD8"/>
    <w:rsid w:val="004C0CB0"/>
    <w:rsid w:val="004C0F0A"/>
    <w:rsid w:val="004C349B"/>
    <w:rsid w:val="004C3C2A"/>
    <w:rsid w:val="004C695B"/>
    <w:rsid w:val="004C6C29"/>
    <w:rsid w:val="004C7CE0"/>
    <w:rsid w:val="004D03A1"/>
    <w:rsid w:val="004D04C9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1E05"/>
    <w:rsid w:val="004F28D5"/>
    <w:rsid w:val="004F338E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1CB1"/>
    <w:rsid w:val="00522A49"/>
    <w:rsid w:val="005235B6"/>
    <w:rsid w:val="00523B85"/>
    <w:rsid w:val="005243B4"/>
    <w:rsid w:val="00524671"/>
    <w:rsid w:val="00525A98"/>
    <w:rsid w:val="00525FEE"/>
    <w:rsid w:val="00527489"/>
    <w:rsid w:val="00527BB3"/>
    <w:rsid w:val="005311FF"/>
    <w:rsid w:val="00531734"/>
    <w:rsid w:val="0053254A"/>
    <w:rsid w:val="0053422A"/>
    <w:rsid w:val="005346E2"/>
    <w:rsid w:val="0053566B"/>
    <w:rsid w:val="00535962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1462"/>
    <w:rsid w:val="00551DF5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44E"/>
    <w:rsid w:val="00562627"/>
    <w:rsid w:val="0056327A"/>
    <w:rsid w:val="00563B85"/>
    <w:rsid w:val="00563E7A"/>
    <w:rsid w:val="005671F7"/>
    <w:rsid w:val="00567934"/>
    <w:rsid w:val="005702B6"/>
    <w:rsid w:val="005703A1"/>
    <w:rsid w:val="0057046A"/>
    <w:rsid w:val="005712BF"/>
    <w:rsid w:val="00571574"/>
    <w:rsid w:val="00571583"/>
    <w:rsid w:val="00572BB8"/>
    <w:rsid w:val="00572BF3"/>
    <w:rsid w:val="00572E7A"/>
    <w:rsid w:val="00574757"/>
    <w:rsid w:val="00577A74"/>
    <w:rsid w:val="00582CE8"/>
    <w:rsid w:val="00582EC5"/>
    <w:rsid w:val="00583212"/>
    <w:rsid w:val="005832AE"/>
    <w:rsid w:val="00584338"/>
    <w:rsid w:val="00584B9C"/>
    <w:rsid w:val="00585D8F"/>
    <w:rsid w:val="00586072"/>
    <w:rsid w:val="005862BE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108"/>
    <w:rsid w:val="00597696"/>
    <w:rsid w:val="005A16CF"/>
    <w:rsid w:val="005A1A3D"/>
    <w:rsid w:val="005A1D61"/>
    <w:rsid w:val="005A2155"/>
    <w:rsid w:val="005A23DB"/>
    <w:rsid w:val="005A2ECA"/>
    <w:rsid w:val="005A37F5"/>
    <w:rsid w:val="005A3E10"/>
    <w:rsid w:val="005A4504"/>
    <w:rsid w:val="005A69C4"/>
    <w:rsid w:val="005A6BC3"/>
    <w:rsid w:val="005B03DA"/>
    <w:rsid w:val="005B151D"/>
    <w:rsid w:val="005B2BA0"/>
    <w:rsid w:val="005B31EA"/>
    <w:rsid w:val="005B3279"/>
    <w:rsid w:val="005B34A6"/>
    <w:rsid w:val="005B53A0"/>
    <w:rsid w:val="005B55BC"/>
    <w:rsid w:val="005B55FB"/>
    <w:rsid w:val="005B6C67"/>
    <w:rsid w:val="005B6CC2"/>
    <w:rsid w:val="005B727A"/>
    <w:rsid w:val="005C0CBC"/>
    <w:rsid w:val="005C4204"/>
    <w:rsid w:val="005C45E7"/>
    <w:rsid w:val="005C4E04"/>
    <w:rsid w:val="005C6389"/>
    <w:rsid w:val="005C6823"/>
    <w:rsid w:val="005D0533"/>
    <w:rsid w:val="005D0C43"/>
    <w:rsid w:val="005D1461"/>
    <w:rsid w:val="005D17BE"/>
    <w:rsid w:val="005D33B5"/>
    <w:rsid w:val="005D397D"/>
    <w:rsid w:val="005D3F28"/>
    <w:rsid w:val="005D5C6E"/>
    <w:rsid w:val="005D651F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0243D"/>
    <w:rsid w:val="00606417"/>
    <w:rsid w:val="0060797E"/>
    <w:rsid w:val="00610293"/>
    <w:rsid w:val="006104BB"/>
    <w:rsid w:val="006111B6"/>
    <w:rsid w:val="006117D4"/>
    <w:rsid w:val="00612605"/>
    <w:rsid w:val="006126AF"/>
    <w:rsid w:val="006154AB"/>
    <w:rsid w:val="00615E8C"/>
    <w:rsid w:val="00616084"/>
    <w:rsid w:val="00616288"/>
    <w:rsid w:val="006166E1"/>
    <w:rsid w:val="00617F26"/>
    <w:rsid w:val="00620F63"/>
    <w:rsid w:val="00621286"/>
    <w:rsid w:val="00621A66"/>
    <w:rsid w:val="0062254C"/>
    <w:rsid w:val="0062298E"/>
    <w:rsid w:val="00622A67"/>
    <w:rsid w:val="00622D08"/>
    <w:rsid w:val="0062350A"/>
    <w:rsid w:val="0062440B"/>
    <w:rsid w:val="00624F1A"/>
    <w:rsid w:val="006254B0"/>
    <w:rsid w:val="006259A7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9D9"/>
    <w:rsid w:val="00644E29"/>
    <w:rsid w:val="0064617E"/>
    <w:rsid w:val="00646871"/>
    <w:rsid w:val="00651442"/>
    <w:rsid w:val="00651FCD"/>
    <w:rsid w:val="006530A0"/>
    <w:rsid w:val="006548B7"/>
    <w:rsid w:val="00654B3B"/>
    <w:rsid w:val="00655B03"/>
    <w:rsid w:val="00656413"/>
    <w:rsid w:val="00656882"/>
    <w:rsid w:val="00656C18"/>
    <w:rsid w:val="00657061"/>
    <w:rsid w:val="00657363"/>
    <w:rsid w:val="00657539"/>
    <w:rsid w:val="00657D37"/>
    <w:rsid w:val="00657DBD"/>
    <w:rsid w:val="006600CB"/>
    <w:rsid w:val="00660ACE"/>
    <w:rsid w:val="00660F53"/>
    <w:rsid w:val="00662343"/>
    <w:rsid w:val="0066253B"/>
    <w:rsid w:val="0066479C"/>
    <w:rsid w:val="0066483B"/>
    <w:rsid w:val="00664888"/>
    <w:rsid w:val="00664CCC"/>
    <w:rsid w:val="0066545E"/>
    <w:rsid w:val="00667397"/>
    <w:rsid w:val="0067069C"/>
    <w:rsid w:val="00671F29"/>
    <w:rsid w:val="00672466"/>
    <w:rsid w:val="00672DFA"/>
    <w:rsid w:val="0067305F"/>
    <w:rsid w:val="00673E73"/>
    <w:rsid w:val="00674A54"/>
    <w:rsid w:val="0067546C"/>
    <w:rsid w:val="00677207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32"/>
    <w:rsid w:val="00687476"/>
    <w:rsid w:val="0069038E"/>
    <w:rsid w:val="00690EB5"/>
    <w:rsid w:val="006925B5"/>
    <w:rsid w:val="006940C7"/>
    <w:rsid w:val="0069501E"/>
    <w:rsid w:val="0069621A"/>
    <w:rsid w:val="006976B8"/>
    <w:rsid w:val="00697E1B"/>
    <w:rsid w:val="006A3117"/>
    <w:rsid w:val="006A3A0E"/>
    <w:rsid w:val="006A3EB3"/>
    <w:rsid w:val="006A4248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6CB"/>
    <w:rsid w:val="006E181A"/>
    <w:rsid w:val="006E21CA"/>
    <w:rsid w:val="006E2A5A"/>
    <w:rsid w:val="006E2D44"/>
    <w:rsid w:val="006E460E"/>
    <w:rsid w:val="006E618D"/>
    <w:rsid w:val="006E753D"/>
    <w:rsid w:val="006F0378"/>
    <w:rsid w:val="006F14CD"/>
    <w:rsid w:val="006F2190"/>
    <w:rsid w:val="006F358B"/>
    <w:rsid w:val="006F36A8"/>
    <w:rsid w:val="006F3DD4"/>
    <w:rsid w:val="006F573C"/>
    <w:rsid w:val="006F6E4C"/>
    <w:rsid w:val="006F7984"/>
    <w:rsid w:val="00700354"/>
    <w:rsid w:val="00702CA2"/>
    <w:rsid w:val="007045BD"/>
    <w:rsid w:val="00705E11"/>
    <w:rsid w:val="00711472"/>
    <w:rsid w:val="00711E05"/>
    <w:rsid w:val="007121E9"/>
    <w:rsid w:val="00714532"/>
    <w:rsid w:val="00714DE0"/>
    <w:rsid w:val="00715091"/>
    <w:rsid w:val="007164A7"/>
    <w:rsid w:val="00716DFF"/>
    <w:rsid w:val="00717211"/>
    <w:rsid w:val="00717427"/>
    <w:rsid w:val="00717549"/>
    <w:rsid w:val="00717BF1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2F46"/>
    <w:rsid w:val="00734AC1"/>
    <w:rsid w:val="00734C35"/>
    <w:rsid w:val="00734F1A"/>
    <w:rsid w:val="00736065"/>
    <w:rsid w:val="00736C8F"/>
    <w:rsid w:val="0073789B"/>
    <w:rsid w:val="0074006F"/>
    <w:rsid w:val="007408D1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753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294"/>
    <w:rsid w:val="00790DCF"/>
    <w:rsid w:val="007914E4"/>
    <w:rsid w:val="007914F3"/>
    <w:rsid w:val="00791E87"/>
    <w:rsid w:val="00791F2A"/>
    <w:rsid w:val="00792041"/>
    <w:rsid w:val="007926D8"/>
    <w:rsid w:val="00792720"/>
    <w:rsid w:val="0079373D"/>
    <w:rsid w:val="00794306"/>
    <w:rsid w:val="00794BC4"/>
    <w:rsid w:val="00794F1E"/>
    <w:rsid w:val="0079538C"/>
    <w:rsid w:val="007957FB"/>
    <w:rsid w:val="00795C50"/>
    <w:rsid w:val="00795E90"/>
    <w:rsid w:val="007A098E"/>
    <w:rsid w:val="007A149D"/>
    <w:rsid w:val="007A4BED"/>
    <w:rsid w:val="007A5765"/>
    <w:rsid w:val="007A5B89"/>
    <w:rsid w:val="007A77FC"/>
    <w:rsid w:val="007A79B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23E7"/>
    <w:rsid w:val="007C58A5"/>
    <w:rsid w:val="007C68E2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6C8"/>
    <w:rsid w:val="007F072E"/>
    <w:rsid w:val="007F0AAF"/>
    <w:rsid w:val="007F12D7"/>
    <w:rsid w:val="007F1A4E"/>
    <w:rsid w:val="007F2366"/>
    <w:rsid w:val="007F3B61"/>
    <w:rsid w:val="007F4DA3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9EB"/>
    <w:rsid w:val="00835A0A"/>
    <w:rsid w:val="00835ECD"/>
    <w:rsid w:val="008369E5"/>
    <w:rsid w:val="008377E3"/>
    <w:rsid w:val="008378E7"/>
    <w:rsid w:val="00840667"/>
    <w:rsid w:val="00842C5E"/>
    <w:rsid w:val="008431C3"/>
    <w:rsid w:val="00843219"/>
    <w:rsid w:val="00845E60"/>
    <w:rsid w:val="00850365"/>
    <w:rsid w:val="00850566"/>
    <w:rsid w:val="00850660"/>
    <w:rsid w:val="00852B3C"/>
    <w:rsid w:val="008532E6"/>
    <w:rsid w:val="00853FF2"/>
    <w:rsid w:val="008558D5"/>
    <w:rsid w:val="00855910"/>
    <w:rsid w:val="0085795D"/>
    <w:rsid w:val="00862078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525"/>
    <w:rsid w:val="00881C47"/>
    <w:rsid w:val="008831D9"/>
    <w:rsid w:val="008832FF"/>
    <w:rsid w:val="00884237"/>
    <w:rsid w:val="00884EF7"/>
    <w:rsid w:val="00885F96"/>
    <w:rsid w:val="0088742D"/>
    <w:rsid w:val="00887583"/>
    <w:rsid w:val="008909A8"/>
    <w:rsid w:val="00890BBA"/>
    <w:rsid w:val="00890F14"/>
    <w:rsid w:val="00891445"/>
    <w:rsid w:val="00892781"/>
    <w:rsid w:val="008939BF"/>
    <w:rsid w:val="00893ED4"/>
    <w:rsid w:val="00895A28"/>
    <w:rsid w:val="00896A36"/>
    <w:rsid w:val="00897183"/>
    <w:rsid w:val="008A2992"/>
    <w:rsid w:val="008A5AFD"/>
    <w:rsid w:val="008A5E6C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4A5"/>
    <w:rsid w:val="008C57E5"/>
    <w:rsid w:val="008C5AD6"/>
    <w:rsid w:val="008C5D4E"/>
    <w:rsid w:val="008C607E"/>
    <w:rsid w:val="008C7A4B"/>
    <w:rsid w:val="008D0C05"/>
    <w:rsid w:val="008D2F29"/>
    <w:rsid w:val="008D3818"/>
    <w:rsid w:val="008D3AFB"/>
    <w:rsid w:val="008D4E88"/>
    <w:rsid w:val="008D668D"/>
    <w:rsid w:val="008D70B8"/>
    <w:rsid w:val="008D71CE"/>
    <w:rsid w:val="008E0383"/>
    <w:rsid w:val="008E0E94"/>
    <w:rsid w:val="008E1234"/>
    <w:rsid w:val="008E18A5"/>
    <w:rsid w:val="008E197A"/>
    <w:rsid w:val="008E1BBB"/>
    <w:rsid w:val="008E444B"/>
    <w:rsid w:val="008E5787"/>
    <w:rsid w:val="008E75DE"/>
    <w:rsid w:val="008F039B"/>
    <w:rsid w:val="008F0DCF"/>
    <w:rsid w:val="008F1C67"/>
    <w:rsid w:val="008F238D"/>
    <w:rsid w:val="008F2611"/>
    <w:rsid w:val="008F4312"/>
    <w:rsid w:val="008F4B25"/>
    <w:rsid w:val="008F5784"/>
    <w:rsid w:val="009008D2"/>
    <w:rsid w:val="00901D01"/>
    <w:rsid w:val="00904ED4"/>
    <w:rsid w:val="009057D2"/>
    <w:rsid w:val="00905A7F"/>
    <w:rsid w:val="00905B52"/>
    <w:rsid w:val="00906247"/>
    <w:rsid w:val="009064A2"/>
    <w:rsid w:val="009066B3"/>
    <w:rsid w:val="00906DC2"/>
    <w:rsid w:val="009075E5"/>
    <w:rsid w:val="009107F3"/>
    <w:rsid w:val="00910F8F"/>
    <w:rsid w:val="0091118D"/>
    <w:rsid w:val="009120AC"/>
    <w:rsid w:val="00912270"/>
    <w:rsid w:val="0091261A"/>
    <w:rsid w:val="009128D3"/>
    <w:rsid w:val="00912ABC"/>
    <w:rsid w:val="00914B92"/>
    <w:rsid w:val="00915758"/>
    <w:rsid w:val="00916EB2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CB5"/>
    <w:rsid w:val="00932F94"/>
    <w:rsid w:val="00934041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5DFB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5CAB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1233"/>
    <w:rsid w:val="009723A1"/>
    <w:rsid w:val="00972D63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570E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7FD"/>
    <w:rsid w:val="009A0E5E"/>
    <w:rsid w:val="009A0F09"/>
    <w:rsid w:val="009A12F2"/>
    <w:rsid w:val="009A18A2"/>
    <w:rsid w:val="009A1B36"/>
    <w:rsid w:val="009A24F3"/>
    <w:rsid w:val="009A3C10"/>
    <w:rsid w:val="009A44FA"/>
    <w:rsid w:val="009A4689"/>
    <w:rsid w:val="009A49F0"/>
    <w:rsid w:val="009A4E26"/>
    <w:rsid w:val="009A4F06"/>
    <w:rsid w:val="009A6136"/>
    <w:rsid w:val="009A62AB"/>
    <w:rsid w:val="009A6506"/>
    <w:rsid w:val="009B04F7"/>
    <w:rsid w:val="009B09CD"/>
    <w:rsid w:val="009B0D82"/>
    <w:rsid w:val="009B2383"/>
    <w:rsid w:val="009B2392"/>
    <w:rsid w:val="009B2766"/>
    <w:rsid w:val="009B4356"/>
    <w:rsid w:val="009B74FE"/>
    <w:rsid w:val="009C0566"/>
    <w:rsid w:val="009C23A8"/>
    <w:rsid w:val="009C2AC9"/>
    <w:rsid w:val="009C30AA"/>
    <w:rsid w:val="009C3954"/>
    <w:rsid w:val="009C3E86"/>
    <w:rsid w:val="009C43D1"/>
    <w:rsid w:val="009C4564"/>
    <w:rsid w:val="009C5608"/>
    <w:rsid w:val="009C59A6"/>
    <w:rsid w:val="009C6A52"/>
    <w:rsid w:val="009C6B34"/>
    <w:rsid w:val="009D0A30"/>
    <w:rsid w:val="009D0AB2"/>
    <w:rsid w:val="009D3276"/>
    <w:rsid w:val="009D444C"/>
    <w:rsid w:val="009D4525"/>
    <w:rsid w:val="009D473A"/>
    <w:rsid w:val="009D4B14"/>
    <w:rsid w:val="009E0F60"/>
    <w:rsid w:val="009E10B3"/>
    <w:rsid w:val="009E1533"/>
    <w:rsid w:val="009E2362"/>
    <w:rsid w:val="009E2715"/>
    <w:rsid w:val="009E2785"/>
    <w:rsid w:val="009E4C1F"/>
    <w:rsid w:val="009E5718"/>
    <w:rsid w:val="009E5870"/>
    <w:rsid w:val="009F01D9"/>
    <w:rsid w:val="009F08F6"/>
    <w:rsid w:val="009F0C4F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5028"/>
    <w:rsid w:val="00A06AE1"/>
    <w:rsid w:val="00A070C0"/>
    <w:rsid w:val="00A07292"/>
    <w:rsid w:val="00A077D4"/>
    <w:rsid w:val="00A07A5B"/>
    <w:rsid w:val="00A1134E"/>
    <w:rsid w:val="00A11F0B"/>
    <w:rsid w:val="00A1344B"/>
    <w:rsid w:val="00A13908"/>
    <w:rsid w:val="00A15556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577"/>
    <w:rsid w:val="00A36DC1"/>
    <w:rsid w:val="00A40884"/>
    <w:rsid w:val="00A40A07"/>
    <w:rsid w:val="00A42C28"/>
    <w:rsid w:val="00A42DF3"/>
    <w:rsid w:val="00A42FB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63E9"/>
    <w:rsid w:val="00A57C2D"/>
    <w:rsid w:val="00A57CE8"/>
    <w:rsid w:val="00A61F48"/>
    <w:rsid w:val="00A6270B"/>
    <w:rsid w:val="00A62DE2"/>
    <w:rsid w:val="00A63569"/>
    <w:rsid w:val="00A6389A"/>
    <w:rsid w:val="00A63DC8"/>
    <w:rsid w:val="00A66CBC"/>
    <w:rsid w:val="00A7025D"/>
    <w:rsid w:val="00A70990"/>
    <w:rsid w:val="00A717AC"/>
    <w:rsid w:val="00A71F7D"/>
    <w:rsid w:val="00A73F17"/>
    <w:rsid w:val="00A7445A"/>
    <w:rsid w:val="00A8091D"/>
    <w:rsid w:val="00A809AC"/>
    <w:rsid w:val="00A80E2F"/>
    <w:rsid w:val="00A81018"/>
    <w:rsid w:val="00A841CC"/>
    <w:rsid w:val="00A844CE"/>
    <w:rsid w:val="00A84AA4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9789E"/>
    <w:rsid w:val="00AA188F"/>
    <w:rsid w:val="00AA2B9C"/>
    <w:rsid w:val="00AA39EA"/>
    <w:rsid w:val="00AA3B7A"/>
    <w:rsid w:val="00AA3C3D"/>
    <w:rsid w:val="00AA53B0"/>
    <w:rsid w:val="00AA5963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718"/>
    <w:rsid w:val="00AB4E03"/>
    <w:rsid w:val="00AB7D26"/>
    <w:rsid w:val="00AC0237"/>
    <w:rsid w:val="00AC1B7C"/>
    <w:rsid w:val="00AC221D"/>
    <w:rsid w:val="00AC3A4B"/>
    <w:rsid w:val="00AC57FF"/>
    <w:rsid w:val="00AC60C2"/>
    <w:rsid w:val="00AC647D"/>
    <w:rsid w:val="00AC76C6"/>
    <w:rsid w:val="00AD268D"/>
    <w:rsid w:val="00AD3749"/>
    <w:rsid w:val="00AD3F85"/>
    <w:rsid w:val="00AD6723"/>
    <w:rsid w:val="00AD6AE6"/>
    <w:rsid w:val="00AE1060"/>
    <w:rsid w:val="00AE1BE6"/>
    <w:rsid w:val="00AE1F5A"/>
    <w:rsid w:val="00AE24CA"/>
    <w:rsid w:val="00AE267F"/>
    <w:rsid w:val="00AE56D9"/>
    <w:rsid w:val="00AE5942"/>
    <w:rsid w:val="00AE7BCF"/>
    <w:rsid w:val="00AE7D6D"/>
    <w:rsid w:val="00AF0919"/>
    <w:rsid w:val="00AF0A0C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257"/>
    <w:rsid w:val="00B073D5"/>
    <w:rsid w:val="00B07822"/>
    <w:rsid w:val="00B07F24"/>
    <w:rsid w:val="00B1077A"/>
    <w:rsid w:val="00B11216"/>
    <w:rsid w:val="00B116A0"/>
    <w:rsid w:val="00B11981"/>
    <w:rsid w:val="00B12182"/>
    <w:rsid w:val="00B147E4"/>
    <w:rsid w:val="00B15372"/>
    <w:rsid w:val="00B16515"/>
    <w:rsid w:val="00B1656B"/>
    <w:rsid w:val="00B16BD4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27D00"/>
    <w:rsid w:val="00B3040A"/>
    <w:rsid w:val="00B32585"/>
    <w:rsid w:val="00B348D8"/>
    <w:rsid w:val="00B34F98"/>
    <w:rsid w:val="00B350FD"/>
    <w:rsid w:val="00B35209"/>
    <w:rsid w:val="00B35ECD"/>
    <w:rsid w:val="00B362FC"/>
    <w:rsid w:val="00B40221"/>
    <w:rsid w:val="00B41FC5"/>
    <w:rsid w:val="00B422A1"/>
    <w:rsid w:val="00B428C7"/>
    <w:rsid w:val="00B43A65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5FBA"/>
    <w:rsid w:val="00B56B13"/>
    <w:rsid w:val="00B5776D"/>
    <w:rsid w:val="00B60DD2"/>
    <w:rsid w:val="00B6166F"/>
    <w:rsid w:val="00B61EDD"/>
    <w:rsid w:val="00B624C8"/>
    <w:rsid w:val="00B62510"/>
    <w:rsid w:val="00B626F0"/>
    <w:rsid w:val="00B62B65"/>
    <w:rsid w:val="00B636A7"/>
    <w:rsid w:val="00B637F9"/>
    <w:rsid w:val="00B63974"/>
    <w:rsid w:val="00B63977"/>
    <w:rsid w:val="00B63F1C"/>
    <w:rsid w:val="00B64B3A"/>
    <w:rsid w:val="00B65F8D"/>
    <w:rsid w:val="00B661D7"/>
    <w:rsid w:val="00B7006B"/>
    <w:rsid w:val="00B714BA"/>
    <w:rsid w:val="00B71596"/>
    <w:rsid w:val="00B73C63"/>
    <w:rsid w:val="00B74E3D"/>
    <w:rsid w:val="00B74E5A"/>
    <w:rsid w:val="00B7503A"/>
    <w:rsid w:val="00B753D1"/>
    <w:rsid w:val="00B75E20"/>
    <w:rsid w:val="00B760CA"/>
    <w:rsid w:val="00B76815"/>
    <w:rsid w:val="00B77BB8"/>
    <w:rsid w:val="00B77D70"/>
    <w:rsid w:val="00B80376"/>
    <w:rsid w:val="00B81E9B"/>
    <w:rsid w:val="00B8242B"/>
    <w:rsid w:val="00B83455"/>
    <w:rsid w:val="00B83A0A"/>
    <w:rsid w:val="00B84003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016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55B2"/>
    <w:rsid w:val="00BA6C7C"/>
    <w:rsid w:val="00BA7016"/>
    <w:rsid w:val="00BA787B"/>
    <w:rsid w:val="00BB1408"/>
    <w:rsid w:val="00BB20F2"/>
    <w:rsid w:val="00BB5178"/>
    <w:rsid w:val="00BB67AE"/>
    <w:rsid w:val="00BB728B"/>
    <w:rsid w:val="00BB7702"/>
    <w:rsid w:val="00BB7718"/>
    <w:rsid w:val="00BC049F"/>
    <w:rsid w:val="00BC131F"/>
    <w:rsid w:val="00BC3609"/>
    <w:rsid w:val="00BC465F"/>
    <w:rsid w:val="00BC5869"/>
    <w:rsid w:val="00BC589A"/>
    <w:rsid w:val="00BC5A9C"/>
    <w:rsid w:val="00BC5CF1"/>
    <w:rsid w:val="00BC62F7"/>
    <w:rsid w:val="00BC6B01"/>
    <w:rsid w:val="00BC757F"/>
    <w:rsid w:val="00BD003A"/>
    <w:rsid w:val="00BD08C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522"/>
    <w:rsid w:val="00BD7E8E"/>
    <w:rsid w:val="00BE21A9"/>
    <w:rsid w:val="00BE2561"/>
    <w:rsid w:val="00BE263E"/>
    <w:rsid w:val="00BE3F11"/>
    <w:rsid w:val="00BE438D"/>
    <w:rsid w:val="00BE54A9"/>
    <w:rsid w:val="00BE603A"/>
    <w:rsid w:val="00BE6CB3"/>
    <w:rsid w:val="00BE7D3E"/>
    <w:rsid w:val="00BF04B7"/>
    <w:rsid w:val="00BF22BD"/>
    <w:rsid w:val="00BF2436"/>
    <w:rsid w:val="00BF321B"/>
    <w:rsid w:val="00BF36A4"/>
    <w:rsid w:val="00BF3773"/>
    <w:rsid w:val="00BF3E14"/>
    <w:rsid w:val="00BF4644"/>
    <w:rsid w:val="00BF5F1A"/>
    <w:rsid w:val="00BF6269"/>
    <w:rsid w:val="00BF63AA"/>
    <w:rsid w:val="00BF75CF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78F"/>
    <w:rsid w:val="00C14B31"/>
    <w:rsid w:val="00C151D0"/>
    <w:rsid w:val="00C172D4"/>
    <w:rsid w:val="00C17C1B"/>
    <w:rsid w:val="00C20366"/>
    <w:rsid w:val="00C206E5"/>
    <w:rsid w:val="00C2182F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0D66"/>
    <w:rsid w:val="00C42231"/>
    <w:rsid w:val="00C4276C"/>
    <w:rsid w:val="00C42B71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5FE8"/>
    <w:rsid w:val="00C5709A"/>
    <w:rsid w:val="00C57CDB"/>
    <w:rsid w:val="00C60043"/>
    <w:rsid w:val="00C60A9B"/>
    <w:rsid w:val="00C60F8E"/>
    <w:rsid w:val="00C6108B"/>
    <w:rsid w:val="00C61BBE"/>
    <w:rsid w:val="00C6588D"/>
    <w:rsid w:val="00C66970"/>
    <w:rsid w:val="00C66B2F"/>
    <w:rsid w:val="00C67A83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6A12"/>
    <w:rsid w:val="00C87821"/>
    <w:rsid w:val="00C8795F"/>
    <w:rsid w:val="00C92726"/>
    <w:rsid w:val="00C9272E"/>
    <w:rsid w:val="00C928F3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4A83"/>
    <w:rsid w:val="00CC6087"/>
    <w:rsid w:val="00CC648A"/>
    <w:rsid w:val="00CC76CE"/>
    <w:rsid w:val="00CC7C82"/>
    <w:rsid w:val="00CD0ABD"/>
    <w:rsid w:val="00CD0F66"/>
    <w:rsid w:val="00CD203A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5C39"/>
    <w:rsid w:val="00CF6654"/>
    <w:rsid w:val="00CF6F66"/>
    <w:rsid w:val="00CF7E12"/>
    <w:rsid w:val="00D020F4"/>
    <w:rsid w:val="00D028BF"/>
    <w:rsid w:val="00D04391"/>
    <w:rsid w:val="00D05F32"/>
    <w:rsid w:val="00D07ABE"/>
    <w:rsid w:val="00D07CB8"/>
    <w:rsid w:val="00D10338"/>
    <w:rsid w:val="00D10F21"/>
    <w:rsid w:val="00D12FC5"/>
    <w:rsid w:val="00D13972"/>
    <w:rsid w:val="00D145C4"/>
    <w:rsid w:val="00D152E1"/>
    <w:rsid w:val="00D15DEC"/>
    <w:rsid w:val="00D17833"/>
    <w:rsid w:val="00D20214"/>
    <w:rsid w:val="00D202C0"/>
    <w:rsid w:val="00D21258"/>
    <w:rsid w:val="00D21EDF"/>
    <w:rsid w:val="00D22352"/>
    <w:rsid w:val="00D22C3A"/>
    <w:rsid w:val="00D23748"/>
    <w:rsid w:val="00D2694A"/>
    <w:rsid w:val="00D277CF"/>
    <w:rsid w:val="00D30761"/>
    <w:rsid w:val="00D307A6"/>
    <w:rsid w:val="00D312F2"/>
    <w:rsid w:val="00D32ABB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4650"/>
    <w:rsid w:val="00D64E04"/>
    <w:rsid w:val="00D65117"/>
    <w:rsid w:val="00D65620"/>
    <w:rsid w:val="00D65FF8"/>
    <w:rsid w:val="00D660E4"/>
    <w:rsid w:val="00D6710D"/>
    <w:rsid w:val="00D709AA"/>
    <w:rsid w:val="00D71B3B"/>
    <w:rsid w:val="00D7214D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33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050E"/>
    <w:rsid w:val="00DA122F"/>
    <w:rsid w:val="00DA3576"/>
    <w:rsid w:val="00DA3D06"/>
    <w:rsid w:val="00DA3D0C"/>
    <w:rsid w:val="00DA3EDB"/>
    <w:rsid w:val="00DA63CC"/>
    <w:rsid w:val="00DA68FE"/>
    <w:rsid w:val="00DA6B01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8A7"/>
    <w:rsid w:val="00DC0CA2"/>
    <w:rsid w:val="00DC176F"/>
    <w:rsid w:val="00DC1C04"/>
    <w:rsid w:val="00DC2B1D"/>
    <w:rsid w:val="00DC40E8"/>
    <w:rsid w:val="00DC57A5"/>
    <w:rsid w:val="00DC59C0"/>
    <w:rsid w:val="00DC7378"/>
    <w:rsid w:val="00DC77AA"/>
    <w:rsid w:val="00DD149E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CB2"/>
    <w:rsid w:val="00DF3E12"/>
    <w:rsid w:val="00DF6341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5380"/>
    <w:rsid w:val="00E057F5"/>
    <w:rsid w:val="00E0769B"/>
    <w:rsid w:val="00E07E4A"/>
    <w:rsid w:val="00E10549"/>
    <w:rsid w:val="00E11083"/>
    <w:rsid w:val="00E11C34"/>
    <w:rsid w:val="00E146DE"/>
    <w:rsid w:val="00E14AFB"/>
    <w:rsid w:val="00E15FEB"/>
    <w:rsid w:val="00E16539"/>
    <w:rsid w:val="00E16650"/>
    <w:rsid w:val="00E202D8"/>
    <w:rsid w:val="00E245D5"/>
    <w:rsid w:val="00E2763A"/>
    <w:rsid w:val="00E30F65"/>
    <w:rsid w:val="00E31C35"/>
    <w:rsid w:val="00E31EFC"/>
    <w:rsid w:val="00E330D2"/>
    <w:rsid w:val="00E332E8"/>
    <w:rsid w:val="00E33B8F"/>
    <w:rsid w:val="00E34305"/>
    <w:rsid w:val="00E35266"/>
    <w:rsid w:val="00E3655E"/>
    <w:rsid w:val="00E366E8"/>
    <w:rsid w:val="00E374A3"/>
    <w:rsid w:val="00E40029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338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6D7"/>
    <w:rsid w:val="00E71C91"/>
    <w:rsid w:val="00E72C1F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15A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1439"/>
    <w:rsid w:val="00ED3E1B"/>
    <w:rsid w:val="00ED5F52"/>
    <w:rsid w:val="00ED6046"/>
    <w:rsid w:val="00ED6892"/>
    <w:rsid w:val="00ED6FC5"/>
    <w:rsid w:val="00ED7164"/>
    <w:rsid w:val="00EE13AE"/>
    <w:rsid w:val="00EE25EA"/>
    <w:rsid w:val="00EE276D"/>
    <w:rsid w:val="00EE2AF3"/>
    <w:rsid w:val="00EE2CAE"/>
    <w:rsid w:val="00EE34B6"/>
    <w:rsid w:val="00EE3A65"/>
    <w:rsid w:val="00EE3F4E"/>
    <w:rsid w:val="00EE45C5"/>
    <w:rsid w:val="00EE4B98"/>
    <w:rsid w:val="00EE5441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A58"/>
    <w:rsid w:val="00F02F18"/>
    <w:rsid w:val="00F0330B"/>
    <w:rsid w:val="00F03908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3FE1"/>
    <w:rsid w:val="00F151CB"/>
    <w:rsid w:val="00F154AA"/>
    <w:rsid w:val="00F16057"/>
    <w:rsid w:val="00F16324"/>
    <w:rsid w:val="00F20CBA"/>
    <w:rsid w:val="00F233C0"/>
    <w:rsid w:val="00F2375B"/>
    <w:rsid w:val="00F24F93"/>
    <w:rsid w:val="00F2561F"/>
    <w:rsid w:val="00F25EAB"/>
    <w:rsid w:val="00F2637D"/>
    <w:rsid w:val="00F26AA9"/>
    <w:rsid w:val="00F31334"/>
    <w:rsid w:val="00F31E36"/>
    <w:rsid w:val="00F329CF"/>
    <w:rsid w:val="00F3385A"/>
    <w:rsid w:val="00F33998"/>
    <w:rsid w:val="00F33B61"/>
    <w:rsid w:val="00F342FD"/>
    <w:rsid w:val="00F34E9E"/>
    <w:rsid w:val="00F351F5"/>
    <w:rsid w:val="00F36419"/>
    <w:rsid w:val="00F364FA"/>
    <w:rsid w:val="00F365C8"/>
    <w:rsid w:val="00F36DC0"/>
    <w:rsid w:val="00F400A1"/>
    <w:rsid w:val="00F41684"/>
    <w:rsid w:val="00F418ED"/>
    <w:rsid w:val="00F42EFD"/>
    <w:rsid w:val="00F43A15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1FC6"/>
    <w:rsid w:val="00F532BA"/>
    <w:rsid w:val="00F53375"/>
    <w:rsid w:val="00F5458D"/>
    <w:rsid w:val="00F545A8"/>
    <w:rsid w:val="00F54F3A"/>
    <w:rsid w:val="00F55028"/>
    <w:rsid w:val="00F5670E"/>
    <w:rsid w:val="00F5693B"/>
    <w:rsid w:val="00F60892"/>
    <w:rsid w:val="00F61E6F"/>
    <w:rsid w:val="00F6485C"/>
    <w:rsid w:val="00F653A1"/>
    <w:rsid w:val="00F6556E"/>
    <w:rsid w:val="00F659E1"/>
    <w:rsid w:val="00F668FF"/>
    <w:rsid w:val="00F670F7"/>
    <w:rsid w:val="00F70AC8"/>
    <w:rsid w:val="00F71FAA"/>
    <w:rsid w:val="00F73385"/>
    <w:rsid w:val="00F74A50"/>
    <w:rsid w:val="00F75A8E"/>
    <w:rsid w:val="00F7677E"/>
    <w:rsid w:val="00F76F3C"/>
    <w:rsid w:val="00F808C5"/>
    <w:rsid w:val="00F81214"/>
    <w:rsid w:val="00F81532"/>
    <w:rsid w:val="00F81D0E"/>
    <w:rsid w:val="00F8313C"/>
    <w:rsid w:val="00F832E1"/>
    <w:rsid w:val="00F85369"/>
    <w:rsid w:val="00F858DD"/>
    <w:rsid w:val="00F87842"/>
    <w:rsid w:val="00F90CC0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764"/>
    <w:rsid w:val="00FA3E7D"/>
    <w:rsid w:val="00FA43B6"/>
    <w:rsid w:val="00FA4C14"/>
    <w:rsid w:val="00FA5D88"/>
    <w:rsid w:val="00FA5D9B"/>
    <w:rsid w:val="00FA6742"/>
    <w:rsid w:val="00FA6D0A"/>
    <w:rsid w:val="00FA751A"/>
    <w:rsid w:val="00FA7AEE"/>
    <w:rsid w:val="00FB0152"/>
    <w:rsid w:val="00FB1482"/>
    <w:rsid w:val="00FB1A63"/>
    <w:rsid w:val="00FB20A5"/>
    <w:rsid w:val="00FB285F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4238"/>
    <w:rsid w:val="00FC5CFA"/>
    <w:rsid w:val="00FC6202"/>
    <w:rsid w:val="00FC63B2"/>
    <w:rsid w:val="00FC64E4"/>
    <w:rsid w:val="00FC7B1A"/>
    <w:rsid w:val="00FC7D8B"/>
    <w:rsid w:val="00FD0A31"/>
    <w:rsid w:val="00FD0CDE"/>
    <w:rsid w:val="00FD0CFD"/>
    <w:rsid w:val="00FD0D34"/>
    <w:rsid w:val="00FD0F97"/>
    <w:rsid w:val="00FD2BDA"/>
    <w:rsid w:val="00FD2DDE"/>
    <w:rsid w:val="00FD522B"/>
    <w:rsid w:val="00FD554D"/>
    <w:rsid w:val="00FD5B24"/>
    <w:rsid w:val="00FD65F5"/>
    <w:rsid w:val="00FD79F0"/>
    <w:rsid w:val="00FE02DE"/>
    <w:rsid w:val="00FE1231"/>
    <w:rsid w:val="00FE1E87"/>
    <w:rsid w:val="00FE29AA"/>
    <w:rsid w:val="00FE30C5"/>
    <w:rsid w:val="00FE31E9"/>
    <w:rsid w:val="00FE362B"/>
    <w:rsid w:val="00FE37EF"/>
    <w:rsid w:val="00FE3FA4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0B8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  <w15:docId w15:val="{BF7F2F88-C322-4CFD-BBF6-46D823275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character" w:customStyle="1" w:styleId="fontstyle01">
    <w:name w:val="fontstyle01"/>
    <w:basedOn w:val="a0"/>
    <w:rsid w:val="0088152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279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2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1.vsd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16</b:RefOrder>
  </b:Source>
  <b:Source>
    <b:Tag>19_1988r3</b:Tag>
    <b:SourceType>JournalArticle</b:SourceType>
    <b:Guid>{6B40D494-E17A-4C15-ACF0-C98D40B6E331}</b:Guid>
    <b:Author>
      <b:Author>
        <b:Corporate>Ming Gan (Huawei)</b:Corporate>
      </b:Author>
    </b:Author>
    <b:Title>Power save for multi-link</b:Title>
    <b:JournalName>19/1988r3</b:JournalName>
    <b:Year>June 2020</b:Year>
    <b:RefOrder>231</b:RefOrder>
  </b:Source>
</b:Sources>
</file>

<file path=customXml/itemProps1.xml><?xml version="1.0" encoding="utf-8"?>
<ds:datastoreItem xmlns:ds="http://schemas.openxmlformats.org/officeDocument/2006/customXml" ds:itemID="{3FB31D83-2DAB-4D56-859B-4524A52B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11352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Gan</dc:creator>
  <cp:keywords>CTPClassification=CTP_NT</cp:keywords>
  <dc:description/>
  <cp:lastModifiedBy>Ming Gan</cp:lastModifiedBy>
  <cp:revision>5</cp:revision>
  <dcterms:created xsi:type="dcterms:W3CDTF">2021-06-09T02:25:00Z</dcterms:created>
  <dcterms:modified xsi:type="dcterms:W3CDTF">2021-06-09T02:32:00Z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(3)kzkLIOlM3vpWwF/ED1EjP0FtyHJB2O0XqFq1J/vF0lzEZLaQ8R5mQy1+Oshw6YeastDydYdG
eXPcLHXmVSFCA8e+oYVa2GQJDPk1reI7t6OKl1wlNh1pr3DSBplp9dkktHVh2LhFGzkeF583
PiRNCktxNsdv9ZbaV1PNXTPALpsT0OEOKJuI3R51oNuWomc2HQjfZbgbUUNMsr74d3PHKKki
VAMAaczGOa9UX65Zzg</vt:lpwstr>
  </property>
  <property fmtid="{D5CDD505-2E9C-101B-9397-08002B2CF9AE}" pid="9" name="_2015_ms_pID_7253431">
    <vt:lpwstr>d/1Ei7Mw3Luoj46plyVuMcVHPuYDY7WqcyPbC+B3kSOhr2/p7ZFKnw
AacKdq8h9YyBcOFgtqGmESljwR+inXO4btcJcld32ZlXxCPgZsNAbzNxdSPpwNzUwpzv3wQJ
Rs1lvBKJIbd0pmhA48DnZEtG1LJcUDEt3Gpej8orTmsv7CXDSNuLh+wnPbVQAe5juFU5oIH8
vRm6jJ4v4bsyGz/bx5HxH6u6i45ZNt5Uc5Gq</vt:lpwstr>
  </property>
  <property fmtid="{D5CDD505-2E9C-101B-9397-08002B2CF9AE}" pid="10" name="_2015_ms_pID_7253432">
    <vt:lpwstr>JPN4shqzchNgUHS0xT9p36E=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1620531808</vt:lpwstr>
  </property>
</Properties>
</file>