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FD0CDE" w:rsidRDefault="005E768D">
      <w:pPr>
        <w:pStyle w:val="T1"/>
        <w:pBdr>
          <w:bottom w:val="single" w:sz="6" w:space="0" w:color="auto"/>
        </w:pBdr>
        <w:spacing w:after="240"/>
      </w:pPr>
      <w:r w:rsidRPr="00FD0CDE">
        <w:t>IEEE P802.11</w:t>
      </w:r>
      <w:r w:rsidRPr="00FD0CDE">
        <w:br/>
        <w:t>Wireless LANs</w:t>
      </w:r>
    </w:p>
    <w:p w14:paraId="0AC39A36" w14:textId="77777777" w:rsidR="003E4403" w:rsidRPr="00FD0CDE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FD0CDE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407DC9F9" w:rsidR="00DE584F" w:rsidRPr="00FD0CDE" w:rsidRDefault="00BC5A9C" w:rsidP="009A24F3">
            <w:pPr>
              <w:pStyle w:val="T2"/>
            </w:pPr>
            <w:r w:rsidRPr="00FD0CDE">
              <w:rPr>
                <w:lang w:eastAsia="ko-KR"/>
              </w:rPr>
              <w:t xml:space="preserve">Proposed </w:t>
            </w:r>
            <w:r w:rsidR="007D38EA" w:rsidRPr="00FD0CDE">
              <w:rPr>
                <w:lang w:eastAsia="ko-KR"/>
              </w:rPr>
              <w:t xml:space="preserve">Draft </w:t>
            </w:r>
            <w:r w:rsidR="001F35EA" w:rsidRPr="00FD0CDE">
              <w:rPr>
                <w:lang w:eastAsia="ko-KR"/>
              </w:rPr>
              <w:t>T</w:t>
            </w:r>
            <w:r w:rsidRPr="00FD0CDE">
              <w:rPr>
                <w:lang w:eastAsia="ko-KR"/>
              </w:rPr>
              <w:t xml:space="preserve">ext for </w:t>
            </w:r>
            <w:r w:rsidR="007D38EA" w:rsidRPr="00FD0CDE">
              <w:rPr>
                <w:lang w:eastAsia="ko-KR"/>
              </w:rPr>
              <w:br/>
            </w:r>
            <w:r w:rsidR="009A24F3" w:rsidRPr="00FD0CDE">
              <w:rPr>
                <w:lang w:eastAsia="ko-KR"/>
              </w:rPr>
              <w:t>TWT for MLD</w:t>
            </w:r>
          </w:p>
        </w:tc>
      </w:tr>
      <w:tr w:rsidR="00DE584F" w:rsidRPr="00FD0CDE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407A0AE6" w:rsidR="00DE584F" w:rsidRPr="00FD0CDE" w:rsidRDefault="00DE584F" w:rsidP="00D07CB8">
            <w:pPr>
              <w:pStyle w:val="T2"/>
              <w:ind w:left="0"/>
              <w:rPr>
                <w:b w:val="0"/>
                <w:sz w:val="20"/>
              </w:rPr>
            </w:pPr>
            <w:r w:rsidRPr="00FD0CDE">
              <w:rPr>
                <w:sz w:val="20"/>
              </w:rPr>
              <w:t>Date:</w:t>
            </w:r>
            <w:r w:rsidRPr="00FD0CDE">
              <w:rPr>
                <w:b w:val="0"/>
                <w:sz w:val="20"/>
              </w:rPr>
              <w:t xml:space="preserve">  20</w:t>
            </w:r>
            <w:r w:rsidR="00F545A8" w:rsidRPr="00FD0CDE">
              <w:rPr>
                <w:b w:val="0"/>
                <w:sz w:val="20"/>
                <w:lang w:eastAsia="ko-KR"/>
              </w:rPr>
              <w:t>21</w:t>
            </w:r>
            <w:r w:rsidRPr="00FD0CDE">
              <w:rPr>
                <w:b w:val="0"/>
                <w:sz w:val="20"/>
              </w:rPr>
              <w:t>-</w:t>
            </w:r>
            <w:r w:rsidR="00FA0362" w:rsidRPr="00FD0CDE">
              <w:rPr>
                <w:b w:val="0"/>
                <w:sz w:val="20"/>
                <w:lang w:eastAsia="ko-KR"/>
              </w:rPr>
              <w:t>0</w:t>
            </w:r>
            <w:r w:rsidR="00F545A8" w:rsidRPr="00FD0CDE">
              <w:rPr>
                <w:b w:val="0"/>
                <w:sz w:val="20"/>
                <w:lang w:eastAsia="ko-KR"/>
              </w:rPr>
              <w:t>1</w:t>
            </w:r>
            <w:r w:rsidRPr="00FD0CDE">
              <w:rPr>
                <w:b w:val="0"/>
                <w:sz w:val="20"/>
                <w:lang w:eastAsia="ko-KR"/>
              </w:rPr>
              <w:t>-</w:t>
            </w:r>
            <w:r w:rsidR="00F545A8" w:rsidRPr="00FD0CDE">
              <w:rPr>
                <w:b w:val="0"/>
                <w:sz w:val="20"/>
                <w:lang w:eastAsia="ko-KR"/>
              </w:rPr>
              <w:t>04</w:t>
            </w:r>
          </w:p>
        </w:tc>
      </w:tr>
      <w:tr w:rsidR="00DE584F" w:rsidRPr="00FD0CDE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Author(s):</w:t>
            </w:r>
          </w:p>
        </w:tc>
      </w:tr>
      <w:tr w:rsidR="00DE584F" w:rsidRPr="00FD0CDE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FD0CDE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D0CDE">
              <w:rPr>
                <w:sz w:val="20"/>
              </w:rPr>
              <w:t>email</w:t>
            </w:r>
          </w:p>
        </w:tc>
      </w:tr>
      <w:tr w:rsidR="003F156F" w:rsidRPr="00FD0CDE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541B6842" w:rsidR="003F156F" w:rsidRPr="00FD0CDE" w:rsidRDefault="009A24F3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0368D64C" w14:textId="1FB60D71" w:rsidR="003F156F" w:rsidRPr="00FD0CDE" w:rsidRDefault="00D07CB8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7F1D9E1" w14:textId="262E67F7" w:rsidR="003F156F" w:rsidRPr="00FD0CD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07663" w14:textId="77777777" w:rsidR="003F156F" w:rsidRPr="00FD0CD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4BA2ED9" w:rsidR="003F156F" w:rsidRPr="00FD0CDE" w:rsidRDefault="003F156F" w:rsidP="00D07CB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95BEB" w:rsidRPr="00FD0CDE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2D401708" w:rsidR="00D95BEB" w:rsidRPr="00FD0CDE" w:rsidRDefault="009A24F3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Jason Yuchen Guo</w:t>
            </w:r>
          </w:p>
        </w:tc>
        <w:tc>
          <w:tcPr>
            <w:tcW w:w="1440" w:type="dxa"/>
            <w:vAlign w:val="center"/>
          </w:tcPr>
          <w:p w14:paraId="47B4937B" w14:textId="333FC729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758AB25E" w14:textId="1F7D8410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:rsidRPr="00FD0CDE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5BDAA857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Yunbo Li</w:t>
            </w:r>
          </w:p>
        </w:tc>
        <w:tc>
          <w:tcPr>
            <w:tcW w:w="1440" w:type="dxa"/>
            <w:vAlign w:val="center"/>
          </w:tcPr>
          <w:p w14:paraId="03743E72" w14:textId="30C8514D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D8C4839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:rsidRPr="00FD0CDE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B477A2C" w:rsidR="00D95BE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Guogang Huang</w:t>
            </w:r>
          </w:p>
        </w:tc>
        <w:tc>
          <w:tcPr>
            <w:tcW w:w="1440" w:type="dxa"/>
            <w:vAlign w:val="center"/>
          </w:tcPr>
          <w:p w14:paraId="44C4FB08" w14:textId="0FE3D5E9" w:rsidR="00D95BE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53DF397F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Pr="00FD0CDE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154EDB" w:rsidRPr="00FD0CDE" w14:paraId="2FABB9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2A3512" w14:textId="79ADCABC" w:rsidR="00154ED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Yiqing Li</w:t>
            </w:r>
          </w:p>
        </w:tc>
        <w:tc>
          <w:tcPr>
            <w:tcW w:w="1440" w:type="dxa"/>
            <w:vAlign w:val="center"/>
          </w:tcPr>
          <w:p w14:paraId="7F42D41E" w14:textId="32920471" w:rsidR="00154EDB" w:rsidRPr="00FD0CDE" w:rsidRDefault="00F545A8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41D08845" w14:textId="77777777" w:rsidR="00154ED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08A531" w14:textId="77777777" w:rsidR="00154EDB" w:rsidRPr="00FD0CDE" w:rsidRDefault="00154ED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EB638BD" w14:textId="77777777" w:rsidR="00154EDB" w:rsidRPr="00FD0CDE" w:rsidRDefault="00154ED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ED1439" w:rsidRPr="00FD0CDE" w14:paraId="366C226B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2FE45EA" w14:textId="33AAEAD4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Mengyao Ma</w:t>
            </w:r>
          </w:p>
        </w:tc>
        <w:tc>
          <w:tcPr>
            <w:tcW w:w="1440" w:type="dxa"/>
            <w:vAlign w:val="center"/>
          </w:tcPr>
          <w:p w14:paraId="4FCD0DD4" w14:textId="6D27419F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08986678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99FC503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55DF80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ED1439" w:rsidRPr="00FD0CDE" w14:paraId="67ED0AAF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DE9E62F" w14:textId="4EF4428F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Hongjia Su</w:t>
            </w:r>
          </w:p>
        </w:tc>
        <w:tc>
          <w:tcPr>
            <w:tcW w:w="1440" w:type="dxa"/>
            <w:vAlign w:val="center"/>
          </w:tcPr>
          <w:p w14:paraId="6130497A" w14:textId="5C3D82B1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47FB433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230CB11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4EB0A0B" w14:textId="77777777" w:rsidR="00ED1439" w:rsidRPr="00FD0CDE" w:rsidRDefault="00ED1439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Pr="00FD0CDE" w:rsidRDefault="00DE584F">
      <w:pPr>
        <w:pStyle w:val="T1"/>
        <w:spacing w:after="120"/>
        <w:rPr>
          <w:sz w:val="22"/>
        </w:rPr>
      </w:pPr>
    </w:p>
    <w:p w14:paraId="3E442667" w14:textId="77777777" w:rsidR="003E4403" w:rsidRPr="00FD0CDE" w:rsidRDefault="003E4403" w:rsidP="003E4403">
      <w:pPr>
        <w:pStyle w:val="T1"/>
        <w:spacing w:after="120"/>
      </w:pPr>
      <w:r w:rsidRPr="00FD0CDE">
        <w:t>Abstract</w:t>
      </w:r>
    </w:p>
    <w:p w14:paraId="01914373" w14:textId="77777777" w:rsidR="00281CFD" w:rsidRPr="00FD0CDE" w:rsidRDefault="00281CFD" w:rsidP="007E41CB">
      <w:pPr>
        <w:jc w:val="both"/>
        <w:rPr>
          <w:lang w:eastAsia="ko-KR"/>
        </w:rPr>
      </w:pPr>
    </w:p>
    <w:p w14:paraId="5FBC99FA" w14:textId="314C1FAF" w:rsidR="003E4403" w:rsidRPr="00FD0CDE" w:rsidRDefault="003E4403" w:rsidP="007E41CB">
      <w:pPr>
        <w:jc w:val="both"/>
        <w:rPr>
          <w:lang w:eastAsia="ko-KR"/>
        </w:rPr>
      </w:pPr>
      <w:r w:rsidRPr="00FD0CDE">
        <w:rPr>
          <w:lang w:eastAsia="ko-KR"/>
        </w:rPr>
        <w:t xml:space="preserve">This submission proposes </w:t>
      </w:r>
      <w:r w:rsidR="009008D2" w:rsidRPr="00FD0CDE">
        <w:rPr>
          <w:lang w:eastAsia="ko-KR"/>
        </w:rPr>
        <w:t xml:space="preserve">draft text </w:t>
      </w:r>
      <w:r w:rsidR="00B32585" w:rsidRPr="00FD0CDE">
        <w:rPr>
          <w:lang w:eastAsia="ko-KR"/>
        </w:rPr>
        <w:t xml:space="preserve">for </w:t>
      </w:r>
      <w:r w:rsidR="009A24F3" w:rsidRPr="00FD0CDE">
        <w:rPr>
          <w:lang w:eastAsia="ko-KR"/>
        </w:rPr>
        <w:t>TWT for MLD</w:t>
      </w:r>
    </w:p>
    <w:p w14:paraId="2752C01A" w14:textId="77777777" w:rsidR="009008D2" w:rsidRPr="00FD0CDE" w:rsidRDefault="009008D2" w:rsidP="007E41CB">
      <w:pPr>
        <w:jc w:val="both"/>
        <w:rPr>
          <w:lang w:eastAsia="ko-KR"/>
        </w:rPr>
      </w:pPr>
    </w:p>
    <w:p w14:paraId="1EBF6490" w14:textId="77777777" w:rsidR="009008D2" w:rsidRPr="00FD0CDE" w:rsidRDefault="009008D2" w:rsidP="009008D2">
      <w:pPr>
        <w:jc w:val="both"/>
      </w:pPr>
      <w:r w:rsidRPr="00FD0CDE">
        <w:t>Revisions:</w:t>
      </w:r>
    </w:p>
    <w:p w14:paraId="2F81B3C4" w14:textId="77777777" w:rsidR="009008D2" w:rsidRPr="00FD0CDE" w:rsidRDefault="009008D2" w:rsidP="009008D2">
      <w:pPr>
        <w:pStyle w:val="af"/>
        <w:numPr>
          <w:ilvl w:val="0"/>
          <w:numId w:val="1"/>
        </w:numPr>
        <w:ind w:leftChars="0"/>
        <w:jc w:val="both"/>
      </w:pPr>
      <w:r w:rsidRPr="00FD0CDE">
        <w:t>Rev 0: Initial version of the document.</w:t>
      </w:r>
    </w:p>
    <w:p w14:paraId="1B1625B8" w14:textId="7CECC562" w:rsidR="0048087F" w:rsidRPr="00FD0CDE" w:rsidRDefault="00B86562" w:rsidP="009008D2">
      <w:pPr>
        <w:pStyle w:val="af"/>
        <w:numPr>
          <w:ilvl w:val="0"/>
          <w:numId w:val="1"/>
        </w:numPr>
        <w:ind w:leftChars="0"/>
        <w:jc w:val="both"/>
      </w:pPr>
      <w:ins w:id="0" w:author="Ming Gan" w:date="2021-03-15T15:57:00Z">
        <w:r>
          <w:rPr>
            <w:rFonts w:eastAsia="宋体" w:hint="eastAsia"/>
            <w:lang w:eastAsia="zh-CN"/>
          </w:rPr>
          <w:t>R</w:t>
        </w:r>
        <w:r>
          <w:rPr>
            <w:rFonts w:eastAsia="宋体"/>
            <w:lang w:eastAsia="zh-CN"/>
          </w:rPr>
          <w:t>ev</w:t>
        </w:r>
      </w:ins>
      <w:ins w:id="1" w:author="Ming Gan" w:date="2021-03-15T16:05:00Z">
        <w:r w:rsidR="00017980">
          <w:rPr>
            <w:rFonts w:eastAsia="宋体"/>
            <w:lang w:eastAsia="zh-CN"/>
          </w:rPr>
          <w:t xml:space="preserve"> 4</w:t>
        </w:r>
      </w:ins>
      <w:ins w:id="2" w:author="Ming Gan" w:date="2021-03-15T15:57:00Z">
        <w:r>
          <w:rPr>
            <w:rFonts w:eastAsia="宋体"/>
            <w:lang w:eastAsia="zh-CN"/>
          </w:rPr>
          <w:t>: Some change according to the offline discussion with Abhi</w:t>
        </w:r>
        <w:r>
          <w:rPr>
            <w:rFonts w:eastAsia="宋体" w:hint="eastAsia"/>
            <w:lang w:eastAsia="zh-CN"/>
          </w:rPr>
          <w:t>,</w:t>
        </w:r>
        <w:r>
          <w:rPr>
            <w:rFonts w:eastAsia="宋体"/>
            <w:lang w:eastAsia="zh-CN"/>
          </w:rPr>
          <w:t xml:space="preserve"> Lauren</w:t>
        </w:r>
      </w:ins>
      <w:ins w:id="3" w:author="Ming Gan" w:date="2021-03-15T16:06:00Z">
        <w:r w:rsidR="00DA335A">
          <w:rPr>
            <w:rFonts w:eastAsia="宋体" w:hint="eastAsia"/>
            <w:lang w:eastAsia="zh-CN"/>
          </w:rPr>
          <w:t>,</w:t>
        </w:r>
      </w:ins>
      <w:bookmarkStart w:id="4" w:name="_GoBack"/>
      <w:bookmarkEnd w:id="4"/>
      <w:ins w:id="5" w:author="Ming Gan" w:date="2021-03-15T15:57:00Z">
        <w:r>
          <w:rPr>
            <w:rFonts w:eastAsia="宋体"/>
            <w:lang w:eastAsia="zh-CN"/>
          </w:rPr>
          <w:t xml:space="preserve"> Young Hoon and so on</w:t>
        </w:r>
      </w:ins>
    </w:p>
    <w:p w14:paraId="2CA05A92" w14:textId="77777777" w:rsidR="009008D2" w:rsidRPr="00FD0CDE" w:rsidRDefault="009008D2" w:rsidP="007E41CB">
      <w:pPr>
        <w:jc w:val="both"/>
        <w:rPr>
          <w:lang w:eastAsia="ko-KR"/>
        </w:rPr>
      </w:pPr>
    </w:p>
    <w:p w14:paraId="564AA975" w14:textId="77777777" w:rsidR="00766753" w:rsidRPr="00FD0CDE" w:rsidRDefault="00766753" w:rsidP="00F329CF">
      <w:pPr>
        <w:jc w:val="both"/>
      </w:pPr>
      <w:r w:rsidRPr="00FD0CDE">
        <w:rPr>
          <w:b/>
          <w:lang w:eastAsia="ko-KR"/>
        </w:rPr>
        <w:t>The texts are based on the following motion</w:t>
      </w:r>
      <w:r w:rsidRPr="00FD0CDE">
        <w:t xml:space="preserve"> </w:t>
      </w:r>
    </w:p>
    <w:p w14:paraId="71BC797B" w14:textId="77777777" w:rsidR="00766753" w:rsidRPr="00FD0CDE" w:rsidRDefault="00766753" w:rsidP="00F329CF">
      <w:pPr>
        <w:jc w:val="both"/>
      </w:pPr>
    </w:p>
    <w:p w14:paraId="0069E56E" w14:textId="77777777" w:rsidR="00766753" w:rsidRPr="00FD0CDE" w:rsidRDefault="00766753" w:rsidP="00766753">
      <w:pPr>
        <w:jc w:val="both"/>
        <w:rPr>
          <w:szCs w:val="22"/>
        </w:rPr>
      </w:pPr>
      <w:r w:rsidRPr="00FD0CDE">
        <w:rPr>
          <w:szCs w:val="22"/>
        </w:rPr>
        <w:t xml:space="preserve">Individual TWT agreement(s) could be set up on a setup link for more than one setup link. </w:t>
      </w:r>
    </w:p>
    <w:p w14:paraId="79936FB8" w14:textId="77777777" w:rsidR="00766753" w:rsidRPr="00FD0CDE" w:rsidRDefault="00766753" w:rsidP="00766753">
      <w:pPr>
        <w:jc w:val="both"/>
        <w:rPr>
          <w:szCs w:val="22"/>
        </w:rPr>
      </w:pPr>
      <w:r w:rsidRPr="00FD0CDE">
        <w:rPr>
          <w:szCs w:val="22"/>
        </w:rPr>
        <w:t xml:space="preserve">[Motion 115, #SP60, </w:t>
      </w:r>
      <w:sdt>
        <w:sdtPr>
          <w:rPr>
            <w:szCs w:val="22"/>
          </w:rPr>
          <w:id w:val="-231624630"/>
          <w:citation/>
        </w:sdtPr>
        <w:sdtEndPr/>
        <w:sdtContent>
          <w:r w:rsidRPr="00FD0CDE">
            <w:rPr>
              <w:szCs w:val="22"/>
            </w:rPr>
            <w:fldChar w:fldCharType="begin"/>
          </w:r>
          <w:r w:rsidRPr="00FD0CDE">
            <w:rPr>
              <w:szCs w:val="22"/>
              <w:lang w:val="en-US"/>
            </w:rPr>
            <w:instrText xml:space="preserve"> CITATION 19_1755r5 \l 1033 </w:instrText>
          </w:r>
          <w:r w:rsidRPr="00FD0CDE">
            <w:rPr>
              <w:szCs w:val="22"/>
            </w:rPr>
            <w:fldChar w:fldCharType="separate"/>
          </w:r>
          <w:r w:rsidRPr="00FD0CDE">
            <w:rPr>
              <w:noProof/>
              <w:szCs w:val="22"/>
              <w:lang w:val="en-US"/>
            </w:rPr>
            <w:t>[16]</w:t>
          </w:r>
          <w:r w:rsidRPr="00FD0CDE">
            <w:rPr>
              <w:szCs w:val="22"/>
            </w:rPr>
            <w:fldChar w:fldCharType="end"/>
          </w:r>
        </w:sdtContent>
      </w:sdt>
      <w:r w:rsidRPr="00FD0CDE">
        <w:rPr>
          <w:szCs w:val="22"/>
        </w:rPr>
        <w:t xml:space="preserve"> and </w:t>
      </w:r>
      <w:sdt>
        <w:sdtPr>
          <w:rPr>
            <w:szCs w:val="22"/>
          </w:rPr>
          <w:id w:val="2013873945"/>
          <w:citation/>
        </w:sdtPr>
        <w:sdtEndPr/>
        <w:sdtContent>
          <w:r w:rsidRPr="00FD0CDE">
            <w:rPr>
              <w:szCs w:val="22"/>
            </w:rPr>
            <w:fldChar w:fldCharType="begin"/>
          </w:r>
          <w:r w:rsidRPr="00FD0CDE">
            <w:rPr>
              <w:szCs w:val="22"/>
              <w:lang w:val="en-US"/>
            </w:rPr>
            <w:instrText xml:space="preserve"> CITATION 19_1988r3 \l 1033 </w:instrText>
          </w:r>
          <w:r w:rsidRPr="00FD0CDE">
            <w:rPr>
              <w:szCs w:val="22"/>
            </w:rPr>
            <w:fldChar w:fldCharType="separate"/>
          </w:r>
          <w:r w:rsidRPr="00FD0CDE">
            <w:rPr>
              <w:noProof/>
              <w:szCs w:val="22"/>
              <w:lang w:val="en-US"/>
            </w:rPr>
            <w:t>[231]</w:t>
          </w:r>
          <w:r w:rsidRPr="00FD0CDE">
            <w:rPr>
              <w:szCs w:val="22"/>
            </w:rPr>
            <w:fldChar w:fldCharType="end"/>
          </w:r>
        </w:sdtContent>
      </w:sdt>
      <w:r w:rsidRPr="00FD0CDE">
        <w:rPr>
          <w:szCs w:val="22"/>
        </w:rPr>
        <w:t>]</w:t>
      </w:r>
    </w:p>
    <w:p w14:paraId="668D599E" w14:textId="77777777" w:rsidR="00766753" w:rsidRPr="00FD0CDE" w:rsidRDefault="00766753" w:rsidP="00F329CF">
      <w:pPr>
        <w:jc w:val="both"/>
      </w:pPr>
    </w:p>
    <w:p w14:paraId="57B3FF01" w14:textId="77777777" w:rsidR="00766753" w:rsidRPr="00FD0CDE" w:rsidRDefault="00766753" w:rsidP="00F329CF">
      <w:pPr>
        <w:jc w:val="both"/>
      </w:pPr>
    </w:p>
    <w:p w14:paraId="57166633" w14:textId="0953DFC7" w:rsidR="009008D2" w:rsidRPr="00FD0CDE" w:rsidRDefault="009008D2" w:rsidP="00F329CF">
      <w:pPr>
        <w:jc w:val="both"/>
      </w:pPr>
      <w:r w:rsidRPr="00FD0CDE">
        <w:br w:type="page"/>
      </w:r>
    </w:p>
    <w:p w14:paraId="55251823" w14:textId="5AA765F7" w:rsidR="00CE4BAA" w:rsidRPr="00FD0CDE" w:rsidRDefault="00CE4BAA" w:rsidP="00CE4BAA">
      <w:pPr>
        <w:rPr>
          <w:b/>
          <w:bCs/>
          <w:i/>
          <w:iCs/>
          <w:lang w:eastAsia="ko-KR"/>
        </w:rPr>
      </w:pPr>
      <w:r w:rsidRPr="00FD0CDE">
        <w:rPr>
          <w:b/>
          <w:bCs/>
          <w:i/>
          <w:iCs/>
          <w:lang w:eastAsia="ko-KR"/>
        </w:rPr>
        <w:lastRenderedPageBreak/>
        <w:t>Editing instructions formatted like this are intended to be copied into the 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="00B205C7" w:rsidRPr="00FD0CDE">
        <w:rPr>
          <w:b/>
          <w:bCs/>
          <w:i/>
          <w:iCs/>
          <w:lang w:eastAsia="ko-KR"/>
        </w:rPr>
        <w:t xml:space="preserve"> </w:t>
      </w:r>
      <w:r w:rsidRPr="00FD0CDE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FD0CDE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b/>
          <w:bCs/>
          <w:i/>
          <w:iCs/>
          <w:lang w:eastAsia="ko-KR"/>
        </w:rPr>
      </w:pPr>
      <w:r w:rsidRPr="00FD0CDE">
        <w:rPr>
          <w:b/>
          <w:bCs/>
          <w:i/>
          <w:iCs/>
          <w:lang w:eastAsia="ko-KR"/>
        </w:rPr>
        <w:t>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Editor: Editing instructions preceded by “TG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Editor” are instructions to the 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editor to modify existing material in the 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draft.  As a result of adopting the changes, the 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AF298F" w:rsidRPr="00FD0CDE">
        <w:rPr>
          <w:b/>
          <w:bCs/>
          <w:i/>
          <w:iCs/>
          <w:lang w:eastAsia="ko-KR"/>
        </w:rPr>
        <w:t>b</w:t>
      </w:r>
      <w:r w:rsidR="00ED6046" w:rsidRPr="00FD0CDE">
        <w:rPr>
          <w:b/>
          <w:bCs/>
          <w:i/>
          <w:iCs/>
          <w:lang w:eastAsia="ko-KR"/>
        </w:rPr>
        <w:t>e</w:t>
      </w:r>
      <w:r w:rsidRPr="00FD0CDE">
        <w:rPr>
          <w:b/>
          <w:bCs/>
          <w:i/>
          <w:iCs/>
          <w:lang w:eastAsia="ko-KR"/>
        </w:rPr>
        <w:t xml:space="preserve"> Draft.</w:t>
      </w:r>
    </w:p>
    <w:p w14:paraId="453BFB69" w14:textId="77777777" w:rsidR="00850660" w:rsidRDefault="00850660" w:rsidP="004378DC">
      <w:pPr>
        <w:rPr>
          <w:b/>
          <w:bCs/>
          <w:i/>
          <w:iCs/>
          <w:lang w:eastAsia="ko-KR"/>
        </w:rPr>
      </w:pPr>
    </w:p>
    <w:p w14:paraId="2928C9A1" w14:textId="04F8D0C6" w:rsidR="00850660" w:rsidRDefault="00850660" w:rsidP="004378DC">
      <w:pPr>
        <w:rPr>
          <w:b/>
          <w:bCs/>
          <w:i/>
          <w:iCs/>
          <w:lang w:eastAsia="ko-KR"/>
        </w:rPr>
      </w:pPr>
      <w:r w:rsidRPr="00850660">
        <w:rPr>
          <w:b/>
          <w:bCs/>
          <w:i/>
          <w:iCs/>
          <w:highlight w:val="yellow"/>
          <w:lang w:eastAsia="ko-KR"/>
        </w:rPr>
        <w:t>Discussion for the motion</w:t>
      </w:r>
    </w:p>
    <w:p w14:paraId="586DF2DA" w14:textId="77777777" w:rsidR="00850660" w:rsidRDefault="00850660" w:rsidP="004378DC">
      <w:pPr>
        <w:rPr>
          <w:b/>
          <w:bCs/>
          <w:i/>
          <w:iCs/>
          <w:lang w:eastAsia="ko-KR"/>
        </w:rPr>
      </w:pPr>
    </w:p>
    <w:p w14:paraId="2C5DADE3" w14:textId="77777777" w:rsidR="00850660" w:rsidRPr="00C40D66" w:rsidRDefault="00850660" w:rsidP="00850660">
      <w:pPr>
        <w:jc w:val="both"/>
        <w:rPr>
          <w:sz w:val="20"/>
          <w:lang w:val="en-US"/>
        </w:rPr>
      </w:pPr>
      <w:r w:rsidRPr="00C40D66">
        <w:rPr>
          <w:sz w:val="20"/>
        </w:rPr>
        <w:t xml:space="preserve">A TWT requesting STA affiliated with </w:t>
      </w:r>
      <w:r w:rsidRPr="00C40D66">
        <w:rPr>
          <w:rFonts w:eastAsia="宋体"/>
          <w:sz w:val="20"/>
          <w:lang w:eastAsia="zh-CN"/>
        </w:rPr>
        <w:t>a</w:t>
      </w:r>
      <w:r w:rsidRPr="00C40D66">
        <w:rPr>
          <w:sz w:val="20"/>
        </w:rPr>
        <w:t xml:space="preserve"> TWT requesting MLD may negotiate individual TWT agreements with </w:t>
      </w:r>
      <w:r w:rsidRPr="00C40D66">
        <w:rPr>
          <w:rFonts w:eastAsia="宋体"/>
          <w:sz w:val="20"/>
          <w:lang w:eastAsia="zh-CN"/>
        </w:rPr>
        <w:t>a TWT responding STA</w:t>
      </w:r>
      <w:r w:rsidRPr="00C40D66">
        <w:rPr>
          <w:sz w:val="20"/>
        </w:rPr>
        <w:t xml:space="preserve"> affiliated with </w:t>
      </w:r>
      <w:r w:rsidRPr="00C40D66">
        <w:rPr>
          <w:rFonts w:eastAsia="宋体"/>
          <w:sz w:val="20"/>
          <w:lang w:eastAsia="zh-CN"/>
        </w:rPr>
        <w:t>a TWT responding</w:t>
      </w:r>
      <w:r w:rsidRPr="00C40D66">
        <w:rPr>
          <w:sz w:val="20"/>
        </w:rPr>
        <w:t xml:space="preserve"> MLD</w:t>
      </w:r>
    </w:p>
    <w:p w14:paraId="20E49C7B" w14:textId="77777777" w:rsidR="00850660" w:rsidRDefault="00850660" w:rsidP="00850660">
      <w:pPr>
        <w:jc w:val="both"/>
        <w:rPr>
          <w:sz w:val="20"/>
          <w:lang w:val="en-US"/>
        </w:rPr>
      </w:pPr>
    </w:p>
    <w:p w14:paraId="7D53EB4E" w14:textId="77777777" w:rsidR="00850660" w:rsidRDefault="00850660" w:rsidP="00850660">
      <w:pPr>
        <w:numPr>
          <w:ilvl w:val="0"/>
          <w:numId w:val="18"/>
        </w:numPr>
      </w:pPr>
      <w:r>
        <w:t>STA1 of STA MLD and AP1 of AP MLD operating on link 1 can exchange TWT setup frames (in a single negotiation) to negotiate</w:t>
      </w:r>
    </w:p>
    <w:p w14:paraId="1776FA43" w14:textId="77777777" w:rsidR="00850660" w:rsidRDefault="00850660" w:rsidP="00850660">
      <w:pPr>
        <w:numPr>
          <w:ilvl w:val="1"/>
          <w:numId w:val="18"/>
        </w:numPr>
      </w:pPr>
      <w:r>
        <w:t>A TWT agreement on link1 between STA1 and AP1</w:t>
      </w:r>
    </w:p>
    <w:p w14:paraId="4A6B979C" w14:textId="77777777" w:rsidR="00850660" w:rsidRDefault="00850660" w:rsidP="00850660">
      <w:pPr>
        <w:rPr>
          <w:color w:val="1F497D"/>
          <w:sz w:val="21"/>
          <w:szCs w:val="21"/>
        </w:rPr>
      </w:pPr>
      <w:r>
        <w:rPr>
          <w:color w:val="1F497D"/>
          <w:sz w:val="21"/>
          <w:szCs w:val="21"/>
        </w:rPr>
        <w:t>                         </w:t>
      </w:r>
    </w:p>
    <w:p w14:paraId="1CA40926" w14:textId="77777777" w:rsidR="00850660" w:rsidRDefault="00850660" w:rsidP="00850660">
      <w:pPr>
        <w:numPr>
          <w:ilvl w:val="1"/>
          <w:numId w:val="18"/>
        </w:numPr>
        <w:rPr>
          <w:sz w:val="22"/>
          <w:szCs w:val="22"/>
        </w:rPr>
      </w:pPr>
      <w:r>
        <w:t>A TWT agreement on link2 between STA2 and AP2</w:t>
      </w:r>
    </w:p>
    <w:p w14:paraId="5BFFC999" w14:textId="77777777" w:rsidR="00850660" w:rsidRDefault="00850660" w:rsidP="00850660">
      <w:pPr>
        <w:rPr>
          <w:color w:val="1F497D"/>
          <w:sz w:val="21"/>
          <w:szCs w:val="21"/>
        </w:rPr>
      </w:pPr>
      <w:r>
        <w:rPr>
          <w:color w:val="1F497D"/>
          <w:sz w:val="21"/>
          <w:szCs w:val="21"/>
        </w:rPr>
        <w:t>                         </w:t>
      </w:r>
    </w:p>
    <w:p w14:paraId="7EE5E7C4" w14:textId="77777777" w:rsidR="00850660" w:rsidRDefault="00850660" w:rsidP="00850660">
      <w:pPr>
        <w:numPr>
          <w:ilvl w:val="1"/>
          <w:numId w:val="18"/>
        </w:numPr>
        <w:rPr>
          <w:sz w:val="22"/>
          <w:szCs w:val="22"/>
        </w:rPr>
      </w:pPr>
      <w:r>
        <w:t>2 TWT agreements, one on link1 between STA1 and AP1, one on link1 between STA2 and AP2</w:t>
      </w:r>
    </w:p>
    <w:p w14:paraId="54F94DB4" w14:textId="77777777" w:rsidR="00850660" w:rsidRDefault="00850660" w:rsidP="00850660">
      <w:pPr>
        <w:numPr>
          <w:ilvl w:val="2"/>
          <w:numId w:val="18"/>
        </w:numPr>
      </w:pPr>
      <w:r>
        <w:t>These agreements can have same start time and end time, same parameters</w:t>
      </w:r>
    </w:p>
    <w:p w14:paraId="7B26C3D6" w14:textId="77777777" w:rsidR="00850660" w:rsidRDefault="00850660" w:rsidP="00850660">
      <w:pPr>
        <w:numPr>
          <w:ilvl w:val="2"/>
          <w:numId w:val="18"/>
        </w:numPr>
      </w:pPr>
      <w:r>
        <w:t>These agreements can also have different ones as well (specifically ensure no overlap for instance)</w:t>
      </w:r>
    </w:p>
    <w:p w14:paraId="0D0A7482" w14:textId="77777777" w:rsidR="00850660" w:rsidRPr="00850660" w:rsidRDefault="00850660" w:rsidP="004378DC">
      <w:pPr>
        <w:rPr>
          <w:rStyle w:val="SC7204809"/>
          <w:sz w:val="20"/>
          <w:szCs w:val="20"/>
        </w:rPr>
      </w:pPr>
    </w:p>
    <w:p w14:paraId="2C4D811D" w14:textId="7DA45D8B" w:rsidR="00A43AD8" w:rsidRPr="00FD0CDE" w:rsidRDefault="00FD0A31" w:rsidP="00024800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TGbe Editor: </w:t>
      </w:r>
      <w:r w:rsidR="00CD203A"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please insert</w:t>
      </w:r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Clause 35</w:t>
      </w:r>
      <w:r w:rsidR="00CD203A"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.5</w:t>
      </w:r>
      <w:r w:rsidR="00FF29E1"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5CFB8EB5" w:rsidR="009008D2" w:rsidRPr="00FD0CDE" w:rsidRDefault="00E2763A" w:rsidP="00024800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FD0CDE">
        <w:rPr>
          <w:rStyle w:val="SC7204809"/>
          <w:rFonts w:ascii="Times New Roman" w:hAnsi="Times New Roman" w:cs="Times New Roman"/>
          <w:sz w:val="20"/>
          <w:szCs w:val="20"/>
        </w:rPr>
        <w:t>35</w:t>
      </w:r>
      <w:r w:rsidR="009008D2" w:rsidRPr="00FD0CDE">
        <w:rPr>
          <w:rStyle w:val="SC7204809"/>
          <w:rFonts w:ascii="Times New Roman" w:hAnsi="Times New Roman" w:cs="Times New Roman"/>
          <w:sz w:val="20"/>
          <w:szCs w:val="20"/>
        </w:rPr>
        <w:t xml:space="preserve">. Extremely High Throughput (EHT) MAC specification </w:t>
      </w:r>
    </w:p>
    <w:p w14:paraId="362F7473" w14:textId="37F1D432" w:rsidR="00E2763A" w:rsidRPr="00FD0CDE" w:rsidRDefault="009A24F3" w:rsidP="004378DC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FD0CDE">
        <w:rPr>
          <w:rStyle w:val="SC7204809"/>
          <w:rFonts w:ascii="Times New Roman" w:hAnsi="Times New Roman" w:cs="Times New Roman"/>
          <w:sz w:val="20"/>
          <w:szCs w:val="20"/>
        </w:rPr>
        <w:t>35.5</w:t>
      </w:r>
      <w:r w:rsidR="00E2763A" w:rsidRPr="00FD0CDE">
        <w:rPr>
          <w:rStyle w:val="SC7204809"/>
          <w:rFonts w:ascii="Times New Roman" w:hAnsi="Times New Roman" w:cs="Times New Roman"/>
          <w:sz w:val="20"/>
          <w:szCs w:val="20"/>
        </w:rPr>
        <w:t xml:space="preserve"> </w:t>
      </w:r>
      <w:r w:rsidRPr="00FD0CDE">
        <w:rPr>
          <w:rStyle w:val="SC7204809"/>
          <w:rFonts w:ascii="Times New Roman" w:hAnsi="Times New Roman" w:cs="Times New Roman"/>
          <w:sz w:val="20"/>
          <w:szCs w:val="20"/>
        </w:rPr>
        <w:t>TWT</w:t>
      </w:r>
      <w:r w:rsidR="00E2763A" w:rsidRPr="00FD0CDE">
        <w:rPr>
          <w:rStyle w:val="SC7204809"/>
          <w:rFonts w:ascii="Times New Roman" w:hAnsi="Times New Roman" w:cs="Times New Roman"/>
          <w:sz w:val="20"/>
          <w:szCs w:val="20"/>
        </w:rPr>
        <w:t xml:space="preserve"> operation</w:t>
      </w:r>
    </w:p>
    <w:p w14:paraId="5E4C7B17" w14:textId="35DFD9CF" w:rsidR="009008D2" w:rsidRPr="00FD0CDE" w:rsidRDefault="009A24F3" w:rsidP="004378DC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FD0CDE">
        <w:rPr>
          <w:rStyle w:val="SC7204809"/>
          <w:rFonts w:ascii="Times New Roman" w:hAnsi="Times New Roman" w:cs="Times New Roman"/>
          <w:sz w:val="20"/>
          <w:szCs w:val="20"/>
        </w:rPr>
        <w:t>35.5</w:t>
      </w:r>
      <w:r w:rsidR="00E2763A" w:rsidRPr="00FD0CDE">
        <w:rPr>
          <w:rStyle w:val="SC7204809"/>
          <w:rFonts w:ascii="Times New Roman" w:hAnsi="Times New Roman" w:cs="Times New Roman"/>
          <w:sz w:val="20"/>
          <w:szCs w:val="20"/>
        </w:rPr>
        <w:t xml:space="preserve">.1 </w:t>
      </w:r>
      <w:r w:rsidRPr="00FD0CDE">
        <w:rPr>
          <w:rStyle w:val="SC7204809"/>
          <w:rFonts w:ascii="Times New Roman" w:hAnsi="Times New Roman" w:cs="Times New Roman"/>
          <w:sz w:val="20"/>
          <w:szCs w:val="20"/>
        </w:rPr>
        <w:t>Individual TWT agreements</w:t>
      </w:r>
    </w:p>
    <w:p w14:paraId="2C352A7A" w14:textId="05FF1C02" w:rsidR="00223E90" w:rsidRPr="00FD0CDE" w:rsidDel="00157E29" w:rsidRDefault="00223E90" w:rsidP="00223E90">
      <w:pPr>
        <w:jc w:val="both"/>
        <w:rPr>
          <w:del w:id="6" w:author="Ming Gan" w:date="2021-03-05T20:33:00Z"/>
          <w:sz w:val="22"/>
          <w:szCs w:val="22"/>
        </w:rPr>
      </w:pPr>
      <w:del w:id="7" w:author="Ming Gan" w:date="2021-03-05T20:33:00Z">
        <w:r w:rsidRPr="00FD0CDE" w:rsidDel="00157E29">
          <w:rPr>
            <w:sz w:val="22"/>
            <w:szCs w:val="22"/>
          </w:rPr>
          <w:delText xml:space="preserve">An EHT STA may negotiate individual TWT agreements with another EHT STA as defined in 10.47.1 (TWT overview) and 26.8.2 (Individual TWT agreements). </w:delText>
        </w:r>
      </w:del>
    </w:p>
    <w:p w14:paraId="72E55291" w14:textId="77777777" w:rsidR="000A7989" w:rsidRPr="00FD0CDE" w:rsidRDefault="000A7989" w:rsidP="00223E90">
      <w:pPr>
        <w:jc w:val="both"/>
        <w:rPr>
          <w:sz w:val="22"/>
          <w:szCs w:val="22"/>
        </w:rPr>
      </w:pPr>
    </w:p>
    <w:p w14:paraId="1AFB5540" w14:textId="3F48B159" w:rsidR="00FC4238" w:rsidRPr="00FD0CDE" w:rsidRDefault="00FC4238" w:rsidP="00FC4238">
      <w:pPr>
        <w:jc w:val="both"/>
        <w:rPr>
          <w:sz w:val="22"/>
          <w:szCs w:val="22"/>
        </w:rPr>
      </w:pPr>
      <w:r w:rsidRPr="00FD0CDE">
        <w:rPr>
          <w:sz w:val="22"/>
          <w:szCs w:val="22"/>
        </w:rPr>
        <w:t xml:space="preserve">An </w:t>
      </w:r>
      <w:del w:id="8" w:author="Ming Gan" w:date="2021-03-10T16:06:00Z">
        <w:r w:rsidRPr="00FD0CDE" w:rsidDel="006449D9">
          <w:rPr>
            <w:sz w:val="22"/>
            <w:szCs w:val="22"/>
          </w:rPr>
          <w:delText xml:space="preserve">EHT </w:delText>
        </w:r>
      </w:del>
      <w:del w:id="9" w:author="Ming Gan" w:date="2021-03-05T17:02:00Z">
        <w:r w:rsidR="00850660" w:rsidDel="00A05028">
          <w:rPr>
            <w:sz w:val="22"/>
            <w:szCs w:val="22"/>
          </w:rPr>
          <w:delText xml:space="preserve">non-AP </w:delText>
        </w:r>
      </w:del>
      <w:r w:rsidRPr="00FD0CDE">
        <w:rPr>
          <w:sz w:val="22"/>
          <w:szCs w:val="22"/>
        </w:rPr>
        <w:t xml:space="preserve">STA </w:t>
      </w:r>
      <w:del w:id="10" w:author="Ming Gan" w:date="2021-03-05T17:15:00Z">
        <w:r w:rsidRPr="00FD0CDE" w:rsidDel="00884EF7">
          <w:rPr>
            <w:rFonts w:eastAsia="宋体"/>
            <w:sz w:val="22"/>
            <w:szCs w:val="22"/>
            <w:lang w:eastAsia="zh-CN"/>
          </w:rPr>
          <w:delText xml:space="preserve">of </w:delText>
        </w:r>
      </w:del>
      <w:ins w:id="11" w:author="Ming Gan" w:date="2021-03-05T17:15:00Z">
        <w:r w:rsidR="00884EF7">
          <w:rPr>
            <w:rFonts w:eastAsia="宋体"/>
            <w:sz w:val="22"/>
            <w:szCs w:val="22"/>
            <w:lang w:eastAsia="zh-CN"/>
          </w:rPr>
          <w:t>affliated with</w:t>
        </w:r>
        <w:r w:rsidR="00884EF7" w:rsidRPr="00FD0CDE">
          <w:rPr>
            <w:rFonts w:eastAsia="宋体"/>
            <w:sz w:val="22"/>
            <w:szCs w:val="22"/>
            <w:lang w:eastAsia="zh-CN"/>
          </w:rPr>
          <w:t xml:space="preserve"> </w:t>
        </w:r>
      </w:ins>
      <w:r w:rsidRPr="00FD0CDE">
        <w:rPr>
          <w:rFonts w:eastAsia="宋体"/>
          <w:sz w:val="22"/>
          <w:szCs w:val="22"/>
          <w:lang w:eastAsia="zh-CN"/>
        </w:rPr>
        <w:t xml:space="preserve">a </w:t>
      </w:r>
      <w:del w:id="12" w:author="Ming Gan" w:date="2021-03-05T17:02:00Z">
        <w:r w:rsidRPr="00FD0CDE" w:rsidDel="00A05028">
          <w:rPr>
            <w:rFonts w:eastAsia="宋体"/>
            <w:sz w:val="22"/>
            <w:szCs w:val="22"/>
            <w:lang w:eastAsia="zh-CN"/>
          </w:rPr>
          <w:delText xml:space="preserve">non-AP </w:delText>
        </w:r>
      </w:del>
      <w:r w:rsidRPr="00FD0CDE">
        <w:rPr>
          <w:rFonts w:eastAsia="宋体"/>
          <w:sz w:val="22"/>
          <w:szCs w:val="22"/>
          <w:lang w:eastAsia="zh-CN"/>
        </w:rPr>
        <w:t>MLD</w:t>
      </w:r>
      <w:r w:rsidRPr="00FD0CDE">
        <w:rPr>
          <w:sz w:val="22"/>
          <w:szCs w:val="22"/>
        </w:rPr>
        <w:t xml:space="preserve"> may negotiate individual TWT agreements with </w:t>
      </w:r>
      <w:del w:id="13" w:author="Ming Gan" w:date="2021-03-05T17:02:00Z">
        <w:r w:rsidR="00657D37" w:rsidRPr="00FD0CDE" w:rsidDel="00A05028">
          <w:rPr>
            <w:rFonts w:eastAsia="宋体" w:hint="eastAsia"/>
            <w:sz w:val="22"/>
            <w:szCs w:val="22"/>
            <w:lang w:eastAsia="zh-CN"/>
          </w:rPr>
          <w:delText>an EHT AP</w:delText>
        </w:r>
      </w:del>
      <w:ins w:id="14" w:author="Ming Gan" w:date="2021-03-05T17:02:00Z">
        <w:r w:rsidR="00A05028">
          <w:rPr>
            <w:rFonts w:eastAsia="宋体" w:hint="eastAsia"/>
            <w:sz w:val="22"/>
            <w:szCs w:val="22"/>
            <w:lang w:eastAsia="zh-CN"/>
          </w:rPr>
          <w:t>another</w:t>
        </w:r>
        <w:r w:rsidR="00A05028">
          <w:rPr>
            <w:rFonts w:eastAsia="宋体"/>
            <w:sz w:val="22"/>
            <w:szCs w:val="22"/>
            <w:lang w:eastAsia="zh-CN"/>
          </w:rPr>
          <w:t xml:space="preserve"> STA</w:t>
        </w:r>
      </w:ins>
      <w:r w:rsidR="00657D37" w:rsidRPr="00FD0CDE">
        <w:rPr>
          <w:rFonts w:eastAsia="宋体"/>
          <w:sz w:val="22"/>
          <w:szCs w:val="22"/>
          <w:lang w:eastAsia="zh-CN"/>
        </w:rPr>
        <w:t xml:space="preserve"> </w:t>
      </w:r>
      <w:del w:id="15" w:author="Ming Gan" w:date="2021-03-05T17:15:00Z">
        <w:r w:rsidR="00657D37" w:rsidRPr="00FD0CDE" w:rsidDel="00884EF7">
          <w:rPr>
            <w:rFonts w:eastAsia="宋体"/>
            <w:sz w:val="22"/>
            <w:szCs w:val="22"/>
            <w:lang w:eastAsia="zh-CN"/>
          </w:rPr>
          <w:delText xml:space="preserve">of </w:delText>
        </w:r>
      </w:del>
      <w:ins w:id="16" w:author="Ming Gan" w:date="2021-03-05T17:15:00Z">
        <w:r w:rsidR="00884EF7">
          <w:rPr>
            <w:rFonts w:eastAsia="宋体"/>
            <w:sz w:val="22"/>
            <w:szCs w:val="22"/>
            <w:lang w:eastAsia="zh-CN"/>
          </w:rPr>
          <w:t>affiliated with</w:t>
        </w:r>
        <w:r w:rsidR="00884EF7" w:rsidRPr="00FD0CDE">
          <w:rPr>
            <w:rFonts w:eastAsia="宋体"/>
            <w:sz w:val="22"/>
            <w:szCs w:val="22"/>
            <w:lang w:eastAsia="zh-CN"/>
          </w:rPr>
          <w:t xml:space="preserve"> </w:t>
        </w:r>
      </w:ins>
      <w:del w:id="17" w:author="Ming Gan" w:date="2021-03-05T17:02:00Z">
        <w:r w:rsidR="00657D37" w:rsidRPr="00FD0CDE" w:rsidDel="00A05028">
          <w:rPr>
            <w:rFonts w:eastAsia="宋体" w:hint="eastAsia"/>
            <w:sz w:val="22"/>
            <w:szCs w:val="22"/>
            <w:lang w:eastAsia="zh-CN"/>
          </w:rPr>
          <w:delText>an</w:delText>
        </w:r>
      </w:del>
      <w:ins w:id="18" w:author="Ming Gan" w:date="2021-03-05T17:02:00Z">
        <w:r w:rsidR="00A05028">
          <w:rPr>
            <w:rFonts w:eastAsia="宋体" w:hint="eastAsia"/>
            <w:sz w:val="22"/>
            <w:szCs w:val="22"/>
            <w:lang w:eastAsia="zh-CN"/>
          </w:rPr>
          <w:t>another</w:t>
        </w:r>
      </w:ins>
      <w:r w:rsidR="00657D37" w:rsidRPr="00FD0CDE">
        <w:rPr>
          <w:rFonts w:eastAsia="宋体"/>
          <w:sz w:val="22"/>
          <w:szCs w:val="22"/>
          <w:lang w:eastAsia="zh-CN"/>
        </w:rPr>
        <w:t xml:space="preserve"> </w:t>
      </w:r>
      <w:del w:id="19" w:author="Ming Gan" w:date="2021-03-05T17:02:00Z">
        <w:r w:rsidR="00657D37" w:rsidRPr="00FD0CDE" w:rsidDel="00A05028">
          <w:rPr>
            <w:rFonts w:eastAsia="宋体"/>
            <w:sz w:val="22"/>
            <w:szCs w:val="22"/>
            <w:lang w:eastAsia="zh-CN"/>
          </w:rPr>
          <w:delText xml:space="preserve">AP </w:delText>
        </w:r>
      </w:del>
      <w:r w:rsidR="00657D37" w:rsidRPr="00FD0CDE">
        <w:rPr>
          <w:rFonts w:eastAsia="宋体"/>
          <w:sz w:val="22"/>
          <w:szCs w:val="22"/>
          <w:lang w:eastAsia="zh-CN"/>
        </w:rPr>
        <w:t>MLD</w:t>
      </w:r>
      <w:r w:rsidRPr="00FD0CDE">
        <w:rPr>
          <w:sz w:val="22"/>
          <w:szCs w:val="22"/>
        </w:rPr>
        <w:t xml:space="preserve"> as defined in 10.47.1 (TWT overview) and 26.8.2 (Individual TWT agreements)</w:t>
      </w:r>
      <w:r w:rsidR="00657D37" w:rsidRPr="00FD0CDE">
        <w:rPr>
          <w:sz w:val="22"/>
          <w:szCs w:val="22"/>
        </w:rPr>
        <w:t xml:space="preserve"> except the following</w:t>
      </w:r>
    </w:p>
    <w:p w14:paraId="2457C6D8" w14:textId="0CC381E7" w:rsidR="00657D37" w:rsidRDefault="00FD0CDE" w:rsidP="00FD0CDE">
      <w:pPr>
        <w:pStyle w:val="af"/>
        <w:numPr>
          <w:ilvl w:val="0"/>
          <w:numId w:val="1"/>
        </w:numPr>
        <w:ind w:leftChars="0"/>
        <w:jc w:val="both"/>
        <w:rPr>
          <w:ins w:id="20" w:author="Cariou, Laurent" w:date="2021-03-05T19:38:00Z"/>
          <w:rFonts w:eastAsia="宋体"/>
          <w:sz w:val="22"/>
          <w:szCs w:val="22"/>
          <w:lang w:eastAsia="zh-CN"/>
        </w:rPr>
      </w:pPr>
      <w:r w:rsidRPr="00FD0CDE">
        <w:rPr>
          <w:rFonts w:eastAsia="宋体"/>
          <w:sz w:val="22"/>
          <w:szCs w:val="22"/>
          <w:lang w:eastAsia="zh-CN"/>
        </w:rPr>
        <w:t>T</w:t>
      </w:r>
      <w:r w:rsidR="00657D37" w:rsidRPr="00FD0CDE">
        <w:rPr>
          <w:rFonts w:eastAsia="宋体"/>
          <w:sz w:val="22"/>
          <w:szCs w:val="22"/>
          <w:lang w:eastAsia="zh-CN"/>
        </w:rPr>
        <w:t xml:space="preserve">he </w:t>
      </w:r>
      <w:del w:id="21" w:author="Ming Gan" w:date="2021-03-05T17:03:00Z">
        <w:r w:rsidR="00657D37" w:rsidRPr="00FD0CDE" w:rsidDel="00A05028">
          <w:rPr>
            <w:rFonts w:eastAsia="宋体"/>
            <w:sz w:val="22"/>
            <w:szCs w:val="22"/>
            <w:lang w:eastAsia="zh-CN"/>
          </w:rPr>
          <w:delText>EHT</w:delText>
        </w:r>
        <w:r w:rsidR="00850660" w:rsidDel="00A05028">
          <w:rPr>
            <w:rFonts w:eastAsia="宋体"/>
            <w:sz w:val="22"/>
            <w:szCs w:val="22"/>
            <w:lang w:eastAsia="zh-CN"/>
          </w:rPr>
          <w:delText xml:space="preserve"> non-AP</w:delText>
        </w:r>
        <w:r w:rsidR="00657D37" w:rsidRPr="00FD0CDE" w:rsidDel="00A05028">
          <w:rPr>
            <w:rFonts w:eastAsia="宋体"/>
            <w:sz w:val="22"/>
            <w:szCs w:val="22"/>
            <w:lang w:eastAsia="zh-CN"/>
          </w:rPr>
          <w:delText xml:space="preserve"> </w:delText>
        </w:r>
      </w:del>
      <w:r w:rsidR="00657D37" w:rsidRPr="00FD0CDE">
        <w:rPr>
          <w:rFonts w:eastAsia="宋体"/>
          <w:sz w:val="22"/>
          <w:szCs w:val="22"/>
          <w:lang w:eastAsia="zh-CN"/>
        </w:rPr>
        <w:t>STA</w:t>
      </w:r>
      <w:ins w:id="22" w:author="Ming Gan" w:date="2021-03-05T17:03:00Z">
        <w:r w:rsidR="00A05028">
          <w:rPr>
            <w:rFonts w:eastAsia="宋体"/>
            <w:sz w:val="22"/>
            <w:szCs w:val="22"/>
            <w:lang w:eastAsia="zh-CN"/>
          </w:rPr>
          <w:t xml:space="preserve"> </w:t>
        </w:r>
      </w:ins>
      <w:ins w:id="23" w:author="Ming Gan" w:date="2021-03-05T17:15:00Z">
        <w:r w:rsidR="00884EF7">
          <w:rPr>
            <w:rFonts w:eastAsia="宋体" w:hint="eastAsia"/>
            <w:sz w:val="22"/>
            <w:szCs w:val="22"/>
            <w:lang w:eastAsia="zh-CN"/>
          </w:rPr>
          <w:t>affiliated</w:t>
        </w:r>
        <w:r w:rsidR="00884EF7">
          <w:rPr>
            <w:rFonts w:eastAsia="宋体"/>
            <w:sz w:val="22"/>
            <w:szCs w:val="22"/>
            <w:lang w:eastAsia="zh-CN"/>
          </w:rPr>
          <w:t xml:space="preserve"> with</w:t>
        </w:r>
      </w:ins>
      <w:ins w:id="24" w:author="Ming Gan" w:date="2021-03-05T17:03:00Z">
        <w:r w:rsidR="00A05028">
          <w:rPr>
            <w:rFonts w:eastAsia="宋体"/>
            <w:sz w:val="22"/>
            <w:szCs w:val="22"/>
            <w:lang w:eastAsia="zh-CN"/>
          </w:rPr>
          <w:t xml:space="preserve"> the MLD</w:t>
        </w:r>
      </w:ins>
      <w:r w:rsidR="00850660">
        <w:rPr>
          <w:rFonts w:eastAsia="宋体"/>
          <w:sz w:val="22"/>
          <w:szCs w:val="22"/>
          <w:lang w:eastAsia="zh-CN"/>
        </w:rPr>
        <w:t xml:space="preserve"> may</w:t>
      </w:r>
      <w:r w:rsidR="00657D37" w:rsidRPr="00FD0CDE">
        <w:rPr>
          <w:rFonts w:eastAsia="宋体"/>
          <w:sz w:val="22"/>
          <w:szCs w:val="22"/>
          <w:lang w:eastAsia="zh-CN"/>
        </w:rPr>
        <w:t xml:space="preserve"> indicate the link(s) that are requested for </w:t>
      </w:r>
      <w:del w:id="25" w:author="Cariou, Laurent" w:date="2021-03-05T19:32:00Z">
        <w:r w:rsidR="00657D37" w:rsidRPr="00FD0CDE" w:rsidDel="003E563F">
          <w:rPr>
            <w:rFonts w:eastAsia="宋体"/>
            <w:sz w:val="22"/>
            <w:szCs w:val="22"/>
            <w:lang w:eastAsia="zh-CN"/>
          </w:rPr>
          <w:delText xml:space="preserve">a </w:delText>
        </w:r>
      </w:del>
      <w:r w:rsidR="00657D37" w:rsidRPr="00FD0CDE">
        <w:rPr>
          <w:rFonts w:eastAsia="宋体"/>
          <w:sz w:val="22"/>
          <w:szCs w:val="22"/>
          <w:lang w:eastAsia="zh-CN"/>
        </w:rPr>
        <w:t>TWT agreement setup</w:t>
      </w:r>
      <w:r w:rsidRPr="00FD0CDE">
        <w:t xml:space="preserve"> </w:t>
      </w:r>
      <w:r w:rsidRPr="00FD0CDE">
        <w:rPr>
          <w:rFonts w:eastAsia="宋体"/>
          <w:sz w:val="22"/>
          <w:szCs w:val="22"/>
          <w:lang w:eastAsia="zh-CN"/>
        </w:rPr>
        <w:t>in the TWT element of the management frame (such as TWT Setup frame) with a value of Request TWT, Suggest TWT or Demand TWT in the TWT Command field and with the TWT Request field equal to 1</w:t>
      </w:r>
      <w:ins w:id="26" w:author="Cariou, Laurent" w:date="2021-03-05T19:38:00Z">
        <w:r w:rsidR="003E563F">
          <w:rPr>
            <w:rFonts w:eastAsia="宋体"/>
            <w:sz w:val="22"/>
            <w:szCs w:val="22"/>
            <w:lang w:eastAsia="zh-CN"/>
          </w:rPr>
          <w:t>.</w:t>
        </w:r>
      </w:ins>
    </w:p>
    <w:p w14:paraId="435B28B3" w14:textId="752B32BA" w:rsidR="003E563F" w:rsidRDefault="003E563F" w:rsidP="007F12D7">
      <w:pPr>
        <w:pStyle w:val="af"/>
        <w:numPr>
          <w:ilvl w:val="1"/>
          <w:numId w:val="26"/>
        </w:numPr>
        <w:ind w:leftChars="0"/>
        <w:jc w:val="both"/>
        <w:rPr>
          <w:ins w:id="27" w:author="Cariou, Laurent" w:date="2021-03-05T19:40:00Z"/>
          <w:rFonts w:eastAsia="宋体"/>
          <w:sz w:val="22"/>
          <w:szCs w:val="22"/>
          <w:lang w:eastAsia="zh-CN"/>
        </w:rPr>
      </w:pPr>
      <w:ins w:id="28" w:author="Cariou, Laurent" w:date="2021-03-05T19:38:00Z">
        <w:r>
          <w:rPr>
            <w:rFonts w:eastAsia="宋体"/>
            <w:sz w:val="22"/>
            <w:szCs w:val="22"/>
            <w:lang w:eastAsia="zh-CN"/>
          </w:rPr>
          <w:t xml:space="preserve">If </w:t>
        </w:r>
      </w:ins>
      <w:ins w:id="29" w:author="Cariou, Laurent" w:date="2021-03-05T19:40:00Z">
        <w:r>
          <w:rPr>
            <w:rFonts w:eastAsia="宋体"/>
            <w:sz w:val="22"/>
            <w:szCs w:val="22"/>
            <w:lang w:eastAsia="zh-CN"/>
          </w:rPr>
          <w:t>one</w:t>
        </w:r>
      </w:ins>
      <w:ins w:id="30" w:author="Cariou, Laurent" w:date="2021-03-05T19:38:00Z">
        <w:r>
          <w:rPr>
            <w:rFonts w:eastAsia="宋体"/>
            <w:sz w:val="22"/>
            <w:szCs w:val="22"/>
            <w:lang w:eastAsia="zh-CN"/>
          </w:rPr>
          <w:t xml:space="preserve"> link is indicated</w:t>
        </w:r>
      </w:ins>
      <w:ins w:id="31" w:author="Cariou, Laurent" w:date="2021-03-05T19:39:00Z">
        <w:r>
          <w:rPr>
            <w:rFonts w:eastAsia="宋体"/>
            <w:sz w:val="22"/>
            <w:szCs w:val="22"/>
            <w:lang w:eastAsia="zh-CN"/>
          </w:rPr>
          <w:t>, a TWT agreement is requested for the STA operating on th</w:t>
        </w:r>
      </w:ins>
      <w:ins w:id="32" w:author="Cariou, Laurent" w:date="2021-03-05T19:40:00Z">
        <w:r>
          <w:rPr>
            <w:rFonts w:eastAsia="宋体"/>
            <w:sz w:val="22"/>
            <w:szCs w:val="22"/>
            <w:lang w:eastAsia="zh-CN"/>
          </w:rPr>
          <w:t>at link.</w:t>
        </w:r>
      </w:ins>
    </w:p>
    <w:p w14:paraId="15CAE0D1" w14:textId="61D56A81" w:rsidR="003E563F" w:rsidRPr="00FD0CDE" w:rsidRDefault="003E563F" w:rsidP="007F12D7">
      <w:pPr>
        <w:pStyle w:val="af"/>
        <w:numPr>
          <w:ilvl w:val="1"/>
          <w:numId w:val="26"/>
        </w:numPr>
        <w:ind w:leftChars="0"/>
        <w:jc w:val="both"/>
        <w:rPr>
          <w:rFonts w:eastAsia="宋体"/>
          <w:sz w:val="22"/>
          <w:szCs w:val="22"/>
          <w:lang w:eastAsia="zh-CN"/>
        </w:rPr>
      </w:pPr>
      <w:ins w:id="33" w:author="Cariou, Laurent" w:date="2021-03-05T19:40:00Z">
        <w:r>
          <w:rPr>
            <w:rFonts w:eastAsia="宋体"/>
            <w:sz w:val="22"/>
            <w:szCs w:val="22"/>
            <w:lang w:eastAsia="zh-CN"/>
          </w:rPr>
          <w:t xml:space="preserve">If multiple links are indicated, </w:t>
        </w:r>
      </w:ins>
      <w:ins w:id="34" w:author="Cariou, Laurent" w:date="2021-03-05T19:41:00Z">
        <w:r>
          <w:rPr>
            <w:rFonts w:eastAsia="宋体"/>
            <w:sz w:val="22"/>
            <w:szCs w:val="22"/>
            <w:lang w:eastAsia="zh-CN"/>
          </w:rPr>
          <w:t>multiple</w:t>
        </w:r>
      </w:ins>
      <w:ins w:id="35" w:author="Cariou, Laurent" w:date="2021-03-05T19:40:00Z">
        <w:r>
          <w:rPr>
            <w:rFonts w:eastAsia="宋体"/>
            <w:sz w:val="22"/>
            <w:szCs w:val="22"/>
            <w:lang w:eastAsia="zh-CN"/>
          </w:rPr>
          <w:t xml:space="preserve"> TWT agreement</w:t>
        </w:r>
      </w:ins>
      <w:ins w:id="36" w:author="Cariou, Laurent" w:date="2021-03-05T19:41:00Z">
        <w:r>
          <w:rPr>
            <w:rFonts w:eastAsia="宋体"/>
            <w:sz w:val="22"/>
            <w:szCs w:val="22"/>
            <w:lang w:eastAsia="zh-CN"/>
          </w:rPr>
          <w:t>s</w:t>
        </w:r>
      </w:ins>
      <w:ins w:id="37" w:author="Cariou, Laurent" w:date="2021-03-05T19:40:00Z">
        <w:r>
          <w:rPr>
            <w:rFonts w:eastAsia="宋体"/>
            <w:sz w:val="22"/>
            <w:szCs w:val="22"/>
            <w:lang w:eastAsia="zh-CN"/>
          </w:rPr>
          <w:t xml:space="preserve"> </w:t>
        </w:r>
      </w:ins>
      <w:ins w:id="38" w:author="Cariou, Laurent" w:date="2021-03-05T19:41:00Z">
        <w:r>
          <w:rPr>
            <w:rFonts w:eastAsia="宋体"/>
            <w:sz w:val="22"/>
            <w:szCs w:val="22"/>
            <w:lang w:eastAsia="zh-CN"/>
          </w:rPr>
          <w:t>are</w:t>
        </w:r>
      </w:ins>
      <w:ins w:id="39" w:author="Cariou, Laurent" w:date="2021-03-05T19:40:00Z">
        <w:r>
          <w:rPr>
            <w:rFonts w:eastAsia="宋体"/>
            <w:sz w:val="22"/>
            <w:szCs w:val="22"/>
            <w:lang w:eastAsia="zh-CN"/>
          </w:rPr>
          <w:t xml:space="preserve"> requested </w:t>
        </w:r>
      </w:ins>
      <w:ins w:id="40" w:author="Cariou, Laurent" w:date="2021-03-05T19:41:00Z">
        <w:r>
          <w:rPr>
            <w:rFonts w:eastAsia="宋体"/>
            <w:sz w:val="22"/>
            <w:szCs w:val="22"/>
            <w:lang w:eastAsia="zh-CN"/>
          </w:rPr>
          <w:t xml:space="preserve">with the same </w:t>
        </w:r>
      </w:ins>
      <w:ins w:id="41" w:author="Ming Gan" w:date="2021-03-10T16:16:00Z">
        <w:r w:rsidR="001D738B">
          <w:rPr>
            <w:rFonts w:eastAsia="宋体"/>
            <w:sz w:val="22"/>
            <w:szCs w:val="22"/>
            <w:lang w:eastAsia="zh-CN"/>
          </w:rPr>
          <w:t xml:space="preserve">TWT </w:t>
        </w:r>
      </w:ins>
      <w:ins w:id="42" w:author="Cariou, Laurent" w:date="2021-03-05T19:41:00Z">
        <w:r>
          <w:rPr>
            <w:rFonts w:eastAsia="宋体"/>
            <w:sz w:val="22"/>
            <w:szCs w:val="22"/>
            <w:lang w:eastAsia="zh-CN"/>
          </w:rPr>
          <w:t>parameters</w:t>
        </w:r>
      </w:ins>
      <w:ins w:id="43" w:author="Cariou, Laurent" w:date="2021-03-05T19:42:00Z">
        <w:r>
          <w:rPr>
            <w:rFonts w:eastAsia="宋体"/>
            <w:sz w:val="22"/>
            <w:szCs w:val="22"/>
            <w:lang w:eastAsia="zh-CN"/>
          </w:rPr>
          <w:t>, one</w:t>
        </w:r>
      </w:ins>
      <w:ins w:id="44" w:author="Cariou, Laurent" w:date="2021-03-05T19:41:00Z">
        <w:r>
          <w:rPr>
            <w:rFonts w:eastAsia="宋体"/>
            <w:sz w:val="22"/>
            <w:szCs w:val="22"/>
            <w:lang w:eastAsia="zh-CN"/>
          </w:rPr>
          <w:t xml:space="preserve"> </w:t>
        </w:r>
      </w:ins>
      <w:ins w:id="45" w:author="Cariou, Laurent" w:date="2021-03-05T19:40:00Z">
        <w:r>
          <w:rPr>
            <w:rFonts w:eastAsia="宋体"/>
            <w:sz w:val="22"/>
            <w:szCs w:val="22"/>
            <w:lang w:eastAsia="zh-CN"/>
          </w:rPr>
          <w:t xml:space="preserve">for </w:t>
        </w:r>
      </w:ins>
      <w:ins w:id="46" w:author="Cariou, Laurent" w:date="2021-03-05T19:42:00Z">
        <w:r>
          <w:rPr>
            <w:rFonts w:eastAsia="宋体"/>
            <w:sz w:val="22"/>
            <w:szCs w:val="22"/>
            <w:lang w:eastAsia="zh-CN"/>
          </w:rPr>
          <w:t xml:space="preserve">each of </w:t>
        </w:r>
      </w:ins>
      <w:ins w:id="47" w:author="Cariou, Laurent" w:date="2021-03-05T19:41:00Z">
        <w:r>
          <w:rPr>
            <w:rFonts w:eastAsia="宋体"/>
            <w:sz w:val="22"/>
            <w:szCs w:val="22"/>
            <w:lang w:eastAsia="zh-CN"/>
          </w:rPr>
          <w:t>the STAs</w:t>
        </w:r>
      </w:ins>
      <w:ins w:id="48" w:author="Cariou, Laurent" w:date="2021-03-05T19:42:00Z">
        <w:r>
          <w:rPr>
            <w:rFonts w:eastAsia="宋体"/>
            <w:sz w:val="22"/>
            <w:szCs w:val="22"/>
            <w:lang w:eastAsia="zh-CN"/>
          </w:rPr>
          <w:t xml:space="preserve"> that are operating on the indicated links</w:t>
        </w:r>
      </w:ins>
    </w:p>
    <w:p w14:paraId="11FA1943" w14:textId="6970CE65" w:rsidR="00657D37" w:rsidRDefault="00FD0CDE" w:rsidP="006449D9">
      <w:pPr>
        <w:pStyle w:val="af"/>
        <w:numPr>
          <w:ilvl w:val="0"/>
          <w:numId w:val="1"/>
        </w:numPr>
        <w:ind w:leftChars="0"/>
        <w:jc w:val="both"/>
        <w:rPr>
          <w:ins w:id="49" w:author="Cariou, Laurent" w:date="2021-03-05T19:43:00Z"/>
          <w:rFonts w:eastAsia="宋体"/>
          <w:sz w:val="22"/>
          <w:szCs w:val="22"/>
          <w:lang w:eastAsia="zh-CN"/>
        </w:rPr>
      </w:pPr>
      <w:r w:rsidRPr="00FD0CDE">
        <w:rPr>
          <w:rFonts w:eastAsia="宋体"/>
          <w:sz w:val="22"/>
          <w:szCs w:val="22"/>
          <w:lang w:eastAsia="zh-CN"/>
        </w:rPr>
        <w:t>T</w:t>
      </w:r>
      <w:r w:rsidR="00657D37" w:rsidRPr="00FD0CDE">
        <w:rPr>
          <w:rFonts w:eastAsia="宋体"/>
          <w:sz w:val="22"/>
          <w:szCs w:val="22"/>
          <w:lang w:eastAsia="zh-CN"/>
        </w:rPr>
        <w:t>he</w:t>
      </w:r>
      <w:del w:id="50" w:author="Ming Gan" w:date="2021-03-05T17:03:00Z">
        <w:r w:rsidR="00657D37" w:rsidRPr="00FD0CDE" w:rsidDel="00A05028">
          <w:rPr>
            <w:rFonts w:eastAsia="宋体" w:hint="eastAsia"/>
            <w:sz w:val="22"/>
            <w:szCs w:val="22"/>
            <w:lang w:eastAsia="zh-CN"/>
          </w:rPr>
          <w:delText xml:space="preserve"> EHT AP</w:delText>
        </w:r>
      </w:del>
      <w:ins w:id="51" w:author="Ming Gan" w:date="2021-03-05T17:03:00Z">
        <w:r w:rsidR="00A05028">
          <w:rPr>
            <w:rFonts w:eastAsia="宋体" w:hint="eastAsia"/>
            <w:sz w:val="22"/>
            <w:szCs w:val="22"/>
            <w:lang w:eastAsia="zh-CN"/>
          </w:rPr>
          <w:t>other</w:t>
        </w:r>
        <w:r w:rsidR="00A05028">
          <w:rPr>
            <w:rFonts w:eastAsia="宋体"/>
            <w:sz w:val="22"/>
            <w:szCs w:val="22"/>
            <w:lang w:eastAsia="zh-CN"/>
          </w:rPr>
          <w:t xml:space="preserve"> </w:t>
        </w:r>
      </w:ins>
      <w:ins w:id="52" w:author="Ming Gan" w:date="2021-03-10T15:58:00Z">
        <w:r w:rsidR="006449D9">
          <w:rPr>
            <w:rFonts w:eastAsia="宋体"/>
            <w:sz w:val="22"/>
            <w:szCs w:val="22"/>
            <w:lang w:eastAsia="zh-CN"/>
          </w:rPr>
          <w:t>STA</w:t>
        </w:r>
      </w:ins>
      <w:ins w:id="53" w:author="Ming Gan" w:date="2021-03-05T17:03:00Z">
        <w:r w:rsidR="00A05028">
          <w:rPr>
            <w:rFonts w:eastAsia="宋体"/>
            <w:sz w:val="22"/>
            <w:szCs w:val="22"/>
            <w:lang w:eastAsia="zh-CN"/>
          </w:rPr>
          <w:t xml:space="preserve"> </w:t>
        </w:r>
      </w:ins>
      <w:ins w:id="54" w:author="Ming Gan" w:date="2021-03-05T17:15:00Z">
        <w:r w:rsidR="00884EF7">
          <w:rPr>
            <w:rFonts w:eastAsia="宋体" w:hint="eastAsia"/>
            <w:sz w:val="22"/>
            <w:szCs w:val="22"/>
            <w:lang w:eastAsia="zh-CN"/>
          </w:rPr>
          <w:t>affiliated</w:t>
        </w:r>
        <w:r w:rsidR="00884EF7">
          <w:rPr>
            <w:rFonts w:eastAsia="宋体"/>
            <w:sz w:val="22"/>
            <w:szCs w:val="22"/>
            <w:lang w:eastAsia="zh-CN"/>
          </w:rPr>
          <w:t xml:space="preserve"> with</w:t>
        </w:r>
      </w:ins>
      <w:ins w:id="55" w:author="Ming Gan" w:date="2021-03-05T17:03:00Z">
        <w:r w:rsidR="00A05028">
          <w:rPr>
            <w:rFonts w:eastAsia="宋体"/>
            <w:sz w:val="22"/>
            <w:szCs w:val="22"/>
            <w:lang w:eastAsia="zh-CN"/>
          </w:rPr>
          <w:t xml:space="preserve"> the other </w:t>
        </w:r>
      </w:ins>
      <w:ins w:id="56" w:author="Ming Gan" w:date="2021-03-10T15:58:00Z">
        <w:r w:rsidR="006449D9">
          <w:rPr>
            <w:rFonts w:eastAsia="宋体"/>
            <w:sz w:val="22"/>
            <w:szCs w:val="22"/>
            <w:lang w:eastAsia="zh-CN"/>
          </w:rPr>
          <w:t>STA</w:t>
        </w:r>
      </w:ins>
      <w:ins w:id="57" w:author="Ming Gan" w:date="2021-03-05T17:03:00Z">
        <w:r w:rsidR="00A05028">
          <w:rPr>
            <w:rFonts w:eastAsia="宋体"/>
            <w:sz w:val="22"/>
            <w:szCs w:val="22"/>
            <w:lang w:eastAsia="zh-CN"/>
          </w:rPr>
          <w:t xml:space="preserve"> MLD</w:t>
        </w:r>
      </w:ins>
      <w:r w:rsidR="00850660">
        <w:rPr>
          <w:rFonts w:eastAsia="宋体"/>
          <w:sz w:val="22"/>
          <w:szCs w:val="22"/>
          <w:lang w:eastAsia="zh-CN"/>
        </w:rPr>
        <w:t xml:space="preserve"> may</w:t>
      </w:r>
      <w:r w:rsidR="00657D37" w:rsidRPr="00FD0CDE">
        <w:rPr>
          <w:rFonts w:eastAsia="宋体"/>
          <w:sz w:val="22"/>
          <w:szCs w:val="22"/>
          <w:lang w:eastAsia="zh-CN"/>
        </w:rPr>
        <w:t xml:space="preserve"> </w:t>
      </w:r>
      <w:r w:rsidR="00850660">
        <w:rPr>
          <w:rFonts w:eastAsia="宋体"/>
          <w:sz w:val="22"/>
          <w:szCs w:val="22"/>
          <w:lang w:eastAsia="zh-CN"/>
        </w:rPr>
        <w:t>indicate</w:t>
      </w:r>
      <w:r w:rsidR="00705E11" w:rsidRPr="00FD0CDE">
        <w:rPr>
          <w:rFonts w:eastAsia="宋体"/>
          <w:sz w:val="22"/>
          <w:szCs w:val="22"/>
          <w:lang w:eastAsia="zh-CN"/>
        </w:rPr>
        <w:t xml:space="preserve"> the </w:t>
      </w:r>
      <w:r w:rsidR="00657D37" w:rsidRPr="00FD0CDE">
        <w:rPr>
          <w:rFonts w:eastAsia="宋体"/>
          <w:sz w:val="22"/>
          <w:szCs w:val="22"/>
          <w:lang w:eastAsia="zh-CN"/>
        </w:rPr>
        <w:t>link(s)</w:t>
      </w:r>
      <w:r w:rsidR="00705E11" w:rsidRPr="00FD0CDE">
        <w:rPr>
          <w:rFonts w:eastAsia="宋体"/>
          <w:sz w:val="22"/>
          <w:szCs w:val="22"/>
          <w:lang w:eastAsia="zh-CN"/>
        </w:rPr>
        <w:t xml:space="preserve"> </w:t>
      </w:r>
      <w:r w:rsidRPr="00FD0CDE">
        <w:rPr>
          <w:rFonts w:eastAsia="宋体"/>
          <w:sz w:val="22"/>
          <w:szCs w:val="22"/>
          <w:lang w:eastAsia="zh-CN"/>
        </w:rPr>
        <w:t xml:space="preserve">in the TWT element of the </w:t>
      </w:r>
      <w:del w:id="58" w:author="Ming Gan" w:date="2021-03-05T20:34:00Z">
        <w:r w:rsidRPr="00FD0CDE" w:rsidDel="00157E29">
          <w:rPr>
            <w:rFonts w:eastAsia="宋体"/>
            <w:sz w:val="22"/>
            <w:szCs w:val="22"/>
            <w:lang w:eastAsia="zh-CN"/>
          </w:rPr>
          <w:delText xml:space="preserve">management </w:delText>
        </w:r>
      </w:del>
      <w:ins w:id="59" w:author="Ming Gan" w:date="2021-03-05T20:34:00Z">
        <w:r w:rsidR="00157E29">
          <w:rPr>
            <w:rFonts w:eastAsia="宋体"/>
            <w:sz w:val="22"/>
            <w:szCs w:val="22"/>
            <w:lang w:eastAsia="zh-CN"/>
          </w:rPr>
          <w:t>M</w:t>
        </w:r>
        <w:r w:rsidR="00157E29" w:rsidRPr="00FD0CDE">
          <w:rPr>
            <w:rFonts w:eastAsia="宋体"/>
            <w:sz w:val="22"/>
            <w:szCs w:val="22"/>
            <w:lang w:eastAsia="zh-CN"/>
          </w:rPr>
          <w:t xml:space="preserve">anagement </w:t>
        </w:r>
      </w:ins>
      <w:r w:rsidRPr="00FD0CDE">
        <w:rPr>
          <w:rFonts w:eastAsia="宋体"/>
          <w:sz w:val="22"/>
          <w:szCs w:val="22"/>
          <w:lang w:eastAsia="zh-CN"/>
        </w:rPr>
        <w:t xml:space="preserve">frame (such as TWT Setup frame) </w:t>
      </w:r>
      <w:r w:rsidR="00850660">
        <w:rPr>
          <w:rFonts w:eastAsia="宋体"/>
          <w:sz w:val="22"/>
          <w:szCs w:val="22"/>
          <w:lang w:eastAsia="zh-CN"/>
        </w:rPr>
        <w:t xml:space="preserve">with </w:t>
      </w:r>
      <w:r w:rsidRPr="00FD0CDE">
        <w:rPr>
          <w:rFonts w:eastAsia="宋体"/>
          <w:sz w:val="22"/>
          <w:szCs w:val="22"/>
          <w:lang w:eastAsia="zh-CN"/>
        </w:rPr>
        <w:t>a value of Accept TWT, Alternate TWT, Dictate TWT or Reject TWT in the TWT Command field and with the TWT Request field equal to 0 as a response</w:t>
      </w:r>
      <w:ins w:id="60" w:author="Ming Gan" w:date="2021-03-10T15:56:00Z">
        <w:r w:rsidR="006449D9">
          <w:rPr>
            <w:rFonts w:eastAsia="宋体" w:hint="eastAsia"/>
            <w:sz w:val="22"/>
            <w:szCs w:val="22"/>
            <w:lang w:eastAsia="zh-CN"/>
          </w:rPr>
          <w:t>.</w:t>
        </w:r>
        <w:r w:rsidR="006449D9">
          <w:rPr>
            <w:rFonts w:eastAsia="宋体"/>
            <w:sz w:val="22"/>
            <w:szCs w:val="22"/>
            <w:lang w:eastAsia="zh-CN"/>
          </w:rPr>
          <w:t xml:space="preserve"> The link</w:t>
        </w:r>
      </w:ins>
      <w:ins w:id="61" w:author="Ming Gan" w:date="2021-03-10T15:57:00Z">
        <w:r w:rsidR="006449D9">
          <w:rPr>
            <w:rFonts w:eastAsia="宋体" w:hint="eastAsia"/>
            <w:sz w:val="22"/>
            <w:szCs w:val="22"/>
            <w:lang w:eastAsia="zh-CN"/>
          </w:rPr>
          <w:t>(</w:t>
        </w:r>
        <w:r w:rsidR="006449D9">
          <w:rPr>
            <w:rFonts w:eastAsia="宋体"/>
            <w:sz w:val="22"/>
            <w:szCs w:val="22"/>
            <w:lang w:eastAsia="zh-CN"/>
          </w:rPr>
          <w:t>s) in the TWT element</w:t>
        </w:r>
      </w:ins>
      <w:ins w:id="62" w:author="Ming Gan" w:date="2021-03-10T15:58:00Z">
        <w:r w:rsidR="006449D9">
          <w:rPr>
            <w:rFonts w:eastAsia="宋体"/>
            <w:sz w:val="22"/>
            <w:szCs w:val="22"/>
            <w:lang w:eastAsia="zh-CN"/>
          </w:rPr>
          <w:t xml:space="preserve"> sent by the other STA affiliated with other STA MLD</w:t>
        </w:r>
      </w:ins>
      <w:ins w:id="63" w:author="Ming Gan" w:date="2021-03-10T15:57:00Z">
        <w:r w:rsidR="006449D9">
          <w:rPr>
            <w:rFonts w:eastAsia="宋体"/>
            <w:sz w:val="22"/>
            <w:szCs w:val="22"/>
            <w:lang w:eastAsia="zh-CN"/>
          </w:rPr>
          <w:t xml:space="preserve"> </w:t>
        </w:r>
      </w:ins>
      <w:ins w:id="64" w:author="Ming Gan" w:date="2021-03-10T16:44:00Z">
        <w:r w:rsidR="00582EC5">
          <w:rPr>
            <w:rFonts w:eastAsia="宋体"/>
            <w:sz w:val="22"/>
            <w:szCs w:val="22"/>
            <w:lang w:eastAsia="zh-CN"/>
          </w:rPr>
          <w:t>if it is</w:t>
        </w:r>
      </w:ins>
      <w:ins w:id="65" w:author="Ming Gan" w:date="2021-03-10T16:11:00Z">
        <w:r w:rsidR="005D651F">
          <w:rPr>
            <w:rFonts w:eastAsia="宋体"/>
            <w:sz w:val="22"/>
            <w:szCs w:val="22"/>
            <w:lang w:eastAsia="zh-CN"/>
          </w:rPr>
          <w:t xml:space="preserve"> </w:t>
        </w:r>
      </w:ins>
      <w:ins w:id="66" w:author="Ming Gan" w:date="2021-03-10T16:44:00Z">
        <w:r w:rsidR="00582EC5">
          <w:rPr>
            <w:rFonts w:eastAsia="宋体"/>
            <w:sz w:val="22"/>
            <w:szCs w:val="22"/>
            <w:lang w:eastAsia="zh-CN"/>
          </w:rPr>
          <w:t>not un</w:t>
        </w:r>
      </w:ins>
      <w:ins w:id="67" w:author="Ming Gan" w:date="2021-03-10T16:11:00Z">
        <w:r w:rsidR="005D651F">
          <w:rPr>
            <w:rFonts w:eastAsia="宋体"/>
            <w:sz w:val="22"/>
            <w:szCs w:val="22"/>
            <w:lang w:eastAsia="zh-CN"/>
          </w:rPr>
          <w:t xml:space="preserve">solicited response </w:t>
        </w:r>
      </w:ins>
      <w:ins w:id="68" w:author="Ming Gan" w:date="2021-03-10T15:58:00Z">
        <w:r w:rsidR="006449D9">
          <w:rPr>
            <w:rFonts w:eastAsia="宋体"/>
            <w:sz w:val="22"/>
            <w:szCs w:val="22"/>
            <w:lang w:eastAsia="zh-CN"/>
          </w:rPr>
          <w:t xml:space="preserve">shall be the same as </w:t>
        </w:r>
      </w:ins>
      <w:ins w:id="69" w:author="Ming Gan" w:date="2021-03-10T16:12:00Z">
        <w:r w:rsidR="005D651F">
          <w:rPr>
            <w:rFonts w:eastAsia="宋体"/>
            <w:sz w:val="22"/>
            <w:szCs w:val="22"/>
            <w:lang w:eastAsia="zh-CN"/>
          </w:rPr>
          <w:t>t</w:t>
        </w:r>
      </w:ins>
      <w:ins w:id="70" w:author="Ming Gan" w:date="2021-03-10T16:08:00Z">
        <w:r w:rsidR="006449D9" w:rsidRPr="006449D9">
          <w:rPr>
            <w:rFonts w:eastAsia="宋体"/>
            <w:sz w:val="22"/>
            <w:szCs w:val="22"/>
            <w:lang w:eastAsia="zh-CN"/>
          </w:rPr>
          <w:t>he link(s)</w:t>
        </w:r>
      </w:ins>
      <w:ins w:id="71" w:author="Ming Gan" w:date="2021-03-10T16:10:00Z">
        <w:r w:rsidR="005D651F">
          <w:rPr>
            <w:rFonts w:eastAsia="宋体"/>
            <w:sz w:val="22"/>
            <w:szCs w:val="22"/>
            <w:lang w:eastAsia="zh-CN"/>
          </w:rPr>
          <w:t xml:space="preserve"> in</w:t>
        </w:r>
      </w:ins>
      <w:ins w:id="72" w:author="Ming Gan" w:date="2021-03-10T16:08:00Z">
        <w:r w:rsidR="006449D9" w:rsidRPr="006449D9">
          <w:rPr>
            <w:rFonts w:eastAsia="宋体"/>
            <w:sz w:val="22"/>
            <w:szCs w:val="22"/>
            <w:lang w:eastAsia="zh-CN"/>
          </w:rPr>
          <w:t xml:space="preserve"> </w:t>
        </w:r>
      </w:ins>
      <w:ins w:id="73" w:author="Ming Gan" w:date="2021-03-10T16:00:00Z">
        <w:r w:rsidR="006449D9">
          <w:rPr>
            <w:rFonts w:eastAsia="宋体"/>
            <w:sz w:val="22"/>
            <w:szCs w:val="22"/>
            <w:lang w:eastAsia="zh-CN"/>
          </w:rPr>
          <w:t>the TWT element</w:t>
        </w:r>
      </w:ins>
      <w:ins w:id="74" w:author="Ming Gan" w:date="2021-03-10T16:42:00Z">
        <w:r w:rsidR="004D04C9">
          <w:rPr>
            <w:rFonts w:eastAsia="宋体"/>
            <w:sz w:val="22"/>
            <w:szCs w:val="22"/>
            <w:lang w:eastAsia="zh-CN"/>
          </w:rPr>
          <w:t xml:space="preserve"> </w:t>
        </w:r>
      </w:ins>
      <w:ins w:id="75" w:author="Ming Gan" w:date="2021-03-10T16:43:00Z">
        <w:r w:rsidR="004D04C9">
          <w:rPr>
            <w:rFonts w:eastAsia="宋体"/>
            <w:sz w:val="22"/>
            <w:szCs w:val="22"/>
            <w:lang w:eastAsia="zh-CN"/>
          </w:rPr>
          <w:t>received from</w:t>
        </w:r>
      </w:ins>
      <w:ins w:id="76" w:author="Ming Gan" w:date="2021-03-10T16:42:00Z">
        <w:r w:rsidR="004D04C9">
          <w:rPr>
            <w:rFonts w:eastAsia="宋体"/>
            <w:sz w:val="22"/>
            <w:szCs w:val="22"/>
            <w:lang w:eastAsia="zh-CN"/>
          </w:rPr>
          <w:t xml:space="preserve"> the STA </w:t>
        </w:r>
      </w:ins>
      <w:ins w:id="77" w:author="Ming Gan" w:date="2021-03-10T16:43:00Z">
        <w:r w:rsidR="004D04C9">
          <w:rPr>
            <w:rFonts w:eastAsia="宋体"/>
            <w:sz w:val="22"/>
            <w:szCs w:val="22"/>
            <w:lang w:eastAsia="zh-CN"/>
          </w:rPr>
          <w:t>affiliated the MLD</w:t>
        </w:r>
      </w:ins>
      <w:ins w:id="78" w:author="Ming Gan" w:date="2021-03-10T16:11:00Z">
        <w:r w:rsidR="005D651F">
          <w:rPr>
            <w:rFonts w:eastAsia="宋体"/>
            <w:sz w:val="22"/>
            <w:szCs w:val="22"/>
            <w:lang w:eastAsia="zh-CN"/>
          </w:rPr>
          <w:t>.</w:t>
        </w:r>
      </w:ins>
    </w:p>
    <w:p w14:paraId="730BD048" w14:textId="2DEB3D7A" w:rsidR="008359EB" w:rsidRPr="008359EB" w:rsidDel="008359EB" w:rsidRDefault="008359EB" w:rsidP="008359EB">
      <w:pPr>
        <w:jc w:val="both"/>
        <w:rPr>
          <w:del w:id="79" w:author="Cariou, Laurent" w:date="2021-03-05T19:44:00Z"/>
          <w:rFonts w:eastAsia="宋体"/>
          <w:sz w:val="22"/>
          <w:szCs w:val="22"/>
          <w:lang w:eastAsia="zh-CN"/>
        </w:rPr>
      </w:pPr>
    </w:p>
    <w:p w14:paraId="7EE79AA1" w14:textId="77777777" w:rsidR="008359EB" w:rsidRPr="00F36419" w:rsidRDefault="008359EB" w:rsidP="00705E11">
      <w:pPr>
        <w:jc w:val="both"/>
        <w:rPr>
          <w:rFonts w:eastAsia="宋体"/>
          <w:sz w:val="22"/>
          <w:szCs w:val="22"/>
          <w:lang w:val="en-US" w:eastAsia="zh-CN"/>
        </w:rPr>
      </w:pPr>
    </w:p>
    <w:p w14:paraId="79363FB0" w14:textId="616482B9" w:rsidR="00705E11" w:rsidRDefault="00705E11" w:rsidP="00705E11">
      <w:pPr>
        <w:jc w:val="both"/>
        <w:rPr>
          <w:rFonts w:eastAsia="宋体"/>
          <w:sz w:val="22"/>
          <w:szCs w:val="22"/>
          <w:lang w:eastAsia="zh-CN"/>
        </w:rPr>
      </w:pPr>
      <w:r w:rsidRPr="00FD0CDE">
        <w:rPr>
          <w:rFonts w:eastAsia="宋体"/>
          <w:sz w:val="22"/>
          <w:szCs w:val="22"/>
          <w:lang w:eastAsia="zh-CN"/>
        </w:rPr>
        <w:t xml:space="preserve">During the negotiation of TWT agreements, </w:t>
      </w:r>
      <w:del w:id="80" w:author="Ming Gan" w:date="2021-03-05T17:05:00Z">
        <w:r w:rsidRPr="00FD0CDE" w:rsidDel="00A05028">
          <w:rPr>
            <w:rFonts w:eastAsia="宋体"/>
            <w:sz w:val="22"/>
            <w:szCs w:val="22"/>
            <w:lang w:eastAsia="zh-CN"/>
          </w:rPr>
          <w:delText xml:space="preserve">an EHT </w:delText>
        </w:r>
        <w:r w:rsidR="00850660" w:rsidDel="00A05028">
          <w:rPr>
            <w:rFonts w:eastAsia="宋体"/>
            <w:sz w:val="22"/>
            <w:szCs w:val="22"/>
            <w:lang w:eastAsia="zh-CN"/>
          </w:rPr>
          <w:delText xml:space="preserve">non-AP </w:delText>
        </w:r>
      </w:del>
      <w:ins w:id="81" w:author="Ming Gan" w:date="2021-03-05T17:05:00Z">
        <w:r w:rsidR="00A05028">
          <w:rPr>
            <w:rFonts w:eastAsia="宋体"/>
            <w:sz w:val="22"/>
            <w:szCs w:val="22"/>
            <w:lang w:eastAsia="zh-CN"/>
          </w:rPr>
          <w:t xml:space="preserve">a </w:t>
        </w:r>
      </w:ins>
      <w:ins w:id="82" w:author="Ming Gan" w:date="2021-03-05T20:42:00Z">
        <w:r w:rsidR="00901D01">
          <w:rPr>
            <w:rFonts w:eastAsia="宋体"/>
            <w:sz w:val="22"/>
            <w:szCs w:val="22"/>
            <w:lang w:eastAsia="zh-CN"/>
          </w:rPr>
          <w:t>TWT reques</w:t>
        </w:r>
      </w:ins>
      <w:ins w:id="83" w:author="Ming Gan" w:date="2021-03-05T20:43:00Z">
        <w:r w:rsidR="00901D01">
          <w:rPr>
            <w:rFonts w:eastAsia="宋体"/>
            <w:sz w:val="22"/>
            <w:szCs w:val="22"/>
            <w:lang w:eastAsia="zh-CN"/>
          </w:rPr>
          <w:t xml:space="preserve">ting </w:t>
        </w:r>
      </w:ins>
      <w:r w:rsidRPr="00FD0CDE">
        <w:rPr>
          <w:rFonts w:eastAsia="宋体"/>
          <w:sz w:val="22"/>
          <w:szCs w:val="22"/>
          <w:lang w:eastAsia="zh-CN"/>
        </w:rPr>
        <w:t xml:space="preserve">STA </w:t>
      </w:r>
      <w:del w:id="84" w:author="Ming Gan" w:date="2021-03-05T20:43:00Z">
        <w:r w:rsidRPr="00FD0CDE" w:rsidDel="00901D01">
          <w:rPr>
            <w:rFonts w:eastAsia="宋体"/>
            <w:sz w:val="22"/>
            <w:szCs w:val="22"/>
            <w:lang w:eastAsia="zh-CN"/>
          </w:rPr>
          <w:delText>of</w:delText>
        </w:r>
      </w:del>
      <w:ins w:id="85" w:author="Ming Gan" w:date="2021-03-05T20:43:00Z">
        <w:r w:rsidR="00901D01">
          <w:rPr>
            <w:rFonts w:eastAsia="宋体"/>
            <w:sz w:val="22"/>
            <w:szCs w:val="22"/>
            <w:lang w:eastAsia="zh-CN"/>
          </w:rPr>
          <w:t>affiliated with</w:t>
        </w:r>
      </w:ins>
      <w:r w:rsidRPr="00FD0CDE">
        <w:rPr>
          <w:rFonts w:eastAsia="宋体"/>
          <w:sz w:val="22"/>
          <w:szCs w:val="22"/>
          <w:lang w:eastAsia="zh-CN"/>
        </w:rPr>
        <w:t xml:space="preserve"> a </w:t>
      </w:r>
      <w:del w:id="86" w:author="Ming Gan" w:date="2021-03-05T17:05:00Z">
        <w:r w:rsidRPr="00FD0CDE" w:rsidDel="00A05028">
          <w:rPr>
            <w:rFonts w:eastAsia="宋体"/>
            <w:sz w:val="22"/>
            <w:szCs w:val="22"/>
            <w:lang w:eastAsia="zh-CN"/>
          </w:rPr>
          <w:delText xml:space="preserve">non-AP </w:delText>
        </w:r>
      </w:del>
      <w:r w:rsidRPr="00FD0CDE">
        <w:rPr>
          <w:rFonts w:eastAsia="宋体"/>
          <w:sz w:val="22"/>
          <w:szCs w:val="22"/>
          <w:lang w:eastAsia="zh-CN"/>
        </w:rPr>
        <w:t xml:space="preserve">MLD </w:t>
      </w:r>
      <w:ins w:id="87" w:author="Ming Gan" w:date="2021-03-05T20:43:00Z">
        <w:r w:rsidR="00901D01">
          <w:rPr>
            <w:rFonts w:eastAsia="宋体"/>
            <w:sz w:val="22"/>
            <w:szCs w:val="22"/>
            <w:lang w:eastAsia="zh-CN"/>
          </w:rPr>
          <w:t xml:space="preserve">and a TWT responding STA affiliated with a MLD </w:t>
        </w:r>
      </w:ins>
      <w:r w:rsidRPr="00FD0CDE">
        <w:rPr>
          <w:rFonts w:eastAsia="宋体"/>
          <w:sz w:val="22"/>
          <w:szCs w:val="22"/>
          <w:lang w:eastAsia="zh-CN"/>
        </w:rPr>
        <w:t xml:space="preserve">may indicate different link(s) in each TWT element if there are more than one TWT element in the </w:t>
      </w:r>
      <w:del w:id="88" w:author="Ming Gan" w:date="2021-03-05T20:33:00Z">
        <w:r w:rsidRPr="00FD0CDE" w:rsidDel="00157E29">
          <w:rPr>
            <w:rFonts w:eastAsia="宋体"/>
            <w:sz w:val="22"/>
            <w:szCs w:val="22"/>
            <w:lang w:eastAsia="zh-CN"/>
          </w:rPr>
          <w:delText xml:space="preserve">management </w:delText>
        </w:r>
      </w:del>
      <w:ins w:id="89" w:author="Ming Gan" w:date="2021-03-05T20:33:00Z">
        <w:r w:rsidR="00157E29">
          <w:rPr>
            <w:rFonts w:eastAsia="宋体"/>
            <w:sz w:val="22"/>
            <w:szCs w:val="22"/>
            <w:lang w:eastAsia="zh-CN"/>
          </w:rPr>
          <w:t>M</w:t>
        </w:r>
        <w:r w:rsidR="00157E29" w:rsidRPr="00FD0CDE">
          <w:rPr>
            <w:rFonts w:eastAsia="宋体"/>
            <w:sz w:val="22"/>
            <w:szCs w:val="22"/>
            <w:lang w:eastAsia="zh-CN"/>
          </w:rPr>
          <w:t xml:space="preserve">anagement </w:t>
        </w:r>
      </w:ins>
      <w:r w:rsidRPr="00FD0CDE">
        <w:rPr>
          <w:rFonts w:eastAsia="宋体"/>
          <w:sz w:val="22"/>
          <w:szCs w:val="22"/>
          <w:lang w:eastAsia="zh-CN"/>
        </w:rPr>
        <w:t>frame.</w:t>
      </w:r>
    </w:p>
    <w:p w14:paraId="7C058D44" w14:textId="77777777" w:rsidR="00121656" w:rsidRDefault="00121656" w:rsidP="00705E11">
      <w:pPr>
        <w:jc w:val="both"/>
        <w:rPr>
          <w:rFonts w:eastAsia="宋体"/>
          <w:sz w:val="22"/>
          <w:szCs w:val="22"/>
          <w:lang w:eastAsia="zh-CN"/>
        </w:rPr>
      </w:pPr>
    </w:p>
    <w:p w14:paraId="0EE629D4" w14:textId="3DB581F3" w:rsidR="00121656" w:rsidRPr="00FD0CDE" w:rsidDel="00A05028" w:rsidRDefault="00121656" w:rsidP="00121656">
      <w:pPr>
        <w:jc w:val="both"/>
        <w:rPr>
          <w:del w:id="90" w:author="Ming Gan" w:date="2021-03-05T17:04:00Z"/>
          <w:rFonts w:eastAsia="宋体"/>
          <w:sz w:val="22"/>
          <w:szCs w:val="22"/>
          <w:lang w:eastAsia="zh-CN"/>
        </w:rPr>
      </w:pPr>
      <w:del w:id="91" w:author="Ming Gan" w:date="2021-03-05T17:04:00Z">
        <w:r w:rsidRPr="00FD0CDE" w:rsidDel="00A05028">
          <w:rPr>
            <w:rFonts w:eastAsia="宋体"/>
            <w:sz w:val="22"/>
            <w:szCs w:val="22"/>
            <w:lang w:eastAsia="zh-CN"/>
          </w:rPr>
          <w:lastRenderedPageBreak/>
          <w:delText xml:space="preserve">During the negotiation of TWT agreements, an EHT </w:delText>
        </w:r>
        <w:r w:rsidDel="00A05028">
          <w:rPr>
            <w:rFonts w:eastAsia="宋体" w:hint="eastAsia"/>
            <w:sz w:val="22"/>
            <w:szCs w:val="22"/>
            <w:lang w:eastAsia="zh-CN"/>
          </w:rPr>
          <w:delText>AP</w:delText>
        </w:r>
        <w:r w:rsidRPr="00FD0CDE" w:rsidDel="00A05028">
          <w:rPr>
            <w:rFonts w:eastAsia="宋体"/>
            <w:sz w:val="22"/>
            <w:szCs w:val="22"/>
            <w:lang w:eastAsia="zh-CN"/>
          </w:rPr>
          <w:delText xml:space="preserve"> of a</w:delText>
        </w:r>
        <w:r w:rsidDel="00A05028">
          <w:rPr>
            <w:rFonts w:eastAsia="宋体"/>
            <w:sz w:val="22"/>
            <w:szCs w:val="22"/>
            <w:lang w:eastAsia="zh-CN"/>
          </w:rPr>
          <w:delText xml:space="preserve">n </w:delText>
        </w:r>
        <w:r w:rsidRPr="00FD0CDE" w:rsidDel="00A05028">
          <w:rPr>
            <w:rFonts w:eastAsia="宋体"/>
            <w:sz w:val="22"/>
            <w:szCs w:val="22"/>
            <w:lang w:eastAsia="zh-CN"/>
          </w:rPr>
          <w:delText>AP MLD may indicate different link(s) in each TWT element if there are more than one TWT element in the management frame.</w:delText>
        </w:r>
      </w:del>
    </w:p>
    <w:p w14:paraId="7C096149" w14:textId="77777777" w:rsidR="00121656" w:rsidRPr="00121656" w:rsidRDefault="00121656" w:rsidP="00705E11">
      <w:pPr>
        <w:jc w:val="both"/>
        <w:rPr>
          <w:rFonts w:eastAsia="宋体"/>
          <w:sz w:val="22"/>
          <w:szCs w:val="22"/>
          <w:lang w:eastAsia="zh-CN"/>
        </w:rPr>
      </w:pPr>
    </w:p>
    <w:p w14:paraId="376D8304" w14:textId="77777777" w:rsidR="00657D37" w:rsidRPr="00121656" w:rsidRDefault="00657D37" w:rsidP="00FC4238">
      <w:pPr>
        <w:jc w:val="both"/>
        <w:rPr>
          <w:sz w:val="22"/>
          <w:szCs w:val="22"/>
        </w:rPr>
      </w:pPr>
    </w:p>
    <w:p w14:paraId="739D4658" w14:textId="7E9B2EFD" w:rsidR="00705E11" w:rsidRPr="00FD0CDE" w:rsidRDefault="00705E11" w:rsidP="00FC4238">
      <w:pPr>
        <w:jc w:val="both"/>
        <w:rPr>
          <w:sz w:val="22"/>
          <w:szCs w:val="22"/>
        </w:rPr>
      </w:pPr>
      <w:r w:rsidRPr="00FD0CDE">
        <w:rPr>
          <w:sz w:val="22"/>
          <w:szCs w:val="22"/>
        </w:rPr>
        <w:t xml:space="preserve">An example of TWT </w:t>
      </w:r>
      <w:r w:rsidR="00551462" w:rsidRPr="00FD0CDE">
        <w:rPr>
          <w:sz w:val="22"/>
          <w:szCs w:val="22"/>
        </w:rPr>
        <w:t>agreements negotiation between two MLDs is</w:t>
      </w:r>
      <w:r w:rsidRPr="00FD0CDE">
        <w:rPr>
          <w:sz w:val="22"/>
          <w:szCs w:val="22"/>
        </w:rPr>
        <w:t xml:space="preserve"> shown in Figure </w:t>
      </w:r>
      <w:r w:rsidR="00551462" w:rsidRPr="00FD0CDE">
        <w:rPr>
          <w:rFonts w:eastAsia="宋体"/>
          <w:sz w:val="22"/>
          <w:szCs w:val="22"/>
          <w:lang w:eastAsia="zh-CN"/>
        </w:rPr>
        <w:t>35</w:t>
      </w:r>
      <w:r w:rsidR="00551462" w:rsidRPr="00FD0CDE">
        <w:rPr>
          <w:sz w:val="22"/>
          <w:szCs w:val="22"/>
        </w:rPr>
        <w:t>-x</w:t>
      </w:r>
      <w:r w:rsidRPr="00FD0CDE">
        <w:rPr>
          <w:sz w:val="22"/>
          <w:szCs w:val="22"/>
        </w:rPr>
        <w:t xml:space="preserve"> (Example of </w:t>
      </w:r>
      <w:r w:rsidR="00551462" w:rsidRPr="00FD0CDE">
        <w:rPr>
          <w:sz w:val="22"/>
          <w:szCs w:val="22"/>
        </w:rPr>
        <w:t>TWT agreements negotiation</w:t>
      </w:r>
      <w:r w:rsidRPr="00FD0CDE">
        <w:rPr>
          <w:sz w:val="22"/>
          <w:szCs w:val="22"/>
        </w:rPr>
        <w:t>).</w:t>
      </w:r>
    </w:p>
    <w:p w14:paraId="70054A8E" w14:textId="77777777" w:rsidR="00FC4238" w:rsidRPr="00FD0CDE" w:rsidRDefault="00FC4238" w:rsidP="00223E90">
      <w:pPr>
        <w:jc w:val="both"/>
        <w:rPr>
          <w:sz w:val="20"/>
        </w:rPr>
      </w:pPr>
    </w:p>
    <w:p w14:paraId="5977CA13" w14:textId="77777777" w:rsidR="00551462" w:rsidRPr="00FD0CDE" w:rsidRDefault="00551462" w:rsidP="00223E90">
      <w:pPr>
        <w:jc w:val="both"/>
        <w:rPr>
          <w:sz w:val="20"/>
        </w:rPr>
      </w:pPr>
    </w:p>
    <w:p w14:paraId="5832D22C" w14:textId="44DD2141" w:rsidR="00551462" w:rsidRPr="00FD0CDE" w:rsidRDefault="006449D9" w:rsidP="00551462">
      <w:pPr>
        <w:pStyle w:val="T"/>
      </w:pPr>
      <w:r w:rsidRPr="00FD0CDE">
        <w:object w:dxaOrig="10380" w:dyaOrig="2551" w14:anchorId="2266AE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115.2pt" o:ole="">
            <v:imagedata r:id="rId8" o:title=""/>
          </v:shape>
          <o:OLEObject Type="Embed" ProgID="Visio.Drawing.15" ShapeID="_x0000_i1025" DrawAspect="Content" ObjectID="_1677329663" r:id="rId9"/>
        </w:object>
      </w:r>
    </w:p>
    <w:p w14:paraId="30B5C5F1" w14:textId="55E113B7" w:rsidR="00551462" w:rsidRPr="00FD0CDE" w:rsidRDefault="00551462" w:rsidP="00551462">
      <w:pPr>
        <w:pStyle w:val="T"/>
        <w:rPr>
          <w:color w:val="00B050"/>
          <w:w w:val="100"/>
        </w:rPr>
      </w:pPr>
      <w:r w:rsidRPr="00FD0CDE">
        <w:t xml:space="preserve">Figure 35-x – Example of </w:t>
      </w:r>
      <w:r w:rsidRPr="00FD0CDE">
        <w:rPr>
          <w:sz w:val="22"/>
          <w:szCs w:val="22"/>
        </w:rPr>
        <w:t>TWT agreements negotiation</w:t>
      </w:r>
    </w:p>
    <w:p w14:paraId="63903303" w14:textId="77777777" w:rsidR="00551462" w:rsidRPr="00FD0CDE" w:rsidRDefault="00551462" w:rsidP="00223E90">
      <w:pPr>
        <w:jc w:val="both"/>
        <w:rPr>
          <w:sz w:val="20"/>
        </w:rPr>
      </w:pPr>
    </w:p>
    <w:p w14:paraId="29C0F133" w14:textId="5C93CA1E" w:rsidR="00F36419" w:rsidRPr="00F151CB" w:rsidRDefault="00551462" w:rsidP="00223E90">
      <w:pPr>
        <w:jc w:val="both"/>
        <w:rPr>
          <w:sz w:val="22"/>
          <w:szCs w:val="22"/>
        </w:rPr>
      </w:pPr>
      <w:r w:rsidRPr="00F151CB">
        <w:rPr>
          <w:sz w:val="22"/>
          <w:szCs w:val="22"/>
        </w:rPr>
        <w:t xml:space="preserve">In this example, AP MLD has three affiliated APs: AP 1 operates on 2.4 GHz band, AP 2 operates on 5 GHz band, and AP 3 operates on 6 GHz band. Non-AP STA 1 affiliated with the non-AP MLD sends </w:t>
      </w:r>
      <w:r w:rsidR="0060797E" w:rsidRPr="00F151CB">
        <w:rPr>
          <w:rFonts w:eastAsia="宋体"/>
          <w:sz w:val="22"/>
          <w:szCs w:val="22"/>
          <w:lang w:eastAsia="zh-CN"/>
        </w:rPr>
        <w:t>a</w:t>
      </w:r>
      <w:r w:rsidR="0060797E" w:rsidRPr="00F151CB">
        <w:rPr>
          <w:sz w:val="22"/>
          <w:szCs w:val="22"/>
        </w:rPr>
        <w:t xml:space="preserve"> TWT element in a TWT set</w:t>
      </w:r>
      <w:r w:rsidR="00DD149E" w:rsidRPr="00F151CB">
        <w:rPr>
          <w:sz w:val="22"/>
          <w:szCs w:val="22"/>
        </w:rPr>
        <w:t>up frame</w:t>
      </w:r>
      <w:r w:rsidRPr="00F151CB">
        <w:rPr>
          <w:sz w:val="22"/>
          <w:szCs w:val="22"/>
        </w:rPr>
        <w:t xml:space="preserve"> to AP 1 affiliated with the AP MLD. </w:t>
      </w:r>
      <w:r w:rsidR="00DD149E" w:rsidRPr="00F151CB">
        <w:rPr>
          <w:sz w:val="22"/>
          <w:szCs w:val="22"/>
        </w:rPr>
        <w:t>The TWT element</w:t>
      </w:r>
      <w:r w:rsidR="00F151CB" w:rsidRPr="00F151CB">
        <w:rPr>
          <w:sz w:val="22"/>
          <w:szCs w:val="22"/>
        </w:rPr>
        <w:t xml:space="preserve"> sent by non-AP STA 1</w:t>
      </w:r>
      <w:r w:rsidR="00DD149E" w:rsidRPr="00F151CB">
        <w:rPr>
          <w:sz w:val="22"/>
          <w:szCs w:val="22"/>
        </w:rPr>
        <w:t xml:space="preserve"> </w:t>
      </w:r>
      <w:r w:rsidR="00F36419" w:rsidRPr="00F151CB">
        <w:rPr>
          <w:sz w:val="22"/>
          <w:szCs w:val="22"/>
        </w:rPr>
        <w:t xml:space="preserve">indicates the links of </w:t>
      </w:r>
      <w:r w:rsidR="00F151CB" w:rsidRPr="00F151CB">
        <w:rPr>
          <w:sz w:val="22"/>
          <w:szCs w:val="22"/>
        </w:rPr>
        <w:t>AP 1, AP 2, and AP 3</w:t>
      </w:r>
      <w:r w:rsidR="00F36419" w:rsidRPr="00F151CB">
        <w:rPr>
          <w:sz w:val="22"/>
          <w:szCs w:val="22"/>
        </w:rPr>
        <w:t xml:space="preserve"> to request three links to be setup</w:t>
      </w:r>
      <w:r w:rsidR="00F151CB" w:rsidRPr="00F151CB">
        <w:rPr>
          <w:sz w:val="22"/>
          <w:szCs w:val="22"/>
        </w:rPr>
        <w:t xml:space="preserve"> </w:t>
      </w:r>
      <w:r w:rsidR="00F36419" w:rsidRPr="00F151CB">
        <w:rPr>
          <w:sz w:val="22"/>
          <w:szCs w:val="22"/>
        </w:rPr>
        <w:t>TWT agreement</w:t>
      </w:r>
      <w:r w:rsidR="00F151CB" w:rsidRPr="00F151CB">
        <w:rPr>
          <w:sz w:val="22"/>
          <w:szCs w:val="22"/>
        </w:rPr>
        <w:t>s</w:t>
      </w:r>
      <w:r w:rsidR="00DD149E" w:rsidRPr="00F151CB">
        <w:rPr>
          <w:sz w:val="22"/>
          <w:szCs w:val="22"/>
        </w:rPr>
        <w:t xml:space="preserve"> </w:t>
      </w:r>
      <w:r w:rsidR="00F36419" w:rsidRPr="00F151CB">
        <w:rPr>
          <w:sz w:val="22"/>
          <w:szCs w:val="22"/>
        </w:rPr>
        <w:t>(one link between AP 1 and non-AP STA 1, one link between AP 2 and non-AP STA 2, and one link between AP 3 and non-AP STA 3), and is</w:t>
      </w:r>
      <w:r w:rsidR="00F151CB" w:rsidRPr="00F151CB">
        <w:rPr>
          <w:sz w:val="22"/>
          <w:szCs w:val="22"/>
        </w:rPr>
        <w:t xml:space="preserve"> with</w:t>
      </w:r>
      <w:r w:rsidR="00F36419" w:rsidRPr="00F151CB">
        <w:rPr>
          <w:sz w:val="22"/>
          <w:szCs w:val="22"/>
        </w:rPr>
        <w:t xml:space="preserve"> a value of Request TWT in the TWT Command field and with the TWT Request field equal to 1. AP 1 affiliated with the AP MLD sends </w:t>
      </w:r>
      <w:r w:rsidR="00F36419" w:rsidRPr="00F151CB">
        <w:rPr>
          <w:rFonts w:eastAsia="宋体"/>
          <w:sz w:val="22"/>
          <w:szCs w:val="22"/>
          <w:lang w:eastAsia="zh-CN"/>
        </w:rPr>
        <w:t>a</w:t>
      </w:r>
      <w:r w:rsidR="00F36419" w:rsidRPr="00F151CB">
        <w:rPr>
          <w:sz w:val="22"/>
          <w:szCs w:val="22"/>
        </w:rPr>
        <w:t xml:space="preserve"> TWT element in a TWT setup frame to non-AP STA 1 affiliated with the non-AP MLD and the TWT element </w:t>
      </w:r>
      <w:r w:rsidR="00F151CB" w:rsidRPr="00F151CB">
        <w:rPr>
          <w:sz w:val="22"/>
          <w:szCs w:val="22"/>
        </w:rPr>
        <w:t xml:space="preserve">sent by AP 1 </w:t>
      </w:r>
      <w:r w:rsidR="00F36419" w:rsidRPr="00F151CB">
        <w:rPr>
          <w:sz w:val="22"/>
          <w:szCs w:val="22"/>
        </w:rPr>
        <w:t xml:space="preserve">indicates the links of </w:t>
      </w:r>
      <w:r w:rsidR="00F151CB" w:rsidRPr="00F151CB">
        <w:rPr>
          <w:sz w:val="22"/>
          <w:szCs w:val="22"/>
        </w:rPr>
        <w:t xml:space="preserve">AP 1, </w:t>
      </w:r>
      <w:r w:rsidR="00F36419" w:rsidRPr="00F151CB">
        <w:rPr>
          <w:sz w:val="22"/>
          <w:szCs w:val="22"/>
        </w:rPr>
        <w:t>AP</w:t>
      </w:r>
      <w:r w:rsidR="00F151CB" w:rsidRPr="00F151CB">
        <w:rPr>
          <w:sz w:val="22"/>
          <w:szCs w:val="22"/>
        </w:rPr>
        <w:t xml:space="preserve"> 2, and </w:t>
      </w:r>
      <w:r w:rsidR="00F36419" w:rsidRPr="00F151CB">
        <w:rPr>
          <w:sz w:val="22"/>
          <w:szCs w:val="22"/>
        </w:rPr>
        <w:t xml:space="preserve">AP 3 </w:t>
      </w:r>
      <w:r w:rsidR="00F151CB" w:rsidRPr="00F151CB">
        <w:rPr>
          <w:sz w:val="22"/>
          <w:szCs w:val="22"/>
        </w:rPr>
        <w:t xml:space="preserve">with </w:t>
      </w:r>
      <w:r w:rsidR="00F151CB" w:rsidRPr="00F151CB">
        <w:rPr>
          <w:rFonts w:eastAsia="宋体"/>
          <w:sz w:val="22"/>
          <w:szCs w:val="22"/>
          <w:lang w:eastAsia="zh-CN"/>
        </w:rPr>
        <w:t xml:space="preserve">a value of Accept TWT </w:t>
      </w:r>
      <w:r w:rsidR="00F151CB" w:rsidRPr="00F151CB">
        <w:rPr>
          <w:sz w:val="22"/>
          <w:szCs w:val="22"/>
        </w:rPr>
        <w:t xml:space="preserve">in the TWT Command field and with the TWT Request field equal to 0. After successful TWT agrements </w:t>
      </w:r>
      <w:r w:rsidR="00972D63" w:rsidRPr="00F151CB">
        <w:rPr>
          <w:sz w:val="22"/>
          <w:szCs w:val="22"/>
        </w:rPr>
        <w:t xml:space="preserve">setup </w:t>
      </w:r>
      <w:r w:rsidR="00F151CB" w:rsidRPr="00F151CB">
        <w:rPr>
          <w:sz w:val="22"/>
          <w:szCs w:val="22"/>
        </w:rPr>
        <w:t>on three links</w:t>
      </w:r>
      <w:r w:rsidR="006940C7">
        <w:rPr>
          <w:sz w:val="22"/>
          <w:szCs w:val="22"/>
        </w:rPr>
        <w:t>,</w:t>
      </w:r>
      <w:r w:rsidR="00D64E04">
        <w:rPr>
          <w:sz w:val="22"/>
          <w:szCs w:val="22"/>
        </w:rPr>
        <w:t xml:space="preserve"> </w:t>
      </w:r>
      <w:ins w:id="92" w:author="Cariou, Laurent" w:date="2021-03-08T15:46:00Z">
        <w:r w:rsidR="00385072">
          <w:rPr>
            <w:sz w:val="22"/>
            <w:szCs w:val="22"/>
          </w:rPr>
          <w:t xml:space="preserve">three TWT SPs with same </w:t>
        </w:r>
      </w:ins>
      <w:ins w:id="93" w:author="Ming Gan" w:date="2021-03-10T16:16:00Z">
        <w:r w:rsidR="001D738B">
          <w:rPr>
            <w:sz w:val="22"/>
            <w:szCs w:val="22"/>
          </w:rPr>
          <w:t xml:space="preserve">TWT </w:t>
        </w:r>
      </w:ins>
      <w:ins w:id="94" w:author="Cariou, Laurent" w:date="2021-03-08T15:46:00Z">
        <w:r w:rsidR="00385072">
          <w:rPr>
            <w:sz w:val="22"/>
            <w:szCs w:val="22"/>
          </w:rPr>
          <w:t xml:space="preserve">parameters exist on </w:t>
        </w:r>
      </w:ins>
      <w:r w:rsidR="00D64E04">
        <w:rPr>
          <w:sz w:val="22"/>
          <w:szCs w:val="22"/>
        </w:rPr>
        <w:t xml:space="preserve">these three links </w:t>
      </w:r>
      <w:del w:id="95" w:author="Cariou, Laurent" w:date="2021-03-08T15:46:00Z">
        <w:r w:rsidR="00D64E04" w:rsidDel="00385072">
          <w:rPr>
            <w:sz w:val="22"/>
            <w:szCs w:val="22"/>
          </w:rPr>
          <w:delText>share the same TWT SP</w:delText>
        </w:r>
        <w:r w:rsidR="00D64E04" w:rsidRPr="00F151CB" w:rsidDel="00385072">
          <w:rPr>
            <w:sz w:val="22"/>
            <w:szCs w:val="22"/>
          </w:rPr>
          <w:delText xml:space="preserve"> </w:delText>
        </w:r>
      </w:del>
      <w:r w:rsidR="00F151CB" w:rsidRPr="00F151CB">
        <w:rPr>
          <w:sz w:val="22"/>
          <w:szCs w:val="22"/>
        </w:rPr>
        <w:t>(link 1 between AP 1 and non-AP STA 1, link 2 between AP 2 and non-AP STA 2, and link 3 between AP 3 and non-AP STA 3).</w:t>
      </w:r>
      <w:ins w:id="96" w:author="Ming Gan" w:date="2021-03-05T15:29:00Z">
        <w:r w:rsidR="00253CE5">
          <w:rPr>
            <w:sz w:val="22"/>
            <w:szCs w:val="22"/>
          </w:rPr>
          <w:t xml:space="preserve">In another instance, </w:t>
        </w:r>
      </w:ins>
      <w:ins w:id="97" w:author="Ming Gan" w:date="2021-03-10T16:19:00Z">
        <w:r w:rsidR="00BD08CA">
          <w:rPr>
            <w:sz w:val="22"/>
            <w:szCs w:val="22"/>
          </w:rPr>
          <w:t>n</w:t>
        </w:r>
      </w:ins>
      <w:ins w:id="98" w:author="Ming Gan" w:date="2021-03-05T17:07:00Z">
        <w:r w:rsidR="00884EF7" w:rsidRPr="00F151CB">
          <w:rPr>
            <w:sz w:val="22"/>
            <w:szCs w:val="22"/>
          </w:rPr>
          <w:t xml:space="preserve">on-AP STA 1 affiliated with the non-AP MLD sends </w:t>
        </w:r>
        <w:r w:rsidR="00884EF7">
          <w:rPr>
            <w:rFonts w:eastAsia="宋体" w:hint="eastAsia"/>
            <w:sz w:val="22"/>
            <w:szCs w:val="22"/>
            <w:lang w:eastAsia="zh-CN"/>
          </w:rPr>
          <w:t>three</w:t>
        </w:r>
        <w:r w:rsidR="00884EF7" w:rsidRPr="00F151CB">
          <w:rPr>
            <w:sz w:val="22"/>
            <w:szCs w:val="22"/>
          </w:rPr>
          <w:t xml:space="preserve"> TWT element</w:t>
        </w:r>
        <w:r w:rsidR="00884EF7">
          <w:rPr>
            <w:sz w:val="22"/>
            <w:szCs w:val="22"/>
          </w:rPr>
          <w:t>s</w:t>
        </w:r>
        <w:r w:rsidR="00884EF7" w:rsidRPr="00F151CB">
          <w:rPr>
            <w:sz w:val="22"/>
            <w:szCs w:val="22"/>
          </w:rPr>
          <w:t xml:space="preserve"> in a TWT setup frame to AP 1 affiliated with the AP MLD.</w:t>
        </w:r>
        <w:r w:rsidR="00884EF7">
          <w:rPr>
            <w:sz w:val="22"/>
            <w:szCs w:val="22"/>
          </w:rPr>
          <w:t xml:space="preserve"> </w:t>
        </w:r>
      </w:ins>
      <w:ins w:id="99" w:author="Ming Gan" w:date="2021-03-05T17:08:00Z">
        <w:r w:rsidR="00884EF7">
          <w:rPr>
            <w:sz w:val="22"/>
            <w:szCs w:val="22"/>
          </w:rPr>
          <w:t>These 3</w:t>
        </w:r>
      </w:ins>
      <w:ins w:id="100" w:author="Ming Gan" w:date="2021-03-05T17:07:00Z">
        <w:r w:rsidR="00884EF7" w:rsidRPr="00F151CB">
          <w:rPr>
            <w:sz w:val="22"/>
            <w:szCs w:val="22"/>
          </w:rPr>
          <w:t xml:space="preserve"> TWT element</w:t>
        </w:r>
      </w:ins>
      <w:ins w:id="101" w:author="Ming Gan" w:date="2021-03-05T17:08:00Z">
        <w:r w:rsidR="00884EF7">
          <w:rPr>
            <w:sz w:val="22"/>
            <w:szCs w:val="22"/>
          </w:rPr>
          <w:t>s</w:t>
        </w:r>
      </w:ins>
      <w:ins w:id="102" w:author="Ming Gan" w:date="2021-03-05T17:07:00Z">
        <w:r w:rsidR="00884EF7" w:rsidRPr="00F151CB">
          <w:rPr>
            <w:sz w:val="22"/>
            <w:szCs w:val="22"/>
          </w:rPr>
          <w:t xml:space="preserve"> sent by non-AP STA 1 </w:t>
        </w:r>
        <w:r w:rsidR="00884EF7">
          <w:rPr>
            <w:sz w:val="22"/>
            <w:szCs w:val="22"/>
          </w:rPr>
          <w:t>indicate</w:t>
        </w:r>
        <w:r w:rsidR="00884EF7" w:rsidRPr="00F151CB">
          <w:rPr>
            <w:sz w:val="22"/>
            <w:szCs w:val="22"/>
          </w:rPr>
          <w:t xml:space="preserve"> the link</w:t>
        </w:r>
      </w:ins>
      <w:ins w:id="103" w:author="Ming Gan" w:date="2021-03-05T17:08:00Z">
        <w:r w:rsidR="00884EF7">
          <w:rPr>
            <w:sz w:val="22"/>
            <w:szCs w:val="22"/>
          </w:rPr>
          <w:t>s</w:t>
        </w:r>
      </w:ins>
      <w:ins w:id="104" w:author="Ming Gan" w:date="2021-03-05T17:07:00Z">
        <w:r w:rsidR="00884EF7" w:rsidRPr="00F151CB">
          <w:rPr>
            <w:sz w:val="22"/>
            <w:szCs w:val="22"/>
          </w:rPr>
          <w:t xml:space="preserve"> of AP 1, AP 2, and AP 3 to request three links to be setup TWT agreements</w:t>
        </w:r>
      </w:ins>
      <w:ins w:id="105" w:author="Ming Gan" w:date="2021-03-05T17:08:00Z">
        <w:r w:rsidR="00884EF7">
          <w:rPr>
            <w:sz w:val="22"/>
            <w:szCs w:val="22"/>
          </w:rPr>
          <w:t xml:space="preserve">, respectively, </w:t>
        </w:r>
      </w:ins>
      <w:ins w:id="106" w:author="Ming Gan" w:date="2021-03-05T17:11:00Z">
        <w:r w:rsidR="00884EF7">
          <w:rPr>
            <w:sz w:val="22"/>
            <w:szCs w:val="22"/>
          </w:rPr>
          <w:t>have different parameter</w:t>
        </w:r>
      </w:ins>
      <w:ins w:id="107" w:author="Ming Gan" w:date="2021-03-05T17:12:00Z">
        <w:r w:rsidR="00884EF7">
          <w:rPr>
            <w:sz w:val="22"/>
            <w:szCs w:val="22"/>
          </w:rPr>
          <w:t xml:space="preserve">s, such as target wake up time, </w:t>
        </w:r>
      </w:ins>
      <w:ins w:id="108" w:author="Ming Gan" w:date="2021-03-05T17:08:00Z">
        <w:r w:rsidR="00884EF7" w:rsidRPr="00F151CB">
          <w:rPr>
            <w:sz w:val="22"/>
            <w:szCs w:val="22"/>
          </w:rPr>
          <w:t xml:space="preserve">and </w:t>
        </w:r>
      </w:ins>
      <w:ins w:id="109" w:author="Ming Gan" w:date="2021-03-05T17:12:00Z">
        <w:r w:rsidR="00884EF7">
          <w:rPr>
            <w:sz w:val="22"/>
            <w:szCs w:val="22"/>
          </w:rPr>
          <w:t>all are</w:t>
        </w:r>
      </w:ins>
      <w:ins w:id="110" w:author="Ming Gan" w:date="2021-03-05T17:08:00Z">
        <w:r w:rsidR="00884EF7" w:rsidRPr="00F151CB">
          <w:rPr>
            <w:sz w:val="22"/>
            <w:szCs w:val="22"/>
          </w:rPr>
          <w:t xml:space="preserve"> with a value of Request TWT in the TWT Command field and with the TWT Request field equal to 1</w:t>
        </w:r>
      </w:ins>
      <w:ins w:id="111" w:author="Ming Gan" w:date="2021-03-05T17:09:00Z">
        <w:r w:rsidR="00884EF7">
          <w:rPr>
            <w:sz w:val="22"/>
            <w:szCs w:val="22"/>
          </w:rPr>
          <w:t xml:space="preserve">. </w:t>
        </w:r>
        <w:r w:rsidR="00884EF7" w:rsidRPr="00F151CB">
          <w:rPr>
            <w:sz w:val="22"/>
            <w:szCs w:val="22"/>
          </w:rPr>
          <w:t xml:space="preserve">AP 1 affiliated with the AP MLD sends </w:t>
        </w:r>
        <w:r w:rsidR="00884EF7">
          <w:rPr>
            <w:rFonts w:eastAsia="宋体"/>
            <w:sz w:val="22"/>
            <w:szCs w:val="22"/>
            <w:lang w:eastAsia="zh-CN"/>
          </w:rPr>
          <w:t>three</w:t>
        </w:r>
        <w:r w:rsidR="00884EF7" w:rsidRPr="00F151CB">
          <w:rPr>
            <w:sz w:val="22"/>
            <w:szCs w:val="22"/>
          </w:rPr>
          <w:t xml:space="preserve"> TWT element</w:t>
        </w:r>
      </w:ins>
      <w:ins w:id="112" w:author="Ming Gan" w:date="2021-03-05T20:35:00Z">
        <w:r w:rsidR="00157E29">
          <w:rPr>
            <w:sz w:val="22"/>
            <w:szCs w:val="22"/>
          </w:rPr>
          <w:t>s</w:t>
        </w:r>
      </w:ins>
      <w:ins w:id="113" w:author="Ming Gan" w:date="2021-03-05T17:09:00Z">
        <w:r w:rsidR="00884EF7" w:rsidRPr="00F151CB">
          <w:rPr>
            <w:sz w:val="22"/>
            <w:szCs w:val="22"/>
          </w:rPr>
          <w:t xml:space="preserve"> in a TWT setup frame to non-AP STA 1 affiliated with the non-AP MLD and th</w:t>
        </w:r>
        <w:r w:rsidR="00884EF7">
          <w:rPr>
            <w:sz w:val="22"/>
            <w:szCs w:val="22"/>
          </w:rPr>
          <w:t>ese 3</w:t>
        </w:r>
        <w:r w:rsidR="00884EF7" w:rsidRPr="00F151CB">
          <w:rPr>
            <w:sz w:val="22"/>
            <w:szCs w:val="22"/>
          </w:rPr>
          <w:t xml:space="preserve"> TWT element</w:t>
        </w:r>
        <w:r w:rsidR="00884EF7">
          <w:rPr>
            <w:sz w:val="22"/>
            <w:szCs w:val="22"/>
          </w:rPr>
          <w:t>s</w:t>
        </w:r>
        <w:r w:rsidR="00884EF7" w:rsidRPr="00F151CB">
          <w:rPr>
            <w:sz w:val="22"/>
            <w:szCs w:val="22"/>
          </w:rPr>
          <w:t xml:space="preserve"> sent by AP 1 indicate the links of AP 1, AP 2, and AP 3 </w:t>
        </w:r>
      </w:ins>
      <w:ins w:id="114" w:author="Ming Gan" w:date="2021-03-05T17:10:00Z">
        <w:r w:rsidR="00884EF7">
          <w:rPr>
            <w:sz w:val="22"/>
            <w:szCs w:val="22"/>
          </w:rPr>
          <w:t>respectively</w:t>
        </w:r>
      </w:ins>
      <w:ins w:id="115" w:author="Ming Gan" w:date="2021-03-05T17:13:00Z">
        <w:r w:rsidR="00884EF7">
          <w:rPr>
            <w:rFonts w:ascii="宋体" w:eastAsia="宋体" w:hAnsi="宋体"/>
            <w:sz w:val="22"/>
            <w:szCs w:val="22"/>
            <w:lang w:eastAsia="zh-CN"/>
          </w:rPr>
          <w:t>,</w:t>
        </w:r>
        <w:r w:rsidR="00884EF7">
          <w:rPr>
            <w:rFonts w:eastAsia="宋体"/>
            <w:sz w:val="22"/>
            <w:szCs w:val="22"/>
            <w:lang w:eastAsia="zh-CN"/>
          </w:rPr>
          <w:t xml:space="preserve"> and</w:t>
        </w:r>
      </w:ins>
      <w:ins w:id="116" w:author="Ming Gan" w:date="2021-03-05T17:10:00Z">
        <w:r w:rsidR="00884EF7">
          <w:rPr>
            <w:rFonts w:eastAsia="宋体"/>
            <w:sz w:val="22"/>
            <w:szCs w:val="22"/>
            <w:lang w:eastAsia="zh-CN"/>
          </w:rPr>
          <w:t xml:space="preserve"> they are all </w:t>
        </w:r>
      </w:ins>
      <w:ins w:id="117" w:author="Ming Gan" w:date="2021-03-05T17:09:00Z">
        <w:r w:rsidR="00884EF7" w:rsidRPr="00F151CB">
          <w:rPr>
            <w:sz w:val="22"/>
            <w:szCs w:val="22"/>
          </w:rPr>
          <w:t xml:space="preserve">with </w:t>
        </w:r>
        <w:r w:rsidR="00884EF7" w:rsidRPr="00F151CB">
          <w:rPr>
            <w:rFonts w:eastAsia="宋体"/>
            <w:sz w:val="22"/>
            <w:szCs w:val="22"/>
            <w:lang w:eastAsia="zh-CN"/>
          </w:rPr>
          <w:t xml:space="preserve">a value of Accept TWT </w:t>
        </w:r>
        <w:r w:rsidR="00884EF7" w:rsidRPr="00F151CB">
          <w:rPr>
            <w:sz w:val="22"/>
            <w:szCs w:val="22"/>
          </w:rPr>
          <w:t>in the TWT Command field and with the TWT Request field equal to 0. After successful TWT agrements setup on three links</w:t>
        </w:r>
        <w:r w:rsidR="00884EF7">
          <w:rPr>
            <w:sz w:val="22"/>
            <w:szCs w:val="22"/>
          </w:rPr>
          <w:t xml:space="preserve">, </w:t>
        </w:r>
      </w:ins>
      <w:ins w:id="118" w:author="Cariou, Laurent" w:date="2021-03-08T15:47:00Z">
        <w:r w:rsidR="00CF5C39">
          <w:rPr>
            <w:sz w:val="22"/>
            <w:szCs w:val="22"/>
          </w:rPr>
          <w:t xml:space="preserve">three TWT SPs with different </w:t>
        </w:r>
      </w:ins>
      <w:ins w:id="119" w:author="Ming Gan" w:date="2021-03-10T16:16:00Z">
        <w:r w:rsidR="001D738B">
          <w:rPr>
            <w:sz w:val="22"/>
            <w:szCs w:val="22"/>
          </w:rPr>
          <w:t xml:space="preserve">TWT </w:t>
        </w:r>
      </w:ins>
      <w:ins w:id="120" w:author="Cariou, Laurent" w:date="2021-03-08T15:47:00Z">
        <w:r w:rsidR="00CF5C39">
          <w:rPr>
            <w:sz w:val="22"/>
            <w:szCs w:val="22"/>
          </w:rPr>
          <w:t xml:space="preserve">parameters exist on </w:t>
        </w:r>
      </w:ins>
      <w:ins w:id="121" w:author="Ming Gan" w:date="2021-03-05T17:09:00Z">
        <w:r w:rsidR="00884EF7">
          <w:rPr>
            <w:sz w:val="22"/>
            <w:szCs w:val="22"/>
          </w:rPr>
          <w:t>these three links</w:t>
        </w:r>
        <w:del w:id="122" w:author="Cariou, Laurent" w:date="2021-03-08T15:47:00Z">
          <w:r w:rsidR="00884EF7" w:rsidDel="00CF5C39">
            <w:rPr>
              <w:sz w:val="22"/>
              <w:szCs w:val="22"/>
            </w:rPr>
            <w:delText xml:space="preserve"> </w:delText>
          </w:r>
        </w:del>
      </w:ins>
      <w:ins w:id="123" w:author="Ming Gan" w:date="2021-03-05T17:11:00Z">
        <w:del w:id="124" w:author="Cariou, Laurent" w:date="2021-03-08T15:47:00Z">
          <w:r w:rsidR="00884EF7" w:rsidDel="00CF5C39">
            <w:rPr>
              <w:rFonts w:eastAsia="宋体"/>
              <w:sz w:val="22"/>
              <w:szCs w:val="22"/>
              <w:lang w:eastAsia="zh-CN"/>
            </w:rPr>
            <w:delText>have</w:delText>
          </w:r>
        </w:del>
      </w:ins>
      <w:ins w:id="125" w:author="Ming Gan" w:date="2021-03-05T17:09:00Z">
        <w:del w:id="126" w:author="Cariou, Laurent" w:date="2021-03-08T15:47:00Z">
          <w:r w:rsidR="00884EF7" w:rsidDel="00CF5C39">
            <w:rPr>
              <w:sz w:val="22"/>
              <w:szCs w:val="22"/>
            </w:rPr>
            <w:delText xml:space="preserve"> </w:delText>
          </w:r>
        </w:del>
      </w:ins>
      <w:ins w:id="127" w:author="Ming Gan" w:date="2021-03-05T17:11:00Z">
        <w:del w:id="128" w:author="Cariou, Laurent" w:date="2021-03-08T15:47:00Z">
          <w:r w:rsidR="00884EF7" w:rsidDel="00CF5C39">
            <w:rPr>
              <w:sz w:val="22"/>
              <w:szCs w:val="22"/>
            </w:rPr>
            <w:delText>different</w:delText>
          </w:r>
        </w:del>
      </w:ins>
      <w:ins w:id="129" w:author="Ming Gan" w:date="2021-03-05T17:09:00Z">
        <w:del w:id="130" w:author="Cariou, Laurent" w:date="2021-03-08T15:47:00Z">
          <w:r w:rsidR="00884EF7" w:rsidDel="00CF5C39">
            <w:rPr>
              <w:sz w:val="22"/>
              <w:szCs w:val="22"/>
            </w:rPr>
            <w:delText xml:space="preserve"> </w:delText>
          </w:r>
        </w:del>
        <w:del w:id="131" w:author="Cariou, Laurent" w:date="2021-03-08T15:48:00Z">
          <w:r w:rsidR="00884EF7" w:rsidDel="00CF5C39">
            <w:rPr>
              <w:sz w:val="22"/>
              <w:szCs w:val="22"/>
            </w:rPr>
            <w:delText>TWT SP</w:delText>
          </w:r>
        </w:del>
      </w:ins>
      <w:ins w:id="132" w:author="Ming Gan" w:date="2021-03-05T17:11:00Z">
        <w:del w:id="133" w:author="Cariou, Laurent" w:date="2021-03-08T15:48:00Z">
          <w:r w:rsidR="00884EF7" w:rsidDel="00CF5C39">
            <w:rPr>
              <w:sz w:val="22"/>
              <w:szCs w:val="22"/>
            </w:rPr>
            <w:delText>s</w:delText>
          </w:r>
        </w:del>
      </w:ins>
      <w:ins w:id="134" w:author="Ming Gan" w:date="2021-03-05T17:09:00Z">
        <w:del w:id="135" w:author="Cariou, Laurent" w:date="2021-03-08T15:48:00Z">
          <w:r w:rsidR="00884EF7" w:rsidRPr="00F151CB" w:rsidDel="00CF5C39">
            <w:rPr>
              <w:sz w:val="22"/>
              <w:szCs w:val="22"/>
            </w:rPr>
            <w:delText xml:space="preserve"> </w:delText>
          </w:r>
        </w:del>
        <w:r w:rsidR="00884EF7" w:rsidRPr="00F151CB">
          <w:rPr>
            <w:sz w:val="22"/>
            <w:szCs w:val="22"/>
          </w:rPr>
          <w:t>(link 1 between AP 1 and non-AP STA 1, link 2 between AP 2 and non-AP STA 2, and link 3 between AP 3 and non-AP STA 3)</w:t>
        </w:r>
      </w:ins>
      <w:ins w:id="136" w:author="Ming Gan" w:date="2021-03-05T17:13:00Z">
        <w:r w:rsidR="00884EF7">
          <w:rPr>
            <w:sz w:val="22"/>
            <w:szCs w:val="22"/>
          </w:rPr>
          <w:t>.</w:t>
        </w:r>
      </w:ins>
    </w:p>
    <w:p w14:paraId="019BC593" w14:textId="77777777" w:rsidR="00F36419" w:rsidRDefault="00F36419" w:rsidP="00223E90">
      <w:pPr>
        <w:jc w:val="both"/>
        <w:rPr>
          <w:sz w:val="20"/>
        </w:rPr>
      </w:pPr>
    </w:p>
    <w:p w14:paraId="62E02343" w14:textId="4C096F5C" w:rsidR="0060797E" w:rsidRPr="00FD0CDE" w:rsidRDefault="0060797E" w:rsidP="0060797E">
      <w:pPr>
        <w:jc w:val="both"/>
        <w:rPr>
          <w:sz w:val="22"/>
          <w:szCs w:val="22"/>
        </w:rPr>
      </w:pPr>
      <w:r w:rsidRPr="00FD0CDE">
        <w:rPr>
          <w:sz w:val="22"/>
          <w:szCs w:val="22"/>
        </w:rPr>
        <w:t>Another example of TWT agreements negotiation between two MLDs is shown in Figure 35-</w:t>
      </w:r>
      <w:r w:rsidR="00FD0CDE" w:rsidRPr="00FD0CDE">
        <w:rPr>
          <w:rFonts w:eastAsia="宋体"/>
          <w:sz w:val="22"/>
          <w:szCs w:val="22"/>
          <w:lang w:eastAsia="zh-CN"/>
        </w:rPr>
        <w:t>y</w:t>
      </w:r>
      <w:r w:rsidRPr="00FD0CDE">
        <w:rPr>
          <w:sz w:val="22"/>
          <w:szCs w:val="22"/>
        </w:rPr>
        <w:t xml:space="preserve"> (Another Example of TWT agreements negotiation).</w:t>
      </w:r>
    </w:p>
    <w:p w14:paraId="45A8415B" w14:textId="77777777" w:rsidR="0060797E" w:rsidRPr="00FD0CDE" w:rsidRDefault="0060797E" w:rsidP="00223E90">
      <w:pPr>
        <w:jc w:val="both"/>
        <w:rPr>
          <w:sz w:val="20"/>
        </w:rPr>
      </w:pPr>
    </w:p>
    <w:p w14:paraId="550BCCA3" w14:textId="77777777" w:rsidR="00551462" w:rsidRPr="00FD0CDE" w:rsidRDefault="00551462" w:rsidP="00223E90">
      <w:pPr>
        <w:jc w:val="both"/>
        <w:rPr>
          <w:sz w:val="20"/>
        </w:rPr>
      </w:pPr>
    </w:p>
    <w:p w14:paraId="40B678EF" w14:textId="49ECB19C" w:rsidR="00551462" w:rsidRPr="00FD0CDE" w:rsidRDefault="0060797E" w:rsidP="00223E90">
      <w:pPr>
        <w:jc w:val="both"/>
        <w:rPr>
          <w:sz w:val="20"/>
        </w:rPr>
      </w:pPr>
      <w:r w:rsidRPr="00FD0CDE">
        <w:object w:dxaOrig="10380" w:dyaOrig="2551" w14:anchorId="358DBF41">
          <v:shape id="_x0000_i1026" type="#_x0000_t75" style="width:467.7pt;height:115.2pt" o:ole="">
            <v:imagedata r:id="rId10" o:title=""/>
          </v:shape>
          <o:OLEObject Type="Embed" ProgID="Visio.Drawing.15" ShapeID="_x0000_i1026" DrawAspect="Content" ObjectID="_1677329664" r:id="rId11"/>
        </w:object>
      </w:r>
    </w:p>
    <w:p w14:paraId="138120FD" w14:textId="66173A11" w:rsidR="00FD0CDE" w:rsidRPr="00FD0CDE" w:rsidRDefault="00FD0CDE" w:rsidP="00FD0CDE">
      <w:pPr>
        <w:pStyle w:val="T"/>
        <w:rPr>
          <w:color w:val="00B050"/>
          <w:w w:val="100"/>
        </w:rPr>
      </w:pPr>
      <w:r w:rsidRPr="00FD0CDE">
        <w:t>Figure 35-</w:t>
      </w:r>
      <w:r w:rsidR="006940C7">
        <w:t>y</w:t>
      </w:r>
      <w:r w:rsidRPr="00FD0CDE">
        <w:t xml:space="preserve"> – Another Example of </w:t>
      </w:r>
      <w:r w:rsidRPr="00FD0CDE">
        <w:rPr>
          <w:sz w:val="22"/>
          <w:szCs w:val="22"/>
        </w:rPr>
        <w:t>TWT agreements negotiation</w:t>
      </w:r>
    </w:p>
    <w:p w14:paraId="182637E2" w14:textId="77777777" w:rsidR="00551462" w:rsidRPr="00FD0CDE" w:rsidRDefault="00551462" w:rsidP="00223E90">
      <w:pPr>
        <w:jc w:val="both"/>
        <w:rPr>
          <w:sz w:val="20"/>
        </w:rPr>
      </w:pPr>
    </w:p>
    <w:p w14:paraId="060D951E" w14:textId="5546D335" w:rsidR="00216B7D" w:rsidRPr="00FD0CDE" w:rsidRDefault="00F151CB" w:rsidP="00216B7D">
      <w:pPr>
        <w:jc w:val="both"/>
      </w:pPr>
      <w:r w:rsidRPr="00F151CB">
        <w:rPr>
          <w:sz w:val="22"/>
          <w:szCs w:val="22"/>
        </w:rPr>
        <w:t xml:space="preserve">In this example, AP MLD has three affiliated APs: AP 1 operates on 2.4 GHz band, AP 2 operates on 5 GHz band, and AP 3 operates on 6 GHz band. Non-AP STA 1 affiliated with the non-AP MLD sends </w:t>
      </w:r>
      <w:r w:rsidRPr="00F151CB">
        <w:rPr>
          <w:rFonts w:eastAsia="宋体"/>
          <w:sz w:val="22"/>
          <w:szCs w:val="22"/>
          <w:lang w:eastAsia="zh-CN"/>
        </w:rPr>
        <w:t>a</w:t>
      </w:r>
      <w:r w:rsidRPr="00F151CB">
        <w:rPr>
          <w:sz w:val="22"/>
          <w:szCs w:val="22"/>
        </w:rPr>
        <w:t xml:space="preserve"> TWT element in a TWT setup frame to AP 1 affiliated with the AP MLD. The TWT element sent by non-AP STA 1 indicates the link of AP 2 to request one link to be setup TWT agreement (one link between AP 2 and non-AP STA 2), and is with a value of Request TWT in the TWT Command field and with the TWT Request field equal to 1. AP 1 affiliated with the AP MLD sends </w:t>
      </w:r>
      <w:r w:rsidRPr="00F151CB">
        <w:rPr>
          <w:rFonts w:eastAsia="宋体"/>
          <w:sz w:val="22"/>
          <w:szCs w:val="22"/>
          <w:lang w:eastAsia="zh-CN"/>
        </w:rPr>
        <w:t>a</w:t>
      </w:r>
      <w:r w:rsidRPr="00F151CB">
        <w:rPr>
          <w:sz w:val="22"/>
          <w:szCs w:val="22"/>
        </w:rPr>
        <w:t xml:space="preserve"> TWT element in a TWT setup frame to non-AP STA 1 affiliated with the non-AP MLD and the TWT element sent by AP 1 indicates the link</w:t>
      </w:r>
      <w:del w:id="137" w:author="Ming Gan" w:date="2021-03-05T17:07:00Z">
        <w:r w:rsidRPr="00F151CB" w:rsidDel="00884EF7">
          <w:rPr>
            <w:sz w:val="22"/>
            <w:szCs w:val="22"/>
          </w:rPr>
          <w:delText>s</w:delText>
        </w:r>
      </w:del>
      <w:r w:rsidRPr="00F151CB">
        <w:rPr>
          <w:sz w:val="22"/>
          <w:szCs w:val="22"/>
        </w:rPr>
        <w:t xml:space="preserve"> of AP 2 with </w:t>
      </w:r>
      <w:r w:rsidRPr="00F151CB">
        <w:rPr>
          <w:rFonts w:eastAsia="宋体"/>
          <w:sz w:val="22"/>
          <w:szCs w:val="22"/>
          <w:lang w:eastAsia="zh-CN"/>
        </w:rPr>
        <w:t xml:space="preserve">a value of Accept TWT </w:t>
      </w:r>
      <w:r w:rsidRPr="00F151CB">
        <w:rPr>
          <w:sz w:val="22"/>
          <w:szCs w:val="22"/>
        </w:rPr>
        <w:t xml:space="preserve">in the TWT Command field and with the TWT Request field equal to 0. </w:t>
      </w:r>
      <w:r w:rsidR="00972D63">
        <w:rPr>
          <w:sz w:val="22"/>
          <w:szCs w:val="22"/>
        </w:rPr>
        <w:t>A</w:t>
      </w:r>
      <w:r w:rsidRPr="00F151CB">
        <w:rPr>
          <w:sz w:val="22"/>
          <w:szCs w:val="22"/>
        </w:rPr>
        <w:t xml:space="preserve"> successful TWT agrement </w:t>
      </w:r>
      <w:r w:rsidR="00972D63">
        <w:rPr>
          <w:sz w:val="22"/>
          <w:szCs w:val="22"/>
        </w:rPr>
        <w:t xml:space="preserve">is </w:t>
      </w:r>
      <w:r w:rsidR="00972D63" w:rsidRPr="00F151CB">
        <w:rPr>
          <w:sz w:val="22"/>
          <w:szCs w:val="22"/>
        </w:rPr>
        <w:t xml:space="preserve">setup </w:t>
      </w:r>
      <w:r w:rsidRPr="00F151CB">
        <w:rPr>
          <w:sz w:val="22"/>
          <w:szCs w:val="22"/>
        </w:rPr>
        <w:t>on one link (link 2 between AP 2 and non-AP STA 2).</w:t>
      </w:r>
      <w:r w:rsidR="00850660">
        <w:rPr>
          <w:sz w:val="22"/>
          <w:szCs w:val="22"/>
        </w:rPr>
        <w:t xml:space="preserve"> In another instance, the link 2 in this TWT negotiation can be replaced by link 1, then a</w:t>
      </w:r>
      <w:r w:rsidR="00850660" w:rsidRPr="00F151CB">
        <w:rPr>
          <w:sz w:val="22"/>
          <w:szCs w:val="22"/>
        </w:rPr>
        <w:t xml:space="preserve"> successful TWT agrement </w:t>
      </w:r>
      <w:r w:rsidR="00850660">
        <w:rPr>
          <w:sz w:val="22"/>
          <w:szCs w:val="22"/>
        </w:rPr>
        <w:t xml:space="preserve">is </w:t>
      </w:r>
      <w:r w:rsidR="00850660" w:rsidRPr="00F151CB">
        <w:rPr>
          <w:sz w:val="22"/>
          <w:szCs w:val="22"/>
        </w:rPr>
        <w:t>setup on link</w:t>
      </w:r>
      <w:r w:rsidR="00850660">
        <w:rPr>
          <w:sz w:val="22"/>
          <w:szCs w:val="22"/>
        </w:rPr>
        <w:t xml:space="preserve"> 1</w:t>
      </w:r>
      <w:r w:rsidR="00850660" w:rsidRPr="00F151CB">
        <w:rPr>
          <w:sz w:val="22"/>
          <w:szCs w:val="22"/>
        </w:rPr>
        <w:t xml:space="preserve"> (link </w:t>
      </w:r>
      <w:r w:rsidR="00850660">
        <w:rPr>
          <w:sz w:val="22"/>
          <w:szCs w:val="22"/>
        </w:rPr>
        <w:t>1</w:t>
      </w:r>
      <w:r w:rsidR="00850660" w:rsidRPr="00F151CB">
        <w:rPr>
          <w:sz w:val="22"/>
          <w:szCs w:val="22"/>
        </w:rPr>
        <w:t xml:space="preserve"> between AP </w:t>
      </w:r>
      <w:r w:rsidR="00850660">
        <w:rPr>
          <w:sz w:val="22"/>
          <w:szCs w:val="22"/>
        </w:rPr>
        <w:t>1</w:t>
      </w:r>
      <w:r w:rsidR="00850660" w:rsidRPr="00F151CB">
        <w:rPr>
          <w:sz w:val="22"/>
          <w:szCs w:val="22"/>
        </w:rPr>
        <w:t xml:space="preserve"> and non-AP STA </w:t>
      </w:r>
      <w:r w:rsidR="00850660">
        <w:rPr>
          <w:sz w:val="22"/>
          <w:szCs w:val="22"/>
        </w:rPr>
        <w:t>1</w:t>
      </w:r>
      <w:r w:rsidR="00850660" w:rsidRPr="00F151CB">
        <w:rPr>
          <w:sz w:val="22"/>
          <w:szCs w:val="22"/>
        </w:rPr>
        <w:t>)</w:t>
      </w:r>
      <w:ins w:id="138" w:author="Ming Gan" w:date="2021-03-05T17:13:00Z">
        <w:r w:rsidR="00884EF7">
          <w:rPr>
            <w:sz w:val="22"/>
            <w:szCs w:val="22"/>
          </w:rPr>
          <w:t>.</w:t>
        </w:r>
      </w:ins>
    </w:p>
    <w:p w14:paraId="28FDB675" w14:textId="77777777" w:rsidR="00E2763A" w:rsidRPr="00FD0CDE" w:rsidRDefault="00E2763A" w:rsidP="00024800">
      <w:pPr>
        <w:jc w:val="both"/>
        <w:rPr>
          <w:rFonts w:eastAsiaTheme="minorEastAsia"/>
          <w:sz w:val="20"/>
          <w:lang w:eastAsia="ko-KR"/>
        </w:rPr>
      </w:pPr>
    </w:p>
    <w:p w14:paraId="60BDCF99" w14:textId="4F315B82" w:rsidR="009066B3" w:rsidRPr="00FD0CDE" w:rsidRDefault="009066B3" w:rsidP="009066B3">
      <w:pPr>
        <w:pStyle w:val="SP7147688"/>
        <w:spacing w:before="360" w:after="240"/>
        <w:jc w:val="both"/>
        <w:rPr>
          <w:rStyle w:val="SC7204809"/>
          <w:rFonts w:ascii="Times New Roman" w:hAnsi="Times New Roman" w:cs="Times New Roman"/>
          <w:sz w:val="20"/>
          <w:szCs w:val="20"/>
        </w:rPr>
      </w:pPr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TGbe Editor: please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modify</w:t>
      </w:r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Clause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9.4.2.199 of 802.11ax D8.0</w:t>
      </w:r>
      <w:r w:rsidRPr="00FD0CD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284D7C60" w14:textId="77777777" w:rsidR="00E2763A" w:rsidRPr="009066B3" w:rsidRDefault="00E2763A" w:rsidP="00024800">
      <w:pPr>
        <w:jc w:val="both"/>
        <w:rPr>
          <w:rFonts w:eastAsiaTheme="minorEastAsia"/>
          <w:sz w:val="20"/>
          <w:lang w:val="en-US" w:eastAsia="ko-KR"/>
        </w:rPr>
      </w:pPr>
    </w:p>
    <w:p w14:paraId="3B5133F2" w14:textId="77777777" w:rsidR="009066B3" w:rsidRDefault="009066B3" w:rsidP="009066B3">
      <w:pPr>
        <w:numPr>
          <w:ilvl w:val="0"/>
          <w:numId w:val="19"/>
        </w:numPr>
        <w:jc w:val="both"/>
        <w:rPr>
          <w:rFonts w:eastAsiaTheme="minorEastAsia"/>
          <w:b/>
          <w:bCs/>
          <w:sz w:val="20"/>
          <w:lang w:val="en-US" w:eastAsia="ko-KR"/>
        </w:rPr>
      </w:pPr>
      <w:bookmarkStart w:id="139" w:name="RTF35383831393a2048342c312e"/>
      <w:r w:rsidRPr="009066B3">
        <w:rPr>
          <w:rFonts w:eastAsiaTheme="minorEastAsia"/>
          <w:b/>
          <w:bCs/>
          <w:sz w:val="20"/>
          <w:lang w:val="en-US" w:eastAsia="ko-KR"/>
        </w:rPr>
        <w:t>TWT</w:t>
      </w:r>
      <w:bookmarkEnd w:id="139"/>
      <w:r w:rsidRPr="009066B3">
        <w:rPr>
          <w:rFonts w:eastAsiaTheme="minorEastAsia"/>
          <w:b/>
          <w:bCs/>
          <w:sz w:val="20"/>
          <w:lang w:val="en-US" w:eastAsia="ko-KR"/>
        </w:rPr>
        <w:t xml:space="preserve"> element</w:t>
      </w:r>
    </w:p>
    <w:p w14:paraId="34E0FD7E" w14:textId="77777777" w:rsidR="009066B3" w:rsidRPr="009066B3" w:rsidRDefault="009066B3" w:rsidP="009066B3">
      <w:pPr>
        <w:jc w:val="both"/>
        <w:rPr>
          <w:rFonts w:eastAsiaTheme="minorEastAsia"/>
          <w:b/>
          <w:bCs/>
          <w:sz w:val="20"/>
          <w:lang w:val="en-US" w:eastAsia="ko-KR"/>
        </w:rPr>
      </w:pPr>
    </w:p>
    <w:p w14:paraId="3542A7E7" w14:textId="77777777" w:rsidR="009066B3" w:rsidRPr="009066B3" w:rsidRDefault="009066B3" w:rsidP="009066B3">
      <w:pPr>
        <w:jc w:val="both"/>
        <w:rPr>
          <w:rFonts w:eastAsiaTheme="minorEastAsia"/>
          <w:sz w:val="20"/>
          <w:lang w:eastAsia="ko-KR"/>
        </w:rPr>
      </w:pP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t xml:space="preserve">Replace </w:t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fldChar w:fldCharType="begin"/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instrText xml:space="preserve"> REF  RTF32353638373a204669675469 \h</w:instrText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fldChar w:fldCharType="separate"/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t>Figure 9-686 (TWT element format)</w:t>
      </w:r>
      <w:r w:rsidRPr="009066B3">
        <w:rPr>
          <w:rFonts w:eastAsiaTheme="minorEastAsia"/>
          <w:sz w:val="20"/>
          <w:lang w:eastAsia="ko-KR"/>
        </w:rPr>
        <w:fldChar w:fldCharType="end"/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t xml:space="preserve"> with the following:</w:t>
      </w:r>
    </w:p>
    <w:tbl>
      <w:tblPr>
        <w:tblW w:w="0" w:type="auto"/>
        <w:jc w:val="center"/>
        <w:tblLayout w:type="fixed"/>
        <w:tblCellMar>
          <w:top w:w="120" w:type="dxa"/>
          <w:left w:w="40" w:type="dxa"/>
          <w:bottom w:w="8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961"/>
        <w:gridCol w:w="659"/>
        <w:gridCol w:w="660"/>
        <w:gridCol w:w="2324"/>
        <w:gridCol w:w="8"/>
      </w:tblGrid>
      <w:tr w:rsidR="009066B3" w:rsidRPr="009066B3" w14:paraId="1ADE7595" w14:textId="77777777" w:rsidTr="009066B3">
        <w:trPr>
          <w:gridAfter w:val="1"/>
          <w:wAfter w:w="8" w:type="dxa"/>
          <w:trHeight w:val="420"/>
          <w:jc w:val="center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9300C5A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2356C4D2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2C963E3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309CCC4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7A0131BF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</w:tr>
      <w:tr w:rsidR="009066B3" w:rsidRPr="009066B3" w14:paraId="3C59A86F" w14:textId="77777777" w:rsidTr="009066B3">
        <w:trPr>
          <w:gridAfter w:val="1"/>
          <w:wAfter w:w="8" w:type="dxa"/>
          <w:trHeight w:val="18"/>
          <w:jc w:val="center"/>
        </w:trPr>
        <w:tc>
          <w:tcPr>
            <w:tcW w:w="68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63519F15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9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4D50CD2F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Element ID</w:t>
            </w:r>
          </w:p>
        </w:tc>
        <w:tc>
          <w:tcPr>
            <w:tcW w:w="659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2FDC54C6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Length</w:t>
            </w:r>
          </w:p>
        </w:tc>
        <w:tc>
          <w:tcPr>
            <w:tcW w:w="6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32ACFB75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Control</w:t>
            </w:r>
          </w:p>
        </w:tc>
        <w:tc>
          <w:tcPr>
            <w:tcW w:w="2324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313794F1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TWT Parameter Information</w:t>
            </w:r>
          </w:p>
        </w:tc>
      </w:tr>
      <w:tr w:rsidR="009066B3" w:rsidRPr="009066B3" w14:paraId="604F6DC0" w14:textId="77777777" w:rsidTr="009066B3">
        <w:trPr>
          <w:gridAfter w:val="1"/>
          <w:wAfter w:w="8" w:type="dxa"/>
          <w:trHeight w:val="420"/>
          <w:jc w:val="center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69F7DB8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 xml:space="preserve">Octets: </w:t>
            </w:r>
          </w:p>
        </w:tc>
        <w:tc>
          <w:tcPr>
            <w:tcW w:w="961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3FA6DC0D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659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7F54C140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66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7186AEFB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2324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6F3C167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variable</w:t>
            </w:r>
          </w:p>
        </w:tc>
      </w:tr>
      <w:tr w:rsidR="009066B3" w:rsidRPr="009066B3" w14:paraId="3B69EDC3" w14:textId="77777777" w:rsidTr="009066B3">
        <w:trPr>
          <w:jc w:val="center"/>
        </w:trPr>
        <w:tc>
          <w:tcPr>
            <w:tcW w:w="529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80" w:type="dxa"/>
              <w:right w:w="40" w:type="dxa"/>
            </w:tcMar>
            <w:vAlign w:val="center"/>
          </w:tcPr>
          <w:p w14:paraId="623236B7" w14:textId="77777777" w:rsidR="009066B3" w:rsidRPr="009066B3" w:rsidRDefault="009066B3" w:rsidP="009066B3">
            <w:pPr>
              <w:numPr>
                <w:ilvl w:val="0"/>
                <w:numId w:val="20"/>
              </w:num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bookmarkStart w:id="140" w:name="RTF32353638373a204669675469"/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t>TWT element format</w:t>
            </w:r>
            <w:bookmarkEnd w:id="140"/>
          </w:p>
        </w:tc>
      </w:tr>
    </w:tbl>
    <w:p w14:paraId="69D31F2A" w14:textId="77777777" w:rsidR="009066B3" w:rsidRPr="009066B3" w:rsidRDefault="009066B3" w:rsidP="009066B3">
      <w:pPr>
        <w:jc w:val="both"/>
        <w:rPr>
          <w:rFonts w:eastAsiaTheme="minorEastAsia"/>
          <w:b/>
          <w:bCs/>
          <w:i/>
          <w:iCs/>
          <w:sz w:val="20"/>
          <w:lang w:val="en-US" w:eastAsia="ko-KR"/>
        </w:rPr>
      </w:pP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t xml:space="preserve">Change </w:t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fldChar w:fldCharType="begin"/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instrText xml:space="preserve"> REF  RTF34333631373a204669675469 \h</w:instrText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fldChar w:fldCharType="separate"/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t>Figure 9-687 (Control field format)</w:t>
      </w:r>
      <w:r w:rsidRPr="009066B3">
        <w:rPr>
          <w:rFonts w:eastAsiaTheme="minorEastAsia"/>
          <w:sz w:val="20"/>
          <w:lang w:eastAsia="ko-KR"/>
        </w:rPr>
        <w:fldChar w:fldCharType="end"/>
      </w: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t xml:space="preserve"> as follows.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560"/>
        <w:gridCol w:w="803"/>
        <w:gridCol w:w="357"/>
        <w:gridCol w:w="1320"/>
        <w:gridCol w:w="1280"/>
        <w:gridCol w:w="2695"/>
        <w:gridCol w:w="1360"/>
        <w:gridCol w:w="1363"/>
        <w:gridCol w:w="1363"/>
      </w:tblGrid>
      <w:tr w:rsidR="00487520" w:rsidRPr="009066B3" w14:paraId="0598249F" w14:textId="77777777" w:rsidTr="00487520">
        <w:trPr>
          <w:trHeight w:val="340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35F797A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60C43AC0" w14:textId="20D49515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B0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630EB423" w14:textId="53167D5F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B1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46217B21" w14:textId="4649DCBC" w:rsidR="00487520" w:rsidRPr="009066B3" w:rsidRDefault="00487520" w:rsidP="009066B3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B2           B3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0D7D87B8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B4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23CC5272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B5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32676D1E" w14:textId="3C2420E4" w:rsidR="00487520" w:rsidRPr="00487520" w:rsidRDefault="00487520" w:rsidP="009066B3">
            <w:pPr>
              <w:ind w:left="200" w:hangingChars="100" w:hanging="200"/>
              <w:jc w:val="both"/>
              <w:rPr>
                <w:rFonts w:eastAsia="宋体"/>
                <w:sz w:val="20"/>
                <w:u w:val="thick"/>
                <w:lang w:val="en-US" w:eastAsia="zh-CN"/>
              </w:rPr>
            </w:pPr>
            <w:ins w:id="141" w:author="Ming Gan" w:date="2021-03-05T17:33:00Z">
              <w:r>
                <w:rPr>
                  <w:rFonts w:eastAsia="宋体" w:hint="eastAsia"/>
                  <w:sz w:val="20"/>
                  <w:u w:val="thick"/>
                  <w:lang w:val="en-US" w:eastAsia="zh-CN"/>
                </w:rPr>
                <w:t>B</w:t>
              </w:r>
              <w:r>
                <w:rPr>
                  <w:rFonts w:eastAsia="宋体"/>
                  <w:sz w:val="20"/>
                  <w:u w:val="thick"/>
                  <w:lang w:val="en-US" w:eastAsia="zh-CN"/>
                </w:rPr>
                <w:t>6</w:t>
              </w:r>
            </w:ins>
          </w:p>
        </w:tc>
        <w:tc>
          <w:tcPr>
            <w:tcW w:w="1363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7083A685" w14:textId="62B804C3" w:rsidR="00487520" w:rsidRPr="009066B3" w:rsidRDefault="00487520" w:rsidP="009066B3">
            <w:pPr>
              <w:ind w:left="200" w:hangingChars="100" w:hanging="200"/>
              <w:jc w:val="both"/>
              <w:rPr>
                <w:rFonts w:eastAsiaTheme="minorEastAsia"/>
                <w:sz w:val="20"/>
                <w:lang w:val="en-US" w:eastAsia="ko-KR"/>
              </w:rPr>
            </w:pPr>
            <w:del w:id="142" w:author="Ming Gan" w:date="2021-03-05T17:33:00Z">
              <w:r w:rsidRPr="009066B3" w:rsidDel="00487520">
                <w:rPr>
                  <w:rFonts w:eastAsiaTheme="minorEastAsia"/>
                  <w:sz w:val="20"/>
                  <w:u w:val="thick"/>
                  <w:lang w:val="en-US" w:eastAsia="ko-KR"/>
                </w:rPr>
                <w:delText>B6</w:delText>
              </w:r>
              <w:r w:rsidDel="00487520">
                <w:rPr>
                  <w:rFonts w:eastAsiaTheme="minorEastAsia"/>
                  <w:sz w:val="20"/>
                  <w:u w:val="thick"/>
                  <w:lang w:val="en-US" w:eastAsia="ko-KR"/>
                </w:rPr>
                <w:delText xml:space="preserve"> </w:delText>
              </w:r>
            </w:del>
            <w:r>
              <w:rPr>
                <w:rFonts w:eastAsiaTheme="minorEastAsia"/>
                <w:sz w:val="20"/>
                <w:u w:val="thick"/>
                <w:lang w:val="en-US" w:eastAsia="ko-KR"/>
              </w:rPr>
              <w:t xml:space="preserve">           </w:t>
            </w: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B7</w:t>
            </w:r>
          </w:p>
        </w:tc>
      </w:tr>
      <w:tr w:rsidR="00487520" w:rsidRPr="009066B3" w14:paraId="35F489EE" w14:textId="77777777" w:rsidTr="00487520">
        <w:trPr>
          <w:trHeight w:val="152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38C1953E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16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75874F2D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NDP Paging Indicator</w:t>
            </w:r>
          </w:p>
        </w:tc>
        <w:tc>
          <w:tcPr>
            <w:tcW w:w="13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2F56183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Responder PM Mode</w:t>
            </w:r>
          </w:p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7AAADBA4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Negotiation Type</w:t>
            </w:r>
          </w:p>
        </w:tc>
        <w:tc>
          <w:tcPr>
            <w:tcW w:w="269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7B928DA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TWT Information Frame Disabled</w:t>
            </w:r>
          </w:p>
        </w:tc>
        <w:tc>
          <w:tcPr>
            <w:tcW w:w="13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6560F9DA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Wake Duration Unit</w:t>
            </w:r>
            <w:r w:rsidRPr="009066B3">
              <w:rPr>
                <w:rFonts w:eastAsiaTheme="minorEastAsia"/>
                <w:vanish/>
                <w:sz w:val="20"/>
                <w:lang w:val="en-US" w:eastAsia="ko-KR"/>
              </w:rPr>
              <w:t>(#20352)</w:t>
            </w:r>
          </w:p>
        </w:tc>
        <w:tc>
          <w:tcPr>
            <w:tcW w:w="136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3CC617F" w14:textId="7835627F" w:rsidR="00487520" w:rsidRPr="00487520" w:rsidRDefault="00487520" w:rsidP="00487520">
            <w:pPr>
              <w:jc w:val="both"/>
              <w:rPr>
                <w:rFonts w:eastAsia="宋体"/>
                <w:sz w:val="20"/>
                <w:lang w:val="en-US" w:eastAsia="zh-CN"/>
              </w:rPr>
            </w:pPr>
            <w:ins w:id="143" w:author="Ming Gan" w:date="2021-03-05T17:32:00Z">
              <w:r>
                <w:rPr>
                  <w:rFonts w:eastAsia="宋体" w:hint="eastAsia"/>
                  <w:sz w:val="20"/>
                  <w:lang w:val="en-US" w:eastAsia="zh-CN"/>
                </w:rPr>
                <w:t>L</w:t>
              </w:r>
              <w:r>
                <w:rPr>
                  <w:rFonts w:eastAsia="宋体"/>
                  <w:sz w:val="20"/>
                  <w:lang w:val="en-US" w:eastAsia="zh-CN"/>
                </w:rPr>
                <w:t xml:space="preserve">ink ID </w:t>
              </w:r>
            </w:ins>
            <w:ins w:id="144" w:author="Ming Gan" w:date="2021-03-05T17:33:00Z">
              <w:r>
                <w:rPr>
                  <w:rFonts w:eastAsia="宋体"/>
                  <w:sz w:val="20"/>
                  <w:lang w:val="en-US" w:eastAsia="zh-CN"/>
                </w:rPr>
                <w:t>B</w:t>
              </w:r>
            </w:ins>
            <w:ins w:id="145" w:author="Ming Gan" w:date="2021-03-05T17:32:00Z">
              <w:r>
                <w:rPr>
                  <w:rFonts w:eastAsia="宋体"/>
                  <w:sz w:val="20"/>
                  <w:lang w:val="en-US" w:eastAsia="zh-CN"/>
                </w:rPr>
                <w:t>itmap Present</w:t>
              </w:r>
            </w:ins>
          </w:p>
        </w:tc>
        <w:tc>
          <w:tcPr>
            <w:tcW w:w="136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545E050C" w14:textId="44D1E85F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Reserved</w:t>
            </w:r>
          </w:p>
        </w:tc>
      </w:tr>
      <w:tr w:rsidR="00487520" w:rsidRPr="009066B3" w14:paraId="7FF0E469" w14:textId="77777777" w:rsidTr="00487520">
        <w:trPr>
          <w:trHeight w:val="340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</w:tcPr>
          <w:p w14:paraId="015C50DF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Bits:</w:t>
            </w:r>
          </w:p>
        </w:tc>
        <w:tc>
          <w:tcPr>
            <w:tcW w:w="1160" w:type="dxa"/>
            <w:gridSpan w:val="2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4D973395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132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3CA2BA4A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128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49D1820C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2</w:t>
            </w:r>
          </w:p>
        </w:tc>
        <w:tc>
          <w:tcPr>
            <w:tcW w:w="2695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0576E60C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1</w:t>
            </w:r>
          </w:p>
        </w:tc>
        <w:tc>
          <w:tcPr>
            <w:tcW w:w="136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3D640C1D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u w:val="thick"/>
                <w:lang w:val="en-US" w:eastAsia="ko-KR"/>
              </w:rPr>
              <w:t>1</w:t>
            </w:r>
          </w:p>
        </w:tc>
        <w:tc>
          <w:tcPr>
            <w:tcW w:w="1363" w:type="dxa"/>
            <w:tcBorders>
              <w:top w:val="single" w:sz="10" w:space="0" w:color="000000"/>
              <w:left w:val="nil"/>
              <w:bottom w:val="nil"/>
              <w:right w:val="nil"/>
            </w:tcBorders>
            <w:vAlign w:val="center"/>
          </w:tcPr>
          <w:p w14:paraId="31A672F2" w14:textId="12CC6066" w:rsidR="00487520" w:rsidRPr="00487520" w:rsidRDefault="00487520" w:rsidP="009066B3">
            <w:pPr>
              <w:ind w:firstLineChars="100" w:firstLine="200"/>
              <w:jc w:val="both"/>
              <w:rPr>
                <w:rFonts w:eastAsia="宋体"/>
                <w:sz w:val="20"/>
                <w:u w:val="thick"/>
                <w:lang w:val="en-US" w:eastAsia="zh-CN"/>
              </w:rPr>
            </w:pPr>
            <w:ins w:id="146" w:author="Ming Gan" w:date="2021-03-05T17:32:00Z">
              <w:r>
                <w:rPr>
                  <w:rFonts w:eastAsia="宋体" w:hint="eastAsia"/>
                  <w:sz w:val="20"/>
                  <w:u w:val="thick"/>
                  <w:lang w:val="en-US" w:eastAsia="zh-CN"/>
                </w:rPr>
                <w:t>1</w:t>
              </w:r>
            </w:ins>
          </w:p>
        </w:tc>
        <w:tc>
          <w:tcPr>
            <w:tcW w:w="1363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42317F64" w14:textId="47665E26" w:rsidR="00487520" w:rsidRPr="009066B3" w:rsidRDefault="00487520" w:rsidP="009066B3">
            <w:pPr>
              <w:ind w:firstLineChars="100" w:firstLine="200"/>
              <w:jc w:val="both"/>
              <w:rPr>
                <w:rFonts w:eastAsiaTheme="minorEastAsia"/>
                <w:sz w:val="20"/>
                <w:lang w:val="en-US" w:eastAsia="ko-KR"/>
              </w:rPr>
            </w:pPr>
            <w:del w:id="147" w:author="Ming Gan" w:date="2021-03-05T17:33:00Z">
              <w:r w:rsidRPr="009066B3" w:rsidDel="00487520">
                <w:rPr>
                  <w:rFonts w:eastAsiaTheme="minorEastAsia"/>
                  <w:sz w:val="20"/>
                  <w:u w:val="thick"/>
                  <w:lang w:val="en-US" w:eastAsia="ko-KR"/>
                </w:rPr>
                <w:delText>2</w:delText>
              </w:r>
            </w:del>
            <w:ins w:id="148" w:author="Ming Gan" w:date="2021-03-05T17:33:00Z">
              <w:r>
                <w:rPr>
                  <w:rFonts w:eastAsiaTheme="minorEastAsia"/>
                  <w:sz w:val="20"/>
                  <w:u w:val="thick"/>
                  <w:lang w:val="en-US" w:eastAsia="ko-KR"/>
                </w:rPr>
                <w:t>1</w:t>
              </w:r>
            </w:ins>
          </w:p>
        </w:tc>
      </w:tr>
      <w:tr w:rsidR="00487520" w:rsidRPr="009066B3" w14:paraId="1DE15B00" w14:textId="77777777" w:rsidTr="00487520">
        <w:trPr>
          <w:jc w:val="center"/>
        </w:trPr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6E1AC" w14:textId="77777777" w:rsidR="00487520" w:rsidRPr="009066B3" w:rsidRDefault="00487520" w:rsidP="00487520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</w:p>
        </w:tc>
        <w:tc>
          <w:tcPr>
            <w:tcW w:w="973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57777C1D" w14:textId="59948BDF" w:rsidR="00487520" w:rsidRPr="009066B3" w:rsidRDefault="00487520" w:rsidP="009066B3">
            <w:pPr>
              <w:numPr>
                <w:ilvl w:val="0"/>
                <w:numId w:val="21"/>
              </w:num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bookmarkStart w:id="149" w:name="RTF34333631373a204669675469"/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t>Control field format</w:t>
            </w:r>
            <w:bookmarkEnd w:id="149"/>
          </w:p>
        </w:tc>
      </w:tr>
    </w:tbl>
    <w:p w14:paraId="032169E2" w14:textId="77777777" w:rsidR="00487520" w:rsidRDefault="00487520" w:rsidP="009066B3">
      <w:pPr>
        <w:jc w:val="both"/>
        <w:rPr>
          <w:rFonts w:eastAsiaTheme="minorEastAsia"/>
          <w:b/>
          <w:bCs/>
          <w:i/>
          <w:iCs/>
          <w:sz w:val="20"/>
          <w:lang w:val="en-US" w:eastAsia="ko-KR"/>
        </w:rPr>
      </w:pPr>
    </w:p>
    <w:p w14:paraId="696CC924" w14:textId="77777777" w:rsidR="009066B3" w:rsidRDefault="009066B3" w:rsidP="009066B3">
      <w:pPr>
        <w:jc w:val="both"/>
        <w:rPr>
          <w:rFonts w:eastAsiaTheme="minorEastAsia"/>
          <w:b/>
          <w:bCs/>
          <w:i/>
          <w:iCs/>
          <w:sz w:val="20"/>
          <w:lang w:val="en-US" w:eastAsia="ko-KR"/>
        </w:rPr>
      </w:pPr>
      <w:r w:rsidRPr="009066B3">
        <w:rPr>
          <w:rFonts w:eastAsiaTheme="minorEastAsia"/>
          <w:b/>
          <w:bCs/>
          <w:i/>
          <w:iCs/>
          <w:sz w:val="20"/>
          <w:lang w:val="en-US" w:eastAsia="ko-KR"/>
        </w:rPr>
        <w:t>Insert the following (including table) after the 5th paragraph (“The Responder PM Mode subfield...”):</w:t>
      </w:r>
    </w:p>
    <w:p w14:paraId="309BF0D5" w14:textId="77777777" w:rsidR="009066B3" w:rsidRPr="009066B3" w:rsidRDefault="009066B3" w:rsidP="009066B3">
      <w:pPr>
        <w:jc w:val="both"/>
        <w:rPr>
          <w:rFonts w:eastAsiaTheme="minorEastAsia"/>
          <w:b/>
          <w:bCs/>
          <w:i/>
          <w:iCs/>
          <w:sz w:val="20"/>
          <w:lang w:val="en-US" w:eastAsia="ko-KR"/>
        </w:rPr>
      </w:pPr>
    </w:p>
    <w:p w14:paraId="0D6D687C" w14:textId="77777777" w:rsidR="009066B3" w:rsidRDefault="009066B3" w:rsidP="009066B3">
      <w:pPr>
        <w:jc w:val="both"/>
        <w:rPr>
          <w:rFonts w:eastAsiaTheme="minorEastAsia"/>
          <w:sz w:val="20"/>
          <w:lang w:val="en-US" w:eastAsia="ko-KR"/>
        </w:rPr>
      </w:pPr>
      <w:r w:rsidRPr="009066B3">
        <w:rPr>
          <w:rFonts w:eastAsiaTheme="minorEastAsia"/>
          <w:sz w:val="20"/>
          <w:lang w:val="en-US" w:eastAsia="ko-KR"/>
        </w:rPr>
        <w:lastRenderedPageBreak/>
        <w:t>The Negotiation Type subfield indicates whether the information included in the TWT element is for the negotiation of parameters of broadcast or individual TWT(s) or a Wake TBTT interval. The MSB of the Negotiation Type subfield is the Broadcast field.</w:t>
      </w:r>
    </w:p>
    <w:p w14:paraId="6972E328" w14:textId="77777777" w:rsidR="009066B3" w:rsidRPr="009066B3" w:rsidRDefault="009066B3" w:rsidP="009066B3">
      <w:pPr>
        <w:jc w:val="both"/>
        <w:rPr>
          <w:rFonts w:eastAsiaTheme="minorEastAsia"/>
          <w:sz w:val="20"/>
          <w:lang w:val="en-US" w:eastAsia="ko-KR"/>
        </w:rPr>
      </w:pPr>
    </w:p>
    <w:p w14:paraId="394E20EF" w14:textId="77777777" w:rsidR="009066B3" w:rsidRDefault="009066B3" w:rsidP="009066B3">
      <w:pPr>
        <w:jc w:val="both"/>
        <w:rPr>
          <w:rFonts w:eastAsiaTheme="minorEastAsia"/>
          <w:sz w:val="20"/>
          <w:lang w:val="en-US" w:eastAsia="ko-KR"/>
        </w:rPr>
      </w:pPr>
      <w:r w:rsidRPr="009066B3">
        <w:rPr>
          <w:rFonts w:eastAsiaTheme="minorEastAsia"/>
          <w:sz w:val="20"/>
          <w:lang w:val="en-US" w:eastAsia="ko-KR"/>
        </w:rPr>
        <w:t>The TWT Information Frame Disabled subfield is set to 1 to indicate that the reception of TWT Information frames is disabled by the STA; otherwise, it is set to 0.</w:t>
      </w:r>
    </w:p>
    <w:p w14:paraId="7781762E" w14:textId="77777777" w:rsidR="009066B3" w:rsidRPr="009066B3" w:rsidRDefault="009066B3" w:rsidP="009066B3">
      <w:pPr>
        <w:jc w:val="both"/>
        <w:rPr>
          <w:rFonts w:eastAsiaTheme="minorEastAsia"/>
          <w:sz w:val="20"/>
          <w:lang w:val="en-US" w:eastAsia="ko-KR"/>
        </w:rPr>
      </w:pPr>
    </w:p>
    <w:p w14:paraId="3C9FBE31" w14:textId="77777777" w:rsidR="009066B3" w:rsidRDefault="009066B3" w:rsidP="009066B3">
      <w:pPr>
        <w:jc w:val="both"/>
        <w:rPr>
          <w:ins w:id="150" w:author="Ming Gan" w:date="2021-03-05T17:34:00Z"/>
          <w:rFonts w:eastAsiaTheme="minorEastAsia"/>
          <w:sz w:val="20"/>
          <w:lang w:val="en-US" w:eastAsia="ko-KR"/>
        </w:rPr>
      </w:pPr>
      <w:r w:rsidRPr="009066B3">
        <w:rPr>
          <w:rFonts w:eastAsiaTheme="minorEastAsia"/>
          <w:sz w:val="20"/>
          <w:lang w:val="en-US" w:eastAsia="ko-KR"/>
        </w:rPr>
        <w:t>The Wake Duration Unit subfield indicates the unit of the Nominal Minimum TWT Wake Duration field. The Wake Duration Unit subfield is set to 0 if the unit is 256 us and is set to 1 if the unit is a TU. A non-HE STA sets the Wake Duration Unit subfield to 0.</w:t>
      </w:r>
    </w:p>
    <w:p w14:paraId="331093BB" w14:textId="77777777" w:rsidR="00487520" w:rsidRDefault="00487520" w:rsidP="009066B3">
      <w:pPr>
        <w:jc w:val="both"/>
        <w:rPr>
          <w:rFonts w:eastAsiaTheme="minorEastAsia"/>
          <w:sz w:val="20"/>
          <w:lang w:val="en-US" w:eastAsia="ko-KR"/>
        </w:rPr>
      </w:pPr>
    </w:p>
    <w:p w14:paraId="1E002E80" w14:textId="2C5B99CD" w:rsidR="00487520" w:rsidDel="00477E82" w:rsidRDefault="00477E82" w:rsidP="009066B3">
      <w:pPr>
        <w:jc w:val="both"/>
        <w:rPr>
          <w:del w:id="151" w:author="Ming Gan" w:date="2021-03-05T17:41:00Z"/>
          <w:rFonts w:eastAsiaTheme="minorEastAsia"/>
          <w:sz w:val="20"/>
          <w:lang w:val="en-US" w:eastAsia="ko-KR"/>
        </w:rPr>
      </w:pPr>
      <w:ins w:id="152" w:author="Ming Gan" w:date="2021-03-05T17:41:00Z">
        <w:r>
          <w:rPr>
            <w:rFonts w:eastAsiaTheme="minorEastAsia"/>
            <w:sz w:val="20"/>
            <w:lang w:val="en-US" w:eastAsia="ko-KR"/>
          </w:rPr>
          <w:t xml:space="preserve">The </w:t>
        </w:r>
      </w:ins>
      <w:ins w:id="153" w:author="Ming Gan" w:date="2021-03-05T17:34:00Z">
        <w:r>
          <w:rPr>
            <w:rFonts w:eastAsiaTheme="minorEastAsia"/>
            <w:sz w:val="20"/>
            <w:lang w:val="en-US" w:eastAsia="ko-KR"/>
          </w:rPr>
          <w:t xml:space="preserve">Link ID </w:t>
        </w:r>
      </w:ins>
      <w:ins w:id="154" w:author="Ming Gan" w:date="2021-03-05T17:35:00Z">
        <w:r>
          <w:rPr>
            <w:rFonts w:eastAsiaTheme="minorEastAsia"/>
            <w:sz w:val="20"/>
            <w:lang w:val="en-US" w:eastAsia="ko-KR"/>
          </w:rPr>
          <w:t>Bitmap field</w:t>
        </w:r>
      </w:ins>
      <w:r>
        <w:rPr>
          <w:rFonts w:eastAsiaTheme="minorEastAsia"/>
          <w:sz w:val="20"/>
          <w:lang w:val="en-US" w:eastAsia="ko-KR"/>
        </w:rPr>
        <w:t xml:space="preserve"> </w:t>
      </w:r>
      <w:ins w:id="155" w:author="Ming Gan" w:date="2021-03-05T17:40:00Z">
        <w:r>
          <w:rPr>
            <w:rFonts w:eastAsiaTheme="minorEastAsia"/>
            <w:sz w:val="20"/>
            <w:lang w:val="en-US" w:eastAsia="ko-KR"/>
          </w:rPr>
          <w:t xml:space="preserve">is present if the Link ID Bitmap Present field is </w:t>
        </w:r>
      </w:ins>
      <w:ins w:id="156" w:author="Ming Gan" w:date="2021-03-05T17:41:00Z">
        <w:r>
          <w:rPr>
            <w:rFonts w:eastAsiaTheme="minorEastAsia"/>
            <w:sz w:val="20"/>
            <w:lang w:val="en-US" w:eastAsia="ko-KR"/>
          </w:rPr>
          <w:t xml:space="preserve">equal to 1; otherwise, The Link ID Bitmap field is not present. </w:t>
        </w:r>
      </w:ins>
    </w:p>
    <w:p w14:paraId="05523A08" w14:textId="575044D3" w:rsidR="009066B3" w:rsidRPr="009066B3" w:rsidRDefault="009066B3" w:rsidP="009066B3">
      <w:pPr>
        <w:jc w:val="both"/>
        <w:rPr>
          <w:rFonts w:eastAsiaTheme="minorEastAsia"/>
          <w:sz w:val="20"/>
          <w:lang w:val="en-US" w:eastAsia="ko-KR"/>
        </w:rPr>
      </w:pPr>
      <w:r w:rsidRPr="009066B3">
        <w:rPr>
          <w:rFonts w:eastAsiaTheme="minorEastAsia"/>
          <w:vanish/>
          <w:sz w:val="20"/>
          <w:lang w:val="en-US" w:eastAsia="ko-KR"/>
        </w:rPr>
        <w:t>(#20352)</w:t>
      </w:r>
    </w:p>
    <w:p w14:paraId="3E890A24" w14:textId="77777777" w:rsidR="009066B3" w:rsidRDefault="009066B3" w:rsidP="009066B3">
      <w:pPr>
        <w:jc w:val="both"/>
        <w:rPr>
          <w:rFonts w:eastAsiaTheme="minorEastAsia"/>
          <w:sz w:val="20"/>
          <w:lang w:val="en-US" w:eastAsia="ko-KR"/>
        </w:rPr>
      </w:pPr>
      <w:r w:rsidRPr="009066B3">
        <w:rPr>
          <w:rFonts w:eastAsiaTheme="minorEastAsia"/>
          <w:sz w:val="20"/>
          <w:lang w:val="en-US" w:eastAsia="ko-KR"/>
        </w:rPr>
        <w:t xml:space="preserve">If the Broadcast field of the Negotiation Type subfield is 1, then one or more broadcast TWT parameter sets are contained in the TWT element (see </w:t>
      </w:r>
      <w:r w:rsidRPr="009066B3">
        <w:rPr>
          <w:rFonts w:eastAsiaTheme="minorEastAsia"/>
          <w:sz w:val="20"/>
          <w:lang w:val="en-US" w:eastAsia="ko-KR"/>
        </w:rPr>
        <w:fldChar w:fldCharType="begin"/>
      </w:r>
      <w:r w:rsidRPr="009066B3">
        <w:rPr>
          <w:rFonts w:eastAsiaTheme="minorEastAsia"/>
          <w:sz w:val="20"/>
          <w:lang w:val="en-US" w:eastAsia="ko-KR"/>
        </w:rPr>
        <w:instrText xml:space="preserve"> REF  RTF39333035323a204669675469 \h</w:instrText>
      </w:r>
      <w:r w:rsidRPr="009066B3">
        <w:rPr>
          <w:rFonts w:eastAsiaTheme="minorEastAsia"/>
          <w:sz w:val="20"/>
          <w:lang w:val="en-US" w:eastAsia="ko-KR"/>
        </w:rPr>
      </w:r>
      <w:r w:rsidRPr="009066B3">
        <w:rPr>
          <w:rFonts w:eastAsiaTheme="minorEastAsia"/>
          <w:sz w:val="20"/>
          <w:lang w:val="en-US" w:eastAsia="ko-KR"/>
        </w:rPr>
        <w:fldChar w:fldCharType="separate"/>
      </w:r>
      <w:r w:rsidRPr="009066B3">
        <w:rPr>
          <w:rFonts w:eastAsiaTheme="minorEastAsia"/>
          <w:sz w:val="20"/>
          <w:lang w:val="en-US" w:eastAsia="ko-KR"/>
        </w:rPr>
        <w:t>Figure 9-687b (Broadcast TWT Parameter Set field format)</w:t>
      </w:r>
      <w:r w:rsidRPr="009066B3">
        <w:rPr>
          <w:rFonts w:eastAsiaTheme="minorEastAsia"/>
          <w:sz w:val="20"/>
          <w:lang w:eastAsia="ko-KR"/>
        </w:rPr>
        <w:fldChar w:fldCharType="end"/>
      </w:r>
      <w:r w:rsidRPr="009066B3">
        <w:rPr>
          <w:rFonts w:eastAsiaTheme="minorEastAsia"/>
          <w:sz w:val="20"/>
          <w:lang w:val="en-US" w:eastAsia="ko-KR"/>
        </w:rPr>
        <w:t xml:space="preserve">). If the Broadcast field of the Negotiation Type subfield is 0, then only one Individual TWT parameter set is contained in the TWT element (see </w:t>
      </w:r>
      <w:r w:rsidRPr="009066B3">
        <w:rPr>
          <w:rFonts w:eastAsiaTheme="minorEastAsia"/>
          <w:sz w:val="20"/>
          <w:lang w:val="en-US" w:eastAsia="ko-KR"/>
        </w:rPr>
        <w:fldChar w:fldCharType="begin"/>
      </w:r>
      <w:r w:rsidRPr="009066B3">
        <w:rPr>
          <w:rFonts w:eastAsiaTheme="minorEastAsia"/>
          <w:sz w:val="20"/>
          <w:lang w:val="en-US" w:eastAsia="ko-KR"/>
        </w:rPr>
        <w:instrText xml:space="preserve"> REF  RTF38363339313a204669675469 \h</w:instrText>
      </w:r>
      <w:r w:rsidRPr="009066B3">
        <w:rPr>
          <w:rFonts w:eastAsiaTheme="minorEastAsia"/>
          <w:sz w:val="20"/>
          <w:lang w:val="en-US" w:eastAsia="ko-KR"/>
        </w:rPr>
      </w:r>
      <w:r w:rsidRPr="009066B3">
        <w:rPr>
          <w:rFonts w:eastAsiaTheme="minorEastAsia"/>
          <w:sz w:val="20"/>
          <w:lang w:val="en-US" w:eastAsia="ko-KR"/>
        </w:rPr>
        <w:fldChar w:fldCharType="separate"/>
      </w:r>
      <w:r w:rsidRPr="009066B3">
        <w:rPr>
          <w:rFonts w:eastAsiaTheme="minorEastAsia"/>
          <w:sz w:val="20"/>
          <w:lang w:val="en-US" w:eastAsia="ko-KR"/>
        </w:rPr>
        <w:t>Figure 9-687a (Individual TWT Parameter Set field format)</w:t>
      </w:r>
      <w:r w:rsidRPr="009066B3">
        <w:rPr>
          <w:rFonts w:eastAsiaTheme="minorEastAsia"/>
          <w:sz w:val="20"/>
          <w:lang w:eastAsia="ko-KR"/>
        </w:rPr>
        <w:fldChar w:fldCharType="end"/>
      </w:r>
      <w:r w:rsidRPr="009066B3">
        <w:rPr>
          <w:rFonts w:eastAsiaTheme="minorEastAsia"/>
          <w:sz w:val="20"/>
          <w:lang w:val="en-US" w:eastAsia="ko-KR"/>
        </w:rPr>
        <w:t>). An S1G STA sets the Negotiation Type subfield to 0.</w:t>
      </w:r>
    </w:p>
    <w:p w14:paraId="3D6D497D" w14:textId="77777777" w:rsidR="009066B3" w:rsidRPr="009066B3" w:rsidRDefault="009066B3" w:rsidP="009066B3">
      <w:pPr>
        <w:jc w:val="both"/>
        <w:rPr>
          <w:rFonts w:eastAsiaTheme="minorEastAsia"/>
          <w:sz w:val="20"/>
          <w:lang w:val="en-US" w:eastAsia="ko-KR"/>
        </w:rPr>
      </w:pPr>
    </w:p>
    <w:p w14:paraId="2A56DAA0" w14:textId="77777777" w:rsidR="009066B3" w:rsidRPr="009066B3" w:rsidRDefault="009066B3" w:rsidP="009066B3">
      <w:pPr>
        <w:jc w:val="both"/>
        <w:rPr>
          <w:rFonts w:eastAsiaTheme="minorEastAsia"/>
          <w:sz w:val="20"/>
          <w:lang w:val="en-US" w:eastAsia="ko-KR"/>
        </w:rPr>
      </w:pPr>
      <w:r w:rsidRPr="009066B3">
        <w:rPr>
          <w:rFonts w:eastAsiaTheme="minorEastAsia"/>
          <w:sz w:val="20"/>
          <w:lang w:val="en-US" w:eastAsia="ko-KR"/>
        </w:rPr>
        <w:t>A TWT element that has the Broadcast field in the Control field set to 1 is referred to as broadcast TWT element.</w:t>
      </w:r>
    </w:p>
    <w:p w14:paraId="610DF3E8" w14:textId="77777777" w:rsidR="009066B3" w:rsidRPr="009066B3" w:rsidRDefault="009066B3" w:rsidP="009066B3">
      <w:pPr>
        <w:jc w:val="both"/>
        <w:rPr>
          <w:rFonts w:eastAsiaTheme="minorEastAsia"/>
          <w:sz w:val="20"/>
          <w:lang w:val="en-US" w:eastAsia="ko-KR"/>
        </w:rPr>
      </w:pPr>
      <w:r w:rsidRPr="009066B3">
        <w:rPr>
          <w:rFonts w:eastAsiaTheme="minorEastAsia"/>
          <w:sz w:val="20"/>
          <w:lang w:val="en-US" w:eastAsia="ko-KR"/>
        </w:rPr>
        <w:t xml:space="preserve">The Negotiation Type subfield determines the interpretation of the Target Wake Time, TWT Wake Interval Mantissa and TWT Wake Interval Exponent subfields of the TWT element as defined in </w:t>
      </w:r>
      <w:r w:rsidRPr="009066B3">
        <w:rPr>
          <w:rFonts w:eastAsiaTheme="minorEastAsia"/>
          <w:sz w:val="20"/>
          <w:lang w:val="en-US" w:eastAsia="ko-KR"/>
        </w:rPr>
        <w:fldChar w:fldCharType="begin"/>
      </w:r>
      <w:r w:rsidRPr="009066B3">
        <w:rPr>
          <w:rFonts w:eastAsiaTheme="minorEastAsia"/>
          <w:sz w:val="20"/>
          <w:lang w:val="en-US" w:eastAsia="ko-KR"/>
        </w:rPr>
        <w:instrText xml:space="preserve"> REF  RTF34333038363a205461626c65 \h</w:instrText>
      </w:r>
      <w:r w:rsidRPr="009066B3">
        <w:rPr>
          <w:rFonts w:eastAsiaTheme="minorEastAsia"/>
          <w:sz w:val="20"/>
          <w:lang w:val="en-US" w:eastAsia="ko-KR"/>
        </w:rPr>
      </w:r>
      <w:r w:rsidRPr="009066B3">
        <w:rPr>
          <w:rFonts w:eastAsiaTheme="minorEastAsia"/>
          <w:sz w:val="20"/>
          <w:lang w:val="en-US" w:eastAsia="ko-KR"/>
        </w:rPr>
        <w:fldChar w:fldCharType="separate"/>
      </w:r>
      <w:r w:rsidRPr="009066B3">
        <w:rPr>
          <w:rFonts w:eastAsiaTheme="minorEastAsia"/>
          <w:sz w:val="20"/>
          <w:lang w:val="en-US" w:eastAsia="ko-KR"/>
        </w:rPr>
        <w:t>Table 9-296a (Interpretation of Negotiation Type subfield, Target Wake Time, TWT Wake Interval Mantissa and TWT Wake Interval Exponent fields)</w:t>
      </w:r>
      <w:r w:rsidRPr="009066B3">
        <w:rPr>
          <w:rFonts w:eastAsiaTheme="minorEastAsia"/>
          <w:sz w:val="20"/>
          <w:lang w:eastAsia="ko-KR"/>
        </w:rPr>
        <w:fldChar w:fldCharType="end"/>
      </w:r>
      <w:r w:rsidRPr="009066B3">
        <w:rPr>
          <w:rFonts w:eastAsiaTheme="minorEastAsia"/>
          <w:sz w:val="20"/>
          <w:lang w:val="en-US" w:eastAsia="ko-KR"/>
        </w:rPr>
        <w:t>.</w:t>
      </w:r>
    </w:p>
    <w:tbl>
      <w:tblPr>
        <w:tblW w:w="956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80"/>
        <w:gridCol w:w="970"/>
        <w:gridCol w:w="2152"/>
        <w:gridCol w:w="5358"/>
      </w:tblGrid>
      <w:tr w:rsidR="009066B3" w:rsidRPr="009066B3" w14:paraId="5A3DE728" w14:textId="77777777" w:rsidTr="00487520">
        <w:trPr>
          <w:trHeight w:val="450"/>
          <w:jc w:val="center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F52E591" w14:textId="77777777" w:rsidR="009066B3" w:rsidRPr="009066B3" w:rsidRDefault="009066B3" w:rsidP="009066B3">
            <w:pPr>
              <w:numPr>
                <w:ilvl w:val="0"/>
                <w:numId w:val="22"/>
              </w:num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bookmarkStart w:id="157" w:name="RTF34333038363a205461626c65"/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t>Interpretation of Negotiation Type subfield, Target Wake Time, TWT Wake In</w:t>
            </w:r>
            <w:bookmarkEnd w:id="157"/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t>terval Mantissa and TWT Wake Interval Exponent fields</w:t>
            </w:r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fldChar w:fldCharType="begin"/>
            </w:r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instrText xml:space="preserve"> FILENAME </w:instrText>
            </w:r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fldChar w:fldCharType="separate"/>
            </w:r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t> </w:t>
            </w:r>
            <w:r w:rsidRPr="009066B3">
              <w:rPr>
                <w:rFonts w:eastAsiaTheme="minorEastAsia"/>
                <w:sz w:val="20"/>
                <w:lang w:eastAsia="ko-KR"/>
              </w:rPr>
              <w:fldChar w:fldCharType="end"/>
            </w:r>
          </w:p>
        </w:tc>
      </w:tr>
      <w:tr w:rsidR="009066B3" w:rsidRPr="009066B3" w14:paraId="04AC1934" w14:textId="77777777" w:rsidTr="00487520">
        <w:trPr>
          <w:trHeight w:val="391"/>
          <w:jc w:val="center"/>
        </w:trPr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3D9D090" w14:textId="77777777" w:rsidR="009066B3" w:rsidRPr="009066B3" w:rsidRDefault="009066B3" w:rsidP="009066B3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t>Negotiation Type subfield</w:t>
            </w:r>
          </w:p>
        </w:tc>
        <w:tc>
          <w:tcPr>
            <w:tcW w:w="97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622CE6D" w14:textId="77777777" w:rsidR="009066B3" w:rsidRPr="009066B3" w:rsidRDefault="009066B3" w:rsidP="009066B3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t>Target Wake Time field</w:t>
            </w:r>
          </w:p>
        </w:tc>
        <w:tc>
          <w:tcPr>
            <w:tcW w:w="2152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055E239" w14:textId="77777777" w:rsidR="009066B3" w:rsidRPr="009066B3" w:rsidRDefault="009066B3" w:rsidP="009066B3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t>TWT Wake Interval Mantissa and TWT Wake Interval Exponent fields</w:t>
            </w:r>
          </w:p>
        </w:tc>
        <w:tc>
          <w:tcPr>
            <w:tcW w:w="5357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9D46825" w14:textId="77777777" w:rsidR="009066B3" w:rsidRPr="009066B3" w:rsidRDefault="009066B3" w:rsidP="009066B3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t>Description</w:t>
            </w:r>
          </w:p>
        </w:tc>
      </w:tr>
      <w:tr w:rsidR="009066B3" w:rsidRPr="009066B3" w14:paraId="75A014EB" w14:textId="77777777" w:rsidTr="00487520">
        <w:trPr>
          <w:trHeight w:val="559"/>
          <w:jc w:val="center"/>
        </w:trPr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94F977C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0</w:t>
            </w:r>
          </w:p>
        </w:tc>
        <w:tc>
          <w:tcPr>
            <w:tcW w:w="9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D7367B5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A future Individual TWT SP start time</w:t>
            </w:r>
          </w:p>
        </w:tc>
        <w:tc>
          <w:tcPr>
            <w:tcW w:w="2152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F5E67AB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Interval between individual TWT SPs</w:t>
            </w:r>
          </w:p>
        </w:tc>
        <w:tc>
          <w:tcPr>
            <w:tcW w:w="5357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3BBC796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Individual TWT negotiation between TWT requesting STA and TWT responding STA or individual TWT announcement by TWT responder. See 10.48 (Target wake time (TWT)), and 26.8.2 (Individual TWT agreements).</w:t>
            </w:r>
          </w:p>
          <w:p w14:paraId="65E4B5BC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  <w:p w14:paraId="121CCAE3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The TWT element contains one individual TWT parameter set.</w:t>
            </w:r>
          </w:p>
        </w:tc>
      </w:tr>
      <w:tr w:rsidR="009066B3" w:rsidRPr="009066B3" w14:paraId="1CDFAE3D" w14:textId="77777777" w:rsidTr="00487520">
        <w:trPr>
          <w:trHeight w:val="1410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94F6CE4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7112180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Next Wake TBTT time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73EE799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Interval between wake TBTTs</w:t>
            </w:r>
          </w:p>
        </w:tc>
        <w:tc>
          <w:tcPr>
            <w:tcW w:w="5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3477F9F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Wake TBTT and wake interval negotiation between TWT scheduled STA and TWT scheduling AP. See 26.8.6 (Negotiation of wake TBTT and wake interval).</w:t>
            </w:r>
          </w:p>
          <w:p w14:paraId="38F7C297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  <w:p w14:paraId="13F0EDCE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The TWT element contains one individual TWT parameter set.</w:t>
            </w:r>
          </w:p>
        </w:tc>
      </w:tr>
      <w:tr w:rsidR="009066B3" w:rsidRPr="009066B3" w14:paraId="258A42F9" w14:textId="77777777" w:rsidTr="00487520">
        <w:trPr>
          <w:trHeight w:val="208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C2C08B1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056406C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A future Broadcast TWT SP start time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7F24C13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Interval between broadcast TWT SPs</w:t>
            </w:r>
          </w:p>
        </w:tc>
        <w:tc>
          <w:tcPr>
            <w:tcW w:w="5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55D2A67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Provide broadcast TWT schedules to TWT scheduled STAs by including the TWT element in broadcast Management frames sent by TWT scheduling AP. See 26.8.3.2 (Rules for TWT scheduling AP).</w:t>
            </w:r>
          </w:p>
          <w:p w14:paraId="22307F6C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  <w:p w14:paraId="39950915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The TWT element contains one or more broadcast TWT parameter sets.</w:t>
            </w:r>
          </w:p>
        </w:tc>
      </w:tr>
      <w:tr w:rsidR="009066B3" w:rsidRPr="009066B3" w14:paraId="30351088" w14:textId="77777777" w:rsidTr="00487520">
        <w:trPr>
          <w:trHeight w:val="464"/>
          <w:jc w:val="center"/>
        </w:trPr>
        <w:tc>
          <w:tcPr>
            <w:tcW w:w="108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43803DA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3F8A148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 xml:space="preserve">A future Broadcast TWT </w:t>
            </w:r>
            <w:r w:rsidRPr="009066B3">
              <w:rPr>
                <w:rFonts w:eastAsiaTheme="minorEastAsia"/>
                <w:sz w:val="20"/>
                <w:lang w:val="en-US" w:eastAsia="ko-KR"/>
              </w:rPr>
              <w:lastRenderedPageBreak/>
              <w:t>SP start time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4500DE3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lastRenderedPageBreak/>
              <w:t>Interval between broadcast TWT SPs</w:t>
            </w:r>
          </w:p>
        </w:tc>
        <w:tc>
          <w:tcPr>
            <w:tcW w:w="5357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E31A949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Manage memberships in broadcast TWT schedules by including the TWT element in individually addressed Management frames sent by either a TWT scheduled STA or a TWT scheduling AP. See 26.8.3 (Broadcast TWT operation).</w:t>
            </w:r>
          </w:p>
          <w:p w14:paraId="02383DF9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  <w:p w14:paraId="42AE3506" w14:textId="77777777" w:rsidR="009066B3" w:rsidRPr="009066B3" w:rsidRDefault="009066B3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The TWT element contains one or more broadcast TWT parameter sets.</w:t>
            </w:r>
          </w:p>
        </w:tc>
      </w:tr>
    </w:tbl>
    <w:p w14:paraId="24A91D66" w14:textId="77777777" w:rsidR="009066B3" w:rsidRDefault="009066B3" w:rsidP="009066B3">
      <w:pPr>
        <w:jc w:val="both"/>
        <w:rPr>
          <w:rFonts w:eastAsiaTheme="minorEastAsia"/>
          <w:sz w:val="20"/>
          <w:lang w:val="en-US" w:eastAsia="ko-KR"/>
        </w:rPr>
      </w:pPr>
    </w:p>
    <w:p w14:paraId="7EC80AB8" w14:textId="77777777" w:rsidR="009066B3" w:rsidRPr="009066B3" w:rsidRDefault="009066B3" w:rsidP="009066B3">
      <w:pPr>
        <w:jc w:val="both"/>
        <w:rPr>
          <w:rFonts w:eastAsiaTheme="minorEastAsia"/>
          <w:sz w:val="20"/>
          <w:lang w:eastAsia="ko-KR"/>
        </w:rPr>
      </w:pPr>
      <w:r w:rsidRPr="009066B3">
        <w:rPr>
          <w:rFonts w:eastAsiaTheme="minorEastAsia"/>
          <w:sz w:val="20"/>
          <w:lang w:val="en-US" w:eastAsia="ko-KR"/>
        </w:rPr>
        <w:t xml:space="preserve">The TWT Parameter Information field contains a single Individual TWT Parameter Set field with format defined in </w:t>
      </w:r>
      <w:r w:rsidRPr="009066B3">
        <w:rPr>
          <w:rFonts w:eastAsiaTheme="minorEastAsia"/>
          <w:sz w:val="20"/>
          <w:lang w:val="en-US" w:eastAsia="ko-KR"/>
        </w:rPr>
        <w:fldChar w:fldCharType="begin"/>
      </w:r>
      <w:r w:rsidRPr="009066B3">
        <w:rPr>
          <w:rFonts w:eastAsiaTheme="minorEastAsia"/>
          <w:sz w:val="20"/>
          <w:lang w:val="en-US" w:eastAsia="ko-KR"/>
        </w:rPr>
        <w:instrText xml:space="preserve"> REF  RTF38363339313a204669675469 \h</w:instrText>
      </w:r>
      <w:r w:rsidRPr="009066B3">
        <w:rPr>
          <w:rFonts w:eastAsiaTheme="minorEastAsia"/>
          <w:sz w:val="20"/>
          <w:lang w:val="en-US" w:eastAsia="ko-KR"/>
        </w:rPr>
      </w:r>
      <w:r w:rsidRPr="009066B3">
        <w:rPr>
          <w:rFonts w:eastAsiaTheme="minorEastAsia"/>
          <w:sz w:val="20"/>
          <w:lang w:val="en-US" w:eastAsia="ko-KR"/>
        </w:rPr>
        <w:fldChar w:fldCharType="separate"/>
      </w:r>
      <w:r w:rsidRPr="009066B3">
        <w:rPr>
          <w:rFonts w:eastAsiaTheme="minorEastAsia"/>
          <w:sz w:val="20"/>
          <w:lang w:val="en-US" w:eastAsia="ko-KR"/>
        </w:rPr>
        <w:t>Figure 9-687a (Individual TWT Parameter Set field format)</w:t>
      </w:r>
      <w:r w:rsidRPr="009066B3">
        <w:rPr>
          <w:rFonts w:eastAsiaTheme="minorEastAsia"/>
          <w:sz w:val="20"/>
          <w:lang w:eastAsia="ko-KR"/>
        </w:rPr>
        <w:fldChar w:fldCharType="end"/>
      </w:r>
      <w:r w:rsidRPr="009066B3">
        <w:rPr>
          <w:rFonts w:eastAsiaTheme="minorEastAsia"/>
          <w:sz w:val="20"/>
          <w:lang w:val="en-US" w:eastAsia="ko-KR"/>
        </w:rPr>
        <w:t xml:space="preserve"> if the Broadcast subfield in the Control field is 0 and contains one or more Broadcast TWT Parameter Set fields with format defined in </w:t>
      </w:r>
      <w:r w:rsidRPr="009066B3">
        <w:rPr>
          <w:rFonts w:eastAsiaTheme="minorEastAsia"/>
          <w:sz w:val="20"/>
          <w:lang w:val="en-US" w:eastAsia="ko-KR"/>
        </w:rPr>
        <w:fldChar w:fldCharType="begin"/>
      </w:r>
      <w:r w:rsidRPr="009066B3">
        <w:rPr>
          <w:rFonts w:eastAsiaTheme="minorEastAsia"/>
          <w:sz w:val="20"/>
          <w:lang w:val="en-US" w:eastAsia="ko-KR"/>
        </w:rPr>
        <w:instrText xml:space="preserve"> REF  RTF39333035323a204669675469 \h</w:instrText>
      </w:r>
      <w:r w:rsidRPr="009066B3">
        <w:rPr>
          <w:rFonts w:eastAsiaTheme="minorEastAsia"/>
          <w:sz w:val="20"/>
          <w:lang w:val="en-US" w:eastAsia="ko-KR"/>
        </w:rPr>
      </w:r>
      <w:r w:rsidRPr="009066B3">
        <w:rPr>
          <w:rFonts w:eastAsiaTheme="minorEastAsia"/>
          <w:sz w:val="20"/>
          <w:lang w:val="en-US" w:eastAsia="ko-KR"/>
        </w:rPr>
        <w:fldChar w:fldCharType="separate"/>
      </w:r>
      <w:r w:rsidRPr="009066B3">
        <w:rPr>
          <w:rFonts w:eastAsiaTheme="minorEastAsia"/>
          <w:sz w:val="20"/>
          <w:lang w:val="en-US" w:eastAsia="ko-KR"/>
        </w:rPr>
        <w:t>Figure 9-687b (Broadcast TWT Parameter Set field format)</w:t>
      </w:r>
      <w:r w:rsidRPr="009066B3">
        <w:rPr>
          <w:rFonts w:eastAsiaTheme="minorEastAsia"/>
          <w:sz w:val="20"/>
          <w:lang w:eastAsia="ko-KR"/>
        </w:rPr>
        <w:fldChar w:fldCharType="end"/>
      </w:r>
      <w:r w:rsidRPr="009066B3">
        <w:rPr>
          <w:rFonts w:eastAsiaTheme="minorEastAsia"/>
          <w:sz w:val="20"/>
          <w:lang w:val="en-US" w:eastAsia="ko-KR"/>
        </w:rPr>
        <w:t xml:space="preserve"> if the Broadcast subfield of the Control field is 1. The number of Broadcast TWT Parameter Set fields present is determined by the values of the Last Broadcast Parameter Set subfields</w:t>
      </w:r>
      <w:r w:rsidRPr="009066B3">
        <w:rPr>
          <w:rFonts w:eastAsiaTheme="minorEastAsia"/>
          <w:vanish/>
          <w:sz w:val="20"/>
          <w:lang w:val="en-US" w:eastAsia="ko-KR"/>
        </w:rPr>
        <w:t>(#20112)</w:t>
      </w:r>
      <w:r w:rsidRPr="009066B3">
        <w:rPr>
          <w:rFonts w:eastAsiaTheme="minorEastAsia"/>
          <w:sz w:val="20"/>
          <w:lang w:val="en-US" w:eastAsia="ko-KR"/>
        </w:rPr>
        <w:t xml:space="preserve"> of the Request Type fields.</w:t>
      </w:r>
    </w:p>
    <w:tbl>
      <w:tblPr>
        <w:tblW w:w="10186" w:type="dxa"/>
        <w:jc w:val="center"/>
        <w:tblLayout w:type="fixed"/>
        <w:tblCellMar>
          <w:top w:w="120" w:type="dxa"/>
          <w:left w:w="40" w:type="dxa"/>
          <w:bottom w:w="80" w:type="dxa"/>
          <w:right w:w="40" w:type="dxa"/>
        </w:tblCellMar>
        <w:tblLook w:val="0000" w:firstRow="0" w:lastRow="0" w:firstColumn="0" w:lastColumn="0" w:noHBand="0" w:noVBand="0"/>
      </w:tblPr>
      <w:tblGrid>
        <w:gridCol w:w="888"/>
        <w:gridCol w:w="1019"/>
        <w:gridCol w:w="1679"/>
        <w:gridCol w:w="1307"/>
        <w:gridCol w:w="1620"/>
        <w:gridCol w:w="1058"/>
        <w:gridCol w:w="651"/>
        <w:gridCol w:w="911"/>
        <w:gridCol w:w="1053"/>
      </w:tblGrid>
      <w:tr w:rsidR="00487520" w:rsidRPr="009066B3" w14:paraId="1E7B501C" w14:textId="7DA5543D" w:rsidTr="00477E82">
        <w:trPr>
          <w:trHeight w:val="326"/>
          <w:jc w:val="center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B502276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2C46FF2E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u w:val="thick"/>
                <w:lang w:val="en-US" w:eastAsia="ko-KR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3AB85A48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4D6C5C70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1231E30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4B49E7AF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6D4A1304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4DC8769D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4A9DA6A4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</w:tr>
      <w:tr w:rsidR="00487520" w:rsidRPr="009066B3" w14:paraId="246B6C93" w14:textId="1D0EAC6F" w:rsidTr="00477E82">
        <w:trPr>
          <w:trHeight w:val="220"/>
          <w:jc w:val="center"/>
        </w:trPr>
        <w:tc>
          <w:tcPr>
            <w:tcW w:w="888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7BBD0B4C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</w:p>
        </w:tc>
        <w:tc>
          <w:tcPr>
            <w:tcW w:w="101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E676D9B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Request Type</w:t>
            </w:r>
          </w:p>
        </w:tc>
        <w:tc>
          <w:tcPr>
            <w:tcW w:w="167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00E484B1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Target Wake Time</w:t>
            </w:r>
          </w:p>
        </w:tc>
        <w:tc>
          <w:tcPr>
            <w:tcW w:w="130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59C32250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TWT Group Assignment</w:t>
            </w:r>
          </w:p>
        </w:tc>
        <w:tc>
          <w:tcPr>
            <w:tcW w:w="16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2E0830C1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Nominal Minimum TWT Wake Duration</w:t>
            </w:r>
          </w:p>
        </w:tc>
        <w:tc>
          <w:tcPr>
            <w:tcW w:w="105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0B432B51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TWT Wake Interval Mantissa</w:t>
            </w:r>
          </w:p>
        </w:tc>
        <w:tc>
          <w:tcPr>
            <w:tcW w:w="65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2AE175AE" w14:textId="5B30A624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TWT Channel</w:t>
            </w:r>
          </w:p>
        </w:tc>
        <w:tc>
          <w:tcPr>
            <w:tcW w:w="9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266C50FB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NDP Paging (optional)</w:t>
            </w:r>
          </w:p>
        </w:tc>
        <w:tc>
          <w:tcPr>
            <w:tcW w:w="10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6F9E368" w14:textId="00FAF545" w:rsidR="00487520" w:rsidRPr="00487520" w:rsidRDefault="00487520" w:rsidP="009066B3">
            <w:pPr>
              <w:jc w:val="both"/>
              <w:rPr>
                <w:rFonts w:eastAsia="宋体"/>
                <w:sz w:val="20"/>
                <w:lang w:val="en-US" w:eastAsia="zh-CN"/>
              </w:rPr>
            </w:pPr>
            <w:ins w:id="158" w:author="Ming Gan" w:date="2021-03-05T17:32:00Z">
              <w:r>
                <w:rPr>
                  <w:rFonts w:eastAsia="宋体" w:hint="eastAsia"/>
                  <w:sz w:val="20"/>
                  <w:lang w:val="en-US" w:eastAsia="zh-CN"/>
                </w:rPr>
                <w:t>L</w:t>
              </w:r>
              <w:r>
                <w:rPr>
                  <w:rFonts w:eastAsia="宋体"/>
                  <w:sz w:val="20"/>
                  <w:lang w:val="en-US" w:eastAsia="zh-CN"/>
                </w:rPr>
                <w:t>ink ID Bitmap</w:t>
              </w:r>
            </w:ins>
          </w:p>
        </w:tc>
      </w:tr>
      <w:tr w:rsidR="00487520" w:rsidRPr="009066B3" w14:paraId="4B36A76F" w14:textId="4B95F8C1" w:rsidTr="00477E82">
        <w:trPr>
          <w:trHeight w:val="326"/>
          <w:jc w:val="center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48311081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 xml:space="preserve">Octets: </w:t>
            </w:r>
          </w:p>
        </w:tc>
        <w:tc>
          <w:tcPr>
            <w:tcW w:w="1019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D52FB2F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2</w:t>
            </w:r>
          </w:p>
        </w:tc>
        <w:tc>
          <w:tcPr>
            <w:tcW w:w="1679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37AF725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0 or 8</w:t>
            </w:r>
          </w:p>
        </w:tc>
        <w:tc>
          <w:tcPr>
            <w:tcW w:w="1307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6F67FB57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0, 3 or 9</w:t>
            </w:r>
          </w:p>
        </w:tc>
        <w:tc>
          <w:tcPr>
            <w:tcW w:w="162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03221B97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1058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4E892162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2</w:t>
            </w:r>
          </w:p>
        </w:tc>
        <w:tc>
          <w:tcPr>
            <w:tcW w:w="651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7DD288EA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1</w:t>
            </w:r>
          </w:p>
        </w:tc>
        <w:tc>
          <w:tcPr>
            <w:tcW w:w="911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40" w:type="dxa"/>
              <w:bottom w:w="120" w:type="dxa"/>
              <w:right w:w="40" w:type="dxa"/>
            </w:tcMar>
            <w:vAlign w:val="center"/>
          </w:tcPr>
          <w:p w14:paraId="10DB6176" w14:textId="77777777" w:rsidR="00487520" w:rsidRPr="009066B3" w:rsidRDefault="00487520" w:rsidP="009066B3">
            <w:pPr>
              <w:jc w:val="both"/>
              <w:rPr>
                <w:rFonts w:eastAsiaTheme="minorEastAsia"/>
                <w:sz w:val="20"/>
                <w:lang w:val="en-US" w:eastAsia="ko-KR"/>
              </w:rPr>
            </w:pPr>
            <w:r w:rsidRPr="009066B3">
              <w:rPr>
                <w:rFonts w:eastAsiaTheme="minorEastAsia"/>
                <w:sz w:val="20"/>
                <w:lang w:val="en-US" w:eastAsia="ko-KR"/>
              </w:rPr>
              <w:t>0 or 4</w:t>
            </w:r>
          </w:p>
        </w:tc>
        <w:tc>
          <w:tcPr>
            <w:tcW w:w="1053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5374D423" w14:textId="044D73CC" w:rsidR="00487520" w:rsidRPr="00487520" w:rsidRDefault="00487520" w:rsidP="004246F8">
            <w:pPr>
              <w:jc w:val="both"/>
              <w:rPr>
                <w:rFonts w:eastAsia="宋体"/>
                <w:sz w:val="20"/>
                <w:lang w:val="en-US" w:eastAsia="zh-CN"/>
              </w:rPr>
            </w:pPr>
            <w:ins w:id="159" w:author="Ming Gan" w:date="2021-03-05T17:32:00Z">
              <w:r>
                <w:rPr>
                  <w:rFonts w:eastAsia="宋体" w:hint="eastAsia"/>
                  <w:sz w:val="20"/>
                  <w:lang w:val="en-US" w:eastAsia="zh-CN"/>
                </w:rPr>
                <w:t>0</w:t>
              </w:r>
              <w:r>
                <w:rPr>
                  <w:rFonts w:eastAsia="宋体"/>
                  <w:sz w:val="20"/>
                  <w:lang w:val="en-US" w:eastAsia="zh-CN"/>
                </w:rPr>
                <w:t xml:space="preserve"> or </w:t>
              </w:r>
            </w:ins>
            <w:ins w:id="160" w:author="Ming Gan" w:date="2021-03-15T15:56:00Z">
              <w:r w:rsidR="004246F8">
                <w:rPr>
                  <w:rFonts w:eastAsia="宋体"/>
                  <w:sz w:val="20"/>
                  <w:lang w:val="en-US" w:eastAsia="zh-CN"/>
                </w:rPr>
                <w:t>2</w:t>
              </w:r>
            </w:ins>
          </w:p>
        </w:tc>
      </w:tr>
      <w:tr w:rsidR="00487520" w:rsidRPr="009066B3" w14:paraId="57B84D28" w14:textId="43FB1C41" w:rsidTr="00477E82">
        <w:trPr>
          <w:trHeight w:val="375"/>
          <w:jc w:val="center"/>
        </w:trPr>
        <w:tc>
          <w:tcPr>
            <w:tcW w:w="913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80" w:type="dxa"/>
              <w:right w:w="40" w:type="dxa"/>
            </w:tcMar>
            <w:vAlign w:val="center"/>
          </w:tcPr>
          <w:p w14:paraId="0AC236AD" w14:textId="77777777" w:rsidR="00487520" w:rsidRPr="009066B3" w:rsidRDefault="00487520" w:rsidP="009066B3">
            <w:pPr>
              <w:numPr>
                <w:ilvl w:val="0"/>
                <w:numId w:val="23"/>
              </w:num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bookmarkStart w:id="161" w:name="RTF38363339313a204669675469"/>
            <w:r w:rsidRPr="009066B3">
              <w:rPr>
                <w:rFonts w:eastAsiaTheme="minorEastAsia"/>
                <w:b/>
                <w:bCs/>
                <w:sz w:val="20"/>
                <w:lang w:val="en-US" w:eastAsia="ko-KR"/>
              </w:rPr>
              <w:t>Individual TWT Parameter Set field format</w:t>
            </w:r>
            <w:bookmarkEnd w:id="161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14:paraId="1377C5C7" w14:textId="01657321" w:rsidR="00487520" w:rsidRPr="009066B3" w:rsidRDefault="00477E82" w:rsidP="00477E82">
            <w:pPr>
              <w:jc w:val="both"/>
              <w:rPr>
                <w:rFonts w:eastAsiaTheme="minorEastAsia"/>
                <w:b/>
                <w:bCs/>
                <w:sz w:val="20"/>
                <w:lang w:val="en-US" w:eastAsia="ko-KR"/>
              </w:rPr>
            </w:pPr>
            <w:r>
              <w:rPr>
                <w:rFonts w:eastAsia="宋体" w:hint="eastAsia"/>
                <w:b/>
                <w:bCs/>
                <w:sz w:val="20"/>
                <w:lang w:val="en-US" w:eastAsia="zh-CN"/>
              </w:rPr>
              <w:t xml:space="preserve"> </w:t>
            </w:r>
            <w:r>
              <w:rPr>
                <w:rFonts w:eastAsia="宋体"/>
                <w:b/>
                <w:bCs/>
                <w:sz w:val="20"/>
                <w:lang w:val="en-US" w:eastAsia="zh-CN"/>
              </w:rPr>
              <w:t xml:space="preserve">     </w:t>
            </w:r>
          </w:p>
        </w:tc>
      </w:tr>
    </w:tbl>
    <w:p w14:paraId="3B7B7380" w14:textId="77777777" w:rsidR="009066B3" w:rsidDel="00477E82" w:rsidRDefault="009066B3" w:rsidP="009066B3">
      <w:pPr>
        <w:jc w:val="both"/>
        <w:rPr>
          <w:del w:id="162" w:author="Ming Gan" w:date="2021-03-05T17:42:00Z"/>
          <w:rFonts w:eastAsiaTheme="minorEastAsia"/>
          <w:sz w:val="20"/>
          <w:lang w:eastAsia="ko-KR"/>
        </w:rPr>
      </w:pPr>
    </w:p>
    <w:p w14:paraId="51281614" w14:textId="61FEC6D6" w:rsidR="00477E82" w:rsidRDefault="00237CA1" w:rsidP="009066B3">
      <w:pPr>
        <w:jc w:val="both"/>
        <w:rPr>
          <w:ins w:id="163" w:author="Ming Gan" w:date="2021-03-05T17:42:00Z"/>
          <w:rFonts w:eastAsiaTheme="minorEastAsia"/>
          <w:b/>
          <w:bCs/>
          <w:i/>
          <w:iCs/>
          <w:sz w:val="20"/>
          <w:lang w:val="en-US" w:eastAsia="ko-KR"/>
        </w:rPr>
      </w:pPr>
      <w:ins w:id="164" w:author="Ming Gan" w:date="2021-03-05T17:46:00Z">
        <w:r w:rsidRPr="00FD0CDE">
          <w:rPr>
            <w:rFonts w:eastAsia="Times New Roman"/>
            <w:b/>
            <w:i/>
            <w:color w:val="000000"/>
            <w:sz w:val="20"/>
            <w:highlight w:val="yellow"/>
          </w:rPr>
          <w:t>TGbe Ed</w:t>
        </w:r>
        <w:r w:rsidRPr="00237CA1">
          <w:rPr>
            <w:rFonts w:eastAsia="Times New Roman"/>
            <w:b/>
            <w:i/>
            <w:color w:val="000000"/>
            <w:sz w:val="20"/>
            <w:highlight w:val="yellow"/>
          </w:rPr>
          <w:t>itor:</w:t>
        </w:r>
        <w:r w:rsidRPr="00237CA1">
          <w:rPr>
            <w:rFonts w:ascii="TimesNewRomanPS-BoldItalicMT" w:hAnsi="TimesNewRomanPS-BoldItalicMT" w:cs="TimesNewRomanPS-BoldItalicMT"/>
            <w:b/>
            <w:bCs/>
            <w:i/>
            <w:iCs/>
            <w:sz w:val="20"/>
            <w:highlight w:val="yellow"/>
            <w:lang w:val="en-US" w:eastAsia="ko-KR"/>
          </w:rPr>
          <w:t>Insert the following paragraphs and figure after paragraph 21 (“The TWT Wake Interval Mantissa…”):</w:t>
        </w:r>
      </w:ins>
    </w:p>
    <w:p w14:paraId="5F1B4CAA" w14:textId="77777777" w:rsidR="009B0D82" w:rsidRDefault="009B0D82" w:rsidP="00024800">
      <w:pPr>
        <w:jc w:val="both"/>
        <w:rPr>
          <w:ins w:id="165" w:author="Ming Gan" w:date="2021-03-05T17:47:00Z"/>
          <w:rFonts w:eastAsiaTheme="minorEastAsia"/>
          <w:sz w:val="20"/>
          <w:lang w:eastAsia="ko-KR"/>
        </w:rPr>
      </w:pPr>
    </w:p>
    <w:p w14:paraId="041C7DEF" w14:textId="074C72FC" w:rsidR="00237CA1" w:rsidRPr="00237CA1" w:rsidRDefault="00237CA1" w:rsidP="00024800">
      <w:pPr>
        <w:jc w:val="both"/>
        <w:rPr>
          <w:rFonts w:eastAsiaTheme="minorEastAsia"/>
          <w:sz w:val="20"/>
          <w:lang w:val="en-US" w:eastAsia="ko-KR"/>
        </w:rPr>
      </w:pPr>
      <w:ins w:id="166" w:author="Ming Gan" w:date="2021-03-05T17:47:00Z">
        <w:r w:rsidRPr="00237CA1">
          <w:rPr>
            <w:rFonts w:eastAsiaTheme="minorEastAsia"/>
            <w:sz w:val="20"/>
            <w:lang w:val="en-US" w:eastAsia="ko-KR"/>
          </w:rPr>
          <w:t>Link ID Bitmap subfield indicate the links to which the TWT element negotiated by a STA is applied</w:t>
        </w:r>
      </w:ins>
      <w:ins w:id="167" w:author="Ming Gan" w:date="2021-03-05T20:36:00Z">
        <w:r w:rsidR="00157E29">
          <w:rPr>
            <w:rFonts w:eastAsiaTheme="minorEastAsia"/>
            <w:sz w:val="20"/>
            <w:lang w:val="en-US" w:eastAsia="ko-KR"/>
          </w:rPr>
          <w:t xml:space="preserve">. </w:t>
        </w:r>
        <w:r w:rsidR="00157E29">
          <w:rPr>
            <w:sz w:val="20"/>
          </w:rPr>
          <w:t xml:space="preserve">A value of 1 in bit position </w:t>
        </w:r>
        <w:r w:rsidR="00157E29" w:rsidRPr="00B03EFB">
          <w:rPr>
            <w:i/>
            <w:sz w:val="20"/>
          </w:rPr>
          <w:t>i</w:t>
        </w:r>
        <w:r w:rsidR="00157E29" w:rsidRPr="00184989">
          <w:rPr>
            <w:sz w:val="20"/>
          </w:rPr>
          <w:t xml:space="preserve"> of the </w:t>
        </w:r>
        <w:r w:rsidR="00157E29">
          <w:rPr>
            <w:sz w:val="20"/>
          </w:rPr>
          <w:t xml:space="preserve">Link Bitmap subfield </w:t>
        </w:r>
        <w:r w:rsidR="00157E29" w:rsidRPr="00184989">
          <w:rPr>
            <w:sz w:val="20"/>
          </w:rPr>
          <w:t xml:space="preserve">means that </w:t>
        </w:r>
        <w:r w:rsidR="00157E29">
          <w:rPr>
            <w:sz w:val="20"/>
          </w:rPr>
          <w:t xml:space="preserve">the link associated with the link ID </w:t>
        </w:r>
        <w:r w:rsidR="00157E29">
          <w:rPr>
            <w:i/>
            <w:sz w:val="20"/>
          </w:rPr>
          <w:t>i</w:t>
        </w:r>
        <w:r w:rsidR="00157E29">
          <w:rPr>
            <w:sz w:val="20"/>
          </w:rPr>
          <w:t xml:space="preserve"> is </w:t>
        </w:r>
      </w:ins>
      <w:ins w:id="168" w:author="Ming Gan" w:date="2021-03-05T20:37:00Z">
        <w:r w:rsidR="00157E29">
          <w:rPr>
            <w:sz w:val="20"/>
          </w:rPr>
          <w:t>the link</w:t>
        </w:r>
        <w:r w:rsidR="00157E29" w:rsidRPr="00157E29">
          <w:rPr>
            <w:sz w:val="20"/>
          </w:rPr>
          <w:t xml:space="preserve"> to which the TWT element negotiated by a STA is applied</w:t>
        </w:r>
      </w:ins>
      <w:ins w:id="169" w:author="Ming Gan" w:date="2021-03-05T20:36:00Z">
        <w:r w:rsidR="00157E29">
          <w:rPr>
            <w:sz w:val="20"/>
          </w:rPr>
          <w:t xml:space="preserve">. A value of 0 in bit position </w:t>
        </w:r>
        <w:r w:rsidR="00157E29" w:rsidRPr="00B03EFB">
          <w:rPr>
            <w:i/>
            <w:sz w:val="20"/>
          </w:rPr>
          <w:t>i</w:t>
        </w:r>
        <w:r w:rsidR="00157E29" w:rsidRPr="00184989">
          <w:rPr>
            <w:sz w:val="20"/>
          </w:rPr>
          <w:t xml:space="preserve"> of the </w:t>
        </w:r>
        <w:r w:rsidR="00157E29">
          <w:rPr>
            <w:sz w:val="20"/>
          </w:rPr>
          <w:t xml:space="preserve">Link Bitmap subfield </w:t>
        </w:r>
        <w:r w:rsidR="00157E29" w:rsidRPr="00184989">
          <w:rPr>
            <w:sz w:val="20"/>
          </w:rPr>
          <w:t xml:space="preserve">means that </w:t>
        </w:r>
        <w:r w:rsidR="00157E29">
          <w:rPr>
            <w:sz w:val="20"/>
          </w:rPr>
          <w:t xml:space="preserve">the link associated with the link ID </w:t>
        </w:r>
        <w:r w:rsidR="00157E29">
          <w:rPr>
            <w:i/>
            <w:sz w:val="20"/>
          </w:rPr>
          <w:t>i</w:t>
        </w:r>
        <w:r w:rsidR="00157E29">
          <w:rPr>
            <w:sz w:val="20"/>
          </w:rPr>
          <w:t xml:space="preserve"> is not </w:t>
        </w:r>
      </w:ins>
      <w:ins w:id="170" w:author="Ming Gan" w:date="2021-03-05T20:37:00Z">
        <w:r w:rsidR="00157E29" w:rsidRPr="00157E29">
          <w:rPr>
            <w:sz w:val="20"/>
          </w:rPr>
          <w:t>the link to which the TWT element negotiated by a STA is applied.</w:t>
        </w:r>
      </w:ins>
    </w:p>
    <w:sectPr w:rsidR="00237CA1" w:rsidRPr="00237CA1" w:rsidSect="00996772">
      <w:headerReference w:type="default" r:id="rId12"/>
      <w:footerReference w:type="default" r:id="rId13"/>
      <w:pgSz w:w="12240" w:h="15840" w:code="1"/>
      <w:pgMar w:top="1080" w:right="1080" w:bottom="1080" w:left="576" w:header="432" w:footer="432" w:gutter="72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D0692" w16cex:dateUtc="2021-03-05T18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426C8A" w16cid:durableId="23ED06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B5E98" w14:textId="77777777" w:rsidR="002E0AD5" w:rsidRDefault="002E0AD5">
      <w:r>
        <w:separator/>
      </w:r>
    </w:p>
  </w:endnote>
  <w:endnote w:type="continuationSeparator" w:id="0">
    <w:p w14:paraId="7A2EBC56" w14:textId="77777777" w:rsidR="002E0AD5" w:rsidRDefault="002E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745530AE" w:rsidR="009066B3" w:rsidRDefault="00714532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9066B3">
        <w:t>Submission</w:t>
      </w:r>
    </w:fldSimple>
    <w:r w:rsidR="009066B3">
      <w:tab/>
      <w:t xml:space="preserve">page </w:t>
    </w:r>
    <w:r w:rsidR="009066B3">
      <w:fldChar w:fldCharType="begin"/>
    </w:r>
    <w:r w:rsidR="009066B3">
      <w:instrText xml:space="preserve">page </w:instrText>
    </w:r>
    <w:r w:rsidR="009066B3">
      <w:fldChar w:fldCharType="separate"/>
    </w:r>
    <w:r w:rsidR="00DA335A">
      <w:rPr>
        <w:noProof/>
      </w:rPr>
      <w:t>6</w:t>
    </w:r>
    <w:r w:rsidR="009066B3">
      <w:rPr>
        <w:noProof/>
      </w:rPr>
      <w:fldChar w:fldCharType="end"/>
    </w:r>
    <w:r w:rsidR="009066B3">
      <w:tab/>
      <w:t>Ming Gan, Huawei</w:t>
    </w:r>
  </w:p>
  <w:p w14:paraId="78B10FFF" w14:textId="77777777" w:rsidR="009066B3" w:rsidRDefault="009066B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560B0" w14:textId="77777777" w:rsidR="002E0AD5" w:rsidRDefault="002E0AD5">
      <w:r>
        <w:separator/>
      </w:r>
    </w:p>
  </w:footnote>
  <w:footnote w:type="continuationSeparator" w:id="0">
    <w:p w14:paraId="263246EF" w14:textId="77777777" w:rsidR="002E0AD5" w:rsidRDefault="002E0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5D23ABD6" w:rsidR="009066B3" w:rsidRDefault="009066B3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January 2021</w:t>
    </w:r>
    <w:r>
      <w:tab/>
    </w:r>
    <w:r>
      <w:tab/>
    </w:r>
    <w:r w:rsidRPr="00F545A8">
      <w:rPr>
        <w:lang w:eastAsia="ko-KR"/>
      </w:rPr>
      <w:fldChar w:fldCharType="begin"/>
    </w:r>
    <w:r w:rsidRPr="00F545A8">
      <w:rPr>
        <w:lang w:eastAsia="ko-KR"/>
      </w:rPr>
      <w:instrText xml:space="preserve"> TITLE  \* MERGEFORMAT </w:instrText>
    </w:r>
    <w:r w:rsidRPr="00F545A8">
      <w:rPr>
        <w:lang w:eastAsia="ko-KR"/>
      </w:rPr>
      <w:fldChar w:fldCharType="end"/>
    </w:r>
    <w:r w:rsidRPr="00F545A8">
      <w:rPr>
        <w:lang w:eastAsia="ko-KR"/>
      </w:rPr>
      <w:fldChar w:fldCharType="begin"/>
    </w:r>
    <w:r w:rsidRPr="00F545A8">
      <w:rPr>
        <w:lang w:eastAsia="ko-KR"/>
      </w:rPr>
      <w:instrText xml:space="preserve"> TITLE  \* MERGEFORMAT </w:instrText>
    </w:r>
    <w:r w:rsidRPr="00F545A8">
      <w:rPr>
        <w:lang w:eastAsia="ko-KR"/>
      </w:rPr>
      <w:fldChar w:fldCharType="separate"/>
    </w:r>
    <w:r w:rsidRPr="00F545A8">
      <w:rPr>
        <w:lang w:eastAsia="ko-KR"/>
      </w:rPr>
      <w:t>doc.: IEEE 802.11-21/</w:t>
    </w:r>
    <w:r w:rsidRPr="00CD203A">
      <w:rPr>
        <w:lang w:eastAsia="ko-KR"/>
      </w:rPr>
      <w:t>0080</w:t>
    </w:r>
    <w:r w:rsidRPr="00F545A8">
      <w:rPr>
        <w:lang w:eastAsia="ko-KR"/>
      </w:rPr>
      <w:t>r</w:t>
    </w:r>
    <w:r w:rsidRPr="00F545A8">
      <w:rPr>
        <w:lang w:eastAsia="ko-KR"/>
      </w:rPr>
      <w:fldChar w:fldCharType="end"/>
    </w:r>
    <w:r w:rsidR="00017980">
      <w:rPr>
        <w:lang w:eastAsia="ko-KR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BC4CBB"/>
    <w:multiLevelType w:val="hybridMultilevel"/>
    <w:tmpl w:val="B1B02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15C6C32"/>
    <w:multiLevelType w:val="hybridMultilevel"/>
    <w:tmpl w:val="84F068E6"/>
    <w:lvl w:ilvl="0" w:tplc="37087D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41F62"/>
    <w:multiLevelType w:val="hybridMultilevel"/>
    <w:tmpl w:val="80AE257A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BE7B77"/>
    <w:multiLevelType w:val="hybridMultilevel"/>
    <w:tmpl w:val="920C46B2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349F62">
      <w:start w:val="8"/>
      <w:numFmt w:val="bullet"/>
      <w:lvlText w:val="-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3"/>
  </w:num>
  <w:num w:numId="10">
    <w:abstractNumId w:val="7"/>
  </w:num>
  <w:num w:numId="11">
    <w:abstractNumId w:val="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  <w:num w:numId="16">
    <w:abstractNumId w:val="15"/>
  </w:num>
  <w:num w:numId="17">
    <w:abstractNumId w:val="2"/>
  </w:num>
  <w:num w:numId="18">
    <w:abstractNumId w:val="6"/>
  </w:num>
  <w:num w:numId="19">
    <w:abstractNumId w:val="0"/>
    <w:lvlOverride w:ilvl="0">
      <w:lvl w:ilvl="0">
        <w:start w:val="1"/>
        <w:numFmt w:val="bullet"/>
        <w:lvlText w:val="9.4.2.19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Figure 9-6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Figure 9-6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Table 9-29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Figure 9-687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Figure 9-687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Figure 9-6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16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ng Gan">
    <w15:presenceInfo w15:providerId="None" w15:userId="Ming Gan"/>
  </w15:person>
  <w15:person w15:author="Cariou, Laurent">
    <w15:presenceInfo w15:providerId="AD" w15:userId="S::laurent.cariou@intel.com::4453f93f-2ed2-46e8-bb8c-3237fbfdd4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DateAndTime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3A"/>
    <w:rsid w:val="000045FA"/>
    <w:rsid w:val="00004BD3"/>
    <w:rsid w:val="00006454"/>
    <w:rsid w:val="000067AA"/>
    <w:rsid w:val="00006DBB"/>
    <w:rsid w:val="0000743C"/>
    <w:rsid w:val="0000765C"/>
    <w:rsid w:val="000076FE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980"/>
    <w:rsid w:val="00017B2B"/>
    <w:rsid w:val="00017D25"/>
    <w:rsid w:val="00021A27"/>
    <w:rsid w:val="000222C3"/>
    <w:rsid w:val="00023817"/>
    <w:rsid w:val="00023CD8"/>
    <w:rsid w:val="00024344"/>
    <w:rsid w:val="00024487"/>
    <w:rsid w:val="00024800"/>
    <w:rsid w:val="00027D05"/>
    <w:rsid w:val="0003034E"/>
    <w:rsid w:val="00031E68"/>
    <w:rsid w:val="00033B0A"/>
    <w:rsid w:val="00034E6F"/>
    <w:rsid w:val="000358B3"/>
    <w:rsid w:val="000405C4"/>
    <w:rsid w:val="00041AC4"/>
    <w:rsid w:val="000438DD"/>
    <w:rsid w:val="00044DC0"/>
    <w:rsid w:val="000478EE"/>
    <w:rsid w:val="00052123"/>
    <w:rsid w:val="00053519"/>
    <w:rsid w:val="0005449D"/>
    <w:rsid w:val="000567DA"/>
    <w:rsid w:val="00063C22"/>
    <w:rsid w:val="000642FC"/>
    <w:rsid w:val="0006469A"/>
    <w:rsid w:val="00066421"/>
    <w:rsid w:val="00067151"/>
    <w:rsid w:val="0006732A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07D6"/>
    <w:rsid w:val="000A1C31"/>
    <w:rsid w:val="000A1F25"/>
    <w:rsid w:val="000A671D"/>
    <w:rsid w:val="000A7680"/>
    <w:rsid w:val="000A7989"/>
    <w:rsid w:val="000B041A"/>
    <w:rsid w:val="000B083E"/>
    <w:rsid w:val="000B0DAF"/>
    <w:rsid w:val="000B2BE4"/>
    <w:rsid w:val="000B4630"/>
    <w:rsid w:val="000B59FE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228E"/>
    <w:rsid w:val="000E38DF"/>
    <w:rsid w:val="000E446C"/>
    <w:rsid w:val="000E4B82"/>
    <w:rsid w:val="000E6539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100E3B"/>
    <w:rsid w:val="001015F8"/>
    <w:rsid w:val="0010469F"/>
    <w:rsid w:val="00104A9E"/>
    <w:rsid w:val="00105918"/>
    <w:rsid w:val="001101C2"/>
    <w:rsid w:val="001109AA"/>
    <w:rsid w:val="0011197E"/>
    <w:rsid w:val="00112AC5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1656"/>
    <w:rsid w:val="00122191"/>
    <w:rsid w:val="00122D51"/>
    <w:rsid w:val="00124E27"/>
    <w:rsid w:val="00125C59"/>
    <w:rsid w:val="00126052"/>
    <w:rsid w:val="001274A8"/>
    <w:rsid w:val="001275D7"/>
    <w:rsid w:val="001276ED"/>
    <w:rsid w:val="00127723"/>
    <w:rsid w:val="00130101"/>
    <w:rsid w:val="0013185D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3A9"/>
    <w:rsid w:val="00146D19"/>
    <w:rsid w:val="00147EDF"/>
    <w:rsid w:val="00150F68"/>
    <w:rsid w:val="00151851"/>
    <w:rsid w:val="00151BBE"/>
    <w:rsid w:val="00153350"/>
    <w:rsid w:val="00154791"/>
    <w:rsid w:val="00154B26"/>
    <w:rsid w:val="00154EDB"/>
    <w:rsid w:val="001557CB"/>
    <w:rsid w:val="001559BB"/>
    <w:rsid w:val="00155E97"/>
    <w:rsid w:val="00157E29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013D"/>
    <w:rsid w:val="0019164F"/>
    <w:rsid w:val="00192548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771F"/>
    <w:rsid w:val="001A77FD"/>
    <w:rsid w:val="001A7C55"/>
    <w:rsid w:val="001B0001"/>
    <w:rsid w:val="001B12C6"/>
    <w:rsid w:val="001B252D"/>
    <w:rsid w:val="001B2904"/>
    <w:rsid w:val="001B5283"/>
    <w:rsid w:val="001B63BC"/>
    <w:rsid w:val="001C501D"/>
    <w:rsid w:val="001C7CCE"/>
    <w:rsid w:val="001D15ED"/>
    <w:rsid w:val="001D2A6C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38B"/>
    <w:rsid w:val="001D7529"/>
    <w:rsid w:val="001D7948"/>
    <w:rsid w:val="001E0946"/>
    <w:rsid w:val="001E1001"/>
    <w:rsid w:val="001E15F8"/>
    <w:rsid w:val="001E23C0"/>
    <w:rsid w:val="001E349E"/>
    <w:rsid w:val="001E6267"/>
    <w:rsid w:val="001E6D92"/>
    <w:rsid w:val="001E7C32"/>
    <w:rsid w:val="001F0210"/>
    <w:rsid w:val="001F10F7"/>
    <w:rsid w:val="001F13CA"/>
    <w:rsid w:val="001F24B0"/>
    <w:rsid w:val="001F2BCE"/>
    <w:rsid w:val="001F35EA"/>
    <w:rsid w:val="001F3DB9"/>
    <w:rsid w:val="001F45A4"/>
    <w:rsid w:val="001F464A"/>
    <w:rsid w:val="001F491C"/>
    <w:rsid w:val="001F4B15"/>
    <w:rsid w:val="001F4BA8"/>
    <w:rsid w:val="001F5AE6"/>
    <w:rsid w:val="001F5C29"/>
    <w:rsid w:val="001F5D16"/>
    <w:rsid w:val="001F61C1"/>
    <w:rsid w:val="001F620B"/>
    <w:rsid w:val="001F6EC0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6B7D"/>
    <w:rsid w:val="00217089"/>
    <w:rsid w:val="00217C41"/>
    <w:rsid w:val="002208B9"/>
    <w:rsid w:val="0022139A"/>
    <w:rsid w:val="00222261"/>
    <w:rsid w:val="002228D8"/>
    <w:rsid w:val="002239F2"/>
    <w:rsid w:val="00223E90"/>
    <w:rsid w:val="00224133"/>
    <w:rsid w:val="00224BC7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37CA1"/>
    <w:rsid w:val="00240895"/>
    <w:rsid w:val="00241AD7"/>
    <w:rsid w:val="00244F8F"/>
    <w:rsid w:val="002470AC"/>
    <w:rsid w:val="0024720B"/>
    <w:rsid w:val="00247B04"/>
    <w:rsid w:val="002508C6"/>
    <w:rsid w:val="00251234"/>
    <w:rsid w:val="002528A9"/>
    <w:rsid w:val="00252D47"/>
    <w:rsid w:val="002539AB"/>
    <w:rsid w:val="00253CE5"/>
    <w:rsid w:val="002545F7"/>
    <w:rsid w:val="00255A8B"/>
    <w:rsid w:val="002609E9"/>
    <w:rsid w:val="00262D56"/>
    <w:rsid w:val="00263002"/>
    <w:rsid w:val="00263092"/>
    <w:rsid w:val="00263D14"/>
    <w:rsid w:val="00264B1F"/>
    <w:rsid w:val="002662A5"/>
    <w:rsid w:val="002674D1"/>
    <w:rsid w:val="00270171"/>
    <w:rsid w:val="00270F98"/>
    <w:rsid w:val="0027174C"/>
    <w:rsid w:val="00272D83"/>
    <w:rsid w:val="00273257"/>
    <w:rsid w:val="00273FA9"/>
    <w:rsid w:val="002742C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5B1"/>
    <w:rsid w:val="002A7011"/>
    <w:rsid w:val="002A756D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0AD5"/>
    <w:rsid w:val="002E1B18"/>
    <w:rsid w:val="002E2017"/>
    <w:rsid w:val="002E340A"/>
    <w:rsid w:val="002E4D5E"/>
    <w:rsid w:val="002E699F"/>
    <w:rsid w:val="002E6FF6"/>
    <w:rsid w:val="002E7E35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6EA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872"/>
    <w:rsid w:val="00360C87"/>
    <w:rsid w:val="0036178D"/>
    <w:rsid w:val="00361F5C"/>
    <w:rsid w:val="003622ED"/>
    <w:rsid w:val="00362C5B"/>
    <w:rsid w:val="00362FDE"/>
    <w:rsid w:val="00366AF0"/>
    <w:rsid w:val="00367005"/>
    <w:rsid w:val="003713CA"/>
    <w:rsid w:val="00371745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072"/>
    <w:rsid w:val="0038516A"/>
    <w:rsid w:val="00385654"/>
    <w:rsid w:val="00385D77"/>
    <w:rsid w:val="00385FD6"/>
    <w:rsid w:val="0038601E"/>
    <w:rsid w:val="0039069E"/>
    <w:rsid w:val="003906A1"/>
    <w:rsid w:val="00391845"/>
    <w:rsid w:val="00391ACB"/>
    <w:rsid w:val="003924F8"/>
    <w:rsid w:val="003945E3"/>
    <w:rsid w:val="00395A50"/>
    <w:rsid w:val="0039787F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79E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32DF"/>
    <w:rsid w:val="003E3FAD"/>
    <w:rsid w:val="003E416D"/>
    <w:rsid w:val="003E4403"/>
    <w:rsid w:val="003E4E6C"/>
    <w:rsid w:val="003E563F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432"/>
    <w:rsid w:val="003F4633"/>
    <w:rsid w:val="003F64C8"/>
    <w:rsid w:val="003F6B76"/>
    <w:rsid w:val="003F773E"/>
    <w:rsid w:val="004010D0"/>
    <w:rsid w:val="004014AE"/>
    <w:rsid w:val="0040235D"/>
    <w:rsid w:val="00403271"/>
    <w:rsid w:val="00403645"/>
    <w:rsid w:val="00403B13"/>
    <w:rsid w:val="00404BEE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246F8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52DF"/>
    <w:rsid w:val="004507E7"/>
    <w:rsid w:val="00450CC0"/>
    <w:rsid w:val="0045288D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77E82"/>
    <w:rsid w:val="004804A4"/>
    <w:rsid w:val="0048087F"/>
    <w:rsid w:val="00480ECE"/>
    <w:rsid w:val="004821A5"/>
    <w:rsid w:val="004828D5"/>
    <w:rsid w:val="00482AD0"/>
    <w:rsid w:val="00482AF6"/>
    <w:rsid w:val="00484651"/>
    <w:rsid w:val="00486EB3"/>
    <w:rsid w:val="00487520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97EC9"/>
    <w:rsid w:val="004A0AF4"/>
    <w:rsid w:val="004A0FC9"/>
    <w:rsid w:val="004A2C34"/>
    <w:rsid w:val="004A3A00"/>
    <w:rsid w:val="004A3C8E"/>
    <w:rsid w:val="004A4816"/>
    <w:rsid w:val="004A5537"/>
    <w:rsid w:val="004A7240"/>
    <w:rsid w:val="004A7935"/>
    <w:rsid w:val="004B2117"/>
    <w:rsid w:val="004B23ED"/>
    <w:rsid w:val="004B493F"/>
    <w:rsid w:val="004B50D6"/>
    <w:rsid w:val="004B7780"/>
    <w:rsid w:val="004C0BD8"/>
    <w:rsid w:val="004C0CB0"/>
    <w:rsid w:val="004C0F0A"/>
    <w:rsid w:val="004C3C2A"/>
    <w:rsid w:val="004C695B"/>
    <w:rsid w:val="004C6C29"/>
    <w:rsid w:val="004C7CE0"/>
    <w:rsid w:val="004D03A1"/>
    <w:rsid w:val="004D04C9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338E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1CB1"/>
    <w:rsid w:val="00522A49"/>
    <w:rsid w:val="005235B6"/>
    <w:rsid w:val="00523B85"/>
    <w:rsid w:val="005243B4"/>
    <w:rsid w:val="00525A98"/>
    <w:rsid w:val="00525FEE"/>
    <w:rsid w:val="00527489"/>
    <w:rsid w:val="00527BB3"/>
    <w:rsid w:val="005311FF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476E3"/>
    <w:rsid w:val="00551462"/>
    <w:rsid w:val="00551DF5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934"/>
    <w:rsid w:val="005702B6"/>
    <w:rsid w:val="005703A1"/>
    <w:rsid w:val="0057046A"/>
    <w:rsid w:val="005712BF"/>
    <w:rsid w:val="00571574"/>
    <w:rsid w:val="00571583"/>
    <w:rsid w:val="00572BB8"/>
    <w:rsid w:val="00572BF3"/>
    <w:rsid w:val="00572E7A"/>
    <w:rsid w:val="00574757"/>
    <w:rsid w:val="00577A74"/>
    <w:rsid w:val="00582EC5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108"/>
    <w:rsid w:val="00597696"/>
    <w:rsid w:val="005A16CF"/>
    <w:rsid w:val="005A1A3D"/>
    <w:rsid w:val="005A1D61"/>
    <w:rsid w:val="005A2155"/>
    <w:rsid w:val="005A23DB"/>
    <w:rsid w:val="005A2ECA"/>
    <w:rsid w:val="005A37F5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6CC2"/>
    <w:rsid w:val="005B727A"/>
    <w:rsid w:val="005C0CBC"/>
    <w:rsid w:val="005C4204"/>
    <w:rsid w:val="005C45E7"/>
    <w:rsid w:val="005C4E04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651F"/>
    <w:rsid w:val="005D74B0"/>
    <w:rsid w:val="005D7951"/>
    <w:rsid w:val="005E0F4F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F8E"/>
    <w:rsid w:val="005F5ADA"/>
    <w:rsid w:val="005F695C"/>
    <w:rsid w:val="005F71B8"/>
    <w:rsid w:val="005F72AE"/>
    <w:rsid w:val="005F7C51"/>
    <w:rsid w:val="00600A10"/>
    <w:rsid w:val="00606417"/>
    <w:rsid w:val="0060797E"/>
    <w:rsid w:val="00610293"/>
    <w:rsid w:val="006104BB"/>
    <w:rsid w:val="006111B6"/>
    <w:rsid w:val="006117D4"/>
    <w:rsid w:val="00612605"/>
    <w:rsid w:val="006154AB"/>
    <w:rsid w:val="00615E8C"/>
    <w:rsid w:val="00616084"/>
    <w:rsid w:val="00616288"/>
    <w:rsid w:val="006166E1"/>
    <w:rsid w:val="00617F26"/>
    <w:rsid w:val="00620F63"/>
    <w:rsid w:val="00621286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49D9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37"/>
    <w:rsid w:val="00657DBD"/>
    <w:rsid w:val="006600CB"/>
    <w:rsid w:val="00660ACE"/>
    <w:rsid w:val="00660F53"/>
    <w:rsid w:val="00662343"/>
    <w:rsid w:val="0066253B"/>
    <w:rsid w:val="0066479C"/>
    <w:rsid w:val="0066483B"/>
    <w:rsid w:val="00664888"/>
    <w:rsid w:val="00664CCC"/>
    <w:rsid w:val="0066545E"/>
    <w:rsid w:val="00667397"/>
    <w:rsid w:val="0067069C"/>
    <w:rsid w:val="00671F29"/>
    <w:rsid w:val="00672466"/>
    <w:rsid w:val="00672DFA"/>
    <w:rsid w:val="0067305F"/>
    <w:rsid w:val="00673E73"/>
    <w:rsid w:val="00674A54"/>
    <w:rsid w:val="0067546C"/>
    <w:rsid w:val="00677207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32"/>
    <w:rsid w:val="00687476"/>
    <w:rsid w:val="0069038E"/>
    <w:rsid w:val="00690EB5"/>
    <w:rsid w:val="006925B5"/>
    <w:rsid w:val="006940C7"/>
    <w:rsid w:val="0069501E"/>
    <w:rsid w:val="0069621A"/>
    <w:rsid w:val="006976B8"/>
    <w:rsid w:val="00697E1B"/>
    <w:rsid w:val="006A3117"/>
    <w:rsid w:val="006A3A0E"/>
    <w:rsid w:val="006A3EB3"/>
    <w:rsid w:val="006A4248"/>
    <w:rsid w:val="006A4F60"/>
    <w:rsid w:val="006A503E"/>
    <w:rsid w:val="006A59BC"/>
    <w:rsid w:val="006A67EB"/>
    <w:rsid w:val="006A6A83"/>
    <w:rsid w:val="006A7C3D"/>
    <w:rsid w:val="006A7F86"/>
    <w:rsid w:val="006B3918"/>
    <w:rsid w:val="006C0178"/>
    <w:rsid w:val="006C063A"/>
    <w:rsid w:val="006C1785"/>
    <w:rsid w:val="006C1FA8"/>
    <w:rsid w:val="006C2C97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0378"/>
    <w:rsid w:val="006F14CD"/>
    <w:rsid w:val="006F2190"/>
    <w:rsid w:val="006F358B"/>
    <w:rsid w:val="006F36A8"/>
    <w:rsid w:val="006F3DD4"/>
    <w:rsid w:val="006F573C"/>
    <w:rsid w:val="006F6E4C"/>
    <w:rsid w:val="006F7984"/>
    <w:rsid w:val="00700354"/>
    <w:rsid w:val="00702CA2"/>
    <w:rsid w:val="007045BD"/>
    <w:rsid w:val="00705E11"/>
    <w:rsid w:val="00711472"/>
    <w:rsid w:val="00711E05"/>
    <w:rsid w:val="007121E9"/>
    <w:rsid w:val="00714532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4AC1"/>
    <w:rsid w:val="00734C35"/>
    <w:rsid w:val="00734F1A"/>
    <w:rsid w:val="00736065"/>
    <w:rsid w:val="00736C8F"/>
    <w:rsid w:val="0073789B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D22"/>
    <w:rsid w:val="007571C4"/>
    <w:rsid w:val="00760099"/>
    <w:rsid w:val="0076096A"/>
    <w:rsid w:val="00760E8D"/>
    <w:rsid w:val="0076196C"/>
    <w:rsid w:val="00766753"/>
    <w:rsid w:val="00766B1A"/>
    <w:rsid w:val="00766DFE"/>
    <w:rsid w:val="00772027"/>
    <w:rsid w:val="007724D5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294"/>
    <w:rsid w:val="00790DCF"/>
    <w:rsid w:val="007914E4"/>
    <w:rsid w:val="007914F3"/>
    <w:rsid w:val="00791F2A"/>
    <w:rsid w:val="00792041"/>
    <w:rsid w:val="007926D8"/>
    <w:rsid w:val="00792720"/>
    <w:rsid w:val="0079373D"/>
    <w:rsid w:val="00794306"/>
    <w:rsid w:val="00794BC4"/>
    <w:rsid w:val="00794F1E"/>
    <w:rsid w:val="0079538C"/>
    <w:rsid w:val="007957FB"/>
    <w:rsid w:val="00795C50"/>
    <w:rsid w:val="007A098E"/>
    <w:rsid w:val="007A149D"/>
    <w:rsid w:val="007A4BED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23E7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0AAF"/>
    <w:rsid w:val="007F12D7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6FA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9EB"/>
    <w:rsid w:val="00835A0A"/>
    <w:rsid w:val="00835ECD"/>
    <w:rsid w:val="008369E5"/>
    <w:rsid w:val="008377E3"/>
    <w:rsid w:val="008378E7"/>
    <w:rsid w:val="00840667"/>
    <w:rsid w:val="00842C5E"/>
    <w:rsid w:val="00843219"/>
    <w:rsid w:val="00845E60"/>
    <w:rsid w:val="00850365"/>
    <w:rsid w:val="00850566"/>
    <w:rsid w:val="00850660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525"/>
    <w:rsid w:val="00881C47"/>
    <w:rsid w:val="008831D9"/>
    <w:rsid w:val="00884237"/>
    <w:rsid w:val="00884EF7"/>
    <w:rsid w:val="00885F96"/>
    <w:rsid w:val="0088742D"/>
    <w:rsid w:val="00887583"/>
    <w:rsid w:val="008909A8"/>
    <w:rsid w:val="00890F14"/>
    <w:rsid w:val="00891445"/>
    <w:rsid w:val="00892781"/>
    <w:rsid w:val="008939BF"/>
    <w:rsid w:val="00893ED4"/>
    <w:rsid w:val="00895A28"/>
    <w:rsid w:val="00896A36"/>
    <w:rsid w:val="00897183"/>
    <w:rsid w:val="008A2992"/>
    <w:rsid w:val="008A5AFD"/>
    <w:rsid w:val="008A6CD4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913"/>
    <w:rsid w:val="008C4AB5"/>
    <w:rsid w:val="008C4B46"/>
    <w:rsid w:val="008C5478"/>
    <w:rsid w:val="008C54A5"/>
    <w:rsid w:val="008C57E5"/>
    <w:rsid w:val="008C5AD6"/>
    <w:rsid w:val="008C5D4E"/>
    <w:rsid w:val="008C607E"/>
    <w:rsid w:val="008C7A4B"/>
    <w:rsid w:val="008D0C05"/>
    <w:rsid w:val="008D2F29"/>
    <w:rsid w:val="008D3818"/>
    <w:rsid w:val="008D3AFB"/>
    <w:rsid w:val="008D4E88"/>
    <w:rsid w:val="008D668D"/>
    <w:rsid w:val="008D70B8"/>
    <w:rsid w:val="008D71CE"/>
    <w:rsid w:val="008E0383"/>
    <w:rsid w:val="008E0E94"/>
    <w:rsid w:val="008E1234"/>
    <w:rsid w:val="008E18A5"/>
    <w:rsid w:val="008E197A"/>
    <w:rsid w:val="008E1BBB"/>
    <w:rsid w:val="008E444B"/>
    <w:rsid w:val="008E5787"/>
    <w:rsid w:val="008E75DE"/>
    <w:rsid w:val="008F039B"/>
    <w:rsid w:val="008F1C67"/>
    <w:rsid w:val="008F238D"/>
    <w:rsid w:val="008F2611"/>
    <w:rsid w:val="008F4312"/>
    <w:rsid w:val="008F4B25"/>
    <w:rsid w:val="008F5784"/>
    <w:rsid w:val="009008D2"/>
    <w:rsid w:val="00901D01"/>
    <w:rsid w:val="00904ED4"/>
    <w:rsid w:val="009057D2"/>
    <w:rsid w:val="00905A7F"/>
    <w:rsid w:val="00905B52"/>
    <w:rsid w:val="00906247"/>
    <w:rsid w:val="009064A2"/>
    <w:rsid w:val="009066B3"/>
    <w:rsid w:val="00906DC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6EB2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CB5"/>
    <w:rsid w:val="00932F94"/>
    <w:rsid w:val="00934BB2"/>
    <w:rsid w:val="00936D66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5DFB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5CAB"/>
    <w:rsid w:val="00956084"/>
    <w:rsid w:val="0095758E"/>
    <w:rsid w:val="00961347"/>
    <w:rsid w:val="00962377"/>
    <w:rsid w:val="00962886"/>
    <w:rsid w:val="00963830"/>
    <w:rsid w:val="00963FE2"/>
    <w:rsid w:val="00964681"/>
    <w:rsid w:val="00967FC7"/>
    <w:rsid w:val="009704BC"/>
    <w:rsid w:val="00971233"/>
    <w:rsid w:val="009723A1"/>
    <w:rsid w:val="00972D63"/>
    <w:rsid w:val="00972E97"/>
    <w:rsid w:val="00973614"/>
    <w:rsid w:val="00973B3A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24F3"/>
    <w:rsid w:val="009A3C10"/>
    <w:rsid w:val="009A44FA"/>
    <w:rsid w:val="009A4689"/>
    <w:rsid w:val="009A49F0"/>
    <w:rsid w:val="009A4F06"/>
    <w:rsid w:val="009A6136"/>
    <w:rsid w:val="009A62AB"/>
    <w:rsid w:val="009A6506"/>
    <w:rsid w:val="009B04F7"/>
    <w:rsid w:val="009B09CD"/>
    <w:rsid w:val="009B0D82"/>
    <w:rsid w:val="009B2383"/>
    <w:rsid w:val="009B2392"/>
    <w:rsid w:val="009B2766"/>
    <w:rsid w:val="009B4356"/>
    <w:rsid w:val="009C0566"/>
    <w:rsid w:val="009C23A8"/>
    <w:rsid w:val="009C2AC9"/>
    <w:rsid w:val="009C30AA"/>
    <w:rsid w:val="009C3954"/>
    <w:rsid w:val="009C3E86"/>
    <w:rsid w:val="009C43D1"/>
    <w:rsid w:val="009C4564"/>
    <w:rsid w:val="009C5608"/>
    <w:rsid w:val="009C59A6"/>
    <w:rsid w:val="009C6A52"/>
    <w:rsid w:val="009C6B34"/>
    <w:rsid w:val="009D0A30"/>
    <w:rsid w:val="009D0AB2"/>
    <w:rsid w:val="009D3276"/>
    <w:rsid w:val="009D444C"/>
    <w:rsid w:val="009D4525"/>
    <w:rsid w:val="009D473A"/>
    <w:rsid w:val="009D4B14"/>
    <w:rsid w:val="009E0F60"/>
    <w:rsid w:val="009E10B3"/>
    <w:rsid w:val="009E1533"/>
    <w:rsid w:val="009E2362"/>
    <w:rsid w:val="009E2715"/>
    <w:rsid w:val="009E2785"/>
    <w:rsid w:val="009E4C1F"/>
    <w:rsid w:val="009E5718"/>
    <w:rsid w:val="009E5870"/>
    <w:rsid w:val="009F01D9"/>
    <w:rsid w:val="009F08F6"/>
    <w:rsid w:val="009F0C4F"/>
    <w:rsid w:val="009F0CDB"/>
    <w:rsid w:val="009F17CA"/>
    <w:rsid w:val="009F379B"/>
    <w:rsid w:val="009F39CB"/>
    <w:rsid w:val="009F3F07"/>
    <w:rsid w:val="009F4C42"/>
    <w:rsid w:val="009F5117"/>
    <w:rsid w:val="00A00A1F"/>
    <w:rsid w:val="00A00EE5"/>
    <w:rsid w:val="00A040EF"/>
    <w:rsid w:val="00A049E2"/>
    <w:rsid w:val="00A05028"/>
    <w:rsid w:val="00A06AE1"/>
    <w:rsid w:val="00A070C0"/>
    <w:rsid w:val="00A07292"/>
    <w:rsid w:val="00A077D4"/>
    <w:rsid w:val="00A07A5B"/>
    <w:rsid w:val="00A1134E"/>
    <w:rsid w:val="00A11F0B"/>
    <w:rsid w:val="00A1344B"/>
    <w:rsid w:val="00A13908"/>
    <w:rsid w:val="00A17B98"/>
    <w:rsid w:val="00A20076"/>
    <w:rsid w:val="00A219E7"/>
    <w:rsid w:val="00A21F5A"/>
    <w:rsid w:val="00A2290B"/>
    <w:rsid w:val="00A229E4"/>
    <w:rsid w:val="00A2417A"/>
    <w:rsid w:val="00A246C2"/>
    <w:rsid w:val="00A26D8D"/>
    <w:rsid w:val="00A27692"/>
    <w:rsid w:val="00A31647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5C7E"/>
    <w:rsid w:val="00A46AF0"/>
    <w:rsid w:val="00A477E6"/>
    <w:rsid w:val="00A4790E"/>
    <w:rsid w:val="00A47929"/>
    <w:rsid w:val="00A47C1B"/>
    <w:rsid w:val="00A51BD6"/>
    <w:rsid w:val="00A5337D"/>
    <w:rsid w:val="00A55079"/>
    <w:rsid w:val="00A5564B"/>
    <w:rsid w:val="00A563E9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7445A"/>
    <w:rsid w:val="00A8091D"/>
    <w:rsid w:val="00A809AC"/>
    <w:rsid w:val="00A80E2F"/>
    <w:rsid w:val="00A81018"/>
    <w:rsid w:val="00A841CC"/>
    <w:rsid w:val="00A844CE"/>
    <w:rsid w:val="00A84AA4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5E21"/>
    <w:rsid w:val="00A963A4"/>
    <w:rsid w:val="00A96DCC"/>
    <w:rsid w:val="00A9789E"/>
    <w:rsid w:val="00AA188F"/>
    <w:rsid w:val="00AA2B9C"/>
    <w:rsid w:val="00AA39EA"/>
    <w:rsid w:val="00AA3B7A"/>
    <w:rsid w:val="00AA3C3D"/>
    <w:rsid w:val="00AA53B0"/>
    <w:rsid w:val="00AA5963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57FF"/>
    <w:rsid w:val="00AC60C2"/>
    <w:rsid w:val="00AC647D"/>
    <w:rsid w:val="00AC76C6"/>
    <w:rsid w:val="00AD268D"/>
    <w:rsid w:val="00AD3749"/>
    <w:rsid w:val="00AD3F85"/>
    <w:rsid w:val="00AD6723"/>
    <w:rsid w:val="00AD6AE6"/>
    <w:rsid w:val="00AE1060"/>
    <w:rsid w:val="00AE1BE6"/>
    <w:rsid w:val="00AE1F5A"/>
    <w:rsid w:val="00AE24CA"/>
    <w:rsid w:val="00AE56D9"/>
    <w:rsid w:val="00AE5942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216"/>
    <w:rsid w:val="00B116A0"/>
    <w:rsid w:val="00B11981"/>
    <w:rsid w:val="00B147E4"/>
    <w:rsid w:val="00B15372"/>
    <w:rsid w:val="00B16515"/>
    <w:rsid w:val="00B1656B"/>
    <w:rsid w:val="00B17F46"/>
    <w:rsid w:val="00B20519"/>
    <w:rsid w:val="00B205C7"/>
    <w:rsid w:val="00B20EF3"/>
    <w:rsid w:val="00B226B5"/>
    <w:rsid w:val="00B22C00"/>
    <w:rsid w:val="00B22FEF"/>
    <w:rsid w:val="00B2361F"/>
    <w:rsid w:val="00B2552B"/>
    <w:rsid w:val="00B25D0E"/>
    <w:rsid w:val="00B2692B"/>
    <w:rsid w:val="00B2718B"/>
    <w:rsid w:val="00B27871"/>
    <w:rsid w:val="00B27D00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28C7"/>
    <w:rsid w:val="00B43A65"/>
    <w:rsid w:val="00B447D8"/>
    <w:rsid w:val="00B45A5E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4C8"/>
    <w:rsid w:val="00B626F0"/>
    <w:rsid w:val="00B62B65"/>
    <w:rsid w:val="00B636A7"/>
    <w:rsid w:val="00B637F9"/>
    <w:rsid w:val="00B63974"/>
    <w:rsid w:val="00B63977"/>
    <w:rsid w:val="00B63F1C"/>
    <w:rsid w:val="00B64B3A"/>
    <w:rsid w:val="00B65F8D"/>
    <w:rsid w:val="00B661D7"/>
    <w:rsid w:val="00B7006B"/>
    <w:rsid w:val="00B714BA"/>
    <w:rsid w:val="00B71596"/>
    <w:rsid w:val="00B73C63"/>
    <w:rsid w:val="00B74E3D"/>
    <w:rsid w:val="00B753D1"/>
    <w:rsid w:val="00B75E20"/>
    <w:rsid w:val="00B76815"/>
    <w:rsid w:val="00B77BB8"/>
    <w:rsid w:val="00B77D70"/>
    <w:rsid w:val="00B80376"/>
    <w:rsid w:val="00B81E9B"/>
    <w:rsid w:val="00B8242B"/>
    <w:rsid w:val="00B83455"/>
    <w:rsid w:val="00B83A0A"/>
    <w:rsid w:val="00B84003"/>
    <w:rsid w:val="00B844E8"/>
    <w:rsid w:val="00B859CE"/>
    <w:rsid w:val="00B86562"/>
    <w:rsid w:val="00B904CC"/>
    <w:rsid w:val="00B916DC"/>
    <w:rsid w:val="00B92315"/>
    <w:rsid w:val="00B9272C"/>
    <w:rsid w:val="00B93239"/>
    <w:rsid w:val="00B936F0"/>
    <w:rsid w:val="00B94B98"/>
    <w:rsid w:val="00B94CAC"/>
    <w:rsid w:val="00B95016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55B2"/>
    <w:rsid w:val="00BA6C7C"/>
    <w:rsid w:val="00BA7016"/>
    <w:rsid w:val="00BA787B"/>
    <w:rsid w:val="00BB1408"/>
    <w:rsid w:val="00BB20F2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89A"/>
    <w:rsid w:val="00BC5A9C"/>
    <w:rsid w:val="00BC62F7"/>
    <w:rsid w:val="00BC66CF"/>
    <w:rsid w:val="00BC6B01"/>
    <w:rsid w:val="00BC757F"/>
    <w:rsid w:val="00BD003A"/>
    <w:rsid w:val="00BD08C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D7522"/>
    <w:rsid w:val="00BD7E8E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2BD"/>
    <w:rsid w:val="00BF2436"/>
    <w:rsid w:val="00BF321B"/>
    <w:rsid w:val="00BF36A4"/>
    <w:rsid w:val="00BF3773"/>
    <w:rsid w:val="00BF3E14"/>
    <w:rsid w:val="00BF4644"/>
    <w:rsid w:val="00BF5F1A"/>
    <w:rsid w:val="00BF6269"/>
    <w:rsid w:val="00BF63AA"/>
    <w:rsid w:val="00BF75CF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182F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0D66"/>
    <w:rsid w:val="00C42231"/>
    <w:rsid w:val="00C4276C"/>
    <w:rsid w:val="00C4329D"/>
    <w:rsid w:val="00C43374"/>
    <w:rsid w:val="00C45A69"/>
    <w:rsid w:val="00C46AA2"/>
    <w:rsid w:val="00C46C48"/>
    <w:rsid w:val="00C50BCF"/>
    <w:rsid w:val="00C5217A"/>
    <w:rsid w:val="00C542F0"/>
    <w:rsid w:val="00C546E9"/>
    <w:rsid w:val="00C55D14"/>
    <w:rsid w:val="00C55F0E"/>
    <w:rsid w:val="00C55FE8"/>
    <w:rsid w:val="00C5709A"/>
    <w:rsid w:val="00C57CDB"/>
    <w:rsid w:val="00C60043"/>
    <w:rsid w:val="00C60A9B"/>
    <w:rsid w:val="00C60F8E"/>
    <w:rsid w:val="00C6108B"/>
    <w:rsid w:val="00C6588D"/>
    <w:rsid w:val="00C66970"/>
    <w:rsid w:val="00C66B2F"/>
    <w:rsid w:val="00C67A83"/>
    <w:rsid w:val="00C7106C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802"/>
    <w:rsid w:val="00C85C0F"/>
    <w:rsid w:val="00C86A12"/>
    <w:rsid w:val="00C87821"/>
    <w:rsid w:val="00C8795F"/>
    <w:rsid w:val="00C92726"/>
    <w:rsid w:val="00C9272E"/>
    <w:rsid w:val="00C928F3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5C32"/>
    <w:rsid w:val="00CA6689"/>
    <w:rsid w:val="00CA7E6D"/>
    <w:rsid w:val="00CB147A"/>
    <w:rsid w:val="00CB285C"/>
    <w:rsid w:val="00CB43D1"/>
    <w:rsid w:val="00CB6234"/>
    <w:rsid w:val="00CB62CB"/>
    <w:rsid w:val="00CB7A46"/>
    <w:rsid w:val="00CC021A"/>
    <w:rsid w:val="00CC3806"/>
    <w:rsid w:val="00CC4281"/>
    <w:rsid w:val="00CC4A83"/>
    <w:rsid w:val="00CC6087"/>
    <w:rsid w:val="00CC648A"/>
    <w:rsid w:val="00CC76CE"/>
    <w:rsid w:val="00CC7C82"/>
    <w:rsid w:val="00CD0ABD"/>
    <w:rsid w:val="00CD0F66"/>
    <w:rsid w:val="00CD203A"/>
    <w:rsid w:val="00CD259C"/>
    <w:rsid w:val="00CD6BAD"/>
    <w:rsid w:val="00CD7B08"/>
    <w:rsid w:val="00CE09AE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5C39"/>
    <w:rsid w:val="00CF6654"/>
    <w:rsid w:val="00CF6F66"/>
    <w:rsid w:val="00CF7E12"/>
    <w:rsid w:val="00D020F4"/>
    <w:rsid w:val="00D04391"/>
    <w:rsid w:val="00D05F32"/>
    <w:rsid w:val="00D07ABE"/>
    <w:rsid w:val="00D07CB8"/>
    <w:rsid w:val="00D10338"/>
    <w:rsid w:val="00D10F21"/>
    <w:rsid w:val="00D12FC5"/>
    <w:rsid w:val="00D13972"/>
    <w:rsid w:val="00D145C4"/>
    <w:rsid w:val="00D152E1"/>
    <w:rsid w:val="00D15DEC"/>
    <w:rsid w:val="00D17833"/>
    <w:rsid w:val="00D20214"/>
    <w:rsid w:val="00D202C0"/>
    <w:rsid w:val="00D21258"/>
    <w:rsid w:val="00D21EDF"/>
    <w:rsid w:val="00D22352"/>
    <w:rsid w:val="00D22C3A"/>
    <w:rsid w:val="00D23748"/>
    <w:rsid w:val="00D2694A"/>
    <w:rsid w:val="00D277CF"/>
    <w:rsid w:val="00D30761"/>
    <w:rsid w:val="00D307A6"/>
    <w:rsid w:val="00D312F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79E"/>
    <w:rsid w:val="00D57819"/>
    <w:rsid w:val="00D60332"/>
    <w:rsid w:val="00D6072C"/>
    <w:rsid w:val="00D60767"/>
    <w:rsid w:val="00D615EB"/>
    <w:rsid w:val="00D618A3"/>
    <w:rsid w:val="00D62195"/>
    <w:rsid w:val="00D62544"/>
    <w:rsid w:val="00D64E0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0889"/>
    <w:rsid w:val="00D92951"/>
    <w:rsid w:val="00D9485C"/>
    <w:rsid w:val="00D94B05"/>
    <w:rsid w:val="00D95BEB"/>
    <w:rsid w:val="00D9667F"/>
    <w:rsid w:val="00D97DF1"/>
    <w:rsid w:val="00DA050E"/>
    <w:rsid w:val="00DA122F"/>
    <w:rsid w:val="00DA335A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514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59C0"/>
    <w:rsid w:val="00DC77AA"/>
    <w:rsid w:val="00DD149E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CB2"/>
    <w:rsid w:val="00DF3E12"/>
    <w:rsid w:val="00DF6341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5380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202D8"/>
    <w:rsid w:val="00E245D5"/>
    <w:rsid w:val="00E2763A"/>
    <w:rsid w:val="00E30F65"/>
    <w:rsid w:val="00E31C35"/>
    <w:rsid w:val="00E31EFC"/>
    <w:rsid w:val="00E330D2"/>
    <w:rsid w:val="00E332E8"/>
    <w:rsid w:val="00E33B8F"/>
    <w:rsid w:val="00E35266"/>
    <w:rsid w:val="00E3655E"/>
    <w:rsid w:val="00E366E8"/>
    <w:rsid w:val="00E374A3"/>
    <w:rsid w:val="00E40624"/>
    <w:rsid w:val="00E408BF"/>
    <w:rsid w:val="00E410E9"/>
    <w:rsid w:val="00E4329F"/>
    <w:rsid w:val="00E46CC2"/>
    <w:rsid w:val="00E46D15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C0949"/>
    <w:rsid w:val="00EC13E8"/>
    <w:rsid w:val="00EC4F39"/>
    <w:rsid w:val="00EC6022"/>
    <w:rsid w:val="00EC6BBE"/>
    <w:rsid w:val="00EC70E0"/>
    <w:rsid w:val="00EC7772"/>
    <w:rsid w:val="00EC79C5"/>
    <w:rsid w:val="00ED1439"/>
    <w:rsid w:val="00ED3E1B"/>
    <w:rsid w:val="00ED5F52"/>
    <w:rsid w:val="00ED6046"/>
    <w:rsid w:val="00ED6892"/>
    <w:rsid w:val="00ED6FC5"/>
    <w:rsid w:val="00EE13AE"/>
    <w:rsid w:val="00EE25EA"/>
    <w:rsid w:val="00EE276D"/>
    <w:rsid w:val="00EE2AF3"/>
    <w:rsid w:val="00EE2CAE"/>
    <w:rsid w:val="00EE34B6"/>
    <w:rsid w:val="00EE3A65"/>
    <w:rsid w:val="00EE3F4E"/>
    <w:rsid w:val="00EE45C5"/>
    <w:rsid w:val="00EE4B98"/>
    <w:rsid w:val="00EE5441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1E89"/>
    <w:rsid w:val="00F02A58"/>
    <w:rsid w:val="00F02F18"/>
    <w:rsid w:val="00F0330B"/>
    <w:rsid w:val="00F03908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3FE1"/>
    <w:rsid w:val="00F151CB"/>
    <w:rsid w:val="00F154AA"/>
    <w:rsid w:val="00F16057"/>
    <w:rsid w:val="00F16324"/>
    <w:rsid w:val="00F20CBA"/>
    <w:rsid w:val="00F233C0"/>
    <w:rsid w:val="00F2375B"/>
    <w:rsid w:val="00F24F93"/>
    <w:rsid w:val="00F2561F"/>
    <w:rsid w:val="00F2637D"/>
    <w:rsid w:val="00F31334"/>
    <w:rsid w:val="00F31E36"/>
    <w:rsid w:val="00F329CF"/>
    <w:rsid w:val="00F3385A"/>
    <w:rsid w:val="00F33998"/>
    <w:rsid w:val="00F33B61"/>
    <w:rsid w:val="00F342FD"/>
    <w:rsid w:val="00F34E9E"/>
    <w:rsid w:val="00F351F5"/>
    <w:rsid w:val="00F36419"/>
    <w:rsid w:val="00F365C8"/>
    <w:rsid w:val="00F36DC0"/>
    <w:rsid w:val="00F400A1"/>
    <w:rsid w:val="00F41684"/>
    <w:rsid w:val="00F418ED"/>
    <w:rsid w:val="00F42EFD"/>
    <w:rsid w:val="00F43A15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1FC6"/>
    <w:rsid w:val="00F53375"/>
    <w:rsid w:val="00F5458D"/>
    <w:rsid w:val="00F545A8"/>
    <w:rsid w:val="00F54F3A"/>
    <w:rsid w:val="00F55028"/>
    <w:rsid w:val="00F5670E"/>
    <w:rsid w:val="00F5693B"/>
    <w:rsid w:val="00F60892"/>
    <w:rsid w:val="00F61E6F"/>
    <w:rsid w:val="00F6485C"/>
    <w:rsid w:val="00F653A1"/>
    <w:rsid w:val="00F6556E"/>
    <w:rsid w:val="00F659E1"/>
    <w:rsid w:val="00F668FF"/>
    <w:rsid w:val="00F670F7"/>
    <w:rsid w:val="00F70AC8"/>
    <w:rsid w:val="00F71FAA"/>
    <w:rsid w:val="00F73385"/>
    <w:rsid w:val="00F74A50"/>
    <w:rsid w:val="00F75A8E"/>
    <w:rsid w:val="00F7677E"/>
    <w:rsid w:val="00F76F3C"/>
    <w:rsid w:val="00F808C5"/>
    <w:rsid w:val="00F81214"/>
    <w:rsid w:val="00F81532"/>
    <w:rsid w:val="00F81D0E"/>
    <w:rsid w:val="00F8313C"/>
    <w:rsid w:val="00F832E1"/>
    <w:rsid w:val="00F85369"/>
    <w:rsid w:val="00F858DD"/>
    <w:rsid w:val="00F87842"/>
    <w:rsid w:val="00F90CC0"/>
    <w:rsid w:val="00F90EC8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742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4238"/>
    <w:rsid w:val="00FC5CFA"/>
    <w:rsid w:val="00FC6202"/>
    <w:rsid w:val="00FC63B2"/>
    <w:rsid w:val="00FC64E4"/>
    <w:rsid w:val="00FC7D8B"/>
    <w:rsid w:val="00FD0A31"/>
    <w:rsid w:val="00FD0CDE"/>
    <w:rsid w:val="00FD0CFD"/>
    <w:rsid w:val="00FD2BDA"/>
    <w:rsid w:val="00FD2DDE"/>
    <w:rsid w:val="00FD522B"/>
    <w:rsid w:val="00FD554D"/>
    <w:rsid w:val="00FD5B24"/>
    <w:rsid w:val="00FD65F5"/>
    <w:rsid w:val="00FE02DE"/>
    <w:rsid w:val="00FE1231"/>
    <w:rsid w:val="00FE1E87"/>
    <w:rsid w:val="00FE29AA"/>
    <w:rsid w:val="00FE30C5"/>
    <w:rsid w:val="00FE31E9"/>
    <w:rsid w:val="00FE362B"/>
    <w:rsid w:val="00FE37EF"/>
    <w:rsid w:val="00FE441E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  <w15:docId w15:val="{BF7F2F88-C322-4CFD-BBF6-46D823275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af1">
    <w:name w:val="caption"/>
    <w:basedOn w:val="a"/>
    <w:next w:val="a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character" w:customStyle="1" w:styleId="fontstyle01">
    <w:name w:val="fontstyle01"/>
    <w:basedOn w:val="a0"/>
    <w:rsid w:val="0088152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279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__2.vsdx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2.emf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1.vsd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19_1405r7</b:Tag>
    <b:SourceType>JournalArticle</b:SourceType>
    <b:Guid>{1B7FF335-C83C-4AFE-B74B-C245926C8679}</b:Guid>
    <b:Author>
      <b:Author>
        <b:Corporate>Sharan Naribole (Samsung)</b:Corporate>
      </b:Author>
    </b:Author>
    <b:Title>Multi-link channel access discussion</b:Title>
    <b:JournalName>19/1405r7</b:JournalName>
    <b:Year>November 2019</b:Year>
    <b:RefOrder>168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118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8</b:RefOrder>
  </b:Source>
  <b:Source>
    <b:Tag>20_0921r1</b:Tag>
    <b:SourceType>JournalArticle</b:SourceType>
    <b:Guid>{ABC8B5D5-7A00-4B2C-8701-F5B7FABA8510}</b:Guid>
    <b:Author>
      <b:Author>
        <b:Corporate>Yunbo Li (Huawei)</b:Corporate>
      </b:Author>
    </b:Author>
    <b:Title>Discussion about STR capabilities indication</b:Title>
    <b:JournalName>20/0921r1</b:JournalName>
    <b:Year>August 2020</b:Year>
    <b:RefOrder>119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120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117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16</b:RefOrder>
  </b:Source>
  <b:Source>
    <b:Tag>19_1988r3</b:Tag>
    <b:SourceType>JournalArticle</b:SourceType>
    <b:Guid>{6B40D494-E17A-4C15-ACF0-C98D40B6E331}</b:Guid>
    <b:Author>
      <b:Author>
        <b:Corporate>Ming Gan (Huawei)</b:Corporate>
      </b:Author>
    </b:Author>
    <b:Title>Power save for multi-link</b:Title>
    <b:JournalName>19/1988r3</b:JournalName>
    <b:Year>June 2020</b:Year>
    <b:RefOrder>231</b:RefOrder>
  </b:Source>
</b:Sources>
</file>

<file path=customXml/itemProps1.xml><?xml version="1.0" encoding="utf-8"?>
<ds:datastoreItem xmlns:ds="http://schemas.openxmlformats.org/officeDocument/2006/customXml" ds:itemID="{34493BCD-D7A8-4DCC-A51D-90B53142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13382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Gan</dc:creator>
  <cp:keywords>CTPClassification=CTP_NT</cp:keywords>
  <dc:description/>
  <cp:lastModifiedBy>Ming Gan</cp:lastModifiedBy>
  <cp:revision>5</cp:revision>
  <dcterms:created xsi:type="dcterms:W3CDTF">2021-03-15T07:59:00Z</dcterms:created>
  <dcterms:modified xsi:type="dcterms:W3CDTF">2021-03-15T08:06:00Z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(3)NF6ZktN9juTugvjb3ckjlcw5VPZVW3QioMc5CtdJB7fnuBSzZULF7FMIwAHKzcPTQNWwDlqE
66Rz7VHCf+b8NFAG914zz24VK/53JoHjkgtbyO2ku7swORp6gR0VgRxXPzmix6GLfkv+SZ00
YlQzDcPm1dZs750RH2yYSHIq8XsOdOyApraEZZanvfEhY1sFb+kWjYJJtxnkCnS+GKKgZzvP
m3VGxKOZPbTjF6Ygui</vt:lpwstr>
  </property>
  <property fmtid="{D5CDD505-2E9C-101B-9397-08002B2CF9AE}" pid="9" name="_2015_ms_pID_7253431">
    <vt:lpwstr>3MTkTKdqADCHj40CSufU+I501LUegXIDcvedMwVW4N/jL8aUiq/dG8
rfRLe+2XXGwop4I4UrU53ixuUz/4i5KsVd9SnpxnoxCUbcWEpsSfdDQQkI9ml0yIcUiutiYH
8wkGll9E8al+evjhCwuTkkP48BLgbErMfCNmuqmnhUaRK1f0Zdpy9izsU8nM2QS4SledUvG9
OYLhiulXqM7kgvObjUC3rP//bRLrzf14CwKQ</vt:lpwstr>
  </property>
  <property fmtid="{D5CDD505-2E9C-101B-9397-08002B2CF9AE}" pid="10" name="_2015_ms_pID_7253432">
    <vt:lpwstr>P10SgQeWeO+yE5p18k4qudc=</vt:lpwstr>
  </property>
  <property fmtid="{D5CDD505-2E9C-101B-9397-08002B2CF9AE}" pid="11" name="_readonly">
    <vt:lpwstr/>
  </property>
  <property fmtid="{D5CDD505-2E9C-101B-9397-08002B2CF9AE}" pid="12" name="_change">
    <vt:lpwstr/>
  </property>
  <property fmtid="{D5CDD505-2E9C-101B-9397-08002B2CF9AE}" pid="13" name="_full-control">
    <vt:lpwstr/>
  </property>
  <property fmtid="{D5CDD505-2E9C-101B-9397-08002B2CF9AE}" pid="14" name="sflag">
    <vt:lpwstr>1614868497</vt:lpwstr>
  </property>
</Properties>
</file>