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7395B" w14:textId="77777777" w:rsidR="006A1798" w:rsidRPr="000D0015" w:rsidRDefault="006A1798" w:rsidP="00A82826">
      <w:pPr>
        <w:pStyle w:val="T1"/>
        <w:pBdr>
          <w:bottom w:val="single" w:sz="6" w:space="0" w:color="auto"/>
        </w:pBdr>
        <w:spacing w:after="240"/>
        <w:rPr>
          <w:sz w:val="24"/>
          <w:szCs w:val="24"/>
        </w:rPr>
      </w:pPr>
      <w:bookmarkStart w:id="0" w:name="RTF5f5265663133373934333033"/>
      <w:r w:rsidRPr="000D0015">
        <w:rPr>
          <w:sz w:val="24"/>
          <w:szCs w:val="24"/>
        </w:rPr>
        <w:t>IEEE P802.11</w:t>
      </w:r>
      <w:r w:rsidRPr="000D0015">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886"/>
        <w:gridCol w:w="993"/>
        <w:gridCol w:w="3372"/>
      </w:tblGrid>
      <w:tr w:rsidR="006A1798" w:rsidRPr="000D0015" w14:paraId="1CA43035" w14:textId="77777777" w:rsidTr="00272300">
        <w:trPr>
          <w:trHeight w:val="485"/>
          <w:jc w:val="center"/>
        </w:trPr>
        <w:tc>
          <w:tcPr>
            <w:tcW w:w="9576" w:type="dxa"/>
            <w:gridSpan w:val="5"/>
            <w:vAlign w:val="center"/>
          </w:tcPr>
          <w:p w14:paraId="451047ED" w14:textId="0E470115" w:rsidR="006A1798" w:rsidRPr="000D0015" w:rsidRDefault="002A1552" w:rsidP="00272300">
            <w:pPr>
              <w:pStyle w:val="T2"/>
              <w:jc w:val="both"/>
              <w:rPr>
                <w:sz w:val="24"/>
                <w:szCs w:val="24"/>
                <w:lang w:eastAsia="ko-KR"/>
              </w:rPr>
            </w:pPr>
            <w:r>
              <w:rPr>
                <w:sz w:val="24"/>
                <w:szCs w:val="24"/>
              </w:rPr>
              <w:t>Proposed Draft Text (PDT-</w:t>
            </w:r>
            <w:r w:rsidR="00272300">
              <w:rPr>
                <w:sz w:val="24"/>
                <w:szCs w:val="24"/>
              </w:rPr>
              <w:t>Joint</w:t>
            </w:r>
            <w:r>
              <w:rPr>
                <w:sz w:val="24"/>
                <w:szCs w:val="24"/>
              </w:rPr>
              <w:t xml:space="preserve">): </w:t>
            </w:r>
            <w:r w:rsidR="00272300">
              <w:rPr>
                <w:sz w:val="24"/>
                <w:szCs w:val="24"/>
                <w:lang w:eastAsia="ko-KR"/>
              </w:rPr>
              <w:t>Spatial Stream and MIMO Protocol Enhancement</w:t>
            </w:r>
            <w:r w:rsidR="00541959">
              <w:rPr>
                <w:sz w:val="24"/>
                <w:szCs w:val="24"/>
                <w:lang w:eastAsia="ko-KR"/>
              </w:rPr>
              <w:t xml:space="preserve"> Part 2</w:t>
            </w:r>
          </w:p>
        </w:tc>
      </w:tr>
      <w:tr w:rsidR="006A1798" w:rsidRPr="000D0015" w14:paraId="08B000B6" w14:textId="77777777" w:rsidTr="00272300">
        <w:trPr>
          <w:trHeight w:val="359"/>
          <w:jc w:val="center"/>
        </w:trPr>
        <w:tc>
          <w:tcPr>
            <w:tcW w:w="9576" w:type="dxa"/>
            <w:gridSpan w:val="5"/>
            <w:vAlign w:val="center"/>
          </w:tcPr>
          <w:p w14:paraId="61DA2450" w14:textId="7213CB38" w:rsidR="006A1798" w:rsidRPr="000D0015" w:rsidRDefault="006A1798" w:rsidP="00541959">
            <w:pPr>
              <w:pStyle w:val="T2"/>
              <w:ind w:left="0"/>
              <w:jc w:val="both"/>
              <w:rPr>
                <w:sz w:val="24"/>
                <w:szCs w:val="24"/>
                <w:lang w:eastAsia="ko-KR"/>
              </w:rPr>
            </w:pPr>
            <w:r w:rsidRPr="000D0015">
              <w:rPr>
                <w:sz w:val="24"/>
                <w:szCs w:val="24"/>
              </w:rPr>
              <w:t>Date:</w:t>
            </w:r>
            <w:r w:rsidRPr="000D0015">
              <w:rPr>
                <w:b w:val="0"/>
                <w:sz w:val="24"/>
                <w:szCs w:val="24"/>
              </w:rPr>
              <w:t xml:space="preserve">  20</w:t>
            </w:r>
            <w:r w:rsidR="004954E2">
              <w:rPr>
                <w:b w:val="0"/>
                <w:sz w:val="24"/>
                <w:szCs w:val="24"/>
              </w:rPr>
              <w:t>2</w:t>
            </w:r>
            <w:r w:rsidR="00541959">
              <w:rPr>
                <w:b w:val="0"/>
                <w:sz w:val="24"/>
                <w:szCs w:val="24"/>
              </w:rPr>
              <w:t>1</w:t>
            </w:r>
            <w:r w:rsidRPr="000D0015">
              <w:rPr>
                <w:b w:val="0"/>
                <w:sz w:val="24"/>
                <w:szCs w:val="24"/>
              </w:rPr>
              <w:t>-</w:t>
            </w:r>
            <w:r w:rsidR="00541959">
              <w:rPr>
                <w:b w:val="0"/>
                <w:sz w:val="24"/>
                <w:szCs w:val="24"/>
              </w:rPr>
              <w:t>0</w:t>
            </w:r>
            <w:r w:rsidR="002D528D">
              <w:rPr>
                <w:b w:val="0"/>
                <w:sz w:val="24"/>
                <w:szCs w:val="24"/>
              </w:rPr>
              <w:t>1</w:t>
            </w:r>
            <w:r w:rsidRPr="000D0015">
              <w:rPr>
                <w:b w:val="0"/>
                <w:sz w:val="24"/>
                <w:szCs w:val="24"/>
              </w:rPr>
              <w:t>-</w:t>
            </w:r>
            <w:r w:rsidR="002D528D">
              <w:rPr>
                <w:b w:val="0"/>
                <w:sz w:val="24"/>
                <w:szCs w:val="24"/>
                <w:lang w:eastAsia="ko-KR"/>
              </w:rPr>
              <w:t>0</w:t>
            </w:r>
            <w:r w:rsidR="00541959">
              <w:rPr>
                <w:b w:val="0"/>
                <w:sz w:val="24"/>
                <w:szCs w:val="24"/>
                <w:lang w:eastAsia="ko-KR"/>
              </w:rPr>
              <w:t>4</w:t>
            </w:r>
          </w:p>
        </w:tc>
      </w:tr>
      <w:tr w:rsidR="006A1798" w:rsidRPr="000D0015" w14:paraId="27C3E56E" w14:textId="77777777" w:rsidTr="00272300">
        <w:trPr>
          <w:cantSplit/>
          <w:jc w:val="center"/>
        </w:trPr>
        <w:tc>
          <w:tcPr>
            <w:tcW w:w="9576" w:type="dxa"/>
            <w:gridSpan w:val="5"/>
            <w:vAlign w:val="center"/>
          </w:tcPr>
          <w:p w14:paraId="6317EBF4" w14:textId="77777777" w:rsidR="006A1798" w:rsidRPr="000D0015" w:rsidRDefault="006A1798" w:rsidP="00272300">
            <w:pPr>
              <w:pStyle w:val="T2"/>
              <w:spacing w:after="0"/>
              <w:ind w:left="0" w:right="0"/>
              <w:jc w:val="both"/>
              <w:rPr>
                <w:sz w:val="24"/>
                <w:szCs w:val="24"/>
              </w:rPr>
            </w:pPr>
            <w:r w:rsidRPr="000D0015">
              <w:rPr>
                <w:sz w:val="24"/>
                <w:szCs w:val="24"/>
              </w:rPr>
              <w:t>Author(s):</w:t>
            </w:r>
          </w:p>
        </w:tc>
      </w:tr>
      <w:tr w:rsidR="006A1798" w:rsidRPr="000D0015" w14:paraId="2981DB22" w14:textId="77777777" w:rsidTr="00BE06BE">
        <w:trPr>
          <w:jc w:val="center"/>
        </w:trPr>
        <w:tc>
          <w:tcPr>
            <w:tcW w:w="1885" w:type="dxa"/>
            <w:vAlign w:val="center"/>
          </w:tcPr>
          <w:p w14:paraId="2145751E" w14:textId="77777777" w:rsidR="006A1798" w:rsidRPr="000D0015" w:rsidRDefault="006A1798" w:rsidP="00272300">
            <w:pPr>
              <w:pStyle w:val="T2"/>
              <w:spacing w:after="0"/>
              <w:ind w:left="0" w:right="0"/>
              <w:jc w:val="both"/>
              <w:rPr>
                <w:sz w:val="24"/>
                <w:szCs w:val="24"/>
              </w:rPr>
            </w:pPr>
            <w:r w:rsidRPr="000D0015">
              <w:rPr>
                <w:sz w:val="24"/>
                <w:szCs w:val="24"/>
              </w:rPr>
              <w:t>Name</w:t>
            </w:r>
          </w:p>
        </w:tc>
        <w:tc>
          <w:tcPr>
            <w:tcW w:w="1440" w:type="dxa"/>
            <w:vAlign w:val="center"/>
          </w:tcPr>
          <w:p w14:paraId="00AAD6AB" w14:textId="77777777" w:rsidR="006A1798" w:rsidRPr="000D0015" w:rsidRDefault="006A1798" w:rsidP="00272300">
            <w:pPr>
              <w:pStyle w:val="T2"/>
              <w:spacing w:after="0"/>
              <w:ind w:left="0" w:right="0"/>
              <w:jc w:val="both"/>
              <w:rPr>
                <w:sz w:val="24"/>
                <w:szCs w:val="24"/>
              </w:rPr>
            </w:pPr>
            <w:r w:rsidRPr="000D0015">
              <w:rPr>
                <w:sz w:val="24"/>
                <w:szCs w:val="24"/>
              </w:rPr>
              <w:t>Affiliation</w:t>
            </w:r>
          </w:p>
        </w:tc>
        <w:tc>
          <w:tcPr>
            <w:tcW w:w="1886" w:type="dxa"/>
            <w:vAlign w:val="center"/>
          </w:tcPr>
          <w:p w14:paraId="34FA1EA3" w14:textId="77777777" w:rsidR="006A1798" w:rsidRPr="000D0015" w:rsidRDefault="006A1798" w:rsidP="00272300">
            <w:pPr>
              <w:pStyle w:val="T2"/>
              <w:spacing w:after="0"/>
              <w:ind w:left="0" w:right="0"/>
              <w:jc w:val="both"/>
              <w:rPr>
                <w:sz w:val="24"/>
                <w:szCs w:val="24"/>
              </w:rPr>
            </w:pPr>
            <w:r w:rsidRPr="000D0015">
              <w:rPr>
                <w:sz w:val="24"/>
                <w:szCs w:val="24"/>
              </w:rPr>
              <w:t>Address</w:t>
            </w:r>
          </w:p>
        </w:tc>
        <w:tc>
          <w:tcPr>
            <w:tcW w:w="993" w:type="dxa"/>
            <w:vAlign w:val="center"/>
          </w:tcPr>
          <w:p w14:paraId="7A7615C0" w14:textId="77777777" w:rsidR="006A1798" w:rsidRPr="000D0015" w:rsidRDefault="006A1798" w:rsidP="00272300">
            <w:pPr>
              <w:pStyle w:val="T2"/>
              <w:spacing w:after="0"/>
              <w:ind w:left="0" w:right="0"/>
              <w:jc w:val="both"/>
              <w:rPr>
                <w:sz w:val="24"/>
                <w:szCs w:val="24"/>
              </w:rPr>
            </w:pPr>
            <w:r w:rsidRPr="000D0015">
              <w:rPr>
                <w:sz w:val="24"/>
                <w:szCs w:val="24"/>
              </w:rPr>
              <w:t>Phone</w:t>
            </w:r>
          </w:p>
        </w:tc>
        <w:tc>
          <w:tcPr>
            <w:tcW w:w="3372" w:type="dxa"/>
            <w:vAlign w:val="center"/>
          </w:tcPr>
          <w:p w14:paraId="1F2D577B" w14:textId="77777777" w:rsidR="006A1798" w:rsidRPr="000D0015" w:rsidRDefault="006A1798" w:rsidP="00272300">
            <w:pPr>
              <w:pStyle w:val="T2"/>
              <w:spacing w:after="0"/>
              <w:ind w:left="0" w:right="0"/>
              <w:jc w:val="both"/>
              <w:rPr>
                <w:sz w:val="24"/>
                <w:szCs w:val="24"/>
              </w:rPr>
            </w:pPr>
            <w:r w:rsidRPr="000D0015">
              <w:rPr>
                <w:sz w:val="24"/>
                <w:szCs w:val="24"/>
              </w:rPr>
              <w:t>email</w:t>
            </w:r>
          </w:p>
        </w:tc>
      </w:tr>
      <w:tr w:rsidR="00325FAE" w:rsidRPr="000D0015" w14:paraId="577EA8FF" w14:textId="77777777" w:rsidTr="00BE06BE">
        <w:trPr>
          <w:jc w:val="center"/>
        </w:trPr>
        <w:tc>
          <w:tcPr>
            <w:tcW w:w="1885" w:type="dxa"/>
            <w:vAlign w:val="center"/>
          </w:tcPr>
          <w:p w14:paraId="75C06BD5" w14:textId="7FCA8E21" w:rsidR="00325FAE" w:rsidRPr="00181891" w:rsidRDefault="00325FAE" w:rsidP="00272300">
            <w:pPr>
              <w:pStyle w:val="NormalWeb"/>
              <w:spacing w:before="0" w:beforeAutospacing="0" w:after="0" w:afterAutospacing="0"/>
              <w:jc w:val="both"/>
              <w:rPr>
                <w:kern w:val="24"/>
                <w:sz w:val="20"/>
              </w:rPr>
            </w:pPr>
            <w:r w:rsidRPr="00181891">
              <w:rPr>
                <w:rFonts w:hint="eastAsia"/>
                <w:sz w:val="20"/>
                <w:szCs w:val="28"/>
              </w:rPr>
              <w:t>Wook Bong Lee</w:t>
            </w:r>
          </w:p>
        </w:tc>
        <w:tc>
          <w:tcPr>
            <w:tcW w:w="1440" w:type="dxa"/>
            <w:vAlign w:val="center"/>
          </w:tcPr>
          <w:p w14:paraId="71F5CB54" w14:textId="6AA7311A" w:rsidR="00325FAE" w:rsidRPr="00181891" w:rsidRDefault="00325FAE" w:rsidP="00272300">
            <w:pPr>
              <w:pStyle w:val="NormalWeb"/>
              <w:spacing w:before="0" w:beforeAutospacing="0" w:after="0" w:afterAutospacing="0"/>
              <w:jc w:val="both"/>
              <w:rPr>
                <w:sz w:val="20"/>
              </w:rPr>
            </w:pPr>
            <w:r w:rsidRPr="00181891">
              <w:rPr>
                <w:rFonts w:hint="eastAsia"/>
                <w:sz w:val="20"/>
                <w:szCs w:val="28"/>
              </w:rPr>
              <w:t>Samsung</w:t>
            </w:r>
          </w:p>
        </w:tc>
        <w:tc>
          <w:tcPr>
            <w:tcW w:w="1886" w:type="dxa"/>
            <w:vAlign w:val="center"/>
          </w:tcPr>
          <w:p w14:paraId="7D864694" w14:textId="77777777" w:rsidR="00325FAE" w:rsidRPr="00181891" w:rsidRDefault="00325FAE" w:rsidP="00272300">
            <w:pPr>
              <w:pStyle w:val="NormalWeb"/>
              <w:spacing w:before="0" w:beforeAutospacing="0" w:after="0" w:afterAutospacing="0"/>
              <w:jc w:val="both"/>
              <w:rPr>
                <w:sz w:val="20"/>
              </w:rPr>
            </w:pPr>
          </w:p>
        </w:tc>
        <w:tc>
          <w:tcPr>
            <w:tcW w:w="993" w:type="dxa"/>
            <w:vAlign w:val="center"/>
          </w:tcPr>
          <w:p w14:paraId="234E9FB7" w14:textId="77777777" w:rsidR="00325FAE" w:rsidRPr="00181891" w:rsidRDefault="00325FAE" w:rsidP="00272300">
            <w:pPr>
              <w:jc w:val="both"/>
              <w:rPr>
                <w:sz w:val="20"/>
                <w:szCs w:val="24"/>
              </w:rPr>
            </w:pPr>
          </w:p>
        </w:tc>
        <w:tc>
          <w:tcPr>
            <w:tcW w:w="3372" w:type="dxa"/>
            <w:vAlign w:val="center"/>
          </w:tcPr>
          <w:p w14:paraId="1A520460" w14:textId="2B139AE6" w:rsidR="00325FAE" w:rsidRPr="00181891" w:rsidRDefault="00325FAE" w:rsidP="00272300">
            <w:pPr>
              <w:pStyle w:val="NormalWeb"/>
              <w:spacing w:before="0" w:beforeAutospacing="0" w:after="0" w:afterAutospacing="0"/>
              <w:jc w:val="both"/>
              <w:rPr>
                <w:kern w:val="24"/>
                <w:sz w:val="20"/>
              </w:rPr>
            </w:pPr>
            <w:r w:rsidRPr="00181891">
              <w:rPr>
                <w:sz w:val="20"/>
                <w:szCs w:val="28"/>
                <w:lang w:val="nl-NL"/>
              </w:rPr>
              <w:t>wook</w:t>
            </w:r>
            <w:r w:rsidRPr="00181891">
              <w:rPr>
                <w:rFonts w:hint="eastAsia"/>
                <w:sz w:val="20"/>
                <w:szCs w:val="28"/>
                <w:lang w:val="nl-NL"/>
              </w:rPr>
              <w:t>b</w:t>
            </w:r>
            <w:r w:rsidRPr="00181891">
              <w:rPr>
                <w:sz w:val="20"/>
                <w:szCs w:val="28"/>
                <w:lang w:val="nl-NL"/>
              </w:rPr>
              <w:t>ong.lee@samsung.com</w:t>
            </w:r>
          </w:p>
        </w:tc>
      </w:tr>
      <w:tr w:rsidR="00B81DF9" w:rsidRPr="000D0015" w14:paraId="2CF7EEA0" w14:textId="77777777" w:rsidTr="00BE06BE">
        <w:trPr>
          <w:jc w:val="center"/>
        </w:trPr>
        <w:tc>
          <w:tcPr>
            <w:tcW w:w="1885" w:type="dxa"/>
            <w:vAlign w:val="center"/>
          </w:tcPr>
          <w:p w14:paraId="4D01D3B0" w14:textId="3E8A39C8" w:rsidR="00B81DF9" w:rsidRPr="00181891" w:rsidRDefault="00B81DF9" w:rsidP="00272300">
            <w:pPr>
              <w:pStyle w:val="NormalWeb"/>
              <w:spacing w:before="0" w:beforeAutospacing="0" w:after="0" w:afterAutospacing="0"/>
              <w:jc w:val="both"/>
              <w:rPr>
                <w:sz w:val="20"/>
                <w:szCs w:val="28"/>
              </w:rPr>
            </w:pPr>
            <w:r>
              <w:rPr>
                <w:sz w:val="20"/>
                <w:szCs w:val="28"/>
              </w:rPr>
              <w:t>Rui Cao</w:t>
            </w:r>
          </w:p>
        </w:tc>
        <w:tc>
          <w:tcPr>
            <w:tcW w:w="1440" w:type="dxa"/>
            <w:vAlign w:val="center"/>
          </w:tcPr>
          <w:p w14:paraId="5A22E5F2" w14:textId="57D77656" w:rsidR="00B81DF9" w:rsidRPr="00181891" w:rsidRDefault="00B81DF9" w:rsidP="00272300">
            <w:pPr>
              <w:pStyle w:val="NormalWeb"/>
              <w:spacing w:before="0" w:beforeAutospacing="0" w:after="0" w:afterAutospacing="0"/>
              <w:jc w:val="both"/>
              <w:rPr>
                <w:sz w:val="20"/>
                <w:szCs w:val="28"/>
              </w:rPr>
            </w:pPr>
            <w:r>
              <w:rPr>
                <w:sz w:val="20"/>
                <w:szCs w:val="28"/>
              </w:rPr>
              <w:t>NXP</w:t>
            </w:r>
          </w:p>
        </w:tc>
        <w:tc>
          <w:tcPr>
            <w:tcW w:w="1886" w:type="dxa"/>
            <w:vAlign w:val="center"/>
          </w:tcPr>
          <w:p w14:paraId="07DC5B0C" w14:textId="77777777" w:rsidR="00B81DF9" w:rsidRPr="00181891" w:rsidRDefault="00B81DF9" w:rsidP="00272300">
            <w:pPr>
              <w:pStyle w:val="NormalWeb"/>
              <w:spacing w:before="0" w:beforeAutospacing="0" w:after="0" w:afterAutospacing="0"/>
              <w:jc w:val="both"/>
              <w:rPr>
                <w:sz w:val="20"/>
              </w:rPr>
            </w:pPr>
          </w:p>
        </w:tc>
        <w:tc>
          <w:tcPr>
            <w:tcW w:w="993" w:type="dxa"/>
            <w:vAlign w:val="center"/>
          </w:tcPr>
          <w:p w14:paraId="2B9D7E94" w14:textId="77777777" w:rsidR="00B81DF9" w:rsidRPr="00181891" w:rsidRDefault="00B81DF9" w:rsidP="00272300">
            <w:pPr>
              <w:jc w:val="both"/>
              <w:rPr>
                <w:sz w:val="20"/>
                <w:szCs w:val="24"/>
              </w:rPr>
            </w:pPr>
          </w:p>
        </w:tc>
        <w:tc>
          <w:tcPr>
            <w:tcW w:w="3372" w:type="dxa"/>
            <w:vAlign w:val="center"/>
          </w:tcPr>
          <w:p w14:paraId="540DB57A" w14:textId="77777777" w:rsidR="00B81DF9" w:rsidRPr="00181891" w:rsidRDefault="00B81DF9" w:rsidP="00272300">
            <w:pPr>
              <w:pStyle w:val="NormalWeb"/>
              <w:spacing w:before="0" w:beforeAutospacing="0" w:after="0" w:afterAutospacing="0"/>
              <w:jc w:val="both"/>
              <w:rPr>
                <w:sz w:val="20"/>
                <w:szCs w:val="28"/>
                <w:lang w:val="nl-NL"/>
              </w:rPr>
            </w:pPr>
          </w:p>
        </w:tc>
      </w:tr>
    </w:tbl>
    <w:p w14:paraId="31261B79" w14:textId="77777777" w:rsidR="006A1798" w:rsidRPr="000D0015" w:rsidRDefault="006A1798" w:rsidP="006A1798">
      <w:pPr>
        <w:pStyle w:val="T1"/>
        <w:spacing w:after="120"/>
        <w:jc w:val="both"/>
        <w:rPr>
          <w:sz w:val="24"/>
          <w:szCs w:val="24"/>
        </w:rPr>
      </w:pPr>
      <w:r w:rsidRPr="000D0015">
        <w:rPr>
          <w:noProof/>
          <w:sz w:val="24"/>
          <w:szCs w:val="24"/>
          <w:lang w:val="en-US" w:eastAsia="ko-KR"/>
        </w:rPr>
        <mc:AlternateContent>
          <mc:Choice Requires="wps">
            <w:drawing>
              <wp:anchor distT="0" distB="0" distL="114300" distR="114300" simplePos="0" relativeHeight="251659264" behindDoc="0" locked="0" layoutInCell="0" allowOverlap="1" wp14:anchorId="6CD66249" wp14:editId="7B8EE1ED">
                <wp:simplePos x="0" y="0"/>
                <wp:positionH relativeFrom="column">
                  <wp:posOffset>-68712</wp:posOffset>
                </wp:positionH>
                <wp:positionV relativeFrom="paragraph">
                  <wp:posOffset>203824</wp:posOffset>
                </wp:positionV>
                <wp:extent cx="5943600" cy="602024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020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3C79F" w14:textId="77777777" w:rsidR="00251801" w:rsidRDefault="00251801" w:rsidP="006A1798">
                            <w:pPr>
                              <w:pStyle w:val="T1"/>
                              <w:spacing w:after="120"/>
                            </w:pPr>
                            <w:r>
                              <w:t>Abstract</w:t>
                            </w:r>
                          </w:p>
                          <w:p w14:paraId="49CDB675" w14:textId="7C682604" w:rsidR="00251801" w:rsidRDefault="00251801" w:rsidP="006A1798">
                            <w:r>
                              <w:t>This submission proposed the draft text on</w:t>
                            </w:r>
                            <w:r>
                              <w:rPr>
                                <w:rFonts w:eastAsia="Malgun Gothic"/>
                                <w:lang w:eastAsia="ko-KR"/>
                              </w:rPr>
                              <w:t xml:space="preserve"> spatial stream and MIMO protocol enhancement</w:t>
                            </w:r>
                            <w:r>
                              <w:t xml:space="preserve"> part 2 for </w:t>
                            </w:r>
                            <w:proofErr w:type="spellStart"/>
                            <w:r>
                              <w:t>TGbe</w:t>
                            </w:r>
                            <w:proofErr w:type="spellEnd"/>
                            <w:r>
                              <w:t xml:space="preserve"> D0.2.</w:t>
                            </w:r>
                          </w:p>
                          <w:p w14:paraId="09206F95" w14:textId="5AE9DD62" w:rsidR="00251801" w:rsidRDefault="00251801" w:rsidP="001F1B95">
                            <w:r w:rsidRPr="008D56C5">
                              <w:t>This document is based on P802.11ax D</w:t>
                            </w:r>
                            <w:r>
                              <w:t>8</w:t>
                            </w:r>
                            <w:r w:rsidRPr="008D56C5">
                              <w:t>.</w:t>
                            </w:r>
                            <w:r>
                              <w:t>0 section 26.7 HE sounding protocol</w:t>
                            </w:r>
                            <w:r w:rsidRPr="008D56C5">
                              <w:t>.</w:t>
                            </w:r>
                          </w:p>
                          <w:p w14:paraId="274E3187" w14:textId="0454F16F" w:rsidR="00251801" w:rsidRDefault="00251801" w:rsidP="001F1B95">
                            <w:r>
                              <w:t>Puncturing related texts are deleted.</w:t>
                            </w:r>
                          </w:p>
                          <w:p w14:paraId="7DCEDF2E" w14:textId="49BEDD68" w:rsidR="00251801" w:rsidRDefault="00251801" w:rsidP="001F1B95">
                            <w:r>
                              <w:t>Retransmission related texts are deleted.</w:t>
                            </w:r>
                          </w:p>
                          <w:p w14:paraId="3C56A48A" w14:textId="77777777" w:rsidR="00251801" w:rsidRDefault="00251801" w:rsidP="00A64204">
                            <w:r>
                              <w:t>Yellow highlighted texts are TBD.</w:t>
                            </w:r>
                          </w:p>
                          <w:p w14:paraId="651C840A" w14:textId="0B9E90E0" w:rsidR="00251801" w:rsidRDefault="00251801" w:rsidP="00A64204">
                            <w:r>
                              <w:t xml:space="preserve">Rev 1: change section 36 to 35. Add Lei and </w:t>
                            </w:r>
                            <w:proofErr w:type="spellStart"/>
                            <w:r>
                              <w:t>Genadiy’s</w:t>
                            </w:r>
                            <w:proofErr w:type="spellEnd"/>
                            <w:r>
                              <w:t xml:space="preserve"> comments. </w:t>
                            </w:r>
                          </w:p>
                          <w:p w14:paraId="37F961AE" w14:textId="2C105A50" w:rsidR="00251801" w:rsidRDefault="00251801" w:rsidP="00A64204">
                            <w:r>
                              <w:t>Rev 2: updated during meeting</w:t>
                            </w:r>
                          </w:p>
                          <w:p w14:paraId="7FE3A26C" w14:textId="02E8CC70" w:rsidR="00251801" w:rsidRDefault="00251801" w:rsidP="00A64204">
                            <w:r>
                              <w:t>Rev 3: Partial BW Info related text provided by Rui Cao. Few more text to resolve comments from members.</w:t>
                            </w:r>
                          </w:p>
                          <w:p w14:paraId="22A13D2C" w14:textId="1EB48579" w:rsidR="00251801" w:rsidRDefault="00251801" w:rsidP="00A64204">
                            <w:r>
                              <w:t>Rev 4: updated during conference call</w:t>
                            </w:r>
                          </w:p>
                          <w:p w14:paraId="5267AC7F" w14:textId="4FC58F5A" w:rsidR="00251801" w:rsidRDefault="00251801" w:rsidP="00A64204">
                            <w:r>
                              <w:t>Rev 5: updated PHY capability subfields name</w:t>
                            </w:r>
                          </w:p>
                          <w:p w14:paraId="438FD720" w14:textId="082B9E9B" w:rsidR="00AE3E0A" w:rsidRDefault="00AE3E0A" w:rsidP="00A64204">
                            <w:r>
                              <w:t>Rev 6: updated based on offline discussion, i.e. referring NDP-A bandwidth and Partial BW Info for feedback.</w:t>
                            </w:r>
                          </w:p>
                          <w:p w14:paraId="1C90850D" w14:textId="798E5059" w:rsidR="007C79B9" w:rsidRDefault="007C79B9" w:rsidP="00A64204">
                            <w:r>
                              <w:t>Rev 7: updated during conference call. Accepted.</w:t>
                            </w:r>
                          </w:p>
                          <w:p w14:paraId="63AD5B25" w14:textId="7052870D" w:rsidR="007C79B9" w:rsidRDefault="007C79B9" w:rsidP="00A64204">
                            <w:r>
                              <w:t>Rev 8: further update based on comments on 11-21/137 (track change)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6249" id="_x0000_t202" coordsize="21600,21600" o:spt="202" path="m,l,21600r21600,l21600,xe">
                <v:stroke joinstyle="miter"/>
                <v:path gradientshapeok="t" o:connecttype="rect"/>
              </v:shapetype>
              <v:shape id="Text Box 3" o:spid="_x0000_s1026" type="#_x0000_t202" style="position:absolute;left:0;text-align:left;margin-left:-5.4pt;margin-top:16.05pt;width:468pt;height:47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r1CgwIAABA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" o:allowincell="f" stroked="f">
                <v:textbox>
                  <w:txbxContent>
                    <w:p w14:paraId="06E3C79F" w14:textId="77777777" w:rsidR="00251801" w:rsidRDefault="00251801" w:rsidP="006A1798">
                      <w:pPr>
                        <w:pStyle w:val="T1"/>
                        <w:spacing w:after="120"/>
                      </w:pPr>
                      <w:r>
                        <w:t>Abstract</w:t>
                      </w:r>
                    </w:p>
                    <w:p w14:paraId="49CDB675" w14:textId="7C682604" w:rsidR="00251801" w:rsidRDefault="00251801" w:rsidP="006A1798">
                      <w:r>
                        <w:t>This submission proposed the draft text on</w:t>
                      </w:r>
                      <w:r>
                        <w:rPr>
                          <w:rFonts w:eastAsia="Malgun Gothic"/>
                          <w:lang w:eastAsia="ko-KR"/>
                        </w:rPr>
                        <w:t xml:space="preserve"> spatial stream and MIMO protocol enhancement</w:t>
                      </w:r>
                      <w:r>
                        <w:t xml:space="preserve"> part 2 for </w:t>
                      </w:r>
                      <w:proofErr w:type="spellStart"/>
                      <w:r>
                        <w:t>TGbe</w:t>
                      </w:r>
                      <w:proofErr w:type="spellEnd"/>
                      <w:r>
                        <w:t xml:space="preserve"> D0.2.</w:t>
                      </w:r>
                    </w:p>
                    <w:p w14:paraId="09206F95" w14:textId="5AE9DD62" w:rsidR="00251801" w:rsidRDefault="00251801" w:rsidP="001F1B95">
                      <w:r w:rsidRPr="008D56C5">
                        <w:t>This document is based on P802.11ax D</w:t>
                      </w:r>
                      <w:r>
                        <w:t>8</w:t>
                      </w:r>
                      <w:r w:rsidRPr="008D56C5">
                        <w:t>.</w:t>
                      </w:r>
                      <w:r>
                        <w:t>0 section 26.7 HE sounding protocol</w:t>
                      </w:r>
                      <w:r w:rsidRPr="008D56C5">
                        <w:t>.</w:t>
                      </w:r>
                    </w:p>
                    <w:p w14:paraId="274E3187" w14:textId="0454F16F" w:rsidR="00251801" w:rsidRDefault="00251801" w:rsidP="001F1B95">
                      <w:r>
                        <w:t>Puncturing related texts are deleted.</w:t>
                      </w:r>
                    </w:p>
                    <w:p w14:paraId="7DCEDF2E" w14:textId="49BEDD68" w:rsidR="00251801" w:rsidRDefault="00251801" w:rsidP="001F1B95">
                      <w:r>
                        <w:t>Retransmission related texts are deleted.</w:t>
                      </w:r>
                    </w:p>
                    <w:p w14:paraId="3C56A48A" w14:textId="77777777" w:rsidR="00251801" w:rsidRDefault="00251801" w:rsidP="00A64204">
                      <w:r>
                        <w:t>Yellow highlighted texts are TBD.</w:t>
                      </w:r>
                    </w:p>
                    <w:p w14:paraId="651C840A" w14:textId="0B9E90E0" w:rsidR="00251801" w:rsidRDefault="00251801" w:rsidP="00A64204">
                      <w:r>
                        <w:t xml:space="preserve">Rev 1: change section 36 to 35. Add Lei and </w:t>
                      </w:r>
                      <w:proofErr w:type="spellStart"/>
                      <w:r>
                        <w:t>Genadiy’s</w:t>
                      </w:r>
                      <w:proofErr w:type="spellEnd"/>
                      <w:r>
                        <w:t xml:space="preserve"> comments. </w:t>
                      </w:r>
                    </w:p>
                    <w:p w14:paraId="37F961AE" w14:textId="2C105A50" w:rsidR="00251801" w:rsidRDefault="00251801" w:rsidP="00A64204">
                      <w:r>
                        <w:t>Rev 2: updated during meeting</w:t>
                      </w:r>
                    </w:p>
                    <w:p w14:paraId="7FE3A26C" w14:textId="02E8CC70" w:rsidR="00251801" w:rsidRDefault="00251801" w:rsidP="00A64204">
                      <w:r>
                        <w:t>Rev 3: Partial BW Info related text provided by Rui Cao. Few more text to resolve comments from members.</w:t>
                      </w:r>
                    </w:p>
                    <w:p w14:paraId="22A13D2C" w14:textId="1EB48579" w:rsidR="00251801" w:rsidRDefault="00251801" w:rsidP="00A64204">
                      <w:r>
                        <w:t>Rev 4: updated during conference call</w:t>
                      </w:r>
                    </w:p>
                    <w:p w14:paraId="5267AC7F" w14:textId="4FC58F5A" w:rsidR="00251801" w:rsidRDefault="00251801" w:rsidP="00A64204">
                      <w:r>
                        <w:t>Rev 5: updated PHY capability subfields name</w:t>
                      </w:r>
                    </w:p>
                    <w:p w14:paraId="438FD720" w14:textId="082B9E9B" w:rsidR="00AE3E0A" w:rsidRDefault="00AE3E0A" w:rsidP="00A64204">
                      <w:r>
                        <w:t>Rev 6: updated based on offline discussion, i.e. referring NDP-A bandwidth and Partial BW Info for feedback.</w:t>
                      </w:r>
                    </w:p>
                    <w:p w14:paraId="1C90850D" w14:textId="798E5059" w:rsidR="007C79B9" w:rsidRDefault="007C79B9" w:rsidP="00A64204">
                      <w:r>
                        <w:t>Rev 7: updated during conference call. Accepted.</w:t>
                      </w:r>
                    </w:p>
                    <w:p w14:paraId="63AD5B25" w14:textId="7052870D" w:rsidR="007C79B9" w:rsidRDefault="007C79B9" w:rsidP="00A64204">
                      <w:r>
                        <w:t>Rev 8: further update based on comments on 11-21/137 (track change)</w:t>
                      </w:r>
                    </w:p>
                  </w:txbxContent>
                </v:textbox>
              </v:shape>
            </w:pict>
          </mc:Fallback>
        </mc:AlternateContent>
      </w:r>
    </w:p>
    <w:p w14:paraId="4894C5CF" w14:textId="46B148AA" w:rsidR="002B6E81" w:rsidRPr="004954E2" w:rsidRDefault="006A1798" w:rsidP="004954E2">
      <w:pPr>
        <w:jc w:val="both"/>
        <w:rPr>
          <w:b/>
          <w:sz w:val="24"/>
          <w:szCs w:val="24"/>
          <w:u w:val="single"/>
        </w:rPr>
      </w:pPr>
      <w:r w:rsidRPr="000D0015">
        <w:rPr>
          <w:sz w:val="24"/>
          <w:szCs w:val="24"/>
        </w:rPr>
        <w:br w:type="page"/>
      </w:r>
    </w:p>
    <w:p w14:paraId="51CC92F8" w14:textId="257F8177" w:rsidR="00541959" w:rsidRDefault="00541959" w:rsidP="00541959">
      <w:pPr>
        <w:pStyle w:val="H2"/>
        <w:rPr>
          <w:w w:val="100"/>
        </w:rPr>
      </w:pPr>
      <w:bookmarkStart w:id="1" w:name="RTF37303530343a2048332c312e"/>
      <w:bookmarkEnd w:id="0"/>
      <w:r>
        <w:rPr>
          <w:w w:val="100"/>
        </w:rPr>
        <w:lastRenderedPageBreak/>
        <w:t>3</w:t>
      </w:r>
      <w:r w:rsidR="005B75DB">
        <w:rPr>
          <w:w w:val="100"/>
        </w:rPr>
        <w:t>5</w:t>
      </w:r>
      <w:proofErr w:type="gramStart"/>
      <w:r>
        <w:rPr>
          <w:w w:val="100"/>
        </w:rPr>
        <w:t>.X</w:t>
      </w:r>
      <w:proofErr w:type="gramEnd"/>
      <w:r>
        <w:rPr>
          <w:w w:val="100"/>
        </w:rPr>
        <w:t xml:space="preserve"> EHT </w:t>
      </w:r>
      <w:bookmarkEnd w:id="1"/>
      <w:r>
        <w:rPr>
          <w:w w:val="100"/>
        </w:rPr>
        <w:t>sounding protocol</w:t>
      </w:r>
    </w:p>
    <w:p w14:paraId="302F210A" w14:textId="53D373DE" w:rsidR="00541959" w:rsidRDefault="00541959" w:rsidP="00541959">
      <w:pPr>
        <w:pStyle w:val="H3"/>
        <w:rPr>
          <w:w w:val="100"/>
        </w:rPr>
      </w:pPr>
      <w:r>
        <w:rPr>
          <w:w w:val="100"/>
        </w:rPr>
        <w:t>3</w:t>
      </w:r>
      <w:r w:rsidR="005B75DB">
        <w:rPr>
          <w:w w:val="100"/>
        </w:rPr>
        <w:t>5</w:t>
      </w:r>
      <w:proofErr w:type="gramStart"/>
      <w:r>
        <w:rPr>
          <w:w w:val="100"/>
        </w:rPr>
        <w:t>.X.1</w:t>
      </w:r>
      <w:proofErr w:type="gramEnd"/>
      <w:r>
        <w:rPr>
          <w:w w:val="100"/>
        </w:rPr>
        <w:t xml:space="preserve"> General</w:t>
      </w:r>
    </w:p>
    <w:p w14:paraId="57F308D0" w14:textId="77777777" w:rsidR="00044E7F" w:rsidRDefault="00044E7F" w:rsidP="00044E7F">
      <w:pPr>
        <w:pStyle w:val="T"/>
        <w:rPr>
          <w:w w:val="100"/>
        </w:rPr>
      </w:pPr>
      <w:r>
        <w:rPr>
          <w:w w:val="100"/>
        </w:rPr>
        <w:t xml:space="preserve">Transmit beamforming and DL MU-MIMO require knowledge of the channel state to compute a steering matrix that is applied to the transmit signal to optimize reception at one or more receivers. EHT STAs use the EHT sounding protocol to determine the channel state information. The EHT sounding protocol provides explicit feedback mechanisms, defined as EHT non-trigger-based (non-TB) sounding and EHT trigger-based (TB) sounding, where the EHT </w:t>
      </w:r>
      <w:proofErr w:type="spellStart"/>
      <w:r>
        <w:rPr>
          <w:w w:val="100"/>
        </w:rPr>
        <w:t>beamformee</w:t>
      </w:r>
      <w:proofErr w:type="spellEnd"/>
      <w:r>
        <w:rPr>
          <w:w w:val="100"/>
        </w:rPr>
        <w:t xml:space="preserve"> measures the channel using a training signal (i.e., an EHT sounding NDP) transmitted by the EHT </w:t>
      </w:r>
      <w:proofErr w:type="spellStart"/>
      <w:r>
        <w:rPr>
          <w:w w:val="100"/>
        </w:rPr>
        <w:t>beamformer</w:t>
      </w:r>
      <w:proofErr w:type="spellEnd"/>
      <w:r>
        <w:rPr>
          <w:w w:val="100"/>
        </w:rPr>
        <w:t xml:space="preserve"> and sends back a transformed estimate of the channel state. The EHT </w:t>
      </w:r>
      <w:proofErr w:type="spellStart"/>
      <w:r>
        <w:rPr>
          <w:w w:val="100"/>
        </w:rPr>
        <w:t>beamformer</w:t>
      </w:r>
      <w:proofErr w:type="spellEnd"/>
      <w:r>
        <w:rPr>
          <w:w w:val="100"/>
        </w:rPr>
        <w:t xml:space="preserve"> uses this estimate to derive the steering matrix.</w:t>
      </w:r>
    </w:p>
    <w:p w14:paraId="50846AA5" w14:textId="7DD9461E" w:rsidR="00541959" w:rsidRDefault="00541959" w:rsidP="00541959">
      <w:pPr>
        <w:pStyle w:val="T"/>
        <w:rPr>
          <w:w w:val="100"/>
        </w:rPr>
      </w:pPr>
      <w:r>
        <w:rPr>
          <w:w w:val="100"/>
        </w:rPr>
        <w:t xml:space="preserve">The </w:t>
      </w:r>
      <w:r w:rsidR="00076E02">
        <w:rPr>
          <w:w w:val="100"/>
        </w:rPr>
        <w:t>EHT</w:t>
      </w:r>
      <w:r>
        <w:rPr>
          <w:w w:val="100"/>
        </w:rPr>
        <w:t xml:space="preserve"> </w:t>
      </w:r>
      <w:proofErr w:type="spellStart"/>
      <w:r>
        <w:rPr>
          <w:w w:val="100"/>
        </w:rPr>
        <w:t>beamformee</w:t>
      </w:r>
      <w:proofErr w:type="spellEnd"/>
      <w:r>
        <w:rPr>
          <w:w w:val="100"/>
        </w:rPr>
        <w:t xml:space="preserve"> returns an estimate of the channel state in an </w:t>
      </w:r>
      <w:r w:rsidR="00076E02">
        <w:rPr>
          <w:w w:val="100"/>
        </w:rPr>
        <w:t>EHT</w:t>
      </w:r>
      <w:r>
        <w:rPr>
          <w:w w:val="100"/>
        </w:rPr>
        <w:t xml:space="preserve"> compressed beamforming/CQI report carried in one or more </w:t>
      </w:r>
      <w:r w:rsidR="00076E02">
        <w:rPr>
          <w:w w:val="100"/>
        </w:rPr>
        <w:t>EHT</w:t>
      </w:r>
      <w:r>
        <w:rPr>
          <w:w w:val="100"/>
        </w:rPr>
        <w:t xml:space="preserve"> Compressed Beamforming/CQI frames. There are three types of </w:t>
      </w:r>
      <w:r w:rsidR="00076E02">
        <w:rPr>
          <w:w w:val="100"/>
        </w:rPr>
        <w:t>EHT</w:t>
      </w:r>
      <w:r>
        <w:rPr>
          <w:w w:val="100"/>
        </w:rPr>
        <w:t xml:space="preserve"> compressed beamforming/CQI report:</w:t>
      </w:r>
    </w:p>
    <w:p w14:paraId="02FC1CFA" w14:textId="10317671" w:rsidR="00541959" w:rsidRDefault="00541959" w:rsidP="002B4566">
      <w:pPr>
        <w:pStyle w:val="D"/>
        <w:numPr>
          <w:ilvl w:val="0"/>
          <w:numId w:val="3"/>
        </w:numPr>
        <w:ind w:left="600" w:hanging="400"/>
        <w:rPr>
          <w:w w:val="100"/>
        </w:rPr>
        <w:pPrChange w:id="2" w:author="Wook Bong Lee" w:date="2021-01-27T10:24:00Z">
          <w:pPr>
            <w:pStyle w:val="D"/>
            <w:numPr>
              <w:numId w:val="39"/>
            </w:numPr>
            <w:tabs>
              <w:tab w:val="num" w:pos="360"/>
            </w:tabs>
          </w:pPr>
        </w:pPrChange>
      </w:pPr>
      <w:r>
        <w:rPr>
          <w:w w:val="100"/>
        </w:rPr>
        <w:t xml:space="preserve">SU feedback: The </w:t>
      </w:r>
      <w:r w:rsidR="00076E02">
        <w:rPr>
          <w:w w:val="100"/>
        </w:rPr>
        <w:t>EHT</w:t>
      </w:r>
      <w:r>
        <w:rPr>
          <w:w w:val="100"/>
        </w:rPr>
        <w:t xml:space="preserve"> compressed beamforming/CQI report consists of an </w:t>
      </w:r>
      <w:r w:rsidR="00076E02">
        <w:rPr>
          <w:w w:val="100"/>
        </w:rPr>
        <w:t>EHT</w:t>
      </w:r>
      <w:r>
        <w:rPr>
          <w:w w:val="100"/>
        </w:rPr>
        <w:t xml:space="preserve"> Compressed Beamforming Report field</w:t>
      </w:r>
    </w:p>
    <w:p w14:paraId="1CF05EEA" w14:textId="741000E1" w:rsidR="00541959" w:rsidRDefault="00541959" w:rsidP="002B4566">
      <w:pPr>
        <w:pStyle w:val="D"/>
        <w:numPr>
          <w:ilvl w:val="0"/>
          <w:numId w:val="3"/>
        </w:numPr>
        <w:ind w:left="600" w:hanging="400"/>
        <w:rPr>
          <w:w w:val="100"/>
        </w:rPr>
        <w:pPrChange w:id="3" w:author="Wook Bong Lee" w:date="2021-01-27T10:24:00Z">
          <w:pPr>
            <w:pStyle w:val="D"/>
            <w:numPr>
              <w:numId w:val="39"/>
            </w:numPr>
            <w:tabs>
              <w:tab w:val="num" w:pos="360"/>
            </w:tabs>
          </w:pPr>
        </w:pPrChange>
      </w:pPr>
      <w:r>
        <w:rPr>
          <w:w w:val="100"/>
        </w:rPr>
        <w:t xml:space="preserve">MU feedback: The </w:t>
      </w:r>
      <w:r w:rsidR="00076E02">
        <w:rPr>
          <w:w w:val="100"/>
        </w:rPr>
        <w:t>EHT</w:t>
      </w:r>
      <w:r>
        <w:rPr>
          <w:w w:val="100"/>
        </w:rPr>
        <w:t xml:space="preserve"> compressed beamforming/CQI report consists of an </w:t>
      </w:r>
      <w:r w:rsidR="00076E02">
        <w:rPr>
          <w:w w:val="100"/>
        </w:rPr>
        <w:t>EHT</w:t>
      </w:r>
      <w:r>
        <w:rPr>
          <w:w w:val="100"/>
        </w:rPr>
        <w:t xml:space="preserve"> Compressed Beamforming Report field and </w:t>
      </w:r>
      <w:r w:rsidR="00076E02">
        <w:rPr>
          <w:w w:val="100"/>
        </w:rPr>
        <w:t>EHT</w:t>
      </w:r>
      <w:r>
        <w:rPr>
          <w:w w:val="100"/>
        </w:rPr>
        <w:t xml:space="preserve"> MU Exclusive Beamforming Report field</w:t>
      </w:r>
    </w:p>
    <w:p w14:paraId="4C760469" w14:textId="2FFB173C" w:rsidR="00541959" w:rsidRDefault="00541959" w:rsidP="002B4566">
      <w:pPr>
        <w:pStyle w:val="D"/>
        <w:numPr>
          <w:ilvl w:val="0"/>
          <w:numId w:val="3"/>
        </w:numPr>
        <w:ind w:left="600" w:hanging="400"/>
        <w:rPr>
          <w:w w:val="100"/>
        </w:rPr>
        <w:pPrChange w:id="4" w:author="Wook Bong Lee" w:date="2021-01-27T10:24:00Z">
          <w:pPr>
            <w:pStyle w:val="D"/>
            <w:numPr>
              <w:numId w:val="39"/>
            </w:numPr>
            <w:tabs>
              <w:tab w:val="num" w:pos="360"/>
            </w:tabs>
          </w:pPr>
        </w:pPrChange>
      </w:pPr>
      <w:r>
        <w:rPr>
          <w:w w:val="100"/>
        </w:rPr>
        <w:t xml:space="preserve">CQI feedback: The </w:t>
      </w:r>
      <w:r w:rsidR="00076E02">
        <w:rPr>
          <w:w w:val="100"/>
        </w:rPr>
        <w:t>EHT</w:t>
      </w:r>
      <w:r>
        <w:rPr>
          <w:w w:val="100"/>
        </w:rPr>
        <w:t xml:space="preserve"> compressed beamforming/CQI report consists of an </w:t>
      </w:r>
      <w:r w:rsidR="00076E02">
        <w:rPr>
          <w:w w:val="100"/>
        </w:rPr>
        <w:t>EHT</w:t>
      </w:r>
      <w:r>
        <w:rPr>
          <w:w w:val="100"/>
        </w:rPr>
        <w:t xml:space="preserve"> CQI Report field</w:t>
      </w:r>
    </w:p>
    <w:p w14:paraId="669412F9" w14:textId="0808C3CB" w:rsidR="00541959" w:rsidRDefault="00541959" w:rsidP="00541959">
      <w:pPr>
        <w:pStyle w:val="Note"/>
        <w:rPr>
          <w:w w:val="100"/>
        </w:rPr>
      </w:pPr>
      <w:r>
        <w:rPr>
          <w:w w:val="100"/>
        </w:rPr>
        <w:t xml:space="preserve">NOTE—Use of </w:t>
      </w:r>
      <w:r w:rsidR="00076E02">
        <w:rPr>
          <w:w w:val="100"/>
        </w:rPr>
        <w:t>EHT</w:t>
      </w:r>
      <w:r>
        <w:rPr>
          <w:w w:val="100"/>
        </w:rPr>
        <w:t xml:space="preserve"> TB sounding does not necessarily imply MU feedback. </w:t>
      </w:r>
      <w:r w:rsidR="00076E02">
        <w:rPr>
          <w:w w:val="100"/>
        </w:rPr>
        <w:t>EHT</w:t>
      </w:r>
      <w:r>
        <w:rPr>
          <w:w w:val="100"/>
        </w:rPr>
        <w:t xml:space="preserve"> TB sounding is also used to obtain SU feedback and CQI feedback.</w:t>
      </w:r>
    </w:p>
    <w:p w14:paraId="59A8CAB3" w14:textId="0F126922" w:rsidR="00541959" w:rsidRDefault="00541959" w:rsidP="00541959">
      <w:pPr>
        <w:pStyle w:val="T"/>
        <w:rPr>
          <w:w w:val="100"/>
        </w:rPr>
      </w:pPr>
      <w:r>
        <w:rPr>
          <w:w w:val="100"/>
        </w:rPr>
        <w:t xml:space="preserve">The </w:t>
      </w:r>
      <w:r w:rsidR="00076E02">
        <w:rPr>
          <w:w w:val="100"/>
        </w:rPr>
        <w:t>EHT</w:t>
      </w:r>
      <w:r>
        <w:rPr>
          <w:w w:val="100"/>
        </w:rPr>
        <w:t xml:space="preserve"> compressed beamforming/CQI report is carried in a single </w:t>
      </w:r>
      <w:r w:rsidR="00076E02">
        <w:rPr>
          <w:w w:val="100"/>
        </w:rPr>
        <w:t>EHT</w:t>
      </w:r>
      <w:r>
        <w:rPr>
          <w:w w:val="100"/>
        </w:rPr>
        <w:t xml:space="preserve"> Compressed Beamforming/CQI frame if the resulting frame is less than or equal to 11 454 octets in length (see </w:t>
      </w:r>
      <w:r w:rsidR="005B75DB">
        <w:rPr>
          <w:w w:val="100"/>
        </w:rPr>
        <w:t>35</w:t>
      </w:r>
      <w:r w:rsidR="00076E02">
        <w:rPr>
          <w:w w:val="100"/>
        </w:rPr>
        <w:t>.X.3 (Rules for EHT sounding protocol sequences)</w:t>
      </w:r>
      <w:r>
        <w:rPr>
          <w:w w:val="100"/>
        </w:rPr>
        <w:t xml:space="preserve">). Otherwise, the </w:t>
      </w:r>
      <w:r w:rsidR="00076E02">
        <w:rPr>
          <w:w w:val="100"/>
        </w:rPr>
        <w:t>EHT</w:t>
      </w:r>
      <w:r>
        <w:rPr>
          <w:w w:val="100"/>
        </w:rPr>
        <w:t xml:space="preserve"> beamforming feedback is segmented and each segment is carried in an </w:t>
      </w:r>
      <w:r w:rsidR="00076E02">
        <w:rPr>
          <w:w w:val="100"/>
        </w:rPr>
        <w:t>EHT</w:t>
      </w:r>
      <w:r>
        <w:rPr>
          <w:w w:val="100"/>
        </w:rPr>
        <w:t xml:space="preserve"> Compressed Beamforming/CQI frame.</w:t>
      </w:r>
    </w:p>
    <w:p w14:paraId="3B75129D" w14:textId="5ACDD8E7" w:rsidR="00541959" w:rsidRDefault="00541959" w:rsidP="00541959">
      <w:pPr>
        <w:pStyle w:val="T"/>
        <w:rPr>
          <w:w w:val="100"/>
        </w:rPr>
      </w:pPr>
      <w:r w:rsidRPr="00FD3376">
        <w:rPr>
          <w:w w:val="100"/>
        </w:rPr>
        <w:t xml:space="preserve">An </w:t>
      </w:r>
      <w:r w:rsidR="00076E02" w:rsidRPr="00FD3376">
        <w:rPr>
          <w:w w:val="100"/>
        </w:rPr>
        <w:t>EHT</w:t>
      </w:r>
      <w:r w:rsidRPr="00FD3376">
        <w:rPr>
          <w:w w:val="100"/>
        </w:rPr>
        <w:t xml:space="preserve"> </w:t>
      </w:r>
      <w:proofErr w:type="spellStart"/>
      <w:r w:rsidRPr="00FD3376">
        <w:rPr>
          <w:w w:val="100"/>
        </w:rPr>
        <w:t>beamformer</w:t>
      </w:r>
      <w:proofErr w:type="spellEnd"/>
      <w:r w:rsidRPr="00FD3376">
        <w:rPr>
          <w:w w:val="100"/>
        </w:rPr>
        <w:t xml:space="preserve"> shall support a maximum MPDU length for the </w:t>
      </w:r>
      <w:r w:rsidR="00076E02" w:rsidRPr="00FD3376">
        <w:rPr>
          <w:w w:val="100"/>
        </w:rPr>
        <w:t>EHT</w:t>
      </w:r>
      <w:r w:rsidRPr="00FD3376">
        <w:rPr>
          <w:w w:val="100"/>
        </w:rPr>
        <w:t xml:space="preserve"> compressed beamforming/CQI report that is the minimum of 11 454 octets and the maximum length of the </w:t>
      </w:r>
      <w:r w:rsidR="00076E02" w:rsidRPr="00FD3376">
        <w:rPr>
          <w:w w:val="100"/>
        </w:rPr>
        <w:t>EHT</w:t>
      </w:r>
      <w:r w:rsidRPr="00FD3376">
        <w:rPr>
          <w:w w:val="100"/>
        </w:rPr>
        <w:t xml:space="preserve"> compressed beamforming/CQI report that the </w:t>
      </w:r>
      <w:r w:rsidR="00076E02" w:rsidRPr="00FD3376">
        <w:rPr>
          <w:w w:val="100"/>
        </w:rPr>
        <w:t>EHT</w:t>
      </w:r>
      <w:r w:rsidRPr="00FD3376">
        <w:rPr>
          <w:w w:val="100"/>
        </w:rPr>
        <w:t xml:space="preserve"> </w:t>
      </w:r>
      <w:proofErr w:type="spellStart"/>
      <w:r w:rsidRPr="00FD3376">
        <w:rPr>
          <w:w w:val="100"/>
        </w:rPr>
        <w:t>beamformer</w:t>
      </w:r>
      <w:proofErr w:type="spellEnd"/>
      <w:r w:rsidRPr="00FD3376">
        <w:rPr>
          <w:w w:val="100"/>
        </w:rPr>
        <w:t xml:space="preserve"> intends to solicit from its </w:t>
      </w:r>
      <w:r w:rsidR="00076E02" w:rsidRPr="00FD3376">
        <w:rPr>
          <w:w w:val="100"/>
        </w:rPr>
        <w:t>EHT</w:t>
      </w:r>
      <w:r w:rsidRPr="00FD3376">
        <w:rPr>
          <w:w w:val="100"/>
        </w:rPr>
        <w:t xml:space="preserve"> </w:t>
      </w:r>
      <w:proofErr w:type="spellStart"/>
      <w:r w:rsidRPr="00FD3376">
        <w:rPr>
          <w:w w:val="100"/>
        </w:rPr>
        <w:t>beamformees</w:t>
      </w:r>
      <w:proofErr w:type="spellEnd"/>
      <w:r w:rsidRPr="00FD3376">
        <w:rPr>
          <w:w w:val="100"/>
        </w:rPr>
        <w:t>.</w:t>
      </w:r>
    </w:p>
    <w:p w14:paraId="1557E5DB" w14:textId="5C1D1FE3" w:rsidR="00541959" w:rsidRDefault="005B75DB" w:rsidP="00541959">
      <w:pPr>
        <w:pStyle w:val="H3"/>
        <w:rPr>
          <w:w w:val="100"/>
        </w:rPr>
      </w:pPr>
      <w:bookmarkStart w:id="5" w:name="RTF32393036333a2048332c312e"/>
      <w:r>
        <w:rPr>
          <w:w w:val="100"/>
        </w:rPr>
        <w:t>35</w:t>
      </w:r>
      <w:proofErr w:type="gramStart"/>
      <w:r w:rsidR="00541959">
        <w:rPr>
          <w:w w:val="100"/>
        </w:rPr>
        <w:t>.X.2</w:t>
      </w:r>
      <w:proofErr w:type="gramEnd"/>
      <w:r w:rsidR="00541959">
        <w:rPr>
          <w:w w:val="100"/>
        </w:rPr>
        <w:t xml:space="preserve"> </w:t>
      </w:r>
      <w:r w:rsidR="00076E02">
        <w:rPr>
          <w:w w:val="100"/>
        </w:rPr>
        <w:t>EHT</w:t>
      </w:r>
      <w:r w:rsidR="00541959">
        <w:rPr>
          <w:w w:val="100"/>
        </w:rPr>
        <w:t xml:space="preserve"> sounding protocol</w:t>
      </w:r>
      <w:bookmarkEnd w:id="5"/>
      <w:r w:rsidR="00541959">
        <w:rPr>
          <w:vanish/>
          <w:w w:val="100"/>
        </w:rPr>
        <w:t>(#24009)</w:t>
      </w:r>
    </w:p>
    <w:p w14:paraId="6819CDB6" w14:textId="2664A6F0" w:rsidR="00541959" w:rsidRDefault="00541959" w:rsidP="00541959">
      <w:pPr>
        <w:pStyle w:val="T"/>
        <w:rPr>
          <w:w w:val="100"/>
        </w:rPr>
      </w:pPr>
      <w:r>
        <w:rPr>
          <w:w w:val="100"/>
        </w:rPr>
        <w:t xml:space="preserve">An SU </w:t>
      </w:r>
      <w:proofErr w:type="spellStart"/>
      <w:r>
        <w:rPr>
          <w:w w:val="100"/>
        </w:rPr>
        <w:t>beamformer</w:t>
      </w:r>
      <w:proofErr w:type="spellEnd"/>
      <w:r>
        <w:rPr>
          <w:w w:val="100"/>
        </w:rPr>
        <w:t xml:space="preserve"> is an </w:t>
      </w:r>
      <w:r w:rsidR="00076E02">
        <w:rPr>
          <w:w w:val="100"/>
        </w:rPr>
        <w:t>EHT</w:t>
      </w:r>
      <w:r>
        <w:rPr>
          <w:w w:val="100"/>
        </w:rPr>
        <w:t xml:space="preserve"> STA that sets the SU </w:t>
      </w:r>
      <w:proofErr w:type="spellStart"/>
      <w:r>
        <w:rPr>
          <w:w w:val="100"/>
        </w:rPr>
        <w:t>Beamformer</w:t>
      </w:r>
      <w:proofErr w:type="spellEnd"/>
      <w:r>
        <w:rPr>
          <w:w w:val="100"/>
        </w:rPr>
        <w:t xml:space="preserve"> subfield in the </w:t>
      </w:r>
      <w:r w:rsidR="00076E02">
        <w:rPr>
          <w:w w:val="100"/>
        </w:rPr>
        <w:t>EHT</w:t>
      </w:r>
      <w:r>
        <w:rPr>
          <w:w w:val="100"/>
        </w:rPr>
        <w:t xml:space="preserve"> PHY Capabilities Information field in</w:t>
      </w:r>
      <w:r>
        <w:rPr>
          <w:vanish/>
          <w:w w:val="100"/>
        </w:rPr>
        <w:t>(#Ed)</w:t>
      </w:r>
      <w:r>
        <w:rPr>
          <w:w w:val="100"/>
        </w:rPr>
        <w:t xml:space="preserve"> the </w:t>
      </w:r>
      <w:r w:rsidR="00076E02">
        <w:rPr>
          <w:w w:val="100"/>
        </w:rPr>
        <w:t>EHT</w:t>
      </w:r>
      <w:r>
        <w:rPr>
          <w:w w:val="100"/>
        </w:rPr>
        <w:t xml:space="preserve"> Capabilities element it transmits to 1.</w:t>
      </w:r>
    </w:p>
    <w:p w14:paraId="40F5A013" w14:textId="7AB08C10" w:rsidR="00541959" w:rsidRDefault="00541959" w:rsidP="00541959">
      <w:pPr>
        <w:pStyle w:val="T"/>
        <w:rPr>
          <w:w w:val="100"/>
        </w:rPr>
      </w:pPr>
      <w:r>
        <w:rPr>
          <w:w w:val="100"/>
        </w:rPr>
        <w:t xml:space="preserve">An SU </w:t>
      </w:r>
      <w:proofErr w:type="spellStart"/>
      <w:r>
        <w:rPr>
          <w:w w:val="100"/>
        </w:rPr>
        <w:t>beamformee</w:t>
      </w:r>
      <w:proofErr w:type="spellEnd"/>
      <w:r>
        <w:rPr>
          <w:w w:val="100"/>
        </w:rPr>
        <w:t xml:space="preserve"> is an </w:t>
      </w:r>
      <w:r w:rsidR="00076E02">
        <w:rPr>
          <w:w w:val="100"/>
        </w:rPr>
        <w:t>EHT</w:t>
      </w:r>
      <w:r>
        <w:rPr>
          <w:w w:val="100"/>
        </w:rPr>
        <w:t xml:space="preserve"> STA that sets the SU </w:t>
      </w:r>
      <w:proofErr w:type="spellStart"/>
      <w:r>
        <w:rPr>
          <w:w w:val="100"/>
        </w:rPr>
        <w:t>Beamformee</w:t>
      </w:r>
      <w:proofErr w:type="spellEnd"/>
      <w:r>
        <w:rPr>
          <w:w w:val="100"/>
        </w:rPr>
        <w:t xml:space="preserve"> subfield in the </w:t>
      </w:r>
      <w:r w:rsidR="00076E02">
        <w:rPr>
          <w:w w:val="100"/>
        </w:rPr>
        <w:t>EHT</w:t>
      </w:r>
      <w:r>
        <w:rPr>
          <w:w w:val="100"/>
        </w:rPr>
        <w:t xml:space="preserve"> PHY Capabilities Information field in the </w:t>
      </w:r>
      <w:r w:rsidR="00076E02">
        <w:rPr>
          <w:w w:val="100"/>
        </w:rPr>
        <w:t>EHT</w:t>
      </w:r>
      <w:r>
        <w:rPr>
          <w:w w:val="100"/>
        </w:rPr>
        <w:t xml:space="preserve"> Capabilities element it transmits to 1. A non-AP </w:t>
      </w:r>
      <w:r w:rsidR="00076E02">
        <w:rPr>
          <w:w w:val="100"/>
        </w:rPr>
        <w:t>EHT</w:t>
      </w:r>
      <w:r>
        <w:rPr>
          <w:w w:val="100"/>
        </w:rPr>
        <w:t xml:space="preserve"> STA shall set the SU </w:t>
      </w:r>
      <w:proofErr w:type="spellStart"/>
      <w:r>
        <w:rPr>
          <w:w w:val="100"/>
        </w:rPr>
        <w:t>Beamformee</w:t>
      </w:r>
      <w:proofErr w:type="spellEnd"/>
      <w:r>
        <w:rPr>
          <w:w w:val="100"/>
        </w:rPr>
        <w:t xml:space="preserve"> subfield to 1. An </w:t>
      </w:r>
      <w:r w:rsidR="00076E02">
        <w:rPr>
          <w:w w:val="100"/>
        </w:rPr>
        <w:t>EHT</w:t>
      </w:r>
      <w:r>
        <w:rPr>
          <w:w w:val="100"/>
        </w:rPr>
        <w:t xml:space="preserve"> AP may set the SU </w:t>
      </w:r>
      <w:proofErr w:type="spellStart"/>
      <w:r>
        <w:rPr>
          <w:w w:val="100"/>
        </w:rPr>
        <w:t>Beamformee</w:t>
      </w:r>
      <w:proofErr w:type="spellEnd"/>
      <w:r>
        <w:rPr>
          <w:w w:val="100"/>
        </w:rPr>
        <w:t xml:space="preserve"> subfield to 1.</w:t>
      </w:r>
    </w:p>
    <w:p w14:paraId="2A0AD464" w14:textId="0EAE30F6" w:rsidR="00541959" w:rsidRDefault="00541959" w:rsidP="00541959">
      <w:pPr>
        <w:pStyle w:val="T"/>
        <w:rPr>
          <w:w w:val="100"/>
        </w:rPr>
      </w:pPr>
      <w:r>
        <w:rPr>
          <w:w w:val="100"/>
        </w:rPr>
        <w:t xml:space="preserve">An MU </w:t>
      </w:r>
      <w:proofErr w:type="spellStart"/>
      <w:r>
        <w:rPr>
          <w:w w:val="100"/>
        </w:rPr>
        <w:t>beamformer</w:t>
      </w:r>
      <w:proofErr w:type="spellEnd"/>
      <w:r>
        <w:rPr>
          <w:w w:val="100"/>
        </w:rPr>
        <w:t xml:space="preserve"> is an </w:t>
      </w:r>
      <w:r w:rsidR="00076E02">
        <w:rPr>
          <w:w w:val="100"/>
        </w:rPr>
        <w:t>EHT</w:t>
      </w:r>
      <w:r>
        <w:rPr>
          <w:w w:val="100"/>
        </w:rPr>
        <w:t xml:space="preserve"> AP that sets the MU </w:t>
      </w:r>
      <w:proofErr w:type="spellStart"/>
      <w:r>
        <w:rPr>
          <w:w w:val="100"/>
        </w:rPr>
        <w:t>Beamformer</w:t>
      </w:r>
      <w:proofErr w:type="spellEnd"/>
      <w:r>
        <w:rPr>
          <w:w w:val="100"/>
        </w:rPr>
        <w:t xml:space="preserve"> subfield in the </w:t>
      </w:r>
      <w:r w:rsidR="00076E02">
        <w:rPr>
          <w:w w:val="100"/>
        </w:rPr>
        <w:t>EHT</w:t>
      </w:r>
      <w:r>
        <w:rPr>
          <w:w w:val="100"/>
        </w:rPr>
        <w:t xml:space="preserve"> PHY Capabilities Information field in the </w:t>
      </w:r>
      <w:r w:rsidR="00076E02">
        <w:rPr>
          <w:w w:val="100"/>
        </w:rPr>
        <w:t>EHT</w:t>
      </w:r>
      <w:r>
        <w:rPr>
          <w:w w:val="100"/>
        </w:rPr>
        <w:t xml:space="preserve"> Capabilities element it transmits to 1. An </w:t>
      </w:r>
      <w:r w:rsidR="00076E02">
        <w:rPr>
          <w:w w:val="100"/>
        </w:rPr>
        <w:t>EHT</w:t>
      </w:r>
      <w:r>
        <w:rPr>
          <w:w w:val="100"/>
        </w:rPr>
        <w:t xml:space="preserve"> AP that indicates support for 4 or more </w:t>
      </w:r>
      <w:r w:rsidR="00F91610" w:rsidRPr="00F91610">
        <w:rPr>
          <w:w w:val="100"/>
        </w:rPr>
        <w:t xml:space="preserve">spatial </w:t>
      </w:r>
      <w:r>
        <w:rPr>
          <w:w w:val="100"/>
        </w:rPr>
        <w:t xml:space="preserve">streams in the </w:t>
      </w:r>
      <w:proofErr w:type="spellStart"/>
      <w:r>
        <w:rPr>
          <w:w w:val="100"/>
        </w:rPr>
        <w:t>Tx</w:t>
      </w:r>
      <w:proofErr w:type="spellEnd"/>
      <w:r>
        <w:rPr>
          <w:w w:val="100"/>
        </w:rPr>
        <w:t xml:space="preserve"> </w:t>
      </w:r>
      <w:r w:rsidR="00076E02">
        <w:rPr>
          <w:w w:val="100"/>
        </w:rPr>
        <w:t>EHT</w:t>
      </w:r>
      <w:r>
        <w:rPr>
          <w:w w:val="100"/>
        </w:rPr>
        <w:t xml:space="preserve">-MCS Map ≤ 80 MHz subfield in the Supported </w:t>
      </w:r>
      <w:r w:rsidR="00076E02">
        <w:rPr>
          <w:w w:val="100"/>
        </w:rPr>
        <w:t>EHT</w:t>
      </w:r>
      <w:r>
        <w:rPr>
          <w:w w:val="100"/>
        </w:rPr>
        <w:t xml:space="preserve">-MCS </w:t>
      </w:r>
      <w:proofErr w:type="gramStart"/>
      <w:r>
        <w:rPr>
          <w:w w:val="100"/>
        </w:rPr>
        <w:t>And</w:t>
      </w:r>
      <w:proofErr w:type="gramEnd"/>
      <w:r>
        <w:rPr>
          <w:w w:val="100"/>
        </w:rPr>
        <w:t xml:space="preserve"> NSS field in the </w:t>
      </w:r>
      <w:r w:rsidR="00076E02">
        <w:rPr>
          <w:w w:val="100"/>
        </w:rPr>
        <w:t>EHT</w:t>
      </w:r>
      <w:r>
        <w:rPr>
          <w:w w:val="100"/>
        </w:rPr>
        <w:t xml:space="preserve"> Capabilities element shall set the MU </w:t>
      </w:r>
      <w:proofErr w:type="spellStart"/>
      <w:r>
        <w:rPr>
          <w:w w:val="100"/>
        </w:rPr>
        <w:t>Beamformer</w:t>
      </w:r>
      <w:proofErr w:type="spellEnd"/>
      <w:r>
        <w:rPr>
          <w:w w:val="100"/>
        </w:rPr>
        <w:t xml:space="preserve"> subfield to 1. A non-AP </w:t>
      </w:r>
      <w:r w:rsidR="00076E02">
        <w:rPr>
          <w:w w:val="100"/>
        </w:rPr>
        <w:t>EHT</w:t>
      </w:r>
      <w:r>
        <w:rPr>
          <w:w w:val="100"/>
        </w:rPr>
        <w:t xml:space="preserve"> STA shall set the MU </w:t>
      </w:r>
      <w:proofErr w:type="spellStart"/>
      <w:r>
        <w:rPr>
          <w:w w:val="100"/>
        </w:rPr>
        <w:t>Beamformer</w:t>
      </w:r>
      <w:proofErr w:type="spellEnd"/>
      <w:r>
        <w:rPr>
          <w:w w:val="100"/>
        </w:rPr>
        <w:t xml:space="preserve"> subfield to 0. An MU </w:t>
      </w:r>
      <w:proofErr w:type="spellStart"/>
      <w:r>
        <w:rPr>
          <w:w w:val="100"/>
        </w:rPr>
        <w:t>beamformer</w:t>
      </w:r>
      <w:proofErr w:type="spellEnd"/>
      <w:r>
        <w:rPr>
          <w:w w:val="100"/>
        </w:rPr>
        <w:t xml:space="preserve"> is also an SU </w:t>
      </w:r>
      <w:proofErr w:type="spellStart"/>
      <w:r>
        <w:rPr>
          <w:w w:val="100"/>
        </w:rPr>
        <w:t>beamformer</w:t>
      </w:r>
      <w:proofErr w:type="spellEnd"/>
      <w:r>
        <w:rPr>
          <w:w w:val="100"/>
        </w:rPr>
        <w:t xml:space="preserve"> and shall set the SU </w:t>
      </w:r>
      <w:proofErr w:type="spellStart"/>
      <w:r>
        <w:rPr>
          <w:w w:val="100"/>
        </w:rPr>
        <w:t>Beamformer</w:t>
      </w:r>
      <w:proofErr w:type="spellEnd"/>
      <w:r>
        <w:rPr>
          <w:w w:val="100"/>
        </w:rPr>
        <w:t xml:space="preserve"> subfield to 1.</w:t>
      </w:r>
    </w:p>
    <w:p w14:paraId="7C82D1D9" w14:textId="77777777" w:rsidR="00541959" w:rsidRDefault="00541959" w:rsidP="00541959">
      <w:pPr>
        <w:pStyle w:val="Note"/>
        <w:rPr>
          <w:w w:val="100"/>
        </w:rPr>
      </w:pPr>
      <w:r>
        <w:rPr>
          <w:w w:val="100"/>
        </w:rPr>
        <w:t>NOTE—</w:t>
      </w:r>
      <w:proofErr w:type="gramStart"/>
      <w:r>
        <w:rPr>
          <w:w w:val="100"/>
        </w:rPr>
        <w:t>A</w:t>
      </w:r>
      <w:proofErr w:type="gramEnd"/>
      <w:r>
        <w:rPr>
          <w:w w:val="100"/>
        </w:rPr>
        <w:t xml:space="preserve"> non-AP STA might use the setting of the MU </w:t>
      </w:r>
      <w:proofErr w:type="spellStart"/>
      <w:r>
        <w:rPr>
          <w:w w:val="100"/>
        </w:rPr>
        <w:t>Beamformer</w:t>
      </w:r>
      <w:proofErr w:type="spellEnd"/>
      <w:r>
        <w:rPr>
          <w:w w:val="100"/>
        </w:rPr>
        <w:t xml:space="preserve"> subfield to determine the AP with which it will associate.</w:t>
      </w:r>
      <w:r>
        <w:rPr>
          <w:vanish/>
          <w:w w:val="100"/>
        </w:rPr>
        <w:t>(#24504)</w:t>
      </w:r>
    </w:p>
    <w:p w14:paraId="41B963A6" w14:textId="03628017" w:rsidR="00541959" w:rsidRDefault="00541959" w:rsidP="00541959">
      <w:pPr>
        <w:pStyle w:val="T"/>
        <w:rPr>
          <w:w w:val="100"/>
        </w:rPr>
      </w:pPr>
      <w:r>
        <w:rPr>
          <w:w w:val="100"/>
        </w:rPr>
        <w:t xml:space="preserve">A non-AP </w:t>
      </w:r>
      <w:r w:rsidR="00076E02">
        <w:rPr>
          <w:w w:val="100"/>
        </w:rPr>
        <w:t>EHT</w:t>
      </w:r>
      <w:r>
        <w:rPr>
          <w:w w:val="100"/>
        </w:rPr>
        <w:t xml:space="preserve"> STA shall support operation as an MU </w:t>
      </w:r>
      <w:proofErr w:type="spellStart"/>
      <w:r>
        <w:rPr>
          <w:w w:val="100"/>
        </w:rPr>
        <w:t>beamformee</w:t>
      </w:r>
      <w:proofErr w:type="spellEnd"/>
      <w:r>
        <w:rPr>
          <w:w w:val="100"/>
        </w:rPr>
        <w:t xml:space="preserve">. An </w:t>
      </w:r>
      <w:r w:rsidR="00076E02">
        <w:rPr>
          <w:w w:val="100"/>
        </w:rPr>
        <w:t>EHT</w:t>
      </w:r>
      <w:r>
        <w:rPr>
          <w:w w:val="100"/>
        </w:rPr>
        <w:t xml:space="preserve"> AP does not support operation as an MU </w:t>
      </w:r>
      <w:proofErr w:type="spellStart"/>
      <w:r>
        <w:rPr>
          <w:w w:val="100"/>
        </w:rPr>
        <w:t>beamformee</w:t>
      </w:r>
      <w:proofErr w:type="spellEnd"/>
      <w:r>
        <w:rPr>
          <w:w w:val="100"/>
        </w:rPr>
        <w:t>.</w:t>
      </w:r>
    </w:p>
    <w:p w14:paraId="0030ADDA" w14:textId="2EFB6B87" w:rsidR="00541959" w:rsidRDefault="00541959" w:rsidP="00541959">
      <w:pPr>
        <w:pStyle w:val="T"/>
        <w:rPr>
          <w:w w:val="100"/>
        </w:rPr>
      </w:pPr>
      <w:r>
        <w:rPr>
          <w:w w:val="100"/>
        </w:rPr>
        <w:lastRenderedPageBreak/>
        <w:t xml:space="preserve">The term </w:t>
      </w:r>
      <w:r w:rsidR="00076E02">
        <w:rPr>
          <w:w w:val="100"/>
        </w:rPr>
        <w:t>EHT</w:t>
      </w:r>
      <w:r>
        <w:rPr>
          <w:w w:val="100"/>
        </w:rPr>
        <w:t xml:space="preserve"> </w:t>
      </w:r>
      <w:proofErr w:type="spellStart"/>
      <w:r>
        <w:rPr>
          <w:w w:val="100"/>
        </w:rPr>
        <w:t>beamformer</w:t>
      </w:r>
      <w:proofErr w:type="spellEnd"/>
      <w:r>
        <w:rPr>
          <w:w w:val="100"/>
        </w:rPr>
        <w:t xml:space="preserve"> refers to both the SU </w:t>
      </w:r>
      <w:proofErr w:type="spellStart"/>
      <w:r>
        <w:rPr>
          <w:w w:val="100"/>
        </w:rPr>
        <w:t>beamformer</w:t>
      </w:r>
      <w:proofErr w:type="spellEnd"/>
      <w:r>
        <w:rPr>
          <w:w w:val="100"/>
        </w:rPr>
        <w:t xml:space="preserve"> and MU </w:t>
      </w:r>
      <w:proofErr w:type="spellStart"/>
      <w:r>
        <w:rPr>
          <w:w w:val="100"/>
        </w:rPr>
        <w:t>beamformer</w:t>
      </w:r>
      <w:proofErr w:type="spellEnd"/>
      <w:r>
        <w:rPr>
          <w:w w:val="100"/>
        </w:rPr>
        <w:t xml:space="preserve">. The term </w:t>
      </w:r>
      <w:r w:rsidR="00076E02">
        <w:rPr>
          <w:w w:val="100"/>
        </w:rPr>
        <w:t>EHT</w:t>
      </w:r>
      <w:r>
        <w:rPr>
          <w:w w:val="100"/>
        </w:rPr>
        <w:t xml:space="preserve"> </w:t>
      </w:r>
      <w:proofErr w:type="spellStart"/>
      <w:r>
        <w:rPr>
          <w:w w:val="100"/>
        </w:rPr>
        <w:t>beamformee</w:t>
      </w:r>
      <w:proofErr w:type="spellEnd"/>
      <w:r>
        <w:rPr>
          <w:w w:val="100"/>
        </w:rPr>
        <w:t xml:space="preserve"> refers to both the SU </w:t>
      </w:r>
      <w:proofErr w:type="spellStart"/>
      <w:r>
        <w:rPr>
          <w:w w:val="100"/>
        </w:rPr>
        <w:t>beamformee</w:t>
      </w:r>
      <w:proofErr w:type="spellEnd"/>
      <w:r>
        <w:rPr>
          <w:w w:val="100"/>
        </w:rPr>
        <w:t xml:space="preserve"> and MU </w:t>
      </w:r>
      <w:proofErr w:type="spellStart"/>
      <w:r>
        <w:rPr>
          <w:w w:val="100"/>
        </w:rPr>
        <w:t>beamformee</w:t>
      </w:r>
      <w:proofErr w:type="spellEnd"/>
      <w:r>
        <w:rPr>
          <w:w w:val="100"/>
        </w:rPr>
        <w:t>.</w:t>
      </w:r>
    </w:p>
    <w:p w14:paraId="668A2FCD" w14:textId="3C30DE4E" w:rsidR="00541959" w:rsidRDefault="00541959" w:rsidP="00541959">
      <w:pPr>
        <w:pStyle w:val="T"/>
        <w:rPr>
          <w:w w:val="100"/>
        </w:rPr>
      </w:pPr>
      <w:r>
        <w:rPr>
          <w:w w:val="100"/>
        </w:rPr>
        <w:t xml:space="preserve">The type of feedback (SU, MU or CQI) solicited by an </w:t>
      </w:r>
      <w:r w:rsidR="00076E02">
        <w:rPr>
          <w:w w:val="100"/>
        </w:rPr>
        <w:t>EHT</w:t>
      </w:r>
      <w:r>
        <w:rPr>
          <w:w w:val="100"/>
        </w:rPr>
        <w:t xml:space="preserve"> </w:t>
      </w:r>
      <w:proofErr w:type="spellStart"/>
      <w:r>
        <w:rPr>
          <w:w w:val="100"/>
        </w:rPr>
        <w:t>beamformer</w:t>
      </w:r>
      <w:proofErr w:type="spellEnd"/>
      <w:r>
        <w:rPr>
          <w:w w:val="100"/>
        </w:rPr>
        <w:t xml:space="preserve"> from an </w:t>
      </w:r>
      <w:r w:rsidR="00076E02">
        <w:rPr>
          <w:w w:val="100"/>
        </w:rPr>
        <w:t>EHT</w:t>
      </w:r>
      <w:r>
        <w:rPr>
          <w:w w:val="100"/>
        </w:rPr>
        <w:t xml:space="preserve"> </w:t>
      </w:r>
      <w:proofErr w:type="spellStart"/>
      <w:r>
        <w:rPr>
          <w:w w:val="100"/>
        </w:rPr>
        <w:t>beamformee</w:t>
      </w:r>
      <w:proofErr w:type="spellEnd"/>
      <w:r>
        <w:rPr>
          <w:w w:val="100"/>
        </w:rPr>
        <w:t xml:space="preserve"> is indicated in the Feedback Type And Ng and Codebook subfields in the STA Info field identifying the </w:t>
      </w:r>
      <w:r w:rsidR="00076E02">
        <w:rPr>
          <w:w w:val="100"/>
        </w:rPr>
        <w:t>EHT</w:t>
      </w:r>
      <w:r>
        <w:rPr>
          <w:w w:val="100"/>
        </w:rPr>
        <w:t xml:space="preserve"> </w:t>
      </w:r>
      <w:proofErr w:type="spellStart"/>
      <w:r>
        <w:rPr>
          <w:w w:val="100"/>
        </w:rPr>
        <w:t>beamformee</w:t>
      </w:r>
      <w:proofErr w:type="spellEnd"/>
      <w:r>
        <w:rPr>
          <w:w w:val="100"/>
        </w:rPr>
        <w:t xml:space="preserve"> in the </w:t>
      </w:r>
      <w:r w:rsidR="00076E02">
        <w:rPr>
          <w:w w:val="100"/>
        </w:rPr>
        <w:t>EHT</w:t>
      </w:r>
      <w:r>
        <w:rPr>
          <w:w w:val="100"/>
        </w:rPr>
        <w:t xml:space="preserve"> NDP Announcement frame as defined in Table 9-31a (Feedback Type And Ng subfield and Codebook Size subfield encoding for </w:t>
      </w:r>
      <w:r w:rsidR="00ED7472">
        <w:rPr>
          <w:w w:val="100"/>
        </w:rPr>
        <w:t>HE</w:t>
      </w:r>
      <w:r>
        <w:rPr>
          <w:w w:val="100"/>
        </w:rPr>
        <w:t xml:space="preserve"> TB sounding) and Table 9-31b (Feedback Type And Ng subfield and Codebook Size subfield encoding for </w:t>
      </w:r>
      <w:r w:rsidR="00ED7472">
        <w:rPr>
          <w:w w:val="100"/>
        </w:rPr>
        <w:t>HE</w:t>
      </w:r>
      <w:r>
        <w:rPr>
          <w:w w:val="100"/>
        </w:rPr>
        <w:t xml:space="preserve"> non-TB sounding)</w:t>
      </w:r>
      <w:r>
        <w:rPr>
          <w:vanish/>
          <w:w w:val="100"/>
        </w:rPr>
        <w:t>(#24511)</w:t>
      </w:r>
      <w:r>
        <w:rPr>
          <w:w w:val="100"/>
        </w:rPr>
        <w:t>.</w:t>
      </w:r>
    </w:p>
    <w:p w14:paraId="68711B7B" w14:textId="75B54A90" w:rsidR="007C7D41" w:rsidRDefault="00541959" w:rsidP="00044E7F">
      <w:pPr>
        <w:pStyle w:val="T"/>
        <w:rPr>
          <w:ins w:id="6" w:author="Wook Bong Lee" w:date="2021-01-27T10:02:00Z"/>
        </w:rPr>
      </w:pPr>
      <w:r w:rsidRPr="007C79B9">
        <w:t xml:space="preserve">The bandwidth (partial or full) of the feedback solicited by an </w:t>
      </w:r>
      <w:r w:rsidR="00076E02" w:rsidRPr="007C79B9">
        <w:t>EHT</w:t>
      </w:r>
      <w:r w:rsidRPr="007C79B9">
        <w:t xml:space="preserve"> </w:t>
      </w:r>
      <w:proofErr w:type="spellStart"/>
      <w:r w:rsidRPr="007C79B9">
        <w:t>beamformer</w:t>
      </w:r>
      <w:proofErr w:type="spellEnd"/>
      <w:r w:rsidRPr="007C79B9">
        <w:t xml:space="preserve"> from an </w:t>
      </w:r>
      <w:r w:rsidR="00076E02" w:rsidRPr="007C79B9">
        <w:t>EHT</w:t>
      </w:r>
      <w:r w:rsidRPr="007C79B9">
        <w:t xml:space="preserve"> </w:t>
      </w:r>
      <w:proofErr w:type="spellStart"/>
      <w:r w:rsidRPr="007C79B9">
        <w:t>beamformee</w:t>
      </w:r>
      <w:proofErr w:type="spellEnd"/>
      <w:r w:rsidRPr="007C79B9">
        <w:t xml:space="preserve"> depends on the Partial BW Info subfield in the STA Info field identifying the </w:t>
      </w:r>
      <w:r w:rsidR="00076E02" w:rsidRPr="007C79B9">
        <w:t>EHT</w:t>
      </w:r>
      <w:r w:rsidRPr="007C79B9">
        <w:t xml:space="preserve"> </w:t>
      </w:r>
      <w:proofErr w:type="spellStart"/>
      <w:r w:rsidRPr="007C79B9">
        <w:t>beamformee</w:t>
      </w:r>
      <w:proofErr w:type="spellEnd"/>
      <w:r w:rsidRPr="007C79B9">
        <w:t xml:space="preserve"> in the </w:t>
      </w:r>
      <w:r w:rsidR="00076E02" w:rsidRPr="007C79B9">
        <w:t>EHT</w:t>
      </w:r>
      <w:r w:rsidR="00C95BE2" w:rsidRPr="007C79B9">
        <w:t xml:space="preserve"> NDP Announcement frame and</w:t>
      </w:r>
      <w:r w:rsidRPr="007C79B9">
        <w:t xml:space="preserve"> the bandwidth of the </w:t>
      </w:r>
      <w:r w:rsidR="00076E02" w:rsidRPr="007C79B9">
        <w:t>EHT</w:t>
      </w:r>
      <w:r w:rsidRPr="007C79B9">
        <w:t xml:space="preserve"> NDP </w:t>
      </w:r>
      <w:r w:rsidR="00AE3E0A" w:rsidRPr="007C79B9">
        <w:t xml:space="preserve">Announcement </w:t>
      </w:r>
      <w:r w:rsidRPr="007C79B9">
        <w:t xml:space="preserve">frame. </w:t>
      </w:r>
      <w:r w:rsidR="00D6098F" w:rsidRPr="00D6098F">
        <w:t>The bandwidth of EHT NDP Announcement frame and the EHT NDP frame shall be same.</w:t>
      </w:r>
    </w:p>
    <w:p w14:paraId="55C8472B" w14:textId="77777777" w:rsidR="007C79B9" w:rsidRDefault="007C79B9" w:rsidP="00044E7F">
      <w:pPr>
        <w:pStyle w:val="T"/>
        <w:rPr>
          <w:ins w:id="7" w:author="Wook Bong Lee" w:date="2021-01-27T10:04:00Z"/>
        </w:rPr>
      </w:pPr>
      <w:commentRangeStart w:id="8"/>
      <w:ins w:id="9" w:author="Wook Bong Lee" w:date="2021-01-27T10:04:00Z">
        <w:r w:rsidRPr="007C79B9">
          <w:t xml:space="preserve">An EHT NDP Announcement frame shall only request partial BW feedback on a large RU or MRU that is defined for each signal bandwidth in 36.3.2 (Subcarrier and resource allocation). </w:t>
        </w:r>
      </w:ins>
    </w:p>
    <w:p w14:paraId="20F03B53" w14:textId="4E81490B" w:rsidR="007C79B9" w:rsidRDefault="007C79B9" w:rsidP="00044E7F">
      <w:pPr>
        <w:pStyle w:val="T"/>
        <w:rPr>
          <w:ins w:id="10" w:author="Wook Bong Lee" w:date="2021-01-27T10:05:00Z"/>
        </w:rPr>
      </w:pPr>
      <w:ins w:id="11" w:author="Wook Bong Lee" w:date="2021-01-27T10:04:00Z">
        <w:r w:rsidRPr="007C79B9">
          <w:t>An EHT NDP Announcement frame shall not request feedback on a 242-t</w:t>
        </w:r>
        <w:r>
          <w:t>one RU that is signaled as punc</w:t>
        </w:r>
        <w:r w:rsidRPr="007C79B9">
          <w:t>tured in the U-SIG of the NDP that follows the EHT NDP Announcement frame.</w:t>
        </w:r>
      </w:ins>
    </w:p>
    <w:p w14:paraId="4246A3DC" w14:textId="2B08F8E1" w:rsidR="007C79B9" w:rsidRPr="007C79B9" w:rsidRDefault="007C79B9" w:rsidP="00044E7F">
      <w:pPr>
        <w:pStyle w:val="T"/>
      </w:pPr>
      <w:ins w:id="12" w:author="Wook Bong Lee" w:date="2021-01-27T10:05:00Z">
        <w:r>
          <w:rPr>
            <w:w w:val="100"/>
          </w:rPr>
          <w:t>An EHT NDP Announcement frame shall not request</w:t>
        </w:r>
        <w:r w:rsidRPr="00B37562">
          <w:rPr>
            <w:w w:val="100"/>
          </w:rPr>
          <w:t xml:space="preserve"> </w:t>
        </w:r>
        <w:r>
          <w:rPr>
            <w:w w:val="100"/>
          </w:rPr>
          <w:t xml:space="preserve">partial BW feedback on a 242-tone RU outside of the </w:t>
        </w:r>
        <w:proofErr w:type="spellStart"/>
        <w:r>
          <w:rPr>
            <w:w w:val="100"/>
          </w:rPr>
          <w:t>beamformee’s</w:t>
        </w:r>
        <w:proofErr w:type="spellEnd"/>
        <w:r>
          <w:rPr>
            <w:w w:val="100"/>
          </w:rPr>
          <w:t xml:space="preserve"> operating channel width.</w:t>
        </w:r>
        <w:commentRangeEnd w:id="8"/>
        <w:r>
          <w:rPr>
            <w:rStyle w:val="CommentReference"/>
            <w:rFonts w:asciiTheme="minorHAnsi" w:hAnsiTheme="minorHAnsi" w:cstheme="minorBidi"/>
            <w:color w:val="auto"/>
            <w:w w:val="100"/>
          </w:rPr>
          <w:commentReference w:id="8"/>
        </w:r>
      </w:ins>
    </w:p>
    <w:p w14:paraId="5C4E6E16" w14:textId="191F8F63" w:rsidR="00044E7F" w:rsidRDefault="00044E7F" w:rsidP="00044E7F">
      <w:pPr>
        <w:pStyle w:val="T"/>
        <w:rPr>
          <w:w w:val="100"/>
        </w:rPr>
      </w:pPr>
      <w:r>
        <w:rPr>
          <w:w w:val="100"/>
        </w:rPr>
        <w:t xml:space="preserve">An SU </w:t>
      </w:r>
      <w:proofErr w:type="spellStart"/>
      <w:r>
        <w:rPr>
          <w:w w:val="100"/>
        </w:rPr>
        <w:t>beamformer</w:t>
      </w:r>
      <w:proofErr w:type="spellEnd"/>
      <w:r>
        <w:rPr>
          <w:w w:val="100"/>
        </w:rPr>
        <w:t xml:space="preserve"> may solicit partial bandwidth or full bandwidth SU feedback from an SU </w:t>
      </w:r>
      <w:proofErr w:type="spellStart"/>
      <w:r>
        <w:rPr>
          <w:w w:val="100"/>
        </w:rPr>
        <w:t>beamformee</w:t>
      </w:r>
      <w:proofErr w:type="spellEnd"/>
      <w:r>
        <w:rPr>
          <w:w w:val="100"/>
        </w:rPr>
        <w:t xml:space="preserve"> in an EHT non-TB sounding sequence. </w:t>
      </w:r>
      <w:r w:rsidR="002A0E4E" w:rsidRPr="007C79B9">
        <w:rPr>
          <w:w w:val="100"/>
        </w:rPr>
        <w:t xml:space="preserve">In </w:t>
      </w:r>
      <w:r w:rsidR="00110BB5" w:rsidRPr="007C79B9">
        <w:rPr>
          <w:w w:val="100"/>
        </w:rPr>
        <w:t>partial bandwidth</w:t>
      </w:r>
      <w:r w:rsidR="002A0E4E" w:rsidRPr="007C79B9">
        <w:rPr>
          <w:w w:val="100"/>
        </w:rPr>
        <w:t xml:space="preserve"> </w:t>
      </w:r>
      <w:r w:rsidR="00C37330" w:rsidRPr="007C79B9">
        <w:rPr>
          <w:w w:val="100"/>
        </w:rPr>
        <w:t xml:space="preserve">non-TB sounding sequence </w:t>
      </w:r>
      <w:r w:rsidR="002A0E4E" w:rsidRPr="007C79B9">
        <w:rPr>
          <w:w w:val="100"/>
        </w:rPr>
        <w:t>case, the</w:t>
      </w:r>
      <w:r w:rsidR="00B62CD9" w:rsidRPr="007C79B9">
        <w:rPr>
          <w:w w:val="100"/>
        </w:rPr>
        <w:t xml:space="preserve"> Puncturing Channel Information fields in U-SIG shall </w:t>
      </w:r>
      <w:r w:rsidR="00786837" w:rsidRPr="00786837">
        <w:rPr>
          <w:w w:val="100"/>
        </w:rPr>
        <w:t xml:space="preserve">indicate same puncturing pattern as in </w:t>
      </w:r>
      <w:r w:rsidR="00B62CD9" w:rsidRPr="007C79B9">
        <w:rPr>
          <w:w w:val="100"/>
        </w:rPr>
        <w:t>the Partial BW Info</w:t>
      </w:r>
      <w:r w:rsidR="002A0E4E" w:rsidRPr="007C79B9">
        <w:rPr>
          <w:w w:val="100"/>
        </w:rPr>
        <w:t xml:space="preserve"> </w:t>
      </w:r>
      <w:r w:rsidR="00B62CD9" w:rsidRPr="007C79B9">
        <w:rPr>
          <w:w w:val="100"/>
        </w:rPr>
        <w:t>subfield</w:t>
      </w:r>
      <w:r w:rsidR="00C37330" w:rsidRPr="007C79B9">
        <w:rPr>
          <w:w w:val="100"/>
        </w:rPr>
        <w:t xml:space="preserve"> in the EHT NDP Announcement frame</w:t>
      </w:r>
      <w:r w:rsidR="00B62CD9" w:rsidRPr="007C79B9">
        <w:rPr>
          <w:w w:val="100"/>
        </w:rPr>
        <w:t>.</w:t>
      </w:r>
      <w:r w:rsidR="00B62CD9">
        <w:rPr>
          <w:w w:val="100"/>
        </w:rPr>
        <w:t xml:space="preserve"> </w:t>
      </w:r>
    </w:p>
    <w:p w14:paraId="431360CC" w14:textId="6AEB9471" w:rsidR="00044E7F" w:rsidRDefault="00044E7F" w:rsidP="00044E7F">
      <w:pPr>
        <w:pStyle w:val="T"/>
        <w:rPr>
          <w:w w:val="100"/>
        </w:rPr>
      </w:pPr>
      <w:r>
        <w:rPr>
          <w:w w:val="100"/>
        </w:rPr>
        <w:t xml:space="preserve">An SU </w:t>
      </w:r>
      <w:proofErr w:type="spellStart"/>
      <w:r>
        <w:rPr>
          <w:w w:val="100"/>
        </w:rPr>
        <w:t>beamformer</w:t>
      </w:r>
      <w:proofErr w:type="spellEnd"/>
      <w:r>
        <w:rPr>
          <w:w w:val="100"/>
        </w:rPr>
        <w:t xml:space="preserve"> may solicit partial bandwidth or full bandwidth SU feedback from an SU </w:t>
      </w:r>
      <w:proofErr w:type="spellStart"/>
      <w:r>
        <w:rPr>
          <w:w w:val="100"/>
        </w:rPr>
        <w:t>beamformee</w:t>
      </w:r>
      <w:proofErr w:type="spellEnd"/>
      <w:r>
        <w:rPr>
          <w:w w:val="100"/>
        </w:rPr>
        <w:t xml:space="preserve"> in an EHT TB sounding sequence if the SU </w:t>
      </w:r>
      <w:proofErr w:type="spellStart"/>
      <w:r>
        <w:rPr>
          <w:w w:val="100"/>
        </w:rPr>
        <w:t>beamformee</w:t>
      </w:r>
      <w:proofErr w:type="spellEnd"/>
      <w:r>
        <w:rPr>
          <w:w w:val="100"/>
        </w:rPr>
        <w:t xml:space="preserve"> indicates support by setting the Triggered SU Beamforming Feedback subfield in the EHT PHY Capabilities Information field in the EHT Capabilities element it transmits to 1.</w:t>
      </w:r>
    </w:p>
    <w:p w14:paraId="16668526" w14:textId="2247A0E2" w:rsidR="00541959" w:rsidRDefault="00541959" w:rsidP="00541959">
      <w:pPr>
        <w:pStyle w:val="T"/>
        <w:rPr>
          <w:w w:val="100"/>
        </w:rPr>
      </w:pPr>
      <w:r>
        <w:rPr>
          <w:w w:val="100"/>
        </w:rPr>
        <w:t xml:space="preserve">An MU </w:t>
      </w:r>
      <w:proofErr w:type="spellStart"/>
      <w:r>
        <w:rPr>
          <w:w w:val="100"/>
        </w:rPr>
        <w:t>beamformer</w:t>
      </w:r>
      <w:proofErr w:type="spellEnd"/>
      <w:r>
        <w:rPr>
          <w:w w:val="100"/>
        </w:rPr>
        <w:t xml:space="preserve"> may solicit </w:t>
      </w:r>
      <w:r w:rsidR="005D0DBA">
        <w:rPr>
          <w:w w:val="100"/>
        </w:rPr>
        <w:t xml:space="preserve">partial bandwidth or </w:t>
      </w:r>
      <w:r>
        <w:rPr>
          <w:w w:val="100"/>
        </w:rPr>
        <w:t xml:space="preserve">full bandwidth MU feedback from an MU </w:t>
      </w:r>
      <w:proofErr w:type="spellStart"/>
      <w:r>
        <w:rPr>
          <w:w w:val="100"/>
        </w:rPr>
        <w:t>beamformee</w:t>
      </w:r>
      <w:proofErr w:type="spellEnd"/>
      <w:r>
        <w:rPr>
          <w:w w:val="100"/>
        </w:rPr>
        <w:t xml:space="preserve"> in an </w:t>
      </w:r>
      <w:r w:rsidR="00076E02">
        <w:rPr>
          <w:w w:val="100"/>
        </w:rPr>
        <w:t>EHT</w:t>
      </w:r>
      <w:r>
        <w:rPr>
          <w:w w:val="100"/>
        </w:rPr>
        <w:t xml:space="preserve"> TB sounding sequence. An MU </w:t>
      </w:r>
      <w:proofErr w:type="spellStart"/>
      <w:r>
        <w:rPr>
          <w:w w:val="100"/>
        </w:rPr>
        <w:t>beamformer</w:t>
      </w:r>
      <w:proofErr w:type="spellEnd"/>
      <w:r>
        <w:rPr>
          <w:w w:val="100"/>
        </w:rPr>
        <w:t xml:space="preserve"> shall not solicit MU feedback in an </w:t>
      </w:r>
      <w:r w:rsidR="00076E02">
        <w:rPr>
          <w:w w:val="100"/>
        </w:rPr>
        <w:t>EHT</w:t>
      </w:r>
      <w:r>
        <w:rPr>
          <w:w w:val="100"/>
        </w:rPr>
        <w:t xml:space="preserve"> non-TB sounding sequence.</w:t>
      </w:r>
    </w:p>
    <w:p w14:paraId="760EAE69" w14:textId="624A94B2" w:rsidR="00541959" w:rsidRDefault="00541959" w:rsidP="00541959">
      <w:pPr>
        <w:pStyle w:val="T"/>
        <w:rPr>
          <w:w w:val="100"/>
        </w:rPr>
      </w:pPr>
      <w:r>
        <w:rPr>
          <w:w w:val="100"/>
        </w:rPr>
        <w:t xml:space="preserve">An MU </w:t>
      </w:r>
      <w:proofErr w:type="spellStart"/>
      <w:r>
        <w:rPr>
          <w:w w:val="100"/>
        </w:rPr>
        <w:t>beamformer</w:t>
      </w:r>
      <w:proofErr w:type="spellEnd"/>
      <w:r>
        <w:rPr>
          <w:w w:val="100"/>
        </w:rPr>
        <w:t xml:space="preserve"> may solicit partial bandwidth </w:t>
      </w:r>
      <w:r w:rsidR="005D0DBA">
        <w:rPr>
          <w:w w:val="100"/>
        </w:rPr>
        <w:t xml:space="preserve">or full bandwidth </w:t>
      </w:r>
      <w:r>
        <w:rPr>
          <w:w w:val="100"/>
        </w:rPr>
        <w:t xml:space="preserve">CQI feedback from an MU </w:t>
      </w:r>
      <w:proofErr w:type="spellStart"/>
      <w:r>
        <w:rPr>
          <w:w w:val="100"/>
        </w:rPr>
        <w:t>beamformee</w:t>
      </w:r>
      <w:proofErr w:type="spellEnd"/>
      <w:r>
        <w:rPr>
          <w:w w:val="100"/>
        </w:rPr>
        <w:t xml:space="preserve"> in an </w:t>
      </w:r>
      <w:r w:rsidR="00076E02">
        <w:rPr>
          <w:w w:val="100"/>
        </w:rPr>
        <w:t>EHT</w:t>
      </w:r>
      <w:r>
        <w:rPr>
          <w:w w:val="100"/>
        </w:rPr>
        <w:t xml:space="preserve"> TB sounding sequence </w:t>
      </w:r>
      <w:r w:rsidRPr="00B91F64">
        <w:rPr>
          <w:w w:val="100"/>
        </w:rPr>
        <w:t xml:space="preserve">if the MU </w:t>
      </w:r>
      <w:proofErr w:type="spellStart"/>
      <w:r w:rsidRPr="00B91F64">
        <w:rPr>
          <w:w w:val="100"/>
        </w:rPr>
        <w:t>beamformee</w:t>
      </w:r>
      <w:proofErr w:type="spellEnd"/>
      <w:r w:rsidRPr="00B91F64">
        <w:rPr>
          <w:w w:val="100"/>
        </w:rPr>
        <w:t xml:space="preserve"> indicates support by setting the Triggered CQI Beamforming Feedback subfield to 1.</w:t>
      </w:r>
    </w:p>
    <w:p w14:paraId="784867C6" w14:textId="77777777" w:rsidR="002F279E" w:rsidRDefault="002F279E" w:rsidP="002F279E">
      <w:pPr>
        <w:pStyle w:val="T"/>
        <w:rPr>
          <w:w w:val="100"/>
        </w:rPr>
      </w:pPr>
      <w:r>
        <w:rPr>
          <w:w w:val="100"/>
        </w:rPr>
        <w:t xml:space="preserve">An MU </w:t>
      </w:r>
      <w:proofErr w:type="spellStart"/>
      <w:r>
        <w:rPr>
          <w:w w:val="100"/>
        </w:rPr>
        <w:t>beamformer</w:t>
      </w:r>
      <w:proofErr w:type="spellEnd"/>
      <w:r>
        <w:rPr>
          <w:w w:val="100"/>
        </w:rPr>
        <w:t xml:space="preserve"> may solicit partial bandwidth or full bandwidth CQI feedback from an MU </w:t>
      </w:r>
      <w:proofErr w:type="spellStart"/>
      <w:r>
        <w:rPr>
          <w:w w:val="100"/>
        </w:rPr>
        <w:t>beamformee</w:t>
      </w:r>
      <w:proofErr w:type="spellEnd"/>
      <w:r>
        <w:rPr>
          <w:w w:val="100"/>
        </w:rPr>
        <w:t xml:space="preserve"> in an EHT non-TB sounding sequence </w:t>
      </w:r>
      <w:r w:rsidRPr="00B91F64">
        <w:rPr>
          <w:w w:val="100"/>
        </w:rPr>
        <w:t xml:space="preserve">if the MU </w:t>
      </w:r>
      <w:proofErr w:type="spellStart"/>
      <w:r w:rsidRPr="00B91F64">
        <w:rPr>
          <w:w w:val="100"/>
        </w:rPr>
        <w:t>beamformee</w:t>
      </w:r>
      <w:proofErr w:type="spellEnd"/>
      <w:r w:rsidRPr="00B91F64">
        <w:rPr>
          <w:w w:val="100"/>
        </w:rPr>
        <w:t xml:space="preserve"> indicates support by setting the Non-Triggered CQI Beamforming Feedback subfield to 1.</w:t>
      </w:r>
    </w:p>
    <w:p w14:paraId="50FC2BA0" w14:textId="70EA47F6" w:rsidR="00541959" w:rsidRDefault="00541959" w:rsidP="00541959">
      <w:pPr>
        <w:pStyle w:val="T"/>
        <w:rPr>
          <w:w w:val="100"/>
        </w:rPr>
      </w:pPr>
      <w:r>
        <w:rPr>
          <w:w w:val="100"/>
        </w:rPr>
        <w:t xml:space="preserve">An </w:t>
      </w:r>
      <w:r w:rsidR="00076E02">
        <w:rPr>
          <w:w w:val="100"/>
        </w:rPr>
        <w:t>EHT</w:t>
      </w:r>
      <w:r>
        <w:rPr>
          <w:w w:val="100"/>
        </w:rPr>
        <w:t xml:space="preserve"> </w:t>
      </w:r>
      <w:proofErr w:type="spellStart"/>
      <w:r>
        <w:rPr>
          <w:w w:val="100"/>
        </w:rPr>
        <w:t>beamformer</w:t>
      </w:r>
      <w:proofErr w:type="spellEnd"/>
      <w:r>
        <w:rPr>
          <w:w w:val="100"/>
        </w:rPr>
        <w:t xml:space="preserve"> shall not send an </w:t>
      </w:r>
      <w:r w:rsidR="00076E02">
        <w:rPr>
          <w:w w:val="100"/>
        </w:rPr>
        <w:t>EHT</w:t>
      </w:r>
      <w:r>
        <w:rPr>
          <w:w w:val="100"/>
        </w:rPr>
        <w:t xml:space="preserve"> NDP Announcement frame that initiates an </w:t>
      </w:r>
      <w:r w:rsidR="00076E02">
        <w:rPr>
          <w:w w:val="100"/>
        </w:rPr>
        <w:t>EHT</w:t>
      </w:r>
      <w:r>
        <w:rPr>
          <w:w w:val="100"/>
        </w:rPr>
        <w:t xml:space="preserve"> TB sounding sequence with a STA Info field identifying an </w:t>
      </w:r>
      <w:r w:rsidR="00076E02">
        <w:rPr>
          <w:w w:val="100"/>
        </w:rPr>
        <w:t>EHT</w:t>
      </w:r>
      <w:r>
        <w:rPr>
          <w:w w:val="100"/>
        </w:rPr>
        <w:t xml:space="preserve"> </w:t>
      </w:r>
      <w:proofErr w:type="spellStart"/>
      <w:r>
        <w:rPr>
          <w:w w:val="100"/>
        </w:rPr>
        <w:t>beamformee</w:t>
      </w:r>
      <w:proofErr w:type="spellEnd"/>
      <w:r>
        <w:rPr>
          <w:w w:val="100"/>
        </w:rPr>
        <w:t xml:space="preserve"> if the STA Info field and the PHY Capabilities Information field in the </w:t>
      </w:r>
      <w:r w:rsidR="00076E02">
        <w:rPr>
          <w:w w:val="100"/>
        </w:rPr>
        <w:t>EHT</w:t>
      </w:r>
      <w:r>
        <w:rPr>
          <w:w w:val="100"/>
        </w:rPr>
        <w:t xml:space="preserve"> Capabilities element most recently received from the </w:t>
      </w:r>
      <w:r w:rsidR="00076E02">
        <w:rPr>
          <w:w w:val="100"/>
        </w:rPr>
        <w:t>EHT</w:t>
      </w:r>
      <w:r>
        <w:rPr>
          <w:w w:val="100"/>
        </w:rPr>
        <w:t xml:space="preserve"> </w:t>
      </w:r>
      <w:proofErr w:type="spellStart"/>
      <w:r>
        <w:rPr>
          <w:w w:val="100"/>
        </w:rPr>
        <w:t>beamformee</w:t>
      </w:r>
      <w:proofErr w:type="spellEnd"/>
      <w:r>
        <w:rPr>
          <w:w w:val="100"/>
        </w:rPr>
        <w:t xml:space="preserve"> meet any of the following conditions (see Table 9-31a (Feedback Type And Ng subfield and Codebook Size subfield encoding for HE TB sounding)):</w:t>
      </w:r>
    </w:p>
    <w:p w14:paraId="752274AF" w14:textId="0DF40235" w:rsidR="00541959" w:rsidRDefault="00541959" w:rsidP="002B4566">
      <w:pPr>
        <w:pStyle w:val="D"/>
        <w:numPr>
          <w:ilvl w:val="0"/>
          <w:numId w:val="3"/>
        </w:numPr>
        <w:ind w:left="600" w:hanging="400"/>
        <w:rPr>
          <w:w w:val="100"/>
        </w:rPr>
        <w:pPrChange w:id="13" w:author="Wook Bong Lee" w:date="2021-01-27T10:24:00Z">
          <w:pPr>
            <w:pStyle w:val="D"/>
            <w:numPr>
              <w:numId w:val="39"/>
            </w:numPr>
            <w:tabs>
              <w:tab w:val="num" w:pos="360"/>
            </w:tabs>
          </w:pPr>
        </w:pPrChange>
      </w:pPr>
      <w:r>
        <w:rPr>
          <w:w w:val="100"/>
        </w:rPr>
        <w:t xml:space="preserve">The Feedback Type And Ng </w:t>
      </w:r>
      <w:r w:rsidR="005D0DBA">
        <w:rPr>
          <w:w w:val="100"/>
        </w:rPr>
        <w:t xml:space="preserve">and Codebook Size </w:t>
      </w:r>
      <w:r>
        <w:rPr>
          <w:w w:val="100"/>
        </w:rPr>
        <w:t xml:space="preserve">subfield in the STA Info field indicates SU and </w:t>
      </w:r>
      <w:r>
        <w:rPr>
          <w:i/>
          <w:iCs/>
          <w:w w:val="100"/>
        </w:rPr>
        <w:t>Ng</w:t>
      </w:r>
      <w:r>
        <w:rPr>
          <w:w w:val="100"/>
        </w:rPr>
        <w:t xml:space="preserve"> = 16, and the Ng = 16 SU Feedback subfield in the </w:t>
      </w:r>
      <w:r w:rsidR="00076E02">
        <w:rPr>
          <w:w w:val="100"/>
        </w:rPr>
        <w:t>EHT</w:t>
      </w:r>
      <w:r>
        <w:rPr>
          <w:w w:val="100"/>
        </w:rPr>
        <w:t xml:space="preserve"> PHY Capabilities Information field is 0</w:t>
      </w:r>
    </w:p>
    <w:p w14:paraId="45E35C6E" w14:textId="318D8AAB" w:rsidR="00541959" w:rsidRDefault="00541959" w:rsidP="002B4566">
      <w:pPr>
        <w:pStyle w:val="D"/>
        <w:numPr>
          <w:ilvl w:val="0"/>
          <w:numId w:val="3"/>
        </w:numPr>
        <w:ind w:left="600" w:hanging="400"/>
        <w:rPr>
          <w:w w:val="100"/>
        </w:rPr>
        <w:pPrChange w:id="14" w:author="Wook Bong Lee" w:date="2021-01-27T10:24:00Z">
          <w:pPr>
            <w:pStyle w:val="D"/>
            <w:numPr>
              <w:numId w:val="39"/>
            </w:numPr>
            <w:tabs>
              <w:tab w:val="num" w:pos="360"/>
            </w:tabs>
          </w:pPr>
        </w:pPrChange>
      </w:pPr>
      <w:r>
        <w:rPr>
          <w:w w:val="100"/>
        </w:rPr>
        <w:t xml:space="preserve">The Feedback Type And Ng </w:t>
      </w:r>
      <w:r w:rsidR="005D0DBA">
        <w:rPr>
          <w:w w:val="100"/>
        </w:rPr>
        <w:t xml:space="preserve">and Codebook Size </w:t>
      </w:r>
      <w:r>
        <w:rPr>
          <w:w w:val="100"/>
        </w:rPr>
        <w:t xml:space="preserve">subfield in the STA Info field indicates MU and </w:t>
      </w:r>
      <w:r>
        <w:rPr>
          <w:i/>
          <w:iCs/>
          <w:w w:val="100"/>
        </w:rPr>
        <w:t>Ng</w:t>
      </w:r>
      <w:r>
        <w:rPr>
          <w:w w:val="100"/>
        </w:rPr>
        <w:t xml:space="preserve"> = 16, and the Ng = 16 MU Feedback subfield in the </w:t>
      </w:r>
      <w:r w:rsidR="00076E02">
        <w:rPr>
          <w:w w:val="100"/>
        </w:rPr>
        <w:t>EHT</w:t>
      </w:r>
      <w:r>
        <w:rPr>
          <w:w w:val="100"/>
        </w:rPr>
        <w:t xml:space="preserve"> PHY Capabilities Information field is 0</w:t>
      </w:r>
    </w:p>
    <w:p w14:paraId="3E5DAF5E" w14:textId="1E0D899B" w:rsidR="00541959" w:rsidRDefault="00541959" w:rsidP="002B4566">
      <w:pPr>
        <w:pStyle w:val="D"/>
        <w:numPr>
          <w:ilvl w:val="0"/>
          <w:numId w:val="3"/>
        </w:numPr>
        <w:ind w:left="600" w:hanging="400"/>
        <w:rPr>
          <w:w w:val="100"/>
        </w:rPr>
        <w:pPrChange w:id="15" w:author="Wook Bong Lee" w:date="2021-01-27T10:24:00Z">
          <w:pPr>
            <w:pStyle w:val="D"/>
            <w:numPr>
              <w:numId w:val="39"/>
            </w:numPr>
            <w:tabs>
              <w:tab w:val="num" w:pos="360"/>
            </w:tabs>
          </w:pPr>
        </w:pPrChange>
      </w:pPr>
      <w:r>
        <w:rPr>
          <w:w w:val="100"/>
        </w:rPr>
        <w:lastRenderedPageBreak/>
        <w:t xml:space="preserve">The Feedback Type And Ng </w:t>
      </w:r>
      <w:r w:rsidR="005D0DBA">
        <w:rPr>
          <w:w w:val="100"/>
        </w:rPr>
        <w:t xml:space="preserve">and Codebook Size </w:t>
      </w:r>
      <w:r>
        <w:rPr>
          <w:w w:val="100"/>
        </w:rPr>
        <w:t xml:space="preserve">subfield in the STA Info field indicates SU, the Codebook Size subfield indicates codebook resolution (ϕ, ψ) = {4, 2} and the Codebook Size (ϕ, ψ) ={4, 2} SU Feedback subfield in the </w:t>
      </w:r>
      <w:r w:rsidR="00076E02">
        <w:rPr>
          <w:w w:val="100"/>
        </w:rPr>
        <w:t>EHT</w:t>
      </w:r>
      <w:r>
        <w:rPr>
          <w:w w:val="100"/>
        </w:rPr>
        <w:t xml:space="preserve"> PHY Capabilities Information field is 0</w:t>
      </w:r>
    </w:p>
    <w:p w14:paraId="2B1D86F6" w14:textId="0864BDBA" w:rsidR="00541959" w:rsidRDefault="00541959" w:rsidP="002B4566">
      <w:pPr>
        <w:pStyle w:val="D"/>
        <w:numPr>
          <w:ilvl w:val="0"/>
          <w:numId w:val="3"/>
        </w:numPr>
        <w:ind w:left="600" w:hanging="400"/>
        <w:rPr>
          <w:w w:val="100"/>
        </w:rPr>
        <w:pPrChange w:id="16" w:author="Wook Bong Lee" w:date="2021-01-27T10:24:00Z">
          <w:pPr>
            <w:pStyle w:val="D"/>
            <w:numPr>
              <w:numId w:val="39"/>
            </w:numPr>
            <w:tabs>
              <w:tab w:val="num" w:pos="360"/>
            </w:tabs>
          </w:pPr>
        </w:pPrChange>
      </w:pPr>
      <w:r>
        <w:rPr>
          <w:w w:val="100"/>
        </w:rPr>
        <w:t xml:space="preserve">The Feedback Type And Ng </w:t>
      </w:r>
      <w:r w:rsidR="005D0DBA">
        <w:rPr>
          <w:w w:val="100"/>
        </w:rPr>
        <w:t xml:space="preserve">and Codebook Size </w:t>
      </w:r>
      <w:r>
        <w:rPr>
          <w:w w:val="100"/>
        </w:rPr>
        <w:t xml:space="preserve">subfield in the STA Info field indicates MU, the Codebook Size subfield in the STA Info field indicates codebook resolution (ϕ, ψ) = {7, 5} and the Codebook Size (ϕ, ψ) ={7, 5} MU Feedback subfield in the </w:t>
      </w:r>
      <w:r w:rsidR="00076E02">
        <w:rPr>
          <w:w w:val="100"/>
        </w:rPr>
        <w:t>EHT</w:t>
      </w:r>
      <w:r>
        <w:rPr>
          <w:w w:val="100"/>
        </w:rPr>
        <w:t xml:space="preserve"> PHY Capabilities Information field is 0</w:t>
      </w:r>
    </w:p>
    <w:p w14:paraId="26CF4EBB" w14:textId="7A02B5B9" w:rsidR="00541959" w:rsidRPr="00E71E6A" w:rsidRDefault="00541959" w:rsidP="002B4566">
      <w:pPr>
        <w:pStyle w:val="D"/>
        <w:numPr>
          <w:ilvl w:val="0"/>
          <w:numId w:val="3"/>
        </w:numPr>
        <w:ind w:left="600" w:hanging="400"/>
        <w:rPr>
          <w:w w:val="100"/>
        </w:rPr>
        <w:pPrChange w:id="17" w:author="Wook Bong Lee" w:date="2021-01-27T10:24:00Z">
          <w:pPr>
            <w:pStyle w:val="D"/>
            <w:numPr>
              <w:numId w:val="39"/>
            </w:numPr>
            <w:tabs>
              <w:tab w:val="num" w:pos="360"/>
            </w:tabs>
          </w:pPr>
        </w:pPrChange>
      </w:pPr>
      <w:r w:rsidRPr="00E71E6A">
        <w:rPr>
          <w:w w:val="100"/>
        </w:rPr>
        <w:t>The Feedback Type And Ng and Codebook Size subfield in the STA Info field indicate</w:t>
      </w:r>
      <w:r w:rsidR="005D0DBA" w:rsidRPr="00E71E6A">
        <w:rPr>
          <w:w w:val="100"/>
        </w:rPr>
        <w:t>s</w:t>
      </w:r>
      <w:r w:rsidRPr="00E71E6A">
        <w:rPr>
          <w:w w:val="100"/>
        </w:rPr>
        <w:t xml:space="preserve"> CQI and the Triggered CQI Beamforming Feedback subfield in the </w:t>
      </w:r>
      <w:r w:rsidR="00076E02" w:rsidRPr="00E71E6A">
        <w:rPr>
          <w:w w:val="100"/>
        </w:rPr>
        <w:t>EHT</w:t>
      </w:r>
      <w:r w:rsidRPr="00E71E6A">
        <w:rPr>
          <w:w w:val="100"/>
        </w:rPr>
        <w:t xml:space="preserve"> PHY Capabilities Information field is 0</w:t>
      </w:r>
    </w:p>
    <w:p w14:paraId="3D6A0D4A" w14:textId="08986A8D" w:rsidR="00541959" w:rsidRPr="00E71E6A" w:rsidRDefault="00541959" w:rsidP="002B4566">
      <w:pPr>
        <w:pStyle w:val="D"/>
        <w:numPr>
          <w:ilvl w:val="0"/>
          <w:numId w:val="3"/>
        </w:numPr>
        <w:ind w:left="600" w:hanging="400"/>
        <w:rPr>
          <w:w w:val="100"/>
        </w:rPr>
        <w:pPrChange w:id="18" w:author="Wook Bong Lee" w:date="2021-01-27T10:24:00Z">
          <w:pPr>
            <w:pStyle w:val="D"/>
            <w:numPr>
              <w:numId w:val="39"/>
            </w:numPr>
            <w:tabs>
              <w:tab w:val="num" w:pos="360"/>
            </w:tabs>
          </w:pPr>
        </w:pPrChange>
      </w:pPr>
      <w:r w:rsidRPr="00E71E6A">
        <w:rPr>
          <w:w w:val="100"/>
        </w:rPr>
        <w:t xml:space="preserve">The Feedback Type And Ng </w:t>
      </w:r>
      <w:r w:rsidR="009F26CF" w:rsidRPr="00E71E6A">
        <w:rPr>
          <w:w w:val="100"/>
        </w:rPr>
        <w:t xml:space="preserve">and Codebook Size </w:t>
      </w:r>
      <w:r w:rsidRPr="00E71E6A">
        <w:rPr>
          <w:w w:val="100"/>
        </w:rPr>
        <w:t xml:space="preserve">subfield indicates SU and the Triggered SU Beamforming Feedback subfield in the </w:t>
      </w:r>
      <w:r w:rsidR="00076E02" w:rsidRPr="00E71E6A">
        <w:rPr>
          <w:w w:val="100"/>
        </w:rPr>
        <w:t>EHT</w:t>
      </w:r>
      <w:r w:rsidRPr="00E71E6A">
        <w:rPr>
          <w:w w:val="100"/>
        </w:rPr>
        <w:t xml:space="preserve"> PHY Capabilities Information field is 0</w:t>
      </w:r>
    </w:p>
    <w:p w14:paraId="288CA0E2" w14:textId="66EA28EA" w:rsidR="00541959" w:rsidRPr="00BD7201" w:rsidRDefault="00541959" w:rsidP="00541959">
      <w:pPr>
        <w:pStyle w:val="T"/>
        <w:rPr>
          <w:w w:val="100"/>
        </w:rPr>
      </w:pPr>
      <w:r w:rsidRPr="00BD7201">
        <w:rPr>
          <w:w w:val="100"/>
        </w:rPr>
        <w:t xml:space="preserve">An </w:t>
      </w:r>
      <w:r w:rsidR="00076E02" w:rsidRPr="00BD7201">
        <w:rPr>
          <w:w w:val="100"/>
        </w:rPr>
        <w:t>EHT</w:t>
      </w:r>
      <w:r w:rsidRPr="00BD7201">
        <w:rPr>
          <w:w w:val="100"/>
        </w:rPr>
        <w:t xml:space="preserve"> </w:t>
      </w:r>
      <w:proofErr w:type="spellStart"/>
      <w:r w:rsidRPr="00BD7201">
        <w:rPr>
          <w:w w:val="100"/>
        </w:rPr>
        <w:t>beamformee</w:t>
      </w:r>
      <w:proofErr w:type="spellEnd"/>
      <w:r w:rsidRPr="00BD7201">
        <w:rPr>
          <w:w w:val="100"/>
        </w:rPr>
        <w:t xml:space="preserve"> indicates the maximum number of </w:t>
      </w:r>
      <w:r w:rsidR="00076E02" w:rsidRPr="00BD7201">
        <w:rPr>
          <w:w w:val="100"/>
        </w:rPr>
        <w:t>EHT</w:t>
      </w:r>
      <w:r w:rsidRPr="00BD7201">
        <w:rPr>
          <w:w w:val="100"/>
        </w:rPr>
        <w:t xml:space="preserve">-LTF symbols it can receive in a 20 MHz, 40 MHz or 80 MHz </w:t>
      </w:r>
      <w:r w:rsidR="00076E02" w:rsidRPr="00BD7201">
        <w:rPr>
          <w:w w:val="100"/>
        </w:rPr>
        <w:t>EHT</w:t>
      </w:r>
      <w:r w:rsidRPr="00BD7201">
        <w:rPr>
          <w:w w:val="100"/>
        </w:rPr>
        <w:t xml:space="preserve"> sounding NDP in the </w:t>
      </w:r>
      <w:proofErr w:type="spellStart"/>
      <w:r w:rsidRPr="00BD7201">
        <w:rPr>
          <w:w w:val="100"/>
        </w:rPr>
        <w:t>Beamformee</w:t>
      </w:r>
      <w:proofErr w:type="spellEnd"/>
      <w:r w:rsidRPr="00BD7201">
        <w:rPr>
          <w:w w:val="100"/>
        </w:rPr>
        <w:t xml:space="preserve"> SS ≤ 80 MHz subfield in the PHY Capabilities Information field in the </w:t>
      </w:r>
      <w:r w:rsidR="00076E02" w:rsidRPr="00BD7201">
        <w:rPr>
          <w:w w:val="100"/>
        </w:rPr>
        <w:t>EHT</w:t>
      </w:r>
      <w:r w:rsidRPr="00BD7201">
        <w:rPr>
          <w:w w:val="100"/>
        </w:rPr>
        <w:t xml:space="preserve"> Capabilities element it transmits.</w:t>
      </w:r>
    </w:p>
    <w:p w14:paraId="3604BF24" w14:textId="1AA40431" w:rsidR="00541959" w:rsidRPr="00BD7201" w:rsidRDefault="00541959" w:rsidP="00541959">
      <w:pPr>
        <w:pStyle w:val="T"/>
        <w:rPr>
          <w:w w:val="100"/>
        </w:rPr>
      </w:pPr>
      <w:r w:rsidRPr="00BD7201">
        <w:rPr>
          <w:w w:val="100"/>
        </w:rPr>
        <w:t xml:space="preserve">An </w:t>
      </w:r>
      <w:r w:rsidR="00076E02" w:rsidRPr="00BD7201">
        <w:rPr>
          <w:w w:val="100"/>
        </w:rPr>
        <w:t>EHT</w:t>
      </w:r>
      <w:r w:rsidRPr="00BD7201">
        <w:rPr>
          <w:w w:val="100"/>
        </w:rPr>
        <w:t xml:space="preserve"> </w:t>
      </w:r>
      <w:proofErr w:type="spellStart"/>
      <w:r w:rsidRPr="00BD7201">
        <w:rPr>
          <w:w w:val="100"/>
        </w:rPr>
        <w:t>beamformee</w:t>
      </w:r>
      <w:proofErr w:type="spellEnd"/>
      <w:r w:rsidRPr="00BD7201">
        <w:rPr>
          <w:w w:val="100"/>
        </w:rPr>
        <w:t xml:space="preserve"> shall set the </w:t>
      </w:r>
      <w:proofErr w:type="spellStart"/>
      <w:r w:rsidRPr="00BD7201">
        <w:rPr>
          <w:w w:val="100"/>
        </w:rPr>
        <w:t>Beamformee</w:t>
      </w:r>
      <w:proofErr w:type="spellEnd"/>
      <w:r w:rsidRPr="00BD7201">
        <w:rPr>
          <w:w w:val="100"/>
        </w:rPr>
        <w:t xml:space="preserve"> SS ≤ 80 MHz subfield to indicate a maximum number of </w:t>
      </w:r>
      <w:r w:rsidR="00076E02" w:rsidRPr="00BD7201">
        <w:rPr>
          <w:w w:val="100"/>
        </w:rPr>
        <w:t>EHT</w:t>
      </w:r>
      <w:r w:rsidRPr="00BD7201">
        <w:rPr>
          <w:w w:val="100"/>
        </w:rPr>
        <w:t>-LTF symbols of 4 or greater.</w:t>
      </w:r>
    </w:p>
    <w:p w14:paraId="6F259507" w14:textId="147FDD83" w:rsidR="00541959" w:rsidRPr="00BD7201" w:rsidRDefault="00541959" w:rsidP="00541959">
      <w:pPr>
        <w:pStyle w:val="T"/>
        <w:rPr>
          <w:w w:val="100"/>
        </w:rPr>
      </w:pPr>
      <w:r w:rsidRPr="00BD7201">
        <w:rPr>
          <w:w w:val="100"/>
        </w:rPr>
        <w:t xml:space="preserve">An </w:t>
      </w:r>
      <w:r w:rsidR="00076E02" w:rsidRPr="00BD7201">
        <w:rPr>
          <w:w w:val="100"/>
        </w:rPr>
        <w:t>EHT</w:t>
      </w:r>
      <w:r w:rsidRPr="00BD7201">
        <w:rPr>
          <w:w w:val="100"/>
        </w:rPr>
        <w:t xml:space="preserve"> </w:t>
      </w:r>
      <w:proofErr w:type="spellStart"/>
      <w:r w:rsidRPr="00BD7201">
        <w:rPr>
          <w:w w:val="100"/>
        </w:rPr>
        <w:t>beamformee</w:t>
      </w:r>
      <w:proofErr w:type="spellEnd"/>
      <w:r w:rsidRPr="00BD7201">
        <w:rPr>
          <w:w w:val="100"/>
        </w:rPr>
        <w:t xml:space="preserve"> indicates the maximum number of </w:t>
      </w:r>
      <w:r w:rsidR="00076E02" w:rsidRPr="00BD7201">
        <w:rPr>
          <w:w w:val="100"/>
        </w:rPr>
        <w:t>EHT</w:t>
      </w:r>
      <w:r w:rsidRPr="00BD7201">
        <w:rPr>
          <w:w w:val="100"/>
        </w:rPr>
        <w:t xml:space="preserve">-LTF symbols it can receive in a 160 MHz </w:t>
      </w:r>
      <w:r w:rsidR="00076E02" w:rsidRPr="00BD7201">
        <w:rPr>
          <w:w w:val="100"/>
        </w:rPr>
        <w:t>EHT</w:t>
      </w:r>
      <w:r w:rsidRPr="00BD7201">
        <w:rPr>
          <w:w w:val="100"/>
        </w:rPr>
        <w:t xml:space="preserve"> sounding NDP in the </w:t>
      </w:r>
      <w:proofErr w:type="spellStart"/>
      <w:r w:rsidRPr="00BD7201">
        <w:rPr>
          <w:w w:val="100"/>
        </w:rPr>
        <w:t>Beamformee</w:t>
      </w:r>
      <w:proofErr w:type="spellEnd"/>
      <w:r w:rsidRPr="00BD7201">
        <w:rPr>
          <w:w w:val="100"/>
        </w:rPr>
        <w:t xml:space="preserve"> SS </w:t>
      </w:r>
      <w:r w:rsidR="00BD7201" w:rsidRPr="00BD7201">
        <w:rPr>
          <w:w w:val="100"/>
        </w:rPr>
        <w:t xml:space="preserve">= 160 MHz </w:t>
      </w:r>
      <w:r w:rsidRPr="00BD7201">
        <w:rPr>
          <w:w w:val="100"/>
        </w:rPr>
        <w:t xml:space="preserve">subfield in the PHY Capabilities Information field in the </w:t>
      </w:r>
      <w:r w:rsidR="00076E02" w:rsidRPr="00BD7201">
        <w:rPr>
          <w:w w:val="100"/>
        </w:rPr>
        <w:t>EHT</w:t>
      </w:r>
      <w:r w:rsidRPr="00BD7201">
        <w:rPr>
          <w:w w:val="100"/>
        </w:rPr>
        <w:t xml:space="preserve"> Capabilities element it transmits.</w:t>
      </w:r>
    </w:p>
    <w:p w14:paraId="02753BC8" w14:textId="0861B8AB" w:rsidR="009F26CF" w:rsidRPr="00BD7201" w:rsidRDefault="009F26CF" w:rsidP="009F26CF">
      <w:pPr>
        <w:pStyle w:val="T"/>
        <w:rPr>
          <w:w w:val="100"/>
        </w:rPr>
      </w:pPr>
      <w:r w:rsidRPr="00BD7201">
        <w:rPr>
          <w:w w:val="100"/>
        </w:rPr>
        <w:t xml:space="preserve">An EHT </w:t>
      </w:r>
      <w:proofErr w:type="spellStart"/>
      <w:r w:rsidRPr="00BD7201">
        <w:rPr>
          <w:w w:val="100"/>
        </w:rPr>
        <w:t>beamformee</w:t>
      </w:r>
      <w:proofErr w:type="spellEnd"/>
      <w:r w:rsidRPr="00BD7201">
        <w:rPr>
          <w:w w:val="100"/>
        </w:rPr>
        <w:t xml:space="preserve"> indicates the maximum number of EHT-LTF symbols it can receive in a 320 MHz EHT sounding NDP in the </w:t>
      </w:r>
      <w:proofErr w:type="spellStart"/>
      <w:r w:rsidRPr="00BD7201">
        <w:rPr>
          <w:w w:val="100"/>
        </w:rPr>
        <w:t>Beamformee</w:t>
      </w:r>
      <w:proofErr w:type="spellEnd"/>
      <w:r w:rsidRPr="00BD7201">
        <w:rPr>
          <w:w w:val="100"/>
        </w:rPr>
        <w:t xml:space="preserve"> SS </w:t>
      </w:r>
      <w:r w:rsidR="00BD7201" w:rsidRPr="00BD7201">
        <w:rPr>
          <w:w w:val="100"/>
        </w:rPr>
        <w:t xml:space="preserve">= 320 MHz </w:t>
      </w:r>
      <w:r w:rsidRPr="00BD7201">
        <w:rPr>
          <w:w w:val="100"/>
        </w:rPr>
        <w:t>subfield in the PHY Capabilities Information field in the EHT Capabilities element it transmits.</w:t>
      </w:r>
    </w:p>
    <w:p w14:paraId="0FD31C4A" w14:textId="2B5CD511" w:rsidR="00541959" w:rsidRPr="00BD7201" w:rsidRDefault="00541959" w:rsidP="00541959">
      <w:pPr>
        <w:pStyle w:val="T"/>
        <w:rPr>
          <w:w w:val="100"/>
        </w:rPr>
      </w:pPr>
      <w:r w:rsidRPr="00BD7201">
        <w:rPr>
          <w:w w:val="100"/>
        </w:rPr>
        <w:t xml:space="preserve">An </w:t>
      </w:r>
      <w:r w:rsidR="00076E02" w:rsidRPr="00BD7201">
        <w:rPr>
          <w:w w:val="100"/>
        </w:rPr>
        <w:t>EHT</w:t>
      </w:r>
      <w:r w:rsidRPr="00BD7201">
        <w:rPr>
          <w:w w:val="100"/>
        </w:rPr>
        <w:t xml:space="preserve"> </w:t>
      </w:r>
      <w:proofErr w:type="spellStart"/>
      <w:r w:rsidRPr="00BD7201">
        <w:rPr>
          <w:w w:val="100"/>
        </w:rPr>
        <w:t>beamf</w:t>
      </w:r>
      <w:r w:rsidRPr="00BD7201">
        <w:rPr>
          <w:w w:val="100"/>
        </w:rPr>
        <w:t>ormer</w:t>
      </w:r>
      <w:proofErr w:type="spellEnd"/>
      <w:r w:rsidRPr="00BD7201">
        <w:rPr>
          <w:w w:val="100"/>
        </w:rPr>
        <w:t xml:space="preserve"> shall not transmit a 20 MHz, 40 MHz or 80 MHz </w:t>
      </w:r>
      <w:r w:rsidR="00076E02" w:rsidRPr="00BD7201">
        <w:rPr>
          <w:w w:val="100"/>
        </w:rPr>
        <w:t>EHT</w:t>
      </w:r>
      <w:r w:rsidRPr="00BD7201">
        <w:rPr>
          <w:w w:val="100"/>
        </w:rPr>
        <w:t xml:space="preserve"> sounding NDP with a TXVECTOR parameter NUM_S</w:t>
      </w:r>
      <w:r w:rsidR="000D13BD" w:rsidRPr="00BD7201">
        <w:rPr>
          <w:w w:val="100"/>
        </w:rPr>
        <w:t>T</w:t>
      </w:r>
      <w:r w:rsidRPr="00BD7201">
        <w:rPr>
          <w:w w:val="100"/>
        </w:rPr>
        <w:t xml:space="preserve">S that is greater than the maximum number of </w:t>
      </w:r>
      <w:r w:rsidR="00076E02" w:rsidRPr="00BD7201">
        <w:rPr>
          <w:w w:val="100"/>
        </w:rPr>
        <w:t>EHT</w:t>
      </w:r>
      <w:r w:rsidRPr="00BD7201">
        <w:rPr>
          <w:w w:val="100"/>
        </w:rPr>
        <w:t xml:space="preserve">-LTF symbols indicated in the </w:t>
      </w:r>
      <w:proofErr w:type="spellStart"/>
      <w:r w:rsidRPr="00BD7201">
        <w:rPr>
          <w:w w:val="100"/>
        </w:rPr>
        <w:t>Beamformee</w:t>
      </w:r>
      <w:proofErr w:type="spellEnd"/>
      <w:r w:rsidRPr="00BD7201">
        <w:rPr>
          <w:w w:val="100"/>
        </w:rPr>
        <w:t xml:space="preserve"> SS ≤ 80 MHz subfield of any STA identified by a STA Info field in the preceding </w:t>
      </w:r>
      <w:r w:rsidR="00076E02" w:rsidRPr="00BD7201">
        <w:rPr>
          <w:w w:val="100"/>
        </w:rPr>
        <w:t>EHT</w:t>
      </w:r>
      <w:r w:rsidRPr="00BD7201">
        <w:rPr>
          <w:w w:val="100"/>
        </w:rPr>
        <w:t xml:space="preserve"> NDP Announcement frame.</w:t>
      </w:r>
    </w:p>
    <w:p w14:paraId="30F10858" w14:textId="27F635F0" w:rsidR="00541959" w:rsidRPr="00BD7201" w:rsidRDefault="00541959" w:rsidP="00541959">
      <w:pPr>
        <w:pStyle w:val="T"/>
        <w:rPr>
          <w:w w:val="100"/>
        </w:rPr>
      </w:pPr>
      <w:r w:rsidRPr="00BD7201">
        <w:rPr>
          <w:w w:val="100"/>
        </w:rPr>
        <w:t xml:space="preserve">An </w:t>
      </w:r>
      <w:r w:rsidR="00076E02" w:rsidRPr="00BD7201">
        <w:rPr>
          <w:w w:val="100"/>
        </w:rPr>
        <w:t>EHT</w:t>
      </w:r>
      <w:r w:rsidRPr="00BD7201">
        <w:rPr>
          <w:w w:val="100"/>
        </w:rPr>
        <w:t xml:space="preserve"> </w:t>
      </w:r>
      <w:proofErr w:type="spellStart"/>
      <w:r w:rsidRPr="00BD7201">
        <w:rPr>
          <w:w w:val="100"/>
        </w:rPr>
        <w:t>beamformer</w:t>
      </w:r>
      <w:proofErr w:type="spellEnd"/>
      <w:r w:rsidRPr="00BD7201">
        <w:rPr>
          <w:w w:val="100"/>
        </w:rPr>
        <w:t xml:space="preserve"> shall not transmit a 160 MHz </w:t>
      </w:r>
      <w:proofErr w:type="spellStart"/>
      <w:r w:rsidRPr="00BD7201">
        <w:rPr>
          <w:w w:val="100"/>
        </w:rPr>
        <w:t>MHz</w:t>
      </w:r>
      <w:proofErr w:type="spellEnd"/>
      <w:r w:rsidRPr="00BD7201">
        <w:rPr>
          <w:w w:val="100"/>
        </w:rPr>
        <w:t xml:space="preserve"> </w:t>
      </w:r>
      <w:r w:rsidR="00076E02" w:rsidRPr="00BD7201">
        <w:rPr>
          <w:w w:val="100"/>
        </w:rPr>
        <w:t>EHT</w:t>
      </w:r>
      <w:r w:rsidRPr="00BD7201">
        <w:rPr>
          <w:w w:val="100"/>
        </w:rPr>
        <w:t xml:space="preserve"> sounding NDP with a TXVECTOR parameter NUM_S</w:t>
      </w:r>
      <w:r w:rsidR="000D13BD" w:rsidRPr="00BD7201">
        <w:rPr>
          <w:w w:val="100"/>
        </w:rPr>
        <w:t>T</w:t>
      </w:r>
      <w:r w:rsidRPr="00BD7201">
        <w:rPr>
          <w:w w:val="100"/>
        </w:rPr>
        <w:t xml:space="preserve">S that is greater than the maximum number of </w:t>
      </w:r>
      <w:r w:rsidR="00076E02" w:rsidRPr="00BD7201">
        <w:rPr>
          <w:w w:val="100"/>
        </w:rPr>
        <w:t>EHT</w:t>
      </w:r>
      <w:r w:rsidRPr="00BD7201">
        <w:rPr>
          <w:w w:val="100"/>
        </w:rPr>
        <w:t xml:space="preserve">-LTF symbols indicated in the </w:t>
      </w:r>
      <w:proofErr w:type="spellStart"/>
      <w:r w:rsidRPr="00BD7201">
        <w:rPr>
          <w:w w:val="100"/>
        </w:rPr>
        <w:t>Beamformee</w:t>
      </w:r>
      <w:proofErr w:type="spellEnd"/>
      <w:r w:rsidRPr="00BD7201">
        <w:rPr>
          <w:w w:val="100"/>
        </w:rPr>
        <w:t xml:space="preserve"> SS </w:t>
      </w:r>
      <w:r w:rsidR="00BD7201" w:rsidRPr="00BD7201">
        <w:rPr>
          <w:w w:val="100"/>
        </w:rPr>
        <w:t xml:space="preserve">= 160 MHz </w:t>
      </w:r>
      <w:r w:rsidRPr="00BD7201">
        <w:rPr>
          <w:w w:val="100"/>
        </w:rPr>
        <w:t xml:space="preserve">subfield of any STA identified by a STA Info field in the preceding </w:t>
      </w:r>
      <w:r w:rsidR="00076E02" w:rsidRPr="00BD7201">
        <w:rPr>
          <w:w w:val="100"/>
        </w:rPr>
        <w:t>EHT</w:t>
      </w:r>
      <w:r w:rsidRPr="00BD7201">
        <w:rPr>
          <w:w w:val="100"/>
        </w:rPr>
        <w:t xml:space="preserve"> NDP Announcement frame.</w:t>
      </w:r>
    </w:p>
    <w:p w14:paraId="060258C5" w14:textId="5249D992" w:rsidR="009F26CF" w:rsidRPr="00BD7201" w:rsidRDefault="009F26CF" w:rsidP="009F26CF">
      <w:pPr>
        <w:pStyle w:val="T"/>
        <w:rPr>
          <w:w w:val="100"/>
        </w:rPr>
      </w:pPr>
      <w:r w:rsidRPr="00BD7201">
        <w:rPr>
          <w:w w:val="100"/>
        </w:rPr>
        <w:t xml:space="preserve">An EHT </w:t>
      </w:r>
      <w:proofErr w:type="spellStart"/>
      <w:r w:rsidRPr="00BD7201">
        <w:rPr>
          <w:w w:val="100"/>
        </w:rPr>
        <w:t>beamformer</w:t>
      </w:r>
      <w:proofErr w:type="spellEnd"/>
      <w:r w:rsidRPr="00BD7201">
        <w:rPr>
          <w:w w:val="100"/>
        </w:rPr>
        <w:t xml:space="preserve"> shall not transmit a 320 MHz </w:t>
      </w:r>
      <w:proofErr w:type="spellStart"/>
      <w:r w:rsidRPr="00BD7201">
        <w:rPr>
          <w:w w:val="100"/>
        </w:rPr>
        <w:t>MHz</w:t>
      </w:r>
      <w:proofErr w:type="spellEnd"/>
      <w:r w:rsidRPr="00BD7201">
        <w:rPr>
          <w:w w:val="100"/>
        </w:rPr>
        <w:t xml:space="preserve"> EHT sounding NDP with a TXVECTOR parameter NUM_S</w:t>
      </w:r>
      <w:r w:rsidR="000D13BD" w:rsidRPr="00BD7201">
        <w:rPr>
          <w:w w:val="100"/>
        </w:rPr>
        <w:t>T</w:t>
      </w:r>
      <w:r w:rsidRPr="00BD7201">
        <w:rPr>
          <w:w w:val="100"/>
        </w:rPr>
        <w:t xml:space="preserve">S that is greater than the maximum number of EHT-LTF symbols indicated in the </w:t>
      </w:r>
      <w:proofErr w:type="spellStart"/>
      <w:r w:rsidRPr="00BD7201">
        <w:rPr>
          <w:w w:val="100"/>
        </w:rPr>
        <w:t>Beamformee</w:t>
      </w:r>
      <w:proofErr w:type="spellEnd"/>
      <w:r w:rsidRPr="00BD7201">
        <w:rPr>
          <w:w w:val="100"/>
        </w:rPr>
        <w:t xml:space="preserve"> SS</w:t>
      </w:r>
      <w:r w:rsidR="00786837">
        <w:rPr>
          <w:w w:val="100"/>
        </w:rPr>
        <w:t xml:space="preserve"> </w:t>
      </w:r>
      <w:r w:rsidR="00BD7201" w:rsidRPr="00BD7201">
        <w:rPr>
          <w:w w:val="100"/>
        </w:rPr>
        <w:t xml:space="preserve">= 320 MHz </w:t>
      </w:r>
      <w:r w:rsidRPr="00BD7201">
        <w:rPr>
          <w:w w:val="100"/>
        </w:rPr>
        <w:t>subfield of any STA identified by a STA Info field in the preceding EHT NDP Announcement frame.</w:t>
      </w:r>
    </w:p>
    <w:p w14:paraId="29D9DA0F" w14:textId="7982705C" w:rsidR="00541959" w:rsidRPr="00BD7201" w:rsidRDefault="00541959" w:rsidP="00541959">
      <w:pPr>
        <w:pStyle w:val="T"/>
        <w:rPr>
          <w:w w:val="100"/>
        </w:rPr>
      </w:pPr>
      <w:r w:rsidRPr="00BD7201">
        <w:rPr>
          <w:w w:val="100"/>
        </w:rPr>
        <w:t xml:space="preserve">An </w:t>
      </w:r>
      <w:r w:rsidR="00076E02" w:rsidRPr="00BD7201">
        <w:rPr>
          <w:w w:val="100"/>
        </w:rPr>
        <w:t>EHT</w:t>
      </w:r>
      <w:r w:rsidRPr="00BD7201">
        <w:rPr>
          <w:w w:val="100"/>
        </w:rPr>
        <w:t xml:space="preserve"> </w:t>
      </w:r>
      <w:proofErr w:type="spellStart"/>
      <w:r w:rsidRPr="00BD7201">
        <w:rPr>
          <w:w w:val="100"/>
        </w:rPr>
        <w:t>beamfor</w:t>
      </w:r>
      <w:r w:rsidRPr="00BD7201">
        <w:rPr>
          <w:w w:val="100"/>
        </w:rPr>
        <w:t>mer</w:t>
      </w:r>
      <w:proofErr w:type="spellEnd"/>
      <w:r w:rsidRPr="00BD7201">
        <w:rPr>
          <w:w w:val="100"/>
        </w:rPr>
        <w:t xml:space="preserve"> indicates the maximum number of </w:t>
      </w:r>
      <w:r w:rsidR="00076E02" w:rsidRPr="00BD7201">
        <w:rPr>
          <w:w w:val="100"/>
        </w:rPr>
        <w:t>EHT</w:t>
      </w:r>
      <w:r w:rsidRPr="00BD7201">
        <w:rPr>
          <w:w w:val="100"/>
        </w:rPr>
        <w:t xml:space="preserve">-LTF symbols it might transmit in a 20 MHz, 40 MHz or 80 MHz </w:t>
      </w:r>
      <w:r w:rsidR="00076E02" w:rsidRPr="00BD7201">
        <w:rPr>
          <w:w w:val="100"/>
        </w:rPr>
        <w:t>EHT</w:t>
      </w:r>
      <w:r w:rsidRPr="00BD7201">
        <w:rPr>
          <w:w w:val="100"/>
        </w:rPr>
        <w:t xml:space="preserve"> sounding NDP in the Number </w:t>
      </w:r>
      <w:proofErr w:type="gramStart"/>
      <w:r w:rsidRPr="00BD7201">
        <w:rPr>
          <w:w w:val="100"/>
        </w:rPr>
        <w:t>Of</w:t>
      </w:r>
      <w:proofErr w:type="gramEnd"/>
      <w:r w:rsidRPr="00BD7201">
        <w:rPr>
          <w:w w:val="100"/>
        </w:rPr>
        <w:t xml:space="preserve"> Sounding Dimensions ≤ 80 MHz subfield.</w:t>
      </w:r>
    </w:p>
    <w:p w14:paraId="258F2CDF" w14:textId="762C8E87" w:rsidR="00541959" w:rsidRPr="00BD7201" w:rsidRDefault="00541959" w:rsidP="00541959">
      <w:pPr>
        <w:pStyle w:val="T"/>
        <w:rPr>
          <w:w w:val="100"/>
        </w:rPr>
      </w:pPr>
      <w:r w:rsidRPr="00BD7201">
        <w:rPr>
          <w:w w:val="100"/>
        </w:rPr>
        <w:t xml:space="preserve">An </w:t>
      </w:r>
      <w:r w:rsidR="00076E02" w:rsidRPr="00BD7201">
        <w:rPr>
          <w:w w:val="100"/>
        </w:rPr>
        <w:t>EHT</w:t>
      </w:r>
      <w:r w:rsidRPr="00BD7201">
        <w:rPr>
          <w:w w:val="100"/>
        </w:rPr>
        <w:t xml:space="preserve"> </w:t>
      </w:r>
      <w:proofErr w:type="spellStart"/>
      <w:r w:rsidRPr="00BD7201">
        <w:rPr>
          <w:w w:val="100"/>
        </w:rPr>
        <w:t>beamformer</w:t>
      </w:r>
      <w:proofErr w:type="spellEnd"/>
      <w:r w:rsidRPr="00BD7201">
        <w:rPr>
          <w:w w:val="100"/>
        </w:rPr>
        <w:t xml:space="preserve"> indicates the maximum number of </w:t>
      </w:r>
      <w:r w:rsidR="00076E02" w:rsidRPr="00BD7201">
        <w:rPr>
          <w:w w:val="100"/>
        </w:rPr>
        <w:t>EHT</w:t>
      </w:r>
      <w:r w:rsidRPr="00BD7201">
        <w:rPr>
          <w:w w:val="100"/>
        </w:rPr>
        <w:t xml:space="preserve">-LTF symbols it might transmit in </w:t>
      </w:r>
      <w:r w:rsidR="009F26CF" w:rsidRPr="00BD7201">
        <w:rPr>
          <w:w w:val="100"/>
        </w:rPr>
        <w:t>a</w:t>
      </w:r>
      <w:r w:rsidRPr="00BD7201">
        <w:rPr>
          <w:w w:val="100"/>
        </w:rPr>
        <w:t xml:space="preserve"> 160 MHz </w:t>
      </w:r>
      <w:r w:rsidR="00076E02" w:rsidRPr="00BD7201">
        <w:rPr>
          <w:w w:val="100"/>
        </w:rPr>
        <w:t>EHT</w:t>
      </w:r>
      <w:r w:rsidRPr="00BD7201">
        <w:rPr>
          <w:w w:val="100"/>
        </w:rPr>
        <w:t xml:space="preserve"> sounding NDP in the Number </w:t>
      </w:r>
      <w:proofErr w:type="gramStart"/>
      <w:r w:rsidRPr="00BD7201">
        <w:rPr>
          <w:w w:val="100"/>
        </w:rPr>
        <w:t>Of</w:t>
      </w:r>
      <w:proofErr w:type="gramEnd"/>
      <w:r w:rsidRPr="00BD7201">
        <w:rPr>
          <w:w w:val="100"/>
        </w:rPr>
        <w:t xml:space="preserve"> Sounding Dimensions </w:t>
      </w:r>
      <w:r w:rsidR="00BD7201" w:rsidRPr="00BD7201">
        <w:rPr>
          <w:w w:val="100"/>
        </w:rPr>
        <w:t xml:space="preserve">= 160 MHz </w:t>
      </w:r>
      <w:r w:rsidRPr="00BD7201">
        <w:rPr>
          <w:w w:val="100"/>
        </w:rPr>
        <w:t>subfield.</w:t>
      </w:r>
    </w:p>
    <w:p w14:paraId="52DBE404" w14:textId="2664BEBD" w:rsidR="009F26CF" w:rsidRPr="00BD7201" w:rsidRDefault="009F26CF" w:rsidP="009F26CF">
      <w:pPr>
        <w:pStyle w:val="T"/>
        <w:rPr>
          <w:w w:val="100"/>
        </w:rPr>
      </w:pPr>
      <w:r w:rsidRPr="00BD7201">
        <w:rPr>
          <w:w w:val="100"/>
        </w:rPr>
        <w:t xml:space="preserve">An EHT </w:t>
      </w:r>
      <w:proofErr w:type="spellStart"/>
      <w:r w:rsidRPr="00BD7201">
        <w:rPr>
          <w:w w:val="100"/>
        </w:rPr>
        <w:t>beamformer</w:t>
      </w:r>
      <w:proofErr w:type="spellEnd"/>
      <w:r w:rsidRPr="00BD7201">
        <w:rPr>
          <w:w w:val="100"/>
        </w:rPr>
        <w:t xml:space="preserve"> indicates the maximum number of EHT-LTF symbols it might transmit in a 320 MHz EHT sounding NDP in the Number </w:t>
      </w:r>
      <w:proofErr w:type="gramStart"/>
      <w:r w:rsidRPr="00BD7201">
        <w:rPr>
          <w:w w:val="100"/>
        </w:rPr>
        <w:t>Of</w:t>
      </w:r>
      <w:proofErr w:type="gramEnd"/>
      <w:r w:rsidRPr="00BD7201">
        <w:rPr>
          <w:w w:val="100"/>
        </w:rPr>
        <w:t xml:space="preserve"> Sounding Dimensions </w:t>
      </w:r>
      <w:r w:rsidR="00BD7201" w:rsidRPr="00BD7201">
        <w:rPr>
          <w:w w:val="100"/>
        </w:rPr>
        <w:t xml:space="preserve">= 320 MHz </w:t>
      </w:r>
      <w:r w:rsidRPr="00BD7201">
        <w:rPr>
          <w:w w:val="100"/>
        </w:rPr>
        <w:t>subfield.</w:t>
      </w:r>
    </w:p>
    <w:p w14:paraId="00B91C11" w14:textId="02D6E67A" w:rsidR="00541959" w:rsidRPr="00BD7201" w:rsidRDefault="00541959" w:rsidP="00541959">
      <w:pPr>
        <w:pStyle w:val="T"/>
        <w:rPr>
          <w:w w:val="100"/>
        </w:rPr>
      </w:pPr>
      <w:r w:rsidRPr="00BD7201">
        <w:rPr>
          <w:w w:val="100"/>
        </w:rPr>
        <w:t xml:space="preserve">An </w:t>
      </w:r>
      <w:r w:rsidR="00076E02" w:rsidRPr="00BD7201">
        <w:rPr>
          <w:w w:val="100"/>
        </w:rPr>
        <w:t>EHT</w:t>
      </w:r>
      <w:r w:rsidRPr="00BD7201">
        <w:rPr>
          <w:w w:val="100"/>
        </w:rPr>
        <w:t xml:space="preserve"> </w:t>
      </w:r>
      <w:proofErr w:type="spellStart"/>
      <w:r w:rsidRPr="00BD7201">
        <w:rPr>
          <w:w w:val="100"/>
        </w:rPr>
        <w:t>beamformer</w:t>
      </w:r>
      <w:proofErr w:type="spellEnd"/>
      <w:r w:rsidRPr="00BD7201">
        <w:rPr>
          <w:w w:val="100"/>
        </w:rPr>
        <w:t xml:space="preserve"> shall not transmit a 20 MHz, 40 MHz or 80 MHz </w:t>
      </w:r>
      <w:r w:rsidR="00076E02" w:rsidRPr="00BD7201">
        <w:rPr>
          <w:w w:val="100"/>
        </w:rPr>
        <w:t>EHT</w:t>
      </w:r>
      <w:r w:rsidRPr="00BD7201">
        <w:rPr>
          <w:w w:val="100"/>
        </w:rPr>
        <w:t xml:space="preserve"> sounding NDP where the number of </w:t>
      </w:r>
      <w:r w:rsidR="00076E02" w:rsidRPr="00BD7201">
        <w:rPr>
          <w:w w:val="100"/>
        </w:rPr>
        <w:t>EHT</w:t>
      </w:r>
      <w:r w:rsidRPr="00BD7201">
        <w:rPr>
          <w:w w:val="100"/>
        </w:rPr>
        <w:t xml:space="preserve">-LTF symbols exceeds the value indicated in the Number </w:t>
      </w:r>
      <w:proofErr w:type="gramStart"/>
      <w:r w:rsidRPr="00BD7201">
        <w:rPr>
          <w:w w:val="100"/>
        </w:rPr>
        <w:t>Of</w:t>
      </w:r>
      <w:proofErr w:type="gramEnd"/>
      <w:r w:rsidRPr="00BD7201">
        <w:rPr>
          <w:w w:val="100"/>
        </w:rPr>
        <w:t xml:space="preserve"> Sounding Dimensions ≤ 80 MHz subfield.</w:t>
      </w:r>
    </w:p>
    <w:p w14:paraId="58765C5D" w14:textId="01F62F82" w:rsidR="00541959" w:rsidRPr="00BD7201" w:rsidRDefault="00541959" w:rsidP="00541959">
      <w:pPr>
        <w:pStyle w:val="T"/>
        <w:rPr>
          <w:w w:val="100"/>
        </w:rPr>
      </w:pPr>
      <w:r w:rsidRPr="00BD7201">
        <w:rPr>
          <w:w w:val="100"/>
        </w:rPr>
        <w:t xml:space="preserve">An </w:t>
      </w:r>
      <w:r w:rsidR="00076E02" w:rsidRPr="00BD7201">
        <w:rPr>
          <w:w w:val="100"/>
        </w:rPr>
        <w:t>EHT</w:t>
      </w:r>
      <w:r w:rsidRPr="00BD7201">
        <w:rPr>
          <w:w w:val="100"/>
        </w:rPr>
        <w:t xml:space="preserve"> </w:t>
      </w:r>
      <w:proofErr w:type="spellStart"/>
      <w:r w:rsidRPr="00BD7201">
        <w:rPr>
          <w:w w:val="100"/>
        </w:rPr>
        <w:t>beamformer</w:t>
      </w:r>
      <w:proofErr w:type="spellEnd"/>
      <w:r w:rsidRPr="00BD7201">
        <w:rPr>
          <w:w w:val="100"/>
        </w:rPr>
        <w:t xml:space="preserve"> shall not transmit an 160 MHz </w:t>
      </w:r>
      <w:r w:rsidR="00076E02" w:rsidRPr="00BD7201">
        <w:rPr>
          <w:w w:val="100"/>
        </w:rPr>
        <w:t>EHT</w:t>
      </w:r>
      <w:r w:rsidRPr="00BD7201">
        <w:rPr>
          <w:w w:val="100"/>
        </w:rPr>
        <w:t xml:space="preserve"> sounding NDP where the number of </w:t>
      </w:r>
      <w:r w:rsidR="00076E02" w:rsidRPr="00BD7201">
        <w:rPr>
          <w:w w:val="100"/>
        </w:rPr>
        <w:t>EHT</w:t>
      </w:r>
      <w:r w:rsidRPr="00BD7201">
        <w:rPr>
          <w:w w:val="100"/>
        </w:rPr>
        <w:t>-LTF symbols exceeds the value indicated in the Number Of Sounding Dimensions</w:t>
      </w:r>
      <w:r w:rsidR="00BD7201" w:rsidRPr="00BD7201">
        <w:rPr>
          <w:w w:val="100"/>
        </w:rPr>
        <w:t xml:space="preserve"> = 160 MHz</w:t>
      </w:r>
      <w:r w:rsidRPr="00BD7201">
        <w:rPr>
          <w:w w:val="100"/>
        </w:rPr>
        <w:t xml:space="preserve"> subfield.</w:t>
      </w:r>
    </w:p>
    <w:p w14:paraId="360626F2" w14:textId="5C892F58" w:rsidR="007D3140" w:rsidRDefault="009F26CF" w:rsidP="00692121">
      <w:pPr>
        <w:pStyle w:val="T"/>
        <w:rPr>
          <w:w w:val="100"/>
        </w:rPr>
      </w:pPr>
      <w:r w:rsidRPr="00BD7201">
        <w:rPr>
          <w:w w:val="100"/>
        </w:rPr>
        <w:lastRenderedPageBreak/>
        <w:t xml:space="preserve">An EHT </w:t>
      </w:r>
      <w:proofErr w:type="spellStart"/>
      <w:r w:rsidRPr="00BD7201">
        <w:rPr>
          <w:w w:val="100"/>
        </w:rPr>
        <w:t>beamformer</w:t>
      </w:r>
      <w:proofErr w:type="spellEnd"/>
      <w:r w:rsidRPr="00BD7201">
        <w:rPr>
          <w:w w:val="100"/>
        </w:rPr>
        <w:t xml:space="preserve"> shall not transmit an 320 MHz EHT sounding NDP where the number of EHT-LTF symbols exceeds the value indicated in the Number Of Sounding Dimensions </w:t>
      </w:r>
      <w:r w:rsidR="00BD7201" w:rsidRPr="00BD7201">
        <w:rPr>
          <w:w w:val="100"/>
        </w:rPr>
        <w:t xml:space="preserve">= 320 MHz </w:t>
      </w:r>
      <w:r w:rsidRPr="00BD7201">
        <w:rPr>
          <w:w w:val="100"/>
        </w:rPr>
        <w:t>subfield.</w:t>
      </w:r>
    </w:p>
    <w:p w14:paraId="5CAC6033" w14:textId="77777777" w:rsidR="00692121" w:rsidRDefault="00692121" w:rsidP="00692121">
      <w:pPr>
        <w:pStyle w:val="T"/>
        <w:rPr>
          <w:w w:val="100"/>
        </w:rPr>
      </w:pPr>
      <w:r>
        <w:rPr>
          <w:w w:val="100"/>
        </w:rPr>
        <w:t xml:space="preserve">An EHT </w:t>
      </w:r>
      <w:proofErr w:type="spellStart"/>
      <w:r>
        <w:rPr>
          <w:w w:val="100"/>
        </w:rPr>
        <w:t>beamformer</w:t>
      </w:r>
      <w:proofErr w:type="spellEnd"/>
      <w:r>
        <w:rPr>
          <w:w w:val="100"/>
        </w:rPr>
        <w:t xml:space="preserve"> may solicit partial BW feedback from one or more EHT </w:t>
      </w:r>
      <w:proofErr w:type="spellStart"/>
      <w:r>
        <w:rPr>
          <w:w w:val="100"/>
        </w:rPr>
        <w:t>beamfomees</w:t>
      </w:r>
      <w:proofErr w:type="spellEnd"/>
      <w:r>
        <w:rPr>
          <w:w w:val="100"/>
        </w:rPr>
        <w:t xml:space="preserve"> with operating channel width smaller than the bandwidth of the EHT NDP Announcement frame and sounding NDP.</w:t>
      </w:r>
    </w:p>
    <w:p w14:paraId="5BF37C00" w14:textId="77777777" w:rsidR="00692121" w:rsidRDefault="00692121" w:rsidP="00692121">
      <w:pPr>
        <w:pStyle w:val="T"/>
        <w:rPr>
          <w:w w:val="100"/>
        </w:rPr>
      </w:pPr>
      <w:r>
        <w:rPr>
          <w:w w:val="100"/>
        </w:rPr>
        <w:t xml:space="preserve">A 320 MHz EHT </w:t>
      </w:r>
      <w:proofErr w:type="spellStart"/>
      <w:r>
        <w:rPr>
          <w:w w:val="100"/>
        </w:rPr>
        <w:t>beamformer</w:t>
      </w:r>
      <w:proofErr w:type="spellEnd"/>
      <w:r>
        <w:rPr>
          <w:w w:val="100"/>
        </w:rPr>
        <w:t xml:space="preserve"> shall not send a 320 MHz EHT NDP Announcement frame solicit partial BW feedback from an EHT </w:t>
      </w:r>
      <w:proofErr w:type="spellStart"/>
      <w:r>
        <w:rPr>
          <w:w w:val="100"/>
        </w:rPr>
        <w:t>beamfomee</w:t>
      </w:r>
      <w:proofErr w:type="spellEnd"/>
      <w:r>
        <w:rPr>
          <w:w w:val="100"/>
        </w:rPr>
        <w:t xml:space="preserve"> with 20 MHz operating channel width.</w:t>
      </w:r>
    </w:p>
    <w:p w14:paraId="26E8EAB6" w14:textId="71A1CD19" w:rsidR="00692121" w:rsidRDefault="00692121" w:rsidP="00692121">
      <w:pPr>
        <w:pStyle w:val="T"/>
        <w:rPr>
          <w:w w:val="100"/>
        </w:rPr>
      </w:pPr>
      <w:proofErr w:type="gramStart"/>
      <w:r>
        <w:rPr>
          <w:w w:val="100"/>
        </w:rPr>
        <w:t>A</w:t>
      </w:r>
      <w:proofErr w:type="gramEnd"/>
      <w:r>
        <w:rPr>
          <w:w w:val="100"/>
        </w:rPr>
        <w:t xml:space="preserve"> EHT NDP Announcement frame of bandwidth larger than 40 MHz shall not include an EHT </w:t>
      </w:r>
      <w:proofErr w:type="spellStart"/>
      <w:r>
        <w:rPr>
          <w:w w:val="100"/>
        </w:rPr>
        <w:t>beamfomee</w:t>
      </w:r>
      <w:proofErr w:type="spellEnd"/>
      <w:r>
        <w:rPr>
          <w:w w:val="100"/>
        </w:rPr>
        <w:t xml:space="preserve"> with 40 MHz operating channel width.</w:t>
      </w:r>
    </w:p>
    <w:p w14:paraId="5081125F" w14:textId="77777777" w:rsidR="00692121" w:rsidRDefault="00692121" w:rsidP="00692121">
      <w:pPr>
        <w:pStyle w:val="T"/>
        <w:rPr>
          <w:w w:val="100"/>
        </w:rPr>
      </w:pPr>
      <w:r>
        <w:rPr>
          <w:w w:val="100"/>
        </w:rPr>
        <w:t xml:space="preserve">A 20 MHz operating EHT </w:t>
      </w:r>
      <w:proofErr w:type="spellStart"/>
      <w:r>
        <w:rPr>
          <w:w w:val="100"/>
        </w:rPr>
        <w:t>beamformee</w:t>
      </w:r>
      <w:proofErr w:type="spellEnd"/>
      <w:r>
        <w:rPr>
          <w:w w:val="100"/>
        </w:rPr>
        <w:t xml:space="preserve"> may support partial BW feedback solicited with an EHT NDP Announcement frame</w:t>
      </w:r>
      <w:r w:rsidRPr="009C5FCC">
        <w:rPr>
          <w:w w:val="100"/>
        </w:rPr>
        <w:t xml:space="preserve"> </w:t>
      </w:r>
      <w:r>
        <w:rPr>
          <w:w w:val="100"/>
        </w:rPr>
        <w:t xml:space="preserve">and an EHT sounding NDP of bandwidth of 40 MHz, 80 MHz and 160 </w:t>
      </w:r>
      <w:proofErr w:type="spellStart"/>
      <w:r>
        <w:rPr>
          <w:w w:val="100"/>
        </w:rPr>
        <w:t>MHz.</w:t>
      </w:r>
      <w:proofErr w:type="spellEnd"/>
    </w:p>
    <w:p w14:paraId="02AAA094" w14:textId="77777777" w:rsidR="00692121" w:rsidRDefault="00692121" w:rsidP="00692121">
      <w:pPr>
        <w:pStyle w:val="T"/>
        <w:rPr>
          <w:w w:val="100"/>
        </w:rPr>
      </w:pPr>
      <w:r>
        <w:rPr>
          <w:w w:val="100"/>
        </w:rPr>
        <w:t xml:space="preserve">A 40 MHz operating EHT </w:t>
      </w:r>
      <w:proofErr w:type="spellStart"/>
      <w:r>
        <w:rPr>
          <w:w w:val="100"/>
        </w:rPr>
        <w:t>beamformee</w:t>
      </w:r>
      <w:proofErr w:type="spellEnd"/>
      <w:r>
        <w:rPr>
          <w:w w:val="100"/>
        </w:rPr>
        <w:t xml:space="preserve"> shall support partial BW feedback solicited with an EHT NDP Announcement frame</w:t>
      </w:r>
      <w:r w:rsidRPr="009C5FCC">
        <w:rPr>
          <w:w w:val="100"/>
        </w:rPr>
        <w:t xml:space="preserve"> </w:t>
      </w:r>
      <w:r>
        <w:rPr>
          <w:w w:val="100"/>
        </w:rPr>
        <w:t>and an EHT sounding NDP of 40 MHz bandwidth.</w:t>
      </w:r>
    </w:p>
    <w:p w14:paraId="66DF0DFA" w14:textId="77777777" w:rsidR="00692121" w:rsidRDefault="00692121" w:rsidP="00692121">
      <w:pPr>
        <w:pStyle w:val="T"/>
        <w:rPr>
          <w:w w:val="100"/>
        </w:rPr>
      </w:pPr>
      <w:r>
        <w:rPr>
          <w:w w:val="100"/>
        </w:rPr>
        <w:t xml:space="preserve">An 80 MHz operating EHT </w:t>
      </w:r>
      <w:proofErr w:type="spellStart"/>
      <w:r>
        <w:rPr>
          <w:w w:val="100"/>
        </w:rPr>
        <w:t>beamformee</w:t>
      </w:r>
      <w:proofErr w:type="spellEnd"/>
      <w:r>
        <w:rPr>
          <w:w w:val="100"/>
        </w:rPr>
        <w:t xml:space="preserve"> shall support partial BW feedback solicited with an EHT NDP Announcement frame</w:t>
      </w:r>
      <w:r w:rsidRPr="009C5FCC">
        <w:rPr>
          <w:w w:val="100"/>
        </w:rPr>
        <w:t xml:space="preserve"> </w:t>
      </w:r>
      <w:r>
        <w:rPr>
          <w:w w:val="100"/>
        </w:rPr>
        <w:t xml:space="preserve">and an EHT sounding NDP of bandwidth of 40 MHz, 80 MHz, 160 MHz and 320 </w:t>
      </w:r>
      <w:proofErr w:type="spellStart"/>
      <w:r>
        <w:rPr>
          <w:w w:val="100"/>
        </w:rPr>
        <w:t>MHz.</w:t>
      </w:r>
      <w:proofErr w:type="spellEnd"/>
    </w:p>
    <w:p w14:paraId="16282337" w14:textId="77777777" w:rsidR="00692121" w:rsidRDefault="00692121" w:rsidP="00692121">
      <w:pPr>
        <w:pStyle w:val="T"/>
        <w:rPr>
          <w:w w:val="100"/>
        </w:rPr>
      </w:pPr>
      <w:r>
        <w:rPr>
          <w:w w:val="100"/>
        </w:rPr>
        <w:t xml:space="preserve">A 160 MHz operating EHT </w:t>
      </w:r>
      <w:proofErr w:type="spellStart"/>
      <w:r>
        <w:rPr>
          <w:w w:val="100"/>
        </w:rPr>
        <w:t>beamformee</w:t>
      </w:r>
      <w:proofErr w:type="spellEnd"/>
      <w:r>
        <w:rPr>
          <w:w w:val="100"/>
        </w:rPr>
        <w:t xml:space="preserve"> shall support partial BW feedback solicited with an EHT NDP Announcement frame</w:t>
      </w:r>
      <w:r w:rsidRPr="009C5FCC">
        <w:rPr>
          <w:w w:val="100"/>
        </w:rPr>
        <w:t xml:space="preserve"> </w:t>
      </w:r>
      <w:r>
        <w:rPr>
          <w:w w:val="100"/>
        </w:rPr>
        <w:t xml:space="preserve">and an EHT sounding NDP of bandwidth of 40 MHz, 80 MHz, 160 MHz and 320 </w:t>
      </w:r>
      <w:proofErr w:type="spellStart"/>
      <w:r>
        <w:rPr>
          <w:w w:val="100"/>
        </w:rPr>
        <w:t>MHz.</w:t>
      </w:r>
      <w:proofErr w:type="spellEnd"/>
    </w:p>
    <w:p w14:paraId="260659B6" w14:textId="33BA6C94" w:rsidR="00692121" w:rsidRDefault="00692121" w:rsidP="007D3140">
      <w:pPr>
        <w:pStyle w:val="T"/>
        <w:rPr>
          <w:w w:val="100"/>
        </w:rPr>
      </w:pPr>
      <w:r>
        <w:rPr>
          <w:w w:val="100"/>
        </w:rPr>
        <w:t xml:space="preserve">A 320 MHz operating EHT </w:t>
      </w:r>
      <w:proofErr w:type="spellStart"/>
      <w:r>
        <w:rPr>
          <w:w w:val="100"/>
        </w:rPr>
        <w:t>beamformee</w:t>
      </w:r>
      <w:proofErr w:type="spellEnd"/>
      <w:r>
        <w:rPr>
          <w:w w:val="100"/>
        </w:rPr>
        <w:t xml:space="preserve"> shall support partial BW feedback solicited with an EHT NDP Announcement frame</w:t>
      </w:r>
      <w:r w:rsidRPr="009C5FCC">
        <w:rPr>
          <w:w w:val="100"/>
        </w:rPr>
        <w:t xml:space="preserve"> </w:t>
      </w:r>
      <w:r>
        <w:rPr>
          <w:w w:val="100"/>
        </w:rPr>
        <w:t xml:space="preserve">and an EHT sounding NDP of bandwidth of 40 MHz, 80 MHz, 160 MHz and 320 </w:t>
      </w:r>
      <w:proofErr w:type="spellStart"/>
      <w:r>
        <w:rPr>
          <w:w w:val="100"/>
        </w:rPr>
        <w:t>MHz.</w:t>
      </w:r>
      <w:proofErr w:type="spellEnd"/>
    </w:p>
    <w:p w14:paraId="4FC251B9" w14:textId="68348C92" w:rsidR="00541959" w:rsidRDefault="005B75DB" w:rsidP="00541959">
      <w:pPr>
        <w:pStyle w:val="H3"/>
        <w:rPr>
          <w:w w:val="100"/>
        </w:rPr>
      </w:pPr>
      <w:bookmarkStart w:id="19" w:name="RTF34353133323a2048332c312e"/>
      <w:r>
        <w:rPr>
          <w:w w:val="100"/>
        </w:rPr>
        <w:t>35</w:t>
      </w:r>
      <w:proofErr w:type="gramStart"/>
      <w:r w:rsidR="00541959">
        <w:rPr>
          <w:w w:val="100"/>
        </w:rPr>
        <w:t>.X.3</w:t>
      </w:r>
      <w:proofErr w:type="gramEnd"/>
      <w:r w:rsidR="00541959">
        <w:rPr>
          <w:w w:val="100"/>
        </w:rPr>
        <w:t xml:space="preserve"> Rules for </w:t>
      </w:r>
      <w:r w:rsidR="00076E02">
        <w:rPr>
          <w:w w:val="100"/>
        </w:rPr>
        <w:t>EHT</w:t>
      </w:r>
      <w:r w:rsidR="00541959">
        <w:rPr>
          <w:w w:val="100"/>
        </w:rPr>
        <w:t xml:space="preserve"> sounding protocol sequences</w:t>
      </w:r>
      <w:bookmarkEnd w:id="19"/>
    </w:p>
    <w:p w14:paraId="6CC607C3" w14:textId="46993AE5" w:rsidR="00541959" w:rsidRDefault="00541959" w:rsidP="00541959">
      <w:pPr>
        <w:pStyle w:val="T"/>
        <w:rPr>
          <w:w w:val="100"/>
        </w:rPr>
      </w:pPr>
      <w:r>
        <w:rPr>
          <w:vanish/>
          <w:w w:val="100"/>
        </w:rPr>
        <w:t>(#24010)</w:t>
      </w:r>
      <w:r>
        <w:rPr>
          <w:w w:val="100"/>
        </w:rPr>
        <w:t xml:space="preserve">An </w:t>
      </w:r>
      <w:r w:rsidR="00076E02">
        <w:rPr>
          <w:w w:val="100"/>
        </w:rPr>
        <w:t>EHT</w:t>
      </w:r>
      <w:r>
        <w:rPr>
          <w:w w:val="100"/>
        </w:rPr>
        <w:t xml:space="preserve"> non-TB sounding sequence is initiated by an </w:t>
      </w:r>
      <w:r w:rsidR="00076E02">
        <w:rPr>
          <w:w w:val="100"/>
        </w:rPr>
        <w:t>EHT</w:t>
      </w:r>
      <w:r>
        <w:rPr>
          <w:w w:val="100"/>
        </w:rPr>
        <w:t xml:space="preserve"> </w:t>
      </w:r>
      <w:proofErr w:type="spellStart"/>
      <w:r>
        <w:rPr>
          <w:w w:val="100"/>
        </w:rPr>
        <w:t>beamformer</w:t>
      </w:r>
      <w:proofErr w:type="spellEnd"/>
      <w:r>
        <w:rPr>
          <w:w w:val="100"/>
        </w:rPr>
        <w:t xml:space="preserve"> with an individually addressed </w:t>
      </w:r>
      <w:r w:rsidR="00076E02">
        <w:rPr>
          <w:w w:val="100"/>
        </w:rPr>
        <w:t>EHT</w:t>
      </w:r>
      <w:r>
        <w:rPr>
          <w:w w:val="100"/>
        </w:rPr>
        <w:t xml:space="preserve"> NDP Announcement frame comprising exactly one STA Info field, followed after SIFS by an </w:t>
      </w:r>
      <w:r w:rsidR="00076E02">
        <w:rPr>
          <w:w w:val="100"/>
        </w:rPr>
        <w:t>EHT</w:t>
      </w:r>
      <w:r>
        <w:rPr>
          <w:w w:val="100"/>
        </w:rPr>
        <w:t xml:space="preserve"> sounding NDP. The </w:t>
      </w:r>
      <w:r w:rsidR="00076E02">
        <w:rPr>
          <w:w w:val="100"/>
        </w:rPr>
        <w:t>EHT</w:t>
      </w:r>
      <w:r>
        <w:rPr>
          <w:w w:val="100"/>
        </w:rPr>
        <w:t xml:space="preserve"> </w:t>
      </w:r>
      <w:proofErr w:type="spellStart"/>
      <w:r>
        <w:rPr>
          <w:w w:val="100"/>
        </w:rPr>
        <w:t>beamformee</w:t>
      </w:r>
      <w:proofErr w:type="spellEnd"/>
      <w:r>
        <w:rPr>
          <w:w w:val="100"/>
        </w:rPr>
        <w:t xml:space="preserve"> responds after SIFS with an </w:t>
      </w:r>
      <w:r w:rsidR="00076E02">
        <w:rPr>
          <w:w w:val="100"/>
        </w:rPr>
        <w:t>EHT</w:t>
      </w:r>
      <w:r>
        <w:rPr>
          <w:w w:val="100"/>
        </w:rPr>
        <w:t xml:space="preserve"> Compressed Beamforming/CQI frame.</w:t>
      </w:r>
    </w:p>
    <w:p w14:paraId="0424B0B7" w14:textId="509EE2F9" w:rsidR="00541959" w:rsidRDefault="00541959" w:rsidP="00541959">
      <w:pPr>
        <w:pStyle w:val="T"/>
        <w:rPr>
          <w:w w:val="100"/>
        </w:rPr>
      </w:pPr>
      <w:r>
        <w:rPr>
          <w:w w:val="100"/>
        </w:rPr>
        <w:t xml:space="preserve">The AID11 subfield of the STA Info field shall be set to the AID of the STA identified by the RA field of the </w:t>
      </w:r>
      <w:r w:rsidR="00076E02">
        <w:rPr>
          <w:w w:val="100"/>
        </w:rPr>
        <w:t>EHT</w:t>
      </w:r>
      <w:r>
        <w:rPr>
          <w:w w:val="100"/>
        </w:rPr>
        <w:t xml:space="preserve"> NDP Announcement frame, or to 0 if the STA identified by the RA field is a mesh STA, AP or IBSS STA.</w:t>
      </w:r>
    </w:p>
    <w:p w14:paraId="0E9C0D1D" w14:textId="07E4057C" w:rsidR="00541959" w:rsidRDefault="00541959" w:rsidP="00541959">
      <w:pPr>
        <w:pStyle w:val="T"/>
        <w:rPr>
          <w:w w:val="100"/>
        </w:rPr>
      </w:pPr>
      <w:r>
        <w:rPr>
          <w:w w:val="100"/>
        </w:rPr>
        <w:t xml:space="preserve">An example of an </w:t>
      </w:r>
      <w:r w:rsidR="00076E02">
        <w:rPr>
          <w:w w:val="100"/>
        </w:rPr>
        <w:t>EHT</w:t>
      </w:r>
      <w:r>
        <w:rPr>
          <w:w w:val="100"/>
        </w:rPr>
        <w:t xml:space="preserve"> non-TB sounding sequence with a single </w:t>
      </w:r>
      <w:r w:rsidR="00076E02">
        <w:rPr>
          <w:w w:val="100"/>
        </w:rPr>
        <w:t>EHT</w:t>
      </w:r>
      <w:r>
        <w:rPr>
          <w:w w:val="100"/>
        </w:rPr>
        <w:t xml:space="preserve"> </w:t>
      </w:r>
      <w:proofErr w:type="spellStart"/>
      <w:r>
        <w:rPr>
          <w:w w:val="100"/>
        </w:rPr>
        <w:t>beamformee</w:t>
      </w:r>
      <w:proofErr w:type="spellEnd"/>
      <w:r>
        <w:rPr>
          <w:w w:val="100"/>
        </w:rPr>
        <w:t xml:space="preserve"> is shown in </w:t>
      </w:r>
      <w:r w:rsidR="00076E02">
        <w:rPr>
          <w:w w:val="100"/>
        </w:rPr>
        <w:t>Figure X1 (An illustration of EHT non-TB sounding).</w:t>
      </w:r>
      <w:r>
        <w:rPr>
          <w:w w:val="100"/>
        </w:rPr>
        <w:t>   </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000"/>
      </w:tblGrid>
      <w:tr w:rsidR="00541959" w14:paraId="587C3D64" w14:textId="77777777" w:rsidTr="00C95BE2">
        <w:trPr>
          <w:trHeight w:val="1480"/>
          <w:jc w:val="center"/>
        </w:trPr>
        <w:tc>
          <w:tcPr>
            <w:tcW w:w="8000" w:type="dxa"/>
            <w:tcBorders>
              <w:top w:val="nil"/>
              <w:left w:val="nil"/>
              <w:bottom w:val="nil"/>
              <w:right w:val="nil"/>
            </w:tcBorders>
            <w:tcMar>
              <w:top w:w="120" w:type="dxa"/>
              <w:left w:w="120" w:type="dxa"/>
              <w:bottom w:w="80" w:type="dxa"/>
              <w:right w:w="120" w:type="dxa"/>
            </w:tcMar>
          </w:tcPr>
          <w:p w14:paraId="13AFC098" w14:textId="785D7A57" w:rsidR="00541959" w:rsidRDefault="007458FC" w:rsidP="00C95BE2">
            <w:pPr>
              <w:pStyle w:val="CellBody"/>
            </w:pPr>
            <w:r>
              <w:object w:dxaOrig="10126" w:dyaOrig="1815" w14:anchorId="0DE10D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pt;height:70pt" o:ole="">
                  <v:imagedata r:id="rId13" o:title=""/>
                </v:shape>
                <o:OLEObject Type="Embed" ProgID="Visio.Drawing.15" ShapeID="_x0000_i1025" DrawAspect="Content" ObjectID="_1673248243" r:id="rId14"/>
              </w:object>
            </w:r>
          </w:p>
        </w:tc>
      </w:tr>
      <w:tr w:rsidR="00541959" w14:paraId="4D68F0B2" w14:textId="77777777" w:rsidTr="00C95BE2">
        <w:trPr>
          <w:jc w:val="center"/>
        </w:trPr>
        <w:tc>
          <w:tcPr>
            <w:tcW w:w="8000" w:type="dxa"/>
            <w:tcBorders>
              <w:top w:val="nil"/>
              <w:left w:val="nil"/>
              <w:bottom w:val="nil"/>
              <w:right w:val="nil"/>
            </w:tcBorders>
            <w:tcMar>
              <w:top w:w="120" w:type="dxa"/>
              <w:left w:w="120" w:type="dxa"/>
              <w:bottom w:w="80" w:type="dxa"/>
              <w:right w:w="120" w:type="dxa"/>
            </w:tcMar>
            <w:vAlign w:val="center"/>
          </w:tcPr>
          <w:p w14:paraId="314C0BAE" w14:textId="3ADE9417" w:rsidR="00541959" w:rsidRDefault="00076E02" w:rsidP="00076E02">
            <w:pPr>
              <w:pStyle w:val="FigTitle"/>
              <w:jc w:val="left"/>
            </w:pPr>
            <w:bookmarkStart w:id="20" w:name="RTF37313639383a204669675469"/>
            <w:r>
              <w:rPr>
                <w:w w:val="100"/>
              </w:rPr>
              <w:t xml:space="preserve">Figure X1 - </w:t>
            </w:r>
            <w:r w:rsidR="00541959">
              <w:rPr>
                <w:w w:val="100"/>
              </w:rPr>
              <w:t xml:space="preserve">An </w:t>
            </w:r>
            <w:r>
              <w:rPr>
                <w:w w:val="100"/>
              </w:rPr>
              <w:t>illustration</w:t>
            </w:r>
            <w:r w:rsidR="00541959">
              <w:rPr>
                <w:w w:val="100"/>
              </w:rPr>
              <w:t xml:space="preserve"> of </w:t>
            </w:r>
            <w:r>
              <w:rPr>
                <w:w w:val="100"/>
              </w:rPr>
              <w:t xml:space="preserve">EHT </w:t>
            </w:r>
            <w:r w:rsidR="00541959">
              <w:rPr>
                <w:w w:val="100"/>
              </w:rPr>
              <w:t>non-TB sounding</w:t>
            </w:r>
            <w:bookmarkEnd w:id="20"/>
            <w:r w:rsidR="00541959">
              <w:rPr>
                <w:vanish/>
                <w:w w:val="100"/>
              </w:rPr>
              <w:t>(#24010)</w:t>
            </w:r>
          </w:p>
        </w:tc>
      </w:tr>
    </w:tbl>
    <w:p w14:paraId="4DE6B860" w14:textId="77777777" w:rsidR="00541959" w:rsidRDefault="00541959" w:rsidP="00541959">
      <w:pPr>
        <w:pStyle w:val="T"/>
        <w:rPr>
          <w:w w:val="100"/>
        </w:rPr>
      </w:pPr>
    </w:p>
    <w:p w14:paraId="273C214E" w14:textId="3FCAA745" w:rsidR="00541959" w:rsidRDefault="00541959" w:rsidP="00541959">
      <w:pPr>
        <w:pStyle w:val="T"/>
        <w:rPr>
          <w:w w:val="100"/>
        </w:rPr>
      </w:pPr>
      <w:r>
        <w:rPr>
          <w:w w:val="100"/>
        </w:rPr>
        <w:t xml:space="preserve">An </w:t>
      </w:r>
      <w:r w:rsidR="00076E02">
        <w:rPr>
          <w:w w:val="100"/>
        </w:rPr>
        <w:t>EHT</w:t>
      </w:r>
      <w:r>
        <w:rPr>
          <w:w w:val="100"/>
        </w:rPr>
        <w:t xml:space="preserve"> </w:t>
      </w:r>
      <w:proofErr w:type="spellStart"/>
      <w:r>
        <w:rPr>
          <w:w w:val="100"/>
        </w:rPr>
        <w:t>beamformer</w:t>
      </w:r>
      <w:proofErr w:type="spellEnd"/>
      <w:r>
        <w:rPr>
          <w:w w:val="100"/>
        </w:rPr>
        <w:t xml:space="preserve"> that initiates the </w:t>
      </w:r>
      <w:r w:rsidR="00076E02">
        <w:rPr>
          <w:w w:val="100"/>
        </w:rPr>
        <w:t>EHT</w:t>
      </w:r>
      <w:r>
        <w:rPr>
          <w:w w:val="100"/>
        </w:rPr>
        <w:t xml:space="preserve"> non-TB sounding sequence shall transmit the </w:t>
      </w:r>
      <w:r w:rsidR="00076E02">
        <w:rPr>
          <w:w w:val="100"/>
        </w:rPr>
        <w:t>EHT</w:t>
      </w:r>
      <w:r>
        <w:rPr>
          <w:w w:val="100"/>
        </w:rPr>
        <w:t xml:space="preserve"> NDP Announcement frame with a single STA Info field, the STA Info field having a value in the AID11 field other than 2047</w:t>
      </w:r>
      <w:r>
        <w:rPr>
          <w:vanish/>
          <w:w w:val="100"/>
        </w:rPr>
        <w:t>(#24474)</w:t>
      </w:r>
      <w:r>
        <w:rPr>
          <w:w w:val="100"/>
        </w:rPr>
        <w:t xml:space="preserve"> and with the </w:t>
      </w:r>
      <w:r>
        <w:rPr>
          <w:w w:val="100"/>
        </w:rPr>
        <w:lastRenderedPageBreak/>
        <w:t>AID11 field in that STA Info field set to the AID of the STA identified by the RA field or to 0 if the STA identified by the RA field is a mesh STA, AP or IBSS member STA.</w:t>
      </w:r>
    </w:p>
    <w:p w14:paraId="48D66C6D" w14:textId="579C206C" w:rsidR="00541959" w:rsidRDefault="00541959" w:rsidP="00541959">
      <w:pPr>
        <w:pStyle w:val="T"/>
        <w:rPr>
          <w:w w:val="100"/>
        </w:rPr>
      </w:pPr>
      <w:r>
        <w:rPr>
          <w:w w:val="100"/>
        </w:rPr>
        <w:t xml:space="preserve">An </w:t>
      </w:r>
      <w:r w:rsidR="00076E02">
        <w:rPr>
          <w:w w:val="100"/>
        </w:rPr>
        <w:t>EHT</w:t>
      </w:r>
      <w:r>
        <w:rPr>
          <w:w w:val="100"/>
        </w:rPr>
        <w:t xml:space="preserve"> </w:t>
      </w:r>
      <w:proofErr w:type="spellStart"/>
      <w:r>
        <w:rPr>
          <w:w w:val="100"/>
        </w:rPr>
        <w:t>beamformer</w:t>
      </w:r>
      <w:proofErr w:type="spellEnd"/>
      <w:r>
        <w:rPr>
          <w:w w:val="100"/>
        </w:rPr>
        <w:t xml:space="preserve"> may initiate an </w:t>
      </w:r>
      <w:r w:rsidR="00076E02">
        <w:rPr>
          <w:w w:val="100"/>
        </w:rPr>
        <w:t>EHT</w:t>
      </w:r>
      <w:r>
        <w:rPr>
          <w:w w:val="100"/>
        </w:rPr>
        <w:t xml:space="preserve"> non-TB sounding sequence with an </w:t>
      </w:r>
      <w:r w:rsidR="00076E02">
        <w:rPr>
          <w:w w:val="100"/>
        </w:rPr>
        <w:t>EHT</w:t>
      </w:r>
      <w:r>
        <w:rPr>
          <w:w w:val="100"/>
        </w:rPr>
        <w:t xml:space="preserve"> </w:t>
      </w:r>
      <w:proofErr w:type="spellStart"/>
      <w:r>
        <w:rPr>
          <w:w w:val="100"/>
        </w:rPr>
        <w:t>beamformee</w:t>
      </w:r>
      <w:proofErr w:type="spellEnd"/>
      <w:r>
        <w:rPr>
          <w:w w:val="100"/>
        </w:rPr>
        <w:t xml:space="preserve"> to solicit SU </w:t>
      </w:r>
      <w:r w:rsidR="00294E06">
        <w:rPr>
          <w:w w:val="100"/>
        </w:rPr>
        <w:t xml:space="preserve">or CQI </w:t>
      </w:r>
      <w:r>
        <w:rPr>
          <w:w w:val="100"/>
        </w:rPr>
        <w:t>feedback.</w:t>
      </w:r>
    </w:p>
    <w:p w14:paraId="5B723D3D" w14:textId="219DE822" w:rsidR="00541959" w:rsidRDefault="00EA2485" w:rsidP="00541959">
      <w:pPr>
        <w:pStyle w:val="T"/>
        <w:rPr>
          <w:w w:val="100"/>
        </w:rPr>
      </w:pPr>
      <w:r>
        <w:rPr>
          <w:vanish/>
          <w:w w:val="100"/>
        </w:rPr>
        <w:t xml:space="preserve"> </w:t>
      </w:r>
      <w:r w:rsidR="00541959">
        <w:rPr>
          <w:vanish/>
          <w:w w:val="100"/>
        </w:rPr>
        <w:t>(#24012)</w:t>
      </w:r>
      <w:r w:rsidR="00541959">
        <w:rPr>
          <w:w w:val="100"/>
        </w:rPr>
        <w:t xml:space="preserve">An </w:t>
      </w:r>
      <w:r w:rsidR="00076E02">
        <w:rPr>
          <w:w w:val="100"/>
        </w:rPr>
        <w:t>EHT</w:t>
      </w:r>
      <w:r w:rsidR="00541959">
        <w:rPr>
          <w:w w:val="100"/>
        </w:rPr>
        <w:t xml:space="preserve"> TB sounding sequence is initiated by an </w:t>
      </w:r>
      <w:r w:rsidR="00076E02">
        <w:rPr>
          <w:w w:val="100"/>
        </w:rPr>
        <w:t>EHT</w:t>
      </w:r>
      <w:r w:rsidR="00541959">
        <w:rPr>
          <w:w w:val="100"/>
        </w:rPr>
        <w:t xml:space="preserve"> </w:t>
      </w:r>
      <w:proofErr w:type="spellStart"/>
      <w:r w:rsidR="00541959">
        <w:rPr>
          <w:w w:val="100"/>
        </w:rPr>
        <w:t>beamformer</w:t>
      </w:r>
      <w:proofErr w:type="spellEnd"/>
      <w:r w:rsidR="00541959">
        <w:rPr>
          <w:w w:val="100"/>
        </w:rPr>
        <w:t xml:space="preserve"> with a broadcast </w:t>
      </w:r>
      <w:r w:rsidR="00076E02">
        <w:rPr>
          <w:w w:val="100"/>
        </w:rPr>
        <w:t>EHT</w:t>
      </w:r>
      <w:r w:rsidR="00541959">
        <w:rPr>
          <w:w w:val="100"/>
        </w:rPr>
        <w:t xml:space="preserve"> NDP Announcement frame with two or more STA Info fields, followed after a SIFS by an </w:t>
      </w:r>
      <w:r w:rsidR="00076E02">
        <w:rPr>
          <w:w w:val="100"/>
        </w:rPr>
        <w:t>EHT</w:t>
      </w:r>
      <w:r w:rsidR="00541959">
        <w:rPr>
          <w:w w:val="100"/>
        </w:rPr>
        <w:t xml:space="preserve"> sounding NDP followed after a SIFS by a BFRP Trigger frame. Each </w:t>
      </w:r>
      <w:r w:rsidR="00076E02">
        <w:rPr>
          <w:w w:val="100"/>
        </w:rPr>
        <w:t>EHT</w:t>
      </w:r>
      <w:r w:rsidR="00541959">
        <w:rPr>
          <w:w w:val="100"/>
        </w:rPr>
        <w:t xml:space="preserve"> </w:t>
      </w:r>
      <w:proofErr w:type="spellStart"/>
      <w:r w:rsidR="00541959">
        <w:rPr>
          <w:w w:val="100"/>
        </w:rPr>
        <w:t>beamformee</w:t>
      </w:r>
      <w:proofErr w:type="spellEnd"/>
      <w:r w:rsidR="00541959">
        <w:rPr>
          <w:w w:val="100"/>
        </w:rPr>
        <w:t xml:space="preserve"> responds after a SIFS with an </w:t>
      </w:r>
      <w:r w:rsidR="00076E02">
        <w:rPr>
          <w:w w:val="100"/>
        </w:rPr>
        <w:t>EHT</w:t>
      </w:r>
      <w:r w:rsidR="00541959">
        <w:rPr>
          <w:w w:val="100"/>
        </w:rPr>
        <w:t xml:space="preserve"> Compressed Beamforming/CQI frame.</w:t>
      </w:r>
    </w:p>
    <w:p w14:paraId="48A42F17" w14:textId="5DD307C4" w:rsidR="00541959" w:rsidRDefault="00541959" w:rsidP="00541959">
      <w:pPr>
        <w:pStyle w:val="T"/>
        <w:rPr>
          <w:w w:val="100"/>
        </w:rPr>
      </w:pPr>
      <w:r>
        <w:rPr>
          <w:w w:val="100"/>
        </w:rPr>
        <w:t xml:space="preserve">An example of an </w:t>
      </w:r>
      <w:r w:rsidR="00076E02">
        <w:rPr>
          <w:w w:val="100"/>
        </w:rPr>
        <w:t>EHT</w:t>
      </w:r>
      <w:r>
        <w:rPr>
          <w:w w:val="100"/>
        </w:rPr>
        <w:t xml:space="preserve"> TB sounding sequence with more than one </w:t>
      </w:r>
      <w:r w:rsidR="00076E02">
        <w:rPr>
          <w:w w:val="100"/>
        </w:rPr>
        <w:t>EHT</w:t>
      </w:r>
      <w:r>
        <w:rPr>
          <w:w w:val="100"/>
        </w:rPr>
        <w:t xml:space="preserve"> </w:t>
      </w:r>
      <w:proofErr w:type="spellStart"/>
      <w:r>
        <w:rPr>
          <w:w w:val="100"/>
        </w:rPr>
        <w:t>beamformee</w:t>
      </w:r>
      <w:proofErr w:type="spellEnd"/>
      <w:r>
        <w:rPr>
          <w:w w:val="100"/>
        </w:rPr>
        <w:t xml:space="preserve"> is shown in </w:t>
      </w:r>
      <w:r w:rsidR="00076E02">
        <w:rPr>
          <w:w w:val="100"/>
        </w:rPr>
        <w:t>Figure X2 (An illustration of EHT TB sounding)</w:t>
      </w:r>
      <w:r>
        <w:rPr>
          <w:w w:val="100"/>
        </w:rPr>
        <w:t>.   </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8800"/>
      </w:tblGrid>
      <w:tr w:rsidR="00541959" w14:paraId="2E36D811" w14:textId="77777777" w:rsidTr="007458FC">
        <w:trPr>
          <w:trHeight w:val="3740"/>
          <w:jc w:val="center"/>
        </w:trPr>
        <w:tc>
          <w:tcPr>
            <w:tcW w:w="8800" w:type="dxa"/>
            <w:tcMar>
              <w:top w:w="120" w:type="dxa"/>
              <w:left w:w="120" w:type="dxa"/>
              <w:bottom w:w="80" w:type="dxa"/>
              <w:right w:w="120" w:type="dxa"/>
            </w:tcMar>
          </w:tcPr>
          <w:p w14:paraId="5DAF6EB4" w14:textId="3CA15259" w:rsidR="00541959" w:rsidRDefault="007458FC" w:rsidP="00C95BE2">
            <w:pPr>
              <w:pStyle w:val="CellBody"/>
            </w:pPr>
            <w:r>
              <w:object w:dxaOrig="12166" w:dyaOrig="4411" w14:anchorId="3CB8D8E3">
                <v:shape id="_x0000_i1026" type="#_x0000_t75" style="width:427.5pt;height:156pt" o:ole="">
                  <v:imagedata r:id="rId15" o:title=""/>
                </v:shape>
                <o:OLEObject Type="Embed" ProgID="Visio.Drawing.15" ShapeID="_x0000_i1026" DrawAspect="Content" ObjectID="_1673248244" r:id="rId16"/>
              </w:object>
            </w:r>
          </w:p>
        </w:tc>
      </w:tr>
      <w:tr w:rsidR="00541959" w14:paraId="25E4018D" w14:textId="77777777" w:rsidTr="007458FC">
        <w:trPr>
          <w:jc w:val="center"/>
        </w:trPr>
        <w:tc>
          <w:tcPr>
            <w:tcW w:w="8800" w:type="dxa"/>
            <w:tcMar>
              <w:top w:w="120" w:type="dxa"/>
              <w:left w:w="120" w:type="dxa"/>
              <w:bottom w:w="80" w:type="dxa"/>
              <w:right w:w="120" w:type="dxa"/>
            </w:tcMar>
            <w:vAlign w:val="center"/>
          </w:tcPr>
          <w:p w14:paraId="090BD481" w14:textId="30D7B9A6" w:rsidR="00541959" w:rsidRDefault="00076E02" w:rsidP="00076E02">
            <w:pPr>
              <w:pStyle w:val="FigTitle"/>
              <w:jc w:val="left"/>
            </w:pPr>
            <w:bookmarkStart w:id="21" w:name="RTF36393838333a204669675469"/>
            <w:r>
              <w:rPr>
                <w:w w:val="100"/>
              </w:rPr>
              <w:t xml:space="preserve">Figure X2 </w:t>
            </w:r>
            <w:r w:rsidR="00541959">
              <w:rPr>
                <w:w w:val="100"/>
              </w:rPr>
              <w:t xml:space="preserve">An </w:t>
            </w:r>
            <w:r>
              <w:rPr>
                <w:w w:val="100"/>
              </w:rPr>
              <w:t>illustration</w:t>
            </w:r>
            <w:r w:rsidR="00541959">
              <w:rPr>
                <w:w w:val="100"/>
              </w:rPr>
              <w:t xml:space="preserve"> of </w:t>
            </w:r>
            <w:r>
              <w:rPr>
                <w:w w:val="100"/>
              </w:rPr>
              <w:t>EHT</w:t>
            </w:r>
            <w:r w:rsidR="00541959">
              <w:rPr>
                <w:w w:val="100"/>
              </w:rPr>
              <w:t xml:space="preserve"> TB sounding</w:t>
            </w:r>
            <w:bookmarkEnd w:id="21"/>
            <w:r w:rsidR="00541959">
              <w:rPr>
                <w:vanish/>
                <w:w w:val="100"/>
              </w:rPr>
              <w:t>(#24012)</w:t>
            </w:r>
          </w:p>
        </w:tc>
      </w:tr>
    </w:tbl>
    <w:p w14:paraId="534BE7ED" w14:textId="0DE62442" w:rsidR="00541959" w:rsidRDefault="00541959" w:rsidP="00541959">
      <w:pPr>
        <w:pStyle w:val="T"/>
        <w:rPr>
          <w:w w:val="100"/>
        </w:rPr>
      </w:pPr>
      <w:r>
        <w:rPr>
          <w:w w:val="100"/>
        </w:rPr>
        <w:t xml:space="preserve">An </w:t>
      </w:r>
      <w:r w:rsidR="00076E02">
        <w:rPr>
          <w:w w:val="100"/>
        </w:rPr>
        <w:t>EHT</w:t>
      </w:r>
      <w:r>
        <w:rPr>
          <w:w w:val="100"/>
        </w:rPr>
        <w:t xml:space="preserve"> </w:t>
      </w:r>
      <w:proofErr w:type="spellStart"/>
      <w:r>
        <w:rPr>
          <w:w w:val="100"/>
        </w:rPr>
        <w:t>beamformer</w:t>
      </w:r>
      <w:proofErr w:type="spellEnd"/>
      <w:r>
        <w:rPr>
          <w:w w:val="100"/>
        </w:rPr>
        <w:t xml:space="preserve"> that initiates an </w:t>
      </w:r>
      <w:r w:rsidR="00076E02">
        <w:rPr>
          <w:w w:val="100"/>
        </w:rPr>
        <w:t>EHT</w:t>
      </w:r>
      <w:r>
        <w:rPr>
          <w:w w:val="100"/>
        </w:rPr>
        <w:t xml:space="preserve"> TB sounding sequence shall transmit the </w:t>
      </w:r>
      <w:r w:rsidR="00076E02">
        <w:rPr>
          <w:w w:val="100"/>
        </w:rPr>
        <w:t>EHT</w:t>
      </w:r>
      <w:r>
        <w:rPr>
          <w:w w:val="100"/>
        </w:rPr>
        <w:t xml:space="preserve"> NDP Announcement frame with two or more STA Info fields and the RA field set to the broadcast address.</w:t>
      </w:r>
    </w:p>
    <w:p w14:paraId="220D541A" w14:textId="58E99558" w:rsidR="00541959" w:rsidRDefault="00541959" w:rsidP="00541959">
      <w:pPr>
        <w:pStyle w:val="T"/>
        <w:rPr>
          <w:w w:val="100"/>
        </w:rPr>
      </w:pPr>
      <w:r>
        <w:rPr>
          <w:w w:val="100"/>
        </w:rPr>
        <w:t xml:space="preserve">An </w:t>
      </w:r>
      <w:r w:rsidR="00076E02">
        <w:rPr>
          <w:w w:val="100"/>
        </w:rPr>
        <w:t>EHT</w:t>
      </w:r>
      <w:r>
        <w:rPr>
          <w:w w:val="100"/>
        </w:rPr>
        <w:t xml:space="preserve"> </w:t>
      </w:r>
      <w:proofErr w:type="spellStart"/>
      <w:r>
        <w:rPr>
          <w:w w:val="100"/>
        </w:rPr>
        <w:t>beamformer</w:t>
      </w:r>
      <w:proofErr w:type="spellEnd"/>
      <w:r>
        <w:rPr>
          <w:w w:val="100"/>
        </w:rPr>
        <w:t xml:space="preserve"> may initiate an </w:t>
      </w:r>
      <w:r w:rsidR="00076E02">
        <w:rPr>
          <w:w w:val="100"/>
        </w:rPr>
        <w:t>EHT</w:t>
      </w:r>
      <w:r>
        <w:rPr>
          <w:w w:val="100"/>
        </w:rPr>
        <w:t xml:space="preserve"> TB sounding sequence to solicit </w:t>
      </w:r>
      <w:r w:rsidR="00294E06">
        <w:rPr>
          <w:w w:val="100"/>
        </w:rPr>
        <w:t>SU</w:t>
      </w:r>
      <w:r w:rsidR="00B07C72">
        <w:rPr>
          <w:w w:val="100"/>
        </w:rPr>
        <w:t>,</w:t>
      </w:r>
      <w:r w:rsidR="00294E06">
        <w:rPr>
          <w:w w:val="100"/>
        </w:rPr>
        <w:t xml:space="preserve"> </w:t>
      </w:r>
      <w:r>
        <w:rPr>
          <w:w w:val="100"/>
        </w:rPr>
        <w:t xml:space="preserve">MU </w:t>
      </w:r>
      <w:r w:rsidR="00B07C72">
        <w:rPr>
          <w:w w:val="100"/>
        </w:rPr>
        <w:t xml:space="preserve">or CQI </w:t>
      </w:r>
      <w:r>
        <w:rPr>
          <w:w w:val="100"/>
        </w:rPr>
        <w:t>feedback.</w:t>
      </w:r>
    </w:p>
    <w:p w14:paraId="74603D96" w14:textId="2F900134" w:rsidR="00541959" w:rsidRDefault="00541959" w:rsidP="00541959">
      <w:pPr>
        <w:pStyle w:val="T"/>
        <w:rPr>
          <w:w w:val="100"/>
        </w:rPr>
      </w:pPr>
      <w:r>
        <w:rPr>
          <w:w w:val="100"/>
        </w:rPr>
        <w:t xml:space="preserve">An </w:t>
      </w:r>
      <w:r w:rsidR="00076E02">
        <w:rPr>
          <w:w w:val="100"/>
        </w:rPr>
        <w:t>EHT</w:t>
      </w:r>
      <w:r>
        <w:rPr>
          <w:w w:val="100"/>
        </w:rPr>
        <w:t xml:space="preserve"> </w:t>
      </w:r>
      <w:proofErr w:type="spellStart"/>
      <w:r>
        <w:rPr>
          <w:w w:val="100"/>
        </w:rPr>
        <w:t>beamformer</w:t>
      </w:r>
      <w:proofErr w:type="spellEnd"/>
      <w:r>
        <w:rPr>
          <w:w w:val="100"/>
        </w:rPr>
        <w:t xml:space="preserve"> may initiate an </w:t>
      </w:r>
      <w:r w:rsidR="00076E02">
        <w:rPr>
          <w:w w:val="100"/>
        </w:rPr>
        <w:t>EHT</w:t>
      </w:r>
      <w:r>
        <w:rPr>
          <w:w w:val="100"/>
        </w:rPr>
        <w:t xml:space="preserve"> TB sounding sequence to solicit a feedback variant only if the feedback variant is computed based on parameters supported by the </w:t>
      </w:r>
      <w:r w:rsidR="00076E02">
        <w:rPr>
          <w:w w:val="100"/>
        </w:rPr>
        <w:t>EHT</w:t>
      </w:r>
      <w:r>
        <w:rPr>
          <w:w w:val="100"/>
        </w:rPr>
        <w:t xml:space="preserve"> </w:t>
      </w:r>
      <w:proofErr w:type="spellStart"/>
      <w:r>
        <w:rPr>
          <w:w w:val="100"/>
        </w:rPr>
        <w:t>beamformee</w:t>
      </w:r>
      <w:proofErr w:type="spellEnd"/>
      <w:r>
        <w:rPr>
          <w:w w:val="100"/>
        </w:rPr>
        <w:t xml:space="preserve">; otherwise the </w:t>
      </w:r>
      <w:r w:rsidR="00076E02">
        <w:rPr>
          <w:w w:val="100"/>
        </w:rPr>
        <w:t>EHT</w:t>
      </w:r>
      <w:r>
        <w:rPr>
          <w:w w:val="100"/>
        </w:rPr>
        <w:t xml:space="preserve"> </w:t>
      </w:r>
      <w:proofErr w:type="spellStart"/>
      <w:r>
        <w:rPr>
          <w:w w:val="100"/>
        </w:rPr>
        <w:t>beamformer</w:t>
      </w:r>
      <w:proofErr w:type="spellEnd"/>
      <w:r>
        <w:rPr>
          <w:w w:val="100"/>
        </w:rPr>
        <w:t xml:space="preserve"> shall not solicit a feedback variant computed based on parameters not supported by the </w:t>
      </w:r>
      <w:r w:rsidR="00076E02">
        <w:rPr>
          <w:w w:val="100"/>
        </w:rPr>
        <w:t>EHT</w:t>
      </w:r>
      <w:r>
        <w:rPr>
          <w:w w:val="100"/>
        </w:rPr>
        <w:t xml:space="preserve"> </w:t>
      </w:r>
      <w:proofErr w:type="spellStart"/>
      <w:r>
        <w:rPr>
          <w:w w:val="100"/>
        </w:rPr>
        <w:t>beamformee</w:t>
      </w:r>
      <w:proofErr w:type="spellEnd"/>
      <w:r>
        <w:rPr>
          <w:w w:val="100"/>
        </w:rPr>
        <w:t xml:space="preserve"> (see </w:t>
      </w:r>
      <w:r w:rsidR="005B75DB">
        <w:rPr>
          <w:w w:val="100"/>
        </w:rPr>
        <w:t>35</w:t>
      </w:r>
      <w:r w:rsidR="00076E02">
        <w:rPr>
          <w:w w:val="100"/>
        </w:rPr>
        <w:t>.X.2 (EHT sounding protocol)</w:t>
      </w:r>
      <w:r>
        <w:rPr>
          <w:w w:val="100"/>
        </w:rPr>
        <w:t>).</w:t>
      </w:r>
    </w:p>
    <w:p w14:paraId="2B27A306" w14:textId="037DABA5" w:rsidR="00541959" w:rsidRDefault="00541959" w:rsidP="008417B6">
      <w:pPr>
        <w:pStyle w:val="T"/>
        <w:rPr>
          <w:w w:val="100"/>
        </w:rPr>
      </w:pPr>
      <w:r>
        <w:rPr>
          <w:vanish/>
          <w:w w:val="100"/>
        </w:rPr>
        <w:t>(#24013)</w:t>
      </w:r>
      <w:r>
        <w:rPr>
          <w:w w:val="100"/>
        </w:rPr>
        <w:t xml:space="preserve">An </w:t>
      </w:r>
      <w:r w:rsidR="00076E02">
        <w:rPr>
          <w:w w:val="100"/>
        </w:rPr>
        <w:t>EHT</w:t>
      </w:r>
      <w:r>
        <w:rPr>
          <w:w w:val="100"/>
        </w:rPr>
        <w:t xml:space="preserve"> AP with dot11MultiBSSIDImplemented equal to true shall not send an </w:t>
      </w:r>
      <w:r w:rsidR="00076E02">
        <w:rPr>
          <w:w w:val="100"/>
        </w:rPr>
        <w:t>EHT</w:t>
      </w:r>
      <w:r>
        <w:rPr>
          <w:w w:val="100"/>
        </w:rPr>
        <w:t xml:space="preserve"> NDP Announcement frame with the TA field set to the transmitted BSSID to a non-AP STA that is associated with an AP corresponding to a </w:t>
      </w:r>
      <w:proofErr w:type="spellStart"/>
      <w:r>
        <w:rPr>
          <w:w w:val="100"/>
        </w:rPr>
        <w:t>nontransmitted</w:t>
      </w:r>
      <w:proofErr w:type="spellEnd"/>
      <w:r>
        <w:rPr>
          <w:w w:val="100"/>
        </w:rPr>
        <w:t xml:space="preserve"> BSSID</w:t>
      </w:r>
      <w:r>
        <w:rPr>
          <w:vanish/>
          <w:w w:val="100"/>
        </w:rPr>
        <w:t>(#24108)</w:t>
      </w:r>
      <w:r>
        <w:rPr>
          <w:w w:val="100"/>
        </w:rPr>
        <w:t xml:space="preserve"> in the multiple BSSID set unless the AP has received from the non-AP STA an </w:t>
      </w:r>
      <w:r w:rsidR="00076E02">
        <w:rPr>
          <w:w w:val="100"/>
        </w:rPr>
        <w:t>EHT</w:t>
      </w:r>
      <w:r>
        <w:rPr>
          <w:w w:val="100"/>
        </w:rPr>
        <w:t xml:space="preserve"> Capabilities element with the Rx Control Frame To </w:t>
      </w:r>
      <w:proofErr w:type="spellStart"/>
      <w:r>
        <w:rPr>
          <w:w w:val="100"/>
        </w:rPr>
        <w:t>MultiBSS</w:t>
      </w:r>
      <w:proofErr w:type="spellEnd"/>
      <w:r>
        <w:rPr>
          <w:w w:val="100"/>
        </w:rPr>
        <w:t xml:space="preserve"> subfield in the </w:t>
      </w:r>
      <w:r w:rsidR="00076E02">
        <w:rPr>
          <w:w w:val="100"/>
        </w:rPr>
        <w:t>EHT</w:t>
      </w:r>
      <w:r>
        <w:rPr>
          <w:w w:val="100"/>
        </w:rPr>
        <w:t xml:space="preserve"> MAC Capabilities Information field equal to 1.</w:t>
      </w:r>
      <w:r w:rsidR="008417B6">
        <w:rPr>
          <w:w w:val="100"/>
        </w:rPr>
        <w:t xml:space="preserve"> </w:t>
      </w:r>
    </w:p>
    <w:p w14:paraId="2AA5D6A7" w14:textId="103CBDA4" w:rsidR="00541959" w:rsidRDefault="00541959" w:rsidP="00541959">
      <w:pPr>
        <w:pStyle w:val="T"/>
        <w:rPr>
          <w:w w:val="100"/>
        </w:rPr>
      </w:pPr>
      <w:r>
        <w:rPr>
          <w:w w:val="100"/>
        </w:rPr>
        <w:t xml:space="preserve">An AP that transmits an </w:t>
      </w:r>
      <w:r w:rsidR="00076E02">
        <w:rPr>
          <w:w w:val="100"/>
        </w:rPr>
        <w:t>EHT</w:t>
      </w:r>
      <w:r>
        <w:rPr>
          <w:w w:val="100"/>
        </w:rPr>
        <w:t xml:space="preserve"> NDP Announcement frame identifying </w:t>
      </w:r>
      <w:r w:rsidR="00076E02">
        <w:rPr>
          <w:w w:val="100"/>
        </w:rPr>
        <w:t>EHT</w:t>
      </w:r>
      <w:r>
        <w:rPr>
          <w:w w:val="100"/>
        </w:rPr>
        <w:t xml:space="preserve"> STAs shall set the TA field of the frame to the MAC address of the AP, unless dot11MultiBSSIDImplemented is true and the </w:t>
      </w:r>
      <w:r w:rsidR="00076E02">
        <w:rPr>
          <w:w w:val="100"/>
        </w:rPr>
        <w:t>EHT</w:t>
      </w:r>
      <w:r>
        <w:rPr>
          <w:w w:val="100"/>
        </w:rPr>
        <w:t xml:space="preserve"> NDP Announcement frame identifies STAs from at least two different BSSs of the multiple BSSID set, in which case, the AP shall set the TA field of the frame to the transmitted BSSID. If the </w:t>
      </w:r>
      <w:r w:rsidR="00076E02">
        <w:rPr>
          <w:w w:val="100"/>
        </w:rPr>
        <w:t>EHT</w:t>
      </w:r>
      <w:r>
        <w:rPr>
          <w:w w:val="100"/>
        </w:rPr>
        <w:t xml:space="preserve"> NDP Announcement frame is transmitted in a non-HT </w:t>
      </w:r>
      <w:r>
        <w:rPr>
          <w:w w:val="100"/>
        </w:rPr>
        <w:lastRenderedPageBreak/>
        <w:t xml:space="preserve">duplicate PPDU then the TA field of the </w:t>
      </w:r>
      <w:r w:rsidR="00076E02">
        <w:rPr>
          <w:w w:val="100"/>
        </w:rPr>
        <w:t>EHT</w:t>
      </w:r>
      <w:r>
        <w:rPr>
          <w:w w:val="100"/>
        </w:rPr>
        <w:t xml:space="preserve"> NDP Announcement frame is a bandwidth signaling TA (see 10.6.6.6 (Channel Width selection for Control frames)).</w:t>
      </w:r>
    </w:p>
    <w:p w14:paraId="3728845C" w14:textId="422490A2" w:rsidR="00541959" w:rsidRDefault="00541959" w:rsidP="00541959">
      <w:pPr>
        <w:pStyle w:val="T"/>
        <w:rPr>
          <w:w w:val="100"/>
        </w:rPr>
      </w:pPr>
      <w:r>
        <w:rPr>
          <w:w w:val="100"/>
        </w:rPr>
        <w:t xml:space="preserve">An </w:t>
      </w:r>
      <w:r w:rsidR="00076E02">
        <w:rPr>
          <w:w w:val="100"/>
        </w:rPr>
        <w:t>EHT</w:t>
      </w:r>
      <w:r>
        <w:rPr>
          <w:w w:val="100"/>
        </w:rPr>
        <w:t xml:space="preserve"> </w:t>
      </w:r>
      <w:proofErr w:type="spellStart"/>
      <w:r>
        <w:rPr>
          <w:w w:val="100"/>
        </w:rPr>
        <w:t>beamformer</w:t>
      </w:r>
      <w:proofErr w:type="spellEnd"/>
      <w:r>
        <w:rPr>
          <w:w w:val="100"/>
        </w:rPr>
        <w:t xml:space="preserve"> that transmits an </w:t>
      </w:r>
      <w:r w:rsidR="00076E02">
        <w:rPr>
          <w:w w:val="100"/>
        </w:rPr>
        <w:t>EHT</w:t>
      </w:r>
      <w:r>
        <w:rPr>
          <w:w w:val="100"/>
        </w:rPr>
        <w:t xml:space="preserve"> NDP Announcement frame to an </w:t>
      </w:r>
      <w:r w:rsidR="00076E02">
        <w:rPr>
          <w:w w:val="100"/>
        </w:rPr>
        <w:t>EHT</w:t>
      </w:r>
      <w:r>
        <w:rPr>
          <w:w w:val="100"/>
        </w:rPr>
        <w:t xml:space="preserve"> </w:t>
      </w:r>
      <w:proofErr w:type="spellStart"/>
      <w:r>
        <w:rPr>
          <w:w w:val="100"/>
        </w:rPr>
        <w:t>beamformee</w:t>
      </w:r>
      <w:proofErr w:type="spellEnd"/>
      <w:r>
        <w:rPr>
          <w:w w:val="100"/>
        </w:rPr>
        <w:t xml:space="preserve"> that is an AP, TDLS peer STA, mesh STA or IBSS STA, shall include one STA Info field in the </w:t>
      </w:r>
      <w:r w:rsidR="00076E02">
        <w:rPr>
          <w:w w:val="100"/>
        </w:rPr>
        <w:t>EHT</w:t>
      </w:r>
      <w:r>
        <w:rPr>
          <w:w w:val="100"/>
        </w:rPr>
        <w:t xml:space="preserve"> NDP Announcement frame and shall set the AID11 field in the STA Info field of the frame to 0.</w:t>
      </w:r>
    </w:p>
    <w:p w14:paraId="286A8009" w14:textId="489721A8" w:rsidR="00541959" w:rsidRDefault="00541959" w:rsidP="00541959">
      <w:pPr>
        <w:pStyle w:val="T"/>
        <w:rPr>
          <w:w w:val="100"/>
        </w:rPr>
      </w:pPr>
      <w:r>
        <w:rPr>
          <w:w w:val="100"/>
        </w:rPr>
        <w:t xml:space="preserve">An </w:t>
      </w:r>
      <w:r w:rsidR="00076E02">
        <w:rPr>
          <w:w w:val="100"/>
        </w:rPr>
        <w:t>EHT</w:t>
      </w:r>
      <w:r>
        <w:rPr>
          <w:w w:val="100"/>
        </w:rPr>
        <w:t xml:space="preserve"> </w:t>
      </w:r>
      <w:proofErr w:type="spellStart"/>
      <w:r>
        <w:rPr>
          <w:w w:val="100"/>
        </w:rPr>
        <w:t>beamformer</w:t>
      </w:r>
      <w:proofErr w:type="spellEnd"/>
      <w:r>
        <w:rPr>
          <w:w w:val="100"/>
        </w:rPr>
        <w:t xml:space="preserve"> that is an AP and that transmits an </w:t>
      </w:r>
      <w:r w:rsidR="00076E02">
        <w:rPr>
          <w:w w:val="100"/>
        </w:rPr>
        <w:t>EHT</w:t>
      </w:r>
      <w:r>
        <w:rPr>
          <w:w w:val="100"/>
        </w:rPr>
        <w:t xml:space="preserve"> NDP Announcement frame to one or more </w:t>
      </w:r>
      <w:r w:rsidR="00076E02">
        <w:rPr>
          <w:w w:val="100"/>
        </w:rPr>
        <w:t>EHT</w:t>
      </w:r>
      <w:r>
        <w:rPr>
          <w:w w:val="100"/>
        </w:rPr>
        <w:t xml:space="preserve"> </w:t>
      </w:r>
      <w:proofErr w:type="spellStart"/>
      <w:r>
        <w:rPr>
          <w:w w:val="100"/>
        </w:rPr>
        <w:t>beamformees</w:t>
      </w:r>
      <w:proofErr w:type="spellEnd"/>
      <w:r>
        <w:rPr>
          <w:w w:val="100"/>
        </w:rPr>
        <w:t xml:space="preserve"> shall set the AID11 field in the STA Info field identifying a non-AP STA to the 11 LSBs of the AID of the non-AP STA.</w:t>
      </w:r>
    </w:p>
    <w:p w14:paraId="18BE9F1B" w14:textId="4F584321" w:rsidR="00541959" w:rsidRDefault="00541959" w:rsidP="00541959">
      <w:pPr>
        <w:pStyle w:val="T"/>
        <w:rPr>
          <w:w w:val="100"/>
        </w:rPr>
      </w:pPr>
      <w:r>
        <w:rPr>
          <w:w w:val="100"/>
        </w:rPr>
        <w:t xml:space="preserve">An </w:t>
      </w:r>
      <w:r w:rsidR="00076E02">
        <w:rPr>
          <w:w w:val="100"/>
        </w:rPr>
        <w:t>EHT</w:t>
      </w:r>
      <w:r>
        <w:rPr>
          <w:w w:val="100"/>
        </w:rPr>
        <w:t xml:space="preserve"> NDP Announcement frame shall not include multiple STA Info fields that have the same value in the AID11 subfield.</w:t>
      </w:r>
    </w:p>
    <w:p w14:paraId="1BFB64CB" w14:textId="77777777" w:rsidR="00DE6E85" w:rsidRDefault="00DE6E85" w:rsidP="00DE6E85">
      <w:pPr>
        <w:pStyle w:val="T"/>
        <w:rPr>
          <w:w w:val="100"/>
        </w:rPr>
      </w:pPr>
      <w:r>
        <w:rPr>
          <w:w w:val="100"/>
        </w:rPr>
        <w:t xml:space="preserve">In an EHT TB sounding sequence, a STA Info field in the EHT NDP Announcement frame that solicits SU or MU feedback indicates the subcarrier grouping, </w:t>
      </w:r>
      <w:r>
        <w:rPr>
          <w:i/>
          <w:iCs/>
          <w:w w:val="100"/>
        </w:rPr>
        <w:t>Ng</w:t>
      </w:r>
      <w:r>
        <w:rPr>
          <w:w w:val="100"/>
        </w:rPr>
        <w:t xml:space="preserve">, codebook size and the number of columns, </w:t>
      </w:r>
      <w:proofErr w:type="spellStart"/>
      <w:proofErr w:type="gramStart"/>
      <w:r>
        <w:rPr>
          <w:i/>
          <w:iCs/>
          <w:w w:val="100"/>
        </w:rPr>
        <w:t>Nc</w:t>
      </w:r>
      <w:proofErr w:type="spellEnd"/>
      <w:proofErr w:type="gramEnd"/>
      <w:r>
        <w:rPr>
          <w:w w:val="100"/>
        </w:rPr>
        <w:t xml:space="preserve">, to be used by the EHT </w:t>
      </w:r>
      <w:proofErr w:type="spellStart"/>
      <w:r>
        <w:rPr>
          <w:w w:val="100"/>
        </w:rPr>
        <w:t>beamformee</w:t>
      </w:r>
      <w:proofErr w:type="spellEnd"/>
      <w:r>
        <w:rPr>
          <w:w w:val="100"/>
        </w:rPr>
        <w:t xml:space="preserve"> identified by the STA Info field for the generation of the SU or MU feedback. </w:t>
      </w:r>
    </w:p>
    <w:p w14:paraId="16567A58" w14:textId="6257E0C4" w:rsidR="00DE6E85" w:rsidRDefault="00425EC0" w:rsidP="00DE6E85">
      <w:pPr>
        <w:pStyle w:val="T"/>
        <w:rPr>
          <w:w w:val="100"/>
        </w:rPr>
      </w:pPr>
      <w:r>
        <w:rPr>
          <w:w w:val="100"/>
        </w:rPr>
        <w:t xml:space="preserve">In an EHT non-TB sounding sequence where the STA Info field in the EHT NDP Announcement frame solicits SU feedback, the subcarrier grouping, </w:t>
      </w:r>
      <w:r>
        <w:rPr>
          <w:i/>
          <w:iCs/>
          <w:w w:val="100"/>
        </w:rPr>
        <w:t>Ng</w:t>
      </w:r>
      <w:r>
        <w:rPr>
          <w:w w:val="100"/>
        </w:rPr>
        <w:t xml:space="preserve">, codebook size and the number of columns, </w:t>
      </w:r>
      <w:proofErr w:type="spellStart"/>
      <w:r>
        <w:rPr>
          <w:i/>
          <w:iCs/>
          <w:w w:val="100"/>
        </w:rPr>
        <w:t>Nc</w:t>
      </w:r>
      <w:proofErr w:type="spellEnd"/>
      <w:r>
        <w:rPr>
          <w:w w:val="100"/>
        </w:rPr>
        <w:t xml:space="preserve">, used for the generation of the SU feedback are determined by the EHT </w:t>
      </w:r>
      <w:proofErr w:type="spellStart"/>
      <w:r>
        <w:rPr>
          <w:w w:val="100"/>
        </w:rPr>
        <w:t>beamformee</w:t>
      </w:r>
      <w:proofErr w:type="spellEnd"/>
      <w:r>
        <w:rPr>
          <w:w w:val="100"/>
        </w:rPr>
        <w:t>.</w:t>
      </w:r>
      <w:r w:rsidR="00330345">
        <w:rPr>
          <w:w w:val="100"/>
        </w:rPr>
        <w:t xml:space="preserve"> </w:t>
      </w:r>
      <w:r w:rsidR="00DE6E85">
        <w:rPr>
          <w:w w:val="100"/>
        </w:rPr>
        <w:t xml:space="preserve">In an EHT TB sounding sequence, a STA Info field in the EHT NDP Announcement frame that solicits CQI feedback indicates the </w:t>
      </w:r>
      <w:proofErr w:type="spellStart"/>
      <w:proofErr w:type="gramStart"/>
      <w:r w:rsidR="00DE6E85">
        <w:rPr>
          <w:i/>
          <w:iCs/>
          <w:w w:val="100"/>
        </w:rPr>
        <w:t>Nc</w:t>
      </w:r>
      <w:proofErr w:type="spellEnd"/>
      <w:proofErr w:type="gramEnd"/>
      <w:r w:rsidR="00DE6E85">
        <w:rPr>
          <w:w w:val="100"/>
        </w:rPr>
        <w:t xml:space="preserve"> to be used by the EHT </w:t>
      </w:r>
      <w:proofErr w:type="spellStart"/>
      <w:r w:rsidR="00DE6E85">
        <w:rPr>
          <w:w w:val="100"/>
        </w:rPr>
        <w:t>beamformee</w:t>
      </w:r>
      <w:proofErr w:type="spellEnd"/>
      <w:r w:rsidR="00DE6E85">
        <w:rPr>
          <w:w w:val="100"/>
        </w:rPr>
        <w:t xml:space="preserve"> identified by the STA Info field for the generation of the CQI feedback.</w:t>
      </w:r>
    </w:p>
    <w:p w14:paraId="1B8924F5" w14:textId="791C89CE" w:rsidR="00425EC0" w:rsidRDefault="00425EC0" w:rsidP="00425EC0">
      <w:pPr>
        <w:pStyle w:val="T"/>
        <w:rPr>
          <w:w w:val="100"/>
        </w:rPr>
      </w:pPr>
      <w:r>
        <w:rPr>
          <w:w w:val="100"/>
        </w:rPr>
        <w:t xml:space="preserve">In an EHT non-TB sounding sequence where the STA Info field in the EHT NDP Announcement frame solicits CQI feedback, the </w:t>
      </w:r>
      <w:proofErr w:type="spellStart"/>
      <w:proofErr w:type="gramStart"/>
      <w:r>
        <w:rPr>
          <w:i/>
          <w:iCs/>
          <w:w w:val="100"/>
        </w:rPr>
        <w:t>Nc</w:t>
      </w:r>
      <w:proofErr w:type="spellEnd"/>
      <w:proofErr w:type="gramEnd"/>
      <w:r>
        <w:rPr>
          <w:w w:val="100"/>
        </w:rPr>
        <w:t xml:space="preserve"> used for the generation of the CQI feedback is determined by the EHT </w:t>
      </w:r>
      <w:proofErr w:type="spellStart"/>
      <w:r>
        <w:rPr>
          <w:w w:val="100"/>
        </w:rPr>
        <w:t>beamformee</w:t>
      </w:r>
      <w:proofErr w:type="spellEnd"/>
      <w:r>
        <w:rPr>
          <w:w w:val="100"/>
        </w:rPr>
        <w:t>.</w:t>
      </w:r>
    </w:p>
    <w:p w14:paraId="411C81D3" w14:textId="77777777" w:rsidR="003D79F8" w:rsidRDefault="003D79F8" w:rsidP="003D79F8">
      <w:pPr>
        <w:pStyle w:val="T"/>
        <w:rPr>
          <w:w w:val="100"/>
        </w:rPr>
      </w:pPr>
      <w:r>
        <w:rPr>
          <w:w w:val="100"/>
        </w:rPr>
        <w:t xml:space="preserve">An EHT </w:t>
      </w:r>
      <w:proofErr w:type="spellStart"/>
      <w:r>
        <w:rPr>
          <w:w w:val="100"/>
        </w:rPr>
        <w:t>beamformer</w:t>
      </w:r>
      <w:proofErr w:type="spellEnd"/>
      <w:r>
        <w:rPr>
          <w:w w:val="100"/>
        </w:rPr>
        <w:t xml:space="preserve"> that has initiated an EHT TB sounding sequence may send another BFRP Trigger frame in the same TXOP as shown in Figure X2 (An illustration of EHT TB sounding). The EHT </w:t>
      </w:r>
      <w:proofErr w:type="spellStart"/>
      <w:r>
        <w:rPr>
          <w:w w:val="100"/>
        </w:rPr>
        <w:t>beamformer</w:t>
      </w:r>
      <w:proofErr w:type="spellEnd"/>
      <w:r>
        <w:rPr>
          <w:w w:val="100"/>
        </w:rPr>
        <w:t xml:space="preserve"> uses the additional BFRP Trigger frames to solicit EHT compressed beamforming/CQI reports from EHT </w:t>
      </w:r>
      <w:proofErr w:type="spellStart"/>
      <w:r>
        <w:rPr>
          <w:w w:val="100"/>
        </w:rPr>
        <w:t>beamformees</w:t>
      </w:r>
      <w:proofErr w:type="spellEnd"/>
      <w:r>
        <w:rPr>
          <w:w w:val="100"/>
        </w:rPr>
        <w:t xml:space="preserve"> not addressed in a previous BFRP Trigger frame. An EHT </w:t>
      </w:r>
      <w:proofErr w:type="spellStart"/>
      <w:r>
        <w:rPr>
          <w:w w:val="100"/>
        </w:rPr>
        <w:t>beamformer</w:t>
      </w:r>
      <w:proofErr w:type="spellEnd"/>
      <w:r>
        <w:rPr>
          <w:w w:val="100"/>
        </w:rPr>
        <w:t xml:space="preserve"> shall not transmit a BFRP Trigger frame that identifies a STA identified in the EHT NDP Announcement frame of an EHT TB sounding sequence unless it is in the same TXOP as the EHT TB sounding sequence.</w:t>
      </w:r>
    </w:p>
    <w:p w14:paraId="7B81283B" w14:textId="5B2B4B6A" w:rsidR="00541959" w:rsidRDefault="00541959" w:rsidP="00541959">
      <w:pPr>
        <w:pStyle w:val="T"/>
        <w:rPr>
          <w:w w:val="100"/>
        </w:rPr>
      </w:pPr>
      <w:r>
        <w:rPr>
          <w:w w:val="100"/>
        </w:rPr>
        <w:t xml:space="preserve">An </w:t>
      </w:r>
      <w:r w:rsidR="00076E02">
        <w:rPr>
          <w:w w:val="100"/>
        </w:rPr>
        <w:t>EHT</w:t>
      </w:r>
      <w:r>
        <w:rPr>
          <w:w w:val="100"/>
        </w:rPr>
        <w:t xml:space="preserve"> </w:t>
      </w:r>
      <w:proofErr w:type="spellStart"/>
      <w:r>
        <w:rPr>
          <w:w w:val="100"/>
        </w:rPr>
        <w:t>beamformer</w:t>
      </w:r>
      <w:proofErr w:type="spellEnd"/>
      <w:r>
        <w:rPr>
          <w:w w:val="100"/>
        </w:rPr>
        <w:t xml:space="preserve"> that transmits an </w:t>
      </w:r>
      <w:r w:rsidR="00076E02">
        <w:rPr>
          <w:w w:val="100"/>
        </w:rPr>
        <w:t>EHT</w:t>
      </w:r>
      <w:r>
        <w:rPr>
          <w:w w:val="100"/>
        </w:rPr>
        <w:t xml:space="preserve"> NDP Announcement frame as part of an </w:t>
      </w:r>
      <w:r w:rsidR="00076E02">
        <w:rPr>
          <w:w w:val="100"/>
        </w:rPr>
        <w:t>EHT</w:t>
      </w:r>
      <w:r>
        <w:rPr>
          <w:w w:val="100"/>
        </w:rPr>
        <w:t xml:space="preserve"> TB sounding sequence shall set the </w:t>
      </w:r>
      <w:proofErr w:type="spellStart"/>
      <w:r>
        <w:rPr>
          <w:w w:val="100"/>
        </w:rPr>
        <w:t>Nc</w:t>
      </w:r>
      <w:proofErr w:type="spellEnd"/>
      <w:r>
        <w:rPr>
          <w:w w:val="100"/>
        </w:rPr>
        <w:t xml:space="preserve"> subfield of the STA Info field to indicate a value less than or equal to the minimum of:</w:t>
      </w:r>
    </w:p>
    <w:p w14:paraId="24F15D04" w14:textId="5303C6FE" w:rsidR="00541959" w:rsidRDefault="00541959" w:rsidP="002B4566">
      <w:pPr>
        <w:pStyle w:val="DL"/>
        <w:numPr>
          <w:ilvl w:val="0"/>
          <w:numId w:val="3"/>
        </w:numPr>
        <w:ind w:left="640" w:hanging="440"/>
        <w:rPr>
          <w:w w:val="100"/>
        </w:rPr>
        <w:pPrChange w:id="22" w:author="Wook Bong Lee" w:date="2021-01-27T10:24:00Z">
          <w:pPr>
            <w:pStyle w:val="DL"/>
            <w:numPr>
              <w:numId w:val="39"/>
            </w:numPr>
            <w:tabs>
              <w:tab w:val="num" w:pos="360"/>
            </w:tabs>
          </w:pPr>
        </w:pPrChange>
      </w:pPr>
      <w:r>
        <w:rPr>
          <w:w w:val="100"/>
        </w:rPr>
        <w:t xml:space="preserve">The maximum number of supported spatial streams according to the corresponding </w:t>
      </w:r>
      <w:r w:rsidR="00076E02">
        <w:rPr>
          <w:w w:val="100"/>
        </w:rPr>
        <w:t>EHT</w:t>
      </w:r>
      <w:r>
        <w:rPr>
          <w:w w:val="100"/>
        </w:rPr>
        <w:t xml:space="preserve"> </w:t>
      </w:r>
      <w:proofErr w:type="spellStart"/>
      <w:r>
        <w:rPr>
          <w:w w:val="100"/>
        </w:rPr>
        <w:t>beamformee’s</w:t>
      </w:r>
      <w:proofErr w:type="spellEnd"/>
      <w:r>
        <w:rPr>
          <w:w w:val="100"/>
        </w:rPr>
        <w:t xml:space="preserve"> Rx </w:t>
      </w:r>
      <w:r w:rsidR="00076E02" w:rsidRPr="005A7220">
        <w:rPr>
          <w:w w:val="100"/>
        </w:rPr>
        <w:t>EHT</w:t>
      </w:r>
      <w:r w:rsidRPr="005A7220">
        <w:rPr>
          <w:w w:val="100"/>
        </w:rPr>
        <w:t xml:space="preserve">-MCS Map ≤ 80 MHz, Rx </w:t>
      </w:r>
      <w:r w:rsidR="00076E02" w:rsidRPr="005A7220">
        <w:rPr>
          <w:w w:val="100"/>
        </w:rPr>
        <w:t>EHT</w:t>
      </w:r>
      <w:r w:rsidRPr="005A7220">
        <w:rPr>
          <w:w w:val="100"/>
        </w:rPr>
        <w:t xml:space="preserve">-MCS Map </w:t>
      </w:r>
      <w:r w:rsidR="00BD7201" w:rsidRPr="005A7220">
        <w:rPr>
          <w:w w:val="100"/>
        </w:rPr>
        <w:t xml:space="preserve">= </w:t>
      </w:r>
      <w:r w:rsidRPr="005A7220">
        <w:rPr>
          <w:w w:val="100"/>
        </w:rPr>
        <w:t xml:space="preserve">160 MHz, and Rx </w:t>
      </w:r>
      <w:r w:rsidR="00076E02" w:rsidRPr="005A7220">
        <w:rPr>
          <w:w w:val="100"/>
        </w:rPr>
        <w:t>EHT</w:t>
      </w:r>
      <w:r w:rsidRPr="005A7220">
        <w:rPr>
          <w:w w:val="100"/>
        </w:rPr>
        <w:t xml:space="preserve">-MCS Map </w:t>
      </w:r>
      <w:r w:rsidR="00BD7201" w:rsidRPr="005A7220">
        <w:rPr>
          <w:w w:val="100"/>
        </w:rPr>
        <w:t xml:space="preserve">= </w:t>
      </w:r>
      <w:r w:rsidR="008851C8" w:rsidRPr="005A7220">
        <w:rPr>
          <w:w w:val="100"/>
        </w:rPr>
        <w:t>320</w:t>
      </w:r>
      <w:r w:rsidRPr="005A7220">
        <w:rPr>
          <w:w w:val="100"/>
        </w:rPr>
        <w:t> MHz</w:t>
      </w:r>
      <w:r>
        <w:rPr>
          <w:w w:val="100"/>
        </w:rPr>
        <w:t xml:space="preserve"> subfields in the Supported </w:t>
      </w:r>
      <w:r w:rsidR="00076E02">
        <w:rPr>
          <w:w w:val="100"/>
        </w:rPr>
        <w:t>EHT</w:t>
      </w:r>
      <w:r>
        <w:rPr>
          <w:w w:val="100"/>
        </w:rPr>
        <w:t>-MCS And NSS Set field in</w:t>
      </w:r>
      <w:r>
        <w:rPr>
          <w:vanish/>
          <w:w w:val="100"/>
        </w:rPr>
        <w:t>(#Ed)</w:t>
      </w:r>
      <w:r>
        <w:rPr>
          <w:w w:val="100"/>
        </w:rPr>
        <w:t xml:space="preserve"> the </w:t>
      </w:r>
      <w:r w:rsidR="00076E02">
        <w:rPr>
          <w:w w:val="100"/>
        </w:rPr>
        <w:t>EHT</w:t>
      </w:r>
      <w:r>
        <w:rPr>
          <w:w w:val="100"/>
        </w:rPr>
        <w:t xml:space="preserve"> Capabilities element sent by the </w:t>
      </w:r>
      <w:r w:rsidR="00076E02">
        <w:rPr>
          <w:w w:val="100"/>
        </w:rPr>
        <w:t>EHT</w:t>
      </w:r>
      <w:r>
        <w:rPr>
          <w:w w:val="100"/>
        </w:rPr>
        <w:t xml:space="preserve"> </w:t>
      </w:r>
      <w:proofErr w:type="spellStart"/>
      <w:r>
        <w:rPr>
          <w:w w:val="100"/>
        </w:rPr>
        <w:t>beamformee</w:t>
      </w:r>
      <w:proofErr w:type="spellEnd"/>
      <w:r>
        <w:rPr>
          <w:w w:val="100"/>
        </w:rPr>
        <w:t>.</w:t>
      </w:r>
    </w:p>
    <w:p w14:paraId="5A8A2669" w14:textId="017471B2" w:rsidR="00541959" w:rsidRDefault="00541959" w:rsidP="002B4566">
      <w:pPr>
        <w:pStyle w:val="DL"/>
        <w:numPr>
          <w:ilvl w:val="0"/>
          <w:numId w:val="3"/>
        </w:numPr>
        <w:ind w:left="640" w:hanging="440"/>
        <w:rPr>
          <w:w w:val="100"/>
        </w:rPr>
        <w:pPrChange w:id="23" w:author="Wook Bong Lee" w:date="2021-01-27T10:24:00Z">
          <w:pPr>
            <w:pStyle w:val="DL"/>
            <w:numPr>
              <w:numId w:val="39"/>
            </w:numPr>
            <w:tabs>
              <w:tab w:val="num" w:pos="360"/>
            </w:tabs>
          </w:pPr>
        </w:pPrChange>
      </w:pPr>
      <w:r>
        <w:rPr>
          <w:w w:val="100"/>
        </w:rPr>
        <w:t xml:space="preserve">The maximum number of supported spatial streams according to the Rx NSS subfield value in the most recently received Operating Mode Notification frame, Operating Mode Notification element with the Rx NSS Type subfield equal to 0, or OM Control subfield sent by the corresponding </w:t>
      </w:r>
      <w:r w:rsidR="00076E02">
        <w:rPr>
          <w:w w:val="100"/>
        </w:rPr>
        <w:t>EHT</w:t>
      </w:r>
      <w:r>
        <w:rPr>
          <w:w w:val="100"/>
        </w:rPr>
        <w:t xml:space="preserve"> </w:t>
      </w:r>
      <w:proofErr w:type="spellStart"/>
      <w:r>
        <w:rPr>
          <w:w w:val="100"/>
        </w:rPr>
        <w:t>beamformee</w:t>
      </w:r>
      <w:proofErr w:type="spellEnd"/>
      <w:r>
        <w:rPr>
          <w:w w:val="100"/>
        </w:rPr>
        <w:t xml:space="preserve"> </w:t>
      </w:r>
      <w:r w:rsidRPr="005A7220">
        <w:rPr>
          <w:w w:val="100"/>
        </w:rPr>
        <w:t xml:space="preserve">(see </w:t>
      </w:r>
      <w:r w:rsidRPr="005A7220">
        <w:rPr>
          <w:w w:val="100"/>
        </w:rPr>
        <w:fldChar w:fldCharType="begin"/>
      </w:r>
      <w:r w:rsidRPr="005A7220">
        <w:rPr>
          <w:w w:val="100"/>
        </w:rPr>
        <w:instrText xml:space="preserve"> REF  RTF32303131333a2048322c312e \h</w:instrText>
      </w:r>
      <w:r w:rsidR="008851C8" w:rsidRPr="005A7220">
        <w:rPr>
          <w:w w:val="100"/>
        </w:rPr>
        <w:instrText xml:space="preserve"> \* MERGEFORMAT </w:instrText>
      </w:r>
      <w:r w:rsidRPr="005A7220">
        <w:rPr>
          <w:w w:val="100"/>
        </w:rPr>
      </w:r>
      <w:r w:rsidRPr="005A7220">
        <w:rPr>
          <w:w w:val="100"/>
        </w:rPr>
        <w:fldChar w:fldCharType="separate"/>
      </w:r>
      <w:r w:rsidR="005A7220" w:rsidRPr="005A7220">
        <w:rPr>
          <w:w w:val="100"/>
        </w:rPr>
        <w:t>35</w:t>
      </w:r>
      <w:r w:rsidRPr="005A7220">
        <w:rPr>
          <w:w w:val="100"/>
        </w:rPr>
        <w:t>.</w:t>
      </w:r>
      <w:r w:rsidR="005A7220" w:rsidRPr="005A7220">
        <w:rPr>
          <w:w w:val="100"/>
        </w:rPr>
        <w:t>X</w:t>
      </w:r>
      <w:r w:rsidRPr="005A7220">
        <w:rPr>
          <w:w w:val="100"/>
        </w:rPr>
        <w:t xml:space="preserve"> (Operating mode indication)</w:t>
      </w:r>
      <w:r w:rsidRPr="005A7220">
        <w:rPr>
          <w:w w:val="100"/>
        </w:rPr>
        <w:fldChar w:fldCharType="end"/>
      </w:r>
      <w:r>
        <w:rPr>
          <w:w w:val="100"/>
        </w:rPr>
        <w:t>).</w:t>
      </w:r>
    </w:p>
    <w:p w14:paraId="00F080AF" w14:textId="06F39430" w:rsidR="00541959" w:rsidRDefault="00541959" w:rsidP="002B4566">
      <w:pPr>
        <w:pStyle w:val="DL"/>
        <w:numPr>
          <w:ilvl w:val="0"/>
          <w:numId w:val="3"/>
        </w:numPr>
        <w:ind w:left="640" w:hanging="440"/>
        <w:rPr>
          <w:w w:val="100"/>
        </w:rPr>
        <w:pPrChange w:id="24" w:author="Wook Bong Lee" w:date="2021-01-27T10:24:00Z">
          <w:pPr>
            <w:pStyle w:val="DL"/>
            <w:numPr>
              <w:numId w:val="39"/>
            </w:numPr>
            <w:tabs>
              <w:tab w:val="num" w:pos="360"/>
            </w:tabs>
          </w:pPr>
        </w:pPrChange>
      </w:pPr>
      <w:r>
        <w:rPr>
          <w:w w:val="100"/>
        </w:rPr>
        <w:t xml:space="preserve">The maximum </w:t>
      </w:r>
      <w:proofErr w:type="spellStart"/>
      <w:r>
        <w:rPr>
          <w:i/>
          <w:iCs/>
          <w:w w:val="100"/>
        </w:rPr>
        <w:t>Nc</w:t>
      </w:r>
      <w:proofErr w:type="spellEnd"/>
      <w:r>
        <w:rPr>
          <w:w w:val="100"/>
        </w:rPr>
        <w:t xml:space="preserve"> indicated by the Max </w:t>
      </w:r>
      <w:proofErr w:type="spellStart"/>
      <w:r>
        <w:rPr>
          <w:w w:val="100"/>
        </w:rPr>
        <w:t>Nc</w:t>
      </w:r>
      <w:proofErr w:type="spellEnd"/>
      <w:r>
        <w:rPr>
          <w:w w:val="100"/>
        </w:rPr>
        <w:t xml:space="preserve"> subfield in the </w:t>
      </w:r>
      <w:r w:rsidR="00076E02">
        <w:rPr>
          <w:w w:val="100"/>
        </w:rPr>
        <w:t>EHT</w:t>
      </w:r>
      <w:r>
        <w:rPr>
          <w:w w:val="100"/>
        </w:rPr>
        <w:t xml:space="preserve"> PHY Capabilities Information field in</w:t>
      </w:r>
      <w:r>
        <w:rPr>
          <w:vanish/>
          <w:w w:val="100"/>
        </w:rPr>
        <w:t>(#Ed)</w:t>
      </w:r>
      <w:r>
        <w:rPr>
          <w:w w:val="100"/>
        </w:rPr>
        <w:t xml:space="preserve"> the </w:t>
      </w:r>
      <w:r w:rsidR="00076E02">
        <w:rPr>
          <w:w w:val="100"/>
        </w:rPr>
        <w:t>EHT</w:t>
      </w:r>
      <w:r>
        <w:rPr>
          <w:w w:val="100"/>
        </w:rPr>
        <w:t xml:space="preserve"> Capabilities element sent by the </w:t>
      </w:r>
      <w:r w:rsidR="00076E02">
        <w:rPr>
          <w:w w:val="100"/>
        </w:rPr>
        <w:t>EHT</w:t>
      </w:r>
      <w:r>
        <w:rPr>
          <w:w w:val="100"/>
        </w:rPr>
        <w:t xml:space="preserve"> </w:t>
      </w:r>
      <w:proofErr w:type="spellStart"/>
      <w:r>
        <w:rPr>
          <w:w w:val="100"/>
        </w:rPr>
        <w:t>beam</w:t>
      </w:r>
      <w:r>
        <w:rPr>
          <w:w w:val="100"/>
        </w:rPr>
        <w:t>formee</w:t>
      </w:r>
      <w:proofErr w:type="spellEnd"/>
      <w:r>
        <w:rPr>
          <w:w w:val="100"/>
        </w:rPr>
        <w:t>.</w:t>
      </w:r>
    </w:p>
    <w:p w14:paraId="25857AB0" w14:textId="17CE3791" w:rsidR="00541959" w:rsidRDefault="00541959" w:rsidP="00541959">
      <w:pPr>
        <w:pStyle w:val="T"/>
        <w:rPr>
          <w:w w:val="100"/>
        </w:rPr>
      </w:pPr>
      <w:r>
        <w:rPr>
          <w:w w:val="100"/>
        </w:rPr>
        <w:t xml:space="preserve">An </w:t>
      </w:r>
      <w:r w:rsidR="00076E02">
        <w:rPr>
          <w:w w:val="100"/>
        </w:rPr>
        <w:t>EHT</w:t>
      </w:r>
      <w:r>
        <w:rPr>
          <w:w w:val="100"/>
        </w:rPr>
        <w:t xml:space="preserve"> </w:t>
      </w:r>
      <w:proofErr w:type="spellStart"/>
      <w:r>
        <w:rPr>
          <w:w w:val="100"/>
        </w:rPr>
        <w:t>beamformer</w:t>
      </w:r>
      <w:proofErr w:type="spellEnd"/>
      <w:r>
        <w:rPr>
          <w:w w:val="100"/>
        </w:rPr>
        <w:t xml:space="preserve"> that transmits an </w:t>
      </w:r>
      <w:r w:rsidR="00076E02">
        <w:rPr>
          <w:w w:val="100"/>
        </w:rPr>
        <w:t>EHT</w:t>
      </w:r>
      <w:r>
        <w:rPr>
          <w:w w:val="100"/>
        </w:rPr>
        <w:t xml:space="preserve"> NDP Announcement frame shall set </w:t>
      </w:r>
      <w:r w:rsidRPr="00562985">
        <w:rPr>
          <w:w w:val="100"/>
        </w:rPr>
        <w:t xml:space="preserve">the </w:t>
      </w:r>
      <w:r w:rsidR="008851C8" w:rsidRPr="007C79B9">
        <w:rPr>
          <w:w w:val="100"/>
        </w:rPr>
        <w:t>Partial Bandwidth Info</w:t>
      </w:r>
      <w:r>
        <w:rPr>
          <w:w w:val="100"/>
        </w:rPr>
        <w:t xml:space="preserve"> subfield in a STA Info field to </w:t>
      </w:r>
      <w:r w:rsidRPr="00562985">
        <w:rPr>
          <w:w w:val="100"/>
        </w:rPr>
        <w:t xml:space="preserve">indicate </w:t>
      </w:r>
      <w:r w:rsidR="008851C8" w:rsidRPr="007C79B9">
        <w:rPr>
          <w:w w:val="100"/>
        </w:rPr>
        <w:t>the feedback subcarrier indices</w:t>
      </w:r>
      <w:r>
        <w:rPr>
          <w:w w:val="100"/>
        </w:rPr>
        <w:t xml:space="preserve">, of the solicited </w:t>
      </w:r>
      <w:r w:rsidR="00076E02">
        <w:rPr>
          <w:w w:val="100"/>
        </w:rPr>
        <w:t>EHT</w:t>
      </w:r>
      <w:r>
        <w:rPr>
          <w:w w:val="100"/>
        </w:rPr>
        <w:t xml:space="preserve"> compressed beamforming/CQI report (see 9.3.1.19 (VHT/HE</w:t>
      </w:r>
      <w:r w:rsidR="00076E02">
        <w:rPr>
          <w:w w:val="100"/>
        </w:rPr>
        <w:t>/EHT</w:t>
      </w:r>
      <w:r>
        <w:rPr>
          <w:w w:val="100"/>
        </w:rPr>
        <w:t xml:space="preserve"> NDP Announcement frame format)). </w:t>
      </w:r>
    </w:p>
    <w:p w14:paraId="34C1AE34" w14:textId="766F354F" w:rsidR="00541959" w:rsidRDefault="00541959" w:rsidP="00541959">
      <w:pPr>
        <w:pStyle w:val="T"/>
        <w:rPr>
          <w:w w:val="100"/>
        </w:rPr>
      </w:pPr>
      <w:r>
        <w:rPr>
          <w:w w:val="100"/>
        </w:rPr>
        <w:t xml:space="preserve">The </w:t>
      </w:r>
      <w:r w:rsidR="00076E02">
        <w:rPr>
          <w:w w:val="100"/>
        </w:rPr>
        <w:t>EHT</w:t>
      </w:r>
      <w:r>
        <w:rPr>
          <w:w w:val="100"/>
        </w:rPr>
        <w:t xml:space="preserve"> </w:t>
      </w:r>
      <w:proofErr w:type="spellStart"/>
      <w:r>
        <w:rPr>
          <w:w w:val="100"/>
        </w:rPr>
        <w:t>beamformer</w:t>
      </w:r>
      <w:proofErr w:type="spellEnd"/>
      <w:r>
        <w:rPr>
          <w:w w:val="100"/>
        </w:rPr>
        <w:t xml:space="preserve"> shall set the TXVECTOR parameter CH_BANDWIDTH or CH_BANDWIDTH_IN_NON_HT, the </w:t>
      </w:r>
      <w:r w:rsidR="00AC6F86" w:rsidRPr="007C79B9">
        <w:rPr>
          <w:w w:val="100"/>
        </w:rPr>
        <w:t>Partial BW Info</w:t>
      </w:r>
      <w:r w:rsidR="00AC6F86">
        <w:rPr>
          <w:w w:val="100"/>
        </w:rPr>
        <w:t xml:space="preserve"> sub</w:t>
      </w:r>
      <w:r>
        <w:rPr>
          <w:w w:val="100"/>
        </w:rPr>
        <w:t xml:space="preserve">field of the </w:t>
      </w:r>
      <w:r w:rsidR="00076E02">
        <w:rPr>
          <w:w w:val="100"/>
        </w:rPr>
        <w:t>EHT</w:t>
      </w:r>
      <w:r>
        <w:rPr>
          <w:w w:val="100"/>
        </w:rPr>
        <w:t xml:space="preserve"> NDP Announcement frame, depending </w:t>
      </w:r>
      <w:r>
        <w:rPr>
          <w:w w:val="100"/>
        </w:rPr>
        <w:lastRenderedPageBreak/>
        <w:t xml:space="preserve">on the operating channel width, as defined in </w:t>
      </w:r>
      <w:commentRangeStart w:id="25"/>
      <w:r w:rsidR="00076E02" w:rsidRPr="007C79B9">
        <w:rPr>
          <w:w w:val="100"/>
        </w:rPr>
        <w:t xml:space="preserve">Table </w:t>
      </w:r>
      <w:ins w:id="26" w:author="Wook Bong Lee" w:date="2021-01-27T10:14:00Z">
        <w:r w:rsidR="00F21B46">
          <w:rPr>
            <w:w w:val="100"/>
          </w:rPr>
          <w:t>9-</w:t>
        </w:r>
      </w:ins>
      <w:r w:rsidR="00076E02" w:rsidRPr="007C79B9">
        <w:rPr>
          <w:w w:val="100"/>
        </w:rPr>
        <w:t>X (</w:t>
      </w:r>
      <w:r w:rsidR="00F140A0" w:rsidRPr="007C79B9">
        <w:rPr>
          <w:w w:val="100"/>
        </w:rPr>
        <w:t>Settings for BW, Partial BW Info subfield in EHT NDP Announcement frame</w:t>
      </w:r>
      <w:r w:rsidR="00076E02" w:rsidRPr="007C79B9">
        <w:rPr>
          <w:w w:val="100"/>
        </w:rPr>
        <w:t>)</w:t>
      </w:r>
      <w:r w:rsidRPr="003F76A1">
        <w:rPr>
          <w:w w:val="100"/>
        </w:rPr>
        <w:t>.</w:t>
      </w:r>
      <w:r>
        <w:rPr>
          <w:w w:val="100"/>
        </w:rPr>
        <w:t xml:space="preserve"> </w:t>
      </w:r>
    </w:p>
    <w:p w14:paraId="585BCCEF" w14:textId="28B07C79" w:rsidR="00F140A0" w:rsidDel="00F21B46" w:rsidRDefault="00F140A0" w:rsidP="00541959">
      <w:pPr>
        <w:pStyle w:val="T"/>
        <w:rPr>
          <w:del w:id="27" w:author="Wook Bong Lee" w:date="2021-01-27T10:14:00Z"/>
          <w:w w:val="100"/>
        </w:rPr>
      </w:pPr>
    </w:p>
    <w:p w14:paraId="0AC4B682" w14:textId="15A3F7EA" w:rsidR="003F76A1" w:rsidDel="00F21B46" w:rsidRDefault="003F76A1" w:rsidP="00182022">
      <w:pPr>
        <w:pStyle w:val="T"/>
        <w:rPr>
          <w:del w:id="28" w:author="Wook Bong Lee" w:date="2021-01-27T10:14:00Z"/>
          <w:i/>
          <w:w w:val="100"/>
        </w:rPr>
      </w:pPr>
    </w:p>
    <w:tbl>
      <w:tblPr>
        <w:tblW w:w="9270" w:type="dxa"/>
        <w:jc w:val="center"/>
        <w:tblLayout w:type="fixed"/>
        <w:tblLook w:val="0680" w:firstRow="0" w:lastRow="0" w:firstColumn="1" w:lastColumn="0" w:noHBand="1" w:noVBand="1"/>
      </w:tblPr>
      <w:tblGrid>
        <w:gridCol w:w="1980"/>
        <w:gridCol w:w="1620"/>
        <w:gridCol w:w="1440"/>
        <w:gridCol w:w="4230"/>
      </w:tblGrid>
      <w:tr w:rsidR="003F76A1" w:rsidRPr="00333A4F" w:rsidDel="00F21B46" w14:paraId="517591CF" w14:textId="3EFA6A6C" w:rsidTr="00251801">
        <w:trPr>
          <w:trHeight w:val="530"/>
          <w:jc w:val="center"/>
          <w:del w:id="29" w:author="Wook Bong Lee" w:date="2021-01-27T10:14:00Z"/>
        </w:trPr>
        <w:tc>
          <w:tcPr>
            <w:tcW w:w="9270" w:type="dxa"/>
            <w:gridSpan w:val="4"/>
            <w:tcBorders>
              <w:bottom w:val="single" w:sz="4" w:space="0" w:color="auto"/>
            </w:tcBorders>
          </w:tcPr>
          <w:p w14:paraId="34E50820" w14:textId="7FE994B2" w:rsidR="003F76A1" w:rsidRPr="00D53657" w:rsidDel="00F21B46" w:rsidRDefault="003F76A1" w:rsidP="00251801">
            <w:pPr>
              <w:jc w:val="center"/>
              <w:rPr>
                <w:del w:id="30" w:author="Wook Bong Lee" w:date="2021-01-27T10:14:00Z"/>
                <w:rFonts w:ascii="Arial" w:hAnsi="Arial" w:cs="Arial"/>
                <w:b/>
                <w:bCs/>
                <w:color w:val="000000"/>
                <w:sz w:val="20"/>
                <w:szCs w:val="20"/>
              </w:rPr>
            </w:pPr>
            <w:del w:id="31" w:author="Wook Bong Lee" w:date="2021-01-27T10:14:00Z">
              <w:r w:rsidRPr="00F140A0" w:rsidDel="00F21B46">
                <w:rPr>
                  <w:b/>
                </w:rPr>
                <w:delText xml:space="preserve">Table X- Settings for BW, </w:delText>
              </w:r>
              <w:r w:rsidRPr="00D84F0F" w:rsidDel="00F21B46">
                <w:rPr>
                  <w:b/>
                </w:rPr>
                <w:delText>Partial BW Info</w:delText>
              </w:r>
              <w:r w:rsidRPr="009A321E" w:rsidDel="00F21B46">
                <w:rPr>
                  <w:b/>
                </w:rPr>
                <w:delText xml:space="preserve"> subfield</w:delText>
              </w:r>
              <w:r w:rsidRPr="00F140A0" w:rsidDel="00F21B46">
                <w:rPr>
                  <w:b/>
                </w:rPr>
                <w:delText xml:space="preserve"> in EHT NDP Announcement frame</w:delText>
              </w:r>
            </w:del>
          </w:p>
        </w:tc>
      </w:tr>
      <w:tr w:rsidR="003F76A1" w:rsidRPr="00333A4F" w:rsidDel="00F21B46" w14:paraId="6026387C" w14:textId="2C8974EE" w:rsidTr="00251801">
        <w:trPr>
          <w:trHeight w:val="530"/>
          <w:jc w:val="center"/>
          <w:del w:id="32" w:author="Wook Bong Lee" w:date="2021-01-27T10:14:00Z"/>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26679867" w14:textId="2DC85E74" w:rsidR="003F76A1" w:rsidRPr="003D256D" w:rsidDel="00F21B46" w:rsidRDefault="003F76A1" w:rsidP="00251801">
            <w:pPr>
              <w:jc w:val="center"/>
              <w:rPr>
                <w:del w:id="33" w:author="Wook Bong Lee" w:date="2021-01-27T10:14:00Z"/>
                <w:rFonts w:ascii="Times New Roman" w:hAnsi="Times New Roman" w:cs="Times New Roman"/>
                <w:b/>
                <w:bCs/>
                <w:color w:val="000000"/>
                <w:sz w:val="20"/>
                <w:szCs w:val="20"/>
              </w:rPr>
            </w:pPr>
            <w:del w:id="34" w:author="Wook Bong Lee" w:date="2021-01-27T10:14:00Z">
              <w:r w:rsidRPr="003D256D" w:rsidDel="00F21B46">
                <w:rPr>
                  <w:rFonts w:ascii="Times New Roman" w:hAnsi="Times New Roman" w:cs="Times New Roman"/>
                  <w:b/>
                  <w:bCs/>
                  <w:color w:val="000000"/>
                  <w:sz w:val="20"/>
                  <w:szCs w:val="20"/>
                </w:rPr>
                <w:delText>Operating channel width of the EHT beamformee (MHz)</w:delText>
              </w:r>
            </w:del>
          </w:p>
        </w:tc>
        <w:tc>
          <w:tcPr>
            <w:tcW w:w="1620" w:type="dxa"/>
            <w:tcBorders>
              <w:top w:val="single" w:sz="4" w:space="0" w:color="auto"/>
              <w:left w:val="single" w:sz="4" w:space="0" w:color="auto"/>
              <w:bottom w:val="single" w:sz="4" w:space="0" w:color="auto"/>
              <w:right w:val="single" w:sz="4" w:space="0" w:color="auto"/>
            </w:tcBorders>
            <w:vAlign w:val="center"/>
          </w:tcPr>
          <w:p w14:paraId="6F4E77F7" w14:textId="7237BC68" w:rsidR="003F76A1" w:rsidRPr="003D256D" w:rsidDel="00F21B46" w:rsidRDefault="003F76A1" w:rsidP="00251801">
            <w:pPr>
              <w:jc w:val="center"/>
              <w:rPr>
                <w:del w:id="35" w:author="Wook Bong Lee" w:date="2021-01-27T10:14:00Z"/>
                <w:rFonts w:ascii="Times New Roman" w:hAnsi="Times New Roman" w:cs="Times New Roman"/>
                <w:b/>
                <w:bCs/>
                <w:color w:val="000000"/>
                <w:sz w:val="20"/>
                <w:szCs w:val="20"/>
              </w:rPr>
            </w:pPr>
            <w:del w:id="36" w:author="Wook Bong Lee" w:date="2021-01-27T10:14:00Z">
              <w:r w:rsidRPr="003D256D" w:rsidDel="00F21B46">
                <w:rPr>
                  <w:rFonts w:ascii="Times New Roman" w:hAnsi="Times New Roman" w:cs="Times New Roman"/>
                  <w:b/>
                  <w:bCs/>
                  <w:color w:val="000000"/>
                  <w:sz w:val="20"/>
                  <w:szCs w:val="20"/>
                </w:rPr>
                <w:delText>Bandwidth of EHT NDP Announcement frame</w:delText>
              </w:r>
            </w:del>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05D22B0" w14:textId="48C5E35D" w:rsidR="003F76A1" w:rsidRPr="003D256D" w:rsidDel="00F21B46" w:rsidRDefault="003F76A1" w:rsidP="00251801">
            <w:pPr>
              <w:jc w:val="center"/>
              <w:rPr>
                <w:del w:id="37" w:author="Wook Bong Lee" w:date="2021-01-27T10:14:00Z"/>
                <w:rFonts w:ascii="Times New Roman" w:hAnsi="Times New Roman" w:cs="Times New Roman"/>
                <w:b/>
                <w:bCs/>
                <w:color w:val="000000"/>
                <w:sz w:val="20"/>
                <w:szCs w:val="20"/>
              </w:rPr>
            </w:pPr>
            <w:del w:id="38" w:author="Wook Bong Lee" w:date="2021-01-27T10:14:00Z">
              <w:r w:rsidRPr="003D256D" w:rsidDel="00F21B46">
                <w:rPr>
                  <w:rFonts w:ascii="Times New Roman" w:hAnsi="Times New Roman" w:cs="Times New Roman"/>
                  <w:b/>
                  <w:bCs/>
                  <w:color w:val="000000"/>
                  <w:sz w:val="20"/>
                  <w:szCs w:val="20"/>
                </w:rPr>
                <w:delText>Feedback RU/MRU Size</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00087968" w14:textId="08AE94A7" w:rsidR="003F76A1" w:rsidRPr="003D256D" w:rsidDel="00F21B46" w:rsidRDefault="003F76A1" w:rsidP="00251801">
            <w:pPr>
              <w:jc w:val="center"/>
              <w:rPr>
                <w:del w:id="39" w:author="Wook Bong Lee" w:date="2021-01-27T10:14:00Z"/>
                <w:rFonts w:ascii="Times New Roman" w:hAnsi="Times New Roman" w:cs="Times New Roman"/>
                <w:b/>
                <w:bCs/>
                <w:color w:val="000000"/>
                <w:sz w:val="20"/>
                <w:szCs w:val="20"/>
              </w:rPr>
            </w:pPr>
            <w:del w:id="40" w:author="Wook Bong Lee" w:date="2021-01-27T10:14:00Z">
              <w:r w:rsidRPr="003D256D" w:rsidDel="00F21B46">
                <w:rPr>
                  <w:rFonts w:ascii="Times New Roman" w:hAnsi="Times New Roman" w:cs="Times New Roman"/>
                  <w:b/>
                  <w:bCs/>
                  <w:color w:val="000000"/>
                  <w:sz w:val="20"/>
                  <w:szCs w:val="20"/>
                </w:rPr>
                <w:delText>Partial BW Info subfield values</w:delText>
              </w:r>
            </w:del>
          </w:p>
        </w:tc>
      </w:tr>
      <w:tr w:rsidR="003F76A1" w:rsidRPr="007D726D" w:rsidDel="00F21B46" w14:paraId="438A0DF4" w14:textId="1D2EF679" w:rsidTr="00251801">
        <w:trPr>
          <w:trHeight w:val="315"/>
          <w:jc w:val="center"/>
          <w:del w:id="41" w:author="Wook Bong Lee" w:date="2021-01-27T10:14:00Z"/>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3551E59C" w14:textId="2AB00860" w:rsidR="003F76A1" w:rsidRPr="003D256D" w:rsidDel="00F21B46" w:rsidRDefault="003F76A1" w:rsidP="00251801">
            <w:pPr>
              <w:jc w:val="center"/>
              <w:rPr>
                <w:del w:id="42" w:author="Wook Bong Lee" w:date="2021-01-27T10:14:00Z"/>
                <w:rFonts w:ascii="Times New Roman" w:hAnsi="Times New Roman" w:cs="Times New Roman"/>
                <w:color w:val="000000"/>
                <w:sz w:val="20"/>
                <w:szCs w:val="20"/>
              </w:rPr>
            </w:pPr>
            <w:del w:id="43" w:author="Wook Bong Lee" w:date="2021-01-27T10:14:00Z">
              <w:r w:rsidRPr="003D256D" w:rsidDel="00F21B46">
                <w:rPr>
                  <w:rFonts w:ascii="Times New Roman" w:hAnsi="Times New Roman" w:cs="Times New Roman"/>
                  <w:sz w:val="20"/>
                  <w:szCs w:val="20"/>
                </w:rPr>
                <w:delText>20, 40, 80, 160, 320</w:delText>
              </w:r>
            </w:del>
          </w:p>
        </w:tc>
        <w:tc>
          <w:tcPr>
            <w:tcW w:w="1620" w:type="dxa"/>
            <w:tcBorders>
              <w:top w:val="single" w:sz="4" w:space="0" w:color="auto"/>
              <w:left w:val="single" w:sz="4" w:space="0" w:color="auto"/>
              <w:bottom w:val="single" w:sz="4" w:space="0" w:color="auto"/>
              <w:right w:val="single" w:sz="4" w:space="0" w:color="auto"/>
            </w:tcBorders>
            <w:vAlign w:val="center"/>
          </w:tcPr>
          <w:p w14:paraId="040D0BBE" w14:textId="6E2DB384" w:rsidR="003F76A1" w:rsidRPr="003D256D" w:rsidDel="00F21B46" w:rsidRDefault="003F76A1" w:rsidP="00122B44">
            <w:pPr>
              <w:jc w:val="center"/>
              <w:rPr>
                <w:del w:id="44" w:author="Wook Bong Lee" w:date="2021-01-27T10:14:00Z"/>
                <w:rFonts w:ascii="Times New Roman" w:hAnsi="Times New Roman" w:cs="Times New Roman"/>
                <w:color w:val="000000"/>
                <w:sz w:val="20"/>
                <w:szCs w:val="20"/>
                <w:lang w:val="de-DE"/>
              </w:rPr>
            </w:pPr>
            <w:del w:id="45" w:author="Wook Bong Lee" w:date="2021-01-27T10:14:00Z">
              <w:r w:rsidRPr="003D256D" w:rsidDel="00F21B46">
                <w:rPr>
                  <w:rFonts w:ascii="Times New Roman" w:hAnsi="Times New Roman" w:cs="Times New Roman"/>
                  <w:color w:val="000000"/>
                  <w:sz w:val="20"/>
                  <w:szCs w:val="20"/>
                  <w:lang w:val="de-DE"/>
                </w:rPr>
                <w:delText>20 MHz</w:delText>
              </w:r>
            </w:del>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883146" w14:textId="1DFF16F0" w:rsidR="003F76A1" w:rsidRPr="003D256D" w:rsidDel="00F21B46" w:rsidRDefault="003F76A1" w:rsidP="00251801">
            <w:pPr>
              <w:jc w:val="center"/>
              <w:rPr>
                <w:del w:id="46" w:author="Wook Bong Lee" w:date="2021-01-27T10:14:00Z"/>
                <w:rFonts w:ascii="Times New Roman" w:hAnsi="Times New Roman" w:cs="Times New Roman"/>
                <w:color w:val="000000"/>
                <w:sz w:val="20"/>
                <w:szCs w:val="20"/>
              </w:rPr>
            </w:pPr>
            <w:del w:id="47" w:author="Wook Bong Lee" w:date="2021-01-27T10:14:00Z">
              <w:r w:rsidRPr="003D256D" w:rsidDel="00F21B46">
                <w:rPr>
                  <w:rFonts w:ascii="Times New Roman" w:hAnsi="Times New Roman" w:cs="Times New Roman"/>
                  <w:color w:val="000000"/>
                  <w:sz w:val="20"/>
                  <w:szCs w:val="20"/>
                </w:rPr>
                <w:delText>242</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1AD6F537" w14:textId="02735275" w:rsidR="003F76A1" w:rsidRPr="003D256D" w:rsidDel="00F21B46" w:rsidRDefault="003F76A1" w:rsidP="00251801">
            <w:pPr>
              <w:jc w:val="center"/>
              <w:rPr>
                <w:del w:id="48" w:author="Wook Bong Lee" w:date="2021-01-27T10:14:00Z"/>
                <w:rFonts w:ascii="Times New Roman" w:hAnsi="Times New Roman" w:cs="Times New Roman"/>
                <w:color w:val="000000"/>
                <w:sz w:val="20"/>
                <w:szCs w:val="20"/>
              </w:rPr>
            </w:pPr>
            <w:del w:id="49" w:author="Wook Bong Lee" w:date="2021-01-27T10:14:00Z">
              <w:r w:rsidRPr="003D256D" w:rsidDel="00F21B46">
                <w:rPr>
                  <w:rFonts w:ascii="Times New Roman" w:hAnsi="Times New Roman" w:cs="Times New Roman"/>
                  <w:color w:val="000000"/>
                  <w:sz w:val="20"/>
                  <w:szCs w:val="20"/>
                </w:rPr>
                <w:delText>010000000</w:delText>
              </w:r>
            </w:del>
          </w:p>
        </w:tc>
      </w:tr>
      <w:tr w:rsidR="003F76A1" w:rsidRPr="007D726D" w:rsidDel="00F21B46" w14:paraId="7D4221ED" w14:textId="7FBC5137" w:rsidTr="00251801">
        <w:trPr>
          <w:trHeight w:val="315"/>
          <w:jc w:val="center"/>
          <w:del w:id="50" w:author="Wook Bong Lee" w:date="2021-01-27T10:14:00Z"/>
        </w:trPr>
        <w:tc>
          <w:tcPr>
            <w:tcW w:w="1980" w:type="dxa"/>
            <w:vMerge w:val="restart"/>
            <w:tcBorders>
              <w:top w:val="single" w:sz="4" w:space="0" w:color="auto"/>
              <w:left w:val="single" w:sz="4" w:space="0" w:color="auto"/>
              <w:right w:val="single" w:sz="4" w:space="0" w:color="auto"/>
            </w:tcBorders>
            <w:shd w:val="clear" w:color="auto" w:fill="auto"/>
            <w:vAlign w:val="center"/>
          </w:tcPr>
          <w:p w14:paraId="224634B7" w14:textId="29800596" w:rsidR="003F76A1" w:rsidRPr="003D256D" w:rsidDel="00F21B46" w:rsidRDefault="003F76A1" w:rsidP="00251801">
            <w:pPr>
              <w:jc w:val="center"/>
              <w:rPr>
                <w:del w:id="51" w:author="Wook Bong Lee" w:date="2021-01-27T10:14:00Z"/>
                <w:rFonts w:ascii="Times New Roman" w:hAnsi="Times New Roman" w:cs="Times New Roman"/>
                <w:color w:val="000000"/>
                <w:sz w:val="20"/>
                <w:szCs w:val="20"/>
              </w:rPr>
            </w:pPr>
            <w:del w:id="52" w:author="Wook Bong Lee" w:date="2021-01-27T10:14:00Z">
              <w:r w:rsidRPr="003D256D" w:rsidDel="00F21B46">
                <w:rPr>
                  <w:rFonts w:ascii="Times New Roman" w:hAnsi="Times New Roman" w:cs="Times New Roman"/>
                  <w:sz w:val="20"/>
                  <w:szCs w:val="20"/>
                </w:rPr>
                <w:delText>20, 40, 80, 160, 320</w:delText>
              </w:r>
            </w:del>
          </w:p>
        </w:tc>
        <w:tc>
          <w:tcPr>
            <w:tcW w:w="1620" w:type="dxa"/>
            <w:vMerge w:val="restart"/>
            <w:tcBorders>
              <w:top w:val="single" w:sz="4" w:space="0" w:color="auto"/>
              <w:left w:val="single" w:sz="4" w:space="0" w:color="auto"/>
              <w:right w:val="single" w:sz="4" w:space="0" w:color="auto"/>
            </w:tcBorders>
            <w:vAlign w:val="center"/>
          </w:tcPr>
          <w:p w14:paraId="7A61199B" w14:textId="066304AC" w:rsidR="003F76A1" w:rsidRPr="003D256D" w:rsidDel="00F21B46" w:rsidRDefault="003F76A1" w:rsidP="00251801">
            <w:pPr>
              <w:jc w:val="center"/>
              <w:rPr>
                <w:del w:id="53" w:author="Wook Bong Lee" w:date="2021-01-27T10:14:00Z"/>
                <w:rFonts w:ascii="Times New Roman" w:hAnsi="Times New Roman" w:cs="Times New Roman"/>
                <w:color w:val="000000"/>
                <w:sz w:val="20"/>
                <w:szCs w:val="20"/>
              </w:rPr>
            </w:pPr>
            <w:del w:id="54" w:author="Wook Bong Lee" w:date="2021-01-27T10:14:00Z">
              <w:r w:rsidRPr="003D256D" w:rsidDel="00F21B46">
                <w:rPr>
                  <w:rFonts w:ascii="Times New Roman" w:hAnsi="Times New Roman" w:cs="Times New Roman"/>
                  <w:color w:val="000000"/>
                  <w:sz w:val="20"/>
                  <w:szCs w:val="20"/>
                </w:rPr>
                <w:delText>40 MHz</w:delText>
              </w:r>
            </w:del>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205A4C" w14:textId="46C87411" w:rsidR="003F76A1" w:rsidRPr="003D256D" w:rsidDel="00F21B46" w:rsidRDefault="003F76A1" w:rsidP="00251801">
            <w:pPr>
              <w:jc w:val="center"/>
              <w:rPr>
                <w:del w:id="55" w:author="Wook Bong Lee" w:date="2021-01-27T10:14:00Z"/>
                <w:rFonts w:ascii="Times New Roman" w:hAnsi="Times New Roman" w:cs="Times New Roman"/>
                <w:color w:val="000000"/>
                <w:sz w:val="20"/>
                <w:szCs w:val="20"/>
              </w:rPr>
            </w:pPr>
            <w:del w:id="56" w:author="Wook Bong Lee" w:date="2021-01-27T10:14:00Z">
              <w:r w:rsidRPr="003D256D" w:rsidDel="00F21B46">
                <w:rPr>
                  <w:rFonts w:ascii="Times New Roman" w:hAnsi="Times New Roman" w:cs="Times New Roman"/>
                  <w:color w:val="000000"/>
                  <w:sz w:val="20"/>
                  <w:szCs w:val="20"/>
                </w:rPr>
                <w:delText>242</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463513B7" w14:textId="55B0EE8C" w:rsidR="003F76A1" w:rsidRPr="003D256D" w:rsidDel="00F21B46" w:rsidRDefault="003F76A1" w:rsidP="00251801">
            <w:pPr>
              <w:jc w:val="center"/>
              <w:rPr>
                <w:del w:id="57" w:author="Wook Bong Lee" w:date="2021-01-27T10:14:00Z"/>
                <w:rFonts w:ascii="Times New Roman" w:hAnsi="Times New Roman" w:cs="Times New Roman"/>
                <w:color w:val="000000"/>
                <w:sz w:val="20"/>
                <w:szCs w:val="20"/>
              </w:rPr>
            </w:pPr>
            <w:del w:id="58" w:author="Wook Bong Lee" w:date="2021-01-27T10:14:00Z">
              <w:r w:rsidRPr="003D256D" w:rsidDel="00F21B46">
                <w:rPr>
                  <w:rFonts w:ascii="Times New Roman" w:hAnsi="Times New Roman" w:cs="Times New Roman"/>
                  <w:color w:val="000000"/>
                  <w:sz w:val="20"/>
                  <w:szCs w:val="20"/>
                </w:rPr>
                <w:delText>010000000, 001000000</w:delText>
              </w:r>
            </w:del>
          </w:p>
        </w:tc>
      </w:tr>
      <w:tr w:rsidR="003F76A1" w:rsidRPr="007D726D" w:rsidDel="00F21B46" w14:paraId="04CE524F" w14:textId="454A69AD" w:rsidTr="00251801">
        <w:trPr>
          <w:trHeight w:val="56"/>
          <w:jc w:val="center"/>
          <w:del w:id="59" w:author="Wook Bong Lee" w:date="2021-01-27T10:14:00Z"/>
        </w:trPr>
        <w:tc>
          <w:tcPr>
            <w:tcW w:w="1980" w:type="dxa"/>
            <w:vMerge/>
            <w:tcBorders>
              <w:left w:val="single" w:sz="4" w:space="0" w:color="auto"/>
              <w:bottom w:val="single" w:sz="4" w:space="0" w:color="auto"/>
              <w:right w:val="single" w:sz="4" w:space="0" w:color="auto"/>
            </w:tcBorders>
            <w:shd w:val="clear" w:color="auto" w:fill="auto"/>
            <w:vAlign w:val="center"/>
          </w:tcPr>
          <w:p w14:paraId="6D1C881E" w14:textId="76849B72" w:rsidR="003F76A1" w:rsidRPr="003D256D" w:rsidDel="00F21B46" w:rsidRDefault="003F76A1" w:rsidP="00251801">
            <w:pPr>
              <w:jc w:val="center"/>
              <w:rPr>
                <w:del w:id="60" w:author="Wook Bong Lee" w:date="2021-01-27T10:14:00Z"/>
                <w:rFonts w:ascii="Times New Roman" w:hAnsi="Times New Roman" w:cs="Times New Roman"/>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7A9ECD06" w14:textId="584C56FA" w:rsidR="003F76A1" w:rsidRPr="003D256D" w:rsidDel="00F21B46" w:rsidRDefault="003F76A1" w:rsidP="00251801">
            <w:pPr>
              <w:jc w:val="center"/>
              <w:rPr>
                <w:del w:id="61"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C4F33" w14:textId="51EDCAB3" w:rsidR="003F76A1" w:rsidRPr="003D256D" w:rsidDel="00F21B46" w:rsidRDefault="003F76A1" w:rsidP="00251801">
            <w:pPr>
              <w:jc w:val="center"/>
              <w:rPr>
                <w:del w:id="62" w:author="Wook Bong Lee" w:date="2021-01-27T10:14:00Z"/>
                <w:rFonts w:ascii="Times New Roman" w:hAnsi="Times New Roman" w:cs="Times New Roman"/>
                <w:color w:val="000000"/>
                <w:sz w:val="20"/>
                <w:szCs w:val="20"/>
              </w:rPr>
            </w:pPr>
            <w:del w:id="63" w:author="Wook Bong Lee" w:date="2021-01-27T10:14:00Z">
              <w:r w:rsidRPr="003D256D" w:rsidDel="00F21B46">
                <w:rPr>
                  <w:rFonts w:ascii="Times New Roman" w:hAnsi="Times New Roman" w:cs="Times New Roman"/>
                  <w:color w:val="000000"/>
                  <w:sz w:val="20"/>
                  <w:szCs w:val="20"/>
                </w:rPr>
                <w:delText>484</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73E72048" w14:textId="72E138BC" w:rsidR="003F76A1" w:rsidRPr="003D256D" w:rsidDel="00F21B46" w:rsidRDefault="003F76A1" w:rsidP="00251801">
            <w:pPr>
              <w:jc w:val="center"/>
              <w:rPr>
                <w:del w:id="64" w:author="Wook Bong Lee" w:date="2021-01-27T10:14:00Z"/>
                <w:rFonts w:ascii="Times New Roman" w:hAnsi="Times New Roman" w:cs="Times New Roman"/>
                <w:color w:val="000000"/>
                <w:sz w:val="20"/>
                <w:szCs w:val="20"/>
              </w:rPr>
            </w:pPr>
            <w:del w:id="65" w:author="Wook Bong Lee" w:date="2021-01-27T10:14:00Z">
              <w:r w:rsidRPr="003D256D" w:rsidDel="00F21B46">
                <w:rPr>
                  <w:rFonts w:ascii="Times New Roman" w:hAnsi="Times New Roman" w:cs="Times New Roman"/>
                  <w:color w:val="000000"/>
                  <w:sz w:val="20"/>
                  <w:szCs w:val="20"/>
                </w:rPr>
                <w:delText>011000000</w:delText>
              </w:r>
            </w:del>
          </w:p>
        </w:tc>
      </w:tr>
      <w:tr w:rsidR="003F76A1" w:rsidRPr="007D726D" w:rsidDel="00F21B46" w14:paraId="2EAC99BB" w14:textId="53EE8962" w:rsidTr="00251801">
        <w:trPr>
          <w:trHeight w:val="315"/>
          <w:jc w:val="center"/>
          <w:del w:id="66" w:author="Wook Bong Lee" w:date="2021-01-27T10:14:00Z"/>
        </w:trPr>
        <w:tc>
          <w:tcPr>
            <w:tcW w:w="1980" w:type="dxa"/>
            <w:vMerge w:val="restart"/>
            <w:tcBorders>
              <w:top w:val="single" w:sz="4" w:space="0" w:color="auto"/>
              <w:left w:val="single" w:sz="4" w:space="0" w:color="auto"/>
              <w:right w:val="single" w:sz="4" w:space="0" w:color="auto"/>
            </w:tcBorders>
            <w:shd w:val="clear" w:color="auto" w:fill="auto"/>
            <w:vAlign w:val="center"/>
          </w:tcPr>
          <w:p w14:paraId="7A3866C1" w14:textId="6633E063" w:rsidR="003F76A1" w:rsidRPr="003D256D" w:rsidDel="00F21B46" w:rsidRDefault="003F76A1" w:rsidP="00251801">
            <w:pPr>
              <w:jc w:val="center"/>
              <w:rPr>
                <w:del w:id="67" w:author="Wook Bong Lee" w:date="2021-01-27T10:14:00Z"/>
                <w:rFonts w:ascii="Times New Roman" w:hAnsi="Times New Roman" w:cs="Times New Roman"/>
                <w:color w:val="000000"/>
                <w:sz w:val="20"/>
                <w:szCs w:val="20"/>
              </w:rPr>
            </w:pPr>
            <w:del w:id="68" w:author="Wook Bong Lee" w:date="2021-01-27T10:14:00Z">
              <w:r w:rsidRPr="003D256D" w:rsidDel="00F21B46">
                <w:rPr>
                  <w:rFonts w:ascii="Times New Roman" w:hAnsi="Times New Roman" w:cs="Times New Roman"/>
                  <w:sz w:val="20"/>
                  <w:szCs w:val="20"/>
                </w:rPr>
                <w:delText>20, 80, 160, 320</w:delText>
              </w:r>
            </w:del>
          </w:p>
        </w:tc>
        <w:tc>
          <w:tcPr>
            <w:tcW w:w="1620" w:type="dxa"/>
            <w:vMerge w:val="restart"/>
            <w:tcBorders>
              <w:top w:val="single" w:sz="4" w:space="0" w:color="auto"/>
              <w:left w:val="single" w:sz="4" w:space="0" w:color="auto"/>
              <w:right w:val="single" w:sz="4" w:space="0" w:color="auto"/>
            </w:tcBorders>
            <w:vAlign w:val="center"/>
          </w:tcPr>
          <w:p w14:paraId="60CAF3F2" w14:textId="3BD91D4D" w:rsidR="003F76A1" w:rsidRPr="003D256D" w:rsidDel="00F21B46" w:rsidRDefault="003F76A1" w:rsidP="00251801">
            <w:pPr>
              <w:jc w:val="center"/>
              <w:rPr>
                <w:del w:id="69" w:author="Wook Bong Lee" w:date="2021-01-27T10:14:00Z"/>
                <w:rFonts w:ascii="Times New Roman" w:hAnsi="Times New Roman" w:cs="Times New Roman"/>
                <w:color w:val="000000"/>
                <w:sz w:val="20"/>
                <w:szCs w:val="20"/>
              </w:rPr>
            </w:pPr>
            <w:del w:id="70" w:author="Wook Bong Lee" w:date="2021-01-27T10:14:00Z">
              <w:r w:rsidRPr="003D256D" w:rsidDel="00F21B46">
                <w:rPr>
                  <w:rFonts w:ascii="Times New Roman" w:hAnsi="Times New Roman" w:cs="Times New Roman"/>
                  <w:color w:val="000000"/>
                  <w:sz w:val="20"/>
                  <w:szCs w:val="20"/>
                </w:rPr>
                <w:delText>80 MHz</w:delText>
              </w:r>
            </w:del>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FD723D" w14:textId="7BA94418" w:rsidR="003F76A1" w:rsidRPr="003D256D" w:rsidDel="00F21B46" w:rsidRDefault="003F76A1" w:rsidP="00251801">
            <w:pPr>
              <w:jc w:val="center"/>
              <w:rPr>
                <w:del w:id="71" w:author="Wook Bong Lee" w:date="2021-01-27T10:14:00Z"/>
                <w:rFonts w:ascii="Times New Roman" w:hAnsi="Times New Roman" w:cs="Times New Roman"/>
                <w:color w:val="000000"/>
                <w:sz w:val="20"/>
                <w:szCs w:val="20"/>
              </w:rPr>
            </w:pPr>
            <w:del w:id="72" w:author="Wook Bong Lee" w:date="2021-01-27T10:14:00Z">
              <w:r w:rsidRPr="003D256D" w:rsidDel="00F21B46">
                <w:rPr>
                  <w:rFonts w:ascii="Times New Roman" w:hAnsi="Times New Roman" w:cs="Times New Roman"/>
                  <w:color w:val="000000"/>
                  <w:sz w:val="20"/>
                  <w:szCs w:val="20"/>
                </w:rPr>
                <w:delText>242</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6A147A81" w14:textId="31F30AB5" w:rsidR="003F76A1" w:rsidRPr="003D256D" w:rsidDel="00F21B46" w:rsidRDefault="003F76A1" w:rsidP="00251801">
            <w:pPr>
              <w:jc w:val="center"/>
              <w:rPr>
                <w:del w:id="73" w:author="Wook Bong Lee" w:date="2021-01-27T10:14:00Z"/>
                <w:rFonts w:ascii="Times New Roman" w:hAnsi="Times New Roman" w:cs="Times New Roman"/>
                <w:color w:val="000000"/>
                <w:sz w:val="20"/>
                <w:szCs w:val="20"/>
              </w:rPr>
            </w:pPr>
            <w:del w:id="74" w:author="Wook Bong Lee" w:date="2021-01-27T10:14:00Z">
              <w:r w:rsidRPr="003D256D" w:rsidDel="00F21B46">
                <w:rPr>
                  <w:rFonts w:ascii="Times New Roman" w:hAnsi="Times New Roman" w:cs="Times New Roman"/>
                  <w:color w:val="000000"/>
                  <w:sz w:val="20"/>
                  <w:szCs w:val="20"/>
                </w:rPr>
                <w:delText>010000000, 001000000, 000100000, 000010000</w:delText>
              </w:r>
            </w:del>
          </w:p>
        </w:tc>
      </w:tr>
      <w:tr w:rsidR="003F76A1" w:rsidRPr="007D726D" w:rsidDel="00F21B46" w14:paraId="65569665" w14:textId="3B41A3A9" w:rsidTr="00251801">
        <w:trPr>
          <w:trHeight w:val="56"/>
          <w:jc w:val="center"/>
          <w:del w:id="75" w:author="Wook Bong Lee" w:date="2021-01-27T10:14:00Z"/>
        </w:trPr>
        <w:tc>
          <w:tcPr>
            <w:tcW w:w="1980" w:type="dxa"/>
            <w:vMerge/>
            <w:tcBorders>
              <w:left w:val="single" w:sz="4" w:space="0" w:color="auto"/>
              <w:right w:val="single" w:sz="4" w:space="0" w:color="auto"/>
            </w:tcBorders>
            <w:shd w:val="clear" w:color="auto" w:fill="auto"/>
            <w:vAlign w:val="center"/>
          </w:tcPr>
          <w:p w14:paraId="2E925FDE" w14:textId="01196752" w:rsidR="003F76A1" w:rsidRPr="003D256D" w:rsidDel="00F21B46" w:rsidRDefault="003F76A1" w:rsidP="00251801">
            <w:pPr>
              <w:jc w:val="center"/>
              <w:rPr>
                <w:del w:id="76"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4074A5AF" w14:textId="469D6BC9" w:rsidR="003F76A1" w:rsidRPr="003D256D" w:rsidDel="00F21B46" w:rsidRDefault="003F76A1" w:rsidP="00251801">
            <w:pPr>
              <w:jc w:val="center"/>
              <w:rPr>
                <w:del w:id="77"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0502D7" w14:textId="5B0F1A97" w:rsidR="003F76A1" w:rsidRPr="003D256D" w:rsidDel="00F21B46" w:rsidRDefault="003F76A1" w:rsidP="00251801">
            <w:pPr>
              <w:jc w:val="center"/>
              <w:rPr>
                <w:del w:id="78" w:author="Wook Bong Lee" w:date="2021-01-27T10:14:00Z"/>
                <w:rFonts w:ascii="Times New Roman" w:hAnsi="Times New Roman" w:cs="Times New Roman"/>
                <w:color w:val="000000"/>
                <w:sz w:val="20"/>
                <w:szCs w:val="20"/>
              </w:rPr>
            </w:pPr>
            <w:del w:id="79" w:author="Wook Bong Lee" w:date="2021-01-27T10:14:00Z">
              <w:r w:rsidRPr="003D256D" w:rsidDel="00F21B46">
                <w:rPr>
                  <w:rFonts w:ascii="Times New Roman" w:hAnsi="Times New Roman" w:cs="Times New Roman"/>
                  <w:color w:val="000000"/>
                  <w:sz w:val="20"/>
                  <w:szCs w:val="20"/>
                </w:rPr>
                <w:delText>484</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194ACAE6" w14:textId="45E69DD4" w:rsidR="003F76A1" w:rsidRPr="003D256D" w:rsidDel="00F21B46" w:rsidRDefault="003F76A1" w:rsidP="00251801">
            <w:pPr>
              <w:jc w:val="center"/>
              <w:rPr>
                <w:del w:id="80" w:author="Wook Bong Lee" w:date="2021-01-27T10:14:00Z"/>
                <w:rFonts w:ascii="Times New Roman" w:hAnsi="Times New Roman" w:cs="Times New Roman"/>
                <w:color w:val="000000"/>
                <w:sz w:val="20"/>
                <w:szCs w:val="20"/>
              </w:rPr>
            </w:pPr>
            <w:del w:id="81" w:author="Wook Bong Lee" w:date="2021-01-27T10:14:00Z">
              <w:r w:rsidRPr="003D256D" w:rsidDel="00F21B46">
                <w:rPr>
                  <w:rFonts w:ascii="Times New Roman" w:hAnsi="Times New Roman" w:cs="Times New Roman"/>
                  <w:color w:val="000000"/>
                  <w:sz w:val="20"/>
                  <w:szCs w:val="20"/>
                </w:rPr>
                <w:delText>011000000, 000110000</w:delText>
              </w:r>
            </w:del>
          </w:p>
        </w:tc>
      </w:tr>
      <w:tr w:rsidR="003F76A1" w:rsidRPr="007D726D" w:rsidDel="00F21B46" w14:paraId="7B6D10B6" w14:textId="0E31B3AE" w:rsidTr="00251801">
        <w:trPr>
          <w:trHeight w:val="315"/>
          <w:jc w:val="center"/>
          <w:del w:id="82" w:author="Wook Bong Lee" w:date="2021-01-27T10:14:00Z"/>
        </w:trPr>
        <w:tc>
          <w:tcPr>
            <w:tcW w:w="1980" w:type="dxa"/>
            <w:vMerge/>
            <w:tcBorders>
              <w:left w:val="single" w:sz="4" w:space="0" w:color="auto"/>
              <w:right w:val="single" w:sz="4" w:space="0" w:color="auto"/>
            </w:tcBorders>
            <w:shd w:val="clear" w:color="auto" w:fill="auto"/>
            <w:vAlign w:val="center"/>
          </w:tcPr>
          <w:p w14:paraId="45D48D6A" w14:textId="60305579" w:rsidR="003F76A1" w:rsidRPr="003D256D" w:rsidDel="00F21B46" w:rsidRDefault="003F76A1" w:rsidP="00251801">
            <w:pPr>
              <w:jc w:val="center"/>
              <w:rPr>
                <w:del w:id="83"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0641E47E" w14:textId="394BDCF2" w:rsidR="003F76A1" w:rsidRPr="003D256D" w:rsidDel="00F21B46" w:rsidRDefault="003F76A1" w:rsidP="00251801">
            <w:pPr>
              <w:jc w:val="center"/>
              <w:rPr>
                <w:del w:id="84"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E7661B" w14:textId="692858D3" w:rsidR="003F76A1" w:rsidRPr="003D256D" w:rsidDel="00F21B46" w:rsidRDefault="003F76A1" w:rsidP="00251801">
            <w:pPr>
              <w:jc w:val="center"/>
              <w:rPr>
                <w:del w:id="85" w:author="Wook Bong Lee" w:date="2021-01-27T10:14:00Z"/>
                <w:rFonts w:ascii="Times New Roman" w:hAnsi="Times New Roman" w:cs="Times New Roman"/>
                <w:color w:val="000000"/>
                <w:sz w:val="20"/>
                <w:szCs w:val="20"/>
              </w:rPr>
            </w:pPr>
            <w:del w:id="86" w:author="Wook Bong Lee" w:date="2021-01-27T10:14:00Z">
              <w:r w:rsidRPr="003D256D" w:rsidDel="00F21B46">
                <w:rPr>
                  <w:rFonts w:ascii="Times New Roman" w:hAnsi="Times New Roman" w:cs="Times New Roman"/>
                  <w:color w:val="000000"/>
                  <w:sz w:val="20"/>
                  <w:szCs w:val="20"/>
                </w:rPr>
                <w:delText>484+242</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5044D35A" w14:textId="19DB53FC" w:rsidR="003F76A1" w:rsidRPr="003D256D" w:rsidDel="00F21B46" w:rsidRDefault="003F76A1" w:rsidP="00251801">
            <w:pPr>
              <w:jc w:val="center"/>
              <w:rPr>
                <w:del w:id="87" w:author="Wook Bong Lee" w:date="2021-01-27T10:14:00Z"/>
                <w:rFonts w:ascii="Times New Roman" w:hAnsi="Times New Roman" w:cs="Times New Roman"/>
                <w:color w:val="000000"/>
                <w:sz w:val="20"/>
                <w:szCs w:val="20"/>
              </w:rPr>
            </w:pPr>
            <w:del w:id="88" w:author="Wook Bong Lee" w:date="2021-01-27T10:14:00Z">
              <w:r w:rsidRPr="003D256D" w:rsidDel="00F21B46">
                <w:rPr>
                  <w:rFonts w:ascii="Times New Roman" w:hAnsi="Times New Roman" w:cs="Times New Roman"/>
                  <w:color w:val="000000"/>
                  <w:sz w:val="20"/>
                  <w:szCs w:val="20"/>
                </w:rPr>
                <w:delText>011100000, 011010000, 010110000, 001110000</w:delText>
              </w:r>
            </w:del>
          </w:p>
        </w:tc>
      </w:tr>
      <w:tr w:rsidR="003F76A1" w:rsidRPr="007D726D" w:rsidDel="00F21B46" w14:paraId="346CD14B" w14:textId="097B148D" w:rsidTr="00251801">
        <w:trPr>
          <w:trHeight w:val="56"/>
          <w:jc w:val="center"/>
          <w:del w:id="89" w:author="Wook Bong Lee" w:date="2021-01-27T10:14:00Z"/>
        </w:trPr>
        <w:tc>
          <w:tcPr>
            <w:tcW w:w="1980" w:type="dxa"/>
            <w:vMerge/>
            <w:tcBorders>
              <w:left w:val="single" w:sz="4" w:space="0" w:color="auto"/>
              <w:bottom w:val="single" w:sz="4" w:space="0" w:color="auto"/>
              <w:right w:val="single" w:sz="4" w:space="0" w:color="auto"/>
            </w:tcBorders>
            <w:shd w:val="clear" w:color="auto" w:fill="auto"/>
            <w:vAlign w:val="center"/>
          </w:tcPr>
          <w:p w14:paraId="22272156" w14:textId="23C6D87A" w:rsidR="003F76A1" w:rsidRPr="003D256D" w:rsidDel="00F21B46" w:rsidRDefault="003F76A1" w:rsidP="00251801">
            <w:pPr>
              <w:jc w:val="center"/>
              <w:rPr>
                <w:del w:id="90" w:author="Wook Bong Lee" w:date="2021-01-27T10:14:00Z"/>
                <w:rFonts w:ascii="Times New Roman" w:hAnsi="Times New Roman" w:cs="Times New Roman"/>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5236A699" w14:textId="1E6B97FD" w:rsidR="003F76A1" w:rsidRPr="003D256D" w:rsidDel="00F21B46" w:rsidRDefault="003F76A1" w:rsidP="00251801">
            <w:pPr>
              <w:jc w:val="center"/>
              <w:rPr>
                <w:del w:id="91"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22AEE" w14:textId="7CBDDD3C" w:rsidR="003F76A1" w:rsidRPr="003D256D" w:rsidDel="00F21B46" w:rsidRDefault="003F76A1" w:rsidP="00251801">
            <w:pPr>
              <w:jc w:val="center"/>
              <w:rPr>
                <w:del w:id="92" w:author="Wook Bong Lee" w:date="2021-01-27T10:14:00Z"/>
                <w:rFonts w:ascii="Times New Roman" w:hAnsi="Times New Roman" w:cs="Times New Roman"/>
                <w:color w:val="000000"/>
                <w:sz w:val="20"/>
                <w:szCs w:val="20"/>
              </w:rPr>
            </w:pPr>
            <w:del w:id="93" w:author="Wook Bong Lee" w:date="2021-01-27T10:14:00Z">
              <w:r w:rsidRPr="003D256D" w:rsidDel="00F21B46">
                <w:rPr>
                  <w:rFonts w:ascii="Times New Roman" w:hAnsi="Times New Roman" w:cs="Times New Roman"/>
                  <w:color w:val="000000"/>
                  <w:sz w:val="20"/>
                  <w:szCs w:val="20"/>
                </w:rPr>
                <w:delText>996</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09559CCB" w14:textId="329B438C" w:rsidR="003F76A1" w:rsidRPr="003D256D" w:rsidDel="00F21B46" w:rsidRDefault="003F76A1" w:rsidP="00251801">
            <w:pPr>
              <w:jc w:val="center"/>
              <w:rPr>
                <w:del w:id="94" w:author="Wook Bong Lee" w:date="2021-01-27T10:14:00Z"/>
                <w:rFonts w:ascii="Times New Roman" w:hAnsi="Times New Roman" w:cs="Times New Roman"/>
                <w:color w:val="000000"/>
                <w:sz w:val="20"/>
                <w:szCs w:val="20"/>
              </w:rPr>
            </w:pPr>
            <w:del w:id="95" w:author="Wook Bong Lee" w:date="2021-01-27T10:14:00Z">
              <w:r w:rsidRPr="003D256D" w:rsidDel="00F21B46">
                <w:rPr>
                  <w:rFonts w:ascii="Times New Roman" w:hAnsi="Times New Roman" w:cs="Times New Roman"/>
                  <w:color w:val="000000"/>
                  <w:sz w:val="20"/>
                  <w:szCs w:val="20"/>
                </w:rPr>
                <w:delText>011110000</w:delText>
              </w:r>
            </w:del>
          </w:p>
        </w:tc>
      </w:tr>
      <w:tr w:rsidR="003F76A1" w:rsidRPr="007D726D" w:rsidDel="00F21B46" w14:paraId="4D6E0011" w14:textId="2F371B40" w:rsidTr="00251801">
        <w:trPr>
          <w:trHeight w:val="315"/>
          <w:jc w:val="center"/>
          <w:del w:id="96" w:author="Wook Bong Lee" w:date="2021-01-27T10:14:00Z"/>
        </w:trPr>
        <w:tc>
          <w:tcPr>
            <w:tcW w:w="1980" w:type="dxa"/>
            <w:vMerge w:val="restart"/>
            <w:tcBorders>
              <w:top w:val="single" w:sz="4" w:space="0" w:color="auto"/>
              <w:left w:val="single" w:sz="4" w:space="0" w:color="auto"/>
              <w:right w:val="single" w:sz="4" w:space="0" w:color="auto"/>
            </w:tcBorders>
            <w:shd w:val="clear" w:color="auto" w:fill="auto"/>
            <w:vAlign w:val="center"/>
          </w:tcPr>
          <w:p w14:paraId="4DA5F0E7" w14:textId="355C3334" w:rsidR="003F76A1" w:rsidRPr="003D256D" w:rsidDel="00F21B46" w:rsidRDefault="003F76A1" w:rsidP="00251801">
            <w:pPr>
              <w:jc w:val="center"/>
              <w:rPr>
                <w:del w:id="97" w:author="Wook Bong Lee" w:date="2021-01-27T10:14:00Z"/>
                <w:rFonts w:ascii="Times New Roman" w:hAnsi="Times New Roman" w:cs="Times New Roman"/>
                <w:color w:val="000000"/>
                <w:sz w:val="20"/>
                <w:szCs w:val="20"/>
                <w:lang w:val="de-DE"/>
              </w:rPr>
            </w:pPr>
            <w:del w:id="98" w:author="Wook Bong Lee" w:date="2021-01-27T10:14:00Z">
              <w:r w:rsidRPr="003D256D" w:rsidDel="00F21B46">
                <w:rPr>
                  <w:rFonts w:ascii="Times New Roman" w:hAnsi="Times New Roman" w:cs="Times New Roman"/>
                  <w:sz w:val="20"/>
                  <w:szCs w:val="20"/>
                </w:rPr>
                <w:delText>20, 80, 160, 320</w:delText>
              </w:r>
            </w:del>
          </w:p>
        </w:tc>
        <w:tc>
          <w:tcPr>
            <w:tcW w:w="1620" w:type="dxa"/>
            <w:vMerge w:val="restart"/>
            <w:tcBorders>
              <w:top w:val="single" w:sz="4" w:space="0" w:color="auto"/>
              <w:left w:val="single" w:sz="4" w:space="0" w:color="auto"/>
              <w:right w:val="single" w:sz="4" w:space="0" w:color="auto"/>
            </w:tcBorders>
            <w:vAlign w:val="center"/>
          </w:tcPr>
          <w:p w14:paraId="7217B2C5" w14:textId="04340BD2" w:rsidR="003F76A1" w:rsidRPr="003D256D" w:rsidDel="00F21B46" w:rsidRDefault="003F76A1" w:rsidP="00251801">
            <w:pPr>
              <w:jc w:val="center"/>
              <w:rPr>
                <w:del w:id="99" w:author="Wook Bong Lee" w:date="2021-01-27T10:14:00Z"/>
                <w:rFonts w:ascii="Times New Roman" w:hAnsi="Times New Roman" w:cs="Times New Roman"/>
                <w:color w:val="000000"/>
                <w:sz w:val="20"/>
                <w:szCs w:val="20"/>
                <w:lang w:val="de-DE"/>
              </w:rPr>
            </w:pPr>
            <w:del w:id="100" w:author="Wook Bong Lee" w:date="2021-01-27T10:14:00Z">
              <w:r w:rsidRPr="003D256D" w:rsidDel="00F21B46">
                <w:rPr>
                  <w:rFonts w:ascii="Times New Roman" w:hAnsi="Times New Roman" w:cs="Times New Roman"/>
                  <w:color w:val="000000"/>
                  <w:sz w:val="20"/>
                  <w:szCs w:val="20"/>
                  <w:lang w:val="de-DE"/>
                </w:rPr>
                <w:delText>160 MHz</w:delText>
              </w:r>
            </w:del>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321C24" w14:textId="744ECCFF" w:rsidR="003F76A1" w:rsidRPr="003D256D" w:rsidDel="00F21B46" w:rsidRDefault="003F76A1" w:rsidP="00251801">
            <w:pPr>
              <w:jc w:val="center"/>
              <w:rPr>
                <w:del w:id="101" w:author="Wook Bong Lee" w:date="2021-01-27T10:14:00Z"/>
                <w:rFonts w:ascii="Times New Roman" w:hAnsi="Times New Roman" w:cs="Times New Roman"/>
                <w:color w:val="000000"/>
                <w:sz w:val="20"/>
                <w:szCs w:val="20"/>
              </w:rPr>
            </w:pPr>
            <w:del w:id="102" w:author="Wook Bong Lee" w:date="2021-01-27T10:14:00Z">
              <w:r w:rsidRPr="003D256D" w:rsidDel="00F21B46">
                <w:rPr>
                  <w:rFonts w:ascii="Times New Roman" w:hAnsi="Times New Roman" w:cs="Times New Roman"/>
                  <w:color w:val="000000"/>
                  <w:sz w:val="20"/>
                  <w:szCs w:val="20"/>
                </w:rPr>
                <w:delText>242</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276E4C33" w14:textId="2ADB040C" w:rsidR="003F76A1" w:rsidRPr="003D256D" w:rsidDel="00F21B46" w:rsidRDefault="003F76A1" w:rsidP="00251801">
            <w:pPr>
              <w:jc w:val="center"/>
              <w:rPr>
                <w:del w:id="103" w:author="Wook Bong Lee" w:date="2021-01-27T10:14:00Z"/>
                <w:rFonts w:ascii="Times New Roman" w:hAnsi="Times New Roman" w:cs="Times New Roman"/>
                <w:color w:val="000000"/>
                <w:sz w:val="20"/>
                <w:szCs w:val="20"/>
              </w:rPr>
            </w:pPr>
            <w:del w:id="104" w:author="Wook Bong Lee" w:date="2021-01-27T10:14:00Z">
              <w:r w:rsidRPr="003D256D" w:rsidDel="00F21B46">
                <w:rPr>
                  <w:rFonts w:ascii="Times New Roman" w:hAnsi="Times New Roman" w:cs="Times New Roman"/>
                  <w:color w:val="000000"/>
                  <w:sz w:val="20"/>
                  <w:szCs w:val="20"/>
                </w:rPr>
                <w:delText>010000000, 001000000, 000100000, 000010000, 000001000, 000000100, 000000010, 000000001</w:delText>
              </w:r>
            </w:del>
          </w:p>
        </w:tc>
      </w:tr>
      <w:tr w:rsidR="003F76A1" w:rsidRPr="007D726D" w:rsidDel="00F21B46" w14:paraId="6D55A9DD" w14:textId="7D1430A9" w:rsidTr="00251801">
        <w:trPr>
          <w:trHeight w:val="315"/>
          <w:jc w:val="center"/>
          <w:del w:id="105" w:author="Wook Bong Lee" w:date="2021-01-27T10:14:00Z"/>
        </w:trPr>
        <w:tc>
          <w:tcPr>
            <w:tcW w:w="1980" w:type="dxa"/>
            <w:vMerge/>
            <w:tcBorders>
              <w:left w:val="single" w:sz="4" w:space="0" w:color="auto"/>
              <w:right w:val="single" w:sz="4" w:space="0" w:color="auto"/>
            </w:tcBorders>
            <w:shd w:val="clear" w:color="auto" w:fill="auto"/>
            <w:vAlign w:val="center"/>
          </w:tcPr>
          <w:p w14:paraId="10056738" w14:textId="701D2663" w:rsidR="003F76A1" w:rsidRPr="003D256D" w:rsidDel="00F21B46" w:rsidRDefault="003F76A1" w:rsidP="00251801">
            <w:pPr>
              <w:jc w:val="center"/>
              <w:rPr>
                <w:del w:id="106"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3A55770E" w14:textId="29569063" w:rsidR="003F76A1" w:rsidRPr="003D256D" w:rsidDel="00F21B46" w:rsidRDefault="003F76A1" w:rsidP="00251801">
            <w:pPr>
              <w:jc w:val="center"/>
              <w:rPr>
                <w:del w:id="107"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C53843" w14:textId="5C89DE5F" w:rsidR="003F76A1" w:rsidRPr="003D256D" w:rsidDel="00F21B46" w:rsidRDefault="003F76A1" w:rsidP="00251801">
            <w:pPr>
              <w:jc w:val="center"/>
              <w:rPr>
                <w:del w:id="108" w:author="Wook Bong Lee" w:date="2021-01-27T10:14:00Z"/>
                <w:rFonts w:ascii="Times New Roman" w:hAnsi="Times New Roman" w:cs="Times New Roman"/>
                <w:color w:val="000000"/>
                <w:sz w:val="20"/>
                <w:szCs w:val="20"/>
              </w:rPr>
            </w:pPr>
            <w:del w:id="109" w:author="Wook Bong Lee" w:date="2021-01-27T10:14:00Z">
              <w:r w:rsidRPr="003D256D" w:rsidDel="00F21B46">
                <w:rPr>
                  <w:rFonts w:ascii="Times New Roman" w:hAnsi="Times New Roman" w:cs="Times New Roman"/>
                  <w:color w:val="000000"/>
                  <w:sz w:val="20"/>
                  <w:szCs w:val="20"/>
                </w:rPr>
                <w:delText>484</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580C5CEC" w14:textId="0C719956" w:rsidR="003F76A1" w:rsidRPr="003D256D" w:rsidDel="00F21B46" w:rsidRDefault="003F76A1" w:rsidP="00251801">
            <w:pPr>
              <w:jc w:val="center"/>
              <w:rPr>
                <w:del w:id="110" w:author="Wook Bong Lee" w:date="2021-01-27T10:14:00Z"/>
                <w:rFonts w:ascii="Times New Roman" w:hAnsi="Times New Roman" w:cs="Times New Roman"/>
                <w:color w:val="000000"/>
                <w:sz w:val="20"/>
                <w:szCs w:val="20"/>
              </w:rPr>
            </w:pPr>
            <w:del w:id="111" w:author="Wook Bong Lee" w:date="2021-01-27T10:14:00Z">
              <w:r w:rsidRPr="003D256D" w:rsidDel="00F21B46">
                <w:rPr>
                  <w:rFonts w:ascii="Times New Roman" w:hAnsi="Times New Roman" w:cs="Times New Roman"/>
                  <w:color w:val="000000"/>
                  <w:sz w:val="20"/>
                  <w:szCs w:val="20"/>
                </w:rPr>
                <w:delText>011000000, 000110000, 000001100, 000000011</w:delText>
              </w:r>
            </w:del>
          </w:p>
        </w:tc>
      </w:tr>
      <w:tr w:rsidR="003F76A1" w:rsidRPr="007D726D" w:rsidDel="00F21B46" w14:paraId="42D4F825" w14:textId="0420206E" w:rsidTr="00251801">
        <w:trPr>
          <w:trHeight w:val="56"/>
          <w:jc w:val="center"/>
          <w:del w:id="112" w:author="Wook Bong Lee" w:date="2021-01-27T10:14:00Z"/>
        </w:trPr>
        <w:tc>
          <w:tcPr>
            <w:tcW w:w="1980" w:type="dxa"/>
            <w:vMerge/>
            <w:tcBorders>
              <w:left w:val="single" w:sz="4" w:space="0" w:color="auto"/>
              <w:right w:val="single" w:sz="4" w:space="0" w:color="auto"/>
            </w:tcBorders>
            <w:shd w:val="clear" w:color="auto" w:fill="auto"/>
            <w:vAlign w:val="center"/>
          </w:tcPr>
          <w:p w14:paraId="0A628537" w14:textId="0A9BBAFC" w:rsidR="003F76A1" w:rsidRPr="003D256D" w:rsidDel="00F21B46" w:rsidRDefault="003F76A1" w:rsidP="00251801">
            <w:pPr>
              <w:jc w:val="center"/>
              <w:rPr>
                <w:del w:id="113"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009D4143" w14:textId="13610521" w:rsidR="003F76A1" w:rsidRPr="003D256D" w:rsidDel="00F21B46" w:rsidRDefault="003F76A1" w:rsidP="00251801">
            <w:pPr>
              <w:jc w:val="center"/>
              <w:rPr>
                <w:del w:id="114"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DD563F" w14:textId="23DA8E46" w:rsidR="003F76A1" w:rsidRPr="003D256D" w:rsidDel="00F21B46" w:rsidRDefault="003F76A1" w:rsidP="00251801">
            <w:pPr>
              <w:jc w:val="center"/>
              <w:rPr>
                <w:del w:id="115" w:author="Wook Bong Lee" w:date="2021-01-27T10:14:00Z"/>
                <w:rFonts w:ascii="Times New Roman" w:hAnsi="Times New Roman" w:cs="Times New Roman"/>
                <w:color w:val="000000"/>
                <w:sz w:val="20"/>
                <w:szCs w:val="20"/>
              </w:rPr>
            </w:pPr>
            <w:del w:id="116" w:author="Wook Bong Lee" w:date="2021-01-27T10:14:00Z">
              <w:r w:rsidRPr="003D256D" w:rsidDel="00F21B46">
                <w:rPr>
                  <w:rFonts w:ascii="Times New Roman" w:hAnsi="Times New Roman" w:cs="Times New Roman"/>
                  <w:color w:val="000000"/>
                  <w:sz w:val="20"/>
                  <w:szCs w:val="20"/>
                </w:rPr>
                <w:delText>484+242</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65427D7C" w14:textId="58425768" w:rsidR="003F76A1" w:rsidRPr="003D256D" w:rsidDel="00F21B46" w:rsidRDefault="003F76A1" w:rsidP="00251801">
            <w:pPr>
              <w:jc w:val="center"/>
              <w:rPr>
                <w:del w:id="117" w:author="Wook Bong Lee" w:date="2021-01-27T10:14:00Z"/>
                <w:rFonts w:ascii="Times New Roman" w:hAnsi="Times New Roman" w:cs="Times New Roman"/>
                <w:color w:val="000000"/>
                <w:sz w:val="20"/>
                <w:szCs w:val="20"/>
              </w:rPr>
            </w:pPr>
            <w:del w:id="118" w:author="Wook Bong Lee" w:date="2021-01-27T10:14:00Z">
              <w:r w:rsidRPr="003D256D" w:rsidDel="00F21B46">
                <w:rPr>
                  <w:rFonts w:ascii="Times New Roman" w:hAnsi="Times New Roman" w:cs="Times New Roman"/>
                  <w:color w:val="000000"/>
                  <w:sz w:val="20"/>
                  <w:szCs w:val="20"/>
                </w:rPr>
                <w:delText>011100000, 011010000, 010110000, 001110000, 000001110, 000001101, 000001011, 000000111</w:delText>
              </w:r>
            </w:del>
          </w:p>
        </w:tc>
      </w:tr>
      <w:tr w:rsidR="003F76A1" w:rsidRPr="007D726D" w:rsidDel="00F21B46" w14:paraId="152A0797" w14:textId="2D2C8DF2" w:rsidTr="00251801">
        <w:trPr>
          <w:trHeight w:val="56"/>
          <w:jc w:val="center"/>
          <w:del w:id="119" w:author="Wook Bong Lee" w:date="2021-01-27T10:14:00Z"/>
        </w:trPr>
        <w:tc>
          <w:tcPr>
            <w:tcW w:w="1980" w:type="dxa"/>
            <w:vMerge/>
            <w:tcBorders>
              <w:left w:val="single" w:sz="4" w:space="0" w:color="auto"/>
              <w:right w:val="single" w:sz="4" w:space="0" w:color="auto"/>
            </w:tcBorders>
            <w:shd w:val="clear" w:color="auto" w:fill="auto"/>
            <w:vAlign w:val="center"/>
          </w:tcPr>
          <w:p w14:paraId="7F40696C" w14:textId="5F88C1CC" w:rsidR="003F76A1" w:rsidRPr="003D256D" w:rsidDel="00F21B46" w:rsidRDefault="003F76A1" w:rsidP="00251801">
            <w:pPr>
              <w:jc w:val="center"/>
              <w:rPr>
                <w:del w:id="120"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65194719" w14:textId="1C7FA4E6" w:rsidR="003F76A1" w:rsidRPr="003D256D" w:rsidDel="00F21B46" w:rsidRDefault="003F76A1" w:rsidP="00251801">
            <w:pPr>
              <w:jc w:val="center"/>
              <w:rPr>
                <w:del w:id="121"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C97575" w14:textId="76F7C3E2" w:rsidR="003F76A1" w:rsidRPr="003D256D" w:rsidDel="00F21B46" w:rsidRDefault="003F76A1" w:rsidP="00251801">
            <w:pPr>
              <w:jc w:val="center"/>
              <w:rPr>
                <w:del w:id="122" w:author="Wook Bong Lee" w:date="2021-01-27T10:14:00Z"/>
                <w:rFonts w:ascii="Times New Roman" w:hAnsi="Times New Roman" w:cs="Times New Roman"/>
                <w:color w:val="000000"/>
                <w:sz w:val="20"/>
                <w:szCs w:val="20"/>
              </w:rPr>
            </w:pPr>
            <w:del w:id="123" w:author="Wook Bong Lee" w:date="2021-01-27T10:14:00Z">
              <w:r w:rsidRPr="003D256D" w:rsidDel="00F21B46">
                <w:rPr>
                  <w:rFonts w:ascii="Times New Roman" w:hAnsi="Times New Roman" w:cs="Times New Roman"/>
                  <w:color w:val="000000"/>
                  <w:sz w:val="20"/>
                  <w:szCs w:val="20"/>
                </w:rPr>
                <w:delText>996</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6CABC824" w14:textId="3CC6AECC" w:rsidR="003F76A1" w:rsidRPr="003D256D" w:rsidDel="00F21B46" w:rsidRDefault="003F76A1" w:rsidP="00251801">
            <w:pPr>
              <w:jc w:val="center"/>
              <w:rPr>
                <w:del w:id="124" w:author="Wook Bong Lee" w:date="2021-01-27T10:14:00Z"/>
                <w:rFonts w:ascii="Times New Roman" w:hAnsi="Times New Roman" w:cs="Times New Roman"/>
                <w:color w:val="000000"/>
                <w:sz w:val="20"/>
                <w:szCs w:val="20"/>
              </w:rPr>
            </w:pPr>
            <w:del w:id="125" w:author="Wook Bong Lee" w:date="2021-01-27T10:14:00Z">
              <w:r w:rsidRPr="003D256D" w:rsidDel="00F21B46">
                <w:rPr>
                  <w:rFonts w:ascii="Times New Roman" w:hAnsi="Times New Roman" w:cs="Times New Roman"/>
                  <w:color w:val="000000"/>
                  <w:sz w:val="20"/>
                  <w:szCs w:val="20"/>
                </w:rPr>
                <w:delText>011110000, 000001111</w:delText>
              </w:r>
            </w:del>
          </w:p>
        </w:tc>
      </w:tr>
      <w:tr w:rsidR="003F76A1" w:rsidRPr="007D726D" w:rsidDel="00F21B46" w14:paraId="2E401B24" w14:textId="6FBA18DE" w:rsidTr="00251801">
        <w:trPr>
          <w:trHeight w:val="56"/>
          <w:jc w:val="center"/>
          <w:del w:id="126" w:author="Wook Bong Lee" w:date="2021-01-27T10:14:00Z"/>
        </w:trPr>
        <w:tc>
          <w:tcPr>
            <w:tcW w:w="1980" w:type="dxa"/>
            <w:vMerge/>
            <w:tcBorders>
              <w:left w:val="single" w:sz="4" w:space="0" w:color="auto"/>
              <w:right w:val="single" w:sz="4" w:space="0" w:color="auto"/>
            </w:tcBorders>
            <w:shd w:val="clear" w:color="auto" w:fill="auto"/>
            <w:vAlign w:val="center"/>
          </w:tcPr>
          <w:p w14:paraId="0871DEBC" w14:textId="214E3B7B" w:rsidR="003F76A1" w:rsidRPr="003D256D" w:rsidDel="00F21B46" w:rsidRDefault="003F76A1" w:rsidP="00251801">
            <w:pPr>
              <w:jc w:val="center"/>
              <w:rPr>
                <w:del w:id="127"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137A9297" w14:textId="514CAADC" w:rsidR="003F76A1" w:rsidRPr="003D256D" w:rsidDel="00F21B46" w:rsidRDefault="003F76A1" w:rsidP="00251801">
            <w:pPr>
              <w:jc w:val="center"/>
              <w:rPr>
                <w:del w:id="128"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6056587C" w14:textId="0D0CAB91" w:rsidR="003F76A1" w:rsidRPr="003D256D" w:rsidDel="00F21B46" w:rsidRDefault="003F76A1" w:rsidP="00251801">
            <w:pPr>
              <w:jc w:val="center"/>
              <w:rPr>
                <w:del w:id="129" w:author="Wook Bong Lee" w:date="2021-01-27T10:14:00Z"/>
                <w:rFonts w:ascii="Times New Roman" w:hAnsi="Times New Roman" w:cs="Times New Roman"/>
                <w:color w:val="000000"/>
                <w:sz w:val="20"/>
                <w:szCs w:val="20"/>
              </w:rPr>
            </w:pPr>
            <w:del w:id="130" w:author="Wook Bong Lee" w:date="2021-01-27T10:14:00Z">
              <w:r w:rsidRPr="003D256D" w:rsidDel="00F21B46">
                <w:rPr>
                  <w:rFonts w:ascii="Times New Roman" w:hAnsi="Times New Roman" w:cs="Times New Roman"/>
                  <w:color w:val="000000"/>
                  <w:sz w:val="20"/>
                  <w:szCs w:val="20"/>
                </w:rPr>
                <w:delText>996+484</w:delText>
              </w:r>
            </w:del>
          </w:p>
        </w:tc>
        <w:tc>
          <w:tcPr>
            <w:tcW w:w="4230" w:type="dxa"/>
            <w:tcBorders>
              <w:top w:val="single" w:sz="4" w:space="0" w:color="auto"/>
              <w:left w:val="single" w:sz="4" w:space="0" w:color="auto"/>
              <w:right w:val="single" w:sz="4" w:space="0" w:color="auto"/>
            </w:tcBorders>
            <w:vAlign w:val="center"/>
          </w:tcPr>
          <w:p w14:paraId="6B8D7EA3" w14:textId="415EDFBC" w:rsidR="003F76A1" w:rsidRPr="003D256D" w:rsidDel="00F21B46" w:rsidRDefault="003F76A1" w:rsidP="00251801">
            <w:pPr>
              <w:jc w:val="center"/>
              <w:rPr>
                <w:del w:id="131" w:author="Wook Bong Lee" w:date="2021-01-27T10:14:00Z"/>
                <w:rFonts w:ascii="Times New Roman" w:hAnsi="Times New Roman" w:cs="Times New Roman"/>
                <w:color w:val="000000"/>
                <w:sz w:val="20"/>
                <w:szCs w:val="20"/>
              </w:rPr>
            </w:pPr>
            <w:del w:id="132" w:author="Wook Bong Lee" w:date="2021-01-27T10:14:00Z">
              <w:r w:rsidRPr="003D256D" w:rsidDel="00F21B46">
                <w:rPr>
                  <w:rFonts w:ascii="Times New Roman" w:hAnsi="Times New Roman" w:cs="Times New Roman"/>
                  <w:color w:val="000000"/>
                  <w:sz w:val="20"/>
                  <w:szCs w:val="20"/>
                </w:rPr>
                <w:delText>011111100, 011110011, 011001111, 000111111</w:delText>
              </w:r>
            </w:del>
          </w:p>
        </w:tc>
      </w:tr>
      <w:tr w:rsidR="003F76A1" w:rsidRPr="007D726D" w:rsidDel="00F21B46" w14:paraId="340C0066" w14:textId="2C609421" w:rsidTr="00251801">
        <w:trPr>
          <w:trHeight w:val="332"/>
          <w:jc w:val="center"/>
          <w:del w:id="133" w:author="Wook Bong Lee" w:date="2021-01-27T10:14:00Z"/>
        </w:trPr>
        <w:tc>
          <w:tcPr>
            <w:tcW w:w="1980" w:type="dxa"/>
            <w:vMerge/>
            <w:tcBorders>
              <w:left w:val="single" w:sz="4" w:space="0" w:color="auto"/>
              <w:right w:val="single" w:sz="4" w:space="0" w:color="auto"/>
            </w:tcBorders>
            <w:shd w:val="clear" w:color="auto" w:fill="auto"/>
            <w:vAlign w:val="center"/>
          </w:tcPr>
          <w:p w14:paraId="6C5E0B84" w14:textId="5158FA3A" w:rsidR="003F76A1" w:rsidRPr="003D256D" w:rsidDel="00F21B46" w:rsidRDefault="003F76A1" w:rsidP="00251801">
            <w:pPr>
              <w:jc w:val="center"/>
              <w:rPr>
                <w:del w:id="134"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6EECC62E" w14:textId="5D846D64" w:rsidR="003F76A1" w:rsidRPr="003D256D" w:rsidDel="00F21B46" w:rsidRDefault="003F76A1" w:rsidP="00251801">
            <w:pPr>
              <w:jc w:val="center"/>
              <w:rPr>
                <w:del w:id="135"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0C7BBD0A" w14:textId="1EB384C3" w:rsidR="003F76A1" w:rsidRPr="003D256D" w:rsidDel="00F21B46" w:rsidRDefault="003F76A1" w:rsidP="00251801">
            <w:pPr>
              <w:jc w:val="center"/>
              <w:rPr>
                <w:del w:id="136" w:author="Wook Bong Lee" w:date="2021-01-27T10:14:00Z"/>
                <w:rFonts w:ascii="Times New Roman" w:hAnsi="Times New Roman" w:cs="Times New Roman"/>
                <w:color w:val="000000"/>
                <w:sz w:val="20"/>
                <w:szCs w:val="20"/>
              </w:rPr>
            </w:pPr>
            <w:del w:id="137" w:author="Wook Bong Lee" w:date="2021-01-27T10:14:00Z">
              <w:r w:rsidRPr="003D256D" w:rsidDel="00F21B46">
                <w:rPr>
                  <w:rFonts w:ascii="Times New Roman" w:hAnsi="Times New Roman" w:cs="Times New Roman"/>
                  <w:color w:val="000000"/>
                  <w:sz w:val="20"/>
                  <w:szCs w:val="20"/>
                </w:rPr>
                <w:delText>996+484+242</w:delText>
              </w:r>
            </w:del>
          </w:p>
        </w:tc>
        <w:tc>
          <w:tcPr>
            <w:tcW w:w="4230" w:type="dxa"/>
            <w:tcBorders>
              <w:top w:val="single" w:sz="4" w:space="0" w:color="auto"/>
              <w:left w:val="single" w:sz="4" w:space="0" w:color="auto"/>
              <w:right w:val="single" w:sz="4" w:space="0" w:color="auto"/>
            </w:tcBorders>
            <w:vAlign w:val="center"/>
          </w:tcPr>
          <w:p w14:paraId="020FD286" w14:textId="569EFD19" w:rsidR="003F76A1" w:rsidRPr="003D256D" w:rsidDel="00F21B46" w:rsidRDefault="003F76A1" w:rsidP="00251801">
            <w:pPr>
              <w:jc w:val="center"/>
              <w:rPr>
                <w:del w:id="138" w:author="Wook Bong Lee" w:date="2021-01-27T10:14:00Z"/>
                <w:rFonts w:ascii="Times New Roman" w:hAnsi="Times New Roman" w:cs="Times New Roman"/>
                <w:color w:val="000000"/>
                <w:sz w:val="20"/>
                <w:szCs w:val="20"/>
              </w:rPr>
            </w:pPr>
            <w:del w:id="139" w:author="Wook Bong Lee" w:date="2021-01-27T10:14:00Z">
              <w:r w:rsidRPr="003D256D" w:rsidDel="00F21B46">
                <w:rPr>
                  <w:rFonts w:ascii="Times New Roman" w:hAnsi="Times New Roman" w:cs="Times New Roman"/>
                  <w:color w:val="000000"/>
                  <w:sz w:val="20"/>
                  <w:szCs w:val="20"/>
                </w:rPr>
                <w:delText>011101111, 011011111, 010111111, 001111111, 011111110, 011111101, 011111011, 011110111</w:delText>
              </w:r>
            </w:del>
          </w:p>
        </w:tc>
      </w:tr>
      <w:tr w:rsidR="003F76A1" w:rsidRPr="007D726D" w:rsidDel="00F21B46" w14:paraId="56E66175" w14:textId="2395BAB8" w:rsidTr="00251801">
        <w:trPr>
          <w:trHeight w:val="315"/>
          <w:jc w:val="center"/>
          <w:del w:id="140" w:author="Wook Bong Lee" w:date="2021-01-27T10:14:00Z"/>
        </w:trPr>
        <w:tc>
          <w:tcPr>
            <w:tcW w:w="1980" w:type="dxa"/>
            <w:vMerge/>
            <w:tcBorders>
              <w:left w:val="single" w:sz="4" w:space="0" w:color="auto"/>
              <w:right w:val="single" w:sz="4" w:space="0" w:color="auto"/>
            </w:tcBorders>
            <w:shd w:val="clear" w:color="auto" w:fill="auto"/>
            <w:vAlign w:val="center"/>
          </w:tcPr>
          <w:p w14:paraId="4B7818DB" w14:textId="101F8CFC" w:rsidR="003F76A1" w:rsidRPr="003D256D" w:rsidDel="00F21B46" w:rsidRDefault="003F76A1" w:rsidP="00251801">
            <w:pPr>
              <w:jc w:val="center"/>
              <w:rPr>
                <w:del w:id="141" w:author="Wook Bong Lee" w:date="2021-01-27T10:14:00Z"/>
                <w:rFonts w:ascii="Times New Roman" w:hAnsi="Times New Roman" w:cs="Times New Roman"/>
                <w:color w:val="000000"/>
                <w:sz w:val="20"/>
                <w:szCs w:val="20"/>
                <w:lang w:val="de-DE"/>
              </w:rPr>
            </w:pPr>
          </w:p>
        </w:tc>
        <w:tc>
          <w:tcPr>
            <w:tcW w:w="1620" w:type="dxa"/>
            <w:vMerge/>
            <w:tcBorders>
              <w:left w:val="single" w:sz="4" w:space="0" w:color="auto"/>
              <w:right w:val="single" w:sz="4" w:space="0" w:color="auto"/>
            </w:tcBorders>
            <w:vAlign w:val="center"/>
          </w:tcPr>
          <w:p w14:paraId="595E6532" w14:textId="25704E9B" w:rsidR="003F76A1" w:rsidRPr="003D256D" w:rsidDel="00F21B46" w:rsidRDefault="003F76A1" w:rsidP="00251801">
            <w:pPr>
              <w:jc w:val="center"/>
              <w:rPr>
                <w:del w:id="142" w:author="Wook Bong Lee" w:date="2021-01-27T10:14:00Z"/>
                <w:rFonts w:ascii="Times New Roman" w:hAnsi="Times New Roman" w:cs="Times New Roman"/>
                <w:color w:val="000000"/>
                <w:sz w:val="20"/>
                <w:szCs w:val="20"/>
                <w:lang w:val="de-D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55D0EA0" w14:textId="45970EC1" w:rsidR="003F76A1" w:rsidRPr="003D256D" w:rsidDel="00F21B46" w:rsidRDefault="002A0E4E" w:rsidP="002A0E4E">
            <w:pPr>
              <w:jc w:val="center"/>
              <w:rPr>
                <w:del w:id="143" w:author="Wook Bong Lee" w:date="2021-01-27T10:14:00Z"/>
                <w:rFonts w:ascii="Times New Roman" w:hAnsi="Times New Roman" w:cs="Times New Roman"/>
                <w:color w:val="000000"/>
                <w:sz w:val="20"/>
                <w:szCs w:val="20"/>
              </w:rPr>
            </w:pPr>
            <w:del w:id="144" w:author="Wook Bong Lee" w:date="2021-01-27T10:14:00Z">
              <w:r w:rsidDel="00F21B46">
                <w:rPr>
                  <w:rFonts w:ascii="Times New Roman" w:hAnsi="Times New Roman" w:cs="Times New Roman"/>
                  <w:color w:val="000000"/>
                  <w:sz w:val="20"/>
                  <w:szCs w:val="20"/>
                </w:rPr>
                <w:delText>2x</w:delText>
              </w:r>
              <w:r w:rsidR="003F76A1" w:rsidRPr="003D256D" w:rsidDel="00F21B46">
                <w:rPr>
                  <w:rFonts w:ascii="Times New Roman" w:hAnsi="Times New Roman" w:cs="Times New Roman"/>
                  <w:color w:val="000000"/>
                  <w:sz w:val="20"/>
                  <w:szCs w:val="20"/>
                </w:rPr>
                <w:delText>996</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2E06D356" w14:textId="47D3CE14" w:rsidR="003F76A1" w:rsidRPr="003D256D" w:rsidDel="00F21B46" w:rsidRDefault="003F76A1" w:rsidP="00251801">
            <w:pPr>
              <w:jc w:val="center"/>
              <w:rPr>
                <w:del w:id="145" w:author="Wook Bong Lee" w:date="2021-01-27T10:14:00Z"/>
                <w:rFonts w:ascii="Times New Roman" w:hAnsi="Times New Roman" w:cs="Times New Roman"/>
                <w:color w:val="000000"/>
                <w:sz w:val="20"/>
                <w:szCs w:val="20"/>
              </w:rPr>
            </w:pPr>
            <w:del w:id="146" w:author="Wook Bong Lee" w:date="2021-01-27T10:14:00Z">
              <w:r w:rsidRPr="003D256D" w:rsidDel="00F21B46">
                <w:rPr>
                  <w:rFonts w:ascii="Times New Roman" w:hAnsi="Times New Roman" w:cs="Times New Roman"/>
                  <w:color w:val="000000"/>
                  <w:sz w:val="20"/>
                  <w:szCs w:val="20"/>
                </w:rPr>
                <w:delText>011111111</w:delText>
              </w:r>
            </w:del>
          </w:p>
        </w:tc>
      </w:tr>
      <w:tr w:rsidR="003F76A1" w:rsidRPr="007D726D" w:rsidDel="00F21B46" w14:paraId="7770E2B8" w14:textId="0B5DA1DE" w:rsidTr="00251801">
        <w:trPr>
          <w:trHeight w:val="315"/>
          <w:jc w:val="center"/>
          <w:del w:id="147" w:author="Wook Bong Lee" w:date="2021-01-27T10:14:00Z"/>
        </w:trPr>
        <w:tc>
          <w:tcPr>
            <w:tcW w:w="1980" w:type="dxa"/>
            <w:vMerge w:val="restart"/>
            <w:tcBorders>
              <w:top w:val="single" w:sz="4" w:space="0" w:color="auto"/>
              <w:left w:val="single" w:sz="4" w:space="0" w:color="auto"/>
              <w:right w:val="single" w:sz="4" w:space="0" w:color="auto"/>
            </w:tcBorders>
            <w:shd w:val="clear" w:color="auto" w:fill="auto"/>
            <w:vAlign w:val="center"/>
          </w:tcPr>
          <w:p w14:paraId="5F35AFD3" w14:textId="39691520" w:rsidR="003F76A1" w:rsidRPr="003D256D" w:rsidDel="00F21B46" w:rsidRDefault="003F76A1" w:rsidP="00251801">
            <w:pPr>
              <w:jc w:val="center"/>
              <w:rPr>
                <w:del w:id="148" w:author="Wook Bong Lee" w:date="2021-01-27T10:14:00Z"/>
                <w:rFonts w:ascii="Times New Roman" w:hAnsi="Times New Roman" w:cs="Times New Roman"/>
                <w:color w:val="000000"/>
                <w:sz w:val="20"/>
                <w:szCs w:val="20"/>
                <w:lang w:val="de-DE"/>
              </w:rPr>
            </w:pPr>
            <w:del w:id="149" w:author="Wook Bong Lee" w:date="2021-01-27T10:14:00Z">
              <w:r w:rsidRPr="003D256D" w:rsidDel="00F21B46">
                <w:rPr>
                  <w:rFonts w:ascii="Times New Roman" w:hAnsi="Times New Roman" w:cs="Times New Roman"/>
                  <w:sz w:val="20"/>
                  <w:szCs w:val="20"/>
                </w:rPr>
                <w:delText>80, 160, 320</w:delText>
              </w:r>
            </w:del>
          </w:p>
        </w:tc>
        <w:tc>
          <w:tcPr>
            <w:tcW w:w="1620" w:type="dxa"/>
            <w:vMerge w:val="restart"/>
            <w:tcBorders>
              <w:top w:val="single" w:sz="4" w:space="0" w:color="auto"/>
              <w:left w:val="single" w:sz="4" w:space="0" w:color="auto"/>
              <w:right w:val="single" w:sz="4" w:space="0" w:color="auto"/>
            </w:tcBorders>
            <w:vAlign w:val="center"/>
          </w:tcPr>
          <w:p w14:paraId="29A72831" w14:textId="633E86EF" w:rsidR="003F76A1" w:rsidRPr="003D256D" w:rsidDel="00F21B46" w:rsidRDefault="003F76A1" w:rsidP="00251801">
            <w:pPr>
              <w:jc w:val="center"/>
              <w:rPr>
                <w:del w:id="150" w:author="Wook Bong Lee" w:date="2021-01-27T10:14:00Z"/>
                <w:rFonts w:ascii="Times New Roman" w:hAnsi="Times New Roman" w:cs="Times New Roman"/>
                <w:color w:val="000000"/>
                <w:sz w:val="20"/>
                <w:szCs w:val="20"/>
                <w:lang w:val="de-DE"/>
              </w:rPr>
            </w:pPr>
            <w:del w:id="151" w:author="Wook Bong Lee" w:date="2021-01-27T10:14:00Z">
              <w:r w:rsidRPr="003D256D" w:rsidDel="00F21B46">
                <w:rPr>
                  <w:rFonts w:ascii="Times New Roman" w:hAnsi="Times New Roman" w:cs="Times New Roman"/>
                  <w:color w:val="000000"/>
                  <w:sz w:val="20"/>
                  <w:szCs w:val="20"/>
                  <w:lang w:val="de-DE"/>
                </w:rPr>
                <w:delText>320 MHz</w:delText>
              </w:r>
            </w:del>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CBDA0EB" w14:textId="464E69D3" w:rsidR="003F76A1" w:rsidRPr="003D256D" w:rsidDel="00F21B46" w:rsidRDefault="003F76A1" w:rsidP="00251801">
            <w:pPr>
              <w:jc w:val="center"/>
              <w:rPr>
                <w:del w:id="152" w:author="Wook Bong Lee" w:date="2021-01-27T10:14:00Z"/>
                <w:rFonts w:ascii="Times New Roman" w:hAnsi="Times New Roman" w:cs="Times New Roman"/>
                <w:color w:val="000000"/>
                <w:sz w:val="20"/>
                <w:szCs w:val="20"/>
              </w:rPr>
            </w:pPr>
            <w:del w:id="153" w:author="Wook Bong Lee" w:date="2021-01-27T10:14:00Z">
              <w:r w:rsidRPr="003D256D" w:rsidDel="00F21B46">
                <w:rPr>
                  <w:rFonts w:ascii="Times New Roman" w:hAnsi="Times New Roman" w:cs="Times New Roman"/>
                  <w:color w:val="000000"/>
                  <w:sz w:val="20"/>
                  <w:szCs w:val="20"/>
                </w:rPr>
                <w:delText>484</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61D304ED" w14:textId="01AAAA8D" w:rsidR="003F76A1" w:rsidRPr="003D256D" w:rsidDel="00F21B46" w:rsidRDefault="003F76A1" w:rsidP="00251801">
            <w:pPr>
              <w:jc w:val="center"/>
              <w:rPr>
                <w:del w:id="154" w:author="Wook Bong Lee" w:date="2021-01-27T10:14:00Z"/>
                <w:rFonts w:ascii="Times New Roman" w:hAnsi="Times New Roman" w:cs="Times New Roman"/>
                <w:color w:val="000000"/>
                <w:sz w:val="20"/>
                <w:szCs w:val="20"/>
              </w:rPr>
            </w:pPr>
            <w:del w:id="155" w:author="Wook Bong Lee" w:date="2021-01-27T10:14:00Z">
              <w:r w:rsidRPr="003D256D" w:rsidDel="00F21B46">
                <w:rPr>
                  <w:rFonts w:ascii="Times New Roman" w:hAnsi="Times New Roman" w:cs="Times New Roman"/>
                  <w:color w:val="000000"/>
                  <w:sz w:val="20"/>
                  <w:szCs w:val="20"/>
                </w:rPr>
                <w:delText>110000000, 101000000, 100100000, 100010000, 100001000, 100000100, 100000010, 100000001</w:delText>
              </w:r>
            </w:del>
          </w:p>
        </w:tc>
      </w:tr>
      <w:tr w:rsidR="003F76A1" w:rsidRPr="007D726D" w:rsidDel="00F21B46" w14:paraId="4C2DBBB7" w14:textId="24982574" w:rsidTr="00251801">
        <w:trPr>
          <w:trHeight w:val="315"/>
          <w:jc w:val="center"/>
          <w:del w:id="156" w:author="Wook Bong Lee" w:date="2021-01-27T10:14:00Z"/>
        </w:trPr>
        <w:tc>
          <w:tcPr>
            <w:tcW w:w="1980" w:type="dxa"/>
            <w:vMerge/>
            <w:tcBorders>
              <w:left w:val="single" w:sz="4" w:space="0" w:color="auto"/>
              <w:right w:val="single" w:sz="4" w:space="0" w:color="auto"/>
            </w:tcBorders>
            <w:shd w:val="clear" w:color="auto" w:fill="auto"/>
            <w:vAlign w:val="center"/>
          </w:tcPr>
          <w:p w14:paraId="40B698E4" w14:textId="22177AEE" w:rsidR="003F76A1" w:rsidRPr="003D256D" w:rsidDel="00F21B46" w:rsidRDefault="003F76A1" w:rsidP="00251801">
            <w:pPr>
              <w:jc w:val="center"/>
              <w:rPr>
                <w:del w:id="157"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381439F8" w14:textId="79D3CD47" w:rsidR="003F76A1" w:rsidRPr="003D256D" w:rsidDel="00F21B46" w:rsidRDefault="003F76A1" w:rsidP="00251801">
            <w:pPr>
              <w:jc w:val="center"/>
              <w:rPr>
                <w:del w:id="158"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B00C272" w14:textId="6C7541D5" w:rsidR="003F76A1" w:rsidRPr="003D256D" w:rsidDel="00F21B46" w:rsidRDefault="003F76A1" w:rsidP="00251801">
            <w:pPr>
              <w:jc w:val="center"/>
              <w:rPr>
                <w:del w:id="159" w:author="Wook Bong Lee" w:date="2021-01-27T10:14:00Z"/>
                <w:rFonts w:ascii="Times New Roman" w:hAnsi="Times New Roman" w:cs="Times New Roman"/>
                <w:color w:val="000000"/>
                <w:sz w:val="20"/>
                <w:szCs w:val="20"/>
              </w:rPr>
            </w:pPr>
            <w:del w:id="160" w:author="Wook Bong Lee" w:date="2021-01-27T10:14:00Z">
              <w:r w:rsidRPr="003D256D" w:rsidDel="00F21B46">
                <w:rPr>
                  <w:rFonts w:ascii="Times New Roman" w:hAnsi="Times New Roman" w:cs="Times New Roman"/>
                  <w:color w:val="000000"/>
                  <w:sz w:val="20"/>
                  <w:szCs w:val="20"/>
                </w:rPr>
                <w:delText>996</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67308A12" w14:textId="599AD988" w:rsidR="003F76A1" w:rsidRPr="003D256D" w:rsidDel="00F21B46" w:rsidRDefault="003F76A1" w:rsidP="00251801">
            <w:pPr>
              <w:jc w:val="center"/>
              <w:rPr>
                <w:del w:id="161" w:author="Wook Bong Lee" w:date="2021-01-27T10:14:00Z"/>
                <w:rFonts w:ascii="Times New Roman" w:hAnsi="Times New Roman" w:cs="Times New Roman"/>
                <w:color w:val="000000"/>
                <w:sz w:val="20"/>
                <w:szCs w:val="20"/>
              </w:rPr>
            </w:pPr>
            <w:del w:id="162" w:author="Wook Bong Lee" w:date="2021-01-27T10:14:00Z">
              <w:r w:rsidRPr="003D256D" w:rsidDel="00F21B46">
                <w:rPr>
                  <w:rFonts w:ascii="Times New Roman" w:hAnsi="Times New Roman" w:cs="Times New Roman"/>
                  <w:color w:val="000000"/>
                  <w:sz w:val="20"/>
                  <w:szCs w:val="20"/>
                </w:rPr>
                <w:delText>111000000, 100110000, 100001100, 100000011</w:delText>
              </w:r>
            </w:del>
          </w:p>
        </w:tc>
      </w:tr>
      <w:tr w:rsidR="003F76A1" w:rsidRPr="007D726D" w:rsidDel="00F21B46" w14:paraId="6DBE2626" w14:textId="78411CCF" w:rsidTr="00251801">
        <w:trPr>
          <w:trHeight w:val="305"/>
          <w:jc w:val="center"/>
          <w:del w:id="163" w:author="Wook Bong Lee" w:date="2021-01-27T10:14:00Z"/>
        </w:trPr>
        <w:tc>
          <w:tcPr>
            <w:tcW w:w="1980" w:type="dxa"/>
            <w:vMerge/>
            <w:tcBorders>
              <w:left w:val="single" w:sz="4" w:space="0" w:color="auto"/>
              <w:right w:val="single" w:sz="4" w:space="0" w:color="auto"/>
            </w:tcBorders>
            <w:shd w:val="clear" w:color="auto" w:fill="auto"/>
            <w:vAlign w:val="center"/>
          </w:tcPr>
          <w:p w14:paraId="118739E5" w14:textId="7BE18DF5" w:rsidR="003F76A1" w:rsidRPr="003D256D" w:rsidDel="00F21B46" w:rsidRDefault="003F76A1" w:rsidP="00251801">
            <w:pPr>
              <w:jc w:val="center"/>
              <w:rPr>
                <w:del w:id="164"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0BC4B493" w14:textId="170FE066" w:rsidR="003F76A1" w:rsidRPr="003D256D" w:rsidDel="00F21B46" w:rsidRDefault="003F76A1" w:rsidP="00251801">
            <w:pPr>
              <w:jc w:val="center"/>
              <w:rPr>
                <w:del w:id="165"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tcPr>
          <w:p w14:paraId="14502F97" w14:textId="1231008F" w:rsidR="003F76A1" w:rsidRPr="003D256D" w:rsidDel="00F21B46" w:rsidRDefault="003F76A1" w:rsidP="00251801">
            <w:pPr>
              <w:jc w:val="center"/>
              <w:rPr>
                <w:del w:id="166" w:author="Wook Bong Lee" w:date="2021-01-27T10:14:00Z"/>
                <w:rFonts w:ascii="Times New Roman" w:hAnsi="Times New Roman" w:cs="Times New Roman"/>
                <w:color w:val="000000"/>
                <w:sz w:val="20"/>
                <w:szCs w:val="20"/>
              </w:rPr>
            </w:pPr>
            <w:del w:id="167" w:author="Wook Bong Lee" w:date="2021-01-27T10:14:00Z">
              <w:r w:rsidRPr="003D256D" w:rsidDel="00F21B46">
                <w:rPr>
                  <w:rFonts w:ascii="Times New Roman" w:hAnsi="Times New Roman" w:cs="Times New Roman"/>
                  <w:color w:val="000000"/>
                  <w:sz w:val="20"/>
                  <w:szCs w:val="20"/>
                </w:rPr>
                <w:delText>996+484</w:delText>
              </w:r>
            </w:del>
          </w:p>
        </w:tc>
        <w:tc>
          <w:tcPr>
            <w:tcW w:w="4230" w:type="dxa"/>
            <w:tcBorders>
              <w:top w:val="single" w:sz="4" w:space="0" w:color="auto"/>
              <w:left w:val="single" w:sz="4" w:space="0" w:color="auto"/>
              <w:right w:val="single" w:sz="4" w:space="0" w:color="auto"/>
            </w:tcBorders>
            <w:vAlign w:val="center"/>
          </w:tcPr>
          <w:p w14:paraId="633E7292" w14:textId="008B3A1D" w:rsidR="003F76A1" w:rsidRPr="003D256D" w:rsidDel="00F21B46" w:rsidRDefault="003F76A1" w:rsidP="00251801">
            <w:pPr>
              <w:jc w:val="center"/>
              <w:rPr>
                <w:del w:id="168" w:author="Wook Bong Lee" w:date="2021-01-27T10:14:00Z"/>
                <w:rFonts w:ascii="Times New Roman" w:hAnsi="Times New Roman" w:cs="Times New Roman"/>
                <w:color w:val="000000"/>
                <w:sz w:val="20"/>
                <w:szCs w:val="20"/>
              </w:rPr>
            </w:pPr>
            <w:del w:id="169" w:author="Wook Bong Lee" w:date="2021-01-27T10:14:00Z">
              <w:r w:rsidRPr="003D256D" w:rsidDel="00F21B46">
                <w:rPr>
                  <w:rFonts w:ascii="Times New Roman" w:hAnsi="Times New Roman" w:cs="Times New Roman"/>
                  <w:color w:val="000000"/>
                  <w:sz w:val="20"/>
                  <w:szCs w:val="20"/>
                </w:rPr>
                <w:delText>111100000, 111010000, 110110000, 101110000, 100001110, 100001101, 100001011, 100000111</w:delText>
              </w:r>
            </w:del>
          </w:p>
        </w:tc>
      </w:tr>
      <w:tr w:rsidR="003F76A1" w:rsidRPr="007D726D" w:rsidDel="00F21B46" w14:paraId="1D7E16EC" w14:textId="07B61422" w:rsidTr="00251801">
        <w:trPr>
          <w:trHeight w:val="56"/>
          <w:jc w:val="center"/>
          <w:del w:id="170" w:author="Wook Bong Lee" w:date="2021-01-27T10:14:00Z"/>
        </w:trPr>
        <w:tc>
          <w:tcPr>
            <w:tcW w:w="1980" w:type="dxa"/>
            <w:vMerge/>
            <w:tcBorders>
              <w:left w:val="single" w:sz="4" w:space="0" w:color="auto"/>
              <w:right w:val="single" w:sz="4" w:space="0" w:color="auto"/>
            </w:tcBorders>
            <w:shd w:val="clear" w:color="auto" w:fill="auto"/>
            <w:vAlign w:val="center"/>
          </w:tcPr>
          <w:p w14:paraId="32CA7B36" w14:textId="74FB2CD4" w:rsidR="003F76A1" w:rsidRPr="003D256D" w:rsidDel="00F21B46" w:rsidRDefault="003F76A1" w:rsidP="00251801">
            <w:pPr>
              <w:jc w:val="center"/>
              <w:rPr>
                <w:del w:id="171"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1CE5A6C1" w14:textId="62F3C184" w:rsidR="003F76A1" w:rsidRPr="003D256D" w:rsidDel="00F21B46" w:rsidRDefault="003F76A1" w:rsidP="00251801">
            <w:pPr>
              <w:jc w:val="center"/>
              <w:rPr>
                <w:del w:id="172"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AEF50" w14:textId="10836C66" w:rsidR="003F76A1" w:rsidRPr="003D256D" w:rsidDel="00F21B46" w:rsidRDefault="002A0E4E" w:rsidP="002A0E4E">
            <w:pPr>
              <w:jc w:val="center"/>
              <w:rPr>
                <w:del w:id="173" w:author="Wook Bong Lee" w:date="2021-01-27T10:14:00Z"/>
                <w:rFonts w:ascii="Times New Roman" w:hAnsi="Times New Roman" w:cs="Times New Roman"/>
                <w:color w:val="000000"/>
                <w:sz w:val="20"/>
                <w:szCs w:val="20"/>
              </w:rPr>
            </w:pPr>
            <w:del w:id="174" w:author="Wook Bong Lee" w:date="2021-01-27T10:14:00Z">
              <w:r w:rsidDel="00F21B46">
                <w:rPr>
                  <w:rFonts w:ascii="Times New Roman" w:hAnsi="Times New Roman" w:cs="Times New Roman"/>
                  <w:color w:val="000000"/>
                  <w:sz w:val="20"/>
                  <w:szCs w:val="20"/>
                </w:rPr>
                <w:delText>2x</w:delText>
              </w:r>
              <w:r w:rsidR="003F76A1" w:rsidRPr="003D256D" w:rsidDel="00F21B46">
                <w:rPr>
                  <w:rFonts w:ascii="Times New Roman" w:hAnsi="Times New Roman" w:cs="Times New Roman"/>
                  <w:color w:val="000000"/>
                  <w:sz w:val="20"/>
                  <w:szCs w:val="20"/>
                </w:rPr>
                <w:delText>996</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3CFBA88E" w14:textId="2F37B8B7" w:rsidR="003F76A1" w:rsidRPr="003D256D" w:rsidDel="00F21B46" w:rsidRDefault="003F76A1" w:rsidP="00251801">
            <w:pPr>
              <w:jc w:val="center"/>
              <w:rPr>
                <w:del w:id="175" w:author="Wook Bong Lee" w:date="2021-01-27T10:14:00Z"/>
                <w:rFonts w:ascii="Times New Roman" w:hAnsi="Times New Roman" w:cs="Times New Roman"/>
                <w:color w:val="000000"/>
                <w:sz w:val="20"/>
                <w:szCs w:val="20"/>
              </w:rPr>
            </w:pPr>
            <w:del w:id="176" w:author="Wook Bong Lee" w:date="2021-01-27T10:14:00Z">
              <w:r w:rsidRPr="003D256D" w:rsidDel="00F21B46">
                <w:rPr>
                  <w:rFonts w:ascii="Times New Roman" w:hAnsi="Times New Roman" w:cs="Times New Roman"/>
                  <w:color w:val="000000"/>
                  <w:sz w:val="20"/>
                  <w:szCs w:val="20"/>
                </w:rPr>
                <w:delText>111110000, 100001111,</w:delText>
              </w:r>
            </w:del>
          </w:p>
        </w:tc>
      </w:tr>
      <w:tr w:rsidR="003F76A1" w:rsidRPr="007D726D" w:rsidDel="00F21B46" w14:paraId="4BFFCD06" w14:textId="76AAB4B5" w:rsidTr="00251801">
        <w:trPr>
          <w:trHeight w:val="56"/>
          <w:jc w:val="center"/>
          <w:del w:id="177" w:author="Wook Bong Lee" w:date="2021-01-27T10:14:00Z"/>
        </w:trPr>
        <w:tc>
          <w:tcPr>
            <w:tcW w:w="1980" w:type="dxa"/>
            <w:vMerge/>
            <w:tcBorders>
              <w:left w:val="single" w:sz="4" w:space="0" w:color="auto"/>
              <w:right w:val="single" w:sz="4" w:space="0" w:color="auto"/>
            </w:tcBorders>
            <w:shd w:val="clear" w:color="auto" w:fill="auto"/>
            <w:vAlign w:val="center"/>
          </w:tcPr>
          <w:p w14:paraId="09420C37" w14:textId="6F2F130C" w:rsidR="003F76A1" w:rsidRPr="003D256D" w:rsidDel="00F21B46" w:rsidRDefault="003F76A1" w:rsidP="00251801">
            <w:pPr>
              <w:jc w:val="center"/>
              <w:rPr>
                <w:del w:id="178"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45DB6176" w14:textId="7BFAA420" w:rsidR="003F76A1" w:rsidRPr="003D256D" w:rsidDel="00F21B46" w:rsidRDefault="003F76A1" w:rsidP="00251801">
            <w:pPr>
              <w:jc w:val="center"/>
              <w:rPr>
                <w:del w:id="179"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right w:val="single" w:sz="4" w:space="0" w:color="auto"/>
            </w:tcBorders>
            <w:shd w:val="clear" w:color="auto" w:fill="auto"/>
            <w:vAlign w:val="center"/>
            <w:hideMark/>
          </w:tcPr>
          <w:p w14:paraId="0C36D0A6" w14:textId="0C654358" w:rsidR="003F76A1" w:rsidRPr="003D256D" w:rsidDel="00F21B46" w:rsidRDefault="002A0E4E" w:rsidP="002A0E4E">
            <w:pPr>
              <w:jc w:val="center"/>
              <w:rPr>
                <w:del w:id="180" w:author="Wook Bong Lee" w:date="2021-01-27T10:14:00Z"/>
                <w:rFonts w:ascii="Times New Roman" w:hAnsi="Times New Roman" w:cs="Times New Roman"/>
                <w:color w:val="000000"/>
                <w:sz w:val="20"/>
                <w:szCs w:val="20"/>
              </w:rPr>
            </w:pPr>
            <w:del w:id="181" w:author="Wook Bong Lee" w:date="2021-01-27T10:14:00Z">
              <w:r w:rsidDel="00F21B46">
                <w:rPr>
                  <w:rFonts w:ascii="Times New Roman" w:hAnsi="Times New Roman" w:cs="Times New Roman"/>
                  <w:color w:val="000000"/>
                  <w:sz w:val="20"/>
                  <w:szCs w:val="20"/>
                </w:rPr>
                <w:delText>2x</w:delText>
              </w:r>
              <w:r w:rsidR="003F76A1" w:rsidRPr="003D256D" w:rsidDel="00F21B46">
                <w:rPr>
                  <w:rFonts w:ascii="Times New Roman" w:hAnsi="Times New Roman" w:cs="Times New Roman"/>
                  <w:color w:val="000000"/>
                  <w:sz w:val="20"/>
                  <w:szCs w:val="20"/>
                </w:rPr>
                <w:delText>996+484</w:delText>
              </w:r>
            </w:del>
          </w:p>
        </w:tc>
        <w:tc>
          <w:tcPr>
            <w:tcW w:w="4230" w:type="dxa"/>
            <w:tcBorders>
              <w:top w:val="single" w:sz="4" w:space="0" w:color="auto"/>
              <w:left w:val="single" w:sz="4" w:space="0" w:color="auto"/>
              <w:right w:val="single" w:sz="4" w:space="0" w:color="auto"/>
            </w:tcBorders>
            <w:vAlign w:val="center"/>
          </w:tcPr>
          <w:p w14:paraId="2DEF2F8C" w14:textId="17C8351F" w:rsidR="003F76A1" w:rsidRPr="003D256D" w:rsidDel="00F21B46" w:rsidRDefault="003F76A1" w:rsidP="00251801">
            <w:pPr>
              <w:jc w:val="center"/>
              <w:rPr>
                <w:del w:id="182" w:author="Wook Bong Lee" w:date="2021-01-27T10:14:00Z"/>
                <w:rFonts w:ascii="Times New Roman" w:hAnsi="Times New Roman" w:cs="Times New Roman"/>
                <w:color w:val="000000"/>
                <w:sz w:val="20"/>
                <w:szCs w:val="20"/>
              </w:rPr>
            </w:pPr>
            <w:del w:id="183" w:author="Wook Bong Lee" w:date="2021-01-27T10:14:00Z">
              <w:r w:rsidRPr="003D256D" w:rsidDel="00F21B46">
                <w:rPr>
                  <w:rFonts w:ascii="Times New Roman" w:hAnsi="Times New Roman" w:cs="Times New Roman"/>
                  <w:color w:val="000000"/>
                  <w:sz w:val="20"/>
                  <w:szCs w:val="20"/>
                </w:rPr>
                <w:delText>111111000, 111110100, 111101100, 111011100, 100111110, 100111101, 100111011, 100110111</w:delText>
              </w:r>
            </w:del>
          </w:p>
        </w:tc>
      </w:tr>
      <w:tr w:rsidR="003F76A1" w:rsidRPr="007D726D" w:rsidDel="00F21B46" w14:paraId="67E1DF06" w14:textId="1CD0428E" w:rsidTr="00251801">
        <w:trPr>
          <w:trHeight w:val="50"/>
          <w:jc w:val="center"/>
          <w:del w:id="184" w:author="Wook Bong Lee" w:date="2021-01-27T10:14:00Z"/>
        </w:trPr>
        <w:tc>
          <w:tcPr>
            <w:tcW w:w="1980" w:type="dxa"/>
            <w:vMerge/>
            <w:tcBorders>
              <w:left w:val="single" w:sz="4" w:space="0" w:color="auto"/>
              <w:right w:val="single" w:sz="4" w:space="0" w:color="auto"/>
            </w:tcBorders>
            <w:shd w:val="clear" w:color="auto" w:fill="auto"/>
            <w:vAlign w:val="center"/>
          </w:tcPr>
          <w:p w14:paraId="2F693DBE" w14:textId="0DE38AC7" w:rsidR="003F76A1" w:rsidRPr="003D256D" w:rsidDel="00F21B46" w:rsidRDefault="003F76A1" w:rsidP="00251801">
            <w:pPr>
              <w:jc w:val="center"/>
              <w:rPr>
                <w:del w:id="185" w:author="Wook Bong Lee" w:date="2021-01-27T10:14:00Z"/>
                <w:rFonts w:ascii="Times New Roman" w:hAnsi="Times New Roman" w:cs="Times New Roman"/>
                <w:color w:val="000000"/>
                <w:sz w:val="20"/>
                <w:szCs w:val="20"/>
              </w:rPr>
            </w:pPr>
          </w:p>
        </w:tc>
        <w:tc>
          <w:tcPr>
            <w:tcW w:w="1620" w:type="dxa"/>
            <w:vMerge/>
            <w:tcBorders>
              <w:left w:val="single" w:sz="4" w:space="0" w:color="auto"/>
              <w:right w:val="single" w:sz="4" w:space="0" w:color="auto"/>
            </w:tcBorders>
            <w:vAlign w:val="center"/>
          </w:tcPr>
          <w:p w14:paraId="73725E57" w14:textId="6D4FB40E" w:rsidR="003F76A1" w:rsidRPr="003D256D" w:rsidDel="00F21B46" w:rsidRDefault="003F76A1" w:rsidP="00251801">
            <w:pPr>
              <w:jc w:val="center"/>
              <w:rPr>
                <w:del w:id="186"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A11EA" w14:textId="54158B71" w:rsidR="003F76A1" w:rsidRPr="003D256D" w:rsidDel="00F21B46" w:rsidRDefault="002A0E4E" w:rsidP="002A0E4E">
            <w:pPr>
              <w:jc w:val="center"/>
              <w:rPr>
                <w:del w:id="187" w:author="Wook Bong Lee" w:date="2021-01-27T10:14:00Z"/>
                <w:rFonts w:ascii="Times New Roman" w:hAnsi="Times New Roman" w:cs="Times New Roman"/>
                <w:color w:val="000000"/>
                <w:sz w:val="20"/>
                <w:szCs w:val="20"/>
              </w:rPr>
            </w:pPr>
            <w:del w:id="188" w:author="Wook Bong Lee" w:date="2021-01-27T10:14:00Z">
              <w:r w:rsidDel="00F21B46">
                <w:rPr>
                  <w:rFonts w:ascii="Times New Roman" w:hAnsi="Times New Roman" w:cs="Times New Roman"/>
                  <w:color w:val="000000"/>
                  <w:sz w:val="20"/>
                  <w:szCs w:val="20"/>
                </w:rPr>
                <w:delText>3x</w:delText>
              </w:r>
              <w:r w:rsidR="003F76A1" w:rsidRPr="003D256D" w:rsidDel="00F21B46">
                <w:rPr>
                  <w:rFonts w:ascii="Times New Roman" w:hAnsi="Times New Roman" w:cs="Times New Roman"/>
                  <w:color w:val="000000"/>
                  <w:sz w:val="20"/>
                  <w:szCs w:val="20"/>
                </w:rPr>
                <w:delText>996</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02ADFD7A" w14:textId="04506F73" w:rsidR="003F76A1" w:rsidRPr="003D256D" w:rsidDel="00F21B46" w:rsidRDefault="003F76A1" w:rsidP="00251801">
            <w:pPr>
              <w:jc w:val="center"/>
              <w:rPr>
                <w:del w:id="189" w:author="Wook Bong Lee" w:date="2021-01-27T10:14:00Z"/>
                <w:rFonts w:ascii="Times New Roman" w:hAnsi="Times New Roman" w:cs="Times New Roman"/>
                <w:color w:val="000000"/>
                <w:sz w:val="20"/>
                <w:szCs w:val="20"/>
              </w:rPr>
            </w:pPr>
            <w:del w:id="190" w:author="Wook Bong Lee" w:date="2021-01-27T10:14:00Z">
              <w:r w:rsidRPr="003D256D" w:rsidDel="00F21B46">
                <w:rPr>
                  <w:rFonts w:ascii="Times New Roman" w:hAnsi="Times New Roman" w:cs="Times New Roman"/>
                  <w:color w:val="000000"/>
                  <w:sz w:val="20"/>
                  <w:szCs w:val="20"/>
                </w:rPr>
                <w:delText>111111100, 111110011, 111001111, 100111111</w:delText>
              </w:r>
            </w:del>
          </w:p>
        </w:tc>
      </w:tr>
      <w:tr w:rsidR="003F76A1" w:rsidRPr="007D726D" w:rsidDel="00F21B46" w14:paraId="69ECA451" w14:textId="565E2166" w:rsidTr="00251801">
        <w:trPr>
          <w:trHeight w:val="56"/>
          <w:jc w:val="center"/>
          <w:del w:id="191" w:author="Wook Bong Lee" w:date="2021-01-27T10:14:00Z"/>
        </w:trPr>
        <w:tc>
          <w:tcPr>
            <w:tcW w:w="1980" w:type="dxa"/>
            <w:vMerge/>
            <w:tcBorders>
              <w:left w:val="single" w:sz="4" w:space="0" w:color="auto"/>
              <w:bottom w:val="single" w:sz="4" w:space="0" w:color="auto"/>
              <w:right w:val="single" w:sz="4" w:space="0" w:color="auto"/>
            </w:tcBorders>
            <w:shd w:val="clear" w:color="auto" w:fill="auto"/>
            <w:vAlign w:val="center"/>
          </w:tcPr>
          <w:p w14:paraId="5F35E1BD" w14:textId="7C9608C4" w:rsidR="003F76A1" w:rsidRPr="003D256D" w:rsidDel="00F21B46" w:rsidRDefault="003F76A1" w:rsidP="00251801">
            <w:pPr>
              <w:jc w:val="center"/>
              <w:rPr>
                <w:del w:id="192" w:author="Wook Bong Lee" w:date="2021-01-27T10:14:00Z"/>
                <w:rFonts w:ascii="Times New Roman" w:hAnsi="Times New Roman" w:cs="Times New Roman"/>
                <w:color w:val="000000"/>
                <w:sz w:val="20"/>
                <w:szCs w:val="20"/>
              </w:rPr>
            </w:pPr>
          </w:p>
        </w:tc>
        <w:tc>
          <w:tcPr>
            <w:tcW w:w="1620" w:type="dxa"/>
            <w:vMerge/>
            <w:tcBorders>
              <w:left w:val="single" w:sz="4" w:space="0" w:color="auto"/>
              <w:bottom w:val="single" w:sz="4" w:space="0" w:color="auto"/>
              <w:right w:val="single" w:sz="4" w:space="0" w:color="auto"/>
            </w:tcBorders>
            <w:vAlign w:val="center"/>
          </w:tcPr>
          <w:p w14:paraId="31220A78" w14:textId="22DB3679" w:rsidR="003F76A1" w:rsidRPr="003D256D" w:rsidDel="00F21B46" w:rsidRDefault="003F76A1" w:rsidP="00251801">
            <w:pPr>
              <w:jc w:val="center"/>
              <w:rPr>
                <w:del w:id="193" w:author="Wook Bong Lee" w:date="2021-01-27T10:14:00Z"/>
                <w:rFonts w:ascii="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1F86C46" w14:textId="13DE7CB3" w:rsidR="003F76A1" w:rsidRPr="003D256D" w:rsidDel="00F21B46" w:rsidRDefault="002A0E4E" w:rsidP="002A0E4E">
            <w:pPr>
              <w:jc w:val="center"/>
              <w:rPr>
                <w:del w:id="194" w:author="Wook Bong Lee" w:date="2021-01-27T10:14:00Z"/>
                <w:rFonts w:ascii="Times New Roman" w:hAnsi="Times New Roman" w:cs="Times New Roman"/>
                <w:color w:val="000000"/>
                <w:sz w:val="20"/>
                <w:szCs w:val="20"/>
              </w:rPr>
            </w:pPr>
            <w:del w:id="195" w:author="Wook Bong Lee" w:date="2021-01-27T10:14:00Z">
              <w:r w:rsidDel="00F21B46">
                <w:rPr>
                  <w:rFonts w:ascii="Times New Roman" w:hAnsi="Times New Roman" w:cs="Times New Roman"/>
                  <w:color w:val="000000"/>
                  <w:sz w:val="20"/>
                  <w:szCs w:val="20"/>
                </w:rPr>
                <w:delText>4x</w:delText>
              </w:r>
              <w:r w:rsidR="003F76A1" w:rsidRPr="003D256D" w:rsidDel="00F21B46">
                <w:rPr>
                  <w:rFonts w:ascii="Times New Roman" w:hAnsi="Times New Roman" w:cs="Times New Roman"/>
                  <w:color w:val="000000"/>
                  <w:sz w:val="20"/>
                  <w:szCs w:val="20"/>
                </w:rPr>
                <w:delText>996</w:delText>
              </w:r>
            </w:del>
          </w:p>
        </w:tc>
        <w:tc>
          <w:tcPr>
            <w:tcW w:w="4230" w:type="dxa"/>
            <w:tcBorders>
              <w:top w:val="single" w:sz="4" w:space="0" w:color="auto"/>
              <w:left w:val="single" w:sz="4" w:space="0" w:color="auto"/>
              <w:bottom w:val="single" w:sz="4" w:space="0" w:color="auto"/>
              <w:right w:val="single" w:sz="4" w:space="0" w:color="auto"/>
            </w:tcBorders>
            <w:vAlign w:val="center"/>
          </w:tcPr>
          <w:p w14:paraId="325E6244" w14:textId="37D736CD" w:rsidR="003F76A1" w:rsidRPr="003D256D" w:rsidDel="00F21B46" w:rsidRDefault="003F76A1" w:rsidP="00251801">
            <w:pPr>
              <w:jc w:val="center"/>
              <w:rPr>
                <w:del w:id="196" w:author="Wook Bong Lee" w:date="2021-01-27T10:14:00Z"/>
                <w:rFonts w:ascii="Times New Roman" w:hAnsi="Times New Roman" w:cs="Times New Roman"/>
                <w:color w:val="000000"/>
                <w:sz w:val="20"/>
                <w:szCs w:val="20"/>
              </w:rPr>
            </w:pPr>
            <w:del w:id="197" w:author="Wook Bong Lee" w:date="2021-01-27T10:14:00Z">
              <w:r w:rsidRPr="003D256D" w:rsidDel="00F21B46">
                <w:rPr>
                  <w:rFonts w:ascii="Times New Roman" w:hAnsi="Times New Roman" w:cs="Times New Roman"/>
                  <w:color w:val="000000"/>
                  <w:sz w:val="20"/>
                  <w:szCs w:val="20"/>
                </w:rPr>
                <w:delText>111111111</w:delText>
              </w:r>
            </w:del>
          </w:p>
        </w:tc>
      </w:tr>
    </w:tbl>
    <w:commentRangeEnd w:id="25"/>
    <w:p w14:paraId="4CCDF7F3" w14:textId="74343878" w:rsidR="003F76A1" w:rsidDel="00F21B46" w:rsidRDefault="003E5384" w:rsidP="00182022">
      <w:pPr>
        <w:pStyle w:val="T"/>
        <w:rPr>
          <w:del w:id="198" w:author="Wook Bong Lee" w:date="2021-01-27T10:14:00Z"/>
          <w:i/>
          <w:w w:val="100"/>
        </w:rPr>
      </w:pPr>
      <w:r>
        <w:rPr>
          <w:rStyle w:val="CommentReference"/>
          <w:rFonts w:asciiTheme="minorHAnsi" w:hAnsiTheme="minorHAnsi" w:cstheme="minorBidi"/>
          <w:color w:val="auto"/>
          <w:w w:val="100"/>
        </w:rPr>
        <w:commentReference w:id="25"/>
      </w:r>
    </w:p>
    <w:p w14:paraId="2DAE5585" w14:textId="3811CB0E" w:rsidR="00541959" w:rsidRPr="005A7220" w:rsidRDefault="00541959" w:rsidP="00541959">
      <w:pPr>
        <w:pStyle w:val="T"/>
        <w:rPr>
          <w:w w:val="100"/>
        </w:rPr>
      </w:pPr>
      <w:r w:rsidRPr="005A7220">
        <w:rPr>
          <w:w w:val="100"/>
        </w:rPr>
        <w:t xml:space="preserve">The </w:t>
      </w:r>
      <w:r w:rsidR="00076E02" w:rsidRPr="005A7220">
        <w:rPr>
          <w:w w:val="100"/>
        </w:rPr>
        <w:t>EHT</w:t>
      </w:r>
      <w:r w:rsidRPr="005A7220">
        <w:rPr>
          <w:w w:val="100"/>
        </w:rPr>
        <w:t xml:space="preserve"> </w:t>
      </w:r>
      <w:proofErr w:type="spellStart"/>
      <w:r w:rsidRPr="005A7220">
        <w:rPr>
          <w:w w:val="100"/>
        </w:rPr>
        <w:t>beamformer</w:t>
      </w:r>
      <w:proofErr w:type="spellEnd"/>
      <w:r w:rsidRPr="005A7220">
        <w:rPr>
          <w:w w:val="100"/>
        </w:rPr>
        <w:t xml:space="preserve"> shall use a lowest </w:t>
      </w:r>
      <w:proofErr w:type="spellStart"/>
      <w:r w:rsidR="00551AF6" w:rsidRPr="005A7220">
        <w:rPr>
          <w:i/>
          <w:iCs/>
          <w:w w:val="100"/>
        </w:rPr>
        <w:t>scidx</w:t>
      </w:r>
      <w:proofErr w:type="spellEnd"/>
      <w:r w:rsidR="00551AF6" w:rsidRPr="005A7220">
        <w:rPr>
          <w:i/>
          <w:iCs/>
          <w:w w:val="100"/>
        </w:rPr>
        <w:t>(0)</w:t>
      </w:r>
      <w:r w:rsidRPr="005A7220">
        <w:rPr>
          <w:w w:val="100"/>
        </w:rPr>
        <w:t xml:space="preserve">, which is the lower bound of the </w:t>
      </w:r>
      <w:proofErr w:type="spellStart"/>
      <w:r w:rsidR="00551AF6" w:rsidRPr="005A7220">
        <w:rPr>
          <w:i/>
          <w:iCs/>
          <w:w w:val="100"/>
        </w:rPr>
        <w:t>scidx</w:t>
      </w:r>
      <w:proofErr w:type="spellEnd"/>
      <w:r w:rsidR="00551AF6" w:rsidRPr="005A7220">
        <w:rPr>
          <w:i/>
          <w:iCs/>
          <w:w w:val="100"/>
        </w:rPr>
        <w:t>(0)</w:t>
      </w:r>
      <w:r w:rsidRPr="005A7220">
        <w:rPr>
          <w:w w:val="100"/>
        </w:rPr>
        <w:t xml:space="preserve"> </w:t>
      </w:r>
      <w:r w:rsidR="00551AF6" w:rsidRPr="005A7220">
        <w:rPr>
          <w:w w:val="100"/>
        </w:rPr>
        <w:t xml:space="preserve">indicated by Partial BW Info subfield </w:t>
      </w:r>
      <w:r w:rsidRPr="005A7220">
        <w:rPr>
          <w:w w:val="100"/>
        </w:rPr>
        <w:t>of a STA Info field that is equal to the maximum of:</w:t>
      </w:r>
    </w:p>
    <w:p w14:paraId="1413AA82" w14:textId="590032BF" w:rsidR="00541959" w:rsidRPr="005A7220" w:rsidRDefault="00541959" w:rsidP="002B4566">
      <w:pPr>
        <w:pStyle w:val="DL"/>
        <w:numPr>
          <w:ilvl w:val="0"/>
          <w:numId w:val="3"/>
        </w:numPr>
        <w:ind w:left="640" w:hanging="440"/>
        <w:rPr>
          <w:w w:val="100"/>
        </w:rPr>
        <w:pPrChange w:id="199" w:author="Wook Bong Lee" w:date="2021-01-27T10:24:00Z">
          <w:pPr>
            <w:pStyle w:val="DL"/>
            <w:numPr>
              <w:numId w:val="39"/>
            </w:numPr>
            <w:tabs>
              <w:tab w:val="num" w:pos="360"/>
            </w:tabs>
          </w:pPr>
        </w:pPrChange>
      </w:pPr>
      <w:r w:rsidRPr="005A7220">
        <w:rPr>
          <w:w w:val="100"/>
        </w:rPr>
        <w:t xml:space="preserve">The minimum </w:t>
      </w:r>
      <w:r w:rsidR="00551AF6" w:rsidRPr="005A7220">
        <w:rPr>
          <w:w w:val="100"/>
        </w:rPr>
        <w:t>subcarrier index</w:t>
      </w:r>
      <w:r w:rsidRPr="005A7220">
        <w:rPr>
          <w:w w:val="100"/>
        </w:rPr>
        <w:t xml:space="preserve"> located within the channel width indicated in the VHT Operation Information field of either the </w:t>
      </w:r>
      <w:r w:rsidR="00786837">
        <w:rPr>
          <w:w w:val="100"/>
        </w:rPr>
        <w:t>HE</w:t>
      </w:r>
      <w:r w:rsidRPr="005A7220">
        <w:rPr>
          <w:w w:val="100"/>
        </w:rPr>
        <w:t xml:space="preserve"> Operation element o</w:t>
      </w:r>
      <w:r w:rsidRPr="005A7220">
        <w:rPr>
          <w:w w:val="100"/>
        </w:rPr>
        <w:t>r the VHT Operation element, whichever is present, and within the channel width indicated in the HT Operation element</w:t>
      </w:r>
    </w:p>
    <w:p w14:paraId="5180F2E0" w14:textId="4F64037E" w:rsidR="00541959" w:rsidRPr="005A7220" w:rsidRDefault="00541959" w:rsidP="002B4566">
      <w:pPr>
        <w:pStyle w:val="DL"/>
        <w:numPr>
          <w:ilvl w:val="0"/>
          <w:numId w:val="3"/>
        </w:numPr>
        <w:ind w:left="640" w:hanging="440"/>
        <w:rPr>
          <w:w w:val="100"/>
        </w:rPr>
        <w:pPrChange w:id="200" w:author="Wook Bong Lee" w:date="2021-01-27T10:24:00Z">
          <w:pPr>
            <w:pStyle w:val="DL"/>
            <w:numPr>
              <w:numId w:val="39"/>
            </w:numPr>
            <w:tabs>
              <w:tab w:val="num" w:pos="360"/>
            </w:tabs>
          </w:pPr>
        </w:pPrChange>
      </w:pPr>
      <w:r w:rsidRPr="005A7220">
        <w:rPr>
          <w:w w:val="100"/>
        </w:rPr>
        <w:t xml:space="preserve">The minimum </w:t>
      </w:r>
      <w:r w:rsidR="00551AF6" w:rsidRPr="005A7220">
        <w:rPr>
          <w:w w:val="100"/>
        </w:rPr>
        <w:t>subcarrier index</w:t>
      </w:r>
      <w:r w:rsidRPr="005A7220">
        <w:rPr>
          <w:w w:val="100"/>
        </w:rPr>
        <w:t xml:space="preserve"> located within the channel width indicated in the most recently received Operating Mode Notification frame, Operating Mode Notification element with the Rx NSS Type subfield equal to 0, or OM Control subfield sent by the corresponding </w:t>
      </w:r>
      <w:r w:rsidR="00076E02" w:rsidRPr="005A7220">
        <w:rPr>
          <w:w w:val="100"/>
        </w:rPr>
        <w:t>EHT</w:t>
      </w:r>
      <w:r w:rsidRPr="005A7220">
        <w:rPr>
          <w:w w:val="100"/>
        </w:rPr>
        <w:t xml:space="preserve"> </w:t>
      </w:r>
      <w:proofErr w:type="spellStart"/>
      <w:r w:rsidRPr="005A7220">
        <w:rPr>
          <w:w w:val="100"/>
        </w:rPr>
        <w:t>beamformee</w:t>
      </w:r>
      <w:proofErr w:type="spellEnd"/>
      <w:r w:rsidRPr="005A7220">
        <w:rPr>
          <w:w w:val="100"/>
        </w:rPr>
        <w:t xml:space="preserve"> (see </w:t>
      </w:r>
      <w:r w:rsidRPr="005A7220">
        <w:rPr>
          <w:w w:val="100"/>
        </w:rPr>
        <w:fldChar w:fldCharType="begin"/>
      </w:r>
      <w:r w:rsidRPr="005A7220">
        <w:rPr>
          <w:w w:val="100"/>
        </w:rPr>
        <w:instrText xml:space="preserve"> REF  RTF32303131333a2048322c312e \h</w:instrText>
      </w:r>
      <w:r w:rsidR="00182022" w:rsidRPr="005A7220">
        <w:rPr>
          <w:w w:val="100"/>
        </w:rPr>
        <w:instrText xml:space="preserve"> \* MERGEFORMAT </w:instrText>
      </w:r>
      <w:r w:rsidRPr="005A7220">
        <w:rPr>
          <w:w w:val="100"/>
        </w:rPr>
      </w:r>
      <w:r w:rsidRPr="005A7220">
        <w:rPr>
          <w:w w:val="100"/>
        </w:rPr>
        <w:fldChar w:fldCharType="separate"/>
      </w:r>
      <w:r w:rsidR="005A7220" w:rsidRPr="005A7220">
        <w:rPr>
          <w:w w:val="100"/>
        </w:rPr>
        <w:t>35</w:t>
      </w:r>
      <w:r w:rsidRPr="005A7220">
        <w:rPr>
          <w:w w:val="100"/>
        </w:rPr>
        <w:t>.</w:t>
      </w:r>
      <w:r w:rsidR="005A7220" w:rsidRPr="005A7220">
        <w:rPr>
          <w:w w:val="100"/>
        </w:rPr>
        <w:t>X</w:t>
      </w:r>
      <w:r w:rsidRPr="005A7220">
        <w:rPr>
          <w:w w:val="100"/>
        </w:rPr>
        <w:t xml:space="preserve"> (Operating mode indication)</w:t>
      </w:r>
      <w:r w:rsidRPr="005A7220">
        <w:rPr>
          <w:w w:val="100"/>
        </w:rPr>
        <w:fldChar w:fldCharType="end"/>
      </w:r>
      <w:r w:rsidRPr="005A7220">
        <w:rPr>
          <w:w w:val="100"/>
        </w:rPr>
        <w:t>)</w:t>
      </w:r>
    </w:p>
    <w:p w14:paraId="5AF25750" w14:textId="4EE44AA5" w:rsidR="00541959" w:rsidRPr="005A7220" w:rsidRDefault="00541959" w:rsidP="00541959">
      <w:pPr>
        <w:pStyle w:val="T"/>
        <w:rPr>
          <w:w w:val="100"/>
        </w:rPr>
      </w:pPr>
      <w:r w:rsidRPr="005A7220">
        <w:rPr>
          <w:w w:val="100"/>
        </w:rPr>
        <w:t xml:space="preserve">The </w:t>
      </w:r>
      <w:r w:rsidR="00076E02" w:rsidRPr="005A7220">
        <w:rPr>
          <w:w w:val="100"/>
        </w:rPr>
        <w:t>EHT</w:t>
      </w:r>
      <w:r w:rsidRPr="005A7220">
        <w:rPr>
          <w:w w:val="100"/>
        </w:rPr>
        <w:t xml:space="preserve"> </w:t>
      </w:r>
      <w:proofErr w:type="spellStart"/>
      <w:r w:rsidRPr="005A7220">
        <w:rPr>
          <w:w w:val="100"/>
        </w:rPr>
        <w:t>beamformer</w:t>
      </w:r>
      <w:proofErr w:type="spellEnd"/>
      <w:r w:rsidRPr="005A7220">
        <w:rPr>
          <w:w w:val="100"/>
        </w:rPr>
        <w:t xml:space="preserve"> shall use a highest </w:t>
      </w:r>
      <w:proofErr w:type="spellStart"/>
      <w:proofErr w:type="gramStart"/>
      <w:r w:rsidR="00551AF6" w:rsidRPr="005A7220">
        <w:rPr>
          <w:i/>
          <w:iCs/>
          <w:w w:val="100"/>
        </w:rPr>
        <w:t>scidx</w:t>
      </w:r>
      <w:proofErr w:type="spellEnd"/>
      <w:r w:rsidR="00551AF6" w:rsidRPr="005A7220">
        <w:rPr>
          <w:i/>
          <w:iCs/>
          <w:w w:val="100"/>
        </w:rPr>
        <w:t>(</w:t>
      </w:r>
      <w:proofErr w:type="gramEnd"/>
      <w:r w:rsidR="00551AF6" w:rsidRPr="005A7220">
        <w:rPr>
          <w:i/>
          <w:iCs/>
          <w:w w:val="100"/>
        </w:rPr>
        <w:t>Ns </w:t>
      </w:r>
      <w:r w:rsidR="00551AF6" w:rsidRPr="005A7220">
        <w:rPr>
          <w:w w:val="100"/>
        </w:rPr>
        <w:t>– 1</w:t>
      </w:r>
      <w:r w:rsidR="00551AF6" w:rsidRPr="005A7220">
        <w:rPr>
          <w:i/>
          <w:iCs/>
          <w:w w:val="100"/>
        </w:rPr>
        <w:t>)</w:t>
      </w:r>
      <w:r w:rsidRPr="005A7220">
        <w:rPr>
          <w:w w:val="100"/>
        </w:rPr>
        <w:t xml:space="preserve">, which is the upper bound of the </w:t>
      </w:r>
      <w:proofErr w:type="spellStart"/>
      <w:r w:rsidR="00551AF6" w:rsidRPr="005A7220">
        <w:rPr>
          <w:i/>
          <w:iCs/>
          <w:w w:val="100"/>
        </w:rPr>
        <w:t>scidx</w:t>
      </w:r>
      <w:proofErr w:type="spellEnd"/>
      <w:r w:rsidR="00551AF6" w:rsidRPr="005A7220">
        <w:rPr>
          <w:i/>
          <w:iCs/>
          <w:w w:val="100"/>
        </w:rPr>
        <w:t>(Ns </w:t>
      </w:r>
      <w:r w:rsidR="00551AF6" w:rsidRPr="005A7220">
        <w:rPr>
          <w:w w:val="100"/>
        </w:rPr>
        <w:t>– 1</w:t>
      </w:r>
      <w:r w:rsidR="00551AF6" w:rsidRPr="005A7220">
        <w:rPr>
          <w:i/>
          <w:iCs/>
          <w:w w:val="100"/>
        </w:rPr>
        <w:t>)</w:t>
      </w:r>
      <w:r w:rsidRPr="005A7220">
        <w:rPr>
          <w:w w:val="100"/>
        </w:rPr>
        <w:t xml:space="preserve"> in</w:t>
      </w:r>
      <w:r w:rsidR="00551AF6" w:rsidRPr="005A7220">
        <w:rPr>
          <w:w w:val="100"/>
        </w:rPr>
        <w:t>dicated by Partial BW Info subfield</w:t>
      </w:r>
      <w:r w:rsidRPr="005A7220">
        <w:rPr>
          <w:w w:val="100"/>
        </w:rPr>
        <w:t xml:space="preserve"> of a STA Info field that is equal to the minimum of:</w:t>
      </w:r>
    </w:p>
    <w:p w14:paraId="1E0C6D09" w14:textId="219007F0" w:rsidR="00541959" w:rsidRPr="005A7220" w:rsidRDefault="00541959" w:rsidP="002B4566">
      <w:pPr>
        <w:pStyle w:val="DL"/>
        <w:numPr>
          <w:ilvl w:val="0"/>
          <w:numId w:val="3"/>
        </w:numPr>
        <w:ind w:left="640" w:hanging="440"/>
        <w:rPr>
          <w:w w:val="100"/>
        </w:rPr>
        <w:pPrChange w:id="201" w:author="Wook Bong Lee" w:date="2021-01-27T10:24:00Z">
          <w:pPr>
            <w:pStyle w:val="DL"/>
            <w:numPr>
              <w:numId w:val="39"/>
            </w:numPr>
            <w:tabs>
              <w:tab w:val="num" w:pos="360"/>
            </w:tabs>
          </w:pPr>
        </w:pPrChange>
      </w:pPr>
      <w:r w:rsidRPr="005A7220">
        <w:rPr>
          <w:w w:val="100"/>
        </w:rPr>
        <w:t xml:space="preserve">The maximum </w:t>
      </w:r>
      <w:r w:rsidR="00551AF6" w:rsidRPr="005A7220">
        <w:rPr>
          <w:w w:val="100"/>
        </w:rPr>
        <w:t>subcarrier index</w:t>
      </w:r>
      <w:r w:rsidRPr="005A7220">
        <w:rPr>
          <w:w w:val="100"/>
        </w:rPr>
        <w:t xml:space="preserve"> located within the channel width indicated in the VHT Operation Information field of either the </w:t>
      </w:r>
      <w:r w:rsidR="00786837">
        <w:rPr>
          <w:w w:val="100"/>
        </w:rPr>
        <w:t>HE</w:t>
      </w:r>
      <w:r w:rsidRPr="005A7220">
        <w:rPr>
          <w:w w:val="100"/>
        </w:rPr>
        <w:t xml:space="preserve"> Operation element or the VHT Operation element, whichever is present, and within the channel width indicated in the HT Operation element</w:t>
      </w:r>
    </w:p>
    <w:p w14:paraId="5DBFA4FF" w14:textId="5AE31B69" w:rsidR="00541959" w:rsidRPr="005A7220" w:rsidRDefault="00541959" w:rsidP="002B4566">
      <w:pPr>
        <w:pStyle w:val="DL"/>
        <w:numPr>
          <w:ilvl w:val="0"/>
          <w:numId w:val="3"/>
        </w:numPr>
        <w:ind w:left="640" w:hanging="440"/>
        <w:rPr>
          <w:w w:val="100"/>
        </w:rPr>
        <w:pPrChange w:id="202" w:author="Wook Bong Lee" w:date="2021-01-27T10:24:00Z">
          <w:pPr>
            <w:pStyle w:val="DL"/>
            <w:numPr>
              <w:numId w:val="39"/>
            </w:numPr>
            <w:tabs>
              <w:tab w:val="num" w:pos="360"/>
            </w:tabs>
          </w:pPr>
        </w:pPrChange>
      </w:pPr>
      <w:r w:rsidRPr="005A7220">
        <w:rPr>
          <w:w w:val="100"/>
        </w:rPr>
        <w:t xml:space="preserve">The maximum </w:t>
      </w:r>
      <w:r w:rsidR="00551AF6" w:rsidRPr="005A7220">
        <w:rPr>
          <w:w w:val="100"/>
        </w:rPr>
        <w:t xml:space="preserve">subcarrier index </w:t>
      </w:r>
      <w:r w:rsidRPr="005A7220">
        <w:rPr>
          <w:w w:val="100"/>
        </w:rPr>
        <w:t xml:space="preserve">located within the channel width indicated in the most recently received Operating Mode Notification frame, Operating Mode Notification element with the Rx NSS Type subfield equal to 0, or OM Control field sent by the corresponding </w:t>
      </w:r>
      <w:r w:rsidR="00076E02" w:rsidRPr="005A7220">
        <w:rPr>
          <w:w w:val="100"/>
        </w:rPr>
        <w:t>EHT</w:t>
      </w:r>
      <w:r w:rsidRPr="005A7220">
        <w:rPr>
          <w:w w:val="100"/>
        </w:rPr>
        <w:t xml:space="preserve"> </w:t>
      </w:r>
      <w:proofErr w:type="spellStart"/>
      <w:r w:rsidRPr="005A7220">
        <w:rPr>
          <w:w w:val="100"/>
        </w:rPr>
        <w:t>beamformee</w:t>
      </w:r>
      <w:proofErr w:type="spellEnd"/>
      <w:r w:rsidRPr="005A7220">
        <w:rPr>
          <w:w w:val="100"/>
        </w:rPr>
        <w:t xml:space="preserve"> (see </w:t>
      </w:r>
      <w:r w:rsidRPr="005A7220">
        <w:rPr>
          <w:w w:val="100"/>
        </w:rPr>
        <w:fldChar w:fldCharType="begin"/>
      </w:r>
      <w:r w:rsidRPr="005A7220">
        <w:rPr>
          <w:w w:val="100"/>
        </w:rPr>
        <w:instrText xml:space="preserve"> REF  RTF32303131333a2048322c312e \h</w:instrText>
      </w:r>
      <w:r w:rsidR="00182022" w:rsidRPr="005A7220">
        <w:rPr>
          <w:w w:val="100"/>
        </w:rPr>
        <w:instrText xml:space="preserve"> \* MERGEFORMAT </w:instrText>
      </w:r>
      <w:r w:rsidRPr="005A7220">
        <w:rPr>
          <w:w w:val="100"/>
        </w:rPr>
      </w:r>
      <w:r w:rsidRPr="005A7220">
        <w:rPr>
          <w:w w:val="100"/>
        </w:rPr>
        <w:fldChar w:fldCharType="separate"/>
      </w:r>
      <w:r w:rsidR="005A7220" w:rsidRPr="005A7220">
        <w:rPr>
          <w:w w:val="100"/>
        </w:rPr>
        <w:t>35</w:t>
      </w:r>
      <w:r w:rsidRPr="005A7220">
        <w:rPr>
          <w:w w:val="100"/>
        </w:rPr>
        <w:t>.</w:t>
      </w:r>
      <w:r w:rsidR="005A7220" w:rsidRPr="005A7220">
        <w:rPr>
          <w:w w:val="100"/>
        </w:rPr>
        <w:t>X</w:t>
      </w:r>
      <w:r w:rsidRPr="005A7220">
        <w:rPr>
          <w:w w:val="100"/>
        </w:rPr>
        <w:t xml:space="preserve"> (Operating mode indication)</w:t>
      </w:r>
      <w:r w:rsidRPr="005A7220">
        <w:rPr>
          <w:w w:val="100"/>
        </w:rPr>
        <w:fldChar w:fldCharType="end"/>
      </w:r>
      <w:r w:rsidRPr="005A7220">
        <w:rPr>
          <w:w w:val="100"/>
        </w:rPr>
        <w:t>)</w:t>
      </w:r>
    </w:p>
    <w:p w14:paraId="265E4966" w14:textId="0C916C09" w:rsidR="00A049DD" w:rsidRDefault="00A049DD" w:rsidP="00A049DD">
      <w:pPr>
        <w:pStyle w:val="T"/>
        <w:rPr>
          <w:w w:val="100"/>
        </w:rPr>
      </w:pPr>
      <w:r>
        <w:rPr>
          <w:vanish/>
          <w:w w:val="100"/>
        </w:rPr>
        <w:t>(#24511)</w:t>
      </w:r>
      <w:r w:rsidR="00044E7F">
        <w:rPr>
          <w:vanish/>
          <w:w w:val="100"/>
        </w:rPr>
        <w:t>(#24511)</w:t>
      </w:r>
      <w:r w:rsidR="00044E7F">
        <w:rPr>
          <w:w w:val="100"/>
        </w:rPr>
        <w:t xml:space="preserve">In an EHT non-TB sounding sequence soliciting SU feedback, </w:t>
      </w:r>
      <w:commentRangeStart w:id="203"/>
      <w:commentRangeStart w:id="204"/>
      <w:commentRangeStart w:id="205"/>
      <w:r w:rsidR="00044E7F" w:rsidRPr="007C79B9">
        <w:rPr>
          <w:w w:val="100"/>
          <w:rPrChange w:id="206" w:author="Wook Bong Lee" w:date="2021-01-27T10:01:00Z">
            <w:rPr>
              <w:w w:val="100"/>
              <w:highlight w:val="yellow"/>
            </w:rPr>
          </w:rPrChange>
        </w:rPr>
        <w:t>B26</w:t>
      </w:r>
      <w:commentRangeEnd w:id="203"/>
      <w:r w:rsidR="00044E7F" w:rsidRPr="007C79B9">
        <w:rPr>
          <w:rStyle w:val="CommentReference"/>
          <w:rFonts w:asciiTheme="minorHAnsi" w:hAnsiTheme="minorHAnsi" w:cstheme="minorBidi"/>
          <w:color w:val="auto"/>
          <w:w w:val="100"/>
          <w:rPrChange w:id="207" w:author="Wook Bong Lee" w:date="2021-01-27T10:01:00Z">
            <w:rPr>
              <w:rStyle w:val="CommentReference"/>
              <w:rFonts w:asciiTheme="minorHAnsi" w:hAnsiTheme="minorHAnsi" w:cstheme="minorBidi"/>
              <w:color w:val="auto"/>
              <w:w w:val="100"/>
              <w:highlight w:val="yellow"/>
            </w:rPr>
          </w:rPrChange>
        </w:rPr>
        <w:commentReference w:id="203"/>
      </w:r>
      <w:commentRangeEnd w:id="204"/>
      <w:r w:rsidR="002A0E4E" w:rsidRPr="007C79B9">
        <w:rPr>
          <w:rStyle w:val="CommentReference"/>
          <w:rFonts w:asciiTheme="minorHAnsi" w:hAnsiTheme="minorHAnsi" w:cstheme="minorBidi"/>
          <w:color w:val="auto"/>
          <w:w w:val="100"/>
          <w:rPrChange w:id="208" w:author="Wook Bong Lee" w:date="2021-01-27T10:01:00Z">
            <w:rPr>
              <w:rStyle w:val="CommentReference"/>
              <w:rFonts w:asciiTheme="minorHAnsi" w:hAnsiTheme="minorHAnsi" w:cstheme="minorBidi"/>
              <w:color w:val="auto"/>
              <w:w w:val="100"/>
              <w:highlight w:val="yellow"/>
            </w:rPr>
          </w:rPrChange>
        </w:rPr>
        <w:commentReference w:id="204"/>
      </w:r>
      <w:commentRangeEnd w:id="205"/>
      <w:r w:rsidR="007C79B9" w:rsidRPr="007C79B9">
        <w:rPr>
          <w:rStyle w:val="CommentReference"/>
          <w:rFonts w:asciiTheme="minorHAnsi" w:hAnsiTheme="minorHAnsi" w:cstheme="minorBidi"/>
          <w:color w:val="auto"/>
          <w:w w:val="100"/>
          <w:rPrChange w:id="209" w:author="Wook Bong Lee" w:date="2021-01-27T10:01:00Z">
            <w:rPr>
              <w:rStyle w:val="CommentReference"/>
              <w:rFonts w:asciiTheme="minorHAnsi" w:hAnsiTheme="minorHAnsi" w:cstheme="minorBidi"/>
              <w:color w:val="auto"/>
              <w:w w:val="100"/>
              <w:highlight w:val="yellow"/>
            </w:rPr>
          </w:rPrChange>
        </w:rPr>
        <w:commentReference w:id="205"/>
      </w:r>
      <w:r w:rsidR="00044E7F">
        <w:rPr>
          <w:w w:val="100"/>
        </w:rPr>
        <w:t xml:space="preserve"> (in the Feedback Type </w:t>
      </w:r>
      <w:proofErr w:type="gramStart"/>
      <w:r w:rsidR="00044E7F">
        <w:rPr>
          <w:w w:val="100"/>
        </w:rPr>
        <w:t>And</w:t>
      </w:r>
      <w:proofErr w:type="gramEnd"/>
      <w:r w:rsidR="00044E7F">
        <w:rPr>
          <w:w w:val="100"/>
        </w:rPr>
        <w:t xml:space="preserve"> Ng subfield), the Codebook Size subfield, and the </w:t>
      </w:r>
      <w:proofErr w:type="spellStart"/>
      <w:r w:rsidR="00044E7F">
        <w:rPr>
          <w:w w:val="100"/>
        </w:rPr>
        <w:t>Nc</w:t>
      </w:r>
      <w:proofErr w:type="spellEnd"/>
      <w:r w:rsidR="00044E7F">
        <w:rPr>
          <w:w w:val="100"/>
        </w:rPr>
        <w:t xml:space="preserve"> subfield in the STA Info field of the EHT NDP Announcement frame are reserved. </w:t>
      </w:r>
      <w:r>
        <w:rPr>
          <w:w w:val="100"/>
        </w:rPr>
        <w:t xml:space="preserve"> </w:t>
      </w:r>
    </w:p>
    <w:p w14:paraId="51BE0CB1" w14:textId="77777777" w:rsidR="00A049DD" w:rsidRDefault="00A049DD" w:rsidP="00A049DD">
      <w:pPr>
        <w:pStyle w:val="T"/>
        <w:rPr>
          <w:w w:val="100"/>
        </w:rPr>
      </w:pPr>
      <w:r>
        <w:rPr>
          <w:w w:val="100"/>
        </w:rPr>
        <w:t xml:space="preserve">In an EHT non-TB sounding sequence soliciting CQI feedback, the </w:t>
      </w:r>
      <w:proofErr w:type="spellStart"/>
      <w:proofErr w:type="gramStart"/>
      <w:r>
        <w:rPr>
          <w:w w:val="100"/>
        </w:rPr>
        <w:t>Nc</w:t>
      </w:r>
      <w:proofErr w:type="spellEnd"/>
      <w:proofErr w:type="gramEnd"/>
      <w:r>
        <w:rPr>
          <w:w w:val="100"/>
        </w:rPr>
        <w:t xml:space="preserve"> subfield in an EHT NDP Announcement frame is reserved. </w:t>
      </w:r>
    </w:p>
    <w:p w14:paraId="41FFE841" w14:textId="7CF4A804" w:rsidR="00A049DD" w:rsidRDefault="00A049DD" w:rsidP="00A049DD">
      <w:pPr>
        <w:pStyle w:val="T"/>
        <w:rPr>
          <w:w w:val="100"/>
        </w:rPr>
      </w:pPr>
      <w:r>
        <w:rPr>
          <w:w w:val="100"/>
        </w:rPr>
        <w:t xml:space="preserve">An EHT </w:t>
      </w:r>
      <w:proofErr w:type="spellStart"/>
      <w:r>
        <w:rPr>
          <w:w w:val="100"/>
        </w:rPr>
        <w:t>beamformee</w:t>
      </w:r>
      <w:proofErr w:type="spellEnd"/>
      <w:r>
        <w:rPr>
          <w:w w:val="100"/>
        </w:rPr>
        <w:t xml:space="preserve"> that receives an EHT NDP Announcement frame soliciting SU feedback as part of an EHT non-TB sounding sequence shall generate an EHT compressed beamforming/CQI report for SU feedback with </w:t>
      </w:r>
      <w:proofErr w:type="spellStart"/>
      <w:r>
        <w:rPr>
          <w:i/>
          <w:iCs/>
          <w:w w:val="100"/>
        </w:rPr>
        <w:t>Nc</w:t>
      </w:r>
      <w:proofErr w:type="spellEnd"/>
      <w:r>
        <w:rPr>
          <w:w w:val="100"/>
        </w:rPr>
        <w:t xml:space="preserve"> in the range 1 to 8, </w:t>
      </w:r>
      <w:r>
        <w:rPr>
          <w:i/>
          <w:iCs/>
          <w:w w:val="100"/>
        </w:rPr>
        <w:t>Ng</w:t>
      </w:r>
      <w:r>
        <w:rPr>
          <w:w w:val="100"/>
        </w:rPr>
        <w:t xml:space="preserve"> = 4 or </w:t>
      </w:r>
      <w:r>
        <w:rPr>
          <w:i/>
          <w:iCs/>
          <w:w w:val="100"/>
        </w:rPr>
        <w:t>Ng</w:t>
      </w:r>
      <w:r>
        <w:rPr>
          <w:w w:val="100"/>
        </w:rPr>
        <w:t xml:space="preserve"> = 16, and codebook size (ϕ, ψ) = {4, 2} or (ϕ, ψ) = {6, 4}. </w:t>
      </w:r>
      <w:r w:rsidR="00EC6B53">
        <w:rPr>
          <w:w w:val="100"/>
        </w:rPr>
        <w:t xml:space="preserve">The EHT </w:t>
      </w:r>
      <w:proofErr w:type="spellStart"/>
      <w:r w:rsidR="00EC6B53">
        <w:rPr>
          <w:w w:val="100"/>
        </w:rPr>
        <w:t>beamformee</w:t>
      </w:r>
      <w:proofErr w:type="spellEnd"/>
      <w:r w:rsidR="00EC6B53">
        <w:rPr>
          <w:w w:val="100"/>
        </w:rPr>
        <w:t xml:space="preserve"> shall transmit the EHT compressed beamforming/CQI report a SIFS after the EHT sounding NDP.</w:t>
      </w:r>
    </w:p>
    <w:p w14:paraId="40740AE2" w14:textId="02F9C0DD" w:rsidR="00A049DD" w:rsidRDefault="00A049DD" w:rsidP="00A049DD">
      <w:pPr>
        <w:pStyle w:val="T"/>
        <w:rPr>
          <w:w w:val="100"/>
        </w:rPr>
      </w:pPr>
      <w:r>
        <w:rPr>
          <w:w w:val="100"/>
        </w:rPr>
        <w:t xml:space="preserve">An EHT </w:t>
      </w:r>
      <w:proofErr w:type="spellStart"/>
      <w:r>
        <w:rPr>
          <w:w w:val="100"/>
        </w:rPr>
        <w:t>beamformee</w:t>
      </w:r>
      <w:proofErr w:type="spellEnd"/>
      <w:r>
        <w:rPr>
          <w:w w:val="100"/>
        </w:rPr>
        <w:t xml:space="preserve"> that receives an EHT NDP Announcement frame soliciting CQI feedback as part of an EHT non-TB sounding sequence shall generate an EHT compressed beamforming/CQI report for CQI feedback with </w:t>
      </w:r>
      <w:proofErr w:type="spellStart"/>
      <w:proofErr w:type="gramStart"/>
      <w:r>
        <w:rPr>
          <w:i/>
          <w:iCs/>
          <w:w w:val="100"/>
        </w:rPr>
        <w:t>Nc</w:t>
      </w:r>
      <w:proofErr w:type="spellEnd"/>
      <w:proofErr w:type="gramEnd"/>
      <w:r>
        <w:rPr>
          <w:w w:val="100"/>
        </w:rPr>
        <w:t xml:space="preserve"> determined by the EHT </w:t>
      </w:r>
      <w:proofErr w:type="spellStart"/>
      <w:r>
        <w:rPr>
          <w:w w:val="100"/>
        </w:rPr>
        <w:t>beamformee</w:t>
      </w:r>
      <w:proofErr w:type="spellEnd"/>
      <w:r>
        <w:rPr>
          <w:w w:val="100"/>
        </w:rPr>
        <w:t>.</w:t>
      </w:r>
    </w:p>
    <w:p w14:paraId="3ED256F2" w14:textId="50B8A150" w:rsidR="00A049DD" w:rsidRDefault="00EC6B53" w:rsidP="00A049DD">
      <w:pPr>
        <w:pStyle w:val="T"/>
        <w:rPr>
          <w:w w:val="100"/>
        </w:rPr>
      </w:pPr>
      <w:r>
        <w:rPr>
          <w:w w:val="100"/>
        </w:rPr>
        <w:t xml:space="preserve">An EHT </w:t>
      </w:r>
      <w:proofErr w:type="spellStart"/>
      <w:r>
        <w:rPr>
          <w:w w:val="100"/>
        </w:rPr>
        <w:t>beamformee</w:t>
      </w:r>
      <w:proofErr w:type="spellEnd"/>
      <w:r>
        <w:rPr>
          <w:w w:val="100"/>
        </w:rPr>
        <w:t xml:space="preserve"> that receives an EHT NDP Announcement frame soliciting CQI feedback as part of an EHT TB sounding sequence shall generate an EHT compressed beamforming/CQI report for CQI feedback with </w:t>
      </w:r>
      <w:proofErr w:type="spellStart"/>
      <w:proofErr w:type="gramStart"/>
      <w:r>
        <w:rPr>
          <w:i/>
          <w:iCs/>
          <w:w w:val="100"/>
        </w:rPr>
        <w:t>Nc</w:t>
      </w:r>
      <w:proofErr w:type="spellEnd"/>
      <w:proofErr w:type="gramEnd"/>
      <w:r>
        <w:rPr>
          <w:w w:val="100"/>
        </w:rPr>
        <w:t xml:space="preserve"> determined by the EHT </w:t>
      </w:r>
      <w:proofErr w:type="spellStart"/>
      <w:r>
        <w:rPr>
          <w:w w:val="100"/>
        </w:rPr>
        <w:t>beamformer</w:t>
      </w:r>
      <w:proofErr w:type="spellEnd"/>
      <w:r>
        <w:rPr>
          <w:w w:val="100"/>
        </w:rPr>
        <w:t>.</w:t>
      </w:r>
      <w:r w:rsidR="004766DF">
        <w:rPr>
          <w:w w:val="100"/>
        </w:rPr>
        <w:t xml:space="preserve"> </w:t>
      </w:r>
      <w:r w:rsidR="00A049DD">
        <w:rPr>
          <w:w w:val="100"/>
        </w:rPr>
        <w:t xml:space="preserve">An EHT </w:t>
      </w:r>
      <w:proofErr w:type="spellStart"/>
      <w:r w:rsidR="00A049DD">
        <w:rPr>
          <w:w w:val="100"/>
        </w:rPr>
        <w:t>beamformee</w:t>
      </w:r>
      <w:proofErr w:type="spellEnd"/>
      <w:r w:rsidR="00A049DD">
        <w:rPr>
          <w:w w:val="100"/>
        </w:rPr>
        <w:t xml:space="preserve"> that receives an EHT NDP Announcement frame from an EHT </w:t>
      </w:r>
      <w:proofErr w:type="spellStart"/>
      <w:r w:rsidR="00A049DD">
        <w:rPr>
          <w:w w:val="100"/>
        </w:rPr>
        <w:t>beamformer</w:t>
      </w:r>
      <w:proofErr w:type="spellEnd"/>
      <w:r w:rsidR="00A049DD">
        <w:rPr>
          <w:w w:val="100"/>
        </w:rPr>
        <w:t xml:space="preserve"> with which it is associated and that contains the EHT </w:t>
      </w:r>
      <w:proofErr w:type="spellStart"/>
      <w:r w:rsidR="00A049DD">
        <w:rPr>
          <w:w w:val="100"/>
        </w:rPr>
        <w:t>beamformee’s</w:t>
      </w:r>
      <w:proofErr w:type="spellEnd"/>
      <w:r w:rsidR="00A049DD">
        <w:rPr>
          <w:w w:val="100"/>
        </w:rPr>
        <w:t xml:space="preserve"> MAC address in the RA field (indicating a non-TB sounding sequence) and also receives an EHT sounding NDP a SIFS after the EHT NDP Announcement frame shall transmit its EHT compressed beamforming/CQI report a SIFS after the EHT sounding NDP. The TXVECTOR parameter CH_BANDWIDTH for the PPDU containing the EHT compressed beamforming/CQI report shall be set to indicate a bandwidth not wider than that indicated by the RXVECTOR parameter CH_BANDWIDTH of the EHT sounding NDP.</w:t>
      </w:r>
    </w:p>
    <w:p w14:paraId="4C8B4F84" w14:textId="77777777" w:rsidR="00044E7F" w:rsidRDefault="00044E7F" w:rsidP="00044E7F">
      <w:pPr>
        <w:pStyle w:val="T"/>
        <w:rPr>
          <w:w w:val="100"/>
        </w:rPr>
      </w:pPr>
      <w:r>
        <w:rPr>
          <w:w w:val="100"/>
        </w:rPr>
        <w:lastRenderedPageBreak/>
        <w:t xml:space="preserve">An EHT </w:t>
      </w:r>
      <w:proofErr w:type="spellStart"/>
      <w:r>
        <w:rPr>
          <w:w w:val="100"/>
        </w:rPr>
        <w:t>beamformee</w:t>
      </w:r>
      <w:proofErr w:type="spellEnd"/>
      <w:r>
        <w:rPr>
          <w:w w:val="100"/>
        </w:rPr>
        <w:t xml:space="preserve"> that receives an EHT NDP Announcement frame as part of an EHT TB sounding sequence with a STA Info field identifying it soliciting SU or MU feedback shall generate an EHT compressed beamforming/CQI report using the feedback type, </w:t>
      </w:r>
      <w:r>
        <w:rPr>
          <w:i/>
          <w:iCs/>
          <w:w w:val="100"/>
        </w:rPr>
        <w:t>Ng</w:t>
      </w:r>
      <w:r>
        <w:rPr>
          <w:w w:val="100"/>
        </w:rPr>
        <w:t xml:space="preserve">, codebook size, and </w:t>
      </w:r>
      <w:proofErr w:type="spellStart"/>
      <w:r>
        <w:rPr>
          <w:i/>
          <w:iCs/>
          <w:w w:val="100"/>
        </w:rPr>
        <w:t>Nc</w:t>
      </w:r>
      <w:proofErr w:type="spellEnd"/>
      <w:r>
        <w:rPr>
          <w:w w:val="100"/>
        </w:rPr>
        <w:t xml:space="preserve"> indicated in the STA Info field. </w:t>
      </w:r>
      <w:commentRangeStart w:id="210"/>
      <w:commentRangeStart w:id="211"/>
      <w:r w:rsidRPr="006106C3">
        <w:rPr>
          <w:w w:val="100"/>
          <w:highlight w:val="yellow"/>
        </w:rPr>
        <w:t xml:space="preserve">If the EHT </w:t>
      </w:r>
      <w:proofErr w:type="spellStart"/>
      <w:r w:rsidRPr="006106C3">
        <w:rPr>
          <w:w w:val="100"/>
          <w:highlight w:val="yellow"/>
        </w:rPr>
        <w:t>beamformee</w:t>
      </w:r>
      <w:proofErr w:type="spellEnd"/>
      <w:r w:rsidRPr="006106C3">
        <w:rPr>
          <w:w w:val="100"/>
          <w:highlight w:val="yellow"/>
        </w:rPr>
        <w:t xml:space="preserve"> then receives a BFRP Trigger frame with a matching STA Info field, the EHT </w:t>
      </w:r>
      <w:proofErr w:type="spellStart"/>
      <w:r w:rsidRPr="006106C3">
        <w:rPr>
          <w:w w:val="100"/>
          <w:highlight w:val="yellow"/>
        </w:rPr>
        <w:t>beamformee</w:t>
      </w:r>
      <w:proofErr w:type="spellEnd"/>
      <w:r w:rsidRPr="006106C3">
        <w:rPr>
          <w:w w:val="100"/>
          <w:highlight w:val="yellow"/>
        </w:rPr>
        <w:t xml:space="preserve"> transmits an EHT TB PPDU containing the EHT compressed beamforming/CQI report following the rules defined in </w:t>
      </w:r>
      <w:r w:rsidRPr="006106C3">
        <w:rPr>
          <w:w w:val="100"/>
          <w:highlight w:val="yellow"/>
        </w:rPr>
        <w:fldChar w:fldCharType="begin"/>
      </w:r>
      <w:r w:rsidRPr="006106C3">
        <w:rPr>
          <w:w w:val="100"/>
          <w:highlight w:val="yellow"/>
        </w:rPr>
        <w:instrText xml:space="preserve"> REF  RTF31343438393a2048342c312e \h \* MERGEFORMAT </w:instrText>
      </w:r>
      <w:r w:rsidRPr="006106C3">
        <w:rPr>
          <w:w w:val="100"/>
          <w:highlight w:val="yellow"/>
        </w:rPr>
      </w:r>
      <w:r w:rsidRPr="006106C3">
        <w:rPr>
          <w:w w:val="100"/>
          <w:highlight w:val="yellow"/>
        </w:rPr>
        <w:fldChar w:fldCharType="separate"/>
      </w:r>
      <w:r w:rsidRPr="006106C3">
        <w:rPr>
          <w:w w:val="100"/>
          <w:highlight w:val="yellow"/>
        </w:rPr>
        <w:t>26.5.2.3 (Non-AP STA behavior for UL MU operation)</w:t>
      </w:r>
      <w:r w:rsidRPr="006106C3">
        <w:rPr>
          <w:w w:val="100"/>
          <w:highlight w:val="yellow"/>
        </w:rPr>
        <w:fldChar w:fldCharType="end"/>
      </w:r>
      <w:r w:rsidRPr="006106C3">
        <w:rPr>
          <w:w w:val="100"/>
          <w:highlight w:val="yellow"/>
        </w:rPr>
        <w:t xml:space="preserve">. </w:t>
      </w:r>
      <w:commentRangeEnd w:id="210"/>
      <w:r w:rsidRPr="006106C3">
        <w:rPr>
          <w:rStyle w:val="CommentReference"/>
          <w:rFonts w:asciiTheme="minorHAnsi" w:hAnsiTheme="minorHAnsi" w:cstheme="minorBidi"/>
          <w:color w:val="auto"/>
          <w:w w:val="100"/>
          <w:highlight w:val="yellow"/>
        </w:rPr>
        <w:commentReference w:id="210"/>
      </w:r>
      <w:commentRangeEnd w:id="211"/>
      <w:r w:rsidR="002A0E4E">
        <w:rPr>
          <w:rStyle w:val="CommentReference"/>
          <w:rFonts w:asciiTheme="minorHAnsi" w:hAnsiTheme="minorHAnsi" w:cstheme="minorBidi"/>
          <w:color w:val="auto"/>
          <w:w w:val="100"/>
        </w:rPr>
        <w:commentReference w:id="211"/>
      </w:r>
      <w:r>
        <w:rPr>
          <w:w w:val="100"/>
        </w:rPr>
        <w:t xml:space="preserve">If the EHT NDP Announcement frame has the TA field set to the transmitted BSSID, and the EHT </w:t>
      </w:r>
      <w:proofErr w:type="spellStart"/>
      <w:r>
        <w:rPr>
          <w:w w:val="100"/>
        </w:rPr>
        <w:t>beamformee</w:t>
      </w:r>
      <w:proofErr w:type="spellEnd"/>
      <w:r>
        <w:rPr>
          <w:w w:val="100"/>
        </w:rPr>
        <w:t xml:space="preserve"> is a non-AP STA associated with an AP corresponding to a </w:t>
      </w:r>
      <w:proofErr w:type="spellStart"/>
      <w:r>
        <w:rPr>
          <w:w w:val="100"/>
        </w:rPr>
        <w:t>nontransmitted</w:t>
      </w:r>
      <w:proofErr w:type="spellEnd"/>
      <w:r>
        <w:rPr>
          <w:w w:val="100"/>
        </w:rPr>
        <w:t xml:space="preserve"> BSSID</w:t>
      </w:r>
      <w:r>
        <w:rPr>
          <w:vanish/>
          <w:w w:val="100"/>
        </w:rPr>
        <w:t>(#24108)</w:t>
      </w:r>
      <w:r>
        <w:rPr>
          <w:w w:val="100"/>
        </w:rPr>
        <w:t xml:space="preserve"> that supports receiving Control frames with TA field set to the transmitted BSSID, then the EHT compressed beamforming/CQI report sent in response shall have the RA field set to as defined in </w:t>
      </w:r>
      <w:r w:rsidRPr="00076E02">
        <w:rPr>
          <w:w w:val="100"/>
          <w:highlight w:val="yellow"/>
        </w:rPr>
        <w:fldChar w:fldCharType="begin"/>
      </w:r>
      <w:r w:rsidRPr="00076E02">
        <w:rPr>
          <w:w w:val="100"/>
          <w:highlight w:val="yellow"/>
        </w:rPr>
        <w:instrText xml:space="preserve"> REF  RTF35333738393a2048352c312e \h</w:instrText>
      </w:r>
      <w:r>
        <w:rPr>
          <w:w w:val="100"/>
          <w:highlight w:val="yellow"/>
        </w:rPr>
        <w:instrText xml:space="preserve"> \* MERGEFORMAT </w:instrText>
      </w:r>
      <w:r w:rsidRPr="00076E02">
        <w:rPr>
          <w:w w:val="100"/>
          <w:highlight w:val="yellow"/>
        </w:rPr>
      </w:r>
      <w:r w:rsidRPr="00076E02">
        <w:rPr>
          <w:w w:val="100"/>
          <w:highlight w:val="yellow"/>
        </w:rPr>
        <w:fldChar w:fldCharType="separate"/>
      </w:r>
      <w:r w:rsidRPr="00076E02">
        <w:rPr>
          <w:w w:val="100"/>
          <w:highlight w:val="yellow"/>
        </w:rPr>
        <w:t>26.5.2.3.5 (RA field for frames carried in an HE TB PPDU)</w:t>
      </w:r>
      <w:r w:rsidRPr="00076E02">
        <w:rPr>
          <w:w w:val="100"/>
          <w:highlight w:val="yellow"/>
        </w:rPr>
        <w:fldChar w:fldCharType="end"/>
      </w:r>
      <w:r>
        <w:rPr>
          <w:w w:val="100"/>
        </w:rPr>
        <w:t>.</w:t>
      </w:r>
    </w:p>
    <w:p w14:paraId="1D4B9AFF" w14:textId="771ADB49" w:rsidR="003D79F8" w:rsidRDefault="003D79F8" w:rsidP="003D79F8">
      <w:pPr>
        <w:pStyle w:val="Note"/>
        <w:rPr>
          <w:w w:val="100"/>
        </w:rPr>
      </w:pPr>
      <w:r>
        <w:rPr>
          <w:w w:val="100"/>
        </w:rPr>
        <w:t xml:space="preserve">NOTE—A non-AP EHT </w:t>
      </w:r>
      <w:proofErr w:type="spellStart"/>
      <w:r>
        <w:rPr>
          <w:w w:val="100"/>
        </w:rPr>
        <w:t>beamformee</w:t>
      </w:r>
      <w:proofErr w:type="spellEnd"/>
      <w:r>
        <w:rPr>
          <w:w w:val="100"/>
        </w:rPr>
        <w:t xml:space="preserve"> that transmits an OM Control subfield with the UL MU Disable field set to 1 does not respond to BFRP Trigger frames (</w:t>
      </w:r>
      <w:r w:rsidRPr="00786837">
        <w:rPr>
          <w:w w:val="100"/>
        </w:rPr>
        <w:t xml:space="preserve">see </w:t>
      </w:r>
      <w:r w:rsidRPr="00786837">
        <w:rPr>
          <w:w w:val="100"/>
        </w:rPr>
        <w:fldChar w:fldCharType="begin"/>
      </w:r>
      <w:r w:rsidRPr="00786837">
        <w:rPr>
          <w:w w:val="100"/>
        </w:rPr>
        <w:instrText xml:space="preserve"> REF  RTF32303131333a2048322c312e \h \* MERGEFORMAT </w:instrText>
      </w:r>
      <w:r w:rsidRPr="00786837">
        <w:rPr>
          <w:w w:val="100"/>
        </w:rPr>
      </w:r>
      <w:r w:rsidRPr="00786837">
        <w:rPr>
          <w:w w:val="100"/>
        </w:rPr>
        <w:fldChar w:fldCharType="separate"/>
      </w:r>
      <w:r w:rsidR="00786837" w:rsidRPr="00786837">
        <w:rPr>
          <w:w w:val="100"/>
        </w:rPr>
        <w:t>35</w:t>
      </w:r>
      <w:r w:rsidRPr="00786837">
        <w:rPr>
          <w:w w:val="100"/>
        </w:rPr>
        <w:t>.</w:t>
      </w:r>
      <w:r w:rsidR="00786837" w:rsidRPr="00786837">
        <w:rPr>
          <w:w w:val="100"/>
        </w:rPr>
        <w:t>X</w:t>
      </w:r>
      <w:r w:rsidRPr="00786837">
        <w:rPr>
          <w:w w:val="100"/>
        </w:rPr>
        <w:t xml:space="preserve"> (Operating mode indication)</w:t>
      </w:r>
      <w:r w:rsidRPr="00786837">
        <w:rPr>
          <w:w w:val="100"/>
        </w:rPr>
        <w:fldChar w:fldCharType="end"/>
      </w:r>
      <w:r w:rsidRPr="00786837">
        <w:rPr>
          <w:w w:val="100"/>
        </w:rPr>
        <w:t>).</w:t>
      </w:r>
    </w:p>
    <w:p w14:paraId="7EADFD5B" w14:textId="1028812A" w:rsidR="00044E7F" w:rsidRDefault="00044E7F" w:rsidP="00044E7F">
      <w:pPr>
        <w:pStyle w:val="T"/>
        <w:rPr>
          <w:w w:val="100"/>
        </w:rPr>
      </w:pPr>
      <w:r>
        <w:rPr>
          <w:w w:val="100"/>
        </w:rPr>
        <w:t xml:space="preserve">An EHT </w:t>
      </w:r>
      <w:proofErr w:type="spellStart"/>
      <w:r>
        <w:rPr>
          <w:w w:val="100"/>
        </w:rPr>
        <w:t>beamformee</w:t>
      </w:r>
      <w:proofErr w:type="spellEnd"/>
      <w:r>
        <w:rPr>
          <w:w w:val="100"/>
        </w:rPr>
        <w:t xml:space="preserve"> that is a non-AP STA that transmits an EHT Compressed Beamforming/CQI Report shall set </w:t>
      </w:r>
      <w:r w:rsidRPr="00B47C92">
        <w:rPr>
          <w:w w:val="100"/>
        </w:rPr>
        <w:t xml:space="preserve">the </w:t>
      </w:r>
      <w:r w:rsidRPr="007C79B9">
        <w:rPr>
          <w:w w:val="100"/>
        </w:rPr>
        <w:t>Partial BW Info</w:t>
      </w:r>
      <w:r w:rsidRPr="00B47C92">
        <w:rPr>
          <w:w w:val="100"/>
        </w:rPr>
        <w:t xml:space="preserve"> subfield</w:t>
      </w:r>
      <w:r>
        <w:rPr>
          <w:w w:val="100"/>
        </w:rPr>
        <w:t xml:space="preserve"> of the EHT MIMO Control field to indicate the range of subcarriers for which compressed beamforming/CQI information is provided. </w:t>
      </w:r>
      <w:r w:rsidR="002A0E4E">
        <w:rPr>
          <w:w w:val="100"/>
        </w:rPr>
        <w:t>The Partial BW Info subfield shall be set to the value of the Partial BW Info subfield of NDP</w:t>
      </w:r>
      <w:r w:rsidR="005A7220">
        <w:rPr>
          <w:w w:val="100"/>
        </w:rPr>
        <w:t xml:space="preserve"> Announcement frame</w:t>
      </w:r>
      <w:r w:rsidR="002A0E4E">
        <w:rPr>
          <w:w w:val="100"/>
        </w:rPr>
        <w:t xml:space="preserve"> for the EHT </w:t>
      </w:r>
      <w:proofErr w:type="spellStart"/>
      <w:r w:rsidR="002A0E4E">
        <w:rPr>
          <w:w w:val="100"/>
        </w:rPr>
        <w:t>beamformee</w:t>
      </w:r>
      <w:proofErr w:type="spellEnd"/>
      <w:r w:rsidR="002A0E4E">
        <w:rPr>
          <w:w w:val="100"/>
        </w:rPr>
        <w:t>.</w:t>
      </w:r>
    </w:p>
    <w:p w14:paraId="197D475E" w14:textId="4B17F5A7" w:rsidR="00541959" w:rsidRDefault="00541959" w:rsidP="00541959">
      <w:pPr>
        <w:pStyle w:val="T"/>
        <w:rPr>
          <w:w w:val="100"/>
        </w:rPr>
      </w:pPr>
      <w:r>
        <w:rPr>
          <w:w w:val="100"/>
        </w:rPr>
        <w:t xml:space="preserve">An </w:t>
      </w:r>
      <w:r w:rsidR="00076E02">
        <w:rPr>
          <w:w w:val="100"/>
        </w:rPr>
        <w:t>EHT</w:t>
      </w:r>
      <w:r>
        <w:rPr>
          <w:w w:val="100"/>
        </w:rPr>
        <w:t xml:space="preserve"> </w:t>
      </w:r>
      <w:proofErr w:type="spellStart"/>
      <w:r>
        <w:rPr>
          <w:w w:val="100"/>
        </w:rPr>
        <w:t>beamformee</w:t>
      </w:r>
      <w:proofErr w:type="spellEnd"/>
      <w:r>
        <w:rPr>
          <w:w w:val="100"/>
        </w:rPr>
        <w:t xml:space="preserve"> that transmits </w:t>
      </w:r>
      <w:r w:rsidR="00076E02">
        <w:rPr>
          <w:w w:val="100"/>
        </w:rPr>
        <w:t>EHT</w:t>
      </w:r>
      <w:r>
        <w:rPr>
          <w:w w:val="100"/>
        </w:rPr>
        <w:t xml:space="preserve"> compressed beamforming feedback shall include neither the </w:t>
      </w:r>
      <w:r w:rsidR="00076E02">
        <w:rPr>
          <w:w w:val="100"/>
        </w:rPr>
        <w:t>EHT</w:t>
      </w:r>
      <w:r>
        <w:rPr>
          <w:w w:val="100"/>
        </w:rPr>
        <w:t xml:space="preserve"> Compressed Beamforming Report information nor the </w:t>
      </w:r>
      <w:r w:rsidR="00076E02">
        <w:rPr>
          <w:w w:val="100"/>
        </w:rPr>
        <w:t>EHT</w:t>
      </w:r>
      <w:r>
        <w:rPr>
          <w:w w:val="100"/>
        </w:rPr>
        <w:t xml:space="preserve"> MU Exclusive Beamforming Report information if the transmission duration of the PPDU carrying the </w:t>
      </w:r>
      <w:r w:rsidR="00076E02">
        <w:rPr>
          <w:w w:val="100"/>
        </w:rPr>
        <w:t>EHT</w:t>
      </w:r>
      <w:r>
        <w:rPr>
          <w:w w:val="100"/>
        </w:rPr>
        <w:t xml:space="preserve"> Compressed Beamforming Report information and any </w:t>
      </w:r>
      <w:r w:rsidR="00076E02">
        <w:rPr>
          <w:w w:val="100"/>
        </w:rPr>
        <w:t>EHT</w:t>
      </w:r>
      <w:r>
        <w:rPr>
          <w:w w:val="100"/>
        </w:rPr>
        <w:t xml:space="preserve"> MU Exclusive Beamforming Report information would exceed the maximum PPDU duration.</w:t>
      </w:r>
      <w:r>
        <w:rPr>
          <w:vanish/>
          <w:w w:val="100"/>
        </w:rPr>
        <w:t>(#24496)</w:t>
      </w:r>
    </w:p>
    <w:p w14:paraId="76279E10" w14:textId="329C7C06" w:rsidR="00541959" w:rsidRDefault="00541959" w:rsidP="00541959">
      <w:pPr>
        <w:pStyle w:val="T"/>
        <w:rPr>
          <w:w w:val="100"/>
        </w:rPr>
      </w:pPr>
      <w:r>
        <w:rPr>
          <w:w w:val="100"/>
        </w:rPr>
        <w:t xml:space="preserve">The Sounding Dialog Token Number field in the </w:t>
      </w:r>
      <w:r w:rsidR="00076E02">
        <w:rPr>
          <w:w w:val="100"/>
        </w:rPr>
        <w:t>EHT</w:t>
      </w:r>
      <w:r>
        <w:rPr>
          <w:w w:val="100"/>
        </w:rPr>
        <w:t xml:space="preserve"> MIMO Control field shall be set to the same value as the Sounding Dialog Token Number field in the corresponding </w:t>
      </w:r>
      <w:r w:rsidR="00076E02">
        <w:rPr>
          <w:w w:val="100"/>
        </w:rPr>
        <w:t>EHT</w:t>
      </w:r>
      <w:r>
        <w:rPr>
          <w:w w:val="100"/>
        </w:rPr>
        <w:t xml:space="preserve"> NDP Announcement frame.</w:t>
      </w:r>
    </w:p>
    <w:p w14:paraId="1DCEB13E" w14:textId="77777777" w:rsidR="003D79F8" w:rsidRDefault="003D79F8" w:rsidP="003D79F8">
      <w:pPr>
        <w:pStyle w:val="T"/>
        <w:rPr>
          <w:w w:val="100"/>
        </w:rPr>
      </w:pPr>
      <w:r w:rsidRPr="00894763">
        <w:rPr>
          <w:w w:val="100"/>
        </w:rPr>
        <w:t xml:space="preserve">An EHT </w:t>
      </w:r>
      <w:proofErr w:type="spellStart"/>
      <w:r w:rsidRPr="00894763">
        <w:rPr>
          <w:w w:val="100"/>
        </w:rPr>
        <w:t>beamformer</w:t>
      </w:r>
      <w:proofErr w:type="spellEnd"/>
      <w:r w:rsidRPr="00894763">
        <w:rPr>
          <w:w w:val="100"/>
        </w:rPr>
        <w:t xml:space="preserve"> that sends a BFRP Trigger frame shall set the Feedback Segment Retransmission Bitmap fields of the BFRP Trigger frame to all 1s.</w:t>
      </w:r>
    </w:p>
    <w:p w14:paraId="1D725A83" w14:textId="77777777" w:rsidR="003D79F8" w:rsidRDefault="003D79F8" w:rsidP="003D79F8">
      <w:pPr>
        <w:pStyle w:val="Note"/>
        <w:rPr>
          <w:w w:val="100"/>
        </w:rPr>
      </w:pPr>
      <w:r>
        <w:rPr>
          <w:w w:val="100"/>
        </w:rPr>
        <w:t xml:space="preserve">NOTE—The BFRP Trigger frame contains one or more User Info fields, each of which identifies an EHT </w:t>
      </w:r>
      <w:proofErr w:type="spellStart"/>
      <w:r>
        <w:rPr>
          <w:w w:val="100"/>
        </w:rPr>
        <w:t>beamformee</w:t>
      </w:r>
      <w:proofErr w:type="spellEnd"/>
      <w:r>
        <w:rPr>
          <w:w w:val="100"/>
        </w:rPr>
        <w:t>.</w:t>
      </w:r>
    </w:p>
    <w:p w14:paraId="307F9C46" w14:textId="0C1E032B" w:rsidR="00541959" w:rsidRDefault="00541959" w:rsidP="00541959">
      <w:pPr>
        <w:pStyle w:val="T"/>
        <w:rPr>
          <w:w w:val="100"/>
        </w:rPr>
      </w:pPr>
      <w:r w:rsidRPr="00786837">
        <w:rPr>
          <w:w w:val="100"/>
          <w:highlight w:val="yellow"/>
        </w:rPr>
        <w:t xml:space="preserve">The SNR per subcarrier computation </w:t>
      </w:r>
      <w:r w:rsidR="00786837" w:rsidRPr="00786837">
        <w:rPr>
          <w:w w:val="100"/>
          <w:highlight w:val="yellow"/>
        </w:rPr>
        <w:t>should be done</w:t>
      </w:r>
      <w:r w:rsidRPr="00786837">
        <w:rPr>
          <w:w w:val="100"/>
          <w:highlight w:val="yellow"/>
        </w:rPr>
        <w:t xml:space="preserve"> on at least 4 subcarriers in a 26-tone RU.</w:t>
      </w:r>
    </w:p>
    <w:p w14:paraId="2A9B05D1" w14:textId="68D6FFBA" w:rsidR="00541959" w:rsidRDefault="005B75DB" w:rsidP="00541959">
      <w:pPr>
        <w:pStyle w:val="H3"/>
        <w:rPr>
          <w:w w:val="100"/>
        </w:rPr>
      </w:pPr>
      <w:bookmarkStart w:id="212" w:name="RTF32383230333a2048332c312e"/>
      <w:r>
        <w:rPr>
          <w:w w:val="100"/>
        </w:rPr>
        <w:t>35</w:t>
      </w:r>
      <w:proofErr w:type="gramStart"/>
      <w:r w:rsidR="00541959">
        <w:rPr>
          <w:w w:val="100"/>
        </w:rPr>
        <w:t>.X.4</w:t>
      </w:r>
      <w:proofErr w:type="gramEnd"/>
      <w:r w:rsidR="00541959">
        <w:rPr>
          <w:w w:val="100"/>
        </w:rPr>
        <w:t xml:space="preserve"> Rules for generating segmented feedback</w:t>
      </w:r>
      <w:bookmarkEnd w:id="212"/>
    </w:p>
    <w:p w14:paraId="183AFB58" w14:textId="5319A989" w:rsidR="00541959" w:rsidRDefault="00541959" w:rsidP="00541959">
      <w:pPr>
        <w:pStyle w:val="T"/>
        <w:rPr>
          <w:w w:val="100"/>
        </w:rPr>
      </w:pPr>
      <w:r>
        <w:rPr>
          <w:w w:val="100"/>
        </w:rPr>
        <w:t xml:space="preserve">If the </w:t>
      </w:r>
      <w:r w:rsidR="00076E02">
        <w:rPr>
          <w:w w:val="100"/>
        </w:rPr>
        <w:t>EHT</w:t>
      </w:r>
      <w:r>
        <w:rPr>
          <w:w w:val="100"/>
        </w:rPr>
        <w:t xml:space="preserve"> compressed beamforming/CQI report solicited by the </w:t>
      </w:r>
      <w:r w:rsidR="00076E02">
        <w:rPr>
          <w:w w:val="100"/>
        </w:rPr>
        <w:t>EHT</w:t>
      </w:r>
      <w:r>
        <w:rPr>
          <w:w w:val="100"/>
        </w:rPr>
        <w:t xml:space="preserve"> </w:t>
      </w:r>
      <w:proofErr w:type="spellStart"/>
      <w:r>
        <w:rPr>
          <w:w w:val="100"/>
        </w:rPr>
        <w:t>beamformer</w:t>
      </w:r>
      <w:proofErr w:type="spellEnd"/>
      <w:r>
        <w:rPr>
          <w:w w:val="100"/>
        </w:rPr>
        <w:t xml:space="preserve"> would result in an </w:t>
      </w:r>
      <w:r w:rsidR="00076E02">
        <w:rPr>
          <w:w w:val="100"/>
        </w:rPr>
        <w:t>EHT</w:t>
      </w:r>
      <w:r>
        <w:rPr>
          <w:w w:val="100"/>
        </w:rPr>
        <w:t xml:space="preserve"> Compressed Beamforming/CQI frame that exceeds 11 454 octets in length</w:t>
      </w:r>
      <w:commentRangeStart w:id="213"/>
      <w:del w:id="214" w:author="Wook Bong Lee" w:date="2021-01-27T10:24:00Z">
        <w:r w:rsidRPr="003523FB" w:rsidDel="003E5384">
          <w:rPr>
            <w:w w:val="100"/>
            <w:highlight w:val="yellow"/>
          </w:rPr>
          <w:delText xml:space="preserve">, then the </w:delText>
        </w:r>
        <w:r w:rsidR="00076E02" w:rsidRPr="003523FB" w:rsidDel="003E5384">
          <w:rPr>
            <w:w w:val="100"/>
            <w:highlight w:val="yellow"/>
          </w:rPr>
          <w:delText>EHT</w:delText>
        </w:r>
        <w:r w:rsidRPr="003523FB" w:rsidDel="003E5384">
          <w:rPr>
            <w:w w:val="100"/>
            <w:highlight w:val="yellow"/>
          </w:rPr>
          <w:delText xml:space="preserve"> compressed beamforming/CQI report shall be split into up to 8 feedback segments</w:delText>
        </w:r>
      </w:del>
      <w:r>
        <w:rPr>
          <w:w w:val="100"/>
        </w:rPr>
        <w:t>.</w:t>
      </w:r>
      <w:commentRangeEnd w:id="213"/>
      <w:r w:rsidR="003E5384">
        <w:rPr>
          <w:rStyle w:val="CommentReference"/>
          <w:rFonts w:asciiTheme="minorHAnsi" w:hAnsiTheme="minorHAnsi" w:cstheme="minorBidi"/>
          <w:color w:val="auto"/>
          <w:w w:val="100"/>
        </w:rPr>
        <w:commentReference w:id="213"/>
      </w:r>
      <w:r>
        <w:rPr>
          <w:w w:val="100"/>
        </w:rPr>
        <w:t xml:space="preserve"> Each fee</w:t>
      </w:r>
      <w:bookmarkStart w:id="215" w:name="_GoBack"/>
      <w:bookmarkEnd w:id="215"/>
      <w:r>
        <w:rPr>
          <w:w w:val="100"/>
        </w:rPr>
        <w:t xml:space="preserve">dback segment shall be included in a separate </w:t>
      </w:r>
      <w:r w:rsidR="00076E02">
        <w:rPr>
          <w:w w:val="100"/>
        </w:rPr>
        <w:t>EHT</w:t>
      </w:r>
      <w:r>
        <w:rPr>
          <w:w w:val="100"/>
        </w:rPr>
        <w:t xml:space="preserve"> Compressed Beamforming/CQI frame and shall contain successive portions of the </w:t>
      </w:r>
      <w:r w:rsidR="00076E02">
        <w:rPr>
          <w:w w:val="100"/>
        </w:rPr>
        <w:t>EHT</w:t>
      </w:r>
      <w:r>
        <w:rPr>
          <w:w w:val="100"/>
        </w:rPr>
        <w:t xml:space="preserve"> compressed beamforming/CQI report. Each feedback segment shall be of equal length except the last feedback segment that may be smaller. Each </w:t>
      </w:r>
      <w:r w:rsidR="00076E02">
        <w:rPr>
          <w:w w:val="100"/>
        </w:rPr>
        <w:t>EHT</w:t>
      </w:r>
      <w:r>
        <w:rPr>
          <w:w w:val="100"/>
        </w:rPr>
        <w:t xml:space="preserve"> Compressed Beamforming/CQI frame that includes a feedback segment that is not the last feedback segment shall have a length of 11 454 octets. Each feedback segment is identified by the value of the Remaining Feedback Segments subfield and the First Feedback Segment subfield in the </w:t>
      </w:r>
      <w:r w:rsidR="00076E02">
        <w:rPr>
          <w:w w:val="100"/>
        </w:rPr>
        <w:t>EHT</w:t>
      </w:r>
      <w:r>
        <w:rPr>
          <w:w w:val="100"/>
        </w:rPr>
        <w:t xml:space="preserve"> MIMO Control field as defined in 9.4.1.</w:t>
      </w:r>
      <w:r w:rsidR="00076E02">
        <w:rPr>
          <w:w w:val="100"/>
        </w:rPr>
        <w:t>67a</w:t>
      </w:r>
      <w:r>
        <w:rPr>
          <w:w w:val="100"/>
        </w:rPr>
        <w:t xml:space="preserve"> (</w:t>
      </w:r>
      <w:r w:rsidR="00076E02">
        <w:rPr>
          <w:w w:val="100"/>
        </w:rPr>
        <w:t>EHT</w:t>
      </w:r>
      <w:r>
        <w:rPr>
          <w:w w:val="100"/>
        </w:rPr>
        <w:t xml:space="preserve"> MIMO Control field); the other </w:t>
      </w:r>
      <w:proofErr w:type="spellStart"/>
      <w:r>
        <w:rPr>
          <w:w w:val="100"/>
        </w:rPr>
        <w:t>nonreserved</w:t>
      </w:r>
      <w:proofErr w:type="spellEnd"/>
      <w:r>
        <w:rPr>
          <w:w w:val="100"/>
        </w:rPr>
        <w:t xml:space="preserve"> subfields of the </w:t>
      </w:r>
      <w:r w:rsidR="00076E02">
        <w:rPr>
          <w:w w:val="100"/>
        </w:rPr>
        <w:t>EHT</w:t>
      </w:r>
      <w:r>
        <w:rPr>
          <w:w w:val="100"/>
        </w:rPr>
        <w:t xml:space="preserve"> MIMO Control field shall be the same for all feedback segments. All feedback segments shall be sent in a single A-MPDU contained in a PPDU and shall be included in the A-MPDU in the descending order of the Remaining Feedback Segments subfield values.</w:t>
      </w:r>
    </w:p>
    <w:p w14:paraId="29C91F55" w14:textId="1B55B67E" w:rsidR="00541959" w:rsidRDefault="00541959" w:rsidP="00541959">
      <w:pPr>
        <w:pStyle w:val="T"/>
        <w:rPr>
          <w:w w:val="100"/>
        </w:rPr>
      </w:pPr>
      <w:r>
        <w:rPr>
          <w:w w:val="100"/>
        </w:rPr>
        <w:t xml:space="preserve">An </w:t>
      </w:r>
      <w:r w:rsidR="00076E02">
        <w:rPr>
          <w:w w:val="100"/>
        </w:rPr>
        <w:t>EHT</w:t>
      </w:r>
      <w:r>
        <w:rPr>
          <w:w w:val="100"/>
        </w:rPr>
        <w:t xml:space="preserve"> </w:t>
      </w:r>
      <w:proofErr w:type="spellStart"/>
      <w:r>
        <w:rPr>
          <w:w w:val="100"/>
        </w:rPr>
        <w:t>beamformer</w:t>
      </w:r>
      <w:proofErr w:type="spellEnd"/>
      <w:r>
        <w:rPr>
          <w:w w:val="100"/>
        </w:rPr>
        <w:t xml:space="preserve"> that sends a BFRP Trigger frame to retrieve an </w:t>
      </w:r>
      <w:r w:rsidR="00076E02">
        <w:rPr>
          <w:w w:val="100"/>
        </w:rPr>
        <w:t>EHT</w:t>
      </w:r>
      <w:r>
        <w:rPr>
          <w:w w:val="100"/>
        </w:rPr>
        <w:t xml:space="preserve"> compressed beamforming/CQI report from an </w:t>
      </w:r>
      <w:r w:rsidR="00076E02">
        <w:rPr>
          <w:w w:val="100"/>
        </w:rPr>
        <w:t>EHT</w:t>
      </w:r>
      <w:r>
        <w:rPr>
          <w:w w:val="100"/>
        </w:rPr>
        <w:t xml:space="preserve"> </w:t>
      </w:r>
      <w:proofErr w:type="spellStart"/>
      <w:r>
        <w:rPr>
          <w:w w:val="100"/>
        </w:rPr>
        <w:t>beamformee</w:t>
      </w:r>
      <w:proofErr w:type="spellEnd"/>
      <w:r>
        <w:rPr>
          <w:w w:val="100"/>
        </w:rPr>
        <w:t xml:space="preserve">, shall solicit all possible feedback segments by setting all of the bits in the Feedback Segment Retransmission Bitmap subfield to 1 in the User Info field identifying the </w:t>
      </w:r>
      <w:r w:rsidR="00076E02">
        <w:rPr>
          <w:w w:val="100"/>
        </w:rPr>
        <w:t>EHT</w:t>
      </w:r>
      <w:r>
        <w:rPr>
          <w:w w:val="100"/>
        </w:rPr>
        <w:t xml:space="preserve"> </w:t>
      </w:r>
      <w:proofErr w:type="spellStart"/>
      <w:r>
        <w:rPr>
          <w:w w:val="100"/>
        </w:rPr>
        <w:t>beamformee</w:t>
      </w:r>
      <w:proofErr w:type="spellEnd"/>
      <w:r>
        <w:rPr>
          <w:w w:val="100"/>
        </w:rPr>
        <w:t>.</w:t>
      </w:r>
    </w:p>
    <w:p w14:paraId="23C3DAD8" w14:textId="17F8B944" w:rsidR="00541959" w:rsidRDefault="00541959" w:rsidP="00541959">
      <w:pPr>
        <w:pStyle w:val="T"/>
        <w:rPr>
          <w:w w:val="100"/>
        </w:rPr>
      </w:pPr>
      <w:r>
        <w:rPr>
          <w:w w:val="100"/>
        </w:rPr>
        <w:lastRenderedPageBreak/>
        <w:t xml:space="preserve">An </w:t>
      </w:r>
      <w:r w:rsidR="00076E02">
        <w:rPr>
          <w:w w:val="100"/>
        </w:rPr>
        <w:t>EHT</w:t>
      </w:r>
      <w:r>
        <w:rPr>
          <w:w w:val="100"/>
        </w:rPr>
        <w:t xml:space="preserve"> </w:t>
      </w:r>
      <w:proofErr w:type="spellStart"/>
      <w:r>
        <w:rPr>
          <w:w w:val="100"/>
        </w:rPr>
        <w:t>beamformer</w:t>
      </w:r>
      <w:proofErr w:type="spellEnd"/>
      <w:r w:rsidR="00037B1A">
        <w:rPr>
          <w:w w:val="100"/>
        </w:rPr>
        <w:t>,</w:t>
      </w:r>
      <w:r>
        <w:rPr>
          <w:w w:val="100"/>
        </w:rPr>
        <w:t xml:space="preserve"> that fails to receive some or all of the feedback segments of the </w:t>
      </w:r>
      <w:r w:rsidR="00076E02">
        <w:rPr>
          <w:w w:val="100"/>
        </w:rPr>
        <w:t>EHT</w:t>
      </w:r>
      <w:r>
        <w:rPr>
          <w:w w:val="100"/>
        </w:rPr>
        <w:t xml:space="preserve"> compressed beamforming/CQI report from the </w:t>
      </w:r>
      <w:r w:rsidR="00076E02">
        <w:rPr>
          <w:w w:val="100"/>
        </w:rPr>
        <w:t>EHT</w:t>
      </w:r>
      <w:r>
        <w:rPr>
          <w:w w:val="100"/>
        </w:rPr>
        <w:t xml:space="preserve"> </w:t>
      </w:r>
      <w:proofErr w:type="spellStart"/>
      <w:r>
        <w:rPr>
          <w:w w:val="100"/>
        </w:rPr>
        <w:t>beamformee</w:t>
      </w:r>
      <w:proofErr w:type="spellEnd"/>
      <w:r>
        <w:rPr>
          <w:w w:val="100"/>
        </w:rPr>
        <w:t xml:space="preserve">, </w:t>
      </w:r>
      <w:r w:rsidR="00037B1A">
        <w:rPr>
          <w:w w:val="100"/>
        </w:rPr>
        <w:t xml:space="preserve">shall not use a BFRP Trigger frame to request retransmission of the feedback segments. In this case, the EHT </w:t>
      </w:r>
      <w:proofErr w:type="spellStart"/>
      <w:r w:rsidR="00037B1A">
        <w:rPr>
          <w:w w:val="100"/>
        </w:rPr>
        <w:t>beamformer</w:t>
      </w:r>
      <w:proofErr w:type="spellEnd"/>
      <w:r w:rsidR="00037B1A">
        <w:rPr>
          <w:w w:val="100"/>
        </w:rPr>
        <w:t xml:space="preserve"> may repeat the entire sounding sequence.</w:t>
      </w:r>
    </w:p>
    <w:p w14:paraId="3E9D9B69" w14:textId="51BC6AD0" w:rsidR="00541959" w:rsidRDefault="005B75DB" w:rsidP="00541959">
      <w:pPr>
        <w:pStyle w:val="H3"/>
        <w:rPr>
          <w:w w:val="100"/>
        </w:rPr>
      </w:pPr>
      <w:r>
        <w:rPr>
          <w:w w:val="100"/>
        </w:rPr>
        <w:t>35</w:t>
      </w:r>
      <w:proofErr w:type="gramStart"/>
      <w:r w:rsidR="00541959">
        <w:rPr>
          <w:w w:val="100"/>
        </w:rPr>
        <w:t>.X.5</w:t>
      </w:r>
      <w:proofErr w:type="gramEnd"/>
      <w:r w:rsidR="00541959">
        <w:rPr>
          <w:w w:val="100"/>
        </w:rPr>
        <w:t xml:space="preserve"> </w:t>
      </w:r>
      <w:r w:rsidR="00076E02">
        <w:rPr>
          <w:w w:val="100"/>
        </w:rPr>
        <w:t>EHT</w:t>
      </w:r>
      <w:r w:rsidR="00541959">
        <w:rPr>
          <w:w w:val="100"/>
        </w:rPr>
        <w:t xml:space="preserve"> sounding NDP transmission</w:t>
      </w:r>
    </w:p>
    <w:p w14:paraId="3F5FD9BF" w14:textId="5D76A7D4" w:rsidR="00541959" w:rsidRDefault="00541959" w:rsidP="00541959">
      <w:pPr>
        <w:pStyle w:val="T"/>
        <w:rPr>
          <w:w w:val="100"/>
        </w:rPr>
      </w:pPr>
      <w:r>
        <w:rPr>
          <w:w w:val="100"/>
        </w:rPr>
        <w:t xml:space="preserve">The TXVECTOR parameters for an </w:t>
      </w:r>
      <w:r w:rsidR="00076E02">
        <w:rPr>
          <w:w w:val="100"/>
        </w:rPr>
        <w:t>EHT</w:t>
      </w:r>
      <w:r>
        <w:rPr>
          <w:w w:val="100"/>
        </w:rPr>
        <w:t xml:space="preserve"> sounding NDP shall be set as follows:</w:t>
      </w:r>
    </w:p>
    <w:p w14:paraId="5B313C9E" w14:textId="5AD8DC6A" w:rsidR="00541959" w:rsidRDefault="00541959" w:rsidP="002B4566">
      <w:pPr>
        <w:pStyle w:val="D"/>
        <w:numPr>
          <w:ilvl w:val="0"/>
          <w:numId w:val="3"/>
        </w:numPr>
        <w:ind w:left="600" w:hanging="400"/>
        <w:rPr>
          <w:w w:val="100"/>
        </w:rPr>
        <w:pPrChange w:id="216" w:author="Wook Bong Lee" w:date="2021-01-27T10:24:00Z">
          <w:pPr>
            <w:pStyle w:val="D"/>
            <w:numPr>
              <w:numId w:val="39"/>
            </w:numPr>
            <w:tabs>
              <w:tab w:val="num" w:pos="360"/>
            </w:tabs>
          </w:pPr>
        </w:pPrChange>
      </w:pPr>
      <w:r>
        <w:rPr>
          <w:w w:val="100"/>
        </w:rPr>
        <w:t xml:space="preserve">FORMAT is set to </w:t>
      </w:r>
      <w:r w:rsidR="00076E02">
        <w:rPr>
          <w:w w:val="100"/>
        </w:rPr>
        <w:t>EHT</w:t>
      </w:r>
      <w:r>
        <w:rPr>
          <w:w w:val="100"/>
        </w:rPr>
        <w:t>_</w:t>
      </w:r>
      <w:r w:rsidR="00076E02">
        <w:rPr>
          <w:w w:val="100"/>
        </w:rPr>
        <w:t>M</w:t>
      </w:r>
      <w:r>
        <w:rPr>
          <w:w w:val="100"/>
        </w:rPr>
        <w:t>U</w:t>
      </w:r>
    </w:p>
    <w:p w14:paraId="0AEF5723" w14:textId="77777777" w:rsidR="00541959" w:rsidRDefault="00541959" w:rsidP="002B4566">
      <w:pPr>
        <w:pStyle w:val="D"/>
        <w:numPr>
          <w:ilvl w:val="0"/>
          <w:numId w:val="3"/>
        </w:numPr>
        <w:ind w:left="600" w:hanging="400"/>
        <w:rPr>
          <w:w w:val="100"/>
        </w:rPr>
        <w:pPrChange w:id="217" w:author="Wook Bong Lee" w:date="2021-01-27T10:24:00Z">
          <w:pPr>
            <w:pStyle w:val="D"/>
            <w:numPr>
              <w:numId w:val="39"/>
            </w:numPr>
            <w:tabs>
              <w:tab w:val="num" w:pos="360"/>
            </w:tabs>
          </w:pPr>
        </w:pPrChange>
      </w:pPr>
      <w:r>
        <w:rPr>
          <w:w w:val="100"/>
        </w:rPr>
        <w:t>APEP_LENGTH is set to 0</w:t>
      </w:r>
    </w:p>
    <w:p w14:paraId="1AEE961C" w14:textId="1A7F2D78" w:rsidR="00541959" w:rsidRDefault="00076E02" w:rsidP="002B4566">
      <w:pPr>
        <w:pStyle w:val="D"/>
        <w:numPr>
          <w:ilvl w:val="0"/>
          <w:numId w:val="3"/>
        </w:numPr>
        <w:ind w:left="600" w:hanging="400"/>
        <w:rPr>
          <w:w w:val="100"/>
        </w:rPr>
        <w:pPrChange w:id="218" w:author="Wook Bong Lee" w:date="2021-01-27T10:24:00Z">
          <w:pPr>
            <w:pStyle w:val="D"/>
            <w:numPr>
              <w:numId w:val="39"/>
            </w:numPr>
            <w:tabs>
              <w:tab w:val="num" w:pos="360"/>
            </w:tabs>
          </w:pPr>
        </w:pPrChange>
      </w:pPr>
      <w:r>
        <w:rPr>
          <w:w w:val="100"/>
        </w:rPr>
        <w:t>EHT</w:t>
      </w:r>
      <w:r w:rsidR="00541959">
        <w:rPr>
          <w:w w:val="100"/>
        </w:rPr>
        <w:t>_LTF_TYPE is set to either 2x</w:t>
      </w:r>
      <w:r>
        <w:rPr>
          <w:w w:val="100"/>
        </w:rPr>
        <w:t>EHT</w:t>
      </w:r>
      <w:r w:rsidR="00541959">
        <w:rPr>
          <w:w w:val="100"/>
        </w:rPr>
        <w:t>-LTF or 4x</w:t>
      </w:r>
      <w:r>
        <w:rPr>
          <w:w w:val="100"/>
        </w:rPr>
        <w:t>EHT</w:t>
      </w:r>
      <w:r w:rsidR="00541959">
        <w:rPr>
          <w:w w:val="100"/>
        </w:rPr>
        <w:t>-LTF</w:t>
      </w:r>
    </w:p>
    <w:p w14:paraId="4E017315" w14:textId="79DAE559" w:rsidR="00541959" w:rsidRDefault="00541959" w:rsidP="002B4566">
      <w:pPr>
        <w:pStyle w:val="D"/>
        <w:numPr>
          <w:ilvl w:val="0"/>
          <w:numId w:val="3"/>
        </w:numPr>
        <w:ind w:left="600" w:hanging="400"/>
        <w:rPr>
          <w:w w:val="100"/>
        </w:rPr>
        <w:pPrChange w:id="219" w:author="Wook Bong Lee" w:date="2021-01-27T10:24:00Z">
          <w:pPr>
            <w:pStyle w:val="D"/>
            <w:numPr>
              <w:numId w:val="39"/>
            </w:numPr>
            <w:tabs>
              <w:tab w:val="num" w:pos="360"/>
            </w:tabs>
          </w:pPr>
        </w:pPrChange>
      </w:pPr>
      <w:r>
        <w:rPr>
          <w:w w:val="100"/>
        </w:rPr>
        <w:t xml:space="preserve">If </w:t>
      </w:r>
      <w:r w:rsidR="00076E02">
        <w:rPr>
          <w:w w:val="100"/>
        </w:rPr>
        <w:t>EHT</w:t>
      </w:r>
      <w:r>
        <w:rPr>
          <w:w w:val="100"/>
        </w:rPr>
        <w:t>_LTF_TYPE is 2x</w:t>
      </w:r>
      <w:r w:rsidR="00076E02">
        <w:rPr>
          <w:w w:val="100"/>
        </w:rPr>
        <w:t>EHT</w:t>
      </w:r>
      <w:r>
        <w:rPr>
          <w:w w:val="100"/>
        </w:rPr>
        <w:t>-LTF, then GI_TYPE is set to either 0u8s_GI or 1u6s_GI</w:t>
      </w:r>
    </w:p>
    <w:p w14:paraId="28A8CE56" w14:textId="654C2C4F" w:rsidR="00541959" w:rsidRDefault="00541959" w:rsidP="002B4566">
      <w:pPr>
        <w:pStyle w:val="D"/>
        <w:numPr>
          <w:ilvl w:val="0"/>
          <w:numId w:val="3"/>
        </w:numPr>
        <w:ind w:left="600" w:hanging="400"/>
        <w:rPr>
          <w:w w:val="100"/>
        </w:rPr>
        <w:pPrChange w:id="220" w:author="Wook Bong Lee" w:date="2021-01-27T10:24:00Z">
          <w:pPr>
            <w:pStyle w:val="D"/>
            <w:numPr>
              <w:numId w:val="39"/>
            </w:numPr>
            <w:tabs>
              <w:tab w:val="num" w:pos="360"/>
            </w:tabs>
          </w:pPr>
        </w:pPrChange>
      </w:pPr>
      <w:r>
        <w:rPr>
          <w:w w:val="100"/>
        </w:rPr>
        <w:t xml:space="preserve">If </w:t>
      </w:r>
      <w:r w:rsidR="00076E02">
        <w:rPr>
          <w:w w:val="100"/>
        </w:rPr>
        <w:t>EHT</w:t>
      </w:r>
      <w:r>
        <w:rPr>
          <w:w w:val="100"/>
        </w:rPr>
        <w:t>_LTF_TYPE is 4x</w:t>
      </w:r>
      <w:r w:rsidR="00076E02">
        <w:rPr>
          <w:w w:val="100"/>
        </w:rPr>
        <w:t>EHT</w:t>
      </w:r>
      <w:r>
        <w:rPr>
          <w:w w:val="100"/>
        </w:rPr>
        <w:t>-LTF, then GI_TYPE is set to 3u2s_GI</w:t>
      </w:r>
    </w:p>
    <w:p w14:paraId="6F008DAF" w14:textId="7A7F0309" w:rsidR="00541959" w:rsidRDefault="00541959" w:rsidP="002B4566">
      <w:pPr>
        <w:pStyle w:val="D"/>
        <w:numPr>
          <w:ilvl w:val="0"/>
          <w:numId w:val="3"/>
        </w:numPr>
        <w:ind w:left="600" w:hanging="400"/>
        <w:rPr>
          <w:w w:val="100"/>
        </w:rPr>
        <w:pPrChange w:id="221" w:author="Wook Bong Lee" w:date="2021-01-27T10:24:00Z">
          <w:pPr>
            <w:pStyle w:val="D"/>
            <w:numPr>
              <w:numId w:val="39"/>
            </w:numPr>
            <w:tabs>
              <w:tab w:val="num" w:pos="360"/>
            </w:tabs>
          </w:pPr>
        </w:pPrChange>
      </w:pPr>
      <w:r>
        <w:rPr>
          <w:w w:val="100"/>
        </w:rPr>
        <w:t>NUM_S</w:t>
      </w:r>
      <w:r w:rsidR="000D13BD">
        <w:rPr>
          <w:w w:val="100"/>
        </w:rPr>
        <w:t>T</w:t>
      </w:r>
      <w:r>
        <w:rPr>
          <w:w w:val="100"/>
        </w:rPr>
        <w:t xml:space="preserve">S indicates two or more </w:t>
      </w:r>
      <w:r w:rsidR="00F91610">
        <w:rPr>
          <w:w w:val="100"/>
        </w:rPr>
        <w:t>spatial</w:t>
      </w:r>
      <w:r>
        <w:rPr>
          <w:w w:val="100"/>
        </w:rPr>
        <w:t xml:space="preserve"> streams if the Feedback Type field in the </w:t>
      </w:r>
      <w:r w:rsidR="00076E02">
        <w:rPr>
          <w:w w:val="100"/>
        </w:rPr>
        <w:t>EHT</w:t>
      </w:r>
      <w:r>
        <w:rPr>
          <w:w w:val="100"/>
        </w:rPr>
        <w:t xml:space="preserve"> MIMO Control field of the preceding </w:t>
      </w:r>
      <w:r w:rsidR="00076E02">
        <w:rPr>
          <w:w w:val="100"/>
        </w:rPr>
        <w:t>EHT</w:t>
      </w:r>
      <w:r>
        <w:rPr>
          <w:w w:val="100"/>
        </w:rPr>
        <w:t xml:space="preserve"> NDP Announcement frame indicates either SU or MU, or one or more </w:t>
      </w:r>
      <w:r w:rsidR="00F91610">
        <w:rPr>
          <w:w w:val="100"/>
        </w:rPr>
        <w:t>spatial</w:t>
      </w:r>
      <w:r>
        <w:rPr>
          <w:w w:val="100"/>
        </w:rPr>
        <w:t xml:space="preserve"> streams if the Feedback Type field in the </w:t>
      </w:r>
      <w:r w:rsidR="00076E02">
        <w:rPr>
          <w:w w:val="100"/>
        </w:rPr>
        <w:t>EHT</w:t>
      </w:r>
      <w:r>
        <w:rPr>
          <w:w w:val="100"/>
        </w:rPr>
        <w:t xml:space="preserve"> MIMO Control field of the preceding </w:t>
      </w:r>
      <w:r w:rsidR="00076E02">
        <w:rPr>
          <w:w w:val="100"/>
        </w:rPr>
        <w:t>EHT</w:t>
      </w:r>
      <w:r>
        <w:rPr>
          <w:w w:val="100"/>
        </w:rPr>
        <w:t xml:space="preserve"> NDP Announcement frame indicates CQI. See below for additional constraints on NUM_S</w:t>
      </w:r>
      <w:r w:rsidR="000D13BD">
        <w:rPr>
          <w:w w:val="100"/>
        </w:rPr>
        <w:t>T</w:t>
      </w:r>
      <w:r>
        <w:rPr>
          <w:w w:val="100"/>
        </w:rPr>
        <w:t>S.</w:t>
      </w:r>
    </w:p>
    <w:p w14:paraId="0348679E" w14:textId="1D508779" w:rsidR="00541959" w:rsidRPr="003523FB" w:rsidRDefault="00541959" w:rsidP="002B4566">
      <w:pPr>
        <w:pStyle w:val="D"/>
        <w:numPr>
          <w:ilvl w:val="0"/>
          <w:numId w:val="3"/>
        </w:numPr>
        <w:ind w:left="600" w:hanging="400"/>
        <w:rPr>
          <w:w w:val="100"/>
        </w:rPr>
        <w:pPrChange w:id="222" w:author="Wook Bong Lee" w:date="2021-01-27T10:24:00Z">
          <w:pPr>
            <w:pStyle w:val="D"/>
            <w:numPr>
              <w:numId w:val="39"/>
            </w:numPr>
            <w:tabs>
              <w:tab w:val="num" w:pos="360"/>
            </w:tabs>
          </w:pPr>
        </w:pPrChange>
      </w:pPr>
      <w:r>
        <w:rPr>
          <w:w w:val="100"/>
        </w:rPr>
        <w:t xml:space="preserve">CH_BANDWIDTH is set to the same value as the TXVECTOR parameter CH_BANDWIDTH in the </w:t>
      </w:r>
      <w:r w:rsidRPr="003523FB">
        <w:rPr>
          <w:w w:val="100"/>
        </w:rPr>
        <w:t xml:space="preserve">preceding </w:t>
      </w:r>
      <w:r w:rsidR="00076E02" w:rsidRPr="003523FB">
        <w:rPr>
          <w:w w:val="100"/>
        </w:rPr>
        <w:t>EHT</w:t>
      </w:r>
      <w:r w:rsidRPr="003523FB">
        <w:rPr>
          <w:w w:val="100"/>
        </w:rPr>
        <w:t xml:space="preserve"> NDP Announcement frame</w:t>
      </w:r>
      <w:r w:rsidR="00037B1A" w:rsidRPr="003523FB">
        <w:rPr>
          <w:w w:val="100"/>
        </w:rPr>
        <w:t>.</w:t>
      </w:r>
    </w:p>
    <w:p w14:paraId="3CF6B428" w14:textId="4F9E7060" w:rsidR="00541959" w:rsidRPr="003523FB" w:rsidRDefault="00541959" w:rsidP="002B4566">
      <w:pPr>
        <w:pStyle w:val="D"/>
        <w:numPr>
          <w:ilvl w:val="0"/>
          <w:numId w:val="3"/>
        </w:numPr>
        <w:ind w:left="600" w:hanging="400"/>
        <w:rPr>
          <w:w w:val="100"/>
        </w:rPr>
        <w:pPrChange w:id="223" w:author="Wook Bong Lee" w:date="2021-01-27T10:24:00Z">
          <w:pPr>
            <w:pStyle w:val="D"/>
            <w:numPr>
              <w:numId w:val="39"/>
            </w:numPr>
            <w:tabs>
              <w:tab w:val="num" w:pos="360"/>
            </w:tabs>
          </w:pPr>
        </w:pPrChange>
      </w:pPr>
      <w:r w:rsidRPr="003523FB">
        <w:rPr>
          <w:w w:val="100"/>
        </w:rPr>
        <w:t xml:space="preserve">SPATIAL_REUSE is set to PSR_AND_NON_SRG_OBSS_PD_PROHIBITED (see </w:t>
      </w:r>
      <w:r w:rsidRPr="003523FB">
        <w:rPr>
          <w:w w:val="100"/>
        </w:rPr>
        <w:fldChar w:fldCharType="begin"/>
      </w:r>
      <w:r w:rsidRPr="003523FB">
        <w:rPr>
          <w:w w:val="100"/>
        </w:rPr>
        <w:instrText xml:space="preserve"> REF  RTF38303433303a2048332c312e \h</w:instrText>
      </w:r>
      <w:r w:rsidR="00037B1A" w:rsidRPr="003523FB">
        <w:rPr>
          <w:w w:val="100"/>
        </w:rPr>
        <w:instrText xml:space="preserve"> \* MERGEFORMAT </w:instrText>
      </w:r>
      <w:r w:rsidRPr="003523FB">
        <w:rPr>
          <w:w w:val="100"/>
        </w:rPr>
      </w:r>
      <w:r w:rsidRPr="003523FB">
        <w:rPr>
          <w:w w:val="100"/>
        </w:rPr>
        <w:fldChar w:fldCharType="separate"/>
      </w:r>
      <w:r w:rsidRPr="003523FB">
        <w:rPr>
          <w:w w:val="100"/>
        </w:rPr>
        <w:t>26.11.6 (SPATIAL_REUSE)</w:t>
      </w:r>
      <w:r w:rsidRPr="003523FB">
        <w:rPr>
          <w:w w:val="100"/>
        </w:rPr>
        <w:fldChar w:fldCharType="end"/>
      </w:r>
      <w:r w:rsidRPr="003523FB">
        <w:rPr>
          <w:w w:val="100"/>
        </w:rPr>
        <w:t>)</w:t>
      </w:r>
    </w:p>
    <w:p w14:paraId="5F6A2E0C" w14:textId="7CF3682B" w:rsidR="00541959" w:rsidRDefault="00541959" w:rsidP="002B4566">
      <w:pPr>
        <w:pStyle w:val="D"/>
        <w:numPr>
          <w:ilvl w:val="0"/>
          <w:numId w:val="3"/>
        </w:numPr>
        <w:ind w:left="600" w:hanging="400"/>
        <w:rPr>
          <w:w w:val="100"/>
        </w:rPr>
        <w:pPrChange w:id="224" w:author="Wook Bong Lee" w:date="2021-01-27T10:24:00Z">
          <w:pPr>
            <w:pStyle w:val="D"/>
            <w:numPr>
              <w:numId w:val="39"/>
            </w:numPr>
            <w:tabs>
              <w:tab w:val="num" w:pos="360"/>
            </w:tabs>
          </w:pPr>
        </w:pPrChange>
      </w:pPr>
      <w:r>
        <w:rPr>
          <w:w w:val="100"/>
        </w:rPr>
        <w:t xml:space="preserve">BSS_COLOR is set to the value indicated in the BSS Color subfield of the </w:t>
      </w:r>
      <w:r w:rsidR="00FD46D8">
        <w:rPr>
          <w:w w:val="100"/>
        </w:rPr>
        <w:t xml:space="preserve">HE </w:t>
      </w:r>
      <w:r>
        <w:rPr>
          <w:w w:val="100"/>
        </w:rPr>
        <w:t xml:space="preserve">Operation element received or transmitted by the </w:t>
      </w:r>
      <w:r w:rsidR="00076E02">
        <w:rPr>
          <w:w w:val="100"/>
        </w:rPr>
        <w:t>EHT</w:t>
      </w:r>
      <w:r>
        <w:rPr>
          <w:w w:val="100"/>
        </w:rPr>
        <w:t xml:space="preserve"> AP</w:t>
      </w:r>
    </w:p>
    <w:p w14:paraId="077576E0" w14:textId="15A653D4" w:rsidR="00541959" w:rsidRPr="00C276CF" w:rsidRDefault="00541959" w:rsidP="002B4566">
      <w:pPr>
        <w:pStyle w:val="D"/>
        <w:numPr>
          <w:ilvl w:val="0"/>
          <w:numId w:val="3"/>
        </w:numPr>
        <w:ind w:left="600" w:hanging="400"/>
        <w:rPr>
          <w:w w:val="100"/>
        </w:rPr>
        <w:pPrChange w:id="225" w:author="Wook Bong Lee" w:date="2021-01-27T10:24:00Z">
          <w:pPr>
            <w:pStyle w:val="D"/>
            <w:numPr>
              <w:numId w:val="39"/>
            </w:numPr>
            <w:tabs>
              <w:tab w:val="num" w:pos="360"/>
            </w:tabs>
          </w:pPr>
        </w:pPrChange>
      </w:pPr>
      <w:r w:rsidRPr="00C276CF">
        <w:rPr>
          <w:w w:val="100"/>
        </w:rPr>
        <w:t xml:space="preserve">TXOP_DURATION set to either 127 or a value defined in </w:t>
      </w:r>
      <w:r w:rsidR="00037B1A" w:rsidRPr="00C276CF">
        <w:rPr>
          <w:w w:val="100"/>
        </w:rPr>
        <w:t xml:space="preserve">Equation (X) </w:t>
      </w:r>
    </w:p>
    <w:p w14:paraId="405E3429" w14:textId="4517B53F" w:rsidR="00541959" w:rsidRDefault="00037B1A" w:rsidP="00037B1A">
      <w:pPr>
        <w:pStyle w:val="Equation"/>
        <w:ind w:left="200" w:firstLine="0"/>
        <w:rPr>
          <w:w w:val="100"/>
        </w:rPr>
      </w:pPr>
      <w:bookmarkStart w:id="226" w:name="RTF38303635373a204571756174"/>
      <m:oMath>
        <m:r>
          <m:rPr>
            <m:sty m:val="p"/>
          </m:rPr>
          <w:rPr>
            <w:rFonts w:ascii="Cambria Math" w:hAnsi="Cambria Math"/>
            <w:w w:val="100"/>
          </w:rPr>
          <m:t>max</m:t>
        </m:r>
        <m:d>
          <m:dPr>
            <m:ctrlPr>
              <w:rPr>
                <w:rFonts w:ascii="Cambria Math" w:hAnsi="Cambria Math"/>
                <w:w w:val="100"/>
              </w:rPr>
            </m:ctrlPr>
          </m:dPr>
          <m:e>
            <m:r>
              <m:rPr>
                <m:sty m:val="p"/>
              </m:rPr>
              <w:rPr>
                <w:rFonts w:ascii="Cambria Math" w:hAnsi="Cambria Math"/>
                <w:w w:val="100"/>
              </w:rPr>
              <m:t>min</m:t>
            </m:r>
            <m:d>
              <m:dPr>
                <m:ctrlPr>
                  <w:rPr>
                    <w:rFonts w:ascii="Cambria Math" w:hAnsi="Cambria Math"/>
                    <w:i/>
                    <w:w w:val="100"/>
                  </w:rPr>
                </m:ctrlPr>
              </m:dPr>
              <m:e>
                <m:r>
                  <w:rPr>
                    <w:rFonts w:ascii="Cambria Math" w:hAnsi="Cambria Math"/>
                    <w:w w:val="100"/>
                  </w:rPr>
                  <m:t>8</m:t>
                </m:r>
                <m:d>
                  <m:dPr>
                    <m:begChr m:val="⌊"/>
                    <m:endChr m:val="⌋"/>
                    <m:ctrlPr>
                      <w:rPr>
                        <w:rFonts w:ascii="Cambria Math" w:hAnsi="Cambria Math"/>
                        <w:i/>
                        <w:w w:val="100"/>
                      </w:rPr>
                    </m:ctrlPr>
                  </m:dPr>
                  <m:e>
                    <m:f>
                      <m:fPr>
                        <m:ctrlPr>
                          <w:rPr>
                            <w:rFonts w:ascii="Cambria Math" w:hAnsi="Cambria Math"/>
                            <w:i/>
                            <w:w w:val="100"/>
                          </w:rPr>
                        </m:ctrlPr>
                      </m:fPr>
                      <m:num>
                        <m:sSub>
                          <m:sSubPr>
                            <m:ctrlPr>
                              <w:rPr>
                                <w:rFonts w:ascii="Cambria Math" w:hAnsi="Cambria Math"/>
                                <w:i/>
                                <w:w w:val="100"/>
                              </w:rPr>
                            </m:ctrlPr>
                          </m:sSubPr>
                          <m:e>
                            <m:r>
                              <w:rPr>
                                <w:rFonts w:ascii="Cambria Math" w:hAnsi="Cambria Math"/>
                                <w:w w:val="100"/>
                              </w:rPr>
                              <m:t>D</m:t>
                            </m:r>
                          </m:e>
                          <m:sub>
                            <m:r>
                              <m:rPr>
                                <m:sty m:val="p"/>
                              </m:rPr>
                              <w:rPr>
                                <w:rFonts w:ascii="Cambria Math" w:hAnsi="Cambria Math"/>
                                <w:w w:val="100"/>
                              </w:rPr>
                              <m:t>EHT_NDPA</m:t>
                            </m:r>
                          </m:sub>
                        </m:sSub>
                        <m:r>
                          <w:rPr>
                            <w:rFonts w:ascii="Cambria Math" w:hAnsi="Cambria Math"/>
                            <w:w w:val="100"/>
                          </w:rPr>
                          <m:t>-</m:t>
                        </m:r>
                        <m:r>
                          <m:rPr>
                            <m:sty m:val="p"/>
                          </m:rPr>
                          <w:rPr>
                            <w:rFonts w:ascii="Cambria Math" w:hAnsi="Cambria Math"/>
                            <w:w w:val="100"/>
                          </w:rPr>
                          <m:t>SIFS</m:t>
                        </m:r>
                        <m:r>
                          <w:rPr>
                            <w:rFonts w:ascii="Cambria Math" w:hAnsi="Cambria Math"/>
                            <w:w w:val="100"/>
                          </w:rPr>
                          <m:t>-</m:t>
                        </m:r>
                        <m:r>
                          <m:rPr>
                            <m:sty m:val="p"/>
                          </m:rPr>
                          <w:rPr>
                            <w:rFonts w:ascii="Cambria Math" w:hAnsi="Cambria Math"/>
                            <w:w w:val="100"/>
                          </w:rPr>
                          <m:t>TXTIME</m:t>
                        </m:r>
                      </m:num>
                      <m:den>
                        <m:r>
                          <w:rPr>
                            <w:rFonts w:ascii="Cambria Math" w:hAnsi="Cambria Math"/>
                            <w:w w:val="100"/>
                          </w:rPr>
                          <m:t>8</m:t>
                        </m:r>
                      </m:den>
                    </m:f>
                  </m:e>
                </m:d>
                <m:r>
                  <w:rPr>
                    <w:rFonts w:ascii="Cambria Math" w:hAnsi="Cambria Math"/>
                    <w:w w:val="100"/>
                  </w:rPr>
                  <m:t>,504</m:t>
                </m:r>
              </m:e>
            </m:d>
            <m:r>
              <w:rPr>
                <w:rFonts w:ascii="Cambria Math" w:hAnsi="Cambria Math"/>
                <w:w w:val="100"/>
              </w:rPr>
              <m:t>,</m:t>
            </m:r>
            <m:r>
              <m:rPr>
                <m:sty m:val="p"/>
              </m:rPr>
              <w:rPr>
                <w:rFonts w:ascii="Cambria Math" w:hAnsi="Cambria Math"/>
                <w:w w:val="100"/>
              </w:rPr>
              <m:t>min</m:t>
            </m:r>
            <m:d>
              <m:dPr>
                <m:ctrlPr>
                  <w:rPr>
                    <w:rFonts w:ascii="Cambria Math" w:hAnsi="Cambria Math"/>
                    <w:i/>
                    <w:w w:val="100"/>
                  </w:rPr>
                </m:ctrlPr>
              </m:dPr>
              <m:e>
                <m:r>
                  <w:rPr>
                    <w:rFonts w:ascii="Cambria Math" w:hAnsi="Cambria Math"/>
                    <w:w w:val="100"/>
                  </w:rPr>
                  <m:t>128</m:t>
                </m:r>
                <m:d>
                  <m:dPr>
                    <m:begChr m:val="⌊"/>
                    <m:endChr m:val="⌋"/>
                    <m:ctrlPr>
                      <w:rPr>
                        <w:rFonts w:ascii="Cambria Math" w:hAnsi="Cambria Math"/>
                        <w:i/>
                        <w:w w:val="100"/>
                      </w:rPr>
                    </m:ctrlPr>
                  </m:dPr>
                  <m:e>
                    <m:f>
                      <m:fPr>
                        <m:ctrlPr>
                          <w:rPr>
                            <w:rFonts w:ascii="Cambria Math" w:hAnsi="Cambria Math"/>
                            <w:i/>
                            <w:w w:val="100"/>
                          </w:rPr>
                        </m:ctrlPr>
                      </m:fPr>
                      <m:num>
                        <m:sSub>
                          <m:sSubPr>
                            <m:ctrlPr>
                              <w:rPr>
                                <w:rFonts w:ascii="Cambria Math" w:hAnsi="Cambria Math"/>
                                <w:i/>
                                <w:w w:val="100"/>
                              </w:rPr>
                            </m:ctrlPr>
                          </m:sSubPr>
                          <m:e>
                            <m:r>
                              <w:rPr>
                                <w:rFonts w:ascii="Cambria Math" w:hAnsi="Cambria Math"/>
                                <w:w w:val="100"/>
                              </w:rPr>
                              <m:t>D</m:t>
                            </m:r>
                          </m:e>
                          <m:sub>
                            <m:r>
                              <m:rPr>
                                <m:sty m:val="p"/>
                              </m:rPr>
                              <w:rPr>
                                <w:rFonts w:ascii="Cambria Math" w:hAnsi="Cambria Math"/>
                                <w:w w:val="100"/>
                              </w:rPr>
                              <m:t>EHT_NDPA</m:t>
                            </m:r>
                          </m:sub>
                        </m:sSub>
                        <m:r>
                          <w:rPr>
                            <w:rFonts w:ascii="Cambria Math" w:hAnsi="Cambria Math"/>
                            <w:w w:val="100"/>
                          </w:rPr>
                          <m:t>-</m:t>
                        </m:r>
                        <m:r>
                          <m:rPr>
                            <m:sty m:val="p"/>
                          </m:rPr>
                          <w:rPr>
                            <w:rFonts w:ascii="Cambria Math" w:hAnsi="Cambria Math"/>
                            <w:w w:val="100"/>
                          </w:rPr>
                          <m:t>SIFS</m:t>
                        </m:r>
                        <m:r>
                          <w:rPr>
                            <w:rFonts w:ascii="Cambria Math" w:hAnsi="Cambria Math"/>
                            <w:w w:val="100"/>
                          </w:rPr>
                          <m:t>-</m:t>
                        </m:r>
                        <m:r>
                          <m:rPr>
                            <m:sty m:val="p"/>
                          </m:rPr>
                          <w:rPr>
                            <w:rFonts w:ascii="Cambria Math" w:hAnsi="Cambria Math"/>
                            <w:w w:val="100"/>
                          </w:rPr>
                          <m:t>TXTIME</m:t>
                        </m:r>
                      </m:num>
                      <m:den>
                        <m:r>
                          <w:rPr>
                            <w:rFonts w:ascii="Cambria Math" w:hAnsi="Cambria Math"/>
                            <w:w w:val="100"/>
                          </w:rPr>
                          <m:t>128</m:t>
                        </m:r>
                      </m:den>
                    </m:f>
                  </m:e>
                </m:d>
                <m:r>
                  <w:rPr>
                    <w:rFonts w:ascii="Cambria Math" w:hAnsi="Cambria Math"/>
                    <w:w w:val="100"/>
                  </w:rPr>
                  <m:t>,8448</m:t>
                </m:r>
              </m:e>
            </m:d>
          </m:e>
        </m:d>
      </m:oMath>
      <w:r w:rsidRPr="003523FB">
        <w:rPr>
          <w:w w:val="100"/>
        </w:rPr>
        <w:t>(X)</w:t>
      </w:r>
    </w:p>
    <w:bookmarkEnd w:id="226"/>
    <w:p w14:paraId="7903D8FD" w14:textId="24486010" w:rsidR="00541959" w:rsidRDefault="00541959" w:rsidP="00541959">
      <w:pPr>
        <w:pStyle w:val="T"/>
        <w:rPr>
          <w:w w:val="100"/>
        </w:rPr>
      </w:pPr>
      <w:proofErr w:type="gramStart"/>
      <w:r>
        <w:rPr>
          <w:w w:val="100"/>
        </w:rPr>
        <w:t>where</w:t>
      </w:r>
      <w:proofErr w:type="gramEnd"/>
    </w:p>
    <w:p w14:paraId="23A868C8" w14:textId="7FBC4302" w:rsidR="00541959" w:rsidRDefault="00541959" w:rsidP="00541959">
      <w:pPr>
        <w:pStyle w:val="VariableList"/>
        <w:rPr>
          <w:w w:val="100"/>
        </w:rPr>
      </w:pPr>
      <w:r>
        <w:rPr>
          <w:i/>
          <w:iCs/>
          <w:w w:val="100"/>
        </w:rPr>
        <w:t>D</w:t>
      </w:r>
      <w:r w:rsidR="00076E02">
        <w:rPr>
          <w:w w:val="100"/>
          <w:vertAlign w:val="subscript"/>
        </w:rPr>
        <w:t>EHT</w:t>
      </w:r>
      <w:r>
        <w:rPr>
          <w:w w:val="100"/>
          <w:vertAlign w:val="subscript"/>
        </w:rPr>
        <w:t>_NDPA</w:t>
      </w:r>
      <w:r>
        <w:rPr>
          <w:w w:val="100"/>
        </w:rPr>
        <w:tab/>
        <w:t xml:space="preserve"> is the value of the Duration/ID field in the MAC header of the preceding </w:t>
      </w:r>
      <w:r w:rsidR="00076E02">
        <w:rPr>
          <w:w w:val="100"/>
        </w:rPr>
        <w:t>EHT</w:t>
      </w:r>
      <w:r>
        <w:rPr>
          <w:w w:val="100"/>
        </w:rPr>
        <w:t xml:space="preserve"> NDP Announcement frame</w:t>
      </w:r>
    </w:p>
    <w:p w14:paraId="0EC898B3" w14:textId="4CAA8D18" w:rsidR="00541959" w:rsidRDefault="00541959" w:rsidP="00541959">
      <w:pPr>
        <w:pStyle w:val="VariableList"/>
        <w:rPr>
          <w:w w:val="100"/>
        </w:rPr>
      </w:pPr>
      <w:commentRangeStart w:id="227"/>
      <w:r>
        <w:rPr>
          <w:w w:val="100"/>
        </w:rPr>
        <w:t>TXTIME</w:t>
      </w:r>
      <w:r>
        <w:rPr>
          <w:w w:val="100"/>
        </w:rPr>
        <w:tab/>
        <w:t xml:space="preserve"> is the transmission time of an </w:t>
      </w:r>
      <w:r w:rsidR="00076E02">
        <w:rPr>
          <w:w w:val="100"/>
        </w:rPr>
        <w:t>EHT</w:t>
      </w:r>
      <w:r>
        <w:rPr>
          <w:w w:val="100"/>
        </w:rPr>
        <w:t xml:space="preserve"> sounding NDP defined in Equation </w:t>
      </w:r>
      <w:r w:rsidRPr="00037B1A">
        <w:rPr>
          <w:w w:val="100"/>
        </w:rPr>
        <w:t>(</w:t>
      </w:r>
      <w:del w:id="228" w:author="Wook Bong Lee" w:date="2021-01-27T08:10:00Z">
        <w:r w:rsidR="005B75DB" w:rsidDel="007F5DC9">
          <w:rPr>
            <w:w w:val="100"/>
          </w:rPr>
          <w:delText>35</w:delText>
        </w:r>
      </w:del>
      <w:ins w:id="229" w:author="Wook Bong Lee" w:date="2021-01-27T08:10:00Z">
        <w:r w:rsidR="007F5DC9">
          <w:rPr>
            <w:w w:val="100"/>
          </w:rPr>
          <w:t>3</w:t>
        </w:r>
        <w:r w:rsidR="007F5DC9">
          <w:rPr>
            <w:w w:val="100"/>
          </w:rPr>
          <w:t>6</w:t>
        </w:r>
      </w:ins>
      <w:r w:rsidRPr="00037B1A">
        <w:rPr>
          <w:w w:val="100"/>
        </w:rPr>
        <w:t>-</w:t>
      </w:r>
      <w:del w:id="230" w:author="Wook Bong Lee" w:date="2021-01-27T08:10:00Z">
        <w:r w:rsidR="00037B1A" w:rsidRPr="00037B1A" w:rsidDel="007F5DC9">
          <w:rPr>
            <w:w w:val="100"/>
          </w:rPr>
          <w:delText>97</w:delText>
        </w:r>
      </w:del>
      <w:ins w:id="231" w:author="Wook Bong Lee" w:date="2021-01-27T08:10:00Z">
        <w:r w:rsidR="007F5DC9" w:rsidRPr="00037B1A">
          <w:rPr>
            <w:w w:val="100"/>
          </w:rPr>
          <w:t>9</w:t>
        </w:r>
        <w:r w:rsidR="007F5DC9">
          <w:rPr>
            <w:w w:val="100"/>
          </w:rPr>
          <w:t>4</w:t>
        </w:r>
      </w:ins>
      <w:r w:rsidRPr="00037B1A">
        <w:rPr>
          <w:w w:val="100"/>
        </w:rPr>
        <w:t>)</w:t>
      </w:r>
      <w:commentRangeEnd w:id="227"/>
      <w:r w:rsidR="008D7FAF">
        <w:rPr>
          <w:rStyle w:val="CommentReference"/>
          <w:rFonts w:asciiTheme="minorHAnsi" w:hAnsiTheme="minorHAnsi" w:cstheme="minorBidi"/>
          <w:color w:val="auto"/>
          <w:w w:val="100"/>
        </w:rPr>
        <w:commentReference w:id="227"/>
      </w:r>
    </w:p>
    <w:p w14:paraId="4096CEEA" w14:textId="142D5D31" w:rsidR="00541959" w:rsidRDefault="00541959" w:rsidP="00541959">
      <w:pPr>
        <w:pStyle w:val="T"/>
        <w:rPr>
          <w:w w:val="100"/>
        </w:rPr>
      </w:pPr>
      <w:r>
        <w:rPr>
          <w:w w:val="100"/>
        </w:rPr>
        <w:t xml:space="preserve">The Supported </w:t>
      </w:r>
      <w:r w:rsidR="00076E02">
        <w:rPr>
          <w:w w:val="100"/>
        </w:rPr>
        <w:t>EHT</w:t>
      </w:r>
      <w:r>
        <w:rPr>
          <w:w w:val="100"/>
        </w:rPr>
        <w:t>-MCS and NSS Set field in</w:t>
      </w:r>
      <w:r>
        <w:rPr>
          <w:vanish/>
          <w:w w:val="100"/>
        </w:rPr>
        <w:t>(#Ed)</w:t>
      </w:r>
      <w:r>
        <w:rPr>
          <w:w w:val="100"/>
        </w:rPr>
        <w:t xml:space="preserve"> the </w:t>
      </w:r>
      <w:r w:rsidR="00076E02">
        <w:rPr>
          <w:w w:val="100"/>
        </w:rPr>
        <w:t>EHT</w:t>
      </w:r>
      <w:r>
        <w:rPr>
          <w:w w:val="100"/>
        </w:rPr>
        <w:t xml:space="preserve"> Capabilities element transmitted by the transmitter and the receiver of the </w:t>
      </w:r>
      <w:r w:rsidR="00076E02">
        <w:rPr>
          <w:w w:val="100"/>
        </w:rPr>
        <w:t>EHT</w:t>
      </w:r>
      <w:r>
        <w:rPr>
          <w:w w:val="100"/>
        </w:rPr>
        <w:t xml:space="preserve"> sounding NDP do not affect the values used for the NUM_S</w:t>
      </w:r>
      <w:r w:rsidR="000D13BD">
        <w:rPr>
          <w:w w:val="100"/>
        </w:rPr>
        <w:t>T</w:t>
      </w:r>
      <w:r>
        <w:rPr>
          <w:w w:val="100"/>
        </w:rPr>
        <w:t xml:space="preserve">S parameter for the TXVECTOR of an </w:t>
      </w:r>
      <w:r w:rsidR="00076E02">
        <w:rPr>
          <w:w w:val="100"/>
        </w:rPr>
        <w:t>EHT</w:t>
      </w:r>
      <w:r>
        <w:rPr>
          <w:w w:val="100"/>
        </w:rPr>
        <w:t xml:space="preserve"> sounding NDP.</w:t>
      </w:r>
    </w:p>
    <w:p w14:paraId="748CB036" w14:textId="130D7F3A" w:rsidR="00541959" w:rsidRDefault="00541959" w:rsidP="00541959">
      <w:pPr>
        <w:pStyle w:val="T"/>
        <w:rPr>
          <w:w w:val="100"/>
        </w:rPr>
      </w:pPr>
      <w:r>
        <w:rPr>
          <w:w w:val="100"/>
        </w:rPr>
        <w:t xml:space="preserve">The destination of an </w:t>
      </w:r>
      <w:r w:rsidR="00076E02">
        <w:rPr>
          <w:w w:val="100"/>
        </w:rPr>
        <w:t>EHT</w:t>
      </w:r>
      <w:r>
        <w:rPr>
          <w:w w:val="100"/>
        </w:rPr>
        <w:t xml:space="preserve"> sounding NDP is equal to the RA of the immediately preceding </w:t>
      </w:r>
      <w:r w:rsidR="00076E02">
        <w:rPr>
          <w:w w:val="100"/>
        </w:rPr>
        <w:t>EHT</w:t>
      </w:r>
      <w:r>
        <w:rPr>
          <w:w w:val="100"/>
        </w:rPr>
        <w:t xml:space="preserve"> NDP Announcement frame.</w:t>
      </w:r>
    </w:p>
    <w:p w14:paraId="5450F337" w14:textId="397F2762" w:rsidR="00541959" w:rsidRDefault="00541959" w:rsidP="00541959">
      <w:pPr>
        <w:pStyle w:val="T"/>
        <w:rPr>
          <w:w w:val="100"/>
        </w:rPr>
      </w:pPr>
      <w:r>
        <w:rPr>
          <w:w w:val="100"/>
        </w:rPr>
        <w:t xml:space="preserve">The source of an </w:t>
      </w:r>
      <w:r w:rsidR="00076E02">
        <w:rPr>
          <w:w w:val="100"/>
        </w:rPr>
        <w:t>EHT</w:t>
      </w:r>
      <w:r>
        <w:rPr>
          <w:w w:val="100"/>
        </w:rPr>
        <w:t xml:space="preserve"> sounding NDP is equal to the TA of the immediately preceding </w:t>
      </w:r>
      <w:r w:rsidR="00076E02">
        <w:rPr>
          <w:w w:val="100"/>
        </w:rPr>
        <w:t>EHT</w:t>
      </w:r>
      <w:r>
        <w:rPr>
          <w:w w:val="100"/>
        </w:rPr>
        <w:t xml:space="preserve"> NDP Announcement frame.</w:t>
      </w:r>
    </w:p>
    <w:p w14:paraId="5FB961D1" w14:textId="77777777" w:rsidR="00541959" w:rsidRDefault="00541959" w:rsidP="00B135FC">
      <w:pPr>
        <w:pStyle w:val="H4"/>
        <w:rPr>
          <w:rFonts w:eastAsia="Malgun Gothic"/>
          <w:b w:val="0"/>
        </w:rPr>
      </w:pPr>
    </w:p>
    <w:p w14:paraId="6592CCE4" w14:textId="1E13C913" w:rsidR="00EC1F7E" w:rsidRDefault="006F795A" w:rsidP="00B135FC">
      <w:pPr>
        <w:pStyle w:val="H4"/>
        <w:rPr>
          <w:rFonts w:eastAsia="Malgun Gothic"/>
          <w:b w:val="0"/>
        </w:rPr>
      </w:pPr>
      <w:r w:rsidRPr="006F795A">
        <w:rPr>
          <w:rFonts w:eastAsia="Malgun Gothic"/>
          <w:b w:val="0"/>
        </w:rPr>
        <w:t>---- End of text proposal ----</w:t>
      </w:r>
    </w:p>
    <w:p w14:paraId="149A7673" w14:textId="77777777" w:rsidR="00864D94" w:rsidRPr="00864D94" w:rsidRDefault="00864D94" w:rsidP="00864D94">
      <w:pPr>
        <w:pStyle w:val="T"/>
        <w:rPr>
          <w:lang w:eastAsia="ko-KR"/>
        </w:rPr>
      </w:pPr>
      <w:r>
        <w:rPr>
          <w:lang w:eastAsia="ko-KR"/>
        </w:rPr>
        <w:object w:dxaOrig="1538" w:dyaOrig="992" w14:anchorId="4DF51828">
          <v:shape id="_x0000_i1027" type="#_x0000_t75" style="width:77pt;height:49.5pt" o:ole="">
            <v:imagedata r:id="rId17" o:title=""/>
          </v:shape>
          <o:OLEObject Type="Embed" ProgID="Visio.Drawing.15" ShapeID="_x0000_i1027" DrawAspect="Icon" ObjectID="_1673248245" r:id="rId18"/>
        </w:object>
      </w:r>
    </w:p>
    <w:sectPr w:rsidR="00864D94" w:rsidRPr="00864D94">
      <w:headerReference w:type="default" r:id="rId19"/>
      <w:footerReference w:type="default" r:id="rId2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 w:author="Wook Bong Lee" w:date="2021-01-27T10:05:00Z" w:initials="WBL">
    <w:p w14:paraId="5A7FAF53" w14:textId="4B6DD005" w:rsidR="007C79B9" w:rsidRPr="007C79B9" w:rsidRDefault="007C79B9">
      <w:pPr>
        <w:pStyle w:val="CommentText"/>
        <w:rPr>
          <w:b/>
        </w:rPr>
      </w:pPr>
      <w:r>
        <w:rPr>
          <w:rStyle w:val="CommentReference"/>
        </w:rPr>
        <w:annotationRef/>
      </w:r>
      <w:r>
        <w:t xml:space="preserve">Rev 8: </w:t>
      </w:r>
      <w:r>
        <w:rPr>
          <w:rStyle w:val="CommentReference"/>
        </w:rPr>
        <w:annotationRef/>
      </w:r>
      <w:r>
        <w:t>Move from NDP-A section</w:t>
      </w:r>
    </w:p>
  </w:comment>
  <w:comment w:id="25" w:author="Wook Bong Lee" w:date="2021-01-27T10:22:00Z" w:initials="WBL">
    <w:p w14:paraId="47BDF62A" w14:textId="6341BF08" w:rsidR="003E5384" w:rsidRDefault="003E5384">
      <w:pPr>
        <w:pStyle w:val="CommentText"/>
      </w:pPr>
      <w:r>
        <w:rPr>
          <w:rStyle w:val="CommentReference"/>
        </w:rPr>
        <w:annotationRef/>
      </w:r>
      <w:r>
        <w:t>Rev 8: Now reference to NDP-A section</w:t>
      </w:r>
    </w:p>
  </w:comment>
  <w:comment w:id="203" w:author="Genadiy Tsodik (Genadiy Tsodik)" w:date="2021-01-10T09:15:00Z" w:initials="GT(T">
    <w:p w14:paraId="1D316F8E" w14:textId="77777777" w:rsidR="00251801" w:rsidRDefault="00251801" w:rsidP="00044E7F">
      <w:pPr>
        <w:pStyle w:val="CommentText"/>
      </w:pPr>
      <w:r>
        <w:rPr>
          <w:rStyle w:val="CommentReference"/>
        </w:rPr>
        <w:annotationRef/>
      </w:r>
      <w:r>
        <w:t xml:space="preserve">We agreed that </w:t>
      </w:r>
      <w:proofErr w:type="spellStart"/>
      <w:r>
        <w:t>Nc</w:t>
      </w:r>
      <w:proofErr w:type="spellEnd"/>
      <w:r>
        <w:t xml:space="preserve"> and Codebook Size locations might be changed. Does it mean that other fields might be moved and this bit can be different from B26 also? </w:t>
      </w:r>
    </w:p>
  </w:comment>
  <w:comment w:id="204" w:author="Wook Bong Lee" w:date="2021-01-19T15:08:00Z" w:initials="WBL">
    <w:p w14:paraId="19F082BE" w14:textId="00C375CE" w:rsidR="00251801" w:rsidRDefault="00251801">
      <w:pPr>
        <w:pStyle w:val="CommentText"/>
      </w:pPr>
      <w:r>
        <w:rPr>
          <w:rStyle w:val="CommentReference"/>
        </w:rPr>
        <w:annotationRef/>
      </w:r>
      <w:r>
        <w:t>B26 is TBD now.</w:t>
      </w:r>
    </w:p>
  </w:comment>
  <w:comment w:id="205" w:author="Wook Bong Lee" w:date="2021-01-27T09:58:00Z" w:initials="WBL">
    <w:p w14:paraId="6C40521C" w14:textId="07BB156D" w:rsidR="007C79B9" w:rsidRDefault="007C79B9">
      <w:pPr>
        <w:pStyle w:val="CommentText"/>
      </w:pPr>
      <w:r>
        <w:rPr>
          <w:rStyle w:val="CommentReference"/>
        </w:rPr>
        <w:annotationRef/>
      </w:r>
      <w:r w:rsidR="003E5384">
        <w:t xml:space="preserve">Rev 8: </w:t>
      </w:r>
      <w:r>
        <w:t>Based on 11-21/137, now this position is correct. Make this text black.</w:t>
      </w:r>
    </w:p>
  </w:comment>
  <w:comment w:id="210" w:author="HUANG LEI" w:date="2021-01-08T18:29:00Z" w:initials="HL">
    <w:p w14:paraId="177668E0" w14:textId="77777777" w:rsidR="00251801" w:rsidRDefault="00251801" w:rsidP="00044E7F">
      <w:pPr>
        <w:pStyle w:val="CommentText"/>
      </w:pPr>
      <w:r>
        <w:rPr>
          <w:rStyle w:val="CommentReference"/>
        </w:rPr>
        <w:annotationRef/>
      </w:r>
      <w:r>
        <w:t xml:space="preserve">According to the passed SPs 368 to 370, the enhanced trigger frame in R1 can be used to solicit HE TB PPDU or EHT TB PPDU. I think there is no reason to limit the EHT </w:t>
      </w:r>
      <w:proofErr w:type="spellStart"/>
      <w:r>
        <w:t>beamformee</w:t>
      </w:r>
      <w:proofErr w:type="spellEnd"/>
      <w:r>
        <w:t xml:space="preserve"> to EHT TB PPDU only.</w:t>
      </w:r>
    </w:p>
  </w:comment>
  <w:comment w:id="211" w:author="Wook Bong Lee" w:date="2021-01-19T15:09:00Z" w:initials="WBL">
    <w:p w14:paraId="658B1FD3" w14:textId="25E7E5E5" w:rsidR="00251801" w:rsidRDefault="00251801">
      <w:pPr>
        <w:pStyle w:val="CommentText"/>
      </w:pPr>
      <w:r>
        <w:rPr>
          <w:rStyle w:val="CommentReference"/>
        </w:rPr>
        <w:annotationRef/>
      </w:r>
      <w:r>
        <w:t>TBD now.</w:t>
      </w:r>
    </w:p>
  </w:comment>
  <w:comment w:id="213" w:author="Wook Bong Lee" w:date="2021-01-27T10:24:00Z" w:initials="WBL">
    <w:p w14:paraId="1A89C4D0" w14:textId="4C0F661F" w:rsidR="003E5384" w:rsidRDefault="003E5384">
      <w:pPr>
        <w:pStyle w:val="CommentText"/>
      </w:pPr>
      <w:r>
        <w:rPr>
          <w:rStyle w:val="CommentReference"/>
        </w:rPr>
        <w:annotationRef/>
      </w:r>
      <w:r>
        <w:t xml:space="preserve">Rev 8: based on </w:t>
      </w:r>
      <w:proofErr w:type="spellStart"/>
      <w:r>
        <w:t>Liwen’s</w:t>
      </w:r>
      <w:proofErr w:type="spellEnd"/>
      <w:r>
        <w:t xml:space="preserve"> feedback.</w:t>
      </w:r>
    </w:p>
  </w:comment>
  <w:comment w:id="227" w:author="Wook Bong Lee" w:date="2021-01-27T07:35:00Z" w:initials="WBL">
    <w:p w14:paraId="3E1854DA" w14:textId="45F3B992" w:rsidR="008D7FAF" w:rsidRDefault="008D7FAF">
      <w:pPr>
        <w:pStyle w:val="CommentText"/>
      </w:pPr>
      <w:r>
        <w:rPr>
          <w:rStyle w:val="CommentReference"/>
        </w:rPr>
        <w:annotationRef/>
      </w:r>
      <w:r w:rsidR="007F5DC9">
        <w:t>Rev 8</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7FAF53" w15:done="0"/>
  <w15:commentEx w15:paraId="47BDF62A" w15:done="0"/>
  <w15:commentEx w15:paraId="1D316F8E" w15:done="0"/>
  <w15:commentEx w15:paraId="19F082BE" w15:paraIdParent="1D316F8E" w15:done="0"/>
  <w15:commentEx w15:paraId="6C40521C" w15:paraIdParent="1D316F8E" w15:done="0"/>
  <w15:commentEx w15:paraId="177668E0" w15:done="0"/>
  <w15:commentEx w15:paraId="658B1FD3" w15:paraIdParent="177668E0" w15:done="0"/>
  <w15:commentEx w15:paraId="1A89C4D0" w15:done="0"/>
  <w15:commentEx w15:paraId="3E1854D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A5ECE1" w16cid:durableId="23B02922"/>
  <w16cid:commentId w16cid:paraId="39CD3845" w16cid:durableId="23B02923"/>
  <w16cid:commentId w16cid:paraId="23F8BEA8" w16cid:durableId="23B02924"/>
  <w16cid:commentId w16cid:paraId="3E6C185E" w16cid:durableId="23B02925"/>
  <w16cid:commentId w16cid:paraId="53EF92EF" w16cid:durableId="23B02926"/>
  <w16cid:commentId w16cid:paraId="597546A1" w16cid:durableId="23B02927"/>
  <w16cid:commentId w16cid:paraId="6AAA9E0C" w16cid:durableId="23B02928"/>
  <w16cid:commentId w16cid:paraId="1CCA94D9" w16cid:durableId="23B02929"/>
  <w16cid:commentId w16cid:paraId="67154DF7" w16cid:durableId="23B0292A"/>
  <w16cid:commentId w16cid:paraId="2D8F1698" w16cid:durableId="23B0292B"/>
  <w16cid:commentId w16cid:paraId="1D316F8E" w16cid:durableId="23B0292C"/>
  <w16cid:commentId w16cid:paraId="177668E0" w16cid:durableId="23B0292D"/>
  <w16cid:commentId w16cid:paraId="73DD8464" w16cid:durableId="23B0292E"/>
  <w16cid:commentId w16cid:paraId="24F579E1" w16cid:durableId="23B0292F"/>
  <w16cid:commentId w16cid:paraId="3BE8186E" w16cid:durableId="23B0293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465F27" w14:textId="77777777" w:rsidR="002B4566" w:rsidRDefault="002B4566" w:rsidP="00903C3E">
      <w:pPr>
        <w:spacing w:after="0" w:line="240" w:lineRule="auto"/>
      </w:pPr>
      <w:r>
        <w:separator/>
      </w:r>
    </w:p>
  </w:endnote>
  <w:endnote w:type="continuationSeparator" w:id="0">
    <w:p w14:paraId="35315931" w14:textId="77777777" w:rsidR="002B4566" w:rsidRDefault="002B4566" w:rsidP="0090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B0D6F" w14:textId="00FC2CE2" w:rsidR="00251801" w:rsidRPr="00DD77B6" w:rsidRDefault="00251801" w:rsidP="00585E93">
    <w:pPr>
      <w:pStyle w:val="Footer"/>
      <w:pBdr>
        <w:top w:val="single" w:sz="4" w:space="1" w:color="auto"/>
      </w:pBdr>
      <w:rPr>
        <w:rFonts w:ascii="Times New Roman" w:eastAsia="Malgun Gothic" w:hAnsi="Times New Roman" w:cs="Times New Roman"/>
      </w:rPr>
    </w:pPr>
    <w:r w:rsidRPr="00585E93">
      <w:rPr>
        <w:rFonts w:ascii="Times New Roman" w:hAnsi="Times New Roman" w:cs="Times New Roman"/>
      </w:rPr>
      <w:fldChar w:fldCharType="begin"/>
    </w:r>
    <w:r w:rsidRPr="00585E93">
      <w:rPr>
        <w:rFonts w:ascii="Times New Roman" w:hAnsi="Times New Roman" w:cs="Times New Roman"/>
      </w:rPr>
      <w:instrText xml:space="preserve"> SUBJECT  \* MERGEFORMAT </w:instrText>
    </w:r>
    <w:r w:rsidRPr="00585E93">
      <w:rPr>
        <w:rFonts w:ascii="Times New Roman" w:hAnsi="Times New Roman" w:cs="Times New Roman"/>
      </w:rPr>
      <w:fldChar w:fldCharType="separate"/>
    </w:r>
    <w:r w:rsidRPr="00585E93">
      <w:rPr>
        <w:rFonts w:ascii="Times New Roman" w:hAnsi="Times New Roman" w:cs="Times New Roman"/>
      </w:rPr>
      <w:t>Submission</w:t>
    </w:r>
    <w:r w:rsidRPr="00585E93">
      <w:rPr>
        <w:rFonts w:ascii="Times New Roman" w:hAnsi="Times New Roman" w:cs="Times New Roman"/>
      </w:rPr>
      <w:fldChar w:fldCharType="end"/>
    </w:r>
    <w:r w:rsidRPr="00585E93">
      <w:rPr>
        <w:rFonts w:ascii="Times New Roman" w:hAnsi="Times New Roman" w:cs="Times New Roman"/>
      </w:rPr>
      <w:tab/>
      <w:t xml:space="preserve">page </w:t>
    </w:r>
    <w:r w:rsidRPr="00585E93">
      <w:rPr>
        <w:rFonts w:ascii="Times New Roman" w:hAnsi="Times New Roman" w:cs="Times New Roman"/>
      </w:rPr>
      <w:fldChar w:fldCharType="begin"/>
    </w:r>
    <w:r w:rsidRPr="00585E93">
      <w:rPr>
        <w:rFonts w:ascii="Times New Roman" w:hAnsi="Times New Roman" w:cs="Times New Roman"/>
      </w:rPr>
      <w:instrText xml:space="preserve">page </w:instrText>
    </w:r>
    <w:r w:rsidRPr="00585E93">
      <w:rPr>
        <w:rFonts w:ascii="Times New Roman" w:hAnsi="Times New Roman" w:cs="Times New Roman"/>
      </w:rPr>
      <w:fldChar w:fldCharType="separate"/>
    </w:r>
    <w:r w:rsidR="003E5384">
      <w:rPr>
        <w:rFonts w:ascii="Times New Roman" w:hAnsi="Times New Roman" w:cs="Times New Roman"/>
        <w:noProof/>
      </w:rPr>
      <w:t>11</w:t>
    </w:r>
    <w:r w:rsidRPr="00585E93">
      <w:rPr>
        <w:rFonts w:ascii="Times New Roman" w:hAnsi="Times New Roman" w:cs="Times New Roman"/>
      </w:rPr>
      <w:fldChar w:fldCharType="end"/>
    </w:r>
    <w:r w:rsidRPr="00585E93">
      <w:rPr>
        <w:rFonts w:ascii="Times New Roman" w:hAnsi="Times New Roman" w:cs="Times New Roman"/>
      </w:rPr>
      <w:tab/>
    </w:r>
    <w:r>
      <w:rPr>
        <w:rFonts w:ascii="Times New Roman" w:eastAsia="Malgun Gothic" w:hAnsi="Times New Roman" w:cs="Times New Roman"/>
        <w:lang w:eastAsia="ko-KR"/>
      </w:rPr>
      <w:t>Wook Bong Lee</w:t>
    </w:r>
    <w:r>
      <w:rPr>
        <w:rFonts w:ascii="Times New Roman" w:eastAsia="Malgun Gothic" w:hAnsi="Times New Roman" w:cs="Times New Roman" w:hint="eastAsia"/>
        <w:lang w:eastAsia="ko-KR"/>
      </w:rPr>
      <w:t>, Samsung</w:t>
    </w:r>
  </w:p>
  <w:p w14:paraId="20ED42C1" w14:textId="04511A2F" w:rsidR="00251801" w:rsidRDefault="00251801">
    <w:pPr>
      <w:pStyle w:val="Footer"/>
    </w:pPr>
  </w:p>
  <w:p w14:paraId="1327ED66" w14:textId="77777777" w:rsidR="00251801" w:rsidRDefault="002518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DAD956" w14:textId="77777777" w:rsidR="002B4566" w:rsidRDefault="002B4566" w:rsidP="00903C3E">
      <w:pPr>
        <w:spacing w:after="0" w:line="240" w:lineRule="auto"/>
      </w:pPr>
      <w:r>
        <w:separator/>
      </w:r>
    </w:p>
  </w:footnote>
  <w:footnote w:type="continuationSeparator" w:id="0">
    <w:p w14:paraId="5105E964" w14:textId="77777777" w:rsidR="002B4566" w:rsidRDefault="002B4566" w:rsidP="00903C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E77D4" w14:textId="03E58BB1" w:rsidR="00251801" w:rsidRDefault="00251801">
    <w:pPr>
      <w:pStyle w:val="Header"/>
    </w:pPr>
  </w:p>
  <w:p w14:paraId="0E944C4D" w14:textId="626C7444" w:rsidR="00251801" w:rsidRPr="00111C8D" w:rsidRDefault="00251801" w:rsidP="00541959">
    <w:pPr>
      <w:pStyle w:val="Header"/>
      <w:tabs>
        <w:tab w:val="left" w:pos="2868"/>
      </w:tabs>
      <w:rPr>
        <w:rFonts w:ascii="Times New Roman" w:hAnsi="Times New Roman" w:cs="Times New Roman"/>
        <w:b/>
        <w:bCs/>
        <w:u w:val="single"/>
      </w:rPr>
    </w:pPr>
    <w:r>
      <w:rPr>
        <w:rFonts w:ascii="Times New Roman" w:eastAsia="Malgun Gothic" w:hAnsi="Times New Roman" w:cs="Times New Roman"/>
        <w:b/>
        <w:bCs/>
        <w:u w:val="single"/>
        <w:lang w:eastAsia="ko-KR"/>
      </w:rPr>
      <w:t>January</w:t>
    </w:r>
    <w:r w:rsidRPr="00111C8D">
      <w:rPr>
        <w:rFonts w:ascii="Times New Roman" w:hAnsi="Times New Roman" w:cs="Times New Roman"/>
        <w:b/>
        <w:bCs/>
        <w:u w:val="single"/>
        <w:lang w:eastAsia="ko-KR"/>
      </w:rPr>
      <w:t xml:space="preserve"> </w:t>
    </w:r>
    <w:r w:rsidRPr="00111C8D">
      <w:rPr>
        <w:rFonts w:ascii="Times New Roman" w:hAnsi="Times New Roman" w:cs="Times New Roman"/>
        <w:b/>
        <w:bCs/>
        <w:u w:val="single"/>
      </w:rPr>
      <w:t>202</w:t>
    </w:r>
    <w:r>
      <w:rPr>
        <w:rFonts w:ascii="Times New Roman" w:hAnsi="Times New Roman" w:cs="Times New Roman"/>
        <w:b/>
        <w:bCs/>
        <w:u w:val="single"/>
      </w:rPr>
      <w:t>1</w:t>
    </w:r>
    <w:r w:rsidRPr="00111C8D">
      <w:rPr>
        <w:rFonts w:ascii="Times New Roman" w:hAnsi="Times New Roman" w:cs="Times New Roman"/>
        <w:b/>
        <w:bCs/>
        <w:u w:val="single"/>
      </w:rPr>
      <w:tab/>
    </w:r>
    <w:r>
      <w:rPr>
        <w:rFonts w:ascii="Times New Roman" w:hAnsi="Times New Roman" w:cs="Times New Roman"/>
        <w:b/>
        <w:bCs/>
        <w:u w:val="single"/>
      </w:rPr>
      <w:tab/>
    </w:r>
    <w:r w:rsidRPr="00111C8D">
      <w:rPr>
        <w:rFonts w:ascii="Times New Roman" w:hAnsi="Times New Roman" w:cs="Times New Roman"/>
        <w:b/>
        <w:bCs/>
        <w:u w:val="single"/>
      </w:rPr>
      <w:tab/>
      <w:t>doc.: IEEE 802.11-2</w:t>
    </w:r>
    <w:r>
      <w:rPr>
        <w:rFonts w:ascii="Times New Roman" w:hAnsi="Times New Roman" w:cs="Times New Roman"/>
        <w:b/>
        <w:bCs/>
        <w:u w:val="single"/>
      </w:rPr>
      <w:t>1</w:t>
    </w:r>
    <w:r w:rsidRPr="00111C8D">
      <w:rPr>
        <w:rFonts w:ascii="Times New Roman" w:hAnsi="Times New Roman" w:cs="Times New Roman"/>
        <w:b/>
        <w:bCs/>
        <w:u w:val="single"/>
      </w:rPr>
      <w:t>/</w:t>
    </w:r>
    <w:r w:rsidR="00AE3E0A">
      <w:rPr>
        <w:rFonts w:ascii="Times New Roman" w:hAnsi="Times New Roman" w:cs="Times New Roman"/>
        <w:b/>
        <w:bCs/>
        <w:u w:val="single"/>
      </w:rPr>
      <w:t>0011</w:t>
    </w:r>
    <w:r w:rsidR="00AE3E0A" w:rsidRPr="00111C8D">
      <w:rPr>
        <w:rFonts w:ascii="Times New Roman" w:hAnsi="Times New Roman" w:cs="Times New Roman"/>
        <w:b/>
        <w:bCs/>
        <w:u w:val="single"/>
      </w:rPr>
      <w:t>r</w:t>
    </w:r>
    <w:r w:rsidR="007F5DC9">
      <w:rPr>
        <w:rFonts w:ascii="Times New Roman" w:hAnsi="Times New Roman" w:cs="Times New Roman"/>
        <w:b/>
        <w:bCs/>
        <w:u w:val="single"/>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9B0E162"/>
    <w:lvl w:ilvl="0">
      <w:numFmt w:val="bullet"/>
      <w:pStyle w:val="heading3"/>
      <w:lvlText w:val="*"/>
      <w:lvlJc w:val="left"/>
    </w:lvl>
  </w:abstractNum>
  <w:abstractNum w:abstractNumId="1" w15:restartNumberingAfterBreak="0">
    <w:nsid w:val="162E27D4"/>
    <w:multiLevelType w:val="hybridMultilevel"/>
    <w:tmpl w:val="FB86D2E2"/>
    <w:lvl w:ilvl="0" w:tplc="A3661C2E">
      <w:start w:val="33"/>
      <w:numFmt w:val="decimal"/>
      <w:pStyle w:val="Style1"/>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decimal"/>
        <w:pStyle w:val="heading3"/>
        <w:lvlText w:val="%1."/>
        <w:lvlJc w:val="left"/>
        <w:pPr>
          <w:ind w:left="450" w:hanging="360"/>
        </w:pPr>
      </w:lvl>
    </w:lvlOverride>
  </w:num>
  <w:num w:numId="2">
    <w:abstractNumId w:val="1"/>
  </w:num>
  <w:num w:numId="3">
    <w:abstractNumId w:val="0"/>
    <w:lvlOverride w:ilvl="0">
      <w:lvl w:ilvl="0">
        <w:start w:val="1"/>
        <w:numFmt w:val="bullet"/>
        <w:pStyle w:val="heading3"/>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ok Bong Lee">
    <w15:presenceInfo w15:providerId="AD" w15:userId="S-1-5-21-191130273-305881739-1540833222-63856"/>
  </w15:person>
  <w15:person w15:author="Genadiy Tsodik (Genadiy Tsodik)">
    <w15:presenceInfo w15:providerId="AD" w15:userId="S-1-5-21-147214757-305610072-1517763936-4623304"/>
  </w15:person>
  <w15:person w15:author="HUANG LEI">
    <w15:presenceInfo w15:providerId="AD" w15:userId="S::huang.lei1@oppo.com::a9500765-eefa-4558-85f8-14d8a51813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8A8"/>
    <w:rsid w:val="00000180"/>
    <w:rsid w:val="00003423"/>
    <w:rsid w:val="00006276"/>
    <w:rsid w:val="0001038C"/>
    <w:rsid w:val="00012216"/>
    <w:rsid w:val="00012BDF"/>
    <w:rsid w:val="000132CE"/>
    <w:rsid w:val="00015E31"/>
    <w:rsid w:val="00016492"/>
    <w:rsid w:val="000172F7"/>
    <w:rsid w:val="00021D03"/>
    <w:rsid w:val="00025E97"/>
    <w:rsid w:val="00031C86"/>
    <w:rsid w:val="00034DFE"/>
    <w:rsid w:val="00034F7A"/>
    <w:rsid w:val="00037B1A"/>
    <w:rsid w:val="00044E7F"/>
    <w:rsid w:val="00051569"/>
    <w:rsid w:val="00051BB1"/>
    <w:rsid w:val="00051CA1"/>
    <w:rsid w:val="00062D7A"/>
    <w:rsid w:val="00062F01"/>
    <w:rsid w:val="0007660E"/>
    <w:rsid w:val="00076E02"/>
    <w:rsid w:val="00085B6D"/>
    <w:rsid w:val="0008734E"/>
    <w:rsid w:val="000A0F6D"/>
    <w:rsid w:val="000A63B9"/>
    <w:rsid w:val="000A63D2"/>
    <w:rsid w:val="000B6B95"/>
    <w:rsid w:val="000B7878"/>
    <w:rsid w:val="000C7702"/>
    <w:rsid w:val="000D13BD"/>
    <w:rsid w:val="000D4C04"/>
    <w:rsid w:val="000F0FC1"/>
    <w:rsid w:val="00100455"/>
    <w:rsid w:val="00110BB5"/>
    <w:rsid w:val="00111C8D"/>
    <w:rsid w:val="00122B44"/>
    <w:rsid w:val="00134082"/>
    <w:rsid w:val="00134460"/>
    <w:rsid w:val="00137E0F"/>
    <w:rsid w:val="001420D5"/>
    <w:rsid w:val="00147691"/>
    <w:rsid w:val="001548BA"/>
    <w:rsid w:val="00164E1C"/>
    <w:rsid w:val="001805F3"/>
    <w:rsid w:val="00181891"/>
    <w:rsid w:val="00181D6F"/>
    <w:rsid w:val="00182022"/>
    <w:rsid w:val="00183CBD"/>
    <w:rsid w:val="00187A97"/>
    <w:rsid w:val="001901CA"/>
    <w:rsid w:val="001910F2"/>
    <w:rsid w:val="00193C00"/>
    <w:rsid w:val="00195699"/>
    <w:rsid w:val="00196041"/>
    <w:rsid w:val="001A2839"/>
    <w:rsid w:val="001B62AA"/>
    <w:rsid w:val="001C0B05"/>
    <w:rsid w:val="001C3908"/>
    <w:rsid w:val="001C3D49"/>
    <w:rsid w:val="001C4BAA"/>
    <w:rsid w:val="001C5C65"/>
    <w:rsid w:val="001D08B6"/>
    <w:rsid w:val="001D3CBE"/>
    <w:rsid w:val="001E32F3"/>
    <w:rsid w:val="001E3652"/>
    <w:rsid w:val="001F1B95"/>
    <w:rsid w:val="00211C76"/>
    <w:rsid w:val="00217CD4"/>
    <w:rsid w:val="00217F19"/>
    <w:rsid w:val="00233586"/>
    <w:rsid w:val="002361B8"/>
    <w:rsid w:val="00240C27"/>
    <w:rsid w:val="00244A77"/>
    <w:rsid w:val="00251801"/>
    <w:rsid w:val="00263689"/>
    <w:rsid w:val="00272300"/>
    <w:rsid w:val="00273482"/>
    <w:rsid w:val="00273D39"/>
    <w:rsid w:val="0027710D"/>
    <w:rsid w:val="00281064"/>
    <w:rsid w:val="002824FE"/>
    <w:rsid w:val="00286F62"/>
    <w:rsid w:val="00294E06"/>
    <w:rsid w:val="0029679D"/>
    <w:rsid w:val="002A0E4E"/>
    <w:rsid w:val="002A1552"/>
    <w:rsid w:val="002A1C03"/>
    <w:rsid w:val="002B1566"/>
    <w:rsid w:val="002B3515"/>
    <w:rsid w:val="002B4566"/>
    <w:rsid w:val="002B6E81"/>
    <w:rsid w:val="002C106E"/>
    <w:rsid w:val="002C2825"/>
    <w:rsid w:val="002D47A3"/>
    <w:rsid w:val="002D528D"/>
    <w:rsid w:val="002E3383"/>
    <w:rsid w:val="002F279E"/>
    <w:rsid w:val="002F375A"/>
    <w:rsid w:val="002F7227"/>
    <w:rsid w:val="003071DC"/>
    <w:rsid w:val="003170E6"/>
    <w:rsid w:val="00320062"/>
    <w:rsid w:val="00325FAE"/>
    <w:rsid w:val="00330345"/>
    <w:rsid w:val="003316FC"/>
    <w:rsid w:val="0033688F"/>
    <w:rsid w:val="003400C1"/>
    <w:rsid w:val="003420D9"/>
    <w:rsid w:val="00344BC1"/>
    <w:rsid w:val="00351F02"/>
    <w:rsid w:val="003522F6"/>
    <w:rsid w:val="003523FB"/>
    <w:rsid w:val="00353223"/>
    <w:rsid w:val="0035669B"/>
    <w:rsid w:val="003701C4"/>
    <w:rsid w:val="00371FE4"/>
    <w:rsid w:val="00372909"/>
    <w:rsid w:val="003808B5"/>
    <w:rsid w:val="00381CAC"/>
    <w:rsid w:val="00386A6E"/>
    <w:rsid w:val="00391201"/>
    <w:rsid w:val="00395FB5"/>
    <w:rsid w:val="003A027B"/>
    <w:rsid w:val="003B01D0"/>
    <w:rsid w:val="003B4D57"/>
    <w:rsid w:val="003B7FD0"/>
    <w:rsid w:val="003C0476"/>
    <w:rsid w:val="003C0AEB"/>
    <w:rsid w:val="003C1A5B"/>
    <w:rsid w:val="003D1E3D"/>
    <w:rsid w:val="003D79F8"/>
    <w:rsid w:val="003E5384"/>
    <w:rsid w:val="003E6469"/>
    <w:rsid w:val="003F5397"/>
    <w:rsid w:val="003F76A1"/>
    <w:rsid w:val="00401442"/>
    <w:rsid w:val="004146BB"/>
    <w:rsid w:val="0042359C"/>
    <w:rsid w:val="00425EC0"/>
    <w:rsid w:val="00433E88"/>
    <w:rsid w:val="00434AA5"/>
    <w:rsid w:val="00450D86"/>
    <w:rsid w:val="00465164"/>
    <w:rsid w:val="004766DF"/>
    <w:rsid w:val="00491776"/>
    <w:rsid w:val="004954E2"/>
    <w:rsid w:val="004975F2"/>
    <w:rsid w:val="004A7C89"/>
    <w:rsid w:val="004B0E3B"/>
    <w:rsid w:val="004C6EC1"/>
    <w:rsid w:val="004D0AC6"/>
    <w:rsid w:val="004D0C4D"/>
    <w:rsid w:val="004D2B07"/>
    <w:rsid w:val="004E7FB8"/>
    <w:rsid w:val="004F0DEA"/>
    <w:rsid w:val="004F4C06"/>
    <w:rsid w:val="005033FC"/>
    <w:rsid w:val="00506D72"/>
    <w:rsid w:val="00507705"/>
    <w:rsid w:val="00514420"/>
    <w:rsid w:val="00521859"/>
    <w:rsid w:val="005227BA"/>
    <w:rsid w:val="0053330F"/>
    <w:rsid w:val="00533BEF"/>
    <w:rsid w:val="00533D3A"/>
    <w:rsid w:val="00541959"/>
    <w:rsid w:val="00546CF7"/>
    <w:rsid w:val="00551AF6"/>
    <w:rsid w:val="00562985"/>
    <w:rsid w:val="005735B9"/>
    <w:rsid w:val="00582AC1"/>
    <w:rsid w:val="005835E8"/>
    <w:rsid w:val="0058452B"/>
    <w:rsid w:val="005848A9"/>
    <w:rsid w:val="00585E93"/>
    <w:rsid w:val="00587AA9"/>
    <w:rsid w:val="00590D7A"/>
    <w:rsid w:val="00592B9E"/>
    <w:rsid w:val="005A227E"/>
    <w:rsid w:val="005A4009"/>
    <w:rsid w:val="005A7220"/>
    <w:rsid w:val="005B1D11"/>
    <w:rsid w:val="005B7060"/>
    <w:rsid w:val="005B75DB"/>
    <w:rsid w:val="005C3DA9"/>
    <w:rsid w:val="005C62EB"/>
    <w:rsid w:val="005D0DBA"/>
    <w:rsid w:val="005D268C"/>
    <w:rsid w:val="005D52C3"/>
    <w:rsid w:val="005F0B2F"/>
    <w:rsid w:val="005F0D54"/>
    <w:rsid w:val="005F2D3C"/>
    <w:rsid w:val="006041A3"/>
    <w:rsid w:val="006106C3"/>
    <w:rsid w:val="00625A04"/>
    <w:rsid w:val="0063485B"/>
    <w:rsid w:val="00636087"/>
    <w:rsid w:val="006477BA"/>
    <w:rsid w:val="006477FE"/>
    <w:rsid w:val="00656EC6"/>
    <w:rsid w:val="006655FF"/>
    <w:rsid w:val="0066681E"/>
    <w:rsid w:val="0067174C"/>
    <w:rsid w:val="00675789"/>
    <w:rsid w:val="00692121"/>
    <w:rsid w:val="006937CE"/>
    <w:rsid w:val="006A1798"/>
    <w:rsid w:val="006A1CCE"/>
    <w:rsid w:val="006B0051"/>
    <w:rsid w:val="006B0062"/>
    <w:rsid w:val="006C0A57"/>
    <w:rsid w:val="006C416D"/>
    <w:rsid w:val="006C4376"/>
    <w:rsid w:val="006D17BC"/>
    <w:rsid w:val="006D4D4A"/>
    <w:rsid w:val="006E3D75"/>
    <w:rsid w:val="006F51CE"/>
    <w:rsid w:val="006F795A"/>
    <w:rsid w:val="0070033F"/>
    <w:rsid w:val="007007C8"/>
    <w:rsid w:val="007122A8"/>
    <w:rsid w:val="0071346A"/>
    <w:rsid w:val="00721FF2"/>
    <w:rsid w:val="00736905"/>
    <w:rsid w:val="00737559"/>
    <w:rsid w:val="007458FC"/>
    <w:rsid w:val="007537C6"/>
    <w:rsid w:val="0075444E"/>
    <w:rsid w:val="0077016C"/>
    <w:rsid w:val="00781DE2"/>
    <w:rsid w:val="007825BF"/>
    <w:rsid w:val="00786837"/>
    <w:rsid w:val="00797B3D"/>
    <w:rsid w:val="007A19B6"/>
    <w:rsid w:val="007A68E4"/>
    <w:rsid w:val="007C272D"/>
    <w:rsid w:val="007C5923"/>
    <w:rsid w:val="007C79B9"/>
    <w:rsid w:val="007C7D41"/>
    <w:rsid w:val="007D1761"/>
    <w:rsid w:val="007D1879"/>
    <w:rsid w:val="007D2DA0"/>
    <w:rsid w:val="007D3140"/>
    <w:rsid w:val="007D4C37"/>
    <w:rsid w:val="007D6577"/>
    <w:rsid w:val="007D72D1"/>
    <w:rsid w:val="007E4C81"/>
    <w:rsid w:val="007F5DC9"/>
    <w:rsid w:val="007F5F56"/>
    <w:rsid w:val="007F61F1"/>
    <w:rsid w:val="008078D1"/>
    <w:rsid w:val="0081773D"/>
    <w:rsid w:val="00817746"/>
    <w:rsid w:val="00824FC2"/>
    <w:rsid w:val="0082681F"/>
    <w:rsid w:val="008271A4"/>
    <w:rsid w:val="0083532C"/>
    <w:rsid w:val="0084131B"/>
    <w:rsid w:val="008417B6"/>
    <w:rsid w:val="00846EC9"/>
    <w:rsid w:val="008504DD"/>
    <w:rsid w:val="00861E0A"/>
    <w:rsid w:val="00864D94"/>
    <w:rsid w:val="00866B14"/>
    <w:rsid w:val="00882A9D"/>
    <w:rsid w:val="008851C8"/>
    <w:rsid w:val="00892CB1"/>
    <w:rsid w:val="00894763"/>
    <w:rsid w:val="00896024"/>
    <w:rsid w:val="00896DE3"/>
    <w:rsid w:val="008B09A6"/>
    <w:rsid w:val="008B1078"/>
    <w:rsid w:val="008D7FAF"/>
    <w:rsid w:val="008E1FD6"/>
    <w:rsid w:val="008E4A88"/>
    <w:rsid w:val="008E7307"/>
    <w:rsid w:val="008F28D3"/>
    <w:rsid w:val="00903C3E"/>
    <w:rsid w:val="00930015"/>
    <w:rsid w:val="00931235"/>
    <w:rsid w:val="0094509A"/>
    <w:rsid w:val="00952755"/>
    <w:rsid w:val="00965C81"/>
    <w:rsid w:val="00975816"/>
    <w:rsid w:val="00977FCE"/>
    <w:rsid w:val="009800B1"/>
    <w:rsid w:val="00980978"/>
    <w:rsid w:val="0098406F"/>
    <w:rsid w:val="009959BB"/>
    <w:rsid w:val="009960E0"/>
    <w:rsid w:val="009A22A6"/>
    <w:rsid w:val="009A321E"/>
    <w:rsid w:val="009B4446"/>
    <w:rsid w:val="009B587B"/>
    <w:rsid w:val="009B7853"/>
    <w:rsid w:val="009C0858"/>
    <w:rsid w:val="009C1A76"/>
    <w:rsid w:val="009C2643"/>
    <w:rsid w:val="009C5FCC"/>
    <w:rsid w:val="009E2CDE"/>
    <w:rsid w:val="009E2EA6"/>
    <w:rsid w:val="009E402C"/>
    <w:rsid w:val="009F0638"/>
    <w:rsid w:val="009F26CF"/>
    <w:rsid w:val="009F59B2"/>
    <w:rsid w:val="00A0130E"/>
    <w:rsid w:val="00A0319E"/>
    <w:rsid w:val="00A0377D"/>
    <w:rsid w:val="00A049DD"/>
    <w:rsid w:val="00A07F4D"/>
    <w:rsid w:val="00A149A2"/>
    <w:rsid w:val="00A15808"/>
    <w:rsid w:val="00A20E99"/>
    <w:rsid w:val="00A26654"/>
    <w:rsid w:val="00A30FC4"/>
    <w:rsid w:val="00A33D48"/>
    <w:rsid w:val="00A41CC4"/>
    <w:rsid w:val="00A423F4"/>
    <w:rsid w:val="00A44716"/>
    <w:rsid w:val="00A44D44"/>
    <w:rsid w:val="00A64204"/>
    <w:rsid w:val="00A710F3"/>
    <w:rsid w:val="00A7118D"/>
    <w:rsid w:val="00A713DE"/>
    <w:rsid w:val="00A762E4"/>
    <w:rsid w:val="00A82826"/>
    <w:rsid w:val="00A96C61"/>
    <w:rsid w:val="00A974B4"/>
    <w:rsid w:val="00AA279D"/>
    <w:rsid w:val="00AC2B09"/>
    <w:rsid w:val="00AC58DC"/>
    <w:rsid w:val="00AC6F86"/>
    <w:rsid w:val="00AE3E0A"/>
    <w:rsid w:val="00AF1822"/>
    <w:rsid w:val="00AF544C"/>
    <w:rsid w:val="00B02A01"/>
    <w:rsid w:val="00B055D9"/>
    <w:rsid w:val="00B071CF"/>
    <w:rsid w:val="00B07297"/>
    <w:rsid w:val="00B07C72"/>
    <w:rsid w:val="00B127B8"/>
    <w:rsid w:val="00B135FC"/>
    <w:rsid w:val="00B174BF"/>
    <w:rsid w:val="00B17E92"/>
    <w:rsid w:val="00B2356A"/>
    <w:rsid w:val="00B37697"/>
    <w:rsid w:val="00B47C92"/>
    <w:rsid w:val="00B50E57"/>
    <w:rsid w:val="00B5639D"/>
    <w:rsid w:val="00B61455"/>
    <w:rsid w:val="00B614FE"/>
    <w:rsid w:val="00B62CD9"/>
    <w:rsid w:val="00B65755"/>
    <w:rsid w:val="00B70589"/>
    <w:rsid w:val="00B75609"/>
    <w:rsid w:val="00B81DF9"/>
    <w:rsid w:val="00B847DC"/>
    <w:rsid w:val="00B861A9"/>
    <w:rsid w:val="00B91F64"/>
    <w:rsid w:val="00B92BDE"/>
    <w:rsid w:val="00BA23D5"/>
    <w:rsid w:val="00BA2FA7"/>
    <w:rsid w:val="00BA5255"/>
    <w:rsid w:val="00BA5A2D"/>
    <w:rsid w:val="00BC1920"/>
    <w:rsid w:val="00BC5DB2"/>
    <w:rsid w:val="00BD1546"/>
    <w:rsid w:val="00BD7201"/>
    <w:rsid w:val="00BE06BE"/>
    <w:rsid w:val="00BE3C2F"/>
    <w:rsid w:val="00BF24A7"/>
    <w:rsid w:val="00BF3254"/>
    <w:rsid w:val="00C03CD8"/>
    <w:rsid w:val="00C12A58"/>
    <w:rsid w:val="00C14978"/>
    <w:rsid w:val="00C16367"/>
    <w:rsid w:val="00C2395C"/>
    <w:rsid w:val="00C255CB"/>
    <w:rsid w:val="00C2610B"/>
    <w:rsid w:val="00C266E2"/>
    <w:rsid w:val="00C276CF"/>
    <w:rsid w:val="00C27EF0"/>
    <w:rsid w:val="00C37330"/>
    <w:rsid w:val="00C43401"/>
    <w:rsid w:val="00C44C3B"/>
    <w:rsid w:val="00C44DCC"/>
    <w:rsid w:val="00C46558"/>
    <w:rsid w:val="00C4778D"/>
    <w:rsid w:val="00C64ECD"/>
    <w:rsid w:val="00C819A4"/>
    <w:rsid w:val="00C87A99"/>
    <w:rsid w:val="00C90207"/>
    <w:rsid w:val="00C95BE2"/>
    <w:rsid w:val="00CA18BE"/>
    <w:rsid w:val="00CA287D"/>
    <w:rsid w:val="00CB07D5"/>
    <w:rsid w:val="00CB12A2"/>
    <w:rsid w:val="00CD4046"/>
    <w:rsid w:val="00CD51CE"/>
    <w:rsid w:val="00CE275D"/>
    <w:rsid w:val="00D02BC4"/>
    <w:rsid w:val="00D20DFD"/>
    <w:rsid w:val="00D26A6B"/>
    <w:rsid w:val="00D275BE"/>
    <w:rsid w:val="00D275CB"/>
    <w:rsid w:val="00D32575"/>
    <w:rsid w:val="00D376C5"/>
    <w:rsid w:val="00D41C5A"/>
    <w:rsid w:val="00D425DC"/>
    <w:rsid w:val="00D5550A"/>
    <w:rsid w:val="00D6098F"/>
    <w:rsid w:val="00D62BE9"/>
    <w:rsid w:val="00D65E87"/>
    <w:rsid w:val="00D67B4B"/>
    <w:rsid w:val="00D711E5"/>
    <w:rsid w:val="00D73217"/>
    <w:rsid w:val="00D81C5B"/>
    <w:rsid w:val="00D8228B"/>
    <w:rsid w:val="00D83F62"/>
    <w:rsid w:val="00D96EDC"/>
    <w:rsid w:val="00DA612A"/>
    <w:rsid w:val="00DA78A8"/>
    <w:rsid w:val="00DB40FA"/>
    <w:rsid w:val="00DB4368"/>
    <w:rsid w:val="00DD42BD"/>
    <w:rsid w:val="00DD6DD5"/>
    <w:rsid w:val="00DD77B6"/>
    <w:rsid w:val="00DE6E85"/>
    <w:rsid w:val="00DF0007"/>
    <w:rsid w:val="00DF2F8B"/>
    <w:rsid w:val="00E0163E"/>
    <w:rsid w:val="00E05A77"/>
    <w:rsid w:val="00E14218"/>
    <w:rsid w:val="00E2299B"/>
    <w:rsid w:val="00E270B8"/>
    <w:rsid w:val="00E34410"/>
    <w:rsid w:val="00E4224A"/>
    <w:rsid w:val="00E441E5"/>
    <w:rsid w:val="00E5165B"/>
    <w:rsid w:val="00E52D65"/>
    <w:rsid w:val="00E5330A"/>
    <w:rsid w:val="00E56263"/>
    <w:rsid w:val="00E579A1"/>
    <w:rsid w:val="00E6504E"/>
    <w:rsid w:val="00E67D95"/>
    <w:rsid w:val="00E71E6A"/>
    <w:rsid w:val="00E72E16"/>
    <w:rsid w:val="00E76854"/>
    <w:rsid w:val="00E9224E"/>
    <w:rsid w:val="00E930A6"/>
    <w:rsid w:val="00E959AD"/>
    <w:rsid w:val="00E95E03"/>
    <w:rsid w:val="00E972BE"/>
    <w:rsid w:val="00E976B3"/>
    <w:rsid w:val="00EA2485"/>
    <w:rsid w:val="00EA4D92"/>
    <w:rsid w:val="00EA627B"/>
    <w:rsid w:val="00EA6EDE"/>
    <w:rsid w:val="00EB3A33"/>
    <w:rsid w:val="00EB57E5"/>
    <w:rsid w:val="00EC1F7E"/>
    <w:rsid w:val="00EC46DC"/>
    <w:rsid w:val="00EC628E"/>
    <w:rsid w:val="00EC6B53"/>
    <w:rsid w:val="00ED1D57"/>
    <w:rsid w:val="00ED1EF3"/>
    <w:rsid w:val="00ED4457"/>
    <w:rsid w:val="00ED7472"/>
    <w:rsid w:val="00EF087F"/>
    <w:rsid w:val="00EF1DB0"/>
    <w:rsid w:val="00EF30F0"/>
    <w:rsid w:val="00EF4276"/>
    <w:rsid w:val="00EF4CBE"/>
    <w:rsid w:val="00EF69A0"/>
    <w:rsid w:val="00F13D8F"/>
    <w:rsid w:val="00F140A0"/>
    <w:rsid w:val="00F16E95"/>
    <w:rsid w:val="00F21B46"/>
    <w:rsid w:val="00F329C1"/>
    <w:rsid w:val="00F46D0E"/>
    <w:rsid w:val="00F474BD"/>
    <w:rsid w:val="00F51003"/>
    <w:rsid w:val="00F63A80"/>
    <w:rsid w:val="00F641B1"/>
    <w:rsid w:val="00F66F9C"/>
    <w:rsid w:val="00F7283D"/>
    <w:rsid w:val="00F763A2"/>
    <w:rsid w:val="00F8510A"/>
    <w:rsid w:val="00F85C25"/>
    <w:rsid w:val="00F87E1F"/>
    <w:rsid w:val="00F91610"/>
    <w:rsid w:val="00F9187A"/>
    <w:rsid w:val="00FA3566"/>
    <w:rsid w:val="00FB5BC6"/>
    <w:rsid w:val="00FB6AA4"/>
    <w:rsid w:val="00FC642D"/>
    <w:rsid w:val="00FD3376"/>
    <w:rsid w:val="00FD46D8"/>
    <w:rsid w:val="00FE4250"/>
    <w:rsid w:val="00FF7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BD1"/>
  <w15:docId w15:val="{4AD334F4-C846-4234-98E0-FCFD724F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8A8"/>
  </w:style>
  <w:style w:type="paragraph" w:styleId="Heading30">
    <w:name w:val="heading 3"/>
    <w:basedOn w:val="Normal"/>
    <w:next w:val="Normal"/>
    <w:link w:val="Heading3Char"/>
    <w:uiPriority w:val="9"/>
    <w:semiHidden/>
    <w:unhideWhenUsed/>
    <w:qFormat/>
    <w:rsid w:val="003B7F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rsid w:val="00DA78A8"/>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CellBody">
    <w:name w:val="CellBody"/>
    <w:uiPriority w:val="99"/>
    <w:rsid w:val="00DA78A8"/>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DA78A8"/>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H3">
    <w:name w:val="H3"/>
    <w:aliases w:val="1.1.1"/>
    <w:next w:val="T"/>
    <w:link w:val="H3Char"/>
    <w:uiPriority w:val="99"/>
    <w:rsid w:val="00DA78A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link w:val="TChar"/>
    <w:uiPriority w:val="99"/>
    <w:rsid w:val="00DA78A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TableTitle">
    <w:name w:val="TableTitle"/>
    <w:next w:val="Normal"/>
    <w:uiPriority w:val="99"/>
    <w:rsid w:val="00DA78A8"/>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VariableList">
    <w:name w:val="VariableList"/>
    <w:uiPriority w:val="99"/>
    <w:rsid w:val="00DA78A8"/>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EquationVariables">
    <w:name w:val="EquationVariables"/>
    <w:uiPriority w:val="99"/>
    <w:rsid w:val="00DA78A8"/>
    <w:rPr>
      <w:i/>
      <w:iCs/>
    </w:rPr>
  </w:style>
  <w:style w:type="character" w:styleId="Hyperlink">
    <w:name w:val="Hyperlink"/>
    <w:basedOn w:val="DefaultParagraphFont"/>
    <w:uiPriority w:val="99"/>
    <w:unhideWhenUsed/>
    <w:rsid w:val="002C106E"/>
    <w:rPr>
      <w:color w:val="0563C1" w:themeColor="hyperlink"/>
      <w:u w:val="single"/>
    </w:rPr>
  </w:style>
  <w:style w:type="character" w:customStyle="1" w:styleId="UnresolvedMention1">
    <w:name w:val="Unresolved Mention1"/>
    <w:basedOn w:val="DefaultParagraphFont"/>
    <w:uiPriority w:val="99"/>
    <w:semiHidden/>
    <w:unhideWhenUsed/>
    <w:rsid w:val="002C106E"/>
    <w:rPr>
      <w:color w:val="605E5C"/>
      <w:shd w:val="clear" w:color="auto" w:fill="E1DFDD"/>
    </w:rPr>
  </w:style>
  <w:style w:type="paragraph" w:customStyle="1" w:styleId="heading3">
    <w:name w:val="heading3"/>
    <w:basedOn w:val="H3"/>
    <w:link w:val="heading3Char0"/>
    <w:qFormat/>
    <w:rsid w:val="003B7FD0"/>
    <w:pPr>
      <w:numPr>
        <w:numId w:val="1"/>
      </w:numPr>
    </w:pPr>
    <w:rPr>
      <w:w w:val="100"/>
    </w:rPr>
  </w:style>
  <w:style w:type="paragraph" w:customStyle="1" w:styleId="Style1">
    <w:name w:val="Style1"/>
    <w:basedOn w:val="heading3"/>
    <w:next w:val="Heading30"/>
    <w:autoRedefine/>
    <w:qFormat/>
    <w:rsid w:val="00965C81"/>
    <w:pPr>
      <w:numPr>
        <w:numId w:val="2"/>
      </w:numPr>
    </w:pPr>
    <w:rPr>
      <w:rFonts w:ascii="Times New Roman" w:hAnsi="Times New Roman" w:cs="Times New Roman"/>
    </w:rPr>
  </w:style>
  <w:style w:type="character" w:customStyle="1" w:styleId="H3Char">
    <w:name w:val="H3 Char"/>
    <w:aliases w:val="1.1.1 Char"/>
    <w:basedOn w:val="DefaultParagraphFont"/>
    <w:link w:val="H3"/>
    <w:uiPriority w:val="99"/>
    <w:rsid w:val="003B7FD0"/>
    <w:rPr>
      <w:rFonts w:ascii="Arial" w:hAnsi="Arial" w:cs="Arial"/>
      <w:b/>
      <w:bCs/>
      <w:color w:val="000000"/>
      <w:w w:val="0"/>
      <w:sz w:val="20"/>
      <w:szCs w:val="20"/>
    </w:rPr>
  </w:style>
  <w:style w:type="character" w:customStyle="1" w:styleId="heading3Char0">
    <w:name w:val="heading3 Char"/>
    <w:basedOn w:val="H3Char"/>
    <w:link w:val="heading3"/>
    <w:rsid w:val="003B7FD0"/>
    <w:rPr>
      <w:rFonts w:ascii="Arial" w:hAnsi="Arial" w:cs="Arial"/>
      <w:b/>
      <w:bCs/>
      <w:color w:val="000000"/>
      <w:w w:val="0"/>
      <w:sz w:val="20"/>
      <w:szCs w:val="20"/>
    </w:rPr>
  </w:style>
  <w:style w:type="paragraph" w:styleId="Caption">
    <w:name w:val="caption"/>
    <w:basedOn w:val="Normal"/>
    <w:next w:val="Normal"/>
    <w:uiPriority w:val="35"/>
    <w:unhideWhenUsed/>
    <w:qFormat/>
    <w:rsid w:val="00395FB5"/>
    <w:pPr>
      <w:spacing w:after="200" w:line="240" w:lineRule="auto"/>
    </w:pPr>
    <w:rPr>
      <w:i/>
      <w:iCs/>
      <w:color w:val="44546A" w:themeColor="text2"/>
      <w:sz w:val="18"/>
      <w:szCs w:val="18"/>
    </w:rPr>
  </w:style>
  <w:style w:type="character" w:customStyle="1" w:styleId="Heading3Char">
    <w:name w:val="Heading 3 Char"/>
    <w:basedOn w:val="DefaultParagraphFont"/>
    <w:link w:val="Heading30"/>
    <w:uiPriority w:val="9"/>
    <w:semiHidden/>
    <w:rsid w:val="003B7FD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EF4276"/>
    <w:pPr>
      <w:spacing w:after="0" w:line="240" w:lineRule="auto"/>
    </w:pPr>
  </w:style>
  <w:style w:type="character" w:styleId="PlaceholderText">
    <w:name w:val="Placeholder Text"/>
    <w:basedOn w:val="DefaultParagraphFont"/>
    <w:uiPriority w:val="99"/>
    <w:semiHidden/>
    <w:rsid w:val="00CD4046"/>
    <w:rPr>
      <w:color w:val="808080"/>
    </w:rPr>
  </w:style>
  <w:style w:type="paragraph" w:styleId="BalloonText">
    <w:name w:val="Balloon Text"/>
    <w:basedOn w:val="Normal"/>
    <w:link w:val="BalloonTextChar"/>
    <w:uiPriority w:val="99"/>
    <w:semiHidden/>
    <w:unhideWhenUsed/>
    <w:rsid w:val="00C81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9A4"/>
    <w:rPr>
      <w:rFonts w:ascii="Segoe UI" w:hAnsi="Segoe UI" w:cs="Segoe UI"/>
      <w:sz w:val="18"/>
      <w:szCs w:val="18"/>
    </w:rPr>
  </w:style>
  <w:style w:type="paragraph" w:customStyle="1" w:styleId="T1">
    <w:name w:val="T1"/>
    <w:basedOn w:val="Normal"/>
    <w:rsid w:val="006A1798"/>
    <w:pPr>
      <w:spacing w:after="0" w:line="240" w:lineRule="auto"/>
      <w:jc w:val="center"/>
    </w:pPr>
    <w:rPr>
      <w:rFonts w:ascii="Times New Roman" w:eastAsia="Batang" w:hAnsi="Times New Roman" w:cs="Times New Roman"/>
      <w:b/>
      <w:sz w:val="28"/>
      <w:szCs w:val="20"/>
      <w:lang w:val="en-GB" w:eastAsia="en-US"/>
    </w:rPr>
  </w:style>
  <w:style w:type="paragraph" w:customStyle="1" w:styleId="T2">
    <w:name w:val="T2"/>
    <w:basedOn w:val="T1"/>
    <w:rsid w:val="006A1798"/>
    <w:pPr>
      <w:spacing w:after="240"/>
      <w:ind w:left="720" w:right="720"/>
    </w:pPr>
  </w:style>
  <w:style w:type="paragraph" w:styleId="NormalWeb">
    <w:name w:val="Normal (Web)"/>
    <w:basedOn w:val="Normal"/>
    <w:uiPriority w:val="99"/>
    <w:unhideWhenUsed/>
    <w:rsid w:val="006A1798"/>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ListParagraph">
    <w:name w:val="List Paragraph"/>
    <w:basedOn w:val="Normal"/>
    <w:uiPriority w:val="1"/>
    <w:qFormat/>
    <w:rsid w:val="006A1798"/>
    <w:pPr>
      <w:spacing w:after="0" w:line="240" w:lineRule="auto"/>
      <w:ind w:left="720"/>
      <w:contextualSpacing/>
    </w:pPr>
    <w:rPr>
      <w:rFonts w:ascii="Times New Roman" w:eastAsia="Batang" w:hAnsi="Times New Roman" w:cs="Times New Roman"/>
      <w:szCs w:val="20"/>
      <w:lang w:val="en-GB" w:eastAsia="en-US"/>
    </w:rPr>
  </w:style>
  <w:style w:type="paragraph" w:styleId="Header">
    <w:name w:val="header"/>
    <w:basedOn w:val="Normal"/>
    <w:link w:val="HeaderChar"/>
    <w:uiPriority w:val="99"/>
    <w:unhideWhenUsed/>
    <w:rsid w:val="002F7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227"/>
  </w:style>
  <w:style w:type="paragraph" w:styleId="Footer">
    <w:name w:val="footer"/>
    <w:basedOn w:val="Normal"/>
    <w:link w:val="FooterChar"/>
    <w:uiPriority w:val="99"/>
    <w:unhideWhenUsed/>
    <w:rsid w:val="002F7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227"/>
  </w:style>
  <w:style w:type="character" w:customStyle="1" w:styleId="TChar">
    <w:name w:val="T Char"/>
    <w:aliases w:val="Text Char"/>
    <w:basedOn w:val="DefaultParagraphFont"/>
    <w:link w:val="T"/>
    <w:uiPriority w:val="99"/>
    <w:rsid w:val="00ED1D57"/>
    <w:rPr>
      <w:rFonts w:ascii="Times New Roman" w:hAnsi="Times New Roman" w:cs="Times New Roman"/>
      <w:color w:val="000000"/>
      <w:w w:val="0"/>
      <w:sz w:val="20"/>
      <w:szCs w:val="20"/>
    </w:rPr>
  </w:style>
  <w:style w:type="character" w:styleId="CommentReference">
    <w:name w:val="annotation reference"/>
    <w:basedOn w:val="DefaultParagraphFont"/>
    <w:uiPriority w:val="99"/>
    <w:semiHidden/>
    <w:unhideWhenUsed/>
    <w:rsid w:val="00EC628E"/>
    <w:rPr>
      <w:sz w:val="16"/>
      <w:szCs w:val="16"/>
    </w:rPr>
  </w:style>
  <w:style w:type="paragraph" w:styleId="CommentText">
    <w:name w:val="annotation text"/>
    <w:basedOn w:val="Normal"/>
    <w:link w:val="CommentTextChar"/>
    <w:uiPriority w:val="99"/>
    <w:unhideWhenUsed/>
    <w:rsid w:val="00EC628E"/>
    <w:pPr>
      <w:spacing w:line="240" w:lineRule="auto"/>
    </w:pPr>
    <w:rPr>
      <w:sz w:val="20"/>
      <w:szCs w:val="20"/>
    </w:rPr>
  </w:style>
  <w:style w:type="character" w:customStyle="1" w:styleId="CommentTextChar">
    <w:name w:val="Comment Text Char"/>
    <w:basedOn w:val="DefaultParagraphFont"/>
    <w:link w:val="CommentText"/>
    <w:uiPriority w:val="99"/>
    <w:rsid w:val="00EC628E"/>
    <w:rPr>
      <w:sz w:val="20"/>
      <w:szCs w:val="20"/>
    </w:rPr>
  </w:style>
  <w:style w:type="paragraph" w:styleId="CommentSubject">
    <w:name w:val="annotation subject"/>
    <w:basedOn w:val="CommentText"/>
    <w:next w:val="CommentText"/>
    <w:link w:val="CommentSubjectChar"/>
    <w:uiPriority w:val="99"/>
    <w:semiHidden/>
    <w:unhideWhenUsed/>
    <w:rsid w:val="00EC628E"/>
    <w:rPr>
      <w:b/>
      <w:bCs/>
    </w:rPr>
  </w:style>
  <w:style w:type="character" w:customStyle="1" w:styleId="CommentSubjectChar">
    <w:name w:val="Comment Subject Char"/>
    <w:basedOn w:val="CommentTextChar"/>
    <w:link w:val="CommentSubject"/>
    <w:uiPriority w:val="99"/>
    <w:semiHidden/>
    <w:rsid w:val="00EC628E"/>
    <w:rPr>
      <w:b/>
      <w:bCs/>
      <w:sz w:val="20"/>
      <w:szCs w:val="20"/>
    </w:rPr>
  </w:style>
  <w:style w:type="paragraph" w:customStyle="1" w:styleId="H4">
    <w:name w:val="H4"/>
    <w:aliases w:val="1.1.1.1"/>
    <w:next w:val="T"/>
    <w:uiPriority w:val="99"/>
    <w:rsid w:val="001C39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lang w:eastAsia="ko-KR"/>
    </w:rPr>
  </w:style>
  <w:style w:type="paragraph" w:customStyle="1" w:styleId="H5">
    <w:name w:val="H5"/>
    <w:aliases w:val="1.1.1.1.11"/>
    <w:next w:val="T"/>
    <w:uiPriority w:val="99"/>
    <w:rsid w:val="001C39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lang w:eastAsia="ko-KR"/>
    </w:rPr>
  </w:style>
  <w:style w:type="paragraph" w:customStyle="1" w:styleId="A1TableTitle">
    <w:name w:val="A1TableTitle"/>
    <w:next w:val="T"/>
    <w:uiPriority w:val="99"/>
    <w:rsid w:val="00B135FC"/>
    <w:pPr>
      <w:widowControl w:val="0"/>
      <w:autoSpaceDE w:val="0"/>
      <w:autoSpaceDN w:val="0"/>
      <w:adjustRightInd w:val="0"/>
      <w:spacing w:after="0" w:line="240" w:lineRule="atLeast"/>
      <w:jc w:val="center"/>
    </w:pPr>
    <w:rPr>
      <w:rFonts w:ascii="Arial" w:hAnsi="Arial" w:cs="Arial"/>
      <w:b/>
      <w:bCs/>
      <w:color w:val="000000"/>
      <w:w w:val="0"/>
      <w:sz w:val="20"/>
      <w:szCs w:val="20"/>
      <w:lang w:eastAsia="ko-KR"/>
    </w:rPr>
  </w:style>
  <w:style w:type="paragraph" w:customStyle="1" w:styleId="Ab">
    <w:name w:val="Ab"/>
    <w:aliases w:val="Abstract"/>
    <w:uiPriority w:val="99"/>
    <w:rsid w:val="00B135FC"/>
    <w:pPr>
      <w:widowControl w:val="0"/>
      <w:autoSpaceDE w:val="0"/>
      <w:autoSpaceDN w:val="0"/>
      <w:adjustRightInd w:val="0"/>
      <w:spacing w:before="720" w:after="0" w:line="240" w:lineRule="atLeast"/>
      <w:jc w:val="both"/>
    </w:pPr>
    <w:rPr>
      <w:rFonts w:ascii="Arial" w:hAnsi="Arial" w:cs="Arial"/>
      <w:color w:val="000000"/>
      <w:w w:val="0"/>
      <w:sz w:val="20"/>
      <w:szCs w:val="20"/>
      <w:lang w:eastAsia="ko-KR"/>
    </w:rPr>
  </w:style>
  <w:style w:type="paragraph" w:customStyle="1" w:styleId="AFigTitle">
    <w:name w:val="AFigTitle"/>
    <w:uiPriority w:val="99"/>
    <w:rsid w:val="00B135FC"/>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customStyle="1" w:styleId="AH1">
    <w:name w:val="AH1"/>
    <w:aliases w:val="A.1"/>
    <w:next w:val="T"/>
    <w:uiPriority w:val="99"/>
    <w:rsid w:val="00B135FC"/>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AH2">
    <w:name w:val="AH2"/>
    <w:aliases w:val="A.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lang w:eastAsia="ko-KR"/>
    </w:rPr>
  </w:style>
  <w:style w:type="paragraph" w:customStyle="1" w:styleId="AH3">
    <w:name w:val="AH3"/>
    <w:aliases w:val="A.1.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lang w:eastAsia="ko-KR"/>
    </w:rPr>
  </w:style>
  <w:style w:type="paragraph" w:customStyle="1" w:styleId="AH4">
    <w:name w:val="AH4"/>
    <w:aliases w:val="A.1.1.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lang w:eastAsia="ko-KR"/>
    </w:rPr>
  </w:style>
  <w:style w:type="paragraph" w:customStyle="1" w:styleId="AH5">
    <w:name w:val="AH5"/>
    <w:aliases w:val="A.1.1.1.1.1"/>
    <w:next w:val="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lang w:eastAsia="ko-KR"/>
    </w:rPr>
  </w:style>
  <w:style w:type="paragraph" w:customStyle="1" w:styleId="AI">
    <w:name w:val="AI"/>
    <w:aliases w:val="Annex"/>
    <w:next w:val="I"/>
    <w:uiPriority w:val="99"/>
    <w:rsid w:val="00B135FC"/>
    <w:pPr>
      <w:keepNext/>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AN">
    <w:name w:val="AN"/>
    <w:aliases w:val="Annex1"/>
    <w:next w:val="Nor"/>
    <w:uiPriority w:val="99"/>
    <w:rsid w:val="00B135FC"/>
    <w:pPr>
      <w:keepNext/>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Annexes">
    <w:name w:val="Annexes"/>
    <w:next w:val="T"/>
    <w:uiPriority w:val="99"/>
    <w:rsid w:val="00B135FC"/>
    <w:pPr>
      <w:keepNext/>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AP5">
    <w:name w:val="AP5"/>
    <w:aliases w:val="1.1.1.1.1"/>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lang w:eastAsia="ko-KR"/>
    </w:rPr>
  </w:style>
  <w:style w:type="paragraph" w:customStyle="1" w:styleId="AT">
    <w:name w:val="AT"/>
    <w:aliases w:val="AnnexTitle"/>
    <w:next w:val="T"/>
    <w:uiPriority w:val="99"/>
    <w:rsid w:val="00B135FC"/>
    <w:pPr>
      <w:keepNext/>
      <w:autoSpaceDE w:val="0"/>
      <w:autoSpaceDN w:val="0"/>
      <w:adjustRightInd w:val="0"/>
      <w:spacing w:after="240" w:line="320" w:lineRule="atLeast"/>
    </w:pPr>
    <w:rPr>
      <w:rFonts w:ascii="Arial" w:hAnsi="Arial" w:cs="Arial"/>
      <w:b/>
      <w:bCs/>
      <w:color w:val="000000"/>
      <w:w w:val="0"/>
      <w:sz w:val="28"/>
      <w:szCs w:val="28"/>
      <w:lang w:eastAsia="ko-KR"/>
    </w:rPr>
  </w:style>
  <w:style w:type="paragraph" w:customStyle="1" w:styleId="ATableTitle">
    <w:name w:val="ATableTitle"/>
    <w:next w:val="T"/>
    <w:uiPriority w:val="99"/>
    <w:rsid w:val="00B135FC"/>
    <w:pPr>
      <w:widowControl w:val="0"/>
      <w:autoSpaceDE w:val="0"/>
      <w:autoSpaceDN w:val="0"/>
      <w:adjustRightInd w:val="0"/>
      <w:spacing w:after="0" w:line="240" w:lineRule="atLeast"/>
      <w:jc w:val="center"/>
    </w:pPr>
    <w:rPr>
      <w:rFonts w:ascii="Arial" w:hAnsi="Arial" w:cs="Arial"/>
      <w:b/>
      <w:bCs/>
      <w:color w:val="000000"/>
      <w:w w:val="0"/>
      <w:sz w:val="20"/>
      <w:szCs w:val="20"/>
      <w:lang w:eastAsia="ko-KR"/>
    </w:rPr>
  </w:style>
  <w:style w:type="paragraph" w:customStyle="1" w:styleId="AU">
    <w:name w:val="AU"/>
    <w:aliases w:val="UnnumbAnnex"/>
    <w:uiPriority w:val="99"/>
    <w:rsid w:val="00B135FC"/>
    <w:pPr>
      <w:keepNext/>
      <w:autoSpaceDE w:val="0"/>
      <w:autoSpaceDN w:val="0"/>
      <w:adjustRightInd w:val="0"/>
      <w:spacing w:before="480" w:after="320" w:line="320" w:lineRule="atLeast"/>
    </w:pPr>
    <w:rPr>
      <w:rFonts w:ascii="Arial" w:hAnsi="Arial" w:cs="Arial"/>
      <w:b/>
      <w:bCs/>
      <w:color w:val="000000"/>
      <w:w w:val="0"/>
      <w:sz w:val="28"/>
      <w:szCs w:val="28"/>
      <w:lang w:eastAsia="ko-KR"/>
    </w:rPr>
  </w:style>
  <w:style w:type="paragraph" w:styleId="Bibliography">
    <w:name w:val="Bibliography"/>
    <w:basedOn w:val="Normal"/>
    <w:next w:val="Normal"/>
    <w:uiPriority w:val="99"/>
    <w:rsid w:val="00B135FC"/>
    <w:pPr>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Body">
    <w:name w:val="Body"/>
    <w:uiPriority w:val="99"/>
    <w:rsid w:val="00B135FC"/>
    <w:pPr>
      <w:widowControl w:val="0"/>
      <w:autoSpaceDE w:val="0"/>
      <w:autoSpaceDN w:val="0"/>
      <w:adjustRightInd w:val="0"/>
      <w:spacing w:before="480" w:after="0" w:line="240" w:lineRule="atLeast"/>
      <w:jc w:val="both"/>
    </w:pPr>
    <w:rPr>
      <w:rFonts w:ascii="Arial" w:hAnsi="Arial" w:cs="Arial"/>
      <w:color w:val="000000"/>
      <w:w w:val="0"/>
      <w:sz w:val="20"/>
      <w:szCs w:val="20"/>
      <w:lang w:eastAsia="ko-KR"/>
    </w:rPr>
  </w:style>
  <w:style w:type="paragraph" w:customStyle="1" w:styleId="Bulleted">
    <w:name w:val="Bulleted"/>
    <w:uiPriority w:val="99"/>
    <w:rsid w:val="00B135FC"/>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CellBodyCentred">
    <w:name w:val="CellBodyCentred"/>
    <w:uiPriority w:val="99"/>
    <w:rsid w:val="00B135FC"/>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ko-KR"/>
    </w:rPr>
  </w:style>
  <w:style w:type="paragraph" w:customStyle="1" w:styleId="Ch">
    <w:name w:val="Ch"/>
    <w:aliases w:val="Chair"/>
    <w:uiPriority w:val="99"/>
    <w:rsid w:val="00B135FC"/>
    <w:pPr>
      <w:widowControl w:val="0"/>
      <w:autoSpaceDE w:val="0"/>
      <w:autoSpaceDN w:val="0"/>
      <w:adjustRightInd w:val="0"/>
      <w:spacing w:after="0" w:line="240" w:lineRule="atLeast"/>
      <w:jc w:val="center"/>
    </w:pPr>
    <w:rPr>
      <w:rFonts w:ascii="Times New Roman" w:hAnsi="Times New Roman" w:cs="Times New Roman"/>
      <w:color w:val="000000"/>
      <w:w w:val="0"/>
      <w:sz w:val="20"/>
      <w:szCs w:val="20"/>
      <w:lang w:eastAsia="ko-KR"/>
    </w:rPr>
  </w:style>
  <w:style w:type="paragraph" w:customStyle="1" w:styleId="Committee">
    <w:name w:val="Committee"/>
    <w:uiPriority w:val="99"/>
    <w:rsid w:val="00B135FC"/>
    <w:pPr>
      <w:widowControl w:val="0"/>
      <w:autoSpaceDE w:val="0"/>
      <w:autoSpaceDN w:val="0"/>
      <w:adjustRightInd w:val="0"/>
      <w:spacing w:before="120" w:after="0" w:line="260" w:lineRule="atLeast"/>
      <w:jc w:val="both"/>
    </w:pPr>
    <w:rPr>
      <w:rFonts w:ascii="Arial" w:hAnsi="Arial" w:cs="Arial"/>
      <w:b/>
      <w:bCs/>
      <w:color w:val="000000"/>
      <w:w w:val="0"/>
      <w:lang w:eastAsia="ko-KR"/>
    </w:rPr>
  </w:style>
  <w:style w:type="paragraph" w:customStyle="1" w:styleId="CommitteeList">
    <w:name w:val="CommitteeList"/>
    <w:uiPriority w:val="99"/>
    <w:rsid w:val="00B135FC"/>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lang w:eastAsia="ko-KR"/>
    </w:rPr>
  </w:style>
  <w:style w:type="paragraph" w:customStyle="1" w:styleId="Contents">
    <w:name w:val="Contents"/>
    <w:uiPriority w:val="99"/>
    <w:rsid w:val="00B135FC"/>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contheader">
    <w:name w:val="contheader"/>
    <w:uiPriority w:val="99"/>
    <w:rsid w:val="00B135FC"/>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lang w:eastAsia="ko-KR"/>
    </w:rPr>
  </w:style>
  <w:style w:type="paragraph" w:customStyle="1" w:styleId="CT">
    <w:name w:val="CT"/>
    <w:aliases w:val="ChapterTitle"/>
    <w:uiPriority w:val="99"/>
    <w:rsid w:val="00B135FC"/>
    <w:pPr>
      <w:keepNext/>
      <w:autoSpaceDE w:val="0"/>
      <w:autoSpaceDN w:val="0"/>
      <w:adjustRightInd w:val="0"/>
      <w:spacing w:after="0" w:line="320" w:lineRule="atLeast"/>
      <w:ind w:firstLine="200"/>
      <w:jc w:val="center"/>
    </w:pPr>
    <w:rPr>
      <w:rFonts w:ascii="Arial" w:hAnsi="Arial" w:cs="Arial"/>
      <w:b/>
      <w:bCs/>
      <w:color w:val="000000"/>
      <w:w w:val="0"/>
      <w:sz w:val="28"/>
      <w:szCs w:val="28"/>
      <w:lang w:eastAsia="ko-KR"/>
    </w:rPr>
  </w:style>
  <w:style w:type="paragraph" w:customStyle="1" w:styleId="D">
    <w:name w:val="D"/>
    <w:aliases w:val="DashedList"/>
    <w:uiPriority w:val="99"/>
    <w:rsid w:val="00B135FC"/>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lang w:eastAsia="ko-KR"/>
    </w:rPr>
  </w:style>
  <w:style w:type="paragraph" w:customStyle="1" w:styleId="D2">
    <w:name w:val="D2"/>
    <w:aliases w:val="Definitions"/>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3">
    <w:name w:val="D3"/>
    <w:aliases w:val="Definitions4"/>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4">
    <w:name w:val="D4"/>
    <w:aliases w:val="Definitions3"/>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5">
    <w:name w:val="D5"/>
    <w:aliases w:val="Definitions2"/>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efinitions1">
    <w:name w:val="Definitions1"/>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Designation">
    <w:name w:val="Designation"/>
    <w:next w:val="Body"/>
    <w:uiPriority w:val="99"/>
    <w:rsid w:val="00B135FC"/>
    <w:pPr>
      <w:keepNext/>
      <w:widowControl w:val="0"/>
      <w:suppressAutoHyphens/>
      <w:autoSpaceDE w:val="0"/>
      <w:autoSpaceDN w:val="0"/>
      <w:adjustRightInd w:val="0"/>
      <w:spacing w:before="480" w:after="1200" w:line="240" w:lineRule="atLeast"/>
      <w:jc w:val="right"/>
    </w:pPr>
    <w:rPr>
      <w:rFonts w:ascii="Arial" w:hAnsi="Arial" w:cs="Arial"/>
      <w:b/>
      <w:bCs/>
      <w:color w:val="000000"/>
      <w:w w:val="0"/>
      <w:lang w:eastAsia="ko-KR"/>
    </w:rPr>
  </w:style>
  <w:style w:type="paragraph" w:customStyle="1" w:styleId="DL">
    <w:name w:val="DL"/>
    <w:aliases w:val="DashedList3"/>
    <w:uiPriority w:val="99"/>
    <w:rsid w:val="00B135FC"/>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DL1">
    <w:name w:val="DL1"/>
    <w:aliases w:val="DashedList2"/>
    <w:uiPriority w:val="99"/>
    <w:rsid w:val="00B135FC"/>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200"/>
      <w:jc w:val="both"/>
    </w:pPr>
    <w:rPr>
      <w:rFonts w:ascii="Times New Roman" w:hAnsi="Times New Roman" w:cs="Times New Roman"/>
      <w:color w:val="000000"/>
      <w:w w:val="0"/>
      <w:sz w:val="20"/>
      <w:szCs w:val="20"/>
      <w:lang w:eastAsia="ko-KR"/>
    </w:rPr>
  </w:style>
  <w:style w:type="paragraph" w:customStyle="1" w:styleId="DL2">
    <w:name w:val="DL2"/>
    <w:aliases w:val="DashedList1"/>
    <w:uiPriority w:val="99"/>
    <w:rsid w:val="00B135FC"/>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lang w:eastAsia="ko-KR"/>
    </w:rPr>
  </w:style>
  <w:style w:type="paragraph" w:customStyle="1" w:styleId="EditiingInstruction">
    <w:name w:val="Editiing Instruction"/>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0"/>
      <w:sz w:val="20"/>
      <w:szCs w:val="20"/>
      <w:lang w:eastAsia="ko-KR"/>
    </w:rPr>
  </w:style>
  <w:style w:type="paragraph" w:customStyle="1" w:styleId="EditorNote">
    <w:name w:val="Editor_Note"/>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lang w:eastAsia="ko-KR"/>
    </w:rPr>
  </w:style>
  <w:style w:type="paragraph" w:customStyle="1" w:styleId="Equation">
    <w:name w:val="Equation"/>
    <w:uiPriority w:val="99"/>
    <w:rsid w:val="00B135F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lang w:eastAsia="ko-KR"/>
    </w:rPr>
  </w:style>
  <w:style w:type="paragraph" w:customStyle="1" w:styleId="EU">
    <w:name w:val="EU"/>
    <w:aliases w:val="EquationUnnumbered"/>
    <w:uiPriority w:val="99"/>
    <w:rsid w:val="00B135FC"/>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lang w:eastAsia="ko-KR"/>
    </w:rPr>
  </w:style>
  <w:style w:type="paragraph" w:customStyle="1" w:styleId="FigCaption">
    <w:name w:val="FigCaption"/>
    <w:uiPriority w:val="99"/>
    <w:rsid w:val="00B135FC"/>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customStyle="1" w:styleId="FigTitle">
    <w:name w:val="FigTitle"/>
    <w:uiPriority w:val="99"/>
    <w:rsid w:val="00B135FC"/>
    <w:pPr>
      <w:widowControl w:val="0"/>
      <w:autoSpaceDE w:val="0"/>
      <w:autoSpaceDN w:val="0"/>
      <w:adjustRightInd w:val="0"/>
      <w:spacing w:before="240" w:after="0" w:line="240" w:lineRule="atLeast"/>
      <w:jc w:val="center"/>
    </w:pPr>
    <w:rPr>
      <w:rFonts w:ascii="Arial" w:hAnsi="Arial" w:cs="Arial"/>
      <w:b/>
      <w:bCs/>
      <w:color w:val="000000"/>
      <w:w w:val="0"/>
      <w:sz w:val="20"/>
      <w:szCs w:val="20"/>
      <w:lang w:eastAsia="ko-KR"/>
    </w:rPr>
  </w:style>
  <w:style w:type="paragraph" w:customStyle="1" w:styleId="figuretext">
    <w:name w:val="figure text"/>
    <w:uiPriority w:val="99"/>
    <w:rsid w:val="00B135FC"/>
    <w:pPr>
      <w:widowControl w:val="0"/>
      <w:suppressAutoHyphens/>
      <w:autoSpaceDE w:val="0"/>
      <w:autoSpaceDN w:val="0"/>
      <w:adjustRightInd w:val="0"/>
      <w:spacing w:after="0" w:line="160" w:lineRule="atLeast"/>
      <w:jc w:val="center"/>
    </w:pPr>
    <w:rPr>
      <w:rFonts w:ascii="Arial" w:hAnsi="Arial" w:cs="Arial"/>
      <w:color w:val="000000"/>
      <w:w w:val="0"/>
      <w:sz w:val="16"/>
      <w:szCs w:val="16"/>
      <w:lang w:eastAsia="ko-KR"/>
    </w:rPr>
  </w:style>
  <w:style w:type="paragraph" w:customStyle="1" w:styleId="FL">
    <w:name w:val="FL"/>
    <w:aliases w:val="FlushLeft"/>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lang w:eastAsia="ko-KR"/>
    </w:rPr>
  </w:style>
  <w:style w:type="paragraph" w:customStyle="1" w:styleId="Footnote">
    <w:name w:val="Footnote"/>
    <w:uiPriority w:val="99"/>
    <w:rsid w:val="00B135FC"/>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lang w:eastAsia="ko-KR"/>
    </w:rPr>
  </w:style>
  <w:style w:type="paragraph" w:customStyle="1" w:styleId="Foreword">
    <w:name w:val="Foreword"/>
    <w:next w:val="ForewordDisclaimer"/>
    <w:uiPriority w:val="99"/>
    <w:rsid w:val="00B135FC"/>
    <w:pPr>
      <w:keepNext/>
      <w:widowControl w:val="0"/>
      <w:autoSpaceDE w:val="0"/>
      <w:autoSpaceDN w:val="0"/>
      <w:adjustRightInd w:val="0"/>
      <w:spacing w:after="240" w:line="280" w:lineRule="atLeast"/>
      <w:jc w:val="center"/>
    </w:pPr>
    <w:rPr>
      <w:rFonts w:ascii="Arial" w:hAnsi="Arial" w:cs="Arial"/>
      <w:b/>
      <w:bCs/>
      <w:color w:val="000000"/>
      <w:w w:val="0"/>
      <w:sz w:val="24"/>
      <w:szCs w:val="24"/>
      <w:lang w:eastAsia="ko-KR"/>
    </w:rPr>
  </w:style>
  <w:style w:type="paragraph" w:customStyle="1" w:styleId="ForewordDisclaimer">
    <w:name w:val="ForewordDisclaimer"/>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lang w:eastAsia="ko-KR"/>
    </w:rPr>
  </w:style>
  <w:style w:type="paragraph" w:customStyle="1" w:styleId="Glossary">
    <w:name w:val="Glossary"/>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H">
    <w:name w:val="H"/>
    <w:aliases w:val="HangingIndent"/>
    <w:uiPriority w:val="99"/>
    <w:rsid w:val="00B135FC"/>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lang w:eastAsia="ko-KR"/>
    </w:rPr>
  </w:style>
  <w:style w:type="paragraph" w:customStyle="1" w:styleId="H1">
    <w:name w:val="H1"/>
    <w:aliases w:val="1stLevelHead"/>
    <w:next w:val="T"/>
    <w:uiPriority w:val="99"/>
    <w:rsid w:val="00B135FC"/>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H2">
    <w:name w:val="H2"/>
    <w:aliases w:val="1.1"/>
    <w:next w:val="T"/>
    <w:uiPriority w:val="99"/>
    <w:rsid w:val="00B135F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ko-KR"/>
    </w:rPr>
  </w:style>
  <w:style w:type="paragraph" w:customStyle="1" w:styleId="Heading1">
    <w:name w:val="Heading1"/>
    <w:next w:val="Body"/>
    <w:uiPriority w:val="99"/>
    <w:rsid w:val="00B135FC"/>
    <w:pPr>
      <w:keepNext/>
      <w:autoSpaceDE w:val="0"/>
      <w:autoSpaceDN w:val="0"/>
      <w:adjustRightInd w:val="0"/>
      <w:spacing w:before="280" w:after="120" w:line="320" w:lineRule="atLeast"/>
    </w:pPr>
    <w:rPr>
      <w:rFonts w:ascii="Times New Roman" w:hAnsi="Times New Roman" w:cs="Times New Roman"/>
      <w:b/>
      <w:bCs/>
      <w:color w:val="000000"/>
      <w:w w:val="0"/>
      <w:sz w:val="28"/>
      <w:szCs w:val="28"/>
      <w:lang w:eastAsia="ko-KR"/>
    </w:rPr>
  </w:style>
  <w:style w:type="paragraph" w:customStyle="1" w:styleId="Heading2">
    <w:name w:val="Heading2"/>
    <w:next w:val="Body"/>
    <w:uiPriority w:val="99"/>
    <w:rsid w:val="00B135FC"/>
    <w:pPr>
      <w:keepNext/>
      <w:autoSpaceDE w:val="0"/>
      <w:autoSpaceDN w:val="0"/>
      <w:adjustRightInd w:val="0"/>
      <w:spacing w:before="240" w:after="60" w:line="280" w:lineRule="atLeast"/>
    </w:pPr>
    <w:rPr>
      <w:rFonts w:ascii="Times New Roman" w:hAnsi="Times New Roman" w:cs="Times New Roman"/>
      <w:b/>
      <w:bCs/>
      <w:color w:val="000000"/>
      <w:w w:val="0"/>
      <w:sz w:val="24"/>
      <w:szCs w:val="24"/>
      <w:lang w:eastAsia="ko-KR"/>
    </w:rPr>
  </w:style>
  <w:style w:type="paragraph" w:customStyle="1" w:styleId="HeadingRunIn">
    <w:name w:val="HeadingRunIn"/>
    <w:next w:val="Body"/>
    <w:uiPriority w:val="99"/>
    <w:rsid w:val="00B135FC"/>
    <w:pPr>
      <w:keepNext/>
      <w:autoSpaceDE w:val="0"/>
      <w:autoSpaceDN w:val="0"/>
      <w:adjustRightInd w:val="0"/>
      <w:spacing w:before="120" w:after="0" w:line="280" w:lineRule="atLeast"/>
    </w:pPr>
    <w:rPr>
      <w:rFonts w:ascii="Times New Roman" w:hAnsi="Times New Roman" w:cs="Times New Roman"/>
      <w:b/>
      <w:bCs/>
      <w:color w:val="000000"/>
      <w:w w:val="0"/>
      <w:sz w:val="24"/>
      <w:szCs w:val="24"/>
      <w:lang w:eastAsia="ko-KR"/>
    </w:rPr>
  </w:style>
  <w:style w:type="paragraph" w:customStyle="1" w:styleId="Hh">
    <w:name w:val="Hh"/>
    <w:aliases w:val="HangingIndent2"/>
    <w:uiPriority w:val="99"/>
    <w:rsid w:val="00B135FC"/>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lang w:eastAsia="ko-KR"/>
    </w:rPr>
  </w:style>
  <w:style w:type="paragraph" w:customStyle="1" w:styleId="Hlast">
    <w:name w:val="Hlast"/>
    <w:aliases w:val="HangingIndentLast"/>
    <w:next w:val="H"/>
    <w:uiPriority w:val="99"/>
    <w:rsid w:val="00B135FC"/>
    <w:pPr>
      <w:tabs>
        <w:tab w:val="left" w:pos="620"/>
      </w:tabs>
      <w:autoSpaceDE w:val="0"/>
      <w:autoSpaceDN w:val="0"/>
      <w:adjustRightInd w:val="0"/>
      <w:spacing w:after="240" w:line="240" w:lineRule="atLeast"/>
      <w:ind w:left="640" w:hanging="440"/>
      <w:jc w:val="both"/>
    </w:pPr>
    <w:rPr>
      <w:rFonts w:ascii="Times New Roman" w:hAnsi="Times New Roman" w:cs="Times New Roman"/>
      <w:color w:val="000000"/>
      <w:w w:val="0"/>
      <w:sz w:val="20"/>
      <w:szCs w:val="20"/>
      <w:lang w:eastAsia="ko-KR"/>
    </w:rPr>
  </w:style>
  <w:style w:type="paragraph" w:customStyle="1" w:styleId="I">
    <w:name w:val="I"/>
    <w:aliases w:val="Informative"/>
    <w:next w:val="AT"/>
    <w:uiPriority w:val="99"/>
    <w:rsid w:val="00B135FC"/>
    <w:pPr>
      <w:keepNext/>
      <w:autoSpaceDE w:val="0"/>
      <w:autoSpaceDN w:val="0"/>
      <w:adjustRightInd w:val="0"/>
      <w:spacing w:before="240" w:after="360" w:line="280" w:lineRule="atLeast"/>
    </w:pPr>
    <w:rPr>
      <w:rFonts w:ascii="Arial" w:hAnsi="Arial" w:cs="Arial"/>
      <w:color w:val="000000"/>
      <w:w w:val="0"/>
      <w:sz w:val="24"/>
      <w:szCs w:val="24"/>
      <w:lang w:eastAsia="ko-KR"/>
    </w:rPr>
  </w:style>
  <w:style w:type="paragraph" w:customStyle="1" w:styleId="Indented">
    <w:name w:val="Indented"/>
    <w:uiPriority w:val="99"/>
    <w:rsid w:val="00B135FC"/>
    <w:pPr>
      <w:tabs>
        <w:tab w:val="left" w:pos="360"/>
      </w:tabs>
      <w:autoSpaceDE w:val="0"/>
      <w:autoSpaceDN w:val="0"/>
      <w:adjustRightInd w:val="0"/>
      <w:spacing w:after="0" w:line="280" w:lineRule="atLeast"/>
      <w:ind w:left="360"/>
    </w:pPr>
    <w:rPr>
      <w:rFonts w:ascii="Times New Roman" w:hAnsi="Times New Roman" w:cs="Times New Roman"/>
      <w:color w:val="000000"/>
      <w:w w:val="0"/>
      <w:sz w:val="24"/>
      <w:szCs w:val="24"/>
      <w:lang w:eastAsia="ko-KR"/>
    </w:rPr>
  </w:style>
  <w:style w:type="paragraph" w:customStyle="1" w:styleId="INT">
    <w:name w:val="INT"/>
    <w:aliases w:val="Introduction"/>
    <w:uiPriority w:val="99"/>
    <w:rsid w:val="00B135FC"/>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lang w:eastAsia="ko-KR"/>
    </w:rPr>
  </w:style>
  <w:style w:type="paragraph" w:customStyle="1" w:styleId="Int2">
    <w:name w:val="Int2"/>
    <w:aliases w:val="Intro2nd"/>
    <w:uiPriority w:val="99"/>
    <w:rsid w:val="00B135FC"/>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lang w:eastAsia="ko-KR"/>
    </w:rPr>
  </w:style>
  <w:style w:type="paragraph" w:customStyle="1" w:styleId="IntDisclaimer">
    <w:name w:val="IntDisclaimer"/>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lang w:eastAsia="ko-KR"/>
    </w:rPr>
  </w:style>
  <w:style w:type="paragraph" w:customStyle="1" w:styleId="Introduction1">
    <w:name w:val="Introduction1"/>
    <w:uiPriority w:val="99"/>
    <w:rsid w:val="00B135FC"/>
    <w:pPr>
      <w:keepNext/>
      <w:widowControl w:val="0"/>
      <w:autoSpaceDE w:val="0"/>
      <w:autoSpaceDN w:val="0"/>
      <w:adjustRightInd w:val="0"/>
      <w:spacing w:before="480" w:after="240" w:line="280" w:lineRule="atLeast"/>
    </w:pPr>
    <w:rPr>
      <w:rFonts w:ascii="Arial" w:hAnsi="Arial" w:cs="Arial"/>
      <w:b/>
      <w:bCs/>
      <w:color w:val="000000"/>
      <w:w w:val="0"/>
      <w:sz w:val="24"/>
      <w:szCs w:val="24"/>
      <w:lang w:eastAsia="ko-KR"/>
    </w:rPr>
  </w:style>
  <w:style w:type="paragraph" w:customStyle="1" w:styleId="L">
    <w:name w:val="L"/>
    <w:aliases w:val="LetteredList"/>
    <w:uiPriority w:val="99"/>
    <w:rsid w:val="00B135FC"/>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2">
    <w:name w:val="L2"/>
    <w:aliases w:val="NumberedList"/>
    <w:uiPriority w:val="99"/>
    <w:rsid w:val="00B135FC"/>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1">
    <w:name w:val="L1"/>
    <w:aliases w:val="LetteredList1"/>
    <w:next w:val="L"/>
    <w:uiPriority w:val="99"/>
    <w:rsid w:val="00B135FC"/>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11">
    <w:name w:val="L11"/>
    <w:aliases w:val="NumberedList1"/>
    <w:next w:val="L2"/>
    <w:uiPriority w:val="99"/>
    <w:rsid w:val="00B135FC"/>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lang w:eastAsia="ko-KR"/>
    </w:rPr>
  </w:style>
  <w:style w:type="paragraph" w:customStyle="1" w:styleId="Last">
    <w:name w:val="Last"/>
    <w:aliases w:val="LetteredListLast"/>
    <w:next w:val="L"/>
    <w:uiPriority w:val="99"/>
    <w:rsid w:val="00B135FC"/>
    <w:pPr>
      <w:tabs>
        <w:tab w:val="left" w:pos="640"/>
      </w:tabs>
      <w:autoSpaceDE w:val="0"/>
      <w:autoSpaceDN w:val="0"/>
      <w:adjustRightInd w:val="0"/>
      <w:spacing w:after="240" w:line="240" w:lineRule="atLeast"/>
      <w:ind w:left="640" w:hanging="440"/>
      <w:jc w:val="both"/>
    </w:pPr>
    <w:rPr>
      <w:rFonts w:ascii="Times New Roman" w:hAnsi="Times New Roman" w:cs="Times New Roman"/>
      <w:color w:val="000000"/>
      <w:w w:val="0"/>
      <w:sz w:val="20"/>
      <w:szCs w:val="20"/>
      <w:lang w:eastAsia="ko-KR"/>
    </w:rPr>
  </w:style>
  <w:style w:type="paragraph" w:customStyle="1" w:styleId="Letter">
    <w:name w:val="Letter"/>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lang w:eastAsia="ko-KR"/>
    </w:rPr>
  </w:style>
  <w:style w:type="paragraph" w:customStyle="1" w:styleId="Ll">
    <w:name w:val="Ll"/>
    <w:aliases w:val="NumberedList2"/>
    <w:uiPriority w:val="99"/>
    <w:rsid w:val="00B135FC"/>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lang w:eastAsia="ko-KR"/>
    </w:rPr>
  </w:style>
  <w:style w:type="paragraph" w:customStyle="1" w:styleId="Ll1">
    <w:name w:val="Ll1"/>
    <w:aliases w:val="NumberedList21"/>
    <w:uiPriority w:val="99"/>
    <w:rsid w:val="00B135FC"/>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lang w:eastAsia="ko-KR"/>
    </w:rPr>
  </w:style>
  <w:style w:type="paragraph" w:customStyle="1" w:styleId="Lll">
    <w:name w:val="Lll"/>
    <w:aliases w:val="NumberedList3"/>
    <w:uiPriority w:val="99"/>
    <w:rsid w:val="00B135FC"/>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lang w:eastAsia="ko-KR"/>
    </w:rPr>
  </w:style>
  <w:style w:type="paragraph" w:customStyle="1" w:styleId="Lll1">
    <w:name w:val="Lll1"/>
    <w:aliases w:val="NumberedList31"/>
    <w:uiPriority w:val="99"/>
    <w:rsid w:val="00B135FC"/>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lang w:eastAsia="ko-KR"/>
    </w:rPr>
  </w:style>
  <w:style w:type="paragraph" w:customStyle="1" w:styleId="Llll">
    <w:name w:val="Llll"/>
    <w:aliases w:val="NumberedList4"/>
    <w:uiPriority w:val="99"/>
    <w:rsid w:val="00B135FC"/>
    <w:pPr>
      <w:tabs>
        <w:tab w:val="left" w:pos="1840"/>
      </w:tabs>
      <w:autoSpaceDE w:val="0"/>
      <w:autoSpaceDN w:val="0"/>
      <w:adjustRightInd w:val="0"/>
      <w:spacing w:after="0" w:line="240" w:lineRule="atLeast"/>
      <w:ind w:left="1840" w:hanging="400"/>
      <w:jc w:val="both"/>
    </w:pPr>
    <w:rPr>
      <w:rFonts w:ascii="Times New Roman" w:hAnsi="Times New Roman" w:cs="Times New Roman"/>
      <w:color w:val="000000"/>
      <w:w w:val="0"/>
      <w:sz w:val="20"/>
      <w:szCs w:val="20"/>
      <w:lang w:eastAsia="ko-KR"/>
    </w:rPr>
  </w:style>
  <w:style w:type="paragraph" w:customStyle="1" w:styleId="LP">
    <w:name w:val="LP"/>
    <w:aliases w:val="ListParagraph"/>
    <w:next w:val="L2"/>
    <w:uiPriority w:val="99"/>
    <w:rsid w:val="00B135FC"/>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lang w:eastAsia="ko-KR"/>
    </w:rPr>
  </w:style>
  <w:style w:type="paragraph" w:customStyle="1" w:styleId="LP2">
    <w:name w:val="LP2"/>
    <w:aliases w:val="ListParagraph2"/>
    <w:next w:val="L2"/>
    <w:uiPriority w:val="99"/>
    <w:rsid w:val="00B135FC"/>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lang w:eastAsia="ko-KR"/>
    </w:rPr>
  </w:style>
  <w:style w:type="paragraph" w:customStyle="1" w:styleId="LP3">
    <w:name w:val="LP3"/>
    <w:aliases w:val="ListParagraph3"/>
    <w:next w:val="L2"/>
    <w:uiPriority w:val="99"/>
    <w:rsid w:val="00B135FC"/>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lang w:eastAsia="ko-KR"/>
    </w:rPr>
  </w:style>
  <w:style w:type="paragraph" w:customStyle="1" w:styleId="LPageNumber">
    <w:name w:val="LPageNumber"/>
    <w:uiPriority w:val="99"/>
    <w:rsid w:val="00B135FC"/>
    <w:pPr>
      <w:widowControl w:val="0"/>
      <w:tabs>
        <w:tab w:val="right" w:pos="8640"/>
      </w:tabs>
      <w:suppressAutoHyphens/>
      <w:autoSpaceDE w:val="0"/>
      <w:autoSpaceDN w:val="0"/>
      <w:adjustRightInd w:val="0"/>
      <w:spacing w:after="0" w:line="220" w:lineRule="atLeast"/>
    </w:pPr>
    <w:rPr>
      <w:rFonts w:ascii="Arial" w:hAnsi="Arial" w:cs="Arial"/>
      <w:color w:val="000000"/>
      <w:w w:val="0"/>
      <w:sz w:val="18"/>
      <w:szCs w:val="18"/>
      <w:lang w:eastAsia="ko-KR"/>
    </w:rPr>
  </w:style>
  <w:style w:type="paragraph" w:customStyle="1" w:styleId="MappingTableCell">
    <w:name w:val="Mapping Table Cell"/>
    <w:uiPriority w:val="99"/>
    <w:rsid w:val="00B135FC"/>
    <w:pPr>
      <w:widowControl w:val="0"/>
      <w:autoSpaceDE w:val="0"/>
      <w:autoSpaceDN w:val="0"/>
      <w:adjustRightInd w:val="0"/>
      <w:spacing w:before="40" w:after="40" w:line="280" w:lineRule="atLeast"/>
    </w:pPr>
    <w:rPr>
      <w:rFonts w:ascii="Times New Roman" w:hAnsi="Times New Roman" w:cs="Times New Roman"/>
      <w:color w:val="000000"/>
      <w:w w:val="0"/>
      <w:sz w:val="24"/>
      <w:szCs w:val="24"/>
      <w:lang w:eastAsia="ko-KR"/>
    </w:rPr>
  </w:style>
  <w:style w:type="paragraph" w:customStyle="1" w:styleId="MappingTableTitle">
    <w:name w:val="Mapping Table Title"/>
    <w:uiPriority w:val="99"/>
    <w:rsid w:val="00B135FC"/>
    <w:pPr>
      <w:widowControl w:val="0"/>
      <w:autoSpaceDE w:val="0"/>
      <w:autoSpaceDN w:val="0"/>
      <w:adjustRightInd w:val="0"/>
      <w:spacing w:before="40" w:after="40" w:line="320" w:lineRule="atLeast"/>
    </w:pPr>
    <w:rPr>
      <w:rFonts w:ascii="Times New Roman" w:hAnsi="Times New Roman" w:cs="Times New Roman"/>
      <w:color w:val="000000"/>
      <w:w w:val="0"/>
      <w:sz w:val="28"/>
      <w:szCs w:val="28"/>
      <w:lang w:eastAsia="ko-KR"/>
    </w:rPr>
  </w:style>
  <w:style w:type="paragraph" w:customStyle="1" w:styleId="Nor">
    <w:name w:val="Nor"/>
    <w:aliases w:val="Normative"/>
    <w:next w:val="AT"/>
    <w:uiPriority w:val="99"/>
    <w:rsid w:val="00B135FC"/>
    <w:pPr>
      <w:keepNext/>
      <w:autoSpaceDE w:val="0"/>
      <w:autoSpaceDN w:val="0"/>
      <w:adjustRightInd w:val="0"/>
      <w:spacing w:before="240" w:after="360" w:line="280" w:lineRule="atLeast"/>
    </w:pPr>
    <w:rPr>
      <w:rFonts w:ascii="Arial" w:hAnsi="Arial" w:cs="Arial"/>
      <w:color w:val="000000"/>
      <w:w w:val="0"/>
      <w:sz w:val="24"/>
      <w:szCs w:val="24"/>
      <w:lang w:eastAsia="ko-KR"/>
    </w:rPr>
  </w:style>
  <w:style w:type="paragraph" w:customStyle="1" w:styleId="Note">
    <w:name w:val="Note"/>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lang w:eastAsia="ko-KR"/>
    </w:rPr>
  </w:style>
  <w:style w:type="paragraph" w:customStyle="1" w:styleId="NoteNum">
    <w:name w:val="NoteNum"/>
    <w:uiPriority w:val="99"/>
    <w:rsid w:val="00B135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lang w:eastAsia="ko-KR"/>
    </w:rPr>
  </w:style>
  <w:style w:type="paragraph" w:customStyle="1" w:styleId="Numbered">
    <w:name w:val="Numbered"/>
    <w:uiPriority w:val="99"/>
    <w:rsid w:val="00B135FC"/>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Numbered1">
    <w:name w:val="Numbered1"/>
    <w:next w:val="Numbered"/>
    <w:uiPriority w:val="99"/>
    <w:rsid w:val="00B135FC"/>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lang w:eastAsia="ko-KR"/>
    </w:rPr>
  </w:style>
  <w:style w:type="paragraph" w:customStyle="1" w:styleId="Prim">
    <w:name w:val="Prim"/>
    <w:aliases w:val="PrimTag"/>
    <w:next w:val="H"/>
    <w:uiPriority w:val="99"/>
    <w:rsid w:val="00B135FC"/>
    <w:pPr>
      <w:tabs>
        <w:tab w:val="left" w:pos="620"/>
      </w:tabs>
      <w:autoSpaceDE w:val="0"/>
      <w:autoSpaceDN w:val="0"/>
      <w:adjustRightInd w:val="0"/>
      <w:spacing w:after="0" w:line="240" w:lineRule="atLeast"/>
      <w:ind w:left="2640"/>
      <w:jc w:val="both"/>
    </w:pPr>
    <w:rPr>
      <w:rFonts w:ascii="Times New Roman" w:hAnsi="Times New Roman" w:cs="Times New Roman"/>
      <w:color w:val="000000"/>
      <w:w w:val="0"/>
      <w:sz w:val="20"/>
      <w:szCs w:val="20"/>
      <w:lang w:eastAsia="ko-KR"/>
    </w:rPr>
  </w:style>
  <w:style w:type="paragraph" w:customStyle="1" w:styleId="Prim2">
    <w:name w:val="Prim2"/>
    <w:aliases w:val="PrimTag3"/>
    <w:uiPriority w:val="99"/>
    <w:rsid w:val="00B135FC"/>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ko-KR"/>
    </w:rPr>
  </w:style>
  <w:style w:type="paragraph" w:customStyle="1" w:styleId="Prim3">
    <w:name w:val="Prim3"/>
    <w:aliases w:val="PrimTag2"/>
    <w:next w:val="H"/>
    <w:uiPriority w:val="99"/>
    <w:rsid w:val="00B135FC"/>
    <w:pPr>
      <w:autoSpaceDE w:val="0"/>
      <w:autoSpaceDN w:val="0"/>
      <w:adjustRightInd w:val="0"/>
      <w:spacing w:after="0" w:line="240" w:lineRule="atLeast"/>
      <w:ind w:left="3680"/>
      <w:jc w:val="both"/>
    </w:pPr>
    <w:rPr>
      <w:rFonts w:ascii="Times New Roman" w:hAnsi="Times New Roman" w:cs="Times New Roman"/>
      <w:color w:val="000000"/>
      <w:w w:val="0"/>
      <w:sz w:val="20"/>
      <w:szCs w:val="20"/>
      <w:lang w:eastAsia="ko-KR"/>
    </w:rPr>
  </w:style>
  <w:style w:type="paragraph" w:customStyle="1" w:styleId="Prim4">
    <w:name w:val="Prim4"/>
    <w:aliases w:val="PrimTag1"/>
    <w:next w:val="H"/>
    <w:uiPriority w:val="99"/>
    <w:rsid w:val="00B135FC"/>
    <w:pPr>
      <w:autoSpaceDE w:val="0"/>
      <w:autoSpaceDN w:val="0"/>
      <w:adjustRightInd w:val="0"/>
      <w:spacing w:after="0" w:line="240" w:lineRule="atLeast"/>
      <w:ind w:left="4000"/>
      <w:jc w:val="both"/>
    </w:pPr>
    <w:rPr>
      <w:rFonts w:ascii="Times New Roman" w:hAnsi="Times New Roman" w:cs="Times New Roman"/>
      <w:color w:val="000000"/>
      <w:w w:val="0"/>
      <w:sz w:val="20"/>
      <w:szCs w:val="20"/>
      <w:lang w:eastAsia="ko-KR"/>
    </w:rPr>
  </w:style>
  <w:style w:type="paragraph" w:customStyle="1" w:styleId="References">
    <w:name w:val="References"/>
    <w:uiPriority w:val="99"/>
    <w:rsid w:val="00B135FC"/>
    <w:pPr>
      <w:autoSpaceDE w:val="0"/>
      <w:autoSpaceDN w:val="0"/>
      <w:adjustRightInd w:val="0"/>
      <w:spacing w:before="240" w:after="0" w:line="240" w:lineRule="atLeast"/>
      <w:jc w:val="both"/>
    </w:pPr>
    <w:rPr>
      <w:rFonts w:ascii="Times New Roman" w:hAnsi="Times New Roman" w:cs="Times New Roman"/>
      <w:color w:val="000000"/>
      <w:w w:val="0"/>
      <w:sz w:val="20"/>
      <w:szCs w:val="20"/>
      <w:lang w:eastAsia="ko-KR"/>
    </w:rPr>
  </w:style>
  <w:style w:type="paragraph" w:customStyle="1" w:styleId="Revisionline">
    <w:name w:val="Revisionline"/>
    <w:uiPriority w:val="99"/>
    <w:rsid w:val="00B135FC"/>
    <w:pPr>
      <w:widowControl w:val="0"/>
      <w:autoSpaceDE w:val="0"/>
      <w:autoSpaceDN w:val="0"/>
      <w:adjustRightInd w:val="0"/>
      <w:spacing w:after="1440" w:line="200" w:lineRule="atLeast"/>
      <w:jc w:val="right"/>
    </w:pPr>
    <w:rPr>
      <w:rFonts w:ascii="Arial" w:hAnsi="Arial" w:cs="Arial"/>
      <w:color w:val="000000"/>
      <w:w w:val="0"/>
      <w:sz w:val="16"/>
      <w:szCs w:val="16"/>
      <w:lang w:eastAsia="ko-KR"/>
    </w:rPr>
  </w:style>
  <w:style w:type="paragraph" w:customStyle="1" w:styleId="RPageNumber">
    <w:name w:val="RPageNumber"/>
    <w:uiPriority w:val="99"/>
    <w:rsid w:val="00B135FC"/>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lang w:eastAsia="ko-KR"/>
    </w:rPr>
  </w:style>
  <w:style w:type="paragraph" w:customStyle="1" w:styleId="TableCaption">
    <w:name w:val="TableCaption"/>
    <w:uiPriority w:val="99"/>
    <w:rsid w:val="00B135FC"/>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lang w:eastAsia="ko-KR"/>
    </w:rPr>
  </w:style>
  <w:style w:type="paragraph" w:customStyle="1" w:styleId="TableFootnote">
    <w:name w:val="TableFootnote"/>
    <w:uiPriority w:val="99"/>
    <w:rsid w:val="00B135FC"/>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lang w:eastAsia="ko-KR"/>
    </w:rPr>
  </w:style>
  <w:style w:type="paragraph" w:customStyle="1" w:styleId="TableText">
    <w:name w:val="TableText"/>
    <w:uiPriority w:val="99"/>
    <w:rsid w:val="00B135FC"/>
    <w:pPr>
      <w:widowControl w:val="0"/>
      <w:autoSpaceDE w:val="0"/>
      <w:autoSpaceDN w:val="0"/>
      <w:adjustRightInd w:val="0"/>
      <w:spacing w:after="0" w:line="200" w:lineRule="atLeast"/>
    </w:pPr>
    <w:rPr>
      <w:rFonts w:ascii="Times New Roman" w:hAnsi="Times New Roman" w:cs="Times New Roman"/>
      <w:color w:val="000000"/>
      <w:w w:val="0"/>
      <w:sz w:val="18"/>
      <w:szCs w:val="18"/>
      <w:lang w:eastAsia="ko-KR"/>
    </w:rPr>
  </w:style>
  <w:style w:type="paragraph" w:styleId="Title">
    <w:name w:val="Title"/>
    <w:basedOn w:val="Normal"/>
    <w:next w:val="Body"/>
    <w:link w:val="TitleChar"/>
    <w:uiPriority w:val="99"/>
    <w:qFormat/>
    <w:rsid w:val="00B135FC"/>
    <w:pPr>
      <w:keepNext/>
      <w:widowControl w:val="0"/>
      <w:suppressAutoHyphens/>
      <w:autoSpaceDE w:val="0"/>
      <w:autoSpaceDN w:val="0"/>
      <w:adjustRightInd w:val="0"/>
      <w:spacing w:after="1440" w:line="520" w:lineRule="atLeast"/>
    </w:pPr>
    <w:rPr>
      <w:rFonts w:ascii="Arial" w:hAnsi="Arial" w:cs="Arial"/>
      <w:b/>
      <w:bCs/>
      <w:color w:val="000000"/>
      <w:w w:val="0"/>
      <w:sz w:val="48"/>
      <w:szCs w:val="48"/>
      <w:lang w:eastAsia="ko-KR"/>
    </w:rPr>
  </w:style>
  <w:style w:type="character" w:customStyle="1" w:styleId="TitleChar">
    <w:name w:val="Title Char"/>
    <w:basedOn w:val="DefaultParagraphFont"/>
    <w:link w:val="Title"/>
    <w:uiPriority w:val="99"/>
    <w:rsid w:val="00B135FC"/>
    <w:rPr>
      <w:rFonts w:ascii="Arial" w:hAnsi="Arial" w:cs="Arial"/>
      <w:b/>
      <w:bCs/>
      <w:color w:val="000000"/>
      <w:w w:val="0"/>
      <w:sz w:val="48"/>
      <w:szCs w:val="48"/>
      <w:lang w:eastAsia="ko-KR"/>
    </w:rPr>
  </w:style>
  <w:style w:type="paragraph" w:customStyle="1" w:styleId="TOCline">
    <w:name w:val="TOCline"/>
    <w:uiPriority w:val="99"/>
    <w:rsid w:val="00B135FC"/>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lang w:eastAsia="ko-KR"/>
    </w:rPr>
  </w:style>
  <w:style w:type="character" w:customStyle="1" w:styleId="definition">
    <w:name w:val="definition"/>
    <w:uiPriority w:val="99"/>
    <w:rsid w:val="00B135FC"/>
    <w:rPr>
      <w:rFonts w:ascii="Times New Roman" w:hAnsi="Times New Roman" w:cs="Times New Roman"/>
      <w:b/>
      <w:bCs/>
      <w:color w:val="000000"/>
      <w:spacing w:val="0"/>
      <w:sz w:val="20"/>
      <w:szCs w:val="20"/>
      <w:vertAlign w:val="baseline"/>
    </w:rPr>
  </w:style>
  <w:style w:type="character" w:customStyle="1" w:styleId="editordeletion">
    <w:name w:val="editor_deletion"/>
    <w:uiPriority w:val="99"/>
    <w:rsid w:val="00B135FC"/>
    <w:rPr>
      <w:rFonts w:ascii="Times New Roman" w:hAnsi="Times New Roman" w:cs="Times New Roman"/>
      <w:strike/>
      <w:color w:val="000000"/>
      <w:spacing w:val="0"/>
      <w:w w:val="100"/>
      <w:sz w:val="20"/>
      <w:szCs w:val="20"/>
      <w:u w:val="none"/>
      <w:vertAlign w:val="baseline"/>
      <w:lang w:val="en-US"/>
    </w:rPr>
  </w:style>
  <w:style w:type="character" w:customStyle="1" w:styleId="editorinsertion">
    <w:name w:val="editor_insertion"/>
    <w:uiPriority w:val="99"/>
    <w:rsid w:val="00B135FC"/>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B135FC"/>
    <w:rPr>
      <w:rFonts w:ascii="Times New Roman" w:hAnsi="Times New Roman" w:cs="Times New Roman"/>
      <w:color w:val="FF0000"/>
      <w:spacing w:val="0"/>
      <w:w w:val="100"/>
      <w:sz w:val="20"/>
      <w:szCs w:val="20"/>
      <w:u w:val="none"/>
      <w:vertAlign w:val="baseline"/>
      <w:lang w:val="en-US"/>
    </w:rPr>
  </w:style>
  <w:style w:type="character" w:styleId="Emphasis">
    <w:name w:val="Emphasis"/>
    <w:basedOn w:val="DefaultParagraphFont"/>
    <w:uiPriority w:val="99"/>
    <w:qFormat/>
    <w:rsid w:val="00B135FC"/>
    <w:rPr>
      <w:i/>
      <w:iCs/>
    </w:rPr>
  </w:style>
  <w:style w:type="character" w:customStyle="1" w:styleId="IEEEStdsRegularFigureCaptionCharChar">
    <w:name w:val="IEEEStds Regular Figure Caption Char Char"/>
    <w:uiPriority w:val="99"/>
    <w:rsid w:val="00B135FC"/>
  </w:style>
  <w:style w:type="character" w:customStyle="1" w:styleId="IEEEStdsRegularTableCaptionChar">
    <w:name w:val="IEEEStds Regular Table Caption Char"/>
    <w:uiPriority w:val="99"/>
    <w:rsid w:val="00B135FC"/>
  </w:style>
  <w:style w:type="character" w:customStyle="1" w:styleId="P2">
    <w:name w:val="P2"/>
    <w:uiPriority w:val="99"/>
    <w:rsid w:val="00B135FC"/>
    <w:rPr>
      <w:rFonts w:ascii="Times New Roman" w:hAnsi="Times New Roman" w:cs="Times New Roman"/>
      <w:b/>
      <w:bCs/>
      <w:color w:val="000000"/>
      <w:spacing w:val="0"/>
      <w:sz w:val="20"/>
      <w:szCs w:val="20"/>
      <w:vertAlign w:val="baseline"/>
    </w:rPr>
  </w:style>
  <w:style w:type="character" w:customStyle="1" w:styleId="P3">
    <w:name w:val="P3"/>
    <w:uiPriority w:val="99"/>
    <w:rsid w:val="00B135FC"/>
    <w:rPr>
      <w:rFonts w:ascii="Times New Roman" w:hAnsi="Times New Roman" w:cs="Times New Roman"/>
      <w:b/>
      <w:bCs/>
      <w:color w:val="000000"/>
      <w:spacing w:val="0"/>
      <w:sz w:val="20"/>
      <w:szCs w:val="20"/>
      <w:vertAlign w:val="baseline"/>
    </w:rPr>
  </w:style>
  <w:style w:type="character" w:customStyle="1" w:styleId="P4">
    <w:name w:val="P4"/>
    <w:uiPriority w:val="99"/>
    <w:rsid w:val="00B135FC"/>
    <w:rPr>
      <w:rFonts w:ascii="Times New Roman" w:hAnsi="Times New Roman" w:cs="Times New Roman"/>
      <w:b/>
      <w:bCs/>
      <w:color w:val="000000"/>
      <w:spacing w:val="0"/>
      <w:sz w:val="20"/>
      <w:szCs w:val="20"/>
      <w:vertAlign w:val="baseline"/>
    </w:rPr>
  </w:style>
  <w:style w:type="character" w:customStyle="1" w:styleId="P5">
    <w:name w:val="P5"/>
    <w:uiPriority w:val="99"/>
    <w:rsid w:val="00B135FC"/>
    <w:rPr>
      <w:rFonts w:ascii="Times New Roman" w:hAnsi="Times New Roman" w:cs="Times New Roman"/>
      <w:b/>
      <w:bCs/>
      <w:color w:val="000000"/>
      <w:spacing w:val="0"/>
      <w:sz w:val="20"/>
      <w:szCs w:val="20"/>
      <w:vertAlign w:val="baseline"/>
    </w:rPr>
  </w:style>
  <w:style w:type="character" w:customStyle="1" w:styleId="Reference">
    <w:name w:val="Reference"/>
    <w:uiPriority w:val="99"/>
    <w:rsid w:val="00B135FC"/>
    <w:rPr>
      <w:rFonts w:ascii="Times New Roman" w:hAnsi="Times New Roman" w:cs="Times New Roman"/>
      <w:color w:val="000000"/>
      <w:spacing w:val="0"/>
      <w:sz w:val="20"/>
      <w:szCs w:val="20"/>
      <w:vertAlign w:val="baseline"/>
    </w:rPr>
  </w:style>
  <w:style w:type="character" w:customStyle="1" w:styleId="references0">
    <w:name w:val="references"/>
    <w:uiPriority w:val="99"/>
    <w:rsid w:val="00B135FC"/>
    <w:rPr>
      <w:rFonts w:ascii="Times New Roman" w:hAnsi="Times New Roman" w:cs="Times New Roman"/>
      <w:color w:val="000000"/>
      <w:spacing w:val="0"/>
      <w:sz w:val="20"/>
      <w:szCs w:val="20"/>
      <w:vertAlign w:val="baseline"/>
    </w:rPr>
  </w:style>
  <w:style w:type="character" w:customStyle="1" w:styleId="Subscript">
    <w:name w:val="Subscript"/>
    <w:uiPriority w:val="99"/>
    <w:rsid w:val="00B135FC"/>
    <w:rPr>
      <w:vertAlign w:val="subscript"/>
    </w:rPr>
  </w:style>
  <w:style w:type="character" w:customStyle="1" w:styleId="Superscript">
    <w:name w:val="Superscript"/>
    <w:uiPriority w:val="99"/>
    <w:rsid w:val="00B135FC"/>
    <w:rPr>
      <w:vertAlign w:val="superscript"/>
    </w:rPr>
  </w:style>
  <w:style w:type="character" w:customStyle="1" w:styleId="Symbol">
    <w:name w:val="Symbol"/>
    <w:uiPriority w:val="99"/>
    <w:rsid w:val="00B135FC"/>
    <w:rPr>
      <w:rFonts w:ascii="Symbol" w:hAnsi="Symbol" w:cs="Symbol"/>
      <w:color w:val="000000"/>
      <w:spacing w:val="0"/>
      <w:sz w:val="20"/>
      <w:szCs w:val="20"/>
      <w:u w:val="none"/>
      <w:vertAlign w:val="baseline"/>
    </w:rPr>
  </w:style>
  <w:style w:type="character" w:customStyle="1" w:styleId="Underline">
    <w:name w:val="Underline"/>
    <w:uiPriority w:val="99"/>
    <w:rsid w:val="00B135FC"/>
  </w:style>
  <w:style w:type="table" w:styleId="TableGrid">
    <w:name w:val="Table Grid"/>
    <w:basedOn w:val="TableNormal"/>
    <w:uiPriority w:val="59"/>
    <w:rsid w:val="006C4376"/>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275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05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package" Target="embeddings/Microsoft_Visio_Drawing3.vsdx"/><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package" Target="embeddings/Microsoft_Visio_Drawing2.vsdx"/><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a0c825768df6a16c257cf743090cbb6f">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3072cd6365a4d7f84e785544b698ff23"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20_1495r2</b:Tag>
    <b:SourceType>JournalArticle</b:SourceType>
    <b:Guid>{EF960B7C-EFC6-4453-A451-C2DC8F1BFE09}</b:Guid>
    <b:Author>
      <b:Author>
        <b:Corporate>Cheng Chen (Intel)</b:Corporate>
      </b:Author>
    </b:Author>
    <b:Title>EHT NDPA frame design</b:Title>
    <b:JournalName>20/1495r2</b:JournalName>
    <b:Year>October 2020</b:Year>
    <b:RefOrder>270</b:RefOrder>
  </b:Source>
  <b:Source>
    <b:Tag>20_0950r4</b:Tag>
    <b:SourceType>JournalArticle</b:SourceType>
    <b:Guid>{21C34DEF-EEFA-4AA8-AD52-82A1468AEF58}</b:Guid>
    <b:Author>
      <b:Author>
        <b:Corporate>Eunsung Jeon (Samsung)</b:Corporate>
      </b:Author>
    </b:Author>
    <b:Title>Partial bandwidth feedback for multi-RU</b:Title>
    <b:JournalName>20/0950r4</b:JournalName>
    <b:Year>September 2020</b:Year>
    <b:RefOrder>268</b:RefOrder>
  </b:Source>
  <b:Source>
    <b:Tag>20_1015r2</b:Tag>
    <b:SourceType>JournalArticle</b:SourceType>
    <b:Guid>{D5990DCD-79D4-4F0E-9356-F7C91F42B46B}</b:Guid>
    <b:Author>
      <b:Author>
        <b:Corporate>Chenchen Liu (Huawei)</b:Corporate>
      </b:Author>
    </b:Author>
    <b:Title>EHT NDPA frame design discussion</b:Title>
    <b:JournalName>20/1015r2</b:JournalName>
    <b:Year>September 2020</b:Year>
    <b:RefOrder>269</b:RefOrder>
  </b:Source>
  <b:Source>
    <b:Tag>20_1342r1</b:Tag>
    <b:SourceType>JournalArticle</b:SourceType>
    <b:Guid>{AC627033-C276-400A-8BD4-DAF83D11228F}</b:Guid>
    <b:Author>
      <b:Author>
        <b:Corporate>Genadiy Tsodik (Huawei)</b:Corporate>
      </b:Author>
    </b:Author>
    <b:Title>EHT sounding feedback request parameters</b:Title>
    <b:JournalName>20/1342r1</b:JournalName>
    <b:Year>October 2020</b:Year>
    <b:RefOrder>132</b:RefOrder>
  </b:Source>
  <b:Source>
    <b:Tag>19_1755r9</b:Tag>
    <b:SourceType>JournalArticle</b:SourceType>
    <b:Guid>{E234FBB2-DCD8-4404-9BC8-1180F10EE80C}</b:Guid>
    <b:Author>
      <b:Author>
        <b:Corporate>TGbe</b:Corporate>
      </b:Author>
    </b:Author>
    <b:Title>Compendium of motions related to the contents of the TGbe specification framework document</b:Title>
    <b:JournalName>19/1755r9</b:JournalName>
    <b:Year>September 2020</b:Year>
    <b:RefOrder>21</b:RefOrder>
  </b:Source>
  <b:Source>
    <b:Tag>20_1161r0</b:Tag>
    <b:SourceType>JournalArticle</b:SourceType>
    <b:Guid>{0DFB6810-FAC1-473F-8C9D-EEB49FA7F563}</b:Guid>
    <b:Author>
      <b:Author>
        <b:Corporate>Bin Tian (Qualcomm)</b:Corporate>
      </b:Author>
    </b:Author>
    <b:Title>EHT punctured NDP and partial bandwidth feedback </b:Title>
    <b:JournalName>20/1161r0</b:JournalName>
    <b:Year>August 2020</b:Year>
    <b:RefOrder>22</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23</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19</b:RefOrder>
  </b:Source>
  <b:Source>
    <b:Tag>20_0606r2</b:Tag>
    <b:SourceType>JournalArticle</b:SourceType>
    <b:Guid>{E6D83FC7-888C-4C76-9F49-8881889C3FE8}</b:Guid>
    <b:Author>
      <b:Author>
        <b:Corporate>Wook Bong Lee (Samsung)</b:Corporate>
      </b:Author>
    </b:Author>
    <b:Title>Further discussion on bandwidth and puncturing information</b:Title>
    <b:JournalName>20/0606r2</b:JournalName>
    <b:Year>May 2020</b:Year>
    <b:RefOrder>69</b:RefOrder>
  </b:Source>
  <b:Source>
    <b:Tag>20_1467r0</b:Tag>
    <b:SourceType>JournalArticle</b:SourceType>
    <b:Guid>{D1A06AB5-BE45-4346-9F7C-4BA35B2809E6}</b:Guid>
    <b:Author>
      <b:Author>
        <b:Corporate>Ron Porat (Broadcom)</b:Corporate>
      </b:Author>
    </b:Author>
    <b:Title>BW320 signaling</b:Title>
    <b:JournalName>20/1467r0</b:JournalName>
    <b:Year>September 2020</b:Year>
    <b:RefOrder>72</b:RefOrder>
  </b:Source>
  <b:Source>
    <b:Tag>19_1755r12</b:Tag>
    <b:SourceType>JournalArticle</b:SourceType>
    <b:Guid>{7C7979C8-E44C-4161-B23A-3522C4C4DB5D}</b:Guid>
    <b:Author>
      <b:Author>
        <b:Corporate>TGbe</b:Corporate>
      </b:Author>
    </b:Author>
    <b:Title>Compendium of motions related to the contents of the TGbe specification framework document </b:Title>
    <b:JournalName>19/1755r12</b:JournalName>
    <b:Year>November 2020</b:Year>
    <b:RefOrder>23</b:RefOrder>
  </b:Source>
  <b:Source>
    <b:Tag>20_1161r1</b:Tag>
    <b:SourceType>JournalArticle</b:SourceType>
    <b:Guid>{F0417513-B61F-4304-94AB-852BB4960A00}</b:Guid>
    <b:Author>
      <b:Author>
        <b:Corporate>Bin Tian (Qualcomm)</b:Corporate>
      </b:Author>
    </b:Author>
    <b:Title>EHT punctured NDP and partial bandwidth feedback</b:Title>
    <b:JournalName>20/1161r1</b:JournalName>
    <b:Year>October 2020</b:Year>
    <b:RefOrder>24</b:RefOrder>
  </b:Source>
  <b:Source>
    <b:Tag>20_1436r6</b:Tag>
    <b:SourceType>JournalArticle</b:SourceType>
    <b:Guid>{C1B83504-74BD-474A-B571-780F3C7BCEC0}</b:Guid>
    <b:Author>
      <b:Author>
        <b:Corporate>Sameer Vermani (Qualcomm)</b:Corporate>
      </b:Author>
    </b:Author>
    <b:Title>NDPA and MIMO control field design for EHT</b:Title>
    <b:JournalName>20/1436r6</b:JournalName>
    <b:Year>November 2020</b:Year>
    <b:RefOrder>89</b:RefOrder>
  </b:Source>
</b:Sources>
</file>

<file path=customXml/itemProps1.xml><?xml version="1.0" encoding="utf-8"?>
<ds:datastoreItem xmlns:ds="http://schemas.openxmlformats.org/officeDocument/2006/customXml" ds:itemID="{EE7F43DE-E581-4541-AE97-2756CFC08C22}">
  <ds:schemaRefs>
    <ds:schemaRef ds:uri="http://schemas.microsoft.com/sharepoint/v3/contenttype/forms"/>
  </ds:schemaRefs>
</ds:datastoreItem>
</file>

<file path=customXml/itemProps2.xml><?xml version="1.0" encoding="utf-8"?>
<ds:datastoreItem xmlns:ds="http://schemas.openxmlformats.org/officeDocument/2006/customXml" ds:itemID="{95173060-04C0-49F7-8FBD-B7BBE2ADF7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DA9A3B-DABA-4374-951F-9F6158F00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61A748-1684-4AAB-818A-022BC83EE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11</Pages>
  <Words>4694</Words>
  <Characters>26757</Characters>
  <Application>Microsoft Office Word</Application>
  <DocSecurity>0</DocSecurity>
  <Lines>222</Lines>
  <Paragraphs>62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Yang</dc:creator>
  <cp:keywords/>
  <dc:description/>
  <cp:lastModifiedBy>Wook Bong Lee</cp:lastModifiedBy>
  <cp:revision>3</cp:revision>
  <dcterms:created xsi:type="dcterms:W3CDTF">2021-01-27T16:10:00Z</dcterms:created>
  <dcterms:modified xsi:type="dcterms:W3CDTF">2021-01-27T18:24:00Z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NSCPROP_SA">
    <vt:lpwstr>C:\Users\wookbong.lee\Desktop\WorkFolder\IEEE documents\March 2020 Atlanta\11-20-xxxx-00-00be-pdt-phy-frequency-tolerance.docx</vt:lpwstr>
  </property>
  <property fmtid="{D5CDD505-2E9C-101B-9397-08002B2CF9AE}" pid="4" name="_2015_ms_pID_725343">
    <vt:lpwstr>(2)x6PcWScNsSyDpot6OyAMVyE1Yy1GDgKjL7tguS1YCAYszjtN1DxWmvJd6BQkTUfZRcrFwTKO
wCm6aW8SyrDwGf0bCsfo+CVkRst8nsRHM3z9LRnqwkFlRQpmrnu0KnFdaQtPwSG2I06JabaX
ZJYcMHW2P0QCRkjtJtns533MHvI+kWokJbnVEdow4UohnAtoikLOp7ZMxkIdbqpYMmo0b2vb
4VEQfeJvG0bD1LQ9Cz</vt:lpwstr>
  </property>
  <property fmtid="{D5CDD505-2E9C-101B-9397-08002B2CF9AE}" pid="5" name="_2015_ms_pID_7253431">
    <vt:lpwstr>LR6/bJhp16g0zMcqnMGlKdKC2J+JpI/baCoMCDO0rlbf0XELgaEjKk
Se2uqL8Haa3yX7bAuTUXe+EZEI0OxMl/N9ykM8UNmc6Bcy/nTupysDoYI7xg5QcapraSlblC
a7if2xDJXtrCNwfPCAd2gTdQHvuoqvr+/QJHuy+sU+U4Ctpq1GGzmhYkIp2Zp4diGtMKRwHT
tBn2bUxbR5meONXE</vt:lpwstr>
  </property>
</Properties>
</file>