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17D3C257" w:rsidR="00CA09B2" w:rsidRPr="00677652" w:rsidRDefault="00BC2941" w:rsidP="00033DF0">
            <w:pPr>
              <w:pStyle w:val="T2"/>
              <w:rPr>
                <w:sz w:val="20"/>
              </w:rPr>
            </w:pPr>
            <w:r w:rsidRPr="00BC2941">
              <w:rPr>
                <w:sz w:val="20"/>
              </w:rPr>
              <w:t>Proposed Draft Text</w:t>
            </w:r>
            <w:r>
              <w:rPr>
                <w:sz w:val="20"/>
              </w:rPr>
              <w:t xml:space="preserve">: </w:t>
            </w:r>
            <w:r w:rsidR="000B3F36">
              <w:rPr>
                <w:sz w:val="20"/>
              </w:rPr>
              <w:t>Phase Noise per 160 MHz</w:t>
            </w:r>
          </w:p>
        </w:tc>
      </w:tr>
      <w:tr w:rsidR="00CA09B2" w:rsidRPr="00677652" w14:paraId="6E77FA48" w14:textId="77777777" w:rsidTr="0074761F">
        <w:trPr>
          <w:trHeight w:val="359"/>
          <w:jc w:val="center"/>
        </w:trPr>
        <w:tc>
          <w:tcPr>
            <w:tcW w:w="9576" w:type="dxa"/>
            <w:gridSpan w:val="5"/>
            <w:vAlign w:val="center"/>
          </w:tcPr>
          <w:p w14:paraId="46A97846" w14:textId="53C7D67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A8229D">
              <w:rPr>
                <w:b w:val="0"/>
                <w:sz w:val="20"/>
              </w:rPr>
              <w:t>12</w:t>
            </w:r>
            <w:r w:rsidRPr="00677652">
              <w:rPr>
                <w:b w:val="0"/>
                <w:sz w:val="20"/>
              </w:rPr>
              <w:t>-</w:t>
            </w:r>
            <w:r w:rsidR="000761F5">
              <w:rPr>
                <w:b w:val="0"/>
                <w:sz w:val="20"/>
              </w:rPr>
              <w:t>14</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28DEF4A2" w:rsidR="006968DB" w:rsidRPr="00913DF2" w:rsidRDefault="000B3F36" w:rsidP="00E703C4">
            <w:pPr>
              <w:pStyle w:val="NormalWeb"/>
              <w:spacing w:before="0" w:beforeAutospacing="0" w:after="0" w:afterAutospacing="0"/>
              <w:rPr>
                <w:kern w:val="24"/>
                <w:sz w:val="20"/>
                <w:szCs w:val="20"/>
                <w:lang w:val="en-GB"/>
              </w:rPr>
            </w:pPr>
            <w:r>
              <w:rPr>
                <w:kern w:val="24"/>
                <w:sz w:val="20"/>
                <w:szCs w:val="20"/>
                <w:lang w:val="en-GB"/>
              </w:rPr>
              <w:t>Brian Hart</w:t>
            </w:r>
          </w:p>
        </w:tc>
        <w:tc>
          <w:tcPr>
            <w:tcW w:w="1260" w:type="dxa"/>
          </w:tcPr>
          <w:p w14:paraId="171FD588" w14:textId="313EB143" w:rsidR="006968DB" w:rsidRPr="00677652" w:rsidRDefault="000B3F36" w:rsidP="00E703C4">
            <w:pPr>
              <w:pStyle w:val="NormalWeb"/>
              <w:spacing w:before="0" w:beforeAutospacing="0" w:after="0" w:afterAutospacing="0"/>
              <w:rPr>
                <w:kern w:val="24"/>
                <w:sz w:val="20"/>
                <w:szCs w:val="20"/>
              </w:rPr>
            </w:pPr>
            <w:r>
              <w:rPr>
                <w:kern w:val="24"/>
                <w:sz w:val="20"/>
                <w:szCs w:val="20"/>
              </w:rPr>
              <w:t>Cisco Systems</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33BDAB28" w:rsidR="00937DD1" w:rsidRPr="00602A27" w:rsidRDefault="000B3F36" w:rsidP="00F77888">
                            <w:pPr>
                              <w:pStyle w:val="ListParagraph"/>
                              <w:numPr>
                                <w:ilvl w:val="0"/>
                                <w:numId w:val="2"/>
                              </w:numPr>
                              <w:rPr>
                                <w:szCs w:val="22"/>
                              </w:rPr>
                            </w:pPr>
                            <w:r>
                              <w:rPr>
                                <w:szCs w:val="22"/>
                              </w:rPr>
                              <w:t xml:space="preserve">Allowing for phase </w:t>
                            </w:r>
                            <w:r w:rsidR="00B018EC">
                              <w:rPr>
                                <w:szCs w:val="22"/>
                              </w:rPr>
                              <w:t>n</w:t>
                            </w:r>
                            <w:r>
                              <w:rPr>
                                <w:szCs w:val="22"/>
                              </w:rPr>
                              <w:t xml:space="preserve">oise per 160MHz </w:t>
                            </w:r>
                          </w:p>
                          <w:p w14:paraId="6F847C36" w14:textId="5BD2FB02" w:rsidR="00937DD1" w:rsidRPr="006D3091" w:rsidRDefault="00937DD1" w:rsidP="004670C0">
                            <w:pPr>
                              <w:jc w:val="both"/>
                              <w:rPr>
                                <w:szCs w:val="22"/>
                              </w:rPr>
                            </w:pPr>
                          </w:p>
                          <w:p w14:paraId="49472D22" w14:textId="062766E9" w:rsidR="00937DD1" w:rsidRDefault="00937DD1" w:rsidP="00D87430">
                            <w:pPr>
                              <w:rPr>
                                <w:szCs w:val="22"/>
                              </w:rPr>
                            </w:pPr>
                          </w:p>
                          <w:p w14:paraId="30A3AFCB" w14:textId="6C4002E5" w:rsidR="000B3F36" w:rsidRDefault="000B3F36" w:rsidP="00D87430">
                            <w:pPr>
                              <w:rPr>
                                <w:szCs w:val="22"/>
                              </w:rPr>
                            </w:pPr>
                            <w:r>
                              <w:rPr>
                                <w:szCs w:val="22"/>
                              </w:rPr>
                              <w:t>Baseline is D0.2 + 20/1337r6</w:t>
                            </w:r>
                          </w:p>
                          <w:p w14:paraId="6EBBFC2E" w14:textId="77777777" w:rsidR="000B3F36" w:rsidRPr="006D3091" w:rsidRDefault="000B3F36"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32B11AEB"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4F6266BD" w14:textId="16A51C01" w:rsidR="000761F5" w:rsidRDefault="000761F5" w:rsidP="00F77888">
                            <w:pPr>
                              <w:pStyle w:val="ListParagraph"/>
                              <w:numPr>
                                <w:ilvl w:val="0"/>
                                <w:numId w:val="1"/>
                              </w:numPr>
                              <w:rPr>
                                <w:szCs w:val="22"/>
                              </w:rPr>
                            </w:pPr>
                            <w:r>
                              <w:rPr>
                                <w:szCs w:val="22"/>
                                <w:lang w:eastAsia="ko-KR"/>
                              </w:rPr>
                              <w:t>Rev 1: Added new figures, updated author name in footer</w:t>
                            </w:r>
                          </w:p>
                          <w:p w14:paraId="52CC84CD" w14:textId="77777777" w:rsidR="00937DD1" w:rsidRDefault="00937DD1" w:rsidP="00861EF6"/>
                          <w:p w14:paraId="0B0F92C1" w14:textId="77777777" w:rsidR="00937DD1" w:rsidRDefault="00937DD1" w:rsidP="00861EF6"/>
                          <w:p w14:paraId="6F7DA744" w14:textId="77777777" w:rsidR="00937DD1" w:rsidRDefault="00937DD1"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33BDAB28" w:rsidR="00937DD1" w:rsidRPr="00602A27" w:rsidRDefault="000B3F36" w:rsidP="00F77888">
                      <w:pPr>
                        <w:pStyle w:val="ListParagraph"/>
                        <w:numPr>
                          <w:ilvl w:val="0"/>
                          <w:numId w:val="2"/>
                        </w:numPr>
                        <w:rPr>
                          <w:szCs w:val="22"/>
                        </w:rPr>
                      </w:pPr>
                      <w:r>
                        <w:rPr>
                          <w:szCs w:val="22"/>
                        </w:rPr>
                        <w:t xml:space="preserve">Allowing for phase </w:t>
                      </w:r>
                      <w:r w:rsidR="00B018EC">
                        <w:rPr>
                          <w:szCs w:val="22"/>
                        </w:rPr>
                        <w:t>n</w:t>
                      </w:r>
                      <w:r>
                        <w:rPr>
                          <w:szCs w:val="22"/>
                        </w:rPr>
                        <w:t xml:space="preserve">oise per 160MHz </w:t>
                      </w:r>
                    </w:p>
                    <w:p w14:paraId="6F847C36" w14:textId="5BD2FB02" w:rsidR="00937DD1" w:rsidRPr="006D3091" w:rsidRDefault="00937DD1" w:rsidP="004670C0">
                      <w:pPr>
                        <w:jc w:val="both"/>
                        <w:rPr>
                          <w:szCs w:val="22"/>
                        </w:rPr>
                      </w:pPr>
                    </w:p>
                    <w:p w14:paraId="49472D22" w14:textId="062766E9" w:rsidR="00937DD1" w:rsidRDefault="00937DD1" w:rsidP="00D87430">
                      <w:pPr>
                        <w:rPr>
                          <w:szCs w:val="22"/>
                        </w:rPr>
                      </w:pPr>
                    </w:p>
                    <w:p w14:paraId="30A3AFCB" w14:textId="6C4002E5" w:rsidR="000B3F36" w:rsidRDefault="000B3F36" w:rsidP="00D87430">
                      <w:pPr>
                        <w:rPr>
                          <w:szCs w:val="22"/>
                        </w:rPr>
                      </w:pPr>
                      <w:r>
                        <w:rPr>
                          <w:szCs w:val="22"/>
                        </w:rPr>
                        <w:t>Baseline is D0.2 + 20/1337r6</w:t>
                      </w:r>
                    </w:p>
                    <w:p w14:paraId="6EBBFC2E" w14:textId="77777777" w:rsidR="000B3F36" w:rsidRPr="006D3091" w:rsidRDefault="000B3F36"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32B11AEB"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4F6266BD" w14:textId="16A51C01" w:rsidR="000761F5" w:rsidRDefault="000761F5" w:rsidP="00F77888">
                      <w:pPr>
                        <w:pStyle w:val="ListParagraph"/>
                        <w:numPr>
                          <w:ilvl w:val="0"/>
                          <w:numId w:val="1"/>
                        </w:numPr>
                        <w:rPr>
                          <w:szCs w:val="22"/>
                        </w:rPr>
                      </w:pPr>
                      <w:r>
                        <w:rPr>
                          <w:szCs w:val="22"/>
                          <w:lang w:eastAsia="ko-KR"/>
                        </w:rPr>
                        <w:t>Rev 1: Added new figures, updated author name in footer</w:t>
                      </w:r>
                    </w:p>
                    <w:p w14:paraId="52CC84CD" w14:textId="77777777" w:rsidR="00937DD1" w:rsidRDefault="00937DD1" w:rsidP="00861EF6"/>
                    <w:p w14:paraId="0B0F92C1" w14:textId="77777777" w:rsidR="00937DD1" w:rsidRDefault="00937DD1" w:rsidP="00861EF6"/>
                    <w:p w14:paraId="6F7DA744" w14:textId="77777777" w:rsidR="00937DD1" w:rsidRDefault="00937DD1"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008A9031" w14:textId="77777777" w:rsidR="000B3F36" w:rsidRDefault="000B3F36" w:rsidP="008A76D1">
      <w:pPr>
        <w:rPr>
          <w:b/>
          <w:bCs/>
        </w:rPr>
      </w:pPr>
    </w:p>
    <w:p w14:paraId="7CB11FE1" w14:textId="77777777" w:rsidR="000B3F36" w:rsidRDefault="000B3F36" w:rsidP="000B3F36">
      <w:pPr>
        <w:autoSpaceDE w:val="0"/>
        <w:autoSpaceDN w:val="0"/>
        <w:adjustRightInd w:val="0"/>
        <w:rPr>
          <w:b/>
          <w:bCs/>
        </w:rPr>
      </w:pPr>
      <w:r>
        <w:rPr>
          <w:b/>
          <w:bCs/>
        </w:rPr>
        <w:t>Discussion</w:t>
      </w:r>
    </w:p>
    <w:p w14:paraId="337641AF" w14:textId="77777777" w:rsidR="000B3F36" w:rsidRDefault="000B3F36" w:rsidP="000B3F36">
      <w:pPr>
        <w:autoSpaceDE w:val="0"/>
        <w:autoSpaceDN w:val="0"/>
        <w:adjustRightInd w:val="0"/>
        <w:rPr>
          <w:b/>
          <w:bCs/>
        </w:rPr>
      </w:pPr>
    </w:p>
    <w:p w14:paraId="3E5D7ECF" w14:textId="2C255638" w:rsidR="006A6AC5" w:rsidRDefault="006A6AC5" w:rsidP="000B3F36">
      <w:pPr>
        <w:autoSpaceDE w:val="0"/>
        <w:autoSpaceDN w:val="0"/>
        <w:adjustRightInd w:val="0"/>
      </w:pPr>
      <w:r>
        <w:t>Consider two EHT implementations th</w:t>
      </w:r>
      <w:r w:rsidR="00F53ABA">
        <w:t>at</w:t>
      </w:r>
      <w:r>
        <w:t xml:space="preserve"> support 8SS * 320 MHz</w:t>
      </w:r>
    </w:p>
    <w:p w14:paraId="4779AE42" w14:textId="71772924" w:rsidR="006A6AC5" w:rsidRDefault="006A6AC5" w:rsidP="00C2369D">
      <w:pPr>
        <w:pStyle w:val="ListParagraph"/>
        <w:numPr>
          <w:ilvl w:val="0"/>
          <w:numId w:val="4"/>
        </w:numPr>
        <w:autoSpaceDE w:val="0"/>
        <w:autoSpaceDN w:val="0"/>
        <w:adjustRightInd w:val="0"/>
      </w:pPr>
      <w:r>
        <w:t>An implementation that only supports 8SS * 320MHz via 8 converter pairs (for a 320MHz passband) and one PLL generating a single RF LO</w:t>
      </w:r>
    </w:p>
    <w:p w14:paraId="3C97F667" w14:textId="3EF1963F" w:rsidR="000B3F36" w:rsidRDefault="006A6AC5" w:rsidP="00C2369D">
      <w:pPr>
        <w:pStyle w:val="ListParagraph"/>
        <w:numPr>
          <w:ilvl w:val="0"/>
          <w:numId w:val="4"/>
        </w:numPr>
        <w:autoSpaceDE w:val="0"/>
        <w:autoSpaceDN w:val="0"/>
        <w:adjustRightInd w:val="0"/>
      </w:pPr>
      <w:r>
        <w:t xml:space="preserve">An </w:t>
      </w:r>
      <w:r w:rsidR="000B3F36">
        <w:t>implementation</w:t>
      </w:r>
      <w:r>
        <w:t xml:space="preserve"> that </w:t>
      </w:r>
      <w:r w:rsidR="000B3F36">
        <w:t>support</w:t>
      </w:r>
      <w:r>
        <w:t>s</w:t>
      </w:r>
      <w:r w:rsidR="000B3F36">
        <w:t xml:space="preserve"> two modes </w:t>
      </w:r>
      <w:r>
        <w:t xml:space="preserve">of </w:t>
      </w:r>
      <w:proofErr w:type="gramStart"/>
      <w:r w:rsidR="000B3F36">
        <w:t>operat</w:t>
      </w:r>
      <w:r>
        <w:t>ion;</w:t>
      </w:r>
      <w:proofErr w:type="gramEnd"/>
      <w:r>
        <w:t xml:space="preserve"> </w:t>
      </w:r>
      <w:r w:rsidR="000B3F36">
        <w:t>either:</w:t>
      </w:r>
    </w:p>
    <w:p w14:paraId="2EFC6F51" w14:textId="58D38B08" w:rsidR="000B3F36" w:rsidRPr="000761F5" w:rsidRDefault="000B3F36" w:rsidP="00C2369D">
      <w:pPr>
        <w:pStyle w:val="ListParagraph"/>
        <w:numPr>
          <w:ilvl w:val="0"/>
          <w:numId w:val="5"/>
        </w:numPr>
        <w:autoSpaceDE w:val="0"/>
        <w:autoSpaceDN w:val="0"/>
        <w:adjustRightInd w:val="0"/>
        <w:rPr>
          <w:color w:val="A6A6A6" w:themeColor="background1" w:themeShade="A6"/>
        </w:rPr>
      </w:pPr>
      <w:r w:rsidRPr="000761F5">
        <w:rPr>
          <w:color w:val="A6A6A6" w:themeColor="background1" w:themeShade="A6"/>
        </w:rPr>
        <w:t xml:space="preserve">16SS * 160MHz via 16 converter pairs </w:t>
      </w:r>
      <w:r w:rsidR="009D2036" w:rsidRPr="000761F5">
        <w:rPr>
          <w:color w:val="A6A6A6" w:themeColor="background1" w:themeShade="A6"/>
        </w:rPr>
        <w:t xml:space="preserve">(for </w:t>
      </w:r>
      <w:r w:rsidRPr="000761F5">
        <w:rPr>
          <w:color w:val="A6A6A6" w:themeColor="background1" w:themeShade="A6"/>
        </w:rPr>
        <w:t>a 160MHz passband</w:t>
      </w:r>
      <w:r w:rsidR="009D2036" w:rsidRPr="000761F5">
        <w:rPr>
          <w:color w:val="A6A6A6" w:themeColor="background1" w:themeShade="A6"/>
        </w:rPr>
        <w:t>)</w:t>
      </w:r>
      <w:r w:rsidRPr="000761F5">
        <w:rPr>
          <w:color w:val="A6A6A6" w:themeColor="background1" w:themeShade="A6"/>
        </w:rPr>
        <w:t xml:space="preserve"> and one PLL</w:t>
      </w:r>
      <w:r w:rsidR="006A6AC5" w:rsidRPr="000761F5">
        <w:rPr>
          <w:color w:val="A6A6A6" w:themeColor="background1" w:themeShade="A6"/>
        </w:rPr>
        <w:t xml:space="preserve"> generating a single RF LO, and </w:t>
      </w:r>
    </w:p>
    <w:p w14:paraId="373C1F8A" w14:textId="134FD1C9" w:rsidR="006A6AC5" w:rsidRDefault="000B3F36" w:rsidP="00C2369D">
      <w:pPr>
        <w:pStyle w:val="ListParagraph"/>
        <w:numPr>
          <w:ilvl w:val="0"/>
          <w:numId w:val="5"/>
        </w:numPr>
        <w:autoSpaceDE w:val="0"/>
        <w:autoSpaceDN w:val="0"/>
        <w:adjustRightInd w:val="0"/>
      </w:pPr>
      <w:r>
        <w:t xml:space="preserve">8SS * 320MHz via 16 converter pairs </w:t>
      </w:r>
      <w:r w:rsidR="009D2036">
        <w:t>(</w:t>
      </w:r>
      <w:r>
        <w:t>for a 160MHz passband</w:t>
      </w:r>
      <w:r w:rsidR="009D2036">
        <w:t>)</w:t>
      </w:r>
      <w:r>
        <w:t xml:space="preserve"> and two PLLs</w:t>
      </w:r>
      <w:r w:rsidR="009D2036">
        <w:t xml:space="preserve"> </w:t>
      </w:r>
      <w:r w:rsidR="006A6AC5">
        <w:t xml:space="preserve">generating </w:t>
      </w:r>
      <w:r w:rsidR="00E76469">
        <w:t xml:space="preserve">two </w:t>
      </w:r>
      <w:r w:rsidR="006A6AC5">
        <w:t xml:space="preserve">RF LOs </w:t>
      </w:r>
      <w:r w:rsidR="00F53ABA">
        <w:t xml:space="preserve">nominally </w:t>
      </w:r>
      <w:r w:rsidR="009D2036">
        <w:t>separated by 160MHz</w:t>
      </w:r>
      <w:r w:rsidR="00F53ABA">
        <w:t xml:space="preserve"> that are used to mix two 160 MHz frequency portions to adjacent RF spectrum </w:t>
      </w:r>
      <w:proofErr w:type="spellStart"/>
      <w:r w:rsidR="00F53ABA">
        <w:t>anda</w:t>
      </w:r>
      <w:proofErr w:type="spellEnd"/>
      <w:r w:rsidR="00F53ABA">
        <w:t xml:space="preserve"> thereby create a composite signal of 320 MHz nominal </w:t>
      </w:r>
      <w:proofErr w:type="spellStart"/>
      <w:r w:rsidR="00F53ABA">
        <w:t>bandwifth</w:t>
      </w:r>
      <w:proofErr w:type="spellEnd"/>
      <w:r>
        <w:t>.</w:t>
      </w:r>
    </w:p>
    <w:p w14:paraId="42B7A89A" w14:textId="07CAFA54" w:rsidR="000B3F36" w:rsidRDefault="00E76469" w:rsidP="006A6AC5">
      <w:pPr>
        <w:autoSpaceDE w:val="0"/>
        <w:autoSpaceDN w:val="0"/>
        <w:adjustRightInd w:val="0"/>
        <w:ind w:left="720"/>
      </w:pPr>
      <w:r>
        <w:t>B</w:t>
      </w:r>
      <w:r w:rsidR="009D2036">
        <w:t xml:space="preserve">oth PLLs </w:t>
      </w:r>
      <w:r>
        <w:t xml:space="preserve">must be locked to </w:t>
      </w:r>
      <w:r w:rsidR="009D2036">
        <w:t xml:space="preserve">the same oscillator so are subject to the same ppm offset. This same oscillator </w:t>
      </w:r>
      <w:r w:rsidR="006A6AC5">
        <w:t xml:space="preserve">also </w:t>
      </w:r>
      <w:r w:rsidR="009D2036">
        <w:t>drives the DAC clock.</w:t>
      </w:r>
    </w:p>
    <w:p w14:paraId="498FC8C3" w14:textId="77777777" w:rsidR="009D2036" w:rsidRDefault="009D2036" w:rsidP="000B3F36">
      <w:pPr>
        <w:autoSpaceDE w:val="0"/>
        <w:autoSpaceDN w:val="0"/>
        <w:adjustRightInd w:val="0"/>
      </w:pPr>
    </w:p>
    <w:p w14:paraId="6DD87449" w14:textId="77777777" w:rsidR="009D2036" w:rsidRDefault="009D2036" w:rsidP="000B3F36">
      <w:pPr>
        <w:autoSpaceDE w:val="0"/>
        <w:autoSpaceDN w:val="0"/>
        <w:adjustRightInd w:val="0"/>
      </w:pPr>
      <w:r>
        <w:t xml:space="preserve">Sidebar: </w:t>
      </w:r>
    </w:p>
    <w:p w14:paraId="15A83C3D" w14:textId="2ADD5244" w:rsidR="009D2036" w:rsidRDefault="009D2036" w:rsidP="00C2369D">
      <w:pPr>
        <w:pStyle w:val="ListParagraph"/>
        <w:numPr>
          <w:ilvl w:val="0"/>
          <w:numId w:val="3"/>
        </w:numPr>
        <w:autoSpaceDE w:val="0"/>
        <w:autoSpaceDN w:val="0"/>
        <w:adjustRightInd w:val="0"/>
      </w:pPr>
      <w:r>
        <w:t xml:space="preserve">In </w:t>
      </w:r>
      <w:r w:rsidR="006A6AC5">
        <w:t>implementation A</w:t>
      </w:r>
      <w:r>
        <w:t xml:space="preserve">, because of the DAC clock, the separation between tones nominally at </w:t>
      </w:r>
      <w:r w:rsidRPr="009D2036">
        <w:rPr>
          <w:rFonts w:ascii="Calibri" w:hAnsi="Calibri" w:cs="Calibri"/>
        </w:rPr>
        <w:t>±</w:t>
      </w:r>
      <w:r>
        <w:t>80MHz is</w:t>
      </w:r>
      <w:r w:rsidR="006A6AC5">
        <w:t xml:space="preserve"> </w:t>
      </w:r>
      <w:proofErr w:type="gramStart"/>
      <w:r w:rsidR="006A6AC5">
        <w:t>actually</w:t>
      </w:r>
      <w:r>
        <w:t xml:space="preserve"> 160</w:t>
      </w:r>
      <w:proofErr w:type="gramEnd"/>
      <w:r>
        <w:t xml:space="preserve"> * (1 + ppm)</w:t>
      </w:r>
      <w:r w:rsidR="006A6AC5">
        <w:t xml:space="preserve"> and the width of the transmission is 320MHz * (1+ppm).</w:t>
      </w:r>
    </w:p>
    <w:p w14:paraId="4CA9720E" w14:textId="706BD3B0" w:rsidR="009D2036" w:rsidRDefault="009D2036" w:rsidP="00C2369D">
      <w:pPr>
        <w:pStyle w:val="ListParagraph"/>
        <w:numPr>
          <w:ilvl w:val="0"/>
          <w:numId w:val="3"/>
        </w:numPr>
        <w:autoSpaceDE w:val="0"/>
        <w:autoSpaceDN w:val="0"/>
        <w:adjustRightInd w:val="0"/>
      </w:pPr>
      <w:r>
        <w:t xml:space="preserve">In </w:t>
      </w:r>
      <w:r w:rsidR="006A6AC5">
        <w:t>implementation B.2</w:t>
      </w:r>
      <w:r>
        <w:t>, because the PLLs produce (fc</w:t>
      </w:r>
      <w:r w:rsidRPr="009D2036">
        <w:rPr>
          <w:rFonts w:ascii="Calibri" w:hAnsi="Calibri" w:cs="Calibri"/>
        </w:rPr>
        <w:t>±</w:t>
      </w:r>
      <w:r>
        <w:t xml:space="preserve">80MHz) * (1+ppm), then the separation between the two </w:t>
      </w:r>
      <w:proofErr w:type="spellStart"/>
      <w:r>
        <w:t>center</w:t>
      </w:r>
      <w:proofErr w:type="spellEnd"/>
      <w:r>
        <w:t xml:space="preserve"> frequencies is </w:t>
      </w:r>
      <w:r w:rsidR="006A6AC5">
        <w:t xml:space="preserve">again </w:t>
      </w:r>
      <w:r>
        <w:t>160MHz * (1 + ppm)</w:t>
      </w:r>
      <w:r w:rsidR="006A6AC5">
        <w:t xml:space="preserve">, </w:t>
      </w:r>
      <w:r w:rsidR="00F53ABA">
        <w:t>and</w:t>
      </w:r>
      <w:r w:rsidR="006A6AC5">
        <w:t xml:space="preserve"> the width of the composite transmission is 160MHz * (1+ppm) + 160MHz * (1+ppm) = 320MHz * (1+ppm) again.</w:t>
      </w:r>
    </w:p>
    <w:p w14:paraId="73A4F3F5" w14:textId="77777777" w:rsidR="000761F5" w:rsidRDefault="000761F5" w:rsidP="000761F5">
      <w:pPr>
        <w:autoSpaceDE w:val="0"/>
        <w:autoSpaceDN w:val="0"/>
        <w:adjustRightInd w:val="0"/>
      </w:pPr>
    </w:p>
    <w:p w14:paraId="108B64B8" w14:textId="238E79B0" w:rsidR="000761F5" w:rsidRDefault="000761F5" w:rsidP="000761F5">
      <w:pPr>
        <w:autoSpaceDE w:val="0"/>
        <w:autoSpaceDN w:val="0"/>
        <w:adjustRightInd w:val="0"/>
      </w:pPr>
      <w:r>
        <w:t>M</w:t>
      </w:r>
      <w:r w:rsidRPr="000761F5">
        <w:t xml:space="preserve">uch the same ideas </w:t>
      </w:r>
      <w:r>
        <w:t xml:space="preserve">can be expressed </w:t>
      </w:r>
      <w:r w:rsidRPr="000761F5">
        <w:t>in more detail by way of two figures and some embedded math:</w:t>
      </w:r>
    </w:p>
    <w:p w14:paraId="2BDF0A23" w14:textId="69D5C736" w:rsidR="000761F5" w:rsidRDefault="000761F5" w:rsidP="000761F5">
      <w:pPr>
        <w:autoSpaceDE w:val="0"/>
        <w:autoSpaceDN w:val="0"/>
        <w:adjustRightInd w:val="0"/>
      </w:pPr>
      <w:r>
        <w:object w:dxaOrig="9060" w:dyaOrig="7500" w14:anchorId="442F68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3pt;height:375pt" o:ole="">
            <v:imagedata r:id="rId8" o:title=""/>
          </v:shape>
          <o:OLEObject Type="Embed" ProgID="Visio.Drawing.15" ShapeID="_x0000_i1028" DrawAspect="Content" ObjectID="_1669443402" r:id="rId9"/>
        </w:object>
      </w:r>
    </w:p>
    <w:p w14:paraId="2345715C" w14:textId="3A1AAB18" w:rsidR="000761F5" w:rsidRDefault="000761F5" w:rsidP="000761F5">
      <w:pPr>
        <w:autoSpaceDE w:val="0"/>
        <w:autoSpaceDN w:val="0"/>
        <w:adjustRightInd w:val="0"/>
      </w:pPr>
    </w:p>
    <w:p w14:paraId="2C228BF1" w14:textId="66894942" w:rsidR="000761F5" w:rsidRPr="006A6AC5" w:rsidRDefault="000761F5" w:rsidP="000761F5">
      <w:pPr>
        <w:autoSpaceDE w:val="0"/>
        <w:autoSpaceDN w:val="0"/>
        <w:adjustRightInd w:val="0"/>
      </w:pPr>
      <w:r>
        <w:object w:dxaOrig="9060" w:dyaOrig="10740" w14:anchorId="5A64C292">
          <v:shape id="_x0000_i1030" type="#_x0000_t75" style="width:453pt;height:537pt" o:ole="">
            <v:imagedata r:id="rId10" o:title=""/>
          </v:shape>
          <o:OLEObject Type="Embed" ProgID="Visio.Drawing.15" ShapeID="_x0000_i1030" DrawAspect="Content" ObjectID="_1669443403" r:id="rId11"/>
        </w:object>
      </w:r>
    </w:p>
    <w:p w14:paraId="2E64DD6A" w14:textId="77777777" w:rsidR="000761F5" w:rsidRDefault="000761F5" w:rsidP="009D2036">
      <w:pPr>
        <w:autoSpaceDE w:val="0"/>
        <w:autoSpaceDN w:val="0"/>
        <w:adjustRightInd w:val="0"/>
      </w:pPr>
    </w:p>
    <w:p w14:paraId="19446D53" w14:textId="618E7F28" w:rsidR="009D2036" w:rsidRDefault="000761F5" w:rsidP="000761F5">
      <w:pPr>
        <w:autoSpaceDE w:val="0"/>
        <w:autoSpaceDN w:val="0"/>
        <w:adjustRightInd w:val="0"/>
      </w:pPr>
      <w:r w:rsidRPr="000761F5">
        <w:t xml:space="preserve">For both architectures, </w:t>
      </w:r>
      <w:r>
        <w:t xml:space="preserve">it is </w:t>
      </w:r>
      <w:r w:rsidRPr="000761F5">
        <w:t>observe</w:t>
      </w:r>
      <w:r>
        <w:t>d</w:t>
      </w:r>
      <w:r w:rsidRPr="000761F5">
        <w:t xml:space="preserve"> that the 5 identified frequency points (at the end of each figure) map to identical RF frequencies, and there is no additional carrier offset</w:t>
      </w:r>
      <w:r>
        <w:t xml:space="preserve"> between the two frequency portions in Implementation B.2</w:t>
      </w:r>
      <w:r w:rsidRPr="000761F5">
        <w:t xml:space="preserve">. </w:t>
      </w:r>
      <w:r>
        <w:t>I</w:t>
      </w:r>
      <w:r w:rsidR="009D2036">
        <w:t xml:space="preserve">n the absence of phase noise between the two </w:t>
      </w:r>
      <w:r w:rsidR="00F53ABA">
        <w:t>RF LOs</w:t>
      </w:r>
      <w:r w:rsidR="009D2036">
        <w:t>, implementation</w:t>
      </w:r>
      <w:r w:rsidR="006A6AC5">
        <w:t>s A and B.2</w:t>
      </w:r>
      <w:r w:rsidR="009D2036">
        <w:t xml:space="preserve"> have identical outputs.</w:t>
      </w:r>
    </w:p>
    <w:p w14:paraId="0C8598F0" w14:textId="7C48D506" w:rsidR="009D2036" w:rsidRDefault="009D2036" w:rsidP="009D2036">
      <w:pPr>
        <w:autoSpaceDE w:val="0"/>
        <w:autoSpaceDN w:val="0"/>
        <w:adjustRightInd w:val="0"/>
      </w:pPr>
    </w:p>
    <w:p w14:paraId="11213CF8" w14:textId="687C49F1" w:rsidR="009D2036" w:rsidRDefault="006A6AC5" w:rsidP="009D2036">
      <w:pPr>
        <w:autoSpaceDE w:val="0"/>
        <w:autoSpaceDN w:val="0"/>
        <w:adjustRightInd w:val="0"/>
      </w:pPr>
      <w:r>
        <w:t>Take-away</w:t>
      </w:r>
    </w:p>
    <w:p w14:paraId="0EA9D8A4" w14:textId="22D0E942" w:rsidR="006A6AC5" w:rsidRDefault="009D2036" w:rsidP="009D2036">
      <w:pPr>
        <w:autoSpaceDE w:val="0"/>
        <w:autoSpaceDN w:val="0"/>
        <w:adjustRightInd w:val="0"/>
      </w:pPr>
      <w:r>
        <w:t xml:space="preserve">For a receiver to support a transmitter that implements 320 MHz via two 160MHz </w:t>
      </w:r>
      <w:r w:rsidR="00F53ABA">
        <w:t>frequency portions</w:t>
      </w:r>
      <w:r>
        <w:t xml:space="preserve"> each with its own </w:t>
      </w:r>
      <w:r w:rsidR="000761F5">
        <w:t xml:space="preserve">DAC pair and </w:t>
      </w:r>
      <w:r w:rsidR="00E76469">
        <w:t>PLL/RF LO locked to the same oscillator</w:t>
      </w:r>
      <w:r>
        <w:t>, the receiver can use a single time-domain carrier</w:t>
      </w:r>
      <w:r w:rsidR="00E76469">
        <w:t xml:space="preserve"> frequency</w:t>
      </w:r>
      <w:r>
        <w:t xml:space="preserve"> offset corrector, a single FFT</w:t>
      </w:r>
      <w:r w:rsidR="00B018EC">
        <w:t xml:space="preserve">, </w:t>
      </w:r>
      <w:r w:rsidR="000761F5">
        <w:t>yet</w:t>
      </w:r>
      <w:r w:rsidR="00B018EC">
        <w:t xml:space="preserve"> </w:t>
      </w:r>
      <w:r>
        <w:t xml:space="preserve">independent CPE/STO </w:t>
      </w:r>
      <w:r w:rsidR="00B018EC">
        <w:t>estimation</w:t>
      </w:r>
      <w:r>
        <w:t xml:space="preserve"> per 160MHz</w:t>
      </w:r>
      <w:r w:rsidR="00F53ABA">
        <w:t xml:space="preserve"> frequency portion</w:t>
      </w:r>
      <w:r>
        <w:t xml:space="preserve"> </w:t>
      </w:r>
      <w:r w:rsidR="006A6AC5">
        <w:t xml:space="preserve">(i.e. two pilot </w:t>
      </w:r>
      <w:r w:rsidR="00B018EC">
        <w:t>estimation</w:t>
      </w:r>
      <w:r w:rsidR="00E76469">
        <w:t xml:space="preserve"> units</w:t>
      </w:r>
      <w:r w:rsidR="006A6AC5">
        <w:t xml:space="preserve">). </w:t>
      </w:r>
    </w:p>
    <w:p w14:paraId="10AB659D" w14:textId="77777777" w:rsidR="006A6AC5" w:rsidRDefault="006A6AC5" w:rsidP="009D2036">
      <w:pPr>
        <w:autoSpaceDE w:val="0"/>
        <w:autoSpaceDN w:val="0"/>
        <w:adjustRightInd w:val="0"/>
      </w:pPr>
    </w:p>
    <w:p w14:paraId="7A0F2C54" w14:textId="045A45F3" w:rsidR="009D2036" w:rsidRDefault="006A6AC5" w:rsidP="009D2036">
      <w:pPr>
        <w:autoSpaceDE w:val="0"/>
        <w:autoSpaceDN w:val="0"/>
        <w:adjustRightInd w:val="0"/>
      </w:pPr>
      <w:r>
        <w:t>This is equivalent to the requirements on 80+80MHz in VHT and HE; and such transmitter implementation flexibility should be retained in EHT.</w:t>
      </w:r>
      <w:r w:rsidR="00E76469">
        <w:t xml:space="preserve"> Since the notion of two segments is being removed from EHT, some modifications to the language are advised for clarity, as defined below.</w:t>
      </w:r>
    </w:p>
    <w:p w14:paraId="667B5778" w14:textId="77777777" w:rsidR="009D2036" w:rsidRDefault="009D2036" w:rsidP="009D2036">
      <w:pPr>
        <w:autoSpaceDE w:val="0"/>
        <w:autoSpaceDN w:val="0"/>
        <w:adjustRightInd w:val="0"/>
      </w:pPr>
    </w:p>
    <w:p w14:paraId="7EF295EA" w14:textId="3B6E27B9" w:rsidR="009D2036" w:rsidRDefault="009D2036" w:rsidP="009D2036">
      <w:pPr>
        <w:autoSpaceDE w:val="0"/>
        <w:autoSpaceDN w:val="0"/>
        <w:adjustRightInd w:val="0"/>
      </w:pPr>
    </w:p>
    <w:p w14:paraId="0BF6A579" w14:textId="6BBB2E01" w:rsidR="009D2036" w:rsidRPr="00E96363" w:rsidRDefault="00E96363" w:rsidP="009D2036">
      <w:pPr>
        <w:autoSpaceDE w:val="0"/>
        <w:autoSpaceDN w:val="0"/>
        <w:adjustRightInd w:val="0"/>
        <w:rPr>
          <w:b/>
          <w:bCs/>
        </w:rPr>
      </w:pPr>
      <w:r w:rsidRPr="00E96363">
        <w:rPr>
          <w:b/>
          <w:bCs/>
        </w:rPr>
        <w:t>OPTION A</w:t>
      </w:r>
      <w:r w:rsidR="00B018EC">
        <w:rPr>
          <w:b/>
          <w:bCs/>
        </w:rPr>
        <w:t xml:space="preserve"> (</w:t>
      </w:r>
      <w:proofErr w:type="gramStart"/>
      <w:r w:rsidR="00B018EC">
        <w:rPr>
          <w:b/>
          <w:bCs/>
        </w:rPr>
        <w:t>similar to</w:t>
      </w:r>
      <w:proofErr w:type="gramEnd"/>
      <w:r w:rsidR="00B018EC">
        <w:rPr>
          <w:b/>
          <w:bCs/>
        </w:rPr>
        <w:t xml:space="preserve"> VHT/HE)</w:t>
      </w:r>
    </w:p>
    <w:p w14:paraId="2D4CA8C1" w14:textId="77777777" w:rsidR="009D2036" w:rsidRPr="009D2036" w:rsidRDefault="009D2036" w:rsidP="009D2036">
      <w:pPr>
        <w:autoSpaceDE w:val="0"/>
        <w:autoSpaceDN w:val="0"/>
        <w:adjustRightInd w:val="0"/>
        <w:rPr>
          <w:b/>
          <w:bCs/>
        </w:rPr>
      </w:pPr>
    </w:p>
    <w:p w14:paraId="7A2A8C2B" w14:textId="7A7BABDA" w:rsidR="000B3F36" w:rsidRPr="008F1556" w:rsidRDefault="000B3F36" w:rsidP="000B3F36">
      <w:pPr>
        <w:autoSpaceDE w:val="0"/>
        <w:autoSpaceDN w:val="0"/>
        <w:adjustRightInd w:val="0"/>
        <w:rPr>
          <w:b/>
          <w:bCs/>
          <w:szCs w:val="22"/>
        </w:rPr>
      </w:pPr>
      <w:r w:rsidRPr="008F1556">
        <w:rPr>
          <w:b/>
          <w:bCs/>
          <w:szCs w:val="22"/>
        </w:rPr>
        <w:t xml:space="preserve">36.3.10.4 Transmitted signal </w:t>
      </w:r>
    </w:p>
    <w:p w14:paraId="5D3808A5" w14:textId="77777777" w:rsidR="00EF44D6" w:rsidRPr="008F1556" w:rsidRDefault="00EF44D6" w:rsidP="00EF44D6">
      <w:pPr>
        <w:rPr>
          <w:b/>
          <w:bCs/>
          <w:i/>
          <w:iCs/>
          <w:szCs w:val="22"/>
        </w:rPr>
      </w:pPr>
    </w:p>
    <w:p w14:paraId="757CB4BE" w14:textId="49B07EA1" w:rsidR="00EF44D6" w:rsidRPr="008F1556" w:rsidRDefault="00EF44D6" w:rsidP="00EF44D6">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4D503C97" w14:textId="77777777" w:rsidR="000B3F36" w:rsidRPr="008F1556" w:rsidRDefault="000B3F36" w:rsidP="000B3F36">
      <w:pPr>
        <w:autoSpaceDE w:val="0"/>
        <w:autoSpaceDN w:val="0"/>
        <w:adjustRightInd w:val="0"/>
        <w:rPr>
          <w:b/>
          <w:bCs/>
          <w:szCs w:val="22"/>
        </w:rPr>
      </w:pPr>
    </w:p>
    <w:p w14:paraId="162AF3FA" w14:textId="77777777" w:rsidR="000B3F36" w:rsidRPr="008F1556" w:rsidRDefault="000B3F36" w:rsidP="000B3F36">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The transmitted signal is described in complex baseband signal notation. The actual transmitted signal on</w:t>
      </w:r>
    </w:p>
    <w:p w14:paraId="08DE8E5F" w14:textId="70CA568B" w:rsidR="000B3F36" w:rsidRPr="008F1556" w:rsidRDefault="000B3F36" w:rsidP="000B3F36">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 xml:space="preserve">transmit chain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i</m:t>
            </m:r>
          </m:e>
          <m:sub>
            <m:r>
              <w:rPr>
                <w:rFonts w:ascii="Cambria Math" w:eastAsia="TimesNewRomanPSMT" w:hAnsi="Cambria Math" w:cs="TimesNewRomanPSMT"/>
                <w:szCs w:val="22"/>
              </w:rPr>
              <m:t>TX</m:t>
            </m:r>
          </m:sub>
        </m:sSub>
      </m:oMath>
      <w:r w:rsidRPr="008F1556">
        <w:rPr>
          <w:rFonts w:ascii="TimesNewRomanPSMT" w:eastAsia="TimesNewRomanPSMT" w:cs="TimesNewRomanPSMT" w:hint="eastAsia"/>
          <w:szCs w:val="22"/>
        </w:rPr>
        <w:t xml:space="preserve"> is related to the complex baseband signal by the relation</w:t>
      </w:r>
    </w:p>
    <w:p w14:paraId="5D08901A" w14:textId="77777777" w:rsidR="000B3F36" w:rsidRPr="008F1556" w:rsidRDefault="000B3F36" w:rsidP="000B3F36">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shown in Equation (36-7).</w:t>
      </w:r>
    </w:p>
    <w:p w14:paraId="2C8D1B20" w14:textId="77777777" w:rsidR="000B3F36" w:rsidRPr="008F1556" w:rsidRDefault="000B3F36" w:rsidP="000B3F36">
      <w:pPr>
        <w:autoSpaceDE w:val="0"/>
        <w:autoSpaceDN w:val="0"/>
        <w:adjustRightInd w:val="0"/>
        <w:rPr>
          <w:rFonts w:ascii="TimesNewRomanPSMT" w:eastAsia="TimesNewRomanPSMT" w:cs="TimesNewRomanPSMT"/>
          <w:szCs w:val="22"/>
        </w:rPr>
      </w:pPr>
    </w:p>
    <w:p w14:paraId="58CACCEA" w14:textId="77777777" w:rsidR="000B3F36" w:rsidRPr="008F1556" w:rsidRDefault="004C645B" w:rsidP="000B3F36">
      <w:pPr>
        <w:autoSpaceDE w:val="0"/>
        <w:autoSpaceDN w:val="0"/>
        <w:adjustRightInd w:val="0"/>
        <w:rPr>
          <w:rFonts w:ascii="TimesNewRomanPSMT" w:eastAsia="TimesNewRomanPSMT" w:cs="TimesNewRomanPSMT"/>
          <w:szCs w:val="22"/>
        </w:rPr>
      </w:pPr>
      <m:oMath>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RF</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r>
          <w:rPr>
            <w:rFonts w:ascii="Cambria Math" w:hAnsi="Cambria Math"/>
            <w:szCs w:val="22"/>
          </w:rPr>
          <m:t>=Re</m:t>
        </m:r>
        <m:d>
          <m:dPr>
            <m:begChr m:val="{"/>
            <m:endChr m:val="}"/>
            <m:ctrlPr>
              <w:rPr>
                <w:rFonts w:ascii="Cambria Math" w:hAnsi="Cambria Math"/>
                <w:i/>
                <w:szCs w:val="22"/>
              </w:rPr>
            </m:ctrlPr>
          </m:dPr>
          <m:e>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PPDU</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r>
              <m:rPr>
                <m:sty m:val="p"/>
              </m:rPr>
              <w:rPr>
                <w:rFonts w:ascii="Cambria Math" w:hAnsi="Cambria Math"/>
                <w:szCs w:val="22"/>
              </w:rPr>
              <m:t>exp</m:t>
            </m:r>
            <m:d>
              <m:dPr>
                <m:ctrlPr>
                  <w:rPr>
                    <w:rFonts w:ascii="Cambria Math" w:hAnsi="Cambria Math"/>
                    <w:i/>
                    <w:szCs w:val="22"/>
                  </w:rPr>
                </m:ctrlPr>
              </m:dPr>
              <m:e>
                <m:r>
                  <w:rPr>
                    <w:rFonts w:ascii="Cambria Math" w:hAnsi="Cambria Math"/>
                    <w:szCs w:val="22"/>
                  </w:rPr>
                  <m:t>j2π</m:t>
                </m:r>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r>
                  <w:rPr>
                    <w:rFonts w:ascii="Cambria Math" w:hAnsi="Cambria Math"/>
                    <w:szCs w:val="22"/>
                  </w:rPr>
                  <m:t>t</m:t>
                </m:r>
              </m:e>
            </m:d>
          </m:e>
        </m:d>
        <m:r>
          <w:rPr>
            <w:rFonts w:ascii="Cambria Math" w:hAnsi="Cambria Math"/>
            <w:szCs w:val="22"/>
          </w:rPr>
          <m:t xml:space="preserve">, </m:t>
        </m:r>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r>
          <w:rPr>
            <w:rFonts w:ascii="Cambria Math" w:hAnsi="Cambria Math"/>
            <w:szCs w:val="22"/>
          </w:rPr>
          <m:t>=1,,⋯,</m:t>
        </m:r>
        <m:sSub>
          <m:sSubPr>
            <m:ctrlPr>
              <w:rPr>
                <w:rFonts w:ascii="Cambria Math" w:hAnsi="Cambria Math"/>
                <w:i/>
                <w:szCs w:val="22"/>
              </w:rPr>
            </m:ctrlPr>
          </m:sSubPr>
          <m:e>
            <m:r>
              <w:rPr>
                <w:rFonts w:ascii="Cambria Math" w:hAnsi="Cambria Math"/>
                <w:szCs w:val="22"/>
              </w:rPr>
              <m:t>N</m:t>
            </m:r>
          </m:e>
          <m:sub>
            <m:r>
              <w:rPr>
                <w:rFonts w:ascii="Cambria Math" w:hAnsi="Cambria Math"/>
                <w:szCs w:val="22"/>
              </w:rPr>
              <m:t>TX</m:t>
            </m:r>
          </m:sub>
        </m:sSub>
      </m:oMath>
      <w:r w:rsidR="000B3F36" w:rsidRPr="00F53ABA">
        <w:rPr>
          <w:szCs w:val="22"/>
        </w:rPr>
        <w:t xml:space="preserve">   (36-7)</w:t>
      </w:r>
    </w:p>
    <w:p w14:paraId="7724100F" w14:textId="77777777" w:rsidR="000B3F36" w:rsidRPr="008F1556" w:rsidRDefault="000B3F36" w:rsidP="000B3F36">
      <w:pPr>
        <w:autoSpaceDE w:val="0"/>
        <w:autoSpaceDN w:val="0"/>
        <w:adjustRightInd w:val="0"/>
        <w:rPr>
          <w:rFonts w:ascii="TimesNewRomanPSMT" w:eastAsia="TimesNewRomanPSMT" w:cs="TimesNewRomanPSMT"/>
          <w:szCs w:val="22"/>
        </w:rPr>
      </w:pPr>
    </w:p>
    <w:p w14:paraId="3D891499" w14:textId="77777777" w:rsidR="000B3F36" w:rsidRPr="008F1556" w:rsidRDefault="000B3F36" w:rsidP="000B3F36">
      <w:pPr>
        <w:autoSpaceDE w:val="0"/>
        <w:autoSpaceDN w:val="0"/>
        <w:adjustRightInd w:val="0"/>
        <w:ind w:left="720" w:hanging="720"/>
        <w:rPr>
          <w:rFonts w:ascii="TimesNewRomanPSMT" w:eastAsia="TimesNewRomanPSMT" w:cs="TimesNewRomanPSMT"/>
          <w:szCs w:val="22"/>
        </w:rPr>
      </w:pPr>
      <w:r w:rsidRPr="008F1556">
        <w:rPr>
          <w:rFonts w:ascii="TimesNewRomanPSMT" w:eastAsia="TimesNewRomanPSMT" w:cs="TimesNewRomanPSMT" w:hint="eastAsia"/>
          <w:szCs w:val="22"/>
        </w:rPr>
        <w:t>where</w:t>
      </w:r>
    </w:p>
    <w:p w14:paraId="35C34EA6" w14:textId="77777777" w:rsidR="000B3F36" w:rsidRPr="008F1556" w:rsidRDefault="000B3F36" w:rsidP="000B3F36">
      <w:pPr>
        <w:autoSpaceDE w:val="0"/>
        <w:autoSpaceDN w:val="0"/>
        <w:adjustRightInd w:val="0"/>
        <w:rPr>
          <w:rFonts w:ascii="TimesNewRomanPSMT" w:eastAsia="TimesNewRomanPSMT" w:cs="TimesNewRomanPSMT"/>
          <w:szCs w:val="22"/>
        </w:rPr>
      </w:pPr>
    </w:p>
    <w:p w14:paraId="20AD1923" w14:textId="32D674C3" w:rsidR="000B3F36" w:rsidRPr="008F1556" w:rsidRDefault="000B3F36" w:rsidP="000B3F36">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 xml:space="preserve">      </w:t>
      </w:r>
      <m:oMath>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PPDU</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oMath>
      <w:r w:rsidRPr="008F1556">
        <w:rPr>
          <w:rFonts w:ascii="TimesNewRomanPSMT" w:eastAsia="TimesNewRomanPSMT" w:cs="TimesNewRomanPSMT" w:hint="eastAsia"/>
          <w:szCs w:val="22"/>
        </w:rPr>
        <w:t xml:space="preserve"> represents the complex baseband signal of transmit chain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i</m:t>
            </m:r>
          </m:e>
          <m:sub>
            <m:r>
              <w:rPr>
                <w:rFonts w:ascii="Cambria Math" w:eastAsia="TimesNewRomanPSMT" w:hAnsi="Cambria Math" w:cs="TimesNewRomanPSMT"/>
                <w:szCs w:val="22"/>
              </w:rPr>
              <m:t>TX</m:t>
            </m:r>
          </m:sub>
        </m:sSub>
      </m:oMath>
      <w:r w:rsidRPr="008F1556">
        <w:rPr>
          <w:rFonts w:ascii="TimesNewRomanPSMT" w:eastAsia="TimesNewRomanPSMT" w:cs="TimesNewRomanPSMT" w:hint="eastAsia"/>
          <w:szCs w:val="22"/>
        </w:rPr>
        <w:t>.</w:t>
      </w:r>
    </w:p>
    <w:p w14:paraId="2BAA1D99" w14:textId="77777777" w:rsidR="000B3F36" w:rsidRPr="008F1556" w:rsidRDefault="000B3F36" w:rsidP="000B3F36">
      <w:pPr>
        <w:autoSpaceDE w:val="0"/>
        <w:autoSpaceDN w:val="0"/>
        <w:adjustRightInd w:val="0"/>
        <w:rPr>
          <w:rFonts w:ascii="TimesNewRomanPSMT" w:eastAsia="TimesNewRomanPSMT" w:cs="TimesNewRomanPSMT"/>
          <w:szCs w:val="22"/>
        </w:rPr>
      </w:pPr>
    </w:p>
    <w:p w14:paraId="383E2DCE" w14:textId="2052833B" w:rsidR="000B3F36" w:rsidRPr="008F1556" w:rsidRDefault="000B3F36" w:rsidP="000B3F36">
      <w:pPr>
        <w:autoSpaceDE w:val="0"/>
        <w:autoSpaceDN w:val="0"/>
        <w:adjustRightInd w:val="0"/>
        <w:ind w:left="720" w:hanging="720"/>
        <w:rPr>
          <w:rFonts w:ascii="TimesNewRomanPSMT" w:eastAsia="TimesNewRomanPSMT" w:cs="TimesNewRomanPSMT"/>
          <w:szCs w:val="22"/>
        </w:rPr>
      </w:pPr>
      <w:r w:rsidRPr="008F1556">
        <w:rPr>
          <w:rFonts w:ascii="TimesNewRomanPSMT" w:eastAsia="TimesNewRomanPSMT" w:cs="TimesNewRomanPSMT" w:hint="eastAsia"/>
          <w:szCs w:val="22"/>
        </w:rPr>
        <w:t xml:space="preserve">     </w:t>
      </w:r>
      <m:oMath>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oMath>
      <w:r w:rsidRPr="008F1556">
        <w:rPr>
          <w:rFonts w:ascii="TimesNewRomanPSMT" w:eastAsia="TimesNewRomanPSMT" w:cs="TimesNewRomanPSMT" w:hint="eastAsia"/>
          <w:szCs w:val="22"/>
        </w:rPr>
        <w:t xml:space="preserve"> represents the center frequency of the transmitted PPDU. Table 36-16 (</w:t>
      </w:r>
      <w:proofErr w:type="spellStart"/>
      <w:r w:rsidRPr="008F1556">
        <w:rPr>
          <w:rFonts w:ascii="TimesNewRomanPSMT" w:eastAsia="TimesNewRomanPSMT" w:cs="TimesNewRomanPSMT" w:hint="eastAsia"/>
          <w:szCs w:val="22"/>
        </w:rPr>
        <w:t>Center</w:t>
      </w:r>
      <w:proofErr w:type="spellEnd"/>
      <w:r w:rsidRPr="008F1556">
        <w:rPr>
          <w:rFonts w:ascii="TimesNewRomanPSMT" w:eastAsia="TimesNewRomanPSMT" w:cs="TimesNewRomanPSMT" w:hint="eastAsia"/>
          <w:szCs w:val="22"/>
        </w:rPr>
        <w:t xml:space="preserve"> frequency of the transmitted PPDU) shows</w:t>
      </w:r>
      <m:oMath>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oMath>
      <w:r w:rsidRPr="008F1556">
        <w:rPr>
          <w:rFonts w:ascii="TimesNewRomanPSMT" w:eastAsia="TimesNewRomanPSMT" w:cs="TimesNewRomanPSMT" w:hint="eastAsia"/>
          <w:szCs w:val="22"/>
        </w:rPr>
        <w:t xml:space="preserve"> as a function of the channel starting frequency, dot11CurrentChannelWidth  and CH_BANDWIDTH, where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CH,start</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c,</m:t>
            </m:r>
            <m:r>
              <m:rPr>
                <m:sty m:val="p"/>
              </m:rPr>
              <w:rPr>
                <w:rFonts w:ascii="Cambria Math" w:eastAsia="TimesNewRomanPSMT" w:hAnsi="Cambria Math" w:cs="TimesNewRomanPSMT"/>
                <w:szCs w:val="22"/>
              </w:rPr>
              <m:t>idx0</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P20,idx</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P40,idx</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P80,idx</m:t>
            </m:r>
          </m:sub>
        </m:sSub>
      </m:oMath>
      <w:r w:rsidRPr="008F1556">
        <w:rPr>
          <w:rFonts w:ascii="TimesNewRomanPSMT" w:eastAsia="TimesNewRomanPSMT" w:cs="TimesNewRomanPSMT" w:hint="eastAsia"/>
          <w:szCs w:val="22"/>
        </w:rPr>
        <w:t xml:space="preserve"> , and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P160,idx</m:t>
            </m:r>
          </m:sub>
        </m:sSub>
      </m:oMath>
      <w:r w:rsidRPr="008F1556">
        <w:rPr>
          <w:rFonts w:ascii="TimesNewRomanPSMT" w:eastAsia="TimesNewRomanPSMT" w:cs="TimesNewRomanPSMT" w:hint="eastAsia"/>
          <w:szCs w:val="22"/>
        </w:rPr>
        <w:t xml:space="preserve"> are described in 36.3.10.3 (Channel frequencies). </w:t>
      </w:r>
    </w:p>
    <w:p w14:paraId="1881FCEC" w14:textId="29022FB7" w:rsidR="008A76D1" w:rsidRPr="008F1556" w:rsidRDefault="008A76D1" w:rsidP="008A76D1">
      <w:pPr>
        <w:rPr>
          <w:b/>
          <w:bCs/>
          <w:szCs w:val="22"/>
        </w:rPr>
      </w:pPr>
    </w:p>
    <w:p w14:paraId="53ED411E" w14:textId="1EF99CF9" w:rsidR="000B3F36" w:rsidRPr="008F1556" w:rsidRDefault="008F1556" w:rsidP="008A76D1">
      <w:pPr>
        <w:rPr>
          <w:szCs w:val="22"/>
        </w:rPr>
      </w:pPr>
      <w:ins w:id="0" w:author="Brian Hart (brianh)" w:date="2020-12-10T08:36:00Z">
        <w:r>
          <w:rPr>
            <w:szCs w:val="22"/>
          </w:rPr>
          <w:t xml:space="preserve">NOTE </w:t>
        </w:r>
      </w:ins>
      <w:ins w:id="1" w:author="Brian Hart (brianh)" w:date="2020-12-10T08:39:00Z">
        <w:r>
          <w:rPr>
            <w:szCs w:val="22"/>
          </w:rPr>
          <w:t>–</w:t>
        </w:r>
      </w:ins>
      <w:ins w:id="2" w:author="Brian Hart (brianh)" w:date="2020-12-10T08:36:00Z">
        <w:r>
          <w:rPr>
            <w:szCs w:val="22"/>
          </w:rPr>
          <w:t xml:space="preserve"> </w:t>
        </w:r>
      </w:ins>
      <w:ins w:id="3" w:author="Brian Hart (brianh)" w:date="2020-12-10T08:39:00Z">
        <w:r>
          <w:rPr>
            <w:szCs w:val="22"/>
          </w:rPr>
          <w:t xml:space="preserve">An alternative method to generate </w:t>
        </w:r>
      </w:ins>
      <w:ins w:id="4" w:author="Brian Hart (brianh)" w:date="2020-12-09T08:10:00Z">
        <w:r w:rsidR="000B3F36" w:rsidRPr="008F1556">
          <w:rPr>
            <w:szCs w:val="22"/>
          </w:rPr>
          <w:t xml:space="preserve">a </w:t>
        </w:r>
      </w:ins>
      <w:ins w:id="5" w:author="Brian Hart (brianh)" w:date="2020-12-10T08:30:00Z">
        <w:r w:rsidRPr="008F1556">
          <w:rPr>
            <w:szCs w:val="22"/>
          </w:rPr>
          <w:t xml:space="preserve">320 MHz </w:t>
        </w:r>
      </w:ins>
      <w:ins w:id="6" w:author="Brian Hart (brianh)" w:date="2020-12-09T08:10:00Z">
        <w:r w:rsidR="000B3F36" w:rsidRPr="008F1556">
          <w:rPr>
            <w:szCs w:val="22"/>
          </w:rPr>
          <w:t>PPDU</w:t>
        </w:r>
      </w:ins>
      <w:ins w:id="7" w:author="Brian Hart (brianh)" w:date="2020-12-10T08:39:00Z">
        <w:r>
          <w:rPr>
            <w:szCs w:val="22"/>
          </w:rPr>
          <w:t xml:space="preserve"> is </w:t>
        </w:r>
      </w:ins>
      <w:ins w:id="8" w:author="Brian Hart (brianh)" w:date="2020-12-10T08:35:00Z">
        <w:r>
          <w:rPr>
            <w:szCs w:val="22"/>
          </w:rPr>
          <w:t xml:space="preserve">described in </w:t>
        </w:r>
      </w:ins>
      <w:ins w:id="9" w:author="Brian Hart (brianh)" w:date="2020-12-09T08:10:00Z">
        <w:r w:rsidR="000B3F36" w:rsidRPr="008F1556">
          <w:rPr>
            <w:szCs w:val="22"/>
          </w:rPr>
          <w:t xml:space="preserve">36.3.18.3 (Transmit </w:t>
        </w:r>
        <w:proofErr w:type="spellStart"/>
        <w:r w:rsidR="000B3F36" w:rsidRPr="008F1556">
          <w:rPr>
            <w:szCs w:val="22"/>
          </w:rPr>
          <w:t>center</w:t>
        </w:r>
        <w:proofErr w:type="spellEnd"/>
        <w:r w:rsidR="000B3F36" w:rsidRPr="008F1556">
          <w:rPr>
            <w:szCs w:val="22"/>
          </w:rPr>
          <w:t xml:space="preserve"> frequency and symbol clock frequency tolerance).</w:t>
        </w:r>
      </w:ins>
    </w:p>
    <w:p w14:paraId="4BB6DB71" w14:textId="0324742F" w:rsidR="000D1CF3" w:rsidRPr="008F1556" w:rsidRDefault="000D1CF3" w:rsidP="008A76D1">
      <w:pPr>
        <w:rPr>
          <w:ins w:id="10" w:author="Brian Hart (brianh)" w:date="2020-12-09T08:28:00Z"/>
          <w:b/>
          <w:bCs/>
          <w:szCs w:val="22"/>
        </w:rPr>
      </w:pPr>
    </w:p>
    <w:p w14:paraId="2889E04E" w14:textId="2088E71E" w:rsidR="006A6AC5" w:rsidRPr="00E96363" w:rsidRDefault="00E76469" w:rsidP="008A76D1">
      <w:pPr>
        <w:rPr>
          <w:b/>
          <w:bCs/>
          <w:szCs w:val="22"/>
        </w:rPr>
      </w:pPr>
      <w:r w:rsidRPr="00E96363">
        <w:rPr>
          <w:b/>
          <w:bCs/>
          <w:szCs w:val="22"/>
        </w:rPr>
        <w:t>36.3.18.4.4 Transmitter modulation accuracy (EVM) test</w:t>
      </w:r>
    </w:p>
    <w:p w14:paraId="0E23BAD1" w14:textId="0BC2984E" w:rsidR="00EF44D6" w:rsidRPr="008F1556" w:rsidRDefault="00EF44D6" w:rsidP="008A76D1">
      <w:pPr>
        <w:rPr>
          <w:szCs w:val="22"/>
        </w:rPr>
      </w:pPr>
    </w:p>
    <w:p w14:paraId="5F8A6E6E" w14:textId="50DD8DA6" w:rsidR="00EF44D6" w:rsidRPr="008F1556" w:rsidRDefault="00EF44D6" w:rsidP="00EF44D6">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51F24A58" w14:textId="571AF16D" w:rsidR="00E76469" w:rsidRPr="008F1556" w:rsidRDefault="00E76469" w:rsidP="008A76D1">
      <w:pPr>
        <w:rPr>
          <w:szCs w:val="22"/>
        </w:rPr>
      </w:pPr>
    </w:p>
    <w:p w14:paraId="2804323A" w14:textId="1CD544F9" w:rsidR="00E76469" w:rsidRPr="008F1556" w:rsidRDefault="00E76469" w:rsidP="00E76469">
      <w:pPr>
        <w:rPr>
          <w:szCs w:val="22"/>
        </w:rPr>
      </w:pPr>
      <w:r w:rsidRPr="008F1556">
        <w:rPr>
          <w:szCs w:val="22"/>
        </w:rPr>
        <w:t>The transmitter modulation accuracy test procedure for the occupied subcarriers of the PPDU is similar as in steps of the transmit modulation accuracy test procedure defined in 27.3.19.4.4 (Transmitter modulation accuracy (EVM) test) as follows.</w:t>
      </w:r>
    </w:p>
    <w:p w14:paraId="440799B6" w14:textId="77777777" w:rsidR="00E76469" w:rsidRPr="008F1556" w:rsidRDefault="00E76469" w:rsidP="00E76469">
      <w:pPr>
        <w:rPr>
          <w:szCs w:val="22"/>
        </w:rPr>
      </w:pPr>
      <w:r w:rsidRPr="008F1556">
        <w:rPr>
          <w:szCs w:val="22"/>
        </w:rPr>
        <w:t>a) Start of PPDU shall be detected.</w:t>
      </w:r>
    </w:p>
    <w:p w14:paraId="72A0AF42" w14:textId="77777777" w:rsidR="00E76469" w:rsidRPr="008F1556" w:rsidRDefault="00E76469" w:rsidP="00E76469">
      <w:pPr>
        <w:rPr>
          <w:szCs w:val="22"/>
        </w:rPr>
      </w:pPr>
      <w:r w:rsidRPr="008F1556">
        <w:rPr>
          <w:szCs w:val="22"/>
        </w:rPr>
        <w:t>b) Transition from L-STF to L-LTF shall be detected and fine timing shall be established.</w:t>
      </w:r>
    </w:p>
    <w:p w14:paraId="19707682" w14:textId="77777777" w:rsidR="00E76469" w:rsidRPr="008F1556" w:rsidRDefault="00E76469" w:rsidP="00E76469">
      <w:pPr>
        <w:rPr>
          <w:szCs w:val="22"/>
        </w:rPr>
      </w:pPr>
      <w:r w:rsidRPr="008F1556">
        <w:rPr>
          <w:szCs w:val="22"/>
        </w:rPr>
        <w:t>c) Coarse and fine frequency offsets shall be estimated.</w:t>
      </w:r>
    </w:p>
    <w:p w14:paraId="47FD1CB7" w14:textId="47599C72" w:rsidR="00E76469" w:rsidRPr="008F1556" w:rsidRDefault="00E76469" w:rsidP="00E76469">
      <w:pPr>
        <w:rPr>
          <w:szCs w:val="22"/>
        </w:rPr>
      </w:pPr>
      <w:r w:rsidRPr="008F1556">
        <w:rPr>
          <w:szCs w:val="22"/>
        </w:rPr>
        <w:t xml:space="preserve">d) Symbols in a PPDU shall be </w:t>
      </w:r>
      <w:proofErr w:type="spellStart"/>
      <w:r w:rsidRPr="008F1556">
        <w:rPr>
          <w:szCs w:val="22"/>
        </w:rPr>
        <w:t>derotated</w:t>
      </w:r>
      <w:proofErr w:type="spellEnd"/>
      <w:r w:rsidRPr="008F1556">
        <w:rPr>
          <w:szCs w:val="22"/>
        </w:rPr>
        <w:t xml:space="preserve"> according to estimated frequency offset. Sampling offset drift shall be also compensated.</w:t>
      </w:r>
    </w:p>
    <w:p w14:paraId="54438174" w14:textId="77777777" w:rsidR="00E76469" w:rsidRPr="008F1556" w:rsidRDefault="00E76469" w:rsidP="00E76469">
      <w:pPr>
        <w:rPr>
          <w:szCs w:val="22"/>
        </w:rPr>
      </w:pPr>
      <w:r w:rsidRPr="008F1556">
        <w:rPr>
          <w:szCs w:val="22"/>
        </w:rPr>
        <w:t>e) For each EHT-LTF symbol, transform the symbol into subcarrier received values, estimate the</w:t>
      </w:r>
    </w:p>
    <w:p w14:paraId="3CCA2B56" w14:textId="12798391" w:rsidR="00E76469" w:rsidRPr="008F1556" w:rsidRDefault="00E76469" w:rsidP="00E76469">
      <w:pPr>
        <w:rPr>
          <w:szCs w:val="22"/>
        </w:rPr>
      </w:pPr>
      <w:r w:rsidRPr="008F1556">
        <w:rPr>
          <w:szCs w:val="22"/>
        </w:rPr>
        <w:t xml:space="preserve">phase from the pilot subcarriers, and </w:t>
      </w:r>
      <w:proofErr w:type="spellStart"/>
      <w:r w:rsidRPr="008F1556">
        <w:rPr>
          <w:szCs w:val="22"/>
        </w:rPr>
        <w:t>derotate</w:t>
      </w:r>
      <w:proofErr w:type="spellEnd"/>
      <w:r w:rsidRPr="008F1556">
        <w:rPr>
          <w:szCs w:val="22"/>
        </w:rPr>
        <w:t xml:space="preserve"> the subcarrier values according to the estimated phase.</w:t>
      </w:r>
      <w:ins w:id="11" w:author="Brian Hart (brianh)" w:date="2020-12-10T08:54:00Z">
        <w:r w:rsidR="005A40D1">
          <w:rPr>
            <w:szCs w:val="22"/>
          </w:rPr>
          <w:t xml:space="preserve"> </w:t>
        </w:r>
      </w:ins>
      <w:ins w:id="12" w:author="Brian Hart (brianh)" w:date="2020-12-11T15:07:00Z">
        <w:r w:rsidR="00B018EC" w:rsidRPr="008F1556">
          <w:rPr>
            <w:szCs w:val="22"/>
          </w:rPr>
          <w:t xml:space="preserve">For a 320MHz PPDU, the </w:t>
        </w:r>
        <w:r w:rsidR="00B018EC">
          <w:rPr>
            <w:szCs w:val="22"/>
          </w:rPr>
          <w:t xml:space="preserve">phase </w:t>
        </w:r>
        <w:r w:rsidR="00B018EC" w:rsidRPr="008F1556">
          <w:rPr>
            <w:szCs w:val="22"/>
          </w:rPr>
          <w:t xml:space="preserve">estimation </w:t>
        </w:r>
        <w:r w:rsidR="00B018EC">
          <w:rPr>
            <w:szCs w:val="22"/>
          </w:rPr>
          <w:t xml:space="preserve">is robust to uncorrelated phase noise in </w:t>
        </w:r>
        <w:r w:rsidR="00B018EC" w:rsidRPr="008F1556">
          <w:rPr>
            <w:szCs w:val="22"/>
          </w:rPr>
          <w:t xml:space="preserve">the lower and upper 160MHz </w:t>
        </w:r>
        <w:r w:rsidR="00B018EC">
          <w:rPr>
            <w:szCs w:val="22"/>
          </w:rPr>
          <w:t xml:space="preserve">frequency portions </w:t>
        </w:r>
        <w:r w:rsidR="00B018EC" w:rsidRPr="008F1556">
          <w:rPr>
            <w:szCs w:val="22"/>
          </w:rPr>
          <w:t>of the PPDU</w:t>
        </w:r>
      </w:ins>
      <w:ins w:id="13" w:author="Brian Hart (brianh)" w:date="2020-12-10T08:54:00Z">
        <w:r w:rsidR="005A40D1" w:rsidRPr="008F1556">
          <w:rPr>
            <w:szCs w:val="22"/>
          </w:rPr>
          <w:t>.</w:t>
        </w:r>
      </w:ins>
    </w:p>
    <w:p w14:paraId="32ED672C" w14:textId="77777777" w:rsidR="00E76469" w:rsidRPr="008F1556" w:rsidRDefault="00E76469" w:rsidP="00E76469">
      <w:pPr>
        <w:rPr>
          <w:szCs w:val="22"/>
        </w:rPr>
      </w:pPr>
      <w:r w:rsidRPr="008F1556">
        <w:rPr>
          <w:szCs w:val="22"/>
        </w:rPr>
        <w:t>f) Estimate the complex channel response coefficient for each of the subcarriers and each of the</w:t>
      </w:r>
    </w:p>
    <w:p w14:paraId="589BD029" w14:textId="77777777" w:rsidR="00E76469" w:rsidRPr="008F1556" w:rsidRDefault="00E76469" w:rsidP="00E76469">
      <w:pPr>
        <w:rPr>
          <w:szCs w:val="22"/>
        </w:rPr>
      </w:pPr>
      <w:r w:rsidRPr="008F1556">
        <w:rPr>
          <w:szCs w:val="22"/>
        </w:rPr>
        <w:t>transmit streams.</w:t>
      </w:r>
    </w:p>
    <w:p w14:paraId="191E4E9A" w14:textId="05AE8A5D" w:rsidR="00E76469" w:rsidRPr="008F1556" w:rsidRDefault="00E76469" w:rsidP="00E76469">
      <w:pPr>
        <w:rPr>
          <w:szCs w:val="22"/>
        </w:rPr>
      </w:pPr>
      <w:r w:rsidRPr="008F1556">
        <w:rPr>
          <w:szCs w:val="22"/>
        </w:rPr>
        <w:t>g) For each of the data OFDM symbols, transform the symbol into subcarrier received values, estimate the phase from the pilot subcarriers, and compensate the subcarrier values according to the estimated phase, group the results from all of the receiver chains in each subcarrier to a vector, and multiply the vector by a zero-forcing equalization matrix generated from the estimated channel.</w:t>
      </w:r>
      <w:r w:rsidR="00F53ABA">
        <w:rPr>
          <w:szCs w:val="22"/>
        </w:rPr>
        <w:t xml:space="preserve"> </w:t>
      </w:r>
      <w:ins w:id="14" w:author="Brian Hart (brianh)" w:date="2020-12-11T15:07:00Z">
        <w:r w:rsidR="00B018EC" w:rsidRPr="008F1556">
          <w:rPr>
            <w:szCs w:val="22"/>
          </w:rPr>
          <w:t xml:space="preserve">For a 320MHz PPDU, </w:t>
        </w:r>
        <w:r w:rsidR="00B018EC" w:rsidRPr="008F1556">
          <w:rPr>
            <w:szCs w:val="22"/>
          </w:rPr>
          <w:lastRenderedPageBreak/>
          <w:t xml:space="preserve">the </w:t>
        </w:r>
        <w:r w:rsidR="00B018EC">
          <w:rPr>
            <w:szCs w:val="22"/>
          </w:rPr>
          <w:t xml:space="preserve">phase </w:t>
        </w:r>
        <w:r w:rsidR="00B018EC" w:rsidRPr="008F1556">
          <w:rPr>
            <w:szCs w:val="22"/>
          </w:rPr>
          <w:t xml:space="preserve">estimation </w:t>
        </w:r>
        <w:r w:rsidR="00B018EC">
          <w:rPr>
            <w:szCs w:val="22"/>
          </w:rPr>
          <w:t xml:space="preserve">is robust to uncorrelated phase noise in </w:t>
        </w:r>
        <w:r w:rsidR="00B018EC" w:rsidRPr="008F1556">
          <w:rPr>
            <w:szCs w:val="22"/>
          </w:rPr>
          <w:t xml:space="preserve">the lower and upper 160MHz </w:t>
        </w:r>
        <w:r w:rsidR="00B018EC">
          <w:rPr>
            <w:szCs w:val="22"/>
          </w:rPr>
          <w:t xml:space="preserve">frequency portions </w:t>
        </w:r>
        <w:r w:rsidR="00B018EC" w:rsidRPr="008F1556">
          <w:rPr>
            <w:szCs w:val="22"/>
          </w:rPr>
          <w:t>of the PPDU</w:t>
        </w:r>
      </w:ins>
      <w:ins w:id="15" w:author="Brian Hart (brianh)" w:date="2020-12-09T08:46:00Z">
        <w:r w:rsidR="00F53ABA" w:rsidRPr="008F1556">
          <w:rPr>
            <w:szCs w:val="22"/>
          </w:rPr>
          <w:t>.</w:t>
        </w:r>
      </w:ins>
    </w:p>
    <w:p w14:paraId="13632EC0" w14:textId="0A2B11F1" w:rsidR="00E76469" w:rsidRPr="008F1556" w:rsidRDefault="00E76469" w:rsidP="00E76469">
      <w:pPr>
        <w:rPr>
          <w:szCs w:val="22"/>
        </w:rPr>
      </w:pPr>
      <w:r w:rsidRPr="008F1556">
        <w:rPr>
          <w:szCs w:val="22"/>
        </w:rPr>
        <w:t>h) For each data-carrying subcarrier in each spatial stream of RU under test, find the closest constellation point and compute the Euclidean distance from it.</w:t>
      </w:r>
    </w:p>
    <w:p w14:paraId="3FACCC2C" w14:textId="63111C28" w:rsidR="00E76469" w:rsidRPr="008F1556" w:rsidRDefault="00E76469" w:rsidP="00E76469">
      <w:pPr>
        <w:rPr>
          <w:szCs w:val="22"/>
        </w:rPr>
      </w:pPr>
      <w:proofErr w:type="spellStart"/>
      <w:r w:rsidRPr="008F1556">
        <w:rPr>
          <w:szCs w:val="22"/>
        </w:rPr>
        <w:t>i</w:t>
      </w:r>
      <w:proofErr w:type="spellEnd"/>
      <w:r w:rsidRPr="008F1556">
        <w:rPr>
          <w:szCs w:val="22"/>
        </w:rPr>
        <w:t>) Compute the average across PPDUs of the RMS of all errors per PPDU as given by Equation (36-89).</w:t>
      </w:r>
    </w:p>
    <w:p w14:paraId="22720EE4" w14:textId="0CB2040B" w:rsidR="00E76469" w:rsidRPr="008F1556" w:rsidRDefault="00E76469" w:rsidP="00E76469">
      <w:pPr>
        <w:rPr>
          <w:szCs w:val="22"/>
        </w:rPr>
      </w:pPr>
    </w:p>
    <w:p w14:paraId="2451CADA" w14:textId="4AFFEAAC" w:rsidR="00E76469" w:rsidRPr="00E96363" w:rsidRDefault="00E76469" w:rsidP="00E76469">
      <w:pPr>
        <w:rPr>
          <w:ins w:id="16" w:author="Brian Hart (brianh)" w:date="2020-12-09T08:48:00Z"/>
          <w:b/>
          <w:bCs/>
          <w:szCs w:val="22"/>
        </w:rPr>
      </w:pPr>
      <w:r w:rsidRPr="00E96363">
        <w:rPr>
          <w:b/>
          <w:bCs/>
          <w:szCs w:val="22"/>
        </w:rPr>
        <w:t xml:space="preserve">36.3.18.3 Transmit </w:t>
      </w:r>
      <w:proofErr w:type="spellStart"/>
      <w:r w:rsidRPr="00E96363">
        <w:rPr>
          <w:b/>
          <w:bCs/>
          <w:szCs w:val="22"/>
        </w:rPr>
        <w:t>center</w:t>
      </w:r>
      <w:proofErr w:type="spellEnd"/>
      <w:r w:rsidRPr="00E96363">
        <w:rPr>
          <w:b/>
          <w:bCs/>
          <w:szCs w:val="22"/>
        </w:rPr>
        <w:t xml:space="preserve"> frequency and symbol clock frequency tolerance</w:t>
      </w:r>
    </w:p>
    <w:p w14:paraId="40EEB1F2" w14:textId="77777777" w:rsidR="00EF44D6" w:rsidRPr="008F1556" w:rsidRDefault="00EF44D6" w:rsidP="00E76469">
      <w:pPr>
        <w:rPr>
          <w:b/>
          <w:bCs/>
          <w:i/>
          <w:iCs/>
          <w:szCs w:val="22"/>
        </w:rPr>
      </w:pPr>
    </w:p>
    <w:p w14:paraId="56DAB3EE" w14:textId="61EEFCBF" w:rsidR="00EF44D6" w:rsidRPr="008F1556" w:rsidRDefault="00EF44D6" w:rsidP="00E76469">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 including changing the following text from red to black</w:t>
      </w:r>
    </w:p>
    <w:p w14:paraId="0C710B50" w14:textId="67CBB814" w:rsidR="00E76469" w:rsidRPr="008F1556" w:rsidRDefault="00E76469" w:rsidP="00E76469">
      <w:pPr>
        <w:rPr>
          <w:szCs w:val="22"/>
        </w:rPr>
      </w:pPr>
    </w:p>
    <w:p w14:paraId="0B6A8B1C" w14:textId="29935714" w:rsidR="00E76469" w:rsidRPr="008F1556" w:rsidDel="00EF44D6" w:rsidRDefault="00E76469" w:rsidP="00E76469">
      <w:pPr>
        <w:rPr>
          <w:del w:id="17" w:author="Brian Hart (brianh)" w:date="2020-12-09T08:47:00Z"/>
          <w:i/>
          <w:iCs/>
          <w:color w:val="FF0000"/>
          <w:szCs w:val="22"/>
        </w:rPr>
      </w:pPr>
      <w:del w:id="18" w:author="Brian Hart (brianh)" w:date="2020-12-09T08:47:00Z">
        <w:r w:rsidRPr="008F1556" w:rsidDel="00EF44D6">
          <w:rPr>
            <w:i/>
            <w:iCs/>
            <w:color w:val="FF0000"/>
            <w:szCs w:val="22"/>
          </w:rPr>
          <w:delText>Editor’s Note: Per the authors of 20/1252r2, the following 2 paragraphs are TBD.</w:delText>
        </w:r>
      </w:del>
    </w:p>
    <w:p w14:paraId="684EA66D" w14:textId="77777777" w:rsidR="00E76469" w:rsidRPr="008F1556" w:rsidRDefault="00E76469" w:rsidP="00E76469">
      <w:pPr>
        <w:rPr>
          <w:szCs w:val="22"/>
          <w:rPrChange w:id="19" w:author="Brian Hart (brianh)" w:date="2020-12-09T08:48:00Z">
            <w:rPr>
              <w:color w:val="FF0000"/>
            </w:rPr>
          </w:rPrChange>
        </w:rPr>
      </w:pPr>
    </w:p>
    <w:p w14:paraId="48812F79" w14:textId="7AE40047" w:rsidR="00E76469" w:rsidRPr="008F1556" w:rsidRDefault="00E76469" w:rsidP="00E76469">
      <w:pPr>
        <w:rPr>
          <w:szCs w:val="22"/>
          <w:rPrChange w:id="20" w:author="Brian Hart (brianh)" w:date="2020-12-09T08:48:00Z">
            <w:rPr>
              <w:color w:val="FF0000"/>
            </w:rPr>
          </w:rPrChange>
        </w:rPr>
      </w:pPr>
      <w:r w:rsidRPr="008F1556">
        <w:rPr>
          <w:szCs w:val="22"/>
          <w:rPrChange w:id="21" w:author="Brian Hart (brianh)" w:date="2020-12-09T08:48:00Z">
            <w:rPr>
              <w:color w:val="FF0000"/>
            </w:rPr>
          </w:rPrChange>
        </w:rPr>
        <w:t>Transmit signals with TXVECTOR parameter CH_BANDWIDTH set to CBW320 may be generated using</w:t>
      </w:r>
      <w:r w:rsidR="00EF44D6" w:rsidRPr="008F1556">
        <w:rPr>
          <w:szCs w:val="22"/>
          <w:rPrChange w:id="22" w:author="Brian Hart (brianh)" w:date="2020-12-09T08:48:00Z">
            <w:rPr>
              <w:color w:val="FF0000"/>
            </w:rPr>
          </w:rPrChange>
        </w:rPr>
        <w:t xml:space="preserve"> </w:t>
      </w:r>
      <w:r w:rsidRPr="008F1556">
        <w:rPr>
          <w:szCs w:val="22"/>
          <w:rPrChange w:id="23" w:author="Brian Hart (brianh)" w:date="2020-12-09T08:48:00Z">
            <w:rPr>
              <w:color w:val="FF0000"/>
            </w:rPr>
          </w:rPrChange>
        </w:rPr>
        <w:t>two separate RF LOs, one for each of the lower and upper 160 MHz frequency portions.</w:t>
      </w:r>
    </w:p>
    <w:p w14:paraId="17EB9636" w14:textId="77777777" w:rsidR="00EF44D6" w:rsidRPr="008F1556" w:rsidRDefault="00EF44D6" w:rsidP="00E76469">
      <w:pPr>
        <w:rPr>
          <w:szCs w:val="22"/>
          <w:rPrChange w:id="24" w:author="Brian Hart (brianh)" w:date="2020-12-09T08:48:00Z">
            <w:rPr>
              <w:color w:val="FF0000"/>
            </w:rPr>
          </w:rPrChange>
        </w:rPr>
      </w:pPr>
    </w:p>
    <w:p w14:paraId="0D61C411" w14:textId="0AB6581C" w:rsidR="00E76469" w:rsidRDefault="00E76469" w:rsidP="00E76469">
      <w:pPr>
        <w:rPr>
          <w:szCs w:val="22"/>
        </w:rPr>
      </w:pPr>
      <w:r w:rsidRPr="008F1556">
        <w:rPr>
          <w:szCs w:val="22"/>
          <w:rPrChange w:id="25" w:author="Brian Hart (brianh)" w:date="2020-12-09T08:48:00Z">
            <w:rPr>
              <w:color w:val="FF0000"/>
            </w:rPr>
          </w:rPrChange>
        </w:rPr>
        <w:t>NOTE—The signal phase of the two 160 MHz frequency portions might not be correlated.</w:t>
      </w:r>
    </w:p>
    <w:p w14:paraId="105EE90A" w14:textId="241EE752" w:rsidR="00E96363" w:rsidRDefault="00E96363" w:rsidP="00E76469">
      <w:pPr>
        <w:rPr>
          <w:szCs w:val="22"/>
        </w:rPr>
      </w:pPr>
    </w:p>
    <w:p w14:paraId="0854A25B" w14:textId="4A6F09A2" w:rsidR="00E96363" w:rsidRDefault="00E96363" w:rsidP="00E96363">
      <w:pPr>
        <w:autoSpaceDE w:val="0"/>
        <w:autoSpaceDN w:val="0"/>
        <w:adjustRightInd w:val="0"/>
        <w:rPr>
          <w:b/>
          <w:bCs/>
        </w:rPr>
      </w:pPr>
    </w:p>
    <w:p w14:paraId="20D15655" w14:textId="0A7D467E" w:rsidR="00E96363" w:rsidRDefault="00E96363" w:rsidP="00E96363">
      <w:pPr>
        <w:autoSpaceDE w:val="0"/>
        <w:autoSpaceDN w:val="0"/>
        <w:adjustRightInd w:val="0"/>
        <w:rPr>
          <w:b/>
          <w:bCs/>
        </w:rPr>
      </w:pPr>
    </w:p>
    <w:p w14:paraId="03061490" w14:textId="77777777" w:rsidR="00E96363" w:rsidRDefault="00E96363" w:rsidP="00E96363">
      <w:pPr>
        <w:autoSpaceDE w:val="0"/>
        <w:autoSpaceDN w:val="0"/>
        <w:adjustRightInd w:val="0"/>
        <w:rPr>
          <w:b/>
          <w:bCs/>
        </w:rPr>
      </w:pPr>
    </w:p>
    <w:p w14:paraId="7174F0E1" w14:textId="09CE0952" w:rsidR="00E96363" w:rsidRDefault="00E96363" w:rsidP="00E96363">
      <w:pPr>
        <w:autoSpaceDE w:val="0"/>
        <w:autoSpaceDN w:val="0"/>
        <w:adjustRightInd w:val="0"/>
        <w:rPr>
          <w:b/>
          <w:bCs/>
        </w:rPr>
      </w:pPr>
      <w:r w:rsidRPr="00E96363">
        <w:rPr>
          <w:b/>
          <w:bCs/>
        </w:rPr>
        <w:t xml:space="preserve">OPTION </w:t>
      </w:r>
      <w:r>
        <w:rPr>
          <w:b/>
          <w:bCs/>
        </w:rPr>
        <w:t>B</w:t>
      </w:r>
      <w:r w:rsidR="00B018EC">
        <w:rPr>
          <w:b/>
          <w:bCs/>
        </w:rPr>
        <w:t xml:space="preserve"> (avoids referring to two RF LOs)</w:t>
      </w:r>
    </w:p>
    <w:p w14:paraId="3EEAA2A9" w14:textId="77777777" w:rsidR="00E96363" w:rsidRDefault="00E96363" w:rsidP="00E96363">
      <w:pPr>
        <w:autoSpaceDE w:val="0"/>
        <w:autoSpaceDN w:val="0"/>
        <w:adjustRightInd w:val="0"/>
        <w:rPr>
          <w:b/>
          <w:bCs/>
        </w:rPr>
      </w:pPr>
    </w:p>
    <w:p w14:paraId="31DBB7C6" w14:textId="77777777" w:rsidR="00E96363" w:rsidRPr="008F1556" w:rsidRDefault="00E96363" w:rsidP="00E96363">
      <w:pPr>
        <w:autoSpaceDE w:val="0"/>
        <w:autoSpaceDN w:val="0"/>
        <w:adjustRightInd w:val="0"/>
        <w:rPr>
          <w:b/>
          <w:bCs/>
          <w:szCs w:val="22"/>
        </w:rPr>
      </w:pPr>
      <w:bookmarkStart w:id="26" w:name="_Hlk58591556"/>
      <w:r w:rsidRPr="008F1556">
        <w:rPr>
          <w:b/>
          <w:bCs/>
          <w:szCs w:val="22"/>
        </w:rPr>
        <w:t xml:space="preserve">36.3.10.4 Transmitted signal </w:t>
      </w:r>
    </w:p>
    <w:p w14:paraId="5525ECC3" w14:textId="77777777" w:rsidR="00E96363" w:rsidRPr="008F1556" w:rsidRDefault="00E96363" w:rsidP="00E96363">
      <w:pPr>
        <w:rPr>
          <w:b/>
          <w:bCs/>
          <w:i/>
          <w:iCs/>
          <w:szCs w:val="22"/>
        </w:rPr>
      </w:pPr>
    </w:p>
    <w:p w14:paraId="2AF8D9C5" w14:textId="77777777" w:rsidR="00E96363" w:rsidRPr="008F1556" w:rsidRDefault="00E96363" w:rsidP="00E96363">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27C727BF" w14:textId="77777777" w:rsidR="00E96363" w:rsidRPr="008F1556" w:rsidRDefault="00E96363" w:rsidP="00E96363">
      <w:pPr>
        <w:autoSpaceDE w:val="0"/>
        <w:autoSpaceDN w:val="0"/>
        <w:adjustRightInd w:val="0"/>
        <w:rPr>
          <w:b/>
          <w:bCs/>
          <w:szCs w:val="22"/>
        </w:rPr>
      </w:pPr>
    </w:p>
    <w:p w14:paraId="1E4C8150" w14:textId="77777777" w:rsidR="00E96363" w:rsidRPr="008F1556" w:rsidRDefault="00E96363" w:rsidP="00E96363">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The transmitted signal is described in complex baseband signal notation. The actual transmitted signal on</w:t>
      </w:r>
    </w:p>
    <w:p w14:paraId="78099301" w14:textId="77777777" w:rsidR="00E96363" w:rsidRPr="008F1556" w:rsidRDefault="00E96363" w:rsidP="00E96363">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 xml:space="preserve">transmit chain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i</m:t>
            </m:r>
          </m:e>
          <m:sub>
            <m:r>
              <w:rPr>
                <w:rFonts w:ascii="Cambria Math" w:eastAsia="TimesNewRomanPSMT" w:hAnsi="Cambria Math" w:cs="TimesNewRomanPSMT"/>
                <w:szCs w:val="22"/>
              </w:rPr>
              <m:t>TX</m:t>
            </m:r>
          </m:sub>
        </m:sSub>
      </m:oMath>
      <w:r w:rsidRPr="008F1556">
        <w:rPr>
          <w:rFonts w:ascii="TimesNewRomanPSMT" w:eastAsia="TimesNewRomanPSMT" w:cs="TimesNewRomanPSMT" w:hint="eastAsia"/>
          <w:szCs w:val="22"/>
        </w:rPr>
        <w:t xml:space="preserve"> is related to the complex baseband signal by the relation</w:t>
      </w:r>
    </w:p>
    <w:p w14:paraId="22598F5E" w14:textId="77777777" w:rsidR="00E96363" w:rsidRPr="008F1556" w:rsidRDefault="00E96363" w:rsidP="00E96363">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shown in Equation (36-7).</w:t>
      </w:r>
    </w:p>
    <w:p w14:paraId="60DDC251" w14:textId="77777777" w:rsidR="00E96363" w:rsidRPr="008F1556" w:rsidRDefault="00E96363" w:rsidP="00E96363">
      <w:pPr>
        <w:autoSpaceDE w:val="0"/>
        <w:autoSpaceDN w:val="0"/>
        <w:adjustRightInd w:val="0"/>
        <w:rPr>
          <w:rFonts w:ascii="TimesNewRomanPSMT" w:eastAsia="TimesNewRomanPSMT" w:cs="TimesNewRomanPSMT"/>
          <w:szCs w:val="22"/>
        </w:rPr>
      </w:pPr>
    </w:p>
    <w:p w14:paraId="36748DF8" w14:textId="77777777" w:rsidR="00E96363" w:rsidRPr="008F1556" w:rsidRDefault="004C645B" w:rsidP="00E96363">
      <w:pPr>
        <w:autoSpaceDE w:val="0"/>
        <w:autoSpaceDN w:val="0"/>
        <w:adjustRightInd w:val="0"/>
        <w:rPr>
          <w:rFonts w:ascii="TimesNewRomanPSMT" w:eastAsia="TimesNewRomanPSMT" w:cs="TimesNewRomanPSMT"/>
          <w:szCs w:val="22"/>
        </w:rPr>
      </w:pPr>
      <m:oMath>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RF</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r>
          <w:rPr>
            <w:rFonts w:ascii="Cambria Math" w:hAnsi="Cambria Math"/>
            <w:szCs w:val="22"/>
          </w:rPr>
          <m:t>=Re</m:t>
        </m:r>
        <m:d>
          <m:dPr>
            <m:begChr m:val="{"/>
            <m:endChr m:val="}"/>
            <m:ctrlPr>
              <w:rPr>
                <w:rFonts w:ascii="Cambria Math" w:hAnsi="Cambria Math"/>
                <w:i/>
                <w:szCs w:val="22"/>
              </w:rPr>
            </m:ctrlPr>
          </m:dPr>
          <m:e>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PPDU</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r>
              <m:rPr>
                <m:sty m:val="p"/>
              </m:rPr>
              <w:rPr>
                <w:rFonts w:ascii="Cambria Math" w:hAnsi="Cambria Math"/>
                <w:szCs w:val="22"/>
              </w:rPr>
              <m:t>exp</m:t>
            </m:r>
            <m:d>
              <m:dPr>
                <m:ctrlPr>
                  <w:rPr>
                    <w:rFonts w:ascii="Cambria Math" w:hAnsi="Cambria Math"/>
                    <w:i/>
                    <w:szCs w:val="22"/>
                  </w:rPr>
                </m:ctrlPr>
              </m:dPr>
              <m:e>
                <m:r>
                  <w:rPr>
                    <w:rFonts w:ascii="Cambria Math" w:hAnsi="Cambria Math"/>
                    <w:szCs w:val="22"/>
                  </w:rPr>
                  <m:t>j2π</m:t>
                </m:r>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r>
                  <w:rPr>
                    <w:rFonts w:ascii="Cambria Math" w:hAnsi="Cambria Math"/>
                    <w:szCs w:val="22"/>
                  </w:rPr>
                  <m:t>t</m:t>
                </m:r>
              </m:e>
            </m:d>
          </m:e>
        </m:d>
        <m:r>
          <w:rPr>
            <w:rFonts w:ascii="Cambria Math" w:hAnsi="Cambria Math"/>
            <w:szCs w:val="22"/>
          </w:rPr>
          <m:t xml:space="preserve">, </m:t>
        </m:r>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r>
          <w:rPr>
            <w:rFonts w:ascii="Cambria Math" w:hAnsi="Cambria Math"/>
            <w:szCs w:val="22"/>
          </w:rPr>
          <m:t>=1,,⋯,</m:t>
        </m:r>
        <m:sSub>
          <m:sSubPr>
            <m:ctrlPr>
              <w:rPr>
                <w:rFonts w:ascii="Cambria Math" w:hAnsi="Cambria Math"/>
                <w:i/>
                <w:szCs w:val="22"/>
              </w:rPr>
            </m:ctrlPr>
          </m:sSubPr>
          <m:e>
            <m:r>
              <w:rPr>
                <w:rFonts w:ascii="Cambria Math" w:hAnsi="Cambria Math"/>
                <w:szCs w:val="22"/>
              </w:rPr>
              <m:t>N</m:t>
            </m:r>
          </m:e>
          <m:sub>
            <m:r>
              <w:rPr>
                <w:rFonts w:ascii="Cambria Math" w:hAnsi="Cambria Math"/>
                <w:szCs w:val="22"/>
              </w:rPr>
              <m:t>TX</m:t>
            </m:r>
          </m:sub>
        </m:sSub>
      </m:oMath>
      <w:r w:rsidR="00E96363" w:rsidRPr="00F53ABA">
        <w:rPr>
          <w:szCs w:val="22"/>
        </w:rPr>
        <w:t xml:space="preserve">   (36-7)</w:t>
      </w:r>
    </w:p>
    <w:p w14:paraId="30773631" w14:textId="77777777" w:rsidR="00E96363" w:rsidRPr="008F1556" w:rsidRDefault="00E96363" w:rsidP="00E96363">
      <w:pPr>
        <w:autoSpaceDE w:val="0"/>
        <w:autoSpaceDN w:val="0"/>
        <w:adjustRightInd w:val="0"/>
        <w:rPr>
          <w:rFonts w:ascii="TimesNewRomanPSMT" w:eastAsia="TimesNewRomanPSMT" w:cs="TimesNewRomanPSMT"/>
          <w:szCs w:val="22"/>
        </w:rPr>
      </w:pPr>
    </w:p>
    <w:p w14:paraId="6866BA22" w14:textId="77777777" w:rsidR="00E96363" w:rsidRPr="008F1556" w:rsidRDefault="00E96363" w:rsidP="00E96363">
      <w:pPr>
        <w:autoSpaceDE w:val="0"/>
        <w:autoSpaceDN w:val="0"/>
        <w:adjustRightInd w:val="0"/>
        <w:ind w:left="720" w:hanging="720"/>
        <w:rPr>
          <w:rFonts w:ascii="TimesNewRomanPSMT" w:eastAsia="TimesNewRomanPSMT" w:cs="TimesNewRomanPSMT"/>
          <w:szCs w:val="22"/>
        </w:rPr>
      </w:pPr>
      <w:r w:rsidRPr="008F1556">
        <w:rPr>
          <w:rFonts w:ascii="TimesNewRomanPSMT" w:eastAsia="TimesNewRomanPSMT" w:cs="TimesNewRomanPSMT" w:hint="eastAsia"/>
          <w:szCs w:val="22"/>
        </w:rPr>
        <w:t>where</w:t>
      </w:r>
    </w:p>
    <w:p w14:paraId="47FF9D5E" w14:textId="77777777" w:rsidR="00E96363" w:rsidRPr="008F1556" w:rsidRDefault="00E96363" w:rsidP="00E96363">
      <w:pPr>
        <w:autoSpaceDE w:val="0"/>
        <w:autoSpaceDN w:val="0"/>
        <w:adjustRightInd w:val="0"/>
        <w:rPr>
          <w:rFonts w:ascii="TimesNewRomanPSMT" w:eastAsia="TimesNewRomanPSMT" w:cs="TimesNewRomanPSMT"/>
          <w:szCs w:val="22"/>
        </w:rPr>
      </w:pPr>
    </w:p>
    <w:p w14:paraId="3444F205" w14:textId="77777777" w:rsidR="00E96363" w:rsidRPr="008F1556" w:rsidRDefault="00E96363" w:rsidP="00E96363">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 xml:space="preserve">      </w:t>
      </w:r>
      <m:oMath>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PPDU</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oMath>
      <w:r w:rsidRPr="008F1556">
        <w:rPr>
          <w:rFonts w:ascii="TimesNewRomanPSMT" w:eastAsia="TimesNewRomanPSMT" w:cs="TimesNewRomanPSMT" w:hint="eastAsia"/>
          <w:szCs w:val="22"/>
        </w:rPr>
        <w:t xml:space="preserve"> represents the complex baseband signal of transmit chain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i</m:t>
            </m:r>
          </m:e>
          <m:sub>
            <m:r>
              <w:rPr>
                <w:rFonts w:ascii="Cambria Math" w:eastAsia="TimesNewRomanPSMT" w:hAnsi="Cambria Math" w:cs="TimesNewRomanPSMT"/>
                <w:szCs w:val="22"/>
              </w:rPr>
              <m:t>TX</m:t>
            </m:r>
          </m:sub>
        </m:sSub>
      </m:oMath>
      <w:r w:rsidRPr="008F1556">
        <w:rPr>
          <w:rFonts w:ascii="TimesNewRomanPSMT" w:eastAsia="TimesNewRomanPSMT" w:cs="TimesNewRomanPSMT" w:hint="eastAsia"/>
          <w:szCs w:val="22"/>
        </w:rPr>
        <w:t>.</w:t>
      </w:r>
    </w:p>
    <w:p w14:paraId="54057F9C" w14:textId="77777777" w:rsidR="00E96363" w:rsidRPr="008F1556" w:rsidRDefault="00E96363" w:rsidP="00E96363">
      <w:pPr>
        <w:autoSpaceDE w:val="0"/>
        <w:autoSpaceDN w:val="0"/>
        <w:adjustRightInd w:val="0"/>
        <w:rPr>
          <w:rFonts w:ascii="TimesNewRomanPSMT" w:eastAsia="TimesNewRomanPSMT" w:cs="TimesNewRomanPSMT"/>
          <w:szCs w:val="22"/>
        </w:rPr>
      </w:pPr>
    </w:p>
    <w:p w14:paraId="71FD5CAF" w14:textId="77777777" w:rsidR="00E96363" w:rsidRPr="008F1556" w:rsidRDefault="00E96363" w:rsidP="00E96363">
      <w:pPr>
        <w:autoSpaceDE w:val="0"/>
        <w:autoSpaceDN w:val="0"/>
        <w:adjustRightInd w:val="0"/>
        <w:ind w:left="720" w:hanging="720"/>
        <w:rPr>
          <w:rFonts w:ascii="TimesNewRomanPSMT" w:eastAsia="TimesNewRomanPSMT" w:cs="TimesNewRomanPSMT"/>
          <w:szCs w:val="22"/>
        </w:rPr>
      </w:pPr>
      <w:r w:rsidRPr="008F1556">
        <w:rPr>
          <w:rFonts w:ascii="TimesNewRomanPSMT" w:eastAsia="TimesNewRomanPSMT" w:cs="TimesNewRomanPSMT" w:hint="eastAsia"/>
          <w:szCs w:val="22"/>
        </w:rPr>
        <w:t xml:space="preserve">     </w:t>
      </w:r>
      <m:oMath>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oMath>
      <w:r w:rsidRPr="008F1556">
        <w:rPr>
          <w:rFonts w:ascii="TimesNewRomanPSMT" w:eastAsia="TimesNewRomanPSMT" w:cs="TimesNewRomanPSMT" w:hint="eastAsia"/>
          <w:szCs w:val="22"/>
        </w:rPr>
        <w:t xml:space="preserve"> represents the center frequency of the transmitted PPDU. Table 36-16 (Center frequency of the transmitted PPDU) shows</w:t>
      </w:r>
      <m:oMath>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oMath>
      <w:r w:rsidRPr="008F1556">
        <w:rPr>
          <w:rFonts w:ascii="TimesNewRomanPSMT" w:eastAsia="TimesNewRomanPSMT" w:cs="TimesNewRomanPSMT" w:hint="eastAsia"/>
          <w:szCs w:val="22"/>
        </w:rPr>
        <w:t xml:space="preserve"> as a function of the channel starting frequency, dot11CurrentChannelWidth  and CH_BANDWIDTH, where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CH,start</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c,</m:t>
            </m:r>
            <m:r>
              <m:rPr>
                <m:sty m:val="p"/>
              </m:rPr>
              <w:rPr>
                <w:rFonts w:ascii="Cambria Math" w:eastAsia="TimesNewRomanPSMT" w:hAnsi="Cambria Math" w:cs="TimesNewRomanPSMT"/>
                <w:szCs w:val="22"/>
              </w:rPr>
              <m:t>idx0</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P20,idx</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P40,idx</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P80,idx</m:t>
            </m:r>
          </m:sub>
        </m:sSub>
      </m:oMath>
      <w:r w:rsidRPr="008F1556">
        <w:rPr>
          <w:rFonts w:ascii="TimesNewRomanPSMT" w:eastAsia="TimesNewRomanPSMT" w:cs="TimesNewRomanPSMT" w:hint="eastAsia"/>
          <w:szCs w:val="22"/>
        </w:rPr>
        <w:t xml:space="preserve"> , and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P160,idx</m:t>
            </m:r>
          </m:sub>
        </m:sSub>
      </m:oMath>
      <w:r w:rsidRPr="008F1556">
        <w:rPr>
          <w:rFonts w:ascii="TimesNewRomanPSMT" w:eastAsia="TimesNewRomanPSMT" w:cs="TimesNewRomanPSMT" w:hint="eastAsia"/>
          <w:szCs w:val="22"/>
        </w:rPr>
        <w:t xml:space="preserve"> are described in 36.3.10.3 (Channel frequencies). </w:t>
      </w:r>
    </w:p>
    <w:p w14:paraId="1FD99DB0" w14:textId="77777777" w:rsidR="00E96363" w:rsidRPr="008F1556" w:rsidRDefault="00E96363" w:rsidP="00E96363">
      <w:pPr>
        <w:rPr>
          <w:b/>
          <w:bCs/>
          <w:szCs w:val="22"/>
        </w:rPr>
      </w:pPr>
    </w:p>
    <w:p w14:paraId="543CE6DE" w14:textId="79C753E9" w:rsidR="00E96363" w:rsidRPr="008F1556" w:rsidRDefault="00E96363" w:rsidP="00E96363">
      <w:pPr>
        <w:rPr>
          <w:ins w:id="27" w:author="Brian Hart (brianh)" w:date="2020-12-11T15:06:00Z"/>
          <w:szCs w:val="22"/>
        </w:rPr>
      </w:pPr>
      <w:ins w:id="28" w:author="Brian Hart (brianh)" w:date="2020-12-11T15:06:00Z">
        <w:r>
          <w:rPr>
            <w:szCs w:val="22"/>
          </w:rPr>
          <w:t xml:space="preserve">NOTE – </w:t>
        </w:r>
      </w:ins>
      <w:ins w:id="29" w:author="Brian Hart (brianh)" w:date="2020-12-11T15:31:00Z">
        <w:r w:rsidR="00B018EC">
          <w:rPr>
            <w:szCs w:val="22"/>
          </w:rPr>
          <w:t xml:space="preserve">From </w:t>
        </w:r>
        <w:r w:rsidR="00B018EC" w:rsidRPr="008F1556">
          <w:rPr>
            <w:szCs w:val="22"/>
          </w:rPr>
          <w:t xml:space="preserve">36.3.18.4.4 </w:t>
        </w:r>
        <w:r w:rsidR="00B018EC">
          <w:rPr>
            <w:szCs w:val="22"/>
          </w:rPr>
          <w:t>(</w:t>
        </w:r>
        <w:r w:rsidR="00B018EC" w:rsidRPr="008F1556">
          <w:rPr>
            <w:szCs w:val="22"/>
          </w:rPr>
          <w:t>Transmitter modulation accuracy (EVM) test</w:t>
        </w:r>
        <w:r w:rsidR="00B018EC">
          <w:rPr>
            <w:szCs w:val="22"/>
          </w:rPr>
          <w:t>), a</w:t>
        </w:r>
      </w:ins>
      <w:ins w:id="30" w:author="Brian Hart (brianh)" w:date="2020-12-11T15:06:00Z">
        <w:r>
          <w:rPr>
            <w:szCs w:val="22"/>
          </w:rPr>
          <w:t xml:space="preserve"> </w:t>
        </w:r>
        <w:r w:rsidRPr="008F1556">
          <w:rPr>
            <w:szCs w:val="22"/>
          </w:rPr>
          <w:t>320 MHz PPDU</w:t>
        </w:r>
        <w:r>
          <w:rPr>
            <w:szCs w:val="22"/>
          </w:rPr>
          <w:t xml:space="preserve"> with uncorrelated phase noise in the lower and upper frequency portions </w:t>
        </w:r>
      </w:ins>
      <w:ins w:id="31" w:author="Brian Hart (brianh)" w:date="2020-12-11T15:30:00Z">
        <w:r w:rsidR="00B018EC">
          <w:rPr>
            <w:szCs w:val="22"/>
          </w:rPr>
          <w:t xml:space="preserve">is </w:t>
        </w:r>
      </w:ins>
      <w:ins w:id="32" w:author="Brian Hart (brianh)" w:date="2020-12-11T15:31:00Z">
        <w:r w:rsidR="00B018EC">
          <w:rPr>
            <w:szCs w:val="22"/>
          </w:rPr>
          <w:t xml:space="preserve">also </w:t>
        </w:r>
      </w:ins>
      <w:ins w:id="33" w:author="Brian Hart (brianh)" w:date="2020-12-11T15:30:00Z">
        <w:r w:rsidR="00B018EC">
          <w:rPr>
            <w:szCs w:val="22"/>
          </w:rPr>
          <w:t>allowed</w:t>
        </w:r>
      </w:ins>
      <w:ins w:id="34" w:author="Brian Hart (brianh)" w:date="2020-12-11T15:06:00Z">
        <w:r w:rsidRPr="008F1556">
          <w:rPr>
            <w:szCs w:val="22"/>
          </w:rPr>
          <w:t>.</w:t>
        </w:r>
      </w:ins>
    </w:p>
    <w:p w14:paraId="13E2D4CD" w14:textId="77777777" w:rsidR="00E96363" w:rsidRPr="008F1556" w:rsidRDefault="00E96363" w:rsidP="00E96363">
      <w:pPr>
        <w:rPr>
          <w:b/>
          <w:bCs/>
          <w:szCs w:val="22"/>
        </w:rPr>
      </w:pPr>
    </w:p>
    <w:p w14:paraId="000A84A2" w14:textId="77777777" w:rsidR="00E96363" w:rsidRPr="00E96363" w:rsidRDefault="00E96363" w:rsidP="00E96363">
      <w:pPr>
        <w:rPr>
          <w:b/>
          <w:bCs/>
          <w:szCs w:val="22"/>
        </w:rPr>
      </w:pPr>
      <w:r w:rsidRPr="00E96363">
        <w:rPr>
          <w:b/>
          <w:bCs/>
          <w:szCs w:val="22"/>
        </w:rPr>
        <w:t>36.3.18.4.4 Transmitter modulation accuracy (EVM) test</w:t>
      </w:r>
    </w:p>
    <w:p w14:paraId="2E8EEB42" w14:textId="77777777" w:rsidR="00E96363" w:rsidRPr="008F1556" w:rsidRDefault="00E96363" w:rsidP="00E96363">
      <w:pPr>
        <w:rPr>
          <w:szCs w:val="22"/>
        </w:rPr>
      </w:pPr>
    </w:p>
    <w:p w14:paraId="3BE4037E" w14:textId="77777777" w:rsidR="00E96363" w:rsidRPr="008F1556" w:rsidRDefault="00E96363" w:rsidP="00E96363">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3566C8F3" w14:textId="77777777" w:rsidR="00E96363" w:rsidRPr="008F1556" w:rsidRDefault="00E96363" w:rsidP="00E96363">
      <w:pPr>
        <w:rPr>
          <w:szCs w:val="22"/>
        </w:rPr>
      </w:pPr>
    </w:p>
    <w:p w14:paraId="4337D364" w14:textId="77777777" w:rsidR="00E96363" w:rsidRPr="008F1556" w:rsidRDefault="00E96363" w:rsidP="00E96363">
      <w:pPr>
        <w:rPr>
          <w:szCs w:val="22"/>
        </w:rPr>
      </w:pPr>
      <w:r w:rsidRPr="008F1556">
        <w:rPr>
          <w:szCs w:val="22"/>
        </w:rPr>
        <w:t>The transmitter modulation accuracy test procedure for the occupied subcarriers of the PPDU is similar as in steps of the transmit modulation accuracy test procedure defined in 27.3.19.4.4 (Transmitter modulation accuracy (EVM) test) as follows.</w:t>
      </w:r>
    </w:p>
    <w:p w14:paraId="4FB5773F" w14:textId="77777777" w:rsidR="00E96363" w:rsidRPr="008F1556" w:rsidRDefault="00E96363" w:rsidP="00E96363">
      <w:pPr>
        <w:rPr>
          <w:szCs w:val="22"/>
        </w:rPr>
      </w:pPr>
      <w:r w:rsidRPr="008F1556">
        <w:rPr>
          <w:szCs w:val="22"/>
        </w:rPr>
        <w:t>a) Start of PPDU shall be detected.</w:t>
      </w:r>
    </w:p>
    <w:p w14:paraId="7FAC9682" w14:textId="77777777" w:rsidR="00E96363" w:rsidRPr="008F1556" w:rsidRDefault="00E96363" w:rsidP="00E96363">
      <w:pPr>
        <w:rPr>
          <w:szCs w:val="22"/>
        </w:rPr>
      </w:pPr>
      <w:r w:rsidRPr="008F1556">
        <w:rPr>
          <w:szCs w:val="22"/>
        </w:rPr>
        <w:lastRenderedPageBreak/>
        <w:t>b) Transition from L-STF to L-LTF shall be detected and fine timing shall be established.</w:t>
      </w:r>
    </w:p>
    <w:p w14:paraId="1B16E547" w14:textId="77777777" w:rsidR="00E96363" w:rsidRPr="008F1556" w:rsidRDefault="00E96363" w:rsidP="00E96363">
      <w:pPr>
        <w:rPr>
          <w:szCs w:val="22"/>
        </w:rPr>
      </w:pPr>
      <w:r w:rsidRPr="008F1556">
        <w:rPr>
          <w:szCs w:val="22"/>
        </w:rPr>
        <w:t>c) Coarse and fine frequency offsets shall be estimated.</w:t>
      </w:r>
    </w:p>
    <w:p w14:paraId="58668592" w14:textId="77777777" w:rsidR="00E96363" w:rsidRPr="008F1556" w:rsidRDefault="00E96363" w:rsidP="00E96363">
      <w:pPr>
        <w:rPr>
          <w:szCs w:val="22"/>
        </w:rPr>
      </w:pPr>
      <w:r w:rsidRPr="008F1556">
        <w:rPr>
          <w:szCs w:val="22"/>
        </w:rPr>
        <w:t xml:space="preserve">d) Symbols in a PPDU shall be </w:t>
      </w:r>
      <w:proofErr w:type="spellStart"/>
      <w:r w:rsidRPr="008F1556">
        <w:rPr>
          <w:szCs w:val="22"/>
        </w:rPr>
        <w:t>derotated</w:t>
      </w:r>
      <w:proofErr w:type="spellEnd"/>
      <w:r w:rsidRPr="008F1556">
        <w:rPr>
          <w:szCs w:val="22"/>
        </w:rPr>
        <w:t xml:space="preserve"> according to estimated frequency offset. Sampling offset drift shall be also compensated.</w:t>
      </w:r>
    </w:p>
    <w:p w14:paraId="701F1564" w14:textId="77777777" w:rsidR="00E96363" w:rsidRPr="008F1556" w:rsidRDefault="00E96363" w:rsidP="00E96363">
      <w:pPr>
        <w:rPr>
          <w:szCs w:val="22"/>
        </w:rPr>
      </w:pPr>
      <w:r w:rsidRPr="008F1556">
        <w:rPr>
          <w:szCs w:val="22"/>
        </w:rPr>
        <w:t>e) For each EHT-LTF symbol, transform the symbol into subcarrier received values, estimate the</w:t>
      </w:r>
    </w:p>
    <w:p w14:paraId="738497FC" w14:textId="46E6185B" w:rsidR="00E96363" w:rsidRPr="008F1556" w:rsidRDefault="00E96363" w:rsidP="00E96363">
      <w:pPr>
        <w:rPr>
          <w:szCs w:val="22"/>
        </w:rPr>
      </w:pPr>
      <w:r w:rsidRPr="008F1556">
        <w:rPr>
          <w:szCs w:val="22"/>
        </w:rPr>
        <w:t xml:space="preserve">phase from the pilot subcarriers, and </w:t>
      </w:r>
      <w:proofErr w:type="spellStart"/>
      <w:r w:rsidRPr="008F1556">
        <w:rPr>
          <w:szCs w:val="22"/>
        </w:rPr>
        <w:t>derotate</w:t>
      </w:r>
      <w:proofErr w:type="spellEnd"/>
      <w:r w:rsidRPr="008F1556">
        <w:rPr>
          <w:szCs w:val="22"/>
        </w:rPr>
        <w:t xml:space="preserve"> the subcarrier values according to the estimated phase.</w:t>
      </w:r>
      <w:r>
        <w:rPr>
          <w:szCs w:val="22"/>
        </w:rPr>
        <w:t xml:space="preserve"> </w:t>
      </w:r>
      <w:ins w:id="35" w:author="Brian Hart (brianh)" w:date="2020-12-11T15:07:00Z">
        <w:r w:rsidRPr="008F1556">
          <w:rPr>
            <w:szCs w:val="22"/>
          </w:rPr>
          <w:t xml:space="preserve">For a 320MHz PPDU, the </w:t>
        </w:r>
        <w:r>
          <w:rPr>
            <w:szCs w:val="22"/>
          </w:rPr>
          <w:t xml:space="preserve">phase </w:t>
        </w:r>
        <w:r w:rsidRPr="008F1556">
          <w:rPr>
            <w:szCs w:val="22"/>
          </w:rPr>
          <w:t xml:space="preserve">estimation </w:t>
        </w:r>
        <w:r>
          <w:rPr>
            <w:szCs w:val="22"/>
          </w:rPr>
          <w:t xml:space="preserve">is robust to uncorrelated phase noise in </w:t>
        </w:r>
        <w:r w:rsidRPr="008F1556">
          <w:rPr>
            <w:szCs w:val="22"/>
          </w:rPr>
          <w:t xml:space="preserve">the lower and upper 160MHz </w:t>
        </w:r>
        <w:r>
          <w:rPr>
            <w:szCs w:val="22"/>
          </w:rPr>
          <w:t xml:space="preserve">frequency portions </w:t>
        </w:r>
        <w:r w:rsidRPr="008F1556">
          <w:rPr>
            <w:szCs w:val="22"/>
          </w:rPr>
          <w:t>of the PPDU.</w:t>
        </w:r>
      </w:ins>
    </w:p>
    <w:p w14:paraId="40C785B9" w14:textId="77777777" w:rsidR="00E96363" w:rsidRPr="008F1556" w:rsidRDefault="00E96363" w:rsidP="00E96363">
      <w:pPr>
        <w:rPr>
          <w:szCs w:val="22"/>
        </w:rPr>
      </w:pPr>
      <w:r w:rsidRPr="008F1556">
        <w:rPr>
          <w:szCs w:val="22"/>
        </w:rPr>
        <w:t>f) Estimate the complex channel response coefficient for each of the subcarriers and each of the</w:t>
      </w:r>
    </w:p>
    <w:p w14:paraId="4161E8B1" w14:textId="77777777" w:rsidR="00E96363" w:rsidRPr="008F1556" w:rsidRDefault="00E96363" w:rsidP="00E96363">
      <w:pPr>
        <w:rPr>
          <w:szCs w:val="22"/>
        </w:rPr>
      </w:pPr>
      <w:r w:rsidRPr="008F1556">
        <w:rPr>
          <w:szCs w:val="22"/>
        </w:rPr>
        <w:t>transmit streams.</w:t>
      </w:r>
    </w:p>
    <w:p w14:paraId="6428AA03" w14:textId="51F79CA5" w:rsidR="00E96363" w:rsidRPr="008F1556" w:rsidRDefault="00E96363" w:rsidP="00E96363">
      <w:pPr>
        <w:rPr>
          <w:szCs w:val="22"/>
        </w:rPr>
      </w:pPr>
      <w:r w:rsidRPr="008F1556">
        <w:rPr>
          <w:szCs w:val="22"/>
        </w:rPr>
        <w:t>g) For each of the data OFDM symbols, transform the symbol into subcarrier received values, estimate the phase from the pilot subcarriers, and compensate the subcarrier values according to the estimated phase, group the results from all of the receiver chains in each subcarrier to a vector, and multiply the vector by a zero-forcing equalization matrix generated from the estimated channel.</w:t>
      </w:r>
      <w:r>
        <w:rPr>
          <w:szCs w:val="22"/>
        </w:rPr>
        <w:t xml:space="preserve"> </w:t>
      </w:r>
      <w:ins w:id="36" w:author="Brian Hart (brianh)" w:date="2020-12-11T15:07:00Z">
        <w:r w:rsidRPr="008F1556">
          <w:rPr>
            <w:szCs w:val="22"/>
          </w:rPr>
          <w:t xml:space="preserve">For a 320MHz PPDU, the </w:t>
        </w:r>
        <w:r>
          <w:rPr>
            <w:szCs w:val="22"/>
          </w:rPr>
          <w:t xml:space="preserve">phase </w:t>
        </w:r>
        <w:r w:rsidRPr="008F1556">
          <w:rPr>
            <w:szCs w:val="22"/>
          </w:rPr>
          <w:t xml:space="preserve">estimation </w:t>
        </w:r>
        <w:r>
          <w:rPr>
            <w:szCs w:val="22"/>
          </w:rPr>
          <w:t xml:space="preserve">is robust to uncorrelated phase noise in </w:t>
        </w:r>
        <w:r w:rsidRPr="008F1556">
          <w:rPr>
            <w:szCs w:val="22"/>
          </w:rPr>
          <w:t xml:space="preserve">the lower and upper 160MHz </w:t>
        </w:r>
        <w:r>
          <w:rPr>
            <w:szCs w:val="22"/>
          </w:rPr>
          <w:t xml:space="preserve">frequency portions </w:t>
        </w:r>
        <w:r w:rsidRPr="008F1556">
          <w:rPr>
            <w:szCs w:val="22"/>
          </w:rPr>
          <w:t>of the PPDU.</w:t>
        </w:r>
      </w:ins>
    </w:p>
    <w:p w14:paraId="070F1B85" w14:textId="77777777" w:rsidR="00E96363" w:rsidRPr="008F1556" w:rsidRDefault="00E96363" w:rsidP="00E96363">
      <w:pPr>
        <w:rPr>
          <w:szCs w:val="22"/>
        </w:rPr>
      </w:pPr>
      <w:r w:rsidRPr="008F1556">
        <w:rPr>
          <w:szCs w:val="22"/>
        </w:rPr>
        <w:t>h) For each data-carrying subcarrier in each spatial stream of RU under test, find the closest constellation point and compute the Euclidean distance from it.</w:t>
      </w:r>
    </w:p>
    <w:p w14:paraId="699F7C67" w14:textId="77777777" w:rsidR="00E96363" w:rsidRPr="008F1556" w:rsidRDefault="00E96363" w:rsidP="00E96363">
      <w:pPr>
        <w:rPr>
          <w:szCs w:val="22"/>
        </w:rPr>
      </w:pPr>
      <w:proofErr w:type="spellStart"/>
      <w:r w:rsidRPr="008F1556">
        <w:rPr>
          <w:szCs w:val="22"/>
        </w:rPr>
        <w:t>i</w:t>
      </w:r>
      <w:proofErr w:type="spellEnd"/>
      <w:r w:rsidRPr="008F1556">
        <w:rPr>
          <w:szCs w:val="22"/>
        </w:rPr>
        <w:t>) Compute the average across PPDUs of the RMS of all errors per PPDU as given by Equation (36-89).</w:t>
      </w:r>
    </w:p>
    <w:p w14:paraId="26747960" w14:textId="77777777" w:rsidR="00E96363" w:rsidRPr="008F1556" w:rsidRDefault="00E96363" w:rsidP="00E96363">
      <w:pPr>
        <w:rPr>
          <w:szCs w:val="22"/>
        </w:rPr>
      </w:pPr>
    </w:p>
    <w:p w14:paraId="5D611850" w14:textId="77777777" w:rsidR="00E96363" w:rsidRPr="008F1556" w:rsidRDefault="00E96363" w:rsidP="00E96363">
      <w:pPr>
        <w:rPr>
          <w:szCs w:val="22"/>
        </w:rPr>
      </w:pPr>
      <w:r w:rsidRPr="008F1556">
        <w:rPr>
          <w:szCs w:val="22"/>
        </w:rPr>
        <w:t xml:space="preserve">36.3.18.3 Transmit </w:t>
      </w:r>
      <w:proofErr w:type="spellStart"/>
      <w:r w:rsidRPr="008F1556">
        <w:rPr>
          <w:szCs w:val="22"/>
        </w:rPr>
        <w:t>center</w:t>
      </w:r>
      <w:proofErr w:type="spellEnd"/>
      <w:r w:rsidRPr="008F1556">
        <w:rPr>
          <w:szCs w:val="22"/>
        </w:rPr>
        <w:t xml:space="preserve"> frequency and symbol clock frequency tolerance</w:t>
      </w:r>
    </w:p>
    <w:p w14:paraId="70EE96FE" w14:textId="77777777" w:rsidR="00E96363" w:rsidRPr="008F1556" w:rsidRDefault="00E96363" w:rsidP="00E96363">
      <w:pPr>
        <w:rPr>
          <w:b/>
          <w:bCs/>
          <w:i/>
          <w:iCs/>
          <w:szCs w:val="22"/>
        </w:rPr>
      </w:pPr>
    </w:p>
    <w:p w14:paraId="0C2377A0" w14:textId="77777777" w:rsidR="00E96363" w:rsidRPr="008F1556" w:rsidRDefault="00E96363" w:rsidP="00E96363">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47B0F796" w14:textId="77777777" w:rsidR="00E96363" w:rsidRPr="008F1556" w:rsidRDefault="00E96363" w:rsidP="00E96363">
      <w:pPr>
        <w:rPr>
          <w:szCs w:val="22"/>
        </w:rPr>
      </w:pPr>
    </w:p>
    <w:p w14:paraId="4180FED9" w14:textId="03EAA6CD" w:rsidR="00E96363" w:rsidRPr="008F1556" w:rsidDel="00E96363" w:rsidRDefault="00E96363" w:rsidP="00E96363">
      <w:pPr>
        <w:rPr>
          <w:del w:id="37" w:author="Brian Hart (brianh)" w:date="2020-12-11T15:08:00Z"/>
          <w:i/>
          <w:iCs/>
          <w:color w:val="FF0000"/>
          <w:szCs w:val="22"/>
        </w:rPr>
      </w:pPr>
      <w:bookmarkStart w:id="38" w:name="_Hlk58591723"/>
      <w:bookmarkEnd w:id="26"/>
      <w:del w:id="39" w:author="Brian Hart (brianh)" w:date="2020-12-11T15:08:00Z">
        <w:r w:rsidRPr="008F1556" w:rsidDel="00E96363">
          <w:rPr>
            <w:i/>
            <w:iCs/>
            <w:color w:val="FF0000"/>
            <w:szCs w:val="22"/>
          </w:rPr>
          <w:delText>Editor’s Note: Per the authors of 20/1252r2, the following 2 paragraphs are TBD.</w:delText>
        </w:r>
      </w:del>
    </w:p>
    <w:p w14:paraId="0CBDAC64" w14:textId="5C0DC124" w:rsidR="00E96363" w:rsidRPr="00BA7140" w:rsidDel="00E96363" w:rsidRDefault="00E96363" w:rsidP="00E96363">
      <w:pPr>
        <w:rPr>
          <w:del w:id="40" w:author="Brian Hart (brianh)" w:date="2020-12-11T15:08:00Z"/>
          <w:color w:val="FF0000"/>
        </w:rPr>
      </w:pPr>
    </w:p>
    <w:p w14:paraId="638B3ED5" w14:textId="6722A5FC" w:rsidR="00E96363" w:rsidRPr="00BA7140" w:rsidDel="00E96363" w:rsidRDefault="00E96363" w:rsidP="00E96363">
      <w:pPr>
        <w:rPr>
          <w:del w:id="41" w:author="Brian Hart (brianh)" w:date="2020-12-11T15:08:00Z"/>
          <w:color w:val="FF0000"/>
        </w:rPr>
      </w:pPr>
      <w:del w:id="42" w:author="Brian Hart (brianh)" w:date="2020-12-11T15:08:00Z">
        <w:r w:rsidRPr="00BA7140" w:rsidDel="00E96363">
          <w:rPr>
            <w:color w:val="FF0000"/>
          </w:rPr>
          <w:delText>Transmit signals with TXVECTOR parameter CH_BANDWIDTH set to CBW320 may be generated using two separate RF LOs, one for each of the lower and upper 160 MHz frequency portions.</w:delText>
        </w:r>
      </w:del>
    </w:p>
    <w:p w14:paraId="6FF66EA8" w14:textId="3746AFCE" w:rsidR="00E96363" w:rsidRPr="00BA7140" w:rsidDel="00E96363" w:rsidRDefault="00E96363" w:rsidP="00E96363">
      <w:pPr>
        <w:rPr>
          <w:del w:id="43" w:author="Brian Hart (brianh)" w:date="2020-12-11T15:08:00Z"/>
          <w:color w:val="FF0000"/>
        </w:rPr>
      </w:pPr>
    </w:p>
    <w:p w14:paraId="5C0017D8" w14:textId="764F9917" w:rsidR="00E96363" w:rsidRPr="00BA7140" w:rsidDel="00E96363" w:rsidRDefault="00E96363" w:rsidP="00E96363">
      <w:pPr>
        <w:rPr>
          <w:del w:id="44" w:author="Brian Hart (brianh)" w:date="2020-12-11T15:08:00Z"/>
          <w:color w:val="FF0000"/>
        </w:rPr>
      </w:pPr>
      <w:del w:id="45" w:author="Brian Hart (brianh)" w:date="2020-12-11T15:08:00Z">
        <w:r w:rsidRPr="00BA7140" w:rsidDel="00E96363">
          <w:rPr>
            <w:color w:val="FF0000"/>
          </w:rPr>
          <w:delText>NOTE—The signal phase of the two 160 MHz frequency portions might not be correlated.</w:delText>
        </w:r>
        <w:bookmarkEnd w:id="38"/>
      </w:del>
    </w:p>
    <w:p w14:paraId="6B1713C0" w14:textId="77777777" w:rsidR="00E96363" w:rsidRPr="00BA7140" w:rsidRDefault="00E96363" w:rsidP="00E96363">
      <w:pPr>
        <w:rPr>
          <w:color w:val="FF0000"/>
        </w:rPr>
      </w:pPr>
    </w:p>
    <w:p w14:paraId="6571C332" w14:textId="77777777" w:rsidR="00E96363" w:rsidRPr="00E96363" w:rsidRDefault="00E96363" w:rsidP="00E96363">
      <w:pPr>
        <w:autoSpaceDE w:val="0"/>
        <w:autoSpaceDN w:val="0"/>
        <w:adjustRightInd w:val="0"/>
        <w:rPr>
          <w:b/>
          <w:bCs/>
        </w:rPr>
      </w:pPr>
    </w:p>
    <w:p w14:paraId="509D0197" w14:textId="64998AF6" w:rsidR="00E96363" w:rsidRPr="00E96363" w:rsidRDefault="00E96363" w:rsidP="00E96363">
      <w:pPr>
        <w:rPr>
          <w:szCs w:val="22"/>
        </w:rPr>
      </w:pPr>
    </w:p>
    <w:sectPr w:rsidR="00E96363" w:rsidRPr="00E96363" w:rsidSect="0082482F">
      <w:headerReference w:type="default" r:id="rId12"/>
      <w:footerReference w:type="defaul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6123C" w14:textId="77777777" w:rsidR="004C645B" w:rsidRDefault="004C645B">
      <w:r>
        <w:separator/>
      </w:r>
    </w:p>
  </w:endnote>
  <w:endnote w:type="continuationSeparator" w:id="0">
    <w:p w14:paraId="25DEA978" w14:textId="77777777" w:rsidR="004C645B" w:rsidRDefault="004C6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EA8E5" w14:textId="5CE6A36A" w:rsidR="00937DD1" w:rsidRDefault="00517A7E">
    <w:pPr>
      <w:pStyle w:val="Footer"/>
      <w:tabs>
        <w:tab w:val="clear" w:pos="6480"/>
        <w:tab w:val="center" w:pos="4680"/>
        <w:tab w:val="right" w:pos="9360"/>
      </w:tabs>
    </w:pPr>
    <w:fldSimple w:instr=" SUBJECT  \* MERGEFORMAT ">
      <w:r w:rsidR="00937DD1">
        <w:t>Submission</w:t>
      </w:r>
    </w:fldSimple>
    <w:r w:rsidR="00937DD1">
      <w:tab/>
      <w:t xml:space="preserve">page </w:t>
    </w:r>
    <w:r w:rsidR="00937DD1">
      <w:fldChar w:fldCharType="begin"/>
    </w:r>
    <w:r w:rsidR="00937DD1">
      <w:instrText xml:space="preserve">page </w:instrText>
    </w:r>
    <w:r w:rsidR="00937DD1">
      <w:fldChar w:fldCharType="separate"/>
    </w:r>
    <w:r w:rsidR="00937DD1">
      <w:rPr>
        <w:noProof/>
      </w:rPr>
      <w:t>6</w:t>
    </w:r>
    <w:r w:rsidR="00937DD1">
      <w:fldChar w:fldCharType="end"/>
    </w:r>
    <w:r w:rsidR="00937DD1">
      <w:tab/>
    </w:r>
    <w:r w:rsidR="000761F5">
      <w:t>Brian Hart (Cisco Systems)</w:t>
    </w:r>
    <w:r w:rsidR="00937DD1">
      <w:fldChar w:fldCharType="begin"/>
    </w:r>
    <w:r w:rsidR="00937DD1">
      <w:instrText xml:space="preserve"> COMMENTS  \* MERGEFORMAT </w:instrText>
    </w:r>
    <w:r w:rsidR="00937DD1">
      <w:fldChar w:fldCharType="end"/>
    </w:r>
  </w:p>
  <w:p w14:paraId="3DA233A1" w14:textId="77777777" w:rsidR="00937DD1" w:rsidRDefault="00937D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A84AE9" w14:textId="77777777" w:rsidR="004C645B" w:rsidRDefault="004C645B">
      <w:r>
        <w:separator/>
      </w:r>
    </w:p>
  </w:footnote>
  <w:footnote w:type="continuationSeparator" w:id="0">
    <w:p w14:paraId="24227994" w14:textId="77777777" w:rsidR="004C645B" w:rsidRDefault="004C6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0ECA5" w14:textId="5CC1603A" w:rsidR="00937DD1" w:rsidRDefault="00937DD1">
    <w:pPr>
      <w:pStyle w:val="Header"/>
      <w:tabs>
        <w:tab w:val="clear" w:pos="6480"/>
        <w:tab w:val="center" w:pos="4680"/>
        <w:tab w:val="right" w:pos="9360"/>
      </w:tabs>
    </w:pPr>
    <w:r>
      <w:t>December 2020</w:t>
    </w:r>
    <w:r>
      <w:tab/>
    </w:r>
    <w:r>
      <w:tab/>
      <w:t>doc.: IEEE 802.11-20/</w:t>
    </w:r>
    <w:r w:rsidR="00B018EC">
      <w:t>1958</w:t>
    </w:r>
    <w:r>
      <w:t>r</w:t>
    </w:r>
    <w:r w:rsidR="000761F5">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35D4A"/>
    <w:multiLevelType w:val="hybridMultilevel"/>
    <w:tmpl w:val="BBAC4A48"/>
    <w:lvl w:ilvl="0" w:tplc="93E2EF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B4537"/>
    <w:multiLevelType w:val="hybridMultilevel"/>
    <w:tmpl w:val="541E9904"/>
    <w:lvl w:ilvl="0" w:tplc="A192E3D8">
      <w:start w:val="36"/>
      <w:numFmt w:val="bullet"/>
      <w:lvlText w:val=""/>
      <w:lvlJc w:val="left"/>
      <w:pPr>
        <w:ind w:left="1080" w:hanging="360"/>
      </w:pPr>
      <w:rPr>
        <w:rFonts w:ascii="Symbol" w:eastAsia="Batang"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EE82F69"/>
    <w:multiLevelType w:val="hybridMultilevel"/>
    <w:tmpl w:val="335A5EC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ian Hart (brianh)">
    <w15:presenceInfo w15:providerId="AD" w15:userId="S::brianh@cisco.com::b480e93f-9b7e-426d-89cd-28bc03e9a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1936"/>
    <w:rsid w:val="000424B2"/>
    <w:rsid w:val="0004431E"/>
    <w:rsid w:val="0004433E"/>
    <w:rsid w:val="00044D12"/>
    <w:rsid w:val="0004596D"/>
    <w:rsid w:val="000471D0"/>
    <w:rsid w:val="0005358F"/>
    <w:rsid w:val="0005438D"/>
    <w:rsid w:val="0005509F"/>
    <w:rsid w:val="00056D25"/>
    <w:rsid w:val="000601BF"/>
    <w:rsid w:val="000602B0"/>
    <w:rsid w:val="000602DE"/>
    <w:rsid w:val="000621E4"/>
    <w:rsid w:val="000627C8"/>
    <w:rsid w:val="00063E29"/>
    <w:rsid w:val="00066195"/>
    <w:rsid w:val="0006651F"/>
    <w:rsid w:val="0007022A"/>
    <w:rsid w:val="00070343"/>
    <w:rsid w:val="00070828"/>
    <w:rsid w:val="00071692"/>
    <w:rsid w:val="00074294"/>
    <w:rsid w:val="00074A98"/>
    <w:rsid w:val="000761F5"/>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3C24"/>
    <w:rsid w:val="000A57C0"/>
    <w:rsid w:val="000A7E22"/>
    <w:rsid w:val="000B08B8"/>
    <w:rsid w:val="000B2180"/>
    <w:rsid w:val="000B2CDB"/>
    <w:rsid w:val="000B3DAB"/>
    <w:rsid w:val="000B3F36"/>
    <w:rsid w:val="000B5681"/>
    <w:rsid w:val="000B72A0"/>
    <w:rsid w:val="000C09C6"/>
    <w:rsid w:val="000C13F5"/>
    <w:rsid w:val="000C2F2E"/>
    <w:rsid w:val="000C5543"/>
    <w:rsid w:val="000C594E"/>
    <w:rsid w:val="000C5D9A"/>
    <w:rsid w:val="000C6611"/>
    <w:rsid w:val="000C6CCB"/>
    <w:rsid w:val="000D1813"/>
    <w:rsid w:val="000D1CF3"/>
    <w:rsid w:val="000D30D8"/>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15CAE"/>
    <w:rsid w:val="001204FB"/>
    <w:rsid w:val="00120F51"/>
    <w:rsid w:val="00122374"/>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0A18"/>
    <w:rsid w:val="00193740"/>
    <w:rsid w:val="00194F71"/>
    <w:rsid w:val="001952A4"/>
    <w:rsid w:val="0019545C"/>
    <w:rsid w:val="0019612D"/>
    <w:rsid w:val="00196678"/>
    <w:rsid w:val="001970B5"/>
    <w:rsid w:val="001974B0"/>
    <w:rsid w:val="001A0EF1"/>
    <w:rsid w:val="001A550E"/>
    <w:rsid w:val="001A57B0"/>
    <w:rsid w:val="001A6541"/>
    <w:rsid w:val="001A7120"/>
    <w:rsid w:val="001A7E25"/>
    <w:rsid w:val="001B0983"/>
    <w:rsid w:val="001B1ECA"/>
    <w:rsid w:val="001B2B08"/>
    <w:rsid w:val="001B748C"/>
    <w:rsid w:val="001C0739"/>
    <w:rsid w:val="001C07AE"/>
    <w:rsid w:val="001C112D"/>
    <w:rsid w:val="001C279A"/>
    <w:rsid w:val="001C2923"/>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5DBD"/>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3325"/>
    <w:rsid w:val="00224973"/>
    <w:rsid w:val="002250AD"/>
    <w:rsid w:val="0022520C"/>
    <w:rsid w:val="0022637F"/>
    <w:rsid w:val="0022746B"/>
    <w:rsid w:val="002300DB"/>
    <w:rsid w:val="00231450"/>
    <w:rsid w:val="00232500"/>
    <w:rsid w:val="002325BF"/>
    <w:rsid w:val="002344EC"/>
    <w:rsid w:val="00234909"/>
    <w:rsid w:val="00234D48"/>
    <w:rsid w:val="00235619"/>
    <w:rsid w:val="0023619C"/>
    <w:rsid w:val="00237D6D"/>
    <w:rsid w:val="002405F0"/>
    <w:rsid w:val="002445DF"/>
    <w:rsid w:val="002448C3"/>
    <w:rsid w:val="00244A96"/>
    <w:rsid w:val="00244FE7"/>
    <w:rsid w:val="00245BAE"/>
    <w:rsid w:val="00245E47"/>
    <w:rsid w:val="002502A4"/>
    <w:rsid w:val="002510B4"/>
    <w:rsid w:val="00252340"/>
    <w:rsid w:val="00253244"/>
    <w:rsid w:val="00253278"/>
    <w:rsid w:val="00253479"/>
    <w:rsid w:val="002539F0"/>
    <w:rsid w:val="00253C1A"/>
    <w:rsid w:val="00254FFD"/>
    <w:rsid w:val="0025619A"/>
    <w:rsid w:val="0025673F"/>
    <w:rsid w:val="00257463"/>
    <w:rsid w:val="002574DA"/>
    <w:rsid w:val="0025777F"/>
    <w:rsid w:val="00261351"/>
    <w:rsid w:val="002627F8"/>
    <w:rsid w:val="00262AB8"/>
    <w:rsid w:val="0026399E"/>
    <w:rsid w:val="002658DD"/>
    <w:rsid w:val="0026689F"/>
    <w:rsid w:val="00267CC0"/>
    <w:rsid w:val="002707C7"/>
    <w:rsid w:val="00271C8D"/>
    <w:rsid w:val="0027230C"/>
    <w:rsid w:val="00272938"/>
    <w:rsid w:val="002752BF"/>
    <w:rsid w:val="00277766"/>
    <w:rsid w:val="00281197"/>
    <w:rsid w:val="00281378"/>
    <w:rsid w:val="00281F7A"/>
    <w:rsid w:val="00282895"/>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78D"/>
    <w:rsid w:val="002A1916"/>
    <w:rsid w:val="002A1CD5"/>
    <w:rsid w:val="002A2AFC"/>
    <w:rsid w:val="002A4B7D"/>
    <w:rsid w:val="002A6592"/>
    <w:rsid w:val="002A7314"/>
    <w:rsid w:val="002B1954"/>
    <w:rsid w:val="002B29E6"/>
    <w:rsid w:val="002B4372"/>
    <w:rsid w:val="002B491C"/>
    <w:rsid w:val="002B5217"/>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2E9D"/>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C3F"/>
    <w:rsid w:val="00306D61"/>
    <w:rsid w:val="00306F71"/>
    <w:rsid w:val="003077B7"/>
    <w:rsid w:val="00307956"/>
    <w:rsid w:val="00311079"/>
    <w:rsid w:val="003112CA"/>
    <w:rsid w:val="003113A8"/>
    <w:rsid w:val="00311AEB"/>
    <w:rsid w:val="00311CDD"/>
    <w:rsid w:val="00313FB4"/>
    <w:rsid w:val="00316CBF"/>
    <w:rsid w:val="00316FC2"/>
    <w:rsid w:val="00317C00"/>
    <w:rsid w:val="0032164B"/>
    <w:rsid w:val="0032371B"/>
    <w:rsid w:val="003249D3"/>
    <w:rsid w:val="00324E31"/>
    <w:rsid w:val="0032539C"/>
    <w:rsid w:val="00327672"/>
    <w:rsid w:val="0033078C"/>
    <w:rsid w:val="00330CA1"/>
    <w:rsid w:val="00330EB6"/>
    <w:rsid w:val="003313C7"/>
    <w:rsid w:val="00331429"/>
    <w:rsid w:val="00333704"/>
    <w:rsid w:val="003339E7"/>
    <w:rsid w:val="0033619E"/>
    <w:rsid w:val="00336601"/>
    <w:rsid w:val="003370C7"/>
    <w:rsid w:val="00337761"/>
    <w:rsid w:val="0034028A"/>
    <w:rsid w:val="00340A4E"/>
    <w:rsid w:val="0034119D"/>
    <w:rsid w:val="00341714"/>
    <w:rsid w:val="00342107"/>
    <w:rsid w:val="0034367B"/>
    <w:rsid w:val="003468A3"/>
    <w:rsid w:val="00350636"/>
    <w:rsid w:val="00350757"/>
    <w:rsid w:val="00351392"/>
    <w:rsid w:val="00352515"/>
    <w:rsid w:val="00352A5B"/>
    <w:rsid w:val="00354E04"/>
    <w:rsid w:val="00355C95"/>
    <w:rsid w:val="00356425"/>
    <w:rsid w:val="00356D88"/>
    <w:rsid w:val="0035790E"/>
    <w:rsid w:val="00357FDA"/>
    <w:rsid w:val="00360303"/>
    <w:rsid w:val="00361241"/>
    <w:rsid w:val="00361C5E"/>
    <w:rsid w:val="0036200D"/>
    <w:rsid w:val="00362159"/>
    <w:rsid w:val="003644EA"/>
    <w:rsid w:val="00364A1B"/>
    <w:rsid w:val="0036506D"/>
    <w:rsid w:val="003666F4"/>
    <w:rsid w:val="00366A74"/>
    <w:rsid w:val="00366BE6"/>
    <w:rsid w:val="00367BEF"/>
    <w:rsid w:val="00371222"/>
    <w:rsid w:val="00371FF9"/>
    <w:rsid w:val="003723C1"/>
    <w:rsid w:val="003735A6"/>
    <w:rsid w:val="00374675"/>
    <w:rsid w:val="00375964"/>
    <w:rsid w:val="00377B13"/>
    <w:rsid w:val="003803B0"/>
    <w:rsid w:val="0038048D"/>
    <w:rsid w:val="00380B49"/>
    <w:rsid w:val="003810DE"/>
    <w:rsid w:val="003817D9"/>
    <w:rsid w:val="00382384"/>
    <w:rsid w:val="0038275C"/>
    <w:rsid w:val="003830A2"/>
    <w:rsid w:val="003837B2"/>
    <w:rsid w:val="00383882"/>
    <w:rsid w:val="003856E6"/>
    <w:rsid w:val="0038650F"/>
    <w:rsid w:val="00386C11"/>
    <w:rsid w:val="00386CF3"/>
    <w:rsid w:val="00386E5D"/>
    <w:rsid w:val="00387378"/>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4BE5"/>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3F56"/>
    <w:rsid w:val="00444E9C"/>
    <w:rsid w:val="0044626B"/>
    <w:rsid w:val="004462E4"/>
    <w:rsid w:val="00447EE6"/>
    <w:rsid w:val="00450F35"/>
    <w:rsid w:val="00451979"/>
    <w:rsid w:val="00452563"/>
    <w:rsid w:val="00452594"/>
    <w:rsid w:val="00452FF7"/>
    <w:rsid w:val="00454E2C"/>
    <w:rsid w:val="004551BD"/>
    <w:rsid w:val="00455FAC"/>
    <w:rsid w:val="00457725"/>
    <w:rsid w:val="00460171"/>
    <w:rsid w:val="004606EA"/>
    <w:rsid w:val="00460E1B"/>
    <w:rsid w:val="00460F26"/>
    <w:rsid w:val="004616DE"/>
    <w:rsid w:val="00461F55"/>
    <w:rsid w:val="0046227F"/>
    <w:rsid w:val="00462579"/>
    <w:rsid w:val="004633E6"/>
    <w:rsid w:val="00464963"/>
    <w:rsid w:val="00464B10"/>
    <w:rsid w:val="00464C94"/>
    <w:rsid w:val="00464E2A"/>
    <w:rsid w:val="00466391"/>
    <w:rsid w:val="004670C0"/>
    <w:rsid w:val="004701A5"/>
    <w:rsid w:val="00471448"/>
    <w:rsid w:val="00471E83"/>
    <w:rsid w:val="00472CB7"/>
    <w:rsid w:val="004732C3"/>
    <w:rsid w:val="00474D53"/>
    <w:rsid w:val="00475ABE"/>
    <w:rsid w:val="0047732A"/>
    <w:rsid w:val="0047743C"/>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4F16"/>
    <w:rsid w:val="004A5F25"/>
    <w:rsid w:val="004A7C00"/>
    <w:rsid w:val="004B064B"/>
    <w:rsid w:val="004B0928"/>
    <w:rsid w:val="004B157A"/>
    <w:rsid w:val="004B2D0A"/>
    <w:rsid w:val="004B2EBA"/>
    <w:rsid w:val="004B48CE"/>
    <w:rsid w:val="004B4B3C"/>
    <w:rsid w:val="004B5289"/>
    <w:rsid w:val="004B53A3"/>
    <w:rsid w:val="004B5AE5"/>
    <w:rsid w:val="004B6745"/>
    <w:rsid w:val="004C2B48"/>
    <w:rsid w:val="004C31FE"/>
    <w:rsid w:val="004C48DE"/>
    <w:rsid w:val="004C645B"/>
    <w:rsid w:val="004C7188"/>
    <w:rsid w:val="004C7A29"/>
    <w:rsid w:val="004D0B5D"/>
    <w:rsid w:val="004D0FE5"/>
    <w:rsid w:val="004D4A5E"/>
    <w:rsid w:val="004D4C9B"/>
    <w:rsid w:val="004D50C8"/>
    <w:rsid w:val="004D51D1"/>
    <w:rsid w:val="004D6056"/>
    <w:rsid w:val="004D6112"/>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0AF"/>
    <w:rsid w:val="004F7C6F"/>
    <w:rsid w:val="0050297A"/>
    <w:rsid w:val="00503A04"/>
    <w:rsid w:val="0050434C"/>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A7E"/>
    <w:rsid w:val="00517E5C"/>
    <w:rsid w:val="00520BCE"/>
    <w:rsid w:val="00520EAA"/>
    <w:rsid w:val="005226B1"/>
    <w:rsid w:val="00522B25"/>
    <w:rsid w:val="00523189"/>
    <w:rsid w:val="0052362F"/>
    <w:rsid w:val="005243DF"/>
    <w:rsid w:val="0052540E"/>
    <w:rsid w:val="0052574F"/>
    <w:rsid w:val="005257D4"/>
    <w:rsid w:val="005259BF"/>
    <w:rsid w:val="00525B1A"/>
    <w:rsid w:val="00526A53"/>
    <w:rsid w:val="005315E5"/>
    <w:rsid w:val="005318AC"/>
    <w:rsid w:val="00531989"/>
    <w:rsid w:val="00531AE4"/>
    <w:rsid w:val="00532A5F"/>
    <w:rsid w:val="00533785"/>
    <w:rsid w:val="00534C83"/>
    <w:rsid w:val="00535405"/>
    <w:rsid w:val="00535518"/>
    <w:rsid w:val="00535836"/>
    <w:rsid w:val="005400DC"/>
    <w:rsid w:val="005403F7"/>
    <w:rsid w:val="005412F4"/>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1E01"/>
    <w:rsid w:val="00562E6D"/>
    <w:rsid w:val="005639D4"/>
    <w:rsid w:val="00565190"/>
    <w:rsid w:val="005658F4"/>
    <w:rsid w:val="0056690C"/>
    <w:rsid w:val="005700B7"/>
    <w:rsid w:val="00570461"/>
    <w:rsid w:val="00570A1C"/>
    <w:rsid w:val="00570BC3"/>
    <w:rsid w:val="00571776"/>
    <w:rsid w:val="00572558"/>
    <w:rsid w:val="00572992"/>
    <w:rsid w:val="00572A4A"/>
    <w:rsid w:val="00574B17"/>
    <w:rsid w:val="005762BB"/>
    <w:rsid w:val="00576DE0"/>
    <w:rsid w:val="00577251"/>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87F31"/>
    <w:rsid w:val="0059053A"/>
    <w:rsid w:val="005912BE"/>
    <w:rsid w:val="005913EC"/>
    <w:rsid w:val="00591EA0"/>
    <w:rsid w:val="00595232"/>
    <w:rsid w:val="00596200"/>
    <w:rsid w:val="00597CB2"/>
    <w:rsid w:val="005A01CD"/>
    <w:rsid w:val="005A0B26"/>
    <w:rsid w:val="005A2915"/>
    <w:rsid w:val="005A38F0"/>
    <w:rsid w:val="005A3A6D"/>
    <w:rsid w:val="005A40D1"/>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996"/>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6AC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4DAF"/>
    <w:rsid w:val="00645510"/>
    <w:rsid w:val="00646B30"/>
    <w:rsid w:val="00647017"/>
    <w:rsid w:val="00653623"/>
    <w:rsid w:val="00655B40"/>
    <w:rsid w:val="00655DF5"/>
    <w:rsid w:val="0065738C"/>
    <w:rsid w:val="0065745E"/>
    <w:rsid w:val="00660D94"/>
    <w:rsid w:val="00661282"/>
    <w:rsid w:val="00661E03"/>
    <w:rsid w:val="0066250C"/>
    <w:rsid w:val="0066371F"/>
    <w:rsid w:val="00670DA0"/>
    <w:rsid w:val="006716F0"/>
    <w:rsid w:val="0067580C"/>
    <w:rsid w:val="00675BC4"/>
    <w:rsid w:val="00677652"/>
    <w:rsid w:val="006801A4"/>
    <w:rsid w:val="006802CD"/>
    <w:rsid w:val="00680693"/>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6AC5"/>
    <w:rsid w:val="006A7D2E"/>
    <w:rsid w:val="006B0EF5"/>
    <w:rsid w:val="006B0F03"/>
    <w:rsid w:val="006B2EC1"/>
    <w:rsid w:val="006B47F5"/>
    <w:rsid w:val="006B597C"/>
    <w:rsid w:val="006B72AA"/>
    <w:rsid w:val="006B7585"/>
    <w:rsid w:val="006C06DF"/>
    <w:rsid w:val="006C0727"/>
    <w:rsid w:val="006C0895"/>
    <w:rsid w:val="006C0FB2"/>
    <w:rsid w:val="006C2E34"/>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34C"/>
    <w:rsid w:val="006E0796"/>
    <w:rsid w:val="006E145F"/>
    <w:rsid w:val="006E1B92"/>
    <w:rsid w:val="006E32C6"/>
    <w:rsid w:val="006E3444"/>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5434"/>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68D9"/>
    <w:rsid w:val="0074761F"/>
    <w:rsid w:val="007501C6"/>
    <w:rsid w:val="00750BB6"/>
    <w:rsid w:val="007525FD"/>
    <w:rsid w:val="00752717"/>
    <w:rsid w:val="00752824"/>
    <w:rsid w:val="007532C2"/>
    <w:rsid w:val="00754C7D"/>
    <w:rsid w:val="00754E0C"/>
    <w:rsid w:val="00754FA9"/>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67D8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2C93"/>
    <w:rsid w:val="007E3F19"/>
    <w:rsid w:val="007E44DE"/>
    <w:rsid w:val="007E583A"/>
    <w:rsid w:val="007F0210"/>
    <w:rsid w:val="007F02C9"/>
    <w:rsid w:val="007F1579"/>
    <w:rsid w:val="007F2F25"/>
    <w:rsid w:val="007F4160"/>
    <w:rsid w:val="007F5EAC"/>
    <w:rsid w:val="007F618B"/>
    <w:rsid w:val="007F6E4C"/>
    <w:rsid w:val="007F71DA"/>
    <w:rsid w:val="008004C9"/>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14B"/>
    <w:rsid w:val="0082482F"/>
    <w:rsid w:val="0082556F"/>
    <w:rsid w:val="00825570"/>
    <w:rsid w:val="008258A8"/>
    <w:rsid w:val="00825CD3"/>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57110"/>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681A"/>
    <w:rsid w:val="008B7011"/>
    <w:rsid w:val="008B72BF"/>
    <w:rsid w:val="008B7D0A"/>
    <w:rsid w:val="008C0AB2"/>
    <w:rsid w:val="008C0B25"/>
    <w:rsid w:val="008C1319"/>
    <w:rsid w:val="008C1A1D"/>
    <w:rsid w:val="008C1D70"/>
    <w:rsid w:val="008C26C5"/>
    <w:rsid w:val="008C3C7C"/>
    <w:rsid w:val="008C41C0"/>
    <w:rsid w:val="008C56A2"/>
    <w:rsid w:val="008D19B1"/>
    <w:rsid w:val="008D1A16"/>
    <w:rsid w:val="008D2339"/>
    <w:rsid w:val="008D3CA7"/>
    <w:rsid w:val="008D497A"/>
    <w:rsid w:val="008D5ED7"/>
    <w:rsid w:val="008D633F"/>
    <w:rsid w:val="008D668A"/>
    <w:rsid w:val="008D714A"/>
    <w:rsid w:val="008D73F6"/>
    <w:rsid w:val="008D740E"/>
    <w:rsid w:val="008E003B"/>
    <w:rsid w:val="008E01E1"/>
    <w:rsid w:val="008E0E5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C4D"/>
    <w:rsid w:val="008E6E14"/>
    <w:rsid w:val="008F0FA5"/>
    <w:rsid w:val="008F11CC"/>
    <w:rsid w:val="008F1267"/>
    <w:rsid w:val="008F14D1"/>
    <w:rsid w:val="008F1556"/>
    <w:rsid w:val="008F1FC1"/>
    <w:rsid w:val="008F2344"/>
    <w:rsid w:val="008F2F69"/>
    <w:rsid w:val="008F35D8"/>
    <w:rsid w:val="008F4D66"/>
    <w:rsid w:val="008F50FC"/>
    <w:rsid w:val="00900945"/>
    <w:rsid w:val="00900FD2"/>
    <w:rsid w:val="00901889"/>
    <w:rsid w:val="00901905"/>
    <w:rsid w:val="00902005"/>
    <w:rsid w:val="00904ACB"/>
    <w:rsid w:val="00905E3C"/>
    <w:rsid w:val="00907040"/>
    <w:rsid w:val="00907127"/>
    <w:rsid w:val="009108F8"/>
    <w:rsid w:val="00911D26"/>
    <w:rsid w:val="00912867"/>
    <w:rsid w:val="00913DF2"/>
    <w:rsid w:val="00914204"/>
    <w:rsid w:val="00915AEE"/>
    <w:rsid w:val="00916598"/>
    <w:rsid w:val="00917DF0"/>
    <w:rsid w:val="00917E0B"/>
    <w:rsid w:val="0092013D"/>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DD1"/>
    <w:rsid w:val="00937F1A"/>
    <w:rsid w:val="00940916"/>
    <w:rsid w:val="0094252B"/>
    <w:rsid w:val="0094341D"/>
    <w:rsid w:val="0094423B"/>
    <w:rsid w:val="0094561D"/>
    <w:rsid w:val="00945980"/>
    <w:rsid w:val="009459BE"/>
    <w:rsid w:val="0094703D"/>
    <w:rsid w:val="00947AB2"/>
    <w:rsid w:val="009503E3"/>
    <w:rsid w:val="009507FF"/>
    <w:rsid w:val="00950C0B"/>
    <w:rsid w:val="009516C9"/>
    <w:rsid w:val="009519AC"/>
    <w:rsid w:val="00952EB9"/>
    <w:rsid w:val="009541DA"/>
    <w:rsid w:val="00956CDE"/>
    <w:rsid w:val="009573FD"/>
    <w:rsid w:val="0096069F"/>
    <w:rsid w:val="009614BB"/>
    <w:rsid w:val="009618F2"/>
    <w:rsid w:val="0096305F"/>
    <w:rsid w:val="009631D5"/>
    <w:rsid w:val="009640FA"/>
    <w:rsid w:val="00964ABB"/>
    <w:rsid w:val="0096527E"/>
    <w:rsid w:val="00965D72"/>
    <w:rsid w:val="009664D2"/>
    <w:rsid w:val="009667C5"/>
    <w:rsid w:val="00967EC8"/>
    <w:rsid w:val="0097047D"/>
    <w:rsid w:val="00972FFF"/>
    <w:rsid w:val="00973857"/>
    <w:rsid w:val="00973E59"/>
    <w:rsid w:val="00973E87"/>
    <w:rsid w:val="00973EE3"/>
    <w:rsid w:val="0097505A"/>
    <w:rsid w:val="00975E80"/>
    <w:rsid w:val="0098048D"/>
    <w:rsid w:val="00980C2E"/>
    <w:rsid w:val="00981262"/>
    <w:rsid w:val="009824FA"/>
    <w:rsid w:val="00983555"/>
    <w:rsid w:val="00984158"/>
    <w:rsid w:val="0098682D"/>
    <w:rsid w:val="0098701F"/>
    <w:rsid w:val="0098774B"/>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96C71"/>
    <w:rsid w:val="009A04DE"/>
    <w:rsid w:val="009A0821"/>
    <w:rsid w:val="009A08AB"/>
    <w:rsid w:val="009A0EA1"/>
    <w:rsid w:val="009A1A5A"/>
    <w:rsid w:val="009A20D9"/>
    <w:rsid w:val="009A2A20"/>
    <w:rsid w:val="009A3B4F"/>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5CB"/>
    <w:rsid w:val="009C194D"/>
    <w:rsid w:val="009C26FC"/>
    <w:rsid w:val="009C28C3"/>
    <w:rsid w:val="009C2A1F"/>
    <w:rsid w:val="009C4629"/>
    <w:rsid w:val="009C469F"/>
    <w:rsid w:val="009C4775"/>
    <w:rsid w:val="009C4CB3"/>
    <w:rsid w:val="009C7A0C"/>
    <w:rsid w:val="009D1C8D"/>
    <w:rsid w:val="009D2036"/>
    <w:rsid w:val="009D27C4"/>
    <w:rsid w:val="009D3283"/>
    <w:rsid w:val="009D3DFA"/>
    <w:rsid w:val="009D42E0"/>
    <w:rsid w:val="009D473D"/>
    <w:rsid w:val="009D4A5C"/>
    <w:rsid w:val="009D4DCB"/>
    <w:rsid w:val="009D5144"/>
    <w:rsid w:val="009D52B6"/>
    <w:rsid w:val="009D6CB2"/>
    <w:rsid w:val="009D787D"/>
    <w:rsid w:val="009E226E"/>
    <w:rsid w:val="009E24C5"/>
    <w:rsid w:val="009E4888"/>
    <w:rsid w:val="009E4E37"/>
    <w:rsid w:val="009E4E3B"/>
    <w:rsid w:val="009E703C"/>
    <w:rsid w:val="009F0087"/>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6B1"/>
    <w:rsid w:val="00A26857"/>
    <w:rsid w:val="00A2726D"/>
    <w:rsid w:val="00A27C01"/>
    <w:rsid w:val="00A319F2"/>
    <w:rsid w:val="00A31ADE"/>
    <w:rsid w:val="00A330DC"/>
    <w:rsid w:val="00A34EB8"/>
    <w:rsid w:val="00A34F2B"/>
    <w:rsid w:val="00A355DE"/>
    <w:rsid w:val="00A35FB7"/>
    <w:rsid w:val="00A36AB5"/>
    <w:rsid w:val="00A36F7B"/>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AD2"/>
    <w:rsid w:val="00A61BAE"/>
    <w:rsid w:val="00A62D89"/>
    <w:rsid w:val="00A6358D"/>
    <w:rsid w:val="00A64584"/>
    <w:rsid w:val="00A64C68"/>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29D"/>
    <w:rsid w:val="00A8298B"/>
    <w:rsid w:val="00A84B73"/>
    <w:rsid w:val="00A85EC3"/>
    <w:rsid w:val="00A860E6"/>
    <w:rsid w:val="00A9008B"/>
    <w:rsid w:val="00A9066D"/>
    <w:rsid w:val="00A9188A"/>
    <w:rsid w:val="00A93987"/>
    <w:rsid w:val="00A9398B"/>
    <w:rsid w:val="00A939F8"/>
    <w:rsid w:val="00A942DE"/>
    <w:rsid w:val="00A94973"/>
    <w:rsid w:val="00A95D36"/>
    <w:rsid w:val="00A963F0"/>
    <w:rsid w:val="00A966EE"/>
    <w:rsid w:val="00A97713"/>
    <w:rsid w:val="00A97952"/>
    <w:rsid w:val="00AA1DAE"/>
    <w:rsid w:val="00AA37B3"/>
    <w:rsid w:val="00AA3802"/>
    <w:rsid w:val="00AA4056"/>
    <w:rsid w:val="00AA427C"/>
    <w:rsid w:val="00AA483D"/>
    <w:rsid w:val="00AA48EF"/>
    <w:rsid w:val="00AA4EEE"/>
    <w:rsid w:val="00AA5521"/>
    <w:rsid w:val="00AA6001"/>
    <w:rsid w:val="00AA66FD"/>
    <w:rsid w:val="00AB1A08"/>
    <w:rsid w:val="00AB23CA"/>
    <w:rsid w:val="00AB3E9A"/>
    <w:rsid w:val="00AB4B6A"/>
    <w:rsid w:val="00AB5800"/>
    <w:rsid w:val="00AB5AAF"/>
    <w:rsid w:val="00AB66F0"/>
    <w:rsid w:val="00AB7434"/>
    <w:rsid w:val="00AB7CE5"/>
    <w:rsid w:val="00AC0664"/>
    <w:rsid w:val="00AC4486"/>
    <w:rsid w:val="00AC6913"/>
    <w:rsid w:val="00AD16B8"/>
    <w:rsid w:val="00AD170F"/>
    <w:rsid w:val="00AD1CEA"/>
    <w:rsid w:val="00AE048C"/>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8EC"/>
    <w:rsid w:val="00B01DCA"/>
    <w:rsid w:val="00B02190"/>
    <w:rsid w:val="00B02AD4"/>
    <w:rsid w:val="00B03B82"/>
    <w:rsid w:val="00B03D80"/>
    <w:rsid w:val="00B03F14"/>
    <w:rsid w:val="00B04A5B"/>
    <w:rsid w:val="00B05281"/>
    <w:rsid w:val="00B05CA9"/>
    <w:rsid w:val="00B07F52"/>
    <w:rsid w:val="00B11D83"/>
    <w:rsid w:val="00B12BC8"/>
    <w:rsid w:val="00B13612"/>
    <w:rsid w:val="00B138A3"/>
    <w:rsid w:val="00B17A79"/>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450C"/>
    <w:rsid w:val="00B35FAC"/>
    <w:rsid w:val="00B36DC8"/>
    <w:rsid w:val="00B4018E"/>
    <w:rsid w:val="00B420A6"/>
    <w:rsid w:val="00B430B3"/>
    <w:rsid w:val="00B430EA"/>
    <w:rsid w:val="00B431C2"/>
    <w:rsid w:val="00B437F6"/>
    <w:rsid w:val="00B4501F"/>
    <w:rsid w:val="00B46880"/>
    <w:rsid w:val="00B46DFA"/>
    <w:rsid w:val="00B47DD4"/>
    <w:rsid w:val="00B503D2"/>
    <w:rsid w:val="00B50A64"/>
    <w:rsid w:val="00B50D2D"/>
    <w:rsid w:val="00B50D3C"/>
    <w:rsid w:val="00B51895"/>
    <w:rsid w:val="00B5222E"/>
    <w:rsid w:val="00B52478"/>
    <w:rsid w:val="00B53003"/>
    <w:rsid w:val="00B53C47"/>
    <w:rsid w:val="00B56166"/>
    <w:rsid w:val="00B6006D"/>
    <w:rsid w:val="00B60FD8"/>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19A"/>
    <w:rsid w:val="00B82432"/>
    <w:rsid w:val="00B842B4"/>
    <w:rsid w:val="00B84BCC"/>
    <w:rsid w:val="00B84C2A"/>
    <w:rsid w:val="00B85876"/>
    <w:rsid w:val="00B864EF"/>
    <w:rsid w:val="00B874BA"/>
    <w:rsid w:val="00B879AF"/>
    <w:rsid w:val="00B9058C"/>
    <w:rsid w:val="00B9087D"/>
    <w:rsid w:val="00B909A2"/>
    <w:rsid w:val="00B91543"/>
    <w:rsid w:val="00B917CC"/>
    <w:rsid w:val="00B92736"/>
    <w:rsid w:val="00B92A5D"/>
    <w:rsid w:val="00B92CB0"/>
    <w:rsid w:val="00B93E2C"/>
    <w:rsid w:val="00B95E5D"/>
    <w:rsid w:val="00B96E42"/>
    <w:rsid w:val="00B97566"/>
    <w:rsid w:val="00B97A2F"/>
    <w:rsid w:val="00BA1116"/>
    <w:rsid w:val="00BA1DC1"/>
    <w:rsid w:val="00BA2F60"/>
    <w:rsid w:val="00BA4073"/>
    <w:rsid w:val="00BA40BC"/>
    <w:rsid w:val="00BA59BF"/>
    <w:rsid w:val="00BB09B5"/>
    <w:rsid w:val="00BB18C1"/>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DAF"/>
    <w:rsid w:val="00BD4ED3"/>
    <w:rsid w:val="00BD50F6"/>
    <w:rsid w:val="00BD607E"/>
    <w:rsid w:val="00BD696F"/>
    <w:rsid w:val="00BD710E"/>
    <w:rsid w:val="00BD797D"/>
    <w:rsid w:val="00BE02FB"/>
    <w:rsid w:val="00BE084E"/>
    <w:rsid w:val="00BE2003"/>
    <w:rsid w:val="00BE2C18"/>
    <w:rsid w:val="00BE2EFE"/>
    <w:rsid w:val="00BE45CB"/>
    <w:rsid w:val="00BE555F"/>
    <w:rsid w:val="00BE5D45"/>
    <w:rsid w:val="00BE68C2"/>
    <w:rsid w:val="00BE696F"/>
    <w:rsid w:val="00BE74FF"/>
    <w:rsid w:val="00BF090D"/>
    <w:rsid w:val="00BF0F21"/>
    <w:rsid w:val="00BF1020"/>
    <w:rsid w:val="00BF1167"/>
    <w:rsid w:val="00BF1AB1"/>
    <w:rsid w:val="00BF2BB0"/>
    <w:rsid w:val="00BF3A6E"/>
    <w:rsid w:val="00BF463C"/>
    <w:rsid w:val="00BF6F95"/>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54D"/>
    <w:rsid w:val="00C21781"/>
    <w:rsid w:val="00C21BD9"/>
    <w:rsid w:val="00C21DF5"/>
    <w:rsid w:val="00C21E19"/>
    <w:rsid w:val="00C223CF"/>
    <w:rsid w:val="00C229C0"/>
    <w:rsid w:val="00C22D97"/>
    <w:rsid w:val="00C2369D"/>
    <w:rsid w:val="00C25F3E"/>
    <w:rsid w:val="00C27323"/>
    <w:rsid w:val="00C276DC"/>
    <w:rsid w:val="00C27783"/>
    <w:rsid w:val="00C30E06"/>
    <w:rsid w:val="00C3141F"/>
    <w:rsid w:val="00C31B59"/>
    <w:rsid w:val="00C31C2A"/>
    <w:rsid w:val="00C32930"/>
    <w:rsid w:val="00C333BF"/>
    <w:rsid w:val="00C34B49"/>
    <w:rsid w:val="00C36C0E"/>
    <w:rsid w:val="00C37011"/>
    <w:rsid w:val="00C376C0"/>
    <w:rsid w:val="00C37B85"/>
    <w:rsid w:val="00C413FD"/>
    <w:rsid w:val="00C4221E"/>
    <w:rsid w:val="00C431E0"/>
    <w:rsid w:val="00C43590"/>
    <w:rsid w:val="00C4515D"/>
    <w:rsid w:val="00C463EC"/>
    <w:rsid w:val="00C463FC"/>
    <w:rsid w:val="00C47490"/>
    <w:rsid w:val="00C47D32"/>
    <w:rsid w:val="00C513FA"/>
    <w:rsid w:val="00C525DC"/>
    <w:rsid w:val="00C52C44"/>
    <w:rsid w:val="00C5413B"/>
    <w:rsid w:val="00C5433A"/>
    <w:rsid w:val="00C55F15"/>
    <w:rsid w:val="00C569E4"/>
    <w:rsid w:val="00C56ACF"/>
    <w:rsid w:val="00C57AC7"/>
    <w:rsid w:val="00C57B94"/>
    <w:rsid w:val="00C6072F"/>
    <w:rsid w:val="00C627F9"/>
    <w:rsid w:val="00C62C39"/>
    <w:rsid w:val="00C63AD8"/>
    <w:rsid w:val="00C64097"/>
    <w:rsid w:val="00C64355"/>
    <w:rsid w:val="00C6450D"/>
    <w:rsid w:val="00C66A6C"/>
    <w:rsid w:val="00C67521"/>
    <w:rsid w:val="00C7040B"/>
    <w:rsid w:val="00C70495"/>
    <w:rsid w:val="00C70501"/>
    <w:rsid w:val="00C70A97"/>
    <w:rsid w:val="00C70B83"/>
    <w:rsid w:val="00C711D1"/>
    <w:rsid w:val="00C7374F"/>
    <w:rsid w:val="00C741BB"/>
    <w:rsid w:val="00C75AD5"/>
    <w:rsid w:val="00C76A40"/>
    <w:rsid w:val="00C81602"/>
    <w:rsid w:val="00C81CF6"/>
    <w:rsid w:val="00C82CBC"/>
    <w:rsid w:val="00C84854"/>
    <w:rsid w:val="00C84897"/>
    <w:rsid w:val="00C849C8"/>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84"/>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499"/>
    <w:rsid w:val="00CD4F05"/>
    <w:rsid w:val="00CD57AF"/>
    <w:rsid w:val="00CD7970"/>
    <w:rsid w:val="00CD79B3"/>
    <w:rsid w:val="00CE1550"/>
    <w:rsid w:val="00CE25D0"/>
    <w:rsid w:val="00CE643D"/>
    <w:rsid w:val="00CE751B"/>
    <w:rsid w:val="00CF0ECD"/>
    <w:rsid w:val="00CF2C30"/>
    <w:rsid w:val="00CF2C8A"/>
    <w:rsid w:val="00CF4E9B"/>
    <w:rsid w:val="00CF4F5E"/>
    <w:rsid w:val="00CF5CEF"/>
    <w:rsid w:val="00CF69A5"/>
    <w:rsid w:val="00CF7D86"/>
    <w:rsid w:val="00D00450"/>
    <w:rsid w:val="00D02369"/>
    <w:rsid w:val="00D02A9F"/>
    <w:rsid w:val="00D0325E"/>
    <w:rsid w:val="00D03A93"/>
    <w:rsid w:val="00D0503C"/>
    <w:rsid w:val="00D0548B"/>
    <w:rsid w:val="00D05859"/>
    <w:rsid w:val="00D06C25"/>
    <w:rsid w:val="00D07C38"/>
    <w:rsid w:val="00D103D9"/>
    <w:rsid w:val="00D11391"/>
    <w:rsid w:val="00D11EA1"/>
    <w:rsid w:val="00D1205C"/>
    <w:rsid w:val="00D1423D"/>
    <w:rsid w:val="00D15159"/>
    <w:rsid w:val="00D1554B"/>
    <w:rsid w:val="00D236F7"/>
    <w:rsid w:val="00D24793"/>
    <w:rsid w:val="00D25E3E"/>
    <w:rsid w:val="00D27B41"/>
    <w:rsid w:val="00D30FB2"/>
    <w:rsid w:val="00D310CB"/>
    <w:rsid w:val="00D351B5"/>
    <w:rsid w:val="00D37F81"/>
    <w:rsid w:val="00D40FE2"/>
    <w:rsid w:val="00D41C58"/>
    <w:rsid w:val="00D4391E"/>
    <w:rsid w:val="00D43941"/>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3C0"/>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9A5"/>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D92"/>
    <w:rsid w:val="00DF1E29"/>
    <w:rsid w:val="00DF262F"/>
    <w:rsid w:val="00DF359C"/>
    <w:rsid w:val="00DF57F0"/>
    <w:rsid w:val="00DF609B"/>
    <w:rsid w:val="00DF6326"/>
    <w:rsid w:val="00DF71E8"/>
    <w:rsid w:val="00DF7463"/>
    <w:rsid w:val="00DF7E2D"/>
    <w:rsid w:val="00E0046B"/>
    <w:rsid w:val="00E00D9C"/>
    <w:rsid w:val="00E0203A"/>
    <w:rsid w:val="00E0235A"/>
    <w:rsid w:val="00E06813"/>
    <w:rsid w:val="00E077FC"/>
    <w:rsid w:val="00E07AC4"/>
    <w:rsid w:val="00E10818"/>
    <w:rsid w:val="00E1190A"/>
    <w:rsid w:val="00E1218A"/>
    <w:rsid w:val="00E13B43"/>
    <w:rsid w:val="00E14418"/>
    <w:rsid w:val="00E158BB"/>
    <w:rsid w:val="00E15E0B"/>
    <w:rsid w:val="00E173A2"/>
    <w:rsid w:val="00E22407"/>
    <w:rsid w:val="00E22821"/>
    <w:rsid w:val="00E2618C"/>
    <w:rsid w:val="00E26277"/>
    <w:rsid w:val="00E270B0"/>
    <w:rsid w:val="00E27AEC"/>
    <w:rsid w:val="00E30275"/>
    <w:rsid w:val="00E32DBA"/>
    <w:rsid w:val="00E32EE8"/>
    <w:rsid w:val="00E33224"/>
    <w:rsid w:val="00E33473"/>
    <w:rsid w:val="00E33C6C"/>
    <w:rsid w:val="00E3508D"/>
    <w:rsid w:val="00E3607A"/>
    <w:rsid w:val="00E367EE"/>
    <w:rsid w:val="00E36E20"/>
    <w:rsid w:val="00E4002E"/>
    <w:rsid w:val="00E400BC"/>
    <w:rsid w:val="00E40E62"/>
    <w:rsid w:val="00E4147D"/>
    <w:rsid w:val="00E4262E"/>
    <w:rsid w:val="00E430FA"/>
    <w:rsid w:val="00E43DE4"/>
    <w:rsid w:val="00E4407D"/>
    <w:rsid w:val="00E45757"/>
    <w:rsid w:val="00E45A49"/>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6469"/>
    <w:rsid w:val="00E77103"/>
    <w:rsid w:val="00E807D0"/>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96363"/>
    <w:rsid w:val="00EA0149"/>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1BB"/>
    <w:rsid w:val="00EB2AAC"/>
    <w:rsid w:val="00EB442C"/>
    <w:rsid w:val="00EB45EB"/>
    <w:rsid w:val="00EB4E34"/>
    <w:rsid w:val="00EB4FF6"/>
    <w:rsid w:val="00EB502B"/>
    <w:rsid w:val="00EB60DB"/>
    <w:rsid w:val="00EC0283"/>
    <w:rsid w:val="00EC0806"/>
    <w:rsid w:val="00EC08A3"/>
    <w:rsid w:val="00EC1022"/>
    <w:rsid w:val="00EC247E"/>
    <w:rsid w:val="00EC25D1"/>
    <w:rsid w:val="00EC3040"/>
    <w:rsid w:val="00EC5678"/>
    <w:rsid w:val="00EC5BA3"/>
    <w:rsid w:val="00EC7CB1"/>
    <w:rsid w:val="00ED00BB"/>
    <w:rsid w:val="00ED19F1"/>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677D"/>
    <w:rsid w:val="00EE6DB2"/>
    <w:rsid w:val="00EE793F"/>
    <w:rsid w:val="00EF01BF"/>
    <w:rsid w:val="00EF0544"/>
    <w:rsid w:val="00EF0A45"/>
    <w:rsid w:val="00EF0D30"/>
    <w:rsid w:val="00EF1A6E"/>
    <w:rsid w:val="00EF2FBC"/>
    <w:rsid w:val="00EF44D6"/>
    <w:rsid w:val="00EF50F0"/>
    <w:rsid w:val="00EF58A6"/>
    <w:rsid w:val="00EF5B1A"/>
    <w:rsid w:val="00EF777D"/>
    <w:rsid w:val="00EF7DB6"/>
    <w:rsid w:val="00EF7F13"/>
    <w:rsid w:val="00F00464"/>
    <w:rsid w:val="00F00818"/>
    <w:rsid w:val="00F00F7F"/>
    <w:rsid w:val="00F01211"/>
    <w:rsid w:val="00F019A0"/>
    <w:rsid w:val="00F01B43"/>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ABA"/>
    <w:rsid w:val="00F53D2F"/>
    <w:rsid w:val="00F54B3F"/>
    <w:rsid w:val="00F54C47"/>
    <w:rsid w:val="00F56507"/>
    <w:rsid w:val="00F60063"/>
    <w:rsid w:val="00F60126"/>
    <w:rsid w:val="00F61242"/>
    <w:rsid w:val="00F622F2"/>
    <w:rsid w:val="00F6266B"/>
    <w:rsid w:val="00F64609"/>
    <w:rsid w:val="00F6510A"/>
    <w:rsid w:val="00F67B07"/>
    <w:rsid w:val="00F70154"/>
    <w:rsid w:val="00F70888"/>
    <w:rsid w:val="00F7217C"/>
    <w:rsid w:val="00F7218D"/>
    <w:rsid w:val="00F724D4"/>
    <w:rsid w:val="00F74CB7"/>
    <w:rsid w:val="00F756EA"/>
    <w:rsid w:val="00F75C10"/>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26DA"/>
    <w:rsid w:val="00F929FB"/>
    <w:rsid w:val="00F94BD4"/>
    <w:rsid w:val="00F95632"/>
    <w:rsid w:val="00F96602"/>
    <w:rsid w:val="00F96B2B"/>
    <w:rsid w:val="00F9744F"/>
    <w:rsid w:val="00FA0584"/>
    <w:rsid w:val="00FA09D9"/>
    <w:rsid w:val="00FA295B"/>
    <w:rsid w:val="00FA6C2B"/>
    <w:rsid w:val="00FA751A"/>
    <w:rsid w:val="00FA7D2A"/>
    <w:rsid w:val="00FB0CA2"/>
    <w:rsid w:val="00FB1090"/>
    <w:rsid w:val="00FB1242"/>
    <w:rsid w:val="00FB2136"/>
    <w:rsid w:val="00FB3400"/>
    <w:rsid w:val="00FB4407"/>
    <w:rsid w:val="00FB4540"/>
    <w:rsid w:val="00FB4A2F"/>
    <w:rsid w:val="00FB78A5"/>
    <w:rsid w:val="00FC0063"/>
    <w:rsid w:val="00FC038A"/>
    <w:rsid w:val="00FC2C2D"/>
    <w:rsid w:val="00FC36C6"/>
    <w:rsid w:val="00FC3960"/>
    <w:rsid w:val="00FC4CF1"/>
    <w:rsid w:val="00FC4E17"/>
    <w:rsid w:val="00FC55AA"/>
    <w:rsid w:val="00FC5D0E"/>
    <w:rsid w:val="00FC6826"/>
    <w:rsid w:val="00FC6835"/>
    <w:rsid w:val="00FD0257"/>
    <w:rsid w:val="00FD047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286500209">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F1FBA8B7-797D-43B4-889E-B1649981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50</TotalTime>
  <Pages>7</Pages>
  <Words>1470</Words>
  <Characters>8380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doc.: IEEE 802.11-20/1958r0</vt:lpstr>
    </vt:vector>
  </TitlesOfParts>
  <Company>Cisco Systems</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802.11-20/1958r0</dc:title>
  <dc:subject>Submission</dc:subject>
  <dc:creator>Brian Hart</dc:creator>
  <cp:keywords>Dec 2020</cp:keywords>
  <dc:description/>
  <cp:lastModifiedBy>Brian Hart (brianh)</cp:lastModifiedBy>
  <cp:revision>3</cp:revision>
  <cp:lastPrinted>2020-01-28T20:23:00Z</cp:lastPrinted>
  <dcterms:created xsi:type="dcterms:W3CDTF">2020-12-14T17:21:00Z</dcterms:created>
  <dcterms:modified xsi:type="dcterms:W3CDTF">2020-12-14T17:29:00Z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