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C8B2700" w:rsidR="00CA09B2" w:rsidRDefault="00A35B52" w:rsidP="00907CAC">
            <w:pPr>
              <w:pStyle w:val="T2"/>
            </w:pPr>
            <w:r>
              <w:t>TG</w:t>
            </w:r>
            <w:r w:rsidR="00F657FF">
              <w:t>be</w:t>
            </w:r>
            <w:r>
              <w:t xml:space="preserve"> </w:t>
            </w:r>
            <w:r w:rsidR="009D1099">
              <w:t xml:space="preserve">January 2021 to March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29EE65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02</w:t>
            </w:r>
            <w:r w:rsidR="00C274C2">
              <w:rPr>
                <w:b w:val="0"/>
                <w:sz w:val="20"/>
              </w:rPr>
              <w:t>-</w:t>
            </w:r>
            <w:r w:rsidR="009D1099">
              <w:rPr>
                <w:b w:val="0"/>
                <w:sz w:val="20"/>
              </w:rPr>
              <w:t>0</w:t>
            </w:r>
            <w:r w:rsidR="002276F7">
              <w:rPr>
                <w:b w:val="0"/>
                <w:sz w:val="20"/>
              </w:rPr>
              <w:t>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71660C" w:rsidRDefault="0071660C">
                            <w:pPr>
                              <w:pStyle w:val="T1"/>
                              <w:spacing w:after="120"/>
                            </w:pPr>
                            <w:r>
                              <w:t>Abstract</w:t>
                            </w:r>
                          </w:p>
                          <w:p w14:paraId="30292F72" w14:textId="425B81C6" w:rsidR="0071660C" w:rsidRDefault="0071660C">
                            <w:pPr>
                              <w:jc w:val="both"/>
                            </w:pPr>
                            <w:r>
                              <w:t>This document contains the draft agenda for January 2021 to March 2021 TGbe teleconferences.</w:t>
                            </w:r>
                          </w:p>
                          <w:p w14:paraId="370DF1EB" w14:textId="77777777" w:rsidR="0071660C" w:rsidRDefault="0071660C">
                            <w:pPr>
                              <w:jc w:val="both"/>
                            </w:pPr>
                          </w:p>
                          <w:p w14:paraId="1D099F7C" w14:textId="77777777" w:rsidR="0071660C" w:rsidRPr="00353E2D" w:rsidRDefault="0071660C" w:rsidP="00353E2D">
                            <w:pPr>
                              <w:jc w:val="both"/>
                            </w:pPr>
                            <w:r w:rsidRPr="00353E2D">
                              <w:t>Revisions:</w:t>
                            </w:r>
                          </w:p>
                          <w:p w14:paraId="00197C4A" w14:textId="230109B2" w:rsidR="0071660C" w:rsidRDefault="0071660C"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71660C" w:rsidRDefault="0071660C" w:rsidP="00812CAB">
                            <w:pPr>
                              <w:pStyle w:val="ListParagraph"/>
                              <w:numPr>
                                <w:ilvl w:val="0"/>
                                <w:numId w:val="1"/>
                              </w:numPr>
                              <w:jc w:val="both"/>
                              <w:rPr>
                                <w:sz w:val="22"/>
                              </w:rPr>
                            </w:pPr>
                            <w:r>
                              <w:rPr>
                                <w:sz w:val="22"/>
                              </w:rPr>
                              <w:t>Rev 1-2: Contains proposed telco plan between January and March.</w:t>
                            </w:r>
                          </w:p>
                          <w:p w14:paraId="70ECBE9E" w14:textId="34939B07" w:rsidR="0071660C" w:rsidRDefault="0071660C" w:rsidP="00812CAB">
                            <w:pPr>
                              <w:pStyle w:val="ListParagraph"/>
                              <w:numPr>
                                <w:ilvl w:val="0"/>
                                <w:numId w:val="1"/>
                              </w:numPr>
                              <w:jc w:val="both"/>
                              <w:rPr>
                                <w:sz w:val="22"/>
                              </w:rPr>
                            </w:pPr>
                            <w:r>
                              <w:rPr>
                                <w:sz w:val="22"/>
                              </w:rPr>
                              <w:t>Rev 3: Adds missing calls for 25, 27, and 28 January.</w:t>
                            </w:r>
                          </w:p>
                          <w:p w14:paraId="1DAF2101" w14:textId="3099F611" w:rsidR="0071660C" w:rsidRDefault="0071660C"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71660C" w:rsidRDefault="0071660C"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71660C" w:rsidRDefault="0071660C"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71660C" w:rsidRDefault="0071660C"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71660C" w:rsidRDefault="0071660C"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09280A0" w:rsidR="0071660C" w:rsidRDefault="0071660C" w:rsidP="00812CAB">
                            <w:pPr>
                              <w:pStyle w:val="ListParagraph"/>
                              <w:numPr>
                                <w:ilvl w:val="0"/>
                                <w:numId w:val="1"/>
                              </w:numPr>
                              <w:jc w:val="both"/>
                              <w:rPr>
                                <w:sz w:val="22"/>
                              </w:rPr>
                            </w:pPr>
                            <w:r>
                              <w:rPr>
                                <w:sz w:val="22"/>
                              </w:rPr>
                              <w:t>Rev 16-17: Added agendas for the 9</w:t>
                            </w:r>
                            <w:r w:rsidRPr="00FE078F">
                              <w:rPr>
                                <w:sz w:val="22"/>
                                <w:vertAlign w:val="superscript"/>
                              </w:rPr>
                              <w:t>th</w:t>
                            </w:r>
                            <w:r>
                              <w:rPr>
                                <w:sz w:val="22"/>
                              </w:rPr>
                              <w:t xml:space="preserve"> conf call, including new submissions requests.</w:t>
                            </w:r>
                          </w:p>
                          <w:p w14:paraId="4F5D4B92" w14:textId="3592B887" w:rsidR="0071660C" w:rsidRDefault="0071660C" w:rsidP="00812CAB">
                            <w:pPr>
                              <w:pStyle w:val="ListParagraph"/>
                              <w:numPr>
                                <w:ilvl w:val="0"/>
                                <w:numId w:val="1"/>
                              </w:numPr>
                              <w:jc w:val="both"/>
                              <w:rPr>
                                <w:sz w:val="22"/>
                              </w:rPr>
                            </w:pPr>
                            <w:r>
                              <w:rPr>
                                <w:sz w:val="22"/>
                              </w:rPr>
                              <w:t>Rev 18-19: Added agendas for the 10</w:t>
                            </w:r>
                            <w:r w:rsidRPr="007A45A0">
                              <w:rPr>
                                <w:sz w:val="22"/>
                                <w:vertAlign w:val="superscript"/>
                              </w:rPr>
                              <w:t>th</w:t>
                            </w:r>
                            <w:r>
                              <w:rPr>
                                <w:sz w:val="22"/>
                              </w:rPr>
                              <w:t xml:space="preserve"> and 11</w:t>
                            </w:r>
                            <w:r w:rsidRPr="007A45A0">
                              <w:rPr>
                                <w:sz w:val="22"/>
                                <w:vertAlign w:val="superscript"/>
                              </w:rPr>
                              <w:t>th</w:t>
                            </w:r>
                            <w:r>
                              <w:rPr>
                                <w:sz w:val="22"/>
                              </w:rPr>
                              <w:t xml:space="preserve"> conf calls, including new submissions requests.</w:t>
                            </w:r>
                          </w:p>
                          <w:p w14:paraId="58BDD235" w14:textId="45416CBB" w:rsidR="0071660C" w:rsidRDefault="0071660C" w:rsidP="00812CAB">
                            <w:pPr>
                              <w:pStyle w:val="ListParagraph"/>
                              <w:numPr>
                                <w:ilvl w:val="0"/>
                                <w:numId w:val="1"/>
                              </w:numPr>
                              <w:jc w:val="both"/>
                              <w:rPr>
                                <w:sz w:val="22"/>
                              </w:rPr>
                            </w:pPr>
                            <w:r>
                              <w:rPr>
                                <w:sz w:val="22"/>
                              </w:rPr>
                              <w:t>Rev 20-21: Added agendas for 13</w:t>
                            </w:r>
                            <w:r w:rsidRPr="00982151">
                              <w:rPr>
                                <w:sz w:val="22"/>
                                <w:vertAlign w:val="superscript"/>
                              </w:rPr>
                              <w:t>th</w:t>
                            </w:r>
                            <w:r>
                              <w:rPr>
                                <w:sz w:val="22"/>
                              </w:rPr>
                              <w:t xml:space="preserve"> conf call, including new submissions requests.</w:t>
                            </w:r>
                          </w:p>
                          <w:p w14:paraId="79F5091D" w14:textId="06EFF926" w:rsidR="0071660C" w:rsidRDefault="0071660C" w:rsidP="00812CAB">
                            <w:pPr>
                              <w:pStyle w:val="ListParagraph"/>
                              <w:numPr>
                                <w:ilvl w:val="0"/>
                                <w:numId w:val="1"/>
                              </w:numPr>
                              <w:jc w:val="both"/>
                              <w:rPr>
                                <w:sz w:val="22"/>
                              </w:rPr>
                            </w:pPr>
                            <w:r>
                              <w:rPr>
                                <w:sz w:val="22"/>
                              </w:rPr>
                              <w:t>Rev 22</w:t>
                            </w:r>
                            <w:r w:rsidR="001A53F6">
                              <w:rPr>
                                <w:sz w:val="22"/>
                              </w:rPr>
                              <w:t>-2</w:t>
                            </w:r>
                            <w:r w:rsidR="001A5DB2">
                              <w:rPr>
                                <w:sz w:val="22"/>
                              </w:rPr>
                              <w:t>3</w:t>
                            </w:r>
                            <w:r>
                              <w:rPr>
                                <w:sz w:val="22"/>
                              </w:rPr>
                              <w:t>: Added agendas for 15</w:t>
                            </w:r>
                            <w:r w:rsidRPr="006954D9">
                              <w:rPr>
                                <w:sz w:val="22"/>
                                <w:vertAlign w:val="superscript"/>
                              </w:rPr>
                              <w:t>th</w:t>
                            </w:r>
                            <w:r>
                              <w:rPr>
                                <w:sz w:val="22"/>
                              </w:rPr>
                              <w:t xml:space="preserve"> conf call, including new submissions requests and updates.</w:t>
                            </w:r>
                          </w:p>
                          <w:p w14:paraId="3F35D749" w14:textId="01018162" w:rsidR="001A5DB2" w:rsidRDefault="001A5DB2" w:rsidP="00812CAB">
                            <w:pPr>
                              <w:pStyle w:val="ListParagraph"/>
                              <w:numPr>
                                <w:ilvl w:val="0"/>
                                <w:numId w:val="1"/>
                              </w:numPr>
                              <w:jc w:val="both"/>
                              <w:rPr>
                                <w:sz w:val="22"/>
                              </w:rPr>
                            </w:pPr>
                            <w:r>
                              <w:rPr>
                                <w:sz w:val="22"/>
                              </w:rPr>
                              <w:t>Rev 24</w:t>
                            </w:r>
                            <w:r w:rsidR="00943532">
                              <w:rPr>
                                <w:sz w:val="22"/>
                              </w:rPr>
                              <w:t>-25</w:t>
                            </w:r>
                            <w:r>
                              <w:rPr>
                                <w:sz w:val="22"/>
                              </w:rPr>
                              <w:t>: Added agendas for 16</w:t>
                            </w:r>
                            <w:r w:rsidRPr="001A5DB2">
                              <w:rPr>
                                <w:sz w:val="22"/>
                                <w:vertAlign w:val="superscript"/>
                              </w:rPr>
                              <w:t>th</w:t>
                            </w:r>
                            <w:r>
                              <w:rPr>
                                <w:sz w:val="22"/>
                              </w:rPr>
                              <w:t xml:space="preserve"> conf call, including new submissions requests and updates.</w:t>
                            </w:r>
                          </w:p>
                          <w:p w14:paraId="31CD48D8" w14:textId="4F0DB365" w:rsidR="00865116" w:rsidRDefault="00865116" w:rsidP="00812CAB">
                            <w:pPr>
                              <w:pStyle w:val="ListParagraph"/>
                              <w:numPr>
                                <w:ilvl w:val="0"/>
                                <w:numId w:val="1"/>
                              </w:numPr>
                              <w:jc w:val="both"/>
                              <w:rPr>
                                <w:sz w:val="22"/>
                              </w:rPr>
                            </w:pPr>
                            <w:r>
                              <w:rPr>
                                <w:sz w:val="22"/>
                              </w:rPr>
                              <w:t>Rev 26</w:t>
                            </w:r>
                            <w:r w:rsidR="00717500">
                              <w:rPr>
                                <w:sz w:val="22"/>
                              </w:rPr>
                              <w:t>-27</w:t>
                            </w:r>
                            <w:r>
                              <w:rPr>
                                <w:sz w:val="22"/>
                              </w:rPr>
                              <w:t>: Added agendas for 17</w:t>
                            </w:r>
                            <w:r w:rsidRPr="00865116">
                              <w:rPr>
                                <w:sz w:val="22"/>
                                <w:vertAlign w:val="superscript"/>
                              </w:rPr>
                              <w:t>th</w:t>
                            </w:r>
                            <w:r>
                              <w:rPr>
                                <w:sz w:val="22"/>
                              </w:rPr>
                              <w:t xml:space="preserve"> and 18</w:t>
                            </w:r>
                            <w:r w:rsidRPr="00865116">
                              <w:rPr>
                                <w:sz w:val="22"/>
                                <w:vertAlign w:val="superscript"/>
                              </w:rPr>
                              <w:t>th</w:t>
                            </w:r>
                            <w:r>
                              <w:rPr>
                                <w:sz w:val="22"/>
                              </w:rPr>
                              <w:t xml:space="preserve"> conf calls, including new submissions requests.</w:t>
                            </w:r>
                          </w:p>
                          <w:p w14:paraId="5BA80F85" w14:textId="0910CFD5" w:rsidR="00F009E4" w:rsidRDefault="00F009E4" w:rsidP="00812CAB">
                            <w:pPr>
                              <w:pStyle w:val="ListParagraph"/>
                              <w:numPr>
                                <w:ilvl w:val="0"/>
                                <w:numId w:val="1"/>
                              </w:numPr>
                              <w:jc w:val="both"/>
                              <w:rPr>
                                <w:sz w:val="22"/>
                              </w:rPr>
                            </w:pPr>
                            <w:r>
                              <w:rPr>
                                <w:sz w:val="22"/>
                              </w:rPr>
                              <w:t>Rev 28</w:t>
                            </w:r>
                            <w:r w:rsidR="0095153E">
                              <w:rPr>
                                <w:sz w:val="22"/>
                              </w:rPr>
                              <w:t>-29</w:t>
                            </w:r>
                            <w:r>
                              <w:rPr>
                                <w:sz w:val="22"/>
                              </w:rPr>
                              <w:t>: Added telco plans for March to May.</w:t>
                            </w:r>
                            <w:r w:rsidR="0095153E">
                              <w:rPr>
                                <w:sz w:val="22"/>
                              </w:rPr>
                              <w:t xml:space="preserve"> Updated agendas for 18</w:t>
                            </w:r>
                            <w:r w:rsidR="0095153E" w:rsidRPr="0095153E">
                              <w:rPr>
                                <w:sz w:val="22"/>
                                <w:vertAlign w:val="superscript"/>
                              </w:rPr>
                              <w:t>th</w:t>
                            </w:r>
                            <w:r w:rsidR="0095153E">
                              <w:rPr>
                                <w:sz w:val="22"/>
                              </w:rPr>
                              <w:t xml:space="preserve"> conf call.</w:t>
                            </w:r>
                          </w:p>
                          <w:p w14:paraId="6501DDD7" w14:textId="523147C2" w:rsidR="007E23DB" w:rsidRPr="00812CAB" w:rsidRDefault="007E23DB" w:rsidP="00812CAB">
                            <w:pPr>
                              <w:pStyle w:val="ListParagraph"/>
                              <w:numPr>
                                <w:ilvl w:val="0"/>
                                <w:numId w:val="1"/>
                              </w:numPr>
                              <w:jc w:val="both"/>
                              <w:rPr>
                                <w:sz w:val="22"/>
                              </w:rPr>
                            </w:pPr>
                            <w:r>
                              <w:rPr>
                                <w:sz w:val="22"/>
                              </w:rPr>
                              <w:t>Rev 30: Added agendas for 19</w:t>
                            </w:r>
                            <w:r w:rsidRPr="007E23DB">
                              <w:rPr>
                                <w:sz w:val="22"/>
                                <w:vertAlign w:val="superscript"/>
                              </w:rPr>
                              <w:t>th</w:t>
                            </w:r>
                            <w:r>
                              <w:rPr>
                                <w:sz w:val="22"/>
                              </w:rPr>
                              <w:t xml:space="preserve"> and 20</w:t>
                            </w:r>
                            <w:r w:rsidRPr="007E23DB">
                              <w:rPr>
                                <w:sz w:val="22"/>
                                <w:vertAlign w:val="superscript"/>
                              </w:rPr>
                              <w:t>th</w:t>
                            </w:r>
                            <w:r>
                              <w:rPr>
                                <w:sz w:val="22"/>
                              </w:rPr>
                              <w:t xml:space="preserve">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71660C" w:rsidRDefault="0071660C">
                      <w:pPr>
                        <w:pStyle w:val="T1"/>
                        <w:spacing w:after="120"/>
                      </w:pPr>
                      <w:r>
                        <w:t>Abstract</w:t>
                      </w:r>
                    </w:p>
                    <w:p w14:paraId="30292F72" w14:textId="425B81C6" w:rsidR="0071660C" w:rsidRDefault="0071660C">
                      <w:pPr>
                        <w:jc w:val="both"/>
                      </w:pPr>
                      <w:r>
                        <w:t>This document contains the draft agenda for January 2021 to March 2021 TGbe teleconferences.</w:t>
                      </w:r>
                    </w:p>
                    <w:p w14:paraId="370DF1EB" w14:textId="77777777" w:rsidR="0071660C" w:rsidRDefault="0071660C">
                      <w:pPr>
                        <w:jc w:val="both"/>
                      </w:pPr>
                    </w:p>
                    <w:p w14:paraId="1D099F7C" w14:textId="77777777" w:rsidR="0071660C" w:rsidRPr="00353E2D" w:rsidRDefault="0071660C" w:rsidP="00353E2D">
                      <w:pPr>
                        <w:jc w:val="both"/>
                      </w:pPr>
                      <w:r w:rsidRPr="00353E2D">
                        <w:t>Revisions:</w:t>
                      </w:r>
                    </w:p>
                    <w:p w14:paraId="00197C4A" w14:textId="230109B2" w:rsidR="0071660C" w:rsidRDefault="0071660C"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71660C" w:rsidRDefault="0071660C" w:rsidP="00812CAB">
                      <w:pPr>
                        <w:pStyle w:val="ListParagraph"/>
                        <w:numPr>
                          <w:ilvl w:val="0"/>
                          <w:numId w:val="1"/>
                        </w:numPr>
                        <w:jc w:val="both"/>
                        <w:rPr>
                          <w:sz w:val="22"/>
                        </w:rPr>
                      </w:pPr>
                      <w:r>
                        <w:rPr>
                          <w:sz w:val="22"/>
                        </w:rPr>
                        <w:t>Rev 1-2: Contains proposed telco plan between January and March.</w:t>
                      </w:r>
                    </w:p>
                    <w:p w14:paraId="70ECBE9E" w14:textId="34939B07" w:rsidR="0071660C" w:rsidRDefault="0071660C" w:rsidP="00812CAB">
                      <w:pPr>
                        <w:pStyle w:val="ListParagraph"/>
                        <w:numPr>
                          <w:ilvl w:val="0"/>
                          <w:numId w:val="1"/>
                        </w:numPr>
                        <w:jc w:val="both"/>
                        <w:rPr>
                          <w:sz w:val="22"/>
                        </w:rPr>
                      </w:pPr>
                      <w:r>
                        <w:rPr>
                          <w:sz w:val="22"/>
                        </w:rPr>
                        <w:t>Rev 3: Adds missing calls for 25, 27, and 28 January.</w:t>
                      </w:r>
                    </w:p>
                    <w:p w14:paraId="1DAF2101" w14:textId="3099F611" w:rsidR="0071660C" w:rsidRDefault="0071660C"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71660C" w:rsidRDefault="0071660C"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71660C" w:rsidRDefault="0071660C"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71660C" w:rsidRDefault="0071660C"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71660C" w:rsidRDefault="0071660C"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09280A0" w:rsidR="0071660C" w:rsidRDefault="0071660C" w:rsidP="00812CAB">
                      <w:pPr>
                        <w:pStyle w:val="ListParagraph"/>
                        <w:numPr>
                          <w:ilvl w:val="0"/>
                          <w:numId w:val="1"/>
                        </w:numPr>
                        <w:jc w:val="both"/>
                        <w:rPr>
                          <w:sz w:val="22"/>
                        </w:rPr>
                      </w:pPr>
                      <w:r>
                        <w:rPr>
                          <w:sz w:val="22"/>
                        </w:rPr>
                        <w:t>Rev 16-17: Added agendas for the 9</w:t>
                      </w:r>
                      <w:r w:rsidRPr="00FE078F">
                        <w:rPr>
                          <w:sz w:val="22"/>
                          <w:vertAlign w:val="superscript"/>
                        </w:rPr>
                        <w:t>th</w:t>
                      </w:r>
                      <w:r>
                        <w:rPr>
                          <w:sz w:val="22"/>
                        </w:rPr>
                        <w:t xml:space="preserve"> conf call, including new submissions requests.</w:t>
                      </w:r>
                    </w:p>
                    <w:p w14:paraId="4F5D4B92" w14:textId="3592B887" w:rsidR="0071660C" w:rsidRDefault="0071660C" w:rsidP="00812CAB">
                      <w:pPr>
                        <w:pStyle w:val="ListParagraph"/>
                        <w:numPr>
                          <w:ilvl w:val="0"/>
                          <w:numId w:val="1"/>
                        </w:numPr>
                        <w:jc w:val="both"/>
                        <w:rPr>
                          <w:sz w:val="22"/>
                        </w:rPr>
                      </w:pPr>
                      <w:r>
                        <w:rPr>
                          <w:sz w:val="22"/>
                        </w:rPr>
                        <w:t>Rev 18-19: Added agendas for the 10</w:t>
                      </w:r>
                      <w:r w:rsidRPr="007A45A0">
                        <w:rPr>
                          <w:sz w:val="22"/>
                          <w:vertAlign w:val="superscript"/>
                        </w:rPr>
                        <w:t>th</w:t>
                      </w:r>
                      <w:r>
                        <w:rPr>
                          <w:sz w:val="22"/>
                        </w:rPr>
                        <w:t xml:space="preserve"> and 11</w:t>
                      </w:r>
                      <w:r w:rsidRPr="007A45A0">
                        <w:rPr>
                          <w:sz w:val="22"/>
                          <w:vertAlign w:val="superscript"/>
                        </w:rPr>
                        <w:t>th</w:t>
                      </w:r>
                      <w:r>
                        <w:rPr>
                          <w:sz w:val="22"/>
                        </w:rPr>
                        <w:t xml:space="preserve"> conf calls, including new submissions requests.</w:t>
                      </w:r>
                    </w:p>
                    <w:p w14:paraId="58BDD235" w14:textId="45416CBB" w:rsidR="0071660C" w:rsidRDefault="0071660C" w:rsidP="00812CAB">
                      <w:pPr>
                        <w:pStyle w:val="ListParagraph"/>
                        <w:numPr>
                          <w:ilvl w:val="0"/>
                          <w:numId w:val="1"/>
                        </w:numPr>
                        <w:jc w:val="both"/>
                        <w:rPr>
                          <w:sz w:val="22"/>
                        </w:rPr>
                      </w:pPr>
                      <w:r>
                        <w:rPr>
                          <w:sz w:val="22"/>
                        </w:rPr>
                        <w:t>Rev 20-21: Added agendas for 13</w:t>
                      </w:r>
                      <w:r w:rsidRPr="00982151">
                        <w:rPr>
                          <w:sz w:val="22"/>
                          <w:vertAlign w:val="superscript"/>
                        </w:rPr>
                        <w:t>th</w:t>
                      </w:r>
                      <w:r>
                        <w:rPr>
                          <w:sz w:val="22"/>
                        </w:rPr>
                        <w:t xml:space="preserve"> conf call, including new submissions requests.</w:t>
                      </w:r>
                    </w:p>
                    <w:p w14:paraId="79F5091D" w14:textId="06EFF926" w:rsidR="0071660C" w:rsidRDefault="0071660C" w:rsidP="00812CAB">
                      <w:pPr>
                        <w:pStyle w:val="ListParagraph"/>
                        <w:numPr>
                          <w:ilvl w:val="0"/>
                          <w:numId w:val="1"/>
                        </w:numPr>
                        <w:jc w:val="both"/>
                        <w:rPr>
                          <w:sz w:val="22"/>
                        </w:rPr>
                      </w:pPr>
                      <w:r>
                        <w:rPr>
                          <w:sz w:val="22"/>
                        </w:rPr>
                        <w:t>Rev 22</w:t>
                      </w:r>
                      <w:r w:rsidR="001A53F6">
                        <w:rPr>
                          <w:sz w:val="22"/>
                        </w:rPr>
                        <w:t>-2</w:t>
                      </w:r>
                      <w:r w:rsidR="001A5DB2">
                        <w:rPr>
                          <w:sz w:val="22"/>
                        </w:rPr>
                        <w:t>3</w:t>
                      </w:r>
                      <w:r>
                        <w:rPr>
                          <w:sz w:val="22"/>
                        </w:rPr>
                        <w:t>: Added agendas for 15</w:t>
                      </w:r>
                      <w:r w:rsidRPr="006954D9">
                        <w:rPr>
                          <w:sz w:val="22"/>
                          <w:vertAlign w:val="superscript"/>
                        </w:rPr>
                        <w:t>th</w:t>
                      </w:r>
                      <w:r>
                        <w:rPr>
                          <w:sz w:val="22"/>
                        </w:rPr>
                        <w:t xml:space="preserve"> conf call, including new submissions requests and updates.</w:t>
                      </w:r>
                    </w:p>
                    <w:p w14:paraId="3F35D749" w14:textId="01018162" w:rsidR="001A5DB2" w:rsidRDefault="001A5DB2" w:rsidP="00812CAB">
                      <w:pPr>
                        <w:pStyle w:val="ListParagraph"/>
                        <w:numPr>
                          <w:ilvl w:val="0"/>
                          <w:numId w:val="1"/>
                        </w:numPr>
                        <w:jc w:val="both"/>
                        <w:rPr>
                          <w:sz w:val="22"/>
                        </w:rPr>
                      </w:pPr>
                      <w:r>
                        <w:rPr>
                          <w:sz w:val="22"/>
                        </w:rPr>
                        <w:t>Rev 24</w:t>
                      </w:r>
                      <w:r w:rsidR="00943532">
                        <w:rPr>
                          <w:sz w:val="22"/>
                        </w:rPr>
                        <w:t>-25</w:t>
                      </w:r>
                      <w:r>
                        <w:rPr>
                          <w:sz w:val="22"/>
                        </w:rPr>
                        <w:t>: Added agendas for 16</w:t>
                      </w:r>
                      <w:r w:rsidRPr="001A5DB2">
                        <w:rPr>
                          <w:sz w:val="22"/>
                          <w:vertAlign w:val="superscript"/>
                        </w:rPr>
                        <w:t>th</w:t>
                      </w:r>
                      <w:r>
                        <w:rPr>
                          <w:sz w:val="22"/>
                        </w:rPr>
                        <w:t xml:space="preserve"> conf call, including new submissions requests and updates.</w:t>
                      </w:r>
                    </w:p>
                    <w:p w14:paraId="31CD48D8" w14:textId="4F0DB365" w:rsidR="00865116" w:rsidRDefault="00865116" w:rsidP="00812CAB">
                      <w:pPr>
                        <w:pStyle w:val="ListParagraph"/>
                        <w:numPr>
                          <w:ilvl w:val="0"/>
                          <w:numId w:val="1"/>
                        </w:numPr>
                        <w:jc w:val="both"/>
                        <w:rPr>
                          <w:sz w:val="22"/>
                        </w:rPr>
                      </w:pPr>
                      <w:r>
                        <w:rPr>
                          <w:sz w:val="22"/>
                        </w:rPr>
                        <w:t>Rev 26</w:t>
                      </w:r>
                      <w:r w:rsidR="00717500">
                        <w:rPr>
                          <w:sz w:val="22"/>
                        </w:rPr>
                        <w:t>-27</w:t>
                      </w:r>
                      <w:r>
                        <w:rPr>
                          <w:sz w:val="22"/>
                        </w:rPr>
                        <w:t>: Added agendas for 17</w:t>
                      </w:r>
                      <w:r w:rsidRPr="00865116">
                        <w:rPr>
                          <w:sz w:val="22"/>
                          <w:vertAlign w:val="superscript"/>
                        </w:rPr>
                        <w:t>th</w:t>
                      </w:r>
                      <w:r>
                        <w:rPr>
                          <w:sz w:val="22"/>
                        </w:rPr>
                        <w:t xml:space="preserve"> and 18</w:t>
                      </w:r>
                      <w:r w:rsidRPr="00865116">
                        <w:rPr>
                          <w:sz w:val="22"/>
                          <w:vertAlign w:val="superscript"/>
                        </w:rPr>
                        <w:t>th</w:t>
                      </w:r>
                      <w:r>
                        <w:rPr>
                          <w:sz w:val="22"/>
                        </w:rPr>
                        <w:t xml:space="preserve"> conf calls, including new submissions requests.</w:t>
                      </w:r>
                    </w:p>
                    <w:p w14:paraId="5BA80F85" w14:textId="0910CFD5" w:rsidR="00F009E4" w:rsidRDefault="00F009E4" w:rsidP="00812CAB">
                      <w:pPr>
                        <w:pStyle w:val="ListParagraph"/>
                        <w:numPr>
                          <w:ilvl w:val="0"/>
                          <w:numId w:val="1"/>
                        </w:numPr>
                        <w:jc w:val="both"/>
                        <w:rPr>
                          <w:sz w:val="22"/>
                        </w:rPr>
                      </w:pPr>
                      <w:r>
                        <w:rPr>
                          <w:sz w:val="22"/>
                        </w:rPr>
                        <w:t>Rev 28</w:t>
                      </w:r>
                      <w:r w:rsidR="0095153E">
                        <w:rPr>
                          <w:sz w:val="22"/>
                        </w:rPr>
                        <w:t>-29</w:t>
                      </w:r>
                      <w:r>
                        <w:rPr>
                          <w:sz w:val="22"/>
                        </w:rPr>
                        <w:t>: Added telco plans for March to May.</w:t>
                      </w:r>
                      <w:r w:rsidR="0095153E">
                        <w:rPr>
                          <w:sz w:val="22"/>
                        </w:rPr>
                        <w:t xml:space="preserve"> Updated agendas for 18</w:t>
                      </w:r>
                      <w:r w:rsidR="0095153E" w:rsidRPr="0095153E">
                        <w:rPr>
                          <w:sz w:val="22"/>
                          <w:vertAlign w:val="superscript"/>
                        </w:rPr>
                        <w:t>th</w:t>
                      </w:r>
                      <w:r w:rsidR="0095153E">
                        <w:rPr>
                          <w:sz w:val="22"/>
                        </w:rPr>
                        <w:t xml:space="preserve"> conf call.</w:t>
                      </w:r>
                    </w:p>
                    <w:p w14:paraId="6501DDD7" w14:textId="523147C2" w:rsidR="007E23DB" w:rsidRPr="00812CAB" w:rsidRDefault="007E23DB" w:rsidP="00812CAB">
                      <w:pPr>
                        <w:pStyle w:val="ListParagraph"/>
                        <w:numPr>
                          <w:ilvl w:val="0"/>
                          <w:numId w:val="1"/>
                        </w:numPr>
                        <w:jc w:val="both"/>
                        <w:rPr>
                          <w:sz w:val="22"/>
                        </w:rPr>
                      </w:pPr>
                      <w:r>
                        <w:rPr>
                          <w:sz w:val="22"/>
                        </w:rPr>
                        <w:t>Rev 30: Added agendas for 19</w:t>
                      </w:r>
                      <w:r w:rsidRPr="007E23DB">
                        <w:rPr>
                          <w:sz w:val="22"/>
                          <w:vertAlign w:val="superscript"/>
                        </w:rPr>
                        <w:t>th</w:t>
                      </w:r>
                      <w:r>
                        <w:rPr>
                          <w:sz w:val="22"/>
                        </w:rPr>
                        <w:t xml:space="preserve"> and 20</w:t>
                      </w:r>
                      <w:r w:rsidRPr="007E23DB">
                        <w:rPr>
                          <w:sz w:val="22"/>
                          <w:vertAlign w:val="superscript"/>
                        </w:rPr>
                        <w:t>th</w:t>
                      </w:r>
                      <w:r>
                        <w:rPr>
                          <w:sz w:val="22"/>
                        </w:rPr>
                        <w:t xml:space="preserve">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051BE4C6" w:rsidR="008A7896" w:rsidRDefault="008A7896" w:rsidP="008A7896">
      <w:pPr>
        <w:spacing w:before="100" w:beforeAutospacing="1" w:after="240"/>
      </w:pPr>
      <w:r>
        <w:t>TG</w:t>
      </w:r>
      <w:r w:rsidR="00F657FF">
        <w:t>be</w:t>
      </w:r>
      <w:r>
        <w:t xml:space="preserve"> will hold </w:t>
      </w:r>
      <w:r w:rsidR="002025E3">
        <w:rPr>
          <w:b/>
          <w:bCs/>
          <w:color w:val="FF0000"/>
        </w:rPr>
        <w:t>23</w:t>
      </w:r>
      <w:r w:rsidR="00D41E13">
        <w:t xml:space="preserve"> </w:t>
      </w:r>
      <w:r w:rsidRPr="00EE0424">
        <w:rPr>
          <w:rStyle w:val="il"/>
        </w:rPr>
        <w:t>teleconferences</w:t>
      </w:r>
      <w:r>
        <w:t xml:space="preserve"> </w:t>
      </w:r>
      <w:r w:rsidR="00525469">
        <w:t xml:space="preserve">up to </w:t>
      </w:r>
      <w:r w:rsidR="00812CAB">
        <w:t>March</w:t>
      </w:r>
      <w:r w:rsidR="00D64CB3">
        <w:t xml:space="preserve"> </w:t>
      </w:r>
      <w:r w:rsidR="00D17C90">
        <w:t>13</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763EE3F8" w:rsidR="00EF4DB1" w:rsidRPr="007E4B4F" w:rsidRDefault="00EF4DB1" w:rsidP="00EF4DB1">
      <w:pPr>
        <w:pStyle w:val="Heading2"/>
      </w:pPr>
      <w:r w:rsidRPr="0001437F">
        <w:t xml:space="preserve">Teleconferences Plan for </w:t>
      </w:r>
      <w:r w:rsidR="00A26DD3">
        <w:t>January</w:t>
      </w:r>
      <w:r w:rsidRPr="0001437F">
        <w:t xml:space="preserve"> to </w:t>
      </w:r>
      <w:r w:rsidR="00A26DD3">
        <w:t>March</w:t>
      </w:r>
    </w:p>
    <w:p w14:paraId="79E70A0D" w14:textId="707BD1B5" w:rsidR="00B70918" w:rsidRPr="005D5503" w:rsidRDefault="007C70C2" w:rsidP="00B70918">
      <w:pPr>
        <w:pStyle w:val="ListParagraph"/>
        <w:numPr>
          <w:ilvl w:val="0"/>
          <w:numId w:val="2"/>
        </w:numPr>
        <w:spacing w:before="100" w:beforeAutospacing="1" w:after="240"/>
        <w:rPr>
          <w:b/>
          <w:bCs/>
          <w:highlight w:val="green"/>
          <w:u w:val="single"/>
        </w:rPr>
      </w:pPr>
      <w:r w:rsidRPr="005D5503">
        <w:rPr>
          <w:b/>
          <w:bCs/>
          <w:highlight w:val="green"/>
          <w:u w:val="single"/>
        </w:rPr>
        <w:t>Jan</w:t>
      </w:r>
      <w:r w:rsidR="00B70918" w:rsidRPr="005D5503">
        <w:rPr>
          <w:b/>
          <w:bCs/>
          <w:highlight w:val="green"/>
          <w:u w:val="single"/>
        </w:rPr>
        <w:t xml:space="preserve"> </w:t>
      </w:r>
      <w:r w:rsidRPr="005D5503">
        <w:rPr>
          <w:b/>
          <w:bCs/>
          <w:highlight w:val="green"/>
          <w:u w:val="single"/>
        </w:rPr>
        <w:t>11</w:t>
      </w:r>
      <w:r w:rsidR="00B70918" w:rsidRPr="005D5503">
        <w:rPr>
          <w:b/>
          <w:bCs/>
          <w:highlight w:val="green"/>
          <w:u w:val="single"/>
        </w:rPr>
        <w:t xml:space="preserve"> </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 xml:space="preserve">Monday </w:t>
      </w:r>
      <w:r w:rsidR="00B70918" w:rsidRPr="005D5503">
        <w:rPr>
          <w:b/>
          <w:bCs/>
          <w:highlight w:val="green"/>
          <w:u w:val="single"/>
        </w:rPr>
        <w:tab/>
        <w:t>– MAC/PHY</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19:00-21:00 ET</w:t>
      </w:r>
    </w:p>
    <w:p w14:paraId="66AF15B4" w14:textId="5257D0A5" w:rsidR="00B70918" w:rsidRPr="00C802AF" w:rsidRDefault="00E85F17" w:rsidP="00B70918">
      <w:pPr>
        <w:pStyle w:val="ListParagraph"/>
        <w:numPr>
          <w:ilvl w:val="0"/>
          <w:numId w:val="2"/>
        </w:numPr>
        <w:spacing w:before="100" w:beforeAutospacing="1" w:after="240"/>
        <w:rPr>
          <w:b/>
          <w:bCs/>
          <w:highlight w:val="green"/>
          <w:u w:val="single"/>
        </w:rPr>
      </w:pPr>
      <w:r w:rsidRPr="00C802AF">
        <w:rPr>
          <w:b/>
          <w:bCs/>
          <w:highlight w:val="green"/>
          <w:u w:val="single"/>
        </w:rPr>
        <w:t>Jan 13</w:t>
      </w:r>
      <w:r w:rsidR="00B70918" w:rsidRPr="00C802AF">
        <w:rPr>
          <w:b/>
          <w:bCs/>
          <w:highlight w:val="green"/>
          <w:u w:val="single"/>
        </w:rPr>
        <w:tab/>
      </w:r>
      <w:r w:rsidR="00B70918" w:rsidRPr="00C802AF">
        <w:rPr>
          <w:b/>
          <w:bCs/>
          <w:highlight w:val="green"/>
          <w:u w:val="single"/>
        </w:rPr>
        <w:tab/>
      </w:r>
      <w:r w:rsidR="00B70918" w:rsidRPr="00C802AF">
        <w:rPr>
          <w:b/>
          <w:bCs/>
          <w:highlight w:val="green"/>
          <w:u w:val="single"/>
        </w:rPr>
        <w:tab/>
        <w:t>Wednesday</w:t>
      </w:r>
      <w:r w:rsidR="00B70918" w:rsidRPr="00C802AF">
        <w:rPr>
          <w:b/>
          <w:bCs/>
          <w:highlight w:val="green"/>
          <w:u w:val="single"/>
        </w:rPr>
        <w:tab/>
        <w:t xml:space="preserve">– </w:t>
      </w:r>
      <w:r w:rsidR="000C4532" w:rsidRPr="00C802AF">
        <w:rPr>
          <w:b/>
          <w:bCs/>
          <w:highlight w:val="green"/>
          <w:u w:val="single"/>
        </w:rPr>
        <w:t>MAC/PHY</w:t>
      </w:r>
      <w:r w:rsidR="000C4532" w:rsidRPr="00C802AF">
        <w:rPr>
          <w:b/>
          <w:bCs/>
          <w:highlight w:val="green"/>
          <w:u w:val="single"/>
        </w:rPr>
        <w:tab/>
      </w:r>
      <w:r w:rsidR="00B70918" w:rsidRPr="00C802AF">
        <w:rPr>
          <w:b/>
          <w:bCs/>
          <w:highlight w:val="green"/>
          <w:u w:val="single"/>
        </w:rPr>
        <w:tab/>
      </w:r>
      <w:r w:rsidR="00B70918" w:rsidRPr="00C802AF">
        <w:rPr>
          <w:b/>
          <w:bCs/>
          <w:highlight w:val="green"/>
          <w:u w:val="single"/>
        </w:rPr>
        <w:tab/>
        <w:t>09:00-11:00 ET</w:t>
      </w:r>
    </w:p>
    <w:p w14:paraId="71097B32" w14:textId="1229A0A8" w:rsidR="00B70918" w:rsidRPr="003A1A49" w:rsidRDefault="000C4532" w:rsidP="00B70918">
      <w:pPr>
        <w:pStyle w:val="ListParagraph"/>
        <w:numPr>
          <w:ilvl w:val="0"/>
          <w:numId w:val="2"/>
        </w:numPr>
        <w:spacing w:before="100" w:beforeAutospacing="1" w:after="240"/>
        <w:rPr>
          <w:b/>
          <w:bCs/>
          <w:highlight w:val="green"/>
          <w:u w:val="single"/>
        </w:rPr>
      </w:pPr>
      <w:r w:rsidRPr="003A1A49">
        <w:rPr>
          <w:b/>
          <w:bCs/>
          <w:highlight w:val="green"/>
          <w:u w:val="single"/>
        </w:rPr>
        <w:t>Jan 14</w:t>
      </w:r>
      <w:r w:rsidR="00B70918" w:rsidRPr="003A1A49">
        <w:rPr>
          <w:b/>
          <w:bCs/>
          <w:highlight w:val="green"/>
          <w:u w:val="single"/>
        </w:rPr>
        <w:tab/>
      </w:r>
      <w:r w:rsidR="00B70918" w:rsidRPr="003A1A49">
        <w:rPr>
          <w:b/>
          <w:bCs/>
          <w:highlight w:val="green"/>
          <w:u w:val="single"/>
        </w:rPr>
        <w:tab/>
      </w:r>
      <w:r w:rsidR="00B70918" w:rsidRPr="003A1A49">
        <w:rPr>
          <w:b/>
          <w:bCs/>
          <w:highlight w:val="green"/>
          <w:u w:val="single"/>
        </w:rPr>
        <w:tab/>
        <w:t xml:space="preserve">Thursday </w:t>
      </w:r>
      <w:r w:rsidR="00B70918" w:rsidRPr="003A1A49">
        <w:rPr>
          <w:b/>
          <w:bCs/>
          <w:highlight w:val="green"/>
          <w:u w:val="single"/>
        </w:rPr>
        <w:tab/>
        <w:t xml:space="preserve">– </w:t>
      </w:r>
      <w:r w:rsidRPr="003A1A49">
        <w:rPr>
          <w:b/>
          <w:bCs/>
          <w:highlight w:val="green"/>
          <w:u w:val="single"/>
        </w:rPr>
        <w:t>Joint (Motion</w:t>
      </w:r>
      <w:r w:rsidR="00BD4C7F" w:rsidRPr="003A1A49">
        <w:rPr>
          <w:b/>
          <w:bCs/>
          <w:highlight w:val="green"/>
          <w:u w:val="single"/>
        </w:rPr>
        <w:t>s</w:t>
      </w:r>
      <w:r w:rsidRPr="003A1A49">
        <w:rPr>
          <w:b/>
          <w:bCs/>
          <w:highlight w:val="green"/>
          <w:u w:val="single"/>
        </w:rPr>
        <w:t>)</w:t>
      </w:r>
      <w:r w:rsidR="00B70918" w:rsidRPr="003A1A49">
        <w:rPr>
          <w:b/>
          <w:bCs/>
          <w:highlight w:val="green"/>
          <w:u w:val="single"/>
        </w:rPr>
        <w:tab/>
      </w:r>
      <w:r w:rsidR="00B70918" w:rsidRPr="003A1A49">
        <w:rPr>
          <w:b/>
          <w:bCs/>
          <w:highlight w:val="green"/>
          <w:u w:val="single"/>
        </w:rPr>
        <w:tab/>
        <w:t>09:00-11:00 ET</w:t>
      </w:r>
    </w:p>
    <w:p w14:paraId="161F4127" w14:textId="42F3865F" w:rsidR="002B5979" w:rsidRPr="00287405" w:rsidRDefault="002B5979" w:rsidP="002B5979">
      <w:pPr>
        <w:pStyle w:val="ListParagraph"/>
        <w:numPr>
          <w:ilvl w:val="0"/>
          <w:numId w:val="2"/>
        </w:numPr>
        <w:spacing w:before="100" w:beforeAutospacing="1" w:after="240"/>
        <w:rPr>
          <w:b/>
          <w:bCs/>
          <w:highlight w:val="red"/>
        </w:rPr>
      </w:pPr>
      <w:r w:rsidRPr="00287405">
        <w:rPr>
          <w:b/>
          <w:bCs/>
          <w:highlight w:val="red"/>
        </w:rPr>
        <w:t xml:space="preserve">Jan 18 </w:t>
      </w:r>
      <w:r w:rsidRPr="00287405">
        <w:rPr>
          <w:b/>
          <w:bCs/>
          <w:highlight w:val="red"/>
        </w:rPr>
        <w:tab/>
      </w:r>
      <w:r w:rsidRPr="00287405">
        <w:rPr>
          <w:b/>
          <w:bCs/>
          <w:highlight w:val="red"/>
        </w:rPr>
        <w:tab/>
      </w:r>
      <w:r w:rsidRPr="00287405">
        <w:rPr>
          <w:b/>
          <w:bCs/>
          <w:highlight w:val="red"/>
        </w:rPr>
        <w:tab/>
        <w:t xml:space="preserve">Monday </w:t>
      </w:r>
      <w:r w:rsidRPr="00287405">
        <w:rPr>
          <w:b/>
          <w:bCs/>
          <w:highlight w:val="red"/>
        </w:rPr>
        <w:tab/>
        <w:t>– MAC/PHY</w:t>
      </w:r>
      <w:r w:rsidRPr="00287405">
        <w:rPr>
          <w:b/>
          <w:bCs/>
          <w:highlight w:val="red"/>
        </w:rPr>
        <w:tab/>
      </w:r>
      <w:r w:rsidRPr="00287405">
        <w:rPr>
          <w:b/>
          <w:bCs/>
          <w:highlight w:val="red"/>
        </w:rPr>
        <w:tab/>
      </w:r>
      <w:r w:rsidRPr="00287405">
        <w:rPr>
          <w:b/>
          <w:bCs/>
          <w:highlight w:val="red"/>
        </w:rPr>
        <w:tab/>
      </w:r>
      <w:r w:rsidR="00E94BCE" w:rsidRPr="00287405">
        <w:rPr>
          <w:b/>
          <w:bCs/>
          <w:highlight w:val="red"/>
        </w:rPr>
        <w:t>1</w:t>
      </w:r>
      <w:r w:rsidR="009A4458" w:rsidRPr="00287405">
        <w:rPr>
          <w:b/>
          <w:bCs/>
          <w:highlight w:val="red"/>
        </w:rPr>
        <w:t>9</w:t>
      </w:r>
      <w:r w:rsidRPr="00287405">
        <w:rPr>
          <w:b/>
          <w:bCs/>
          <w:highlight w:val="red"/>
        </w:rPr>
        <w:t>:00-</w:t>
      </w:r>
      <w:r w:rsidR="009A4458" w:rsidRPr="00287405">
        <w:rPr>
          <w:b/>
          <w:bCs/>
          <w:highlight w:val="red"/>
        </w:rPr>
        <w:t>2</w:t>
      </w:r>
      <w:r w:rsidR="00E94BCE" w:rsidRPr="00287405">
        <w:rPr>
          <w:b/>
          <w:bCs/>
          <w:highlight w:val="red"/>
        </w:rPr>
        <w:t>2</w:t>
      </w:r>
      <w:r w:rsidRPr="00287405">
        <w:rPr>
          <w:b/>
          <w:bCs/>
          <w:highlight w:val="red"/>
        </w:rPr>
        <w:t>:00 ET</w:t>
      </w:r>
    </w:p>
    <w:p w14:paraId="4813305C" w14:textId="0D4C715B" w:rsidR="002B5979" w:rsidRPr="00D372C1" w:rsidRDefault="002B5979" w:rsidP="002B5979">
      <w:pPr>
        <w:pStyle w:val="ListParagraph"/>
        <w:numPr>
          <w:ilvl w:val="0"/>
          <w:numId w:val="2"/>
        </w:numPr>
        <w:spacing w:before="100" w:beforeAutospacing="1" w:after="240"/>
        <w:rPr>
          <w:b/>
          <w:bCs/>
          <w:highlight w:val="green"/>
        </w:rPr>
      </w:pPr>
      <w:r w:rsidRPr="00D372C1">
        <w:rPr>
          <w:b/>
          <w:bCs/>
          <w:highlight w:val="green"/>
        </w:rPr>
        <w:t>Jan 20</w:t>
      </w:r>
      <w:r w:rsidRPr="00D372C1">
        <w:rPr>
          <w:b/>
          <w:bCs/>
          <w:highlight w:val="green"/>
        </w:rPr>
        <w:tab/>
      </w:r>
      <w:r w:rsidRPr="00D372C1">
        <w:rPr>
          <w:b/>
          <w:bCs/>
          <w:highlight w:val="green"/>
        </w:rPr>
        <w:tab/>
      </w:r>
      <w:r w:rsidRPr="00D372C1">
        <w:rPr>
          <w:b/>
          <w:bCs/>
          <w:highlight w:val="green"/>
        </w:rPr>
        <w:tab/>
        <w:t>Wednesday</w:t>
      </w:r>
      <w:r w:rsidRPr="00D372C1">
        <w:rPr>
          <w:b/>
          <w:bCs/>
          <w:highlight w:val="green"/>
        </w:rPr>
        <w:tab/>
        <w:t>– Joint</w:t>
      </w:r>
      <w:r w:rsidR="00A6589F" w:rsidRPr="00D372C1">
        <w:rPr>
          <w:b/>
          <w:bCs/>
          <w:highlight w:val="green"/>
        </w:rPr>
        <w:t xml:space="preserve"> (Motions)</w:t>
      </w:r>
      <w:r w:rsidR="00A6589F" w:rsidRPr="00D372C1">
        <w:rPr>
          <w:b/>
          <w:bCs/>
          <w:highlight w:val="green"/>
        </w:rPr>
        <w:tab/>
      </w:r>
      <w:r w:rsidR="006B1B3C" w:rsidRPr="00D372C1">
        <w:rPr>
          <w:b/>
          <w:bCs/>
          <w:highlight w:val="green"/>
        </w:rPr>
        <w:t xml:space="preserve"> </w:t>
      </w:r>
      <w:r w:rsidRPr="00D372C1">
        <w:rPr>
          <w:b/>
          <w:bCs/>
          <w:highlight w:val="green"/>
        </w:rPr>
        <w:tab/>
      </w:r>
      <w:r w:rsidR="00E94BCE" w:rsidRPr="00D372C1">
        <w:rPr>
          <w:b/>
          <w:bCs/>
          <w:highlight w:val="green"/>
        </w:rPr>
        <w:t>10</w:t>
      </w:r>
      <w:r w:rsidRPr="00D372C1">
        <w:rPr>
          <w:b/>
          <w:bCs/>
          <w:highlight w:val="green"/>
        </w:rPr>
        <w:t>:00-</w:t>
      </w:r>
      <w:r w:rsidR="00E94BCE" w:rsidRPr="00D372C1">
        <w:rPr>
          <w:b/>
          <w:bCs/>
          <w:highlight w:val="green"/>
        </w:rPr>
        <w:t>12</w:t>
      </w:r>
      <w:r w:rsidRPr="00D372C1">
        <w:rPr>
          <w:b/>
          <w:bCs/>
          <w:highlight w:val="green"/>
        </w:rPr>
        <w:t>:00 ET</w:t>
      </w:r>
    </w:p>
    <w:p w14:paraId="2333264B" w14:textId="01B6E7E3" w:rsidR="002B5979" w:rsidRPr="000165C7" w:rsidRDefault="002B5979" w:rsidP="002B5979">
      <w:pPr>
        <w:pStyle w:val="ListParagraph"/>
        <w:numPr>
          <w:ilvl w:val="0"/>
          <w:numId w:val="2"/>
        </w:numPr>
        <w:spacing w:before="100" w:beforeAutospacing="1" w:after="240"/>
        <w:rPr>
          <w:b/>
          <w:bCs/>
          <w:highlight w:val="green"/>
        </w:rPr>
      </w:pPr>
      <w:r w:rsidRPr="000165C7">
        <w:rPr>
          <w:b/>
          <w:bCs/>
          <w:highlight w:val="green"/>
        </w:rPr>
        <w:t>Jan 21</w:t>
      </w:r>
      <w:r w:rsidRPr="000165C7">
        <w:rPr>
          <w:b/>
          <w:bCs/>
          <w:highlight w:val="green"/>
        </w:rPr>
        <w:tab/>
      </w:r>
      <w:r w:rsidRPr="000165C7">
        <w:rPr>
          <w:b/>
          <w:bCs/>
          <w:highlight w:val="green"/>
        </w:rPr>
        <w:tab/>
      </w:r>
      <w:r w:rsidRPr="000165C7">
        <w:rPr>
          <w:b/>
          <w:bCs/>
          <w:highlight w:val="green"/>
        </w:rPr>
        <w:tab/>
        <w:t xml:space="preserve">Thursday </w:t>
      </w:r>
      <w:r w:rsidRPr="000165C7">
        <w:rPr>
          <w:b/>
          <w:bCs/>
          <w:highlight w:val="green"/>
        </w:rPr>
        <w:tab/>
        <w:t>– MAC/PHY</w:t>
      </w:r>
      <w:r w:rsidRPr="000165C7">
        <w:rPr>
          <w:b/>
          <w:bCs/>
          <w:highlight w:val="green"/>
        </w:rPr>
        <w:tab/>
      </w:r>
      <w:r w:rsidRPr="000165C7">
        <w:rPr>
          <w:b/>
          <w:bCs/>
          <w:highlight w:val="green"/>
        </w:rPr>
        <w:tab/>
      </w:r>
      <w:r w:rsidRPr="000165C7">
        <w:rPr>
          <w:b/>
          <w:bCs/>
          <w:highlight w:val="green"/>
        </w:rPr>
        <w:tab/>
      </w:r>
      <w:r w:rsidR="00E94BCE" w:rsidRPr="000165C7">
        <w:rPr>
          <w:b/>
          <w:bCs/>
          <w:highlight w:val="green"/>
        </w:rPr>
        <w:t>1</w:t>
      </w:r>
      <w:r w:rsidR="009A4458" w:rsidRPr="000165C7">
        <w:rPr>
          <w:b/>
          <w:bCs/>
          <w:highlight w:val="green"/>
        </w:rPr>
        <w:t>0</w:t>
      </w:r>
      <w:r w:rsidRPr="000165C7">
        <w:rPr>
          <w:b/>
          <w:bCs/>
          <w:highlight w:val="green"/>
        </w:rPr>
        <w:t>:00-</w:t>
      </w:r>
      <w:r w:rsidR="009A4458" w:rsidRPr="000165C7">
        <w:rPr>
          <w:b/>
          <w:bCs/>
          <w:highlight w:val="green"/>
        </w:rPr>
        <w:t>1</w:t>
      </w:r>
      <w:r w:rsidR="00F00454" w:rsidRPr="000165C7">
        <w:rPr>
          <w:b/>
          <w:bCs/>
          <w:highlight w:val="green"/>
        </w:rPr>
        <w:t>2</w:t>
      </w:r>
      <w:r w:rsidRPr="000165C7">
        <w:rPr>
          <w:b/>
          <w:bCs/>
          <w:highlight w:val="green"/>
        </w:rPr>
        <w:t>:00 ET</w:t>
      </w:r>
    </w:p>
    <w:p w14:paraId="16EC459F" w14:textId="7F4686C2" w:rsidR="003132CA" w:rsidRPr="005169F4" w:rsidRDefault="003132CA" w:rsidP="003132CA">
      <w:pPr>
        <w:pStyle w:val="ListParagraph"/>
        <w:numPr>
          <w:ilvl w:val="0"/>
          <w:numId w:val="2"/>
        </w:numPr>
        <w:spacing w:before="100" w:beforeAutospacing="1" w:after="240"/>
        <w:rPr>
          <w:b/>
          <w:bCs/>
          <w:highlight w:val="green"/>
        </w:rPr>
      </w:pPr>
      <w:r w:rsidRPr="005169F4">
        <w:rPr>
          <w:b/>
          <w:bCs/>
          <w:highlight w:val="green"/>
        </w:rPr>
        <w:t xml:space="preserve">Jan 25 </w:t>
      </w:r>
      <w:r w:rsidRPr="005169F4">
        <w:rPr>
          <w:b/>
          <w:bCs/>
          <w:highlight w:val="green"/>
        </w:rPr>
        <w:tab/>
      </w:r>
      <w:r w:rsidRPr="005169F4">
        <w:rPr>
          <w:b/>
          <w:bCs/>
          <w:highlight w:val="green"/>
        </w:rPr>
        <w:tab/>
      </w:r>
      <w:r w:rsidRPr="005169F4">
        <w:rPr>
          <w:b/>
          <w:bCs/>
          <w:highlight w:val="green"/>
        </w:rPr>
        <w:tab/>
        <w:t xml:space="preserve">Monday </w:t>
      </w:r>
      <w:r w:rsidRPr="005169F4">
        <w:rPr>
          <w:b/>
          <w:bCs/>
          <w:highlight w:val="green"/>
        </w:rPr>
        <w:tab/>
        <w:t>– MAC/PHY</w:t>
      </w:r>
      <w:r w:rsidRPr="005169F4">
        <w:rPr>
          <w:b/>
          <w:bCs/>
          <w:highlight w:val="green"/>
        </w:rPr>
        <w:tab/>
      </w:r>
      <w:r w:rsidRPr="005169F4">
        <w:rPr>
          <w:b/>
          <w:bCs/>
          <w:highlight w:val="green"/>
        </w:rPr>
        <w:tab/>
      </w:r>
      <w:r w:rsidRPr="005169F4">
        <w:rPr>
          <w:b/>
          <w:bCs/>
          <w:highlight w:val="green"/>
        </w:rPr>
        <w:tab/>
        <w:t>10:00-12:00 ET</w:t>
      </w:r>
    </w:p>
    <w:p w14:paraId="0137A5A7" w14:textId="5F5A67DC" w:rsidR="003132CA" w:rsidRPr="00F25362" w:rsidRDefault="003132CA" w:rsidP="003132CA">
      <w:pPr>
        <w:pStyle w:val="ListParagraph"/>
        <w:numPr>
          <w:ilvl w:val="0"/>
          <w:numId w:val="2"/>
        </w:numPr>
        <w:spacing w:before="100" w:beforeAutospacing="1" w:after="240"/>
        <w:rPr>
          <w:b/>
          <w:bCs/>
          <w:highlight w:val="green"/>
        </w:rPr>
      </w:pPr>
      <w:r w:rsidRPr="00F25362">
        <w:rPr>
          <w:b/>
          <w:bCs/>
          <w:highlight w:val="green"/>
        </w:rPr>
        <w:t>Jan 27</w:t>
      </w:r>
      <w:r w:rsidRPr="00F25362">
        <w:rPr>
          <w:b/>
          <w:bCs/>
          <w:highlight w:val="green"/>
        </w:rPr>
        <w:tab/>
      </w:r>
      <w:r w:rsidRPr="00F25362">
        <w:rPr>
          <w:b/>
          <w:bCs/>
          <w:highlight w:val="green"/>
        </w:rPr>
        <w:tab/>
      </w:r>
      <w:r w:rsidRPr="00F25362">
        <w:rPr>
          <w:b/>
          <w:bCs/>
          <w:highlight w:val="green"/>
        </w:rPr>
        <w:tab/>
        <w:t>Wednesday</w:t>
      </w:r>
      <w:r w:rsidRPr="00F25362">
        <w:rPr>
          <w:b/>
          <w:bCs/>
          <w:highlight w:val="green"/>
        </w:rPr>
        <w:tab/>
        <w:t>– Joint</w:t>
      </w:r>
      <w:r w:rsidRPr="00F25362">
        <w:rPr>
          <w:b/>
          <w:bCs/>
          <w:highlight w:val="green"/>
        </w:rPr>
        <w:tab/>
      </w:r>
      <w:r w:rsidRPr="00F25362">
        <w:rPr>
          <w:b/>
          <w:bCs/>
          <w:highlight w:val="green"/>
        </w:rPr>
        <w:tab/>
      </w:r>
      <w:r w:rsidRPr="00F25362">
        <w:rPr>
          <w:b/>
          <w:bCs/>
          <w:highlight w:val="green"/>
        </w:rPr>
        <w:tab/>
      </w:r>
      <w:r w:rsidRPr="00F25362">
        <w:rPr>
          <w:b/>
          <w:bCs/>
          <w:highlight w:val="green"/>
        </w:rPr>
        <w:tab/>
        <w:t>10:00-12:00 ET</w:t>
      </w:r>
    </w:p>
    <w:p w14:paraId="4EDAB6AF" w14:textId="35775277" w:rsidR="003132CA" w:rsidRPr="00F36772" w:rsidRDefault="003132CA" w:rsidP="003132CA">
      <w:pPr>
        <w:pStyle w:val="ListParagraph"/>
        <w:numPr>
          <w:ilvl w:val="0"/>
          <w:numId w:val="2"/>
        </w:numPr>
        <w:spacing w:before="100" w:beforeAutospacing="1" w:after="240"/>
        <w:rPr>
          <w:b/>
          <w:bCs/>
          <w:highlight w:val="green"/>
        </w:rPr>
      </w:pPr>
      <w:r w:rsidRPr="00F36772">
        <w:rPr>
          <w:b/>
          <w:bCs/>
          <w:highlight w:val="green"/>
        </w:rPr>
        <w:t>Jan 28</w:t>
      </w:r>
      <w:r w:rsidRPr="00F36772">
        <w:rPr>
          <w:b/>
          <w:bCs/>
          <w:highlight w:val="green"/>
        </w:rPr>
        <w:tab/>
      </w:r>
      <w:r w:rsidRPr="00F36772">
        <w:rPr>
          <w:b/>
          <w:bCs/>
          <w:highlight w:val="green"/>
        </w:rPr>
        <w:tab/>
      </w:r>
      <w:r w:rsidRPr="00F36772">
        <w:rPr>
          <w:b/>
          <w:bCs/>
          <w:highlight w:val="green"/>
        </w:rPr>
        <w:tab/>
        <w:t xml:space="preserve">Thursday </w:t>
      </w:r>
      <w:r w:rsidRPr="00F36772">
        <w:rPr>
          <w:b/>
          <w:bCs/>
          <w:highlight w:val="green"/>
        </w:rPr>
        <w:tab/>
        <w:t>– MAC/PHY</w:t>
      </w:r>
      <w:r w:rsidRPr="00F36772">
        <w:rPr>
          <w:b/>
          <w:bCs/>
          <w:highlight w:val="green"/>
        </w:rPr>
        <w:tab/>
      </w:r>
      <w:r w:rsidRPr="00F36772">
        <w:rPr>
          <w:b/>
          <w:bCs/>
          <w:highlight w:val="green"/>
        </w:rPr>
        <w:tab/>
      </w:r>
      <w:r w:rsidRPr="00F36772">
        <w:rPr>
          <w:b/>
          <w:bCs/>
          <w:highlight w:val="green"/>
        </w:rPr>
        <w:tab/>
        <w:t>19:00-22:00 ET</w:t>
      </w:r>
    </w:p>
    <w:p w14:paraId="1D60314B" w14:textId="26FC620C" w:rsidR="00E94BCE" w:rsidRPr="007B31E8" w:rsidRDefault="00E94BCE" w:rsidP="00E94BCE">
      <w:pPr>
        <w:pStyle w:val="ListParagraph"/>
        <w:numPr>
          <w:ilvl w:val="0"/>
          <w:numId w:val="2"/>
        </w:numPr>
        <w:spacing w:before="100" w:beforeAutospacing="1" w:after="240"/>
        <w:rPr>
          <w:b/>
          <w:bCs/>
          <w:highlight w:val="green"/>
        </w:rPr>
      </w:pPr>
      <w:r w:rsidRPr="007B31E8">
        <w:rPr>
          <w:b/>
          <w:bCs/>
          <w:highlight w:val="green"/>
        </w:rPr>
        <w:t xml:space="preserve">Feb 01 </w:t>
      </w:r>
      <w:r w:rsidRPr="007B31E8">
        <w:rPr>
          <w:b/>
          <w:bCs/>
          <w:highlight w:val="green"/>
        </w:rPr>
        <w:tab/>
      </w:r>
      <w:r w:rsidRPr="007B31E8">
        <w:rPr>
          <w:b/>
          <w:bCs/>
          <w:highlight w:val="green"/>
        </w:rPr>
        <w:tab/>
      </w:r>
      <w:r w:rsidRPr="007B31E8">
        <w:rPr>
          <w:b/>
          <w:bCs/>
          <w:highlight w:val="green"/>
        </w:rPr>
        <w:tab/>
        <w:t xml:space="preserve">Monday </w:t>
      </w:r>
      <w:r w:rsidRPr="007B31E8">
        <w:rPr>
          <w:b/>
          <w:bCs/>
          <w:highlight w:val="green"/>
        </w:rPr>
        <w:tab/>
        <w:t>– MAC/</w:t>
      </w:r>
      <w:r w:rsidRPr="007B31E8">
        <w:rPr>
          <w:b/>
          <w:bCs/>
          <w:highlight w:val="red"/>
        </w:rPr>
        <w:t>PHY</w:t>
      </w:r>
      <w:r w:rsidRPr="007B31E8">
        <w:rPr>
          <w:b/>
          <w:bCs/>
          <w:highlight w:val="green"/>
        </w:rPr>
        <w:tab/>
      </w:r>
      <w:r w:rsidRPr="007B31E8">
        <w:rPr>
          <w:b/>
          <w:bCs/>
          <w:highlight w:val="green"/>
        </w:rPr>
        <w:tab/>
      </w:r>
      <w:r w:rsidRPr="007B31E8">
        <w:rPr>
          <w:b/>
          <w:bCs/>
          <w:highlight w:val="green"/>
        </w:rPr>
        <w:tab/>
        <w:t>1</w:t>
      </w:r>
      <w:r w:rsidR="00BD5B47" w:rsidRPr="007B31E8">
        <w:rPr>
          <w:b/>
          <w:bCs/>
          <w:highlight w:val="green"/>
        </w:rPr>
        <w:t>9</w:t>
      </w:r>
      <w:r w:rsidRPr="007B31E8">
        <w:rPr>
          <w:b/>
          <w:bCs/>
          <w:highlight w:val="green"/>
        </w:rPr>
        <w:t>:00-</w:t>
      </w:r>
      <w:r w:rsidR="00BD5B47" w:rsidRPr="007B31E8">
        <w:rPr>
          <w:b/>
          <w:bCs/>
          <w:highlight w:val="green"/>
        </w:rPr>
        <w:t>2</w:t>
      </w:r>
      <w:r w:rsidR="00F00454" w:rsidRPr="007B31E8">
        <w:rPr>
          <w:b/>
          <w:bCs/>
          <w:highlight w:val="green"/>
        </w:rPr>
        <w:t>2</w:t>
      </w:r>
      <w:r w:rsidRPr="007B31E8">
        <w:rPr>
          <w:b/>
          <w:bCs/>
          <w:highlight w:val="green"/>
        </w:rPr>
        <w:t>:00 ET</w:t>
      </w:r>
    </w:p>
    <w:p w14:paraId="0E4FD135" w14:textId="6EE995ED" w:rsidR="00E94BCE" w:rsidRPr="00FC33BF" w:rsidRDefault="00165A1E" w:rsidP="00E94BCE">
      <w:pPr>
        <w:pStyle w:val="ListParagraph"/>
        <w:numPr>
          <w:ilvl w:val="0"/>
          <w:numId w:val="2"/>
        </w:numPr>
        <w:spacing w:before="100" w:beforeAutospacing="1" w:after="240"/>
        <w:rPr>
          <w:b/>
          <w:bCs/>
          <w:highlight w:val="green"/>
        </w:rPr>
      </w:pPr>
      <w:r w:rsidRPr="00FC33BF">
        <w:rPr>
          <w:b/>
          <w:bCs/>
          <w:highlight w:val="green"/>
        </w:rPr>
        <w:t>Feb</w:t>
      </w:r>
      <w:r w:rsidR="00E94BCE" w:rsidRPr="00FC33BF">
        <w:rPr>
          <w:b/>
          <w:bCs/>
          <w:highlight w:val="green"/>
        </w:rPr>
        <w:t xml:space="preserve"> 03</w:t>
      </w:r>
      <w:r w:rsidR="00E94BCE" w:rsidRPr="00FC33BF">
        <w:rPr>
          <w:b/>
          <w:bCs/>
          <w:highlight w:val="green"/>
        </w:rPr>
        <w:tab/>
      </w:r>
      <w:r w:rsidR="00E94BCE" w:rsidRPr="00FC33BF">
        <w:rPr>
          <w:b/>
          <w:bCs/>
          <w:highlight w:val="green"/>
        </w:rPr>
        <w:tab/>
      </w:r>
      <w:r w:rsidR="00E94BCE" w:rsidRPr="00FC33BF">
        <w:rPr>
          <w:b/>
          <w:bCs/>
          <w:highlight w:val="green"/>
        </w:rPr>
        <w:tab/>
        <w:t>Wednesday</w:t>
      </w:r>
      <w:r w:rsidR="00E94BCE" w:rsidRPr="00FC33BF">
        <w:rPr>
          <w:b/>
          <w:bCs/>
          <w:highlight w:val="green"/>
        </w:rPr>
        <w:tab/>
        <w:t>– Joint</w:t>
      </w:r>
      <w:r w:rsidR="00E94BCE" w:rsidRPr="00FC33BF">
        <w:rPr>
          <w:b/>
          <w:bCs/>
          <w:highlight w:val="green"/>
        </w:rPr>
        <w:tab/>
      </w:r>
      <w:r w:rsidR="00260607" w:rsidRPr="00FC33BF">
        <w:rPr>
          <w:b/>
          <w:bCs/>
          <w:highlight w:val="green"/>
        </w:rPr>
        <w:t xml:space="preserve"> (Motion</w:t>
      </w:r>
      <w:r w:rsidR="00BD4C7F" w:rsidRPr="00FC33BF">
        <w:rPr>
          <w:b/>
          <w:bCs/>
          <w:highlight w:val="green"/>
        </w:rPr>
        <w:t>s</w:t>
      </w:r>
      <w:r w:rsidR="00260607" w:rsidRPr="00FC33BF">
        <w:rPr>
          <w:b/>
          <w:bCs/>
          <w:highlight w:val="green"/>
        </w:rPr>
        <w:t>)</w:t>
      </w:r>
      <w:r w:rsidR="00E94BCE" w:rsidRPr="00FC33BF">
        <w:rPr>
          <w:b/>
          <w:bCs/>
          <w:highlight w:val="green"/>
        </w:rPr>
        <w:tab/>
      </w:r>
      <w:r w:rsidR="00E94BCE" w:rsidRPr="00FC33BF">
        <w:rPr>
          <w:b/>
          <w:bCs/>
          <w:highlight w:val="green"/>
        </w:rPr>
        <w:tab/>
        <w:t>10:00-12:00 ET</w:t>
      </w:r>
    </w:p>
    <w:p w14:paraId="27199DC2" w14:textId="30E4053C" w:rsidR="00E94BCE" w:rsidRPr="00FC33BF" w:rsidRDefault="00165A1E" w:rsidP="00E94BCE">
      <w:pPr>
        <w:pStyle w:val="ListParagraph"/>
        <w:numPr>
          <w:ilvl w:val="0"/>
          <w:numId w:val="2"/>
        </w:numPr>
        <w:spacing w:before="100" w:beforeAutospacing="1" w:after="240"/>
        <w:rPr>
          <w:b/>
          <w:bCs/>
          <w:highlight w:val="green"/>
        </w:rPr>
      </w:pPr>
      <w:r w:rsidRPr="00FC33BF">
        <w:rPr>
          <w:b/>
          <w:bCs/>
          <w:highlight w:val="green"/>
        </w:rPr>
        <w:t>Feb</w:t>
      </w:r>
      <w:r w:rsidR="00E94BCE" w:rsidRPr="00FC33BF">
        <w:rPr>
          <w:b/>
          <w:bCs/>
          <w:highlight w:val="green"/>
        </w:rPr>
        <w:t xml:space="preserve"> </w:t>
      </w:r>
      <w:r w:rsidRPr="00FC33BF">
        <w:rPr>
          <w:b/>
          <w:bCs/>
          <w:highlight w:val="green"/>
        </w:rPr>
        <w:t>04</w:t>
      </w:r>
      <w:r w:rsidR="00E94BCE" w:rsidRPr="00FC33BF">
        <w:rPr>
          <w:b/>
          <w:bCs/>
          <w:highlight w:val="green"/>
        </w:rPr>
        <w:tab/>
      </w:r>
      <w:r w:rsidR="00E94BCE" w:rsidRPr="00FC33BF">
        <w:rPr>
          <w:b/>
          <w:bCs/>
          <w:highlight w:val="green"/>
        </w:rPr>
        <w:tab/>
      </w:r>
      <w:r w:rsidR="00E94BCE" w:rsidRPr="00FC33BF">
        <w:rPr>
          <w:b/>
          <w:bCs/>
          <w:highlight w:val="green"/>
        </w:rPr>
        <w:tab/>
        <w:t xml:space="preserve">Thursday </w:t>
      </w:r>
      <w:r w:rsidR="00E94BCE" w:rsidRPr="00FC33BF">
        <w:rPr>
          <w:b/>
          <w:bCs/>
          <w:highlight w:val="green"/>
        </w:rPr>
        <w:tab/>
        <w:t>– MAC/PHY</w:t>
      </w:r>
      <w:r w:rsidR="00E94BCE" w:rsidRPr="00FC33BF">
        <w:rPr>
          <w:b/>
          <w:bCs/>
          <w:highlight w:val="green"/>
        </w:rPr>
        <w:tab/>
      </w:r>
      <w:r w:rsidR="00E94BCE" w:rsidRPr="00FC33BF">
        <w:rPr>
          <w:b/>
          <w:bCs/>
          <w:highlight w:val="green"/>
        </w:rPr>
        <w:tab/>
      </w:r>
      <w:r w:rsidR="00E94BCE" w:rsidRPr="00FC33BF">
        <w:rPr>
          <w:b/>
          <w:bCs/>
          <w:highlight w:val="green"/>
        </w:rPr>
        <w:tab/>
        <w:t>1</w:t>
      </w:r>
      <w:r w:rsidR="00BD5B47" w:rsidRPr="00FC33BF">
        <w:rPr>
          <w:b/>
          <w:bCs/>
          <w:highlight w:val="green"/>
        </w:rPr>
        <w:t>0</w:t>
      </w:r>
      <w:r w:rsidR="00E94BCE" w:rsidRPr="00FC33BF">
        <w:rPr>
          <w:b/>
          <w:bCs/>
          <w:highlight w:val="green"/>
        </w:rPr>
        <w:t>:00-</w:t>
      </w:r>
      <w:r w:rsidR="00BD5B47" w:rsidRPr="00FC33BF">
        <w:rPr>
          <w:b/>
          <w:bCs/>
          <w:highlight w:val="green"/>
        </w:rPr>
        <w:t>12</w:t>
      </w:r>
      <w:r w:rsidR="00E94BCE" w:rsidRPr="00FC33BF">
        <w:rPr>
          <w:b/>
          <w:bCs/>
          <w:highlight w:val="green"/>
        </w:rPr>
        <w:t>:00 ET</w:t>
      </w:r>
    </w:p>
    <w:p w14:paraId="70D351E9" w14:textId="467FD98E" w:rsidR="008653EB" w:rsidRPr="00E5367F" w:rsidRDefault="008653EB" w:rsidP="008653EB">
      <w:pPr>
        <w:pStyle w:val="ListParagraph"/>
        <w:numPr>
          <w:ilvl w:val="0"/>
          <w:numId w:val="2"/>
        </w:numPr>
        <w:spacing w:before="100" w:beforeAutospacing="1" w:after="240"/>
        <w:rPr>
          <w:b/>
          <w:bCs/>
          <w:highlight w:val="green"/>
        </w:rPr>
      </w:pPr>
      <w:r w:rsidRPr="00E5367F">
        <w:rPr>
          <w:b/>
          <w:bCs/>
          <w:highlight w:val="green"/>
        </w:rPr>
        <w:t xml:space="preserve">Feb 08 </w:t>
      </w:r>
      <w:r w:rsidRPr="00E5367F">
        <w:rPr>
          <w:b/>
          <w:bCs/>
          <w:highlight w:val="green"/>
        </w:rPr>
        <w:tab/>
      </w:r>
      <w:r w:rsidRPr="00E5367F">
        <w:rPr>
          <w:b/>
          <w:bCs/>
          <w:highlight w:val="green"/>
        </w:rPr>
        <w:tab/>
      </w:r>
      <w:r w:rsidRPr="00E5367F">
        <w:rPr>
          <w:b/>
          <w:bCs/>
          <w:highlight w:val="green"/>
        </w:rPr>
        <w:tab/>
        <w:t xml:space="preserve">Monday </w:t>
      </w:r>
      <w:r w:rsidRPr="00E5367F">
        <w:rPr>
          <w:b/>
          <w:bCs/>
          <w:highlight w:val="green"/>
        </w:rPr>
        <w:tab/>
        <w:t>– MAC/PHY</w:t>
      </w:r>
      <w:r w:rsidRPr="00E5367F">
        <w:rPr>
          <w:b/>
          <w:bCs/>
          <w:highlight w:val="green"/>
        </w:rPr>
        <w:tab/>
      </w:r>
      <w:r w:rsidRPr="00E5367F">
        <w:rPr>
          <w:b/>
          <w:bCs/>
          <w:highlight w:val="green"/>
        </w:rPr>
        <w:tab/>
      </w:r>
      <w:r w:rsidRPr="00E5367F">
        <w:rPr>
          <w:b/>
          <w:bCs/>
          <w:highlight w:val="green"/>
        </w:rPr>
        <w:tab/>
      </w:r>
      <w:r w:rsidR="001C375C" w:rsidRPr="00E5367F">
        <w:rPr>
          <w:b/>
          <w:bCs/>
          <w:highlight w:val="green"/>
        </w:rPr>
        <w:t>10:00-12:00 ET</w:t>
      </w:r>
    </w:p>
    <w:p w14:paraId="75FA4809" w14:textId="6992A2B0" w:rsidR="008653EB" w:rsidRPr="00AB415E" w:rsidRDefault="008653EB" w:rsidP="008653EB">
      <w:pPr>
        <w:pStyle w:val="ListParagraph"/>
        <w:numPr>
          <w:ilvl w:val="0"/>
          <w:numId w:val="2"/>
        </w:numPr>
        <w:spacing w:before="100" w:beforeAutospacing="1" w:after="240"/>
        <w:rPr>
          <w:b/>
          <w:bCs/>
          <w:highlight w:val="red"/>
        </w:rPr>
      </w:pPr>
      <w:r w:rsidRPr="00AB415E">
        <w:rPr>
          <w:b/>
          <w:bCs/>
          <w:highlight w:val="red"/>
        </w:rPr>
        <w:t>Feb 10</w:t>
      </w:r>
      <w:r w:rsidRPr="00AB415E">
        <w:rPr>
          <w:b/>
          <w:bCs/>
          <w:highlight w:val="red"/>
        </w:rPr>
        <w:tab/>
      </w:r>
      <w:r w:rsidRPr="00AB415E">
        <w:rPr>
          <w:b/>
          <w:bCs/>
          <w:highlight w:val="red"/>
        </w:rPr>
        <w:tab/>
      </w:r>
      <w:r w:rsidRPr="00AB415E">
        <w:rPr>
          <w:b/>
          <w:bCs/>
          <w:highlight w:val="red"/>
        </w:rPr>
        <w:tab/>
        <w:t>Wednesday</w:t>
      </w:r>
      <w:r w:rsidRPr="00AB415E">
        <w:rPr>
          <w:b/>
          <w:bCs/>
          <w:highlight w:val="red"/>
        </w:rPr>
        <w:tab/>
        <w:t>– Joint</w:t>
      </w:r>
      <w:r w:rsidRPr="00AB415E">
        <w:rPr>
          <w:b/>
          <w:bCs/>
          <w:highlight w:val="red"/>
        </w:rPr>
        <w:tab/>
      </w:r>
      <w:r w:rsidR="00CA5532" w:rsidRPr="00AB415E">
        <w:rPr>
          <w:b/>
          <w:bCs/>
          <w:color w:val="FF0000"/>
          <w:highlight w:val="red"/>
        </w:rPr>
        <w:tab/>
      </w:r>
      <w:r w:rsidR="00CA5532" w:rsidRPr="00AB415E">
        <w:rPr>
          <w:b/>
          <w:bCs/>
          <w:color w:val="FF0000"/>
          <w:highlight w:val="red"/>
        </w:rPr>
        <w:tab/>
      </w:r>
      <w:r w:rsidR="00CA5532" w:rsidRPr="00AB415E">
        <w:rPr>
          <w:b/>
          <w:bCs/>
          <w:color w:val="FF0000"/>
          <w:highlight w:val="red"/>
        </w:rPr>
        <w:tab/>
      </w:r>
      <w:r w:rsidRPr="00AB415E">
        <w:rPr>
          <w:b/>
          <w:bCs/>
          <w:highlight w:val="red"/>
        </w:rPr>
        <w:t>10:00-12:00 ET</w:t>
      </w:r>
    </w:p>
    <w:p w14:paraId="40185E64"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11</w:t>
      </w:r>
      <w:r w:rsidRPr="00260607">
        <w:rPr>
          <w:b/>
          <w:bCs/>
          <w:color w:val="FF0000"/>
          <w:highlight w:val="cyan"/>
        </w:rPr>
        <w:tab/>
      </w:r>
      <w:r w:rsidRPr="00260607">
        <w:rPr>
          <w:b/>
          <w:bCs/>
          <w:color w:val="FF0000"/>
          <w:highlight w:val="cyan"/>
        </w:rPr>
        <w:tab/>
      </w:r>
      <w:r w:rsidRPr="00260607">
        <w:rPr>
          <w:b/>
          <w:bCs/>
          <w:color w:val="FF0000"/>
          <w:highlight w:val="cyan"/>
        </w:rPr>
        <w:tab/>
        <w:t xml:space="preserve">Thursday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1E9FFB1"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 xml:space="preserve">Feb 15 </w:t>
      </w:r>
      <w:r w:rsidRPr="00260607">
        <w:rPr>
          <w:b/>
          <w:bCs/>
          <w:color w:val="FF0000"/>
          <w:highlight w:val="cyan"/>
        </w:rPr>
        <w:tab/>
      </w:r>
      <w:r w:rsidRPr="00260607">
        <w:rPr>
          <w:b/>
          <w:bCs/>
          <w:color w:val="FF0000"/>
          <w:highlight w:val="cyan"/>
        </w:rPr>
        <w:tab/>
      </w:r>
      <w:r w:rsidRPr="00260607">
        <w:rPr>
          <w:b/>
          <w:bCs/>
          <w:color w:val="FF0000"/>
          <w:highlight w:val="cyan"/>
        </w:rPr>
        <w:tab/>
        <w:t xml:space="preserve">Monday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902E938"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17</w:t>
      </w:r>
      <w:r w:rsidRPr="00260607">
        <w:rPr>
          <w:b/>
          <w:bCs/>
          <w:color w:val="FF0000"/>
          <w:highlight w:val="cyan"/>
        </w:rPr>
        <w:tab/>
      </w:r>
      <w:r w:rsidRPr="00260607">
        <w:rPr>
          <w:b/>
          <w:bCs/>
          <w:color w:val="FF0000"/>
          <w:highlight w:val="cyan"/>
        </w:rPr>
        <w:tab/>
      </w:r>
      <w:r w:rsidRPr="00260607">
        <w:rPr>
          <w:b/>
          <w:bCs/>
          <w:color w:val="FF0000"/>
          <w:highlight w:val="cyan"/>
        </w:rPr>
        <w:tab/>
        <w:t>Wednesday</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50BD116A" w14:textId="416CD3B3" w:rsidR="00AB415E" w:rsidRPr="00903FF7" w:rsidRDefault="00AB415E" w:rsidP="00AB415E">
      <w:pPr>
        <w:pStyle w:val="ListParagraph"/>
        <w:numPr>
          <w:ilvl w:val="0"/>
          <w:numId w:val="2"/>
        </w:numPr>
        <w:spacing w:before="100" w:beforeAutospacing="1" w:after="240"/>
        <w:rPr>
          <w:b/>
          <w:bCs/>
          <w:highlight w:val="green"/>
        </w:rPr>
      </w:pPr>
      <w:r w:rsidRPr="00903FF7">
        <w:rPr>
          <w:b/>
          <w:bCs/>
          <w:highlight w:val="green"/>
        </w:rPr>
        <w:t xml:space="preserve">Feb </w:t>
      </w:r>
      <w:r w:rsidR="00A6508B" w:rsidRPr="00903FF7">
        <w:rPr>
          <w:b/>
          <w:bCs/>
          <w:highlight w:val="green"/>
        </w:rPr>
        <w:t>18</w:t>
      </w:r>
      <w:r w:rsidRPr="00903FF7">
        <w:rPr>
          <w:b/>
          <w:bCs/>
          <w:highlight w:val="green"/>
        </w:rPr>
        <w:t xml:space="preserve"> </w:t>
      </w:r>
      <w:r w:rsidRPr="00903FF7">
        <w:rPr>
          <w:b/>
          <w:bCs/>
          <w:highlight w:val="green"/>
        </w:rPr>
        <w:tab/>
      </w:r>
      <w:r w:rsidRPr="00903FF7">
        <w:rPr>
          <w:b/>
          <w:bCs/>
          <w:highlight w:val="green"/>
        </w:rPr>
        <w:tab/>
      </w:r>
      <w:r w:rsidRPr="00903FF7">
        <w:rPr>
          <w:b/>
          <w:bCs/>
          <w:highlight w:val="green"/>
        </w:rPr>
        <w:tab/>
        <w:t xml:space="preserve">Thursday </w:t>
      </w:r>
      <w:r w:rsidRPr="00903FF7">
        <w:rPr>
          <w:b/>
          <w:bCs/>
          <w:highlight w:val="green"/>
        </w:rPr>
        <w:tab/>
        <w:t>–</w:t>
      </w:r>
      <w:r w:rsidR="00F85F8F">
        <w:rPr>
          <w:b/>
          <w:bCs/>
          <w:highlight w:val="green"/>
        </w:rPr>
        <w:t xml:space="preserve"> </w:t>
      </w:r>
      <w:r w:rsidRPr="00903FF7">
        <w:rPr>
          <w:b/>
          <w:bCs/>
          <w:highlight w:val="green"/>
        </w:rPr>
        <w:t>Joint</w:t>
      </w:r>
      <w:r w:rsidR="0027664C" w:rsidRPr="00903FF7">
        <w:rPr>
          <w:b/>
          <w:bCs/>
          <w:highlight w:val="green"/>
        </w:rPr>
        <w:tab/>
      </w:r>
      <w:r w:rsidRPr="00903FF7">
        <w:rPr>
          <w:b/>
          <w:bCs/>
          <w:highlight w:val="green"/>
        </w:rPr>
        <w:tab/>
      </w:r>
      <w:r w:rsidR="0027664C" w:rsidRPr="00903FF7">
        <w:rPr>
          <w:b/>
          <w:bCs/>
          <w:highlight w:val="green"/>
        </w:rPr>
        <w:tab/>
      </w:r>
      <w:r w:rsidR="00310D69" w:rsidRPr="00903FF7">
        <w:rPr>
          <w:b/>
          <w:bCs/>
          <w:highlight w:val="green"/>
        </w:rPr>
        <w:tab/>
      </w:r>
      <w:r w:rsidRPr="00903FF7">
        <w:rPr>
          <w:b/>
          <w:bCs/>
          <w:highlight w:val="green"/>
        </w:rPr>
        <w:t>10:00-12:00 ET</w:t>
      </w:r>
    </w:p>
    <w:p w14:paraId="0C976F5A" w14:textId="608192EF" w:rsidR="00613D70" w:rsidRPr="00BB2E25" w:rsidRDefault="00613D70" w:rsidP="00613D70">
      <w:pPr>
        <w:pStyle w:val="ListParagraph"/>
        <w:numPr>
          <w:ilvl w:val="0"/>
          <w:numId w:val="2"/>
        </w:numPr>
        <w:spacing w:before="100" w:beforeAutospacing="1" w:after="240"/>
        <w:rPr>
          <w:b/>
          <w:bCs/>
          <w:highlight w:val="green"/>
        </w:rPr>
      </w:pPr>
      <w:r w:rsidRPr="00BB2E25">
        <w:rPr>
          <w:b/>
          <w:bCs/>
          <w:highlight w:val="green"/>
        </w:rPr>
        <w:t xml:space="preserve">Feb 22 </w:t>
      </w:r>
      <w:r w:rsidRPr="00BB2E25">
        <w:rPr>
          <w:b/>
          <w:bCs/>
          <w:highlight w:val="green"/>
        </w:rPr>
        <w:tab/>
      </w:r>
      <w:r w:rsidRPr="00BB2E25">
        <w:rPr>
          <w:b/>
          <w:bCs/>
          <w:highlight w:val="green"/>
        </w:rPr>
        <w:tab/>
      </w:r>
      <w:r w:rsidRPr="00BB2E25">
        <w:rPr>
          <w:b/>
          <w:bCs/>
          <w:highlight w:val="green"/>
        </w:rPr>
        <w:tab/>
        <w:t xml:space="preserve">Monday </w:t>
      </w:r>
      <w:r w:rsidRPr="00BB2E25">
        <w:rPr>
          <w:b/>
          <w:bCs/>
          <w:highlight w:val="green"/>
        </w:rPr>
        <w:tab/>
        <w:t>– MAC/PHY</w:t>
      </w:r>
      <w:r w:rsidRPr="00BB2E25">
        <w:rPr>
          <w:b/>
          <w:bCs/>
          <w:highlight w:val="green"/>
        </w:rPr>
        <w:tab/>
      </w:r>
      <w:r w:rsidRPr="00BB2E25">
        <w:rPr>
          <w:b/>
          <w:bCs/>
          <w:highlight w:val="green"/>
        </w:rPr>
        <w:tab/>
      </w:r>
      <w:r w:rsidRPr="00BB2E25">
        <w:rPr>
          <w:b/>
          <w:bCs/>
          <w:highlight w:val="green"/>
        </w:rPr>
        <w:tab/>
        <w:t>10:00-12:00 ET</w:t>
      </w:r>
    </w:p>
    <w:p w14:paraId="2897869F" w14:textId="0A8A18E4" w:rsidR="00613D70" w:rsidRPr="00DC0D49" w:rsidRDefault="00613D70" w:rsidP="00613D70">
      <w:pPr>
        <w:pStyle w:val="ListParagraph"/>
        <w:numPr>
          <w:ilvl w:val="0"/>
          <w:numId w:val="2"/>
        </w:numPr>
        <w:spacing w:before="100" w:beforeAutospacing="1" w:after="240"/>
        <w:rPr>
          <w:b/>
          <w:bCs/>
          <w:highlight w:val="green"/>
        </w:rPr>
      </w:pPr>
      <w:r w:rsidRPr="00DC0D49">
        <w:rPr>
          <w:b/>
          <w:bCs/>
          <w:highlight w:val="green"/>
        </w:rPr>
        <w:t>Feb 24</w:t>
      </w:r>
      <w:r w:rsidRPr="00DC0D49">
        <w:rPr>
          <w:b/>
          <w:bCs/>
          <w:highlight w:val="green"/>
        </w:rPr>
        <w:tab/>
      </w:r>
      <w:r w:rsidRPr="00DC0D49">
        <w:rPr>
          <w:b/>
          <w:bCs/>
          <w:highlight w:val="green"/>
        </w:rPr>
        <w:tab/>
      </w:r>
      <w:r w:rsidRPr="00DC0D49">
        <w:rPr>
          <w:b/>
          <w:bCs/>
          <w:highlight w:val="green"/>
        </w:rPr>
        <w:tab/>
        <w:t>Wednesday</w:t>
      </w:r>
      <w:r w:rsidRPr="00DC0D49">
        <w:rPr>
          <w:b/>
          <w:bCs/>
          <w:highlight w:val="green"/>
        </w:rPr>
        <w:tab/>
        <w:t>– Joint</w:t>
      </w:r>
      <w:r w:rsidRPr="00DC0D49">
        <w:rPr>
          <w:b/>
          <w:bCs/>
          <w:highlight w:val="green"/>
        </w:rPr>
        <w:tab/>
      </w:r>
      <w:r w:rsidR="00BD4C7F" w:rsidRPr="00DC0D49">
        <w:rPr>
          <w:b/>
          <w:bCs/>
          <w:highlight w:val="green"/>
        </w:rPr>
        <w:t xml:space="preserve"> (Motions)</w:t>
      </w:r>
      <w:r w:rsidRPr="00DC0D49">
        <w:rPr>
          <w:b/>
          <w:bCs/>
          <w:highlight w:val="green"/>
        </w:rPr>
        <w:tab/>
      </w:r>
      <w:r w:rsidRPr="00DC0D49">
        <w:rPr>
          <w:b/>
          <w:bCs/>
          <w:highlight w:val="green"/>
        </w:rPr>
        <w:tab/>
        <w:t>10:00-12:00 ET</w:t>
      </w:r>
    </w:p>
    <w:p w14:paraId="3851D811" w14:textId="256EF12C" w:rsidR="003F3460" w:rsidRPr="007B5432" w:rsidRDefault="00613D70" w:rsidP="00D14C60">
      <w:pPr>
        <w:pStyle w:val="ListParagraph"/>
        <w:numPr>
          <w:ilvl w:val="0"/>
          <w:numId w:val="2"/>
        </w:numPr>
        <w:spacing w:before="100" w:beforeAutospacing="1" w:after="240"/>
        <w:rPr>
          <w:b/>
          <w:bCs/>
          <w:highlight w:val="green"/>
        </w:rPr>
      </w:pPr>
      <w:r w:rsidRPr="007B5432">
        <w:rPr>
          <w:b/>
          <w:bCs/>
          <w:highlight w:val="green"/>
        </w:rPr>
        <w:t>Feb 25</w:t>
      </w:r>
      <w:r w:rsidRPr="007B5432">
        <w:rPr>
          <w:b/>
          <w:bCs/>
          <w:highlight w:val="green"/>
        </w:rPr>
        <w:tab/>
      </w:r>
      <w:r w:rsidRPr="007B5432">
        <w:rPr>
          <w:b/>
          <w:bCs/>
          <w:highlight w:val="green"/>
        </w:rPr>
        <w:tab/>
      </w:r>
      <w:r w:rsidRPr="007B5432">
        <w:rPr>
          <w:b/>
          <w:bCs/>
          <w:highlight w:val="green"/>
        </w:rPr>
        <w:tab/>
        <w:t xml:space="preserve">Thursday </w:t>
      </w:r>
      <w:r w:rsidRPr="007B5432">
        <w:rPr>
          <w:b/>
          <w:bCs/>
          <w:highlight w:val="green"/>
        </w:rPr>
        <w:tab/>
        <w:t>– MAC/PHY</w:t>
      </w:r>
      <w:r w:rsidRPr="007B5432">
        <w:rPr>
          <w:b/>
          <w:bCs/>
          <w:highlight w:val="green"/>
        </w:rPr>
        <w:tab/>
      </w:r>
      <w:r w:rsidRPr="007B5432">
        <w:rPr>
          <w:b/>
          <w:bCs/>
          <w:highlight w:val="green"/>
        </w:rPr>
        <w:tab/>
      </w:r>
      <w:r w:rsidRPr="007B5432">
        <w:rPr>
          <w:b/>
          <w:bCs/>
          <w:highlight w:val="green"/>
        </w:rPr>
        <w:tab/>
        <w:t>19:00-2</w:t>
      </w:r>
      <w:r w:rsidR="00F00454" w:rsidRPr="007B5432">
        <w:rPr>
          <w:b/>
          <w:bCs/>
          <w:highlight w:val="green"/>
        </w:rPr>
        <w:t>2</w:t>
      </w:r>
      <w:r w:rsidRPr="007B5432">
        <w:rPr>
          <w:b/>
          <w:bCs/>
          <w:highlight w:val="green"/>
        </w:rPr>
        <w:t>:00 ET</w:t>
      </w:r>
    </w:p>
    <w:p w14:paraId="3D814953" w14:textId="6EE27822" w:rsidR="00D14C60" w:rsidRPr="00E0123B" w:rsidRDefault="00D14C60" w:rsidP="00D14C60">
      <w:pPr>
        <w:pStyle w:val="ListParagraph"/>
        <w:numPr>
          <w:ilvl w:val="0"/>
          <w:numId w:val="2"/>
        </w:numPr>
        <w:spacing w:before="100" w:beforeAutospacing="1" w:after="240"/>
        <w:rPr>
          <w:b/>
          <w:bCs/>
          <w:highlight w:val="yellow"/>
        </w:rPr>
      </w:pPr>
      <w:r w:rsidRPr="00E0123B">
        <w:rPr>
          <w:b/>
          <w:bCs/>
          <w:highlight w:val="yellow"/>
        </w:rPr>
        <w:t xml:space="preserve">Mar 01 </w:t>
      </w:r>
      <w:r w:rsidRPr="00E0123B">
        <w:rPr>
          <w:b/>
          <w:bCs/>
          <w:highlight w:val="yellow"/>
        </w:rPr>
        <w:tab/>
      </w:r>
      <w:r w:rsidRPr="00E0123B">
        <w:rPr>
          <w:b/>
          <w:bCs/>
          <w:highlight w:val="yellow"/>
        </w:rPr>
        <w:tab/>
      </w:r>
      <w:r w:rsidRPr="00E0123B">
        <w:rPr>
          <w:b/>
          <w:bCs/>
          <w:highlight w:val="yellow"/>
        </w:rPr>
        <w:tab/>
        <w:t xml:space="preserve">Monday </w:t>
      </w:r>
      <w:r w:rsidRPr="00E0123B">
        <w:rPr>
          <w:b/>
          <w:bCs/>
          <w:highlight w:val="yellow"/>
        </w:rPr>
        <w:tab/>
        <w:t>– MAC/PHY</w:t>
      </w:r>
      <w:r w:rsidRPr="00E0123B">
        <w:rPr>
          <w:b/>
          <w:bCs/>
          <w:highlight w:val="yellow"/>
        </w:rPr>
        <w:tab/>
      </w:r>
      <w:r w:rsidRPr="00E0123B">
        <w:rPr>
          <w:b/>
          <w:bCs/>
          <w:highlight w:val="yellow"/>
        </w:rPr>
        <w:tab/>
      </w:r>
      <w:r w:rsidRPr="00E0123B">
        <w:rPr>
          <w:b/>
          <w:bCs/>
          <w:highlight w:val="yellow"/>
        </w:rPr>
        <w:tab/>
        <w:t>19:00-2</w:t>
      </w:r>
      <w:r w:rsidR="00F00454" w:rsidRPr="00E0123B">
        <w:rPr>
          <w:b/>
          <w:bCs/>
          <w:highlight w:val="yellow"/>
        </w:rPr>
        <w:t>2</w:t>
      </w:r>
      <w:r w:rsidRPr="00E0123B">
        <w:rPr>
          <w:b/>
          <w:bCs/>
          <w:highlight w:val="yellow"/>
        </w:rPr>
        <w:t>:00 ET</w:t>
      </w:r>
    </w:p>
    <w:p w14:paraId="01BB79D4" w14:textId="0284D63F" w:rsidR="00D14C60" w:rsidRDefault="00D14C60" w:rsidP="00D14C60">
      <w:pPr>
        <w:pStyle w:val="ListParagraph"/>
        <w:numPr>
          <w:ilvl w:val="0"/>
          <w:numId w:val="2"/>
        </w:numPr>
        <w:spacing w:before="100" w:beforeAutospacing="1" w:after="240"/>
        <w:rPr>
          <w:b/>
          <w:bCs/>
        </w:rPr>
      </w:pPr>
      <w:r>
        <w:rPr>
          <w:b/>
          <w:bCs/>
        </w:rPr>
        <w:lastRenderedPageBreak/>
        <w:t>Mar</w:t>
      </w:r>
      <w:r w:rsidRPr="00E94BCE">
        <w:rPr>
          <w:b/>
          <w:bCs/>
        </w:rPr>
        <w:t xml:space="preserve"> </w:t>
      </w:r>
      <w:r>
        <w:rPr>
          <w:b/>
          <w:bCs/>
        </w:rPr>
        <w:t>03</w:t>
      </w:r>
      <w:r w:rsidRPr="00E94BCE">
        <w:rPr>
          <w:b/>
          <w:bCs/>
        </w:rPr>
        <w:tab/>
      </w:r>
      <w:r w:rsidRPr="00E94BCE">
        <w:rPr>
          <w:b/>
          <w:bCs/>
        </w:rPr>
        <w:tab/>
      </w:r>
      <w:r w:rsidRPr="00E94BCE">
        <w:rPr>
          <w:b/>
          <w:bCs/>
        </w:rPr>
        <w:tab/>
        <w:t>Wednesday</w:t>
      </w:r>
      <w:r w:rsidRPr="00E94BCE">
        <w:rPr>
          <w:b/>
          <w:bCs/>
        </w:rPr>
        <w:tab/>
        <w:t>– Joint</w:t>
      </w:r>
      <w:r w:rsidRPr="00E94BCE">
        <w:rPr>
          <w:b/>
          <w:bCs/>
        </w:rPr>
        <w:tab/>
      </w:r>
      <w:r w:rsidRPr="00E94BCE">
        <w:rPr>
          <w:b/>
          <w:bCs/>
        </w:rPr>
        <w:tab/>
      </w:r>
      <w:r w:rsidRPr="00E94BCE">
        <w:rPr>
          <w:b/>
          <w:bCs/>
        </w:rPr>
        <w:tab/>
      </w:r>
      <w:r w:rsidRPr="00E94BCE">
        <w:rPr>
          <w:b/>
          <w:bCs/>
        </w:rPr>
        <w:tab/>
        <w:t>10:00-12:00 ET</w:t>
      </w:r>
    </w:p>
    <w:p w14:paraId="1CEFFB1D" w14:textId="6A3E8A25" w:rsidR="00D14C60" w:rsidRPr="00D14C60" w:rsidRDefault="00D14C60" w:rsidP="00D14C60">
      <w:pPr>
        <w:pStyle w:val="ListParagraph"/>
        <w:numPr>
          <w:ilvl w:val="0"/>
          <w:numId w:val="2"/>
        </w:numPr>
        <w:spacing w:before="100" w:beforeAutospacing="1" w:after="240"/>
        <w:rPr>
          <w:b/>
          <w:bCs/>
        </w:rPr>
      </w:pPr>
      <w:r>
        <w:rPr>
          <w:b/>
          <w:bCs/>
        </w:rPr>
        <w:t>Mar</w:t>
      </w:r>
      <w:r w:rsidRPr="00D14C60">
        <w:rPr>
          <w:b/>
          <w:bCs/>
        </w:rPr>
        <w:t xml:space="preserve"> </w:t>
      </w:r>
      <w:r>
        <w:rPr>
          <w:b/>
          <w:bCs/>
        </w:rPr>
        <w:t>04</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10:00-12:00 ET</w:t>
      </w:r>
    </w:p>
    <w:p w14:paraId="26F17BFF" w14:textId="63040247" w:rsidR="00993E32" w:rsidRPr="00402778" w:rsidRDefault="00993E32" w:rsidP="00993E32">
      <w:pPr>
        <w:pStyle w:val="ListParagraph"/>
        <w:numPr>
          <w:ilvl w:val="0"/>
          <w:numId w:val="2"/>
        </w:numPr>
        <w:spacing w:before="100" w:beforeAutospacing="1" w:after="240"/>
        <w:rPr>
          <w:b/>
          <w:bCs/>
          <w:strike/>
          <w:highlight w:val="red"/>
        </w:rPr>
      </w:pPr>
      <w:r w:rsidRPr="00402778">
        <w:rPr>
          <w:b/>
          <w:bCs/>
          <w:strike/>
          <w:highlight w:val="red"/>
        </w:rPr>
        <w:t xml:space="preserve">Mar 08 </w:t>
      </w:r>
      <w:r w:rsidRPr="00402778">
        <w:rPr>
          <w:b/>
          <w:bCs/>
          <w:strike/>
          <w:highlight w:val="red"/>
        </w:rPr>
        <w:tab/>
      </w:r>
      <w:r w:rsidRPr="00402778">
        <w:rPr>
          <w:b/>
          <w:bCs/>
          <w:strike/>
          <w:highlight w:val="red"/>
        </w:rPr>
        <w:tab/>
      </w:r>
      <w:r w:rsidRPr="00402778">
        <w:rPr>
          <w:b/>
          <w:bCs/>
          <w:strike/>
          <w:highlight w:val="red"/>
        </w:rPr>
        <w:tab/>
        <w:t xml:space="preserve">Monday </w:t>
      </w:r>
      <w:r w:rsidRPr="00402778">
        <w:rPr>
          <w:b/>
          <w:bCs/>
          <w:strike/>
          <w:highlight w:val="red"/>
        </w:rPr>
        <w:tab/>
        <w:t>– MAC/PHY</w:t>
      </w:r>
      <w:r w:rsidRPr="00402778">
        <w:rPr>
          <w:b/>
          <w:bCs/>
          <w:strike/>
          <w:highlight w:val="red"/>
        </w:rPr>
        <w:tab/>
      </w:r>
      <w:r w:rsidRPr="00402778">
        <w:rPr>
          <w:b/>
          <w:bCs/>
          <w:strike/>
          <w:highlight w:val="red"/>
        </w:rPr>
        <w:tab/>
      </w:r>
      <w:r w:rsidRPr="00402778">
        <w:rPr>
          <w:b/>
          <w:bCs/>
          <w:strike/>
          <w:highlight w:val="red"/>
        </w:rPr>
        <w:tab/>
        <w:t>1</w:t>
      </w:r>
      <w:r w:rsidR="00BA1C9E" w:rsidRPr="00402778">
        <w:rPr>
          <w:b/>
          <w:bCs/>
          <w:strike/>
          <w:highlight w:val="red"/>
        </w:rPr>
        <w:t>0</w:t>
      </w:r>
      <w:r w:rsidRPr="00402778">
        <w:rPr>
          <w:b/>
          <w:bCs/>
          <w:strike/>
          <w:highlight w:val="red"/>
        </w:rPr>
        <w:t>:00-</w:t>
      </w:r>
      <w:r w:rsidR="00BA1C9E" w:rsidRPr="00402778">
        <w:rPr>
          <w:b/>
          <w:bCs/>
          <w:strike/>
          <w:highlight w:val="red"/>
        </w:rPr>
        <w:t>12</w:t>
      </w:r>
      <w:r w:rsidRPr="00402778">
        <w:rPr>
          <w:b/>
          <w:bCs/>
          <w:strike/>
          <w:highlight w:val="red"/>
        </w:rPr>
        <w:t>:00 ET</w:t>
      </w:r>
    </w:p>
    <w:p w14:paraId="192EA3E8" w14:textId="0071C2A3" w:rsidR="00993E32" w:rsidRPr="00402778" w:rsidRDefault="00993E32" w:rsidP="00993E32">
      <w:pPr>
        <w:pStyle w:val="ListParagraph"/>
        <w:numPr>
          <w:ilvl w:val="0"/>
          <w:numId w:val="2"/>
        </w:numPr>
        <w:spacing w:before="100" w:beforeAutospacing="1" w:after="240"/>
        <w:rPr>
          <w:b/>
          <w:bCs/>
          <w:strike/>
          <w:highlight w:val="red"/>
        </w:rPr>
      </w:pPr>
      <w:r w:rsidRPr="00402778">
        <w:rPr>
          <w:b/>
          <w:bCs/>
          <w:strike/>
          <w:highlight w:val="red"/>
        </w:rPr>
        <w:t>Mar 10</w:t>
      </w:r>
      <w:r w:rsidRPr="00402778">
        <w:rPr>
          <w:b/>
          <w:bCs/>
          <w:strike/>
          <w:highlight w:val="red"/>
        </w:rPr>
        <w:tab/>
      </w:r>
      <w:r w:rsidRPr="00402778">
        <w:rPr>
          <w:b/>
          <w:bCs/>
          <w:strike/>
          <w:highlight w:val="red"/>
        </w:rPr>
        <w:tab/>
      </w:r>
      <w:r w:rsidRPr="00402778">
        <w:rPr>
          <w:b/>
          <w:bCs/>
          <w:strike/>
          <w:highlight w:val="red"/>
        </w:rPr>
        <w:tab/>
        <w:t>Wednesday</w:t>
      </w:r>
      <w:r w:rsidRPr="00402778">
        <w:rPr>
          <w:b/>
          <w:bCs/>
          <w:strike/>
          <w:highlight w:val="red"/>
        </w:rPr>
        <w:tab/>
        <w:t>– Joint</w:t>
      </w:r>
      <w:r w:rsidRPr="00402778">
        <w:rPr>
          <w:b/>
          <w:bCs/>
          <w:strike/>
          <w:highlight w:val="red"/>
        </w:rPr>
        <w:tab/>
      </w:r>
      <w:r w:rsidR="00D35B2E" w:rsidRPr="00402778">
        <w:rPr>
          <w:b/>
          <w:bCs/>
          <w:strike/>
          <w:highlight w:val="red"/>
        </w:rPr>
        <w:t xml:space="preserve"> (Motions)</w:t>
      </w:r>
      <w:r w:rsidRPr="00402778">
        <w:rPr>
          <w:b/>
          <w:bCs/>
          <w:strike/>
          <w:highlight w:val="red"/>
        </w:rPr>
        <w:tab/>
      </w:r>
      <w:r w:rsidRPr="00402778">
        <w:rPr>
          <w:b/>
          <w:bCs/>
          <w:strike/>
          <w:highlight w:val="red"/>
        </w:rPr>
        <w:tab/>
        <w:t>10:00-12:00 ET</w:t>
      </w:r>
    </w:p>
    <w:p w14:paraId="2D52AC96" w14:textId="67C1AAF5" w:rsidR="00993E32" w:rsidRPr="00402778" w:rsidRDefault="00993E32" w:rsidP="00993E32">
      <w:pPr>
        <w:pStyle w:val="ListParagraph"/>
        <w:numPr>
          <w:ilvl w:val="0"/>
          <w:numId w:val="2"/>
        </w:numPr>
        <w:spacing w:before="100" w:beforeAutospacing="1" w:after="240"/>
        <w:rPr>
          <w:b/>
          <w:bCs/>
          <w:strike/>
          <w:highlight w:val="red"/>
        </w:rPr>
      </w:pPr>
      <w:r w:rsidRPr="00402778">
        <w:rPr>
          <w:b/>
          <w:bCs/>
          <w:strike/>
          <w:highlight w:val="red"/>
        </w:rPr>
        <w:t>Mar 11</w:t>
      </w:r>
      <w:r w:rsidRPr="00402778">
        <w:rPr>
          <w:b/>
          <w:bCs/>
          <w:strike/>
          <w:highlight w:val="red"/>
        </w:rPr>
        <w:tab/>
      </w:r>
      <w:r w:rsidRPr="00402778">
        <w:rPr>
          <w:b/>
          <w:bCs/>
          <w:strike/>
          <w:highlight w:val="red"/>
        </w:rPr>
        <w:tab/>
      </w:r>
      <w:r w:rsidRPr="00402778">
        <w:rPr>
          <w:b/>
          <w:bCs/>
          <w:strike/>
          <w:highlight w:val="red"/>
        </w:rPr>
        <w:tab/>
        <w:t xml:space="preserve">Thursday </w:t>
      </w:r>
      <w:r w:rsidRPr="00402778">
        <w:rPr>
          <w:b/>
          <w:bCs/>
          <w:strike/>
          <w:highlight w:val="red"/>
        </w:rPr>
        <w:tab/>
        <w:t>– MAC/PHY</w:t>
      </w:r>
      <w:r w:rsidRPr="00402778">
        <w:rPr>
          <w:b/>
          <w:bCs/>
          <w:strike/>
          <w:highlight w:val="red"/>
        </w:rPr>
        <w:tab/>
      </w:r>
      <w:r w:rsidRPr="00402778">
        <w:rPr>
          <w:b/>
          <w:bCs/>
          <w:strike/>
          <w:highlight w:val="red"/>
        </w:rPr>
        <w:tab/>
      </w:r>
      <w:r w:rsidRPr="00402778">
        <w:rPr>
          <w:b/>
          <w:bCs/>
          <w:strike/>
          <w:highlight w:val="red"/>
        </w:rPr>
        <w:tab/>
        <w:t>1</w:t>
      </w:r>
      <w:r w:rsidR="00BA1C9E" w:rsidRPr="00402778">
        <w:rPr>
          <w:b/>
          <w:bCs/>
          <w:strike/>
          <w:highlight w:val="red"/>
        </w:rPr>
        <w:t>9</w:t>
      </w:r>
      <w:r w:rsidRPr="00402778">
        <w:rPr>
          <w:b/>
          <w:bCs/>
          <w:strike/>
          <w:highlight w:val="red"/>
        </w:rPr>
        <w:t>:00-</w:t>
      </w:r>
      <w:r w:rsidR="00D33CCF" w:rsidRPr="00402778">
        <w:rPr>
          <w:b/>
          <w:bCs/>
          <w:strike/>
          <w:highlight w:val="red"/>
        </w:rPr>
        <w:t>2</w:t>
      </w:r>
      <w:r w:rsidR="00F00454" w:rsidRPr="00402778">
        <w:rPr>
          <w:b/>
          <w:bCs/>
          <w:strike/>
          <w:highlight w:val="red"/>
        </w:rPr>
        <w:t>2</w:t>
      </w:r>
      <w:r w:rsidRPr="00402778">
        <w:rPr>
          <w:b/>
          <w:bCs/>
          <w:strike/>
          <w:highlight w:val="red"/>
        </w:rPr>
        <w:t>:00 ET</w:t>
      </w:r>
    </w:p>
    <w:p w14:paraId="38C41927" w14:textId="7C32666C" w:rsidR="00FE6580" w:rsidRPr="007E4B4F" w:rsidRDefault="00FE6580" w:rsidP="00FE6580">
      <w:pPr>
        <w:pStyle w:val="Heading2"/>
      </w:pPr>
      <w:bookmarkStart w:id="0" w:name="_Ref64994672"/>
      <w:r>
        <w:t xml:space="preserve">Proposed </w:t>
      </w:r>
      <w:r w:rsidRPr="0001437F">
        <w:t xml:space="preserve">Teleconferences Plan for </w:t>
      </w:r>
      <w:r>
        <w:t>March to May</w:t>
      </w:r>
      <w:bookmarkEnd w:id="0"/>
    </w:p>
    <w:p w14:paraId="4AE4219C" w14:textId="25C65E84" w:rsidR="009F114A" w:rsidRPr="00D14C60" w:rsidRDefault="009F114A" w:rsidP="009F114A">
      <w:pPr>
        <w:pStyle w:val="ListParagraph"/>
        <w:numPr>
          <w:ilvl w:val="0"/>
          <w:numId w:val="2"/>
        </w:numPr>
        <w:spacing w:before="100" w:beforeAutospacing="1" w:after="240"/>
        <w:rPr>
          <w:b/>
          <w:bCs/>
        </w:rPr>
      </w:pPr>
      <w:r>
        <w:rPr>
          <w:b/>
          <w:bCs/>
        </w:rPr>
        <w:t>Mar</w:t>
      </w:r>
      <w:r w:rsidRPr="00D14C60">
        <w:rPr>
          <w:b/>
          <w:bCs/>
        </w:rPr>
        <w:t xml:space="preserve"> </w:t>
      </w:r>
      <w:r>
        <w:rPr>
          <w:b/>
          <w:bCs/>
        </w:rPr>
        <w:t>17</w:t>
      </w:r>
      <w:r w:rsidRPr="00D14C60">
        <w:rPr>
          <w:b/>
          <w:bCs/>
        </w:rPr>
        <w:tab/>
      </w:r>
      <w:r w:rsidRPr="00D14C60">
        <w:rPr>
          <w:b/>
          <w:bCs/>
        </w:rPr>
        <w:tab/>
      </w:r>
      <w:r w:rsidRPr="00D14C60">
        <w:rPr>
          <w:b/>
          <w:bCs/>
        </w:rPr>
        <w:tab/>
      </w:r>
      <w:r w:rsidR="00856FCF">
        <w:rPr>
          <w:b/>
          <w:bCs/>
        </w:rPr>
        <w:t>Wednesday</w:t>
      </w:r>
      <w:r w:rsidRPr="00D14C60">
        <w:rPr>
          <w:b/>
          <w:bCs/>
        </w:rPr>
        <w:t xml:space="preserve"> </w:t>
      </w:r>
      <w:r w:rsidRPr="00D14C60">
        <w:rPr>
          <w:b/>
          <w:bCs/>
        </w:rPr>
        <w:tab/>
        <w:t xml:space="preserve">– </w:t>
      </w:r>
      <w:r w:rsidR="005352FD">
        <w:rPr>
          <w:b/>
          <w:bCs/>
        </w:rPr>
        <w:t>MAC/PHY</w:t>
      </w:r>
      <w:r w:rsidRPr="00D14C60">
        <w:rPr>
          <w:b/>
          <w:bCs/>
        </w:rPr>
        <w:tab/>
      </w:r>
      <w:r w:rsidRPr="00D14C60">
        <w:rPr>
          <w:b/>
          <w:bCs/>
        </w:rPr>
        <w:tab/>
      </w:r>
      <w:r w:rsidR="00415F6E">
        <w:rPr>
          <w:b/>
          <w:bCs/>
        </w:rPr>
        <w:tab/>
      </w:r>
      <w:r w:rsidR="005352FD">
        <w:rPr>
          <w:b/>
          <w:bCs/>
        </w:rPr>
        <w:t>10</w:t>
      </w:r>
      <w:r w:rsidRPr="00D14C60">
        <w:rPr>
          <w:b/>
          <w:bCs/>
        </w:rPr>
        <w:t>:00-</w:t>
      </w:r>
      <w:r w:rsidR="005352FD">
        <w:rPr>
          <w:b/>
          <w:bCs/>
        </w:rPr>
        <w:t>12</w:t>
      </w:r>
      <w:r w:rsidRPr="00D14C60">
        <w:rPr>
          <w:b/>
          <w:bCs/>
        </w:rPr>
        <w:t>:00 ET</w:t>
      </w:r>
    </w:p>
    <w:p w14:paraId="5DE35D9D" w14:textId="0B80AE07" w:rsidR="00856FCF" w:rsidRDefault="00856FCF" w:rsidP="00856FCF">
      <w:pPr>
        <w:pStyle w:val="ListParagraph"/>
        <w:numPr>
          <w:ilvl w:val="0"/>
          <w:numId w:val="2"/>
        </w:numPr>
        <w:spacing w:before="100" w:beforeAutospacing="1" w:after="240"/>
        <w:rPr>
          <w:b/>
          <w:bCs/>
        </w:rPr>
      </w:pPr>
      <w:r>
        <w:rPr>
          <w:b/>
          <w:bCs/>
        </w:rPr>
        <w:t>Mar</w:t>
      </w:r>
      <w:r w:rsidRPr="00D14C60">
        <w:rPr>
          <w:b/>
          <w:bCs/>
        </w:rPr>
        <w:t xml:space="preserve"> </w:t>
      </w:r>
      <w:r>
        <w:rPr>
          <w:b/>
          <w:bCs/>
        </w:rPr>
        <w:t>18</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w:t>
      </w:r>
      <w:r w:rsidR="008C5D6B">
        <w:rPr>
          <w:b/>
          <w:bCs/>
        </w:rPr>
        <w:t>9</w:t>
      </w:r>
      <w:r w:rsidRPr="00D14C60">
        <w:rPr>
          <w:b/>
          <w:bCs/>
        </w:rPr>
        <w:t>:00-</w:t>
      </w:r>
      <w:r w:rsidR="00645A63">
        <w:rPr>
          <w:b/>
          <w:bCs/>
        </w:rPr>
        <w:t>22</w:t>
      </w:r>
      <w:r w:rsidRPr="00D14C60">
        <w:rPr>
          <w:b/>
          <w:bCs/>
        </w:rPr>
        <w:t>:00 ET</w:t>
      </w:r>
    </w:p>
    <w:p w14:paraId="528D8D99" w14:textId="7DE1A9B5" w:rsidR="00D157E5" w:rsidRPr="00D14C60" w:rsidRDefault="00D157E5" w:rsidP="00D157E5">
      <w:pPr>
        <w:pStyle w:val="ListParagraph"/>
        <w:numPr>
          <w:ilvl w:val="0"/>
          <w:numId w:val="2"/>
        </w:numPr>
        <w:spacing w:before="100" w:beforeAutospacing="1" w:after="240"/>
        <w:rPr>
          <w:b/>
          <w:bCs/>
        </w:rPr>
      </w:pPr>
      <w:r>
        <w:rPr>
          <w:b/>
          <w:bCs/>
        </w:rPr>
        <w:t>Mar</w:t>
      </w:r>
      <w:r w:rsidRPr="00D14C60">
        <w:rPr>
          <w:b/>
          <w:bCs/>
        </w:rPr>
        <w:t xml:space="preserve"> </w:t>
      </w:r>
      <w:r>
        <w:rPr>
          <w:b/>
          <w:bCs/>
        </w:rPr>
        <w:t>22</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t>1</w:t>
      </w:r>
      <w:r w:rsidR="0081133F">
        <w:rPr>
          <w:b/>
          <w:bCs/>
        </w:rPr>
        <w:t>9</w:t>
      </w:r>
      <w:r w:rsidRPr="00D14C60">
        <w:rPr>
          <w:b/>
          <w:bCs/>
        </w:rPr>
        <w:t>:00-</w:t>
      </w:r>
      <w:r w:rsidR="0081133F">
        <w:rPr>
          <w:b/>
          <w:bCs/>
        </w:rPr>
        <w:t>22</w:t>
      </w:r>
      <w:r w:rsidRPr="00D14C60">
        <w:rPr>
          <w:b/>
          <w:bCs/>
        </w:rPr>
        <w:t>:00 ET</w:t>
      </w:r>
    </w:p>
    <w:p w14:paraId="487F1836" w14:textId="0D715198" w:rsidR="00D157E5" w:rsidRPr="00CC119D" w:rsidRDefault="00D157E5" w:rsidP="00D157E5">
      <w:pPr>
        <w:pStyle w:val="ListParagraph"/>
        <w:numPr>
          <w:ilvl w:val="0"/>
          <w:numId w:val="2"/>
        </w:numPr>
        <w:spacing w:before="100" w:beforeAutospacing="1" w:after="240"/>
        <w:rPr>
          <w:b/>
          <w:bCs/>
        </w:rPr>
      </w:pPr>
      <w:r w:rsidRPr="00CC119D">
        <w:rPr>
          <w:b/>
          <w:bCs/>
        </w:rPr>
        <w:t>Mar 24</w:t>
      </w:r>
      <w:r w:rsidRPr="00CC119D">
        <w:rPr>
          <w:b/>
          <w:bCs/>
        </w:rPr>
        <w:tab/>
      </w:r>
      <w:r w:rsidRPr="00CC119D">
        <w:rPr>
          <w:b/>
          <w:bCs/>
        </w:rPr>
        <w:tab/>
      </w:r>
      <w:r w:rsidRPr="00CC119D">
        <w:rPr>
          <w:b/>
          <w:bCs/>
        </w:rPr>
        <w:tab/>
        <w:t xml:space="preserve">Wednesday </w:t>
      </w:r>
      <w:r w:rsidRPr="00CC119D">
        <w:rPr>
          <w:b/>
          <w:bCs/>
        </w:rPr>
        <w:tab/>
        <w:t xml:space="preserve">– </w:t>
      </w:r>
      <w:r w:rsidR="0081133F" w:rsidRPr="00CC119D">
        <w:rPr>
          <w:b/>
          <w:bCs/>
        </w:rPr>
        <w:t>Joint</w:t>
      </w:r>
      <w:r w:rsidR="0081133F" w:rsidRPr="00CC119D">
        <w:rPr>
          <w:b/>
          <w:bCs/>
        </w:rPr>
        <w:tab/>
      </w:r>
      <w:ins w:id="1" w:author="Alfred Aster" w:date="2021-02-24T11:32:00Z">
        <w:r w:rsidR="009F4391" w:rsidRPr="00CC119D">
          <w:rPr>
            <w:b/>
            <w:bCs/>
          </w:rPr>
          <w:t xml:space="preserve"> (Motions)</w:t>
        </w:r>
      </w:ins>
      <w:r w:rsidR="007D7B0A">
        <w:rPr>
          <w:b/>
          <w:bCs/>
        </w:rPr>
        <w:tab/>
      </w:r>
      <w:r w:rsidR="007D7B0A">
        <w:rPr>
          <w:b/>
          <w:bCs/>
        </w:rPr>
        <w:tab/>
      </w:r>
      <w:ins w:id="2" w:author="Alfred Aster" w:date="2021-02-24T10:22:00Z">
        <w:r w:rsidR="00123F2F" w:rsidRPr="00CC119D">
          <w:rPr>
            <w:b/>
            <w:bCs/>
          </w:rPr>
          <w:t>10:00-12:00</w:t>
        </w:r>
      </w:ins>
      <w:r w:rsidR="007D7B0A">
        <w:rPr>
          <w:b/>
          <w:bCs/>
        </w:rPr>
        <w:t xml:space="preserve"> </w:t>
      </w:r>
      <w:r w:rsidRPr="00CC119D">
        <w:rPr>
          <w:b/>
          <w:bCs/>
        </w:rPr>
        <w:t>ET</w:t>
      </w:r>
    </w:p>
    <w:p w14:paraId="4ED0AAF4" w14:textId="6D3AA5C5" w:rsidR="00D157E5" w:rsidRDefault="00D157E5" w:rsidP="00D157E5">
      <w:pPr>
        <w:pStyle w:val="ListParagraph"/>
        <w:numPr>
          <w:ilvl w:val="0"/>
          <w:numId w:val="2"/>
        </w:numPr>
        <w:spacing w:before="100" w:beforeAutospacing="1" w:after="240"/>
        <w:rPr>
          <w:b/>
          <w:bCs/>
        </w:rPr>
      </w:pPr>
      <w:r>
        <w:rPr>
          <w:b/>
          <w:bCs/>
        </w:rPr>
        <w:t>Mar</w:t>
      </w:r>
      <w:r w:rsidRPr="00D14C60">
        <w:rPr>
          <w:b/>
          <w:bCs/>
        </w:rPr>
        <w:t xml:space="preserve"> </w:t>
      </w:r>
      <w:r>
        <w:rPr>
          <w:b/>
          <w:bCs/>
        </w:rPr>
        <w:t>25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w:t>
      </w:r>
      <w:r w:rsidR="00BD5147">
        <w:rPr>
          <w:b/>
          <w:bCs/>
        </w:rPr>
        <w:t>0</w:t>
      </w:r>
      <w:r w:rsidRPr="00D14C60">
        <w:rPr>
          <w:b/>
          <w:bCs/>
        </w:rPr>
        <w:t>:00-</w:t>
      </w:r>
      <w:r w:rsidR="00BD5147">
        <w:rPr>
          <w:b/>
          <w:bCs/>
        </w:rPr>
        <w:t>1</w:t>
      </w:r>
      <w:r>
        <w:rPr>
          <w:b/>
          <w:bCs/>
        </w:rPr>
        <w:t>2</w:t>
      </w:r>
      <w:r w:rsidRPr="00D14C60">
        <w:rPr>
          <w:b/>
          <w:bCs/>
        </w:rPr>
        <w:t>:00 ET</w:t>
      </w:r>
    </w:p>
    <w:p w14:paraId="4AF56A81" w14:textId="6E073503" w:rsidR="00BD5147" w:rsidRPr="00D14C60" w:rsidRDefault="00BD5147" w:rsidP="00BD5147">
      <w:pPr>
        <w:pStyle w:val="ListParagraph"/>
        <w:numPr>
          <w:ilvl w:val="0"/>
          <w:numId w:val="2"/>
        </w:numPr>
        <w:spacing w:before="100" w:beforeAutospacing="1" w:after="240"/>
        <w:rPr>
          <w:b/>
          <w:bCs/>
        </w:rPr>
      </w:pPr>
      <w:r>
        <w:rPr>
          <w:b/>
          <w:bCs/>
        </w:rPr>
        <w:t>Mar</w:t>
      </w:r>
      <w:r w:rsidRPr="00D14C60">
        <w:rPr>
          <w:b/>
          <w:bCs/>
        </w:rPr>
        <w:t xml:space="preserve"> </w:t>
      </w:r>
      <w:r>
        <w:rPr>
          <w:b/>
          <w:bCs/>
        </w:rPr>
        <w:t>2</w:t>
      </w:r>
      <w:r w:rsidR="000F07E3">
        <w:rPr>
          <w:b/>
          <w:bCs/>
        </w:rPr>
        <w:t>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t>1</w:t>
      </w:r>
      <w:r w:rsidR="000F07E3">
        <w:rPr>
          <w:b/>
          <w:bCs/>
        </w:rPr>
        <w:t>0</w:t>
      </w:r>
      <w:r w:rsidRPr="00D14C60">
        <w:rPr>
          <w:b/>
          <w:bCs/>
        </w:rPr>
        <w:t>:00-</w:t>
      </w:r>
      <w:r w:rsidR="000F07E3">
        <w:rPr>
          <w:b/>
          <w:bCs/>
        </w:rPr>
        <w:t>1</w:t>
      </w:r>
      <w:r>
        <w:rPr>
          <w:b/>
          <w:bCs/>
        </w:rPr>
        <w:t>2</w:t>
      </w:r>
      <w:r w:rsidRPr="00D14C60">
        <w:rPr>
          <w:b/>
          <w:bCs/>
        </w:rPr>
        <w:t>:00 ET</w:t>
      </w:r>
    </w:p>
    <w:p w14:paraId="4403A3D1" w14:textId="0A168050" w:rsidR="00BD5147" w:rsidRPr="00D14C60" w:rsidRDefault="00BD5147" w:rsidP="00BD5147">
      <w:pPr>
        <w:pStyle w:val="ListParagraph"/>
        <w:numPr>
          <w:ilvl w:val="0"/>
          <w:numId w:val="2"/>
        </w:numPr>
        <w:spacing w:before="100" w:beforeAutospacing="1" w:after="240"/>
        <w:rPr>
          <w:b/>
          <w:bCs/>
        </w:rPr>
      </w:pPr>
      <w:r>
        <w:rPr>
          <w:b/>
          <w:bCs/>
        </w:rPr>
        <w:t>Mar</w:t>
      </w:r>
      <w:r w:rsidRPr="00D14C60">
        <w:rPr>
          <w:b/>
          <w:bCs/>
        </w:rPr>
        <w:t xml:space="preserve"> </w:t>
      </w:r>
      <w:r w:rsidR="000F07E3">
        <w:rPr>
          <w:b/>
          <w:bCs/>
        </w:rPr>
        <w:t>31</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del w:id="3" w:author="Alfred Aster" w:date="2021-02-24T11:32:00Z">
        <w:r w:rsidR="00634153" w:rsidDel="0089185A">
          <w:rPr>
            <w:b/>
            <w:bCs/>
          </w:rPr>
          <w:delText xml:space="preserve"> (Motions)</w:delText>
        </w:r>
      </w:del>
      <w:r w:rsidRPr="00D14C60">
        <w:rPr>
          <w:b/>
          <w:bCs/>
        </w:rPr>
        <w:tab/>
      </w:r>
      <w:r>
        <w:rPr>
          <w:b/>
          <w:bCs/>
        </w:rPr>
        <w:tab/>
        <w:t>1</w:t>
      </w:r>
      <w:r w:rsidR="003230A8">
        <w:rPr>
          <w:b/>
          <w:bCs/>
        </w:rPr>
        <w:t>0</w:t>
      </w:r>
      <w:r w:rsidRPr="00D14C60">
        <w:rPr>
          <w:b/>
          <w:bCs/>
        </w:rPr>
        <w:t>:00-</w:t>
      </w:r>
      <w:r w:rsidR="003230A8">
        <w:rPr>
          <w:b/>
          <w:bCs/>
        </w:rPr>
        <w:t>12</w:t>
      </w:r>
      <w:r w:rsidRPr="00D14C60">
        <w:rPr>
          <w:b/>
          <w:bCs/>
        </w:rPr>
        <w:t>:00 ET</w:t>
      </w:r>
    </w:p>
    <w:p w14:paraId="5AB0514E" w14:textId="742B1A74" w:rsidR="00BD5147" w:rsidRPr="00441AEF" w:rsidRDefault="000F07E3" w:rsidP="00BD514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BD5147" w:rsidRPr="00441AEF">
        <w:rPr>
          <w:b/>
          <w:bCs/>
          <w:color w:val="FF0000"/>
          <w:highlight w:val="cyan"/>
        </w:rPr>
        <w:t xml:space="preserve"> </w:t>
      </w:r>
      <w:r w:rsidRPr="00441AEF">
        <w:rPr>
          <w:b/>
          <w:bCs/>
          <w:color w:val="FF0000"/>
          <w:highlight w:val="cyan"/>
        </w:rPr>
        <w:t>01</w:t>
      </w:r>
      <w:r w:rsidR="00BD5147" w:rsidRPr="00441AEF">
        <w:rPr>
          <w:b/>
          <w:bCs/>
          <w:color w:val="FF0000"/>
          <w:highlight w:val="cyan"/>
        </w:rPr>
        <w:tab/>
      </w:r>
      <w:r w:rsidR="00BD5147" w:rsidRPr="00441AEF">
        <w:rPr>
          <w:b/>
          <w:bCs/>
          <w:color w:val="FF0000"/>
          <w:highlight w:val="cyan"/>
        </w:rPr>
        <w:tab/>
      </w:r>
      <w:r w:rsidR="00BD5147" w:rsidRPr="00441AEF">
        <w:rPr>
          <w:b/>
          <w:bCs/>
          <w:color w:val="FF0000"/>
          <w:highlight w:val="cyan"/>
        </w:rPr>
        <w:tab/>
        <w:t xml:space="preserve">Thursday </w:t>
      </w:r>
      <w:r w:rsidR="00BD5147" w:rsidRPr="00441AEF">
        <w:rPr>
          <w:b/>
          <w:bCs/>
          <w:color w:val="FF0000"/>
          <w:highlight w:val="cyan"/>
        </w:rPr>
        <w:tab/>
        <w:t xml:space="preserve">– </w:t>
      </w:r>
      <w:r w:rsidR="007B131C" w:rsidRPr="00441AEF">
        <w:rPr>
          <w:b/>
          <w:bCs/>
          <w:color w:val="FF0000"/>
          <w:highlight w:val="cyan"/>
        </w:rPr>
        <w:t xml:space="preserve">No Conf Call </w:t>
      </w:r>
      <w:r w:rsidR="007B131C" w:rsidRPr="00441AEF">
        <w:rPr>
          <w:b/>
          <w:bCs/>
          <w:color w:val="FF0000"/>
          <w:highlight w:val="cyan"/>
        </w:rPr>
        <w:tab/>
      </w:r>
      <w:r w:rsidR="007B131C" w:rsidRPr="00441AEF">
        <w:rPr>
          <w:b/>
          <w:bCs/>
          <w:color w:val="FF0000"/>
          <w:highlight w:val="cyan"/>
        </w:rPr>
        <w:tab/>
      </w:r>
      <w:r w:rsidR="001D0BE0" w:rsidRPr="00441AEF">
        <w:rPr>
          <w:b/>
          <w:bCs/>
          <w:color w:val="FF0000"/>
          <w:highlight w:val="cyan"/>
        </w:rPr>
        <w:t>Holiday</w:t>
      </w:r>
    </w:p>
    <w:p w14:paraId="6788E207" w14:textId="77777777" w:rsidR="00C77277" w:rsidRPr="00441AEF" w:rsidRDefault="00D856F9" w:rsidP="00C7727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7D655B" w:rsidRPr="00441AEF">
        <w:rPr>
          <w:b/>
          <w:bCs/>
          <w:color w:val="FF0000"/>
          <w:highlight w:val="cyan"/>
        </w:rPr>
        <w:t xml:space="preserve"> </w:t>
      </w:r>
      <w:r w:rsidRPr="00441AEF">
        <w:rPr>
          <w:b/>
          <w:bCs/>
          <w:color w:val="FF0000"/>
          <w:highlight w:val="cyan"/>
        </w:rPr>
        <w:t>05</w:t>
      </w:r>
      <w:r w:rsidR="007D655B" w:rsidRPr="00441AEF">
        <w:rPr>
          <w:b/>
          <w:bCs/>
          <w:color w:val="FF0000"/>
          <w:highlight w:val="cyan"/>
        </w:rPr>
        <w:tab/>
      </w:r>
      <w:r w:rsidR="007D655B" w:rsidRPr="00441AEF">
        <w:rPr>
          <w:b/>
          <w:bCs/>
          <w:color w:val="FF0000"/>
          <w:highlight w:val="cyan"/>
        </w:rPr>
        <w:tab/>
      </w:r>
      <w:r w:rsidR="007D655B" w:rsidRPr="00441AEF">
        <w:rPr>
          <w:b/>
          <w:bCs/>
          <w:color w:val="FF0000"/>
          <w:highlight w:val="cyan"/>
        </w:rPr>
        <w:tab/>
        <w:t xml:space="preserve">Monday </w:t>
      </w:r>
      <w:r w:rsidR="007D655B" w:rsidRPr="00441AEF">
        <w:rPr>
          <w:b/>
          <w:bCs/>
          <w:color w:val="FF0000"/>
          <w:highlight w:val="cyan"/>
        </w:rPr>
        <w:tab/>
        <w:t xml:space="preserve">– </w:t>
      </w:r>
      <w:r w:rsidR="006E676A" w:rsidRPr="00441AEF">
        <w:rPr>
          <w:b/>
          <w:bCs/>
          <w:color w:val="FF0000"/>
          <w:highlight w:val="cyan"/>
        </w:rPr>
        <w:t xml:space="preserve">No Conf Call </w:t>
      </w:r>
      <w:r w:rsidR="006E676A" w:rsidRPr="00441AEF">
        <w:rPr>
          <w:b/>
          <w:bCs/>
          <w:color w:val="FF0000"/>
          <w:highlight w:val="cyan"/>
        </w:rPr>
        <w:tab/>
      </w:r>
      <w:r w:rsidR="006E676A" w:rsidRPr="00441AEF">
        <w:rPr>
          <w:b/>
          <w:bCs/>
          <w:color w:val="FF0000"/>
          <w:highlight w:val="cyan"/>
        </w:rPr>
        <w:tab/>
      </w:r>
      <w:r w:rsidR="0015175C" w:rsidRPr="00441AEF">
        <w:rPr>
          <w:b/>
          <w:bCs/>
          <w:color w:val="FF0000"/>
          <w:highlight w:val="cyan"/>
        </w:rPr>
        <w:t>Holiday</w:t>
      </w:r>
      <w:r w:rsidR="00C77277" w:rsidRPr="00441AEF">
        <w:rPr>
          <w:b/>
          <w:bCs/>
          <w:color w:val="FF0000"/>
          <w:highlight w:val="cyan"/>
        </w:rPr>
        <w:t xml:space="preserve"> </w:t>
      </w:r>
    </w:p>
    <w:p w14:paraId="1CE6D036" w14:textId="42BA7E40" w:rsidR="007D655B" w:rsidRPr="00441AEF" w:rsidRDefault="008F40DB" w:rsidP="00C77277">
      <w:pPr>
        <w:pStyle w:val="ListParagraph"/>
        <w:numPr>
          <w:ilvl w:val="0"/>
          <w:numId w:val="2"/>
        </w:numPr>
        <w:spacing w:before="100" w:beforeAutospacing="1" w:after="240"/>
        <w:rPr>
          <w:b/>
          <w:bCs/>
          <w:highlight w:val="cyan"/>
        </w:rPr>
      </w:pPr>
      <w:r w:rsidRPr="00441AEF">
        <w:rPr>
          <w:b/>
          <w:bCs/>
          <w:color w:val="FF0000"/>
          <w:highlight w:val="cyan"/>
        </w:rPr>
        <w:t>Apr</w:t>
      </w:r>
      <w:r w:rsidR="007D655B" w:rsidRPr="00441AEF">
        <w:rPr>
          <w:b/>
          <w:bCs/>
          <w:color w:val="FF0000"/>
          <w:highlight w:val="cyan"/>
        </w:rPr>
        <w:t xml:space="preserve"> </w:t>
      </w:r>
      <w:r w:rsidR="00A70415" w:rsidRPr="00441AEF">
        <w:rPr>
          <w:b/>
          <w:bCs/>
          <w:color w:val="FF0000"/>
          <w:highlight w:val="cyan"/>
        </w:rPr>
        <w:t>07</w:t>
      </w:r>
      <w:r w:rsidR="007D655B" w:rsidRPr="00441AEF">
        <w:rPr>
          <w:b/>
          <w:bCs/>
          <w:color w:val="FF0000"/>
          <w:highlight w:val="cyan"/>
        </w:rPr>
        <w:tab/>
      </w:r>
      <w:r w:rsidR="007D655B" w:rsidRPr="00441AEF">
        <w:rPr>
          <w:b/>
          <w:bCs/>
          <w:color w:val="FF0000"/>
          <w:highlight w:val="cyan"/>
        </w:rPr>
        <w:tab/>
      </w:r>
      <w:r w:rsidR="007D655B" w:rsidRPr="00441AEF">
        <w:rPr>
          <w:b/>
          <w:bCs/>
          <w:color w:val="FF0000"/>
          <w:highlight w:val="cyan"/>
        </w:rPr>
        <w:tab/>
        <w:t xml:space="preserve">Wednesday </w:t>
      </w:r>
      <w:r w:rsidR="007D655B" w:rsidRPr="00441AEF">
        <w:rPr>
          <w:b/>
          <w:bCs/>
          <w:color w:val="FF0000"/>
          <w:highlight w:val="cyan"/>
        </w:rPr>
        <w:tab/>
        <w:t xml:space="preserve">– </w:t>
      </w:r>
      <w:r w:rsidR="006E676A" w:rsidRPr="00441AEF">
        <w:rPr>
          <w:b/>
          <w:bCs/>
          <w:color w:val="FF0000"/>
          <w:highlight w:val="cyan"/>
        </w:rPr>
        <w:t xml:space="preserve">No Conf Call </w:t>
      </w:r>
      <w:r w:rsidR="006E676A" w:rsidRPr="00441AEF">
        <w:rPr>
          <w:b/>
          <w:bCs/>
          <w:color w:val="FF0000"/>
          <w:highlight w:val="cyan"/>
        </w:rPr>
        <w:tab/>
      </w:r>
      <w:r w:rsidR="006E676A" w:rsidRPr="00441AEF">
        <w:rPr>
          <w:b/>
          <w:bCs/>
          <w:color w:val="FF0000"/>
          <w:highlight w:val="cyan"/>
        </w:rPr>
        <w:tab/>
      </w:r>
      <w:r w:rsidR="007B131C" w:rsidRPr="00441AEF">
        <w:rPr>
          <w:b/>
          <w:bCs/>
          <w:color w:val="FF0000"/>
          <w:highlight w:val="cyan"/>
        </w:rPr>
        <w:t>Holiday</w:t>
      </w:r>
    </w:p>
    <w:p w14:paraId="5DCE6954" w14:textId="00DA0C45" w:rsidR="007D655B" w:rsidRDefault="007D655B" w:rsidP="007D655B">
      <w:pPr>
        <w:pStyle w:val="ListParagraph"/>
        <w:numPr>
          <w:ilvl w:val="0"/>
          <w:numId w:val="2"/>
        </w:numPr>
        <w:spacing w:before="100" w:beforeAutospacing="1" w:after="240"/>
        <w:rPr>
          <w:b/>
          <w:bCs/>
        </w:rPr>
      </w:pPr>
      <w:r>
        <w:rPr>
          <w:b/>
          <w:bCs/>
        </w:rPr>
        <w:t>Apr</w:t>
      </w:r>
      <w:r w:rsidRPr="00D14C60">
        <w:rPr>
          <w:b/>
          <w:bCs/>
        </w:rPr>
        <w:t xml:space="preserve"> </w:t>
      </w:r>
      <w:r w:rsidR="00A70415">
        <w:rPr>
          <w:b/>
          <w:bCs/>
        </w:rPr>
        <w:t>08</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w:t>
      </w:r>
      <w:r w:rsidR="0017109D">
        <w:rPr>
          <w:b/>
          <w:bCs/>
        </w:rPr>
        <w:t>0</w:t>
      </w:r>
      <w:r w:rsidRPr="00D14C60">
        <w:rPr>
          <w:b/>
          <w:bCs/>
        </w:rPr>
        <w:t>:00-</w:t>
      </w:r>
      <w:r w:rsidR="0017109D">
        <w:rPr>
          <w:b/>
          <w:bCs/>
        </w:rPr>
        <w:t>1</w:t>
      </w:r>
      <w:r>
        <w:rPr>
          <w:b/>
          <w:bCs/>
        </w:rPr>
        <w:t>2</w:t>
      </w:r>
      <w:r w:rsidRPr="00D14C60">
        <w:rPr>
          <w:b/>
          <w:bCs/>
        </w:rPr>
        <w:t>:00 ET</w:t>
      </w:r>
    </w:p>
    <w:p w14:paraId="6C88BC0C" w14:textId="2361F3FE"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12</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t>10</w:t>
      </w:r>
      <w:r w:rsidRPr="00D14C60">
        <w:rPr>
          <w:b/>
          <w:bCs/>
        </w:rPr>
        <w:t>:00-</w:t>
      </w:r>
      <w:r>
        <w:rPr>
          <w:b/>
          <w:bCs/>
        </w:rPr>
        <w:t>12</w:t>
      </w:r>
      <w:r w:rsidRPr="00D14C60">
        <w:rPr>
          <w:b/>
          <w:bCs/>
        </w:rPr>
        <w:t>:00 ET</w:t>
      </w:r>
    </w:p>
    <w:p w14:paraId="54A2FB7D" w14:textId="52C6E28C"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14</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w:t>
      </w:r>
      <w:r w:rsidRPr="00D14C60">
        <w:rPr>
          <w:b/>
          <w:bCs/>
        </w:rPr>
        <w:tab/>
      </w:r>
      <w:r>
        <w:rPr>
          <w:b/>
          <w:bCs/>
        </w:rPr>
        <w:tab/>
        <w:t>10</w:t>
      </w:r>
      <w:r w:rsidRPr="00D14C60">
        <w:rPr>
          <w:b/>
          <w:bCs/>
        </w:rPr>
        <w:t>:00-</w:t>
      </w:r>
      <w:r>
        <w:rPr>
          <w:b/>
          <w:bCs/>
        </w:rPr>
        <w:t>12</w:t>
      </w:r>
      <w:r w:rsidRPr="00D14C60">
        <w:rPr>
          <w:b/>
          <w:bCs/>
        </w:rPr>
        <w:t>:00 ET</w:t>
      </w:r>
    </w:p>
    <w:p w14:paraId="0B96D03E" w14:textId="62ABA1FA" w:rsidR="00E544C9"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w:t>
      </w:r>
      <w:r>
        <w:rPr>
          <w:b/>
          <w:bCs/>
        </w:rPr>
        <w:t>9</w:t>
      </w:r>
      <w:r w:rsidRPr="00D14C60">
        <w:rPr>
          <w:b/>
          <w:bCs/>
        </w:rPr>
        <w:t>:00-</w:t>
      </w:r>
      <w:r>
        <w:rPr>
          <w:b/>
          <w:bCs/>
        </w:rPr>
        <w:t>22</w:t>
      </w:r>
      <w:r w:rsidRPr="00D14C60">
        <w:rPr>
          <w:b/>
          <w:bCs/>
        </w:rPr>
        <w:t>:00 ET</w:t>
      </w:r>
    </w:p>
    <w:p w14:paraId="0D0DDCD2" w14:textId="3391B638"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sidR="00284A46">
        <w:rPr>
          <w:b/>
          <w:bCs/>
        </w:rPr>
        <w:t>19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5C0EEC">
        <w:rPr>
          <w:b/>
          <w:bCs/>
        </w:rPr>
        <w:t>19</w:t>
      </w:r>
      <w:r w:rsidR="005C0EEC" w:rsidRPr="00D14C60">
        <w:rPr>
          <w:b/>
          <w:bCs/>
        </w:rPr>
        <w:t>:00-</w:t>
      </w:r>
      <w:r w:rsidR="005C0EEC">
        <w:rPr>
          <w:b/>
          <w:bCs/>
        </w:rPr>
        <w:t>22</w:t>
      </w:r>
      <w:r w:rsidR="005C0EEC" w:rsidRPr="00D14C60">
        <w:rPr>
          <w:b/>
          <w:bCs/>
        </w:rPr>
        <w:t>:00 ET</w:t>
      </w:r>
    </w:p>
    <w:p w14:paraId="67DD2D6B" w14:textId="623F9A13" w:rsidR="00E544C9" w:rsidRPr="00CC119D" w:rsidRDefault="00E544C9" w:rsidP="00E544C9">
      <w:pPr>
        <w:pStyle w:val="ListParagraph"/>
        <w:numPr>
          <w:ilvl w:val="0"/>
          <w:numId w:val="2"/>
        </w:numPr>
        <w:spacing w:before="100" w:beforeAutospacing="1" w:after="240"/>
        <w:rPr>
          <w:b/>
          <w:bCs/>
        </w:rPr>
      </w:pPr>
      <w:r w:rsidRPr="00CC119D">
        <w:rPr>
          <w:b/>
          <w:bCs/>
        </w:rPr>
        <w:t xml:space="preserve">Apr </w:t>
      </w:r>
      <w:r w:rsidR="00284A46" w:rsidRPr="00CC119D">
        <w:rPr>
          <w:b/>
          <w:bCs/>
        </w:rPr>
        <w:t>21</w:t>
      </w:r>
      <w:r w:rsidRPr="00CC119D">
        <w:rPr>
          <w:b/>
          <w:bCs/>
        </w:rPr>
        <w:tab/>
      </w:r>
      <w:r w:rsidRPr="00CC119D">
        <w:rPr>
          <w:b/>
          <w:bCs/>
        </w:rPr>
        <w:tab/>
      </w:r>
      <w:r w:rsidRPr="00CC119D">
        <w:rPr>
          <w:b/>
          <w:bCs/>
        </w:rPr>
        <w:tab/>
        <w:t xml:space="preserve">Wednesday </w:t>
      </w:r>
      <w:r w:rsidRPr="00CC119D">
        <w:rPr>
          <w:b/>
          <w:bCs/>
        </w:rPr>
        <w:tab/>
        <w:t>– Joint</w:t>
      </w:r>
      <w:r w:rsidRPr="00CC119D">
        <w:rPr>
          <w:b/>
          <w:bCs/>
        </w:rPr>
        <w:tab/>
      </w:r>
      <w:r w:rsidR="00634153" w:rsidRPr="00CC119D">
        <w:rPr>
          <w:b/>
          <w:bCs/>
        </w:rPr>
        <w:tab/>
      </w:r>
      <w:r w:rsidR="007D7B0A">
        <w:rPr>
          <w:b/>
          <w:bCs/>
        </w:rPr>
        <w:tab/>
      </w:r>
      <w:r w:rsidRPr="00CC119D">
        <w:rPr>
          <w:b/>
          <w:bCs/>
        </w:rPr>
        <w:tab/>
      </w:r>
      <w:ins w:id="4" w:author="Alfred Aster" w:date="2021-02-24T10:22:00Z">
        <w:r w:rsidR="00123F2F" w:rsidRPr="00CC119D">
          <w:rPr>
            <w:b/>
            <w:bCs/>
          </w:rPr>
          <w:t xml:space="preserve">10:00-12:00 </w:t>
        </w:r>
      </w:ins>
      <w:r w:rsidR="00DC0D49" w:rsidRPr="00CC119D">
        <w:rPr>
          <w:b/>
          <w:bCs/>
        </w:rPr>
        <w:t>ET</w:t>
      </w:r>
    </w:p>
    <w:p w14:paraId="79D37030" w14:textId="26677152" w:rsidR="005C0EEC" w:rsidRPr="003D7472" w:rsidRDefault="00E544C9" w:rsidP="003D7472">
      <w:pPr>
        <w:pStyle w:val="ListParagraph"/>
        <w:numPr>
          <w:ilvl w:val="0"/>
          <w:numId w:val="2"/>
        </w:numPr>
        <w:spacing w:before="100" w:beforeAutospacing="1" w:after="240"/>
        <w:rPr>
          <w:b/>
          <w:bCs/>
        </w:rPr>
      </w:pPr>
      <w:r>
        <w:rPr>
          <w:b/>
          <w:bCs/>
        </w:rPr>
        <w:t>Apr</w:t>
      </w:r>
      <w:r w:rsidRPr="00D14C60">
        <w:rPr>
          <w:b/>
          <w:bCs/>
        </w:rPr>
        <w:t xml:space="preserve"> </w:t>
      </w:r>
      <w:r w:rsidR="00284A46">
        <w:rPr>
          <w:b/>
          <w:bCs/>
        </w:rPr>
        <w:t>22</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5C0EEC">
        <w:rPr>
          <w:b/>
          <w:bCs/>
        </w:rPr>
        <w:t>10</w:t>
      </w:r>
      <w:r w:rsidR="005C0EEC" w:rsidRPr="00D14C60">
        <w:rPr>
          <w:b/>
          <w:bCs/>
        </w:rPr>
        <w:t>:00-</w:t>
      </w:r>
      <w:r w:rsidR="005C0EEC">
        <w:rPr>
          <w:b/>
          <w:bCs/>
        </w:rPr>
        <w:t>12</w:t>
      </w:r>
      <w:r w:rsidR="005C0EEC" w:rsidRPr="00D14C60">
        <w:rPr>
          <w:b/>
          <w:bCs/>
        </w:rPr>
        <w:t>:00 ET</w:t>
      </w:r>
    </w:p>
    <w:p w14:paraId="7AAC1D0D" w14:textId="1C756E45"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26</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t>10</w:t>
      </w:r>
      <w:r w:rsidRPr="00D14C60">
        <w:rPr>
          <w:b/>
          <w:bCs/>
        </w:rPr>
        <w:t>:00-</w:t>
      </w:r>
      <w:r>
        <w:rPr>
          <w:b/>
          <w:bCs/>
        </w:rPr>
        <w:t>12</w:t>
      </w:r>
      <w:r w:rsidRPr="00D14C60">
        <w:rPr>
          <w:b/>
          <w:bCs/>
        </w:rPr>
        <w:t>:00 ET</w:t>
      </w:r>
    </w:p>
    <w:p w14:paraId="37E3624D" w14:textId="2B7523AB"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28</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 </w:t>
      </w:r>
      <w:r w:rsidRPr="00D14C60">
        <w:rPr>
          <w:b/>
          <w:bCs/>
        </w:rPr>
        <w:tab/>
      </w:r>
      <w:r>
        <w:rPr>
          <w:b/>
          <w:bCs/>
        </w:rPr>
        <w:tab/>
        <w:t>10</w:t>
      </w:r>
      <w:r w:rsidRPr="00D14C60">
        <w:rPr>
          <w:b/>
          <w:bCs/>
        </w:rPr>
        <w:t>:00-</w:t>
      </w:r>
      <w:r>
        <w:rPr>
          <w:b/>
          <w:bCs/>
        </w:rPr>
        <w:t>12</w:t>
      </w:r>
      <w:r w:rsidRPr="00D14C60">
        <w:rPr>
          <w:b/>
          <w:bCs/>
        </w:rPr>
        <w:t>:00 ET</w:t>
      </w:r>
    </w:p>
    <w:p w14:paraId="679C8520" w14:textId="38B28AF3" w:rsidR="00284A46" w:rsidRPr="003D7472" w:rsidRDefault="00284A46" w:rsidP="002311F4">
      <w:pPr>
        <w:pStyle w:val="ListParagraph"/>
        <w:numPr>
          <w:ilvl w:val="0"/>
          <w:numId w:val="2"/>
        </w:numPr>
        <w:spacing w:before="100" w:beforeAutospacing="1" w:after="240"/>
        <w:rPr>
          <w:b/>
          <w:bCs/>
        </w:rPr>
      </w:pPr>
      <w:r>
        <w:rPr>
          <w:b/>
          <w:bCs/>
        </w:rPr>
        <w:t>Apr</w:t>
      </w:r>
      <w:r w:rsidRPr="00D14C60">
        <w:rPr>
          <w:b/>
          <w:bCs/>
        </w:rPr>
        <w:t xml:space="preserve"> </w:t>
      </w:r>
      <w:r>
        <w:rPr>
          <w:b/>
          <w:bCs/>
        </w:rPr>
        <w:t>29</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w:t>
      </w:r>
      <w:r>
        <w:rPr>
          <w:b/>
          <w:bCs/>
        </w:rPr>
        <w:t>9</w:t>
      </w:r>
      <w:r w:rsidRPr="00D14C60">
        <w:rPr>
          <w:b/>
          <w:bCs/>
        </w:rPr>
        <w:t>:00-</w:t>
      </w:r>
      <w:r>
        <w:rPr>
          <w:b/>
          <w:bCs/>
        </w:rPr>
        <w:t>22</w:t>
      </w:r>
      <w:r w:rsidRPr="00D14C60">
        <w:rPr>
          <w:b/>
          <w:bCs/>
        </w:rPr>
        <w:t>:00 ET</w:t>
      </w:r>
    </w:p>
    <w:p w14:paraId="520FECD9" w14:textId="4B85A58D" w:rsidR="0079106B" w:rsidRPr="00D14C60" w:rsidRDefault="0079106B" w:rsidP="0079106B">
      <w:pPr>
        <w:pStyle w:val="ListParagraph"/>
        <w:numPr>
          <w:ilvl w:val="0"/>
          <w:numId w:val="2"/>
        </w:numPr>
        <w:spacing w:before="100" w:beforeAutospacing="1" w:after="240"/>
        <w:rPr>
          <w:b/>
          <w:bCs/>
        </w:rPr>
      </w:pPr>
      <w:r>
        <w:rPr>
          <w:b/>
          <w:bCs/>
        </w:rPr>
        <w:t>May</w:t>
      </w:r>
      <w:r w:rsidRPr="00D14C60">
        <w:rPr>
          <w:b/>
          <w:bCs/>
        </w:rPr>
        <w:t xml:space="preserve"> </w:t>
      </w:r>
      <w:r w:rsidR="005E433D">
        <w:rPr>
          <w:b/>
          <w:bCs/>
        </w:rPr>
        <w:t>03</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t>19</w:t>
      </w:r>
      <w:r w:rsidRPr="00D14C60">
        <w:rPr>
          <w:b/>
          <w:bCs/>
        </w:rPr>
        <w:t>:00-</w:t>
      </w:r>
      <w:r>
        <w:rPr>
          <w:b/>
          <w:bCs/>
        </w:rPr>
        <w:t>22</w:t>
      </w:r>
      <w:r w:rsidRPr="00D14C60">
        <w:rPr>
          <w:b/>
          <w:bCs/>
        </w:rPr>
        <w:t>:00 ET</w:t>
      </w:r>
    </w:p>
    <w:p w14:paraId="47FE1BA5" w14:textId="44B6CA01" w:rsidR="0079106B" w:rsidRPr="00CC119D" w:rsidRDefault="005E433D" w:rsidP="0079106B">
      <w:pPr>
        <w:pStyle w:val="ListParagraph"/>
        <w:numPr>
          <w:ilvl w:val="0"/>
          <w:numId w:val="2"/>
        </w:numPr>
        <w:spacing w:before="100" w:beforeAutospacing="1" w:after="240"/>
        <w:rPr>
          <w:b/>
          <w:bCs/>
        </w:rPr>
      </w:pPr>
      <w:r w:rsidRPr="00CC119D">
        <w:rPr>
          <w:b/>
          <w:bCs/>
        </w:rPr>
        <w:t>May 05</w:t>
      </w:r>
      <w:r w:rsidR="0079106B" w:rsidRPr="00CC119D">
        <w:rPr>
          <w:b/>
          <w:bCs/>
        </w:rPr>
        <w:tab/>
      </w:r>
      <w:r w:rsidR="0079106B" w:rsidRPr="00CC119D">
        <w:rPr>
          <w:b/>
          <w:bCs/>
        </w:rPr>
        <w:tab/>
      </w:r>
      <w:r w:rsidR="0079106B" w:rsidRPr="00CC119D">
        <w:rPr>
          <w:b/>
          <w:bCs/>
        </w:rPr>
        <w:tab/>
        <w:t xml:space="preserve">Wednesday </w:t>
      </w:r>
      <w:r w:rsidR="0079106B" w:rsidRPr="00CC119D">
        <w:rPr>
          <w:b/>
          <w:bCs/>
        </w:rPr>
        <w:tab/>
        <w:t>– Joint</w:t>
      </w:r>
      <w:r w:rsidR="0079106B" w:rsidRPr="00CC119D">
        <w:rPr>
          <w:b/>
          <w:bCs/>
        </w:rPr>
        <w:tab/>
      </w:r>
      <w:r w:rsidR="0079106B" w:rsidRPr="00CC119D">
        <w:rPr>
          <w:b/>
          <w:bCs/>
        </w:rPr>
        <w:tab/>
      </w:r>
      <w:r w:rsidR="007D7B0A">
        <w:rPr>
          <w:b/>
          <w:bCs/>
        </w:rPr>
        <w:tab/>
      </w:r>
      <w:r w:rsidR="0079106B" w:rsidRPr="00CC119D">
        <w:rPr>
          <w:b/>
          <w:bCs/>
        </w:rPr>
        <w:tab/>
      </w:r>
      <w:ins w:id="5" w:author="Alfred Aster" w:date="2021-02-24T10:23:00Z">
        <w:r w:rsidR="00123F2F" w:rsidRPr="00CC119D">
          <w:rPr>
            <w:b/>
            <w:bCs/>
          </w:rPr>
          <w:t xml:space="preserve">10:00-12:00 </w:t>
        </w:r>
        <w:proofErr w:type="spellStart"/>
        <w:r w:rsidR="00C43499" w:rsidRPr="00CC119D">
          <w:rPr>
            <w:b/>
            <w:bCs/>
          </w:rPr>
          <w:t>s</w:t>
        </w:r>
      </w:ins>
      <w:r w:rsidR="00DC0D49" w:rsidRPr="00CC119D">
        <w:rPr>
          <w:b/>
          <w:bCs/>
        </w:rPr>
        <w:t>ET</w:t>
      </w:r>
      <w:proofErr w:type="spellEnd"/>
    </w:p>
    <w:p w14:paraId="472E8B81" w14:textId="3F09CD05" w:rsidR="004734F3" w:rsidRPr="001D2F34" w:rsidRDefault="005E433D" w:rsidP="002311F4">
      <w:pPr>
        <w:pStyle w:val="ListParagraph"/>
        <w:numPr>
          <w:ilvl w:val="0"/>
          <w:numId w:val="2"/>
        </w:numPr>
        <w:spacing w:before="100" w:beforeAutospacing="1" w:after="240"/>
        <w:rPr>
          <w:b/>
          <w:bCs/>
        </w:rPr>
      </w:pPr>
      <w:r>
        <w:rPr>
          <w:b/>
          <w:bCs/>
        </w:rPr>
        <w:t>May</w:t>
      </w:r>
      <w:r w:rsidRPr="00D14C60">
        <w:rPr>
          <w:b/>
          <w:bCs/>
        </w:rPr>
        <w:t xml:space="preserve"> </w:t>
      </w:r>
      <w:r>
        <w:rPr>
          <w:b/>
          <w:bCs/>
        </w:rPr>
        <w:t>06</w:t>
      </w:r>
      <w:r w:rsidR="0079106B" w:rsidRPr="00D14C60">
        <w:rPr>
          <w:b/>
          <w:bCs/>
        </w:rPr>
        <w:tab/>
      </w:r>
      <w:r w:rsidR="0079106B" w:rsidRPr="00D14C60">
        <w:rPr>
          <w:b/>
          <w:bCs/>
        </w:rPr>
        <w:tab/>
      </w:r>
      <w:r w:rsidR="0079106B" w:rsidRPr="00D14C60">
        <w:rPr>
          <w:b/>
          <w:bCs/>
        </w:rPr>
        <w:tab/>
        <w:t>Thursday</w:t>
      </w:r>
      <w:r w:rsidR="0079106B" w:rsidRPr="00D14C60">
        <w:rPr>
          <w:b/>
          <w:bCs/>
        </w:rPr>
        <w:tab/>
        <w:t>– MAC/PHY</w:t>
      </w:r>
      <w:r w:rsidR="0079106B" w:rsidRPr="00D14C60">
        <w:rPr>
          <w:b/>
          <w:bCs/>
        </w:rPr>
        <w:tab/>
      </w:r>
      <w:r w:rsidR="0079106B" w:rsidRPr="00D14C60">
        <w:rPr>
          <w:b/>
          <w:bCs/>
        </w:rPr>
        <w:tab/>
      </w:r>
      <w:r w:rsidR="0079106B" w:rsidRPr="00D14C60">
        <w:rPr>
          <w:b/>
          <w:bCs/>
        </w:rPr>
        <w:tab/>
      </w:r>
      <w:r w:rsidR="0079106B">
        <w:rPr>
          <w:b/>
          <w:bCs/>
        </w:rPr>
        <w:t>10</w:t>
      </w:r>
      <w:r w:rsidR="0079106B" w:rsidRPr="00D14C60">
        <w:rPr>
          <w:b/>
          <w:bCs/>
        </w:rPr>
        <w:t>:00-</w:t>
      </w:r>
      <w:r w:rsidR="0079106B">
        <w:rPr>
          <w:b/>
          <w:bCs/>
        </w:rPr>
        <w:t>12</w:t>
      </w:r>
      <w:r w:rsidR="0079106B" w:rsidRPr="00D14C60">
        <w:rPr>
          <w:b/>
          <w:bCs/>
        </w:rPr>
        <w:t>:00 ET</w:t>
      </w:r>
    </w:p>
    <w:p w14:paraId="71327BCB" w14:textId="77777777" w:rsidR="00FE6580" w:rsidRDefault="00FE6580" w:rsidP="002311F4">
      <w:pPr>
        <w:rPr>
          <w:b/>
          <w:bCs/>
          <w:sz w:val="24"/>
          <w:szCs w:val="22"/>
        </w:rPr>
      </w:pP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780"/>
        <w:gridCol w:w="1710"/>
        <w:gridCol w:w="1440"/>
        <w:gridCol w:w="1620"/>
        <w:gridCol w:w="540"/>
      </w:tblGrid>
      <w:tr w:rsidR="007F563D" w:rsidRPr="00392D4C" w14:paraId="3E7956FC" w14:textId="77777777" w:rsidTr="003C09F8">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DC302B" w:rsidRDefault="007F563D" w:rsidP="00CA09D1">
            <w:pPr>
              <w:jc w:val="center"/>
              <w:rPr>
                <w:sz w:val="20"/>
                <w:lang w:val="en-US"/>
              </w:rPr>
            </w:pPr>
            <w:r w:rsidRPr="00DC302B">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DC302B" w:rsidRDefault="007F563D" w:rsidP="00CA09D1">
            <w:pPr>
              <w:rPr>
                <w:sz w:val="20"/>
                <w:lang w:val="en-US"/>
              </w:rPr>
            </w:pPr>
            <w:r w:rsidRPr="00DC302B">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DC302B" w:rsidRDefault="007F563D" w:rsidP="00CA09D1">
            <w:pPr>
              <w:jc w:val="center"/>
              <w:rPr>
                <w:sz w:val="20"/>
                <w:lang w:val="en-US"/>
              </w:rPr>
            </w:pPr>
            <w:r w:rsidRPr="00DC302B">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48CC71A9" w:rsidR="00393B70" w:rsidRPr="00651545" w:rsidRDefault="007F563D" w:rsidP="00651545">
            <w:pPr>
              <w:jc w:val="center"/>
              <w:rPr>
                <w:b/>
                <w:bCs/>
                <w:sz w:val="20"/>
                <w:lang w:val="en-US"/>
              </w:rPr>
            </w:pPr>
            <w:r w:rsidRPr="00DC302B">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DC302B" w:rsidRDefault="007F563D" w:rsidP="00CA09D1">
            <w:pPr>
              <w:jc w:val="center"/>
              <w:rPr>
                <w:sz w:val="20"/>
                <w:lang w:val="en-US"/>
              </w:rPr>
            </w:pPr>
            <w:r w:rsidRPr="00DC302B">
              <w:rPr>
                <w:b/>
                <w:bCs/>
                <w:sz w:val="20"/>
                <w:lang w:val="en-US"/>
              </w:rPr>
              <w:t>Topic</w:t>
            </w:r>
          </w:p>
        </w:tc>
        <w:tc>
          <w:tcPr>
            <w:tcW w:w="540" w:type="dxa"/>
            <w:tcBorders>
              <w:top w:val="single" w:sz="8" w:space="0" w:color="1B587C"/>
              <w:left w:val="single" w:sz="8" w:space="0" w:color="1B587C"/>
              <w:bottom w:val="single" w:sz="18" w:space="0" w:color="1B587C"/>
              <w:right w:val="single" w:sz="8" w:space="0" w:color="1B587C"/>
            </w:tcBorders>
          </w:tcPr>
          <w:p w14:paraId="6B051EBE" w14:textId="77777777" w:rsidR="007F563D" w:rsidRPr="00DC302B" w:rsidRDefault="007F563D" w:rsidP="00CA09D1">
            <w:pPr>
              <w:jc w:val="center"/>
              <w:rPr>
                <w:b/>
                <w:bCs/>
                <w:sz w:val="20"/>
                <w:lang w:val="en-US"/>
              </w:rPr>
            </w:pPr>
            <w:r w:rsidRPr="00DC302B">
              <w:rPr>
                <w:b/>
                <w:bCs/>
                <w:sz w:val="20"/>
                <w:lang w:val="en-US"/>
              </w:rPr>
              <w:t>Session</w:t>
            </w:r>
          </w:p>
        </w:tc>
      </w:tr>
      <w:tr w:rsidR="00B429E3" w:rsidRPr="002228E0" w14:paraId="4608E3E1"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7DF5DA6D" w:rsidR="009D4652" w:rsidRPr="007A19AB" w:rsidRDefault="007E23DB" w:rsidP="009D4652">
            <w:pPr>
              <w:jc w:val="center"/>
              <w:rPr>
                <w:strike/>
                <w:color w:val="FF0000"/>
                <w:sz w:val="20"/>
                <w:u w:val="single"/>
              </w:rPr>
            </w:pPr>
            <w:hyperlink r:id="rId11" w:history="1">
              <w:r w:rsidR="00B429E3" w:rsidRPr="007A19AB">
                <w:rPr>
                  <w:rStyle w:val="Hyperlink"/>
                  <w:strike/>
                  <w:color w:val="FF0000"/>
                  <w:sz w:val="20"/>
                </w:rPr>
                <w:t>1122r3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30FF5549" w:rsidR="00B429E3" w:rsidRPr="007A19AB" w:rsidRDefault="00B429E3" w:rsidP="00B429E3">
            <w:pPr>
              <w:rPr>
                <w:strike/>
                <w:color w:val="FF0000"/>
                <w:sz w:val="20"/>
              </w:rPr>
            </w:pPr>
            <w:r w:rsidRPr="007A19AB">
              <w:rPr>
                <w:strike/>
                <w:color w:val="FF0000"/>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4E77A0F1" w:rsidR="00B429E3" w:rsidRPr="007A19AB" w:rsidRDefault="00B429E3" w:rsidP="00B429E3">
            <w:pPr>
              <w:rPr>
                <w:strike/>
                <w:color w:val="FF0000"/>
                <w:sz w:val="20"/>
              </w:rPr>
            </w:pPr>
            <w:r w:rsidRPr="007A19AB">
              <w:rPr>
                <w:strike/>
                <w:color w:val="FF0000"/>
                <w:sz w:val="20"/>
              </w:rPr>
              <w:t>Joseph Levy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49F91" w14:textId="77777777" w:rsidR="009D4652" w:rsidRPr="007A19AB" w:rsidRDefault="007A19AB" w:rsidP="00D645E3">
            <w:pPr>
              <w:jc w:val="center"/>
              <w:rPr>
                <w:strike/>
                <w:color w:val="FF0000"/>
                <w:sz w:val="20"/>
              </w:rPr>
            </w:pPr>
            <w:r w:rsidRPr="007A19AB">
              <w:rPr>
                <w:strike/>
                <w:color w:val="FF0000"/>
                <w:sz w:val="20"/>
              </w:rPr>
              <w:t>Deleted</w:t>
            </w:r>
          </w:p>
          <w:p w14:paraId="231E750B" w14:textId="192EBA83" w:rsidR="007A19AB" w:rsidRPr="007A19AB" w:rsidRDefault="007A19AB" w:rsidP="00D645E3">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10B5854F" w:rsidR="00B429E3" w:rsidRPr="007A19AB" w:rsidRDefault="00B429E3" w:rsidP="00B429E3">
            <w:pPr>
              <w:rPr>
                <w:strike/>
                <w:color w:val="FF0000"/>
                <w:sz w:val="20"/>
              </w:rPr>
            </w:pPr>
            <w:r w:rsidRPr="007A19AB">
              <w:rPr>
                <w:strike/>
                <w:color w:val="FF000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6B8E1D5A" w14:textId="76244884" w:rsidR="00B429E3" w:rsidRPr="007A19AB" w:rsidRDefault="00B429E3" w:rsidP="00B429E3">
            <w:pPr>
              <w:jc w:val="center"/>
              <w:rPr>
                <w:strike/>
                <w:color w:val="FF0000"/>
                <w:sz w:val="20"/>
              </w:rPr>
            </w:pPr>
            <w:r w:rsidRPr="007A19AB">
              <w:rPr>
                <w:strike/>
                <w:color w:val="FF0000"/>
                <w:sz w:val="20"/>
              </w:rPr>
              <w:t>MAC</w:t>
            </w:r>
          </w:p>
        </w:tc>
      </w:tr>
      <w:tr w:rsidR="00BA331D" w:rsidRPr="002228E0" w14:paraId="5934D72B"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25920" w14:textId="1A7EE159" w:rsidR="00BA331D" w:rsidRPr="007A19AB" w:rsidRDefault="007E23DB" w:rsidP="00BA331D">
            <w:pPr>
              <w:jc w:val="center"/>
              <w:rPr>
                <w:color w:val="FF0000"/>
                <w:sz w:val="20"/>
              </w:rPr>
            </w:pPr>
            <w:hyperlink r:id="rId12" w:history="1">
              <w:r w:rsidR="00BA331D" w:rsidRPr="007A19AB">
                <w:rPr>
                  <w:rStyle w:val="Hyperlink"/>
                  <w:color w:val="FF0000"/>
                  <w:sz w:val="20"/>
                </w:rPr>
                <w:t>508r</w:t>
              </w:r>
            </w:hyperlink>
            <w:r w:rsidR="005809F6" w:rsidRPr="007A19AB">
              <w:rPr>
                <w:rStyle w:val="Hyperlink"/>
                <w:color w:val="FF0000"/>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1E0D6" w14:textId="459AF5BE" w:rsidR="00BA331D" w:rsidRPr="007A19AB" w:rsidRDefault="00BA331D" w:rsidP="00BA331D">
            <w:pPr>
              <w:rPr>
                <w:strike/>
                <w:color w:val="FF0000"/>
                <w:sz w:val="20"/>
              </w:rPr>
            </w:pPr>
            <w:r w:rsidRPr="007A19AB">
              <w:rPr>
                <w:strike/>
                <w:color w:val="FF0000"/>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B6523" w14:textId="64D25F79" w:rsidR="00BA331D" w:rsidRPr="007A19AB" w:rsidRDefault="00BA331D" w:rsidP="00BA331D">
            <w:pPr>
              <w:rPr>
                <w:strike/>
                <w:color w:val="FF0000"/>
                <w:sz w:val="20"/>
              </w:rPr>
            </w:pPr>
            <w:r w:rsidRPr="007A19AB">
              <w:rPr>
                <w:strike/>
                <w:color w:val="FF000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F68F1B" w14:textId="77777777" w:rsidR="007A19AB" w:rsidRPr="007A19AB" w:rsidRDefault="007A19AB" w:rsidP="007A19AB">
            <w:pPr>
              <w:jc w:val="center"/>
              <w:rPr>
                <w:strike/>
                <w:color w:val="FF0000"/>
                <w:sz w:val="20"/>
              </w:rPr>
            </w:pPr>
            <w:r w:rsidRPr="007A19AB">
              <w:rPr>
                <w:strike/>
                <w:color w:val="FF0000"/>
                <w:sz w:val="20"/>
              </w:rPr>
              <w:t>Deleted</w:t>
            </w:r>
          </w:p>
          <w:p w14:paraId="559398B3" w14:textId="1B323398" w:rsidR="009D4652" w:rsidRPr="007A19AB" w:rsidRDefault="007A19AB" w:rsidP="007A19AB">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F295" w14:textId="1A291659" w:rsidR="00BA331D" w:rsidRPr="007A19AB" w:rsidRDefault="00BA331D" w:rsidP="00BA331D">
            <w:pPr>
              <w:rPr>
                <w:strike/>
                <w:color w:val="FF0000"/>
                <w:sz w:val="20"/>
              </w:rPr>
            </w:pPr>
            <w:r w:rsidRPr="007A19AB">
              <w:rPr>
                <w:strike/>
                <w:color w:val="FF0000"/>
                <w:sz w:val="20"/>
              </w:rPr>
              <w:t>ML-</w:t>
            </w:r>
            <w:proofErr w:type="spellStart"/>
            <w:r w:rsidRPr="007A19AB">
              <w:rPr>
                <w:strike/>
                <w:color w:val="FF0000"/>
                <w:sz w:val="20"/>
              </w:rPr>
              <w:t>Mgmt</w:t>
            </w:r>
            <w:proofErr w:type="spellEnd"/>
          </w:p>
        </w:tc>
        <w:tc>
          <w:tcPr>
            <w:tcW w:w="540" w:type="dxa"/>
            <w:tcBorders>
              <w:top w:val="single" w:sz="8" w:space="0" w:color="1B587C"/>
              <w:left w:val="single" w:sz="8" w:space="0" w:color="1B587C"/>
              <w:bottom w:val="single" w:sz="8" w:space="0" w:color="1B587C"/>
              <w:right w:val="single" w:sz="8" w:space="0" w:color="1B587C"/>
            </w:tcBorders>
          </w:tcPr>
          <w:p w14:paraId="6E47F2A7" w14:textId="354B1765" w:rsidR="00BA331D" w:rsidRPr="007A19AB" w:rsidRDefault="00BA331D" w:rsidP="00BA331D">
            <w:pPr>
              <w:jc w:val="center"/>
              <w:rPr>
                <w:strike/>
                <w:color w:val="FF0000"/>
                <w:sz w:val="20"/>
              </w:rPr>
            </w:pPr>
            <w:r w:rsidRPr="007A19AB">
              <w:rPr>
                <w:strike/>
                <w:color w:val="FF0000"/>
                <w:sz w:val="20"/>
              </w:rPr>
              <w:t>MAC</w:t>
            </w:r>
          </w:p>
        </w:tc>
      </w:tr>
      <w:tr w:rsidR="00F22B39" w:rsidRPr="002228E0" w14:paraId="1E32518D"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3DC4A" w14:textId="6C959D18" w:rsidR="00F22B39" w:rsidRPr="00080A81" w:rsidRDefault="007E23DB" w:rsidP="00F22B39">
            <w:pPr>
              <w:jc w:val="center"/>
              <w:rPr>
                <w:color w:val="00B050"/>
                <w:sz w:val="20"/>
              </w:rPr>
            </w:pPr>
            <w:hyperlink r:id="rId13" w:history="1">
              <w:r w:rsidR="00F22B39" w:rsidRPr="00080A81">
                <w:rPr>
                  <w:rStyle w:val="Hyperlink"/>
                  <w:color w:val="00B050"/>
                  <w:sz w:val="20"/>
                </w:rPr>
                <w:t>1009r</w:t>
              </w:r>
              <w:r w:rsidR="006F15CE" w:rsidRPr="00080A81">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6CD4A" w14:textId="57A10FF3" w:rsidR="00F22B39" w:rsidRPr="00080A81" w:rsidRDefault="00F22B39" w:rsidP="00F22B39">
            <w:pPr>
              <w:rPr>
                <w:color w:val="00B050"/>
                <w:sz w:val="20"/>
              </w:rPr>
            </w:pPr>
            <w:r w:rsidRPr="00080A81">
              <w:rPr>
                <w:color w:val="00B050"/>
                <w:sz w:val="20"/>
              </w:rPr>
              <w:t>Multi-link hidden terminal-</w:t>
            </w:r>
            <w:proofErr w:type="spellStart"/>
            <w:r w:rsidRPr="00080A81">
              <w:rPr>
                <w:color w:val="00B05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E5185" w14:textId="58EDC042" w:rsidR="00F22B39" w:rsidRPr="00080A81" w:rsidRDefault="00F22B39" w:rsidP="00F22B39">
            <w:pPr>
              <w:rPr>
                <w:color w:val="00B050"/>
                <w:sz w:val="20"/>
              </w:rPr>
            </w:pPr>
            <w:r w:rsidRPr="00080A81">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BA39A7" w14:textId="3126E698" w:rsidR="009D4652" w:rsidRPr="00080A81" w:rsidRDefault="00C90BAC" w:rsidP="00D645E3">
            <w:pPr>
              <w:jc w:val="center"/>
              <w:rPr>
                <w:color w:val="00B050"/>
                <w:sz w:val="20"/>
              </w:rPr>
            </w:pPr>
            <w:r w:rsidRPr="00080A8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28972" w14:textId="6B9AF016" w:rsidR="00F22B39" w:rsidRPr="00080A81" w:rsidRDefault="00F22B39" w:rsidP="00F22B39">
            <w:pPr>
              <w:rPr>
                <w:color w:val="00B050"/>
                <w:sz w:val="20"/>
              </w:rPr>
            </w:pPr>
            <w:r w:rsidRPr="00080A81">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039FA2B9" w14:textId="31F977ED" w:rsidR="00F22B39" w:rsidRPr="00080A81" w:rsidRDefault="00F22B39" w:rsidP="00F22B39">
            <w:pPr>
              <w:jc w:val="center"/>
              <w:rPr>
                <w:color w:val="00B050"/>
                <w:sz w:val="20"/>
              </w:rPr>
            </w:pPr>
            <w:r w:rsidRPr="00080A81">
              <w:rPr>
                <w:color w:val="00B050"/>
                <w:sz w:val="20"/>
              </w:rPr>
              <w:t>MAC</w:t>
            </w:r>
          </w:p>
        </w:tc>
      </w:tr>
      <w:tr w:rsidR="005630FB" w:rsidRPr="002228E0" w14:paraId="187673FD"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0EC9D" w14:textId="6CA4F99D" w:rsidR="005630FB" w:rsidRPr="00080A81" w:rsidRDefault="007E23DB" w:rsidP="005630FB">
            <w:pPr>
              <w:jc w:val="center"/>
              <w:rPr>
                <w:color w:val="00B050"/>
                <w:sz w:val="20"/>
              </w:rPr>
            </w:pPr>
            <w:hyperlink r:id="rId14" w:history="1">
              <w:r w:rsidR="005630FB" w:rsidRPr="00080A81">
                <w:rPr>
                  <w:rStyle w:val="Hyperlink"/>
                  <w:color w:val="00B050"/>
                  <w:sz w:val="20"/>
                </w:rPr>
                <w:t>1350r6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2092A" w14:textId="1008E34A" w:rsidR="005630FB" w:rsidRPr="00080A81" w:rsidRDefault="005630FB" w:rsidP="005630FB">
            <w:pPr>
              <w:rPr>
                <w:color w:val="00B050"/>
                <w:sz w:val="20"/>
              </w:rPr>
            </w:pPr>
            <w:r w:rsidRPr="00080A81">
              <w:rPr>
                <w:color w:val="00B05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9110" w14:textId="40044D0C" w:rsidR="005630FB" w:rsidRPr="00080A81" w:rsidRDefault="005630FB" w:rsidP="005630FB">
            <w:pPr>
              <w:rPr>
                <w:color w:val="00B050"/>
                <w:sz w:val="20"/>
              </w:rPr>
            </w:pPr>
            <w:r w:rsidRPr="00080A81">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C5673" w14:textId="77777777" w:rsidR="005630FB" w:rsidRDefault="00FF567F" w:rsidP="005630FB">
            <w:pPr>
              <w:jc w:val="center"/>
              <w:rPr>
                <w:color w:val="00B050"/>
                <w:sz w:val="20"/>
              </w:rPr>
            </w:pPr>
            <w:r w:rsidRPr="00080A81">
              <w:rPr>
                <w:color w:val="00B050"/>
                <w:sz w:val="20"/>
              </w:rPr>
              <w:t>Done</w:t>
            </w:r>
          </w:p>
          <w:p w14:paraId="3D57CF81" w14:textId="7D85135C" w:rsidR="0084516C" w:rsidRPr="00080A81" w:rsidRDefault="0084516C" w:rsidP="0084516C">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066A5" w14:textId="7FF9510C" w:rsidR="005630FB" w:rsidRPr="00080A81" w:rsidRDefault="005630FB" w:rsidP="005630FB">
            <w:pPr>
              <w:rPr>
                <w:color w:val="00B050"/>
                <w:sz w:val="20"/>
              </w:rPr>
            </w:pPr>
            <w:r w:rsidRPr="00080A81">
              <w:rPr>
                <w:color w:val="00B05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2C2EBF87" w14:textId="1AA74208" w:rsidR="005630FB" w:rsidRPr="00080A81" w:rsidRDefault="005630FB" w:rsidP="005630FB">
            <w:pPr>
              <w:jc w:val="center"/>
              <w:rPr>
                <w:color w:val="00B050"/>
                <w:sz w:val="20"/>
              </w:rPr>
            </w:pPr>
            <w:r w:rsidRPr="00080A81">
              <w:rPr>
                <w:color w:val="00B050"/>
                <w:sz w:val="20"/>
              </w:rPr>
              <w:t>MAC</w:t>
            </w:r>
          </w:p>
        </w:tc>
      </w:tr>
      <w:tr w:rsidR="00FA61ED" w:rsidRPr="002228E0" w14:paraId="33772B64"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8697B" w14:textId="14852D5D" w:rsidR="00FA61ED" w:rsidRPr="007A19AB" w:rsidRDefault="007E23DB" w:rsidP="00FA61ED">
            <w:pPr>
              <w:jc w:val="center"/>
              <w:rPr>
                <w:strike/>
                <w:color w:val="FF0000"/>
                <w:sz w:val="20"/>
              </w:rPr>
            </w:pPr>
            <w:hyperlink r:id="rId15" w:history="1">
              <w:r w:rsidR="00FA61ED" w:rsidRPr="007A19AB">
                <w:rPr>
                  <w:rStyle w:val="Hyperlink"/>
                  <w:strike/>
                  <w:color w:val="FF0000"/>
                  <w:sz w:val="20"/>
                </w:rPr>
                <w:t>442r3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35C70" w14:textId="5429F7B0" w:rsidR="00FA61ED" w:rsidRPr="007A19AB" w:rsidRDefault="00FA61ED" w:rsidP="00FA61ED">
            <w:pPr>
              <w:rPr>
                <w:strike/>
                <w:color w:val="FF0000"/>
                <w:sz w:val="20"/>
              </w:rPr>
            </w:pPr>
            <w:r w:rsidRPr="007A19AB">
              <w:rPr>
                <w:strike/>
                <w:color w:val="FF0000"/>
                <w:sz w:val="20"/>
              </w:rPr>
              <w:t>MLA: Group addressed frames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E1CD6" w14:textId="69100FE6" w:rsidR="00FA61ED" w:rsidRPr="007A19AB" w:rsidRDefault="00FA61ED" w:rsidP="00FA61ED">
            <w:pPr>
              <w:rPr>
                <w:strike/>
                <w:color w:val="FF0000"/>
                <w:sz w:val="20"/>
              </w:rPr>
            </w:pPr>
            <w:r w:rsidRPr="007A19AB">
              <w:rPr>
                <w:strike/>
                <w:color w:val="FF0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1E87" w14:textId="77777777" w:rsidR="007A19AB" w:rsidRPr="007A19AB" w:rsidRDefault="007A19AB" w:rsidP="007A19AB">
            <w:pPr>
              <w:jc w:val="center"/>
              <w:rPr>
                <w:strike/>
                <w:color w:val="FF0000"/>
                <w:sz w:val="20"/>
              </w:rPr>
            </w:pPr>
            <w:r w:rsidRPr="007A19AB">
              <w:rPr>
                <w:strike/>
                <w:color w:val="FF0000"/>
                <w:sz w:val="20"/>
              </w:rPr>
              <w:t>Deleted</w:t>
            </w:r>
          </w:p>
          <w:p w14:paraId="0F252A04" w14:textId="0E148BBF" w:rsidR="0084516C" w:rsidRPr="007A19AB" w:rsidRDefault="007A19AB" w:rsidP="007A19AB">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9A0FD" w14:textId="0E1D648B" w:rsidR="00FA61ED" w:rsidRPr="007A19AB" w:rsidRDefault="00FA61ED" w:rsidP="00FA61ED">
            <w:pPr>
              <w:rPr>
                <w:strike/>
                <w:color w:val="FF0000"/>
                <w:sz w:val="20"/>
              </w:rPr>
            </w:pPr>
            <w:r w:rsidRPr="007A19AB">
              <w:rPr>
                <w:strike/>
                <w:color w:val="FF000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1531D2F8" w14:textId="18A6E4E4" w:rsidR="00FA61ED" w:rsidRPr="007A19AB" w:rsidRDefault="00FA61ED" w:rsidP="00FA61ED">
            <w:pPr>
              <w:jc w:val="center"/>
              <w:rPr>
                <w:strike/>
                <w:color w:val="FF0000"/>
                <w:sz w:val="20"/>
              </w:rPr>
            </w:pPr>
            <w:r w:rsidRPr="007A19AB">
              <w:rPr>
                <w:strike/>
                <w:color w:val="FF0000"/>
                <w:sz w:val="20"/>
              </w:rPr>
              <w:t>MAC</w:t>
            </w:r>
          </w:p>
        </w:tc>
      </w:tr>
      <w:tr w:rsidR="00FA61ED" w:rsidRPr="002228E0" w14:paraId="0F050450"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BED75" w14:textId="0E604C3B" w:rsidR="00FA61ED" w:rsidRPr="000A6E2F" w:rsidRDefault="007E23DB" w:rsidP="00FA61ED">
            <w:pPr>
              <w:jc w:val="center"/>
              <w:rPr>
                <w:strike/>
                <w:color w:val="FF0000"/>
                <w:sz w:val="20"/>
              </w:rPr>
            </w:pPr>
            <w:hyperlink r:id="rId16" w:history="1">
              <w:r w:rsidR="00FA61ED" w:rsidRPr="000A6E2F">
                <w:rPr>
                  <w:rStyle w:val="Hyperlink"/>
                  <w:strike/>
                  <w:color w:val="FF0000"/>
                  <w:sz w:val="20"/>
                </w:rPr>
                <w:t>903r</w:t>
              </w:r>
              <w:r w:rsidR="00E92029" w:rsidRPr="000A6E2F">
                <w:rPr>
                  <w:rStyle w:val="Hyperlink"/>
                  <w:strike/>
                  <w:color w:val="FF0000"/>
                  <w:sz w:val="20"/>
                </w:rPr>
                <w:t>10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19F03" w14:textId="1FC0515E" w:rsidR="00FA61ED" w:rsidRPr="000A6E2F" w:rsidRDefault="00FA61ED" w:rsidP="00FA61ED">
            <w:pPr>
              <w:rPr>
                <w:strike/>
                <w:color w:val="FF0000"/>
                <w:sz w:val="20"/>
              </w:rPr>
            </w:pPr>
            <w:r w:rsidRPr="000A6E2F">
              <w:rPr>
                <w:strike/>
                <w:color w:val="FF000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DF329" w14:textId="2FFE5798" w:rsidR="00FA61ED" w:rsidRPr="000A6E2F" w:rsidRDefault="00FA61ED" w:rsidP="00FA61ED">
            <w:pPr>
              <w:rPr>
                <w:strike/>
                <w:color w:val="FF0000"/>
                <w:sz w:val="20"/>
              </w:rPr>
            </w:pPr>
            <w:r w:rsidRPr="000A6E2F">
              <w:rPr>
                <w:strike/>
                <w:color w:val="FF000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65FB5" w14:textId="77777777" w:rsidR="000A6E2F" w:rsidRPr="000A6E2F" w:rsidRDefault="000A6E2F" w:rsidP="000A6E2F">
            <w:pPr>
              <w:jc w:val="center"/>
              <w:rPr>
                <w:strike/>
                <w:color w:val="FF0000"/>
                <w:sz w:val="20"/>
              </w:rPr>
            </w:pPr>
            <w:r w:rsidRPr="000A6E2F">
              <w:rPr>
                <w:strike/>
                <w:color w:val="FF0000"/>
                <w:sz w:val="20"/>
              </w:rPr>
              <w:t>Deleted</w:t>
            </w:r>
          </w:p>
          <w:p w14:paraId="2D4620CC" w14:textId="1C928E47" w:rsidR="0091735D" w:rsidRPr="000A6E2F" w:rsidRDefault="000A6E2F" w:rsidP="000A6E2F">
            <w:pPr>
              <w:jc w:val="center"/>
              <w:rPr>
                <w:strike/>
                <w:color w:val="FF0000"/>
                <w:sz w:val="20"/>
              </w:rPr>
            </w:pPr>
            <w:r w:rsidRPr="000A6E2F">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EEB9" w14:textId="1D279065" w:rsidR="00FA61ED" w:rsidRPr="000A6E2F" w:rsidRDefault="00FA61ED" w:rsidP="00FA61ED">
            <w:pPr>
              <w:rPr>
                <w:strike/>
                <w:color w:val="FF0000"/>
                <w:sz w:val="20"/>
              </w:rPr>
            </w:pPr>
            <w:r w:rsidRPr="000A6E2F">
              <w:rPr>
                <w:strike/>
                <w:color w:val="FF000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19272D64" w14:textId="11DB25F2" w:rsidR="00FA61ED" w:rsidRPr="000A6E2F" w:rsidRDefault="00FA61ED" w:rsidP="00FA61ED">
            <w:pPr>
              <w:jc w:val="center"/>
              <w:rPr>
                <w:strike/>
                <w:color w:val="FF0000"/>
                <w:sz w:val="20"/>
              </w:rPr>
            </w:pPr>
            <w:r w:rsidRPr="000A6E2F">
              <w:rPr>
                <w:strike/>
                <w:color w:val="FF0000"/>
                <w:sz w:val="20"/>
              </w:rPr>
              <w:t>MAC</w:t>
            </w:r>
          </w:p>
        </w:tc>
      </w:tr>
      <w:tr w:rsidR="00837984" w:rsidRPr="002228E0" w14:paraId="59C7C78A"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51E8E" w14:textId="23B287B0" w:rsidR="00837984" w:rsidRPr="00F134E4" w:rsidRDefault="007E23DB" w:rsidP="00837984">
            <w:pPr>
              <w:jc w:val="center"/>
              <w:rPr>
                <w:color w:val="00B050"/>
                <w:sz w:val="20"/>
              </w:rPr>
            </w:pPr>
            <w:hyperlink r:id="rId17" w:history="1">
              <w:r w:rsidR="00837984" w:rsidRPr="00F134E4">
                <w:rPr>
                  <w:rStyle w:val="Hyperlink"/>
                  <w:color w:val="00B050"/>
                  <w:sz w:val="20"/>
                </w:rPr>
                <w:t>1140r7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1FC08" w14:textId="59A00384" w:rsidR="00837984" w:rsidRPr="00F134E4" w:rsidRDefault="00837984" w:rsidP="00837984">
            <w:pPr>
              <w:rPr>
                <w:color w:val="00B050"/>
                <w:sz w:val="20"/>
              </w:rPr>
            </w:pPr>
            <w:proofErr w:type="spellStart"/>
            <w:r w:rsidRPr="00F134E4">
              <w:rPr>
                <w:color w:val="00B050"/>
                <w:sz w:val="20"/>
              </w:rPr>
              <w:t>eCSA</w:t>
            </w:r>
            <w:proofErr w:type="spellEnd"/>
            <w:r w:rsidRPr="00F134E4">
              <w:rPr>
                <w:color w:val="00B050"/>
                <w:sz w:val="20"/>
              </w:rPr>
              <w:t xml:space="preserve"> for </w:t>
            </w:r>
            <w:proofErr w:type="spellStart"/>
            <w:r w:rsidRPr="00F134E4">
              <w:rPr>
                <w:color w:val="00B050"/>
                <w:sz w:val="20"/>
              </w:rPr>
              <w:t>multi link</w:t>
            </w:r>
            <w:proofErr w:type="spellEnd"/>
            <w:r w:rsidRPr="00F134E4">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EC5EE" w14:textId="0613CE4A" w:rsidR="00837984" w:rsidRPr="00F134E4" w:rsidRDefault="00837984" w:rsidP="00837984">
            <w:pPr>
              <w:rPr>
                <w:color w:val="00B050"/>
                <w:sz w:val="20"/>
              </w:rPr>
            </w:pPr>
            <w:r w:rsidRPr="00F134E4">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BFB3A" w14:textId="3CD8AE77"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1A9A7" w14:textId="3CC8A288" w:rsidR="00837984" w:rsidRPr="00F134E4" w:rsidRDefault="00837984" w:rsidP="00837984">
            <w:pPr>
              <w:rPr>
                <w:color w:val="00B050"/>
                <w:sz w:val="20"/>
              </w:rPr>
            </w:pPr>
            <w:r w:rsidRPr="00F134E4">
              <w:rPr>
                <w:color w:val="00B050"/>
                <w:sz w:val="20"/>
              </w:rPr>
              <w:t>ML-</w:t>
            </w:r>
            <w:proofErr w:type="spellStart"/>
            <w:r w:rsidRPr="00F134E4">
              <w:rPr>
                <w:color w:val="00B050"/>
                <w:sz w:val="20"/>
              </w:rPr>
              <w:t>Mgmt</w:t>
            </w:r>
            <w:proofErr w:type="spellEnd"/>
          </w:p>
        </w:tc>
        <w:tc>
          <w:tcPr>
            <w:tcW w:w="540" w:type="dxa"/>
            <w:tcBorders>
              <w:top w:val="single" w:sz="8" w:space="0" w:color="1B587C"/>
              <w:left w:val="single" w:sz="8" w:space="0" w:color="1B587C"/>
              <w:bottom w:val="single" w:sz="8" w:space="0" w:color="1B587C"/>
              <w:right w:val="single" w:sz="8" w:space="0" w:color="1B587C"/>
            </w:tcBorders>
          </w:tcPr>
          <w:p w14:paraId="7CC62D60" w14:textId="79C8660D" w:rsidR="00837984" w:rsidRPr="00F134E4" w:rsidRDefault="00837984" w:rsidP="00837984">
            <w:pPr>
              <w:jc w:val="center"/>
              <w:rPr>
                <w:color w:val="00B050"/>
                <w:sz w:val="20"/>
              </w:rPr>
            </w:pPr>
            <w:r w:rsidRPr="00F134E4">
              <w:rPr>
                <w:color w:val="00B050"/>
                <w:sz w:val="20"/>
              </w:rPr>
              <w:t>MAC</w:t>
            </w:r>
          </w:p>
        </w:tc>
      </w:tr>
      <w:tr w:rsidR="00837984" w:rsidRPr="002228E0" w14:paraId="2CB38943"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B2047" w14:textId="6BBC47DF" w:rsidR="00837984" w:rsidRPr="00F134E4" w:rsidRDefault="007E23DB" w:rsidP="00837984">
            <w:pPr>
              <w:jc w:val="center"/>
              <w:rPr>
                <w:color w:val="00B050"/>
                <w:sz w:val="20"/>
              </w:rPr>
            </w:pPr>
            <w:hyperlink r:id="rId18" w:history="1">
              <w:r w:rsidR="00837984" w:rsidRPr="00F134E4">
                <w:rPr>
                  <w:rStyle w:val="Hyperlink"/>
                  <w:color w:val="00B050"/>
                  <w:sz w:val="20"/>
                </w:rPr>
                <w:t>689r4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24425" w14:textId="7A303B8B" w:rsidR="00837984" w:rsidRPr="00F134E4" w:rsidRDefault="00837984" w:rsidP="00837984">
            <w:pPr>
              <w:rPr>
                <w:color w:val="00B050"/>
                <w:sz w:val="20"/>
              </w:rPr>
            </w:pPr>
            <w:r w:rsidRPr="00F134E4">
              <w:rPr>
                <w:color w:val="00B050"/>
                <w:sz w:val="20"/>
              </w:rPr>
              <w:t>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1F21" w14:textId="64235AD4" w:rsidR="00837984" w:rsidRPr="00F134E4" w:rsidRDefault="00837984" w:rsidP="00837984">
            <w:pPr>
              <w:rPr>
                <w:color w:val="00B050"/>
                <w:sz w:val="20"/>
              </w:rPr>
            </w:pPr>
            <w:r w:rsidRPr="00F134E4">
              <w:rPr>
                <w:color w:val="00B050"/>
                <w:sz w:val="20"/>
              </w:rPr>
              <w:t>Young Hoon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FE6BE" w14:textId="0C747F52"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3D1E2" w14:textId="22371786" w:rsidR="00837984" w:rsidRPr="00F134E4" w:rsidRDefault="005C2E32" w:rsidP="00837984">
            <w:pPr>
              <w:rPr>
                <w:color w:val="00B050"/>
                <w:sz w:val="20"/>
              </w:rPr>
            </w:pPr>
            <w:r w:rsidRPr="00F134E4">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764769D2" w14:textId="43568559" w:rsidR="00837984" w:rsidRPr="00F134E4" w:rsidRDefault="005C2E32" w:rsidP="00837984">
            <w:pPr>
              <w:jc w:val="center"/>
              <w:rPr>
                <w:color w:val="00B050"/>
                <w:sz w:val="20"/>
              </w:rPr>
            </w:pPr>
            <w:r w:rsidRPr="00F134E4">
              <w:rPr>
                <w:color w:val="00B050"/>
                <w:sz w:val="20"/>
              </w:rPr>
              <w:t>MAC</w:t>
            </w:r>
          </w:p>
        </w:tc>
      </w:tr>
      <w:tr w:rsidR="00AC0745" w:rsidRPr="002228E0" w14:paraId="6D6D8637"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20A34" w14:textId="1D322924" w:rsidR="00AC0745" w:rsidRPr="00292BC5" w:rsidRDefault="007E23DB" w:rsidP="00AC0745">
            <w:pPr>
              <w:jc w:val="center"/>
              <w:rPr>
                <w:color w:val="00B050"/>
                <w:sz w:val="20"/>
              </w:rPr>
            </w:pPr>
            <w:hyperlink r:id="rId19" w:history="1">
              <w:r w:rsidR="00AC0745" w:rsidRPr="00292BC5">
                <w:rPr>
                  <w:rStyle w:val="Hyperlink"/>
                  <w:color w:val="00B050"/>
                  <w:sz w:val="20"/>
                </w:rPr>
                <w:t>1693r1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E5DE3" w14:textId="4961D110" w:rsidR="00AC0745" w:rsidRPr="00292BC5" w:rsidRDefault="00AC0745" w:rsidP="00AC0745">
            <w:pPr>
              <w:rPr>
                <w:color w:val="00B050"/>
                <w:sz w:val="20"/>
              </w:rPr>
            </w:pPr>
            <w:r w:rsidRPr="00292BC5">
              <w:rPr>
                <w:color w:val="00B050"/>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47DA5" w14:textId="085073FF" w:rsidR="00AC0745" w:rsidRPr="00292BC5" w:rsidRDefault="00AC0745" w:rsidP="00AC0745">
            <w:pPr>
              <w:rPr>
                <w:color w:val="00B050"/>
                <w:sz w:val="20"/>
              </w:rPr>
            </w:pPr>
            <w:r w:rsidRPr="00292BC5">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A4F4EB" w14:textId="68332CD4" w:rsidR="00AC0745" w:rsidRPr="00292BC5" w:rsidRDefault="00292BC5" w:rsidP="00AC0745">
            <w:pPr>
              <w:jc w:val="center"/>
              <w:rPr>
                <w:color w:val="00B050"/>
                <w:sz w:val="20"/>
              </w:rPr>
            </w:pPr>
            <w:r w:rsidRPr="00292BC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483E9" w14:textId="0D837862" w:rsidR="00AC0745" w:rsidRPr="00292BC5" w:rsidRDefault="00AC0745" w:rsidP="00AC0745">
            <w:pPr>
              <w:rPr>
                <w:color w:val="00B050"/>
                <w:sz w:val="20"/>
              </w:rPr>
            </w:pPr>
            <w:r w:rsidRPr="00292BC5">
              <w:rPr>
                <w:color w:val="00B05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7C553F62" w14:textId="0563538C" w:rsidR="00AC0745" w:rsidRPr="00292BC5" w:rsidRDefault="00AC0745" w:rsidP="00AC0745">
            <w:pPr>
              <w:jc w:val="center"/>
              <w:rPr>
                <w:color w:val="00B050"/>
                <w:sz w:val="20"/>
              </w:rPr>
            </w:pPr>
            <w:r w:rsidRPr="00292BC5">
              <w:rPr>
                <w:color w:val="00B050"/>
                <w:sz w:val="20"/>
              </w:rPr>
              <w:t>MAC</w:t>
            </w:r>
          </w:p>
        </w:tc>
      </w:tr>
      <w:tr w:rsidR="00AB2CC1" w:rsidRPr="002228E0" w14:paraId="59B5E82A"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8417F" w14:textId="145B0522" w:rsidR="00AB2CC1" w:rsidRPr="00157B50" w:rsidRDefault="007E23DB" w:rsidP="00AB2CC1">
            <w:pPr>
              <w:jc w:val="center"/>
              <w:rPr>
                <w:color w:val="00B050"/>
                <w:sz w:val="20"/>
              </w:rPr>
            </w:pPr>
            <w:hyperlink r:id="rId20" w:history="1">
              <w:r w:rsidR="00AB2CC1" w:rsidRPr="00157B50">
                <w:rPr>
                  <w:rStyle w:val="Hyperlink"/>
                  <w:color w:val="00B050"/>
                  <w:sz w:val="20"/>
                </w:rPr>
                <w:t>902r</w:t>
              </w:r>
            </w:hyperlink>
            <w:r w:rsidR="00157B50" w:rsidRPr="00157B50">
              <w:rPr>
                <w:rStyle w:val="Hyperlink"/>
                <w:color w:val="00B050"/>
                <w:sz w:val="20"/>
              </w:rPr>
              <w:t>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966E" w14:textId="5EF4B92E" w:rsidR="00AB2CC1" w:rsidRPr="00157B50" w:rsidRDefault="00AB2CC1" w:rsidP="00AB2CC1">
            <w:pPr>
              <w:rPr>
                <w:color w:val="00B050"/>
                <w:sz w:val="20"/>
              </w:rPr>
            </w:pPr>
            <w:r w:rsidRPr="00157B50">
              <w:rPr>
                <w:color w:val="00B050"/>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8C603" w14:textId="34899ACA" w:rsidR="00AB2CC1" w:rsidRPr="00157B50" w:rsidRDefault="00AB2CC1" w:rsidP="00AB2CC1">
            <w:pPr>
              <w:rPr>
                <w:color w:val="00B050"/>
                <w:sz w:val="20"/>
              </w:rPr>
            </w:pPr>
            <w:r w:rsidRPr="00157B5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148F2" w14:textId="1ABE0400" w:rsidR="00292BC5" w:rsidRPr="00157B50" w:rsidRDefault="00157B50" w:rsidP="00AB2CC1">
            <w:pPr>
              <w:jc w:val="center"/>
              <w:rPr>
                <w:color w:val="00B050"/>
                <w:sz w:val="20"/>
              </w:rPr>
            </w:pPr>
            <w:r w:rsidRPr="00157B50">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815F2" w14:textId="16DAF9BE" w:rsidR="00AB2CC1" w:rsidRPr="00157B50" w:rsidRDefault="00AB2CC1" w:rsidP="00AB2CC1">
            <w:pPr>
              <w:rPr>
                <w:color w:val="00B050"/>
                <w:sz w:val="20"/>
              </w:rPr>
            </w:pPr>
            <w:r w:rsidRPr="00157B50">
              <w:rPr>
                <w:color w:val="00B05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361EE14C" w14:textId="03F96940" w:rsidR="00AB2CC1" w:rsidRPr="00157B50" w:rsidRDefault="00AB2CC1" w:rsidP="00AB2CC1">
            <w:pPr>
              <w:jc w:val="center"/>
              <w:rPr>
                <w:color w:val="00B050"/>
                <w:sz w:val="20"/>
              </w:rPr>
            </w:pPr>
            <w:r w:rsidRPr="00157B50">
              <w:rPr>
                <w:color w:val="00B050"/>
                <w:sz w:val="20"/>
              </w:rPr>
              <w:t>MAC</w:t>
            </w:r>
          </w:p>
        </w:tc>
      </w:tr>
      <w:tr w:rsidR="00AB2CC1" w:rsidRPr="002228E0" w14:paraId="6EEBB702"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3AD1" w14:textId="3CE8B6B9" w:rsidR="00AB2CC1" w:rsidRPr="00157B50" w:rsidRDefault="007E23DB" w:rsidP="00AB2CC1">
            <w:pPr>
              <w:jc w:val="center"/>
              <w:rPr>
                <w:color w:val="00B050"/>
                <w:sz w:val="20"/>
              </w:rPr>
            </w:pPr>
            <w:hyperlink r:id="rId21" w:history="1">
              <w:r w:rsidR="00AB2CC1" w:rsidRPr="00157B50">
                <w:rPr>
                  <w:rStyle w:val="Hyperlink"/>
                  <w:color w:val="00B050"/>
                  <w:sz w:val="20"/>
                </w:rPr>
                <w:t>613r4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54C74" w14:textId="23B1FD58" w:rsidR="00AB2CC1" w:rsidRPr="00157B50" w:rsidRDefault="00AB2CC1" w:rsidP="00AB2CC1">
            <w:pPr>
              <w:rPr>
                <w:color w:val="00B050"/>
                <w:sz w:val="20"/>
              </w:rPr>
            </w:pPr>
            <w:r w:rsidRPr="00157B50">
              <w:rPr>
                <w:color w:val="00B050"/>
                <w:sz w:val="20"/>
              </w:rPr>
              <w:t xml:space="preserve">AP assisted Non-STR </w:t>
            </w:r>
            <w:proofErr w:type="spellStart"/>
            <w:r w:rsidRPr="00157B50">
              <w:rPr>
                <w:color w:val="00B050"/>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2C086" w14:textId="693F9EB1" w:rsidR="00AB2CC1" w:rsidRPr="00157B50" w:rsidRDefault="00AB2CC1" w:rsidP="00AB2CC1">
            <w:pPr>
              <w:rPr>
                <w:color w:val="00B050"/>
                <w:sz w:val="20"/>
              </w:rPr>
            </w:pPr>
            <w:r w:rsidRPr="00157B5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0D256" w14:textId="1A0ACC97" w:rsidR="00AB2CC1" w:rsidRPr="00157B50" w:rsidRDefault="00EA2254" w:rsidP="00AB2CC1">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1F83E" w14:textId="6771DE20" w:rsidR="00AB2CC1" w:rsidRPr="00157B50" w:rsidRDefault="00AB2CC1" w:rsidP="00AB2CC1">
            <w:pPr>
              <w:rPr>
                <w:color w:val="00B050"/>
                <w:sz w:val="20"/>
              </w:rPr>
            </w:pPr>
            <w:r w:rsidRPr="00157B50">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2AED5BE9" w14:textId="3D01AA92" w:rsidR="00AB2CC1" w:rsidRPr="00157B50" w:rsidRDefault="00AB2CC1" w:rsidP="00AB2CC1">
            <w:pPr>
              <w:jc w:val="center"/>
              <w:rPr>
                <w:color w:val="00B050"/>
                <w:sz w:val="20"/>
              </w:rPr>
            </w:pPr>
            <w:r w:rsidRPr="00157B50">
              <w:rPr>
                <w:color w:val="00B050"/>
                <w:sz w:val="20"/>
              </w:rPr>
              <w:t>MAC</w:t>
            </w:r>
          </w:p>
        </w:tc>
      </w:tr>
      <w:tr w:rsidR="00AB2CC1" w:rsidRPr="002228E0" w14:paraId="78406C13"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DB22C" w14:textId="60857CB1" w:rsidR="00AB2CC1" w:rsidRPr="007A19AB" w:rsidRDefault="007E23DB" w:rsidP="00AB2CC1">
            <w:pPr>
              <w:jc w:val="center"/>
              <w:rPr>
                <w:strike/>
                <w:color w:val="FF0000"/>
                <w:sz w:val="20"/>
              </w:rPr>
            </w:pPr>
            <w:hyperlink r:id="rId22" w:history="1">
              <w:r w:rsidR="00AB2CC1" w:rsidRPr="007A19AB">
                <w:rPr>
                  <w:rStyle w:val="Hyperlink"/>
                  <w:strike/>
                  <w:color w:val="FF0000"/>
                  <w:sz w:val="20"/>
                </w:rPr>
                <w:t>1009r1</w:t>
              </w:r>
              <w:r w:rsidR="0072112A" w:rsidRPr="007A19AB">
                <w:rPr>
                  <w:rStyle w:val="Hyperlink"/>
                  <w:strike/>
                  <w:color w:val="FF0000"/>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27F7" w14:textId="1A82A6FC" w:rsidR="00AB2CC1" w:rsidRPr="007A19AB" w:rsidRDefault="00AB2CC1" w:rsidP="00AB2CC1">
            <w:pPr>
              <w:rPr>
                <w:strike/>
                <w:color w:val="FF0000"/>
                <w:sz w:val="20"/>
              </w:rPr>
            </w:pPr>
            <w:r w:rsidRPr="007A19AB">
              <w:rPr>
                <w:strike/>
                <w:color w:val="FF0000"/>
                <w:sz w:val="20"/>
              </w:rPr>
              <w:t>Multi-link hidden terminal-</w:t>
            </w:r>
            <w:proofErr w:type="spellStart"/>
            <w:r w:rsidRPr="007A19AB">
              <w:rPr>
                <w:strike/>
                <w:color w:val="FF000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EA5F" w14:textId="02DAD0DC" w:rsidR="00AB2CC1" w:rsidRPr="007A19AB" w:rsidRDefault="00AB2CC1" w:rsidP="00AB2CC1">
            <w:pPr>
              <w:rPr>
                <w:strike/>
                <w:color w:val="FF0000"/>
                <w:sz w:val="20"/>
              </w:rPr>
            </w:pPr>
            <w:r w:rsidRPr="007A19AB">
              <w:rPr>
                <w:strike/>
                <w:color w:val="FF000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F9B61" w14:textId="77777777" w:rsidR="007A19AB" w:rsidRPr="007A19AB" w:rsidRDefault="007A19AB" w:rsidP="007A19AB">
            <w:pPr>
              <w:jc w:val="center"/>
              <w:rPr>
                <w:strike/>
                <w:color w:val="FF0000"/>
                <w:sz w:val="20"/>
              </w:rPr>
            </w:pPr>
            <w:r w:rsidRPr="007A19AB">
              <w:rPr>
                <w:strike/>
                <w:color w:val="FF0000"/>
                <w:sz w:val="20"/>
              </w:rPr>
              <w:t>Deleted</w:t>
            </w:r>
          </w:p>
          <w:p w14:paraId="2EA22ED5" w14:textId="127AD0DC" w:rsidR="00AB2CC1" w:rsidRPr="007A19AB" w:rsidRDefault="007A19AB" w:rsidP="007A19AB">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B5FA6" w14:textId="273624F9" w:rsidR="00AB2CC1" w:rsidRPr="007A19AB" w:rsidRDefault="00AB2CC1" w:rsidP="00AB2CC1">
            <w:pPr>
              <w:rPr>
                <w:strike/>
                <w:color w:val="FF0000"/>
                <w:sz w:val="20"/>
              </w:rPr>
            </w:pPr>
            <w:r w:rsidRPr="007A19AB">
              <w:rPr>
                <w:strike/>
                <w:color w:val="FF000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46C1149B" w14:textId="68C73323" w:rsidR="00AB2CC1" w:rsidRPr="007A19AB" w:rsidRDefault="00AB2CC1" w:rsidP="00AB2CC1">
            <w:pPr>
              <w:jc w:val="center"/>
              <w:rPr>
                <w:strike/>
                <w:color w:val="FF0000"/>
                <w:sz w:val="20"/>
              </w:rPr>
            </w:pPr>
            <w:r w:rsidRPr="007A19AB">
              <w:rPr>
                <w:strike/>
                <w:color w:val="FF0000"/>
                <w:sz w:val="20"/>
              </w:rPr>
              <w:t>MAC</w:t>
            </w:r>
          </w:p>
        </w:tc>
      </w:tr>
      <w:tr w:rsidR="00023A8A" w:rsidRPr="002228E0" w14:paraId="1F0CDB57"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5124C" w14:textId="0E2E4BB2" w:rsidR="00023A8A" w:rsidRPr="00157B50" w:rsidRDefault="007E23DB" w:rsidP="00023A8A">
            <w:pPr>
              <w:jc w:val="center"/>
              <w:rPr>
                <w:color w:val="00B050"/>
                <w:sz w:val="20"/>
              </w:rPr>
            </w:pPr>
            <w:hyperlink r:id="rId23" w:history="1">
              <w:r w:rsidR="00023A8A" w:rsidRPr="00157B50">
                <w:rPr>
                  <w:rStyle w:val="Hyperlink"/>
                  <w:color w:val="00B050"/>
                  <w:sz w:val="20"/>
                </w:rPr>
                <w:t>1085r</w:t>
              </w:r>
              <w:r w:rsidR="00157B50">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BA103" w14:textId="149CED7A" w:rsidR="00023A8A" w:rsidRPr="00157B50" w:rsidRDefault="00023A8A" w:rsidP="00023A8A">
            <w:pPr>
              <w:rPr>
                <w:color w:val="00B050"/>
                <w:sz w:val="20"/>
              </w:rPr>
            </w:pPr>
            <w:r w:rsidRPr="00157B50">
              <w:rPr>
                <w:color w:val="00B050"/>
                <w:sz w:val="20"/>
              </w:rPr>
              <w:t xml:space="preserve">STR Capability </w:t>
            </w:r>
            <w:proofErr w:type="spellStart"/>
            <w:r w:rsidRPr="00157B50">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BACB" w14:textId="5B2EC163" w:rsidR="00023A8A" w:rsidRPr="00157B50" w:rsidRDefault="00023A8A" w:rsidP="00023A8A">
            <w:pPr>
              <w:rPr>
                <w:color w:val="00B050"/>
                <w:sz w:val="20"/>
              </w:rPr>
            </w:pPr>
            <w:r w:rsidRPr="00157B50">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6DB41" w14:textId="189BE2BB" w:rsidR="00023A8A" w:rsidRPr="00157B50" w:rsidRDefault="00157B50" w:rsidP="00023A8A">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640D4" w14:textId="2F43A005" w:rsidR="00023A8A" w:rsidRPr="00157B50" w:rsidRDefault="00023A8A" w:rsidP="00023A8A">
            <w:pPr>
              <w:rPr>
                <w:color w:val="00B050"/>
                <w:sz w:val="20"/>
              </w:rPr>
            </w:pPr>
            <w:r w:rsidRPr="00157B50">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3811D45E" w14:textId="505EBB01" w:rsidR="00023A8A" w:rsidRPr="00157B50" w:rsidRDefault="00023A8A" w:rsidP="00023A8A">
            <w:pPr>
              <w:jc w:val="center"/>
              <w:rPr>
                <w:color w:val="00B050"/>
                <w:sz w:val="20"/>
              </w:rPr>
            </w:pPr>
            <w:r w:rsidRPr="00157B50">
              <w:rPr>
                <w:color w:val="00B050"/>
                <w:sz w:val="20"/>
              </w:rPr>
              <w:t>MAC</w:t>
            </w:r>
          </w:p>
        </w:tc>
      </w:tr>
      <w:tr w:rsidR="004B14F7" w:rsidRPr="002228E0" w14:paraId="0832906C"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6A9E9" w14:textId="4BC362AB" w:rsidR="004B14F7" w:rsidRPr="007A19AB" w:rsidRDefault="007E23DB" w:rsidP="004B14F7">
            <w:pPr>
              <w:jc w:val="center"/>
              <w:rPr>
                <w:strike/>
                <w:color w:val="FF0000"/>
              </w:rPr>
            </w:pPr>
            <w:hyperlink r:id="rId24" w:history="1">
              <w:r w:rsidR="004B14F7" w:rsidRPr="007A19AB">
                <w:rPr>
                  <w:rStyle w:val="Hyperlink"/>
                  <w:strike/>
                  <w:color w:val="FF0000"/>
                  <w:sz w:val="20"/>
                </w:rPr>
                <w:t>1350r7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14461" w14:textId="6912AAF2" w:rsidR="004B14F7" w:rsidRPr="007A19AB" w:rsidRDefault="004B14F7" w:rsidP="004B14F7">
            <w:pPr>
              <w:rPr>
                <w:strike/>
                <w:color w:val="FF0000"/>
                <w:sz w:val="20"/>
              </w:rPr>
            </w:pPr>
            <w:r w:rsidRPr="007A19AB">
              <w:rPr>
                <w:strike/>
                <w:color w:val="FF000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93D4A" w14:textId="20E218B8" w:rsidR="004B14F7" w:rsidRPr="007A19AB" w:rsidRDefault="004B14F7" w:rsidP="004B14F7">
            <w:pPr>
              <w:rPr>
                <w:strike/>
                <w:color w:val="FF0000"/>
                <w:sz w:val="20"/>
              </w:rPr>
            </w:pPr>
            <w:r w:rsidRPr="007A19AB">
              <w:rPr>
                <w:strike/>
                <w:color w:val="FF0000"/>
                <w:sz w:val="20"/>
              </w:rPr>
              <w:t>Dave Cavalcanti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79A4D" w14:textId="77777777" w:rsidR="007A19AB" w:rsidRPr="007A19AB" w:rsidRDefault="007A19AB" w:rsidP="007A19AB">
            <w:pPr>
              <w:jc w:val="center"/>
              <w:rPr>
                <w:strike/>
                <w:color w:val="FF0000"/>
                <w:sz w:val="20"/>
              </w:rPr>
            </w:pPr>
            <w:r w:rsidRPr="007A19AB">
              <w:rPr>
                <w:strike/>
                <w:color w:val="FF0000"/>
                <w:sz w:val="20"/>
              </w:rPr>
              <w:t>Deleted</w:t>
            </w:r>
          </w:p>
          <w:p w14:paraId="54B12A0E" w14:textId="3F8CAAA2" w:rsidR="00B8217C" w:rsidRPr="007A19AB" w:rsidRDefault="007A19AB" w:rsidP="007A19AB">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43B0" w14:textId="70F29C6B" w:rsidR="004B14F7" w:rsidRPr="007A19AB" w:rsidRDefault="004B14F7" w:rsidP="004B14F7">
            <w:pPr>
              <w:rPr>
                <w:strike/>
                <w:color w:val="FF0000"/>
                <w:sz w:val="20"/>
              </w:rPr>
            </w:pPr>
            <w:r w:rsidRPr="007A19AB">
              <w:rPr>
                <w:strike/>
                <w:color w:val="FF000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4ADC804B" w14:textId="26679648" w:rsidR="004B14F7" w:rsidRPr="007A19AB" w:rsidRDefault="004B14F7" w:rsidP="004B14F7">
            <w:pPr>
              <w:jc w:val="center"/>
              <w:rPr>
                <w:strike/>
                <w:color w:val="FF0000"/>
                <w:sz w:val="20"/>
              </w:rPr>
            </w:pPr>
            <w:r w:rsidRPr="007A19AB">
              <w:rPr>
                <w:strike/>
                <w:color w:val="FF0000"/>
                <w:sz w:val="20"/>
              </w:rPr>
              <w:t>MAC</w:t>
            </w:r>
          </w:p>
        </w:tc>
      </w:tr>
      <w:tr w:rsidR="00B65BF2" w:rsidRPr="002228E0" w14:paraId="73876297"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A48A3" w14:textId="0104647A" w:rsidR="00B65BF2" w:rsidRPr="00825F23" w:rsidRDefault="007E23DB" w:rsidP="00B65BF2">
            <w:pPr>
              <w:jc w:val="center"/>
              <w:rPr>
                <w:color w:val="00B050"/>
                <w:sz w:val="20"/>
              </w:rPr>
            </w:pPr>
            <w:hyperlink r:id="rId25" w:history="1">
              <w:r w:rsidR="00B65BF2" w:rsidRPr="00825F23">
                <w:rPr>
                  <w:rStyle w:val="Hyperlink"/>
                  <w:color w:val="00B050"/>
                  <w:sz w:val="20"/>
                </w:rPr>
                <w:t>1693r</w:t>
              </w:r>
              <w:r w:rsidR="00C601A7" w:rsidRPr="00825F23">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14B50" w14:textId="59EBFC8B" w:rsidR="00B65BF2" w:rsidRPr="00825F23" w:rsidRDefault="00B65BF2" w:rsidP="00B65BF2">
            <w:pPr>
              <w:rPr>
                <w:color w:val="00B050"/>
                <w:sz w:val="20"/>
              </w:rPr>
            </w:pPr>
            <w:r w:rsidRPr="00825F23">
              <w:rPr>
                <w:color w:val="00B050"/>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31B72" w14:textId="4D4443DA" w:rsidR="00B65BF2" w:rsidRPr="00825F23" w:rsidRDefault="00B65BF2" w:rsidP="00B65BF2">
            <w:pPr>
              <w:rPr>
                <w:color w:val="00B050"/>
                <w:sz w:val="20"/>
              </w:rPr>
            </w:pPr>
            <w:r w:rsidRPr="00825F23">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0C706" w14:textId="0450EA1A" w:rsidR="00FE1114" w:rsidRPr="00825F23" w:rsidRDefault="00825F23" w:rsidP="00073038">
            <w:pPr>
              <w:jc w:val="center"/>
              <w:rPr>
                <w:color w:val="00B050"/>
                <w:sz w:val="20"/>
              </w:rPr>
            </w:pPr>
            <w:r w:rsidRPr="00825F23">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FE628" w14:textId="48906083" w:rsidR="00B65BF2" w:rsidRPr="00825F23" w:rsidRDefault="00B65BF2" w:rsidP="00B65BF2">
            <w:pPr>
              <w:rPr>
                <w:color w:val="00B050"/>
                <w:sz w:val="20"/>
              </w:rPr>
            </w:pPr>
            <w:r w:rsidRPr="00825F23">
              <w:rPr>
                <w:color w:val="00B05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24CD501E" w14:textId="65D35907" w:rsidR="00B65BF2" w:rsidRPr="00825F23" w:rsidRDefault="00B65BF2" w:rsidP="00B65BF2">
            <w:pPr>
              <w:jc w:val="center"/>
              <w:rPr>
                <w:color w:val="00B050"/>
                <w:sz w:val="20"/>
              </w:rPr>
            </w:pPr>
            <w:r w:rsidRPr="00825F23">
              <w:rPr>
                <w:color w:val="00B050"/>
                <w:sz w:val="20"/>
              </w:rPr>
              <w:t>MAC</w:t>
            </w:r>
          </w:p>
        </w:tc>
      </w:tr>
      <w:tr w:rsidR="00024A9F" w:rsidRPr="002228E0" w14:paraId="1B68D3FD"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E0C62" w14:textId="56E2CE7B" w:rsidR="00024A9F" w:rsidRPr="00D44E15" w:rsidRDefault="007E23DB" w:rsidP="00024A9F">
            <w:pPr>
              <w:jc w:val="center"/>
              <w:rPr>
                <w:color w:val="00B050"/>
                <w:sz w:val="20"/>
              </w:rPr>
            </w:pPr>
            <w:hyperlink r:id="rId26" w:history="1">
              <w:r w:rsidR="00024A9F" w:rsidRPr="00D44E15">
                <w:rPr>
                  <w:rStyle w:val="Hyperlink"/>
                  <w:color w:val="00B050"/>
                  <w:sz w:val="20"/>
                </w:rPr>
                <w:t>443r1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DE632" w14:textId="2523D43B" w:rsidR="00024A9F" w:rsidRPr="00D44E15" w:rsidRDefault="00024A9F" w:rsidP="00024A9F">
            <w:pPr>
              <w:rPr>
                <w:color w:val="00B050"/>
                <w:sz w:val="20"/>
              </w:rPr>
            </w:pPr>
            <w:r w:rsidRPr="00D44E15">
              <w:rPr>
                <w:color w:val="00B050"/>
                <w:sz w:val="20"/>
              </w:rPr>
              <w:t>MLA: SSID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B06F" w14:textId="26107644" w:rsidR="00024A9F" w:rsidRPr="00D44E15" w:rsidRDefault="00024A9F" w:rsidP="00024A9F">
            <w:pPr>
              <w:rPr>
                <w:color w:val="00B050"/>
                <w:sz w:val="20"/>
              </w:rPr>
            </w:pPr>
            <w:r w:rsidRPr="00D44E15">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14281" w14:textId="726FF503" w:rsidR="003709E3" w:rsidRPr="00D44E15" w:rsidRDefault="00D44E15" w:rsidP="00073038">
            <w:pPr>
              <w:jc w:val="center"/>
              <w:rPr>
                <w:color w:val="00B050"/>
                <w:sz w:val="20"/>
              </w:rPr>
            </w:pPr>
            <w:r w:rsidRPr="00D44E1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137D6" w14:textId="5D751356" w:rsidR="00024A9F" w:rsidRPr="00D44E15" w:rsidRDefault="00024A9F" w:rsidP="00024A9F">
            <w:pPr>
              <w:rPr>
                <w:color w:val="00B050"/>
                <w:sz w:val="20"/>
              </w:rPr>
            </w:pPr>
            <w:r w:rsidRPr="00D44E15">
              <w:rPr>
                <w:color w:val="00B050"/>
                <w:sz w:val="20"/>
              </w:rPr>
              <w:t>ML-</w:t>
            </w:r>
            <w:proofErr w:type="spellStart"/>
            <w:r w:rsidRPr="00D44E15">
              <w:rPr>
                <w:color w:val="00B050"/>
                <w:sz w:val="20"/>
              </w:rPr>
              <w:t>Mgmt</w:t>
            </w:r>
            <w:proofErr w:type="spellEnd"/>
          </w:p>
        </w:tc>
        <w:tc>
          <w:tcPr>
            <w:tcW w:w="540" w:type="dxa"/>
            <w:tcBorders>
              <w:top w:val="single" w:sz="8" w:space="0" w:color="1B587C"/>
              <w:left w:val="single" w:sz="8" w:space="0" w:color="1B587C"/>
              <w:bottom w:val="single" w:sz="8" w:space="0" w:color="1B587C"/>
              <w:right w:val="single" w:sz="8" w:space="0" w:color="1B587C"/>
            </w:tcBorders>
          </w:tcPr>
          <w:p w14:paraId="2087F904" w14:textId="4E34A1C8" w:rsidR="00024A9F" w:rsidRPr="00D44E15" w:rsidRDefault="00024A9F" w:rsidP="00024A9F">
            <w:pPr>
              <w:jc w:val="center"/>
              <w:rPr>
                <w:color w:val="00B050"/>
                <w:sz w:val="20"/>
              </w:rPr>
            </w:pPr>
            <w:r w:rsidRPr="00D44E15">
              <w:rPr>
                <w:color w:val="00B050"/>
                <w:sz w:val="20"/>
              </w:rPr>
              <w:t>MAC</w:t>
            </w:r>
          </w:p>
        </w:tc>
      </w:tr>
      <w:tr w:rsidR="007D587A" w:rsidRPr="002228E0" w14:paraId="7B784499"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FD1898" w:rsidRDefault="007E23DB" w:rsidP="007D587A">
            <w:pPr>
              <w:jc w:val="center"/>
              <w:rPr>
                <w:strike/>
                <w:color w:val="FFC000"/>
                <w:sz w:val="20"/>
              </w:rPr>
            </w:pPr>
            <w:hyperlink r:id="rId27" w:history="1">
              <w:r w:rsidR="007D587A" w:rsidRPr="00FD1898">
                <w:rPr>
                  <w:rStyle w:val="Hyperlink"/>
                  <w:strike/>
                  <w:color w:val="FFC000"/>
                  <w:sz w:val="20"/>
                </w:rPr>
                <w:t>1067r8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FD1898" w:rsidRDefault="007D587A" w:rsidP="007D587A">
            <w:pPr>
              <w:rPr>
                <w:strike/>
                <w:color w:val="FFC000"/>
                <w:sz w:val="20"/>
              </w:rPr>
            </w:pPr>
            <w:r w:rsidRPr="00FD1898">
              <w:rPr>
                <w:strike/>
                <w:color w:val="FFC000"/>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FD1898" w:rsidRDefault="007D587A" w:rsidP="007D587A">
            <w:pPr>
              <w:rPr>
                <w:strike/>
                <w:color w:val="FFC000"/>
                <w:sz w:val="20"/>
              </w:rPr>
            </w:pPr>
            <w:r w:rsidRPr="00FD1898">
              <w:rPr>
                <w:strike/>
                <w:color w:val="FFC000"/>
                <w:sz w:val="20"/>
              </w:rPr>
              <w:t>Frank Hsu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04B2FABA" w:rsidR="007D587A" w:rsidRPr="00FD1898" w:rsidRDefault="00FD1898" w:rsidP="00825F23">
            <w:pPr>
              <w:jc w:val="center"/>
              <w:rPr>
                <w:strike/>
                <w:color w:val="FFC000"/>
                <w:sz w:val="20"/>
              </w:rPr>
            </w:pPr>
            <w:r w:rsidRPr="00FD1898">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FD1898" w:rsidRDefault="007D587A" w:rsidP="007D587A">
            <w:pPr>
              <w:rPr>
                <w:strike/>
                <w:color w:val="FFC000"/>
                <w:sz w:val="20"/>
              </w:rPr>
            </w:pPr>
            <w:r w:rsidRPr="00FD1898">
              <w:rPr>
                <w:strike/>
                <w:color w:val="FFC00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212AA13C" w14:textId="44325253" w:rsidR="007D587A" w:rsidRPr="00FD1898" w:rsidRDefault="007D587A" w:rsidP="007D587A">
            <w:pPr>
              <w:jc w:val="center"/>
              <w:rPr>
                <w:strike/>
                <w:color w:val="FFC000"/>
                <w:sz w:val="20"/>
              </w:rPr>
            </w:pPr>
            <w:r w:rsidRPr="00FD1898">
              <w:rPr>
                <w:strike/>
                <w:color w:val="FFC000"/>
                <w:sz w:val="20"/>
              </w:rPr>
              <w:t>MAC</w:t>
            </w:r>
          </w:p>
        </w:tc>
      </w:tr>
      <w:tr w:rsidR="00B12EE5" w:rsidRPr="002228E0" w14:paraId="39999A33"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3F96D" w14:textId="41A86EDA" w:rsidR="00B12EE5" w:rsidRPr="00D166D7" w:rsidRDefault="007E23DB" w:rsidP="007D587A">
            <w:pPr>
              <w:jc w:val="center"/>
              <w:rPr>
                <w:color w:val="00B050"/>
                <w:sz w:val="20"/>
              </w:rPr>
            </w:pPr>
            <w:hyperlink r:id="rId28" w:history="1">
              <w:r w:rsidR="00B12EE5" w:rsidRPr="00D166D7">
                <w:rPr>
                  <w:rStyle w:val="Hyperlink"/>
                  <w:color w:val="00B050"/>
                  <w:sz w:val="20"/>
                </w:rPr>
                <w:t>1046r7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48E68" w14:textId="6A60652C" w:rsidR="00B12EE5" w:rsidRPr="00D166D7" w:rsidRDefault="00B12EE5" w:rsidP="007D587A">
            <w:pPr>
              <w:rPr>
                <w:color w:val="00B050"/>
                <w:sz w:val="20"/>
              </w:rPr>
            </w:pPr>
            <w:r w:rsidRPr="00D166D7">
              <w:rPr>
                <w:color w:val="00B050"/>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81462" w14:textId="4D16D38E" w:rsidR="00B12EE5" w:rsidRPr="00D166D7" w:rsidRDefault="00B12EE5" w:rsidP="007D587A">
            <w:pPr>
              <w:rPr>
                <w:color w:val="00B050"/>
                <w:sz w:val="20"/>
              </w:rPr>
            </w:pPr>
            <w:r w:rsidRPr="00D166D7">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2BCF5" w14:textId="52BECBAC" w:rsidR="00B12EE5" w:rsidRPr="00D166D7" w:rsidRDefault="00FC33BF" w:rsidP="003435C0">
            <w:pPr>
              <w:jc w:val="center"/>
              <w:rPr>
                <w:color w:val="00B050"/>
                <w:sz w:val="20"/>
              </w:rPr>
            </w:pPr>
            <w:r w:rsidRPr="00D166D7">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D62D" w14:textId="53046DF2" w:rsidR="00B12EE5" w:rsidRPr="00D166D7" w:rsidRDefault="00B12EE5" w:rsidP="007D587A">
            <w:pPr>
              <w:rPr>
                <w:color w:val="00B050"/>
                <w:sz w:val="20"/>
              </w:rPr>
            </w:pPr>
            <w:r w:rsidRPr="00D166D7">
              <w:rPr>
                <w:color w:val="00B05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061047A8" w14:textId="2BD61D8A" w:rsidR="00B12EE5" w:rsidRPr="00D166D7" w:rsidRDefault="00B12EE5" w:rsidP="007D587A">
            <w:pPr>
              <w:jc w:val="center"/>
              <w:rPr>
                <w:color w:val="00B050"/>
                <w:sz w:val="20"/>
              </w:rPr>
            </w:pPr>
            <w:r w:rsidRPr="00D166D7">
              <w:rPr>
                <w:color w:val="00B050"/>
                <w:sz w:val="20"/>
              </w:rPr>
              <w:t>MAC</w:t>
            </w:r>
          </w:p>
        </w:tc>
      </w:tr>
      <w:tr w:rsidR="00DD3984" w:rsidRPr="002228E0" w14:paraId="1DAD7E1B"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0470F" w14:textId="7AFF0D00" w:rsidR="00DD3984" w:rsidRPr="00D44E15" w:rsidRDefault="007E23DB" w:rsidP="00DD3984">
            <w:pPr>
              <w:jc w:val="center"/>
              <w:rPr>
                <w:color w:val="00B050"/>
                <w:sz w:val="20"/>
              </w:rPr>
            </w:pPr>
            <w:hyperlink r:id="rId29" w:history="1">
              <w:r w:rsidR="00DD3984" w:rsidRPr="00D44E15">
                <w:rPr>
                  <w:rStyle w:val="Hyperlink"/>
                  <w:color w:val="00B050"/>
                  <w:sz w:val="20"/>
                </w:rPr>
                <w:t>613r5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22BEFA" w14:textId="5EBCDA4C" w:rsidR="00DD3984" w:rsidRPr="00D44E15" w:rsidRDefault="00DD3984" w:rsidP="00DD3984">
            <w:pPr>
              <w:rPr>
                <w:color w:val="00B050"/>
                <w:sz w:val="20"/>
              </w:rPr>
            </w:pPr>
            <w:r w:rsidRPr="00D44E15">
              <w:rPr>
                <w:color w:val="00B050"/>
                <w:sz w:val="20"/>
              </w:rPr>
              <w:t xml:space="preserve">AP assisted Non-STR </w:t>
            </w:r>
            <w:proofErr w:type="spellStart"/>
            <w:r w:rsidRPr="00D44E15">
              <w:rPr>
                <w:color w:val="00B050"/>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53CF6" w14:textId="0E0F8854" w:rsidR="00DD3984" w:rsidRPr="00D44E15" w:rsidRDefault="00DD3984" w:rsidP="00DD3984">
            <w:pPr>
              <w:rPr>
                <w:color w:val="00B050"/>
                <w:sz w:val="20"/>
              </w:rPr>
            </w:pPr>
            <w:r w:rsidRPr="00D44E1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06F6D" w14:textId="3AF9B4DA" w:rsidR="00DD3984" w:rsidRPr="00D44E15" w:rsidRDefault="00D44E15" w:rsidP="00DD3984">
            <w:pPr>
              <w:jc w:val="center"/>
              <w:rPr>
                <w:color w:val="00B050"/>
                <w:sz w:val="20"/>
              </w:rPr>
            </w:pPr>
            <w:r w:rsidRPr="00D44E1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F7C12" w14:textId="3E91C175" w:rsidR="00DD3984" w:rsidRPr="00D44E15" w:rsidRDefault="00DD3984" w:rsidP="00DD3984">
            <w:pPr>
              <w:rPr>
                <w:color w:val="00B050"/>
                <w:sz w:val="20"/>
              </w:rPr>
            </w:pPr>
            <w:r w:rsidRPr="00D44E15">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3F077F5A" w14:textId="78B7693C" w:rsidR="00DD3984" w:rsidRPr="00D44E15" w:rsidRDefault="00DD3984" w:rsidP="00DD3984">
            <w:pPr>
              <w:jc w:val="center"/>
              <w:rPr>
                <w:color w:val="00B050"/>
                <w:sz w:val="20"/>
              </w:rPr>
            </w:pPr>
            <w:r w:rsidRPr="00D44E15">
              <w:rPr>
                <w:color w:val="00B050"/>
                <w:sz w:val="20"/>
              </w:rPr>
              <w:t>MAC</w:t>
            </w:r>
          </w:p>
        </w:tc>
      </w:tr>
      <w:tr w:rsidR="00ED6B4C" w:rsidRPr="002228E0" w14:paraId="76BB2CFE"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D525F" w14:textId="665CD27F" w:rsidR="00ED6B4C" w:rsidRPr="00B7164A" w:rsidRDefault="007E23DB" w:rsidP="00ED6B4C">
            <w:pPr>
              <w:jc w:val="center"/>
              <w:rPr>
                <w:color w:val="00B050"/>
                <w:sz w:val="20"/>
              </w:rPr>
            </w:pPr>
            <w:hyperlink r:id="rId30" w:history="1">
              <w:r w:rsidR="00ED6B4C" w:rsidRPr="00B7164A">
                <w:rPr>
                  <w:rStyle w:val="Hyperlink"/>
                  <w:color w:val="00B050"/>
                  <w:sz w:val="20"/>
                </w:rPr>
                <w:t>974r4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DB7F7" w14:textId="55C5411E" w:rsidR="00ED6B4C" w:rsidRPr="00B7164A" w:rsidRDefault="00ED6B4C" w:rsidP="00ED6B4C">
            <w:pPr>
              <w:rPr>
                <w:color w:val="00B050"/>
                <w:sz w:val="20"/>
              </w:rPr>
            </w:pPr>
            <w:r w:rsidRPr="00B7164A">
              <w:rPr>
                <w:color w:val="00B050"/>
                <w:sz w:val="20"/>
              </w:rPr>
              <w:t>Channel Access for STR AP MLD with non-STR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5F93" w14:textId="4BC4B291" w:rsidR="00ED6B4C" w:rsidRPr="00B7164A" w:rsidRDefault="00ED6B4C" w:rsidP="00ED6B4C">
            <w:pPr>
              <w:rPr>
                <w:color w:val="00B050"/>
                <w:sz w:val="20"/>
              </w:rPr>
            </w:pPr>
            <w:r w:rsidRPr="00B7164A">
              <w:rPr>
                <w:color w:val="00B050"/>
                <w:sz w:val="20"/>
              </w:rPr>
              <w:t>Liangxiao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A6EA8" w14:textId="23C36E0B" w:rsidR="00ED6B4C" w:rsidRPr="00B7164A" w:rsidRDefault="00B7164A" w:rsidP="00ED6B4C">
            <w:pPr>
              <w:jc w:val="center"/>
              <w:rPr>
                <w:color w:val="00B050"/>
                <w:sz w:val="20"/>
              </w:rPr>
            </w:pPr>
            <w:r w:rsidRPr="00B7164A">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FE39" w14:textId="7F756A4E" w:rsidR="00ED6B4C" w:rsidRPr="00B7164A" w:rsidRDefault="00ED6B4C" w:rsidP="00ED6B4C">
            <w:pPr>
              <w:rPr>
                <w:color w:val="00B050"/>
                <w:sz w:val="20"/>
              </w:rPr>
            </w:pPr>
            <w:r w:rsidRPr="00B7164A">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54FC865B" w14:textId="567C33E3" w:rsidR="00ED6B4C" w:rsidRPr="00B7164A" w:rsidRDefault="00ED6B4C" w:rsidP="00ED6B4C">
            <w:pPr>
              <w:jc w:val="center"/>
              <w:rPr>
                <w:color w:val="00B050"/>
                <w:sz w:val="20"/>
              </w:rPr>
            </w:pPr>
            <w:r w:rsidRPr="00B7164A">
              <w:rPr>
                <w:color w:val="00B050"/>
                <w:sz w:val="20"/>
              </w:rPr>
              <w:t>MAC</w:t>
            </w:r>
          </w:p>
        </w:tc>
      </w:tr>
      <w:tr w:rsidR="00FC33BF" w:rsidRPr="002228E0" w14:paraId="470CB571"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941FA" w14:textId="14010B85" w:rsidR="00FC33BF" w:rsidRPr="00B7164A" w:rsidRDefault="007E23DB" w:rsidP="00FC33BF">
            <w:pPr>
              <w:jc w:val="center"/>
              <w:rPr>
                <w:color w:val="00B050"/>
                <w:sz w:val="20"/>
              </w:rPr>
            </w:pPr>
            <w:hyperlink r:id="rId31" w:history="1">
              <w:r w:rsidR="00FC33BF" w:rsidRPr="00B7164A">
                <w:rPr>
                  <w:rStyle w:val="Hyperlink"/>
                  <w:color w:val="00B050"/>
                  <w:sz w:val="20"/>
                </w:rPr>
                <w:t>1046r7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50A82" w14:textId="0723B2EE" w:rsidR="00FC33BF" w:rsidRPr="00B7164A" w:rsidRDefault="00FC33BF" w:rsidP="00FC33BF">
            <w:pPr>
              <w:rPr>
                <w:color w:val="00B050"/>
                <w:sz w:val="20"/>
              </w:rPr>
            </w:pPr>
            <w:r w:rsidRPr="00B7164A">
              <w:rPr>
                <w:color w:val="00B050"/>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0EC47" w14:textId="7F93FE1E" w:rsidR="00FC33BF" w:rsidRPr="00B7164A" w:rsidRDefault="00FC33BF" w:rsidP="00FC33BF">
            <w:pPr>
              <w:rPr>
                <w:color w:val="00B050"/>
                <w:sz w:val="20"/>
              </w:rPr>
            </w:pPr>
            <w:r w:rsidRPr="00B7164A">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2B79" w14:textId="4D1325F9" w:rsidR="006F75D5" w:rsidRPr="00B7164A" w:rsidRDefault="00B7164A" w:rsidP="00FC33BF">
            <w:pPr>
              <w:jc w:val="center"/>
              <w:rPr>
                <w:color w:val="00B050"/>
                <w:sz w:val="20"/>
              </w:rPr>
            </w:pPr>
            <w:r w:rsidRPr="00B7164A">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185F8" w14:textId="78F2C8B5" w:rsidR="00FC33BF" w:rsidRPr="00B7164A" w:rsidRDefault="00FC33BF" w:rsidP="00FC33BF">
            <w:pPr>
              <w:rPr>
                <w:color w:val="00B050"/>
                <w:sz w:val="20"/>
              </w:rPr>
            </w:pPr>
            <w:r w:rsidRPr="00B7164A">
              <w:rPr>
                <w:color w:val="00B05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292D39BC" w14:textId="150AB8AC" w:rsidR="00FC33BF" w:rsidRPr="00B7164A" w:rsidRDefault="00FC33BF" w:rsidP="00FC33BF">
            <w:pPr>
              <w:jc w:val="center"/>
              <w:rPr>
                <w:color w:val="00B050"/>
                <w:sz w:val="20"/>
              </w:rPr>
            </w:pPr>
            <w:r w:rsidRPr="00B7164A">
              <w:rPr>
                <w:color w:val="00B050"/>
                <w:sz w:val="20"/>
              </w:rPr>
              <w:t>MAC</w:t>
            </w:r>
          </w:p>
        </w:tc>
      </w:tr>
      <w:tr w:rsidR="00977056" w:rsidRPr="002228E0" w14:paraId="2E7B0886"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F3708" w14:textId="62FFBB37" w:rsidR="00977056" w:rsidRPr="00977056" w:rsidRDefault="007E23DB" w:rsidP="00977056">
            <w:pPr>
              <w:jc w:val="center"/>
            </w:pPr>
            <w:hyperlink r:id="rId32" w:history="1">
              <w:r w:rsidR="00977056" w:rsidRPr="007C52C2">
                <w:rPr>
                  <w:rStyle w:val="Hyperlink"/>
                  <w:sz w:val="20"/>
                </w:rPr>
                <w:t>902r</w:t>
              </w:r>
              <w:r w:rsidR="007C52C2">
                <w:rPr>
                  <w:rStyle w:val="Hyperlink"/>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BEF191" w14:textId="35B47884" w:rsidR="00977056" w:rsidRPr="00977056" w:rsidRDefault="00977056" w:rsidP="00977056">
            <w:pPr>
              <w:rPr>
                <w:sz w:val="20"/>
              </w:rPr>
            </w:pPr>
            <w:r w:rsidRPr="00977056">
              <w:rPr>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62256" w14:textId="6780227D" w:rsidR="00977056" w:rsidRPr="00977056" w:rsidRDefault="00977056" w:rsidP="00977056">
            <w:pPr>
              <w:rPr>
                <w:sz w:val="20"/>
              </w:rPr>
            </w:pPr>
            <w:r w:rsidRPr="00977056">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49E1A" w14:textId="77777777" w:rsidR="00977056" w:rsidRDefault="00647D96" w:rsidP="00977056">
            <w:pPr>
              <w:jc w:val="center"/>
              <w:rPr>
                <w:sz w:val="20"/>
              </w:rPr>
            </w:pPr>
            <w:r>
              <w:rPr>
                <w:sz w:val="20"/>
              </w:rPr>
              <w:t>2 SPs</w:t>
            </w:r>
          </w:p>
          <w:p w14:paraId="37A03534" w14:textId="08A8AEB7" w:rsidR="005756AB" w:rsidRPr="00977056" w:rsidRDefault="005756AB" w:rsidP="00977056">
            <w:pPr>
              <w:jc w:val="center"/>
              <w:rPr>
                <w:sz w:val="20"/>
              </w:rPr>
            </w:pPr>
            <w:r>
              <w:rPr>
                <w:sz w:val="20"/>
              </w:rPr>
              <w:t>[4</w:t>
            </w:r>
            <w:r w:rsidRPr="005756AB">
              <w:rPr>
                <w:sz w:val="20"/>
                <w:vertAlign w:val="superscript"/>
              </w:rPr>
              <w:t>th</w:t>
            </w:r>
            <w:r>
              <w:rPr>
                <w:sz w:val="20"/>
              </w:rPr>
              <w:t>]</w:t>
            </w:r>
            <w:r w:rsidR="009A288F">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5DE51" w14:textId="7F8BCFCF" w:rsidR="00977056" w:rsidRPr="00977056" w:rsidRDefault="00977056" w:rsidP="00977056">
            <w:pPr>
              <w:rPr>
                <w:sz w:val="20"/>
              </w:rPr>
            </w:pPr>
            <w:r w:rsidRPr="00977056">
              <w:rPr>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7FCE7568" w14:textId="31B0376E" w:rsidR="00977056" w:rsidRPr="00977056" w:rsidRDefault="00977056" w:rsidP="00977056">
            <w:pPr>
              <w:jc w:val="center"/>
              <w:rPr>
                <w:sz w:val="20"/>
              </w:rPr>
            </w:pPr>
            <w:r w:rsidRPr="00977056">
              <w:rPr>
                <w:sz w:val="20"/>
              </w:rPr>
              <w:t>MAC</w:t>
            </w:r>
          </w:p>
        </w:tc>
      </w:tr>
      <w:tr w:rsidR="0061208F" w:rsidRPr="002228E0" w14:paraId="2CB43B9C"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61208F" w:rsidRPr="0061208F" w:rsidRDefault="007E23DB" w:rsidP="0061208F">
            <w:pPr>
              <w:jc w:val="center"/>
            </w:pPr>
            <w:hyperlink r:id="rId33" w:history="1">
              <w:r w:rsidR="0061208F" w:rsidRPr="00F575E5">
                <w:rPr>
                  <w:rStyle w:val="Hyperlink"/>
                  <w:sz w:val="20"/>
                </w:rPr>
                <w:t>1085r7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61208F" w:rsidRPr="0061208F" w:rsidRDefault="0061208F" w:rsidP="0061208F">
            <w:pPr>
              <w:rPr>
                <w:sz w:val="20"/>
              </w:rPr>
            </w:pPr>
            <w:r w:rsidRPr="0061208F">
              <w:rPr>
                <w:sz w:val="20"/>
              </w:rPr>
              <w:t xml:space="preserve">STR Capability </w:t>
            </w:r>
            <w:proofErr w:type="spellStart"/>
            <w:r w:rsidRPr="0061208F">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61208F" w:rsidRPr="0061208F" w:rsidRDefault="0061208F" w:rsidP="0061208F">
            <w:pPr>
              <w:rPr>
                <w:sz w:val="20"/>
              </w:rPr>
            </w:pPr>
            <w:r w:rsidRPr="0061208F">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0E149" w14:textId="77777777" w:rsidR="0061208F" w:rsidRDefault="00F575E5" w:rsidP="0061208F">
            <w:pPr>
              <w:jc w:val="center"/>
              <w:rPr>
                <w:sz w:val="20"/>
              </w:rPr>
            </w:pPr>
            <w:r>
              <w:rPr>
                <w:sz w:val="20"/>
              </w:rPr>
              <w:t>1 SP</w:t>
            </w:r>
          </w:p>
          <w:p w14:paraId="0919BB87" w14:textId="4A43641E" w:rsidR="00761AB7" w:rsidRPr="0061208F" w:rsidRDefault="00761AB7" w:rsidP="0061208F">
            <w:pPr>
              <w:jc w:val="center"/>
              <w:rPr>
                <w:sz w:val="20"/>
              </w:rPr>
            </w:pPr>
            <w:r>
              <w:rPr>
                <w:sz w:val="20"/>
              </w:rPr>
              <w:t>[3</w:t>
            </w:r>
            <w:r w:rsidRPr="00761AB7">
              <w:rPr>
                <w:sz w:val="20"/>
                <w:vertAlign w:val="superscript"/>
              </w:rPr>
              <w:t>rd</w:t>
            </w:r>
            <w:r>
              <w:rPr>
                <w:sz w:val="20"/>
              </w:rPr>
              <w:t>]</w:t>
            </w:r>
            <w:r w:rsidR="009A288F">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61208F" w:rsidRPr="0061208F" w:rsidRDefault="0061208F" w:rsidP="0061208F">
            <w:pPr>
              <w:rPr>
                <w:sz w:val="20"/>
              </w:rPr>
            </w:pPr>
            <w:r w:rsidRPr="0061208F">
              <w:rPr>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01D392D2" w14:textId="7CDB2C50" w:rsidR="0061208F" w:rsidRPr="0061208F" w:rsidRDefault="0061208F" w:rsidP="0061208F">
            <w:pPr>
              <w:jc w:val="center"/>
              <w:rPr>
                <w:sz w:val="20"/>
              </w:rPr>
            </w:pPr>
            <w:r w:rsidRPr="0061208F">
              <w:rPr>
                <w:sz w:val="20"/>
              </w:rPr>
              <w:t>MAC</w:t>
            </w:r>
          </w:p>
        </w:tc>
      </w:tr>
      <w:tr w:rsidR="004070A3" w:rsidRPr="002228E0" w14:paraId="657044FA"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4070A3" w:rsidRDefault="007E23DB" w:rsidP="004070A3">
            <w:pPr>
              <w:jc w:val="center"/>
              <w:rPr>
                <w:sz w:val="20"/>
              </w:rPr>
            </w:pPr>
            <w:hyperlink r:id="rId34" w:history="1">
              <w:r w:rsidR="004070A3" w:rsidRPr="00174BD2">
                <w:rPr>
                  <w:rStyle w:val="Hyperlink"/>
                  <w:sz w:val="20"/>
                </w:rPr>
                <w:t>1554r4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4070A3" w:rsidRPr="0061208F" w:rsidRDefault="004070A3" w:rsidP="004070A3">
            <w:pPr>
              <w:rPr>
                <w:sz w:val="20"/>
              </w:rPr>
            </w:pPr>
            <w:r w:rsidRPr="004070A3">
              <w:rPr>
                <w:sz w:val="20"/>
              </w:rPr>
              <w:t>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4070A3" w:rsidRPr="0061208F" w:rsidRDefault="004070A3" w:rsidP="004070A3">
            <w:pPr>
              <w:rPr>
                <w:sz w:val="20"/>
              </w:rPr>
            </w:pPr>
            <w:r w:rsidRPr="004070A3">
              <w:rPr>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97D5F" w14:textId="77777777" w:rsidR="004070A3" w:rsidRDefault="004070A3" w:rsidP="004070A3">
            <w:pPr>
              <w:jc w:val="center"/>
              <w:rPr>
                <w:sz w:val="20"/>
              </w:rPr>
            </w:pPr>
            <w:r w:rsidRPr="004070A3">
              <w:rPr>
                <w:sz w:val="20"/>
              </w:rPr>
              <w:t>SP</w:t>
            </w:r>
            <w:r>
              <w:rPr>
                <w:sz w:val="20"/>
              </w:rPr>
              <w:t xml:space="preserve"> </w:t>
            </w:r>
            <w:r w:rsidRPr="004070A3">
              <w:rPr>
                <w:sz w:val="20"/>
              </w:rPr>
              <w:t>4</w:t>
            </w:r>
          </w:p>
          <w:p w14:paraId="444444D6" w14:textId="1664B13C" w:rsidR="00BD0F94" w:rsidRPr="004070A3" w:rsidRDefault="00BD0F94" w:rsidP="004070A3">
            <w:pPr>
              <w:jc w:val="center"/>
              <w:rPr>
                <w:sz w:val="20"/>
              </w:rPr>
            </w:pPr>
            <w:r>
              <w:rPr>
                <w:sz w:val="20"/>
              </w:rPr>
              <w:t>[2</w:t>
            </w:r>
            <w:r w:rsidRPr="00BD0F94">
              <w:rPr>
                <w:sz w:val="20"/>
                <w:vertAlign w:val="superscript"/>
              </w:rPr>
              <w:t>nd</w:t>
            </w:r>
            <w:r>
              <w:rPr>
                <w:sz w:val="20"/>
              </w:rPr>
              <w:t>]</w:t>
            </w:r>
            <w:r w:rsidR="009A288F">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4070A3" w:rsidRPr="004070A3" w:rsidRDefault="004070A3" w:rsidP="004070A3">
            <w:pPr>
              <w:rPr>
                <w:sz w:val="20"/>
              </w:rPr>
            </w:pPr>
            <w:r w:rsidRPr="004070A3">
              <w:rPr>
                <w:sz w:val="20"/>
              </w:rPr>
              <w:t>ML-Mgmt.</w:t>
            </w:r>
          </w:p>
        </w:tc>
        <w:tc>
          <w:tcPr>
            <w:tcW w:w="540" w:type="dxa"/>
            <w:tcBorders>
              <w:top w:val="single" w:sz="8" w:space="0" w:color="1B587C"/>
              <w:left w:val="single" w:sz="8" w:space="0" w:color="1B587C"/>
              <w:bottom w:val="single" w:sz="8" w:space="0" w:color="1B587C"/>
              <w:right w:val="single" w:sz="8" w:space="0" w:color="1B587C"/>
            </w:tcBorders>
          </w:tcPr>
          <w:p w14:paraId="5E5B08DF" w14:textId="0ADC8007" w:rsidR="004070A3" w:rsidRPr="004070A3" w:rsidRDefault="004070A3" w:rsidP="004070A3">
            <w:pPr>
              <w:jc w:val="center"/>
              <w:rPr>
                <w:sz w:val="20"/>
              </w:rPr>
            </w:pPr>
            <w:r w:rsidRPr="004070A3">
              <w:rPr>
                <w:sz w:val="20"/>
              </w:rPr>
              <w:t>MAC</w:t>
            </w:r>
          </w:p>
        </w:tc>
      </w:tr>
      <w:tr w:rsidR="00C45163" w:rsidRPr="002228E0" w14:paraId="0F6BE631"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21994" w14:textId="21A2D5F6" w:rsidR="00C45163" w:rsidRPr="003A1271" w:rsidRDefault="007E23DB" w:rsidP="00C45163">
            <w:pPr>
              <w:jc w:val="center"/>
              <w:rPr>
                <w:sz w:val="20"/>
              </w:rPr>
            </w:pPr>
            <w:hyperlink r:id="rId35" w:history="1">
              <w:r w:rsidR="00C45163" w:rsidRPr="003A1271">
                <w:rPr>
                  <w:rStyle w:val="Hyperlink"/>
                  <w:sz w:val="20"/>
                </w:rPr>
                <w:t>1890r</w:t>
              </w:r>
              <w:r w:rsidR="003A1271" w:rsidRPr="003A1271">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C461E" w14:textId="5715A9E0" w:rsidR="00C45163" w:rsidRPr="003A1271" w:rsidRDefault="00C45163" w:rsidP="00C45163">
            <w:pPr>
              <w:rPr>
                <w:sz w:val="20"/>
              </w:rPr>
            </w:pPr>
            <w:r w:rsidRPr="003A1271">
              <w:rPr>
                <w:sz w:val="20"/>
              </w:rPr>
              <w:t>Reconsideration on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B06A" w14:textId="026679B8" w:rsidR="00C45163" w:rsidRPr="003A1271" w:rsidRDefault="00C45163" w:rsidP="00C45163">
            <w:pPr>
              <w:rPr>
                <w:sz w:val="20"/>
              </w:rPr>
            </w:pPr>
            <w:r w:rsidRPr="003A1271">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E78E0" w14:textId="17A9EC67" w:rsidR="00C45163" w:rsidRPr="003A1271" w:rsidRDefault="00F911CF" w:rsidP="00C45163">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FDCD9" w14:textId="12369D34" w:rsidR="00C45163" w:rsidRPr="003A1271" w:rsidRDefault="00C45163" w:rsidP="00C45163">
            <w:pPr>
              <w:rPr>
                <w:sz w:val="20"/>
              </w:rPr>
            </w:pPr>
            <w:r w:rsidRPr="003A1271">
              <w:rPr>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5CC868DE" w14:textId="54399035" w:rsidR="00C45163" w:rsidRPr="003A1271" w:rsidRDefault="00C45163" w:rsidP="00C45163">
            <w:pPr>
              <w:jc w:val="center"/>
              <w:rPr>
                <w:sz w:val="20"/>
              </w:rPr>
            </w:pPr>
            <w:r w:rsidRPr="003A1271">
              <w:rPr>
                <w:sz w:val="20"/>
              </w:rPr>
              <w:t>MAC</w:t>
            </w:r>
          </w:p>
        </w:tc>
      </w:tr>
      <w:tr w:rsidR="00B65BF2"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B65BF2" w:rsidRPr="00080A81" w:rsidRDefault="00B65BF2" w:rsidP="00B65BF2">
            <w:pPr>
              <w:jc w:val="center"/>
              <w:rPr>
                <w:sz w:val="20"/>
              </w:rPr>
            </w:pPr>
          </w:p>
        </w:tc>
      </w:tr>
      <w:bookmarkStart w:id="6" w:name="_Hlk54947043"/>
      <w:bookmarkStart w:id="7" w:name="_Hlk55205118"/>
      <w:tr w:rsidR="00B65BF2" w:rsidRPr="002228E0" w14:paraId="3E4DEA92" w14:textId="77777777" w:rsidTr="003C09F8">
        <w:trPr>
          <w:trHeight w:val="187"/>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3928DE3E" w:rsidR="00B65BF2" w:rsidRPr="006262D3" w:rsidRDefault="00B65BF2" w:rsidP="00B65BF2">
            <w:pPr>
              <w:jc w:val="center"/>
              <w:rPr>
                <w:strike/>
                <w:color w:val="FF0000"/>
                <w:sz w:val="20"/>
              </w:rPr>
            </w:pPr>
            <w:r w:rsidRPr="006262D3">
              <w:fldChar w:fldCharType="begin"/>
            </w:r>
            <w:r w:rsidRPr="006262D3">
              <w:rPr>
                <w:strike/>
                <w:color w:val="FF0000"/>
                <w:sz w:val="20"/>
              </w:rPr>
              <w:instrText xml:space="preserve"> HYPERLINK "https://mentor.ieee.org/802.11/dcn/20/11-20-1672-00-00be-ul-beamforming-for-tb-ppdus.pptx" </w:instrText>
            </w:r>
            <w:r w:rsidRPr="006262D3">
              <w:fldChar w:fldCharType="separate"/>
            </w:r>
            <w:r w:rsidRPr="006262D3">
              <w:rPr>
                <w:rStyle w:val="Hyperlink"/>
                <w:strike/>
                <w:color w:val="FF0000"/>
                <w:sz w:val="20"/>
              </w:rPr>
              <w:t>1672r0</w:t>
            </w:r>
            <w:r w:rsidRPr="006262D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6FE2CD6F" w:rsidR="00B65BF2" w:rsidRPr="006262D3" w:rsidRDefault="00B65BF2" w:rsidP="00B65BF2">
            <w:pPr>
              <w:rPr>
                <w:strike/>
                <w:color w:val="FF0000"/>
                <w:sz w:val="20"/>
              </w:rPr>
            </w:pPr>
            <w:r w:rsidRPr="006262D3">
              <w:rPr>
                <w:strike/>
                <w:color w:val="FF0000"/>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6AEFFE27" w:rsidR="00B65BF2" w:rsidRPr="006262D3" w:rsidRDefault="00B65BF2" w:rsidP="00B65BF2">
            <w:pPr>
              <w:rPr>
                <w:strike/>
                <w:color w:val="FF0000"/>
                <w:sz w:val="20"/>
              </w:rPr>
            </w:pPr>
            <w:r w:rsidRPr="006262D3">
              <w:rPr>
                <w:strike/>
                <w:color w:val="FF0000"/>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DA69" w14:textId="04BCA99C" w:rsidR="00B65BF2" w:rsidRPr="006262D3" w:rsidRDefault="00CB7125" w:rsidP="00B65BF2">
            <w:pPr>
              <w:jc w:val="center"/>
              <w:rPr>
                <w:strike/>
                <w:color w:val="FF0000"/>
                <w:sz w:val="20"/>
              </w:rPr>
            </w:pPr>
            <w:r w:rsidRPr="006262D3">
              <w:rPr>
                <w:strike/>
                <w:color w:val="FF0000"/>
                <w:sz w:val="20"/>
              </w:rPr>
              <w:t>Moved To Joint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6812B783" w:rsidR="00B65BF2" w:rsidRPr="006262D3" w:rsidRDefault="00B65BF2" w:rsidP="00B65BF2">
            <w:pPr>
              <w:jc w:val="center"/>
              <w:rPr>
                <w:strike/>
                <w:color w:val="FF0000"/>
                <w:sz w:val="20"/>
              </w:rPr>
            </w:pPr>
            <w:r w:rsidRPr="006262D3">
              <w:rPr>
                <w:strike/>
                <w:color w:val="FF0000"/>
                <w:sz w:val="20"/>
              </w:rPr>
              <w:t>General</w:t>
            </w:r>
          </w:p>
        </w:tc>
        <w:tc>
          <w:tcPr>
            <w:tcW w:w="540" w:type="dxa"/>
            <w:tcBorders>
              <w:top w:val="single" w:sz="8" w:space="0" w:color="1B587C"/>
              <w:left w:val="single" w:sz="8" w:space="0" w:color="1B587C"/>
              <w:bottom w:val="single" w:sz="8" w:space="0" w:color="1B587C"/>
              <w:right w:val="single" w:sz="8" w:space="0" w:color="1B587C"/>
            </w:tcBorders>
          </w:tcPr>
          <w:p w14:paraId="50253422" w14:textId="5BF5493B" w:rsidR="00B65BF2" w:rsidRPr="006262D3" w:rsidRDefault="00B65BF2" w:rsidP="00B65BF2">
            <w:pPr>
              <w:jc w:val="center"/>
              <w:rPr>
                <w:strike/>
                <w:color w:val="FF0000"/>
                <w:sz w:val="20"/>
              </w:rPr>
            </w:pPr>
            <w:r w:rsidRPr="006262D3">
              <w:rPr>
                <w:strike/>
                <w:color w:val="FF0000"/>
                <w:sz w:val="20"/>
              </w:rPr>
              <w:t>PHY</w:t>
            </w:r>
          </w:p>
        </w:tc>
      </w:tr>
      <w:tr w:rsidR="00614840" w:rsidRPr="002228E0" w14:paraId="3D22A699" w14:textId="77777777" w:rsidTr="00AD098C">
        <w:trPr>
          <w:trHeight w:val="187"/>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7DE25" w14:textId="5BED29BB" w:rsidR="00614840" w:rsidRPr="00696318" w:rsidRDefault="00614840" w:rsidP="00614840">
            <w:pPr>
              <w:rPr>
                <w:color w:val="FF0000"/>
                <w:sz w:val="20"/>
              </w:rPr>
            </w:pPr>
            <w:r w:rsidRPr="00696318">
              <w:rPr>
                <w:color w:val="FF0000"/>
                <w:sz w:val="20"/>
              </w:rPr>
              <w:t xml:space="preserve">NOTE—Submissions deleted from the </w:t>
            </w:r>
            <w:r w:rsidR="009E57C4" w:rsidRPr="00696318">
              <w:rPr>
                <w:color w:val="FF0000"/>
                <w:sz w:val="20"/>
              </w:rPr>
              <w:t xml:space="preserve">MAC </w:t>
            </w:r>
            <w:r w:rsidRPr="00696318">
              <w:rPr>
                <w:color w:val="FF0000"/>
                <w:sz w:val="20"/>
              </w:rPr>
              <w:t xml:space="preserve">queue as per announcement during the Joint </w:t>
            </w:r>
            <w:r w:rsidR="009E57C4" w:rsidRPr="00696318">
              <w:rPr>
                <w:color w:val="FF0000"/>
                <w:sz w:val="20"/>
              </w:rPr>
              <w:t>C</w:t>
            </w:r>
            <w:r w:rsidRPr="00696318">
              <w:rPr>
                <w:color w:val="FF0000"/>
                <w:sz w:val="20"/>
              </w:rPr>
              <w:t xml:space="preserve">onf </w:t>
            </w:r>
            <w:r w:rsidR="009E57C4" w:rsidRPr="00696318">
              <w:rPr>
                <w:color w:val="FF0000"/>
                <w:sz w:val="20"/>
              </w:rPr>
              <w:t>C</w:t>
            </w:r>
            <w:r w:rsidRPr="00696318">
              <w:rPr>
                <w:color w:val="FF0000"/>
                <w:sz w:val="20"/>
              </w:rPr>
              <w:t>all of February 18</w:t>
            </w:r>
            <w:r w:rsidRPr="00696318">
              <w:rPr>
                <w:color w:val="FF0000"/>
                <w:sz w:val="20"/>
                <w:vertAlign w:val="superscript"/>
              </w:rPr>
              <w:t>th</w:t>
            </w:r>
            <w:r w:rsidRPr="00696318">
              <w:rPr>
                <w:color w:val="FF0000"/>
                <w:sz w:val="20"/>
              </w:rPr>
              <w:t xml:space="preserve"> :</w:t>
            </w:r>
          </w:p>
          <w:p w14:paraId="6D6BCE0A" w14:textId="77777777" w:rsidR="009E57C4" w:rsidRPr="00696318" w:rsidRDefault="00614840" w:rsidP="009E57C4">
            <w:pPr>
              <w:pStyle w:val="ListParagraph"/>
              <w:numPr>
                <w:ilvl w:val="0"/>
                <w:numId w:val="19"/>
              </w:numPr>
              <w:rPr>
                <w:color w:val="FF0000"/>
                <w:sz w:val="20"/>
              </w:rPr>
            </w:pPr>
            <w:r w:rsidRPr="00696318">
              <w:rPr>
                <w:color w:val="FF0000"/>
                <w:sz w:val="20"/>
              </w:rPr>
              <w:t>Delete all submissions that are deferred</w:t>
            </w:r>
          </w:p>
          <w:p w14:paraId="7B1A3E9D" w14:textId="41B8E667" w:rsidR="00614840" w:rsidRPr="00696318" w:rsidRDefault="00614840" w:rsidP="009E57C4">
            <w:pPr>
              <w:pStyle w:val="ListParagraph"/>
              <w:numPr>
                <w:ilvl w:val="1"/>
                <w:numId w:val="19"/>
              </w:numPr>
              <w:rPr>
                <w:color w:val="FF0000"/>
                <w:sz w:val="20"/>
              </w:rPr>
            </w:pPr>
            <w:r w:rsidRPr="00696318">
              <w:rPr>
                <w:color w:val="FF0000"/>
                <w:sz w:val="20"/>
              </w:rPr>
              <w:t>Work as part of the PDT/CR process</w:t>
            </w:r>
          </w:p>
          <w:p w14:paraId="6D5D74BD" w14:textId="77777777" w:rsidR="009E57C4" w:rsidRPr="00696318" w:rsidRDefault="00614840" w:rsidP="00614840">
            <w:pPr>
              <w:pStyle w:val="ListParagraph"/>
              <w:numPr>
                <w:ilvl w:val="2"/>
                <w:numId w:val="19"/>
              </w:numPr>
              <w:rPr>
                <w:color w:val="FF0000"/>
                <w:sz w:val="20"/>
              </w:rPr>
            </w:pPr>
            <w:r w:rsidRPr="00696318">
              <w:rPr>
                <w:color w:val="FF0000"/>
                <w:sz w:val="20"/>
              </w:rPr>
              <w:t xml:space="preserve">Synch up with POCs/TTTs/add as volunteer as </w:t>
            </w:r>
            <w:proofErr w:type="spellStart"/>
            <w:r w:rsidRPr="00696318">
              <w:rPr>
                <w:color w:val="FF0000"/>
                <w:sz w:val="20"/>
              </w:rPr>
              <w:t>neccessary</w:t>
            </w:r>
            <w:proofErr w:type="spellEnd"/>
            <w:r w:rsidRPr="00696318">
              <w:rPr>
                <w:color w:val="FF0000"/>
                <w:sz w:val="20"/>
              </w:rPr>
              <w:t>.</w:t>
            </w:r>
          </w:p>
          <w:p w14:paraId="2E2A1EDF" w14:textId="7F1F4315" w:rsidR="00614840" w:rsidRPr="00696318" w:rsidRDefault="00614840" w:rsidP="009E57C4">
            <w:pPr>
              <w:pStyle w:val="ListParagraph"/>
              <w:numPr>
                <w:ilvl w:val="0"/>
                <w:numId w:val="19"/>
              </w:numPr>
              <w:rPr>
                <w:color w:val="FF0000"/>
                <w:sz w:val="20"/>
              </w:rPr>
            </w:pPr>
            <w:r w:rsidRPr="00696318">
              <w:rPr>
                <w:color w:val="FF0000"/>
                <w:sz w:val="20"/>
              </w:rPr>
              <w:t>Delete all submissions that are pending</w:t>
            </w:r>
          </w:p>
          <w:p w14:paraId="20EF2515" w14:textId="08C2B076" w:rsidR="00614840" w:rsidRPr="00696318" w:rsidRDefault="00614840" w:rsidP="00696318">
            <w:pPr>
              <w:pStyle w:val="ListParagraph"/>
              <w:numPr>
                <w:ilvl w:val="1"/>
                <w:numId w:val="19"/>
              </w:numPr>
              <w:rPr>
                <w:color w:val="FF0000"/>
                <w:sz w:val="20"/>
              </w:rPr>
            </w:pPr>
            <w:r w:rsidRPr="00696318">
              <w:rPr>
                <w:color w:val="FF0000"/>
                <w:sz w:val="20"/>
              </w:rPr>
              <w:t>Work as part of the PDT/CR process</w:t>
            </w:r>
          </w:p>
          <w:p w14:paraId="116E68D4" w14:textId="23DDE9C4" w:rsidR="00614840" w:rsidRPr="00696318" w:rsidRDefault="00614840" w:rsidP="00696318">
            <w:pPr>
              <w:pStyle w:val="ListParagraph"/>
              <w:numPr>
                <w:ilvl w:val="1"/>
                <w:numId w:val="19"/>
              </w:numPr>
              <w:rPr>
                <w:color w:val="FF0000"/>
                <w:sz w:val="20"/>
              </w:rPr>
            </w:pPr>
            <w:r w:rsidRPr="00696318">
              <w:rPr>
                <w:color w:val="FF0000"/>
                <w:sz w:val="20"/>
              </w:rPr>
              <w:t>Synch up with POC/TTTs/add as volunteer as necessary</w:t>
            </w:r>
          </w:p>
          <w:p w14:paraId="53B84A75" w14:textId="5F2C3DA6" w:rsidR="00614840" w:rsidRPr="00696318" w:rsidRDefault="00614840" w:rsidP="00696318">
            <w:pPr>
              <w:pStyle w:val="ListParagraph"/>
              <w:numPr>
                <w:ilvl w:val="0"/>
                <w:numId w:val="19"/>
              </w:numPr>
              <w:rPr>
                <w:color w:val="FF0000"/>
                <w:sz w:val="20"/>
              </w:rPr>
            </w:pPr>
            <w:r w:rsidRPr="00696318">
              <w:rPr>
                <w:color w:val="FF0000"/>
                <w:sz w:val="20"/>
              </w:rPr>
              <w:t>If submission is suitable for independent consideration</w:t>
            </w:r>
            <w:r w:rsidR="00696318" w:rsidRPr="00696318">
              <w:rPr>
                <w:color w:val="FF0000"/>
                <w:sz w:val="20"/>
              </w:rPr>
              <w:t xml:space="preserve"> (e.g., can’t be discussed as part of PDT or CR process, etc.):</w:t>
            </w:r>
          </w:p>
          <w:p w14:paraId="600D423E" w14:textId="011AE75B" w:rsidR="00614840" w:rsidRPr="00696318" w:rsidRDefault="00614840" w:rsidP="00696318">
            <w:pPr>
              <w:pStyle w:val="ListParagraph"/>
              <w:numPr>
                <w:ilvl w:val="1"/>
                <w:numId w:val="19"/>
              </w:numPr>
              <w:rPr>
                <w:color w:val="FF0000"/>
                <w:sz w:val="20"/>
              </w:rPr>
            </w:pPr>
            <w:r w:rsidRPr="00696318">
              <w:rPr>
                <w:color w:val="FF0000"/>
                <w:sz w:val="20"/>
              </w:rPr>
              <w:t>Author to send an explicit request to the TGbe chair to keep the submission in the current location.</w:t>
            </w:r>
          </w:p>
          <w:p w14:paraId="46D60582" w14:textId="77777777" w:rsidR="00614840" w:rsidRPr="00926284" w:rsidRDefault="00614840" w:rsidP="00614840">
            <w:pPr>
              <w:pStyle w:val="ListParagraph"/>
              <w:numPr>
                <w:ilvl w:val="1"/>
                <w:numId w:val="19"/>
              </w:numPr>
              <w:rPr>
                <w:sz w:val="20"/>
              </w:rPr>
            </w:pPr>
            <w:r w:rsidRPr="00696318">
              <w:rPr>
                <w:color w:val="FF0000"/>
                <w:sz w:val="20"/>
              </w:rPr>
              <w:t>Note that PDT/CR processing will have highest priority</w:t>
            </w:r>
          </w:p>
          <w:p w14:paraId="7A558029" w14:textId="3B3CD10F" w:rsidR="00926284" w:rsidRPr="00926284" w:rsidRDefault="00213C5F" w:rsidP="00926284">
            <w:pPr>
              <w:rPr>
                <w:sz w:val="20"/>
              </w:rPr>
            </w:pPr>
            <w:r>
              <w:rPr>
                <w:sz w:val="20"/>
              </w:rPr>
              <w:t>*</w:t>
            </w:r>
            <w:r w:rsidR="00926284">
              <w:rPr>
                <w:sz w:val="20"/>
              </w:rPr>
              <w:t>N</w:t>
            </w:r>
            <w:r w:rsidR="00926284" w:rsidRPr="00926284">
              <w:rPr>
                <w:sz w:val="20"/>
              </w:rPr>
              <w:t>u</w:t>
            </w:r>
            <w:r w:rsidR="00926284">
              <w:rPr>
                <w:sz w:val="20"/>
              </w:rPr>
              <w:t>mber in brackets []</w:t>
            </w:r>
            <w:r w:rsidR="006A377A">
              <w:rPr>
                <w:sz w:val="20"/>
              </w:rPr>
              <w:t xml:space="preserve"> indicates how </w:t>
            </w:r>
            <w:proofErr w:type="spellStart"/>
            <w:r w:rsidR="006A377A">
              <w:rPr>
                <w:sz w:val="20"/>
              </w:rPr>
              <w:t>may</w:t>
            </w:r>
            <w:proofErr w:type="spellEnd"/>
            <w:r w:rsidR="006A377A">
              <w:rPr>
                <w:sz w:val="20"/>
              </w:rPr>
              <w:t xml:space="preserve"> times the submission has been added to the Deferred SPs lis</w:t>
            </w:r>
            <w:r w:rsidR="00732EDF">
              <w:rPr>
                <w:sz w:val="20"/>
              </w:rPr>
              <w:t>t</w:t>
            </w:r>
            <w:r w:rsidR="006A377A">
              <w:rPr>
                <w:sz w:val="20"/>
              </w:rPr>
              <w:t>.</w:t>
            </w:r>
          </w:p>
        </w:tc>
      </w:tr>
    </w:tbl>
    <w:bookmarkEnd w:id="6"/>
    <w:bookmarkEnd w:id="7"/>
    <w:p w14:paraId="084FAB6F" w14:textId="14FA46E4" w:rsidR="002417B2" w:rsidRDefault="002417B2" w:rsidP="002417B2">
      <w:pPr>
        <w:pStyle w:val="Heading2"/>
      </w:pPr>
      <w:r>
        <w:t xml:space="preserve">Back-Logged </w:t>
      </w:r>
      <w:r w:rsidRPr="002E5445">
        <w:t>Technical Presentations</w:t>
      </w:r>
      <w:r>
        <w:t>’ List</w:t>
      </w:r>
    </w:p>
    <w:p w14:paraId="1ACB78CA" w14:textId="1900EE1A" w:rsidR="0061642D" w:rsidRDefault="00BB7CA9" w:rsidP="00F525EA">
      <w:pPr>
        <w:pStyle w:val="ListParagraph"/>
        <w:numPr>
          <w:ilvl w:val="0"/>
          <w:numId w:val="4"/>
        </w:numPr>
        <w:rPr>
          <w:color w:val="000000" w:themeColor="text1"/>
        </w:rPr>
      </w:pPr>
      <w:r>
        <w:rPr>
          <w:color w:val="000000" w:themeColor="text1"/>
        </w:rPr>
        <w:t>2</w:t>
      </w:r>
      <w:r w:rsidR="009A2BDF">
        <w:rPr>
          <w:color w:val="000000" w:themeColor="text1"/>
        </w:rPr>
        <w:t xml:space="preserve"> </w:t>
      </w:r>
      <w:r w:rsidR="0061642D">
        <w:rPr>
          <w:color w:val="000000" w:themeColor="text1"/>
        </w:rPr>
        <w:t>submissions in the Joint queue</w:t>
      </w:r>
    </w:p>
    <w:p w14:paraId="502BDCFB" w14:textId="7D401157" w:rsidR="0061642D" w:rsidRDefault="008D1AE5" w:rsidP="00F525EA">
      <w:pPr>
        <w:pStyle w:val="ListParagraph"/>
        <w:numPr>
          <w:ilvl w:val="0"/>
          <w:numId w:val="4"/>
        </w:numPr>
        <w:rPr>
          <w:color w:val="000000" w:themeColor="text1"/>
        </w:rPr>
      </w:pPr>
      <w:r>
        <w:rPr>
          <w:color w:val="000000" w:themeColor="text1"/>
        </w:rPr>
        <w:t>4</w:t>
      </w:r>
      <w:r w:rsidR="009A2BDF">
        <w:rPr>
          <w:color w:val="000000" w:themeColor="text1"/>
        </w:rPr>
        <w:t xml:space="preserve"> </w:t>
      </w:r>
      <w:r w:rsidR="0061642D">
        <w:rPr>
          <w:color w:val="000000" w:themeColor="text1"/>
        </w:rPr>
        <w:t>submissions in the MAC queue</w:t>
      </w:r>
    </w:p>
    <w:p w14:paraId="6C1302F5" w14:textId="087E38DB" w:rsidR="00A43656" w:rsidRDefault="00C06206" w:rsidP="00F525EA">
      <w:pPr>
        <w:pStyle w:val="ListParagraph"/>
        <w:numPr>
          <w:ilvl w:val="0"/>
          <w:numId w:val="4"/>
        </w:numPr>
        <w:rPr>
          <w:color w:val="000000" w:themeColor="text1"/>
        </w:rPr>
      </w:pPr>
      <w:r>
        <w:rPr>
          <w:color w:val="000000" w:themeColor="text1"/>
        </w:rPr>
        <w:t>0</w:t>
      </w:r>
      <w:r w:rsidR="009A2BDF">
        <w:rPr>
          <w:color w:val="000000" w:themeColor="text1"/>
        </w:rPr>
        <w:t xml:space="preserve"> </w:t>
      </w:r>
      <w:r w:rsidR="00A43656">
        <w:rPr>
          <w:color w:val="000000" w:themeColor="text1"/>
        </w:rPr>
        <w:t>submissions in the PHY queue</w:t>
      </w:r>
    </w:p>
    <w:p w14:paraId="6D57ED24" w14:textId="77777777" w:rsidR="00245A72" w:rsidRDefault="00245A72" w:rsidP="00245A72">
      <w:pPr>
        <w:pStyle w:val="ListParagraph"/>
        <w:rPr>
          <w:color w:val="000000" w:themeColor="text1"/>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530"/>
        <w:gridCol w:w="1710"/>
        <w:gridCol w:w="720"/>
      </w:tblGrid>
      <w:tr w:rsidR="00245A72" w:rsidRPr="00392D4C" w14:paraId="28573D31" w14:textId="77777777" w:rsidTr="0019135B">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3DF85CA" w14:textId="77777777" w:rsidR="00245A72" w:rsidRPr="00392D4C" w:rsidRDefault="00245A72" w:rsidP="002402E7">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11C527B" w14:textId="77777777" w:rsidR="00245A72" w:rsidRPr="00392D4C" w:rsidRDefault="00245A72" w:rsidP="002402E7">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94DFB9" w14:textId="77777777" w:rsidR="00245A72" w:rsidRPr="00392D4C" w:rsidRDefault="00245A72" w:rsidP="002402E7">
            <w:pPr>
              <w:jc w:val="center"/>
              <w:rPr>
                <w:sz w:val="20"/>
                <w:lang w:val="en-US"/>
              </w:rPr>
            </w:pPr>
            <w:r w:rsidRPr="00392D4C">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857880A" w14:textId="77777777" w:rsidR="00245A72" w:rsidRPr="00392D4C" w:rsidRDefault="00245A72" w:rsidP="002402E7">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10A9FAE" w14:textId="77777777" w:rsidR="00245A72" w:rsidRPr="00392D4C" w:rsidRDefault="00245A72" w:rsidP="002402E7">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2F9CAAF5" w14:textId="77777777" w:rsidR="00245A72" w:rsidRPr="00392D4C" w:rsidRDefault="00245A72" w:rsidP="002402E7">
            <w:pPr>
              <w:jc w:val="center"/>
              <w:rPr>
                <w:b/>
                <w:bCs/>
                <w:sz w:val="20"/>
                <w:lang w:val="en-US"/>
              </w:rPr>
            </w:pPr>
            <w:r w:rsidRPr="00392D4C">
              <w:rPr>
                <w:b/>
                <w:bCs/>
                <w:sz w:val="20"/>
                <w:lang w:val="en-US"/>
              </w:rPr>
              <w:t>Session</w:t>
            </w:r>
          </w:p>
        </w:tc>
      </w:tr>
      <w:tr w:rsidR="00245A72" w:rsidRPr="00022C33" w14:paraId="62F86A59"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33F84" w14:textId="77777777" w:rsidR="00245A72" w:rsidRPr="00080A81" w:rsidRDefault="007E23DB" w:rsidP="002402E7">
            <w:pPr>
              <w:jc w:val="center"/>
              <w:rPr>
                <w:rStyle w:val="Hyperlink"/>
                <w:sz w:val="20"/>
              </w:rPr>
            </w:pPr>
            <w:hyperlink r:id="rId36" w:history="1">
              <w:r w:rsidR="00245A72" w:rsidRPr="00080A81">
                <w:rPr>
                  <w:rStyle w:val="Hyperlink"/>
                  <w:sz w:val="20"/>
                </w:rPr>
                <w:t>1247r1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88612" w14:textId="77777777" w:rsidR="00245A72" w:rsidRPr="00D707F1" w:rsidRDefault="00245A72" w:rsidP="002402E7">
            <w:pPr>
              <w:rPr>
                <w:sz w:val="20"/>
              </w:rPr>
            </w:pPr>
            <w:r w:rsidRPr="00D707F1">
              <w:rPr>
                <w:sz w:val="20"/>
              </w:rPr>
              <w:t xml:space="preserve">Virtual </w:t>
            </w:r>
            <w:proofErr w:type="spellStart"/>
            <w:r w:rsidRPr="00D707F1">
              <w:rPr>
                <w:sz w:val="20"/>
              </w:rPr>
              <w:t>bss</w:t>
            </w:r>
            <w:proofErr w:type="spellEnd"/>
            <w:r w:rsidRPr="00D707F1">
              <w:rPr>
                <w:sz w:val="20"/>
              </w:rPr>
              <w:t xml:space="preserve"> for multi ap </w:t>
            </w:r>
            <w:proofErr w:type="spellStart"/>
            <w:r w:rsidRPr="00D707F1">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C0F39" w14:textId="77777777" w:rsidR="00245A72" w:rsidRPr="00D707F1" w:rsidRDefault="00245A72" w:rsidP="002402E7">
            <w:pPr>
              <w:rPr>
                <w:sz w:val="20"/>
              </w:rPr>
            </w:pPr>
            <w:r w:rsidRPr="00D707F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0B767" w14:textId="77777777" w:rsidR="00245A72" w:rsidRPr="00D707F1" w:rsidRDefault="00245A72" w:rsidP="002402E7">
            <w:pPr>
              <w:jc w:val="center"/>
              <w:rPr>
                <w:sz w:val="20"/>
              </w:rPr>
            </w:pPr>
            <w:r w:rsidRPr="00D707F1">
              <w:rPr>
                <w:sz w:val="20"/>
              </w:rPr>
              <w:t>Pending</w:t>
            </w:r>
            <w:r>
              <w:rPr>
                <w:sz w:val="20"/>
              </w:rPr>
              <w:t xml:space="preserve"> (R2)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BF03" w14:textId="77777777" w:rsidR="00245A72" w:rsidRPr="00D707F1" w:rsidRDefault="00245A72" w:rsidP="002402E7">
            <w:pPr>
              <w:jc w:val="center"/>
              <w:rPr>
                <w:sz w:val="20"/>
              </w:rPr>
            </w:pPr>
            <w:r w:rsidRPr="00D707F1">
              <w:rPr>
                <w:sz w:val="20"/>
              </w:rPr>
              <w:t>MAP-General</w:t>
            </w:r>
            <w:r>
              <w:rPr>
                <w:sz w:val="20"/>
              </w:rPr>
              <w:t xml:space="preserve"> </w:t>
            </w:r>
          </w:p>
        </w:tc>
        <w:tc>
          <w:tcPr>
            <w:tcW w:w="720" w:type="dxa"/>
            <w:tcBorders>
              <w:top w:val="single" w:sz="8" w:space="0" w:color="1B587C"/>
              <w:left w:val="single" w:sz="8" w:space="0" w:color="1B587C"/>
              <w:bottom w:val="single" w:sz="8" w:space="0" w:color="1B587C"/>
              <w:right w:val="single" w:sz="8" w:space="0" w:color="1B587C"/>
            </w:tcBorders>
          </w:tcPr>
          <w:p w14:paraId="4774B2B3" w14:textId="77777777" w:rsidR="00245A72" w:rsidRPr="00D707F1" w:rsidRDefault="00245A72" w:rsidP="002402E7">
            <w:pPr>
              <w:jc w:val="center"/>
              <w:rPr>
                <w:sz w:val="20"/>
              </w:rPr>
            </w:pPr>
            <w:r w:rsidRPr="00D707F1">
              <w:rPr>
                <w:sz w:val="20"/>
              </w:rPr>
              <w:t>Joint</w:t>
            </w:r>
          </w:p>
        </w:tc>
      </w:tr>
      <w:tr w:rsidR="00245A72" w:rsidRPr="00022C33" w14:paraId="5AAA46FE"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14B2B1" w14:textId="77777777" w:rsidR="00245A72" w:rsidRPr="00080A81" w:rsidRDefault="007E23DB" w:rsidP="002402E7">
            <w:pPr>
              <w:jc w:val="center"/>
              <w:rPr>
                <w:rStyle w:val="Hyperlink"/>
                <w:sz w:val="20"/>
              </w:rPr>
            </w:pPr>
            <w:hyperlink r:id="rId37" w:history="1">
              <w:r w:rsidR="00245A72" w:rsidRPr="00080A81">
                <w:rPr>
                  <w:rStyle w:val="Hyperlink"/>
                  <w:sz w:val="20"/>
                </w:rPr>
                <w:t>1399r1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1832C1" w14:textId="77777777" w:rsidR="00245A72" w:rsidRPr="007F3F38" w:rsidRDefault="00245A72" w:rsidP="002402E7">
            <w:pPr>
              <w:rPr>
                <w:color w:val="000000" w:themeColor="text1"/>
                <w:sz w:val="20"/>
              </w:rPr>
            </w:pPr>
            <w:r w:rsidRPr="007F3F38">
              <w:rPr>
                <w:color w:val="000000" w:themeColor="text1"/>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FD2BB" w14:textId="77777777" w:rsidR="00245A72" w:rsidRPr="007F3F38" w:rsidRDefault="00245A72" w:rsidP="002402E7">
            <w:pPr>
              <w:rPr>
                <w:color w:val="000000" w:themeColor="text1"/>
                <w:sz w:val="20"/>
              </w:rPr>
            </w:pPr>
            <w:r w:rsidRPr="007F3F38">
              <w:rPr>
                <w:color w:val="000000" w:themeColor="text1"/>
                <w:sz w:val="20"/>
              </w:rPr>
              <w:t>Rui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427C0" w14:textId="77777777" w:rsidR="00245A72" w:rsidRPr="007F3F38" w:rsidRDefault="00245A72" w:rsidP="002402E7">
            <w:pPr>
              <w:jc w:val="center"/>
              <w:rPr>
                <w:color w:val="000000" w:themeColor="text1"/>
                <w:sz w:val="20"/>
              </w:rPr>
            </w:pPr>
            <w:r w:rsidRPr="007F3F38">
              <w:rPr>
                <w:color w:val="000000" w:themeColor="text1"/>
                <w:sz w:val="20"/>
              </w:rPr>
              <w:t>Pending</w:t>
            </w:r>
            <w:r>
              <w:rPr>
                <w:color w:val="000000" w:themeColor="text1"/>
                <w:sz w:val="20"/>
              </w:rPr>
              <w:t xml:space="preserve"> (R2)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5C618" w14:textId="77777777" w:rsidR="00245A72" w:rsidRPr="007F3F38" w:rsidRDefault="00245A72" w:rsidP="002402E7">
            <w:pPr>
              <w:jc w:val="center"/>
              <w:rPr>
                <w:color w:val="000000" w:themeColor="text1"/>
                <w:sz w:val="20"/>
              </w:rPr>
            </w:pPr>
            <w:r w:rsidRPr="007F3F38">
              <w:rPr>
                <w:color w:val="000000" w:themeColor="text1"/>
                <w:sz w:val="20"/>
              </w:rPr>
              <w:t>MAP-General</w:t>
            </w:r>
            <w:r>
              <w:rPr>
                <w:color w:val="000000" w:themeColor="text1"/>
                <w:sz w:val="20"/>
              </w:rPr>
              <w:t xml:space="preserve"> </w:t>
            </w:r>
          </w:p>
        </w:tc>
        <w:tc>
          <w:tcPr>
            <w:tcW w:w="720" w:type="dxa"/>
            <w:tcBorders>
              <w:top w:val="single" w:sz="8" w:space="0" w:color="1B587C"/>
              <w:left w:val="single" w:sz="8" w:space="0" w:color="1B587C"/>
              <w:bottom w:val="single" w:sz="8" w:space="0" w:color="1B587C"/>
              <w:right w:val="single" w:sz="8" w:space="0" w:color="1B587C"/>
            </w:tcBorders>
          </w:tcPr>
          <w:p w14:paraId="2A5D5C4A" w14:textId="77777777" w:rsidR="00245A72" w:rsidRPr="007F3F38" w:rsidRDefault="00245A72" w:rsidP="002402E7">
            <w:pPr>
              <w:jc w:val="center"/>
              <w:rPr>
                <w:color w:val="000000" w:themeColor="text1"/>
                <w:sz w:val="20"/>
              </w:rPr>
            </w:pPr>
            <w:r w:rsidRPr="007F3F38">
              <w:rPr>
                <w:color w:val="000000" w:themeColor="text1"/>
                <w:sz w:val="20"/>
              </w:rPr>
              <w:t>Joint</w:t>
            </w:r>
          </w:p>
        </w:tc>
      </w:tr>
      <w:tr w:rsidR="00245A72" w:rsidRPr="00022C33" w14:paraId="5244FBE1"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5C62" w14:textId="77777777" w:rsidR="00245A72" w:rsidRPr="00080A81" w:rsidRDefault="007E23DB" w:rsidP="002402E7">
            <w:pPr>
              <w:jc w:val="center"/>
              <w:rPr>
                <w:rStyle w:val="Hyperlink"/>
                <w:sz w:val="20"/>
              </w:rPr>
            </w:pPr>
            <w:hyperlink r:id="rId38" w:history="1">
              <w:r w:rsidR="00245A72" w:rsidRPr="00080A81">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EFAD6" w14:textId="77777777" w:rsidR="00245A72" w:rsidRPr="00080A81" w:rsidRDefault="00245A72" w:rsidP="002402E7">
            <w:pPr>
              <w:rPr>
                <w:strike/>
                <w:sz w:val="20"/>
              </w:rPr>
            </w:pPr>
            <w:r w:rsidRPr="00080A81">
              <w:rPr>
                <w:strike/>
                <w:color w:val="FFC000"/>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9B86A" w14:textId="77777777" w:rsidR="00245A72" w:rsidRPr="00080A81" w:rsidRDefault="00245A72" w:rsidP="002402E7">
            <w:pPr>
              <w:rPr>
                <w:strike/>
                <w:sz w:val="20"/>
              </w:rPr>
            </w:pPr>
            <w:proofErr w:type="spellStart"/>
            <w:r w:rsidRPr="00080A81">
              <w:rPr>
                <w:strike/>
                <w:color w:val="FFC000"/>
                <w:sz w:val="20"/>
              </w:rPr>
              <w:t>Jonghun</w:t>
            </w:r>
            <w:proofErr w:type="spellEnd"/>
            <w:r w:rsidRPr="00080A81">
              <w:rPr>
                <w:strike/>
                <w:color w:val="FFC00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77B9" w14:textId="77777777" w:rsidR="00245A72" w:rsidRPr="00080A81" w:rsidRDefault="00245A72" w:rsidP="002402E7">
            <w:pPr>
              <w:jc w:val="cente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11DD68" w14:textId="77777777" w:rsidR="00245A72" w:rsidRPr="00080A81" w:rsidRDefault="00245A72" w:rsidP="002402E7">
            <w:pPr>
              <w:jc w:val="center"/>
              <w:rPr>
                <w:strike/>
                <w:sz w:val="20"/>
              </w:rPr>
            </w:pPr>
            <w:r w:rsidRPr="00080A81">
              <w:rPr>
                <w:strike/>
                <w:color w:val="FFC000"/>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1C67B986" w14:textId="77777777" w:rsidR="00245A72" w:rsidRPr="00080A81" w:rsidRDefault="00245A72" w:rsidP="002402E7">
            <w:pPr>
              <w:jc w:val="center"/>
              <w:rPr>
                <w:strike/>
                <w:sz w:val="20"/>
              </w:rPr>
            </w:pPr>
            <w:r w:rsidRPr="00080A81">
              <w:rPr>
                <w:strike/>
                <w:color w:val="FFC000"/>
                <w:sz w:val="20"/>
              </w:rPr>
              <w:t>Joint</w:t>
            </w:r>
          </w:p>
        </w:tc>
      </w:tr>
      <w:tr w:rsidR="00245A72" w:rsidRPr="00392D4C" w14:paraId="3310D124" w14:textId="77777777" w:rsidTr="0019135B">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B7FDB67" w14:textId="77777777" w:rsidR="00245A72" w:rsidRPr="00080A81" w:rsidRDefault="00245A72" w:rsidP="002402E7">
            <w:pPr>
              <w:jc w:val="center"/>
              <w:rPr>
                <w:rFonts w:eastAsia="MS Gothic"/>
                <w:color w:val="000000" w:themeColor="dark1"/>
                <w:kern w:val="24"/>
                <w:sz w:val="20"/>
              </w:rPr>
            </w:pPr>
            <w:r w:rsidRPr="00080A81">
              <w:rPr>
                <w:rFonts w:eastAsia="MS Gothic"/>
                <w:color w:val="000000" w:themeColor="dark1"/>
                <w:kern w:val="24"/>
                <w:sz w:val="20"/>
              </w:rPr>
              <w:t>End of Joint Queue</w:t>
            </w:r>
          </w:p>
        </w:tc>
      </w:tr>
      <w:tr w:rsidR="00245A72" w:rsidRPr="00BE4279" w14:paraId="153FFD00"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419F0" w14:textId="77777777" w:rsidR="00245A72" w:rsidRPr="00080A81" w:rsidRDefault="007E23DB" w:rsidP="002402E7">
            <w:pPr>
              <w:jc w:val="center"/>
              <w:rPr>
                <w:color w:val="00B050"/>
                <w:sz w:val="20"/>
              </w:rPr>
            </w:pPr>
            <w:hyperlink r:id="rId39" w:history="1">
              <w:r w:rsidR="00245A72" w:rsidRPr="00080A81">
                <w:rPr>
                  <w:rStyle w:val="Hyperlink"/>
                  <w:color w:val="00B050"/>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C716" w14:textId="77777777" w:rsidR="00245A72" w:rsidRPr="00080A81" w:rsidRDefault="00245A72" w:rsidP="002402E7">
            <w:pPr>
              <w:rPr>
                <w:color w:val="00B050"/>
                <w:sz w:val="20"/>
              </w:rPr>
            </w:pPr>
            <w:r w:rsidRPr="00080A81">
              <w:rPr>
                <w:color w:val="00B050"/>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8941A1" w14:textId="77777777" w:rsidR="00245A72" w:rsidRPr="00080A81" w:rsidRDefault="00245A72" w:rsidP="002402E7">
            <w:pPr>
              <w:rPr>
                <w:color w:val="00B050"/>
                <w:sz w:val="20"/>
              </w:rPr>
            </w:pPr>
            <w:r w:rsidRPr="00080A81">
              <w:rPr>
                <w:color w:val="00B05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77E86" w14:textId="77777777" w:rsidR="00245A72" w:rsidRPr="00080A81" w:rsidRDefault="00245A72" w:rsidP="002402E7">
            <w:pPr>
              <w:jc w:val="center"/>
              <w:rPr>
                <w:color w:val="00B050"/>
                <w:sz w:val="20"/>
              </w:rPr>
            </w:pPr>
            <w:r w:rsidRPr="00080A81">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DCDFE" w14:textId="77777777" w:rsidR="00245A72" w:rsidRPr="00080A81" w:rsidRDefault="00245A72" w:rsidP="002402E7">
            <w:pPr>
              <w:rPr>
                <w:color w:val="00B050"/>
                <w:sz w:val="20"/>
              </w:rPr>
            </w:pPr>
            <w:r w:rsidRPr="00080A81">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DC47818" w14:textId="77777777" w:rsidR="00245A72" w:rsidRPr="00080A81" w:rsidRDefault="00245A72" w:rsidP="002402E7">
            <w:pPr>
              <w:jc w:val="center"/>
              <w:rPr>
                <w:color w:val="00B050"/>
                <w:sz w:val="20"/>
              </w:rPr>
            </w:pPr>
            <w:r w:rsidRPr="00080A81">
              <w:rPr>
                <w:color w:val="00B050"/>
                <w:sz w:val="20"/>
              </w:rPr>
              <w:t>MAC</w:t>
            </w:r>
          </w:p>
        </w:tc>
      </w:tr>
      <w:tr w:rsidR="00245A72" w:rsidRPr="00BE4279" w14:paraId="5FF33253"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99907" w14:textId="77777777" w:rsidR="00245A72" w:rsidRPr="00245A72" w:rsidRDefault="007E23DB" w:rsidP="002402E7">
            <w:pPr>
              <w:jc w:val="center"/>
              <w:rPr>
                <w:color w:val="FF0000"/>
                <w:sz w:val="20"/>
              </w:rPr>
            </w:pPr>
            <w:hyperlink r:id="rId40" w:history="1">
              <w:r w:rsidR="00245A72" w:rsidRPr="00245A72">
                <w:rPr>
                  <w:rStyle w:val="Hyperlink"/>
                  <w:color w:val="FF0000"/>
                  <w:sz w:val="20"/>
                </w:rPr>
                <w:t>527r1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08BF2" w14:textId="77777777" w:rsidR="00245A72" w:rsidRPr="00245A72" w:rsidRDefault="00245A72" w:rsidP="002402E7">
            <w:pPr>
              <w:rPr>
                <w:strike/>
                <w:color w:val="FF0000"/>
                <w:sz w:val="20"/>
              </w:rPr>
            </w:pPr>
            <w:r w:rsidRPr="00245A72">
              <w:rPr>
                <w:strike/>
                <w:color w:val="FF0000"/>
                <w:sz w:val="20"/>
              </w:rPr>
              <w:t xml:space="preserve">Multi-link Constraint </w:t>
            </w:r>
            <w:proofErr w:type="spellStart"/>
            <w:r w:rsidRPr="00245A72">
              <w:rPr>
                <w:strike/>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573B1" w14:textId="77777777" w:rsidR="00245A72" w:rsidRPr="00245A72" w:rsidRDefault="00245A72" w:rsidP="002402E7">
            <w:pPr>
              <w:rPr>
                <w:strike/>
                <w:color w:val="FF0000"/>
                <w:sz w:val="20"/>
              </w:rPr>
            </w:pPr>
            <w:r w:rsidRPr="00245A72">
              <w:rPr>
                <w:strike/>
                <w:color w:val="FF0000"/>
                <w:sz w:val="20"/>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9AC45" w14:textId="77777777" w:rsidR="00245A72" w:rsidRPr="00245A72" w:rsidRDefault="00245A72" w:rsidP="00245A72">
            <w:pPr>
              <w:jc w:val="center"/>
              <w:rPr>
                <w:strike/>
                <w:color w:val="FF0000"/>
                <w:sz w:val="20"/>
              </w:rPr>
            </w:pPr>
            <w:r w:rsidRPr="00245A72">
              <w:rPr>
                <w:strike/>
                <w:color w:val="FF0000"/>
                <w:sz w:val="20"/>
              </w:rPr>
              <w:t>Deleted</w:t>
            </w:r>
          </w:p>
          <w:p w14:paraId="0F8430A9" w14:textId="7452B37F"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B7CCA" w14:textId="77777777" w:rsidR="00245A72" w:rsidRPr="00245A72" w:rsidRDefault="00245A72" w:rsidP="002402E7">
            <w:pPr>
              <w:rPr>
                <w:strike/>
                <w:color w:val="FF0000"/>
                <w:sz w:val="20"/>
              </w:rPr>
            </w:pPr>
            <w:r w:rsidRPr="00245A72">
              <w:rPr>
                <w:strike/>
                <w:color w:val="FF0000"/>
                <w:sz w:val="20"/>
              </w:rPr>
              <w:t>ML-Constr. ops</w:t>
            </w:r>
          </w:p>
        </w:tc>
        <w:tc>
          <w:tcPr>
            <w:tcW w:w="720" w:type="dxa"/>
            <w:tcBorders>
              <w:top w:val="single" w:sz="8" w:space="0" w:color="1B587C"/>
              <w:left w:val="single" w:sz="8" w:space="0" w:color="1B587C"/>
              <w:bottom w:val="single" w:sz="8" w:space="0" w:color="1B587C"/>
              <w:right w:val="single" w:sz="8" w:space="0" w:color="1B587C"/>
            </w:tcBorders>
          </w:tcPr>
          <w:p w14:paraId="33FF3078"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0534E120"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E85FA" w14:textId="77777777" w:rsidR="00245A72" w:rsidRPr="00245A72" w:rsidRDefault="007E23DB" w:rsidP="002402E7">
            <w:pPr>
              <w:jc w:val="center"/>
              <w:rPr>
                <w:color w:val="FF0000"/>
                <w:sz w:val="20"/>
              </w:rPr>
            </w:pPr>
            <w:hyperlink r:id="rId41" w:history="1">
              <w:r w:rsidR="00245A72" w:rsidRPr="00245A72">
                <w:rPr>
                  <w:rStyle w:val="Hyperlink"/>
                  <w:color w:val="FF0000"/>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689E8" w14:textId="77777777" w:rsidR="00245A72" w:rsidRPr="00245A72" w:rsidRDefault="00245A72" w:rsidP="002402E7">
            <w:pPr>
              <w:rPr>
                <w:strike/>
                <w:color w:val="FF0000"/>
                <w:sz w:val="20"/>
              </w:rPr>
            </w:pPr>
            <w:r w:rsidRPr="00245A72">
              <w:rPr>
                <w:strike/>
                <w:color w:val="FF0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56B0F" w14:textId="77777777" w:rsidR="00245A72" w:rsidRPr="00245A72" w:rsidRDefault="00245A72" w:rsidP="002402E7">
            <w:pPr>
              <w:rPr>
                <w:strike/>
                <w:color w:val="FF0000"/>
                <w:sz w:val="20"/>
              </w:rPr>
            </w:pPr>
            <w:r w:rsidRPr="00245A72">
              <w:rPr>
                <w:strike/>
                <w:color w:val="FF0000"/>
                <w:sz w:val="20"/>
              </w:rPr>
              <w:t>Jinjing Jiang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1FD8F" w14:textId="77777777" w:rsidR="00245A72" w:rsidRPr="00245A72" w:rsidRDefault="00245A72" w:rsidP="00245A72">
            <w:pPr>
              <w:jc w:val="center"/>
              <w:rPr>
                <w:strike/>
                <w:color w:val="FF0000"/>
                <w:sz w:val="20"/>
              </w:rPr>
            </w:pPr>
            <w:r w:rsidRPr="00245A72">
              <w:rPr>
                <w:strike/>
                <w:color w:val="FF0000"/>
                <w:sz w:val="20"/>
              </w:rPr>
              <w:t>Deleted</w:t>
            </w:r>
          </w:p>
          <w:p w14:paraId="0A09203B" w14:textId="38592DB8"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61BA0" w14:textId="77777777" w:rsidR="00245A72" w:rsidRPr="00245A72" w:rsidRDefault="00245A72" w:rsidP="002402E7">
            <w:pPr>
              <w:rPr>
                <w:strike/>
                <w:color w:val="FF0000"/>
                <w:sz w:val="20"/>
              </w:rPr>
            </w:pPr>
            <w:r w:rsidRPr="00245A72">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FFE98B3"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6DD7AF76"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D30C9" w14:textId="77777777" w:rsidR="00245A72" w:rsidRPr="00245A72" w:rsidRDefault="007E23DB" w:rsidP="002402E7">
            <w:pPr>
              <w:jc w:val="center"/>
              <w:rPr>
                <w:color w:val="FF0000"/>
                <w:sz w:val="20"/>
              </w:rPr>
            </w:pPr>
            <w:hyperlink r:id="rId42" w:history="1">
              <w:r w:rsidR="00245A72" w:rsidRPr="00245A72">
                <w:rPr>
                  <w:rStyle w:val="Hyperlink"/>
                  <w:color w:val="FF0000"/>
                  <w:sz w:val="20"/>
                </w:rPr>
                <w:t>1131r2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576A6" w14:textId="77777777" w:rsidR="00245A72" w:rsidRPr="00245A72" w:rsidRDefault="00245A72" w:rsidP="002402E7">
            <w:pPr>
              <w:rPr>
                <w:strike/>
                <w:color w:val="FF0000"/>
                <w:sz w:val="20"/>
              </w:rPr>
            </w:pPr>
            <w:proofErr w:type="spellStart"/>
            <w:r w:rsidRPr="00245A72">
              <w:rPr>
                <w:strike/>
                <w:color w:val="FF0000"/>
                <w:sz w:val="20"/>
              </w:rPr>
              <w:t>Multi link</w:t>
            </w:r>
            <w:proofErr w:type="spellEnd"/>
            <w:r w:rsidRPr="00245A72">
              <w:rPr>
                <w:strike/>
                <w:color w:val="FF0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1579CD"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007F6" w14:textId="77777777" w:rsidR="00245A72" w:rsidRPr="00245A72" w:rsidRDefault="00245A72" w:rsidP="00245A72">
            <w:pPr>
              <w:jc w:val="center"/>
              <w:rPr>
                <w:strike/>
                <w:color w:val="FF0000"/>
                <w:sz w:val="20"/>
              </w:rPr>
            </w:pPr>
            <w:r w:rsidRPr="00245A72">
              <w:rPr>
                <w:strike/>
                <w:color w:val="FF0000"/>
                <w:sz w:val="20"/>
              </w:rPr>
              <w:t>Deleted</w:t>
            </w:r>
          </w:p>
          <w:p w14:paraId="37EE697E" w14:textId="454E273B"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1CD35" w14:textId="77777777" w:rsidR="00245A72" w:rsidRPr="00245A72" w:rsidRDefault="00245A72" w:rsidP="002402E7">
            <w:pPr>
              <w:rPr>
                <w:strike/>
                <w:color w:val="FF0000"/>
                <w:sz w:val="20"/>
              </w:rPr>
            </w:pPr>
            <w:r w:rsidRPr="00245A72">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3A3A33"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7A6B874F"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3224E" w14:textId="77777777" w:rsidR="00245A72" w:rsidRPr="00245A72" w:rsidRDefault="007E23DB" w:rsidP="002402E7">
            <w:pPr>
              <w:jc w:val="center"/>
              <w:rPr>
                <w:color w:val="FF0000"/>
                <w:sz w:val="20"/>
              </w:rPr>
            </w:pPr>
            <w:hyperlink r:id="rId43" w:history="1">
              <w:r w:rsidR="00245A72" w:rsidRPr="00245A72">
                <w:rPr>
                  <w:rStyle w:val="Hyperlink"/>
                  <w:color w:val="FF0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7B520" w14:textId="77777777" w:rsidR="00245A72" w:rsidRPr="00245A72" w:rsidRDefault="00245A72" w:rsidP="002402E7">
            <w:pPr>
              <w:rPr>
                <w:strike/>
                <w:color w:val="FF0000"/>
                <w:sz w:val="20"/>
              </w:rPr>
            </w:pPr>
            <w:r w:rsidRPr="00245A72">
              <w:rPr>
                <w:strike/>
                <w:color w:val="FF0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C353C" w14:textId="77777777" w:rsidR="00245A72" w:rsidRPr="00245A72" w:rsidRDefault="00245A72" w:rsidP="002402E7">
            <w:pPr>
              <w:rPr>
                <w:strike/>
                <w:color w:val="FF0000"/>
                <w:sz w:val="20"/>
              </w:rPr>
            </w:pPr>
            <w:r w:rsidRPr="00245A72">
              <w:rPr>
                <w:strike/>
                <w:color w:val="FF000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DC0D9" w14:textId="77777777" w:rsidR="00245A72" w:rsidRPr="00245A72" w:rsidRDefault="00245A72" w:rsidP="00245A72">
            <w:pPr>
              <w:jc w:val="center"/>
              <w:rPr>
                <w:strike/>
                <w:color w:val="FF0000"/>
                <w:sz w:val="20"/>
              </w:rPr>
            </w:pPr>
            <w:r w:rsidRPr="00245A72">
              <w:rPr>
                <w:strike/>
                <w:color w:val="FF0000"/>
                <w:sz w:val="20"/>
              </w:rPr>
              <w:t>Deleted</w:t>
            </w:r>
          </w:p>
          <w:p w14:paraId="46C329DF" w14:textId="3ECC25A4"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2A1937" w14:textId="77777777" w:rsidR="00245A72" w:rsidRPr="00245A72" w:rsidRDefault="00245A72" w:rsidP="002402E7">
            <w:pPr>
              <w:rPr>
                <w:strike/>
                <w:color w:val="FF0000"/>
                <w:sz w:val="20"/>
              </w:rPr>
            </w:pPr>
            <w:r w:rsidRPr="00245A72">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2163E95"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259D6865"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2CFD9" w14:textId="77777777" w:rsidR="00245A72" w:rsidRPr="00245A72" w:rsidRDefault="007E23DB" w:rsidP="002402E7">
            <w:pPr>
              <w:jc w:val="center"/>
              <w:rPr>
                <w:color w:val="FF0000"/>
                <w:sz w:val="20"/>
              </w:rPr>
            </w:pPr>
            <w:hyperlink r:id="rId44" w:history="1">
              <w:r w:rsidR="00245A72" w:rsidRPr="00245A72">
                <w:rPr>
                  <w:rStyle w:val="Hyperlink"/>
                  <w:color w:val="FF0000"/>
                  <w:sz w:val="20"/>
                </w:rPr>
                <w:t>1171r1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5C6BE8" w14:textId="77777777" w:rsidR="00245A72" w:rsidRPr="00245A72" w:rsidRDefault="00245A72" w:rsidP="002402E7">
            <w:pPr>
              <w:rPr>
                <w:strike/>
                <w:color w:val="FF0000"/>
                <w:sz w:val="20"/>
              </w:rPr>
            </w:pPr>
            <w:r w:rsidRPr="00245A72">
              <w:rPr>
                <w:strike/>
                <w:color w:val="FF0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48657"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615C1" w14:textId="77777777" w:rsidR="00245A72" w:rsidRPr="00245A72" w:rsidRDefault="00245A72" w:rsidP="00245A72">
            <w:pPr>
              <w:jc w:val="center"/>
              <w:rPr>
                <w:strike/>
                <w:color w:val="FF0000"/>
                <w:sz w:val="20"/>
              </w:rPr>
            </w:pPr>
            <w:r w:rsidRPr="00245A72">
              <w:rPr>
                <w:strike/>
                <w:color w:val="FF0000"/>
                <w:sz w:val="20"/>
              </w:rPr>
              <w:t>Deleted</w:t>
            </w:r>
          </w:p>
          <w:p w14:paraId="10C27008" w14:textId="129D57D2"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08DC5" w14:textId="77777777" w:rsidR="00245A72" w:rsidRPr="00245A72" w:rsidRDefault="00245A72" w:rsidP="002402E7">
            <w:pPr>
              <w:rPr>
                <w:strike/>
                <w:color w:val="FF0000"/>
                <w:sz w:val="20"/>
              </w:rPr>
            </w:pPr>
            <w:r w:rsidRPr="00245A72">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35B6E25"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7E0D27CC"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BAB433" w14:textId="77777777" w:rsidR="00245A72" w:rsidRPr="00245A72" w:rsidRDefault="007E23DB" w:rsidP="002402E7">
            <w:pPr>
              <w:jc w:val="center"/>
              <w:rPr>
                <w:color w:val="FF0000"/>
                <w:sz w:val="20"/>
              </w:rPr>
            </w:pPr>
            <w:hyperlink r:id="rId45" w:history="1">
              <w:r w:rsidR="00245A72" w:rsidRPr="00245A72">
                <w:rPr>
                  <w:rStyle w:val="Hyperlink"/>
                  <w:color w:val="FF0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FC345" w14:textId="77777777" w:rsidR="00245A72" w:rsidRPr="00245A72" w:rsidRDefault="00245A72" w:rsidP="002402E7">
            <w:pPr>
              <w:rPr>
                <w:strike/>
                <w:color w:val="FF0000"/>
                <w:sz w:val="20"/>
              </w:rPr>
            </w:pPr>
            <w:r w:rsidRPr="00245A72">
              <w:rPr>
                <w:strike/>
                <w:color w:val="FF0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13177D"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8F88A" w14:textId="77777777" w:rsidR="00245A72" w:rsidRPr="00245A72" w:rsidRDefault="00245A72" w:rsidP="00245A72">
            <w:pPr>
              <w:jc w:val="center"/>
              <w:rPr>
                <w:strike/>
                <w:color w:val="FF0000"/>
                <w:sz w:val="20"/>
              </w:rPr>
            </w:pPr>
            <w:r w:rsidRPr="00245A72">
              <w:rPr>
                <w:strike/>
                <w:color w:val="FF0000"/>
                <w:sz w:val="20"/>
              </w:rPr>
              <w:t>Deleted</w:t>
            </w:r>
          </w:p>
          <w:p w14:paraId="7A790620" w14:textId="5C939568"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CF329" w14:textId="77777777" w:rsidR="00245A72" w:rsidRPr="00245A72" w:rsidRDefault="00245A72" w:rsidP="002402E7">
            <w:pPr>
              <w:rPr>
                <w:strike/>
                <w:color w:val="FF0000"/>
                <w:sz w:val="20"/>
              </w:rPr>
            </w:pPr>
            <w:r w:rsidRPr="00245A72">
              <w:rPr>
                <w:strike/>
                <w:color w:val="FF0000"/>
                <w:sz w:val="20"/>
              </w:rPr>
              <w:t>ML-Constr. ops</w:t>
            </w:r>
          </w:p>
        </w:tc>
        <w:tc>
          <w:tcPr>
            <w:tcW w:w="720" w:type="dxa"/>
            <w:tcBorders>
              <w:top w:val="single" w:sz="8" w:space="0" w:color="1B587C"/>
              <w:left w:val="single" w:sz="8" w:space="0" w:color="1B587C"/>
              <w:bottom w:val="single" w:sz="8" w:space="0" w:color="1B587C"/>
              <w:right w:val="single" w:sz="8" w:space="0" w:color="1B587C"/>
            </w:tcBorders>
          </w:tcPr>
          <w:p w14:paraId="1039375A"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79FC2961"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CAE7A" w14:textId="77777777" w:rsidR="00245A72" w:rsidRPr="00245A72" w:rsidRDefault="007E23DB" w:rsidP="002402E7">
            <w:pPr>
              <w:jc w:val="center"/>
              <w:rPr>
                <w:color w:val="FF0000"/>
                <w:sz w:val="20"/>
              </w:rPr>
            </w:pPr>
            <w:hyperlink r:id="rId46" w:history="1">
              <w:r w:rsidR="00245A72" w:rsidRPr="00245A72">
                <w:rPr>
                  <w:rStyle w:val="Hyperlink"/>
                  <w:color w:val="FF0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E516B" w14:textId="77777777" w:rsidR="00245A72" w:rsidRPr="00245A72" w:rsidRDefault="00245A72" w:rsidP="002402E7">
            <w:pPr>
              <w:rPr>
                <w:strike/>
                <w:color w:val="FF0000"/>
                <w:sz w:val="20"/>
              </w:rPr>
            </w:pPr>
            <w:r w:rsidRPr="00245A72">
              <w:rPr>
                <w:strike/>
                <w:color w:val="FF0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63A35"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6A9CA" w14:textId="77777777" w:rsidR="00245A72" w:rsidRPr="00245A72" w:rsidRDefault="00245A72" w:rsidP="00245A72">
            <w:pPr>
              <w:jc w:val="center"/>
              <w:rPr>
                <w:strike/>
                <w:color w:val="FF0000"/>
                <w:sz w:val="20"/>
              </w:rPr>
            </w:pPr>
            <w:r w:rsidRPr="00245A72">
              <w:rPr>
                <w:strike/>
                <w:color w:val="FF0000"/>
                <w:sz w:val="20"/>
              </w:rPr>
              <w:t>Deleted</w:t>
            </w:r>
          </w:p>
          <w:p w14:paraId="34F3CFE8" w14:textId="2F3CB6E0"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BCA28" w14:textId="77777777" w:rsidR="00245A72" w:rsidRPr="00245A72" w:rsidRDefault="00245A72" w:rsidP="002402E7">
            <w:pPr>
              <w:rPr>
                <w:strike/>
                <w:color w:val="FF0000"/>
                <w:sz w:val="20"/>
              </w:rPr>
            </w:pPr>
            <w:r w:rsidRPr="00245A72">
              <w:rPr>
                <w:strike/>
                <w:color w:val="FF0000"/>
                <w:sz w:val="20"/>
              </w:rPr>
              <w:t>ML-Constr. ops</w:t>
            </w:r>
          </w:p>
        </w:tc>
        <w:tc>
          <w:tcPr>
            <w:tcW w:w="720" w:type="dxa"/>
            <w:tcBorders>
              <w:top w:val="single" w:sz="8" w:space="0" w:color="1B587C"/>
              <w:left w:val="single" w:sz="8" w:space="0" w:color="1B587C"/>
              <w:bottom w:val="single" w:sz="8" w:space="0" w:color="1B587C"/>
              <w:right w:val="single" w:sz="8" w:space="0" w:color="1B587C"/>
            </w:tcBorders>
          </w:tcPr>
          <w:p w14:paraId="10070FF7"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52DFD381"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C6659" w14:textId="77777777" w:rsidR="00245A72" w:rsidRPr="00245A72" w:rsidRDefault="007E23DB" w:rsidP="002402E7">
            <w:pPr>
              <w:jc w:val="center"/>
              <w:rPr>
                <w:color w:val="FF0000"/>
                <w:sz w:val="20"/>
              </w:rPr>
            </w:pPr>
            <w:hyperlink r:id="rId47" w:history="1">
              <w:r w:rsidR="00245A72" w:rsidRPr="00245A72">
                <w:rPr>
                  <w:rStyle w:val="Hyperlink"/>
                  <w:color w:val="FF0000"/>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F44C5" w14:textId="77777777" w:rsidR="00245A72" w:rsidRPr="00245A72" w:rsidRDefault="00245A72" w:rsidP="002402E7">
            <w:pPr>
              <w:rPr>
                <w:strike/>
                <w:color w:val="FF0000"/>
                <w:sz w:val="20"/>
              </w:rPr>
            </w:pPr>
            <w:r w:rsidRPr="00245A72">
              <w:rPr>
                <w:strike/>
                <w:color w:val="FF0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7DE446" w14:textId="77777777" w:rsidR="00245A72" w:rsidRPr="00245A72" w:rsidRDefault="00245A72" w:rsidP="002402E7">
            <w:pPr>
              <w:rPr>
                <w:strike/>
                <w:color w:val="FF0000"/>
                <w:sz w:val="20"/>
              </w:rPr>
            </w:pPr>
            <w:r w:rsidRPr="00245A72">
              <w:rPr>
                <w:strike/>
                <w:color w:val="FF0000"/>
                <w:sz w:val="20"/>
              </w:rPr>
              <w:t>Shubhodeep Adhikari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FF097" w14:textId="77777777" w:rsidR="00245A72" w:rsidRPr="00245A72" w:rsidRDefault="00245A72" w:rsidP="00245A72">
            <w:pPr>
              <w:jc w:val="center"/>
              <w:rPr>
                <w:strike/>
                <w:color w:val="FF0000"/>
                <w:sz w:val="20"/>
              </w:rPr>
            </w:pPr>
            <w:r w:rsidRPr="00245A72">
              <w:rPr>
                <w:strike/>
                <w:color w:val="FF0000"/>
                <w:sz w:val="20"/>
              </w:rPr>
              <w:t>Deleted</w:t>
            </w:r>
          </w:p>
          <w:p w14:paraId="2AAB3FCD" w14:textId="546D8BAC"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B644F" w14:textId="77777777" w:rsidR="00245A72" w:rsidRPr="00245A72" w:rsidRDefault="00245A72" w:rsidP="002402E7">
            <w:pPr>
              <w:rPr>
                <w:strike/>
                <w:color w:val="FF0000"/>
                <w:sz w:val="20"/>
              </w:rPr>
            </w:pPr>
            <w:r w:rsidRPr="00245A72">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E03CD17"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53241D06"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1E822" w14:textId="77777777" w:rsidR="00245A72" w:rsidRPr="00EC7D5A" w:rsidRDefault="007E23DB" w:rsidP="002402E7">
            <w:pPr>
              <w:jc w:val="center"/>
              <w:rPr>
                <w:color w:val="00B050"/>
                <w:sz w:val="20"/>
              </w:rPr>
            </w:pPr>
            <w:hyperlink r:id="rId48" w:history="1">
              <w:r w:rsidR="00245A72" w:rsidRPr="00EC7D5A">
                <w:rPr>
                  <w:rStyle w:val="Hyperlink"/>
                  <w:color w:val="00B050"/>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34C3F" w14:textId="77777777" w:rsidR="00245A72" w:rsidRPr="00EC7D5A" w:rsidRDefault="00245A72" w:rsidP="002402E7">
            <w:pPr>
              <w:rPr>
                <w:color w:val="00B050"/>
                <w:sz w:val="20"/>
              </w:rPr>
            </w:pPr>
            <w:r w:rsidRPr="00EC7D5A">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0FC4F" w14:textId="77777777" w:rsidR="00245A72" w:rsidRPr="00EC7D5A" w:rsidRDefault="00245A72" w:rsidP="002402E7">
            <w:pPr>
              <w:rPr>
                <w:color w:val="00B050"/>
                <w:sz w:val="20"/>
              </w:rPr>
            </w:pPr>
            <w:r w:rsidRPr="00EC7D5A">
              <w:rPr>
                <w:color w:val="00B05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1A13" w14:textId="77777777" w:rsidR="00245A72" w:rsidRPr="00EC7D5A" w:rsidRDefault="00245A72" w:rsidP="002402E7">
            <w:pPr>
              <w:jc w:val="center"/>
              <w:rPr>
                <w:color w:val="00B050"/>
                <w:sz w:val="20"/>
              </w:rPr>
            </w:pPr>
            <w:r w:rsidRPr="00EC7D5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1074C" w14:textId="77777777" w:rsidR="00245A72" w:rsidRPr="00EC7D5A" w:rsidRDefault="00245A72" w:rsidP="002402E7">
            <w:pPr>
              <w:rPr>
                <w:color w:val="00B050"/>
                <w:sz w:val="20"/>
              </w:rPr>
            </w:pPr>
            <w:r w:rsidRPr="00EC7D5A">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1A1B186" w14:textId="77777777" w:rsidR="00245A72" w:rsidRPr="00EC7D5A" w:rsidRDefault="00245A72" w:rsidP="002402E7">
            <w:pPr>
              <w:jc w:val="center"/>
              <w:rPr>
                <w:color w:val="00B050"/>
                <w:sz w:val="20"/>
              </w:rPr>
            </w:pPr>
            <w:r w:rsidRPr="00EC7D5A">
              <w:rPr>
                <w:color w:val="00B050"/>
                <w:sz w:val="20"/>
              </w:rPr>
              <w:t>MAC</w:t>
            </w:r>
          </w:p>
        </w:tc>
      </w:tr>
      <w:tr w:rsidR="00245A72" w:rsidRPr="00BE4279" w14:paraId="13DB2E9E"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A43A0" w14:textId="77777777" w:rsidR="00245A72" w:rsidRPr="004E2D90" w:rsidRDefault="007E23DB" w:rsidP="002402E7">
            <w:pPr>
              <w:jc w:val="center"/>
              <w:rPr>
                <w:strike/>
                <w:color w:val="FF0000"/>
                <w:sz w:val="20"/>
              </w:rPr>
            </w:pPr>
            <w:hyperlink r:id="rId49" w:history="1">
              <w:r w:rsidR="00245A72" w:rsidRPr="004E2D90">
                <w:rPr>
                  <w:rStyle w:val="Hyperlink"/>
                  <w:strike/>
                  <w:color w:val="FF0000"/>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1FCE" w14:textId="77777777" w:rsidR="00245A72" w:rsidRPr="004E2D90" w:rsidRDefault="00245A72" w:rsidP="002402E7">
            <w:pPr>
              <w:rPr>
                <w:strike/>
                <w:color w:val="FF0000"/>
                <w:sz w:val="20"/>
              </w:rPr>
            </w:pPr>
            <w:r w:rsidRPr="004E2D90">
              <w:rPr>
                <w:strike/>
                <w:color w:val="FF0000"/>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DCAAC" w14:textId="77777777" w:rsidR="00245A72" w:rsidRPr="004E2D90" w:rsidRDefault="00245A72" w:rsidP="002402E7">
            <w:pPr>
              <w:rPr>
                <w:strike/>
                <w:color w:val="FF0000"/>
                <w:sz w:val="20"/>
              </w:rPr>
            </w:pPr>
            <w:r w:rsidRPr="004E2D90">
              <w:rPr>
                <w:strike/>
                <w:color w:val="FF0000"/>
                <w:sz w:val="20"/>
              </w:rPr>
              <w:t>Ronny Yongho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450219" w14:textId="77777777" w:rsidR="00245A72" w:rsidRPr="004E2D90" w:rsidRDefault="00245A72" w:rsidP="002402E7">
            <w:pPr>
              <w:jc w:val="center"/>
              <w:rPr>
                <w:strike/>
                <w:color w:val="FF0000"/>
                <w:sz w:val="20"/>
              </w:rPr>
            </w:pPr>
            <w:r w:rsidRPr="004E2D90">
              <w:rPr>
                <w:strike/>
                <w:color w:val="FF0000"/>
                <w:sz w:val="20"/>
              </w:rPr>
              <w:t>Withdrawn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E5C37" w14:textId="77777777" w:rsidR="00245A72" w:rsidRPr="004E2D90" w:rsidRDefault="00245A72" w:rsidP="002402E7">
            <w:pPr>
              <w:rPr>
                <w:strike/>
                <w:color w:val="FF0000"/>
                <w:sz w:val="20"/>
              </w:rPr>
            </w:pPr>
            <w:r w:rsidRPr="004E2D90">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4D4695E" w14:textId="77777777" w:rsidR="00245A72" w:rsidRPr="004E2D90" w:rsidRDefault="00245A72" w:rsidP="002402E7">
            <w:pPr>
              <w:jc w:val="center"/>
              <w:rPr>
                <w:strike/>
                <w:color w:val="FF0000"/>
                <w:sz w:val="20"/>
              </w:rPr>
            </w:pPr>
            <w:r w:rsidRPr="004E2D90">
              <w:rPr>
                <w:strike/>
                <w:color w:val="FF0000"/>
                <w:sz w:val="20"/>
              </w:rPr>
              <w:t>MAC</w:t>
            </w:r>
          </w:p>
        </w:tc>
      </w:tr>
      <w:tr w:rsidR="00245A72" w:rsidRPr="00BE4279" w14:paraId="5BE8BD04"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8136D" w14:textId="77777777" w:rsidR="00245A72" w:rsidRPr="004F3EE3" w:rsidRDefault="007E23DB" w:rsidP="002402E7">
            <w:pPr>
              <w:jc w:val="center"/>
              <w:rPr>
                <w:color w:val="00B050"/>
                <w:sz w:val="20"/>
              </w:rPr>
            </w:pPr>
            <w:hyperlink r:id="rId50" w:history="1">
              <w:r w:rsidR="00245A72" w:rsidRPr="004F3EE3">
                <w:rPr>
                  <w:rStyle w:val="Hyperlink"/>
                  <w:color w:val="00B050"/>
                  <w:sz w:val="20"/>
                </w:rPr>
                <w:t>1551r0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E2700" w14:textId="77777777" w:rsidR="00245A72" w:rsidRPr="004F3EE3" w:rsidRDefault="00245A72" w:rsidP="002402E7">
            <w:pPr>
              <w:rPr>
                <w:color w:val="00B050"/>
                <w:sz w:val="20"/>
              </w:rPr>
            </w:pPr>
            <w:r w:rsidRPr="004F3EE3">
              <w:rPr>
                <w:color w:val="00B050"/>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ADBC7" w14:textId="77777777" w:rsidR="00245A72" w:rsidRPr="004F3EE3" w:rsidRDefault="00245A72" w:rsidP="002402E7">
            <w:pPr>
              <w:rPr>
                <w:color w:val="00B050"/>
                <w:sz w:val="20"/>
              </w:rPr>
            </w:pPr>
            <w:r w:rsidRPr="004F3EE3">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44A6" w14:textId="77777777" w:rsidR="00245A72" w:rsidRPr="004F3EE3" w:rsidRDefault="00245A72" w:rsidP="002402E7">
            <w:pPr>
              <w:jc w:val="center"/>
              <w:rPr>
                <w:color w:val="00B050"/>
                <w:sz w:val="20"/>
              </w:rPr>
            </w:pPr>
            <w:r w:rsidRPr="004F3EE3">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C6899" w14:textId="77777777" w:rsidR="00245A72" w:rsidRPr="004F3EE3" w:rsidRDefault="00245A72" w:rsidP="002402E7">
            <w:pPr>
              <w:rPr>
                <w:color w:val="00B050"/>
                <w:sz w:val="20"/>
              </w:rPr>
            </w:pPr>
            <w:r w:rsidRPr="004F3EE3">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6D59CAF" w14:textId="77777777" w:rsidR="00245A72" w:rsidRPr="004F3EE3" w:rsidRDefault="00245A72" w:rsidP="002402E7">
            <w:pPr>
              <w:jc w:val="center"/>
              <w:rPr>
                <w:color w:val="00B050"/>
                <w:sz w:val="20"/>
              </w:rPr>
            </w:pPr>
            <w:r w:rsidRPr="004F3EE3">
              <w:rPr>
                <w:color w:val="00B050"/>
                <w:sz w:val="20"/>
              </w:rPr>
              <w:t>MAC</w:t>
            </w:r>
          </w:p>
        </w:tc>
      </w:tr>
      <w:tr w:rsidR="00245A72" w:rsidRPr="00BE4279" w14:paraId="0423F991"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81B52" w14:textId="77777777" w:rsidR="00245A72" w:rsidRPr="00CA0041" w:rsidRDefault="007E23DB" w:rsidP="002402E7">
            <w:pPr>
              <w:jc w:val="center"/>
              <w:rPr>
                <w:color w:val="00B050"/>
                <w:sz w:val="20"/>
              </w:rPr>
            </w:pPr>
            <w:hyperlink r:id="rId51" w:history="1">
              <w:r w:rsidR="00245A72" w:rsidRPr="00CA0041">
                <w:rPr>
                  <w:rStyle w:val="Hyperlink"/>
                  <w:color w:val="00B050"/>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CDC99" w14:textId="77777777" w:rsidR="00245A72" w:rsidRPr="00CA0041" w:rsidRDefault="00245A72" w:rsidP="002402E7">
            <w:pPr>
              <w:rPr>
                <w:color w:val="00B050"/>
                <w:sz w:val="20"/>
              </w:rPr>
            </w:pPr>
            <w:r w:rsidRPr="00CA0041">
              <w:rPr>
                <w:color w:val="00B050"/>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7C22E" w14:textId="77777777" w:rsidR="00245A72" w:rsidRPr="00CA0041" w:rsidRDefault="00245A72" w:rsidP="002402E7">
            <w:pPr>
              <w:rPr>
                <w:color w:val="00B050"/>
                <w:sz w:val="20"/>
              </w:rPr>
            </w:pPr>
            <w:r w:rsidRPr="00CA0041">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4E6F" w14:textId="77777777" w:rsidR="00245A72" w:rsidRPr="00CA0041" w:rsidRDefault="00245A72" w:rsidP="002402E7">
            <w:pPr>
              <w:jc w:val="center"/>
              <w:rPr>
                <w:color w:val="00B050"/>
                <w:sz w:val="20"/>
              </w:rPr>
            </w:pPr>
            <w:r w:rsidRPr="00CA0041">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AA521" w14:textId="77777777" w:rsidR="00245A72" w:rsidRPr="00CA0041" w:rsidRDefault="00245A72" w:rsidP="002402E7">
            <w:pPr>
              <w:rPr>
                <w:color w:val="00B050"/>
                <w:sz w:val="20"/>
              </w:rPr>
            </w:pPr>
            <w:r w:rsidRPr="00CA0041">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88DD4A8" w14:textId="77777777" w:rsidR="00245A72" w:rsidRPr="00CA0041" w:rsidRDefault="00245A72" w:rsidP="002402E7">
            <w:pPr>
              <w:jc w:val="center"/>
              <w:rPr>
                <w:color w:val="00B050"/>
                <w:sz w:val="20"/>
              </w:rPr>
            </w:pPr>
            <w:r w:rsidRPr="00CA0041">
              <w:rPr>
                <w:color w:val="00B050"/>
                <w:sz w:val="20"/>
              </w:rPr>
              <w:t>MAC</w:t>
            </w:r>
          </w:p>
        </w:tc>
      </w:tr>
      <w:tr w:rsidR="00245A72" w:rsidRPr="00BE4279" w14:paraId="4C4F007F"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9DC8E" w14:textId="77777777" w:rsidR="00245A72" w:rsidRPr="00245A72" w:rsidRDefault="007E23DB" w:rsidP="002402E7">
            <w:pPr>
              <w:jc w:val="center"/>
              <w:rPr>
                <w:strike/>
                <w:color w:val="FF0000"/>
                <w:sz w:val="20"/>
              </w:rPr>
            </w:pPr>
            <w:hyperlink r:id="rId52" w:history="1">
              <w:r w:rsidR="00245A72" w:rsidRPr="00245A72">
                <w:rPr>
                  <w:rStyle w:val="Hyperlink"/>
                  <w:strike/>
                  <w:color w:val="FF0000"/>
                  <w:sz w:val="20"/>
                </w:rPr>
                <w:t>1670r1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F2C39" w14:textId="77777777" w:rsidR="00245A72" w:rsidRPr="00245A72" w:rsidRDefault="00245A72" w:rsidP="002402E7">
            <w:pPr>
              <w:rPr>
                <w:strike/>
                <w:color w:val="FF0000"/>
                <w:sz w:val="20"/>
              </w:rPr>
            </w:pPr>
            <w:r w:rsidRPr="00245A72">
              <w:rPr>
                <w:strike/>
                <w:color w:val="FF0000"/>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04B45" w14:textId="77777777" w:rsidR="00245A72" w:rsidRPr="00245A72" w:rsidRDefault="00245A72" w:rsidP="002402E7">
            <w:pPr>
              <w:rPr>
                <w:strike/>
                <w:color w:val="FF0000"/>
                <w:sz w:val="20"/>
              </w:rPr>
            </w:pPr>
            <w:r w:rsidRPr="00245A72">
              <w:rPr>
                <w:strike/>
                <w:color w:val="FF0000"/>
                <w:sz w:val="20"/>
              </w:rPr>
              <w:t xml:space="preserve">Jonas </w:t>
            </w:r>
            <w:proofErr w:type="spellStart"/>
            <w:r w:rsidRPr="00245A72">
              <w:rPr>
                <w:strike/>
                <w:color w:val="FF0000"/>
                <w:sz w:val="20"/>
              </w:rPr>
              <w:t>Sedin</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3BDE6" w14:textId="77777777" w:rsidR="00245A72" w:rsidRPr="00245A72" w:rsidRDefault="00245A72" w:rsidP="00245A72">
            <w:pPr>
              <w:jc w:val="center"/>
              <w:rPr>
                <w:strike/>
                <w:color w:val="FF0000"/>
                <w:sz w:val="20"/>
              </w:rPr>
            </w:pPr>
            <w:r w:rsidRPr="00245A72">
              <w:rPr>
                <w:strike/>
                <w:color w:val="FF0000"/>
                <w:sz w:val="20"/>
              </w:rPr>
              <w:t>Deleted</w:t>
            </w:r>
          </w:p>
          <w:p w14:paraId="3A645143" w14:textId="5CF8ED21"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E3DDA" w14:textId="77777777" w:rsidR="00245A72" w:rsidRPr="00245A72" w:rsidRDefault="00245A72" w:rsidP="002402E7">
            <w:pPr>
              <w:rPr>
                <w:strike/>
                <w:color w:val="FF0000"/>
                <w:sz w:val="20"/>
              </w:rPr>
            </w:pPr>
            <w:r w:rsidRPr="00245A72">
              <w:rPr>
                <w:strike/>
                <w:color w:val="FF0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CE79BC1"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0979199F"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D2E99F" w14:textId="77777777" w:rsidR="00245A72" w:rsidRPr="00131AA3" w:rsidRDefault="007E23DB" w:rsidP="002402E7">
            <w:pPr>
              <w:jc w:val="center"/>
              <w:rPr>
                <w:color w:val="00B050"/>
                <w:sz w:val="20"/>
              </w:rPr>
            </w:pPr>
            <w:hyperlink r:id="rId53" w:history="1">
              <w:r w:rsidR="00245A72" w:rsidRPr="00131AA3">
                <w:rPr>
                  <w:rStyle w:val="Hyperlink"/>
                  <w:color w:val="00B050"/>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9384C" w14:textId="77777777" w:rsidR="00245A72" w:rsidRPr="00131AA3" w:rsidRDefault="00245A72" w:rsidP="002402E7">
            <w:pPr>
              <w:rPr>
                <w:color w:val="00B050"/>
                <w:sz w:val="20"/>
              </w:rPr>
            </w:pPr>
            <w:r w:rsidRPr="00131AA3">
              <w:rPr>
                <w:color w:val="00B05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1BD03" w14:textId="77777777" w:rsidR="00245A72" w:rsidRPr="00131AA3" w:rsidRDefault="00245A72" w:rsidP="002402E7">
            <w:pPr>
              <w:rPr>
                <w:color w:val="00B050"/>
                <w:sz w:val="20"/>
              </w:rPr>
            </w:pPr>
            <w:r w:rsidRPr="00131AA3">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CEA3E" w14:textId="77777777" w:rsidR="00245A72" w:rsidRPr="00131AA3" w:rsidRDefault="00245A72" w:rsidP="002402E7">
            <w:pPr>
              <w:jc w:val="center"/>
              <w:rPr>
                <w:color w:val="00B050"/>
                <w:sz w:val="20"/>
              </w:rPr>
            </w:pPr>
            <w:r w:rsidRPr="00131AA3">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C31150" w14:textId="77777777" w:rsidR="00245A72" w:rsidRPr="00131AA3" w:rsidRDefault="00245A72" w:rsidP="002402E7">
            <w:pPr>
              <w:rPr>
                <w:color w:val="00B050"/>
                <w:sz w:val="20"/>
              </w:rPr>
            </w:pPr>
            <w:r w:rsidRPr="00131AA3">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07BD3CC" w14:textId="77777777" w:rsidR="00245A72" w:rsidRPr="00131AA3" w:rsidRDefault="00245A72" w:rsidP="002402E7">
            <w:pPr>
              <w:jc w:val="center"/>
              <w:rPr>
                <w:color w:val="00B050"/>
                <w:sz w:val="20"/>
              </w:rPr>
            </w:pPr>
            <w:r w:rsidRPr="00131AA3">
              <w:rPr>
                <w:color w:val="00B050"/>
                <w:sz w:val="20"/>
              </w:rPr>
              <w:t>MAC</w:t>
            </w:r>
          </w:p>
        </w:tc>
      </w:tr>
      <w:tr w:rsidR="00245A72" w:rsidRPr="00BE4279" w14:paraId="7AAAE1F5"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89A71" w14:textId="77777777" w:rsidR="00245A72" w:rsidRPr="00A31570" w:rsidRDefault="007E23DB" w:rsidP="002402E7">
            <w:pPr>
              <w:jc w:val="center"/>
              <w:rPr>
                <w:color w:val="00B050"/>
                <w:sz w:val="20"/>
              </w:rPr>
            </w:pPr>
            <w:hyperlink r:id="rId54" w:history="1">
              <w:r w:rsidR="00245A72" w:rsidRPr="00A31570">
                <w:rPr>
                  <w:rStyle w:val="Hyperlink"/>
                  <w:color w:val="00B050"/>
                  <w:sz w:val="20"/>
                </w:rPr>
                <w:t>1737r1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9A4EF" w14:textId="77777777" w:rsidR="00245A72" w:rsidRPr="00A31570" w:rsidRDefault="00245A72" w:rsidP="002402E7">
            <w:pPr>
              <w:rPr>
                <w:color w:val="00B050"/>
                <w:sz w:val="20"/>
              </w:rPr>
            </w:pPr>
            <w:r w:rsidRPr="00A31570">
              <w:rPr>
                <w:color w:val="00B050"/>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5464" w14:textId="77777777" w:rsidR="00245A72" w:rsidRPr="00A31570" w:rsidRDefault="00245A72" w:rsidP="002402E7">
            <w:pPr>
              <w:rPr>
                <w:color w:val="00B050"/>
                <w:sz w:val="20"/>
              </w:rPr>
            </w:pPr>
            <w:proofErr w:type="spellStart"/>
            <w:r w:rsidRPr="00A31570">
              <w:rPr>
                <w:color w:val="00B050"/>
                <w:sz w:val="20"/>
              </w:rPr>
              <w:t>Namyeong</w:t>
            </w:r>
            <w:proofErr w:type="spellEnd"/>
            <w:r w:rsidRPr="00A31570">
              <w:rPr>
                <w:color w:val="00B05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76BEE" w14:textId="77777777" w:rsidR="00245A72" w:rsidRPr="00A31570" w:rsidRDefault="00245A72" w:rsidP="002402E7">
            <w:pPr>
              <w:jc w:val="center"/>
              <w:rPr>
                <w:color w:val="00B050"/>
                <w:sz w:val="20"/>
              </w:rPr>
            </w:pPr>
            <w:r w:rsidRPr="00A3157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436A4" w14:textId="77777777" w:rsidR="00245A72" w:rsidRPr="00A31570" w:rsidRDefault="00245A72" w:rsidP="002402E7">
            <w:pPr>
              <w:rPr>
                <w:color w:val="00B050"/>
                <w:sz w:val="20"/>
              </w:rPr>
            </w:pPr>
            <w:r w:rsidRPr="00A31570">
              <w:rPr>
                <w:color w:val="00B050"/>
                <w:sz w:val="20"/>
              </w:rPr>
              <w:t>ML Mgmt.</w:t>
            </w:r>
          </w:p>
        </w:tc>
        <w:tc>
          <w:tcPr>
            <w:tcW w:w="720" w:type="dxa"/>
            <w:tcBorders>
              <w:top w:val="single" w:sz="8" w:space="0" w:color="1B587C"/>
              <w:left w:val="single" w:sz="8" w:space="0" w:color="1B587C"/>
              <w:bottom w:val="single" w:sz="8" w:space="0" w:color="1B587C"/>
              <w:right w:val="single" w:sz="8" w:space="0" w:color="1B587C"/>
            </w:tcBorders>
          </w:tcPr>
          <w:p w14:paraId="3E811FB9" w14:textId="77777777" w:rsidR="00245A72" w:rsidRPr="00A31570" w:rsidRDefault="00245A72" w:rsidP="002402E7">
            <w:pPr>
              <w:jc w:val="center"/>
              <w:rPr>
                <w:color w:val="00B050"/>
                <w:sz w:val="20"/>
              </w:rPr>
            </w:pPr>
            <w:r w:rsidRPr="00A31570">
              <w:rPr>
                <w:color w:val="00B050"/>
                <w:sz w:val="20"/>
              </w:rPr>
              <w:t>MAC</w:t>
            </w:r>
          </w:p>
        </w:tc>
      </w:tr>
      <w:tr w:rsidR="00245A72" w:rsidRPr="00BE4279" w14:paraId="7B29D9CF"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6779" w14:textId="77777777" w:rsidR="00245A72" w:rsidRPr="00A31570" w:rsidRDefault="007E23DB" w:rsidP="002402E7">
            <w:pPr>
              <w:jc w:val="center"/>
              <w:rPr>
                <w:color w:val="00B050"/>
                <w:sz w:val="20"/>
              </w:rPr>
            </w:pPr>
            <w:hyperlink r:id="rId55" w:history="1">
              <w:r w:rsidR="00245A72" w:rsidRPr="00A31570">
                <w:rPr>
                  <w:rStyle w:val="Hyperlink"/>
                  <w:color w:val="00B050"/>
                  <w:sz w:val="20"/>
                </w:rPr>
                <w:t>1738r0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D3CFD" w14:textId="77777777" w:rsidR="00245A72" w:rsidRPr="00A31570" w:rsidRDefault="00245A72" w:rsidP="002402E7">
            <w:pPr>
              <w:rPr>
                <w:color w:val="00B050"/>
                <w:sz w:val="20"/>
              </w:rPr>
            </w:pPr>
            <w:proofErr w:type="spellStart"/>
            <w:r w:rsidRPr="00A31570">
              <w:rPr>
                <w:color w:val="00B050"/>
                <w:sz w:val="20"/>
              </w:rPr>
              <w:t>Signaling</w:t>
            </w:r>
            <w:proofErr w:type="spellEnd"/>
            <w:r w:rsidRPr="00A31570">
              <w:rPr>
                <w:color w:val="00B050"/>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979F2" w14:textId="77777777" w:rsidR="00245A72" w:rsidRPr="00A31570" w:rsidRDefault="00245A72" w:rsidP="002402E7">
            <w:pPr>
              <w:rPr>
                <w:color w:val="00B050"/>
                <w:sz w:val="20"/>
              </w:rPr>
            </w:pPr>
            <w:r w:rsidRPr="00A31570">
              <w:rPr>
                <w:color w:val="00B050"/>
                <w:sz w:val="20"/>
              </w:rPr>
              <w:t>Insun Jang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8100D" w14:textId="77777777" w:rsidR="00245A72" w:rsidRPr="00A31570" w:rsidRDefault="00245A72" w:rsidP="002402E7">
            <w:pPr>
              <w:jc w:val="center"/>
              <w:rPr>
                <w:color w:val="00B050"/>
                <w:sz w:val="20"/>
              </w:rPr>
            </w:pPr>
            <w:r w:rsidRPr="00A3157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CCC70" w14:textId="77777777" w:rsidR="00245A72" w:rsidRPr="00A31570" w:rsidRDefault="00245A72" w:rsidP="002402E7">
            <w:pPr>
              <w:rPr>
                <w:color w:val="00B050"/>
                <w:sz w:val="20"/>
              </w:rPr>
            </w:pPr>
            <w:r w:rsidRPr="00A31570">
              <w:rPr>
                <w:color w:val="00B050"/>
                <w:sz w:val="20"/>
              </w:rPr>
              <w:t>ML Mgmt.</w:t>
            </w:r>
          </w:p>
        </w:tc>
        <w:tc>
          <w:tcPr>
            <w:tcW w:w="720" w:type="dxa"/>
            <w:tcBorders>
              <w:top w:val="single" w:sz="8" w:space="0" w:color="1B587C"/>
              <w:left w:val="single" w:sz="8" w:space="0" w:color="1B587C"/>
              <w:bottom w:val="single" w:sz="8" w:space="0" w:color="1B587C"/>
              <w:right w:val="single" w:sz="8" w:space="0" w:color="1B587C"/>
            </w:tcBorders>
          </w:tcPr>
          <w:p w14:paraId="312BDF7F" w14:textId="77777777" w:rsidR="00245A72" w:rsidRPr="00A31570" w:rsidRDefault="00245A72" w:rsidP="002402E7">
            <w:pPr>
              <w:jc w:val="center"/>
              <w:rPr>
                <w:color w:val="00B050"/>
                <w:sz w:val="20"/>
              </w:rPr>
            </w:pPr>
            <w:r w:rsidRPr="00A31570">
              <w:rPr>
                <w:color w:val="00B050"/>
                <w:sz w:val="20"/>
              </w:rPr>
              <w:t>MAC</w:t>
            </w:r>
          </w:p>
        </w:tc>
      </w:tr>
      <w:tr w:rsidR="00245A72" w:rsidRPr="00BE4279" w14:paraId="45F1D655"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5CFC4" w14:textId="77777777" w:rsidR="00245A72" w:rsidRPr="00D5469C" w:rsidRDefault="007E23DB" w:rsidP="002402E7">
            <w:pPr>
              <w:jc w:val="center"/>
              <w:rPr>
                <w:strike/>
                <w:color w:val="FF0000"/>
                <w:sz w:val="20"/>
              </w:rPr>
            </w:pPr>
            <w:hyperlink r:id="rId56" w:history="1">
              <w:r w:rsidR="00245A72" w:rsidRPr="00D5469C">
                <w:rPr>
                  <w:rStyle w:val="Hyperlink"/>
                  <w:strike/>
                  <w:color w:val="FF0000"/>
                  <w:sz w:val="20"/>
                </w:rPr>
                <w:t>1691r0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04588" w14:textId="77777777" w:rsidR="00245A72" w:rsidRPr="00D5469C" w:rsidRDefault="00245A72" w:rsidP="002402E7">
            <w:pPr>
              <w:rPr>
                <w:strike/>
                <w:color w:val="FF0000"/>
                <w:sz w:val="20"/>
              </w:rPr>
            </w:pPr>
            <w:r w:rsidRPr="00D5469C">
              <w:rPr>
                <w:strike/>
                <w:color w:val="FF0000"/>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883623" w14:textId="77777777" w:rsidR="00245A72" w:rsidRPr="00D5469C" w:rsidRDefault="00245A72" w:rsidP="002402E7">
            <w:pPr>
              <w:rPr>
                <w:strike/>
                <w:color w:val="FF0000"/>
                <w:sz w:val="20"/>
              </w:rPr>
            </w:pPr>
            <w:r w:rsidRPr="00D5469C">
              <w:rPr>
                <w:strike/>
                <w:color w:val="FF0000"/>
                <w:sz w:val="20"/>
              </w:rPr>
              <w:t>Thomas Handte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FAB4B" w14:textId="77777777" w:rsidR="00521D60" w:rsidRPr="00D5469C" w:rsidRDefault="00521D60" w:rsidP="00521D60">
            <w:pPr>
              <w:jc w:val="center"/>
              <w:rPr>
                <w:strike/>
                <w:color w:val="FF0000"/>
                <w:sz w:val="20"/>
              </w:rPr>
            </w:pPr>
            <w:r w:rsidRPr="00D5469C">
              <w:rPr>
                <w:strike/>
                <w:color w:val="FF0000"/>
                <w:sz w:val="20"/>
              </w:rPr>
              <w:t>Deleted</w:t>
            </w:r>
          </w:p>
          <w:p w14:paraId="2791E4B6" w14:textId="0A3B58DB"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FF336" w14:textId="77777777" w:rsidR="00245A72" w:rsidRPr="00D5469C" w:rsidRDefault="00245A72" w:rsidP="002402E7">
            <w:pPr>
              <w:rPr>
                <w:strike/>
                <w:color w:val="FF0000"/>
                <w:sz w:val="20"/>
              </w:rPr>
            </w:pPr>
            <w:r w:rsidRPr="00D5469C">
              <w:rPr>
                <w:strike/>
                <w:color w:val="FF0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502210F8"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45E95897"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8455B" w14:textId="0DC17A0A" w:rsidR="00245A72" w:rsidRPr="00056C9E" w:rsidRDefault="007E23DB" w:rsidP="002402E7">
            <w:pPr>
              <w:jc w:val="center"/>
              <w:rPr>
                <w:sz w:val="20"/>
              </w:rPr>
            </w:pPr>
            <w:hyperlink r:id="rId57" w:history="1">
              <w:r w:rsidR="00245A72" w:rsidRPr="00E17FCD">
                <w:rPr>
                  <w:rStyle w:val="Hyperlink"/>
                  <w:sz w:val="20"/>
                </w:rPr>
                <w:t>1780r0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9A307" w14:textId="77777777" w:rsidR="00245A72" w:rsidRPr="00056C9E" w:rsidRDefault="00245A72" w:rsidP="002402E7">
            <w:pPr>
              <w:rPr>
                <w:sz w:val="20"/>
              </w:rPr>
            </w:pPr>
            <w:r w:rsidRPr="00056C9E">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01DC1" w14:textId="77777777" w:rsidR="00245A72" w:rsidRPr="00056C9E" w:rsidRDefault="00245A72" w:rsidP="002402E7">
            <w:pPr>
              <w:rPr>
                <w:sz w:val="20"/>
              </w:rPr>
            </w:pPr>
            <w:proofErr w:type="spellStart"/>
            <w:r w:rsidRPr="00056C9E">
              <w:rPr>
                <w:sz w:val="20"/>
              </w:rPr>
              <w:t>Sanghyun</w:t>
            </w:r>
            <w:proofErr w:type="spellEnd"/>
            <w:r w:rsidRPr="00056C9E">
              <w:rPr>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269A1" w14:textId="103C5C6F" w:rsidR="00245A72" w:rsidRPr="00056C9E" w:rsidRDefault="00E17FCD" w:rsidP="00521D60">
            <w:pPr>
              <w:jc w:val="center"/>
              <w:rPr>
                <w:sz w:val="20"/>
              </w:rPr>
            </w:pPr>
            <w:r>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B0A58" w14:textId="77777777" w:rsidR="00245A72" w:rsidRPr="00056C9E" w:rsidRDefault="00245A72" w:rsidP="002402E7">
            <w:pPr>
              <w:rPr>
                <w:sz w:val="20"/>
              </w:rPr>
            </w:pPr>
            <w:r w:rsidRPr="00056C9E">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6E68CF65" w14:textId="77777777" w:rsidR="00245A72" w:rsidRPr="00056C9E" w:rsidRDefault="00245A72" w:rsidP="002402E7">
            <w:pPr>
              <w:jc w:val="center"/>
              <w:rPr>
                <w:sz w:val="20"/>
              </w:rPr>
            </w:pPr>
            <w:r w:rsidRPr="00056C9E">
              <w:rPr>
                <w:sz w:val="20"/>
              </w:rPr>
              <w:t>MAC</w:t>
            </w:r>
          </w:p>
        </w:tc>
      </w:tr>
      <w:tr w:rsidR="00245A72" w:rsidRPr="00BE4279" w14:paraId="405EF594"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F87F49" w14:textId="77777777" w:rsidR="00245A72" w:rsidRPr="00D5469C" w:rsidRDefault="007E23DB" w:rsidP="002402E7">
            <w:pPr>
              <w:jc w:val="center"/>
              <w:rPr>
                <w:strike/>
                <w:color w:val="FF0000"/>
                <w:sz w:val="20"/>
              </w:rPr>
            </w:pPr>
            <w:hyperlink r:id="rId58" w:history="1">
              <w:r w:rsidR="00245A72" w:rsidRPr="00D5469C">
                <w:rPr>
                  <w:rStyle w:val="Hyperlink"/>
                  <w:strike/>
                  <w:color w:val="FF0000"/>
                  <w:sz w:val="20"/>
                </w:rPr>
                <w:t>1841r2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D29D" w14:textId="77777777" w:rsidR="00245A72" w:rsidRPr="00D5469C" w:rsidRDefault="00245A72" w:rsidP="002402E7">
            <w:pPr>
              <w:rPr>
                <w:strike/>
                <w:color w:val="FF0000"/>
                <w:sz w:val="20"/>
              </w:rPr>
            </w:pPr>
            <w:r w:rsidRPr="00D5469C">
              <w:rPr>
                <w:strike/>
                <w:color w:val="FF0000"/>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78243" w14:textId="77777777" w:rsidR="00245A72" w:rsidRPr="00D5469C" w:rsidRDefault="00245A72" w:rsidP="002402E7">
            <w:pPr>
              <w:rPr>
                <w:strike/>
                <w:color w:val="FF0000"/>
                <w:sz w:val="20"/>
              </w:rPr>
            </w:pPr>
            <w:proofErr w:type="spellStart"/>
            <w:r w:rsidRPr="00D5469C">
              <w:rPr>
                <w:strike/>
                <w:color w:val="FF0000"/>
                <w:sz w:val="20"/>
              </w:rPr>
              <w:t>Morteza</w:t>
            </w:r>
            <w:proofErr w:type="spellEnd"/>
            <w:r w:rsidRPr="00D5469C">
              <w:rPr>
                <w:strike/>
                <w:color w:val="FF0000"/>
                <w:sz w:val="20"/>
              </w:rPr>
              <w:t xml:space="preserve"> </w:t>
            </w:r>
            <w:proofErr w:type="spellStart"/>
            <w:r w:rsidRPr="00D5469C">
              <w:rPr>
                <w:strike/>
                <w:color w:val="FF0000"/>
                <w:sz w:val="20"/>
              </w:rPr>
              <w:t>Mehrnoush</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4B54" w14:textId="77777777" w:rsidR="00521D60" w:rsidRPr="00D5469C" w:rsidRDefault="00521D60" w:rsidP="00521D60">
            <w:pPr>
              <w:jc w:val="center"/>
              <w:rPr>
                <w:strike/>
                <w:color w:val="FF0000"/>
                <w:sz w:val="20"/>
              </w:rPr>
            </w:pPr>
            <w:r w:rsidRPr="00D5469C">
              <w:rPr>
                <w:strike/>
                <w:color w:val="FF0000"/>
                <w:sz w:val="20"/>
              </w:rPr>
              <w:t>Deleted</w:t>
            </w:r>
          </w:p>
          <w:p w14:paraId="2E6D2B25" w14:textId="46FDBAF8"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CE603" w14:textId="77777777" w:rsidR="00245A72" w:rsidRPr="00D5469C" w:rsidRDefault="00245A72" w:rsidP="002402E7">
            <w:pPr>
              <w:rPr>
                <w:strike/>
                <w:color w:val="FF0000"/>
                <w:sz w:val="20"/>
              </w:rPr>
            </w:pPr>
            <w:r w:rsidRPr="00D5469C">
              <w:rPr>
                <w:strike/>
                <w:color w:val="FF0000"/>
                <w:sz w:val="20"/>
              </w:rPr>
              <w:t>ML Mgmt.</w:t>
            </w:r>
          </w:p>
        </w:tc>
        <w:tc>
          <w:tcPr>
            <w:tcW w:w="720" w:type="dxa"/>
            <w:tcBorders>
              <w:top w:val="single" w:sz="8" w:space="0" w:color="1B587C"/>
              <w:left w:val="single" w:sz="8" w:space="0" w:color="1B587C"/>
              <w:bottom w:val="single" w:sz="8" w:space="0" w:color="1B587C"/>
              <w:right w:val="single" w:sz="8" w:space="0" w:color="1B587C"/>
            </w:tcBorders>
          </w:tcPr>
          <w:p w14:paraId="48B0C413"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460D7BC4"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FFF17" w14:textId="77777777" w:rsidR="00245A72" w:rsidRPr="00D5469C" w:rsidRDefault="007E23DB" w:rsidP="002402E7">
            <w:pPr>
              <w:jc w:val="center"/>
              <w:rPr>
                <w:strike/>
                <w:color w:val="FF0000"/>
                <w:sz w:val="20"/>
              </w:rPr>
            </w:pPr>
            <w:hyperlink r:id="rId59" w:history="1">
              <w:r w:rsidR="00245A72" w:rsidRPr="00D5469C">
                <w:rPr>
                  <w:rStyle w:val="Hyperlink"/>
                  <w:strike/>
                  <w:color w:val="FF0000"/>
                  <w:sz w:val="20"/>
                </w:rPr>
                <w:t>1852r0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9E468" w14:textId="77777777" w:rsidR="00245A72" w:rsidRPr="00D5469C" w:rsidRDefault="00245A72" w:rsidP="002402E7">
            <w:pPr>
              <w:rPr>
                <w:strike/>
                <w:color w:val="FF0000"/>
                <w:sz w:val="20"/>
              </w:rPr>
            </w:pPr>
            <w:r w:rsidRPr="00D5469C">
              <w:rPr>
                <w:strike/>
                <w:color w:val="FF0000"/>
                <w:sz w:val="20"/>
              </w:rPr>
              <w:t>Discussion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EC3575" w14:textId="77777777" w:rsidR="00245A72" w:rsidRPr="00D5469C" w:rsidRDefault="00245A72" w:rsidP="002402E7">
            <w:pPr>
              <w:rPr>
                <w:strike/>
                <w:color w:val="FF0000"/>
                <w:sz w:val="20"/>
              </w:rPr>
            </w:pPr>
            <w:r w:rsidRPr="00D5469C">
              <w:rPr>
                <w:strike/>
                <w:color w:val="FF0000"/>
                <w:sz w:val="20"/>
              </w:rPr>
              <w:t>Boyce Bo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471E" w14:textId="77777777" w:rsidR="00521D60" w:rsidRPr="00D5469C" w:rsidRDefault="00521D60" w:rsidP="00521D60">
            <w:pPr>
              <w:jc w:val="center"/>
              <w:rPr>
                <w:strike/>
                <w:color w:val="FF0000"/>
                <w:sz w:val="20"/>
              </w:rPr>
            </w:pPr>
            <w:r w:rsidRPr="00D5469C">
              <w:rPr>
                <w:strike/>
                <w:color w:val="FF0000"/>
                <w:sz w:val="20"/>
              </w:rPr>
              <w:t>Deleted</w:t>
            </w:r>
          </w:p>
          <w:p w14:paraId="03CBB4E1" w14:textId="11E32397"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DA61" w14:textId="77777777" w:rsidR="00245A72" w:rsidRPr="00D5469C" w:rsidRDefault="00245A72" w:rsidP="002402E7">
            <w:pPr>
              <w:rPr>
                <w:strike/>
                <w:color w:val="FF0000"/>
                <w:sz w:val="20"/>
              </w:rPr>
            </w:pPr>
            <w:r w:rsidRPr="00D5469C">
              <w:rPr>
                <w:strike/>
                <w:color w:val="FF0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B548F63"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61F7E776"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1EDE4" w14:textId="77777777" w:rsidR="00245A72" w:rsidRPr="006B1171" w:rsidRDefault="00245A72" w:rsidP="002402E7">
            <w:pPr>
              <w:jc w:val="center"/>
              <w:rPr>
                <w:strike/>
                <w:color w:val="FF0000"/>
                <w:sz w:val="20"/>
              </w:rPr>
            </w:pPr>
            <w:r w:rsidRPr="006B1171">
              <w:rPr>
                <w:strike/>
                <w:color w:val="FF0000"/>
                <w:sz w:val="20"/>
              </w:rPr>
              <w:t>1856r0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FF594" w14:textId="77777777" w:rsidR="00245A72" w:rsidRPr="006B1171" w:rsidRDefault="00245A72" w:rsidP="002402E7">
            <w:pPr>
              <w:rPr>
                <w:strike/>
                <w:color w:val="FF0000"/>
                <w:sz w:val="20"/>
              </w:rPr>
            </w:pPr>
            <w:r w:rsidRPr="006B1171">
              <w:rPr>
                <w:strike/>
                <w:color w:val="FF0000"/>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D1FFB" w14:textId="77777777" w:rsidR="00245A72" w:rsidRPr="006B1171" w:rsidRDefault="00245A72" w:rsidP="002402E7">
            <w:pPr>
              <w:rPr>
                <w:strike/>
                <w:color w:val="FF0000"/>
                <w:sz w:val="20"/>
              </w:rPr>
            </w:pPr>
            <w:r w:rsidRPr="006B1171">
              <w:rPr>
                <w:strike/>
                <w:color w:val="FF0000"/>
                <w:sz w:val="20"/>
              </w:rPr>
              <w:t>Muhammad Kumail Haider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BD7E" w14:textId="77777777" w:rsidR="006B1171" w:rsidRPr="006B1171" w:rsidRDefault="006B1171" w:rsidP="006B1171">
            <w:pPr>
              <w:jc w:val="center"/>
              <w:rPr>
                <w:strike/>
                <w:color w:val="FF0000"/>
                <w:sz w:val="20"/>
              </w:rPr>
            </w:pPr>
            <w:r w:rsidRPr="006B1171">
              <w:rPr>
                <w:strike/>
                <w:color w:val="FF0000"/>
                <w:sz w:val="20"/>
              </w:rPr>
              <w:t>Deleted</w:t>
            </w:r>
          </w:p>
          <w:p w14:paraId="6160CBB4" w14:textId="747B571F" w:rsidR="00245A72" w:rsidRPr="006B1171" w:rsidRDefault="006B1171" w:rsidP="006B1171">
            <w:pPr>
              <w:jc w:val="center"/>
              <w:rPr>
                <w:strike/>
                <w:color w:val="FF0000"/>
                <w:sz w:val="20"/>
              </w:rPr>
            </w:pPr>
            <w:r w:rsidRPr="006B1171">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3AB68" w14:textId="77777777" w:rsidR="00245A72" w:rsidRPr="006B1171" w:rsidRDefault="00245A72" w:rsidP="002402E7">
            <w:pPr>
              <w:rPr>
                <w:strike/>
                <w:color w:val="FF0000"/>
                <w:sz w:val="20"/>
              </w:rPr>
            </w:pPr>
            <w:r w:rsidRPr="006B1171">
              <w:rPr>
                <w:strike/>
                <w:color w:val="FF0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58387A7" w14:textId="77777777" w:rsidR="00245A72" w:rsidRPr="006B1171" w:rsidRDefault="00245A72" w:rsidP="002402E7">
            <w:pPr>
              <w:jc w:val="center"/>
              <w:rPr>
                <w:strike/>
                <w:color w:val="FF0000"/>
                <w:sz w:val="20"/>
              </w:rPr>
            </w:pPr>
            <w:r w:rsidRPr="006B1171">
              <w:rPr>
                <w:strike/>
                <w:color w:val="FF0000"/>
                <w:sz w:val="20"/>
              </w:rPr>
              <w:t>MAC</w:t>
            </w:r>
          </w:p>
        </w:tc>
      </w:tr>
      <w:tr w:rsidR="00245A72" w:rsidRPr="00BE4279" w14:paraId="05D2CE60"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772E1" w14:textId="77777777" w:rsidR="00245A72" w:rsidRPr="00C5042C" w:rsidRDefault="00245A72" w:rsidP="002402E7">
            <w:pPr>
              <w:jc w:val="center"/>
              <w:rPr>
                <w:strike/>
                <w:color w:val="FF0000"/>
                <w:sz w:val="20"/>
              </w:rPr>
            </w:pPr>
            <w:r w:rsidRPr="00C5042C">
              <w:rPr>
                <w:strike/>
                <w:color w:val="FF0000"/>
                <w:sz w:val="20"/>
              </w:rPr>
              <w:t>1858r0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F19D9" w14:textId="77777777" w:rsidR="00245A72" w:rsidRPr="00C5042C" w:rsidRDefault="00245A72" w:rsidP="002402E7">
            <w:pPr>
              <w:rPr>
                <w:strike/>
                <w:color w:val="FF0000"/>
                <w:sz w:val="20"/>
              </w:rPr>
            </w:pPr>
            <w:r w:rsidRPr="00C5042C">
              <w:rPr>
                <w:strike/>
                <w:color w:val="FF0000"/>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F7A43" w14:textId="77777777" w:rsidR="00245A72" w:rsidRPr="00C5042C" w:rsidRDefault="00245A72" w:rsidP="002402E7">
            <w:pPr>
              <w:rPr>
                <w:strike/>
                <w:color w:val="FF0000"/>
                <w:sz w:val="20"/>
              </w:rPr>
            </w:pPr>
            <w:r w:rsidRPr="00C5042C">
              <w:rPr>
                <w:strike/>
                <w:color w:val="FF0000"/>
                <w:sz w:val="20"/>
              </w:rPr>
              <w:t>Hanseul Hong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253C6" w14:textId="77777777" w:rsidR="00245A72" w:rsidRPr="00C5042C" w:rsidRDefault="00245A72" w:rsidP="002402E7">
            <w:pPr>
              <w:jc w:val="center"/>
              <w:rPr>
                <w:strike/>
                <w:color w:val="FF0000"/>
                <w:sz w:val="20"/>
              </w:rPr>
            </w:pPr>
            <w:r w:rsidRPr="00C5042C">
              <w:rPr>
                <w:strike/>
                <w:color w:val="FF0000"/>
                <w:sz w:val="20"/>
              </w:rPr>
              <w:t>Withdrawn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C173" w14:textId="77777777" w:rsidR="00245A72" w:rsidRPr="00C5042C" w:rsidRDefault="00245A72" w:rsidP="002402E7">
            <w:pPr>
              <w:rPr>
                <w:strike/>
                <w:color w:val="FF0000"/>
                <w:sz w:val="20"/>
              </w:rPr>
            </w:pPr>
            <w:r w:rsidRPr="00C5042C">
              <w:rPr>
                <w:strike/>
                <w:color w:val="FF0000"/>
                <w:sz w:val="20"/>
              </w:rPr>
              <w:t>ML General</w:t>
            </w:r>
          </w:p>
        </w:tc>
        <w:tc>
          <w:tcPr>
            <w:tcW w:w="720" w:type="dxa"/>
            <w:tcBorders>
              <w:top w:val="single" w:sz="8" w:space="0" w:color="1B587C"/>
              <w:left w:val="single" w:sz="8" w:space="0" w:color="1B587C"/>
              <w:bottom w:val="single" w:sz="8" w:space="0" w:color="1B587C"/>
              <w:right w:val="single" w:sz="8" w:space="0" w:color="1B587C"/>
            </w:tcBorders>
          </w:tcPr>
          <w:p w14:paraId="2BDE2F8C" w14:textId="77777777" w:rsidR="00245A72" w:rsidRPr="00C5042C" w:rsidRDefault="00245A72" w:rsidP="002402E7">
            <w:pPr>
              <w:jc w:val="center"/>
              <w:rPr>
                <w:strike/>
                <w:color w:val="FF0000"/>
                <w:sz w:val="20"/>
              </w:rPr>
            </w:pPr>
            <w:r w:rsidRPr="00C5042C">
              <w:rPr>
                <w:strike/>
                <w:color w:val="FF0000"/>
                <w:sz w:val="20"/>
              </w:rPr>
              <w:t>MAC</w:t>
            </w:r>
          </w:p>
        </w:tc>
      </w:tr>
      <w:tr w:rsidR="00245A72" w:rsidRPr="00BE4279" w14:paraId="480F4A7B"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3FB6A" w14:textId="77777777" w:rsidR="00245A72" w:rsidRPr="0022553A" w:rsidRDefault="007E23DB" w:rsidP="002402E7">
            <w:pPr>
              <w:jc w:val="center"/>
              <w:rPr>
                <w:color w:val="00B050"/>
                <w:sz w:val="20"/>
              </w:rPr>
            </w:pPr>
            <w:hyperlink r:id="rId60" w:history="1">
              <w:r w:rsidR="00245A72" w:rsidRPr="0022553A">
                <w:rPr>
                  <w:rStyle w:val="Hyperlink"/>
                  <w:color w:val="00B050"/>
                  <w:sz w:val="20"/>
                </w:rPr>
                <w:t>1108r0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D05F" w14:textId="77777777" w:rsidR="00245A72" w:rsidRPr="0022553A" w:rsidRDefault="00245A72" w:rsidP="002402E7">
            <w:pPr>
              <w:rPr>
                <w:color w:val="00B050"/>
                <w:sz w:val="20"/>
              </w:rPr>
            </w:pPr>
            <w:r w:rsidRPr="0022553A">
              <w:rPr>
                <w:color w:val="00B050"/>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6B590" w14:textId="77777777" w:rsidR="00245A72" w:rsidRPr="0022553A" w:rsidRDefault="00245A72" w:rsidP="002402E7">
            <w:pPr>
              <w:rPr>
                <w:color w:val="00B050"/>
                <w:sz w:val="20"/>
              </w:rPr>
            </w:pPr>
            <w:r w:rsidRPr="0022553A">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0391F" w14:textId="77777777" w:rsidR="00245A72" w:rsidRPr="0022553A" w:rsidRDefault="00245A72" w:rsidP="002402E7">
            <w:pPr>
              <w:jc w:val="center"/>
              <w:rPr>
                <w:color w:val="00B050"/>
                <w:sz w:val="20"/>
              </w:rPr>
            </w:pPr>
            <w:r w:rsidRPr="0022553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DC0BA3" w14:textId="77777777" w:rsidR="00245A72" w:rsidRPr="0022553A" w:rsidRDefault="00245A72" w:rsidP="002402E7">
            <w:pPr>
              <w:rPr>
                <w:color w:val="00B050"/>
                <w:sz w:val="20"/>
              </w:rPr>
            </w:pPr>
            <w:r w:rsidRPr="0022553A">
              <w:rPr>
                <w:color w:val="00B050"/>
                <w:sz w:val="20"/>
              </w:rPr>
              <w:t>ML Mgmt.</w:t>
            </w:r>
          </w:p>
        </w:tc>
        <w:tc>
          <w:tcPr>
            <w:tcW w:w="720" w:type="dxa"/>
            <w:tcBorders>
              <w:top w:val="single" w:sz="8" w:space="0" w:color="1B587C"/>
              <w:left w:val="single" w:sz="8" w:space="0" w:color="1B587C"/>
              <w:bottom w:val="single" w:sz="8" w:space="0" w:color="1B587C"/>
              <w:right w:val="single" w:sz="8" w:space="0" w:color="1B587C"/>
            </w:tcBorders>
          </w:tcPr>
          <w:p w14:paraId="5AB760F4" w14:textId="77777777" w:rsidR="00245A72" w:rsidRPr="0022553A" w:rsidRDefault="00245A72" w:rsidP="002402E7">
            <w:pPr>
              <w:jc w:val="center"/>
              <w:rPr>
                <w:color w:val="00B050"/>
                <w:sz w:val="20"/>
              </w:rPr>
            </w:pPr>
            <w:r w:rsidRPr="0022553A">
              <w:rPr>
                <w:color w:val="00B050"/>
                <w:sz w:val="20"/>
              </w:rPr>
              <w:t>MAC</w:t>
            </w:r>
          </w:p>
        </w:tc>
      </w:tr>
      <w:tr w:rsidR="00245A72" w:rsidRPr="00BE4279" w14:paraId="6BAD3E7E"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9225C" w14:textId="77777777" w:rsidR="00245A72" w:rsidRPr="00D5469C" w:rsidRDefault="007E23DB" w:rsidP="002402E7">
            <w:pPr>
              <w:jc w:val="center"/>
              <w:rPr>
                <w:strike/>
                <w:color w:val="FF0000"/>
                <w:sz w:val="20"/>
              </w:rPr>
            </w:pPr>
            <w:hyperlink r:id="rId61" w:history="1">
              <w:r w:rsidR="00245A72" w:rsidRPr="00D5469C">
                <w:rPr>
                  <w:rStyle w:val="Hyperlink"/>
                  <w:strike/>
                  <w:color w:val="FF0000"/>
                  <w:sz w:val="20"/>
                </w:rPr>
                <w:t>1680r0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7D673" w14:textId="77777777" w:rsidR="00245A72" w:rsidRPr="00D5469C" w:rsidRDefault="00245A72" w:rsidP="002402E7">
            <w:pPr>
              <w:rPr>
                <w:strike/>
                <w:color w:val="FF0000"/>
                <w:sz w:val="20"/>
              </w:rPr>
            </w:pPr>
            <w:r w:rsidRPr="00D5469C">
              <w:rPr>
                <w:strike/>
                <w:color w:val="FF0000"/>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AC800" w14:textId="77777777" w:rsidR="00245A72" w:rsidRPr="00D5469C" w:rsidRDefault="00245A72" w:rsidP="002402E7">
            <w:pPr>
              <w:rPr>
                <w:strike/>
                <w:color w:val="FF0000"/>
                <w:sz w:val="20"/>
              </w:rPr>
            </w:pPr>
            <w:r w:rsidRPr="00D5469C">
              <w:rPr>
                <w:strike/>
                <w:color w:val="FF000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4517D" w14:textId="77777777" w:rsidR="00521D60" w:rsidRPr="00D5469C" w:rsidRDefault="00521D60" w:rsidP="00521D60">
            <w:pPr>
              <w:jc w:val="center"/>
              <w:rPr>
                <w:strike/>
                <w:color w:val="FF0000"/>
                <w:sz w:val="20"/>
              </w:rPr>
            </w:pPr>
            <w:r w:rsidRPr="00D5469C">
              <w:rPr>
                <w:strike/>
                <w:color w:val="FF0000"/>
                <w:sz w:val="20"/>
              </w:rPr>
              <w:t>Deleted</w:t>
            </w:r>
          </w:p>
          <w:p w14:paraId="30A79A1E" w14:textId="6DB6F5E2"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03CE1" w14:textId="77777777" w:rsidR="00245A72" w:rsidRPr="00D5469C" w:rsidRDefault="00245A72" w:rsidP="002402E7">
            <w:pPr>
              <w:rPr>
                <w:strike/>
                <w:color w:val="FF0000"/>
                <w:sz w:val="20"/>
              </w:rPr>
            </w:pPr>
            <w:r w:rsidRPr="00D5469C">
              <w:rPr>
                <w:strike/>
                <w:color w:val="FF0000"/>
                <w:sz w:val="20"/>
              </w:rPr>
              <w:t>ML General</w:t>
            </w:r>
          </w:p>
        </w:tc>
        <w:tc>
          <w:tcPr>
            <w:tcW w:w="720" w:type="dxa"/>
            <w:tcBorders>
              <w:top w:val="single" w:sz="8" w:space="0" w:color="1B587C"/>
              <w:left w:val="single" w:sz="8" w:space="0" w:color="1B587C"/>
              <w:bottom w:val="single" w:sz="8" w:space="0" w:color="1B587C"/>
              <w:right w:val="single" w:sz="8" w:space="0" w:color="1B587C"/>
            </w:tcBorders>
          </w:tcPr>
          <w:p w14:paraId="57BC3E42"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0642614A"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363C7" w14:textId="77777777" w:rsidR="00245A72" w:rsidRPr="006B1171" w:rsidRDefault="00245A72" w:rsidP="002402E7">
            <w:pPr>
              <w:jc w:val="center"/>
              <w:rPr>
                <w:strike/>
                <w:color w:val="FF0000"/>
                <w:sz w:val="20"/>
              </w:rPr>
            </w:pPr>
            <w:r w:rsidRPr="006B1171">
              <w:rPr>
                <w:strike/>
                <w:color w:val="FF0000"/>
                <w:sz w:val="20"/>
              </w:rPr>
              <w:t>1860r0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7BACF" w14:textId="77777777" w:rsidR="00245A72" w:rsidRPr="006B1171" w:rsidRDefault="00245A72" w:rsidP="002402E7">
            <w:pPr>
              <w:rPr>
                <w:strike/>
                <w:color w:val="FF0000"/>
                <w:sz w:val="20"/>
              </w:rPr>
            </w:pPr>
            <w:r w:rsidRPr="006B1171">
              <w:rPr>
                <w:strike/>
                <w:color w:val="FF0000"/>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6783C" w14:textId="77777777" w:rsidR="00245A72" w:rsidRPr="006B1171" w:rsidRDefault="00245A72" w:rsidP="002402E7">
            <w:pPr>
              <w:rPr>
                <w:strike/>
                <w:color w:val="FF0000"/>
                <w:sz w:val="20"/>
              </w:rPr>
            </w:pPr>
            <w:r w:rsidRPr="006B1171">
              <w:rPr>
                <w:strike/>
                <w:color w:val="FF000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F9AA7" w14:textId="77777777" w:rsidR="006B1171" w:rsidRPr="006B1171" w:rsidRDefault="006B1171" w:rsidP="006B1171">
            <w:pPr>
              <w:jc w:val="center"/>
              <w:rPr>
                <w:strike/>
                <w:color w:val="FF0000"/>
                <w:sz w:val="20"/>
              </w:rPr>
            </w:pPr>
            <w:r w:rsidRPr="006B1171">
              <w:rPr>
                <w:strike/>
                <w:color w:val="FF0000"/>
                <w:sz w:val="20"/>
              </w:rPr>
              <w:t>Deleted</w:t>
            </w:r>
          </w:p>
          <w:p w14:paraId="515F51E3" w14:textId="503CD222" w:rsidR="00245A72" w:rsidRPr="006B1171" w:rsidRDefault="006B1171" w:rsidP="006B1171">
            <w:pPr>
              <w:jc w:val="center"/>
              <w:rPr>
                <w:strike/>
                <w:color w:val="FF0000"/>
                <w:sz w:val="20"/>
              </w:rPr>
            </w:pPr>
            <w:r w:rsidRPr="006B1171">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5653A" w14:textId="77777777" w:rsidR="00245A72" w:rsidRPr="006B1171" w:rsidRDefault="00245A72" w:rsidP="002402E7">
            <w:pPr>
              <w:rPr>
                <w:strike/>
                <w:color w:val="FF0000"/>
                <w:sz w:val="20"/>
              </w:rPr>
            </w:pPr>
            <w:r w:rsidRPr="006B1171">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995443" w14:textId="77777777" w:rsidR="00245A72" w:rsidRPr="006B1171" w:rsidRDefault="00245A72" w:rsidP="002402E7">
            <w:pPr>
              <w:jc w:val="center"/>
              <w:rPr>
                <w:strike/>
                <w:color w:val="FF0000"/>
                <w:sz w:val="20"/>
              </w:rPr>
            </w:pPr>
            <w:r w:rsidRPr="006B1171">
              <w:rPr>
                <w:strike/>
                <w:color w:val="FF0000"/>
                <w:sz w:val="20"/>
              </w:rPr>
              <w:t>MAC</w:t>
            </w:r>
          </w:p>
        </w:tc>
      </w:tr>
      <w:tr w:rsidR="00245A72" w:rsidRPr="00BE4279" w14:paraId="56EC85FE"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B0A48" w14:textId="77777777" w:rsidR="00245A72" w:rsidRPr="00D5469C" w:rsidRDefault="007E23DB" w:rsidP="002402E7">
            <w:pPr>
              <w:jc w:val="center"/>
              <w:rPr>
                <w:strike/>
                <w:color w:val="FF0000"/>
                <w:sz w:val="20"/>
              </w:rPr>
            </w:pPr>
            <w:hyperlink r:id="rId62" w:history="1">
              <w:r w:rsidR="00245A72" w:rsidRPr="00D5469C">
                <w:rPr>
                  <w:rStyle w:val="Hyperlink"/>
                  <w:strike/>
                  <w:color w:val="FF0000"/>
                  <w:sz w:val="20"/>
                </w:rPr>
                <w:t>1862r0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6410D" w14:textId="77777777" w:rsidR="00245A72" w:rsidRPr="00D5469C" w:rsidRDefault="00245A72" w:rsidP="002402E7">
            <w:pPr>
              <w:rPr>
                <w:strike/>
                <w:color w:val="FF0000"/>
                <w:sz w:val="20"/>
              </w:rPr>
            </w:pPr>
            <w:r w:rsidRPr="00D5469C">
              <w:rPr>
                <w:strike/>
                <w:color w:val="FF0000"/>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A61D8" w14:textId="77777777" w:rsidR="00245A72" w:rsidRPr="00D5469C" w:rsidRDefault="00245A72" w:rsidP="002402E7">
            <w:pPr>
              <w:rPr>
                <w:strike/>
                <w:color w:val="FF0000"/>
                <w:sz w:val="20"/>
              </w:rPr>
            </w:pPr>
            <w:r w:rsidRPr="00D5469C">
              <w:rPr>
                <w:strike/>
                <w:color w:val="FF0000"/>
                <w:sz w:val="20"/>
              </w:rPr>
              <w:t>Pooya Monajemi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C513D" w14:textId="77777777" w:rsidR="00521D60" w:rsidRPr="00D5469C" w:rsidRDefault="00521D60" w:rsidP="00521D60">
            <w:pPr>
              <w:jc w:val="center"/>
              <w:rPr>
                <w:strike/>
                <w:color w:val="FF0000"/>
                <w:sz w:val="20"/>
              </w:rPr>
            </w:pPr>
            <w:r w:rsidRPr="00D5469C">
              <w:rPr>
                <w:strike/>
                <w:color w:val="FF0000"/>
                <w:sz w:val="20"/>
              </w:rPr>
              <w:t>Deleted</w:t>
            </w:r>
          </w:p>
          <w:p w14:paraId="7F68784D" w14:textId="2F157544"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C2432" w14:textId="77777777" w:rsidR="00245A72" w:rsidRPr="00D5469C" w:rsidRDefault="00245A72" w:rsidP="002402E7">
            <w:pPr>
              <w:rPr>
                <w:strike/>
                <w:color w:val="FF0000"/>
                <w:sz w:val="20"/>
              </w:rPr>
            </w:pPr>
            <w:r w:rsidRPr="00D5469C">
              <w:rPr>
                <w:strike/>
                <w:color w:val="FF0000"/>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496586AD"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367D1915"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DD57BC" w14:textId="77777777" w:rsidR="00245A72" w:rsidRPr="00D5469C" w:rsidRDefault="007E23DB" w:rsidP="002402E7">
            <w:pPr>
              <w:jc w:val="center"/>
              <w:rPr>
                <w:strike/>
                <w:color w:val="FF0000"/>
                <w:sz w:val="20"/>
              </w:rPr>
            </w:pPr>
            <w:hyperlink r:id="rId63" w:history="1">
              <w:r w:rsidR="00245A72" w:rsidRPr="00D5469C">
                <w:rPr>
                  <w:rStyle w:val="Hyperlink"/>
                  <w:strike/>
                  <w:color w:val="FF0000"/>
                  <w:sz w:val="20"/>
                </w:rPr>
                <w:t>1583r1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BA7CE" w14:textId="77777777" w:rsidR="00245A72" w:rsidRPr="00D5469C" w:rsidRDefault="00245A72" w:rsidP="002402E7">
            <w:pPr>
              <w:rPr>
                <w:strike/>
                <w:color w:val="FF0000"/>
                <w:sz w:val="20"/>
              </w:rPr>
            </w:pPr>
            <w:r w:rsidRPr="00D5469C">
              <w:rPr>
                <w:strike/>
                <w:color w:val="FF0000"/>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161E1" w14:textId="77777777" w:rsidR="00245A72" w:rsidRPr="00D5469C" w:rsidRDefault="00245A72" w:rsidP="002402E7">
            <w:pPr>
              <w:rPr>
                <w:strike/>
                <w:color w:val="FF0000"/>
                <w:sz w:val="20"/>
              </w:rPr>
            </w:pPr>
            <w:r w:rsidRPr="00D5469C">
              <w:rPr>
                <w:strike/>
                <w:color w:val="FF0000"/>
                <w:sz w:val="20"/>
              </w:rPr>
              <w:t>Jarkko Kneckt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33AE4" w14:textId="77777777" w:rsidR="00521D60" w:rsidRPr="00D5469C" w:rsidRDefault="00521D60" w:rsidP="00521D60">
            <w:pPr>
              <w:jc w:val="center"/>
              <w:rPr>
                <w:strike/>
                <w:color w:val="FF0000"/>
                <w:sz w:val="20"/>
              </w:rPr>
            </w:pPr>
            <w:r w:rsidRPr="00D5469C">
              <w:rPr>
                <w:strike/>
                <w:color w:val="FF0000"/>
                <w:sz w:val="20"/>
              </w:rPr>
              <w:t>Deleted</w:t>
            </w:r>
          </w:p>
          <w:p w14:paraId="2374B8A0" w14:textId="72073E60"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B9B54" w14:textId="77777777" w:rsidR="00245A72" w:rsidRPr="00D5469C" w:rsidRDefault="00245A72" w:rsidP="002402E7">
            <w:pPr>
              <w:rPr>
                <w:strike/>
                <w:color w:val="FF0000"/>
                <w:sz w:val="20"/>
              </w:rPr>
            </w:pPr>
            <w:r w:rsidRPr="00D5469C">
              <w:rPr>
                <w:strike/>
                <w:color w:val="FF0000"/>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36E2D11D"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645E7A1B"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80268" w14:textId="77777777" w:rsidR="00245A72" w:rsidRPr="00D5469C" w:rsidRDefault="007E23DB" w:rsidP="002402E7">
            <w:pPr>
              <w:jc w:val="center"/>
              <w:rPr>
                <w:strike/>
                <w:color w:val="FF0000"/>
                <w:sz w:val="20"/>
              </w:rPr>
            </w:pPr>
            <w:hyperlink r:id="rId64" w:history="1">
              <w:r w:rsidR="00245A72" w:rsidRPr="00D5469C">
                <w:rPr>
                  <w:rStyle w:val="Hyperlink"/>
                  <w:strike/>
                  <w:color w:val="FF0000"/>
                  <w:sz w:val="20"/>
                </w:rPr>
                <w:t>1889r0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15070" w14:textId="77777777" w:rsidR="00245A72" w:rsidRPr="00D5469C" w:rsidRDefault="00245A72" w:rsidP="002402E7">
            <w:pPr>
              <w:rPr>
                <w:strike/>
                <w:color w:val="FF0000"/>
                <w:sz w:val="20"/>
              </w:rPr>
            </w:pPr>
            <w:r w:rsidRPr="00D5469C">
              <w:rPr>
                <w:strike/>
                <w:color w:val="FF0000"/>
                <w:sz w:val="20"/>
              </w:rPr>
              <w:t xml:space="preserve">MLA: Clarifications for </w:t>
            </w:r>
            <w:proofErr w:type="spellStart"/>
            <w:r w:rsidRPr="00D5469C">
              <w:rPr>
                <w:strike/>
                <w:color w:val="FF0000"/>
                <w:sz w:val="20"/>
              </w:rPr>
              <w:t>eMLSR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8784" w14:textId="77777777" w:rsidR="00245A72" w:rsidRPr="00D5469C" w:rsidRDefault="00245A72" w:rsidP="002402E7">
            <w:pPr>
              <w:rPr>
                <w:strike/>
                <w:color w:val="FF0000"/>
                <w:sz w:val="20"/>
              </w:rPr>
            </w:pPr>
            <w:r w:rsidRPr="00D5469C">
              <w:rPr>
                <w:strike/>
                <w:color w:val="FF0000"/>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0B222" w14:textId="77777777" w:rsidR="00521D60" w:rsidRPr="00D5469C" w:rsidRDefault="00521D60" w:rsidP="00521D60">
            <w:pPr>
              <w:jc w:val="center"/>
              <w:rPr>
                <w:strike/>
                <w:color w:val="FF0000"/>
                <w:sz w:val="20"/>
              </w:rPr>
            </w:pPr>
            <w:r w:rsidRPr="00D5469C">
              <w:rPr>
                <w:strike/>
                <w:color w:val="FF0000"/>
                <w:sz w:val="20"/>
              </w:rPr>
              <w:t>Deleted</w:t>
            </w:r>
          </w:p>
          <w:p w14:paraId="6356C0F2" w14:textId="0F3E9A2C"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4F6A2" w14:textId="77777777" w:rsidR="00245A72" w:rsidRPr="00D5469C" w:rsidRDefault="00245A72" w:rsidP="002402E7">
            <w:pPr>
              <w:rPr>
                <w:strike/>
                <w:color w:val="FF0000"/>
                <w:sz w:val="20"/>
              </w:rPr>
            </w:pPr>
            <w:r w:rsidRPr="00D5469C">
              <w:rPr>
                <w:strike/>
                <w:color w:val="FF0000"/>
                <w:sz w:val="20"/>
              </w:rPr>
              <w:t>ML Power Save</w:t>
            </w:r>
          </w:p>
        </w:tc>
        <w:tc>
          <w:tcPr>
            <w:tcW w:w="720" w:type="dxa"/>
            <w:tcBorders>
              <w:top w:val="single" w:sz="8" w:space="0" w:color="1B587C"/>
              <w:left w:val="single" w:sz="8" w:space="0" w:color="1B587C"/>
              <w:bottom w:val="single" w:sz="8" w:space="0" w:color="1B587C"/>
              <w:right w:val="single" w:sz="8" w:space="0" w:color="1B587C"/>
            </w:tcBorders>
          </w:tcPr>
          <w:p w14:paraId="14E65BDA"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47B161C0"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F5BB1" w14:textId="77777777" w:rsidR="00245A72" w:rsidRPr="00E16E7A" w:rsidRDefault="007E23DB" w:rsidP="002402E7">
            <w:pPr>
              <w:jc w:val="center"/>
              <w:rPr>
                <w:color w:val="00B050"/>
                <w:sz w:val="20"/>
              </w:rPr>
            </w:pPr>
            <w:hyperlink r:id="rId65" w:history="1">
              <w:r w:rsidR="00245A72" w:rsidRPr="00E16E7A">
                <w:rPr>
                  <w:rStyle w:val="Hyperlink"/>
                  <w:color w:val="00B050"/>
                  <w:sz w:val="20"/>
                </w:rPr>
                <w:t>1890r0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D4EC6" w14:textId="77777777" w:rsidR="00245A72" w:rsidRPr="00E16E7A" w:rsidRDefault="00245A72" w:rsidP="002402E7">
            <w:pPr>
              <w:rPr>
                <w:color w:val="00B050"/>
                <w:sz w:val="20"/>
              </w:rPr>
            </w:pPr>
            <w:r w:rsidRPr="00E16E7A">
              <w:rPr>
                <w:color w:val="00B05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F3C19F" w14:textId="77777777" w:rsidR="00245A72" w:rsidRPr="00E16E7A" w:rsidRDefault="00245A72" w:rsidP="002402E7">
            <w:pPr>
              <w:rPr>
                <w:color w:val="00B050"/>
                <w:sz w:val="20"/>
              </w:rPr>
            </w:pPr>
            <w:r w:rsidRPr="00E16E7A">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7B360" w14:textId="77777777" w:rsidR="00245A72" w:rsidRPr="00E16E7A" w:rsidRDefault="00245A72" w:rsidP="002402E7">
            <w:pPr>
              <w:jc w:val="center"/>
              <w:rPr>
                <w:color w:val="00B050"/>
                <w:sz w:val="20"/>
              </w:rPr>
            </w:pPr>
            <w:r w:rsidRPr="00E16E7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892FB5" w14:textId="77777777" w:rsidR="00245A72" w:rsidRPr="00E16E7A" w:rsidRDefault="00245A72" w:rsidP="002402E7">
            <w:pPr>
              <w:rPr>
                <w:color w:val="00B050"/>
                <w:sz w:val="20"/>
              </w:rPr>
            </w:pPr>
            <w:r w:rsidRPr="00E16E7A">
              <w:rPr>
                <w:color w:val="00B050"/>
                <w:sz w:val="20"/>
              </w:rPr>
              <w:t>ML Operation</w:t>
            </w:r>
          </w:p>
        </w:tc>
        <w:tc>
          <w:tcPr>
            <w:tcW w:w="720" w:type="dxa"/>
            <w:tcBorders>
              <w:top w:val="single" w:sz="8" w:space="0" w:color="1B587C"/>
              <w:left w:val="single" w:sz="8" w:space="0" w:color="1B587C"/>
              <w:bottom w:val="single" w:sz="8" w:space="0" w:color="1B587C"/>
              <w:right w:val="single" w:sz="8" w:space="0" w:color="1B587C"/>
            </w:tcBorders>
          </w:tcPr>
          <w:p w14:paraId="0BF817B0" w14:textId="77777777" w:rsidR="00245A72" w:rsidRPr="00E16E7A" w:rsidRDefault="00245A72" w:rsidP="002402E7">
            <w:pPr>
              <w:jc w:val="center"/>
              <w:rPr>
                <w:color w:val="00B050"/>
                <w:sz w:val="20"/>
              </w:rPr>
            </w:pPr>
            <w:r w:rsidRPr="00E16E7A">
              <w:rPr>
                <w:color w:val="00B050"/>
                <w:sz w:val="20"/>
              </w:rPr>
              <w:t>MAC</w:t>
            </w:r>
          </w:p>
        </w:tc>
      </w:tr>
      <w:tr w:rsidR="00245A72" w:rsidRPr="00BE4279" w14:paraId="1E37CA19"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E008" w14:textId="77777777" w:rsidR="00245A72" w:rsidRPr="00E16E7A" w:rsidRDefault="007E23DB" w:rsidP="002402E7">
            <w:pPr>
              <w:jc w:val="center"/>
              <w:rPr>
                <w:color w:val="00B050"/>
                <w:sz w:val="20"/>
              </w:rPr>
            </w:pPr>
            <w:hyperlink r:id="rId66" w:history="1">
              <w:r w:rsidR="00245A72" w:rsidRPr="00E16E7A">
                <w:rPr>
                  <w:rStyle w:val="Hyperlink"/>
                  <w:color w:val="00B050"/>
                  <w:sz w:val="20"/>
                </w:rPr>
                <w:t>1892r0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29894" w14:textId="77777777" w:rsidR="00245A72" w:rsidRPr="00E16E7A" w:rsidRDefault="00245A72" w:rsidP="002402E7">
            <w:pPr>
              <w:rPr>
                <w:color w:val="00B050"/>
                <w:sz w:val="20"/>
              </w:rPr>
            </w:pPr>
            <w:r w:rsidRPr="00E16E7A">
              <w:rPr>
                <w:color w:val="00B050"/>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44168" w14:textId="77777777" w:rsidR="00245A72" w:rsidRPr="00E16E7A" w:rsidRDefault="00245A72" w:rsidP="002402E7">
            <w:pPr>
              <w:rPr>
                <w:color w:val="00B050"/>
                <w:sz w:val="20"/>
              </w:rPr>
            </w:pPr>
            <w:r w:rsidRPr="00E16E7A">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ADEBE1" w14:textId="77777777" w:rsidR="00245A72" w:rsidRPr="00E16E7A" w:rsidRDefault="00245A72" w:rsidP="002402E7">
            <w:pPr>
              <w:jc w:val="center"/>
              <w:rPr>
                <w:color w:val="00B050"/>
                <w:sz w:val="20"/>
              </w:rPr>
            </w:pPr>
            <w:r w:rsidRPr="00E16E7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D9F3" w14:textId="77777777" w:rsidR="00245A72" w:rsidRPr="00E16E7A" w:rsidRDefault="00245A72" w:rsidP="002402E7">
            <w:pPr>
              <w:rPr>
                <w:color w:val="00B050"/>
                <w:sz w:val="20"/>
              </w:rPr>
            </w:pPr>
            <w:r w:rsidRPr="00E16E7A">
              <w:rPr>
                <w:color w:val="00B050"/>
                <w:sz w:val="20"/>
              </w:rPr>
              <w:t>ML Operation</w:t>
            </w:r>
          </w:p>
        </w:tc>
        <w:tc>
          <w:tcPr>
            <w:tcW w:w="720" w:type="dxa"/>
            <w:tcBorders>
              <w:top w:val="single" w:sz="8" w:space="0" w:color="1B587C"/>
              <w:left w:val="single" w:sz="8" w:space="0" w:color="1B587C"/>
              <w:bottom w:val="single" w:sz="8" w:space="0" w:color="1B587C"/>
              <w:right w:val="single" w:sz="8" w:space="0" w:color="1B587C"/>
            </w:tcBorders>
          </w:tcPr>
          <w:p w14:paraId="6A3C167E" w14:textId="77777777" w:rsidR="00245A72" w:rsidRPr="00E16E7A" w:rsidRDefault="00245A72" w:rsidP="002402E7">
            <w:pPr>
              <w:jc w:val="center"/>
              <w:rPr>
                <w:color w:val="00B050"/>
                <w:sz w:val="20"/>
              </w:rPr>
            </w:pPr>
            <w:r w:rsidRPr="00E16E7A">
              <w:rPr>
                <w:color w:val="00B050"/>
                <w:sz w:val="20"/>
              </w:rPr>
              <w:t>MAC</w:t>
            </w:r>
          </w:p>
        </w:tc>
      </w:tr>
      <w:tr w:rsidR="00245A72" w:rsidRPr="00BE4279" w14:paraId="7BC2755E"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50F141" w14:textId="5460F19B" w:rsidR="00245A72" w:rsidRPr="000C0D9D" w:rsidRDefault="007E23DB" w:rsidP="002402E7">
            <w:pPr>
              <w:jc w:val="center"/>
              <w:rPr>
                <w:sz w:val="20"/>
              </w:rPr>
            </w:pPr>
            <w:hyperlink r:id="rId67" w:history="1">
              <w:r w:rsidR="00245A72" w:rsidRPr="000C0D9D">
                <w:rPr>
                  <w:rStyle w:val="Hyperlink"/>
                  <w:sz w:val="20"/>
                </w:rPr>
                <w:t>1897r</w:t>
              </w:r>
              <w:r w:rsidR="000C0D9D" w:rsidRPr="000C0D9D">
                <w:rPr>
                  <w:rStyle w:val="Hyperlink"/>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43218" w14:textId="77777777" w:rsidR="00245A72" w:rsidRPr="000C0D9D" w:rsidRDefault="00245A72" w:rsidP="002402E7">
            <w:pPr>
              <w:rPr>
                <w:sz w:val="20"/>
              </w:rPr>
            </w:pPr>
            <w:r w:rsidRPr="000C0D9D">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7047" w14:textId="77777777" w:rsidR="00245A72" w:rsidRPr="000C0D9D" w:rsidRDefault="00245A72" w:rsidP="002402E7">
            <w:pPr>
              <w:rPr>
                <w:sz w:val="20"/>
              </w:rPr>
            </w:pPr>
            <w:proofErr w:type="spellStart"/>
            <w:r w:rsidRPr="000C0D9D">
              <w:rPr>
                <w:sz w:val="20"/>
              </w:rPr>
              <w:t>Evgeny</w:t>
            </w:r>
            <w:proofErr w:type="spellEnd"/>
            <w:r w:rsidRPr="000C0D9D">
              <w:rPr>
                <w:sz w:val="20"/>
              </w:rPr>
              <w:t xml:space="preserve"> </w:t>
            </w:r>
            <w:proofErr w:type="spellStart"/>
            <w:r w:rsidRPr="000C0D9D">
              <w:rPr>
                <w:sz w:val="20"/>
              </w:rPr>
              <w:t>Khorov</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A180E" w14:textId="28917971" w:rsidR="00245A72" w:rsidRPr="000C0D9D" w:rsidRDefault="000C0D9D" w:rsidP="00521D60">
            <w:pPr>
              <w:jc w:val="center"/>
              <w:rPr>
                <w:sz w:val="20"/>
              </w:rPr>
            </w:pPr>
            <w:r>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996C6" w14:textId="77777777" w:rsidR="00245A72" w:rsidRPr="000C0D9D" w:rsidRDefault="00245A72" w:rsidP="002402E7">
            <w:pPr>
              <w:rPr>
                <w:sz w:val="20"/>
              </w:rPr>
            </w:pPr>
            <w:r w:rsidRPr="000C0D9D">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79DA8F" w14:textId="77777777" w:rsidR="00245A72" w:rsidRPr="000C0D9D" w:rsidRDefault="00245A72" w:rsidP="002402E7">
            <w:pPr>
              <w:jc w:val="center"/>
              <w:rPr>
                <w:sz w:val="20"/>
              </w:rPr>
            </w:pPr>
            <w:r w:rsidRPr="000C0D9D">
              <w:rPr>
                <w:sz w:val="20"/>
              </w:rPr>
              <w:t>MAC</w:t>
            </w:r>
          </w:p>
        </w:tc>
      </w:tr>
      <w:tr w:rsidR="00245A72" w:rsidRPr="00BE4279" w14:paraId="1030A5B8"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7F25" w14:textId="77777777" w:rsidR="00245A72" w:rsidRPr="00D5469C" w:rsidRDefault="007E23DB" w:rsidP="002402E7">
            <w:pPr>
              <w:jc w:val="center"/>
              <w:rPr>
                <w:strike/>
                <w:color w:val="FF0000"/>
                <w:sz w:val="20"/>
              </w:rPr>
            </w:pPr>
            <w:hyperlink r:id="rId68" w:history="1">
              <w:r w:rsidR="00245A72" w:rsidRPr="00D5469C">
                <w:rPr>
                  <w:rStyle w:val="Hyperlink"/>
                  <w:strike/>
                  <w:color w:val="FF0000"/>
                  <w:sz w:val="20"/>
                </w:rPr>
                <w:t>1902r0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3B323" w14:textId="77777777" w:rsidR="00245A72" w:rsidRPr="00D5469C" w:rsidRDefault="00245A72" w:rsidP="002402E7">
            <w:pPr>
              <w:rPr>
                <w:strike/>
                <w:color w:val="FF0000"/>
                <w:sz w:val="20"/>
              </w:rPr>
            </w:pPr>
            <w:r w:rsidRPr="00D5469C">
              <w:rPr>
                <w:strike/>
                <w:color w:val="FF0000"/>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1C39EE" w14:textId="77777777" w:rsidR="00245A72" w:rsidRPr="00D5469C" w:rsidRDefault="00245A72" w:rsidP="002402E7">
            <w:pPr>
              <w:rPr>
                <w:strike/>
                <w:color w:val="FF0000"/>
                <w:sz w:val="20"/>
              </w:rPr>
            </w:pPr>
            <w:r w:rsidRPr="00D5469C">
              <w:rPr>
                <w:strike/>
                <w:color w:val="FF0000"/>
                <w:sz w:val="20"/>
              </w:rPr>
              <w:t>Oren Kedem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84FAD" w14:textId="77777777" w:rsidR="00521D60" w:rsidRPr="00D5469C" w:rsidRDefault="00521D60" w:rsidP="00521D60">
            <w:pPr>
              <w:jc w:val="center"/>
              <w:rPr>
                <w:strike/>
                <w:color w:val="FF0000"/>
                <w:sz w:val="20"/>
              </w:rPr>
            </w:pPr>
            <w:r w:rsidRPr="00D5469C">
              <w:rPr>
                <w:strike/>
                <w:color w:val="FF0000"/>
                <w:sz w:val="20"/>
              </w:rPr>
              <w:t>Deleted</w:t>
            </w:r>
          </w:p>
          <w:p w14:paraId="68E72ECF" w14:textId="44B57544"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BA2C1" w14:textId="77777777" w:rsidR="00245A72" w:rsidRPr="00D5469C" w:rsidRDefault="00245A72" w:rsidP="002402E7">
            <w:pPr>
              <w:rPr>
                <w:strike/>
                <w:color w:val="FF0000"/>
                <w:sz w:val="20"/>
              </w:rPr>
            </w:pPr>
            <w:r w:rsidRPr="00D5469C">
              <w:rPr>
                <w:strike/>
                <w:color w:val="FF0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5B9F7AA3"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7F8135B4"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249E7" w14:textId="77777777" w:rsidR="00245A72" w:rsidRPr="00D5469C" w:rsidRDefault="007E23DB" w:rsidP="002402E7">
            <w:pPr>
              <w:jc w:val="center"/>
              <w:rPr>
                <w:strike/>
                <w:color w:val="FF0000"/>
                <w:sz w:val="20"/>
              </w:rPr>
            </w:pPr>
            <w:hyperlink r:id="rId69" w:history="1">
              <w:r w:rsidR="00245A72" w:rsidRPr="00D5469C">
                <w:rPr>
                  <w:rStyle w:val="Hyperlink"/>
                  <w:strike/>
                  <w:color w:val="FF0000"/>
                  <w:sz w:val="20"/>
                </w:rPr>
                <w:t>1843r0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9F664" w14:textId="77777777" w:rsidR="00245A72" w:rsidRPr="00D5469C" w:rsidRDefault="00245A72" w:rsidP="002402E7">
            <w:pPr>
              <w:rPr>
                <w:strike/>
                <w:color w:val="FF0000"/>
                <w:sz w:val="20"/>
              </w:rPr>
            </w:pPr>
            <w:r w:rsidRPr="00D5469C">
              <w:rPr>
                <w:strike/>
                <w:color w:val="FF0000"/>
                <w:sz w:val="20"/>
              </w:rPr>
              <w:t>Low-Latency Triggered 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E1B25" w14:textId="77777777" w:rsidR="00245A72" w:rsidRPr="00D5469C" w:rsidRDefault="00245A72" w:rsidP="002402E7">
            <w:pPr>
              <w:rPr>
                <w:strike/>
                <w:color w:val="FF0000"/>
                <w:sz w:val="20"/>
              </w:rPr>
            </w:pPr>
            <w:r w:rsidRPr="00D5469C">
              <w:rPr>
                <w:strike/>
                <w:color w:val="FF0000"/>
                <w:sz w:val="20"/>
              </w:rPr>
              <w:t>Patrice NEZOU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3DA084" w14:textId="77777777" w:rsidR="00521D60" w:rsidRPr="00D5469C" w:rsidRDefault="00521D60" w:rsidP="00521D60">
            <w:pPr>
              <w:jc w:val="center"/>
              <w:rPr>
                <w:strike/>
                <w:color w:val="FF0000"/>
                <w:sz w:val="20"/>
              </w:rPr>
            </w:pPr>
            <w:r w:rsidRPr="00D5469C">
              <w:rPr>
                <w:strike/>
                <w:color w:val="FF0000"/>
                <w:sz w:val="20"/>
              </w:rPr>
              <w:t>Deleted</w:t>
            </w:r>
          </w:p>
          <w:p w14:paraId="3E84127D" w14:textId="3E43A014"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C61A27" w14:textId="77777777" w:rsidR="00245A72" w:rsidRPr="00D5469C" w:rsidRDefault="00245A72" w:rsidP="002402E7">
            <w:pPr>
              <w:rPr>
                <w:strike/>
                <w:color w:val="FF0000"/>
                <w:sz w:val="20"/>
              </w:rPr>
            </w:pPr>
            <w:r w:rsidRPr="00D5469C">
              <w:rPr>
                <w:strike/>
                <w:color w:val="FF0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9E634B8"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0D92308E"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649CE" w14:textId="77777777" w:rsidR="00245A72" w:rsidRPr="00080A81" w:rsidRDefault="00245A72" w:rsidP="002402E7">
            <w:pPr>
              <w:jc w:val="center"/>
              <w:rPr>
                <w:sz w:val="20"/>
              </w:rPr>
            </w:pPr>
            <w:r w:rsidRPr="00080A81">
              <w:rPr>
                <w:color w:val="FF0000"/>
                <w:sz w:val="20"/>
              </w:rPr>
              <w:lastRenderedPageBreak/>
              <w:t>1929r0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A30C9" w14:textId="77777777" w:rsidR="00245A72" w:rsidRPr="00080A81" w:rsidRDefault="00245A72" w:rsidP="002402E7">
            <w:pPr>
              <w:rPr>
                <w:color w:val="FFC000"/>
                <w:sz w:val="20"/>
              </w:rPr>
            </w:pPr>
            <w:r w:rsidRPr="00080A81">
              <w:rPr>
                <w:sz w:val="20"/>
              </w:rPr>
              <w:t>Protection of QoS periods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E7DC3" w14:textId="77777777" w:rsidR="00245A72" w:rsidRPr="00080A81" w:rsidRDefault="00245A72" w:rsidP="002402E7">
            <w:pPr>
              <w:rPr>
                <w:color w:val="FFC000"/>
                <w:sz w:val="20"/>
              </w:rPr>
            </w:pPr>
            <w:r w:rsidRPr="00080A81">
              <w:rPr>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B8DAA" w14:textId="77777777" w:rsidR="00245A72" w:rsidRPr="00080A81" w:rsidRDefault="00245A72" w:rsidP="002402E7">
            <w:pPr>
              <w:jc w:val="cente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674EB" w14:textId="77777777" w:rsidR="00245A72" w:rsidRPr="00080A81" w:rsidRDefault="00245A72" w:rsidP="002402E7">
            <w:pPr>
              <w:rPr>
                <w:color w:val="FFC000"/>
                <w:sz w:val="20"/>
              </w:rPr>
            </w:pPr>
            <w:r w:rsidRPr="00080A81">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490441E" w14:textId="77777777" w:rsidR="00245A72" w:rsidRPr="00080A81" w:rsidRDefault="00245A72" w:rsidP="002402E7">
            <w:pPr>
              <w:jc w:val="center"/>
              <w:rPr>
                <w:color w:val="FFC000"/>
                <w:sz w:val="20"/>
              </w:rPr>
            </w:pPr>
            <w:r w:rsidRPr="00080A81">
              <w:rPr>
                <w:sz w:val="20"/>
              </w:rPr>
              <w:t>MAC</w:t>
            </w:r>
          </w:p>
        </w:tc>
      </w:tr>
      <w:tr w:rsidR="00245A72" w:rsidRPr="00BE4279" w14:paraId="539E6D28"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D8284" w14:textId="77777777" w:rsidR="00245A72" w:rsidRPr="00080A81" w:rsidRDefault="007E23DB" w:rsidP="002402E7">
            <w:pPr>
              <w:jc w:val="center"/>
              <w:rPr>
                <w:sz w:val="20"/>
              </w:rPr>
            </w:pPr>
            <w:hyperlink r:id="rId70" w:history="1">
              <w:r w:rsidR="00245A72" w:rsidRPr="00080A81">
                <w:rPr>
                  <w:rStyle w:val="Hyperlink"/>
                  <w:sz w:val="20"/>
                </w:rPr>
                <w:t>1938r0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4CE01" w14:textId="77777777" w:rsidR="00245A72" w:rsidRPr="00080A81" w:rsidRDefault="00245A72" w:rsidP="002402E7">
            <w:pPr>
              <w:rPr>
                <w:color w:val="FFC000"/>
                <w:sz w:val="20"/>
              </w:rPr>
            </w:pPr>
            <w:r w:rsidRPr="00080A81">
              <w:rPr>
                <w:sz w:val="20"/>
              </w:rPr>
              <w:t>TB SU PPDU and TB P2P PPDU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3FE437" w14:textId="77777777" w:rsidR="00245A72" w:rsidRPr="00080A81" w:rsidRDefault="00245A72" w:rsidP="002402E7">
            <w:pPr>
              <w:rPr>
                <w:color w:val="FFC000"/>
                <w:sz w:val="20"/>
              </w:rPr>
            </w:pPr>
            <w:r w:rsidRPr="00080A8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2E262" w14:textId="77777777" w:rsidR="00245A72" w:rsidRPr="00080A81" w:rsidRDefault="00245A72" w:rsidP="002402E7">
            <w:pPr>
              <w:jc w:val="cente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37943" w14:textId="77777777" w:rsidR="00245A72" w:rsidRPr="00080A81" w:rsidRDefault="00245A72" w:rsidP="002402E7">
            <w:pPr>
              <w:rPr>
                <w:color w:val="FFC000"/>
                <w:sz w:val="20"/>
              </w:rPr>
            </w:pPr>
            <w:r w:rsidRPr="00080A81">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45FA089" w14:textId="77777777" w:rsidR="00245A72" w:rsidRPr="00080A81" w:rsidRDefault="00245A72" w:rsidP="002402E7">
            <w:pPr>
              <w:jc w:val="center"/>
              <w:rPr>
                <w:color w:val="FFC000"/>
                <w:sz w:val="20"/>
              </w:rPr>
            </w:pPr>
            <w:r w:rsidRPr="00080A81">
              <w:rPr>
                <w:sz w:val="20"/>
              </w:rPr>
              <w:t>MAC</w:t>
            </w:r>
          </w:p>
        </w:tc>
      </w:tr>
      <w:tr w:rsidR="00245A72" w:rsidRPr="00BE4279" w14:paraId="7EBBD1FB"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CE69A6" w14:textId="77777777" w:rsidR="00245A72" w:rsidRPr="00D5469C" w:rsidRDefault="00245A72" w:rsidP="002402E7">
            <w:pPr>
              <w:jc w:val="center"/>
              <w:rPr>
                <w:strike/>
                <w:color w:val="FF0000"/>
                <w:sz w:val="20"/>
              </w:rPr>
            </w:pPr>
            <w:r w:rsidRPr="00D5469C">
              <w:rPr>
                <w:strike/>
                <w:color w:val="FF0000"/>
                <w:sz w:val="20"/>
              </w:rPr>
              <w:t>1871r0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0881" w14:textId="77777777" w:rsidR="00245A72" w:rsidRPr="00D5469C" w:rsidRDefault="00245A72" w:rsidP="002402E7">
            <w:pPr>
              <w:rPr>
                <w:strike/>
                <w:color w:val="FF0000"/>
                <w:sz w:val="20"/>
              </w:rPr>
            </w:pPr>
            <w:r w:rsidRPr="00D5469C">
              <w:rPr>
                <w:strike/>
                <w:color w:val="FF0000"/>
                <w:sz w:val="20"/>
              </w:rPr>
              <w:t>BSS parameter critical update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B18CD" w14:textId="77777777" w:rsidR="00245A72" w:rsidRPr="00D5469C" w:rsidRDefault="00245A72" w:rsidP="002402E7">
            <w:pPr>
              <w:rPr>
                <w:strike/>
                <w:color w:val="FF0000"/>
                <w:sz w:val="20"/>
              </w:rPr>
            </w:pPr>
            <w:r w:rsidRPr="00D5469C">
              <w:rPr>
                <w:strike/>
                <w:color w:val="FF000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0A0AE" w14:textId="77777777" w:rsidR="00521D60" w:rsidRPr="00D5469C" w:rsidRDefault="00521D60" w:rsidP="00521D60">
            <w:pPr>
              <w:jc w:val="center"/>
              <w:rPr>
                <w:strike/>
                <w:color w:val="FF0000"/>
                <w:sz w:val="20"/>
              </w:rPr>
            </w:pPr>
            <w:r w:rsidRPr="00D5469C">
              <w:rPr>
                <w:strike/>
                <w:color w:val="FF0000"/>
                <w:sz w:val="20"/>
              </w:rPr>
              <w:t>Deleted</w:t>
            </w:r>
          </w:p>
          <w:p w14:paraId="2F634571" w14:textId="085129D3"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6BD925" w14:textId="77777777" w:rsidR="00245A72" w:rsidRPr="00D5469C" w:rsidRDefault="00245A72" w:rsidP="002402E7">
            <w:pPr>
              <w:rPr>
                <w:strike/>
                <w:color w:val="FF0000"/>
                <w:sz w:val="20"/>
              </w:rPr>
            </w:pPr>
            <w:r w:rsidRPr="00D5469C">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A7612CB"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7829A20F"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37B08" w14:textId="77777777" w:rsidR="00245A72" w:rsidRPr="00D5469C" w:rsidRDefault="007E23DB" w:rsidP="002402E7">
            <w:pPr>
              <w:jc w:val="center"/>
              <w:rPr>
                <w:strike/>
                <w:color w:val="FF0000"/>
                <w:sz w:val="20"/>
              </w:rPr>
            </w:pPr>
            <w:hyperlink r:id="rId71" w:history="1">
              <w:r w:rsidR="00245A72" w:rsidRPr="00D5469C">
                <w:rPr>
                  <w:rStyle w:val="Hyperlink"/>
                  <w:strike/>
                  <w:color w:val="FF0000"/>
                  <w:sz w:val="20"/>
                </w:rPr>
                <w:t>1903r0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844D" w14:textId="77777777" w:rsidR="00245A72" w:rsidRPr="00D5469C" w:rsidRDefault="00245A72" w:rsidP="002402E7">
            <w:pPr>
              <w:rPr>
                <w:strike/>
                <w:color w:val="FF0000"/>
                <w:sz w:val="20"/>
              </w:rPr>
            </w:pPr>
            <w:r w:rsidRPr="00D5469C">
              <w:rPr>
                <w:strike/>
                <w:color w:val="FF0000"/>
                <w:sz w:val="20"/>
              </w:rPr>
              <w:t>Random Access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73FC3" w14:textId="77777777" w:rsidR="00245A72" w:rsidRPr="00D5469C" w:rsidRDefault="00245A72" w:rsidP="002402E7">
            <w:pPr>
              <w:rPr>
                <w:strike/>
                <w:color w:val="FF0000"/>
                <w:sz w:val="20"/>
              </w:rPr>
            </w:pPr>
            <w:r w:rsidRPr="00D5469C">
              <w:rPr>
                <w:strike/>
                <w:color w:val="FF0000"/>
                <w:sz w:val="20"/>
              </w:rPr>
              <w:t xml:space="preserve">Pascal </w:t>
            </w:r>
            <w:proofErr w:type="spellStart"/>
            <w:r w:rsidRPr="00D5469C">
              <w:rPr>
                <w:strike/>
                <w:color w:val="FF0000"/>
                <w:sz w:val="20"/>
              </w:rPr>
              <w:t>Viger</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F1AF8" w14:textId="77777777" w:rsidR="00521D60" w:rsidRPr="00D5469C" w:rsidRDefault="00521D60" w:rsidP="00521D60">
            <w:pPr>
              <w:jc w:val="center"/>
              <w:rPr>
                <w:strike/>
                <w:color w:val="FF0000"/>
                <w:sz w:val="20"/>
              </w:rPr>
            </w:pPr>
            <w:r w:rsidRPr="00D5469C">
              <w:rPr>
                <w:strike/>
                <w:color w:val="FF0000"/>
                <w:sz w:val="20"/>
              </w:rPr>
              <w:t>Deleted</w:t>
            </w:r>
          </w:p>
          <w:p w14:paraId="2695E1C0" w14:textId="106A5C9C"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24848" w14:textId="77777777" w:rsidR="00245A72" w:rsidRPr="00D5469C" w:rsidRDefault="00245A72" w:rsidP="002402E7">
            <w:pPr>
              <w:rPr>
                <w:strike/>
                <w:color w:val="FF0000"/>
                <w:sz w:val="20"/>
              </w:rPr>
            </w:pPr>
            <w:r w:rsidRPr="00D5469C">
              <w:rPr>
                <w:strike/>
                <w:color w:val="FF0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59BE192"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53823806"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B1BBF" w14:textId="77777777" w:rsidR="00245A72" w:rsidRPr="00D5469C" w:rsidRDefault="007E23DB" w:rsidP="002402E7">
            <w:pPr>
              <w:jc w:val="center"/>
              <w:rPr>
                <w:strike/>
                <w:color w:val="FF0000"/>
                <w:sz w:val="20"/>
              </w:rPr>
            </w:pPr>
            <w:hyperlink r:id="rId72" w:history="1">
              <w:r w:rsidR="00245A72" w:rsidRPr="00D5469C">
                <w:rPr>
                  <w:rStyle w:val="Hyperlink"/>
                  <w:strike/>
                  <w:color w:val="FF0000"/>
                  <w:sz w:val="20"/>
                </w:rPr>
                <w:t>0036r0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469CC" w14:textId="77777777" w:rsidR="00245A72" w:rsidRPr="00D5469C" w:rsidRDefault="00245A72" w:rsidP="002402E7">
            <w:pPr>
              <w:rPr>
                <w:strike/>
                <w:color w:val="FF0000"/>
                <w:sz w:val="20"/>
              </w:rPr>
            </w:pPr>
            <w:r w:rsidRPr="00D5469C">
              <w:rPr>
                <w:strike/>
                <w:color w:val="FF0000"/>
                <w:sz w:val="20"/>
              </w:rPr>
              <w:t>Clarification on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B70E2" w14:textId="77777777" w:rsidR="00245A72" w:rsidRPr="00D5469C" w:rsidRDefault="00245A72" w:rsidP="002402E7">
            <w:pPr>
              <w:rPr>
                <w:strike/>
                <w:color w:val="FF0000"/>
                <w:sz w:val="20"/>
              </w:rPr>
            </w:pPr>
            <w:r w:rsidRPr="00D5469C">
              <w:rPr>
                <w:strike/>
                <w:color w:val="FF0000"/>
                <w:sz w:val="20"/>
              </w:rPr>
              <w:t>Jeongki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5C97B" w14:textId="77777777" w:rsidR="00521D60" w:rsidRPr="00D5469C" w:rsidRDefault="00521D60" w:rsidP="00521D60">
            <w:pPr>
              <w:jc w:val="center"/>
              <w:rPr>
                <w:strike/>
                <w:color w:val="FF0000"/>
                <w:sz w:val="20"/>
              </w:rPr>
            </w:pPr>
            <w:r w:rsidRPr="00D5469C">
              <w:rPr>
                <w:strike/>
                <w:color w:val="FF0000"/>
                <w:sz w:val="20"/>
              </w:rPr>
              <w:t>Deleted</w:t>
            </w:r>
          </w:p>
          <w:p w14:paraId="76A6434C" w14:textId="619F5CBB"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0B976" w14:textId="77777777" w:rsidR="00245A72" w:rsidRPr="00D5469C" w:rsidRDefault="00245A72" w:rsidP="002402E7">
            <w:pPr>
              <w:rPr>
                <w:strike/>
                <w:color w:val="FF0000"/>
                <w:sz w:val="20"/>
              </w:rPr>
            </w:pPr>
            <w:r w:rsidRPr="00D5469C">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687D1A2"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22804B93"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C27E7" w14:textId="77777777" w:rsidR="00245A72" w:rsidRPr="00D5469C" w:rsidRDefault="007E23DB" w:rsidP="002402E7">
            <w:pPr>
              <w:jc w:val="center"/>
              <w:rPr>
                <w:strike/>
                <w:color w:val="FF0000"/>
                <w:sz w:val="20"/>
              </w:rPr>
            </w:pPr>
            <w:hyperlink r:id="rId73" w:history="1">
              <w:r w:rsidR="00245A72" w:rsidRPr="00D5469C">
                <w:rPr>
                  <w:rStyle w:val="Hyperlink"/>
                  <w:strike/>
                  <w:color w:val="FF0000"/>
                  <w:sz w:val="20"/>
                </w:rPr>
                <w:t>0041r0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3AE11" w14:textId="77777777" w:rsidR="00245A72" w:rsidRPr="00D5469C" w:rsidRDefault="00245A72" w:rsidP="002402E7">
            <w:pPr>
              <w:rPr>
                <w:strike/>
                <w:color w:val="FF0000"/>
                <w:sz w:val="20"/>
              </w:rPr>
            </w:pPr>
            <w:r w:rsidRPr="00D5469C">
              <w:rPr>
                <w:strike/>
                <w:color w:val="FF0000"/>
                <w:sz w:val="20"/>
              </w:rPr>
              <w:t>Group addressed frame delivery methods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B9CA9E" w14:textId="77777777" w:rsidR="00245A72" w:rsidRPr="00D5469C" w:rsidRDefault="00245A72" w:rsidP="002402E7">
            <w:pPr>
              <w:rPr>
                <w:strike/>
                <w:color w:val="FF0000"/>
                <w:sz w:val="20"/>
              </w:rPr>
            </w:pPr>
            <w:r w:rsidRPr="00D5469C">
              <w:rPr>
                <w:strike/>
                <w:color w:val="FF0000"/>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450E3" w14:textId="77777777" w:rsidR="00521D60" w:rsidRPr="00D5469C" w:rsidRDefault="00521D60" w:rsidP="00521D60">
            <w:pPr>
              <w:jc w:val="center"/>
              <w:rPr>
                <w:strike/>
                <w:color w:val="FF0000"/>
                <w:sz w:val="20"/>
              </w:rPr>
            </w:pPr>
            <w:r w:rsidRPr="00D5469C">
              <w:rPr>
                <w:strike/>
                <w:color w:val="FF0000"/>
                <w:sz w:val="20"/>
              </w:rPr>
              <w:t>Deleted</w:t>
            </w:r>
          </w:p>
          <w:p w14:paraId="689F06C2" w14:textId="7DD00860"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327F4" w14:textId="77777777" w:rsidR="00245A72" w:rsidRPr="00D5469C" w:rsidRDefault="00245A72" w:rsidP="002402E7">
            <w:pPr>
              <w:rPr>
                <w:strike/>
                <w:color w:val="FF0000"/>
                <w:sz w:val="20"/>
              </w:rPr>
            </w:pPr>
            <w:r w:rsidRPr="00D5469C">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AB08F90" w14:textId="77777777" w:rsidR="00245A72" w:rsidRPr="00D5469C" w:rsidRDefault="00245A72" w:rsidP="002402E7">
            <w:pPr>
              <w:jc w:val="center"/>
              <w:rPr>
                <w:strike/>
                <w:color w:val="FF0000"/>
                <w:sz w:val="20"/>
              </w:rPr>
            </w:pPr>
            <w:r w:rsidRPr="00D5469C">
              <w:rPr>
                <w:strike/>
                <w:color w:val="FF0000"/>
                <w:sz w:val="20"/>
              </w:rPr>
              <w:t>MAC</w:t>
            </w:r>
          </w:p>
        </w:tc>
      </w:tr>
      <w:tr w:rsidR="00245A72" w:rsidRPr="005B7196" w14:paraId="643C7EFB" w14:textId="77777777" w:rsidTr="0019135B">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EE00C16" w14:textId="77777777" w:rsidR="00245A72" w:rsidRPr="00DC302B" w:rsidRDefault="00245A72" w:rsidP="002402E7">
            <w:pPr>
              <w:jc w:val="center"/>
              <w:rPr>
                <w:sz w:val="20"/>
              </w:rPr>
            </w:pPr>
            <w:r w:rsidRPr="00DC302B">
              <w:rPr>
                <w:rFonts w:eastAsia="MS Gothic"/>
                <w:color w:val="000000" w:themeColor="dark1"/>
                <w:kern w:val="24"/>
                <w:sz w:val="20"/>
              </w:rPr>
              <w:t>End of MAC Queue</w:t>
            </w:r>
          </w:p>
        </w:tc>
      </w:tr>
      <w:tr w:rsidR="00245A72" w:rsidRPr="00F52190" w14:paraId="28C79B0B"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05EF6" w14:textId="77777777" w:rsidR="00245A72" w:rsidRPr="00080A81" w:rsidRDefault="007E23DB" w:rsidP="002402E7">
            <w:pPr>
              <w:jc w:val="center"/>
              <w:rPr>
                <w:sz w:val="20"/>
              </w:rPr>
            </w:pPr>
            <w:hyperlink r:id="rId74" w:history="1">
              <w:r w:rsidR="00245A72" w:rsidRPr="00080A81">
                <w:rPr>
                  <w:rStyle w:val="Hyperlink"/>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80644" w14:textId="77777777" w:rsidR="00245A72" w:rsidRPr="00080A81" w:rsidRDefault="00245A72" w:rsidP="002402E7">
            <w:pPr>
              <w:rPr>
                <w:strike/>
                <w:sz w:val="20"/>
              </w:rPr>
            </w:pPr>
            <w:r w:rsidRPr="00080A81">
              <w:rPr>
                <w:strike/>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54522" w14:textId="77777777" w:rsidR="00245A72" w:rsidRPr="00080A81" w:rsidRDefault="00245A72" w:rsidP="002402E7">
            <w:pPr>
              <w:rPr>
                <w:strike/>
                <w:sz w:val="20"/>
              </w:rPr>
            </w:pPr>
            <w:r w:rsidRPr="00080A81">
              <w:rPr>
                <w:strike/>
                <w:color w:val="FFC000"/>
                <w:sz w:val="20"/>
              </w:rPr>
              <w:t>Oded Redlich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9E870" w14:textId="77777777" w:rsidR="00245A72" w:rsidRPr="00080A81" w:rsidRDefault="00245A72" w:rsidP="002402E7">
            <w:pPr>
              <w:jc w:val="cente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70EA5" w14:textId="77777777" w:rsidR="00245A72" w:rsidRPr="00080A81" w:rsidRDefault="00245A72" w:rsidP="002402E7">
            <w:pPr>
              <w:jc w:val="center"/>
              <w:rPr>
                <w:strike/>
                <w:sz w:val="20"/>
              </w:rPr>
            </w:pPr>
            <w:r w:rsidRPr="00080A81">
              <w:rPr>
                <w:strike/>
                <w:color w:val="FFC000"/>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0D199075" w14:textId="77777777" w:rsidR="00245A72" w:rsidRPr="00080A81" w:rsidRDefault="00245A72" w:rsidP="002402E7">
            <w:pPr>
              <w:jc w:val="center"/>
              <w:rPr>
                <w:strike/>
                <w:sz w:val="20"/>
              </w:rPr>
            </w:pPr>
            <w:r w:rsidRPr="00080A81">
              <w:rPr>
                <w:strike/>
                <w:color w:val="FFC000"/>
                <w:sz w:val="20"/>
              </w:rPr>
              <w:t>PHY</w:t>
            </w:r>
          </w:p>
        </w:tc>
      </w:tr>
      <w:tr w:rsidR="00245A72" w:rsidRPr="00F52190" w14:paraId="6652C368"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3B3DD" w14:textId="77777777" w:rsidR="00245A72" w:rsidRPr="00067667" w:rsidRDefault="007E23DB" w:rsidP="002402E7">
            <w:pPr>
              <w:jc w:val="center"/>
              <w:rPr>
                <w:color w:val="00B050"/>
                <w:sz w:val="20"/>
              </w:rPr>
            </w:pPr>
            <w:hyperlink r:id="rId75" w:history="1">
              <w:r w:rsidR="00245A72" w:rsidRPr="00067667">
                <w:rPr>
                  <w:rStyle w:val="Hyperlink"/>
                  <w:color w:val="00B050"/>
                  <w:sz w:val="20"/>
                </w:rPr>
                <w:t>0015r0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7E7F9" w14:textId="77777777" w:rsidR="00245A72" w:rsidRPr="00067667" w:rsidRDefault="00245A72" w:rsidP="002402E7">
            <w:pPr>
              <w:rPr>
                <w:color w:val="00B050"/>
                <w:sz w:val="20"/>
              </w:rPr>
            </w:pPr>
            <w:r w:rsidRPr="00067667">
              <w:rPr>
                <w:color w:val="00B050"/>
                <w:sz w:val="20"/>
              </w:rPr>
              <w:t>Clarification of 80 MHz operation in wider-BW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3B0842" w14:textId="77777777" w:rsidR="00245A72" w:rsidRPr="00067667" w:rsidRDefault="00245A72" w:rsidP="002402E7">
            <w:pPr>
              <w:rPr>
                <w:color w:val="00B050"/>
                <w:sz w:val="20"/>
              </w:rPr>
            </w:pPr>
            <w:r w:rsidRPr="00067667">
              <w:rPr>
                <w:color w:val="00B05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8ACC8" w14:textId="77777777" w:rsidR="00245A72" w:rsidRPr="00067667" w:rsidRDefault="00245A72" w:rsidP="002402E7">
            <w:pPr>
              <w:jc w:val="center"/>
              <w:rPr>
                <w:color w:val="00B050"/>
                <w:sz w:val="20"/>
              </w:rPr>
            </w:pPr>
            <w:r w:rsidRPr="0006766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96892" w14:textId="77777777" w:rsidR="00245A72" w:rsidRPr="00067667" w:rsidRDefault="00245A72" w:rsidP="002402E7">
            <w:pPr>
              <w:jc w:val="center"/>
              <w:rPr>
                <w:color w:val="00B050"/>
                <w:sz w:val="20"/>
              </w:rPr>
            </w:pPr>
            <w:r w:rsidRPr="00067667">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9BD82E1" w14:textId="77777777" w:rsidR="00245A72" w:rsidRPr="00067667" w:rsidRDefault="00245A72" w:rsidP="002402E7">
            <w:pPr>
              <w:jc w:val="center"/>
              <w:rPr>
                <w:color w:val="00B050"/>
                <w:sz w:val="20"/>
              </w:rPr>
            </w:pPr>
            <w:r w:rsidRPr="00067667">
              <w:rPr>
                <w:color w:val="00B050"/>
                <w:sz w:val="20"/>
              </w:rPr>
              <w:t>PHY</w:t>
            </w:r>
          </w:p>
        </w:tc>
      </w:tr>
      <w:tr w:rsidR="00245A72" w:rsidRPr="00F52190" w14:paraId="53E0EBED"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F6C8A" w14:textId="77777777" w:rsidR="00245A72" w:rsidRPr="00067667" w:rsidRDefault="007E23DB" w:rsidP="002402E7">
            <w:pPr>
              <w:jc w:val="center"/>
              <w:rPr>
                <w:color w:val="00B050"/>
                <w:sz w:val="20"/>
              </w:rPr>
            </w:pPr>
            <w:hyperlink r:id="rId76" w:history="1">
              <w:r w:rsidR="00245A72" w:rsidRPr="00067667">
                <w:rPr>
                  <w:rStyle w:val="Hyperlink"/>
                  <w:color w:val="00B050"/>
                  <w:sz w:val="20"/>
                </w:rPr>
                <w:t>1886r1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391FF" w14:textId="77777777" w:rsidR="00245A72" w:rsidRPr="00067667" w:rsidRDefault="00245A72" w:rsidP="002402E7">
            <w:pPr>
              <w:rPr>
                <w:color w:val="00B050"/>
                <w:sz w:val="20"/>
              </w:rPr>
            </w:pPr>
            <w:r w:rsidRPr="00067667">
              <w:rPr>
                <w:color w:val="00B050"/>
                <w:sz w:val="20"/>
              </w:rPr>
              <w:t>RU Adaptation in TB UL MU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4AF63" w14:textId="77777777" w:rsidR="00245A72" w:rsidRPr="00067667" w:rsidRDefault="00245A72" w:rsidP="002402E7">
            <w:pPr>
              <w:rPr>
                <w:color w:val="00B050"/>
                <w:sz w:val="20"/>
              </w:rPr>
            </w:pPr>
            <w:r w:rsidRPr="00067667">
              <w:rPr>
                <w:color w:val="00B050"/>
                <w:sz w:val="20"/>
              </w:rPr>
              <w:t>Yanyi 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D95B4E" w14:textId="77777777" w:rsidR="00245A72" w:rsidRPr="00067667" w:rsidRDefault="00245A72" w:rsidP="002402E7">
            <w:pPr>
              <w:jc w:val="center"/>
              <w:rPr>
                <w:color w:val="00B050"/>
                <w:sz w:val="20"/>
              </w:rPr>
            </w:pPr>
            <w:r w:rsidRPr="0006766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0A039" w14:textId="77777777" w:rsidR="00245A72" w:rsidRPr="00067667" w:rsidRDefault="00245A72" w:rsidP="002402E7">
            <w:pPr>
              <w:jc w:val="center"/>
              <w:rPr>
                <w:color w:val="00B050"/>
                <w:sz w:val="20"/>
              </w:rPr>
            </w:pPr>
            <w:r w:rsidRPr="00067667">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B5F58DD" w14:textId="77777777" w:rsidR="00245A72" w:rsidRPr="00067667" w:rsidRDefault="00245A72" w:rsidP="002402E7">
            <w:pPr>
              <w:jc w:val="center"/>
              <w:rPr>
                <w:color w:val="00B050"/>
                <w:sz w:val="20"/>
              </w:rPr>
            </w:pPr>
            <w:r w:rsidRPr="00067667">
              <w:rPr>
                <w:color w:val="00B050"/>
                <w:sz w:val="20"/>
              </w:rPr>
              <w:t>PHY</w:t>
            </w:r>
          </w:p>
        </w:tc>
      </w:tr>
      <w:tr w:rsidR="00245A72" w:rsidRPr="00392D4C" w14:paraId="6B318C1F" w14:textId="77777777" w:rsidTr="0019135B">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C7D489" w14:textId="77777777" w:rsidR="00245A72" w:rsidRPr="00DC302B" w:rsidRDefault="00245A72" w:rsidP="002402E7">
            <w:pPr>
              <w:jc w:val="center"/>
              <w:rPr>
                <w:rFonts w:eastAsia="MS Gothic"/>
                <w:color w:val="000000"/>
                <w:kern w:val="24"/>
                <w:sz w:val="20"/>
              </w:rPr>
            </w:pPr>
            <w:r w:rsidRPr="00DC302B">
              <w:rPr>
                <w:rFonts w:eastAsia="MS Gothic"/>
                <w:color w:val="000000" w:themeColor="dark1"/>
                <w:kern w:val="24"/>
                <w:sz w:val="20"/>
              </w:rPr>
              <w:t>End of PHY Queue</w:t>
            </w:r>
          </w:p>
        </w:tc>
      </w:tr>
      <w:tr w:rsidR="00696318" w:rsidRPr="00392D4C" w14:paraId="363600CE" w14:textId="77777777" w:rsidTr="0019135B">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98AA66" w14:textId="77777777" w:rsidR="00696318" w:rsidRPr="00696318" w:rsidRDefault="00696318" w:rsidP="00696318">
            <w:pPr>
              <w:rPr>
                <w:color w:val="FF0000"/>
                <w:sz w:val="20"/>
              </w:rPr>
            </w:pPr>
            <w:r w:rsidRPr="00696318">
              <w:rPr>
                <w:color w:val="FF0000"/>
                <w:sz w:val="20"/>
              </w:rPr>
              <w:t>NOTE—Submissions deleted from the MAC queue as per announcement during the Joint Conf Call of February 18</w:t>
            </w:r>
            <w:r w:rsidRPr="00696318">
              <w:rPr>
                <w:color w:val="FF0000"/>
                <w:sz w:val="20"/>
                <w:vertAlign w:val="superscript"/>
              </w:rPr>
              <w:t>th</w:t>
            </w:r>
            <w:r w:rsidRPr="00696318">
              <w:rPr>
                <w:color w:val="FF0000"/>
                <w:sz w:val="20"/>
              </w:rPr>
              <w:t xml:space="preserve"> :</w:t>
            </w:r>
          </w:p>
          <w:p w14:paraId="00CDE832" w14:textId="77777777" w:rsidR="00696318" w:rsidRPr="00696318" w:rsidRDefault="00696318" w:rsidP="00696318">
            <w:pPr>
              <w:pStyle w:val="ListParagraph"/>
              <w:numPr>
                <w:ilvl w:val="0"/>
                <w:numId w:val="19"/>
              </w:numPr>
              <w:rPr>
                <w:color w:val="FF0000"/>
                <w:sz w:val="20"/>
              </w:rPr>
            </w:pPr>
            <w:r w:rsidRPr="00696318">
              <w:rPr>
                <w:color w:val="FF0000"/>
                <w:sz w:val="20"/>
              </w:rPr>
              <w:t>Delete all submissions that are deferred</w:t>
            </w:r>
          </w:p>
          <w:p w14:paraId="7651712B" w14:textId="77777777" w:rsidR="00696318" w:rsidRPr="00696318" w:rsidRDefault="00696318" w:rsidP="00696318">
            <w:pPr>
              <w:pStyle w:val="ListParagraph"/>
              <w:numPr>
                <w:ilvl w:val="1"/>
                <w:numId w:val="19"/>
              </w:numPr>
              <w:rPr>
                <w:color w:val="FF0000"/>
                <w:sz w:val="20"/>
              </w:rPr>
            </w:pPr>
            <w:r w:rsidRPr="00696318">
              <w:rPr>
                <w:color w:val="FF0000"/>
                <w:sz w:val="20"/>
              </w:rPr>
              <w:t>Work as part of the PDT/CR process</w:t>
            </w:r>
          </w:p>
          <w:p w14:paraId="2D6F88DE" w14:textId="77777777" w:rsidR="00696318" w:rsidRPr="00696318" w:rsidRDefault="00696318" w:rsidP="00696318">
            <w:pPr>
              <w:pStyle w:val="ListParagraph"/>
              <w:numPr>
                <w:ilvl w:val="2"/>
                <w:numId w:val="19"/>
              </w:numPr>
              <w:rPr>
                <w:color w:val="FF0000"/>
                <w:sz w:val="20"/>
              </w:rPr>
            </w:pPr>
            <w:r w:rsidRPr="00696318">
              <w:rPr>
                <w:color w:val="FF0000"/>
                <w:sz w:val="20"/>
              </w:rPr>
              <w:t xml:space="preserve">Synch up with POCs/TTTs/add as volunteer as </w:t>
            </w:r>
            <w:proofErr w:type="spellStart"/>
            <w:r w:rsidRPr="00696318">
              <w:rPr>
                <w:color w:val="FF0000"/>
                <w:sz w:val="20"/>
              </w:rPr>
              <w:t>neccessary</w:t>
            </w:r>
            <w:proofErr w:type="spellEnd"/>
            <w:r w:rsidRPr="00696318">
              <w:rPr>
                <w:color w:val="FF0000"/>
                <w:sz w:val="20"/>
              </w:rPr>
              <w:t>.</w:t>
            </w:r>
          </w:p>
          <w:p w14:paraId="2AE2709C" w14:textId="77777777" w:rsidR="00696318" w:rsidRPr="00696318" w:rsidRDefault="00696318" w:rsidP="00696318">
            <w:pPr>
              <w:pStyle w:val="ListParagraph"/>
              <w:numPr>
                <w:ilvl w:val="0"/>
                <w:numId w:val="19"/>
              </w:numPr>
              <w:rPr>
                <w:color w:val="FF0000"/>
                <w:sz w:val="20"/>
              </w:rPr>
            </w:pPr>
            <w:r w:rsidRPr="00696318">
              <w:rPr>
                <w:color w:val="FF0000"/>
                <w:sz w:val="20"/>
              </w:rPr>
              <w:t>Delete all submissions that are pending</w:t>
            </w:r>
          </w:p>
          <w:p w14:paraId="4C06E0D8" w14:textId="77777777" w:rsidR="00696318" w:rsidRPr="00696318" w:rsidRDefault="00696318" w:rsidP="00696318">
            <w:pPr>
              <w:pStyle w:val="ListParagraph"/>
              <w:numPr>
                <w:ilvl w:val="1"/>
                <w:numId w:val="19"/>
              </w:numPr>
              <w:rPr>
                <w:color w:val="FF0000"/>
                <w:sz w:val="20"/>
              </w:rPr>
            </w:pPr>
            <w:r w:rsidRPr="00696318">
              <w:rPr>
                <w:color w:val="FF0000"/>
                <w:sz w:val="20"/>
              </w:rPr>
              <w:t>Work as part of the PDT/CR process</w:t>
            </w:r>
          </w:p>
          <w:p w14:paraId="3EECA5F2" w14:textId="77777777" w:rsidR="00696318" w:rsidRPr="00696318" w:rsidRDefault="00696318" w:rsidP="00696318">
            <w:pPr>
              <w:pStyle w:val="ListParagraph"/>
              <w:numPr>
                <w:ilvl w:val="1"/>
                <w:numId w:val="19"/>
              </w:numPr>
              <w:rPr>
                <w:color w:val="FF0000"/>
                <w:sz w:val="20"/>
              </w:rPr>
            </w:pPr>
            <w:r w:rsidRPr="00696318">
              <w:rPr>
                <w:color w:val="FF0000"/>
                <w:sz w:val="20"/>
              </w:rPr>
              <w:t>Synch up with POC/TTTs/add as volunteer as necessary</w:t>
            </w:r>
          </w:p>
          <w:p w14:paraId="17A708D6" w14:textId="77777777" w:rsidR="00696318" w:rsidRPr="00696318" w:rsidRDefault="00696318" w:rsidP="00696318">
            <w:pPr>
              <w:pStyle w:val="ListParagraph"/>
              <w:numPr>
                <w:ilvl w:val="0"/>
                <w:numId w:val="19"/>
              </w:numPr>
              <w:rPr>
                <w:color w:val="FF0000"/>
                <w:sz w:val="20"/>
              </w:rPr>
            </w:pPr>
            <w:r w:rsidRPr="00696318">
              <w:rPr>
                <w:color w:val="FF0000"/>
                <w:sz w:val="20"/>
              </w:rPr>
              <w:t>If submission is suitable for independent consideration (e.g., can’t be discussed as part of PDT or CR process, etc.):</w:t>
            </w:r>
          </w:p>
          <w:p w14:paraId="7E0ABE00" w14:textId="77777777" w:rsidR="00696318" w:rsidRPr="00696318" w:rsidRDefault="00696318" w:rsidP="00696318">
            <w:pPr>
              <w:pStyle w:val="ListParagraph"/>
              <w:numPr>
                <w:ilvl w:val="1"/>
                <w:numId w:val="19"/>
              </w:numPr>
              <w:rPr>
                <w:color w:val="FF0000"/>
                <w:sz w:val="20"/>
              </w:rPr>
            </w:pPr>
            <w:r w:rsidRPr="00696318">
              <w:rPr>
                <w:color w:val="FF0000"/>
                <w:sz w:val="20"/>
              </w:rPr>
              <w:t>Author to send an explicit request to the TGbe chair to keep the submission in the current location.</w:t>
            </w:r>
          </w:p>
          <w:p w14:paraId="6F6FFC7B" w14:textId="7D27F20B" w:rsidR="00696318" w:rsidRPr="00696318" w:rsidRDefault="00696318" w:rsidP="00696318">
            <w:pPr>
              <w:pStyle w:val="ListParagraph"/>
              <w:numPr>
                <w:ilvl w:val="1"/>
                <w:numId w:val="19"/>
              </w:numPr>
              <w:rPr>
                <w:rFonts w:eastAsia="MS Gothic"/>
                <w:color w:val="000000" w:themeColor="dark1"/>
                <w:kern w:val="24"/>
                <w:sz w:val="20"/>
              </w:rPr>
            </w:pPr>
            <w:r w:rsidRPr="00696318">
              <w:rPr>
                <w:color w:val="FF0000"/>
                <w:sz w:val="20"/>
              </w:rPr>
              <w:t>Note that PDT/CR processing will have highest priority</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7F06AF91" w:rsidR="00225CBA" w:rsidRDefault="006C3EA5" w:rsidP="00F525EA">
      <w:pPr>
        <w:pStyle w:val="ListParagraph"/>
        <w:numPr>
          <w:ilvl w:val="0"/>
          <w:numId w:val="4"/>
        </w:numPr>
      </w:pPr>
      <w:r>
        <w:t>7</w:t>
      </w:r>
      <w:r w:rsidR="00E06236">
        <w:t xml:space="preserve"> </w:t>
      </w:r>
      <w:r w:rsidR="00225CBA" w:rsidRPr="009751DC">
        <w:t xml:space="preserve">submissions in </w:t>
      </w:r>
      <w:r w:rsidR="00AA2CE5" w:rsidRPr="009751DC">
        <w:t xml:space="preserve">the </w:t>
      </w:r>
      <w:r w:rsidR="009E0577">
        <w:t xml:space="preserve">Joint </w:t>
      </w:r>
      <w:r w:rsidR="00AA2CE5" w:rsidRPr="009751DC">
        <w:t>queue</w:t>
      </w:r>
    </w:p>
    <w:p w14:paraId="287976BD" w14:textId="700639A0" w:rsidR="009E0577" w:rsidRDefault="00CD1CB7" w:rsidP="00F525EA">
      <w:pPr>
        <w:pStyle w:val="ListParagraph"/>
        <w:numPr>
          <w:ilvl w:val="0"/>
          <w:numId w:val="4"/>
        </w:numPr>
      </w:pPr>
      <w:r>
        <w:t>2</w:t>
      </w:r>
      <w:r w:rsidR="009E0577">
        <w:t xml:space="preserve"> submissions in the MAC queue</w:t>
      </w:r>
    </w:p>
    <w:p w14:paraId="0C6710BA" w14:textId="6CF462D8" w:rsidR="00E73955" w:rsidRDefault="0076316D" w:rsidP="00F525EA">
      <w:pPr>
        <w:pStyle w:val="ListParagraph"/>
        <w:numPr>
          <w:ilvl w:val="0"/>
          <w:numId w:val="4"/>
        </w:numPr>
      </w:pPr>
      <w:r>
        <w:t>2</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1260"/>
        <w:gridCol w:w="1800"/>
        <w:gridCol w:w="830"/>
      </w:tblGrid>
      <w:tr w:rsidR="004831F2" w:rsidRPr="00392D4C" w14:paraId="6D38A502" w14:textId="77777777" w:rsidTr="00450AAB">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B426C5" w:rsidRPr="00CC1135" w14:paraId="7C7B1F5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6AC2C884" w:rsidR="00B426C5" w:rsidRPr="0041304C" w:rsidRDefault="007E23DB" w:rsidP="00B426C5">
            <w:pPr>
              <w:jc w:val="center"/>
              <w:rPr>
                <w:color w:val="00B050"/>
                <w:sz w:val="20"/>
              </w:rPr>
            </w:pPr>
            <w:hyperlink r:id="rId77" w:history="1">
              <w:r w:rsidR="00497302" w:rsidRPr="0041304C">
                <w:rPr>
                  <w:rStyle w:val="Hyperlink"/>
                  <w:color w:val="00B050"/>
                  <w:sz w:val="20"/>
                </w:rPr>
                <w:t>00</w:t>
              </w:r>
              <w:r w:rsidR="008A0F30" w:rsidRPr="0041304C">
                <w:rPr>
                  <w:rStyle w:val="Hyperlink"/>
                  <w:color w:val="00B050"/>
                  <w:sz w:val="20"/>
                </w:rPr>
                <w:t>43</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52730309" w:rsidR="00B426C5" w:rsidRPr="0041304C" w:rsidRDefault="005D136D" w:rsidP="00B426C5">
            <w:pPr>
              <w:rPr>
                <w:color w:val="00B050"/>
                <w:sz w:val="20"/>
              </w:rPr>
            </w:pPr>
            <w:r w:rsidRPr="0041304C">
              <w:rPr>
                <w:color w:val="00B050"/>
                <w:sz w:val="20"/>
              </w:rPr>
              <w:t xml:space="preserve">EHT-LTF related </w:t>
            </w:r>
            <w:proofErr w:type="spellStart"/>
            <w:r w:rsidRPr="0041304C">
              <w:rPr>
                <w:color w:val="00B050"/>
                <w:sz w:val="20"/>
              </w:rPr>
              <w:t>signaling</w:t>
            </w:r>
            <w:proofErr w:type="spellEnd"/>
            <w:r w:rsidRPr="0041304C">
              <w:rPr>
                <w:color w:val="00B050"/>
                <w:sz w:val="20"/>
              </w:rPr>
              <w:t xml:space="preserve"> in enhanced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0806F0DA" w:rsidR="00B426C5" w:rsidRPr="0041304C" w:rsidRDefault="005D136D" w:rsidP="005D136D">
            <w:pPr>
              <w:rPr>
                <w:color w:val="00B050"/>
                <w:sz w:val="20"/>
              </w:rPr>
            </w:pPr>
            <w:r w:rsidRPr="0041304C">
              <w:rPr>
                <w:color w:val="00B050"/>
                <w:sz w:val="20"/>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51125687" w:rsidR="00B426C5"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561AB0A" w:rsidR="00B426C5"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41304C" w:rsidRDefault="00B426C5" w:rsidP="00B426C5">
            <w:pPr>
              <w:jc w:val="center"/>
              <w:rPr>
                <w:color w:val="00B050"/>
                <w:sz w:val="20"/>
              </w:rPr>
            </w:pPr>
            <w:r w:rsidRPr="0041304C">
              <w:rPr>
                <w:color w:val="00B050"/>
                <w:sz w:val="20"/>
              </w:rPr>
              <w:t>Joint</w:t>
            </w:r>
          </w:p>
        </w:tc>
      </w:tr>
      <w:tr w:rsidR="005D136D" w:rsidRPr="00CC1135" w14:paraId="3BE0152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D82AB9" w14:textId="54D0A43D" w:rsidR="005D136D" w:rsidRPr="0041304C" w:rsidRDefault="007E23DB" w:rsidP="00B426C5">
            <w:pPr>
              <w:jc w:val="center"/>
              <w:rPr>
                <w:color w:val="00B050"/>
                <w:sz w:val="20"/>
              </w:rPr>
            </w:pPr>
            <w:hyperlink r:id="rId78" w:history="1">
              <w:r w:rsidR="00497302" w:rsidRPr="0041304C">
                <w:rPr>
                  <w:rStyle w:val="Hyperlink"/>
                  <w:color w:val="00B050"/>
                  <w:sz w:val="20"/>
                </w:rPr>
                <w:t>00</w:t>
              </w:r>
              <w:r w:rsidR="005D136D" w:rsidRPr="0041304C">
                <w:rPr>
                  <w:rStyle w:val="Hyperlink"/>
                  <w:color w:val="00B050"/>
                  <w:sz w:val="20"/>
                </w:rPr>
                <w:t>57</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BDE0A" w14:textId="24EC6D3D" w:rsidR="005D136D" w:rsidRPr="0041304C" w:rsidRDefault="005D136D" w:rsidP="00B426C5">
            <w:pPr>
              <w:rPr>
                <w:color w:val="00B050"/>
                <w:sz w:val="20"/>
              </w:rPr>
            </w:pPr>
            <w:r w:rsidRPr="0041304C">
              <w:rPr>
                <w:color w:val="00B050"/>
                <w:sz w:val="20"/>
              </w:rPr>
              <w:t>Discussion on special user info field of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1EF97" w14:textId="19A09C0E" w:rsidR="005D136D" w:rsidRPr="0041304C" w:rsidRDefault="005D136D" w:rsidP="005D136D">
            <w:pPr>
              <w:rPr>
                <w:color w:val="00B050"/>
                <w:sz w:val="20"/>
              </w:rPr>
            </w:pPr>
            <w:r w:rsidRPr="0041304C">
              <w:rPr>
                <w:color w:val="00B050"/>
                <w:sz w:val="20"/>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1320B" w14:textId="3077F628" w:rsidR="005D136D"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29C70F" w14:textId="7E536ADC" w:rsidR="005D136D"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8C6560E" w14:textId="5D1A3494" w:rsidR="005D136D" w:rsidRPr="0041304C" w:rsidRDefault="005D136D" w:rsidP="00B426C5">
            <w:pPr>
              <w:jc w:val="center"/>
              <w:rPr>
                <w:color w:val="00B050"/>
                <w:sz w:val="20"/>
              </w:rPr>
            </w:pPr>
            <w:r w:rsidRPr="0041304C">
              <w:rPr>
                <w:color w:val="00B050"/>
                <w:sz w:val="20"/>
              </w:rPr>
              <w:t>Joint</w:t>
            </w:r>
          </w:p>
        </w:tc>
      </w:tr>
      <w:tr w:rsidR="00770C66" w:rsidRPr="00CC1135" w14:paraId="73B4FE5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18BD70DC" w:rsidR="00770C66" w:rsidRPr="0041304C" w:rsidRDefault="007E23DB" w:rsidP="00770C66">
            <w:pPr>
              <w:jc w:val="center"/>
              <w:rPr>
                <w:color w:val="00B050"/>
              </w:rPr>
            </w:pPr>
            <w:hyperlink r:id="rId79" w:history="1">
              <w:r w:rsidR="00770C66" w:rsidRPr="0041304C">
                <w:rPr>
                  <w:rStyle w:val="Hyperlink"/>
                  <w:color w:val="00B050"/>
                  <w:sz w:val="20"/>
                </w:rPr>
                <w:t>0095r0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41304C" w:rsidRDefault="00770C66" w:rsidP="00770C66">
            <w:pPr>
              <w:rPr>
                <w:color w:val="00B050"/>
                <w:sz w:val="20"/>
              </w:rPr>
            </w:pPr>
            <w:r w:rsidRPr="0041304C">
              <w:rPr>
                <w:color w:val="00B050"/>
                <w:sz w:val="20"/>
              </w:rPr>
              <w:t>PHY-related agreements for SST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41304C" w:rsidRDefault="00770C66" w:rsidP="00770C66">
            <w:pPr>
              <w:rPr>
                <w:color w:val="00B050"/>
                <w:sz w:val="20"/>
              </w:rPr>
            </w:pPr>
            <w:r w:rsidRPr="0041304C">
              <w:rPr>
                <w:color w:val="00B050"/>
                <w:sz w:val="20"/>
              </w:rPr>
              <w:t>Sigurd Schelstraete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45D1FBA0" w:rsidR="00770C66" w:rsidRPr="0041304C" w:rsidRDefault="0041304C" w:rsidP="00770C66">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41304C" w:rsidRDefault="00751E7F" w:rsidP="00770C66">
            <w:pPr>
              <w:jc w:val="center"/>
              <w:rPr>
                <w:color w:val="00B050"/>
                <w:sz w:val="20"/>
              </w:rPr>
            </w:pPr>
            <w:r w:rsidRPr="0041304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89CD570" w14:textId="458BB947" w:rsidR="00770C66" w:rsidRPr="0041304C" w:rsidRDefault="00CC2460" w:rsidP="00770C66">
            <w:pPr>
              <w:jc w:val="center"/>
              <w:rPr>
                <w:color w:val="00B050"/>
                <w:sz w:val="20"/>
              </w:rPr>
            </w:pPr>
            <w:r w:rsidRPr="0041304C">
              <w:rPr>
                <w:color w:val="00B050"/>
                <w:sz w:val="20"/>
              </w:rPr>
              <w:t>J</w:t>
            </w:r>
            <w:r w:rsidR="006F3864" w:rsidRPr="0041304C">
              <w:rPr>
                <w:color w:val="00B050"/>
                <w:sz w:val="20"/>
              </w:rPr>
              <w:t>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11879AAE" w:rsidR="004831F2" w:rsidRPr="00CC1135" w:rsidRDefault="004831F2" w:rsidP="00CA09D1">
            <w:pPr>
              <w:jc w:val="center"/>
              <w:rPr>
                <w:sz w:val="20"/>
              </w:rPr>
            </w:pPr>
            <w:r w:rsidRPr="00CC1135">
              <w:rPr>
                <w:sz w:val="20"/>
                <w:highlight w:val="yellow"/>
              </w:rPr>
              <w:t xml:space="preserve">Requests Received after the </w:t>
            </w:r>
            <w:r w:rsidR="00F36713">
              <w:rPr>
                <w:sz w:val="20"/>
                <w:highlight w:val="yellow"/>
              </w:rPr>
              <w:t xml:space="preserve">Electronic Interim </w:t>
            </w:r>
            <w:r w:rsidRPr="00CC1135">
              <w:rPr>
                <w:sz w:val="20"/>
                <w:highlight w:val="yellow"/>
              </w:rPr>
              <w:t xml:space="preserve">of </w:t>
            </w:r>
            <w:r w:rsidR="00A26DD3">
              <w:rPr>
                <w:sz w:val="20"/>
                <w:highlight w:val="yellow"/>
              </w:rPr>
              <w:t>January</w:t>
            </w:r>
            <w:r w:rsidRPr="00CC1135">
              <w:rPr>
                <w:sz w:val="20"/>
                <w:highlight w:val="yellow"/>
              </w:rPr>
              <w:t xml:space="preserve"> </w:t>
            </w:r>
          </w:p>
        </w:tc>
      </w:tr>
      <w:tr w:rsidR="00DF59BE" w:rsidRPr="00CC1135" w14:paraId="385711FE"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5A694C61" w:rsidR="00DF59BE" w:rsidRPr="00F3510E" w:rsidRDefault="007E23DB" w:rsidP="00620273">
            <w:pPr>
              <w:jc w:val="center"/>
              <w:rPr>
                <w:color w:val="00B050"/>
                <w:sz w:val="20"/>
              </w:rPr>
            </w:pPr>
            <w:hyperlink r:id="rId80" w:history="1">
              <w:r w:rsidR="00F13EEB" w:rsidRPr="00F3510E">
                <w:rPr>
                  <w:rStyle w:val="Hyperlink"/>
                  <w:color w:val="00B050"/>
                  <w:sz w:val="20"/>
                </w:rPr>
                <w:t>133r0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42D92C0A" w:rsidR="00DF59BE" w:rsidRPr="00F3510E" w:rsidRDefault="00F13EEB" w:rsidP="00620273">
            <w:pPr>
              <w:rPr>
                <w:color w:val="00B050"/>
                <w:sz w:val="20"/>
              </w:rPr>
            </w:pPr>
            <w:r w:rsidRPr="00F3510E">
              <w:rPr>
                <w:color w:val="00B050"/>
                <w:sz w:val="20"/>
              </w:rPr>
              <w:t>Trigger-frame-and-punctured-channel-information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337A59E3" w:rsidR="00DF59BE" w:rsidRPr="00F3510E" w:rsidRDefault="00F13EEB" w:rsidP="00620273">
            <w:pPr>
              <w:rPr>
                <w:color w:val="00B050"/>
                <w:sz w:val="20"/>
              </w:rPr>
            </w:pPr>
            <w:r w:rsidRPr="00F3510E">
              <w:rPr>
                <w:color w:val="00B050"/>
                <w:sz w:val="20"/>
              </w:rPr>
              <w:t>Hanqing Lou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4B298F47" w:rsidR="00DF59BE" w:rsidRPr="00F3510E" w:rsidRDefault="00F3510E" w:rsidP="00620273">
            <w:pPr>
              <w:jc w:val="center"/>
              <w:rPr>
                <w:color w:val="00B050"/>
                <w:sz w:val="20"/>
              </w:rPr>
            </w:pPr>
            <w:r w:rsidRPr="00F3510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25B4F4ED" w:rsidR="00DF59BE" w:rsidRPr="00F3510E" w:rsidRDefault="00F13EEB" w:rsidP="00620273">
            <w:pPr>
              <w:jc w:val="center"/>
              <w:rPr>
                <w:color w:val="00B050"/>
                <w:sz w:val="20"/>
              </w:rPr>
            </w:pPr>
            <w:r w:rsidRPr="00F3510E">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F3510E" w:rsidRDefault="00C50F80" w:rsidP="00620273">
            <w:pPr>
              <w:jc w:val="center"/>
              <w:rPr>
                <w:color w:val="00B050"/>
                <w:sz w:val="20"/>
              </w:rPr>
            </w:pPr>
            <w:r w:rsidRPr="00F3510E">
              <w:rPr>
                <w:color w:val="00B050"/>
                <w:sz w:val="20"/>
              </w:rPr>
              <w:t>Joint</w:t>
            </w:r>
          </w:p>
        </w:tc>
      </w:tr>
      <w:tr w:rsidR="004B06B8" w:rsidRPr="00CC1135" w14:paraId="5FA140E5"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5A201" w14:textId="36EA10CF" w:rsidR="004B06B8" w:rsidRPr="00D879C4" w:rsidRDefault="007E23DB" w:rsidP="004B06B8">
            <w:pPr>
              <w:jc w:val="center"/>
              <w:rPr>
                <w:color w:val="00B050"/>
                <w:sz w:val="20"/>
              </w:rPr>
            </w:pPr>
            <w:hyperlink r:id="rId81" w:history="1">
              <w:r w:rsidR="004B06B8" w:rsidRPr="00D879C4">
                <w:rPr>
                  <w:rStyle w:val="Hyperlink"/>
                  <w:color w:val="00B050"/>
                  <w:sz w:val="20"/>
                </w:rPr>
                <w:t>149r0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4EBD0" w14:textId="64F7C25C" w:rsidR="004B06B8" w:rsidRPr="00D879C4" w:rsidRDefault="004B06B8" w:rsidP="004B06B8">
            <w:pPr>
              <w:rPr>
                <w:color w:val="00B050"/>
                <w:sz w:val="20"/>
              </w:rPr>
            </w:pPr>
            <w:r w:rsidRPr="00D879C4">
              <w:rPr>
                <w:color w:val="00B050"/>
                <w:sz w:val="20"/>
              </w:rPr>
              <w:t>Disambiguate Trigger Frame Special User Info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E75053" w14:textId="47EA31C1" w:rsidR="004B06B8" w:rsidRPr="00D879C4" w:rsidRDefault="004B06B8" w:rsidP="004B06B8">
            <w:pPr>
              <w:rPr>
                <w:color w:val="00B050"/>
                <w:sz w:val="20"/>
              </w:rPr>
            </w:pPr>
            <w:r w:rsidRPr="00D879C4">
              <w:rPr>
                <w:color w:val="00B050"/>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137C0" w14:textId="68A3415E" w:rsidR="004B06B8" w:rsidRPr="00D879C4" w:rsidRDefault="00D879C4" w:rsidP="004B06B8">
            <w:pPr>
              <w:jc w:val="center"/>
              <w:rPr>
                <w:color w:val="00B050"/>
                <w:sz w:val="20"/>
              </w:rPr>
            </w:pPr>
            <w:r w:rsidRPr="00D879C4">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4920C" w14:textId="622F61A1" w:rsidR="004B06B8" w:rsidRPr="00D879C4" w:rsidRDefault="004B06B8" w:rsidP="004B06B8">
            <w:pPr>
              <w:jc w:val="center"/>
              <w:rPr>
                <w:color w:val="00B050"/>
                <w:sz w:val="20"/>
              </w:rPr>
            </w:pPr>
            <w:r w:rsidRPr="00D879C4">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6723B345" w14:textId="55C796A8" w:rsidR="004B06B8" w:rsidRPr="00D879C4" w:rsidRDefault="004B06B8" w:rsidP="004B06B8">
            <w:pPr>
              <w:jc w:val="center"/>
              <w:rPr>
                <w:color w:val="00B050"/>
                <w:sz w:val="20"/>
              </w:rPr>
            </w:pPr>
            <w:r w:rsidRPr="00D879C4">
              <w:rPr>
                <w:color w:val="00B050"/>
                <w:sz w:val="20"/>
              </w:rPr>
              <w:t>Joint</w:t>
            </w:r>
          </w:p>
        </w:tc>
      </w:tr>
      <w:tr w:rsidR="004B06B8" w:rsidRPr="00CC1135" w14:paraId="371A964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056D32" w:rsidRDefault="007E23DB" w:rsidP="004B06B8">
            <w:pPr>
              <w:jc w:val="center"/>
              <w:rPr>
                <w:sz w:val="20"/>
              </w:rPr>
            </w:pPr>
            <w:hyperlink r:id="rId82" w:history="1">
              <w:r w:rsidR="004B06B8" w:rsidRPr="00056D32">
                <w:rPr>
                  <w:rStyle w:val="Hyperlink"/>
                  <w:sz w:val="20"/>
                </w:rPr>
                <w:t>102r1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056D32" w:rsidRDefault="004B06B8" w:rsidP="004B06B8">
            <w:pPr>
              <w:rPr>
                <w:sz w:val="20"/>
              </w:rPr>
            </w:pPr>
            <w:r w:rsidRPr="00056D32">
              <w:rPr>
                <w:sz w:val="20"/>
              </w:rPr>
              <w:t>Considerations on Capabilities and Operation Mode: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056D32" w:rsidRDefault="004B06B8" w:rsidP="004B06B8">
            <w:pPr>
              <w:rPr>
                <w:sz w:val="20"/>
              </w:rPr>
            </w:pPr>
            <w:r w:rsidRPr="00056D32">
              <w:rPr>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3D3E2063" w:rsidR="004B06B8" w:rsidRPr="00056D32" w:rsidRDefault="004B06B8" w:rsidP="004B06B8">
            <w:pPr>
              <w:jc w:val="center"/>
              <w:rPr>
                <w:sz w:val="20"/>
              </w:rPr>
            </w:pPr>
            <w:r w:rsidRPr="00056D3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056D32" w:rsidRDefault="004B06B8" w:rsidP="004B06B8">
            <w:pPr>
              <w:jc w:val="center"/>
              <w:rPr>
                <w:sz w:val="20"/>
              </w:rPr>
            </w:pPr>
            <w:r w:rsidRPr="00056D32">
              <w:rPr>
                <w:sz w:val="20"/>
              </w:rPr>
              <w:t>MU MIMO</w:t>
            </w:r>
          </w:p>
        </w:tc>
        <w:tc>
          <w:tcPr>
            <w:tcW w:w="830" w:type="dxa"/>
            <w:tcBorders>
              <w:top w:val="single" w:sz="8" w:space="0" w:color="1B587C"/>
              <w:left w:val="single" w:sz="8" w:space="0" w:color="1B587C"/>
              <w:bottom w:val="single" w:sz="8" w:space="0" w:color="1B587C"/>
              <w:right w:val="single" w:sz="8" w:space="0" w:color="1B587C"/>
            </w:tcBorders>
          </w:tcPr>
          <w:p w14:paraId="4DD31D5F" w14:textId="1AD428BC" w:rsidR="004B06B8" w:rsidRPr="00056D32" w:rsidRDefault="004B06B8" w:rsidP="004B06B8">
            <w:pPr>
              <w:jc w:val="center"/>
              <w:rPr>
                <w:sz w:val="20"/>
              </w:rPr>
            </w:pPr>
            <w:r w:rsidRPr="00056D32">
              <w:rPr>
                <w:sz w:val="20"/>
              </w:rPr>
              <w:t>Joint</w:t>
            </w:r>
          </w:p>
        </w:tc>
      </w:tr>
      <w:tr w:rsidR="0077682B" w:rsidRPr="00CC1135" w14:paraId="6EF8989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056D32" w:rsidRDefault="007E23DB" w:rsidP="0077682B">
            <w:pPr>
              <w:jc w:val="center"/>
              <w:rPr>
                <w:sz w:val="20"/>
              </w:rPr>
            </w:pPr>
            <w:hyperlink r:id="rId83" w:history="1">
              <w:r w:rsidR="0077682B" w:rsidRPr="00056D32">
                <w:rPr>
                  <w:rStyle w:val="Hyperlink"/>
                  <w:sz w:val="20"/>
                </w:rPr>
                <w:t>152r0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056D32" w:rsidRDefault="0077682B" w:rsidP="0077682B">
            <w:pPr>
              <w:rPr>
                <w:sz w:val="20"/>
              </w:rPr>
            </w:pPr>
            <w:r w:rsidRPr="00056D32">
              <w:rPr>
                <w:sz w:val="20"/>
              </w:rPr>
              <w:t>UL Spatial Reuse Subfield Design in Enhanced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056D32" w:rsidRDefault="0077682B" w:rsidP="0077682B">
            <w:pPr>
              <w:rPr>
                <w:sz w:val="20"/>
              </w:rPr>
            </w:pPr>
            <w:r w:rsidRPr="00056D32">
              <w:rPr>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B497F" w14:textId="7024087C" w:rsidR="0077682B" w:rsidRPr="00056D32" w:rsidRDefault="0077682B" w:rsidP="0077682B">
            <w:pPr>
              <w:jc w:val="center"/>
              <w:rPr>
                <w:sz w:val="20"/>
              </w:rPr>
            </w:pPr>
            <w:r w:rsidRPr="00056D3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056D32" w:rsidRDefault="0077682B" w:rsidP="0077682B">
            <w:pPr>
              <w:jc w:val="center"/>
              <w:rPr>
                <w:sz w:val="20"/>
              </w:rPr>
            </w:pPr>
            <w:r w:rsidRPr="00056D32">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2115BBA" w14:textId="3F1A2909" w:rsidR="0077682B" w:rsidRPr="00056D32" w:rsidRDefault="0077682B" w:rsidP="0077682B">
            <w:pPr>
              <w:jc w:val="center"/>
              <w:rPr>
                <w:sz w:val="20"/>
              </w:rPr>
            </w:pPr>
            <w:r w:rsidRPr="00056D32">
              <w:rPr>
                <w:sz w:val="20"/>
              </w:rPr>
              <w:t>Joint</w:t>
            </w:r>
          </w:p>
        </w:tc>
      </w:tr>
      <w:tr w:rsidR="009878DE" w:rsidRPr="00CC1135" w14:paraId="2DFEBC0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FF92C" w14:textId="1EE47148" w:rsidR="009878DE" w:rsidRPr="00E63F4E" w:rsidRDefault="007E23DB" w:rsidP="009878DE">
            <w:pPr>
              <w:jc w:val="center"/>
              <w:rPr>
                <w:sz w:val="20"/>
              </w:rPr>
            </w:pPr>
            <w:hyperlink r:id="rId84" w:history="1">
              <w:r w:rsidR="009878DE" w:rsidRPr="00E63F4E">
                <w:rPr>
                  <w:rStyle w:val="Hyperlink"/>
                  <w:sz w:val="20"/>
                </w:rPr>
                <w:t>247r0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6C28E" w14:textId="3E862C1A" w:rsidR="009878DE" w:rsidRPr="00E63F4E" w:rsidRDefault="009878DE" w:rsidP="009878DE">
            <w:pPr>
              <w:rPr>
                <w:sz w:val="20"/>
              </w:rPr>
            </w:pPr>
            <w:r w:rsidRPr="00E63F4E">
              <w:rPr>
                <w:sz w:val="20"/>
              </w:rPr>
              <w:t xml:space="preserve">Bandwidth Indication In </w:t>
            </w:r>
            <w:proofErr w:type="spellStart"/>
            <w:r w:rsidRPr="00E63F4E">
              <w:rPr>
                <w:sz w:val="20"/>
              </w:rPr>
              <w:t>Rts</w:t>
            </w:r>
            <w:proofErr w:type="spellEnd"/>
            <w:r w:rsidRPr="00E63F4E">
              <w:rPr>
                <w:sz w:val="20"/>
              </w:rPr>
              <w:t xml:space="preserve"> </w:t>
            </w:r>
            <w:proofErr w:type="spellStart"/>
            <w:r w:rsidRPr="00E63F4E">
              <w:rPr>
                <w:sz w:val="20"/>
              </w:rPr>
              <w:t>Cts</w:t>
            </w:r>
            <w:proofErr w:type="spellEnd"/>
            <w:r w:rsidRPr="00E63F4E">
              <w:rPr>
                <w:sz w:val="20"/>
              </w:rPr>
              <w:t xml:space="preserve"> In 320 MHz </w:t>
            </w:r>
            <w:proofErr w:type="spellStart"/>
            <w:r w:rsidRPr="00E63F4E">
              <w:rPr>
                <w:sz w:val="20"/>
              </w:rPr>
              <w:t>Ppdu</w:t>
            </w:r>
            <w:proofErr w:type="spellEnd"/>
            <w:r w:rsidRPr="00E63F4E">
              <w:rPr>
                <w:sz w:val="20"/>
              </w:rPr>
              <w:t xml:space="preserve"> And </w:t>
            </w:r>
            <w:proofErr w:type="spellStart"/>
            <w:r w:rsidRPr="00E63F4E">
              <w:rPr>
                <w:sz w:val="20"/>
              </w:rPr>
              <w:t>PuncturedPreambles</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2BCEB" w14:textId="2BB22B5A" w:rsidR="009878DE" w:rsidRPr="00E63F4E" w:rsidRDefault="009878DE" w:rsidP="009878DE">
            <w:pPr>
              <w:rPr>
                <w:sz w:val="20"/>
              </w:rPr>
            </w:pPr>
            <w:r w:rsidRPr="00E63F4E">
              <w:rPr>
                <w:sz w:val="20"/>
              </w:rPr>
              <w:t>Brian Hart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5C9C" w14:textId="3273DA0F" w:rsidR="009878DE" w:rsidRPr="00E63F4E" w:rsidRDefault="009878DE" w:rsidP="009878DE">
            <w:pPr>
              <w:jc w:val="center"/>
              <w:rPr>
                <w:sz w:val="20"/>
              </w:rPr>
            </w:pPr>
            <w:r w:rsidRPr="00E63F4E">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BB353" w14:textId="0DD94E9D" w:rsidR="009878DE" w:rsidRPr="00E63F4E" w:rsidRDefault="00072428" w:rsidP="009878DE">
            <w:pPr>
              <w:jc w:val="center"/>
              <w:rPr>
                <w:sz w:val="20"/>
              </w:rPr>
            </w:pPr>
            <w:r w:rsidRPr="00E63F4E">
              <w:rPr>
                <w:sz w:val="20"/>
              </w:rPr>
              <w:t>TXOP protection</w:t>
            </w:r>
          </w:p>
        </w:tc>
        <w:tc>
          <w:tcPr>
            <w:tcW w:w="830" w:type="dxa"/>
            <w:tcBorders>
              <w:top w:val="single" w:sz="8" w:space="0" w:color="1B587C"/>
              <w:left w:val="single" w:sz="8" w:space="0" w:color="1B587C"/>
              <w:bottom w:val="single" w:sz="8" w:space="0" w:color="1B587C"/>
              <w:right w:val="single" w:sz="8" w:space="0" w:color="1B587C"/>
            </w:tcBorders>
          </w:tcPr>
          <w:p w14:paraId="6D7B4B25" w14:textId="7826A812" w:rsidR="009878DE" w:rsidRPr="00E63F4E" w:rsidRDefault="009878DE" w:rsidP="009878DE">
            <w:pPr>
              <w:jc w:val="center"/>
              <w:rPr>
                <w:sz w:val="20"/>
              </w:rPr>
            </w:pPr>
            <w:r w:rsidRPr="00E63F4E">
              <w:rPr>
                <w:sz w:val="20"/>
              </w:rPr>
              <w:t>Joint</w:t>
            </w:r>
          </w:p>
        </w:tc>
      </w:tr>
      <w:tr w:rsidR="00A631BD" w:rsidRPr="00CC1135" w14:paraId="6A354B0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61EE0" w14:textId="7799F14D" w:rsidR="00A631BD" w:rsidRPr="00E63F4E" w:rsidRDefault="007E23DB" w:rsidP="00A631BD">
            <w:pPr>
              <w:jc w:val="center"/>
              <w:rPr>
                <w:sz w:val="20"/>
              </w:rPr>
            </w:pPr>
            <w:hyperlink r:id="rId85" w:history="1">
              <w:r w:rsidR="00A631BD" w:rsidRPr="00E63F4E">
                <w:rPr>
                  <w:rStyle w:val="Hyperlink"/>
                  <w:sz w:val="20"/>
                </w:rPr>
                <w:t>269r0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B454C" w14:textId="76DA9DCD" w:rsidR="00A631BD" w:rsidRPr="00E63F4E" w:rsidRDefault="00A631BD" w:rsidP="00A631BD">
            <w:pPr>
              <w:rPr>
                <w:sz w:val="20"/>
              </w:rPr>
            </w:pPr>
            <w:proofErr w:type="spellStart"/>
            <w:r w:rsidRPr="00E63F4E">
              <w:rPr>
                <w:sz w:val="20"/>
              </w:rPr>
              <w:t>PSR_based_SR_normalization_discussion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E7137" w14:textId="65250D25" w:rsidR="00A631BD" w:rsidRPr="00E63F4E" w:rsidRDefault="00A631BD" w:rsidP="00A631BD">
            <w:pPr>
              <w:rPr>
                <w:sz w:val="20"/>
              </w:rPr>
            </w:pPr>
            <w:r w:rsidRPr="00E63F4E">
              <w:rPr>
                <w:sz w:val="20"/>
              </w:rPr>
              <w:t>Ross J.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A2784" w14:textId="5145AAFD" w:rsidR="00A631BD" w:rsidRPr="00E63F4E" w:rsidRDefault="00A631BD" w:rsidP="00A631BD">
            <w:pPr>
              <w:jc w:val="center"/>
              <w:rPr>
                <w:sz w:val="20"/>
              </w:rPr>
            </w:pPr>
            <w:r w:rsidRPr="00E63F4E">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D94E" w14:textId="3900758E" w:rsidR="00A631BD" w:rsidRPr="00E63F4E" w:rsidRDefault="00A631BD" w:rsidP="00A631BD">
            <w:pPr>
              <w:jc w:val="center"/>
              <w:rPr>
                <w:sz w:val="20"/>
              </w:rPr>
            </w:pPr>
            <w:r w:rsidRPr="00E63F4E">
              <w:rPr>
                <w:sz w:val="20"/>
              </w:rPr>
              <w:t>Spatial Reuse</w:t>
            </w:r>
          </w:p>
        </w:tc>
        <w:tc>
          <w:tcPr>
            <w:tcW w:w="830" w:type="dxa"/>
            <w:tcBorders>
              <w:top w:val="single" w:sz="8" w:space="0" w:color="1B587C"/>
              <w:left w:val="single" w:sz="8" w:space="0" w:color="1B587C"/>
              <w:bottom w:val="single" w:sz="8" w:space="0" w:color="1B587C"/>
              <w:right w:val="single" w:sz="8" w:space="0" w:color="1B587C"/>
            </w:tcBorders>
          </w:tcPr>
          <w:p w14:paraId="77CF63D1" w14:textId="47581BB8" w:rsidR="00A631BD" w:rsidRPr="00E63F4E" w:rsidRDefault="00A631BD" w:rsidP="00A631BD">
            <w:pPr>
              <w:jc w:val="center"/>
              <w:rPr>
                <w:sz w:val="20"/>
              </w:rPr>
            </w:pPr>
            <w:r w:rsidRPr="00E63F4E">
              <w:rPr>
                <w:sz w:val="20"/>
              </w:rPr>
              <w:t>Joint</w:t>
            </w:r>
          </w:p>
        </w:tc>
      </w:tr>
      <w:tr w:rsidR="00502771" w:rsidRPr="00CC1135" w14:paraId="28DCF86C"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FD865" w14:textId="0DB487B7" w:rsidR="00502771" w:rsidRPr="00E63F4E" w:rsidRDefault="007E23DB" w:rsidP="00502771">
            <w:pPr>
              <w:jc w:val="center"/>
              <w:rPr>
                <w:sz w:val="20"/>
              </w:rPr>
            </w:pPr>
            <w:hyperlink r:id="rId86" w:history="1">
              <w:r w:rsidR="00502771" w:rsidRPr="00E63F4E">
                <w:rPr>
                  <w:rStyle w:val="Hyperlink"/>
                  <w:sz w:val="20"/>
                </w:rPr>
                <w:t>265r</w:t>
              </w:r>
              <w:r w:rsidR="00F6317A" w:rsidRPr="00E63F4E">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D7192" w14:textId="4EA46905" w:rsidR="00502771" w:rsidRPr="00E63F4E" w:rsidRDefault="00502771" w:rsidP="00502771">
            <w:pPr>
              <w:rPr>
                <w:sz w:val="20"/>
              </w:rPr>
            </w:pPr>
            <w:r w:rsidRPr="00E63F4E">
              <w:rPr>
                <w:sz w:val="20"/>
              </w:rPr>
              <w:t>Further-discussion-for-BW-extension-of-</w:t>
            </w:r>
            <w:proofErr w:type="spellStart"/>
            <w:r w:rsidRPr="00E63F4E">
              <w:rPr>
                <w:sz w:val="20"/>
              </w:rPr>
              <w:t>eht</w:t>
            </w:r>
            <w:proofErr w:type="spellEnd"/>
            <w:r w:rsidRPr="00E63F4E">
              <w:rPr>
                <w:sz w:val="20"/>
              </w:rPr>
              <w:t>-trigger-frame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ACC27" w14:textId="46352997" w:rsidR="00502771" w:rsidRPr="00E63F4E" w:rsidRDefault="00502771" w:rsidP="00502771">
            <w:pPr>
              <w:rPr>
                <w:sz w:val="20"/>
              </w:rPr>
            </w:pPr>
            <w:r w:rsidRPr="00E63F4E">
              <w:rPr>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A6AD0B" w14:textId="51FF2C3C" w:rsidR="00502771" w:rsidRPr="00E63F4E" w:rsidRDefault="00502771" w:rsidP="00502771">
            <w:pPr>
              <w:jc w:val="center"/>
              <w:rPr>
                <w:sz w:val="20"/>
              </w:rPr>
            </w:pPr>
            <w:r w:rsidRPr="00E63F4E">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92D4E" w14:textId="4550D163" w:rsidR="00502771" w:rsidRPr="00E63F4E" w:rsidRDefault="00502771" w:rsidP="00502771">
            <w:pPr>
              <w:jc w:val="center"/>
              <w:rPr>
                <w:sz w:val="20"/>
              </w:rPr>
            </w:pPr>
            <w:r w:rsidRPr="00E63F4E">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315BC68E" w14:textId="487DA9C4" w:rsidR="00502771" w:rsidRPr="00E63F4E" w:rsidRDefault="00502771" w:rsidP="00502771">
            <w:pPr>
              <w:jc w:val="center"/>
              <w:rPr>
                <w:sz w:val="20"/>
              </w:rPr>
            </w:pPr>
            <w:r w:rsidRPr="00E63F4E">
              <w:rPr>
                <w:sz w:val="20"/>
              </w:rPr>
              <w:t>Joint</w:t>
            </w:r>
          </w:p>
        </w:tc>
      </w:tr>
      <w:tr w:rsidR="006262D3" w:rsidRPr="00CC1135" w14:paraId="7EE062A4"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E63F4E" w:rsidRDefault="007E23DB" w:rsidP="006262D3">
            <w:pPr>
              <w:jc w:val="center"/>
              <w:rPr>
                <w:sz w:val="20"/>
              </w:rPr>
            </w:pPr>
            <w:hyperlink r:id="rId87" w:history="1">
              <w:r w:rsidR="006262D3" w:rsidRPr="00E63F4E">
                <w:rPr>
                  <w:rStyle w:val="Hyperlink"/>
                  <w:sz w:val="20"/>
                </w:rPr>
                <w:t>1672r</w:t>
              </w:r>
              <w:r w:rsidR="00E63F4E" w:rsidRPr="00E63F4E">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E63F4E" w:rsidRDefault="006262D3" w:rsidP="006262D3">
            <w:pPr>
              <w:rPr>
                <w:sz w:val="20"/>
              </w:rPr>
            </w:pPr>
            <w:r w:rsidRPr="00E63F4E">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E63F4E" w:rsidRDefault="006262D3" w:rsidP="006262D3">
            <w:pPr>
              <w:rPr>
                <w:sz w:val="20"/>
              </w:rPr>
            </w:pPr>
            <w:r w:rsidRPr="00E63F4E">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0FDA1" w14:textId="46CD2F06" w:rsidR="006262D3" w:rsidRPr="00E63F4E" w:rsidRDefault="006262D3" w:rsidP="006262D3">
            <w:pPr>
              <w:jc w:val="center"/>
              <w:rPr>
                <w:sz w:val="20"/>
              </w:rPr>
            </w:pPr>
            <w:r w:rsidRPr="00E63F4E">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E63F4E" w:rsidRDefault="006262D3" w:rsidP="006262D3">
            <w:pPr>
              <w:jc w:val="center"/>
              <w:rPr>
                <w:sz w:val="20"/>
              </w:rPr>
            </w:pPr>
            <w:r w:rsidRPr="00E63F4E">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6A133B8C" w14:textId="390D5A57" w:rsidR="006262D3" w:rsidRPr="00E63F4E" w:rsidRDefault="006262D3" w:rsidP="006262D3">
            <w:pPr>
              <w:jc w:val="center"/>
              <w:rPr>
                <w:sz w:val="20"/>
              </w:rPr>
            </w:pPr>
            <w:r w:rsidRPr="00E63F4E">
              <w:rPr>
                <w:sz w:val="20"/>
              </w:rPr>
              <w:t>Joint</w:t>
            </w:r>
          </w:p>
        </w:tc>
      </w:tr>
      <w:tr w:rsidR="00430FBC" w:rsidRPr="00CC1135" w14:paraId="1A0CBDE5"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07A64307" w:rsidR="00430FBC" w:rsidRPr="00430FBC" w:rsidRDefault="00430FBC" w:rsidP="00430FBC">
            <w:pPr>
              <w:jc w:val="center"/>
              <w:rPr>
                <w:sz w:val="20"/>
              </w:rPr>
            </w:pPr>
            <w:r w:rsidRPr="00430FBC">
              <w:rPr>
                <w:color w:val="FF0000"/>
                <w:sz w:val="20"/>
              </w:rPr>
              <w:t>326r0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430FBC" w:rsidRDefault="00430FBC" w:rsidP="00430FBC">
            <w:pPr>
              <w:rPr>
                <w:sz w:val="20"/>
              </w:rPr>
            </w:pPr>
            <w:r w:rsidRPr="00430FBC">
              <w:rPr>
                <w:sz w:val="20"/>
              </w:rPr>
              <w:t>Release Indication In Capabilities for R2 Devices</w:t>
            </w:r>
            <w:r w:rsidRPr="00430FBC">
              <w:rPr>
                <w:sz w:val="20"/>
              </w:rPr>
              <w:tab/>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430FBC" w:rsidRDefault="00430FBC" w:rsidP="00430FBC">
            <w:pPr>
              <w:rPr>
                <w:sz w:val="20"/>
              </w:rPr>
            </w:pPr>
            <w:r w:rsidRPr="00430FBC">
              <w:rPr>
                <w:sz w:val="20"/>
              </w:rPr>
              <w:t>Ruchen Duan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B890F" w14:textId="7B64B939" w:rsidR="00430FBC" w:rsidRPr="00430FBC" w:rsidRDefault="00430FBC" w:rsidP="00430FBC">
            <w:pPr>
              <w:jc w:val="center"/>
              <w:rPr>
                <w:sz w:val="20"/>
              </w:rPr>
            </w:pPr>
            <w:r w:rsidRPr="00430FB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430FBC" w:rsidRDefault="00430FBC" w:rsidP="00430FBC">
            <w:pPr>
              <w:jc w:val="center"/>
              <w:rPr>
                <w:sz w:val="20"/>
              </w:rPr>
            </w:pPr>
            <w:r w:rsidRPr="00430FBC">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4FCA2C27" w14:textId="66CDA5FC" w:rsidR="00430FBC" w:rsidRPr="00430FBC" w:rsidRDefault="00430FBC" w:rsidP="00430FBC">
            <w:pPr>
              <w:jc w:val="center"/>
              <w:rPr>
                <w:sz w:val="20"/>
              </w:rPr>
            </w:pPr>
            <w:r w:rsidRPr="00430FBC">
              <w:rPr>
                <w:sz w:val="20"/>
              </w:rPr>
              <w:t>Joint</w:t>
            </w:r>
          </w:p>
        </w:tc>
      </w:tr>
      <w:tr w:rsidR="00A631BD" w:rsidRPr="00CC1135" w14:paraId="7205C00B" w14:textId="77777777" w:rsidTr="00A26DD3">
        <w:trPr>
          <w:trHeight w:val="28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A631BD" w:rsidRPr="00CC1135" w:rsidRDefault="00A631BD" w:rsidP="00A631BD">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A631BD" w:rsidRPr="00673C5F" w14:paraId="1B077A3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3EA97696" w:rsidR="00A631BD" w:rsidRPr="00D5469C" w:rsidRDefault="007E23DB" w:rsidP="00A631BD">
            <w:pPr>
              <w:jc w:val="center"/>
              <w:rPr>
                <w:strike/>
                <w:color w:val="FF0000"/>
                <w:sz w:val="20"/>
              </w:rPr>
            </w:pPr>
            <w:hyperlink r:id="rId88" w:history="1">
              <w:r w:rsidR="00A631BD" w:rsidRPr="00D5469C">
                <w:rPr>
                  <w:rStyle w:val="Hyperlink"/>
                  <w:strike/>
                  <w:color w:val="FF0000"/>
                  <w:sz w:val="20"/>
                </w:rPr>
                <w:t>0060r0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4155E94D" w:rsidR="00A631BD" w:rsidRPr="00D5469C" w:rsidRDefault="00A631BD" w:rsidP="00A631BD">
            <w:pPr>
              <w:rPr>
                <w:strike/>
                <w:color w:val="FF0000"/>
                <w:sz w:val="20"/>
              </w:rPr>
            </w:pPr>
            <w:r w:rsidRPr="00D5469C">
              <w:rPr>
                <w:strike/>
                <w:color w:val="FF0000"/>
                <w:sz w:val="20"/>
              </w:rPr>
              <w:t>Frame format of Modified MU-RTS for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313CC320" w:rsidR="00A631BD" w:rsidRPr="00D5469C" w:rsidRDefault="00A631BD" w:rsidP="00A631BD">
            <w:pPr>
              <w:rPr>
                <w:strike/>
                <w:color w:val="FF0000"/>
                <w:sz w:val="20"/>
              </w:rPr>
            </w:pPr>
            <w:r w:rsidRPr="00D5469C">
              <w:rPr>
                <w:strike/>
                <w:color w:val="FF0000"/>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1E574" w14:textId="77777777" w:rsidR="00E41EF1" w:rsidRPr="00D5469C" w:rsidRDefault="00E41EF1" w:rsidP="00E41EF1">
            <w:pPr>
              <w:jc w:val="center"/>
              <w:rPr>
                <w:strike/>
                <w:color w:val="FF0000"/>
                <w:sz w:val="20"/>
              </w:rPr>
            </w:pPr>
            <w:r w:rsidRPr="00D5469C">
              <w:rPr>
                <w:strike/>
                <w:color w:val="FF0000"/>
                <w:sz w:val="20"/>
              </w:rPr>
              <w:t>Deleted</w:t>
            </w:r>
          </w:p>
          <w:p w14:paraId="0E2763DA" w14:textId="171C650A"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6E8D95E"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A631BD" w:rsidRPr="00D5469C" w:rsidRDefault="00A631BD" w:rsidP="00A631BD">
            <w:pPr>
              <w:jc w:val="center"/>
              <w:rPr>
                <w:strike/>
                <w:color w:val="FF0000"/>
                <w:sz w:val="20"/>
              </w:rPr>
            </w:pPr>
            <w:r w:rsidRPr="00D5469C">
              <w:rPr>
                <w:strike/>
                <w:color w:val="FF0000"/>
                <w:sz w:val="20"/>
              </w:rPr>
              <w:t>MAC</w:t>
            </w:r>
          </w:p>
        </w:tc>
      </w:tr>
      <w:tr w:rsidR="00A631BD" w:rsidRPr="00673C5F" w14:paraId="7E8A43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322A8" w14:textId="731A2FEB" w:rsidR="00A631BD" w:rsidRPr="00D5469C" w:rsidRDefault="007E23DB" w:rsidP="00A631BD">
            <w:pPr>
              <w:jc w:val="center"/>
              <w:rPr>
                <w:strike/>
                <w:color w:val="FF0000"/>
                <w:sz w:val="20"/>
              </w:rPr>
            </w:pPr>
            <w:hyperlink r:id="rId89" w:history="1">
              <w:r w:rsidR="00A631BD" w:rsidRPr="00D5469C">
                <w:rPr>
                  <w:rStyle w:val="Hyperlink"/>
                  <w:strike/>
                  <w:color w:val="FF0000"/>
                  <w:sz w:val="20"/>
                </w:rPr>
                <w:t>0061r0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57028" w14:textId="3244789D" w:rsidR="00A631BD" w:rsidRPr="00D5469C" w:rsidRDefault="00A631BD" w:rsidP="00A631BD">
            <w:pPr>
              <w:rPr>
                <w:strike/>
                <w:color w:val="FF0000"/>
                <w:sz w:val="20"/>
              </w:rPr>
            </w:pPr>
            <w:r w:rsidRPr="00D5469C">
              <w:rPr>
                <w:strike/>
                <w:color w:val="FF0000"/>
                <w:sz w:val="20"/>
              </w:rPr>
              <w:t>Procedure of Modified MU-RTS for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C8260" w14:textId="140511A4" w:rsidR="00A631BD" w:rsidRPr="00D5469C" w:rsidRDefault="00A631BD" w:rsidP="00A631BD">
            <w:pPr>
              <w:rPr>
                <w:strike/>
                <w:color w:val="FF0000"/>
                <w:sz w:val="20"/>
              </w:rPr>
            </w:pPr>
            <w:r w:rsidRPr="00D5469C">
              <w:rPr>
                <w:strike/>
                <w:color w:val="FF0000"/>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8948B" w14:textId="77777777" w:rsidR="00E41EF1" w:rsidRPr="00D5469C" w:rsidRDefault="00E41EF1" w:rsidP="00E41EF1">
            <w:pPr>
              <w:jc w:val="center"/>
              <w:rPr>
                <w:strike/>
                <w:color w:val="FF0000"/>
                <w:sz w:val="20"/>
              </w:rPr>
            </w:pPr>
            <w:r w:rsidRPr="00D5469C">
              <w:rPr>
                <w:strike/>
                <w:color w:val="FF0000"/>
                <w:sz w:val="20"/>
              </w:rPr>
              <w:t>Deleted</w:t>
            </w:r>
          </w:p>
          <w:p w14:paraId="73A28087" w14:textId="38273F03"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9AB5C" w14:textId="55FBA24D"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259FCD0D" w14:textId="38464A01" w:rsidR="00A631BD" w:rsidRPr="00D5469C" w:rsidRDefault="00A631BD" w:rsidP="00A631BD">
            <w:pPr>
              <w:jc w:val="center"/>
              <w:rPr>
                <w:strike/>
                <w:color w:val="FF0000"/>
                <w:sz w:val="20"/>
              </w:rPr>
            </w:pPr>
            <w:r w:rsidRPr="00D5469C">
              <w:rPr>
                <w:strike/>
                <w:color w:val="FF0000"/>
                <w:sz w:val="20"/>
              </w:rPr>
              <w:t>MAC</w:t>
            </w:r>
          </w:p>
        </w:tc>
      </w:tr>
      <w:tr w:rsidR="00A631BD" w:rsidRPr="00673C5F" w14:paraId="71D5408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EFE5C" w14:textId="221B3F5F" w:rsidR="00A631BD" w:rsidRPr="00D5469C" w:rsidRDefault="007E23DB" w:rsidP="00A631BD">
            <w:pPr>
              <w:jc w:val="center"/>
              <w:rPr>
                <w:strike/>
                <w:color w:val="FF0000"/>
                <w:sz w:val="20"/>
              </w:rPr>
            </w:pPr>
            <w:hyperlink r:id="rId90" w:history="1">
              <w:r w:rsidR="00A631BD" w:rsidRPr="00D5469C">
                <w:rPr>
                  <w:rStyle w:val="Hyperlink"/>
                  <w:strike/>
                  <w:color w:val="FF0000"/>
                  <w:sz w:val="20"/>
                </w:rPr>
                <w:t>0062r0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0BC02" w14:textId="3D7E3C8C" w:rsidR="00A631BD" w:rsidRPr="00D5469C" w:rsidRDefault="00A631BD" w:rsidP="00A631BD">
            <w:pPr>
              <w:rPr>
                <w:strike/>
                <w:color w:val="FF0000"/>
                <w:sz w:val="20"/>
              </w:rPr>
            </w:pPr>
            <w:r w:rsidRPr="00D5469C">
              <w:rPr>
                <w:strike/>
                <w:color w:val="FF0000"/>
                <w:sz w:val="20"/>
              </w:rPr>
              <w:t>Error Recovery for NSTR MLD-Follow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F21" w14:textId="33D0F362" w:rsidR="00A631BD" w:rsidRPr="00D5469C" w:rsidRDefault="00A631BD" w:rsidP="00A631BD">
            <w:pPr>
              <w:rPr>
                <w:strike/>
                <w:color w:val="FF0000"/>
                <w:sz w:val="20"/>
              </w:rPr>
            </w:pPr>
            <w:r w:rsidRPr="00D5469C">
              <w:rPr>
                <w:strike/>
                <w:color w:val="FF0000"/>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7794A" w14:textId="77777777" w:rsidR="00E41EF1" w:rsidRPr="00D5469C" w:rsidRDefault="00E41EF1" w:rsidP="00E41EF1">
            <w:pPr>
              <w:jc w:val="center"/>
              <w:rPr>
                <w:strike/>
                <w:color w:val="FF0000"/>
                <w:sz w:val="20"/>
              </w:rPr>
            </w:pPr>
            <w:r w:rsidRPr="00D5469C">
              <w:rPr>
                <w:strike/>
                <w:color w:val="FF0000"/>
                <w:sz w:val="20"/>
              </w:rPr>
              <w:t>Deleted</w:t>
            </w:r>
          </w:p>
          <w:p w14:paraId="686D5384" w14:textId="31F50C63"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9E770" w14:textId="2B2799FD" w:rsidR="00A631BD" w:rsidRPr="00D5469C" w:rsidRDefault="00A631BD" w:rsidP="00A631BD">
            <w:pPr>
              <w:jc w:val="center"/>
              <w:rPr>
                <w:strike/>
                <w:color w:val="FF0000"/>
                <w:sz w:val="20"/>
              </w:rPr>
            </w:pPr>
            <w:r w:rsidRPr="00D5469C">
              <w:rPr>
                <w:strike/>
                <w:color w:val="FF0000"/>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73A09085" w14:textId="7B91E246" w:rsidR="00A631BD" w:rsidRPr="00D5469C" w:rsidRDefault="00A631BD" w:rsidP="00A631BD">
            <w:pPr>
              <w:jc w:val="center"/>
              <w:rPr>
                <w:strike/>
                <w:color w:val="FF0000"/>
                <w:sz w:val="20"/>
              </w:rPr>
            </w:pPr>
            <w:r w:rsidRPr="00D5469C">
              <w:rPr>
                <w:strike/>
                <w:color w:val="FF0000"/>
                <w:sz w:val="20"/>
              </w:rPr>
              <w:t>MAC</w:t>
            </w:r>
          </w:p>
        </w:tc>
      </w:tr>
      <w:tr w:rsidR="00A631BD" w:rsidRPr="00673C5F" w14:paraId="090D0B0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3235A" w14:textId="29DA7E10" w:rsidR="00A631BD" w:rsidRPr="00D5469C" w:rsidRDefault="00A631BD" w:rsidP="00A631BD">
            <w:pPr>
              <w:jc w:val="center"/>
              <w:rPr>
                <w:strike/>
                <w:color w:val="FF0000"/>
                <w:sz w:val="20"/>
              </w:rPr>
            </w:pPr>
            <w:r w:rsidRPr="00D5469C">
              <w:rPr>
                <w:strike/>
                <w:color w:val="FF0000"/>
                <w:sz w:val="20"/>
              </w:rPr>
              <w:t>0091r0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026AD" w14:textId="3D5CC98D" w:rsidR="00A631BD" w:rsidRPr="00D5469C" w:rsidRDefault="00A631BD" w:rsidP="00A631BD">
            <w:pPr>
              <w:rPr>
                <w:strike/>
                <w:color w:val="FF0000"/>
                <w:sz w:val="20"/>
              </w:rPr>
            </w:pPr>
            <w:r w:rsidRPr="00D5469C">
              <w:rPr>
                <w:strike/>
                <w:color w:val="FF0000"/>
                <w:sz w:val="20"/>
              </w:rPr>
              <w:t>Further Considerations of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8772A" w14:textId="3DA02E44" w:rsidR="00A631BD" w:rsidRPr="00D5469C" w:rsidRDefault="00A631BD" w:rsidP="00A631BD">
            <w:pPr>
              <w:rPr>
                <w:strike/>
                <w:color w:val="FF0000"/>
                <w:sz w:val="20"/>
              </w:rPr>
            </w:pPr>
            <w:proofErr w:type="spellStart"/>
            <w:r w:rsidRPr="00D5469C">
              <w:rPr>
                <w:strike/>
                <w:color w:val="FF0000"/>
                <w:sz w:val="20"/>
              </w:rPr>
              <w:t>SunHee</w:t>
            </w:r>
            <w:proofErr w:type="spellEnd"/>
            <w:r w:rsidRPr="00D5469C">
              <w:rPr>
                <w:strike/>
                <w:color w:val="FF0000"/>
                <w:sz w:val="20"/>
              </w:rPr>
              <w:t xml:space="preserve"> </w:t>
            </w:r>
            <w:proofErr w:type="spellStart"/>
            <w:r w:rsidRPr="00D5469C">
              <w:rPr>
                <w:strike/>
                <w:color w:val="FF0000"/>
                <w:sz w:val="20"/>
              </w:rPr>
              <w:t>Baek</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DCF95" w14:textId="77777777" w:rsidR="00E41EF1" w:rsidRPr="00D5469C" w:rsidRDefault="00E41EF1" w:rsidP="00E41EF1">
            <w:pPr>
              <w:jc w:val="center"/>
              <w:rPr>
                <w:strike/>
                <w:color w:val="FF0000"/>
                <w:sz w:val="20"/>
              </w:rPr>
            </w:pPr>
            <w:r w:rsidRPr="00D5469C">
              <w:rPr>
                <w:strike/>
                <w:color w:val="FF0000"/>
                <w:sz w:val="20"/>
              </w:rPr>
              <w:t>Deleted</w:t>
            </w:r>
          </w:p>
          <w:p w14:paraId="50806890" w14:textId="3B0152BB"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84223" w14:textId="4A596D8C" w:rsidR="00A631BD" w:rsidRPr="00D5469C" w:rsidRDefault="00A631BD" w:rsidP="00A631BD">
            <w:pPr>
              <w:jc w:val="center"/>
              <w:rPr>
                <w:strike/>
                <w:color w:val="FF0000"/>
                <w:sz w:val="20"/>
              </w:rPr>
            </w:pPr>
            <w:r w:rsidRPr="00D5469C">
              <w:rPr>
                <w:strike/>
                <w:color w:val="FF0000"/>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2E4E3326" w14:textId="03AD864C" w:rsidR="00A631BD" w:rsidRPr="00D5469C" w:rsidRDefault="00A631BD" w:rsidP="00A631BD">
            <w:pPr>
              <w:jc w:val="center"/>
              <w:rPr>
                <w:strike/>
                <w:color w:val="FF0000"/>
                <w:sz w:val="20"/>
              </w:rPr>
            </w:pPr>
            <w:r w:rsidRPr="00D5469C">
              <w:rPr>
                <w:strike/>
                <w:color w:val="FF0000"/>
                <w:sz w:val="20"/>
              </w:rPr>
              <w:t>MAC</w:t>
            </w:r>
          </w:p>
        </w:tc>
      </w:tr>
      <w:tr w:rsidR="00A631BD"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BDE7923" w:rsidR="00A631BD" w:rsidRPr="00CC1135" w:rsidRDefault="00A631BD" w:rsidP="00A631BD">
            <w:pPr>
              <w:jc w:val="center"/>
              <w:rPr>
                <w:sz w:val="20"/>
              </w:rPr>
            </w:pPr>
            <w:r w:rsidRPr="00CC1135">
              <w:rPr>
                <w:sz w:val="20"/>
                <w:highlight w:val="yellow"/>
              </w:rPr>
              <w:t xml:space="preserve">Requests Received after the </w:t>
            </w:r>
            <w:r>
              <w:rPr>
                <w:sz w:val="20"/>
                <w:highlight w:val="yellow"/>
              </w:rPr>
              <w:t xml:space="preserve">Electronic Interim </w:t>
            </w:r>
            <w:r w:rsidRPr="00A26DD3">
              <w:rPr>
                <w:sz w:val="20"/>
                <w:highlight w:val="yellow"/>
              </w:rPr>
              <w:t>of January</w:t>
            </w:r>
          </w:p>
        </w:tc>
      </w:tr>
      <w:tr w:rsidR="00A631BD" w:rsidRPr="00673C5F" w14:paraId="5543CFC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F656052" w:rsidR="00A631BD" w:rsidRPr="00D5469C" w:rsidRDefault="007E23DB" w:rsidP="00A631BD">
            <w:pPr>
              <w:rPr>
                <w:strike/>
                <w:color w:val="FF0000"/>
                <w:sz w:val="20"/>
              </w:rPr>
            </w:pPr>
            <w:hyperlink r:id="rId91" w:history="1">
              <w:r w:rsidR="00A631BD" w:rsidRPr="00D5469C">
                <w:rPr>
                  <w:rStyle w:val="Hyperlink"/>
                  <w:strike/>
                  <w:color w:val="FF0000"/>
                  <w:sz w:val="20"/>
                </w:rPr>
                <w:t>125r0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255D3D7D" w:rsidR="00A631BD" w:rsidRPr="00D5469C" w:rsidRDefault="00A631BD" w:rsidP="00A631BD">
            <w:pPr>
              <w:rPr>
                <w:strike/>
                <w:color w:val="FF0000"/>
                <w:sz w:val="20"/>
              </w:rPr>
            </w:pPr>
            <w:r w:rsidRPr="00D5469C">
              <w:rPr>
                <w:strike/>
                <w:color w:val="FF0000"/>
                <w:sz w:val="20"/>
              </w:rPr>
              <w:t>Radio Measurement procedures for Multi-link devices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3C46B7F7" w:rsidR="00A631BD" w:rsidRPr="00D5469C" w:rsidRDefault="00A631BD" w:rsidP="00A631BD">
            <w:pPr>
              <w:jc w:val="center"/>
              <w:rPr>
                <w:strike/>
                <w:color w:val="FF0000"/>
                <w:sz w:val="20"/>
              </w:rPr>
            </w:pPr>
            <w:r w:rsidRPr="00D5469C">
              <w:rPr>
                <w:strike/>
                <w:color w:val="FF0000"/>
                <w:sz w:val="20"/>
              </w:rPr>
              <w:t xml:space="preserve">Jonas </w:t>
            </w:r>
            <w:proofErr w:type="spellStart"/>
            <w:r w:rsidRPr="00D5469C">
              <w:rPr>
                <w:strike/>
                <w:color w:val="FF0000"/>
                <w:sz w:val="20"/>
              </w:rPr>
              <w:t>Sedin</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305F" w14:textId="77777777" w:rsidR="00E41EF1" w:rsidRPr="00D5469C" w:rsidRDefault="00E41EF1" w:rsidP="00E41EF1">
            <w:pPr>
              <w:jc w:val="center"/>
              <w:rPr>
                <w:strike/>
                <w:color w:val="FF0000"/>
                <w:sz w:val="20"/>
              </w:rPr>
            </w:pPr>
            <w:r w:rsidRPr="00D5469C">
              <w:rPr>
                <w:strike/>
                <w:color w:val="FF0000"/>
                <w:sz w:val="20"/>
              </w:rPr>
              <w:t>Deleted</w:t>
            </w:r>
          </w:p>
          <w:p w14:paraId="5562AC88" w14:textId="2ABA59EB"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75FC293C" w:rsidR="00A631BD" w:rsidRPr="00D5469C" w:rsidRDefault="00A631BD" w:rsidP="00A631BD">
            <w:pPr>
              <w:jc w:val="center"/>
              <w:rPr>
                <w:strike/>
                <w:color w:val="FF0000"/>
                <w:sz w:val="20"/>
              </w:rPr>
            </w:pPr>
            <w:r w:rsidRPr="00D5469C">
              <w:rPr>
                <w:strike/>
                <w:color w:val="FF0000"/>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B9C465B" w14:textId="6FA6CB4C" w:rsidR="00A631BD" w:rsidRPr="00D5469C" w:rsidRDefault="00A631BD" w:rsidP="00A631BD">
            <w:pPr>
              <w:jc w:val="center"/>
              <w:rPr>
                <w:strike/>
                <w:color w:val="FF0000"/>
                <w:sz w:val="20"/>
              </w:rPr>
            </w:pPr>
            <w:r w:rsidRPr="00D5469C">
              <w:rPr>
                <w:strike/>
                <w:color w:val="FF0000"/>
                <w:sz w:val="20"/>
              </w:rPr>
              <w:t>MAC</w:t>
            </w:r>
          </w:p>
        </w:tc>
      </w:tr>
      <w:tr w:rsidR="00A631BD" w:rsidRPr="00673C5F" w14:paraId="46C08164"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8520C" w14:textId="55427FF3" w:rsidR="00A631BD" w:rsidRPr="00D5469C" w:rsidRDefault="007E23DB" w:rsidP="00A631BD">
            <w:pPr>
              <w:rPr>
                <w:strike/>
                <w:color w:val="FF0000"/>
                <w:sz w:val="20"/>
              </w:rPr>
            </w:pPr>
            <w:hyperlink r:id="rId92" w:history="1">
              <w:r w:rsidR="00A631BD" w:rsidRPr="00D5469C">
                <w:rPr>
                  <w:rStyle w:val="Hyperlink"/>
                  <w:strike/>
                  <w:color w:val="FF0000"/>
                  <w:sz w:val="20"/>
                </w:rPr>
                <w:t>1217r5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045F0" w14:textId="2FF78390" w:rsidR="00A631BD" w:rsidRPr="00D5469C" w:rsidRDefault="00A631BD" w:rsidP="00A631BD">
            <w:pPr>
              <w:rPr>
                <w:strike/>
                <w:color w:val="FF0000"/>
                <w:sz w:val="20"/>
              </w:rPr>
            </w:pPr>
            <w:r w:rsidRPr="00D5469C">
              <w:rPr>
                <w:strike/>
                <w:color w:val="FF0000"/>
                <w:sz w:val="20"/>
              </w:rPr>
              <w:t>RTS-Trigger-SU-PPDU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7EF23" w14:textId="6E103455" w:rsidR="00A631BD" w:rsidRPr="00D5469C" w:rsidRDefault="00A631BD" w:rsidP="00A631BD">
            <w:pPr>
              <w:rPr>
                <w:strike/>
                <w:color w:val="FF0000"/>
                <w:sz w:val="20"/>
              </w:rPr>
            </w:pPr>
            <w:r w:rsidRPr="00D5469C">
              <w:rPr>
                <w:strike/>
                <w:color w:val="FF0000"/>
                <w:sz w:val="20"/>
              </w:rPr>
              <w:t>Matthew Fischer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33260" w14:textId="77777777" w:rsidR="00E41EF1" w:rsidRPr="00D5469C" w:rsidRDefault="00E41EF1" w:rsidP="00E41EF1">
            <w:pPr>
              <w:jc w:val="center"/>
              <w:rPr>
                <w:strike/>
                <w:color w:val="FF0000"/>
                <w:sz w:val="20"/>
              </w:rPr>
            </w:pPr>
            <w:r w:rsidRPr="00D5469C">
              <w:rPr>
                <w:strike/>
                <w:color w:val="FF0000"/>
                <w:sz w:val="20"/>
              </w:rPr>
              <w:t>Deleted</w:t>
            </w:r>
          </w:p>
          <w:p w14:paraId="4A0E01BB" w14:textId="3530631E"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551FB" w14:textId="4784E8EA" w:rsidR="00A631BD" w:rsidRPr="00D5469C" w:rsidRDefault="00A631BD" w:rsidP="00A631BD">
            <w:pPr>
              <w:jc w:val="center"/>
              <w:rPr>
                <w:strike/>
                <w:color w:val="FF0000"/>
                <w:sz w:val="20"/>
              </w:rPr>
            </w:pPr>
            <w:r w:rsidRPr="00D5469C">
              <w:rPr>
                <w:strike/>
                <w:color w:val="FF0000"/>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4806C501" w14:textId="1636EBFC" w:rsidR="00A631BD" w:rsidRPr="00D5469C" w:rsidRDefault="00A631BD" w:rsidP="00A631BD">
            <w:pPr>
              <w:jc w:val="center"/>
              <w:rPr>
                <w:strike/>
                <w:color w:val="FF0000"/>
                <w:sz w:val="20"/>
              </w:rPr>
            </w:pPr>
            <w:r w:rsidRPr="00D5469C">
              <w:rPr>
                <w:strike/>
                <w:color w:val="FF0000"/>
                <w:sz w:val="20"/>
              </w:rPr>
              <w:t>MAC</w:t>
            </w:r>
          </w:p>
        </w:tc>
      </w:tr>
      <w:tr w:rsidR="00A631BD" w:rsidRPr="00673C5F" w14:paraId="055BE53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D722" w14:textId="06D07906" w:rsidR="00A631BD" w:rsidRPr="00D5469C" w:rsidRDefault="007E23DB" w:rsidP="00A631BD">
            <w:pPr>
              <w:rPr>
                <w:strike/>
                <w:color w:val="FF0000"/>
                <w:sz w:val="20"/>
              </w:rPr>
            </w:pPr>
            <w:hyperlink r:id="rId93" w:history="1">
              <w:r w:rsidR="00A631BD" w:rsidRPr="00D5469C">
                <w:rPr>
                  <w:rStyle w:val="Hyperlink"/>
                  <w:strike/>
                  <w:color w:val="FF0000"/>
                  <w:sz w:val="20"/>
                </w:rPr>
                <w:t>134r0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2E435" w14:textId="46A5FC65" w:rsidR="00A631BD" w:rsidRPr="00D5469C" w:rsidRDefault="00A631BD" w:rsidP="00A631BD">
            <w:pPr>
              <w:rPr>
                <w:strike/>
                <w:color w:val="FF0000"/>
                <w:sz w:val="20"/>
              </w:rPr>
            </w:pPr>
            <w:r w:rsidRPr="00D5469C">
              <w:rPr>
                <w:strike/>
                <w:color w:val="FF0000"/>
                <w:sz w:val="20"/>
              </w:rPr>
              <w:t>Operation after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8936" w14:textId="2060781C" w:rsidR="00A631BD" w:rsidRPr="00D5469C" w:rsidRDefault="00A631BD" w:rsidP="00A631BD">
            <w:pPr>
              <w:jc w:val="center"/>
              <w:rPr>
                <w:strike/>
                <w:color w:val="FF0000"/>
                <w:sz w:val="20"/>
              </w:rPr>
            </w:pPr>
            <w:r w:rsidRPr="00D5469C">
              <w:rPr>
                <w:strike/>
                <w:color w:val="FF0000"/>
                <w:sz w:val="20"/>
              </w:rPr>
              <w:t>Insun Jang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F72CE" w14:textId="77777777" w:rsidR="00E41EF1" w:rsidRPr="00D5469C" w:rsidRDefault="00E41EF1" w:rsidP="00E41EF1">
            <w:pPr>
              <w:jc w:val="center"/>
              <w:rPr>
                <w:strike/>
                <w:color w:val="FF0000"/>
                <w:sz w:val="20"/>
              </w:rPr>
            </w:pPr>
            <w:r w:rsidRPr="00D5469C">
              <w:rPr>
                <w:strike/>
                <w:color w:val="FF0000"/>
                <w:sz w:val="20"/>
              </w:rPr>
              <w:t>Deleted</w:t>
            </w:r>
          </w:p>
          <w:p w14:paraId="6FB1D327" w14:textId="4EE42B71"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E66CC" w14:textId="35F19B0D" w:rsidR="00A631BD" w:rsidRPr="00D5469C" w:rsidRDefault="00A631BD" w:rsidP="00A631BD">
            <w:pPr>
              <w:jc w:val="center"/>
              <w:rPr>
                <w:strike/>
                <w:color w:val="FF0000"/>
                <w:sz w:val="20"/>
              </w:rPr>
            </w:pPr>
            <w:r w:rsidRPr="00D5469C">
              <w:rPr>
                <w:strike/>
                <w:color w:val="FF0000"/>
                <w:sz w:val="20"/>
              </w:rPr>
              <w:t>ML-</w:t>
            </w:r>
            <w:proofErr w:type="spellStart"/>
            <w:r w:rsidRPr="00D5469C">
              <w:rPr>
                <w:strike/>
                <w:color w:val="FF0000"/>
                <w:sz w:val="20"/>
              </w:rPr>
              <w:t>Mgmt</w:t>
            </w:r>
            <w:proofErr w:type="spellEnd"/>
          </w:p>
        </w:tc>
        <w:tc>
          <w:tcPr>
            <w:tcW w:w="830" w:type="dxa"/>
            <w:tcBorders>
              <w:top w:val="single" w:sz="8" w:space="0" w:color="1B587C"/>
              <w:left w:val="single" w:sz="8" w:space="0" w:color="1B587C"/>
              <w:bottom w:val="single" w:sz="8" w:space="0" w:color="1B587C"/>
              <w:right w:val="single" w:sz="8" w:space="0" w:color="1B587C"/>
            </w:tcBorders>
          </w:tcPr>
          <w:p w14:paraId="21BA5BAE" w14:textId="100DA773" w:rsidR="00A631BD" w:rsidRPr="00D5469C" w:rsidRDefault="00A631BD" w:rsidP="00A631BD">
            <w:pPr>
              <w:jc w:val="center"/>
              <w:rPr>
                <w:strike/>
                <w:color w:val="FF0000"/>
                <w:sz w:val="20"/>
              </w:rPr>
            </w:pPr>
            <w:r w:rsidRPr="00D5469C">
              <w:rPr>
                <w:strike/>
                <w:color w:val="FF0000"/>
                <w:sz w:val="20"/>
              </w:rPr>
              <w:t>MAC</w:t>
            </w:r>
          </w:p>
        </w:tc>
      </w:tr>
      <w:tr w:rsidR="00A631BD" w:rsidRPr="00673C5F" w14:paraId="05471FEC"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89DC02F" w:rsidR="00A631BD" w:rsidRPr="00D5469C" w:rsidRDefault="007E23DB" w:rsidP="00A631BD">
            <w:pPr>
              <w:rPr>
                <w:strike/>
                <w:color w:val="FF0000"/>
                <w:sz w:val="20"/>
              </w:rPr>
            </w:pPr>
            <w:hyperlink r:id="rId94" w:history="1">
              <w:r w:rsidR="00A631BD" w:rsidRPr="00D5469C">
                <w:rPr>
                  <w:rStyle w:val="Hyperlink"/>
                  <w:strike/>
                  <w:color w:val="FF0000"/>
                  <w:sz w:val="20"/>
                </w:rPr>
                <w:t>0141r0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A631BD" w:rsidRPr="00D5469C" w:rsidRDefault="00A631BD" w:rsidP="00A631BD">
            <w:pPr>
              <w:rPr>
                <w:strike/>
                <w:color w:val="FF0000"/>
                <w:sz w:val="20"/>
              </w:rPr>
            </w:pPr>
            <w:r w:rsidRPr="00D5469C">
              <w:rPr>
                <w:strike/>
                <w:color w:val="FF0000"/>
                <w:sz w:val="20"/>
              </w:rPr>
              <w:t>Flexible UP to TID mapping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A631BD" w:rsidRPr="00D5469C" w:rsidRDefault="00A631BD" w:rsidP="00A631BD">
            <w:pPr>
              <w:jc w:val="center"/>
              <w:rPr>
                <w:strike/>
                <w:color w:val="FF0000"/>
                <w:sz w:val="20"/>
              </w:rPr>
            </w:pPr>
            <w:r w:rsidRPr="00D5469C">
              <w:rPr>
                <w:strike/>
                <w:color w:val="FF0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CEE4EA" w14:textId="77777777" w:rsidR="00E41EF1" w:rsidRPr="00D5469C" w:rsidRDefault="00E41EF1" w:rsidP="00E41EF1">
            <w:pPr>
              <w:jc w:val="center"/>
              <w:rPr>
                <w:strike/>
                <w:color w:val="FF0000"/>
                <w:sz w:val="20"/>
              </w:rPr>
            </w:pPr>
            <w:r w:rsidRPr="00D5469C">
              <w:rPr>
                <w:strike/>
                <w:color w:val="FF0000"/>
                <w:sz w:val="20"/>
              </w:rPr>
              <w:t>Deleted</w:t>
            </w:r>
          </w:p>
          <w:p w14:paraId="466E680F" w14:textId="4E30B8B4"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15CA19A9" w14:textId="5F4A86BC" w:rsidR="00A631BD" w:rsidRPr="00D5469C" w:rsidRDefault="00A631BD" w:rsidP="00A631BD">
            <w:pPr>
              <w:jc w:val="center"/>
              <w:rPr>
                <w:strike/>
                <w:color w:val="FF0000"/>
                <w:sz w:val="20"/>
              </w:rPr>
            </w:pPr>
            <w:r w:rsidRPr="00D5469C">
              <w:rPr>
                <w:strike/>
                <w:color w:val="FF0000"/>
                <w:sz w:val="20"/>
              </w:rPr>
              <w:t>MAC</w:t>
            </w:r>
          </w:p>
        </w:tc>
      </w:tr>
      <w:tr w:rsidR="00A631BD" w:rsidRPr="00673C5F" w14:paraId="669C74A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65CD" w14:textId="03A43C49" w:rsidR="00A631BD" w:rsidRPr="00D5469C" w:rsidRDefault="007E23DB" w:rsidP="00A631BD">
            <w:pPr>
              <w:rPr>
                <w:strike/>
                <w:color w:val="FF0000"/>
                <w:sz w:val="20"/>
              </w:rPr>
            </w:pPr>
            <w:hyperlink r:id="rId95" w:history="1">
              <w:r w:rsidR="00A631BD" w:rsidRPr="00D5469C">
                <w:rPr>
                  <w:rStyle w:val="Hyperlink"/>
                  <w:strike/>
                  <w:color w:val="FF0000"/>
                  <w:sz w:val="20"/>
                </w:rPr>
                <w:t>0162r0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D42DD" w14:textId="30AE1603" w:rsidR="00A631BD" w:rsidRPr="00D5469C" w:rsidRDefault="00A631BD" w:rsidP="00A631BD">
            <w:pPr>
              <w:rPr>
                <w:strike/>
                <w:color w:val="FF0000"/>
                <w:sz w:val="20"/>
              </w:rPr>
            </w:pPr>
            <w:proofErr w:type="spellStart"/>
            <w:r w:rsidRPr="00D5469C">
              <w:rPr>
                <w:strike/>
                <w:color w:val="FF0000"/>
                <w:sz w:val="20"/>
              </w:rPr>
              <w:t>Signaling</w:t>
            </w:r>
            <w:proofErr w:type="spellEnd"/>
            <w:r w:rsidRPr="00D5469C">
              <w:rPr>
                <w:strike/>
                <w:color w:val="FF0000"/>
                <w:sz w:val="20"/>
              </w:rPr>
              <w:t xml:space="preserve"> on Static Puncture Info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AE682" w14:textId="32CCFFE8" w:rsidR="00A631BD" w:rsidRPr="00D5469C" w:rsidRDefault="00A631BD" w:rsidP="00A631BD">
            <w:pPr>
              <w:spacing w:line="137" w:lineRule="atLeast"/>
              <w:rPr>
                <w:strike/>
                <w:color w:val="FF0000"/>
                <w:sz w:val="20"/>
              </w:rPr>
            </w:pPr>
            <w:r w:rsidRPr="00D5469C">
              <w:rPr>
                <w:strike/>
                <w:color w:val="FF0000"/>
                <w:sz w:val="20"/>
              </w:rPr>
              <w:t>Guogang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9AF39" w14:textId="77777777" w:rsidR="00E41EF1" w:rsidRPr="00D5469C" w:rsidRDefault="00E41EF1" w:rsidP="00E41EF1">
            <w:pPr>
              <w:jc w:val="center"/>
              <w:rPr>
                <w:strike/>
                <w:color w:val="FF0000"/>
                <w:sz w:val="20"/>
              </w:rPr>
            </w:pPr>
            <w:r w:rsidRPr="00D5469C">
              <w:rPr>
                <w:strike/>
                <w:color w:val="FF0000"/>
                <w:sz w:val="20"/>
              </w:rPr>
              <w:t>Deleted</w:t>
            </w:r>
          </w:p>
          <w:p w14:paraId="3E49FB58" w14:textId="5CA3CD36"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C2AF2" w14:textId="521E2FE2"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1A4866CD" w14:textId="6B1FC073" w:rsidR="00A631BD" w:rsidRPr="00D5469C" w:rsidRDefault="00A631BD" w:rsidP="00A631BD">
            <w:pPr>
              <w:jc w:val="center"/>
              <w:rPr>
                <w:strike/>
                <w:color w:val="FF0000"/>
                <w:sz w:val="20"/>
              </w:rPr>
            </w:pPr>
            <w:r w:rsidRPr="00D5469C">
              <w:rPr>
                <w:strike/>
                <w:color w:val="FF0000"/>
                <w:sz w:val="20"/>
              </w:rPr>
              <w:t>MAC</w:t>
            </w:r>
          </w:p>
        </w:tc>
      </w:tr>
      <w:tr w:rsidR="00A631BD" w:rsidRPr="00673C5F" w14:paraId="5C870D2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F2805" w14:textId="55B29733" w:rsidR="00A631BD" w:rsidRPr="00D5469C" w:rsidRDefault="00A631BD" w:rsidP="00A631BD">
            <w:pPr>
              <w:rPr>
                <w:strike/>
                <w:color w:val="FF0000"/>
                <w:sz w:val="20"/>
              </w:rPr>
            </w:pPr>
            <w:r w:rsidRPr="00D5469C">
              <w:rPr>
                <w:strike/>
                <w:color w:val="FF0000"/>
                <w:sz w:val="20"/>
              </w:rPr>
              <w:t>0209r0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F4B3E" w14:textId="77A75D72" w:rsidR="00A631BD" w:rsidRPr="00D5469C" w:rsidRDefault="00A631BD" w:rsidP="00A631BD">
            <w:pPr>
              <w:rPr>
                <w:strike/>
                <w:color w:val="FF0000"/>
                <w:sz w:val="20"/>
              </w:rPr>
            </w:pPr>
            <w:r w:rsidRPr="00D5469C">
              <w:rPr>
                <w:strike/>
                <w:color w:val="FF0000"/>
                <w:sz w:val="20"/>
              </w:rPr>
              <w:t>MLO-Scenarios-Legacy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65413" w14:textId="28AE108A" w:rsidR="00A631BD" w:rsidRPr="00D5469C" w:rsidRDefault="00A631BD" w:rsidP="00A631BD">
            <w:pPr>
              <w:spacing w:line="137" w:lineRule="atLeast"/>
              <w:rPr>
                <w:strike/>
                <w:color w:val="FF0000"/>
                <w:sz w:val="20"/>
              </w:rPr>
            </w:pPr>
            <w:r w:rsidRPr="00D5469C">
              <w:rPr>
                <w:strike/>
                <w:color w:val="FF0000"/>
                <w:sz w:val="20"/>
              </w:rPr>
              <w:t>Mike Montemurro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09193" w14:textId="77777777" w:rsidR="00E41EF1" w:rsidRPr="00D5469C" w:rsidRDefault="00E41EF1" w:rsidP="00E41EF1">
            <w:pPr>
              <w:jc w:val="center"/>
              <w:rPr>
                <w:strike/>
                <w:color w:val="FF0000"/>
                <w:sz w:val="20"/>
              </w:rPr>
            </w:pPr>
            <w:r w:rsidRPr="00D5469C">
              <w:rPr>
                <w:strike/>
                <w:color w:val="FF0000"/>
                <w:sz w:val="20"/>
              </w:rPr>
              <w:t>Deleted</w:t>
            </w:r>
          </w:p>
          <w:p w14:paraId="1A5452D8" w14:textId="0FBD6EC6"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AD859" w14:textId="48896448" w:rsidR="00A631BD" w:rsidRPr="00D5469C" w:rsidRDefault="00A631BD" w:rsidP="00A631BD">
            <w:pPr>
              <w:jc w:val="center"/>
              <w:rPr>
                <w:strike/>
                <w:color w:val="FF0000"/>
                <w:sz w:val="20"/>
              </w:rPr>
            </w:pPr>
            <w:r w:rsidRPr="00D5469C">
              <w:rPr>
                <w:strike/>
                <w:color w:val="FF0000"/>
                <w:sz w:val="20"/>
              </w:rPr>
              <w:t>MLO-General</w:t>
            </w:r>
          </w:p>
        </w:tc>
        <w:tc>
          <w:tcPr>
            <w:tcW w:w="830" w:type="dxa"/>
            <w:tcBorders>
              <w:top w:val="single" w:sz="8" w:space="0" w:color="1B587C"/>
              <w:left w:val="single" w:sz="8" w:space="0" w:color="1B587C"/>
              <w:bottom w:val="single" w:sz="8" w:space="0" w:color="1B587C"/>
              <w:right w:val="single" w:sz="8" w:space="0" w:color="1B587C"/>
            </w:tcBorders>
          </w:tcPr>
          <w:p w14:paraId="454AAACB" w14:textId="7A04CC6C" w:rsidR="00A631BD" w:rsidRPr="00D5469C" w:rsidRDefault="00A631BD" w:rsidP="00A631BD">
            <w:pPr>
              <w:jc w:val="center"/>
              <w:rPr>
                <w:strike/>
                <w:color w:val="FF0000"/>
                <w:sz w:val="20"/>
              </w:rPr>
            </w:pPr>
            <w:r w:rsidRPr="00D5469C">
              <w:rPr>
                <w:strike/>
                <w:color w:val="FF0000"/>
                <w:sz w:val="20"/>
              </w:rPr>
              <w:t>MAC</w:t>
            </w:r>
          </w:p>
        </w:tc>
      </w:tr>
      <w:tr w:rsidR="00A631BD" w:rsidRPr="00673C5F" w14:paraId="6D877C1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A631BD" w:rsidRDefault="00A631BD" w:rsidP="00A631BD">
            <w:pPr>
              <w:rPr>
                <w:color w:val="FF0000"/>
                <w:sz w:val="20"/>
              </w:rPr>
            </w:pPr>
            <w:r w:rsidRPr="00412F84">
              <w:rPr>
                <w:color w:val="FF0000"/>
                <w:sz w:val="20"/>
              </w:rPr>
              <w:t>0210r0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A631BD" w:rsidRPr="005D12C4" w:rsidRDefault="00A631BD" w:rsidP="00A631BD">
            <w:pPr>
              <w:rPr>
                <w:sz w:val="20"/>
              </w:rPr>
            </w:pPr>
            <w:r w:rsidRPr="00FC33BF">
              <w:rPr>
                <w:sz w:val="20"/>
              </w:rPr>
              <w:t>GCR-BA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A631BD" w:rsidRDefault="00A631BD" w:rsidP="00A631BD">
            <w:pPr>
              <w:spacing w:line="137" w:lineRule="atLeast"/>
              <w:rPr>
                <w:color w:val="000000"/>
                <w:sz w:val="20"/>
              </w:rPr>
            </w:pPr>
            <w:r>
              <w:rPr>
                <w:color w:val="000000"/>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5A6351C9" w:rsidR="00A631BD" w:rsidRPr="006574B4" w:rsidRDefault="00A631BD" w:rsidP="00A631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A631BD" w:rsidRDefault="00A631BD" w:rsidP="00A631BD">
            <w:pPr>
              <w:jc w:val="center"/>
              <w:rPr>
                <w:sz w:val="20"/>
              </w:rPr>
            </w:pPr>
            <w:r>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75237D36" w14:textId="6AE4EF46" w:rsidR="00A631BD" w:rsidRPr="006574B4" w:rsidRDefault="00A631BD" w:rsidP="00A631BD">
            <w:pPr>
              <w:jc w:val="center"/>
              <w:rPr>
                <w:sz w:val="20"/>
              </w:rPr>
            </w:pPr>
            <w:r>
              <w:rPr>
                <w:sz w:val="20"/>
              </w:rPr>
              <w:t>MAC</w:t>
            </w:r>
          </w:p>
        </w:tc>
      </w:tr>
      <w:tr w:rsidR="00340099" w:rsidRPr="00673C5F" w14:paraId="10C698F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692C2594" w:rsidR="00340099" w:rsidRPr="00340099" w:rsidRDefault="007E23DB" w:rsidP="00340099">
            <w:pPr>
              <w:rPr>
                <w:sz w:val="20"/>
              </w:rPr>
            </w:pPr>
            <w:hyperlink r:id="rId96" w:history="1">
              <w:r w:rsidR="00340099" w:rsidRPr="0010186F">
                <w:rPr>
                  <w:rStyle w:val="Hyperlink"/>
                  <w:sz w:val="20"/>
                </w:rPr>
                <w:t>228r0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340099" w:rsidRPr="00340099" w:rsidRDefault="00340099" w:rsidP="00340099">
            <w:pPr>
              <w:rPr>
                <w:sz w:val="20"/>
              </w:rPr>
            </w:pPr>
            <w:r w:rsidRPr="00340099">
              <w:rPr>
                <w:sz w:val="20"/>
              </w:rPr>
              <w:t>Legacy Addressing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340099" w:rsidRPr="00340099" w:rsidRDefault="00340099" w:rsidP="00340099">
            <w:pPr>
              <w:spacing w:line="137" w:lineRule="atLeast"/>
              <w:rPr>
                <w:sz w:val="20"/>
              </w:rPr>
            </w:pPr>
            <w:r w:rsidRPr="00340099">
              <w:rPr>
                <w:sz w:val="20"/>
              </w:rPr>
              <w:t>Rojan Chitrakar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227EB" w14:textId="1A8B5149" w:rsidR="00340099" w:rsidRPr="00340099" w:rsidRDefault="00340099" w:rsidP="00340099">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340099" w:rsidRPr="00340099" w:rsidRDefault="00340099" w:rsidP="00340099">
            <w:pPr>
              <w:jc w:val="center"/>
              <w:rPr>
                <w:sz w:val="20"/>
              </w:rPr>
            </w:pPr>
            <w:r w:rsidRPr="00340099">
              <w:rPr>
                <w:sz w:val="20"/>
              </w:rPr>
              <w:t>ML-Operation</w:t>
            </w:r>
          </w:p>
        </w:tc>
        <w:tc>
          <w:tcPr>
            <w:tcW w:w="830" w:type="dxa"/>
            <w:tcBorders>
              <w:top w:val="single" w:sz="8" w:space="0" w:color="1B587C"/>
              <w:left w:val="single" w:sz="8" w:space="0" w:color="1B587C"/>
              <w:bottom w:val="single" w:sz="8" w:space="0" w:color="1B587C"/>
              <w:right w:val="single" w:sz="8" w:space="0" w:color="1B587C"/>
            </w:tcBorders>
          </w:tcPr>
          <w:p w14:paraId="52C954CA" w14:textId="48F8F02B" w:rsidR="00340099" w:rsidRPr="00340099" w:rsidRDefault="00340099" w:rsidP="00340099">
            <w:pPr>
              <w:jc w:val="center"/>
              <w:rPr>
                <w:sz w:val="20"/>
              </w:rPr>
            </w:pPr>
            <w:r w:rsidRPr="00340099">
              <w:rPr>
                <w:sz w:val="20"/>
              </w:rPr>
              <w:t>MAC</w:t>
            </w:r>
          </w:p>
        </w:tc>
      </w:tr>
      <w:tr w:rsidR="00340099" w:rsidRPr="00673C5F" w14:paraId="714FA3A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6FD8F" w14:textId="29B23D0D" w:rsidR="00340099" w:rsidRPr="00D5469C" w:rsidRDefault="00340099" w:rsidP="00340099">
            <w:pPr>
              <w:rPr>
                <w:strike/>
                <w:color w:val="FF0000"/>
                <w:sz w:val="20"/>
              </w:rPr>
            </w:pPr>
            <w:r w:rsidRPr="00D5469C">
              <w:rPr>
                <w:strike/>
                <w:color w:val="FF0000"/>
                <w:sz w:val="20"/>
              </w:rPr>
              <w:t>248r0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FA3043" w14:textId="767E0C53" w:rsidR="00340099" w:rsidRPr="00D5469C" w:rsidRDefault="00340099" w:rsidP="00340099">
            <w:pPr>
              <w:rPr>
                <w:strike/>
                <w:color w:val="FF0000"/>
                <w:sz w:val="20"/>
              </w:rPr>
            </w:pPr>
            <w:r w:rsidRPr="00D5469C">
              <w:rPr>
                <w:strike/>
                <w:color w:val="FF0000"/>
                <w:sz w:val="20"/>
              </w:rPr>
              <w:t>NSTR Blindness Recovery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7F7" w14:textId="271980FE" w:rsidR="00340099" w:rsidRPr="00D5469C" w:rsidRDefault="00340099" w:rsidP="00340099">
            <w:pPr>
              <w:spacing w:line="137" w:lineRule="atLeast"/>
              <w:rPr>
                <w:strike/>
                <w:color w:val="FF0000"/>
                <w:sz w:val="20"/>
              </w:rPr>
            </w:pPr>
            <w:r w:rsidRPr="00D5469C">
              <w:rPr>
                <w:strike/>
                <w:color w:val="FF0000"/>
                <w:sz w:val="20"/>
              </w:rPr>
              <w:t>Xiaofei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2D197" w14:textId="77777777" w:rsidR="00340099" w:rsidRPr="00D5469C" w:rsidRDefault="00340099" w:rsidP="00340099">
            <w:pPr>
              <w:jc w:val="center"/>
              <w:rPr>
                <w:strike/>
                <w:color w:val="FF0000"/>
                <w:sz w:val="20"/>
              </w:rPr>
            </w:pPr>
            <w:r w:rsidRPr="00D5469C">
              <w:rPr>
                <w:strike/>
                <w:color w:val="FF0000"/>
                <w:sz w:val="20"/>
              </w:rPr>
              <w:t>Deleted</w:t>
            </w:r>
          </w:p>
          <w:p w14:paraId="3D13183E" w14:textId="1C5F5BA2" w:rsidR="00340099" w:rsidRPr="00D5469C" w:rsidRDefault="00340099" w:rsidP="00340099">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5CE21" w14:textId="124A9FA2" w:rsidR="00340099" w:rsidRPr="00D5469C" w:rsidRDefault="00340099" w:rsidP="00340099">
            <w:pPr>
              <w:jc w:val="center"/>
              <w:rPr>
                <w:strike/>
                <w:color w:val="FF0000"/>
                <w:sz w:val="20"/>
              </w:rPr>
            </w:pPr>
            <w:r w:rsidRPr="00D5469C">
              <w:rPr>
                <w:strike/>
                <w:color w:val="FF0000"/>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2E118608" w14:textId="42578BAF" w:rsidR="00340099" w:rsidRPr="00D5469C" w:rsidRDefault="00340099" w:rsidP="00340099">
            <w:pPr>
              <w:jc w:val="center"/>
              <w:rPr>
                <w:strike/>
                <w:color w:val="FF0000"/>
                <w:sz w:val="20"/>
              </w:rPr>
            </w:pPr>
            <w:r w:rsidRPr="00D5469C">
              <w:rPr>
                <w:strike/>
                <w:color w:val="FF0000"/>
                <w:sz w:val="20"/>
              </w:rPr>
              <w:t>MAC</w:t>
            </w:r>
          </w:p>
        </w:tc>
      </w:tr>
      <w:tr w:rsidR="00340099" w:rsidRPr="00673C5F" w14:paraId="0CD43258"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2FDE7" w14:textId="3F069CFE" w:rsidR="00340099" w:rsidRPr="00D5469C" w:rsidRDefault="00340099" w:rsidP="00340099">
            <w:pPr>
              <w:rPr>
                <w:strike/>
                <w:color w:val="FF0000"/>
                <w:sz w:val="20"/>
              </w:rPr>
            </w:pPr>
            <w:r>
              <w:rPr>
                <w:strike/>
                <w:color w:val="FF0000"/>
                <w:sz w:val="20"/>
              </w:rPr>
              <w:t>261r0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35D16" w14:textId="4F1C3352" w:rsidR="00340099" w:rsidRPr="00D5469C" w:rsidRDefault="00340099" w:rsidP="00340099">
            <w:pPr>
              <w:rPr>
                <w:strike/>
                <w:color w:val="FF0000"/>
                <w:sz w:val="20"/>
              </w:rPr>
            </w:pPr>
            <w:r w:rsidRPr="00A43DAB">
              <w:rPr>
                <w:strike/>
                <w:color w:val="FF0000"/>
                <w:sz w:val="20"/>
              </w:rPr>
              <w:t>TIM bit setting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16EA7C" w14:textId="6AC9E05D" w:rsidR="00340099" w:rsidRPr="00D5469C" w:rsidRDefault="00340099" w:rsidP="00340099">
            <w:pPr>
              <w:spacing w:line="137" w:lineRule="atLeast"/>
              <w:rPr>
                <w:strike/>
                <w:color w:val="FF0000"/>
                <w:sz w:val="20"/>
              </w:rPr>
            </w:pPr>
            <w:r>
              <w:rPr>
                <w:strike/>
                <w:color w:val="FF0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793BE" w14:textId="77777777" w:rsidR="00340099" w:rsidRPr="00D5469C" w:rsidRDefault="00340099" w:rsidP="00340099">
            <w:pPr>
              <w:jc w:val="center"/>
              <w:rPr>
                <w:strike/>
                <w:color w:val="FF0000"/>
                <w:sz w:val="20"/>
              </w:rPr>
            </w:pPr>
            <w:r w:rsidRPr="00D5469C">
              <w:rPr>
                <w:strike/>
                <w:color w:val="FF0000"/>
                <w:sz w:val="20"/>
              </w:rPr>
              <w:t>Deleted</w:t>
            </w:r>
          </w:p>
          <w:p w14:paraId="512E7A8D" w14:textId="716BD522" w:rsidR="00340099" w:rsidRPr="00D5469C" w:rsidRDefault="00340099" w:rsidP="00340099">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05573" w14:textId="3FB17DC2" w:rsidR="00340099" w:rsidRPr="00D5469C" w:rsidRDefault="00340099" w:rsidP="00340099">
            <w:pPr>
              <w:jc w:val="center"/>
              <w:rPr>
                <w:strike/>
                <w:color w:val="FF0000"/>
                <w:sz w:val="20"/>
              </w:rPr>
            </w:pPr>
            <w:r w:rsidRPr="00D5469C">
              <w:rPr>
                <w:strike/>
                <w:color w:val="FF0000"/>
                <w:sz w:val="20"/>
              </w:rPr>
              <w:t>ML-</w:t>
            </w:r>
            <w:r>
              <w:rPr>
                <w:strike/>
                <w:color w:val="FF0000"/>
                <w:sz w:val="20"/>
              </w:rPr>
              <w:t>Power Save</w:t>
            </w:r>
          </w:p>
        </w:tc>
        <w:tc>
          <w:tcPr>
            <w:tcW w:w="830" w:type="dxa"/>
            <w:tcBorders>
              <w:top w:val="single" w:sz="8" w:space="0" w:color="1B587C"/>
              <w:left w:val="single" w:sz="8" w:space="0" w:color="1B587C"/>
              <w:bottom w:val="single" w:sz="8" w:space="0" w:color="1B587C"/>
              <w:right w:val="single" w:sz="8" w:space="0" w:color="1B587C"/>
            </w:tcBorders>
          </w:tcPr>
          <w:p w14:paraId="167B2201" w14:textId="34A334BF" w:rsidR="00340099" w:rsidRPr="00D5469C" w:rsidRDefault="00340099" w:rsidP="00340099">
            <w:pPr>
              <w:jc w:val="center"/>
              <w:rPr>
                <w:strike/>
                <w:color w:val="FF0000"/>
                <w:sz w:val="20"/>
              </w:rPr>
            </w:pPr>
            <w:r w:rsidRPr="00D5469C">
              <w:rPr>
                <w:strike/>
                <w:color w:val="FF0000"/>
                <w:sz w:val="20"/>
              </w:rPr>
              <w:t>MAC</w:t>
            </w:r>
          </w:p>
        </w:tc>
      </w:tr>
      <w:tr w:rsidR="00340099"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340099" w:rsidRPr="00CC1135" w:rsidRDefault="00340099" w:rsidP="00340099">
            <w:pPr>
              <w:jc w:val="center"/>
              <w:rPr>
                <w:sz w:val="20"/>
              </w:rPr>
            </w:pPr>
            <w:r w:rsidRPr="00CC1135">
              <w:rPr>
                <w:rFonts w:eastAsia="MS Gothic"/>
                <w:color w:val="000000" w:themeColor="dark1"/>
                <w:kern w:val="24"/>
                <w:sz w:val="20"/>
              </w:rPr>
              <w:t>End of MAC Queue</w:t>
            </w:r>
          </w:p>
        </w:tc>
      </w:tr>
      <w:tr w:rsidR="00340099" w:rsidRPr="00E9767A" w14:paraId="5FB73C00" w14:textId="77777777" w:rsidTr="00450AAB">
        <w:trPr>
          <w:trHeight w:val="457"/>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1F34C5B8" w:rsidR="00340099" w:rsidRPr="00EB1AA1" w:rsidRDefault="007E23DB" w:rsidP="00340099">
            <w:pPr>
              <w:jc w:val="center"/>
              <w:rPr>
                <w:color w:val="00B050"/>
                <w:sz w:val="20"/>
              </w:rPr>
            </w:pPr>
            <w:hyperlink r:id="rId97" w:history="1">
              <w:r w:rsidR="00340099" w:rsidRPr="00EB1AA1">
                <w:rPr>
                  <w:rStyle w:val="Hyperlink"/>
                  <w:color w:val="00B050"/>
                  <w:sz w:val="20"/>
                </w:rPr>
                <w:t>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39B81337" w:rsidR="00340099" w:rsidRPr="00EB1AA1" w:rsidRDefault="00340099" w:rsidP="00340099">
            <w:pPr>
              <w:rPr>
                <w:color w:val="00B050"/>
                <w:sz w:val="20"/>
              </w:rPr>
            </w:pPr>
            <w:r w:rsidRPr="00EB1AA1">
              <w:rPr>
                <w:color w:val="00B050"/>
                <w:sz w:val="20"/>
              </w:rPr>
              <w:t>Spatial Reuse Fields in EHT Preamble</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205977F2" w:rsidR="00340099" w:rsidRPr="00EB1AA1" w:rsidRDefault="00340099" w:rsidP="00340099">
            <w:pPr>
              <w:rPr>
                <w:color w:val="00B050"/>
                <w:sz w:val="20"/>
              </w:rPr>
            </w:pPr>
            <w:r w:rsidRPr="00EB1AA1">
              <w:rPr>
                <w:color w:val="00B050"/>
                <w:sz w:val="20"/>
              </w:rPr>
              <w:t>Alice Chen</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3720D5AC" w:rsidR="00340099" w:rsidRPr="00EB1AA1" w:rsidRDefault="00340099" w:rsidP="00340099">
            <w:pPr>
              <w:jc w:val="center"/>
              <w:rPr>
                <w:color w:val="00B050"/>
                <w:sz w:val="20"/>
              </w:rPr>
            </w:pPr>
            <w:r w:rsidRPr="00EB1AA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0817B3CD" w:rsidR="00340099" w:rsidRPr="00EB1AA1" w:rsidRDefault="00340099" w:rsidP="00340099">
            <w:pPr>
              <w:jc w:val="center"/>
              <w:rPr>
                <w:color w:val="00B050"/>
                <w:sz w:val="20"/>
              </w:rPr>
            </w:pPr>
            <w:r w:rsidRPr="00EB1AA1">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340099" w:rsidRPr="00EB1AA1" w:rsidRDefault="00340099" w:rsidP="00340099">
            <w:pPr>
              <w:jc w:val="center"/>
              <w:rPr>
                <w:color w:val="00B050"/>
                <w:sz w:val="20"/>
              </w:rPr>
            </w:pPr>
            <w:r w:rsidRPr="00EB1AA1">
              <w:rPr>
                <w:color w:val="00B050"/>
                <w:sz w:val="20"/>
              </w:rPr>
              <w:t>PHY</w:t>
            </w:r>
          </w:p>
        </w:tc>
      </w:tr>
      <w:tr w:rsidR="00340099" w:rsidRPr="00E9767A" w14:paraId="6BE1355B" w14:textId="77777777" w:rsidTr="00450AAB">
        <w:trPr>
          <w:trHeight w:val="385"/>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D094F05" w14:textId="4691E1F6" w:rsidR="00340099" w:rsidRPr="006802E6" w:rsidRDefault="007E23DB" w:rsidP="00340099">
            <w:pPr>
              <w:jc w:val="center"/>
              <w:rPr>
                <w:color w:val="00B050"/>
              </w:rPr>
            </w:pPr>
            <w:hyperlink r:id="rId98" w:history="1">
              <w:r w:rsidR="00340099" w:rsidRPr="006802E6">
                <w:rPr>
                  <w:rStyle w:val="Hyperlink"/>
                  <w:color w:val="00B050"/>
                  <w:sz w:val="20"/>
                </w:rPr>
                <w:t>012r0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9294C0E" w14:textId="537C07FE" w:rsidR="00340099" w:rsidRPr="006802E6" w:rsidRDefault="00340099" w:rsidP="00340099">
            <w:pPr>
              <w:rPr>
                <w:color w:val="00B050"/>
                <w:sz w:val="20"/>
              </w:rPr>
            </w:pPr>
            <w:r w:rsidRPr="006802E6">
              <w:rPr>
                <w:color w:val="00B050"/>
                <w:sz w:val="20"/>
              </w:rPr>
              <w:t>Considerations on Open Issues PHY requirements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0579BBD" w14:textId="584B82C0" w:rsidR="00340099" w:rsidRPr="006802E6" w:rsidRDefault="00340099" w:rsidP="00340099">
            <w:pPr>
              <w:rPr>
                <w:color w:val="00B050"/>
                <w:sz w:val="20"/>
              </w:rPr>
            </w:pPr>
            <w:r w:rsidRPr="006802E6">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FE75A8" w14:textId="63E3D3AB" w:rsidR="00340099" w:rsidRPr="006802E6" w:rsidRDefault="00340099" w:rsidP="00340099">
            <w:pPr>
              <w:jc w:val="center"/>
              <w:rPr>
                <w:color w:val="00B050"/>
                <w:sz w:val="20"/>
              </w:rPr>
            </w:pPr>
            <w:r w:rsidRPr="006802E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BF47942" w14:textId="500AE847" w:rsidR="00340099" w:rsidRPr="006802E6" w:rsidRDefault="00340099" w:rsidP="00340099">
            <w:pPr>
              <w:jc w:val="center"/>
              <w:rPr>
                <w:color w:val="00B050"/>
                <w:sz w:val="20"/>
              </w:rPr>
            </w:pPr>
            <w:r w:rsidRPr="006802E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CDCC0E6" w14:textId="3E4D3212" w:rsidR="00340099" w:rsidRPr="006802E6" w:rsidRDefault="00340099" w:rsidP="00340099">
            <w:pPr>
              <w:jc w:val="center"/>
              <w:rPr>
                <w:color w:val="00B050"/>
                <w:sz w:val="20"/>
              </w:rPr>
            </w:pPr>
            <w:r w:rsidRPr="006802E6">
              <w:rPr>
                <w:color w:val="00B050"/>
                <w:sz w:val="20"/>
              </w:rPr>
              <w:t>PHY</w:t>
            </w:r>
          </w:p>
        </w:tc>
      </w:tr>
      <w:tr w:rsidR="00340099" w:rsidRPr="00E9767A" w14:paraId="7303353D"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46C3F5" w14:textId="65966418" w:rsidR="00340099" w:rsidRPr="00734C31" w:rsidRDefault="007E23DB" w:rsidP="00340099">
            <w:pPr>
              <w:jc w:val="center"/>
              <w:rPr>
                <w:color w:val="00B050"/>
                <w:sz w:val="20"/>
              </w:rPr>
            </w:pPr>
            <w:hyperlink r:id="rId99" w:history="1">
              <w:r w:rsidR="00340099" w:rsidRPr="00734C31">
                <w:rPr>
                  <w:rStyle w:val="Hyperlink"/>
                  <w:color w:val="00B050"/>
                  <w:sz w:val="20"/>
                </w:rPr>
                <w:t>089r0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3D862D3" w14:textId="05E609DB" w:rsidR="00340099" w:rsidRPr="00734C31" w:rsidRDefault="00340099" w:rsidP="00340099">
            <w:pPr>
              <w:rPr>
                <w:color w:val="00B050"/>
                <w:sz w:val="20"/>
              </w:rPr>
            </w:pPr>
            <w:r w:rsidRPr="00734C31">
              <w:rPr>
                <w:color w:val="00B050"/>
                <w:sz w:val="20"/>
              </w:rPr>
              <w:t>EHT PPE Thresholds Field Follow-up</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5403CE" w14:textId="54D81B6A" w:rsidR="00340099" w:rsidRPr="00734C31" w:rsidRDefault="00340099" w:rsidP="00340099">
            <w:pPr>
              <w:rPr>
                <w:color w:val="00B050"/>
                <w:sz w:val="20"/>
              </w:rPr>
            </w:pPr>
            <w:proofErr w:type="spellStart"/>
            <w:r w:rsidRPr="00734C31">
              <w:rPr>
                <w:color w:val="00B050"/>
                <w:sz w:val="20"/>
              </w:rPr>
              <w:t>Mengshi</w:t>
            </w:r>
            <w:proofErr w:type="spellEnd"/>
            <w:r w:rsidRPr="00734C31">
              <w:rPr>
                <w:color w:val="00B050"/>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522D6CC" w14:textId="2D6917C6" w:rsidR="00340099" w:rsidRPr="00734C31" w:rsidRDefault="00340099" w:rsidP="00340099">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497053B" w14:textId="7FBB639A" w:rsidR="00340099" w:rsidRPr="00734C31" w:rsidRDefault="00340099" w:rsidP="00340099">
            <w:pPr>
              <w:jc w:val="center"/>
              <w:rPr>
                <w:color w:val="00B050"/>
                <w:sz w:val="20"/>
              </w:rPr>
            </w:pPr>
            <w:r w:rsidRPr="00734C31">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0B0A051" w14:textId="486FA840" w:rsidR="00340099" w:rsidRPr="00734C31" w:rsidRDefault="00340099" w:rsidP="00340099">
            <w:pPr>
              <w:jc w:val="center"/>
              <w:rPr>
                <w:color w:val="00B050"/>
                <w:sz w:val="20"/>
              </w:rPr>
            </w:pPr>
            <w:r w:rsidRPr="00734C31">
              <w:rPr>
                <w:color w:val="00B050"/>
                <w:sz w:val="20"/>
              </w:rPr>
              <w:t>PHY</w:t>
            </w:r>
          </w:p>
        </w:tc>
      </w:tr>
      <w:tr w:rsidR="00340099" w:rsidRPr="00E9767A" w14:paraId="48A7329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580A81" w14:textId="50180767" w:rsidR="00340099" w:rsidRPr="00734C31" w:rsidRDefault="007E23DB" w:rsidP="00340099">
            <w:pPr>
              <w:jc w:val="center"/>
              <w:rPr>
                <w:color w:val="00B050"/>
                <w:sz w:val="20"/>
              </w:rPr>
            </w:pPr>
            <w:hyperlink r:id="rId100" w:history="1">
              <w:r w:rsidR="00340099" w:rsidRPr="00734C31">
                <w:rPr>
                  <w:rStyle w:val="Hyperlink"/>
                  <w:color w:val="00B050"/>
                  <w:sz w:val="20"/>
                </w:rPr>
                <w:t>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497D98B" w14:textId="191ACEC9" w:rsidR="00340099" w:rsidRPr="00734C31" w:rsidRDefault="00340099" w:rsidP="00340099">
            <w:pPr>
              <w:rPr>
                <w:color w:val="00B050"/>
                <w:sz w:val="20"/>
              </w:rPr>
            </w:pPr>
            <w:r w:rsidRPr="00734C31">
              <w:rPr>
                <w:color w:val="00B050"/>
                <w:sz w:val="20"/>
              </w:rPr>
              <w:t>Considerations on Capabilities and Operation Mode: MU-MIMO</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0818BCE" w14:textId="2D1BFF43" w:rsidR="00340099" w:rsidRPr="00734C31" w:rsidRDefault="00340099" w:rsidP="00340099">
            <w:pPr>
              <w:rPr>
                <w:color w:val="00B050"/>
                <w:sz w:val="20"/>
              </w:rPr>
            </w:pPr>
            <w:r w:rsidRPr="00734C31">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4DD1D4D" w14:textId="59C76BB1" w:rsidR="00340099" w:rsidRPr="00734C31" w:rsidRDefault="00340099" w:rsidP="00340099">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B9E70B" w14:textId="65293425" w:rsidR="00340099" w:rsidRPr="00734C31" w:rsidRDefault="00340099" w:rsidP="00340099">
            <w:pPr>
              <w:jc w:val="center"/>
              <w:rPr>
                <w:color w:val="00B050"/>
                <w:sz w:val="20"/>
              </w:rPr>
            </w:pPr>
            <w:r w:rsidRPr="00734C31">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3E16332" w14:textId="347F88AC" w:rsidR="00340099" w:rsidRPr="00734C31" w:rsidRDefault="00340099" w:rsidP="00340099">
            <w:pPr>
              <w:jc w:val="center"/>
              <w:rPr>
                <w:color w:val="00B050"/>
                <w:sz w:val="20"/>
              </w:rPr>
            </w:pPr>
            <w:r w:rsidRPr="00734C31">
              <w:rPr>
                <w:color w:val="00B050"/>
                <w:sz w:val="20"/>
              </w:rPr>
              <w:t>PHY</w:t>
            </w:r>
          </w:p>
        </w:tc>
      </w:tr>
      <w:tr w:rsidR="00340099" w:rsidRPr="00E9767A" w14:paraId="6AE2910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D54BEA4" w14:textId="57564483" w:rsidR="00340099" w:rsidRPr="00311BAC" w:rsidRDefault="007E23DB" w:rsidP="00340099">
            <w:pPr>
              <w:jc w:val="center"/>
              <w:rPr>
                <w:color w:val="00B050"/>
                <w:sz w:val="20"/>
              </w:rPr>
            </w:pPr>
            <w:hyperlink r:id="rId101" w:history="1">
              <w:r w:rsidR="00340099" w:rsidRPr="00311BAC">
                <w:rPr>
                  <w:rStyle w:val="Hyperlink"/>
                  <w:color w:val="00B050"/>
                  <w:sz w:val="20"/>
                </w:rPr>
                <w:t>129r0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227418" w14:textId="37839418" w:rsidR="00340099" w:rsidRPr="00311BAC" w:rsidRDefault="00340099" w:rsidP="00340099">
            <w:pPr>
              <w:rPr>
                <w:color w:val="00B050"/>
                <w:sz w:val="20"/>
              </w:rPr>
            </w:pPr>
            <w:r w:rsidRPr="00311BAC">
              <w:rPr>
                <w:color w:val="00B050"/>
                <w:sz w:val="20"/>
              </w:rPr>
              <w:t>Phase Rotation for 320 MHz Non-HT Duplicate Transmission and Pre-EHT modulated Fields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CC8060" w14:textId="4923CF06" w:rsidR="00340099" w:rsidRPr="00311BAC" w:rsidRDefault="00340099" w:rsidP="00340099">
            <w:pPr>
              <w:rPr>
                <w:color w:val="00B050"/>
                <w:sz w:val="20"/>
              </w:rPr>
            </w:pPr>
            <w:proofErr w:type="spellStart"/>
            <w:r w:rsidRPr="00311BAC">
              <w:rPr>
                <w:color w:val="00B050"/>
                <w:sz w:val="20"/>
              </w:rPr>
              <w:t>Chenchen</w:t>
            </w:r>
            <w:proofErr w:type="spellEnd"/>
            <w:r w:rsidRPr="00311BAC">
              <w:rPr>
                <w:color w:val="00B050"/>
                <w:sz w:val="20"/>
              </w:rPr>
              <w:t xml:space="preserve"> LIU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365E3E8" w14:textId="6A6FF6CB" w:rsidR="00340099" w:rsidRPr="00311BAC" w:rsidRDefault="00340099" w:rsidP="00340099">
            <w:pPr>
              <w:jc w:val="center"/>
              <w:rPr>
                <w:color w:val="00B050"/>
                <w:sz w:val="20"/>
              </w:rPr>
            </w:pPr>
            <w:r w:rsidRPr="00311BA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E4E6AA" w14:textId="57B0A940" w:rsidR="00340099" w:rsidRPr="00311BAC" w:rsidRDefault="00340099" w:rsidP="00340099">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671E81D" w14:textId="2F166D52" w:rsidR="00340099" w:rsidRPr="00311BAC" w:rsidRDefault="00340099" w:rsidP="00340099">
            <w:pPr>
              <w:jc w:val="center"/>
              <w:rPr>
                <w:color w:val="00B050"/>
                <w:sz w:val="20"/>
              </w:rPr>
            </w:pPr>
            <w:r w:rsidRPr="00311BAC">
              <w:rPr>
                <w:color w:val="00B050"/>
                <w:sz w:val="20"/>
              </w:rPr>
              <w:t>PHY</w:t>
            </w:r>
          </w:p>
        </w:tc>
      </w:tr>
      <w:tr w:rsidR="00340099" w:rsidRPr="00E9767A" w14:paraId="460A641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3E90ED" w14:textId="15F9270B" w:rsidR="00340099" w:rsidRPr="00311BAC" w:rsidRDefault="007E23DB" w:rsidP="00340099">
            <w:pPr>
              <w:jc w:val="center"/>
              <w:rPr>
                <w:color w:val="00B050"/>
                <w:sz w:val="20"/>
              </w:rPr>
            </w:pPr>
            <w:hyperlink r:id="rId102" w:history="1">
              <w:r w:rsidR="00340099" w:rsidRPr="00311BAC">
                <w:rPr>
                  <w:rStyle w:val="Hyperlink"/>
                  <w:color w:val="00B050"/>
                  <w:sz w:val="20"/>
                </w:rPr>
                <w:t>130r0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4AC756" w14:textId="540D9487" w:rsidR="00340099" w:rsidRPr="00311BAC" w:rsidRDefault="00340099" w:rsidP="00340099">
            <w:pPr>
              <w:rPr>
                <w:color w:val="00B050"/>
                <w:sz w:val="20"/>
              </w:rPr>
            </w:pPr>
            <w:r w:rsidRPr="00311BAC">
              <w:rPr>
                <w:color w:val="00B050"/>
                <w:sz w:val="20"/>
              </w:rPr>
              <w:t>PAPR Comparison for Two 320MHz Phase Rotation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CE162B" w14:textId="7CE17179" w:rsidR="00340099" w:rsidRPr="00311BAC" w:rsidRDefault="00340099" w:rsidP="00340099">
            <w:pPr>
              <w:rPr>
                <w:color w:val="00B050"/>
                <w:sz w:val="20"/>
              </w:rPr>
            </w:pPr>
            <w:r w:rsidRPr="00311BAC">
              <w:rPr>
                <w:color w:val="00B050"/>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FC9C7AD" w14:textId="781AA24E" w:rsidR="00340099" w:rsidRPr="00311BAC" w:rsidRDefault="00340099" w:rsidP="00340099">
            <w:pPr>
              <w:jc w:val="center"/>
              <w:rPr>
                <w:color w:val="00B050"/>
                <w:sz w:val="20"/>
              </w:rPr>
            </w:pPr>
            <w:r w:rsidRPr="00311BAC">
              <w:rPr>
                <w:color w:val="00B050"/>
                <w:sz w:val="20"/>
              </w:rPr>
              <w:t>Presented</w:t>
            </w:r>
          </w:p>
          <w:p w14:paraId="6E3546FC" w14:textId="6AFE015A" w:rsidR="00340099" w:rsidRPr="00311BAC" w:rsidRDefault="00340099" w:rsidP="00340099">
            <w:pPr>
              <w:tabs>
                <w:tab w:val="left" w:pos="490"/>
              </w:tabs>
              <w:rPr>
                <w:color w:val="00B050"/>
                <w:sz w:val="20"/>
              </w:rPr>
            </w:pPr>
            <w:r w:rsidRPr="00311BAC">
              <w:rPr>
                <w:color w:val="00B050"/>
                <w:sz w:val="20"/>
              </w:rPr>
              <w:tab/>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CF129CF" w14:textId="75910F31" w:rsidR="00340099" w:rsidRPr="00311BAC" w:rsidRDefault="00340099" w:rsidP="00340099">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ADDB235" w14:textId="4829E828" w:rsidR="00340099" w:rsidRPr="00311BAC" w:rsidRDefault="00340099" w:rsidP="00340099">
            <w:pPr>
              <w:jc w:val="center"/>
              <w:rPr>
                <w:color w:val="00B050"/>
                <w:sz w:val="20"/>
              </w:rPr>
            </w:pPr>
            <w:r w:rsidRPr="00311BAC">
              <w:rPr>
                <w:color w:val="00B050"/>
                <w:sz w:val="20"/>
              </w:rPr>
              <w:t>PHY</w:t>
            </w:r>
          </w:p>
        </w:tc>
      </w:tr>
      <w:tr w:rsidR="00340099" w:rsidRPr="00E9767A" w14:paraId="5E6F63CD"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CE4B02B" w14:textId="558AE2BB" w:rsidR="00340099" w:rsidRPr="00837DE8" w:rsidRDefault="007E23DB" w:rsidP="00340099">
            <w:pPr>
              <w:jc w:val="center"/>
              <w:rPr>
                <w:color w:val="00B050"/>
                <w:sz w:val="20"/>
              </w:rPr>
            </w:pPr>
            <w:hyperlink r:id="rId103" w:history="1">
              <w:r w:rsidR="00340099" w:rsidRPr="00837DE8">
                <w:rPr>
                  <w:rStyle w:val="Hyperlink"/>
                  <w:color w:val="00B050"/>
                  <w:sz w:val="20"/>
                </w:rPr>
                <w:t>093r2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C473312" w14:textId="577692B0" w:rsidR="00340099" w:rsidRPr="00837DE8" w:rsidRDefault="00340099" w:rsidP="00340099">
            <w:pPr>
              <w:rPr>
                <w:color w:val="00B050"/>
                <w:sz w:val="20"/>
              </w:rPr>
            </w:pPr>
            <w:r w:rsidRPr="00837DE8">
              <w:rPr>
                <w:color w:val="00B050"/>
                <w:sz w:val="20"/>
              </w:rPr>
              <w:t>Reducing USIG PAPR via Disregard Bit Value</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27EFE06" w14:textId="79B168D5" w:rsidR="00340099" w:rsidRPr="00837DE8" w:rsidRDefault="00340099" w:rsidP="00340099">
            <w:pPr>
              <w:rPr>
                <w:color w:val="00B050"/>
                <w:sz w:val="20"/>
              </w:rPr>
            </w:pPr>
            <w:r w:rsidRPr="00837DE8">
              <w:rPr>
                <w:color w:val="00B050"/>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CE406C5" w14:textId="716F4609" w:rsidR="00340099" w:rsidRPr="00837DE8" w:rsidRDefault="00340099" w:rsidP="00340099">
            <w:pPr>
              <w:jc w:val="center"/>
              <w:rPr>
                <w:color w:val="00B050"/>
                <w:sz w:val="20"/>
              </w:rPr>
            </w:pPr>
            <w:r w:rsidRPr="00837DE8">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2E47E31" w14:textId="579C75E0" w:rsidR="00340099" w:rsidRPr="00837DE8" w:rsidRDefault="00340099" w:rsidP="00340099">
            <w:pPr>
              <w:jc w:val="center"/>
              <w:rPr>
                <w:color w:val="00B050"/>
                <w:sz w:val="20"/>
              </w:rPr>
            </w:pPr>
            <w:r w:rsidRPr="00837DE8">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42CA1AB5" w14:textId="67D6A370" w:rsidR="00340099" w:rsidRPr="00837DE8" w:rsidRDefault="00340099" w:rsidP="00340099">
            <w:pPr>
              <w:jc w:val="center"/>
              <w:rPr>
                <w:color w:val="00B050"/>
                <w:sz w:val="20"/>
              </w:rPr>
            </w:pPr>
            <w:r w:rsidRPr="00837DE8">
              <w:rPr>
                <w:color w:val="00B050"/>
                <w:sz w:val="20"/>
              </w:rPr>
              <w:t>PHY</w:t>
            </w:r>
          </w:p>
        </w:tc>
      </w:tr>
      <w:tr w:rsidR="00340099" w:rsidRPr="00E9767A" w14:paraId="4126C1BC"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FA0EC6" w14:textId="4C28FCFE" w:rsidR="00340099" w:rsidRPr="0072423D" w:rsidRDefault="007E23DB" w:rsidP="00340099">
            <w:pPr>
              <w:jc w:val="center"/>
              <w:rPr>
                <w:color w:val="00B050"/>
                <w:sz w:val="20"/>
              </w:rPr>
            </w:pPr>
            <w:hyperlink r:id="rId104" w:history="1">
              <w:r w:rsidR="00340099" w:rsidRPr="0072423D">
                <w:rPr>
                  <w:rStyle w:val="Hyperlink"/>
                  <w:color w:val="00B050"/>
                  <w:sz w:val="20"/>
                </w:rPr>
                <w:t>191r0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15806B" w14:textId="058CCC3A" w:rsidR="00340099" w:rsidRPr="0072423D" w:rsidRDefault="00340099" w:rsidP="00340099">
            <w:pPr>
              <w:rPr>
                <w:color w:val="00B050"/>
                <w:sz w:val="20"/>
              </w:rPr>
            </w:pPr>
            <w:r w:rsidRPr="0072423D">
              <w:rPr>
                <w:color w:val="00B050"/>
                <w:sz w:val="20"/>
              </w:rPr>
              <w:t>Supported bands for MCS14</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6EC7572" w14:textId="469410E6" w:rsidR="00340099" w:rsidRPr="0072423D" w:rsidRDefault="00340099" w:rsidP="00340099">
            <w:pPr>
              <w:rPr>
                <w:color w:val="00B050"/>
                <w:sz w:val="20"/>
              </w:rPr>
            </w:pPr>
            <w:r w:rsidRPr="0072423D">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625188" w14:textId="7D86585B" w:rsidR="00340099" w:rsidRPr="0072423D" w:rsidRDefault="00340099" w:rsidP="00340099">
            <w:pPr>
              <w:jc w:val="center"/>
              <w:rPr>
                <w:color w:val="00B050"/>
                <w:sz w:val="20"/>
              </w:rPr>
            </w:pPr>
            <w:r w:rsidRPr="0072423D">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DEB44F" w14:textId="0C1191C0" w:rsidR="00340099" w:rsidRPr="0072423D" w:rsidRDefault="00340099" w:rsidP="00340099">
            <w:pPr>
              <w:jc w:val="center"/>
              <w:rPr>
                <w:color w:val="00B050"/>
                <w:sz w:val="20"/>
              </w:rPr>
            </w:pPr>
            <w:r w:rsidRPr="0072423D">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0B815BD" w14:textId="3A492323" w:rsidR="00340099" w:rsidRPr="0072423D" w:rsidRDefault="00340099" w:rsidP="00340099">
            <w:pPr>
              <w:jc w:val="center"/>
              <w:rPr>
                <w:color w:val="00B050"/>
                <w:sz w:val="20"/>
              </w:rPr>
            </w:pPr>
            <w:r w:rsidRPr="0072423D">
              <w:rPr>
                <w:color w:val="00B050"/>
                <w:sz w:val="20"/>
              </w:rPr>
              <w:t>PHY</w:t>
            </w:r>
          </w:p>
        </w:tc>
      </w:tr>
      <w:tr w:rsidR="00340099" w:rsidRPr="00E9767A" w14:paraId="181BF3A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953B4F7" w14:textId="25FE7768" w:rsidR="00340099" w:rsidRPr="005612A6" w:rsidRDefault="007E23DB" w:rsidP="00340099">
            <w:pPr>
              <w:jc w:val="center"/>
              <w:rPr>
                <w:color w:val="00B050"/>
                <w:sz w:val="20"/>
              </w:rPr>
            </w:pPr>
            <w:hyperlink r:id="rId105" w:history="1">
              <w:r w:rsidR="00340099" w:rsidRPr="005612A6">
                <w:rPr>
                  <w:rStyle w:val="Hyperlink"/>
                  <w:color w:val="00B050"/>
                  <w:sz w:val="20"/>
                </w:rPr>
                <w:t>208r1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B52245A" w14:textId="7DB3A932" w:rsidR="00340099" w:rsidRPr="005612A6" w:rsidRDefault="00340099" w:rsidP="00340099">
            <w:pPr>
              <w:rPr>
                <w:color w:val="00B050"/>
                <w:sz w:val="20"/>
              </w:rPr>
            </w:pPr>
            <w:r w:rsidRPr="005612A6">
              <w:rPr>
                <w:color w:val="00B050"/>
                <w:sz w:val="20"/>
              </w:rPr>
              <w:t>Simplified EHT PPE Thresholds Field</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9494225" w14:textId="5915AACA" w:rsidR="00340099" w:rsidRPr="005612A6" w:rsidRDefault="00340099" w:rsidP="00340099">
            <w:pPr>
              <w:rPr>
                <w:color w:val="00B050"/>
                <w:sz w:val="20"/>
              </w:rPr>
            </w:pPr>
            <w:proofErr w:type="spellStart"/>
            <w:r w:rsidRPr="005612A6">
              <w:rPr>
                <w:color w:val="00B050"/>
                <w:sz w:val="20"/>
              </w:rPr>
              <w:t>Mengshi</w:t>
            </w:r>
            <w:proofErr w:type="spellEnd"/>
            <w:r w:rsidRPr="005612A6">
              <w:rPr>
                <w:color w:val="00B050"/>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A7B8126" w14:textId="6833B500" w:rsidR="00340099" w:rsidRPr="005612A6" w:rsidRDefault="005612A6" w:rsidP="00340099">
            <w:pPr>
              <w:jc w:val="center"/>
              <w:rPr>
                <w:color w:val="00B050"/>
                <w:sz w:val="20"/>
              </w:rPr>
            </w:pPr>
            <w:r w:rsidRPr="005612A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F166460" w14:textId="1B53489B" w:rsidR="00340099" w:rsidRPr="005612A6" w:rsidRDefault="00340099" w:rsidP="00340099">
            <w:pPr>
              <w:jc w:val="center"/>
              <w:rPr>
                <w:color w:val="00B050"/>
                <w:sz w:val="20"/>
              </w:rPr>
            </w:pPr>
            <w:r w:rsidRPr="005612A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9157AFD" w14:textId="651510C3" w:rsidR="00340099" w:rsidRPr="005612A6" w:rsidRDefault="00340099" w:rsidP="00340099">
            <w:pPr>
              <w:jc w:val="center"/>
              <w:rPr>
                <w:color w:val="00B050"/>
                <w:sz w:val="20"/>
              </w:rPr>
            </w:pPr>
            <w:r w:rsidRPr="005612A6">
              <w:rPr>
                <w:color w:val="00B050"/>
                <w:sz w:val="20"/>
              </w:rPr>
              <w:t>PHY</w:t>
            </w:r>
          </w:p>
        </w:tc>
      </w:tr>
      <w:tr w:rsidR="00340099" w:rsidRPr="00E9767A" w14:paraId="6F8F74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5DBEF6A" w14:textId="217D7429" w:rsidR="00340099" w:rsidRPr="005612A6" w:rsidRDefault="007E23DB" w:rsidP="00340099">
            <w:pPr>
              <w:jc w:val="center"/>
              <w:rPr>
                <w:color w:val="00B050"/>
                <w:sz w:val="20"/>
              </w:rPr>
            </w:pPr>
            <w:hyperlink r:id="rId106" w:history="1">
              <w:r w:rsidR="00340099" w:rsidRPr="005612A6">
                <w:rPr>
                  <w:rStyle w:val="Hyperlink"/>
                  <w:color w:val="00B050"/>
                  <w:sz w:val="20"/>
                </w:rPr>
                <w:t>225r0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7C9A10" w14:textId="659AF1B0" w:rsidR="00340099" w:rsidRPr="005612A6" w:rsidRDefault="00340099" w:rsidP="00340099">
            <w:pPr>
              <w:rPr>
                <w:color w:val="00B050"/>
                <w:sz w:val="20"/>
              </w:rPr>
            </w:pPr>
            <w:r w:rsidRPr="005612A6">
              <w:rPr>
                <w:color w:val="00B050"/>
                <w:sz w:val="20"/>
              </w:rPr>
              <w:t>EHT PPET Capability Design</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42F2882" w14:textId="1810388B" w:rsidR="00340099" w:rsidRPr="005612A6" w:rsidRDefault="00340099" w:rsidP="00340099">
            <w:pPr>
              <w:rPr>
                <w:color w:val="00B050"/>
                <w:sz w:val="20"/>
              </w:rPr>
            </w:pPr>
            <w:r w:rsidRPr="005612A6">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031F51F" w14:textId="09CAFFD4" w:rsidR="00340099" w:rsidRPr="005612A6" w:rsidRDefault="005612A6" w:rsidP="00340099">
            <w:pPr>
              <w:jc w:val="center"/>
              <w:rPr>
                <w:color w:val="00B050"/>
                <w:sz w:val="20"/>
              </w:rPr>
            </w:pPr>
            <w:r w:rsidRPr="005612A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955D56" w14:textId="0E38D08E" w:rsidR="00340099" w:rsidRPr="005612A6" w:rsidRDefault="00340099" w:rsidP="00340099">
            <w:pPr>
              <w:jc w:val="center"/>
              <w:rPr>
                <w:color w:val="00B050"/>
                <w:sz w:val="20"/>
              </w:rPr>
            </w:pPr>
            <w:r w:rsidRPr="005612A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82A7320" w14:textId="34A5958D" w:rsidR="00340099" w:rsidRPr="005612A6" w:rsidRDefault="00340099" w:rsidP="00340099">
            <w:pPr>
              <w:jc w:val="center"/>
              <w:rPr>
                <w:color w:val="00B050"/>
                <w:sz w:val="20"/>
              </w:rPr>
            </w:pPr>
            <w:r w:rsidRPr="005612A6">
              <w:rPr>
                <w:color w:val="00B050"/>
                <w:sz w:val="20"/>
              </w:rPr>
              <w:t>PHY</w:t>
            </w:r>
          </w:p>
        </w:tc>
      </w:tr>
      <w:tr w:rsidR="00340099" w:rsidRPr="00E9767A" w14:paraId="4AAE55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588008" w14:textId="792E94F2" w:rsidR="00340099" w:rsidRPr="001713E2" w:rsidRDefault="007E23DB" w:rsidP="00340099">
            <w:pPr>
              <w:jc w:val="center"/>
              <w:rPr>
                <w:color w:val="00B050"/>
                <w:sz w:val="20"/>
              </w:rPr>
            </w:pPr>
            <w:hyperlink r:id="rId107" w:history="1">
              <w:r w:rsidR="00340099" w:rsidRPr="001713E2">
                <w:rPr>
                  <w:rStyle w:val="Hyperlink"/>
                  <w:color w:val="00B050"/>
                  <w:sz w:val="20"/>
                </w:rPr>
                <w:t>241r</w:t>
              </w:r>
              <w:r w:rsidR="00395E50" w:rsidRPr="001713E2">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93488BE" w14:textId="109A67B2" w:rsidR="00340099" w:rsidRPr="001713E2" w:rsidRDefault="00340099" w:rsidP="00340099">
            <w:pPr>
              <w:rPr>
                <w:color w:val="00B050"/>
                <w:sz w:val="20"/>
              </w:rPr>
            </w:pPr>
            <w:r w:rsidRPr="001713E2">
              <w:rPr>
                <w:color w:val="00B050"/>
                <w:sz w:val="20"/>
              </w:rPr>
              <w:t>HE and EHT PHY Capability Dependencies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6E83FA" w14:textId="17AF48F4" w:rsidR="00340099" w:rsidRPr="001713E2" w:rsidRDefault="00340099" w:rsidP="00340099">
            <w:pPr>
              <w:rPr>
                <w:color w:val="00B050"/>
                <w:sz w:val="20"/>
              </w:rPr>
            </w:pPr>
            <w:r w:rsidRPr="001713E2">
              <w:rPr>
                <w:color w:val="00B050"/>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DC9F0B1" w14:textId="2640AAE9" w:rsidR="00340099" w:rsidRPr="001713E2" w:rsidRDefault="001713E2" w:rsidP="00340099">
            <w:pPr>
              <w:jc w:val="center"/>
              <w:rPr>
                <w:color w:val="00B050"/>
                <w:sz w:val="20"/>
              </w:rPr>
            </w:pPr>
            <w:r w:rsidRPr="001713E2">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237073" w14:textId="47051237" w:rsidR="00340099" w:rsidRPr="001713E2" w:rsidRDefault="00340099" w:rsidP="00340099">
            <w:pPr>
              <w:jc w:val="center"/>
              <w:rPr>
                <w:color w:val="00B050"/>
                <w:sz w:val="20"/>
              </w:rPr>
            </w:pPr>
            <w:r w:rsidRPr="001713E2">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459D9D74" w14:textId="560DAF2F" w:rsidR="00340099" w:rsidRPr="001713E2" w:rsidRDefault="00340099" w:rsidP="00340099">
            <w:pPr>
              <w:jc w:val="center"/>
              <w:rPr>
                <w:color w:val="00B050"/>
                <w:sz w:val="20"/>
              </w:rPr>
            </w:pPr>
            <w:r w:rsidRPr="001713E2">
              <w:rPr>
                <w:color w:val="00B050"/>
                <w:sz w:val="20"/>
              </w:rPr>
              <w:t>PHY</w:t>
            </w:r>
          </w:p>
        </w:tc>
      </w:tr>
      <w:tr w:rsidR="00340099"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340099" w:rsidRPr="00392D4C" w:rsidRDefault="00340099" w:rsidP="00340099">
            <w:pPr>
              <w:jc w:val="center"/>
              <w:rPr>
                <w:rFonts w:eastAsia="MS Gothic"/>
                <w:color w:val="000000"/>
                <w:kern w:val="24"/>
                <w:sz w:val="20"/>
              </w:rPr>
            </w:pPr>
            <w:r>
              <w:rPr>
                <w:rFonts w:eastAsia="MS Gothic"/>
                <w:color w:val="000000" w:themeColor="dark1"/>
                <w:kern w:val="24"/>
                <w:sz w:val="20"/>
              </w:rPr>
              <w:t>End of PHY Queue</w:t>
            </w:r>
          </w:p>
        </w:tc>
      </w:tr>
      <w:tr w:rsidR="00340099" w:rsidRPr="00392D4C" w14:paraId="7D13A8CB" w14:textId="77777777" w:rsidTr="0069631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3F6E07" w14:textId="77777777" w:rsidR="00340099" w:rsidRPr="00696318" w:rsidRDefault="00340099" w:rsidP="00340099">
            <w:pPr>
              <w:rPr>
                <w:color w:val="FF0000"/>
                <w:sz w:val="20"/>
              </w:rPr>
            </w:pPr>
            <w:r w:rsidRPr="00696318">
              <w:rPr>
                <w:color w:val="FF0000"/>
                <w:sz w:val="20"/>
              </w:rPr>
              <w:t>NOTE—Submissions deleted from the MAC queue as per announcement during the Joint Conf Call of February 18</w:t>
            </w:r>
            <w:r w:rsidRPr="00696318">
              <w:rPr>
                <w:color w:val="FF0000"/>
                <w:sz w:val="20"/>
                <w:vertAlign w:val="superscript"/>
              </w:rPr>
              <w:t>th</w:t>
            </w:r>
            <w:r w:rsidRPr="00696318">
              <w:rPr>
                <w:color w:val="FF0000"/>
                <w:sz w:val="20"/>
              </w:rPr>
              <w:t xml:space="preserve"> :</w:t>
            </w:r>
          </w:p>
          <w:p w14:paraId="7A6CED2A" w14:textId="77777777" w:rsidR="00340099" w:rsidRPr="00696318" w:rsidRDefault="00340099" w:rsidP="00340099">
            <w:pPr>
              <w:pStyle w:val="ListParagraph"/>
              <w:numPr>
                <w:ilvl w:val="0"/>
                <w:numId w:val="19"/>
              </w:numPr>
              <w:rPr>
                <w:color w:val="FF0000"/>
                <w:sz w:val="20"/>
              </w:rPr>
            </w:pPr>
            <w:r w:rsidRPr="00696318">
              <w:rPr>
                <w:color w:val="FF0000"/>
                <w:sz w:val="20"/>
              </w:rPr>
              <w:t>Delete all submissions that are deferred</w:t>
            </w:r>
          </w:p>
          <w:p w14:paraId="3FD35061" w14:textId="77777777" w:rsidR="00340099" w:rsidRPr="00696318" w:rsidRDefault="00340099" w:rsidP="00340099">
            <w:pPr>
              <w:pStyle w:val="ListParagraph"/>
              <w:numPr>
                <w:ilvl w:val="1"/>
                <w:numId w:val="19"/>
              </w:numPr>
              <w:rPr>
                <w:color w:val="FF0000"/>
                <w:sz w:val="20"/>
              </w:rPr>
            </w:pPr>
            <w:r w:rsidRPr="00696318">
              <w:rPr>
                <w:color w:val="FF0000"/>
                <w:sz w:val="20"/>
              </w:rPr>
              <w:t>Work as part of the PDT/CR process</w:t>
            </w:r>
          </w:p>
          <w:p w14:paraId="28BF7746" w14:textId="77777777" w:rsidR="00340099" w:rsidRPr="00696318" w:rsidRDefault="00340099" w:rsidP="00340099">
            <w:pPr>
              <w:pStyle w:val="ListParagraph"/>
              <w:numPr>
                <w:ilvl w:val="2"/>
                <w:numId w:val="19"/>
              </w:numPr>
              <w:rPr>
                <w:color w:val="FF0000"/>
                <w:sz w:val="20"/>
              </w:rPr>
            </w:pPr>
            <w:r w:rsidRPr="00696318">
              <w:rPr>
                <w:color w:val="FF0000"/>
                <w:sz w:val="20"/>
              </w:rPr>
              <w:t xml:space="preserve">Synch up with POCs/TTTs/add as volunteer as </w:t>
            </w:r>
            <w:proofErr w:type="spellStart"/>
            <w:r w:rsidRPr="00696318">
              <w:rPr>
                <w:color w:val="FF0000"/>
                <w:sz w:val="20"/>
              </w:rPr>
              <w:t>neccessary</w:t>
            </w:r>
            <w:proofErr w:type="spellEnd"/>
            <w:r w:rsidRPr="00696318">
              <w:rPr>
                <w:color w:val="FF0000"/>
                <w:sz w:val="20"/>
              </w:rPr>
              <w:t>.</w:t>
            </w:r>
          </w:p>
          <w:p w14:paraId="544F90B2" w14:textId="77777777" w:rsidR="00340099" w:rsidRPr="00696318" w:rsidRDefault="00340099" w:rsidP="00340099">
            <w:pPr>
              <w:pStyle w:val="ListParagraph"/>
              <w:numPr>
                <w:ilvl w:val="0"/>
                <w:numId w:val="19"/>
              </w:numPr>
              <w:rPr>
                <w:color w:val="FF0000"/>
                <w:sz w:val="20"/>
              </w:rPr>
            </w:pPr>
            <w:r w:rsidRPr="00696318">
              <w:rPr>
                <w:color w:val="FF0000"/>
                <w:sz w:val="20"/>
              </w:rPr>
              <w:t>Delete all submissions that are pending</w:t>
            </w:r>
          </w:p>
          <w:p w14:paraId="0B6ED575" w14:textId="77777777" w:rsidR="00340099" w:rsidRPr="00696318" w:rsidRDefault="00340099" w:rsidP="00340099">
            <w:pPr>
              <w:pStyle w:val="ListParagraph"/>
              <w:numPr>
                <w:ilvl w:val="1"/>
                <w:numId w:val="19"/>
              </w:numPr>
              <w:rPr>
                <w:color w:val="FF0000"/>
                <w:sz w:val="20"/>
              </w:rPr>
            </w:pPr>
            <w:r w:rsidRPr="00696318">
              <w:rPr>
                <w:color w:val="FF0000"/>
                <w:sz w:val="20"/>
              </w:rPr>
              <w:t>Work as part of the PDT/CR process</w:t>
            </w:r>
          </w:p>
          <w:p w14:paraId="35FFA659" w14:textId="77777777" w:rsidR="00340099" w:rsidRPr="00696318" w:rsidRDefault="00340099" w:rsidP="00340099">
            <w:pPr>
              <w:pStyle w:val="ListParagraph"/>
              <w:numPr>
                <w:ilvl w:val="1"/>
                <w:numId w:val="19"/>
              </w:numPr>
              <w:rPr>
                <w:color w:val="FF0000"/>
                <w:sz w:val="20"/>
              </w:rPr>
            </w:pPr>
            <w:r w:rsidRPr="00696318">
              <w:rPr>
                <w:color w:val="FF0000"/>
                <w:sz w:val="20"/>
              </w:rPr>
              <w:t>Synch up with POC/TTTs/add as volunteer as necessary</w:t>
            </w:r>
          </w:p>
          <w:p w14:paraId="2B9D6AB1" w14:textId="77777777" w:rsidR="00340099" w:rsidRPr="00696318" w:rsidRDefault="00340099" w:rsidP="00340099">
            <w:pPr>
              <w:pStyle w:val="ListParagraph"/>
              <w:numPr>
                <w:ilvl w:val="0"/>
                <w:numId w:val="19"/>
              </w:numPr>
              <w:rPr>
                <w:color w:val="FF0000"/>
                <w:sz w:val="20"/>
              </w:rPr>
            </w:pPr>
            <w:r w:rsidRPr="00696318">
              <w:rPr>
                <w:color w:val="FF0000"/>
                <w:sz w:val="20"/>
              </w:rPr>
              <w:t>If submission is suitable for independent consideration (e.g., can’t be discussed as part of PDT or CR process, etc.):</w:t>
            </w:r>
          </w:p>
          <w:p w14:paraId="79B9C97A" w14:textId="77777777" w:rsidR="00340099" w:rsidRDefault="00340099" w:rsidP="00340099">
            <w:pPr>
              <w:pStyle w:val="ListParagraph"/>
              <w:numPr>
                <w:ilvl w:val="1"/>
                <w:numId w:val="19"/>
              </w:numPr>
              <w:rPr>
                <w:color w:val="FF0000"/>
                <w:sz w:val="20"/>
              </w:rPr>
            </w:pPr>
            <w:r w:rsidRPr="00696318">
              <w:rPr>
                <w:color w:val="FF0000"/>
                <w:sz w:val="20"/>
              </w:rPr>
              <w:t>Author to send an explicit request to the TGbe chair to keep the submission in the current location.</w:t>
            </w:r>
          </w:p>
          <w:p w14:paraId="246CCD7B" w14:textId="1F825E0D" w:rsidR="00340099" w:rsidRPr="00696318" w:rsidRDefault="00340099" w:rsidP="00340099">
            <w:pPr>
              <w:pStyle w:val="ListParagraph"/>
              <w:numPr>
                <w:ilvl w:val="1"/>
                <w:numId w:val="19"/>
              </w:numPr>
              <w:rPr>
                <w:color w:val="FF0000"/>
                <w:sz w:val="20"/>
              </w:rPr>
            </w:pPr>
            <w:r w:rsidRPr="00696318">
              <w:rPr>
                <w:color w:val="FF0000"/>
                <w:sz w:val="20"/>
              </w:rPr>
              <w:t>Note that PDT/CR processing will have highest priority</w:t>
            </w:r>
            <w:r>
              <w:rPr>
                <w:color w:val="FF0000"/>
                <w:sz w:val="20"/>
              </w:rPr>
              <w:t>.</w:t>
            </w:r>
          </w:p>
        </w:tc>
      </w:tr>
    </w:tbl>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37C19DE2" w:rsidR="00400CE8" w:rsidRPr="00427689" w:rsidRDefault="007D76E5" w:rsidP="00400CE8">
      <w:pPr>
        <w:pStyle w:val="ListParagraph"/>
        <w:numPr>
          <w:ilvl w:val="0"/>
          <w:numId w:val="7"/>
        </w:numPr>
        <w:rPr>
          <w:color w:val="00B050"/>
        </w:rPr>
      </w:pPr>
      <w:r w:rsidRPr="00427689">
        <w:rPr>
          <w:b/>
          <w:bCs/>
          <w:color w:val="00B050"/>
        </w:rPr>
        <w:t>Determined on the Fly</w:t>
      </w:r>
      <w:r w:rsidR="00400CE8" w:rsidRPr="00427689">
        <w:rPr>
          <w:b/>
          <w:bCs/>
          <w:color w:val="00B050"/>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6AEAC27E" w:rsidR="00605535" w:rsidRPr="00AA371E" w:rsidRDefault="000D4049" w:rsidP="00427689">
      <w:pPr>
        <w:pStyle w:val="ListParagraph"/>
        <w:numPr>
          <w:ilvl w:val="0"/>
          <w:numId w:val="7"/>
        </w:numPr>
      </w:pPr>
      <w:r w:rsidRPr="00AA371E">
        <w:t>ML-Mgmt. (</w:t>
      </w:r>
      <w:r w:rsidR="00FA51DA">
        <w:rPr>
          <w:b/>
          <w:bCs/>
        </w:rPr>
        <w:t>0</w:t>
      </w:r>
      <w:r w:rsidR="00EB53CF">
        <w:rPr>
          <w:b/>
          <w:bCs/>
        </w:rPr>
        <w:t>+</w:t>
      </w:r>
      <w:r w:rsidR="00EB53CF" w:rsidRPr="00EB53CF">
        <w:rPr>
          <w:b/>
          <w:bCs/>
          <w:highlight w:val="yellow"/>
        </w:rPr>
        <w:t>1</w:t>
      </w:r>
      <w:r w:rsidRPr="00AA371E">
        <w:t>), ML-Constrained ops, (</w:t>
      </w:r>
      <w:r w:rsidR="00F8224D" w:rsidRPr="00F8224D">
        <w:rPr>
          <w:b/>
          <w:bCs/>
          <w:highlight w:val="yellow"/>
        </w:rPr>
        <w:t>2</w:t>
      </w:r>
      <w:r w:rsidRPr="00AA371E">
        <w:t>), ML-Operation (</w:t>
      </w:r>
      <w:r w:rsidR="00261638" w:rsidRPr="00FA433F">
        <w:rPr>
          <w:b/>
          <w:bCs/>
        </w:rPr>
        <w:t>2</w:t>
      </w:r>
      <w:r w:rsidRPr="00AA371E">
        <w:t>), Low</w:t>
      </w:r>
      <w:r>
        <w:t>-</w:t>
      </w:r>
      <w:r w:rsidRPr="00AA371E">
        <w:t>Latency (</w:t>
      </w:r>
      <w:r w:rsidR="0096555C" w:rsidRPr="00FA433F">
        <w:rPr>
          <w:b/>
          <w:bCs/>
        </w:rPr>
        <w:t>7+</w:t>
      </w:r>
      <w:r w:rsidR="0096555C" w:rsidRPr="00FA433F">
        <w:rPr>
          <w:b/>
          <w:bCs/>
          <w:highlight w:val="yellow"/>
        </w:rPr>
        <w:t>1</w:t>
      </w:r>
      <w:r w:rsidRPr="00AA371E">
        <w:t>), ML-Block Ack (</w:t>
      </w:r>
      <w:r>
        <w:rPr>
          <w:b/>
          <w:bCs/>
        </w:rPr>
        <w:t>0</w:t>
      </w:r>
      <w:r w:rsidRPr="00AA371E">
        <w:t>), ML-Architecture (</w:t>
      </w:r>
      <w:r w:rsidR="00FA433F" w:rsidRPr="00FA433F">
        <w:rPr>
          <w:b/>
          <w:bCs/>
        </w:rPr>
        <w:t>0</w:t>
      </w:r>
      <w:r w:rsidRPr="00AA371E">
        <w:t>), ML-Med Access (</w:t>
      </w:r>
      <w:r w:rsidR="00FA433F" w:rsidRPr="00FA433F">
        <w:rPr>
          <w:b/>
          <w:bCs/>
        </w:rPr>
        <w:t>0</w:t>
      </w:r>
      <w:r w:rsidRPr="00AA371E">
        <w:t>), MAC-Medium Access (</w:t>
      </w:r>
      <w:r>
        <w:rPr>
          <w:b/>
          <w:bCs/>
        </w:rPr>
        <w:t>0</w:t>
      </w:r>
      <w:r w:rsidRPr="00AA371E">
        <w:t>)</w:t>
      </w:r>
      <w:r>
        <w:t xml:space="preserve">, </w:t>
      </w:r>
      <w:r w:rsidRPr="00AA371E">
        <w:t xml:space="preserve">MAC-Block Ack </w:t>
      </w:r>
      <w:r w:rsidRPr="00E73E8A">
        <w:rPr>
          <w:color w:val="000000" w:themeColor="text1"/>
        </w:rPr>
        <w:t>(</w:t>
      </w:r>
      <w:r w:rsidR="0096555C" w:rsidRPr="00FA433F">
        <w:rPr>
          <w:b/>
          <w:bCs/>
          <w:color w:val="000000" w:themeColor="text1"/>
        </w:rPr>
        <w:t>1</w:t>
      </w:r>
      <w:r w:rsidRPr="00AA371E">
        <w:t>)</w:t>
      </w:r>
      <w:r>
        <w:t xml:space="preserve">, </w:t>
      </w:r>
      <w:r w:rsidRPr="00AA371E">
        <w:t xml:space="preserve">MAC-Protection </w:t>
      </w:r>
      <w:r w:rsidRPr="00E73E8A">
        <w:rPr>
          <w:color w:val="000000" w:themeColor="text1"/>
        </w:rPr>
        <w:t>(</w:t>
      </w:r>
      <w:r w:rsidR="00261638" w:rsidRPr="00FA433F">
        <w:rPr>
          <w:b/>
          <w:bCs/>
          <w:color w:val="000000" w:themeColor="text1"/>
        </w:rPr>
        <w:t>1</w:t>
      </w:r>
      <w:r w:rsidRPr="00E73E8A">
        <w:rPr>
          <w:color w:val="000000" w:themeColor="text1"/>
        </w:rPr>
        <w:t>)</w:t>
      </w:r>
      <w:r w:rsidR="00864FF0">
        <w:rPr>
          <w:color w:val="000000" w:themeColor="text1"/>
        </w:rPr>
        <w:t>,</w:t>
      </w:r>
      <w:r w:rsidR="00864FF0" w:rsidRPr="00864FF0">
        <w:t xml:space="preserve"> </w:t>
      </w:r>
      <w:r w:rsidR="00864FF0" w:rsidRPr="00AA371E">
        <w:t>ML-General (</w:t>
      </w:r>
      <w:r w:rsidR="0096555C" w:rsidRPr="00FA433F">
        <w:rPr>
          <w:b/>
          <w:bCs/>
        </w:rPr>
        <w:t>5</w:t>
      </w:r>
      <w:r w:rsidR="00864FF0" w:rsidRPr="00AA371E">
        <w:t>), MAC-General (</w:t>
      </w:r>
      <w:r w:rsidR="002A7BC4">
        <w:rPr>
          <w:b/>
          <w:bCs/>
        </w:rPr>
        <w:t>4+</w:t>
      </w:r>
      <w:r w:rsidR="00EB53CF" w:rsidRPr="00EB53CF">
        <w:rPr>
          <w:b/>
          <w:bCs/>
          <w:highlight w:val="yellow"/>
        </w:rPr>
        <w:t>3</w:t>
      </w:r>
      <w:r w:rsidR="00864FF0" w:rsidRPr="00AA371E">
        <w:rPr>
          <w:b/>
          <w:bCs/>
        </w:rPr>
        <w:t>)</w:t>
      </w:r>
      <w:r w:rsidR="00864FF0" w:rsidRPr="00AA371E">
        <w:t>, ML-Power Save (</w:t>
      </w:r>
      <w:r w:rsidR="002A7BC4">
        <w:rPr>
          <w:b/>
          <w:bCs/>
        </w:rPr>
        <w:t>1</w:t>
      </w:r>
      <w:r w:rsidR="00864FF0" w:rsidRPr="00AA371E">
        <w:t>)</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068E0266" w:rsidR="004A4C96" w:rsidRPr="00427689" w:rsidRDefault="007D76E5" w:rsidP="004A4C96">
      <w:pPr>
        <w:pStyle w:val="ListParagraph"/>
        <w:numPr>
          <w:ilvl w:val="0"/>
          <w:numId w:val="7"/>
        </w:numPr>
        <w:rPr>
          <w:b/>
          <w:bCs/>
          <w:color w:val="00B050"/>
        </w:rPr>
      </w:pPr>
      <w:r w:rsidRPr="00427689">
        <w:rPr>
          <w:b/>
          <w:bCs/>
          <w:color w:val="00B050"/>
        </w:rPr>
        <w:t>Determined on the Fly.</w:t>
      </w:r>
    </w:p>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0886E856" w14:textId="19A9EA59" w:rsidR="00A7654C" w:rsidRDefault="004A6A84" w:rsidP="00A7654C">
      <w:pPr>
        <w:pStyle w:val="ListParagraph"/>
        <w:numPr>
          <w:ilvl w:val="0"/>
          <w:numId w:val="4"/>
        </w:numPr>
      </w:pPr>
      <w:r>
        <w:t>0</w:t>
      </w:r>
      <w:r w:rsidR="005D19A6">
        <w:t xml:space="preserve"> </w:t>
      </w:r>
      <w:r w:rsidR="00A7654C" w:rsidRPr="009751DC">
        <w:t xml:space="preserve">submissions in the </w:t>
      </w:r>
      <w:r w:rsidR="00A7654C">
        <w:t xml:space="preserve">Joint </w:t>
      </w:r>
      <w:r w:rsidR="00A7654C" w:rsidRPr="009751DC">
        <w:t>queue</w:t>
      </w:r>
    </w:p>
    <w:p w14:paraId="3A8BEF21" w14:textId="0CA40F38" w:rsidR="00A7654C" w:rsidRDefault="00A644AE" w:rsidP="00A7654C">
      <w:pPr>
        <w:pStyle w:val="ListParagraph"/>
        <w:numPr>
          <w:ilvl w:val="0"/>
          <w:numId w:val="4"/>
        </w:numPr>
      </w:pPr>
      <w:r>
        <w:t>7</w:t>
      </w:r>
      <w:r w:rsidR="005D19A6">
        <w:t xml:space="preserve"> </w:t>
      </w:r>
      <w:r w:rsidR="00A7654C">
        <w:t>submissions in the MAC queue</w:t>
      </w:r>
    </w:p>
    <w:p w14:paraId="25618E32" w14:textId="65A7A002" w:rsidR="00A7654C" w:rsidRDefault="00067C13" w:rsidP="00A7654C">
      <w:pPr>
        <w:pStyle w:val="ListParagraph"/>
        <w:numPr>
          <w:ilvl w:val="0"/>
          <w:numId w:val="4"/>
        </w:numPr>
      </w:pPr>
      <w:r>
        <w:t>0</w:t>
      </w:r>
      <w:r w:rsidR="005D19A6">
        <w:t xml:space="preserve"> </w:t>
      </w:r>
      <w:r w:rsidR="00A7654C">
        <w:t>submission in the PHY queue</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63EB0" w:rsidRDefault="00574FF5" w:rsidP="00CA09D1">
            <w:pPr>
              <w:jc w:val="center"/>
              <w:rPr>
                <w:sz w:val="20"/>
                <w:lang w:val="en-US"/>
              </w:rPr>
            </w:pPr>
            <w:r w:rsidRPr="00363EB0">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63EB0" w:rsidRDefault="00574FF5" w:rsidP="00CA09D1">
            <w:pPr>
              <w:rPr>
                <w:sz w:val="20"/>
                <w:lang w:val="en-US"/>
              </w:rPr>
            </w:pPr>
            <w:r w:rsidRPr="00363EB0">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63EB0" w:rsidRDefault="00574FF5" w:rsidP="00CA09D1">
            <w:pPr>
              <w:jc w:val="center"/>
              <w:rPr>
                <w:sz w:val="20"/>
                <w:lang w:val="en-US"/>
              </w:rPr>
            </w:pPr>
            <w:r w:rsidRPr="00363EB0">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63EB0" w:rsidRDefault="00574FF5" w:rsidP="00CA09D1">
            <w:pPr>
              <w:jc w:val="center"/>
              <w:rPr>
                <w:sz w:val="20"/>
                <w:lang w:val="en-US"/>
              </w:rPr>
            </w:pPr>
            <w:r w:rsidRPr="00363EB0">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63EB0" w:rsidRDefault="00574FF5" w:rsidP="00CA09D1">
            <w:pPr>
              <w:jc w:val="center"/>
              <w:rPr>
                <w:sz w:val="20"/>
                <w:lang w:val="en-US"/>
              </w:rPr>
            </w:pPr>
            <w:r w:rsidRPr="00363EB0">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63EB0" w:rsidRDefault="00574FF5" w:rsidP="00CA09D1">
            <w:pPr>
              <w:jc w:val="center"/>
              <w:rPr>
                <w:b/>
                <w:bCs/>
                <w:sz w:val="20"/>
                <w:lang w:val="en-US"/>
              </w:rPr>
            </w:pPr>
            <w:r w:rsidRPr="00363EB0">
              <w:rPr>
                <w:b/>
                <w:bCs/>
                <w:sz w:val="20"/>
                <w:lang w:val="en-US"/>
              </w:rPr>
              <w:t>Session</w:t>
            </w:r>
          </w:p>
        </w:tc>
      </w:tr>
      <w:bookmarkStart w:id="8" w:name="_Hlk55118147"/>
      <w:tr w:rsidR="004A6A84"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5B7E8D0A" w:rsidR="004A6A84" w:rsidRPr="00F32ED4" w:rsidRDefault="004A6A84" w:rsidP="004A6A84">
            <w:pPr>
              <w:jc w:val="center"/>
              <w:rPr>
                <w:color w:val="7030A0"/>
                <w:sz w:val="20"/>
              </w:rPr>
            </w:pPr>
            <w:r w:rsidRPr="00F32ED4">
              <w:rPr>
                <w:color w:val="7030A0"/>
                <w:sz w:val="20"/>
              </w:rPr>
              <w:fldChar w:fldCharType="begin"/>
            </w:r>
            <w:r w:rsidRPr="00F32ED4">
              <w:rPr>
                <w:color w:val="7030A0"/>
                <w:sz w:val="20"/>
              </w:rPr>
              <w:instrText>HYPERLINK "https://mentor.ieee.org/802.11/dcn/21/11-21-0011-09-00be-proposed-draft-text-pdt-joint-spatial-stream-and-mimo-protocol-enhancement-part-2.docx"</w:instrText>
            </w:r>
            <w:r w:rsidRPr="00F32ED4">
              <w:rPr>
                <w:color w:val="7030A0"/>
                <w:sz w:val="20"/>
              </w:rPr>
              <w:fldChar w:fldCharType="separate"/>
            </w:r>
            <w:r w:rsidRPr="00F32ED4">
              <w:rPr>
                <w:rStyle w:val="Hyperlink"/>
                <w:color w:val="7030A0"/>
                <w:sz w:val="20"/>
              </w:rPr>
              <w:t>011r9</w:t>
            </w:r>
            <w:r w:rsidRPr="00F32ED4">
              <w:rPr>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4A6A84" w:rsidRPr="00F32ED4" w:rsidRDefault="004A6A84" w:rsidP="004A6A84">
            <w:pPr>
              <w:rPr>
                <w:color w:val="7030A0"/>
                <w:sz w:val="20"/>
              </w:rPr>
            </w:pPr>
            <w:r w:rsidRPr="00F32ED4">
              <w:rPr>
                <w:color w:val="7030A0"/>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4A6A84" w:rsidRPr="00F32ED4" w:rsidRDefault="004A6A84" w:rsidP="004A6A84">
            <w:pPr>
              <w:jc w:val="center"/>
              <w:rPr>
                <w:color w:val="7030A0"/>
                <w:sz w:val="20"/>
              </w:rPr>
            </w:pPr>
            <w:r w:rsidRPr="00F32ED4">
              <w:rPr>
                <w:color w:val="7030A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5ECF2DF1" w:rsidR="004A6A84" w:rsidRPr="00F32ED4" w:rsidRDefault="00C573EF" w:rsidP="004A6A84">
            <w:pPr>
              <w:jc w:val="center"/>
              <w:rPr>
                <w:color w:val="7030A0"/>
                <w:sz w:val="20"/>
              </w:rPr>
            </w:pPr>
            <w:r>
              <w:rPr>
                <w:color w:val="7030A0"/>
                <w:sz w:val="20"/>
              </w:rPr>
              <w:t>Q</w:t>
            </w:r>
            <w:r w:rsidR="004A6A84"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4A6A84" w:rsidRPr="00F32ED4" w:rsidRDefault="004A6A84" w:rsidP="004A6A84">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4A6A84" w:rsidRPr="00F32ED4" w:rsidRDefault="004A6A84" w:rsidP="004A6A84">
            <w:pPr>
              <w:jc w:val="center"/>
              <w:rPr>
                <w:color w:val="7030A0"/>
                <w:sz w:val="20"/>
              </w:rPr>
            </w:pPr>
            <w:r w:rsidRPr="00F32ED4">
              <w:rPr>
                <w:color w:val="7030A0"/>
                <w:sz w:val="20"/>
              </w:rPr>
              <w:t>Joint</w:t>
            </w:r>
          </w:p>
        </w:tc>
      </w:tr>
      <w:tr w:rsidR="004A6A84" w:rsidRPr="00CC1135" w14:paraId="713D431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4CBDFD20" w:rsidR="004A6A84" w:rsidRPr="00F32ED4" w:rsidRDefault="007E23DB" w:rsidP="004A6A84">
            <w:pPr>
              <w:jc w:val="center"/>
              <w:rPr>
                <w:color w:val="7030A0"/>
                <w:sz w:val="20"/>
              </w:rPr>
            </w:pPr>
            <w:hyperlink r:id="rId108" w:history="1">
              <w:r w:rsidR="004A6A84" w:rsidRPr="00F32ED4">
                <w:rPr>
                  <w:rStyle w:val="Hyperlink"/>
                  <w:color w:val="7030A0"/>
                  <w:sz w:val="20"/>
                </w:rPr>
                <w:t>137r4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4A6A84" w:rsidRPr="00F32ED4" w:rsidRDefault="004A6A84" w:rsidP="004A6A84">
            <w:pPr>
              <w:rPr>
                <w:color w:val="7030A0"/>
                <w:sz w:val="20"/>
              </w:rPr>
            </w:pPr>
            <w:r w:rsidRPr="00F32ED4">
              <w:rPr>
                <w:color w:val="7030A0"/>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4A6A84" w:rsidRPr="00F32ED4" w:rsidRDefault="004A6A84" w:rsidP="004A6A84">
            <w:pPr>
              <w:jc w:val="center"/>
              <w:rPr>
                <w:color w:val="7030A0"/>
                <w:sz w:val="20"/>
              </w:rPr>
            </w:pPr>
            <w:r w:rsidRPr="00F32ED4">
              <w:rPr>
                <w:color w:val="7030A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7E720CF8" w:rsidR="004A6A84" w:rsidRPr="00F32ED4" w:rsidRDefault="00C573EF" w:rsidP="004A6A84">
            <w:pPr>
              <w:jc w:val="center"/>
              <w:rPr>
                <w:color w:val="7030A0"/>
                <w:sz w:val="20"/>
              </w:rPr>
            </w:pPr>
            <w:r>
              <w:rPr>
                <w:color w:val="7030A0"/>
                <w:sz w:val="20"/>
              </w:rPr>
              <w:t>Q</w:t>
            </w:r>
            <w:r w:rsidR="004A6A84"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4A6A84" w:rsidRPr="00F32ED4" w:rsidRDefault="004A6A84" w:rsidP="004A6A84">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4A6A84" w:rsidRPr="00F32ED4" w:rsidRDefault="004A6A84" w:rsidP="004A6A84">
            <w:pPr>
              <w:jc w:val="center"/>
              <w:rPr>
                <w:color w:val="7030A0"/>
                <w:sz w:val="20"/>
              </w:rPr>
            </w:pPr>
            <w:r w:rsidRPr="00F32ED4">
              <w:rPr>
                <w:color w:val="7030A0"/>
                <w:sz w:val="20"/>
              </w:rPr>
              <w:t>Joint</w:t>
            </w:r>
          </w:p>
        </w:tc>
      </w:tr>
      <w:tr w:rsidR="007F561C" w:rsidRPr="00CC1135" w14:paraId="62304AB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31D14" w14:textId="6582CF48" w:rsidR="007F561C" w:rsidRPr="00D879C4" w:rsidRDefault="007E23DB" w:rsidP="004A6A84">
            <w:pPr>
              <w:jc w:val="center"/>
              <w:rPr>
                <w:color w:val="00B050"/>
                <w:sz w:val="20"/>
              </w:rPr>
            </w:pPr>
            <w:hyperlink r:id="rId109" w:history="1">
              <w:r w:rsidR="007F561C" w:rsidRPr="00D879C4">
                <w:rPr>
                  <w:rStyle w:val="Hyperlink"/>
                  <w:color w:val="00B050"/>
                  <w:sz w:val="20"/>
                </w:rPr>
                <w:t>259r0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F6003" w14:textId="2370422D" w:rsidR="007F561C" w:rsidRPr="00D879C4" w:rsidRDefault="005B5CB0" w:rsidP="004A6A84">
            <w:pPr>
              <w:rPr>
                <w:color w:val="00B050"/>
                <w:sz w:val="20"/>
              </w:rPr>
            </w:pPr>
            <w:r w:rsidRPr="00D879C4">
              <w:rPr>
                <w:color w:val="00B050"/>
                <w:sz w:val="20"/>
              </w:rPr>
              <w:t>PDT Trigger Frame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2FB1A" w14:textId="406483E9" w:rsidR="007F561C" w:rsidRPr="00D879C4" w:rsidRDefault="005B5CB0" w:rsidP="0071660C">
            <w:pPr>
              <w:rPr>
                <w:color w:val="00B050"/>
                <w:sz w:val="20"/>
              </w:rPr>
            </w:pPr>
            <w:r w:rsidRPr="00D879C4">
              <w:rPr>
                <w:color w:val="00B050"/>
                <w:sz w:val="20"/>
              </w:rPr>
              <w:t xml:space="preserve">Steve </w:t>
            </w:r>
            <w:proofErr w:type="spellStart"/>
            <w:r w:rsidRPr="00D879C4">
              <w:rPr>
                <w:color w:val="00B050"/>
                <w:sz w:val="20"/>
              </w:rPr>
              <w:t>Shellammer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7EE22" w14:textId="71B3F326" w:rsidR="007F561C" w:rsidRPr="00D879C4" w:rsidRDefault="00D879C4" w:rsidP="004A6A84">
            <w:pPr>
              <w:jc w:val="center"/>
              <w:rPr>
                <w:color w:val="00B050"/>
                <w:sz w:val="20"/>
              </w:rPr>
            </w:pPr>
            <w:r w:rsidRPr="00D879C4">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77872" w14:textId="57CEEB6E" w:rsidR="007F561C" w:rsidRPr="00D879C4" w:rsidRDefault="005B5CB0" w:rsidP="004A6A84">
            <w:pPr>
              <w:jc w:val="center"/>
              <w:rPr>
                <w:color w:val="00B050"/>
                <w:sz w:val="20"/>
              </w:rPr>
            </w:pPr>
            <w:r w:rsidRPr="00D879C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84B569" w14:textId="374575A3" w:rsidR="007F561C" w:rsidRPr="00D879C4" w:rsidRDefault="005B5CB0" w:rsidP="004A6A84">
            <w:pPr>
              <w:jc w:val="center"/>
              <w:rPr>
                <w:color w:val="00B050"/>
                <w:sz w:val="20"/>
              </w:rPr>
            </w:pPr>
            <w:r w:rsidRPr="00D879C4">
              <w:rPr>
                <w:color w:val="00B050"/>
                <w:sz w:val="20"/>
              </w:rPr>
              <w:t>Joint</w:t>
            </w:r>
          </w:p>
        </w:tc>
      </w:tr>
      <w:tr w:rsidR="008368DF" w:rsidRPr="00CC1135" w14:paraId="59D5811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BF2D" w14:textId="633DBE13" w:rsidR="008368DF" w:rsidRPr="00914332" w:rsidRDefault="007E23DB" w:rsidP="004A6A84">
            <w:pPr>
              <w:jc w:val="center"/>
              <w:rPr>
                <w:sz w:val="20"/>
              </w:rPr>
            </w:pPr>
            <w:hyperlink r:id="rId110" w:history="1">
              <w:r w:rsidR="008368DF" w:rsidRPr="00914332">
                <w:rPr>
                  <w:rStyle w:val="Hyperlink"/>
                  <w:sz w:val="20"/>
                </w:rPr>
                <w:t>272</w:t>
              </w:r>
              <w:r w:rsidR="00A91F0C" w:rsidRPr="00914332">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16D5" w14:textId="254B302B" w:rsidR="008368DF" w:rsidRPr="00914332" w:rsidRDefault="00A91F0C" w:rsidP="004A6A84">
            <w:pPr>
              <w:rPr>
                <w:sz w:val="20"/>
              </w:rPr>
            </w:pPr>
            <w:r w:rsidRPr="00914332">
              <w:rPr>
                <w:sz w:val="20"/>
              </w:rPr>
              <w:t>D0.3 CR for Spatial Stream And MIMO 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CE264" w14:textId="0B72461E" w:rsidR="008368DF" w:rsidRPr="00914332" w:rsidRDefault="00A91F0C" w:rsidP="0071660C">
            <w:pPr>
              <w:rPr>
                <w:sz w:val="20"/>
              </w:rPr>
            </w:pPr>
            <w:r w:rsidRPr="00914332">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D74B" w14:textId="15121E29" w:rsidR="008368DF" w:rsidRPr="00914332" w:rsidRDefault="00A91F0C" w:rsidP="004A6A84">
            <w:pPr>
              <w:jc w:val="center"/>
              <w:rPr>
                <w:sz w:val="20"/>
              </w:rPr>
            </w:pPr>
            <w:r w:rsidRPr="0091433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1E3B" w14:textId="7EA8301F" w:rsidR="008368DF" w:rsidRPr="00914332" w:rsidRDefault="00A91F0C" w:rsidP="004A6A84">
            <w:pPr>
              <w:jc w:val="center"/>
              <w:rPr>
                <w:sz w:val="20"/>
              </w:rPr>
            </w:pPr>
            <w:r w:rsidRPr="00914332">
              <w:rPr>
                <w:sz w:val="20"/>
              </w:rPr>
              <w:t>CR</w:t>
            </w:r>
            <w:r w:rsidR="00914332" w:rsidRPr="00914332">
              <w:rPr>
                <w:sz w:val="20"/>
              </w:rPr>
              <w:t xml:space="preserve"> [22 CIDs]</w:t>
            </w:r>
            <w:r w:rsidRPr="00914332">
              <w:rPr>
                <w:sz w:val="20"/>
              </w:rPr>
              <w:t xml:space="preserve"> </w:t>
            </w:r>
          </w:p>
        </w:tc>
        <w:tc>
          <w:tcPr>
            <w:tcW w:w="720" w:type="dxa"/>
            <w:tcBorders>
              <w:top w:val="single" w:sz="8" w:space="0" w:color="1B587C"/>
              <w:left w:val="single" w:sz="8" w:space="0" w:color="1B587C"/>
              <w:bottom w:val="single" w:sz="8" w:space="0" w:color="1B587C"/>
              <w:right w:val="single" w:sz="8" w:space="0" w:color="1B587C"/>
            </w:tcBorders>
          </w:tcPr>
          <w:p w14:paraId="56C189EF" w14:textId="1F9DC13E" w:rsidR="008368DF" w:rsidRPr="00914332" w:rsidRDefault="00914332" w:rsidP="004A6A84">
            <w:pPr>
              <w:jc w:val="center"/>
              <w:rPr>
                <w:sz w:val="20"/>
              </w:rPr>
            </w:pPr>
            <w:r w:rsidRPr="00914332">
              <w:rPr>
                <w:sz w:val="20"/>
              </w:rPr>
              <w:t>Joint</w:t>
            </w: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363EB0" w:rsidRDefault="00E400BE" w:rsidP="00E400BE">
            <w:pPr>
              <w:jc w:val="center"/>
              <w:rPr>
                <w:rFonts w:eastAsia="MS Gothic"/>
                <w:kern w:val="24"/>
                <w:sz w:val="20"/>
              </w:rPr>
            </w:pPr>
            <w:r w:rsidRPr="00363EB0">
              <w:rPr>
                <w:rFonts w:eastAsia="MS Gothic"/>
                <w:kern w:val="24"/>
                <w:sz w:val="20"/>
              </w:rPr>
              <w:t>End of Joint Queue</w:t>
            </w:r>
          </w:p>
        </w:tc>
      </w:tr>
      <w:tr w:rsidR="00E400BE"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6DF07A1B" w:rsidR="00E400BE" w:rsidRPr="00366C3C" w:rsidRDefault="007E23DB" w:rsidP="00E400BE">
            <w:pPr>
              <w:jc w:val="center"/>
              <w:rPr>
                <w:i/>
                <w:iCs/>
                <w:color w:val="0070C0"/>
                <w:sz w:val="20"/>
              </w:rPr>
            </w:pPr>
            <w:hyperlink r:id="rId111" w:history="1">
              <w:r w:rsidR="00E400BE" w:rsidRPr="00366C3C">
                <w:rPr>
                  <w:rStyle w:val="Hyperlink"/>
                  <w:i/>
                  <w:iCs/>
                  <w:color w:val="0070C0"/>
                  <w:sz w:val="20"/>
                </w:rPr>
                <w:t>1722r</w:t>
              </w:r>
            </w:hyperlink>
            <w:r w:rsidR="00E400BE" w:rsidRPr="00366C3C">
              <w:rPr>
                <w:rStyle w:val="Hyperlink"/>
                <w:i/>
                <w:iCs/>
                <w:color w:val="0070C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7466F72A" w:rsidR="00E400BE" w:rsidRPr="00366C3C" w:rsidRDefault="00E400BE" w:rsidP="00E400BE">
            <w:pPr>
              <w:rPr>
                <w:i/>
                <w:iCs/>
                <w:color w:val="0070C0"/>
                <w:sz w:val="20"/>
              </w:rPr>
            </w:pPr>
            <w:r w:rsidRPr="00366C3C">
              <w:rPr>
                <w:i/>
                <w:iCs/>
                <w:color w:val="0070C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2D2505A3" w:rsidR="00E400BE" w:rsidRPr="00366C3C" w:rsidRDefault="00E400BE" w:rsidP="00E400BE">
            <w:pPr>
              <w:rPr>
                <w:i/>
                <w:iCs/>
                <w:color w:val="0070C0"/>
                <w:sz w:val="20"/>
              </w:rPr>
            </w:pPr>
            <w:r w:rsidRPr="00366C3C">
              <w:rPr>
                <w:i/>
                <w:iCs/>
                <w:color w:val="0070C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339B1E8D" w:rsidR="00E400BE" w:rsidRPr="00366C3C" w:rsidRDefault="00E400BE" w:rsidP="00E400BE">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00AF30BB" w:rsidR="00E400BE" w:rsidRPr="00366C3C" w:rsidRDefault="00E400BE" w:rsidP="00E400BE">
            <w:pPr>
              <w:jc w:val="center"/>
              <w:rPr>
                <w:i/>
                <w:iCs/>
                <w:color w:val="0070C0"/>
                <w:sz w:val="20"/>
              </w:rPr>
            </w:pPr>
            <w:r w:rsidRPr="00366C3C">
              <w:rPr>
                <w:i/>
                <w:iCs/>
                <w:color w:val="0070C0"/>
                <w:sz w:val="20"/>
              </w:rPr>
              <w:t>TBD (3)</w:t>
            </w:r>
          </w:p>
        </w:tc>
        <w:tc>
          <w:tcPr>
            <w:tcW w:w="720" w:type="dxa"/>
            <w:tcBorders>
              <w:top w:val="single" w:sz="8" w:space="0" w:color="1B587C"/>
              <w:left w:val="single" w:sz="8" w:space="0" w:color="1B587C"/>
              <w:bottom w:val="single" w:sz="8" w:space="0" w:color="1B587C"/>
              <w:right w:val="single" w:sz="8" w:space="0" w:color="1B587C"/>
            </w:tcBorders>
          </w:tcPr>
          <w:p w14:paraId="2ED61987" w14:textId="31FEDC59" w:rsidR="00E400BE" w:rsidRPr="00366C3C" w:rsidRDefault="00E400BE" w:rsidP="00E400BE">
            <w:pPr>
              <w:jc w:val="center"/>
              <w:rPr>
                <w:i/>
                <w:iCs/>
                <w:color w:val="0070C0"/>
                <w:sz w:val="20"/>
              </w:rPr>
            </w:pPr>
            <w:r w:rsidRPr="00366C3C">
              <w:rPr>
                <w:i/>
                <w:iCs/>
                <w:color w:val="0070C0"/>
                <w:sz w:val="20"/>
              </w:rPr>
              <w:t>MAC</w:t>
            </w:r>
          </w:p>
        </w:tc>
      </w:tr>
      <w:tr w:rsidR="00E400BE" w:rsidRPr="00CC1135" w14:paraId="6954BF5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807C" w14:textId="25B122A7" w:rsidR="00E400BE" w:rsidRPr="00366C3C" w:rsidRDefault="007E23DB" w:rsidP="00E400BE">
            <w:pPr>
              <w:jc w:val="center"/>
              <w:rPr>
                <w:i/>
                <w:iCs/>
                <w:color w:val="0070C0"/>
                <w:sz w:val="20"/>
              </w:rPr>
            </w:pPr>
            <w:hyperlink r:id="rId112" w:history="1">
              <w:r w:rsidR="00E400BE" w:rsidRPr="00366C3C">
                <w:rPr>
                  <w:rStyle w:val="Hyperlink"/>
                  <w:i/>
                  <w:iCs/>
                  <w:color w:val="0070C0"/>
                  <w:sz w:val="20"/>
                </w:rPr>
                <w:t>1957r1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6F854" w14:textId="06058566" w:rsidR="00E400BE" w:rsidRPr="00366C3C" w:rsidRDefault="00E400BE" w:rsidP="00E400BE">
            <w:pPr>
              <w:rPr>
                <w:i/>
                <w:iCs/>
                <w:color w:val="0070C0"/>
                <w:sz w:val="20"/>
              </w:rPr>
            </w:pPr>
            <w:r w:rsidRPr="00366C3C">
              <w:rPr>
                <w:i/>
                <w:iCs/>
                <w:color w:val="0070C0"/>
                <w:sz w:val="20"/>
              </w:rPr>
              <w:t>Proposed Spec Text for EHT MAC and MLO Intros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17BD7" w14:textId="1CDB5553" w:rsidR="00E400BE" w:rsidRPr="00366C3C" w:rsidRDefault="00E400BE" w:rsidP="00E400BE">
            <w:pPr>
              <w:rPr>
                <w:i/>
                <w:iCs/>
                <w:color w:val="0070C0"/>
                <w:sz w:val="20"/>
              </w:rPr>
            </w:pPr>
            <w:r w:rsidRPr="00366C3C">
              <w:rPr>
                <w:i/>
                <w:iCs/>
                <w:color w:val="0070C0"/>
                <w:sz w:val="20"/>
              </w:rPr>
              <w:t>Carol Ansley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8D255" w14:textId="4D629881" w:rsidR="00E400BE" w:rsidRPr="00366C3C" w:rsidRDefault="00E400BE" w:rsidP="00E400BE">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9B796" w14:textId="3354D949" w:rsidR="00E400BE" w:rsidRPr="00366C3C" w:rsidRDefault="00E400BE" w:rsidP="00E400BE">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5A4AB85" w14:textId="59209458" w:rsidR="00E400BE" w:rsidRPr="00366C3C" w:rsidRDefault="00E400BE" w:rsidP="00E400BE">
            <w:pPr>
              <w:jc w:val="center"/>
              <w:rPr>
                <w:i/>
                <w:iCs/>
                <w:color w:val="0070C0"/>
                <w:sz w:val="20"/>
              </w:rPr>
            </w:pPr>
            <w:r w:rsidRPr="00366C3C">
              <w:rPr>
                <w:i/>
                <w:iCs/>
                <w:color w:val="0070C0"/>
                <w:sz w:val="20"/>
              </w:rPr>
              <w:t>MAC</w:t>
            </w:r>
          </w:p>
        </w:tc>
      </w:tr>
      <w:tr w:rsidR="00E400BE" w:rsidRPr="00CC1135" w14:paraId="22B81C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E400BE" w:rsidRPr="00F32ED4" w:rsidRDefault="007E23DB" w:rsidP="00E400BE">
            <w:pPr>
              <w:jc w:val="center"/>
              <w:rPr>
                <w:color w:val="7030A0"/>
                <w:sz w:val="20"/>
              </w:rPr>
            </w:pPr>
            <w:hyperlink r:id="rId113" w:history="1">
              <w:r w:rsidR="00E400BE" w:rsidRPr="00F32ED4">
                <w:rPr>
                  <w:rStyle w:val="Hyperlink"/>
                  <w:color w:val="7030A0"/>
                  <w:sz w:val="20"/>
                </w:rPr>
                <w:t>1727r</w:t>
              </w:r>
              <w:r w:rsidR="00AD17B6" w:rsidRPr="00F32ED4">
                <w:rPr>
                  <w:rStyle w:val="Hyperlink"/>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F32ED4" w:rsidRDefault="00E400BE" w:rsidP="00E400BE">
            <w:pPr>
              <w:rPr>
                <w:color w:val="7030A0"/>
                <w:sz w:val="20"/>
              </w:rPr>
            </w:pPr>
            <w:r w:rsidRPr="00F32ED4">
              <w:rPr>
                <w:color w:val="7030A0"/>
                <w:sz w:val="20"/>
              </w:rPr>
              <w:t xml:space="preserve">pdt-mac-mlo-6-3-x </w:t>
            </w:r>
            <w:proofErr w:type="spellStart"/>
            <w:r w:rsidRPr="00F32ED4">
              <w:rPr>
                <w:color w:val="7030A0"/>
                <w:sz w:val="20"/>
              </w:rPr>
              <w:t>nsep</w:t>
            </w:r>
            <w:proofErr w:type="spellEnd"/>
            <w:r w:rsidRPr="00F32ED4">
              <w:rPr>
                <w:color w:val="7030A0"/>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F32ED4" w:rsidRDefault="00E400BE" w:rsidP="00E400BE">
            <w:pPr>
              <w:rPr>
                <w:color w:val="7030A0"/>
                <w:sz w:val="20"/>
              </w:rPr>
            </w:pPr>
            <w:proofErr w:type="spellStart"/>
            <w:r w:rsidRPr="00F32ED4">
              <w:rPr>
                <w:color w:val="7030A0"/>
                <w:sz w:val="20"/>
              </w:rPr>
              <w:t>Zhiqiang</w:t>
            </w:r>
            <w:proofErr w:type="spellEnd"/>
            <w:r w:rsidRPr="00F32ED4">
              <w:rPr>
                <w:color w:val="7030A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52836B9C" w:rsidR="00E400BE" w:rsidRPr="00F32ED4" w:rsidRDefault="00C573EF" w:rsidP="00E400BE">
            <w:pPr>
              <w:jc w:val="center"/>
              <w:rPr>
                <w:color w:val="7030A0"/>
                <w:sz w:val="20"/>
              </w:rPr>
            </w:pPr>
            <w:r>
              <w:rPr>
                <w:color w:val="7030A0"/>
                <w:sz w:val="20"/>
              </w:rPr>
              <w:t>Q</w:t>
            </w:r>
            <w:r w:rsidR="003452A1"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F32ED4" w:rsidRDefault="00E400BE" w:rsidP="00E400BE">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F32ED4" w:rsidRDefault="00E400BE" w:rsidP="00E400BE">
            <w:pPr>
              <w:jc w:val="center"/>
              <w:rPr>
                <w:color w:val="7030A0"/>
                <w:sz w:val="20"/>
              </w:rPr>
            </w:pPr>
            <w:r w:rsidRPr="00F32ED4">
              <w:rPr>
                <w:color w:val="7030A0"/>
                <w:sz w:val="20"/>
              </w:rPr>
              <w:t>MAC</w:t>
            </w:r>
          </w:p>
        </w:tc>
      </w:tr>
      <w:tr w:rsidR="00E400BE" w:rsidRPr="00CC1135" w14:paraId="0C10E0F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8A1EF" w14:textId="64E0A0AE" w:rsidR="00E400BE" w:rsidRPr="00366C3C" w:rsidRDefault="007E23DB" w:rsidP="00E400BE">
            <w:pPr>
              <w:jc w:val="center"/>
              <w:rPr>
                <w:i/>
                <w:iCs/>
                <w:color w:val="0070C0"/>
                <w:sz w:val="20"/>
              </w:rPr>
            </w:pPr>
            <w:hyperlink r:id="rId114" w:history="1">
              <w:r w:rsidR="00E400BE" w:rsidRPr="00366C3C">
                <w:rPr>
                  <w:rStyle w:val="Hyperlink"/>
                  <w:i/>
                  <w:iCs/>
                  <w:color w:val="0070C0"/>
                  <w:sz w:val="20"/>
                </w:rPr>
                <w:t>0034r4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900C7" w14:textId="7DF1F2C3" w:rsidR="00E400BE" w:rsidRPr="00366C3C" w:rsidRDefault="00E400BE" w:rsidP="00E400BE">
            <w:pPr>
              <w:rPr>
                <w:i/>
                <w:iCs/>
                <w:color w:val="0070C0"/>
                <w:sz w:val="20"/>
              </w:rPr>
            </w:pPr>
            <w:proofErr w:type="spellStart"/>
            <w:r w:rsidRPr="00366C3C">
              <w:rPr>
                <w:i/>
                <w:iCs/>
                <w:color w:val="0070C0"/>
                <w:sz w:val="20"/>
              </w:rPr>
              <w:t>pdt</w:t>
            </w:r>
            <w:proofErr w:type="spellEnd"/>
            <w:r w:rsidRPr="00366C3C">
              <w:rPr>
                <w:i/>
                <w:iCs/>
                <w:color w:val="0070C0"/>
                <w:sz w:val="20"/>
              </w:rPr>
              <w:t>-mac-quality-of-service-for-latency-sensitive-traffic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F998D" w14:textId="45FB14CE" w:rsidR="00E400BE" w:rsidRPr="00366C3C" w:rsidRDefault="00E400BE" w:rsidP="00E400BE">
            <w:pPr>
              <w:rPr>
                <w:i/>
                <w:iCs/>
                <w:color w:val="0070C0"/>
                <w:sz w:val="20"/>
              </w:rPr>
            </w:pPr>
            <w:r w:rsidRPr="00366C3C">
              <w:rPr>
                <w:i/>
                <w:iCs/>
                <w:color w:val="0070C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C28619" w14:textId="31399E0A" w:rsidR="00E400BE" w:rsidRPr="00366C3C" w:rsidRDefault="006F6191" w:rsidP="00E400BE">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38AF" w14:textId="34D77828" w:rsidR="00E400BE" w:rsidRPr="00366C3C" w:rsidRDefault="00E400BE" w:rsidP="00E400BE">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4E75FA" w14:textId="4929662E" w:rsidR="00E400BE" w:rsidRPr="00366C3C" w:rsidRDefault="00E400BE" w:rsidP="00E400BE">
            <w:pPr>
              <w:jc w:val="center"/>
              <w:rPr>
                <w:i/>
                <w:iCs/>
                <w:color w:val="0070C0"/>
                <w:sz w:val="20"/>
              </w:rPr>
            </w:pPr>
            <w:r w:rsidRPr="00366C3C">
              <w:rPr>
                <w:i/>
                <w:iCs/>
                <w:color w:val="0070C0"/>
                <w:sz w:val="20"/>
              </w:rPr>
              <w:t>MAC</w:t>
            </w:r>
          </w:p>
        </w:tc>
      </w:tr>
      <w:tr w:rsidR="00E400BE" w:rsidRPr="00CC1135" w14:paraId="335D65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2C16C" w14:textId="02AA6D1B" w:rsidR="00E400BE" w:rsidRPr="00366C3C" w:rsidRDefault="007E23DB" w:rsidP="00E400BE">
            <w:pPr>
              <w:jc w:val="center"/>
              <w:rPr>
                <w:i/>
                <w:iCs/>
                <w:color w:val="0070C0"/>
                <w:sz w:val="20"/>
              </w:rPr>
            </w:pPr>
            <w:hyperlink r:id="rId115" w:history="1">
              <w:r w:rsidR="00E400BE" w:rsidRPr="00366C3C">
                <w:rPr>
                  <w:rStyle w:val="Hyperlink"/>
                  <w:i/>
                  <w:iCs/>
                  <w:color w:val="0070C0"/>
                  <w:sz w:val="20"/>
                </w:rPr>
                <w:t>0073r3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3063A" w14:textId="72632710" w:rsidR="00E400BE" w:rsidRPr="00366C3C" w:rsidRDefault="00E400BE" w:rsidP="00E400BE">
            <w:pPr>
              <w:rPr>
                <w:i/>
                <w:iCs/>
                <w:color w:val="0070C0"/>
                <w:sz w:val="20"/>
              </w:rPr>
            </w:pPr>
            <w:r w:rsidRPr="00366C3C">
              <w:rPr>
                <w:i/>
                <w:iCs/>
                <w:color w:val="0070C0"/>
                <w:sz w:val="20"/>
              </w:rPr>
              <w:t xml:space="preserve">PDT-MAC-MLO-CSA </w:t>
            </w:r>
            <w:proofErr w:type="spellStart"/>
            <w:r w:rsidRPr="00366C3C">
              <w:rPr>
                <w:i/>
                <w:iCs/>
                <w:color w:val="0070C0"/>
                <w:sz w:val="20"/>
              </w:rPr>
              <w:t>eCSA</w:t>
            </w:r>
            <w:proofErr w:type="spellEnd"/>
            <w:r w:rsidRPr="00366C3C">
              <w:rPr>
                <w:i/>
                <w:iCs/>
                <w:color w:val="0070C0"/>
                <w:sz w:val="20"/>
              </w:rPr>
              <w:t xml:space="preserve"> quiet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2CF8A" w14:textId="33A07770" w:rsidR="00E400BE" w:rsidRPr="00366C3C" w:rsidRDefault="00E400BE" w:rsidP="00E400BE">
            <w:pPr>
              <w:rPr>
                <w:i/>
                <w:iCs/>
                <w:color w:val="0070C0"/>
                <w:sz w:val="20"/>
              </w:rPr>
            </w:pPr>
            <w:r w:rsidRPr="00366C3C">
              <w:rPr>
                <w:i/>
                <w:iCs/>
                <w:color w:val="0070C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0AD56" w14:textId="6BA5E219" w:rsidR="00E400BE" w:rsidRPr="00366C3C" w:rsidRDefault="00E400BE" w:rsidP="00E400BE">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68BAB" w14:textId="3D23EBB4" w:rsidR="00E400BE" w:rsidRPr="00366C3C" w:rsidRDefault="00E400BE" w:rsidP="00E400BE">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C8E747" w14:textId="26163D52" w:rsidR="00E400BE" w:rsidRPr="00366C3C" w:rsidRDefault="00E400BE" w:rsidP="00E400BE">
            <w:pPr>
              <w:jc w:val="center"/>
              <w:rPr>
                <w:i/>
                <w:iCs/>
                <w:color w:val="0070C0"/>
                <w:sz w:val="20"/>
              </w:rPr>
            </w:pPr>
            <w:r w:rsidRPr="00366C3C">
              <w:rPr>
                <w:i/>
                <w:iCs/>
                <w:color w:val="0070C0"/>
                <w:sz w:val="20"/>
              </w:rPr>
              <w:t>MAC</w:t>
            </w:r>
          </w:p>
        </w:tc>
      </w:tr>
      <w:tr w:rsidR="00E400BE" w:rsidRPr="00CC1135" w14:paraId="1D40625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58E85898" w:rsidR="00E400BE" w:rsidRPr="00363EB0" w:rsidRDefault="007E23DB" w:rsidP="00E400BE">
            <w:pPr>
              <w:jc w:val="center"/>
              <w:rPr>
                <w:color w:val="00B050"/>
                <w:sz w:val="20"/>
              </w:rPr>
            </w:pPr>
            <w:hyperlink r:id="rId116" w:history="1">
              <w:r w:rsidR="00E400BE" w:rsidRPr="00363EB0">
                <w:rPr>
                  <w:rStyle w:val="Hyperlink"/>
                  <w:color w:val="00B050"/>
                  <w:sz w:val="20"/>
                </w:rPr>
                <w:t>0077r0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E400BE" w:rsidRPr="00363EB0" w:rsidRDefault="00E400BE" w:rsidP="00E400BE">
            <w:pPr>
              <w:rPr>
                <w:color w:val="00B050"/>
                <w:sz w:val="20"/>
              </w:rPr>
            </w:pPr>
            <w:r w:rsidRPr="00363EB0">
              <w:rPr>
                <w:color w:val="00B050"/>
                <w:sz w:val="20"/>
              </w:rPr>
              <w:t>MAC-PDT-</w:t>
            </w:r>
            <w:proofErr w:type="spellStart"/>
            <w:r w:rsidRPr="00363EB0">
              <w:rPr>
                <w:color w:val="00B050"/>
                <w:sz w:val="20"/>
              </w:rPr>
              <w:t>WideBand</w:t>
            </w:r>
            <w:proofErr w:type="spellEnd"/>
            <w:r w:rsidRPr="00363EB0">
              <w:rPr>
                <w:color w:val="00B050"/>
                <w:sz w:val="20"/>
              </w:rPr>
              <w:t xml:space="preserve"> BW </w:t>
            </w:r>
            <w:proofErr w:type="spellStart"/>
            <w:r w:rsidRPr="00363EB0">
              <w:rPr>
                <w:color w:val="00B050"/>
                <w:sz w:val="20"/>
              </w:rPr>
              <w:t>Signaling</w:t>
            </w:r>
            <w:proofErr w:type="spellEnd"/>
            <w:r w:rsidRPr="00363EB0">
              <w:rPr>
                <w:color w:val="00B050"/>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E400BE" w:rsidRPr="00363EB0" w:rsidRDefault="00E400BE" w:rsidP="00E400BE">
            <w:pPr>
              <w:rPr>
                <w:color w:val="00B050"/>
                <w:sz w:val="20"/>
              </w:rPr>
            </w:pPr>
            <w:r w:rsidRPr="00363EB0">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1FD92EA2"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E400BE" w:rsidRPr="00363EB0" w:rsidRDefault="00E400BE" w:rsidP="00E400BE">
            <w:pPr>
              <w:jc w:val="center"/>
              <w:rPr>
                <w:color w:val="00B050"/>
                <w:sz w:val="20"/>
              </w:rPr>
            </w:pPr>
            <w:r w:rsidRPr="00363EB0">
              <w:rPr>
                <w:color w:val="00B05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E400BE" w:rsidRPr="00363EB0" w:rsidRDefault="00E400BE" w:rsidP="00E400BE">
            <w:pPr>
              <w:jc w:val="center"/>
              <w:rPr>
                <w:color w:val="00B050"/>
                <w:sz w:val="20"/>
              </w:rPr>
            </w:pPr>
            <w:r w:rsidRPr="00363EB0">
              <w:rPr>
                <w:color w:val="00B050"/>
                <w:sz w:val="20"/>
              </w:rPr>
              <w:t>MAC</w:t>
            </w:r>
          </w:p>
        </w:tc>
      </w:tr>
      <w:tr w:rsidR="00E400BE" w:rsidRPr="00CC1135" w14:paraId="1620784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87427B1" w:rsidR="00E400BE" w:rsidRPr="00363EB0" w:rsidRDefault="007E23DB" w:rsidP="00E400BE">
            <w:pPr>
              <w:jc w:val="center"/>
              <w:rPr>
                <w:color w:val="00B050"/>
                <w:sz w:val="20"/>
              </w:rPr>
            </w:pPr>
            <w:hyperlink r:id="rId117" w:history="1">
              <w:r w:rsidR="00E400BE" w:rsidRPr="00363EB0">
                <w:rPr>
                  <w:rStyle w:val="Hyperlink"/>
                  <w:color w:val="00B050"/>
                  <w:sz w:val="20"/>
                </w:rPr>
                <w:t>0080r0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w:t>
            </w:r>
            <w:proofErr w:type="spellStart"/>
            <w:r w:rsidRPr="00363EB0">
              <w:rPr>
                <w:color w:val="00B050"/>
                <w:sz w:val="20"/>
              </w:rPr>
              <w:t>mlo</w:t>
            </w:r>
            <w:proofErr w:type="spellEnd"/>
            <w:r w:rsidRPr="00363EB0">
              <w:rPr>
                <w:color w:val="00B050"/>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363EB0" w:rsidRDefault="00E400BE" w:rsidP="00E400BE">
            <w:pPr>
              <w:rPr>
                <w:color w:val="00B050"/>
                <w:sz w:val="20"/>
              </w:rPr>
            </w:pPr>
            <w:r w:rsidRPr="00363EB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2AFEFE94"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363EB0" w:rsidRDefault="00E400BE" w:rsidP="00E400BE">
            <w:pPr>
              <w:jc w:val="center"/>
              <w:rPr>
                <w:color w:val="00B050"/>
                <w:sz w:val="20"/>
              </w:rPr>
            </w:pPr>
            <w:r w:rsidRPr="00363EB0">
              <w:rPr>
                <w:color w:val="00B050"/>
                <w:sz w:val="20"/>
              </w:rPr>
              <w:t>MAC</w:t>
            </w:r>
          </w:p>
        </w:tc>
      </w:tr>
      <w:tr w:rsidR="00E400BE" w:rsidRPr="00CC1135" w14:paraId="3DD68CB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5EFA0CAD" w:rsidR="00E400BE" w:rsidRPr="00411C03" w:rsidRDefault="007E23DB" w:rsidP="00E400BE">
            <w:pPr>
              <w:jc w:val="center"/>
              <w:rPr>
                <w:sz w:val="20"/>
              </w:rPr>
            </w:pPr>
            <w:hyperlink r:id="rId118" w:history="1">
              <w:r w:rsidR="00E400BE" w:rsidRPr="00081276">
                <w:rPr>
                  <w:rStyle w:val="Hyperlink"/>
                  <w:sz w:val="20"/>
                </w:rPr>
                <w:t>0081r</w:t>
              </w:r>
              <w:r w:rsidR="00081276" w:rsidRPr="00081276">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E400BE" w:rsidRPr="00411C03" w:rsidRDefault="00E400BE" w:rsidP="00E400BE">
            <w:pPr>
              <w:rPr>
                <w:sz w:val="20"/>
              </w:rPr>
            </w:pPr>
            <w:proofErr w:type="spellStart"/>
            <w:r w:rsidRPr="00411C03">
              <w:rPr>
                <w:sz w:val="20"/>
              </w:rPr>
              <w:t>pdt</w:t>
            </w:r>
            <w:proofErr w:type="spellEnd"/>
            <w:r w:rsidRPr="00411C03">
              <w:rPr>
                <w:sz w:val="20"/>
              </w:rPr>
              <w:t>-</w:t>
            </w:r>
            <w:proofErr w:type="spellStart"/>
            <w:r w:rsidRPr="00411C03">
              <w:rPr>
                <w:sz w:val="20"/>
              </w:rPr>
              <w:t>mlo</w:t>
            </w:r>
            <w:proofErr w:type="spellEnd"/>
            <w:r w:rsidRPr="00411C03">
              <w:rPr>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E400BE" w:rsidRPr="00411C03" w:rsidRDefault="00E400BE" w:rsidP="00E400BE">
            <w:pPr>
              <w:rPr>
                <w:sz w:val="20"/>
              </w:rPr>
            </w:pPr>
            <w:r w:rsidRPr="00411C03">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4F1115C8" w:rsidR="00E400BE" w:rsidRPr="00411C03" w:rsidRDefault="00411C03" w:rsidP="00E400BE">
            <w:pPr>
              <w:jc w:val="center"/>
              <w:rPr>
                <w:sz w:val="20"/>
              </w:rPr>
            </w:pPr>
            <w:r w:rsidRPr="00411C03">
              <w:rPr>
                <w:sz w:val="20"/>
              </w:rPr>
              <w:t>Run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E400BE" w:rsidRPr="00411C03" w:rsidRDefault="00E400BE" w:rsidP="00E400BE">
            <w:pPr>
              <w:jc w:val="center"/>
              <w:rPr>
                <w:sz w:val="20"/>
              </w:rPr>
            </w:pPr>
            <w:r w:rsidRPr="00411C03">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E400BE" w:rsidRPr="00411C03" w:rsidRDefault="00E400BE" w:rsidP="00E400BE">
            <w:pPr>
              <w:jc w:val="center"/>
              <w:rPr>
                <w:sz w:val="20"/>
              </w:rPr>
            </w:pPr>
            <w:r w:rsidRPr="00411C03">
              <w:rPr>
                <w:sz w:val="20"/>
              </w:rPr>
              <w:t>MAC</w:t>
            </w:r>
          </w:p>
        </w:tc>
      </w:tr>
      <w:tr w:rsidR="00E400BE" w:rsidRPr="00CC1135" w14:paraId="1BA03AF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442607F" w:rsidR="00E400BE" w:rsidRPr="00363EB0" w:rsidRDefault="007E23DB" w:rsidP="00E400BE">
            <w:pPr>
              <w:jc w:val="center"/>
              <w:rPr>
                <w:color w:val="00B050"/>
                <w:sz w:val="20"/>
              </w:rPr>
            </w:pPr>
            <w:hyperlink r:id="rId119" w:history="1">
              <w:r w:rsidR="00E400BE" w:rsidRPr="00363EB0">
                <w:rPr>
                  <w:rStyle w:val="Hyperlink"/>
                  <w:color w:val="00B050"/>
                  <w:sz w:val="20"/>
                </w:rPr>
                <w:t>0082r0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-mac-</w:t>
            </w:r>
            <w:proofErr w:type="spellStart"/>
            <w:r w:rsidRPr="00363EB0">
              <w:rPr>
                <w:color w:val="00B050"/>
                <w:sz w:val="20"/>
              </w:rPr>
              <w:t>mlo</w:t>
            </w:r>
            <w:proofErr w:type="spellEnd"/>
            <w:r w:rsidRPr="00363EB0">
              <w:rPr>
                <w:color w:val="00B050"/>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363EB0" w:rsidRDefault="00E400BE" w:rsidP="00E400BE">
            <w:pPr>
              <w:rPr>
                <w:color w:val="00B050"/>
                <w:sz w:val="20"/>
              </w:rPr>
            </w:pPr>
            <w:r w:rsidRPr="00363EB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15B506CE"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363EB0" w:rsidRDefault="00E400BE" w:rsidP="00E400BE">
            <w:pPr>
              <w:jc w:val="center"/>
              <w:rPr>
                <w:color w:val="00B050"/>
                <w:sz w:val="20"/>
              </w:rPr>
            </w:pPr>
            <w:r w:rsidRPr="00363EB0">
              <w:rPr>
                <w:color w:val="00B050"/>
                <w:sz w:val="20"/>
              </w:rPr>
              <w:t>MAC</w:t>
            </w:r>
          </w:p>
        </w:tc>
      </w:tr>
      <w:tr w:rsidR="00E400BE" w:rsidRPr="00CC1135" w14:paraId="5FEE24E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363EB0" w:rsidRDefault="007E23DB" w:rsidP="00E400BE">
            <w:pPr>
              <w:jc w:val="center"/>
              <w:rPr>
                <w:color w:val="00B050"/>
                <w:sz w:val="20"/>
              </w:rPr>
            </w:pPr>
            <w:hyperlink r:id="rId120" w:history="1">
              <w:r w:rsidR="00E400BE" w:rsidRPr="00363EB0">
                <w:rPr>
                  <w:rStyle w:val="Hyperlink"/>
                  <w:color w:val="00B050"/>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363EB0" w:rsidRDefault="00E400BE" w:rsidP="00E400BE">
            <w:pPr>
              <w:rPr>
                <w:color w:val="00B050"/>
                <w:sz w:val="20"/>
              </w:rPr>
            </w:pPr>
            <w:r w:rsidRPr="00363EB0">
              <w:rPr>
                <w:color w:val="00B050"/>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363EB0" w:rsidRDefault="00E400BE" w:rsidP="00E400BE">
            <w:pPr>
              <w:rPr>
                <w:color w:val="00B050"/>
                <w:sz w:val="20"/>
              </w:rPr>
            </w:pPr>
            <w:r w:rsidRPr="00363EB0">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363EB0" w:rsidRDefault="00440BD4"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363EB0" w:rsidRDefault="00E400BE" w:rsidP="00E400BE">
            <w:pPr>
              <w:jc w:val="center"/>
              <w:rPr>
                <w:color w:val="00B050"/>
                <w:sz w:val="20"/>
              </w:rPr>
            </w:pPr>
            <w:r w:rsidRPr="00363EB0">
              <w:rPr>
                <w:color w:val="00B050"/>
                <w:sz w:val="20"/>
              </w:rPr>
              <w:t>MAC</w:t>
            </w:r>
          </w:p>
        </w:tc>
      </w:tr>
      <w:tr w:rsidR="00E400BE" w:rsidRPr="00CC1135" w14:paraId="1582D2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80B98" w14:textId="02C81E44" w:rsidR="00E400BE" w:rsidRPr="00366C3C" w:rsidRDefault="007E23DB" w:rsidP="00E400BE">
            <w:pPr>
              <w:jc w:val="center"/>
              <w:rPr>
                <w:i/>
                <w:iCs/>
                <w:color w:val="0070C0"/>
                <w:sz w:val="20"/>
              </w:rPr>
            </w:pPr>
            <w:hyperlink r:id="rId121" w:history="1">
              <w:r w:rsidR="00E400BE" w:rsidRPr="00366C3C">
                <w:rPr>
                  <w:rStyle w:val="Hyperlink"/>
                  <w:i/>
                  <w:iCs/>
                  <w:color w:val="0070C0"/>
                  <w:sz w:val="20"/>
                </w:rPr>
                <w:t>0076r</w:t>
              </w:r>
              <w:r w:rsidR="0003514C" w:rsidRPr="00366C3C">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1865B" w14:textId="2E694251" w:rsidR="00E400BE" w:rsidRPr="00366C3C" w:rsidRDefault="00E400BE" w:rsidP="00E400BE">
            <w:pPr>
              <w:rPr>
                <w:i/>
                <w:iCs/>
                <w:color w:val="0070C0"/>
                <w:sz w:val="20"/>
              </w:rPr>
            </w:pPr>
            <w:r w:rsidRPr="00366C3C">
              <w:rPr>
                <w:i/>
                <w:iCs/>
                <w:color w:val="0070C0"/>
                <w:sz w:val="20"/>
              </w:rPr>
              <w:t>MLO-multi-link-setup-usage-and-rules-of-ml-</w:t>
            </w:r>
            <w:proofErr w:type="spellStart"/>
            <w:r w:rsidRPr="00366C3C">
              <w:rPr>
                <w:i/>
                <w:iCs/>
                <w:color w:val="0070C0"/>
                <w:sz w:val="20"/>
              </w:rPr>
              <w:t>ie</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C3D7B" w14:textId="29264969" w:rsidR="00E400BE" w:rsidRPr="00366C3C" w:rsidRDefault="00E400BE" w:rsidP="00E400BE">
            <w:pPr>
              <w:rPr>
                <w:i/>
                <w:iCs/>
                <w:color w:val="0070C0"/>
                <w:sz w:val="20"/>
              </w:rPr>
            </w:pPr>
            <w:r w:rsidRPr="00366C3C">
              <w:rPr>
                <w:i/>
                <w:iCs/>
                <w:color w:val="0070C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6B3B" w14:textId="22C1B2E1" w:rsidR="00E400BE" w:rsidRPr="00366C3C" w:rsidRDefault="006F6191" w:rsidP="00E400BE">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17E37" w14:textId="36C870C2" w:rsidR="00E400BE" w:rsidRPr="00366C3C" w:rsidRDefault="00E400BE" w:rsidP="00E400BE">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D53DE44" w14:textId="78424D57" w:rsidR="00E400BE" w:rsidRPr="00366C3C" w:rsidRDefault="00E400BE" w:rsidP="00E400BE">
            <w:pPr>
              <w:jc w:val="center"/>
              <w:rPr>
                <w:i/>
                <w:iCs/>
                <w:color w:val="0070C0"/>
                <w:sz w:val="20"/>
              </w:rPr>
            </w:pPr>
            <w:r w:rsidRPr="00366C3C">
              <w:rPr>
                <w:i/>
                <w:iCs/>
                <w:color w:val="0070C0"/>
                <w:sz w:val="20"/>
              </w:rPr>
              <w:t>MAC</w:t>
            </w:r>
          </w:p>
        </w:tc>
      </w:tr>
      <w:tr w:rsidR="00E400BE" w:rsidRPr="00CC1135" w14:paraId="7095C1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2ABE" w14:textId="27633D0F" w:rsidR="00E400BE" w:rsidRPr="00366C3C" w:rsidRDefault="007E23DB" w:rsidP="00E400BE">
            <w:pPr>
              <w:jc w:val="center"/>
              <w:rPr>
                <w:i/>
                <w:iCs/>
                <w:color w:val="0070C0"/>
                <w:sz w:val="20"/>
              </w:rPr>
            </w:pPr>
            <w:hyperlink r:id="rId122" w:history="1">
              <w:r w:rsidR="00E400BE" w:rsidRPr="00366C3C">
                <w:rPr>
                  <w:rStyle w:val="Hyperlink"/>
                  <w:i/>
                  <w:iCs/>
                  <w:color w:val="0070C0"/>
                  <w:sz w:val="20"/>
                </w:rPr>
                <w:t>0056r</w:t>
              </w:r>
              <w:r w:rsidR="00440BD4" w:rsidRPr="00366C3C">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96AA" w14:textId="5F3D54B7" w:rsidR="00E400BE" w:rsidRPr="00366C3C" w:rsidRDefault="00E400BE" w:rsidP="00E400BE">
            <w:pPr>
              <w:rPr>
                <w:i/>
                <w:iCs/>
                <w:color w:val="0070C0"/>
                <w:sz w:val="20"/>
              </w:rPr>
            </w:pPr>
            <w:r w:rsidRPr="00366C3C">
              <w:rPr>
                <w:i/>
                <w:iCs/>
                <w:color w:val="0070C0"/>
                <w:sz w:val="20"/>
              </w:rPr>
              <w:t>Critical Updates (MBSSID case)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BB0DA" w14:textId="19D1E60D" w:rsidR="00E400BE" w:rsidRPr="00366C3C" w:rsidRDefault="00E400BE" w:rsidP="00E400BE">
            <w:pPr>
              <w:rPr>
                <w:i/>
                <w:iCs/>
                <w:color w:val="0070C0"/>
                <w:sz w:val="20"/>
              </w:rPr>
            </w:pPr>
            <w:r w:rsidRPr="00366C3C">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C84C5" w14:textId="7C5796D7" w:rsidR="00E400BE" w:rsidRPr="00366C3C" w:rsidRDefault="006F6191" w:rsidP="00E400BE">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E50DD" w14:textId="0F948F45" w:rsidR="00E400BE" w:rsidRPr="00366C3C" w:rsidRDefault="00E400BE" w:rsidP="00E400BE">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B0D2D9" w14:textId="5148F6F3" w:rsidR="00E400BE" w:rsidRPr="00366C3C" w:rsidRDefault="00E400BE" w:rsidP="00E400BE">
            <w:pPr>
              <w:jc w:val="center"/>
              <w:rPr>
                <w:i/>
                <w:iCs/>
                <w:color w:val="0070C0"/>
                <w:sz w:val="20"/>
              </w:rPr>
            </w:pPr>
            <w:r w:rsidRPr="00366C3C">
              <w:rPr>
                <w:i/>
                <w:iCs/>
                <w:color w:val="0070C0"/>
                <w:sz w:val="20"/>
              </w:rPr>
              <w:t>MAC</w:t>
            </w:r>
          </w:p>
        </w:tc>
      </w:tr>
      <w:tr w:rsidR="00E400BE" w:rsidRPr="00CC1135" w14:paraId="2129F8C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EF0ACAD" w:rsidR="00E400BE" w:rsidRPr="00363EB0" w:rsidRDefault="007E23DB" w:rsidP="00E400BE">
            <w:pPr>
              <w:jc w:val="center"/>
              <w:rPr>
                <w:color w:val="00B050"/>
                <w:sz w:val="20"/>
              </w:rPr>
            </w:pPr>
            <w:hyperlink r:id="rId123" w:history="1">
              <w:r w:rsidR="00E400BE" w:rsidRPr="00363EB0">
                <w:rPr>
                  <w:rStyle w:val="Hyperlink"/>
                  <w:color w:val="00B050"/>
                  <w:sz w:val="20"/>
                </w:rPr>
                <w:t>0055r</w:t>
              </w:r>
              <w:r w:rsidR="00163A9A" w:rsidRPr="00363EB0">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E400BE" w:rsidRPr="00363EB0" w:rsidRDefault="00E400BE" w:rsidP="00E400BE">
            <w:pPr>
              <w:rPr>
                <w:color w:val="00B050"/>
                <w:sz w:val="20"/>
              </w:rPr>
            </w:pPr>
            <w:r w:rsidRPr="00363EB0">
              <w:rPr>
                <w:color w:val="00B050"/>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E400BE" w:rsidRPr="00363EB0" w:rsidRDefault="00E400BE" w:rsidP="00E400BE">
            <w:pPr>
              <w:rPr>
                <w:color w:val="00B050"/>
                <w:sz w:val="20"/>
              </w:rPr>
            </w:pPr>
            <w:r w:rsidRPr="00363EB0">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3EC2BB7B" w:rsidR="00E400BE" w:rsidRPr="00363EB0" w:rsidRDefault="005852C3" w:rsidP="000D06A8">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E400BE" w:rsidRPr="00363EB0" w:rsidRDefault="00E400BE" w:rsidP="00E400BE">
            <w:pPr>
              <w:jc w:val="center"/>
              <w:rPr>
                <w:color w:val="00B050"/>
                <w:sz w:val="20"/>
              </w:rPr>
            </w:pPr>
            <w:r w:rsidRPr="00363EB0">
              <w:rPr>
                <w:color w:val="00B050"/>
                <w:sz w:val="20"/>
              </w:rPr>
              <w:t>MAC</w:t>
            </w:r>
          </w:p>
        </w:tc>
      </w:tr>
      <w:tr w:rsidR="00E400BE" w:rsidRPr="00CC1135" w14:paraId="112EDB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0C88C1D5" w:rsidR="00E400BE" w:rsidRPr="00F32ED4" w:rsidRDefault="007E23DB" w:rsidP="00E400BE">
            <w:pPr>
              <w:jc w:val="center"/>
              <w:rPr>
                <w:color w:val="7030A0"/>
                <w:sz w:val="20"/>
              </w:rPr>
            </w:pPr>
            <w:hyperlink r:id="rId124" w:history="1">
              <w:r w:rsidR="00E400BE" w:rsidRPr="00F32ED4">
                <w:rPr>
                  <w:rStyle w:val="Hyperlink"/>
                  <w:color w:val="7030A0"/>
                  <w:sz w:val="20"/>
                </w:rPr>
                <w:t>1667r</w:t>
              </w:r>
              <w:r w:rsidR="007A66D4">
                <w:rPr>
                  <w:rStyle w:val="Hyperlink"/>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E400BE" w:rsidRPr="00F32ED4" w:rsidRDefault="00E400BE" w:rsidP="00E400BE">
            <w:pPr>
              <w:rPr>
                <w:color w:val="7030A0"/>
                <w:sz w:val="20"/>
              </w:rPr>
            </w:pPr>
            <w:r w:rsidRPr="00F32ED4">
              <w:rPr>
                <w:color w:val="7030A0"/>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E400BE" w:rsidRPr="00F32ED4" w:rsidRDefault="00E400BE" w:rsidP="00E400BE">
            <w:pPr>
              <w:rPr>
                <w:color w:val="7030A0"/>
                <w:sz w:val="20"/>
              </w:rPr>
            </w:pPr>
            <w:proofErr w:type="spellStart"/>
            <w:r w:rsidRPr="00F32ED4">
              <w:rPr>
                <w:color w:val="7030A0"/>
                <w:sz w:val="20"/>
              </w:rPr>
              <w:t>Namyeong</w:t>
            </w:r>
            <w:proofErr w:type="spellEnd"/>
            <w:r w:rsidRPr="00F32ED4">
              <w:rPr>
                <w:color w:val="7030A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7F14F407" w:rsidR="00E400BE" w:rsidRPr="00F32ED4" w:rsidRDefault="00C573EF" w:rsidP="00E400BE">
            <w:pPr>
              <w:jc w:val="center"/>
              <w:rPr>
                <w:color w:val="7030A0"/>
                <w:sz w:val="20"/>
              </w:rPr>
            </w:pPr>
            <w:r>
              <w:rPr>
                <w:color w:val="7030A0"/>
                <w:sz w:val="20"/>
              </w:rPr>
              <w:t>Q</w:t>
            </w:r>
            <w:r w:rsidR="003452A1"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E400BE" w:rsidRPr="00F32ED4" w:rsidRDefault="00E400BE" w:rsidP="00E400BE">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E400BE" w:rsidRPr="00F32ED4" w:rsidRDefault="00E400BE" w:rsidP="00E400BE">
            <w:pPr>
              <w:jc w:val="center"/>
              <w:rPr>
                <w:color w:val="7030A0"/>
                <w:sz w:val="20"/>
              </w:rPr>
            </w:pPr>
            <w:r w:rsidRPr="00F32ED4">
              <w:rPr>
                <w:color w:val="7030A0"/>
                <w:sz w:val="20"/>
              </w:rPr>
              <w:t>MAC</w:t>
            </w:r>
          </w:p>
        </w:tc>
      </w:tr>
      <w:tr w:rsidR="00E400BE" w:rsidRPr="00CC1135" w14:paraId="09E80F2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E400BE" w:rsidRPr="00F32ED4" w:rsidRDefault="007E23DB" w:rsidP="00E400BE">
            <w:pPr>
              <w:jc w:val="center"/>
              <w:rPr>
                <w:color w:val="7030A0"/>
                <w:sz w:val="20"/>
              </w:rPr>
            </w:pPr>
            <w:hyperlink r:id="rId125" w:history="1">
              <w:r w:rsidR="00E400BE" w:rsidRPr="00F32ED4">
                <w:rPr>
                  <w:rStyle w:val="Hyperlink"/>
                  <w:color w:val="7030A0"/>
                  <w:sz w:val="20"/>
                </w:rPr>
                <w:t>113r</w:t>
              </w:r>
            </w:hyperlink>
            <w:r w:rsidR="00B633DD" w:rsidRPr="00F32ED4">
              <w:rPr>
                <w:rStyle w:val="Hyperlink"/>
                <w:color w:val="7030A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E400BE" w:rsidRPr="00F32ED4" w:rsidRDefault="00E400BE" w:rsidP="00E400BE">
            <w:pPr>
              <w:rPr>
                <w:color w:val="7030A0"/>
                <w:sz w:val="20"/>
              </w:rPr>
            </w:pPr>
            <w:r w:rsidRPr="00F32ED4">
              <w:rPr>
                <w:color w:val="7030A0"/>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E400BE" w:rsidRPr="00F32ED4" w:rsidRDefault="00E400BE" w:rsidP="00E400BE">
            <w:pPr>
              <w:rPr>
                <w:color w:val="7030A0"/>
                <w:sz w:val="20"/>
              </w:rPr>
            </w:pPr>
            <w:proofErr w:type="spellStart"/>
            <w:r w:rsidRPr="00F32ED4">
              <w:rPr>
                <w:color w:val="7030A0"/>
                <w:sz w:val="20"/>
              </w:rPr>
              <w:t>Zhiqiang</w:t>
            </w:r>
            <w:proofErr w:type="spellEnd"/>
            <w:r w:rsidRPr="00F32ED4">
              <w:rPr>
                <w:color w:val="7030A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1DD190A1" w:rsidR="00E400BE" w:rsidRPr="00F32ED4" w:rsidRDefault="00C573EF" w:rsidP="00E400BE">
            <w:pPr>
              <w:jc w:val="center"/>
              <w:rPr>
                <w:color w:val="7030A0"/>
                <w:sz w:val="20"/>
              </w:rPr>
            </w:pPr>
            <w:r>
              <w:rPr>
                <w:color w:val="7030A0"/>
                <w:sz w:val="20"/>
              </w:rPr>
              <w:t>Q</w:t>
            </w:r>
            <w:r w:rsidR="00B633DD"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E400BE" w:rsidRPr="00F32ED4" w:rsidRDefault="00E400BE" w:rsidP="00E400BE">
            <w:pPr>
              <w:jc w:val="center"/>
              <w:rPr>
                <w:color w:val="7030A0"/>
                <w:sz w:val="20"/>
              </w:rPr>
            </w:pPr>
            <w:r w:rsidRPr="00F32ED4">
              <w:rPr>
                <w:color w:val="7030A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E400BE" w:rsidRPr="00F32ED4" w:rsidRDefault="00E400BE" w:rsidP="00E400BE">
            <w:pPr>
              <w:jc w:val="center"/>
              <w:rPr>
                <w:color w:val="7030A0"/>
                <w:sz w:val="20"/>
              </w:rPr>
            </w:pPr>
            <w:r w:rsidRPr="00F32ED4">
              <w:rPr>
                <w:color w:val="7030A0"/>
                <w:sz w:val="20"/>
              </w:rPr>
              <w:t>MAC</w:t>
            </w:r>
          </w:p>
        </w:tc>
      </w:tr>
      <w:tr w:rsidR="00023A8A" w:rsidRPr="00CC1135" w14:paraId="7A209F8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1CFD937" w:rsidR="00023A8A" w:rsidRPr="00F32ED4" w:rsidRDefault="007E23DB" w:rsidP="00023A8A">
            <w:pPr>
              <w:jc w:val="center"/>
              <w:rPr>
                <w:color w:val="7030A0"/>
                <w:sz w:val="20"/>
              </w:rPr>
            </w:pPr>
            <w:hyperlink r:id="rId126" w:history="1">
              <w:r w:rsidR="00023A8A" w:rsidRPr="00F32ED4">
                <w:rPr>
                  <w:rStyle w:val="Hyperlink"/>
                  <w:color w:val="7030A0"/>
                  <w:sz w:val="20"/>
                </w:rPr>
                <w:t>132r</w:t>
              </w:r>
              <w:r w:rsidR="00935F82" w:rsidRPr="00F32ED4">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023A8A" w:rsidRPr="00F32ED4" w:rsidRDefault="00023A8A" w:rsidP="00023A8A">
            <w:pPr>
              <w:rPr>
                <w:color w:val="7030A0"/>
                <w:sz w:val="20"/>
              </w:rPr>
            </w:pPr>
            <w:r w:rsidRPr="00F32ED4">
              <w:rPr>
                <w:color w:val="7030A0"/>
                <w:sz w:val="20"/>
              </w:rPr>
              <w:t>MAC MLO blindness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023A8A" w:rsidRPr="00F32ED4" w:rsidRDefault="00023A8A" w:rsidP="00023A8A">
            <w:pPr>
              <w:rPr>
                <w:color w:val="7030A0"/>
                <w:sz w:val="20"/>
              </w:rPr>
            </w:pPr>
            <w:r w:rsidRPr="00F32ED4">
              <w:rPr>
                <w:color w:val="7030A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0CE0D217" w:rsidR="00023A8A" w:rsidRPr="00F32ED4" w:rsidRDefault="00C573EF" w:rsidP="00023A8A">
            <w:pPr>
              <w:jc w:val="center"/>
              <w:rPr>
                <w:color w:val="7030A0"/>
                <w:sz w:val="20"/>
              </w:rPr>
            </w:pPr>
            <w:r>
              <w:rPr>
                <w:color w:val="7030A0"/>
                <w:sz w:val="20"/>
              </w:rPr>
              <w:t>Q</w:t>
            </w:r>
            <w:r w:rsidR="00935F82"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023A8A" w:rsidRPr="00F32ED4" w:rsidRDefault="00023A8A" w:rsidP="00023A8A">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023A8A" w:rsidRPr="00F32ED4" w:rsidRDefault="00023A8A" w:rsidP="00023A8A">
            <w:pPr>
              <w:jc w:val="center"/>
              <w:rPr>
                <w:color w:val="7030A0"/>
                <w:sz w:val="20"/>
              </w:rPr>
            </w:pPr>
            <w:r w:rsidRPr="00F32ED4">
              <w:rPr>
                <w:color w:val="7030A0"/>
                <w:sz w:val="20"/>
              </w:rPr>
              <w:t>MAC</w:t>
            </w:r>
          </w:p>
        </w:tc>
      </w:tr>
      <w:bookmarkStart w:id="9" w:name="_Hlk63150623"/>
      <w:tr w:rsidR="00023A8A" w:rsidRPr="00CC1135" w14:paraId="0F961B0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354A3E1B" w:rsidR="00023A8A" w:rsidRPr="002F6831" w:rsidRDefault="005917C6" w:rsidP="00023A8A">
            <w:pPr>
              <w:jc w:val="center"/>
              <w:rPr>
                <w:color w:val="00B050"/>
                <w:sz w:val="20"/>
              </w:rPr>
            </w:pPr>
            <w:r w:rsidRPr="002F6831">
              <w:rPr>
                <w:color w:val="00B050"/>
                <w:sz w:val="20"/>
              </w:rPr>
              <w:fldChar w:fldCharType="begin"/>
            </w:r>
            <w:r w:rsidRPr="002F6831">
              <w:rPr>
                <w:color w:val="00B050"/>
                <w:sz w:val="20"/>
              </w:rPr>
              <w:instrText xml:space="preserve"> HYPERLINK "https://mentor.ieee.org/802.11/dcn/21/11-21-0087-03-00be-pdt-mac-triggered-su.docx" </w:instrText>
            </w:r>
            <w:r w:rsidRPr="002F6831">
              <w:rPr>
                <w:color w:val="00B050"/>
                <w:sz w:val="20"/>
              </w:rPr>
              <w:fldChar w:fldCharType="separate"/>
            </w:r>
            <w:r w:rsidR="00023A8A" w:rsidRPr="002F6831">
              <w:rPr>
                <w:rStyle w:val="Hyperlink"/>
                <w:color w:val="00B050"/>
                <w:sz w:val="20"/>
              </w:rPr>
              <w:t>87r</w:t>
            </w:r>
            <w:r w:rsidRPr="002F6831">
              <w:rPr>
                <w:rStyle w:val="Hyperlink"/>
                <w:color w:val="00B050"/>
                <w:sz w:val="20"/>
              </w:rPr>
              <w:t>3</w:t>
            </w:r>
            <w:r w:rsidRPr="002F6831">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023A8A" w:rsidRPr="002F6831" w:rsidRDefault="00023A8A" w:rsidP="00023A8A">
            <w:pPr>
              <w:rPr>
                <w:color w:val="00B050"/>
                <w:sz w:val="20"/>
              </w:rPr>
            </w:pPr>
            <w:r w:rsidRPr="002F6831">
              <w:rPr>
                <w:color w:val="00B050"/>
                <w:sz w:val="20"/>
              </w:rPr>
              <w:t>MAC-Triggered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023A8A" w:rsidRPr="002F6831" w:rsidRDefault="00023A8A" w:rsidP="00023A8A">
            <w:pPr>
              <w:rPr>
                <w:color w:val="00B050"/>
                <w:sz w:val="20"/>
              </w:rPr>
            </w:pPr>
            <w:r w:rsidRPr="002F6831">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603B7743" w:rsidR="00023A8A" w:rsidRPr="002F6831" w:rsidRDefault="00004BE0" w:rsidP="00023A8A">
            <w:pPr>
              <w:jc w:val="center"/>
              <w:rPr>
                <w:color w:val="00B050"/>
                <w:sz w:val="20"/>
              </w:rPr>
            </w:pPr>
            <w:r w:rsidRPr="002F683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023A8A" w:rsidRPr="002F6831" w:rsidRDefault="00023A8A" w:rsidP="00023A8A">
            <w:pPr>
              <w:jc w:val="center"/>
              <w:rPr>
                <w:color w:val="00B050"/>
                <w:sz w:val="20"/>
              </w:rPr>
            </w:pPr>
            <w:r w:rsidRPr="002F683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023A8A" w:rsidRPr="002F6831" w:rsidRDefault="00023A8A" w:rsidP="00023A8A">
            <w:pPr>
              <w:jc w:val="center"/>
              <w:rPr>
                <w:color w:val="00B050"/>
                <w:sz w:val="20"/>
              </w:rPr>
            </w:pPr>
            <w:r w:rsidRPr="002F6831">
              <w:rPr>
                <w:color w:val="00B050"/>
                <w:sz w:val="20"/>
              </w:rPr>
              <w:t>MAC</w:t>
            </w:r>
          </w:p>
        </w:tc>
      </w:tr>
      <w:bookmarkEnd w:id="9"/>
      <w:tr w:rsidR="007B2C15" w:rsidRPr="00CC1135" w14:paraId="18CA1F5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7B2C15" w:rsidRPr="002F6831" w:rsidRDefault="004F32D4" w:rsidP="007B2C15">
            <w:pPr>
              <w:jc w:val="center"/>
              <w:rPr>
                <w:color w:val="00B050"/>
                <w:sz w:val="20"/>
              </w:rPr>
            </w:pPr>
            <w:r w:rsidRPr="002F6831">
              <w:rPr>
                <w:color w:val="00B050"/>
                <w:sz w:val="20"/>
              </w:rPr>
              <w:fldChar w:fldCharType="begin"/>
            </w:r>
            <w:r w:rsidR="00D8406A" w:rsidRPr="002F6831">
              <w:rPr>
                <w:color w:val="00B050"/>
                <w:sz w:val="20"/>
              </w:rPr>
              <w:instrText>HYPERLINK "https://mentor.ieee.org/802.11/dcn/21/11-21-0160-01-00be-pdt-mac-mlo-emlsr-tbds.docx"</w:instrText>
            </w:r>
            <w:r w:rsidRPr="002F6831">
              <w:rPr>
                <w:color w:val="00B050"/>
                <w:sz w:val="20"/>
              </w:rPr>
              <w:fldChar w:fldCharType="separate"/>
            </w:r>
            <w:r w:rsidR="007B2C15" w:rsidRPr="002F6831">
              <w:rPr>
                <w:rStyle w:val="Hyperlink"/>
                <w:color w:val="00B050"/>
                <w:sz w:val="20"/>
              </w:rPr>
              <w:t>160r</w:t>
            </w:r>
            <w:r w:rsidR="00D8406A" w:rsidRPr="002F6831">
              <w:rPr>
                <w:rStyle w:val="Hyperlink"/>
                <w:color w:val="00B050"/>
                <w:sz w:val="20"/>
              </w:rPr>
              <w:t>1</w:t>
            </w:r>
            <w:r w:rsidRPr="002F6831">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7B2C15" w:rsidRPr="002F6831" w:rsidRDefault="007B2C15" w:rsidP="007B2C15">
            <w:pPr>
              <w:rPr>
                <w:color w:val="00B050"/>
                <w:sz w:val="20"/>
              </w:rPr>
            </w:pPr>
            <w:r w:rsidRPr="002F6831">
              <w:rPr>
                <w:color w:val="00B050"/>
                <w:sz w:val="20"/>
              </w:rPr>
              <w:t>MLO-</w:t>
            </w:r>
            <w:proofErr w:type="spellStart"/>
            <w:r w:rsidRPr="002F6831">
              <w:rPr>
                <w:color w:val="00B050"/>
                <w:sz w:val="20"/>
              </w:rPr>
              <w:t>eMLSR</w:t>
            </w:r>
            <w:proofErr w:type="spellEnd"/>
            <w:r w:rsidRPr="002F6831">
              <w:rPr>
                <w:color w:val="00B050"/>
                <w:sz w:val="20"/>
              </w:rPr>
              <w:t>-TBDs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7B2C15" w:rsidRPr="002F6831" w:rsidRDefault="007B2C15" w:rsidP="007B2C15">
            <w:pPr>
              <w:rPr>
                <w:color w:val="00B050"/>
                <w:sz w:val="20"/>
              </w:rPr>
            </w:pPr>
            <w:r w:rsidRPr="002F6831">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44BBA5" w:rsidR="007B2C15" w:rsidRPr="002F6831" w:rsidRDefault="00004BE0" w:rsidP="007B2C15">
            <w:pPr>
              <w:jc w:val="center"/>
              <w:rPr>
                <w:color w:val="00B050"/>
                <w:sz w:val="20"/>
              </w:rPr>
            </w:pPr>
            <w:r w:rsidRPr="002F683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7B2C15" w:rsidRPr="002F6831" w:rsidRDefault="00E42FBC" w:rsidP="007B2C15">
            <w:pPr>
              <w:jc w:val="center"/>
              <w:rPr>
                <w:color w:val="00B050"/>
                <w:sz w:val="20"/>
              </w:rPr>
            </w:pPr>
            <w:r w:rsidRPr="002F6831">
              <w:rPr>
                <w:color w:val="00B050"/>
                <w:sz w:val="20"/>
              </w:rPr>
              <w:t xml:space="preserve">PDT (2 </w:t>
            </w:r>
            <w:r w:rsidR="00A87D3C" w:rsidRPr="002F6831">
              <w:rPr>
                <w:color w:val="00B050"/>
                <w:sz w:val="20"/>
              </w:rPr>
              <w:t>TBD)</w:t>
            </w:r>
          </w:p>
          <w:p w14:paraId="4C8E5DCF" w14:textId="61559CE6" w:rsidR="00A87D3C" w:rsidRPr="002F6831" w:rsidRDefault="00E42FBC" w:rsidP="007B2C15">
            <w:pPr>
              <w:jc w:val="center"/>
              <w:rPr>
                <w:color w:val="00B050"/>
                <w:sz w:val="20"/>
              </w:rPr>
            </w:pPr>
            <w:r w:rsidRPr="002F6831">
              <w:rPr>
                <w:color w:val="00B050"/>
                <w:sz w:val="20"/>
              </w:rPr>
              <w:t xml:space="preserve">CR (3 </w:t>
            </w:r>
            <w:r w:rsidR="00A87D3C" w:rsidRPr="002F6831">
              <w:rPr>
                <w:color w:val="00B050"/>
                <w:sz w:val="20"/>
              </w:rPr>
              <w:t>CIDs</w:t>
            </w:r>
            <w:r w:rsidRPr="002F6831">
              <w:rPr>
                <w:color w:val="00B050"/>
                <w:sz w:val="20"/>
              </w:rPr>
              <w:t>)</w:t>
            </w:r>
          </w:p>
        </w:tc>
        <w:tc>
          <w:tcPr>
            <w:tcW w:w="720" w:type="dxa"/>
            <w:tcBorders>
              <w:top w:val="single" w:sz="8" w:space="0" w:color="1B587C"/>
              <w:left w:val="single" w:sz="8" w:space="0" w:color="1B587C"/>
              <w:bottom w:val="single" w:sz="8" w:space="0" w:color="1B587C"/>
              <w:right w:val="single" w:sz="8" w:space="0" w:color="1B587C"/>
            </w:tcBorders>
          </w:tcPr>
          <w:p w14:paraId="0CB1B71A" w14:textId="56C49A0F" w:rsidR="007B2C15" w:rsidRPr="002F6831" w:rsidRDefault="007B2C15" w:rsidP="007B2C15">
            <w:pPr>
              <w:jc w:val="center"/>
              <w:rPr>
                <w:color w:val="00B050"/>
                <w:sz w:val="20"/>
              </w:rPr>
            </w:pPr>
            <w:r w:rsidRPr="002F6831">
              <w:rPr>
                <w:color w:val="00B050"/>
                <w:sz w:val="20"/>
              </w:rPr>
              <w:t>MAC</w:t>
            </w:r>
          </w:p>
        </w:tc>
      </w:tr>
      <w:tr w:rsidR="00E205A9" w:rsidRPr="00CC1135" w14:paraId="2EC81B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E205A9" w:rsidRPr="00F32ED4" w:rsidRDefault="007E23DB" w:rsidP="00E205A9">
            <w:pPr>
              <w:jc w:val="center"/>
              <w:rPr>
                <w:color w:val="7030A0"/>
                <w:sz w:val="20"/>
              </w:rPr>
            </w:pPr>
            <w:hyperlink r:id="rId127" w:history="1">
              <w:r w:rsidR="00E205A9" w:rsidRPr="00F32ED4">
                <w:rPr>
                  <w:rStyle w:val="Hyperlink"/>
                  <w:color w:val="7030A0"/>
                  <w:sz w:val="20"/>
                </w:rPr>
                <w:t>1651r</w:t>
              </w:r>
            </w:hyperlink>
            <w:r w:rsidR="00E205A9" w:rsidRPr="00F32ED4">
              <w:rPr>
                <w:rStyle w:val="Hyperlink"/>
                <w:color w:val="7030A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E205A9" w:rsidRPr="00F32ED4" w:rsidRDefault="00E205A9" w:rsidP="00E205A9">
            <w:pPr>
              <w:rPr>
                <w:color w:val="7030A0"/>
                <w:sz w:val="20"/>
              </w:rPr>
            </w:pPr>
            <w:r w:rsidRPr="00F32ED4">
              <w:rPr>
                <w:color w:val="7030A0"/>
                <w:sz w:val="20"/>
              </w:rPr>
              <w:t>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E205A9" w:rsidRPr="00F32ED4" w:rsidRDefault="00E205A9" w:rsidP="00E205A9">
            <w:pPr>
              <w:rPr>
                <w:color w:val="7030A0"/>
                <w:sz w:val="20"/>
              </w:rPr>
            </w:pPr>
            <w:r w:rsidRPr="00F32ED4">
              <w:rPr>
                <w:color w:val="7030A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7A888A79" w:rsidR="00E205A9" w:rsidRPr="00F32ED4" w:rsidRDefault="00C573EF" w:rsidP="00E205A9">
            <w:pPr>
              <w:jc w:val="center"/>
              <w:rPr>
                <w:color w:val="7030A0"/>
                <w:sz w:val="20"/>
              </w:rPr>
            </w:pPr>
            <w:r>
              <w:rPr>
                <w:color w:val="7030A0"/>
                <w:sz w:val="20"/>
              </w:rPr>
              <w:t>Q</w:t>
            </w:r>
            <w:r w:rsidR="00E205A9"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E205A9" w:rsidRPr="00F32ED4" w:rsidRDefault="00E205A9" w:rsidP="00E205A9">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E205A9" w:rsidRPr="00F32ED4" w:rsidRDefault="00E205A9" w:rsidP="00E205A9">
            <w:pPr>
              <w:jc w:val="center"/>
              <w:rPr>
                <w:color w:val="7030A0"/>
                <w:sz w:val="20"/>
              </w:rPr>
            </w:pPr>
            <w:r w:rsidRPr="00F32ED4">
              <w:rPr>
                <w:color w:val="7030A0"/>
                <w:sz w:val="20"/>
              </w:rPr>
              <w:t>MAC</w:t>
            </w:r>
          </w:p>
        </w:tc>
      </w:tr>
      <w:tr w:rsidR="006B616B" w:rsidRPr="00CC1135" w14:paraId="0606284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6B616B" w:rsidRPr="002F6831" w:rsidRDefault="007E23DB" w:rsidP="006B616B">
            <w:pPr>
              <w:jc w:val="center"/>
              <w:rPr>
                <w:color w:val="00B050"/>
                <w:sz w:val="20"/>
              </w:rPr>
            </w:pPr>
            <w:hyperlink r:id="rId128" w:history="1">
              <w:r w:rsidR="006B616B" w:rsidRPr="002F6831">
                <w:rPr>
                  <w:rStyle w:val="Hyperlink"/>
                  <w:color w:val="00B05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6B616B" w:rsidRPr="002F6831" w:rsidRDefault="002D4290" w:rsidP="006B616B">
            <w:pPr>
              <w:rPr>
                <w:color w:val="00B050"/>
                <w:sz w:val="20"/>
              </w:rPr>
            </w:pPr>
            <w:r w:rsidRPr="002F6831">
              <w:rPr>
                <w:color w:val="00B050"/>
                <w:sz w:val="20"/>
              </w:rPr>
              <w:t>MAC single radio and multi-radio MLD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6B616B" w:rsidRPr="002F6831" w:rsidRDefault="006B616B" w:rsidP="006B616B">
            <w:pPr>
              <w:rPr>
                <w:color w:val="00B050"/>
                <w:sz w:val="20"/>
              </w:rPr>
            </w:pPr>
            <w:r w:rsidRPr="002F6831">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EAF8F" w14:textId="73C80846" w:rsidR="006B616B" w:rsidRPr="002F6831" w:rsidRDefault="00CA07B7" w:rsidP="006B616B">
            <w:pPr>
              <w:jc w:val="center"/>
              <w:rPr>
                <w:color w:val="00B050"/>
                <w:sz w:val="20"/>
              </w:rPr>
            </w:pPr>
            <w:r w:rsidRPr="002F683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6B616B" w:rsidRPr="002F6831" w:rsidRDefault="006B616B" w:rsidP="006B616B">
            <w:pPr>
              <w:jc w:val="center"/>
              <w:rPr>
                <w:color w:val="00B050"/>
                <w:sz w:val="20"/>
              </w:rPr>
            </w:pPr>
            <w:r w:rsidRPr="002F683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6B616B" w:rsidRPr="002F6831" w:rsidRDefault="006B616B" w:rsidP="006B616B">
            <w:pPr>
              <w:jc w:val="center"/>
              <w:rPr>
                <w:color w:val="00B050"/>
                <w:sz w:val="20"/>
              </w:rPr>
            </w:pPr>
            <w:r w:rsidRPr="002F6831">
              <w:rPr>
                <w:color w:val="00B050"/>
                <w:sz w:val="20"/>
              </w:rPr>
              <w:t>MAC</w:t>
            </w:r>
          </w:p>
        </w:tc>
      </w:tr>
      <w:tr w:rsidR="00EB67F3" w:rsidRPr="00CC1135" w14:paraId="4343E2F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27E48" w14:textId="4A43AC5A" w:rsidR="00EB67F3" w:rsidRPr="00834601" w:rsidRDefault="007E23DB" w:rsidP="006B616B">
            <w:pPr>
              <w:jc w:val="center"/>
              <w:rPr>
                <w:strike/>
                <w:color w:val="FF0000"/>
                <w:sz w:val="20"/>
              </w:rPr>
            </w:pPr>
            <w:hyperlink r:id="rId129" w:history="1">
              <w:r w:rsidR="00EB67F3" w:rsidRPr="00834601">
                <w:rPr>
                  <w:rStyle w:val="Hyperlink"/>
                  <w:strike/>
                  <w:color w:val="FF0000"/>
                  <w:sz w:val="20"/>
                </w:rPr>
                <w:t>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36546" w14:textId="4B498C00" w:rsidR="00EB67F3" w:rsidRPr="00834601" w:rsidRDefault="00EB67F3" w:rsidP="006B616B">
            <w:pPr>
              <w:rPr>
                <w:strike/>
                <w:color w:val="FF0000"/>
                <w:sz w:val="20"/>
              </w:rPr>
            </w:pPr>
            <w:r w:rsidRPr="00834601">
              <w:rPr>
                <w:strike/>
                <w:color w:val="FF0000"/>
                <w:sz w:val="20"/>
              </w:rPr>
              <w:t>Proposed Draft Specification for MLD Transmit Buffer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11575" w14:textId="39D4D34C" w:rsidR="00EB67F3" w:rsidRPr="00834601" w:rsidRDefault="00EB67F3" w:rsidP="006B616B">
            <w:pPr>
              <w:rPr>
                <w:strike/>
                <w:color w:val="FF0000"/>
                <w:sz w:val="20"/>
              </w:rPr>
            </w:pPr>
            <w:r w:rsidRPr="00834601">
              <w:rPr>
                <w:strike/>
                <w:color w:val="FF000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0F9FA" w14:textId="134FBFE2" w:rsidR="00EB67F3" w:rsidRPr="00834601" w:rsidRDefault="001712E3" w:rsidP="006B616B">
            <w:pPr>
              <w:jc w:val="center"/>
              <w:rPr>
                <w:strike/>
                <w:color w:val="FF0000"/>
                <w:sz w:val="20"/>
              </w:rPr>
            </w:pPr>
            <w:r w:rsidRPr="00834601">
              <w:rPr>
                <w:strike/>
                <w:color w:val="FF0000"/>
                <w:sz w:val="20"/>
              </w:rPr>
              <w:t>Withdrawn</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2C8CF" w14:textId="6F83EE4A" w:rsidR="00EB67F3" w:rsidRPr="00834601" w:rsidRDefault="00EB67F3" w:rsidP="006B616B">
            <w:pPr>
              <w:jc w:val="center"/>
              <w:rPr>
                <w:strike/>
                <w:color w:val="FF0000"/>
                <w:sz w:val="20"/>
              </w:rPr>
            </w:pPr>
            <w:r w:rsidRPr="00834601">
              <w:rPr>
                <w:strike/>
                <w:color w:val="FF0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4E70A3" w14:textId="49030AB2" w:rsidR="00EB67F3" w:rsidRPr="00834601" w:rsidRDefault="00EB67F3" w:rsidP="006B616B">
            <w:pPr>
              <w:jc w:val="center"/>
              <w:rPr>
                <w:strike/>
                <w:color w:val="FF0000"/>
                <w:sz w:val="20"/>
              </w:rPr>
            </w:pPr>
            <w:r w:rsidRPr="00834601">
              <w:rPr>
                <w:strike/>
                <w:color w:val="FF0000"/>
                <w:sz w:val="20"/>
              </w:rPr>
              <w:t>MAC</w:t>
            </w:r>
          </w:p>
        </w:tc>
      </w:tr>
      <w:tr w:rsidR="0033775C" w:rsidRPr="00CC1135" w14:paraId="5CDBB6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1913E68D" w:rsidR="0033775C" w:rsidRPr="00834601" w:rsidRDefault="007E23DB" w:rsidP="0033775C">
            <w:pPr>
              <w:jc w:val="center"/>
              <w:rPr>
                <w:color w:val="00B050"/>
                <w:sz w:val="20"/>
              </w:rPr>
            </w:pPr>
            <w:hyperlink r:id="rId130" w:history="1">
              <w:r w:rsidR="0033775C" w:rsidRPr="00834601">
                <w:rPr>
                  <w:rStyle w:val="Hyperlink"/>
                  <w:color w:val="00B050"/>
                  <w:sz w:val="20"/>
                </w:rPr>
                <w:t>221r</w:t>
              </w:r>
              <w:r w:rsidR="00A8295C" w:rsidRPr="00834601">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33775C" w:rsidRPr="00834601" w:rsidRDefault="0033775C" w:rsidP="0033775C">
            <w:pPr>
              <w:rPr>
                <w:color w:val="00B050"/>
                <w:sz w:val="20"/>
              </w:rPr>
            </w:pPr>
            <w:r w:rsidRPr="00834601">
              <w:rPr>
                <w:color w:val="00B050"/>
                <w:sz w:val="20"/>
              </w:rPr>
              <w:t>MAC-MLO-NSTR-blindness-TBD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33775C" w:rsidRPr="00834601" w:rsidRDefault="0033775C" w:rsidP="0033775C">
            <w:pPr>
              <w:rPr>
                <w:color w:val="00B050"/>
                <w:sz w:val="20"/>
              </w:rPr>
            </w:pPr>
            <w:r w:rsidRPr="00834601">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4401CA91" w:rsidR="0033775C" w:rsidRPr="00834601" w:rsidRDefault="002F6831" w:rsidP="00046690">
            <w:pPr>
              <w:jc w:val="center"/>
              <w:rPr>
                <w:color w:val="00B050"/>
                <w:sz w:val="20"/>
              </w:rPr>
            </w:pPr>
            <w:r w:rsidRPr="0083460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33775C" w:rsidRPr="00834601" w:rsidRDefault="0033775C" w:rsidP="0033775C">
            <w:pPr>
              <w:jc w:val="center"/>
              <w:rPr>
                <w:color w:val="00B050"/>
                <w:sz w:val="20"/>
              </w:rPr>
            </w:pPr>
            <w:r w:rsidRPr="0083460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C4541D" w14:textId="6C0945C6" w:rsidR="0033775C" w:rsidRPr="00834601" w:rsidRDefault="0033775C" w:rsidP="0033775C">
            <w:pPr>
              <w:jc w:val="center"/>
              <w:rPr>
                <w:color w:val="00B050"/>
                <w:sz w:val="20"/>
              </w:rPr>
            </w:pPr>
            <w:r w:rsidRPr="00834601">
              <w:rPr>
                <w:color w:val="00B050"/>
                <w:sz w:val="20"/>
              </w:rPr>
              <w:t>MAC</w:t>
            </w:r>
          </w:p>
        </w:tc>
      </w:tr>
      <w:tr w:rsidR="0033775C" w:rsidRPr="00CC1135" w14:paraId="168A17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2D1A0CED" w:rsidR="0033775C" w:rsidRPr="00834601" w:rsidRDefault="0033775C" w:rsidP="0033775C">
            <w:pPr>
              <w:jc w:val="center"/>
              <w:rPr>
                <w:sz w:val="20"/>
              </w:rPr>
            </w:pPr>
            <w:r w:rsidRPr="00834601">
              <w:rPr>
                <w:color w:val="FF0000"/>
                <w:sz w:val="20"/>
              </w:rPr>
              <w:t>222r0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50E6C165" w:rsidR="0033775C" w:rsidRPr="00834601" w:rsidRDefault="0033775C" w:rsidP="0033775C">
            <w:pPr>
              <w:rPr>
                <w:sz w:val="20"/>
              </w:rPr>
            </w:pPr>
            <w:r w:rsidRPr="00834601">
              <w:rPr>
                <w:sz w:val="20"/>
              </w:rPr>
              <w:t>MAC-Common Info-ML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75976A1A" w:rsidR="0033775C" w:rsidRPr="00834601" w:rsidRDefault="0033775C" w:rsidP="0033775C">
            <w:pPr>
              <w:rPr>
                <w:sz w:val="20"/>
              </w:rPr>
            </w:pPr>
            <w:r w:rsidRPr="00834601">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F09E424" w:rsidR="0033775C" w:rsidRPr="00834601" w:rsidRDefault="0033775C" w:rsidP="0033775C">
            <w:pPr>
              <w:jc w:val="center"/>
              <w:rPr>
                <w:sz w:val="20"/>
              </w:rPr>
            </w:pPr>
            <w:r w:rsidRPr="00834601">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2981F94B" w:rsidR="0033775C" w:rsidRPr="00834601" w:rsidRDefault="0033775C" w:rsidP="0033775C">
            <w:pPr>
              <w:jc w:val="center"/>
              <w:rPr>
                <w:sz w:val="20"/>
              </w:rPr>
            </w:pPr>
            <w:r w:rsidRPr="00834601">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64C41ED" w14:textId="7A457F45" w:rsidR="0033775C" w:rsidRPr="00834601" w:rsidRDefault="0033775C" w:rsidP="0033775C">
            <w:pPr>
              <w:jc w:val="center"/>
              <w:rPr>
                <w:sz w:val="20"/>
              </w:rPr>
            </w:pPr>
            <w:r w:rsidRPr="00834601">
              <w:rPr>
                <w:sz w:val="20"/>
              </w:rPr>
              <w:t>MAC</w:t>
            </w:r>
          </w:p>
        </w:tc>
      </w:tr>
      <w:tr w:rsidR="00F81788" w:rsidRPr="00CC1135" w14:paraId="1E388D9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4490A6E4" w:rsidR="00F81788" w:rsidRPr="00E62FEE" w:rsidRDefault="007E23DB" w:rsidP="00F81788">
            <w:pPr>
              <w:jc w:val="center"/>
              <w:rPr>
                <w:sz w:val="20"/>
              </w:rPr>
            </w:pPr>
            <w:hyperlink r:id="rId131" w:history="1">
              <w:r w:rsidR="00F81788" w:rsidRPr="004D7CA9">
                <w:rPr>
                  <w:rStyle w:val="Hyperlink"/>
                  <w:sz w:val="20"/>
                </w:rPr>
                <w:t>142r</w:t>
              </w:r>
              <w:r w:rsidR="004D7CA9" w:rsidRPr="004D7CA9">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F81788" w:rsidRPr="00E62FEE" w:rsidRDefault="00F81788" w:rsidP="00F81788">
            <w:pPr>
              <w:rPr>
                <w:sz w:val="20"/>
              </w:rPr>
            </w:pPr>
            <w:r w:rsidRPr="00E62FEE">
              <w:rPr>
                <w:sz w:val="20"/>
              </w:rPr>
              <w:t>PDT-MAC-Restricted-TWT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F81788" w:rsidRPr="00E62FEE" w:rsidRDefault="00F81788" w:rsidP="00F81788">
            <w:pPr>
              <w:rPr>
                <w:sz w:val="20"/>
              </w:rPr>
            </w:pPr>
            <w:r w:rsidRPr="00E62FEE">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CC7E3" w14:textId="278F4FCD" w:rsidR="00F81788" w:rsidRPr="00E62FEE" w:rsidRDefault="00E62FEE" w:rsidP="00F81788">
            <w:pPr>
              <w:jc w:val="center"/>
              <w:rPr>
                <w:sz w:val="20"/>
              </w:rPr>
            </w:pPr>
            <w:r w:rsidRPr="00E62FEE">
              <w:rPr>
                <w:sz w:val="20"/>
              </w:rPr>
              <w:t>Run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F81788" w:rsidRPr="00E62FEE" w:rsidRDefault="00F81788" w:rsidP="00F81788">
            <w:pPr>
              <w:jc w:val="center"/>
              <w:rPr>
                <w:sz w:val="20"/>
              </w:rPr>
            </w:pPr>
            <w:r w:rsidRPr="00E62FE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9207BC1" w14:textId="621E4712" w:rsidR="00F81788" w:rsidRPr="00E62FEE" w:rsidRDefault="00F81788" w:rsidP="00F81788">
            <w:pPr>
              <w:jc w:val="center"/>
              <w:rPr>
                <w:sz w:val="20"/>
              </w:rPr>
            </w:pPr>
            <w:r w:rsidRPr="00E62FEE">
              <w:rPr>
                <w:sz w:val="20"/>
              </w:rPr>
              <w:t>MAC</w:t>
            </w:r>
          </w:p>
        </w:tc>
      </w:tr>
      <w:tr w:rsidR="001B6E41" w:rsidRPr="00CC1135" w14:paraId="099ED1B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798DD74C" w:rsidR="001B6E41" w:rsidRPr="00363EB0" w:rsidRDefault="007E23DB" w:rsidP="001B6E41">
            <w:pPr>
              <w:jc w:val="center"/>
              <w:rPr>
                <w:sz w:val="20"/>
              </w:rPr>
            </w:pPr>
            <w:hyperlink r:id="rId132" w:history="1">
              <w:r w:rsidR="001B6E41" w:rsidRPr="005E00B6">
                <w:rPr>
                  <w:rStyle w:val="Hyperlink"/>
                  <w:sz w:val="20"/>
                </w:rPr>
                <w:t>233r0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1B6E41" w:rsidRPr="00363EB0" w:rsidRDefault="001B6E41" w:rsidP="001B6E41">
            <w:pPr>
              <w:rPr>
                <w:sz w:val="20"/>
              </w:rPr>
            </w:pPr>
            <w:r w:rsidRPr="00363EB0">
              <w:rPr>
                <w:sz w:val="20"/>
              </w:rPr>
              <w:t>PDT MLD security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1B6E41" w:rsidRPr="00363EB0" w:rsidRDefault="001B6E41" w:rsidP="001B6E41">
            <w:pPr>
              <w:rPr>
                <w:sz w:val="20"/>
              </w:rPr>
            </w:pPr>
            <w:r w:rsidRPr="00363EB0">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C5F4C" w14:textId="5A903EBB" w:rsidR="001B6E41" w:rsidRPr="00363EB0" w:rsidRDefault="001B6E41" w:rsidP="001B6E41">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1B6E41" w:rsidRPr="00363EB0" w:rsidRDefault="001B6E41" w:rsidP="001B6E41">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92B9FD1" w14:textId="247208A5" w:rsidR="001B6E41" w:rsidRPr="00363EB0" w:rsidRDefault="001B6E41" w:rsidP="001B6E41">
            <w:pPr>
              <w:jc w:val="center"/>
              <w:rPr>
                <w:sz w:val="20"/>
              </w:rPr>
            </w:pPr>
            <w:r w:rsidRPr="00363EB0">
              <w:rPr>
                <w:sz w:val="20"/>
              </w:rPr>
              <w:t>MAC</w:t>
            </w:r>
          </w:p>
        </w:tc>
      </w:tr>
      <w:bookmarkStart w:id="10" w:name="_Hlk64797107"/>
      <w:tr w:rsidR="00571662" w:rsidRPr="00CC1135" w14:paraId="7C5A8FA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1F06B471" w:rsidR="00571662" w:rsidRPr="00363EB0" w:rsidRDefault="001E1C10" w:rsidP="00571662">
            <w:pPr>
              <w:jc w:val="center"/>
              <w:rPr>
                <w:color w:val="FF0000"/>
                <w:sz w:val="20"/>
              </w:rPr>
            </w:pPr>
            <w:r>
              <w:fldChar w:fldCharType="begin"/>
            </w:r>
            <w:r w:rsidR="00A73E70">
              <w:instrText>HYPERLINK "https://mentor.ieee.org/802.11/dcn/21/11-21-0131-04-00be-proposed-draft-specification-for-om-in-a-control.docx"</w:instrText>
            </w:r>
            <w:r>
              <w:fldChar w:fldCharType="separate"/>
            </w:r>
            <w:r w:rsidR="00571662" w:rsidRPr="00363EB0">
              <w:rPr>
                <w:rStyle w:val="Hyperlink"/>
                <w:sz w:val="20"/>
              </w:rPr>
              <w:t>131r</w:t>
            </w:r>
            <w:r w:rsidR="00A73E70">
              <w:rPr>
                <w:rStyle w:val="Hyperlink"/>
                <w:sz w:val="20"/>
              </w:rPr>
              <w:t>4</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571662" w:rsidRPr="00363EB0" w:rsidRDefault="00571662" w:rsidP="00571662">
            <w:pPr>
              <w:rPr>
                <w:sz w:val="20"/>
              </w:rPr>
            </w:pPr>
            <w:r w:rsidRPr="00363EB0">
              <w:rPr>
                <w:sz w:val="20"/>
              </w:rPr>
              <w:t>Proposed Draft Specification for OM in A-control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571662" w:rsidRPr="00363EB0" w:rsidRDefault="00571662" w:rsidP="00571662">
            <w:pPr>
              <w:rPr>
                <w:sz w:val="20"/>
              </w:rPr>
            </w:pPr>
            <w:r w:rsidRPr="00363EB0">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07BD6252" w:rsidR="00571662" w:rsidRPr="00363EB0" w:rsidRDefault="00571662" w:rsidP="00571662">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5ACB" w14:textId="77777777" w:rsidR="00571662" w:rsidRDefault="00571662" w:rsidP="00571662">
            <w:pPr>
              <w:jc w:val="center"/>
              <w:rPr>
                <w:sz w:val="20"/>
              </w:rPr>
            </w:pPr>
            <w:r w:rsidRPr="00363EB0">
              <w:rPr>
                <w:sz w:val="20"/>
              </w:rPr>
              <w:t>PDT</w:t>
            </w:r>
            <w:r w:rsidR="00A73E70">
              <w:rPr>
                <w:sz w:val="20"/>
              </w:rPr>
              <w:t>+CR</w:t>
            </w:r>
          </w:p>
          <w:p w14:paraId="2050B9E6" w14:textId="53D48256" w:rsidR="00A73E70" w:rsidRPr="00363EB0" w:rsidRDefault="00A73E70" w:rsidP="00571662">
            <w:pPr>
              <w:jc w:val="center"/>
              <w:rPr>
                <w:sz w:val="20"/>
              </w:rPr>
            </w:pPr>
            <w:r>
              <w:rPr>
                <w:sz w:val="20"/>
              </w:rPr>
              <w:t>(1 CID)</w:t>
            </w:r>
          </w:p>
        </w:tc>
        <w:tc>
          <w:tcPr>
            <w:tcW w:w="720" w:type="dxa"/>
            <w:tcBorders>
              <w:top w:val="single" w:sz="8" w:space="0" w:color="1B587C"/>
              <w:left w:val="single" w:sz="8" w:space="0" w:color="1B587C"/>
              <w:bottom w:val="single" w:sz="8" w:space="0" w:color="1B587C"/>
              <w:right w:val="single" w:sz="8" w:space="0" w:color="1B587C"/>
            </w:tcBorders>
          </w:tcPr>
          <w:p w14:paraId="53F86C2B" w14:textId="2D37ACB2" w:rsidR="00571662" w:rsidRPr="00363EB0" w:rsidRDefault="00571662" w:rsidP="00571662">
            <w:pPr>
              <w:jc w:val="center"/>
              <w:rPr>
                <w:sz w:val="20"/>
              </w:rPr>
            </w:pPr>
            <w:r w:rsidRPr="00363EB0">
              <w:rPr>
                <w:sz w:val="20"/>
              </w:rPr>
              <w:t>MAC</w:t>
            </w:r>
          </w:p>
        </w:tc>
      </w:tr>
      <w:bookmarkEnd w:id="10"/>
      <w:tr w:rsidR="00371A42" w:rsidRPr="00CC1135" w14:paraId="37A618A8"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28889F64" w:rsidR="00371A42" w:rsidRPr="00363EB0" w:rsidRDefault="001E1C10" w:rsidP="00371A42">
            <w:pPr>
              <w:jc w:val="center"/>
              <w:rPr>
                <w:color w:val="FF0000"/>
                <w:sz w:val="20"/>
              </w:rPr>
            </w:pPr>
            <w:r>
              <w:fldChar w:fldCharType="begin"/>
            </w:r>
            <w:r>
              <w:instrText xml:space="preserve"> HYPERLINK "https://mentor.ieee.org/802.11/dcn/21/11-21-0257-00-00be-proposed-draft-specification-for-multi-link-group-addressed-frame-reception.docx" </w:instrText>
            </w:r>
            <w:r>
              <w:fldChar w:fldCharType="separate"/>
            </w:r>
            <w:r w:rsidR="00371A42" w:rsidRPr="00363EB0">
              <w:rPr>
                <w:rStyle w:val="Hyperlink"/>
                <w:sz w:val="20"/>
              </w:rPr>
              <w:t>257r0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371A42" w:rsidRPr="00363EB0" w:rsidRDefault="00371A42" w:rsidP="00371A42">
            <w:pPr>
              <w:rPr>
                <w:sz w:val="20"/>
              </w:rPr>
            </w:pPr>
            <w:r w:rsidRPr="00363EB0">
              <w:rPr>
                <w:sz w:val="20"/>
              </w:rPr>
              <w:t>Proposed Draft Specification for multi-link group addressed frame reception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371A42" w:rsidRPr="00363EB0" w:rsidRDefault="00371A42" w:rsidP="00371A42">
            <w:pPr>
              <w:rPr>
                <w:sz w:val="20"/>
              </w:rPr>
            </w:pPr>
            <w:r w:rsidRPr="00363EB0">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2FE8951A" w:rsidR="00371A42" w:rsidRPr="00363EB0" w:rsidRDefault="00371A42" w:rsidP="00371A42">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371A42" w:rsidRPr="00363EB0" w:rsidRDefault="00371A42" w:rsidP="00371A42">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4113ED" w14:textId="6A3C4CAA" w:rsidR="00371A42" w:rsidRPr="00363EB0" w:rsidRDefault="00371A42" w:rsidP="00371A42">
            <w:pPr>
              <w:jc w:val="center"/>
              <w:rPr>
                <w:sz w:val="20"/>
              </w:rPr>
            </w:pPr>
            <w:r w:rsidRPr="00363EB0">
              <w:rPr>
                <w:sz w:val="20"/>
              </w:rPr>
              <w:t>MAC</w:t>
            </w:r>
          </w:p>
        </w:tc>
      </w:tr>
      <w:tr w:rsidR="00F31B07" w:rsidRPr="00CC1135" w14:paraId="207AF08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C8A8" w14:textId="1FF074A1" w:rsidR="00F31B07" w:rsidRPr="00DB15FA" w:rsidRDefault="007E23DB" w:rsidP="00F31B07">
            <w:pPr>
              <w:jc w:val="center"/>
              <w:rPr>
                <w:sz w:val="20"/>
              </w:rPr>
            </w:pPr>
            <w:hyperlink r:id="rId133" w:history="1">
              <w:r w:rsidR="00F31B07" w:rsidRPr="00DB15FA">
                <w:rPr>
                  <w:rStyle w:val="Hyperlink"/>
                  <w:sz w:val="20"/>
                </w:rPr>
                <w:t>019r0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A859" w14:textId="0C5E8D93" w:rsidR="00F31B07" w:rsidRPr="00DB15FA" w:rsidRDefault="00F31B07" w:rsidP="00F31B07">
            <w:pPr>
              <w:rPr>
                <w:sz w:val="20"/>
              </w:rPr>
            </w:pPr>
            <w:r w:rsidRPr="00DB15FA">
              <w:rPr>
                <w:sz w:val="20"/>
              </w:rPr>
              <w:t>PDT-MLO-TID-to-Link-mapping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5DF0" w14:textId="180A3F9A" w:rsidR="00F31B07" w:rsidRPr="00DB15FA" w:rsidRDefault="00F31B07" w:rsidP="00F31B07">
            <w:pPr>
              <w:rPr>
                <w:sz w:val="20"/>
              </w:rPr>
            </w:pPr>
            <w:r w:rsidRPr="00DB15FA">
              <w:rPr>
                <w:sz w:val="20"/>
              </w:rPr>
              <w:t>Yongho Seok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1808C" w14:textId="6CCD8019" w:rsidR="00F31B07" w:rsidRPr="00DB15FA" w:rsidRDefault="00F31B07" w:rsidP="00F31B07">
            <w:pPr>
              <w:jc w:val="center"/>
              <w:rPr>
                <w:sz w:val="20"/>
              </w:rPr>
            </w:pPr>
            <w:r w:rsidRPr="00DB15F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7C30" w14:textId="22B81F97" w:rsidR="00F31B07" w:rsidRPr="00DB15FA" w:rsidRDefault="00F31B07" w:rsidP="00F31B07">
            <w:pPr>
              <w:jc w:val="center"/>
              <w:rPr>
                <w:sz w:val="20"/>
              </w:rPr>
            </w:pPr>
            <w:r w:rsidRPr="00DB15F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80204B2" w14:textId="0CA0BBE6" w:rsidR="00F31B07" w:rsidRPr="00DB15FA" w:rsidRDefault="00F31B07" w:rsidP="00F31B07">
            <w:pPr>
              <w:jc w:val="center"/>
              <w:rPr>
                <w:sz w:val="20"/>
              </w:rPr>
            </w:pPr>
            <w:r w:rsidRPr="00DB15FA">
              <w:rPr>
                <w:sz w:val="20"/>
              </w:rPr>
              <w:t>MAC</w:t>
            </w:r>
          </w:p>
        </w:tc>
      </w:tr>
      <w:tr w:rsidR="000339A4" w:rsidRPr="00CC1135" w14:paraId="151634E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A592" w14:textId="154F5A6B" w:rsidR="000339A4" w:rsidRPr="00DB15FA" w:rsidRDefault="007E23DB" w:rsidP="000339A4">
            <w:pPr>
              <w:jc w:val="center"/>
              <w:rPr>
                <w:color w:val="FF0000"/>
                <w:sz w:val="20"/>
              </w:rPr>
            </w:pPr>
            <w:hyperlink r:id="rId134" w:history="1">
              <w:r w:rsidR="000339A4" w:rsidRPr="00DB15FA">
                <w:rPr>
                  <w:rStyle w:val="Hyperlink"/>
                  <w:sz w:val="20"/>
                </w:rPr>
                <w:t>169r0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4C129" w14:textId="300E1EEF" w:rsidR="000339A4" w:rsidRPr="00DB15FA" w:rsidRDefault="000339A4" w:rsidP="000339A4">
            <w:pPr>
              <w:rPr>
                <w:sz w:val="20"/>
              </w:rPr>
            </w:pPr>
            <w:proofErr w:type="spellStart"/>
            <w:r w:rsidRPr="00DB15FA">
              <w:rPr>
                <w:sz w:val="20"/>
              </w:rPr>
              <w:t>pdt</w:t>
            </w:r>
            <w:proofErr w:type="spellEnd"/>
            <w:r w:rsidRPr="00DB15FA">
              <w:rPr>
                <w:sz w:val="20"/>
              </w:rPr>
              <w:t>-</w:t>
            </w:r>
            <w:proofErr w:type="spellStart"/>
            <w:r w:rsidRPr="00DB15FA">
              <w:rPr>
                <w:sz w:val="20"/>
              </w:rPr>
              <w:t>mlo</w:t>
            </w:r>
            <w:proofErr w:type="spellEnd"/>
            <w:r w:rsidRPr="00DB15FA">
              <w:rPr>
                <w:sz w:val="20"/>
              </w:rPr>
              <w:t>-TXOP-Termination-of-NSTR-MLD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303C1" w14:textId="6A7243B1" w:rsidR="000339A4" w:rsidRPr="00DB15FA" w:rsidRDefault="000339A4" w:rsidP="000339A4">
            <w:pPr>
              <w:rPr>
                <w:sz w:val="20"/>
              </w:rPr>
            </w:pPr>
            <w:r w:rsidRPr="00DB15FA">
              <w:rPr>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3F65B" w14:textId="29940036" w:rsidR="000339A4" w:rsidRPr="00DB15FA" w:rsidRDefault="000339A4" w:rsidP="000339A4">
            <w:pPr>
              <w:jc w:val="center"/>
              <w:rPr>
                <w:sz w:val="20"/>
              </w:rPr>
            </w:pPr>
            <w:r w:rsidRPr="00DB15F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29F" w14:textId="2DD8E9F7" w:rsidR="000339A4" w:rsidRPr="00DB15FA" w:rsidRDefault="000339A4" w:rsidP="000339A4">
            <w:pPr>
              <w:jc w:val="center"/>
              <w:rPr>
                <w:sz w:val="20"/>
              </w:rPr>
            </w:pPr>
            <w:r w:rsidRPr="00DB15F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CCD2520" w14:textId="7594741B" w:rsidR="000339A4" w:rsidRPr="00DB15FA" w:rsidRDefault="000339A4" w:rsidP="000339A4">
            <w:pPr>
              <w:jc w:val="center"/>
              <w:rPr>
                <w:sz w:val="20"/>
              </w:rPr>
            </w:pPr>
            <w:r w:rsidRPr="00DB15FA">
              <w:rPr>
                <w:sz w:val="20"/>
              </w:rPr>
              <w:t>MAC</w:t>
            </w:r>
          </w:p>
        </w:tc>
      </w:tr>
      <w:tr w:rsidR="001215F1" w:rsidRPr="00CC1135" w14:paraId="30A27CD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A1054" w14:textId="00DE3899" w:rsidR="001215F1" w:rsidRPr="00035EE2" w:rsidRDefault="001215F1" w:rsidP="001215F1">
            <w:pPr>
              <w:jc w:val="center"/>
              <w:rPr>
                <w:sz w:val="20"/>
              </w:rPr>
            </w:pPr>
            <w:r w:rsidRPr="00035EE2">
              <w:rPr>
                <w:color w:val="FF0000"/>
                <w:sz w:val="20"/>
              </w:rPr>
              <w:t>268r0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12A68" w14:textId="5320FD0B" w:rsidR="001215F1" w:rsidRPr="00035EE2" w:rsidRDefault="001215F1" w:rsidP="001215F1">
            <w:pPr>
              <w:rPr>
                <w:sz w:val="20"/>
              </w:rPr>
            </w:pPr>
            <w:r w:rsidRPr="00035EE2">
              <w:rPr>
                <w:sz w:val="20"/>
              </w:rPr>
              <w:t>PDT channel access 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47A9F" w14:textId="6F63E194" w:rsidR="001215F1" w:rsidRPr="00035EE2" w:rsidRDefault="001215F1" w:rsidP="001215F1">
            <w:pPr>
              <w:rPr>
                <w:sz w:val="20"/>
              </w:rPr>
            </w:pPr>
            <w:r w:rsidRPr="00035EE2">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1115D" w14:textId="2F4B852B" w:rsidR="001215F1" w:rsidRPr="00035EE2" w:rsidRDefault="001215F1" w:rsidP="001215F1">
            <w:pPr>
              <w:jc w:val="center"/>
              <w:rPr>
                <w:sz w:val="20"/>
              </w:rPr>
            </w:pPr>
            <w:r w:rsidRPr="00035EE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53D581" w14:textId="7F40872D" w:rsidR="001215F1" w:rsidRPr="00035EE2" w:rsidRDefault="001215F1" w:rsidP="001215F1">
            <w:pPr>
              <w:jc w:val="center"/>
              <w:rPr>
                <w:sz w:val="20"/>
              </w:rPr>
            </w:pPr>
            <w:r w:rsidRPr="00035EE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B32A2F6" w14:textId="698ED144" w:rsidR="001215F1" w:rsidRPr="00035EE2" w:rsidRDefault="001215F1" w:rsidP="001215F1">
            <w:pPr>
              <w:jc w:val="center"/>
              <w:rPr>
                <w:sz w:val="20"/>
              </w:rPr>
            </w:pPr>
            <w:r w:rsidRPr="00035EE2">
              <w:rPr>
                <w:sz w:val="20"/>
              </w:rPr>
              <w:t>MAC</w:t>
            </w:r>
          </w:p>
        </w:tc>
      </w:tr>
      <w:tr w:rsidR="00404511" w:rsidRPr="00CC1135" w14:paraId="39D50A8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E0AA0" w14:textId="1699D3D6" w:rsidR="00404511" w:rsidRPr="00035EE2" w:rsidRDefault="007E23DB" w:rsidP="00AD7190">
            <w:pPr>
              <w:jc w:val="center"/>
              <w:rPr>
                <w:color w:val="7030A0"/>
                <w:sz w:val="20"/>
              </w:rPr>
            </w:pPr>
            <w:hyperlink r:id="rId135" w:history="1">
              <w:r w:rsidR="00404511" w:rsidRPr="00035EE2">
                <w:rPr>
                  <w:rStyle w:val="Hyperlink"/>
                  <w:color w:val="7030A0"/>
                  <w:sz w:val="20"/>
                </w:rPr>
                <w:t>290r0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9882" w14:textId="7A711AA2" w:rsidR="00404511" w:rsidRPr="00035EE2" w:rsidRDefault="00404511" w:rsidP="00404511">
            <w:pPr>
              <w:rPr>
                <w:color w:val="7030A0"/>
                <w:sz w:val="20"/>
              </w:rPr>
            </w:pPr>
            <w:r w:rsidRPr="00035EE2">
              <w:rPr>
                <w:color w:val="7030A0"/>
                <w:sz w:val="20"/>
              </w:rPr>
              <w:t>Editorial fixes to subclause 35.3.4.3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97AC9" w14:textId="2A8840CD" w:rsidR="00404511" w:rsidRPr="00035EE2" w:rsidRDefault="00404511" w:rsidP="00404511">
            <w:pPr>
              <w:rPr>
                <w:color w:val="7030A0"/>
                <w:sz w:val="20"/>
              </w:rPr>
            </w:pPr>
            <w:r w:rsidRPr="00035EE2">
              <w:rPr>
                <w:color w:val="7030A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83668" w14:textId="618F30B5" w:rsidR="00404511" w:rsidRPr="00035EE2" w:rsidRDefault="00C573EF" w:rsidP="00404511">
            <w:pPr>
              <w:jc w:val="center"/>
              <w:rPr>
                <w:color w:val="7030A0"/>
                <w:sz w:val="20"/>
              </w:rPr>
            </w:pPr>
            <w:r>
              <w:rPr>
                <w:color w:val="7030A0"/>
                <w:sz w:val="20"/>
              </w:rPr>
              <w:t>Q</w:t>
            </w:r>
            <w:r w:rsidR="002F0A9E" w:rsidRPr="00035EE2">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BEEE7" w14:textId="656F520F" w:rsidR="00404511" w:rsidRPr="00035EE2" w:rsidRDefault="00404511" w:rsidP="00404511">
            <w:pPr>
              <w:jc w:val="center"/>
              <w:rPr>
                <w:color w:val="7030A0"/>
                <w:sz w:val="20"/>
              </w:rPr>
            </w:pPr>
            <w:r w:rsidRPr="00035EE2">
              <w:rPr>
                <w:color w:val="7030A0"/>
                <w:sz w:val="20"/>
              </w:rPr>
              <w:t>PDT</w:t>
            </w:r>
            <w:r w:rsidR="00FC4E34" w:rsidRPr="00035EE2">
              <w:rPr>
                <w:color w:val="7030A0"/>
                <w:sz w:val="20"/>
              </w:rPr>
              <w:t>-ED</w:t>
            </w:r>
          </w:p>
        </w:tc>
        <w:tc>
          <w:tcPr>
            <w:tcW w:w="720" w:type="dxa"/>
            <w:tcBorders>
              <w:top w:val="single" w:sz="8" w:space="0" w:color="1B587C"/>
              <w:left w:val="single" w:sz="8" w:space="0" w:color="1B587C"/>
              <w:bottom w:val="single" w:sz="8" w:space="0" w:color="1B587C"/>
              <w:right w:val="single" w:sz="8" w:space="0" w:color="1B587C"/>
            </w:tcBorders>
          </w:tcPr>
          <w:p w14:paraId="59F8D375" w14:textId="6F7F060A" w:rsidR="00404511" w:rsidRPr="00035EE2" w:rsidRDefault="00404511" w:rsidP="00404511">
            <w:pPr>
              <w:jc w:val="center"/>
              <w:rPr>
                <w:color w:val="7030A0"/>
                <w:sz w:val="20"/>
              </w:rPr>
            </w:pPr>
            <w:r w:rsidRPr="00035EE2">
              <w:rPr>
                <w:color w:val="7030A0"/>
                <w:sz w:val="20"/>
              </w:rPr>
              <w:t>MAC</w:t>
            </w:r>
          </w:p>
        </w:tc>
      </w:tr>
      <w:tr w:rsidR="004313B0" w:rsidRPr="00CC1135" w14:paraId="1E8A61C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3C2A913B" w:rsidR="004313B0" w:rsidRPr="00035EE2" w:rsidRDefault="007E23DB" w:rsidP="00AD7190">
            <w:pPr>
              <w:jc w:val="center"/>
              <w:rPr>
                <w:sz w:val="20"/>
              </w:rPr>
            </w:pPr>
            <w:hyperlink r:id="rId136" w:history="1">
              <w:r w:rsidR="004313B0" w:rsidRPr="00AD7190">
                <w:rPr>
                  <w:rStyle w:val="Hyperlink"/>
                  <w:sz w:val="20"/>
                </w:rPr>
                <w:t>335r0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4313B0" w:rsidRPr="004F445A" w:rsidRDefault="00C80D15" w:rsidP="004F445A">
            <w:pPr>
              <w:rPr>
                <w:sz w:val="20"/>
              </w:rPr>
            </w:pPr>
            <w:r w:rsidRPr="004F445A">
              <w:rPr>
                <w:sz w:val="20"/>
              </w:rPr>
              <w:t>PDT MAC MLO EMLMR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4313B0" w:rsidRPr="004F445A" w:rsidRDefault="00C80D15" w:rsidP="004F445A">
            <w:pPr>
              <w:rPr>
                <w:sz w:val="20"/>
              </w:rPr>
            </w:pPr>
            <w:r w:rsidRPr="004F445A">
              <w:rPr>
                <w:sz w:val="20"/>
              </w:rPr>
              <w:t>Young H</w:t>
            </w:r>
            <w:r w:rsidR="004F445A">
              <w:rPr>
                <w:sz w:val="20"/>
              </w:rPr>
              <w:t>.</w:t>
            </w:r>
            <w:r w:rsidRPr="004F445A">
              <w:rPr>
                <w:sz w:val="20"/>
              </w:rPr>
              <w:t xml:space="preserve">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126F115B" w:rsidR="004313B0" w:rsidRPr="00E72162" w:rsidRDefault="004F445A" w:rsidP="00404511">
            <w:pPr>
              <w:jc w:val="center"/>
              <w:rPr>
                <w:sz w:val="20"/>
              </w:rPr>
            </w:pPr>
            <w:r w:rsidRPr="00E7216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19F4F0AF" w:rsidR="004313B0" w:rsidRPr="00E72162" w:rsidRDefault="004F445A" w:rsidP="00404511">
            <w:pPr>
              <w:jc w:val="center"/>
              <w:rPr>
                <w:sz w:val="20"/>
              </w:rPr>
            </w:pPr>
            <w:r w:rsidRPr="00E72162">
              <w:rPr>
                <w:sz w:val="20"/>
              </w:rPr>
              <w:t>PDT</w:t>
            </w:r>
            <w:r w:rsidR="009B3C43" w:rsidRPr="00E72162">
              <w:rPr>
                <w:sz w:val="20"/>
              </w:rPr>
              <w:t xml:space="preserve"> (3 TBDs)</w:t>
            </w:r>
          </w:p>
        </w:tc>
        <w:tc>
          <w:tcPr>
            <w:tcW w:w="720" w:type="dxa"/>
            <w:tcBorders>
              <w:top w:val="single" w:sz="8" w:space="0" w:color="1B587C"/>
              <w:left w:val="single" w:sz="8" w:space="0" w:color="1B587C"/>
              <w:bottom w:val="single" w:sz="8" w:space="0" w:color="1B587C"/>
              <w:right w:val="single" w:sz="8" w:space="0" w:color="1B587C"/>
            </w:tcBorders>
          </w:tcPr>
          <w:p w14:paraId="537A8698" w14:textId="0BB15C98" w:rsidR="004313B0" w:rsidRPr="00E72162" w:rsidRDefault="00E72162" w:rsidP="00404511">
            <w:pPr>
              <w:jc w:val="center"/>
              <w:rPr>
                <w:sz w:val="20"/>
              </w:rPr>
            </w:pPr>
            <w:r w:rsidRPr="00E72162">
              <w:rPr>
                <w:sz w:val="20"/>
              </w:rPr>
              <w:t>MAC</w:t>
            </w:r>
          </w:p>
        </w:tc>
      </w:tr>
      <w:tr w:rsidR="004313B0" w:rsidRPr="00CC1135" w14:paraId="1F395E8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7D297D" w14:textId="45D07C6A" w:rsidR="004313B0" w:rsidRPr="00035EE2" w:rsidRDefault="007E23DB" w:rsidP="00AD7190">
            <w:pPr>
              <w:jc w:val="center"/>
              <w:rPr>
                <w:sz w:val="20"/>
              </w:rPr>
            </w:pPr>
            <w:hyperlink r:id="rId137" w:history="1">
              <w:r w:rsidR="004313B0" w:rsidRPr="00AD7190">
                <w:rPr>
                  <w:rStyle w:val="Hyperlink"/>
                  <w:sz w:val="20"/>
                </w:rPr>
                <w:t>336r0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D6E2F" w14:textId="289C9C28" w:rsidR="004313B0" w:rsidRPr="004F445A" w:rsidRDefault="00C80D15" w:rsidP="004F445A">
            <w:pPr>
              <w:rPr>
                <w:sz w:val="20"/>
              </w:rPr>
            </w:pPr>
            <w:r w:rsidRPr="004F445A">
              <w:rPr>
                <w:sz w:val="20"/>
              </w:rPr>
              <w:t>PDT MAC MLO 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1DE94" w14:textId="5984913E" w:rsidR="004F445A" w:rsidRPr="004F445A" w:rsidRDefault="004F445A" w:rsidP="004F445A">
            <w:pPr>
              <w:spacing w:line="137" w:lineRule="atLeast"/>
              <w:rPr>
                <w:sz w:val="20"/>
              </w:rPr>
            </w:pPr>
            <w:r w:rsidRPr="004F445A">
              <w:rPr>
                <w:sz w:val="20"/>
              </w:rPr>
              <w:t>Young H</w:t>
            </w:r>
            <w:r>
              <w:rPr>
                <w:sz w:val="20"/>
              </w:rPr>
              <w:t>.</w:t>
            </w:r>
            <w:r w:rsidRPr="004F445A">
              <w:rPr>
                <w:sz w:val="20"/>
              </w:rPr>
              <w:t xml:space="preserve"> Kwon</w:t>
            </w:r>
          </w:p>
          <w:p w14:paraId="3168EFBF" w14:textId="77777777" w:rsidR="004313B0" w:rsidRPr="004F445A" w:rsidRDefault="004313B0" w:rsidP="004F445A">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230CE" w14:textId="49F99A76" w:rsidR="004313B0" w:rsidRPr="00035EE2" w:rsidRDefault="004F445A" w:rsidP="00404511">
            <w:pPr>
              <w:jc w:val="center"/>
              <w:rPr>
                <w:color w:val="7030A0"/>
                <w:sz w:val="20"/>
              </w:rPr>
            </w:pPr>
            <w:r w:rsidRPr="00035EE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70E14" w14:textId="7DF2B352" w:rsidR="004313B0" w:rsidRPr="00035EE2" w:rsidRDefault="004F445A" w:rsidP="00404511">
            <w:pPr>
              <w:jc w:val="center"/>
              <w:rPr>
                <w:color w:val="7030A0"/>
                <w:sz w:val="20"/>
              </w:rPr>
            </w:pPr>
            <w:r w:rsidRPr="004D4E71">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243D46F" w14:textId="7A18A86B" w:rsidR="004313B0" w:rsidRPr="00035EE2" w:rsidRDefault="00D2356B" w:rsidP="00404511">
            <w:pPr>
              <w:jc w:val="center"/>
              <w:rPr>
                <w:color w:val="7030A0"/>
                <w:sz w:val="20"/>
              </w:rPr>
            </w:pPr>
            <w:r w:rsidRPr="00E72162">
              <w:rPr>
                <w:sz w:val="20"/>
              </w:rPr>
              <w:t>MAC</w:t>
            </w:r>
          </w:p>
        </w:tc>
      </w:tr>
      <w:tr w:rsidR="00FB2946" w:rsidRPr="00CC1135" w14:paraId="54A5BC2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37E8" w14:textId="6E03E14D" w:rsidR="00FB2946" w:rsidRPr="00035EE2" w:rsidRDefault="007E23DB" w:rsidP="00404511">
            <w:pPr>
              <w:jc w:val="center"/>
              <w:rPr>
                <w:sz w:val="20"/>
              </w:rPr>
            </w:pPr>
            <w:hyperlink r:id="rId138" w:history="1">
              <w:r w:rsidR="00FB2946" w:rsidRPr="00035EE2">
                <w:rPr>
                  <w:rStyle w:val="Hyperlink"/>
                  <w:sz w:val="20"/>
                </w:rPr>
                <w:t>296r</w:t>
              </w:r>
              <w:r w:rsidR="005E2A2D" w:rsidRPr="00035EE2">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76FEA" w14:textId="457CA3FF" w:rsidR="00FB2946" w:rsidRPr="00035EE2" w:rsidRDefault="00112CDB" w:rsidP="00404511">
            <w:pPr>
              <w:rPr>
                <w:sz w:val="20"/>
              </w:rPr>
            </w:pPr>
            <w:r w:rsidRPr="00035EE2">
              <w:rPr>
                <w:sz w:val="20"/>
              </w:rPr>
              <w:t>CR for 35.3.3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D1311" w14:textId="29D70AB7" w:rsidR="00FB2946" w:rsidRPr="00035EE2" w:rsidRDefault="00112CDB" w:rsidP="00404511">
            <w:pPr>
              <w:rPr>
                <w:sz w:val="20"/>
              </w:rPr>
            </w:pPr>
            <w:r w:rsidRPr="00035EE2">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1295A" w14:textId="0F3436F0" w:rsidR="00FB2946" w:rsidRPr="00035EE2" w:rsidRDefault="005E2A2D" w:rsidP="00404511">
            <w:pPr>
              <w:jc w:val="center"/>
              <w:rPr>
                <w:sz w:val="20"/>
              </w:rPr>
            </w:pPr>
            <w:r w:rsidRPr="00035EE2">
              <w:rPr>
                <w:sz w:val="20"/>
              </w:rPr>
              <w:t>Run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C21B0" w14:textId="31D02CCC" w:rsidR="00FB2946" w:rsidRPr="00035EE2" w:rsidRDefault="00112CDB" w:rsidP="00404511">
            <w:pPr>
              <w:jc w:val="center"/>
              <w:rPr>
                <w:sz w:val="20"/>
              </w:rPr>
            </w:pPr>
            <w:r w:rsidRPr="00035EE2">
              <w:rPr>
                <w:sz w:val="20"/>
              </w:rPr>
              <w:t>CR</w:t>
            </w:r>
            <w:r w:rsidR="00DC7AE8" w:rsidRPr="00035EE2">
              <w:rPr>
                <w:sz w:val="20"/>
              </w:rPr>
              <w:t xml:space="preserve"> (28 CIDs)</w:t>
            </w:r>
          </w:p>
        </w:tc>
        <w:tc>
          <w:tcPr>
            <w:tcW w:w="720" w:type="dxa"/>
            <w:tcBorders>
              <w:top w:val="single" w:sz="8" w:space="0" w:color="1B587C"/>
              <w:left w:val="single" w:sz="8" w:space="0" w:color="1B587C"/>
              <w:bottom w:val="single" w:sz="8" w:space="0" w:color="1B587C"/>
              <w:right w:val="single" w:sz="8" w:space="0" w:color="1B587C"/>
            </w:tcBorders>
          </w:tcPr>
          <w:p w14:paraId="27251510" w14:textId="78222A1D" w:rsidR="00FB2946" w:rsidRPr="00035EE2" w:rsidRDefault="00DC7AE8" w:rsidP="00404511">
            <w:pPr>
              <w:jc w:val="center"/>
              <w:rPr>
                <w:sz w:val="20"/>
              </w:rPr>
            </w:pPr>
            <w:r w:rsidRPr="00035EE2">
              <w:rPr>
                <w:sz w:val="20"/>
              </w:rPr>
              <w:t>MAC</w:t>
            </w:r>
          </w:p>
        </w:tc>
      </w:tr>
      <w:tr w:rsidR="00E07209" w:rsidRPr="00CC1135" w14:paraId="48EBC1B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ADE9A" w14:textId="0C5F1303" w:rsidR="00E07209" w:rsidRPr="00035EE2" w:rsidRDefault="007E23DB" w:rsidP="00E07209">
            <w:pPr>
              <w:jc w:val="center"/>
              <w:rPr>
                <w:color w:val="7030A0"/>
                <w:sz w:val="20"/>
              </w:rPr>
            </w:pPr>
            <w:hyperlink r:id="rId139" w:history="1">
              <w:r w:rsidR="00E07209" w:rsidRPr="00035EE2">
                <w:rPr>
                  <w:rStyle w:val="Hyperlink"/>
                  <w:color w:val="7030A0"/>
                  <w:sz w:val="20"/>
                </w:rPr>
                <w:t>250r</w:t>
              </w:r>
              <w:r w:rsidR="00703A8F" w:rsidRPr="00035EE2">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A9E7F" w14:textId="1B9D2164" w:rsidR="00E07209" w:rsidRPr="00035EE2" w:rsidRDefault="00E07209" w:rsidP="00E07209">
            <w:pPr>
              <w:rPr>
                <w:color w:val="7030A0"/>
                <w:sz w:val="20"/>
              </w:rPr>
            </w:pPr>
            <w:r w:rsidRPr="00035EE2">
              <w:rPr>
                <w:color w:val="7030A0"/>
                <w:sz w:val="20"/>
              </w:rPr>
              <w:t>CC34 resolution for CIDs related to MLO Power-save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F6532" w14:textId="06071255" w:rsidR="00E07209" w:rsidRPr="00035EE2" w:rsidRDefault="00E07209" w:rsidP="00E07209">
            <w:pPr>
              <w:rPr>
                <w:color w:val="7030A0"/>
                <w:sz w:val="20"/>
              </w:rPr>
            </w:pPr>
            <w:r w:rsidRPr="00035EE2">
              <w:rPr>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17C06" w14:textId="7623DE74" w:rsidR="00E07209" w:rsidRPr="00035EE2" w:rsidRDefault="00CC7AFA" w:rsidP="00E07209">
            <w:pPr>
              <w:jc w:val="center"/>
              <w:rPr>
                <w:color w:val="7030A0"/>
                <w:sz w:val="20"/>
              </w:rPr>
            </w:pPr>
            <w:r w:rsidRPr="00035EE2">
              <w:rPr>
                <w:color w:val="7030A0"/>
                <w:sz w:val="20"/>
              </w:rPr>
              <w:t xml:space="preserve">24 CIDs </w:t>
            </w:r>
            <w:r w:rsidR="00580BF3">
              <w:rPr>
                <w:color w:val="7030A0"/>
                <w:sz w:val="20"/>
              </w:rPr>
              <w:t>Q</w:t>
            </w:r>
            <w:r w:rsidRPr="00035EE2">
              <w:rPr>
                <w:color w:val="7030A0"/>
                <w:sz w:val="20"/>
              </w:rPr>
              <w:t>4M</w:t>
            </w:r>
          </w:p>
          <w:p w14:paraId="4D0A210E" w14:textId="013FF313" w:rsidR="00CC7AFA" w:rsidRPr="00035EE2" w:rsidRDefault="00CC7AFA" w:rsidP="00E07209">
            <w:pPr>
              <w:jc w:val="center"/>
              <w:rPr>
                <w:color w:val="7030A0"/>
                <w:sz w:val="20"/>
              </w:rPr>
            </w:pPr>
            <w:r w:rsidRPr="00035EE2">
              <w:rPr>
                <w:color w:val="FFC000"/>
                <w:sz w:val="20"/>
              </w:rPr>
              <w:t xml:space="preserve">4 </w:t>
            </w:r>
            <w:r w:rsidR="00786B12" w:rsidRPr="00035EE2">
              <w:rPr>
                <w:color w:val="FFC000"/>
                <w:sz w:val="20"/>
              </w:rPr>
              <w:t xml:space="preserve">CIDs </w:t>
            </w:r>
            <w:r w:rsidRPr="00035EE2">
              <w:rPr>
                <w:color w:val="FFC000"/>
                <w:sz w:val="20"/>
              </w:rPr>
              <w:t>Defer</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2F386" w14:textId="69E84D6E" w:rsidR="00E07209" w:rsidRPr="00035EE2" w:rsidRDefault="00E07209" w:rsidP="00E07209">
            <w:pPr>
              <w:jc w:val="center"/>
              <w:rPr>
                <w:color w:val="7030A0"/>
                <w:sz w:val="20"/>
              </w:rPr>
            </w:pPr>
            <w:r w:rsidRPr="00035EE2">
              <w:rPr>
                <w:color w:val="7030A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3E652290" w14:textId="0FEF582B" w:rsidR="00E07209" w:rsidRPr="00035EE2" w:rsidRDefault="00E07209" w:rsidP="00E07209">
            <w:pPr>
              <w:jc w:val="center"/>
              <w:rPr>
                <w:color w:val="7030A0"/>
                <w:sz w:val="20"/>
              </w:rPr>
            </w:pPr>
            <w:r w:rsidRPr="00035EE2">
              <w:rPr>
                <w:color w:val="7030A0"/>
                <w:sz w:val="20"/>
              </w:rPr>
              <w:t>MAC</w:t>
            </w:r>
          </w:p>
        </w:tc>
      </w:tr>
      <w:tr w:rsidR="00AF42BF" w:rsidRPr="00CC1135" w14:paraId="621D8D0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33344" w14:textId="4C66C1CD" w:rsidR="00AF42BF" w:rsidRPr="00035EE2" w:rsidRDefault="007E23DB" w:rsidP="00AF42BF">
            <w:pPr>
              <w:jc w:val="center"/>
              <w:rPr>
                <w:sz w:val="20"/>
              </w:rPr>
            </w:pPr>
            <w:hyperlink r:id="rId140" w:history="1">
              <w:r w:rsidR="00AF42BF" w:rsidRPr="00035EE2">
                <w:rPr>
                  <w:rStyle w:val="Hyperlink"/>
                  <w:sz w:val="20"/>
                </w:rPr>
                <w:t>252r</w:t>
              </w:r>
              <w:r w:rsidR="002E3FBF" w:rsidRPr="00035EE2">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282DB" w14:textId="4084B24A" w:rsidR="00AF42BF" w:rsidRPr="00035EE2" w:rsidRDefault="00AF42BF" w:rsidP="00AF42BF">
            <w:pPr>
              <w:rPr>
                <w:sz w:val="20"/>
              </w:rPr>
            </w:pPr>
            <w:r w:rsidRPr="00035EE2">
              <w:rPr>
                <w:sz w:val="20"/>
              </w:rPr>
              <w:t>Resolution for Miscellaneous CIDs related to Clause 9 and Clause 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2EC84" w14:textId="47A24458" w:rsidR="00AF42BF" w:rsidRPr="00035EE2" w:rsidRDefault="00AF42BF" w:rsidP="00AF42BF">
            <w:pPr>
              <w:rPr>
                <w:sz w:val="20"/>
              </w:rPr>
            </w:pPr>
            <w:r w:rsidRPr="00035EE2">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85F70" w14:textId="00515E3D" w:rsidR="00AF42BF" w:rsidRPr="00035EE2" w:rsidRDefault="00ED0698" w:rsidP="00AF42BF">
            <w:pPr>
              <w:jc w:val="center"/>
              <w:rPr>
                <w:sz w:val="20"/>
              </w:rPr>
            </w:pPr>
            <w:r w:rsidRPr="00035EE2">
              <w:rPr>
                <w:sz w:val="20"/>
              </w:rPr>
              <w:t>Q&amp;A+SP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4392" w14:textId="12039FFB" w:rsidR="00AF42BF" w:rsidRPr="00035EE2" w:rsidRDefault="00AF42BF" w:rsidP="00AF42BF">
            <w:pPr>
              <w:jc w:val="center"/>
              <w:rPr>
                <w:sz w:val="20"/>
              </w:rPr>
            </w:pPr>
            <w:r w:rsidRPr="00035EE2">
              <w:rPr>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414729DB" w14:textId="6BBD221F" w:rsidR="00AF42BF" w:rsidRPr="00035EE2" w:rsidRDefault="00AF42BF" w:rsidP="00AF42BF">
            <w:pPr>
              <w:jc w:val="center"/>
              <w:rPr>
                <w:sz w:val="20"/>
              </w:rPr>
            </w:pPr>
            <w:r w:rsidRPr="00035EE2">
              <w:rPr>
                <w:sz w:val="20"/>
              </w:rPr>
              <w:t>MAC</w:t>
            </w:r>
          </w:p>
        </w:tc>
      </w:tr>
      <w:tr w:rsidR="003A2625" w:rsidRPr="00CC1135" w14:paraId="36C7AF7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06E068DE" w:rsidR="003A2625" w:rsidRPr="00035EE2" w:rsidRDefault="007E23DB" w:rsidP="00AF42BF">
            <w:pPr>
              <w:jc w:val="center"/>
              <w:rPr>
                <w:sz w:val="20"/>
              </w:rPr>
            </w:pPr>
            <w:hyperlink r:id="rId141" w:history="1">
              <w:r w:rsidR="003A2625" w:rsidRPr="00F900CD">
                <w:rPr>
                  <w:rStyle w:val="Hyperlink"/>
                  <w:sz w:val="20"/>
                </w:rPr>
                <w:t>311</w:t>
              </w:r>
              <w:r w:rsidR="00F900CD" w:rsidRPr="00F900CD">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3A2625" w:rsidRPr="00035EE2" w:rsidRDefault="00F900CD" w:rsidP="00AF42BF">
            <w:pPr>
              <w:rPr>
                <w:sz w:val="20"/>
              </w:rPr>
            </w:pPr>
            <w:r w:rsidRPr="00F900CD">
              <w:rPr>
                <w:sz w:val="20"/>
              </w:rPr>
              <w:t>cr-for-9-2-4-6 HT Control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3A2625" w:rsidRPr="00035EE2" w:rsidRDefault="00F900CD" w:rsidP="00AF42BF">
            <w:pPr>
              <w:rPr>
                <w:sz w:val="20"/>
              </w:rPr>
            </w:pPr>
            <w:proofErr w:type="spellStart"/>
            <w:r w:rsidRPr="00F900CD">
              <w:rPr>
                <w:sz w:val="20"/>
              </w:rPr>
              <w:t>Jinyoung</w:t>
            </w:r>
            <w:proofErr w:type="spellEnd"/>
            <w:r w:rsidRPr="00F900CD">
              <w:rPr>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6B03EFD4" w:rsidR="003A2625" w:rsidRPr="00035EE2" w:rsidRDefault="000240A5" w:rsidP="00AF42BF">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3A2625" w:rsidRPr="00035EE2" w:rsidRDefault="000240A5" w:rsidP="00AF42BF">
            <w:pPr>
              <w:jc w:val="center"/>
              <w:rPr>
                <w:sz w:val="20"/>
              </w:rPr>
            </w:pPr>
            <w:r>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36FE597" w14:textId="363C6AF1" w:rsidR="003A2625" w:rsidRPr="00035EE2" w:rsidRDefault="000240A5" w:rsidP="00AF42BF">
            <w:pPr>
              <w:jc w:val="center"/>
              <w:rPr>
                <w:sz w:val="20"/>
              </w:rPr>
            </w:pPr>
            <w:r>
              <w:rPr>
                <w:sz w:val="20"/>
              </w:rPr>
              <w:t>MAC</w:t>
            </w:r>
          </w:p>
        </w:tc>
      </w:tr>
      <w:tr w:rsidR="000E1F6D" w:rsidRPr="00CC1135" w14:paraId="2D7FBC2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F7F74" w14:textId="41D13909" w:rsidR="000E1F6D" w:rsidRDefault="007E23DB" w:rsidP="000E1F6D">
            <w:pPr>
              <w:jc w:val="center"/>
              <w:rPr>
                <w:sz w:val="20"/>
              </w:rPr>
            </w:pPr>
            <w:hyperlink r:id="rId142" w:history="1">
              <w:r w:rsidR="000E1F6D" w:rsidRPr="000E1F6D">
                <w:rPr>
                  <w:rStyle w:val="Hyperlink"/>
                  <w:sz w:val="20"/>
                </w:rPr>
                <w:t>253r0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886B" w14:textId="70EB99CD" w:rsidR="000E1F6D" w:rsidRPr="00F900CD" w:rsidRDefault="000E1F6D" w:rsidP="000E1F6D">
            <w:pPr>
              <w:rPr>
                <w:sz w:val="20"/>
              </w:rPr>
            </w:pPr>
            <w:r w:rsidRPr="000E1F6D">
              <w:rPr>
                <w:sz w:val="20"/>
              </w:rPr>
              <w:t>CC34 resolution for CIDs related to EHT Capabilities IE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3446B" w14:textId="37606BEC" w:rsidR="000E1F6D" w:rsidRPr="00F900CD" w:rsidRDefault="000E1F6D" w:rsidP="000E1F6D">
            <w:pPr>
              <w:rPr>
                <w:sz w:val="20"/>
              </w:rPr>
            </w:pPr>
            <w:r w:rsidRPr="000E1F6D">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484A6" w14:textId="7D39D162" w:rsidR="000E1F6D" w:rsidRDefault="000E1F6D" w:rsidP="000E1F6D">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1D4F4" w14:textId="641CB5B6" w:rsidR="000E1F6D" w:rsidRDefault="000E1F6D" w:rsidP="000E1F6D">
            <w:pPr>
              <w:jc w:val="center"/>
              <w:rPr>
                <w:sz w:val="20"/>
              </w:rPr>
            </w:pPr>
            <w:r>
              <w:rPr>
                <w:sz w:val="20"/>
              </w:rPr>
              <w:t>CR (1</w:t>
            </w:r>
            <w:r w:rsidR="00875C54">
              <w:rPr>
                <w:sz w:val="20"/>
              </w:rPr>
              <w:t>4</w:t>
            </w:r>
            <w:r>
              <w:rPr>
                <w:sz w:val="20"/>
              </w:rPr>
              <w:t xml:space="preserve"> CID</w:t>
            </w:r>
            <w:r w:rsidR="00875C54">
              <w:rPr>
                <w:sz w:val="20"/>
              </w:rPr>
              <w:t>s</w:t>
            </w:r>
            <w:r>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14C39033" w14:textId="7FA46B10" w:rsidR="000E1F6D" w:rsidRDefault="000E1F6D" w:rsidP="000E1F6D">
            <w:pPr>
              <w:jc w:val="center"/>
              <w:rPr>
                <w:sz w:val="20"/>
              </w:rPr>
            </w:pPr>
            <w:r>
              <w:rPr>
                <w:sz w:val="20"/>
              </w:rPr>
              <w:t>MAC</w:t>
            </w:r>
          </w:p>
        </w:tc>
      </w:tr>
      <w:tr w:rsidR="00023A8A"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023A8A" w:rsidRPr="003151F7" w:rsidRDefault="00023A8A" w:rsidP="00023A8A">
            <w:pPr>
              <w:jc w:val="center"/>
              <w:rPr>
                <w:rFonts w:eastAsia="MS Gothic"/>
                <w:kern w:val="24"/>
                <w:sz w:val="20"/>
              </w:rPr>
            </w:pPr>
            <w:r w:rsidRPr="003151F7">
              <w:rPr>
                <w:rFonts w:eastAsia="MS Gothic"/>
                <w:kern w:val="24"/>
                <w:sz w:val="20"/>
              </w:rPr>
              <w:t>End of MAC Queue</w:t>
            </w:r>
          </w:p>
        </w:tc>
      </w:tr>
      <w:tr w:rsidR="00023A8A" w:rsidRPr="00CC1135" w14:paraId="2D38ACE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47E7B" w14:textId="2DA37C41" w:rsidR="00023A8A" w:rsidRPr="00366C3C" w:rsidRDefault="007E23DB" w:rsidP="00023A8A">
            <w:pPr>
              <w:jc w:val="center"/>
              <w:rPr>
                <w:i/>
                <w:iCs/>
                <w:color w:val="0070C0"/>
              </w:rPr>
            </w:pPr>
            <w:hyperlink r:id="rId143" w:history="1">
              <w:r w:rsidR="00023A8A" w:rsidRPr="00366C3C">
                <w:rPr>
                  <w:rStyle w:val="Hyperlink"/>
                  <w:i/>
                  <w:iCs/>
                  <w:color w:val="0070C0"/>
                  <w:sz w:val="20"/>
                </w:rPr>
                <w:t>0002r2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4F9D8" w14:textId="73E292E4" w:rsidR="00023A8A" w:rsidRPr="00366C3C" w:rsidRDefault="00023A8A" w:rsidP="00023A8A">
            <w:pPr>
              <w:rPr>
                <w:i/>
                <w:iCs/>
                <w:color w:val="0070C0"/>
                <w:sz w:val="20"/>
              </w:rPr>
            </w:pPr>
            <w:r w:rsidRPr="00366C3C">
              <w:rPr>
                <w:i/>
                <w:iCs/>
                <w:color w:val="0070C0"/>
                <w:sz w:val="20"/>
              </w:rPr>
              <w:t>PDT-PHY-EHT-Preamble-L-STF,L-LTF, L-SIG, and RL-SIG-Update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1A00B" w14:textId="562A2764" w:rsidR="00023A8A" w:rsidRPr="00366C3C" w:rsidRDefault="00023A8A" w:rsidP="00023A8A">
            <w:pPr>
              <w:rPr>
                <w:i/>
                <w:iCs/>
                <w:color w:val="0070C0"/>
                <w:sz w:val="20"/>
              </w:rPr>
            </w:pPr>
            <w:r w:rsidRPr="00366C3C">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5B843" w14:textId="784F2065" w:rsidR="00023A8A" w:rsidRPr="00366C3C" w:rsidRDefault="00023A8A" w:rsidP="00023A8A">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ABC40" w14:textId="1AAF8FA7" w:rsidR="00023A8A" w:rsidRPr="00366C3C" w:rsidRDefault="00644232" w:rsidP="00023A8A">
            <w:pPr>
              <w:jc w:val="center"/>
              <w:rPr>
                <w:i/>
                <w:iCs/>
                <w:color w:val="0070C0"/>
                <w:sz w:val="20"/>
              </w:rPr>
            </w:pPr>
            <w:r w:rsidRPr="00366C3C">
              <w:rPr>
                <w:i/>
                <w:iCs/>
                <w:color w:val="0070C0"/>
                <w:sz w:val="20"/>
              </w:rPr>
              <w:t>PDT</w:t>
            </w:r>
            <w:r>
              <w:rPr>
                <w:i/>
                <w:iCs/>
                <w:color w:val="0070C0"/>
                <w:sz w:val="20"/>
              </w:rPr>
              <w:t>-</w:t>
            </w:r>
            <w:r w:rsidR="00023A8A" w:rsidRPr="00366C3C">
              <w:rPr>
                <w:i/>
                <w:iCs/>
                <w:color w:val="0070C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2514E241" w14:textId="2A0BE9BF" w:rsidR="00023A8A" w:rsidRPr="00366C3C" w:rsidRDefault="00023A8A" w:rsidP="00023A8A">
            <w:pPr>
              <w:jc w:val="center"/>
              <w:rPr>
                <w:i/>
                <w:iCs/>
                <w:color w:val="0070C0"/>
                <w:sz w:val="20"/>
              </w:rPr>
            </w:pPr>
            <w:r w:rsidRPr="00366C3C">
              <w:rPr>
                <w:i/>
                <w:iCs/>
                <w:color w:val="0070C0"/>
                <w:sz w:val="20"/>
              </w:rPr>
              <w:t>PHY</w:t>
            </w:r>
          </w:p>
        </w:tc>
      </w:tr>
      <w:tr w:rsidR="00023A8A"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23059DC0" w:rsidR="00023A8A" w:rsidRPr="00366C3C" w:rsidRDefault="007E23DB" w:rsidP="00023A8A">
            <w:pPr>
              <w:jc w:val="center"/>
              <w:rPr>
                <w:i/>
                <w:iCs/>
                <w:color w:val="0070C0"/>
                <w:sz w:val="20"/>
              </w:rPr>
            </w:pPr>
            <w:hyperlink r:id="rId144" w:history="1">
              <w:r w:rsidR="00023A8A" w:rsidRPr="00366C3C">
                <w:rPr>
                  <w:rStyle w:val="Hyperlink"/>
                  <w:i/>
                  <w:iCs/>
                  <w:color w:val="0070C0"/>
                  <w:sz w:val="20"/>
                </w:rPr>
                <w:t>1958r</w:t>
              </w:r>
              <w:r w:rsidR="00B235ED" w:rsidRPr="00366C3C">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5C160EFF" w:rsidR="00023A8A" w:rsidRPr="00366C3C" w:rsidRDefault="00023A8A" w:rsidP="00023A8A">
            <w:pPr>
              <w:rPr>
                <w:i/>
                <w:iCs/>
                <w:color w:val="0070C0"/>
                <w:sz w:val="20"/>
              </w:rPr>
            </w:pPr>
            <w:r w:rsidRPr="00366C3C">
              <w:rPr>
                <w:i/>
                <w:iCs/>
                <w:color w:val="0070C0"/>
                <w:sz w:val="20"/>
              </w:rPr>
              <w:t>PDT-PHY-Phase-Noise-Per-160MHz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554A23A1" w:rsidR="00023A8A" w:rsidRPr="00366C3C" w:rsidRDefault="00023A8A" w:rsidP="00023A8A">
            <w:pPr>
              <w:rPr>
                <w:i/>
                <w:iCs/>
                <w:color w:val="0070C0"/>
                <w:sz w:val="20"/>
              </w:rPr>
            </w:pPr>
            <w:r w:rsidRPr="00366C3C">
              <w:rPr>
                <w:i/>
                <w:iCs/>
                <w:color w:val="0070C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32B2D2B0" w:rsidR="00023A8A" w:rsidRPr="00366C3C" w:rsidRDefault="004A76EE" w:rsidP="00023A8A">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3C6731FC" w:rsidR="00023A8A" w:rsidRPr="00366C3C" w:rsidRDefault="00644232" w:rsidP="00023A8A">
            <w:pPr>
              <w:jc w:val="center"/>
              <w:rPr>
                <w:i/>
                <w:iCs/>
                <w:color w:val="0070C0"/>
                <w:sz w:val="20"/>
              </w:rPr>
            </w:pPr>
            <w:r w:rsidRPr="00366C3C">
              <w:rPr>
                <w:i/>
                <w:iCs/>
                <w:color w:val="0070C0"/>
                <w:sz w:val="20"/>
              </w:rPr>
              <w:t>PDT</w:t>
            </w:r>
            <w:r>
              <w:rPr>
                <w:i/>
                <w:iCs/>
                <w:color w:val="0070C0"/>
                <w:sz w:val="20"/>
              </w:rPr>
              <w:t>-</w:t>
            </w:r>
            <w:r w:rsidRPr="00366C3C">
              <w:rPr>
                <w:i/>
                <w:iCs/>
                <w:color w:val="0070C0"/>
                <w:sz w:val="20"/>
              </w:rPr>
              <w:t>TBD</w:t>
            </w:r>
            <w:r w:rsidR="00023A8A" w:rsidRPr="00366C3C">
              <w:rPr>
                <w:i/>
                <w:iCs/>
                <w:color w:val="0070C0"/>
                <w:sz w:val="20"/>
              </w:rPr>
              <w:t xml:space="preserve"> (2)</w:t>
            </w:r>
          </w:p>
        </w:tc>
        <w:tc>
          <w:tcPr>
            <w:tcW w:w="720" w:type="dxa"/>
            <w:tcBorders>
              <w:top w:val="single" w:sz="8" w:space="0" w:color="1B587C"/>
              <w:left w:val="single" w:sz="8" w:space="0" w:color="1B587C"/>
              <w:bottom w:val="single" w:sz="8" w:space="0" w:color="1B587C"/>
              <w:right w:val="single" w:sz="8" w:space="0" w:color="1B587C"/>
            </w:tcBorders>
          </w:tcPr>
          <w:p w14:paraId="761C1AE4" w14:textId="17B8D648" w:rsidR="00023A8A" w:rsidRPr="00366C3C" w:rsidRDefault="00023A8A" w:rsidP="00023A8A">
            <w:pPr>
              <w:jc w:val="center"/>
              <w:rPr>
                <w:i/>
                <w:iCs/>
                <w:color w:val="0070C0"/>
                <w:sz w:val="20"/>
              </w:rPr>
            </w:pPr>
            <w:r w:rsidRPr="00366C3C">
              <w:rPr>
                <w:i/>
                <w:iCs/>
                <w:color w:val="0070C0"/>
                <w:sz w:val="20"/>
              </w:rPr>
              <w:t>PHY</w:t>
            </w:r>
          </w:p>
        </w:tc>
      </w:tr>
      <w:tr w:rsidR="00023A8A" w:rsidRPr="00CC1135" w14:paraId="0391206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B42BB" w14:textId="3550DC7F" w:rsidR="00023A8A" w:rsidRPr="00366C3C" w:rsidRDefault="007E23DB" w:rsidP="00023A8A">
            <w:pPr>
              <w:jc w:val="center"/>
              <w:rPr>
                <w:i/>
                <w:iCs/>
                <w:color w:val="0070C0"/>
                <w:sz w:val="20"/>
              </w:rPr>
            </w:pPr>
            <w:hyperlink r:id="rId145" w:history="1">
              <w:r w:rsidR="00023A8A" w:rsidRPr="00366C3C">
                <w:rPr>
                  <w:rStyle w:val="Hyperlink"/>
                  <w:i/>
                  <w:iCs/>
                  <w:color w:val="0070C0"/>
                  <w:sz w:val="20"/>
                </w:rPr>
                <w:t>1963r1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BE6F5" w14:textId="2FA1644B" w:rsidR="00023A8A" w:rsidRPr="00366C3C" w:rsidRDefault="00023A8A" w:rsidP="00023A8A">
            <w:pPr>
              <w:rPr>
                <w:i/>
                <w:iCs/>
                <w:color w:val="0070C0"/>
                <w:sz w:val="20"/>
              </w:rPr>
            </w:pPr>
            <w:r w:rsidRPr="00366C3C">
              <w:rPr>
                <w:i/>
                <w:iCs/>
                <w:color w:val="0070C0"/>
                <w:sz w:val="20"/>
              </w:rPr>
              <w:t>Resolve some PHY TBDs in D0.2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83BEB" w14:textId="5D915056" w:rsidR="00023A8A" w:rsidRPr="00366C3C" w:rsidRDefault="00023A8A" w:rsidP="00023A8A">
            <w:pPr>
              <w:rPr>
                <w:i/>
                <w:iCs/>
                <w:color w:val="0070C0"/>
                <w:sz w:val="20"/>
              </w:rPr>
            </w:pPr>
            <w:r w:rsidRPr="00366C3C">
              <w:rPr>
                <w:i/>
                <w:iCs/>
                <w:color w:val="0070C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640A" w14:textId="659AE436" w:rsidR="00023A8A" w:rsidRPr="00366C3C" w:rsidRDefault="00023A8A" w:rsidP="00023A8A">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D99EB" w14:textId="79039FF4" w:rsidR="00023A8A" w:rsidRPr="00366C3C" w:rsidRDefault="00644232" w:rsidP="00023A8A">
            <w:pPr>
              <w:jc w:val="center"/>
              <w:rPr>
                <w:i/>
                <w:iCs/>
                <w:color w:val="0070C0"/>
                <w:sz w:val="20"/>
              </w:rPr>
            </w:pPr>
            <w:r w:rsidRPr="00366C3C">
              <w:rPr>
                <w:i/>
                <w:iCs/>
                <w:color w:val="0070C0"/>
                <w:sz w:val="20"/>
              </w:rPr>
              <w:t>PDT</w:t>
            </w:r>
            <w:r>
              <w:rPr>
                <w:i/>
                <w:iCs/>
                <w:color w:val="0070C0"/>
                <w:sz w:val="20"/>
              </w:rPr>
              <w:t>-</w:t>
            </w:r>
            <w:r w:rsidRPr="00366C3C">
              <w:rPr>
                <w:i/>
                <w:iCs/>
                <w:color w:val="0070C0"/>
                <w:sz w:val="20"/>
              </w:rPr>
              <w:t>TBD</w:t>
            </w:r>
            <w:r w:rsidR="00023A8A" w:rsidRPr="00366C3C">
              <w:rPr>
                <w:i/>
                <w:iCs/>
                <w:color w:val="0070C0"/>
                <w:sz w:val="20"/>
              </w:rPr>
              <w:t xml:space="preserve"> (5)</w:t>
            </w:r>
          </w:p>
        </w:tc>
        <w:tc>
          <w:tcPr>
            <w:tcW w:w="720" w:type="dxa"/>
            <w:tcBorders>
              <w:top w:val="single" w:sz="8" w:space="0" w:color="1B587C"/>
              <w:left w:val="single" w:sz="8" w:space="0" w:color="1B587C"/>
              <w:bottom w:val="single" w:sz="8" w:space="0" w:color="1B587C"/>
              <w:right w:val="single" w:sz="8" w:space="0" w:color="1B587C"/>
            </w:tcBorders>
          </w:tcPr>
          <w:p w14:paraId="51068E62" w14:textId="7763AAA4" w:rsidR="00023A8A" w:rsidRPr="00366C3C" w:rsidRDefault="00023A8A" w:rsidP="00023A8A">
            <w:pPr>
              <w:jc w:val="center"/>
              <w:rPr>
                <w:i/>
                <w:iCs/>
                <w:color w:val="0070C0"/>
                <w:sz w:val="20"/>
              </w:rPr>
            </w:pPr>
            <w:r w:rsidRPr="00366C3C">
              <w:rPr>
                <w:i/>
                <w:iCs/>
                <w:color w:val="0070C0"/>
                <w:sz w:val="20"/>
              </w:rPr>
              <w:t>PHY</w:t>
            </w:r>
          </w:p>
        </w:tc>
      </w:tr>
      <w:tr w:rsidR="00023A8A" w:rsidRPr="00CC1135" w14:paraId="01388F7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E6B" w14:textId="6231D0D7" w:rsidR="00023A8A" w:rsidRPr="00366C3C" w:rsidRDefault="007E23DB" w:rsidP="00023A8A">
            <w:pPr>
              <w:jc w:val="center"/>
              <w:rPr>
                <w:i/>
                <w:iCs/>
                <w:color w:val="0070C0"/>
                <w:sz w:val="20"/>
              </w:rPr>
            </w:pPr>
            <w:hyperlink r:id="rId146" w:history="1">
              <w:r w:rsidR="00023A8A" w:rsidRPr="00366C3C">
                <w:rPr>
                  <w:rStyle w:val="Hyperlink"/>
                  <w:i/>
                  <w:iCs/>
                  <w:color w:val="0070C0"/>
                  <w:sz w:val="20"/>
                </w:rPr>
                <w:t>1340r6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68BFA" w14:textId="2FF8F2EC" w:rsidR="00023A8A" w:rsidRPr="00366C3C" w:rsidRDefault="00023A8A" w:rsidP="00023A8A">
            <w:pPr>
              <w:rPr>
                <w:i/>
                <w:iCs/>
                <w:color w:val="0070C0"/>
                <w:sz w:val="20"/>
              </w:rPr>
            </w:pPr>
            <w:r w:rsidRPr="00366C3C">
              <w:rPr>
                <w:i/>
                <w:iCs/>
                <w:color w:val="0070C0"/>
                <w:sz w:val="20"/>
              </w:rPr>
              <w:t>PDT-PHY-Packet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4A5C7" w14:textId="7C8C25FE" w:rsidR="00023A8A" w:rsidRPr="00366C3C" w:rsidRDefault="00023A8A" w:rsidP="00023A8A">
            <w:pPr>
              <w:rPr>
                <w:i/>
                <w:iCs/>
                <w:color w:val="0070C0"/>
                <w:sz w:val="20"/>
              </w:rPr>
            </w:pPr>
            <w:r w:rsidRPr="00366C3C">
              <w:rPr>
                <w:i/>
                <w:iCs/>
                <w:color w:val="0070C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8805D" w14:textId="3F762A24" w:rsidR="00023A8A" w:rsidRPr="00366C3C" w:rsidRDefault="00023A8A" w:rsidP="00023A8A">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124AF" w14:textId="6E2497B5" w:rsidR="00023A8A" w:rsidRPr="00366C3C" w:rsidRDefault="00644232" w:rsidP="00023A8A">
            <w:pPr>
              <w:jc w:val="center"/>
              <w:rPr>
                <w:i/>
                <w:iCs/>
                <w:color w:val="0070C0"/>
                <w:sz w:val="20"/>
              </w:rPr>
            </w:pPr>
            <w:r w:rsidRPr="00366C3C">
              <w:rPr>
                <w:i/>
                <w:iCs/>
                <w:color w:val="0070C0"/>
                <w:sz w:val="20"/>
              </w:rPr>
              <w:t>PDT</w:t>
            </w:r>
            <w:r>
              <w:rPr>
                <w:i/>
                <w:iCs/>
                <w:color w:val="0070C0"/>
                <w:sz w:val="20"/>
              </w:rPr>
              <w:t>-</w:t>
            </w:r>
            <w:r w:rsidRPr="00366C3C">
              <w:rPr>
                <w:i/>
                <w:iCs/>
                <w:color w:val="0070C0"/>
                <w:sz w:val="20"/>
              </w:rPr>
              <w:t>TBD</w:t>
            </w:r>
            <w:r w:rsidR="00023A8A" w:rsidRPr="00366C3C">
              <w:rPr>
                <w:i/>
                <w:iCs/>
                <w:color w:val="0070C0"/>
                <w:sz w:val="20"/>
              </w:rPr>
              <w:t xml:space="preserve"> (16)</w:t>
            </w:r>
          </w:p>
        </w:tc>
        <w:tc>
          <w:tcPr>
            <w:tcW w:w="720" w:type="dxa"/>
            <w:tcBorders>
              <w:top w:val="single" w:sz="8" w:space="0" w:color="1B587C"/>
              <w:left w:val="single" w:sz="8" w:space="0" w:color="1B587C"/>
              <w:bottom w:val="single" w:sz="8" w:space="0" w:color="1B587C"/>
              <w:right w:val="single" w:sz="8" w:space="0" w:color="1B587C"/>
            </w:tcBorders>
          </w:tcPr>
          <w:p w14:paraId="0229308F" w14:textId="11E7174F" w:rsidR="00023A8A" w:rsidRPr="00366C3C" w:rsidRDefault="00023A8A" w:rsidP="00023A8A">
            <w:pPr>
              <w:jc w:val="center"/>
              <w:rPr>
                <w:i/>
                <w:iCs/>
                <w:color w:val="0070C0"/>
                <w:sz w:val="20"/>
              </w:rPr>
            </w:pPr>
            <w:r w:rsidRPr="00366C3C">
              <w:rPr>
                <w:i/>
                <w:iCs/>
                <w:color w:val="0070C0"/>
                <w:sz w:val="20"/>
              </w:rPr>
              <w:t>PHY</w:t>
            </w:r>
          </w:p>
        </w:tc>
      </w:tr>
      <w:tr w:rsidR="00023A8A" w:rsidRPr="00CC1135" w14:paraId="0634DF6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CA3E" w14:textId="73D34891" w:rsidR="00023A8A" w:rsidRPr="00366C3C" w:rsidRDefault="007E23DB" w:rsidP="00023A8A">
            <w:pPr>
              <w:jc w:val="center"/>
              <w:rPr>
                <w:i/>
                <w:iCs/>
                <w:color w:val="0070C0"/>
                <w:sz w:val="20"/>
              </w:rPr>
            </w:pPr>
            <w:hyperlink r:id="rId147" w:history="1">
              <w:r w:rsidR="00023A8A" w:rsidRPr="00366C3C">
                <w:rPr>
                  <w:rStyle w:val="Hyperlink"/>
                  <w:i/>
                  <w:iCs/>
                  <w:color w:val="0070C0"/>
                  <w:sz w:val="20"/>
                </w:rPr>
                <w:t>1837r5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6B7BD" w14:textId="5CBC78BE" w:rsidR="00023A8A" w:rsidRPr="00366C3C" w:rsidRDefault="00023A8A" w:rsidP="00023A8A">
            <w:pPr>
              <w:rPr>
                <w:i/>
                <w:iCs/>
                <w:color w:val="0070C0"/>
                <w:sz w:val="20"/>
              </w:rPr>
            </w:pPr>
            <w:proofErr w:type="spellStart"/>
            <w:r w:rsidRPr="00366C3C">
              <w:rPr>
                <w:i/>
                <w:iCs/>
                <w:color w:val="0070C0"/>
                <w:sz w:val="20"/>
              </w:rPr>
              <w:t>pdt</w:t>
            </w:r>
            <w:proofErr w:type="spellEnd"/>
            <w:r w:rsidRPr="00366C3C">
              <w:rPr>
                <w:i/>
                <w:iCs/>
                <w:color w:val="0070C0"/>
                <w:sz w:val="20"/>
              </w:rPr>
              <w:t>-</w:t>
            </w:r>
            <w:proofErr w:type="spellStart"/>
            <w:r w:rsidRPr="00366C3C">
              <w:rPr>
                <w:i/>
                <w:iCs/>
                <w:color w:val="0070C0"/>
                <w:sz w:val="20"/>
              </w:rPr>
              <w:t>phy</w:t>
            </w:r>
            <w:proofErr w:type="spellEnd"/>
            <w:r w:rsidRPr="00366C3C">
              <w:rPr>
                <w:i/>
                <w:iCs/>
                <w:color w:val="0070C0"/>
                <w:sz w:val="20"/>
              </w:rPr>
              <w:t>-</w:t>
            </w:r>
            <w:proofErr w:type="spellStart"/>
            <w:r w:rsidRPr="00366C3C">
              <w:rPr>
                <w:i/>
                <w:iCs/>
                <w:color w:val="0070C0"/>
                <w:sz w:val="20"/>
              </w:rPr>
              <w:t>rx</w:t>
            </w:r>
            <w:proofErr w:type="spellEnd"/>
            <w:r w:rsidRPr="00366C3C">
              <w:rPr>
                <w:i/>
                <w:iCs/>
                <w:color w:val="0070C0"/>
                <w:sz w:val="20"/>
              </w:rPr>
              <w:t>-procedure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3BA62" w14:textId="086711F2" w:rsidR="00023A8A" w:rsidRPr="00366C3C" w:rsidRDefault="00023A8A" w:rsidP="00023A8A">
            <w:pPr>
              <w:rPr>
                <w:i/>
                <w:iCs/>
                <w:color w:val="0070C0"/>
                <w:sz w:val="20"/>
              </w:rPr>
            </w:pPr>
            <w:r w:rsidRPr="00366C3C">
              <w:rPr>
                <w:i/>
                <w:iCs/>
                <w:color w:val="0070C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720AA8" w14:textId="5D2F43CC" w:rsidR="00023A8A" w:rsidRPr="00366C3C" w:rsidRDefault="00023A8A" w:rsidP="00023A8A">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ACB1" w14:textId="0C9D3260" w:rsidR="00023A8A" w:rsidRPr="00366C3C" w:rsidRDefault="00023A8A" w:rsidP="00023A8A">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60DE17" w14:textId="72247CFE" w:rsidR="00023A8A" w:rsidRPr="00366C3C" w:rsidRDefault="00023A8A" w:rsidP="00023A8A">
            <w:pPr>
              <w:jc w:val="center"/>
              <w:rPr>
                <w:i/>
                <w:iCs/>
                <w:color w:val="0070C0"/>
                <w:sz w:val="20"/>
              </w:rPr>
            </w:pPr>
            <w:r w:rsidRPr="00366C3C">
              <w:rPr>
                <w:i/>
                <w:iCs/>
                <w:color w:val="0070C0"/>
                <w:sz w:val="20"/>
              </w:rPr>
              <w:t>PHY</w:t>
            </w:r>
          </w:p>
        </w:tc>
      </w:tr>
      <w:tr w:rsidR="00023A8A" w:rsidRPr="00CC1135" w14:paraId="67D51BC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5946A" w14:textId="1138143D" w:rsidR="00023A8A" w:rsidRPr="00366C3C" w:rsidRDefault="007E23DB" w:rsidP="00023A8A">
            <w:pPr>
              <w:jc w:val="center"/>
              <w:rPr>
                <w:i/>
                <w:iCs/>
                <w:color w:val="0070C0"/>
                <w:sz w:val="20"/>
              </w:rPr>
            </w:pPr>
            <w:hyperlink r:id="rId148" w:history="1">
              <w:r w:rsidR="00023A8A" w:rsidRPr="00366C3C">
                <w:rPr>
                  <w:rStyle w:val="Hyperlink"/>
                  <w:i/>
                  <w:iCs/>
                  <w:color w:val="0070C0"/>
                  <w:sz w:val="20"/>
                </w:rPr>
                <w:t>1480r3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B60CE" w14:textId="1ABA446C" w:rsidR="00023A8A" w:rsidRPr="00366C3C" w:rsidRDefault="00023A8A" w:rsidP="00023A8A">
            <w:pPr>
              <w:rPr>
                <w:i/>
                <w:iCs/>
                <w:color w:val="0070C0"/>
                <w:sz w:val="20"/>
              </w:rPr>
            </w:pPr>
            <w:proofErr w:type="spellStart"/>
            <w:r w:rsidRPr="00366C3C">
              <w:rPr>
                <w:i/>
                <w:iCs/>
                <w:color w:val="0070C0"/>
                <w:sz w:val="20"/>
              </w:rPr>
              <w:t>Spectrum_Flatness</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D7E73" w14:textId="7BF43F13" w:rsidR="00023A8A" w:rsidRPr="00366C3C" w:rsidRDefault="00023A8A" w:rsidP="00023A8A">
            <w:pPr>
              <w:rPr>
                <w:i/>
                <w:iCs/>
                <w:color w:val="0070C0"/>
                <w:sz w:val="20"/>
              </w:rPr>
            </w:pPr>
            <w:r w:rsidRPr="00366C3C">
              <w:rPr>
                <w:i/>
                <w:iCs/>
                <w:color w:val="0070C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8E3C8" w14:textId="6381FFA8" w:rsidR="00023A8A" w:rsidRPr="00366C3C" w:rsidRDefault="00023A8A" w:rsidP="00023A8A">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75FFA" w14:textId="3854F8CF" w:rsidR="00023A8A" w:rsidRPr="00366C3C" w:rsidRDefault="00023A8A" w:rsidP="00023A8A">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B9B802" w14:textId="7CDBFF53" w:rsidR="00023A8A" w:rsidRPr="00366C3C" w:rsidRDefault="00023A8A" w:rsidP="00023A8A">
            <w:pPr>
              <w:jc w:val="center"/>
              <w:rPr>
                <w:i/>
                <w:iCs/>
                <w:color w:val="0070C0"/>
                <w:sz w:val="20"/>
              </w:rPr>
            </w:pPr>
            <w:r w:rsidRPr="00366C3C">
              <w:rPr>
                <w:i/>
                <w:iCs/>
                <w:color w:val="0070C0"/>
                <w:sz w:val="20"/>
              </w:rPr>
              <w:t>PHY</w:t>
            </w:r>
          </w:p>
        </w:tc>
      </w:tr>
      <w:tr w:rsidR="00023A8A" w:rsidRPr="00CC1135" w14:paraId="47791CE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4D520" w14:textId="2A194CCD" w:rsidR="00023A8A" w:rsidRPr="00366C3C" w:rsidRDefault="007E23DB" w:rsidP="00023A8A">
            <w:pPr>
              <w:jc w:val="center"/>
              <w:rPr>
                <w:i/>
                <w:iCs/>
                <w:color w:val="0070C0"/>
                <w:sz w:val="20"/>
              </w:rPr>
            </w:pPr>
            <w:hyperlink r:id="rId149" w:history="1">
              <w:r w:rsidR="00023A8A" w:rsidRPr="00366C3C">
                <w:rPr>
                  <w:rStyle w:val="Hyperlink"/>
                  <w:i/>
                  <w:iCs/>
                  <w:color w:val="0070C0"/>
                  <w:sz w:val="20"/>
                </w:rPr>
                <w:t>0049r1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24F5" w14:textId="159FB1F3" w:rsidR="00023A8A" w:rsidRPr="00366C3C" w:rsidRDefault="00023A8A" w:rsidP="00023A8A">
            <w:pPr>
              <w:rPr>
                <w:i/>
                <w:iCs/>
                <w:color w:val="0070C0"/>
                <w:sz w:val="20"/>
              </w:rPr>
            </w:pPr>
            <w:r w:rsidRPr="00366C3C">
              <w:rPr>
                <w:i/>
                <w:iCs/>
                <w:color w:val="0070C0"/>
                <w:sz w:val="20"/>
              </w:rPr>
              <w:t>PDT PHY Update to Preamble U-SIG for 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3C06A" w14:textId="50A1A218" w:rsidR="00023A8A" w:rsidRPr="00366C3C" w:rsidRDefault="00023A8A" w:rsidP="00023A8A">
            <w:pPr>
              <w:rPr>
                <w:i/>
                <w:iCs/>
                <w:color w:val="0070C0"/>
                <w:sz w:val="20"/>
              </w:rPr>
            </w:pPr>
            <w:r w:rsidRPr="00366C3C">
              <w:rPr>
                <w:i/>
                <w:iCs/>
                <w:color w:val="0070C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94A0" w14:textId="6DEFA923" w:rsidR="00023A8A" w:rsidRPr="00366C3C" w:rsidRDefault="00023A8A" w:rsidP="00023A8A">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78A2E" w14:textId="543350D7" w:rsidR="00023A8A" w:rsidRPr="00366C3C" w:rsidRDefault="00023A8A" w:rsidP="00023A8A">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95CC834" w14:textId="4FB12744" w:rsidR="00023A8A" w:rsidRPr="00366C3C" w:rsidRDefault="00023A8A" w:rsidP="00023A8A">
            <w:pPr>
              <w:jc w:val="center"/>
              <w:rPr>
                <w:i/>
                <w:iCs/>
                <w:color w:val="0070C0"/>
                <w:sz w:val="20"/>
              </w:rPr>
            </w:pPr>
            <w:r w:rsidRPr="00366C3C">
              <w:rPr>
                <w:i/>
                <w:iCs/>
                <w:color w:val="0070C0"/>
                <w:sz w:val="20"/>
              </w:rPr>
              <w:t>PHY</w:t>
            </w:r>
          </w:p>
        </w:tc>
      </w:tr>
      <w:tr w:rsidR="00023A8A" w:rsidRPr="00CC1135" w14:paraId="40DA25F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93CAC" w14:textId="07BFB654" w:rsidR="00023A8A" w:rsidRPr="00366C3C" w:rsidRDefault="007E23DB" w:rsidP="00023A8A">
            <w:pPr>
              <w:jc w:val="center"/>
              <w:rPr>
                <w:i/>
                <w:iCs/>
                <w:color w:val="0070C0"/>
                <w:sz w:val="20"/>
              </w:rPr>
            </w:pPr>
            <w:hyperlink r:id="rId150" w:history="1">
              <w:r w:rsidR="00023A8A" w:rsidRPr="00366C3C">
                <w:rPr>
                  <w:rStyle w:val="Hyperlink"/>
                  <w:i/>
                  <w:iCs/>
                  <w:color w:val="0070C0"/>
                  <w:sz w:val="20"/>
                </w:rPr>
                <w:t>1826r7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9729E" w14:textId="6C03EAB5" w:rsidR="00023A8A" w:rsidRPr="00366C3C" w:rsidRDefault="00023A8A" w:rsidP="00023A8A">
            <w:pPr>
              <w:rPr>
                <w:i/>
                <w:iCs/>
                <w:color w:val="0070C0"/>
                <w:sz w:val="20"/>
              </w:rPr>
            </w:pPr>
            <w:r w:rsidRPr="00366C3C">
              <w:rPr>
                <w:i/>
                <w:iCs/>
                <w:color w:val="0070C0"/>
                <w:sz w:val="20"/>
              </w:rPr>
              <w:t>PDT 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EF2F6" w14:textId="7C24336E" w:rsidR="00023A8A" w:rsidRPr="00366C3C" w:rsidRDefault="00023A8A" w:rsidP="00023A8A">
            <w:pPr>
              <w:rPr>
                <w:i/>
                <w:iCs/>
                <w:color w:val="0070C0"/>
                <w:sz w:val="20"/>
              </w:rPr>
            </w:pPr>
            <w:r w:rsidRPr="00366C3C">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B9FDB" w14:textId="164A93CC" w:rsidR="00023A8A" w:rsidRPr="00366C3C" w:rsidRDefault="00023A8A" w:rsidP="00023A8A">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08241" w14:textId="5A3C2967" w:rsidR="00023A8A" w:rsidRPr="00366C3C" w:rsidRDefault="00023A8A" w:rsidP="00023A8A">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A81CE74" w14:textId="510D3C1E" w:rsidR="00023A8A" w:rsidRPr="00366C3C" w:rsidRDefault="00023A8A" w:rsidP="00023A8A">
            <w:pPr>
              <w:jc w:val="center"/>
              <w:rPr>
                <w:i/>
                <w:iCs/>
                <w:color w:val="0070C0"/>
                <w:sz w:val="20"/>
              </w:rPr>
            </w:pPr>
            <w:r w:rsidRPr="00366C3C">
              <w:rPr>
                <w:i/>
                <w:iCs/>
                <w:color w:val="0070C0"/>
                <w:sz w:val="20"/>
              </w:rPr>
              <w:t>PHY</w:t>
            </w:r>
          </w:p>
        </w:tc>
      </w:tr>
      <w:tr w:rsidR="00023A8A" w:rsidRPr="00CC1135" w14:paraId="59EF9AA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333E" w14:textId="61433977" w:rsidR="00023A8A" w:rsidRPr="00366C3C" w:rsidRDefault="007E23DB" w:rsidP="00023A8A">
            <w:pPr>
              <w:jc w:val="center"/>
              <w:rPr>
                <w:i/>
                <w:iCs/>
                <w:color w:val="0070C0"/>
                <w:sz w:val="20"/>
              </w:rPr>
            </w:pPr>
            <w:hyperlink r:id="rId151" w:history="1">
              <w:r w:rsidR="00023A8A" w:rsidRPr="00366C3C">
                <w:rPr>
                  <w:rStyle w:val="Hyperlink"/>
                  <w:i/>
                  <w:iCs/>
                  <w:color w:val="0070C0"/>
                  <w:sz w:val="20"/>
                </w:rPr>
                <w:t>0010r1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1A61E" w14:textId="3D2E17D8" w:rsidR="00023A8A" w:rsidRPr="00366C3C" w:rsidRDefault="00023A8A" w:rsidP="00023A8A">
            <w:pPr>
              <w:rPr>
                <w:i/>
                <w:iCs/>
                <w:color w:val="0070C0"/>
                <w:sz w:val="20"/>
              </w:rPr>
            </w:pPr>
            <w:r w:rsidRPr="00366C3C">
              <w:rPr>
                <w:i/>
                <w:iCs/>
                <w:color w:val="0070C0"/>
                <w:sz w:val="20"/>
              </w:rPr>
              <w:t>PDT-PHY: Preamble Puncture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EA983" w14:textId="60D60BCB" w:rsidR="00023A8A" w:rsidRPr="00366C3C" w:rsidRDefault="00023A8A" w:rsidP="00023A8A">
            <w:pPr>
              <w:rPr>
                <w:i/>
                <w:iCs/>
                <w:color w:val="0070C0"/>
                <w:sz w:val="20"/>
              </w:rPr>
            </w:pPr>
            <w:r w:rsidRPr="00366C3C">
              <w:rPr>
                <w:i/>
                <w:iCs/>
                <w:color w:val="0070C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9CD8D" w14:textId="064250E5" w:rsidR="00023A8A" w:rsidRPr="00366C3C" w:rsidRDefault="00023A8A" w:rsidP="00023A8A">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F4E39" w14:textId="60A9EA61" w:rsidR="00023A8A" w:rsidRPr="00366C3C" w:rsidRDefault="00644232" w:rsidP="00023A8A">
            <w:pPr>
              <w:jc w:val="center"/>
              <w:rPr>
                <w:i/>
                <w:iCs/>
                <w:color w:val="0070C0"/>
                <w:sz w:val="20"/>
              </w:rPr>
            </w:pPr>
            <w:r w:rsidRPr="00366C3C">
              <w:rPr>
                <w:i/>
                <w:iCs/>
                <w:color w:val="0070C0"/>
                <w:sz w:val="20"/>
              </w:rPr>
              <w:t>PDT</w:t>
            </w:r>
            <w:r>
              <w:rPr>
                <w:i/>
                <w:iCs/>
                <w:color w:val="0070C0"/>
                <w:sz w:val="20"/>
              </w:rPr>
              <w:t>-</w:t>
            </w:r>
            <w:r w:rsidRPr="00366C3C">
              <w:rPr>
                <w:i/>
                <w:iCs/>
                <w:color w:val="0070C0"/>
                <w:sz w:val="20"/>
              </w:rPr>
              <w:t xml:space="preserve">TBD </w:t>
            </w:r>
            <w:r w:rsidR="00023A8A" w:rsidRPr="00366C3C">
              <w:rPr>
                <w:i/>
                <w:iCs/>
                <w:color w:val="0070C0"/>
                <w:sz w:val="20"/>
              </w:rPr>
              <w:t>(4)</w:t>
            </w:r>
          </w:p>
        </w:tc>
        <w:tc>
          <w:tcPr>
            <w:tcW w:w="720" w:type="dxa"/>
            <w:tcBorders>
              <w:top w:val="single" w:sz="8" w:space="0" w:color="1B587C"/>
              <w:left w:val="single" w:sz="8" w:space="0" w:color="1B587C"/>
              <w:bottom w:val="single" w:sz="8" w:space="0" w:color="1B587C"/>
              <w:right w:val="single" w:sz="8" w:space="0" w:color="1B587C"/>
            </w:tcBorders>
          </w:tcPr>
          <w:p w14:paraId="5378BCCB" w14:textId="3B97E9D4" w:rsidR="00023A8A" w:rsidRPr="00366C3C" w:rsidRDefault="00023A8A" w:rsidP="00023A8A">
            <w:pPr>
              <w:jc w:val="center"/>
              <w:rPr>
                <w:i/>
                <w:iCs/>
                <w:color w:val="0070C0"/>
                <w:sz w:val="20"/>
              </w:rPr>
            </w:pPr>
            <w:r w:rsidRPr="00366C3C">
              <w:rPr>
                <w:i/>
                <w:iCs/>
                <w:color w:val="0070C0"/>
                <w:sz w:val="20"/>
              </w:rPr>
              <w:t>PHY</w:t>
            </w:r>
          </w:p>
        </w:tc>
      </w:tr>
      <w:tr w:rsidR="00023A8A" w:rsidRPr="00CC1135" w14:paraId="4F0227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D5C78" w14:textId="3669F60F" w:rsidR="00023A8A" w:rsidRPr="00366C3C" w:rsidRDefault="007E23DB" w:rsidP="00023A8A">
            <w:pPr>
              <w:jc w:val="center"/>
              <w:rPr>
                <w:i/>
                <w:iCs/>
                <w:color w:val="0070C0"/>
                <w:sz w:val="20"/>
              </w:rPr>
            </w:pPr>
            <w:hyperlink r:id="rId152" w:history="1">
              <w:r w:rsidR="00023A8A" w:rsidRPr="00366C3C">
                <w:rPr>
                  <w:rStyle w:val="Hyperlink"/>
                  <w:i/>
                  <w:iCs/>
                  <w:color w:val="0070C0"/>
                  <w:sz w:val="20"/>
                </w:rPr>
                <w:t>0014r1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12FFA" w14:textId="7020230F" w:rsidR="00023A8A" w:rsidRPr="00366C3C" w:rsidRDefault="00023A8A" w:rsidP="00023A8A">
            <w:pPr>
              <w:rPr>
                <w:i/>
                <w:iCs/>
                <w:color w:val="0070C0"/>
                <w:sz w:val="20"/>
              </w:rPr>
            </w:pPr>
            <w:r w:rsidRPr="00366C3C">
              <w:rPr>
                <w:i/>
                <w:iCs/>
                <w:color w:val="0070C0"/>
                <w:sz w:val="20"/>
              </w:rPr>
              <w:t>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A4F21" w14:textId="47B93110" w:rsidR="00023A8A" w:rsidRPr="00366C3C" w:rsidRDefault="00023A8A" w:rsidP="00023A8A">
            <w:pPr>
              <w:rPr>
                <w:i/>
                <w:iCs/>
                <w:color w:val="0070C0"/>
                <w:sz w:val="20"/>
              </w:rPr>
            </w:pPr>
            <w:r w:rsidRPr="00366C3C">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A7F81" w14:textId="703838E3" w:rsidR="00023A8A" w:rsidRPr="00366C3C" w:rsidRDefault="00023A8A" w:rsidP="00023A8A">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A3B85" w14:textId="4C829C1C" w:rsidR="00023A8A" w:rsidRPr="00366C3C" w:rsidRDefault="00023A8A" w:rsidP="00023A8A">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FA5E57" w14:textId="49ABC7E5" w:rsidR="00023A8A" w:rsidRPr="00366C3C" w:rsidRDefault="00023A8A" w:rsidP="00023A8A">
            <w:pPr>
              <w:jc w:val="center"/>
              <w:rPr>
                <w:i/>
                <w:iCs/>
                <w:color w:val="0070C0"/>
                <w:sz w:val="20"/>
              </w:rPr>
            </w:pPr>
            <w:r w:rsidRPr="00366C3C">
              <w:rPr>
                <w:i/>
                <w:iCs/>
                <w:color w:val="0070C0"/>
                <w:sz w:val="20"/>
              </w:rPr>
              <w:t>PHY</w:t>
            </w:r>
          </w:p>
        </w:tc>
      </w:tr>
      <w:tr w:rsidR="00023A8A" w:rsidRPr="00CC1135" w14:paraId="582668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18A1E" w14:textId="4963539D" w:rsidR="00023A8A" w:rsidRPr="00366C3C" w:rsidRDefault="007E23DB" w:rsidP="00023A8A">
            <w:pPr>
              <w:jc w:val="center"/>
              <w:rPr>
                <w:i/>
                <w:iCs/>
                <w:color w:val="0070C0"/>
                <w:sz w:val="20"/>
              </w:rPr>
            </w:pPr>
            <w:hyperlink r:id="rId153" w:history="1">
              <w:r w:rsidR="00023A8A" w:rsidRPr="00366C3C">
                <w:rPr>
                  <w:rStyle w:val="Hyperlink"/>
                  <w:i/>
                  <w:iCs/>
                  <w:color w:val="0070C0"/>
                  <w:sz w:val="20"/>
                </w:rPr>
                <w:t>0013r2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6C63D0" w14:textId="1BEDE439" w:rsidR="00023A8A" w:rsidRPr="00366C3C" w:rsidRDefault="00023A8A" w:rsidP="00023A8A">
            <w:pPr>
              <w:rPr>
                <w:i/>
                <w:iCs/>
                <w:color w:val="0070C0"/>
                <w:sz w:val="20"/>
              </w:rPr>
            </w:pPr>
            <w:r w:rsidRPr="00366C3C">
              <w:rPr>
                <w:i/>
                <w:iCs/>
                <w:color w:val="0070C0"/>
                <w:sz w:val="20"/>
              </w:rPr>
              <w:t>Receive specification: General and receiver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3DDDE8" w14:textId="73FA7890" w:rsidR="00023A8A" w:rsidRPr="00366C3C" w:rsidRDefault="00023A8A" w:rsidP="00023A8A">
            <w:pPr>
              <w:rPr>
                <w:i/>
                <w:iCs/>
                <w:color w:val="0070C0"/>
                <w:sz w:val="20"/>
              </w:rPr>
            </w:pPr>
            <w:r w:rsidRPr="00366C3C">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E1BA" w14:textId="26D47085" w:rsidR="00023A8A" w:rsidRPr="00366C3C" w:rsidRDefault="00023A8A" w:rsidP="00023A8A">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BE6B3F" w14:textId="39226599" w:rsidR="00023A8A" w:rsidRPr="00366C3C" w:rsidRDefault="00023A8A" w:rsidP="00023A8A">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1251F17" w14:textId="77A06A55" w:rsidR="00023A8A" w:rsidRPr="00366C3C" w:rsidRDefault="00023A8A" w:rsidP="00023A8A">
            <w:pPr>
              <w:jc w:val="center"/>
              <w:rPr>
                <w:i/>
                <w:iCs/>
                <w:color w:val="0070C0"/>
                <w:sz w:val="20"/>
              </w:rPr>
            </w:pPr>
            <w:r w:rsidRPr="00366C3C">
              <w:rPr>
                <w:i/>
                <w:iCs/>
                <w:color w:val="0070C0"/>
                <w:sz w:val="20"/>
              </w:rPr>
              <w:t>PHY</w:t>
            </w:r>
          </w:p>
        </w:tc>
      </w:tr>
      <w:tr w:rsidR="00D43F10" w:rsidRPr="00CC1135" w14:paraId="6A037E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61A39" w14:textId="263523BD" w:rsidR="00D43F10" w:rsidRPr="00366C3C" w:rsidRDefault="007E23DB" w:rsidP="00D43F10">
            <w:pPr>
              <w:jc w:val="center"/>
              <w:rPr>
                <w:i/>
                <w:iCs/>
                <w:color w:val="0070C0"/>
                <w:sz w:val="20"/>
              </w:rPr>
            </w:pPr>
            <w:hyperlink r:id="rId154" w:history="1">
              <w:r w:rsidR="00D43F10" w:rsidRPr="00366C3C">
                <w:rPr>
                  <w:rStyle w:val="Hyperlink"/>
                  <w:i/>
                  <w:iCs/>
                  <w:color w:val="0070C0"/>
                  <w:sz w:val="20"/>
                </w:rPr>
                <w:t>104r3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D8DE" w14:textId="2FF5FC8B" w:rsidR="00D43F10" w:rsidRPr="00366C3C" w:rsidRDefault="00D43F10" w:rsidP="00D43F10">
            <w:pPr>
              <w:rPr>
                <w:i/>
                <w:iCs/>
                <w:color w:val="0070C0"/>
                <w:sz w:val="20"/>
              </w:rPr>
            </w:pPr>
            <w:r w:rsidRPr="00366C3C">
              <w:rPr>
                <w:i/>
                <w:iCs/>
                <w:color w:val="0070C0"/>
                <w:sz w:val="20"/>
              </w:rPr>
              <w:t>PDT Subcarriers and Resource Allocation for Multiple RUs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4A685" w14:textId="3F14E684" w:rsidR="00D43F10" w:rsidRPr="00366C3C" w:rsidRDefault="00D43F10" w:rsidP="00D43F10">
            <w:pPr>
              <w:rPr>
                <w:i/>
                <w:iCs/>
                <w:color w:val="0070C0"/>
                <w:sz w:val="20"/>
              </w:rPr>
            </w:pPr>
            <w:r w:rsidRPr="00366C3C">
              <w:rPr>
                <w:i/>
                <w:iCs/>
                <w:color w:val="0070C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52F69" w14:textId="49D037CE" w:rsidR="00D43F10" w:rsidRPr="00366C3C" w:rsidRDefault="004A76EE" w:rsidP="00D43F10">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882A0" w14:textId="37C82585" w:rsidR="00D43F10" w:rsidRPr="00366C3C" w:rsidRDefault="00D43F10" w:rsidP="00D43F10">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5B7DF6F" w14:textId="7E445720" w:rsidR="00D43F10" w:rsidRPr="00366C3C" w:rsidRDefault="00D43F10" w:rsidP="00D43F10">
            <w:pPr>
              <w:jc w:val="center"/>
              <w:rPr>
                <w:i/>
                <w:iCs/>
                <w:color w:val="0070C0"/>
                <w:sz w:val="20"/>
              </w:rPr>
            </w:pPr>
            <w:r w:rsidRPr="00366C3C">
              <w:rPr>
                <w:i/>
                <w:iCs/>
                <w:color w:val="0070C0"/>
                <w:sz w:val="20"/>
              </w:rPr>
              <w:t>PHY</w:t>
            </w:r>
          </w:p>
        </w:tc>
      </w:tr>
      <w:tr w:rsidR="00D43F10" w:rsidRPr="00CC1135" w14:paraId="7C67D0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D1734" w14:textId="43C9AF96" w:rsidR="00D43F10" w:rsidRPr="00366C3C" w:rsidRDefault="007E23DB" w:rsidP="00D43F10">
            <w:pPr>
              <w:jc w:val="center"/>
              <w:rPr>
                <w:i/>
                <w:iCs/>
                <w:color w:val="0070C0"/>
                <w:sz w:val="20"/>
              </w:rPr>
            </w:pPr>
            <w:hyperlink r:id="rId155" w:history="1">
              <w:r w:rsidR="00D43F10" w:rsidRPr="00366C3C">
                <w:rPr>
                  <w:rStyle w:val="Hyperlink"/>
                  <w:i/>
                  <w:iCs/>
                  <w:color w:val="0070C0"/>
                  <w:sz w:val="20"/>
                </w:rPr>
                <w:t>114r4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D506" w14:textId="547CF907" w:rsidR="00D43F10" w:rsidRPr="00366C3C" w:rsidRDefault="00D43F10" w:rsidP="00D43F10">
            <w:pPr>
              <w:rPr>
                <w:i/>
                <w:iCs/>
                <w:color w:val="0070C0"/>
                <w:sz w:val="20"/>
              </w:rPr>
            </w:pPr>
            <w:r w:rsidRPr="00366C3C">
              <w:rPr>
                <w:i/>
                <w:iCs/>
                <w:color w:val="0070C0"/>
                <w:sz w:val="20"/>
              </w:rPr>
              <w:t>PDT updates on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0453" w14:textId="10180E2A" w:rsidR="00D43F10" w:rsidRPr="00366C3C" w:rsidRDefault="00D43F10" w:rsidP="00D43F10">
            <w:pPr>
              <w:rPr>
                <w:i/>
                <w:iCs/>
                <w:color w:val="0070C0"/>
                <w:sz w:val="20"/>
              </w:rPr>
            </w:pPr>
            <w:proofErr w:type="spellStart"/>
            <w:r w:rsidRPr="00366C3C">
              <w:rPr>
                <w:i/>
                <w:iCs/>
                <w:color w:val="0070C0"/>
                <w:sz w:val="20"/>
              </w:rPr>
              <w:t>Chenchen</w:t>
            </w:r>
            <w:proofErr w:type="spellEnd"/>
            <w:r w:rsidRPr="00366C3C">
              <w:rPr>
                <w:i/>
                <w:iCs/>
                <w:color w:val="0070C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EA004" w14:textId="2D1B6945" w:rsidR="00D43F10" w:rsidRPr="00366C3C" w:rsidRDefault="004A76EE" w:rsidP="00D43F10">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BEAE" w14:textId="3966B81D" w:rsidR="00D43F10" w:rsidRPr="00366C3C" w:rsidRDefault="00D43F10" w:rsidP="00D43F10">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08CB30" w14:textId="1ECF749E" w:rsidR="00D43F10" w:rsidRPr="00366C3C" w:rsidRDefault="00D43F10" w:rsidP="00D43F10">
            <w:pPr>
              <w:jc w:val="center"/>
              <w:rPr>
                <w:i/>
                <w:iCs/>
                <w:color w:val="0070C0"/>
                <w:sz w:val="20"/>
              </w:rPr>
            </w:pPr>
            <w:r w:rsidRPr="00366C3C">
              <w:rPr>
                <w:i/>
                <w:iCs/>
                <w:color w:val="0070C0"/>
                <w:sz w:val="20"/>
              </w:rPr>
              <w:t>PHY</w:t>
            </w:r>
          </w:p>
        </w:tc>
      </w:tr>
      <w:tr w:rsidR="00D43F10" w:rsidRPr="00CC1135" w14:paraId="410A14F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37971" w14:textId="5166F894" w:rsidR="00D43F10" w:rsidRPr="00366C3C" w:rsidRDefault="007E23DB" w:rsidP="00D43F10">
            <w:pPr>
              <w:jc w:val="center"/>
              <w:rPr>
                <w:i/>
                <w:iCs/>
                <w:color w:val="0070C0"/>
                <w:sz w:val="20"/>
              </w:rPr>
            </w:pPr>
            <w:hyperlink r:id="rId156" w:history="1">
              <w:r w:rsidR="00D43F10" w:rsidRPr="00366C3C">
                <w:rPr>
                  <w:rStyle w:val="Hyperlink"/>
                  <w:i/>
                  <w:iCs/>
                  <w:color w:val="0070C0"/>
                  <w:sz w:val="20"/>
                </w:rPr>
                <w:t>139r</w:t>
              </w:r>
              <w:r w:rsidR="00C418EF" w:rsidRPr="00366C3C">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6E6F4" w14:textId="5A55AE39" w:rsidR="00D43F10" w:rsidRPr="00366C3C" w:rsidRDefault="00D43F10" w:rsidP="00D43F10">
            <w:pPr>
              <w:rPr>
                <w:i/>
                <w:iCs/>
                <w:color w:val="0070C0"/>
                <w:sz w:val="20"/>
              </w:rPr>
            </w:pPr>
            <w:r w:rsidRPr="00366C3C">
              <w:rPr>
                <w:i/>
                <w:iCs/>
                <w:color w:val="0070C0"/>
                <w:sz w:val="20"/>
              </w:rPr>
              <w:t>EHT DUP 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6DEB4" w14:textId="0F71C420" w:rsidR="00D43F10" w:rsidRPr="00366C3C" w:rsidRDefault="00D43F10" w:rsidP="00D43F10">
            <w:pPr>
              <w:rPr>
                <w:i/>
                <w:iCs/>
                <w:color w:val="0070C0"/>
                <w:sz w:val="20"/>
              </w:rPr>
            </w:pPr>
            <w:r w:rsidRPr="00366C3C">
              <w:rPr>
                <w:i/>
                <w:iCs/>
                <w:color w:val="0070C0"/>
                <w:sz w:val="20"/>
              </w:rPr>
              <w:t xml:space="preserve">Srinath </w:t>
            </w:r>
            <w:proofErr w:type="spellStart"/>
            <w:r w:rsidRPr="00366C3C">
              <w:rPr>
                <w:i/>
                <w:iCs/>
                <w:color w:val="0070C0"/>
                <w:sz w:val="20"/>
              </w:rPr>
              <w:t>Puducheri</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84D8" w14:textId="55252C51" w:rsidR="004A76EE" w:rsidRPr="00366C3C" w:rsidRDefault="004A76EE" w:rsidP="004A76EE">
            <w:pPr>
              <w:jc w:val="center"/>
              <w:rPr>
                <w:i/>
                <w:iCs/>
                <w:color w:val="0070C0"/>
                <w:sz w:val="20"/>
              </w:rPr>
            </w:pPr>
            <w:r w:rsidRPr="00366C3C">
              <w:rPr>
                <w:i/>
                <w:iCs/>
                <w:color w:val="0070C0"/>
                <w:sz w:val="20"/>
              </w:rPr>
              <w:t xml:space="preserve">Approved </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72A35" w14:textId="6432AB72" w:rsidR="00D43F10" w:rsidRPr="00366C3C" w:rsidRDefault="00D43F10" w:rsidP="00D43F10">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20B27FE" w14:textId="06E821AA" w:rsidR="00D43F10" w:rsidRPr="00366C3C" w:rsidRDefault="00D43F10" w:rsidP="00D43F10">
            <w:pPr>
              <w:jc w:val="center"/>
              <w:rPr>
                <w:i/>
                <w:iCs/>
                <w:color w:val="0070C0"/>
                <w:sz w:val="20"/>
              </w:rPr>
            </w:pPr>
            <w:r w:rsidRPr="00366C3C">
              <w:rPr>
                <w:i/>
                <w:iCs/>
                <w:color w:val="0070C0"/>
                <w:sz w:val="20"/>
              </w:rPr>
              <w:t>PHY</w:t>
            </w:r>
          </w:p>
        </w:tc>
      </w:tr>
      <w:tr w:rsidR="00D43F10" w:rsidRPr="00CC1135" w14:paraId="32A2E44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700ED" w14:textId="776555A0" w:rsidR="00D43F10" w:rsidRPr="00366C3C" w:rsidRDefault="007E23DB" w:rsidP="00D43F10">
            <w:pPr>
              <w:jc w:val="center"/>
              <w:rPr>
                <w:i/>
                <w:iCs/>
                <w:color w:val="0070C0"/>
                <w:sz w:val="20"/>
              </w:rPr>
            </w:pPr>
            <w:hyperlink r:id="rId157" w:history="1">
              <w:r w:rsidR="00D43F10" w:rsidRPr="00366C3C">
                <w:rPr>
                  <w:rStyle w:val="Hyperlink"/>
                  <w:i/>
                  <w:iCs/>
                  <w:color w:val="0070C0"/>
                  <w:sz w:val="20"/>
                </w:rPr>
                <w:t>140r2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B46A2" w14:textId="32E4E461" w:rsidR="00D43F10" w:rsidRPr="00366C3C" w:rsidRDefault="00D43F10" w:rsidP="00D43F10">
            <w:pPr>
              <w:rPr>
                <w:i/>
                <w:iCs/>
                <w:color w:val="0070C0"/>
                <w:sz w:val="20"/>
              </w:rPr>
            </w:pPr>
            <w:r w:rsidRPr="00366C3C">
              <w:rPr>
                <w:i/>
                <w:iCs/>
                <w:color w:val="0070C0"/>
                <w:sz w:val="20"/>
              </w:rPr>
              <w:t>PDT-EHT-preamble-EHT-SIG-for-D04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9A15" w14:textId="3549795C" w:rsidR="00D43F10" w:rsidRPr="00366C3C" w:rsidRDefault="00D43F10" w:rsidP="00D43F10">
            <w:pPr>
              <w:rPr>
                <w:i/>
                <w:iCs/>
                <w:color w:val="0070C0"/>
                <w:sz w:val="20"/>
              </w:rPr>
            </w:pPr>
            <w:r w:rsidRPr="00366C3C">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0DA51" w14:textId="4B27978F" w:rsidR="00D43F10" w:rsidRPr="00366C3C" w:rsidRDefault="004A76EE" w:rsidP="00D43F10">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4223B" w14:textId="228FBA21" w:rsidR="00D43F10" w:rsidRPr="00366C3C" w:rsidRDefault="00D43F10" w:rsidP="00D43F10">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761EBE0" w14:textId="7EE44001" w:rsidR="00D43F10" w:rsidRPr="00366C3C" w:rsidRDefault="00D43F10" w:rsidP="00D43F10">
            <w:pPr>
              <w:jc w:val="center"/>
              <w:rPr>
                <w:i/>
                <w:iCs/>
                <w:color w:val="0070C0"/>
                <w:sz w:val="20"/>
              </w:rPr>
            </w:pPr>
            <w:r w:rsidRPr="00366C3C">
              <w:rPr>
                <w:i/>
                <w:iCs/>
                <w:color w:val="0070C0"/>
                <w:sz w:val="20"/>
              </w:rPr>
              <w:t>PHY</w:t>
            </w:r>
          </w:p>
        </w:tc>
      </w:tr>
      <w:tr w:rsidR="00D43F10" w:rsidRPr="00CC1135" w14:paraId="58BD03A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0CE29" w14:textId="59632316" w:rsidR="00D43F10" w:rsidRPr="00366C3C" w:rsidRDefault="007E23DB" w:rsidP="00D43F10">
            <w:pPr>
              <w:jc w:val="center"/>
              <w:rPr>
                <w:i/>
                <w:iCs/>
                <w:color w:val="0070C0"/>
                <w:sz w:val="20"/>
              </w:rPr>
            </w:pPr>
            <w:hyperlink r:id="rId158" w:history="1">
              <w:r w:rsidR="00D43F10" w:rsidRPr="00366C3C">
                <w:rPr>
                  <w:rStyle w:val="Hyperlink"/>
                  <w:i/>
                  <w:iCs/>
                  <w:color w:val="0070C0"/>
                  <w:sz w:val="20"/>
                </w:rPr>
                <w:t>143r2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1BAA9" w14:textId="2BE4FE09" w:rsidR="00D43F10" w:rsidRPr="00366C3C" w:rsidRDefault="00D43F10" w:rsidP="00D43F10">
            <w:pPr>
              <w:rPr>
                <w:i/>
                <w:iCs/>
                <w:color w:val="0070C0"/>
                <w:sz w:val="20"/>
              </w:rPr>
            </w:pPr>
            <w:r w:rsidRPr="00366C3C">
              <w:rPr>
                <w:i/>
                <w:iCs/>
                <w:color w:val="0070C0"/>
                <w:sz w:val="20"/>
              </w:rPr>
              <w:t>PDT-EHT-SIG-MCS-Table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2AEF9" w14:textId="56505E36" w:rsidR="00D43F10" w:rsidRPr="00366C3C" w:rsidRDefault="00D43F10" w:rsidP="00D43F10">
            <w:pPr>
              <w:rPr>
                <w:i/>
                <w:iCs/>
                <w:color w:val="0070C0"/>
                <w:sz w:val="20"/>
              </w:rPr>
            </w:pPr>
            <w:r w:rsidRPr="00366C3C">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F6E88" w14:textId="75F54BCE" w:rsidR="00D43F10" w:rsidRPr="00366C3C" w:rsidRDefault="004A76EE" w:rsidP="00D43F10">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D03CB5" w14:textId="16CA7D82" w:rsidR="00D43F10" w:rsidRPr="00366C3C" w:rsidRDefault="00D43F10" w:rsidP="00D43F10">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B5DBC6" w14:textId="713DB479" w:rsidR="00D43F10" w:rsidRPr="00366C3C" w:rsidRDefault="00D43F10" w:rsidP="00D43F10">
            <w:pPr>
              <w:jc w:val="center"/>
              <w:rPr>
                <w:i/>
                <w:iCs/>
                <w:color w:val="0070C0"/>
                <w:sz w:val="20"/>
              </w:rPr>
            </w:pPr>
            <w:r w:rsidRPr="00366C3C">
              <w:rPr>
                <w:i/>
                <w:iCs/>
                <w:color w:val="0070C0"/>
                <w:sz w:val="20"/>
              </w:rPr>
              <w:t>PHY</w:t>
            </w:r>
          </w:p>
        </w:tc>
      </w:tr>
      <w:tr w:rsidR="00D43F10" w:rsidRPr="00CC1135" w14:paraId="647418A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8080B" w14:textId="5E0D74E7" w:rsidR="00D43F10" w:rsidRPr="00366C3C" w:rsidRDefault="007E23DB" w:rsidP="00D43F10">
            <w:pPr>
              <w:jc w:val="center"/>
              <w:rPr>
                <w:i/>
                <w:iCs/>
                <w:color w:val="0070C0"/>
                <w:sz w:val="20"/>
              </w:rPr>
            </w:pPr>
            <w:hyperlink r:id="rId159" w:history="1">
              <w:r w:rsidR="00D43F10" w:rsidRPr="00366C3C">
                <w:rPr>
                  <w:rStyle w:val="Hyperlink"/>
                  <w:i/>
                  <w:iCs/>
                  <w:color w:val="0070C0"/>
                  <w:sz w:val="20"/>
                </w:rPr>
                <w:t>153r0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95E9E" w14:textId="09E328FE" w:rsidR="00D43F10" w:rsidRPr="00366C3C" w:rsidRDefault="00D43F10" w:rsidP="00D43F10">
            <w:pPr>
              <w:rPr>
                <w:i/>
                <w:iCs/>
                <w:color w:val="0070C0"/>
                <w:sz w:val="20"/>
              </w:rPr>
            </w:pPr>
            <w:r w:rsidRPr="00366C3C">
              <w:rPr>
                <w:i/>
                <w:iCs/>
                <w:color w:val="0070C0"/>
                <w:sz w:val="20"/>
              </w:rPr>
              <w:t>PDT-TBD PHY Parameters for EHT MCSs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BE52" w14:textId="6681A472" w:rsidR="00D43F10" w:rsidRPr="00366C3C" w:rsidRDefault="00D43F10" w:rsidP="00D43F10">
            <w:pPr>
              <w:rPr>
                <w:i/>
                <w:iCs/>
                <w:color w:val="0070C0"/>
                <w:sz w:val="20"/>
              </w:rPr>
            </w:pPr>
            <w:proofErr w:type="spellStart"/>
            <w:r w:rsidRPr="00366C3C">
              <w:rPr>
                <w:i/>
                <w:iCs/>
                <w:color w:val="0070C0"/>
                <w:sz w:val="20"/>
              </w:rPr>
              <w:t>Yujin</w:t>
            </w:r>
            <w:proofErr w:type="spellEnd"/>
            <w:r w:rsidRPr="00366C3C">
              <w:rPr>
                <w:i/>
                <w:iCs/>
                <w:color w:val="0070C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53159" w14:textId="2859F405" w:rsidR="00D43F10" w:rsidRPr="00366C3C" w:rsidRDefault="004A76EE" w:rsidP="00D43F10">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2E9D7" w14:textId="1CA5E9BF" w:rsidR="00D43F10" w:rsidRPr="00366C3C" w:rsidRDefault="00D43F10" w:rsidP="00D43F10">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1B407" w14:textId="05B56E55" w:rsidR="00D43F10" w:rsidRPr="00366C3C" w:rsidRDefault="00D43F10" w:rsidP="00D43F10">
            <w:pPr>
              <w:jc w:val="center"/>
              <w:rPr>
                <w:i/>
                <w:iCs/>
                <w:color w:val="0070C0"/>
                <w:sz w:val="20"/>
              </w:rPr>
            </w:pPr>
            <w:r w:rsidRPr="00366C3C">
              <w:rPr>
                <w:i/>
                <w:iCs/>
                <w:color w:val="0070C0"/>
                <w:sz w:val="20"/>
              </w:rPr>
              <w:t>PHY</w:t>
            </w:r>
          </w:p>
        </w:tc>
      </w:tr>
      <w:tr w:rsidR="005B0125" w:rsidRPr="00CC1135" w14:paraId="694E3B5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5B0125" w:rsidRPr="001E6A52" w:rsidRDefault="007E23DB" w:rsidP="00D43F10">
            <w:pPr>
              <w:jc w:val="center"/>
              <w:rPr>
                <w:color w:val="00B050"/>
                <w:sz w:val="20"/>
              </w:rPr>
            </w:pPr>
            <w:hyperlink r:id="rId160" w:history="1">
              <w:r w:rsidR="005B0125" w:rsidRPr="001E6A52">
                <w:rPr>
                  <w:rStyle w:val="Hyperlink"/>
                  <w:color w:val="00B050"/>
                  <w:sz w:val="2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5B0125" w:rsidRPr="001E6A52" w:rsidRDefault="005B0125" w:rsidP="00D43F10">
            <w:pPr>
              <w:rPr>
                <w:color w:val="00B050"/>
                <w:sz w:val="20"/>
              </w:rPr>
            </w:pPr>
            <w:r w:rsidRPr="001E6A52">
              <w:rPr>
                <w:color w:val="00B050"/>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5B0125" w:rsidRPr="001E6A52" w:rsidRDefault="005B0125" w:rsidP="00D43F10">
            <w:pPr>
              <w:rPr>
                <w:color w:val="00B050"/>
                <w:sz w:val="20"/>
              </w:rPr>
            </w:pPr>
            <w:r w:rsidRPr="001E6A52">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5B0125" w:rsidRPr="001E6A52" w:rsidRDefault="006708D6" w:rsidP="00D43F10">
            <w:pPr>
              <w:jc w:val="center"/>
              <w:rPr>
                <w:color w:val="00B050"/>
                <w:sz w:val="20"/>
              </w:rPr>
            </w:pPr>
            <w:r w:rsidRPr="001E6A52">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5B0125" w:rsidRPr="001E6A52" w:rsidRDefault="005B0125" w:rsidP="00D43F10">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5B0125" w:rsidRPr="001E6A52" w:rsidRDefault="005B0125" w:rsidP="00D43F10">
            <w:pPr>
              <w:jc w:val="center"/>
              <w:rPr>
                <w:color w:val="00B050"/>
                <w:sz w:val="20"/>
              </w:rPr>
            </w:pPr>
            <w:r w:rsidRPr="001E6A52">
              <w:rPr>
                <w:color w:val="00B050"/>
                <w:sz w:val="20"/>
              </w:rPr>
              <w:t>PHY</w:t>
            </w:r>
          </w:p>
        </w:tc>
      </w:tr>
      <w:tr w:rsidR="00894569" w:rsidRPr="00CC1135" w14:paraId="5847A23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894569" w:rsidRPr="00F32ED4" w:rsidRDefault="007E23DB" w:rsidP="00894569">
            <w:pPr>
              <w:jc w:val="center"/>
              <w:rPr>
                <w:color w:val="7030A0"/>
                <w:sz w:val="20"/>
              </w:rPr>
            </w:pPr>
            <w:hyperlink r:id="rId161" w:history="1">
              <w:r w:rsidR="00894569" w:rsidRPr="00F32ED4">
                <w:rPr>
                  <w:rStyle w:val="Hyperlink"/>
                  <w:color w:val="7030A0"/>
                  <w:sz w:val="20"/>
                </w:rPr>
                <w:t>193r</w:t>
              </w:r>
              <w:r w:rsidR="00C90BFB" w:rsidRPr="00F32ED4">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894569" w:rsidRPr="00F32ED4" w:rsidRDefault="00F55D5C" w:rsidP="00894569">
            <w:pPr>
              <w:rPr>
                <w:color w:val="7030A0"/>
                <w:sz w:val="20"/>
              </w:rPr>
            </w:pPr>
            <w:r w:rsidRPr="00F32ED4">
              <w:rPr>
                <w:color w:val="7030A0"/>
                <w:sz w:val="20"/>
              </w:rPr>
              <w:t>T</w:t>
            </w:r>
            <w:r w:rsidR="00894569" w:rsidRPr="00F32ED4">
              <w:rPr>
                <w:color w:val="7030A0"/>
                <w:sz w:val="20"/>
              </w:rPr>
              <w:t>ransmit-requirements-for-ppdus-sent-in-response-to-a-triggering-frame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894569" w:rsidRPr="00F32ED4" w:rsidRDefault="00894569" w:rsidP="00894569">
            <w:pPr>
              <w:rPr>
                <w:color w:val="7030A0"/>
                <w:sz w:val="20"/>
              </w:rPr>
            </w:pPr>
            <w:proofErr w:type="spellStart"/>
            <w:r w:rsidRPr="00F32ED4">
              <w:rPr>
                <w:color w:val="7030A0"/>
                <w:sz w:val="20"/>
              </w:rPr>
              <w:t>Mengshi</w:t>
            </w:r>
            <w:proofErr w:type="spellEnd"/>
            <w:r w:rsidRPr="00F32ED4">
              <w:rPr>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42FA2965" w:rsidR="00894569" w:rsidRPr="00F32ED4" w:rsidRDefault="00113DD9" w:rsidP="00894569">
            <w:pPr>
              <w:jc w:val="center"/>
              <w:rPr>
                <w:color w:val="7030A0"/>
                <w:sz w:val="20"/>
              </w:rPr>
            </w:pPr>
            <w:r>
              <w:rPr>
                <w:color w:val="7030A0"/>
                <w:sz w:val="20"/>
              </w:rPr>
              <w:t>Q</w:t>
            </w:r>
            <w:r w:rsidR="00C90BFB"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894569" w:rsidRPr="00F32ED4" w:rsidRDefault="00894569" w:rsidP="00894569">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894569" w:rsidRPr="00F32ED4" w:rsidRDefault="00894569" w:rsidP="00894569">
            <w:pPr>
              <w:jc w:val="center"/>
              <w:rPr>
                <w:color w:val="7030A0"/>
                <w:sz w:val="20"/>
              </w:rPr>
            </w:pPr>
            <w:r w:rsidRPr="00F32ED4">
              <w:rPr>
                <w:color w:val="7030A0"/>
                <w:sz w:val="20"/>
              </w:rPr>
              <w:t>PHY</w:t>
            </w:r>
          </w:p>
        </w:tc>
      </w:tr>
      <w:tr w:rsidR="00DE669F" w:rsidRPr="00CC1135" w14:paraId="7C27541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58803EA9" w:rsidR="00DE669F" w:rsidRPr="001E6A52" w:rsidRDefault="007E23DB" w:rsidP="00DE669F">
            <w:pPr>
              <w:jc w:val="center"/>
              <w:rPr>
                <w:color w:val="00B050"/>
                <w:sz w:val="20"/>
              </w:rPr>
            </w:pPr>
            <w:hyperlink r:id="rId162" w:history="1">
              <w:r w:rsidR="00DE669F" w:rsidRPr="001E6A52">
                <w:rPr>
                  <w:rStyle w:val="Hyperlink"/>
                  <w:color w:val="00B050"/>
                  <w:sz w:val="20"/>
                </w:rPr>
                <w:t>157r0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DE669F" w:rsidRPr="001E6A52" w:rsidRDefault="00DE669F" w:rsidP="00DE669F">
            <w:pPr>
              <w:rPr>
                <w:color w:val="00B050"/>
                <w:sz w:val="20"/>
              </w:rPr>
            </w:pPr>
            <w:r w:rsidRPr="001E6A52">
              <w:rPr>
                <w:color w:val="00B050"/>
                <w:sz w:val="20"/>
              </w:rPr>
              <w:t>PDT-Effect of CH_BANDWIDTH parameter on PPDU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DE669F" w:rsidRPr="001E6A52" w:rsidRDefault="00DE669F" w:rsidP="00DE669F">
            <w:pPr>
              <w:rPr>
                <w:color w:val="00B050"/>
                <w:sz w:val="20"/>
              </w:rPr>
            </w:pPr>
            <w:proofErr w:type="spellStart"/>
            <w:r w:rsidRPr="001E6A52">
              <w:rPr>
                <w:color w:val="00B050"/>
                <w:sz w:val="20"/>
              </w:rPr>
              <w:t>Yujin</w:t>
            </w:r>
            <w:proofErr w:type="spellEnd"/>
            <w:r w:rsidRPr="001E6A52">
              <w:rPr>
                <w:color w:val="00B05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335B89DF" w:rsidR="00DE669F" w:rsidRPr="001E6A52" w:rsidRDefault="006708D6" w:rsidP="00DE669F">
            <w:pPr>
              <w:jc w:val="center"/>
              <w:rPr>
                <w:color w:val="00B050"/>
                <w:sz w:val="20"/>
              </w:rPr>
            </w:pPr>
            <w:r w:rsidRPr="001E6A52">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DE669F" w:rsidRPr="001E6A52" w:rsidRDefault="00DE669F" w:rsidP="00DE669F">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DE669F" w:rsidRPr="001E6A52" w:rsidRDefault="00DE669F" w:rsidP="00DE669F">
            <w:pPr>
              <w:jc w:val="center"/>
              <w:rPr>
                <w:color w:val="00B050"/>
                <w:sz w:val="20"/>
              </w:rPr>
            </w:pPr>
            <w:r w:rsidRPr="001E6A52">
              <w:rPr>
                <w:color w:val="00B050"/>
                <w:sz w:val="20"/>
              </w:rPr>
              <w:t>PHY</w:t>
            </w:r>
          </w:p>
        </w:tc>
      </w:tr>
      <w:tr w:rsidR="00442C23" w:rsidRPr="00CC1135" w14:paraId="3758B38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442C23" w:rsidRPr="00F32ED4" w:rsidRDefault="007E23DB" w:rsidP="00442C23">
            <w:pPr>
              <w:jc w:val="center"/>
              <w:rPr>
                <w:color w:val="7030A0"/>
                <w:sz w:val="20"/>
              </w:rPr>
            </w:pPr>
            <w:hyperlink r:id="rId163" w:history="1">
              <w:r w:rsidR="00442C23" w:rsidRPr="00F32ED4">
                <w:rPr>
                  <w:rStyle w:val="Hyperlink"/>
                  <w:color w:val="7030A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442C23" w:rsidRPr="00F32ED4" w:rsidRDefault="00442C23" w:rsidP="00442C23">
            <w:pPr>
              <w:rPr>
                <w:color w:val="7030A0"/>
                <w:sz w:val="20"/>
              </w:rPr>
            </w:pPr>
            <w:r w:rsidRPr="00F32ED4">
              <w:rPr>
                <w:color w:val="7030A0"/>
                <w:sz w:val="20"/>
              </w:rPr>
              <w:t>EHT-preamble-EHT-SIG for D0.4 -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442C23" w:rsidRPr="00F32ED4" w:rsidRDefault="00442C23" w:rsidP="00442C23">
            <w:pPr>
              <w:rPr>
                <w:color w:val="7030A0"/>
                <w:sz w:val="20"/>
              </w:rPr>
            </w:pPr>
            <w:r w:rsidRPr="00F32ED4">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79CA6B6B" w:rsidR="00442C23" w:rsidRPr="00F32ED4" w:rsidRDefault="00113DD9" w:rsidP="00442C23">
            <w:pPr>
              <w:jc w:val="center"/>
              <w:rPr>
                <w:color w:val="7030A0"/>
                <w:sz w:val="20"/>
              </w:rPr>
            </w:pPr>
            <w:r>
              <w:rPr>
                <w:color w:val="7030A0"/>
                <w:sz w:val="20"/>
              </w:rPr>
              <w:t>Q</w:t>
            </w:r>
            <w:r w:rsidR="00442C23"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442C23" w:rsidRPr="00F32ED4" w:rsidRDefault="00442C23" w:rsidP="00442C23">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CCFED3" w14:textId="45E891CF" w:rsidR="00442C23" w:rsidRPr="00F32ED4" w:rsidRDefault="00442C23" w:rsidP="00442C23">
            <w:pPr>
              <w:jc w:val="center"/>
              <w:rPr>
                <w:color w:val="7030A0"/>
                <w:sz w:val="20"/>
              </w:rPr>
            </w:pPr>
            <w:r w:rsidRPr="00F32ED4">
              <w:rPr>
                <w:color w:val="7030A0"/>
                <w:sz w:val="20"/>
              </w:rPr>
              <w:t>PHY</w:t>
            </w:r>
          </w:p>
        </w:tc>
      </w:tr>
      <w:tr w:rsidR="00442C23" w:rsidRPr="00CC1135" w14:paraId="09639BF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438B244F" w:rsidR="00442C23" w:rsidRPr="00F32ED4" w:rsidRDefault="007E23DB" w:rsidP="00442C23">
            <w:pPr>
              <w:jc w:val="center"/>
              <w:rPr>
                <w:color w:val="7030A0"/>
                <w:sz w:val="20"/>
              </w:rPr>
            </w:pPr>
            <w:hyperlink r:id="rId164" w:history="1">
              <w:r w:rsidR="00442C23" w:rsidRPr="00F32ED4">
                <w:rPr>
                  <w:rStyle w:val="Hyperlink"/>
                  <w:color w:val="7030A0"/>
                  <w:sz w:val="20"/>
                </w:rPr>
                <w:t>224r</w:t>
              </w:r>
            </w:hyperlink>
            <w:r w:rsidR="003A5D02" w:rsidRPr="00F32ED4">
              <w:rPr>
                <w:rStyle w:val="Hyperlink"/>
                <w:color w:val="7030A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442C23" w:rsidRPr="00F32ED4" w:rsidRDefault="00442C23" w:rsidP="00442C23">
            <w:pPr>
              <w:rPr>
                <w:color w:val="7030A0"/>
                <w:sz w:val="20"/>
              </w:rPr>
            </w:pPr>
            <w:r w:rsidRPr="00F32ED4">
              <w:rPr>
                <w:color w:val="7030A0"/>
                <w:sz w:val="20"/>
              </w:rPr>
              <w:t>EHT PHY Capabilities Information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442C23" w:rsidRPr="00F32ED4" w:rsidRDefault="00442C23" w:rsidP="00442C23">
            <w:pPr>
              <w:rPr>
                <w:color w:val="7030A0"/>
                <w:sz w:val="20"/>
              </w:rPr>
            </w:pPr>
            <w:r w:rsidRPr="00F32ED4">
              <w:rPr>
                <w:color w:val="7030A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2A912AA2" w:rsidR="00442C23" w:rsidRPr="00F32ED4" w:rsidRDefault="00113DD9" w:rsidP="00442C23">
            <w:pPr>
              <w:jc w:val="center"/>
              <w:rPr>
                <w:color w:val="7030A0"/>
                <w:sz w:val="20"/>
              </w:rPr>
            </w:pPr>
            <w:r>
              <w:rPr>
                <w:color w:val="7030A0"/>
                <w:sz w:val="20"/>
              </w:rPr>
              <w:t>Q</w:t>
            </w:r>
            <w:r w:rsidR="003A5D02"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442C23" w:rsidRPr="00F32ED4" w:rsidRDefault="00442C23" w:rsidP="00442C23">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4818F4F" w14:textId="6C76868C" w:rsidR="00442C23" w:rsidRPr="00F32ED4" w:rsidRDefault="00442C23" w:rsidP="00442C23">
            <w:pPr>
              <w:jc w:val="center"/>
              <w:rPr>
                <w:color w:val="7030A0"/>
                <w:sz w:val="20"/>
              </w:rPr>
            </w:pPr>
            <w:r w:rsidRPr="00F32ED4">
              <w:rPr>
                <w:color w:val="7030A0"/>
                <w:sz w:val="20"/>
              </w:rPr>
              <w:t>PHY</w:t>
            </w:r>
          </w:p>
        </w:tc>
      </w:tr>
      <w:tr w:rsidR="002477F1" w:rsidRPr="00CC1135" w14:paraId="2DAD286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2477F1" w:rsidRPr="00F1709B" w:rsidRDefault="007E23DB" w:rsidP="002477F1">
            <w:pPr>
              <w:jc w:val="center"/>
              <w:rPr>
                <w:color w:val="FFC000"/>
                <w:sz w:val="20"/>
              </w:rPr>
            </w:pPr>
            <w:hyperlink r:id="rId165" w:history="1">
              <w:r w:rsidR="002477F1"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2477F1" w:rsidRPr="00F1709B" w:rsidRDefault="002477F1" w:rsidP="002477F1">
            <w:pPr>
              <w:rPr>
                <w:color w:val="FFC000"/>
                <w:sz w:val="20"/>
              </w:rPr>
            </w:pPr>
            <w:r w:rsidRPr="00F1709B">
              <w:rPr>
                <w:color w:val="FFC000"/>
                <w:sz w:val="20"/>
              </w:rPr>
              <w:t>PDT-Update-PHY-Beamforming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2477F1" w:rsidRPr="00F1709B" w:rsidRDefault="002477F1" w:rsidP="002477F1">
            <w:pPr>
              <w:rPr>
                <w:color w:val="FFC000"/>
                <w:sz w:val="20"/>
              </w:rPr>
            </w:pPr>
            <w:r w:rsidRPr="00F1709B">
              <w:rPr>
                <w:color w:val="FFC00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2477F1" w:rsidRPr="00F1709B" w:rsidRDefault="00F1709B" w:rsidP="002477F1">
            <w:pPr>
              <w:jc w:val="center"/>
              <w:rPr>
                <w:color w:val="FFC000"/>
                <w:sz w:val="20"/>
              </w:rPr>
            </w:pPr>
            <w:r w:rsidRPr="00F1709B">
              <w:rPr>
                <w:color w:val="FFC000"/>
                <w:sz w:val="20"/>
              </w:rPr>
              <w:t>Deferred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2477F1" w:rsidRPr="00F1709B" w:rsidRDefault="00B70791" w:rsidP="002477F1">
            <w:pPr>
              <w:jc w:val="center"/>
              <w:rPr>
                <w:color w:val="FFC000"/>
                <w:sz w:val="20"/>
              </w:rPr>
            </w:pPr>
            <w:r w:rsidRPr="00F1709B">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0B82FE" w14:textId="58957314" w:rsidR="002477F1" w:rsidRPr="00F1709B" w:rsidRDefault="002477F1" w:rsidP="002477F1">
            <w:pPr>
              <w:jc w:val="center"/>
              <w:rPr>
                <w:color w:val="FFC000"/>
                <w:sz w:val="20"/>
              </w:rPr>
            </w:pPr>
            <w:r w:rsidRPr="00F1709B">
              <w:rPr>
                <w:color w:val="FFC000"/>
                <w:sz w:val="20"/>
              </w:rPr>
              <w:t>PHY</w:t>
            </w:r>
          </w:p>
        </w:tc>
      </w:tr>
      <w:tr w:rsidR="00B64643" w:rsidRPr="00CC1135" w14:paraId="798FCD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78686" w14:textId="78F85040" w:rsidR="00B64643" w:rsidRPr="00F1709B" w:rsidRDefault="007E23DB" w:rsidP="00B64643">
            <w:pPr>
              <w:jc w:val="center"/>
              <w:rPr>
                <w:color w:val="00B050"/>
              </w:rPr>
            </w:pPr>
            <w:hyperlink r:id="rId166" w:history="1">
              <w:r w:rsidR="00B64643" w:rsidRPr="00F1709B">
                <w:rPr>
                  <w:rStyle w:val="Hyperlink"/>
                  <w:color w:val="00B050"/>
                  <w:sz w:val="20"/>
                </w:rPr>
                <w:t>309r0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0B219" w14:textId="692B9458" w:rsidR="00B64643" w:rsidRPr="00F1709B" w:rsidRDefault="00B64643" w:rsidP="00B64643">
            <w:pPr>
              <w:rPr>
                <w:color w:val="00B050"/>
                <w:sz w:val="20"/>
              </w:rPr>
            </w:pPr>
            <w:r w:rsidRPr="00F1709B">
              <w:rPr>
                <w:color w:val="00B050"/>
                <w:sz w:val="20"/>
              </w:rPr>
              <w:t>PDT: Initial text proposal for B.4.3 and B.4.36a.2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46BE" w14:textId="47E6DFCA" w:rsidR="00B64643" w:rsidRPr="00F1709B" w:rsidRDefault="00B64643" w:rsidP="00B64643">
            <w:pPr>
              <w:rPr>
                <w:color w:val="00B050"/>
                <w:sz w:val="20"/>
              </w:rPr>
            </w:pPr>
            <w:r w:rsidRPr="00F1709B">
              <w:rPr>
                <w:color w:val="00B05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C2D0" w14:textId="295BE499" w:rsidR="00B64643" w:rsidRPr="00F1709B" w:rsidRDefault="00B64643" w:rsidP="00B64643">
            <w:pPr>
              <w:jc w:val="center"/>
              <w:rPr>
                <w:color w:val="00B050"/>
                <w:sz w:val="20"/>
              </w:rPr>
            </w:pPr>
            <w:r w:rsidRPr="00F1709B">
              <w:rPr>
                <w:color w:val="00B050"/>
                <w:sz w:val="20"/>
              </w:rPr>
              <w:t>P</w:t>
            </w:r>
            <w:r w:rsidR="00F1709B" w:rsidRPr="00F1709B">
              <w:rPr>
                <w:color w:val="00B050"/>
                <w:sz w:val="20"/>
              </w:rPr>
              <w:t>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316C99" w14:textId="2A723D29" w:rsidR="00B64643" w:rsidRPr="00F1709B" w:rsidRDefault="00B64643" w:rsidP="00B64643">
            <w:pPr>
              <w:jc w:val="center"/>
              <w:rPr>
                <w:color w:val="00B050"/>
                <w:sz w:val="20"/>
              </w:rPr>
            </w:pPr>
            <w:r w:rsidRPr="00F1709B">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31FE48E" w14:textId="7BA12961" w:rsidR="00B64643" w:rsidRPr="00F1709B" w:rsidRDefault="00B64643" w:rsidP="00B64643">
            <w:pPr>
              <w:jc w:val="center"/>
              <w:rPr>
                <w:color w:val="00B050"/>
                <w:sz w:val="20"/>
              </w:rPr>
            </w:pPr>
            <w:r w:rsidRPr="00F1709B">
              <w:rPr>
                <w:color w:val="00B050"/>
                <w:sz w:val="20"/>
              </w:rPr>
              <w:t>PHY</w:t>
            </w:r>
          </w:p>
        </w:tc>
      </w:tr>
      <w:tr w:rsidR="00D13C46" w:rsidRPr="00CC1135" w14:paraId="4D712FC5" w14:textId="77777777" w:rsidTr="00281CF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D13C46" w:rsidRPr="00F1709B" w:rsidRDefault="00D13C46" w:rsidP="00B64643">
            <w:pPr>
              <w:jc w:val="center"/>
              <w:rPr>
                <w:color w:val="00B050"/>
                <w:sz w:val="20"/>
              </w:rPr>
            </w:pPr>
          </w:p>
        </w:tc>
      </w:tr>
      <w:tr w:rsidR="00A83E4A" w:rsidRPr="00CC1135" w14:paraId="5994F19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AA78" w14:textId="5F5E4623" w:rsidR="00A83E4A" w:rsidRPr="00F32ED4" w:rsidRDefault="007E23DB" w:rsidP="002477F1">
            <w:pPr>
              <w:jc w:val="center"/>
              <w:rPr>
                <w:color w:val="7030A0"/>
                <w:sz w:val="20"/>
              </w:rPr>
            </w:pPr>
            <w:hyperlink r:id="rId167" w:history="1">
              <w:r w:rsidR="00A83E4A" w:rsidRPr="00F32ED4">
                <w:rPr>
                  <w:rStyle w:val="Hyperlink"/>
                  <w:color w:val="7030A0"/>
                  <w:sz w:val="20"/>
                </w:rPr>
                <w:t>23</w:t>
              </w:r>
              <w:r w:rsidR="00E24FE2" w:rsidRPr="00F32ED4">
                <w:rPr>
                  <w:rStyle w:val="Hyperlink"/>
                  <w:color w:val="7030A0"/>
                  <w:sz w:val="20"/>
                </w:rPr>
                <w:t>5r</w:t>
              </w:r>
            </w:hyperlink>
            <w:r w:rsidR="00DA1947" w:rsidRPr="00F32ED4">
              <w:rPr>
                <w:rStyle w:val="Hyperlink"/>
                <w:color w:val="7030A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CAEBC" w14:textId="0ADEC87D" w:rsidR="00A83E4A" w:rsidRPr="00F32ED4" w:rsidRDefault="0075413B" w:rsidP="002477F1">
            <w:pPr>
              <w:rPr>
                <w:color w:val="7030A0"/>
                <w:sz w:val="20"/>
              </w:rPr>
            </w:pPr>
            <w:r w:rsidRPr="00F32ED4">
              <w:rPr>
                <w:color w:val="7030A0"/>
                <w:sz w:val="20"/>
              </w:rPr>
              <w:t>EHT-SIG-CR-d03-part-1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846ED" w14:textId="2D211029" w:rsidR="00A83E4A" w:rsidRPr="00F32ED4" w:rsidRDefault="00B70791" w:rsidP="002477F1">
            <w:pPr>
              <w:rPr>
                <w:color w:val="7030A0"/>
                <w:sz w:val="20"/>
              </w:rPr>
            </w:pPr>
            <w:r w:rsidRPr="00F32ED4">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5C9D7" w14:textId="38CAFDB7" w:rsidR="00A83E4A" w:rsidRPr="00F32ED4" w:rsidRDefault="00EB66AD" w:rsidP="002477F1">
            <w:pPr>
              <w:jc w:val="center"/>
              <w:rPr>
                <w:color w:val="7030A0"/>
                <w:sz w:val="20"/>
              </w:rPr>
            </w:pPr>
            <w:r>
              <w:rPr>
                <w:color w:val="7030A0"/>
                <w:sz w:val="20"/>
              </w:rPr>
              <w:t>Q</w:t>
            </w:r>
            <w:r w:rsidR="00DA1947"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0B7B" w14:textId="5A0C15AE" w:rsidR="00A83E4A" w:rsidRPr="00F32ED4" w:rsidRDefault="0075413B" w:rsidP="00786437">
            <w:pPr>
              <w:jc w:val="center"/>
              <w:rPr>
                <w:color w:val="7030A0"/>
                <w:sz w:val="20"/>
              </w:rPr>
            </w:pPr>
            <w:r w:rsidRPr="00F32ED4">
              <w:rPr>
                <w:color w:val="7030A0"/>
                <w:sz w:val="20"/>
              </w:rPr>
              <w:t>CR</w:t>
            </w:r>
            <w:r w:rsidR="0052641F" w:rsidRPr="00F32ED4">
              <w:rPr>
                <w:color w:val="7030A0"/>
                <w:sz w:val="20"/>
              </w:rPr>
              <w:t xml:space="preserve"> (9 CIDs)</w:t>
            </w:r>
          </w:p>
        </w:tc>
        <w:tc>
          <w:tcPr>
            <w:tcW w:w="720" w:type="dxa"/>
            <w:tcBorders>
              <w:top w:val="single" w:sz="8" w:space="0" w:color="1B587C"/>
              <w:left w:val="single" w:sz="8" w:space="0" w:color="1B587C"/>
              <w:bottom w:val="single" w:sz="8" w:space="0" w:color="1B587C"/>
              <w:right w:val="single" w:sz="8" w:space="0" w:color="1B587C"/>
            </w:tcBorders>
          </w:tcPr>
          <w:p w14:paraId="59CE475F" w14:textId="41652862" w:rsidR="00A83E4A" w:rsidRPr="00F32ED4" w:rsidRDefault="0075413B" w:rsidP="002477F1">
            <w:pPr>
              <w:jc w:val="center"/>
              <w:rPr>
                <w:color w:val="7030A0"/>
                <w:sz w:val="20"/>
              </w:rPr>
            </w:pPr>
            <w:r w:rsidRPr="00F32ED4">
              <w:rPr>
                <w:color w:val="7030A0"/>
                <w:sz w:val="20"/>
              </w:rPr>
              <w:t>PHY</w:t>
            </w:r>
          </w:p>
        </w:tc>
      </w:tr>
      <w:tr w:rsidR="00E24FE2" w:rsidRPr="00CC1135" w14:paraId="349398C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1F722" w14:textId="70DD3E14" w:rsidR="00E24FE2" w:rsidRPr="003609F5" w:rsidRDefault="007E23DB" w:rsidP="002477F1">
            <w:pPr>
              <w:jc w:val="center"/>
              <w:rPr>
                <w:color w:val="7030A0"/>
                <w:sz w:val="20"/>
              </w:rPr>
            </w:pPr>
            <w:hyperlink r:id="rId168" w:history="1">
              <w:r w:rsidR="00E24FE2" w:rsidRPr="003609F5">
                <w:rPr>
                  <w:rStyle w:val="Hyperlink"/>
                  <w:color w:val="7030A0"/>
                  <w:sz w:val="20"/>
                </w:rPr>
                <w:t>236r</w:t>
              </w:r>
              <w:r w:rsidR="004A553A" w:rsidRPr="003609F5">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AF4A" w14:textId="19D835B5" w:rsidR="00E24FE2" w:rsidRPr="003609F5" w:rsidRDefault="00B70791" w:rsidP="002477F1">
            <w:pPr>
              <w:rPr>
                <w:color w:val="7030A0"/>
                <w:sz w:val="20"/>
              </w:rPr>
            </w:pPr>
            <w:r w:rsidRPr="003609F5">
              <w:rPr>
                <w:color w:val="7030A0"/>
                <w:sz w:val="20"/>
              </w:rPr>
              <w:t>EHT-SIG-CR-d03-part-2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7EDA" w14:textId="3E8C638B" w:rsidR="00E24FE2" w:rsidRPr="003609F5" w:rsidRDefault="00B70791" w:rsidP="002477F1">
            <w:pPr>
              <w:rPr>
                <w:color w:val="7030A0"/>
                <w:sz w:val="20"/>
              </w:rPr>
            </w:pPr>
            <w:r w:rsidRPr="003609F5">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C13C2" w14:textId="2AACC9F0" w:rsidR="00E24FE2" w:rsidRPr="003609F5" w:rsidRDefault="006E261E" w:rsidP="002477F1">
            <w:pPr>
              <w:jc w:val="center"/>
              <w:rPr>
                <w:color w:val="7030A0"/>
                <w:sz w:val="20"/>
              </w:rPr>
            </w:pPr>
            <w:r w:rsidRPr="003609F5">
              <w:rPr>
                <w:color w:val="7030A0"/>
                <w:sz w:val="20"/>
              </w:rPr>
              <w:t xml:space="preserve">36 CIDs </w:t>
            </w:r>
            <w:r w:rsidR="00EB66AD">
              <w:rPr>
                <w:color w:val="7030A0"/>
                <w:sz w:val="20"/>
              </w:rPr>
              <w:t>Q</w:t>
            </w:r>
            <w:r w:rsidRPr="003609F5">
              <w:rPr>
                <w:color w:val="7030A0"/>
                <w:sz w:val="20"/>
              </w:rPr>
              <w:t>4M</w:t>
            </w:r>
          </w:p>
          <w:p w14:paraId="1CDE4A4A" w14:textId="722E464A" w:rsidR="006E261E" w:rsidRPr="003609F5" w:rsidRDefault="003609F5" w:rsidP="002477F1">
            <w:pPr>
              <w:jc w:val="center"/>
              <w:rPr>
                <w:color w:val="7030A0"/>
                <w:sz w:val="20"/>
              </w:rPr>
            </w:pPr>
            <w:r w:rsidRPr="003609F5">
              <w:rPr>
                <w:color w:val="FFC000"/>
                <w:sz w:val="20"/>
              </w:rPr>
              <w:t xml:space="preserve">5 CIDs </w:t>
            </w:r>
            <w:r>
              <w:rPr>
                <w:color w:val="FFC000"/>
                <w:sz w:val="20"/>
              </w:rPr>
              <w:t>D</w:t>
            </w:r>
            <w:r w:rsidRPr="003609F5">
              <w:rPr>
                <w:color w:val="FFC000"/>
                <w:sz w:val="20"/>
              </w:rPr>
              <w:t>efer</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AB3D" w14:textId="43B461EA" w:rsidR="00E24FE2" w:rsidRPr="003609F5" w:rsidRDefault="0075413B" w:rsidP="002477F1">
            <w:pPr>
              <w:jc w:val="center"/>
              <w:rPr>
                <w:color w:val="7030A0"/>
                <w:sz w:val="20"/>
              </w:rPr>
            </w:pPr>
            <w:r w:rsidRPr="003609F5">
              <w:rPr>
                <w:color w:val="7030A0"/>
                <w:sz w:val="20"/>
              </w:rPr>
              <w:t>CR</w:t>
            </w:r>
            <w:r w:rsidR="00446893" w:rsidRPr="003609F5">
              <w:rPr>
                <w:color w:val="7030A0"/>
                <w:sz w:val="20"/>
              </w:rPr>
              <w:t xml:space="preserve"> (41 CIDs)</w:t>
            </w:r>
          </w:p>
        </w:tc>
        <w:tc>
          <w:tcPr>
            <w:tcW w:w="720" w:type="dxa"/>
            <w:tcBorders>
              <w:top w:val="single" w:sz="8" w:space="0" w:color="1B587C"/>
              <w:left w:val="single" w:sz="8" w:space="0" w:color="1B587C"/>
              <w:bottom w:val="single" w:sz="8" w:space="0" w:color="1B587C"/>
              <w:right w:val="single" w:sz="8" w:space="0" w:color="1B587C"/>
            </w:tcBorders>
          </w:tcPr>
          <w:p w14:paraId="77B9F908" w14:textId="60CB1230" w:rsidR="00E24FE2" w:rsidRPr="003609F5" w:rsidRDefault="0075413B" w:rsidP="002477F1">
            <w:pPr>
              <w:jc w:val="center"/>
              <w:rPr>
                <w:color w:val="7030A0"/>
                <w:sz w:val="20"/>
              </w:rPr>
            </w:pPr>
            <w:r w:rsidRPr="003609F5">
              <w:rPr>
                <w:color w:val="7030A0"/>
                <w:sz w:val="20"/>
              </w:rPr>
              <w:t>PHY</w:t>
            </w:r>
          </w:p>
        </w:tc>
      </w:tr>
      <w:tr w:rsidR="00EA1C44" w:rsidRPr="00CC1135" w14:paraId="4A93C02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A2CE8" w14:textId="26A7B70B" w:rsidR="00EA1C44" w:rsidRPr="008966F7" w:rsidRDefault="007E23DB" w:rsidP="00EA1C44">
            <w:pPr>
              <w:jc w:val="center"/>
              <w:rPr>
                <w:color w:val="7030A0"/>
                <w:sz w:val="20"/>
              </w:rPr>
            </w:pPr>
            <w:hyperlink r:id="rId169" w:history="1">
              <w:r w:rsidR="00EA1C44" w:rsidRPr="008966F7">
                <w:rPr>
                  <w:rStyle w:val="Hyperlink"/>
                  <w:color w:val="7030A0"/>
                  <w:sz w:val="20"/>
                </w:rPr>
                <w:t>273r</w:t>
              </w:r>
              <w:r w:rsidR="008966F7" w:rsidRPr="008966F7">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97747" w14:textId="59414C08" w:rsidR="00EA1C44" w:rsidRPr="008966F7" w:rsidRDefault="00EA1C44" w:rsidP="00EA1C44">
            <w:pPr>
              <w:rPr>
                <w:color w:val="7030A0"/>
                <w:sz w:val="20"/>
              </w:rPr>
            </w:pPr>
            <w:r w:rsidRPr="008966F7">
              <w:rPr>
                <w:color w:val="7030A0"/>
                <w:sz w:val="20"/>
              </w:rPr>
              <w:t>D0.3 CR for 36.3.2.5</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1C512" w14:textId="4192E17D" w:rsidR="00EA1C44" w:rsidRPr="008966F7" w:rsidRDefault="00EA1C44" w:rsidP="00EA1C44">
            <w:pPr>
              <w:rPr>
                <w:color w:val="7030A0"/>
                <w:sz w:val="20"/>
              </w:rPr>
            </w:pPr>
            <w:r w:rsidRPr="008966F7">
              <w:rPr>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1B0D" w14:textId="1DDBCB91" w:rsidR="00EA1C44" w:rsidRPr="008966F7" w:rsidRDefault="00EB66AD" w:rsidP="00EA1C44">
            <w:pPr>
              <w:jc w:val="center"/>
              <w:rPr>
                <w:color w:val="7030A0"/>
                <w:sz w:val="20"/>
              </w:rPr>
            </w:pPr>
            <w:r>
              <w:rPr>
                <w:color w:val="7030A0"/>
                <w:sz w:val="20"/>
              </w:rPr>
              <w:t>Q</w:t>
            </w:r>
            <w:r w:rsidR="008966F7" w:rsidRPr="008966F7">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C7EB" w14:textId="028E0EDC" w:rsidR="00EA1C44" w:rsidRPr="008966F7" w:rsidRDefault="00EA1C44" w:rsidP="00EA1C44">
            <w:pPr>
              <w:jc w:val="center"/>
              <w:rPr>
                <w:color w:val="7030A0"/>
                <w:sz w:val="20"/>
              </w:rPr>
            </w:pPr>
            <w:r w:rsidRPr="008966F7">
              <w:rPr>
                <w:color w:val="7030A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25766880" w14:textId="408B5495" w:rsidR="00EA1C44" w:rsidRPr="008966F7" w:rsidRDefault="00EA1C44" w:rsidP="00EA1C44">
            <w:pPr>
              <w:jc w:val="center"/>
              <w:rPr>
                <w:color w:val="7030A0"/>
                <w:sz w:val="20"/>
              </w:rPr>
            </w:pPr>
            <w:r w:rsidRPr="008966F7">
              <w:rPr>
                <w:color w:val="7030A0"/>
                <w:sz w:val="20"/>
              </w:rPr>
              <w:t>PHY</w:t>
            </w:r>
          </w:p>
        </w:tc>
      </w:tr>
      <w:tr w:rsidR="00EA19CA" w:rsidRPr="00CC1135" w14:paraId="24AE9A9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3AD74" w14:textId="2120EE1D" w:rsidR="00EA19CA" w:rsidRPr="008966F7" w:rsidRDefault="007E23DB" w:rsidP="00EA19CA">
            <w:pPr>
              <w:jc w:val="center"/>
              <w:rPr>
                <w:color w:val="7030A0"/>
                <w:sz w:val="20"/>
              </w:rPr>
            </w:pPr>
            <w:hyperlink r:id="rId170" w:history="1">
              <w:r w:rsidR="00EA19CA" w:rsidRPr="008966F7">
                <w:rPr>
                  <w:rStyle w:val="Hyperlink"/>
                  <w:color w:val="7030A0"/>
                  <w:sz w:val="20"/>
                </w:rPr>
                <w:t>274r0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22670" w14:textId="36C0F7F5" w:rsidR="00EA19CA" w:rsidRPr="008966F7" w:rsidRDefault="00EA19CA" w:rsidP="00EA19CA">
            <w:pPr>
              <w:rPr>
                <w:color w:val="7030A0"/>
                <w:sz w:val="20"/>
              </w:rPr>
            </w:pPr>
            <w:r w:rsidRPr="008966F7">
              <w:rPr>
                <w:color w:val="7030A0"/>
                <w:sz w:val="20"/>
              </w:rPr>
              <w:t>D0.3 CR for 36.3.11.9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974B9" w14:textId="1965DDC1" w:rsidR="00EA19CA" w:rsidRPr="008966F7" w:rsidRDefault="00EA19CA" w:rsidP="00EA19CA">
            <w:pPr>
              <w:rPr>
                <w:color w:val="7030A0"/>
                <w:sz w:val="20"/>
              </w:rPr>
            </w:pPr>
            <w:r w:rsidRPr="008966F7">
              <w:rPr>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B579" w14:textId="427BD340" w:rsidR="00EA19CA" w:rsidRPr="008966F7" w:rsidRDefault="00EB66AD" w:rsidP="00EA19CA">
            <w:pPr>
              <w:jc w:val="center"/>
              <w:rPr>
                <w:color w:val="7030A0"/>
                <w:sz w:val="20"/>
              </w:rPr>
            </w:pPr>
            <w:r>
              <w:rPr>
                <w:color w:val="7030A0"/>
                <w:sz w:val="20"/>
              </w:rPr>
              <w:t>Q</w:t>
            </w:r>
            <w:r w:rsidR="008966F7" w:rsidRPr="008966F7">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1BBBF" w14:textId="4E43D3D9" w:rsidR="00EA19CA" w:rsidRPr="008966F7" w:rsidRDefault="00EA19CA" w:rsidP="00EA19CA">
            <w:pPr>
              <w:jc w:val="center"/>
              <w:rPr>
                <w:color w:val="7030A0"/>
                <w:sz w:val="20"/>
              </w:rPr>
            </w:pPr>
            <w:r w:rsidRPr="008966F7">
              <w:rPr>
                <w:color w:val="7030A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194C7198" w14:textId="205FDB6D" w:rsidR="00EA19CA" w:rsidRPr="008966F7" w:rsidRDefault="00EA19CA" w:rsidP="00EA19CA">
            <w:pPr>
              <w:jc w:val="center"/>
              <w:rPr>
                <w:color w:val="7030A0"/>
                <w:sz w:val="20"/>
              </w:rPr>
            </w:pPr>
            <w:r w:rsidRPr="008966F7">
              <w:rPr>
                <w:color w:val="7030A0"/>
                <w:sz w:val="20"/>
              </w:rPr>
              <w:t>PHY</w:t>
            </w:r>
          </w:p>
        </w:tc>
      </w:tr>
      <w:tr w:rsidR="00C05643" w:rsidRPr="00CC1135" w14:paraId="3A0B191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DD200" w14:textId="265A729D" w:rsidR="00C05643" w:rsidRPr="00E30E46" w:rsidRDefault="007E23DB" w:rsidP="00C05643">
            <w:pPr>
              <w:jc w:val="center"/>
              <w:rPr>
                <w:color w:val="7030A0"/>
                <w:sz w:val="20"/>
              </w:rPr>
            </w:pPr>
            <w:hyperlink r:id="rId171" w:history="1">
              <w:r w:rsidR="00C05643" w:rsidRPr="00E30E46">
                <w:rPr>
                  <w:rStyle w:val="Hyperlink"/>
                  <w:color w:val="7030A0"/>
                  <w:sz w:val="20"/>
                </w:rPr>
                <w:t>275r0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E13CE" w14:textId="29443C0E" w:rsidR="00C05643" w:rsidRPr="00E30E46" w:rsidRDefault="00C05643" w:rsidP="00C05643">
            <w:pPr>
              <w:rPr>
                <w:color w:val="7030A0"/>
                <w:sz w:val="20"/>
              </w:rPr>
            </w:pPr>
            <w:r w:rsidRPr="00E30E46">
              <w:rPr>
                <w:color w:val="7030A0"/>
                <w:sz w:val="20"/>
              </w:rPr>
              <w:t>EHT-SIG-CR-d03-part-3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A9C74" w14:textId="5F58398B" w:rsidR="00C05643" w:rsidRPr="00E30E46" w:rsidRDefault="00C05643" w:rsidP="00C05643">
            <w:pPr>
              <w:rPr>
                <w:color w:val="7030A0"/>
                <w:sz w:val="20"/>
              </w:rPr>
            </w:pPr>
            <w:r w:rsidRPr="00E30E46">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0E715" w14:textId="4EDDDFFB" w:rsidR="00C05643" w:rsidRPr="00E30E46" w:rsidRDefault="00EB66AD" w:rsidP="00C05643">
            <w:pPr>
              <w:jc w:val="center"/>
              <w:rPr>
                <w:color w:val="7030A0"/>
                <w:sz w:val="20"/>
              </w:rPr>
            </w:pPr>
            <w:r>
              <w:rPr>
                <w:color w:val="7030A0"/>
                <w:sz w:val="20"/>
              </w:rPr>
              <w:t>Q</w:t>
            </w:r>
            <w:r w:rsidR="008966F7" w:rsidRPr="00E30E46">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DDB69" w14:textId="573BAFB9" w:rsidR="00C05643" w:rsidRPr="00E30E46" w:rsidRDefault="00C05643" w:rsidP="00C05643">
            <w:pPr>
              <w:jc w:val="center"/>
              <w:rPr>
                <w:color w:val="7030A0"/>
                <w:sz w:val="20"/>
              </w:rPr>
            </w:pPr>
            <w:r w:rsidRPr="00E30E46">
              <w:rPr>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24570943" w14:textId="152069BA" w:rsidR="00C05643" w:rsidRPr="00E30E46" w:rsidRDefault="00C05643" w:rsidP="00C05643">
            <w:pPr>
              <w:jc w:val="center"/>
              <w:rPr>
                <w:color w:val="7030A0"/>
                <w:sz w:val="20"/>
              </w:rPr>
            </w:pPr>
            <w:r w:rsidRPr="00E30E46">
              <w:rPr>
                <w:color w:val="7030A0"/>
                <w:sz w:val="20"/>
              </w:rPr>
              <w:t>PHY</w:t>
            </w:r>
          </w:p>
        </w:tc>
      </w:tr>
      <w:tr w:rsidR="000B7C57" w:rsidRPr="00CC1135" w14:paraId="67C314F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52693" w14:textId="62EE2581" w:rsidR="000B7C57" w:rsidRPr="00E30E46" w:rsidRDefault="007E23DB" w:rsidP="000B7C57">
            <w:pPr>
              <w:jc w:val="center"/>
              <w:rPr>
                <w:color w:val="7030A0"/>
                <w:sz w:val="20"/>
              </w:rPr>
            </w:pPr>
            <w:hyperlink r:id="rId172" w:history="1">
              <w:r w:rsidR="000B7C57" w:rsidRPr="00E30E46">
                <w:rPr>
                  <w:rStyle w:val="Hyperlink"/>
                  <w:color w:val="7030A0"/>
                  <w:sz w:val="20"/>
                </w:rPr>
                <w:t>289r0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5DD8C" w14:textId="0AEE1C1C" w:rsidR="000B7C57" w:rsidRPr="00E30E46" w:rsidRDefault="000B7C57" w:rsidP="000B7C57">
            <w:pPr>
              <w:rPr>
                <w:color w:val="7030A0"/>
                <w:sz w:val="20"/>
              </w:rPr>
            </w:pPr>
            <w:r w:rsidRPr="00E30E46">
              <w:rPr>
                <w:color w:val="7030A0"/>
                <w:sz w:val="20"/>
              </w:rPr>
              <w:t>EHT-SIG-CR-d03-part-4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E11F59" w14:textId="673A18FC" w:rsidR="000B7C57" w:rsidRPr="00E30E46" w:rsidRDefault="000B7C57" w:rsidP="000B7C57">
            <w:pPr>
              <w:rPr>
                <w:color w:val="7030A0"/>
                <w:sz w:val="20"/>
              </w:rPr>
            </w:pPr>
            <w:r w:rsidRPr="00E30E46">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C6ADB" w14:textId="140993AF" w:rsidR="000B7C57" w:rsidRPr="00E30E46" w:rsidRDefault="00EB66AD" w:rsidP="000B7C57">
            <w:pPr>
              <w:jc w:val="center"/>
              <w:rPr>
                <w:color w:val="7030A0"/>
                <w:sz w:val="20"/>
              </w:rPr>
            </w:pPr>
            <w:r>
              <w:rPr>
                <w:color w:val="7030A0"/>
                <w:sz w:val="20"/>
              </w:rPr>
              <w:t>Q</w:t>
            </w:r>
            <w:r w:rsidR="00627D08" w:rsidRPr="00E30E46">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C1F03" w14:textId="67EE29D7" w:rsidR="000B7C57" w:rsidRPr="00E30E46" w:rsidRDefault="000B7C57" w:rsidP="000B7C57">
            <w:pPr>
              <w:jc w:val="center"/>
              <w:rPr>
                <w:color w:val="7030A0"/>
                <w:sz w:val="20"/>
              </w:rPr>
            </w:pPr>
            <w:r w:rsidRPr="00E30E46">
              <w:rPr>
                <w:color w:val="7030A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FDE8C8F" w14:textId="362A4A65" w:rsidR="000B7C57" w:rsidRPr="00E30E46" w:rsidRDefault="000B7C57" w:rsidP="000B7C57">
            <w:pPr>
              <w:jc w:val="center"/>
              <w:rPr>
                <w:color w:val="7030A0"/>
                <w:sz w:val="20"/>
              </w:rPr>
            </w:pPr>
            <w:r w:rsidRPr="00E30E46">
              <w:rPr>
                <w:color w:val="7030A0"/>
                <w:sz w:val="20"/>
              </w:rPr>
              <w:t>PHY</w:t>
            </w:r>
          </w:p>
        </w:tc>
      </w:tr>
      <w:tr w:rsidR="00B72080" w:rsidRPr="00CC1135" w14:paraId="7433D44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5274" w14:textId="00902D8A" w:rsidR="00B72080" w:rsidRDefault="007E23DB" w:rsidP="00B72080">
            <w:pPr>
              <w:jc w:val="center"/>
              <w:rPr>
                <w:sz w:val="20"/>
              </w:rPr>
            </w:pPr>
            <w:hyperlink r:id="rId173" w:history="1">
              <w:r w:rsidR="00B72080" w:rsidRPr="00BE659A">
                <w:rPr>
                  <w:rStyle w:val="Hyperlink"/>
                  <w:sz w:val="20"/>
                </w:rPr>
                <w:t>292r1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5FF02" w14:textId="62AEFEB1" w:rsidR="00B72080" w:rsidRPr="00037AFF" w:rsidRDefault="00B72080" w:rsidP="00B72080">
            <w:pPr>
              <w:rPr>
                <w:sz w:val="20"/>
              </w:rPr>
            </w:pPr>
            <w:r w:rsidRPr="00924C30">
              <w:rPr>
                <w:sz w:val="20"/>
              </w:rPr>
              <w:t>CR for CID 1081, 2255 and 2990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4EBE2" w14:textId="116E16E3" w:rsidR="00B72080" w:rsidRPr="00037AFF" w:rsidRDefault="00B72080" w:rsidP="00B72080">
            <w:pPr>
              <w:rPr>
                <w:sz w:val="20"/>
              </w:rPr>
            </w:pPr>
            <w:r w:rsidRPr="00924C30">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A1631" w14:textId="726D331E" w:rsidR="00B72080" w:rsidRPr="00037AFF" w:rsidRDefault="00B72080" w:rsidP="00B72080">
            <w:pPr>
              <w:jc w:val="center"/>
              <w:rPr>
                <w:sz w:val="20"/>
              </w:rPr>
            </w:pPr>
            <w:r w:rsidRPr="00286C7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2E85" w14:textId="4482147A" w:rsidR="00B72080" w:rsidRPr="00037AFF" w:rsidRDefault="00B72080" w:rsidP="00B72080">
            <w:pPr>
              <w:jc w:val="center"/>
              <w:rPr>
                <w:sz w:val="20"/>
              </w:rPr>
            </w:pPr>
            <w:r w:rsidRPr="00286C72">
              <w:rPr>
                <w:sz w:val="20"/>
              </w:rPr>
              <w:t>CR (</w:t>
            </w:r>
            <w:r>
              <w:rPr>
                <w:sz w:val="20"/>
              </w:rPr>
              <w:t>3</w:t>
            </w:r>
            <w:r w:rsidRPr="00286C7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19FF5A31" w14:textId="0B3FB57E" w:rsidR="00B72080" w:rsidRPr="00037AFF" w:rsidRDefault="00B72080" w:rsidP="00B72080">
            <w:pPr>
              <w:jc w:val="center"/>
              <w:rPr>
                <w:sz w:val="20"/>
              </w:rPr>
            </w:pPr>
            <w:r w:rsidRPr="00286C72">
              <w:rPr>
                <w:sz w:val="20"/>
              </w:rPr>
              <w:t>PHY</w:t>
            </w:r>
          </w:p>
        </w:tc>
      </w:tr>
      <w:tr w:rsidR="00EA77FC" w:rsidRPr="00CC1135" w14:paraId="25F9FA2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AB780" w14:textId="112996B1" w:rsidR="00EA77FC" w:rsidRDefault="007E23DB" w:rsidP="00EA77FC">
            <w:pPr>
              <w:jc w:val="center"/>
              <w:rPr>
                <w:sz w:val="20"/>
              </w:rPr>
            </w:pPr>
            <w:hyperlink r:id="rId174" w:history="1">
              <w:r w:rsidR="00EA77FC" w:rsidRPr="00BE659A">
                <w:rPr>
                  <w:rStyle w:val="Hyperlink"/>
                  <w:sz w:val="20"/>
                </w:rPr>
                <w:t>293r0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E758D" w14:textId="0BA5A1CE" w:rsidR="00EA77FC" w:rsidRPr="00037AFF" w:rsidRDefault="00EA77FC" w:rsidP="00EA77FC">
            <w:pPr>
              <w:rPr>
                <w:sz w:val="20"/>
              </w:rPr>
            </w:pPr>
            <w:r w:rsidRPr="00924C30">
              <w:rPr>
                <w:sz w:val="20"/>
              </w:rPr>
              <w:t>CR for clause 36.3.4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08A13" w14:textId="074C431A" w:rsidR="00EA77FC" w:rsidRPr="00037AFF" w:rsidRDefault="00EA77FC" w:rsidP="00EA77FC">
            <w:pPr>
              <w:rPr>
                <w:sz w:val="20"/>
              </w:rPr>
            </w:pPr>
            <w:r w:rsidRPr="00924C30">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DCB74" w14:textId="0F4D1F17" w:rsidR="00EA77FC" w:rsidRPr="00037AFF" w:rsidRDefault="00EA77FC" w:rsidP="00EA77FC">
            <w:pPr>
              <w:jc w:val="center"/>
              <w:rPr>
                <w:sz w:val="20"/>
              </w:rPr>
            </w:pPr>
            <w:r w:rsidRPr="00286C7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2DEBB" w14:textId="0CC39201" w:rsidR="00EA77FC" w:rsidRPr="00037AFF" w:rsidRDefault="00EA77FC" w:rsidP="00EA77FC">
            <w:pPr>
              <w:jc w:val="center"/>
              <w:rPr>
                <w:sz w:val="20"/>
              </w:rPr>
            </w:pPr>
            <w:r w:rsidRPr="00286C72">
              <w:rPr>
                <w:sz w:val="20"/>
              </w:rPr>
              <w:t>CR (</w:t>
            </w:r>
            <w:r>
              <w:rPr>
                <w:sz w:val="20"/>
              </w:rPr>
              <w:t>10</w:t>
            </w:r>
            <w:r w:rsidRPr="00286C7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1D7919C" w14:textId="6C6848FC" w:rsidR="00EA77FC" w:rsidRPr="00037AFF" w:rsidRDefault="00EA77FC" w:rsidP="00EA77FC">
            <w:pPr>
              <w:jc w:val="center"/>
              <w:rPr>
                <w:sz w:val="20"/>
              </w:rPr>
            </w:pPr>
            <w:r w:rsidRPr="00286C72">
              <w:rPr>
                <w:sz w:val="20"/>
              </w:rPr>
              <w:t>PHY</w:t>
            </w:r>
          </w:p>
        </w:tc>
      </w:tr>
      <w:tr w:rsidR="00921042" w:rsidRPr="00CC1135" w14:paraId="4AFC24E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6DD6C" w14:textId="6B3615A7" w:rsidR="00921042" w:rsidRDefault="007E23DB" w:rsidP="00921042">
            <w:pPr>
              <w:jc w:val="center"/>
              <w:rPr>
                <w:sz w:val="20"/>
              </w:rPr>
            </w:pPr>
            <w:hyperlink r:id="rId175" w:history="1">
              <w:r w:rsidR="00921042" w:rsidRPr="00B600A4">
                <w:rPr>
                  <w:rStyle w:val="Hyperlink"/>
                  <w:sz w:val="20"/>
                </w:rPr>
                <w:t>294r0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949D4" w14:textId="642B67B6" w:rsidR="00921042" w:rsidRPr="00037AFF" w:rsidRDefault="00921042" w:rsidP="00921042">
            <w:pPr>
              <w:rPr>
                <w:sz w:val="20"/>
              </w:rPr>
            </w:pPr>
            <w:r w:rsidRPr="00924C30">
              <w:rPr>
                <w:sz w:val="20"/>
              </w:rPr>
              <w:t>CR for clause 36.3.11.3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2CD" w14:textId="5B301563" w:rsidR="00921042" w:rsidRPr="00037AFF" w:rsidRDefault="00921042" w:rsidP="00921042">
            <w:pPr>
              <w:rPr>
                <w:sz w:val="20"/>
              </w:rPr>
            </w:pPr>
            <w:r w:rsidRPr="00924C30">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984D2" w14:textId="3147C612" w:rsidR="00921042" w:rsidRPr="00037AFF" w:rsidRDefault="00921042" w:rsidP="00921042">
            <w:pPr>
              <w:jc w:val="center"/>
              <w:rPr>
                <w:sz w:val="20"/>
              </w:rPr>
            </w:pPr>
            <w:r w:rsidRPr="00286C7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937AB" w14:textId="40685A54" w:rsidR="00921042" w:rsidRPr="00037AFF" w:rsidRDefault="00921042" w:rsidP="00921042">
            <w:pPr>
              <w:jc w:val="center"/>
              <w:rPr>
                <w:sz w:val="20"/>
              </w:rPr>
            </w:pPr>
            <w:r w:rsidRPr="00286C72">
              <w:rPr>
                <w:sz w:val="20"/>
              </w:rPr>
              <w:t>CR (</w:t>
            </w:r>
            <w:r>
              <w:rPr>
                <w:sz w:val="20"/>
              </w:rPr>
              <w:t>5</w:t>
            </w:r>
            <w:r w:rsidRPr="00286C7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16796A9F" w14:textId="26DB0F5F" w:rsidR="00921042" w:rsidRPr="00037AFF" w:rsidRDefault="00921042" w:rsidP="00921042">
            <w:pPr>
              <w:jc w:val="center"/>
              <w:rPr>
                <w:sz w:val="20"/>
              </w:rPr>
            </w:pPr>
            <w:r w:rsidRPr="00286C72">
              <w:rPr>
                <w:sz w:val="20"/>
              </w:rPr>
              <w:t>PHY</w:t>
            </w:r>
          </w:p>
        </w:tc>
      </w:tr>
      <w:tr w:rsidR="00C95D26" w:rsidRPr="00CC1135" w14:paraId="03A3984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8DB1A" w14:textId="7AFFE32F" w:rsidR="00C95D26" w:rsidRPr="00037AFF" w:rsidRDefault="007E23DB" w:rsidP="00C95D26">
            <w:pPr>
              <w:jc w:val="center"/>
              <w:rPr>
                <w:sz w:val="20"/>
              </w:rPr>
            </w:pPr>
            <w:hyperlink r:id="rId176" w:history="1">
              <w:r w:rsidR="00C95D26" w:rsidRPr="00037AFF">
                <w:rPr>
                  <w:rStyle w:val="Hyperlink"/>
                  <w:sz w:val="20"/>
                </w:rPr>
                <w:t>297r0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A6763" w14:textId="7744B23D" w:rsidR="00C95D26" w:rsidRPr="00037AFF" w:rsidRDefault="00C95D26" w:rsidP="00C95D26">
            <w:pPr>
              <w:rPr>
                <w:sz w:val="20"/>
              </w:rPr>
            </w:pPr>
            <w:r w:rsidRPr="00037AFF">
              <w:rPr>
                <w:sz w:val="20"/>
              </w:rPr>
              <w:t>Beamforming-CID-CR-d03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D0CDE" w14:textId="75D7A25F" w:rsidR="00C95D26" w:rsidRPr="00037AFF" w:rsidRDefault="00C95D26" w:rsidP="00C95D26">
            <w:pPr>
              <w:rPr>
                <w:sz w:val="20"/>
              </w:rPr>
            </w:pPr>
            <w:r w:rsidRPr="00037AFF">
              <w:rPr>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37A90" w14:textId="4DC8D8AD" w:rsidR="00C95D26" w:rsidRPr="00037AFF" w:rsidRDefault="00C95D26" w:rsidP="00C95D26">
            <w:pPr>
              <w:jc w:val="center"/>
              <w:rPr>
                <w:sz w:val="20"/>
              </w:rPr>
            </w:pPr>
            <w:r w:rsidRPr="00037AFF">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1BEF3" w14:textId="4EC975DC" w:rsidR="00C95D26" w:rsidRPr="00037AFF" w:rsidRDefault="00C95D26" w:rsidP="00C95D26">
            <w:pPr>
              <w:jc w:val="center"/>
              <w:rPr>
                <w:sz w:val="20"/>
              </w:rPr>
            </w:pPr>
            <w:r w:rsidRPr="00037AFF">
              <w:rPr>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7D676BE8" w14:textId="3AD66E11" w:rsidR="00C95D26" w:rsidRPr="00037AFF" w:rsidRDefault="00C95D26" w:rsidP="00C95D26">
            <w:pPr>
              <w:jc w:val="center"/>
              <w:rPr>
                <w:sz w:val="20"/>
              </w:rPr>
            </w:pPr>
            <w:r w:rsidRPr="00037AFF">
              <w:rPr>
                <w:sz w:val="20"/>
              </w:rPr>
              <w:t>PHY</w:t>
            </w:r>
          </w:p>
        </w:tc>
      </w:tr>
      <w:tr w:rsidR="00CA5BBB" w:rsidRPr="00CC1135" w14:paraId="7B127BE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FB72A" w14:textId="058267DC" w:rsidR="00CA5BBB" w:rsidRPr="00037AFF" w:rsidRDefault="007E23DB" w:rsidP="00CA5BBB">
            <w:pPr>
              <w:jc w:val="center"/>
              <w:rPr>
                <w:sz w:val="20"/>
              </w:rPr>
            </w:pPr>
            <w:hyperlink r:id="rId177" w:history="1">
              <w:r w:rsidR="00CA5BBB" w:rsidRPr="00DE198C">
                <w:rPr>
                  <w:rStyle w:val="Hyperlink"/>
                  <w:sz w:val="20"/>
                </w:rPr>
                <w:t>322r0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2B7ED" w14:textId="2D1A84ED" w:rsidR="00CA5BBB" w:rsidRPr="00037AFF" w:rsidRDefault="00CA5BBB" w:rsidP="00CA5BBB">
            <w:pPr>
              <w:rPr>
                <w:sz w:val="20"/>
              </w:rPr>
            </w:pPr>
            <w:r w:rsidRPr="00F52828">
              <w:rPr>
                <w:sz w:val="20"/>
              </w:rPr>
              <w:t>11be D0.3 CR on 36.3.11.8.6</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6C7B4" w14:textId="42640ADA" w:rsidR="00CA5BBB" w:rsidRPr="00037AFF" w:rsidRDefault="00CA5BBB" w:rsidP="00CA5BBB">
            <w:pPr>
              <w:rPr>
                <w:sz w:val="20"/>
              </w:rPr>
            </w:pPr>
            <w:r w:rsidRPr="00C42AA9">
              <w:rPr>
                <w:sz w:val="20"/>
              </w:rPr>
              <w:t>Lei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1E9B" w14:textId="0C84C1FF" w:rsidR="00CA5BBB" w:rsidRPr="00037AFF" w:rsidRDefault="00CA5BBB" w:rsidP="00CA5BBB">
            <w:pPr>
              <w:jc w:val="center"/>
              <w:rPr>
                <w:sz w:val="20"/>
              </w:rPr>
            </w:pPr>
            <w:r w:rsidRPr="00037AFF">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AEE75" w14:textId="5C12FA60" w:rsidR="00CA5BBB" w:rsidRPr="00037AFF" w:rsidRDefault="00CA5BBB" w:rsidP="00CA5BBB">
            <w:pPr>
              <w:jc w:val="center"/>
              <w:rPr>
                <w:sz w:val="20"/>
              </w:rPr>
            </w:pPr>
            <w:r w:rsidRPr="00037AFF">
              <w:rPr>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1CEAE9A7" w14:textId="5F1C0B31" w:rsidR="00CA5BBB" w:rsidRPr="00037AFF" w:rsidRDefault="00CA5BBB" w:rsidP="00CA5BBB">
            <w:pPr>
              <w:jc w:val="center"/>
              <w:rPr>
                <w:sz w:val="20"/>
              </w:rPr>
            </w:pPr>
            <w:r w:rsidRPr="00037AFF">
              <w:rPr>
                <w:sz w:val="20"/>
              </w:rPr>
              <w:t>PHY</w:t>
            </w:r>
          </w:p>
        </w:tc>
      </w:tr>
      <w:tr w:rsidR="00EB2067" w:rsidRPr="00CC1135" w14:paraId="684BE94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A5C54A" w14:textId="438647C4" w:rsidR="00EB2067" w:rsidRDefault="007E23DB" w:rsidP="00EB2067">
            <w:pPr>
              <w:jc w:val="center"/>
              <w:rPr>
                <w:sz w:val="20"/>
              </w:rPr>
            </w:pPr>
            <w:hyperlink r:id="rId178" w:history="1">
              <w:r w:rsidR="00EB2067" w:rsidRPr="00E30E46">
                <w:rPr>
                  <w:rStyle w:val="Hyperlink"/>
                  <w:sz w:val="20"/>
                </w:rPr>
                <w:t>323r0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E81B9" w14:textId="39CE70C8" w:rsidR="00EB2067" w:rsidRPr="00F52828" w:rsidRDefault="00EB2067" w:rsidP="00EB2067">
            <w:pPr>
              <w:rPr>
                <w:sz w:val="20"/>
              </w:rPr>
            </w:pPr>
            <w:r w:rsidRPr="00CE72E3">
              <w:rPr>
                <w:sz w:val="20"/>
              </w:rPr>
              <w:t>CR for Clause 36.3.10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367E1" w14:textId="06FD544F" w:rsidR="00EB2067" w:rsidRPr="00037AFF" w:rsidRDefault="00EB2067" w:rsidP="00EB2067">
            <w:pPr>
              <w:rPr>
                <w:sz w:val="20"/>
              </w:rPr>
            </w:pPr>
            <w:r w:rsidRPr="00CA5BBB">
              <w:rPr>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4FC21" w14:textId="282B3305" w:rsidR="00EB2067" w:rsidRPr="00037AFF" w:rsidRDefault="00EB2067" w:rsidP="00EB2067">
            <w:pPr>
              <w:jc w:val="center"/>
              <w:rPr>
                <w:sz w:val="20"/>
              </w:rPr>
            </w:pPr>
            <w:r w:rsidRPr="00037AFF">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94C37" w14:textId="3B1D8E45" w:rsidR="00EB2067" w:rsidRPr="00037AFF" w:rsidRDefault="00EB2067" w:rsidP="00EB2067">
            <w:pPr>
              <w:jc w:val="center"/>
              <w:rPr>
                <w:sz w:val="20"/>
              </w:rPr>
            </w:pPr>
            <w:r w:rsidRPr="00E04AA1">
              <w:rPr>
                <w:sz w:val="20"/>
              </w:rPr>
              <w:t>CR (</w:t>
            </w:r>
            <w:r w:rsidR="00E04AA1" w:rsidRPr="00E04AA1">
              <w:rPr>
                <w:sz w:val="20"/>
              </w:rPr>
              <w:t>20</w:t>
            </w:r>
            <w:r w:rsidRPr="00E04AA1">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D7DA5BC" w14:textId="6B314ECF" w:rsidR="00EB2067" w:rsidRPr="00037AFF" w:rsidRDefault="00EB2067" w:rsidP="00EB2067">
            <w:pPr>
              <w:jc w:val="center"/>
              <w:rPr>
                <w:sz w:val="20"/>
              </w:rPr>
            </w:pPr>
            <w:r w:rsidRPr="00037AFF">
              <w:rPr>
                <w:sz w:val="20"/>
              </w:rPr>
              <w:t>PHY</w:t>
            </w:r>
          </w:p>
        </w:tc>
      </w:tr>
      <w:tr w:rsidR="007D5403" w:rsidRPr="00CC1135" w14:paraId="06941FE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DEF69" w14:textId="721592ED" w:rsidR="007D5403" w:rsidRDefault="007E23DB" w:rsidP="007D5403">
            <w:pPr>
              <w:jc w:val="center"/>
              <w:rPr>
                <w:sz w:val="20"/>
              </w:rPr>
            </w:pPr>
            <w:hyperlink r:id="rId179" w:history="1">
              <w:r w:rsidR="007D5403" w:rsidRPr="00291438">
                <w:rPr>
                  <w:rStyle w:val="Hyperlink"/>
                  <w:sz w:val="20"/>
                </w:rPr>
                <w:t>324r0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847B" w14:textId="03E7620D" w:rsidR="007D5403" w:rsidRPr="00F52828" w:rsidRDefault="007D5403" w:rsidP="007D5403">
            <w:pPr>
              <w:rPr>
                <w:sz w:val="20"/>
              </w:rPr>
            </w:pPr>
            <w:r w:rsidRPr="007D5403">
              <w:rPr>
                <w:sz w:val="20"/>
              </w:rPr>
              <w:t>CR for Clause 36.3.12.3 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4DE8" w14:textId="61C66FA7" w:rsidR="007D5403" w:rsidRPr="00037AFF" w:rsidRDefault="007D5403" w:rsidP="007D5403">
            <w:pPr>
              <w:rPr>
                <w:sz w:val="20"/>
              </w:rPr>
            </w:pPr>
            <w:r w:rsidRPr="007D5403">
              <w:rPr>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946C" w14:textId="25125161" w:rsidR="007D5403" w:rsidRPr="00037AFF" w:rsidRDefault="007D5403" w:rsidP="007D5403">
            <w:pPr>
              <w:jc w:val="center"/>
              <w:rPr>
                <w:sz w:val="20"/>
              </w:rPr>
            </w:pPr>
            <w:r w:rsidRPr="00037AFF">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CD698" w14:textId="165E57A1" w:rsidR="007D5403" w:rsidRPr="00037AFF" w:rsidRDefault="007D5403" w:rsidP="007D5403">
            <w:pPr>
              <w:jc w:val="center"/>
              <w:rPr>
                <w:sz w:val="20"/>
              </w:rPr>
            </w:pPr>
            <w:r w:rsidRPr="00B74B7E">
              <w:rPr>
                <w:sz w:val="20"/>
              </w:rPr>
              <w:t>CR (</w:t>
            </w:r>
            <w:r w:rsidR="00B74B7E" w:rsidRPr="00B74B7E">
              <w:rPr>
                <w:sz w:val="20"/>
              </w:rPr>
              <w:t>8</w:t>
            </w:r>
            <w:r w:rsidRPr="00B74B7E">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B813326" w14:textId="106594AC" w:rsidR="007D5403" w:rsidRPr="00037AFF" w:rsidRDefault="007D5403" w:rsidP="007D5403">
            <w:pPr>
              <w:jc w:val="center"/>
              <w:rPr>
                <w:sz w:val="20"/>
              </w:rPr>
            </w:pPr>
            <w:r w:rsidRPr="00037AFF">
              <w:rPr>
                <w:sz w:val="20"/>
              </w:rPr>
              <w:t>PHY</w:t>
            </w:r>
          </w:p>
        </w:tc>
      </w:tr>
      <w:tr w:rsidR="002D52ED" w:rsidRPr="00CC1135" w14:paraId="4A254E1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F843E" w14:textId="582A07B4" w:rsidR="002D52ED" w:rsidRPr="002D63A4" w:rsidRDefault="007E23DB" w:rsidP="002D52ED">
            <w:pPr>
              <w:jc w:val="center"/>
              <w:rPr>
                <w:color w:val="7030A0"/>
                <w:sz w:val="20"/>
              </w:rPr>
            </w:pPr>
            <w:hyperlink r:id="rId180" w:history="1">
              <w:r w:rsidR="002D52ED" w:rsidRPr="002D63A4">
                <w:rPr>
                  <w:rStyle w:val="Hyperlink"/>
                  <w:color w:val="7030A0"/>
                  <w:sz w:val="20"/>
                </w:rPr>
                <w:t>328r1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0E2B" w14:textId="77DC91C0" w:rsidR="002D52ED" w:rsidRPr="002D63A4" w:rsidRDefault="002D52ED" w:rsidP="002D52ED">
            <w:pPr>
              <w:rPr>
                <w:color w:val="7030A0"/>
                <w:sz w:val="20"/>
              </w:rPr>
            </w:pPr>
            <w:r w:rsidRPr="002D63A4">
              <w:rPr>
                <w:color w:val="7030A0"/>
                <w:sz w:val="20"/>
              </w:rPr>
              <w:t>D03 CRs on timing related parameters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98B0B" w14:textId="0F6D65A3" w:rsidR="002D52ED" w:rsidRPr="002D63A4" w:rsidRDefault="002D52ED" w:rsidP="002D52ED">
            <w:pPr>
              <w:rPr>
                <w:color w:val="7030A0"/>
                <w:sz w:val="20"/>
              </w:rPr>
            </w:pPr>
            <w:r w:rsidRPr="002D63A4">
              <w:rPr>
                <w:color w:val="7030A0"/>
                <w:sz w:val="20"/>
              </w:rPr>
              <w:t>Lin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815EA" w14:textId="4A967D35" w:rsidR="002D52ED" w:rsidRPr="002D63A4" w:rsidRDefault="00EB66AD" w:rsidP="002D52ED">
            <w:pPr>
              <w:jc w:val="center"/>
              <w:rPr>
                <w:color w:val="7030A0"/>
                <w:sz w:val="20"/>
              </w:rPr>
            </w:pPr>
            <w:r>
              <w:rPr>
                <w:color w:val="7030A0"/>
                <w:sz w:val="20"/>
              </w:rPr>
              <w:t>Q</w:t>
            </w:r>
            <w:r w:rsidR="002D63A4" w:rsidRPr="002D63A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D81A8" w14:textId="3FB8DD61" w:rsidR="002D52ED" w:rsidRPr="002D63A4" w:rsidRDefault="002D52ED" w:rsidP="002D52ED">
            <w:pPr>
              <w:jc w:val="center"/>
              <w:rPr>
                <w:color w:val="7030A0"/>
                <w:sz w:val="20"/>
              </w:rPr>
            </w:pPr>
            <w:r w:rsidRPr="002D63A4">
              <w:rPr>
                <w:color w:val="7030A0"/>
                <w:sz w:val="20"/>
              </w:rPr>
              <w:t>CR (</w:t>
            </w:r>
            <w:r w:rsidR="00327E93" w:rsidRPr="002D63A4">
              <w:rPr>
                <w:color w:val="7030A0"/>
                <w:sz w:val="20"/>
              </w:rPr>
              <w:t>17</w:t>
            </w:r>
            <w:r w:rsidRPr="002D63A4">
              <w:rPr>
                <w:color w:val="7030A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8E3E718" w14:textId="23B0E797" w:rsidR="002D52ED" w:rsidRPr="002D63A4" w:rsidRDefault="002D52ED" w:rsidP="002D52ED">
            <w:pPr>
              <w:jc w:val="center"/>
              <w:rPr>
                <w:color w:val="7030A0"/>
                <w:sz w:val="20"/>
              </w:rPr>
            </w:pPr>
            <w:r w:rsidRPr="002D63A4">
              <w:rPr>
                <w:color w:val="7030A0"/>
                <w:sz w:val="20"/>
              </w:rPr>
              <w:t>PHY</w:t>
            </w:r>
          </w:p>
        </w:tc>
      </w:tr>
      <w:tr w:rsidR="00B2489A" w:rsidRPr="00CC1135" w14:paraId="550EA93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A8860" w14:textId="7DF687D6" w:rsidR="00B2489A" w:rsidRPr="002D63A4" w:rsidRDefault="007E23DB" w:rsidP="00B2489A">
            <w:pPr>
              <w:jc w:val="center"/>
              <w:rPr>
                <w:color w:val="7030A0"/>
                <w:sz w:val="20"/>
              </w:rPr>
            </w:pPr>
            <w:hyperlink r:id="rId181" w:history="1">
              <w:r w:rsidR="00B2489A" w:rsidRPr="007C13B8">
                <w:rPr>
                  <w:rStyle w:val="Hyperlink"/>
                  <w:sz w:val="20"/>
                </w:rPr>
                <w:t>334r0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EA815" w14:textId="01096ED5" w:rsidR="00B2489A" w:rsidRPr="00B2489A" w:rsidRDefault="00B2489A" w:rsidP="00B2489A">
            <w:pPr>
              <w:rPr>
                <w:sz w:val="20"/>
              </w:rPr>
            </w:pPr>
            <w:r w:rsidRPr="00B2489A">
              <w:rPr>
                <w:sz w:val="20"/>
              </w:rPr>
              <w:t>CR for clause 36.3.3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32C55" w14:textId="74664B97" w:rsidR="00B2489A" w:rsidRPr="00B2489A" w:rsidRDefault="00B2489A" w:rsidP="00B2489A">
            <w:pPr>
              <w:rPr>
                <w:sz w:val="20"/>
              </w:rPr>
            </w:pPr>
            <w:r w:rsidRPr="00B2489A">
              <w:rPr>
                <w:sz w:val="20"/>
              </w:rPr>
              <w:t>Junghoon Suh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898B6" w14:textId="1B2051B9" w:rsidR="00B2489A" w:rsidRPr="00B2489A" w:rsidRDefault="00B2489A" w:rsidP="00B2489A">
            <w:pPr>
              <w:jc w:val="center"/>
              <w:rPr>
                <w:sz w:val="20"/>
              </w:rPr>
            </w:pPr>
            <w:r w:rsidRPr="00B2489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7642B" w14:textId="0A7D6496" w:rsidR="00B2489A" w:rsidRPr="00B2489A" w:rsidRDefault="00B2489A" w:rsidP="00B2489A">
            <w:pPr>
              <w:jc w:val="center"/>
              <w:rPr>
                <w:sz w:val="20"/>
              </w:rPr>
            </w:pPr>
            <w:r w:rsidRPr="00B2489A">
              <w:rPr>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3DFAAEBF" w14:textId="3A25B732" w:rsidR="00B2489A" w:rsidRPr="002D63A4" w:rsidRDefault="00B2489A" w:rsidP="00B2489A">
            <w:pPr>
              <w:jc w:val="center"/>
              <w:rPr>
                <w:color w:val="7030A0"/>
                <w:sz w:val="20"/>
              </w:rPr>
            </w:pPr>
            <w:r w:rsidRPr="00037AFF">
              <w:rPr>
                <w:sz w:val="20"/>
              </w:rPr>
              <w:t>PHY</w:t>
            </w:r>
          </w:p>
        </w:tc>
      </w:tr>
      <w:tr w:rsidR="00C95D26"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C95D26" w:rsidRPr="003151F7" w:rsidRDefault="00C95D26" w:rsidP="00C95D26">
            <w:pPr>
              <w:jc w:val="center"/>
              <w:rPr>
                <w:rFonts w:eastAsia="MS Gothic"/>
                <w:kern w:val="24"/>
                <w:sz w:val="20"/>
              </w:rPr>
            </w:pPr>
            <w:r w:rsidRPr="003151F7">
              <w:rPr>
                <w:rFonts w:eastAsia="MS Gothic"/>
                <w:kern w:val="24"/>
                <w:sz w:val="20"/>
              </w:rPr>
              <w:t>End of PHY Queue</w:t>
            </w:r>
          </w:p>
        </w:tc>
      </w:tr>
      <w:tr w:rsidR="00C95D26"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C95D26" w:rsidRPr="00123D78" w:rsidRDefault="00C95D26" w:rsidP="00C95D26">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8"/>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4C60B7B6" w:rsidR="002F63D8" w:rsidRDefault="00D16520" w:rsidP="0036106E">
            <w:pPr>
              <w:jc w:val="center"/>
            </w:pPr>
            <w:r w:rsidRPr="00D16520">
              <w:t>1</w:t>
            </w: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145BD406" w:rsidR="002F63D8" w:rsidRDefault="00D266F5" w:rsidP="0036106E">
            <w:pPr>
              <w:jc w:val="center"/>
            </w:pPr>
            <w:r>
              <w:t>0</w:t>
            </w: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52D220A4" w:rsidR="002F63D8" w:rsidRDefault="00D16520" w:rsidP="0036106E">
            <w:pPr>
              <w:jc w:val="center"/>
            </w:pPr>
            <w:r w:rsidRPr="00D16520">
              <w:t>8</w:t>
            </w: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3636611" w:rsidR="002F63D8" w:rsidRDefault="00D16520" w:rsidP="0036106E">
            <w:pPr>
              <w:jc w:val="center"/>
            </w:pPr>
            <w:r w:rsidRPr="00D16520">
              <w:t>72</w:t>
            </w: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21E1B509" w:rsidR="002F63D8" w:rsidRDefault="00D266F5" w:rsidP="0036106E">
            <w:pPr>
              <w:jc w:val="center"/>
            </w:pPr>
            <w:r>
              <w:t>0</w:t>
            </w: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6AEADF5A" w:rsidR="002F63D8" w:rsidRDefault="00D266F5" w:rsidP="0036106E">
            <w:pPr>
              <w:jc w:val="center"/>
            </w:pPr>
            <w:r>
              <w:t>0</w:t>
            </w: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0D1EA910" w:rsidR="002F63D8" w:rsidRDefault="00D16520" w:rsidP="0036106E">
            <w:pPr>
              <w:jc w:val="center"/>
            </w:pPr>
            <w:r w:rsidRPr="00D16520">
              <w:t>6</w:t>
            </w: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4F876BAB" w:rsidR="002F63D8" w:rsidRDefault="00D266F5" w:rsidP="0036106E">
            <w:pPr>
              <w:jc w:val="center"/>
            </w:pPr>
            <w:r>
              <w:t>0</w:t>
            </w: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3AE88B79" w:rsidR="002F63D8" w:rsidRDefault="00D16520" w:rsidP="0036106E">
            <w:pPr>
              <w:jc w:val="center"/>
            </w:pPr>
            <w:r w:rsidRPr="00D16520">
              <w:t>46</w:t>
            </w: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3D5CB37" w:rsidR="002F63D8" w:rsidRDefault="00B20E11" w:rsidP="0036106E">
            <w:pPr>
              <w:jc w:val="center"/>
            </w:pPr>
            <w:r w:rsidRPr="00B20E11">
              <w:t>206</w:t>
            </w: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62BC3DE5" w:rsidR="00BF5C98" w:rsidRPr="00EE50B2" w:rsidRDefault="00BF5C98" w:rsidP="00BF5C98">
      <w:pPr>
        <w:pStyle w:val="Heading3"/>
        <w:rPr>
          <w:highlight w:val="green"/>
        </w:rPr>
      </w:pPr>
      <w:r w:rsidRPr="00EE50B2">
        <w:rPr>
          <w:highlight w:val="green"/>
        </w:rPr>
        <w:t xml:space="preserve">1st Conf. Call: </w:t>
      </w:r>
      <w:r w:rsidR="00906D1E" w:rsidRPr="00EE50B2">
        <w:rPr>
          <w:highlight w:val="green"/>
        </w:rPr>
        <w:t>January</w:t>
      </w:r>
      <w:r w:rsidRPr="00EE50B2">
        <w:rPr>
          <w:highlight w:val="green"/>
        </w:rPr>
        <w:t xml:space="preserve"> </w:t>
      </w:r>
      <w:r w:rsidR="00906D1E" w:rsidRPr="00EE50B2">
        <w:rPr>
          <w:highlight w:val="green"/>
        </w:rPr>
        <w:t>11</w:t>
      </w:r>
      <w:r w:rsidRPr="00EE50B2">
        <w:rPr>
          <w:highlight w:val="green"/>
        </w:rPr>
        <w:t xml:space="preserve"> (19:00–21:00 ET)–PHY</w:t>
      </w:r>
    </w:p>
    <w:p w14:paraId="7ED68CBA" w14:textId="1DA35EAB" w:rsidR="00D1595B" w:rsidRDefault="00970D76" w:rsidP="00D1595B">
      <w:pPr>
        <w:pStyle w:val="ListParagraph"/>
        <w:numPr>
          <w:ilvl w:val="0"/>
          <w:numId w:val="3"/>
        </w:numPr>
      </w:pPr>
      <w:r>
        <w:t xml:space="preserve">See </w:t>
      </w:r>
      <w:hyperlink r:id="rId182" w:history="1">
        <w:r w:rsidR="00841DAA" w:rsidRPr="007A7A63">
          <w:rPr>
            <w:rStyle w:val="Hyperlink"/>
          </w:rPr>
          <w:t>198</w:t>
        </w:r>
        <w:r w:rsidR="007A7A63" w:rsidRPr="007A7A63">
          <w:rPr>
            <w:rStyle w:val="Hyperlink"/>
          </w:rPr>
          <w:t>3r</w:t>
        </w:r>
        <w:r w:rsidR="00EE50B2">
          <w:rPr>
            <w:rStyle w:val="Hyperlink"/>
          </w:rPr>
          <w:t>5</w:t>
        </w:r>
      </w:hyperlink>
    </w:p>
    <w:p w14:paraId="56FB05F4" w14:textId="22B0788B" w:rsidR="003A1ED1" w:rsidRPr="00EE50B2" w:rsidRDefault="00FD441C" w:rsidP="003A1ED1">
      <w:pPr>
        <w:pStyle w:val="Heading3"/>
        <w:rPr>
          <w:highlight w:val="green"/>
        </w:rPr>
      </w:pPr>
      <w:r w:rsidRPr="00EE50B2">
        <w:rPr>
          <w:highlight w:val="green"/>
        </w:rPr>
        <w:t xml:space="preserve">1st </w:t>
      </w:r>
      <w:r w:rsidR="003A1ED1" w:rsidRPr="00EE50B2">
        <w:rPr>
          <w:highlight w:val="green"/>
        </w:rPr>
        <w:t xml:space="preserve">Conf. Call: </w:t>
      </w:r>
      <w:r w:rsidR="002F65AE" w:rsidRPr="00EE50B2">
        <w:rPr>
          <w:highlight w:val="green"/>
        </w:rPr>
        <w:t>January</w:t>
      </w:r>
      <w:r w:rsidR="003A1ED1" w:rsidRPr="00EE50B2">
        <w:rPr>
          <w:highlight w:val="green"/>
        </w:rPr>
        <w:t xml:space="preserve"> </w:t>
      </w:r>
      <w:r w:rsidR="002F65AE" w:rsidRPr="00EE50B2">
        <w:rPr>
          <w:highlight w:val="green"/>
        </w:rPr>
        <w:t xml:space="preserve">11 </w:t>
      </w:r>
      <w:r w:rsidR="003A1ED1" w:rsidRPr="00EE50B2">
        <w:rPr>
          <w:highlight w:val="green"/>
        </w:rPr>
        <w:t>(1</w:t>
      </w:r>
      <w:r w:rsidRPr="00EE50B2">
        <w:rPr>
          <w:highlight w:val="green"/>
        </w:rPr>
        <w:t>9</w:t>
      </w:r>
      <w:r w:rsidR="003A1ED1" w:rsidRPr="00EE50B2">
        <w:rPr>
          <w:highlight w:val="green"/>
        </w:rPr>
        <w:t>:00–</w:t>
      </w:r>
      <w:r w:rsidRPr="00EE50B2">
        <w:rPr>
          <w:highlight w:val="green"/>
        </w:rPr>
        <w:t>21</w:t>
      </w:r>
      <w:r w:rsidR="003A1ED1" w:rsidRPr="00EE50B2">
        <w:rPr>
          <w:highlight w:val="green"/>
        </w:rPr>
        <w:t>:00 ET)–MAC</w:t>
      </w:r>
    </w:p>
    <w:p w14:paraId="5D2F5517" w14:textId="62270513" w:rsidR="00E63322" w:rsidRDefault="007A7A63" w:rsidP="00A5520B">
      <w:pPr>
        <w:pStyle w:val="ListParagraph"/>
        <w:numPr>
          <w:ilvl w:val="0"/>
          <w:numId w:val="3"/>
        </w:numPr>
      </w:pPr>
      <w:r>
        <w:t xml:space="preserve">See </w:t>
      </w:r>
      <w:hyperlink r:id="rId183" w:history="1">
        <w:r w:rsidR="00EE50B2" w:rsidRPr="007A7A63">
          <w:rPr>
            <w:rStyle w:val="Hyperlink"/>
          </w:rPr>
          <w:t>1983r</w:t>
        </w:r>
        <w:r w:rsidR="00EE50B2">
          <w:rPr>
            <w:rStyle w:val="Hyperlink"/>
          </w:rPr>
          <w:t>5</w:t>
        </w:r>
      </w:hyperlink>
    </w:p>
    <w:p w14:paraId="6750EED3" w14:textId="4CA52F23" w:rsidR="009B72A4" w:rsidRPr="00755C65" w:rsidRDefault="009B72A4" w:rsidP="009B72A4">
      <w:pPr>
        <w:pStyle w:val="Heading3"/>
      </w:pPr>
      <w:r w:rsidRPr="00EE50B2">
        <w:rPr>
          <w:highlight w:val="green"/>
        </w:rPr>
        <w:t>2</w:t>
      </w:r>
      <w:r w:rsidRPr="00EE50B2">
        <w:rPr>
          <w:highlight w:val="green"/>
          <w:vertAlign w:val="superscript"/>
        </w:rPr>
        <w:t>nd</w:t>
      </w:r>
      <w:r w:rsidRPr="00EE50B2">
        <w:rPr>
          <w:highlight w:val="green"/>
        </w:rPr>
        <w:t xml:space="preserve"> Conf. Call: January 13 (09:00–11:00 ET)–PHY</w:t>
      </w:r>
    </w:p>
    <w:p w14:paraId="12DFD3C7" w14:textId="63DB454C" w:rsidR="007A7A63" w:rsidRDefault="007A7A63" w:rsidP="007A7A63">
      <w:pPr>
        <w:pStyle w:val="ListParagraph"/>
        <w:numPr>
          <w:ilvl w:val="0"/>
          <w:numId w:val="3"/>
        </w:numPr>
      </w:pPr>
      <w:r>
        <w:t xml:space="preserve">See </w:t>
      </w:r>
      <w:hyperlink r:id="rId184" w:history="1">
        <w:r w:rsidR="00EE50B2" w:rsidRPr="007A7A63">
          <w:rPr>
            <w:rStyle w:val="Hyperlink"/>
          </w:rPr>
          <w:t>1983r</w:t>
        </w:r>
        <w:r w:rsidR="00EE50B2">
          <w:rPr>
            <w:rStyle w:val="Hyperlink"/>
          </w:rPr>
          <w:t>5</w:t>
        </w:r>
      </w:hyperlink>
    </w:p>
    <w:p w14:paraId="7BD96A37" w14:textId="5B96B999" w:rsidR="009B72A4" w:rsidRPr="00EE50B2" w:rsidRDefault="009B72A4" w:rsidP="009B72A4">
      <w:pPr>
        <w:pStyle w:val="Heading3"/>
        <w:rPr>
          <w:highlight w:val="green"/>
        </w:rPr>
      </w:pPr>
      <w:r w:rsidRPr="00EE50B2">
        <w:rPr>
          <w:highlight w:val="green"/>
        </w:rPr>
        <w:t>2nd Conf. Call: January 13 (09:00–11:00 ET)–MAC</w:t>
      </w:r>
    </w:p>
    <w:p w14:paraId="72E8290D" w14:textId="54CE8D01" w:rsidR="009B72A4" w:rsidRDefault="007A7A63" w:rsidP="00A5520B">
      <w:pPr>
        <w:pStyle w:val="ListParagraph"/>
        <w:numPr>
          <w:ilvl w:val="0"/>
          <w:numId w:val="3"/>
        </w:numPr>
      </w:pPr>
      <w:r>
        <w:t xml:space="preserve">See </w:t>
      </w:r>
      <w:hyperlink r:id="rId185" w:history="1">
        <w:r w:rsidR="00EE50B2" w:rsidRPr="007A7A63">
          <w:rPr>
            <w:rStyle w:val="Hyperlink"/>
          </w:rPr>
          <w:t>1983r</w:t>
        </w:r>
        <w:r w:rsidR="00EE50B2">
          <w:rPr>
            <w:rStyle w:val="Hyperlink"/>
          </w:rPr>
          <w:t>5</w:t>
        </w:r>
      </w:hyperlink>
    </w:p>
    <w:p w14:paraId="3897CBDE" w14:textId="6C04E839" w:rsidR="00935252" w:rsidRPr="00EE50B2" w:rsidRDefault="006A5CC0" w:rsidP="00935252">
      <w:pPr>
        <w:pStyle w:val="Heading3"/>
        <w:rPr>
          <w:highlight w:val="green"/>
        </w:rPr>
      </w:pPr>
      <w:r w:rsidRPr="00EE50B2">
        <w:rPr>
          <w:highlight w:val="green"/>
        </w:rPr>
        <w:t>3</w:t>
      </w:r>
      <w:r w:rsidR="00935252" w:rsidRPr="00EE50B2">
        <w:rPr>
          <w:highlight w:val="green"/>
        </w:rPr>
        <w:t>rd Conf. Call: January 1</w:t>
      </w:r>
      <w:r w:rsidRPr="00EE50B2">
        <w:rPr>
          <w:highlight w:val="green"/>
        </w:rPr>
        <w:t>4</w:t>
      </w:r>
      <w:r w:rsidR="00935252" w:rsidRPr="00EE50B2">
        <w:rPr>
          <w:highlight w:val="green"/>
        </w:rPr>
        <w:t xml:space="preserve"> (09:00–11:00 ET)–JOINT</w:t>
      </w:r>
    </w:p>
    <w:p w14:paraId="36107427" w14:textId="22BA6115" w:rsidR="007A7A63" w:rsidRDefault="007A7A63" w:rsidP="007A7A63">
      <w:pPr>
        <w:pStyle w:val="ListParagraph"/>
        <w:numPr>
          <w:ilvl w:val="0"/>
          <w:numId w:val="3"/>
        </w:numPr>
      </w:pPr>
      <w:r>
        <w:t xml:space="preserve">See </w:t>
      </w:r>
      <w:hyperlink r:id="rId186" w:history="1">
        <w:r w:rsidR="00EE50B2" w:rsidRPr="007A7A63">
          <w:rPr>
            <w:rStyle w:val="Hyperlink"/>
          </w:rPr>
          <w:t>1983r</w:t>
        </w:r>
        <w:r w:rsidR="00EE50B2">
          <w:rPr>
            <w:rStyle w:val="Hyperlink"/>
          </w:rPr>
          <w:t>5</w:t>
        </w:r>
      </w:hyperlink>
    </w:p>
    <w:p w14:paraId="3054E2BA" w14:textId="2D94ADCD" w:rsidR="009A1A01" w:rsidRPr="00755C65" w:rsidRDefault="00440915" w:rsidP="009A1A01">
      <w:pPr>
        <w:pStyle w:val="Heading3"/>
      </w:pPr>
      <w:r w:rsidRPr="00EE50B2">
        <w:rPr>
          <w:highlight w:val="red"/>
        </w:rPr>
        <w:t>4</w:t>
      </w:r>
      <w:r w:rsidRPr="00EE50B2">
        <w:rPr>
          <w:highlight w:val="red"/>
          <w:vertAlign w:val="superscript"/>
        </w:rPr>
        <w:t xml:space="preserve">th </w:t>
      </w:r>
      <w:r w:rsidR="009A1A01" w:rsidRPr="00EE50B2">
        <w:rPr>
          <w:highlight w:val="red"/>
        </w:rPr>
        <w:t>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ET)–PHY</w:t>
      </w:r>
    </w:p>
    <w:p w14:paraId="438AB8A9" w14:textId="615EDAE5" w:rsidR="009A1A01" w:rsidRPr="00EE50B2" w:rsidRDefault="009A1A01" w:rsidP="009A1A01">
      <w:pPr>
        <w:pStyle w:val="ListParagraph"/>
        <w:numPr>
          <w:ilvl w:val="0"/>
          <w:numId w:val="3"/>
        </w:numPr>
        <w:rPr>
          <w:highlight w:val="red"/>
          <w:lang w:val="en-US"/>
        </w:rPr>
      </w:pPr>
      <w:r w:rsidRPr="00EE50B2">
        <w:rPr>
          <w:highlight w:val="red"/>
        </w:rPr>
        <w:t>C</w:t>
      </w:r>
      <w:r w:rsidR="00EE50B2" w:rsidRPr="00EE50B2">
        <w:rPr>
          <w:highlight w:val="red"/>
        </w:rPr>
        <w:t xml:space="preserve">ANCELLED </w:t>
      </w:r>
    </w:p>
    <w:p w14:paraId="69E47BD7" w14:textId="4C5EE309" w:rsidR="009A1A01" w:rsidRPr="00755C65" w:rsidRDefault="00440915" w:rsidP="009A1A01">
      <w:pPr>
        <w:pStyle w:val="Heading3"/>
      </w:pPr>
      <w:r w:rsidRPr="00EE50B2">
        <w:rPr>
          <w:highlight w:val="red"/>
        </w:rPr>
        <w:t>4</w:t>
      </w:r>
      <w:r w:rsidRPr="00EE50B2">
        <w:rPr>
          <w:highlight w:val="red"/>
          <w:vertAlign w:val="superscript"/>
        </w:rPr>
        <w:t>th</w:t>
      </w:r>
      <w:r w:rsidR="009A1A01" w:rsidRPr="00EE50B2">
        <w:rPr>
          <w:highlight w:val="red"/>
        </w:rPr>
        <w:t xml:space="preserve"> 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ET)–MAC</w:t>
      </w:r>
    </w:p>
    <w:p w14:paraId="0587CC00" w14:textId="77777777" w:rsidR="00EE50B2" w:rsidRPr="00EE50B2" w:rsidRDefault="00EE50B2" w:rsidP="00EE50B2">
      <w:pPr>
        <w:pStyle w:val="ListParagraph"/>
        <w:numPr>
          <w:ilvl w:val="0"/>
          <w:numId w:val="3"/>
        </w:numPr>
        <w:rPr>
          <w:highlight w:val="red"/>
          <w:lang w:val="en-US"/>
        </w:rPr>
      </w:pPr>
      <w:r w:rsidRPr="00EE50B2">
        <w:rPr>
          <w:highlight w:val="red"/>
        </w:rPr>
        <w:t xml:space="preserve">CANCELLED </w:t>
      </w:r>
    </w:p>
    <w:p w14:paraId="20B5F87F" w14:textId="319EB1AF" w:rsidR="009A1A01" w:rsidRPr="0005286F" w:rsidRDefault="009A1A01" w:rsidP="00EE50B2">
      <w:pPr>
        <w:pStyle w:val="ListParagraph"/>
        <w:rPr>
          <w:sz w:val="22"/>
          <w:szCs w:val="22"/>
        </w:rPr>
      </w:pPr>
    </w:p>
    <w:p w14:paraId="4D59004E" w14:textId="3122FDE3" w:rsidR="007B65F1" w:rsidRPr="00755C65" w:rsidRDefault="007B65F1" w:rsidP="007B65F1">
      <w:pPr>
        <w:pStyle w:val="Heading3"/>
      </w:pPr>
      <w:r w:rsidRPr="00177B1B">
        <w:rPr>
          <w:highlight w:val="green"/>
        </w:rPr>
        <w:t>5</w:t>
      </w:r>
      <w:r w:rsidRPr="00177B1B">
        <w:rPr>
          <w:highlight w:val="green"/>
          <w:vertAlign w:val="superscript"/>
        </w:rPr>
        <w:t>th</w:t>
      </w:r>
      <w:r w:rsidRPr="00177B1B">
        <w:rPr>
          <w:highlight w:val="green"/>
        </w:rPr>
        <w:t xml:space="preserve"> Conf. Call: </w:t>
      </w:r>
      <w:r w:rsidRPr="00177B1B">
        <w:rPr>
          <w:bCs/>
          <w:highlight w:val="green"/>
          <w:lang w:val="en-US"/>
        </w:rPr>
        <w:t>January 20</w:t>
      </w:r>
      <w:r w:rsidRPr="00177B1B">
        <w:rPr>
          <w:highlight w:val="green"/>
        </w:rPr>
        <w:t xml:space="preserve"> (10:00–12:00 ET)–JOINT</w:t>
      </w:r>
    </w:p>
    <w:p w14:paraId="6A6D8441" w14:textId="77777777" w:rsidR="007B65F1" w:rsidRPr="003046F3" w:rsidRDefault="007B65F1" w:rsidP="007B65F1">
      <w:pPr>
        <w:pStyle w:val="ListParagraph"/>
        <w:numPr>
          <w:ilvl w:val="0"/>
          <w:numId w:val="3"/>
        </w:numPr>
        <w:rPr>
          <w:lang w:val="en-US"/>
        </w:rPr>
      </w:pPr>
      <w:r w:rsidRPr="003046F3">
        <w:t>Call the meeting to order</w:t>
      </w:r>
    </w:p>
    <w:p w14:paraId="06779C3D" w14:textId="77777777" w:rsidR="007B65F1" w:rsidRDefault="007B65F1" w:rsidP="007B65F1">
      <w:pPr>
        <w:pStyle w:val="ListParagraph"/>
        <w:numPr>
          <w:ilvl w:val="0"/>
          <w:numId w:val="3"/>
        </w:numPr>
      </w:pPr>
      <w:r w:rsidRPr="003046F3">
        <w:t>IEEE 802 and 802.11 IPR policy and procedure</w:t>
      </w:r>
    </w:p>
    <w:p w14:paraId="35B195D8" w14:textId="77777777" w:rsidR="007B65F1" w:rsidRPr="003046F3" w:rsidRDefault="007B65F1" w:rsidP="007B65F1">
      <w:pPr>
        <w:pStyle w:val="ListParagraph"/>
        <w:numPr>
          <w:ilvl w:val="1"/>
          <w:numId w:val="3"/>
        </w:numPr>
        <w:rPr>
          <w:szCs w:val="20"/>
        </w:rPr>
      </w:pPr>
      <w:r w:rsidRPr="003046F3">
        <w:rPr>
          <w:b/>
          <w:sz w:val="22"/>
          <w:szCs w:val="22"/>
        </w:rPr>
        <w:t>Patent Policy: Ways to inform IEEE:</w:t>
      </w:r>
    </w:p>
    <w:p w14:paraId="78CE5675" w14:textId="77777777" w:rsidR="007B65F1" w:rsidRPr="003046F3" w:rsidRDefault="007B65F1" w:rsidP="007B65F1">
      <w:pPr>
        <w:pStyle w:val="ListParagraph"/>
        <w:numPr>
          <w:ilvl w:val="2"/>
          <w:numId w:val="3"/>
        </w:numPr>
        <w:rPr>
          <w:szCs w:val="20"/>
        </w:rPr>
      </w:pPr>
      <w:r w:rsidRPr="003046F3">
        <w:rPr>
          <w:sz w:val="22"/>
          <w:szCs w:val="22"/>
        </w:rPr>
        <w:t>Cause an LOA to be submitted to the IEEE-SA (</w:t>
      </w:r>
      <w:hyperlink r:id="rId187" w:history="1">
        <w:r w:rsidRPr="003046F3">
          <w:rPr>
            <w:rStyle w:val="Hyperlink"/>
            <w:sz w:val="22"/>
            <w:szCs w:val="22"/>
          </w:rPr>
          <w:t>patcom@ieee.org</w:t>
        </w:r>
      </w:hyperlink>
      <w:r w:rsidRPr="003046F3">
        <w:rPr>
          <w:sz w:val="22"/>
          <w:szCs w:val="22"/>
        </w:rPr>
        <w:t>); or</w:t>
      </w:r>
    </w:p>
    <w:p w14:paraId="1ED7C24A" w14:textId="77777777" w:rsidR="007B65F1" w:rsidRPr="003046F3" w:rsidRDefault="007B65F1" w:rsidP="007B65F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645470E" w14:textId="77777777" w:rsidR="007B65F1" w:rsidRPr="003046F3" w:rsidRDefault="007B65F1" w:rsidP="007B65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C3CA70" w14:textId="77777777" w:rsidR="007B65F1" w:rsidRDefault="007B65F1" w:rsidP="007B65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72A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7132D1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88" w:anchor="7" w:history="1">
        <w:r w:rsidRPr="0032579B">
          <w:rPr>
            <w:rStyle w:val="Hyperlink"/>
            <w:sz w:val="22"/>
            <w:szCs w:val="22"/>
          </w:rPr>
          <w:t>Clause 7</w:t>
        </w:r>
      </w:hyperlink>
      <w:r w:rsidRPr="0032579B">
        <w:rPr>
          <w:sz w:val="22"/>
          <w:szCs w:val="22"/>
        </w:rPr>
        <w:t xml:space="preserve"> of the IEEE SA Standards Board Bylaws and </w:t>
      </w:r>
      <w:hyperlink r:id="rId189" w:history="1">
        <w:r w:rsidRPr="0032579B">
          <w:rPr>
            <w:rStyle w:val="Hyperlink"/>
            <w:sz w:val="22"/>
            <w:szCs w:val="22"/>
          </w:rPr>
          <w:t>Clause 6.1</w:t>
        </w:r>
      </w:hyperlink>
      <w:r w:rsidRPr="0032579B">
        <w:rPr>
          <w:sz w:val="22"/>
          <w:szCs w:val="22"/>
        </w:rPr>
        <w:t xml:space="preserve"> of the IEEE SA Standards Board Operations Manual;</w:t>
      </w:r>
    </w:p>
    <w:p w14:paraId="55B481B9"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E177EB"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7EB8B2" w14:textId="77777777" w:rsidR="007B65F1" w:rsidRDefault="007B65F1" w:rsidP="007B65F1">
      <w:pPr>
        <w:pStyle w:val="ListParagraph"/>
        <w:numPr>
          <w:ilvl w:val="0"/>
          <w:numId w:val="3"/>
        </w:numPr>
      </w:pPr>
      <w:r w:rsidRPr="003046F3">
        <w:t>Attendance reminder.</w:t>
      </w:r>
    </w:p>
    <w:p w14:paraId="35806B18" w14:textId="77777777" w:rsidR="007B65F1" w:rsidRPr="003046F3" w:rsidRDefault="007B65F1" w:rsidP="007B65F1">
      <w:pPr>
        <w:pStyle w:val="ListParagraph"/>
        <w:numPr>
          <w:ilvl w:val="1"/>
          <w:numId w:val="3"/>
        </w:numPr>
      </w:pPr>
      <w:r>
        <w:rPr>
          <w:sz w:val="22"/>
          <w:szCs w:val="22"/>
        </w:rPr>
        <w:t xml:space="preserve">Participation slide: </w:t>
      </w:r>
      <w:hyperlink r:id="rId190" w:tgtFrame="_blank" w:history="1">
        <w:r w:rsidRPr="00EE0424">
          <w:rPr>
            <w:rStyle w:val="Hyperlink"/>
            <w:sz w:val="22"/>
            <w:szCs w:val="22"/>
            <w:lang w:val="en-US"/>
          </w:rPr>
          <w:t>https://mentor.ieee.org/802-ec/dcn/16/ec-16-0180-05-00EC-ieee-802-participation-slide.pptx</w:t>
        </w:r>
      </w:hyperlink>
    </w:p>
    <w:p w14:paraId="1A9936D0" w14:textId="77777777" w:rsidR="007B65F1" w:rsidRDefault="007B65F1" w:rsidP="007B65F1">
      <w:pPr>
        <w:pStyle w:val="ListParagraph"/>
        <w:numPr>
          <w:ilvl w:val="1"/>
          <w:numId w:val="3"/>
        </w:numPr>
        <w:rPr>
          <w:sz w:val="22"/>
        </w:rPr>
      </w:pPr>
      <w:r>
        <w:rPr>
          <w:sz w:val="22"/>
        </w:rPr>
        <w:t xml:space="preserve">Please record your attendance during the conference call by using the IMAT system: </w:t>
      </w:r>
    </w:p>
    <w:p w14:paraId="02D87ACB" w14:textId="77777777" w:rsidR="007B65F1" w:rsidRDefault="007B65F1" w:rsidP="007B65F1">
      <w:pPr>
        <w:pStyle w:val="ListParagraph"/>
        <w:numPr>
          <w:ilvl w:val="2"/>
          <w:numId w:val="3"/>
        </w:numPr>
        <w:rPr>
          <w:sz w:val="22"/>
        </w:rPr>
      </w:pPr>
      <w:r>
        <w:rPr>
          <w:sz w:val="22"/>
        </w:rPr>
        <w:t xml:space="preserve">1) login to </w:t>
      </w:r>
      <w:hyperlink r:id="rId1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B7E2F" w14:textId="77777777" w:rsidR="007B65F1" w:rsidRDefault="007B65F1" w:rsidP="007B65F1">
      <w:pPr>
        <w:pStyle w:val="ListParagraph"/>
        <w:numPr>
          <w:ilvl w:val="1"/>
          <w:numId w:val="3"/>
        </w:numPr>
        <w:rPr>
          <w:sz w:val="22"/>
        </w:rPr>
      </w:pPr>
      <w:r>
        <w:rPr>
          <w:sz w:val="22"/>
        </w:rPr>
        <w:t xml:space="preserve">If you are unable to record the attendance via </w:t>
      </w:r>
      <w:hyperlink r:id="rId192" w:history="1">
        <w:r w:rsidRPr="00A02DFE">
          <w:rPr>
            <w:rStyle w:val="Hyperlink"/>
            <w:sz w:val="22"/>
          </w:rPr>
          <w:t>IMAT</w:t>
        </w:r>
      </w:hyperlink>
      <w:r>
        <w:rPr>
          <w:sz w:val="22"/>
        </w:rPr>
        <w:t xml:space="preserve"> then p</w:t>
      </w:r>
      <w:r w:rsidRPr="00C86653">
        <w:rPr>
          <w:sz w:val="22"/>
        </w:rPr>
        <w:t>lease send an e-mail to Dennis Sundman (</w:t>
      </w:r>
      <w:hyperlink r:id="rId193" w:history="1">
        <w:r w:rsidRPr="00C86653">
          <w:rPr>
            <w:rStyle w:val="Hyperlink"/>
            <w:sz w:val="22"/>
          </w:rPr>
          <w:t>dennis.sundman@ericsson.com</w:t>
        </w:r>
      </w:hyperlink>
      <w:r w:rsidRPr="00C86653">
        <w:rPr>
          <w:sz w:val="22"/>
        </w:rPr>
        <w:t>)</w:t>
      </w:r>
      <w:r>
        <w:rPr>
          <w:sz w:val="22"/>
        </w:rPr>
        <w:t xml:space="preserve"> and Alfred Asterjadhi (</w:t>
      </w:r>
      <w:hyperlink r:id="rId194" w:history="1">
        <w:r w:rsidRPr="00132C67">
          <w:rPr>
            <w:rStyle w:val="Hyperlink"/>
            <w:sz w:val="22"/>
          </w:rPr>
          <w:t>aasterja@qti.qualcomm.com</w:t>
        </w:r>
      </w:hyperlink>
      <w:r>
        <w:rPr>
          <w:sz w:val="22"/>
        </w:rPr>
        <w:t>)</w:t>
      </w:r>
    </w:p>
    <w:p w14:paraId="7654B301" w14:textId="77777777" w:rsidR="007B65F1" w:rsidRPr="00880D21" w:rsidRDefault="007B65F1" w:rsidP="007B65F1">
      <w:pPr>
        <w:pStyle w:val="ListParagraph"/>
        <w:numPr>
          <w:ilvl w:val="1"/>
          <w:numId w:val="3"/>
        </w:numPr>
        <w:rPr>
          <w:sz w:val="22"/>
        </w:rPr>
      </w:pPr>
      <w:r>
        <w:rPr>
          <w:sz w:val="22"/>
          <w:szCs w:val="22"/>
        </w:rPr>
        <w:t>Please ensure that the following information is listed correctly when joining the call:</w:t>
      </w:r>
    </w:p>
    <w:p w14:paraId="2A642DB8" w14:textId="77777777" w:rsidR="007B65F1" w:rsidRDefault="007B65F1" w:rsidP="007B65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3AA52A" w14:textId="37E21A89" w:rsidR="007B65F1" w:rsidRDefault="007B65F1" w:rsidP="007B65F1">
      <w:pPr>
        <w:pStyle w:val="ListParagraph"/>
        <w:numPr>
          <w:ilvl w:val="0"/>
          <w:numId w:val="3"/>
        </w:numPr>
      </w:pPr>
      <w:r w:rsidRPr="003046F3">
        <w:t>Announcements</w:t>
      </w:r>
      <w:r>
        <w:t>:</w:t>
      </w:r>
    </w:p>
    <w:p w14:paraId="6EAB5F4B" w14:textId="23D323A8" w:rsidR="00F32A96" w:rsidRDefault="00F32A96" w:rsidP="00F32A96">
      <w:pPr>
        <w:pStyle w:val="ListParagraph"/>
        <w:numPr>
          <w:ilvl w:val="1"/>
          <w:numId w:val="3"/>
        </w:numPr>
      </w:pPr>
      <w:r>
        <w:t>TGbe D0.3. is now available in the members area:</w:t>
      </w:r>
    </w:p>
    <w:p w14:paraId="760BA72A" w14:textId="672BEB4D" w:rsidR="00F32A96" w:rsidRDefault="007E23DB" w:rsidP="00F32A96">
      <w:pPr>
        <w:pStyle w:val="ListParagraph"/>
        <w:numPr>
          <w:ilvl w:val="2"/>
          <w:numId w:val="3"/>
        </w:numPr>
      </w:pPr>
      <w:hyperlink r:id="rId195" w:history="1">
        <w:r w:rsidR="0058674D" w:rsidRPr="00814AEC">
          <w:rPr>
            <w:rStyle w:val="Hyperlink"/>
          </w:rPr>
          <w:t>https://www.ieee802.org/11/private/Draft_Standards/11be/index.html</w:t>
        </w:r>
      </w:hyperlink>
    </w:p>
    <w:p w14:paraId="7820C4D8" w14:textId="3DE5A97C" w:rsidR="007175A9" w:rsidRDefault="00FD3B1F" w:rsidP="007175A9">
      <w:pPr>
        <w:pStyle w:val="ListParagraph"/>
        <w:numPr>
          <w:ilvl w:val="1"/>
          <w:numId w:val="3"/>
        </w:numPr>
      </w:pPr>
      <w:r w:rsidRPr="00FD3B1F">
        <w:t>CC34-IEEE 802.11 P802.11be Comment Collection</w:t>
      </w:r>
      <w:r w:rsidR="0058674D">
        <w:t xml:space="preserve"> is now open (ends Feb. 03</w:t>
      </w:r>
      <w:r w:rsidR="008A6F89">
        <w:t>)</w:t>
      </w:r>
    </w:p>
    <w:p w14:paraId="54364C40" w14:textId="4D02028C" w:rsidR="009B3D86" w:rsidRDefault="007E23DB" w:rsidP="009B3D86">
      <w:pPr>
        <w:pStyle w:val="ListParagraph"/>
        <w:numPr>
          <w:ilvl w:val="2"/>
          <w:numId w:val="3"/>
        </w:numPr>
      </w:pPr>
      <w:hyperlink r:id="rId196" w:history="1">
        <w:r w:rsidR="009B3D86" w:rsidRPr="00814AEC">
          <w:rPr>
            <w:rStyle w:val="Hyperlink"/>
          </w:rPr>
          <w:t>https://mentor.ieee.org/802.11/poll-vote?p=46800008&amp;t=46800008</w:t>
        </w:r>
      </w:hyperlink>
    </w:p>
    <w:p w14:paraId="477906A4" w14:textId="77777777" w:rsidR="00BE40E7" w:rsidRDefault="00BE40E7" w:rsidP="009B3D86">
      <w:pPr>
        <w:pStyle w:val="ListParagraph"/>
        <w:numPr>
          <w:ilvl w:val="1"/>
          <w:numId w:val="3"/>
        </w:numPr>
      </w:pPr>
      <w:r>
        <w:t xml:space="preserve">Reminder: </w:t>
      </w:r>
    </w:p>
    <w:p w14:paraId="61288927" w14:textId="14850374" w:rsidR="009B3D86" w:rsidRDefault="00BE40E7" w:rsidP="00BE40E7">
      <w:pPr>
        <w:pStyle w:val="ListParagraph"/>
        <w:numPr>
          <w:ilvl w:val="2"/>
          <w:numId w:val="3"/>
        </w:numPr>
      </w:pPr>
      <w:r w:rsidRPr="00BE40E7">
        <w:t xml:space="preserve">There </w:t>
      </w:r>
      <w:r>
        <w:t>are</w:t>
      </w:r>
      <w:r w:rsidRPr="00BE40E7">
        <w:t xml:space="preserve"> no motions to add to TGbe SFD for R1 after D0.3 is released</w:t>
      </w:r>
    </w:p>
    <w:p w14:paraId="4DE24617" w14:textId="2FCDACC1" w:rsidR="00BE40E7" w:rsidRDefault="00BE40E7" w:rsidP="00BE40E7">
      <w:pPr>
        <w:pStyle w:val="ListParagraph"/>
        <w:numPr>
          <w:ilvl w:val="3"/>
          <w:numId w:val="3"/>
        </w:numPr>
      </w:pPr>
      <w:r>
        <w:t xml:space="preserve">I.e., SPs may be ran, and </w:t>
      </w:r>
      <w:r w:rsidR="00030F3C">
        <w:t>expected to be included in the compendium of SPs but no motion will be ran to add to TGbe SFD</w:t>
      </w:r>
    </w:p>
    <w:p w14:paraId="79161D8D" w14:textId="77777777" w:rsidR="00572BE0" w:rsidRPr="00572BE0" w:rsidRDefault="00572BE0" w:rsidP="00572BE0">
      <w:pPr>
        <w:pStyle w:val="ListParagraph"/>
        <w:numPr>
          <w:ilvl w:val="0"/>
          <w:numId w:val="3"/>
        </w:numPr>
        <w:rPr>
          <w:lang w:val="en-US"/>
        </w:rPr>
      </w:pPr>
      <w:r w:rsidRPr="00572BE0">
        <w:rPr>
          <w:lang w:val="en-US"/>
        </w:rPr>
        <w:t>TGbe Editor Status Report/Updates [10 mins]:</w:t>
      </w:r>
    </w:p>
    <w:p w14:paraId="6078AA59" w14:textId="1CD60D42" w:rsidR="00572BE0" w:rsidRPr="00A66409" w:rsidRDefault="007E23DB" w:rsidP="00572BE0">
      <w:pPr>
        <w:pStyle w:val="ListParagraph"/>
        <w:numPr>
          <w:ilvl w:val="1"/>
          <w:numId w:val="3"/>
        </w:numPr>
        <w:rPr>
          <w:color w:val="00B050"/>
          <w:sz w:val="22"/>
          <w:szCs w:val="22"/>
          <w:lang w:val="en-US"/>
        </w:rPr>
      </w:pPr>
      <w:hyperlink r:id="rId197" w:history="1">
        <w:r w:rsidR="008B1C81" w:rsidRPr="00A66409">
          <w:rPr>
            <w:rStyle w:val="Hyperlink"/>
            <w:color w:val="00B050"/>
            <w:sz w:val="22"/>
            <w:szCs w:val="22"/>
            <w:lang w:val="en-US"/>
          </w:rPr>
          <w:t>19</w:t>
        </w:r>
        <w:r w:rsidR="00DB6F5E" w:rsidRPr="00A66409">
          <w:rPr>
            <w:rStyle w:val="Hyperlink"/>
            <w:color w:val="00B050"/>
            <w:sz w:val="22"/>
            <w:szCs w:val="22"/>
            <w:lang w:val="en-US"/>
          </w:rPr>
          <w:t>/19</w:t>
        </w:r>
        <w:r w:rsidR="008B1C81" w:rsidRPr="00A66409">
          <w:rPr>
            <w:rStyle w:val="Hyperlink"/>
            <w:color w:val="00B050"/>
            <w:sz w:val="22"/>
            <w:szCs w:val="22"/>
            <w:lang w:val="en-US"/>
          </w:rPr>
          <w:t>35r1</w:t>
        </w:r>
      </w:hyperlink>
      <w:r w:rsidR="00DB6F5E" w:rsidRPr="00A66409">
        <w:rPr>
          <w:color w:val="00B050"/>
          <w:sz w:val="22"/>
          <w:szCs w:val="22"/>
          <w:lang w:val="en-US"/>
        </w:rPr>
        <w:t xml:space="preserve"> TGbe Editor's Report </w:t>
      </w:r>
      <w:r w:rsidR="008B1C81" w:rsidRPr="00A66409">
        <w:rPr>
          <w:color w:val="00B050"/>
          <w:sz w:val="22"/>
          <w:szCs w:val="22"/>
          <w:lang w:val="en-US"/>
        </w:rPr>
        <w:t xml:space="preserve">; </w:t>
      </w:r>
      <w:hyperlink r:id="rId198" w:history="1">
        <w:r w:rsidR="00572BE0" w:rsidRPr="00A66409">
          <w:rPr>
            <w:rStyle w:val="Hyperlink"/>
            <w:color w:val="00B050"/>
            <w:sz w:val="22"/>
            <w:szCs w:val="22"/>
            <w:lang w:val="en-US"/>
          </w:rPr>
          <w:t>997r8</w:t>
        </w:r>
        <w:r w:rsidR="00F630BE" w:rsidRPr="00A66409">
          <w:rPr>
            <w:rStyle w:val="Hyperlink"/>
            <w:color w:val="00B050"/>
            <w:sz w:val="22"/>
            <w:szCs w:val="22"/>
            <w:lang w:val="en-US"/>
          </w:rPr>
          <w:t>5</w:t>
        </w:r>
      </w:hyperlink>
      <w:r w:rsidR="00572BE0" w:rsidRPr="00A66409">
        <w:rPr>
          <w:color w:val="00B050"/>
          <w:sz w:val="22"/>
          <w:szCs w:val="22"/>
          <w:lang w:val="en-US"/>
        </w:rPr>
        <w:t xml:space="preserve"> Volunteers and Status; </w:t>
      </w:r>
      <w:hyperlink r:id="rId199" w:history="1">
        <w:r w:rsidR="00DB6F5E" w:rsidRPr="00A66409">
          <w:rPr>
            <w:rStyle w:val="Hyperlink"/>
            <w:color w:val="00B050"/>
            <w:sz w:val="22"/>
            <w:szCs w:val="22"/>
            <w:lang w:val="en-US"/>
          </w:rPr>
          <w:t>20/1</w:t>
        </w:r>
        <w:r w:rsidR="00572BE0" w:rsidRPr="00A66409">
          <w:rPr>
            <w:rStyle w:val="Hyperlink"/>
            <w:color w:val="00B050"/>
            <w:sz w:val="22"/>
            <w:szCs w:val="22"/>
            <w:lang w:val="en-US"/>
          </w:rPr>
          <w:t>935r</w:t>
        </w:r>
        <w:r w:rsidR="00F630BE" w:rsidRPr="00A66409">
          <w:rPr>
            <w:rStyle w:val="Hyperlink"/>
            <w:color w:val="00B050"/>
            <w:sz w:val="22"/>
            <w:szCs w:val="22"/>
            <w:lang w:val="en-US"/>
          </w:rPr>
          <w:t>11</w:t>
        </w:r>
      </w:hyperlink>
      <w:r w:rsidR="00572BE0" w:rsidRPr="00A66409">
        <w:rPr>
          <w:color w:val="00B050"/>
          <w:sz w:val="22"/>
          <w:szCs w:val="22"/>
          <w:lang w:val="en-US"/>
        </w:rPr>
        <w:t xml:space="preserve"> Compendium of SPs–Part 2; </w:t>
      </w:r>
      <w:hyperlink r:id="rId200" w:history="1">
        <w:r w:rsidR="00572BE0" w:rsidRPr="00A66409">
          <w:rPr>
            <w:rStyle w:val="Hyperlink"/>
            <w:color w:val="00B050"/>
            <w:sz w:val="22"/>
            <w:szCs w:val="22"/>
            <w:lang w:val="en-US"/>
          </w:rPr>
          <w:t>1262r2</w:t>
        </w:r>
        <w:r w:rsidR="00AF1D90" w:rsidRPr="00A66409">
          <w:rPr>
            <w:rStyle w:val="Hyperlink"/>
            <w:color w:val="00B050"/>
            <w:sz w:val="22"/>
            <w:szCs w:val="22"/>
            <w:lang w:val="en-US"/>
          </w:rPr>
          <w:t>3</w:t>
        </w:r>
      </w:hyperlink>
      <w:r w:rsidR="00572BE0" w:rsidRPr="00A66409">
        <w:rPr>
          <w:color w:val="00B050"/>
          <w:sz w:val="22"/>
          <w:szCs w:val="22"/>
          <w:lang w:val="en-US"/>
        </w:rPr>
        <w:t xml:space="preserve"> TGbe SFD</w:t>
      </w:r>
      <w:r w:rsidR="009C3FCA" w:rsidRPr="00A66409">
        <w:rPr>
          <w:color w:val="00B050"/>
          <w:sz w:val="22"/>
          <w:szCs w:val="22"/>
          <w:lang w:val="en-US"/>
        </w:rPr>
        <w:t>;</w:t>
      </w:r>
      <w:r w:rsidR="007D1992" w:rsidRPr="00A66409">
        <w:rPr>
          <w:color w:val="00B050"/>
          <w:sz w:val="22"/>
          <w:szCs w:val="22"/>
          <w:lang w:val="en-US"/>
        </w:rPr>
        <w:t xml:space="preserve"> </w:t>
      </w:r>
    </w:p>
    <w:p w14:paraId="44DF1460" w14:textId="4CBA2FB9" w:rsidR="007B65F1" w:rsidRPr="00D33921" w:rsidRDefault="007B65F1" w:rsidP="007B65F1">
      <w:pPr>
        <w:pStyle w:val="ListParagraph"/>
        <w:numPr>
          <w:ilvl w:val="0"/>
          <w:numId w:val="3"/>
        </w:numPr>
      </w:pPr>
      <w:r w:rsidRPr="000E697B">
        <w:t xml:space="preserve">Technical Submissions: </w:t>
      </w:r>
      <w:r w:rsidRPr="000E697B">
        <w:rPr>
          <w:b/>
          <w:bCs/>
        </w:rPr>
        <w:t>Proposed Draft Text (PDTs) for fixings TBDs</w:t>
      </w:r>
    </w:p>
    <w:p w14:paraId="1DC59D5B" w14:textId="5E48A36F" w:rsidR="00D33921" w:rsidRPr="00995F82" w:rsidRDefault="007E23DB" w:rsidP="0072112A">
      <w:pPr>
        <w:pStyle w:val="ListParagraph"/>
        <w:numPr>
          <w:ilvl w:val="1"/>
          <w:numId w:val="3"/>
        </w:numPr>
        <w:rPr>
          <w:color w:val="00B050"/>
          <w:sz w:val="22"/>
          <w:szCs w:val="22"/>
        </w:rPr>
      </w:pPr>
      <w:hyperlink r:id="rId201" w:history="1">
        <w:r w:rsidR="00D33921" w:rsidRPr="00995F82">
          <w:rPr>
            <w:rStyle w:val="Hyperlink"/>
            <w:color w:val="00B050"/>
            <w:sz w:val="22"/>
            <w:szCs w:val="22"/>
          </w:rPr>
          <w:t>0011r</w:t>
        </w:r>
        <w:r w:rsidR="00A574F4" w:rsidRPr="00995F82">
          <w:rPr>
            <w:rStyle w:val="Hyperlink"/>
            <w:color w:val="00B050"/>
            <w:sz w:val="22"/>
            <w:szCs w:val="22"/>
          </w:rPr>
          <w:t>3</w:t>
        </w:r>
      </w:hyperlink>
      <w:r w:rsidR="00D33921" w:rsidRPr="00995F82">
        <w:rPr>
          <w:color w:val="00B050"/>
          <w:sz w:val="22"/>
          <w:szCs w:val="22"/>
        </w:rPr>
        <w:t xml:space="preserve"> Spatial Stream and MIMO Protocol Enhancement Part 2</w:t>
      </w:r>
      <w:r w:rsidR="00D33921" w:rsidRPr="00995F82">
        <w:rPr>
          <w:color w:val="00B050"/>
          <w:sz w:val="22"/>
          <w:szCs w:val="22"/>
        </w:rPr>
        <w:tab/>
        <w:t>Wook Bong Lee</w:t>
      </w:r>
      <w:r w:rsidR="00B4534C" w:rsidRPr="00995F82">
        <w:rPr>
          <w:color w:val="00B050"/>
          <w:sz w:val="22"/>
          <w:szCs w:val="22"/>
        </w:rPr>
        <w:t xml:space="preserve"> </w:t>
      </w:r>
      <w:r w:rsidR="00B4534C" w:rsidRPr="0038539A">
        <w:rPr>
          <w:strike/>
          <w:color w:val="FFC000"/>
          <w:sz w:val="22"/>
          <w:szCs w:val="22"/>
        </w:rPr>
        <w:t>[</w:t>
      </w:r>
      <w:r w:rsidR="001101BB" w:rsidRPr="0038539A">
        <w:rPr>
          <w:strike/>
          <w:color w:val="FFC000"/>
          <w:sz w:val="22"/>
          <w:szCs w:val="22"/>
        </w:rPr>
        <w:t>SP</w:t>
      </w:r>
      <w:r w:rsidR="00B4534C" w:rsidRPr="0038539A">
        <w:rPr>
          <w:strike/>
          <w:color w:val="FFC000"/>
          <w:sz w:val="22"/>
          <w:szCs w:val="22"/>
        </w:rPr>
        <w:t>]</w:t>
      </w:r>
    </w:p>
    <w:p w14:paraId="3D1D71BB" w14:textId="0E85EA49" w:rsidR="007B65F1" w:rsidRPr="00EE64E8" w:rsidRDefault="007B65F1" w:rsidP="007B65F1">
      <w:pPr>
        <w:pStyle w:val="ListParagraph"/>
        <w:numPr>
          <w:ilvl w:val="0"/>
          <w:numId w:val="3"/>
        </w:numPr>
        <w:rPr>
          <w:sz w:val="28"/>
          <w:szCs w:val="28"/>
        </w:rPr>
      </w:pPr>
      <w:r w:rsidRPr="000E697B">
        <w:t>Technical Submissions:</w:t>
      </w:r>
    </w:p>
    <w:p w14:paraId="58D6637E" w14:textId="33DD3684" w:rsidR="00EE64E8" w:rsidRPr="00995F82" w:rsidRDefault="007E23DB" w:rsidP="0072112A">
      <w:pPr>
        <w:pStyle w:val="ListParagraph"/>
        <w:numPr>
          <w:ilvl w:val="1"/>
          <w:numId w:val="3"/>
        </w:numPr>
        <w:rPr>
          <w:color w:val="00B050"/>
          <w:sz w:val="22"/>
          <w:szCs w:val="22"/>
        </w:rPr>
      </w:pPr>
      <w:hyperlink r:id="rId202" w:history="1">
        <w:r w:rsidR="00EE64E8" w:rsidRPr="00995F82">
          <w:rPr>
            <w:rStyle w:val="Hyperlink"/>
            <w:color w:val="00B050"/>
            <w:sz w:val="22"/>
            <w:szCs w:val="22"/>
          </w:rPr>
          <w:t>0043r</w:t>
        </w:r>
        <w:r w:rsidR="009446C7" w:rsidRPr="00995F82">
          <w:rPr>
            <w:rStyle w:val="Hyperlink"/>
            <w:color w:val="00B050"/>
            <w:sz w:val="22"/>
            <w:szCs w:val="22"/>
          </w:rPr>
          <w:t>1</w:t>
        </w:r>
      </w:hyperlink>
      <w:r w:rsidR="00EE64E8" w:rsidRPr="00995F82">
        <w:rPr>
          <w:color w:val="00B050"/>
          <w:sz w:val="22"/>
          <w:szCs w:val="22"/>
        </w:rPr>
        <w:t xml:space="preserve"> EHT-LTF related </w:t>
      </w:r>
      <w:proofErr w:type="spellStart"/>
      <w:r w:rsidR="00EE64E8" w:rsidRPr="00995F82">
        <w:rPr>
          <w:color w:val="00B050"/>
          <w:sz w:val="22"/>
          <w:szCs w:val="22"/>
        </w:rPr>
        <w:t>signaling</w:t>
      </w:r>
      <w:proofErr w:type="spellEnd"/>
      <w:r w:rsidR="00EE64E8" w:rsidRPr="00995F82">
        <w:rPr>
          <w:color w:val="00B050"/>
          <w:sz w:val="22"/>
          <w:szCs w:val="22"/>
        </w:rPr>
        <w:t xml:space="preserve"> in enhanced trigger frame </w:t>
      </w:r>
      <w:r w:rsidR="00EE64E8" w:rsidRPr="00995F82">
        <w:rPr>
          <w:color w:val="00B050"/>
          <w:sz w:val="22"/>
          <w:szCs w:val="22"/>
        </w:rPr>
        <w:tab/>
        <w:t>Lei Huang</w:t>
      </w:r>
    </w:p>
    <w:p w14:paraId="42799D87" w14:textId="00F1EE3E" w:rsidR="00EE64E8" w:rsidRPr="005D4069" w:rsidRDefault="007E23DB" w:rsidP="0072112A">
      <w:pPr>
        <w:pStyle w:val="ListParagraph"/>
        <w:numPr>
          <w:ilvl w:val="1"/>
          <w:numId w:val="3"/>
        </w:numPr>
        <w:rPr>
          <w:color w:val="00B050"/>
          <w:sz w:val="22"/>
          <w:szCs w:val="22"/>
        </w:rPr>
      </w:pPr>
      <w:hyperlink r:id="rId203" w:history="1">
        <w:r w:rsidR="00EE64E8" w:rsidRPr="005D4069">
          <w:rPr>
            <w:rStyle w:val="Hyperlink"/>
            <w:color w:val="00B050"/>
            <w:sz w:val="22"/>
            <w:szCs w:val="22"/>
          </w:rPr>
          <w:t>0057</w:t>
        </w:r>
        <w:r w:rsidR="001A00B2" w:rsidRPr="005D4069">
          <w:rPr>
            <w:rStyle w:val="Hyperlink"/>
            <w:color w:val="00B050"/>
            <w:sz w:val="22"/>
            <w:szCs w:val="22"/>
          </w:rPr>
          <w:t>r2</w:t>
        </w:r>
      </w:hyperlink>
      <w:r w:rsidR="00EE64E8" w:rsidRPr="005D4069">
        <w:rPr>
          <w:color w:val="00B050"/>
          <w:sz w:val="22"/>
          <w:szCs w:val="22"/>
        </w:rPr>
        <w:t xml:space="preserve"> Discussion on special user info field of trigger frame </w:t>
      </w:r>
      <w:r w:rsidR="00EE64E8" w:rsidRPr="005D4069">
        <w:rPr>
          <w:color w:val="00B050"/>
          <w:sz w:val="22"/>
          <w:szCs w:val="22"/>
        </w:rPr>
        <w:tab/>
        <w:t>Lei Huang</w:t>
      </w:r>
    </w:p>
    <w:p w14:paraId="22F372B7" w14:textId="634F899D" w:rsidR="00EE64E8" w:rsidRDefault="007E23DB" w:rsidP="0072112A">
      <w:pPr>
        <w:pStyle w:val="ListParagraph"/>
        <w:numPr>
          <w:ilvl w:val="1"/>
          <w:numId w:val="3"/>
        </w:numPr>
        <w:rPr>
          <w:color w:val="00B050"/>
          <w:sz w:val="22"/>
          <w:szCs w:val="22"/>
        </w:rPr>
      </w:pPr>
      <w:hyperlink r:id="rId204" w:history="1">
        <w:r w:rsidR="00EE64E8" w:rsidRPr="001A61F6">
          <w:rPr>
            <w:rStyle w:val="Hyperlink"/>
            <w:color w:val="00B050"/>
            <w:sz w:val="22"/>
            <w:szCs w:val="22"/>
          </w:rPr>
          <w:t>0095r0</w:t>
        </w:r>
      </w:hyperlink>
      <w:r w:rsidR="00EE64E8" w:rsidRPr="001A61F6">
        <w:rPr>
          <w:color w:val="00B050"/>
          <w:sz w:val="22"/>
          <w:szCs w:val="22"/>
        </w:rPr>
        <w:t xml:space="preserve"> PHY-related agreements for SST</w:t>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t>Sigurd Schelstraete</w:t>
      </w:r>
    </w:p>
    <w:p w14:paraId="7D5F4052" w14:textId="0F98CAEF" w:rsidR="00F666DD" w:rsidRPr="00DA352D" w:rsidRDefault="00DA352D" w:rsidP="00F666DD">
      <w:pPr>
        <w:pStyle w:val="ListParagraph"/>
        <w:numPr>
          <w:ilvl w:val="2"/>
          <w:numId w:val="3"/>
        </w:numPr>
        <w:rPr>
          <w:color w:val="FFC000"/>
          <w:sz w:val="22"/>
          <w:szCs w:val="22"/>
        </w:rPr>
      </w:pPr>
      <w:r w:rsidRPr="00DA352D">
        <w:rPr>
          <w:color w:val="FFC000"/>
          <w:sz w:val="22"/>
          <w:szCs w:val="22"/>
        </w:rPr>
        <w:t>Schedule</w:t>
      </w:r>
      <w:r w:rsidR="00F666DD" w:rsidRPr="00DA352D">
        <w:rPr>
          <w:color w:val="FFC000"/>
          <w:sz w:val="22"/>
          <w:szCs w:val="22"/>
        </w:rPr>
        <w:t xml:space="preserve"> SP next call</w:t>
      </w:r>
    </w:p>
    <w:p w14:paraId="22AD8AB9" w14:textId="16583846" w:rsidR="003F20D9" w:rsidRPr="003F20D9" w:rsidRDefault="003F20D9" w:rsidP="003F20D9">
      <w:pPr>
        <w:ind w:left="720"/>
        <w:rPr>
          <w:color w:val="A6A6A6" w:themeColor="background1" w:themeShade="A6"/>
          <w:szCs w:val="22"/>
        </w:rPr>
      </w:pPr>
      <w:r w:rsidRPr="003F20D9">
        <w:rPr>
          <w:color w:val="A6A6A6" w:themeColor="background1" w:themeShade="A6"/>
          <w:szCs w:val="22"/>
        </w:rPr>
        <w:t>------------------------------------------------------------------------------------------------------------------</w:t>
      </w:r>
    </w:p>
    <w:p w14:paraId="033BEAA8" w14:textId="1F232776" w:rsidR="00C97B7C" w:rsidRPr="003F20D9" w:rsidRDefault="007E23DB" w:rsidP="0072112A">
      <w:pPr>
        <w:pStyle w:val="ListParagraph"/>
        <w:numPr>
          <w:ilvl w:val="1"/>
          <w:numId w:val="3"/>
        </w:numPr>
        <w:rPr>
          <w:color w:val="A6A6A6" w:themeColor="background1" w:themeShade="A6"/>
          <w:sz w:val="22"/>
          <w:szCs w:val="22"/>
        </w:rPr>
      </w:pPr>
      <w:hyperlink r:id="rId205" w:history="1">
        <w:r w:rsidR="00C97B7C" w:rsidRPr="003F20D9">
          <w:rPr>
            <w:rStyle w:val="Hyperlink"/>
            <w:color w:val="A6A6A6" w:themeColor="background1" w:themeShade="A6"/>
            <w:sz w:val="22"/>
            <w:szCs w:val="22"/>
          </w:rPr>
          <w:t>1247r1</w:t>
        </w:r>
      </w:hyperlink>
      <w:r w:rsidR="00C97B7C" w:rsidRPr="003F20D9">
        <w:rPr>
          <w:rStyle w:val="Hyperlink"/>
          <w:color w:val="A6A6A6" w:themeColor="background1" w:themeShade="A6"/>
          <w:sz w:val="22"/>
          <w:szCs w:val="22"/>
          <w:u w:val="none"/>
        </w:rPr>
        <w:t xml:space="preserve"> </w:t>
      </w:r>
      <w:r w:rsidR="00706613" w:rsidRPr="003F20D9">
        <w:rPr>
          <w:rStyle w:val="Hyperlink"/>
          <w:color w:val="A6A6A6" w:themeColor="background1" w:themeShade="A6"/>
          <w:sz w:val="22"/>
          <w:szCs w:val="22"/>
          <w:u w:val="none"/>
        </w:rPr>
        <w:t>V</w:t>
      </w:r>
      <w:r w:rsidR="007F4DAB" w:rsidRPr="003F20D9">
        <w:rPr>
          <w:rStyle w:val="Hyperlink"/>
          <w:color w:val="A6A6A6" w:themeColor="background1" w:themeShade="A6"/>
          <w:sz w:val="22"/>
          <w:szCs w:val="22"/>
          <w:u w:val="none"/>
        </w:rPr>
        <w:t>irtual BSS for multi ap coordination</w:t>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0B45C2" w:rsidRPr="003F20D9">
        <w:rPr>
          <w:rStyle w:val="Hyperlink"/>
          <w:color w:val="A6A6A6" w:themeColor="background1" w:themeShade="A6"/>
          <w:sz w:val="22"/>
          <w:szCs w:val="22"/>
          <w:u w:val="none"/>
        </w:rPr>
        <w:t>Jay Yang</w:t>
      </w:r>
    </w:p>
    <w:p w14:paraId="52BB9C85" w14:textId="4BF24BBB" w:rsidR="00030B63" w:rsidRPr="003F20D9" w:rsidRDefault="00030B63" w:rsidP="0047634B">
      <w:pPr>
        <w:pStyle w:val="ListParagraph"/>
        <w:numPr>
          <w:ilvl w:val="1"/>
          <w:numId w:val="3"/>
        </w:numPr>
        <w:rPr>
          <w:i/>
          <w:iCs/>
          <w:color w:val="A6A6A6" w:themeColor="background1" w:themeShade="A6"/>
        </w:rPr>
      </w:pPr>
      <w:r w:rsidRPr="003F20D9">
        <w:rPr>
          <w:i/>
          <w:iCs/>
          <w:color w:val="A6A6A6" w:themeColor="background1" w:themeShade="A6"/>
        </w:rPr>
        <w:t>Technical Submissions from MAC queue if time permits</w:t>
      </w:r>
    </w:p>
    <w:p w14:paraId="0E8BFD6E" w14:textId="1532A39E" w:rsidR="007B65F1" w:rsidRPr="003046F3" w:rsidRDefault="007B65F1" w:rsidP="007B65F1">
      <w:pPr>
        <w:pStyle w:val="ListParagraph"/>
        <w:numPr>
          <w:ilvl w:val="0"/>
          <w:numId w:val="3"/>
        </w:numPr>
      </w:pPr>
      <w:proofErr w:type="spellStart"/>
      <w:r w:rsidRPr="003046F3">
        <w:t>AoB</w:t>
      </w:r>
      <w:proofErr w:type="spellEnd"/>
      <w:r>
        <w:t>:</w:t>
      </w:r>
    </w:p>
    <w:p w14:paraId="2B860E9F" w14:textId="16B03B7D" w:rsidR="007B65F1" w:rsidRDefault="00EE50B2" w:rsidP="007B65F1">
      <w:pPr>
        <w:pStyle w:val="ListParagraph"/>
        <w:numPr>
          <w:ilvl w:val="0"/>
          <w:numId w:val="3"/>
        </w:numPr>
      </w:pPr>
      <w:r>
        <w:t>Adjourn</w:t>
      </w:r>
    </w:p>
    <w:p w14:paraId="7638E1D9" w14:textId="34080B4C" w:rsidR="009A1A01" w:rsidRPr="00755C65" w:rsidRDefault="003B34AF" w:rsidP="009A1A01">
      <w:pPr>
        <w:pStyle w:val="Heading3"/>
      </w:pPr>
      <w:r w:rsidRPr="00177B1B">
        <w:rPr>
          <w:highlight w:val="green"/>
        </w:rPr>
        <w:t>6</w:t>
      </w:r>
      <w:r w:rsidRPr="00177B1B">
        <w:rPr>
          <w:highlight w:val="green"/>
          <w:vertAlign w:val="superscript"/>
        </w:rPr>
        <w:t>th</w:t>
      </w:r>
      <w:r w:rsidRPr="00177B1B">
        <w:rPr>
          <w:highlight w:val="green"/>
        </w:rPr>
        <w:t xml:space="preserve"> </w:t>
      </w:r>
      <w:r w:rsidR="009A1A01" w:rsidRPr="00177B1B">
        <w:rPr>
          <w:highlight w:val="green"/>
        </w:rPr>
        <w:t xml:space="preserve">Conf. Call: January </w:t>
      </w:r>
      <w:r w:rsidRPr="00177B1B">
        <w:rPr>
          <w:highlight w:val="green"/>
        </w:rPr>
        <w:t>21</w:t>
      </w:r>
      <w:r w:rsidR="009A1A01" w:rsidRPr="00177B1B">
        <w:rPr>
          <w:highlight w:val="green"/>
        </w:rPr>
        <w:t xml:space="preserve"> (</w:t>
      </w:r>
      <w:r w:rsidRPr="00177B1B">
        <w:rPr>
          <w:highlight w:val="green"/>
        </w:rPr>
        <w:t>10</w:t>
      </w:r>
      <w:r w:rsidR="009A1A01" w:rsidRPr="00177B1B">
        <w:rPr>
          <w:highlight w:val="green"/>
        </w:rPr>
        <w:t>:00–1</w:t>
      </w:r>
      <w:r w:rsidRPr="00177B1B">
        <w:rPr>
          <w:highlight w:val="green"/>
        </w:rPr>
        <w:t>2</w:t>
      </w:r>
      <w:r w:rsidR="009A1A01" w:rsidRPr="00177B1B">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206"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07" w:anchor="7" w:history="1">
        <w:r w:rsidRPr="0032579B">
          <w:rPr>
            <w:rStyle w:val="Hyperlink"/>
            <w:sz w:val="22"/>
            <w:szCs w:val="22"/>
          </w:rPr>
          <w:t>Clause 7</w:t>
        </w:r>
      </w:hyperlink>
      <w:r w:rsidRPr="0032579B">
        <w:rPr>
          <w:sz w:val="22"/>
          <w:szCs w:val="22"/>
        </w:rPr>
        <w:t xml:space="preserve"> of the IEEE SA Standards Board Bylaws and </w:t>
      </w:r>
      <w:hyperlink r:id="rId208"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209"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2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77777777" w:rsidR="009A1A01" w:rsidRDefault="009A1A01" w:rsidP="009A1A01">
      <w:pPr>
        <w:pStyle w:val="ListParagraph"/>
        <w:numPr>
          <w:ilvl w:val="1"/>
          <w:numId w:val="3"/>
        </w:numPr>
        <w:rPr>
          <w:sz w:val="22"/>
        </w:rPr>
      </w:pPr>
      <w:r>
        <w:rPr>
          <w:sz w:val="22"/>
        </w:rPr>
        <w:t xml:space="preserve">If you are unable to record the attendance via </w:t>
      </w:r>
      <w:hyperlink r:id="rId21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1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13" w:history="1">
        <w:r w:rsidRPr="00132C67">
          <w:rPr>
            <w:rStyle w:val="Hyperlink"/>
            <w:sz w:val="22"/>
          </w:rPr>
          <w:t>sschelstraete@quantenna.com</w:t>
        </w:r>
      </w:hyperlink>
      <w:r>
        <w:rPr>
          <w:sz w:val="22"/>
        </w:rPr>
        <w:t>)</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6A56C42" w14:textId="35D9F915" w:rsidR="009A1A01" w:rsidRPr="00EE304F" w:rsidRDefault="009A1A01" w:rsidP="009A1A0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063560B1" w14:textId="13ABD05B" w:rsidR="00EE304F" w:rsidRPr="00E1178E" w:rsidRDefault="00E35348" w:rsidP="00EE304F">
      <w:pPr>
        <w:pStyle w:val="ListParagraph"/>
        <w:numPr>
          <w:ilvl w:val="1"/>
          <w:numId w:val="3"/>
        </w:numPr>
        <w:rPr>
          <w:i/>
          <w:iCs/>
          <w:sz w:val="20"/>
          <w:szCs w:val="20"/>
        </w:rPr>
      </w:pPr>
      <w:r>
        <w:rPr>
          <w:i/>
          <w:iCs/>
          <w:sz w:val="20"/>
          <w:szCs w:val="20"/>
        </w:rPr>
        <w:t>None.</w:t>
      </w:r>
    </w:p>
    <w:p w14:paraId="3336E8E2" w14:textId="44F144EB" w:rsidR="009A1A01" w:rsidRPr="00E1178E" w:rsidRDefault="009A1A01" w:rsidP="009A1A0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34A683C4" w14:textId="66CEC592" w:rsidR="001F32DB" w:rsidRPr="00C72534" w:rsidRDefault="007E23DB" w:rsidP="0072112A">
      <w:pPr>
        <w:pStyle w:val="ListParagraph"/>
        <w:numPr>
          <w:ilvl w:val="1"/>
          <w:numId w:val="3"/>
        </w:numPr>
        <w:rPr>
          <w:color w:val="00B050"/>
          <w:sz w:val="20"/>
          <w:szCs w:val="20"/>
        </w:rPr>
      </w:pPr>
      <w:hyperlink r:id="rId214" w:history="1">
        <w:r w:rsidR="001F32DB" w:rsidRPr="00C72534">
          <w:rPr>
            <w:rStyle w:val="Hyperlink"/>
            <w:color w:val="00B050"/>
            <w:sz w:val="20"/>
            <w:szCs w:val="20"/>
          </w:rPr>
          <w:t>104r0</w:t>
        </w:r>
      </w:hyperlink>
      <w:r w:rsidR="001F32DB" w:rsidRPr="00C72534">
        <w:rPr>
          <w:color w:val="00B050"/>
          <w:sz w:val="20"/>
          <w:szCs w:val="20"/>
        </w:rPr>
        <w:t xml:space="preserve"> PDT Subcarriers and Resource Allocation for Multiple RUs Update   Jianhan Liu</w:t>
      </w:r>
    </w:p>
    <w:p w14:paraId="76EDC20F" w14:textId="44827FF8" w:rsidR="00E1178E" w:rsidRPr="00C72534" w:rsidRDefault="007E23DB" w:rsidP="0072112A">
      <w:pPr>
        <w:pStyle w:val="ListParagraph"/>
        <w:numPr>
          <w:ilvl w:val="1"/>
          <w:numId w:val="3"/>
        </w:numPr>
        <w:rPr>
          <w:color w:val="00B050"/>
          <w:sz w:val="20"/>
          <w:szCs w:val="20"/>
        </w:rPr>
      </w:pPr>
      <w:hyperlink r:id="rId215" w:history="1">
        <w:r w:rsidR="001F32DB" w:rsidRPr="00C72534">
          <w:rPr>
            <w:rStyle w:val="Hyperlink"/>
            <w:color w:val="00B050"/>
            <w:sz w:val="20"/>
            <w:szCs w:val="20"/>
          </w:rPr>
          <w:t>114r</w:t>
        </w:r>
        <w:r w:rsidR="001C18C4" w:rsidRPr="00C72534">
          <w:rPr>
            <w:rStyle w:val="Hyperlink"/>
            <w:color w:val="00B050"/>
            <w:sz w:val="20"/>
            <w:szCs w:val="20"/>
          </w:rPr>
          <w:t>1</w:t>
        </w:r>
      </w:hyperlink>
      <w:r w:rsidR="001F32DB" w:rsidRPr="00C72534">
        <w:rPr>
          <w:color w:val="00B050"/>
          <w:sz w:val="20"/>
          <w:szCs w:val="20"/>
        </w:rPr>
        <w:t xml:space="preserve"> PDT updates on LTF</w:t>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t xml:space="preserve">   </w:t>
      </w:r>
      <w:r w:rsidR="001F32DB" w:rsidRPr="00C72534">
        <w:rPr>
          <w:color w:val="00B050"/>
          <w:sz w:val="20"/>
          <w:szCs w:val="20"/>
        </w:rPr>
        <w:tab/>
        <w:t xml:space="preserve">      </w:t>
      </w:r>
      <w:proofErr w:type="spellStart"/>
      <w:r w:rsidR="001F32DB" w:rsidRPr="00C72534">
        <w:rPr>
          <w:color w:val="00B050"/>
          <w:sz w:val="20"/>
          <w:szCs w:val="20"/>
        </w:rPr>
        <w:t>Chenchen</w:t>
      </w:r>
      <w:proofErr w:type="spellEnd"/>
      <w:r w:rsidR="001F32DB" w:rsidRPr="00C72534">
        <w:rPr>
          <w:color w:val="00B050"/>
          <w:sz w:val="20"/>
          <w:szCs w:val="20"/>
        </w:rPr>
        <w:t xml:space="preserve"> Liu</w:t>
      </w:r>
    </w:p>
    <w:p w14:paraId="5C90F5D3" w14:textId="3793D5C2" w:rsidR="009A1A01" w:rsidRDefault="009A1A01" w:rsidP="009A1A01">
      <w:pPr>
        <w:pStyle w:val="ListParagraph"/>
        <w:numPr>
          <w:ilvl w:val="0"/>
          <w:numId w:val="3"/>
        </w:numPr>
        <w:rPr>
          <w:sz w:val="22"/>
          <w:szCs w:val="22"/>
        </w:rPr>
      </w:pPr>
      <w:r w:rsidRPr="00146CA0">
        <w:rPr>
          <w:sz w:val="22"/>
          <w:szCs w:val="22"/>
        </w:rPr>
        <w:t>Technical Submissions:</w:t>
      </w:r>
    </w:p>
    <w:p w14:paraId="0EF16210" w14:textId="5C05DB6A" w:rsidR="00E1178E" w:rsidRPr="00C72534" w:rsidRDefault="007E23DB" w:rsidP="0072112A">
      <w:pPr>
        <w:pStyle w:val="ListParagraph"/>
        <w:numPr>
          <w:ilvl w:val="1"/>
          <w:numId w:val="3"/>
        </w:numPr>
        <w:rPr>
          <w:color w:val="00B050"/>
          <w:sz w:val="20"/>
          <w:szCs w:val="20"/>
        </w:rPr>
      </w:pPr>
      <w:hyperlink r:id="rId216" w:history="1">
        <w:r w:rsidR="00E1178E" w:rsidRPr="00C72534">
          <w:rPr>
            <w:rStyle w:val="Hyperlink"/>
            <w:color w:val="00B050"/>
            <w:sz w:val="20"/>
            <w:szCs w:val="20"/>
          </w:rPr>
          <w:t>0089r</w:t>
        </w:r>
        <w:r w:rsidR="00A85BE9" w:rsidRPr="00C72534">
          <w:rPr>
            <w:rStyle w:val="Hyperlink"/>
            <w:color w:val="00B050"/>
            <w:sz w:val="20"/>
            <w:szCs w:val="20"/>
          </w:rPr>
          <w:t>1</w:t>
        </w:r>
      </w:hyperlink>
      <w:r w:rsidR="00E1178E" w:rsidRPr="00C72534">
        <w:rPr>
          <w:color w:val="00B050"/>
          <w:sz w:val="20"/>
          <w:szCs w:val="20"/>
        </w:rPr>
        <w:t xml:space="preserve"> EHT PPE Thresholds Field Follow-up</w:t>
      </w:r>
      <w:r w:rsidR="00E1178E" w:rsidRPr="00C72534">
        <w:rPr>
          <w:color w:val="00B050"/>
          <w:sz w:val="20"/>
          <w:szCs w:val="20"/>
        </w:rPr>
        <w:tab/>
      </w:r>
      <w:r w:rsidR="00A85BE9" w:rsidRPr="00C72534">
        <w:rPr>
          <w:color w:val="00B050"/>
          <w:sz w:val="20"/>
          <w:szCs w:val="20"/>
        </w:rPr>
        <w:tab/>
      </w:r>
      <w:r w:rsidR="00A85BE9" w:rsidRPr="00C72534">
        <w:rPr>
          <w:color w:val="00B050"/>
          <w:sz w:val="20"/>
          <w:szCs w:val="20"/>
        </w:rPr>
        <w:tab/>
        <w:t xml:space="preserve">    </w:t>
      </w:r>
      <w:proofErr w:type="spellStart"/>
      <w:r w:rsidR="00E1178E" w:rsidRPr="00C72534">
        <w:rPr>
          <w:color w:val="00B050"/>
          <w:sz w:val="20"/>
          <w:szCs w:val="20"/>
        </w:rPr>
        <w:t>Mengshi</w:t>
      </w:r>
      <w:proofErr w:type="spellEnd"/>
      <w:r w:rsidR="00E1178E" w:rsidRPr="00C72534">
        <w:rPr>
          <w:color w:val="00B050"/>
          <w:sz w:val="20"/>
          <w:szCs w:val="20"/>
        </w:rPr>
        <w:t xml:space="preserve"> Hu</w:t>
      </w:r>
      <w:r w:rsidR="00E1178E" w:rsidRPr="00C72534">
        <w:rPr>
          <w:color w:val="00B050"/>
          <w:sz w:val="20"/>
          <w:szCs w:val="20"/>
        </w:rPr>
        <w:tab/>
      </w:r>
    </w:p>
    <w:p w14:paraId="3D7C37A9" w14:textId="18F6CEAF" w:rsidR="00E1178E" w:rsidRDefault="007E23DB" w:rsidP="0072112A">
      <w:pPr>
        <w:pStyle w:val="ListParagraph"/>
        <w:numPr>
          <w:ilvl w:val="1"/>
          <w:numId w:val="3"/>
        </w:numPr>
        <w:rPr>
          <w:color w:val="00B050"/>
          <w:sz w:val="20"/>
          <w:szCs w:val="20"/>
        </w:rPr>
      </w:pPr>
      <w:hyperlink r:id="rId217" w:history="1">
        <w:r w:rsidR="00A85BE9" w:rsidRPr="002023D7">
          <w:rPr>
            <w:rStyle w:val="Hyperlink"/>
            <w:color w:val="00B050"/>
            <w:sz w:val="20"/>
            <w:szCs w:val="20"/>
          </w:rPr>
          <w:t>01</w:t>
        </w:r>
        <w:r w:rsidR="00E1178E" w:rsidRPr="002023D7">
          <w:rPr>
            <w:rStyle w:val="Hyperlink"/>
            <w:color w:val="00B050"/>
            <w:sz w:val="20"/>
            <w:szCs w:val="20"/>
          </w:rPr>
          <w:t>02r0</w:t>
        </w:r>
      </w:hyperlink>
      <w:r w:rsidR="00E1178E" w:rsidRPr="002023D7">
        <w:rPr>
          <w:color w:val="00B050"/>
          <w:sz w:val="20"/>
          <w:szCs w:val="20"/>
        </w:rPr>
        <w:t xml:space="preserve"> Considerations on Capabilities and Operation Mode: MU-MIMO</w:t>
      </w:r>
      <w:r w:rsidR="00A85BE9" w:rsidRPr="002023D7">
        <w:rPr>
          <w:color w:val="00B050"/>
          <w:sz w:val="20"/>
          <w:szCs w:val="20"/>
        </w:rPr>
        <w:t xml:space="preserve">  </w:t>
      </w:r>
      <w:r w:rsidR="00E1178E" w:rsidRPr="002023D7">
        <w:rPr>
          <w:color w:val="00B050"/>
          <w:sz w:val="20"/>
          <w:szCs w:val="20"/>
        </w:rPr>
        <w:t>Wook Bong Lee</w:t>
      </w:r>
    </w:p>
    <w:p w14:paraId="4F63C034" w14:textId="3EB052D6" w:rsidR="00237CB2" w:rsidRPr="00237CB2" w:rsidRDefault="00237CB2" w:rsidP="00237CB2">
      <w:pPr>
        <w:rPr>
          <w:color w:val="A6A6A6" w:themeColor="background1" w:themeShade="A6"/>
          <w:sz w:val="20"/>
        </w:rPr>
      </w:pPr>
      <w:r w:rsidRPr="00237CB2">
        <w:rPr>
          <w:color w:val="A6A6A6" w:themeColor="background1" w:themeShade="A6"/>
          <w:sz w:val="20"/>
        </w:rPr>
        <w:t xml:space="preserve">       ---------------------------------------------------------------------------------------------------------------------------------</w:t>
      </w:r>
    </w:p>
    <w:p w14:paraId="7BF63C6D" w14:textId="6F21D12D" w:rsidR="00B64BBB" w:rsidRPr="00237CB2" w:rsidRDefault="007E23DB" w:rsidP="0072112A">
      <w:pPr>
        <w:pStyle w:val="ListParagraph"/>
        <w:numPr>
          <w:ilvl w:val="1"/>
          <w:numId w:val="3"/>
        </w:numPr>
        <w:rPr>
          <w:color w:val="A6A6A6" w:themeColor="background1" w:themeShade="A6"/>
          <w:sz w:val="20"/>
          <w:szCs w:val="20"/>
        </w:rPr>
      </w:pPr>
      <w:hyperlink r:id="rId218" w:history="1">
        <w:r w:rsidR="00B64BBB" w:rsidRPr="00237CB2">
          <w:rPr>
            <w:rStyle w:val="Hyperlink"/>
            <w:color w:val="A6A6A6" w:themeColor="background1" w:themeShade="A6"/>
            <w:sz w:val="20"/>
            <w:szCs w:val="20"/>
          </w:rPr>
          <w:t>129r0</w:t>
        </w:r>
      </w:hyperlink>
      <w:r w:rsidR="00B64BBB" w:rsidRPr="00237CB2">
        <w:rPr>
          <w:color w:val="A6A6A6" w:themeColor="background1" w:themeShade="A6"/>
          <w:sz w:val="20"/>
          <w:szCs w:val="20"/>
        </w:rPr>
        <w:t xml:space="preserve"> Phase Rotation for 320 MHz Non-HT Duplicate Transmission and Pre-EHT modulated Fields</w:t>
      </w:r>
      <w:r w:rsidR="00B64BBB"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t xml:space="preserve">    </w:t>
      </w:r>
      <w:proofErr w:type="spellStart"/>
      <w:r w:rsidR="00B64BBB" w:rsidRPr="00237CB2">
        <w:rPr>
          <w:color w:val="A6A6A6" w:themeColor="background1" w:themeShade="A6"/>
          <w:sz w:val="20"/>
          <w:szCs w:val="20"/>
        </w:rPr>
        <w:t>Chenchen</w:t>
      </w:r>
      <w:proofErr w:type="spellEnd"/>
      <w:r w:rsidR="00B64BBB" w:rsidRPr="00237CB2">
        <w:rPr>
          <w:color w:val="A6A6A6" w:themeColor="background1" w:themeShade="A6"/>
          <w:sz w:val="20"/>
          <w:szCs w:val="20"/>
        </w:rPr>
        <w:t xml:space="preserve"> LIU</w:t>
      </w:r>
    </w:p>
    <w:p w14:paraId="2F27695F" w14:textId="323232CC" w:rsidR="00DB0FF1" w:rsidRPr="00237CB2" w:rsidRDefault="007E23DB" w:rsidP="0072112A">
      <w:pPr>
        <w:pStyle w:val="ListParagraph"/>
        <w:numPr>
          <w:ilvl w:val="1"/>
          <w:numId w:val="3"/>
        </w:numPr>
        <w:rPr>
          <w:color w:val="A6A6A6" w:themeColor="background1" w:themeShade="A6"/>
          <w:sz w:val="20"/>
          <w:szCs w:val="20"/>
        </w:rPr>
      </w:pPr>
      <w:hyperlink r:id="rId219" w:history="1">
        <w:r w:rsidR="00DB0FF1" w:rsidRPr="00237CB2">
          <w:rPr>
            <w:rStyle w:val="Hyperlink"/>
            <w:color w:val="A6A6A6" w:themeColor="background1" w:themeShade="A6"/>
            <w:sz w:val="20"/>
            <w:szCs w:val="20"/>
          </w:rPr>
          <w:t>130r0</w:t>
        </w:r>
      </w:hyperlink>
      <w:r w:rsidR="00DB0FF1" w:rsidRPr="00237CB2">
        <w:rPr>
          <w:color w:val="A6A6A6" w:themeColor="background1" w:themeShade="A6"/>
          <w:sz w:val="20"/>
          <w:szCs w:val="20"/>
        </w:rPr>
        <w:t xml:space="preserve"> PAPR Comparison for Two 320MHz Phase Rotation Sequences      Eunsung Park</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6F5B37EE" w14:textId="5B70D133" w:rsidR="009A1A01" w:rsidRPr="00755C65" w:rsidRDefault="003B34AF" w:rsidP="009A1A01">
      <w:pPr>
        <w:pStyle w:val="Heading3"/>
      </w:pPr>
      <w:r w:rsidRPr="00DF6299">
        <w:rPr>
          <w:highlight w:val="green"/>
        </w:rPr>
        <w:t>6</w:t>
      </w:r>
      <w:r w:rsidRPr="00DF6299">
        <w:rPr>
          <w:highlight w:val="green"/>
          <w:vertAlign w:val="superscript"/>
        </w:rPr>
        <w:t>th</w:t>
      </w:r>
      <w:r w:rsidRPr="00DF6299">
        <w:rPr>
          <w:highlight w:val="green"/>
        </w:rPr>
        <w:t xml:space="preserve"> </w:t>
      </w:r>
      <w:r w:rsidR="009A1A01" w:rsidRPr="00DF6299">
        <w:rPr>
          <w:highlight w:val="green"/>
        </w:rPr>
        <w:t xml:space="preserve"> Conf. Call: January </w:t>
      </w:r>
      <w:r w:rsidRPr="00DF6299">
        <w:rPr>
          <w:highlight w:val="green"/>
        </w:rPr>
        <w:t>21</w:t>
      </w:r>
      <w:r w:rsidR="009A1A01" w:rsidRPr="00DF6299">
        <w:rPr>
          <w:highlight w:val="green"/>
        </w:rPr>
        <w:t xml:space="preserve"> (</w:t>
      </w:r>
      <w:r w:rsidRPr="00DF6299">
        <w:rPr>
          <w:highlight w:val="green"/>
        </w:rPr>
        <w:t>10:00–12:00 ET</w:t>
      </w:r>
      <w:r w:rsidR="009A1A01" w:rsidRPr="00DF6299">
        <w:rPr>
          <w:highlight w:val="green"/>
        </w:rPr>
        <w: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220"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21" w:anchor="7" w:history="1">
        <w:r w:rsidRPr="0032579B">
          <w:rPr>
            <w:rStyle w:val="Hyperlink"/>
            <w:sz w:val="22"/>
            <w:szCs w:val="22"/>
          </w:rPr>
          <w:t>Clause 7</w:t>
        </w:r>
      </w:hyperlink>
      <w:r w:rsidRPr="0032579B">
        <w:rPr>
          <w:sz w:val="22"/>
          <w:szCs w:val="22"/>
        </w:rPr>
        <w:t xml:space="preserve"> of the IEEE SA Standards Board Bylaws and </w:t>
      </w:r>
      <w:hyperlink r:id="rId222"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223"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2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77777777"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22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2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27" w:history="1">
        <w:r w:rsidRPr="00086C6D">
          <w:rPr>
            <w:rStyle w:val="Hyperlink"/>
            <w:sz w:val="22"/>
            <w:szCs w:val="22"/>
          </w:rPr>
          <w:t>liwen.chu@nxp.com</w:t>
        </w:r>
      </w:hyperlink>
      <w:r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3395BA2E" w14:textId="2726DA15" w:rsidR="009A1A01" w:rsidRPr="00891C9C"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163963A7" w14:textId="0A78510F" w:rsidR="00891C9C" w:rsidRPr="00DF6299" w:rsidRDefault="007E23DB" w:rsidP="0072112A">
      <w:pPr>
        <w:pStyle w:val="ListParagraph"/>
        <w:numPr>
          <w:ilvl w:val="1"/>
          <w:numId w:val="3"/>
        </w:numPr>
        <w:rPr>
          <w:color w:val="00B050"/>
          <w:sz w:val="22"/>
          <w:szCs w:val="22"/>
        </w:rPr>
      </w:pPr>
      <w:hyperlink r:id="rId228" w:history="1">
        <w:r w:rsidR="00891C9C" w:rsidRPr="00DF6299">
          <w:rPr>
            <w:rStyle w:val="Hyperlink"/>
            <w:color w:val="00B050"/>
            <w:sz w:val="22"/>
            <w:szCs w:val="22"/>
          </w:rPr>
          <w:t>1140r7</w:t>
        </w:r>
      </w:hyperlink>
      <w:r w:rsidR="00891C9C" w:rsidRPr="00DF6299">
        <w:rPr>
          <w:color w:val="00B050"/>
          <w:sz w:val="22"/>
          <w:szCs w:val="22"/>
        </w:rPr>
        <w:t xml:space="preserve"> </w:t>
      </w:r>
      <w:proofErr w:type="spellStart"/>
      <w:r w:rsidR="00891C9C" w:rsidRPr="00DF6299">
        <w:rPr>
          <w:color w:val="00B050"/>
          <w:sz w:val="22"/>
          <w:szCs w:val="22"/>
        </w:rPr>
        <w:t>eCSA</w:t>
      </w:r>
      <w:proofErr w:type="spellEnd"/>
      <w:r w:rsidR="00891C9C" w:rsidRPr="00DF6299">
        <w:rPr>
          <w:color w:val="00B050"/>
          <w:sz w:val="22"/>
          <w:szCs w:val="22"/>
        </w:rPr>
        <w:t xml:space="preserve"> for </w:t>
      </w:r>
      <w:proofErr w:type="spellStart"/>
      <w:r w:rsidR="00891C9C" w:rsidRPr="00DF6299">
        <w:rPr>
          <w:color w:val="00B050"/>
          <w:sz w:val="22"/>
          <w:szCs w:val="22"/>
        </w:rPr>
        <w:t>multi link</w:t>
      </w:r>
      <w:proofErr w:type="spellEnd"/>
      <w:r w:rsidR="00891C9C" w:rsidRPr="00DF6299">
        <w:rPr>
          <w:color w:val="00B050"/>
          <w:sz w:val="22"/>
          <w:szCs w:val="22"/>
        </w:rPr>
        <w:t xml:space="preserve"> operation</w:t>
      </w:r>
      <w:r w:rsidR="00891C9C" w:rsidRPr="00DF6299">
        <w:rPr>
          <w:color w:val="00B050"/>
          <w:sz w:val="22"/>
          <w:szCs w:val="22"/>
        </w:rPr>
        <w:tab/>
        <w:t>Laurent Cariou</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[2 SPs]</w:t>
      </w:r>
    </w:p>
    <w:p w14:paraId="18891778" w14:textId="1CF4A4E4" w:rsidR="00891C9C" w:rsidRPr="00DF6299" w:rsidRDefault="007E23DB" w:rsidP="0072112A">
      <w:pPr>
        <w:pStyle w:val="ListParagraph"/>
        <w:numPr>
          <w:ilvl w:val="1"/>
          <w:numId w:val="3"/>
        </w:numPr>
        <w:rPr>
          <w:color w:val="00B050"/>
          <w:sz w:val="22"/>
          <w:szCs w:val="22"/>
        </w:rPr>
      </w:pPr>
      <w:hyperlink r:id="rId229" w:history="1">
        <w:r w:rsidR="00A168ED" w:rsidRPr="00DF6299">
          <w:rPr>
            <w:rStyle w:val="Hyperlink"/>
            <w:color w:val="00B050"/>
            <w:sz w:val="22"/>
            <w:szCs w:val="22"/>
          </w:rPr>
          <w:t>06</w:t>
        </w:r>
        <w:r w:rsidR="00891C9C" w:rsidRPr="00DF6299">
          <w:rPr>
            <w:rStyle w:val="Hyperlink"/>
            <w:color w:val="00B050"/>
            <w:sz w:val="22"/>
            <w:szCs w:val="22"/>
          </w:rPr>
          <w:t>89r4</w:t>
        </w:r>
      </w:hyperlink>
      <w:r w:rsidR="00891C9C" w:rsidRPr="00DF6299">
        <w:rPr>
          <w:color w:val="00B050"/>
          <w:sz w:val="22"/>
          <w:szCs w:val="22"/>
        </w:rPr>
        <w:t xml:space="preserve"> Single STA Trigger</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Young H</w:t>
      </w:r>
      <w:r w:rsidR="006933C5" w:rsidRPr="00DF6299">
        <w:rPr>
          <w:color w:val="00B050"/>
          <w:sz w:val="22"/>
          <w:szCs w:val="22"/>
        </w:rPr>
        <w:t>.</w:t>
      </w:r>
      <w:r w:rsidR="00891C9C" w:rsidRPr="00DF6299">
        <w:rPr>
          <w:color w:val="00B050"/>
          <w:sz w:val="22"/>
          <w:szCs w:val="22"/>
        </w:rPr>
        <w:t xml:space="preserve"> Kwon</w:t>
      </w:r>
      <w:r w:rsidR="00891C9C" w:rsidRPr="00DF6299">
        <w:rPr>
          <w:color w:val="00B050"/>
          <w:sz w:val="22"/>
          <w:szCs w:val="22"/>
        </w:rPr>
        <w:tab/>
        <w:t>[1 SP]</w:t>
      </w:r>
    </w:p>
    <w:p w14:paraId="12143940" w14:textId="3BF7C57C" w:rsidR="009A1A01" w:rsidRPr="007526A8"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9551B84" w14:textId="7FAFEEBF" w:rsidR="007526A8" w:rsidRPr="00DF6299" w:rsidRDefault="007E23DB" w:rsidP="0072112A">
      <w:pPr>
        <w:pStyle w:val="ListParagraph"/>
        <w:numPr>
          <w:ilvl w:val="1"/>
          <w:numId w:val="3"/>
        </w:numPr>
        <w:rPr>
          <w:color w:val="00B050"/>
          <w:sz w:val="20"/>
          <w:szCs w:val="20"/>
        </w:rPr>
      </w:pPr>
      <w:hyperlink r:id="rId230" w:history="1">
        <w:r w:rsidR="007526A8" w:rsidRPr="00DF6299">
          <w:rPr>
            <w:rStyle w:val="Hyperlink"/>
            <w:color w:val="00B050"/>
            <w:sz w:val="20"/>
            <w:szCs w:val="20"/>
          </w:rPr>
          <w:t>1727r</w:t>
        </w:r>
        <w:r w:rsidR="00832AB4" w:rsidRPr="00DF6299">
          <w:rPr>
            <w:rStyle w:val="Hyperlink"/>
            <w:color w:val="00B050"/>
            <w:sz w:val="20"/>
            <w:szCs w:val="20"/>
          </w:rPr>
          <w:t>2</w:t>
        </w:r>
      </w:hyperlink>
      <w:r w:rsidR="007526A8" w:rsidRPr="00DF6299">
        <w:rPr>
          <w:color w:val="00B050"/>
          <w:sz w:val="20"/>
          <w:szCs w:val="20"/>
        </w:rPr>
        <w:t xml:space="preserve"> pdt-mac-mlo-6-3-x </w:t>
      </w:r>
      <w:proofErr w:type="spellStart"/>
      <w:r w:rsidR="007526A8" w:rsidRPr="00DF6299">
        <w:rPr>
          <w:color w:val="00B050"/>
          <w:sz w:val="20"/>
          <w:szCs w:val="20"/>
        </w:rPr>
        <w:t>nsep</w:t>
      </w:r>
      <w:proofErr w:type="spellEnd"/>
      <w:r w:rsidR="007526A8" w:rsidRPr="00DF6299">
        <w:rPr>
          <w:color w:val="00B050"/>
          <w:sz w:val="20"/>
          <w:szCs w:val="20"/>
        </w:rPr>
        <w:t>-priority-access</w:t>
      </w:r>
      <w:r w:rsidR="007526A8" w:rsidRPr="00DF6299">
        <w:rPr>
          <w:color w:val="00B050"/>
          <w:sz w:val="20"/>
          <w:szCs w:val="20"/>
        </w:rPr>
        <w:tab/>
      </w:r>
      <w:r w:rsidR="007526A8" w:rsidRPr="00DF6299">
        <w:rPr>
          <w:color w:val="00B050"/>
          <w:sz w:val="20"/>
          <w:szCs w:val="20"/>
        </w:rPr>
        <w:tab/>
      </w:r>
      <w:r w:rsidR="00E47D70" w:rsidRPr="00DF6299">
        <w:rPr>
          <w:color w:val="00B050"/>
          <w:sz w:val="20"/>
          <w:szCs w:val="20"/>
        </w:rPr>
        <w:t xml:space="preserve">  </w:t>
      </w:r>
      <w:proofErr w:type="spellStart"/>
      <w:r w:rsidR="007526A8" w:rsidRPr="00DF6299">
        <w:rPr>
          <w:color w:val="00B050"/>
          <w:sz w:val="20"/>
          <w:szCs w:val="20"/>
        </w:rPr>
        <w:t>Zhiqiang</w:t>
      </w:r>
      <w:proofErr w:type="spellEnd"/>
      <w:r w:rsidR="007526A8" w:rsidRPr="00DF6299">
        <w:rPr>
          <w:color w:val="00B050"/>
          <w:sz w:val="20"/>
          <w:szCs w:val="20"/>
        </w:rPr>
        <w:t xml:space="preserve"> Han</w:t>
      </w:r>
      <w:r w:rsidR="00E47D70" w:rsidRPr="00DF6299">
        <w:rPr>
          <w:color w:val="00B050"/>
          <w:sz w:val="20"/>
          <w:szCs w:val="20"/>
        </w:rPr>
        <w:t xml:space="preserve"> [SP]</w:t>
      </w:r>
      <w:r w:rsidR="00641A5D" w:rsidRPr="00DF6299">
        <w:rPr>
          <w:color w:val="00B050"/>
          <w:sz w:val="20"/>
          <w:szCs w:val="20"/>
        </w:rPr>
        <w:tab/>
      </w:r>
      <w:r w:rsidR="00700D67" w:rsidRPr="00DF6299">
        <w:rPr>
          <w:color w:val="00B050"/>
          <w:sz w:val="20"/>
          <w:szCs w:val="20"/>
        </w:rPr>
        <w:t>10</w:t>
      </w:r>
      <w:r w:rsidR="006B4F6D" w:rsidRPr="00DF6299">
        <w:rPr>
          <w:color w:val="00B050"/>
          <w:sz w:val="20"/>
          <w:szCs w:val="20"/>
        </w:rPr>
        <w:t>’</w:t>
      </w:r>
    </w:p>
    <w:p w14:paraId="2B5FEC7B" w14:textId="60358158" w:rsidR="007526A8" w:rsidRPr="00702B53" w:rsidRDefault="007E23DB" w:rsidP="0072112A">
      <w:pPr>
        <w:pStyle w:val="ListParagraph"/>
        <w:numPr>
          <w:ilvl w:val="1"/>
          <w:numId w:val="3"/>
        </w:numPr>
        <w:rPr>
          <w:color w:val="00B050"/>
          <w:sz w:val="20"/>
          <w:szCs w:val="20"/>
        </w:rPr>
      </w:pPr>
      <w:hyperlink r:id="rId231" w:history="1">
        <w:r w:rsidR="007526A8" w:rsidRPr="00702B53">
          <w:rPr>
            <w:rStyle w:val="Hyperlink"/>
            <w:color w:val="00B050"/>
            <w:sz w:val="20"/>
            <w:szCs w:val="20"/>
          </w:rPr>
          <w:t>0034r</w:t>
        </w:r>
        <w:r w:rsidR="009B01C3" w:rsidRPr="00702B53">
          <w:rPr>
            <w:rStyle w:val="Hyperlink"/>
            <w:color w:val="00B050"/>
            <w:sz w:val="20"/>
            <w:szCs w:val="20"/>
          </w:rPr>
          <w:t>3</w:t>
        </w:r>
      </w:hyperlink>
      <w:r w:rsidR="007526A8" w:rsidRPr="00702B53">
        <w:rPr>
          <w:color w:val="00B050"/>
          <w:sz w:val="20"/>
          <w:szCs w:val="20"/>
        </w:rPr>
        <w:t xml:space="preserve"> </w:t>
      </w:r>
      <w:proofErr w:type="spellStart"/>
      <w:r w:rsidR="007526A8" w:rsidRPr="00702B53">
        <w:rPr>
          <w:color w:val="00B050"/>
          <w:sz w:val="20"/>
          <w:szCs w:val="20"/>
        </w:rPr>
        <w:t>pdt</w:t>
      </w:r>
      <w:proofErr w:type="spellEnd"/>
      <w:r w:rsidR="007526A8" w:rsidRPr="00702B53">
        <w:rPr>
          <w:color w:val="00B050"/>
          <w:sz w:val="20"/>
          <w:szCs w:val="20"/>
        </w:rPr>
        <w:t>-mac-quality-of-service-for-latency-sensitive-traffic</w:t>
      </w:r>
      <w:r w:rsidR="007526A8" w:rsidRPr="00702B53">
        <w:rPr>
          <w:color w:val="00B050"/>
          <w:sz w:val="20"/>
          <w:szCs w:val="20"/>
        </w:rPr>
        <w:tab/>
      </w:r>
      <w:r w:rsidR="00E47D70" w:rsidRPr="00702B53">
        <w:rPr>
          <w:color w:val="00B050"/>
          <w:sz w:val="20"/>
          <w:szCs w:val="20"/>
        </w:rPr>
        <w:t xml:space="preserve">  </w:t>
      </w:r>
      <w:r w:rsidR="007526A8" w:rsidRPr="00702B53">
        <w:rPr>
          <w:color w:val="00B050"/>
          <w:sz w:val="20"/>
          <w:szCs w:val="20"/>
        </w:rPr>
        <w:t>Chunyu Hu</w:t>
      </w:r>
      <w:r w:rsidR="00E47D70" w:rsidRPr="00702B53">
        <w:rPr>
          <w:color w:val="00B050"/>
          <w:sz w:val="20"/>
          <w:szCs w:val="20"/>
        </w:rPr>
        <w:t xml:space="preserve">     [SP]</w:t>
      </w:r>
      <w:r w:rsidR="00641A5D" w:rsidRPr="00702B53">
        <w:rPr>
          <w:color w:val="00B050"/>
          <w:sz w:val="20"/>
          <w:szCs w:val="20"/>
        </w:rPr>
        <w:tab/>
      </w:r>
      <w:r w:rsidR="00700D67" w:rsidRPr="00702B53">
        <w:rPr>
          <w:color w:val="00B050"/>
          <w:sz w:val="20"/>
          <w:szCs w:val="20"/>
        </w:rPr>
        <w:t>10</w:t>
      </w:r>
      <w:r w:rsidR="006B4F6D" w:rsidRPr="00702B53">
        <w:rPr>
          <w:color w:val="00B050"/>
          <w:sz w:val="20"/>
          <w:szCs w:val="20"/>
        </w:rPr>
        <w:t>’</w:t>
      </w:r>
    </w:p>
    <w:p w14:paraId="720A731C" w14:textId="0100C869" w:rsidR="005A111F" w:rsidRPr="00702B53" w:rsidRDefault="007E23DB" w:rsidP="0072112A">
      <w:pPr>
        <w:pStyle w:val="ListParagraph"/>
        <w:numPr>
          <w:ilvl w:val="1"/>
          <w:numId w:val="3"/>
        </w:numPr>
        <w:rPr>
          <w:color w:val="00B050"/>
          <w:sz w:val="20"/>
          <w:szCs w:val="20"/>
        </w:rPr>
      </w:pPr>
      <w:hyperlink r:id="rId232" w:history="1">
        <w:r w:rsidR="005A111F" w:rsidRPr="00702B53">
          <w:rPr>
            <w:rStyle w:val="Hyperlink"/>
            <w:color w:val="00B050"/>
            <w:sz w:val="20"/>
            <w:szCs w:val="20"/>
          </w:rPr>
          <w:t>0081r0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w:t>
      </w:r>
      <w:proofErr w:type="spellStart"/>
      <w:r w:rsidR="005A111F" w:rsidRPr="00702B53">
        <w:rPr>
          <w:color w:val="00B050"/>
          <w:sz w:val="20"/>
          <w:szCs w:val="20"/>
        </w:rPr>
        <w:t>mlo</w:t>
      </w:r>
      <w:proofErr w:type="spellEnd"/>
      <w:r w:rsidR="005A111F" w:rsidRPr="00702B53">
        <w:rPr>
          <w:color w:val="00B050"/>
          <w:sz w:val="20"/>
          <w:szCs w:val="20"/>
        </w:rPr>
        <w:t>-group addressed  frame</w:t>
      </w:r>
      <w:r w:rsidR="009E6D74" w:rsidRPr="00702B53">
        <w:rPr>
          <w:color w:val="00B050"/>
          <w:sz w:val="20"/>
          <w:szCs w:val="20"/>
        </w:rPr>
        <w:tab/>
      </w:r>
      <w:r w:rsidR="009E6D74" w:rsidRPr="00702B53">
        <w:rPr>
          <w:color w:val="00B050"/>
          <w:sz w:val="20"/>
          <w:szCs w:val="20"/>
        </w:rPr>
        <w:tab/>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t xml:space="preserve">    </w:t>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04DE2DFE" w14:textId="51A4971D" w:rsidR="005A111F" w:rsidRDefault="007E23DB" w:rsidP="006B4F6D">
      <w:pPr>
        <w:pStyle w:val="ListParagraph"/>
        <w:numPr>
          <w:ilvl w:val="1"/>
          <w:numId w:val="3"/>
        </w:numPr>
        <w:rPr>
          <w:color w:val="00B050"/>
          <w:sz w:val="20"/>
          <w:szCs w:val="20"/>
        </w:rPr>
      </w:pPr>
      <w:hyperlink r:id="rId233" w:history="1">
        <w:r w:rsidR="005A111F" w:rsidRPr="00702B53">
          <w:rPr>
            <w:rStyle w:val="Hyperlink"/>
            <w:color w:val="00B050"/>
            <w:sz w:val="20"/>
            <w:szCs w:val="20"/>
          </w:rPr>
          <w:t>0082r0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-mac-</w:t>
      </w:r>
      <w:proofErr w:type="spellStart"/>
      <w:r w:rsidR="005A111F" w:rsidRPr="00702B53">
        <w:rPr>
          <w:color w:val="00B050"/>
          <w:sz w:val="20"/>
          <w:szCs w:val="20"/>
        </w:rPr>
        <w:t>mlo</w:t>
      </w:r>
      <w:proofErr w:type="spellEnd"/>
      <w:r w:rsidR="005A111F" w:rsidRPr="00702B53">
        <w:rPr>
          <w:color w:val="00B050"/>
          <w:sz w:val="20"/>
          <w:szCs w:val="20"/>
        </w:rPr>
        <w:t>-power save listen interval</w:t>
      </w:r>
      <w:r w:rsidR="009E6D74" w:rsidRPr="00702B53">
        <w:rPr>
          <w:color w:val="00B050"/>
          <w:sz w:val="20"/>
          <w:szCs w:val="20"/>
        </w:rPr>
        <w:tab/>
      </w:r>
      <w:r w:rsidR="006B4F6D" w:rsidRPr="00702B53">
        <w:rPr>
          <w:color w:val="00B050"/>
          <w:sz w:val="20"/>
          <w:szCs w:val="20"/>
        </w:rPr>
        <w:t xml:space="preserve">   </w:t>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32461013" w14:textId="41E3F592" w:rsidR="00F134E4" w:rsidRPr="001B4290" w:rsidRDefault="00F134E4" w:rsidP="00F134E4">
      <w:pPr>
        <w:ind w:left="1080"/>
        <w:rPr>
          <w:color w:val="A6A6A6" w:themeColor="background1" w:themeShade="A6"/>
          <w:sz w:val="20"/>
        </w:rPr>
      </w:pPr>
      <w:r w:rsidRPr="001B4290">
        <w:rPr>
          <w:color w:val="A6A6A6" w:themeColor="background1" w:themeShade="A6"/>
          <w:sz w:val="20"/>
        </w:rPr>
        <w:t>--------------------------------------------------------------------------------------------------------------------------</w:t>
      </w:r>
    </w:p>
    <w:p w14:paraId="319A2859" w14:textId="7ABD1527" w:rsidR="005A111F" w:rsidRPr="001B4290" w:rsidRDefault="007E23DB" w:rsidP="0072112A">
      <w:pPr>
        <w:pStyle w:val="ListParagraph"/>
        <w:numPr>
          <w:ilvl w:val="1"/>
          <w:numId w:val="3"/>
        </w:numPr>
        <w:rPr>
          <w:color w:val="A6A6A6" w:themeColor="background1" w:themeShade="A6"/>
          <w:sz w:val="20"/>
          <w:szCs w:val="20"/>
        </w:rPr>
      </w:pPr>
      <w:hyperlink r:id="rId234" w:history="1">
        <w:r w:rsidR="005A111F" w:rsidRPr="001B4290">
          <w:rPr>
            <w:rStyle w:val="Hyperlink"/>
            <w:color w:val="A6A6A6" w:themeColor="background1" w:themeShade="A6"/>
            <w:sz w:val="20"/>
            <w:szCs w:val="20"/>
          </w:rPr>
          <w:t>1965r0</w:t>
        </w:r>
      </w:hyperlink>
      <w:r w:rsidR="005A111F" w:rsidRPr="001B4290">
        <w:rPr>
          <w:color w:val="A6A6A6" w:themeColor="background1" w:themeShade="A6"/>
          <w:sz w:val="20"/>
          <w:szCs w:val="20"/>
        </w:rPr>
        <w:t xml:space="preserve"> PDT-MAC-MLO-mandatory-optional</w:t>
      </w:r>
      <w:r w:rsidR="00AD603B" w:rsidRPr="001B4290">
        <w:rPr>
          <w:color w:val="A6A6A6" w:themeColor="background1" w:themeShade="A6"/>
          <w:sz w:val="20"/>
          <w:szCs w:val="20"/>
        </w:rPr>
        <w:tab/>
      </w:r>
      <w:r w:rsidR="00AD603B" w:rsidRPr="001B4290">
        <w:rPr>
          <w:color w:val="A6A6A6" w:themeColor="background1" w:themeShade="A6"/>
          <w:sz w:val="20"/>
          <w:szCs w:val="20"/>
        </w:rPr>
        <w:tab/>
      </w:r>
      <w:r w:rsidR="006B4F6D" w:rsidRPr="001B4290">
        <w:rPr>
          <w:color w:val="A6A6A6" w:themeColor="background1" w:themeShade="A6"/>
          <w:sz w:val="20"/>
          <w:szCs w:val="20"/>
        </w:rPr>
        <w:t xml:space="preserve">  Laurent Cariou </w:t>
      </w:r>
      <w:r w:rsidR="00641A5D" w:rsidRPr="001B4290">
        <w:rPr>
          <w:color w:val="A6A6A6" w:themeColor="background1" w:themeShade="A6"/>
          <w:sz w:val="20"/>
          <w:szCs w:val="20"/>
        </w:rPr>
        <w:tab/>
      </w:r>
      <w:r w:rsidR="00641A5D" w:rsidRPr="001B4290">
        <w:rPr>
          <w:color w:val="A6A6A6" w:themeColor="background1" w:themeShade="A6"/>
          <w:sz w:val="20"/>
          <w:szCs w:val="20"/>
        </w:rPr>
        <w:tab/>
      </w:r>
      <w:r w:rsidR="00AD603B" w:rsidRPr="001B4290">
        <w:rPr>
          <w:color w:val="A6A6A6" w:themeColor="background1" w:themeShade="A6"/>
          <w:sz w:val="20"/>
          <w:szCs w:val="20"/>
        </w:rPr>
        <w:t>20</w:t>
      </w:r>
      <w:r w:rsidR="006B4F6D" w:rsidRPr="001B4290">
        <w:rPr>
          <w:color w:val="A6A6A6" w:themeColor="background1" w:themeShade="A6"/>
          <w:sz w:val="20"/>
          <w:szCs w:val="20"/>
        </w:rPr>
        <w:t>’</w:t>
      </w:r>
    </w:p>
    <w:p w14:paraId="2CE50B1E" w14:textId="6E349A24" w:rsidR="009A1A01" w:rsidRPr="001B4290" w:rsidRDefault="009A1A01" w:rsidP="009A1A01">
      <w:pPr>
        <w:pStyle w:val="ListParagraph"/>
        <w:numPr>
          <w:ilvl w:val="0"/>
          <w:numId w:val="3"/>
        </w:numPr>
        <w:rPr>
          <w:color w:val="A6A6A6" w:themeColor="background1" w:themeShade="A6"/>
          <w:sz w:val="22"/>
          <w:szCs w:val="22"/>
        </w:rPr>
      </w:pPr>
      <w:r w:rsidRPr="001B4290">
        <w:rPr>
          <w:color w:val="A6A6A6" w:themeColor="background1" w:themeShade="A6"/>
          <w:sz w:val="22"/>
          <w:szCs w:val="22"/>
        </w:rPr>
        <w:t xml:space="preserve">Technical Submissions: </w:t>
      </w:r>
    </w:p>
    <w:p w14:paraId="1AB16C2B" w14:textId="0619B961" w:rsidR="008022B2" w:rsidRPr="001B4290" w:rsidRDefault="007E23DB" w:rsidP="0072112A">
      <w:pPr>
        <w:pStyle w:val="ListParagraph"/>
        <w:numPr>
          <w:ilvl w:val="1"/>
          <w:numId w:val="3"/>
        </w:numPr>
        <w:rPr>
          <w:color w:val="A6A6A6" w:themeColor="background1" w:themeShade="A6"/>
          <w:sz w:val="20"/>
          <w:szCs w:val="20"/>
        </w:rPr>
      </w:pPr>
      <w:hyperlink r:id="rId235" w:history="1">
        <w:r w:rsidR="008022B2" w:rsidRPr="001B4290">
          <w:rPr>
            <w:rStyle w:val="Hyperlink"/>
            <w:color w:val="A6A6A6" w:themeColor="background1" w:themeShade="A6"/>
            <w:sz w:val="20"/>
            <w:szCs w:val="20"/>
          </w:rPr>
          <w:t>1554r</w:t>
        </w:r>
        <w:r w:rsidR="004956A6" w:rsidRPr="001B4290">
          <w:rPr>
            <w:rStyle w:val="Hyperlink"/>
            <w:color w:val="A6A6A6" w:themeColor="background1" w:themeShade="A6"/>
            <w:sz w:val="20"/>
            <w:szCs w:val="20"/>
          </w:rPr>
          <w:t>3</w:t>
        </w:r>
      </w:hyperlink>
      <w:r w:rsidR="008022B2" w:rsidRPr="001B4290">
        <w:rPr>
          <w:color w:val="A6A6A6" w:themeColor="background1" w:themeShade="A6"/>
          <w:sz w:val="20"/>
          <w:szCs w:val="20"/>
        </w:rPr>
        <w:t xml:space="preserve"> ML reconfiguration</w:t>
      </w:r>
      <w:r w:rsidR="008022B2"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8022B2" w:rsidRPr="001B4290">
        <w:rPr>
          <w:color w:val="A6A6A6" w:themeColor="background1" w:themeShade="A6"/>
          <w:sz w:val="20"/>
          <w:szCs w:val="20"/>
        </w:rPr>
        <w:t>Payam Torab</w:t>
      </w:r>
      <w:r w:rsidR="008022B2" w:rsidRPr="001B4290">
        <w:rPr>
          <w:color w:val="A6A6A6" w:themeColor="background1" w:themeShade="A6"/>
          <w:sz w:val="20"/>
          <w:szCs w:val="20"/>
        </w:rPr>
        <w:tab/>
        <w:t>[Q&amp;A+SP] 10’</w:t>
      </w:r>
    </w:p>
    <w:p w14:paraId="6084D263" w14:textId="15B9F9D0" w:rsidR="00950BD7" w:rsidRPr="001B4290" w:rsidRDefault="007E23DB" w:rsidP="00950BD7">
      <w:pPr>
        <w:pStyle w:val="ListParagraph"/>
        <w:numPr>
          <w:ilvl w:val="1"/>
          <w:numId w:val="3"/>
        </w:numPr>
        <w:rPr>
          <w:color w:val="A6A6A6" w:themeColor="background1" w:themeShade="A6"/>
          <w:sz w:val="20"/>
          <w:szCs w:val="20"/>
        </w:rPr>
      </w:pPr>
      <w:hyperlink r:id="rId236" w:history="1">
        <w:r w:rsidR="00950BD7" w:rsidRPr="001B4290">
          <w:rPr>
            <w:rStyle w:val="Hyperlink"/>
            <w:color w:val="A6A6A6" w:themeColor="background1" w:themeShade="A6"/>
            <w:sz w:val="20"/>
            <w:szCs w:val="20"/>
          </w:rPr>
          <w:t>1576r0</w:t>
        </w:r>
      </w:hyperlink>
      <w:r w:rsidR="00950BD7" w:rsidRPr="001B4290">
        <w:rPr>
          <w:color w:val="A6A6A6" w:themeColor="background1" w:themeShade="A6"/>
          <w:sz w:val="20"/>
          <w:szCs w:val="20"/>
        </w:rPr>
        <w:t xml:space="preserve"> Multilink Management for Non-STR Soft AP</w:t>
      </w:r>
      <w:r w:rsidR="00950BD7" w:rsidRPr="001B4290">
        <w:rPr>
          <w:color w:val="A6A6A6" w:themeColor="background1" w:themeShade="A6"/>
          <w:sz w:val="20"/>
          <w:szCs w:val="20"/>
        </w:rPr>
        <w:tab/>
      </w:r>
      <w:r w:rsidR="00B415A5" w:rsidRPr="001B4290">
        <w:rPr>
          <w:color w:val="A6A6A6" w:themeColor="background1" w:themeShade="A6"/>
          <w:sz w:val="20"/>
          <w:szCs w:val="20"/>
        </w:rPr>
        <w:tab/>
      </w:r>
      <w:r w:rsidR="00950BD7" w:rsidRPr="001B4290">
        <w:rPr>
          <w:color w:val="A6A6A6" w:themeColor="background1" w:themeShade="A6"/>
          <w:sz w:val="20"/>
          <w:szCs w:val="20"/>
        </w:rPr>
        <w:t>Ronny Y. Kim</w:t>
      </w:r>
    </w:p>
    <w:p w14:paraId="6287FE00" w14:textId="23E970D1" w:rsidR="00950BD7" w:rsidRPr="001B4290" w:rsidRDefault="007E23DB" w:rsidP="00950BD7">
      <w:pPr>
        <w:pStyle w:val="ListParagraph"/>
        <w:numPr>
          <w:ilvl w:val="1"/>
          <w:numId w:val="3"/>
        </w:numPr>
        <w:rPr>
          <w:color w:val="A6A6A6" w:themeColor="background1" w:themeShade="A6"/>
          <w:sz w:val="20"/>
          <w:szCs w:val="20"/>
        </w:rPr>
      </w:pPr>
      <w:hyperlink r:id="rId237" w:history="1">
        <w:r w:rsidR="00950BD7" w:rsidRPr="001B4290">
          <w:rPr>
            <w:rStyle w:val="Hyperlink"/>
            <w:color w:val="A6A6A6" w:themeColor="background1" w:themeShade="A6"/>
            <w:sz w:val="20"/>
            <w:szCs w:val="20"/>
          </w:rPr>
          <w:t>1551r2</w:t>
        </w:r>
      </w:hyperlink>
      <w:r w:rsidR="00950BD7" w:rsidRPr="001B4290">
        <w:rPr>
          <w:color w:val="A6A6A6" w:themeColor="background1" w:themeShade="A6"/>
          <w:sz w:val="20"/>
          <w:szCs w:val="20"/>
        </w:rPr>
        <w:t xml:space="preserve"> TID-to-Link-Mapping-Negotiation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4956A6" w:rsidRPr="001B4290">
        <w:rPr>
          <w:color w:val="A6A6A6" w:themeColor="background1" w:themeShade="A6"/>
          <w:sz w:val="20"/>
          <w:szCs w:val="20"/>
        </w:rPr>
        <w:tab/>
      </w:r>
      <w:r w:rsidR="00950BD7" w:rsidRPr="001B4290">
        <w:rPr>
          <w:color w:val="A6A6A6" w:themeColor="background1" w:themeShade="A6"/>
          <w:sz w:val="20"/>
          <w:szCs w:val="20"/>
        </w:rPr>
        <w:t>Guogang Huang</w:t>
      </w:r>
    </w:p>
    <w:p w14:paraId="16281E45" w14:textId="47886036" w:rsidR="00950BD7" w:rsidRPr="001B4290" w:rsidRDefault="007E23DB" w:rsidP="00950BD7">
      <w:pPr>
        <w:pStyle w:val="ListParagraph"/>
        <w:numPr>
          <w:ilvl w:val="1"/>
          <w:numId w:val="3"/>
        </w:numPr>
        <w:rPr>
          <w:color w:val="A6A6A6" w:themeColor="background1" w:themeShade="A6"/>
          <w:sz w:val="20"/>
          <w:szCs w:val="20"/>
        </w:rPr>
      </w:pPr>
      <w:hyperlink r:id="rId238" w:history="1">
        <w:r w:rsidR="00950BD7" w:rsidRPr="001B4290">
          <w:rPr>
            <w:rStyle w:val="Hyperlink"/>
            <w:color w:val="A6A6A6" w:themeColor="background1" w:themeShade="A6"/>
            <w:sz w:val="20"/>
            <w:szCs w:val="20"/>
          </w:rPr>
          <w:t>1534r4</w:t>
        </w:r>
      </w:hyperlink>
      <w:r w:rsidR="00950BD7" w:rsidRPr="001B4290">
        <w:rPr>
          <w:color w:val="A6A6A6" w:themeColor="background1" w:themeShade="A6"/>
          <w:sz w:val="20"/>
          <w:szCs w:val="20"/>
        </w:rPr>
        <w:t xml:space="preserve"> Discussion-on-multi-link-setup</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Guogang Huang</w:t>
      </w:r>
    </w:p>
    <w:p w14:paraId="730A4D63" w14:textId="095F7E76" w:rsidR="00950BD7" w:rsidRPr="001B4290" w:rsidRDefault="007E23DB" w:rsidP="00950BD7">
      <w:pPr>
        <w:pStyle w:val="ListParagraph"/>
        <w:numPr>
          <w:ilvl w:val="1"/>
          <w:numId w:val="3"/>
        </w:numPr>
        <w:rPr>
          <w:color w:val="A6A6A6" w:themeColor="background1" w:themeShade="A6"/>
          <w:sz w:val="20"/>
          <w:szCs w:val="20"/>
        </w:rPr>
      </w:pPr>
      <w:hyperlink r:id="rId239" w:history="1">
        <w:r w:rsidR="00950BD7" w:rsidRPr="001B4290">
          <w:rPr>
            <w:rStyle w:val="Hyperlink"/>
            <w:color w:val="A6A6A6" w:themeColor="background1" w:themeShade="A6"/>
            <w:sz w:val="20"/>
            <w:szCs w:val="20"/>
          </w:rPr>
          <w:t>1124r1</w:t>
        </w:r>
      </w:hyperlink>
      <w:r w:rsidR="00950BD7" w:rsidRPr="001B4290">
        <w:rPr>
          <w:color w:val="A6A6A6" w:themeColor="background1" w:themeShade="A6"/>
          <w:sz w:val="20"/>
          <w:szCs w:val="20"/>
        </w:rPr>
        <w:t xml:space="preserve"> ML element design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Ming Gan</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37BAA063" w:rsidR="009A1A01" w:rsidRDefault="009A1A01" w:rsidP="00A5520B"/>
    <w:p w14:paraId="7B713145" w14:textId="31EFC42C"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ET)–PHY</w:t>
      </w:r>
    </w:p>
    <w:p w14:paraId="407C1E33" w14:textId="77777777" w:rsidR="00623128" w:rsidRPr="003046F3" w:rsidRDefault="00623128" w:rsidP="00623128">
      <w:pPr>
        <w:pStyle w:val="ListParagraph"/>
        <w:numPr>
          <w:ilvl w:val="0"/>
          <w:numId w:val="3"/>
        </w:numPr>
        <w:rPr>
          <w:lang w:val="en-US"/>
        </w:rPr>
      </w:pPr>
      <w:r w:rsidRPr="003046F3">
        <w:t>Call the meeting to order</w:t>
      </w:r>
    </w:p>
    <w:p w14:paraId="749F675C" w14:textId="77777777" w:rsidR="00623128" w:rsidRDefault="00623128" w:rsidP="00623128">
      <w:pPr>
        <w:pStyle w:val="ListParagraph"/>
        <w:numPr>
          <w:ilvl w:val="0"/>
          <w:numId w:val="3"/>
        </w:numPr>
      </w:pPr>
      <w:r w:rsidRPr="003046F3">
        <w:t>IEEE 802 and 802.11 IPR policy and procedure</w:t>
      </w:r>
    </w:p>
    <w:p w14:paraId="224D36A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07364C75"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240" w:history="1">
        <w:r w:rsidRPr="00392CC0">
          <w:rPr>
            <w:rStyle w:val="Hyperlink"/>
            <w:sz w:val="22"/>
            <w:szCs w:val="22"/>
          </w:rPr>
          <w:t>patcom@ieee.org</w:t>
        </w:r>
      </w:hyperlink>
      <w:r w:rsidRPr="003046F3">
        <w:rPr>
          <w:sz w:val="22"/>
          <w:szCs w:val="22"/>
        </w:rPr>
        <w:t>); or</w:t>
      </w:r>
    </w:p>
    <w:p w14:paraId="491FE94A"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458BFB"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17FCB1"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492E3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C7EDFBA"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41" w:anchor="7" w:history="1">
        <w:r w:rsidRPr="0032579B">
          <w:rPr>
            <w:rStyle w:val="Hyperlink"/>
            <w:sz w:val="22"/>
            <w:szCs w:val="22"/>
          </w:rPr>
          <w:t>Clause 7</w:t>
        </w:r>
      </w:hyperlink>
      <w:r w:rsidRPr="0032579B">
        <w:rPr>
          <w:sz w:val="22"/>
          <w:szCs w:val="22"/>
        </w:rPr>
        <w:t xml:space="preserve"> of the IEEE SA Standards Board Bylaws and </w:t>
      </w:r>
      <w:hyperlink r:id="rId242" w:history="1">
        <w:r w:rsidRPr="0032579B">
          <w:rPr>
            <w:rStyle w:val="Hyperlink"/>
            <w:sz w:val="22"/>
            <w:szCs w:val="22"/>
          </w:rPr>
          <w:t>Clause 6.1</w:t>
        </w:r>
      </w:hyperlink>
      <w:r w:rsidRPr="0032579B">
        <w:rPr>
          <w:sz w:val="22"/>
          <w:szCs w:val="22"/>
        </w:rPr>
        <w:t xml:space="preserve"> of the IEEE SA Standards Board Operations Manual;</w:t>
      </w:r>
    </w:p>
    <w:p w14:paraId="6A59C40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C30CA1"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33BF5DB" w14:textId="77777777" w:rsidR="00623128" w:rsidRDefault="00623128" w:rsidP="00623128">
      <w:pPr>
        <w:pStyle w:val="ListParagraph"/>
        <w:numPr>
          <w:ilvl w:val="0"/>
          <w:numId w:val="3"/>
        </w:numPr>
      </w:pPr>
      <w:r w:rsidRPr="003046F3">
        <w:t>Attendance reminder.</w:t>
      </w:r>
    </w:p>
    <w:p w14:paraId="4E539BC3" w14:textId="77777777" w:rsidR="00623128" w:rsidRPr="003046F3" w:rsidRDefault="00623128" w:rsidP="00623128">
      <w:pPr>
        <w:pStyle w:val="ListParagraph"/>
        <w:numPr>
          <w:ilvl w:val="1"/>
          <w:numId w:val="3"/>
        </w:numPr>
      </w:pPr>
      <w:r>
        <w:rPr>
          <w:sz w:val="22"/>
          <w:szCs w:val="22"/>
        </w:rPr>
        <w:t xml:space="preserve">Participation slide: </w:t>
      </w:r>
      <w:hyperlink r:id="rId243" w:tgtFrame="_blank" w:history="1">
        <w:r w:rsidRPr="00EE0424">
          <w:rPr>
            <w:rStyle w:val="Hyperlink"/>
            <w:sz w:val="22"/>
            <w:szCs w:val="22"/>
            <w:lang w:val="en-US"/>
          </w:rPr>
          <w:t>https://mentor.ieee.org/802-ec/dcn/16/ec-16-0180-05-00EC-ieee-802-participation-slide.pptx</w:t>
        </w:r>
      </w:hyperlink>
    </w:p>
    <w:p w14:paraId="788B736F"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18D8633C" w14:textId="77777777" w:rsidR="00623128" w:rsidRDefault="00623128" w:rsidP="00623128">
      <w:pPr>
        <w:pStyle w:val="ListParagraph"/>
        <w:numPr>
          <w:ilvl w:val="2"/>
          <w:numId w:val="3"/>
        </w:numPr>
        <w:rPr>
          <w:sz w:val="22"/>
        </w:rPr>
      </w:pPr>
      <w:r>
        <w:rPr>
          <w:sz w:val="22"/>
        </w:rPr>
        <w:t xml:space="preserve">1) login to </w:t>
      </w:r>
      <w:hyperlink r:id="rId2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63BCA7" w14:textId="77777777" w:rsidR="00623128" w:rsidRDefault="00623128" w:rsidP="00623128">
      <w:pPr>
        <w:pStyle w:val="ListParagraph"/>
        <w:numPr>
          <w:ilvl w:val="1"/>
          <w:numId w:val="3"/>
        </w:numPr>
        <w:rPr>
          <w:sz w:val="22"/>
        </w:rPr>
      </w:pPr>
      <w:r>
        <w:rPr>
          <w:sz w:val="22"/>
        </w:rPr>
        <w:t xml:space="preserve">If you are unable to record the attendance via </w:t>
      </w:r>
      <w:hyperlink r:id="rId24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4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47" w:history="1">
        <w:r w:rsidRPr="00132C67">
          <w:rPr>
            <w:rStyle w:val="Hyperlink"/>
            <w:sz w:val="22"/>
          </w:rPr>
          <w:t>sschelstraete@quantenna.com</w:t>
        </w:r>
      </w:hyperlink>
      <w:r>
        <w:rPr>
          <w:sz w:val="22"/>
        </w:rPr>
        <w:t>)</w:t>
      </w:r>
    </w:p>
    <w:p w14:paraId="4D4933ED"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0C59DC19" w14:textId="77777777" w:rsidR="00623128" w:rsidRPr="00D86E02"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E5D6C1E" w14:textId="77777777" w:rsidR="00623128" w:rsidRDefault="00623128" w:rsidP="00623128">
      <w:pPr>
        <w:pStyle w:val="ListParagraph"/>
        <w:numPr>
          <w:ilvl w:val="0"/>
          <w:numId w:val="3"/>
        </w:numPr>
      </w:pPr>
      <w:r w:rsidRPr="003046F3">
        <w:t>Announcements</w:t>
      </w:r>
      <w:r>
        <w:t>:</w:t>
      </w:r>
    </w:p>
    <w:p w14:paraId="144EE78B" w14:textId="77777777" w:rsidR="00A458B5" w:rsidRPr="00EE304F" w:rsidRDefault="00A458B5" w:rsidP="00A458B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32157466" w14:textId="77777777" w:rsidR="00A458B5" w:rsidRPr="00E1178E" w:rsidRDefault="00A458B5" w:rsidP="00A458B5">
      <w:pPr>
        <w:pStyle w:val="ListParagraph"/>
        <w:numPr>
          <w:ilvl w:val="1"/>
          <w:numId w:val="3"/>
        </w:numPr>
        <w:rPr>
          <w:i/>
          <w:iCs/>
          <w:sz w:val="20"/>
          <w:szCs w:val="20"/>
        </w:rPr>
      </w:pPr>
      <w:r w:rsidRPr="00E1178E">
        <w:rPr>
          <w:i/>
          <w:iCs/>
          <w:sz w:val="20"/>
          <w:szCs w:val="20"/>
        </w:rPr>
        <w:t>Pending Requests</w:t>
      </w:r>
    </w:p>
    <w:p w14:paraId="7C1F29AB" w14:textId="77777777" w:rsidR="00A458B5" w:rsidRPr="00E1178E" w:rsidRDefault="00A458B5" w:rsidP="00A458B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567C472" w14:textId="77777777" w:rsidR="009D15FB" w:rsidRPr="003276C2" w:rsidRDefault="007E23DB" w:rsidP="009D15FB">
      <w:pPr>
        <w:pStyle w:val="ListParagraph"/>
        <w:numPr>
          <w:ilvl w:val="1"/>
          <w:numId w:val="3"/>
        </w:numPr>
        <w:rPr>
          <w:color w:val="00B050"/>
          <w:sz w:val="20"/>
          <w:szCs w:val="20"/>
        </w:rPr>
      </w:pPr>
      <w:hyperlink r:id="rId248" w:history="1">
        <w:r w:rsidR="00BC4EA5" w:rsidRPr="003276C2">
          <w:rPr>
            <w:rStyle w:val="Hyperlink"/>
            <w:color w:val="00B050"/>
            <w:sz w:val="20"/>
            <w:szCs w:val="20"/>
          </w:rPr>
          <w:t>1958r2</w:t>
        </w:r>
      </w:hyperlink>
      <w:r w:rsidR="00BC4EA5" w:rsidRPr="003276C2">
        <w:rPr>
          <w:color w:val="00B050"/>
          <w:sz w:val="20"/>
          <w:szCs w:val="20"/>
        </w:rPr>
        <w:t xml:space="preserve"> PDT-PHY-Phase-Noise-Per-160MHz</w:t>
      </w:r>
      <w:r w:rsidR="00BC4EA5" w:rsidRPr="003276C2">
        <w:rPr>
          <w:color w:val="00B050"/>
          <w:sz w:val="20"/>
          <w:szCs w:val="20"/>
        </w:rPr>
        <w:tab/>
      </w:r>
      <w:r w:rsidR="00BC4EA5" w:rsidRPr="003276C2">
        <w:rPr>
          <w:color w:val="00B050"/>
          <w:sz w:val="20"/>
          <w:szCs w:val="20"/>
        </w:rPr>
        <w:tab/>
      </w:r>
      <w:r w:rsidR="00BC4EA5" w:rsidRPr="003276C2">
        <w:rPr>
          <w:color w:val="00B050"/>
          <w:sz w:val="20"/>
          <w:szCs w:val="20"/>
        </w:rPr>
        <w:tab/>
        <w:t xml:space="preserve">     Brian Hart</w:t>
      </w:r>
    </w:p>
    <w:p w14:paraId="528E834D" w14:textId="0D497059" w:rsidR="00A458B5" w:rsidRPr="003276C2" w:rsidRDefault="007E23DB" w:rsidP="009D15FB">
      <w:pPr>
        <w:pStyle w:val="ListParagraph"/>
        <w:numPr>
          <w:ilvl w:val="1"/>
          <w:numId w:val="3"/>
        </w:numPr>
        <w:rPr>
          <w:color w:val="00B050"/>
          <w:sz w:val="20"/>
          <w:szCs w:val="20"/>
        </w:rPr>
      </w:pPr>
      <w:hyperlink r:id="rId249" w:history="1">
        <w:r w:rsidR="00A458B5" w:rsidRPr="003276C2">
          <w:rPr>
            <w:rStyle w:val="Hyperlink"/>
            <w:color w:val="00B050"/>
            <w:sz w:val="20"/>
            <w:szCs w:val="20"/>
          </w:rPr>
          <w:t>104r0</w:t>
        </w:r>
      </w:hyperlink>
      <w:r w:rsidR="00A458B5" w:rsidRPr="003276C2">
        <w:rPr>
          <w:color w:val="00B050"/>
          <w:sz w:val="20"/>
        </w:rPr>
        <w:t xml:space="preserve"> PDT Subcarriers and Resource Allocation for Multiple RUs Update  Jianhan Liu</w:t>
      </w:r>
    </w:p>
    <w:p w14:paraId="404FF651" w14:textId="332CF7CB" w:rsidR="00A458B5" w:rsidRPr="003276C2" w:rsidRDefault="007E23DB" w:rsidP="00A458B5">
      <w:pPr>
        <w:pStyle w:val="ListParagraph"/>
        <w:numPr>
          <w:ilvl w:val="1"/>
          <w:numId w:val="3"/>
        </w:numPr>
        <w:rPr>
          <w:color w:val="00B050"/>
          <w:sz w:val="20"/>
          <w:szCs w:val="20"/>
        </w:rPr>
      </w:pPr>
      <w:hyperlink r:id="rId250" w:history="1">
        <w:r w:rsidR="00A458B5" w:rsidRPr="003276C2">
          <w:rPr>
            <w:rStyle w:val="Hyperlink"/>
            <w:color w:val="00B050"/>
            <w:sz w:val="20"/>
            <w:szCs w:val="20"/>
          </w:rPr>
          <w:t>114r1</w:t>
        </w:r>
      </w:hyperlink>
      <w:r w:rsidR="00A458B5" w:rsidRPr="003276C2">
        <w:rPr>
          <w:color w:val="00B050"/>
          <w:sz w:val="20"/>
          <w:szCs w:val="20"/>
        </w:rPr>
        <w:t xml:space="preserve"> PDT updates on LTF</w:t>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t xml:space="preserve">   </w:t>
      </w:r>
      <w:r w:rsidR="00A458B5" w:rsidRPr="003276C2">
        <w:rPr>
          <w:color w:val="00B050"/>
          <w:sz w:val="20"/>
          <w:szCs w:val="20"/>
        </w:rPr>
        <w:tab/>
        <w:t xml:space="preserve">      </w:t>
      </w:r>
      <w:proofErr w:type="spellStart"/>
      <w:r w:rsidR="00A458B5" w:rsidRPr="003276C2">
        <w:rPr>
          <w:color w:val="00B050"/>
          <w:sz w:val="20"/>
          <w:szCs w:val="20"/>
        </w:rPr>
        <w:t>Chenchen</w:t>
      </w:r>
      <w:proofErr w:type="spellEnd"/>
      <w:r w:rsidR="00A458B5" w:rsidRPr="003276C2">
        <w:rPr>
          <w:color w:val="00B050"/>
          <w:sz w:val="20"/>
          <w:szCs w:val="20"/>
        </w:rPr>
        <w:t xml:space="preserve"> Liu</w:t>
      </w:r>
    </w:p>
    <w:p w14:paraId="648D175C" w14:textId="45BA2554" w:rsidR="00BC4EA5" w:rsidRPr="003276C2" w:rsidRDefault="007E23DB" w:rsidP="0072112A">
      <w:pPr>
        <w:pStyle w:val="ListParagraph"/>
        <w:numPr>
          <w:ilvl w:val="1"/>
          <w:numId w:val="3"/>
        </w:numPr>
        <w:rPr>
          <w:color w:val="00B050"/>
          <w:sz w:val="20"/>
          <w:szCs w:val="20"/>
        </w:rPr>
      </w:pPr>
      <w:hyperlink r:id="rId251" w:history="1">
        <w:r w:rsidR="00BC4EA5" w:rsidRPr="003276C2">
          <w:rPr>
            <w:rStyle w:val="Hyperlink"/>
            <w:color w:val="00B050"/>
            <w:sz w:val="20"/>
            <w:szCs w:val="20"/>
          </w:rPr>
          <w:t>139r0</w:t>
        </w:r>
      </w:hyperlink>
      <w:r w:rsidR="00BC4EA5" w:rsidRPr="003276C2">
        <w:rPr>
          <w:color w:val="00B050"/>
          <w:sz w:val="20"/>
          <w:szCs w:val="20"/>
        </w:rPr>
        <w:t xml:space="preserve"> EHT DUP mode</w:t>
      </w:r>
      <w:r w:rsidR="00BC4EA5"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t xml:space="preserve">      </w:t>
      </w:r>
      <w:r w:rsidR="00BC4EA5" w:rsidRPr="003276C2">
        <w:rPr>
          <w:color w:val="00B050"/>
          <w:sz w:val="20"/>
          <w:szCs w:val="20"/>
        </w:rPr>
        <w:t xml:space="preserve">Srinath </w:t>
      </w:r>
      <w:proofErr w:type="spellStart"/>
      <w:r w:rsidR="00BC4EA5" w:rsidRPr="003276C2">
        <w:rPr>
          <w:color w:val="00B050"/>
          <w:sz w:val="20"/>
          <w:szCs w:val="20"/>
        </w:rPr>
        <w:t>Puducheri</w:t>
      </w:r>
      <w:proofErr w:type="spellEnd"/>
    </w:p>
    <w:p w14:paraId="487292F5" w14:textId="32D9FE31" w:rsidR="000A7DA2" w:rsidRPr="003276C2" w:rsidRDefault="007E23DB" w:rsidP="0072112A">
      <w:pPr>
        <w:pStyle w:val="ListParagraph"/>
        <w:numPr>
          <w:ilvl w:val="1"/>
          <w:numId w:val="3"/>
        </w:numPr>
        <w:rPr>
          <w:color w:val="00B050"/>
          <w:sz w:val="20"/>
          <w:szCs w:val="20"/>
        </w:rPr>
      </w:pPr>
      <w:hyperlink r:id="rId252" w:history="1">
        <w:r w:rsidR="000A7DA2" w:rsidRPr="003276C2">
          <w:rPr>
            <w:rStyle w:val="Hyperlink"/>
            <w:color w:val="00B050"/>
            <w:sz w:val="20"/>
            <w:szCs w:val="20"/>
          </w:rPr>
          <w:t>140r0</w:t>
        </w:r>
      </w:hyperlink>
      <w:r w:rsidR="000A7DA2" w:rsidRPr="003276C2">
        <w:rPr>
          <w:color w:val="00B050"/>
          <w:sz w:val="20"/>
          <w:szCs w:val="20"/>
        </w:rPr>
        <w:t xml:space="preserve"> PDT-EHT-preamble-EHT-SIG-for-D04</w:t>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t xml:space="preserve">      Ross Jian Yu</w:t>
      </w:r>
      <w:r w:rsidR="000A7DA2" w:rsidRPr="003276C2">
        <w:rPr>
          <w:color w:val="00B050"/>
          <w:sz w:val="20"/>
          <w:szCs w:val="20"/>
        </w:rPr>
        <w:tab/>
      </w:r>
    </w:p>
    <w:p w14:paraId="1136D3DF" w14:textId="39B26C7A" w:rsidR="000A7DA2" w:rsidRPr="000A7DA2" w:rsidRDefault="007E23DB" w:rsidP="0072112A">
      <w:pPr>
        <w:pStyle w:val="ListParagraph"/>
        <w:numPr>
          <w:ilvl w:val="1"/>
          <w:numId w:val="3"/>
        </w:numPr>
        <w:rPr>
          <w:sz w:val="20"/>
          <w:szCs w:val="20"/>
        </w:rPr>
      </w:pPr>
      <w:hyperlink r:id="rId253" w:history="1">
        <w:r w:rsidR="000A7DA2" w:rsidRPr="003276C2">
          <w:rPr>
            <w:rStyle w:val="Hyperlink"/>
            <w:color w:val="00B050"/>
            <w:sz w:val="20"/>
            <w:szCs w:val="20"/>
          </w:rPr>
          <w:t>143r0</w:t>
        </w:r>
      </w:hyperlink>
      <w:r w:rsidR="000A7DA2" w:rsidRPr="003276C2">
        <w:rPr>
          <w:color w:val="00B050"/>
          <w:sz w:val="20"/>
          <w:szCs w:val="20"/>
        </w:rPr>
        <w:t xml:space="preserve"> PDT-EHT-SIG-MCS-Table</w:t>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t xml:space="preserve">      Ross Jian Yu</w:t>
      </w:r>
      <w:r w:rsidR="000A7DA2" w:rsidRPr="003276C2">
        <w:rPr>
          <w:color w:val="00B050"/>
          <w:sz w:val="20"/>
          <w:szCs w:val="20"/>
        </w:rPr>
        <w:tab/>
      </w:r>
    </w:p>
    <w:p w14:paraId="56A956FE" w14:textId="77777777" w:rsidR="00A458B5" w:rsidRDefault="00A458B5" w:rsidP="00A458B5">
      <w:pPr>
        <w:pStyle w:val="ListParagraph"/>
        <w:numPr>
          <w:ilvl w:val="0"/>
          <w:numId w:val="3"/>
        </w:numPr>
        <w:rPr>
          <w:sz w:val="22"/>
          <w:szCs w:val="22"/>
        </w:rPr>
      </w:pPr>
      <w:r w:rsidRPr="00146CA0">
        <w:rPr>
          <w:sz w:val="22"/>
          <w:szCs w:val="22"/>
        </w:rPr>
        <w:t>Technical Submissions:</w:t>
      </w:r>
    </w:p>
    <w:p w14:paraId="473CD57F" w14:textId="77777777" w:rsidR="00A458B5" w:rsidRPr="003276C2" w:rsidRDefault="007E23DB" w:rsidP="00A458B5">
      <w:pPr>
        <w:pStyle w:val="ListParagraph"/>
        <w:numPr>
          <w:ilvl w:val="1"/>
          <w:numId w:val="3"/>
        </w:numPr>
        <w:rPr>
          <w:color w:val="00B050"/>
          <w:sz w:val="20"/>
          <w:szCs w:val="20"/>
        </w:rPr>
      </w:pPr>
      <w:hyperlink r:id="rId254" w:history="1">
        <w:r w:rsidR="00A458B5" w:rsidRPr="003276C2">
          <w:rPr>
            <w:rStyle w:val="Hyperlink"/>
            <w:color w:val="00B050"/>
            <w:sz w:val="20"/>
            <w:szCs w:val="20"/>
          </w:rPr>
          <w:t>0102r0</w:t>
        </w:r>
      </w:hyperlink>
      <w:r w:rsidR="00A458B5" w:rsidRPr="003276C2">
        <w:rPr>
          <w:color w:val="00B050"/>
          <w:sz w:val="20"/>
          <w:szCs w:val="20"/>
        </w:rPr>
        <w:t xml:space="preserve"> Considerations on Capabilities and Operation Mode: MU-MIMO  Wook Bong Lee</w:t>
      </w:r>
    </w:p>
    <w:p w14:paraId="03D74860" w14:textId="77777777" w:rsidR="00A458B5" w:rsidRPr="003276C2" w:rsidRDefault="007E23DB" w:rsidP="00A458B5">
      <w:pPr>
        <w:pStyle w:val="ListParagraph"/>
        <w:numPr>
          <w:ilvl w:val="1"/>
          <w:numId w:val="3"/>
        </w:numPr>
        <w:rPr>
          <w:color w:val="00B050"/>
          <w:sz w:val="20"/>
          <w:szCs w:val="20"/>
        </w:rPr>
      </w:pPr>
      <w:hyperlink r:id="rId255" w:history="1">
        <w:r w:rsidR="00A458B5" w:rsidRPr="003276C2">
          <w:rPr>
            <w:rStyle w:val="Hyperlink"/>
            <w:color w:val="00B050"/>
            <w:sz w:val="20"/>
            <w:szCs w:val="20"/>
          </w:rPr>
          <w:t>129r0</w:t>
        </w:r>
      </w:hyperlink>
      <w:r w:rsidR="00A458B5" w:rsidRPr="003276C2">
        <w:rPr>
          <w:color w:val="00B050"/>
          <w:sz w:val="20"/>
          <w:szCs w:val="20"/>
        </w:rPr>
        <w:t xml:space="preserve"> Phase Rotation for 320 MHz Non-HT Duplicate Transmission and Pre-EHT modulated Fields</w:t>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t xml:space="preserve">    </w:t>
      </w:r>
      <w:proofErr w:type="spellStart"/>
      <w:r w:rsidR="00A458B5" w:rsidRPr="003276C2">
        <w:rPr>
          <w:color w:val="00B050"/>
          <w:sz w:val="20"/>
          <w:szCs w:val="20"/>
        </w:rPr>
        <w:t>Chenchen</w:t>
      </w:r>
      <w:proofErr w:type="spellEnd"/>
      <w:r w:rsidR="00A458B5" w:rsidRPr="003276C2">
        <w:rPr>
          <w:color w:val="00B050"/>
          <w:sz w:val="20"/>
          <w:szCs w:val="20"/>
        </w:rPr>
        <w:t xml:space="preserve"> LIU</w:t>
      </w:r>
    </w:p>
    <w:p w14:paraId="7500392E" w14:textId="77777777" w:rsidR="00A458B5" w:rsidRPr="003276C2" w:rsidRDefault="007E23DB" w:rsidP="00A458B5">
      <w:pPr>
        <w:pStyle w:val="ListParagraph"/>
        <w:numPr>
          <w:ilvl w:val="1"/>
          <w:numId w:val="3"/>
        </w:numPr>
        <w:rPr>
          <w:color w:val="00B050"/>
          <w:sz w:val="20"/>
          <w:szCs w:val="20"/>
        </w:rPr>
      </w:pPr>
      <w:hyperlink r:id="rId256" w:history="1">
        <w:r w:rsidR="00A458B5" w:rsidRPr="003276C2">
          <w:rPr>
            <w:rStyle w:val="Hyperlink"/>
            <w:color w:val="00B050"/>
            <w:sz w:val="20"/>
            <w:szCs w:val="20"/>
          </w:rPr>
          <w:t>130r0</w:t>
        </w:r>
      </w:hyperlink>
      <w:r w:rsidR="00A458B5" w:rsidRPr="003276C2">
        <w:rPr>
          <w:color w:val="00B050"/>
          <w:sz w:val="20"/>
          <w:szCs w:val="20"/>
        </w:rPr>
        <w:t xml:space="preserve"> PAPR Comparison for Two 320MHz Phase Rotation Sequences      Eunsung Park</w:t>
      </w:r>
    </w:p>
    <w:p w14:paraId="6AF8BA1F" w14:textId="77777777" w:rsidR="00623128" w:rsidRPr="003046F3" w:rsidRDefault="00623128" w:rsidP="00623128">
      <w:pPr>
        <w:pStyle w:val="ListParagraph"/>
        <w:numPr>
          <w:ilvl w:val="0"/>
          <w:numId w:val="3"/>
        </w:numPr>
      </w:pPr>
      <w:proofErr w:type="spellStart"/>
      <w:r w:rsidRPr="003046F3">
        <w:t>AoB</w:t>
      </w:r>
      <w:proofErr w:type="spellEnd"/>
      <w:r>
        <w:t>:</w:t>
      </w:r>
    </w:p>
    <w:p w14:paraId="630921A8" w14:textId="7EB55376" w:rsidR="00623128" w:rsidRDefault="00EE50B2" w:rsidP="00623128">
      <w:pPr>
        <w:pStyle w:val="ListParagraph"/>
        <w:numPr>
          <w:ilvl w:val="0"/>
          <w:numId w:val="3"/>
        </w:numPr>
      </w:pPr>
      <w:r>
        <w:t>Adjourn</w:t>
      </w:r>
    </w:p>
    <w:p w14:paraId="705D2789" w14:textId="5FA4669A"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ET)–MAC</w:t>
      </w:r>
    </w:p>
    <w:p w14:paraId="40C29620" w14:textId="77777777" w:rsidR="00623128" w:rsidRPr="003046F3" w:rsidRDefault="00623128" w:rsidP="00623128">
      <w:pPr>
        <w:pStyle w:val="ListParagraph"/>
        <w:numPr>
          <w:ilvl w:val="0"/>
          <w:numId w:val="3"/>
        </w:numPr>
        <w:rPr>
          <w:lang w:val="en-US"/>
        </w:rPr>
      </w:pPr>
      <w:r w:rsidRPr="003046F3">
        <w:t>Call the meeting to order</w:t>
      </w:r>
    </w:p>
    <w:p w14:paraId="04061E13" w14:textId="77777777" w:rsidR="00623128" w:rsidRDefault="00623128" w:rsidP="00623128">
      <w:pPr>
        <w:pStyle w:val="ListParagraph"/>
        <w:numPr>
          <w:ilvl w:val="0"/>
          <w:numId w:val="3"/>
        </w:numPr>
      </w:pPr>
      <w:r w:rsidRPr="003046F3">
        <w:t>IEEE 802 and 802.11 IPR policy and procedure</w:t>
      </w:r>
    </w:p>
    <w:p w14:paraId="79BC673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4BD0782E"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257" w:history="1">
        <w:r w:rsidRPr="003046F3">
          <w:rPr>
            <w:rStyle w:val="Hyperlink"/>
            <w:sz w:val="22"/>
            <w:szCs w:val="22"/>
          </w:rPr>
          <w:t>patcom@ieee.org</w:t>
        </w:r>
      </w:hyperlink>
      <w:r w:rsidRPr="003046F3">
        <w:rPr>
          <w:sz w:val="22"/>
          <w:szCs w:val="22"/>
        </w:rPr>
        <w:t>); or</w:t>
      </w:r>
    </w:p>
    <w:p w14:paraId="179F5667"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6C27127"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7BC6CC"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1B2F0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E926A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58" w:anchor="7" w:history="1">
        <w:r w:rsidRPr="0032579B">
          <w:rPr>
            <w:rStyle w:val="Hyperlink"/>
            <w:sz w:val="22"/>
            <w:szCs w:val="22"/>
          </w:rPr>
          <w:t>Clause 7</w:t>
        </w:r>
      </w:hyperlink>
      <w:r w:rsidRPr="0032579B">
        <w:rPr>
          <w:sz w:val="22"/>
          <w:szCs w:val="22"/>
        </w:rPr>
        <w:t xml:space="preserve"> of the IEEE SA Standards Board Bylaws and </w:t>
      </w:r>
      <w:hyperlink r:id="rId259" w:history="1">
        <w:r w:rsidRPr="0032579B">
          <w:rPr>
            <w:rStyle w:val="Hyperlink"/>
            <w:sz w:val="22"/>
            <w:szCs w:val="22"/>
          </w:rPr>
          <w:t>Clause 6.1</w:t>
        </w:r>
      </w:hyperlink>
      <w:r w:rsidRPr="0032579B">
        <w:rPr>
          <w:sz w:val="22"/>
          <w:szCs w:val="22"/>
        </w:rPr>
        <w:t xml:space="preserve"> of the IEEE SA Standards Board Operations Manual;</w:t>
      </w:r>
    </w:p>
    <w:p w14:paraId="107D4E42"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22FEF2D"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81B0439" w14:textId="77777777" w:rsidR="00623128" w:rsidRDefault="00623128" w:rsidP="00623128">
      <w:pPr>
        <w:pStyle w:val="ListParagraph"/>
        <w:numPr>
          <w:ilvl w:val="0"/>
          <w:numId w:val="3"/>
        </w:numPr>
      </w:pPr>
      <w:r w:rsidRPr="003046F3">
        <w:t>Attendance reminder.</w:t>
      </w:r>
    </w:p>
    <w:p w14:paraId="4F7DDB78" w14:textId="77777777" w:rsidR="00623128" w:rsidRPr="003046F3" w:rsidRDefault="00623128" w:rsidP="00623128">
      <w:pPr>
        <w:pStyle w:val="ListParagraph"/>
        <w:numPr>
          <w:ilvl w:val="1"/>
          <w:numId w:val="3"/>
        </w:numPr>
      </w:pPr>
      <w:r>
        <w:rPr>
          <w:sz w:val="22"/>
          <w:szCs w:val="22"/>
        </w:rPr>
        <w:t xml:space="preserve">Participation slide: </w:t>
      </w:r>
      <w:hyperlink r:id="rId260" w:tgtFrame="_blank" w:history="1">
        <w:r w:rsidRPr="00EE0424">
          <w:rPr>
            <w:rStyle w:val="Hyperlink"/>
            <w:sz w:val="22"/>
            <w:szCs w:val="22"/>
            <w:lang w:val="en-US"/>
          </w:rPr>
          <w:t>https://mentor.ieee.org/802-ec/dcn/16/ec-16-0180-05-00EC-ieee-802-participation-slide.pptx</w:t>
        </w:r>
      </w:hyperlink>
    </w:p>
    <w:p w14:paraId="2A595F7D"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41B11088" w14:textId="77777777" w:rsidR="00623128" w:rsidRDefault="00623128" w:rsidP="00623128">
      <w:pPr>
        <w:pStyle w:val="ListParagraph"/>
        <w:numPr>
          <w:ilvl w:val="2"/>
          <w:numId w:val="3"/>
        </w:numPr>
        <w:rPr>
          <w:sz w:val="22"/>
        </w:rPr>
      </w:pPr>
      <w:r>
        <w:rPr>
          <w:sz w:val="22"/>
        </w:rPr>
        <w:t xml:space="preserve">1) login to </w:t>
      </w:r>
      <w:hyperlink r:id="rId2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D40E3E" w14:textId="77777777" w:rsidR="00623128" w:rsidRPr="00086C6D" w:rsidRDefault="00623128" w:rsidP="00623128">
      <w:pPr>
        <w:pStyle w:val="ListParagraph"/>
        <w:numPr>
          <w:ilvl w:val="1"/>
          <w:numId w:val="3"/>
        </w:numPr>
        <w:rPr>
          <w:sz w:val="22"/>
        </w:rPr>
      </w:pPr>
      <w:r w:rsidRPr="00086C6D">
        <w:rPr>
          <w:sz w:val="22"/>
        </w:rPr>
        <w:t xml:space="preserve">If you are unable to record the attendance via </w:t>
      </w:r>
      <w:hyperlink r:id="rId26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6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64" w:history="1">
        <w:r w:rsidRPr="00086C6D">
          <w:rPr>
            <w:rStyle w:val="Hyperlink"/>
            <w:sz w:val="22"/>
            <w:szCs w:val="22"/>
          </w:rPr>
          <w:t>liwen.chu@nxp.com</w:t>
        </w:r>
      </w:hyperlink>
      <w:r w:rsidRPr="00086C6D">
        <w:rPr>
          <w:sz w:val="22"/>
          <w:szCs w:val="22"/>
        </w:rPr>
        <w:t>)</w:t>
      </w:r>
    </w:p>
    <w:p w14:paraId="22333C63"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22A06FF8" w14:textId="77777777" w:rsidR="00623128"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F433F0" w14:textId="77777777" w:rsidR="00623128" w:rsidRPr="0005286F" w:rsidRDefault="00623128" w:rsidP="00623128">
      <w:pPr>
        <w:pStyle w:val="ListParagraph"/>
        <w:numPr>
          <w:ilvl w:val="0"/>
          <w:numId w:val="3"/>
        </w:numPr>
        <w:rPr>
          <w:sz w:val="22"/>
          <w:szCs w:val="22"/>
        </w:rPr>
      </w:pPr>
      <w:r w:rsidRPr="0005286F">
        <w:rPr>
          <w:sz w:val="22"/>
          <w:szCs w:val="22"/>
        </w:rPr>
        <w:t>Announcements:</w:t>
      </w:r>
    </w:p>
    <w:p w14:paraId="4A081FF5" w14:textId="064C4604" w:rsidR="00F134E4" w:rsidRPr="007A0114"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09B96F8E" w14:textId="5275F881" w:rsidR="007A0114" w:rsidRPr="00BB79F8" w:rsidRDefault="007E23DB" w:rsidP="003D0572">
      <w:pPr>
        <w:pStyle w:val="ListParagraph"/>
        <w:numPr>
          <w:ilvl w:val="1"/>
          <w:numId w:val="3"/>
        </w:numPr>
        <w:jc w:val="both"/>
        <w:rPr>
          <w:color w:val="00B050"/>
          <w:sz w:val="20"/>
          <w:szCs w:val="20"/>
        </w:rPr>
      </w:pPr>
      <w:hyperlink r:id="rId265" w:history="1">
        <w:r w:rsidR="007A0114" w:rsidRPr="00BB79F8">
          <w:rPr>
            <w:rStyle w:val="Hyperlink"/>
            <w:color w:val="00B050"/>
            <w:sz w:val="20"/>
            <w:szCs w:val="20"/>
          </w:rPr>
          <w:t>1693r1</w:t>
        </w:r>
      </w:hyperlink>
      <w:r w:rsidR="007A0114" w:rsidRPr="00BB79F8">
        <w:rPr>
          <w:color w:val="00B050"/>
          <w:sz w:val="20"/>
          <w:szCs w:val="20"/>
        </w:rPr>
        <w:t xml:space="preserve"> TSPEC-lite</w:t>
      </w:r>
      <w:r w:rsidR="007A0114"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7A0114" w:rsidRPr="00BB79F8">
        <w:rPr>
          <w:color w:val="00B050"/>
          <w:sz w:val="20"/>
          <w:szCs w:val="20"/>
        </w:rPr>
        <w:t>Duncan Ho</w:t>
      </w:r>
      <w:r w:rsidR="00E04B74" w:rsidRPr="00BB79F8">
        <w:rPr>
          <w:color w:val="00B050"/>
          <w:sz w:val="20"/>
          <w:szCs w:val="20"/>
        </w:rPr>
        <w:tab/>
      </w:r>
      <w:r w:rsidR="00E04B74" w:rsidRPr="00BB79F8">
        <w:rPr>
          <w:color w:val="00B050"/>
          <w:sz w:val="20"/>
          <w:szCs w:val="20"/>
        </w:rPr>
        <w:tab/>
        <w:t>[2 SPs]</w:t>
      </w:r>
    </w:p>
    <w:p w14:paraId="3726B2EA" w14:textId="21DD8FB6" w:rsidR="007A0114" w:rsidRPr="00BB79F8" w:rsidRDefault="007E23DB" w:rsidP="0072112A">
      <w:pPr>
        <w:pStyle w:val="ListParagraph"/>
        <w:numPr>
          <w:ilvl w:val="1"/>
          <w:numId w:val="3"/>
        </w:numPr>
        <w:rPr>
          <w:color w:val="00B050"/>
          <w:sz w:val="20"/>
          <w:szCs w:val="20"/>
        </w:rPr>
      </w:pPr>
      <w:hyperlink r:id="rId266" w:history="1">
        <w:r w:rsidR="007A0114" w:rsidRPr="00BB79F8">
          <w:rPr>
            <w:rStyle w:val="Hyperlink"/>
            <w:color w:val="00B050"/>
            <w:sz w:val="20"/>
            <w:szCs w:val="20"/>
          </w:rPr>
          <w:t>902r4</w:t>
        </w:r>
      </w:hyperlink>
      <w:r w:rsidR="007A0114" w:rsidRPr="00BB79F8">
        <w:rPr>
          <w:color w:val="00B050"/>
          <w:sz w:val="20"/>
          <w:szCs w:val="20"/>
        </w:rPr>
        <w:t xml:space="preserve"> Group addressed frames delivery for MLO follow up</w:t>
      </w:r>
      <w:r w:rsidR="007A0114" w:rsidRPr="00BB79F8">
        <w:rPr>
          <w:color w:val="00B050"/>
          <w:sz w:val="20"/>
          <w:szCs w:val="20"/>
        </w:rPr>
        <w:tab/>
        <w:t>Ming Gan</w:t>
      </w:r>
      <w:r w:rsidR="00E04B74" w:rsidRPr="00BB79F8">
        <w:rPr>
          <w:color w:val="00B050"/>
          <w:sz w:val="20"/>
          <w:szCs w:val="20"/>
        </w:rPr>
        <w:tab/>
      </w:r>
      <w:r w:rsidR="00E04B74" w:rsidRPr="00BB79F8">
        <w:rPr>
          <w:color w:val="00B050"/>
          <w:sz w:val="20"/>
          <w:szCs w:val="20"/>
        </w:rPr>
        <w:tab/>
      </w:r>
      <w:r w:rsidR="00FA489C" w:rsidRPr="00BB79F8">
        <w:rPr>
          <w:color w:val="00B050"/>
          <w:sz w:val="20"/>
          <w:szCs w:val="20"/>
        </w:rPr>
        <w:t>[2 SPs]</w:t>
      </w:r>
    </w:p>
    <w:p w14:paraId="6263902B" w14:textId="77777777" w:rsidR="00F134E4" w:rsidRPr="007526A8"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02CB25" w14:textId="23F8A9AF" w:rsidR="00F134E4" w:rsidRPr="00BB79F8" w:rsidRDefault="007E23DB" w:rsidP="00F134E4">
      <w:pPr>
        <w:pStyle w:val="ListParagraph"/>
        <w:numPr>
          <w:ilvl w:val="1"/>
          <w:numId w:val="3"/>
        </w:numPr>
        <w:rPr>
          <w:color w:val="00B050"/>
          <w:sz w:val="20"/>
          <w:szCs w:val="20"/>
        </w:rPr>
      </w:pPr>
      <w:hyperlink r:id="rId267" w:history="1">
        <w:r w:rsidR="00F134E4" w:rsidRPr="00BB79F8">
          <w:rPr>
            <w:rStyle w:val="Hyperlink"/>
            <w:color w:val="00B050"/>
            <w:sz w:val="20"/>
            <w:szCs w:val="20"/>
          </w:rPr>
          <w:t>1965r0</w:t>
        </w:r>
      </w:hyperlink>
      <w:r w:rsidR="00F134E4" w:rsidRPr="00BB79F8">
        <w:rPr>
          <w:color w:val="00B050"/>
          <w:sz w:val="20"/>
          <w:szCs w:val="20"/>
        </w:rPr>
        <w:t xml:space="preserve"> PDT-MAC-MLO-mandatory-optional</w:t>
      </w:r>
      <w:r w:rsidR="00F134E4" w:rsidRPr="00BB79F8">
        <w:rPr>
          <w:color w:val="00B050"/>
          <w:sz w:val="20"/>
          <w:szCs w:val="20"/>
        </w:rPr>
        <w:tab/>
      </w:r>
      <w:r w:rsidR="00F134E4" w:rsidRPr="00BB79F8">
        <w:rPr>
          <w:color w:val="00B050"/>
          <w:sz w:val="20"/>
          <w:szCs w:val="20"/>
        </w:rPr>
        <w:tab/>
        <w:t xml:space="preserve">Laurent Cariou </w:t>
      </w:r>
      <w:r w:rsidR="00F134E4" w:rsidRPr="00BB79F8">
        <w:rPr>
          <w:color w:val="00B050"/>
          <w:sz w:val="20"/>
          <w:szCs w:val="20"/>
        </w:rPr>
        <w:tab/>
      </w:r>
      <w:r w:rsidR="00F134E4" w:rsidRPr="00BB79F8">
        <w:rPr>
          <w:color w:val="00B050"/>
          <w:sz w:val="20"/>
          <w:szCs w:val="20"/>
        </w:rPr>
        <w:tab/>
        <w:t>20’</w:t>
      </w:r>
    </w:p>
    <w:p w14:paraId="5278F98B" w14:textId="2BA73446" w:rsidR="00F134E4" w:rsidRPr="00BB79F8" w:rsidRDefault="007E23DB" w:rsidP="0072112A">
      <w:pPr>
        <w:pStyle w:val="ListParagraph"/>
        <w:numPr>
          <w:ilvl w:val="1"/>
          <w:numId w:val="3"/>
        </w:numPr>
        <w:rPr>
          <w:color w:val="00B050"/>
          <w:sz w:val="20"/>
          <w:szCs w:val="20"/>
        </w:rPr>
      </w:pPr>
      <w:hyperlink r:id="rId268" w:history="1">
        <w:r w:rsidR="00063B11" w:rsidRPr="00BB79F8">
          <w:rPr>
            <w:rStyle w:val="Hyperlink"/>
            <w:color w:val="00B050"/>
            <w:sz w:val="20"/>
            <w:szCs w:val="20"/>
          </w:rPr>
          <w:t>0076r0</w:t>
        </w:r>
      </w:hyperlink>
      <w:r w:rsidR="00063B11" w:rsidRPr="00BB79F8">
        <w:rPr>
          <w:color w:val="00B050"/>
          <w:sz w:val="20"/>
          <w:szCs w:val="20"/>
        </w:rPr>
        <w:t xml:space="preserve"> MLO-multi-link-setup-usage-and-rules-of-ml-</w:t>
      </w:r>
      <w:proofErr w:type="spellStart"/>
      <w:r w:rsidR="00063B11" w:rsidRPr="00BB79F8">
        <w:rPr>
          <w:color w:val="00B050"/>
          <w:sz w:val="20"/>
          <w:szCs w:val="20"/>
        </w:rPr>
        <w:t>ie</w:t>
      </w:r>
      <w:proofErr w:type="spellEnd"/>
      <w:r w:rsidR="00063B11" w:rsidRPr="00BB79F8">
        <w:rPr>
          <w:color w:val="00B050"/>
          <w:sz w:val="20"/>
          <w:szCs w:val="20"/>
        </w:rPr>
        <w:tab/>
        <w:t>Insun Jang</w:t>
      </w:r>
      <w:r w:rsidR="00B91D82" w:rsidRPr="00BB79F8">
        <w:rPr>
          <w:color w:val="00B050"/>
          <w:sz w:val="20"/>
          <w:szCs w:val="20"/>
        </w:rPr>
        <w:tab/>
      </w:r>
      <w:r w:rsidR="00B91D82" w:rsidRPr="00BB79F8">
        <w:rPr>
          <w:color w:val="00B050"/>
          <w:sz w:val="20"/>
          <w:szCs w:val="20"/>
        </w:rPr>
        <w:tab/>
        <w:t>20’</w:t>
      </w:r>
    </w:p>
    <w:p w14:paraId="64DC1A1A" w14:textId="691146D0" w:rsidR="00063B11" w:rsidRPr="00BB79F8" w:rsidRDefault="007E23DB" w:rsidP="0072112A">
      <w:pPr>
        <w:pStyle w:val="ListParagraph"/>
        <w:numPr>
          <w:ilvl w:val="1"/>
          <w:numId w:val="3"/>
        </w:numPr>
        <w:rPr>
          <w:color w:val="00B050"/>
          <w:sz w:val="20"/>
          <w:szCs w:val="20"/>
        </w:rPr>
      </w:pPr>
      <w:hyperlink r:id="rId269" w:history="1">
        <w:r w:rsidR="00063B11" w:rsidRPr="00BB79F8">
          <w:rPr>
            <w:rStyle w:val="Hyperlink"/>
            <w:color w:val="00B050"/>
            <w:sz w:val="20"/>
            <w:szCs w:val="20"/>
          </w:rPr>
          <w:t>0056r</w:t>
        </w:r>
        <w:r w:rsidR="009D067D" w:rsidRPr="00BB79F8">
          <w:rPr>
            <w:rStyle w:val="Hyperlink"/>
            <w:color w:val="00B050"/>
            <w:sz w:val="20"/>
            <w:szCs w:val="20"/>
          </w:rPr>
          <w:t>2</w:t>
        </w:r>
      </w:hyperlink>
      <w:r w:rsidR="00063B11" w:rsidRPr="00BB79F8">
        <w:rPr>
          <w:color w:val="00B050"/>
          <w:sz w:val="20"/>
          <w:szCs w:val="20"/>
        </w:rPr>
        <w:t xml:space="preserve"> Critical Updates (MBSSID case)</w:t>
      </w:r>
      <w:r w:rsidR="00063B11" w:rsidRPr="00BB79F8">
        <w:rPr>
          <w:color w:val="00B050"/>
          <w:sz w:val="20"/>
          <w:szCs w:val="20"/>
        </w:rPr>
        <w:tab/>
      </w:r>
      <w:r w:rsidR="0038323E" w:rsidRPr="00BB79F8">
        <w:rPr>
          <w:color w:val="00B050"/>
          <w:sz w:val="20"/>
          <w:szCs w:val="20"/>
        </w:rPr>
        <w:tab/>
      </w:r>
      <w:r w:rsidR="0038323E" w:rsidRPr="00BB79F8">
        <w:rPr>
          <w:color w:val="00B050"/>
          <w:sz w:val="20"/>
          <w:szCs w:val="20"/>
        </w:rPr>
        <w:tab/>
      </w:r>
      <w:r w:rsidR="00063B11"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419914A7" w14:textId="7C9A4223" w:rsidR="001433A7" w:rsidRPr="00BB79F8" w:rsidRDefault="007E23DB" w:rsidP="0072112A">
      <w:pPr>
        <w:pStyle w:val="ListParagraph"/>
        <w:numPr>
          <w:ilvl w:val="1"/>
          <w:numId w:val="3"/>
        </w:numPr>
        <w:rPr>
          <w:color w:val="00B050"/>
          <w:sz w:val="20"/>
          <w:szCs w:val="20"/>
        </w:rPr>
      </w:pPr>
      <w:hyperlink r:id="rId270" w:history="1">
        <w:r w:rsidR="001433A7" w:rsidRPr="00BB79F8">
          <w:rPr>
            <w:rStyle w:val="Hyperlink"/>
            <w:color w:val="00B050"/>
            <w:sz w:val="20"/>
            <w:szCs w:val="20"/>
          </w:rPr>
          <w:t>0055r0</w:t>
        </w:r>
      </w:hyperlink>
      <w:r w:rsidR="001433A7" w:rsidRPr="00BB79F8">
        <w:rPr>
          <w:color w:val="00B050"/>
          <w:sz w:val="20"/>
          <w:szCs w:val="20"/>
        </w:rPr>
        <w:t xml:space="preserve"> MLO Power-save (WNM Sleep)</w:t>
      </w:r>
      <w:r w:rsidR="001433A7" w:rsidRPr="00BB79F8">
        <w:rPr>
          <w:color w:val="00B050"/>
          <w:sz w:val="20"/>
          <w:szCs w:val="20"/>
        </w:rPr>
        <w:tab/>
      </w:r>
      <w:r w:rsidR="0038323E" w:rsidRPr="00BB79F8">
        <w:rPr>
          <w:color w:val="00B050"/>
          <w:sz w:val="20"/>
          <w:szCs w:val="20"/>
        </w:rPr>
        <w:tab/>
      </w:r>
      <w:r w:rsidR="0038323E" w:rsidRPr="00BB79F8">
        <w:rPr>
          <w:color w:val="00B050"/>
          <w:sz w:val="20"/>
          <w:szCs w:val="20"/>
        </w:rPr>
        <w:tab/>
      </w:r>
      <w:r w:rsidR="001433A7"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3C659335" w14:textId="63D1C69A" w:rsidR="00437D03" w:rsidRPr="00437D03" w:rsidRDefault="00437D03" w:rsidP="00437D03">
      <w:pPr>
        <w:ind w:firstLine="360"/>
        <w:rPr>
          <w:color w:val="A6A6A6" w:themeColor="background1" w:themeShade="A6"/>
          <w:szCs w:val="22"/>
        </w:rPr>
      </w:pPr>
      <w:r>
        <w:rPr>
          <w:color w:val="A6A6A6" w:themeColor="background1" w:themeShade="A6"/>
          <w:szCs w:val="22"/>
        </w:rPr>
        <w:t>----------------------------------------------------------------------------------------------------------------------</w:t>
      </w:r>
    </w:p>
    <w:p w14:paraId="673822A1" w14:textId="308012FF" w:rsidR="00F134E4" w:rsidRPr="00437D03" w:rsidRDefault="00F134E4" w:rsidP="00F134E4">
      <w:pPr>
        <w:pStyle w:val="ListParagraph"/>
        <w:numPr>
          <w:ilvl w:val="0"/>
          <w:numId w:val="3"/>
        </w:numPr>
        <w:rPr>
          <w:color w:val="A6A6A6" w:themeColor="background1" w:themeShade="A6"/>
          <w:sz w:val="22"/>
          <w:szCs w:val="22"/>
        </w:rPr>
      </w:pPr>
      <w:bookmarkStart w:id="11" w:name="_Hlk62666132"/>
      <w:r w:rsidRPr="00437D03">
        <w:rPr>
          <w:color w:val="A6A6A6" w:themeColor="background1" w:themeShade="A6"/>
          <w:sz w:val="22"/>
          <w:szCs w:val="22"/>
        </w:rPr>
        <w:t xml:space="preserve">Technical Submissions: </w:t>
      </w:r>
    </w:p>
    <w:p w14:paraId="6F9572AC" w14:textId="18087325" w:rsidR="00F134E4" w:rsidRPr="00437D03" w:rsidRDefault="007E23DB" w:rsidP="00F134E4">
      <w:pPr>
        <w:pStyle w:val="ListParagraph"/>
        <w:numPr>
          <w:ilvl w:val="1"/>
          <w:numId w:val="3"/>
        </w:numPr>
        <w:rPr>
          <w:color w:val="A6A6A6" w:themeColor="background1" w:themeShade="A6"/>
          <w:sz w:val="20"/>
          <w:szCs w:val="20"/>
        </w:rPr>
      </w:pPr>
      <w:hyperlink r:id="rId271" w:history="1">
        <w:r w:rsidR="00F134E4" w:rsidRPr="00437D03">
          <w:rPr>
            <w:rStyle w:val="Hyperlink"/>
            <w:color w:val="A6A6A6" w:themeColor="background1" w:themeShade="A6"/>
            <w:sz w:val="20"/>
            <w:szCs w:val="20"/>
          </w:rPr>
          <w:t>1554r3</w:t>
        </w:r>
      </w:hyperlink>
      <w:r w:rsidR="00F134E4" w:rsidRPr="00437D03">
        <w:rPr>
          <w:color w:val="A6A6A6" w:themeColor="background1" w:themeShade="A6"/>
          <w:sz w:val="20"/>
          <w:szCs w:val="20"/>
        </w:rPr>
        <w:t xml:space="preserve"> ML reconfiguration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Payam Torab</w:t>
      </w:r>
      <w:r w:rsidR="00F134E4" w:rsidRPr="00437D03">
        <w:rPr>
          <w:color w:val="A6A6A6" w:themeColor="background1" w:themeShade="A6"/>
          <w:sz w:val="20"/>
          <w:szCs w:val="20"/>
        </w:rPr>
        <w:tab/>
        <w:t>[Q&amp;A+SP] 10’</w:t>
      </w:r>
    </w:p>
    <w:p w14:paraId="535D17CF" w14:textId="77777777" w:rsidR="00F134E4" w:rsidRPr="00437D03" w:rsidRDefault="007E23DB" w:rsidP="00F134E4">
      <w:pPr>
        <w:pStyle w:val="ListParagraph"/>
        <w:numPr>
          <w:ilvl w:val="1"/>
          <w:numId w:val="3"/>
        </w:numPr>
        <w:rPr>
          <w:color w:val="A6A6A6" w:themeColor="background1" w:themeShade="A6"/>
          <w:sz w:val="20"/>
          <w:szCs w:val="20"/>
        </w:rPr>
      </w:pPr>
      <w:hyperlink r:id="rId272" w:history="1">
        <w:r w:rsidR="00F134E4" w:rsidRPr="00437D03">
          <w:rPr>
            <w:rStyle w:val="Hyperlink"/>
            <w:color w:val="A6A6A6" w:themeColor="background1" w:themeShade="A6"/>
            <w:sz w:val="20"/>
            <w:szCs w:val="20"/>
          </w:rPr>
          <w:t>1576r0</w:t>
        </w:r>
      </w:hyperlink>
      <w:r w:rsidR="00F134E4" w:rsidRPr="00437D03">
        <w:rPr>
          <w:color w:val="A6A6A6" w:themeColor="background1" w:themeShade="A6"/>
          <w:sz w:val="20"/>
          <w:szCs w:val="20"/>
        </w:rPr>
        <w:t xml:space="preserve"> Multilink Management for Non-STR Soft AP</w:t>
      </w:r>
      <w:r w:rsidR="00F134E4" w:rsidRPr="00437D03">
        <w:rPr>
          <w:color w:val="A6A6A6" w:themeColor="background1" w:themeShade="A6"/>
          <w:sz w:val="20"/>
          <w:szCs w:val="20"/>
        </w:rPr>
        <w:tab/>
      </w:r>
      <w:r w:rsidR="00F134E4" w:rsidRPr="00437D03">
        <w:rPr>
          <w:color w:val="A6A6A6" w:themeColor="background1" w:themeShade="A6"/>
          <w:sz w:val="20"/>
          <w:szCs w:val="20"/>
        </w:rPr>
        <w:tab/>
        <w:t>Ronny Y. Kim</w:t>
      </w:r>
    </w:p>
    <w:p w14:paraId="35674C9F" w14:textId="17362072" w:rsidR="00F134E4" w:rsidRPr="00437D03" w:rsidRDefault="007E23DB" w:rsidP="00F134E4">
      <w:pPr>
        <w:pStyle w:val="ListParagraph"/>
        <w:numPr>
          <w:ilvl w:val="1"/>
          <w:numId w:val="3"/>
        </w:numPr>
        <w:rPr>
          <w:color w:val="A6A6A6" w:themeColor="background1" w:themeShade="A6"/>
          <w:sz w:val="20"/>
          <w:szCs w:val="20"/>
        </w:rPr>
      </w:pPr>
      <w:hyperlink r:id="rId273" w:history="1">
        <w:r w:rsidR="00F134E4" w:rsidRPr="00437D03">
          <w:rPr>
            <w:rStyle w:val="Hyperlink"/>
            <w:color w:val="A6A6A6" w:themeColor="background1" w:themeShade="A6"/>
            <w:sz w:val="20"/>
            <w:szCs w:val="20"/>
          </w:rPr>
          <w:t>1551r2</w:t>
        </w:r>
      </w:hyperlink>
      <w:r w:rsidR="00F134E4" w:rsidRPr="00437D03">
        <w:rPr>
          <w:color w:val="A6A6A6" w:themeColor="background1" w:themeShade="A6"/>
          <w:sz w:val="20"/>
          <w:szCs w:val="20"/>
        </w:rPr>
        <w:t xml:space="preserve"> TID-to-Link-Mapping-Negotiation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56F3433B" w14:textId="12876C44" w:rsidR="00F134E4" w:rsidRPr="00437D03" w:rsidRDefault="007E23DB" w:rsidP="00F134E4">
      <w:pPr>
        <w:pStyle w:val="ListParagraph"/>
        <w:numPr>
          <w:ilvl w:val="1"/>
          <w:numId w:val="3"/>
        </w:numPr>
        <w:rPr>
          <w:color w:val="A6A6A6" w:themeColor="background1" w:themeShade="A6"/>
          <w:sz w:val="20"/>
          <w:szCs w:val="20"/>
        </w:rPr>
      </w:pPr>
      <w:hyperlink r:id="rId274" w:history="1">
        <w:r w:rsidR="00F134E4" w:rsidRPr="00437D03">
          <w:rPr>
            <w:rStyle w:val="Hyperlink"/>
            <w:color w:val="A6A6A6" w:themeColor="background1" w:themeShade="A6"/>
            <w:sz w:val="20"/>
            <w:szCs w:val="20"/>
          </w:rPr>
          <w:t>1534r4</w:t>
        </w:r>
      </w:hyperlink>
      <w:r w:rsidR="00F134E4" w:rsidRPr="00437D03">
        <w:rPr>
          <w:color w:val="A6A6A6" w:themeColor="background1" w:themeShade="A6"/>
          <w:sz w:val="20"/>
          <w:szCs w:val="20"/>
        </w:rPr>
        <w:t xml:space="preserve"> Discussion-on-multi-link-setup</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4D67159C" w14:textId="70511EAD" w:rsidR="00F134E4" w:rsidRPr="00437D03" w:rsidRDefault="007E23DB" w:rsidP="00F134E4">
      <w:pPr>
        <w:pStyle w:val="ListParagraph"/>
        <w:numPr>
          <w:ilvl w:val="1"/>
          <w:numId w:val="3"/>
        </w:numPr>
        <w:rPr>
          <w:color w:val="A6A6A6" w:themeColor="background1" w:themeShade="A6"/>
          <w:sz w:val="20"/>
          <w:szCs w:val="20"/>
        </w:rPr>
      </w:pPr>
      <w:hyperlink r:id="rId275" w:history="1">
        <w:r w:rsidR="00F134E4" w:rsidRPr="00437D03">
          <w:rPr>
            <w:rStyle w:val="Hyperlink"/>
            <w:color w:val="A6A6A6" w:themeColor="background1" w:themeShade="A6"/>
            <w:sz w:val="20"/>
            <w:szCs w:val="20"/>
          </w:rPr>
          <w:t>1124r1</w:t>
        </w:r>
      </w:hyperlink>
      <w:r w:rsidR="00F134E4" w:rsidRPr="00437D03">
        <w:rPr>
          <w:color w:val="A6A6A6" w:themeColor="background1" w:themeShade="A6"/>
          <w:sz w:val="20"/>
          <w:szCs w:val="20"/>
        </w:rPr>
        <w:t xml:space="preserve"> ML element design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Ming Gan</w:t>
      </w:r>
    </w:p>
    <w:bookmarkEnd w:id="11"/>
    <w:p w14:paraId="7A06F963" w14:textId="77777777" w:rsidR="00623128" w:rsidRPr="0005286F" w:rsidRDefault="00623128" w:rsidP="0062312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9A3728" w14:textId="48CED990" w:rsidR="00623128" w:rsidRPr="0005286F" w:rsidRDefault="00EE50B2" w:rsidP="00623128">
      <w:pPr>
        <w:pStyle w:val="ListParagraph"/>
        <w:numPr>
          <w:ilvl w:val="0"/>
          <w:numId w:val="3"/>
        </w:numPr>
        <w:rPr>
          <w:sz w:val="22"/>
          <w:szCs w:val="22"/>
        </w:rPr>
      </w:pPr>
      <w:r>
        <w:rPr>
          <w:sz w:val="22"/>
          <w:szCs w:val="22"/>
        </w:rPr>
        <w:t>Adjourn</w:t>
      </w:r>
    </w:p>
    <w:p w14:paraId="2DF9833C" w14:textId="7A92CD25" w:rsidR="00A8066F" w:rsidRPr="00755C65" w:rsidRDefault="00A8066F" w:rsidP="00A8066F">
      <w:pPr>
        <w:pStyle w:val="Heading3"/>
      </w:pPr>
      <w:r w:rsidRPr="0046355D">
        <w:rPr>
          <w:highlight w:val="green"/>
        </w:rPr>
        <w:t>8</w:t>
      </w:r>
      <w:r w:rsidRPr="0046355D">
        <w:rPr>
          <w:highlight w:val="green"/>
          <w:vertAlign w:val="superscript"/>
        </w:rPr>
        <w:t>th</w:t>
      </w:r>
      <w:r w:rsidRPr="0046355D">
        <w:rPr>
          <w:highlight w:val="green"/>
        </w:rPr>
        <w:t xml:space="preserve"> Conf. Call: </w:t>
      </w:r>
      <w:r w:rsidRPr="0046355D">
        <w:rPr>
          <w:bCs/>
          <w:highlight w:val="green"/>
          <w:lang w:val="en-US"/>
        </w:rPr>
        <w:t>January 27</w:t>
      </w:r>
      <w:r w:rsidRPr="0046355D">
        <w:rPr>
          <w:highlight w:val="green"/>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276"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77" w:anchor="7" w:history="1">
        <w:r w:rsidRPr="0032579B">
          <w:rPr>
            <w:rStyle w:val="Hyperlink"/>
            <w:sz w:val="22"/>
            <w:szCs w:val="22"/>
          </w:rPr>
          <w:t>Clause 7</w:t>
        </w:r>
      </w:hyperlink>
      <w:r w:rsidRPr="0032579B">
        <w:rPr>
          <w:sz w:val="22"/>
          <w:szCs w:val="22"/>
        </w:rPr>
        <w:t xml:space="preserve"> of the IEEE SA Standards Board Bylaws and </w:t>
      </w:r>
      <w:hyperlink r:id="rId278"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279"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2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281" w:history="1">
        <w:r w:rsidRPr="00A02DFE">
          <w:rPr>
            <w:rStyle w:val="Hyperlink"/>
            <w:sz w:val="22"/>
          </w:rPr>
          <w:t>IMAT</w:t>
        </w:r>
      </w:hyperlink>
      <w:r>
        <w:rPr>
          <w:sz w:val="22"/>
        </w:rPr>
        <w:t xml:space="preserve"> then p</w:t>
      </w:r>
      <w:r w:rsidRPr="00C86653">
        <w:rPr>
          <w:sz w:val="22"/>
        </w:rPr>
        <w:t>lease send an e-mail to Dennis Sundman (</w:t>
      </w:r>
      <w:hyperlink r:id="rId282" w:history="1">
        <w:r w:rsidRPr="00C86653">
          <w:rPr>
            <w:rStyle w:val="Hyperlink"/>
            <w:sz w:val="22"/>
          </w:rPr>
          <w:t>dennis.sundman@ericsson.com</w:t>
        </w:r>
      </w:hyperlink>
      <w:r w:rsidRPr="00C86653">
        <w:rPr>
          <w:sz w:val="22"/>
        </w:rPr>
        <w:t>)</w:t>
      </w:r>
      <w:r>
        <w:rPr>
          <w:sz w:val="22"/>
        </w:rPr>
        <w:t xml:space="preserve"> and Alfred Asterjadhi (</w:t>
      </w:r>
      <w:hyperlink r:id="rId283"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53D06DEA" w:rsidR="00A8066F" w:rsidRDefault="00A8066F" w:rsidP="00A8066F">
      <w:pPr>
        <w:pStyle w:val="ListParagraph"/>
        <w:numPr>
          <w:ilvl w:val="0"/>
          <w:numId w:val="3"/>
        </w:numPr>
      </w:pPr>
      <w:r w:rsidRPr="003046F3">
        <w:t>Announcements</w:t>
      </w:r>
      <w:r>
        <w:t xml:space="preserve">: </w:t>
      </w:r>
    </w:p>
    <w:p w14:paraId="45237B14" w14:textId="77777777" w:rsidR="00CC2A0C" w:rsidRDefault="00CC2A0C" w:rsidP="00CC2A0C">
      <w:pPr>
        <w:pStyle w:val="ListParagraph"/>
        <w:numPr>
          <w:ilvl w:val="1"/>
          <w:numId w:val="3"/>
        </w:numPr>
      </w:pPr>
      <w:r w:rsidRPr="00FD3B1F">
        <w:t>CC34-IEEE 802.11 P802.11be Comment Collection</w:t>
      </w:r>
      <w:r>
        <w:t xml:space="preserve"> is now open (ends Feb. 03)</w:t>
      </w:r>
    </w:p>
    <w:p w14:paraId="7E159155" w14:textId="3F6ECFF7" w:rsidR="00CC2A0C" w:rsidRDefault="007E23DB" w:rsidP="00CC2A0C">
      <w:pPr>
        <w:pStyle w:val="ListParagraph"/>
        <w:numPr>
          <w:ilvl w:val="2"/>
          <w:numId w:val="3"/>
        </w:numPr>
      </w:pPr>
      <w:hyperlink r:id="rId284" w:history="1">
        <w:r w:rsidR="00CC2A0C" w:rsidRPr="000004B6">
          <w:rPr>
            <w:rStyle w:val="Hyperlink"/>
          </w:rPr>
          <w:t>https://mentor.ieee.org/802.11/poll-vote?p=46800008&amp;t=46800008</w:t>
        </w:r>
      </w:hyperlink>
    </w:p>
    <w:p w14:paraId="68EB0FEE" w14:textId="3B452603" w:rsidR="00022DD0" w:rsidRDefault="00022DD0" w:rsidP="00022DD0">
      <w:pPr>
        <w:pStyle w:val="ListParagraph"/>
        <w:numPr>
          <w:ilvl w:val="2"/>
          <w:numId w:val="3"/>
        </w:numPr>
        <w:rPr>
          <w:lang w:val="en-US"/>
        </w:rPr>
      </w:pPr>
      <w:r>
        <w:rPr>
          <w:lang w:val="en-US"/>
        </w:rPr>
        <w:t xml:space="preserve">Clarifications: </w:t>
      </w:r>
      <w:r w:rsidR="00E47F4F">
        <w:rPr>
          <w:lang w:val="en-US"/>
        </w:rPr>
        <w:t>Members are not expected to submit comments targeting TBDs since they are expected to be solved via the existing PDT process. However, it is okay for members to submit comments identifying issues within the same subclause as a TBD or provide a preference on how to solve a TBD. If the TBD is solved by the time the comments are available then the resolution to that comment can reference directly the PDT where the TBD is solved.</w:t>
      </w:r>
    </w:p>
    <w:p w14:paraId="192D1BD0" w14:textId="3A04E5A7" w:rsidR="00CC2A0C" w:rsidRPr="00572BE0" w:rsidRDefault="00CC2A0C" w:rsidP="00CC2A0C">
      <w:pPr>
        <w:pStyle w:val="ListParagraph"/>
        <w:numPr>
          <w:ilvl w:val="0"/>
          <w:numId w:val="3"/>
        </w:numPr>
        <w:rPr>
          <w:lang w:val="en-US"/>
        </w:rPr>
      </w:pPr>
      <w:r w:rsidRPr="00572BE0">
        <w:rPr>
          <w:lang w:val="en-US"/>
        </w:rPr>
        <w:t>TGbe Editor Status Report/Updates [10 mins]:</w:t>
      </w:r>
    </w:p>
    <w:p w14:paraId="7290AF4F" w14:textId="77777777" w:rsidR="00CC2A0C" w:rsidRPr="009C1EF4" w:rsidRDefault="007E23DB" w:rsidP="00CC2A0C">
      <w:pPr>
        <w:pStyle w:val="ListParagraph"/>
        <w:numPr>
          <w:ilvl w:val="1"/>
          <w:numId w:val="3"/>
        </w:numPr>
        <w:rPr>
          <w:color w:val="00B050"/>
          <w:sz w:val="22"/>
          <w:szCs w:val="22"/>
          <w:lang w:val="en-US"/>
        </w:rPr>
      </w:pPr>
      <w:hyperlink r:id="rId285" w:history="1">
        <w:r w:rsidR="00CC2A0C" w:rsidRPr="009C1EF4">
          <w:rPr>
            <w:rStyle w:val="Hyperlink"/>
            <w:color w:val="00B050"/>
            <w:sz w:val="22"/>
            <w:szCs w:val="22"/>
            <w:lang w:val="en-US"/>
          </w:rPr>
          <w:t>19/1935r1</w:t>
        </w:r>
      </w:hyperlink>
      <w:r w:rsidR="00CC2A0C" w:rsidRPr="009C1EF4">
        <w:rPr>
          <w:color w:val="00B050"/>
          <w:sz w:val="22"/>
          <w:szCs w:val="22"/>
          <w:lang w:val="en-US"/>
        </w:rPr>
        <w:t xml:space="preserve"> TGbe Editor's Report ; </w:t>
      </w:r>
      <w:hyperlink r:id="rId286" w:history="1">
        <w:r w:rsidR="00CC2A0C" w:rsidRPr="009C1EF4">
          <w:rPr>
            <w:rStyle w:val="Hyperlink"/>
            <w:color w:val="00B050"/>
            <w:sz w:val="22"/>
            <w:szCs w:val="22"/>
            <w:lang w:val="en-US"/>
          </w:rPr>
          <w:t>997r85</w:t>
        </w:r>
      </w:hyperlink>
      <w:r w:rsidR="00CC2A0C" w:rsidRPr="009C1EF4">
        <w:rPr>
          <w:color w:val="00B050"/>
          <w:sz w:val="22"/>
          <w:szCs w:val="22"/>
          <w:lang w:val="en-US"/>
        </w:rPr>
        <w:t xml:space="preserve"> Volunteers and Status; </w:t>
      </w:r>
      <w:hyperlink r:id="rId287" w:history="1">
        <w:r w:rsidR="00CC2A0C" w:rsidRPr="009C1EF4">
          <w:rPr>
            <w:rStyle w:val="Hyperlink"/>
            <w:color w:val="00B050"/>
            <w:sz w:val="22"/>
            <w:szCs w:val="22"/>
            <w:lang w:val="en-US"/>
          </w:rPr>
          <w:t>20/1935r11</w:t>
        </w:r>
      </w:hyperlink>
      <w:r w:rsidR="00CC2A0C" w:rsidRPr="009C1EF4">
        <w:rPr>
          <w:color w:val="00B050"/>
          <w:sz w:val="22"/>
          <w:szCs w:val="22"/>
          <w:lang w:val="en-US"/>
        </w:rPr>
        <w:t xml:space="preserve"> Compendium of SPs–Part 2; </w:t>
      </w:r>
      <w:hyperlink r:id="rId288" w:history="1">
        <w:r w:rsidR="00CC2A0C" w:rsidRPr="009C1EF4">
          <w:rPr>
            <w:rStyle w:val="Hyperlink"/>
            <w:color w:val="00B050"/>
            <w:sz w:val="22"/>
            <w:szCs w:val="22"/>
            <w:lang w:val="en-US"/>
          </w:rPr>
          <w:t>1262r23</w:t>
        </w:r>
      </w:hyperlink>
      <w:r w:rsidR="00CC2A0C" w:rsidRPr="009C1EF4">
        <w:rPr>
          <w:color w:val="00B050"/>
          <w:sz w:val="22"/>
          <w:szCs w:val="22"/>
          <w:lang w:val="en-US"/>
        </w:rPr>
        <w:t xml:space="preserve"> TGbe SFD; </w:t>
      </w:r>
    </w:p>
    <w:p w14:paraId="210CE808" w14:textId="1D485029" w:rsidR="00A8066F" w:rsidRPr="000E697B"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3DF37BF8" w14:textId="7A461D2A" w:rsidR="00131860" w:rsidRPr="00AF7754" w:rsidRDefault="007E23DB" w:rsidP="0072112A">
      <w:pPr>
        <w:pStyle w:val="ListParagraph"/>
        <w:numPr>
          <w:ilvl w:val="1"/>
          <w:numId w:val="3"/>
        </w:numPr>
        <w:rPr>
          <w:color w:val="00B050"/>
          <w:sz w:val="20"/>
          <w:szCs w:val="20"/>
        </w:rPr>
      </w:pPr>
      <w:hyperlink r:id="rId289" w:history="1">
        <w:r w:rsidR="00E07B5F" w:rsidRPr="00AF7754">
          <w:rPr>
            <w:rStyle w:val="Hyperlink"/>
            <w:color w:val="00B050"/>
            <w:sz w:val="20"/>
            <w:szCs w:val="20"/>
          </w:rPr>
          <w:t>001</w:t>
        </w:r>
        <w:r w:rsidR="00131860" w:rsidRPr="00AF7754">
          <w:rPr>
            <w:rStyle w:val="Hyperlink"/>
            <w:color w:val="00B050"/>
            <w:sz w:val="20"/>
            <w:szCs w:val="20"/>
          </w:rPr>
          <w:t>1r</w:t>
        </w:r>
        <w:r w:rsidR="00AF7754" w:rsidRPr="00AF7754">
          <w:rPr>
            <w:rStyle w:val="Hyperlink"/>
            <w:color w:val="00B050"/>
            <w:sz w:val="20"/>
            <w:szCs w:val="20"/>
          </w:rPr>
          <w:t>7</w:t>
        </w:r>
      </w:hyperlink>
      <w:r w:rsidR="00E07B5F" w:rsidRPr="00AF7754">
        <w:rPr>
          <w:color w:val="00B050"/>
          <w:sz w:val="20"/>
          <w:szCs w:val="20"/>
        </w:rPr>
        <w:t xml:space="preserve"> PDT-Joint: Spatial Stream and MIMO Protocol Enhancement Part 2 </w:t>
      </w:r>
      <w:r w:rsidR="00E07B5F" w:rsidRPr="00AF7754">
        <w:rPr>
          <w:color w:val="00B050"/>
          <w:sz w:val="20"/>
          <w:szCs w:val="20"/>
        </w:rPr>
        <w:tab/>
        <w:t>Wook Bong Lee</w:t>
      </w:r>
    </w:p>
    <w:p w14:paraId="77C67B9D" w14:textId="2056D343" w:rsidR="00E400BE" w:rsidRPr="00AF7754" w:rsidRDefault="007E23DB" w:rsidP="0072112A">
      <w:pPr>
        <w:pStyle w:val="ListParagraph"/>
        <w:numPr>
          <w:ilvl w:val="1"/>
          <w:numId w:val="3"/>
        </w:numPr>
        <w:rPr>
          <w:color w:val="00B050"/>
          <w:sz w:val="20"/>
          <w:szCs w:val="20"/>
        </w:rPr>
      </w:pPr>
      <w:hyperlink r:id="rId290" w:history="1">
        <w:r w:rsidR="00E400BE" w:rsidRPr="00AF7754">
          <w:rPr>
            <w:rStyle w:val="Hyperlink"/>
            <w:color w:val="00B050"/>
            <w:sz w:val="20"/>
            <w:szCs w:val="20"/>
          </w:rPr>
          <w:t>0137r0</w:t>
        </w:r>
      </w:hyperlink>
      <w:r w:rsidR="00E400BE" w:rsidRPr="00AF7754">
        <w:rPr>
          <w:color w:val="00B050"/>
          <w:sz w:val="20"/>
          <w:szCs w:val="20"/>
        </w:rPr>
        <w:t xml:space="preserve"> Fix TBDs in Spatial Stream and MIMO Protocol Enhancement Part 1</w:t>
      </w:r>
      <w:r w:rsidR="00E400BE" w:rsidRPr="00AF7754">
        <w:rPr>
          <w:color w:val="00B050"/>
          <w:sz w:val="20"/>
          <w:szCs w:val="20"/>
        </w:rPr>
        <w:tab/>
        <w:t>Wook Bong Lee</w:t>
      </w:r>
    </w:p>
    <w:p w14:paraId="072E49F6" w14:textId="68459646" w:rsidR="00A8066F" w:rsidRPr="001B4290" w:rsidRDefault="00A8066F" w:rsidP="00A8066F">
      <w:pPr>
        <w:pStyle w:val="ListParagraph"/>
        <w:numPr>
          <w:ilvl w:val="0"/>
          <w:numId w:val="3"/>
        </w:numPr>
        <w:rPr>
          <w:sz w:val="28"/>
          <w:szCs w:val="28"/>
        </w:rPr>
      </w:pPr>
      <w:r w:rsidRPr="000E697B">
        <w:t xml:space="preserve">Technical Submissions: </w:t>
      </w:r>
    </w:p>
    <w:p w14:paraId="50A2E348" w14:textId="769E1E81" w:rsidR="001B4290" w:rsidRDefault="007E23DB" w:rsidP="001B4290">
      <w:pPr>
        <w:pStyle w:val="ListParagraph"/>
        <w:numPr>
          <w:ilvl w:val="1"/>
          <w:numId w:val="3"/>
        </w:numPr>
        <w:rPr>
          <w:color w:val="00B050"/>
          <w:sz w:val="20"/>
          <w:szCs w:val="20"/>
        </w:rPr>
      </w:pPr>
      <w:hyperlink r:id="rId291" w:history="1">
        <w:r w:rsidR="001B4290" w:rsidRPr="008A1C1B">
          <w:rPr>
            <w:rStyle w:val="Hyperlink"/>
            <w:color w:val="00B050"/>
            <w:sz w:val="20"/>
            <w:szCs w:val="20"/>
          </w:rPr>
          <w:t>0095r</w:t>
        </w:r>
        <w:r w:rsidR="001F67CC" w:rsidRPr="008A1C1B">
          <w:rPr>
            <w:rStyle w:val="Hyperlink"/>
            <w:color w:val="00B050"/>
            <w:sz w:val="20"/>
            <w:szCs w:val="20"/>
          </w:rPr>
          <w:t>1</w:t>
        </w:r>
      </w:hyperlink>
      <w:r w:rsidR="001B4290" w:rsidRPr="008A1C1B">
        <w:rPr>
          <w:color w:val="00B050"/>
          <w:sz w:val="20"/>
          <w:szCs w:val="20"/>
        </w:rPr>
        <w:t xml:space="preserve"> PHY-related agreements for SST </w:t>
      </w:r>
      <w:r w:rsidR="001B4290" w:rsidRPr="008A1C1B">
        <w:rPr>
          <w:color w:val="00B050"/>
          <w:sz w:val="20"/>
          <w:szCs w:val="20"/>
        </w:rPr>
        <w:tab/>
      </w:r>
      <w:r w:rsidR="001B4290" w:rsidRPr="008A1C1B">
        <w:rPr>
          <w:color w:val="00B050"/>
          <w:sz w:val="20"/>
          <w:szCs w:val="20"/>
        </w:rPr>
        <w:tab/>
      </w:r>
      <w:r w:rsidR="001B4290" w:rsidRPr="008A1C1B">
        <w:rPr>
          <w:color w:val="00B050"/>
          <w:sz w:val="20"/>
          <w:szCs w:val="20"/>
        </w:rPr>
        <w:tab/>
      </w:r>
      <w:r w:rsidR="00E07B5F" w:rsidRPr="008A1C1B">
        <w:rPr>
          <w:color w:val="00B050"/>
          <w:sz w:val="20"/>
          <w:szCs w:val="20"/>
        </w:rPr>
        <w:t xml:space="preserve">    </w:t>
      </w:r>
      <w:r w:rsidR="001B4290" w:rsidRPr="008A1C1B">
        <w:rPr>
          <w:color w:val="00B050"/>
          <w:sz w:val="20"/>
          <w:szCs w:val="20"/>
        </w:rPr>
        <w:t xml:space="preserve">Sigurd Schelstraete </w:t>
      </w:r>
      <w:r w:rsidR="001B4290" w:rsidRPr="008A1C1B">
        <w:rPr>
          <w:color w:val="00B050"/>
          <w:sz w:val="20"/>
          <w:szCs w:val="20"/>
        </w:rPr>
        <w:tab/>
        <w:t>[SPs]</w:t>
      </w:r>
    </w:p>
    <w:p w14:paraId="2B05256A" w14:textId="2267DC90" w:rsidR="008A1C1B" w:rsidRPr="00D744B7" w:rsidRDefault="008A1C1B" w:rsidP="008A1C1B">
      <w:pPr>
        <w:pStyle w:val="ListParagraph"/>
        <w:numPr>
          <w:ilvl w:val="2"/>
          <w:numId w:val="3"/>
        </w:numPr>
        <w:rPr>
          <w:color w:val="FFC000"/>
          <w:sz w:val="20"/>
          <w:szCs w:val="20"/>
        </w:rPr>
      </w:pPr>
      <w:r w:rsidRPr="00D744B7">
        <w:rPr>
          <w:color w:val="FFC000"/>
          <w:sz w:val="20"/>
          <w:szCs w:val="20"/>
        </w:rPr>
        <w:t xml:space="preserve">Allocate next week </w:t>
      </w:r>
      <w:r w:rsidR="00A2664A">
        <w:rPr>
          <w:color w:val="FFC000"/>
          <w:sz w:val="20"/>
          <w:szCs w:val="20"/>
        </w:rPr>
        <w:t xml:space="preserve">for </w:t>
      </w:r>
      <w:r w:rsidR="007F703B">
        <w:rPr>
          <w:color w:val="FFC000"/>
          <w:sz w:val="20"/>
          <w:szCs w:val="20"/>
        </w:rPr>
        <w:t xml:space="preserve">SP </w:t>
      </w:r>
      <w:r w:rsidRPr="00D744B7">
        <w:rPr>
          <w:color w:val="FFC000"/>
          <w:sz w:val="20"/>
          <w:szCs w:val="20"/>
        </w:rPr>
        <w:t>follow up</w:t>
      </w:r>
    </w:p>
    <w:p w14:paraId="69FBAC96" w14:textId="69A9F8AF" w:rsidR="00CA39B4" w:rsidRDefault="007E23DB" w:rsidP="001B4290">
      <w:pPr>
        <w:pStyle w:val="ListParagraph"/>
        <w:numPr>
          <w:ilvl w:val="1"/>
          <w:numId w:val="3"/>
        </w:numPr>
        <w:rPr>
          <w:color w:val="00B050"/>
          <w:sz w:val="20"/>
          <w:szCs w:val="20"/>
        </w:rPr>
      </w:pPr>
      <w:hyperlink r:id="rId292" w:history="1">
        <w:r w:rsidR="00E07B5F" w:rsidRPr="000668D9">
          <w:rPr>
            <w:rStyle w:val="Hyperlink"/>
            <w:color w:val="00B050"/>
            <w:sz w:val="20"/>
            <w:szCs w:val="20"/>
          </w:rPr>
          <w:t>005</w:t>
        </w:r>
        <w:r w:rsidR="00CA39B4" w:rsidRPr="000668D9">
          <w:rPr>
            <w:rStyle w:val="Hyperlink"/>
            <w:color w:val="00B050"/>
            <w:sz w:val="20"/>
            <w:szCs w:val="20"/>
          </w:rPr>
          <w:t>7r2</w:t>
        </w:r>
      </w:hyperlink>
      <w:r w:rsidR="00E07B5F" w:rsidRPr="000668D9">
        <w:rPr>
          <w:color w:val="00B050"/>
          <w:sz w:val="20"/>
          <w:szCs w:val="20"/>
        </w:rPr>
        <w:t xml:space="preserve"> Discussion on Special User Info field of Trigger Frame    </w:t>
      </w:r>
      <w:r w:rsidR="006E65C0" w:rsidRPr="000668D9">
        <w:rPr>
          <w:color w:val="00B050"/>
          <w:sz w:val="20"/>
          <w:szCs w:val="20"/>
        </w:rPr>
        <w:t xml:space="preserve">Lei Huang </w:t>
      </w:r>
      <w:r w:rsidR="009128AB">
        <w:rPr>
          <w:color w:val="00B050"/>
          <w:sz w:val="20"/>
          <w:szCs w:val="20"/>
        </w:rPr>
        <w:tab/>
      </w:r>
      <w:r w:rsidR="009128AB">
        <w:rPr>
          <w:color w:val="00B050"/>
          <w:sz w:val="20"/>
          <w:szCs w:val="20"/>
        </w:rPr>
        <w:tab/>
      </w:r>
      <w:r w:rsidR="00CA39B4" w:rsidRPr="000668D9">
        <w:rPr>
          <w:color w:val="00B050"/>
          <w:sz w:val="20"/>
          <w:szCs w:val="20"/>
        </w:rPr>
        <w:t>[1 SP]</w:t>
      </w:r>
    </w:p>
    <w:p w14:paraId="65C6D406" w14:textId="202A09A3" w:rsidR="007F703B" w:rsidRPr="007D77D3" w:rsidRDefault="007F703B" w:rsidP="007F703B">
      <w:pPr>
        <w:pStyle w:val="ListParagraph"/>
        <w:numPr>
          <w:ilvl w:val="2"/>
          <w:numId w:val="3"/>
        </w:numPr>
        <w:rPr>
          <w:color w:val="FFC000"/>
          <w:sz w:val="20"/>
          <w:szCs w:val="20"/>
        </w:rPr>
      </w:pPr>
      <w:r w:rsidRPr="007D77D3">
        <w:rPr>
          <w:color w:val="FFC000"/>
          <w:sz w:val="20"/>
          <w:szCs w:val="20"/>
        </w:rPr>
        <w:t>Allocate next week for SP follow up</w:t>
      </w:r>
    </w:p>
    <w:p w14:paraId="2F8B9E9D" w14:textId="59DFB33F" w:rsidR="009A3AAF" w:rsidRPr="006B6E1C" w:rsidRDefault="009A3AAF" w:rsidP="009A3AAF">
      <w:pPr>
        <w:ind w:left="1080"/>
        <w:rPr>
          <w:color w:val="BFBFBF" w:themeColor="background1" w:themeShade="BF"/>
          <w:sz w:val="20"/>
        </w:rPr>
      </w:pPr>
      <w:r w:rsidRPr="006B6E1C">
        <w:rPr>
          <w:color w:val="BFBFBF" w:themeColor="background1" w:themeShade="BF"/>
          <w:sz w:val="20"/>
        </w:rPr>
        <w:t>------------------------------------------------------------------------------------------------------------------------</w:t>
      </w:r>
    </w:p>
    <w:p w14:paraId="6367382C" w14:textId="09131B33" w:rsidR="00724CF9" w:rsidRPr="006B6E1C" w:rsidRDefault="007E23DB" w:rsidP="001B4290">
      <w:pPr>
        <w:pStyle w:val="ListParagraph"/>
        <w:numPr>
          <w:ilvl w:val="1"/>
          <w:numId w:val="3"/>
        </w:numPr>
        <w:rPr>
          <w:color w:val="BFBFBF" w:themeColor="background1" w:themeShade="BF"/>
          <w:sz w:val="20"/>
          <w:szCs w:val="20"/>
        </w:rPr>
      </w:pPr>
      <w:hyperlink r:id="rId293" w:history="1">
        <w:r w:rsidR="00724CF9" w:rsidRPr="006B6E1C">
          <w:rPr>
            <w:rStyle w:val="Hyperlink"/>
            <w:color w:val="BFBFBF" w:themeColor="background1" w:themeShade="BF"/>
            <w:sz w:val="20"/>
            <w:szCs w:val="20"/>
          </w:rPr>
          <w:t>1247r1</w:t>
        </w:r>
      </w:hyperlink>
      <w:r w:rsidR="00724CF9" w:rsidRPr="006B6E1C">
        <w:rPr>
          <w:color w:val="BFBFBF" w:themeColor="background1" w:themeShade="BF"/>
          <w:sz w:val="20"/>
          <w:szCs w:val="20"/>
        </w:rPr>
        <w:t xml:space="preserve"> Virtual </w:t>
      </w:r>
      <w:proofErr w:type="spellStart"/>
      <w:r w:rsidR="00724CF9" w:rsidRPr="006B6E1C">
        <w:rPr>
          <w:color w:val="BFBFBF" w:themeColor="background1" w:themeShade="BF"/>
          <w:sz w:val="20"/>
          <w:szCs w:val="20"/>
        </w:rPr>
        <w:t>bss</w:t>
      </w:r>
      <w:proofErr w:type="spellEnd"/>
      <w:r w:rsidR="00724CF9" w:rsidRPr="006B6E1C">
        <w:rPr>
          <w:color w:val="BFBFBF" w:themeColor="background1" w:themeShade="BF"/>
          <w:sz w:val="20"/>
          <w:szCs w:val="20"/>
        </w:rPr>
        <w:t xml:space="preserve"> for multi ap </w:t>
      </w:r>
      <w:proofErr w:type="spellStart"/>
      <w:r w:rsidR="00724CF9" w:rsidRPr="006B6E1C">
        <w:rPr>
          <w:color w:val="BFBFBF" w:themeColor="background1" w:themeShade="BF"/>
          <w:sz w:val="20"/>
          <w:szCs w:val="20"/>
        </w:rPr>
        <w:t>coodination</w:t>
      </w:r>
      <w:proofErr w:type="spellEnd"/>
      <w:r w:rsidR="00724CF9" w:rsidRPr="006B6E1C">
        <w:rPr>
          <w:color w:val="BFBFBF" w:themeColor="background1" w:themeShade="BF"/>
          <w:sz w:val="20"/>
          <w:szCs w:val="20"/>
        </w:rPr>
        <w:tab/>
      </w:r>
      <w:r w:rsidR="009A3AAF" w:rsidRPr="006B6E1C">
        <w:rPr>
          <w:color w:val="BFBFBF" w:themeColor="background1" w:themeShade="BF"/>
          <w:sz w:val="20"/>
          <w:szCs w:val="20"/>
        </w:rPr>
        <w:tab/>
      </w:r>
      <w:r w:rsidR="00724CF9" w:rsidRPr="006B6E1C">
        <w:rPr>
          <w:color w:val="BFBFBF" w:themeColor="background1" w:themeShade="BF"/>
          <w:sz w:val="20"/>
          <w:szCs w:val="20"/>
        </w:rPr>
        <w:tab/>
      </w:r>
      <w:r w:rsidR="00E07B5F" w:rsidRPr="006B6E1C">
        <w:rPr>
          <w:color w:val="BFBFBF" w:themeColor="background1" w:themeShade="BF"/>
          <w:sz w:val="20"/>
          <w:szCs w:val="20"/>
        </w:rPr>
        <w:t xml:space="preserve">    </w:t>
      </w:r>
      <w:r w:rsidR="00724CF9" w:rsidRPr="006B6E1C">
        <w:rPr>
          <w:color w:val="BFBFBF" w:themeColor="background1" w:themeShade="BF"/>
          <w:sz w:val="20"/>
          <w:szCs w:val="20"/>
        </w:rPr>
        <w:t>Jay Yang</w:t>
      </w:r>
    </w:p>
    <w:p w14:paraId="50F86E41" w14:textId="09D8FD00" w:rsidR="00F13EEB" w:rsidRPr="006B6E1C" w:rsidRDefault="007E23DB" w:rsidP="0072112A">
      <w:pPr>
        <w:pStyle w:val="ListParagraph"/>
        <w:numPr>
          <w:ilvl w:val="1"/>
          <w:numId w:val="3"/>
        </w:numPr>
        <w:rPr>
          <w:color w:val="BFBFBF" w:themeColor="background1" w:themeShade="BF"/>
          <w:sz w:val="20"/>
          <w:szCs w:val="20"/>
        </w:rPr>
      </w:pPr>
      <w:hyperlink r:id="rId294" w:history="1">
        <w:r w:rsidR="00F13EEB" w:rsidRPr="006B6E1C">
          <w:rPr>
            <w:rStyle w:val="Hyperlink"/>
            <w:color w:val="BFBFBF" w:themeColor="background1" w:themeShade="BF"/>
            <w:sz w:val="20"/>
            <w:szCs w:val="20"/>
          </w:rPr>
          <w:t>133r0</w:t>
        </w:r>
      </w:hyperlink>
      <w:r w:rsidR="00F13EEB" w:rsidRPr="006B6E1C">
        <w:rPr>
          <w:color w:val="BFBFBF" w:themeColor="background1" w:themeShade="BF"/>
          <w:sz w:val="20"/>
          <w:szCs w:val="20"/>
        </w:rPr>
        <w:t xml:space="preserve"> Trigger-frame-and-punctured-channel-information</w:t>
      </w:r>
      <w:r w:rsidR="00F13EEB" w:rsidRPr="006B6E1C">
        <w:rPr>
          <w:color w:val="BFBFBF" w:themeColor="background1" w:themeShade="BF"/>
          <w:sz w:val="20"/>
          <w:szCs w:val="20"/>
        </w:rPr>
        <w:tab/>
      </w:r>
      <w:r w:rsidR="00E07B5F" w:rsidRPr="006B6E1C">
        <w:rPr>
          <w:color w:val="BFBFBF" w:themeColor="background1" w:themeShade="BF"/>
          <w:sz w:val="20"/>
          <w:szCs w:val="20"/>
        </w:rPr>
        <w:t xml:space="preserve">    </w:t>
      </w:r>
      <w:r w:rsidR="00F13EEB" w:rsidRPr="006B6E1C">
        <w:rPr>
          <w:color w:val="BFBFBF" w:themeColor="background1" w:themeShade="BF"/>
          <w:sz w:val="20"/>
          <w:szCs w:val="20"/>
        </w:rPr>
        <w:t>Hanqing Lou</w:t>
      </w:r>
    </w:p>
    <w:p w14:paraId="06F0BCDC" w14:textId="4C95DFB2" w:rsidR="006A226F" w:rsidRPr="006B6E1C" w:rsidRDefault="007E23DB" w:rsidP="0072112A">
      <w:pPr>
        <w:pStyle w:val="ListParagraph"/>
        <w:numPr>
          <w:ilvl w:val="1"/>
          <w:numId w:val="3"/>
        </w:numPr>
        <w:rPr>
          <w:color w:val="BFBFBF" w:themeColor="background1" w:themeShade="BF"/>
          <w:sz w:val="20"/>
          <w:szCs w:val="20"/>
        </w:rPr>
      </w:pPr>
      <w:hyperlink r:id="rId295" w:history="1">
        <w:r w:rsidR="006A226F" w:rsidRPr="006B6E1C">
          <w:rPr>
            <w:rStyle w:val="Hyperlink"/>
            <w:color w:val="BFBFBF" w:themeColor="background1" w:themeShade="BF"/>
            <w:sz w:val="20"/>
            <w:szCs w:val="20"/>
          </w:rPr>
          <w:t>1</w:t>
        </w:r>
        <w:r w:rsidR="007A1767" w:rsidRPr="006B6E1C">
          <w:rPr>
            <w:rStyle w:val="Hyperlink"/>
            <w:color w:val="BFBFBF" w:themeColor="background1" w:themeShade="BF"/>
            <w:sz w:val="20"/>
            <w:szCs w:val="20"/>
          </w:rPr>
          <w:t>399</w:t>
        </w:r>
        <w:r w:rsidR="006A226F" w:rsidRPr="006B6E1C">
          <w:rPr>
            <w:rStyle w:val="Hyperlink"/>
            <w:color w:val="BFBFBF" w:themeColor="background1" w:themeShade="BF"/>
            <w:sz w:val="20"/>
            <w:szCs w:val="20"/>
          </w:rPr>
          <w:t>r1</w:t>
        </w:r>
      </w:hyperlink>
      <w:r w:rsidR="006A226F" w:rsidRPr="006B6E1C">
        <w:rPr>
          <w:color w:val="BFBFBF" w:themeColor="background1" w:themeShade="BF"/>
          <w:sz w:val="20"/>
          <w:szCs w:val="20"/>
        </w:rPr>
        <w:t xml:space="preserve"> </w:t>
      </w:r>
      <w:r w:rsidR="00E07B5F" w:rsidRPr="006B6E1C">
        <w:rPr>
          <w:color w:val="BFBFBF" w:themeColor="background1" w:themeShade="BF"/>
          <w:sz w:val="20"/>
          <w:szCs w:val="20"/>
        </w:rPr>
        <w:t>On Joint C-SR and C-OFDMA M-AP Transmission</w:t>
      </w:r>
      <w:r w:rsidR="00E07B5F" w:rsidRPr="006B6E1C">
        <w:rPr>
          <w:color w:val="BFBFBF" w:themeColor="background1" w:themeShade="BF"/>
          <w:sz w:val="20"/>
          <w:szCs w:val="20"/>
        </w:rPr>
        <w:tab/>
        <w:t xml:space="preserve">    Rui Yang</w:t>
      </w:r>
    </w:p>
    <w:p w14:paraId="69767260" w14:textId="1E2A1F1D" w:rsidR="00724CF9" w:rsidRPr="006B6E1C" w:rsidRDefault="00724CF9" w:rsidP="001B4290">
      <w:pPr>
        <w:pStyle w:val="ListParagraph"/>
        <w:numPr>
          <w:ilvl w:val="1"/>
          <w:numId w:val="3"/>
        </w:numPr>
        <w:rPr>
          <w:i/>
          <w:iCs/>
          <w:color w:val="BFBFBF" w:themeColor="background1" w:themeShade="BF"/>
          <w:sz w:val="20"/>
          <w:szCs w:val="20"/>
        </w:rPr>
      </w:pPr>
      <w:proofErr w:type="spellStart"/>
      <w:r w:rsidRPr="006B6E1C">
        <w:rPr>
          <w:i/>
          <w:iCs/>
          <w:color w:val="BFBFBF" w:themeColor="background1" w:themeShade="BF"/>
          <w:sz w:val="20"/>
          <w:szCs w:val="20"/>
        </w:rPr>
        <w:t>Subsmissions</w:t>
      </w:r>
      <w:proofErr w:type="spellEnd"/>
      <w:r w:rsidRPr="006B6E1C">
        <w:rPr>
          <w:i/>
          <w:iCs/>
          <w:color w:val="BFBFBF" w:themeColor="background1" w:themeShade="BF"/>
          <w:sz w:val="20"/>
          <w:szCs w:val="20"/>
        </w:rPr>
        <w:t xml:space="preserve"> from MAC queue</w:t>
      </w:r>
    </w:p>
    <w:p w14:paraId="1BAB8996" w14:textId="1938F99D" w:rsidR="00A8066F" w:rsidRPr="003046F3" w:rsidRDefault="00A8066F" w:rsidP="00A8066F">
      <w:pPr>
        <w:pStyle w:val="ListParagraph"/>
        <w:numPr>
          <w:ilvl w:val="0"/>
          <w:numId w:val="3"/>
        </w:numPr>
      </w:pPr>
      <w:proofErr w:type="spellStart"/>
      <w:r w:rsidRPr="003046F3">
        <w:t>AoB</w:t>
      </w:r>
      <w:proofErr w:type="spellEnd"/>
      <w:r>
        <w:t>:</w:t>
      </w:r>
      <w:r w:rsidR="009C1EF4">
        <w:t xml:space="preserve"> None.</w:t>
      </w:r>
    </w:p>
    <w:p w14:paraId="142BE917" w14:textId="5D6E7F58" w:rsidR="00A8066F" w:rsidRDefault="00EE50B2" w:rsidP="00055C5B">
      <w:pPr>
        <w:pStyle w:val="ListParagraph"/>
        <w:numPr>
          <w:ilvl w:val="0"/>
          <w:numId w:val="3"/>
        </w:numPr>
      </w:pPr>
      <w:r>
        <w:t>Adjourn</w:t>
      </w:r>
    </w:p>
    <w:p w14:paraId="2341C3D0" w14:textId="187524A0" w:rsidR="00055C5B" w:rsidRPr="00755C65" w:rsidRDefault="00A8066F" w:rsidP="00055C5B">
      <w:pPr>
        <w:pStyle w:val="Heading3"/>
      </w:pPr>
      <w:r w:rsidRPr="006252AA">
        <w:rPr>
          <w:highlight w:val="green"/>
        </w:rPr>
        <w:t>9</w:t>
      </w:r>
      <w:r w:rsidR="00E4146F" w:rsidRPr="006252AA">
        <w:rPr>
          <w:highlight w:val="green"/>
          <w:vertAlign w:val="superscript"/>
        </w:rPr>
        <w:t>th</w:t>
      </w:r>
      <w:r w:rsidR="00E4146F" w:rsidRPr="006252AA">
        <w:rPr>
          <w:highlight w:val="green"/>
        </w:rPr>
        <w:t xml:space="preserve"> </w:t>
      </w:r>
      <w:r w:rsidR="00055C5B" w:rsidRPr="006252AA">
        <w:rPr>
          <w:highlight w:val="green"/>
        </w:rPr>
        <w:t xml:space="preserve">Conf. Call: January </w:t>
      </w:r>
      <w:r w:rsidRPr="006252AA">
        <w:rPr>
          <w:highlight w:val="green"/>
        </w:rPr>
        <w:t>28</w:t>
      </w:r>
      <w:r w:rsidR="00055C5B" w:rsidRPr="006252AA">
        <w:rPr>
          <w:highlight w:val="green"/>
        </w:rPr>
        <w:t xml:space="preserve"> (19:00–2</w:t>
      </w:r>
      <w:r w:rsidRPr="006252AA">
        <w:rPr>
          <w:highlight w:val="green"/>
        </w:rPr>
        <w:t>2</w:t>
      </w:r>
      <w:r w:rsidR="00055C5B" w:rsidRPr="006252AA">
        <w:rPr>
          <w:highlight w:val="green"/>
        </w:rPr>
        <w:t>:00 ET)–PHY</w:t>
      </w:r>
    </w:p>
    <w:p w14:paraId="2D01D43C" w14:textId="77777777" w:rsidR="00055C5B" w:rsidRPr="003046F3" w:rsidRDefault="00055C5B" w:rsidP="00055C5B">
      <w:pPr>
        <w:pStyle w:val="ListParagraph"/>
        <w:numPr>
          <w:ilvl w:val="0"/>
          <w:numId w:val="3"/>
        </w:numPr>
        <w:rPr>
          <w:lang w:val="en-US"/>
        </w:rPr>
      </w:pPr>
      <w:r w:rsidRPr="003046F3">
        <w:t>Call the meeting to order</w:t>
      </w:r>
    </w:p>
    <w:p w14:paraId="3A37DB30" w14:textId="77777777" w:rsidR="00055C5B" w:rsidRDefault="00055C5B" w:rsidP="00055C5B">
      <w:pPr>
        <w:pStyle w:val="ListParagraph"/>
        <w:numPr>
          <w:ilvl w:val="0"/>
          <w:numId w:val="3"/>
        </w:numPr>
      </w:pPr>
      <w:r w:rsidRPr="003046F3">
        <w:t>IEEE 802 and 802.11 IPR policy and procedure</w:t>
      </w:r>
    </w:p>
    <w:p w14:paraId="0BE08EAB"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40CDDB83"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96" w:history="1">
        <w:r w:rsidRPr="00392CC0">
          <w:rPr>
            <w:rStyle w:val="Hyperlink"/>
            <w:sz w:val="22"/>
            <w:szCs w:val="22"/>
          </w:rPr>
          <w:t>patcom@ieee.org</w:t>
        </w:r>
      </w:hyperlink>
      <w:r w:rsidRPr="003046F3">
        <w:rPr>
          <w:sz w:val="22"/>
          <w:szCs w:val="22"/>
        </w:rPr>
        <w:t>); or</w:t>
      </w:r>
    </w:p>
    <w:p w14:paraId="346AFC91"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7682790"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C26D78"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4A3C82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A428AB6"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97" w:anchor="7" w:history="1">
        <w:r w:rsidRPr="0032579B">
          <w:rPr>
            <w:rStyle w:val="Hyperlink"/>
            <w:sz w:val="22"/>
            <w:szCs w:val="22"/>
          </w:rPr>
          <w:t>Clause 7</w:t>
        </w:r>
      </w:hyperlink>
      <w:r w:rsidRPr="0032579B">
        <w:rPr>
          <w:sz w:val="22"/>
          <w:szCs w:val="22"/>
        </w:rPr>
        <w:t xml:space="preserve"> of the IEEE SA Standards Board Bylaws and </w:t>
      </w:r>
      <w:hyperlink r:id="rId298" w:history="1">
        <w:r w:rsidRPr="0032579B">
          <w:rPr>
            <w:rStyle w:val="Hyperlink"/>
            <w:sz w:val="22"/>
            <w:szCs w:val="22"/>
          </w:rPr>
          <w:t>Clause 6.1</w:t>
        </w:r>
      </w:hyperlink>
      <w:r w:rsidRPr="0032579B">
        <w:rPr>
          <w:sz w:val="22"/>
          <w:szCs w:val="22"/>
        </w:rPr>
        <w:t xml:space="preserve"> of the IEEE SA Standards Board Operations Manual;</w:t>
      </w:r>
    </w:p>
    <w:p w14:paraId="45D03C56"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0A78F6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76E713E" w14:textId="77777777" w:rsidR="00055C5B" w:rsidRDefault="00055C5B" w:rsidP="00055C5B">
      <w:pPr>
        <w:pStyle w:val="ListParagraph"/>
        <w:numPr>
          <w:ilvl w:val="0"/>
          <w:numId w:val="3"/>
        </w:numPr>
      </w:pPr>
      <w:r w:rsidRPr="003046F3">
        <w:t>Attendance reminder.</w:t>
      </w:r>
    </w:p>
    <w:p w14:paraId="32FB0B26" w14:textId="77777777" w:rsidR="00055C5B" w:rsidRPr="003046F3" w:rsidRDefault="00055C5B" w:rsidP="00055C5B">
      <w:pPr>
        <w:pStyle w:val="ListParagraph"/>
        <w:numPr>
          <w:ilvl w:val="1"/>
          <w:numId w:val="3"/>
        </w:numPr>
      </w:pPr>
      <w:r>
        <w:rPr>
          <w:sz w:val="22"/>
          <w:szCs w:val="22"/>
        </w:rPr>
        <w:t xml:space="preserve">Participation slide: </w:t>
      </w:r>
      <w:hyperlink r:id="rId299" w:tgtFrame="_blank" w:history="1">
        <w:r w:rsidRPr="00EE0424">
          <w:rPr>
            <w:rStyle w:val="Hyperlink"/>
            <w:sz w:val="22"/>
            <w:szCs w:val="22"/>
            <w:lang w:val="en-US"/>
          </w:rPr>
          <w:t>https://mentor.ieee.org/802-ec/dcn/16/ec-16-0180-05-00EC-ieee-802-participation-slide.pptx</w:t>
        </w:r>
      </w:hyperlink>
    </w:p>
    <w:p w14:paraId="63E79069"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459C03A8" w14:textId="77777777" w:rsidR="00055C5B" w:rsidRDefault="00055C5B" w:rsidP="00055C5B">
      <w:pPr>
        <w:pStyle w:val="ListParagraph"/>
        <w:numPr>
          <w:ilvl w:val="2"/>
          <w:numId w:val="3"/>
        </w:numPr>
        <w:rPr>
          <w:sz w:val="22"/>
        </w:rPr>
      </w:pPr>
      <w:r>
        <w:rPr>
          <w:sz w:val="22"/>
        </w:rPr>
        <w:t xml:space="preserve">1) login to </w:t>
      </w:r>
      <w:hyperlink r:id="rId3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451302" w14:textId="77777777" w:rsidR="00055C5B" w:rsidRDefault="00055C5B" w:rsidP="00055C5B">
      <w:pPr>
        <w:pStyle w:val="ListParagraph"/>
        <w:numPr>
          <w:ilvl w:val="1"/>
          <w:numId w:val="3"/>
        </w:numPr>
        <w:rPr>
          <w:sz w:val="22"/>
        </w:rPr>
      </w:pPr>
      <w:r>
        <w:rPr>
          <w:sz w:val="22"/>
        </w:rPr>
        <w:t xml:space="preserve">If you are unable to record the attendance via </w:t>
      </w:r>
      <w:hyperlink r:id="rId30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0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03" w:history="1">
        <w:r w:rsidRPr="00132C67">
          <w:rPr>
            <w:rStyle w:val="Hyperlink"/>
            <w:sz w:val="22"/>
          </w:rPr>
          <w:t>sschelstraete@quantenna.com</w:t>
        </w:r>
      </w:hyperlink>
      <w:r>
        <w:rPr>
          <w:sz w:val="22"/>
        </w:rPr>
        <w:t>)</w:t>
      </w:r>
    </w:p>
    <w:p w14:paraId="2DF6F870"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76A5A9D1" w14:textId="77777777" w:rsidR="00055C5B" w:rsidRPr="00D86E02"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709B8E" w14:textId="77777777" w:rsidR="00055C5B" w:rsidRDefault="00055C5B" w:rsidP="00055C5B">
      <w:pPr>
        <w:pStyle w:val="ListParagraph"/>
        <w:numPr>
          <w:ilvl w:val="0"/>
          <w:numId w:val="3"/>
        </w:numPr>
      </w:pPr>
      <w:r w:rsidRPr="003046F3">
        <w:t>Announcements</w:t>
      </w:r>
      <w:r>
        <w:t>:</w:t>
      </w:r>
    </w:p>
    <w:p w14:paraId="170C6E54" w14:textId="564D0BB8" w:rsidR="00055C5B" w:rsidRPr="001018A7" w:rsidRDefault="00055C5B" w:rsidP="00055C5B">
      <w:pPr>
        <w:pStyle w:val="ListParagraph"/>
        <w:numPr>
          <w:ilvl w:val="0"/>
          <w:numId w:val="3"/>
        </w:numPr>
        <w:rPr>
          <w:sz w:val="22"/>
          <w:szCs w:val="22"/>
        </w:rPr>
      </w:pPr>
      <w:r w:rsidRPr="001018A7">
        <w:rPr>
          <w:sz w:val="22"/>
          <w:szCs w:val="22"/>
        </w:rPr>
        <w:t xml:space="preserve">Technical Submissions: </w:t>
      </w:r>
      <w:r w:rsidRPr="001018A7">
        <w:rPr>
          <w:b/>
          <w:bCs/>
          <w:sz w:val="22"/>
          <w:szCs w:val="22"/>
        </w:rPr>
        <w:t>Run SPs from Previous Topics</w:t>
      </w:r>
    </w:p>
    <w:p w14:paraId="64C77426" w14:textId="48CDF6FA" w:rsidR="006A200A" w:rsidRPr="001018A7" w:rsidRDefault="00763495" w:rsidP="006A200A">
      <w:pPr>
        <w:pStyle w:val="ListParagraph"/>
        <w:numPr>
          <w:ilvl w:val="1"/>
          <w:numId w:val="3"/>
        </w:numPr>
        <w:rPr>
          <w:i/>
          <w:iCs/>
          <w:sz w:val="20"/>
          <w:szCs w:val="20"/>
        </w:rPr>
      </w:pPr>
      <w:r>
        <w:rPr>
          <w:i/>
          <w:iCs/>
          <w:sz w:val="20"/>
          <w:szCs w:val="20"/>
        </w:rPr>
        <w:t>None.</w:t>
      </w:r>
    </w:p>
    <w:p w14:paraId="52F15AE4" w14:textId="6908AF06" w:rsidR="00055C5B" w:rsidRPr="00C14B95" w:rsidRDefault="00055C5B" w:rsidP="00055C5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7467888" w14:textId="21EBD9BB" w:rsidR="00D60956" w:rsidRPr="00311BAC" w:rsidRDefault="007E23DB" w:rsidP="00102486">
      <w:pPr>
        <w:pStyle w:val="ListParagraph"/>
        <w:numPr>
          <w:ilvl w:val="1"/>
          <w:numId w:val="3"/>
        </w:numPr>
        <w:rPr>
          <w:color w:val="00B050"/>
          <w:sz w:val="20"/>
          <w:szCs w:val="20"/>
        </w:rPr>
      </w:pPr>
      <w:hyperlink r:id="rId304" w:history="1">
        <w:r w:rsidR="00D60956" w:rsidRPr="00311BAC">
          <w:rPr>
            <w:rStyle w:val="Hyperlink"/>
            <w:color w:val="00B050"/>
            <w:sz w:val="20"/>
            <w:szCs w:val="20"/>
          </w:rPr>
          <w:t>139r</w:t>
        </w:r>
        <w:r w:rsidR="00A3079C" w:rsidRPr="00311BAC">
          <w:rPr>
            <w:rStyle w:val="Hyperlink"/>
            <w:color w:val="00B050"/>
            <w:sz w:val="20"/>
            <w:szCs w:val="20"/>
          </w:rPr>
          <w:t>1</w:t>
        </w:r>
      </w:hyperlink>
      <w:r w:rsidR="00D60956" w:rsidRPr="00311BAC">
        <w:rPr>
          <w:color w:val="00B050"/>
          <w:sz w:val="20"/>
          <w:szCs w:val="20"/>
        </w:rPr>
        <w:t xml:space="preserve"> EHT DUP mode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Srinath </w:t>
      </w:r>
      <w:proofErr w:type="spellStart"/>
      <w:r w:rsidR="00D60956" w:rsidRPr="00311BAC">
        <w:rPr>
          <w:color w:val="00B050"/>
          <w:sz w:val="20"/>
          <w:szCs w:val="20"/>
        </w:rPr>
        <w:t>Puducheri</w:t>
      </w:r>
      <w:proofErr w:type="spellEnd"/>
    </w:p>
    <w:p w14:paraId="390C5513" w14:textId="347A199F" w:rsidR="00311BAC" w:rsidRPr="00311BAC" w:rsidRDefault="007E23DB" w:rsidP="00311BAC">
      <w:pPr>
        <w:pStyle w:val="ListParagraph"/>
        <w:numPr>
          <w:ilvl w:val="1"/>
          <w:numId w:val="3"/>
        </w:numPr>
        <w:rPr>
          <w:color w:val="00B050"/>
          <w:sz w:val="20"/>
          <w:szCs w:val="20"/>
        </w:rPr>
      </w:pPr>
      <w:hyperlink r:id="rId305" w:history="1">
        <w:r w:rsidR="00311BAC" w:rsidRPr="00311BAC">
          <w:rPr>
            <w:rStyle w:val="Hyperlink"/>
            <w:color w:val="00B050"/>
            <w:sz w:val="20"/>
            <w:szCs w:val="20"/>
          </w:rPr>
          <w:t>1958r3</w:t>
        </w:r>
      </w:hyperlink>
      <w:r w:rsidR="00311BAC" w:rsidRPr="00311BAC">
        <w:rPr>
          <w:color w:val="00B050"/>
          <w:sz w:val="20"/>
          <w:szCs w:val="20"/>
        </w:rPr>
        <w:t xml:space="preserve"> PDT-PHY-Phase-Noise-Per-160MHz</w:t>
      </w:r>
      <w:r w:rsidR="00311BAC" w:rsidRPr="00311BAC">
        <w:rPr>
          <w:color w:val="00B050"/>
          <w:sz w:val="20"/>
          <w:szCs w:val="20"/>
        </w:rPr>
        <w:tab/>
      </w:r>
      <w:r w:rsidR="00311BAC" w:rsidRPr="00311BAC">
        <w:rPr>
          <w:color w:val="00B050"/>
          <w:sz w:val="20"/>
          <w:szCs w:val="20"/>
        </w:rPr>
        <w:tab/>
      </w:r>
      <w:r w:rsidR="00311BAC" w:rsidRPr="00311BAC">
        <w:rPr>
          <w:color w:val="00B050"/>
          <w:sz w:val="20"/>
          <w:szCs w:val="20"/>
        </w:rPr>
        <w:tab/>
        <w:t xml:space="preserve">       </w:t>
      </w:r>
      <w:r w:rsidR="00311BAC">
        <w:rPr>
          <w:color w:val="00B050"/>
          <w:sz w:val="20"/>
          <w:szCs w:val="20"/>
        </w:rPr>
        <w:t xml:space="preserve"> </w:t>
      </w:r>
      <w:r w:rsidR="00311BAC" w:rsidRPr="00311BAC">
        <w:rPr>
          <w:color w:val="00B050"/>
          <w:sz w:val="20"/>
          <w:szCs w:val="20"/>
        </w:rPr>
        <w:t>Brian Hart</w:t>
      </w:r>
    </w:p>
    <w:p w14:paraId="7B695773" w14:textId="7928861E" w:rsidR="00D60956" w:rsidRPr="00311BAC" w:rsidRDefault="007E23DB" w:rsidP="00251DF3">
      <w:pPr>
        <w:pStyle w:val="ListParagraph"/>
        <w:numPr>
          <w:ilvl w:val="1"/>
          <w:numId w:val="3"/>
        </w:numPr>
        <w:jc w:val="both"/>
        <w:rPr>
          <w:color w:val="00B050"/>
          <w:sz w:val="20"/>
          <w:szCs w:val="20"/>
        </w:rPr>
      </w:pPr>
      <w:hyperlink r:id="rId306" w:history="1">
        <w:r w:rsidR="00D60956" w:rsidRPr="00311BAC">
          <w:rPr>
            <w:rStyle w:val="Hyperlink"/>
            <w:color w:val="00B050"/>
            <w:sz w:val="20"/>
            <w:szCs w:val="20"/>
          </w:rPr>
          <w:t>140r</w:t>
        </w:r>
        <w:r w:rsidR="00251DF3" w:rsidRPr="00311BAC">
          <w:rPr>
            <w:rStyle w:val="Hyperlink"/>
            <w:color w:val="00B050"/>
            <w:sz w:val="20"/>
            <w:szCs w:val="20"/>
          </w:rPr>
          <w:t>2</w:t>
        </w:r>
      </w:hyperlink>
      <w:r w:rsidR="00D60956" w:rsidRPr="00311BAC">
        <w:rPr>
          <w:color w:val="00B050"/>
          <w:sz w:val="20"/>
          <w:szCs w:val="20"/>
        </w:rPr>
        <w:t xml:space="preserve"> EHT-preamble-EHT-SIG-for-D04</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3145F9BA" w14:textId="13F78A42" w:rsidR="00357168" w:rsidRPr="00311BAC" w:rsidRDefault="007E23DB" w:rsidP="00102486">
      <w:pPr>
        <w:pStyle w:val="ListParagraph"/>
        <w:numPr>
          <w:ilvl w:val="1"/>
          <w:numId w:val="3"/>
        </w:numPr>
        <w:rPr>
          <w:color w:val="00B050"/>
          <w:sz w:val="20"/>
          <w:szCs w:val="20"/>
        </w:rPr>
      </w:pPr>
      <w:hyperlink r:id="rId307" w:history="1">
        <w:r w:rsidR="00D60956" w:rsidRPr="00311BAC">
          <w:rPr>
            <w:rStyle w:val="Hyperlink"/>
            <w:color w:val="00B050"/>
            <w:sz w:val="20"/>
            <w:szCs w:val="20"/>
          </w:rPr>
          <w:t>143r0</w:t>
        </w:r>
      </w:hyperlink>
      <w:r w:rsidR="00D60956" w:rsidRPr="00311BAC">
        <w:rPr>
          <w:color w:val="00B050"/>
          <w:sz w:val="20"/>
          <w:szCs w:val="20"/>
        </w:rPr>
        <w:t xml:space="preserve"> EHT-SIG-MCS-Table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1A7FB9FB" w14:textId="2917D6FC" w:rsidR="001C04AA" w:rsidRPr="00311BAC" w:rsidRDefault="007E23DB" w:rsidP="00102486">
      <w:pPr>
        <w:pStyle w:val="ListParagraph"/>
        <w:numPr>
          <w:ilvl w:val="1"/>
          <w:numId w:val="3"/>
        </w:numPr>
        <w:rPr>
          <w:color w:val="00B050"/>
          <w:sz w:val="20"/>
          <w:szCs w:val="20"/>
        </w:rPr>
      </w:pPr>
      <w:hyperlink r:id="rId308" w:history="1">
        <w:r w:rsidR="001C04AA" w:rsidRPr="00311BAC">
          <w:rPr>
            <w:rStyle w:val="Hyperlink"/>
            <w:color w:val="00B050"/>
            <w:sz w:val="20"/>
            <w:szCs w:val="20"/>
          </w:rPr>
          <w:t>153r0</w:t>
        </w:r>
      </w:hyperlink>
      <w:r w:rsidR="001C04AA" w:rsidRPr="00311BAC">
        <w:rPr>
          <w:color w:val="00B050"/>
          <w:sz w:val="20"/>
          <w:szCs w:val="20"/>
        </w:rPr>
        <w:t xml:space="preserve"> PDT-TBD PHY Parameters for EHT MCSs</w:t>
      </w:r>
      <w:r w:rsidR="001C04AA" w:rsidRPr="00311BAC">
        <w:rPr>
          <w:color w:val="00B050"/>
          <w:sz w:val="20"/>
          <w:szCs w:val="20"/>
        </w:rPr>
        <w:tab/>
      </w:r>
      <w:r w:rsidR="001C04AA" w:rsidRPr="00311BAC">
        <w:rPr>
          <w:color w:val="00B050"/>
          <w:sz w:val="20"/>
          <w:szCs w:val="20"/>
        </w:rPr>
        <w:tab/>
      </w:r>
      <w:r w:rsidR="001C04AA" w:rsidRPr="00311BAC">
        <w:rPr>
          <w:color w:val="00B050"/>
          <w:sz w:val="20"/>
          <w:szCs w:val="20"/>
        </w:rPr>
        <w:tab/>
        <w:t xml:space="preserve">        </w:t>
      </w:r>
      <w:proofErr w:type="spellStart"/>
      <w:r w:rsidR="001C04AA" w:rsidRPr="00311BAC">
        <w:rPr>
          <w:color w:val="00B050"/>
          <w:sz w:val="20"/>
          <w:szCs w:val="20"/>
        </w:rPr>
        <w:t>Yujin</w:t>
      </w:r>
      <w:proofErr w:type="spellEnd"/>
      <w:r w:rsidR="001C04AA" w:rsidRPr="00311BAC">
        <w:rPr>
          <w:color w:val="00B050"/>
          <w:sz w:val="20"/>
          <w:szCs w:val="20"/>
        </w:rPr>
        <w:t xml:space="preserve"> Noh</w:t>
      </w:r>
    </w:p>
    <w:p w14:paraId="1038B685" w14:textId="724A4E64" w:rsidR="00055C5B" w:rsidRDefault="00055C5B" w:rsidP="00055C5B">
      <w:pPr>
        <w:pStyle w:val="ListParagraph"/>
        <w:numPr>
          <w:ilvl w:val="0"/>
          <w:numId w:val="3"/>
        </w:numPr>
        <w:rPr>
          <w:sz w:val="22"/>
          <w:szCs w:val="22"/>
        </w:rPr>
      </w:pPr>
      <w:r w:rsidRPr="00146CA0">
        <w:rPr>
          <w:sz w:val="22"/>
          <w:szCs w:val="22"/>
        </w:rPr>
        <w:t>Technical Submissions:</w:t>
      </w:r>
    </w:p>
    <w:p w14:paraId="2951792E" w14:textId="3439EEE4" w:rsidR="00F25362" w:rsidRPr="00311BAC" w:rsidRDefault="007E23DB" w:rsidP="00102486">
      <w:pPr>
        <w:pStyle w:val="ListParagraph"/>
        <w:numPr>
          <w:ilvl w:val="1"/>
          <w:numId w:val="3"/>
        </w:numPr>
        <w:rPr>
          <w:color w:val="00B050"/>
          <w:sz w:val="20"/>
          <w:szCs w:val="20"/>
        </w:rPr>
      </w:pPr>
      <w:hyperlink r:id="rId309" w:history="1">
        <w:r w:rsidR="00F25362" w:rsidRPr="00311BAC">
          <w:rPr>
            <w:rStyle w:val="Hyperlink"/>
            <w:color w:val="00B050"/>
            <w:sz w:val="20"/>
            <w:szCs w:val="20"/>
          </w:rPr>
          <w:t>129r1</w:t>
        </w:r>
      </w:hyperlink>
      <w:r w:rsidR="00F25362" w:rsidRPr="00311BAC">
        <w:rPr>
          <w:color w:val="00B050"/>
          <w:sz w:val="20"/>
          <w:szCs w:val="20"/>
        </w:rPr>
        <w:t xml:space="preserve"> Phase Rot</w:t>
      </w:r>
      <w:r w:rsidR="00132D7F" w:rsidRPr="00311BAC">
        <w:rPr>
          <w:color w:val="00B050"/>
          <w:sz w:val="20"/>
          <w:szCs w:val="20"/>
        </w:rPr>
        <w:t>.</w:t>
      </w:r>
      <w:r w:rsidR="00F25362" w:rsidRPr="00311BAC">
        <w:rPr>
          <w:color w:val="00B050"/>
          <w:sz w:val="20"/>
          <w:szCs w:val="20"/>
        </w:rPr>
        <w:t xml:space="preserve"> </w:t>
      </w:r>
      <w:r w:rsidR="00132D7F" w:rsidRPr="00311BAC">
        <w:rPr>
          <w:color w:val="00B050"/>
          <w:sz w:val="20"/>
          <w:szCs w:val="20"/>
        </w:rPr>
        <w:t>4</w:t>
      </w:r>
      <w:r w:rsidR="00F25362" w:rsidRPr="00311BAC">
        <w:rPr>
          <w:color w:val="00B050"/>
          <w:sz w:val="20"/>
          <w:szCs w:val="20"/>
        </w:rPr>
        <w:t xml:space="preserve"> 320 MHz Non-HT Dup T</w:t>
      </w:r>
      <w:r w:rsidR="001018A7" w:rsidRPr="00311BAC">
        <w:rPr>
          <w:color w:val="00B050"/>
          <w:sz w:val="20"/>
          <w:szCs w:val="20"/>
        </w:rPr>
        <w:t>X</w:t>
      </w:r>
      <w:r w:rsidR="00F25362" w:rsidRPr="00311BAC">
        <w:rPr>
          <w:color w:val="00B050"/>
          <w:sz w:val="20"/>
          <w:szCs w:val="20"/>
        </w:rPr>
        <w:t xml:space="preserve"> and Pre-EHT modulated Fields</w:t>
      </w:r>
      <w:r w:rsidR="001018A7" w:rsidRPr="00311BAC">
        <w:rPr>
          <w:color w:val="00B050"/>
          <w:sz w:val="20"/>
          <w:szCs w:val="20"/>
        </w:rPr>
        <w:t xml:space="preserve"> </w:t>
      </w:r>
      <w:proofErr w:type="spellStart"/>
      <w:r w:rsidR="00F25362" w:rsidRPr="00311BAC">
        <w:rPr>
          <w:color w:val="00B050"/>
          <w:sz w:val="20"/>
          <w:szCs w:val="20"/>
        </w:rPr>
        <w:t>Chenchen</w:t>
      </w:r>
      <w:proofErr w:type="spellEnd"/>
      <w:r w:rsidR="00F25362" w:rsidRPr="00311BAC">
        <w:rPr>
          <w:color w:val="00B050"/>
          <w:sz w:val="20"/>
          <w:szCs w:val="20"/>
        </w:rPr>
        <w:t xml:space="preserve"> LIU</w:t>
      </w:r>
    </w:p>
    <w:p w14:paraId="27AE51C8" w14:textId="5DB65C47" w:rsidR="00F25362" w:rsidRPr="00311BAC" w:rsidRDefault="007E23DB" w:rsidP="00102486">
      <w:pPr>
        <w:pStyle w:val="ListParagraph"/>
        <w:numPr>
          <w:ilvl w:val="1"/>
          <w:numId w:val="3"/>
        </w:numPr>
        <w:rPr>
          <w:color w:val="00B050"/>
          <w:sz w:val="20"/>
          <w:szCs w:val="20"/>
        </w:rPr>
      </w:pPr>
      <w:hyperlink r:id="rId310" w:history="1">
        <w:r w:rsidR="00F25362" w:rsidRPr="00311BAC">
          <w:rPr>
            <w:rStyle w:val="Hyperlink"/>
            <w:color w:val="00B050"/>
            <w:sz w:val="20"/>
            <w:szCs w:val="20"/>
          </w:rPr>
          <w:t>130r0</w:t>
        </w:r>
      </w:hyperlink>
      <w:r w:rsidR="00F25362" w:rsidRPr="00311BAC">
        <w:rPr>
          <w:color w:val="00B050"/>
          <w:sz w:val="20"/>
          <w:szCs w:val="20"/>
        </w:rPr>
        <w:t xml:space="preserve"> PAPR Comparison for Two 320MHz Phase Rotation Sequences</w:t>
      </w:r>
      <w:r w:rsidR="00F25362" w:rsidRPr="00311BAC">
        <w:rPr>
          <w:color w:val="00B050"/>
          <w:sz w:val="20"/>
          <w:szCs w:val="20"/>
        </w:rPr>
        <w:tab/>
      </w:r>
      <w:r w:rsidR="00132D7F" w:rsidRPr="00311BAC">
        <w:rPr>
          <w:color w:val="00B050"/>
          <w:sz w:val="20"/>
          <w:szCs w:val="20"/>
        </w:rPr>
        <w:t xml:space="preserve">            </w:t>
      </w:r>
      <w:r w:rsidR="00F25362" w:rsidRPr="00311BAC">
        <w:rPr>
          <w:color w:val="00B050"/>
          <w:sz w:val="20"/>
          <w:szCs w:val="20"/>
        </w:rPr>
        <w:t>Eunsung Park</w:t>
      </w:r>
    </w:p>
    <w:p w14:paraId="0FE2068F" w14:textId="53B43178" w:rsidR="00132D7F" w:rsidRPr="00311BAC" w:rsidRDefault="007E23DB" w:rsidP="00102486">
      <w:pPr>
        <w:pStyle w:val="ListParagraph"/>
        <w:numPr>
          <w:ilvl w:val="1"/>
          <w:numId w:val="3"/>
        </w:numPr>
        <w:rPr>
          <w:color w:val="00B050"/>
          <w:sz w:val="20"/>
          <w:szCs w:val="20"/>
        </w:rPr>
      </w:pPr>
      <w:hyperlink r:id="rId311" w:history="1">
        <w:r w:rsidR="00132D7F" w:rsidRPr="00311BAC">
          <w:rPr>
            <w:rStyle w:val="Hyperlink"/>
            <w:color w:val="00B050"/>
            <w:sz w:val="20"/>
            <w:szCs w:val="20"/>
          </w:rPr>
          <w:t>0093r1</w:t>
        </w:r>
      </w:hyperlink>
      <w:r w:rsidR="00132D7F" w:rsidRPr="00311BAC">
        <w:rPr>
          <w:color w:val="00B050"/>
          <w:sz w:val="20"/>
          <w:szCs w:val="20"/>
        </w:rPr>
        <w:t xml:space="preserve"> Reducing USIG PAPR via Disregard Bit Value</w:t>
      </w:r>
      <w:r w:rsidR="00132D7F" w:rsidRPr="00311BAC">
        <w:rPr>
          <w:color w:val="00B050"/>
          <w:sz w:val="20"/>
          <w:szCs w:val="20"/>
        </w:rPr>
        <w:tab/>
      </w:r>
      <w:r w:rsidR="00132D7F" w:rsidRPr="00311BAC">
        <w:rPr>
          <w:color w:val="00B050"/>
          <w:sz w:val="20"/>
          <w:szCs w:val="20"/>
        </w:rPr>
        <w:tab/>
        <w:t xml:space="preserve">            Shimi Shilo</w:t>
      </w:r>
    </w:p>
    <w:p w14:paraId="6ABED00D" w14:textId="77777777" w:rsidR="00055C5B" w:rsidRPr="003046F3" w:rsidRDefault="00055C5B" w:rsidP="00055C5B">
      <w:pPr>
        <w:pStyle w:val="ListParagraph"/>
        <w:numPr>
          <w:ilvl w:val="0"/>
          <w:numId w:val="3"/>
        </w:numPr>
      </w:pPr>
      <w:proofErr w:type="spellStart"/>
      <w:r w:rsidRPr="003046F3">
        <w:t>AoB</w:t>
      </w:r>
      <w:proofErr w:type="spellEnd"/>
      <w:r>
        <w:t>:</w:t>
      </w:r>
    </w:p>
    <w:p w14:paraId="3540645B" w14:textId="027027E2" w:rsidR="00055C5B" w:rsidRDefault="00EE50B2" w:rsidP="00055C5B">
      <w:pPr>
        <w:pStyle w:val="ListParagraph"/>
        <w:numPr>
          <w:ilvl w:val="0"/>
          <w:numId w:val="3"/>
        </w:numPr>
      </w:pPr>
      <w:r>
        <w:t>Adjourn</w:t>
      </w:r>
    </w:p>
    <w:p w14:paraId="0256C48A" w14:textId="76A06C5F" w:rsidR="00055C5B" w:rsidRPr="00755C65" w:rsidRDefault="00A8066F" w:rsidP="00055C5B">
      <w:pPr>
        <w:pStyle w:val="Heading3"/>
      </w:pPr>
      <w:r w:rsidRPr="00FA3A1E">
        <w:rPr>
          <w:highlight w:val="green"/>
        </w:rPr>
        <w:t>9</w:t>
      </w:r>
      <w:r w:rsidR="00E4146F" w:rsidRPr="00FA3A1E">
        <w:rPr>
          <w:highlight w:val="green"/>
          <w:vertAlign w:val="superscript"/>
        </w:rPr>
        <w:t>th</w:t>
      </w:r>
      <w:r w:rsidR="00055C5B" w:rsidRPr="00FA3A1E">
        <w:rPr>
          <w:highlight w:val="green"/>
        </w:rPr>
        <w:t xml:space="preserve"> Conf. Call: January </w:t>
      </w:r>
      <w:r w:rsidR="00E4146F" w:rsidRPr="00FA3A1E">
        <w:rPr>
          <w:highlight w:val="green"/>
        </w:rPr>
        <w:t>2</w:t>
      </w:r>
      <w:r w:rsidRPr="00FA3A1E">
        <w:rPr>
          <w:highlight w:val="green"/>
        </w:rPr>
        <w:t>8</w:t>
      </w:r>
      <w:r w:rsidR="00055C5B" w:rsidRPr="00FA3A1E">
        <w:rPr>
          <w:highlight w:val="green"/>
        </w:rPr>
        <w:t xml:space="preserve"> (19:00–2</w:t>
      </w:r>
      <w:r w:rsidR="00E4146F" w:rsidRPr="00FA3A1E">
        <w:rPr>
          <w:highlight w:val="green"/>
        </w:rPr>
        <w:t>2</w:t>
      </w:r>
      <w:r w:rsidR="00055C5B" w:rsidRPr="00FA3A1E">
        <w:rPr>
          <w:highlight w:val="green"/>
        </w:rPr>
        <w:t>:00 ET)–MAC</w:t>
      </w:r>
    </w:p>
    <w:p w14:paraId="55BE8E90" w14:textId="77777777" w:rsidR="00055C5B" w:rsidRPr="003046F3" w:rsidRDefault="00055C5B" w:rsidP="00055C5B">
      <w:pPr>
        <w:pStyle w:val="ListParagraph"/>
        <w:numPr>
          <w:ilvl w:val="0"/>
          <w:numId w:val="3"/>
        </w:numPr>
        <w:rPr>
          <w:lang w:val="en-US"/>
        </w:rPr>
      </w:pPr>
      <w:r w:rsidRPr="003046F3">
        <w:t>Call the meeting to order</w:t>
      </w:r>
    </w:p>
    <w:p w14:paraId="0A701F82" w14:textId="77777777" w:rsidR="00055C5B" w:rsidRDefault="00055C5B" w:rsidP="00055C5B">
      <w:pPr>
        <w:pStyle w:val="ListParagraph"/>
        <w:numPr>
          <w:ilvl w:val="0"/>
          <w:numId w:val="3"/>
        </w:numPr>
      </w:pPr>
      <w:r w:rsidRPr="003046F3">
        <w:t>IEEE 802 and 802.11 IPR policy and procedure</w:t>
      </w:r>
    </w:p>
    <w:p w14:paraId="0A7565A4"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54C90CE2"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312" w:history="1">
        <w:r w:rsidRPr="003046F3">
          <w:rPr>
            <w:rStyle w:val="Hyperlink"/>
            <w:sz w:val="22"/>
            <w:szCs w:val="22"/>
          </w:rPr>
          <w:t>patcom@ieee.org</w:t>
        </w:r>
      </w:hyperlink>
      <w:r w:rsidRPr="003046F3">
        <w:rPr>
          <w:sz w:val="22"/>
          <w:szCs w:val="22"/>
        </w:rPr>
        <w:t>); or</w:t>
      </w:r>
    </w:p>
    <w:p w14:paraId="40001ECE"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AAA378"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E1C3E"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E4A20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32956D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13" w:anchor="7" w:history="1">
        <w:r w:rsidRPr="0032579B">
          <w:rPr>
            <w:rStyle w:val="Hyperlink"/>
            <w:sz w:val="22"/>
            <w:szCs w:val="22"/>
          </w:rPr>
          <w:t>Clause 7</w:t>
        </w:r>
      </w:hyperlink>
      <w:r w:rsidRPr="0032579B">
        <w:rPr>
          <w:sz w:val="22"/>
          <w:szCs w:val="22"/>
        </w:rPr>
        <w:t xml:space="preserve"> of the IEEE SA Standards Board Bylaws and </w:t>
      </w:r>
      <w:hyperlink r:id="rId314" w:history="1">
        <w:r w:rsidRPr="0032579B">
          <w:rPr>
            <w:rStyle w:val="Hyperlink"/>
            <w:sz w:val="22"/>
            <w:szCs w:val="22"/>
          </w:rPr>
          <w:t>Clause 6.1</w:t>
        </w:r>
      </w:hyperlink>
      <w:r w:rsidRPr="0032579B">
        <w:rPr>
          <w:sz w:val="22"/>
          <w:szCs w:val="22"/>
        </w:rPr>
        <w:t xml:space="preserve"> of the IEEE SA Standards Board Operations Manual;</w:t>
      </w:r>
    </w:p>
    <w:p w14:paraId="23F53D9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48884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82489F5" w14:textId="77777777" w:rsidR="00055C5B" w:rsidRDefault="00055C5B" w:rsidP="00055C5B">
      <w:pPr>
        <w:pStyle w:val="ListParagraph"/>
        <w:numPr>
          <w:ilvl w:val="0"/>
          <w:numId w:val="3"/>
        </w:numPr>
      </w:pPr>
      <w:r w:rsidRPr="003046F3">
        <w:t>Attendance reminder.</w:t>
      </w:r>
    </w:p>
    <w:p w14:paraId="6CCD4C8D" w14:textId="77777777" w:rsidR="00055C5B" w:rsidRPr="003046F3" w:rsidRDefault="00055C5B" w:rsidP="00055C5B">
      <w:pPr>
        <w:pStyle w:val="ListParagraph"/>
        <w:numPr>
          <w:ilvl w:val="1"/>
          <w:numId w:val="3"/>
        </w:numPr>
      </w:pPr>
      <w:r>
        <w:rPr>
          <w:sz w:val="22"/>
          <w:szCs w:val="22"/>
        </w:rPr>
        <w:t xml:space="preserve">Participation slide: </w:t>
      </w:r>
      <w:hyperlink r:id="rId315" w:tgtFrame="_blank" w:history="1">
        <w:r w:rsidRPr="00EE0424">
          <w:rPr>
            <w:rStyle w:val="Hyperlink"/>
            <w:sz w:val="22"/>
            <w:szCs w:val="22"/>
            <w:lang w:val="en-US"/>
          </w:rPr>
          <w:t>https://mentor.ieee.org/802-ec/dcn/16/ec-16-0180-05-00EC-ieee-802-participation-slide.pptx</w:t>
        </w:r>
      </w:hyperlink>
    </w:p>
    <w:p w14:paraId="1AFEA12E"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357A212D" w14:textId="77777777" w:rsidR="00055C5B" w:rsidRDefault="00055C5B" w:rsidP="00055C5B">
      <w:pPr>
        <w:pStyle w:val="ListParagraph"/>
        <w:numPr>
          <w:ilvl w:val="2"/>
          <w:numId w:val="3"/>
        </w:numPr>
        <w:rPr>
          <w:sz w:val="22"/>
        </w:rPr>
      </w:pPr>
      <w:r>
        <w:rPr>
          <w:sz w:val="22"/>
        </w:rPr>
        <w:t xml:space="preserve">1) login to </w:t>
      </w:r>
      <w:hyperlink r:id="rId3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78F6B" w14:textId="77777777" w:rsidR="00055C5B" w:rsidRPr="00086C6D" w:rsidRDefault="00055C5B" w:rsidP="00055C5B">
      <w:pPr>
        <w:pStyle w:val="ListParagraph"/>
        <w:numPr>
          <w:ilvl w:val="1"/>
          <w:numId w:val="3"/>
        </w:numPr>
        <w:rPr>
          <w:sz w:val="22"/>
        </w:rPr>
      </w:pPr>
      <w:r w:rsidRPr="00086C6D">
        <w:rPr>
          <w:sz w:val="22"/>
        </w:rPr>
        <w:t xml:space="preserve">If you are unable to record the attendance via </w:t>
      </w:r>
      <w:hyperlink r:id="rId31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1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19" w:history="1">
        <w:r w:rsidRPr="00086C6D">
          <w:rPr>
            <w:rStyle w:val="Hyperlink"/>
            <w:sz w:val="22"/>
            <w:szCs w:val="22"/>
          </w:rPr>
          <w:t>liwen.chu@nxp.com</w:t>
        </w:r>
      </w:hyperlink>
      <w:r w:rsidRPr="00086C6D">
        <w:rPr>
          <w:sz w:val="22"/>
          <w:szCs w:val="22"/>
        </w:rPr>
        <w:t>)</w:t>
      </w:r>
    </w:p>
    <w:p w14:paraId="1F25CE12"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085F45FC" w14:textId="77777777" w:rsidR="00055C5B"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A0C85ED" w14:textId="2703EC43" w:rsidR="00055C5B" w:rsidRDefault="00055C5B" w:rsidP="00055C5B">
      <w:pPr>
        <w:pStyle w:val="ListParagraph"/>
        <w:numPr>
          <w:ilvl w:val="0"/>
          <w:numId w:val="3"/>
        </w:numPr>
        <w:rPr>
          <w:sz w:val="22"/>
          <w:szCs w:val="22"/>
        </w:rPr>
      </w:pPr>
      <w:r w:rsidRPr="0005286F">
        <w:rPr>
          <w:sz w:val="22"/>
          <w:szCs w:val="22"/>
        </w:rPr>
        <w:t>Announcements:</w:t>
      </w:r>
    </w:p>
    <w:p w14:paraId="5C8B8B6C" w14:textId="5BA38C4D" w:rsidR="001C04AA" w:rsidRPr="00F1135D" w:rsidRDefault="001C04AA" w:rsidP="001C04AA">
      <w:pPr>
        <w:pStyle w:val="ListParagraph"/>
        <w:numPr>
          <w:ilvl w:val="1"/>
          <w:numId w:val="3"/>
        </w:numPr>
        <w:rPr>
          <w:i/>
          <w:iCs/>
          <w:sz w:val="22"/>
          <w:szCs w:val="22"/>
        </w:rPr>
      </w:pPr>
      <w:r w:rsidRPr="00F1135D">
        <w:rPr>
          <w:i/>
          <w:iCs/>
          <w:sz w:val="22"/>
          <w:szCs w:val="22"/>
        </w:rPr>
        <w:t>Second 90’ of the call to be used for Technical Submissions (hard cut).</w:t>
      </w:r>
    </w:p>
    <w:p w14:paraId="5F8EB25E" w14:textId="6FFB9CF0" w:rsidR="00437D03" w:rsidRPr="004F5B10"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2C09049" w14:textId="49995EF1" w:rsidR="004F5B10" w:rsidRPr="00FA3A1E" w:rsidRDefault="007E23DB" w:rsidP="00102486">
      <w:pPr>
        <w:pStyle w:val="ListParagraph"/>
        <w:numPr>
          <w:ilvl w:val="1"/>
          <w:numId w:val="3"/>
        </w:numPr>
        <w:rPr>
          <w:color w:val="00B050"/>
          <w:sz w:val="20"/>
          <w:szCs w:val="20"/>
        </w:rPr>
      </w:pPr>
      <w:hyperlink r:id="rId320" w:history="1">
        <w:r w:rsidR="004F5B10" w:rsidRPr="00FA3A1E">
          <w:rPr>
            <w:rStyle w:val="Hyperlink"/>
            <w:color w:val="00B050"/>
            <w:sz w:val="20"/>
            <w:szCs w:val="20"/>
          </w:rPr>
          <w:t>902r</w:t>
        </w:r>
        <w:r w:rsidR="00032758" w:rsidRPr="00FA3A1E">
          <w:rPr>
            <w:rStyle w:val="Hyperlink"/>
            <w:color w:val="00B050"/>
            <w:sz w:val="20"/>
            <w:szCs w:val="20"/>
          </w:rPr>
          <w:t>5</w:t>
        </w:r>
      </w:hyperlink>
      <w:r w:rsidR="004F5B10" w:rsidRPr="00FA3A1E">
        <w:rPr>
          <w:color w:val="00B050"/>
          <w:sz w:val="20"/>
          <w:szCs w:val="20"/>
        </w:rPr>
        <w:t xml:space="preserve"> Group addressed frames delivery for MLO follow up</w:t>
      </w:r>
      <w:r w:rsidR="004F5B10" w:rsidRPr="00FA3A1E">
        <w:rPr>
          <w:color w:val="00B050"/>
          <w:sz w:val="20"/>
          <w:szCs w:val="20"/>
        </w:rPr>
        <w:tab/>
      </w:r>
      <w:r w:rsidR="00702C23" w:rsidRPr="00FA3A1E">
        <w:rPr>
          <w:color w:val="00B050"/>
          <w:sz w:val="20"/>
          <w:szCs w:val="20"/>
        </w:rPr>
        <w:tab/>
      </w:r>
      <w:r w:rsidR="004F5B10" w:rsidRPr="00FA3A1E">
        <w:rPr>
          <w:color w:val="00B050"/>
          <w:sz w:val="20"/>
          <w:szCs w:val="20"/>
        </w:rPr>
        <w:t>Ming Gan</w:t>
      </w:r>
      <w:r w:rsidR="00C81B2F" w:rsidRPr="00FA3A1E">
        <w:rPr>
          <w:color w:val="00B050"/>
          <w:sz w:val="20"/>
          <w:szCs w:val="20"/>
        </w:rPr>
        <w:tab/>
        <w:t>[1 SP]</w:t>
      </w:r>
    </w:p>
    <w:p w14:paraId="3939B4B3" w14:textId="754408BC" w:rsidR="004F5B10" w:rsidRPr="00FA3A1E" w:rsidRDefault="007E23DB" w:rsidP="00102486">
      <w:pPr>
        <w:pStyle w:val="ListParagraph"/>
        <w:numPr>
          <w:ilvl w:val="1"/>
          <w:numId w:val="3"/>
        </w:numPr>
        <w:rPr>
          <w:color w:val="00B050"/>
          <w:sz w:val="20"/>
          <w:szCs w:val="20"/>
        </w:rPr>
      </w:pPr>
      <w:hyperlink r:id="rId321" w:history="1">
        <w:r w:rsidR="004F5B10" w:rsidRPr="00FA3A1E">
          <w:rPr>
            <w:rStyle w:val="Hyperlink"/>
            <w:color w:val="00B050"/>
            <w:sz w:val="20"/>
            <w:szCs w:val="20"/>
          </w:rPr>
          <w:t>613r4</w:t>
        </w:r>
      </w:hyperlink>
      <w:r w:rsidR="004F5B10" w:rsidRPr="00FA3A1E">
        <w:rPr>
          <w:color w:val="00B050"/>
          <w:sz w:val="20"/>
          <w:szCs w:val="20"/>
        </w:rPr>
        <w:t xml:space="preserve"> AP assisted Non-STR </w:t>
      </w:r>
      <w:proofErr w:type="spellStart"/>
      <w:r w:rsidR="004F5B10" w:rsidRPr="00FA3A1E">
        <w:rPr>
          <w:color w:val="00B050"/>
          <w:sz w:val="20"/>
          <w:szCs w:val="20"/>
        </w:rPr>
        <w:t>behavior</w:t>
      </w:r>
      <w:proofErr w:type="spellEnd"/>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t>Ming Gan</w:t>
      </w:r>
      <w:r w:rsidR="00C81B2F" w:rsidRPr="00FA3A1E">
        <w:rPr>
          <w:color w:val="00B050"/>
          <w:sz w:val="20"/>
          <w:szCs w:val="20"/>
        </w:rPr>
        <w:tab/>
        <w:t>[1 SP]</w:t>
      </w:r>
    </w:p>
    <w:p w14:paraId="6AAF6464" w14:textId="3CA32C98" w:rsidR="00C81B2F" w:rsidRPr="00FA3A1E" w:rsidRDefault="007E23DB" w:rsidP="00102486">
      <w:pPr>
        <w:pStyle w:val="ListParagraph"/>
        <w:numPr>
          <w:ilvl w:val="1"/>
          <w:numId w:val="3"/>
        </w:numPr>
        <w:rPr>
          <w:strike/>
          <w:color w:val="FFC000"/>
          <w:sz w:val="20"/>
          <w:szCs w:val="20"/>
        </w:rPr>
      </w:pPr>
      <w:hyperlink r:id="rId322" w:history="1">
        <w:r w:rsidR="00444AC4" w:rsidRPr="00FA3A1E">
          <w:rPr>
            <w:rStyle w:val="Hyperlink"/>
            <w:strike/>
            <w:color w:val="FFC000"/>
            <w:sz w:val="20"/>
            <w:szCs w:val="20"/>
          </w:rPr>
          <w:t>1009r10</w:t>
        </w:r>
      </w:hyperlink>
      <w:r w:rsidR="00444AC4" w:rsidRPr="00FA3A1E">
        <w:rPr>
          <w:strike/>
          <w:color w:val="FFC000"/>
          <w:sz w:val="20"/>
          <w:szCs w:val="20"/>
        </w:rPr>
        <w:t xml:space="preserve"> Multi-link hidden terminal-</w:t>
      </w:r>
      <w:proofErr w:type="spellStart"/>
      <w:r w:rsidR="00444AC4" w:rsidRPr="00FA3A1E">
        <w:rPr>
          <w:strike/>
          <w:color w:val="FFC000"/>
          <w:sz w:val="20"/>
          <w:szCs w:val="20"/>
        </w:rPr>
        <w:t>followup</w:t>
      </w:r>
      <w:proofErr w:type="spellEnd"/>
      <w:r w:rsidR="00444AC4" w:rsidRPr="00FA3A1E">
        <w:rPr>
          <w:strike/>
          <w:color w:val="FFC000"/>
          <w:sz w:val="20"/>
          <w:szCs w:val="20"/>
        </w:rPr>
        <w:tab/>
      </w:r>
      <w:r w:rsidR="00444AC4" w:rsidRPr="00FA3A1E">
        <w:rPr>
          <w:strike/>
          <w:color w:val="FFC000"/>
          <w:sz w:val="20"/>
          <w:szCs w:val="20"/>
        </w:rPr>
        <w:tab/>
      </w:r>
      <w:r w:rsidR="00444AC4" w:rsidRPr="00FA3A1E">
        <w:rPr>
          <w:strike/>
          <w:color w:val="FFC000"/>
          <w:sz w:val="20"/>
          <w:szCs w:val="20"/>
        </w:rPr>
        <w:tab/>
        <w:t>Dibakar Das</w:t>
      </w:r>
      <w:r w:rsidR="00444AC4" w:rsidRPr="00FA3A1E">
        <w:rPr>
          <w:strike/>
          <w:color w:val="FFC000"/>
          <w:sz w:val="20"/>
          <w:szCs w:val="20"/>
        </w:rPr>
        <w:tab/>
        <w:t>[1 SP]</w:t>
      </w:r>
    </w:p>
    <w:p w14:paraId="111F45F9" w14:textId="6CDEF718" w:rsidR="00FA3A1E" w:rsidRPr="00FA3A1E" w:rsidRDefault="007E23DB" w:rsidP="00FA3A1E">
      <w:pPr>
        <w:pStyle w:val="ListParagraph"/>
        <w:numPr>
          <w:ilvl w:val="1"/>
          <w:numId w:val="3"/>
        </w:numPr>
        <w:rPr>
          <w:color w:val="00B050"/>
          <w:sz w:val="22"/>
          <w:szCs w:val="22"/>
        </w:rPr>
      </w:pPr>
      <w:hyperlink r:id="rId323" w:history="1">
        <w:r w:rsidR="00FA3A1E" w:rsidRPr="00FA3A1E">
          <w:rPr>
            <w:rStyle w:val="Hyperlink"/>
            <w:color w:val="00B050"/>
            <w:sz w:val="20"/>
            <w:szCs w:val="20"/>
          </w:rPr>
          <w:t>1085r6</w:t>
        </w:r>
      </w:hyperlink>
      <w:r w:rsidR="00FA3A1E" w:rsidRPr="00FA3A1E">
        <w:rPr>
          <w:color w:val="00B050"/>
          <w:sz w:val="20"/>
          <w:szCs w:val="20"/>
        </w:rPr>
        <w:t xml:space="preserve"> NSTR Capability </w:t>
      </w:r>
      <w:proofErr w:type="spellStart"/>
      <w:r w:rsidR="00FA3A1E" w:rsidRPr="00FA3A1E">
        <w:rPr>
          <w:color w:val="00B050"/>
          <w:sz w:val="20"/>
          <w:szCs w:val="20"/>
        </w:rPr>
        <w:t>signaling</w:t>
      </w:r>
      <w:proofErr w:type="spellEnd"/>
      <w:r w:rsidR="00FA3A1E" w:rsidRPr="00FA3A1E">
        <w:rPr>
          <w:color w:val="00B050"/>
          <w:sz w:val="20"/>
          <w:szCs w:val="20"/>
        </w:rPr>
        <w:t xml:space="preserve"> </w:t>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t>Dibakar Das</w:t>
      </w:r>
      <w:r w:rsidR="00FA3A1E" w:rsidRPr="00FA3A1E">
        <w:rPr>
          <w:color w:val="00B050"/>
          <w:sz w:val="20"/>
          <w:szCs w:val="20"/>
        </w:rPr>
        <w:tab/>
        <w:t>[1 SP]</w:t>
      </w:r>
    </w:p>
    <w:p w14:paraId="6726F1DA" w14:textId="3BED13D9" w:rsidR="00437D03" w:rsidRPr="00584E17"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2AE37E0D" w14:textId="5F0C07CF" w:rsidR="00032758" w:rsidRPr="006013D6" w:rsidRDefault="007E23DB" w:rsidP="00102486">
      <w:pPr>
        <w:pStyle w:val="ListParagraph"/>
        <w:numPr>
          <w:ilvl w:val="1"/>
          <w:numId w:val="3"/>
        </w:numPr>
        <w:rPr>
          <w:color w:val="00B050"/>
          <w:sz w:val="20"/>
          <w:szCs w:val="20"/>
        </w:rPr>
      </w:pPr>
      <w:hyperlink r:id="rId324" w:history="1">
        <w:r w:rsidR="00032758" w:rsidRPr="006013D6">
          <w:rPr>
            <w:rStyle w:val="Hyperlink"/>
            <w:color w:val="00B050"/>
            <w:sz w:val="20"/>
            <w:szCs w:val="20"/>
          </w:rPr>
          <w:t>0055r1</w:t>
        </w:r>
      </w:hyperlink>
      <w:r w:rsidR="00032758" w:rsidRPr="006013D6">
        <w:rPr>
          <w:color w:val="00B050"/>
          <w:sz w:val="20"/>
          <w:szCs w:val="20"/>
        </w:rPr>
        <w:t xml:space="preserve"> </w:t>
      </w:r>
      <w:r w:rsidR="007604AA" w:rsidRPr="006013D6">
        <w:rPr>
          <w:color w:val="00B050"/>
          <w:sz w:val="20"/>
          <w:szCs w:val="20"/>
        </w:rPr>
        <w:t>MAC-PDT-Motion-137_SP-244</w:t>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t>Abhishek Patil    [SP]</w:t>
      </w:r>
    </w:p>
    <w:p w14:paraId="3EEF7505" w14:textId="406899FC" w:rsidR="00584E17" w:rsidRPr="006013D6" w:rsidRDefault="007E23DB" w:rsidP="00102486">
      <w:pPr>
        <w:pStyle w:val="ListParagraph"/>
        <w:numPr>
          <w:ilvl w:val="1"/>
          <w:numId w:val="3"/>
        </w:numPr>
        <w:rPr>
          <w:strike/>
          <w:color w:val="00B0F0"/>
          <w:sz w:val="20"/>
          <w:szCs w:val="20"/>
        </w:rPr>
      </w:pPr>
      <w:hyperlink r:id="rId325" w:history="1">
        <w:r w:rsidR="00702C23" w:rsidRPr="006013D6">
          <w:rPr>
            <w:rStyle w:val="Hyperlink"/>
            <w:strike/>
            <w:color w:val="00B0F0"/>
            <w:sz w:val="20"/>
            <w:szCs w:val="20"/>
          </w:rPr>
          <w:t>1915r1</w:t>
        </w:r>
      </w:hyperlink>
      <w:r w:rsidR="00702C23" w:rsidRPr="006013D6">
        <w:rPr>
          <w:strike/>
          <w:color w:val="00B0F0"/>
          <w:sz w:val="20"/>
          <w:szCs w:val="20"/>
        </w:rPr>
        <w:t xml:space="preserve"> MLO Power-save (listen interval)</w:t>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t>Abhishek Patil</w:t>
      </w:r>
    </w:p>
    <w:p w14:paraId="6B93F49D" w14:textId="35199502" w:rsidR="00032758" w:rsidRPr="006013D6" w:rsidRDefault="006A7C7D" w:rsidP="00032758">
      <w:pPr>
        <w:pStyle w:val="ListParagraph"/>
        <w:numPr>
          <w:ilvl w:val="2"/>
          <w:numId w:val="3"/>
        </w:numPr>
        <w:rPr>
          <w:strike/>
          <w:color w:val="00B0F0"/>
          <w:sz w:val="20"/>
          <w:szCs w:val="20"/>
        </w:rPr>
      </w:pPr>
      <w:r w:rsidRPr="006013D6">
        <w:rPr>
          <w:strike/>
          <w:color w:val="00B0F0"/>
          <w:sz w:val="20"/>
          <w:szCs w:val="20"/>
        </w:rPr>
        <w:t>Harmonize and use</w:t>
      </w:r>
      <w:r w:rsidR="007604AA" w:rsidRPr="006013D6">
        <w:rPr>
          <w:strike/>
          <w:color w:val="00B0F0"/>
          <w:sz w:val="20"/>
          <w:szCs w:val="20"/>
        </w:rPr>
        <w:t xml:space="preserve"> </w:t>
      </w:r>
      <w:hyperlink r:id="rId326" w:history="1">
        <w:r w:rsidR="007604AA" w:rsidRPr="006013D6">
          <w:rPr>
            <w:rStyle w:val="Hyperlink"/>
            <w:strike/>
            <w:color w:val="00B0F0"/>
            <w:sz w:val="20"/>
            <w:szCs w:val="20"/>
          </w:rPr>
          <w:t>82r0</w:t>
        </w:r>
      </w:hyperlink>
      <w:r w:rsidR="00B36E11" w:rsidRPr="006013D6">
        <w:rPr>
          <w:strike/>
          <w:color w:val="00B0F0"/>
          <w:sz w:val="20"/>
          <w:szCs w:val="20"/>
        </w:rPr>
        <w:t xml:space="preserve"> as basis</w:t>
      </w:r>
    </w:p>
    <w:p w14:paraId="609B5FE2" w14:textId="797F1F18" w:rsidR="00702C23" w:rsidRPr="006013D6" w:rsidRDefault="007E23DB" w:rsidP="00102486">
      <w:pPr>
        <w:pStyle w:val="ListParagraph"/>
        <w:numPr>
          <w:ilvl w:val="1"/>
          <w:numId w:val="3"/>
        </w:numPr>
        <w:rPr>
          <w:color w:val="00B050"/>
          <w:sz w:val="20"/>
          <w:szCs w:val="20"/>
        </w:rPr>
      </w:pPr>
      <w:hyperlink r:id="rId327" w:history="1">
        <w:r w:rsidR="00702C23" w:rsidRPr="006013D6">
          <w:rPr>
            <w:rStyle w:val="Hyperlink"/>
            <w:color w:val="00B050"/>
            <w:sz w:val="20"/>
            <w:szCs w:val="20"/>
          </w:rPr>
          <w:t>1667r2</w:t>
        </w:r>
      </w:hyperlink>
      <w:r w:rsidR="00702C23" w:rsidRPr="006013D6">
        <w:rPr>
          <w:color w:val="00B050"/>
          <w:sz w:val="20"/>
          <w:szCs w:val="20"/>
        </w:rPr>
        <w:t xml:space="preserve"> MLO-Discovery-Information-Request</w:t>
      </w:r>
      <w:r w:rsidR="00702C23" w:rsidRPr="006013D6">
        <w:rPr>
          <w:color w:val="00B050"/>
          <w:sz w:val="20"/>
          <w:szCs w:val="20"/>
        </w:rPr>
        <w:tab/>
      </w:r>
      <w:r w:rsidR="00702C23" w:rsidRPr="006013D6">
        <w:rPr>
          <w:color w:val="00B050"/>
          <w:sz w:val="20"/>
          <w:szCs w:val="20"/>
        </w:rPr>
        <w:tab/>
      </w:r>
      <w:r w:rsidR="00702C23" w:rsidRPr="006013D6">
        <w:rPr>
          <w:color w:val="00B050"/>
          <w:sz w:val="20"/>
          <w:szCs w:val="20"/>
        </w:rPr>
        <w:tab/>
      </w:r>
      <w:proofErr w:type="spellStart"/>
      <w:r w:rsidR="00702C23" w:rsidRPr="006013D6">
        <w:rPr>
          <w:color w:val="00B050"/>
          <w:sz w:val="20"/>
          <w:szCs w:val="20"/>
        </w:rPr>
        <w:t>Namyeong</w:t>
      </w:r>
      <w:proofErr w:type="spellEnd"/>
      <w:r w:rsidR="00702C23" w:rsidRPr="006013D6">
        <w:rPr>
          <w:color w:val="00B050"/>
          <w:sz w:val="20"/>
          <w:szCs w:val="20"/>
        </w:rPr>
        <w:t xml:space="preserve"> Kim</w:t>
      </w:r>
    </w:p>
    <w:p w14:paraId="01EFD6C6" w14:textId="429E52B6" w:rsidR="00702C23" w:rsidRPr="009053B2" w:rsidRDefault="007E23DB" w:rsidP="00102486">
      <w:pPr>
        <w:pStyle w:val="ListParagraph"/>
        <w:numPr>
          <w:ilvl w:val="1"/>
          <w:numId w:val="3"/>
        </w:numPr>
        <w:rPr>
          <w:color w:val="A6A6A6" w:themeColor="background1" w:themeShade="A6"/>
          <w:sz w:val="20"/>
          <w:szCs w:val="20"/>
        </w:rPr>
      </w:pPr>
      <w:hyperlink r:id="rId328" w:history="1">
        <w:r w:rsidR="00702C23" w:rsidRPr="009053B2">
          <w:rPr>
            <w:rStyle w:val="Hyperlink"/>
            <w:color w:val="A6A6A6" w:themeColor="background1" w:themeShade="A6"/>
            <w:sz w:val="20"/>
            <w:szCs w:val="20"/>
          </w:rPr>
          <w:t>113r0</w:t>
        </w:r>
      </w:hyperlink>
      <w:r w:rsidR="00702C23" w:rsidRPr="009053B2">
        <w:rPr>
          <w:color w:val="A6A6A6" w:themeColor="background1" w:themeShade="A6"/>
          <w:sz w:val="20"/>
          <w:szCs w:val="20"/>
        </w:rPr>
        <w:t xml:space="preserve"> Fix the TBDs in Association and Reassociation primitives </w:t>
      </w:r>
      <w:r w:rsidR="00702C23" w:rsidRPr="009053B2">
        <w:rPr>
          <w:color w:val="A6A6A6" w:themeColor="background1" w:themeShade="A6"/>
          <w:sz w:val="20"/>
          <w:szCs w:val="20"/>
        </w:rPr>
        <w:tab/>
      </w:r>
      <w:proofErr w:type="spellStart"/>
      <w:r w:rsidR="00702C23" w:rsidRPr="009053B2">
        <w:rPr>
          <w:color w:val="A6A6A6" w:themeColor="background1" w:themeShade="A6"/>
          <w:sz w:val="20"/>
          <w:szCs w:val="20"/>
        </w:rPr>
        <w:t>Zhiqiang</w:t>
      </w:r>
      <w:proofErr w:type="spellEnd"/>
      <w:r w:rsidR="00702C23" w:rsidRPr="009053B2">
        <w:rPr>
          <w:color w:val="A6A6A6" w:themeColor="background1" w:themeShade="A6"/>
          <w:sz w:val="20"/>
          <w:szCs w:val="20"/>
        </w:rPr>
        <w:t xml:space="preserve"> Han</w:t>
      </w:r>
    </w:p>
    <w:p w14:paraId="4ED7DBDE" w14:textId="23D3EB31" w:rsidR="00427F73" w:rsidRPr="009053B2" w:rsidRDefault="007E23DB" w:rsidP="00102486">
      <w:pPr>
        <w:pStyle w:val="ListParagraph"/>
        <w:numPr>
          <w:ilvl w:val="1"/>
          <w:numId w:val="3"/>
        </w:numPr>
        <w:rPr>
          <w:color w:val="A6A6A6" w:themeColor="background1" w:themeShade="A6"/>
          <w:sz w:val="20"/>
          <w:szCs w:val="20"/>
        </w:rPr>
      </w:pPr>
      <w:hyperlink r:id="rId329" w:history="1">
        <w:r w:rsidR="00427F73" w:rsidRPr="009053B2">
          <w:rPr>
            <w:rStyle w:val="Hyperlink"/>
            <w:color w:val="A6A6A6" w:themeColor="background1" w:themeShade="A6"/>
            <w:sz w:val="20"/>
            <w:szCs w:val="20"/>
          </w:rPr>
          <w:t>132r0</w:t>
        </w:r>
      </w:hyperlink>
      <w:r w:rsidR="00427F73" w:rsidRPr="009053B2">
        <w:rPr>
          <w:color w:val="A6A6A6" w:themeColor="background1" w:themeShade="A6"/>
          <w:sz w:val="20"/>
          <w:szCs w:val="20"/>
        </w:rPr>
        <w:t xml:space="preserve"> MAC MLO blindness</w:t>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t>Dibakar Das</w:t>
      </w:r>
    </w:p>
    <w:p w14:paraId="05A6E66B" w14:textId="77777777" w:rsidR="00A3079C" w:rsidRPr="00A3079C" w:rsidRDefault="00A3079C" w:rsidP="00A3079C">
      <w:pPr>
        <w:pStyle w:val="ListParagraph"/>
        <w:numPr>
          <w:ilvl w:val="0"/>
          <w:numId w:val="3"/>
        </w:numPr>
        <w:rPr>
          <w:color w:val="000000" w:themeColor="text1"/>
          <w:sz w:val="22"/>
          <w:szCs w:val="22"/>
        </w:rPr>
      </w:pPr>
      <w:r w:rsidRPr="00A3079C">
        <w:rPr>
          <w:color w:val="000000" w:themeColor="text1"/>
          <w:sz w:val="22"/>
          <w:szCs w:val="22"/>
        </w:rPr>
        <w:t xml:space="preserve">Technical Submissions: </w:t>
      </w:r>
    </w:p>
    <w:p w14:paraId="6EE24792" w14:textId="6A1D344F" w:rsidR="00A3079C" w:rsidRPr="006013D6" w:rsidRDefault="007E23DB" w:rsidP="00A3079C">
      <w:pPr>
        <w:pStyle w:val="ListParagraph"/>
        <w:numPr>
          <w:ilvl w:val="1"/>
          <w:numId w:val="3"/>
        </w:numPr>
        <w:rPr>
          <w:color w:val="00B050"/>
          <w:sz w:val="20"/>
          <w:szCs w:val="20"/>
        </w:rPr>
      </w:pPr>
      <w:hyperlink r:id="rId330" w:history="1">
        <w:r w:rsidR="00A3079C" w:rsidRPr="006013D6">
          <w:rPr>
            <w:rStyle w:val="Hyperlink"/>
            <w:color w:val="00B050"/>
            <w:sz w:val="20"/>
            <w:szCs w:val="20"/>
          </w:rPr>
          <w:t>1554r4</w:t>
        </w:r>
      </w:hyperlink>
      <w:r w:rsidR="00A3079C" w:rsidRPr="006013D6">
        <w:rPr>
          <w:color w:val="00B050"/>
          <w:sz w:val="20"/>
          <w:szCs w:val="20"/>
        </w:rPr>
        <w:t xml:space="preserve"> ML reconfiguration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Payam Torab</w:t>
      </w:r>
      <w:r w:rsidR="00A3079C" w:rsidRPr="006013D6">
        <w:rPr>
          <w:color w:val="00B050"/>
          <w:sz w:val="20"/>
          <w:szCs w:val="20"/>
        </w:rPr>
        <w:tab/>
        <w:t>[Q&amp;A+SP] 10’</w:t>
      </w:r>
    </w:p>
    <w:p w14:paraId="3B9E53E0" w14:textId="46B4B337" w:rsidR="00A3079C" w:rsidRPr="006013D6" w:rsidRDefault="007E23DB" w:rsidP="00A3079C">
      <w:pPr>
        <w:pStyle w:val="ListParagraph"/>
        <w:numPr>
          <w:ilvl w:val="1"/>
          <w:numId w:val="3"/>
        </w:numPr>
        <w:rPr>
          <w:color w:val="00B050"/>
          <w:sz w:val="20"/>
          <w:szCs w:val="20"/>
        </w:rPr>
      </w:pPr>
      <w:hyperlink r:id="rId331" w:history="1">
        <w:r w:rsidR="00A3079C" w:rsidRPr="006013D6">
          <w:rPr>
            <w:rStyle w:val="Hyperlink"/>
            <w:color w:val="00B050"/>
            <w:sz w:val="20"/>
            <w:szCs w:val="20"/>
          </w:rPr>
          <w:t>1551r2</w:t>
        </w:r>
      </w:hyperlink>
      <w:r w:rsidR="00A3079C" w:rsidRPr="006013D6">
        <w:rPr>
          <w:color w:val="00B050"/>
          <w:sz w:val="20"/>
          <w:szCs w:val="20"/>
        </w:rPr>
        <w:t xml:space="preserve"> TID-to-Link-Mapping-Negotiation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44047FC8" w14:textId="4DFD3309" w:rsidR="00A3079C" w:rsidRPr="006013D6" w:rsidRDefault="007E23DB" w:rsidP="00A3079C">
      <w:pPr>
        <w:pStyle w:val="ListParagraph"/>
        <w:numPr>
          <w:ilvl w:val="1"/>
          <w:numId w:val="3"/>
        </w:numPr>
        <w:rPr>
          <w:color w:val="00B050"/>
          <w:sz w:val="20"/>
          <w:szCs w:val="20"/>
        </w:rPr>
      </w:pPr>
      <w:hyperlink r:id="rId332" w:history="1">
        <w:r w:rsidR="00A3079C" w:rsidRPr="006013D6">
          <w:rPr>
            <w:rStyle w:val="Hyperlink"/>
            <w:color w:val="00B050"/>
            <w:sz w:val="20"/>
            <w:szCs w:val="20"/>
          </w:rPr>
          <w:t>1534r8</w:t>
        </w:r>
      </w:hyperlink>
      <w:r w:rsidR="00A3079C" w:rsidRPr="006013D6">
        <w:rPr>
          <w:color w:val="00B050"/>
          <w:sz w:val="20"/>
          <w:szCs w:val="20"/>
        </w:rPr>
        <w:t xml:space="preserve"> Discussion-on-multi-link-setup</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7BA6F977" w14:textId="07BDF59D" w:rsidR="00A3079C" w:rsidRPr="009053B2" w:rsidRDefault="007E23DB" w:rsidP="00A3079C">
      <w:pPr>
        <w:pStyle w:val="ListParagraph"/>
        <w:numPr>
          <w:ilvl w:val="1"/>
          <w:numId w:val="3"/>
        </w:numPr>
        <w:rPr>
          <w:color w:val="A6A6A6" w:themeColor="background1" w:themeShade="A6"/>
          <w:sz w:val="20"/>
          <w:szCs w:val="20"/>
        </w:rPr>
      </w:pPr>
      <w:hyperlink r:id="rId333" w:history="1">
        <w:r w:rsidR="00A3079C" w:rsidRPr="009053B2">
          <w:rPr>
            <w:rStyle w:val="Hyperlink"/>
            <w:color w:val="A6A6A6" w:themeColor="background1" w:themeShade="A6"/>
            <w:sz w:val="20"/>
            <w:szCs w:val="20"/>
          </w:rPr>
          <w:t>1124r1</w:t>
        </w:r>
      </w:hyperlink>
      <w:r w:rsidR="00A3079C" w:rsidRPr="009053B2">
        <w:rPr>
          <w:color w:val="A6A6A6" w:themeColor="background1" w:themeShade="A6"/>
          <w:sz w:val="20"/>
          <w:szCs w:val="20"/>
        </w:rPr>
        <w:t xml:space="preserve"> ML element design</w:t>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t>Ming Gan</w:t>
      </w:r>
    </w:p>
    <w:p w14:paraId="79723743" w14:textId="77777777" w:rsidR="00055C5B" w:rsidRPr="0005286F" w:rsidRDefault="00055C5B" w:rsidP="00055C5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2DBEF92E" w14:textId="339E54C1" w:rsidR="00055C5B" w:rsidRPr="0005286F" w:rsidRDefault="00EE50B2" w:rsidP="00055C5B">
      <w:pPr>
        <w:pStyle w:val="ListParagraph"/>
        <w:numPr>
          <w:ilvl w:val="0"/>
          <w:numId w:val="3"/>
        </w:numPr>
        <w:rPr>
          <w:sz w:val="22"/>
          <w:szCs w:val="22"/>
        </w:rPr>
      </w:pPr>
      <w:r>
        <w:rPr>
          <w:sz w:val="22"/>
          <w:szCs w:val="22"/>
        </w:rPr>
        <w:t>Adjourn</w:t>
      </w:r>
    </w:p>
    <w:p w14:paraId="696CA9C0" w14:textId="0D06C733" w:rsidR="008F7A24" w:rsidRPr="00642AAC" w:rsidRDefault="008F7A24" w:rsidP="008F7A24">
      <w:pPr>
        <w:pStyle w:val="Heading3"/>
        <w:rPr>
          <w:highlight w:val="red"/>
        </w:rPr>
      </w:pPr>
      <w:r w:rsidRPr="00642AAC">
        <w:rPr>
          <w:highlight w:val="red"/>
        </w:rPr>
        <w:t>10</w:t>
      </w:r>
      <w:r w:rsidRPr="00642AAC">
        <w:rPr>
          <w:highlight w:val="red"/>
          <w:vertAlign w:val="superscript"/>
        </w:rPr>
        <w:t>th</w:t>
      </w:r>
      <w:r w:rsidRPr="00642AAC">
        <w:rPr>
          <w:highlight w:val="red"/>
        </w:rPr>
        <w:t xml:space="preserve"> Conf. Call: </w:t>
      </w:r>
      <w:r w:rsidR="007734C4" w:rsidRPr="00642AAC">
        <w:rPr>
          <w:highlight w:val="red"/>
        </w:rPr>
        <w:t>Februar</w:t>
      </w:r>
      <w:r w:rsidRPr="00642AAC">
        <w:rPr>
          <w:highlight w:val="red"/>
        </w:rPr>
        <w:t xml:space="preserve">y </w:t>
      </w:r>
      <w:r w:rsidR="007734C4" w:rsidRPr="00642AAC">
        <w:rPr>
          <w:highlight w:val="red"/>
        </w:rPr>
        <w:t>01</w:t>
      </w:r>
      <w:r w:rsidRPr="00642AAC">
        <w:rPr>
          <w:highlight w:val="red"/>
        </w:rPr>
        <w:t xml:space="preserve"> (19:00–22:00 ET)–PHY</w:t>
      </w:r>
    </w:p>
    <w:p w14:paraId="6B067336" w14:textId="298C95C7" w:rsidR="008F7A24" w:rsidRPr="00642AAC" w:rsidRDefault="008F7A24" w:rsidP="0040239B">
      <w:pPr>
        <w:pStyle w:val="ListParagraph"/>
        <w:numPr>
          <w:ilvl w:val="0"/>
          <w:numId w:val="3"/>
        </w:numPr>
        <w:rPr>
          <w:b/>
          <w:bCs/>
          <w:highlight w:val="red"/>
        </w:rPr>
      </w:pPr>
      <w:r w:rsidRPr="00642AAC">
        <w:rPr>
          <w:b/>
          <w:bCs/>
          <w:highlight w:val="red"/>
        </w:rPr>
        <w:t>C</w:t>
      </w:r>
      <w:r w:rsidR="0040239B" w:rsidRPr="00642AAC">
        <w:rPr>
          <w:b/>
          <w:bCs/>
          <w:highlight w:val="red"/>
        </w:rPr>
        <w:t>ANCELLED</w:t>
      </w:r>
    </w:p>
    <w:p w14:paraId="717EC99D" w14:textId="7C67526D" w:rsidR="008F7A24" w:rsidRPr="00755C65" w:rsidRDefault="007734C4" w:rsidP="008F7A24">
      <w:pPr>
        <w:pStyle w:val="Heading3"/>
      </w:pPr>
      <w:r w:rsidRPr="00527D6F">
        <w:rPr>
          <w:highlight w:val="green"/>
        </w:rPr>
        <w:t>10</w:t>
      </w:r>
      <w:r w:rsidRPr="00527D6F">
        <w:rPr>
          <w:highlight w:val="green"/>
          <w:vertAlign w:val="superscript"/>
        </w:rPr>
        <w:t>th</w:t>
      </w:r>
      <w:r w:rsidRPr="00527D6F">
        <w:rPr>
          <w:highlight w:val="green"/>
        </w:rPr>
        <w:t xml:space="preserve"> Conf. Call: February 01</w:t>
      </w:r>
      <w:r w:rsidR="008F7A24" w:rsidRPr="00527D6F">
        <w:rPr>
          <w:highlight w:val="green"/>
        </w:rPr>
        <w:t xml:space="preserve"> (19:00–22:00 ET)–MAC</w:t>
      </w:r>
    </w:p>
    <w:p w14:paraId="28097490" w14:textId="77777777" w:rsidR="008F7A24" w:rsidRPr="003046F3" w:rsidRDefault="008F7A24" w:rsidP="008F7A24">
      <w:pPr>
        <w:pStyle w:val="ListParagraph"/>
        <w:numPr>
          <w:ilvl w:val="0"/>
          <w:numId w:val="3"/>
        </w:numPr>
        <w:rPr>
          <w:lang w:val="en-US"/>
        </w:rPr>
      </w:pPr>
      <w:r w:rsidRPr="003046F3">
        <w:t>Call the meeting to order</w:t>
      </w:r>
    </w:p>
    <w:p w14:paraId="0DC97AC7" w14:textId="77777777" w:rsidR="008F7A24" w:rsidRDefault="008F7A24" w:rsidP="008F7A24">
      <w:pPr>
        <w:pStyle w:val="ListParagraph"/>
        <w:numPr>
          <w:ilvl w:val="0"/>
          <w:numId w:val="3"/>
        </w:numPr>
      </w:pPr>
      <w:r w:rsidRPr="003046F3">
        <w:t>IEEE 802 and 802.11 IPR policy and procedure</w:t>
      </w:r>
    </w:p>
    <w:p w14:paraId="0577DC32" w14:textId="77777777" w:rsidR="008F7A24" w:rsidRPr="003046F3" w:rsidRDefault="008F7A24" w:rsidP="008F7A24">
      <w:pPr>
        <w:pStyle w:val="ListParagraph"/>
        <w:numPr>
          <w:ilvl w:val="1"/>
          <w:numId w:val="3"/>
        </w:numPr>
        <w:rPr>
          <w:szCs w:val="20"/>
        </w:rPr>
      </w:pPr>
      <w:r w:rsidRPr="003046F3">
        <w:rPr>
          <w:b/>
          <w:sz w:val="22"/>
          <w:szCs w:val="22"/>
        </w:rPr>
        <w:t>Patent Policy: Ways to inform IEEE:</w:t>
      </w:r>
    </w:p>
    <w:p w14:paraId="62470A9B" w14:textId="77777777" w:rsidR="008F7A24" w:rsidRPr="003046F3" w:rsidRDefault="008F7A24" w:rsidP="008F7A24">
      <w:pPr>
        <w:pStyle w:val="ListParagraph"/>
        <w:numPr>
          <w:ilvl w:val="2"/>
          <w:numId w:val="3"/>
        </w:numPr>
        <w:rPr>
          <w:szCs w:val="20"/>
        </w:rPr>
      </w:pPr>
      <w:r w:rsidRPr="003046F3">
        <w:rPr>
          <w:sz w:val="22"/>
          <w:szCs w:val="22"/>
        </w:rPr>
        <w:t>Cause an LOA to be submitted to the IEEE-SA (</w:t>
      </w:r>
      <w:hyperlink r:id="rId334" w:history="1">
        <w:r w:rsidRPr="003046F3">
          <w:rPr>
            <w:rStyle w:val="Hyperlink"/>
            <w:sz w:val="22"/>
            <w:szCs w:val="22"/>
          </w:rPr>
          <w:t>patcom@ieee.org</w:t>
        </w:r>
      </w:hyperlink>
      <w:r w:rsidRPr="003046F3">
        <w:rPr>
          <w:sz w:val="22"/>
          <w:szCs w:val="22"/>
        </w:rPr>
        <w:t>); or</w:t>
      </w:r>
    </w:p>
    <w:p w14:paraId="5A6ECF19"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0BD669"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292D5C4D"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5073F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7D678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35" w:anchor="7" w:history="1">
        <w:r w:rsidRPr="0032579B">
          <w:rPr>
            <w:rStyle w:val="Hyperlink"/>
            <w:sz w:val="22"/>
            <w:szCs w:val="22"/>
          </w:rPr>
          <w:t>Clause 7</w:t>
        </w:r>
      </w:hyperlink>
      <w:r w:rsidRPr="0032579B">
        <w:rPr>
          <w:sz w:val="22"/>
          <w:szCs w:val="22"/>
        </w:rPr>
        <w:t xml:space="preserve"> of the IEEE SA Standards Board Bylaws and </w:t>
      </w:r>
      <w:hyperlink r:id="rId336" w:history="1">
        <w:r w:rsidRPr="0032579B">
          <w:rPr>
            <w:rStyle w:val="Hyperlink"/>
            <w:sz w:val="22"/>
            <w:szCs w:val="22"/>
          </w:rPr>
          <w:t>Clause 6.1</w:t>
        </w:r>
      </w:hyperlink>
      <w:r w:rsidRPr="0032579B">
        <w:rPr>
          <w:sz w:val="22"/>
          <w:szCs w:val="22"/>
        </w:rPr>
        <w:t xml:space="preserve"> of the IEEE SA Standards Board Operations Manual;</w:t>
      </w:r>
    </w:p>
    <w:p w14:paraId="71F8901C"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7BD70B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F8739A" w14:textId="77777777" w:rsidR="008F7A24" w:rsidRDefault="008F7A24" w:rsidP="008F7A24">
      <w:pPr>
        <w:pStyle w:val="ListParagraph"/>
        <w:numPr>
          <w:ilvl w:val="0"/>
          <w:numId w:val="3"/>
        </w:numPr>
      </w:pPr>
      <w:r w:rsidRPr="003046F3">
        <w:t>Attendance reminder.</w:t>
      </w:r>
    </w:p>
    <w:p w14:paraId="04778608" w14:textId="77777777" w:rsidR="008F7A24" w:rsidRPr="003046F3" w:rsidRDefault="008F7A24" w:rsidP="008F7A24">
      <w:pPr>
        <w:pStyle w:val="ListParagraph"/>
        <w:numPr>
          <w:ilvl w:val="1"/>
          <w:numId w:val="3"/>
        </w:numPr>
      </w:pPr>
      <w:r>
        <w:rPr>
          <w:sz w:val="22"/>
          <w:szCs w:val="22"/>
        </w:rPr>
        <w:t xml:space="preserve">Participation slide: </w:t>
      </w:r>
      <w:hyperlink r:id="rId337" w:tgtFrame="_blank" w:history="1">
        <w:r w:rsidRPr="00EE0424">
          <w:rPr>
            <w:rStyle w:val="Hyperlink"/>
            <w:sz w:val="22"/>
            <w:szCs w:val="22"/>
            <w:lang w:val="en-US"/>
          </w:rPr>
          <w:t>https://mentor.ieee.org/802-ec/dcn/16/ec-16-0180-05-00EC-ieee-802-participation-slide.pptx</w:t>
        </w:r>
      </w:hyperlink>
    </w:p>
    <w:p w14:paraId="785DA563"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3B9EC7EB" w14:textId="77777777" w:rsidR="008F7A24" w:rsidRDefault="008F7A24" w:rsidP="008F7A24">
      <w:pPr>
        <w:pStyle w:val="ListParagraph"/>
        <w:numPr>
          <w:ilvl w:val="2"/>
          <w:numId w:val="3"/>
        </w:numPr>
        <w:rPr>
          <w:sz w:val="22"/>
        </w:rPr>
      </w:pPr>
      <w:r>
        <w:rPr>
          <w:sz w:val="22"/>
        </w:rPr>
        <w:t xml:space="preserve">1) login to </w:t>
      </w:r>
      <w:hyperlink r:id="rId3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684D13" w14:textId="77777777" w:rsidR="008F7A24" w:rsidRPr="00086C6D" w:rsidRDefault="008F7A24" w:rsidP="008F7A24">
      <w:pPr>
        <w:pStyle w:val="ListParagraph"/>
        <w:numPr>
          <w:ilvl w:val="1"/>
          <w:numId w:val="3"/>
        </w:numPr>
        <w:rPr>
          <w:sz w:val="22"/>
        </w:rPr>
      </w:pPr>
      <w:r w:rsidRPr="00086C6D">
        <w:rPr>
          <w:sz w:val="22"/>
        </w:rPr>
        <w:t xml:space="preserve">If you are unable to record the attendance via </w:t>
      </w:r>
      <w:hyperlink r:id="rId33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4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41" w:history="1">
        <w:r w:rsidRPr="00086C6D">
          <w:rPr>
            <w:rStyle w:val="Hyperlink"/>
            <w:sz w:val="22"/>
            <w:szCs w:val="22"/>
          </w:rPr>
          <w:t>liwen.chu@nxp.com</w:t>
        </w:r>
      </w:hyperlink>
      <w:r w:rsidRPr="00086C6D">
        <w:rPr>
          <w:sz w:val="22"/>
          <w:szCs w:val="22"/>
        </w:rPr>
        <w:t>)</w:t>
      </w:r>
    </w:p>
    <w:p w14:paraId="1D61AF6A"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4793435C" w14:textId="77777777" w:rsidR="008F7A24"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8BEFB1" w14:textId="3349A06E" w:rsidR="008F7A24" w:rsidRDefault="008F7A24" w:rsidP="008F7A24">
      <w:pPr>
        <w:pStyle w:val="ListParagraph"/>
        <w:numPr>
          <w:ilvl w:val="0"/>
          <w:numId w:val="3"/>
        </w:numPr>
        <w:rPr>
          <w:sz w:val="22"/>
          <w:szCs w:val="22"/>
        </w:rPr>
      </w:pPr>
      <w:r w:rsidRPr="0005286F">
        <w:rPr>
          <w:sz w:val="22"/>
          <w:szCs w:val="22"/>
        </w:rPr>
        <w:t>Announcements:</w:t>
      </w:r>
    </w:p>
    <w:p w14:paraId="4C10114C" w14:textId="77777777" w:rsidR="00362A53" w:rsidRPr="00F1135D" w:rsidRDefault="00362A53" w:rsidP="00362A53">
      <w:pPr>
        <w:pStyle w:val="ListParagraph"/>
        <w:numPr>
          <w:ilvl w:val="1"/>
          <w:numId w:val="3"/>
        </w:numPr>
        <w:rPr>
          <w:i/>
          <w:iCs/>
          <w:sz w:val="22"/>
          <w:szCs w:val="22"/>
        </w:rPr>
      </w:pPr>
      <w:r w:rsidRPr="00F1135D">
        <w:rPr>
          <w:i/>
          <w:iCs/>
          <w:sz w:val="22"/>
          <w:szCs w:val="22"/>
        </w:rPr>
        <w:t>Second 90’ of the call to be used for Technical Submissions (hard cut).</w:t>
      </w:r>
    </w:p>
    <w:p w14:paraId="4E77603F" w14:textId="2E09D3E5" w:rsidR="008F7A24" w:rsidRPr="00886E3D" w:rsidRDefault="008F7A24" w:rsidP="008F7A2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4A12B2DC" w14:textId="3C880108" w:rsidR="00886E3D" w:rsidRPr="00362A53" w:rsidRDefault="007E23DB" w:rsidP="00102486">
      <w:pPr>
        <w:pStyle w:val="ListParagraph"/>
        <w:numPr>
          <w:ilvl w:val="1"/>
          <w:numId w:val="3"/>
        </w:numPr>
        <w:rPr>
          <w:strike/>
          <w:color w:val="FFC000"/>
          <w:sz w:val="22"/>
          <w:szCs w:val="22"/>
        </w:rPr>
      </w:pPr>
      <w:hyperlink r:id="rId342" w:history="1">
        <w:r w:rsidR="00886E3D" w:rsidRPr="00362A53">
          <w:rPr>
            <w:rStyle w:val="Hyperlink"/>
            <w:strike/>
            <w:color w:val="FFC000"/>
            <w:sz w:val="22"/>
            <w:szCs w:val="22"/>
          </w:rPr>
          <w:t>1350r7</w:t>
        </w:r>
      </w:hyperlink>
      <w:r w:rsidR="00886E3D" w:rsidRPr="00362A53">
        <w:rPr>
          <w:strike/>
          <w:color w:val="FFC000"/>
          <w:sz w:val="22"/>
          <w:szCs w:val="22"/>
        </w:rPr>
        <w:t xml:space="preserve"> Enhancements for QoS and low latency in 802.11be R1</w:t>
      </w:r>
      <w:r w:rsidR="00886E3D" w:rsidRPr="00362A53">
        <w:rPr>
          <w:strike/>
          <w:color w:val="FFC000"/>
          <w:sz w:val="22"/>
          <w:szCs w:val="22"/>
        </w:rPr>
        <w:tab/>
        <w:t>Dave Cavalcanti [3 SPs]</w:t>
      </w:r>
    </w:p>
    <w:p w14:paraId="4288347E" w14:textId="6C0B1FC4" w:rsidR="006252AA" w:rsidRPr="00362A53" w:rsidRDefault="007E23DB" w:rsidP="006252AA">
      <w:pPr>
        <w:pStyle w:val="ListParagraph"/>
        <w:numPr>
          <w:ilvl w:val="1"/>
          <w:numId w:val="3"/>
        </w:numPr>
        <w:rPr>
          <w:strike/>
          <w:color w:val="FFC000"/>
          <w:sz w:val="22"/>
          <w:szCs w:val="22"/>
        </w:rPr>
      </w:pPr>
      <w:hyperlink r:id="rId343" w:history="1">
        <w:r w:rsidR="006252AA" w:rsidRPr="00362A53">
          <w:rPr>
            <w:rStyle w:val="Hyperlink"/>
            <w:strike/>
            <w:color w:val="FFC000"/>
            <w:sz w:val="22"/>
            <w:szCs w:val="22"/>
          </w:rPr>
          <w:t>1693r3</w:t>
        </w:r>
      </w:hyperlink>
      <w:r w:rsidR="006252AA" w:rsidRPr="00362A53">
        <w:rPr>
          <w:strike/>
          <w:color w:val="FFC000"/>
          <w:sz w:val="22"/>
          <w:szCs w:val="22"/>
        </w:rPr>
        <w:t xml:space="preserve"> TSPEC-lite</w:t>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t>Duncan Ho         [4 SPs]</w:t>
      </w:r>
    </w:p>
    <w:p w14:paraId="54B42FF8" w14:textId="01955E27" w:rsidR="008F7A24" w:rsidRPr="00003B6D" w:rsidRDefault="008F7A24" w:rsidP="006252AA">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0F918726" w14:textId="331E0344" w:rsidR="00124E99" w:rsidRPr="00A75594" w:rsidRDefault="007E23DB" w:rsidP="00210F92">
      <w:pPr>
        <w:pStyle w:val="ListParagraph"/>
        <w:numPr>
          <w:ilvl w:val="1"/>
          <w:numId w:val="3"/>
        </w:numPr>
        <w:jc w:val="both"/>
        <w:rPr>
          <w:color w:val="00B050"/>
          <w:sz w:val="22"/>
          <w:szCs w:val="22"/>
        </w:rPr>
      </w:pPr>
      <w:hyperlink r:id="rId344" w:history="1">
        <w:r w:rsidR="00124E99" w:rsidRPr="00A75594">
          <w:rPr>
            <w:rStyle w:val="Hyperlink"/>
            <w:color w:val="00B050"/>
            <w:sz w:val="22"/>
            <w:szCs w:val="22"/>
          </w:rPr>
          <w:t>1651r6</w:t>
        </w:r>
      </w:hyperlink>
      <w:r w:rsidR="00124E99" w:rsidRPr="00A75594">
        <w:rPr>
          <w:color w:val="00B050"/>
          <w:sz w:val="22"/>
          <w:szCs w:val="22"/>
        </w:rPr>
        <w:t xml:space="preserve"> Discovery procedures including probing and RNR</w:t>
      </w:r>
      <w:r w:rsidR="00124E99" w:rsidRPr="00A75594">
        <w:rPr>
          <w:color w:val="00B050"/>
          <w:sz w:val="22"/>
          <w:szCs w:val="22"/>
        </w:rPr>
        <w:tab/>
        <w:t>Laurent Cariou</w:t>
      </w:r>
      <w:r w:rsidR="00504861" w:rsidRPr="00A75594">
        <w:rPr>
          <w:color w:val="00B050"/>
          <w:sz w:val="22"/>
          <w:szCs w:val="22"/>
        </w:rPr>
        <w:t xml:space="preserve">   [SP]</w:t>
      </w:r>
    </w:p>
    <w:p w14:paraId="5A49A1C2" w14:textId="1EB31EB9" w:rsidR="00003B6D" w:rsidRPr="00A75594" w:rsidRDefault="007E23DB" w:rsidP="00A75594">
      <w:pPr>
        <w:pStyle w:val="ListParagraph"/>
        <w:numPr>
          <w:ilvl w:val="1"/>
          <w:numId w:val="3"/>
        </w:numPr>
        <w:rPr>
          <w:color w:val="00B050"/>
          <w:sz w:val="22"/>
          <w:szCs w:val="22"/>
        </w:rPr>
      </w:pPr>
      <w:hyperlink r:id="rId345" w:history="1">
        <w:r w:rsidR="00003B6D" w:rsidRPr="00A75594">
          <w:rPr>
            <w:rStyle w:val="Hyperlink"/>
            <w:color w:val="00B050"/>
            <w:sz w:val="22"/>
            <w:szCs w:val="22"/>
          </w:rPr>
          <w:t>113r</w:t>
        </w:r>
        <w:r w:rsidR="00210F92" w:rsidRPr="00A75594">
          <w:rPr>
            <w:rStyle w:val="Hyperlink"/>
            <w:color w:val="00B050"/>
            <w:sz w:val="22"/>
            <w:szCs w:val="22"/>
          </w:rPr>
          <w:t>1</w:t>
        </w:r>
      </w:hyperlink>
      <w:r w:rsidR="00003B6D" w:rsidRPr="00A75594">
        <w:rPr>
          <w:color w:val="00B050"/>
          <w:sz w:val="22"/>
          <w:szCs w:val="22"/>
        </w:rPr>
        <w:t xml:space="preserve"> Fix the TBDs in Association and Reassociation primitives</w:t>
      </w:r>
      <w:r w:rsidR="00003B6D" w:rsidRPr="00A75594">
        <w:rPr>
          <w:color w:val="00B050"/>
          <w:sz w:val="22"/>
          <w:szCs w:val="22"/>
        </w:rPr>
        <w:tab/>
      </w:r>
      <w:proofErr w:type="spellStart"/>
      <w:r w:rsidR="00003B6D" w:rsidRPr="00A75594">
        <w:rPr>
          <w:color w:val="00B050"/>
          <w:sz w:val="22"/>
          <w:szCs w:val="22"/>
        </w:rPr>
        <w:t>Zhiqiang</w:t>
      </w:r>
      <w:proofErr w:type="spellEnd"/>
      <w:r w:rsidR="00003B6D" w:rsidRPr="00A75594">
        <w:rPr>
          <w:color w:val="00B050"/>
          <w:sz w:val="22"/>
          <w:szCs w:val="22"/>
        </w:rPr>
        <w:t xml:space="preserve"> Han</w:t>
      </w:r>
    </w:p>
    <w:p w14:paraId="7BFF2879" w14:textId="52E6D3E5" w:rsidR="0083727C" w:rsidRPr="00A75594" w:rsidRDefault="007E23DB" w:rsidP="00A75594">
      <w:pPr>
        <w:pStyle w:val="ListParagraph"/>
        <w:numPr>
          <w:ilvl w:val="1"/>
          <w:numId w:val="3"/>
        </w:numPr>
        <w:rPr>
          <w:color w:val="00B050"/>
          <w:sz w:val="22"/>
          <w:szCs w:val="22"/>
        </w:rPr>
      </w:pPr>
      <w:hyperlink r:id="rId346" w:history="1">
        <w:r w:rsidR="0083727C" w:rsidRPr="00A75594">
          <w:rPr>
            <w:rStyle w:val="Hyperlink"/>
            <w:color w:val="00B050"/>
            <w:sz w:val="22"/>
            <w:szCs w:val="22"/>
          </w:rPr>
          <w:t>132r0</w:t>
        </w:r>
      </w:hyperlink>
      <w:r w:rsidR="0083727C" w:rsidRPr="00A75594">
        <w:rPr>
          <w:color w:val="00B050"/>
          <w:sz w:val="22"/>
          <w:szCs w:val="22"/>
        </w:rPr>
        <w:t xml:space="preserve"> MAC MLO blindness</w:t>
      </w:r>
      <w:r w:rsidR="0083727C" w:rsidRPr="00A75594">
        <w:rPr>
          <w:color w:val="00B050"/>
          <w:sz w:val="22"/>
          <w:szCs w:val="22"/>
        </w:rPr>
        <w:tab/>
      </w:r>
      <w:r w:rsidR="00504861" w:rsidRPr="00A75594">
        <w:rPr>
          <w:color w:val="00B050"/>
          <w:sz w:val="22"/>
          <w:szCs w:val="22"/>
        </w:rPr>
        <w:tab/>
      </w:r>
      <w:r w:rsidR="00504861" w:rsidRPr="00A75594">
        <w:rPr>
          <w:color w:val="00B050"/>
          <w:sz w:val="22"/>
          <w:szCs w:val="22"/>
        </w:rPr>
        <w:tab/>
      </w:r>
      <w:r w:rsidR="00504861" w:rsidRPr="00A75594">
        <w:rPr>
          <w:color w:val="00B050"/>
          <w:sz w:val="22"/>
          <w:szCs w:val="22"/>
        </w:rPr>
        <w:tab/>
      </w:r>
      <w:r w:rsidR="00504861" w:rsidRPr="00A75594">
        <w:rPr>
          <w:color w:val="00B050"/>
          <w:sz w:val="22"/>
          <w:szCs w:val="22"/>
        </w:rPr>
        <w:tab/>
      </w:r>
      <w:r w:rsidR="0083727C" w:rsidRPr="00A75594">
        <w:rPr>
          <w:color w:val="00B050"/>
          <w:sz w:val="22"/>
          <w:szCs w:val="22"/>
        </w:rPr>
        <w:t>Dibakar Das</w:t>
      </w:r>
    </w:p>
    <w:p w14:paraId="5B8AA4FA" w14:textId="1F745E16" w:rsidR="00124E99" w:rsidRPr="00A75594" w:rsidRDefault="007E23DB" w:rsidP="00A75594">
      <w:pPr>
        <w:pStyle w:val="ListParagraph"/>
        <w:numPr>
          <w:ilvl w:val="1"/>
          <w:numId w:val="3"/>
        </w:numPr>
        <w:rPr>
          <w:color w:val="00B050"/>
          <w:sz w:val="22"/>
          <w:szCs w:val="22"/>
        </w:rPr>
      </w:pPr>
      <w:hyperlink r:id="rId347" w:history="1">
        <w:r w:rsidR="006A25B4" w:rsidRPr="00A75594">
          <w:rPr>
            <w:rStyle w:val="Hyperlink"/>
            <w:color w:val="00B050"/>
            <w:sz w:val="22"/>
            <w:szCs w:val="22"/>
          </w:rPr>
          <w:t>154r0</w:t>
        </w:r>
      </w:hyperlink>
      <w:r w:rsidR="006A25B4" w:rsidRPr="00A75594">
        <w:rPr>
          <w:color w:val="00B050"/>
          <w:sz w:val="22"/>
          <w:szCs w:val="22"/>
        </w:rPr>
        <w:t xml:space="preserve"> MAC single radio and multi-radio MLD indication</w:t>
      </w:r>
      <w:r w:rsidR="006A25B4" w:rsidRPr="00A75594">
        <w:rPr>
          <w:color w:val="00B050"/>
          <w:sz w:val="22"/>
          <w:szCs w:val="22"/>
        </w:rPr>
        <w:tab/>
        <w:t>Yunbo Li</w:t>
      </w:r>
    </w:p>
    <w:p w14:paraId="1FA12A31" w14:textId="688940AE" w:rsidR="008F7A24" w:rsidRDefault="008F7A24" w:rsidP="008F7A24">
      <w:pPr>
        <w:pStyle w:val="ListParagraph"/>
        <w:numPr>
          <w:ilvl w:val="0"/>
          <w:numId w:val="3"/>
        </w:numPr>
        <w:rPr>
          <w:sz w:val="22"/>
          <w:szCs w:val="22"/>
        </w:rPr>
      </w:pPr>
      <w:r w:rsidRPr="0005286F">
        <w:rPr>
          <w:sz w:val="22"/>
          <w:szCs w:val="22"/>
        </w:rPr>
        <w:t xml:space="preserve">Technical Submissions: </w:t>
      </w:r>
    </w:p>
    <w:p w14:paraId="64F411FA" w14:textId="6501DAB4" w:rsidR="00FC65C3" w:rsidRPr="00A75594" w:rsidRDefault="007E23DB" w:rsidP="00FC65C3">
      <w:pPr>
        <w:pStyle w:val="ListParagraph"/>
        <w:numPr>
          <w:ilvl w:val="1"/>
          <w:numId w:val="3"/>
        </w:numPr>
        <w:rPr>
          <w:color w:val="00B050"/>
          <w:sz w:val="22"/>
          <w:szCs w:val="22"/>
        </w:rPr>
      </w:pPr>
      <w:hyperlink r:id="rId348" w:history="1">
        <w:r w:rsidR="00FC65C3" w:rsidRPr="00A75594">
          <w:rPr>
            <w:rStyle w:val="Hyperlink"/>
            <w:color w:val="00B050"/>
            <w:sz w:val="22"/>
            <w:szCs w:val="22"/>
          </w:rPr>
          <w:t>1124r1</w:t>
        </w:r>
      </w:hyperlink>
      <w:r w:rsidR="00FC65C3" w:rsidRPr="00A75594">
        <w:rPr>
          <w:color w:val="00B050"/>
          <w:sz w:val="22"/>
          <w:szCs w:val="22"/>
        </w:rPr>
        <w:t xml:space="preserve"> ML element design</w:t>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t>Ming Gan</w:t>
      </w:r>
    </w:p>
    <w:p w14:paraId="71703716" w14:textId="6D39E5C3" w:rsidR="00AF783C" w:rsidRDefault="00AF783C" w:rsidP="00AF783C">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w:t>
      </w:r>
      <w:proofErr w:type="spellStart"/>
      <w:r>
        <w:rPr>
          <w:b/>
          <w:bCs/>
          <w:sz w:val="22"/>
          <w:szCs w:val="22"/>
        </w:rPr>
        <w:t>Mgmt</w:t>
      </w:r>
      <w:proofErr w:type="spellEnd"/>
      <w:r w:rsidRPr="0005286F">
        <w:rPr>
          <w:sz w:val="22"/>
          <w:szCs w:val="22"/>
        </w:rPr>
        <w:t xml:space="preserve">: </w:t>
      </w:r>
    </w:p>
    <w:p w14:paraId="13302633" w14:textId="05E9EDA7" w:rsidR="00AF783C" w:rsidRPr="00A75594" w:rsidRDefault="007E23DB" w:rsidP="00A75594">
      <w:pPr>
        <w:pStyle w:val="ListParagraph"/>
        <w:numPr>
          <w:ilvl w:val="1"/>
          <w:numId w:val="3"/>
        </w:numPr>
        <w:rPr>
          <w:color w:val="00B050"/>
          <w:sz w:val="22"/>
          <w:szCs w:val="22"/>
        </w:rPr>
      </w:pPr>
      <w:hyperlink r:id="rId349" w:history="1">
        <w:r w:rsidR="00B668A5" w:rsidRPr="00A75594">
          <w:rPr>
            <w:rStyle w:val="Hyperlink"/>
            <w:color w:val="00B050"/>
            <w:sz w:val="22"/>
            <w:szCs w:val="22"/>
          </w:rPr>
          <w:t>1737r</w:t>
        </w:r>
        <w:r w:rsidR="00F94642" w:rsidRPr="00A75594">
          <w:rPr>
            <w:rStyle w:val="Hyperlink"/>
            <w:color w:val="00B050"/>
            <w:sz w:val="22"/>
            <w:szCs w:val="22"/>
          </w:rPr>
          <w:t>3</w:t>
        </w:r>
      </w:hyperlink>
      <w:r w:rsidR="00B668A5" w:rsidRPr="00A75594">
        <w:rPr>
          <w:color w:val="00B050"/>
          <w:sz w:val="22"/>
          <w:szCs w:val="22"/>
        </w:rPr>
        <w:t xml:space="preserve"> Solicited method for critical update in multi-link</w:t>
      </w:r>
      <w:r w:rsidR="00B668A5" w:rsidRPr="00A75594">
        <w:rPr>
          <w:color w:val="00B050"/>
          <w:sz w:val="22"/>
          <w:szCs w:val="22"/>
        </w:rPr>
        <w:tab/>
      </w:r>
      <w:r w:rsidR="00F94642" w:rsidRPr="00A75594">
        <w:rPr>
          <w:color w:val="00B050"/>
          <w:sz w:val="22"/>
          <w:szCs w:val="22"/>
        </w:rPr>
        <w:tab/>
      </w:r>
      <w:proofErr w:type="spellStart"/>
      <w:r w:rsidR="00B668A5" w:rsidRPr="00A75594">
        <w:rPr>
          <w:color w:val="00B050"/>
          <w:sz w:val="22"/>
          <w:szCs w:val="22"/>
        </w:rPr>
        <w:t>Namyeong</w:t>
      </w:r>
      <w:proofErr w:type="spellEnd"/>
      <w:r w:rsidR="00B668A5" w:rsidRPr="00A75594">
        <w:rPr>
          <w:color w:val="00B050"/>
          <w:sz w:val="22"/>
          <w:szCs w:val="22"/>
        </w:rPr>
        <w:t xml:space="preserve"> Kim</w:t>
      </w:r>
    </w:p>
    <w:p w14:paraId="2DDDA7A7" w14:textId="7A4ED4DD" w:rsidR="00B668A5" w:rsidRPr="00A75594" w:rsidRDefault="007E23DB" w:rsidP="00A75594">
      <w:pPr>
        <w:pStyle w:val="ListParagraph"/>
        <w:numPr>
          <w:ilvl w:val="1"/>
          <w:numId w:val="3"/>
        </w:numPr>
        <w:rPr>
          <w:color w:val="00B050"/>
          <w:sz w:val="22"/>
          <w:szCs w:val="22"/>
        </w:rPr>
      </w:pPr>
      <w:hyperlink r:id="rId350" w:history="1">
        <w:r w:rsidR="00B668A5" w:rsidRPr="00A75594">
          <w:rPr>
            <w:rStyle w:val="Hyperlink"/>
            <w:color w:val="00B050"/>
            <w:sz w:val="22"/>
            <w:szCs w:val="22"/>
          </w:rPr>
          <w:t>1738r0</w:t>
        </w:r>
      </w:hyperlink>
      <w:r w:rsidR="00B668A5" w:rsidRPr="00A75594">
        <w:rPr>
          <w:color w:val="00B050"/>
          <w:sz w:val="22"/>
          <w:szCs w:val="22"/>
        </w:rPr>
        <w:t xml:space="preserve"> </w:t>
      </w:r>
      <w:proofErr w:type="spellStart"/>
      <w:r w:rsidR="00B668A5" w:rsidRPr="00A75594">
        <w:rPr>
          <w:color w:val="00B050"/>
          <w:sz w:val="22"/>
          <w:szCs w:val="22"/>
        </w:rPr>
        <w:t>Signaling</w:t>
      </w:r>
      <w:proofErr w:type="spellEnd"/>
      <w:r w:rsidR="00B668A5" w:rsidRPr="00A75594">
        <w:rPr>
          <w:color w:val="00B050"/>
          <w:sz w:val="22"/>
          <w:szCs w:val="22"/>
        </w:rPr>
        <w:t xml:space="preserve"> of Beacon Interval for AP MLD</w:t>
      </w:r>
      <w:r w:rsidR="00B668A5" w:rsidRPr="00A75594">
        <w:rPr>
          <w:color w:val="00B050"/>
          <w:sz w:val="22"/>
          <w:szCs w:val="22"/>
        </w:rPr>
        <w:tab/>
      </w:r>
      <w:r w:rsidR="00F94642" w:rsidRPr="00A75594">
        <w:rPr>
          <w:color w:val="00B050"/>
          <w:sz w:val="22"/>
          <w:szCs w:val="22"/>
        </w:rPr>
        <w:tab/>
      </w:r>
      <w:r w:rsidR="00B668A5" w:rsidRPr="00A75594">
        <w:rPr>
          <w:color w:val="00B050"/>
          <w:sz w:val="22"/>
          <w:szCs w:val="22"/>
        </w:rPr>
        <w:t>Insun Jang</w:t>
      </w:r>
    </w:p>
    <w:p w14:paraId="7C9F06F0" w14:textId="631F7199" w:rsidR="00B668A5" w:rsidRPr="00527D6F" w:rsidRDefault="007E23DB" w:rsidP="00A75594">
      <w:pPr>
        <w:pStyle w:val="ListParagraph"/>
        <w:numPr>
          <w:ilvl w:val="1"/>
          <w:numId w:val="3"/>
        </w:numPr>
        <w:rPr>
          <w:strike/>
          <w:color w:val="FFC000"/>
          <w:sz w:val="22"/>
          <w:szCs w:val="22"/>
        </w:rPr>
      </w:pPr>
      <w:hyperlink r:id="rId351" w:history="1">
        <w:r w:rsidR="00B668A5" w:rsidRPr="00527D6F">
          <w:rPr>
            <w:rStyle w:val="Hyperlink"/>
            <w:strike/>
            <w:color w:val="FFC000"/>
            <w:sz w:val="22"/>
            <w:szCs w:val="22"/>
          </w:rPr>
          <w:t>1841r1</w:t>
        </w:r>
      </w:hyperlink>
      <w:r w:rsidR="00B668A5" w:rsidRPr="00527D6F">
        <w:rPr>
          <w:strike/>
          <w:color w:val="FFC000"/>
          <w:sz w:val="22"/>
          <w:szCs w:val="22"/>
        </w:rPr>
        <w:t xml:space="preserve"> Performance Study of MLO TID Mapping Config</w:t>
      </w:r>
      <w:r w:rsidR="00F94642" w:rsidRPr="00527D6F">
        <w:rPr>
          <w:strike/>
          <w:color w:val="FFC000"/>
          <w:sz w:val="22"/>
          <w:szCs w:val="22"/>
        </w:rPr>
        <w:t>.</w:t>
      </w:r>
      <w:r w:rsidR="00B668A5" w:rsidRPr="00527D6F">
        <w:rPr>
          <w:strike/>
          <w:color w:val="FFC000"/>
          <w:sz w:val="22"/>
          <w:szCs w:val="22"/>
        </w:rPr>
        <w:tab/>
      </w:r>
      <w:proofErr w:type="spellStart"/>
      <w:r w:rsidR="00B668A5" w:rsidRPr="00527D6F">
        <w:rPr>
          <w:strike/>
          <w:color w:val="FFC000"/>
          <w:sz w:val="22"/>
          <w:szCs w:val="22"/>
        </w:rPr>
        <w:t>Morteza</w:t>
      </w:r>
      <w:proofErr w:type="spellEnd"/>
      <w:r w:rsidR="00B668A5" w:rsidRPr="00527D6F">
        <w:rPr>
          <w:strike/>
          <w:color w:val="FFC000"/>
          <w:sz w:val="22"/>
          <w:szCs w:val="22"/>
        </w:rPr>
        <w:t xml:space="preserve"> </w:t>
      </w:r>
      <w:proofErr w:type="spellStart"/>
      <w:r w:rsidR="00B668A5" w:rsidRPr="00527D6F">
        <w:rPr>
          <w:strike/>
          <w:color w:val="FFC000"/>
          <w:sz w:val="22"/>
          <w:szCs w:val="22"/>
        </w:rPr>
        <w:t>Mehrnoush</w:t>
      </w:r>
      <w:proofErr w:type="spellEnd"/>
    </w:p>
    <w:p w14:paraId="20E6DC3D" w14:textId="7A809944" w:rsidR="00B668A5" w:rsidRPr="00527D6F" w:rsidRDefault="007E23DB" w:rsidP="00A75594">
      <w:pPr>
        <w:pStyle w:val="ListParagraph"/>
        <w:numPr>
          <w:ilvl w:val="1"/>
          <w:numId w:val="3"/>
        </w:numPr>
        <w:rPr>
          <w:color w:val="00B050"/>
          <w:sz w:val="22"/>
          <w:szCs w:val="22"/>
        </w:rPr>
      </w:pPr>
      <w:hyperlink r:id="rId352" w:history="1">
        <w:r w:rsidR="00B668A5" w:rsidRPr="00527D6F">
          <w:rPr>
            <w:rStyle w:val="Hyperlink"/>
            <w:color w:val="00B050"/>
            <w:sz w:val="22"/>
            <w:szCs w:val="22"/>
          </w:rPr>
          <w:t>1108r0</w:t>
        </w:r>
      </w:hyperlink>
      <w:r w:rsidR="00B668A5" w:rsidRPr="00527D6F">
        <w:rPr>
          <w:color w:val="00B050"/>
          <w:sz w:val="22"/>
          <w:szCs w:val="22"/>
        </w:rPr>
        <w:t xml:space="preserve"> MLO-Probe-Mechanism</w:t>
      </w:r>
      <w:r w:rsidR="00B668A5" w:rsidRPr="00527D6F">
        <w:rPr>
          <w:color w:val="00B050"/>
          <w:sz w:val="22"/>
          <w:szCs w:val="22"/>
        </w:rPr>
        <w:tab/>
      </w:r>
      <w:r w:rsidR="00F94642" w:rsidRPr="00527D6F">
        <w:rPr>
          <w:color w:val="00B050"/>
          <w:sz w:val="22"/>
          <w:szCs w:val="22"/>
        </w:rPr>
        <w:tab/>
      </w:r>
      <w:r w:rsidR="00F94642" w:rsidRPr="00527D6F">
        <w:rPr>
          <w:color w:val="00B050"/>
          <w:sz w:val="22"/>
          <w:szCs w:val="22"/>
        </w:rPr>
        <w:tab/>
      </w:r>
      <w:r w:rsidR="00F94642" w:rsidRPr="00527D6F">
        <w:rPr>
          <w:color w:val="00B050"/>
          <w:sz w:val="22"/>
          <w:szCs w:val="22"/>
        </w:rPr>
        <w:tab/>
      </w:r>
      <w:r w:rsidR="00F94642" w:rsidRPr="00527D6F">
        <w:rPr>
          <w:color w:val="00B050"/>
          <w:sz w:val="22"/>
          <w:szCs w:val="22"/>
        </w:rPr>
        <w:tab/>
      </w:r>
      <w:r w:rsidR="00B668A5" w:rsidRPr="00527D6F">
        <w:rPr>
          <w:color w:val="00B050"/>
          <w:sz w:val="22"/>
          <w:szCs w:val="22"/>
        </w:rPr>
        <w:t>Ming Gan</w:t>
      </w:r>
    </w:p>
    <w:p w14:paraId="013C0F0F" w14:textId="27AC896E" w:rsidR="00B668A5" w:rsidRPr="00527D6F" w:rsidRDefault="00B668A5" w:rsidP="00A75594">
      <w:pPr>
        <w:pStyle w:val="ListParagraph"/>
        <w:numPr>
          <w:ilvl w:val="1"/>
          <w:numId w:val="3"/>
        </w:numPr>
        <w:rPr>
          <w:strike/>
          <w:color w:val="FFC000"/>
          <w:sz w:val="22"/>
          <w:szCs w:val="22"/>
        </w:rPr>
      </w:pPr>
      <w:r w:rsidRPr="00527D6F">
        <w:rPr>
          <w:strike/>
          <w:color w:val="FFC000"/>
          <w:sz w:val="22"/>
          <w:szCs w:val="22"/>
        </w:rPr>
        <w:t>1860r0</w:t>
      </w:r>
      <w:r w:rsidRPr="00527D6F">
        <w:rPr>
          <w:strike/>
          <w:color w:val="FFC000"/>
          <w:sz w:val="22"/>
          <w:szCs w:val="22"/>
        </w:rPr>
        <w:tab/>
        <w:t>MLO TID-to-link mapping: Operation</w:t>
      </w:r>
      <w:r w:rsidRPr="00527D6F">
        <w:rPr>
          <w:strike/>
          <w:color w:val="FFC000"/>
          <w:sz w:val="22"/>
          <w:szCs w:val="22"/>
        </w:rPr>
        <w:tab/>
      </w:r>
      <w:r w:rsidR="00F94642" w:rsidRPr="00527D6F">
        <w:rPr>
          <w:strike/>
          <w:color w:val="FFC000"/>
          <w:sz w:val="22"/>
          <w:szCs w:val="22"/>
        </w:rPr>
        <w:tab/>
      </w:r>
      <w:r w:rsidR="00F94642" w:rsidRPr="00527D6F">
        <w:rPr>
          <w:strike/>
          <w:color w:val="FFC000"/>
          <w:sz w:val="22"/>
          <w:szCs w:val="22"/>
        </w:rPr>
        <w:tab/>
      </w:r>
      <w:r w:rsidRPr="00527D6F">
        <w:rPr>
          <w:strike/>
          <w:color w:val="FFC000"/>
          <w:sz w:val="22"/>
          <w:szCs w:val="22"/>
        </w:rPr>
        <w:t>Payam Torab</w:t>
      </w:r>
    </w:p>
    <w:p w14:paraId="6235C183" w14:textId="17E98D7E" w:rsidR="00FC65C3" w:rsidRPr="004F73D6" w:rsidRDefault="00AF783C" w:rsidP="00FC65C3">
      <w:pPr>
        <w:pStyle w:val="ListParagraph"/>
        <w:numPr>
          <w:ilvl w:val="0"/>
          <w:numId w:val="3"/>
        </w:numPr>
        <w:rPr>
          <w:color w:val="BFBFBF" w:themeColor="background1" w:themeShade="BF"/>
          <w:sz w:val="22"/>
          <w:szCs w:val="22"/>
        </w:rPr>
      </w:pPr>
      <w:r w:rsidRPr="004F73D6">
        <w:rPr>
          <w:color w:val="BFBFBF" w:themeColor="background1" w:themeShade="BF"/>
          <w:sz w:val="22"/>
          <w:szCs w:val="22"/>
        </w:rPr>
        <w:t>Technical Submissions</w:t>
      </w:r>
      <w:r w:rsidRPr="004F73D6">
        <w:rPr>
          <w:b/>
          <w:bCs/>
          <w:color w:val="BFBFBF" w:themeColor="background1" w:themeShade="BF"/>
          <w:sz w:val="22"/>
          <w:szCs w:val="22"/>
        </w:rPr>
        <w:t>-ML-Operation</w:t>
      </w:r>
      <w:r w:rsidRPr="004F73D6">
        <w:rPr>
          <w:color w:val="BFBFBF" w:themeColor="background1" w:themeShade="BF"/>
          <w:sz w:val="22"/>
          <w:szCs w:val="22"/>
        </w:rPr>
        <w:t>:</w:t>
      </w:r>
    </w:p>
    <w:p w14:paraId="1BD97856" w14:textId="71D8A24E" w:rsidR="000A2CE9" w:rsidRPr="004F73D6" w:rsidRDefault="007E23DB" w:rsidP="00A75594">
      <w:pPr>
        <w:pStyle w:val="ListParagraph"/>
        <w:numPr>
          <w:ilvl w:val="1"/>
          <w:numId w:val="3"/>
        </w:numPr>
        <w:rPr>
          <w:color w:val="BFBFBF" w:themeColor="background1" w:themeShade="BF"/>
          <w:sz w:val="22"/>
          <w:szCs w:val="22"/>
        </w:rPr>
      </w:pPr>
      <w:hyperlink r:id="rId353" w:history="1">
        <w:r w:rsidR="000A2CE9" w:rsidRPr="004F73D6">
          <w:rPr>
            <w:rStyle w:val="Hyperlink"/>
            <w:color w:val="BFBFBF" w:themeColor="background1" w:themeShade="BF"/>
            <w:sz w:val="22"/>
            <w:szCs w:val="22"/>
          </w:rPr>
          <w:t>1890r0</w:t>
        </w:r>
      </w:hyperlink>
      <w:r w:rsidR="000A2CE9" w:rsidRPr="004F73D6">
        <w:rPr>
          <w:color w:val="BFBFBF" w:themeColor="background1" w:themeShade="BF"/>
          <w:sz w:val="22"/>
          <w:szCs w:val="22"/>
        </w:rPr>
        <w:t xml:space="preserve"> Reconsideration on STA MAC Address of Non-AP MLD</w:t>
      </w:r>
      <w:r w:rsidR="000A2CE9" w:rsidRPr="004F73D6">
        <w:rPr>
          <w:color w:val="BFBFBF" w:themeColor="background1" w:themeShade="BF"/>
          <w:sz w:val="22"/>
          <w:szCs w:val="22"/>
        </w:rPr>
        <w:tab/>
        <w:t>Guogang Huang</w:t>
      </w:r>
    </w:p>
    <w:p w14:paraId="75E5E147" w14:textId="5B86C127" w:rsidR="000A2CE9" w:rsidRPr="004F73D6" w:rsidRDefault="007E23DB" w:rsidP="00A75594">
      <w:pPr>
        <w:pStyle w:val="ListParagraph"/>
        <w:numPr>
          <w:ilvl w:val="1"/>
          <w:numId w:val="3"/>
        </w:numPr>
        <w:rPr>
          <w:color w:val="BFBFBF" w:themeColor="background1" w:themeShade="BF"/>
          <w:sz w:val="22"/>
          <w:szCs w:val="22"/>
        </w:rPr>
      </w:pPr>
      <w:hyperlink r:id="rId354" w:history="1">
        <w:r w:rsidR="000A2CE9" w:rsidRPr="004F73D6">
          <w:rPr>
            <w:rStyle w:val="Hyperlink"/>
            <w:color w:val="BFBFBF" w:themeColor="background1" w:themeShade="BF"/>
            <w:sz w:val="22"/>
            <w:szCs w:val="22"/>
          </w:rPr>
          <w:t>1892r0</w:t>
        </w:r>
      </w:hyperlink>
      <w:r w:rsidR="000A2CE9" w:rsidRPr="004F73D6">
        <w:rPr>
          <w:color w:val="BFBFBF" w:themeColor="background1" w:themeShade="BF"/>
          <w:sz w:val="22"/>
          <w:szCs w:val="22"/>
        </w:rPr>
        <w:t xml:space="preserve"> Estimation of link reachability</w:t>
      </w:r>
      <w:r w:rsidR="000A2CE9"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0A2CE9" w:rsidRPr="004F73D6">
        <w:rPr>
          <w:color w:val="BFBFBF" w:themeColor="background1" w:themeShade="BF"/>
          <w:sz w:val="22"/>
          <w:szCs w:val="22"/>
        </w:rPr>
        <w:t>Guogang Huang</w:t>
      </w:r>
    </w:p>
    <w:p w14:paraId="51DB8244" w14:textId="4FF16BE6" w:rsidR="000A2CE9" w:rsidRPr="004F73D6" w:rsidRDefault="000A2CE9" w:rsidP="000A2CE9">
      <w:pPr>
        <w:pStyle w:val="ListParagraph"/>
        <w:numPr>
          <w:ilvl w:val="0"/>
          <w:numId w:val="3"/>
        </w:numPr>
        <w:rPr>
          <w:color w:val="BFBFBF" w:themeColor="background1" w:themeShade="BF"/>
          <w:sz w:val="22"/>
          <w:szCs w:val="22"/>
        </w:rPr>
      </w:pPr>
      <w:r w:rsidRPr="004F73D6">
        <w:rPr>
          <w:color w:val="BFBFBF" w:themeColor="background1" w:themeShade="BF"/>
          <w:sz w:val="22"/>
          <w:szCs w:val="22"/>
        </w:rPr>
        <w:t>Technical Submissions</w:t>
      </w:r>
      <w:r w:rsidRPr="004F73D6">
        <w:rPr>
          <w:b/>
          <w:bCs/>
          <w:color w:val="BFBFBF" w:themeColor="background1" w:themeShade="BF"/>
          <w:sz w:val="22"/>
          <w:szCs w:val="22"/>
        </w:rPr>
        <w:t>-ML-Low Latency</w:t>
      </w:r>
      <w:r w:rsidRPr="004F73D6">
        <w:rPr>
          <w:color w:val="BFBFBF" w:themeColor="background1" w:themeShade="BF"/>
          <w:sz w:val="22"/>
          <w:szCs w:val="22"/>
        </w:rPr>
        <w:t>:</w:t>
      </w:r>
    </w:p>
    <w:p w14:paraId="28FB759B" w14:textId="11F575BA" w:rsidR="000A2CE9" w:rsidRPr="004F73D6" w:rsidRDefault="007E23DB" w:rsidP="00A75594">
      <w:pPr>
        <w:pStyle w:val="ListParagraph"/>
        <w:numPr>
          <w:ilvl w:val="1"/>
          <w:numId w:val="3"/>
        </w:numPr>
        <w:rPr>
          <w:color w:val="BFBFBF" w:themeColor="background1" w:themeShade="BF"/>
          <w:sz w:val="22"/>
          <w:szCs w:val="22"/>
        </w:rPr>
      </w:pPr>
      <w:hyperlink r:id="rId355" w:history="1">
        <w:r w:rsidR="00F94642" w:rsidRPr="004F73D6">
          <w:rPr>
            <w:rStyle w:val="Hyperlink"/>
            <w:color w:val="BFBFBF" w:themeColor="background1" w:themeShade="BF"/>
            <w:sz w:val="22"/>
            <w:szCs w:val="22"/>
          </w:rPr>
          <w:t>1670r2</w:t>
        </w:r>
      </w:hyperlink>
      <w:r w:rsidR="00F94642" w:rsidRPr="004F73D6">
        <w:rPr>
          <w:color w:val="BFBFBF" w:themeColor="background1" w:themeShade="BF"/>
          <w:sz w:val="22"/>
          <w:szCs w:val="22"/>
        </w:rPr>
        <w:t xml:space="preserve"> Low-latency-resource-agreements</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 xml:space="preserve">Jonas </w:t>
      </w:r>
      <w:proofErr w:type="spellStart"/>
      <w:r w:rsidR="00F94642" w:rsidRPr="004F73D6">
        <w:rPr>
          <w:color w:val="BFBFBF" w:themeColor="background1" w:themeShade="BF"/>
          <w:sz w:val="22"/>
          <w:szCs w:val="22"/>
        </w:rPr>
        <w:t>Sedin</w:t>
      </w:r>
      <w:proofErr w:type="spellEnd"/>
    </w:p>
    <w:p w14:paraId="4DF1E306" w14:textId="1AB7E209" w:rsidR="00F94642" w:rsidRPr="004F73D6" w:rsidRDefault="007E23DB" w:rsidP="00A75594">
      <w:pPr>
        <w:pStyle w:val="ListParagraph"/>
        <w:numPr>
          <w:ilvl w:val="1"/>
          <w:numId w:val="3"/>
        </w:numPr>
        <w:rPr>
          <w:color w:val="BFBFBF" w:themeColor="background1" w:themeShade="BF"/>
          <w:sz w:val="22"/>
          <w:szCs w:val="22"/>
        </w:rPr>
      </w:pPr>
      <w:hyperlink r:id="rId356" w:history="1">
        <w:r w:rsidR="00F94642" w:rsidRPr="004F73D6">
          <w:rPr>
            <w:rStyle w:val="Hyperlink"/>
            <w:color w:val="BFBFBF" w:themeColor="background1" w:themeShade="BF"/>
            <w:sz w:val="22"/>
            <w:szCs w:val="22"/>
          </w:rPr>
          <w:t>1691r1</w:t>
        </w:r>
      </w:hyperlink>
      <w:r w:rsidR="00F94642" w:rsidRPr="004F73D6">
        <w:rPr>
          <w:color w:val="BFBFBF" w:themeColor="background1" w:themeShade="BF"/>
          <w:sz w:val="22"/>
          <w:szCs w:val="22"/>
        </w:rPr>
        <w:t xml:space="preserve"> TXOP rules to reduce worst-case latency</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Thomas Handte</w:t>
      </w:r>
    </w:p>
    <w:p w14:paraId="60043E8D" w14:textId="0F47807F" w:rsidR="00F94642" w:rsidRPr="004F73D6" w:rsidRDefault="007E23DB" w:rsidP="00A75594">
      <w:pPr>
        <w:pStyle w:val="ListParagraph"/>
        <w:numPr>
          <w:ilvl w:val="1"/>
          <w:numId w:val="3"/>
        </w:numPr>
        <w:rPr>
          <w:color w:val="BFBFBF" w:themeColor="background1" w:themeShade="BF"/>
          <w:sz w:val="22"/>
          <w:szCs w:val="22"/>
        </w:rPr>
      </w:pPr>
      <w:hyperlink r:id="rId357" w:history="1">
        <w:r w:rsidR="00F94642" w:rsidRPr="004F73D6">
          <w:rPr>
            <w:rStyle w:val="Hyperlink"/>
            <w:color w:val="BFBFBF" w:themeColor="background1" w:themeShade="BF"/>
            <w:sz w:val="22"/>
            <w:szCs w:val="22"/>
          </w:rPr>
          <w:t>1852r1</w:t>
        </w:r>
      </w:hyperlink>
      <w:r w:rsidR="00F94642" w:rsidRPr="004F73D6">
        <w:rPr>
          <w:color w:val="BFBFBF" w:themeColor="background1" w:themeShade="BF"/>
          <w:sz w:val="22"/>
          <w:szCs w:val="22"/>
        </w:rPr>
        <w:t xml:space="preserve"> Discussion on low latency traffic</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Boyce Bo Yang</w:t>
      </w:r>
    </w:p>
    <w:p w14:paraId="7D6ACBB9" w14:textId="73BFB1A9" w:rsidR="00F94642" w:rsidRPr="004F73D6" w:rsidRDefault="00F94642" w:rsidP="00F94642">
      <w:pPr>
        <w:pStyle w:val="ListParagraph"/>
        <w:numPr>
          <w:ilvl w:val="1"/>
          <w:numId w:val="3"/>
        </w:numPr>
        <w:rPr>
          <w:strike/>
          <w:color w:val="BFBFBF" w:themeColor="background1" w:themeShade="BF"/>
          <w:sz w:val="22"/>
          <w:szCs w:val="22"/>
        </w:rPr>
      </w:pPr>
      <w:r w:rsidRPr="004F73D6">
        <w:rPr>
          <w:strike/>
          <w:color w:val="BFBFBF" w:themeColor="background1" w:themeShade="BF"/>
          <w:sz w:val="22"/>
          <w:szCs w:val="22"/>
        </w:rPr>
        <w:t>1856r</w:t>
      </w:r>
      <w:r w:rsidR="007C03D2" w:rsidRPr="004F73D6">
        <w:rPr>
          <w:strike/>
          <w:color w:val="BFBFBF" w:themeColor="background1" w:themeShade="BF"/>
          <w:sz w:val="22"/>
          <w:szCs w:val="22"/>
        </w:rPr>
        <w:t>0</w:t>
      </w:r>
      <w:r w:rsidRPr="004F73D6">
        <w:rPr>
          <w:strike/>
          <w:color w:val="BFBFBF" w:themeColor="background1" w:themeShade="BF"/>
          <w:sz w:val="22"/>
          <w:szCs w:val="22"/>
        </w:rPr>
        <w:tab/>
        <w:t>TWT for Low Latency Traffic</w:t>
      </w:r>
      <w:r w:rsidRPr="004F73D6">
        <w:rPr>
          <w:strike/>
          <w:color w:val="BFBFBF" w:themeColor="background1" w:themeShade="BF"/>
          <w:sz w:val="22"/>
          <w:szCs w:val="22"/>
        </w:rPr>
        <w:tab/>
      </w:r>
      <w:r w:rsidRPr="004F73D6">
        <w:rPr>
          <w:strike/>
          <w:color w:val="BFBFBF" w:themeColor="background1" w:themeShade="BF"/>
          <w:sz w:val="22"/>
          <w:szCs w:val="22"/>
        </w:rPr>
        <w:tab/>
      </w:r>
      <w:r w:rsidRPr="004F73D6">
        <w:rPr>
          <w:strike/>
          <w:color w:val="BFBFBF" w:themeColor="background1" w:themeShade="BF"/>
          <w:sz w:val="22"/>
          <w:szCs w:val="22"/>
        </w:rPr>
        <w:tab/>
      </w:r>
      <w:r w:rsidRPr="004F73D6">
        <w:rPr>
          <w:strike/>
          <w:color w:val="BFBFBF" w:themeColor="background1" w:themeShade="BF"/>
          <w:sz w:val="22"/>
          <w:szCs w:val="22"/>
        </w:rPr>
        <w:tab/>
        <w:t>Muhammad K. Haider</w:t>
      </w:r>
    </w:p>
    <w:p w14:paraId="6CBD063F" w14:textId="39D4E7C2" w:rsidR="00F94642" w:rsidRPr="004F73D6" w:rsidRDefault="007E23DB" w:rsidP="00A75594">
      <w:pPr>
        <w:pStyle w:val="ListParagraph"/>
        <w:numPr>
          <w:ilvl w:val="1"/>
          <w:numId w:val="3"/>
        </w:numPr>
        <w:rPr>
          <w:color w:val="BFBFBF" w:themeColor="background1" w:themeShade="BF"/>
          <w:sz w:val="22"/>
          <w:szCs w:val="22"/>
        </w:rPr>
      </w:pPr>
      <w:hyperlink r:id="rId358" w:history="1">
        <w:r w:rsidR="00F94642" w:rsidRPr="004F73D6">
          <w:rPr>
            <w:rStyle w:val="Hyperlink"/>
            <w:color w:val="BFBFBF" w:themeColor="background1" w:themeShade="BF"/>
            <w:sz w:val="22"/>
            <w:szCs w:val="22"/>
          </w:rPr>
          <w:t>1897r0</w:t>
        </w:r>
      </w:hyperlink>
      <w:r w:rsidR="00F94642" w:rsidRPr="004F73D6">
        <w:rPr>
          <w:color w:val="BFBFBF" w:themeColor="background1" w:themeShade="BF"/>
          <w:sz w:val="22"/>
          <w:szCs w:val="22"/>
        </w:rPr>
        <w:t xml:space="preserve"> OBSS EDCA Parameter Sets for RTA</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proofErr w:type="spellStart"/>
      <w:r w:rsidR="00F94642" w:rsidRPr="004F73D6">
        <w:rPr>
          <w:color w:val="BFBFBF" w:themeColor="background1" w:themeShade="BF"/>
          <w:sz w:val="22"/>
          <w:szCs w:val="22"/>
        </w:rPr>
        <w:t>Evgeny</w:t>
      </w:r>
      <w:proofErr w:type="spellEnd"/>
      <w:r w:rsidR="00F94642" w:rsidRPr="004F73D6">
        <w:rPr>
          <w:color w:val="BFBFBF" w:themeColor="background1" w:themeShade="BF"/>
          <w:sz w:val="22"/>
          <w:szCs w:val="22"/>
        </w:rPr>
        <w:t xml:space="preserve"> </w:t>
      </w:r>
      <w:proofErr w:type="spellStart"/>
      <w:r w:rsidR="00F94642" w:rsidRPr="004F73D6">
        <w:rPr>
          <w:color w:val="BFBFBF" w:themeColor="background1" w:themeShade="BF"/>
          <w:sz w:val="22"/>
          <w:szCs w:val="22"/>
        </w:rPr>
        <w:t>Khorov</w:t>
      </w:r>
      <w:proofErr w:type="spellEnd"/>
    </w:p>
    <w:p w14:paraId="2D4858F3" w14:textId="5A61763D" w:rsidR="00F94642" w:rsidRPr="004F73D6" w:rsidRDefault="007E23DB" w:rsidP="00A75594">
      <w:pPr>
        <w:pStyle w:val="ListParagraph"/>
        <w:numPr>
          <w:ilvl w:val="1"/>
          <w:numId w:val="3"/>
        </w:numPr>
        <w:rPr>
          <w:color w:val="BFBFBF" w:themeColor="background1" w:themeShade="BF"/>
          <w:sz w:val="22"/>
          <w:szCs w:val="22"/>
        </w:rPr>
      </w:pPr>
      <w:hyperlink r:id="rId359" w:history="1">
        <w:r w:rsidR="00F94642" w:rsidRPr="004F73D6">
          <w:rPr>
            <w:rStyle w:val="Hyperlink"/>
            <w:color w:val="BFBFBF" w:themeColor="background1" w:themeShade="BF"/>
            <w:sz w:val="22"/>
            <w:szCs w:val="22"/>
          </w:rPr>
          <w:t>1902r0</w:t>
        </w:r>
      </w:hyperlink>
      <w:r w:rsidR="00F94642" w:rsidRPr="004F73D6">
        <w:rPr>
          <w:color w:val="BFBFBF" w:themeColor="background1" w:themeShade="BF"/>
          <w:sz w:val="22"/>
          <w:szCs w:val="22"/>
        </w:rPr>
        <w:t xml:space="preserve"> UORA Enhancements to address RTA</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Oren Kedem</w:t>
      </w:r>
    </w:p>
    <w:p w14:paraId="388AA92D" w14:textId="0A51D922" w:rsidR="00F94642" w:rsidRPr="004F73D6" w:rsidRDefault="007E23DB" w:rsidP="00A75594">
      <w:pPr>
        <w:pStyle w:val="ListParagraph"/>
        <w:numPr>
          <w:ilvl w:val="1"/>
          <w:numId w:val="3"/>
        </w:numPr>
        <w:rPr>
          <w:color w:val="BFBFBF" w:themeColor="background1" w:themeShade="BF"/>
          <w:sz w:val="22"/>
          <w:szCs w:val="22"/>
        </w:rPr>
      </w:pPr>
      <w:hyperlink r:id="rId360" w:history="1">
        <w:r w:rsidR="00F94642" w:rsidRPr="004F73D6">
          <w:rPr>
            <w:rStyle w:val="Hyperlink"/>
            <w:color w:val="BFBFBF" w:themeColor="background1" w:themeShade="BF"/>
            <w:sz w:val="22"/>
            <w:szCs w:val="22"/>
          </w:rPr>
          <w:t>1843r2</w:t>
        </w:r>
      </w:hyperlink>
      <w:r w:rsidR="00F94642" w:rsidRPr="004F73D6">
        <w:rPr>
          <w:color w:val="BFBFBF" w:themeColor="background1" w:themeShade="BF"/>
          <w:sz w:val="22"/>
          <w:szCs w:val="22"/>
        </w:rPr>
        <w:t xml:space="preserve"> Low-Latency Triggered TWT</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Patrice NEZOU</w:t>
      </w:r>
    </w:p>
    <w:p w14:paraId="04DC5F43" w14:textId="77777777" w:rsidR="008F7A24" w:rsidRPr="0005286F" w:rsidRDefault="008F7A24" w:rsidP="008F7A2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9F30981" w14:textId="77777777" w:rsidR="00065AE9" w:rsidRPr="00065AE9" w:rsidRDefault="00065AE9" w:rsidP="00065AE9">
      <w:pPr>
        <w:pStyle w:val="ListParagraph"/>
        <w:numPr>
          <w:ilvl w:val="0"/>
          <w:numId w:val="3"/>
        </w:numPr>
        <w:rPr>
          <w:sz w:val="22"/>
          <w:szCs w:val="22"/>
        </w:rPr>
      </w:pPr>
      <w:r w:rsidRPr="00065AE9">
        <w:rPr>
          <w:sz w:val="22"/>
          <w:szCs w:val="22"/>
        </w:rPr>
        <w:t>Adjourn</w:t>
      </w:r>
    </w:p>
    <w:p w14:paraId="76605A14" w14:textId="3D38D1FC" w:rsidR="008F7A24" w:rsidRDefault="008F7A24" w:rsidP="00A5520B"/>
    <w:p w14:paraId="6F770F02" w14:textId="252A1736" w:rsidR="00292406" w:rsidRPr="00755C65" w:rsidRDefault="00292406" w:rsidP="00292406">
      <w:pPr>
        <w:pStyle w:val="Heading3"/>
      </w:pPr>
      <w:r w:rsidRPr="006523E6">
        <w:rPr>
          <w:highlight w:val="green"/>
        </w:rPr>
        <w:t>11</w:t>
      </w:r>
      <w:r w:rsidRPr="006523E6">
        <w:rPr>
          <w:highlight w:val="green"/>
          <w:vertAlign w:val="superscript"/>
        </w:rPr>
        <w:t>th</w:t>
      </w:r>
      <w:r w:rsidRPr="006523E6">
        <w:rPr>
          <w:highlight w:val="green"/>
        </w:rPr>
        <w:t xml:space="preserve"> Conf. Call: </w:t>
      </w:r>
      <w:r w:rsidRPr="006523E6">
        <w:rPr>
          <w:bCs/>
          <w:highlight w:val="green"/>
          <w:lang w:val="en-US"/>
        </w:rPr>
        <w:t>February 03</w:t>
      </w:r>
      <w:r w:rsidRPr="006523E6">
        <w:rPr>
          <w:highlight w:val="green"/>
        </w:rPr>
        <w:t xml:space="preserve"> (10:00–12:00 ET)–JOINT</w:t>
      </w:r>
    </w:p>
    <w:p w14:paraId="4587C134" w14:textId="77777777" w:rsidR="00292406" w:rsidRPr="003046F3" w:rsidRDefault="00292406" w:rsidP="00292406">
      <w:pPr>
        <w:pStyle w:val="ListParagraph"/>
        <w:numPr>
          <w:ilvl w:val="0"/>
          <w:numId w:val="3"/>
        </w:numPr>
        <w:rPr>
          <w:lang w:val="en-US"/>
        </w:rPr>
      </w:pPr>
      <w:r w:rsidRPr="003046F3">
        <w:t>Call the meeting to order</w:t>
      </w:r>
    </w:p>
    <w:p w14:paraId="040BBCF0" w14:textId="77777777" w:rsidR="00292406" w:rsidRDefault="00292406" w:rsidP="00292406">
      <w:pPr>
        <w:pStyle w:val="ListParagraph"/>
        <w:numPr>
          <w:ilvl w:val="0"/>
          <w:numId w:val="3"/>
        </w:numPr>
      </w:pPr>
      <w:r w:rsidRPr="003046F3">
        <w:t>IEEE 802 and 802.11 IPR policy and procedure</w:t>
      </w:r>
    </w:p>
    <w:p w14:paraId="515BFCE2" w14:textId="77777777" w:rsidR="00292406" w:rsidRPr="003046F3" w:rsidRDefault="00292406" w:rsidP="00292406">
      <w:pPr>
        <w:pStyle w:val="ListParagraph"/>
        <w:numPr>
          <w:ilvl w:val="1"/>
          <w:numId w:val="3"/>
        </w:numPr>
        <w:rPr>
          <w:szCs w:val="20"/>
        </w:rPr>
      </w:pPr>
      <w:r w:rsidRPr="003046F3">
        <w:rPr>
          <w:b/>
          <w:sz w:val="22"/>
          <w:szCs w:val="22"/>
        </w:rPr>
        <w:t>Patent Policy: Ways to inform IEEE:</w:t>
      </w:r>
    </w:p>
    <w:p w14:paraId="51013EB2" w14:textId="77777777" w:rsidR="00292406" w:rsidRPr="003046F3" w:rsidRDefault="00292406" w:rsidP="00292406">
      <w:pPr>
        <w:pStyle w:val="ListParagraph"/>
        <w:numPr>
          <w:ilvl w:val="2"/>
          <w:numId w:val="3"/>
        </w:numPr>
        <w:rPr>
          <w:szCs w:val="20"/>
        </w:rPr>
      </w:pPr>
      <w:r w:rsidRPr="003046F3">
        <w:rPr>
          <w:sz w:val="22"/>
          <w:szCs w:val="22"/>
        </w:rPr>
        <w:t>Cause an LOA to be submitted to the IEEE-SA (</w:t>
      </w:r>
      <w:hyperlink r:id="rId361" w:history="1">
        <w:r w:rsidRPr="003046F3">
          <w:rPr>
            <w:rStyle w:val="Hyperlink"/>
            <w:sz w:val="22"/>
            <w:szCs w:val="22"/>
          </w:rPr>
          <w:t>patcom@ieee.org</w:t>
        </w:r>
      </w:hyperlink>
      <w:r w:rsidRPr="003046F3">
        <w:rPr>
          <w:sz w:val="22"/>
          <w:szCs w:val="22"/>
        </w:rPr>
        <w:t>); or</w:t>
      </w:r>
    </w:p>
    <w:p w14:paraId="37CF0F47" w14:textId="77777777" w:rsidR="00292406" w:rsidRPr="003046F3" w:rsidRDefault="00292406" w:rsidP="0029240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D89DDC1" w14:textId="77777777" w:rsidR="00292406" w:rsidRPr="003046F3" w:rsidRDefault="00292406" w:rsidP="0029240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0CE91D" w14:textId="77777777" w:rsidR="00292406" w:rsidRDefault="00292406" w:rsidP="0029240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C84183"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486243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62" w:anchor="7" w:history="1">
        <w:r w:rsidRPr="0032579B">
          <w:rPr>
            <w:rStyle w:val="Hyperlink"/>
            <w:sz w:val="22"/>
            <w:szCs w:val="22"/>
          </w:rPr>
          <w:t>Clause 7</w:t>
        </w:r>
      </w:hyperlink>
      <w:r w:rsidRPr="0032579B">
        <w:rPr>
          <w:sz w:val="22"/>
          <w:szCs w:val="22"/>
        </w:rPr>
        <w:t xml:space="preserve"> of the IEEE SA Standards Board Bylaws and </w:t>
      </w:r>
      <w:hyperlink r:id="rId363" w:history="1">
        <w:r w:rsidRPr="0032579B">
          <w:rPr>
            <w:rStyle w:val="Hyperlink"/>
            <w:sz w:val="22"/>
            <w:szCs w:val="22"/>
          </w:rPr>
          <w:t>Clause 6.1</w:t>
        </w:r>
      </w:hyperlink>
      <w:r w:rsidRPr="0032579B">
        <w:rPr>
          <w:sz w:val="22"/>
          <w:szCs w:val="22"/>
        </w:rPr>
        <w:t xml:space="preserve"> of the IEEE SA Standards Board Operations Manual;</w:t>
      </w:r>
    </w:p>
    <w:p w14:paraId="59275154"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467E22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C448BAA" w14:textId="77777777" w:rsidR="00292406" w:rsidRDefault="00292406" w:rsidP="00292406">
      <w:pPr>
        <w:pStyle w:val="ListParagraph"/>
        <w:numPr>
          <w:ilvl w:val="0"/>
          <w:numId w:val="3"/>
        </w:numPr>
      </w:pPr>
      <w:r w:rsidRPr="003046F3">
        <w:t>Attendance reminder.</w:t>
      </w:r>
    </w:p>
    <w:p w14:paraId="4CAEEFF8" w14:textId="77777777" w:rsidR="00292406" w:rsidRPr="003046F3" w:rsidRDefault="00292406" w:rsidP="00292406">
      <w:pPr>
        <w:pStyle w:val="ListParagraph"/>
        <w:numPr>
          <w:ilvl w:val="1"/>
          <w:numId w:val="3"/>
        </w:numPr>
      </w:pPr>
      <w:r>
        <w:rPr>
          <w:sz w:val="22"/>
          <w:szCs w:val="22"/>
        </w:rPr>
        <w:t xml:space="preserve">Participation slide: </w:t>
      </w:r>
      <w:hyperlink r:id="rId364" w:tgtFrame="_blank" w:history="1">
        <w:r w:rsidRPr="00EE0424">
          <w:rPr>
            <w:rStyle w:val="Hyperlink"/>
            <w:sz w:val="22"/>
            <w:szCs w:val="22"/>
            <w:lang w:val="en-US"/>
          </w:rPr>
          <w:t>https://mentor.ieee.org/802-ec/dcn/16/ec-16-0180-05-00EC-ieee-802-participation-slide.pptx</w:t>
        </w:r>
      </w:hyperlink>
    </w:p>
    <w:p w14:paraId="6E38D68E" w14:textId="77777777" w:rsidR="00292406" w:rsidRDefault="00292406" w:rsidP="00292406">
      <w:pPr>
        <w:pStyle w:val="ListParagraph"/>
        <w:numPr>
          <w:ilvl w:val="1"/>
          <w:numId w:val="3"/>
        </w:numPr>
        <w:rPr>
          <w:sz w:val="22"/>
        </w:rPr>
      </w:pPr>
      <w:r>
        <w:rPr>
          <w:sz w:val="22"/>
        </w:rPr>
        <w:t xml:space="preserve">Please record your attendance during the conference call by using the IMAT system: </w:t>
      </w:r>
    </w:p>
    <w:p w14:paraId="158C0125" w14:textId="77777777" w:rsidR="00292406" w:rsidRDefault="00292406" w:rsidP="00292406">
      <w:pPr>
        <w:pStyle w:val="ListParagraph"/>
        <w:numPr>
          <w:ilvl w:val="2"/>
          <w:numId w:val="3"/>
        </w:numPr>
        <w:rPr>
          <w:sz w:val="22"/>
        </w:rPr>
      </w:pPr>
      <w:r>
        <w:rPr>
          <w:sz w:val="22"/>
        </w:rPr>
        <w:t xml:space="preserve">1) login to </w:t>
      </w:r>
      <w:hyperlink r:id="rId3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14B026" w14:textId="77777777" w:rsidR="00292406" w:rsidRDefault="00292406" w:rsidP="00292406">
      <w:pPr>
        <w:pStyle w:val="ListParagraph"/>
        <w:numPr>
          <w:ilvl w:val="1"/>
          <w:numId w:val="3"/>
        </w:numPr>
        <w:rPr>
          <w:sz w:val="22"/>
        </w:rPr>
      </w:pPr>
      <w:r>
        <w:rPr>
          <w:sz w:val="22"/>
        </w:rPr>
        <w:t xml:space="preserve">If you are unable to record the attendance via </w:t>
      </w:r>
      <w:hyperlink r:id="rId366" w:history="1">
        <w:r w:rsidRPr="00A02DFE">
          <w:rPr>
            <w:rStyle w:val="Hyperlink"/>
            <w:sz w:val="22"/>
          </w:rPr>
          <w:t>IMAT</w:t>
        </w:r>
      </w:hyperlink>
      <w:r>
        <w:rPr>
          <w:sz w:val="22"/>
        </w:rPr>
        <w:t xml:space="preserve"> then p</w:t>
      </w:r>
      <w:r w:rsidRPr="00C86653">
        <w:rPr>
          <w:sz w:val="22"/>
        </w:rPr>
        <w:t>lease send an e-mail to Dennis Sundman (</w:t>
      </w:r>
      <w:hyperlink r:id="rId367" w:history="1">
        <w:r w:rsidRPr="00C86653">
          <w:rPr>
            <w:rStyle w:val="Hyperlink"/>
            <w:sz w:val="22"/>
          </w:rPr>
          <w:t>dennis.sundman@ericsson.com</w:t>
        </w:r>
      </w:hyperlink>
      <w:r w:rsidRPr="00C86653">
        <w:rPr>
          <w:sz w:val="22"/>
        </w:rPr>
        <w:t>)</w:t>
      </w:r>
      <w:r>
        <w:rPr>
          <w:sz w:val="22"/>
        </w:rPr>
        <w:t xml:space="preserve"> and Alfred Asterjadhi (</w:t>
      </w:r>
      <w:hyperlink r:id="rId368" w:history="1">
        <w:r w:rsidRPr="00132C67">
          <w:rPr>
            <w:rStyle w:val="Hyperlink"/>
            <w:sz w:val="22"/>
          </w:rPr>
          <w:t>aasterja@qti.qualcomm.com</w:t>
        </w:r>
      </w:hyperlink>
      <w:r>
        <w:rPr>
          <w:sz w:val="22"/>
        </w:rPr>
        <w:t>)</w:t>
      </w:r>
    </w:p>
    <w:p w14:paraId="2FB67520" w14:textId="77777777" w:rsidR="00292406" w:rsidRPr="00880D21" w:rsidRDefault="00292406" w:rsidP="00292406">
      <w:pPr>
        <w:pStyle w:val="ListParagraph"/>
        <w:numPr>
          <w:ilvl w:val="1"/>
          <w:numId w:val="3"/>
        </w:numPr>
        <w:rPr>
          <w:sz w:val="22"/>
        </w:rPr>
      </w:pPr>
      <w:r>
        <w:rPr>
          <w:sz w:val="22"/>
          <w:szCs w:val="22"/>
        </w:rPr>
        <w:t>Please ensure that the following information is listed correctly when joining the call:</w:t>
      </w:r>
    </w:p>
    <w:p w14:paraId="05B825DE" w14:textId="77777777" w:rsidR="00292406" w:rsidRDefault="00292406" w:rsidP="0029240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9175F1" w14:textId="75F202AA" w:rsidR="00292406" w:rsidRPr="00BB465F" w:rsidRDefault="00292406" w:rsidP="00292406">
      <w:pPr>
        <w:pStyle w:val="ListParagraph"/>
        <w:numPr>
          <w:ilvl w:val="0"/>
          <w:numId w:val="3"/>
        </w:numPr>
      </w:pPr>
      <w:r w:rsidRPr="00BB465F">
        <w:t xml:space="preserve">Announcements: </w:t>
      </w:r>
    </w:p>
    <w:p w14:paraId="6E6F066D" w14:textId="36B09C54" w:rsidR="003E3E5A" w:rsidRPr="00BB465F" w:rsidRDefault="003E3E5A" w:rsidP="003E3E5A">
      <w:pPr>
        <w:pStyle w:val="ListParagraph"/>
        <w:numPr>
          <w:ilvl w:val="1"/>
          <w:numId w:val="3"/>
        </w:numPr>
        <w:rPr>
          <w:sz w:val="22"/>
          <w:szCs w:val="22"/>
        </w:rPr>
      </w:pPr>
      <w:r w:rsidRPr="00BB465F">
        <w:rPr>
          <w:sz w:val="22"/>
          <w:szCs w:val="22"/>
        </w:rPr>
        <w:t xml:space="preserve">IEEE 802.11 P802.11be Comment Collection </w:t>
      </w:r>
      <w:r w:rsidR="001B06F7" w:rsidRPr="00BB465F">
        <w:rPr>
          <w:sz w:val="22"/>
          <w:szCs w:val="22"/>
        </w:rPr>
        <w:t>closes soon</w:t>
      </w:r>
      <w:r w:rsidRPr="00BB465F">
        <w:rPr>
          <w:sz w:val="22"/>
          <w:szCs w:val="22"/>
        </w:rPr>
        <w:t xml:space="preserve"> </w:t>
      </w:r>
      <w:r w:rsidRPr="00BB465F">
        <w:rPr>
          <w:color w:val="FF0000"/>
          <w:sz w:val="22"/>
          <w:szCs w:val="22"/>
        </w:rPr>
        <w:t>(Feb. 03</w:t>
      </w:r>
      <w:r w:rsidR="001B06F7" w:rsidRPr="00BB465F">
        <w:rPr>
          <w:color w:val="FF0000"/>
          <w:sz w:val="22"/>
          <w:szCs w:val="22"/>
        </w:rPr>
        <w:t xml:space="preserve"> EOD ET</w:t>
      </w:r>
      <w:r w:rsidRPr="00BB465F">
        <w:rPr>
          <w:color w:val="FF0000"/>
          <w:sz w:val="22"/>
          <w:szCs w:val="22"/>
        </w:rPr>
        <w:t>)</w:t>
      </w:r>
    </w:p>
    <w:p w14:paraId="0CFD9D65" w14:textId="089AE942" w:rsidR="00F818F4" w:rsidRPr="00A61F47" w:rsidRDefault="00F818F4" w:rsidP="00F818F4">
      <w:pPr>
        <w:pStyle w:val="ListParagraph"/>
        <w:numPr>
          <w:ilvl w:val="2"/>
          <w:numId w:val="3"/>
        </w:numPr>
        <w:rPr>
          <w:rStyle w:val="Hyperlink"/>
          <w:color w:val="auto"/>
          <w:sz w:val="22"/>
          <w:szCs w:val="22"/>
          <w:u w:val="none"/>
        </w:rPr>
      </w:pPr>
      <w:r w:rsidRPr="00BB465F">
        <w:rPr>
          <w:sz w:val="22"/>
          <w:szCs w:val="22"/>
        </w:rPr>
        <w:t xml:space="preserve">Submit comments: </w:t>
      </w:r>
      <w:hyperlink r:id="rId369" w:history="1">
        <w:r w:rsidRPr="00BB465F">
          <w:rPr>
            <w:rStyle w:val="Hyperlink"/>
            <w:sz w:val="22"/>
            <w:szCs w:val="22"/>
          </w:rPr>
          <w:t>https://mentor.ieee.org/802.11/poll-vote?p=46800008&amp;t=46800008</w:t>
        </w:r>
      </w:hyperlink>
    </w:p>
    <w:p w14:paraId="187C2C92" w14:textId="12FA95EB" w:rsidR="00A61F47" w:rsidRDefault="0027548B" w:rsidP="00A61F47">
      <w:pPr>
        <w:pStyle w:val="ListParagraph"/>
        <w:numPr>
          <w:ilvl w:val="1"/>
          <w:numId w:val="3"/>
        </w:numPr>
        <w:rPr>
          <w:sz w:val="22"/>
          <w:szCs w:val="22"/>
        </w:rPr>
      </w:pPr>
      <w:r>
        <w:rPr>
          <w:sz w:val="22"/>
          <w:szCs w:val="22"/>
        </w:rPr>
        <w:t>C</w:t>
      </w:r>
      <w:r w:rsidR="00A61F47" w:rsidRPr="00373DC6">
        <w:rPr>
          <w:sz w:val="22"/>
          <w:szCs w:val="22"/>
        </w:rPr>
        <w:t>ancel Feb 10</w:t>
      </w:r>
      <w:r w:rsidR="00A61F47" w:rsidRPr="00373DC6">
        <w:rPr>
          <w:sz w:val="22"/>
          <w:szCs w:val="22"/>
          <w:vertAlign w:val="superscript"/>
        </w:rPr>
        <w:t>th</w:t>
      </w:r>
      <w:r w:rsidR="00A61F47" w:rsidRPr="00373DC6">
        <w:rPr>
          <w:sz w:val="22"/>
          <w:szCs w:val="22"/>
        </w:rPr>
        <w:t xml:space="preserve"> Joint call?</w:t>
      </w:r>
    </w:p>
    <w:p w14:paraId="7E924658" w14:textId="306637C3" w:rsidR="0011651C" w:rsidRDefault="0011651C" w:rsidP="0011651C">
      <w:pPr>
        <w:pStyle w:val="ListParagraph"/>
        <w:numPr>
          <w:ilvl w:val="2"/>
          <w:numId w:val="3"/>
        </w:numPr>
        <w:rPr>
          <w:sz w:val="22"/>
          <w:szCs w:val="22"/>
        </w:rPr>
      </w:pPr>
      <w:r>
        <w:rPr>
          <w:sz w:val="22"/>
          <w:szCs w:val="22"/>
        </w:rPr>
        <w:t xml:space="preserve">Note: </w:t>
      </w:r>
      <w:r w:rsidR="00C85453">
        <w:rPr>
          <w:sz w:val="22"/>
          <w:szCs w:val="22"/>
        </w:rPr>
        <w:t>Pending m</w:t>
      </w:r>
      <w:r>
        <w:rPr>
          <w:sz w:val="22"/>
          <w:szCs w:val="22"/>
        </w:rPr>
        <w:t xml:space="preserve">otions </w:t>
      </w:r>
      <w:r w:rsidR="009E16F9">
        <w:rPr>
          <w:sz w:val="22"/>
          <w:szCs w:val="22"/>
        </w:rPr>
        <w:t xml:space="preserve">candidates </w:t>
      </w:r>
      <w:r>
        <w:rPr>
          <w:sz w:val="22"/>
          <w:szCs w:val="22"/>
        </w:rPr>
        <w:t xml:space="preserve">will be added to next scheduled </w:t>
      </w:r>
      <w:r w:rsidR="009E16F9">
        <w:rPr>
          <w:sz w:val="22"/>
          <w:szCs w:val="22"/>
        </w:rPr>
        <w:t>Joint call</w:t>
      </w:r>
    </w:p>
    <w:p w14:paraId="5C75FF2E" w14:textId="654B22CA" w:rsidR="00B30268" w:rsidRPr="00373DC6" w:rsidRDefault="00B30268" w:rsidP="0011651C">
      <w:pPr>
        <w:pStyle w:val="ListParagraph"/>
        <w:numPr>
          <w:ilvl w:val="2"/>
          <w:numId w:val="3"/>
        </w:numPr>
        <w:rPr>
          <w:sz w:val="22"/>
          <w:szCs w:val="22"/>
        </w:rPr>
      </w:pPr>
      <w:r>
        <w:rPr>
          <w:sz w:val="22"/>
          <w:szCs w:val="22"/>
        </w:rPr>
        <w:t>No objection. Comment assignment to occur via e-mail and during ad-</w:t>
      </w:r>
      <w:proofErr w:type="spellStart"/>
      <w:r>
        <w:rPr>
          <w:sz w:val="22"/>
          <w:szCs w:val="22"/>
        </w:rPr>
        <w:t>hocs</w:t>
      </w:r>
      <w:proofErr w:type="spellEnd"/>
      <w:r>
        <w:rPr>
          <w:sz w:val="22"/>
          <w:szCs w:val="22"/>
        </w:rPr>
        <w:t>.</w:t>
      </w:r>
    </w:p>
    <w:p w14:paraId="533C2366" w14:textId="77777777" w:rsidR="003E3E5A" w:rsidRPr="00BB465F" w:rsidRDefault="003E3E5A" w:rsidP="003E3E5A">
      <w:pPr>
        <w:pStyle w:val="ListParagraph"/>
        <w:numPr>
          <w:ilvl w:val="0"/>
          <w:numId w:val="3"/>
        </w:numPr>
        <w:rPr>
          <w:lang w:val="en-US"/>
        </w:rPr>
      </w:pPr>
      <w:r w:rsidRPr="00BB465F">
        <w:rPr>
          <w:lang w:val="en-US"/>
        </w:rPr>
        <w:t>TGbe Editor Status Report/Updates [10 mins]:</w:t>
      </w:r>
    </w:p>
    <w:p w14:paraId="4526E236" w14:textId="45728A03" w:rsidR="003E3E5A" w:rsidRPr="0023490E" w:rsidRDefault="007E23DB" w:rsidP="003E3E5A">
      <w:pPr>
        <w:pStyle w:val="ListParagraph"/>
        <w:numPr>
          <w:ilvl w:val="1"/>
          <w:numId w:val="3"/>
        </w:numPr>
        <w:rPr>
          <w:color w:val="00B050"/>
          <w:sz w:val="22"/>
          <w:szCs w:val="22"/>
          <w:lang w:val="en-US"/>
        </w:rPr>
      </w:pPr>
      <w:hyperlink r:id="rId370" w:history="1">
        <w:r w:rsidR="003E3E5A" w:rsidRPr="0023490E">
          <w:rPr>
            <w:rStyle w:val="Hyperlink"/>
            <w:color w:val="00B050"/>
            <w:sz w:val="22"/>
            <w:szCs w:val="22"/>
            <w:lang w:val="en-US"/>
          </w:rPr>
          <w:t>19/1935r1</w:t>
        </w:r>
      </w:hyperlink>
      <w:r w:rsidR="003E3E5A" w:rsidRPr="0023490E">
        <w:rPr>
          <w:color w:val="00B050"/>
          <w:sz w:val="22"/>
          <w:szCs w:val="22"/>
          <w:lang w:val="en-US"/>
        </w:rPr>
        <w:t xml:space="preserve"> TGbe Editor's Report ; </w:t>
      </w:r>
      <w:hyperlink r:id="rId371" w:history="1">
        <w:r w:rsidR="003E3E5A" w:rsidRPr="0023490E">
          <w:rPr>
            <w:rStyle w:val="Hyperlink"/>
            <w:color w:val="00B050"/>
            <w:sz w:val="22"/>
            <w:szCs w:val="22"/>
            <w:lang w:val="en-US"/>
          </w:rPr>
          <w:t>997r85</w:t>
        </w:r>
      </w:hyperlink>
      <w:r w:rsidR="003E3E5A" w:rsidRPr="0023490E">
        <w:rPr>
          <w:color w:val="00B050"/>
          <w:sz w:val="22"/>
          <w:szCs w:val="22"/>
          <w:lang w:val="en-US"/>
        </w:rPr>
        <w:t xml:space="preserve"> Volunteers and Status; </w:t>
      </w:r>
      <w:hyperlink r:id="rId372" w:history="1">
        <w:r w:rsidR="003E3E5A" w:rsidRPr="0023490E">
          <w:rPr>
            <w:rStyle w:val="Hyperlink"/>
            <w:color w:val="00B050"/>
            <w:sz w:val="22"/>
            <w:szCs w:val="22"/>
            <w:lang w:val="en-US"/>
          </w:rPr>
          <w:t>20/1935r11</w:t>
        </w:r>
      </w:hyperlink>
      <w:r w:rsidR="003E3E5A" w:rsidRPr="0023490E">
        <w:rPr>
          <w:color w:val="00B050"/>
          <w:sz w:val="22"/>
          <w:szCs w:val="22"/>
          <w:lang w:val="en-US"/>
        </w:rPr>
        <w:t xml:space="preserve"> Compendium of SPs–Part 2; </w:t>
      </w:r>
      <w:hyperlink r:id="rId373" w:history="1">
        <w:r w:rsidR="003E3E5A" w:rsidRPr="0023490E">
          <w:rPr>
            <w:rStyle w:val="Hyperlink"/>
            <w:color w:val="00B050"/>
            <w:sz w:val="22"/>
            <w:szCs w:val="22"/>
            <w:lang w:val="en-US"/>
          </w:rPr>
          <w:t>1262r23</w:t>
        </w:r>
      </w:hyperlink>
      <w:r w:rsidR="003E3E5A" w:rsidRPr="0023490E">
        <w:rPr>
          <w:color w:val="00B050"/>
          <w:sz w:val="22"/>
          <w:szCs w:val="22"/>
          <w:lang w:val="en-US"/>
        </w:rPr>
        <w:t xml:space="preserve"> TGbe SFD; </w:t>
      </w:r>
    </w:p>
    <w:p w14:paraId="5E2DF1DE" w14:textId="77777777" w:rsidR="00494416" w:rsidRPr="00494416" w:rsidRDefault="005D72EA" w:rsidP="003E3E5A">
      <w:pPr>
        <w:pStyle w:val="ListParagraph"/>
        <w:numPr>
          <w:ilvl w:val="1"/>
          <w:numId w:val="3"/>
        </w:numPr>
        <w:rPr>
          <w:sz w:val="22"/>
          <w:szCs w:val="22"/>
          <w:lang w:val="en-US"/>
        </w:rPr>
      </w:pPr>
      <w:r w:rsidRPr="00BB465F">
        <w:rPr>
          <w:b/>
          <w:bCs/>
          <w:sz w:val="22"/>
          <w:szCs w:val="22"/>
          <w:lang w:val="en-US"/>
        </w:rPr>
        <w:t>Clarification</w:t>
      </w:r>
      <w:r w:rsidR="00B74A06" w:rsidRPr="00BB465F">
        <w:rPr>
          <w:b/>
          <w:bCs/>
          <w:sz w:val="22"/>
          <w:szCs w:val="22"/>
          <w:lang w:val="en-US"/>
        </w:rPr>
        <w:t>s</w:t>
      </w:r>
    </w:p>
    <w:p w14:paraId="31FC6458" w14:textId="455EBAB8" w:rsidR="00B74A06" w:rsidRPr="00BB465F" w:rsidRDefault="00CA4F0E" w:rsidP="00494416">
      <w:pPr>
        <w:pStyle w:val="ListParagraph"/>
        <w:numPr>
          <w:ilvl w:val="2"/>
          <w:numId w:val="3"/>
        </w:numPr>
        <w:rPr>
          <w:sz w:val="22"/>
          <w:szCs w:val="22"/>
          <w:lang w:val="en-US"/>
        </w:rPr>
      </w:pPr>
      <w:r w:rsidRPr="00BB465F">
        <w:rPr>
          <w:sz w:val="22"/>
          <w:szCs w:val="22"/>
          <w:lang w:val="en-US"/>
        </w:rPr>
        <w:t>M</w:t>
      </w:r>
      <w:r w:rsidR="00B74A06" w:rsidRPr="00BB465F">
        <w:rPr>
          <w:sz w:val="22"/>
          <w:szCs w:val="22"/>
          <w:lang w:val="en-US"/>
        </w:rPr>
        <w:t>otions and/or SPs to be included in existing topic/TTT by default (</w:t>
      </w:r>
      <w:r w:rsidRPr="00BB465F">
        <w:rPr>
          <w:sz w:val="22"/>
          <w:szCs w:val="22"/>
          <w:lang w:val="en-US"/>
        </w:rPr>
        <w:t>unless there is no existing topic that covers it)</w:t>
      </w:r>
    </w:p>
    <w:p w14:paraId="58C8499C" w14:textId="3F2102C5" w:rsidR="00B74A06" w:rsidRPr="00BB465F" w:rsidRDefault="00B74A06" w:rsidP="00B74A06">
      <w:pPr>
        <w:pStyle w:val="ListParagraph"/>
        <w:numPr>
          <w:ilvl w:val="2"/>
          <w:numId w:val="3"/>
        </w:numPr>
        <w:rPr>
          <w:sz w:val="22"/>
          <w:szCs w:val="22"/>
          <w:lang w:val="en-US"/>
        </w:rPr>
      </w:pPr>
      <w:r w:rsidRPr="00BB465F">
        <w:rPr>
          <w:sz w:val="22"/>
          <w:szCs w:val="22"/>
          <w:lang w:val="en-US"/>
        </w:rPr>
        <w:t xml:space="preserve">If a motion pass[ed] (passed for R1 or passes in the future for R2)  then the member that worked on that motion may volunteer </w:t>
      </w:r>
      <w:r w:rsidR="00CA4F0E" w:rsidRPr="00BB465F">
        <w:rPr>
          <w:sz w:val="22"/>
          <w:szCs w:val="22"/>
          <w:lang w:val="en-US"/>
        </w:rPr>
        <w:t>to prepare the PDT for that item. Member to request the TGbe editor to add a note for the motion that tracks it (along with R1/R2 classification as usual).</w:t>
      </w:r>
    </w:p>
    <w:p w14:paraId="56256231" w14:textId="7ED688E4" w:rsidR="005D72EA" w:rsidRPr="00BB465F" w:rsidRDefault="00CA4F0E" w:rsidP="00CA4F0E">
      <w:pPr>
        <w:pStyle w:val="ListParagraph"/>
        <w:numPr>
          <w:ilvl w:val="2"/>
          <w:numId w:val="3"/>
        </w:numPr>
        <w:rPr>
          <w:sz w:val="22"/>
          <w:szCs w:val="22"/>
          <w:lang w:val="en-US"/>
        </w:rPr>
      </w:pPr>
      <w:r w:rsidRPr="00BB465F">
        <w:rPr>
          <w:sz w:val="22"/>
          <w:szCs w:val="22"/>
          <w:lang w:val="en-US"/>
        </w:rPr>
        <w:t xml:space="preserve">For an SP that has been run </w:t>
      </w:r>
      <w:r w:rsidR="00B74A06" w:rsidRPr="00BB465F">
        <w:rPr>
          <w:sz w:val="22"/>
          <w:szCs w:val="22"/>
          <w:lang w:val="en-US"/>
        </w:rPr>
        <w:t xml:space="preserve">and that SP has obtained majority support </w:t>
      </w:r>
      <w:r w:rsidRPr="00BB465F">
        <w:rPr>
          <w:sz w:val="22"/>
          <w:szCs w:val="22"/>
          <w:lang w:val="en-US"/>
        </w:rPr>
        <w:t>then the member is expected by default to prepare the PDT for that SP (if concept is R1).</w:t>
      </w:r>
      <w:r w:rsidRPr="00BB465F">
        <w:rPr>
          <w:szCs w:val="22"/>
          <w:lang w:val="en-US"/>
        </w:rPr>
        <w:t xml:space="preserve"> </w:t>
      </w:r>
    </w:p>
    <w:p w14:paraId="4DB93841" w14:textId="77777777" w:rsidR="00F722C4" w:rsidRPr="00BF2F23" w:rsidRDefault="00F722C4" w:rsidP="00F722C4">
      <w:pPr>
        <w:pStyle w:val="ListParagraph"/>
        <w:numPr>
          <w:ilvl w:val="0"/>
          <w:numId w:val="3"/>
        </w:numPr>
      </w:pPr>
      <w:r w:rsidRPr="00BF2F23">
        <w:t>Guidelines</w:t>
      </w:r>
    </w:p>
    <w:p w14:paraId="55B0034F" w14:textId="19FFBF62" w:rsidR="00F722C4" w:rsidRPr="0023490E" w:rsidRDefault="007E23DB" w:rsidP="00F722C4">
      <w:pPr>
        <w:pStyle w:val="ListParagraph"/>
        <w:numPr>
          <w:ilvl w:val="1"/>
          <w:numId w:val="3"/>
        </w:numPr>
        <w:rPr>
          <w:color w:val="00B050"/>
          <w:sz w:val="22"/>
          <w:szCs w:val="22"/>
        </w:rPr>
      </w:pPr>
      <w:hyperlink r:id="rId374" w:history="1">
        <w:r w:rsidR="00F722C4" w:rsidRPr="0023490E">
          <w:rPr>
            <w:rStyle w:val="Hyperlink"/>
            <w:color w:val="00B050"/>
            <w:sz w:val="22"/>
            <w:szCs w:val="22"/>
          </w:rPr>
          <w:t>1961r</w:t>
        </w:r>
        <w:r w:rsidR="00AD0501" w:rsidRPr="0023490E">
          <w:rPr>
            <w:rStyle w:val="Hyperlink"/>
            <w:color w:val="00B050"/>
            <w:sz w:val="22"/>
            <w:szCs w:val="22"/>
          </w:rPr>
          <w:t>2</w:t>
        </w:r>
      </w:hyperlink>
      <w:r w:rsidR="00F722C4" w:rsidRPr="0023490E">
        <w:rPr>
          <w:color w:val="00B050"/>
          <w:sz w:val="22"/>
          <w:szCs w:val="22"/>
        </w:rPr>
        <w:t xml:space="preserve"> Follow up on Release Guidelines-An Overview [Follow Up]</w:t>
      </w:r>
    </w:p>
    <w:p w14:paraId="5B664C2E" w14:textId="09F081BA" w:rsidR="00292406" w:rsidRPr="00BB465F" w:rsidRDefault="00292406" w:rsidP="00292406">
      <w:pPr>
        <w:pStyle w:val="ListParagraph"/>
        <w:numPr>
          <w:ilvl w:val="0"/>
          <w:numId w:val="3"/>
        </w:numPr>
      </w:pPr>
      <w:r w:rsidRPr="00BB465F">
        <w:t xml:space="preserve">Technical Submissions: </w:t>
      </w:r>
      <w:r w:rsidRPr="00BB465F">
        <w:rPr>
          <w:b/>
          <w:bCs/>
        </w:rPr>
        <w:t>Proposed Draft Text (PDTs) for fixings TBDs</w:t>
      </w:r>
    </w:p>
    <w:p w14:paraId="7072B1B1" w14:textId="1507A7F4" w:rsidR="001A4210" w:rsidRPr="0023490E" w:rsidRDefault="007E23DB" w:rsidP="001A4210">
      <w:pPr>
        <w:pStyle w:val="ListParagraph"/>
        <w:numPr>
          <w:ilvl w:val="1"/>
          <w:numId w:val="3"/>
        </w:numPr>
        <w:rPr>
          <w:color w:val="00B050"/>
          <w:sz w:val="22"/>
          <w:szCs w:val="22"/>
        </w:rPr>
      </w:pPr>
      <w:hyperlink r:id="rId375" w:history="1">
        <w:r w:rsidR="001A4210" w:rsidRPr="0023490E">
          <w:rPr>
            <w:rStyle w:val="Hyperlink"/>
            <w:color w:val="00B050"/>
            <w:sz w:val="22"/>
            <w:szCs w:val="22"/>
          </w:rPr>
          <w:t>0011r8</w:t>
        </w:r>
      </w:hyperlink>
      <w:r w:rsidR="001A4210" w:rsidRPr="0023490E">
        <w:rPr>
          <w:color w:val="00B050"/>
          <w:sz w:val="22"/>
          <w:szCs w:val="22"/>
        </w:rPr>
        <w:t xml:space="preserve"> Spatial Stream and MIMO Protocol Enhancement Part 2  </w:t>
      </w:r>
      <w:r w:rsidR="001A4210" w:rsidRPr="0023490E">
        <w:rPr>
          <w:color w:val="00B050"/>
          <w:sz w:val="22"/>
          <w:szCs w:val="22"/>
        </w:rPr>
        <w:tab/>
        <w:t xml:space="preserve">   Wook Bong Lee [SP]</w:t>
      </w:r>
    </w:p>
    <w:p w14:paraId="607EDBE6" w14:textId="4E1FBBA8" w:rsidR="00292406" w:rsidRPr="00BB465F" w:rsidRDefault="00292406" w:rsidP="00867376">
      <w:pPr>
        <w:pStyle w:val="ListParagraph"/>
        <w:numPr>
          <w:ilvl w:val="0"/>
          <w:numId w:val="3"/>
        </w:numPr>
        <w:rPr>
          <w:sz w:val="28"/>
          <w:szCs w:val="28"/>
        </w:rPr>
      </w:pPr>
      <w:r w:rsidRPr="00BB465F">
        <w:t>Technical Submissions:</w:t>
      </w:r>
    </w:p>
    <w:p w14:paraId="0A762803" w14:textId="5F6D5EE6" w:rsidR="00DB2763" w:rsidRPr="00AB415E" w:rsidRDefault="007E23DB" w:rsidP="00DB2763">
      <w:pPr>
        <w:pStyle w:val="ListParagraph"/>
        <w:numPr>
          <w:ilvl w:val="1"/>
          <w:numId w:val="3"/>
        </w:numPr>
        <w:rPr>
          <w:color w:val="00B050"/>
          <w:sz w:val="22"/>
          <w:szCs w:val="22"/>
        </w:rPr>
      </w:pPr>
      <w:hyperlink r:id="rId376" w:history="1">
        <w:r w:rsidR="00DB2763" w:rsidRPr="00AB415E">
          <w:rPr>
            <w:rStyle w:val="Hyperlink"/>
            <w:color w:val="00B050"/>
            <w:sz w:val="22"/>
            <w:szCs w:val="22"/>
          </w:rPr>
          <w:t>0095r</w:t>
        </w:r>
      </w:hyperlink>
      <w:r w:rsidR="00D43033" w:rsidRPr="00AB415E">
        <w:rPr>
          <w:rStyle w:val="Hyperlink"/>
          <w:color w:val="00B050"/>
          <w:sz w:val="22"/>
          <w:szCs w:val="22"/>
        </w:rPr>
        <w:t>2</w:t>
      </w:r>
      <w:r w:rsidR="00DB2763" w:rsidRPr="00AB415E">
        <w:rPr>
          <w:color w:val="00B050"/>
          <w:sz w:val="22"/>
          <w:szCs w:val="22"/>
        </w:rPr>
        <w:t xml:space="preserve"> PHY-related agreements for SST </w:t>
      </w:r>
      <w:r w:rsidR="00DB2763" w:rsidRPr="00AB415E">
        <w:rPr>
          <w:color w:val="00B050"/>
          <w:sz w:val="22"/>
          <w:szCs w:val="22"/>
        </w:rPr>
        <w:tab/>
      </w:r>
      <w:r w:rsidR="00DB2763" w:rsidRPr="00AB415E">
        <w:rPr>
          <w:color w:val="00B050"/>
          <w:sz w:val="22"/>
          <w:szCs w:val="22"/>
        </w:rPr>
        <w:tab/>
        <w:t xml:space="preserve">    </w:t>
      </w:r>
      <w:r w:rsidR="00BB465F" w:rsidRPr="00AB415E">
        <w:rPr>
          <w:color w:val="00B050"/>
          <w:sz w:val="22"/>
          <w:szCs w:val="22"/>
        </w:rPr>
        <w:t xml:space="preserve">   </w:t>
      </w:r>
      <w:r w:rsidR="00DB2763" w:rsidRPr="00AB415E">
        <w:rPr>
          <w:color w:val="00B050"/>
          <w:sz w:val="22"/>
          <w:szCs w:val="22"/>
        </w:rPr>
        <w:t xml:space="preserve">Sigurd Schelstraete </w:t>
      </w:r>
      <w:r w:rsidR="00DB2763" w:rsidRPr="00AB415E">
        <w:rPr>
          <w:color w:val="00B050"/>
          <w:sz w:val="22"/>
          <w:szCs w:val="22"/>
        </w:rPr>
        <w:tab/>
        <w:t>[</w:t>
      </w:r>
      <w:r w:rsidR="00096C03" w:rsidRPr="00AB415E">
        <w:rPr>
          <w:color w:val="00B050"/>
          <w:sz w:val="22"/>
          <w:szCs w:val="22"/>
        </w:rPr>
        <w:t xml:space="preserve">2 </w:t>
      </w:r>
      <w:r w:rsidR="00DB2763" w:rsidRPr="00AB415E">
        <w:rPr>
          <w:color w:val="00B050"/>
          <w:sz w:val="22"/>
          <w:szCs w:val="22"/>
        </w:rPr>
        <w:t>SPs]</w:t>
      </w:r>
    </w:p>
    <w:p w14:paraId="0B7289FF" w14:textId="77777777" w:rsidR="004C04CB" w:rsidRPr="00BB465F" w:rsidRDefault="004C04CB" w:rsidP="004C04CB">
      <w:pPr>
        <w:pStyle w:val="ListParagraph"/>
        <w:numPr>
          <w:ilvl w:val="0"/>
          <w:numId w:val="3"/>
        </w:numPr>
      </w:pPr>
      <w:r w:rsidRPr="00BB465F">
        <w:t xml:space="preserve">Technical Submissions: </w:t>
      </w:r>
      <w:r w:rsidRPr="00BB465F">
        <w:rPr>
          <w:b/>
          <w:bCs/>
        </w:rPr>
        <w:t>Proposed Draft Text (PDTs) for fixings TBDs</w:t>
      </w:r>
    </w:p>
    <w:p w14:paraId="52B61FE6" w14:textId="0DB3A762" w:rsidR="004C04CB" w:rsidRPr="007024E6" w:rsidRDefault="007E23DB" w:rsidP="004C04CB">
      <w:pPr>
        <w:pStyle w:val="ListParagraph"/>
        <w:numPr>
          <w:ilvl w:val="1"/>
          <w:numId w:val="3"/>
        </w:numPr>
        <w:rPr>
          <w:color w:val="00B050"/>
          <w:sz w:val="22"/>
          <w:szCs w:val="22"/>
        </w:rPr>
      </w:pPr>
      <w:hyperlink r:id="rId377" w:history="1">
        <w:r w:rsidR="004C04CB" w:rsidRPr="007024E6">
          <w:rPr>
            <w:rStyle w:val="Hyperlink"/>
            <w:color w:val="00B050"/>
            <w:sz w:val="22"/>
            <w:szCs w:val="22"/>
          </w:rPr>
          <w:t>0137r</w:t>
        </w:r>
        <w:r w:rsidR="00AB415E" w:rsidRPr="007024E6">
          <w:rPr>
            <w:rStyle w:val="Hyperlink"/>
            <w:color w:val="00B050"/>
            <w:sz w:val="22"/>
            <w:szCs w:val="22"/>
          </w:rPr>
          <w:t>3</w:t>
        </w:r>
      </w:hyperlink>
      <w:r w:rsidR="004C04CB" w:rsidRPr="007024E6">
        <w:rPr>
          <w:color w:val="00B050"/>
          <w:sz w:val="22"/>
          <w:szCs w:val="22"/>
        </w:rPr>
        <w:t xml:space="preserve"> Fix TBDs in SS &amp; MIMO Protocol Enhancement Part 1      Wook Bong Lee [SP]</w:t>
      </w:r>
    </w:p>
    <w:p w14:paraId="4CAF909B" w14:textId="77777777" w:rsidR="004C04CB" w:rsidRPr="00BB465F" w:rsidRDefault="004C04CB" w:rsidP="004C04CB">
      <w:pPr>
        <w:pStyle w:val="ListParagraph"/>
        <w:numPr>
          <w:ilvl w:val="0"/>
          <w:numId w:val="3"/>
        </w:numPr>
        <w:rPr>
          <w:sz w:val="28"/>
          <w:szCs w:val="28"/>
        </w:rPr>
      </w:pPr>
      <w:r w:rsidRPr="00BB465F">
        <w:t>Technical Submissions:</w:t>
      </w:r>
    </w:p>
    <w:p w14:paraId="36FFB2AB" w14:textId="7154DB6C" w:rsidR="00DB2763" w:rsidRPr="00C0566D" w:rsidRDefault="007E23DB" w:rsidP="00DB2763">
      <w:pPr>
        <w:pStyle w:val="ListParagraph"/>
        <w:numPr>
          <w:ilvl w:val="1"/>
          <w:numId w:val="3"/>
        </w:numPr>
        <w:rPr>
          <w:strike/>
          <w:color w:val="FFC000"/>
          <w:sz w:val="22"/>
          <w:szCs w:val="22"/>
        </w:rPr>
      </w:pPr>
      <w:hyperlink r:id="rId378" w:history="1">
        <w:r w:rsidR="00DB2763" w:rsidRPr="00C0566D">
          <w:rPr>
            <w:rStyle w:val="Hyperlink"/>
            <w:strike/>
            <w:color w:val="FFC000"/>
            <w:sz w:val="22"/>
            <w:szCs w:val="22"/>
          </w:rPr>
          <w:t>0057r2</w:t>
        </w:r>
      </w:hyperlink>
      <w:r w:rsidR="00DB2763" w:rsidRPr="00C0566D">
        <w:rPr>
          <w:strike/>
          <w:color w:val="FFC000"/>
          <w:sz w:val="22"/>
          <w:szCs w:val="22"/>
        </w:rPr>
        <w:t xml:space="preserve"> Discussion on Special User Info field of Trigger    </w:t>
      </w:r>
      <w:r w:rsidR="00BB465F" w:rsidRPr="00C0566D">
        <w:rPr>
          <w:strike/>
          <w:color w:val="FFC000"/>
          <w:sz w:val="22"/>
          <w:szCs w:val="22"/>
        </w:rPr>
        <w:t xml:space="preserve">     </w:t>
      </w:r>
      <w:r w:rsidR="00DB2763" w:rsidRPr="00C0566D">
        <w:rPr>
          <w:strike/>
          <w:color w:val="FFC000"/>
          <w:sz w:val="22"/>
          <w:szCs w:val="22"/>
        </w:rPr>
        <w:t xml:space="preserve">Lei Huang </w:t>
      </w:r>
      <w:r w:rsidR="00DB2763" w:rsidRPr="00C0566D">
        <w:rPr>
          <w:strike/>
          <w:color w:val="FFC000"/>
          <w:sz w:val="22"/>
          <w:szCs w:val="22"/>
        </w:rPr>
        <w:tab/>
      </w:r>
      <w:r w:rsidR="00DB2763" w:rsidRPr="00C0566D">
        <w:rPr>
          <w:strike/>
          <w:color w:val="FFC000"/>
          <w:sz w:val="22"/>
          <w:szCs w:val="22"/>
        </w:rPr>
        <w:tab/>
        <w:t>[1 SP]</w:t>
      </w:r>
    </w:p>
    <w:p w14:paraId="5EC88BA1" w14:textId="50373E0D" w:rsidR="00AF3770" w:rsidRPr="006523E6" w:rsidRDefault="007E23DB" w:rsidP="00A75594">
      <w:pPr>
        <w:pStyle w:val="ListParagraph"/>
        <w:numPr>
          <w:ilvl w:val="1"/>
          <w:numId w:val="3"/>
        </w:numPr>
        <w:rPr>
          <w:color w:val="A6A6A6" w:themeColor="background1" w:themeShade="A6"/>
          <w:sz w:val="22"/>
          <w:szCs w:val="22"/>
        </w:rPr>
      </w:pPr>
      <w:hyperlink r:id="rId379" w:history="1">
        <w:r w:rsidR="00AF3770" w:rsidRPr="006523E6">
          <w:rPr>
            <w:rStyle w:val="Hyperlink"/>
            <w:color w:val="A6A6A6" w:themeColor="background1" w:themeShade="A6"/>
            <w:sz w:val="22"/>
            <w:szCs w:val="22"/>
          </w:rPr>
          <w:t>0133r0</w:t>
        </w:r>
      </w:hyperlink>
      <w:r w:rsidR="00AF3770" w:rsidRPr="006523E6">
        <w:rPr>
          <w:color w:val="A6A6A6" w:themeColor="background1" w:themeShade="A6"/>
          <w:sz w:val="22"/>
          <w:szCs w:val="22"/>
        </w:rPr>
        <w:t xml:space="preserve"> Trigger-frame-and-punctured-channel-information</w:t>
      </w:r>
      <w:r w:rsidR="00BB465F" w:rsidRPr="006523E6">
        <w:rPr>
          <w:color w:val="A6A6A6" w:themeColor="background1" w:themeShade="A6"/>
          <w:sz w:val="22"/>
          <w:szCs w:val="22"/>
        </w:rPr>
        <w:t xml:space="preserve"> </w:t>
      </w:r>
      <w:r w:rsidR="00AF3770" w:rsidRPr="006523E6">
        <w:rPr>
          <w:color w:val="A6A6A6" w:themeColor="background1" w:themeShade="A6"/>
          <w:sz w:val="22"/>
          <w:szCs w:val="22"/>
        </w:rPr>
        <w:t xml:space="preserve">    Hanqing Lou</w:t>
      </w:r>
    </w:p>
    <w:p w14:paraId="7DC6DDFE" w14:textId="56EAE3AA" w:rsidR="00292406" w:rsidRDefault="00292406" w:rsidP="00292406">
      <w:pPr>
        <w:pStyle w:val="ListParagraph"/>
        <w:numPr>
          <w:ilvl w:val="0"/>
          <w:numId w:val="3"/>
        </w:numPr>
      </w:pPr>
      <w:proofErr w:type="spellStart"/>
      <w:r w:rsidRPr="00715F75">
        <w:t>AoB</w:t>
      </w:r>
      <w:proofErr w:type="spellEnd"/>
      <w:r w:rsidRPr="00715F75">
        <w:t>:</w:t>
      </w:r>
    </w:p>
    <w:p w14:paraId="0C2CD517" w14:textId="4D3F5A09" w:rsidR="00CD3938" w:rsidRDefault="00CD3938" w:rsidP="00CD3938">
      <w:pPr>
        <w:pStyle w:val="ListParagraph"/>
        <w:numPr>
          <w:ilvl w:val="1"/>
          <w:numId w:val="3"/>
        </w:numPr>
      </w:pPr>
      <w:r>
        <w:t>After February 8 conf call TG chair will decide as to whether to convert February 1</w:t>
      </w:r>
      <w:r w:rsidR="003739BE">
        <w:t>8</w:t>
      </w:r>
      <w:r>
        <w:t xml:space="preserve"> </w:t>
      </w:r>
      <w:r w:rsidR="00E32323">
        <w:t xml:space="preserve">conf call </w:t>
      </w:r>
      <w:r>
        <w:t xml:space="preserve">from MAC/PHY to Joint </w:t>
      </w:r>
      <w:r w:rsidR="009F0AA5">
        <w:t>C</w:t>
      </w:r>
      <w:r>
        <w:t>onf call.</w:t>
      </w:r>
    </w:p>
    <w:p w14:paraId="54CC1772" w14:textId="02AF6D4D" w:rsidR="003E7C83" w:rsidRPr="00715F75" w:rsidRDefault="003E7C83" w:rsidP="003E7C83">
      <w:pPr>
        <w:pStyle w:val="ListParagraph"/>
        <w:numPr>
          <w:ilvl w:val="2"/>
          <w:numId w:val="3"/>
        </w:numPr>
      </w:pPr>
      <w:r>
        <w:t>No objection.</w:t>
      </w:r>
    </w:p>
    <w:p w14:paraId="3603F3FB" w14:textId="77777777" w:rsidR="00065AE9" w:rsidRPr="00715F75" w:rsidRDefault="00065AE9" w:rsidP="00065AE9">
      <w:pPr>
        <w:pStyle w:val="ListParagraph"/>
        <w:numPr>
          <w:ilvl w:val="0"/>
          <w:numId w:val="3"/>
        </w:numPr>
      </w:pPr>
      <w:r w:rsidRPr="00715F75">
        <w:t>Adjourn</w:t>
      </w:r>
    </w:p>
    <w:p w14:paraId="05B6D4D9" w14:textId="2E8090DC" w:rsidR="00A103BD" w:rsidRPr="00755C65" w:rsidRDefault="00A103BD" w:rsidP="00A103BD">
      <w:pPr>
        <w:pStyle w:val="Heading3"/>
      </w:pPr>
      <w:r w:rsidRPr="00FD7F3D">
        <w:rPr>
          <w:highlight w:val="green"/>
        </w:rPr>
        <w:t>12</w:t>
      </w:r>
      <w:r w:rsidRPr="00FD7F3D">
        <w:rPr>
          <w:highlight w:val="green"/>
          <w:vertAlign w:val="superscript"/>
        </w:rPr>
        <w:t>th</w:t>
      </w:r>
      <w:r w:rsidRPr="00FD7F3D">
        <w:rPr>
          <w:highlight w:val="green"/>
        </w:rPr>
        <w:t xml:space="preserve"> Conf. Call: </w:t>
      </w:r>
      <w:r w:rsidR="00E040CD" w:rsidRPr="00FD7F3D">
        <w:rPr>
          <w:highlight w:val="green"/>
        </w:rPr>
        <w:t>Februar</w:t>
      </w:r>
      <w:r w:rsidRPr="00FD7F3D">
        <w:rPr>
          <w:highlight w:val="green"/>
        </w:rPr>
        <w:t xml:space="preserve">y </w:t>
      </w:r>
      <w:r w:rsidR="00E040CD" w:rsidRPr="00FD7F3D">
        <w:rPr>
          <w:highlight w:val="green"/>
        </w:rPr>
        <w:t>04</w:t>
      </w:r>
      <w:r w:rsidRPr="00FD7F3D">
        <w:rPr>
          <w:highlight w:val="green"/>
        </w:rPr>
        <w:t xml:space="preserve"> (10:00–12:00 ET)–PHY</w:t>
      </w:r>
    </w:p>
    <w:p w14:paraId="52102E25" w14:textId="77777777" w:rsidR="00A103BD" w:rsidRPr="003046F3" w:rsidRDefault="00A103BD" w:rsidP="00A103BD">
      <w:pPr>
        <w:pStyle w:val="ListParagraph"/>
        <w:numPr>
          <w:ilvl w:val="0"/>
          <w:numId w:val="3"/>
        </w:numPr>
        <w:rPr>
          <w:lang w:val="en-US"/>
        </w:rPr>
      </w:pPr>
      <w:r w:rsidRPr="003046F3">
        <w:t>Call the meeting to order</w:t>
      </w:r>
    </w:p>
    <w:p w14:paraId="51C72CD0" w14:textId="77777777" w:rsidR="00A103BD" w:rsidRDefault="00A103BD" w:rsidP="00A103BD">
      <w:pPr>
        <w:pStyle w:val="ListParagraph"/>
        <w:numPr>
          <w:ilvl w:val="0"/>
          <w:numId w:val="3"/>
        </w:numPr>
      </w:pPr>
      <w:r w:rsidRPr="003046F3">
        <w:t>IEEE 802 and 802.11 IPR policy and procedure</w:t>
      </w:r>
    </w:p>
    <w:p w14:paraId="610F0C90"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1961EAD3"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80" w:history="1">
        <w:r w:rsidRPr="00392CC0">
          <w:rPr>
            <w:rStyle w:val="Hyperlink"/>
            <w:sz w:val="22"/>
            <w:szCs w:val="22"/>
          </w:rPr>
          <w:t>patcom@ieee.org</w:t>
        </w:r>
      </w:hyperlink>
      <w:r w:rsidRPr="003046F3">
        <w:rPr>
          <w:sz w:val="22"/>
          <w:szCs w:val="22"/>
        </w:rPr>
        <w:t>); or</w:t>
      </w:r>
    </w:p>
    <w:p w14:paraId="5C7A5374"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BE068D3"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223EC5"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38B35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457A9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81" w:anchor="7" w:history="1">
        <w:r w:rsidRPr="0032579B">
          <w:rPr>
            <w:rStyle w:val="Hyperlink"/>
            <w:sz w:val="22"/>
            <w:szCs w:val="22"/>
          </w:rPr>
          <w:t>Clause 7</w:t>
        </w:r>
      </w:hyperlink>
      <w:r w:rsidRPr="0032579B">
        <w:rPr>
          <w:sz w:val="22"/>
          <w:szCs w:val="22"/>
        </w:rPr>
        <w:t xml:space="preserve"> of the IEEE SA Standards Board Bylaws and </w:t>
      </w:r>
      <w:hyperlink r:id="rId382" w:history="1">
        <w:r w:rsidRPr="0032579B">
          <w:rPr>
            <w:rStyle w:val="Hyperlink"/>
            <w:sz w:val="22"/>
            <w:szCs w:val="22"/>
          </w:rPr>
          <w:t>Clause 6.1</w:t>
        </w:r>
      </w:hyperlink>
      <w:r w:rsidRPr="0032579B">
        <w:rPr>
          <w:sz w:val="22"/>
          <w:szCs w:val="22"/>
        </w:rPr>
        <w:t xml:space="preserve"> of the IEEE SA Standards Board Operations Manual;</w:t>
      </w:r>
    </w:p>
    <w:p w14:paraId="707D7043"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748A00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904B251" w14:textId="77777777" w:rsidR="00A103BD" w:rsidRDefault="00A103BD" w:rsidP="00A103BD">
      <w:pPr>
        <w:pStyle w:val="ListParagraph"/>
        <w:numPr>
          <w:ilvl w:val="0"/>
          <w:numId w:val="3"/>
        </w:numPr>
      </w:pPr>
      <w:r w:rsidRPr="003046F3">
        <w:t>Attendance reminder.</w:t>
      </w:r>
    </w:p>
    <w:p w14:paraId="5439B98C" w14:textId="77777777" w:rsidR="00A103BD" w:rsidRPr="003046F3" w:rsidRDefault="00A103BD" w:rsidP="00A103BD">
      <w:pPr>
        <w:pStyle w:val="ListParagraph"/>
        <w:numPr>
          <w:ilvl w:val="1"/>
          <w:numId w:val="3"/>
        </w:numPr>
      </w:pPr>
      <w:r>
        <w:rPr>
          <w:sz w:val="22"/>
          <w:szCs w:val="22"/>
        </w:rPr>
        <w:t xml:space="preserve">Participation slide: </w:t>
      </w:r>
      <w:hyperlink r:id="rId383" w:tgtFrame="_blank" w:history="1">
        <w:r w:rsidRPr="00EE0424">
          <w:rPr>
            <w:rStyle w:val="Hyperlink"/>
            <w:sz w:val="22"/>
            <w:szCs w:val="22"/>
            <w:lang w:val="en-US"/>
          </w:rPr>
          <w:t>https://mentor.ieee.org/802-ec/dcn/16/ec-16-0180-05-00EC-ieee-802-participation-slide.pptx</w:t>
        </w:r>
      </w:hyperlink>
    </w:p>
    <w:p w14:paraId="45900DD2"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426F0296" w14:textId="77777777" w:rsidR="00A103BD" w:rsidRDefault="00A103BD" w:rsidP="00A103BD">
      <w:pPr>
        <w:pStyle w:val="ListParagraph"/>
        <w:numPr>
          <w:ilvl w:val="2"/>
          <w:numId w:val="3"/>
        </w:numPr>
        <w:rPr>
          <w:sz w:val="22"/>
        </w:rPr>
      </w:pPr>
      <w:r>
        <w:rPr>
          <w:sz w:val="22"/>
        </w:rPr>
        <w:t xml:space="preserve">1) login to </w:t>
      </w:r>
      <w:hyperlink r:id="rId3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C31167" w14:textId="77777777" w:rsidR="00A103BD" w:rsidRDefault="00A103BD" w:rsidP="00A103BD">
      <w:pPr>
        <w:pStyle w:val="ListParagraph"/>
        <w:numPr>
          <w:ilvl w:val="1"/>
          <w:numId w:val="3"/>
        </w:numPr>
        <w:rPr>
          <w:sz w:val="22"/>
        </w:rPr>
      </w:pPr>
      <w:r>
        <w:rPr>
          <w:sz w:val="22"/>
        </w:rPr>
        <w:t xml:space="preserve">If you are unable to record the attendance via </w:t>
      </w:r>
      <w:hyperlink r:id="rId38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8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87" w:history="1">
        <w:r w:rsidRPr="00132C67">
          <w:rPr>
            <w:rStyle w:val="Hyperlink"/>
            <w:sz w:val="22"/>
          </w:rPr>
          <w:t>sschelstraete@quantenna.com</w:t>
        </w:r>
      </w:hyperlink>
      <w:r>
        <w:rPr>
          <w:sz w:val="22"/>
        </w:rPr>
        <w:t>)</w:t>
      </w:r>
    </w:p>
    <w:p w14:paraId="517F7F3F"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23418422" w14:textId="77777777" w:rsidR="00A103BD" w:rsidRPr="00D86E02"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376C393" w14:textId="6E312935" w:rsidR="00A103BD" w:rsidRDefault="00A103BD" w:rsidP="00A103BD">
      <w:pPr>
        <w:pStyle w:val="ListParagraph"/>
        <w:numPr>
          <w:ilvl w:val="0"/>
          <w:numId w:val="3"/>
        </w:numPr>
      </w:pPr>
      <w:r w:rsidRPr="003046F3">
        <w:t>Announcements</w:t>
      </w:r>
      <w:r>
        <w:t>:</w:t>
      </w:r>
    </w:p>
    <w:p w14:paraId="1E39B339" w14:textId="6614025C" w:rsidR="00A103BD" w:rsidRPr="00D457A0" w:rsidRDefault="00A103BD" w:rsidP="00A103B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AB7670" w14:textId="04717941" w:rsidR="00D457A0" w:rsidRPr="00DB413C" w:rsidRDefault="00D457A0" w:rsidP="00D457A0">
      <w:pPr>
        <w:pStyle w:val="ListParagraph"/>
        <w:numPr>
          <w:ilvl w:val="1"/>
          <w:numId w:val="3"/>
        </w:numPr>
        <w:rPr>
          <w:i/>
          <w:iCs/>
          <w:sz w:val="22"/>
          <w:szCs w:val="22"/>
        </w:rPr>
      </w:pPr>
      <w:r w:rsidRPr="00DB413C">
        <w:rPr>
          <w:i/>
          <w:iCs/>
          <w:sz w:val="22"/>
          <w:szCs w:val="22"/>
        </w:rPr>
        <w:t>Pending Requests.</w:t>
      </w:r>
    </w:p>
    <w:p w14:paraId="269D5CDD" w14:textId="30A75BDA" w:rsidR="00A103BD" w:rsidRPr="00CF2F9C" w:rsidRDefault="00A103BD" w:rsidP="00A103B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A243ADA" w14:textId="7DDA8AAC" w:rsidR="00CF2F9C" w:rsidRPr="0022276D" w:rsidRDefault="007E23DB" w:rsidP="0023490E">
      <w:pPr>
        <w:pStyle w:val="ListParagraph"/>
        <w:numPr>
          <w:ilvl w:val="1"/>
          <w:numId w:val="3"/>
        </w:numPr>
        <w:rPr>
          <w:color w:val="00B050"/>
          <w:sz w:val="20"/>
          <w:szCs w:val="20"/>
        </w:rPr>
      </w:pPr>
      <w:hyperlink r:id="rId388" w:history="1">
        <w:r w:rsidR="00CF2F9C" w:rsidRPr="0022276D">
          <w:rPr>
            <w:rStyle w:val="Hyperlink"/>
            <w:color w:val="00B050"/>
            <w:sz w:val="20"/>
            <w:szCs w:val="20"/>
          </w:rPr>
          <w:t>112r0</w:t>
        </w:r>
      </w:hyperlink>
      <w:r w:rsidR="00CF2F9C" w:rsidRPr="0022276D">
        <w:rPr>
          <w:color w:val="00B050"/>
          <w:sz w:val="20"/>
          <w:szCs w:val="20"/>
        </w:rPr>
        <w:t xml:space="preserve"> PDT PHY Update to EHT Sounding NDP</w:t>
      </w:r>
      <w:r w:rsidR="00CF2F9C" w:rsidRPr="0022276D">
        <w:rPr>
          <w:color w:val="00B050"/>
          <w:sz w:val="20"/>
          <w:szCs w:val="20"/>
        </w:rPr>
        <w:tab/>
      </w:r>
      <w:r w:rsidR="00CF2F9C" w:rsidRPr="0022276D">
        <w:rPr>
          <w:color w:val="00B050"/>
          <w:sz w:val="20"/>
          <w:szCs w:val="20"/>
        </w:rPr>
        <w:tab/>
      </w:r>
      <w:r w:rsidR="00CF2F9C" w:rsidRPr="0022276D">
        <w:rPr>
          <w:color w:val="00B050"/>
          <w:sz w:val="20"/>
          <w:szCs w:val="20"/>
        </w:rPr>
        <w:tab/>
      </w:r>
      <w:r w:rsidR="00CF2F9C" w:rsidRPr="0022276D">
        <w:rPr>
          <w:color w:val="00B050"/>
          <w:sz w:val="20"/>
          <w:szCs w:val="20"/>
        </w:rPr>
        <w:tab/>
        <w:t>Sameer Vermani</w:t>
      </w:r>
    </w:p>
    <w:p w14:paraId="1F7B7C96" w14:textId="38670682" w:rsidR="00CF2F9C" w:rsidRPr="00C90BFB" w:rsidRDefault="007E23DB" w:rsidP="0023490E">
      <w:pPr>
        <w:pStyle w:val="ListParagraph"/>
        <w:numPr>
          <w:ilvl w:val="1"/>
          <w:numId w:val="3"/>
        </w:numPr>
        <w:rPr>
          <w:color w:val="00B050"/>
          <w:sz w:val="20"/>
          <w:szCs w:val="20"/>
        </w:rPr>
      </w:pPr>
      <w:hyperlink r:id="rId389" w:history="1">
        <w:r w:rsidR="00CF2F9C" w:rsidRPr="00C90BFB">
          <w:rPr>
            <w:rStyle w:val="Hyperlink"/>
            <w:color w:val="00B050"/>
            <w:sz w:val="20"/>
            <w:szCs w:val="20"/>
          </w:rPr>
          <w:t>193r</w:t>
        </w:r>
        <w:r w:rsidR="00C90BFB">
          <w:rPr>
            <w:rStyle w:val="Hyperlink"/>
            <w:color w:val="00B050"/>
            <w:sz w:val="20"/>
            <w:szCs w:val="20"/>
          </w:rPr>
          <w:t>1</w:t>
        </w:r>
      </w:hyperlink>
      <w:r w:rsidR="00CF2F9C" w:rsidRPr="00C90BFB">
        <w:rPr>
          <w:color w:val="00B050"/>
          <w:sz w:val="20"/>
          <w:szCs w:val="20"/>
        </w:rPr>
        <w:t xml:space="preserve"> Transmit-requirements-for-ppdus-sent-in-response-to-a-triggering-frame</w:t>
      </w:r>
      <w:r w:rsidR="00CF2F9C" w:rsidRPr="00C90BFB">
        <w:rPr>
          <w:color w:val="00B050"/>
          <w:sz w:val="20"/>
          <w:szCs w:val="20"/>
        </w:rPr>
        <w:tab/>
      </w:r>
      <w:proofErr w:type="spellStart"/>
      <w:r w:rsidR="00CF2F9C" w:rsidRPr="00C90BFB">
        <w:rPr>
          <w:color w:val="00B050"/>
          <w:sz w:val="20"/>
          <w:szCs w:val="20"/>
        </w:rPr>
        <w:t>Mengshi</w:t>
      </w:r>
      <w:proofErr w:type="spellEnd"/>
      <w:r w:rsidR="00CF2F9C" w:rsidRPr="00C90BFB">
        <w:rPr>
          <w:color w:val="00B050"/>
          <w:sz w:val="20"/>
          <w:szCs w:val="20"/>
        </w:rPr>
        <w:t xml:space="preserve"> Hu</w:t>
      </w:r>
    </w:p>
    <w:p w14:paraId="60E557C0" w14:textId="4B48B0BA" w:rsidR="000D0441" w:rsidRPr="0022276D" w:rsidRDefault="007E23DB" w:rsidP="0023490E">
      <w:pPr>
        <w:pStyle w:val="ListParagraph"/>
        <w:numPr>
          <w:ilvl w:val="1"/>
          <w:numId w:val="3"/>
        </w:numPr>
        <w:rPr>
          <w:color w:val="00B050"/>
          <w:sz w:val="20"/>
          <w:szCs w:val="20"/>
        </w:rPr>
      </w:pPr>
      <w:hyperlink r:id="rId390" w:history="1">
        <w:r w:rsidR="000D0441" w:rsidRPr="0022276D">
          <w:rPr>
            <w:rStyle w:val="Hyperlink"/>
            <w:color w:val="00B050"/>
            <w:sz w:val="20"/>
            <w:szCs w:val="20"/>
          </w:rPr>
          <w:t>0157r0</w:t>
        </w:r>
      </w:hyperlink>
      <w:r w:rsidR="000D0441" w:rsidRPr="0022276D">
        <w:rPr>
          <w:color w:val="00B050"/>
          <w:sz w:val="20"/>
          <w:szCs w:val="20"/>
        </w:rPr>
        <w:t xml:space="preserve"> PDT-Effect of CH_BANDWIDTH parameter on PPDU format</w:t>
      </w:r>
      <w:r w:rsidR="000D0441" w:rsidRPr="0022276D">
        <w:rPr>
          <w:color w:val="00B050"/>
          <w:sz w:val="20"/>
          <w:szCs w:val="20"/>
        </w:rPr>
        <w:tab/>
      </w:r>
      <w:r w:rsidR="000D0441" w:rsidRPr="0022276D">
        <w:rPr>
          <w:color w:val="00B050"/>
          <w:sz w:val="20"/>
          <w:szCs w:val="20"/>
        </w:rPr>
        <w:tab/>
      </w:r>
      <w:proofErr w:type="spellStart"/>
      <w:r w:rsidR="000D0441" w:rsidRPr="0022276D">
        <w:rPr>
          <w:color w:val="00B050"/>
          <w:sz w:val="20"/>
          <w:szCs w:val="20"/>
        </w:rPr>
        <w:t>Yujin</w:t>
      </w:r>
      <w:proofErr w:type="spellEnd"/>
      <w:r w:rsidR="000D0441" w:rsidRPr="0022276D">
        <w:rPr>
          <w:color w:val="00B050"/>
          <w:sz w:val="20"/>
          <w:szCs w:val="20"/>
        </w:rPr>
        <w:t xml:space="preserve"> Noh</w:t>
      </w:r>
    </w:p>
    <w:p w14:paraId="7E0044E0" w14:textId="40B433CD" w:rsidR="00A103BD" w:rsidRDefault="00A103BD" w:rsidP="00A103BD">
      <w:pPr>
        <w:pStyle w:val="ListParagraph"/>
        <w:numPr>
          <w:ilvl w:val="0"/>
          <w:numId w:val="3"/>
        </w:numPr>
        <w:rPr>
          <w:sz w:val="22"/>
          <w:szCs w:val="22"/>
        </w:rPr>
      </w:pPr>
      <w:r w:rsidRPr="00146CA0">
        <w:rPr>
          <w:sz w:val="22"/>
          <w:szCs w:val="22"/>
        </w:rPr>
        <w:t>Technical Submissions:</w:t>
      </w:r>
    </w:p>
    <w:p w14:paraId="5C340E25" w14:textId="524CAADB" w:rsidR="00503C62" w:rsidRPr="0022276D" w:rsidRDefault="007E23DB" w:rsidP="0023490E">
      <w:pPr>
        <w:pStyle w:val="ListParagraph"/>
        <w:numPr>
          <w:ilvl w:val="1"/>
          <w:numId w:val="3"/>
        </w:numPr>
        <w:rPr>
          <w:color w:val="00B050"/>
          <w:sz w:val="22"/>
          <w:szCs w:val="22"/>
        </w:rPr>
      </w:pPr>
      <w:hyperlink r:id="rId391" w:history="1">
        <w:r w:rsidR="00503C62" w:rsidRPr="0022276D">
          <w:rPr>
            <w:rStyle w:val="Hyperlink"/>
            <w:color w:val="00B050"/>
            <w:sz w:val="22"/>
            <w:szCs w:val="22"/>
          </w:rPr>
          <w:t>0093r</w:t>
        </w:r>
        <w:r w:rsidR="007A2650" w:rsidRPr="0022276D">
          <w:rPr>
            <w:rStyle w:val="Hyperlink"/>
            <w:color w:val="00B050"/>
            <w:sz w:val="22"/>
            <w:szCs w:val="22"/>
          </w:rPr>
          <w:t>2</w:t>
        </w:r>
      </w:hyperlink>
      <w:r w:rsidR="00503C62" w:rsidRPr="0022276D">
        <w:rPr>
          <w:color w:val="00B050"/>
          <w:sz w:val="22"/>
          <w:szCs w:val="22"/>
        </w:rPr>
        <w:t xml:space="preserve"> Reducing USIG PAPR via Disregard Bit Value</w:t>
      </w:r>
      <w:r w:rsidR="00503C62" w:rsidRPr="0022276D">
        <w:rPr>
          <w:color w:val="00B050"/>
          <w:sz w:val="22"/>
          <w:szCs w:val="22"/>
        </w:rPr>
        <w:tab/>
      </w:r>
      <w:r w:rsidR="007A2650" w:rsidRPr="0022276D">
        <w:rPr>
          <w:color w:val="00B050"/>
          <w:sz w:val="22"/>
          <w:szCs w:val="22"/>
        </w:rPr>
        <w:tab/>
      </w:r>
      <w:r w:rsidR="007A2650" w:rsidRPr="0022276D">
        <w:rPr>
          <w:color w:val="00B050"/>
          <w:sz w:val="22"/>
          <w:szCs w:val="22"/>
        </w:rPr>
        <w:tab/>
      </w:r>
      <w:r w:rsidR="00503C62" w:rsidRPr="0022276D">
        <w:rPr>
          <w:color w:val="00B050"/>
          <w:sz w:val="22"/>
          <w:szCs w:val="22"/>
        </w:rPr>
        <w:t>Shimi Shilo</w:t>
      </w:r>
    </w:p>
    <w:p w14:paraId="62436FCB" w14:textId="4D946763" w:rsidR="00DD17EE" w:rsidRPr="00DD17EE" w:rsidRDefault="007E23DB" w:rsidP="0023490E">
      <w:pPr>
        <w:pStyle w:val="ListParagraph"/>
        <w:numPr>
          <w:ilvl w:val="1"/>
          <w:numId w:val="3"/>
        </w:numPr>
        <w:rPr>
          <w:sz w:val="22"/>
          <w:szCs w:val="22"/>
        </w:rPr>
      </w:pPr>
      <w:hyperlink r:id="rId392" w:history="1">
        <w:r w:rsidR="00DD17EE" w:rsidRPr="00DD17EE">
          <w:rPr>
            <w:rStyle w:val="Hyperlink"/>
            <w:sz w:val="22"/>
            <w:szCs w:val="22"/>
          </w:rPr>
          <w:t>0191r0</w:t>
        </w:r>
      </w:hyperlink>
      <w:r w:rsidR="00DD17EE" w:rsidRPr="00DD17EE">
        <w:rPr>
          <w:sz w:val="22"/>
          <w:szCs w:val="22"/>
        </w:rPr>
        <w:t xml:space="preserve"> Supported bands for MCS14</w:t>
      </w:r>
      <w:r w:rsidR="00DD17EE" w:rsidRPr="00DD17EE">
        <w:rPr>
          <w:sz w:val="22"/>
          <w:szCs w:val="22"/>
        </w:rPr>
        <w:tab/>
      </w:r>
      <w:r w:rsidR="00DD17EE">
        <w:rPr>
          <w:sz w:val="22"/>
          <w:szCs w:val="22"/>
        </w:rPr>
        <w:tab/>
      </w:r>
      <w:r w:rsidR="00DD17EE">
        <w:rPr>
          <w:sz w:val="22"/>
          <w:szCs w:val="22"/>
        </w:rPr>
        <w:tab/>
      </w:r>
      <w:r w:rsidR="00DD17EE">
        <w:rPr>
          <w:sz w:val="22"/>
          <w:szCs w:val="22"/>
        </w:rPr>
        <w:tab/>
      </w:r>
      <w:r w:rsidR="00DD17EE">
        <w:rPr>
          <w:sz w:val="22"/>
          <w:szCs w:val="22"/>
        </w:rPr>
        <w:tab/>
      </w:r>
      <w:r w:rsidR="00DD17EE" w:rsidRPr="00DD17EE">
        <w:rPr>
          <w:sz w:val="22"/>
          <w:szCs w:val="22"/>
        </w:rPr>
        <w:t>Ron Porat</w:t>
      </w:r>
    </w:p>
    <w:p w14:paraId="6B5F4739" w14:textId="77777777" w:rsidR="00A103BD" w:rsidRPr="003046F3" w:rsidRDefault="00A103BD" w:rsidP="00A103BD">
      <w:pPr>
        <w:pStyle w:val="ListParagraph"/>
        <w:numPr>
          <w:ilvl w:val="0"/>
          <w:numId w:val="3"/>
        </w:numPr>
      </w:pPr>
      <w:proofErr w:type="spellStart"/>
      <w:r w:rsidRPr="003046F3">
        <w:t>AoB</w:t>
      </w:r>
      <w:proofErr w:type="spellEnd"/>
      <w:r>
        <w:t>:</w:t>
      </w:r>
    </w:p>
    <w:p w14:paraId="244980BE" w14:textId="77777777" w:rsidR="00065AE9" w:rsidRDefault="00065AE9" w:rsidP="00065AE9">
      <w:pPr>
        <w:pStyle w:val="ListParagraph"/>
        <w:numPr>
          <w:ilvl w:val="0"/>
          <w:numId w:val="3"/>
        </w:numPr>
      </w:pPr>
      <w:r>
        <w:t>Adjourn</w:t>
      </w:r>
    </w:p>
    <w:p w14:paraId="417C6B9E" w14:textId="3E0E18A8" w:rsidR="00A103BD" w:rsidRPr="00755C65" w:rsidRDefault="00E040CD" w:rsidP="00A103BD">
      <w:pPr>
        <w:pStyle w:val="Heading3"/>
      </w:pPr>
      <w:r w:rsidRPr="009D14C3">
        <w:rPr>
          <w:highlight w:val="green"/>
        </w:rPr>
        <w:t>12</w:t>
      </w:r>
      <w:r w:rsidRPr="009D14C3">
        <w:rPr>
          <w:highlight w:val="green"/>
          <w:vertAlign w:val="superscript"/>
        </w:rPr>
        <w:t>th</w:t>
      </w:r>
      <w:r w:rsidRPr="009D14C3">
        <w:rPr>
          <w:highlight w:val="green"/>
        </w:rPr>
        <w:t xml:space="preserve"> Conf. Call: February 04 </w:t>
      </w:r>
      <w:r w:rsidR="00A103BD" w:rsidRPr="009D14C3">
        <w:rPr>
          <w:highlight w:val="green"/>
        </w:rPr>
        <w:t>(10:00–12:00 ET)–MAC</w:t>
      </w:r>
    </w:p>
    <w:p w14:paraId="5D3965B6" w14:textId="77777777" w:rsidR="00A103BD" w:rsidRPr="003046F3" w:rsidRDefault="00A103BD" w:rsidP="00A103BD">
      <w:pPr>
        <w:pStyle w:val="ListParagraph"/>
        <w:numPr>
          <w:ilvl w:val="0"/>
          <w:numId w:val="3"/>
        </w:numPr>
        <w:rPr>
          <w:lang w:val="en-US"/>
        </w:rPr>
      </w:pPr>
      <w:r w:rsidRPr="003046F3">
        <w:t>Call the meeting to order</w:t>
      </w:r>
    </w:p>
    <w:p w14:paraId="7DFFE4BC" w14:textId="77777777" w:rsidR="00A103BD" w:rsidRDefault="00A103BD" w:rsidP="00A103BD">
      <w:pPr>
        <w:pStyle w:val="ListParagraph"/>
        <w:numPr>
          <w:ilvl w:val="0"/>
          <w:numId w:val="3"/>
        </w:numPr>
      </w:pPr>
      <w:r w:rsidRPr="003046F3">
        <w:t>IEEE 802 and 802.11 IPR policy and procedure</w:t>
      </w:r>
    </w:p>
    <w:p w14:paraId="5CF6F688"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095CB187"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93" w:history="1">
        <w:r w:rsidRPr="003046F3">
          <w:rPr>
            <w:rStyle w:val="Hyperlink"/>
            <w:sz w:val="22"/>
            <w:szCs w:val="22"/>
          </w:rPr>
          <w:t>patcom@ieee.org</w:t>
        </w:r>
      </w:hyperlink>
      <w:r w:rsidRPr="003046F3">
        <w:rPr>
          <w:sz w:val="22"/>
          <w:szCs w:val="22"/>
        </w:rPr>
        <w:t>); or</w:t>
      </w:r>
    </w:p>
    <w:p w14:paraId="44132DA8"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ECB66EA"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C37F387"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5FA6D"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D8506C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94" w:anchor="7" w:history="1">
        <w:r w:rsidRPr="0032579B">
          <w:rPr>
            <w:rStyle w:val="Hyperlink"/>
            <w:sz w:val="22"/>
            <w:szCs w:val="22"/>
          </w:rPr>
          <w:t>Clause 7</w:t>
        </w:r>
      </w:hyperlink>
      <w:r w:rsidRPr="0032579B">
        <w:rPr>
          <w:sz w:val="22"/>
          <w:szCs w:val="22"/>
        </w:rPr>
        <w:t xml:space="preserve"> of the IEEE SA Standards Board Bylaws and </w:t>
      </w:r>
      <w:hyperlink r:id="rId395" w:history="1">
        <w:r w:rsidRPr="0032579B">
          <w:rPr>
            <w:rStyle w:val="Hyperlink"/>
            <w:sz w:val="22"/>
            <w:szCs w:val="22"/>
          </w:rPr>
          <w:t>Clause 6.1</w:t>
        </w:r>
      </w:hyperlink>
      <w:r w:rsidRPr="0032579B">
        <w:rPr>
          <w:sz w:val="22"/>
          <w:szCs w:val="22"/>
        </w:rPr>
        <w:t xml:space="preserve"> of the IEEE SA Standards Board Operations Manual;</w:t>
      </w:r>
    </w:p>
    <w:p w14:paraId="53610E2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69BC0C"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1DEC604" w14:textId="77777777" w:rsidR="00A103BD" w:rsidRDefault="00A103BD" w:rsidP="00A103BD">
      <w:pPr>
        <w:pStyle w:val="ListParagraph"/>
        <w:numPr>
          <w:ilvl w:val="0"/>
          <w:numId w:val="3"/>
        </w:numPr>
      </w:pPr>
      <w:r w:rsidRPr="003046F3">
        <w:t>Attendance reminder.</w:t>
      </w:r>
    </w:p>
    <w:p w14:paraId="6A5F6171" w14:textId="77777777" w:rsidR="00A103BD" w:rsidRPr="003046F3" w:rsidRDefault="00A103BD" w:rsidP="00A103BD">
      <w:pPr>
        <w:pStyle w:val="ListParagraph"/>
        <w:numPr>
          <w:ilvl w:val="1"/>
          <w:numId w:val="3"/>
        </w:numPr>
      </w:pPr>
      <w:r>
        <w:rPr>
          <w:sz w:val="22"/>
          <w:szCs w:val="22"/>
        </w:rPr>
        <w:t xml:space="preserve">Participation slide: </w:t>
      </w:r>
      <w:hyperlink r:id="rId396" w:tgtFrame="_blank" w:history="1">
        <w:r w:rsidRPr="00EE0424">
          <w:rPr>
            <w:rStyle w:val="Hyperlink"/>
            <w:sz w:val="22"/>
            <w:szCs w:val="22"/>
            <w:lang w:val="en-US"/>
          </w:rPr>
          <w:t>https://mentor.ieee.org/802-ec/dcn/16/ec-16-0180-05-00EC-ieee-802-participation-slide.pptx</w:t>
        </w:r>
      </w:hyperlink>
    </w:p>
    <w:p w14:paraId="682A0BA8"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300E238B" w14:textId="77777777" w:rsidR="00A103BD" w:rsidRDefault="00A103BD" w:rsidP="00A103BD">
      <w:pPr>
        <w:pStyle w:val="ListParagraph"/>
        <w:numPr>
          <w:ilvl w:val="2"/>
          <w:numId w:val="3"/>
        </w:numPr>
        <w:rPr>
          <w:sz w:val="22"/>
        </w:rPr>
      </w:pPr>
      <w:r>
        <w:rPr>
          <w:sz w:val="22"/>
        </w:rPr>
        <w:t xml:space="preserve">1) login to </w:t>
      </w:r>
      <w:hyperlink r:id="rId3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765A79" w14:textId="77777777" w:rsidR="00A103BD" w:rsidRPr="00086C6D" w:rsidRDefault="00A103BD" w:rsidP="00A103BD">
      <w:pPr>
        <w:pStyle w:val="ListParagraph"/>
        <w:numPr>
          <w:ilvl w:val="1"/>
          <w:numId w:val="3"/>
        </w:numPr>
        <w:rPr>
          <w:sz w:val="22"/>
        </w:rPr>
      </w:pPr>
      <w:r w:rsidRPr="00086C6D">
        <w:rPr>
          <w:sz w:val="22"/>
        </w:rPr>
        <w:t xml:space="preserve">If you are unable to record the attendance via </w:t>
      </w:r>
      <w:hyperlink r:id="rId39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9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00" w:history="1">
        <w:r w:rsidRPr="00086C6D">
          <w:rPr>
            <w:rStyle w:val="Hyperlink"/>
            <w:sz w:val="22"/>
            <w:szCs w:val="22"/>
          </w:rPr>
          <w:t>liwen.chu@nxp.com</w:t>
        </w:r>
      </w:hyperlink>
      <w:r w:rsidRPr="00086C6D">
        <w:rPr>
          <w:sz w:val="22"/>
          <w:szCs w:val="22"/>
        </w:rPr>
        <w:t>)</w:t>
      </w:r>
    </w:p>
    <w:p w14:paraId="3C7998AB"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1FE2A141" w14:textId="77777777" w:rsidR="00A103BD"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50F8E1" w14:textId="7259788A" w:rsidR="00A103BD" w:rsidRDefault="00A103BD" w:rsidP="00A103BD">
      <w:pPr>
        <w:pStyle w:val="ListParagraph"/>
        <w:numPr>
          <w:ilvl w:val="0"/>
          <w:numId w:val="3"/>
        </w:numPr>
        <w:rPr>
          <w:sz w:val="22"/>
          <w:szCs w:val="22"/>
        </w:rPr>
      </w:pPr>
      <w:r w:rsidRPr="0005286F">
        <w:rPr>
          <w:sz w:val="22"/>
          <w:szCs w:val="22"/>
        </w:rPr>
        <w:t>Announcements:</w:t>
      </w:r>
    </w:p>
    <w:p w14:paraId="3726C747" w14:textId="17C2C7BC" w:rsidR="00D64602" w:rsidRPr="00F1135D" w:rsidRDefault="00D64602" w:rsidP="00D64602">
      <w:pPr>
        <w:pStyle w:val="ListParagraph"/>
        <w:numPr>
          <w:ilvl w:val="1"/>
          <w:numId w:val="3"/>
        </w:numPr>
        <w:rPr>
          <w:i/>
          <w:iCs/>
          <w:sz w:val="22"/>
          <w:szCs w:val="22"/>
        </w:rPr>
      </w:pPr>
      <w:r w:rsidRPr="00F1135D">
        <w:rPr>
          <w:i/>
          <w:iCs/>
          <w:sz w:val="22"/>
          <w:szCs w:val="22"/>
        </w:rPr>
        <w:t xml:space="preserve">Second </w:t>
      </w:r>
      <w:r>
        <w:rPr>
          <w:i/>
          <w:iCs/>
          <w:sz w:val="22"/>
          <w:szCs w:val="22"/>
        </w:rPr>
        <w:t>6</w:t>
      </w:r>
      <w:r w:rsidRPr="00F1135D">
        <w:rPr>
          <w:i/>
          <w:iCs/>
          <w:sz w:val="22"/>
          <w:szCs w:val="22"/>
        </w:rPr>
        <w:t xml:space="preserve">0’ of the call to be used for Technical Submissions </w:t>
      </w:r>
      <w:r w:rsidR="00513CE0">
        <w:rPr>
          <w:i/>
          <w:iCs/>
          <w:sz w:val="22"/>
          <w:szCs w:val="22"/>
        </w:rPr>
        <w:t xml:space="preserve">on topics </w:t>
      </w:r>
      <w:r w:rsidRPr="00F1135D">
        <w:rPr>
          <w:i/>
          <w:iCs/>
          <w:sz w:val="22"/>
          <w:szCs w:val="22"/>
        </w:rPr>
        <w:t>(hard cut).</w:t>
      </w:r>
    </w:p>
    <w:p w14:paraId="4168A768" w14:textId="6A01C560" w:rsidR="00A103BD" w:rsidRPr="00D86C61"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D88AC99" w14:textId="7485F57A" w:rsidR="00D86C61" w:rsidRPr="009D14C3" w:rsidRDefault="007E23DB" w:rsidP="0023490E">
      <w:pPr>
        <w:pStyle w:val="ListParagraph"/>
        <w:numPr>
          <w:ilvl w:val="1"/>
          <w:numId w:val="3"/>
        </w:numPr>
        <w:rPr>
          <w:strike/>
          <w:color w:val="FFC000"/>
          <w:sz w:val="22"/>
          <w:szCs w:val="22"/>
        </w:rPr>
      </w:pPr>
      <w:hyperlink r:id="rId401" w:history="1">
        <w:r w:rsidR="00D86C61" w:rsidRPr="009D14C3">
          <w:rPr>
            <w:rStyle w:val="Hyperlink"/>
            <w:strike/>
            <w:color w:val="FFC000"/>
            <w:sz w:val="22"/>
            <w:szCs w:val="22"/>
          </w:rPr>
          <w:t>1350r7</w:t>
        </w:r>
      </w:hyperlink>
      <w:r w:rsidR="00D86C61" w:rsidRPr="009D14C3">
        <w:rPr>
          <w:strike/>
          <w:color w:val="FFC000"/>
          <w:sz w:val="22"/>
          <w:szCs w:val="22"/>
        </w:rPr>
        <w:t xml:space="preserve"> Enhancements for QoS and low latency in 802.11be R1</w:t>
      </w:r>
      <w:r w:rsidR="00D86C61" w:rsidRPr="009D14C3">
        <w:rPr>
          <w:strike/>
          <w:color w:val="FFC000"/>
          <w:sz w:val="22"/>
          <w:szCs w:val="22"/>
        </w:rPr>
        <w:tab/>
        <w:t>Dave Cavalcanti</w:t>
      </w:r>
    </w:p>
    <w:p w14:paraId="60FDD43B" w14:textId="1258F67E" w:rsidR="00D86C61" w:rsidRPr="009D14C3" w:rsidRDefault="007E23DB" w:rsidP="0023490E">
      <w:pPr>
        <w:pStyle w:val="ListParagraph"/>
        <w:numPr>
          <w:ilvl w:val="1"/>
          <w:numId w:val="3"/>
        </w:numPr>
        <w:rPr>
          <w:strike/>
          <w:color w:val="FFC000"/>
          <w:sz w:val="22"/>
          <w:szCs w:val="22"/>
        </w:rPr>
      </w:pPr>
      <w:hyperlink r:id="rId402" w:history="1">
        <w:r w:rsidR="00D86C61" w:rsidRPr="009D14C3">
          <w:rPr>
            <w:rStyle w:val="Hyperlink"/>
            <w:strike/>
            <w:color w:val="FFC000"/>
            <w:sz w:val="22"/>
            <w:szCs w:val="22"/>
          </w:rPr>
          <w:t>1693r3</w:t>
        </w:r>
      </w:hyperlink>
      <w:r w:rsidR="00D86C61" w:rsidRPr="009D14C3">
        <w:rPr>
          <w:strike/>
          <w:color w:val="FFC000"/>
          <w:sz w:val="22"/>
          <w:szCs w:val="22"/>
        </w:rPr>
        <w:t xml:space="preserve"> TSPEC-lite</w:t>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t>Duncan Ho</w:t>
      </w:r>
    </w:p>
    <w:p w14:paraId="66EB0830" w14:textId="3D053891" w:rsidR="00A103BD" w:rsidRPr="00FB58F7"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77CF0E07" w14:textId="241ACD60" w:rsidR="00AD17B6" w:rsidRPr="00D166D7" w:rsidRDefault="007E23DB" w:rsidP="00AD17B6">
      <w:pPr>
        <w:pStyle w:val="ListParagraph"/>
        <w:numPr>
          <w:ilvl w:val="1"/>
          <w:numId w:val="3"/>
        </w:numPr>
        <w:rPr>
          <w:color w:val="00B050"/>
          <w:sz w:val="22"/>
          <w:szCs w:val="22"/>
        </w:rPr>
      </w:pPr>
      <w:hyperlink r:id="rId403" w:history="1">
        <w:r w:rsidR="00AD17B6" w:rsidRPr="00D166D7">
          <w:rPr>
            <w:rStyle w:val="Hyperlink"/>
            <w:color w:val="00B050"/>
            <w:sz w:val="22"/>
            <w:szCs w:val="22"/>
          </w:rPr>
          <w:t>1727r4</w:t>
        </w:r>
      </w:hyperlink>
      <w:r w:rsidR="00AD17B6" w:rsidRPr="00D166D7">
        <w:rPr>
          <w:color w:val="00B050"/>
          <w:sz w:val="22"/>
          <w:szCs w:val="22"/>
        </w:rPr>
        <w:t xml:space="preserve"> pdt-mac-mlo-6-3-x </w:t>
      </w:r>
      <w:proofErr w:type="spellStart"/>
      <w:r w:rsidR="00AD17B6" w:rsidRPr="00D166D7">
        <w:rPr>
          <w:color w:val="00B050"/>
          <w:sz w:val="22"/>
          <w:szCs w:val="22"/>
        </w:rPr>
        <w:t>nsep</w:t>
      </w:r>
      <w:proofErr w:type="spellEnd"/>
      <w:r w:rsidR="00AD17B6" w:rsidRPr="00D166D7">
        <w:rPr>
          <w:color w:val="00B050"/>
          <w:sz w:val="22"/>
          <w:szCs w:val="22"/>
        </w:rPr>
        <w:t>-priority-access</w:t>
      </w:r>
      <w:r w:rsidR="00AD17B6" w:rsidRPr="00D166D7">
        <w:rPr>
          <w:color w:val="00B050"/>
          <w:sz w:val="22"/>
          <w:szCs w:val="22"/>
        </w:rPr>
        <w:tab/>
      </w:r>
      <w:r w:rsidR="001B3C26" w:rsidRPr="00D166D7">
        <w:rPr>
          <w:color w:val="00B050"/>
          <w:sz w:val="22"/>
          <w:szCs w:val="22"/>
        </w:rPr>
        <w:tab/>
      </w:r>
      <w:r w:rsidR="001B3C26" w:rsidRPr="00D166D7">
        <w:rPr>
          <w:color w:val="00B050"/>
          <w:sz w:val="22"/>
          <w:szCs w:val="22"/>
        </w:rPr>
        <w:tab/>
      </w:r>
      <w:proofErr w:type="spellStart"/>
      <w:r w:rsidR="00AD17B6" w:rsidRPr="00D166D7">
        <w:rPr>
          <w:color w:val="00B050"/>
          <w:sz w:val="22"/>
          <w:szCs w:val="22"/>
        </w:rPr>
        <w:t>Zhiqiang</w:t>
      </w:r>
      <w:proofErr w:type="spellEnd"/>
      <w:r w:rsidR="00AD17B6" w:rsidRPr="00D166D7">
        <w:rPr>
          <w:color w:val="00B050"/>
          <w:sz w:val="22"/>
          <w:szCs w:val="22"/>
        </w:rPr>
        <w:t xml:space="preserve"> Han</w:t>
      </w:r>
      <w:r w:rsidR="007802CC" w:rsidRPr="00D166D7">
        <w:rPr>
          <w:color w:val="00B050"/>
          <w:sz w:val="22"/>
          <w:szCs w:val="22"/>
        </w:rPr>
        <w:t xml:space="preserve"> </w:t>
      </w:r>
      <w:r w:rsidR="0054561F" w:rsidRPr="00D166D7">
        <w:rPr>
          <w:color w:val="00B050"/>
          <w:sz w:val="22"/>
          <w:szCs w:val="22"/>
        </w:rPr>
        <w:tab/>
      </w:r>
      <w:r w:rsidR="007802CC" w:rsidRPr="00D166D7">
        <w:rPr>
          <w:color w:val="00B050"/>
          <w:sz w:val="22"/>
          <w:szCs w:val="22"/>
        </w:rPr>
        <w:t>[SP]</w:t>
      </w:r>
    </w:p>
    <w:p w14:paraId="2C43F752" w14:textId="758ED3F9" w:rsidR="00DE669F" w:rsidRPr="00D166D7" w:rsidRDefault="007E23DB" w:rsidP="0023490E">
      <w:pPr>
        <w:pStyle w:val="ListParagraph"/>
        <w:numPr>
          <w:ilvl w:val="1"/>
          <w:numId w:val="3"/>
        </w:numPr>
        <w:rPr>
          <w:color w:val="00B050"/>
          <w:sz w:val="22"/>
          <w:szCs w:val="22"/>
        </w:rPr>
      </w:pPr>
      <w:hyperlink r:id="rId404" w:history="1">
        <w:r w:rsidR="00DE669F" w:rsidRPr="00D166D7">
          <w:rPr>
            <w:rStyle w:val="Hyperlink"/>
            <w:color w:val="00B050"/>
            <w:sz w:val="22"/>
            <w:szCs w:val="22"/>
          </w:rPr>
          <w:t>1667r3</w:t>
        </w:r>
      </w:hyperlink>
      <w:r w:rsidR="00DE669F" w:rsidRPr="00D166D7">
        <w:rPr>
          <w:color w:val="00B050"/>
          <w:sz w:val="22"/>
          <w:szCs w:val="22"/>
        </w:rPr>
        <w:t xml:space="preserve"> MLO-Discovery-Information-Request</w:t>
      </w:r>
      <w:r w:rsidR="00DE669F" w:rsidRPr="00D166D7">
        <w:rPr>
          <w:color w:val="00B050"/>
          <w:sz w:val="22"/>
          <w:szCs w:val="22"/>
        </w:rPr>
        <w:tab/>
      </w:r>
      <w:r w:rsidR="00DE669F" w:rsidRPr="00D166D7">
        <w:rPr>
          <w:color w:val="00B050"/>
          <w:sz w:val="22"/>
          <w:szCs w:val="22"/>
        </w:rPr>
        <w:tab/>
      </w:r>
      <w:r w:rsidR="00DE669F" w:rsidRPr="00D166D7">
        <w:rPr>
          <w:color w:val="00B050"/>
          <w:sz w:val="22"/>
          <w:szCs w:val="22"/>
        </w:rPr>
        <w:tab/>
      </w:r>
      <w:proofErr w:type="spellStart"/>
      <w:r w:rsidR="00DE669F" w:rsidRPr="00D166D7">
        <w:rPr>
          <w:color w:val="00B050"/>
          <w:sz w:val="22"/>
          <w:szCs w:val="22"/>
        </w:rPr>
        <w:t>Namyeong</w:t>
      </w:r>
      <w:proofErr w:type="spellEnd"/>
      <w:r w:rsidR="00DE669F" w:rsidRPr="00D166D7">
        <w:rPr>
          <w:color w:val="00B050"/>
          <w:sz w:val="22"/>
          <w:szCs w:val="22"/>
        </w:rPr>
        <w:t xml:space="preserve"> Kim</w:t>
      </w:r>
    </w:p>
    <w:p w14:paraId="0C57D6A4" w14:textId="4A90B386" w:rsidR="00FB58F7" w:rsidRPr="00D166D7" w:rsidRDefault="007E23DB" w:rsidP="0023490E">
      <w:pPr>
        <w:pStyle w:val="ListParagraph"/>
        <w:numPr>
          <w:ilvl w:val="1"/>
          <w:numId w:val="3"/>
        </w:numPr>
        <w:rPr>
          <w:color w:val="00B050"/>
          <w:sz w:val="22"/>
          <w:szCs w:val="22"/>
        </w:rPr>
      </w:pPr>
      <w:hyperlink r:id="rId405" w:history="1">
        <w:r w:rsidR="00A34341" w:rsidRPr="00D166D7">
          <w:rPr>
            <w:rStyle w:val="Hyperlink"/>
            <w:color w:val="00B050"/>
            <w:sz w:val="22"/>
            <w:szCs w:val="22"/>
          </w:rPr>
          <w:t>0087r0</w:t>
        </w:r>
      </w:hyperlink>
      <w:r w:rsidR="00A34341" w:rsidRPr="00D166D7">
        <w:rPr>
          <w:color w:val="00B050"/>
          <w:sz w:val="22"/>
          <w:szCs w:val="22"/>
        </w:rPr>
        <w:t xml:space="preserve"> MAC-Triggered SU</w:t>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t>Dibakar Das</w:t>
      </w:r>
    </w:p>
    <w:p w14:paraId="1FA666CE" w14:textId="3F6BD359" w:rsidR="00DD3984" w:rsidRPr="00DD3984" w:rsidRDefault="00DD3984" w:rsidP="00DD3984">
      <w:pPr>
        <w:pStyle w:val="ListParagraph"/>
        <w:numPr>
          <w:ilvl w:val="0"/>
          <w:numId w:val="3"/>
        </w:numPr>
        <w:rPr>
          <w:szCs w:val="22"/>
        </w:rPr>
      </w:pPr>
      <w:r w:rsidRPr="00DD3984">
        <w:rPr>
          <w:szCs w:val="22"/>
        </w:rPr>
        <w:t>Technical Submissions</w:t>
      </w:r>
      <w:r w:rsidRPr="00DD3984">
        <w:rPr>
          <w:b/>
          <w:bCs/>
          <w:szCs w:val="22"/>
        </w:rPr>
        <w:t>-</w:t>
      </w:r>
      <w:r>
        <w:rPr>
          <w:b/>
          <w:bCs/>
          <w:szCs w:val="22"/>
        </w:rPr>
        <w:t xml:space="preserve">ML </w:t>
      </w:r>
      <w:proofErr w:type="spellStart"/>
      <w:r>
        <w:rPr>
          <w:b/>
          <w:bCs/>
          <w:szCs w:val="22"/>
        </w:rPr>
        <w:t>Mgmt</w:t>
      </w:r>
      <w:proofErr w:type="spellEnd"/>
      <w:r w:rsidR="004F5568">
        <w:rPr>
          <w:b/>
          <w:bCs/>
          <w:szCs w:val="22"/>
        </w:rPr>
        <w:t>:</w:t>
      </w:r>
    </w:p>
    <w:p w14:paraId="2D9C4093" w14:textId="5FB3A84D" w:rsidR="00DD3984" w:rsidRPr="00D166D7" w:rsidRDefault="007E23DB" w:rsidP="00DD3984">
      <w:pPr>
        <w:pStyle w:val="ListParagraph"/>
        <w:numPr>
          <w:ilvl w:val="1"/>
          <w:numId w:val="3"/>
        </w:numPr>
        <w:rPr>
          <w:color w:val="00B050"/>
          <w:sz w:val="22"/>
          <w:szCs w:val="22"/>
        </w:rPr>
      </w:pPr>
      <w:hyperlink r:id="rId406" w:history="1">
        <w:r w:rsidR="00DD3984" w:rsidRPr="00D166D7">
          <w:rPr>
            <w:rStyle w:val="Hyperlink"/>
            <w:color w:val="00B050"/>
            <w:sz w:val="22"/>
            <w:szCs w:val="22"/>
          </w:rPr>
          <w:t>1124r0</w:t>
        </w:r>
      </w:hyperlink>
      <w:r w:rsidR="00DD3984" w:rsidRPr="00D166D7">
        <w:rPr>
          <w:color w:val="00B050"/>
          <w:sz w:val="22"/>
          <w:szCs w:val="22"/>
        </w:rPr>
        <w:t xml:space="preserve"> ML element design</w:t>
      </w:r>
      <w:r w:rsidR="00DD3984" w:rsidRPr="00D166D7">
        <w:rPr>
          <w:color w:val="00B050"/>
          <w:sz w:val="22"/>
          <w:szCs w:val="22"/>
        </w:rPr>
        <w:tab/>
      </w:r>
      <w:r w:rsidR="00DD3984" w:rsidRPr="00D166D7">
        <w:rPr>
          <w:color w:val="00B050"/>
          <w:sz w:val="22"/>
          <w:szCs w:val="22"/>
        </w:rPr>
        <w:tab/>
      </w:r>
      <w:r w:rsidR="00DD3984" w:rsidRPr="00D166D7">
        <w:rPr>
          <w:color w:val="00B050"/>
          <w:sz w:val="22"/>
          <w:szCs w:val="22"/>
        </w:rPr>
        <w:tab/>
      </w:r>
      <w:r w:rsidR="00DD3984" w:rsidRPr="00D166D7">
        <w:rPr>
          <w:color w:val="00B050"/>
          <w:sz w:val="22"/>
          <w:szCs w:val="22"/>
        </w:rPr>
        <w:tab/>
        <w:t>Ming Gan</w:t>
      </w:r>
      <w:r w:rsidR="00DD3984" w:rsidRPr="00D166D7">
        <w:rPr>
          <w:color w:val="00B050"/>
          <w:sz w:val="22"/>
          <w:szCs w:val="22"/>
        </w:rPr>
        <w:tab/>
        <w:t>Q&amp;A+SP</w:t>
      </w:r>
    </w:p>
    <w:p w14:paraId="4BC37545" w14:textId="52AF6400" w:rsidR="00760D09" w:rsidRDefault="00760D09" w:rsidP="00760D0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ML-Operation</w:t>
      </w:r>
      <w:r w:rsidRPr="0005286F">
        <w:rPr>
          <w:sz w:val="22"/>
          <w:szCs w:val="22"/>
        </w:rPr>
        <w:t>:</w:t>
      </w:r>
    </w:p>
    <w:p w14:paraId="2476A4DF" w14:textId="77777777" w:rsidR="00760D09" w:rsidRPr="00D166D7" w:rsidRDefault="007E23DB" w:rsidP="00760D09">
      <w:pPr>
        <w:pStyle w:val="ListParagraph"/>
        <w:numPr>
          <w:ilvl w:val="1"/>
          <w:numId w:val="3"/>
        </w:numPr>
        <w:rPr>
          <w:color w:val="00B050"/>
          <w:sz w:val="22"/>
          <w:szCs w:val="22"/>
        </w:rPr>
      </w:pPr>
      <w:hyperlink r:id="rId407" w:history="1">
        <w:r w:rsidR="00760D09" w:rsidRPr="00D166D7">
          <w:rPr>
            <w:rStyle w:val="Hyperlink"/>
            <w:color w:val="00B050"/>
            <w:sz w:val="22"/>
            <w:szCs w:val="22"/>
          </w:rPr>
          <w:t>1890r0</w:t>
        </w:r>
      </w:hyperlink>
      <w:r w:rsidR="00760D09" w:rsidRPr="00D166D7">
        <w:rPr>
          <w:color w:val="00B050"/>
          <w:sz w:val="22"/>
          <w:szCs w:val="22"/>
        </w:rPr>
        <w:t xml:space="preserve"> Reconsideration on STA MAC Address of Non-AP MLD</w:t>
      </w:r>
      <w:r w:rsidR="00760D09" w:rsidRPr="00D166D7">
        <w:rPr>
          <w:color w:val="00B050"/>
          <w:sz w:val="22"/>
          <w:szCs w:val="22"/>
        </w:rPr>
        <w:tab/>
        <w:t>Guogang Huang</w:t>
      </w:r>
    </w:p>
    <w:p w14:paraId="769FB974" w14:textId="77777777" w:rsidR="00760D09" w:rsidRPr="00D166D7" w:rsidRDefault="007E23DB" w:rsidP="00760D09">
      <w:pPr>
        <w:pStyle w:val="ListParagraph"/>
        <w:numPr>
          <w:ilvl w:val="1"/>
          <w:numId w:val="3"/>
        </w:numPr>
        <w:rPr>
          <w:color w:val="00B050"/>
          <w:sz w:val="22"/>
          <w:szCs w:val="22"/>
        </w:rPr>
      </w:pPr>
      <w:hyperlink r:id="rId408" w:history="1">
        <w:r w:rsidR="00760D09" w:rsidRPr="00D166D7">
          <w:rPr>
            <w:rStyle w:val="Hyperlink"/>
            <w:color w:val="00B050"/>
            <w:sz w:val="22"/>
            <w:szCs w:val="22"/>
          </w:rPr>
          <w:t>1892r0</w:t>
        </w:r>
      </w:hyperlink>
      <w:r w:rsidR="00760D09" w:rsidRPr="00D166D7">
        <w:rPr>
          <w:color w:val="00B050"/>
          <w:sz w:val="22"/>
          <w:szCs w:val="22"/>
        </w:rPr>
        <w:t xml:space="preserve"> Estimation of link reachability</w:t>
      </w:r>
      <w:r w:rsidR="00760D09" w:rsidRPr="00D166D7">
        <w:rPr>
          <w:color w:val="00B050"/>
          <w:sz w:val="22"/>
          <w:szCs w:val="22"/>
        </w:rPr>
        <w:tab/>
      </w:r>
      <w:r w:rsidR="00760D09" w:rsidRPr="00D166D7">
        <w:rPr>
          <w:color w:val="00B050"/>
          <w:sz w:val="22"/>
          <w:szCs w:val="22"/>
        </w:rPr>
        <w:tab/>
      </w:r>
      <w:r w:rsidR="00760D09" w:rsidRPr="00D166D7">
        <w:rPr>
          <w:color w:val="00B050"/>
          <w:sz w:val="22"/>
          <w:szCs w:val="22"/>
        </w:rPr>
        <w:tab/>
      </w:r>
      <w:r w:rsidR="00760D09" w:rsidRPr="00D166D7">
        <w:rPr>
          <w:color w:val="00B050"/>
          <w:sz w:val="22"/>
          <w:szCs w:val="22"/>
        </w:rPr>
        <w:tab/>
        <w:t>Guogang Huang</w:t>
      </w:r>
    </w:p>
    <w:p w14:paraId="689A8B0D" w14:textId="77777777" w:rsidR="00760D09" w:rsidRDefault="00760D09" w:rsidP="00760D0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ML-Low Latency</w:t>
      </w:r>
      <w:r w:rsidRPr="0005286F">
        <w:rPr>
          <w:sz w:val="22"/>
          <w:szCs w:val="22"/>
        </w:rPr>
        <w:t>:</w:t>
      </w:r>
    </w:p>
    <w:p w14:paraId="0BD571EE" w14:textId="77777777" w:rsidR="00760D09" w:rsidRPr="00C249CC" w:rsidRDefault="007E23DB" w:rsidP="00760D09">
      <w:pPr>
        <w:pStyle w:val="ListParagraph"/>
        <w:numPr>
          <w:ilvl w:val="1"/>
          <w:numId w:val="3"/>
        </w:numPr>
        <w:rPr>
          <w:strike/>
          <w:color w:val="FFC000"/>
          <w:sz w:val="22"/>
          <w:szCs w:val="22"/>
        </w:rPr>
      </w:pPr>
      <w:hyperlink r:id="rId409" w:history="1">
        <w:r w:rsidR="00760D09" w:rsidRPr="00C249CC">
          <w:rPr>
            <w:rStyle w:val="Hyperlink"/>
            <w:strike/>
            <w:color w:val="FFC000"/>
            <w:sz w:val="22"/>
            <w:szCs w:val="22"/>
          </w:rPr>
          <w:t>1670r2</w:t>
        </w:r>
      </w:hyperlink>
      <w:r w:rsidR="00760D09" w:rsidRPr="00C249CC">
        <w:rPr>
          <w:strike/>
          <w:color w:val="FFC000"/>
          <w:sz w:val="22"/>
          <w:szCs w:val="22"/>
        </w:rPr>
        <w:t xml:space="preserve"> Low-latency-resource-agreements</w:t>
      </w:r>
      <w:r w:rsidR="00760D09" w:rsidRPr="00C249CC">
        <w:rPr>
          <w:strike/>
          <w:color w:val="FFC000"/>
          <w:sz w:val="22"/>
          <w:szCs w:val="22"/>
        </w:rPr>
        <w:tab/>
      </w:r>
      <w:r w:rsidR="00760D09" w:rsidRPr="00C249CC">
        <w:rPr>
          <w:strike/>
          <w:color w:val="FFC000"/>
          <w:sz w:val="22"/>
          <w:szCs w:val="22"/>
        </w:rPr>
        <w:tab/>
      </w:r>
      <w:r w:rsidR="00760D09" w:rsidRPr="00C249CC">
        <w:rPr>
          <w:strike/>
          <w:color w:val="FFC000"/>
          <w:sz w:val="22"/>
          <w:szCs w:val="22"/>
        </w:rPr>
        <w:tab/>
        <w:t xml:space="preserve">Jonas </w:t>
      </w:r>
      <w:proofErr w:type="spellStart"/>
      <w:r w:rsidR="00760D09" w:rsidRPr="00C249CC">
        <w:rPr>
          <w:strike/>
          <w:color w:val="FFC000"/>
          <w:sz w:val="22"/>
          <w:szCs w:val="22"/>
        </w:rPr>
        <w:t>Sedin</w:t>
      </w:r>
      <w:proofErr w:type="spellEnd"/>
    </w:p>
    <w:p w14:paraId="168062C6" w14:textId="77777777" w:rsidR="00760D09" w:rsidRPr="003D6DA3" w:rsidRDefault="007E23DB" w:rsidP="00760D09">
      <w:pPr>
        <w:pStyle w:val="ListParagraph"/>
        <w:numPr>
          <w:ilvl w:val="1"/>
          <w:numId w:val="3"/>
        </w:numPr>
        <w:rPr>
          <w:color w:val="BFBFBF" w:themeColor="background1" w:themeShade="BF"/>
          <w:sz w:val="22"/>
          <w:szCs w:val="22"/>
        </w:rPr>
      </w:pPr>
      <w:hyperlink r:id="rId410" w:history="1">
        <w:r w:rsidR="00760D09" w:rsidRPr="003D6DA3">
          <w:rPr>
            <w:rStyle w:val="Hyperlink"/>
            <w:color w:val="BFBFBF" w:themeColor="background1" w:themeShade="BF"/>
            <w:sz w:val="22"/>
            <w:szCs w:val="22"/>
          </w:rPr>
          <w:t>1691r1</w:t>
        </w:r>
      </w:hyperlink>
      <w:r w:rsidR="00760D09" w:rsidRPr="003D6DA3">
        <w:rPr>
          <w:color w:val="BFBFBF" w:themeColor="background1" w:themeShade="BF"/>
          <w:sz w:val="22"/>
          <w:szCs w:val="22"/>
        </w:rPr>
        <w:t xml:space="preserve"> TXOP rules to reduce worst-case latency</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Thomas Handte</w:t>
      </w:r>
    </w:p>
    <w:p w14:paraId="5659F8F4" w14:textId="77777777" w:rsidR="00760D09" w:rsidRPr="003D6DA3" w:rsidRDefault="007E23DB" w:rsidP="00760D09">
      <w:pPr>
        <w:pStyle w:val="ListParagraph"/>
        <w:numPr>
          <w:ilvl w:val="1"/>
          <w:numId w:val="3"/>
        </w:numPr>
        <w:rPr>
          <w:color w:val="BFBFBF" w:themeColor="background1" w:themeShade="BF"/>
          <w:sz w:val="22"/>
          <w:szCs w:val="22"/>
        </w:rPr>
      </w:pPr>
      <w:hyperlink r:id="rId411" w:history="1">
        <w:r w:rsidR="00760D09" w:rsidRPr="003D6DA3">
          <w:rPr>
            <w:rStyle w:val="Hyperlink"/>
            <w:color w:val="BFBFBF" w:themeColor="background1" w:themeShade="BF"/>
            <w:sz w:val="22"/>
            <w:szCs w:val="22"/>
          </w:rPr>
          <w:t>1852r1</w:t>
        </w:r>
      </w:hyperlink>
      <w:r w:rsidR="00760D09" w:rsidRPr="003D6DA3">
        <w:rPr>
          <w:color w:val="BFBFBF" w:themeColor="background1" w:themeShade="BF"/>
          <w:sz w:val="22"/>
          <w:szCs w:val="22"/>
        </w:rPr>
        <w:t xml:space="preserve"> Discussion on low latency traffic</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Boyce Bo Yang</w:t>
      </w:r>
    </w:p>
    <w:p w14:paraId="168CAC30" w14:textId="77777777" w:rsidR="00760D09" w:rsidRPr="003D6DA3" w:rsidRDefault="007E23DB" w:rsidP="00760D09">
      <w:pPr>
        <w:pStyle w:val="ListParagraph"/>
        <w:numPr>
          <w:ilvl w:val="1"/>
          <w:numId w:val="3"/>
        </w:numPr>
        <w:rPr>
          <w:color w:val="BFBFBF" w:themeColor="background1" w:themeShade="BF"/>
          <w:sz w:val="22"/>
          <w:szCs w:val="22"/>
        </w:rPr>
      </w:pPr>
      <w:hyperlink r:id="rId412" w:history="1">
        <w:r w:rsidR="00760D09" w:rsidRPr="003D6DA3">
          <w:rPr>
            <w:rStyle w:val="Hyperlink"/>
            <w:color w:val="BFBFBF" w:themeColor="background1" w:themeShade="BF"/>
            <w:sz w:val="22"/>
            <w:szCs w:val="22"/>
          </w:rPr>
          <w:t>1897r0</w:t>
        </w:r>
      </w:hyperlink>
      <w:r w:rsidR="00760D09" w:rsidRPr="003D6DA3">
        <w:rPr>
          <w:color w:val="BFBFBF" w:themeColor="background1" w:themeShade="BF"/>
          <w:sz w:val="22"/>
          <w:szCs w:val="22"/>
        </w:rPr>
        <w:t xml:space="preserve"> OBSS EDCA Parameter Sets for RTA</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proofErr w:type="spellStart"/>
      <w:r w:rsidR="00760D09" w:rsidRPr="003D6DA3">
        <w:rPr>
          <w:color w:val="BFBFBF" w:themeColor="background1" w:themeShade="BF"/>
          <w:sz w:val="22"/>
          <w:szCs w:val="22"/>
        </w:rPr>
        <w:t>Evgeny</w:t>
      </w:r>
      <w:proofErr w:type="spellEnd"/>
      <w:r w:rsidR="00760D09" w:rsidRPr="003D6DA3">
        <w:rPr>
          <w:color w:val="BFBFBF" w:themeColor="background1" w:themeShade="BF"/>
          <w:sz w:val="22"/>
          <w:szCs w:val="22"/>
        </w:rPr>
        <w:t xml:space="preserve"> </w:t>
      </w:r>
      <w:proofErr w:type="spellStart"/>
      <w:r w:rsidR="00760D09" w:rsidRPr="003D6DA3">
        <w:rPr>
          <w:color w:val="BFBFBF" w:themeColor="background1" w:themeShade="BF"/>
          <w:sz w:val="22"/>
          <w:szCs w:val="22"/>
        </w:rPr>
        <w:t>Khorov</w:t>
      </w:r>
      <w:proofErr w:type="spellEnd"/>
    </w:p>
    <w:p w14:paraId="2DB6796B" w14:textId="77777777" w:rsidR="00760D09" w:rsidRPr="003D6DA3" w:rsidRDefault="007E23DB" w:rsidP="00760D09">
      <w:pPr>
        <w:pStyle w:val="ListParagraph"/>
        <w:numPr>
          <w:ilvl w:val="1"/>
          <w:numId w:val="3"/>
        </w:numPr>
        <w:rPr>
          <w:color w:val="BFBFBF" w:themeColor="background1" w:themeShade="BF"/>
          <w:sz w:val="22"/>
          <w:szCs w:val="22"/>
        </w:rPr>
      </w:pPr>
      <w:hyperlink r:id="rId413" w:history="1">
        <w:r w:rsidR="00760D09" w:rsidRPr="003D6DA3">
          <w:rPr>
            <w:rStyle w:val="Hyperlink"/>
            <w:color w:val="BFBFBF" w:themeColor="background1" w:themeShade="BF"/>
            <w:sz w:val="22"/>
            <w:szCs w:val="22"/>
          </w:rPr>
          <w:t>1902r0</w:t>
        </w:r>
      </w:hyperlink>
      <w:r w:rsidR="00760D09" w:rsidRPr="003D6DA3">
        <w:rPr>
          <w:color w:val="BFBFBF" w:themeColor="background1" w:themeShade="BF"/>
          <w:sz w:val="22"/>
          <w:szCs w:val="22"/>
        </w:rPr>
        <w:t xml:space="preserve"> UORA Enhancements to address RTA</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Oren Kedem</w:t>
      </w:r>
    </w:p>
    <w:p w14:paraId="4C5CB864" w14:textId="77777777" w:rsidR="00760D09" w:rsidRPr="003D6DA3" w:rsidRDefault="007E23DB" w:rsidP="00760D09">
      <w:pPr>
        <w:pStyle w:val="ListParagraph"/>
        <w:numPr>
          <w:ilvl w:val="1"/>
          <w:numId w:val="3"/>
        </w:numPr>
        <w:rPr>
          <w:color w:val="BFBFBF" w:themeColor="background1" w:themeShade="BF"/>
          <w:sz w:val="22"/>
          <w:szCs w:val="22"/>
        </w:rPr>
      </w:pPr>
      <w:hyperlink r:id="rId414" w:history="1">
        <w:r w:rsidR="00760D09" w:rsidRPr="003D6DA3">
          <w:rPr>
            <w:rStyle w:val="Hyperlink"/>
            <w:color w:val="BFBFBF" w:themeColor="background1" w:themeShade="BF"/>
            <w:sz w:val="22"/>
            <w:szCs w:val="22"/>
          </w:rPr>
          <w:t>1843r2</w:t>
        </w:r>
      </w:hyperlink>
      <w:r w:rsidR="00760D09" w:rsidRPr="003D6DA3">
        <w:rPr>
          <w:color w:val="BFBFBF" w:themeColor="background1" w:themeShade="BF"/>
          <w:sz w:val="22"/>
          <w:szCs w:val="22"/>
        </w:rPr>
        <w:t xml:space="preserve"> Low-Latency Triggered TWT</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Patrice NEZOU</w:t>
      </w:r>
    </w:p>
    <w:p w14:paraId="370B159D" w14:textId="77777777" w:rsidR="00A103BD" w:rsidRPr="0005286F" w:rsidRDefault="00A103BD" w:rsidP="00A103B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A753DC0" w14:textId="77777777" w:rsidR="00065AE9" w:rsidRDefault="00065AE9" w:rsidP="00065AE9">
      <w:pPr>
        <w:pStyle w:val="ListParagraph"/>
        <w:numPr>
          <w:ilvl w:val="0"/>
          <w:numId w:val="3"/>
        </w:numPr>
      </w:pPr>
      <w:r>
        <w:t>Adjourn</w:t>
      </w:r>
    </w:p>
    <w:p w14:paraId="25490D46" w14:textId="472E8AED" w:rsidR="00E040CD" w:rsidRPr="00755C65" w:rsidRDefault="00E040CD" w:rsidP="00E040CD">
      <w:pPr>
        <w:pStyle w:val="Heading3"/>
      </w:pPr>
      <w:r w:rsidRPr="003B3828">
        <w:rPr>
          <w:highlight w:val="green"/>
        </w:rPr>
        <w:t>13</w:t>
      </w:r>
      <w:r w:rsidRPr="003B3828">
        <w:rPr>
          <w:highlight w:val="green"/>
          <w:vertAlign w:val="superscript"/>
        </w:rPr>
        <w:t>th</w:t>
      </w:r>
      <w:r w:rsidRPr="003B3828">
        <w:rPr>
          <w:highlight w:val="green"/>
        </w:rPr>
        <w:t xml:space="preserve"> Conf. Call: February 0</w:t>
      </w:r>
      <w:r w:rsidR="00980439" w:rsidRPr="003B3828">
        <w:rPr>
          <w:highlight w:val="green"/>
        </w:rPr>
        <w:t>8</w:t>
      </w:r>
      <w:r w:rsidRPr="003B3828">
        <w:rPr>
          <w:highlight w:val="green"/>
        </w:rPr>
        <w:t xml:space="preserve"> (10:00–12:00 ET)–PHY</w:t>
      </w:r>
    </w:p>
    <w:p w14:paraId="7E8F007E" w14:textId="77777777" w:rsidR="00E040CD" w:rsidRPr="003046F3" w:rsidRDefault="00E040CD" w:rsidP="00E040CD">
      <w:pPr>
        <w:pStyle w:val="ListParagraph"/>
        <w:numPr>
          <w:ilvl w:val="0"/>
          <w:numId w:val="3"/>
        </w:numPr>
        <w:rPr>
          <w:lang w:val="en-US"/>
        </w:rPr>
      </w:pPr>
      <w:r w:rsidRPr="003046F3">
        <w:t>Call the meeting to order</w:t>
      </w:r>
    </w:p>
    <w:p w14:paraId="4F12E3F6" w14:textId="77777777" w:rsidR="00E040CD" w:rsidRDefault="00E040CD" w:rsidP="00E040CD">
      <w:pPr>
        <w:pStyle w:val="ListParagraph"/>
        <w:numPr>
          <w:ilvl w:val="0"/>
          <w:numId w:val="3"/>
        </w:numPr>
      </w:pPr>
      <w:r w:rsidRPr="003046F3">
        <w:t>IEEE 802 and 802.11 IPR policy and procedure</w:t>
      </w:r>
    </w:p>
    <w:p w14:paraId="22C0321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424EF233"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415" w:history="1">
        <w:r w:rsidRPr="00392CC0">
          <w:rPr>
            <w:rStyle w:val="Hyperlink"/>
            <w:sz w:val="22"/>
            <w:szCs w:val="22"/>
          </w:rPr>
          <w:t>patcom@ieee.org</w:t>
        </w:r>
      </w:hyperlink>
      <w:r w:rsidRPr="003046F3">
        <w:rPr>
          <w:sz w:val="22"/>
          <w:szCs w:val="22"/>
        </w:rPr>
        <w:t>); or</w:t>
      </w:r>
    </w:p>
    <w:p w14:paraId="69AE77CD"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536D52D"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9D1A29"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091834"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F236E5"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416" w:anchor="7" w:history="1">
        <w:r w:rsidRPr="0032579B">
          <w:rPr>
            <w:rStyle w:val="Hyperlink"/>
            <w:sz w:val="22"/>
            <w:szCs w:val="22"/>
          </w:rPr>
          <w:t>Clause 7</w:t>
        </w:r>
      </w:hyperlink>
      <w:r w:rsidRPr="0032579B">
        <w:rPr>
          <w:sz w:val="22"/>
          <w:szCs w:val="22"/>
        </w:rPr>
        <w:t xml:space="preserve"> of the IEEE SA Standards Board Bylaws and </w:t>
      </w:r>
      <w:hyperlink r:id="rId417" w:history="1">
        <w:r w:rsidRPr="0032579B">
          <w:rPr>
            <w:rStyle w:val="Hyperlink"/>
            <w:sz w:val="22"/>
            <w:szCs w:val="22"/>
          </w:rPr>
          <w:t>Clause 6.1</w:t>
        </w:r>
      </w:hyperlink>
      <w:r w:rsidRPr="0032579B">
        <w:rPr>
          <w:sz w:val="22"/>
          <w:szCs w:val="22"/>
        </w:rPr>
        <w:t xml:space="preserve"> of the IEEE SA Standards Board Operations Manual;</w:t>
      </w:r>
    </w:p>
    <w:p w14:paraId="6730A4E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03387EA"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3E2A373" w14:textId="77777777" w:rsidR="00E040CD" w:rsidRDefault="00E040CD" w:rsidP="00E040CD">
      <w:pPr>
        <w:pStyle w:val="ListParagraph"/>
        <w:numPr>
          <w:ilvl w:val="0"/>
          <w:numId w:val="3"/>
        </w:numPr>
      </w:pPr>
      <w:r w:rsidRPr="003046F3">
        <w:t>Attendance reminder.</w:t>
      </w:r>
    </w:p>
    <w:p w14:paraId="58A572C1" w14:textId="77777777" w:rsidR="00E040CD" w:rsidRPr="003046F3" w:rsidRDefault="00E040CD" w:rsidP="00E040CD">
      <w:pPr>
        <w:pStyle w:val="ListParagraph"/>
        <w:numPr>
          <w:ilvl w:val="1"/>
          <w:numId w:val="3"/>
        </w:numPr>
      </w:pPr>
      <w:r>
        <w:rPr>
          <w:sz w:val="22"/>
          <w:szCs w:val="22"/>
        </w:rPr>
        <w:t xml:space="preserve">Participation slide: </w:t>
      </w:r>
      <w:hyperlink r:id="rId418" w:tgtFrame="_blank" w:history="1">
        <w:r w:rsidRPr="00EE0424">
          <w:rPr>
            <w:rStyle w:val="Hyperlink"/>
            <w:sz w:val="22"/>
            <w:szCs w:val="22"/>
            <w:lang w:val="en-US"/>
          </w:rPr>
          <w:t>https://mentor.ieee.org/802-ec/dcn/16/ec-16-0180-05-00EC-ieee-802-participation-slide.pptx</w:t>
        </w:r>
      </w:hyperlink>
    </w:p>
    <w:p w14:paraId="5E30393E"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7B10E546" w14:textId="77777777" w:rsidR="00E040CD" w:rsidRDefault="00E040CD" w:rsidP="00E040CD">
      <w:pPr>
        <w:pStyle w:val="ListParagraph"/>
        <w:numPr>
          <w:ilvl w:val="2"/>
          <w:numId w:val="3"/>
        </w:numPr>
        <w:rPr>
          <w:sz w:val="22"/>
        </w:rPr>
      </w:pPr>
      <w:r>
        <w:rPr>
          <w:sz w:val="22"/>
        </w:rPr>
        <w:t xml:space="preserve">1) login to </w:t>
      </w:r>
      <w:hyperlink r:id="rId4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38A1E5" w14:textId="77777777" w:rsidR="00E040CD" w:rsidRDefault="00E040CD" w:rsidP="00E040CD">
      <w:pPr>
        <w:pStyle w:val="ListParagraph"/>
        <w:numPr>
          <w:ilvl w:val="1"/>
          <w:numId w:val="3"/>
        </w:numPr>
        <w:rPr>
          <w:sz w:val="22"/>
        </w:rPr>
      </w:pPr>
      <w:r>
        <w:rPr>
          <w:sz w:val="22"/>
        </w:rPr>
        <w:t xml:space="preserve">If you are unable to record the attendance via </w:t>
      </w:r>
      <w:hyperlink r:id="rId42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2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22" w:history="1">
        <w:r w:rsidRPr="00132C67">
          <w:rPr>
            <w:rStyle w:val="Hyperlink"/>
            <w:sz w:val="22"/>
          </w:rPr>
          <w:t>sschelstraete@quantenna.com</w:t>
        </w:r>
      </w:hyperlink>
      <w:r>
        <w:rPr>
          <w:sz w:val="22"/>
        </w:rPr>
        <w:t>)</w:t>
      </w:r>
    </w:p>
    <w:p w14:paraId="61A7A495"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7761D286" w14:textId="77777777" w:rsidR="00E040CD" w:rsidRPr="00D86E02"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D65C2E" w14:textId="77777777" w:rsidR="00E040CD" w:rsidRDefault="00E040CD" w:rsidP="00E040CD">
      <w:pPr>
        <w:pStyle w:val="ListParagraph"/>
        <w:numPr>
          <w:ilvl w:val="0"/>
          <w:numId w:val="3"/>
        </w:numPr>
      </w:pPr>
      <w:r w:rsidRPr="003046F3">
        <w:t>Announcements</w:t>
      </w:r>
      <w:r>
        <w:t>:</w:t>
      </w:r>
    </w:p>
    <w:p w14:paraId="6EAF6746" w14:textId="590D1F64" w:rsidR="005920F7" w:rsidRDefault="005920F7" w:rsidP="00E040CD">
      <w:pPr>
        <w:pStyle w:val="ListParagraph"/>
        <w:numPr>
          <w:ilvl w:val="0"/>
          <w:numId w:val="3"/>
        </w:numPr>
        <w:rPr>
          <w:sz w:val="22"/>
          <w:szCs w:val="22"/>
        </w:rPr>
      </w:pPr>
      <w:r>
        <w:rPr>
          <w:sz w:val="22"/>
          <w:szCs w:val="22"/>
        </w:rPr>
        <w:t>Comment Assignment/Review</w:t>
      </w:r>
    </w:p>
    <w:p w14:paraId="677A3111" w14:textId="0CD83288" w:rsidR="006805C9" w:rsidRPr="00F37BE7" w:rsidRDefault="007E23DB" w:rsidP="006805C9">
      <w:pPr>
        <w:pStyle w:val="ListParagraph"/>
        <w:numPr>
          <w:ilvl w:val="1"/>
          <w:numId w:val="3"/>
        </w:numPr>
        <w:rPr>
          <w:color w:val="00B050"/>
          <w:sz w:val="22"/>
          <w:szCs w:val="22"/>
        </w:rPr>
      </w:pPr>
      <w:hyperlink r:id="rId423" w:history="1">
        <w:r w:rsidR="006805C9" w:rsidRPr="00F37BE7">
          <w:rPr>
            <w:rStyle w:val="Hyperlink"/>
            <w:color w:val="00B050"/>
            <w:sz w:val="22"/>
            <w:szCs w:val="22"/>
          </w:rPr>
          <w:t>223</w:t>
        </w:r>
      </w:hyperlink>
      <w:r w:rsidR="006805C9" w:rsidRPr="00F37BE7">
        <w:rPr>
          <w:color w:val="00B050"/>
          <w:sz w:val="22"/>
          <w:szCs w:val="22"/>
        </w:rPr>
        <w:t xml:space="preserve"> IEEE 802.11be CC34 comments (PHY Tab)</w:t>
      </w:r>
    </w:p>
    <w:p w14:paraId="009B5A82" w14:textId="4D05B2F6" w:rsidR="00E040CD" w:rsidRPr="00CF26EA" w:rsidRDefault="00E040CD" w:rsidP="00E040C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678B9123" w14:textId="67F9E3C8" w:rsidR="00CF26EA" w:rsidRPr="00CF26EA" w:rsidRDefault="00F37BE7" w:rsidP="00CF26EA">
      <w:pPr>
        <w:pStyle w:val="ListParagraph"/>
        <w:numPr>
          <w:ilvl w:val="1"/>
          <w:numId w:val="3"/>
        </w:numPr>
        <w:rPr>
          <w:i/>
          <w:iCs/>
          <w:sz w:val="22"/>
          <w:szCs w:val="22"/>
        </w:rPr>
      </w:pPr>
      <w:r>
        <w:rPr>
          <w:i/>
          <w:iCs/>
          <w:sz w:val="22"/>
          <w:szCs w:val="22"/>
        </w:rPr>
        <w:t>None.</w:t>
      </w:r>
    </w:p>
    <w:p w14:paraId="62EBE233" w14:textId="055FDADB" w:rsidR="00E040CD" w:rsidRPr="00CF26EA" w:rsidRDefault="00E040CD" w:rsidP="00E040C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FF57673" w14:textId="3FBC859E" w:rsidR="00DA519A" w:rsidRPr="00F37BE7" w:rsidRDefault="007E23DB" w:rsidP="00377371">
      <w:pPr>
        <w:pStyle w:val="ListParagraph"/>
        <w:numPr>
          <w:ilvl w:val="1"/>
          <w:numId w:val="3"/>
        </w:numPr>
        <w:rPr>
          <w:color w:val="00B050"/>
          <w:sz w:val="20"/>
          <w:szCs w:val="20"/>
        </w:rPr>
      </w:pPr>
      <w:hyperlink r:id="rId424" w:history="1">
        <w:r w:rsidR="00DA519A" w:rsidRPr="00F37BE7">
          <w:rPr>
            <w:rStyle w:val="Hyperlink"/>
            <w:color w:val="00B050"/>
            <w:sz w:val="22"/>
            <w:szCs w:val="22"/>
          </w:rPr>
          <w:t>220r0</w:t>
        </w:r>
      </w:hyperlink>
      <w:r w:rsidR="00DA519A" w:rsidRPr="00F37BE7">
        <w:rPr>
          <w:color w:val="00B050"/>
          <w:sz w:val="22"/>
          <w:szCs w:val="22"/>
        </w:rPr>
        <w:t xml:space="preserve"> EHT-preamble-EHT-SIG for D0.4 - part 2</w:t>
      </w:r>
      <w:r w:rsidR="00DA519A" w:rsidRPr="00F37BE7">
        <w:rPr>
          <w:color w:val="00B050"/>
          <w:sz w:val="22"/>
          <w:szCs w:val="22"/>
        </w:rPr>
        <w:tab/>
      </w:r>
      <w:r w:rsidR="005865EC" w:rsidRPr="00F37BE7">
        <w:rPr>
          <w:color w:val="00B050"/>
          <w:sz w:val="22"/>
          <w:szCs w:val="22"/>
        </w:rPr>
        <w:tab/>
      </w:r>
      <w:r w:rsidR="005865EC" w:rsidRPr="00F37BE7">
        <w:rPr>
          <w:color w:val="00B050"/>
          <w:sz w:val="22"/>
          <w:szCs w:val="22"/>
        </w:rPr>
        <w:tab/>
      </w:r>
      <w:r w:rsidR="00DA519A" w:rsidRPr="00F37BE7">
        <w:rPr>
          <w:color w:val="00B050"/>
          <w:sz w:val="22"/>
          <w:szCs w:val="22"/>
        </w:rPr>
        <w:t>Ross Jian Yu</w:t>
      </w:r>
    </w:p>
    <w:p w14:paraId="4AE6E628" w14:textId="61128E99" w:rsidR="004F31E2" w:rsidRPr="00F37BE7" w:rsidRDefault="007E23DB" w:rsidP="00377371">
      <w:pPr>
        <w:pStyle w:val="ListParagraph"/>
        <w:numPr>
          <w:ilvl w:val="1"/>
          <w:numId w:val="3"/>
        </w:numPr>
        <w:rPr>
          <w:color w:val="00B050"/>
          <w:sz w:val="22"/>
          <w:szCs w:val="22"/>
        </w:rPr>
      </w:pPr>
      <w:hyperlink r:id="rId425" w:history="1">
        <w:r w:rsidR="004F31E2" w:rsidRPr="00F37BE7">
          <w:rPr>
            <w:rStyle w:val="Hyperlink"/>
            <w:color w:val="00B050"/>
            <w:sz w:val="22"/>
            <w:szCs w:val="22"/>
          </w:rPr>
          <w:t>224r0</w:t>
        </w:r>
      </w:hyperlink>
      <w:r w:rsidR="004F31E2" w:rsidRPr="00F37BE7">
        <w:rPr>
          <w:color w:val="00B050"/>
          <w:sz w:val="22"/>
          <w:szCs w:val="22"/>
        </w:rPr>
        <w:t xml:space="preserve"> PDT EHT PHY Capabilities Information Field </w:t>
      </w:r>
      <w:r w:rsidR="004F31E2" w:rsidRPr="00F37BE7">
        <w:rPr>
          <w:color w:val="00B050"/>
          <w:sz w:val="22"/>
          <w:szCs w:val="22"/>
        </w:rPr>
        <w:tab/>
      </w:r>
      <w:r w:rsidR="004F31E2" w:rsidRPr="00F37BE7">
        <w:rPr>
          <w:color w:val="00B050"/>
          <w:sz w:val="22"/>
          <w:szCs w:val="22"/>
        </w:rPr>
        <w:tab/>
        <w:t>Steve Shellhammer</w:t>
      </w:r>
    </w:p>
    <w:p w14:paraId="3DA24546" w14:textId="70215C82" w:rsidR="00CF26EA" w:rsidRDefault="00CF26EA" w:rsidP="00CF26EA">
      <w:pPr>
        <w:pStyle w:val="ListParagraph"/>
        <w:numPr>
          <w:ilvl w:val="0"/>
          <w:numId w:val="3"/>
        </w:numPr>
        <w:rPr>
          <w:sz w:val="22"/>
          <w:szCs w:val="22"/>
        </w:rPr>
      </w:pPr>
      <w:r w:rsidRPr="00146CA0">
        <w:rPr>
          <w:sz w:val="22"/>
          <w:szCs w:val="22"/>
        </w:rPr>
        <w:t>Technical Submissions:</w:t>
      </w:r>
    </w:p>
    <w:p w14:paraId="17647EC4" w14:textId="18BDF2A8" w:rsidR="00CF26EA" w:rsidRDefault="007E23DB" w:rsidP="00CF26EA">
      <w:pPr>
        <w:pStyle w:val="ListParagraph"/>
        <w:numPr>
          <w:ilvl w:val="1"/>
          <w:numId w:val="3"/>
        </w:numPr>
        <w:rPr>
          <w:color w:val="00B050"/>
          <w:sz w:val="22"/>
          <w:szCs w:val="22"/>
        </w:rPr>
      </w:pPr>
      <w:hyperlink r:id="rId426" w:history="1">
        <w:r w:rsidR="00CF26EA" w:rsidRPr="00F37BE7">
          <w:rPr>
            <w:rStyle w:val="Hyperlink"/>
            <w:color w:val="00B050"/>
            <w:sz w:val="22"/>
            <w:szCs w:val="22"/>
          </w:rPr>
          <w:t>0191r0</w:t>
        </w:r>
      </w:hyperlink>
      <w:r w:rsidR="00CF26EA" w:rsidRPr="00F37BE7">
        <w:rPr>
          <w:color w:val="00B050"/>
          <w:sz w:val="22"/>
          <w:szCs w:val="22"/>
        </w:rPr>
        <w:t xml:space="preserve"> Supported bands for MCS14</w:t>
      </w:r>
      <w:r w:rsidR="00CF26EA" w:rsidRPr="00F37BE7">
        <w:rPr>
          <w:color w:val="00B050"/>
          <w:sz w:val="22"/>
          <w:szCs w:val="22"/>
        </w:rPr>
        <w:tab/>
      </w:r>
      <w:r w:rsidR="00CF26EA" w:rsidRPr="00F37BE7">
        <w:rPr>
          <w:color w:val="00B050"/>
          <w:sz w:val="22"/>
          <w:szCs w:val="22"/>
        </w:rPr>
        <w:tab/>
      </w:r>
      <w:r w:rsidR="00CF26EA" w:rsidRPr="00F37BE7">
        <w:rPr>
          <w:color w:val="00B050"/>
          <w:sz w:val="22"/>
          <w:szCs w:val="22"/>
        </w:rPr>
        <w:tab/>
      </w:r>
      <w:r w:rsidR="00CF26EA" w:rsidRPr="00F37BE7">
        <w:rPr>
          <w:color w:val="00B050"/>
          <w:sz w:val="22"/>
          <w:szCs w:val="22"/>
        </w:rPr>
        <w:tab/>
        <w:t>Ron Porat</w:t>
      </w:r>
    </w:p>
    <w:p w14:paraId="4A12D60C" w14:textId="55B049E8" w:rsidR="00830BCE" w:rsidRPr="00830BCE" w:rsidRDefault="00830BCE" w:rsidP="00830BCE">
      <w:pPr>
        <w:ind w:left="1080"/>
        <w:rPr>
          <w:color w:val="A6A6A6" w:themeColor="background1" w:themeShade="A6"/>
          <w:szCs w:val="22"/>
        </w:rPr>
      </w:pPr>
      <w:r w:rsidRPr="00830BCE">
        <w:rPr>
          <w:color w:val="A6A6A6" w:themeColor="background1" w:themeShade="A6"/>
          <w:szCs w:val="22"/>
        </w:rPr>
        <w:t>---------------------------------------------------------------------------------------------------</w:t>
      </w:r>
    </w:p>
    <w:p w14:paraId="0AE6EAB0" w14:textId="6FCA85C2" w:rsidR="00C0213C" w:rsidRPr="00830BCE" w:rsidRDefault="007E23DB" w:rsidP="00CF26EA">
      <w:pPr>
        <w:pStyle w:val="ListParagraph"/>
        <w:numPr>
          <w:ilvl w:val="1"/>
          <w:numId w:val="3"/>
        </w:numPr>
        <w:rPr>
          <w:color w:val="A6A6A6" w:themeColor="background1" w:themeShade="A6"/>
          <w:sz w:val="22"/>
          <w:szCs w:val="22"/>
        </w:rPr>
      </w:pPr>
      <w:hyperlink r:id="rId427" w:history="1">
        <w:r w:rsidR="00C0213C" w:rsidRPr="00830BCE">
          <w:rPr>
            <w:rStyle w:val="Hyperlink"/>
            <w:color w:val="A6A6A6" w:themeColor="background1" w:themeShade="A6"/>
            <w:sz w:val="22"/>
            <w:szCs w:val="22"/>
          </w:rPr>
          <w:t>0208r1</w:t>
        </w:r>
      </w:hyperlink>
      <w:r w:rsidR="00C0213C" w:rsidRPr="00830BCE">
        <w:rPr>
          <w:color w:val="A6A6A6" w:themeColor="background1" w:themeShade="A6"/>
          <w:sz w:val="22"/>
          <w:szCs w:val="22"/>
        </w:rPr>
        <w:t xml:space="preserve"> Simplified EHT PPE Thresholds Field</w:t>
      </w:r>
      <w:r w:rsidR="00C0213C" w:rsidRPr="00830BCE">
        <w:rPr>
          <w:color w:val="A6A6A6" w:themeColor="background1" w:themeShade="A6"/>
          <w:sz w:val="22"/>
          <w:szCs w:val="22"/>
        </w:rPr>
        <w:tab/>
      </w:r>
      <w:r w:rsidR="00C0213C" w:rsidRPr="00830BCE">
        <w:rPr>
          <w:color w:val="A6A6A6" w:themeColor="background1" w:themeShade="A6"/>
          <w:sz w:val="22"/>
          <w:szCs w:val="22"/>
        </w:rPr>
        <w:tab/>
      </w:r>
      <w:r w:rsidR="00C0213C" w:rsidRPr="00830BCE">
        <w:rPr>
          <w:color w:val="A6A6A6" w:themeColor="background1" w:themeShade="A6"/>
          <w:sz w:val="22"/>
          <w:szCs w:val="22"/>
        </w:rPr>
        <w:tab/>
      </w:r>
      <w:proofErr w:type="spellStart"/>
      <w:r w:rsidR="00C0213C" w:rsidRPr="00830BCE">
        <w:rPr>
          <w:color w:val="A6A6A6" w:themeColor="background1" w:themeShade="A6"/>
          <w:sz w:val="22"/>
          <w:szCs w:val="22"/>
        </w:rPr>
        <w:t>Mengshi</w:t>
      </w:r>
      <w:proofErr w:type="spellEnd"/>
      <w:r w:rsidR="00C0213C" w:rsidRPr="00830BCE">
        <w:rPr>
          <w:color w:val="A6A6A6" w:themeColor="background1" w:themeShade="A6"/>
          <w:sz w:val="22"/>
          <w:szCs w:val="22"/>
        </w:rPr>
        <w:t xml:space="preserve"> Hu</w:t>
      </w:r>
    </w:p>
    <w:p w14:paraId="477A58E4" w14:textId="742957B5" w:rsidR="009150C5" w:rsidRPr="00830BCE" w:rsidRDefault="007E23DB" w:rsidP="0071660C">
      <w:pPr>
        <w:pStyle w:val="ListParagraph"/>
        <w:numPr>
          <w:ilvl w:val="1"/>
          <w:numId w:val="3"/>
        </w:numPr>
        <w:rPr>
          <w:color w:val="A6A6A6" w:themeColor="background1" w:themeShade="A6"/>
          <w:sz w:val="22"/>
          <w:szCs w:val="22"/>
        </w:rPr>
      </w:pPr>
      <w:hyperlink r:id="rId428" w:history="1">
        <w:r w:rsidR="009150C5" w:rsidRPr="00830BCE">
          <w:rPr>
            <w:rStyle w:val="Hyperlink"/>
            <w:color w:val="A6A6A6" w:themeColor="background1" w:themeShade="A6"/>
            <w:sz w:val="22"/>
            <w:szCs w:val="22"/>
          </w:rPr>
          <w:t>225r0</w:t>
        </w:r>
      </w:hyperlink>
      <w:r w:rsidR="009150C5" w:rsidRPr="00830BCE">
        <w:rPr>
          <w:color w:val="A6A6A6" w:themeColor="background1" w:themeShade="A6"/>
          <w:sz w:val="22"/>
          <w:szCs w:val="22"/>
        </w:rPr>
        <w:t xml:space="preserve"> EHT PPET Capability Design</w:t>
      </w:r>
      <w:r w:rsidR="009150C5" w:rsidRPr="00830BCE">
        <w:rPr>
          <w:color w:val="A6A6A6" w:themeColor="background1" w:themeShade="A6"/>
          <w:sz w:val="22"/>
          <w:szCs w:val="22"/>
        </w:rPr>
        <w:tab/>
      </w:r>
      <w:r w:rsidR="00CE160F" w:rsidRPr="00830BCE">
        <w:rPr>
          <w:color w:val="A6A6A6" w:themeColor="background1" w:themeShade="A6"/>
          <w:sz w:val="22"/>
          <w:szCs w:val="22"/>
        </w:rPr>
        <w:tab/>
      </w:r>
      <w:r w:rsidR="00CE160F" w:rsidRPr="00830BCE">
        <w:rPr>
          <w:color w:val="A6A6A6" w:themeColor="background1" w:themeShade="A6"/>
          <w:sz w:val="22"/>
          <w:szCs w:val="22"/>
        </w:rPr>
        <w:tab/>
      </w:r>
      <w:r w:rsidR="00CE160F" w:rsidRPr="00830BCE">
        <w:rPr>
          <w:color w:val="A6A6A6" w:themeColor="background1" w:themeShade="A6"/>
          <w:sz w:val="22"/>
          <w:szCs w:val="22"/>
        </w:rPr>
        <w:tab/>
      </w:r>
      <w:r w:rsidR="009150C5" w:rsidRPr="00830BCE">
        <w:rPr>
          <w:color w:val="A6A6A6" w:themeColor="background1" w:themeShade="A6"/>
          <w:sz w:val="22"/>
          <w:szCs w:val="22"/>
        </w:rPr>
        <w:t>Rui Cao</w:t>
      </w:r>
    </w:p>
    <w:p w14:paraId="6DB92F7A" w14:textId="77777777" w:rsidR="00E040CD" w:rsidRPr="003046F3" w:rsidRDefault="00E040CD" w:rsidP="00E040CD">
      <w:pPr>
        <w:pStyle w:val="ListParagraph"/>
        <w:numPr>
          <w:ilvl w:val="0"/>
          <w:numId w:val="3"/>
        </w:numPr>
      </w:pPr>
      <w:proofErr w:type="spellStart"/>
      <w:r w:rsidRPr="003046F3">
        <w:t>AoB</w:t>
      </w:r>
      <w:proofErr w:type="spellEnd"/>
      <w:r>
        <w:t>:</w:t>
      </w:r>
    </w:p>
    <w:p w14:paraId="57C8CF3D" w14:textId="77777777" w:rsidR="00065AE9" w:rsidRDefault="00065AE9" w:rsidP="00065AE9">
      <w:pPr>
        <w:pStyle w:val="ListParagraph"/>
        <w:numPr>
          <w:ilvl w:val="0"/>
          <w:numId w:val="3"/>
        </w:numPr>
      </w:pPr>
      <w:r>
        <w:t>Adjourn</w:t>
      </w:r>
    </w:p>
    <w:p w14:paraId="07754A62" w14:textId="3A29F8D1" w:rsidR="00E040CD" w:rsidRPr="00755C65" w:rsidRDefault="00E040CD" w:rsidP="00E040CD">
      <w:pPr>
        <w:pStyle w:val="Heading3"/>
      </w:pPr>
      <w:r w:rsidRPr="00271482">
        <w:rPr>
          <w:highlight w:val="green"/>
        </w:rPr>
        <w:t>1</w:t>
      </w:r>
      <w:r w:rsidR="00980439" w:rsidRPr="00271482">
        <w:rPr>
          <w:highlight w:val="green"/>
        </w:rPr>
        <w:t>3</w:t>
      </w:r>
      <w:r w:rsidRPr="00271482">
        <w:rPr>
          <w:highlight w:val="green"/>
          <w:vertAlign w:val="superscript"/>
        </w:rPr>
        <w:t>th</w:t>
      </w:r>
      <w:r w:rsidRPr="00271482">
        <w:rPr>
          <w:highlight w:val="green"/>
        </w:rPr>
        <w:t xml:space="preserve"> Conf. Call: February 0</w:t>
      </w:r>
      <w:r w:rsidR="00980439" w:rsidRPr="00271482">
        <w:rPr>
          <w:highlight w:val="green"/>
        </w:rPr>
        <w:t>8</w:t>
      </w:r>
      <w:r w:rsidRPr="00271482">
        <w:rPr>
          <w:highlight w:val="green"/>
        </w:rPr>
        <w:t xml:space="preserve"> (10:00–12:00 ET)–MAC</w:t>
      </w:r>
    </w:p>
    <w:p w14:paraId="39B334BE" w14:textId="77777777" w:rsidR="00E040CD" w:rsidRPr="003046F3" w:rsidRDefault="00E040CD" w:rsidP="00E040CD">
      <w:pPr>
        <w:pStyle w:val="ListParagraph"/>
        <w:numPr>
          <w:ilvl w:val="0"/>
          <w:numId w:val="3"/>
        </w:numPr>
        <w:rPr>
          <w:lang w:val="en-US"/>
        </w:rPr>
      </w:pPr>
      <w:r w:rsidRPr="003046F3">
        <w:t>Call the meeting to order</w:t>
      </w:r>
    </w:p>
    <w:p w14:paraId="2AFB3E22" w14:textId="77777777" w:rsidR="00E040CD" w:rsidRDefault="00E040CD" w:rsidP="00E040CD">
      <w:pPr>
        <w:pStyle w:val="ListParagraph"/>
        <w:numPr>
          <w:ilvl w:val="0"/>
          <w:numId w:val="3"/>
        </w:numPr>
      </w:pPr>
      <w:r w:rsidRPr="003046F3">
        <w:t>IEEE 802 and 802.11 IPR policy and procedure</w:t>
      </w:r>
    </w:p>
    <w:p w14:paraId="038B616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1524E8CA"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429" w:history="1">
        <w:r w:rsidRPr="003046F3">
          <w:rPr>
            <w:rStyle w:val="Hyperlink"/>
            <w:sz w:val="22"/>
            <w:szCs w:val="22"/>
          </w:rPr>
          <w:t>patcom@ieee.org</w:t>
        </w:r>
      </w:hyperlink>
      <w:r w:rsidRPr="003046F3">
        <w:rPr>
          <w:sz w:val="22"/>
          <w:szCs w:val="22"/>
        </w:rPr>
        <w:t>); or</w:t>
      </w:r>
    </w:p>
    <w:p w14:paraId="44035996"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909EEA"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7A2D6586"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4A6FA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A9E788"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430" w:anchor="7" w:history="1">
        <w:r w:rsidRPr="0032579B">
          <w:rPr>
            <w:rStyle w:val="Hyperlink"/>
            <w:sz w:val="22"/>
            <w:szCs w:val="22"/>
          </w:rPr>
          <w:t>Clause 7</w:t>
        </w:r>
      </w:hyperlink>
      <w:r w:rsidRPr="0032579B">
        <w:rPr>
          <w:sz w:val="22"/>
          <w:szCs w:val="22"/>
        </w:rPr>
        <w:t xml:space="preserve"> of the IEEE SA Standards Board Bylaws and </w:t>
      </w:r>
      <w:hyperlink r:id="rId431" w:history="1">
        <w:r w:rsidRPr="0032579B">
          <w:rPr>
            <w:rStyle w:val="Hyperlink"/>
            <w:sz w:val="22"/>
            <w:szCs w:val="22"/>
          </w:rPr>
          <w:t>Clause 6.1</w:t>
        </w:r>
      </w:hyperlink>
      <w:r w:rsidRPr="0032579B">
        <w:rPr>
          <w:sz w:val="22"/>
          <w:szCs w:val="22"/>
        </w:rPr>
        <w:t xml:space="preserve"> of the IEEE SA Standards Board Operations Manual;</w:t>
      </w:r>
    </w:p>
    <w:p w14:paraId="6D241708"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948AD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AEA663A" w14:textId="77777777" w:rsidR="00E040CD" w:rsidRDefault="00E040CD" w:rsidP="00E040CD">
      <w:pPr>
        <w:pStyle w:val="ListParagraph"/>
        <w:numPr>
          <w:ilvl w:val="0"/>
          <w:numId w:val="3"/>
        </w:numPr>
      </w:pPr>
      <w:r w:rsidRPr="003046F3">
        <w:t>Attendance reminder.</w:t>
      </w:r>
    </w:p>
    <w:p w14:paraId="7D608F8A" w14:textId="77777777" w:rsidR="00E040CD" w:rsidRPr="003046F3" w:rsidRDefault="00E040CD" w:rsidP="00E040CD">
      <w:pPr>
        <w:pStyle w:val="ListParagraph"/>
        <w:numPr>
          <w:ilvl w:val="1"/>
          <w:numId w:val="3"/>
        </w:numPr>
      </w:pPr>
      <w:r>
        <w:rPr>
          <w:sz w:val="22"/>
          <w:szCs w:val="22"/>
        </w:rPr>
        <w:t xml:space="preserve">Participation slide: </w:t>
      </w:r>
      <w:hyperlink r:id="rId432" w:tgtFrame="_blank" w:history="1">
        <w:r w:rsidRPr="00EE0424">
          <w:rPr>
            <w:rStyle w:val="Hyperlink"/>
            <w:sz w:val="22"/>
            <w:szCs w:val="22"/>
            <w:lang w:val="en-US"/>
          </w:rPr>
          <w:t>https://mentor.ieee.org/802-ec/dcn/16/ec-16-0180-05-00EC-ieee-802-participation-slide.pptx</w:t>
        </w:r>
      </w:hyperlink>
    </w:p>
    <w:p w14:paraId="7C6FA47B"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6205EC8E" w14:textId="77777777" w:rsidR="00E040CD" w:rsidRDefault="00E040CD" w:rsidP="00E040CD">
      <w:pPr>
        <w:pStyle w:val="ListParagraph"/>
        <w:numPr>
          <w:ilvl w:val="2"/>
          <w:numId w:val="3"/>
        </w:numPr>
        <w:rPr>
          <w:sz w:val="22"/>
        </w:rPr>
      </w:pPr>
      <w:r>
        <w:rPr>
          <w:sz w:val="22"/>
        </w:rPr>
        <w:t xml:space="preserve">1) login to </w:t>
      </w:r>
      <w:hyperlink r:id="rId4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50F6C1" w14:textId="77777777" w:rsidR="00E040CD" w:rsidRPr="00086C6D" w:rsidRDefault="00E040CD" w:rsidP="00E040CD">
      <w:pPr>
        <w:pStyle w:val="ListParagraph"/>
        <w:numPr>
          <w:ilvl w:val="1"/>
          <w:numId w:val="3"/>
        </w:numPr>
        <w:rPr>
          <w:sz w:val="22"/>
        </w:rPr>
      </w:pPr>
      <w:r w:rsidRPr="00086C6D">
        <w:rPr>
          <w:sz w:val="22"/>
        </w:rPr>
        <w:t xml:space="preserve">If you are unable to record the attendance via </w:t>
      </w:r>
      <w:hyperlink r:id="rId43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3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36" w:history="1">
        <w:r w:rsidRPr="00086C6D">
          <w:rPr>
            <w:rStyle w:val="Hyperlink"/>
            <w:sz w:val="22"/>
            <w:szCs w:val="22"/>
          </w:rPr>
          <w:t>liwen.chu@nxp.com</w:t>
        </w:r>
      </w:hyperlink>
      <w:r w:rsidRPr="00086C6D">
        <w:rPr>
          <w:sz w:val="22"/>
          <w:szCs w:val="22"/>
        </w:rPr>
        <w:t>)</w:t>
      </w:r>
    </w:p>
    <w:p w14:paraId="7517048E"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0F16AF81" w14:textId="77777777" w:rsidR="00E040CD"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579B56" w14:textId="77777777" w:rsidR="00E040CD" w:rsidRPr="0005286F" w:rsidRDefault="00E040CD" w:rsidP="00E040CD">
      <w:pPr>
        <w:pStyle w:val="ListParagraph"/>
        <w:numPr>
          <w:ilvl w:val="0"/>
          <w:numId w:val="3"/>
        </w:numPr>
        <w:rPr>
          <w:sz w:val="22"/>
          <w:szCs w:val="22"/>
        </w:rPr>
      </w:pPr>
      <w:r w:rsidRPr="0005286F">
        <w:rPr>
          <w:sz w:val="22"/>
          <w:szCs w:val="22"/>
        </w:rPr>
        <w:t>Announcements:</w:t>
      </w:r>
    </w:p>
    <w:p w14:paraId="3035A981" w14:textId="77777777" w:rsidR="00B9598F" w:rsidRDefault="00B9598F" w:rsidP="00B9598F">
      <w:pPr>
        <w:pStyle w:val="ListParagraph"/>
        <w:numPr>
          <w:ilvl w:val="0"/>
          <w:numId w:val="3"/>
        </w:numPr>
        <w:rPr>
          <w:sz w:val="22"/>
          <w:szCs w:val="22"/>
        </w:rPr>
      </w:pPr>
      <w:r>
        <w:rPr>
          <w:sz w:val="22"/>
          <w:szCs w:val="22"/>
        </w:rPr>
        <w:t>Comment Assignment/Review</w:t>
      </w:r>
    </w:p>
    <w:p w14:paraId="15B49953" w14:textId="21CD6954" w:rsidR="00B9598F" w:rsidRPr="00271482" w:rsidRDefault="007E23DB" w:rsidP="00B9598F">
      <w:pPr>
        <w:pStyle w:val="ListParagraph"/>
        <w:numPr>
          <w:ilvl w:val="1"/>
          <w:numId w:val="3"/>
        </w:numPr>
        <w:rPr>
          <w:color w:val="00B050"/>
          <w:sz w:val="22"/>
          <w:szCs w:val="22"/>
        </w:rPr>
      </w:pPr>
      <w:hyperlink r:id="rId437" w:history="1">
        <w:r w:rsidR="00B9598F" w:rsidRPr="00271482">
          <w:rPr>
            <w:rStyle w:val="Hyperlink"/>
            <w:color w:val="00B050"/>
            <w:sz w:val="22"/>
            <w:szCs w:val="22"/>
          </w:rPr>
          <w:t>223</w:t>
        </w:r>
      </w:hyperlink>
      <w:r w:rsidR="00B9598F" w:rsidRPr="00271482">
        <w:rPr>
          <w:color w:val="00B050"/>
          <w:sz w:val="22"/>
          <w:szCs w:val="22"/>
        </w:rPr>
        <w:t xml:space="preserve"> IEEE 802.11be CC34 comments (MAC Tab)</w:t>
      </w:r>
    </w:p>
    <w:p w14:paraId="033426DC" w14:textId="09264B90" w:rsidR="00C07E4F" w:rsidRPr="00DC08F3" w:rsidRDefault="00C07E4F" w:rsidP="00C07E4F">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595C2568" w14:textId="7AFC252C" w:rsidR="00DC08F3" w:rsidRPr="00271482" w:rsidRDefault="007E23DB" w:rsidP="003276C2">
      <w:pPr>
        <w:pStyle w:val="ListParagraph"/>
        <w:numPr>
          <w:ilvl w:val="1"/>
          <w:numId w:val="3"/>
        </w:numPr>
        <w:rPr>
          <w:color w:val="00B050"/>
          <w:sz w:val="22"/>
          <w:szCs w:val="22"/>
        </w:rPr>
      </w:pPr>
      <w:hyperlink r:id="rId438" w:history="1">
        <w:r w:rsidR="00DC08F3" w:rsidRPr="00271482">
          <w:rPr>
            <w:rStyle w:val="Hyperlink"/>
            <w:color w:val="00B050"/>
            <w:sz w:val="22"/>
            <w:szCs w:val="22"/>
          </w:rPr>
          <w:t>443r3</w:t>
        </w:r>
      </w:hyperlink>
      <w:r w:rsidR="00DC08F3" w:rsidRPr="00271482">
        <w:rPr>
          <w:color w:val="00B050"/>
          <w:sz w:val="22"/>
          <w:szCs w:val="22"/>
        </w:rPr>
        <w:t xml:space="preserve"> MLA: SSID Handling</w:t>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t>Duncan Ho</w:t>
      </w:r>
      <w:r w:rsidR="00F6493D" w:rsidRPr="00271482">
        <w:rPr>
          <w:color w:val="00B050"/>
          <w:sz w:val="22"/>
          <w:szCs w:val="22"/>
        </w:rPr>
        <w:tab/>
        <w:t>[1 SP]</w:t>
      </w:r>
    </w:p>
    <w:p w14:paraId="362AFA34" w14:textId="796B1251" w:rsidR="006F7CB8" w:rsidRPr="00271482" w:rsidRDefault="007E23DB" w:rsidP="0071660C">
      <w:pPr>
        <w:pStyle w:val="ListParagraph"/>
        <w:numPr>
          <w:ilvl w:val="1"/>
          <w:numId w:val="3"/>
        </w:numPr>
        <w:rPr>
          <w:color w:val="00B050"/>
          <w:sz w:val="22"/>
          <w:szCs w:val="22"/>
        </w:rPr>
      </w:pPr>
      <w:hyperlink r:id="rId439" w:history="1">
        <w:r w:rsidR="009149FD" w:rsidRPr="00271482">
          <w:rPr>
            <w:rStyle w:val="Hyperlink"/>
            <w:color w:val="00B050"/>
            <w:sz w:val="22"/>
            <w:szCs w:val="22"/>
          </w:rPr>
          <w:t>613r5</w:t>
        </w:r>
      </w:hyperlink>
      <w:r w:rsidR="009149FD" w:rsidRPr="00271482">
        <w:rPr>
          <w:color w:val="00B050"/>
          <w:sz w:val="22"/>
          <w:szCs w:val="22"/>
        </w:rPr>
        <w:t xml:space="preserve"> AP assisted Non-STR </w:t>
      </w:r>
      <w:proofErr w:type="spellStart"/>
      <w:r w:rsidR="009149FD" w:rsidRPr="00271482">
        <w:rPr>
          <w:color w:val="00B050"/>
          <w:sz w:val="22"/>
          <w:szCs w:val="22"/>
        </w:rPr>
        <w:t>behavior</w:t>
      </w:r>
      <w:proofErr w:type="spellEnd"/>
      <w:r w:rsidR="009149FD" w:rsidRPr="00271482">
        <w:rPr>
          <w:color w:val="00B050"/>
          <w:sz w:val="22"/>
          <w:szCs w:val="22"/>
        </w:rPr>
        <w:tab/>
      </w:r>
      <w:r w:rsidR="009149FD" w:rsidRPr="00271482">
        <w:rPr>
          <w:color w:val="00B050"/>
          <w:sz w:val="22"/>
          <w:szCs w:val="22"/>
        </w:rPr>
        <w:tab/>
      </w:r>
      <w:r w:rsidR="009149FD" w:rsidRPr="00271482">
        <w:rPr>
          <w:color w:val="00B050"/>
          <w:sz w:val="22"/>
          <w:szCs w:val="22"/>
        </w:rPr>
        <w:tab/>
      </w:r>
      <w:r w:rsidR="009149FD" w:rsidRPr="00271482">
        <w:rPr>
          <w:color w:val="00B050"/>
          <w:sz w:val="22"/>
          <w:szCs w:val="22"/>
        </w:rPr>
        <w:tab/>
        <w:t>Ming Gan</w:t>
      </w:r>
      <w:r w:rsidR="009149FD" w:rsidRPr="00271482">
        <w:rPr>
          <w:color w:val="00B050"/>
          <w:sz w:val="22"/>
          <w:szCs w:val="22"/>
        </w:rPr>
        <w:tab/>
        <w:t>[2 SPs]</w:t>
      </w:r>
    </w:p>
    <w:p w14:paraId="3558F3C8" w14:textId="1ACAC308" w:rsidR="00C07E4F" w:rsidRPr="003263A2" w:rsidRDefault="00C07E4F" w:rsidP="00C07E4F">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89B479" w14:textId="43A3E5B0" w:rsidR="00DB1C5F" w:rsidRPr="00271482" w:rsidRDefault="007E23DB" w:rsidP="00DB1C5F">
      <w:pPr>
        <w:pStyle w:val="ListParagraph"/>
        <w:numPr>
          <w:ilvl w:val="1"/>
          <w:numId w:val="3"/>
        </w:numPr>
        <w:rPr>
          <w:color w:val="00B050"/>
          <w:sz w:val="22"/>
          <w:szCs w:val="22"/>
        </w:rPr>
      </w:pPr>
      <w:hyperlink r:id="rId440" w:history="1">
        <w:r w:rsidR="00DB1C5F" w:rsidRPr="00271482">
          <w:rPr>
            <w:rStyle w:val="Hyperlink"/>
            <w:color w:val="00B050"/>
            <w:sz w:val="22"/>
            <w:szCs w:val="22"/>
          </w:rPr>
          <w:t>0055r</w:t>
        </w:r>
        <w:r w:rsidR="002D07AC" w:rsidRPr="00271482">
          <w:rPr>
            <w:rStyle w:val="Hyperlink"/>
            <w:color w:val="00B050"/>
            <w:sz w:val="22"/>
            <w:szCs w:val="22"/>
          </w:rPr>
          <w:t>3</w:t>
        </w:r>
      </w:hyperlink>
      <w:r w:rsidR="00DB1C5F" w:rsidRPr="00271482">
        <w:rPr>
          <w:color w:val="00B050"/>
          <w:sz w:val="22"/>
          <w:szCs w:val="22"/>
        </w:rPr>
        <w:t xml:space="preserve"> MAC-PDT-Motion-137_SP-244</w:t>
      </w:r>
      <w:r w:rsidR="00DB1C5F" w:rsidRPr="00271482">
        <w:rPr>
          <w:color w:val="00B050"/>
          <w:sz w:val="22"/>
          <w:szCs w:val="22"/>
        </w:rPr>
        <w:tab/>
      </w:r>
      <w:r w:rsidR="00DB1C5F" w:rsidRPr="00271482">
        <w:rPr>
          <w:color w:val="00B050"/>
          <w:sz w:val="22"/>
          <w:szCs w:val="22"/>
        </w:rPr>
        <w:tab/>
      </w:r>
      <w:r w:rsidR="00DB1C5F" w:rsidRPr="00271482">
        <w:rPr>
          <w:color w:val="00B050"/>
          <w:sz w:val="22"/>
          <w:szCs w:val="22"/>
        </w:rPr>
        <w:tab/>
      </w:r>
      <w:r w:rsidR="00DB1C5F" w:rsidRPr="00271482">
        <w:rPr>
          <w:color w:val="00B050"/>
          <w:sz w:val="22"/>
          <w:szCs w:val="22"/>
        </w:rPr>
        <w:tab/>
        <w:t>Abhishek Patil    [SP]</w:t>
      </w:r>
    </w:p>
    <w:p w14:paraId="452BC56F" w14:textId="4E699C5C" w:rsidR="007D04BE" w:rsidRPr="00271482" w:rsidRDefault="007E23DB" w:rsidP="0071660C">
      <w:pPr>
        <w:pStyle w:val="ListParagraph"/>
        <w:numPr>
          <w:ilvl w:val="1"/>
          <w:numId w:val="3"/>
        </w:numPr>
        <w:rPr>
          <w:color w:val="00B050"/>
          <w:sz w:val="22"/>
          <w:szCs w:val="22"/>
        </w:rPr>
      </w:pPr>
      <w:hyperlink r:id="rId441" w:history="1">
        <w:r w:rsidR="007D04BE" w:rsidRPr="00271482">
          <w:rPr>
            <w:rStyle w:val="Hyperlink"/>
            <w:color w:val="00B050"/>
            <w:sz w:val="22"/>
            <w:szCs w:val="22"/>
          </w:rPr>
          <w:t>87r</w:t>
        </w:r>
        <w:r w:rsidR="00EA4F01" w:rsidRPr="00271482">
          <w:rPr>
            <w:rStyle w:val="Hyperlink"/>
            <w:color w:val="00B050"/>
            <w:sz w:val="22"/>
            <w:szCs w:val="22"/>
          </w:rPr>
          <w:t>2</w:t>
        </w:r>
      </w:hyperlink>
      <w:r w:rsidR="007D04BE" w:rsidRPr="00271482">
        <w:rPr>
          <w:color w:val="00B050"/>
          <w:sz w:val="22"/>
          <w:szCs w:val="22"/>
        </w:rPr>
        <w:t xml:space="preserve"> MAC-Triggered SU</w:t>
      </w:r>
      <w:r w:rsidR="007D04BE" w:rsidRPr="00271482">
        <w:rPr>
          <w:color w:val="00B050"/>
          <w:sz w:val="22"/>
          <w:szCs w:val="22"/>
        </w:rPr>
        <w:tab/>
      </w:r>
      <w:r w:rsidR="00EA4F01" w:rsidRPr="00271482">
        <w:rPr>
          <w:color w:val="00B050"/>
          <w:sz w:val="22"/>
          <w:szCs w:val="22"/>
        </w:rPr>
        <w:tab/>
      </w:r>
      <w:r w:rsidR="00EA4F01" w:rsidRPr="00271482">
        <w:rPr>
          <w:color w:val="00B050"/>
          <w:sz w:val="22"/>
          <w:szCs w:val="22"/>
        </w:rPr>
        <w:tab/>
      </w:r>
      <w:r w:rsidR="00EA4F01" w:rsidRPr="00271482">
        <w:rPr>
          <w:color w:val="00B050"/>
          <w:sz w:val="22"/>
          <w:szCs w:val="22"/>
        </w:rPr>
        <w:tab/>
      </w:r>
      <w:r w:rsidR="00EA4F01" w:rsidRPr="00271482">
        <w:rPr>
          <w:color w:val="00B050"/>
          <w:sz w:val="22"/>
          <w:szCs w:val="22"/>
        </w:rPr>
        <w:tab/>
      </w:r>
      <w:r w:rsidR="007D04BE" w:rsidRPr="00271482">
        <w:rPr>
          <w:color w:val="00B050"/>
          <w:sz w:val="22"/>
          <w:szCs w:val="22"/>
        </w:rPr>
        <w:t>Dibakar Das</w:t>
      </w:r>
    </w:p>
    <w:p w14:paraId="7A3846B7" w14:textId="5BE9A754" w:rsidR="006752D6" w:rsidRPr="00472CF5" w:rsidRDefault="006752D6" w:rsidP="006752D6">
      <w:pPr>
        <w:ind w:left="360"/>
        <w:rPr>
          <w:color w:val="BFBFBF" w:themeColor="background1" w:themeShade="BF"/>
          <w:szCs w:val="22"/>
        </w:rPr>
      </w:pPr>
      <w:r w:rsidRPr="00472CF5">
        <w:rPr>
          <w:color w:val="BFBFBF" w:themeColor="background1" w:themeShade="BF"/>
          <w:szCs w:val="22"/>
        </w:rPr>
        <w:t>-------------------------------------------------------------------------------------------------------------------------</w:t>
      </w:r>
    </w:p>
    <w:p w14:paraId="3656F670" w14:textId="2DCF067A" w:rsidR="00C07E4F" w:rsidRPr="00472CF5" w:rsidRDefault="00C07E4F" w:rsidP="00C07E4F">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-ML-Low Latency</w:t>
      </w:r>
      <w:r w:rsidRPr="00472CF5">
        <w:rPr>
          <w:color w:val="BFBFBF" w:themeColor="background1" w:themeShade="BF"/>
          <w:sz w:val="22"/>
          <w:szCs w:val="22"/>
        </w:rPr>
        <w:t>:</w:t>
      </w:r>
    </w:p>
    <w:p w14:paraId="438564D3" w14:textId="77777777" w:rsidR="00C07E4F" w:rsidRPr="00472CF5" w:rsidRDefault="007E23DB" w:rsidP="00C07E4F">
      <w:pPr>
        <w:pStyle w:val="ListParagraph"/>
        <w:numPr>
          <w:ilvl w:val="1"/>
          <w:numId w:val="3"/>
        </w:numPr>
        <w:rPr>
          <w:color w:val="BFBFBF" w:themeColor="background1" w:themeShade="BF"/>
          <w:sz w:val="22"/>
          <w:szCs w:val="22"/>
        </w:rPr>
      </w:pPr>
      <w:hyperlink r:id="rId442" w:history="1">
        <w:r w:rsidR="00C07E4F" w:rsidRPr="00472CF5">
          <w:rPr>
            <w:rStyle w:val="Hyperlink"/>
            <w:color w:val="BFBFBF" w:themeColor="background1" w:themeShade="BF"/>
            <w:sz w:val="22"/>
            <w:szCs w:val="22"/>
          </w:rPr>
          <w:t>1691r1</w:t>
        </w:r>
      </w:hyperlink>
      <w:r w:rsidR="00C07E4F" w:rsidRPr="00472CF5">
        <w:rPr>
          <w:color w:val="BFBFBF" w:themeColor="background1" w:themeShade="BF"/>
          <w:sz w:val="22"/>
          <w:szCs w:val="22"/>
        </w:rPr>
        <w:t xml:space="preserve"> TXOP rules to reduce worst-case latency</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Thomas Handte</w:t>
      </w:r>
    </w:p>
    <w:p w14:paraId="6F79DD33" w14:textId="77777777" w:rsidR="00C07E4F" w:rsidRPr="00472CF5" w:rsidRDefault="007E23DB" w:rsidP="00C07E4F">
      <w:pPr>
        <w:pStyle w:val="ListParagraph"/>
        <w:numPr>
          <w:ilvl w:val="1"/>
          <w:numId w:val="3"/>
        </w:numPr>
        <w:rPr>
          <w:color w:val="BFBFBF" w:themeColor="background1" w:themeShade="BF"/>
          <w:sz w:val="22"/>
          <w:szCs w:val="22"/>
        </w:rPr>
      </w:pPr>
      <w:hyperlink r:id="rId443" w:history="1">
        <w:r w:rsidR="00C07E4F" w:rsidRPr="00472CF5">
          <w:rPr>
            <w:rStyle w:val="Hyperlink"/>
            <w:color w:val="BFBFBF" w:themeColor="background1" w:themeShade="BF"/>
            <w:sz w:val="22"/>
            <w:szCs w:val="22"/>
          </w:rPr>
          <w:t>1852r1</w:t>
        </w:r>
      </w:hyperlink>
      <w:r w:rsidR="00C07E4F" w:rsidRPr="00472CF5">
        <w:rPr>
          <w:color w:val="BFBFBF" w:themeColor="background1" w:themeShade="BF"/>
          <w:sz w:val="22"/>
          <w:szCs w:val="22"/>
        </w:rPr>
        <w:t xml:space="preserve"> Discussion on low latency traffic</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Boyce Bo Yang</w:t>
      </w:r>
    </w:p>
    <w:p w14:paraId="3127D29B" w14:textId="77777777" w:rsidR="00C07E4F" w:rsidRPr="00472CF5" w:rsidRDefault="007E23DB" w:rsidP="00C07E4F">
      <w:pPr>
        <w:pStyle w:val="ListParagraph"/>
        <w:numPr>
          <w:ilvl w:val="1"/>
          <w:numId w:val="3"/>
        </w:numPr>
        <w:rPr>
          <w:color w:val="BFBFBF" w:themeColor="background1" w:themeShade="BF"/>
          <w:sz w:val="22"/>
          <w:szCs w:val="22"/>
        </w:rPr>
      </w:pPr>
      <w:hyperlink r:id="rId444" w:history="1">
        <w:r w:rsidR="00C07E4F" w:rsidRPr="00472CF5">
          <w:rPr>
            <w:rStyle w:val="Hyperlink"/>
            <w:color w:val="BFBFBF" w:themeColor="background1" w:themeShade="BF"/>
            <w:sz w:val="22"/>
            <w:szCs w:val="22"/>
          </w:rPr>
          <w:t>1897r0</w:t>
        </w:r>
      </w:hyperlink>
      <w:r w:rsidR="00C07E4F" w:rsidRPr="00472CF5">
        <w:rPr>
          <w:color w:val="BFBFBF" w:themeColor="background1" w:themeShade="BF"/>
          <w:sz w:val="22"/>
          <w:szCs w:val="22"/>
        </w:rPr>
        <w:t xml:space="preserve"> OBSS EDCA Parameter Sets for RTA</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proofErr w:type="spellStart"/>
      <w:r w:rsidR="00C07E4F" w:rsidRPr="00472CF5">
        <w:rPr>
          <w:color w:val="BFBFBF" w:themeColor="background1" w:themeShade="BF"/>
          <w:sz w:val="22"/>
          <w:szCs w:val="22"/>
        </w:rPr>
        <w:t>Evgeny</w:t>
      </w:r>
      <w:proofErr w:type="spellEnd"/>
      <w:r w:rsidR="00C07E4F" w:rsidRPr="00472CF5">
        <w:rPr>
          <w:color w:val="BFBFBF" w:themeColor="background1" w:themeShade="BF"/>
          <w:sz w:val="22"/>
          <w:szCs w:val="22"/>
        </w:rPr>
        <w:t xml:space="preserve"> </w:t>
      </w:r>
      <w:proofErr w:type="spellStart"/>
      <w:r w:rsidR="00C07E4F" w:rsidRPr="00472CF5">
        <w:rPr>
          <w:color w:val="BFBFBF" w:themeColor="background1" w:themeShade="BF"/>
          <w:sz w:val="22"/>
          <w:szCs w:val="22"/>
        </w:rPr>
        <w:t>Khorov</w:t>
      </w:r>
      <w:proofErr w:type="spellEnd"/>
    </w:p>
    <w:p w14:paraId="5FC75F7F" w14:textId="77777777" w:rsidR="00C07E4F" w:rsidRPr="00472CF5" w:rsidRDefault="007E23DB" w:rsidP="00C07E4F">
      <w:pPr>
        <w:pStyle w:val="ListParagraph"/>
        <w:numPr>
          <w:ilvl w:val="1"/>
          <w:numId w:val="3"/>
        </w:numPr>
        <w:rPr>
          <w:color w:val="BFBFBF" w:themeColor="background1" w:themeShade="BF"/>
          <w:sz w:val="22"/>
          <w:szCs w:val="22"/>
        </w:rPr>
      </w:pPr>
      <w:hyperlink r:id="rId445" w:history="1">
        <w:r w:rsidR="00C07E4F" w:rsidRPr="00472CF5">
          <w:rPr>
            <w:rStyle w:val="Hyperlink"/>
            <w:color w:val="BFBFBF" w:themeColor="background1" w:themeShade="BF"/>
            <w:sz w:val="22"/>
            <w:szCs w:val="22"/>
          </w:rPr>
          <w:t>1902r0</w:t>
        </w:r>
      </w:hyperlink>
      <w:r w:rsidR="00C07E4F" w:rsidRPr="00472CF5">
        <w:rPr>
          <w:color w:val="BFBFBF" w:themeColor="background1" w:themeShade="BF"/>
          <w:sz w:val="22"/>
          <w:szCs w:val="22"/>
        </w:rPr>
        <w:t xml:space="preserve"> UORA Enhancements to address RTA</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Oren Kedem</w:t>
      </w:r>
    </w:p>
    <w:p w14:paraId="7EA76725" w14:textId="77777777" w:rsidR="00C07E4F" w:rsidRPr="00472CF5" w:rsidRDefault="007E23DB" w:rsidP="00C07E4F">
      <w:pPr>
        <w:pStyle w:val="ListParagraph"/>
        <w:numPr>
          <w:ilvl w:val="1"/>
          <w:numId w:val="3"/>
        </w:numPr>
        <w:rPr>
          <w:color w:val="BFBFBF" w:themeColor="background1" w:themeShade="BF"/>
          <w:sz w:val="22"/>
          <w:szCs w:val="22"/>
        </w:rPr>
      </w:pPr>
      <w:hyperlink r:id="rId446" w:history="1">
        <w:r w:rsidR="00C07E4F" w:rsidRPr="00472CF5">
          <w:rPr>
            <w:rStyle w:val="Hyperlink"/>
            <w:color w:val="BFBFBF" w:themeColor="background1" w:themeShade="BF"/>
            <w:sz w:val="22"/>
            <w:szCs w:val="22"/>
          </w:rPr>
          <w:t>1843r2</w:t>
        </w:r>
      </w:hyperlink>
      <w:r w:rsidR="00C07E4F" w:rsidRPr="00472CF5">
        <w:rPr>
          <w:color w:val="BFBFBF" w:themeColor="background1" w:themeShade="BF"/>
          <w:sz w:val="22"/>
          <w:szCs w:val="22"/>
        </w:rPr>
        <w:t xml:space="preserve"> Low-Latency Triggered TWT</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Patrice NEZOU</w:t>
      </w:r>
    </w:p>
    <w:p w14:paraId="67DD3A80" w14:textId="36AEF275"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-MAC-Block Ack</w:t>
      </w:r>
      <w:r w:rsidRPr="00472CF5">
        <w:rPr>
          <w:color w:val="BFBFBF" w:themeColor="background1" w:themeShade="BF"/>
          <w:sz w:val="22"/>
          <w:szCs w:val="22"/>
        </w:rPr>
        <w:t>:</w:t>
      </w:r>
    </w:p>
    <w:p w14:paraId="709843CC" w14:textId="7C2FF241" w:rsidR="00727E1E" w:rsidRPr="00472CF5" w:rsidRDefault="007E23DB" w:rsidP="003276C2">
      <w:pPr>
        <w:pStyle w:val="ListParagraph"/>
        <w:numPr>
          <w:ilvl w:val="1"/>
          <w:numId w:val="3"/>
        </w:numPr>
        <w:rPr>
          <w:color w:val="BFBFBF" w:themeColor="background1" w:themeShade="BF"/>
          <w:sz w:val="22"/>
          <w:szCs w:val="22"/>
        </w:rPr>
      </w:pPr>
      <w:hyperlink r:id="rId447" w:history="1">
        <w:r w:rsidR="00727E1E" w:rsidRPr="00472CF5">
          <w:rPr>
            <w:rStyle w:val="Hyperlink"/>
            <w:color w:val="BFBFBF" w:themeColor="background1" w:themeShade="BF"/>
            <w:sz w:val="22"/>
            <w:szCs w:val="22"/>
          </w:rPr>
          <w:t>1780r0</w:t>
        </w:r>
      </w:hyperlink>
      <w:r w:rsidR="00727E1E" w:rsidRPr="00472CF5">
        <w:rPr>
          <w:color w:val="BFBFBF" w:themeColor="background1" w:themeShade="BF"/>
          <w:sz w:val="22"/>
          <w:szCs w:val="22"/>
        </w:rPr>
        <w:t xml:space="preserve"> Reduced-BlockAck</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proofErr w:type="spellStart"/>
      <w:r w:rsidR="00727E1E" w:rsidRPr="00472CF5">
        <w:rPr>
          <w:color w:val="BFBFBF" w:themeColor="background1" w:themeShade="BF"/>
          <w:sz w:val="22"/>
          <w:szCs w:val="22"/>
        </w:rPr>
        <w:t>Sanghyun</w:t>
      </w:r>
      <w:proofErr w:type="spellEnd"/>
      <w:r w:rsidR="00727E1E" w:rsidRPr="00472CF5">
        <w:rPr>
          <w:color w:val="BFBFBF" w:themeColor="background1" w:themeShade="BF"/>
          <w:sz w:val="22"/>
          <w:szCs w:val="22"/>
        </w:rPr>
        <w:t xml:space="preserve"> Kim</w:t>
      </w:r>
    </w:p>
    <w:p w14:paraId="40124E6F" w14:textId="61B83D59"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-MAC-Protection</w:t>
      </w:r>
      <w:r w:rsidRPr="00472CF5">
        <w:rPr>
          <w:color w:val="BFBFBF" w:themeColor="background1" w:themeShade="BF"/>
          <w:sz w:val="22"/>
          <w:szCs w:val="22"/>
        </w:rPr>
        <w:t>:</w:t>
      </w:r>
    </w:p>
    <w:p w14:paraId="56C2227A" w14:textId="5388A15C" w:rsidR="00727E1E" w:rsidRPr="00472CF5" w:rsidRDefault="00727E1E" w:rsidP="00727E1E">
      <w:pPr>
        <w:pStyle w:val="ListParagraph"/>
        <w:numPr>
          <w:ilvl w:val="1"/>
          <w:numId w:val="3"/>
        </w:numPr>
        <w:rPr>
          <w:color w:val="BFBFBF" w:themeColor="background1" w:themeShade="BF"/>
          <w:sz w:val="22"/>
          <w:szCs w:val="22"/>
        </w:rPr>
      </w:pPr>
      <w:r w:rsidRPr="00472CF5">
        <w:rPr>
          <w:color w:val="BFBFBF" w:themeColor="background1" w:themeShade="BF"/>
          <w:sz w:val="22"/>
          <w:szCs w:val="22"/>
        </w:rPr>
        <w:t>1929r0</w:t>
      </w:r>
      <w:r w:rsidRPr="00472CF5">
        <w:rPr>
          <w:color w:val="BFBFBF" w:themeColor="background1" w:themeShade="BF"/>
          <w:sz w:val="22"/>
          <w:szCs w:val="22"/>
        </w:rPr>
        <w:tab/>
        <w:t>Protection of QoS periods</w:t>
      </w:r>
      <w:r w:rsidRPr="00472CF5">
        <w:rPr>
          <w:color w:val="BFBFBF" w:themeColor="background1" w:themeShade="BF"/>
          <w:sz w:val="22"/>
          <w:szCs w:val="22"/>
        </w:rPr>
        <w:tab/>
      </w:r>
      <w:r w:rsidRPr="00472CF5">
        <w:rPr>
          <w:color w:val="BFBFBF" w:themeColor="background1" w:themeShade="BF"/>
          <w:sz w:val="22"/>
          <w:szCs w:val="22"/>
        </w:rPr>
        <w:tab/>
      </w:r>
      <w:r w:rsidRPr="00472CF5">
        <w:rPr>
          <w:color w:val="BFBFBF" w:themeColor="background1" w:themeShade="BF"/>
          <w:sz w:val="22"/>
          <w:szCs w:val="22"/>
        </w:rPr>
        <w:tab/>
      </w:r>
      <w:r w:rsidRPr="00472CF5">
        <w:rPr>
          <w:color w:val="BFBFBF" w:themeColor="background1" w:themeShade="BF"/>
          <w:sz w:val="22"/>
          <w:szCs w:val="22"/>
        </w:rPr>
        <w:tab/>
        <w:t>Gaurav Patwardhan</w:t>
      </w:r>
    </w:p>
    <w:p w14:paraId="54C6BDD1" w14:textId="6FC48577" w:rsidR="003D6DA3" w:rsidRPr="00472CF5" w:rsidRDefault="003D6DA3" w:rsidP="003D6DA3">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-ML-General</w:t>
      </w:r>
      <w:r w:rsidRPr="00472CF5">
        <w:rPr>
          <w:color w:val="BFBFBF" w:themeColor="background1" w:themeShade="BF"/>
          <w:sz w:val="22"/>
          <w:szCs w:val="22"/>
        </w:rPr>
        <w:t>:</w:t>
      </w:r>
    </w:p>
    <w:p w14:paraId="61410AB5" w14:textId="20C0DA3C" w:rsidR="003D6DA3" w:rsidRPr="00B157E9" w:rsidRDefault="003D6DA3" w:rsidP="003D6DA3">
      <w:pPr>
        <w:pStyle w:val="ListParagraph"/>
        <w:numPr>
          <w:ilvl w:val="1"/>
          <w:numId w:val="3"/>
        </w:numPr>
        <w:rPr>
          <w:strike/>
          <w:color w:val="BFBFBF" w:themeColor="background1" w:themeShade="BF"/>
          <w:sz w:val="22"/>
          <w:szCs w:val="22"/>
        </w:rPr>
      </w:pPr>
      <w:r w:rsidRPr="00B157E9">
        <w:rPr>
          <w:strike/>
          <w:color w:val="BFBFBF" w:themeColor="background1" w:themeShade="BF"/>
          <w:sz w:val="22"/>
          <w:szCs w:val="22"/>
        </w:rPr>
        <w:t>1858r0</w:t>
      </w:r>
      <w:r w:rsidRPr="00B157E9">
        <w:rPr>
          <w:strike/>
          <w:color w:val="BFBFBF" w:themeColor="background1" w:themeShade="BF"/>
          <w:sz w:val="22"/>
          <w:szCs w:val="22"/>
        </w:rPr>
        <w:tab/>
        <w:t>Channel access rules for NSTR AP MLD</w:t>
      </w:r>
      <w:r w:rsidRPr="00B157E9">
        <w:rPr>
          <w:strike/>
          <w:color w:val="BFBFBF" w:themeColor="background1" w:themeShade="BF"/>
          <w:sz w:val="22"/>
          <w:szCs w:val="22"/>
        </w:rPr>
        <w:tab/>
      </w:r>
      <w:r w:rsidR="00432A1A" w:rsidRPr="00B157E9">
        <w:rPr>
          <w:strike/>
          <w:color w:val="BFBFBF" w:themeColor="background1" w:themeShade="BF"/>
          <w:sz w:val="22"/>
          <w:szCs w:val="22"/>
        </w:rPr>
        <w:tab/>
      </w:r>
      <w:r w:rsidRPr="00B157E9">
        <w:rPr>
          <w:strike/>
          <w:color w:val="BFBFBF" w:themeColor="background1" w:themeShade="BF"/>
          <w:sz w:val="22"/>
          <w:szCs w:val="22"/>
        </w:rPr>
        <w:t>Hanseul Hong</w:t>
      </w:r>
    </w:p>
    <w:p w14:paraId="3D553954" w14:textId="2180FAA7" w:rsidR="003D6DA3" w:rsidRPr="00472CF5" w:rsidRDefault="007E23DB" w:rsidP="003276C2">
      <w:pPr>
        <w:pStyle w:val="ListParagraph"/>
        <w:numPr>
          <w:ilvl w:val="1"/>
          <w:numId w:val="3"/>
        </w:numPr>
        <w:rPr>
          <w:color w:val="BFBFBF" w:themeColor="background1" w:themeShade="BF"/>
          <w:sz w:val="22"/>
          <w:szCs w:val="22"/>
        </w:rPr>
      </w:pPr>
      <w:hyperlink r:id="rId448" w:history="1">
        <w:r w:rsidR="003D6DA3" w:rsidRPr="00472CF5">
          <w:rPr>
            <w:rStyle w:val="Hyperlink"/>
            <w:color w:val="BFBFBF" w:themeColor="background1" w:themeShade="BF"/>
            <w:sz w:val="22"/>
            <w:szCs w:val="22"/>
          </w:rPr>
          <w:t>1680r0</w:t>
        </w:r>
      </w:hyperlink>
      <w:r w:rsidR="003D6DA3" w:rsidRPr="00472CF5">
        <w:rPr>
          <w:color w:val="BFBFBF" w:themeColor="background1" w:themeShade="BF"/>
          <w:sz w:val="22"/>
          <w:szCs w:val="22"/>
        </w:rPr>
        <w:t xml:space="preserve"> TWT-for-MLD</w:t>
      </w:r>
      <w:r w:rsidR="003D6DA3"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3D6DA3" w:rsidRPr="00472CF5">
        <w:rPr>
          <w:color w:val="BFBFBF" w:themeColor="background1" w:themeShade="BF"/>
          <w:sz w:val="22"/>
          <w:szCs w:val="22"/>
        </w:rPr>
        <w:t>Ming Gan</w:t>
      </w:r>
    </w:p>
    <w:p w14:paraId="3EBBE284" w14:textId="6C1C9DC0" w:rsidR="003D6DA3" w:rsidRPr="00472CF5" w:rsidRDefault="003D6DA3" w:rsidP="003276C2">
      <w:pPr>
        <w:pStyle w:val="ListParagraph"/>
        <w:numPr>
          <w:ilvl w:val="1"/>
          <w:numId w:val="3"/>
        </w:numPr>
        <w:rPr>
          <w:color w:val="BFBFBF" w:themeColor="background1" w:themeShade="BF"/>
          <w:sz w:val="22"/>
          <w:szCs w:val="22"/>
        </w:rPr>
      </w:pPr>
      <w:r w:rsidRPr="00472CF5">
        <w:rPr>
          <w:color w:val="BFBFBF" w:themeColor="background1" w:themeShade="BF"/>
          <w:sz w:val="22"/>
          <w:szCs w:val="22"/>
        </w:rPr>
        <w:t>1871r0</w:t>
      </w:r>
      <w:r w:rsidRPr="00472CF5">
        <w:rPr>
          <w:color w:val="BFBFBF" w:themeColor="background1" w:themeShade="BF"/>
          <w:sz w:val="22"/>
          <w:szCs w:val="22"/>
        </w:rPr>
        <w:tab/>
        <w:t>BSS parameter critical update follow up</w:t>
      </w:r>
      <w:r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Pr="00472CF5">
        <w:rPr>
          <w:color w:val="BFBFBF" w:themeColor="background1" w:themeShade="BF"/>
          <w:sz w:val="22"/>
          <w:szCs w:val="22"/>
        </w:rPr>
        <w:t>Ming Gan</w:t>
      </w:r>
    </w:p>
    <w:p w14:paraId="7F926816" w14:textId="20DCBAB9" w:rsidR="003D6DA3" w:rsidRPr="00472CF5" w:rsidRDefault="003D6DA3" w:rsidP="003276C2">
      <w:pPr>
        <w:pStyle w:val="ListParagraph"/>
        <w:numPr>
          <w:ilvl w:val="1"/>
          <w:numId w:val="3"/>
        </w:numPr>
        <w:rPr>
          <w:color w:val="BFBFBF" w:themeColor="background1" w:themeShade="BF"/>
          <w:sz w:val="22"/>
          <w:szCs w:val="22"/>
        </w:rPr>
      </w:pPr>
      <w:r w:rsidRPr="00472CF5">
        <w:rPr>
          <w:color w:val="BFBFBF" w:themeColor="background1" w:themeShade="BF"/>
          <w:sz w:val="22"/>
          <w:szCs w:val="22"/>
        </w:rPr>
        <w:t>0036r0</w:t>
      </w:r>
      <w:r w:rsidRPr="00472CF5">
        <w:rPr>
          <w:color w:val="BFBFBF" w:themeColor="background1" w:themeShade="BF"/>
          <w:sz w:val="22"/>
          <w:szCs w:val="22"/>
        </w:rPr>
        <w:tab/>
        <w:t>Clarification on BSS parameter update</w:t>
      </w:r>
      <w:r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Pr="00472CF5">
        <w:rPr>
          <w:color w:val="BFBFBF" w:themeColor="background1" w:themeShade="BF"/>
          <w:sz w:val="22"/>
          <w:szCs w:val="22"/>
        </w:rPr>
        <w:t>Jeongki Kim</w:t>
      </w:r>
    </w:p>
    <w:p w14:paraId="015BA4E1" w14:textId="0188AC7D" w:rsidR="003D6DA3" w:rsidRPr="00472CF5" w:rsidRDefault="007E23DB" w:rsidP="003276C2">
      <w:pPr>
        <w:pStyle w:val="ListParagraph"/>
        <w:numPr>
          <w:ilvl w:val="1"/>
          <w:numId w:val="3"/>
        </w:numPr>
        <w:rPr>
          <w:color w:val="BFBFBF" w:themeColor="background1" w:themeShade="BF"/>
          <w:sz w:val="22"/>
          <w:szCs w:val="22"/>
        </w:rPr>
      </w:pPr>
      <w:hyperlink r:id="rId449" w:history="1">
        <w:r w:rsidR="003D6DA3" w:rsidRPr="00472CF5">
          <w:rPr>
            <w:rStyle w:val="Hyperlink"/>
            <w:color w:val="BFBFBF" w:themeColor="background1" w:themeShade="BF"/>
            <w:sz w:val="22"/>
            <w:szCs w:val="22"/>
          </w:rPr>
          <w:t>0041r0</w:t>
        </w:r>
      </w:hyperlink>
      <w:r w:rsidR="003D6DA3" w:rsidRPr="00472CF5">
        <w:rPr>
          <w:color w:val="BFBFBF" w:themeColor="background1" w:themeShade="BF"/>
          <w:sz w:val="22"/>
          <w:szCs w:val="22"/>
        </w:rPr>
        <w:tab/>
        <w:t>Group addressed frame delivery methods for MLO</w:t>
      </w:r>
      <w:r w:rsidR="003D6DA3" w:rsidRPr="00472CF5">
        <w:rPr>
          <w:color w:val="BFBFBF" w:themeColor="background1" w:themeShade="BF"/>
          <w:sz w:val="22"/>
          <w:szCs w:val="22"/>
        </w:rPr>
        <w:tab/>
        <w:t>Qi Wang</w:t>
      </w:r>
    </w:p>
    <w:p w14:paraId="0E4D2B7E" w14:textId="28FCAB91"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-MAC-General</w:t>
      </w:r>
      <w:r w:rsidRPr="00472CF5">
        <w:rPr>
          <w:color w:val="BFBFBF" w:themeColor="background1" w:themeShade="BF"/>
          <w:sz w:val="22"/>
          <w:szCs w:val="22"/>
        </w:rPr>
        <w:t>:</w:t>
      </w:r>
    </w:p>
    <w:p w14:paraId="192E15BC" w14:textId="4551DB21" w:rsidR="00727E1E" w:rsidRPr="00472CF5" w:rsidRDefault="007E23DB" w:rsidP="00727E1E">
      <w:pPr>
        <w:pStyle w:val="ListParagraph"/>
        <w:numPr>
          <w:ilvl w:val="1"/>
          <w:numId w:val="3"/>
        </w:numPr>
        <w:rPr>
          <w:color w:val="BFBFBF" w:themeColor="background1" w:themeShade="BF"/>
          <w:sz w:val="22"/>
          <w:szCs w:val="22"/>
        </w:rPr>
      </w:pPr>
      <w:hyperlink r:id="rId450" w:history="1">
        <w:r w:rsidR="00727E1E" w:rsidRPr="00472CF5">
          <w:rPr>
            <w:rStyle w:val="Hyperlink"/>
            <w:color w:val="BFBFBF" w:themeColor="background1" w:themeShade="BF"/>
            <w:sz w:val="22"/>
            <w:szCs w:val="22"/>
          </w:rPr>
          <w:t>1862r0</w:t>
        </w:r>
      </w:hyperlink>
      <w:r w:rsidR="00727E1E" w:rsidRPr="00472CF5">
        <w:rPr>
          <w:color w:val="BFBFBF" w:themeColor="background1" w:themeShade="BF"/>
          <w:sz w:val="22"/>
          <w:szCs w:val="22"/>
        </w:rPr>
        <w:t xml:space="preserve"> Complete BSS Update Report Indication</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t>Pooya Monajemi</w:t>
      </w:r>
    </w:p>
    <w:p w14:paraId="3AAF09F3" w14:textId="2C68BC85" w:rsidR="00727E1E" w:rsidRPr="00472CF5" w:rsidRDefault="007E23DB" w:rsidP="003276C2">
      <w:pPr>
        <w:pStyle w:val="ListParagraph"/>
        <w:numPr>
          <w:ilvl w:val="1"/>
          <w:numId w:val="3"/>
        </w:numPr>
        <w:rPr>
          <w:color w:val="BFBFBF" w:themeColor="background1" w:themeShade="BF"/>
          <w:sz w:val="22"/>
          <w:szCs w:val="22"/>
        </w:rPr>
      </w:pPr>
      <w:hyperlink r:id="rId451" w:history="1">
        <w:r w:rsidR="00727E1E" w:rsidRPr="00472CF5">
          <w:rPr>
            <w:rStyle w:val="Hyperlink"/>
            <w:color w:val="BFBFBF" w:themeColor="background1" w:themeShade="BF"/>
            <w:sz w:val="22"/>
            <w:szCs w:val="22"/>
          </w:rPr>
          <w:t>1583r1</w:t>
        </w:r>
      </w:hyperlink>
      <w:r w:rsidR="00727E1E" w:rsidRPr="00472CF5">
        <w:rPr>
          <w:color w:val="BFBFBF" w:themeColor="background1" w:themeShade="BF"/>
          <w:sz w:val="22"/>
          <w:szCs w:val="22"/>
        </w:rPr>
        <w:t xml:space="preserve"> MU-RTS to SST STAs</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t>Jarkko Kneckt</w:t>
      </w:r>
    </w:p>
    <w:p w14:paraId="59A9D8CD" w14:textId="4C3A4731" w:rsidR="00727E1E" w:rsidRPr="00472CF5" w:rsidRDefault="007E23DB" w:rsidP="003276C2">
      <w:pPr>
        <w:pStyle w:val="ListParagraph"/>
        <w:numPr>
          <w:ilvl w:val="1"/>
          <w:numId w:val="3"/>
        </w:numPr>
        <w:rPr>
          <w:color w:val="BFBFBF" w:themeColor="background1" w:themeShade="BF"/>
          <w:sz w:val="22"/>
          <w:szCs w:val="22"/>
        </w:rPr>
      </w:pPr>
      <w:hyperlink r:id="rId452" w:history="1">
        <w:r w:rsidR="00727E1E" w:rsidRPr="00472CF5">
          <w:rPr>
            <w:rStyle w:val="Hyperlink"/>
            <w:color w:val="BFBFBF" w:themeColor="background1" w:themeShade="BF"/>
            <w:sz w:val="22"/>
            <w:szCs w:val="22"/>
          </w:rPr>
          <w:t>1938r0</w:t>
        </w:r>
      </w:hyperlink>
      <w:r w:rsidR="00727E1E" w:rsidRPr="00472CF5">
        <w:rPr>
          <w:color w:val="BFBFBF" w:themeColor="background1" w:themeShade="BF"/>
          <w:sz w:val="22"/>
          <w:szCs w:val="22"/>
        </w:rPr>
        <w:t xml:space="preserve"> TB SU PPDU and TB P2P PPDU Consideration</w:t>
      </w:r>
      <w:r w:rsidR="00727E1E" w:rsidRPr="00472CF5">
        <w:rPr>
          <w:color w:val="BFBFBF" w:themeColor="background1" w:themeShade="BF"/>
          <w:sz w:val="22"/>
          <w:szCs w:val="22"/>
        </w:rPr>
        <w:tab/>
      </w:r>
      <w:r w:rsidR="00851235" w:rsidRPr="00472CF5">
        <w:rPr>
          <w:color w:val="BFBFBF" w:themeColor="background1" w:themeShade="BF"/>
          <w:sz w:val="22"/>
          <w:szCs w:val="22"/>
        </w:rPr>
        <w:tab/>
      </w:r>
      <w:r w:rsidR="00727E1E" w:rsidRPr="00472CF5">
        <w:rPr>
          <w:color w:val="BFBFBF" w:themeColor="background1" w:themeShade="BF"/>
          <w:sz w:val="22"/>
          <w:szCs w:val="22"/>
        </w:rPr>
        <w:t>Jay Yang</w:t>
      </w:r>
    </w:p>
    <w:p w14:paraId="60FA60D0" w14:textId="76DB0ACD" w:rsidR="00727E1E" w:rsidRPr="00472CF5" w:rsidRDefault="007E23DB" w:rsidP="003276C2">
      <w:pPr>
        <w:pStyle w:val="ListParagraph"/>
        <w:numPr>
          <w:ilvl w:val="1"/>
          <w:numId w:val="3"/>
        </w:numPr>
        <w:rPr>
          <w:color w:val="BFBFBF" w:themeColor="background1" w:themeShade="BF"/>
          <w:sz w:val="22"/>
          <w:szCs w:val="22"/>
        </w:rPr>
      </w:pPr>
      <w:hyperlink r:id="rId453" w:history="1">
        <w:r w:rsidR="00727E1E" w:rsidRPr="00472CF5">
          <w:rPr>
            <w:rStyle w:val="Hyperlink"/>
            <w:color w:val="BFBFBF" w:themeColor="background1" w:themeShade="BF"/>
            <w:sz w:val="22"/>
            <w:szCs w:val="22"/>
          </w:rPr>
          <w:t>1903r0</w:t>
        </w:r>
      </w:hyperlink>
      <w:r w:rsidR="00727E1E" w:rsidRPr="00472CF5">
        <w:rPr>
          <w:color w:val="BFBFBF" w:themeColor="background1" w:themeShade="BF"/>
          <w:sz w:val="22"/>
          <w:szCs w:val="22"/>
        </w:rPr>
        <w:t xml:space="preserve"> Random Access for 11be</w:t>
      </w:r>
      <w:r w:rsidR="00727E1E" w:rsidRPr="00472CF5">
        <w:rPr>
          <w:color w:val="BFBFBF" w:themeColor="background1" w:themeShade="BF"/>
          <w:sz w:val="22"/>
          <w:szCs w:val="22"/>
        </w:rPr>
        <w:tab/>
      </w:r>
      <w:r w:rsidR="00851235" w:rsidRPr="00472CF5">
        <w:rPr>
          <w:color w:val="BFBFBF" w:themeColor="background1" w:themeShade="BF"/>
          <w:sz w:val="22"/>
          <w:szCs w:val="22"/>
        </w:rPr>
        <w:tab/>
      </w:r>
      <w:r w:rsidR="00851235" w:rsidRPr="00472CF5">
        <w:rPr>
          <w:color w:val="BFBFBF" w:themeColor="background1" w:themeShade="BF"/>
          <w:sz w:val="22"/>
          <w:szCs w:val="22"/>
        </w:rPr>
        <w:tab/>
      </w:r>
      <w:r w:rsidR="00851235" w:rsidRPr="00472CF5">
        <w:rPr>
          <w:color w:val="BFBFBF" w:themeColor="background1" w:themeShade="BF"/>
          <w:sz w:val="22"/>
          <w:szCs w:val="22"/>
        </w:rPr>
        <w:tab/>
      </w:r>
      <w:r w:rsidR="00727E1E" w:rsidRPr="00472CF5">
        <w:rPr>
          <w:color w:val="BFBFBF" w:themeColor="background1" w:themeShade="BF"/>
          <w:sz w:val="22"/>
          <w:szCs w:val="22"/>
        </w:rPr>
        <w:t xml:space="preserve">Pascal </w:t>
      </w:r>
      <w:proofErr w:type="spellStart"/>
      <w:r w:rsidR="00727E1E" w:rsidRPr="00472CF5">
        <w:rPr>
          <w:color w:val="BFBFBF" w:themeColor="background1" w:themeShade="BF"/>
          <w:sz w:val="22"/>
          <w:szCs w:val="22"/>
        </w:rPr>
        <w:t>Viger</w:t>
      </w:r>
      <w:proofErr w:type="spellEnd"/>
    </w:p>
    <w:p w14:paraId="7646F5A7" w14:textId="04D356A1" w:rsidR="00E040CD" w:rsidRPr="00472CF5" w:rsidRDefault="00E040CD" w:rsidP="00E040CD">
      <w:pPr>
        <w:pStyle w:val="ListParagraph"/>
        <w:numPr>
          <w:ilvl w:val="0"/>
          <w:numId w:val="3"/>
        </w:numPr>
        <w:rPr>
          <w:color w:val="BFBFBF" w:themeColor="background1" w:themeShade="BF"/>
          <w:sz w:val="22"/>
          <w:szCs w:val="22"/>
        </w:rPr>
      </w:pPr>
      <w:proofErr w:type="spellStart"/>
      <w:r w:rsidRPr="00472CF5">
        <w:rPr>
          <w:color w:val="BFBFBF" w:themeColor="background1" w:themeShade="BF"/>
          <w:sz w:val="22"/>
          <w:szCs w:val="22"/>
        </w:rPr>
        <w:t>AoB</w:t>
      </w:r>
      <w:proofErr w:type="spellEnd"/>
      <w:r w:rsidRPr="00472CF5">
        <w:rPr>
          <w:color w:val="BFBFBF" w:themeColor="background1" w:themeShade="BF"/>
          <w:sz w:val="22"/>
          <w:szCs w:val="22"/>
        </w:rPr>
        <w:t>:</w:t>
      </w:r>
    </w:p>
    <w:p w14:paraId="0B0BAA59" w14:textId="77777777" w:rsidR="00065AE9" w:rsidRDefault="00065AE9" w:rsidP="00065AE9">
      <w:pPr>
        <w:pStyle w:val="ListParagraph"/>
        <w:numPr>
          <w:ilvl w:val="0"/>
          <w:numId w:val="3"/>
        </w:numPr>
      </w:pPr>
      <w:r>
        <w:t>Adjourn</w:t>
      </w:r>
    </w:p>
    <w:p w14:paraId="0FDF9191" w14:textId="10C79F22" w:rsidR="00E958B8" w:rsidRPr="00755C65" w:rsidRDefault="00E958B8" w:rsidP="00E958B8">
      <w:pPr>
        <w:pStyle w:val="Heading3"/>
      </w:pPr>
      <w:r w:rsidRPr="00DA787C">
        <w:rPr>
          <w:highlight w:val="red"/>
        </w:rPr>
        <w:t>14</w:t>
      </w:r>
      <w:r w:rsidRPr="00DA787C">
        <w:rPr>
          <w:highlight w:val="red"/>
          <w:vertAlign w:val="superscript"/>
        </w:rPr>
        <w:t>th</w:t>
      </w:r>
      <w:r w:rsidRPr="00DA787C">
        <w:rPr>
          <w:highlight w:val="red"/>
        </w:rPr>
        <w:t xml:space="preserve"> Conf. Call: </w:t>
      </w:r>
      <w:r w:rsidRPr="00DA787C">
        <w:rPr>
          <w:bCs/>
          <w:highlight w:val="red"/>
          <w:lang w:val="en-US"/>
        </w:rPr>
        <w:t>February 10</w:t>
      </w:r>
      <w:r w:rsidRPr="00DA787C">
        <w:rPr>
          <w:highlight w:val="red"/>
        </w:rPr>
        <w:t xml:space="preserve"> (10:00–12:00 ET)–JOINT</w:t>
      </w:r>
    </w:p>
    <w:p w14:paraId="596DDD3D" w14:textId="673D2156" w:rsidR="00E958B8" w:rsidRPr="00DA787C" w:rsidRDefault="00DA787C" w:rsidP="00E958B8">
      <w:pPr>
        <w:pStyle w:val="ListParagraph"/>
        <w:numPr>
          <w:ilvl w:val="0"/>
          <w:numId w:val="3"/>
        </w:numPr>
        <w:rPr>
          <w:highlight w:val="red"/>
        </w:rPr>
      </w:pPr>
      <w:r w:rsidRPr="00DA787C">
        <w:rPr>
          <w:highlight w:val="red"/>
        </w:rPr>
        <w:t>CANCELLED</w:t>
      </w:r>
    </w:p>
    <w:p w14:paraId="7102B4D0" w14:textId="7B59AD47" w:rsidR="00E958B8" w:rsidRDefault="00E958B8" w:rsidP="00A5520B"/>
    <w:p w14:paraId="15624842" w14:textId="3E877C20" w:rsidR="00D76A96" w:rsidRPr="00755C65" w:rsidRDefault="00D76A96" w:rsidP="00D76A96">
      <w:pPr>
        <w:pStyle w:val="Heading3"/>
      </w:pPr>
      <w:r w:rsidRPr="00AA0F03">
        <w:rPr>
          <w:highlight w:val="green"/>
        </w:rPr>
        <w:t>1</w:t>
      </w:r>
      <w:r w:rsidR="00340385" w:rsidRPr="00AA0F03">
        <w:rPr>
          <w:highlight w:val="green"/>
        </w:rPr>
        <w:t>5</w:t>
      </w:r>
      <w:r w:rsidRPr="00AA0F03">
        <w:rPr>
          <w:highlight w:val="green"/>
          <w:vertAlign w:val="superscript"/>
        </w:rPr>
        <w:t>th</w:t>
      </w:r>
      <w:r w:rsidRPr="00AA0F03">
        <w:rPr>
          <w:highlight w:val="green"/>
        </w:rPr>
        <w:t xml:space="preserve"> Conf. Call: </w:t>
      </w:r>
      <w:r w:rsidRPr="00AA0F03">
        <w:rPr>
          <w:bCs/>
          <w:highlight w:val="green"/>
          <w:lang w:val="en-US"/>
        </w:rPr>
        <w:t>February 18</w:t>
      </w:r>
      <w:r w:rsidRPr="00AA0F03">
        <w:rPr>
          <w:highlight w:val="green"/>
        </w:rPr>
        <w:t xml:space="preserve"> (10:00–12:00 ET)–JOINT</w:t>
      </w:r>
    </w:p>
    <w:p w14:paraId="767ABD47" w14:textId="77777777" w:rsidR="00D76A96" w:rsidRPr="003046F3" w:rsidRDefault="00D76A96" w:rsidP="00D76A96">
      <w:pPr>
        <w:pStyle w:val="ListParagraph"/>
        <w:numPr>
          <w:ilvl w:val="0"/>
          <w:numId w:val="3"/>
        </w:numPr>
        <w:rPr>
          <w:lang w:val="en-US"/>
        </w:rPr>
      </w:pPr>
      <w:r w:rsidRPr="003046F3">
        <w:t>Call the meeting to order</w:t>
      </w:r>
    </w:p>
    <w:p w14:paraId="5DBC3A90" w14:textId="77777777" w:rsidR="00D76A96" w:rsidRDefault="00D76A96" w:rsidP="00D76A96">
      <w:pPr>
        <w:pStyle w:val="ListParagraph"/>
        <w:numPr>
          <w:ilvl w:val="0"/>
          <w:numId w:val="3"/>
        </w:numPr>
      </w:pPr>
      <w:r w:rsidRPr="003046F3">
        <w:t>IEEE 802 and 802.11 IPR policy and procedure</w:t>
      </w:r>
    </w:p>
    <w:p w14:paraId="191F8433" w14:textId="77777777" w:rsidR="00D76A96" w:rsidRPr="003046F3" w:rsidRDefault="00D76A96" w:rsidP="00D76A96">
      <w:pPr>
        <w:pStyle w:val="ListParagraph"/>
        <w:numPr>
          <w:ilvl w:val="1"/>
          <w:numId w:val="3"/>
        </w:numPr>
        <w:rPr>
          <w:szCs w:val="20"/>
        </w:rPr>
      </w:pPr>
      <w:r w:rsidRPr="003046F3">
        <w:rPr>
          <w:b/>
          <w:sz w:val="22"/>
          <w:szCs w:val="22"/>
        </w:rPr>
        <w:t>Patent Policy: Ways to inform IEEE:</w:t>
      </w:r>
    </w:p>
    <w:p w14:paraId="691F62DB" w14:textId="77777777" w:rsidR="00D76A96" w:rsidRPr="003046F3" w:rsidRDefault="00D76A96" w:rsidP="00D76A96">
      <w:pPr>
        <w:pStyle w:val="ListParagraph"/>
        <w:numPr>
          <w:ilvl w:val="2"/>
          <w:numId w:val="3"/>
        </w:numPr>
        <w:rPr>
          <w:szCs w:val="20"/>
        </w:rPr>
      </w:pPr>
      <w:r w:rsidRPr="003046F3">
        <w:rPr>
          <w:sz w:val="22"/>
          <w:szCs w:val="22"/>
        </w:rPr>
        <w:t>Cause an LOA to be submitted to the IEEE-SA (</w:t>
      </w:r>
      <w:hyperlink r:id="rId454" w:history="1">
        <w:r w:rsidRPr="003046F3">
          <w:rPr>
            <w:rStyle w:val="Hyperlink"/>
            <w:sz w:val="22"/>
            <w:szCs w:val="22"/>
          </w:rPr>
          <w:t>patcom@ieee.org</w:t>
        </w:r>
      </w:hyperlink>
      <w:r w:rsidRPr="003046F3">
        <w:rPr>
          <w:sz w:val="22"/>
          <w:szCs w:val="22"/>
        </w:rPr>
        <w:t>); or</w:t>
      </w:r>
    </w:p>
    <w:p w14:paraId="74204C96" w14:textId="77777777" w:rsidR="00D76A96" w:rsidRPr="003046F3" w:rsidRDefault="00D76A96" w:rsidP="00D76A9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6271F50" w14:textId="77777777" w:rsidR="00D76A96" w:rsidRPr="003046F3" w:rsidRDefault="00D76A96" w:rsidP="00D76A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75E90D9C" w14:textId="77777777" w:rsidR="00D76A96" w:rsidRDefault="00D76A96" w:rsidP="00D76A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8BC19CE" w14:textId="77777777" w:rsidR="00D76A96" w:rsidRDefault="00D76A96" w:rsidP="00D76A9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3369854" w14:textId="77777777" w:rsidR="00D76A96" w:rsidRPr="0032579B" w:rsidRDefault="00D76A96" w:rsidP="00D76A96">
      <w:pPr>
        <w:pStyle w:val="ListParagraph"/>
        <w:numPr>
          <w:ilvl w:val="2"/>
          <w:numId w:val="3"/>
        </w:numPr>
        <w:rPr>
          <w:sz w:val="22"/>
          <w:szCs w:val="22"/>
        </w:rPr>
      </w:pPr>
      <w:r w:rsidRPr="0032579B">
        <w:rPr>
          <w:sz w:val="22"/>
          <w:szCs w:val="22"/>
        </w:rPr>
        <w:t xml:space="preserve">IEEE SA’s copyright policy is described in </w:t>
      </w:r>
      <w:hyperlink r:id="rId455" w:anchor="7" w:history="1">
        <w:r w:rsidRPr="0032579B">
          <w:rPr>
            <w:rStyle w:val="Hyperlink"/>
            <w:sz w:val="22"/>
            <w:szCs w:val="22"/>
          </w:rPr>
          <w:t>Clause 7</w:t>
        </w:r>
      </w:hyperlink>
      <w:r w:rsidRPr="0032579B">
        <w:rPr>
          <w:sz w:val="22"/>
          <w:szCs w:val="22"/>
        </w:rPr>
        <w:t xml:space="preserve"> of the IEEE SA Standards Board Bylaws and </w:t>
      </w:r>
      <w:hyperlink r:id="rId456" w:history="1">
        <w:r w:rsidRPr="0032579B">
          <w:rPr>
            <w:rStyle w:val="Hyperlink"/>
            <w:sz w:val="22"/>
            <w:szCs w:val="22"/>
          </w:rPr>
          <w:t>Clause 6.1</w:t>
        </w:r>
      </w:hyperlink>
      <w:r w:rsidRPr="0032579B">
        <w:rPr>
          <w:sz w:val="22"/>
          <w:szCs w:val="22"/>
        </w:rPr>
        <w:t xml:space="preserve"> of the IEEE SA Standards Board Operations Manual;</w:t>
      </w:r>
    </w:p>
    <w:p w14:paraId="507E9399" w14:textId="77777777" w:rsidR="00D76A96" w:rsidRPr="00173C7C" w:rsidRDefault="00D76A96" w:rsidP="00D76A9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2F1408E" w14:textId="77777777" w:rsidR="00D76A96" w:rsidRPr="00F141E4" w:rsidRDefault="00D76A96" w:rsidP="00D76A9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C46579D" w14:textId="77777777" w:rsidR="00D76A96" w:rsidRDefault="00D76A96" w:rsidP="00D76A96">
      <w:pPr>
        <w:pStyle w:val="ListParagraph"/>
        <w:numPr>
          <w:ilvl w:val="0"/>
          <w:numId w:val="3"/>
        </w:numPr>
      </w:pPr>
      <w:r w:rsidRPr="003046F3">
        <w:t>Attendance reminder.</w:t>
      </w:r>
    </w:p>
    <w:p w14:paraId="519BD536" w14:textId="77777777" w:rsidR="00D76A96" w:rsidRPr="003046F3" w:rsidRDefault="00D76A96" w:rsidP="00D76A96">
      <w:pPr>
        <w:pStyle w:val="ListParagraph"/>
        <w:numPr>
          <w:ilvl w:val="1"/>
          <w:numId w:val="3"/>
        </w:numPr>
      </w:pPr>
      <w:r>
        <w:rPr>
          <w:sz w:val="22"/>
          <w:szCs w:val="22"/>
        </w:rPr>
        <w:t xml:space="preserve">Participation slide: </w:t>
      </w:r>
      <w:hyperlink r:id="rId457" w:tgtFrame="_blank" w:history="1">
        <w:r w:rsidRPr="00EE0424">
          <w:rPr>
            <w:rStyle w:val="Hyperlink"/>
            <w:sz w:val="22"/>
            <w:szCs w:val="22"/>
            <w:lang w:val="en-US"/>
          </w:rPr>
          <w:t>https://mentor.ieee.org/802-ec/dcn/16/ec-16-0180-05-00EC-ieee-802-participation-slide.pptx</w:t>
        </w:r>
      </w:hyperlink>
    </w:p>
    <w:p w14:paraId="624F54C7" w14:textId="77777777" w:rsidR="00D76A96" w:rsidRDefault="00D76A96" w:rsidP="00D76A96">
      <w:pPr>
        <w:pStyle w:val="ListParagraph"/>
        <w:numPr>
          <w:ilvl w:val="1"/>
          <w:numId w:val="3"/>
        </w:numPr>
        <w:rPr>
          <w:sz w:val="22"/>
        </w:rPr>
      </w:pPr>
      <w:r>
        <w:rPr>
          <w:sz w:val="22"/>
        </w:rPr>
        <w:t xml:space="preserve">Please record your attendance during the conference call by using the IMAT system: </w:t>
      </w:r>
    </w:p>
    <w:p w14:paraId="1874402B" w14:textId="77777777" w:rsidR="00D76A96" w:rsidRDefault="00D76A96" w:rsidP="00D76A96">
      <w:pPr>
        <w:pStyle w:val="ListParagraph"/>
        <w:numPr>
          <w:ilvl w:val="2"/>
          <w:numId w:val="3"/>
        </w:numPr>
        <w:rPr>
          <w:sz w:val="22"/>
        </w:rPr>
      </w:pPr>
      <w:r>
        <w:rPr>
          <w:sz w:val="22"/>
        </w:rPr>
        <w:t xml:space="preserve">1) login to </w:t>
      </w:r>
      <w:hyperlink r:id="rId4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E7E59" w14:textId="77777777" w:rsidR="00D76A96" w:rsidRDefault="00D76A96" w:rsidP="00D76A96">
      <w:pPr>
        <w:pStyle w:val="ListParagraph"/>
        <w:numPr>
          <w:ilvl w:val="1"/>
          <w:numId w:val="3"/>
        </w:numPr>
        <w:rPr>
          <w:sz w:val="22"/>
        </w:rPr>
      </w:pPr>
      <w:r>
        <w:rPr>
          <w:sz w:val="22"/>
        </w:rPr>
        <w:t xml:space="preserve">If you are unable to record the attendance via </w:t>
      </w:r>
      <w:hyperlink r:id="rId459" w:history="1">
        <w:r w:rsidRPr="00A02DFE">
          <w:rPr>
            <w:rStyle w:val="Hyperlink"/>
            <w:sz w:val="22"/>
          </w:rPr>
          <w:t>IMAT</w:t>
        </w:r>
      </w:hyperlink>
      <w:r>
        <w:rPr>
          <w:sz w:val="22"/>
        </w:rPr>
        <w:t xml:space="preserve"> then p</w:t>
      </w:r>
      <w:r w:rsidRPr="00C86653">
        <w:rPr>
          <w:sz w:val="22"/>
        </w:rPr>
        <w:t>lease send an e-mail to Dennis Sundman (</w:t>
      </w:r>
      <w:hyperlink r:id="rId460" w:history="1">
        <w:r w:rsidRPr="00C86653">
          <w:rPr>
            <w:rStyle w:val="Hyperlink"/>
            <w:sz w:val="22"/>
          </w:rPr>
          <w:t>dennis.sundman@ericsson.com</w:t>
        </w:r>
      </w:hyperlink>
      <w:r w:rsidRPr="00C86653">
        <w:rPr>
          <w:sz w:val="22"/>
        </w:rPr>
        <w:t>)</w:t>
      </w:r>
      <w:r>
        <w:rPr>
          <w:sz w:val="22"/>
        </w:rPr>
        <w:t xml:space="preserve"> and Alfred Asterjadhi (</w:t>
      </w:r>
      <w:hyperlink r:id="rId461" w:history="1">
        <w:r w:rsidRPr="00132C67">
          <w:rPr>
            <w:rStyle w:val="Hyperlink"/>
            <w:sz w:val="22"/>
          </w:rPr>
          <w:t>aasterja@qti.qualcomm.com</w:t>
        </w:r>
      </w:hyperlink>
      <w:r>
        <w:rPr>
          <w:sz w:val="22"/>
        </w:rPr>
        <w:t>)</w:t>
      </w:r>
    </w:p>
    <w:p w14:paraId="12D1F62D" w14:textId="77777777" w:rsidR="00D76A96" w:rsidRPr="00880D21" w:rsidRDefault="00D76A96" w:rsidP="00D76A96">
      <w:pPr>
        <w:pStyle w:val="ListParagraph"/>
        <w:numPr>
          <w:ilvl w:val="1"/>
          <w:numId w:val="3"/>
        </w:numPr>
        <w:rPr>
          <w:sz w:val="22"/>
        </w:rPr>
      </w:pPr>
      <w:r>
        <w:rPr>
          <w:sz w:val="22"/>
          <w:szCs w:val="22"/>
        </w:rPr>
        <w:t>Please ensure that the following information is listed correctly when joining the call:</w:t>
      </w:r>
    </w:p>
    <w:p w14:paraId="1BDDC7A9" w14:textId="77777777" w:rsidR="00D76A96" w:rsidRDefault="00D76A96" w:rsidP="00D76A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349FC9E" w14:textId="2370FD48" w:rsidR="00D76A96" w:rsidRDefault="00D76A96" w:rsidP="00081B6F">
      <w:pPr>
        <w:pStyle w:val="ListParagraph"/>
        <w:numPr>
          <w:ilvl w:val="0"/>
          <w:numId w:val="3"/>
        </w:numPr>
      </w:pPr>
      <w:r w:rsidRPr="00BB465F">
        <w:t xml:space="preserve">Announcements: </w:t>
      </w:r>
      <w:r w:rsidR="00814D64">
        <w:t>Clean Up of MAC technical queues</w:t>
      </w:r>
    </w:p>
    <w:p w14:paraId="1D489652" w14:textId="77777777" w:rsidR="001E16F0" w:rsidRPr="001E16F0" w:rsidRDefault="0081594B" w:rsidP="00814D64">
      <w:pPr>
        <w:pStyle w:val="ListParagraph"/>
        <w:numPr>
          <w:ilvl w:val="1"/>
          <w:numId w:val="3"/>
        </w:numPr>
        <w:rPr>
          <w:rStyle w:val="Hyperlink"/>
          <w:color w:val="auto"/>
          <w:sz w:val="22"/>
          <w:szCs w:val="22"/>
          <w:u w:val="none"/>
        </w:rPr>
      </w:pPr>
      <w:r w:rsidRPr="004B038E">
        <w:rPr>
          <w:rStyle w:val="Hyperlink"/>
          <w:b/>
          <w:bCs/>
          <w:color w:val="auto"/>
          <w:sz w:val="22"/>
          <w:szCs w:val="22"/>
          <w:u w:val="none"/>
        </w:rPr>
        <w:t>Current Status</w:t>
      </w:r>
      <w:r w:rsidR="00B232FD">
        <w:rPr>
          <w:rStyle w:val="Hyperlink"/>
          <w:b/>
          <w:bCs/>
          <w:color w:val="auto"/>
          <w:sz w:val="22"/>
          <w:szCs w:val="22"/>
          <w:u w:val="none"/>
        </w:rPr>
        <w:t xml:space="preserve"> for</w:t>
      </w:r>
      <w:r w:rsidRPr="00B232FD">
        <w:rPr>
          <w:rStyle w:val="Hyperlink"/>
          <w:b/>
          <w:bCs/>
          <w:color w:val="auto"/>
          <w:sz w:val="22"/>
          <w:szCs w:val="22"/>
          <w:u w:val="none"/>
        </w:rPr>
        <w:t xml:space="preserve"> </w:t>
      </w:r>
    </w:p>
    <w:p w14:paraId="4081A213" w14:textId="04BB89D8" w:rsidR="002F16C0" w:rsidRDefault="00F6143D" w:rsidP="00814D64">
      <w:pPr>
        <w:pStyle w:val="ListParagraph"/>
        <w:numPr>
          <w:ilvl w:val="2"/>
          <w:numId w:val="3"/>
        </w:numPr>
        <w:rPr>
          <w:rStyle w:val="Hyperlink"/>
          <w:color w:val="auto"/>
          <w:sz w:val="22"/>
          <w:szCs w:val="22"/>
          <w:u w:val="none"/>
        </w:rPr>
      </w:pPr>
      <w:r w:rsidRPr="00B232FD">
        <w:rPr>
          <w:rStyle w:val="Hyperlink"/>
          <w:b/>
          <w:bCs/>
          <w:color w:val="auto"/>
          <w:sz w:val="22"/>
          <w:szCs w:val="22"/>
          <w:u w:val="none"/>
        </w:rPr>
        <w:t>Deferred SPs List</w:t>
      </w:r>
      <w:r w:rsidR="00B232FD">
        <w:rPr>
          <w:rStyle w:val="Hyperlink"/>
          <w:color w:val="auto"/>
          <w:sz w:val="22"/>
          <w:szCs w:val="22"/>
          <w:u w:val="none"/>
        </w:rPr>
        <w:t xml:space="preserve">: </w:t>
      </w:r>
      <w:r w:rsidR="0081594B">
        <w:rPr>
          <w:rStyle w:val="Hyperlink"/>
          <w:color w:val="auto"/>
          <w:sz w:val="22"/>
          <w:szCs w:val="22"/>
          <w:u w:val="none"/>
        </w:rPr>
        <w:t xml:space="preserve">5 </w:t>
      </w:r>
      <w:r w:rsidR="00CE0C3F">
        <w:rPr>
          <w:rStyle w:val="Hyperlink"/>
          <w:color w:val="auto"/>
          <w:sz w:val="22"/>
          <w:szCs w:val="22"/>
          <w:u w:val="none"/>
        </w:rPr>
        <w:t>docs</w:t>
      </w:r>
      <w:r w:rsidR="0081594B">
        <w:rPr>
          <w:rStyle w:val="Hyperlink"/>
          <w:color w:val="auto"/>
          <w:sz w:val="22"/>
          <w:szCs w:val="22"/>
          <w:u w:val="none"/>
        </w:rPr>
        <w:t xml:space="preserve"> deferred, 8 </w:t>
      </w:r>
      <w:r w:rsidR="00CE0C3F">
        <w:rPr>
          <w:rStyle w:val="Hyperlink"/>
          <w:color w:val="auto"/>
          <w:sz w:val="22"/>
          <w:szCs w:val="22"/>
          <w:u w:val="none"/>
        </w:rPr>
        <w:t xml:space="preserve">docs </w:t>
      </w:r>
      <w:r w:rsidR="0081594B">
        <w:rPr>
          <w:rStyle w:val="Hyperlink"/>
          <w:color w:val="auto"/>
          <w:sz w:val="22"/>
          <w:szCs w:val="22"/>
          <w:u w:val="none"/>
        </w:rPr>
        <w:t>pending</w:t>
      </w:r>
    </w:p>
    <w:p w14:paraId="29A3C839" w14:textId="783E914A" w:rsidR="001E16F0" w:rsidRDefault="001E16F0" w:rsidP="00814D64">
      <w:pPr>
        <w:pStyle w:val="ListParagraph"/>
        <w:numPr>
          <w:ilvl w:val="2"/>
          <w:numId w:val="3"/>
        </w:numPr>
        <w:rPr>
          <w:rStyle w:val="Hyperlink"/>
          <w:color w:val="auto"/>
          <w:sz w:val="22"/>
          <w:szCs w:val="22"/>
          <w:u w:val="none"/>
        </w:rPr>
      </w:pPr>
      <w:r>
        <w:rPr>
          <w:rStyle w:val="Hyperlink"/>
          <w:b/>
          <w:bCs/>
          <w:color w:val="auto"/>
          <w:sz w:val="22"/>
          <w:szCs w:val="22"/>
          <w:u w:val="none"/>
        </w:rPr>
        <w:t>Back</w:t>
      </w:r>
      <w:r w:rsidRPr="001E16F0">
        <w:rPr>
          <w:rStyle w:val="Hyperlink"/>
          <w:color w:val="auto"/>
          <w:sz w:val="22"/>
          <w:szCs w:val="22"/>
          <w:u w:val="none"/>
        </w:rPr>
        <w:t>-</w:t>
      </w:r>
      <w:r w:rsidRPr="00814D64">
        <w:rPr>
          <w:rStyle w:val="Hyperlink"/>
          <w:b/>
          <w:bCs/>
          <w:color w:val="auto"/>
          <w:sz w:val="22"/>
          <w:szCs w:val="22"/>
          <w:u w:val="none"/>
        </w:rPr>
        <w:t>Logged Technical Presentations</w:t>
      </w:r>
      <w:r>
        <w:rPr>
          <w:rStyle w:val="Hyperlink"/>
          <w:color w:val="auto"/>
          <w:sz w:val="22"/>
          <w:szCs w:val="22"/>
          <w:u w:val="none"/>
        </w:rPr>
        <w:t xml:space="preserve">: 11 deferred, </w:t>
      </w:r>
      <w:r w:rsidR="00814D64">
        <w:rPr>
          <w:rStyle w:val="Hyperlink"/>
          <w:color w:val="auto"/>
          <w:sz w:val="22"/>
          <w:szCs w:val="22"/>
          <w:u w:val="none"/>
        </w:rPr>
        <w:t>17 pending</w:t>
      </w:r>
    </w:p>
    <w:p w14:paraId="73BAEE61" w14:textId="4983745C" w:rsidR="001E16F0" w:rsidRDefault="001E16F0" w:rsidP="00814D64">
      <w:pPr>
        <w:pStyle w:val="ListParagraph"/>
        <w:numPr>
          <w:ilvl w:val="2"/>
          <w:numId w:val="3"/>
        </w:numPr>
        <w:rPr>
          <w:rStyle w:val="Hyperlink"/>
          <w:color w:val="auto"/>
          <w:sz w:val="22"/>
          <w:szCs w:val="22"/>
          <w:u w:val="none"/>
        </w:rPr>
      </w:pPr>
      <w:r>
        <w:rPr>
          <w:rStyle w:val="Hyperlink"/>
          <w:b/>
          <w:bCs/>
          <w:color w:val="auto"/>
          <w:sz w:val="22"/>
          <w:szCs w:val="22"/>
          <w:u w:val="none"/>
        </w:rPr>
        <w:t>New Technical Presentations</w:t>
      </w:r>
      <w:r w:rsidR="00814D64">
        <w:rPr>
          <w:rStyle w:val="Hyperlink"/>
          <w:b/>
          <w:bCs/>
          <w:color w:val="auto"/>
          <w:sz w:val="22"/>
          <w:szCs w:val="22"/>
          <w:u w:val="none"/>
        </w:rPr>
        <w:t xml:space="preserve">: </w:t>
      </w:r>
      <w:r w:rsidR="00814D64" w:rsidRPr="00814D64">
        <w:rPr>
          <w:rStyle w:val="Hyperlink"/>
          <w:color w:val="auto"/>
          <w:sz w:val="22"/>
          <w:szCs w:val="22"/>
          <w:u w:val="none"/>
        </w:rPr>
        <w:t>13 pending</w:t>
      </w:r>
    </w:p>
    <w:p w14:paraId="60817063" w14:textId="485A4962" w:rsidR="00E63A02" w:rsidRPr="00E63A02" w:rsidRDefault="00814D64" w:rsidP="00814D64">
      <w:pPr>
        <w:pStyle w:val="ListParagraph"/>
        <w:numPr>
          <w:ilvl w:val="1"/>
          <w:numId w:val="3"/>
        </w:numPr>
        <w:rPr>
          <w:rStyle w:val="Hyperlink"/>
          <w:color w:val="auto"/>
          <w:sz w:val="22"/>
          <w:szCs w:val="22"/>
          <w:u w:val="none"/>
        </w:rPr>
      </w:pPr>
      <w:r>
        <w:rPr>
          <w:rStyle w:val="Hyperlink"/>
          <w:b/>
          <w:bCs/>
          <w:color w:val="auto"/>
          <w:sz w:val="22"/>
          <w:szCs w:val="22"/>
          <w:u w:val="none"/>
        </w:rPr>
        <w:t>Clean Up Strategy</w:t>
      </w:r>
      <w:r w:rsidR="004B038E">
        <w:rPr>
          <w:rStyle w:val="Hyperlink"/>
          <w:b/>
          <w:bCs/>
          <w:color w:val="auto"/>
          <w:sz w:val="22"/>
          <w:szCs w:val="22"/>
          <w:u w:val="none"/>
        </w:rPr>
        <w:t>:</w:t>
      </w:r>
      <w:r>
        <w:rPr>
          <w:rStyle w:val="Hyperlink"/>
          <w:b/>
          <w:bCs/>
          <w:color w:val="auto"/>
          <w:sz w:val="22"/>
          <w:szCs w:val="22"/>
          <w:u w:val="none"/>
        </w:rPr>
        <w:t xml:space="preserve"> </w:t>
      </w:r>
    </w:p>
    <w:p w14:paraId="71E93558" w14:textId="21ECF0D7" w:rsidR="004B038E" w:rsidRPr="00503012" w:rsidRDefault="00BE34EB" w:rsidP="00E63A02">
      <w:pPr>
        <w:pStyle w:val="ListParagraph"/>
        <w:numPr>
          <w:ilvl w:val="3"/>
          <w:numId w:val="3"/>
        </w:numPr>
        <w:rPr>
          <w:rStyle w:val="Hyperlink"/>
          <w:color w:val="auto"/>
          <w:sz w:val="22"/>
          <w:szCs w:val="22"/>
          <w:u w:val="none"/>
        </w:rPr>
      </w:pPr>
      <w:r>
        <w:rPr>
          <w:rStyle w:val="Hyperlink"/>
          <w:b/>
          <w:bCs/>
          <w:color w:val="auto"/>
          <w:sz w:val="22"/>
          <w:szCs w:val="22"/>
          <w:u w:val="none"/>
        </w:rPr>
        <w:t xml:space="preserve">Delete all </w:t>
      </w:r>
      <w:r w:rsidR="00B9436E">
        <w:rPr>
          <w:rStyle w:val="Hyperlink"/>
          <w:b/>
          <w:bCs/>
          <w:color w:val="auto"/>
          <w:sz w:val="22"/>
          <w:szCs w:val="22"/>
          <w:u w:val="none"/>
        </w:rPr>
        <w:t>submissions that are deferred</w:t>
      </w:r>
    </w:p>
    <w:p w14:paraId="75BA1C2B" w14:textId="56DAFA8F" w:rsidR="003C326D" w:rsidRDefault="00503012" w:rsidP="00503012">
      <w:pPr>
        <w:pStyle w:val="ListParagraph"/>
        <w:numPr>
          <w:ilvl w:val="4"/>
          <w:numId w:val="3"/>
        </w:numPr>
        <w:rPr>
          <w:rStyle w:val="Hyperlink"/>
          <w:color w:val="auto"/>
          <w:sz w:val="22"/>
          <w:szCs w:val="22"/>
          <w:u w:val="none"/>
        </w:rPr>
      </w:pPr>
      <w:r>
        <w:rPr>
          <w:rStyle w:val="Hyperlink"/>
          <w:color w:val="auto"/>
          <w:sz w:val="22"/>
          <w:szCs w:val="22"/>
          <w:u w:val="none"/>
        </w:rPr>
        <w:t>Work</w:t>
      </w:r>
      <w:r w:rsidR="00076D8B">
        <w:rPr>
          <w:rStyle w:val="Hyperlink"/>
          <w:color w:val="auto"/>
          <w:sz w:val="22"/>
          <w:szCs w:val="22"/>
          <w:u w:val="none"/>
        </w:rPr>
        <w:t xml:space="preserve"> as part of the PDT/CR process</w:t>
      </w:r>
    </w:p>
    <w:p w14:paraId="19E0216E" w14:textId="10D22140" w:rsidR="00503012" w:rsidRPr="00B9436E" w:rsidRDefault="003C326D" w:rsidP="003C326D">
      <w:pPr>
        <w:pStyle w:val="ListParagraph"/>
        <w:numPr>
          <w:ilvl w:val="5"/>
          <w:numId w:val="3"/>
        </w:numPr>
        <w:rPr>
          <w:rStyle w:val="Hyperlink"/>
          <w:color w:val="auto"/>
          <w:sz w:val="22"/>
          <w:szCs w:val="22"/>
          <w:u w:val="none"/>
        </w:rPr>
      </w:pPr>
      <w:r>
        <w:rPr>
          <w:rStyle w:val="Hyperlink"/>
          <w:color w:val="auto"/>
          <w:sz w:val="22"/>
          <w:szCs w:val="22"/>
          <w:u w:val="none"/>
        </w:rPr>
        <w:t>Synch</w:t>
      </w:r>
      <w:r w:rsidR="00DE5CA5">
        <w:rPr>
          <w:rStyle w:val="Hyperlink"/>
          <w:color w:val="auto"/>
          <w:sz w:val="22"/>
          <w:szCs w:val="22"/>
          <w:u w:val="none"/>
        </w:rPr>
        <w:t xml:space="preserve"> up</w:t>
      </w:r>
      <w:r>
        <w:rPr>
          <w:rStyle w:val="Hyperlink"/>
          <w:color w:val="auto"/>
          <w:sz w:val="22"/>
          <w:szCs w:val="22"/>
          <w:u w:val="none"/>
        </w:rPr>
        <w:t xml:space="preserve"> with POCs/TTTs/add as volunteer as </w:t>
      </w:r>
      <w:proofErr w:type="spellStart"/>
      <w:r>
        <w:rPr>
          <w:rStyle w:val="Hyperlink"/>
          <w:color w:val="auto"/>
          <w:sz w:val="22"/>
          <w:szCs w:val="22"/>
          <w:u w:val="none"/>
        </w:rPr>
        <w:t>neccessary</w:t>
      </w:r>
      <w:proofErr w:type="spellEnd"/>
      <w:r w:rsidR="0084547F">
        <w:rPr>
          <w:rStyle w:val="Hyperlink"/>
          <w:color w:val="auto"/>
          <w:sz w:val="22"/>
          <w:szCs w:val="22"/>
          <w:u w:val="none"/>
        </w:rPr>
        <w:t>.</w:t>
      </w:r>
    </w:p>
    <w:p w14:paraId="5CF3275D" w14:textId="41882531" w:rsidR="00877186" w:rsidRPr="00715561" w:rsidRDefault="00B9436E" w:rsidP="00B41D2E">
      <w:pPr>
        <w:pStyle w:val="ListParagraph"/>
        <w:numPr>
          <w:ilvl w:val="3"/>
          <w:numId w:val="3"/>
        </w:numPr>
        <w:rPr>
          <w:rStyle w:val="Hyperlink"/>
          <w:b/>
          <w:bCs/>
          <w:color w:val="auto"/>
          <w:sz w:val="22"/>
          <w:szCs w:val="22"/>
          <w:u w:val="none"/>
        </w:rPr>
      </w:pPr>
      <w:r w:rsidRPr="00715561">
        <w:rPr>
          <w:rStyle w:val="Hyperlink"/>
          <w:b/>
          <w:bCs/>
          <w:color w:val="auto"/>
          <w:sz w:val="22"/>
          <w:szCs w:val="22"/>
          <w:u w:val="none"/>
        </w:rPr>
        <w:t>Dele</w:t>
      </w:r>
      <w:r w:rsidR="00877186" w:rsidRPr="00715561">
        <w:rPr>
          <w:rStyle w:val="Hyperlink"/>
          <w:b/>
          <w:bCs/>
          <w:color w:val="auto"/>
          <w:sz w:val="22"/>
          <w:szCs w:val="22"/>
          <w:u w:val="none"/>
        </w:rPr>
        <w:t>te all submissions that are pending</w:t>
      </w:r>
    </w:p>
    <w:p w14:paraId="1F07AF01" w14:textId="6F97ECD4" w:rsidR="009C1DC4" w:rsidRPr="00B61700" w:rsidRDefault="009C1DC4" w:rsidP="009C1DC4">
      <w:pPr>
        <w:pStyle w:val="ListParagraph"/>
        <w:numPr>
          <w:ilvl w:val="4"/>
          <w:numId w:val="3"/>
        </w:numPr>
        <w:rPr>
          <w:rStyle w:val="Hyperlink"/>
          <w:color w:val="auto"/>
          <w:sz w:val="22"/>
          <w:szCs w:val="22"/>
          <w:u w:val="none"/>
        </w:rPr>
      </w:pPr>
      <w:r w:rsidRPr="00B61700">
        <w:rPr>
          <w:rStyle w:val="Hyperlink"/>
          <w:color w:val="auto"/>
          <w:sz w:val="22"/>
          <w:szCs w:val="22"/>
          <w:u w:val="none"/>
        </w:rPr>
        <w:t>Work as part of the PDT/CR process</w:t>
      </w:r>
    </w:p>
    <w:p w14:paraId="51B0F852" w14:textId="30847367" w:rsidR="00B41D2E" w:rsidRPr="00B61700" w:rsidRDefault="00DE5CA5" w:rsidP="00DE5CA5">
      <w:pPr>
        <w:pStyle w:val="ListParagraph"/>
        <w:numPr>
          <w:ilvl w:val="4"/>
          <w:numId w:val="3"/>
        </w:numPr>
        <w:rPr>
          <w:rStyle w:val="Hyperlink"/>
          <w:color w:val="auto"/>
          <w:sz w:val="22"/>
          <w:szCs w:val="22"/>
          <w:u w:val="none"/>
        </w:rPr>
      </w:pPr>
      <w:r w:rsidRPr="00B61700">
        <w:rPr>
          <w:rStyle w:val="Hyperlink"/>
          <w:color w:val="auto"/>
          <w:sz w:val="22"/>
          <w:szCs w:val="22"/>
          <w:u w:val="none"/>
        </w:rPr>
        <w:t>Synch up with POC/TTTs/add as volunteer as necessary</w:t>
      </w:r>
    </w:p>
    <w:p w14:paraId="4D34138A" w14:textId="57BD542D" w:rsidR="00DE5CA5" w:rsidRPr="00B61700" w:rsidRDefault="00DE5CA5" w:rsidP="00DE5CA5">
      <w:pPr>
        <w:pStyle w:val="ListParagraph"/>
        <w:numPr>
          <w:ilvl w:val="3"/>
          <w:numId w:val="3"/>
        </w:numPr>
        <w:rPr>
          <w:rStyle w:val="Hyperlink"/>
          <w:color w:val="auto"/>
          <w:sz w:val="22"/>
          <w:szCs w:val="22"/>
          <w:u w:val="none"/>
        </w:rPr>
      </w:pPr>
      <w:r w:rsidRPr="00B61700">
        <w:rPr>
          <w:rStyle w:val="Hyperlink"/>
          <w:color w:val="auto"/>
          <w:sz w:val="22"/>
          <w:szCs w:val="22"/>
          <w:u w:val="none"/>
        </w:rPr>
        <w:t xml:space="preserve">If a submission </w:t>
      </w:r>
      <w:r w:rsidR="008A59D5" w:rsidRPr="00B61700">
        <w:rPr>
          <w:rStyle w:val="Hyperlink"/>
          <w:color w:val="auto"/>
          <w:sz w:val="22"/>
          <w:szCs w:val="22"/>
          <w:u w:val="none"/>
        </w:rPr>
        <w:t xml:space="preserve">is suitable for independent </w:t>
      </w:r>
      <w:r w:rsidR="00B934D6" w:rsidRPr="00B61700">
        <w:rPr>
          <w:rStyle w:val="Hyperlink"/>
          <w:color w:val="auto"/>
          <w:sz w:val="22"/>
          <w:szCs w:val="22"/>
          <w:u w:val="none"/>
        </w:rPr>
        <w:t>consideration</w:t>
      </w:r>
      <w:r w:rsidR="008F528C">
        <w:rPr>
          <w:rStyle w:val="Hyperlink"/>
          <w:color w:val="auto"/>
          <w:sz w:val="22"/>
          <w:szCs w:val="22"/>
          <w:u w:val="none"/>
        </w:rPr>
        <w:t>*</w:t>
      </w:r>
      <w:r w:rsidR="00B934D6" w:rsidRPr="00B61700">
        <w:rPr>
          <w:rStyle w:val="Hyperlink"/>
          <w:color w:val="auto"/>
          <w:sz w:val="22"/>
          <w:szCs w:val="22"/>
          <w:u w:val="none"/>
        </w:rPr>
        <w:t>,</w:t>
      </w:r>
      <w:r w:rsidR="008A59D5" w:rsidRPr="00B61700">
        <w:rPr>
          <w:rStyle w:val="Hyperlink"/>
          <w:color w:val="auto"/>
          <w:sz w:val="22"/>
          <w:szCs w:val="22"/>
          <w:u w:val="none"/>
        </w:rPr>
        <w:t xml:space="preserve"> then</w:t>
      </w:r>
    </w:p>
    <w:p w14:paraId="7A228783" w14:textId="52C89873" w:rsidR="008A59D5" w:rsidRPr="00B61700" w:rsidRDefault="00B3486A" w:rsidP="008A59D5">
      <w:pPr>
        <w:pStyle w:val="ListParagraph"/>
        <w:numPr>
          <w:ilvl w:val="4"/>
          <w:numId w:val="3"/>
        </w:numPr>
        <w:rPr>
          <w:rStyle w:val="Hyperlink"/>
          <w:color w:val="auto"/>
          <w:sz w:val="22"/>
          <w:szCs w:val="22"/>
          <w:u w:val="none"/>
        </w:rPr>
      </w:pPr>
      <w:r>
        <w:rPr>
          <w:rStyle w:val="Hyperlink"/>
          <w:color w:val="auto"/>
          <w:sz w:val="22"/>
          <w:szCs w:val="22"/>
          <w:u w:val="none"/>
        </w:rPr>
        <w:t>Author to s</w:t>
      </w:r>
      <w:r w:rsidR="008A59D5" w:rsidRPr="00B61700">
        <w:rPr>
          <w:rStyle w:val="Hyperlink"/>
          <w:color w:val="auto"/>
          <w:sz w:val="22"/>
          <w:szCs w:val="22"/>
          <w:u w:val="none"/>
        </w:rPr>
        <w:t>end a</w:t>
      </w:r>
      <w:r w:rsidR="00B934D6" w:rsidRPr="00B61700">
        <w:rPr>
          <w:rStyle w:val="Hyperlink"/>
          <w:color w:val="auto"/>
          <w:sz w:val="22"/>
          <w:szCs w:val="22"/>
          <w:u w:val="none"/>
        </w:rPr>
        <w:t>n explicit</w:t>
      </w:r>
      <w:r w:rsidR="008A59D5" w:rsidRPr="00B61700">
        <w:rPr>
          <w:rStyle w:val="Hyperlink"/>
          <w:color w:val="auto"/>
          <w:sz w:val="22"/>
          <w:szCs w:val="22"/>
          <w:u w:val="none"/>
        </w:rPr>
        <w:t xml:space="preserve"> request to the TGbe chair to </w:t>
      </w:r>
      <w:r w:rsidR="00B934D6" w:rsidRPr="00B61700">
        <w:rPr>
          <w:rStyle w:val="Hyperlink"/>
          <w:color w:val="auto"/>
          <w:sz w:val="22"/>
          <w:szCs w:val="22"/>
          <w:u w:val="none"/>
        </w:rPr>
        <w:t>keep the submission in the current location.</w:t>
      </w:r>
    </w:p>
    <w:p w14:paraId="47030212" w14:textId="57307F7A" w:rsidR="004F3275" w:rsidRDefault="004F3275" w:rsidP="008A59D5">
      <w:pPr>
        <w:pStyle w:val="ListParagraph"/>
        <w:numPr>
          <w:ilvl w:val="4"/>
          <w:numId w:val="3"/>
        </w:numPr>
        <w:rPr>
          <w:rStyle w:val="Hyperlink"/>
          <w:color w:val="auto"/>
          <w:sz w:val="22"/>
          <w:szCs w:val="22"/>
          <w:u w:val="none"/>
        </w:rPr>
      </w:pPr>
      <w:r w:rsidRPr="00B61700">
        <w:rPr>
          <w:rStyle w:val="Hyperlink"/>
          <w:color w:val="auto"/>
          <w:sz w:val="22"/>
          <w:szCs w:val="22"/>
          <w:u w:val="none"/>
        </w:rPr>
        <w:t>Note that PDT/CR processing will</w:t>
      </w:r>
      <w:r w:rsidR="00B61700" w:rsidRPr="00B61700">
        <w:rPr>
          <w:rStyle w:val="Hyperlink"/>
          <w:color w:val="auto"/>
          <w:sz w:val="22"/>
          <w:szCs w:val="22"/>
          <w:u w:val="none"/>
        </w:rPr>
        <w:t xml:space="preserve"> </w:t>
      </w:r>
      <w:r w:rsidRPr="00B61700">
        <w:rPr>
          <w:rStyle w:val="Hyperlink"/>
          <w:color w:val="auto"/>
          <w:sz w:val="22"/>
          <w:szCs w:val="22"/>
          <w:u w:val="none"/>
        </w:rPr>
        <w:t>have highest priority</w:t>
      </w:r>
    </w:p>
    <w:p w14:paraId="74AC0F66" w14:textId="2278E096" w:rsidR="00B61700" w:rsidRPr="008F528C" w:rsidRDefault="008F528C" w:rsidP="008F528C">
      <w:pPr>
        <w:ind w:left="2520" w:firstLine="720"/>
        <w:rPr>
          <w:rStyle w:val="Hyperlink"/>
          <w:color w:val="auto"/>
          <w:szCs w:val="22"/>
          <w:u w:val="none"/>
        </w:rPr>
      </w:pPr>
      <w:r>
        <w:rPr>
          <w:rStyle w:val="Hyperlink"/>
          <w:color w:val="auto"/>
          <w:szCs w:val="22"/>
          <w:u w:val="none"/>
        </w:rPr>
        <w:t>*</w:t>
      </w:r>
      <w:r w:rsidR="007C478F">
        <w:rPr>
          <w:rStyle w:val="Hyperlink"/>
          <w:color w:val="auto"/>
          <w:szCs w:val="22"/>
          <w:u w:val="none"/>
        </w:rPr>
        <w:t>E.g., c</w:t>
      </w:r>
      <w:r w:rsidRPr="008F528C">
        <w:rPr>
          <w:rStyle w:val="Hyperlink"/>
          <w:color w:val="auto"/>
          <w:szCs w:val="22"/>
          <w:u w:val="none"/>
        </w:rPr>
        <w:t xml:space="preserve">an’t be </w:t>
      </w:r>
      <w:r w:rsidR="002B7DAD">
        <w:rPr>
          <w:rStyle w:val="Hyperlink"/>
          <w:color w:val="auto"/>
          <w:szCs w:val="22"/>
          <w:u w:val="none"/>
        </w:rPr>
        <w:t>discussed</w:t>
      </w:r>
      <w:r w:rsidRPr="008F528C">
        <w:rPr>
          <w:rStyle w:val="Hyperlink"/>
          <w:color w:val="auto"/>
          <w:szCs w:val="22"/>
          <w:u w:val="none"/>
        </w:rPr>
        <w:t xml:space="preserve"> as part of the PDT or CR process</w:t>
      </w:r>
      <w:r w:rsidR="007C478F">
        <w:rPr>
          <w:rStyle w:val="Hyperlink"/>
          <w:color w:val="auto"/>
          <w:szCs w:val="22"/>
          <w:u w:val="none"/>
        </w:rPr>
        <w:t xml:space="preserve">, </w:t>
      </w:r>
      <w:r w:rsidR="003F3288">
        <w:rPr>
          <w:rStyle w:val="Hyperlink"/>
          <w:color w:val="auto"/>
          <w:szCs w:val="22"/>
          <w:u w:val="none"/>
        </w:rPr>
        <w:t>etc</w:t>
      </w:r>
      <w:r w:rsidRPr="008F528C">
        <w:rPr>
          <w:rStyle w:val="Hyperlink"/>
          <w:color w:val="auto"/>
          <w:szCs w:val="22"/>
          <w:u w:val="none"/>
        </w:rPr>
        <w:t>.</w:t>
      </w:r>
    </w:p>
    <w:p w14:paraId="4A64AACE" w14:textId="77777777" w:rsidR="00FF11D4" w:rsidRPr="00BB465F" w:rsidRDefault="00FF11D4" w:rsidP="00FF11D4">
      <w:pPr>
        <w:pStyle w:val="ListParagraph"/>
        <w:numPr>
          <w:ilvl w:val="0"/>
          <w:numId w:val="3"/>
        </w:numPr>
        <w:rPr>
          <w:lang w:val="en-US"/>
        </w:rPr>
      </w:pPr>
      <w:r w:rsidRPr="00BB465F">
        <w:rPr>
          <w:lang w:val="en-US"/>
        </w:rPr>
        <w:t>TGbe Editor Status Report/Updates [</w:t>
      </w:r>
      <w:r>
        <w:rPr>
          <w:lang w:val="en-US"/>
        </w:rPr>
        <w:t>20</w:t>
      </w:r>
      <w:r w:rsidRPr="00BB465F">
        <w:rPr>
          <w:lang w:val="en-US"/>
        </w:rPr>
        <w:t xml:space="preserve"> mins]:</w:t>
      </w:r>
    </w:p>
    <w:p w14:paraId="12F98AB6" w14:textId="77777777" w:rsidR="00FF11D4" w:rsidRPr="00230275" w:rsidRDefault="007E23DB" w:rsidP="00FF11D4">
      <w:pPr>
        <w:pStyle w:val="ListParagraph"/>
        <w:numPr>
          <w:ilvl w:val="1"/>
          <w:numId w:val="3"/>
        </w:numPr>
        <w:rPr>
          <w:color w:val="00B050"/>
          <w:sz w:val="22"/>
          <w:szCs w:val="22"/>
          <w:lang w:val="en-US"/>
        </w:rPr>
      </w:pPr>
      <w:hyperlink r:id="rId462" w:history="1">
        <w:r w:rsidR="00FF11D4" w:rsidRPr="00230275">
          <w:rPr>
            <w:rStyle w:val="Hyperlink"/>
            <w:color w:val="00B050"/>
            <w:sz w:val="22"/>
            <w:szCs w:val="22"/>
            <w:lang w:val="en-US"/>
          </w:rPr>
          <w:t>19/1935r2</w:t>
        </w:r>
      </w:hyperlink>
      <w:r w:rsidR="00FF11D4" w:rsidRPr="00230275">
        <w:rPr>
          <w:color w:val="00B050"/>
          <w:sz w:val="22"/>
          <w:szCs w:val="22"/>
          <w:lang w:val="en-US"/>
        </w:rPr>
        <w:t xml:space="preserve"> TGbe Editor's Report ; </w:t>
      </w:r>
      <w:hyperlink r:id="rId463" w:history="1">
        <w:r w:rsidR="00FF11D4" w:rsidRPr="00230275">
          <w:rPr>
            <w:rStyle w:val="Hyperlink"/>
            <w:color w:val="00B050"/>
            <w:sz w:val="22"/>
            <w:szCs w:val="22"/>
            <w:lang w:val="en-US"/>
          </w:rPr>
          <w:t>997r91</w:t>
        </w:r>
      </w:hyperlink>
      <w:r w:rsidR="00FF11D4" w:rsidRPr="00230275">
        <w:rPr>
          <w:color w:val="00B050"/>
          <w:sz w:val="22"/>
          <w:szCs w:val="22"/>
          <w:lang w:val="en-US"/>
        </w:rPr>
        <w:t xml:space="preserve"> Volunteers and Status; </w:t>
      </w:r>
      <w:hyperlink r:id="rId464" w:history="1">
        <w:r w:rsidR="00FF11D4" w:rsidRPr="00230275">
          <w:rPr>
            <w:rStyle w:val="Hyperlink"/>
            <w:color w:val="00B050"/>
            <w:sz w:val="22"/>
            <w:szCs w:val="22"/>
            <w:lang w:val="en-US"/>
          </w:rPr>
          <w:t>20/1935r11</w:t>
        </w:r>
      </w:hyperlink>
      <w:r w:rsidR="00FF11D4" w:rsidRPr="00230275">
        <w:rPr>
          <w:color w:val="00B050"/>
          <w:sz w:val="22"/>
          <w:szCs w:val="22"/>
          <w:lang w:val="en-US"/>
        </w:rPr>
        <w:t xml:space="preserve"> Compendium of SPs–Part 2; </w:t>
      </w:r>
      <w:hyperlink r:id="rId465" w:history="1">
        <w:r w:rsidR="00FF11D4" w:rsidRPr="00230275">
          <w:rPr>
            <w:rStyle w:val="Hyperlink"/>
            <w:color w:val="00B050"/>
            <w:sz w:val="22"/>
            <w:szCs w:val="22"/>
            <w:lang w:val="en-US"/>
          </w:rPr>
          <w:t>1262r23</w:t>
        </w:r>
      </w:hyperlink>
      <w:r w:rsidR="00FF11D4" w:rsidRPr="00230275">
        <w:rPr>
          <w:color w:val="00B050"/>
          <w:sz w:val="22"/>
          <w:szCs w:val="22"/>
          <w:lang w:val="en-US"/>
        </w:rPr>
        <w:t xml:space="preserve"> TGbe SFD;</w:t>
      </w:r>
    </w:p>
    <w:p w14:paraId="0C253590" w14:textId="6ACD00A4" w:rsidR="00081B6F" w:rsidRPr="00386ABE" w:rsidRDefault="00081B6F" w:rsidP="00081B6F">
      <w:pPr>
        <w:pStyle w:val="ListParagraph"/>
        <w:numPr>
          <w:ilvl w:val="0"/>
          <w:numId w:val="3"/>
        </w:numPr>
      </w:pPr>
      <w:r w:rsidRPr="00386ABE">
        <w:t>Comment Assignment/Review</w:t>
      </w:r>
      <w:r w:rsidR="00DD16D1" w:rsidRPr="00386ABE">
        <w:t xml:space="preserve"> [</w:t>
      </w:r>
      <w:r w:rsidR="00386ABE" w:rsidRPr="00386ABE">
        <w:t>20</w:t>
      </w:r>
      <w:r w:rsidR="00DD16D1" w:rsidRPr="00386ABE">
        <w:t xml:space="preserve"> mins]</w:t>
      </w:r>
    </w:p>
    <w:p w14:paraId="0A848964" w14:textId="237CF8AB" w:rsidR="00081B6F" w:rsidRPr="00230275" w:rsidRDefault="007E23DB" w:rsidP="00081B6F">
      <w:pPr>
        <w:pStyle w:val="ListParagraph"/>
        <w:numPr>
          <w:ilvl w:val="1"/>
          <w:numId w:val="3"/>
        </w:numPr>
        <w:rPr>
          <w:color w:val="00B050"/>
          <w:sz w:val="22"/>
          <w:szCs w:val="22"/>
        </w:rPr>
      </w:pPr>
      <w:hyperlink r:id="rId466" w:history="1">
        <w:r w:rsidR="00081B6F" w:rsidRPr="00230275">
          <w:rPr>
            <w:rStyle w:val="Hyperlink"/>
            <w:color w:val="00B050"/>
            <w:sz w:val="22"/>
            <w:szCs w:val="22"/>
          </w:rPr>
          <w:t>223</w:t>
        </w:r>
      </w:hyperlink>
      <w:r w:rsidR="00081B6F" w:rsidRPr="00230275">
        <w:rPr>
          <w:color w:val="00B050"/>
          <w:sz w:val="22"/>
          <w:szCs w:val="22"/>
        </w:rPr>
        <w:t xml:space="preserve"> IEEE 802.11be CC34 comments (</w:t>
      </w:r>
      <w:r w:rsidR="00B77A1D" w:rsidRPr="00230275">
        <w:rPr>
          <w:color w:val="00B050"/>
          <w:sz w:val="22"/>
          <w:szCs w:val="22"/>
        </w:rPr>
        <w:t>Joint</w:t>
      </w:r>
      <w:r w:rsidR="00081B6F" w:rsidRPr="00230275">
        <w:rPr>
          <w:color w:val="00B050"/>
          <w:sz w:val="22"/>
          <w:szCs w:val="22"/>
        </w:rPr>
        <w:t xml:space="preserve"> Tab)</w:t>
      </w:r>
      <w:r w:rsidR="00397C6E" w:rsidRPr="00230275">
        <w:rPr>
          <w:color w:val="00B050"/>
          <w:sz w:val="22"/>
          <w:szCs w:val="22"/>
        </w:rPr>
        <w:t xml:space="preserve"> </w:t>
      </w:r>
    </w:p>
    <w:p w14:paraId="4D657986" w14:textId="3D22F9B3" w:rsidR="00C11B41" w:rsidRPr="00F00661" w:rsidRDefault="007E23DB" w:rsidP="00D76A96">
      <w:pPr>
        <w:pStyle w:val="ListParagraph"/>
        <w:numPr>
          <w:ilvl w:val="0"/>
          <w:numId w:val="3"/>
        </w:numPr>
        <w:rPr>
          <w:color w:val="00B050"/>
          <w:sz w:val="22"/>
          <w:szCs w:val="22"/>
        </w:rPr>
      </w:pPr>
      <w:hyperlink r:id="rId467" w:history="1">
        <w:r w:rsidR="005B5044" w:rsidRPr="00F00661">
          <w:rPr>
            <w:rStyle w:val="Hyperlink"/>
            <w:color w:val="00B050"/>
            <w:sz w:val="22"/>
            <w:szCs w:val="22"/>
          </w:rPr>
          <w:t>230r5</w:t>
        </w:r>
      </w:hyperlink>
      <w:r w:rsidR="005B5044" w:rsidRPr="00F00661">
        <w:rPr>
          <w:color w:val="00B050"/>
          <w:sz w:val="22"/>
          <w:szCs w:val="22"/>
        </w:rPr>
        <w:t xml:space="preserve"> </w:t>
      </w:r>
      <w:r w:rsidR="00C11B41" w:rsidRPr="00F00661">
        <w:rPr>
          <w:color w:val="00B050"/>
          <w:sz w:val="22"/>
          <w:szCs w:val="22"/>
        </w:rPr>
        <w:t>Comment Resolution Tutorial</w:t>
      </w:r>
      <w:r w:rsidR="005B5044" w:rsidRPr="00F00661">
        <w:rPr>
          <w:color w:val="00B050"/>
          <w:sz w:val="22"/>
          <w:szCs w:val="22"/>
        </w:rPr>
        <w:tab/>
      </w:r>
      <w:r w:rsidR="005B5044" w:rsidRPr="00F00661">
        <w:rPr>
          <w:color w:val="00B050"/>
          <w:sz w:val="22"/>
          <w:szCs w:val="22"/>
        </w:rPr>
        <w:tab/>
      </w:r>
      <w:r w:rsidR="009D7D71" w:rsidRPr="00F00661">
        <w:rPr>
          <w:color w:val="00B050"/>
          <w:sz w:val="22"/>
          <w:szCs w:val="22"/>
        </w:rPr>
        <w:tab/>
      </w:r>
      <w:r w:rsidR="00927FFB" w:rsidRPr="00F00661">
        <w:rPr>
          <w:color w:val="00B050"/>
          <w:sz w:val="22"/>
          <w:szCs w:val="22"/>
        </w:rPr>
        <w:tab/>
      </w:r>
      <w:r w:rsidR="00927FFB" w:rsidRPr="00F00661">
        <w:rPr>
          <w:color w:val="00B050"/>
          <w:sz w:val="22"/>
          <w:szCs w:val="22"/>
        </w:rPr>
        <w:tab/>
      </w:r>
      <w:r w:rsidR="009D7D71" w:rsidRPr="00F00661">
        <w:rPr>
          <w:color w:val="00B050"/>
          <w:sz w:val="22"/>
          <w:szCs w:val="22"/>
        </w:rPr>
        <w:t>Dorothy Stanley</w:t>
      </w:r>
    </w:p>
    <w:p w14:paraId="2371ECF3" w14:textId="24C24F35" w:rsidR="00D76A96" w:rsidRPr="009D737B" w:rsidRDefault="00D76A96" w:rsidP="00D76A96">
      <w:pPr>
        <w:pStyle w:val="ListParagraph"/>
        <w:numPr>
          <w:ilvl w:val="0"/>
          <w:numId w:val="3"/>
        </w:numPr>
      </w:pPr>
      <w:r w:rsidRPr="00BB465F">
        <w:t xml:space="preserve">Technical Submissions: </w:t>
      </w:r>
      <w:r w:rsidRPr="00BB465F">
        <w:rPr>
          <w:b/>
          <w:bCs/>
        </w:rPr>
        <w:t>Proposed Draft Text (PDTs) for fixings TBDs</w:t>
      </w:r>
    </w:p>
    <w:p w14:paraId="0841C8A4" w14:textId="50175E6E" w:rsidR="009D737B" w:rsidRPr="009D737B" w:rsidRDefault="00E60F8A" w:rsidP="009D737B">
      <w:pPr>
        <w:pStyle w:val="ListParagraph"/>
        <w:numPr>
          <w:ilvl w:val="1"/>
          <w:numId w:val="3"/>
        </w:numPr>
        <w:rPr>
          <w:i/>
          <w:iCs/>
        </w:rPr>
      </w:pPr>
      <w:r>
        <w:rPr>
          <w:i/>
          <w:iCs/>
        </w:rPr>
        <w:t>None.</w:t>
      </w:r>
    </w:p>
    <w:p w14:paraId="3BCBBC72" w14:textId="33942CE7" w:rsidR="0040451E" w:rsidRPr="0040451E" w:rsidRDefault="0040451E" w:rsidP="0040451E">
      <w:pPr>
        <w:pStyle w:val="ListParagraph"/>
        <w:numPr>
          <w:ilvl w:val="0"/>
          <w:numId w:val="3"/>
        </w:numPr>
        <w:rPr>
          <w:sz w:val="28"/>
          <w:szCs w:val="28"/>
        </w:rPr>
      </w:pPr>
      <w:r w:rsidRPr="00BB465F">
        <w:t>Technical Submissions</w:t>
      </w:r>
      <w:r>
        <w:t>-Deferred SP [10 mins]</w:t>
      </w:r>
      <w:r w:rsidRPr="00BB465F">
        <w:t>:</w:t>
      </w:r>
    </w:p>
    <w:p w14:paraId="568B799A" w14:textId="05D793EE" w:rsidR="0040451E" w:rsidRPr="00BB48B6" w:rsidRDefault="007E23DB" w:rsidP="0040451E">
      <w:pPr>
        <w:pStyle w:val="ListParagraph"/>
        <w:numPr>
          <w:ilvl w:val="1"/>
          <w:numId w:val="3"/>
        </w:numPr>
        <w:rPr>
          <w:color w:val="00B050"/>
        </w:rPr>
      </w:pPr>
      <w:hyperlink r:id="rId468" w:history="1">
        <w:r w:rsidR="000606E5" w:rsidRPr="00BB48B6">
          <w:rPr>
            <w:rStyle w:val="Hyperlink"/>
            <w:color w:val="00B050"/>
            <w:sz w:val="22"/>
            <w:szCs w:val="22"/>
          </w:rPr>
          <w:t>09</w:t>
        </w:r>
        <w:r w:rsidR="0040451E" w:rsidRPr="00BB48B6">
          <w:rPr>
            <w:rStyle w:val="Hyperlink"/>
            <w:color w:val="00B050"/>
            <w:sz w:val="22"/>
            <w:szCs w:val="22"/>
          </w:rPr>
          <w:t>5r4</w:t>
        </w:r>
      </w:hyperlink>
      <w:r w:rsidR="0040451E" w:rsidRPr="00BB48B6">
        <w:rPr>
          <w:color w:val="00B050"/>
          <w:sz w:val="22"/>
          <w:szCs w:val="22"/>
        </w:rPr>
        <w:t xml:space="preserve"> </w:t>
      </w:r>
      <w:r w:rsidR="000606E5" w:rsidRPr="00BB48B6">
        <w:rPr>
          <w:color w:val="00B050"/>
          <w:sz w:val="22"/>
          <w:szCs w:val="22"/>
        </w:rPr>
        <w:t>PHY-related agreements for SST</w:t>
      </w:r>
      <w:r w:rsidR="000606E5" w:rsidRPr="00BB48B6">
        <w:rPr>
          <w:color w:val="00B050"/>
          <w:sz w:val="22"/>
          <w:szCs w:val="22"/>
        </w:rPr>
        <w:tab/>
      </w:r>
      <w:r w:rsidR="000606E5" w:rsidRPr="00BB48B6">
        <w:rPr>
          <w:color w:val="00B050"/>
          <w:sz w:val="22"/>
          <w:szCs w:val="22"/>
        </w:rPr>
        <w:tab/>
      </w:r>
      <w:r w:rsidR="000606E5" w:rsidRPr="00BB48B6">
        <w:rPr>
          <w:color w:val="00B050"/>
          <w:sz w:val="22"/>
          <w:szCs w:val="22"/>
        </w:rPr>
        <w:tab/>
      </w:r>
      <w:r w:rsidR="001400A9">
        <w:rPr>
          <w:color w:val="00B050"/>
          <w:sz w:val="22"/>
          <w:szCs w:val="22"/>
        </w:rPr>
        <w:tab/>
      </w:r>
      <w:r w:rsidR="000606E5" w:rsidRPr="00BB48B6">
        <w:rPr>
          <w:color w:val="00B050"/>
          <w:sz w:val="22"/>
          <w:szCs w:val="22"/>
        </w:rPr>
        <w:t>Sigurd Schelstraete</w:t>
      </w:r>
    </w:p>
    <w:p w14:paraId="4A902C30" w14:textId="6E5368DA" w:rsidR="00D76A96" w:rsidRPr="00DA12DA" w:rsidRDefault="00D76A96" w:rsidP="00D76A96">
      <w:pPr>
        <w:pStyle w:val="ListParagraph"/>
        <w:numPr>
          <w:ilvl w:val="0"/>
          <w:numId w:val="3"/>
        </w:numPr>
        <w:rPr>
          <w:sz w:val="28"/>
          <w:szCs w:val="28"/>
        </w:rPr>
      </w:pPr>
      <w:r w:rsidRPr="00BB465F">
        <w:t>Technical Submissions:</w:t>
      </w:r>
    </w:p>
    <w:p w14:paraId="2A724BEF" w14:textId="1BB563A8" w:rsidR="00DA12DA" w:rsidRPr="002B58F0" w:rsidRDefault="007E23DB" w:rsidP="0071660C">
      <w:pPr>
        <w:pStyle w:val="ListParagraph"/>
        <w:numPr>
          <w:ilvl w:val="1"/>
          <w:numId w:val="3"/>
        </w:numPr>
        <w:rPr>
          <w:color w:val="00B050"/>
          <w:sz w:val="22"/>
          <w:szCs w:val="22"/>
        </w:rPr>
      </w:pPr>
      <w:hyperlink r:id="rId469" w:history="1">
        <w:r w:rsidR="00DA12DA" w:rsidRPr="002B58F0">
          <w:rPr>
            <w:rStyle w:val="Hyperlink"/>
            <w:color w:val="00B050"/>
            <w:sz w:val="22"/>
            <w:szCs w:val="22"/>
          </w:rPr>
          <w:t>133r0</w:t>
        </w:r>
      </w:hyperlink>
      <w:r w:rsidR="00F10E99" w:rsidRPr="002B58F0">
        <w:rPr>
          <w:color w:val="00B050"/>
          <w:sz w:val="22"/>
          <w:szCs w:val="22"/>
        </w:rPr>
        <w:t xml:space="preserve"> </w:t>
      </w:r>
      <w:r w:rsidR="00DA12DA" w:rsidRPr="002B58F0">
        <w:rPr>
          <w:color w:val="00B050"/>
          <w:sz w:val="22"/>
          <w:szCs w:val="22"/>
        </w:rPr>
        <w:t>Trigger-frame-and-punctured-channel-information</w:t>
      </w:r>
      <w:r w:rsidR="00DA12DA" w:rsidRPr="002B58F0">
        <w:rPr>
          <w:color w:val="00B050"/>
          <w:sz w:val="22"/>
          <w:szCs w:val="22"/>
        </w:rPr>
        <w:tab/>
      </w:r>
      <w:r w:rsidR="00F10E99" w:rsidRPr="002B58F0">
        <w:rPr>
          <w:color w:val="00B050"/>
          <w:sz w:val="22"/>
          <w:szCs w:val="22"/>
        </w:rPr>
        <w:tab/>
      </w:r>
      <w:r w:rsidR="00DA12DA" w:rsidRPr="002B58F0">
        <w:rPr>
          <w:color w:val="00B050"/>
          <w:sz w:val="22"/>
          <w:szCs w:val="22"/>
        </w:rPr>
        <w:t>Hanqing Lou</w:t>
      </w:r>
    </w:p>
    <w:p w14:paraId="769A3028" w14:textId="7889D4C4" w:rsidR="00646A65" w:rsidRPr="00646A65" w:rsidRDefault="00646A65" w:rsidP="00646A65">
      <w:pPr>
        <w:ind w:left="1080"/>
        <w:rPr>
          <w:color w:val="BFBFBF" w:themeColor="background1" w:themeShade="BF"/>
          <w:szCs w:val="22"/>
        </w:rPr>
      </w:pPr>
      <w:r w:rsidRPr="00646A65">
        <w:rPr>
          <w:color w:val="BFBFBF" w:themeColor="background1" w:themeShade="BF"/>
          <w:szCs w:val="22"/>
        </w:rPr>
        <w:t>-----------------------------------------------------------------------------------------------------------</w:t>
      </w:r>
    </w:p>
    <w:p w14:paraId="7DD7E1B8" w14:textId="7C8ADF01" w:rsidR="00DA12DA" w:rsidRPr="00646A65" w:rsidRDefault="007E23DB" w:rsidP="00DA12DA">
      <w:pPr>
        <w:pStyle w:val="ListParagraph"/>
        <w:numPr>
          <w:ilvl w:val="1"/>
          <w:numId w:val="3"/>
        </w:numPr>
        <w:rPr>
          <w:color w:val="BFBFBF" w:themeColor="background1" w:themeShade="BF"/>
          <w:sz w:val="22"/>
          <w:szCs w:val="22"/>
        </w:rPr>
      </w:pPr>
      <w:hyperlink r:id="rId470" w:history="1">
        <w:r w:rsidR="00DA12DA" w:rsidRPr="00646A65">
          <w:rPr>
            <w:rStyle w:val="Hyperlink"/>
            <w:color w:val="BFBFBF" w:themeColor="background1" w:themeShade="BF"/>
            <w:sz w:val="22"/>
            <w:szCs w:val="22"/>
          </w:rPr>
          <w:t>149r0</w:t>
        </w:r>
      </w:hyperlink>
      <w:r w:rsidR="00F10E99" w:rsidRPr="00646A65">
        <w:rPr>
          <w:color w:val="BFBFBF" w:themeColor="background1" w:themeShade="BF"/>
          <w:sz w:val="22"/>
          <w:szCs w:val="22"/>
        </w:rPr>
        <w:t xml:space="preserve"> </w:t>
      </w:r>
      <w:r w:rsidR="00DA12DA" w:rsidRPr="00646A65">
        <w:rPr>
          <w:color w:val="BFBFBF" w:themeColor="background1" w:themeShade="BF"/>
          <w:sz w:val="22"/>
          <w:szCs w:val="22"/>
        </w:rPr>
        <w:t>Disambiguate Trigger Frame Special User Info Field</w:t>
      </w:r>
      <w:r w:rsidR="00DA12DA" w:rsidRPr="00646A65">
        <w:rPr>
          <w:color w:val="BFBFBF" w:themeColor="background1" w:themeShade="BF"/>
          <w:sz w:val="22"/>
          <w:szCs w:val="22"/>
        </w:rPr>
        <w:tab/>
        <w:t>Steve Shellhammer</w:t>
      </w:r>
    </w:p>
    <w:p w14:paraId="40D8CD8C" w14:textId="6A98B234" w:rsidR="00DA12DA" w:rsidRPr="00646A65" w:rsidRDefault="007E23DB" w:rsidP="0071660C">
      <w:pPr>
        <w:pStyle w:val="ListParagraph"/>
        <w:numPr>
          <w:ilvl w:val="1"/>
          <w:numId w:val="3"/>
        </w:numPr>
        <w:rPr>
          <w:color w:val="BFBFBF" w:themeColor="background1" w:themeShade="BF"/>
          <w:sz w:val="22"/>
          <w:szCs w:val="22"/>
        </w:rPr>
      </w:pPr>
      <w:hyperlink r:id="rId471" w:history="1">
        <w:r w:rsidR="00DA12DA" w:rsidRPr="00646A65">
          <w:rPr>
            <w:rStyle w:val="Hyperlink"/>
            <w:color w:val="BFBFBF" w:themeColor="background1" w:themeShade="BF"/>
            <w:sz w:val="22"/>
            <w:szCs w:val="22"/>
          </w:rPr>
          <w:t>102r</w:t>
        </w:r>
        <w:r w:rsidR="00F10E99" w:rsidRPr="00646A65">
          <w:rPr>
            <w:rStyle w:val="Hyperlink"/>
            <w:color w:val="BFBFBF" w:themeColor="background1" w:themeShade="BF"/>
            <w:sz w:val="22"/>
            <w:szCs w:val="22"/>
          </w:rPr>
          <w:t>2</w:t>
        </w:r>
      </w:hyperlink>
      <w:r w:rsidR="00DA12DA" w:rsidRPr="00646A65">
        <w:rPr>
          <w:color w:val="BFBFBF" w:themeColor="background1" w:themeShade="BF"/>
          <w:sz w:val="22"/>
          <w:szCs w:val="22"/>
        </w:rPr>
        <w:t xml:space="preserve"> Considerations on Caps</w:t>
      </w:r>
      <w:r w:rsidR="00F10E99" w:rsidRPr="00646A65">
        <w:rPr>
          <w:color w:val="BFBFBF" w:themeColor="background1" w:themeShade="BF"/>
          <w:sz w:val="22"/>
          <w:szCs w:val="22"/>
        </w:rPr>
        <w:t>.</w:t>
      </w:r>
      <w:r w:rsidR="00DA12DA" w:rsidRPr="00646A65">
        <w:rPr>
          <w:color w:val="BFBFBF" w:themeColor="background1" w:themeShade="BF"/>
          <w:sz w:val="22"/>
          <w:szCs w:val="22"/>
        </w:rPr>
        <w:t xml:space="preserve"> and Op</w:t>
      </w:r>
      <w:r w:rsidR="00F10E99" w:rsidRPr="00646A65">
        <w:rPr>
          <w:color w:val="BFBFBF" w:themeColor="background1" w:themeShade="BF"/>
          <w:sz w:val="22"/>
          <w:szCs w:val="22"/>
        </w:rPr>
        <w:t>.</w:t>
      </w:r>
      <w:r w:rsidR="00DA12DA" w:rsidRPr="00646A65">
        <w:rPr>
          <w:color w:val="BFBFBF" w:themeColor="background1" w:themeShade="BF"/>
          <w:sz w:val="22"/>
          <w:szCs w:val="22"/>
        </w:rPr>
        <w:t xml:space="preserve"> Mode: MU-MIMO</w:t>
      </w:r>
      <w:r w:rsidR="00DA12DA" w:rsidRPr="00646A65">
        <w:rPr>
          <w:color w:val="BFBFBF" w:themeColor="background1" w:themeShade="BF"/>
          <w:sz w:val="22"/>
          <w:szCs w:val="22"/>
        </w:rPr>
        <w:tab/>
        <w:t>Wook Bong Lee</w:t>
      </w:r>
    </w:p>
    <w:p w14:paraId="7EF95BC3" w14:textId="313BC067" w:rsidR="00F21FB3" w:rsidRPr="00646A65" w:rsidRDefault="007E23DB" w:rsidP="0071660C">
      <w:pPr>
        <w:pStyle w:val="ListParagraph"/>
        <w:numPr>
          <w:ilvl w:val="1"/>
          <w:numId w:val="3"/>
        </w:numPr>
        <w:rPr>
          <w:color w:val="BFBFBF" w:themeColor="background1" w:themeShade="BF"/>
          <w:sz w:val="22"/>
          <w:szCs w:val="22"/>
        </w:rPr>
      </w:pPr>
      <w:hyperlink r:id="rId472" w:history="1">
        <w:r w:rsidR="00F21FB3" w:rsidRPr="00646A65">
          <w:rPr>
            <w:rStyle w:val="Hyperlink"/>
            <w:color w:val="BFBFBF" w:themeColor="background1" w:themeShade="BF"/>
            <w:sz w:val="22"/>
            <w:szCs w:val="22"/>
          </w:rPr>
          <w:t>152r0</w:t>
        </w:r>
      </w:hyperlink>
      <w:r w:rsidR="00F21FB3" w:rsidRPr="00646A65">
        <w:rPr>
          <w:color w:val="BFBFBF" w:themeColor="background1" w:themeShade="BF"/>
          <w:sz w:val="22"/>
          <w:szCs w:val="22"/>
        </w:rPr>
        <w:t xml:space="preserve"> UL Spatial Reuse Subfield Design in Enhanced Trigger</w:t>
      </w:r>
      <w:r w:rsidR="00F21FB3" w:rsidRPr="00646A65">
        <w:rPr>
          <w:color w:val="BFBFBF" w:themeColor="background1" w:themeShade="BF"/>
          <w:sz w:val="22"/>
          <w:szCs w:val="22"/>
        </w:rPr>
        <w:tab/>
        <w:t>Eunsung Park</w:t>
      </w:r>
    </w:p>
    <w:p w14:paraId="7AD8A414" w14:textId="65F7DEE9" w:rsidR="00D76A96" w:rsidRDefault="00D76A96" w:rsidP="00D76A96">
      <w:pPr>
        <w:pStyle w:val="ListParagraph"/>
        <w:numPr>
          <w:ilvl w:val="0"/>
          <w:numId w:val="3"/>
        </w:numPr>
      </w:pPr>
      <w:proofErr w:type="spellStart"/>
      <w:r w:rsidRPr="00715F75">
        <w:t>AoB</w:t>
      </w:r>
      <w:proofErr w:type="spellEnd"/>
      <w:r w:rsidRPr="00715F75">
        <w:t>:</w:t>
      </w:r>
      <w:r w:rsidR="007A71B7">
        <w:t xml:space="preserve"> No time.</w:t>
      </w:r>
    </w:p>
    <w:p w14:paraId="7EEDD465" w14:textId="73B15E7F" w:rsidR="0041364A" w:rsidRDefault="00D76A96" w:rsidP="00A5520B">
      <w:pPr>
        <w:pStyle w:val="ListParagraph"/>
        <w:numPr>
          <w:ilvl w:val="0"/>
          <w:numId w:val="3"/>
        </w:numPr>
      </w:pPr>
      <w:r w:rsidRPr="00715F75">
        <w:t>Adjourn</w:t>
      </w:r>
    </w:p>
    <w:p w14:paraId="7683160F" w14:textId="77777777" w:rsidR="00605C02" w:rsidRDefault="00605C02" w:rsidP="008432C2"/>
    <w:p w14:paraId="75BB7BB6" w14:textId="57FD2CCA" w:rsidR="001F31E6" w:rsidRPr="00755C65" w:rsidRDefault="00730681" w:rsidP="001F31E6">
      <w:pPr>
        <w:pStyle w:val="Heading3"/>
      </w:pPr>
      <w:r w:rsidRPr="008432C2">
        <w:rPr>
          <w:highlight w:val="green"/>
        </w:rPr>
        <w:t>1</w:t>
      </w:r>
      <w:r w:rsidR="001F31E6" w:rsidRPr="008432C2">
        <w:rPr>
          <w:highlight w:val="green"/>
        </w:rPr>
        <w:t>6</w:t>
      </w:r>
      <w:r w:rsidR="001F31E6" w:rsidRPr="008432C2">
        <w:rPr>
          <w:highlight w:val="green"/>
          <w:vertAlign w:val="superscript"/>
        </w:rPr>
        <w:t>th</w:t>
      </w:r>
      <w:r w:rsidR="001F31E6" w:rsidRPr="008432C2">
        <w:rPr>
          <w:highlight w:val="green"/>
        </w:rPr>
        <w:t xml:space="preserve"> Conf. Call: </w:t>
      </w:r>
      <w:r w:rsidRPr="008432C2">
        <w:rPr>
          <w:highlight w:val="green"/>
        </w:rPr>
        <w:t>February</w:t>
      </w:r>
      <w:r w:rsidR="001F31E6" w:rsidRPr="008432C2">
        <w:rPr>
          <w:highlight w:val="green"/>
        </w:rPr>
        <w:t xml:space="preserve"> 2</w:t>
      </w:r>
      <w:r w:rsidRPr="008432C2">
        <w:rPr>
          <w:highlight w:val="green"/>
        </w:rPr>
        <w:t>2</w:t>
      </w:r>
      <w:r w:rsidR="001F31E6" w:rsidRPr="008432C2">
        <w:rPr>
          <w:highlight w:val="green"/>
        </w:rPr>
        <w:t xml:space="preserve"> (10:00–12:00 ET)–PHY</w:t>
      </w:r>
    </w:p>
    <w:p w14:paraId="3485D9F9" w14:textId="77777777" w:rsidR="001F31E6" w:rsidRPr="003046F3" w:rsidRDefault="001F31E6" w:rsidP="001F31E6">
      <w:pPr>
        <w:pStyle w:val="ListParagraph"/>
        <w:numPr>
          <w:ilvl w:val="0"/>
          <w:numId w:val="3"/>
        </w:numPr>
        <w:rPr>
          <w:lang w:val="en-US"/>
        </w:rPr>
      </w:pPr>
      <w:r w:rsidRPr="003046F3">
        <w:t>Call the meeting to order</w:t>
      </w:r>
    </w:p>
    <w:p w14:paraId="0E07EBD1" w14:textId="77777777" w:rsidR="001F31E6" w:rsidRDefault="001F31E6" w:rsidP="001F31E6">
      <w:pPr>
        <w:pStyle w:val="ListParagraph"/>
        <w:numPr>
          <w:ilvl w:val="0"/>
          <w:numId w:val="3"/>
        </w:numPr>
      </w:pPr>
      <w:r w:rsidRPr="003046F3">
        <w:t>IEEE 802 and 802.11 IPR policy and procedure</w:t>
      </w:r>
    </w:p>
    <w:p w14:paraId="60EE79E7" w14:textId="77777777" w:rsidR="001F31E6" w:rsidRPr="003046F3" w:rsidRDefault="001F31E6" w:rsidP="001F31E6">
      <w:pPr>
        <w:pStyle w:val="ListParagraph"/>
        <w:numPr>
          <w:ilvl w:val="1"/>
          <w:numId w:val="3"/>
        </w:numPr>
        <w:rPr>
          <w:szCs w:val="20"/>
        </w:rPr>
      </w:pPr>
      <w:r w:rsidRPr="003046F3">
        <w:rPr>
          <w:b/>
          <w:sz w:val="22"/>
          <w:szCs w:val="22"/>
        </w:rPr>
        <w:t>Patent Policy: Ways to inform IEEE:</w:t>
      </w:r>
    </w:p>
    <w:p w14:paraId="37C78FF9" w14:textId="77777777" w:rsidR="001F31E6" w:rsidRPr="003046F3" w:rsidRDefault="001F31E6" w:rsidP="001F31E6">
      <w:pPr>
        <w:pStyle w:val="ListParagraph"/>
        <w:numPr>
          <w:ilvl w:val="2"/>
          <w:numId w:val="3"/>
        </w:numPr>
        <w:rPr>
          <w:szCs w:val="20"/>
        </w:rPr>
      </w:pPr>
      <w:r w:rsidRPr="003046F3">
        <w:rPr>
          <w:sz w:val="22"/>
          <w:szCs w:val="22"/>
        </w:rPr>
        <w:t>Cause an LOA to be submitted to the IEEE-SA (</w:t>
      </w:r>
      <w:hyperlink r:id="rId473" w:history="1">
        <w:r w:rsidRPr="00392CC0">
          <w:rPr>
            <w:rStyle w:val="Hyperlink"/>
            <w:sz w:val="22"/>
            <w:szCs w:val="22"/>
          </w:rPr>
          <w:t>patcom@ieee.org</w:t>
        </w:r>
      </w:hyperlink>
      <w:r w:rsidRPr="003046F3">
        <w:rPr>
          <w:sz w:val="22"/>
          <w:szCs w:val="22"/>
        </w:rPr>
        <w:t>); or</w:t>
      </w:r>
    </w:p>
    <w:p w14:paraId="7DEB235D" w14:textId="77777777" w:rsidR="001F31E6" w:rsidRPr="003046F3" w:rsidRDefault="001F31E6" w:rsidP="001F31E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B893CE" w14:textId="77777777" w:rsidR="001F31E6" w:rsidRPr="003046F3" w:rsidRDefault="001F31E6" w:rsidP="001F31E6">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0B2AC5" w14:textId="77777777" w:rsidR="001F31E6" w:rsidRDefault="001F31E6" w:rsidP="001F31E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746E61" w14:textId="77777777" w:rsidR="001F31E6" w:rsidRDefault="001F31E6" w:rsidP="001F31E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BB5C85" w14:textId="77777777" w:rsidR="001F31E6" w:rsidRPr="0032579B" w:rsidRDefault="001F31E6" w:rsidP="001F31E6">
      <w:pPr>
        <w:pStyle w:val="ListParagraph"/>
        <w:numPr>
          <w:ilvl w:val="2"/>
          <w:numId w:val="3"/>
        </w:numPr>
        <w:rPr>
          <w:sz w:val="22"/>
          <w:szCs w:val="22"/>
        </w:rPr>
      </w:pPr>
      <w:r w:rsidRPr="0032579B">
        <w:rPr>
          <w:sz w:val="22"/>
          <w:szCs w:val="22"/>
        </w:rPr>
        <w:t xml:space="preserve">IEEE SA’s copyright policy is described in </w:t>
      </w:r>
      <w:hyperlink r:id="rId474" w:anchor="7" w:history="1">
        <w:r w:rsidRPr="0032579B">
          <w:rPr>
            <w:rStyle w:val="Hyperlink"/>
            <w:sz w:val="22"/>
            <w:szCs w:val="22"/>
          </w:rPr>
          <w:t>Clause 7</w:t>
        </w:r>
      </w:hyperlink>
      <w:r w:rsidRPr="0032579B">
        <w:rPr>
          <w:sz w:val="22"/>
          <w:szCs w:val="22"/>
        </w:rPr>
        <w:t xml:space="preserve"> of the IEEE SA Standards Board Bylaws and </w:t>
      </w:r>
      <w:hyperlink r:id="rId475" w:history="1">
        <w:r w:rsidRPr="0032579B">
          <w:rPr>
            <w:rStyle w:val="Hyperlink"/>
            <w:sz w:val="22"/>
            <w:szCs w:val="22"/>
          </w:rPr>
          <w:t>Clause 6.1</w:t>
        </w:r>
      </w:hyperlink>
      <w:r w:rsidRPr="0032579B">
        <w:rPr>
          <w:sz w:val="22"/>
          <w:szCs w:val="22"/>
        </w:rPr>
        <w:t xml:space="preserve"> of the IEEE SA Standards Board Operations Manual;</w:t>
      </w:r>
    </w:p>
    <w:p w14:paraId="3AD95FFD" w14:textId="77777777" w:rsidR="001F31E6" w:rsidRPr="00173C7C" w:rsidRDefault="001F31E6" w:rsidP="001F31E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044488C" w14:textId="77777777" w:rsidR="001F31E6" w:rsidRPr="00F141E4" w:rsidRDefault="001F31E6" w:rsidP="001F31E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A00252" w14:textId="77777777" w:rsidR="001F31E6" w:rsidRDefault="001F31E6" w:rsidP="001F31E6">
      <w:pPr>
        <w:pStyle w:val="ListParagraph"/>
        <w:numPr>
          <w:ilvl w:val="0"/>
          <w:numId w:val="3"/>
        </w:numPr>
      </w:pPr>
      <w:r w:rsidRPr="003046F3">
        <w:t>Attendance reminder.</w:t>
      </w:r>
    </w:p>
    <w:p w14:paraId="1385C701" w14:textId="77777777" w:rsidR="001F31E6" w:rsidRPr="003046F3" w:rsidRDefault="001F31E6" w:rsidP="001F31E6">
      <w:pPr>
        <w:pStyle w:val="ListParagraph"/>
        <w:numPr>
          <w:ilvl w:val="1"/>
          <w:numId w:val="3"/>
        </w:numPr>
      </w:pPr>
      <w:r>
        <w:rPr>
          <w:sz w:val="22"/>
          <w:szCs w:val="22"/>
        </w:rPr>
        <w:t xml:space="preserve">Participation slide: </w:t>
      </w:r>
      <w:hyperlink r:id="rId476" w:tgtFrame="_blank" w:history="1">
        <w:r w:rsidRPr="00EE0424">
          <w:rPr>
            <w:rStyle w:val="Hyperlink"/>
            <w:sz w:val="22"/>
            <w:szCs w:val="22"/>
            <w:lang w:val="en-US"/>
          </w:rPr>
          <w:t>https://mentor.ieee.org/802-ec/dcn/16/ec-16-0180-05-00EC-ieee-802-participation-slide.pptx</w:t>
        </w:r>
      </w:hyperlink>
    </w:p>
    <w:p w14:paraId="0E302238" w14:textId="77777777" w:rsidR="001F31E6" w:rsidRDefault="001F31E6" w:rsidP="001F31E6">
      <w:pPr>
        <w:pStyle w:val="ListParagraph"/>
        <w:numPr>
          <w:ilvl w:val="1"/>
          <w:numId w:val="3"/>
        </w:numPr>
        <w:rPr>
          <w:sz w:val="22"/>
        </w:rPr>
      </w:pPr>
      <w:r>
        <w:rPr>
          <w:sz w:val="22"/>
        </w:rPr>
        <w:t xml:space="preserve">Please record your attendance during the conference call by using the IMAT system: </w:t>
      </w:r>
    </w:p>
    <w:p w14:paraId="679D824D" w14:textId="77777777" w:rsidR="001F31E6" w:rsidRDefault="001F31E6" w:rsidP="001F31E6">
      <w:pPr>
        <w:pStyle w:val="ListParagraph"/>
        <w:numPr>
          <w:ilvl w:val="2"/>
          <w:numId w:val="3"/>
        </w:numPr>
        <w:rPr>
          <w:sz w:val="22"/>
        </w:rPr>
      </w:pPr>
      <w:r>
        <w:rPr>
          <w:sz w:val="22"/>
        </w:rPr>
        <w:t xml:space="preserve">1) login to </w:t>
      </w:r>
      <w:hyperlink r:id="rId4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9CBA83" w14:textId="77777777" w:rsidR="001F31E6" w:rsidRDefault="001F31E6" w:rsidP="001F31E6">
      <w:pPr>
        <w:pStyle w:val="ListParagraph"/>
        <w:numPr>
          <w:ilvl w:val="1"/>
          <w:numId w:val="3"/>
        </w:numPr>
        <w:rPr>
          <w:sz w:val="22"/>
        </w:rPr>
      </w:pPr>
      <w:r>
        <w:rPr>
          <w:sz w:val="22"/>
        </w:rPr>
        <w:t xml:space="preserve">If you are unable to record the attendance via </w:t>
      </w:r>
      <w:hyperlink r:id="rId47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7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80" w:history="1">
        <w:r w:rsidRPr="00132C67">
          <w:rPr>
            <w:rStyle w:val="Hyperlink"/>
            <w:sz w:val="22"/>
          </w:rPr>
          <w:t>sschelstraete@quantenna.com</w:t>
        </w:r>
      </w:hyperlink>
      <w:r>
        <w:rPr>
          <w:sz w:val="22"/>
        </w:rPr>
        <w:t>)</w:t>
      </w:r>
    </w:p>
    <w:p w14:paraId="37ABF4B4" w14:textId="77777777" w:rsidR="001F31E6" w:rsidRPr="00880D21" w:rsidRDefault="001F31E6" w:rsidP="001F31E6">
      <w:pPr>
        <w:pStyle w:val="ListParagraph"/>
        <w:numPr>
          <w:ilvl w:val="1"/>
          <w:numId w:val="3"/>
        </w:numPr>
        <w:rPr>
          <w:sz w:val="22"/>
        </w:rPr>
      </w:pPr>
      <w:r>
        <w:rPr>
          <w:sz w:val="22"/>
          <w:szCs w:val="22"/>
        </w:rPr>
        <w:t>Please ensure that the following information is listed correctly when joining the call:</w:t>
      </w:r>
    </w:p>
    <w:p w14:paraId="5AD7714F" w14:textId="77777777" w:rsidR="001F31E6" w:rsidRPr="00D86E02" w:rsidRDefault="001F31E6" w:rsidP="001F31E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622CE53" w14:textId="77777777" w:rsidR="001F31E6" w:rsidRDefault="001F31E6" w:rsidP="001F31E6">
      <w:pPr>
        <w:pStyle w:val="ListParagraph"/>
        <w:numPr>
          <w:ilvl w:val="0"/>
          <w:numId w:val="3"/>
        </w:numPr>
      </w:pPr>
      <w:r w:rsidRPr="003046F3">
        <w:t>Announcements</w:t>
      </w:r>
      <w:r>
        <w:t>:</w:t>
      </w:r>
    </w:p>
    <w:p w14:paraId="50520BD6" w14:textId="77777777" w:rsidR="001F31E6" w:rsidRPr="00EE304F" w:rsidRDefault="001F31E6" w:rsidP="001F31E6">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59BB47CF" w14:textId="3C6078DC" w:rsidR="00CD255F" w:rsidRPr="00522BD5" w:rsidRDefault="007E23DB" w:rsidP="001F31E6">
      <w:pPr>
        <w:pStyle w:val="ListParagraph"/>
        <w:numPr>
          <w:ilvl w:val="1"/>
          <w:numId w:val="3"/>
        </w:numPr>
        <w:rPr>
          <w:color w:val="00B050"/>
          <w:sz w:val="22"/>
          <w:szCs w:val="22"/>
        </w:rPr>
      </w:pPr>
      <w:hyperlink r:id="rId481" w:history="1">
        <w:r w:rsidR="00D927E0" w:rsidRPr="00522BD5">
          <w:rPr>
            <w:rStyle w:val="Hyperlink"/>
            <w:color w:val="00B050"/>
            <w:sz w:val="22"/>
            <w:szCs w:val="22"/>
          </w:rPr>
          <w:t>129r4</w:t>
        </w:r>
      </w:hyperlink>
      <w:r w:rsidR="00D927E0" w:rsidRPr="00522BD5">
        <w:rPr>
          <w:color w:val="00B050"/>
          <w:sz w:val="22"/>
          <w:szCs w:val="22"/>
        </w:rPr>
        <w:t xml:space="preserve"> Phase Rotation for 320MHz Non-HT Duplicate Transmission and Pre-EHT modulated fields                                                                      </w:t>
      </w:r>
      <w:r w:rsidR="00D927E0" w:rsidRPr="00522BD5">
        <w:rPr>
          <w:color w:val="00B050"/>
          <w:sz w:val="22"/>
          <w:szCs w:val="22"/>
        </w:rPr>
        <w:tab/>
      </w:r>
      <w:proofErr w:type="spellStart"/>
      <w:r w:rsidR="00D927E0" w:rsidRPr="00522BD5">
        <w:rPr>
          <w:color w:val="00B050"/>
          <w:sz w:val="22"/>
          <w:szCs w:val="22"/>
        </w:rPr>
        <w:t>Chenchen</w:t>
      </w:r>
      <w:proofErr w:type="spellEnd"/>
      <w:r w:rsidR="00D927E0" w:rsidRPr="00522BD5">
        <w:rPr>
          <w:color w:val="00B050"/>
          <w:sz w:val="22"/>
          <w:szCs w:val="22"/>
        </w:rPr>
        <w:t xml:space="preserve"> Liu</w:t>
      </w:r>
    </w:p>
    <w:p w14:paraId="366ACA92" w14:textId="6DA4CD26" w:rsidR="00310D69" w:rsidRPr="003A49BC" w:rsidRDefault="001F31E6" w:rsidP="00310D69">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1C09438" w14:textId="6DE8EBD7" w:rsidR="00E7016A" w:rsidRPr="00522BD5" w:rsidRDefault="007E23DB" w:rsidP="00EB40B0">
      <w:pPr>
        <w:pStyle w:val="ListParagraph"/>
        <w:numPr>
          <w:ilvl w:val="1"/>
          <w:numId w:val="3"/>
        </w:numPr>
        <w:rPr>
          <w:color w:val="00B050"/>
          <w:sz w:val="22"/>
          <w:szCs w:val="22"/>
        </w:rPr>
      </w:pPr>
      <w:hyperlink r:id="rId482" w:history="1">
        <w:r w:rsidR="00E7016A" w:rsidRPr="00522BD5">
          <w:rPr>
            <w:rStyle w:val="Hyperlink"/>
            <w:color w:val="00B050"/>
            <w:sz w:val="22"/>
            <w:szCs w:val="22"/>
          </w:rPr>
          <w:t>224r1</w:t>
        </w:r>
      </w:hyperlink>
      <w:r w:rsidR="00E7016A" w:rsidRPr="00522BD5">
        <w:rPr>
          <w:color w:val="00B050"/>
          <w:sz w:val="22"/>
          <w:szCs w:val="22"/>
        </w:rPr>
        <w:t xml:space="preserve"> EHT PHY Capabilities Information Field</w:t>
      </w:r>
      <w:r w:rsidR="00E7016A" w:rsidRPr="00522BD5">
        <w:rPr>
          <w:color w:val="00B050"/>
          <w:sz w:val="22"/>
          <w:szCs w:val="22"/>
        </w:rPr>
        <w:tab/>
      </w:r>
      <w:r w:rsidR="00E7016A" w:rsidRPr="00522BD5">
        <w:rPr>
          <w:color w:val="00B050"/>
          <w:sz w:val="22"/>
          <w:szCs w:val="22"/>
        </w:rPr>
        <w:tab/>
      </w:r>
      <w:r w:rsidR="00E7016A" w:rsidRPr="00522BD5">
        <w:rPr>
          <w:color w:val="00B050"/>
          <w:sz w:val="22"/>
          <w:szCs w:val="22"/>
        </w:rPr>
        <w:tab/>
        <w:t>Steve Shellhammer</w:t>
      </w:r>
    </w:p>
    <w:p w14:paraId="665F125B" w14:textId="00189FC3" w:rsidR="003A49BC" w:rsidRPr="00DC3868" w:rsidRDefault="007E23DB" w:rsidP="00896ABA">
      <w:pPr>
        <w:pStyle w:val="ListParagraph"/>
        <w:numPr>
          <w:ilvl w:val="1"/>
          <w:numId w:val="3"/>
        </w:numPr>
        <w:rPr>
          <w:color w:val="D9D9D9" w:themeColor="background1" w:themeShade="D9"/>
          <w:sz w:val="22"/>
          <w:szCs w:val="22"/>
        </w:rPr>
      </w:pPr>
      <w:hyperlink r:id="rId483" w:history="1">
        <w:r w:rsidR="00E7016A" w:rsidRPr="00DC3868">
          <w:rPr>
            <w:rStyle w:val="Hyperlink"/>
            <w:color w:val="D9D9D9" w:themeColor="background1" w:themeShade="D9"/>
            <w:sz w:val="22"/>
            <w:szCs w:val="22"/>
          </w:rPr>
          <w:t>213r0</w:t>
        </w:r>
      </w:hyperlink>
      <w:r w:rsidR="00E7016A" w:rsidRPr="00DC3868">
        <w:rPr>
          <w:color w:val="D9D9D9" w:themeColor="background1" w:themeShade="D9"/>
          <w:sz w:val="22"/>
          <w:szCs w:val="22"/>
        </w:rPr>
        <w:t xml:space="preserve"> PDT-Update-PHY-Beamforming</w:t>
      </w:r>
      <w:r w:rsidR="00E7016A" w:rsidRPr="00DC3868">
        <w:rPr>
          <w:color w:val="D9D9D9" w:themeColor="background1" w:themeShade="D9"/>
          <w:sz w:val="22"/>
          <w:szCs w:val="22"/>
        </w:rPr>
        <w:tab/>
      </w:r>
      <w:r w:rsidR="00E7016A" w:rsidRPr="00DC3868">
        <w:rPr>
          <w:color w:val="D9D9D9" w:themeColor="background1" w:themeShade="D9"/>
          <w:sz w:val="22"/>
          <w:szCs w:val="22"/>
        </w:rPr>
        <w:tab/>
      </w:r>
      <w:r w:rsidR="00E7016A" w:rsidRPr="00DC3868">
        <w:rPr>
          <w:color w:val="D9D9D9" w:themeColor="background1" w:themeShade="D9"/>
          <w:sz w:val="22"/>
          <w:szCs w:val="22"/>
        </w:rPr>
        <w:tab/>
      </w:r>
      <w:r w:rsidR="00E7016A" w:rsidRPr="00DC3868">
        <w:rPr>
          <w:color w:val="D9D9D9" w:themeColor="background1" w:themeShade="D9"/>
          <w:sz w:val="22"/>
          <w:szCs w:val="22"/>
        </w:rPr>
        <w:tab/>
        <w:t>Genadiy Tsodik</w:t>
      </w:r>
    </w:p>
    <w:p w14:paraId="11781157" w14:textId="30EDB8BB" w:rsidR="003A49BC" w:rsidRPr="003A49BC" w:rsidRDefault="003A49BC" w:rsidP="003A49BC">
      <w:pPr>
        <w:pStyle w:val="ListParagraph"/>
        <w:numPr>
          <w:ilvl w:val="0"/>
          <w:numId w:val="3"/>
        </w:numPr>
        <w:rPr>
          <w:sz w:val="22"/>
          <w:szCs w:val="22"/>
        </w:rPr>
      </w:pPr>
      <w:r w:rsidRPr="00484ECF">
        <w:rPr>
          <w:sz w:val="22"/>
          <w:szCs w:val="22"/>
        </w:rPr>
        <w:t xml:space="preserve">Technical Submissions: </w:t>
      </w:r>
      <w:r>
        <w:rPr>
          <w:b/>
          <w:bCs/>
          <w:sz w:val="22"/>
          <w:szCs w:val="22"/>
        </w:rPr>
        <w:t>Comment Resolution</w:t>
      </w:r>
      <w:r w:rsidR="0055735F">
        <w:rPr>
          <w:b/>
          <w:bCs/>
          <w:sz w:val="22"/>
          <w:szCs w:val="22"/>
        </w:rPr>
        <w:t>s</w:t>
      </w:r>
    </w:p>
    <w:p w14:paraId="14AB413A" w14:textId="224BF4AB" w:rsidR="00E7016A" w:rsidRPr="00DA1947" w:rsidRDefault="007E23DB" w:rsidP="00E7016A">
      <w:pPr>
        <w:pStyle w:val="ListParagraph"/>
        <w:numPr>
          <w:ilvl w:val="1"/>
          <w:numId w:val="3"/>
        </w:numPr>
        <w:rPr>
          <w:color w:val="00B050"/>
          <w:sz w:val="22"/>
          <w:szCs w:val="22"/>
        </w:rPr>
      </w:pPr>
      <w:hyperlink r:id="rId484" w:history="1">
        <w:r w:rsidR="00E7016A" w:rsidRPr="00DA1947">
          <w:rPr>
            <w:rStyle w:val="Hyperlink"/>
            <w:color w:val="00B050"/>
            <w:sz w:val="22"/>
            <w:szCs w:val="22"/>
          </w:rPr>
          <w:t>235r0</w:t>
        </w:r>
      </w:hyperlink>
      <w:r w:rsidR="00E7016A" w:rsidRPr="00DA1947">
        <w:rPr>
          <w:color w:val="00B050"/>
          <w:sz w:val="22"/>
          <w:szCs w:val="22"/>
        </w:rPr>
        <w:t xml:space="preserve"> EHT-SIG-CR-d03-part-1</w:t>
      </w:r>
      <w:r w:rsidR="00E7016A" w:rsidRPr="00DA1947">
        <w:rPr>
          <w:color w:val="00B050"/>
          <w:sz w:val="22"/>
          <w:szCs w:val="22"/>
        </w:rPr>
        <w:tab/>
      </w:r>
      <w:r w:rsidR="002B7992" w:rsidRPr="00DA1947">
        <w:rPr>
          <w:color w:val="00B050"/>
          <w:sz w:val="22"/>
          <w:szCs w:val="22"/>
        </w:rPr>
        <w:tab/>
      </w:r>
      <w:r w:rsidR="002B7992" w:rsidRPr="00DA1947">
        <w:rPr>
          <w:color w:val="00B050"/>
          <w:sz w:val="22"/>
          <w:szCs w:val="22"/>
        </w:rPr>
        <w:tab/>
      </w:r>
      <w:r w:rsidR="002B7992" w:rsidRPr="00DA1947">
        <w:rPr>
          <w:color w:val="00B050"/>
          <w:sz w:val="22"/>
          <w:szCs w:val="22"/>
        </w:rPr>
        <w:tab/>
      </w:r>
      <w:r w:rsidR="002B7992" w:rsidRPr="00DA1947">
        <w:rPr>
          <w:color w:val="00B050"/>
          <w:sz w:val="22"/>
          <w:szCs w:val="22"/>
        </w:rPr>
        <w:tab/>
      </w:r>
      <w:r w:rsidR="00E7016A" w:rsidRPr="00DA1947">
        <w:rPr>
          <w:color w:val="00B050"/>
          <w:sz w:val="22"/>
          <w:szCs w:val="22"/>
        </w:rPr>
        <w:t>Ross Jian Yu</w:t>
      </w:r>
    </w:p>
    <w:p w14:paraId="59C263B6" w14:textId="6BC76779" w:rsidR="003A49BC" w:rsidRPr="00DC3868" w:rsidRDefault="007E23DB" w:rsidP="00E7016A">
      <w:pPr>
        <w:pStyle w:val="ListParagraph"/>
        <w:numPr>
          <w:ilvl w:val="1"/>
          <w:numId w:val="3"/>
        </w:numPr>
        <w:rPr>
          <w:color w:val="D9D9D9" w:themeColor="background1" w:themeShade="D9"/>
          <w:sz w:val="22"/>
          <w:szCs w:val="22"/>
        </w:rPr>
      </w:pPr>
      <w:hyperlink r:id="rId485" w:history="1">
        <w:r w:rsidR="00E7016A" w:rsidRPr="00DC3868">
          <w:rPr>
            <w:rStyle w:val="Hyperlink"/>
            <w:color w:val="D9D9D9" w:themeColor="background1" w:themeShade="D9"/>
            <w:sz w:val="22"/>
            <w:szCs w:val="22"/>
          </w:rPr>
          <w:t>236r0</w:t>
        </w:r>
      </w:hyperlink>
      <w:r w:rsidR="00E7016A" w:rsidRPr="00DC3868">
        <w:rPr>
          <w:color w:val="D9D9D9" w:themeColor="background1" w:themeShade="D9"/>
          <w:sz w:val="22"/>
          <w:szCs w:val="22"/>
        </w:rPr>
        <w:t xml:space="preserve"> EHT-SIG-CR-d03-part-2</w:t>
      </w:r>
      <w:r w:rsidR="00E7016A" w:rsidRPr="00DC3868">
        <w:rPr>
          <w:color w:val="D9D9D9" w:themeColor="background1" w:themeShade="D9"/>
          <w:sz w:val="22"/>
          <w:szCs w:val="22"/>
        </w:rPr>
        <w:tab/>
      </w:r>
      <w:r w:rsidR="00423F1A" w:rsidRPr="00DC3868">
        <w:rPr>
          <w:color w:val="D9D9D9" w:themeColor="background1" w:themeShade="D9"/>
          <w:sz w:val="22"/>
          <w:szCs w:val="22"/>
        </w:rPr>
        <w:tab/>
      </w:r>
      <w:r w:rsidR="00423F1A" w:rsidRPr="00DC3868">
        <w:rPr>
          <w:color w:val="D9D9D9" w:themeColor="background1" w:themeShade="D9"/>
          <w:sz w:val="22"/>
          <w:szCs w:val="22"/>
        </w:rPr>
        <w:tab/>
      </w:r>
      <w:r w:rsidR="00423F1A" w:rsidRPr="00DC3868">
        <w:rPr>
          <w:color w:val="D9D9D9" w:themeColor="background1" w:themeShade="D9"/>
          <w:sz w:val="22"/>
          <w:szCs w:val="22"/>
        </w:rPr>
        <w:tab/>
      </w:r>
      <w:r w:rsidR="00423F1A" w:rsidRPr="00DC3868">
        <w:rPr>
          <w:color w:val="D9D9D9" w:themeColor="background1" w:themeShade="D9"/>
          <w:sz w:val="22"/>
          <w:szCs w:val="22"/>
        </w:rPr>
        <w:tab/>
      </w:r>
      <w:r w:rsidR="00E7016A" w:rsidRPr="00DC3868">
        <w:rPr>
          <w:color w:val="D9D9D9" w:themeColor="background1" w:themeShade="D9"/>
          <w:sz w:val="22"/>
          <w:szCs w:val="22"/>
        </w:rPr>
        <w:t>Ross Jian Yu</w:t>
      </w:r>
    </w:p>
    <w:p w14:paraId="30288CC8" w14:textId="7B9E196A" w:rsidR="00286C72" w:rsidRPr="00DC3868" w:rsidRDefault="007E23DB" w:rsidP="00B008A3">
      <w:pPr>
        <w:pStyle w:val="ListParagraph"/>
        <w:numPr>
          <w:ilvl w:val="1"/>
          <w:numId w:val="3"/>
        </w:numPr>
        <w:rPr>
          <w:color w:val="D9D9D9" w:themeColor="background1" w:themeShade="D9"/>
          <w:sz w:val="22"/>
          <w:szCs w:val="22"/>
        </w:rPr>
      </w:pPr>
      <w:hyperlink r:id="rId486" w:history="1">
        <w:r w:rsidR="00286C72" w:rsidRPr="00DC3868">
          <w:rPr>
            <w:rStyle w:val="Hyperlink"/>
            <w:color w:val="D9D9D9" w:themeColor="background1" w:themeShade="D9"/>
            <w:sz w:val="22"/>
            <w:szCs w:val="22"/>
          </w:rPr>
          <w:t>273r0</w:t>
        </w:r>
      </w:hyperlink>
      <w:r w:rsidR="00286C72" w:rsidRPr="00DC3868">
        <w:rPr>
          <w:color w:val="D9D9D9" w:themeColor="background1" w:themeShade="D9"/>
          <w:sz w:val="22"/>
          <w:szCs w:val="22"/>
        </w:rPr>
        <w:t xml:space="preserve"> D0.3 CR for 36.3.2.5</w:t>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t>Eunsung Park</w:t>
      </w:r>
    </w:p>
    <w:p w14:paraId="5BD98D88" w14:textId="5EB2EDE0" w:rsidR="00286C72" w:rsidRPr="00DC3868" w:rsidRDefault="007E23DB" w:rsidP="00E20699">
      <w:pPr>
        <w:pStyle w:val="ListParagraph"/>
        <w:numPr>
          <w:ilvl w:val="1"/>
          <w:numId w:val="3"/>
        </w:numPr>
        <w:rPr>
          <w:color w:val="D9D9D9" w:themeColor="background1" w:themeShade="D9"/>
          <w:sz w:val="22"/>
          <w:szCs w:val="22"/>
        </w:rPr>
      </w:pPr>
      <w:hyperlink r:id="rId487" w:history="1">
        <w:r w:rsidR="00286C72" w:rsidRPr="00DC3868">
          <w:rPr>
            <w:rStyle w:val="Hyperlink"/>
            <w:color w:val="D9D9D9" w:themeColor="background1" w:themeShade="D9"/>
            <w:sz w:val="22"/>
            <w:szCs w:val="22"/>
          </w:rPr>
          <w:t>274r0</w:t>
        </w:r>
      </w:hyperlink>
      <w:r w:rsidR="00286C72" w:rsidRPr="00DC3868">
        <w:rPr>
          <w:color w:val="D9D9D9" w:themeColor="background1" w:themeShade="D9"/>
          <w:sz w:val="22"/>
          <w:szCs w:val="22"/>
        </w:rPr>
        <w:t xml:space="preserve"> D0.3 CR for 36.3.11.9</w:t>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t>Eunsung Park</w:t>
      </w:r>
    </w:p>
    <w:p w14:paraId="3214AD31" w14:textId="61537528" w:rsidR="001F31E6" w:rsidRDefault="001F31E6" w:rsidP="001F31E6">
      <w:pPr>
        <w:pStyle w:val="ListParagraph"/>
        <w:numPr>
          <w:ilvl w:val="0"/>
          <w:numId w:val="3"/>
        </w:numPr>
        <w:rPr>
          <w:sz w:val="22"/>
          <w:szCs w:val="22"/>
        </w:rPr>
      </w:pPr>
      <w:r w:rsidRPr="00146CA0">
        <w:rPr>
          <w:sz w:val="22"/>
          <w:szCs w:val="22"/>
        </w:rPr>
        <w:t>Technical Submissions:</w:t>
      </w:r>
    </w:p>
    <w:p w14:paraId="22A535C7" w14:textId="08AC29A1" w:rsidR="00615735" w:rsidRPr="00DC3868" w:rsidRDefault="007E23DB" w:rsidP="006B04E9">
      <w:pPr>
        <w:pStyle w:val="ListParagraph"/>
        <w:numPr>
          <w:ilvl w:val="1"/>
          <w:numId w:val="3"/>
        </w:numPr>
        <w:rPr>
          <w:color w:val="D9D9D9" w:themeColor="background1" w:themeShade="D9"/>
          <w:sz w:val="22"/>
          <w:szCs w:val="22"/>
        </w:rPr>
      </w:pPr>
      <w:hyperlink r:id="rId488" w:history="1">
        <w:r w:rsidR="00615735" w:rsidRPr="00DC3868">
          <w:rPr>
            <w:rStyle w:val="Hyperlink"/>
            <w:color w:val="D9D9D9" w:themeColor="background1" w:themeShade="D9"/>
            <w:sz w:val="22"/>
            <w:szCs w:val="22"/>
          </w:rPr>
          <w:t>208r</w:t>
        </w:r>
        <w:r w:rsidR="007E54F9" w:rsidRPr="00DC3868">
          <w:rPr>
            <w:rStyle w:val="Hyperlink"/>
            <w:color w:val="D9D9D9" w:themeColor="background1" w:themeShade="D9"/>
            <w:sz w:val="22"/>
            <w:szCs w:val="22"/>
          </w:rPr>
          <w:t>2</w:t>
        </w:r>
      </w:hyperlink>
      <w:r w:rsidR="00615735" w:rsidRPr="00DC3868">
        <w:rPr>
          <w:color w:val="D9D9D9" w:themeColor="background1" w:themeShade="D9"/>
          <w:sz w:val="22"/>
          <w:szCs w:val="22"/>
        </w:rPr>
        <w:t xml:space="preserve"> Simplified EHT PPE Thresholds Field</w:t>
      </w:r>
      <w:r w:rsidR="00615735" w:rsidRPr="00DC3868">
        <w:rPr>
          <w:color w:val="D9D9D9" w:themeColor="background1" w:themeShade="D9"/>
          <w:sz w:val="22"/>
          <w:szCs w:val="22"/>
        </w:rPr>
        <w:tab/>
      </w:r>
      <w:r w:rsidR="007E54F9" w:rsidRPr="00DC3868">
        <w:rPr>
          <w:color w:val="D9D9D9" w:themeColor="background1" w:themeShade="D9"/>
          <w:sz w:val="22"/>
          <w:szCs w:val="22"/>
        </w:rPr>
        <w:tab/>
      </w:r>
      <w:r w:rsidR="007E54F9" w:rsidRPr="00DC3868">
        <w:rPr>
          <w:color w:val="D9D9D9" w:themeColor="background1" w:themeShade="D9"/>
          <w:sz w:val="22"/>
          <w:szCs w:val="22"/>
        </w:rPr>
        <w:tab/>
      </w:r>
      <w:proofErr w:type="spellStart"/>
      <w:r w:rsidR="00615735" w:rsidRPr="00DC3868">
        <w:rPr>
          <w:color w:val="D9D9D9" w:themeColor="background1" w:themeShade="D9"/>
          <w:sz w:val="22"/>
          <w:szCs w:val="22"/>
        </w:rPr>
        <w:t>Mengshi</w:t>
      </w:r>
      <w:proofErr w:type="spellEnd"/>
      <w:r w:rsidR="00615735" w:rsidRPr="00DC3868">
        <w:rPr>
          <w:color w:val="D9D9D9" w:themeColor="background1" w:themeShade="D9"/>
          <w:sz w:val="22"/>
          <w:szCs w:val="22"/>
        </w:rPr>
        <w:t xml:space="preserve"> Hu</w:t>
      </w:r>
      <w:r w:rsidR="00615735" w:rsidRPr="00DC3868">
        <w:rPr>
          <w:color w:val="D9D9D9" w:themeColor="background1" w:themeShade="D9"/>
          <w:sz w:val="22"/>
          <w:szCs w:val="22"/>
        </w:rPr>
        <w:tab/>
      </w:r>
    </w:p>
    <w:p w14:paraId="0587A7D0" w14:textId="0DD67B6B" w:rsidR="00615735" w:rsidRPr="00DC3868" w:rsidRDefault="007E23DB" w:rsidP="00033CC2">
      <w:pPr>
        <w:pStyle w:val="ListParagraph"/>
        <w:numPr>
          <w:ilvl w:val="1"/>
          <w:numId w:val="3"/>
        </w:numPr>
        <w:rPr>
          <w:color w:val="D9D9D9" w:themeColor="background1" w:themeShade="D9"/>
          <w:sz w:val="22"/>
          <w:szCs w:val="22"/>
        </w:rPr>
      </w:pPr>
      <w:hyperlink r:id="rId489" w:history="1">
        <w:r w:rsidR="00615735" w:rsidRPr="00DC3868">
          <w:rPr>
            <w:rStyle w:val="Hyperlink"/>
            <w:color w:val="D9D9D9" w:themeColor="background1" w:themeShade="D9"/>
            <w:sz w:val="22"/>
            <w:szCs w:val="22"/>
          </w:rPr>
          <w:t>225r</w:t>
        </w:r>
        <w:r w:rsidR="007E54F9" w:rsidRPr="00DC3868">
          <w:rPr>
            <w:rStyle w:val="Hyperlink"/>
            <w:color w:val="D9D9D9" w:themeColor="background1" w:themeShade="D9"/>
            <w:sz w:val="22"/>
            <w:szCs w:val="22"/>
          </w:rPr>
          <w:t>1</w:t>
        </w:r>
      </w:hyperlink>
      <w:r w:rsidR="00615735" w:rsidRPr="00DC3868">
        <w:rPr>
          <w:color w:val="D9D9D9" w:themeColor="background1" w:themeShade="D9"/>
          <w:sz w:val="22"/>
          <w:szCs w:val="22"/>
        </w:rPr>
        <w:t xml:space="preserve"> EHT PPET Capability Design</w:t>
      </w:r>
      <w:r w:rsidR="00615735" w:rsidRPr="00DC3868">
        <w:rPr>
          <w:color w:val="D9D9D9" w:themeColor="background1" w:themeShade="D9"/>
          <w:sz w:val="22"/>
          <w:szCs w:val="22"/>
        </w:rPr>
        <w:tab/>
      </w:r>
      <w:r w:rsidR="007E54F9" w:rsidRPr="00DC3868">
        <w:rPr>
          <w:color w:val="D9D9D9" w:themeColor="background1" w:themeShade="D9"/>
          <w:sz w:val="22"/>
          <w:szCs w:val="22"/>
        </w:rPr>
        <w:tab/>
      </w:r>
      <w:r w:rsidR="007E54F9" w:rsidRPr="00DC3868">
        <w:rPr>
          <w:color w:val="D9D9D9" w:themeColor="background1" w:themeShade="D9"/>
          <w:sz w:val="22"/>
          <w:szCs w:val="22"/>
        </w:rPr>
        <w:tab/>
      </w:r>
      <w:r w:rsidR="007E54F9" w:rsidRPr="00DC3868">
        <w:rPr>
          <w:color w:val="D9D9D9" w:themeColor="background1" w:themeShade="D9"/>
          <w:sz w:val="22"/>
          <w:szCs w:val="22"/>
        </w:rPr>
        <w:tab/>
      </w:r>
      <w:r w:rsidR="00615735" w:rsidRPr="00DC3868">
        <w:rPr>
          <w:color w:val="D9D9D9" w:themeColor="background1" w:themeShade="D9"/>
          <w:sz w:val="22"/>
          <w:szCs w:val="22"/>
        </w:rPr>
        <w:t>Rui Cao</w:t>
      </w:r>
      <w:r w:rsidR="00615735" w:rsidRPr="00DC3868">
        <w:rPr>
          <w:color w:val="D9D9D9" w:themeColor="background1" w:themeShade="D9"/>
          <w:sz w:val="22"/>
          <w:szCs w:val="22"/>
        </w:rPr>
        <w:tab/>
      </w:r>
    </w:p>
    <w:p w14:paraId="47F4C466" w14:textId="56BA5A1D" w:rsidR="00615735" w:rsidRPr="00DA1947" w:rsidRDefault="007E23DB" w:rsidP="00615735">
      <w:pPr>
        <w:pStyle w:val="ListParagraph"/>
        <w:numPr>
          <w:ilvl w:val="1"/>
          <w:numId w:val="3"/>
        </w:numPr>
        <w:rPr>
          <w:color w:val="00B050"/>
        </w:rPr>
      </w:pPr>
      <w:hyperlink r:id="rId490" w:history="1">
        <w:r w:rsidR="00615735" w:rsidRPr="00DA1947">
          <w:rPr>
            <w:rStyle w:val="Hyperlink"/>
            <w:color w:val="00B050"/>
            <w:sz w:val="22"/>
            <w:szCs w:val="22"/>
          </w:rPr>
          <w:t>241r0</w:t>
        </w:r>
      </w:hyperlink>
      <w:r w:rsidR="00245B90" w:rsidRPr="00DA1947">
        <w:rPr>
          <w:color w:val="00B050"/>
          <w:sz w:val="22"/>
          <w:szCs w:val="22"/>
        </w:rPr>
        <w:t xml:space="preserve"> </w:t>
      </w:r>
      <w:r w:rsidR="00615735" w:rsidRPr="00DA1947">
        <w:rPr>
          <w:color w:val="00B050"/>
          <w:sz w:val="22"/>
          <w:szCs w:val="22"/>
        </w:rPr>
        <w:t>HE and EHT PHY Capability Dependencies</w:t>
      </w:r>
      <w:r w:rsidR="00615735" w:rsidRPr="00DA1947">
        <w:rPr>
          <w:color w:val="00B050"/>
          <w:sz w:val="22"/>
          <w:szCs w:val="22"/>
        </w:rPr>
        <w:tab/>
      </w:r>
      <w:r w:rsidR="007E54F9" w:rsidRPr="00DA1947">
        <w:rPr>
          <w:color w:val="00B050"/>
          <w:sz w:val="22"/>
          <w:szCs w:val="22"/>
        </w:rPr>
        <w:tab/>
      </w:r>
      <w:r w:rsidR="00615735" w:rsidRPr="00DA1947">
        <w:rPr>
          <w:color w:val="00B050"/>
          <w:sz w:val="22"/>
          <w:szCs w:val="22"/>
        </w:rPr>
        <w:t>Steve Shellhammer</w:t>
      </w:r>
      <w:r w:rsidR="00615735" w:rsidRPr="00DA1947">
        <w:rPr>
          <w:color w:val="00B050"/>
        </w:rPr>
        <w:tab/>
      </w:r>
    </w:p>
    <w:p w14:paraId="3A9367A4" w14:textId="06BE2742" w:rsidR="001F31E6" w:rsidRPr="003046F3" w:rsidRDefault="001F31E6" w:rsidP="001F31E6">
      <w:pPr>
        <w:pStyle w:val="ListParagraph"/>
        <w:numPr>
          <w:ilvl w:val="0"/>
          <w:numId w:val="3"/>
        </w:numPr>
      </w:pPr>
      <w:proofErr w:type="spellStart"/>
      <w:r w:rsidRPr="003046F3">
        <w:t>AoB</w:t>
      </w:r>
      <w:proofErr w:type="spellEnd"/>
      <w:r>
        <w:t>:</w:t>
      </w:r>
    </w:p>
    <w:p w14:paraId="43FBCDA1" w14:textId="77777777" w:rsidR="001F31E6" w:rsidRDefault="001F31E6" w:rsidP="001F31E6">
      <w:pPr>
        <w:pStyle w:val="ListParagraph"/>
        <w:numPr>
          <w:ilvl w:val="0"/>
          <w:numId w:val="3"/>
        </w:numPr>
      </w:pPr>
      <w:r>
        <w:t>Adjourn</w:t>
      </w:r>
    </w:p>
    <w:p w14:paraId="2E0C652B" w14:textId="7B3D20C8" w:rsidR="001F31E6" w:rsidRPr="00755C65" w:rsidRDefault="00730681" w:rsidP="001F31E6">
      <w:pPr>
        <w:pStyle w:val="Heading3"/>
      </w:pPr>
      <w:r w:rsidRPr="00D036FA">
        <w:rPr>
          <w:highlight w:val="green"/>
        </w:rPr>
        <w:t>1</w:t>
      </w:r>
      <w:r w:rsidR="001F31E6" w:rsidRPr="00D036FA">
        <w:rPr>
          <w:highlight w:val="green"/>
        </w:rPr>
        <w:t>6</w:t>
      </w:r>
      <w:r w:rsidR="001F31E6" w:rsidRPr="00D036FA">
        <w:rPr>
          <w:highlight w:val="green"/>
          <w:vertAlign w:val="superscript"/>
        </w:rPr>
        <w:t>th</w:t>
      </w:r>
      <w:r w:rsidR="001F31E6" w:rsidRPr="00D036FA">
        <w:rPr>
          <w:highlight w:val="green"/>
        </w:rPr>
        <w:t xml:space="preserve">  Conf. Call: </w:t>
      </w:r>
      <w:r w:rsidRPr="00D036FA">
        <w:rPr>
          <w:highlight w:val="green"/>
        </w:rPr>
        <w:t>February 22</w:t>
      </w:r>
      <w:r w:rsidR="001F31E6" w:rsidRPr="00D036FA">
        <w:rPr>
          <w:highlight w:val="green"/>
        </w:rPr>
        <w:t xml:space="preserve"> (10:00–12:00 ET)–MAC</w:t>
      </w:r>
    </w:p>
    <w:p w14:paraId="2C91E7A2" w14:textId="77777777" w:rsidR="001F31E6" w:rsidRPr="003046F3" w:rsidRDefault="001F31E6" w:rsidP="001F31E6">
      <w:pPr>
        <w:pStyle w:val="ListParagraph"/>
        <w:numPr>
          <w:ilvl w:val="0"/>
          <w:numId w:val="3"/>
        </w:numPr>
        <w:rPr>
          <w:lang w:val="en-US"/>
        </w:rPr>
      </w:pPr>
      <w:r w:rsidRPr="003046F3">
        <w:t>Call the meeting to order</w:t>
      </w:r>
    </w:p>
    <w:p w14:paraId="746FF07D" w14:textId="77777777" w:rsidR="001F31E6" w:rsidRDefault="001F31E6" w:rsidP="001F31E6">
      <w:pPr>
        <w:pStyle w:val="ListParagraph"/>
        <w:numPr>
          <w:ilvl w:val="0"/>
          <w:numId w:val="3"/>
        </w:numPr>
      </w:pPr>
      <w:r w:rsidRPr="003046F3">
        <w:t>IEEE 802 and 802.11 IPR policy and procedure</w:t>
      </w:r>
    </w:p>
    <w:p w14:paraId="0569E5EC" w14:textId="77777777" w:rsidR="001F31E6" w:rsidRPr="003046F3" w:rsidRDefault="001F31E6" w:rsidP="001F31E6">
      <w:pPr>
        <w:pStyle w:val="ListParagraph"/>
        <w:numPr>
          <w:ilvl w:val="1"/>
          <w:numId w:val="3"/>
        </w:numPr>
        <w:rPr>
          <w:szCs w:val="20"/>
        </w:rPr>
      </w:pPr>
      <w:r w:rsidRPr="003046F3">
        <w:rPr>
          <w:b/>
          <w:sz w:val="22"/>
          <w:szCs w:val="22"/>
        </w:rPr>
        <w:t>Patent Policy: Ways to inform IEEE:</w:t>
      </w:r>
    </w:p>
    <w:p w14:paraId="4AA6419C" w14:textId="77777777" w:rsidR="001F31E6" w:rsidRPr="003046F3" w:rsidRDefault="001F31E6" w:rsidP="001F31E6">
      <w:pPr>
        <w:pStyle w:val="ListParagraph"/>
        <w:numPr>
          <w:ilvl w:val="2"/>
          <w:numId w:val="3"/>
        </w:numPr>
        <w:rPr>
          <w:szCs w:val="20"/>
        </w:rPr>
      </w:pPr>
      <w:r w:rsidRPr="003046F3">
        <w:rPr>
          <w:sz w:val="22"/>
          <w:szCs w:val="22"/>
        </w:rPr>
        <w:t>Cause an LOA to be submitted to the IEEE-SA (</w:t>
      </w:r>
      <w:hyperlink r:id="rId491" w:history="1">
        <w:r w:rsidRPr="003046F3">
          <w:rPr>
            <w:rStyle w:val="Hyperlink"/>
            <w:sz w:val="22"/>
            <w:szCs w:val="22"/>
          </w:rPr>
          <w:t>patcom@ieee.org</w:t>
        </w:r>
      </w:hyperlink>
      <w:r w:rsidRPr="003046F3">
        <w:rPr>
          <w:sz w:val="22"/>
          <w:szCs w:val="22"/>
        </w:rPr>
        <w:t>); or</w:t>
      </w:r>
    </w:p>
    <w:p w14:paraId="672FE452" w14:textId="77777777" w:rsidR="001F31E6" w:rsidRPr="003046F3" w:rsidRDefault="001F31E6" w:rsidP="001F31E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3571826" w14:textId="77777777" w:rsidR="001F31E6" w:rsidRPr="003046F3" w:rsidRDefault="001F31E6" w:rsidP="001F31E6">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463509" w14:textId="77777777" w:rsidR="001F31E6" w:rsidRDefault="001F31E6" w:rsidP="001F31E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36D5BD5" w14:textId="77777777" w:rsidR="001F31E6" w:rsidRDefault="001F31E6" w:rsidP="001F31E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568D1C0" w14:textId="77777777" w:rsidR="001F31E6" w:rsidRPr="0032579B" w:rsidRDefault="001F31E6" w:rsidP="001F31E6">
      <w:pPr>
        <w:pStyle w:val="ListParagraph"/>
        <w:numPr>
          <w:ilvl w:val="2"/>
          <w:numId w:val="3"/>
        </w:numPr>
        <w:rPr>
          <w:sz w:val="22"/>
          <w:szCs w:val="22"/>
        </w:rPr>
      </w:pPr>
      <w:r w:rsidRPr="0032579B">
        <w:rPr>
          <w:sz w:val="22"/>
          <w:szCs w:val="22"/>
        </w:rPr>
        <w:t xml:space="preserve">IEEE SA’s copyright policy is described in </w:t>
      </w:r>
      <w:hyperlink r:id="rId492" w:anchor="7" w:history="1">
        <w:r w:rsidRPr="0032579B">
          <w:rPr>
            <w:rStyle w:val="Hyperlink"/>
            <w:sz w:val="22"/>
            <w:szCs w:val="22"/>
          </w:rPr>
          <w:t>Clause 7</w:t>
        </w:r>
      </w:hyperlink>
      <w:r w:rsidRPr="0032579B">
        <w:rPr>
          <w:sz w:val="22"/>
          <w:szCs w:val="22"/>
        </w:rPr>
        <w:t xml:space="preserve"> of the IEEE SA Standards Board Bylaws and </w:t>
      </w:r>
      <w:hyperlink r:id="rId493" w:history="1">
        <w:r w:rsidRPr="0032579B">
          <w:rPr>
            <w:rStyle w:val="Hyperlink"/>
            <w:sz w:val="22"/>
            <w:szCs w:val="22"/>
          </w:rPr>
          <w:t>Clause 6.1</w:t>
        </w:r>
      </w:hyperlink>
      <w:r w:rsidRPr="0032579B">
        <w:rPr>
          <w:sz w:val="22"/>
          <w:szCs w:val="22"/>
        </w:rPr>
        <w:t xml:space="preserve"> of the IEEE SA Standards Board Operations Manual;</w:t>
      </w:r>
    </w:p>
    <w:p w14:paraId="21435E49" w14:textId="77777777" w:rsidR="001F31E6" w:rsidRPr="00173C7C" w:rsidRDefault="001F31E6" w:rsidP="001F31E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084DE74" w14:textId="77777777" w:rsidR="001F31E6" w:rsidRPr="00F141E4" w:rsidRDefault="001F31E6" w:rsidP="001F31E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456CA00" w14:textId="77777777" w:rsidR="001F31E6" w:rsidRDefault="001F31E6" w:rsidP="001F31E6">
      <w:pPr>
        <w:pStyle w:val="ListParagraph"/>
        <w:numPr>
          <w:ilvl w:val="0"/>
          <w:numId w:val="3"/>
        </w:numPr>
      </w:pPr>
      <w:r w:rsidRPr="003046F3">
        <w:t>Attendance reminder.</w:t>
      </w:r>
    </w:p>
    <w:p w14:paraId="4090553D" w14:textId="77777777" w:rsidR="001F31E6" w:rsidRPr="003046F3" w:rsidRDefault="001F31E6" w:rsidP="001F31E6">
      <w:pPr>
        <w:pStyle w:val="ListParagraph"/>
        <w:numPr>
          <w:ilvl w:val="1"/>
          <w:numId w:val="3"/>
        </w:numPr>
      </w:pPr>
      <w:r>
        <w:rPr>
          <w:sz w:val="22"/>
          <w:szCs w:val="22"/>
        </w:rPr>
        <w:t xml:space="preserve">Participation slide: </w:t>
      </w:r>
      <w:hyperlink r:id="rId494" w:tgtFrame="_blank" w:history="1">
        <w:r w:rsidRPr="00EE0424">
          <w:rPr>
            <w:rStyle w:val="Hyperlink"/>
            <w:sz w:val="22"/>
            <w:szCs w:val="22"/>
            <w:lang w:val="en-US"/>
          </w:rPr>
          <w:t>https://mentor.ieee.org/802-ec/dcn/16/ec-16-0180-05-00EC-ieee-802-participation-slide.pptx</w:t>
        </w:r>
      </w:hyperlink>
    </w:p>
    <w:p w14:paraId="7C22ED15" w14:textId="77777777" w:rsidR="001F31E6" w:rsidRDefault="001F31E6" w:rsidP="001F31E6">
      <w:pPr>
        <w:pStyle w:val="ListParagraph"/>
        <w:numPr>
          <w:ilvl w:val="1"/>
          <w:numId w:val="3"/>
        </w:numPr>
        <w:rPr>
          <w:sz w:val="22"/>
        </w:rPr>
      </w:pPr>
      <w:r>
        <w:rPr>
          <w:sz w:val="22"/>
        </w:rPr>
        <w:t xml:space="preserve">Please record your attendance during the conference call by using the IMAT system: </w:t>
      </w:r>
    </w:p>
    <w:p w14:paraId="62EE3C5B" w14:textId="77777777" w:rsidR="001F31E6" w:rsidRDefault="001F31E6" w:rsidP="001F31E6">
      <w:pPr>
        <w:pStyle w:val="ListParagraph"/>
        <w:numPr>
          <w:ilvl w:val="2"/>
          <w:numId w:val="3"/>
        </w:numPr>
        <w:rPr>
          <w:sz w:val="22"/>
        </w:rPr>
      </w:pPr>
      <w:r>
        <w:rPr>
          <w:sz w:val="22"/>
        </w:rPr>
        <w:t xml:space="preserve">1) login to </w:t>
      </w:r>
      <w:hyperlink r:id="rId4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8E6777" w14:textId="77777777" w:rsidR="001F31E6" w:rsidRPr="00086C6D" w:rsidRDefault="001F31E6" w:rsidP="001F31E6">
      <w:pPr>
        <w:pStyle w:val="ListParagraph"/>
        <w:numPr>
          <w:ilvl w:val="1"/>
          <w:numId w:val="3"/>
        </w:numPr>
        <w:rPr>
          <w:sz w:val="22"/>
        </w:rPr>
      </w:pPr>
      <w:r w:rsidRPr="00086C6D">
        <w:rPr>
          <w:sz w:val="22"/>
        </w:rPr>
        <w:t xml:space="preserve">If you are unable to record the attendance via </w:t>
      </w:r>
      <w:hyperlink r:id="rId49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9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98" w:history="1">
        <w:r w:rsidRPr="00086C6D">
          <w:rPr>
            <w:rStyle w:val="Hyperlink"/>
            <w:sz w:val="22"/>
            <w:szCs w:val="22"/>
          </w:rPr>
          <w:t>liwen.chu@nxp.com</w:t>
        </w:r>
      </w:hyperlink>
      <w:r w:rsidRPr="00086C6D">
        <w:rPr>
          <w:sz w:val="22"/>
          <w:szCs w:val="22"/>
        </w:rPr>
        <w:t>)</w:t>
      </w:r>
    </w:p>
    <w:p w14:paraId="3A243C76" w14:textId="77777777" w:rsidR="001F31E6" w:rsidRPr="00880D21" w:rsidRDefault="001F31E6" w:rsidP="001F31E6">
      <w:pPr>
        <w:pStyle w:val="ListParagraph"/>
        <w:numPr>
          <w:ilvl w:val="1"/>
          <w:numId w:val="3"/>
        </w:numPr>
        <w:rPr>
          <w:sz w:val="22"/>
        </w:rPr>
      </w:pPr>
      <w:r>
        <w:rPr>
          <w:sz w:val="22"/>
          <w:szCs w:val="22"/>
        </w:rPr>
        <w:t>Please ensure that the following information is listed correctly when joining the call:</w:t>
      </w:r>
    </w:p>
    <w:p w14:paraId="1B305ADA" w14:textId="77777777" w:rsidR="001F31E6" w:rsidRDefault="001F31E6" w:rsidP="001F31E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1A2AD3" w14:textId="7E4D1242" w:rsidR="001F31E6" w:rsidRDefault="001F31E6" w:rsidP="001F31E6">
      <w:pPr>
        <w:pStyle w:val="ListParagraph"/>
        <w:numPr>
          <w:ilvl w:val="0"/>
          <w:numId w:val="3"/>
        </w:numPr>
        <w:rPr>
          <w:sz w:val="22"/>
          <w:szCs w:val="22"/>
        </w:rPr>
      </w:pPr>
      <w:r w:rsidRPr="0005286F">
        <w:rPr>
          <w:sz w:val="22"/>
          <w:szCs w:val="22"/>
        </w:rPr>
        <w:t>Announcements:</w:t>
      </w:r>
    </w:p>
    <w:p w14:paraId="6DC27C6A" w14:textId="2D6B57F7" w:rsidR="007826B2" w:rsidRDefault="007826B2" w:rsidP="007826B2">
      <w:pPr>
        <w:pStyle w:val="ListParagraph"/>
        <w:numPr>
          <w:ilvl w:val="1"/>
          <w:numId w:val="3"/>
        </w:numPr>
        <w:rPr>
          <w:sz w:val="22"/>
          <w:szCs w:val="22"/>
        </w:rPr>
      </w:pPr>
      <w:r>
        <w:rPr>
          <w:sz w:val="22"/>
          <w:szCs w:val="22"/>
        </w:rPr>
        <w:t xml:space="preserve">The MAC queues </w:t>
      </w:r>
      <w:r w:rsidR="003D78FE">
        <w:rPr>
          <w:sz w:val="22"/>
          <w:szCs w:val="22"/>
        </w:rPr>
        <w:t xml:space="preserve">below </w:t>
      </w:r>
      <w:r w:rsidR="00905852">
        <w:rPr>
          <w:sz w:val="22"/>
          <w:szCs w:val="22"/>
        </w:rPr>
        <w:t xml:space="preserve">were </w:t>
      </w:r>
      <w:r>
        <w:rPr>
          <w:sz w:val="22"/>
          <w:szCs w:val="22"/>
        </w:rPr>
        <w:t xml:space="preserve">updated as per announcement during Joint </w:t>
      </w:r>
      <w:r w:rsidR="00905852">
        <w:rPr>
          <w:sz w:val="22"/>
          <w:szCs w:val="22"/>
        </w:rPr>
        <w:t>call of last week</w:t>
      </w:r>
    </w:p>
    <w:p w14:paraId="7D89381D" w14:textId="2B0A0705" w:rsidR="00905852" w:rsidRDefault="00905852" w:rsidP="00905852">
      <w:pPr>
        <w:pStyle w:val="ListParagraph"/>
        <w:numPr>
          <w:ilvl w:val="2"/>
          <w:numId w:val="3"/>
        </w:numPr>
        <w:rPr>
          <w:sz w:val="22"/>
          <w:szCs w:val="22"/>
        </w:rPr>
      </w:pPr>
      <w:r>
        <w:rPr>
          <w:sz w:val="22"/>
          <w:szCs w:val="22"/>
        </w:rPr>
        <w:t>Deferred SPs List</w:t>
      </w:r>
      <w:r w:rsidR="00B033D2">
        <w:rPr>
          <w:sz w:val="22"/>
          <w:szCs w:val="22"/>
        </w:rPr>
        <w:t>,</w:t>
      </w:r>
      <w:r>
        <w:rPr>
          <w:sz w:val="22"/>
          <w:szCs w:val="22"/>
        </w:rPr>
        <w:t xml:space="preserve"> Back-Logged Technical Presentation’s List</w:t>
      </w:r>
      <w:r w:rsidR="003D78FE">
        <w:rPr>
          <w:sz w:val="22"/>
          <w:szCs w:val="22"/>
        </w:rPr>
        <w:t>, New Technical Presentations List</w:t>
      </w:r>
    </w:p>
    <w:p w14:paraId="3ABC1E96" w14:textId="1D75C2A3" w:rsidR="00695550" w:rsidRPr="0005286F" w:rsidRDefault="00B87E4D" w:rsidP="00905852">
      <w:pPr>
        <w:pStyle w:val="ListParagraph"/>
        <w:numPr>
          <w:ilvl w:val="2"/>
          <w:numId w:val="3"/>
        </w:numPr>
        <w:rPr>
          <w:sz w:val="22"/>
          <w:szCs w:val="22"/>
        </w:rPr>
      </w:pPr>
      <w:r>
        <w:rPr>
          <w:sz w:val="22"/>
          <w:szCs w:val="22"/>
        </w:rPr>
        <w:t xml:space="preserve">Please review and </w:t>
      </w:r>
      <w:r w:rsidR="0036753B">
        <w:rPr>
          <w:sz w:val="22"/>
          <w:szCs w:val="22"/>
        </w:rPr>
        <w:t>send explicit request to TGbe chair prior to Wednesday Joint conf call if the submission is suitable for independent consideration (refer to note at the end of each queue.</w:t>
      </w:r>
    </w:p>
    <w:p w14:paraId="4D8345E0" w14:textId="0865E0ED" w:rsidR="001F31E6" w:rsidRPr="007A71A6" w:rsidRDefault="001F31E6" w:rsidP="004673A7">
      <w:pPr>
        <w:pStyle w:val="ListParagraph"/>
        <w:numPr>
          <w:ilvl w:val="0"/>
          <w:numId w:val="3"/>
        </w:numPr>
        <w:rPr>
          <w:sz w:val="22"/>
          <w:szCs w:val="22"/>
        </w:rPr>
      </w:pPr>
      <w:r w:rsidRPr="0005286F">
        <w:rPr>
          <w:sz w:val="22"/>
          <w:szCs w:val="22"/>
        </w:rPr>
        <w:t xml:space="preserve">Technical Submissions: </w:t>
      </w:r>
      <w:r w:rsidRPr="0005286F">
        <w:rPr>
          <w:b/>
          <w:bCs/>
          <w:sz w:val="22"/>
          <w:szCs w:val="22"/>
        </w:rPr>
        <w:t xml:space="preserve">Run SPs from Previous Topics [10 mins </w:t>
      </w:r>
      <w:r w:rsidR="00E972D3">
        <w:rPr>
          <w:b/>
          <w:bCs/>
          <w:sz w:val="22"/>
          <w:szCs w:val="22"/>
        </w:rPr>
        <w:t>max per submission</w:t>
      </w:r>
      <w:r w:rsidRPr="0005286F">
        <w:rPr>
          <w:b/>
          <w:bCs/>
          <w:sz w:val="22"/>
          <w:szCs w:val="22"/>
        </w:rPr>
        <w:t>]</w:t>
      </w:r>
    </w:p>
    <w:p w14:paraId="34C4CF46" w14:textId="67176287" w:rsidR="00DB3748" w:rsidRPr="00BF5AEB" w:rsidRDefault="007E23DB" w:rsidP="002A2884">
      <w:pPr>
        <w:pStyle w:val="ListParagraph"/>
        <w:numPr>
          <w:ilvl w:val="1"/>
          <w:numId w:val="3"/>
        </w:numPr>
        <w:rPr>
          <w:color w:val="00B050"/>
          <w:sz w:val="20"/>
          <w:szCs w:val="20"/>
        </w:rPr>
      </w:pPr>
      <w:hyperlink r:id="rId499" w:history="1">
        <w:r w:rsidR="00DB3748" w:rsidRPr="00BF5AEB">
          <w:rPr>
            <w:rStyle w:val="Hyperlink"/>
            <w:color w:val="00B050"/>
            <w:sz w:val="20"/>
            <w:szCs w:val="20"/>
          </w:rPr>
          <w:t>1693r4</w:t>
        </w:r>
      </w:hyperlink>
      <w:r w:rsidR="00F5526A" w:rsidRPr="00BF5AEB">
        <w:rPr>
          <w:color w:val="00B050"/>
          <w:sz w:val="20"/>
          <w:szCs w:val="20"/>
        </w:rPr>
        <w:t xml:space="preserve"> </w:t>
      </w:r>
      <w:r w:rsidR="00DB3748" w:rsidRPr="00BF5AEB">
        <w:rPr>
          <w:color w:val="00B050"/>
          <w:sz w:val="20"/>
          <w:szCs w:val="20"/>
        </w:rPr>
        <w:t>TSPEC-lite</w:t>
      </w:r>
      <w:r w:rsidR="00DB3748" w:rsidRPr="00BF5AEB">
        <w:rPr>
          <w:color w:val="00B050"/>
          <w:sz w:val="20"/>
          <w:szCs w:val="20"/>
        </w:rPr>
        <w:tab/>
      </w:r>
      <w:r w:rsidR="00DB3748" w:rsidRPr="00BF5AEB">
        <w:rPr>
          <w:color w:val="00B050"/>
          <w:sz w:val="20"/>
          <w:szCs w:val="20"/>
        </w:rPr>
        <w:tab/>
      </w:r>
      <w:r w:rsidR="00DB3748" w:rsidRPr="00BF5AEB">
        <w:rPr>
          <w:color w:val="00B050"/>
          <w:sz w:val="20"/>
          <w:szCs w:val="20"/>
        </w:rPr>
        <w:tab/>
      </w:r>
      <w:r w:rsidR="00DB3748" w:rsidRPr="00BF5AEB">
        <w:rPr>
          <w:color w:val="00B050"/>
          <w:sz w:val="20"/>
          <w:szCs w:val="20"/>
        </w:rPr>
        <w:tab/>
      </w:r>
      <w:r w:rsidR="00DB3748" w:rsidRPr="00BF5AEB">
        <w:rPr>
          <w:color w:val="00B050"/>
          <w:sz w:val="20"/>
          <w:szCs w:val="20"/>
        </w:rPr>
        <w:tab/>
        <w:t xml:space="preserve">          </w:t>
      </w:r>
      <w:r w:rsidR="000E4178" w:rsidRPr="00BF5AEB">
        <w:rPr>
          <w:color w:val="00B050"/>
          <w:sz w:val="20"/>
          <w:szCs w:val="20"/>
        </w:rPr>
        <w:t xml:space="preserve">    </w:t>
      </w:r>
      <w:r w:rsidR="00DB3748" w:rsidRPr="00BF5AEB">
        <w:rPr>
          <w:color w:val="00B050"/>
          <w:sz w:val="20"/>
          <w:szCs w:val="20"/>
        </w:rPr>
        <w:t xml:space="preserve">Duncan Ho   </w:t>
      </w:r>
      <w:r w:rsidR="00F5526A" w:rsidRPr="00BF5AEB">
        <w:rPr>
          <w:color w:val="00B050"/>
          <w:sz w:val="20"/>
          <w:szCs w:val="20"/>
        </w:rPr>
        <w:t xml:space="preserve"> </w:t>
      </w:r>
      <w:r w:rsidR="00DB3748" w:rsidRPr="00BF5AEB">
        <w:rPr>
          <w:color w:val="00B050"/>
          <w:sz w:val="20"/>
          <w:szCs w:val="20"/>
        </w:rPr>
        <w:t>[4 SP]</w:t>
      </w:r>
    </w:p>
    <w:p w14:paraId="16CDC1C4" w14:textId="382F8D43" w:rsidR="0027331A" w:rsidRPr="00BF5AEB" w:rsidRDefault="007E23DB" w:rsidP="007E4F95">
      <w:pPr>
        <w:pStyle w:val="ListParagraph"/>
        <w:numPr>
          <w:ilvl w:val="1"/>
          <w:numId w:val="3"/>
        </w:numPr>
        <w:rPr>
          <w:strike/>
          <w:color w:val="FFC000"/>
          <w:sz w:val="20"/>
          <w:szCs w:val="20"/>
        </w:rPr>
      </w:pPr>
      <w:hyperlink r:id="rId500" w:history="1">
        <w:r w:rsidR="0027331A" w:rsidRPr="00BF5AEB">
          <w:rPr>
            <w:rStyle w:val="Hyperlink"/>
            <w:strike/>
            <w:color w:val="FFC000"/>
            <w:sz w:val="20"/>
            <w:szCs w:val="20"/>
          </w:rPr>
          <w:t>1067r8</w:t>
        </w:r>
      </w:hyperlink>
      <w:r w:rsidR="0027331A" w:rsidRPr="00BF5AEB">
        <w:rPr>
          <w:strike/>
          <w:color w:val="FFC000"/>
          <w:sz w:val="20"/>
          <w:szCs w:val="20"/>
        </w:rPr>
        <w:t xml:space="preserve"> Traffic indication of latency sensitive application</w:t>
      </w:r>
      <w:r w:rsidR="0027331A" w:rsidRPr="00BF5AEB">
        <w:rPr>
          <w:strike/>
          <w:color w:val="FFC000"/>
          <w:sz w:val="20"/>
          <w:szCs w:val="20"/>
        </w:rPr>
        <w:tab/>
      </w:r>
      <w:r w:rsidR="000E4178" w:rsidRPr="00BF5AEB">
        <w:rPr>
          <w:strike/>
          <w:color w:val="FFC000"/>
          <w:sz w:val="20"/>
          <w:szCs w:val="20"/>
        </w:rPr>
        <w:t xml:space="preserve">              </w:t>
      </w:r>
      <w:r w:rsidR="0027331A" w:rsidRPr="00BF5AEB">
        <w:rPr>
          <w:strike/>
          <w:color w:val="FFC000"/>
          <w:sz w:val="20"/>
          <w:szCs w:val="20"/>
        </w:rPr>
        <w:t>Frank Hsu</w:t>
      </w:r>
      <w:r w:rsidR="000E4178" w:rsidRPr="00BF5AEB">
        <w:rPr>
          <w:strike/>
          <w:color w:val="FFC000"/>
          <w:sz w:val="20"/>
          <w:szCs w:val="20"/>
        </w:rPr>
        <w:t xml:space="preserve">      [</w:t>
      </w:r>
      <w:r w:rsidR="0027331A" w:rsidRPr="00BF5AEB">
        <w:rPr>
          <w:strike/>
          <w:color w:val="FFC000"/>
          <w:sz w:val="20"/>
          <w:szCs w:val="20"/>
        </w:rPr>
        <w:t>1 SP</w:t>
      </w:r>
      <w:r w:rsidR="000E4178" w:rsidRPr="00BF5AEB">
        <w:rPr>
          <w:strike/>
          <w:color w:val="FFC000"/>
          <w:sz w:val="20"/>
          <w:szCs w:val="20"/>
        </w:rPr>
        <w:t>]</w:t>
      </w:r>
      <w:r w:rsidR="0027331A" w:rsidRPr="00BF5AEB">
        <w:rPr>
          <w:strike/>
          <w:color w:val="FFC000"/>
          <w:sz w:val="20"/>
          <w:szCs w:val="20"/>
        </w:rPr>
        <w:t xml:space="preserve"> </w:t>
      </w:r>
    </w:p>
    <w:p w14:paraId="1FCB5196" w14:textId="1AF44575" w:rsidR="00D6661A" w:rsidRPr="007526A8" w:rsidRDefault="00D6661A" w:rsidP="00D6661A">
      <w:pPr>
        <w:pStyle w:val="ListParagraph"/>
        <w:numPr>
          <w:ilvl w:val="0"/>
          <w:numId w:val="3"/>
        </w:numPr>
        <w:rPr>
          <w:sz w:val="22"/>
          <w:szCs w:val="22"/>
        </w:rPr>
      </w:pPr>
      <w:r w:rsidRPr="0005286F">
        <w:rPr>
          <w:sz w:val="22"/>
          <w:szCs w:val="22"/>
        </w:rPr>
        <w:t xml:space="preserve">Technical Submissions: </w:t>
      </w:r>
      <w:r>
        <w:rPr>
          <w:b/>
          <w:bCs/>
          <w:sz w:val="22"/>
          <w:szCs w:val="22"/>
        </w:rPr>
        <w:t>Editorial fixes</w:t>
      </w:r>
    </w:p>
    <w:p w14:paraId="18B89C74" w14:textId="41ED2F46" w:rsidR="00D6661A" w:rsidRPr="00BF5AEB" w:rsidRDefault="007E23DB" w:rsidP="00D6661A">
      <w:pPr>
        <w:pStyle w:val="ListParagraph"/>
        <w:numPr>
          <w:ilvl w:val="1"/>
          <w:numId w:val="3"/>
        </w:numPr>
        <w:rPr>
          <w:color w:val="00B050"/>
          <w:sz w:val="20"/>
          <w:szCs w:val="20"/>
        </w:rPr>
      </w:pPr>
      <w:hyperlink r:id="rId501" w:history="1">
        <w:r w:rsidR="00D6661A" w:rsidRPr="00BF5AEB">
          <w:rPr>
            <w:rStyle w:val="Hyperlink"/>
            <w:color w:val="00B050"/>
            <w:sz w:val="20"/>
            <w:szCs w:val="20"/>
          </w:rPr>
          <w:t>290r0</w:t>
        </w:r>
      </w:hyperlink>
      <w:r w:rsidR="00DD30FB" w:rsidRPr="00BF5AEB">
        <w:rPr>
          <w:color w:val="00B050"/>
          <w:sz w:val="20"/>
          <w:szCs w:val="20"/>
        </w:rPr>
        <w:t xml:space="preserve"> </w:t>
      </w:r>
      <w:r w:rsidR="00D6661A" w:rsidRPr="00BF5AEB">
        <w:rPr>
          <w:color w:val="00B050"/>
          <w:sz w:val="20"/>
          <w:szCs w:val="20"/>
        </w:rPr>
        <w:t>Editorial fixes to subclause 35.3.4.3</w:t>
      </w:r>
      <w:r w:rsidR="00D6661A" w:rsidRPr="00BF5AEB">
        <w:rPr>
          <w:color w:val="00B050"/>
          <w:sz w:val="20"/>
          <w:szCs w:val="20"/>
        </w:rPr>
        <w:tab/>
      </w:r>
      <w:r w:rsidR="00885E72" w:rsidRPr="00BF5AEB">
        <w:rPr>
          <w:color w:val="00B050"/>
          <w:sz w:val="20"/>
          <w:szCs w:val="20"/>
        </w:rPr>
        <w:tab/>
      </w:r>
      <w:r w:rsidR="00885E72" w:rsidRPr="00BF5AEB">
        <w:rPr>
          <w:color w:val="00B050"/>
          <w:sz w:val="20"/>
          <w:szCs w:val="20"/>
        </w:rPr>
        <w:tab/>
      </w:r>
      <w:r w:rsidR="000E4178" w:rsidRPr="00BF5AEB">
        <w:rPr>
          <w:color w:val="00B050"/>
          <w:sz w:val="20"/>
          <w:szCs w:val="20"/>
        </w:rPr>
        <w:tab/>
      </w:r>
      <w:r w:rsidR="00D6661A" w:rsidRPr="00BF5AEB">
        <w:rPr>
          <w:color w:val="00B050"/>
          <w:sz w:val="20"/>
          <w:szCs w:val="20"/>
        </w:rPr>
        <w:t>Edward Au</w:t>
      </w:r>
    </w:p>
    <w:p w14:paraId="401C7AB7" w14:textId="3BD22373" w:rsidR="001F31E6" w:rsidRPr="00885E72" w:rsidRDefault="001F31E6" w:rsidP="001F31E6">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07A6BFE2" w14:textId="06ED219A" w:rsidR="00885E72" w:rsidRPr="00B36851" w:rsidRDefault="007E23DB" w:rsidP="00DD406D">
      <w:pPr>
        <w:pStyle w:val="ListParagraph"/>
        <w:numPr>
          <w:ilvl w:val="1"/>
          <w:numId w:val="3"/>
        </w:numPr>
        <w:rPr>
          <w:color w:val="00B050"/>
          <w:sz w:val="20"/>
          <w:szCs w:val="20"/>
        </w:rPr>
      </w:pPr>
      <w:hyperlink r:id="rId502" w:history="1">
        <w:r w:rsidR="004F32D4" w:rsidRPr="00B36851">
          <w:rPr>
            <w:rStyle w:val="Hyperlink"/>
            <w:color w:val="00B050"/>
            <w:sz w:val="20"/>
            <w:szCs w:val="20"/>
          </w:rPr>
          <w:t>0</w:t>
        </w:r>
        <w:r w:rsidR="005917C6" w:rsidRPr="00B36851">
          <w:rPr>
            <w:rStyle w:val="Hyperlink"/>
            <w:color w:val="00B050"/>
            <w:sz w:val="20"/>
            <w:szCs w:val="20"/>
          </w:rPr>
          <w:t>87r3</w:t>
        </w:r>
      </w:hyperlink>
      <w:r w:rsidR="005917C6" w:rsidRPr="00B36851">
        <w:rPr>
          <w:color w:val="00B050"/>
          <w:sz w:val="20"/>
          <w:szCs w:val="20"/>
        </w:rPr>
        <w:t xml:space="preserve"> MAC-Triggered SU</w:t>
      </w:r>
      <w:r w:rsidR="005917C6" w:rsidRPr="00B36851">
        <w:rPr>
          <w:color w:val="00B050"/>
          <w:sz w:val="20"/>
          <w:szCs w:val="20"/>
        </w:rPr>
        <w:tab/>
      </w:r>
      <w:r w:rsidR="005E00B6" w:rsidRPr="00B36851">
        <w:rPr>
          <w:color w:val="00B050"/>
          <w:sz w:val="20"/>
          <w:szCs w:val="20"/>
        </w:rPr>
        <w:tab/>
      </w:r>
      <w:r w:rsidR="005E00B6" w:rsidRPr="00B36851">
        <w:rPr>
          <w:color w:val="00B050"/>
          <w:sz w:val="20"/>
          <w:szCs w:val="20"/>
        </w:rPr>
        <w:tab/>
      </w:r>
      <w:r w:rsidR="00443C02" w:rsidRPr="00B36851">
        <w:rPr>
          <w:color w:val="00B050"/>
          <w:sz w:val="20"/>
          <w:szCs w:val="20"/>
        </w:rPr>
        <w:tab/>
      </w:r>
      <w:r w:rsidR="00443C02" w:rsidRPr="00B36851">
        <w:rPr>
          <w:color w:val="00B050"/>
          <w:sz w:val="20"/>
          <w:szCs w:val="20"/>
        </w:rPr>
        <w:tab/>
      </w:r>
      <w:r w:rsidR="00F351A6" w:rsidRPr="00B36851">
        <w:rPr>
          <w:color w:val="00B050"/>
          <w:sz w:val="20"/>
          <w:szCs w:val="20"/>
        </w:rPr>
        <w:tab/>
      </w:r>
      <w:r w:rsidR="005917C6" w:rsidRPr="00B36851">
        <w:rPr>
          <w:color w:val="00B050"/>
          <w:sz w:val="20"/>
          <w:szCs w:val="20"/>
        </w:rPr>
        <w:t>Dibakar Das</w:t>
      </w:r>
      <w:r w:rsidR="004F32D4" w:rsidRPr="00B36851">
        <w:rPr>
          <w:color w:val="00B050"/>
          <w:sz w:val="20"/>
          <w:szCs w:val="20"/>
        </w:rPr>
        <w:tab/>
        <w:t>[SP]</w:t>
      </w:r>
    </w:p>
    <w:p w14:paraId="4CABAB1B" w14:textId="24368D0F" w:rsidR="005917C6" w:rsidRPr="00B36851" w:rsidRDefault="007E23DB" w:rsidP="00DD406D">
      <w:pPr>
        <w:pStyle w:val="ListParagraph"/>
        <w:numPr>
          <w:ilvl w:val="1"/>
          <w:numId w:val="3"/>
        </w:numPr>
        <w:rPr>
          <w:color w:val="00B050"/>
          <w:sz w:val="20"/>
          <w:szCs w:val="20"/>
        </w:rPr>
      </w:pPr>
      <w:hyperlink r:id="rId503" w:history="1">
        <w:r w:rsidR="004F32D4" w:rsidRPr="00B36851">
          <w:rPr>
            <w:rStyle w:val="Hyperlink"/>
            <w:color w:val="00B050"/>
            <w:sz w:val="20"/>
            <w:szCs w:val="20"/>
          </w:rPr>
          <w:t>160r</w:t>
        </w:r>
        <w:r w:rsidR="009D7F2A" w:rsidRPr="00B36851">
          <w:rPr>
            <w:rStyle w:val="Hyperlink"/>
            <w:color w:val="00B050"/>
            <w:sz w:val="20"/>
            <w:szCs w:val="20"/>
          </w:rPr>
          <w:t>1</w:t>
        </w:r>
      </w:hyperlink>
      <w:r w:rsidR="009269E4" w:rsidRPr="00B36851">
        <w:rPr>
          <w:color w:val="00B050"/>
          <w:sz w:val="20"/>
          <w:szCs w:val="20"/>
        </w:rPr>
        <w:t xml:space="preserve"> </w:t>
      </w:r>
      <w:r w:rsidR="004F32D4" w:rsidRPr="00B36851">
        <w:rPr>
          <w:color w:val="00B050"/>
          <w:sz w:val="20"/>
          <w:szCs w:val="20"/>
        </w:rPr>
        <w:t>MLO-</w:t>
      </w:r>
      <w:proofErr w:type="spellStart"/>
      <w:r w:rsidR="004F32D4" w:rsidRPr="00B36851">
        <w:rPr>
          <w:color w:val="00B050"/>
          <w:sz w:val="20"/>
          <w:szCs w:val="20"/>
        </w:rPr>
        <w:t>eMLSR</w:t>
      </w:r>
      <w:proofErr w:type="spellEnd"/>
      <w:r w:rsidR="004F32D4" w:rsidRPr="00B36851">
        <w:rPr>
          <w:color w:val="00B050"/>
          <w:sz w:val="20"/>
          <w:szCs w:val="20"/>
        </w:rPr>
        <w:t>-TBDs</w:t>
      </w:r>
      <w:r w:rsidR="004F32D4" w:rsidRPr="00B36851">
        <w:rPr>
          <w:color w:val="00B050"/>
          <w:sz w:val="20"/>
          <w:szCs w:val="20"/>
        </w:rPr>
        <w:tab/>
      </w:r>
      <w:r w:rsidR="005E00B6" w:rsidRPr="00B36851">
        <w:rPr>
          <w:color w:val="00B050"/>
          <w:sz w:val="20"/>
          <w:szCs w:val="20"/>
        </w:rPr>
        <w:tab/>
      </w:r>
      <w:r w:rsidR="005E00B6" w:rsidRPr="00B36851">
        <w:rPr>
          <w:color w:val="00B050"/>
          <w:sz w:val="20"/>
          <w:szCs w:val="20"/>
        </w:rPr>
        <w:tab/>
      </w:r>
      <w:r w:rsidR="00443C02" w:rsidRPr="00B36851">
        <w:rPr>
          <w:color w:val="00B050"/>
          <w:sz w:val="20"/>
          <w:szCs w:val="20"/>
        </w:rPr>
        <w:tab/>
      </w:r>
      <w:r w:rsidR="00443C02" w:rsidRPr="00B36851">
        <w:rPr>
          <w:color w:val="00B050"/>
          <w:sz w:val="20"/>
          <w:szCs w:val="20"/>
        </w:rPr>
        <w:tab/>
      </w:r>
      <w:r w:rsidR="004F32D4" w:rsidRPr="00B36851">
        <w:rPr>
          <w:color w:val="00B050"/>
          <w:sz w:val="20"/>
          <w:szCs w:val="20"/>
        </w:rPr>
        <w:t>Duncan Ho</w:t>
      </w:r>
    </w:p>
    <w:p w14:paraId="6994466E" w14:textId="522EBF40" w:rsidR="008A0FD7" w:rsidRPr="00B36851" w:rsidRDefault="007E23DB" w:rsidP="00F12B45">
      <w:pPr>
        <w:pStyle w:val="ListParagraph"/>
        <w:numPr>
          <w:ilvl w:val="1"/>
          <w:numId w:val="3"/>
        </w:numPr>
        <w:rPr>
          <w:color w:val="00B050"/>
          <w:sz w:val="20"/>
          <w:szCs w:val="20"/>
        </w:rPr>
      </w:pPr>
      <w:hyperlink r:id="rId504" w:history="1">
        <w:r w:rsidR="008A0FD7" w:rsidRPr="00B36851">
          <w:rPr>
            <w:rStyle w:val="Hyperlink"/>
            <w:color w:val="00B050"/>
            <w:sz w:val="20"/>
            <w:szCs w:val="20"/>
          </w:rPr>
          <w:t>221r1</w:t>
        </w:r>
      </w:hyperlink>
      <w:r w:rsidR="008A0FD7" w:rsidRPr="00B36851">
        <w:rPr>
          <w:color w:val="00B050"/>
          <w:sz w:val="20"/>
          <w:szCs w:val="20"/>
        </w:rPr>
        <w:t xml:space="preserve"> MAC-MLO-NSTR-blindness-TBD</w:t>
      </w:r>
      <w:r w:rsidR="008A0FD7" w:rsidRPr="00B36851">
        <w:rPr>
          <w:color w:val="00B050"/>
          <w:sz w:val="20"/>
          <w:szCs w:val="20"/>
        </w:rPr>
        <w:tab/>
      </w:r>
      <w:r w:rsidR="00443C02" w:rsidRPr="00B36851">
        <w:rPr>
          <w:color w:val="00B050"/>
          <w:sz w:val="20"/>
          <w:szCs w:val="20"/>
        </w:rPr>
        <w:tab/>
      </w:r>
      <w:r w:rsidR="00443C02" w:rsidRPr="00B36851">
        <w:rPr>
          <w:color w:val="00B050"/>
          <w:sz w:val="20"/>
          <w:szCs w:val="20"/>
        </w:rPr>
        <w:tab/>
      </w:r>
      <w:r w:rsidR="00F351A6" w:rsidRPr="00B36851">
        <w:rPr>
          <w:color w:val="00B050"/>
          <w:sz w:val="20"/>
          <w:szCs w:val="20"/>
        </w:rPr>
        <w:tab/>
      </w:r>
      <w:r w:rsidR="008A0FD7" w:rsidRPr="00B36851">
        <w:rPr>
          <w:color w:val="00B050"/>
          <w:sz w:val="20"/>
          <w:szCs w:val="20"/>
        </w:rPr>
        <w:t>Dibakar Das</w:t>
      </w:r>
    </w:p>
    <w:p w14:paraId="13062065" w14:textId="666BDDD4" w:rsidR="00962F2F" w:rsidRPr="00BF5AEB" w:rsidRDefault="007E23DB" w:rsidP="004F7053">
      <w:pPr>
        <w:pStyle w:val="ListParagraph"/>
        <w:numPr>
          <w:ilvl w:val="1"/>
          <w:numId w:val="3"/>
        </w:numPr>
        <w:rPr>
          <w:color w:val="00B050"/>
          <w:sz w:val="20"/>
          <w:szCs w:val="20"/>
        </w:rPr>
      </w:pPr>
      <w:hyperlink r:id="rId505" w:history="1">
        <w:r w:rsidR="00962F2F" w:rsidRPr="00BF5AEB">
          <w:rPr>
            <w:rStyle w:val="Hyperlink"/>
            <w:color w:val="00B050"/>
            <w:sz w:val="20"/>
            <w:szCs w:val="20"/>
          </w:rPr>
          <w:t>142r0</w:t>
        </w:r>
      </w:hyperlink>
      <w:r w:rsidR="00962F2F" w:rsidRPr="00BF5AEB">
        <w:rPr>
          <w:color w:val="00B050"/>
          <w:sz w:val="20"/>
          <w:szCs w:val="20"/>
        </w:rPr>
        <w:t xml:space="preserve"> PDT-MAC-Restricted-TWT</w:t>
      </w:r>
      <w:r w:rsidR="00962F2F" w:rsidRPr="00BF5AEB">
        <w:rPr>
          <w:color w:val="00B050"/>
          <w:sz w:val="20"/>
          <w:szCs w:val="20"/>
        </w:rPr>
        <w:tab/>
      </w:r>
      <w:r w:rsidR="005E00B6" w:rsidRPr="00BF5AEB">
        <w:rPr>
          <w:color w:val="00B050"/>
          <w:sz w:val="20"/>
          <w:szCs w:val="20"/>
        </w:rPr>
        <w:tab/>
      </w:r>
      <w:r w:rsidR="00443C02" w:rsidRPr="00BF5AEB">
        <w:rPr>
          <w:color w:val="00B050"/>
          <w:sz w:val="20"/>
          <w:szCs w:val="20"/>
        </w:rPr>
        <w:tab/>
      </w:r>
      <w:r w:rsidR="00443C02" w:rsidRPr="00BF5AEB">
        <w:rPr>
          <w:color w:val="00B050"/>
          <w:sz w:val="20"/>
          <w:szCs w:val="20"/>
        </w:rPr>
        <w:tab/>
      </w:r>
      <w:r w:rsidR="00F351A6" w:rsidRPr="00BF5AEB">
        <w:rPr>
          <w:color w:val="00B050"/>
          <w:sz w:val="20"/>
          <w:szCs w:val="20"/>
        </w:rPr>
        <w:tab/>
      </w:r>
      <w:r w:rsidR="00962F2F" w:rsidRPr="00BF5AEB">
        <w:rPr>
          <w:color w:val="00B050"/>
          <w:sz w:val="20"/>
          <w:szCs w:val="20"/>
        </w:rPr>
        <w:t>Chunyu Hu</w:t>
      </w:r>
    </w:p>
    <w:p w14:paraId="211CA18A" w14:textId="5329F737" w:rsidR="00962F2F" w:rsidRPr="00153B01" w:rsidRDefault="007E23DB" w:rsidP="00C6554B">
      <w:pPr>
        <w:pStyle w:val="ListParagraph"/>
        <w:numPr>
          <w:ilvl w:val="1"/>
          <w:numId w:val="3"/>
        </w:numPr>
        <w:rPr>
          <w:color w:val="A6A6A6" w:themeColor="background1" w:themeShade="A6"/>
          <w:sz w:val="20"/>
          <w:szCs w:val="20"/>
        </w:rPr>
      </w:pPr>
      <w:hyperlink r:id="rId506" w:history="1">
        <w:r w:rsidR="005E00B6" w:rsidRPr="00153B01">
          <w:rPr>
            <w:rStyle w:val="Hyperlink"/>
            <w:color w:val="A6A6A6" w:themeColor="background1" w:themeShade="A6"/>
            <w:sz w:val="20"/>
            <w:szCs w:val="20"/>
          </w:rPr>
          <w:t>233r0</w:t>
        </w:r>
      </w:hyperlink>
      <w:r w:rsidR="005E00B6" w:rsidRPr="00153B01">
        <w:rPr>
          <w:color w:val="A6A6A6" w:themeColor="background1" w:themeShade="A6"/>
          <w:sz w:val="20"/>
          <w:szCs w:val="20"/>
        </w:rPr>
        <w:t xml:space="preserve"> PDT MLD security considerations</w:t>
      </w:r>
      <w:r w:rsidR="005E00B6" w:rsidRPr="00153B01">
        <w:rPr>
          <w:color w:val="A6A6A6" w:themeColor="background1" w:themeShade="A6"/>
          <w:sz w:val="20"/>
          <w:szCs w:val="20"/>
        </w:rPr>
        <w:tab/>
      </w:r>
      <w:r w:rsidR="00443C02" w:rsidRPr="00153B01">
        <w:rPr>
          <w:color w:val="A6A6A6" w:themeColor="background1" w:themeShade="A6"/>
          <w:sz w:val="20"/>
          <w:szCs w:val="20"/>
        </w:rPr>
        <w:tab/>
      </w:r>
      <w:r w:rsidR="00443C02" w:rsidRPr="00153B01">
        <w:rPr>
          <w:color w:val="A6A6A6" w:themeColor="background1" w:themeShade="A6"/>
          <w:sz w:val="20"/>
          <w:szCs w:val="20"/>
        </w:rPr>
        <w:tab/>
      </w:r>
      <w:r w:rsidR="00F351A6" w:rsidRPr="00153B01">
        <w:rPr>
          <w:color w:val="A6A6A6" w:themeColor="background1" w:themeShade="A6"/>
          <w:sz w:val="20"/>
          <w:szCs w:val="20"/>
        </w:rPr>
        <w:tab/>
      </w:r>
      <w:r w:rsidR="005E00B6" w:rsidRPr="00153B01">
        <w:rPr>
          <w:color w:val="A6A6A6" w:themeColor="background1" w:themeShade="A6"/>
          <w:sz w:val="20"/>
          <w:szCs w:val="20"/>
        </w:rPr>
        <w:t>Gaurav Patwardhan</w:t>
      </w:r>
    </w:p>
    <w:p w14:paraId="469B7DAB" w14:textId="7B8656E1" w:rsidR="00443C02" w:rsidRPr="00153B01" w:rsidRDefault="007E23DB" w:rsidP="000961DE">
      <w:pPr>
        <w:pStyle w:val="ListParagraph"/>
        <w:numPr>
          <w:ilvl w:val="1"/>
          <w:numId w:val="3"/>
        </w:numPr>
        <w:rPr>
          <w:color w:val="A6A6A6" w:themeColor="background1" w:themeShade="A6"/>
          <w:sz w:val="20"/>
          <w:szCs w:val="20"/>
        </w:rPr>
      </w:pPr>
      <w:hyperlink r:id="rId507" w:history="1">
        <w:r w:rsidR="00443C02" w:rsidRPr="00153B01">
          <w:rPr>
            <w:rStyle w:val="Hyperlink"/>
            <w:color w:val="A6A6A6" w:themeColor="background1" w:themeShade="A6"/>
            <w:sz w:val="20"/>
            <w:szCs w:val="20"/>
          </w:rPr>
          <w:t>131r</w:t>
        </w:r>
        <w:r w:rsidR="003A1D75" w:rsidRPr="00153B01">
          <w:rPr>
            <w:rStyle w:val="Hyperlink"/>
            <w:color w:val="A6A6A6" w:themeColor="background1" w:themeShade="A6"/>
            <w:sz w:val="20"/>
            <w:szCs w:val="20"/>
          </w:rPr>
          <w:t>1</w:t>
        </w:r>
      </w:hyperlink>
      <w:r w:rsidR="00443C02" w:rsidRPr="00153B01">
        <w:rPr>
          <w:color w:val="A6A6A6" w:themeColor="background1" w:themeShade="A6"/>
          <w:sz w:val="20"/>
          <w:szCs w:val="20"/>
        </w:rPr>
        <w:t xml:space="preserve"> Proposed Draft Specification for OM in A-control</w:t>
      </w:r>
      <w:r w:rsidR="00443C02" w:rsidRPr="00153B01">
        <w:rPr>
          <w:color w:val="A6A6A6" w:themeColor="background1" w:themeShade="A6"/>
          <w:sz w:val="20"/>
          <w:szCs w:val="20"/>
        </w:rPr>
        <w:tab/>
      </w:r>
      <w:r w:rsidR="00443C02" w:rsidRPr="00153B01">
        <w:rPr>
          <w:color w:val="A6A6A6" w:themeColor="background1" w:themeShade="A6"/>
          <w:sz w:val="20"/>
          <w:szCs w:val="20"/>
        </w:rPr>
        <w:tab/>
        <w:t>Po-Kai Huang</w:t>
      </w:r>
    </w:p>
    <w:p w14:paraId="202E6BD9" w14:textId="0BFDD3B9" w:rsidR="00B466DF" w:rsidRPr="00153B01" w:rsidRDefault="007E23DB" w:rsidP="00E6129C">
      <w:pPr>
        <w:pStyle w:val="ListParagraph"/>
        <w:numPr>
          <w:ilvl w:val="1"/>
          <w:numId w:val="3"/>
        </w:numPr>
        <w:rPr>
          <w:color w:val="A6A6A6" w:themeColor="background1" w:themeShade="A6"/>
          <w:sz w:val="20"/>
          <w:szCs w:val="20"/>
        </w:rPr>
      </w:pPr>
      <w:hyperlink r:id="rId508" w:history="1">
        <w:r w:rsidR="00B466DF" w:rsidRPr="00153B01">
          <w:rPr>
            <w:rStyle w:val="Hyperlink"/>
            <w:color w:val="A6A6A6" w:themeColor="background1" w:themeShade="A6"/>
            <w:sz w:val="20"/>
            <w:szCs w:val="20"/>
          </w:rPr>
          <w:t>257r</w:t>
        </w:r>
        <w:r w:rsidR="00830275" w:rsidRPr="00153B01">
          <w:rPr>
            <w:rStyle w:val="Hyperlink"/>
            <w:color w:val="A6A6A6" w:themeColor="background1" w:themeShade="A6"/>
            <w:sz w:val="20"/>
            <w:szCs w:val="20"/>
          </w:rPr>
          <w:t>1</w:t>
        </w:r>
      </w:hyperlink>
      <w:r w:rsidR="00B466DF" w:rsidRPr="00153B01">
        <w:rPr>
          <w:color w:val="A6A6A6" w:themeColor="background1" w:themeShade="A6"/>
          <w:sz w:val="20"/>
          <w:szCs w:val="20"/>
        </w:rPr>
        <w:t xml:space="preserve"> </w:t>
      </w:r>
      <w:r w:rsidR="00830275" w:rsidRPr="00153B01">
        <w:rPr>
          <w:color w:val="A6A6A6" w:themeColor="background1" w:themeShade="A6"/>
          <w:sz w:val="20"/>
          <w:szCs w:val="20"/>
        </w:rPr>
        <w:t>PDT</w:t>
      </w:r>
      <w:r w:rsidR="00B466DF" w:rsidRPr="00153B01">
        <w:rPr>
          <w:color w:val="A6A6A6" w:themeColor="background1" w:themeShade="A6"/>
          <w:sz w:val="20"/>
          <w:szCs w:val="20"/>
        </w:rPr>
        <w:t xml:space="preserve"> for multi-link group addressed frame reception</w:t>
      </w:r>
      <w:r w:rsidR="00B466DF" w:rsidRPr="00153B01">
        <w:rPr>
          <w:color w:val="A6A6A6" w:themeColor="background1" w:themeShade="A6"/>
          <w:sz w:val="20"/>
          <w:szCs w:val="20"/>
        </w:rPr>
        <w:tab/>
      </w:r>
      <w:r w:rsidR="00F351A6" w:rsidRPr="00153B01">
        <w:rPr>
          <w:color w:val="A6A6A6" w:themeColor="background1" w:themeShade="A6"/>
          <w:sz w:val="20"/>
          <w:szCs w:val="20"/>
        </w:rPr>
        <w:tab/>
      </w:r>
      <w:r w:rsidR="00B466DF" w:rsidRPr="00153B01">
        <w:rPr>
          <w:color w:val="A6A6A6" w:themeColor="background1" w:themeShade="A6"/>
          <w:sz w:val="20"/>
          <w:szCs w:val="20"/>
        </w:rPr>
        <w:t>Po-Kai Huang</w:t>
      </w:r>
    </w:p>
    <w:p w14:paraId="13CD6F41" w14:textId="60D00034" w:rsidR="00B466DF" w:rsidRPr="00153B01" w:rsidRDefault="007E23DB" w:rsidP="00F53D27">
      <w:pPr>
        <w:pStyle w:val="ListParagraph"/>
        <w:numPr>
          <w:ilvl w:val="1"/>
          <w:numId w:val="3"/>
        </w:numPr>
        <w:rPr>
          <w:color w:val="A6A6A6" w:themeColor="background1" w:themeShade="A6"/>
          <w:sz w:val="20"/>
          <w:szCs w:val="20"/>
        </w:rPr>
      </w:pPr>
      <w:hyperlink r:id="rId509" w:history="1">
        <w:r w:rsidR="00B466DF" w:rsidRPr="00153B01">
          <w:rPr>
            <w:rStyle w:val="Hyperlink"/>
            <w:color w:val="A6A6A6" w:themeColor="background1" w:themeShade="A6"/>
            <w:sz w:val="20"/>
            <w:szCs w:val="20"/>
          </w:rPr>
          <w:t>019r0</w:t>
        </w:r>
      </w:hyperlink>
      <w:r w:rsidR="00B466DF" w:rsidRPr="00153B01">
        <w:rPr>
          <w:color w:val="A6A6A6" w:themeColor="background1" w:themeShade="A6"/>
          <w:sz w:val="20"/>
          <w:szCs w:val="20"/>
        </w:rPr>
        <w:t xml:space="preserve"> PDT-MLO-TID-to-Link-mapping</w:t>
      </w:r>
      <w:r w:rsidR="00B466DF" w:rsidRPr="00153B01">
        <w:rPr>
          <w:color w:val="A6A6A6" w:themeColor="background1" w:themeShade="A6"/>
          <w:sz w:val="20"/>
          <w:szCs w:val="20"/>
        </w:rPr>
        <w:tab/>
      </w:r>
      <w:r w:rsidR="004255E2" w:rsidRPr="00153B01">
        <w:rPr>
          <w:color w:val="A6A6A6" w:themeColor="background1" w:themeShade="A6"/>
          <w:sz w:val="20"/>
          <w:szCs w:val="20"/>
        </w:rPr>
        <w:tab/>
      </w:r>
      <w:r w:rsidR="004255E2" w:rsidRPr="00153B01">
        <w:rPr>
          <w:color w:val="A6A6A6" w:themeColor="background1" w:themeShade="A6"/>
          <w:sz w:val="20"/>
          <w:szCs w:val="20"/>
        </w:rPr>
        <w:tab/>
      </w:r>
      <w:r w:rsidR="004255E2" w:rsidRPr="00153B01">
        <w:rPr>
          <w:color w:val="A6A6A6" w:themeColor="background1" w:themeShade="A6"/>
          <w:sz w:val="20"/>
          <w:szCs w:val="20"/>
        </w:rPr>
        <w:tab/>
      </w:r>
      <w:r w:rsidR="00B466DF" w:rsidRPr="00153B01">
        <w:rPr>
          <w:color w:val="A6A6A6" w:themeColor="background1" w:themeShade="A6"/>
          <w:sz w:val="20"/>
          <w:szCs w:val="20"/>
        </w:rPr>
        <w:t>Yongho Seok</w:t>
      </w:r>
    </w:p>
    <w:p w14:paraId="6BBFEA79" w14:textId="23B01269" w:rsidR="00B466DF" w:rsidRPr="00153B01" w:rsidRDefault="007E23DB" w:rsidP="006712AB">
      <w:pPr>
        <w:pStyle w:val="ListParagraph"/>
        <w:numPr>
          <w:ilvl w:val="1"/>
          <w:numId w:val="3"/>
        </w:numPr>
        <w:rPr>
          <w:color w:val="A6A6A6" w:themeColor="background1" w:themeShade="A6"/>
          <w:sz w:val="20"/>
          <w:szCs w:val="20"/>
        </w:rPr>
      </w:pPr>
      <w:hyperlink r:id="rId510" w:history="1">
        <w:r w:rsidR="00B466DF" w:rsidRPr="00153B01">
          <w:rPr>
            <w:rStyle w:val="Hyperlink"/>
            <w:color w:val="A6A6A6" w:themeColor="background1" w:themeShade="A6"/>
            <w:sz w:val="20"/>
            <w:szCs w:val="20"/>
          </w:rPr>
          <w:t>169r0</w:t>
        </w:r>
      </w:hyperlink>
      <w:r w:rsidR="00B466DF" w:rsidRPr="00153B01">
        <w:rPr>
          <w:color w:val="A6A6A6" w:themeColor="background1" w:themeShade="A6"/>
          <w:sz w:val="20"/>
          <w:szCs w:val="20"/>
        </w:rPr>
        <w:t xml:space="preserve"> </w:t>
      </w:r>
      <w:proofErr w:type="spellStart"/>
      <w:r w:rsidR="00B466DF" w:rsidRPr="00153B01">
        <w:rPr>
          <w:color w:val="A6A6A6" w:themeColor="background1" w:themeShade="A6"/>
          <w:sz w:val="20"/>
          <w:szCs w:val="20"/>
        </w:rPr>
        <w:t>pdt</w:t>
      </w:r>
      <w:proofErr w:type="spellEnd"/>
      <w:r w:rsidR="00B466DF" w:rsidRPr="00153B01">
        <w:rPr>
          <w:color w:val="A6A6A6" w:themeColor="background1" w:themeShade="A6"/>
          <w:sz w:val="20"/>
          <w:szCs w:val="20"/>
        </w:rPr>
        <w:t>-</w:t>
      </w:r>
      <w:proofErr w:type="spellStart"/>
      <w:r w:rsidR="00B466DF" w:rsidRPr="00153B01">
        <w:rPr>
          <w:color w:val="A6A6A6" w:themeColor="background1" w:themeShade="A6"/>
          <w:sz w:val="20"/>
          <w:szCs w:val="20"/>
        </w:rPr>
        <w:t>mlo</w:t>
      </w:r>
      <w:proofErr w:type="spellEnd"/>
      <w:r w:rsidR="00B466DF" w:rsidRPr="00153B01">
        <w:rPr>
          <w:color w:val="A6A6A6" w:themeColor="background1" w:themeShade="A6"/>
          <w:sz w:val="20"/>
          <w:szCs w:val="20"/>
        </w:rPr>
        <w:t>-TXOP-Termination-of-NSTR-MLD</w:t>
      </w:r>
      <w:r w:rsidR="00B466DF" w:rsidRPr="00153B01">
        <w:rPr>
          <w:color w:val="A6A6A6" w:themeColor="background1" w:themeShade="A6"/>
          <w:sz w:val="20"/>
          <w:szCs w:val="20"/>
        </w:rPr>
        <w:tab/>
      </w:r>
      <w:r w:rsidR="004255E2" w:rsidRPr="00153B01">
        <w:rPr>
          <w:color w:val="A6A6A6" w:themeColor="background1" w:themeShade="A6"/>
          <w:sz w:val="20"/>
          <w:szCs w:val="20"/>
        </w:rPr>
        <w:tab/>
      </w:r>
      <w:r w:rsidR="00F351A6" w:rsidRPr="00153B01">
        <w:rPr>
          <w:color w:val="A6A6A6" w:themeColor="background1" w:themeShade="A6"/>
          <w:sz w:val="20"/>
          <w:szCs w:val="20"/>
        </w:rPr>
        <w:tab/>
      </w:r>
      <w:r w:rsidR="00B466DF" w:rsidRPr="00153B01">
        <w:rPr>
          <w:color w:val="A6A6A6" w:themeColor="background1" w:themeShade="A6"/>
          <w:sz w:val="20"/>
          <w:szCs w:val="20"/>
        </w:rPr>
        <w:t>Jason Y. Guo</w:t>
      </w:r>
    </w:p>
    <w:p w14:paraId="3F090499" w14:textId="39DA50F0" w:rsidR="00196AF4" w:rsidRDefault="00196AF4" w:rsidP="00196AF4">
      <w:pPr>
        <w:pStyle w:val="ListParagraph"/>
        <w:numPr>
          <w:ilvl w:val="0"/>
          <w:numId w:val="3"/>
        </w:numPr>
        <w:rPr>
          <w:sz w:val="22"/>
          <w:szCs w:val="22"/>
        </w:rPr>
      </w:pPr>
      <w:r w:rsidRPr="00146CA0">
        <w:rPr>
          <w:sz w:val="22"/>
          <w:szCs w:val="22"/>
        </w:rPr>
        <w:t>Technical Submissions:</w:t>
      </w:r>
    </w:p>
    <w:p w14:paraId="3EF6DAEE" w14:textId="77777777" w:rsidR="001F31E6" w:rsidRPr="0005286F" w:rsidRDefault="001F31E6" w:rsidP="001F31E6">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1F39AA3D" w14:textId="77777777" w:rsidR="001F31E6" w:rsidRPr="0005286F" w:rsidRDefault="001F31E6" w:rsidP="001F31E6">
      <w:pPr>
        <w:pStyle w:val="ListParagraph"/>
        <w:numPr>
          <w:ilvl w:val="0"/>
          <w:numId w:val="3"/>
        </w:numPr>
        <w:rPr>
          <w:sz w:val="22"/>
          <w:szCs w:val="22"/>
        </w:rPr>
      </w:pPr>
      <w:r>
        <w:rPr>
          <w:sz w:val="22"/>
          <w:szCs w:val="22"/>
        </w:rPr>
        <w:t>Adjourn</w:t>
      </w:r>
    </w:p>
    <w:p w14:paraId="4FB7CEB0" w14:textId="2B40F27F" w:rsidR="001F31E6" w:rsidRDefault="001F31E6" w:rsidP="00A5520B"/>
    <w:p w14:paraId="24A4AC39" w14:textId="0750A166" w:rsidR="00730681" w:rsidRPr="00755C65" w:rsidRDefault="00730681" w:rsidP="00730681">
      <w:pPr>
        <w:pStyle w:val="Heading3"/>
      </w:pPr>
      <w:r w:rsidRPr="00005DFF">
        <w:rPr>
          <w:highlight w:val="green"/>
        </w:rPr>
        <w:t>17</w:t>
      </w:r>
      <w:r w:rsidRPr="00005DFF">
        <w:rPr>
          <w:highlight w:val="green"/>
          <w:vertAlign w:val="superscript"/>
        </w:rPr>
        <w:t>th</w:t>
      </w:r>
      <w:r w:rsidRPr="00005DFF">
        <w:rPr>
          <w:highlight w:val="green"/>
        </w:rPr>
        <w:t xml:space="preserve"> Conf. Call: </w:t>
      </w:r>
      <w:r w:rsidRPr="00005DFF">
        <w:rPr>
          <w:bCs/>
          <w:highlight w:val="green"/>
          <w:lang w:val="en-US"/>
        </w:rPr>
        <w:t>February 24</w:t>
      </w:r>
      <w:r w:rsidRPr="00005DFF">
        <w:rPr>
          <w:highlight w:val="green"/>
        </w:rPr>
        <w:t xml:space="preserve"> (10:00–12:00 ET)–JOINT</w:t>
      </w:r>
    </w:p>
    <w:p w14:paraId="5C6FCD5D" w14:textId="77777777" w:rsidR="00730681" w:rsidRPr="003046F3" w:rsidRDefault="00730681" w:rsidP="00730681">
      <w:pPr>
        <w:pStyle w:val="ListParagraph"/>
        <w:numPr>
          <w:ilvl w:val="0"/>
          <w:numId w:val="3"/>
        </w:numPr>
        <w:rPr>
          <w:lang w:val="en-US"/>
        </w:rPr>
      </w:pPr>
      <w:r w:rsidRPr="003046F3">
        <w:t>Call the meeting to order</w:t>
      </w:r>
    </w:p>
    <w:p w14:paraId="48264DA3" w14:textId="77777777" w:rsidR="00730681" w:rsidRDefault="00730681" w:rsidP="00730681">
      <w:pPr>
        <w:pStyle w:val="ListParagraph"/>
        <w:numPr>
          <w:ilvl w:val="0"/>
          <w:numId w:val="3"/>
        </w:numPr>
      </w:pPr>
      <w:r w:rsidRPr="003046F3">
        <w:t>IEEE 802 and 802.11 IPR policy and procedure</w:t>
      </w:r>
    </w:p>
    <w:p w14:paraId="007D52CA" w14:textId="77777777" w:rsidR="00730681" w:rsidRPr="003046F3" w:rsidRDefault="00730681" w:rsidP="00730681">
      <w:pPr>
        <w:pStyle w:val="ListParagraph"/>
        <w:numPr>
          <w:ilvl w:val="1"/>
          <w:numId w:val="3"/>
        </w:numPr>
        <w:rPr>
          <w:szCs w:val="20"/>
        </w:rPr>
      </w:pPr>
      <w:r w:rsidRPr="003046F3">
        <w:rPr>
          <w:b/>
          <w:sz w:val="22"/>
          <w:szCs w:val="22"/>
        </w:rPr>
        <w:t>Patent Policy: Ways to inform IEEE:</w:t>
      </w:r>
    </w:p>
    <w:p w14:paraId="62DDCA6D" w14:textId="77777777" w:rsidR="00730681" w:rsidRPr="003046F3" w:rsidRDefault="00730681" w:rsidP="00730681">
      <w:pPr>
        <w:pStyle w:val="ListParagraph"/>
        <w:numPr>
          <w:ilvl w:val="2"/>
          <w:numId w:val="3"/>
        </w:numPr>
        <w:rPr>
          <w:szCs w:val="20"/>
        </w:rPr>
      </w:pPr>
      <w:r w:rsidRPr="003046F3">
        <w:rPr>
          <w:sz w:val="22"/>
          <w:szCs w:val="22"/>
        </w:rPr>
        <w:t>Cause an LOA to be submitted to the IEEE-SA (</w:t>
      </w:r>
      <w:hyperlink r:id="rId511" w:history="1">
        <w:r w:rsidRPr="003046F3">
          <w:rPr>
            <w:rStyle w:val="Hyperlink"/>
            <w:sz w:val="22"/>
            <w:szCs w:val="22"/>
          </w:rPr>
          <w:t>patcom@ieee.org</w:t>
        </w:r>
      </w:hyperlink>
      <w:r w:rsidRPr="003046F3">
        <w:rPr>
          <w:sz w:val="22"/>
          <w:szCs w:val="22"/>
        </w:rPr>
        <w:t>); or</w:t>
      </w:r>
    </w:p>
    <w:p w14:paraId="71AB9688" w14:textId="77777777" w:rsidR="00730681" w:rsidRPr="003046F3" w:rsidRDefault="00730681" w:rsidP="0073068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EBACA07" w14:textId="77777777" w:rsidR="00730681" w:rsidRPr="003046F3" w:rsidRDefault="00730681" w:rsidP="0073068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E55AAA" w14:textId="77777777" w:rsidR="00730681" w:rsidRDefault="00730681" w:rsidP="0073068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D409B7" w14:textId="77777777" w:rsidR="00730681" w:rsidRDefault="00730681" w:rsidP="0073068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485A925" w14:textId="77777777" w:rsidR="00730681" w:rsidRPr="0032579B" w:rsidRDefault="00730681" w:rsidP="00730681">
      <w:pPr>
        <w:pStyle w:val="ListParagraph"/>
        <w:numPr>
          <w:ilvl w:val="2"/>
          <w:numId w:val="3"/>
        </w:numPr>
        <w:rPr>
          <w:sz w:val="22"/>
          <w:szCs w:val="22"/>
        </w:rPr>
      </w:pPr>
      <w:r w:rsidRPr="0032579B">
        <w:rPr>
          <w:sz w:val="22"/>
          <w:szCs w:val="22"/>
        </w:rPr>
        <w:t xml:space="preserve">IEEE SA’s copyright policy is described in </w:t>
      </w:r>
      <w:hyperlink r:id="rId512" w:anchor="7" w:history="1">
        <w:r w:rsidRPr="0032579B">
          <w:rPr>
            <w:rStyle w:val="Hyperlink"/>
            <w:sz w:val="22"/>
            <w:szCs w:val="22"/>
          </w:rPr>
          <w:t>Clause 7</w:t>
        </w:r>
      </w:hyperlink>
      <w:r w:rsidRPr="0032579B">
        <w:rPr>
          <w:sz w:val="22"/>
          <w:szCs w:val="22"/>
        </w:rPr>
        <w:t xml:space="preserve"> of the IEEE SA Standards Board Bylaws and </w:t>
      </w:r>
      <w:hyperlink r:id="rId513" w:history="1">
        <w:r w:rsidRPr="0032579B">
          <w:rPr>
            <w:rStyle w:val="Hyperlink"/>
            <w:sz w:val="22"/>
            <w:szCs w:val="22"/>
          </w:rPr>
          <w:t>Clause 6.1</w:t>
        </w:r>
      </w:hyperlink>
      <w:r w:rsidRPr="0032579B">
        <w:rPr>
          <w:sz w:val="22"/>
          <w:szCs w:val="22"/>
        </w:rPr>
        <w:t xml:space="preserve"> of the IEEE SA Standards Board Operations Manual;</w:t>
      </w:r>
    </w:p>
    <w:p w14:paraId="16B6A711" w14:textId="77777777" w:rsidR="00730681" w:rsidRPr="00173C7C" w:rsidRDefault="00730681" w:rsidP="0073068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833FA9C" w14:textId="77777777" w:rsidR="00730681" w:rsidRPr="00F141E4" w:rsidRDefault="00730681" w:rsidP="0073068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D221ECA" w14:textId="77777777" w:rsidR="00730681" w:rsidRDefault="00730681" w:rsidP="00730681">
      <w:pPr>
        <w:pStyle w:val="ListParagraph"/>
        <w:numPr>
          <w:ilvl w:val="0"/>
          <w:numId w:val="3"/>
        </w:numPr>
      </w:pPr>
      <w:r w:rsidRPr="003046F3">
        <w:t>Attendance reminder.</w:t>
      </w:r>
    </w:p>
    <w:p w14:paraId="21042FC9" w14:textId="77777777" w:rsidR="00730681" w:rsidRPr="003046F3" w:rsidRDefault="00730681" w:rsidP="00730681">
      <w:pPr>
        <w:pStyle w:val="ListParagraph"/>
        <w:numPr>
          <w:ilvl w:val="1"/>
          <w:numId w:val="3"/>
        </w:numPr>
      </w:pPr>
      <w:r>
        <w:rPr>
          <w:sz w:val="22"/>
          <w:szCs w:val="22"/>
        </w:rPr>
        <w:t xml:space="preserve">Participation slide: </w:t>
      </w:r>
      <w:hyperlink r:id="rId514" w:tgtFrame="_blank" w:history="1">
        <w:r w:rsidRPr="00EE0424">
          <w:rPr>
            <w:rStyle w:val="Hyperlink"/>
            <w:sz w:val="22"/>
            <w:szCs w:val="22"/>
            <w:lang w:val="en-US"/>
          </w:rPr>
          <w:t>https://mentor.ieee.org/802-ec/dcn/16/ec-16-0180-05-00EC-ieee-802-participation-slide.pptx</w:t>
        </w:r>
      </w:hyperlink>
    </w:p>
    <w:p w14:paraId="38A9E3FF" w14:textId="77777777" w:rsidR="00730681" w:rsidRDefault="00730681" w:rsidP="00730681">
      <w:pPr>
        <w:pStyle w:val="ListParagraph"/>
        <w:numPr>
          <w:ilvl w:val="1"/>
          <w:numId w:val="3"/>
        </w:numPr>
        <w:rPr>
          <w:sz w:val="22"/>
        </w:rPr>
      </w:pPr>
      <w:r>
        <w:rPr>
          <w:sz w:val="22"/>
        </w:rPr>
        <w:t xml:space="preserve">Please record your attendance during the conference call by using the IMAT system: </w:t>
      </w:r>
    </w:p>
    <w:p w14:paraId="689C8D65" w14:textId="77777777" w:rsidR="00730681" w:rsidRDefault="00730681" w:rsidP="00730681">
      <w:pPr>
        <w:pStyle w:val="ListParagraph"/>
        <w:numPr>
          <w:ilvl w:val="2"/>
          <w:numId w:val="3"/>
        </w:numPr>
        <w:rPr>
          <w:sz w:val="22"/>
        </w:rPr>
      </w:pPr>
      <w:r>
        <w:rPr>
          <w:sz w:val="22"/>
        </w:rPr>
        <w:t xml:space="preserve">1) login to </w:t>
      </w:r>
      <w:hyperlink r:id="rId5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E93AC6" w14:textId="77777777" w:rsidR="00730681" w:rsidRDefault="00730681" w:rsidP="00730681">
      <w:pPr>
        <w:pStyle w:val="ListParagraph"/>
        <w:numPr>
          <w:ilvl w:val="1"/>
          <w:numId w:val="3"/>
        </w:numPr>
        <w:rPr>
          <w:sz w:val="22"/>
        </w:rPr>
      </w:pPr>
      <w:r>
        <w:rPr>
          <w:sz w:val="22"/>
        </w:rPr>
        <w:t xml:space="preserve">If you are unable to record the attendance via </w:t>
      </w:r>
      <w:hyperlink r:id="rId516" w:history="1">
        <w:r w:rsidRPr="00A02DFE">
          <w:rPr>
            <w:rStyle w:val="Hyperlink"/>
            <w:sz w:val="22"/>
          </w:rPr>
          <w:t>IMAT</w:t>
        </w:r>
      </w:hyperlink>
      <w:r>
        <w:rPr>
          <w:sz w:val="22"/>
        </w:rPr>
        <w:t xml:space="preserve"> then p</w:t>
      </w:r>
      <w:r w:rsidRPr="00C86653">
        <w:rPr>
          <w:sz w:val="22"/>
        </w:rPr>
        <w:t>lease send an e-mail to Dennis Sundman (</w:t>
      </w:r>
      <w:hyperlink r:id="rId517" w:history="1">
        <w:r w:rsidRPr="00C86653">
          <w:rPr>
            <w:rStyle w:val="Hyperlink"/>
            <w:sz w:val="22"/>
          </w:rPr>
          <w:t>dennis.sundman@ericsson.com</w:t>
        </w:r>
      </w:hyperlink>
      <w:r w:rsidRPr="00C86653">
        <w:rPr>
          <w:sz w:val="22"/>
        </w:rPr>
        <w:t>)</w:t>
      </w:r>
      <w:r>
        <w:rPr>
          <w:sz w:val="22"/>
        </w:rPr>
        <w:t xml:space="preserve"> and Alfred Asterjadhi (</w:t>
      </w:r>
      <w:hyperlink r:id="rId518" w:history="1">
        <w:r w:rsidRPr="00132C67">
          <w:rPr>
            <w:rStyle w:val="Hyperlink"/>
            <w:sz w:val="22"/>
          </w:rPr>
          <w:t>aasterja@qti.qualcomm.com</w:t>
        </w:r>
      </w:hyperlink>
      <w:r>
        <w:rPr>
          <w:sz w:val="22"/>
        </w:rPr>
        <w:t>)</w:t>
      </w:r>
    </w:p>
    <w:p w14:paraId="0680AB07" w14:textId="77777777" w:rsidR="00730681" w:rsidRPr="00880D21" w:rsidRDefault="00730681" w:rsidP="00730681">
      <w:pPr>
        <w:pStyle w:val="ListParagraph"/>
        <w:numPr>
          <w:ilvl w:val="1"/>
          <w:numId w:val="3"/>
        </w:numPr>
        <w:rPr>
          <w:sz w:val="22"/>
        </w:rPr>
      </w:pPr>
      <w:r>
        <w:rPr>
          <w:sz w:val="22"/>
          <w:szCs w:val="22"/>
        </w:rPr>
        <w:t>Please ensure that the following information is listed correctly when joining the call:</w:t>
      </w:r>
    </w:p>
    <w:p w14:paraId="112DF101" w14:textId="77777777" w:rsidR="00730681" w:rsidRDefault="00730681" w:rsidP="0073068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837574" w14:textId="055CF908" w:rsidR="00730681" w:rsidRDefault="00730681" w:rsidP="00730681">
      <w:pPr>
        <w:pStyle w:val="ListParagraph"/>
        <w:numPr>
          <w:ilvl w:val="0"/>
          <w:numId w:val="3"/>
        </w:numPr>
      </w:pPr>
      <w:r w:rsidRPr="00BB465F">
        <w:t>Announcements:</w:t>
      </w:r>
      <w:r w:rsidR="0006308B">
        <w:t xml:space="preserve"> </w:t>
      </w:r>
      <w:r w:rsidR="00352764">
        <w:t xml:space="preserve">Means </w:t>
      </w:r>
      <w:r w:rsidR="0006308B">
        <w:t>for accelerating/improving CR/PDT process</w:t>
      </w:r>
      <w:r w:rsidR="00FB0F2F">
        <w:t xml:space="preserve"> (especially MAC)</w:t>
      </w:r>
    </w:p>
    <w:p w14:paraId="5242D548" w14:textId="2626860F" w:rsidR="000A7B6F" w:rsidRPr="00976567" w:rsidRDefault="0067259E" w:rsidP="00355EAE">
      <w:pPr>
        <w:pStyle w:val="ListParagraph"/>
        <w:numPr>
          <w:ilvl w:val="1"/>
          <w:numId w:val="3"/>
        </w:numPr>
        <w:rPr>
          <w:sz w:val="22"/>
          <w:szCs w:val="22"/>
        </w:rPr>
      </w:pPr>
      <w:r>
        <w:rPr>
          <w:sz w:val="22"/>
          <w:szCs w:val="22"/>
        </w:rPr>
        <w:t>Author</w:t>
      </w:r>
      <w:r w:rsidR="00355EAE">
        <w:rPr>
          <w:sz w:val="22"/>
          <w:szCs w:val="22"/>
        </w:rPr>
        <w:t>s</w:t>
      </w:r>
      <w:r>
        <w:rPr>
          <w:sz w:val="22"/>
          <w:szCs w:val="22"/>
        </w:rPr>
        <w:t xml:space="preserve"> to</w:t>
      </w:r>
      <w:r w:rsidR="000A7B6F" w:rsidRPr="00976567">
        <w:rPr>
          <w:sz w:val="22"/>
          <w:szCs w:val="22"/>
        </w:rPr>
        <w:t xml:space="preserve"> </w:t>
      </w:r>
      <w:r>
        <w:rPr>
          <w:sz w:val="22"/>
          <w:szCs w:val="22"/>
        </w:rPr>
        <w:t>r</w:t>
      </w:r>
      <w:r w:rsidR="00314056" w:rsidRPr="00976567">
        <w:rPr>
          <w:sz w:val="22"/>
          <w:szCs w:val="22"/>
        </w:rPr>
        <w:t>equest</w:t>
      </w:r>
      <w:r w:rsidR="00264FF3" w:rsidRPr="00976567">
        <w:rPr>
          <w:sz w:val="22"/>
          <w:szCs w:val="22"/>
        </w:rPr>
        <w:t xml:space="preserve"> early feedback by sending e-mail to the reflector</w:t>
      </w:r>
      <w:r w:rsidR="001F1F3C" w:rsidRPr="00976567">
        <w:rPr>
          <w:sz w:val="22"/>
          <w:szCs w:val="22"/>
        </w:rPr>
        <w:t xml:space="preserve"> at least 48 hours prior to scheduled conf call</w:t>
      </w:r>
    </w:p>
    <w:p w14:paraId="644B8BF0" w14:textId="50C6EC35" w:rsidR="00264FF3" w:rsidRPr="00976567" w:rsidRDefault="00264FF3" w:rsidP="00355EAE">
      <w:pPr>
        <w:pStyle w:val="ListParagraph"/>
        <w:numPr>
          <w:ilvl w:val="2"/>
          <w:numId w:val="3"/>
        </w:numPr>
        <w:rPr>
          <w:sz w:val="22"/>
          <w:szCs w:val="22"/>
        </w:rPr>
      </w:pPr>
      <w:r w:rsidRPr="00976567">
        <w:rPr>
          <w:sz w:val="22"/>
          <w:szCs w:val="22"/>
        </w:rPr>
        <w:t>Use of tags [CR/PD</w:t>
      </w:r>
      <w:r w:rsidR="00314056" w:rsidRPr="00976567">
        <w:rPr>
          <w:sz w:val="22"/>
          <w:szCs w:val="22"/>
        </w:rPr>
        <w:t>T</w:t>
      </w:r>
      <w:r w:rsidR="0021195E">
        <w:rPr>
          <w:sz w:val="22"/>
          <w:szCs w:val="22"/>
        </w:rPr>
        <w:t>-PHY/MAC/Joint</w:t>
      </w:r>
      <w:r w:rsidRPr="00976567">
        <w:rPr>
          <w:sz w:val="22"/>
          <w:szCs w:val="22"/>
        </w:rPr>
        <w:t>]</w:t>
      </w:r>
      <w:r w:rsidR="001F1F3C" w:rsidRPr="00976567">
        <w:rPr>
          <w:sz w:val="22"/>
          <w:szCs w:val="22"/>
        </w:rPr>
        <w:t xml:space="preserve"> Feedback</w:t>
      </w:r>
      <w:r w:rsidR="00B6476A" w:rsidRPr="00976567">
        <w:rPr>
          <w:sz w:val="22"/>
          <w:szCs w:val="22"/>
        </w:rPr>
        <w:t xml:space="preserve"> Requested</w:t>
      </w:r>
      <w:r w:rsidR="00314056" w:rsidRPr="00976567">
        <w:rPr>
          <w:sz w:val="22"/>
          <w:szCs w:val="22"/>
        </w:rPr>
        <w:t xml:space="preserve"> for </w:t>
      </w:r>
      <w:r w:rsidR="00314056" w:rsidRPr="00976567">
        <w:rPr>
          <w:i/>
          <w:iCs/>
          <w:sz w:val="22"/>
          <w:szCs w:val="22"/>
        </w:rPr>
        <w:t>Topic</w:t>
      </w:r>
      <w:r w:rsidR="00314056" w:rsidRPr="00976567">
        <w:rPr>
          <w:sz w:val="22"/>
          <w:szCs w:val="22"/>
        </w:rPr>
        <w:t xml:space="preserve"> </w:t>
      </w:r>
    </w:p>
    <w:p w14:paraId="29E61CD4" w14:textId="71F04C8D" w:rsidR="001F1F3C" w:rsidRDefault="00355EAE" w:rsidP="00355EAE">
      <w:pPr>
        <w:pStyle w:val="ListParagraph"/>
        <w:numPr>
          <w:ilvl w:val="1"/>
          <w:numId w:val="3"/>
        </w:numPr>
        <w:rPr>
          <w:sz w:val="22"/>
          <w:szCs w:val="22"/>
        </w:rPr>
      </w:pPr>
      <w:r>
        <w:rPr>
          <w:sz w:val="22"/>
          <w:szCs w:val="22"/>
        </w:rPr>
        <w:t>Members to review the doc. and provide feedback in response to th</w:t>
      </w:r>
      <w:r w:rsidR="0006308B">
        <w:rPr>
          <w:sz w:val="22"/>
          <w:szCs w:val="22"/>
        </w:rPr>
        <w:t>at</w:t>
      </w:r>
      <w:r>
        <w:rPr>
          <w:sz w:val="22"/>
          <w:szCs w:val="22"/>
        </w:rPr>
        <w:t xml:space="preserve"> e-mail</w:t>
      </w:r>
    </w:p>
    <w:p w14:paraId="70E56842" w14:textId="3D5B905B" w:rsidR="0006308B" w:rsidRDefault="00352764" w:rsidP="00352764">
      <w:pPr>
        <w:pStyle w:val="ListParagraph"/>
        <w:numPr>
          <w:ilvl w:val="2"/>
          <w:numId w:val="3"/>
        </w:numPr>
        <w:rPr>
          <w:sz w:val="22"/>
          <w:szCs w:val="22"/>
        </w:rPr>
      </w:pPr>
      <w:r>
        <w:rPr>
          <w:sz w:val="22"/>
          <w:szCs w:val="22"/>
        </w:rPr>
        <w:t xml:space="preserve">Aim at reaching as much consensus as possible during this </w:t>
      </w:r>
      <w:r w:rsidR="007204B4">
        <w:rPr>
          <w:sz w:val="22"/>
          <w:szCs w:val="22"/>
        </w:rPr>
        <w:t>timeframe</w:t>
      </w:r>
    </w:p>
    <w:p w14:paraId="2E1992EE" w14:textId="20286874" w:rsidR="00355EAE" w:rsidRDefault="00352764" w:rsidP="00355EAE">
      <w:pPr>
        <w:pStyle w:val="ListParagraph"/>
        <w:numPr>
          <w:ilvl w:val="1"/>
          <w:numId w:val="3"/>
        </w:numPr>
        <w:rPr>
          <w:sz w:val="22"/>
          <w:szCs w:val="22"/>
        </w:rPr>
      </w:pPr>
      <w:r>
        <w:rPr>
          <w:sz w:val="22"/>
          <w:szCs w:val="22"/>
        </w:rPr>
        <w:t xml:space="preserve">Author to present the document </w:t>
      </w:r>
      <w:r w:rsidR="00D24D61">
        <w:rPr>
          <w:sz w:val="22"/>
          <w:szCs w:val="22"/>
        </w:rPr>
        <w:t>at allocated slot</w:t>
      </w:r>
      <w:r w:rsidR="00D61C6A">
        <w:rPr>
          <w:sz w:val="22"/>
          <w:szCs w:val="22"/>
        </w:rPr>
        <w:t xml:space="preserve"> </w:t>
      </w:r>
    </w:p>
    <w:p w14:paraId="493BF2E5" w14:textId="06A947D1" w:rsidR="00D61C6A" w:rsidRDefault="00D61C6A" w:rsidP="00D61C6A">
      <w:pPr>
        <w:pStyle w:val="ListParagraph"/>
        <w:numPr>
          <w:ilvl w:val="2"/>
          <w:numId w:val="3"/>
        </w:numPr>
        <w:rPr>
          <w:sz w:val="22"/>
          <w:szCs w:val="22"/>
        </w:rPr>
      </w:pPr>
      <w:r>
        <w:rPr>
          <w:sz w:val="22"/>
          <w:szCs w:val="22"/>
        </w:rPr>
        <w:t xml:space="preserve">Additional feedback may be received </w:t>
      </w:r>
      <w:r w:rsidR="007204B4">
        <w:rPr>
          <w:sz w:val="22"/>
          <w:szCs w:val="22"/>
        </w:rPr>
        <w:t>and eventually accounted for</w:t>
      </w:r>
    </w:p>
    <w:p w14:paraId="2734CDB5" w14:textId="52915816" w:rsidR="007204B4" w:rsidRDefault="008B3753" w:rsidP="00D61C6A">
      <w:pPr>
        <w:pStyle w:val="ListParagraph"/>
        <w:numPr>
          <w:ilvl w:val="2"/>
          <w:numId w:val="3"/>
        </w:numPr>
        <w:rPr>
          <w:sz w:val="22"/>
          <w:szCs w:val="22"/>
        </w:rPr>
      </w:pPr>
      <w:r>
        <w:rPr>
          <w:sz w:val="22"/>
          <w:szCs w:val="22"/>
        </w:rPr>
        <w:t>Author may defer certain CIDs/TBDs that require further discussion</w:t>
      </w:r>
    </w:p>
    <w:p w14:paraId="2CED148B" w14:textId="5589CD94" w:rsidR="001B55B2" w:rsidRDefault="001B55B2" w:rsidP="001B55B2">
      <w:pPr>
        <w:pStyle w:val="ListParagraph"/>
        <w:numPr>
          <w:ilvl w:val="3"/>
          <w:numId w:val="3"/>
        </w:numPr>
        <w:rPr>
          <w:sz w:val="22"/>
          <w:szCs w:val="22"/>
        </w:rPr>
      </w:pPr>
      <w:r>
        <w:rPr>
          <w:sz w:val="22"/>
          <w:szCs w:val="22"/>
        </w:rPr>
        <w:t>Aim at running SP on CIDs/TBDs that do not require further discussion</w:t>
      </w:r>
    </w:p>
    <w:p w14:paraId="41520A3B" w14:textId="035621AD" w:rsidR="003024A2" w:rsidRDefault="008764C5" w:rsidP="003024A2">
      <w:pPr>
        <w:pStyle w:val="ListParagraph"/>
        <w:numPr>
          <w:ilvl w:val="1"/>
          <w:numId w:val="3"/>
        </w:numPr>
        <w:rPr>
          <w:sz w:val="22"/>
          <w:szCs w:val="22"/>
        </w:rPr>
      </w:pPr>
      <w:r>
        <w:rPr>
          <w:sz w:val="22"/>
          <w:szCs w:val="22"/>
        </w:rPr>
        <w:t>Author may continue discussions on CIDs/TBDs that require further discussion via e-mail</w:t>
      </w:r>
      <w:r w:rsidR="00691535">
        <w:rPr>
          <w:sz w:val="22"/>
          <w:szCs w:val="22"/>
        </w:rPr>
        <w:t xml:space="preserve"> and then on a subsequent call</w:t>
      </w:r>
    </w:p>
    <w:p w14:paraId="50AE3E2A" w14:textId="7025AF15" w:rsidR="008764C5" w:rsidRDefault="00691535" w:rsidP="008764C5">
      <w:pPr>
        <w:pStyle w:val="ListParagraph"/>
        <w:numPr>
          <w:ilvl w:val="2"/>
          <w:numId w:val="3"/>
        </w:numPr>
        <w:rPr>
          <w:sz w:val="22"/>
          <w:szCs w:val="22"/>
        </w:rPr>
      </w:pPr>
      <w:r>
        <w:rPr>
          <w:sz w:val="22"/>
          <w:szCs w:val="22"/>
        </w:rPr>
        <w:t xml:space="preserve">Members that have </w:t>
      </w:r>
      <w:r w:rsidR="00762FA3">
        <w:rPr>
          <w:sz w:val="22"/>
          <w:szCs w:val="22"/>
        </w:rPr>
        <w:t xml:space="preserve">certain </w:t>
      </w:r>
      <w:r>
        <w:rPr>
          <w:sz w:val="22"/>
          <w:szCs w:val="22"/>
        </w:rPr>
        <w:t xml:space="preserve">concerns/issues </w:t>
      </w:r>
      <w:r w:rsidR="00D83E37">
        <w:rPr>
          <w:sz w:val="22"/>
          <w:szCs w:val="22"/>
        </w:rPr>
        <w:t>to proactively work towards reaching consensus</w:t>
      </w:r>
      <w:r w:rsidR="00CB475D">
        <w:rPr>
          <w:sz w:val="22"/>
          <w:szCs w:val="22"/>
        </w:rPr>
        <w:t xml:space="preserve"> (please avoid situations where there are No votes and no feedback</w:t>
      </w:r>
      <w:r w:rsidR="00D43D0C">
        <w:rPr>
          <w:sz w:val="22"/>
          <w:szCs w:val="22"/>
        </w:rPr>
        <w:t>)</w:t>
      </w:r>
    </w:p>
    <w:p w14:paraId="70BABAED" w14:textId="60BDB702" w:rsidR="0034305E" w:rsidRPr="00976567" w:rsidRDefault="00BE7892" w:rsidP="00BE7892">
      <w:pPr>
        <w:pStyle w:val="ListParagraph"/>
        <w:numPr>
          <w:ilvl w:val="1"/>
          <w:numId w:val="3"/>
        </w:numPr>
        <w:rPr>
          <w:sz w:val="22"/>
          <w:szCs w:val="22"/>
        </w:rPr>
      </w:pPr>
      <w:r>
        <w:rPr>
          <w:sz w:val="22"/>
          <w:szCs w:val="22"/>
        </w:rPr>
        <w:t xml:space="preserve">Note that </w:t>
      </w:r>
      <w:r w:rsidR="007E5C6E">
        <w:rPr>
          <w:sz w:val="22"/>
          <w:szCs w:val="22"/>
        </w:rPr>
        <w:t>author</w:t>
      </w:r>
      <w:r>
        <w:rPr>
          <w:sz w:val="22"/>
          <w:szCs w:val="22"/>
        </w:rPr>
        <w:t xml:space="preserve"> can ask to present a document that does not satisfy the above guidelines subject to agenda approval (e.g., non-controversial doc, deadline is near, etc)</w:t>
      </w:r>
      <w:r w:rsidR="005479D5">
        <w:rPr>
          <w:sz w:val="22"/>
          <w:szCs w:val="22"/>
        </w:rPr>
        <w:t>.</w:t>
      </w:r>
    </w:p>
    <w:p w14:paraId="09080FD2" w14:textId="7F677142" w:rsidR="0059655D" w:rsidRDefault="002317A7" w:rsidP="002317A7">
      <w:pPr>
        <w:pStyle w:val="ListParagraph"/>
        <w:numPr>
          <w:ilvl w:val="0"/>
          <w:numId w:val="3"/>
        </w:numPr>
        <w:rPr>
          <w:b/>
          <w:bCs/>
        </w:rPr>
      </w:pPr>
      <w:r w:rsidRPr="002317A7">
        <w:rPr>
          <w:b/>
          <w:bCs/>
        </w:rPr>
        <w:t>Motions (concentrated within the first 60 mins of the call)</w:t>
      </w:r>
    </w:p>
    <w:p w14:paraId="3E70DB00" w14:textId="0D7583C2" w:rsidR="002317A7" w:rsidRPr="00902824" w:rsidRDefault="007E23DB" w:rsidP="00C928D8">
      <w:pPr>
        <w:pStyle w:val="ListParagraph"/>
        <w:numPr>
          <w:ilvl w:val="1"/>
          <w:numId w:val="3"/>
        </w:numPr>
        <w:rPr>
          <w:color w:val="00B050"/>
          <w:sz w:val="22"/>
          <w:szCs w:val="22"/>
        </w:rPr>
      </w:pPr>
      <w:hyperlink r:id="rId519" w:history="1">
        <w:r w:rsidR="00C928D8" w:rsidRPr="00902824">
          <w:rPr>
            <w:rStyle w:val="Hyperlink"/>
            <w:color w:val="00B050"/>
            <w:sz w:val="22"/>
            <w:szCs w:val="22"/>
          </w:rPr>
          <w:t>1982r</w:t>
        </w:r>
        <w:r w:rsidR="001E1C10" w:rsidRPr="00902824">
          <w:rPr>
            <w:rStyle w:val="Hyperlink"/>
            <w:color w:val="00B050"/>
            <w:sz w:val="22"/>
            <w:szCs w:val="22"/>
          </w:rPr>
          <w:t>5</w:t>
        </w:r>
      </w:hyperlink>
      <w:r w:rsidR="00C928D8" w:rsidRPr="00902824">
        <w:rPr>
          <w:color w:val="00B050"/>
          <w:sz w:val="22"/>
          <w:szCs w:val="22"/>
        </w:rPr>
        <w:t xml:space="preserve"> Motions list for teleconferences–part 2</w:t>
      </w:r>
    </w:p>
    <w:p w14:paraId="18B8215D" w14:textId="6324A240" w:rsidR="00730681" w:rsidRPr="00D05C8B" w:rsidRDefault="00730681" w:rsidP="00730681">
      <w:pPr>
        <w:pStyle w:val="ListParagraph"/>
        <w:numPr>
          <w:ilvl w:val="0"/>
          <w:numId w:val="3"/>
        </w:numPr>
      </w:pPr>
      <w:r w:rsidRPr="00BB465F">
        <w:t xml:space="preserve">Technical Submissions: </w:t>
      </w:r>
      <w:r w:rsidRPr="00BB465F">
        <w:rPr>
          <w:b/>
          <w:bCs/>
        </w:rPr>
        <w:t>Proposed Draft Text (PDTs) for fixings TBDs</w:t>
      </w:r>
    </w:p>
    <w:p w14:paraId="0F7159EE" w14:textId="52179B19" w:rsidR="00D05C8B" w:rsidRPr="00902824" w:rsidRDefault="007E23DB" w:rsidP="00D05C8B">
      <w:pPr>
        <w:pStyle w:val="ListParagraph"/>
        <w:numPr>
          <w:ilvl w:val="1"/>
          <w:numId w:val="3"/>
        </w:numPr>
        <w:rPr>
          <w:color w:val="00B050"/>
          <w:sz w:val="22"/>
          <w:szCs w:val="22"/>
        </w:rPr>
      </w:pPr>
      <w:hyperlink r:id="rId520" w:history="1">
        <w:r w:rsidR="00D05C8B" w:rsidRPr="00902824">
          <w:rPr>
            <w:rStyle w:val="Hyperlink"/>
            <w:color w:val="00B050"/>
            <w:sz w:val="22"/>
            <w:szCs w:val="22"/>
          </w:rPr>
          <w:t>259r</w:t>
        </w:r>
        <w:r w:rsidR="00DB1D5A" w:rsidRPr="00902824">
          <w:rPr>
            <w:rStyle w:val="Hyperlink"/>
            <w:color w:val="00B050"/>
            <w:sz w:val="22"/>
            <w:szCs w:val="22"/>
          </w:rPr>
          <w:t>1</w:t>
        </w:r>
      </w:hyperlink>
      <w:r w:rsidR="0046337D" w:rsidRPr="00902824">
        <w:rPr>
          <w:color w:val="00B050"/>
          <w:sz w:val="22"/>
          <w:szCs w:val="22"/>
        </w:rPr>
        <w:t xml:space="preserve"> </w:t>
      </w:r>
      <w:r w:rsidR="00D05C8B" w:rsidRPr="00902824">
        <w:rPr>
          <w:color w:val="00B050"/>
          <w:sz w:val="22"/>
          <w:szCs w:val="22"/>
        </w:rPr>
        <w:t>PDT Trigger Frame for EHT</w:t>
      </w:r>
      <w:r w:rsidR="00D05C8B" w:rsidRPr="00902824">
        <w:rPr>
          <w:color w:val="00B050"/>
          <w:sz w:val="22"/>
          <w:szCs w:val="22"/>
        </w:rPr>
        <w:tab/>
      </w:r>
      <w:r w:rsidR="007740C7" w:rsidRPr="00902824">
        <w:rPr>
          <w:color w:val="00B050"/>
          <w:sz w:val="22"/>
          <w:szCs w:val="22"/>
        </w:rPr>
        <w:tab/>
      </w:r>
      <w:r w:rsidR="007740C7" w:rsidRPr="00902824">
        <w:rPr>
          <w:color w:val="00B050"/>
          <w:sz w:val="22"/>
          <w:szCs w:val="22"/>
        </w:rPr>
        <w:tab/>
      </w:r>
      <w:r w:rsidR="007740C7" w:rsidRPr="00902824">
        <w:rPr>
          <w:color w:val="00B050"/>
          <w:sz w:val="22"/>
          <w:szCs w:val="22"/>
        </w:rPr>
        <w:tab/>
      </w:r>
      <w:r w:rsidR="00D05C8B" w:rsidRPr="00902824">
        <w:rPr>
          <w:color w:val="00B050"/>
          <w:sz w:val="22"/>
          <w:szCs w:val="22"/>
        </w:rPr>
        <w:t>Steve Shell</w:t>
      </w:r>
      <w:r w:rsidR="00B07899" w:rsidRPr="00902824">
        <w:rPr>
          <w:color w:val="00B050"/>
          <w:sz w:val="22"/>
          <w:szCs w:val="22"/>
        </w:rPr>
        <w:t>h</w:t>
      </w:r>
      <w:r w:rsidR="00D05C8B" w:rsidRPr="00902824">
        <w:rPr>
          <w:color w:val="00B050"/>
          <w:sz w:val="22"/>
          <w:szCs w:val="22"/>
        </w:rPr>
        <w:t>ammer</w:t>
      </w:r>
    </w:p>
    <w:p w14:paraId="1FF4CBB0" w14:textId="77777777" w:rsidR="00A06DFE" w:rsidRPr="00DA12DA" w:rsidRDefault="00A06DFE" w:rsidP="00A06DFE">
      <w:pPr>
        <w:pStyle w:val="ListParagraph"/>
        <w:numPr>
          <w:ilvl w:val="0"/>
          <w:numId w:val="3"/>
        </w:numPr>
        <w:rPr>
          <w:sz w:val="28"/>
          <w:szCs w:val="28"/>
        </w:rPr>
      </w:pPr>
      <w:r w:rsidRPr="00BB465F">
        <w:t>Technical Submissions:</w:t>
      </w:r>
    </w:p>
    <w:p w14:paraId="0D36F03D" w14:textId="03ABE3EE" w:rsidR="00A06DFE" w:rsidRPr="00372E7A" w:rsidRDefault="007E23DB" w:rsidP="00A06DFE">
      <w:pPr>
        <w:pStyle w:val="ListParagraph"/>
        <w:numPr>
          <w:ilvl w:val="1"/>
          <w:numId w:val="3"/>
        </w:numPr>
        <w:rPr>
          <w:color w:val="00B050"/>
          <w:sz w:val="22"/>
          <w:szCs w:val="22"/>
        </w:rPr>
      </w:pPr>
      <w:hyperlink r:id="rId521" w:history="1">
        <w:r w:rsidR="00A06DFE" w:rsidRPr="00372E7A">
          <w:rPr>
            <w:rStyle w:val="Hyperlink"/>
            <w:color w:val="00B050"/>
            <w:sz w:val="22"/>
            <w:szCs w:val="22"/>
          </w:rPr>
          <w:t>149r</w:t>
        </w:r>
        <w:r w:rsidR="006554CB" w:rsidRPr="00372E7A">
          <w:rPr>
            <w:rStyle w:val="Hyperlink"/>
            <w:color w:val="00B050"/>
            <w:sz w:val="22"/>
            <w:szCs w:val="22"/>
          </w:rPr>
          <w:t>1</w:t>
        </w:r>
      </w:hyperlink>
      <w:r w:rsidR="00A06DFE" w:rsidRPr="00372E7A">
        <w:rPr>
          <w:color w:val="00B050"/>
          <w:sz w:val="22"/>
          <w:szCs w:val="22"/>
        </w:rPr>
        <w:t xml:space="preserve"> Disambiguate Trigger Frame Special User Info Field</w:t>
      </w:r>
      <w:r w:rsidR="00A06DFE" w:rsidRPr="00372E7A">
        <w:rPr>
          <w:color w:val="00B050"/>
          <w:sz w:val="22"/>
          <w:szCs w:val="22"/>
        </w:rPr>
        <w:tab/>
        <w:t>Steve Shellhammer</w:t>
      </w:r>
    </w:p>
    <w:p w14:paraId="0FAB0AB6" w14:textId="77777777" w:rsidR="00A06DFE" w:rsidRPr="00FB25F1" w:rsidRDefault="007E23DB" w:rsidP="00A06DFE">
      <w:pPr>
        <w:pStyle w:val="ListParagraph"/>
        <w:numPr>
          <w:ilvl w:val="1"/>
          <w:numId w:val="3"/>
        </w:numPr>
        <w:rPr>
          <w:color w:val="BFBFBF" w:themeColor="background1" w:themeShade="BF"/>
          <w:sz w:val="22"/>
          <w:szCs w:val="22"/>
        </w:rPr>
      </w:pPr>
      <w:hyperlink r:id="rId522" w:history="1">
        <w:r w:rsidR="00A06DFE" w:rsidRPr="00FB25F1">
          <w:rPr>
            <w:rStyle w:val="Hyperlink"/>
            <w:color w:val="BFBFBF" w:themeColor="background1" w:themeShade="BF"/>
            <w:sz w:val="22"/>
            <w:szCs w:val="22"/>
          </w:rPr>
          <w:t>102r2</w:t>
        </w:r>
      </w:hyperlink>
      <w:r w:rsidR="00A06DFE" w:rsidRPr="00FB25F1">
        <w:rPr>
          <w:color w:val="BFBFBF" w:themeColor="background1" w:themeShade="BF"/>
          <w:sz w:val="22"/>
          <w:szCs w:val="22"/>
        </w:rPr>
        <w:t xml:space="preserve"> Considerations on Caps. and Op. Mode: MU-MIMO</w:t>
      </w:r>
      <w:r w:rsidR="00A06DFE" w:rsidRPr="00FB25F1">
        <w:rPr>
          <w:color w:val="BFBFBF" w:themeColor="background1" w:themeShade="BF"/>
          <w:sz w:val="22"/>
          <w:szCs w:val="22"/>
        </w:rPr>
        <w:tab/>
        <w:t>Wook Bong Lee</w:t>
      </w:r>
    </w:p>
    <w:p w14:paraId="2FC6A496" w14:textId="6546FF2E" w:rsidR="00A06DFE" w:rsidRPr="00FB25F1" w:rsidRDefault="007E23DB" w:rsidP="00A06DFE">
      <w:pPr>
        <w:pStyle w:val="ListParagraph"/>
        <w:numPr>
          <w:ilvl w:val="1"/>
          <w:numId w:val="3"/>
        </w:numPr>
        <w:rPr>
          <w:color w:val="BFBFBF" w:themeColor="background1" w:themeShade="BF"/>
          <w:sz w:val="22"/>
          <w:szCs w:val="22"/>
        </w:rPr>
      </w:pPr>
      <w:hyperlink r:id="rId523" w:history="1">
        <w:r w:rsidR="00A06DFE" w:rsidRPr="00FB25F1">
          <w:rPr>
            <w:rStyle w:val="Hyperlink"/>
            <w:color w:val="BFBFBF" w:themeColor="background1" w:themeShade="BF"/>
            <w:sz w:val="22"/>
            <w:szCs w:val="22"/>
          </w:rPr>
          <w:t>152r0</w:t>
        </w:r>
      </w:hyperlink>
      <w:r w:rsidR="00A06DFE" w:rsidRPr="00FB25F1">
        <w:rPr>
          <w:color w:val="BFBFBF" w:themeColor="background1" w:themeShade="BF"/>
          <w:sz w:val="22"/>
          <w:szCs w:val="22"/>
        </w:rPr>
        <w:t xml:space="preserve"> UL Spatial Reuse Subfield Design in Enhanced Trigger</w:t>
      </w:r>
      <w:r w:rsidR="00A06DFE" w:rsidRPr="00FB25F1">
        <w:rPr>
          <w:color w:val="BFBFBF" w:themeColor="background1" w:themeShade="BF"/>
          <w:sz w:val="22"/>
          <w:szCs w:val="22"/>
        </w:rPr>
        <w:tab/>
        <w:t>Eunsung Park</w:t>
      </w:r>
    </w:p>
    <w:p w14:paraId="1046A71B" w14:textId="77777777" w:rsidR="007279C3" w:rsidRPr="00FB25F1" w:rsidRDefault="007E23DB" w:rsidP="007279C3">
      <w:pPr>
        <w:pStyle w:val="ListParagraph"/>
        <w:numPr>
          <w:ilvl w:val="1"/>
          <w:numId w:val="3"/>
        </w:numPr>
        <w:rPr>
          <w:color w:val="BFBFBF" w:themeColor="background1" w:themeShade="BF"/>
          <w:sz w:val="22"/>
          <w:szCs w:val="22"/>
        </w:rPr>
      </w:pPr>
      <w:hyperlink r:id="rId524" w:history="1">
        <w:r w:rsidR="007279C3" w:rsidRPr="00FB25F1">
          <w:rPr>
            <w:rStyle w:val="Hyperlink"/>
            <w:color w:val="BFBFBF" w:themeColor="background1" w:themeShade="BF"/>
            <w:sz w:val="22"/>
            <w:szCs w:val="22"/>
          </w:rPr>
          <w:t>269r0</w:t>
        </w:r>
      </w:hyperlink>
      <w:r w:rsidR="007279C3" w:rsidRPr="00FB25F1">
        <w:rPr>
          <w:color w:val="BFBFBF" w:themeColor="background1" w:themeShade="BF"/>
          <w:sz w:val="22"/>
          <w:szCs w:val="22"/>
        </w:rPr>
        <w:t xml:space="preserve"> </w:t>
      </w:r>
      <w:proofErr w:type="spellStart"/>
      <w:r w:rsidR="007279C3" w:rsidRPr="00FB25F1">
        <w:rPr>
          <w:color w:val="BFBFBF" w:themeColor="background1" w:themeShade="BF"/>
          <w:sz w:val="22"/>
          <w:szCs w:val="22"/>
        </w:rPr>
        <w:t>PSR_based_SR_normalization_discussion</w:t>
      </w:r>
      <w:proofErr w:type="spellEnd"/>
      <w:r w:rsidR="007279C3" w:rsidRPr="00FB25F1">
        <w:rPr>
          <w:color w:val="BFBFBF" w:themeColor="background1" w:themeShade="BF"/>
          <w:sz w:val="22"/>
          <w:szCs w:val="22"/>
        </w:rPr>
        <w:tab/>
      </w:r>
      <w:r w:rsidR="007279C3" w:rsidRPr="00FB25F1">
        <w:rPr>
          <w:color w:val="BFBFBF" w:themeColor="background1" w:themeShade="BF"/>
          <w:sz w:val="22"/>
          <w:szCs w:val="22"/>
        </w:rPr>
        <w:tab/>
      </w:r>
      <w:r w:rsidR="007279C3" w:rsidRPr="00FB25F1">
        <w:rPr>
          <w:color w:val="BFBFBF" w:themeColor="background1" w:themeShade="BF"/>
          <w:sz w:val="22"/>
          <w:szCs w:val="22"/>
        </w:rPr>
        <w:tab/>
        <w:t>Ross J. Yu</w:t>
      </w:r>
    </w:p>
    <w:p w14:paraId="2EB18624" w14:textId="05E84AD0" w:rsidR="00652BA4" w:rsidRPr="00FB25F1" w:rsidRDefault="007E23DB" w:rsidP="00570C33">
      <w:pPr>
        <w:pStyle w:val="ListParagraph"/>
        <w:numPr>
          <w:ilvl w:val="1"/>
          <w:numId w:val="3"/>
        </w:numPr>
        <w:rPr>
          <w:color w:val="BFBFBF" w:themeColor="background1" w:themeShade="BF"/>
          <w:sz w:val="22"/>
          <w:szCs w:val="22"/>
        </w:rPr>
      </w:pPr>
      <w:hyperlink r:id="rId525" w:history="1">
        <w:r w:rsidR="00652BA4" w:rsidRPr="00FB25F1">
          <w:rPr>
            <w:rStyle w:val="Hyperlink"/>
            <w:color w:val="BFBFBF" w:themeColor="background1" w:themeShade="BF"/>
            <w:sz w:val="22"/>
            <w:szCs w:val="22"/>
          </w:rPr>
          <w:t>247r0</w:t>
        </w:r>
      </w:hyperlink>
      <w:r w:rsidR="00652BA4" w:rsidRPr="00FB25F1">
        <w:rPr>
          <w:color w:val="BFBFBF" w:themeColor="background1" w:themeShade="BF"/>
          <w:sz w:val="22"/>
          <w:szCs w:val="22"/>
        </w:rPr>
        <w:t xml:space="preserve"> BW Indication In </w:t>
      </w:r>
      <w:proofErr w:type="spellStart"/>
      <w:r w:rsidR="00652BA4" w:rsidRPr="00FB25F1">
        <w:rPr>
          <w:color w:val="BFBFBF" w:themeColor="background1" w:themeShade="BF"/>
          <w:sz w:val="22"/>
          <w:szCs w:val="22"/>
        </w:rPr>
        <w:t>Rts</w:t>
      </w:r>
      <w:proofErr w:type="spellEnd"/>
      <w:r w:rsidR="00652BA4" w:rsidRPr="00FB25F1">
        <w:rPr>
          <w:color w:val="BFBFBF" w:themeColor="background1" w:themeShade="BF"/>
          <w:sz w:val="22"/>
          <w:szCs w:val="22"/>
        </w:rPr>
        <w:t xml:space="preserve"> </w:t>
      </w:r>
      <w:proofErr w:type="spellStart"/>
      <w:r w:rsidR="00652BA4" w:rsidRPr="00FB25F1">
        <w:rPr>
          <w:color w:val="BFBFBF" w:themeColor="background1" w:themeShade="BF"/>
          <w:sz w:val="22"/>
          <w:szCs w:val="22"/>
        </w:rPr>
        <w:t>Cts</w:t>
      </w:r>
      <w:proofErr w:type="spellEnd"/>
      <w:r w:rsidR="00652BA4" w:rsidRPr="00FB25F1">
        <w:rPr>
          <w:color w:val="BFBFBF" w:themeColor="background1" w:themeShade="BF"/>
          <w:sz w:val="22"/>
          <w:szCs w:val="22"/>
        </w:rPr>
        <w:t xml:space="preserve"> In 320 MHz </w:t>
      </w:r>
      <w:proofErr w:type="spellStart"/>
      <w:r w:rsidR="00652BA4" w:rsidRPr="00FB25F1">
        <w:rPr>
          <w:color w:val="BFBFBF" w:themeColor="background1" w:themeShade="BF"/>
          <w:sz w:val="22"/>
          <w:szCs w:val="22"/>
        </w:rPr>
        <w:t>Ppdu</w:t>
      </w:r>
      <w:proofErr w:type="spellEnd"/>
      <w:r w:rsidR="00652BA4" w:rsidRPr="00FB25F1">
        <w:rPr>
          <w:color w:val="BFBFBF" w:themeColor="background1" w:themeShade="BF"/>
          <w:sz w:val="22"/>
          <w:szCs w:val="22"/>
        </w:rPr>
        <w:t xml:space="preserve"> And </w:t>
      </w:r>
      <w:proofErr w:type="spellStart"/>
      <w:r w:rsidR="00652BA4" w:rsidRPr="00FB25F1">
        <w:rPr>
          <w:color w:val="BFBFBF" w:themeColor="background1" w:themeShade="BF"/>
          <w:sz w:val="22"/>
          <w:szCs w:val="22"/>
        </w:rPr>
        <w:t>PuncturedPreambles</w:t>
      </w:r>
      <w:proofErr w:type="spellEnd"/>
      <w:r w:rsidR="00652BA4" w:rsidRPr="00FB25F1">
        <w:rPr>
          <w:color w:val="BFBFBF" w:themeColor="background1" w:themeShade="BF"/>
          <w:sz w:val="22"/>
          <w:szCs w:val="22"/>
        </w:rPr>
        <w:tab/>
        <w:t>Brian Hart</w:t>
      </w:r>
    </w:p>
    <w:p w14:paraId="7FF4D9C9" w14:textId="3D91B317" w:rsidR="005B2961" w:rsidRPr="00FA2F3C" w:rsidRDefault="005B2961" w:rsidP="00730681">
      <w:pPr>
        <w:pStyle w:val="ListParagraph"/>
        <w:numPr>
          <w:ilvl w:val="0"/>
          <w:numId w:val="3"/>
        </w:numPr>
        <w:rPr>
          <w:b/>
          <w:bCs/>
        </w:rPr>
      </w:pPr>
      <w:r w:rsidRPr="00FA2F3C">
        <w:rPr>
          <w:b/>
          <w:bCs/>
        </w:rPr>
        <w:t>Teleconference plan for March to May</w:t>
      </w:r>
    </w:p>
    <w:p w14:paraId="19903E98" w14:textId="3420956F" w:rsidR="005B2961" w:rsidRPr="004A32AF" w:rsidRDefault="0000365F" w:rsidP="005B2961">
      <w:pPr>
        <w:pStyle w:val="ListParagraph"/>
        <w:numPr>
          <w:ilvl w:val="1"/>
          <w:numId w:val="3"/>
        </w:numPr>
        <w:rPr>
          <w:color w:val="0070C0"/>
        </w:rPr>
      </w:pPr>
      <w:r w:rsidRPr="004A32AF">
        <w:rPr>
          <w:color w:val="0070C0"/>
        </w:rPr>
        <w:fldChar w:fldCharType="begin"/>
      </w:r>
      <w:r w:rsidRPr="004A32AF">
        <w:rPr>
          <w:color w:val="0070C0"/>
        </w:rPr>
        <w:instrText xml:space="preserve"> REF _Ref64994672 \h </w:instrText>
      </w:r>
      <w:r w:rsidRPr="004A32AF">
        <w:rPr>
          <w:color w:val="0070C0"/>
        </w:rPr>
      </w:r>
      <w:r w:rsidRPr="004A32AF">
        <w:rPr>
          <w:color w:val="0070C0"/>
        </w:rPr>
        <w:fldChar w:fldCharType="separate"/>
      </w:r>
      <w:r w:rsidRPr="004A32AF">
        <w:rPr>
          <w:color w:val="0070C0"/>
        </w:rPr>
        <w:t>Proposed Teleconferences Plan for March to May</w:t>
      </w:r>
      <w:r w:rsidRPr="004A32AF">
        <w:rPr>
          <w:color w:val="0070C0"/>
        </w:rPr>
        <w:fldChar w:fldCharType="end"/>
      </w:r>
    </w:p>
    <w:p w14:paraId="71023A6B" w14:textId="61D7C1E6" w:rsidR="00257668" w:rsidRDefault="00257668" w:rsidP="00257668">
      <w:pPr>
        <w:pStyle w:val="ListParagraph"/>
        <w:numPr>
          <w:ilvl w:val="2"/>
          <w:numId w:val="3"/>
        </w:numPr>
      </w:pPr>
      <w:r>
        <w:t>Discuss</w:t>
      </w:r>
      <w:r w:rsidR="00116760">
        <w:t xml:space="preserve">ion </w:t>
      </w:r>
      <w:r>
        <w:t>whether Joint calls (No motions) to occur at 10:00</w:t>
      </w:r>
      <w:r w:rsidR="00C97546">
        <w:t xml:space="preserve"> PT</w:t>
      </w:r>
      <w:r>
        <w:t xml:space="preserve"> or 19:00 PT.</w:t>
      </w:r>
      <w:r w:rsidR="00116760">
        <w:t xml:space="preserve"> </w:t>
      </w:r>
      <w:r w:rsidR="00B106C6">
        <w:t>Differing opinions.</w:t>
      </w:r>
      <w:r w:rsidR="00CE56D7">
        <w:t xml:space="preserve"> Keeping the old schedule</w:t>
      </w:r>
      <w:r w:rsidR="00B63BD6">
        <w:t xml:space="preserve"> pattern</w:t>
      </w:r>
      <w:r w:rsidR="00CE56D7">
        <w:t>.</w:t>
      </w:r>
    </w:p>
    <w:p w14:paraId="0CB6CF92" w14:textId="3EF5A686" w:rsidR="00730681" w:rsidRDefault="00730681" w:rsidP="00730681">
      <w:pPr>
        <w:pStyle w:val="ListParagraph"/>
        <w:numPr>
          <w:ilvl w:val="0"/>
          <w:numId w:val="3"/>
        </w:numPr>
      </w:pPr>
      <w:proofErr w:type="spellStart"/>
      <w:r w:rsidRPr="00715F75">
        <w:t>AoB</w:t>
      </w:r>
      <w:proofErr w:type="spellEnd"/>
      <w:r w:rsidRPr="00715F75">
        <w:t>:</w:t>
      </w:r>
      <w:r w:rsidR="00AE3565">
        <w:t xml:space="preserve"> None.</w:t>
      </w:r>
    </w:p>
    <w:p w14:paraId="5C45C1AB" w14:textId="77777777" w:rsidR="00730681" w:rsidRPr="00715F75" w:rsidRDefault="00730681" w:rsidP="00730681">
      <w:pPr>
        <w:pStyle w:val="ListParagraph"/>
        <w:numPr>
          <w:ilvl w:val="0"/>
          <w:numId w:val="3"/>
        </w:numPr>
      </w:pPr>
      <w:r w:rsidRPr="00715F75">
        <w:t>Adjourn</w:t>
      </w:r>
    </w:p>
    <w:p w14:paraId="75A3B6B1" w14:textId="2069D796" w:rsidR="00730681" w:rsidRDefault="00730681" w:rsidP="00A5520B"/>
    <w:p w14:paraId="32DA7CF8" w14:textId="62038E6E" w:rsidR="00F96EB7" w:rsidRPr="00755C65" w:rsidRDefault="00F96EB7" w:rsidP="00F96EB7">
      <w:pPr>
        <w:pStyle w:val="Heading3"/>
      </w:pPr>
      <w:r w:rsidRPr="008E6525">
        <w:rPr>
          <w:highlight w:val="green"/>
        </w:rPr>
        <w:t>18</w:t>
      </w:r>
      <w:r w:rsidRPr="008E6525">
        <w:rPr>
          <w:highlight w:val="green"/>
          <w:vertAlign w:val="superscript"/>
        </w:rPr>
        <w:t>th</w:t>
      </w:r>
      <w:r w:rsidRPr="008E6525">
        <w:rPr>
          <w:highlight w:val="green"/>
        </w:rPr>
        <w:t xml:space="preserve"> Conf. Call: February 25 (19:00–22:00 ET)–PHY</w:t>
      </w:r>
    </w:p>
    <w:p w14:paraId="02F906CC" w14:textId="77777777" w:rsidR="00F96EB7" w:rsidRPr="003046F3" w:rsidRDefault="00F96EB7" w:rsidP="00F96EB7">
      <w:pPr>
        <w:pStyle w:val="ListParagraph"/>
        <w:numPr>
          <w:ilvl w:val="0"/>
          <w:numId w:val="3"/>
        </w:numPr>
        <w:rPr>
          <w:lang w:val="en-US"/>
        </w:rPr>
      </w:pPr>
      <w:r w:rsidRPr="003046F3">
        <w:t>Call the meeting to order</w:t>
      </w:r>
    </w:p>
    <w:p w14:paraId="26866547" w14:textId="77777777" w:rsidR="00F96EB7" w:rsidRDefault="00F96EB7" w:rsidP="00F96EB7">
      <w:pPr>
        <w:pStyle w:val="ListParagraph"/>
        <w:numPr>
          <w:ilvl w:val="0"/>
          <w:numId w:val="3"/>
        </w:numPr>
      </w:pPr>
      <w:r w:rsidRPr="003046F3">
        <w:t>IEEE 802 and 802.11 IPR policy and procedure</w:t>
      </w:r>
    </w:p>
    <w:p w14:paraId="0CE80BDF" w14:textId="77777777" w:rsidR="00F96EB7" w:rsidRPr="003046F3" w:rsidRDefault="00F96EB7" w:rsidP="00F96EB7">
      <w:pPr>
        <w:pStyle w:val="ListParagraph"/>
        <w:numPr>
          <w:ilvl w:val="1"/>
          <w:numId w:val="3"/>
        </w:numPr>
        <w:rPr>
          <w:szCs w:val="20"/>
        </w:rPr>
      </w:pPr>
      <w:r w:rsidRPr="003046F3">
        <w:rPr>
          <w:b/>
          <w:sz w:val="22"/>
          <w:szCs w:val="22"/>
        </w:rPr>
        <w:t>Patent Policy: Ways to inform IEEE:</w:t>
      </w:r>
    </w:p>
    <w:p w14:paraId="3D1C2189" w14:textId="77777777" w:rsidR="00F96EB7" w:rsidRPr="003046F3" w:rsidRDefault="00F96EB7" w:rsidP="00F96EB7">
      <w:pPr>
        <w:pStyle w:val="ListParagraph"/>
        <w:numPr>
          <w:ilvl w:val="2"/>
          <w:numId w:val="3"/>
        </w:numPr>
        <w:rPr>
          <w:szCs w:val="20"/>
        </w:rPr>
      </w:pPr>
      <w:r w:rsidRPr="003046F3">
        <w:rPr>
          <w:sz w:val="22"/>
          <w:szCs w:val="22"/>
        </w:rPr>
        <w:t>Cause an LOA to be submitted to the IEEE-SA (</w:t>
      </w:r>
      <w:hyperlink r:id="rId526" w:history="1">
        <w:r w:rsidRPr="00392CC0">
          <w:rPr>
            <w:rStyle w:val="Hyperlink"/>
            <w:sz w:val="22"/>
            <w:szCs w:val="22"/>
          </w:rPr>
          <w:t>patcom@ieee.org</w:t>
        </w:r>
      </w:hyperlink>
      <w:r w:rsidRPr="003046F3">
        <w:rPr>
          <w:sz w:val="22"/>
          <w:szCs w:val="22"/>
        </w:rPr>
        <w:t>); or</w:t>
      </w:r>
    </w:p>
    <w:p w14:paraId="7B3F4F18" w14:textId="77777777" w:rsidR="00F96EB7" w:rsidRPr="003046F3" w:rsidRDefault="00F96EB7" w:rsidP="00F96EB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6CA531D" w14:textId="77777777" w:rsidR="00F96EB7" w:rsidRPr="003046F3" w:rsidRDefault="00F96EB7" w:rsidP="00F96EB7">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E36211" w14:textId="77777777" w:rsidR="00F96EB7" w:rsidRDefault="00F96EB7" w:rsidP="00F96EB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35FA8B" w14:textId="77777777" w:rsidR="00F96EB7" w:rsidRDefault="00F96EB7" w:rsidP="00F96EB7">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1D99492" w14:textId="77777777" w:rsidR="00F96EB7" w:rsidRPr="0032579B" w:rsidRDefault="00F96EB7" w:rsidP="00F96EB7">
      <w:pPr>
        <w:pStyle w:val="ListParagraph"/>
        <w:numPr>
          <w:ilvl w:val="2"/>
          <w:numId w:val="3"/>
        </w:numPr>
        <w:rPr>
          <w:sz w:val="22"/>
          <w:szCs w:val="22"/>
        </w:rPr>
      </w:pPr>
      <w:r w:rsidRPr="0032579B">
        <w:rPr>
          <w:sz w:val="22"/>
          <w:szCs w:val="22"/>
        </w:rPr>
        <w:t xml:space="preserve">IEEE SA’s copyright policy is described in </w:t>
      </w:r>
      <w:hyperlink r:id="rId527" w:anchor="7" w:history="1">
        <w:r w:rsidRPr="0032579B">
          <w:rPr>
            <w:rStyle w:val="Hyperlink"/>
            <w:sz w:val="22"/>
            <w:szCs w:val="22"/>
          </w:rPr>
          <w:t>Clause 7</w:t>
        </w:r>
      </w:hyperlink>
      <w:r w:rsidRPr="0032579B">
        <w:rPr>
          <w:sz w:val="22"/>
          <w:szCs w:val="22"/>
        </w:rPr>
        <w:t xml:space="preserve"> of the IEEE SA Standards Board Bylaws and </w:t>
      </w:r>
      <w:hyperlink r:id="rId528" w:history="1">
        <w:r w:rsidRPr="0032579B">
          <w:rPr>
            <w:rStyle w:val="Hyperlink"/>
            <w:sz w:val="22"/>
            <w:szCs w:val="22"/>
          </w:rPr>
          <w:t>Clause 6.1</w:t>
        </w:r>
      </w:hyperlink>
      <w:r w:rsidRPr="0032579B">
        <w:rPr>
          <w:sz w:val="22"/>
          <w:szCs w:val="22"/>
        </w:rPr>
        <w:t xml:space="preserve"> of the IEEE SA Standards Board Operations Manual;</w:t>
      </w:r>
    </w:p>
    <w:p w14:paraId="632551FF" w14:textId="77777777" w:rsidR="00F96EB7" w:rsidRPr="00173C7C" w:rsidRDefault="00F96EB7" w:rsidP="00F96EB7">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9C77CE1" w14:textId="77777777" w:rsidR="00F96EB7" w:rsidRPr="00F141E4" w:rsidRDefault="00F96EB7" w:rsidP="00F96EB7">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50E8406" w14:textId="77777777" w:rsidR="00F96EB7" w:rsidRDefault="00F96EB7" w:rsidP="00F96EB7">
      <w:pPr>
        <w:pStyle w:val="ListParagraph"/>
        <w:numPr>
          <w:ilvl w:val="0"/>
          <w:numId w:val="3"/>
        </w:numPr>
      </w:pPr>
      <w:r w:rsidRPr="003046F3">
        <w:t>Attendance reminder.</w:t>
      </w:r>
    </w:p>
    <w:p w14:paraId="78EBD489" w14:textId="77777777" w:rsidR="00F96EB7" w:rsidRPr="003046F3" w:rsidRDefault="00F96EB7" w:rsidP="00F96EB7">
      <w:pPr>
        <w:pStyle w:val="ListParagraph"/>
        <w:numPr>
          <w:ilvl w:val="1"/>
          <w:numId w:val="3"/>
        </w:numPr>
      </w:pPr>
      <w:r>
        <w:rPr>
          <w:sz w:val="22"/>
          <w:szCs w:val="22"/>
        </w:rPr>
        <w:t xml:space="preserve">Participation slide: </w:t>
      </w:r>
      <w:hyperlink r:id="rId529" w:tgtFrame="_blank" w:history="1">
        <w:r w:rsidRPr="00EE0424">
          <w:rPr>
            <w:rStyle w:val="Hyperlink"/>
            <w:sz w:val="22"/>
            <w:szCs w:val="22"/>
            <w:lang w:val="en-US"/>
          </w:rPr>
          <w:t>https://mentor.ieee.org/802-ec/dcn/16/ec-16-0180-05-00EC-ieee-802-participation-slide.pptx</w:t>
        </w:r>
      </w:hyperlink>
    </w:p>
    <w:p w14:paraId="0A457D5D" w14:textId="77777777" w:rsidR="00F96EB7" w:rsidRDefault="00F96EB7" w:rsidP="00F96EB7">
      <w:pPr>
        <w:pStyle w:val="ListParagraph"/>
        <w:numPr>
          <w:ilvl w:val="1"/>
          <w:numId w:val="3"/>
        </w:numPr>
        <w:rPr>
          <w:sz w:val="22"/>
        </w:rPr>
      </w:pPr>
      <w:r>
        <w:rPr>
          <w:sz w:val="22"/>
        </w:rPr>
        <w:t xml:space="preserve">Please record your attendance during the conference call by using the IMAT system: </w:t>
      </w:r>
    </w:p>
    <w:p w14:paraId="26E71A59" w14:textId="77777777" w:rsidR="00F96EB7" w:rsidRDefault="00F96EB7" w:rsidP="00F96EB7">
      <w:pPr>
        <w:pStyle w:val="ListParagraph"/>
        <w:numPr>
          <w:ilvl w:val="2"/>
          <w:numId w:val="3"/>
        </w:numPr>
        <w:rPr>
          <w:sz w:val="22"/>
        </w:rPr>
      </w:pPr>
      <w:r>
        <w:rPr>
          <w:sz w:val="22"/>
        </w:rPr>
        <w:t xml:space="preserve">1) login to </w:t>
      </w:r>
      <w:hyperlink r:id="rId5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AEA9FB4" w14:textId="77777777" w:rsidR="00F96EB7" w:rsidRDefault="00F96EB7" w:rsidP="00F96EB7">
      <w:pPr>
        <w:pStyle w:val="ListParagraph"/>
        <w:numPr>
          <w:ilvl w:val="1"/>
          <w:numId w:val="3"/>
        </w:numPr>
        <w:rPr>
          <w:sz w:val="22"/>
        </w:rPr>
      </w:pPr>
      <w:r>
        <w:rPr>
          <w:sz w:val="22"/>
        </w:rPr>
        <w:t xml:space="preserve">If you are unable to record the attendance via </w:t>
      </w:r>
      <w:hyperlink r:id="rId53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3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33" w:history="1">
        <w:r w:rsidRPr="00132C67">
          <w:rPr>
            <w:rStyle w:val="Hyperlink"/>
            <w:sz w:val="22"/>
          </w:rPr>
          <w:t>sschelstraete@quantenna.com</w:t>
        </w:r>
      </w:hyperlink>
      <w:r>
        <w:rPr>
          <w:sz w:val="22"/>
        </w:rPr>
        <w:t>)</w:t>
      </w:r>
    </w:p>
    <w:p w14:paraId="65FD67EC" w14:textId="77777777" w:rsidR="00F96EB7" w:rsidRPr="00880D21" w:rsidRDefault="00F96EB7" w:rsidP="00F96EB7">
      <w:pPr>
        <w:pStyle w:val="ListParagraph"/>
        <w:numPr>
          <w:ilvl w:val="1"/>
          <w:numId w:val="3"/>
        </w:numPr>
        <w:rPr>
          <w:sz w:val="22"/>
        </w:rPr>
      </w:pPr>
      <w:r>
        <w:rPr>
          <w:sz w:val="22"/>
          <w:szCs w:val="22"/>
        </w:rPr>
        <w:t>Please ensure that the following information is listed correctly when joining the call:</w:t>
      </w:r>
    </w:p>
    <w:p w14:paraId="4588B707" w14:textId="77777777" w:rsidR="00F96EB7" w:rsidRPr="00D86E02" w:rsidRDefault="00F96EB7" w:rsidP="00F96EB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8E26FC5" w14:textId="77777777" w:rsidR="00F96EB7" w:rsidRDefault="00F96EB7" w:rsidP="00F96EB7">
      <w:pPr>
        <w:pStyle w:val="ListParagraph"/>
        <w:numPr>
          <w:ilvl w:val="0"/>
          <w:numId w:val="3"/>
        </w:numPr>
      </w:pPr>
      <w:r w:rsidRPr="003046F3">
        <w:t>Announcements</w:t>
      </w:r>
      <w:r>
        <w:t>:</w:t>
      </w:r>
    </w:p>
    <w:p w14:paraId="3D5AFF07" w14:textId="5EBEC984" w:rsidR="00DC3868" w:rsidRPr="008432C2" w:rsidRDefault="00DC3868" w:rsidP="00DC386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5845A4B1" w14:textId="4D4616A1" w:rsidR="008432C2" w:rsidRPr="008432C2" w:rsidRDefault="008432C2" w:rsidP="008432C2">
      <w:pPr>
        <w:pStyle w:val="ListParagraph"/>
        <w:numPr>
          <w:ilvl w:val="1"/>
          <w:numId w:val="3"/>
        </w:numPr>
        <w:rPr>
          <w:i/>
          <w:iCs/>
          <w:sz w:val="22"/>
          <w:szCs w:val="22"/>
        </w:rPr>
      </w:pPr>
      <w:r w:rsidRPr="008432C2">
        <w:rPr>
          <w:i/>
          <w:iCs/>
          <w:sz w:val="22"/>
          <w:szCs w:val="22"/>
        </w:rPr>
        <w:t>Pending Requests.</w:t>
      </w:r>
    </w:p>
    <w:p w14:paraId="18A8814E" w14:textId="77777777" w:rsidR="00DC3868" w:rsidRPr="003A49BC" w:rsidRDefault="00DC3868" w:rsidP="00DC386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6CB0024" w14:textId="07B65281" w:rsidR="00DC3868" w:rsidRPr="00C42D99" w:rsidRDefault="007E23DB" w:rsidP="00DC3868">
      <w:pPr>
        <w:pStyle w:val="ListParagraph"/>
        <w:numPr>
          <w:ilvl w:val="1"/>
          <w:numId w:val="3"/>
        </w:numPr>
        <w:rPr>
          <w:color w:val="FFC000"/>
          <w:sz w:val="22"/>
          <w:szCs w:val="22"/>
        </w:rPr>
      </w:pPr>
      <w:hyperlink r:id="rId534" w:history="1">
        <w:r w:rsidR="00DC3868" w:rsidRPr="00C42D99">
          <w:rPr>
            <w:rStyle w:val="Hyperlink"/>
            <w:color w:val="FFC000"/>
            <w:sz w:val="22"/>
            <w:szCs w:val="22"/>
          </w:rPr>
          <w:t>213r0</w:t>
        </w:r>
      </w:hyperlink>
      <w:r w:rsidR="00DC3868" w:rsidRPr="00C42D99">
        <w:rPr>
          <w:color w:val="FFC000"/>
          <w:sz w:val="22"/>
          <w:szCs w:val="22"/>
        </w:rPr>
        <w:t xml:space="preserve"> PDT-Update-PHY-Beamforming</w:t>
      </w:r>
      <w:r w:rsidR="00DC3868" w:rsidRPr="00C42D99">
        <w:rPr>
          <w:color w:val="FFC000"/>
          <w:sz w:val="22"/>
          <w:szCs w:val="22"/>
        </w:rPr>
        <w:tab/>
      </w:r>
      <w:r w:rsidR="00DC3868" w:rsidRPr="00C42D99">
        <w:rPr>
          <w:color w:val="FFC000"/>
          <w:sz w:val="22"/>
          <w:szCs w:val="22"/>
        </w:rPr>
        <w:tab/>
      </w:r>
      <w:r w:rsidR="00DC3868" w:rsidRPr="00C42D99">
        <w:rPr>
          <w:color w:val="FFC000"/>
          <w:sz w:val="22"/>
          <w:szCs w:val="22"/>
        </w:rPr>
        <w:tab/>
      </w:r>
      <w:r w:rsidR="00DC3868" w:rsidRPr="00C42D99">
        <w:rPr>
          <w:color w:val="FFC000"/>
          <w:sz w:val="22"/>
          <w:szCs w:val="22"/>
        </w:rPr>
        <w:tab/>
        <w:t>Genadiy Tsodik</w:t>
      </w:r>
    </w:p>
    <w:p w14:paraId="7887DA94" w14:textId="28326615" w:rsidR="00EA4AB2" w:rsidRPr="004965EC" w:rsidRDefault="007E23DB" w:rsidP="00FE6720">
      <w:pPr>
        <w:pStyle w:val="ListParagraph"/>
        <w:numPr>
          <w:ilvl w:val="1"/>
          <w:numId w:val="3"/>
        </w:numPr>
        <w:rPr>
          <w:color w:val="00B050"/>
          <w:sz w:val="22"/>
          <w:szCs w:val="22"/>
        </w:rPr>
      </w:pPr>
      <w:hyperlink r:id="rId535" w:history="1">
        <w:r w:rsidR="00EA4AB2" w:rsidRPr="004965EC">
          <w:rPr>
            <w:rStyle w:val="Hyperlink"/>
            <w:color w:val="00B050"/>
            <w:sz w:val="22"/>
            <w:szCs w:val="22"/>
          </w:rPr>
          <w:t>309r0</w:t>
        </w:r>
      </w:hyperlink>
      <w:r w:rsidR="00EA4AB2" w:rsidRPr="004965EC">
        <w:rPr>
          <w:color w:val="00B050"/>
          <w:sz w:val="22"/>
          <w:szCs w:val="22"/>
        </w:rPr>
        <w:t xml:space="preserve"> PDT: Initial text proposal for B.4.3 and B.4.36a.2</w:t>
      </w:r>
      <w:r w:rsidR="00EA4AB2" w:rsidRPr="004965EC">
        <w:rPr>
          <w:color w:val="00B050"/>
          <w:sz w:val="22"/>
          <w:szCs w:val="22"/>
        </w:rPr>
        <w:tab/>
      </w:r>
      <w:r w:rsidR="00B3031E" w:rsidRPr="004965EC">
        <w:rPr>
          <w:color w:val="00B050"/>
          <w:sz w:val="22"/>
          <w:szCs w:val="22"/>
        </w:rPr>
        <w:tab/>
      </w:r>
      <w:r w:rsidR="00EA4AB2" w:rsidRPr="004965EC">
        <w:rPr>
          <w:color w:val="00B050"/>
          <w:sz w:val="22"/>
          <w:szCs w:val="22"/>
        </w:rPr>
        <w:t>Sigurd Schelstraete</w:t>
      </w:r>
    </w:p>
    <w:p w14:paraId="04D11197" w14:textId="77777777" w:rsidR="00DC3868" w:rsidRPr="003A49BC" w:rsidRDefault="00DC3868" w:rsidP="00DC3868">
      <w:pPr>
        <w:pStyle w:val="ListParagraph"/>
        <w:numPr>
          <w:ilvl w:val="0"/>
          <w:numId w:val="3"/>
        </w:numPr>
        <w:rPr>
          <w:sz w:val="22"/>
          <w:szCs w:val="22"/>
        </w:rPr>
      </w:pPr>
      <w:r w:rsidRPr="00484ECF">
        <w:rPr>
          <w:sz w:val="22"/>
          <w:szCs w:val="22"/>
        </w:rPr>
        <w:t xml:space="preserve">Technical Submissions: </w:t>
      </w:r>
      <w:r>
        <w:rPr>
          <w:b/>
          <w:bCs/>
          <w:sz w:val="22"/>
          <w:szCs w:val="22"/>
        </w:rPr>
        <w:t>Comment Resolutions</w:t>
      </w:r>
    </w:p>
    <w:p w14:paraId="057F328A" w14:textId="77777777" w:rsidR="00DC3868" w:rsidRPr="004965EC" w:rsidRDefault="007E23DB" w:rsidP="00DC3868">
      <w:pPr>
        <w:pStyle w:val="ListParagraph"/>
        <w:numPr>
          <w:ilvl w:val="1"/>
          <w:numId w:val="3"/>
        </w:numPr>
        <w:rPr>
          <w:color w:val="00B050"/>
          <w:sz w:val="22"/>
          <w:szCs w:val="22"/>
        </w:rPr>
      </w:pPr>
      <w:hyperlink r:id="rId536" w:history="1">
        <w:r w:rsidR="00DC3868" w:rsidRPr="004965EC">
          <w:rPr>
            <w:rStyle w:val="Hyperlink"/>
            <w:color w:val="00B050"/>
            <w:sz w:val="22"/>
            <w:szCs w:val="22"/>
          </w:rPr>
          <w:t>236r0</w:t>
        </w:r>
      </w:hyperlink>
      <w:r w:rsidR="00DC3868" w:rsidRPr="004965EC">
        <w:rPr>
          <w:color w:val="00B050"/>
          <w:sz w:val="22"/>
          <w:szCs w:val="22"/>
        </w:rPr>
        <w:t xml:space="preserve"> EHT-SIG-CR-d03-part-2</w:t>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t>Ross Jian Yu</w:t>
      </w:r>
    </w:p>
    <w:p w14:paraId="7BC28383" w14:textId="77777777" w:rsidR="00DC3868" w:rsidRPr="004965EC" w:rsidRDefault="007E23DB" w:rsidP="00DC3868">
      <w:pPr>
        <w:pStyle w:val="ListParagraph"/>
        <w:numPr>
          <w:ilvl w:val="1"/>
          <w:numId w:val="3"/>
        </w:numPr>
        <w:rPr>
          <w:color w:val="00B050"/>
          <w:sz w:val="22"/>
          <w:szCs w:val="22"/>
        </w:rPr>
      </w:pPr>
      <w:hyperlink r:id="rId537" w:history="1">
        <w:r w:rsidR="00DC3868" w:rsidRPr="004965EC">
          <w:rPr>
            <w:rStyle w:val="Hyperlink"/>
            <w:color w:val="00B050"/>
            <w:sz w:val="22"/>
            <w:szCs w:val="22"/>
          </w:rPr>
          <w:t>273r0</w:t>
        </w:r>
      </w:hyperlink>
      <w:r w:rsidR="00DC3868" w:rsidRPr="004965EC">
        <w:rPr>
          <w:color w:val="00B050"/>
          <w:sz w:val="22"/>
          <w:szCs w:val="22"/>
        </w:rPr>
        <w:t xml:space="preserve"> D0.3 CR for 36.3.2.5</w:t>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t>Eunsung Park</w:t>
      </w:r>
    </w:p>
    <w:p w14:paraId="703C3F4F" w14:textId="478A80D6" w:rsidR="00DC3868" w:rsidRPr="004965EC" w:rsidRDefault="007E23DB" w:rsidP="00DC3868">
      <w:pPr>
        <w:pStyle w:val="ListParagraph"/>
        <w:numPr>
          <w:ilvl w:val="1"/>
          <w:numId w:val="3"/>
        </w:numPr>
        <w:rPr>
          <w:color w:val="00B050"/>
          <w:sz w:val="22"/>
          <w:szCs w:val="22"/>
        </w:rPr>
      </w:pPr>
      <w:hyperlink r:id="rId538" w:history="1">
        <w:r w:rsidR="00DC3868" w:rsidRPr="004965EC">
          <w:rPr>
            <w:rStyle w:val="Hyperlink"/>
            <w:color w:val="00B050"/>
            <w:sz w:val="22"/>
            <w:szCs w:val="22"/>
          </w:rPr>
          <w:t>274r0</w:t>
        </w:r>
      </w:hyperlink>
      <w:r w:rsidR="00DC3868" w:rsidRPr="004965EC">
        <w:rPr>
          <w:color w:val="00B050"/>
          <w:sz w:val="22"/>
          <w:szCs w:val="22"/>
        </w:rPr>
        <w:t xml:space="preserve"> D0.3 CR for 36.3.11.9</w:t>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t>Eunsung Park</w:t>
      </w:r>
    </w:p>
    <w:p w14:paraId="52B79AD5" w14:textId="0F3E62F3" w:rsidR="00985E68" w:rsidRPr="004965EC" w:rsidRDefault="007E23DB" w:rsidP="00BB6C5A">
      <w:pPr>
        <w:pStyle w:val="ListParagraph"/>
        <w:numPr>
          <w:ilvl w:val="1"/>
          <w:numId w:val="3"/>
        </w:numPr>
        <w:rPr>
          <w:color w:val="00B050"/>
          <w:sz w:val="22"/>
          <w:szCs w:val="22"/>
        </w:rPr>
      </w:pPr>
      <w:hyperlink r:id="rId539" w:history="1">
        <w:r w:rsidR="00985E68" w:rsidRPr="004965EC">
          <w:rPr>
            <w:rStyle w:val="Hyperlink"/>
            <w:color w:val="00B050"/>
            <w:sz w:val="22"/>
            <w:szCs w:val="22"/>
          </w:rPr>
          <w:t>275r0</w:t>
        </w:r>
      </w:hyperlink>
      <w:r w:rsidR="00985E68" w:rsidRPr="004965EC">
        <w:rPr>
          <w:color w:val="00B050"/>
          <w:sz w:val="22"/>
          <w:szCs w:val="22"/>
        </w:rPr>
        <w:t xml:space="preserve"> EHT-SIG-CR-d03-part-3</w:t>
      </w:r>
      <w:r w:rsidR="00985E68" w:rsidRPr="004965EC">
        <w:rPr>
          <w:color w:val="00B050"/>
          <w:sz w:val="22"/>
          <w:szCs w:val="22"/>
        </w:rPr>
        <w:tab/>
      </w:r>
      <w:r w:rsidR="00985E68" w:rsidRPr="004965EC">
        <w:rPr>
          <w:color w:val="00B050"/>
          <w:sz w:val="22"/>
          <w:szCs w:val="22"/>
        </w:rPr>
        <w:tab/>
      </w:r>
      <w:r w:rsidR="00985E68" w:rsidRPr="004965EC">
        <w:rPr>
          <w:color w:val="00B050"/>
          <w:sz w:val="22"/>
          <w:szCs w:val="22"/>
        </w:rPr>
        <w:tab/>
      </w:r>
      <w:r w:rsidR="00985E68" w:rsidRPr="004965EC">
        <w:rPr>
          <w:color w:val="00B050"/>
          <w:sz w:val="22"/>
          <w:szCs w:val="22"/>
        </w:rPr>
        <w:tab/>
      </w:r>
      <w:r w:rsidR="00985E68" w:rsidRPr="004965EC">
        <w:rPr>
          <w:color w:val="00B050"/>
          <w:sz w:val="22"/>
          <w:szCs w:val="22"/>
        </w:rPr>
        <w:tab/>
        <w:t>Ross Jian Yu</w:t>
      </w:r>
    </w:p>
    <w:p w14:paraId="277D6DD5" w14:textId="6E0FA757" w:rsidR="00985E68" w:rsidRDefault="007E23DB" w:rsidP="00561B2B">
      <w:pPr>
        <w:pStyle w:val="ListParagraph"/>
        <w:numPr>
          <w:ilvl w:val="1"/>
          <w:numId w:val="3"/>
        </w:numPr>
        <w:rPr>
          <w:color w:val="00B050"/>
          <w:sz w:val="22"/>
          <w:szCs w:val="22"/>
        </w:rPr>
      </w:pPr>
      <w:hyperlink r:id="rId540" w:history="1">
        <w:r w:rsidR="00985E68" w:rsidRPr="004965EC">
          <w:rPr>
            <w:rStyle w:val="Hyperlink"/>
            <w:color w:val="00B050"/>
            <w:sz w:val="22"/>
            <w:szCs w:val="22"/>
          </w:rPr>
          <w:t>289r0</w:t>
        </w:r>
      </w:hyperlink>
      <w:r w:rsidR="00985E68" w:rsidRPr="004965EC">
        <w:rPr>
          <w:color w:val="00B050"/>
          <w:sz w:val="22"/>
          <w:szCs w:val="22"/>
        </w:rPr>
        <w:t xml:space="preserve"> EHT-SIG-CR-d03-part-4</w:t>
      </w:r>
      <w:r w:rsidR="00985E68" w:rsidRPr="004965EC">
        <w:rPr>
          <w:color w:val="00B050"/>
          <w:sz w:val="22"/>
          <w:szCs w:val="22"/>
        </w:rPr>
        <w:tab/>
      </w:r>
      <w:r w:rsidR="00985E68" w:rsidRPr="004965EC">
        <w:rPr>
          <w:color w:val="00B050"/>
          <w:sz w:val="22"/>
          <w:szCs w:val="22"/>
        </w:rPr>
        <w:tab/>
      </w:r>
      <w:r w:rsidR="00985E68" w:rsidRPr="004965EC">
        <w:rPr>
          <w:color w:val="00B050"/>
          <w:sz w:val="22"/>
          <w:szCs w:val="22"/>
        </w:rPr>
        <w:tab/>
      </w:r>
      <w:r w:rsidR="00985E68" w:rsidRPr="004965EC">
        <w:rPr>
          <w:color w:val="00B050"/>
          <w:sz w:val="22"/>
          <w:szCs w:val="22"/>
        </w:rPr>
        <w:tab/>
      </w:r>
      <w:r w:rsidR="00985E68" w:rsidRPr="004965EC">
        <w:rPr>
          <w:color w:val="00B050"/>
          <w:sz w:val="22"/>
          <w:szCs w:val="22"/>
        </w:rPr>
        <w:tab/>
        <w:t>Ross Jian Yu</w:t>
      </w:r>
    </w:p>
    <w:p w14:paraId="3EA6E55A" w14:textId="77777777" w:rsidR="001E2EF7" w:rsidRDefault="007E23DB" w:rsidP="003F58F1">
      <w:pPr>
        <w:pStyle w:val="ListParagraph"/>
        <w:numPr>
          <w:ilvl w:val="1"/>
          <w:numId w:val="3"/>
        </w:numPr>
        <w:rPr>
          <w:color w:val="00B050"/>
          <w:sz w:val="22"/>
          <w:szCs w:val="22"/>
        </w:rPr>
      </w:pPr>
      <w:hyperlink r:id="rId541" w:history="1">
        <w:r w:rsidR="003E7313" w:rsidRPr="00152BC4">
          <w:rPr>
            <w:rStyle w:val="Hyperlink"/>
            <w:color w:val="00B050"/>
            <w:sz w:val="22"/>
            <w:szCs w:val="22"/>
          </w:rPr>
          <w:t>328r1</w:t>
        </w:r>
      </w:hyperlink>
      <w:r w:rsidR="003E7313" w:rsidRPr="00152BC4">
        <w:rPr>
          <w:color w:val="00B050"/>
          <w:sz w:val="22"/>
          <w:szCs w:val="22"/>
        </w:rPr>
        <w:t xml:space="preserve"> </w:t>
      </w:r>
      <w:r w:rsidR="003E7313" w:rsidRPr="003E7313">
        <w:rPr>
          <w:color w:val="00B050"/>
          <w:sz w:val="22"/>
          <w:szCs w:val="22"/>
        </w:rPr>
        <w:t>D03 CRs on timing related parameters</w:t>
      </w:r>
      <w:r w:rsidR="003E7313" w:rsidRPr="003E7313">
        <w:rPr>
          <w:color w:val="00B050"/>
          <w:sz w:val="22"/>
          <w:szCs w:val="22"/>
        </w:rPr>
        <w:tab/>
      </w:r>
      <w:r w:rsidR="001E2EF7">
        <w:rPr>
          <w:color w:val="00B050"/>
          <w:sz w:val="22"/>
          <w:szCs w:val="22"/>
        </w:rPr>
        <w:tab/>
      </w:r>
      <w:r w:rsidR="001E2EF7">
        <w:rPr>
          <w:color w:val="00B050"/>
          <w:sz w:val="22"/>
          <w:szCs w:val="22"/>
        </w:rPr>
        <w:tab/>
      </w:r>
      <w:r w:rsidR="003E7313" w:rsidRPr="003E7313">
        <w:rPr>
          <w:color w:val="00B050"/>
          <w:sz w:val="22"/>
          <w:szCs w:val="22"/>
        </w:rPr>
        <w:t>Lin Yang</w:t>
      </w:r>
    </w:p>
    <w:p w14:paraId="6993A9B7" w14:textId="7E43033D" w:rsidR="003E7313" w:rsidRPr="009813EF" w:rsidRDefault="007E23DB" w:rsidP="009A5075">
      <w:pPr>
        <w:pStyle w:val="ListParagraph"/>
        <w:numPr>
          <w:ilvl w:val="1"/>
          <w:numId w:val="3"/>
        </w:numPr>
        <w:rPr>
          <w:color w:val="A6A6A6" w:themeColor="background1" w:themeShade="A6"/>
          <w:sz w:val="22"/>
          <w:szCs w:val="22"/>
        </w:rPr>
      </w:pPr>
      <w:hyperlink r:id="rId542" w:history="1">
        <w:r w:rsidR="001E2EF7" w:rsidRPr="009813EF">
          <w:rPr>
            <w:rStyle w:val="Hyperlink"/>
            <w:color w:val="A6A6A6" w:themeColor="background1" w:themeShade="A6"/>
            <w:sz w:val="22"/>
            <w:szCs w:val="22"/>
          </w:rPr>
          <w:t>322r</w:t>
        </w:r>
        <w:r w:rsidR="00152BC4" w:rsidRPr="009813EF">
          <w:rPr>
            <w:rStyle w:val="Hyperlink"/>
            <w:color w:val="A6A6A6" w:themeColor="background1" w:themeShade="A6"/>
            <w:sz w:val="22"/>
            <w:szCs w:val="22"/>
          </w:rPr>
          <w:t>1</w:t>
        </w:r>
      </w:hyperlink>
      <w:r w:rsidR="001E2EF7" w:rsidRPr="009813EF">
        <w:rPr>
          <w:color w:val="A6A6A6" w:themeColor="background1" w:themeShade="A6"/>
          <w:sz w:val="22"/>
          <w:szCs w:val="22"/>
        </w:rPr>
        <w:t xml:space="preserve"> 11be D0.3 CR on 36.3.11.8.6</w:t>
      </w:r>
      <w:r w:rsidR="001E2EF7" w:rsidRPr="009813EF">
        <w:rPr>
          <w:color w:val="A6A6A6" w:themeColor="background1" w:themeShade="A6"/>
          <w:sz w:val="22"/>
          <w:szCs w:val="22"/>
        </w:rPr>
        <w:tab/>
      </w:r>
      <w:r w:rsidR="00152BC4" w:rsidRPr="009813EF">
        <w:rPr>
          <w:color w:val="A6A6A6" w:themeColor="background1" w:themeShade="A6"/>
          <w:sz w:val="22"/>
          <w:szCs w:val="22"/>
        </w:rPr>
        <w:tab/>
      </w:r>
      <w:r w:rsidR="00152BC4" w:rsidRPr="009813EF">
        <w:rPr>
          <w:color w:val="A6A6A6" w:themeColor="background1" w:themeShade="A6"/>
          <w:sz w:val="22"/>
          <w:szCs w:val="22"/>
        </w:rPr>
        <w:tab/>
      </w:r>
      <w:r w:rsidR="00152BC4" w:rsidRPr="009813EF">
        <w:rPr>
          <w:color w:val="A6A6A6" w:themeColor="background1" w:themeShade="A6"/>
          <w:sz w:val="22"/>
          <w:szCs w:val="22"/>
        </w:rPr>
        <w:tab/>
      </w:r>
      <w:r w:rsidR="001E2EF7" w:rsidRPr="009813EF">
        <w:rPr>
          <w:color w:val="A6A6A6" w:themeColor="background1" w:themeShade="A6"/>
          <w:sz w:val="22"/>
          <w:szCs w:val="22"/>
        </w:rPr>
        <w:t>Lei Huang</w:t>
      </w:r>
    </w:p>
    <w:p w14:paraId="5255AA51" w14:textId="77777777" w:rsidR="00DC3868" w:rsidRDefault="00DC3868" w:rsidP="00DC3868">
      <w:pPr>
        <w:pStyle w:val="ListParagraph"/>
        <w:numPr>
          <w:ilvl w:val="0"/>
          <w:numId w:val="3"/>
        </w:numPr>
        <w:rPr>
          <w:sz w:val="22"/>
          <w:szCs w:val="22"/>
        </w:rPr>
      </w:pPr>
      <w:r w:rsidRPr="00146CA0">
        <w:rPr>
          <w:sz w:val="22"/>
          <w:szCs w:val="22"/>
        </w:rPr>
        <w:t>Technical Submissions:</w:t>
      </w:r>
    </w:p>
    <w:p w14:paraId="3B73BF91" w14:textId="77777777" w:rsidR="00DC3868" w:rsidRPr="001713E2" w:rsidRDefault="007E23DB" w:rsidP="00DC3868">
      <w:pPr>
        <w:pStyle w:val="ListParagraph"/>
        <w:numPr>
          <w:ilvl w:val="1"/>
          <w:numId w:val="3"/>
        </w:numPr>
        <w:rPr>
          <w:color w:val="00B050"/>
          <w:sz w:val="22"/>
          <w:szCs w:val="22"/>
        </w:rPr>
      </w:pPr>
      <w:hyperlink r:id="rId543" w:history="1">
        <w:r w:rsidR="00DC3868" w:rsidRPr="001713E2">
          <w:rPr>
            <w:rStyle w:val="Hyperlink"/>
            <w:color w:val="00B050"/>
            <w:sz w:val="22"/>
            <w:szCs w:val="22"/>
          </w:rPr>
          <w:t>208r2</w:t>
        </w:r>
      </w:hyperlink>
      <w:r w:rsidR="00DC3868" w:rsidRPr="001713E2">
        <w:rPr>
          <w:color w:val="00B050"/>
          <w:sz w:val="22"/>
          <w:szCs w:val="22"/>
        </w:rPr>
        <w:t xml:space="preserve"> Simplified EHT PPE Thresholds Field</w:t>
      </w:r>
      <w:r w:rsidR="00DC3868" w:rsidRPr="001713E2">
        <w:rPr>
          <w:color w:val="00B050"/>
          <w:sz w:val="22"/>
          <w:szCs w:val="22"/>
        </w:rPr>
        <w:tab/>
      </w:r>
      <w:r w:rsidR="00DC3868" w:rsidRPr="001713E2">
        <w:rPr>
          <w:color w:val="00B050"/>
          <w:sz w:val="22"/>
          <w:szCs w:val="22"/>
        </w:rPr>
        <w:tab/>
      </w:r>
      <w:r w:rsidR="00DC3868" w:rsidRPr="001713E2">
        <w:rPr>
          <w:color w:val="00B050"/>
          <w:sz w:val="22"/>
          <w:szCs w:val="22"/>
        </w:rPr>
        <w:tab/>
      </w:r>
      <w:proofErr w:type="spellStart"/>
      <w:r w:rsidR="00DC3868" w:rsidRPr="001713E2">
        <w:rPr>
          <w:color w:val="00B050"/>
          <w:sz w:val="22"/>
          <w:szCs w:val="22"/>
        </w:rPr>
        <w:t>Mengshi</w:t>
      </w:r>
      <w:proofErr w:type="spellEnd"/>
      <w:r w:rsidR="00DC3868" w:rsidRPr="001713E2">
        <w:rPr>
          <w:color w:val="00B050"/>
          <w:sz w:val="22"/>
          <w:szCs w:val="22"/>
        </w:rPr>
        <w:t xml:space="preserve"> Hu</w:t>
      </w:r>
      <w:r w:rsidR="00DC3868" w:rsidRPr="001713E2">
        <w:rPr>
          <w:color w:val="00B050"/>
          <w:sz w:val="22"/>
          <w:szCs w:val="22"/>
        </w:rPr>
        <w:tab/>
      </w:r>
    </w:p>
    <w:p w14:paraId="66CF74D8" w14:textId="77777777" w:rsidR="00395E50" w:rsidRPr="001713E2" w:rsidRDefault="007E23DB" w:rsidP="00DC3868">
      <w:pPr>
        <w:pStyle w:val="ListParagraph"/>
        <w:numPr>
          <w:ilvl w:val="1"/>
          <w:numId w:val="3"/>
        </w:numPr>
        <w:rPr>
          <w:color w:val="00B050"/>
          <w:sz w:val="22"/>
          <w:szCs w:val="22"/>
        </w:rPr>
      </w:pPr>
      <w:hyperlink r:id="rId544" w:history="1">
        <w:r w:rsidR="00DC3868" w:rsidRPr="001713E2">
          <w:rPr>
            <w:rStyle w:val="Hyperlink"/>
            <w:color w:val="00B050"/>
            <w:sz w:val="22"/>
            <w:szCs w:val="22"/>
          </w:rPr>
          <w:t>225r1</w:t>
        </w:r>
      </w:hyperlink>
      <w:r w:rsidR="00DC3868" w:rsidRPr="001713E2">
        <w:rPr>
          <w:color w:val="00B050"/>
          <w:sz w:val="22"/>
          <w:szCs w:val="22"/>
        </w:rPr>
        <w:t xml:space="preserve"> EHT PPET Capability Design</w:t>
      </w:r>
      <w:r w:rsidR="00DC3868" w:rsidRPr="001713E2">
        <w:rPr>
          <w:color w:val="00B050"/>
          <w:sz w:val="22"/>
          <w:szCs w:val="22"/>
        </w:rPr>
        <w:tab/>
      </w:r>
      <w:r w:rsidR="00DC3868" w:rsidRPr="001713E2">
        <w:rPr>
          <w:color w:val="00B050"/>
          <w:sz w:val="22"/>
          <w:szCs w:val="22"/>
        </w:rPr>
        <w:tab/>
      </w:r>
      <w:r w:rsidR="00DC3868" w:rsidRPr="001713E2">
        <w:rPr>
          <w:color w:val="00B050"/>
          <w:sz w:val="22"/>
          <w:szCs w:val="22"/>
        </w:rPr>
        <w:tab/>
      </w:r>
      <w:r w:rsidR="00DC3868" w:rsidRPr="001713E2">
        <w:rPr>
          <w:color w:val="00B050"/>
          <w:sz w:val="22"/>
          <w:szCs w:val="22"/>
        </w:rPr>
        <w:tab/>
        <w:t>Rui Cao</w:t>
      </w:r>
    </w:p>
    <w:p w14:paraId="77265C34" w14:textId="172F5A7A" w:rsidR="00F96EB7" w:rsidRPr="003046F3" w:rsidRDefault="00F96EB7" w:rsidP="00DC3868">
      <w:pPr>
        <w:pStyle w:val="ListParagraph"/>
        <w:numPr>
          <w:ilvl w:val="0"/>
          <w:numId w:val="3"/>
        </w:numPr>
      </w:pPr>
      <w:proofErr w:type="spellStart"/>
      <w:r w:rsidRPr="003046F3">
        <w:t>AoB</w:t>
      </w:r>
      <w:proofErr w:type="spellEnd"/>
      <w:r>
        <w:t>:</w:t>
      </w:r>
    </w:p>
    <w:p w14:paraId="15AC30BA" w14:textId="77777777" w:rsidR="00F96EB7" w:rsidRDefault="00F96EB7" w:rsidP="00F96EB7">
      <w:pPr>
        <w:pStyle w:val="ListParagraph"/>
        <w:numPr>
          <w:ilvl w:val="0"/>
          <w:numId w:val="3"/>
        </w:numPr>
      </w:pPr>
      <w:r>
        <w:t>Adjourn</w:t>
      </w:r>
    </w:p>
    <w:p w14:paraId="09D61089" w14:textId="7077BEBC" w:rsidR="00F96EB7" w:rsidRPr="00153A2F" w:rsidRDefault="00F96EB7" w:rsidP="00F96EB7">
      <w:pPr>
        <w:pStyle w:val="Heading3"/>
        <w:rPr>
          <w:color w:val="000000" w:themeColor="text1"/>
        </w:rPr>
      </w:pPr>
      <w:r w:rsidRPr="008E6525">
        <w:rPr>
          <w:highlight w:val="green"/>
        </w:rPr>
        <w:t>18</w:t>
      </w:r>
      <w:r w:rsidRPr="008E6525">
        <w:rPr>
          <w:highlight w:val="green"/>
          <w:vertAlign w:val="superscript"/>
        </w:rPr>
        <w:t>th</w:t>
      </w:r>
      <w:r w:rsidRPr="008E6525">
        <w:rPr>
          <w:highlight w:val="green"/>
        </w:rPr>
        <w:t xml:space="preserve"> Conf. Call: February 25 (19:00–22:00 ET)–MAC</w:t>
      </w:r>
    </w:p>
    <w:p w14:paraId="74451DC0" w14:textId="77777777" w:rsidR="00F96EB7" w:rsidRPr="003046F3" w:rsidRDefault="00F96EB7" w:rsidP="00F96EB7">
      <w:pPr>
        <w:pStyle w:val="ListParagraph"/>
        <w:numPr>
          <w:ilvl w:val="0"/>
          <w:numId w:val="3"/>
        </w:numPr>
        <w:rPr>
          <w:lang w:val="en-US"/>
        </w:rPr>
      </w:pPr>
      <w:r w:rsidRPr="003046F3">
        <w:t>Call the meeting to order</w:t>
      </w:r>
    </w:p>
    <w:p w14:paraId="1A93419E" w14:textId="77777777" w:rsidR="00F96EB7" w:rsidRDefault="00F96EB7" w:rsidP="00F96EB7">
      <w:pPr>
        <w:pStyle w:val="ListParagraph"/>
        <w:numPr>
          <w:ilvl w:val="0"/>
          <w:numId w:val="3"/>
        </w:numPr>
      </w:pPr>
      <w:r w:rsidRPr="003046F3">
        <w:t>IEEE 802 and 802.11 IPR policy and procedure</w:t>
      </w:r>
    </w:p>
    <w:p w14:paraId="1E490F69" w14:textId="77777777" w:rsidR="00F96EB7" w:rsidRPr="003046F3" w:rsidRDefault="00F96EB7" w:rsidP="00F96EB7">
      <w:pPr>
        <w:pStyle w:val="ListParagraph"/>
        <w:numPr>
          <w:ilvl w:val="1"/>
          <w:numId w:val="3"/>
        </w:numPr>
        <w:rPr>
          <w:szCs w:val="20"/>
        </w:rPr>
      </w:pPr>
      <w:r w:rsidRPr="003046F3">
        <w:rPr>
          <w:b/>
          <w:sz w:val="22"/>
          <w:szCs w:val="22"/>
        </w:rPr>
        <w:t>Patent Policy: Ways to inform IEEE:</w:t>
      </w:r>
    </w:p>
    <w:p w14:paraId="73E0EDC8" w14:textId="77777777" w:rsidR="00F96EB7" w:rsidRPr="003046F3" w:rsidRDefault="00F96EB7" w:rsidP="00F96EB7">
      <w:pPr>
        <w:pStyle w:val="ListParagraph"/>
        <w:numPr>
          <w:ilvl w:val="2"/>
          <w:numId w:val="3"/>
        </w:numPr>
        <w:rPr>
          <w:szCs w:val="20"/>
        </w:rPr>
      </w:pPr>
      <w:r w:rsidRPr="003046F3">
        <w:rPr>
          <w:sz w:val="22"/>
          <w:szCs w:val="22"/>
        </w:rPr>
        <w:t>Cause an LOA to be submitted to the IEEE-SA (</w:t>
      </w:r>
      <w:hyperlink r:id="rId545" w:history="1">
        <w:r w:rsidRPr="003046F3">
          <w:rPr>
            <w:rStyle w:val="Hyperlink"/>
            <w:sz w:val="22"/>
            <w:szCs w:val="22"/>
          </w:rPr>
          <w:t>patcom@ieee.org</w:t>
        </w:r>
      </w:hyperlink>
      <w:r w:rsidRPr="003046F3">
        <w:rPr>
          <w:sz w:val="22"/>
          <w:szCs w:val="22"/>
        </w:rPr>
        <w:t>); or</w:t>
      </w:r>
    </w:p>
    <w:p w14:paraId="170F0C2B" w14:textId="77777777" w:rsidR="00F96EB7" w:rsidRPr="003046F3" w:rsidRDefault="00F96EB7" w:rsidP="00F96EB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7528080" w14:textId="77777777" w:rsidR="00F96EB7" w:rsidRPr="003046F3" w:rsidRDefault="00F96EB7" w:rsidP="00F96EB7">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186EC9" w14:textId="77777777" w:rsidR="00F96EB7" w:rsidRDefault="00F96EB7" w:rsidP="00F96EB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5F0F62" w14:textId="77777777" w:rsidR="00F96EB7" w:rsidRDefault="00F96EB7" w:rsidP="00F96EB7">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8DDC78A" w14:textId="77777777" w:rsidR="00F96EB7" w:rsidRPr="0032579B" w:rsidRDefault="00F96EB7" w:rsidP="00F96EB7">
      <w:pPr>
        <w:pStyle w:val="ListParagraph"/>
        <w:numPr>
          <w:ilvl w:val="2"/>
          <w:numId w:val="3"/>
        </w:numPr>
        <w:rPr>
          <w:sz w:val="22"/>
          <w:szCs w:val="22"/>
        </w:rPr>
      </w:pPr>
      <w:r w:rsidRPr="0032579B">
        <w:rPr>
          <w:sz w:val="22"/>
          <w:szCs w:val="22"/>
        </w:rPr>
        <w:t xml:space="preserve">IEEE SA’s copyright policy is described in </w:t>
      </w:r>
      <w:hyperlink r:id="rId546" w:anchor="7" w:history="1">
        <w:r w:rsidRPr="0032579B">
          <w:rPr>
            <w:rStyle w:val="Hyperlink"/>
            <w:sz w:val="22"/>
            <w:szCs w:val="22"/>
          </w:rPr>
          <w:t>Clause 7</w:t>
        </w:r>
      </w:hyperlink>
      <w:r w:rsidRPr="0032579B">
        <w:rPr>
          <w:sz w:val="22"/>
          <w:szCs w:val="22"/>
        </w:rPr>
        <w:t xml:space="preserve"> of the IEEE SA Standards Board Bylaws and </w:t>
      </w:r>
      <w:hyperlink r:id="rId547" w:history="1">
        <w:r w:rsidRPr="0032579B">
          <w:rPr>
            <w:rStyle w:val="Hyperlink"/>
            <w:sz w:val="22"/>
            <w:szCs w:val="22"/>
          </w:rPr>
          <w:t>Clause 6.1</w:t>
        </w:r>
      </w:hyperlink>
      <w:r w:rsidRPr="0032579B">
        <w:rPr>
          <w:sz w:val="22"/>
          <w:szCs w:val="22"/>
        </w:rPr>
        <w:t xml:space="preserve"> of the IEEE SA Standards Board Operations Manual;</w:t>
      </w:r>
    </w:p>
    <w:p w14:paraId="4F3CE807" w14:textId="77777777" w:rsidR="00F96EB7" w:rsidRPr="00173C7C" w:rsidRDefault="00F96EB7" w:rsidP="00F96EB7">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E9E27C9" w14:textId="77777777" w:rsidR="00F96EB7" w:rsidRPr="00F141E4" w:rsidRDefault="00F96EB7" w:rsidP="00F96EB7">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6942A7" w14:textId="77777777" w:rsidR="00F96EB7" w:rsidRDefault="00F96EB7" w:rsidP="00F96EB7">
      <w:pPr>
        <w:pStyle w:val="ListParagraph"/>
        <w:numPr>
          <w:ilvl w:val="0"/>
          <w:numId w:val="3"/>
        </w:numPr>
      </w:pPr>
      <w:r w:rsidRPr="003046F3">
        <w:t>Attendance reminder.</w:t>
      </w:r>
    </w:p>
    <w:p w14:paraId="152EEB98" w14:textId="77777777" w:rsidR="00F96EB7" w:rsidRPr="003046F3" w:rsidRDefault="00F96EB7" w:rsidP="00F96EB7">
      <w:pPr>
        <w:pStyle w:val="ListParagraph"/>
        <w:numPr>
          <w:ilvl w:val="1"/>
          <w:numId w:val="3"/>
        </w:numPr>
      </w:pPr>
      <w:r>
        <w:rPr>
          <w:sz w:val="22"/>
          <w:szCs w:val="22"/>
        </w:rPr>
        <w:t xml:space="preserve">Participation slide: </w:t>
      </w:r>
      <w:hyperlink r:id="rId548" w:tgtFrame="_blank" w:history="1">
        <w:r w:rsidRPr="00EE0424">
          <w:rPr>
            <w:rStyle w:val="Hyperlink"/>
            <w:sz w:val="22"/>
            <w:szCs w:val="22"/>
            <w:lang w:val="en-US"/>
          </w:rPr>
          <w:t>https://mentor.ieee.org/802-ec/dcn/16/ec-16-0180-05-00EC-ieee-802-participation-slide.pptx</w:t>
        </w:r>
      </w:hyperlink>
    </w:p>
    <w:p w14:paraId="4410E16A" w14:textId="77777777" w:rsidR="00F96EB7" w:rsidRDefault="00F96EB7" w:rsidP="00F96EB7">
      <w:pPr>
        <w:pStyle w:val="ListParagraph"/>
        <w:numPr>
          <w:ilvl w:val="1"/>
          <w:numId w:val="3"/>
        </w:numPr>
        <w:rPr>
          <w:sz w:val="22"/>
        </w:rPr>
      </w:pPr>
      <w:r>
        <w:rPr>
          <w:sz w:val="22"/>
        </w:rPr>
        <w:t xml:space="preserve">Please record your attendance during the conference call by using the IMAT system: </w:t>
      </w:r>
    </w:p>
    <w:p w14:paraId="56A46604" w14:textId="77777777" w:rsidR="00F96EB7" w:rsidRDefault="00F96EB7" w:rsidP="00F96EB7">
      <w:pPr>
        <w:pStyle w:val="ListParagraph"/>
        <w:numPr>
          <w:ilvl w:val="2"/>
          <w:numId w:val="3"/>
        </w:numPr>
        <w:rPr>
          <w:sz w:val="22"/>
        </w:rPr>
      </w:pPr>
      <w:r>
        <w:rPr>
          <w:sz w:val="22"/>
        </w:rPr>
        <w:t xml:space="preserve">1) login to </w:t>
      </w:r>
      <w:hyperlink r:id="rId5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EA7E5E" w14:textId="77777777" w:rsidR="00F96EB7" w:rsidRPr="00086C6D" w:rsidRDefault="00F96EB7" w:rsidP="00F96EB7">
      <w:pPr>
        <w:pStyle w:val="ListParagraph"/>
        <w:numPr>
          <w:ilvl w:val="1"/>
          <w:numId w:val="3"/>
        </w:numPr>
        <w:rPr>
          <w:sz w:val="22"/>
        </w:rPr>
      </w:pPr>
      <w:r w:rsidRPr="00086C6D">
        <w:rPr>
          <w:sz w:val="22"/>
        </w:rPr>
        <w:t xml:space="preserve">If you are unable to record the attendance via </w:t>
      </w:r>
      <w:hyperlink r:id="rId55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5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52" w:history="1">
        <w:r w:rsidRPr="00086C6D">
          <w:rPr>
            <w:rStyle w:val="Hyperlink"/>
            <w:sz w:val="22"/>
            <w:szCs w:val="22"/>
          </w:rPr>
          <w:t>liwen.chu@nxp.com</w:t>
        </w:r>
      </w:hyperlink>
      <w:r w:rsidRPr="00086C6D">
        <w:rPr>
          <w:sz w:val="22"/>
          <w:szCs w:val="22"/>
        </w:rPr>
        <w:t>)</w:t>
      </w:r>
    </w:p>
    <w:p w14:paraId="6DFED0F6" w14:textId="77777777" w:rsidR="00F96EB7" w:rsidRPr="00880D21" w:rsidRDefault="00F96EB7" w:rsidP="00F96EB7">
      <w:pPr>
        <w:pStyle w:val="ListParagraph"/>
        <w:numPr>
          <w:ilvl w:val="1"/>
          <w:numId w:val="3"/>
        </w:numPr>
        <w:rPr>
          <w:sz w:val="22"/>
        </w:rPr>
      </w:pPr>
      <w:r>
        <w:rPr>
          <w:sz w:val="22"/>
          <w:szCs w:val="22"/>
        </w:rPr>
        <w:t>Please ensure that the following information is listed correctly when joining the call:</w:t>
      </w:r>
    </w:p>
    <w:p w14:paraId="63A34E19" w14:textId="77777777" w:rsidR="00F96EB7" w:rsidRDefault="00F96EB7" w:rsidP="00F96EB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F8021B" w14:textId="77777777" w:rsidR="00F96EB7" w:rsidRDefault="00F96EB7" w:rsidP="00F96EB7">
      <w:pPr>
        <w:pStyle w:val="ListParagraph"/>
        <w:numPr>
          <w:ilvl w:val="0"/>
          <w:numId w:val="3"/>
        </w:numPr>
        <w:rPr>
          <w:sz w:val="22"/>
          <w:szCs w:val="22"/>
        </w:rPr>
      </w:pPr>
      <w:r w:rsidRPr="0005286F">
        <w:rPr>
          <w:sz w:val="22"/>
          <w:szCs w:val="22"/>
        </w:rPr>
        <w:t>Announcements:</w:t>
      </w:r>
    </w:p>
    <w:p w14:paraId="2D5F9CD3" w14:textId="77777777" w:rsidR="008624E1" w:rsidRPr="008624E1" w:rsidRDefault="008624E1" w:rsidP="008624E1">
      <w:pPr>
        <w:pStyle w:val="ListParagraph"/>
        <w:numPr>
          <w:ilvl w:val="0"/>
          <w:numId w:val="3"/>
        </w:numPr>
        <w:rPr>
          <w:sz w:val="22"/>
          <w:szCs w:val="22"/>
        </w:rPr>
      </w:pPr>
      <w:r w:rsidRPr="0005286F">
        <w:rPr>
          <w:sz w:val="22"/>
          <w:szCs w:val="22"/>
        </w:rPr>
        <w:t xml:space="preserve">Technical Submissions: </w:t>
      </w:r>
      <w:r w:rsidRPr="0005286F">
        <w:rPr>
          <w:b/>
          <w:bCs/>
          <w:sz w:val="22"/>
          <w:szCs w:val="22"/>
        </w:rPr>
        <w:t xml:space="preserve">Run SPs from Previous Topics [10 mins </w:t>
      </w:r>
      <w:r>
        <w:rPr>
          <w:b/>
          <w:bCs/>
          <w:sz w:val="22"/>
          <w:szCs w:val="22"/>
        </w:rPr>
        <w:t>max per submission</w:t>
      </w:r>
      <w:r w:rsidRPr="0005286F">
        <w:rPr>
          <w:b/>
          <w:bCs/>
          <w:sz w:val="22"/>
          <w:szCs w:val="22"/>
        </w:rPr>
        <w:t>]</w:t>
      </w:r>
    </w:p>
    <w:p w14:paraId="59AA3B55" w14:textId="0D683EDA" w:rsidR="003C09F8" w:rsidRPr="00066215" w:rsidRDefault="008624E1" w:rsidP="00521CB5">
      <w:pPr>
        <w:pStyle w:val="ListParagraph"/>
        <w:numPr>
          <w:ilvl w:val="1"/>
          <w:numId w:val="3"/>
        </w:numPr>
        <w:rPr>
          <w:color w:val="00B050"/>
          <w:sz w:val="20"/>
        </w:rPr>
      </w:pPr>
      <w:r w:rsidRPr="00066215">
        <w:rPr>
          <w:color w:val="00B050"/>
          <w:sz w:val="20"/>
        </w:rPr>
        <w:t xml:space="preserve"> </w:t>
      </w:r>
      <w:hyperlink r:id="rId553" w:history="1">
        <w:r w:rsidR="003C09F8" w:rsidRPr="00066215">
          <w:rPr>
            <w:rStyle w:val="Hyperlink"/>
            <w:color w:val="00B050"/>
            <w:sz w:val="20"/>
          </w:rPr>
          <w:t>974r4</w:t>
        </w:r>
      </w:hyperlink>
      <w:r w:rsidR="003C09F8" w:rsidRPr="00066215">
        <w:rPr>
          <w:color w:val="00B050"/>
          <w:sz w:val="20"/>
        </w:rPr>
        <w:t xml:space="preserve"> Channel Access for STR AP MLD with non-STR non-AP MLD</w:t>
      </w:r>
      <w:r w:rsidR="003C09F8" w:rsidRPr="00066215">
        <w:rPr>
          <w:color w:val="00B050"/>
          <w:sz w:val="20"/>
        </w:rPr>
        <w:tab/>
        <w:t>Liangxiao Xin</w:t>
      </w:r>
      <w:r w:rsidR="00C30E63" w:rsidRPr="00066215">
        <w:rPr>
          <w:color w:val="00B050"/>
          <w:sz w:val="20"/>
        </w:rPr>
        <w:t xml:space="preserve"> [1 SP]</w:t>
      </w:r>
    </w:p>
    <w:p w14:paraId="3DFD94D3" w14:textId="6A4AA7C7" w:rsidR="008624E1" w:rsidRPr="00066215" w:rsidRDefault="007E23DB" w:rsidP="0048153D">
      <w:pPr>
        <w:pStyle w:val="ListParagraph"/>
        <w:numPr>
          <w:ilvl w:val="1"/>
          <w:numId w:val="3"/>
        </w:numPr>
        <w:rPr>
          <w:color w:val="00B050"/>
          <w:sz w:val="22"/>
          <w:szCs w:val="22"/>
        </w:rPr>
      </w:pPr>
      <w:hyperlink r:id="rId554" w:history="1">
        <w:r w:rsidR="003C09F8" w:rsidRPr="00066215">
          <w:rPr>
            <w:rStyle w:val="Hyperlink"/>
            <w:color w:val="00B050"/>
            <w:sz w:val="20"/>
          </w:rPr>
          <w:t>1046r</w:t>
        </w:r>
        <w:r w:rsidR="00C30E63" w:rsidRPr="00066215">
          <w:rPr>
            <w:rStyle w:val="Hyperlink"/>
            <w:color w:val="00B050"/>
            <w:sz w:val="20"/>
          </w:rPr>
          <w:t>1</w:t>
        </w:r>
        <w:r w:rsidR="00A122C0">
          <w:rPr>
            <w:rStyle w:val="Hyperlink"/>
            <w:color w:val="00B050"/>
            <w:sz w:val="20"/>
          </w:rPr>
          <w:t>4</w:t>
        </w:r>
      </w:hyperlink>
      <w:r w:rsidR="003C09F8" w:rsidRPr="00066215">
        <w:rPr>
          <w:color w:val="00B050"/>
          <w:sz w:val="20"/>
        </w:rPr>
        <w:t xml:space="preserve"> Prioritized EDCA channel access - slot management</w:t>
      </w:r>
      <w:r w:rsidR="003C09F8" w:rsidRPr="00066215">
        <w:rPr>
          <w:color w:val="00B050"/>
          <w:sz w:val="20"/>
        </w:rPr>
        <w:tab/>
      </w:r>
      <w:r w:rsidR="003C09F8" w:rsidRPr="00066215">
        <w:rPr>
          <w:color w:val="00B050"/>
          <w:sz w:val="20"/>
        </w:rPr>
        <w:tab/>
        <w:t>Chunyu Hu</w:t>
      </w:r>
      <w:r w:rsidR="00C30E63" w:rsidRPr="00066215">
        <w:rPr>
          <w:color w:val="00B050"/>
          <w:sz w:val="20"/>
        </w:rPr>
        <w:t xml:space="preserve">      [1 SP]</w:t>
      </w:r>
    </w:p>
    <w:p w14:paraId="6482A361" w14:textId="0B62D37C" w:rsidR="005443F0" w:rsidRPr="00885E72" w:rsidRDefault="005443F0" w:rsidP="005443F0">
      <w:pPr>
        <w:pStyle w:val="ListParagraph"/>
        <w:numPr>
          <w:ilvl w:val="0"/>
          <w:numId w:val="3"/>
        </w:numPr>
        <w:rPr>
          <w:sz w:val="22"/>
          <w:szCs w:val="22"/>
        </w:rPr>
      </w:pPr>
      <w:r w:rsidRPr="0005286F">
        <w:rPr>
          <w:sz w:val="22"/>
          <w:szCs w:val="22"/>
        </w:rPr>
        <w:t xml:space="preserve">Technical Submissions: </w:t>
      </w:r>
      <w:r w:rsidR="00805A27">
        <w:rPr>
          <w:b/>
          <w:bCs/>
          <w:sz w:val="22"/>
          <w:szCs w:val="22"/>
        </w:rPr>
        <w:t>Comment Resolutions</w:t>
      </w:r>
    </w:p>
    <w:p w14:paraId="3F2AB586" w14:textId="3E51726C" w:rsidR="005443F0" w:rsidRPr="00066215" w:rsidRDefault="007E23DB" w:rsidP="001E1C1C">
      <w:pPr>
        <w:pStyle w:val="ListParagraph"/>
        <w:numPr>
          <w:ilvl w:val="1"/>
          <w:numId w:val="3"/>
        </w:numPr>
        <w:rPr>
          <w:color w:val="00B050"/>
          <w:sz w:val="20"/>
          <w:szCs w:val="20"/>
        </w:rPr>
      </w:pPr>
      <w:hyperlink r:id="rId555" w:history="1">
        <w:r w:rsidR="00664A71" w:rsidRPr="00066215">
          <w:rPr>
            <w:rStyle w:val="Hyperlink"/>
            <w:color w:val="00B050"/>
            <w:sz w:val="20"/>
            <w:szCs w:val="20"/>
          </w:rPr>
          <w:t>296r0</w:t>
        </w:r>
      </w:hyperlink>
      <w:r w:rsidR="00664A71" w:rsidRPr="00066215">
        <w:rPr>
          <w:color w:val="00B050"/>
          <w:sz w:val="20"/>
          <w:szCs w:val="20"/>
        </w:rPr>
        <w:t xml:space="preserve"> CR for 35.3.3</w:t>
      </w:r>
      <w:r w:rsidR="00664A71" w:rsidRPr="00066215">
        <w:rPr>
          <w:color w:val="00B050"/>
          <w:sz w:val="20"/>
          <w:szCs w:val="20"/>
        </w:rPr>
        <w:tab/>
      </w:r>
      <w:r w:rsidR="00664A71" w:rsidRPr="00066215">
        <w:rPr>
          <w:color w:val="00B050"/>
          <w:sz w:val="20"/>
          <w:szCs w:val="20"/>
        </w:rPr>
        <w:tab/>
      </w:r>
      <w:r w:rsidR="00664A71" w:rsidRPr="00066215">
        <w:rPr>
          <w:color w:val="00B050"/>
          <w:sz w:val="20"/>
          <w:szCs w:val="20"/>
        </w:rPr>
        <w:tab/>
      </w:r>
      <w:r w:rsidR="00664A71" w:rsidRPr="00066215">
        <w:rPr>
          <w:color w:val="00B050"/>
          <w:sz w:val="20"/>
          <w:szCs w:val="20"/>
        </w:rPr>
        <w:tab/>
      </w:r>
      <w:r w:rsidR="00664A71" w:rsidRPr="00066215">
        <w:rPr>
          <w:color w:val="00B050"/>
          <w:sz w:val="20"/>
          <w:szCs w:val="20"/>
        </w:rPr>
        <w:tab/>
      </w:r>
      <w:r w:rsidR="00664A71" w:rsidRPr="00066215">
        <w:rPr>
          <w:color w:val="00B050"/>
          <w:sz w:val="20"/>
          <w:szCs w:val="20"/>
        </w:rPr>
        <w:tab/>
      </w:r>
      <w:r w:rsidR="00423BB2" w:rsidRPr="00066215">
        <w:rPr>
          <w:color w:val="00B050"/>
          <w:sz w:val="20"/>
          <w:szCs w:val="20"/>
        </w:rPr>
        <w:tab/>
      </w:r>
      <w:r w:rsidR="00664A71" w:rsidRPr="00066215">
        <w:rPr>
          <w:color w:val="00B050"/>
          <w:sz w:val="20"/>
          <w:szCs w:val="20"/>
        </w:rPr>
        <w:t>Po-Kai Huang</w:t>
      </w:r>
    </w:p>
    <w:p w14:paraId="76E76A95" w14:textId="603C9E0C" w:rsidR="00994DA8" w:rsidRPr="00066215" w:rsidRDefault="007E23DB" w:rsidP="0079269E">
      <w:pPr>
        <w:pStyle w:val="ListParagraph"/>
        <w:numPr>
          <w:ilvl w:val="1"/>
          <w:numId w:val="3"/>
        </w:numPr>
        <w:rPr>
          <w:color w:val="00B050"/>
          <w:sz w:val="20"/>
          <w:szCs w:val="20"/>
        </w:rPr>
      </w:pPr>
      <w:hyperlink r:id="rId556" w:history="1">
        <w:r w:rsidR="00994DA8" w:rsidRPr="00066215">
          <w:rPr>
            <w:rStyle w:val="Hyperlink"/>
            <w:color w:val="00B050"/>
            <w:sz w:val="20"/>
            <w:szCs w:val="20"/>
          </w:rPr>
          <w:t>250r0</w:t>
        </w:r>
      </w:hyperlink>
      <w:r w:rsidR="00994DA8" w:rsidRPr="00066215">
        <w:rPr>
          <w:color w:val="00B050"/>
          <w:sz w:val="20"/>
          <w:szCs w:val="20"/>
        </w:rPr>
        <w:t xml:space="preserve"> CC34 resolution for CIDs related to MLO Power-save</w:t>
      </w:r>
      <w:r w:rsidR="00994DA8" w:rsidRPr="00066215">
        <w:rPr>
          <w:color w:val="00B050"/>
          <w:sz w:val="20"/>
          <w:szCs w:val="20"/>
        </w:rPr>
        <w:tab/>
      </w:r>
      <w:r w:rsidR="00203215" w:rsidRPr="00066215">
        <w:rPr>
          <w:color w:val="00B050"/>
          <w:sz w:val="20"/>
          <w:szCs w:val="20"/>
        </w:rPr>
        <w:tab/>
      </w:r>
      <w:r w:rsidR="00423BB2" w:rsidRPr="00066215">
        <w:rPr>
          <w:color w:val="00B050"/>
          <w:sz w:val="20"/>
          <w:szCs w:val="20"/>
        </w:rPr>
        <w:tab/>
      </w:r>
      <w:r w:rsidR="00994DA8" w:rsidRPr="00066215">
        <w:rPr>
          <w:color w:val="00B050"/>
          <w:sz w:val="20"/>
          <w:szCs w:val="20"/>
        </w:rPr>
        <w:t>Abhishek Patil</w:t>
      </w:r>
    </w:p>
    <w:p w14:paraId="6C4E99F8" w14:textId="3DA54255" w:rsidR="00423BB2" w:rsidRPr="006A29CC" w:rsidRDefault="007E23DB" w:rsidP="009927F0">
      <w:pPr>
        <w:pStyle w:val="ListParagraph"/>
        <w:numPr>
          <w:ilvl w:val="1"/>
          <w:numId w:val="3"/>
        </w:numPr>
        <w:rPr>
          <w:color w:val="00B050"/>
          <w:sz w:val="20"/>
          <w:szCs w:val="20"/>
        </w:rPr>
      </w:pPr>
      <w:hyperlink r:id="rId557" w:history="1">
        <w:r w:rsidR="00423BB2" w:rsidRPr="006A29CC">
          <w:rPr>
            <w:rStyle w:val="Hyperlink"/>
            <w:color w:val="00B050"/>
            <w:sz w:val="20"/>
            <w:szCs w:val="20"/>
          </w:rPr>
          <w:t>252r0</w:t>
        </w:r>
      </w:hyperlink>
      <w:r w:rsidR="00423BB2" w:rsidRPr="006A29CC">
        <w:rPr>
          <w:color w:val="00B050"/>
          <w:sz w:val="20"/>
          <w:szCs w:val="20"/>
        </w:rPr>
        <w:t xml:space="preserve"> Resolution for Miscellaneous CIDs related to Clause 9 and Clause 11</w:t>
      </w:r>
      <w:r w:rsidR="00423BB2" w:rsidRPr="006A29CC">
        <w:rPr>
          <w:color w:val="00B050"/>
          <w:sz w:val="20"/>
          <w:szCs w:val="20"/>
        </w:rPr>
        <w:tab/>
        <w:t>Gaurang Naik</w:t>
      </w:r>
    </w:p>
    <w:p w14:paraId="651D61B4" w14:textId="39C52263" w:rsidR="008624E1" w:rsidRPr="00424F7F" w:rsidRDefault="008624E1" w:rsidP="008624E1">
      <w:pPr>
        <w:pStyle w:val="ListParagraph"/>
        <w:numPr>
          <w:ilvl w:val="0"/>
          <w:numId w:val="3"/>
        </w:numPr>
        <w:rPr>
          <w:color w:val="BFBFBF" w:themeColor="background1" w:themeShade="BF"/>
          <w:sz w:val="22"/>
          <w:szCs w:val="22"/>
        </w:rPr>
      </w:pPr>
      <w:r w:rsidRPr="00424F7F">
        <w:rPr>
          <w:color w:val="BFBFBF" w:themeColor="background1" w:themeShade="BF"/>
          <w:sz w:val="22"/>
          <w:szCs w:val="22"/>
        </w:rPr>
        <w:t xml:space="preserve">Technical Submissions: </w:t>
      </w:r>
      <w:r w:rsidRPr="00424F7F">
        <w:rPr>
          <w:b/>
          <w:bCs/>
          <w:color w:val="BFBFBF" w:themeColor="background1" w:themeShade="BF"/>
          <w:sz w:val="22"/>
          <w:szCs w:val="22"/>
        </w:rPr>
        <w:t>Proposed Draft Text (PDTs) for fixings TBDs</w:t>
      </w:r>
    </w:p>
    <w:p w14:paraId="6253B09E" w14:textId="484A5151" w:rsidR="00081276" w:rsidRPr="00424F7F" w:rsidRDefault="007E23DB" w:rsidP="00081276">
      <w:pPr>
        <w:pStyle w:val="ListParagraph"/>
        <w:numPr>
          <w:ilvl w:val="1"/>
          <w:numId w:val="3"/>
        </w:numPr>
        <w:rPr>
          <w:color w:val="BFBFBF" w:themeColor="background1" w:themeShade="BF"/>
          <w:sz w:val="20"/>
          <w:szCs w:val="20"/>
        </w:rPr>
      </w:pPr>
      <w:hyperlink r:id="rId558" w:history="1">
        <w:r w:rsidR="00081276" w:rsidRPr="00424F7F">
          <w:rPr>
            <w:rStyle w:val="Hyperlink"/>
            <w:color w:val="BFBFBF" w:themeColor="background1" w:themeShade="BF"/>
            <w:sz w:val="20"/>
            <w:szCs w:val="20"/>
          </w:rPr>
          <w:t>081r1</w:t>
        </w:r>
      </w:hyperlink>
      <w:r w:rsidR="00081276" w:rsidRPr="00424F7F">
        <w:rPr>
          <w:color w:val="BFBFBF" w:themeColor="background1" w:themeShade="BF"/>
          <w:sz w:val="20"/>
          <w:szCs w:val="20"/>
        </w:rPr>
        <w:t xml:space="preserve"> </w:t>
      </w:r>
      <w:proofErr w:type="spellStart"/>
      <w:r w:rsidR="00081276" w:rsidRPr="00424F7F">
        <w:rPr>
          <w:color w:val="BFBFBF" w:themeColor="background1" w:themeShade="BF"/>
          <w:sz w:val="20"/>
          <w:szCs w:val="20"/>
        </w:rPr>
        <w:t>pdt</w:t>
      </w:r>
      <w:proofErr w:type="spellEnd"/>
      <w:r w:rsidR="00081276" w:rsidRPr="00424F7F">
        <w:rPr>
          <w:color w:val="BFBFBF" w:themeColor="background1" w:themeShade="BF"/>
          <w:sz w:val="20"/>
          <w:szCs w:val="20"/>
        </w:rPr>
        <w:t>-</w:t>
      </w:r>
      <w:proofErr w:type="spellStart"/>
      <w:r w:rsidR="00081276" w:rsidRPr="00424F7F">
        <w:rPr>
          <w:color w:val="BFBFBF" w:themeColor="background1" w:themeShade="BF"/>
          <w:sz w:val="20"/>
          <w:szCs w:val="20"/>
        </w:rPr>
        <w:t>mlo</w:t>
      </w:r>
      <w:proofErr w:type="spellEnd"/>
      <w:r w:rsidR="00081276" w:rsidRPr="00424F7F">
        <w:rPr>
          <w:color w:val="BFBFBF" w:themeColor="background1" w:themeShade="BF"/>
          <w:sz w:val="20"/>
          <w:szCs w:val="20"/>
        </w:rPr>
        <w:t>-group addressed  frame</w:t>
      </w:r>
      <w:r w:rsidR="00081276" w:rsidRPr="00424F7F">
        <w:rPr>
          <w:color w:val="BFBFBF" w:themeColor="background1" w:themeShade="BF"/>
          <w:sz w:val="20"/>
          <w:szCs w:val="20"/>
        </w:rPr>
        <w:tab/>
      </w:r>
      <w:r w:rsidR="00081276" w:rsidRPr="00424F7F">
        <w:rPr>
          <w:color w:val="BFBFBF" w:themeColor="background1" w:themeShade="BF"/>
          <w:sz w:val="20"/>
          <w:szCs w:val="20"/>
        </w:rPr>
        <w:tab/>
      </w:r>
      <w:r w:rsidR="00081276" w:rsidRPr="00424F7F">
        <w:rPr>
          <w:color w:val="BFBFBF" w:themeColor="background1" w:themeShade="BF"/>
          <w:sz w:val="20"/>
          <w:szCs w:val="20"/>
        </w:rPr>
        <w:tab/>
      </w:r>
      <w:r w:rsidR="00081276" w:rsidRPr="00424F7F">
        <w:rPr>
          <w:color w:val="BFBFBF" w:themeColor="background1" w:themeShade="BF"/>
          <w:sz w:val="20"/>
          <w:szCs w:val="20"/>
        </w:rPr>
        <w:tab/>
        <w:t>Ming Gan</w:t>
      </w:r>
      <w:r w:rsidR="00EE09BD" w:rsidRPr="00424F7F">
        <w:rPr>
          <w:color w:val="BFBFBF" w:themeColor="background1" w:themeShade="BF"/>
          <w:sz w:val="20"/>
          <w:szCs w:val="20"/>
        </w:rPr>
        <w:tab/>
        <w:t>[SP]</w:t>
      </w:r>
    </w:p>
    <w:p w14:paraId="6E94C6D1" w14:textId="710EDD7B" w:rsidR="008624E1" w:rsidRPr="00424F7F" w:rsidRDefault="007E23DB" w:rsidP="00081276">
      <w:pPr>
        <w:pStyle w:val="ListParagraph"/>
        <w:numPr>
          <w:ilvl w:val="1"/>
          <w:numId w:val="3"/>
        </w:numPr>
        <w:rPr>
          <w:color w:val="BFBFBF" w:themeColor="background1" w:themeShade="BF"/>
          <w:sz w:val="20"/>
          <w:szCs w:val="20"/>
        </w:rPr>
      </w:pPr>
      <w:hyperlink r:id="rId559" w:history="1">
        <w:r w:rsidR="008624E1" w:rsidRPr="00424F7F">
          <w:rPr>
            <w:rStyle w:val="Hyperlink"/>
            <w:color w:val="BFBFBF" w:themeColor="background1" w:themeShade="BF"/>
            <w:sz w:val="20"/>
            <w:szCs w:val="20"/>
          </w:rPr>
          <w:t>233r0</w:t>
        </w:r>
      </w:hyperlink>
      <w:r w:rsidR="008624E1" w:rsidRPr="00424F7F">
        <w:rPr>
          <w:color w:val="BFBFBF" w:themeColor="background1" w:themeShade="BF"/>
          <w:sz w:val="20"/>
          <w:szCs w:val="20"/>
        </w:rPr>
        <w:t xml:space="preserve"> PDT MLD security considerations</w:t>
      </w:r>
      <w:r w:rsidR="008624E1" w:rsidRPr="00424F7F">
        <w:rPr>
          <w:color w:val="BFBFBF" w:themeColor="background1" w:themeShade="BF"/>
          <w:sz w:val="20"/>
          <w:szCs w:val="20"/>
        </w:rPr>
        <w:tab/>
      </w:r>
      <w:r w:rsidR="008624E1" w:rsidRPr="00424F7F">
        <w:rPr>
          <w:color w:val="BFBFBF" w:themeColor="background1" w:themeShade="BF"/>
          <w:sz w:val="20"/>
          <w:szCs w:val="20"/>
        </w:rPr>
        <w:tab/>
      </w:r>
      <w:r w:rsidR="008624E1" w:rsidRPr="00424F7F">
        <w:rPr>
          <w:color w:val="BFBFBF" w:themeColor="background1" w:themeShade="BF"/>
          <w:sz w:val="20"/>
          <w:szCs w:val="20"/>
        </w:rPr>
        <w:tab/>
      </w:r>
      <w:r w:rsidR="008624E1" w:rsidRPr="00424F7F">
        <w:rPr>
          <w:color w:val="BFBFBF" w:themeColor="background1" w:themeShade="BF"/>
          <w:sz w:val="20"/>
          <w:szCs w:val="20"/>
        </w:rPr>
        <w:tab/>
        <w:t>Gaurav Patwardhan</w:t>
      </w:r>
    </w:p>
    <w:p w14:paraId="5C9C4333" w14:textId="77777777" w:rsidR="008624E1" w:rsidRPr="00424F7F" w:rsidRDefault="007E23DB" w:rsidP="008624E1">
      <w:pPr>
        <w:pStyle w:val="ListParagraph"/>
        <w:numPr>
          <w:ilvl w:val="1"/>
          <w:numId w:val="3"/>
        </w:numPr>
        <w:rPr>
          <w:color w:val="BFBFBF" w:themeColor="background1" w:themeShade="BF"/>
          <w:sz w:val="20"/>
          <w:szCs w:val="20"/>
        </w:rPr>
      </w:pPr>
      <w:hyperlink r:id="rId560" w:history="1">
        <w:r w:rsidR="008624E1" w:rsidRPr="00424F7F">
          <w:rPr>
            <w:rStyle w:val="Hyperlink"/>
            <w:color w:val="BFBFBF" w:themeColor="background1" w:themeShade="BF"/>
            <w:sz w:val="20"/>
            <w:szCs w:val="20"/>
          </w:rPr>
          <w:t>131r1</w:t>
        </w:r>
      </w:hyperlink>
      <w:r w:rsidR="008624E1" w:rsidRPr="00424F7F">
        <w:rPr>
          <w:color w:val="BFBFBF" w:themeColor="background1" w:themeShade="BF"/>
          <w:sz w:val="20"/>
          <w:szCs w:val="20"/>
        </w:rPr>
        <w:t xml:space="preserve"> Proposed Draft Specification for OM in A-control</w:t>
      </w:r>
      <w:r w:rsidR="008624E1" w:rsidRPr="00424F7F">
        <w:rPr>
          <w:color w:val="BFBFBF" w:themeColor="background1" w:themeShade="BF"/>
          <w:sz w:val="20"/>
          <w:szCs w:val="20"/>
        </w:rPr>
        <w:tab/>
      </w:r>
      <w:r w:rsidR="008624E1" w:rsidRPr="00424F7F">
        <w:rPr>
          <w:color w:val="BFBFBF" w:themeColor="background1" w:themeShade="BF"/>
          <w:sz w:val="20"/>
          <w:szCs w:val="20"/>
        </w:rPr>
        <w:tab/>
        <w:t>Po-Kai Huang</w:t>
      </w:r>
    </w:p>
    <w:p w14:paraId="71CADE5B" w14:textId="77777777" w:rsidR="008624E1" w:rsidRPr="00424F7F" w:rsidRDefault="007E23DB" w:rsidP="008624E1">
      <w:pPr>
        <w:pStyle w:val="ListParagraph"/>
        <w:numPr>
          <w:ilvl w:val="1"/>
          <w:numId w:val="3"/>
        </w:numPr>
        <w:rPr>
          <w:color w:val="BFBFBF" w:themeColor="background1" w:themeShade="BF"/>
          <w:sz w:val="20"/>
          <w:szCs w:val="20"/>
        </w:rPr>
      </w:pPr>
      <w:hyperlink r:id="rId561" w:history="1">
        <w:r w:rsidR="008624E1" w:rsidRPr="00424F7F">
          <w:rPr>
            <w:rStyle w:val="Hyperlink"/>
            <w:color w:val="BFBFBF" w:themeColor="background1" w:themeShade="BF"/>
            <w:sz w:val="20"/>
            <w:szCs w:val="20"/>
          </w:rPr>
          <w:t>257r1</w:t>
        </w:r>
      </w:hyperlink>
      <w:r w:rsidR="008624E1" w:rsidRPr="00424F7F">
        <w:rPr>
          <w:color w:val="BFBFBF" w:themeColor="background1" w:themeShade="BF"/>
          <w:sz w:val="20"/>
          <w:szCs w:val="20"/>
        </w:rPr>
        <w:t xml:space="preserve"> PDT for multi-link group addressed frame reception</w:t>
      </w:r>
      <w:r w:rsidR="008624E1" w:rsidRPr="00424F7F">
        <w:rPr>
          <w:color w:val="BFBFBF" w:themeColor="background1" w:themeShade="BF"/>
          <w:sz w:val="20"/>
          <w:szCs w:val="20"/>
        </w:rPr>
        <w:tab/>
      </w:r>
      <w:r w:rsidR="008624E1" w:rsidRPr="00424F7F">
        <w:rPr>
          <w:color w:val="BFBFBF" w:themeColor="background1" w:themeShade="BF"/>
          <w:sz w:val="20"/>
          <w:szCs w:val="20"/>
        </w:rPr>
        <w:tab/>
        <w:t>Po-Kai Huang</w:t>
      </w:r>
    </w:p>
    <w:p w14:paraId="0EC1394E" w14:textId="77777777" w:rsidR="008624E1" w:rsidRPr="00424F7F" w:rsidRDefault="007E23DB" w:rsidP="008624E1">
      <w:pPr>
        <w:pStyle w:val="ListParagraph"/>
        <w:numPr>
          <w:ilvl w:val="1"/>
          <w:numId w:val="3"/>
        </w:numPr>
        <w:rPr>
          <w:color w:val="BFBFBF" w:themeColor="background1" w:themeShade="BF"/>
          <w:sz w:val="20"/>
          <w:szCs w:val="20"/>
        </w:rPr>
      </w:pPr>
      <w:hyperlink r:id="rId562" w:history="1">
        <w:r w:rsidR="008624E1" w:rsidRPr="00424F7F">
          <w:rPr>
            <w:rStyle w:val="Hyperlink"/>
            <w:color w:val="BFBFBF" w:themeColor="background1" w:themeShade="BF"/>
            <w:sz w:val="20"/>
            <w:szCs w:val="20"/>
          </w:rPr>
          <w:t>019r0</w:t>
        </w:r>
      </w:hyperlink>
      <w:r w:rsidR="008624E1" w:rsidRPr="00424F7F">
        <w:rPr>
          <w:color w:val="BFBFBF" w:themeColor="background1" w:themeShade="BF"/>
          <w:sz w:val="20"/>
          <w:szCs w:val="20"/>
        </w:rPr>
        <w:t xml:space="preserve"> PDT-MLO-TID-to-Link-mapping</w:t>
      </w:r>
      <w:r w:rsidR="008624E1" w:rsidRPr="00424F7F">
        <w:rPr>
          <w:color w:val="BFBFBF" w:themeColor="background1" w:themeShade="BF"/>
          <w:sz w:val="20"/>
          <w:szCs w:val="20"/>
        </w:rPr>
        <w:tab/>
      </w:r>
      <w:r w:rsidR="008624E1" w:rsidRPr="00424F7F">
        <w:rPr>
          <w:color w:val="BFBFBF" w:themeColor="background1" w:themeShade="BF"/>
          <w:sz w:val="20"/>
          <w:szCs w:val="20"/>
        </w:rPr>
        <w:tab/>
      </w:r>
      <w:r w:rsidR="008624E1" w:rsidRPr="00424F7F">
        <w:rPr>
          <w:color w:val="BFBFBF" w:themeColor="background1" w:themeShade="BF"/>
          <w:sz w:val="20"/>
          <w:szCs w:val="20"/>
        </w:rPr>
        <w:tab/>
      </w:r>
      <w:r w:rsidR="008624E1" w:rsidRPr="00424F7F">
        <w:rPr>
          <w:color w:val="BFBFBF" w:themeColor="background1" w:themeShade="BF"/>
          <w:sz w:val="20"/>
          <w:szCs w:val="20"/>
        </w:rPr>
        <w:tab/>
        <w:t>Yongho Seok</w:t>
      </w:r>
    </w:p>
    <w:p w14:paraId="3755603A" w14:textId="00220628" w:rsidR="005443F0" w:rsidRPr="00424F7F" w:rsidRDefault="007E23DB" w:rsidP="00E237A4">
      <w:pPr>
        <w:pStyle w:val="ListParagraph"/>
        <w:numPr>
          <w:ilvl w:val="1"/>
          <w:numId w:val="3"/>
        </w:numPr>
        <w:rPr>
          <w:color w:val="BFBFBF" w:themeColor="background1" w:themeShade="BF"/>
          <w:sz w:val="20"/>
          <w:szCs w:val="20"/>
        </w:rPr>
      </w:pPr>
      <w:hyperlink r:id="rId563" w:history="1">
        <w:r w:rsidR="008624E1" w:rsidRPr="00424F7F">
          <w:rPr>
            <w:rStyle w:val="Hyperlink"/>
            <w:color w:val="BFBFBF" w:themeColor="background1" w:themeShade="BF"/>
            <w:sz w:val="20"/>
            <w:szCs w:val="20"/>
          </w:rPr>
          <w:t>169r0</w:t>
        </w:r>
      </w:hyperlink>
      <w:r w:rsidR="008624E1" w:rsidRPr="00424F7F">
        <w:rPr>
          <w:color w:val="BFBFBF" w:themeColor="background1" w:themeShade="BF"/>
          <w:sz w:val="20"/>
          <w:szCs w:val="20"/>
        </w:rPr>
        <w:t xml:space="preserve"> </w:t>
      </w:r>
      <w:proofErr w:type="spellStart"/>
      <w:r w:rsidR="008624E1" w:rsidRPr="00424F7F">
        <w:rPr>
          <w:color w:val="BFBFBF" w:themeColor="background1" w:themeShade="BF"/>
          <w:sz w:val="20"/>
          <w:szCs w:val="20"/>
        </w:rPr>
        <w:t>pdt</w:t>
      </w:r>
      <w:proofErr w:type="spellEnd"/>
      <w:r w:rsidR="008624E1" w:rsidRPr="00424F7F">
        <w:rPr>
          <w:color w:val="BFBFBF" w:themeColor="background1" w:themeShade="BF"/>
          <w:sz w:val="20"/>
          <w:szCs w:val="20"/>
        </w:rPr>
        <w:t>-</w:t>
      </w:r>
      <w:proofErr w:type="spellStart"/>
      <w:r w:rsidR="008624E1" w:rsidRPr="00424F7F">
        <w:rPr>
          <w:color w:val="BFBFBF" w:themeColor="background1" w:themeShade="BF"/>
          <w:sz w:val="20"/>
          <w:szCs w:val="20"/>
        </w:rPr>
        <w:t>mlo</w:t>
      </w:r>
      <w:proofErr w:type="spellEnd"/>
      <w:r w:rsidR="008624E1" w:rsidRPr="00424F7F">
        <w:rPr>
          <w:color w:val="BFBFBF" w:themeColor="background1" w:themeShade="BF"/>
          <w:sz w:val="20"/>
          <w:szCs w:val="20"/>
        </w:rPr>
        <w:t>-TXOP-Termination-of-NSTR-MLD</w:t>
      </w:r>
      <w:r w:rsidR="008624E1" w:rsidRPr="00424F7F">
        <w:rPr>
          <w:color w:val="BFBFBF" w:themeColor="background1" w:themeShade="BF"/>
          <w:sz w:val="20"/>
          <w:szCs w:val="20"/>
        </w:rPr>
        <w:tab/>
      </w:r>
      <w:r w:rsidR="008624E1" w:rsidRPr="00424F7F">
        <w:rPr>
          <w:color w:val="BFBFBF" w:themeColor="background1" w:themeShade="BF"/>
          <w:sz w:val="20"/>
          <w:szCs w:val="20"/>
        </w:rPr>
        <w:tab/>
      </w:r>
      <w:r w:rsidR="008624E1" w:rsidRPr="00424F7F">
        <w:rPr>
          <w:color w:val="BFBFBF" w:themeColor="background1" w:themeShade="BF"/>
          <w:sz w:val="20"/>
          <w:szCs w:val="20"/>
        </w:rPr>
        <w:tab/>
        <w:t>Jason Y. Guo</w:t>
      </w:r>
    </w:p>
    <w:p w14:paraId="4A5174BD" w14:textId="3EBDFFDB" w:rsidR="00756C64" w:rsidRPr="00424F7F" w:rsidRDefault="008624E1" w:rsidP="009C1204">
      <w:pPr>
        <w:pStyle w:val="ListParagraph"/>
        <w:numPr>
          <w:ilvl w:val="0"/>
          <w:numId w:val="3"/>
        </w:numPr>
        <w:rPr>
          <w:color w:val="BFBFBF" w:themeColor="background1" w:themeShade="BF"/>
          <w:sz w:val="22"/>
          <w:szCs w:val="22"/>
        </w:rPr>
      </w:pPr>
      <w:r w:rsidRPr="00424F7F">
        <w:rPr>
          <w:color w:val="BFBFBF" w:themeColor="background1" w:themeShade="BF"/>
          <w:sz w:val="22"/>
          <w:szCs w:val="22"/>
        </w:rPr>
        <w:t>Technical Submissions:</w:t>
      </w:r>
    </w:p>
    <w:p w14:paraId="2F49DFFC" w14:textId="77777777" w:rsidR="00F96EB7" w:rsidRPr="0005286F" w:rsidRDefault="00F96EB7" w:rsidP="00F96EB7">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40229CB7" w14:textId="77777777" w:rsidR="00F96EB7" w:rsidRPr="0005286F" w:rsidRDefault="00F96EB7" w:rsidP="00F96EB7">
      <w:pPr>
        <w:pStyle w:val="ListParagraph"/>
        <w:numPr>
          <w:ilvl w:val="0"/>
          <w:numId w:val="3"/>
        </w:numPr>
        <w:rPr>
          <w:sz w:val="22"/>
          <w:szCs w:val="22"/>
        </w:rPr>
      </w:pPr>
      <w:r>
        <w:rPr>
          <w:sz w:val="22"/>
          <w:szCs w:val="22"/>
        </w:rPr>
        <w:t>Adjourn</w:t>
      </w:r>
    </w:p>
    <w:p w14:paraId="17805F73" w14:textId="55D76373" w:rsidR="00F96EB7" w:rsidRDefault="00F96EB7" w:rsidP="00A5520B"/>
    <w:p w14:paraId="325B66F8" w14:textId="1EFD1C8A" w:rsidR="00E93DB2" w:rsidRPr="00755C65" w:rsidRDefault="00E93DB2" w:rsidP="00E93DB2">
      <w:pPr>
        <w:pStyle w:val="Heading3"/>
      </w:pPr>
      <w:r w:rsidRPr="00B23C90">
        <w:rPr>
          <w:highlight w:val="yellow"/>
        </w:rPr>
        <w:t>19</w:t>
      </w:r>
      <w:r w:rsidRPr="00B23C90">
        <w:rPr>
          <w:highlight w:val="yellow"/>
          <w:vertAlign w:val="superscript"/>
        </w:rPr>
        <w:t>th</w:t>
      </w:r>
      <w:r w:rsidRPr="00B23C90">
        <w:rPr>
          <w:highlight w:val="yellow"/>
        </w:rPr>
        <w:t xml:space="preserve"> Conf. Call: </w:t>
      </w:r>
      <w:r w:rsidR="00EB2611" w:rsidRPr="00B23C90">
        <w:rPr>
          <w:highlight w:val="yellow"/>
        </w:rPr>
        <w:t>March</w:t>
      </w:r>
      <w:r w:rsidRPr="00B23C90">
        <w:rPr>
          <w:highlight w:val="yellow"/>
        </w:rPr>
        <w:t xml:space="preserve"> </w:t>
      </w:r>
      <w:r w:rsidR="00EB2611" w:rsidRPr="00B23C90">
        <w:rPr>
          <w:highlight w:val="yellow"/>
        </w:rPr>
        <w:t>01</w:t>
      </w:r>
      <w:r w:rsidRPr="00B23C90">
        <w:rPr>
          <w:highlight w:val="yellow"/>
        </w:rPr>
        <w:t xml:space="preserve"> (19:00–22:00 ET)–PHY</w:t>
      </w:r>
    </w:p>
    <w:p w14:paraId="778A0CFC" w14:textId="77777777" w:rsidR="00E93DB2" w:rsidRPr="003046F3" w:rsidRDefault="00E93DB2" w:rsidP="00E93DB2">
      <w:pPr>
        <w:pStyle w:val="ListParagraph"/>
        <w:numPr>
          <w:ilvl w:val="0"/>
          <w:numId w:val="3"/>
        </w:numPr>
        <w:rPr>
          <w:lang w:val="en-US"/>
        </w:rPr>
      </w:pPr>
      <w:r w:rsidRPr="003046F3">
        <w:t>Call the meeting to order</w:t>
      </w:r>
    </w:p>
    <w:p w14:paraId="06211809" w14:textId="77777777" w:rsidR="00E93DB2" w:rsidRDefault="00E93DB2" w:rsidP="00E93DB2">
      <w:pPr>
        <w:pStyle w:val="ListParagraph"/>
        <w:numPr>
          <w:ilvl w:val="0"/>
          <w:numId w:val="3"/>
        </w:numPr>
      </w:pPr>
      <w:r w:rsidRPr="003046F3">
        <w:t>IEEE 802 and 802.11 IPR policy and procedure</w:t>
      </w:r>
    </w:p>
    <w:p w14:paraId="3EA3C7BE" w14:textId="77777777" w:rsidR="00E93DB2" w:rsidRPr="003046F3" w:rsidRDefault="00E93DB2" w:rsidP="00E93DB2">
      <w:pPr>
        <w:pStyle w:val="ListParagraph"/>
        <w:numPr>
          <w:ilvl w:val="1"/>
          <w:numId w:val="3"/>
        </w:numPr>
        <w:rPr>
          <w:szCs w:val="20"/>
        </w:rPr>
      </w:pPr>
      <w:r w:rsidRPr="003046F3">
        <w:rPr>
          <w:b/>
          <w:sz w:val="22"/>
          <w:szCs w:val="22"/>
        </w:rPr>
        <w:t>Patent Policy: Ways to inform IEEE:</w:t>
      </w:r>
    </w:p>
    <w:p w14:paraId="2C329FE3" w14:textId="77777777" w:rsidR="00E93DB2" w:rsidRPr="003046F3" w:rsidRDefault="00E93DB2" w:rsidP="00E93DB2">
      <w:pPr>
        <w:pStyle w:val="ListParagraph"/>
        <w:numPr>
          <w:ilvl w:val="2"/>
          <w:numId w:val="3"/>
        </w:numPr>
        <w:rPr>
          <w:szCs w:val="20"/>
        </w:rPr>
      </w:pPr>
      <w:r w:rsidRPr="003046F3">
        <w:rPr>
          <w:sz w:val="22"/>
          <w:szCs w:val="22"/>
        </w:rPr>
        <w:t>Cause an LOA to be submitted to the IEEE-SA (</w:t>
      </w:r>
      <w:hyperlink r:id="rId564" w:history="1">
        <w:r w:rsidRPr="00392CC0">
          <w:rPr>
            <w:rStyle w:val="Hyperlink"/>
            <w:sz w:val="22"/>
            <w:szCs w:val="22"/>
          </w:rPr>
          <w:t>patcom@ieee.org</w:t>
        </w:r>
      </w:hyperlink>
      <w:r w:rsidRPr="003046F3">
        <w:rPr>
          <w:sz w:val="22"/>
          <w:szCs w:val="22"/>
        </w:rPr>
        <w:t>); or</w:t>
      </w:r>
    </w:p>
    <w:p w14:paraId="2D2C9577" w14:textId="77777777" w:rsidR="00E93DB2" w:rsidRPr="003046F3" w:rsidRDefault="00E93DB2" w:rsidP="00E93DB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26ED372" w14:textId="77777777" w:rsidR="00E93DB2" w:rsidRPr="003046F3" w:rsidRDefault="00E93DB2" w:rsidP="00E93DB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0B26E65" w14:textId="77777777" w:rsidR="00E93DB2" w:rsidRDefault="00E93DB2" w:rsidP="00E93DB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41D217" w14:textId="77777777" w:rsidR="00E93DB2" w:rsidRDefault="00E93DB2" w:rsidP="00E93DB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257515" w14:textId="77777777" w:rsidR="00E93DB2" w:rsidRPr="0032579B" w:rsidRDefault="00E93DB2" w:rsidP="00E93DB2">
      <w:pPr>
        <w:pStyle w:val="ListParagraph"/>
        <w:numPr>
          <w:ilvl w:val="2"/>
          <w:numId w:val="3"/>
        </w:numPr>
        <w:rPr>
          <w:sz w:val="22"/>
          <w:szCs w:val="22"/>
        </w:rPr>
      </w:pPr>
      <w:r w:rsidRPr="0032579B">
        <w:rPr>
          <w:sz w:val="22"/>
          <w:szCs w:val="22"/>
        </w:rPr>
        <w:t xml:space="preserve">IEEE SA’s copyright policy is described in </w:t>
      </w:r>
      <w:hyperlink r:id="rId565" w:anchor="7" w:history="1">
        <w:r w:rsidRPr="0032579B">
          <w:rPr>
            <w:rStyle w:val="Hyperlink"/>
            <w:sz w:val="22"/>
            <w:szCs w:val="22"/>
          </w:rPr>
          <w:t>Clause 7</w:t>
        </w:r>
      </w:hyperlink>
      <w:r w:rsidRPr="0032579B">
        <w:rPr>
          <w:sz w:val="22"/>
          <w:szCs w:val="22"/>
        </w:rPr>
        <w:t xml:space="preserve"> of the IEEE SA Standards Board Bylaws and </w:t>
      </w:r>
      <w:hyperlink r:id="rId566" w:history="1">
        <w:r w:rsidRPr="0032579B">
          <w:rPr>
            <w:rStyle w:val="Hyperlink"/>
            <w:sz w:val="22"/>
            <w:szCs w:val="22"/>
          </w:rPr>
          <w:t>Clause 6.1</w:t>
        </w:r>
      </w:hyperlink>
      <w:r w:rsidRPr="0032579B">
        <w:rPr>
          <w:sz w:val="22"/>
          <w:szCs w:val="22"/>
        </w:rPr>
        <w:t xml:space="preserve"> of the IEEE SA Standards Board Operations Manual;</w:t>
      </w:r>
    </w:p>
    <w:p w14:paraId="38094700" w14:textId="77777777" w:rsidR="00E93DB2" w:rsidRPr="00173C7C" w:rsidRDefault="00E93DB2" w:rsidP="00E93DB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6F59075" w14:textId="77777777" w:rsidR="00E93DB2" w:rsidRPr="00F141E4" w:rsidRDefault="00E93DB2" w:rsidP="00E93DB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5B3CF58" w14:textId="77777777" w:rsidR="00E93DB2" w:rsidRDefault="00E93DB2" w:rsidP="00E93DB2">
      <w:pPr>
        <w:pStyle w:val="ListParagraph"/>
        <w:numPr>
          <w:ilvl w:val="0"/>
          <w:numId w:val="3"/>
        </w:numPr>
      </w:pPr>
      <w:r w:rsidRPr="003046F3">
        <w:t>Attendance reminder.</w:t>
      </w:r>
    </w:p>
    <w:p w14:paraId="7E261997" w14:textId="77777777" w:rsidR="00E93DB2" w:rsidRPr="003046F3" w:rsidRDefault="00E93DB2" w:rsidP="00E93DB2">
      <w:pPr>
        <w:pStyle w:val="ListParagraph"/>
        <w:numPr>
          <w:ilvl w:val="1"/>
          <w:numId w:val="3"/>
        </w:numPr>
      </w:pPr>
      <w:r>
        <w:rPr>
          <w:sz w:val="22"/>
          <w:szCs w:val="22"/>
        </w:rPr>
        <w:t xml:space="preserve">Participation slide: </w:t>
      </w:r>
      <w:hyperlink r:id="rId567" w:tgtFrame="_blank" w:history="1">
        <w:r w:rsidRPr="00EE0424">
          <w:rPr>
            <w:rStyle w:val="Hyperlink"/>
            <w:sz w:val="22"/>
            <w:szCs w:val="22"/>
            <w:lang w:val="en-US"/>
          </w:rPr>
          <w:t>https://mentor.ieee.org/802-ec/dcn/16/ec-16-0180-05-00EC-ieee-802-participation-slide.pptx</w:t>
        </w:r>
      </w:hyperlink>
    </w:p>
    <w:p w14:paraId="16B09FA8" w14:textId="77777777" w:rsidR="00E93DB2" w:rsidRDefault="00E93DB2" w:rsidP="00E93DB2">
      <w:pPr>
        <w:pStyle w:val="ListParagraph"/>
        <w:numPr>
          <w:ilvl w:val="1"/>
          <w:numId w:val="3"/>
        </w:numPr>
        <w:rPr>
          <w:sz w:val="22"/>
        </w:rPr>
      </w:pPr>
      <w:r>
        <w:rPr>
          <w:sz w:val="22"/>
        </w:rPr>
        <w:t xml:space="preserve">Please record your attendance during the conference call by using the IMAT system: </w:t>
      </w:r>
    </w:p>
    <w:p w14:paraId="10E9B5CB" w14:textId="77777777" w:rsidR="00E93DB2" w:rsidRDefault="00E93DB2" w:rsidP="00E93DB2">
      <w:pPr>
        <w:pStyle w:val="ListParagraph"/>
        <w:numPr>
          <w:ilvl w:val="2"/>
          <w:numId w:val="3"/>
        </w:numPr>
        <w:rPr>
          <w:sz w:val="22"/>
        </w:rPr>
      </w:pPr>
      <w:r>
        <w:rPr>
          <w:sz w:val="22"/>
        </w:rPr>
        <w:t xml:space="preserve">1) login to </w:t>
      </w:r>
      <w:hyperlink r:id="rId5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EFE457" w14:textId="77777777" w:rsidR="00E93DB2" w:rsidRDefault="00E93DB2" w:rsidP="00E93DB2">
      <w:pPr>
        <w:pStyle w:val="ListParagraph"/>
        <w:numPr>
          <w:ilvl w:val="1"/>
          <w:numId w:val="3"/>
        </w:numPr>
        <w:rPr>
          <w:sz w:val="22"/>
        </w:rPr>
      </w:pPr>
      <w:r>
        <w:rPr>
          <w:sz w:val="22"/>
        </w:rPr>
        <w:t xml:space="preserve">If you are unable to record the attendance via </w:t>
      </w:r>
      <w:hyperlink r:id="rId56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7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71" w:history="1">
        <w:r w:rsidRPr="00132C67">
          <w:rPr>
            <w:rStyle w:val="Hyperlink"/>
            <w:sz w:val="22"/>
          </w:rPr>
          <w:t>sschelstraete@quantenna.com</w:t>
        </w:r>
      </w:hyperlink>
      <w:r>
        <w:rPr>
          <w:sz w:val="22"/>
        </w:rPr>
        <w:t>)</w:t>
      </w:r>
    </w:p>
    <w:p w14:paraId="3E17D544" w14:textId="77777777" w:rsidR="00E93DB2" w:rsidRPr="00880D21" w:rsidRDefault="00E93DB2" w:rsidP="00E93DB2">
      <w:pPr>
        <w:pStyle w:val="ListParagraph"/>
        <w:numPr>
          <w:ilvl w:val="1"/>
          <w:numId w:val="3"/>
        </w:numPr>
        <w:rPr>
          <w:sz w:val="22"/>
        </w:rPr>
      </w:pPr>
      <w:r>
        <w:rPr>
          <w:sz w:val="22"/>
          <w:szCs w:val="22"/>
        </w:rPr>
        <w:t>Please ensure that the following information is listed correctly when joining the call:</w:t>
      </w:r>
    </w:p>
    <w:p w14:paraId="335D6EB1" w14:textId="77777777" w:rsidR="00E93DB2" w:rsidRPr="00D86E02" w:rsidRDefault="00E93DB2" w:rsidP="00E93DB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26C3FBD" w14:textId="77777777" w:rsidR="00E93DB2" w:rsidRDefault="00E93DB2" w:rsidP="00E93DB2">
      <w:pPr>
        <w:pStyle w:val="ListParagraph"/>
        <w:numPr>
          <w:ilvl w:val="0"/>
          <w:numId w:val="3"/>
        </w:numPr>
      </w:pPr>
      <w:r w:rsidRPr="003046F3">
        <w:t>Announcements</w:t>
      </w:r>
      <w:r>
        <w:t>:</w:t>
      </w:r>
    </w:p>
    <w:p w14:paraId="2DD5FB6B" w14:textId="77777777" w:rsidR="00E93DB2" w:rsidRPr="001018A7" w:rsidRDefault="00E93DB2" w:rsidP="00E93DB2">
      <w:pPr>
        <w:pStyle w:val="ListParagraph"/>
        <w:numPr>
          <w:ilvl w:val="0"/>
          <w:numId w:val="3"/>
        </w:numPr>
        <w:rPr>
          <w:sz w:val="22"/>
          <w:szCs w:val="22"/>
        </w:rPr>
      </w:pPr>
      <w:r w:rsidRPr="001018A7">
        <w:rPr>
          <w:sz w:val="22"/>
          <w:szCs w:val="22"/>
        </w:rPr>
        <w:t xml:space="preserve">Technical Submissions: </w:t>
      </w:r>
      <w:r w:rsidRPr="001018A7">
        <w:rPr>
          <w:b/>
          <w:bCs/>
          <w:sz w:val="22"/>
          <w:szCs w:val="22"/>
        </w:rPr>
        <w:t>Run SPs from Previous Topics</w:t>
      </w:r>
    </w:p>
    <w:p w14:paraId="051B15D6" w14:textId="609E8482" w:rsidR="00E93DB2" w:rsidRPr="001018A7" w:rsidRDefault="008E2785" w:rsidP="00E93DB2">
      <w:pPr>
        <w:pStyle w:val="ListParagraph"/>
        <w:numPr>
          <w:ilvl w:val="1"/>
          <w:numId w:val="3"/>
        </w:numPr>
        <w:rPr>
          <w:i/>
          <w:iCs/>
          <w:sz w:val="20"/>
          <w:szCs w:val="20"/>
        </w:rPr>
      </w:pPr>
      <w:r>
        <w:rPr>
          <w:i/>
          <w:iCs/>
          <w:sz w:val="20"/>
          <w:szCs w:val="20"/>
        </w:rPr>
        <w:t>Pending Requests.</w:t>
      </w:r>
    </w:p>
    <w:p w14:paraId="7B215DAC" w14:textId="53395696" w:rsidR="00E93DB2" w:rsidRPr="00125472" w:rsidRDefault="00E93DB2" w:rsidP="00E93DB2">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9BB8AC3" w14:textId="5B0BD900" w:rsidR="00125472" w:rsidRPr="00A05FB7" w:rsidRDefault="00125472" w:rsidP="00125472">
      <w:pPr>
        <w:pStyle w:val="ListParagraph"/>
        <w:numPr>
          <w:ilvl w:val="1"/>
          <w:numId w:val="3"/>
        </w:numPr>
        <w:rPr>
          <w:i/>
          <w:iCs/>
          <w:sz w:val="20"/>
          <w:szCs w:val="20"/>
        </w:rPr>
      </w:pPr>
      <w:r w:rsidRPr="00A05FB7">
        <w:rPr>
          <w:i/>
          <w:iCs/>
          <w:sz w:val="20"/>
          <w:szCs w:val="20"/>
        </w:rPr>
        <w:t>Pending Requests.</w:t>
      </w:r>
    </w:p>
    <w:p w14:paraId="423020BF" w14:textId="77777777" w:rsidR="00B10C69" w:rsidRPr="003A49BC" w:rsidRDefault="00B10C69" w:rsidP="00B10C69">
      <w:pPr>
        <w:pStyle w:val="ListParagraph"/>
        <w:numPr>
          <w:ilvl w:val="0"/>
          <w:numId w:val="3"/>
        </w:numPr>
        <w:rPr>
          <w:sz w:val="22"/>
          <w:szCs w:val="22"/>
        </w:rPr>
      </w:pPr>
      <w:r w:rsidRPr="00484ECF">
        <w:rPr>
          <w:sz w:val="22"/>
          <w:szCs w:val="22"/>
        </w:rPr>
        <w:t xml:space="preserve">Technical Submissions: </w:t>
      </w:r>
      <w:r>
        <w:rPr>
          <w:b/>
          <w:bCs/>
          <w:sz w:val="22"/>
          <w:szCs w:val="22"/>
        </w:rPr>
        <w:t>Comment Resolutions</w:t>
      </w:r>
    </w:p>
    <w:p w14:paraId="3E6FE53A" w14:textId="56098710" w:rsidR="00B10C69" w:rsidRPr="008E2785" w:rsidRDefault="007E23DB" w:rsidP="00B10C69">
      <w:pPr>
        <w:pStyle w:val="ListParagraph"/>
        <w:numPr>
          <w:ilvl w:val="1"/>
          <w:numId w:val="3"/>
        </w:numPr>
        <w:rPr>
          <w:sz w:val="20"/>
          <w:szCs w:val="20"/>
        </w:rPr>
      </w:pPr>
      <w:hyperlink r:id="rId572" w:history="1">
        <w:r w:rsidR="00B10C69" w:rsidRPr="008E2785">
          <w:rPr>
            <w:rStyle w:val="Hyperlink"/>
            <w:sz w:val="20"/>
            <w:szCs w:val="20"/>
          </w:rPr>
          <w:t>322r1</w:t>
        </w:r>
      </w:hyperlink>
      <w:r w:rsidR="00B10C69" w:rsidRPr="008E2785">
        <w:rPr>
          <w:sz w:val="20"/>
          <w:szCs w:val="20"/>
        </w:rPr>
        <w:t xml:space="preserve"> 11be D0.3 CR on 36.3.11.8.6</w:t>
      </w:r>
      <w:r w:rsidR="00B10C69" w:rsidRPr="008E2785">
        <w:rPr>
          <w:sz w:val="20"/>
          <w:szCs w:val="20"/>
        </w:rPr>
        <w:tab/>
      </w:r>
      <w:r w:rsidR="00B10C69" w:rsidRPr="008E2785">
        <w:rPr>
          <w:sz w:val="20"/>
          <w:szCs w:val="20"/>
        </w:rPr>
        <w:tab/>
      </w:r>
      <w:r w:rsidR="00B10C69" w:rsidRPr="008E2785">
        <w:rPr>
          <w:sz w:val="20"/>
          <w:szCs w:val="20"/>
        </w:rPr>
        <w:tab/>
      </w:r>
      <w:r w:rsidR="00B10C69" w:rsidRPr="008E2785">
        <w:rPr>
          <w:sz w:val="20"/>
          <w:szCs w:val="20"/>
        </w:rPr>
        <w:tab/>
      </w:r>
      <w:r w:rsidR="00553B90">
        <w:rPr>
          <w:sz w:val="20"/>
          <w:szCs w:val="20"/>
        </w:rPr>
        <w:tab/>
      </w:r>
      <w:r w:rsidR="00B10C69" w:rsidRPr="008E2785">
        <w:rPr>
          <w:sz w:val="20"/>
          <w:szCs w:val="20"/>
        </w:rPr>
        <w:t>Lei Huang</w:t>
      </w:r>
    </w:p>
    <w:p w14:paraId="309C06CE" w14:textId="4C00594B" w:rsidR="00DC6A34" w:rsidRPr="008E2785" w:rsidRDefault="007E23DB" w:rsidP="00BC09C2">
      <w:pPr>
        <w:pStyle w:val="ListParagraph"/>
        <w:numPr>
          <w:ilvl w:val="1"/>
          <w:numId w:val="3"/>
        </w:numPr>
        <w:rPr>
          <w:sz w:val="20"/>
          <w:szCs w:val="20"/>
        </w:rPr>
      </w:pPr>
      <w:hyperlink r:id="rId573" w:history="1">
        <w:r w:rsidR="00DC6A34" w:rsidRPr="008E2785">
          <w:rPr>
            <w:rStyle w:val="Hyperlink"/>
            <w:sz w:val="20"/>
            <w:szCs w:val="20"/>
          </w:rPr>
          <w:t>292r1</w:t>
        </w:r>
      </w:hyperlink>
      <w:r w:rsidR="00DC6A34" w:rsidRPr="008E2785">
        <w:rPr>
          <w:sz w:val="20"/>
          <w:szCs w:val="20"/>
        </w:rPr>
        <w:t xml:space="preserve"> CR for CID 1081, 2255 and 2990</w:t>
      </w:r>
      <w:r w:rsidR="00DC6A34" w:rsidRPr="008E2785">
        <w:rPr>
          <w:sz w:val="20"/>
          <w:szCs w:val="20"/>
        </w:rPr>
        <w:tab/>
      </w:r>
      <w:r w:rsidR="00DC6A34" w:rsidRPr="008E2785">
        <w:rPr>
          <w:sz w:val="20"/>
          <w:szCs w:val="20"/>
        </w:rPr>
        <w:tab/>
      </w:r>
      <w:r w:rsidR="00DC6A34" w:rsidRPr="008E2785">
        <w:rPr>
          <w:sz w:val="20"/>
          <w:szCs w:val="20"/>
        </w:rPr>
        <w:tab/>
      </w:r>
      <w:r w:rsidR="00DC6A34" w:rsidRPr="008E2785">
        <w:rPr>
          <w:sz w:val="20"/>
          <w:szCs w:val="20"/>
        </w:rPr>
        <w:tab/>
        <w:t>Dongguk Lim</w:t>
      </w:r>
    </w:p>
    <w:p w14:paraId="4C10AEFA" w14:textId="3EE6E985" w:rsidR="00DC6A34" w:rsidRPr="008E2785" w:rsidRDefault="007E23DB" w:rsidP="00B90EB5">
      <w:pPr>
        <w:pStyle w:val="ListParagraph"/>
        <w:numPr>
          <w:ilvl w:val="1"/>
          <w:numId w:val="3"/>
        </w:numPr>
        <w:rPr>
          <w:sz w:val="20"/>
          <w:szCs w:val="20"/>
        </w:rPr>
      </w:pPr>
      <w:hyperlink r:id="rId574" w:history="1">
        <w:r w:rsidR="00DC6A34" w:rsidRPr="008E2785">
          <w:rPr>
            <w:rStyle w:val="Hyperlink"/>
            <w:sz w:val="20"/>
            <w:szCs w:val="20"/>
          </w:rPr>
          <w:t>293r0</w:t>
        </w:r>
      </w:hyperlink>
      <w:r w:rsidR="00DC6A34" w:rsidRPr="008E2785">
        <w:rPr>
          <w:sz w:val="20"/>
          <w:szCs w:val="20"/>
        </w:rPr>
        <w:t xml:space="preserve"> CR for clause 36.3.4</w:t>
      </w:r>
      <w:r w:rsidR="00DC6A34" w:rsidRPr="008E2785">
        <w:rPr>
          <w:sz w:val="20"/>
          <w:szCs w:val="20"/>
        </w:rPr>
        <w:tab/>
      </w:r>
      <w:r w:rsidR="00DC6A34" w:rsidRPr="008E2785">
        <w:rPr>
          <w:sz w:val="20"/>
          <w:szCs w:val="20"/>
        </w:rPr>
        <w:tab/>
      </w:r>
      <w:r w:rsidR="00DC6A34" w:rsidRPr="008E2785">
        <w:rPr>
          <w:sz w:val="20"/>
          <w:szCs w:val="20"/>
        </w:rPr>
        <w:tab/>
      </w:r>
      <w:r w:rsidR="00DC6A34" w:rsidRPr="008E2785">
        <w:rPr>
          <w:sz w:val="20"/>
          <w:szCs w:val="20"/>
        </w:rPr>
        <w:tab/>
      </w:r>
      <w:r w:rsidR="00DC6A34" w:rsidRPr="008E2785">
        <w:rPr>
          <w:sz w:val="20"/>
          <w:szCs w:val="20"/>
        </w:rPr>
        <w:tab/>
        <w:t>Dongguk Lim</w:t>
      </w:r>
    </w:p>
    <w:p w14:paraId="5009D0FF" w14:textId="376E3D20" w:rsidR="00DC6A34" w:rsidRPr="008E2785" w:rsidRDefault="007E23DB" w:rsidP="006462E1">
      <w:pPr>
        <w:pStyle w:val="ListParagraph"/>
        <w:numPr>
          <w:ilvl w:val="1"/>
          <w:numId w:val="3"/>
        </w:numPr>
        <w:rPr>
          <w:sz w:val="20"/>
          <w:szCs w:val="20"/>
        </w:rPr>
      </w:pPr>
      <w:hyperlink r:id="rId575" w:history="1">
        <w:r w:rsidR="00DC6A34" w:rsidRPr="008E2785">
          <w:rPr>
            <w:rStyle w:val="Hyperlink"/>
            <w:sz w:val="20"/>
            <w:szCs w:val="20"/>
          </w:rPr>
          <w:t>294r0</w:t>
        </w:r>
      </w:hyperlink>
      <w:r w:rsidR="00DC6A34" w:rsidRPr="008E2785">
        <w:rPr>
          <w:sz w:val="20"/>
          <w:szCs w:val="20"/>
        </w:rPr>
        <w:t xml:space="preserve"> CR for clause 36.3.11.3</w:t>
      </w:r>
      <w:r w:rsidR="00DC6A34" w:rsidRPr="008E2785">
        <w:rPr>
          <w:sz w:val="20"/>
          <w:szCs w:val="20"/>
        </w:rPr>
        <w:tab/>
      </w:r>
      <w:r w:rsidR="00DC6A34" w:rsidRPr="008E2785">
        <w:rPr>
          <w:sz w:val="20"/>
          <w:szCs w:val="20"/>
        </w:rPr>
        <w:tab/>
      </w:r>
      <w:r w:rsidR="00DC6A34" w:rsidRPr="008E2785">
        <w:rPr>
          <w:sz w:val="20"/>
          <w:szCs w:val="20"/>
        </w:rPr>
        <w:tab/>
      </w:r>
      <w:r w:rsidR="00DC6A34" w:rsidRPr="008E2785">
        <w:rPr>
          <w:sz w:val="20"/>
          <w:szCs w:val="20"/>
        </w:rPr>
        <w:tab/>
      </w:r>
      <w:r w:rsidR="00DC6A34" w:rsidRPr="008E2785">
        <w:rPr>
          <w:sz w:val="20"/>
          <w:szCs w:val="20"/>
        </w:rPr>
        <w:tab/>
        <w:t>Dongguk Lim</w:t>
      </w:r>
    </w:p>
    <w:p w14:paraId="53050D87" w14:textId="468F512C" w:rsidR="00DC6A34" w:rsidRPr="008E2785" w:rsidRDefault="007E23DB" w:rsidP="00305322">
      <w:pPr>
        <w:pStyle w:val="ListParagraph"/>
        <w:numPr>
          <w:ilvl w:val="1"/>
          <w:numId w:val="3"/>
        </w:numPr>
        <w:rPr>
          <w:sz w:val="20"/>
          <w:szCs w:val="20"/>
        </w:rPr>
      </w:pPr>
      <w:hyperlink r:id="rId576" w:history="1">
        <w:r w:rsidR="00DC6A34" w:rsidRPr="008E2785">
          <w:rPr>
            <w:rStyle w:val="Hyperlink"/>
            <w:sz w:val="20"/>
            <w:szCs w:val="20"/>
          </w:rPr>
          <w:t>297r0</w:t>
        </w:r>
      </w:hyperlink>
      <w:r w:rsidR="00DC6A34" w:rsidRPr="008E2785">
        <w:rPr>
          <w:sz w:val="20"/>
          <w:szCs w:val="20"/>
        </w:rPr>
        <w:t xml:space="preserve"> Beamforming-CID-CR-d03</w:t>
      </w:r>
      <w:r w:rsidR="00DC6A34" w:rsidRPr="008E2785">
        <w:rPr>
          <w:sz w:val="20"/>
          <w:szCs w:val="20"/>
        </w:rPr>
        <w:tab/>
      </w:r>
      <w:r w:rsidR="00DC6A34" w:rsidRPr="008E2785">
        <w:rPr>
          <w:sz w:val="20"/>
          <w:szCs w:val="20"/>
        </w:rPr>
        <w:tab/>
      </w:r>
      <w:r w:rsidR="00DC6A34" w:rsidRPr="008E2785">
        <w:rPr>
          <w:sz w:val="20"/>
          <w:szCs w:val="20"/>
        </w:rPr>
        <w:tab/>
      </w:r>
      <w:r w:rsidR="00DC6A34" w:rsidRPr="008E2785">
        <w:rPr>
          <w:sz w:val="20"/>
          <w:szCs w:val="20"/>
        </w:rPr>
        <w:tab/>
      </w:r>
      <w:r w:rsidR="00553B90">
        <w:rPr>
          <w:sz w:val="20"/>
          <w:szCs w:val="20"/>
        </w:rPr>
        <w:tab/>
      </w:r>
      <w:r w:rsidR="00DC6A34" w:rsidRPr="008E2785">
        <w:rPr>
          <w:sz w:val="20"/>
          <w:szCs w:val="20"/>
        </w:rPr>
        <w:t>Genadiy Tsodik</w:t>
      </w:r>
    </w:p>
    <w:p w14:paraId="643C1F7E" w14:textId="416D6C25" w:rsidR="00DC6A34" w:rsidRPr="008E2785" w:rsidRDefault="007E23DB" w:rsidP="0001342C">
      <w:pPr>
        <w:pStyle w:val="ListParagraph"/>
        <w:numPr>
          <w:ilvl w:val="1"/>
          <w:numId w:val="3"/>
        </w:numPr>
        <w:rPr>
          <w:sz w:val="20"/>
          <w:szCs w:val="20"/>
        </w:rPr>
      </w:pPr>
      <w:hyperlink r:id="rId577" w:history="1">
        <w:r w:rsidR="00DC6A34" w:rsidRPr="008E2785">
          <w:rPr>
            <w:rStyle w:val="Hyperlink"/>
            <w:sz w:val="20"/>
            <w:szCs w:val="20"/>
          </w:rPr>
          <w:t>323r0</w:t>
        </w:r>
      </w:hyperlink>
      <w:r w:rsidR="00DC6A34" w:rsidRPr="008E2785">
        <w:rPr>
          <w:sz w:val="20"/>
          <w:szCs w:val="20"/>
        </w:rPr>
        <w:t xml:space="preserve"> CR for Clause 36.3.10</w:t>
      </w:r>
      <w:r w:rsidR="00DC6A34" w:rsidRPr="008E2785">
        <w:rPr>
          <w:sz w:val="20"/>
          <w:szCs w:val="20"/>
        </w:rPr>
        <w:tab/>
      </w:r>
      <w:r w:rsidR="00DC6A34" w:rsidRPr="008E2785">
        <w:rPr>
          <w:sz w:val="20"/>
          <w:szCs w:val="20"/>
        </w:rPr>
        <w:tab/>
      </w:r>
      <w:r w:rsidR="00DC6A34" w:rsidRPr="008E2785">
        <w:rPr>
          <w:sz w:val="20"/>
          <w:szCs w:val="20"/>
        </w:rPr>
        <w:tab/>
      </w:r>
      <w:r w:rsidR="00DC6A34" w:rsidRPr="008E2785">
        <w:rPr>
          <w:sz w:val="20"/>
          <w:szCs w:val="20"/>
        </w:rPr>
        <w:tab/>
      </w:r>
      <w:r w:rsidR="00DC6A34" w:rsidRPr="008E2785">
        <w:rPr>
          <w:sz w:val="20"/>
          <w:szCs w:val="20"/>
        </w:rPr>
        <w:tab/>
        <w:t>Yan Zhang</w:t>
      </w:r>
    </w:p>
    <w:p w14:paraId="4619147E" w14:textId="437AF3A2" w:rsidR="00DC6A34" w:rsidRPr="008E2785" w:rsidRDefault="007E23DB" w:rsidP="00BA2B74">
      <w:pPr>
        <w:pStyle w:val="ListParagraph"/>
        <w:numPr>
          <w:ilvl w:val="1"/>
          <w:numId w:val="3"/>
        </w:numPr>
        <w:rPr>
          <w:sz w:val="20"/>
          <w:szCs w:val="20"/>
        </w:rPr>
      </w:pPr>
      <w:hyperlink r:id="rId578" w:history="1">
        <w:r w:rsidR="00DC6A34" w:rsidRPr="008E2785">
          <w:rPr>
            <w:rStyle w:val="Hyperlink"/>
            <w:sz w:val="20"/>
            <w:szCs w:val="20"/>
          </w:rPr>
          <w:t>324r0</w:t>
        </w:r>
      </w:hyperlink>
      <w:r w:rsidR="00DC6A34" w:rsidRPr="008E2785">
        <w:rPr>
          <w:sz w:val="20"/>
          <w:szCs w:val="20"/>
        </w:rPr>
        <w:t xml:space="preserve"> CR for Clause 36.3.12.3 Coding</w:t>
      </w:r>
      <w:r w:rsidR="00DC6A34" w:rsidRPr="008E2785">
        <w:rPr>
          <w:sz w:val="20"/>
          <w:szCs w:val="20"/>
        </w:rPr>
        <w:tab/>
      </w:r>
      <w:r w:rsidR="00DC6A34" w:rsidRPr="008E2785">
        <w:rPr>
          <w:sz w:val="20"/>
          <w:szCs w:val="20"/>
        </w:rPr>
        <w:tab/>
      </w:r>
      <w:r w:rsidR="00DC6A34" w:rsidRPr="008E2785">
        <w:rPr>
          <w:sz w:val="20"/>
          <w:szCs w:val="20"/>
        </w:rPr>
        <w:tab/>
      </w:r>
      <w:r w:rsidR="00DC6A34" w:rsidRPr="008E2785">
        <w:rPr>
          <w:sz w:val="20"/>
          <w:szCs w:val="20"/>
        </w:rPr>
        <w:tab/>
        <w:t>Yan Zhang</w:t>
      </w:r>
    </w:p>
    <w:p w14:paraId="4A1392C2" w14:textId="421E69E0" w:rsidR="00E93DB2" w:rsidRDefault="00E93DB2" w:rsidP="00E93DB2">
      <w:pPr>
        <w:pStyle w:val="ListParagraph"/>
        <w:numPr>
          <w:ilvl w:val="0"/>
          <w:numId w:val="3"/>
        </w:numPr>
        <w:rPr>
          <w:sz w:val="22"/>
          <w:szCs w:val="22"/>
        </w:rPr>
      </w:pPr>
      <w:r w:rsidRPr="00146CA0">
        <w:rPr>
          <w:sz w:val="22"/>
          <w:szCs w:val="22"/>
        </w:rPr>
        <w:t>Technical Submissions:</w:t>
      </w:r>
    </w:p>
    <w:p w14:paraId="23D093D0" w14:textId="17CBB586" w:rsidR="009620C8" w:rsidRPr="009620C8" w:rsidRDefault="009620C8" w:rsidP="009620C8">
      <w:pPr>
        <w:pStyle w:val="ListParagraph"/>
        <w:numPr>
          <w:ilvl w:val="1"/>
          <w:numId w:val="3"/>
        </w:numPr>
        <w:rPr>
          <w:i/>
          <w:iCs/>
          <w:sz w:val="20"/>
          <w:szCs w:val="20"/>
        </w:rPr>
      </w:pPr>
      <w:r w:rsidRPr="009620C8">
        <w:rPr>
          <w:i/>
          <w:iCs/>
          <w:sz w:val="20"/>
          <w:szCs w:val="20"/>
        </w:rPr>
        <w:t>Pending Requests</w:t>
      </w:r>
    </w:p>
    <w:p w14:paraId="6BF1FF4E" w14:textId="77777777" w:rsidR="00E93DB2" w:rsidRPr="003046F3" w:rsidRDefault="00E93DB2" w:rsidP="00E93DB2">
      <w:pPr>
        <w:pStyle w:val="ListParagraph"/>
        <w:numPr>
          <w:ilvl w:val="0"/>
          <w:numId w:val="3"/>
        </w:numPr>
      </w:pPr>
      <w:proofErr w:type="spellStart"/>
      <w:r w:rsidRPr="003046F3">
        <w:t>AoB</w:t>
      </w:r>
      <w:proofErr w:type="spellEnd"/>
      <w:r>
        <w:t>:</w:t>
      </w:r>
    </w:p>
    <w:p w14:paraId="3DDC4394" w14:textId="77777777" w:rsidR="00E93DB2" w:rsidRDefault="00E93DB2" w:rsidP="00E93DB2">
      <w:pPr>
        <w:pStyle w:val="ListParagraph"/>
        <w:numPr>
          <w:ilvl w:val="0"/>
          <w:numId w:val="3"/>
        </w:numPr>
      </w:pPr>
      <w:r>
        <w:t>Adjourn</w:t>
      </w:r>
    </w:p>
    <w:p w14:paraId="46196280" w14:textId="398ADB9C" w:rsidR="00E93DB2" w:rsidRPr="00755C65" w:rsidRDefault="00E93DB2" w:rsidP="00E93DB2">
      <w:pPr>
        <w:pStyle w:val="Heading3"/>
      </w:pPr>
      <w:r w:rsidRPr="00424F7F">
        <w:rPr>
          <w:highlight w:val="yellow"/>
        </w:rPr>
        <w:t>19</w:t>
      </w:r>
      <w:r w:rsidRPr="00424F7F">
        <w:rPr>
          <w:highlight w:val="yellow"/>
          <w:vertAlign w:val="superscript"/>
        </w:rPr>
        <w:t>th</w:t>
      </w:r>
      <w:r w:rsidRPr="00424F7F">
        <w:rPr>
          <w:highlight w:val="yellow"/>
        </w:rPr>
        <w:t xml:space="preserve"> Conf. Call: </w:t>
      </w:r>
      <w:r w:rsidR="00EB2611" w:rsidRPr="00424F7F">
        <w:rPr>
          <w:highlight w:val="yellow"/>
        </w:rPr>
        <w:t>March 01</w:t>
      </w:r>
      <w:r w:rsidRPr="00424F7F">
        <w:rPr>
          <w:highlight w:val="yellow"/>
        </w:rPr>
        <w:t xml:space="preserve"> (19:00–22:00 ET)–MAC</w:t>
      </w:r>
    </w:p>
    <w:p w14:paraId="56E4AB41" w14:textId="77777777" w:rsidR="00E93DB2" w:rsidRPr="003046F3" w:rsidRDefault="00E93DB2" w:rsidP="00E93DB2">
      <w:pPr>
        <w:pStyle w:val="ListParagraph"/>
        <w:numPr>
          <w:ilvl w:val="0"/>
          <w:numId w:val="3"/>
        </w:numPr>
        <w:rPr>
          <w:lang w:val="en-US"/>
        </w:rPr>
      </w:pPr>
      <w:r w:rsidRPr="003046F3">
        <w:t>Call the meeting to order</w:t>
      </w:r>
    </w:p>
    <w:p w14:paraId="1D8AC5E4" w14:textId="77777777" w:rsidR="00E93DB2" w:rsidRDefault="00E93DB2" w:rsidP="00E93DB2">
      <w:pPr>
        <w:pStyle w:val="ListParagraph"/>
        <w:numPr>
          <w:ilvl w:val="0"/>
          <w:numId w:val="3"/>
        </w:numPr>
      </w:pPr>
      <w:r w:rsidRPr="003046F3">
        <w:t>IEEE 802 and 802.11 IPR policy and procedure</w:t>
      </w:r>
    </w:p>
    <w:p w14:paraId="6FD6772B" w14:textId="77777777" w:rsidR="00E93DB2" w:rsidRPr="003046F3" w:rsidRDefault="00E93DB2" w:rsidP="00E93DB2">
      <w:pPr>
        <w:pStyle w:val="ListParagraph"/>
        <w:numPr>
          <w:ilvl w:val="1"/>
          <w:numId w:val="3"/>
        </w:numPr>
        <w:rPr>
          <w:szCs w:val="20"/>
        </w:rPr>
      </w:pPr>
      <w:r w:rsidRPr="003046F3">
        <w:rPr>
          <w:b/>
          <w:sz w:val="22"/>
          <w:szCs w:val="22"/>
        </w:rPr>
        <w:t>Patent Policy: Ways to inform IEEE:</w:t>
      </w:r>
    </w:p>
    <w:p w14:paraId="11A6A76F" w14:textId="77777777" w:rsidR="00E93DB2" w:rsidRPr="003046F3" w:rsidRDefault="00E93DB2" w:rsidP="00E93DB2">
      <w:pPr>
        <w:pStyle w:val="ListParagraph"/>
        <w:numPr>
          <w:ilvl w:val="2"/>
          <w:numId w:val="3"/>
        </w:numPr>
        <w:rPr>
          <w:szCs w:val="20"/>
        </w:rPr>
      </w:pPr>
      <w:r w:rsidRPr="003046F3">
        <w:rPr>
          <w:sz w:val="22"/>
          <w:szCs w:val="22"/>
        </w:rPr>
        <w:t>Cause an LOA to be submitted to the IEEE-SA (</w:t>
      </w:r>
      <w:hyperlink r:id="rId579" w:history="1">
        <w:r w:rsidRPr="003046F3">
          <w:rPr>
            <w:rStyle w:val="Hyperlink"/>
            <w:sz w:val="22"/>
            <w:szCs w:val="22"/>
          </w:rPr>
          <w:t>patcom@ieee.org</w:t>
        </w:r>
      </w:hyperlink>
      <w:r w:rsidRPr="003046F3">
        <w:rPr>
          <w:sz w:val="22"/>
          <w:szCs w:val="22"/>
        </w:rPr>
        <w:t>); or</w:t>
      </w:r>
    </w:p>
    <w:p w14:paraId="4171F5B6" w14:textId="77777777" w:rsidR="00E93DB2" w:rsidRPr="003046F3" w:rsidRDefault="00E93DB2" w:rsidP="00E93DB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BEC1D49" w14:textId="77777777" w:rsidR="00E93DB2" w:rsidRPr="003046F3" w:rsidRDefault="00E93DB2" w:rsidP="00E93DB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2C4F03" w14:textId="77777777" w:rsidR="00E93DB2" w:rsidRDefault="00E93DB2" w:rsidP="00E93DB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AE00999" w14:textId="77777777" w:rsidR="00E93DB2" w:rsidRDefault="00E93DB2" w:rsidP="00E93DB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FDCEE73" w14:textId="77777777" w:rsidR="00E93DB2" w:rsidRPr="0032579B" w:rsidRDefault="00E93DB2" w:rsidP="00E93DB2">
      <w:pPr>
        <w:pStyle w:val="ListParagraph"/>
        <w:numPr>
          <w:ilvl w:val="2"/>
          <w:numId w:val="3"/>
        </w:numPr>
        <w:rPr>
          <w:sz w:val="22"/>
          <w:szCs w:val="22"/>
        </w:rPr>
      </w:pPr>
      <w:r w:rsidRPr="0032579B">
        <w:rPr>
          <w:sz w:val="22"/>
          <w:szCs w:val="22"/>
        </w:rPr>
        <w:t xml:space="preserve">IEEE SA’s copyright policy is described in </w:t>
      </w:r>
      <w:hyperlink r:id="rId580" w:anchor="7" w:history="1">
        <w:r w:rsidRPr="0032579B">
          <w:rPr>
            <w:rStyle w:val="Hyperlink"/>
            <w:sz w:val="22"/>
            <w:szCs w:val="22"/>
          </w:rPr>
          <w:t>Clause 7</w:t>
        </w:r>
      </w:hyperlink>
      <w:r w:rsidRPr="0032579B">
        <w:rPr>
          <w:sz w:val="22"/>
          <w:szCs w:val="22"/>
        </w:rPr>
        <w:t xml:space="preserve"> of the IEEE SA Standards Board Bylaws and </w:t>
      </w:r>
      <w:hyperlink r:id="rId581" w:history="1">
        <w:r w:rsidRPr="0032579B">
          <w:rPr>
            <w:rStyle w:val="Hyperlink"/>
            <w:sz w:val="22"/>
            <w:szCs w:val="22"/>
          </w:rPr>
          <w:t>Clause 6.1</w:t>
        </w:r>
      </w:hyperlink>
      <w:r w:rsidRPr="0032579B">
        <w:rPr>
          <w:sz w:val="22"/>
          <w:szCs w:val="22"/>
        </w:rPr>
        <w:t xml:space="preserve"> of the IEEE SA Standards Board Operations Manual;</w:t>
      </w:r>
    </w:p>
    <w:p w14:paraId="69B490A2" w14:textId="77777777" w:rsidR="00E93DB2" w:rsidRPr="00173C7C" w:rsidRDefault="00E93DB2" w:rsidP="00E93DB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F1D9568" w14:textId="77777777" w:rsidR="00E93DB2" w:rsidRPr="00F141E4" w:rsidRDefault="00E93DB2" w:rsidP="00E93DB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CF9889A" w14:textId="77777777" w:rsidR="00E93DB2" w:rsidRDefault="00E93DB2" w:rsidP="00E93DB2">
      <w:pPr>
        <w:pStyle w:val="ListParagraph"/>
        <w:numPr>
          <w:ilvl w:val="0"/>
          <w:numId w:val="3"/>
        </w:numPr>
      </w:pPr>
      <w:r w:rsidRPr="003046F3">
        <w:t>Attendance reminder.</w:t>
      </w:r>
    </w:p>
    <w:p w14:paraId="4BFA6345" w14:textId="77777777" w:rsidR="00E93DB2" w:rsidRPr="003046F3" w:rsidRDefault="00E93DB2" w:rsidP="00E93DB2">
      <w:pPr>
        <w:pStyle w:val="ListParagraph"/>
        <w:numPr>
          <w:ilvl w:val="1"/>
          <w:numId w:val="3"/>
        </w:numPr>
      </w:pPr>
      <w:r>
        <w:rPr>
          <w:sz w:val="22"/>
          <w:szCs w:val="22"/>
        </w:rPr>
        <w:t xml:space="preserve">Participation slide: </w:t>
      </w:r>
      <w:hyperlink r:id="rId582" w:tgtFrame="_blank" w:history="1">
        <w:r w:rsidRPr="00EE0424">
          <w:rPr>
            <w:rStyle w:val="Hyperlink"/>
            <w:sz w:val="22"/>
            <w:szCs w:val="22"/>
            <w:lang w:val="en-US"/>
          </w:rPr>
          <w:t>https://mentor.ieee.org/802-ec/dcn/16/ec-16-0180-05-00EC-ieee-802-participation-slide.pptx</w:t>
        </w:r>
      </w:hyperlink>
    </w:p>
    <w:p w14:paraId="5FBF3A69" w14:textId="77777777" w:rsidR="00E93DB2" w:rsidRDefault="00E93DB2" w:rsidP="00E93DB2">
      <w:pPr>
        <w:pStyle w:val="ListParagraph"/>
        <w:numPr>
          <w:ilvl w:val="1"/>
          <w:numId w:val="3"/>
        </w:numPr>
        <w:rPr>
          <w:sz w:val="22"/>
        </w:rPr>
      </w:pPr>
      <w:r>
        <w:rPr>
          <w:sz w:val="22"/>
        </w:rPr>
        <w:t xml:space="preserve">Please record your attendance during the conference call by using the IMAT system: </w:t>
      </w:r>
    </w:p>
    <w:p w14:paraId="4630C102" w14:textId="77777777" w:rsidR="00E93DB2" w:rsidRDefault="00E93DB2" w:rsidP="00E93DB2">
      <w:pPr>
        <w:pStyle w:val="ListParagraph"/>
        <w:numPr>
          <w:ilvl w:val="2"/>
          <w:numId w:val="3"/>
        </w:numPr>
        <w:rPr>
          <w:sz w:val="22"/>
        </w:rPr>
      </w:pPr>
      <w:r>
        <w:rPr>
          <w:sz w:val="22"/>
        </w:rPr>
        <w:t xml:space="preserve">1) login to </w:t>
      </w:r>
      <w:hyperlink r:id="rId5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7695506" w14:textId="77777777" w:rsidR="00E93DB2" w:rsidRPr="00086C6D" w:rsidRDefault="00E93DB2" w:rsidP="00E93DB2">
      <w:pPr>
        <w:pStyle w:val="ListParagraph"/>
        <w:numPr>
          <w:ilvl w:val="1"/>
          <w:numId w:val="3"/>
        </w:numPr>
        <w:rPr>
          <w:sz w:val="22"/>
        </w:rPr>
      </w:pPr>
      <w:r w:rsidRPr="00086C6D">
        <w:rPr>
          <w:sz w:val="22"/>
        </w:rPr>
        <w:t xml:space="preserve">If you are unable to record the attendance via </w:t>
      </w:r>
      <w:hyperlink r:id="rId58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8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86" w:history="1">
        <w:r w:rsidRPr="00086C6D">
          <w:rPr>
            <w:rStyle w:val="Hyperlink"/>
            <w:sz w:val="22"/>
            <w:szCs w:val="22"/>
          </w:rPr>
          <w:t>liwen.chu@nxp.com</w:t>
        </w:r>
      </w:hyperlink>
      <w:r w:rsidRPr="00086C6D">
        <w:rPr>
          <w:sz w:val="22"/>
          <w:szCs w:val="22"/>
        </w:rPr>
        <w:t>)</w:t>
      </w:r>
    </w:p>
    <w:p w14:paraId="7EEFA536" w14:textId="77777777" w:rsidR="00E93DB2" w:rsidRPr="00880D21" w:rsidRDefault="00E93DB2" w:rsidP="00E93DB2">
      <w:pPr>
        <w:pStyle w:val="ListParagraph"/>
        <w:numPr>
          <w:ilvl w:val="1"/>
          <w:numId w:val="3"/>
        </w:numPr>
        <w:rPr>
          <w:sz w:val="22"/>
        </w:rPr>
      </w:pPr>
      <w:r>
        <w:rPr>
          <w:sz w:val="22"/>
          <w:szCs w:val="22"/>
        </w:rPr>
        <w:t>Please ensure that the following information is listed correctly when joining the call:</w:t>
      </w:r>
    </w:p>
    <w:p w14:paraId="4AA2073F" w14:textId="77777777" w:rsidR="00E93DB2" w:rsidRDefault="00E93DB2" w:rsidP="00E93DB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FCD4D4" w14:textId="77777777" w:rsidR="00E93DB2" w:rsidRDefault="00E93DB2" w:rsidP="00E93DB2">
      <w:pPr>
        <w:pStyle w:val="ListParagraph"/>
        <w:numPr>
          <w:ilvl w:val="0"/>
          <w:numId w:val="3"/>
        </w:numPr>
        <w:rPr>
          <w:sz w:val="22"/>
          <w:szCs w:val="22"/>
        </w:rPr>
      </w:pPr>
      <w:r w:rsidRPr="0005286F">
        <w:rPr>
          <w:sz w:val="22"/>
          <w:szCs w:val="22"/>
        </w:rPr>
        <w:t>Announcements:</w:t>
      </w:r>
    </w:p>
    <w:p w14:paraId="07209951" w14:textId="1FEFDB8B" w:rsidR="00796C58" w:rsidRPr="00AD2205" w:rsidRDefault="00796C58" w:rsidP="00796C58">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w:t>
      </w:r>
    </w:p>
    <w:p w14:paraId="085C53F7" w14:textId="70BB6D57" w:rsidR="00F46D68" w:rsidRPr="005048A3" w:rsidRDefault="007E23DB" w:rsidP="00925229">
      <w:pPr>
        <w:pStyle w:val="ListParagraph"/>
        <w:numPr>
          <w:ilvl w:val="1"/>
          <w:numId w:val="3"/>
        </w:numPr>
        <w:rPr>
          <w:sz w:val="20"/>
          <w:szCs w:val="20"/>
        </w:rPr>
      </w:pPr>
      <w:hyperlink r:id="rId587" w:history="1">
        <w:r w:rsidR="00FB48E7" w:rsidRPr="005048A3">
          <w:rPr>
            <w:rStyle w:val="Hyperlink"/>
            <w:sz w:val="20"/>
            <w:szCs w:val="20"/>
          </w:rPr>
          <w:t>902r</w:t>
        </w:r>
        <w:r w:rsidR="006E7EE0" w:rsidRPr="005048A3">
          <w:rPr>
            <w:rStyle w:val="Hyperlink"/>
            <w:sz w:val="20"/>
            <w:szCs w:val="20"/>
          </w:rPr>
          <w:t>7</w:t>
        </w:r>
      </w:hyperlink>
      <w:r w:rsidR="00FB48E7" w:rsidRPr="005048A3">
        <w:rPr>
          <w:sz w:val="20"/>
          <w:szCs w:val="20"/>
        </w:rPr>
        <w:t xml:space="preserve"> Group addressed frames delivery for MLO follow up</w:t>
      </w:r>
      <w:r w:rsidR="00FB48E7" w:rsidRPr="005048A3">
        <w:rPr>
          <w:sz w:val="20"/>
          <w:szCs w:val="20"/>
        </w:rPr>
        <w:tab/>
      </w:r>
      <w:r w:rsidR="00BF3522">
        <w:rPr>
          <w:sz w:val="20"/>
          <w:szCs w:val="20"/>
        </w:rPr>
        <w:tab/>
      </w:r>
      <w:r w:rsidR="00FB48E7" w:rsidRPr="005048A3">
        <w:rPr>
          <w:sz w:val="20"/>
          <w:szCs w:val="20"/>
        </w:rPr>
        <w:t>Ming Gan</w:t>
      </w:r>
      <w:r w:rsidR="00BF3522">
        <w:rPr>
          <w:sz w:val="20"/>
          <w:szCs w:val="20"/>
        </w:rPr>
        <w:t xml:space="preserve">       </w:t>
      </w:r>
      <w:r w:rsidR="00925229" w:rsidRPr="005048A3">
        <w:rPr>
          <w:sz w:val="20"/>
          <w:szCs w:val="20"/>
        </w:rPr>
        <w:t>[</w:t>
      </w:r>
      <w:r w:rsidR="00C66BAA" w:rsidRPr="005048A3">
        <w:rPr>
          <w:sz w:val="20"/>
          <w:szCs w:val="20"/>
        </w:rPr>
        <w:t>2</w:t>
      </w:r>
      <w:r w:rsidR="00925229" w:rsidRPr="005048A3">
        <w:rPr>
          <w:sz w:val="20"/>
          <w:szCs w:val="20"/>
        </w:rPr>
        <w:t xml:space="preserve"> SP</w:t>
      </w:r>
      <w:r w:rsidR="00C66BAA" w:rsidRPr="005048A3">
        <w:rPr>
          <w:sz w:val="20"/>
          <w:szCs w:val="20"/>
        </w:rPr>
        <w:t>s</w:t>
      </w:r>
      <w:r w:rsidR="00925229" w:rsidRPr="005048A3">
        <w:rPr>
          <w:sz w:val="20"/>
          <w:szCs w:val="20"/>
        </w:rPr>
        <w:t>]</w:t>
      </w:r>
      <w:r w:rsidR="00BF3522">
        <w:rPr>
          <w:sz w:val="20"/>
          <w:szCs w:val="20"/>
        </w:rPr>
        <w:t xml:space="preserve"> </w:t>
      </w:r>
      <w:r w:rsidR="007E4071">
        <w:rPr>
          <w:sz w:val="20"/>
          <w:szCs w:val="20"/>
        </w:rPr>
        <w:t>10’</w:t>
      </w:r>
    </w:p>
    <w:p w14:paraId="7664BFE7" w14:textId="04EA0B35" w:rsidR="006B1483" w:rsidRDefault="006B1483" w:rsidP="00796C58">
      <w:pPr>
        <w:pStyle w:val="ListParagraph"/>
        <w:numPr>
          <w:ilvl w:val="0"/>
          <w:numId w:val="3"/>
        </w:numPr>
        <w:rPr>
          <w:sz w:val="22"/>
          <w:szCs w:val="22"/>
        </w:rPr>
      </w:pPr>
      <w:r>
        <w:rPr>
          <w:sz w:val="22"/>
          <w:szCs w:val="22"/>
        </w:rPr>
        <w:t xml:space="preserve">Technical submissions: </w:t>
      </w:r>
      <w:r w:rsidR="00E70C89" w:rsidRPr="00E9673B">
        <w:rPr>
          <w:b/>
          <w:bCs/>
          <w:sz w:val="22"/>
          <w:szCs w:val="22"/>
        </w:rPr>
        <w:t xml:space="preserve">CR </w:t>
      </w:r>
      <w:r w:rsidR="00A0259B" w:rsidRPr="00E9673B">
        <w:rPr>
          <w:b/>
          <w:bCs/>
          <w:sz w:val="22"/>
          <w:szCs w:val="22"/>
        </w:rPr>
        <w:t>w</w:t>
      </w:r>
      <w:r w:rsidRPr="00E9673B">
        <w:rPr>
          <w:b/>
          <w:bCs/>
          <w:sz w:val="22"/>
          <w:szCs w:val="22"/>
        </w:rPr>
        <w:t xml:space="preserve">ith </w:t>
      </w:r>
      <w:r w:rsidR="00A0259B" w:rsidRPr="00E9673B">
        <w:rPr>
          <w:b/>
          <w:bCs/>
          <w:sz w:val="22"/>
          <w:szCs w:val="22"/>
        </w:rPr>
        <w:t>d</w:t>
      </w:r>
      <w:r w:rsidRPr="00E9673B">
        <w:rPr>
          <w:b/>
          <w:bCs/>
          <w:sz w:val="22"/>
          <w:szCs w:val="22"/>
        </w:rPr>
        <w:t>ependencies</w:t>
      </w:r>
    </w:p>
    <w:p w14:paraId="7B8FFD4F" w14:textId="6B3CF67E" w:rsidR="00E264C9" w:rsidRPr="00AF6F33" w:rsidRDefault="007E23DB" w:rsidP="004C6C12">
      <w:pPr>
        <w:pStyle w:val="ListParagraph"/>
        <w:numPr>
          <w:ilvl w:val="1"/>
          <w:numId w:val="3"/>
        </w:numPr>
        <w:rPr>
          <w:sz w:val="20"/>
          <w:szCs w:val="20"/>
        </w:rPr>
      </w:pPr>
      <w:hyperlink r:id="rId588" w:history="1">
        <w:r w:rsidR="00E264C9" w:rsidRPr="00AF6F33">
          <w:rPr>
            <w:rStyle w:val="Hyperlink"/>
            <w:sz w:val="20"/>
            <w:szCs w:val="20"/>
          </w:rPr>
          <w:t>1890r1</w:t>
        </w:r>
      </w:hyperlink>
      <w:r w:rsidR="00E264C9" w:rsidRPr="00AF6F33">
        <w:rPr>
          <w:sz w:val="20"/>
          <w:szCs w:val="20"/>
        </w:rPr>
        <w:t xml:space="preserve"> Reconsideration on STA MAC address of non-AP MLD</w:t>
      </w:r>
      <w:r w:rsidR="00E264C9" w:rsidRPr="00AF6F33">
        <w:rPr>
          <w:sz w:val="20"/>
          <w:szCs w:val="20"/>
        </w:rPr>
        <w:tab/>
        <w:t>Guogang Huang</w:t>
      </w:r>
      <w:r w:rsidR="008410FC" w:rsidRPr="00AF6F33">
        <w:rPr>
          <w:sz w:val="20"/>
          <w:szCs w:val="20"/>
        </w:rPr>
        <w:t xml:space="preserve"> [SP]</w:t>
      </w:r>
      <w:r w:rsidR="00E96820">
        <w:rPr>
          <w:sz w:val="20"/>
          <w:szCs w:val="20"/>
        </w:rPr>
        <w:t xml:space="preserve"> </w:t>
      </w:r>
      <w:r w:rsidR="005048A3">
        <w:rPr>
          <w:sz w:val="20"/>
          <w:szCs w:val="20"/>
        </w:rPr>
        <w:t xml:space="preserve"> </w:t>
      </w:r>
      <w:r w:rsidR="00A80122">
        <w:rPr>
          <w:sz w:val="20"/>
          <w:szCs w:val="20"/>
        </w:rPr>
        <w:t>10</w:t>
      </w:r>
      <w:r w:rsidR="00D52883">
        <w:rPr>
          <w:sz w:val="20"/>
          <w:szCs w:val="20"/>
        </w:rPr>
        <w:t>’</w:t>
      </w:r>
    </w:p>
    <w:p w14:paraId="22D9D034" w14:textId="4562A115" w:rsidR="007F62C0" w:rsidRPr="00AF6F33" w:rsidRDefault="007E23DB" w:rsidP="007F62C0">
      <w:pPr>
        <w:pStyle w:val="ListParagraph"/>
        <w:numPr>
          <w:ilvl w:val="1"/>
          <w:numId w:val="3"/>
        </w:numPr>
        <w:rPr>
          <w:sz w:val="20"/>
          <w:szCs w:val="20"/>
        </w:rPr>
      </w:pPr>
      <w:hyperlink r:id="rId589" w:history="1">
        <w:r w:rsidR="007F62C0" w:rsidRPr="00764E3A">
          <w:rPr>
            <w:rStyle w:val="Hyperlink"/>
            <w:sz w:val="20"/>
            <w:szCs w:val="20"/>
          </w:rPr>
          <w:t>296r</w:t>
        </w:r>
        <w:r w:rsidR="00764E3A">
          <w:rPr>
            <w:rStyle w:val="Hyperlink"/>
            <w:sz w:val="20"/>
            <w:szCs w:val="20"/>
          </w:rPr>
          <w:t>2</w:t>
        </w:r>
      </w:hyperlink>
      <w:r w:rsidR="007F62C0" w:rsidRPr="00AF6F33">
        <w:rPr>
          <w:sz w:val="20"/>
          <w:szCs w:val="20"/>
        </w:rPr>
        <w:t xml:space="preserve"> CR for 35.3.3</w:t>
      </w:r>
      <w:r w:rsidR="007F62C0" w:rsidRPr="00AF6F33">
        <w:rPr>
          <w:sz w:val="20"/>
          <w:szCs w:val="20"/>
        </w:rPr>
        <w:tab/>
        <w:t xml:space="preserve"> </w:t>
      </w:r>
      <w:r w:rsidR="007F62C0" w:rsidRPr="00AF6F33">
        <w:rPr>
          <w:sz w:val="20"/>
          <w:szCs w:val="20"/>
        </w:rPr>
        <w:tab/>
      </w:r>
      <w:r w:rsidR="007F62C0" w:rsidRPr="00AF6F33">
        <w:rPr>
          <w:sz w:val="20"/>
          <w:szCs w:val="20"/>
        </w:rPr>
        <w:tab/>
      </w:r>
      <w:r w:rsidR="007F62C0" w:rsidRPr="00AF6F33">
        <w:rPr>
          <w:sz w:val="20"/>
          <w:szCs w:val="20"/>
        </w:rPr>
        <w:tab/>
      </w:r>
      <w:r w:rsidR="007F62C0" w:rsidRPr="00AF6F33">
        <w:rPr>
          <w:sz w:val="20"/>
          <w:szCs w:val="20"/>
        </w:rPr>
        <w:tab/>
      </w:r>
      <w:r w:rsidR="00104009">
        <w:rPr>
          <w:sz w:val="20"/>
          <w:szCs w:val="20"/>
        </w:rPr>
        <w:t xml:space="preserve">     </w:t>
      </w:r>
      <w:r w:rsidR="000178D1">
        <w:rPr>
          <w:sz w:val="20"/>
          <w:szCs w:val="20"/>
        </w:rPr>
        <w:t xml:space="preserve">        </w:t>
      </w:r>
      <w:r w:rsidR="00104009">
        <w:rPr>
          <w:sz w:val="20"/>
          <w:szCs w:val="20"/>
        </w:rPr>
        <w:t xml:space="preserve"> </w:t>
      </w:r>
      <w:r w:rsidR="007F62C0" w:rsidRPr="00AF6F33">
        <w:rPr>
          <w:sz w:val="20"/>
          <w:szCs w:val="20"/>
        </w:rPr>
        <w:t xml:space="preserve">Po-Kai Huang </w:t>
      </w:r>
      <w:r w:rsidR="009731F8">
        <w:rPr>
          <w:sz w:val="20"/>
          <w:szCs w:val="20"/>
        </w:rPr>
        <w:t xml:space="preserve">    </w:t>
      </w:r>
      <w:r w:rsidR="007F62C0" w:rsidRPr="00AF6F33">
        <w:rPr>
          <w:sz w:val="20"/>
          <w:szCs w:val="20"/>
        </w:rPr>
        <w:t>[SP]</w:t>
      </w:r>
      <w:r w:rsidR="00E96820">
        <w:rPr>
          <w:sz w:val="20"/>
          <w:szCs w:val="20"/>
        </w:rPr>
        <w:t xml:space="preserve">  </w:t>
      </w:r>
      <w:r w:rsidR="00A80122">
        <w:rPr>
          <w:sz w:val="20"/>
          <w:szCs w:val="20"/>
        </w:rPr>
        <w:t>10</w:t>
      </w:r>
      <w:r w:rsidR="00C25FFF">
        <w:rPr>
          <w:sz w:val="20"/>
          <w:szCs w:val="20"/>
        </w:rPr>
        <w:t>’</w:t>
      </w:r>
    </w:p>
    <w:p w14:paraId="0262B324" w14:textId="20F8731C" w:rsidR="00796C58" w:rsidRPr="00885E72" w:rsidRDefault="00796C58" w:rsidP="00796C58">
      <w:pPr>
        <w:pStyle w:val="ListParagraph"/>
        <w:numPr>
          <w:ilvl w:val="0"/>
          <w:numId w:val="3"/>
        </w:numPr>
        <w:rPr>
          <w:sz w:val="22"/>
          <w:szCs w:val="22"/>
        </w:rPr>
      </w:pPr>
      <w:r w:rsidRPr="0005286F">
        <w:rPr>
          <w:sz w:val="22"/>
          <w:szCs w:val="22"/>
        </w:rPr>
        <w:t xml:space="preserve">Technical Submissions: </w:t>
      </w:r>
      <w:r>
        <w:rPr>
          <w:b/>
          <w:bCs/>
          <w:sz w:val="22"/>
          <w:szCs w:val="22"/>
        </w:rPr>
        <w:t>Comment Resolutions</w:t>
      </w:r>
    </w:p>
    <w:p w14:paraId="53316590" w14:textId="7B9AB089" w:rsidR="00796C58" w:rsidRPr="009966F4" w:rsidRDefault="007E23DB" w:rsidP="00796C58">
      <w:pPr>
        <w:pStyle w:val="ListParagraph"/>
        <w:numPr>
          <w:ilvl w:val="1"/>
          <w:numId w:val="3"/>
        </w:numPr>
        <w:rPr>
          <w:sz w:val="20"/>
          <w:szCs w:val="20"/>
        </w:rPr>
      </w:pPr>
      <w:hyperlink r:id="rId590" w:history="1">
        <w:r w:rsidR="00796C58" w:rsidRPr="00104009">
          <w:rPr>
            <w:rStyle w:val="Hyperlink"/>
            <w:sz w:val="20"/>
            <w:szCs w:val="20"/>
          </w:rPr>
          <w:t>252r</w:t>
        </w:r>
        <w:r w:rsidR="00104009">
          <w:rPr>
            <w:rStyle w:val="Hyperlink"/>
            <w:sz w:val="20"/>
            <w:szCs w:val="20"/>
          </w:rPr>
          <w:t>1</w:t>
        </w:r>
      </w:hyperlink>
      <w:r w:rsidR="00796C58" w:rsidRPr="009966F4">
        <w:rPr>
          <w:sz w:val="20"/>
          <w:szCs w:val="20"/>
        </w:rPr>
        <w:t xml:space="preserve"> Resolution for Misc</w:t>
      </w:r>
      <w:r w:rsidR="00104009">
        <w:rPr>
          <w:sz w:val="20"/>
          <w:szCs w:val="20"/>
        </w:rPr>
        <w:t>.</w:t>
      </w:r>
      <w:r w:rsidR="00796C58" w:rsidRPr="009966F4">
        <w:rPr>
          <w:sz w:val="20"/>
          <w:szCs w:val="20"/>
        </w:rPr>
        <w:t xml:space="preserve"> CIDs related to Clause 9 and 11</w:t>
      </w:r>
      <w:r w:rsidR="00796C58" w:rsidRPr="009966F4">
        <w:rPr>
          <w:sz w:val="20"/>
          <w:szCs w:val="20"/>
        </w:rPr>
        <w:tab/>
      </w:r>
      <w:r w:rsidR="00104009">
        <w:rPr>
          <w:sz w:val="20"/>
          <w:szCs w:val="20"/>
        </w:rPr>
        <w:t xml:space="preserve">      </w:t>
      </w:r>
      <w:r w:rsidR="00796C58" w:rsidRPr="009966F4">
        <w:rPr>
          <w:sz w:val="20"/>
          <w:szCs w:val="20"/>
        </w:rPr>
        <w:t>Gaurang Naik</w:t>
      </w:r>
      <w:r w:rsidR="00104009">
        <w:rPr>
          <w:sz w:val="20"/>
          <w:szCs w:val="20"/>
        </w:rPr>
        <w:tab/>
        <w:t xml:space="preserve"> </w:t>
      </w:r>
      <w:r w:rsidR="00C5338D">
        <w:rPr>
          <w:sz w:val="20"/>
          <w:szCs w:val="20"/>
        </w:rPr>
        <w:t xml:space="preserve">  </w:t>
      </w:r>
      <w:r w:rsidR="00104009">
        <w:rPr>
          <w:sz w:val="20"/>
          <w:szCs w:val="20"/>
        </w:rPr>
        <w:t>[Q&amp;A+SP]</w:t>
      </w:r>
      <w:r w:rsidR="005048A3">
        <w:rPr>
          <w:sz w:val="20"/>
          <w:szCs w:val="20"/>
        </w:rPr>
        <w:t xml:space="preserve"> 10’</w:t>
      </w:r>
    </w:p>
    <w:p w14:paraId="2912248C" w14:textId="77777777" w:rsidR="00796C58" w:rsidRPr="00081276" w:rsidRDefault="00796C58" w:rsidP="00796C58">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19ADE05D" w14:textId="45136D4A" w:rsidR="00D17698" w:rsidRPr="007A008F" w:rsidRDefault="007E23DB" w:rsidP="00D46074">
      <w:pPr>
        <w:pStyle w:val="ListParagraph"/>
        <w:numPr>
          <w:ilvl w:val="1"/>
          <w:numId w:val="3"/>
        </w:numPr>
        <w:rPr>
          <w:sz w:val="20"/>
          <w:szCs w:val="20"/>
        </w:rPr>
      </w:pPr>
      <w:hyperlink r:id="rId591" w:history="1">
        <w:r w:rsidR="00796C58" w:rsidRPr="00081276">
          <w:rPr>
            <w:rStyle w:val="Hyperlink"/>
            <w:sz w:val="20"/>
            <w:szCs w:val="20"/>
          </w:rPr>
          <w:t>081r</w:t>
        </w:r>
        <w:r w:rsidR="00890096">
          <w:rPr>
            <w:rStyle w:val="Hyperlink"/>
            <w:sz w:val="20"/>
            <w:szCs w:val="20"/>
          </w:rPr>
          <w:t>2</w:t>
        </w:r>
      </w:hyperlink>
      <w:r w:rsidR="00796C58" w:rsidRPr="00081276">
        <w:rPr>
          <w:sz w:val="20"/>
          <w:szCs w:val="20"/>
        </w:rPr>
        <w:t xml:space="preserve"> </w:t>
      </w:r>
      <w:proofErr w:type="spellStart"/>
      <w:r w:rsidR="00796C58" w:rsidRPr="00081276">
        <w:rPr>
          <w:sz w:val="20"/>
          <w:szCs w:val="20"/>
        </w:rPr>
        <w:t>pdt</w:t>
      </w:r>
      <w:proofErr w:type="spellEnd"/>
      <w:r w:rsidR="00796C58" w:rsidRPr="00081276">
        <w:rPr>
          <w:sz w:val="20"/>
          <w:szCs w:val="20"/>
        </w:rPr>
        <w:t>-</w:t>
      </w:r>
      <w:proofErr w:type="spellStart"/>
      <w:r w:rsidR="00796C58" w:rsidRPr="00081276">
        <w:rPr>
          <w:sz w:val="20"/>
          <w:szCs w:val="20"/>
        </w:rPr>
        <w:t>mlo</w:t>
      </w:r>
      <w:proofErr w:type="spellEnd"/>
      <w:r w:rsidR="00796C58" w:rsidRPr="00081276">
        <w:rPr>
          <w:sz w:val="20"/>
          <w:szCs w:val="20"/>
        </w:rPr>
        <w:t>-group addressed  frame</w:t>
      </w:r>
      <w:r w:rsidR="00796C58" w:rsidRPr="00081276">
        <w:rPr>
          <w:sz w:val="20"/>
          <w:szCs w:val="20"/>
        </w:rPr>
        <w:tab/>
      </w:r>
      <w:r w:rsidR="00796C58" w:rsidRPr="00081276">
        <w:rPr>
          <w:sz w:val="20"/>
          <w:szCs w:val="20"/>
        </w:rPr>
        <w:tab/>
      </w:r>
      <w:r w:rsidR="00796C58" w:rsidRPr="00081276">
        <w:rPr>
          <w:sz w:val="20"/>
          <w:szCs w:val="20"/>
        </w:rPr>
        <w:tab/>
        <w:t>Ming Gan</w:t>
      </w:r>
      <w:r w:rsidR="00796C58">
        <w:rPr>
          <w:sz w:val="20"/>
          <w:szCs w:val="20"/>
        </w:rPr>
        <w:tab/>
      </w:r>
      <w:r w:rsidR="00C87C09">
        <w:rPr>
          <w:sz w:val="20"/>
          <w:szCs w:val="20"/>
        </w:rPr>
        <w:tab/>
      </w:r>
      <w:r w:rsidR="00796C58">
        <w:rPr>
          <w:sz w:val="20"/>
          <w:szCs w:val="20"/>
        </w:rPr>
        <w:t>[SP]</w:t>
      </w:r>
      <w:r w:rsidR="00D17698">
        <w:rPr>
          <w:sz w:val="20"/>
          <w:szCs w:val="20"/>
        </w:rPr>
        <w:t xml:space="preserve"> 10</w:t>
      </w:r>
      <w:r w:rsidR="00D17698">
        <w:rPr>
          <w:sz w:val="20"/>
        </w:rPr>
        <w:t>’</w:t>
      </w:r>
    </w:p>
    <w:p w14:paraId="6FC53651" w14:textId="5FF132AA" w:rsidR="007A008F" w:rsidRPr="007A008F" w:rsidRDefault="007E23DB" w:rsidP="00102854">
      <w:pPr>
        <w:pStyle w:val="ListParagraph"/>
        <w:numPr>
          <w:ilvl w:val="1"/>
          <w:numId w:val="3"/>
        </w:numPr>
        <w:rPr>
          <w:sz w:val="20"/>
          <w:szCs w:val="20"/>
        </w:rPr>
      </w:pPr>
      <w:hyperlink r:id="rId592" w:history="1">
        <w:r w:rsidR="007A008F" w:rsidRPr="008C3C0A">
          <w:rPr>
            <w:rStyle w:val="Hyperlink"/>
            <w:sz w:val="20"/>
            <w:szCs w:val="20"/>
          </w:rPr>
          <w:t>142r3</w:t>
        </w:r>
      </w:hyperlink>
      <w:r w:rsidR="007A008F" w:rsidRPr="007A008F">
        <w:rPr>
          <w:sz w:val="20"/>
          <w:szCs w:val="20"/>
        </w:rPr>
        <w:t xml:space="preserve"> PDT-MAC-Restricted-TWT</w:t>
      </w:r>
      <w:r w:rsidR="007A008F" w:rsidRPr="007A008F">
        <w:rPr>
          <w:sz w:val="20"/>
          <w:szCs w:val="20"/>
        </w:rPr>
        <w:tab/>
      </w:r>
      <w:r w:rsidR="007A008F">
        <w:rPr>
          <w:sz w:val="20"/>
          <w:szCs w:val="20"/>
        </w:rPr>
        <w:tab/>
      </w:r>
      <w:r w:rsidR="007A008F">
        <w:rPr>
          <w:sz w:val="20"/>
          <w:szCs w:val="20"/>
        </w:rPr>
        <w:tab/>
      </w:r>
      <w:r w:rsidR="007A008F">
        <w:rPr>
          <w:sz w:val="20"/>
          <w:szCs w:val="20"/>
        </w:rPr>
        <w:tab/>
      </w:r>
      <w:r w:rsidR="007A008F" w:rsidRPr="007A008F">
        <w:rPr>
          <w:sz w:val="20"/>
          <w:szCs w:val="20"/>
        </w:rPr>
        <w:t>Chunyu Hu</w:t>
      </w:r>
      <w:r w:rsidR="007A008F">
        <w:rPr>
          <w:sz w:val="20"/>
          <w:szCs w:val="20"/>
        </w:rPr>
        <w:tab/>
      </w:r>
      <w:r w:rsidR="007A008F">
        <w:rPr>
          <w:sz w:val="20"/>
          <w:szCs w:val="20"/>
        </w:rPr>
        <w:tab/>
        <w:t>[SP] 10’</w:t>
      </w:r>
    </w:p>
    <w:p w14:paraId="7AF5959F" w14:textId="248E02D4" w:rsidR="00796C58" w:rsidRPr="00081276" w:rsidRDefault="007E23DB" w:rsidP="00796C58">
      <w:pPr>
        <w:pStyle w:val="ListParagraph"/>
        <w:numPr>
          <w:ilvl w:val="1"/>
          <w:numId w:val="3"/>
        </w:numPr>
        <w:rPr>
          <w:sz w:val="20"/>
          <w:szCs w:val="20"/>
        </w:rPr>
      </w:pPr>
      <w:hyperlink r:id="rId593" w:history="1">
        <w:r w:rsidR="00796C58" w:rsidRPr="00081276">
          <w:rPr>
            <w:rStyle w:val="Hyperlink"/>
            <w:sz w:val="20"/>
            <w:szCs w:val="20"/>
          </w:rPr>
          <w:t>233r0</w:t>
        </w:r>
      </w:hyperlink>
      <w:r w:rsidR="00796C58" w:rsidRPr="00081276">
        <w:rPr>
          <w:sz w:val="20"/>
          <w:szCs w:val="20"/>
        </w:rPr>
        <w:t xml:space="preserve"> PDT MLD security considerations</w:t>
      </w:r>
      <w:r w:rsidR="00796C58" w:rsidRPr="00081276">
        <w:rPr>
          <w:sz w:val="20"/>
          <w:szCs w:val="20"/>
        </w:rPr>
        <w:tab/>
      </w:r>
      <w:r w:rsidR="00796C58" w:rsidRPr="00081276">
        <w:rPr>
          <w:sz w:val="20"/>
          <w:szCs w:val="20"/>
        </w:rPr>
        <w:tab/>
      </w:r>
      <w:r w:rsidR="00796C58" w:rsidRPr="00081276">
        <w:rPr>
          <w:sz w:val="20"/>
          <w:szCs w:val="20"/>
        </w:rPr>
        <w:tab/>
        <w:t>Gaurav Patwardhan</w:t>
      </w:r>
      <w:r w:rsidR="00C87C09">
        <w:rPr>
          <w:sz w:val="20"/>
          <w:szCs w:val="20"/>
        </w:rPr>
        <w:tab/>
      </w:r>
      <w:r w:rsidR="003A3321">
        <w:rPr>
          <w:sz w:val="20"/>
          <w:szCs w:val="20"/>
        </w:rPr>
        <w:t xml:space="preserve">        20’</w:t>
      </w:r>
    </w:p>
    <w:p w14:paraId="3A79DDF6" w14:textId="4F1B89FC" w:rsidR="00796C58" w:rsidRPr="00081276" w:rsidRDefault="007E23DB" w:rsidP="00796C58">
      <w:pPr>
        <w:pStyle w:val="ListParagraph"/>
        <w:numPr>
          <w:ilvl w:val="1"/>
          <w:numId w:val="3"/>
        </w:numPr>
        <w:rPr>
          <w:sz w:val="20"/>
          <w:szCs w:val="20"/>
        </w:rPr>
      </w:pPr>
      <w:hyperlink r:id="rId594" w:history="1">
        <w:r w:rsidR="00796C58" w:rsidRPr="004E20E9">
          <w:rPr>
            <w:rStyle w:val="Hyperlink"/>
            <w:sz w:val="20"/>
            <w:szCs w:val="20"/>
          </w:rPr>
          <w:t>131r</w:t>
        </w:r>
        <w:r w:rsidR="004E20E9" w:rsidRPr="004E20E9">
          <w:rPr>
            <w:rStyle w:val="Hyperlink"/>
            <w:sz w:val="20"/>
            <w:szCs w:val="20"/>
          </w:rPr>
          <w:t>4</w:t>
        </w:r>
      </w:hyperlink>
      <w:r w:rsidR="00796C58" w:rsidRPr="00081276">
        <w:rPr>
          <w:sz w:val="20"/>
          <w:szCs w:val="20"/>
        </w:rPr>
        <w:t xml:space="preserve"> Proposed Draft Specification for OM in A-control</w:t>
      </w:r>
      <w:r w:rsidR="00796C58" w:rsidRPr="00081276">
        <w:rPr>
          <w:sz w:val="20"/>
          <w:szCs w:val="20"/>
        </w:rPr>
        <w:tab/>
        <w:t>Po-Kai Huang</w:t>
      </w:r>
      <w:r w:rsidR="004E20E9">
        <w:rPr>
          <w:sz w:val="20"/>
          <w:szCs w:val="20"/>
        </w:rPr>
        <w:tab/>
      </w:r>
      <w:r w:rsidR="004E20E9">
        <w:rPr>
          <w:sz w:val="20"/>
          <w:szCs w:val="20"/>
        </w:rPr>
        <w:tab/>
      </w:r>
      <w:r w:rsidR="007963FF">
        <w:rPr>
          <w:sz w:val="20"/>
          <w:szCs w:val="20"/>
        </w:rPr>
        <w:t xml:space="preserve">        20’</w:t>
      </w:r>
    </w:p>
    <w:p w14:paraId="7045011A" w14:textId="667CC8C1" w:rsidR="00796C58" w:rsidRPr="00F351A6" w:rsidRDefault="007E23DB" w:rsidP="00796C58">
      <w:pPr>
        <w:pStyle w:val="ListParagraph"/>
        <w:numPr>
          <w:ilvl w:val="1"/>
          <w:numId w:val="3"/>
        </w:numPr>
        <w:rPr>
          <w:sz w:val="20"/>
          <w:szCs w:val="20"/>
        </w:rPr>
      </w:pPr>
      <w:hyperlink r:id="rId595" w:history="1">
        <w:r w:rsidR="00796C58" w:rsidRPr="00F351A6">
          <w:rPr>
            <w:rStyle w:val="Hyperlink"/>
            <w:sz w:val="20"/>
            <w:szCs w:val="20"/>
          </w:rPr>
          <w:t>257r1</w:t>
        </w:r>
      </w:hyperlink>
      <w:r w:rsidR="00796C58" w:rsidRPr="00F351A6">
        <w:rPr>
          <w:sz w:val="20"/>
          <w:szCs w:val="20"/>
        </w:rPr>
        <w:t xml:space="preserve"> PDT for multi-link group addressed frame reception</w:t>
      </w:r>
      <w:r w:rsidR="00796C58" w:rsidRPr="00F351A6">
        <w:rPr>
          <w:sz w:val="20"/>
          <w:szCs w:val="20"/>
        </w:rPr>
        <w:tab/>
        <w:t>Po-Kai Huang</w:t>
      </w:r>
      <w:r w:rsidR="00C97C51">
        <w:rPr>
          <w:sz w:val="20"/>
          <w:szCs w:val="20"/>
        </w:rPr>
        <w:tab/>
      </w:r>
      <w:r w:rsidR="00C97C51">
        <w:rPr>
          <w:sz w:val="20"/>
          <w:szCs w:val="20"/>
        </w:rPr>
        <w:tab/>
        <w:t xml:space="preserve">        1</w:t>
      </w:r>
      <w:r w:rsidR="00E153D8">
        <w:rPr>
          <w:sz w:val="20"/>
          <w:szCs w:val="20"/>
        </w:rPr>
        <w:t>0</w:t>
      </w:r>
      <w:r w:rsidR="00C97C51">
        <w:rPr>
          <w:sz w:val="20"/>
          <w:szCs w:val="20"/>
        </w:rPr>
        <w:t>’</w:t>
      </w:r>
    </w:p>
    <w:p w14:paraId="22484160" w14:textId="01D67602" w:rsidR="00796C58" w:rsidRPr="00F351A6" w:rsidRDefault="007E23DB" w:rsidP="00796C58">
      <w:pPr>
        <w:pStyle w:val="ListParagraph"/>
        <w:numPr>
          <w:ilvl w:val="1"/>
          <w:numId w:val="3"/>
        </w:numPr>
        <w:rPr>
          <w:sz w:val="20"/>
          <w:szCs w:val="20"/>
        </w:rPr>
      </w:pPr>
      <w:hyperlink r:id="rId596" w:history="1">
        <w:r w:rsidR="00796C58" w:rsidRPr="00F351A6">
          <w:rPr>
            <w:rStyle w:val="Hyperlink"/>
            <w:sz w:val="20"/>
            <w:szCs w:val="20"/>
          </w:rPr>
          <w:t>019r</w:t>
        </w:r>
        <w:r w:rsidR="00E153D8">
          <w:rPr>
            <w:rStyle w:val="Hyperlink"/>
            <w:sz w:val="20"/>
            <w:szCs w:val="20"/>
          </w:rPr>
          <w:t>1</w:t>
        </w:r>
      </w:hyperlink>
      <w:r w:rsidR="00796C58" w:rsidRPr="00F351A6">
        <w:rPr>
          <w:sz w:val="20"/>
          <w:szCs w:val="20"/>
        </w:rPr>
        <w:t xml:space="preserve"> PDT-MLO-TID-to-Link-mapping</w:t>
      </w:r>
      <w:r w:rsidR="00796C58" w:rsidRPr="00F351A6">
        <w:rPr>
          <w:sz w:val="20"/>
          <w:szCs w:val="20"/>
        </w:rPr>
        <w:tab/>
      </w:r>
      <w:r w:rsidR="00796C58" w:rsidRPr="00F351A6">
        <w:rPr>
          <w:sz w:val="20"/>
          <w:szCs w:val="20"/>
        </w:rPr>
        <w:tab/>
      </w:r>
      <w:r w:rsidR="00796C58" w:rsidRPr="00F351A6">
        <w:rPr>
          <w:sz w:val="20"/>
          <w:szCs w:val="20"/>
        </w:rPr>
        <w:tab/>
        <w:t>Yongho Seok</w:t>
      </w:r>
      <w:r w:rsidR="000E4567">
        <w:rPr>
          <w:sz w:val="20"/>
          <w:szCs w:val="20"/>
        </w:rPr>
        <w:tab/>
      </w:r>
      <w:r w:rsidR="000E4567">
        <w:rPr>
          <w:sz w:val="20"/>
          <w:szCs w:val="20"/>
        </w:rPr>
        <w:tab/>
        <w:t xml:space="preserve">        30’</w:t>
      </w:r>
    </w:p>
    <w:p w14:paraId="4900CE53" w14:textId="751606B6" w:rsidR="00796C58" w:rsidRPr="00E237A4" w:rsidRDefault="007E23DB" w:rsidP="00796C58">
      <w:pPr>
        <w:pStyle w:val="ListParagraph"/>
        <w:numPr>
          <w:ilvl w:val="1"/>
          <w:numId w:val="3"/>
        </w:numPr>
        <w:rPr>
          <w:sz w:val="20"/>
          <w:szCs w:val="20"/>
        </w:rPr>
      </w:pPr>
      <w:hyperlink r:id="rId597" w:history="1">
        <w:r w:rsidR="00796C58" w:rsidRPr="00F351A6">
          <w:rPr>
            <w:rStyle w:val="Hyperlink"/>
            <w:sz w:val="20"/>
            <w:szCs w:val="20"/>
          </w:rPr>
          <w:t>169r0</w:t>
        </w:r>
      </w:hyperlink>
      <w:r w:rsidR="00796C58" w:rsidRPr="00F351A6">
        <w:rPr>
          <w:sz w:val="20"/>
          <w:szCs w:val="20"/>
        </w:rPr>
        <w:t xml:space="preserve"> </w:t>
      </w:r>
      <w:proofErr w:type="spellStart"/>
      <w:r w:rsidR="00796C58" w:rsidRPr="00F351A6">
        <w:rPr>
          <w:sz w:val="20"/>
          <w:szCs w:val="20"/>
        </w:rPr>
        <w:t>pdt</w:t>
      </w:r>
      <w:proofErr w:type="spellEnd"/>
      <w:r w:rsidR="00796C58" w:rsidRPr="00F351A6">
        <w:rPr>
          <w:sz w:val="20"/>
          <w:szCs w:val="20"/>
        </w:rPr>
        <w:t>-</w:t>
      </w:r>
      <w:proofErr w:type="spellStart"/>
      <w:r w:rsidR="00796C58" w:rsidRPr="00F351A6">
        <w:rPr>
          <w:sz w:val="20"/>
          <w:szCs w:val="20"/>
        </w:rPr>
        <w:t>mlo</w:t>
      </w:r>
      <w:proofErr w:type="spellEnd"/>
      <w:r w:rsidR="00796C58" w:rsidRPr="00F351A6">
        <w:rPr>
          <w:sz w:val="20"/>
          <w:szCs w:val="20"/>
        </w:rPr>
        <w:t>-TXOP-Termination-of-NSTR-MLD</w:t>
      </w:r>
      <w:r w:rsidR="00796C58" w:rsidRPr="00F351A6">
        <w:rPr>
          <w:sz w:val="20"/>
          <w:szCs w:val="20"/>
        </w:rPr>
        <w:tab/>
      </w:r>
      <w:r w:rsidR="00796C58" w:rsidRPr="00F351A6">
        <w:rPr>
          <w:sz w:val="20"/>
          <w:szCs w:val="20"/>
        </w:rPr>
        <w:tab/>
        <w:t>Jason Y. Guo</w:t>
      </w:r>
      <w:r w:rsidR="00DB2E91">
        <w:rPr>
          <w:sz w:val="20"/>
          <w:szCs w:val="20"/>
        </w:rPr>
        <w:tab/>
      </w:r>
      <w:r w:rsidR="00DB2E91">
        <w:rPr>
          <w:sz w:val="20"/>
          <w:szCs w:val="20"/>
        </w:rPr>
        <w:tab/>
        <w:t xml:space="preserve">        10’</w:t>
      </w:r>
    </w:p>
    <w:p w14:paraId="3EF826CF" w14:textId="017EB3FA" w:rsidR="00796C58" w:rsidRDefault="00796C58" w:rsidP="00796C58">
      <w:pPr>
        <w:pStyle w:val="ListParagraph"/>
        <w:numPr>
          <w:ilvl w:val="0"/>
          <w:numId w:val="3"/>
        </w:numPr>
        <w:rPr>
          <w:sz w:val="22"/>
          <w:szCs w:val="22"/>
        </w:rPr>
      </w:pPr>
      <w:r w:rsidRPr="00146CA0">
        <w:rPr>
          <w:sz w:val="22"/>
          <w:szCs w:val="22"/>
        </w:rPr>
        <w:t>Technical Submissions:</w:t>
      </w:r>
    </w:p>
    <w:p w14:paraId="74CB2F7F" w14:textId="1D2782B5" w:rsidR="00D67ABF" w:rsidRPr="005D48F4" w:rsidRDefault="007E23DB" w:rsidP="00F11761">
      <w:pPr>
        <w:pStyle w:val="ListParagraph"/>
        <w:numPr>
          <w:ilvl w:val="1"/>
          <w:numId w:val="3"/>
        </w:numPr>
        <w:rPr>
          <w:sz w:val="22"/>
          <w:szCs w:val="22"/>
        </w:rPr>
      </w:pPr>
      <w:hyperlink r:id="rId598" w:history="1">
        <w:r w:rsidR="005D48F4" w:rsidRPr="00CC4DC1">
          <w:rPr>
            <w:rStyle w:val="Hyperlink"/>
            <w:sz w:val="20"/>
            <w:szCs w:val="20"/>
          </w:rPr>
          <w:t>1780r0</w:t>
        </w:r>
      </w:hyperlink>
      <w:r w:rsidR="005D48F4" w:rsidRPr="00CC4DC1">
        <w:rPr>
          <w:sz w:val="20"/>
          <w:szCs w:val="20"/>
        </w:rPr>
        <w:t xml:space="preserve"> Reduced-BlockAck</w:t>
      </w:r>
      <w:r w:rsidR="005D48F4" w:rsidRPr="00CC4DC1">
        <w:rPr>
          <w:sz w:val="20"/>
          <w:szCs w:val="20"/>
        </w:rPr>
        <w:tab/>
      </w:r>
      <w:r w:rsidR="005D48F4" w:rsidRPr="00CC4DC1">
        <w:rPr>
          <w:sz w:val="20"/>
          <w:szCs w:val="20"/>
        </w:rPr>
        <w:tab/>
      </w:r>
      <w:r w:rsidR="005D48F4" w:rsidRPr="00CC4DC1">
        <w:rPr>
          <w:sz w:val="20"/>
          <w:szCs w:val="20"/>
        </w:rPr>
        <w:tab/>
      </w:r>
      <w:r w:rsidR="005D48F4" w:rsidRPr="00CC4DC1">
        <w:rPr>
          <w:sz w:val="20"/>
          <w:szCs w:val="20"/>
        </w:rPr>
        <w:tab/>
      </w:r>
      <w:proofErr w:type="spellStart"/>
      <w:r w:rsidR="005D48F4" w:rsidRPr="00CC4DC1">
        <w:rPr>
          <w:sz w:val="20"/>
          <w:szCs w:val="20"/>
        </w:rPr>
        <w:t>Sanghyun</w:t>
      </w:r>
      <w:proofErr w:type="spellEnd"/>
      <w:r w:rsidR="005D48F4" w:rsidRPr="00CC4DC1">
        <w:rPr>
          <w:sz w:val="20"/>
          <w:szCs w:val="20"/>
        </w:rPr>
        <w:t xml:space="preserve"> Kim</w:t>
      </w:r>
      <w:r w:rsidR="005D48F4" w:rsidRPr="00CC4DC1">
        <w:rPr>
          <w:sz w:val="20"/>
          <w:szCs w:val="20"/>
        </w:rPr>
        <w:tab/>
      </w:r>
      <w:r w:rsidR="005D48F4" w:rsidRPr="00CC4DC1">
        <w:rPr>
          <w:sz w:val="20"/>
          <w:szCs w:val="20"/>
        </w:rPr>
        <w:tab/>
      </w:r>
      <w:r w:rsidR="00CC4DC1">
        <w:rPr>
          <w:sz w:val="20"/>
          <w:szCs w:val="20"/>
        </w:rPr>
        <w:t xml:space="preserve">        30’</w:t>
      </w:r>
      <w:r w:rsidR="005D48F4">
        <w:rPr>
          <w:sz w:val="22"/>
          <w:szCs w:val="22"/>
        </w:rPr>
        <w:t xml:space="preserve">        </w:t>
      </w:r>
    </w:p>
    <w:p w14:paraId="6172891F" w14:textId="77777777" w:rsidR="00E93DB2" w:rsidRPr="0005286F" w:rsidRDefault="00E93DB2" w:rsidP="00E93DB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2034767" w14:textId="77777777" w:rsidR="00E93DB2" w:rsidRPr="0005286F" w:rsidRDefault="00E93DB2" w:rsidP="00E93DB2">
      <w:pPr>
        <w:pStyle w:val="ListParagraph"/>
        <w:numPr>
          <w:ilvl w:val="0"/>
          <w:numId w:val="3"/>
        </w:numPr>
        <w:rPr>
          <w:sz w:val="22"/>
          <w:szCs w:val="22"/>
        </w:rPr>
      </w:pPr>
      <w:r>
        <w:rPr>
          <w:sz w:val="22"/>
          <w:szCs w:val="22"/>
        </w:rPr>
        <w:t>Adjourn</w:t>
      </w:r>
    </w:p>
    <w:p w14:paraId="430F05B9" w14:textId="77777777" w:rsidR="00E93DB2" w:rsidRDefault="00E93DB2" w:rsidP="00A5520B"/>
    <w:p w14:paraId="19EABBB1" w14:textId="2CD9088C" w:rsidR="0059655D" w:rsidRPr="00755C65" w:rsidRDefault="0059655D" w:rsidP="0059655D">
      <w:pPr>
        <w:pStyle w:val="Heading3"/>
      </w:pPr>
      <w:r w:rsidRPr="00C23D57">
        <w:rPr>
          <w:highlight w:val="yellow"/>
        </w:rPr>
        <w:t>20</w:t>
      </w:r>
      <w:r w:rsidRPr="00C23D57">
        <w:rPr>
          <w:highlight w:val="yellow"/>
          <w:vertAlign w:val="superscript"/>
        </w:rPr>
        <w:t>th</w:t>
      </w:r>
      <w:r w:rsidRPr="00C23D57">
        <w:rPr>
          <w:highlight w:val="yellow"/>
        </w:rPr>
        <w:t xml:space="preserve"> Conf. Call: </w:t>
      </w:r>
      <w:r w:rsidRPr="00C23D57">
        <w:rPr>
          <w:bCs/>
          <w:highlight w:val="yellow"/>
          <w:lang w:val="en-US"/>
        </w:rPr>
        <w:t>March 03</w:t>
      </w:r>
      <w:r w:rsidRPr="00C23D57">
        <w:rPr>
          <w:highlight w:val="yellow"/>
        </w:rPr>
        <w:t xml:space="preserve"> (10:00–12:00 ET)–JOINT</w:t>
      </w:r>
    </w:p>
    <w:p w14:paraId="5D2F3849" w14:textId="77777777" w:rsidR="0059655D" w:rsidRPr="003046F3" w:rsidRDefault="0059655D" w:rsidP="0059655D">
      <w:pPr>
        <w:pStyle w:val="ListParagraph"/>
        <w:numPr>
          <w:ilvl w:val="0"/>
          <w:numId w:val="3"/>
        </w:numPr>
        <w:rPr>
          <w:lang w:val="en-US"/>
        </w:rPr>
      </w:pPr>
      <w:r w:rsidRPr="003046F3">
        <w:t>Call the meeting to order</w:t>
      </w:r>
    </w:p>
    <w:p w14:paraId="778F3131" w14:textId="77777777" w:rsidR="0059655D" w:rsidRDefault="0059655D" w:rsidP="0059655D">
      <w:pPr>
        <w:pStyle w:val="ListParagraph"/>
        <w:numPr>
          <w:ilvl w:val="0"/>
          <w:numId w:val="3"/>
        </w:numPr>
      </w:pPr>
      <w:r w:rsidRPr="003046F3">
        <w:t>IEEE 802 and 802.11 IPR policy and procedure</w:t>
      </w:r>
    </w:p>
    <w:p w14:paraId="4B5F1B7D" w14:textId="77777777" w:rsidR="0059655D" w:rsidRPr="003046F3" w:rsidRDefault="0059655D" w:rsidP="0059655D">
      <w:pPr>
        <w:pStyle w:val="ListParagraph"/>
        <w:numPr>
          <w:ilvl w:val="1"/>
          <w:numId w:val="3"/>
        </w:numPr>
        <w:rPr>
          <w:szCs w:val="20"/>
        </w:rPr>
      </w:pPr>
      <w:r w:rsidRPr="003046F3">
        <w:rPr>
          <w:b/>
          <w:sz w:val="22"/>
          <w:szCs w:val="22"/>
        </w:rPr>
        <w:t>Patent Policy: Ways to inform IEEE:</w:t>
      </w:r>
    </w:p>
    <w:p w14:paraId="1AAE5976" w14:textId="77777777" w:rsidR="0059655D" w:rsidRPr="003046F3" w:rsidRDefault="0059655D" w:rsidP="0059655D">
      <w:pPr>
        <w:pStyle w:val="ListParagraph"/>
        <w:numPr>
          <w:ilvl w:val="2"/>
          <w:numId w:val="3"/>
        </w:numPr>
        <w:rPr>
          <w:szCs w:val="20"/>
        </w:rPr>
      </w:pPr>
      <w:r w:rsidRPr="003046F3">
        <w:rPr>
          <w:sz w:val="22"/>
          <w:szCs w:val="22"/>
        </w:rPr>
        <w:t>Cause an LOA to be submitted to the IEEE-SA (</w:t>
      </w:r>
      <w:hyperlink r:id="rId599" w:history="1">
        <w:r w:rsidRPr="003046F3">
          <w:rPr>
            <w:rStyle w:val="Hyperlink"/>
            <w:sz w:val="22"/>
            <w:szCs w:val="22"/>
          </w:rPr>
          <w:t>patcom@ieee.org</w:t>
        </w:r>
      </w:hyperlink>
      <w:r w:rsidRPr="003046F3">
        <w:rPr>
          <w:sz w:val="22"/>
          <w:szCs w:val="22"/>
        </w:rPr>
        <w:t>); or</w:t>
      </w:r>
    </w:p>
    <w:p w14:paraId="2DAACF8C" w14:textId="77777777" w:rsidR="0059655D" w:rsidRPr="003046F3" w:rsidRDefault="0059655D" w:rsidP="0059655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CE8F2DF" w14:textId="77777777" w:rsidR="0059655D" w:rsidRPr="003046F3" w:rsidRDefault="0059655D" w:rsidP="0059655D">
      <w:pPr>
        <w:pStyle w:val="ListParagraph"/>
        <w:numPr>
          <w:ilvl w:val="2"/>
          <w:numId w:val="3"/>
        </w:numPr>
        <w:rPr>
          <w:sz w:val="22"/>
          <w:szCs w:val="20"/>
        </w:rPr>
      </w:pPr>
      <w:r w:rsidRPr="003046F3">
        <w:rPr>
          <w:bCs/>
          <w:sz w:val="22"/>
          <w:szCs w:val="22"/>
          <w:lang w:val="en-US"/>
        </w:rPr>
        <w:t>Speak up now and respond to this Call for Potentially Essential Patents</w:t>
      </w:r>
    </w:p>
    <w:p w14:paraId="5FBA13A6" w14:textId="77777777" w:rsidR="0059655D" w:rsidRDefault="0059655D" w:rsidP="0059655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090C1D1" w14:textId="77777777" w:rsidR="0059655D" w:rsidRDefault="0059655D" w:rsidP="0059655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C6821BA" w14:textId="77777777" w:rsidR="0059655D" w:rsidRPr="0032579B" w:rsidRDefault="0059655D" w:rsidP="0059655D">
      <w:pPr>
        <w:pStyle w:val="ListParagraph"/>
        <w:numPr>
          <w:ilvl w:val="2"/>
          <w:numId w:val="3"/>
        </w:numPr>
        <w:rPr>
          <w:sz w:val="22"/>
          <w:szCs w:val="22"/>
        </w:rPr>
      </w:pPr>
      <w:r w:rsidRPr="0032579B">
        <w:rPr>
          <w:sz w:val="22"/>
          <w:szCs w:val="22"/>
        </w:rPr>
        <w:t xml:space="preserve">IEEE SA’s copyright policy is described in </w:t>
      </w:r>
      <w:hyperlink r:id="rId600" w:anchor="7" w:history="1">
        <w:r w:rsidRPr="0032579B">
          <w:rPr>
            <w:rStyle w:val="Hyperlink"/>
            <w:sz w:val="22"/>
            <w:szCs w:val="22"/>
          </w:rPr>
          <w:t>Clause 7</w:t>
        </w:r>
      </w:hyperlink>
      <w:r w:rsidRPr="0032579B">
        <w:rPr>
          <w:sz w:val="22"/>
          <w:szCs w:val="22"/>
        </w:rPr>
        <w:t xml:space="preserve"> of the IEEE SA Standards Board Bylaws and </w:t>
      </w:r>
      <w:hyperlink r:id="rId601" w:history="1">
        <w:r w:rsidRPr="0032579B">
          <w:rPr>
            <w:rStyle w:val="Hyperlink"/>
            <w:sz w:val="22"/>
            <w:szCs w:val="22"/>
          </w:rPr>
          <w:t>Clause 6.1</w:t>
        </w:r>
      </w:hyperlink>
      <w:r w:rsidRPr="0032579B">
        <w:rPr>
          <w:sz w:val="22"/>
          <w:szCs w:val="22"/>
        </w:rPr>
        <w:t xml:space="preserve"> of the IEEE SA Standards Board Operations Manual;</w:t>
      </w:r>
    </w:p>
    <w:p w14:paraId="51E2BC41" w14:textId="77777777" w:rsidR="0059655D" w:rsidRPr="00173C7C" w:rsidRDefault="0059655D" w:rsidP="0059655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25CED32" w14:textId="77777777" w:rsidR="0059655D" w:rsidRPr="00F141E4" w:rsidRDefault="0059655D" w:rsidP="0059655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2045A00" w14:textId="77777777" w:rsidR="0059655D" w:rsidRDefault="0059655D" w:rsidP="0059655D">
      <w:pPr>
        <w:pStyle w:val="ListParagraph"/>
        <w:numPr>
          <w:ilvl w:val="0"/>
          <w:numId w:val="3"/>
        </w:numPr>
      </w:pPr>
      <w:r w:rsidRPr="003046F3">
        <w:t>Attendance reminder.</w:t>
      </w:r>
    </w:p>
    <w:p w14:paraId="3BFD8CBE" w14:textId="77777777" w:rsidR="0059655D" w:rsidRPr="003046F3" w:rsidRDefault="0059655D" w:rsidP="0059655D">
      <w:pPr>
        <w:pStyle w:val="ListParagraph"/>
        <w:numPr>
          <w:ilvl w:val="1"/>
          <w:numId w:val="3"/>
        </w:numPr>
      </w:pPr>
      <w:r>
        <w:rPr>
          <w:sz w:val="22"/>
          <w:szCs w:val="22"/>
        </w:rPr>
        <w:t xml:space="preserve">Participation slide: </w:t>
      </w:r>
      <w:hyperlink r:id="rId602" w:tgtFrame="_blank" w:history="1">
        <w:r w:rsidRPr="00EE0424">
          <w:rPr>
            <w:rStyle w:val="Hyperlink"/>
            <w:sz w:val="22"/>
            <w:szCs w:val="22"/>
            <w:lang w:val="en-US"/>
          </w:rPr>
          <w:t>https://mentor.ieee.org/802-ec/dcn/16/ec-16-0180-05-00EC-ieee-802-participation-slide.pptx</w:t>
        </w:r>
      </w:hyperlink>
    </w:p>
    <w:p w14:paraId="090D1E3B" w14:textId="77777777" w:rsidR="0059655D" w:rsidRDefault="0059655D" w:rsidP="0059655D">
      <w:pPr>
        <w:pStyle w:val="ListParagraph"/>
        <w:numPr>
          <w:ilvl w:val="1"/>
          <w:numId w:val="3"/>
        </w:numPr>
        <w:rPr>
          <w:sz w:val="22"/>
        </w:rPr>
      </w:pPr>
      <w:r>
        <w:rPr>
          <w:sz w:val="22"/>
        </w:rPr>
        <w:t xml:space="preserve">Please record your attendance during the conference call by using the IMAT system: </w:t>
      </w:r>
    </w:p>
    <w:p w14:paraId="574D82AB" w14:textId="77777777" w:rsidR="0059655D" w:rsidRDefault="0059655D" w:rsidP="0059655D">
      <w:pPr>
        <w:pStyle w:val="ListParagraph"/>
        <w:numPr>
          <w:ilvl w:val="2"/>
          <w:numId w:val="3"/>
        </w:numPr>
        <w:rPr>
          <w:sz w:val="22"/>
        </w:rPr>
      </w:pPr>
      <w:r>
        <w:rPr>
          <w:sz w:val="22"/>
        </w:rPr>
        <w:t xml:space="preserve">1) login to </w:t>
      </w:r>
      <w:hyperlink r:id="rId6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9AADAA" w14:textId="77777777" w:rsidR="0059655D" w:rsidRDefault="0059655D" w:rsidP="0059655D">
      <w:pPr>
        <w:pStyle w:val="ListParagraph"/>
        <w:numPr>
          <w:ilvl w:val="1"/>
          <w:numId w:val="3"/>
        </w:numPr>
        <w:rPr>
          <w:sz w:val="22"/>
        </w:rPr>
      </w:pPr>
      <w:r>
        <w:rPr>
          <w:sz w:val="22"/>
        </w:rPr>
        <w:t xml:space="preserve">If you are unable to record the attendance via </w:t>
      </w:r>
      <w:hyperlink r:id="rId604" w:history="1">
        <w:r w:rsidRPr="00A02DFE">
          <w:rPr>
            <w:rStyle w:val="Hyperlink"/>
            <w:sz w:val="22"/>
          </w:rPr>
          <w:t>IMAT</w:t>
        </w:r>
      </w:hyperlink>
      <w:r>
        <w:rPr>
          <w:sz w:val="22"/>
        </w:rPr>
        <w:t xml:space="preserve"> then p</w:t>
      </w:r>
      <w:r w:rsidRPr="00C86653">
        <w:rPr>
          <w:sz w:val="22"/>
        </w:rPr>
        <w:t>lease send an e-mail to Dennis Sundman (</w:t>
      </w:r>
      <w:hyperlink r:id="rId605" w:history="1">
        <w:r w:rsidRPr="00C86653">
          <w:rPr>
            <w:rStyle w:val="Hyperlink"/>
            <w:sz w:val="22"/>
          </w:rPr>
          <w:t>dennis.sundman@ericsson.com</w:t>
        </w:r>
      </w:hyperlink>
      <w:r w:rsidRPr="00C86653">
        <w:rPr>
          <w:sz w:val="22"/>
        </w:rPr>
        <w:t>)</w:t>
      </w:r>
      <w:r>
        <w:rPr>
          <w:sz w:val="22"/>
        </w:rPr>
        <w:t xml:space="preserve"> and Alfred Asterjadhi (</w:t>
      </w:r>
      <w:hyperlink r:id="rId606" w:history="1">
        <w:r w:rsidRPr="00132C67">
          <w:rPr>
            <w:rStyle w:val="Hyperlink"/>
            <w:sz w:val="22"/>
          </w:rPr>
          <w:t>aasterja@qti.qualcomm.com</w:t>
        </w:r>
      </w:hyperlink>
      <w:r>
        <w:rPr>
          <w:sz w:val="22"/>
        </w:rPr>
        <w:t>)</w:t>
      </w:r>
    </w:p>
    <w:p w14:paraId="700540E6" w14:textId="77777777" w:rsidR="0059655D" w:rsidRPr="00880D21" w:rsidRDefault="0059655D" w:rsidP="0059655D">
      <w:pPr>
        <w:pStyle w:val="ListParagraph"/>
        <w:numPr>
          <w:ilvl w:val="1"/>
          <w:numId w:val="3"/>
        </w:numPr>
        <w:rPr>
          <w:sz w:val="22"/>
        </w:rPr>
      </w:pPr>
      <w:r>
        <w:rPr>
          <w:sz w:val="22"/>
          <w:szCs w:val="22"/>
        </w:rPr>
        <w:t>Please ensure that the following information is listed correctly when joining the call:</w:t>
      </w:r>
    </w:p>
    <w:p w14:paraId="1497B836" w14:textId="77777777" w:rsidR="0059655D" w:rsidRDefault="0059655D" w:rsidP="0059655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829E73" w14:textId="77777777" w:rsidR="0059655D" w:rsidRDefault="0059655D" w:rsidP="0059655D">
      <w:pPr>
        <w:pStyle w:val="ListParagraph"/>
        <w:numPr>
          <w:ilvl w:val="0"/>
          <w:numId w:val="3"/>
        </w:numPr>
      </w:pPr>
      <w:r w:rsidRPr="00BB465F">
        <w:t xml:space="preserve">Announcements: </w:t>
      </w:r>
    </w:p>
    <w:p w14:paraId="7B43089A" w14:textId="4BE56520" w:rsidR="00FD02C2" w:rsidRPr="00FA2F3C" w:rsidRDefault="00FD02C2" w:rsidP="00FD02C2">
      <w:pPr>
        <w:pStyle w:val="ListParagraph"/>
        <w:numPr>
          <w:ilvl w:val="0"/>
          <w:numId w:val="3"/>
        </w:numPr>
        <w:rPr>
          <w:b/>
          <w:bCs/>
        </w:rPr>
      </w:pPr>
      <w:r w:rsidRPr="00FA2F3C">
        <w:rPr>
          <w:b/>
          <w:bCs/>
        </w:rPr>
        <w:t>Teleconference plan for March to May</w:t>
      </w:r>
      <w:r w:rsidR="00D61DCE">
        <w:rPr>
          <w:b/>
          <w:bCs/>
        </w:rPr>
        <w:t xml:space="preserve"> </w:t>
      </w:r>
    </w:p>
    <w:p w14:paraId="55ADF960" w14:textId="0DB827C8" w:rsidR="00FD02C2" w:rsidRPr="00D61DCE" w:rsidRDefault="00FD02C2" w:rsidP="00FD02C2">
      <w:pPr>
        <w:pStyle w:val="ListParagraph"/>
        <w:numPr>
          <w:ilvl w:val="1"/>
          <w:numId w:val="3"/>
        </w:numPr>
        <w:rPr>
          <w:color w:val="0070C0"/>
          <w:sz w:val="20"/>
          <w:szCs w:val="20"/>
        </w:rPr>
      </w:pPr>
      <w:r w:rsidRPr="00D61DCE">
        <w:rPr>
          <w:color w:val="0070C0"/>
          <w:sz w:val="20"/>
          <w:szCs w:val="20"/>
        </w:rPr>
        <w:fldChar w:fldCharType="begin"/>
      </w:r>
      <w:r w:rsidRPr="00D61DCE">
        <w:rPr>
          <w:color w:val="0070C0"/>
          <w:sz w:val="20"/>
          <w:szCs w:val="20"/>
        </w:rPr>
        <w:instrText xml:space="preserve"> REF _Ref64994672 \h </w:instrText>
      </w:r>
      <w:r w:rsidR="00D61DCE" w:rsidRPr="00D61DCE">
        <w:rPr>
          <w:color w:val="0070C0"/>
          <w:sz w:val="20"/>
          <w:szCs w:val="20"/>
        </w:rPr>
        <w:instrText xml:space="preserve"> \* MERGEFORMAT </w:instrText>
      </w:r>
      <w:r w:rsidRPr="00D61DCE">
        <w:rPr>
          <w:color w:val="0070C0"/>
          <w:sz w:val="20"/>
          <w:szCs w:val="20"/>
        </w:rPr>
      </w:r>
      <w:r w:rsidRPr="00D61DCE">
        <w:rPr>
          <w:color w:val="0070C0"/>
          <w:sz w:val="20"/>
          <w:szCs w:val="20"/>
        </w:rPr>
        <w:fldChar w:fldCharType="separate"/>
      </w:r>
      <w:r w:rsidRPr="00D61DCE">
        <w:rPr>
          <w:color w:val="0070C0"/>
          <w:sz w:val="20"/>
          <w:szCs w:val="20"/>
        </w:rPr>
        <w:t>Proposed Teleconferences Plan for March to May</w:t>
      </w:r>
      <w:r w:rsidRPr="00D61DCE">
        <w:rPr>
          <w:color w:val="0070C0"/>
          <w:sz w:val="20"/>
          <w:szCs w:val="20"/>
        </w:rPr>
        <w:fldChar w:fldCharType="end"/>
      </w:r>
      <w:r w:rsidR="00D61DCE">
        <w:rPr>
          <w:color w:val="0070C0"/>
          <w:sz w:val="20"/>
          <w:szCs w:val="20"/>
        </w:rPr>
        <w:tab/>
      </w:r>
      <w:r w:rsidR="00F97187">
        <w:rPr>
          <w:color w:val="0070C0"/>
          <w:sz w:val="20"/>
          <w:szCs w:val="20"/>
        </w:rPr>
        <w:tab/>
      </w:r>
      <w:r w:rsidR="00F97187">
        <w:rPr>
          <w:color w:val="0070C0"/>
          <w:sz w:val="20"/>
          <w:szCs w:val="20"/>
        </w:rPr>
        <w:tab/>
      </w:r>
      <w:r w:rsidR="00F97187">
        <w:rPr>
          <w:color w:val="0070C0"/>
          <w:sz w:val="20"/>
          <w:szCs w:val="20"/>
        </w:rPr>
        <w:tab/>
        <w:t xml:space="preserve">            </w:t>
      </w:r>
      <w:r w:rsidR="00D61DCE" w:rsidRPr="00D61DCE">
        <w:rPr>
          <w:sz w:val="20"/>
          <w:szCs w:val="20"/>
        </w:rPr>
        <w:t>5’</w:t>
      </w:r>
    </w:p>
    <w:p w14:paraId="53A9AD7F" w14:textId="4740CEC3" w:rsidR="0059655D" w:rsidRPr="0071535D" w:rsidRDefault="0059655D" w:rsidP="0059655D">
      <w:pPr>
        <w:pStyle w:val="ListParagraph"/>
        <w:numPr>
          <w:ilvl w:val="0"/>
          <w:numId w:val="3"/>
        </w:numPr>
      </w:pPr>
      <w:r w:rsidRPr="0071535D">
        <w:t xml:space="preserve">Technical Submissions: </w:t>
      </w:r>
      <w:r w:rsidRPr="0071535D">
        <w:rPr>
          <w:b/>
          <w:bCs/>
        </w:rPr>
        <w:t>Proposed Draft Text (PDTs) for fixings TBDs</w:t>
      </w:r>
    </w:p>
    <w:p w14:paraId="1C48E17D" w14:textId="5580573C" w:rsidR="001C1AEB" w:rsidRPr="0005069C" w:rsidRDefault="007E23DB" w:rsidP="00113170">
      <w:pPr>
        <w:pStyle w:val="ListParagraph"/>
        <w:numPr>
          <w:ilvl w:val="1"/>
          <w:numId w:val="3"/>
        </w:numPr>
        <w:rPr>
          <w:sz w:val="20"/>
          <w:szCs w:val="20"/>
        </w:rPr>
      </w:pPr>
      <w:hyperlink r:id="rId607" w:history="1">
        <w:r w:rsidR="001C1AEB" w:rsidRPr="0005069C">
          <w:rPr>
            <w:rStyle w:val="Hyperlink"/>
            <w:sz w:val="20"/>
            <w:szCs w:val="20"/>
          </w:rPr>
          <w:t>259r</w:t>
        </w:r>
        <w:r w:rsidR="0005069C" w:rsidRPr="0005069C">
          <w:rPr>
            <w:rStyle w:val="Hyperlink"/>
            <w:sz w:val="20"/>
            <w:szCs w:val="20"/>
          </w:rPr>
          <w:t>2</w:t>
        </w:r>
      </w:hyperlink>
      <w:r w:rsidR="001C1AEB" w:rsidRPr="0005069C">
        <w:rPr>
          <w:sz w:val="20"/>
          <w:szCs w:val="20"/>
        </w:rPr>
        <w:t xml:space="preserve"> PDT Trigger Frame for EHT</w:t>
      </w:r>
      <w:r w:rsidR="001C1AEB" w:rsidRPr="0005069C">
        <w:rPr>
          <w:sz w:val="20"/>
          <w:szCs w:val="20"/>
        </w:rPr>
        <w:tab/>
      </w:r>
      <w:r w:rsidR="0005069C" w:rsidRPr="0005069C">
        <w:rPr>
          <w:sz w:val="20"/>
          <w:szCs w:val="20"/>
        </w:rPr>
        <w:tab/>
      </w:r>
      <w:r w:rsidR="0005069C" w:rsidRPr="0005069C">
        <w:rPr>
          <w:sz w:val="20"/>
          <w:szCs w:val="20"/>
        </w:rPr>
        <w:tab/>
      </w:r>
      <w:r w:rsidR="0005069C" w:rsidRPr="0005069C">
        <w:rPr>
          <w:sz w:val="20"/>
          <w:szCs w:val="20"/>
        </w:rPr>
        <w:tab/>
      </w:r>
      <w:r w:rsidR="001C1AEB" w:rsidRPr="0005069C">
        <w:rPr>
          <w:sz w:val="20"/>
          <w:szCs w:val="20"/>
        </w:rPr>
        <w:t xml:space="preserve">Steve </w:t>
      </w:r>
      <w:proofErr w:type="spellStart"/>
      <w:r w:rsidR="001C1AEB" w:rsidRPr="0005069C">
        <w:rPr>
          <w:sz w:val="20"/>
          <w:szCs w:val="20"/>
        </w:rPr>
        <w:t>Shellammer</w:t>
      </w:r>
      <w:proofErr w:type="spellEnd"/>
      <w:r w:rsidR="008C51BD">
        <w:rPr>
          <w:sz w:val="20"/>
          <w:szCs w:val="20"/>
        </w:rPr>
        <w:t xml:space="preserve"> [SP]</w:t>
      </w:r>
      <w:r w:rsidR="00414174">
        <w:rPr>
          <w:sz w:val="20"/>
          <w:szCs w:val="20"/>
        </w:rPr>
        <w:t xml:space="preserve">  10’</w:t>
      </w:r>
    </w:p>
    <w:p w14:paraId="2F71BE93" w14:textId="159FA831" w:rsidR="0059655D" w:rsidRPr="00450094" w:rsidRDefault="0059655D" w:rsidP="0059655D">
      <w:pPr>
        <w:pStyle w:val="ListParagraph"/>
        <w:numPr>
          <w:ilvl w:val="0"/>
          <w:numId w:val="3"/>
        </w:numPr>
        <w:rPr>
          <w:sz w:val="28"/>
          <w:szCs w:val="28"/>
        </w:rPr>
      </w:pPr>
      <w:r w:rsidRPr="00BB465F">
        <w:t>Technical Submissions:</w:t>
      </w:r>
    </w:p>
    <w:p w14:paraId="1E412AB2" w14:textId="56062DB5" w:rsidR="00450094" w:rsidRDefault="007E23DB" w:rsidP="008B5A14">
      <w:pPr>
        <w:pStyle w:val="ListParagraph"/>
        <w:numPr>
          <w:ilvl w:val="1"/>
          <w:numId w:val="3"/>
        </w:numPr>
        <w:rPr>
          <w:sz w:val="20"/>
          <w:szCs w:val="20"/>
        </w:rPr>
      </w:pPr>
      <w:hyperlink r:id="rId608" w:history="1">
        <w:r w:rsidR="00450094" w:rsidRPr="0005069C">
          <w:rPr>
            <w:rStyle w:val="Hyperlink"/>
            <w:sz w:val="20"/>
            <w:szCs w:val="20"/>
          </w:rPr>
          <w:t>133r0</w:t>
        </w:r>
      </w:hyperlink>
      <w:r w:rsidR="00450094" w:rsidRPr="0005069C">
        <w:rPr>
          <w:sz w:val="20"/>
          <w:szCs w:val="20"/>
        </w:rPr>
        <w:t xml:space="preserve"> Trigger-frame-and-punctured-channel-information</w:t>
      </w:r>
      <w:r w:rsidR="00450094" w:rsidRPr="0005069C">
        <w:rPr>
          <w:sz w:val="20"/>
          <w:szCs w:val="20"/>
        </w:rPr>
        <w:tab/>
        <w:t xml:space="preserve">Hanqing Lou </w:t>
      </w:r>
      <w:r w:rsidR="0056317D">
        <w:rPr>
          <w:sz w:val="20"/>
          <w:szCs w:val="20"/>
        </w:rPr>
        <w:tab/>
        <w:t xml:space="preserve">  </w:t>
      </w:r>
      <w:r w:rsidR="00450094" w:rsidRPr="0005069C">
        <w:rPr>
          <w:sz w:val="20"/>
          <w:szCs w:val="20"/>
        </w:rPr>
        <w:t>[SP]</w:t>
      </w:r>
      <w:r w:rsidR="00414174">
        <w:rPr>
          <w:sz w:val="20"/>
          <w:szCs w:val="20"/>
        </w:rPr>
        <w:t xml:space="preserve"> 10’</w:t>
      </w:r>
    </w:p>
    <w:p w14:paraId="3007A242" w14:textId="5A2D7B3E" w:rsidR="00BA37C7" w:rsidRDefault="007E23DB" w:rsidP="007461B4">
      <w:pPr>
        <w:pStyle w:val="ListParagraph"/>
        <w:numPr>
          <w:ilvl w:val="1"/>
          <w:numId w:val="3"/>
        </w:numPr>
        <w:rPr>
          <w:sz w:val="20"/>
          <w:szCs w:val="20"/>
        </w:rPr>
      </w:pPr>
      <w:hyperlink r:id="rId609" w:history="1">
        <w:r w:rsidR="00DF47AD" w:rsidRPr="00163DC0">
          <w:rPr>
            <w:rStyle w:val="Hyperlink"/>
            <w:sz w:val="20"/>
            <w:szCs w:val="20"/>
          </w:rPr>
          <w:t>102</w:t>
        </w:r>
        <w:r w:rsidR="00163DC0">
          <w:rPr>
            <w:rStyle w:val="Hyperlink"/>
            <w:sz w:val="20"/>
            <w:szCs w:val="20"/>
          </w:rPr>
          <w:t>r3</w:t>
        </w:r>
      </w:hyperlink>
      <w:r w:rsidR="00DF47AD" w:rsidRPr="00DF47AD">
        <w:rPr>
          <w:sz w:val="20"/>
          <w:szCs w:val="20"/>
        </w:rPr>
        <w:t xml:space="preserve"> Considerations on Capabilities and Operation Mode</w:t>
      </w:r>
      <w:r w:rsidR="00DF47AD" w:rsidRPr="00DF47AD">
        <w:rPr>
          <w:sz w:val="20"/>
          <w:szCs w:val="20"/>
        </w:rPr>
        <w:tab/>
        <w:t>Wook Bong Lee</w:t>
      </w:r>
      <w:r w:rsidR="00D97E98">
        <w:rPr>
          <w:sz w:val="20"/>
          <w:szCs w:val="20"/>
        </w:rPr>
        <w:tab/>
        <w:t xml:space="preserve">          30’</w:t>
      </w:r>
    </w:p>
    <w:p w14:paraId="19762F4A" w14:textId="04EE0708" w:rsidR="00DF47AD" w:rsidRDefault="007E23DB" w:rsidP="002A559F">
      <w:pPr>
        <w:pStyle w:val="ListParagraph"/>
        <w:numPr>
          <w:ilvl w:val="1"/>
          <w:numId w:val="3"/>
        </w:numPr>
        <w:rPr>
          <w:sz w:val="20"/>
          <w:szCs w:val="20"/>
        </w:rPr>
      </w:pPr>
      <w:hyperlink r:id="rId610" w:history="1">
        <w:r w:rsidR="00DF47AD" w:rsidRPr="00DF5B20">
          <w:rPr>
            <w:rStyle w:val="Hyperlink"/>
            <w:sz w:val="20"/>
            <w:szCs w:val="20"/>
          </w:rPr>
          <w:t>152r0</w:t>
        </w:r>
      </w:hyperlink>
      <w:r w:rsidR="00DF47AD" w:rsidRPr="00DF47AD">
        <w:rPr>
          <w:sz w:val="20"/>
          <w:szCs w:val="20"/>
        </w:rPr>
        <w:t xml:space="preserve"> UL SR Subfield Design in Enhanced Trigger Frame</w:t>
      </w:r>
      <w:r w:rsidR="00DF47AD" w:rsidRPr="00DF47AD">
        <w:rPr>
          <w:sz w:val="20"/>
          <w:szCs w:val="20"/>
        </w:rPr>
        <w:tab/>
        <w:t>Eunsung Park</w:t>
      </w:r>
      <w:r w:rsidR="009A0FFE">
        <w:rPr>
          <w:sz w:val="20"/>
          <w:szCs w:val="20"/>
        </w:rPr>
        <w:tab/>
        <w:t xml:space="preserve">          30’</w:t>
      </w:r>
    </w:p>
    <w:p w14:paraId="619970F6" w14:textId="0B044853" w:rsidR="00DF47AD" w:rsidRPr="00DF47AD" w:rsidRDefault="007E23DB" w:rsidP="000B2C03">
      <w:pPr>
        <w:pStyle w:val="ListParagraph"/>
        <w:numPr>
          <w:ilvl w:val="1"/>
          <w:numId w:val="3"/>
        </w:numPr>
        <w:rPr>
          <w:sz w:val="20"/>
          <w:szCs w:val="20"/>
        </w:rPr>
      </w:pPr>
      <w:hyperlink r:id="rId611" w:history="1">
        <w:r w:rsidR="00DF47AD" w:rsidRPr="00DF5B20">
          <w:rPr>
            <w:rStyle w:val="Hyperlink"/>
            <w:sz w:val="20"/>
            <w:szCs w:val="20"/>
          </w:rPr>
          <w:t>269r</w:t>
        </w:r>
        <w:r w:rsidR="00DF5B20" w:rsidRPr="00DF5B20">
          <w:rPr>
            <w:rStyle w:val="Hyperlink"/>
            <w:sz w:val="20"/>
            <w:szCs w:val="20"/>
          </w:rPr>
          <w:t>1</w:t>
        </w:r>
      </w:hyperlink>
      <w:r w:rsidR="00DF47AD" w:rsidRPr="00DF47AD">
        <w:rPr>
          <w:sz w:val="20"/>
          <w:szCs w:val="20"/>
        </w:rPr>
        <w:t xml:space="preserve"> </w:t>
      </w:r>
      <w:proofErr w:type="spellStart"/>
      <w:r w:rsidR="00DF47AD" w:rsidRPr="00DF47AD">
        <w:rPr>
          <w:sz w:val="20"/>
          <w:szCs w:val="20"/>
        </w:rPr>
        <w:t>PSR_based_SR_normalization_discussion</w:t>
      </w:r>
      <w:proofErr w:type="spellEnd"/>
      <w:r w:rsidR="00DF47AD" w:rsidRPr="00DF47AD">
        <w:rPr>
          <w:sz w:val="20"/>
          <w:szCs w:val="20"/>
        </w:rPr>
        <w:tab/>
      </w:r>
      <w:r w:rsidR="00DF5B20">
        <w:rPr>
          <w:sz w:val="20"/>
          <w:szCs w:val="20"/>
        </w:rPr>
        <w:tab/>
      </w:r>
      <w:r w:rsidR="00DF47AD" w:rsidRPr="00DF47AD">
        <w:rPr>
          <w:sz w:val="20"/>
          <w:szCs w:val="20"/>
        </w:rPr>
        <w:t>Ross J. Yu</w:t>
      </w:r>
      <w:r w:rsidR="00EA2D64">
        <w:rPr>
          <w:sz w:val="20"/>
          <w:szCs w:val="20"/>
        </w:rPr>
        <w:tab/>
        <w:t xml:space="preserve">          30’</w:t>
      </w:r>
    </w:p>
    <w:p w14:paraId="39A8D449" w14:textId="77777777" w:rsidR="0059655D" w:rsidRDefault="0059655D" w:rsidP="0059655D">
      <w:pPr>
        <w:pStyle w:val="ListParagraph"/>
        <w:numPr>
          <w:ilvl w:val="0"/>
          <w:numId w:val="3"/>
        </w:numPr>
      </w:pPr>
      <w:proofErr w:type="spellStart"/>
      <w:r w:rsidRPr="00715F75">
        <w:t>AoB</w:t>
      </w:r>
      <w:proofErr w:type="spellEnd"/>
      <w:r w:rsidRPr="00715F75">
        <w:t>:</w:t>
      </w:r>
    </w:p>
    <w:p w14:paraId="1CE4C7EB" w14:textId="77777777" w:rsidR="0059655D" w:rsidRPr="00715F75" w:rsidRDefault="0059655D" w:rsidP="0059655D">
      <w:pPr>
        <w:pStyle w:val="ListParagraph"/>
        <w:numPr>
          <w:ilvl w:val="0"/>
          <w:numId w:val="3"/>
        </w:numPr>
      </w:pPr>
      <w:r w:rsidRPr="00715F75">
        <w:t>Adjourn</w:t>
      </w:r>
    </w:p>
    <w:p w14:paraId="516167A1" w14:textId="7E355B14" w:rsidR="0059655D" w:rsidRDefault="0059655D" w:rsidP="00A5520B"/>
    <w:p w14:paraId="2FA29183" w14:textId="71BC0E87" w:rsidR="00007336" w:rsidRPr="00755C65" w:rsidRDefault="00007336" w:rsidP="00007336">
      <w:pPr>
        <w:pStyle w:val="Heading3"/>
      </w:pPr>
      <w:r>
        <w:t>21</w:t>
      </w:r>
      <w:r w:rsidRPr="00007336">
        <w:rPr>
          <w:vertAlign w:val="superscript"/>
        </w:rPr>
        <w:t>st</w:t>
      </w:r>
      <w:r>
        <w:t xml:space="preserve"> </w:t>
      </w:r>
      <w:r w:rsidRPr="00310D69">
        <w:t xml:space="preserve">Conf. Call: </w:t>
      </w:r>
      <w:r>
        <w:t>March</w:t>
      </w:r>
      <w:r w:rsidRPr="00310D69">
        <w:t xml:space="preserve"> </w:t>
      </w:r>
      <w:r>
        <w:t>04</w:t>
      </w:r>
      <w:r w:rsidRPr="00310D69">
        <w:t xml:space="preserve"> (10:00–12:00 ET)–PHY</w:t>
      </w:r>
    </w:p>
    <w:p w14:paraId="0AB52AC1" w14:textId="77777777" w:rsidR="00007336" w:rsidRPr="003046F3" w:rsidRDefault="00007336" w:rsidP="00007336">
      <w:pPr>
        <w:pStyle w:val="ListParagraph"/>
        <w:numPr>
          <w:ilvl w:val="0"/>
          <w:numId w:val="3"/>
        </w:numPr>
        <w:rPr>
          <w:lang w:val="en-US"/>
        </w:rPr>
      </w:pPr>
      <w:r w:rsidRPr="003046F3">
        <w:t>Call the meeting to order</w:t>
      </w:r>
    </w:p>
    <w:p w14:paraId="6335F19F" w14:textId="77777777" w:rsidR="00007336" w:rsidRDefault="00007336" w:rsidP="00007336">
      <w:pPr>
        <w:pStyle w:val="ListParagraph"/>
        <w:numPr>
          <w:ilvl w:val="0"/>
          <w:numId w:val="3"/>
        </w:numPr>
      </w:pPr>
      <w:r w:rsidRPr="003046F3">
        <w:t>IEEE 802 and 802.11 IPR policy and procedure</w:t>
      </w:r>
    </w:p>
    <w:p w14:paraId="278353DA" w14:textId="77777777" w:rsidR="00007336" w:rsidRPr="003046F3" w:rsidRDefault="00007336" w:rsidP="00007336">
      <w:pPr>
        <w:pStyle w:val="ListParagraph"/>
        <w:numPr>
          <w:ilvl w:val="1"/>
          <w:numId w:val="3"/>
        </w:numPr>
        <w:rPr>
          <w:szCs w:val="20"/>
        </w:rPr>
      </w:pPr>
      <w:r w:rsidRPr="003046F3">
        <w:rPr>
          <w:b/>
          <w:sz w:val="22"/>
          <w:szCs w:val="22"/>
        </w:rPr>
        <w:t>Patent Policy: Ways to inform IEEE:</w:t>
      </w:r>
    </w:p>
    <w:p w14:paraId="7434AC08" w14:textId="77777777" w:rsidR="00007336" w:rsidRPr="003046F3" w:rsidRDefault="00007336" w:rsidP="00007336">
      <w:pPr>
        <w:pStyle w:val="ListParagraph"/>
        <w:numPr>
          <w:ilvl w:val="2"/>
          <w:numId w:val="3"/>
        </w:numPr>
        <w:rPr>
          <w:szCs w:val="20"/>
        </w:rPr>
      </w:pPr>
      <w:r w:rsidRPr="003046F3">
        <w:rPr>
          <w:sz w:val="22"/>
          <w:szCs w:val="22"/>
        </w:rPr>
        <w:t>Cause an LOA to be submitted to the IEEE-SA (</w:t>
      </w:r>
      <w:hyperlink r:id="rId612" w:history="1">
        <w:r w:rsidRPr="00392CC0">
          <w:rPr>
            <w:rStyle w:val="Hyperlink"/>
            <w:sz w:val="22"/>
            <w:szCs w:val="22"/>
          </w:rPr>
          <w:t>patcom@ieee.org</w:t>
        </w:r>
      </w:hyperlink>
      <w:r w:rsidRPr="003046F3">
        <w:rPr>
          <w:sz w:val="22"/>
          <w:szCs w:val="22"/>
        </w:rPr>
        <w:t>); or</w:t>
      </w:r>
    </w:p>
    <w:p w14:paraId="23B8A6F2" w14:textId="77777777" w:rsidR="00007336" w:rsidRPr="003046F3" w:rsidRDefault="00007336" w:rsidP="0000733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DE94516" w14:textId="77777777" w:rsidR="00007336" w:rsidRPr="003046F3" w:rsidRDefault="00007336" w:rsidP="00007336">
      <w:pPr>
        <w:pStyle w:val="ListParagraph"/>
        <w:numPr>
          <w:ilvl w:val="2"/>
          <w:numId w:val="3"/>
        </w:numPr>
        <w:rPr>
          <w:sz w:val="22"/>
          <w:szCs w:val="20"/>
        </w:rPr>
      </w:pPr>
      <w:r w:rsidRPr="003046F3">
        <w:rPr>
          <w:bCs/>
          <w:sz w:val="22"/>
          <w:szCs w:val="22"/>
          <w:lang w:val="en-US"/>
        </w:rPr>
        <w:t>Speak up now and respond to this Call for Potentially Essential Patents</w:t>
      </w:r>
    </w:p>
    <w:p w14:paraId="790C5F84" w14:textId="77777777" w:rsidR="00007336" w:rsidRDefault="00007336" w:rsidP="000073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B934F9" w14:textId="77777777" w:rsidR="00007336" w:rsidRDefault="00007336" w:rsidP="000073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32358F" w14:textId="77777777" w:rsidR="00007336" w:rsidRPr="0032579B" w:rsidRDefault="00007336" w:rsidP="00007336">
      <w:pPr>
        <w:pStyle w:val="ListParagraph"/>
        <w:numPr>
          <w:ilvl w:val="2"/>
          <w:numId w:val="3"/>
        </w:numPr>
        <w:rPr>
          <w:sz w:val="22"/>
          <w:szCs w:val="22"/>
        </w:rPr>
      </w:pPr>
      <w:r w:rsidRPr="0032579B">
        <w:rPr>
          <w:sz w:val="22"/>
          <w:szCs w:val="22"/>
        </w:rPr>
        <w:t xml:space="preserve">IEEE SA’s copyright policy is described in </w:t>
      </w:r>
      <w:hyperlink r:id="rId613" w:anchor="7" w:history="1">
        <w:r w:rsidRPr="0032579B">
          <w:rPr>
            <w:rStyle w:val="Hyperlink"/>
            <w:sz w:val="22"/>
            <w:szCs w:val="22"/>
          </w:rPr>
          <w:t>Clause 7</w:t>
        </w:r>
      </w:hyperlink>
      <w:r w:rsidRPr="0032579B">
        <w:rPr>
          <w:sz w:val="22"/>
          <w:szCs w:val="22"/>
        </w:rPr>
        <w:t xml:space="preserve"> of the IEEE SA Standards Board Bylaws and </w:t>
      </w:r>
      <w:hyperlink r:id="rId614" w:history="1">
        <w:r w:rsidRPr="0032579B">
          <w:rPr>
            <w:rStyle w:val="Hyperlink"/>
            <w:sz w:val="22"/>
            <w:szCs w:val="22"/>
          </w:rPr>
          <w:t>Clause 6.1</w:t>
        </w:r>
      </w:hyperlink>
      <w:r w:rsidRPr="0032579B">
        <w:rPr>
          <w:sz w:val="22"/>
          <w:szCs w:val="22"/>
        </w:rPr>
        <w:t xml:space="preserve"> of the IEEE SA Standards Board Operations Manual;</w:t>
      </w:r>
    </w:p>
    <w:p w14:paraId="473D8784" w14:textId="77777777" w:rsidR="00007336" w:rsidRPr="00173C7C" w:rsidRDefault="00007336" w:rsidP="000073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E84A141" w14:textId="77777777" w:rsidR="00007336" w:rsidRPr="00F141E4" w:rsidRDefault="00007336" w:rsidP="0000733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12B0D55" w14:textId="77777777" w:rsidR="00007336" w:rsidRDefault="00007336" w:rsidP="00007336">
      <w:pPr>
        <w:pStyle w:val="ListParagraph"/>
        <w:numPr>
          <w:ilvl w:val="0"/>
          <w:numId w:val="3"/>
        </w:numPr>
      </w:pPr>
      <w:r w:rsidRPr="003046F3">
        <w:t>Attendance reminder.</w:t>
      </w:r>
    </w:p>
    <w:p w14:paraId="4BAB6419" w14:textId="77777777" w:rsidR="00007336" w:rsidRPr="003046F3" w:rsidRDefault="00007336" w:rsidP="00007336">
      <w:pPr>
        <w:pStyle w:val="ListParagraph"/>
        <w:numPr>
          <w:ilvl w:val="1"/>
          <w:numId w:val="3"/>
        </w:numPr>
      </w:pPr>
      <w:r>
        <w:rPr>
          <w:sz w:val="22"/>
          <w:szCs w:val="22"/>
        </w:rPr>
        <w:t xml:space="preserve">Participation slide: </w:t>
      </w:r>
      <w:hyperlink r:id="rId615" w:tgtFrame="_blank" w:history="1">
        <w:r w:rsidRPr="00EE0424">
          <w:rPr>
            <w:rStyle w:val="Hyperlink"/>
            <w:sz w:val="22"/>
            <w:szCs w:val="22"/>
            <w:lang w:val="en-US"/>
          </w:rPr>
          <w:t>https://mentor.ieee.org/802-ec/dcn/16/ec-16-0180-05-00EC-ieee-802-participation-slide.pptx</w:t>
        </w:r>
      </w:hyperlink>
    </w:p>
    <w:p w14:paraId="092BF458" w14:textId="77777777" w:rsidR="00007336" w:rsidRDefault="00007336" w:rsidP="00007336">
      <w:pPr>
        <w:pStyle w:val="ListParagraph"/>
        <w:numPr>
          <w:ilvl w:val="1"/>
          <w:numId w:val="3"/>
        </w:numPr>
        <w:rPr>
          <w:sz w:val="22"/>
        </w:rPr>
      </w:pPr>
      <w:r>
        <w:rPr>
          <w:sz w:val="22"/>
        </w:rPr>
        <w:t xml:space="preserve">Please record your attendance during the conference call by using the IMAT system: </w:t>
      </w:r>
    </w:p>
    <w:p w14:paraId="76497E9A" w14:textId="77777777" w:rsidR="00007336" w:rsidRDefault="00007336" w:rsidP="00007336">
      <w:pPr>
        <w:pStyle w:val="ListParagraph"/>
        <w:numPr>
          <w:ilvl w:val="2"/>
          <w:numId w:val="3"/>
        </w:numPr>
        <w:rPr>
          <w:sz w:val="22"/>
        </w:rPr>
      </w:pPr>
      <w:r>
        <w:rPr>
          <w:sz w:val="22"/>
        </w:rPr>
        <w:t xml:space="preserve">1) login to </w:t>
      </w:r>
      <w:hyperlink r:id="rId6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C8AC158" w14:textId="77777777" w:rsidR="00007336" w:rsidRDefault="00007336" w:rsidP="00007336">
      <w:pPr>
        <w:pStyle w:val="ListParagraph"/>
        <w:numPr>
          <w:ilvl w:val="1"/>
          <w:numId w:val="3"/>
        </w:numPr>
        <w:rPr>
          <w:sz w:val="22"/>
        </w:rPr>
      </w:pPr>
      <w:r>
        <w:rPr>
          <w:sz w:val="22"/>
        </w:rPr>
        <w:t xml:space="preserve">If you are unable to record the attendance via </w:t>
      </w:r>
      <w:hyperlink r:id="rId61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1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19" w:history="1">
        <w:r w:rsidRPr="00132C67">
          <w:rPr>
            <w:rStyle w:val="Hyperlink"/>
            <w:sz w:val="22"/>
          </w:rPr>
          <w:t>sschelstraete@quantenna.com</w:t>
        </w:r>
      </w:hyperlink>
      <w:r>
        <w:rPr>
          <w:sz w:val="22"/>
        </w:rPr>
        <w:t>)</w:t>
      </w:r>
    </w:p>
    <w:p w14:paraId="72284048" w14:textId="77777777" w:rsidR="00007336" w:rsidRPr="00880D21" w:rsidRDefault="00007336" w:rsidP="00007336">
      <w:pPr>
        <w:pStyle w:val="ListParagraph"/>
        <w:numPr>
          <w:ilvl w:val="1"/>
          <w:numId w:val="3"/>
        </w:numPr>
        <w:rPr>
          <w:sz w:val="22"/>
        </w:rPr>
      </w:pPr>
      <w:r>
        <w:rPr>
          <w:sz w:val="22"/>
          <w:szCs w:val="22"/>
        </w:rPr>
        <w:t>Please ensure that the following information is listed correctly when joining the call:</w:t>
      </w:r>
    </w:p>
    <w:p w14:paraId="0D36F8FB" w14:textId="77777777" w:rsidR="00007336" w:rsidRPr="00D86E02" w:rsidRDefault="00007336" w:rsidP="000073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A5B2D" w14:textId="77777777" w:rsidR="00007336" w:rsidRDefault="00007336" w:rsidP="00007336">
      <w:pPr>
        <w:pStyle w:val="ListParagraph"/>
        <w:numPr>
          <w:ilvl w:val="0"/>
          <w:numId w:val="3"/>
        </w:numPr>
      </w:pPr>
      <w:r w:rsidRPr="003046F3">
        <w:t>Announcements</w:t>
      </w:r>
      <w:r>
        <w:t>:</w:t>
      </w:r>
    </w:p>
    <w:p w14:paraId="6F888458" w14:textId="77777777" w:rsidR="00007336" w:rsidRPr="00EE304F" w:rsidRDefault="00007336" w:rsidP="00007336">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634A0A3E" w14:textId="77777777" w:rsidR="00007336" w:rsidRPr="00E1178E" w:rsidRDefault="00007336" w:rsidP="00007336">
      <w:pPr>
        <w:pStyle w:val="ListParagraph"/>
        <w:numPr>
          <w:ilvl w:val="1"/>
          <w:numId w:val="3"/>
        </w:numPr>
        <w:rPr>
          <w:i/>
          <w:iCs/>
          <w:sz w:val="20"/>
          <w:szCs w:val="20"/>
        </w:rPr>
      </w:pPr>
      <w:r>
        <w:rPr>
          <w:i/>
          <w:iCs/>
          <w:sz w:val="20"/>
          <w:szCs w:val="20"/>
        </w:rPr>
        <w:t>None.</w:t>
      </w:r>
    </w:p>
    <w:p w14:paraId="2A77EA7B" w14:textId="77777777" w:rsidR="00007336" w:rsidRPr="00310D69" w:rsidRDefault="00007336" w:rsidP="00007336">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56B311F" w14:textId="77777777" w:rsidR="00007336" w:rsidRDefault="00007336" w:rsidP="00007336">
      <w:pPr>
        <w:pStyle w:val="ListParagraph"/>
        <w:numPr>
          <w:ilvl w:val="0"/>
          <w:numId w:val="3"/>
        </w:numPr>
        <w:rPr>
          <w:sz w:val="22"/>
          <w:szCs w:val="22"/>
        </w:rPr>
      </w:pPr>
      <w:r w:rsidRPr="00146CA0">
        <w:rPr>
          <w:sz w:val="22"/>
          <w:szCs w:val="22"/>
        </w:rPr>
        <w:t>Technical Submissions:</w:t>
      </w:r>
    </w:p>
    <w:p w14:paraId="0C485432" w14:textId="77777777" w:rsidR="00007336" w:rsidRPr="003046F3" w:rsidRDefault="00007336" w:rsidP="00007336">
      <w:pPr>
        <w:pStyle w:val="ListParagraph"/>
        <w:numPr>
          <w:ilvl w:val="0"/>
          <w:numId w:val="3"/>
        </w:numPr>
      </w:pPr>
      <w:proofErr w:type="spellStart"/>
      <w:r w:rsidRPr="003046F3">
        <w:t>AoB</w:t>
      </w:r>
      <w:proofErr w:type="spellEnd"/>
      <w:r>
        <w:t>:</w:t>
      </w:r>
    </w:p>
    <w:p w14:paraId="4DD2C526" w14:textId="77777777" w:rsidR="00007336" w:rsidRDefault="00007336" w:rsidP="00007336">
      <w:pPr>
        <w:pStyle w:val="ListParagraph"/>
        <w:numPr>
          <w:ilvl w:val="0"/>
          <w:numId w:val="3"/>
        </w:numPr>
      </w:pPr>
      <w:r>
        <w:t>Adjourn</w:t>
      </w:r>
    </w:p>
    <w:p w14:paraId="29E22B7B" w14:textId="26BD720E" w:rsidR="00007336" w:rsidRPr="00755C65" w:rsidRDefault="00007336" w:rsidP="00007336">
      <w:pPr>
        <w:pStyle w:val="Heading3"/>
      </w:pPr>
      <w:r>
        <w:t>21</w:t>
      </w:r>
      <w:r w:rsidRPr="00007336">
        <w:rPr>
          <w:vertAlign w:val="superscript"/>
        </w:rPr>
        <w:t>st</w:t>
      </w:r>
      <w:r>
        <w:t xml:space="preserve"> </w:t>
      </w:r>
      <w:r w:rsidRPr="00310D69">
        <w:t xml:space="preserve">Conf. Call: </w:t>
      </w:r>
      <w:r>
        <w:t>March</w:t>
      </w:r>
      <w:r w:rsidRPr="00310D69">
        <w:t xml:space="preserve"> </w:t>
      </w:r>
      <w:r>
        <w:t>04</w:t>
      </w:r>
      <w:r w:rsidRPr="00310D69">
        <w:t xml:space="preserve"> (10:00–12:00 ET)–MAC</w:t>
      </w:r>
    </w:p>
    <w:p w14:paraId="64AADE01" w14:textId="77777777" w:rsidR="00007336" w:rsidRPr="003046F3" w:rsidRDefault="00007336" w:rsidP="00007336">
      <w:pPr>
        <w:pStyle w:val="ListParagraph"/>
        <w:numPr>
          <w:ilvl w:val="0"/>
          <w:numId w:val="3"/>
        </w:numPr>
        <w:rPr>
          <w:lang w:val="en-US"/>
        </w:rPr>
      </w:pPr>
      <w:r w:rsidRPr="003046F3">
        <w:t>Call the meeting to order</w:t>
      </w:r>
    </w:p>
    <w:p w14:paraId="0A13C1C8" w14:textId="77777777" w:rsidR="00007336" w:rsidRDefault="00007336" w:rsidP="00007336">
      <w:pPr>
        <w:pStyle w:val="ListParagraph"/>
        <w:numPr>
          <w:ilvl w:val="0"/>
          <w:numId w:val="3"/>
        </w:numPr>
      </w:pPr>
      <w:r w:rsidRPr="003046F3">
        <w:t>IEEE 802 and 802.11 IPR policy and procedure</w:t>
      </w:r>
    </w:p>
    <w:p w14:paraId="32FDBAF9" w14:textId="77777777" w:rsidR="00007336" w:rsidRPr="003046F3" w:rsidRDefault="00007336" w:rsidP="00007336">
      <w:pPr>
        <w:pStyle w:val="ListParagraph"/>
        <w:numPr>
          <w:ilvl w:val="1"/>
          <w:numId w:val="3"/>
        </w:numPr>
        <w:rPr>
          <w:szCs w:val="20"/>
        </w:rPr>
      </w:pPr>
      <w:r w:rsidRPr="003046F3">
        <w:rPr>
          <w:b/>
          <w:sz w:val="22"/>
          <w:szCs w:val="22"/>
        </w:rPr>
        <w:t>Patent Policy: Ways to inform IEEE:</w:t>
      </w:r>
    </w:p>
    <w:p w14:paraId="4AFAA777" w14:textId="77777777" w:rsidR="00007336" w:rsidRPr="003046F3" w:rsidRDefault="00007336" w:rsidP="00007336">
      <w:pPr>
        <w:pStyle w:val="ListParagraph"/>
        <w:numPr>
          <w:ilvl w:val="2"/>
          <w:numId w:val="3"/>
        </w:numPr>
        <w:rPr>
          <w:szCs w:val="20"/>
        </w:rPr>
      </w:pPr>
      <w:r w:rsidRPr="003046F3">
        <w:rPr>
          <w:sz w:val="22"/>
          <w:szCs w:val="22"/>
        </w:rPr>
        <w:t>Cause an LOA to be submitted to the IEEE-SA (</w:t>
      </w:r>
      <w:hyperlink r:id="rId620" w:history="1">
        <w:r w:rsidRPr="003046F3">
          <w:rPr>
            <w:rStyle w:val="Hyperlink"/>
            <w:sz w:val="22"/>
            <w:szCs w:val="22"/>
          </w:rPr>
          <w:t>patcom@ieee.org</w:t>
        </w:r>
      </w:hyperlink>
      <w:r w:rsidRPr="003046F3">
        <w:rPr>
          <w:sz w:val="22"/>
          <w:szCs w:val="22"/>
        </w:rPr>
        <w:t>); or</w:t>
      </w:r>
    </w:p>
    <w:p w14:paraId="0CF7653D" w14:textId="77777777" w:rsidR="00007336" w:rsidRPr="003046F3" w:rsidRDefault="00007336" w:rsidP="0000733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9F382F2" w14:textId="77777777" w:rsidR="00007336" w:rsidRPr="003046F3" w:rsidRDefault="00007336" w:rsidP="00007336">
      <w:pPr>
        <w:pStyle w:val="ListParagraph"/>
        <w:numPr>
          <w:ilvl w:val="2"/>
          <w:numId w:val="3"/>
        </w:numPr>
        <w:rPr>
          <w:sz w:val="22"/>
          <w:szCs w:val="20"/>
        </w:rPr>
      </w:pPr>
      <w:r w:rsidRPr="003046F3">
        <w:rPr>
          <w:bCs/>
          <w:sz w:val="22"/>
          <w:szCs w:val="22"/>
          <w:lang w:val="en-US"/>
        </w:rPr>
        <w:t>Speak up now and respond to this Call for Potentially Essential Patents</w:t>
      </w:r>
    </w:p>
    <w:p w14:paraId="5DF330B7" w14:textId="77777777" w:rsidR="00007336" w:rsidRDefault="00007336" w:rsidP="000073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A0BC2A" w14:textId="77777777" w:rsidR="00007336" w:rsidRDefault="00007336" w:rsidP="000073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5F6F60" w14:textId="77777777" w:rsidR="00007336" w:rsidRPr="0032579B" w:rsidRDefault="00007336" w:rsidP="00007336">
      <w:pPr>
        <w:pStyle w:val="ListParagraph"/>
        <w:numPr>
          <w:ilvl w:val="2"/>
          <w:numId w:val="3"/>
        </w:numPr>
        <w:rPr>
          <w:sz w:val="22"/>
          <w:szCs w:val="22"/>
        </w:rPr>
      </w:pPr>
      <w:r w:rsidRPr="0032579B">
        <w:rPr>
          <w:sz w:val="22"/>
          <w:szCs w:val="22"/>
        </w:rPr>
        <w:t xml:space="preserve">IEEE SA’s copyright policy is described in </w:t>
      </w:r>
      <w:hyperlink r:id="rId621" w:anchor="7" w:history="1">
        <w:r w:rsidRPr="0032579B">
          <w:rPr>
            <w:rStyle w:val="Hyperlink"/>
            <w:sz w:val="22"/>
            <w:szCs w:val="22"/>
          </w:rPr>
          <w:t>Clause 7</w:t>
        </w:r>
      </w:hyperlink>
      <w:r w:rsidRPr="0032579B">
        <w:rPr>
          <w:sz w:val="22"/>
          <w:szCs w:val="22"/>
        </w:rPr>
        <w:t xml:space="preserve"> of the IEEE SA Standards Board Bylaws and </w:t>
      </w:r>
      <w:hyperlink r:id="rId622" w:history="1">
        <w:r w:rsidRPr="0032579B">
          <w:rPr>
            <w:rStyle w:val="Hyperlink"/>
            <w:sz w:val="22"/>
            <w:szCs w:val="22"/>
          </w:rPr>
          <w:t>Clause 6.1</w:t>
        </w:r>
      </w:hyperlink>
      <w:r w:rsidRPr="0032579B">
        <w:rPr>
          <w:sz w:val="22"/>
          <w:szCs w:val="22"/>
        </w:rPr>
        <w:t xml:space="preserve"> of the IEEE SA Standards Board Operations Manual;</w:t>
      </w:r>
    </w:p>
    <w:p w14:paraId="724080BA" w14:textId="77777777" w:rsidR="00007336" w:rsidRPr="00173C7C" w:rsidRDefault="00007336" w:rsidP="000073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F974B05" w14:textId="77777777" w:rsidR="00007336" w:rsidRPr="00F141E4" w:rsidRDefault="00007336" w:rsidP="0000733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A25C493" w14:textId="77777777" w:rsidR="00007336" w:rsidRDefault="00007336" w:rsidP="00007336">
      <w:pPr>
        <w:pStyle w:val="ListParagraph"/>
        <w:numPr>
          <w:ilvl w:val="0"/>
          <w:numId w:val="3"/>
        </w:numPr>
      </w:pPr>
      <w:r w:rsidRPr="003046F3">
        <w:t>Attendance reminder.</w:t>
      </w:r>
    </w:p>
    <w:p w14:paraId="75F3195C" w14:textId="77777777" w:rsidR="00007336" w:rsidRPr="003046F3" w:rsidRDefault="00007336" w:rsidP="00007336">
      <w:pPr>
        <w:pStyle w:val="ListParagraph"/>
        <w:numPr>
          <w:ilvl w:val="1"/>
          <w:numId w:val="3"/>
        </w:numPr>
      </w:pPr>
      <w:r>
        <w:rPr>
          <w:sz w:val="22"/>
          <w:szCs w:val="22"/>
        </w:rPr>
        <w:t xml:space="preserve">Participation slide: </w:t>
      </w:r>
      <w:hyperlink r:id="rId623" w:tgtFrame="_blank" w:history="1">
        <w:r w:rsidRPr="00EE0424">
          <w:rPr>
            <w:rStyle w:val="Hyperlink"/>
            <w:sz w:val="22"/>
            <w:szCs w:val="22"/>
            <w:lang w:val="en-US"/>
          </w:rPr>
          <w:t>https://mentor.ieee.org/802-ec/dcn/16/ec-16-0180-05-00EC-ieee-802-participation-slide.pptx</w:t>
        </w:r>
      </w:hyperlink>
    </w:p>
    <w:p w14:paraId="0A20D616" w14:textId="77777777" w:rsidR="00007336" w:rsidRDefault="00007336" w:rsidP="00007336">
      <w:pPr>
        <w:pStyle w:val="ListParagraph"/>
        <w:numPr>
          <w:ilvl w:val="1"/>
          <w:numId w:val="3"/>
        </w:numPr>
        <w:rPr>
          <w:sz w:val="22"/>
        </w:rPr>
      </w:pPr>
      <w:r>
        <w:rPr>
          <w:sz w:val="22"/>
        </w:rPr>
        <w:t xml:space="preserve">Please record your attendance during the conference call by using the IMAT system: </w:t>
      </w:r>
    </w:p>
    <w:p w14:paraId="28C1C09E" w14:textId="77777777" w:rsidR="00007336" w:rsidRDefault="00007336" w:rsidP="00007336">
      <w:pPr>
        <w:pStyle w:val="ListParagraph"/>
        <w:numPr>
          <w:ilvl w:val="2"/>
          <w:numId w:val="3"/>
        </w:numPr>
        <w:rPr>
          <w:sz w:val="22"/>
        </w:rPr>
      </w:pPr>
      <w:r>
        <w:rPr>
          <w:sz w:val="22"/>
        </w:rPr>
        <w:t xml:space="preserve">1) login to </w:t>
      </w:r>
      <w:hyperlink r:id="rId6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0730D6" w14:textId="77777777" w:rsidR="00007336" w:rsidRPr="00086C6D" w:rsidRDefault="00007336" w:rsidP="00007336">
      <w:pPr>
        <w:pStyle w:val="ListParagraph"/>
        <w:numPr>
          <w:ilvl w:val="1"/>
          <w:numId w:val="3"/>
        </w:numPr>
        <w:rPr>
          <w:sz w:val="22"/>
        </w:rPr>
      </w:pPr>
      <w:r w:rsidRPr="00086C6D">
        <w:rPr>
          <w:sz w:val="22"/>
        </w:rPr>
        <w:t xml:space="preserve">If you are unable to record the attendance via </w:t>
      </w:r>
      <w:hyperlink r:id="rId62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62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627" w:history="1">
        <w:r w:rsidRPr="00086C6D">
          <w:rPr>
            <w:rStyle w:val="Hyperlink"/>
            <w:sz w:val="22"/>
            <w:szCs w:val="22"/>
          </w:rPr>
          <w:t>liwen.chu@nxp.com</w:t>
        </w:r>
      </w:hyperlink>
      <w:r w:rsidRPr="00086C6D">
        <w:rPr>
          <w:sz w:val="22"/>
          <w:szCs w:val="22"/>
        </w:rPr>
        <w:t>)</w:t>
      </w:r>
    </w:p>
    <w:p w14:paraId="2AE94781" w14:textId="77777777" w:rsidR="00007336" w:rsidRPr="00880D21" w:rsidRDefault="00007336" w:rsidP="00007336">
      <w:pPr>
        <w:pStyle w:val="ListParagraph"/>
        <w:numPr>
          <w:ilvl w:val="1"/>
          <w:numId w:val="3"/>
        </w:numPr>
        <w:rPr>
          <w:sz w:val="22"/>
        </w:rPr>
      </w:pPr>
      <w:r>
        <w:rPr>
          <w:sz w:val="22"/>
          <w:szCs w:val="22"/>
        </w:rPr>
        <w:t>Please ensure that the following information is listed correctly when joining the call:</w:t>
      </w:r>
    </w:p>
    <w:p w14:paraId="5268D776" w14:textId="77777777" w:rsidR="00007336" w:rsidRDefault="00007336" w:rsidP="000073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1E9B2B" w14:textId="77777777" w:rsidR="00007336" w:rsidRPr="0005286F" w:rsidRDefault="00007336" w:rsidP="00007336">
      <w:pPr>
        <w:pStyle w:val="ListParagraph"/>
        <w:numPr>
          <w:ilvl w:val="0"/>
          <w:numId w:val="3"/>
        </w:numPr>
        <w:rPr>
          <w:sz w:val="22"/>
          <w:szCs w:val="22"/>
        </w:rPr>
      </w:pPr>
      <w:r w:rsidRPr="0005286F">
        <w:rPr>
          <w:sz w:val="22"/>
          <w:szCs w:val="22"/>
        </w:rPr>
        <w:t>Announcements:</w:t>
      </w:r>
    </w:p>
    <w:p w14:paraId="0033772C" w14:textId="77777777" w:rsidR="00007336" w:rsidRPr="004673A7" w:rsidRDefault="00007336" w:rsidP="00007336">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516F8F73" w14:textId="77777777" w:rsidR="00007336" w:rsidRPr="007526A8" w:rsidRDefault="00007336" w:rsidP="00007336">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3FDF1F06" w14:textId="77777777" w:rsidR="00007336" w:rsidRDefault="00007336" w:rsidP="00007336">
      <w:pPr>
        <w:pStyle w:val="ListParagraph"/>
        <w:numPr>
          <w:ilvl w:val="0"/>
          <w:numId w:val="3"/>
        </w:numPr>
        <w:rPr>
          <w:sz w:val="22"/>
          <w:szCs w:val="22"/>
        </w:rPr>
      </w:pPr>
      <w:r w:rsidRPr="00146CA0">
        <w:rPr>
          <w:sz w:val="22"/>
          <w:szCs w:val="22"/>
        </w:rPr>
        <w:t>Technical Submissions:</w:t>
      </w:r>
    </w:p>
    <w:p w14:paraId="6DB5EEC9" w14:textId="77777777" w:rsidR="00007336" w:rsidRPr="0005286F" w:rsidRDefault="00007336" w:rsidP="00007336">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7968B67" w14:textId="77777777" w:rsidR="00007336" w:rsidRPr="0005286F" w:rsidRDefault="00007336" w:rsidP="00007336">
      <w:pPr>
        <w:pStyle w:val="ListParagraph"/>
        <w:numPr>
          <w:ilvl w:val="0"/>
          <w:numId w:val="3"/>
        </w:numPr>
        <w:rPr>
          <w:sz w:val="22"/>
          <w:szCs w:val="22"/>
        </w:rPr>
      </w:pPr>
      <w:r>
        <w:rPr>
          <w:sz w:val="22"/>
          <w:szCs w:val="22"/>
        </w:rPr>
        <w:t>Adjourn</w:t>
      </w:r>
    </w:p>
    <w:p w14:paraId="5FF4064D" w14:textId="77777777" w:rsidR="00007336" w:rsidRPr="00A5520B" w:rsidRDefault="00007336"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628"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2" w:name="_Ref47251219"/>
      <w:r w:rsidRPr="00B61CCF">
        <w:t>P</w:t>
      </w:r>
      <w:r w:rsidR="00EC77CF">
        <w:t>atent</w:t>
      </w:r>
      <w:r w:rsidR="00176ED4">
        <w:t xml:space="preserve"> And</w:t>
      </w:r>
      <w:r w:rsidR="00A170B8">
        <w:t xml:space="preserve"> Procedures</w:t>
      </w:r>
      <w:bookmarkEnd w:id="12"/>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629"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630"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631"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632"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633"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634"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635" w:history="1">
        <w:r w:rsidRPr="001B007D">
          <w:rPr>
            <w:rStyle w:val="Hyperlink"/>
            <w:szCs w:val="22"/>
          </w:rPr>
          <w:t>http://www.ieee802.org/devdocs.shtml</w:t>
        </w:r>
      </w:hyperlink>
      <w:r w:rsidRPr="001B007D">
        <w:rPr>
          <w:szCs w:val="22"/>
        </w:rPr>
        <w:t xml:space="preserve"> and Participation slide: </w:t>
      </w:r>
      <w:hyperlink r:id="rId636"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637"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638" w:history="1">
        <w:r w:rsidRPr="008B7C22">
          <w:rPr>
            <w:rStyle w:val="Hyperlink"/>
            <w:lang w:val="en-US"/>
          </w:rPr>
          <w:t>https</w:t>
        </w:r>
      </w:hyperlink>
      <w:hyperlink r:id="rId639"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640" w:history="1">
        <w:r w:rsidRPr="008B7C22">
          <w:rPr>
            <w:rStyle w:val="Hyperlink"/>
            <w:lang w:val="en-US"/>
          </w:rPr>
          <w:t>https://</w:t>
        </w:r>
      </w:hyperlink>
      <w:hyperlink r:id="rId641"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7E23DB"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642"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7E23DB" w:rsidP="00320F37">
      <w:pPr>
        <w:numPr>
          <w:ilvl w:val="0"/>
          <w:numId w:val="16"/>
        </w:numPr>
        <w:spacing w:before="100" w:beforeAutospacing="1" w:after="100" w:afterAutospacing="1"/>
        <w:rPr>
          <w:lang w:val="en-US"/>
        </w:rPr>
      </w:pPr>
      <w:hyperlink r:id="rId643"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7E23DB"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644"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7E23DB" w:rsidP="00320F37">
      <w:pPr>
        <w:numPr>
          <w:ilvl w:val="0"/>
          <w:numId w:val="16"/>
        </w:numPr>
        <w:spacing w:before="100" w:beforeAutospacing="1" w:after="100" w:afterAutospacing="1"/>
        <w:rPr>
          <w:lang w:val="en-US"/>
        </w:rPr>
      </w:pPr>
      <w:hyperlink r:id="rId645"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7E23DB" w:rsidP="00024E05">
      <w:pPr>
        <w:spacing w:after="160" w:line="252" w:lineRule="auto"/>
        <w:ind w:left="720"/>
        <w:rPr>
          <w:sz w:val="20"/>
        </w:rPr>
      </w:pPr>
      <w:hyperlink r:id="rId64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7E23DB" w:rsidP="00024E05">
      <w:pPr>
        <w:spacing w:after="160" w:line="252" w:lineRule="auto"/>
        <w:ind w:left="720"/>
        <w:rPr>
          <w:sz w:val="20"/>
        </w:rPr>
      </w:pPr>
      <w:hyperlink r:id="rId647" w:history="1">
        <w:r w:rsidR="00024E05" w:rsidRPr="00BA5FED">
          <w:rPr>
            <w:rStyle w:val="Hyperlink"/>
            <w:sz w:val="20"/>
            <w:lang w:val="en-US"/>
          </w:rPr>
          <w:t>http</w:t>
        </w:r>
      </w:hyperlink>
      <w:hyperlink r:id="rId648" w:history="1">
        <w:r w:rsidR="00024E05" w:rsidRPr="00BA5FED">
          <w:rPr>
            <w:rStyle w:val="Hyperlink"/>
            <w:sz w:val="20"/>
            <w:lang w:val="en-US"/>
          </w:rPr>
          <w:t>://</w:t>
        </w:r>
      </w:hyperlink>
      <w:hyperlink r:id="rId64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7E23DB" w:rsidP="00024E05">
      <w:pPr>
        <w:spacing w:after="160" w:line="252" w:lineRule="auto"/>
        <w:ind w:left="720"/>
        <w:rPr>
          <w:sz w:val="20"/>
        </w:rPr>
      </w:pPr>
      <w:hyperlink r:id="rId650" w:history="1">
        <w:r w:rsidR="00024E05" w:rsidRPr="00BA5FED">
          <w:rPr>
            <w:rStyle w:val="Hyperlink"/>
            <w:sz w:val="20"/>
            <w:lang w:val="en-US"/>
          </w:rPr>
          <w:t>http</w:t>
        </w:r>
      </w:hyperlink>
      <w:hyperlink r:id="rId651" w:history="1">
        <w:r w:rsidR="00024E05" w:rsidRPr="00BA5FED">
          <w:rPr>
            <w:rStyle w:val="Hyperlink"/>
            <w:sz w:val="20"/>
            <w:lang w:val="en-US"/>
          </w:rPr>
          <w:t>://</w:t>
        </w:r>
      </w:hyperlink>
      <w:hyperlink r:id="rId65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7E23DB" w:rsidP="00024E05">
      <w:pPr>
        <w:spacing w:after="160" w:line="252" w:lineRule="auto"/>
        <w:ind w:left="720"/>
        <w:rPr>
          <w:sz w:val="20"/>
        </w:rPr>
      </w:pPr>
      <w:hyperlink r:id="rId653" w:history="1">
        <w:r w:rsidR="00024E05" w:rsidRPr="00BA5FED">
          <w:rPr>
            <w:rStyle w:val="Hyperlink"/>
            <w:sz w:val="20"/>
            <w:lang w:val="en-US"/>
          </w:rPr>
          <w:t>http://</w:t>
        </w:r>
      </w:hyperlink>
      <w:hyperlink r:id="rId65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7E23DB" w:rsidP="00024E05">
      <w:pPr>
        <w:spacing w:after="160" w:line="252" w:lineRule="auto"/>
        <w:ind w:left="720"/>
        <w:rPr>
          <w:sz w:val="20"/>
        </w:rPr>
      </w:pPr>
      <w:hyperlink r:id="rId655" w:history="1">
        <w:r w:rsidR="00024E05" w:rsidRPr="00BA5FED">
          <w:rPr>
            <w:rStyle w:val="Hyperlink"/>
            <w:sz w:val="20"/>
            <w:lang w:val="en-US"/>
          </w:rPr>
          <w:t>https</w:t>
        </w:r>
      </w:hyperlink>
      <w:hyperlink r:id="rId65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7E23DB" w:rsidP="00024E05">
      <w:pPr>
        <w:spacing w:after="160" w:line="252" w:lineRule="auto"/>
        <w:ind w:left="720"/>
        <w:rPr>
          <w:sz w:val="20"/>
          <w:lang w:val="en-US"/>
        </w:rPr>
      </w:pPr>
      <w:hyperlink r:id="rId657" w:history="1">
        <w:r w:rsidR="00024E05" w:rsidRPr="00BA5FED">
          <w:rPr>
            <w:rStyle w:val="Hyperlink"/>
            <w:sz w:val="20"/>
            <w:lang w:val="en-US"/>
          </w:rPr>
          <w:t>http</w:t>
        </w:r>
      </w:hyperlink>
      <w:hyperlink r:id="rId658" w:history="1">
        <w:r w:rsidR="00024E05" w:rsidRPr="00BA5FED">
          <w:rPr>
            <w:rStyle w:val="Hyperlink"/>
            <w:sz w:val="20"/>
            <w:lang w:val="en-US"/>
          </w:rPr>
          <w:t>://</w:t>
        </w:r>
      </w:hyperlink>
      <w:hyperlink r:id="rId659" w:history="1">
        <w:r w:rsidR="00024E05" w:rsidRPr="00BA5FED">
          <w:rPr>
            <w:rStyle w:val="Hyperlink"/>
            <w:sz w:val="20"/>
            <w:lang w:val="en-US"/>
          </w:rPr>
          <w:t>standards.ieee.org/board/pat/faq.pdf</w:t>
        </w:r>
      </w:hyperlink>
      <w:r w:rsidR="00024E05" w:rsidRPr="00BA5FED">
        <w:rPr>
          <w:sz w:val="20"/>
          <w:lang w:val="en-US"/>
        </w:rPr>
        <w:t xml:space="preserve"> and </w:t>
      </w:r>
      <w:hyperlink r:id="rId660" w:history="1">
        <w:r w:rsidR="00024E05" w:rsidRPr="00BA5FED">
          <w:rPr>
            <w:rStyle w:val="Hyperlink"/>
            <w:sz w:val="20"/>
            <w:lang w:val="en-US"/>
          </w:rPr>
          <w:t>http</w:t>
        </w:r>
      </w:hyperlink>
      <w:hyperlink r:id="rId661" w:history="1">
        <w:r w:rsidR="00024E05" w:rsidRPr="00BA5FED">
          <w:rPr>
            <w:rStyle w:val="Hyperlink"/>
            <w:sz w:val="20"/>
            <w:lang w:val="en-US"/>
          </w:rPr>
          <w:t>://</w:t>
        </w:r>
      </w:hyperlink>
      <w:hyperlink r:id="rId66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7E23DB" w:rsidP="00024E05">
      <w:pPr>
        <w:spacing w:after="160" w:line="252" w:lineRule="auto"/>
        <w:ind w:left="720"/>
        <w:rPr>
          <w:sz w:val="20"/>
        </w:rPr>
      </w:pPr>
      <w:hyperlink r:id="rId66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7E23DB" w:rsidP="00024E05">
      <w:pPr>
        <w:spacing w:after="160" w:line="252" w:lineRule="auto"/>
        <w:ind w:left="720"/>
        <w:rPr>
          <w:sz w:val="20"/>
          <w:lang w:val="en-US"/>
        </w:rPr>
      </w:pPr>
      <w:hyperlink r:id="rId66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7E23DB" w:rsidP="00024E05">
      <w:pPr>
        <w:spacing w:after="160" w:line="252" w:lineRule="auto"/>
        <w:ind w:left="720"/>
        <w:rPr>
          <w:sz w:val="20"/>
        </w:rPr>
      </w:pPr>
      <w:hyperlink r:id="rId66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7E23DB" w:rsidP="00024E05">
      <w:pPr>
        <w:spacing w:after="160" w:line="252" w:lineRule="auto"/>
        <w:ind w:left="720"/>
        <w:rPr>
          <w:sz w:val="20"/>
        </w:rPr>
      </w:pPr>
      <w:hyperlink r:id="rId666" w:history="1">
        <w:r w:rsidR="00024E05" w:rsidRPr="00BA5FED">
          <w:rPr>
            <w:rStyle w:val="Hyperlink"/>
            <w:sz w:val="20"/>
            <w:lang w:val="en-US"/>
          </w:rPr>
          <w:t>https://</w:t>
        </w:r>
      </w:hyperlink>
      <w:hyperlink r:id="rId66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7E23DB" w:rsidP="00024E05">
      <w:pPr>
        <w:spacing w:after="160" w:line="252" w:lineRule="auto"/>
        <w:ind w:left="720"/>
        <w:rPr>
          <w:sz w:val="20"/>
        </w:rPr>
      </w:pPr>
      <w:hyperlink r:id="rId66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7E23DB" w:rsidP="00024E05">
      <w:pPr>
        <w:spacing w:after="160" w:line="252" w:lineRule="auto"/>
        <w:ind w:left="720"/>
        <w:rPr>
          <w:sz w:val="20"/>
        </w:rPr>
      </w:pPr>
      <w:hyperlink r:id="rId669" w:history="1">
        <w:r w:rsidR="00024E05" w:rsidRPr="00BA5FED">
          <w:rPr>
            <w:rStyle w:val="Hyperlink"/>
            <w:sz w:val="20"/>
            <w:lang w:val="en-US"/>
          </w:rPr>
          <w:t>https://</w:t>
        </w:r>
      </w:hyperlink>
      <w:hyperlink r:id="rId67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7E23DB" w:rsidP="00024E05">
      <w:pPr>
        <w:spacing w:after="160" w:line="252" w:lineRule="auto"/>
        <w:ind w:left="720"/>
        <w:rPr>
          <w:sz w:val="20"/>
        </w:rPr>
      </w:pPr>
      <w:hyperlink r:id="rId67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7E23DB" w:rsidP="003E2A63">
      <w:pPr>
        <w:ind w:firstLine="720"/>
        <w:rPr>
          <w:sz w:val="20"/>
        </w:rPr>
      </w:pPr>
      <w:hyperlink r:id="rId672" w:history="1">
        <w:r w:rsidR="00024E05" w:rsidRPr="00BA5FED">
          <w:rPr>
            <w:rStyle w:val="Hyperlink"/>
            <w:sz w:val="20"/>
            <w:lang w:val="en-US"/>
          </w:rPr>
          <w:t>https://</w:t>
        </w:r>
      </w:hyperlink>
      <w:hyperlink r:id="rId673"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674"/>
      <w:footerReference w:type="default" r:id="rId67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6E6407" w14:textId="77777777" w:rsidR="0071660C" w:rsidRDefault="0071660C">
      <w:r>
        <w:separator/>
      </w:r>
    </w:p>
  </w:endnote>
  <w:endnote w:type="continuationSeparator" w:id="0">
    <w:p w14:paraId="7A643E60" w14:textId="77777777" w:rsidR="0071660C" w:rsidRDefault="0071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71660C" w:rsidRDefault="0071660C">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71660C" w:rsidRDefault="007166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C9156" w14:textId="77777777" w:rsidR="0071660C" w:rsidRDefault="0071660C">
      <w:r>
        <w:separator/>
      </w:r>
    </w:p>
  </w:footnote>
  <w:footnote w:type="continuationSeparator" w:id="0">
    <w:p w14:paraId="1F584DED" w14:textId="77777777" w:rsidR="0071660C" w:rsidRDefault="00716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6E7C0808" w:rsidR="0071660C" w:rsidRDefault="0071660C">
    <w:pPr>
      <w:pStyle w:val="Header"/>
      <w:tabs>
        <w:tab w:val="clear" w:pos="6480"/>
        <w:tab w:val="center" w:pos="4680"/>
        <w:tab w:val="right" w:pos="9360"/>
      </w:tabs>
    </w:pPr>
    <w:r>
      <w:t>February 2021</w:t>
    </w:r>
    <w:r>
      <w:tab/>
    </w:r>
    <w:r>
      <w:tab/>
    </w:r>
    <w:r w:rsidR="007E23DB">
      <w:fldChar w:fldCharType="begin"/>
    </w:r>
    <w:r w:rsidR="007E23DB">
      <w:instrText xml:space="preserve"> TITLE  \* MERGEFORMAT </w:instrText>
    </w:r>
    <w:r w:rsidR="007E23DB">
      <w:fldChar w:fldCharType="separate"/>
    </w:r>
    <w:r>
      <w:t>doc.: IEEE 802.11-20/1917r</w:t>
    </w:r>
    <w:r w:rsidR="007E23DB">
      <w:fldChar w:fldCharType="end"/>
    </w:r>
    <w:r w:rsidR="00585E21">
      <w:t>30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7"/>
  </w:num>
  <w:num w:numId="4">
    <w:abstractNumId w:val="0"/>
  </w:num>
  <w:num w:numId="5">
    <w:abstractNumId w:val="15"/>
  </w:num>
  <w:num w:numId="6">
    <w:abstractNumId w:val="2"/>
  </w:num>
  <w:num w:numId="7">
    <w:abstractNumId w:val="9"/>
  </w:num>
  <w:num w:numId="8">
    <w:abstractNumId w:val="3"/>
  </w:num>
  <w:num w:numId="9">
    <w:abstractNumId w:val="10"/>
  </w:num>
  <w:num w:numId="10">
    <w:abstractNumId w:val="18"/>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 w:numId="19">
    <w:abstractNumId w:val="14"/>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ABD"/>
    <w:rsid w:val="00002CEB"/>
    <w:rsid w:val="00002D59"/>
    <w:rsid w:val="000031FB"/>
    <w:rsid w:val="0000365F"/>
    <w:rsid w:val="000037E2"/>
    <w:rsid w:val="00003811"/>
    <w:rsid w:val="00003983"/>
    <w:rsid w:val="00003B6D"/>
    <w:rsid w:val="000040D3"/>
    <w:rsid w:val="000041B1"/>
    <w:rsid w:val="000042AD"/>
    <w:rsid w:val="000046A9"/>
    <w:rsid w:val="00004BE0"/>
    <w:rsid w:val="00004C65"/>
    <w:rsid w:val="00004F50"/>
    <w:rsid w:val="0000512E"/>
    <w:rsid w:val="000051DA"/>
    <w:rsid w:val="000056BF"/>
    <w:rsid w:val="000057E3"/>
    <w:rsid w:val="00005DFF"/>
    <w:rsid w:val="00005EF1"/>
    <w:rsid w:val="00006252"/>
    <w:rsid w:val="000062EF"/>
    <w:rsid w:val="00006774"/>
    <w:rsid w:val="0000693A"/>
    <w:rsid w:val="000069C0"/>
    <w:rsid w:val="000069E6"/>
    <w:rsid w:val="00006A85"/>
    <w:rsid w:val="00007127"/>
    <w:rsid w:val="0000712D"/>
    <w:rsid w:val="00007336"/>
    <w:rsid w:val="0000765B"/>
    <w:rsid w:val="00007C45"/>
    <w:rsid w:val="00007EB6"/>
    <w:rsid w:val="00007FAB"/>
    <w:rsid w:val="000102E8"/>
    <w:rsid w:val="000102FF"/>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47D"/>
    <w:rsid w:val="0001350E"/>
    <w:rsid w:val="000135EF"/>
    <w:rsid w:val="000140E6"/>
    <w:rsid w:val="00014141"/>
    <w:rsid w:val="0001415B"/>
    <w:rsid w:val="000142B4"/>
    <w:rsid w:val="0001435D"/>
    <w:rsid w:val="0001437F"/>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E7C"/>
    <w:rsid w:val="00023E95"/>
    <w:rsid w:val="00023F1A"/>
    <w:rsid w:val="000240A5"/>
    <w:rsid w:val="00024269"/>
    <w:rsid w:val="000243DF"/>
    <w:rsid w:val="00024A4B"/>
    <w:rsid w:val="00024A9F"/>
    <w:rsid w:val="00024C83"/>
    <w:rsid w:val="00024E05"/>
    <w:rsid w:val="00025454"/>
    <w:rsid w:val="00025560"/>
    <w:rsid w:val="000255B0"/>
    <w:rsid w:val="00025639"/>
    <w:rsid w:val="00025903"/>
    <w:rsid w:val="00025991"/>
    <w:rsid w:val="00025A6A"/>
    <w:rsid w:val="00025BE9"/>
    <w:rsid w:val="00025C0E"/>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5AF"/>
    <w:rsid w:val="00032758"/>
    <w:rsid w:val="00032E31"/>
    <w:rsid w:val="00032F96"/>
    <w:rsid w:val="0003312E"/>
    <w:rsid w:val="000331C7"/>
    <w:rsid w:val="000334A2"/>
    <w:rsid w:val="00033597"/>
    <w:rsid w:val="0003363E"/>
    <w:rsid w:val="00033679"/>
    <w:rsid w:val="000337F2"/>
    <w:rsid w:val="00033806"/>
    <w:rsid w:val="000339A4"/>
    <w:rsid w:val="00033AEB"/>
    <w:rsid w:val="00033B31"/>
    <w:rsid w:val="00033E00"/>
    <w:rsid w:val="000343A5"/>
    <w:rsid w:val="0003449B"/>
    <w:rsid w:val="0003473C"/>
    <w:rsid w:val="000349AE"/>
    <w:rsid w:val="00034A62"/>
    <w:rsid w:val="00034C54"/>
    <w:rsid w:val="0003506A"/>
    <w:rsid w:val="0003514C"/>
    <w:rsid w:val="0003549A"/>
    <w:rsid w:val="0003559C"/>
    <w:rsid w:val="000356B1"/>
    <w:rsid w:val="000356F5"/>
    <w:rsid w:val="000357A8"/>
    <w:rsid w:val="00035812"/>
    <w:rsid w:val="00035845"/>
    <w:rsid w:val="000358F4"/>
    <w:rsid w:val="0003591D"/>
    <w:rsid w:val="000359EE"/>
    <w:rsid w:val="00035D42"/>
    <w:rsid w:val="00035EE2"/>
    <w:rsid w:val="00035FC9"/>
    <w:rsid w:val="000360A4"/>
    <w:rsid w:val="00036135"/>
    <w:rsid w:val="00036762"/>
    <w:rsid w:val="00036AF6"/>
    <w:rsid w:val="0003742F"/>
    <w:rsid w:val="0003763D"/>
    <w:rsid w:val="00037A05"/>
    <w:rsid w:val="00037AFF"/>
    <w:rsid w:val="00037CF0"/>
    <w:rsid w:val="00040036"/>
    <w:rsid w:val="00040316"/>
    <w:rsid w:val="00040361"/>
    <w:rsid w:val="0004051A"/>
    <w:rsid w:val="00040860"/>
    <w:rsid w:val="000416CA"/>
    <w:rsid w:val="000416D7"/>
    <w:rsid w:val="00041D4D"/>
    <w:rsid w:val="00041F36"/>
    <w:rsid w:val="00041FD3"/>
    <w:rsid w:val="000424A6"/>
    <w:rsid w:val="000425AB"/>
    <w:rsid w:val="00042858"/>
    <w:rsid w:val="000429FC"/>
    <w:rsid w:val="00042BB9"/>
    <w:rsid w:val="00043003"/>
    <w:rsid w:val="0004314C"/>
    <w:rsid w:val="00043261"/>
    <w:rsid w:val="00043398"/>
    <w:rsid w:val="0004376E"/>
    <w:rsid w:val="000443DD"/>
    <w:rsid w:val="000445F3"/>
    <w:rsid w:val="00044A63"/>
    <w:rsid w:val="00045007"/>
    <w:rsid w:val="000453BB"/>
    <w:rsid w:val="000455F7"/>
    <w:rsid w:val="00045808"/>
    <w:rsid w:val="000459A7"/>
    <w:rsid w:val="00045D01"/>
    <w:rsid w:val="000463F7"/>
    <w:rsid w:val="00046690"/>
    <w:rsid w:val="00046704"/>
    <w:rsid w:val="00046CC0"/>
    <w:rsid w:val="000479E9"/>
    <w:rsid w:val="00047A53"/>
    <w:rsid w:val="00047D47"/>
    <w:rsid w:val="00047DC4"/>
    <w:rsid w:val="0005020D"/>
    <w:rsid w:val="0005069C"/>
    <w:rsid w:val="00051476"/>
    <w:rsid w:val="0005152A"/>
    <w:rsid w:val="000519D4"/>
    <w:rsid w:val="000519E3"/>
    <w:rsid w:val="00051E0B"/>
    <w:rsid w:val="0005242B"/>
    <w:rsid w:val="000525EC"/>
    <w:rsid w:val="0005286F"/>
    <w:rsid w:val="00052CBF"/>
    <w:rsid w:val="00052D94"/>
    <w:rsid w:val="000538DF"/>
    <w:rsid w:val="000538E0"/>
    <w:rsid w:val="00053953"/>
    <w:rsid w:val="00053FA5"/>
    <w:rsid w:val="0005419B"/>
    <w:rsid w:val="0005427D"/>
    <w:rsid w:val="00054398"/>
    <w:rsid w:val="0005462F"/>
    <w:rsid w:val="000549BC"/>
    <w:rsid w:val="00054F35"/>
    <w:rsid w:val="00054F83"/>
    <w:rsid w:val="000551DB"/>
    <w:rsid w:val="00055565"/>
    <w:rsid w:val="00055924"/>
    <w:rsid w:val="000559F1"/>
    <w:rsid w:val="00055B5A"/>
    <w:rsid w:val="00055C5B"/>
    <w:rsid w:val="00055CDD"/>
    <w:rsid w:val="000567A4"/>
    <w:rsid w:val="00056914"/>
    <w:rsid w:val="00056B22"/>
    <w:rsid w:val="00056B93"/>
    <w:rsid w:val="00056C9E"/>
    <w:rsid w:val="00056D32"/>
    <w:rsid w:val="00057293"/>
    <w:rsid w:val="00057305"/>
    <w:rsid w:val="000576F2"/>
    <w:rsid w:val="000577DC"/>
    <w:rsid w:val="000577FD"/>
    <w:rsid w:val="00057C6C"/>
    <w:rsid w:val="00057E37"/>
    <w:rsid w:val="00057E92"/>
    <w:rsid w:val="00057ED8"/>
    <w:rsid w:val="000603F0"/>
    <w:rsid w:val="0006048B"/>
    <w:rsid w:val="000604F3"/>
    <w:rsid w:val="000606E5"/>
    <w:rsid w:val="00060891"/>
    <w:rsid w:val="0006096A"/>
    <w:rsid w:val="00060A34"/>
    <w:rsid w:val="00060AB1"/>
    <w:rsid w:val="00060BB4"/>
    <w:rsid w:val="00061175"/>
    <w:rsid w:val="0006128C"/>
    <w:rsid w:val="00061C42"/>
    <w:rsid w:val="000622C4"/>
    <w:rsid w:val="00062702"/>
    <w:rsid w:val="000627A9"/>
    <w:rsid w:val="000627C5"/>
    <w:rsid w:val="00062A2C"/>
    <w:rsid w:val="00062D03"/>
    <w:rsid w:val="0006308B"/>
    <w:rsid w:val="00063B11"/>
    <w:rsid w:val="00063DFA"/>
    <w:rsid w:val="00064782"/>
    <w:rsid w:val="0006494A"/>
    <w:rsid w:val="00064A1F"/>
    <w:rsid w:val="00064B97"/>
    <w:rsid w:val="00064F9C"/>
    <w:rsid w:val="000652B7"/>
    <w:rsid w:val="00065510"/>
    <w:rsid w:val="000658F0"/>
    <w:rsid w:val="00065AE9"/>
    <w:rsid w:val="00066215"/>
    <w:rsid w:val="00066710"/>
    <w:rsid w:val="0006676C"/>
    <w:rsid w:val="000668D9"/>
    <w:rsid w:val="000669DA"/>
    <w:rsid w:val="000669E9"/>
    <w:rsid w:val="00066A1E"/>
    <w:rsid w:val="00066DF3"/>
    <w:rsid w:val="00066E85"/>
    <w:rsid w:val="00067074"/>
    <w:rsid w:val="00067133"/>
    <w:rsid w:val="00067667"/>
    <w:rsid w:val="00067C13"/>
    <w:rsid w:val="000702A9"/>
    <w:rsid w:val="0007047C"/>
    <w:rsid w:val="0007048F"/>
    <w:rsid w:val="00070B7E"/>
    <w:rsid w:val="00071713"/>
    <w:rsid w:val="00071B8B"/>
    <w:rsid w:val="00072428"/>
    <w:rsid w:val="0007254C"/>
    <w:rsid w:val="0007261C"/>
    <w:rsid w:val="00072BAD"/>
    <w:rsid w:val="00072C63"/>
    <w:rsid w:val="00073038"/>
    <w:rsid w:val="00073101"/>
    <w:rsid w:val="000735DD"/>
    <w:rsid w:val="00073B7F"/>
    <w:rsid w:val="00073F53"/>
    <w:rsid w:val="00073FD5"/>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909"/>
    <w:rsid w:val="000769F4"/>
    <w:rsid w:val="00076B5C"/>
    <w:rsid w:val="00076C5D"/>
    <w:rsid w:val="00076D8B"/>
    <w:rsid w:val="00077060"/>
    <w:rsid w:val="00077290"/>
    <w:rsid w:val="0007791A"/>
    <w:rsid w:val="00077D72"/>
    <w:rsid w:val="00080245"/>
    <w:rsid w:val="00080338"/>
    <w:rsid w:val="00080499"/>
    <w:rsid w:val="000804F3"/>
    <w:rsid w:val="00080798"/>
    <w:rsid w:val="00080A81"/>
    <w:rsid w:val="00080CC6"/>
    <w:rsid w:val="0008108C"/>
    <w:rsid w:val="000811FA"/>
    <w:rsid w:val="00081276"/>
    <w:rsid w:val="00081448"/>
    <w:rsid w:val="000817FF"/>
    <w:rsid w:val="000818FE"/>
    <w:rsid w:val="00081B6F"/>
    <w:rsid w:val="00081C2F"/>
    <w:rsid w:val="00082108"/>
    <w:rsid w:val="00082588"/>
    <w:rsid w:val="00082791"/>
    <w:rsid w:val="00082809"/>
    <w:rsid w:val="000828DE"/>
    <w:rsid w:val="00082A4D"/>
    <w:rsid w:val="00082F32"/>
    <w:rsid w:val="00083035"/>
    <w:rsid w:val="00083371"/>
    <w:rsid w:val="0008393E"/>
    <w:rsid w:val="00084112"/>
    <w:rsid w:val="000845FF"/>
    <w:rsid w:val="00084D86"/>
    <w:rsid w:val="000852B9"/>
    <w:rsid w:val="0008543F"/>
    <w:rsid w:val="00085477"/>
    <w:rsid w:val="000858A9"/>
    <w:rsid w:val="00085DE4"/>
    <w:rsid w:val="00085E87"/>
    <w:rsid w:val="000862B3"/>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BB1"/>
    <w:rsid w:val="00091D0A"/>
    <w:rsid w:val="000920D2"/>
    <w:rsid w:val="0009237C"/>
    <w:rsid w:val="000923AE"/>
    <w:rsid w:val="0009250E"/>
    <w:rsid w:val="00092767"/>
    <w:rsid w:val="000930F6"/>
    <w:rsid w:val="000933FE"/>
    <w:rsid w:val="000935E3"/>
    <w:rsid w:val="00093CF5"/>
    <w:rsid w:val="0009433F"/>
    <w:rsid w:val="000943CF"/>
    <w:rsid w:val="000945AC"/>
    <w:rsid w:val="000945ED"/>
    <w:rsid w:val="0009463C"/>
    <w:rsid w:val="000949C3"/>
    <w:rsid w:val="00094BE8"/>
    <w:rsid w:val="00094C3F"/>
    <w:rsid w:val="00095229"/>
    <w:rsid w:val="00095531"/>
    <w:rsid w:val="00095575"/>
    <w:rsid w:val="00095C2E"/>
    <w:rsid w:val="00096314"/>
    <w:rsid w:val="000964E7"/>
    <w:rsid w:val="0009663C"/>
    <w:rsid w:val="00096724"/>
    <w:rsid w:val="00096900"/>
    <w:rsid w:val="00096C03"/>
    <w:rsid w:val="00096C7F"/>
    <w:rsid w:val="00096D7E"/>
    <w:rsid w:val="00096F37"/>
    <w:rsid w:val="00096F8C"/>
    <w:rsid w:val="00096FD8"/>
    <w:rsid w:val="000974E8"/>
    <w:rsid w:val="00097586"/>
    <w:rsid w:val="000A0030"/>
    <w:rsid w:val="000A0907"/>
    <w:rsid w:val="000A0971"/>
    <w:rsid w:val="000A09F0"/>
    <w:rsid w:val="000A0AF7"/>
    <w:rsid w:val="000A14F8"/>
    <w:rsid w:val="000A156C"/>
    <w:rsid w:val="000A182E"/>
    <w:rsid w:val="000A22FA"/>
    <w:rsid w:val="000A23F3"/>
    <w:rsid w:val="000A2658"/>
    <w:rsid w:val="000A2CE9"/>
    <w:rsid w:val="000A2E1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F5D"/>
    <w:rsid w:val="000A6057"/>
    <w:rsid w:val="000A642E"/>
    <w:rsid w:val="000A65B4"/>
    <w:rsid w:val="000A6628"/>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1090"/>
    <w:rsid w:val="000B170A"/>
    <w:rsid w:val="000B18C1"/>
    <w:rsid w:val="000B1A8C"/>
    <w:rsid w:val="000B1E20"/>
    <w:rsid w:val="000B1E82"/>
    <w:rsid w:val="000B1ECB"/>
    <w:rsid w:val="000B1EDB"/>
    <w:rsid w:val="000B1F84"/>
    <w:rsid w:val="000B218C"/>
    <w:rsid w:val="000B2603"/>
    <w:rsid w:val="000B2711"/>
    <w:rsid w:val="000B2A4E"/>
    <w:rsid w:val="000B2BA5"/>
    <w:rsid w:val="000B2F9E"/>
    <w:rsid w:val="000B3027"/>
    <w:rsid w:val="000B33AF"/>
    <w:rsid w:val="000B3641"/>
    <w:rsid w:val="000B399E"/>
    <w:rsid w:val="000B3D45"/>
    <w:rsid w:val="000B3E39"/>
    <w:rsid w:val="000B43F3"/>
    <w:rsid w:val="000B45C2"/>
    <w:rsid w:val="000B4B56"/>
    <w:rsid w:val="000B4CCD"/>
    <w:rsid w:val="000B4E19"/>
    <w:rsid w:val="000B521F"/>
    <w:rsid w:val="000B58DE"/>
    <w:rsid w:val="000B5AD9"/>
    <w:rsid w:val="000B61D8"/>
    <w:rsid w:val="000B658E"/>
    <w:rsid w:val="000B661A"/>
    <w:rsid w:val="000B6A2D"/>
    <w:rsid w:val="000B6DD6"/>
    <w:rsid w:val="000B6DF7"/>
    <w:rsid w:val="000B72E2"/>
    <w:rsid w:val="000B746B"/>
    <w:rsid w:val="000B79F3"/>
    <w:rsid w:val="000B7C57"/>
    <w:rsid w:val="000B7D68"/>
    <w:rsid w:val="000C0302"/>
    <w:rsid w:val="000C0476"/>
    <w:rsid w:val="000C0739"/>
    <w:rsid w:val="000C07A3"/>
    <w:rsid w:val="000C08A1"/>
    <w:rsid w:val="000C09C4"/>
    <w:rsid w:val="000C0B31"/>
    <w:rsid w:val="000C0D9D"/>
    <w:rsid w:val="000C0F2E"/>
    <w:rsid w:val="000C0FBC"/>
    <w:rsid w:val="000C0FE6"/>
    <w:rsid w:val="000C1088"/>
    <w:rsid w:val="000C10B8"/>
    <w:rsid w:val="000C193B"/>
    <w:rsid w:val="000C1977"/>
    <w:rsid w:val="000C1BBB"/>
    <w:rsid w:val="000C1E5F"/>
    <w:rsid w:val="000C21F3"/>
    <w:rsid w:val="000C229F"/>
    <w:rsid w:val="000C25F9"/>
    <w:rsid w:val="000C29BD"/>
    <w:rsid w:val="000C2CFB"/>
    <w:rsid w:val="000C2D60"/>
    <w:rsid w:val="000C3494"/>
    <w:rsid w:val="000C35F8"/>
    <w:rsid w:val="000C36A8"/>
    <w:rsid w:val="000C3886"/>
    <w:rsid w:val="000C40F8"/>
    <w:rsid w:val="000C4531"/>
    <w:rsid w:val="000C4532"/>
    <w:rsid w:val="000C5364"/>
    <w:rsid w:val="000C54C2"/>
    <w:rsid w:val="000C54D2"/>
    <w:rsid w:val="000C5811"/>
    <w:rsid w:val="000C5B7C"/>
    <w:rsid w:val="000C5EA6"/>
    <w:rsid w:val="000C5F49"/>
    <w:rsid w:val="000C5F9C"/>
    <w:rsid w:val="000C5FDC"/>
    <w:rsid w:val="000C6826"/>
    <w:rsid w:val="000C6C5D"/>
    <w:rsid w:val="000C6D39"/>
    <w:rsid w:val="000C6DE7"/>
    <w:rsid w:val="000C71FC"/>
    <w:rsid w:val="000C77BF"/>
    <w:rsid w:val="000D01A7"/>
    <w:rsid w:val="000D01FA"/>
    <w:rsid w:val="000D0441"/>
    <w:rsid w:val="000D06A8"/>
    <w:rsid w:val="000D073E"/>
    <w:rsid w:val="000D0D7F"/>
    <w:rsid w:val="000D155F"/>
    <w:rsid w:val="000D1D70"/>
    <w:rsid w:val="000D1FCD"/>
    <w:rsid w:val="000D2082"/>
    <w:rsid w:val="000D22F2"/>
    <w:rsid w:val="000D28F2"/>
    <w:rsid w:val="000D2B3C"/>
    <w:rsid w:val="000D2C45"/>
    <w:rsid w:val="000D368E"/>
    <w:rsid w:val="000D3845"/>
    <w:rsid w:val="000D3B68"/>
    <w:rsid w:val="000D3E79"/>
    <w:rsid w:val="000D3EFC"/>
    <w:rsid w:val="000D4007"/>
    <w:rsid w:val="000D4049"/>
    <w:rsid w:val="000D40BD"/>
    <w:rsid w:val="000D43CE"/>
    <w:rsid w:val="000D4406"/>
    <w:rsid w:val="000D457C"/>
    <w:rsid w:val="000D46C2"/>
    <w:rsid w:val="000D49A3"/>
    <w:rsid w:val="000D4AF1"/>
    <w:rsid w:val="000D4EB9"/>
    <w:rsid w:val="000D61DB"/>
    <w:rsid w:val="000D64AE"/>
    <w:rsid w:val="000D683E"/>
    <w:rsid w:val="000D6BBB"/>
    <w:rsid w:val="000D6CEF"/>
    <w:rsid w:val="000D6D53"/>
    <w:rsid w:val="000D6FB7"/>
    <w:rsid w:val="000D7493"/>
    <w:rsid w:val="000D752E"/>
    <w:rsid w:val="000D78E6"/>
    <w:rsid w:val="000D7AA4"/>
    <w:rsid w:val="000D7CED"/>
    <w:rsid w:val="000E0103"/>
    <w:rsid w:val="000E02FE"/>
    <w:rsid w:val="000E074B"/>
    <w:rsid w:val="000E081B"/>
    <w:rsid w:val="000E0FFB"/>
    <w:rsid w:val="000E1234"/>
    <w:rsid w:val="000E1417"/>
    <w:rsid w:val="000E1B74"/>
    <w:rsid w:val="000E1C05"/>
    <w:rsid w:val="000E1D24"/>
    <w:rsid w:val="000E1D27"/>
    <w:rsid w:val="000E1F6D"/>
    <w:rsid w:val="000E1F72"/>
    <w:rsid w:val="000E28E3"/>
    <w:rsid w:val="000E29FA"/>
    <w:rsid w:val="000E2AD2"/>
    <w:rsid w:val="000E2BC0"/>
    <w:rsid w:val="000E2CD3"/>
    <w:rsid w:val="000E3242"/>
    <w:rsid w:val="000E35FD"/>
    <w:rsid w:val="000E381B"/>
    <w:rsid w:val="000E3BFF"/>
    <w:rsid w:val="000E3F1E"/>
    <w:rsid w:val="000E405D"/>
    <w:rsid w:val="000E4178"/>
    <w:rsid w:val="000E42B5"/>
    <w:rsid w:val="000E42D8"/>
    <w:rsid w:val="000E441B"/>
    <w:rsid w:val="000E4435"/>
    <w:rsid w:val="000E447A"/>
    <w:rsid w:val="000E44D4"/>
    <w:rsid w:val="000E4567"/>
    <w:rsid w:val="000E464E"/>
    <w:rsid w:val="000E47C2"/>
    <w:rsid w:val="000E4B5F"/>
    <w:rsid w:val="000E4CF9"/>
    <w:rsid w:val="000E4F6A"/>
    <w:rsid w:val="000E4F8A"/>
    <w:rsid w:val="000E5B8D"/>
    <w:rsid w:val="000E62D8"/>
    <w:rsid w:val="000E6392"/>
    <w:rsid w:val="000E65F1"/>
    <w:rsid w:val="000E697B"/>
    <w:rsid w:val="000E6BED"/>
    <w:rsid w:val="000E6F1D"/>
    <w:rsid w:val="000E6F69"/>
    <w:rsid w:val="000E72A1"/>
    <w:rsid w:val="000E7482"/>
    <w:rsid w:val="000E79A5"/>
    <w:rsid w:val="000E7AC7"/>
    <w:rsid w:val="000E7C9A"/>
    <w:rsid w:val="000E7EBA"/>
    <w:rsid w:val="000E7FFA"/>
    <w:rsid w:val="000F030D"/>
    <w:rsid w:val="000F0315"/>
    <w:rsid w:val="000F07E3"/>
    <w:rsid w:val="000F09DF"/>
    <w:rsid w:val="000F1124"/>
    <w:rsid w:val="000F1268"/>
    <w:rsid w:val="000F166B"/>
    <w:rsid w:val="000F1BC7"/>
    <w:rsid w:val="000F1D83"/>
    <w:rsid w:val="000F1DC2"/>
    <w:rsid w:val="000F23B6"/>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22F"/>
    <w:rsid w:val="000F57FB"/>
    <w:rsid w:val="000F5E43"/>
    <w:rsid w:val="000F748C"/>
    <w:rsid w:val="000F74B8"/>
    <w:rsid w:val="000F75A9"/>
    <w:rsid w:val="000F78F0"/>
    <w:rsid w:val="000F7907"/>
    <w:rsid w:val="000F7C86"/>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86F"/>
    <w:rsid w:val="001018A7"/>
    <w:rsid w:val="00101AC9"/>
    <w:rsid w:val="00101C97"/>
    <w:rsid w:val="00102486"/>
    <w:rsid w:val="00102620"/>
    <w:rsid w:val="00102C96"/>
    <w:rsid w:val="0010322F"/>
    <w:rsid w:val="0010380C"/>
    <w:rsid w:val="0010385A"/>
    <w:rsid w:val="001038D6"/>
    <w:rsid w:val="0010394E"/>
    <w:rsid w:val="00103A82"/>
    <w:rsid w:val="00103BC3"/>
    <w:rsid w:val="00104009"/>
    <w:rsid w:val="00104499"/>
    <w:rsid w:val="00104B1E"/>
    <w:rsid w:val="00104CAF"/>
    <w:rsid w:val="00105312"/>
    <w:rsid w:val="00105824"/>
    <w:rsid w:val="001058F5"/>
    <w:rsid w:val="0010619F"/>
    <w:rsid w:val="00106269"/>
    <w:rsid w:val="0010661C"/>
    <w:rsid w:val="001067DD"/>
    <w:rsid w:val="001069F5"/>
    <w:rsid w:val="00106C2A"/>
    <w:rsid w:val="00106E5F"/>
    <w:rsid w:val="00106E9A"/>
    <w:rsid w:val="001073F0"/>
    <w:rsid w:val="00107592"/>
    <w:rsid w:val="001076E8"/>
    <w:rsid w:val="00107839"/>
    <w:rsid w:val="00107962"/>
    <w:rsid w:val="00107C0C"/>
    <w:rsid w:val="00107C46"/>
    <w:rsid w:val="001101BB"/>
    <w:rsid w:val="001101EA"/>
    <w:rsid w:val="001105F4"/>
    <w:rsid w:val="001106FA"/>
    <w:rsid w:val="00110CD2"/>
    <w:rsid w:val="00110F1C"/>
    <w:rsid w:val="00110F8B"/>
    <w:rsid w:val="00111B3C"/>
    <w:rsid w:val="00111CA8"/>
    <w:rsid w:val="00112409"/>
    <w:rsid w:val="00112458"/>
    <w:rsid w:val="0011273E"/>
    <w:rsid w:val="00112CDB"/>
    <w:rsid w:val="00112EA1"/>
    <w:rsid w:val="0011303C"/>
    <w:rsid w:val="00113143"/>
    <w:rsid w:val="001135B5"/>
    <w:rsid w:val="00113669"/>
    <w:rsid w:val="001138CE"/>
    <w:rsid w:val="00113D40"/>
    <w:rsid w:val="00113DD9"/>
    <w:rsid w:val="00113F17"/>
    <w:rsid w:val="00114255"/>
    <w:rsid w:val="001146EB"/>
    <w:rsid w:val="00114896"/>
    <w:rsid w:val="00114A6B"/>
    <w:rsid w:val="00115579"/>
    <w:rsid w:val="001158DD"/>
    <w:rsid w:val="00115A9E"/>
    <w:rsid w:val="00115EF8"/>
    <w:rsid w:val="00116007"/>
    <w:rsid w:val="0011609F"/>
    <w:rsid w:val="00116244"/>
    <w:rsid w:val="0011651C"/>
    <w:rsid w:val="0011666C"/>
    <w:rsid w:val="00116760"/>
    <w:rsid w:val="00116880"/>
    <w:rsid w:val="0011691B"/>
    <w:rsid w:val="00117093"/>
    <w:rsid w:val="001174D8"/>
    <w:rsid w:val="00120451"/>
    <w:rsid w:val="00120784"/>
    <w:rsid w:val="00120B0D"/>
    <w:rsid w:val="00120D91"/>
    <w:rsid w:val="00120EA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B3C"/>
    <w:rsid w:val="00123D78"/>
    <w:rsid w:val="00123F2F"/>
    <w:rsid w:val="00124337"/>
    <w:rsid w:val="00124952"/>
    <w:rsid w:val="001249ED"/>
    <w:rsid w:val="00124D65"/>
    <w:rsid w:val="00124D99"/>
    <w:rsid w:val="00124E99"/>
    <w:rsid w:val="00125472"/>
    <w:rsid w:val="00125518"/>
    <w:rsid w:val="0012595A"/>
    <w:rsid w:val="00125E27"/>
    <w:rsid w:val="001260EF"/>
    <w:rsid w:val="001261A2"/>
    <w:rsid w:val="001261A3"/>
    <w:rsid w:val="001267AF"/>
    <w:rsid w:val="001268BC"/>
    <w:rsid w:val="00126BC9"/>
    <w:rsid w:val="00126D53"/>
    <w:rsid w:val="0012755A"/>
    <w:rsid w:val="001275F4"/>
    <w:rsid w:val="00127898"/>
    <w:rsid w:val="001278DB"/>
    <w:rsid w:val="001279CD"/>
    <w:rsid w:val="00127B64"/>
    <w:rsid w:val="00127BC6"/>
    <w:rsid w:val="00130201"/>
    <w:rsid w:val="00130474"/>
    <w:rsid w:val="00130805"/>
    <w:rsid w:val="00130D32"/>
    <w:rsid w:val="001311FF"/>
    <w:rsid w:val="001313BC"/>
    <w:rsid w:val="00131754"/>
    <w:rsid w:val="00131860"/>
    <w:rsid w:val="00131A43"/>
    <w:rsid w:val="00131AA3"/>
    <w:rsid w:val="00131B72"/>
    <w:rsid w:val="0013219E"/>
    <w:rsid w:val="00132371"/>
    <w:rsid w:val="001323C6"/>
    <w:rsid w:val="001327F1"/>
    <w:rsid w:val="001328B6"/>
    <w:rsid w:val="00132AE9"/>
    <w:rsid w:val="00132C8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400A9"/>
    <w:rsid w:val="00140521"/>
    <w:rsid w:val="00140527"/>
    <w:rsid w:val="00140BE7"/>
    <w:rsid w:val="00140DF6"/>
    <w:rsid w:val="00140EF6"/>
    <w:rsid w:val="0014109A"/>
    <w:rsid w:val="0014159E"/>
    <w:rsid w:val="00141BC7"/>
    <w:rsid w:val="00141C55"/>
    <w:rsid w:val="00141F55"/>
    <w:rsid w:val="00142314"/>
    <w:rsid w:val="0014297F"/>
    <w:rsid w:val="001429A9"/>
    <w:rsid w:val="001429D9"/>
    <w:rsid w:val="00142AB2"/>
    <w:rsid w:val="00142BFF"/>
    <w:rsid w:val="00142E75"/>
    <w:rsid w:val="001431B6"/>
    <w:rsid w:val="001431F7"/>
    <w:rsid w:val="001431FB"/>
    <w:rsid w:val="001432B7"/>
    <w:rsid w:val="0014339D"/>
    <w:rsid w:val="001433A7"/>
    <w:rsid w:val="00143637"/>
    <w:rsid w:val="0014376E"/>
    <w:rsid w:val="001439C4"/>
    <w:rsid w:val="00144039"/>
    <w:rsid w:val="001442BC"/>
    <w:rsid w:val="001443B4"/>
    <w:rsid w:val="001445CE"/>
    <w:rsid w:val="00144A16"/>
    <w:rsid w:val="00144A17"/>
    <w:rsid w:val="00144A97"/>
    <w:rsid w:val="00144DEF"/>
    <w:rsid w:val="0014515D"/>
    <w:rsid w:val="00145C14"/>
    <w:rsid w:val="00145C9E"/>
    <w:rsid w:val="00145CAB"/>
    <w:rsid w:val="00145E0A"/>
    <w:rsid w:val="00145E89"/>
    <w:rsid w:val="00145ECB"/>
    <w:rsid w:val="00146389"/>
    <w:rsid w:val="0014648D"/>
    <w:rsid w:val="00146561"/>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75C"/>
    <w:rsid w:val="00151BA5"/>
    <w:rsid w:val="00151C37"/>
    <w:rsid w:val="00151DC4"/>
    <w:rsid w:val="00151F8D"/>
    <w:rsid w:val="00152589"/>
    <w:rsid w:val="00152A10"/>
    <w:rsid w:val="00152A66"/>
    <w:rsid w:val="00152AB3"/>
    <w:rsid w:val="00152BC4"/>
    <w:rsid w:val="00152E5B"/>
    <w:rsid w:val="0015351A"/>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7A9"/>
    <w:rsid w:val="001558DF"/>
    <w:rsid w:val="00155CCD"/>
    <w:rsid w:val="00155D7D"/>
    <w:rsid w:val="00155F38"/>
    <w:rsid w:val="00156031"/>
    <w:rsid w:val="001562FB"/>
    <w:rsid w:val="00156424"/>
    <w:rsid w:val="00156570"/>
    <w:rsid w:val="00156A91"/>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A7D"/>
    <w:rsid w:val="00163A9A"/>
    <w:rsid w:val="00163D72"/>
    <w:rsid w:val="00163DC0"/>
    <w:rsid w:val="00163F57"/>
    <w:rsid w:val="001648E4"/>
    <w:rsid w:val="0016544C"/>
    <w:rsid w:val="00165764"/>
    <w:rsid w:val="00165A1E"/>
    <w:rsid w:val="00165EDC"/>
    <w:rsid w:val="00166105"/>
    <w:rsid w:val="0016620D"/>
    <w:rsid w:val="00166272"/>
    <w:rsid w:val="00166624"/>
    <w:rsid w:val="0016669E"/>
    <w:rsid w:val="001666C4"/>
    <w:rsid w:val="0016690B"/>
    <w:rsid w:val="00166CF3"/>
    <w:rsid w:val="00166EF5"/>
    <w:rsid w:val="00167850"/>
    <w:rsid w:val="0016798D"/>
    <w:rsid w:val="001700B1"/>
    <w:rsid w:val="001702D4"/>
    <w:rsid w:val="0017085F"/>
    <w:rsid w:val="0017096D"/>
    <w:rsid w:val="00170C90"/>
    <w:rsid w:val="00170D04"/>
    <w:rsid w:val="00170E53"/>
    <w:rsid w:val="00170FEB"/>
    <w:rsid w:val="0017109D"/>
    <w:rsid w:val="0017117E"/>
    <w:rsid w:val="001712CB"/>
    <w:rsid w:val="001712E3"/>
    <w:rsid w:val="001713E2"/>
    <w:rsid w:val="001719E5"/>
    <w:rsid w:val="0017208D"/>
    <w:rsid w:val="0017249C"/>
    <w:rsid w:val="00172B05"/>
    <w:rsid w:val="00172DBB"/>
    <w:rsid w:val="00173413"/>
    <w:rsid w:val="00173AE2"/>
    <w:rsid w:val="00173F6F"/>
    <w:rsid w:val="0017447B"/>
    <w:rsid w:val="00174BD2"/>
    <w:rsid w:val="00174F28"/>
    <w:rsid w:val="00175035"/>
    <w:rsid w:val="001750FF"/>
    <w:rsid w:val="0017516F"/>
    <w:rsid w:val="00175516"/>
    <w:rsid w:val="001755AB"/>
    <w:rsid w:val="001758EB"/>
    <w:rsid w:val="00175DD8"/>
    <w:rsid w:val="001761E2"/>
    <w:rsid w:val="00176211"/>
    <w:rsid w:val="0017694B"/>
    <w:rsid w:val="00176ED4"/>
    <w:rsid w:val="0017704A"/>
    <w:rsid w:val="0017760A"/>
    <w:rsid w:val="001777E6"/>
    <w:rsid w:val="00177A5F"/>
    <w:rsid w:val="00177B1B"/>
    <w:rsid w:val="00177B74"/>
    <w:rsid w:val="00177D62"/>
    <w:rsid w:val="00177E8A"/>
    <w:rsid w:val="00177EE0"/>
    <w:rsid w:val="001803FD"/>
    <w:rsid w:val="00180744"/>
    <w:rsid w:val="001808B1"/>
    <w:rsid w:val="00180C6D"/>
    <w:rsid w:val="00181265"/>
    <w:rsid w:val="001812AD"/>
    <w:rsid w:val="00181320"/>
    <w:rsid w:val="00181404"/>
    <w:rsid w:val="0018178B"/>
    <w:rsid w:val="00181946"/>
    <w:rsid w:val="00181BB7"/>
    <w:rsid w:val="00181DFC"/>
    <w:rsid w:val="00181EC1"/>
    <w:rsid w:val="00182011"/>
    <w:rsid w:val="0018221F"/>
    <w:rsid w:val="001828FD"/>
    <w:rsid w:val="00182C4C"/>
    <w:rsid w:val="00183159"/>
    <w:rsid w:val="00183269"/>
    <w:rsid w:val="00183417"/>
    <w:rsid w:val="0018369E"/>
    <w:rsid w:val="00183CCC"/>
    <w:rsid w:val="0018441C"/>
    <w:rsid w:val="001846B5"/>
    <w:rsid w:val="00184CB6"/>
    <w:rsid w:val="00184FDB"/>
    <w:rsid w:val="00185297"/>
    <w:rsid w:val="00185868"/>
    <w:rsid w:val="00185EBA"/>
    <w:rsid w:val="001864E4"/>
    <w:rsid w:val="001866DE"/>
    <w:rsid w:val="00186A38"/>
    <w:rsid w:val="00186B49"/>
    <w:rsid w:val="00187790"/>
    <w:rsid w:val="00187902"/>
    <w:rsid w:val="00187AB8"/>
    <w:rsid w:val="00187ABA"/>
    <w:rsid w:val="00187B07"/>
    <w:rsid w:val="00187D52"/>
    <w:rsid w:val="001900DA"/>
    <w:rsid w:val="001900DE"/>
    <w:rsid w:val="001901C1"/>
    <w:rsid w:val="001905FB"/>
    <w:rsid w:val="00190B8F"/>
    <w:rsid w:val="00190C82"/>
    <w:rsid w:val="00190E13"/>
    <w:rsid w:val="00190FC1"/>
    <w:rsid w:val="0019135B"/>
    <w:rsid w:val="00191673"/>
    <w:rsid w:val="001916F1"/>
    <w:rsid w:val="00192166"/>
    <w:rsid w:val="0019218A"/>
    <w:rsid w:val="0019227E"/>
    <w:rsid w:val="00192513"/>
    <w:rsid w:val="00192E81"/>
    <w:rsid w:val="00193436"/>
    <w:rsid w:val="00193472"/>
    <w:rsid w:val="0019379E"/>
    <w:rsid w:val="00193AD8"/>
    <w:rsid w:val="00193B21"/>
    <w:rsid w:val="001941D8"/>
    <w:rsid w:val="001944B5"/>
    <w:rsid w:val="00194723"/>
    <w:rsid w:val="001947CF"/>
    <w:rsid w:val="00194FF8"/>
    <w:rsid w:val="0019512F"/>
    <w:rsid w:val="00195181"/>
    <w:rsid w:val="00195348"/>
    <w:rsid w:val="0019572B"/>
    <w:rsid w:val="0019594F"/>
    <w:rsid w:val="00195ADC"/>
    <w:rsid w:val="00195E6A"/>
    <w:rsid w:val="00195E71"/>
    <w:rsid w:val="00195E7D"/>
    <w:rsid w:val="00195E85"/>
    <w:rsid w:val="00195EC5"/>
    <w:rsid w:val="001963A7"/>
    <w:rsid w:val="00196592"/>
    <w:rsid w:val="00196606"/>
    <w:rsid w:val="0019698D"/>
    <w:rsid w:val="00196AF4"/>
    <w:rsid w:val="00196B64"/>
    <w:rsid w:val="00196F63"/>
    <w:rsid w:val="0019735A"/>
    <w:rsid w:val="0019788D"/>
    <w:rsid w:val="00197CDF"/>
    <w:rsid w:val="00197D44"/>
    <w:rsid w:val="001A004C"/>
    <w:rsid w:val="001A00B2"/>
    <w:rsid w:val="001A01C1"/>
    <w:rsid w:val="001A0326"/>
    <w:rsid w:val="001A0BB0"/>
    <w:rsid w:val="001A0D49"/>
    <w:rsid w:val="001A1094"/>
    <w:rsid w:val="001A16B6"/>
    <w:rsid w:val="001A19C0"/>
    <w:rsid w:val="001A2419"/>
    <w:rsid w:val="001A26D2"/>
    <w:rsid w:val="001A28BC"/>
    <w:rsid w:val="001A298F"/>
    <w:rsid w:val="001A2AC3"/>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C5A"/>
    <w:rsid w:val="001A5DB2"/>
    <w:rsid w:val="001A5E36"/>
    <w:rsid w:val="001A5F2A"/>
    <w:rsid w:val="001A61F6"/>
    <w:rsid w:val="001A65CE"/>
    <w:rsid w:val="001A670B"/>
    <w:rsid w:val="001A6A94"/>
    <w:rsid w:val="001A6D6A"/>
    <w:rsid w:val="001A6F6F"/>
    <w:rsid w:val="001A6FB5"/>
    <w:rsid w:val="001A7B39"/>
    <w:rsid w:val="001A7B3F"/>
    <w:rsid w:val="001A7DAD"/>
    <w:rsid w:val="001A7FF7"/>
    <w:rsid w:val="001B007D"/>
    <w:rsid w:val="001B01E0"/>
    <w:rsid w:val="001B03BC"/>
    <w:rsid w:val="001B06F7"/>
    <w:rsid w:val="001B08F9"/>
    <w:rsid w:val="001B09ED"/>
    <w:rsid w:val="001B0D63"/>
    <w:rsid w:val="001B0DDD"/>
    <w:rsid w:val="001B109D"/>
    <w:rsid w:val="001B1407"/>
    <w:rsid w:val="001B140F"/>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986"/>
    <w:rsid w:val="001B3C26"/>
    <w:rsid w:val="001B3DB3"/>
    <w:rsid w:val="001B4171"/>
    <w:rsid w:val="001B41F7"/>
    <w:rsid w:val="001B4290"/>
    <w:rsid w:val="001B4292"/>
    <w:rsid w:val="001B4382"/>
    <w:rsid w:val="001B45AD"/>
    <w:rsid w:val="001B4908"/>
    <w:rsid w:val="001B4CFB"/>
    <w:rsid w:val="001B4FAE"/>
    <w:rsid w:val="001B5165"/>
    <w:rsid w:val="001B55B2"/>
    <w:rsid w:val="001B563A"/>
    <w:rsid w:val="001B5D04"/>
    <w:rsid w:val="001B5F89"/>
    <w:rsid w:val="001B650D"/>
    <w:rsid w:val="001B6590"/>
    <w:rsid w:val="001B6862"/>
    <w:rsid w:val="001B6BB8"/>
    <w:rsid w:val="001B6E22"/>
    <w:rsid w:val="001B6E41"/>
    <w:rsid w:val="001B7092"/>
    <w:rsid w:val="001B73D1"/>
    <w:rsid w:val="001B7648"/>
    <w:rsid w:val="001B782C"/>
    <w:rsid w:val="001B7F7B"/>
    <w:rsid w:val="001C02A2"/>
    <w:rsid w:val="001C04AA"/>
    <w:rsid w:val="001C0971"/>
    <w:rsid w:val="001C0B5B"/>
    <w:rsid w:val="001C0CC5"/>
    <w:rsid w:val="001C15E8"/>
    <w:rsid w:val="001C18C4"/>
    <w:rsid w:val="001C1A59"/>
    <w:rsid w:val="001C1AEB"/>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4BF3"/>
    <w:rsid w:val="001C5286"/>
    <w:rsid w:val="001C56B8"/>
    <w:rsid w:val="001C5809"/>
    <w:rsid w:val="001C5C70"/>
    <w:rsid w:val="001C5E75"/>
    <w:rsid w:val="001C681B"/>
    <w:rsid w:val="001C682E"/>
    <w:rsid w:val="001C6F29"/>
    <w:rsid w:val="001C7283"/>
    <w:rsid w:val="001C73D5"/>
    <w:rsid w:val="001C7677"/>
    <w:rsid w:val="001D0657"/>
    <w:rsid w:val="001D08C4"/>
    <w:rsid w:val="001D0BE0"/>
    <w:rsid w:val="001D14F2"/>
    <w:rsid w:val="001D1556"/>
    <w:rsid w:val="001D1705"/>
    <w:rsid w:val="001D1CAD"/>
    <w:rsid w:val="001D1E00"/>
    <w:rsid w:val="001D221C"/>
    <w:rsid w:val="001D22C0"/>
    <w:rsid w:val="001D2395"/>
    <w:rsid w:val="001D255C"/>
    <w:rsid w:val="001D2F34"/>
    <w:rsid w:val="001D2F66"/>
    <w:rsid w:val="001D3219"/>
    <w:rsid w:val="001D3424"/>
    <w:rsid w:val="001D35A4"/>
    <w:rsid w:val="001D35DC"/>
    <w:rsid w:val="001D3EF4"/>
    <w:rsid w:val="001D3F14"/>
    <w:rsid w:val="001D40F7"/>
    <w:rsid w:val="001D4792"/>
    <w:rsid w:val="001D4BA1"/>
    <w:rsid w:val="001D4F89"/>
    <w:rsid w:val="001D53A0"/>
    <w:rsid w:val="001D5B35"/>
    <w:rsid w:val="001D5B5B"/>
    <w:rsid w:val="001D5F8C"/>
    <w:rsid w:val="001D60B1"/>
    <w:rsid w:val="001D60C5"/>
    <w:rsid w:val="001D6109"/>
    <w:rsid w:val="001D62D9"/>
    <w:rsid w:val="001D6356"/>
    <w:rsid w:val="001D6513"/>
    <w:rsid w:val="001D655A"/>
    <w:rsid w:val="001D6630"/>
    <w:rsid w:val="001D678F"/>
    <w:rsid w:val="001D6995"/>
    <w:rsid w:val="001D699D"/>
    <w:rsid w:val="001D69D3"/>
    <w:rsid w:val="001D712B"/>
    <w:rsid w:val="001D723B"/>
    <w:rsid w:val="001D75D6"/>
    <w:rsid w:val="001D7956"/>
    <w:rsid w:val="001D7A2C"/>
    <w:rsid w:val="001D7CEC"/>
    <w:rsid w:val="001D7D21"/>
    <w:rsid w:val="001D7D2D"/>
    <w:rsid w:val="001E0003"/>
    <w:rsid w:val="001E0028"/>
    <w:rsid w:val="001E0130"/>
    <w:rsid w:val="001E0649"/>
    <w:rsid w:val="001E08D6"/>
    <w:rsid w:val="001E0EED"/>
    <w:rsid w:val="001E113B"/>
    <w:rsid w:val="001E1161"/>
    <w:rsid w:val="001E1197"/>
    <w:rsid w:val="001E1310"/>
    <w:rsid w:val="001E1545"/>
    <w:rsid w:val="001E16F0"/>
    <w:rsid w:val="001E1997"/>
    <w:rsid w:val="001E1A12"/>
    <w:rsid w:val="001E1B67"/>
    <w:rsid w:val="001E1C10"/>
    <w:rsid w:val="001E2191"/>
    <w:rsid w:val="001E2384"/>
    <w:rsid w:val="001E24D3"/>
    <w:rsid w:val="001E2522"/>
    <w:rsid w:val="001E2587"/>
    <w:rsid w:val="001E2DAC"/>
    <w:rsid w:val="001E2EF7"/>
    <w:rsid w:val="001E2FDA"/>
    <w:rsid w:val="001E302B"/>
    <w:rsid w:val="001E33D9"/>
    <w:rsid w:val="001E358F"/>
    <w:rsid w:val="001E3F70"/>
    <w:rsid w:val="001E4221"/>
    <w:rsid w:val="001E4246"/>
    <w:rsid w:val="001E43EA"/>
    <w:rsid w:val="001E4433"/>
    <w:rsid w:val="001E50D1"/>
    <w:rsid w:val="001E5177"/>
    <w:rsid w:val="001E5D14"/>
    <w:rsid w:val="001E5D6B"/>
    <w:rsid w:val="001E6328"/>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E8"/>
    <w:rsid w:val="001F1382"/>
    <w:rsid w:val="001F13D1"/>
    <w:rsid w:val="001F152C"/>
    <w:rsid w:val="001F1534"/>
    <w:rsid w:val="001F164B"/>
    <w:rsid w:val="001F1A09"/>
    <w:rsid w:val="001F1C71"/>
    <w:rsid w:val="001F1CE3"/>
    <w:rsid w:val="001F1F3C"/>
    <w:rsid w:val="001F26D2"/>
    <w:rsid w:val="001F26F9"/>
    <w:rsid w:val="001F2731"/>
    <w:rsid w:val="001F2786"/>
    <w:rsid w:val="001F27FE"/>
    <w:rsid w:val="001F2AAD"/>
    <w:rsid w:val="001F2AD7"/>
    <w:rsid w:val="001F30A3"/>
    <w:rsid w:val="001F31E6"/>
    <w:rsid w:val="001F32DB"/>
    <w:rsid w:val="001F33A5"/>
    <w:rsid w:val="001F33E5"/>
    <w:rsid w:val="001F3450"/>
    <w:rsid w:val="001F35B8"/>
    <w:rsid w:val="001F35F6"/>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2A"/>
    <w:rsid w:val="001F5A59"/>
    <w:rsid w:val="001F5B79"/>
    <w:rsid w:val="001F5CEF"/>
    <w:rsid w:val="001F6211"/>
    <w:rsid w:val="001F643D"/>
    <w:rsid w:val="001F6671"/>
    <w:rsid w:val="001F67CC"/>
    <w:rsid w:val="001F6965"/>
    <w:rsid w:val="001F6DFF"/>
    <w:rsid w:val="001F6FB6"/>
    <w:rsid w:val="001F7008"/>
    <w:rsid w:val="001F7355"/>
    <w:rsid w:val="001F7463"/>
    <w:rsid w:val="001F7999"/>
    <w:rsid w:val="001F7CC1"/>
    <w:rsid w:val="001F7EDB"/>
    <w:rsid w:val="002001F9"/>
    <w:rsid w:val="002002D9"/>
    <w:rsid w:val="0020039F"/>
    <w:rsid w:val="002004C2"/>
    <w:rsid w:val="00200588"/>
    <w:rsid w:val="00200697"/>
    <w:rsid w:val="002009F0"/>
    <w:rsid w:val="00200A83"/>
    <w:rsid w:val="00200CA6"/>
    <w:rsid w:val="00200FA7"/>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215"/>
    <w:rsid w:val="0020381D"/>
    <w:rsid w:val="00203C4F"/>
    <w:rsid w:val="00203CCE"/>
    <w:rsid w:val="00204030"/>
    <w:rsid w:val="002040FB"/>
    <w:rsid w:val="00204239"/>
    <w:rsid w:val="00204566"/>
    <w:rsid w:val="00205068"/>
    <w:rsid w:val="002050A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CE2"/>
    <w:rsid w:val="00210D69"/>
    <w:rsid w:val="00210E68"/>
    <w:rsid w:val="00210F92"/>
    <w:rsid w:val="00211102"/>
    <w:rsid w:val="00211181"/>
    <w:rsid w:val="00211485"/>
    <w:rsid w:val="0021195E"/>
    <w:rsid w:val="00211C06"/>
    <w:rsid w:val="00211DCC"/>
    <w:rsid w:val="00211F9A"/>
    <w:rsid w:val="00211FA6"/>
    <w:rsid w:val="00211FD8"/>
    <w:rsid w:val="00212101"/>
    <w:rsid w:val="0021215A"/>
    <w:rsid w:val="00212A37"/>
    <w:rsid w:val="00212BF0"/>
    <w:rsid w:val="00212D1D"/>
    <w:rsid w:val="00212E34"/>
    <w:rsid w:val="00213315"/>
    <w:rsid w:val="002133C3"/>
    <w:rsid w:val="0021378D"/>
    <w:rsid w:val="002138B7"/>
    <w:rsid w:val="00213A6D"/>
    <w:rsid w:val="00213C5F"/>
    <w:rsid w:val="00213DDE"/>
    <w:rsid w:val="00213FDD"/>
    <w:rsid w:val="002142F4"/>
    <w:rsid w:val="0021440F"/>
    <w:rsid w:val="002144A3"/>
    <w:rsid w:val="002144F1"/>
    <w:rsid w:val="0021478A"/>
    <w:rsid w:val="00214B1F"/>
    <w:rsid w:val="00214F37"/>
    <w:rsid w:val="0021527B"/>
    <w:rsid w:val="002156C7"/>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A2A"/>
    <w:rsid w:val="00223B06"/>
    <w:rsid w:val="00223ED4"/>
    <w:rsid w:val="002241C0"/>
    <w:rsid w:val="00224F99"/>
    <w:rsid w:val="0022553A"/>
    <w:rsid w:val="00225CBA"/>
    <w:rsid w:val="00225CEE"/>
    <w:rsid w:val="00225E4D"/>
    <w:rsid w:val="002261CA"/>
    <w:rsid w:val="00226482"/>
    <w:rsid w:val="00226B5E"/>
    <w:rsid w:val="00226DB1"/>
    <w:rsid w:val="00227061"/>
    <w:rsid w:val="002272C2"/>
    <w:rsid w:val="0022746A"/>
    <w:rsid w:val="002276F7"/>
    <w:rsid w:val="00230275"/>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90E"/>
    <w:rsid w:val="0023494A"/>
    <w:rsid w:val="00234A8E"/>
    <w:rsid w:val="00234AE3"/>
    <w:rsid w:val="00234BDA"/>
    <w:rsid w:val="00234C3E"/>
    <w:rsid w:val="00234E07"/>
    <w:rsid w:val="00234F47"/>
    <w:rsid w:val="00235603"/>
    <w:rsid w:val="002356C6"/>
    <w:rsid w:val="002358C5"/>
    <w:rsid w:val="00235B17"/>
    <w:rsid w:val="00235B3C"/>
    <w:rsid w:val="00236385"/>
    <w:rsid w:val="00236CA9"/>
    <w:rsid w:val="00236DEB"/>
    <w:rsid w:val="002370B3"/>
    <w:rsid w:val="002373D9"/>
    <w:rsid w:val="00237CB2"/>
    <w:rsid w:val="00237DDB"/>
    <w:rsid w:val="00237E74"/>
    <w:rsid w:val="0024029F"/>
    <w:rsid w:val="00240341"/>
    <w:rsid w:val="00240492"/>
    <w:rsid w:val="002404BA"/>
    <w:rsid w:val="00240E59"/>
    <w:rsid w:val="00240FB9"/>
    <w:rsid w:val="002417B2"/>
    <w:rsid w:val="00241845"/>
    <w:rsid w:val="002420EE"/>
    <w:rsid w:val="0024266B"/>
    <w:rsid w:val="00242D39"/>
    <w:rsid w:val="00243027"/>
    <w:rsid w:val="00243D0B"/>
    <w:rsid w:val="00243DE5"/>
    <w:rsid w:val="00243E82"/>
    <w:rsid w:val="00243EC8"/>
    <w:rsid w:val="0024444E"/>
    <w:rsid w:val="00244523"/>
    <w:rsid w:val="002445E8"/>
    <w:rsid w:val="00244773"/>
    <w:rsid w:val="00244910"/>
    <w:rsid w:val="00244B15"/>
    <w:rsid w:val="00244B49"/>
    <w:rsid w:val="00244BAB"/>
    <w:rsid w:val="00244D70"/>
    <w:rsid w:val="002457D7"/>
    <w:rsid w:val="00245A72"/>
    <w:rsid w:val="00245B90"/>
    <w:rsid w:val="00245E60"/>
    <w:rsid w:val="002461AE"/>
    <w:rsid w:val="00246234"/>
    <w:rsid w:val="00246AA0"/>
    <w:rsid w:val="00246CCF"/>
    <w:rsid w:val="00246E43"/>
    <w:rsid w:val="00246E73"/>
    <w:rsid w:val="00246EDA"/>
    <w:rsid w:val="0024702D"/>
    <w:rsid w:val="0024755A"/>
    <w:rsid w:val="002477F1"/>
    <w:rsid w:val="00247B3D"/>
    <w:rsid w:val="00247C4F"/>
    <w:rsid w:val="00247C73"/>
    <w:rsid w:val="00247F09"/>
    <w:rsid w:val="0025005A"/>
    <w:rsid w:val="002503D4"/>
    <w:rsid w:val="002503E7"/>
    <w:rsid w:val="0025056B"/>
    <w:rsid w:val="002506EF"/>
    <w:rsid w:val="00250864"/>
    <w:rsid w:val="002508AE"/>
    <w:rsid w:val="0025095C"/>
    <w:rsid w:val="00250BCE"/>
    <w:rsid w:val="00250C3E"/>
    <w:rsid w:val="00250C8E"/>
    <w:rsid w:val="00250C97"/>
    <w:rsid w:val="00250CE3"/>
    <w:rsid w:val="00251043"/>
    <w:rsid w:val="002512A3"/>
    <w:rsid w:val="0025199E"/>
    <w:rsid w:val="00251B30"/>
    <w:rsid w:val="00251B55"/>
    <w:rsid w:val="00251DF3"/>
    <w:rsid w:val="0025210F"/>
    <w:rsid w:val="00252478"/>
    <w:rsid w:val="002525C6"/>
    <w:rsid w:val="00252686"/>
    <w:rsid w:val="002526C7"/>
    <w:rsid w:val="00252836"/>
    <w:rsid w:val="00252DE3"/>
    <w:rsid w:val="002530C0"/>
    <w:rsid w:val="00253527"/>
    <w:rsid w:val="00253DA0"/>
    <w:rsid w:val="00254517"/>
    <w:rsid w:val="00254862"/>
    <w:rsid w:val="002549ED"/>
    <w:rsid w:val="00254A99"/>
    <w:rsid w:val="00254C69"/>
    <w:rsid w:val="00254EC0"/>
    <w:rsid w:val="00254EFB"/>
    <w:rsid w:val="0025520E"/>
    <w:rsid w:val="00255358"/>
    <w:rsid w:val="002554C3"/>
    <w:rsid w:val="00255768"/>
    <w:rsid w:val="00256242"/>
    <w:rsid w:val="00256889"/>
    <w:rsid w:val="00256C81"/>
    <w:rsid w:val="00256DEB"/>
    <w:rsid w:val="00257002"/>
    <w:rsid w:val="0025711D"/>
    <w:rsid w:val="0025730C"/>
    <w:rsid w:val="00257571"/>
    <w:rsid w:val="00257668"/>
    <w:rsid w:val="0025779B"/>
    <w:rsid w:val="00257898"/>
    <w:rsid w:val="002579C0"/>
    <w:rsid w:val="00257CF3"/>
    <w:rsid w:val="00260607"/>
    <w:rsid w:val="0026071A"/>
    <w:rsid w:val="002609BE"/>
    <w:rsid w:val="00260A89"/>
    <w:rsid w:val="00260AFF"/>
    <w:rsid w:val="00260CC7"/>
    <w:rsid w:val="00260E3C"/>
    <w:rsid w:val="00260EB2"/>
    <w:rsid w:val="00261018"/>
    <w:rsid w:val="002610CF"/>
    <w:rsid w:val="00261638"/>
    <w:rsid w:val="00261749"/>
    <w:rsid w:val="002617A2"/>
    <w:rsid w:val="002619C1"/>
    <w:rsid w:val="00261B3F"/>
    <w:rsid w:val="00261D14"/>
    <w:rsid w:val="00261FA4"/>
    <w:rsid w:val="00262271"/>
    <w:rsid w:val="002625AB"/>
    <w:rsid w:val="00262677"/>
    <w:rsid w:val="00262BCB"/>
    <w:rsid w:val="00262CA2"/>
    <w:rsid w:val="00262F90"/>
    <w:rsid w:val="00263B86"/>
    <w:rsid w:val="00263D28"/>
    <w:rsid w:val="002642B8"/>
    <w:rsid w:val="002644A9"/>
    <w:rsid w:val="00264618"/>
    <w:rsid w:val="002648B1"/>
    <w:rsid w:val="002648C2"/>
    <w:rsid w:val="00264D25"/>
    <w:rsid w:val="00264FF3"/>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7CC"/>
    <w:rsid w:val="00267842"/>
    <w:rsid w:val="002704AB"/>
    <w:rsid w:val="00270671"/>
    <w:rsid w:val="00270923"/>
    <w:rsid w:val="00270C32"/>
    <w:rsid w:val="00270C96"/>
    <w:rsid w:val="00271482"/>
    <w:rsid w:val="0027170A"/>
    <w:rsid w:val="00271B42"/>
    <w:rsid w:val="00271B70"/>
    <w:rsid w:val="00271E41"/>
    <w:rsid w:val="00271EDC"/>
    <w:rsid w:val="0027201B"/>
    <w:rsid w:val="002722E5"/>
    <w:rsid w:val="002724BE"/>
    <w:rsid w:val="00272531"/>
    <w:rsid w:val="002725E2"/>
    <w:rsid w:val="00272965"/>
    <w:rsid w:val="00273010"/>
    <w:rsid w:val="00273263"/>
    <w:rsid w:val="0027331A"/>
    <w:rsid w:val="002734EC"/>
    <w:rsid w:val="00273635"/>
    <w:rsid w:val="00273BCE"/>
    <w:rsid w:val="00273D89"/>
    <w:rsid w:val="00273F4D"/>
    <w:rsid w:val="0027457F"/>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729"/>
    <w:rsid w:val="002848BA"/>
    <w:rsid w:val="00284A1A"/>
    <w:rsid w:val="00284A46"/>
    <w:rsid w:val="00284C85"/>
    <w:rsid w:val="002856FD"/>
    <w:rsid w:val="0028575E"/>
    <w:rsid w:val="002857C7"/>
    <w:rsid w:val="0028602D"/>
    <w:rsid w:val="00286C69"/>
    <w:rsid w:val="00286C72"/>
    <w:rsid w:val="00286D17"/>
    <w:rsid w:val="0028710D"/>
    <w:rsid w:val="00287405"/>
    <w:rsid w:val="0028765E"/>
    <w:rsid w:val="00287791"/>
    <w:rsid w:val="00287DCA"/>
    <w:rsid w:val="00287FBE"/>
    <w:rsid w:val="0029020B"/>
    <w:rsid w:val="002902A5"/>
    <w:rsid w:val="00290CA0"/>
    <w:rsid w:val="00290D08"/>
    <w:rsid w:val="00290F9E"/>
    <w:rsid w:val="0029105F"/>
    <w:rsid w:val="00291194"/>
    <w:rsid w:val="00291438"/>
    <w:rsid w:val="0029161B"/>
    <w:rsid w:val="002916CA"/>
    <w:rsid w:val="00291747"/>
    <w:rsid w:val="00291896"/>
    <w:rsid w:val="002919A4"/>
    <w:rsid w:val="00291F59"/>
    <w:rsid w:val="00292406"/>
    <w:rsid w:val="002924EA"/>
    <w:rsid w:val="0029267F"/>
    <w:rsid w:val="002926B7"/>
    <w:rsid w:val="0029275E"/>
    <w:rsid w:val="00292BC5"/>
    <w:rsid w:val="002932B4"/>
    <w:rsid w:val="00293503"/>
    <w:rsid w:val="00293685"/>
    <w:rsid w:val="0029375B"/>
    <w:rsid w:val="002937B9"/>
    <w:rsid w:val="002944A2"/>
    <w:rsid w:val="0029471E"/>
    <w:rsid w:val="0029488D"/>
    <w:rsid w:val="002949AB"/>
    <w:rsid w:val="002949D6"/>
    <w:rsid w:val="00294B1E"/>
    <w:rsid w:val="00294BAC"/>
    <w:rsid w:val="00294BD1"/>
    <w:rsid w:val="002952A3"/>
    <w:rsid w:val="00295599"/>
    <w:rsid w:val="00295B6D"/>
    <w:rsid w:val="00295BA2"/>
    <w:rsid w:val="00295C7F"/>
    <w:rsid w:val="00295CA6"/>
    <w:rsid w:val="00295D30"/>
    <w:rsid w:val="0029617A"/>
    <w:rsid w:val="0029671C"/>
    <w:rsid w:val="00296816"/>
    <w:rsid w:val="00296A3E"/>
    <w:rsid w:val="00296BB3"/>
    <w:rsid w:val="00296F47"/>
    <w:rsid w:val="0029719A"/>
    <w:rsid w:val="00297472"/>
    <w:rsid w:val="0029763F"/>
    <w:rsid w:val="00297D9A"/>
    <w:rsid w:val="00297E48"/>
    <w:rsid w:val="00297F3B"/>
    <w:rsid w:val="002A0274"/>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DE"/>
    <w:rsid w:val="002A2A87"/>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8C8"/>
    <w:rsid w:val="002A6A78"/>
    <w:rsid w:val="002A6E1D"/>
    <w:rsid w:val="002A6F05"/>
    <w:rsid w:val="002A7291"/>
    <w:rsid w:val="002A72E4"/>
    <w:rsid w:val="002A7512"/>
    <w:rsid w:val="002A75C1"/>
    <w:rsid w:val="002A76BA"/>
    <w:rsid w:val="002A7BC4"/>
    <w:rsid w:val="002A7EDC"/>
    <w:rsid w:val="002B0075"/>
    <w:rsid w:val="002B019B"/>
    <w:rsid w:val="002B03FA"/>
    <w:rsid w:val="002B08BA"/>
    <w:rsid w:val="002B0C51"/>
    <w:rsid w:val="002B0D51"/>
    <w:rsid w:val="002B0DF0"/>
    <w:rsid w:val="002B17ED"/>
    <w:rsid w:val="002B1A90"/>
    <w:rsid w:val="002B1DD9"/>
    <w:rsid w:val="002B2D89"/>
    <w:rsid w:val="002B30BE"/>
    <w:rsid w:val="002B31AB"/>
    <w:rsid w:val="002B3963"/>
    <w:rsid w:val="002B3C24"/>
    <w:rsid w:val="002B3E30"/>
    <w:rsid w:val="002B3E9B"/>
    <w:rsid w:val="002B3F2B"/>
    <w:rsid w:val="002B4088"/>
    <w:rsid w:val="002B42F9"/>
    <w:rsid w:val="002B43EB"/>
    <w:rsid w:val="002B4E0F"/>
    <w:rsid w:val="002B5734"/>
    <w:rsid w:val="002B5761"/>
    <w:rsid w:val="002B57D2"/>
    <w:rsid w:val="002B58F0"/>
    <w:rsid w:val="002B5979"/>
    <w:rsid w:val="002B60D2"/>
    <w:rsid w:val="002B6209"/>
    <w:rsid w:val="002B67CE"/>
    <w:rsid w:val="002B69A3"/>
    <w:rsid w:val="002B6A21"/>
    <w:rsid w:val="002B6AE9"/>
    <w:rsid w:val="002B6B51"/>
    <w:rsid w:val="002B6E19"/>
    <w:rsid w:val="002B6EC9"/>
    <w:rsid w:val="002B738F"/>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3EA"/>
    <w:rsid w:val="002C1513"/>
    <w:rsid w:val="002C1521"/>
    <w:rsid w:val="002C160D"/>
    <w:rsid w:val="002C16B5"/>
    <w:rsid w:val="002C17F5"/>
    <w:rsid w:val="002C18EF"/>
    <w:rsid w:val="002C1EE5"/>
    <w:rsid w:val="002C241A"/>
    <w:rsid w:val="002C2442"/>
    <w:rsid w:val="002C2530"/>
    <w:rsid w:val="002C27B0"/>
    <w:rsid w:val="002C27DE"/>
    <w:rsid w:val="002C28C1"/>
    <w:rsid w:val="002C28E5"/>
    <w:rsid w:val="002C2F10"/>
    <w:rsid w:val="002C3068"/>
    <w:rsid w:val="002C3260"/>
    <w:rsid w:val="002C33F3"/>
    <w:rsid w:val="002C37B5"/>
    <w:rsid w:val="002C3DBF"/>
    <w:rsid w:val="002C429C"/>
    <w:rsid w:val="002C4557"/>
    <w:rsid w:val="002C4667"/>
    <w:rsid w:val="002C474C"/>
    <w:rsid w:val="002C486C"/>
    <w:rsid w:val="002C4B39"/>
    <w:rsid w:val="002C4CA5"/>
    <w:rsid w:val="002C5084"/>
    <w:rsid w:val="002C52F7"/>
    <w:rsid w:val="002C55F4"/>
    <w:rsid w:val="002C574A"/>
    <w:rsid w:val="002C57BC"/>
    <w:rsid w:val="002C585A"/>
    <w:rsid w:val="002C5893"/>
    <w:rsid w:val="002C5B62"/>
    <w:rsid w:val="002C5BF1"/>
    <w:rsid w:val="002C5CEC"/>
    <w:rsid w:val="002C618E"/>
    <w:rsid w:val="002C638B"/>
    <w:rsid w:val="002C6964"/>
    <w:rsid w:val="002C6AAD"/>
    <w:rsid w:val="002C6B43"/>
    <w:rsid w:val="002C7B7A"/>
    <w:rsid w:val="002C7C97"/>
    <w:rsid w:val="002D01C1"/>
    <w:rsid w:val="002D07AC"/>
    <w:rsid w:val="002D0A3A"/>
    <w:rsid w:val="002D0E9B"/>
    <w:rsid w:val="002D0FF6"/>
    <w:rsid w:val="002D1218"/>
    <w:rsid w:val="002D1A28"/>
    <w:rsid w:val="002D1F10"/>
    <w:rsid w:val="002D1F23"/>
    <w:rsid w:val="002D1F9A"/>
    <w:rsid w:val="002D20BC"/>
    <w:rsid w:val="002D21EA"/>
    <w:rsid w:val="002D22CE"/>
    <w:rsid w:val="002D2961"/>
    <w:rsid w:val="002D2AF6"/>
    <w:rsid w:val="002D2BC7"/>
    <w:rsid w:val="002D2DC3"/>
    <w:rsid w:val="002D2DD4"/>
    <w:rsid w:val="002D2F3B"/>
    <w:rsid w:val="002D3029"/>
    <w:rsid w:val="002D3271"/>
    <w:rsid w:val="002D34C9"/>
    <w:rsid w:val="002D3503"/>
    <w:rsid w:val="002D3574"/>
    <w:rsid w:val="002D3673"/>
    <w:rsid w:val="002D38B4"/>
    <w:rsid w:val="002D3B94"/>
    <w:rsid w:val="002D4290"/>
    <w:rsid w:val="002D4309"/>
    <w:rsid w:val="002D43C8"/>
    <w:rsid w:val="002D441F"/>
    <w:rsid w:val="002D44BE"/>
    <w:rsid w:val="002D4520"/>
    <w:rsid w:val="002D453D"/>
    <w:rsid w:val="002D4AC8"/>
    <w:rsid w:val="002D4ECF"/>
    <w:rsid w:val="002D5022"/>
    <w:rsid w:val="002D52ED"/>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872"/>
    <w:rsid w:val="002D79CE"/>
    <w:rsid w:val="002D7AE5"/>
    <w:rsid w:val="002D7BE7"/>
    <w:rsid w:val="002D7D11"/>
    <w:rsid w:val="002D7DEC"/>
    <w:rsid w:val="002D7EF1"/>
    <w:rsid w:val="002D7FBD"/>
    <w:rsid w:val="002E0106"/>
    <w:rsid w:val="002E0236"/>
    <w:rsid w:val="002E0C01"/>
    <w:rsid w:val="002E0E1E"/>
    <w:rsid w:val="002E12EC"/>
    <w:rsid w:val="002E1FDF"/>
    <w:rsid w:val="002E28E5"/>
    <w:rsid w:val="002E2981"/>
    <w:rsid w:val="002E29AD"/>
    <w:rsid w:val="002E2C05"/>
    <w:rsid w:val="002E2D5F"/>
    <w:rsid w:val="002E3C6F"/>
    <w:rsid w:val="002E3FB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A58"/>
    <w:rsid w:val="002E5BB2"/>
    <w:rsid w:val="002E5E20"/>
    <w:rsid w:val="002E5E3B"/>
    <w:rsid w:val="002E5E3C"/>
    <w:rsid w:val="002E646B"/>
    <w:rsid w:val="002E6528"/>
    <w:rsid w:val="002E6647"/>
    <w:rsid w:val="002E6B84"/>
    <w:rsid w:val="002E6D27"/>
    <w:rsid w:val="002E6E8D"/>
    <w:rsid w:val="002E70F9"/>
    <w:rsid w:val="002E7280"/>
    <w:rsid w:val="002E763A"/>
    <w:rsid w:val="002E767A"/>
    <w:rsid w:val="002E7710"/>
    <w:rsid w:val="002E7A93"/>
    <w:rsid w:val="002E7CB5"/>
    <w:rsid w:val="002F004A"/>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FEE"/>
    <w:rsid w:val="002F3276"/>
    <w:rsid w:val="002F359D"/>
    <w:rsid w:val="002F39F1"/>
    <w:rsid w:val="002F3C5F"/>
    <w:rsid w:val="002F3F28"/>
    <w:rsid w:val="002F413C"/>
    <w:rsid w:val="002F448D"/>
    <w:rsid w:val="002F497F"/>
    <w:rsid w:val="002F4B82"/>
    <w:rsid w:val="002F4B9E"/>
    <w:rsid w:val="002F4C9F"/>
    <w:rsid w:val="002F4CCD"/>
    <w:rsid w:val="002F4EDF"/>
    <w:rsid w:val="002F5516"/>
    <w:rsid w:val="002F571F"/>
    <w:rsid w:val="002F59B4"/>
    <w:rsid w:val="002F5D58"/>
    <w:rsid w:val="002F5E9E"/>
    <w:rsid w:val="002F5F38"/>
    <w:rsid w:val="002F600A"/>
    <w:rsid w:val="002F63D8"/>
    <w:rsid w:val="002F6596"/>
    <w:rsid w:val="002F65AE"/>
    <w:rsid w:val="002F6758"/>
    <w:rsid w:val="002F67CC"/>
    <w:rsid w:val="002F6831"/>
    <w:rsid w:val="002F71F1"/>
    <w:rsid w:val="002F7229"/>
    <w:rsid w:val="002F75E5"/>
    <w:rsid w:val="002F7CCC"/>
    <w:rsid w:val="00300190"/>
    <w:rsid w:val="003002B3"/>
    <w:rsid w:val="00300669"/>
    <w:rsid w:val="003006E5"/>
    <w:rsid w:val="00300C37"/>
    <w:rsid w:val="00300E22"/>
    <w:rsid w:val="00300F32"/>
    <w:rsid w:val="003014A0"/>
    <w:rsid w:val="003014E9"/>
    <w:rsid w:val="003024A2"/>
    <w:rsid w:val="0030252B"/>
    <w:rsid w:val="003028DB"/>
    <w:rsid w:val="00302B3B"/>
    <w:rsid w:val="00302BFF"/>
    <w:rsid w:val="00303021"/>
    <w:rsid w:val="0030310A"/>
    <w:rsid w:val="003033A0"/>
    <w:rsid w:val="0030349D"/>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615"/>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0D69"/>
    <w:rsid w:val="003110C2"/>
    <w:rsid w:val="003111DF"/>
    <w:rsid w:val="0031171C"/>
    <w:rsid w:val="0031195F"/>
    <w:rsid w:val="00311A24"/>
    <w:rsid w:val="00311A29"/>
    <w:rsid w:val="00311A46"/>
    <w:rsid w:val="00311ACF"/>
    <w:rsid w:val="00311BAC"/>
    <w:rsid w:val="00311C50"/>
    <w:rsid w:val="00312399"/>
    <w:rsid w:val="0031273D"/>
    <w:rsid w:val="003128AA"/>
    <w:rsid w:val="00312C6D"/>
    <w:rsid w:val="00312D66"/>
    <w:rsid w:val="00312FA9"/>
    <w:rsid w:val="0031309F"/>
    <w:rsid w:val="003132CA"/>
    <w:rsid w:val="0031370B"/>
    <w:rsid w:val="00314056"/>
    <w:rsid w:val="00314060"/>
    <w:rsid w:val="003141BE"/>
    <w:rsid w:val="003144F0"/>
    <w:rsid w:val="003146C3"/>
    <w:rsid w:val="00314A46"/>
    <w:rsid w:val="00314BE4"/>
    <w:rsid w:val="00314D85"/>
    <w:rsid w:val="00314D87"/>
    <w:rsid w:val="00314DFC"/>
    <w:rsid w:val="00314F04"/>
    <w:rsid w:val="00315085"/>
    <w:rsid w:val="003151F7"/>
    <w:rsid w:val="0031523F"/>
    <w:rsid w:val="0031533E"/>
    <w:rsid w:val="003155EF"/>
    <w:rsid w:val="003158EB"/>
    <w:rsid w:val="00315C2A"/>
    <w:rsid w:val="00316166"/>
    <w:rsid w:val="0031626D"/>
    <w:rsid w:val="00316431"/>
    <w:rsid w:val="0031669E"/>
    <w:rsid w:val="003166FF"/>
    <w:rsid w:val="00316B44"/>
    <w:rsid w:val="00316B71"/>
    <w:rsid w:val="00316B80"/>
    <w:rsid w:val="00316EC9"/>
    <w:rsid w:val="00317088"/>
    <w:rsid w:val="0031773E"/>
    <w:rsid w:val="003177F5"/>
    <w:rsid w:val="00317D66"/>
    <w:rsid w:val="00317E13"/>
    <w:rsid w:val="00317F21"/>
    <w:rsid w:val="00317FD2"/>
    <w:rsid w:val="00320029"/>
    <w:rsid w:val="0032040E"/>
    <w:rsid w:val="00320416"/>
    <w:rsid w:val="00320873"/>
    <w:rsid w:val="00320DB4"/>
    <w:rsid w:val="00320DFB"/>
    <w:rsid w:val="00320EBE"/>
    <w:rsid w:val="00320F37"/>
    <w:rsid w:val="00320FCE"/>
    <w:rsid w:val="0032106C"/>
    <w:rsid w:val="003211F2"/>
    <w:rsid w:val="00321514"/>
    <w:rsid w:val="0032179D"/>
    <w:rsid w:val="00321955"/>
    <w:rsid w:val="00321A98"/>
    <w:rsid w:val="00321DCF"/>
    <w:rsid w:val="00321EDA"/>
    <w:rsid w:val="003222BE"/>
    <w:rsid w:val="0032245F"/>
    <w:rsid w:val="00322477"/>
    <w:rsid w:val="00322481"/>
    <w:rsid w:val="00322735"/>
    <w:rsid w:val="003228A7"/>
    <w:rsid w:val="0032291A"/>
    <w:rsid w:val="0032293B"/>
    <w:rsid w:val="003230A8"/>
    <w:rsid w:val="00323122"/>
    <w:rsid w:val="00323313"/>
    <w:rsid w:val="003238A1"/>
    <w:rsid w:val="00323B93"/>
    <w:rsid w:val="0032410F"/>
    <w:rsid w:val="0032425D"/>
    <w:rsid w:val="00324507"/>
    <w:rsid w:val="003248F5"/>
    <w:rsid w:val="00324AA8"/>
    <w:rsid w:val="00324C3D"/>
    <w:rsid w:val="00324C7F"/>
    <w:rsid w:val="00324D2D"/>
    <w:rsid w:val="00324F36"/>
    <w:rsid w:val="00325041"/>
    <w:rsid w:val="003251D2"/>
    <w:rsid w:val="003251D3"/>
    <w:rsid w:val="003251EB"/>
    <w:rsid w:val="00325255"/>
    <w:rsid w:val="00325D3F"/>
    <w:rsid w:val="00325D9A"/>
    <w:rsid w:val="00326112"/>
    <w:rsid w:val="003263A2"/>
    <w:rsid w:val="00326456"/>
    <w:rsid w:val="003264BC"/>
    <w:rsid w:val="00326A2D"/>
    <w:rsid w:val="00326E7D"/>
    <w:rsid w:val="00327466"/>
    <w:rsid w:val="003274EC"/>
    <w:rsid w:val="003276C2"/>
    <w:rsid w:val="00327880"/>
    <w:rsid w:val="00327C84"/>
    <w:rsid w:val="00327C8C"/>
    <w:rsid w:val="00327E93"/>
    <w:rsid w:val="003301C4"/>
    <w:rsid w:val="003302DD"/>
    <w:rsid w:val="00330524"/>
    <w:rsid w:val="00330566"/>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B20"/>
    <w:rsid w:val="00333DEB"/>
    <w:rsid w:val="003346E1"/>
    <w:rsid w:val="003348AA"/>
    <w:rsid w:val="00334B91"/>
    <w:rsid w:val="00334BF8"/>
    <w:rsid w:val="00334C9B"/>
    <w:rsid w:val="00334D4B"/>
    <w:rsid w:val="00335191"/>
    <w:rsid w:val="00335428"/>
    <w:rsid w:val="00335866"/>
    <w:rsid w:val="00335D36"/>
    <w:rsid w:val="00335DBC"/>
    <w:rsid w:val="00335E43"/>
    <w:rsid w:val="00335F12"/>
    <w:rsid w:val="00335F91"/>
    <w:rsid w:val="0033628C"/>
    <w:rsid w:val="003363A3"/>
    <w:rsid w:val="00336593"/>
    <w:rsid w:val="0033661F"/>
    <w:rsid w:val="00336776"/>
    <w:rsid w:val="00336F96"/>
    <w:rsid w:val="00336FC9"/>
    <w:rsid w:val="00337091"/>
    <w:rsid w:val="0033775C"/>
    <w:rsid w:val="00340099"/>
    <w:rsid w:val="00340385"/>
    <w:rsid w:val="003403DE"/>
    <w:rsid w:val="00340989"/>
    <w:rsid w:val="00340C30"/>
    <w:rsid w:val="00340C31"/>
    <w:rsid w:val="00340DF2"/>
    <w:rsid w:val="00341084"/>
    <w:rsid w:val="003414E0"/>
    <w:rsid w:val="00341512"/>
    <w:rsid w:val="0034162E"/>
    <w:rsid w:val="00341794"/>
    <w:rsid w:val="003423FF"/>
    <w:rsid w:val="00342ED4"/>
    <w:rsid w:val="0034305E"/>
    <w:rsid w:val="003432EC"/>
    <w:rsid w:val="003435C0"/>
    <w:rsid w:val="00343730"/>
    <w:rsid w:val="00343910"/>
    <w:rsid w:val="00343EFF"/>
    <w:rsid w:val="00344245"/>
    <w:rsid w:val="0034427F"/>
    <w:rsid w:val="003449CB"/>
    <w:rsid w:val="00344C98"/>
    <w:rsid w:val="00344DA4"/>
    <w:rsid w:val="00344F21"/>
    <w:rsid w:val="003452A1"/>
    <w:rsid w:val="00345361"/>
    <w:rsid w:val="00345917"/>
    <w:rsid w:val="00345A86"/>
    <w:rsid w:val="00345ABC"/>
    <w:rsid w:val="00345FEF"/>
    <w:rsid w:val="003462F9"/>
    <w:rsid w:val="00346302"/>
    <w:rsid w:val="0034684D"/>
    <w:rsid w:val="00346879"/>
    <w:rsid w:val="00346ACF"/>
    <w:rsid w:val="00346EB1"/>
    <w:rsid w:val="00346FC8"/>
    <w:rsid w:val="003471E4"/>
    <w:rsid w:val="003472A9"/>
    <w:rsid w:val="003472B2"/>
    <w:rsid w:val="003472C0"/>
    <w:rsid w:val="0034768D"/>
    <w:rsid w:val="0034770F"/>
    <w:rsid w:val="0034775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768"/>
    <w:rsid w:val="00352764"/>
    <w:rsid w:val="00352910"/>
    <w:rsid w:val="0035294C"/>
    <w:rsid w:val="003529E4"/>
    <w:rsid w:val="0035300E"/>
    <w:rsid w:val="00353299"/>
    <w:rsid w:val="00353350"/>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A61"/>
    <w:rsid w:val="00355EAE"/>
    <w:rsid w:val="00356218"/>
    <w:rsid w:val="00356554"/>
    <w:rsid w:val="0035679F"/>
    <w:rsid w:val="00356D1F"/>
    <w:rsid w:val="00356E66"/>
    <w:rsid w:val="00356F84"/>
    <w:rsid w:val="00357168"/>
    <w:rsid w:val="003574F9"/>
    <w:rsid w:val="00357A49"/>
    <w:rsid w:val="00357D1B"/>
    <w:rsid w:val="00360775"/>
    <w:rsid w:val="003608F9"/>
    <w:rsid w:val="003609D4"/>
    <w:rsid w:val="003609F5"/>
    <w:rsid w:val="00360AB0"/>
    <w:rsid w:val="00360C84"/>
    <w:rsid w:val="00360EB4"/>
    <w:rsid w:val="00360F41"/>
    <w:rsid w:val="00360FDD"/>
    <w:rsid w:val="0036106E"/>
    <w:rsid w:val="00361194"/>
    <w:rsid w:val="003612D2"/>
    <w:rsid w:val="003618B5"/>
    <w:rsid w:val="0036198B"/>
    <w:rsid w:val="00361E38"/>
    <w:rsid w:val="003620A7"/>
    <w:rsid w:val="003622A6"/>
    <w:rsid w:val="00362323"/>
    <w:rsid w:val="003627D8"/>
    <w:rsid w:val="00362A53"/>
    <w:rsid w:val="00362ECC"/>
    <w:rsid w:val="003630BF"/>
    <w:rsid w:val="00363210"/>
    <w:rsid w:val="003638DF"/>
    <w:rsid w:val="00363EB0"/>
    <w:rsid w:val="00364155"/>
    <w:rsid w:val="0036478C"/>
    <w:rsid w:val="003647AD"/>
    <w:rsid w:val="0036485E"/>
    <w:rsid w:val="00364891"/>
    <w:rsid w:val="00364AC2"/>
    <w:rsid w:val="00364B83"/>
    <w:rsid w:val="00364D7A"/>
    <w:rsid w:val="00365086"/>
    <w:rsid w:val="003655E1"/>
    <w:rsid w:val="00365AD3"/>
    <w:rsid w:val="00365E61"/>
    <w:rsid w:val="00366311"/>
    <w:rsid w:val="00366824"/>
    <w:rsid w:val="00366C3C"/>
    <w:rsid w:val="00366D13"/>
    <w:rsid w:val="00366F42"/>
    <w:rsid w:val="003671FA"/>
    <w:rsid w:val="00367442"/>
    <w:rsid w:val="0036752F"/>
    <w:rsid w:val="0036753B"/>
    <w:rsid w:val="00367ADA"/>
    <w:rsid w:val="003700C9"/>
    <w:rsid w:val="0037039A"/>
    <w:rsid w:val="00370832"/>
    <w:rsid w:val="003709E3"/>
    <w:rsid w:val="00371238"/>
    <w:rsid w:val="0037178F"/>
    <w:rsid w:val="00371800"/>
    <w:rsid w:val="00371A42"/>
    <w:rsid w:val="00371C3E"/>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7F"/>
    <w:rsid w:val="00373DC6"/>
    <w:rsid w:val="003740FB"/>
    <w:rsid w:val="00374104"/>
    <w:rsid w:val="00374327"/>
    <w:rsid w:val="003743D7"/>
    <w:rsid w:val="003744E3"/>
    <w:rsid w:val="003745DD"/>
    <w:rsid w:val="003745F2"/>
    <w:rsid w:val="003746ED"/>
    <w:rsid w:val="00374715"/>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7346"/>
    <w:rsid w:val="00377371"/>
    <w:rsid w:val="0037764A"/>
    <w:rsid w:val="0037776B"/>
    <w:rsid w:val="003779AF"/>
    <w:rsid w:val="00377B34"/>
    <w:rsid w:val="00377F28"/>
    <w:rsid w:val="0038004C"/>
    <w:rsid w:val="0038039E"/>
    <w:rsid w:val="003803A8"/>
    <w:rsid w:val="003803CB"/>
    <w:rsid w:val="003803F6"/>
    <w:rsid w:val="003809C4"/>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B38"/>
    <w:rsid w:val="00384B5A"/>
    <w:rsid w:val="00384B66"/>
    <w:rsid w:val="00384B78"/>
    <w:rsid w:val="00384B8D"/>
    <w:rsid w:val="003852B1"/>
    <w:rsid w:val="003852F8"/>
    <w:rsid w:val="00385377"/>
    <w:rsid w:val="0038539A"/>
    <w:rsid w:val="00385596"/>
    <w:rsid w:val="00385B60"/>
    <w:rsid w:val="00385F30"/>
    <w:rsid w:val="003861E8"/>
    <w:rsid w:val="003862DF"/>
    <w:rsid w:val="003863A6"/>
    <w:rsid w:val="00386513"/>
    <w:rsid w:val="00386583"/>
    <w:rsid w:val="00386653"/>
    <w:rsid w:val="00386932"/>
    <w:rsid w:val="00386A09"/>
    <w:rsid w:val="00386ABE"/>
    <w:rsid w:val="00386B0E"/>
    <w:rsid w:val="00387049"/>
    <w:rsid w:val="003870FE"/>
    <w:rsid w:val="003871E4"/>
    <w:rsid w:val="003874C3"/>
    <w:rsid w:val="003875E6"/>
    <w:rsid w:val="00387A4F"/>
    <w:rsid w:val="00387C45"/>
    <w:rsid w:val="00390030"/>
    <w:rsid w:val="00390497"/>
    <w:rsid w:val="00390815"/>
    <w:rsid w:val="00390C7E"/>
    <w:rsid w:val="00390E60"/>
    <w:rsid w:val="00391169"/>
    <w:rsid w:val="0039144D"/>
    <w:rsid w:val="00391539"/>
    <w:rsid w:val="00391540"/>
    <w:rsid w:val="0039166C"/>
    <w:rsid w:val="00391673"/>
    <w:rsid w:val="00391769"/>
    <w:rsid w:val="00391936"/>
    <w:rsid w:val="00391BAF"/>
    <w:rsid w:val="00391DD9"/>
    <w:rsid w:val="00392141"/>
    <w:rsid w:val="0039228F"/>
    <w:rsid w:val="003926C7"/>
    <w:rsid w:val="0039273E"/>
    <w:rsid w:val="00392D4C"/>
    <w:rsid w:val="00393096"/>
    <w:rsid w:val="00393190"/>
    <w:rsid w:val="00393323"/>
    <w:rsid w:val="0039354B"/>
    <w:rsid w:val="003935A8"/>
    <w:rsid w:val="00393822"/>
    <w:rsid w:val="003938A5"/>
    <w:rsid w:val="003938E8"/>
    <w:rsid w:val="00393B70"/>
    <w:rsid w:val="00393D2F"/>
    <w:rsid w:val="00393E31"/>
    <w:rsid w:val="00393E45"/>
    <w:rsid w:val="00394194"/>
    <w:rsid w:val="0039493F"/>
    <w:rsid w:val="0039499F"/>
    <w:rsid w:val="00394C01"/>
    <w:rsid w:val="00394EEB"/>
    <w:rsid w:val="00395234"/>
    <w:rsid w:val="003953E3"/>
    <w:rsid w:val="00395800"/>
    <w:rsid w:val="00395B85"/>
    <w:rsid w:val="00395E50"/>
    <w:rsid w:val="00395FDD"/>
    <w:rsid w:val="0039607B"/>
    <w:rsid w:val="00396417"/>
    <w:rsid w:val="00396432"/>
    <w:rsid w:val="00396694"/>
    <w:rsid w:val="003966AB"/>
    <w:rsid w:val="003972B1"/>
    <w:rsid w:val="00397818"/>
    <w:rsid w:val="00397C6E"/>
    <w:rsid w:val="003A02DD"/>
    <w:rsid w:val="003A03C8"/>
    <w:rsid w:val="003A03F4"/>
    <w:rsid w:val="003A04A0"/>
    <w:rsid w:val="003A0517"/>
    <w:rsid w:val="003A09F3"/>
    <w:rsid w:val="003A0CE8"/>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F5E"/>
    <w:rsid w:val="003A3321"/>
    <w:rsid w:val="003A3487"/>
    <w:rsid w:val="003A34A5"/>
    <w:rsid w:val="003A3807"/>
    <w:rsid w:val="003A3867"/>
    <w:rsid w:val="003A39D6"/>
    <w:rsid w:val="003A3BBC"/>
    <w:rsid w:val="003A42AD"/>
    <w:rsid w:val="003A439E"/>
    <w:rsid w:val="003A44F5"/>
    <w:rsid w:val="003A49BC"/>
    <w:rsid w:val="003A4C49"/>
    <w:rsid w:val="003A4C7B"/>
    <w:rsid w:val="003A4D46"/>
    <w:rsid w:val="003A4D7F"/>
    <w:rsid w:val="003A51C9"/>
    <w:rsid w:val="003A570E"/>
    <w:rsid w:val="003A5774"/>
    <w:rsid w:val="003A58B0"/>
    <w:rsid w:val="003A58E2"/>
    <w:rsid w:val="003A5B99"/>
    <w:rsid w:val="003A5D02"/>
    <w:rsid w:val="003A6128"/>
    <w:rsid w:val="003A6302"/>
    <w:rsid w:val="003A6480"/>
    <w:rsid w:val="003A686C"/>
    <w:rsid w:val="003A6C04"/>
    <w:rsid w:val="003A6D2B"/>
    <w:rsid w:val="003A6F88"/>
    <w:rsid w:val="003A725D"/>
    <w:rsid w:val="003A74CF"/>
    <w:rsid w:val="003A7B0A"/>
    <w:rsid w:val="003A7B4E"/>
    <w:rsid w:val="003A7F51"/>
    <w:rsid w:val="003B012C"/>
    <w:rsid w:val="003B0831"/>
    <w:rsid w:val="003B09B9"/>
    <w:rsid w:val="003B0C0F"/>
    <w:rsid w:val="003B0D66"/>
    <w:rsid w:val="003B0E3C"/>
    <w:rsid w:val="003B1049"/>
    <w:rsid w:val="003B10BB"/>
    <w:rsid w:val="003B11CC"/>
    <w:rsid w:val="003B1293"/>
    <w:rsid w:val="003B15DD"/>
    <w:rsid w:val="003B16C6"/>
    <w:rsid w:val="003B1B36"/>
    <w:rsid w:val="003B23B9"/>
    <w:rsid w:val="003B279C"/>
    <w:rsid w:val="003B2800"/>
    <w:rsid w:val="003B34AF"/>
    <w:rsid w:val="003B35AD"/>
    <w:rsid w:val="003B3828"/>
    <w:rsid w:val="003B39A9"/>
    <w:rsid w:val="003B3A4D"/>
    <w:rsid w:val="003B3D0C"/>
    <w:rsid w:val="003B3D95"/>
    <w:rsid w:val="003B4225"/>
    <w:rsid w:val="003B449C"/>
    <w:rsid w:val="003B4804"/>
    <w:rsid w:val="003B487C"/>
    <w:rsid w:val="003B4C0C"/>
    <w:rsid w:val="003B5716"/>
    <w:rsid w:val="003B5D28"/>
    <w:rsid w:val="003B624F"/>
    <w:rsid w:val="003B6385"/>
    <w:rsid w:val="003B719E"/>
    <w:rsid w:val="003B7C1E"/>
    <w:rsid w:val="003B7CA4"/>
    <w:rsid w:val="003B7CC9"/>
    <w:rsid w:val="003B7D1A"/>
    <w:rsid w:val="003C0274"/>
    <w:rsid w:val="003C0746"/>
    <w:rsid w:val="003C085F"/>
    <w:rsid w:val="003C09F8"/>
    <w:rsid w:val="003C0CFC"/>
    <w:rsid w:val="003C0CFF"/>
    <w:rsid w:val="003C1182"/>
    <w:rsid w:val="003C23BF"/>
    <w:rsid w:val="003C26F9"/>
    <w:rsid w:val="003C2FC7"/>
    <w:rsid w:val="003C326D"/>
    <w:rsid w:val="003C38B2"/>
    <w:rsid w:val="003C39AC"/>
    <w:rsid w:val="003C3A3B"/>
    <w:rsid w:val="003C3B2E"/>
    <w:rsid w:val="003C4146"/>
    <w:rsid w:val="003C423C"/>
    <w:rsid w:val="003C4290"/>
    <w:rsid w:val="003C44EE"/>
    <w:rsid w:val="003C4D3F"/>
    <w:rsid w:val="003C4FE7"/>
    <w:rsid w:val="003C527F"/>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E5"/>
    <w:rsid w:val="003D07CD"/>
    <w:rsid w:val="003D07FB"/>
    <w:rsid w:val="003D08A1"/>
    <w:rsid w:val="003D0BF6"/>
    <w:rsid w:val="003D0DB6"/>
    <w:rsid w:val="003D0EFC"/>
    <w:rsid w:val="003D105A"/>
    <w:rsid w:val="003D1382"/>
    <w:rsid w:val="003D1725"/>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E36"/>
    <w:rsid w:val="003D4E71"/>
    <w:rsid w:val="003D51C4"/>
    <w:rsid w:val="003D5285"/>
    <w:rsid w:val="003D5454"/>
    <w:rsid w:val="003D5B9F"/>
    <w:rsid w:val="003D6860"/>
    <w:rsid w:val="003D6D25"/>
    <w:rsid w:val="003D6DA3"/>
    <w:rsid w:val="003D731C"/>
    <w:rsid w:val="003D7328"/>
    <w:rsid w:val="003D7472"/>
    <w:rsid w:val="003D77AE"/>
    <w:rsid w:val="003D78FE"/>
    <w:rsid w:val="003D7999"/>
    <w:rsid w:val="003D7AC9"/>
    <w:rsid w:val="003D7D3E"/>
    <w:rsid w:val="003E01FF"/>
    <w:rsid w:val="003E0469"/>
    <w:rsid w:val="003E065F"/>
    <w:rsid w:val="003E08C1"/>
    <w:rsid w:val="003E0F70"/>
    <w:rsid w:val="003E0F71"/>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B61"/>
    <w:rsid w:val="003E4BEF"/>
    <w:rsid w:val="003E5F2E"/>
    <w:rsid w:val="003E60A4"/>
    <w:rsid w:val="003E613C"/>
    <w:rsid w:val="003E659A"/>
    <w:rsid w:val="003E66D1"/>
    <w:rsid w:val="003E68C5"/>
    <w:rsid w:val="003E7313"/>
    <w:rsid w:val="003E7762"/>
    <w:rsid w:val="003E7772"/>
    <w:rsid w:val="003E79C5"/>
    <w:rsid w:val="003E7B9B"/>
    <w:rsid w:val="003E7C83"/>
    <w:rsid w:val="003F077F"/>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CE8"/>
    <w:rsid w:val="00400DEB"/>
    <w:rsid w:val="00401282"/>
    <w:rsid w:val="004015E6"/>
    <w:rsid w:val="00401EA7"/>
    <w:rsid w:val="0040230E"/>
    <w:rsid w:val="0040239B"/>
    <w:rsid w:val="00402498"/>
    <w:rsid w:val="004025AC"/>
    <w:rsid w:val="004025FF"/>
    <w:rsid w:val="004026AE"/>
    <w:rsid w:val="00402778"/>
    <w:rsid w:val="00402901"/>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A3"/>
    <w:rsid w:val="004070D1"/>
    <w:rsid w:val="004074F7"/>
    <w:rsid w:val="004075F2"/>
    <w:rsid w:val="00407C7F"/>
    <w:rsid w:val="00407D35"/>
    <w:rsid w:val="0041020F"/>
    <w:rsid w:val="004105AF"/>
    <w:rsid w:val="0041063E"/>
    <w:rsid w:val="0041073B"/>
    <w:rsid w:val="004107E3"/>
    <w:rsid w:val="00410CB9"/>
    <w:rsid w:val="00410DA7"/>
    <w:rsid w:val="00410F4B"/>
    <w:rsid w:val="0041124E"/>
    <w:rsid w:val="004113AA"/>
    <w:rsid w:val="0041152C"/>
    <w:rsid w:val="004115FA"/>
    <w:rsid w:val="00411723"/>
    <w:rsid w:val="00411A98"/>
    <w:rsid w:val="00411C03"/>
    <w:rsid w:val="00411D29"/>
    <w:rsid w:val="00411FFE"/>
    <w:rsid w:val="0041221C"/>
    <w:rsid w:val="00412A30"/>
    <w:rsid w:val="00412DB3"/>
    <w:rsid w:val="00412ECB"/>
    <w:rsid w:val="00412F84"/>
    <w:rsid w:val="0041304C"/>
    <w:rsid w:val="00413280"/>
    <w:rsid w:val="004132A4"/>
    <w:rsid w:val="0041364A"/>
    <w:rsid w:val="0041387C"/>
    <w:rsid w:val="00413BC2"/>
    <w:rsid w:val="00413D48"/>
    <w:rsid w:val="00414174"/>
    <w:rsid w:val="00414382"/>
    <w:rsid w:val="00414A31"/>
    <w:rsid w:val="00414ADC"/>
    <w:rsid w:val="00415000"/>
    <w:rsid w:val="004151B8"/>
    <w:rsid w:val="0041527E"/>
    <w:rsid w:val="00415710"/>
    <w:rsid w:val="00415765"/>
    <w:rsid w:val="0041579D"/>
    <w:rsid w:val="00415A0E"/>
    <w:rsid w:val="00415A98"/>
    <w:rsid w:val="00415C83"/>
    <w:rsid w:val="00415CF6"/>
    <w:rsid w:val="00415F6E"/>
    <w:rsid w:val="004160B7"/>
    <w:rsid w:val="00416247"/>
    <w:rsid w:val="004165B2"/>
    <w:rsid w:val="00416801"/>
    <w:rsid w:val="00416A37"/>
    <w:rsid w:val="0041710D"/>
    <w:rsid w:val="004171B0"/>
    <w:rsid w:val="004174CD"/>
    <w:rsid w:val="00417623"/>
    <w:rsid w:val="00417E06"/>
    <w:rsid w:val="004202DA"/>
    <w:rsid w:val="00420984"/>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355"/>
    <w:rsid w:val="00423443"/>
    <w:rsid w:val="0042350F"/>
    <w:rsid w:val="00423618"/>
    <w:rsid w:val="004238B6"/>
    <w:rsid w:val="00423A34"/>
    <w:rsid w:val="00423AFD"/>
    <w:rsid w:val="00423BB2"/>
    <w:rsid w:val="00423CF2"/>
    <w:rsid w:val="00423F1A"/>
    <w:rsid w:val="004243E0"/>
    <w:rsid w:val="004245BB"/>
    <w:rsid w:val="0042466A"/>
    <w:rsid w:val="00424F7F"/>
    <w:rsid w:val="004255E2"/>
    <w:rsid w:val="00425637"/>
    <w:rsid w:val="00425849"/>
    <w:rsid w:val="00425B63"/>
    <w:rsid w:val="00425C06"/>
    <w:rsid w:val="00425F4B"/>
    <w:rsid w:val="00426024"/>
    <w:rsid w:val="004260A2"/>
    <w:rsid w:val="00426270"/>
    <w:rsid w:val="00426996"/>
    <w:rsid w:val="00426E90"/>
    <w:rsid w:val="00426FDB"/>
    <w:rsid w:val="0042710D"/>
    <w:rsid w:val="00427301"/>
    <w:rsid w:val="0042731E"/>
    <w:rsid w:val="00427689"/>
    <w:rsid w:val="004277D2"/>
    <w:rsid w:val="00427818"/>
    <w:rsid w:val="00427F73"/>
    <w:rsid w:val="00427FFE"/>
    <w:rsid w:val="00430285"/>
    <w:rsid w:val="004304ED"/>
    <w:rsid w:val="00430A96"/>
    <w:rsid w:val="00430BE3"/>
    <w:rsid w:val="00430FBC"/>
    <w:rsid w:val="00431303"/>
    <w:rsid w:val="004313B0"/>
    <w:rsid w:val="00431753"/>
    <w:rsid w:val="00431D5A"/>
    <w:rsid w:val="00432021"/>
    <w:rsid w:val="004320D3"/>
    <w:rsid w:val="00432480"/>
    <w:rsid w:val="00432678"/>
    <w:rsid w:val="00432A16"/>
    <w:rsid w:val="00432A1A"/>
    <w:rsid w:val="00432A88"/>
    <w:rsid w:val="00432C33"/>
    <w:rsid w:val="0043373B"/>
    <w:rsid w:val="00433BEB"/>
    <w:rsid w:val="00433EC6"/>
    <w:rsid w:val="004342FC"/>
    <w:rsid w:val="00434A7A"/>
    <w:rsid w:val="00435437"/>
    <w:rsid w:val="00435751"/>
    <w:rsid w:val="00435950"/>
    <w:rsid w:val="00435B04"/>
    <w:rsid w:val="00435D92"/>
    <w:rsid w:val="004360FA"/>
    <w:rsid w:val="00436473"/>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12F5"/>
    <w:rsid w:val="004415C2"/>
    <w:rsid w:val="0044160C"/>
    <w:rsid w:val="00441671"/>
    <w:rsid w:val="00441927"/>
    <w:rsid w:val="004419DA"/>
    <w:rsid w:val="00441AEF"/>
    <w:rsid w:val="00441C1A"/>
    <w:rsid w:val="00441C1C"/>
    <w:rsid w:val="00441DFE"/>
    <w:rsid w:val="00441F23"/>
    <w:rsid w:val="00441FFB"/>
    <w:rsid w:val="00442024"/>
    <w:rsid w:val="00442037"/>
    <w:rsid w:val="00442210"/>
    <w:rsid w:val="00442364"/>
    <w:rsid w:val="0044236B"/>
    <w:rsid w:val="0044278A"/>
    <w:rsid w:val="00442909"/>
    <w:rsid w:val="00442924"/>
    <w:rsid w:val="00442C23"/>
    <w:rsid w:val="00443033"/>
    <w:rsid w:val="004435B9"/>
    <w:rsid w:val="00443BCD"/>
    <w:rsid w:val="00443C02"/>
    <w:rsid w:val="00443DAB"/>
    <w:rsid w:val="00443DB7"/>
    <w:rsid w:val="00443E04"/>
    <w:rsid w:val="0044413E"/>
    <w:rsid w:val="00444163"/>
    <w:rsid w:val="00444AC4"/>
    <w:rsid w:val="00444D83"/>
    <w:rsid w:val="004453E7"/>
    <w:rsid w:val="00445592"/>
    <w:rsid w:val="004456BB"/>
    <w:rsid w:val="00445FE3"/>
    <w:rsid w:val="0044670A"/>
    <w:rsid w:val="00446893"/>
    <w:rsid w:val="004468F2"/>
    <w:rsid w:val="00446C2E"/>
    <w:rsid w:val="00447041"/>
    <w:rsid w:val="004470BA"/>
    <w:rsid w:val="00450094"/>
    <w:rsid w:val="00450476"/>
    <w:rsid w:val="004504CF"/>
    <w:rsid w:val="004506E6"/>
    <w:rsid w:val="004508C5"/>
    <w:rsid w:val="00450AAB"/>
    <w:rsid w:val="00450D37"/>
    <w:rsid w:val="00450F15"/>
    <w:rsid w:val="00451108"/>
    <w:rsid w:val="00451266"/>
    <w:rsid w:val="00451674"/>
    <w:rsid w:val="00451719"/>
    <w:rsid w:val="0045173C"/>
    <w:rsid w:val="004519F2"/>
    <w:rsid w:val="00451B70"/>
    <w:rsid w:val="00452014"/>
    <w:rsid w:val="00452162"/>
    <w:rsid w:val="004523D1"/>
    <w:rsid w:val="0045268E"/>
    <w:rsid w:val="004528D9"/>
    <w:rsid w:val="00452924"/>
    <w:rsid w:val="0045293E"/>
    <w:rsid w:val="00452A07"/>
    <w:rsid w:val="00452C69"/>
    <w:rsid w:val="004531F8"/>
    <w:rsid w:val="0045349F"/>
    <w:rsid w:val="004539B3"/>
    <w:rsid w:val="004544F4"/>
    <w:rsid w:val="004546AF"/>
    <w:rsid w:val="004547DD"/>
    <w:rsid w:val="00454A6A"/>
    <w:rsid w:val="00454AB5"/>
    <w:rsid w:val="00454C2A"/>
    <w:rsid w:val="00454DA1"/>
    <w:rsid w:val="0045505F"/>
    <w:rsid w:val="00455160"/>
    <w:rsid w:val="00455275"/>
    <w:rsid w:val="004552FC"/>
    <w:rsid w:val="00455B68"/>
    <w:rsid w:val="00455D43"/>
    <w:rsid w:val="0045680D"/>
    <w:rsid w:val="00456D32"/>
    <w:rsid w:val="0045713F"/>
    <w:rsid w:val="00457186"/>
    <w:rsid w:val="0045767F"/>
    <w:rsid w:val="00457802"/>
    <w:rsid w:val="004578E7"/>
    <w:rsid w:val="00457BB6"/>
    <w:rsid w:val="0046058D"/>
    <w:rsid w:val="004609C5"/>
    <w:rsid w:val="00460EA5"/>
    <w:rsid w:val="0046104B"/>
    <w:rsid w:val="0046124E"/>
    <w:rsid w:val="00461252"/>
    <w:rsid w:val="004613C0"/>
    <w:rsid w:val="00461460"/>
    <w:rsid w:val="00461474"/>
    <w:rsid w:val="004614D8"/>
    <w:rsid w:val="00461509"/>
    <w:rsid w:val="00461E30"/>
    <w:rsid w:val="00461F76"/>
    <w:rsid w:val="0046288F"/>
    <w:rsid w:val="00462E30"/>
    <w:rsid w:val="00462E74"/>
    <w:rsid w:val="0046337D"/>
    <w:rsid w:val="0046355D"/>
    <w:rsid w:val="004638F3"/>
    <w:rsid w:val="00463F94"/>
    <w:rsid w:val="004643D1"/>
    <w:rsid w:val="00464551"/>
    <w:rsid w:val="004646D9"/>
    <w:rsid w:val="00464C6A"/>
    <w:rsid w:val="00464C88"/>
    <w:rsid w:val="00464D29"/>
    <w:rsid w:val="00464E1C"/>
    <w:rsid w:val="00464E5E"/>
    <w:rsid w:val="00464EB2"/>
    <w:rsid w:val="004651A1"/>
    <w:rsid w:val="00465456"/>
    <w:rsid w:val="004656BB"/>
    <w:rsid w:val="0046580B"/>
    <w:rsid w:val="004659F5"/>
    <w:rsid w:val="00465DCF"/>
    <w:rsid w:val="00465F2D"/>
    <w:rsid w:val="00465F77"/>
    <w:rsid w:val="00465FA0"/>
    <w:rsid w:val="004661AF"/>
    <w:rsid w:val="00466C3F"/>
    <w:rsid w:val="00466D6F"/>
    <w:rsid w:val="00466E3B"/>
    <w:rsid w:val="0046703E"/>
    <w:rsid w:val="00467327"/>
    <w:rsid w:val="004673A7"/>
    <w:rsid w:val="00467978"/>
    <w:rsid w:val="00467AED"/>
    <w:rsid w:val="00467DD1"/>
    <w:rsid w:val="00470117"/>
    <w:rsid w:val="004702C8"/>
    <w:rsid w:val="0047041B"/>
    <w:rsid w:val="00470443"/>
    <w:rsid w:val="004707AF"/>
    <w:rsid w:val="00470866"/>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4F3"/>
    <w:rsid w:val="004736C6"/>
    <w:rsid w:val="004737B8"/>
    <w:rsid w:val="004737BC"/>
    <w:rsid w:val="00473C88"/>
    <w:rsid w:val="00473C98"/>
    <w:rsid w:val="00474495"/>
    <w:rsid w:val="00474616"/>
    <w:rsid w:val="004748AF"/>
    <w:rsid w:val="00474E3E"/>
    <w:rsid w:val="0047504F"/>
    <w:rsid w:val="004750BB"/>
    <w:rsid w:val="00475546"/>
    <w:rsid w:val="004756A0"/>
    <w:rsid w:val="004758DE"/>
    <w:rsid w:val="00475D67"/>
    <w:rsid w:val="00475D95"/>
    <w:rsid w:val="0047634B"/>
    <w:rsid w:val="00476837"/>
    <w:rsid w:val="00476B67"/>
    <w:rsid w:val="00476BE0"/>
    <w:rsid w:val="00476C93"/>
    <w:rsid w:val="00476D23"/>
    <w:rsid w:val="00476D6C"/>
    <w:rsid w:val="00476E08"/>
    <w:rsid w:val="00476FB7"/>
    <w:rsid w:val="00477233"/>
    <w:rsid w:val="0047734B"/>
    <w:rsid w:val="0047754E"/>
    <w:rsid w:val="00477CD3"/>
    <w:rsid w:val="00477E16"/>
    <w:rsid w:val="00480113"/>
    <w:rsid w:val="00480270"/>
    <w:rsid w:val="00480349"/>
    <w:rsid w:val="004804EC"/>
    <w:rsid w:val="004805E8"/>
    <w:rsid w:val="00480833"/>
    <w:rsid w:val="00480E9B"/>
    <w:rsid w:val="0048121E"/>
    <w:rsid w:val="0048128A"/>
    <w:rsid w:val="004815DA"/>
    <w:rsid w:val="004815E4"/>
    <w:rsid w:val="00481A97"/>
    <w:rsid w:val="00482620"/>
    <w:rsid w:val="004829C2"/>
    <w:rsid w:val="00482A54"/>
    <w:rsid w:val="00482DEB"/>
    <w:rsid w:val="004831F2"/>
    <w:rsid w:val="00483262"/>
    <w:rsid w:val="004832FF"/>
    <w:rsid w:val="0048342A"/>
    <w:rsid w:val="004834AB"/>
    <w:rsid w:val="00483A87"/>
    <w:rsid w:val="00483DD0"/>
    <w:rsid w:val="004846DF"/>
    <w:rsid w:val="00484ECF"/>
    <w:rsid w:val="00485156"/>
    <w:rsid w:val="00485312"/>
    <w:rsid w:val="00485633"/>
    <w:rsid w:val="00485783"/>
    <w:rsid w:val="004857DE"/>
    <w:rsid w:val="00485CBA"/>
    <w:rsid w:val="00485CE2"/>
    <w:rsid w:val="00485FBD"/>
    <w:rsid w:val="0048611B"/>
    <w:rsid w:val="004868A7"/>
    <w:rsid w:val="004869C9"/>
    <w:rsid w:val="00487051"/>
    <w:rsid w:val="00487281"/>
    <w:rsid w:val="004872BF"/>
    <w:rsid w:val="00487328"/>
    <w:rsid w:val="0048737B"/>
    <w:rsid w:val="00487566"/>
    <w:rsid w:val="0048758A"/>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117"/>
    <w:rsid w:val="004923A7"/>
    <w:rsid w:val="0049260B"/>
    <w:rsid w:val="0049261A"/>
    <w:rsid w:val="0049263A"/>
    <w:rsid w:val="004928E8"/>
    <w:rsid w:val="00492B14"/>
    <w:rsid w:val="00492DAB"/>
    <w:rsid w:val="00492E3F"/>
    <w:rsid w:val="00493393"/>
    <w:rsid w:val="00493475"/>
    <w:rsid w:val="0049398B"/>
    <w:rsid w:val="00493E88"/>
    <w:rsid w:val="00493F41"/>
    <w:rsid w:val="00494070"/>
    <w:rsid w:val="00494337"/>
    <w:rsid w:val="00494416"/>
    <w:rsid w:val="0049443C"/>
    <w:rsid w:val="00494517"/>
    <w:rsid w:val="004945FE"/>
    <w:rsid w:val="00494A4D"/>
    <w:rsid w:val="00494D0A"/>
    <w:rsid w:val="00495087"/>
    <w:rsid w:val="004950B5"/>
    <w:rsid w:val="00495175"/>
    <w:rsid w:val="004956A6"/>
    <w:rsid w:val="004959C6"/>
    <w:rsid w:val="004959F7"/>
    <w:rsid w:val="00495DE5"/>
    <w:rsid w:val="00495EFB"/>
    <w:rsid w:val="004965EC"/>
    <w:rsid w:val="004968FC"/>
    <w:rsid w:val="00496CC2"/>
    <w:rsid w:val="00496EE5"/>
    <w:rsid w:val="00496F11"/>
    <w:rsid w:val="00497302"/>
    <w:rsid w:val="00497A7A"/>
    <w:rsid w:val="00497B23"/>
    <w:rsid w:val="00497E69"/>
    <w:rsid w:val="004A03C6"/>
    <w:rsid w:val="004A05DB"/>
    <w:rsid w:val="004A083E"/>
    <w:rsid w:val="004A106A"/>
    <w:rsid w:val="004A15C3"/>
    <w:rsid w:val="004A1773"/>
    <w:rsid w:val="004A1864"/>
    <w:rsid w:val="004A1A25"/>
    <w:rsid w:val="004A1C34"/>
    <w:rsid w:val="004A1D43"/>
    <w:rsid w:val="004A215E"/>
    <w:rsid w:val="004A23FA"/>
    <w:rsid w:val="004A2889"/>
    <w:rsid w:val="004A2AC9"/>
    <w:rsid w:val="004A30FF"/>
    <w:rsid w:val="004A32AF"/>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3A"/>
    <w:rsid w:val="004A5570"/>
    <w:rsid w:val="004A5947"/>
    <w:rsid w:val="004A5AE0"/>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6EE"/>
    <w:rsid w:val="004A78AF"/>
    <w:rsid w:val="004A7F42"/>
    <w:rsid w:val="004B022A"/>
    <w:rsid w:val="004B0339"/>
    <w:rsid w:val="004B034E"/>
    <w:rsid w:val="004B038E"/>
    <w:rsid w:val="004B064B"/>
    <w:rsid w:val="004B06B8"/>
    <w:rsid w:val="004B07F0"/>
    <w:rsid w:val="004B0A6C"/>
    <w:rsid w:val="004B0DCA"/>
    <w:rsid w:val="004B10BC"/>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F55"/>
    <w:rsid w:val="004B63F0"/>
    <w:rsid w:val="004B64D4"/>
    <w:rsid w:val="004B66D3"/>
    <w:rsid w:val="004B6702"/>
    <w:rsid w:val="004B6BFD"/>
    <w:rsid w:val="004B6F96"/>
    <w:rsid w:val="004B79F1"/>
    <w:rsid w:val="004B7B2B"/>
    <w:rsid w:val="004B7C6A"/>
    <w:rsid w:val="004B7C6F"/>
    <w:rsid w:val="004B7ECF"/>
    <w:rsid w:val="004B7F22"/>
    <w:rsid w:val="004C04CB"/>
    <w:rsid w:val="004C06A5"/>
    <w:rsid w:val="004C1102"/>
    <w:rsid w:val="004C1334"/>
    <w:rsid w:val="004C1611"/>
    <w:rsid w:val="004C166C"/>
    <w:rsid w:val="004C17B3"/>
    <w:rsid w:val="004C1802"/>
    <w:rsid w:val="004C180D"/>
    <w:rsid w:val="004C1EDC"/>
    <w:rsid w:val="004C1FA9"/>
    <w:rsid w:val="004C22A9"/>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35D"/>
    <w:rsid w:val="004C4402"/>
    <w:rsid w:val="004C4EF6"/>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3B8"/>
    <w:rsid w:val="004D0B27"/>
    <w:rsid w:val="004D0B44"/>
    <w:rsid w:val="004D10C1"/>
    <w:rsid w:val="004D140B"/>
    <w:rsid w:val="004D1508"/>
    <w:rsid w:val="004D167D"/>
    <w:rsid w:val="004D1866"/>
    <w:rsid w:val="004D1BED"/>
    <w:rsid w:val="004D2594"/>
    <w:rsid w:val="004D2643"/>
    <w:rsid w:val="004D276E"/>
    <w:rsid w:val="004D27F0"/>
    <w:rsid w:val="004D2EE4"/>
    <w:rsid w:val="004D31FC"/>
    <w:rsid w:val="004D32B4"/>
    <w:rsid w:val="004D3B86"/>
    <w:rsid w:val="004D3FF5"/>
    <w:rsid w:val="004D45E7"/>
    <w:rsid w:val="004D4765"/>
    <w:rsid w:val="004D4BBF"/>
    <w:rsid w:val="004D4E71"/>
    <w:rsid w:val="004D53AF"/>
    <w:rsid w:val="004D58CD"/>
    <w:rsid w:val="004D5E8A"/>
    <w:rsid w:val="004D62C5"/>
    <w:rsid w:val="004D6D1F"/>
    <w:rsid w:val="004D730E"/>
    <w:rsid w:val="004D7A5E"/>
    <w:rsid w:val="004D7A65"/>
    <w:rsid w:val="004D7B22"/>
    <w:rsid w:val="004D7C63"/>
    <w:rsid w:val="004D7CA9"/>
    <w:rsid w:val="004E0564"/>
    <w:rsid w:val="004E066E"/>
    <w:rsid w:val="004E0C06"/>
    <w:rsid w:val="004E1333"/>
    <w:rsid w:val="004E148C"/>
    <w:rsid w:val="004E164B"/>
    <w:rsid w:val="004E171F"/>
    <w:rsid w:val="004E1BBA"/>
    <w:rsid w:val="004E1E2F"/>
    <w:rsid w:val="004E2097"/>
    <w:rsid w:val="004E20E9"/>
    <w:rsid w:val="004E20F7"/>
    <w:rsid w:val="004E2115"/>
    <w:rsid w:val="004E23F7"/>
    <w:rsid w:val="004E27E3"/>
    <w:rsid w:val="004E2D90"/>
    <w:rsid w:val="004E3086"/>
    <w:rsid w:val="004E324A"/>
    <w:rsid w:val="004E32E8"/>
    <w:rsid w:val="004E3437"/>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70E"/>
    <w:rsid w:val="004E5BFE"/>
    <w:rsid w:val="004E5E27"/>
    <w:rsid w:val="004E6231"/>
    <w:rsid w:val="004E6310"/>
    <w:rsid w:val="004E672A"/>
    <w:rsid w:val="004E6757"/>
    <w:rsid w:val="004E67D6"/>
    <w:rsid w:val="004E6B7D"/>
    <w:rsid w:val="004E6BE7"/>
    <w:rsid w:val="004E6F80"/>
    <w:rsid w:val="004E7561"/>
    <w:rsid w:val="004E76DE"/>
    <w:rsid w:val="004E77BC"/>
    <w:rsid w:val="004E7A3C"/>
    <w:rsid w:val="004E7BC5"/>
    <w:rsid w:val="004E7C7D"/>
    <w:rsid w:val="004E7CE6"/>
    <w:rsid w:val="004F016C"/>
    <w:rsid w:val="004F026A"/>
    <w:rsid w:val="004F04DD"/>
    <w:rsid w:val="004F0988"/>
    <w:rsid w:val="004F0EAE"/>
    <w:rsid w:val="004F13D6"/>
    <w:rsid w:val="004F18E8"/>
    <w:rsid w:val="004F1C99"/>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7CA"/>
    <w:rsid w:val="004F47F5"/>
    <w:rsid w:val="004F4EBC"/>
    <w:rsid w:val="004F4F0F"/>
    <w:rsid w:val="004F4FE7"/>
    <w:rsid w:val="004F50A8"/>
    <w:rsid w:val="004F51F3"/>
    <w:rsid w:val="004F5568"/>
    <w:rsid w:val="004F55B7"/>
    <w:rsid w:val="004F5960"/>
    <w:rsid w:val="004F5B10"/>
    <w:rsid w:val="004F687C"/>
    <w:rsid w:val="004F6BB3"/>
    <w:rsid w:val="004F6CA6"/>
    <w:rsid w:val="004F6DFA"/>
    <w:rsid w:val="004F7243"/>
    <w:rsid w:val="004F7254"/>
    <w:rsid w:val="004F73D6"/>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771"/>
    <w:rsid w:val="00502894"/>
    <w:rsid w:val="00502972"/>
    <w:rsid w:val="00502CA6"/>
    <w:rsid w:val="00502D25"/>
    <w:rsid w:val="00502F91"/>
    <w:rsid w:val="00502FE2"/>
    <w:rsid w:val="00503012"/>
    <w:rsid w:val="00503022"/>
    <w:rsid w:val="00503144"/>
    <w:rsid w:val="005032FA"/>
    <w:rsid w:val="0050360D"/>
    <w:rsid w:val="005039D3"/>
    <w:rsid w:val="00503C1B"/>
    <w:rsid w:val="00503C62"/>
    <w:rsid w:val="005042D9"/>
    <w:rsid w:val="00504861"/>
    <w:rsid w:val="005048A3"/>
    <w:rsid w:val="00504931"/>
    <w:rsid w:val="00504938"/>
    <w:rsid w:val="00504A87"/>
    <w:rsid w:val="00504BA1"/>
    <w:rsid w:val="00504D83"/>
    <w:rsid w:val="005050AE"/>
    <w:rsid w:val="005054BD"/>
    <w:rsid w:val="00505AD4"/>
    <w:rsid w:val="00505B96"/>
    <w:rsid w:val="00505CC9"/>
    <w:rsid w:val="005061A4"/>
    <w:rsid w:val="005061DA"/>
    <w:rsid w:val="0050620C"/>
    <w:rsid w:val="00506630"/>
    <w:rsid w:val="005066EF"/>
    <w:rsid w:val="0050672D"/>
    <w:rsid w:val="0050682D"/>
    <w:rsid w:val="00506A41"/>
    <w:rsid w:val="00506B75"/>
    <w:rsid w:val="00506C8F"/>
    <w:rsid w:val="00510017"/>
    <w:rsid w:val="00510488"/>
    <w:rsid w:val="00510489"/>
    <w:rsid w:val="005106C8"/>
    <w:rsid w:val="00510FE0"/>
    <w:rsid w:val="0051132F"/>
    <w:rsid w:val="00511401"/>
    <w:rsid w:val="0051194E"/>
    <w:rsid w:val="00511A92"/>
    <w:rsid w:val="00511D27"/>
    <w:rsid w:val="00511F94"/>
    <w:rsid w:val="00512092"/>
    <w:rsid w:val="00512528"/>
    <w:rsid w:val="00512E56"/>
    <w:rsid w:val="00513698"/>
    <w:rsid w:val="005136A2"/>
    <w:rsid w:val="0051399A"/>
    <w:rsid w:val="005139D8"/>
    <w:rsid w:val="00513CE0"/>
    <w:rsid w:val="00513CEF"/>
    <w:rsid w:val="00513E8A"/>
    <w:rsid w:val="00514525"/>
    <w:rsid w:val="00514880"/>
    <w:rsid w:val="00514A86"/>
    <w:rsid w:val="0051519F"/>
    <w:rsid w:val="005152FE"/>
    <w:rsid w:val="00515575"/>
    <w:rsid w:val="00515B06"/>
    <w:rsid w:val="00515B10"/>
    <w:rsid w:val="00515C64"/>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7F3"/>
    <w:rsid w:val="005219B8"/>
    <w:rsid w:val="00521C6E"/>
    <w:rsid w:val="00521D60"/>
    <w:rsid w:val="00521E26"/>
    <w:rsid w:val="00521EFC"/>
    <w:rsid w:val="005221A0"/>
    <w:rsid w:val="00522362"/>
    <w:rsid w:val="005223C1"/>
    <w:rsid w:val="00522A0D"/>
    <w:rsid w:val="00522BD5"/>
    <w:rsid w:val="00522FEF"/>
    <w:rsid w:val="00522FF0"/>
    <w:rsid w:val="00523432"/>
    <w:rsid w:val="005237B3"/>
    <w:rsid w:val="005237CE"/>
    <w:rsid w:val="00523A75"/>
    <w:rsid w:val="00523D8E"/>
    <w:rsid w:val="00524356"/>
    <w:rsid w:val="0052452F"/>
    <w:rsid w:val="0052499B"/>
    <w:rsid w:val="00524A4C"/>
    <w:rsid w:val="00524B95"/>
    <w:rsid w:val="005251DF"/>
    <w:rsid w:val="00525469"/>
    <w:rsid w:val="00525857"/>
    <w:rsid w:val="0052599A"/>
    <w:rsid w:val="00525AB5"/>
    <w:rsid w:val="00526042"/>
    <w:rsid w:val="005260A2"/>
    <w:rsid w:val="00526149"/>
    <w:rsid w:val="00526388"/>
    <w:rsid w:val="0052641F"/>
    <w:rsid w:val="00526AFA"/>
    <w:rsid w:val="00526D1B"/>
    <w:rsid w:val="00526EB0"/>
    <w:rsid w:val="005276DF"/>
    <w:rsid w:val="00527A41"/>
    <w:rsid w:val="00527CCA"/>
    <w:rsid w:val="00527D6F"/>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658"/>
    <w:rsid w:val="00533B06"/>
    <w:rsid w:val="00533B4A"/>
    <w:rsid w:val="0053406D"/>
    <w:rsid w:val="00534133"/>
    <w:rsid w:val="005345EF"/>
    <w:rsid w:val="005346DF"/>
    <w:rsid w:val="00534A57"/>
    <w:rsid w:val="00534CF0"/>
    <w:rsid w:val="00534D25"/>
    <w:rsid w:val="00534E01"/>
    <w:rsid w:val="00534F70"/>
    <w:rsid w:val="00534F94"/>
    <w:rsid w:val="00534FB7"/>
    <w:rsid w:val="00535195"/>
    <w:rsid w:val="005352FD"/>
    <w:rsid w:val="0053559E"/>
    <w:rsid w:val="00535C76"/>
    <w:rsid w:val="00535D0C"/>
    <w:rsid w:val="00535ED3"/>
    <w:rsid w:val="00535FE9"/>
    <w:rsid w:val="00536084"/>
    <w:rsid w:val="005363A8"/>
    <w:rsid w:val="00536650"/>
    <w:rsid w:val="005367F2"/>
    <w:rsid w:val="005368CC"/>
    <w:rsid w:val="00536A0D"/>
    <w:rsid w:val="00536C5C"/>
    <w:rsid w:val="00536FAF"/>
    <w:rsid w:val="005371FA"/>
    <w:rsid w:val="00537338"/>
    <w:rsid w:val="0053756D"/>
    <w:rsid w:val="00537570"/>
    <w:rsid w:val="005377F0"/>
    <w:rsid w:val="00537A16"/>
    <w:rsid w:val="00537B15"/>
    <w:rsid w:val="005400B1"/>
    <w:rsid w:val="00540503"/>
    <w:rsid w:val="005408AF"/>
    <w:rsid w:val="00540A66"/>
    <w:rsid w:val="00540B98"/>
    <w:rsid w:val="00540C19"/>
    <w:rsid w:val="00541289"/>
    <w:rsid w:val="00541306"/>
    <w:rsid w:val="00541583"/>
    <w:rsid w:val="005419B6"/>
    <w:rsid w:val="00541B99"/>
    <w:rsid w:val="00541D81"/>
    <w:rsid w:val="0054240D"/>
    <w:rsid w:val="005425F7"/>
    <w:rsid w:val="005426BB"/>
    <w:rsid w:val="00542AAF"/>
    <w:rsid w:val="00542AC9"/>
    <w:rsid w:val="00542BA5"/>
    <w:rsid w:val="0054316D"/>
    <w:rsid w:val="00543264"/>
    <w:rsid w:val="0054336E"/>
    <w:rsid w:val="00543B99"/>
    <w:rsid w:val="00543C19"/>
    <w:rsid w:val="00543CF0"/>
    <w:rsid w:val="00544289"/>
    <w:rsid w:val="005443F0"/>
    <w:rsid w:val="00544561"/>
    <w:rsid w:val="0054477B"/>
    <w:rsid w:val="0054490D"/>
    <w:rsid w:val="00544D14"/>
    <w:rsid w:val="00545265"/>
    <w:rsid w:val="0054561F"/>
    <w:rsid w:val="0054562C"/>
    <w:rsid w:val="00546336"/>
    <w:rsid w:val="00546459"/>
    <w:rsid w:val="0054655A"/>
    <w:rsid w:val="00546D63"/>
    <w:rsid w:val="00546FE9"/>
    <w:rsid w:val="00547280"/>
    <w:rsid w:val="005479D5"/>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8CC"/>
    <w:rsid w:val="00552DBF"/>
    <w:rsid w:val="005535B6"/>
    <w:rsid w:val="005538CD"/>
    <w:rsid w:val="00553B90"/>
    <w:rsid w:val="00554180"/>
    <w:rsid w:val="0055436D"/>
    <w:rsid w:val="0055471B"/>
    <w:rsid w:val="00554AA4"/>
    <w:rsid w:val="00554AE3"/>
    <w:rsid w:val="00554CE2"/>
    <w:rsid w:val="00554EBA"/>
    <w:rsid w:val="005551EF"/>
    <w:rsid w:val="0055522E"/>
    <w:rsid w:val="00555314"/>
    <w:rsid w:val="005553DA"/>
    <w:rsid w:val="005554A0"/>
    <w:rsid w:val="005555F6"/>
    <w:rsid w:val="005557AF"/>
    <w:rsid w:val="00555C23"/>
    <w:rsid w:val="00555CFF"/>
    <w:rsid w:val="00555DB2"/>
    <w:rsid w:val="0055611A"/>
    <w:rsid w:val="005561F6"/>
    <w:rsid w:val="00556352"/>
    <w:rsid w:val="005565E5"/>
    <w:rsid w:val="00556E1F"/>
    <w:rsid w:val="00557148"/>
    <w:rsid w:val="0055721C"/>
    <w:rsid w:val="0055735F"/>
    <w:rsid w:val="00557392"/>
    <w:rsid w:val="0055740D"/>
    <w:rsid w:val="00557614"/>
    <w:rsid w:val="005579A4"/>
    <w:rsid w:val="00557ACC"/>
    <w:rsid w:val="00557B43"/>
    <w:rsid w:val="00557B7A"/>
    <w:rsid w:val="00557BDB"/>
    <w:rsid w:val="00557C05"/>
    <w:rsid w:val="005601E1"/>
    <w:rsid w:val="00560492"/>
    <w:rsid w:val="005606A5"/>
    <w:rsid w:val="005608E6"/>
    <w:rsid w:val="00560CAD"/>
    <w:rsid w:val="00560DE8"/>
    <w:rsid w:val="00560F11"/>
    <w:rsid w:val="0056101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812"/>
    <w:rsid w:val="00563ED6"/>
    <w:rsid w:val="005643AB"/>
    <w:rsid w:val="00564B92"/>
    <w:rsid w:val="00564C07"/>
    <w:rsid w:val="00564D68"/>
    <w:rsid w:val="00564FA5"/>
    <w:rsid w:val="00565142"/>
    <w:rsid w:val="005651A8"/>
    <w:rsid w:val="0056521D"/>
    <w:rsid w:val="00565BFC"/>
    <w:rsid w:val="00566007"/>
    <w:rsid w:val="0056619B"/>
    <w:rsid w:val="00566A0E"/>
    <w:rsid w:val="00566E05"/>
    <w:rsid w:val="005673AA"/>
    <w:rsid w:val="005675E2"/>
    <w:rsid w:val="0056773A"/>
    <w:rsid w:val="00567759"/>
    <w:rsid w:val="005678E4"/>
    <w:rsid w:val="00567AB9"/>
    <w:rsid w:val="00567C29"/>
    <w:rsid w:val="0057041F"/>
    <w:rsid w:val="0057052D"/>
    <w:rsid w:val="0057131F"/>
    <w:rsid w:val="0057135F"/>
    <w:rsid w:val="00571590"/>
    <w:rsid w:val="00571662"/>
    <w:rsid w:val="00571987"/>
    <w:rsid w:val="005723DA"/>
    <w:rsid w:val="0057251D"/>
    <w:rsid w:val="00572670"/>
    <w:rsid w:val="00572AF9"/>
    <w:rsid w:val="00572BE0"/>
    <w:rsid w:val="00572C17"/>
    <w:rsid w:val="00572C6E"/>
    <w:rsid w:val="00572D2E"/>
    <w:rsid w:val="00572EF4"/>
    <w:rsid w:val="00572EFD"/>
    <w:rsid w:val="0057318F"/>
    <w:rsid w:val="005736AA"/>
    <w:rsid w:val="0057374F"/>
    <w:rsid w:val="00573966"/>
    <w:rsid w:val="0057405A"/>
    <w:rsid w:val="005743BA"/>
    <w:rsid w:val="005743DB"/>
    <w:rsid w:val="005744CF"/>
    <w:rsid w:val="0057462D"/>
    <w:rsid w:val="00574FF5"/>
    <w:rsid w:val="0057569E"/>
    <w:rsid w:val="005756AB"/>
    <w:rsid w:val="00575A86"/>
    <w:rsid w:val="005761BC"/>
    <w:rsid w:val="005761CE"/>
    <w:rsid w:val="0057657A"/>
    <w:rsid w:val="00576786"/>
    <w:rsid w:val="00576874"/>
    <w:rsid w:val="00576C9C"/>
    <w:rsid w:val="00576C9F"/>
    <w:rsid w:val="0057742A"/>
    <w:rsid w:val="0057778F"/>
    <w:rsid w:val="0057792F"/>
    <w:rsid w:val="00577BCC"/>
    <w:rsid w:val="0058009F"/>
    <w:rsid w:val="0058084F"/>
    <w:rsid w:val="005809F6"/>
    <w:rsid w:val="00580BF3"/>
    <w:rsid w:val="005813D1"/>
    <w:rsid w:val="00581620"/>
    <w:rsid w:val="00581BA2"/>
    <w:rsid w:val="00581D3F"/>
    <w:rsid w:val="00581D95"/>
    <w:rsid w:val="005820D1"/>
    <w:rsid w:val="005820D6"/>
    <w:rsid w:val="005820D7"/>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2C3"/>
    <w:rsid w:val="00585769"/>
    <w:rsid w:val="00585C28"/>
    <w:rsid w:val="00585E21"/>
    <w:rsid w:val="00585E7F"/>
    <w:rsid w:val="00585FD1"/>
    <w:rsid w:val="005860EB"/>
    <w:rsid w:val="00586318"/>
    <w:rsid w:val="00586397"/>
    <w:rsid w:val="005865EC"/>
    <w:rsid w:val="0058674D"/>
    <w:rsid w:val="005868E6"/>
    <w:rsid w:val="00586A08"/>
    <w:rsid w:val="00586F16"/>
    <w:rsid w:val="005870A1"/>
    <w:rsid w:val="00587283"/>
    <w:rsid w:val="005876A9"/>
    <w:rsid w:val="005876B2"/>
    <w:rsid w:val="00587829"/>
    <w:rsid w:val="00587A44"/>
    <w:rsid w:val="00587E8E"/>
    <w:rsid w:val="00590081"/>
    <w:rsid w:val="0059011C"/>
    <w:rsid w:val="005901DC"/>
    <w:rsid w:val="005908C1"/>
    <w:rsid w:val="00590A69"/>
    <w:rsid w:val="00590DF0"/>
    <w:rsid w:val="00590F59"/>
    <w:rsid w:val="00590FA9"/>
    <w:rsid w:val="00591033"/>
    <w:rsid w:val="00591504"/>
    <w:rsid w:val="0059157F"/>
    <w:rsid w:val="005917C6"/>
    <w:rsid w:val="00591E27"/>
    <w:rsid w:val="005920F7"/>
    <w:rsid w:val="00592512"/>
    <w:rsid w:val="00592C25"/>
    <w:rsid w:val="00592D33"/>
    <w:rsid w:val="00593073"/>
    <w:rsid w:val="0059354A"/>
    <w:rsid w:val="005936FA"/>
    <w:rsid w:val="00593768"/>
    <w:rsid w:val="00593C0D"/>
    <w:rsid w:val="00594769"/>
    <w:rsid w:val="00594A57"/>
    <w:rsid w:val="0059506E"/>
    <w:rsid w:val="005950ED"/>
    <w:rsid w:val="00595861"/>
    <w:rsid w:val="00595C64"/>
    <w:rsid w:val="00596333"/>
    <w:rsid w:val="0059655D"/>
    <w:rsid w:val="005967E6"/>
    <w:rsid w:val="00596C5C"/>
    <w:rsid w:val="00597057"/>
    <w:rsid w:val="00597102"/>
    <w:rsid w:val="005971BE"/>
    <w:rsid w:val="005971CF"/>
    <w:rsid w:val="00597236"/>
    <w:rsid w:val="005972AB"/>
    <w:rsid w:val="005972FF"/>
    <w:rsid w:val="00597708"/>
    <w:rsid w:val="00597F00"/>
    <w:rsid w:val="005A0009"/>
    <w:rsid w:val="005A05BE"/>
    <w:rsid w:val="005A097D"/>
    <w:rsid w:val="005A0EE4"/>
    <w:rsid w:val="005A111F"/>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372"/>
    <w:rsid w:val="005A476B"/>
    <w:rsid w:val="005A498D"/>
    <w:rsid w:val="005A4B71"/>
    <w:rsid w:val="005A4C98"/>
    <w:rsid w:val="005A5049"/>
    <w:rsid w:val="005A5DD1"/>
    <w:rsid w:val="005A5DF7"/>
    <w:rsid w:val="005A667F"/>
    <w:rsid w:val="005A6878"/>
    <w:rsid w:val="005A6AD4"/>
    <w:rsid w:val="005A6EC9"/>
    <w:rsid w:val="005A722D"/>
    <w:rsid w:val="005A7234"/>
    <w:rsid w:val="005A731D"/>
    <w:rsid w:val="005A7452"/>
    <w:rsid w:val="005A7704"/>
    <w:rsid w:val="005A7B3A"/>
    <w:rsid w:val="005A7D3D"/>
    <w:rsid w:val="005B0095"/>
    <w:rsid w:val="005B0125"/>
    <w:rsid w:val="005B03D3"/>
    <w:rsid w:val="005B07E7"/>
    <w:rsid w:val="005B0956"/>
    <w:rsid w:val="005B099E"/>
    <w:rsid w:val="005B0D11"/>
    <w:rsid w:val="005B0E97"/>
    <w:rsid w:val="005B1148"/>
    <w:rsid w:val="005B114A"/>
    <w:rsid w:val="005B138F"/>
    <w:rsid w:val="005B13DF"/>
    <w:rsid w:val="005B1620"/>
    <w:rsid w:val="005B16B8"/>
    <w:rsid w:val="005B1840"/>
    <w:rsid w:val="005B1BB7"/>
    <w:rsid w:val="005B1EB3"/>
    <w:rsid w:val="005B1ECF"/>
    <w:rsid w:val="005B2076"/>
    <w:rsid w:val="005B2521"/>
    <w:rsid w:val="005B27E2"/>
    <w:rsid w:val="005B2961"/>
    <w:rsid w:val="005B39DA"/>
    <w:rsid w:val="005B3AEB"/>
    <w:rsid w:val="005B3BA5"/>
    <w:rsid w:val="005B3C4D"/>
    <w:rsid w:val="005B41E0"/>
    <w:rsid w:val="005B4370"/>
    <w:rsid w:val="005B44E2"/>
    <w:rsid w:val="005B4879"/>
    <w:rsid w:val="005B4C17"/>
    <w:rsid w:val="005B4DF3"/>
    <w:rsid w:val="005B5044"/>
    <w:rsid w:val="005B5238"/>
    <w:rsid w:val="005B5528"/>
    <w:rsid w:val="005B5575"/>
    <w:rsid w:val="005B5A70"/>
    <w:rsid w:val="005B5B1C"/>
    <w:rsid w:val="005B5CB0"/>
    <w:rsid w:val="005B67C1"/>
    <w:rsid w:val="005B67CD"/>
    <w:rsid w:val="005B6BF0"/>
    <w:rsid w:val="005B6D43"/>
    <w:rsid w:val="005B7196"/>
    <w:rsid w:val="005B71EE"/>
    <w:rsid w:val="005B71FD"/>
    <w:rsid w:val="005B7724"/>
    <w:rsid w:val="005B77D2"/>
    <w:rsid w:val="005B7DF3"/>
    <w:rsid w:val="005C01C3"/>
    <w:rsid w:val="005C0271"/>
    <w:rsid w:val="005C045B"/>
    <w:rsid w:val="005C0630"/>
    <w:rsid w:val="005C08F1"/>
    <w:rsid w:val="005C0E4D"/>
    <w:rsid w:val="005C0EEC"/>
    <w:rsid w:val="005C12EA"/>
    <w:rsid w:val="005C1716"/>
    <w:rsid w:val="005C1718"/>
    <w:rsid w:val="005C1C92"/>
    <w:rsid w:val="005C21EC"/>
    <w:rsid w:val="005C2C31"/>
    <w:rsid w:val="005C2E32"/>
    <w:rsid w:val="005C2EC5"/>
    <w:rsid w:val="005C3103"/>
    <w:rsid w:val="005C3241"/>
    <w:rsid w:val="005C33C8"/>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8C2"/>
    <w:rsid w:val="005D0939"/>
    <w:rsid w:val="005D09FC"/>
    <w:rsid w:val="005D0AB7"/>
    <w:rsid w:val="005D0B85"/>
    <w:rsid w:val="005D0DF6"/>
    <w:rsid w:val="005D0EAB"/>
    <w:rsid w:val="005D122B"/>
    <w:rsid w:val="005D1286"/>
    <w:rsid w:val="005D12C4"/>
    <w:rsid w:val="005D136D"/>
    <w:rsid w:val="005D16C6"/>
    <w:rsid w:val="005D19A6"/>
    <w:rsid w:val="005D2095"/>
    <w:rsid w:val="005D255B"/>
    <w:rsid w:val="005D2856"/>
    <w:rsid w:val="005D2A4A"/>
    <w:rsid w:val="005D2D2D"/>
    <w:rsid w:val="005D31FE"/>
    <w:rsid w:val="005D334F"/>
    <w:rsid w:val="005D3467"/>
    <w:rsid w:val="005D366E"/>
    <w:rsid w:val="005D36DA"/>
    <w:rsid w:val="005D38E3"/>
    <w:rsid w:val="005D3BF1"/>
    <w:rsid w:val="005D3CB1"/>
    <w:rsid w:val="005D4018"/>
    <w:rsid w:val="005D4069"/>
    <w:rsid w:val="005D40BC"/>
    <w:rsid w:val="005D41FA"/>
    <w:rsid w:val="005D4498"/>
    <w:rsid w:val="005D4759"/>
    <w:rsid w:val="005D48F4"/>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9C1"/>
    <w:rsid w:val="005D6D25"/>
    <w:rsid w:val="005D6E6A"/>
    <w:rsid w:val="005D6ECF"/>
    <w:rsid w:val="005D72EA"/>
    <w:rsid w:val="005D73B1"/>
    <w:rsid w:val="005D7553"/>
    <w:rsid w:val="005D77D0"/>
    <w:rsid w:val="005D77D1"/>
    <w:rsid w:val="005D7FB5"/>
    <w:rsid w:val="005E005A"/>
    <w:rsid w:val="005E00B6"/>
    <w:rsid w:val="005E02D9"/>
    <w:rsid w:val="005E0690"/>
    <w:rsid w:val="005E087D"/>
    <w:rsid w:val="005E08E7"/>
    <w:rsid w:val="005E09A0"/>
    <w:rsid w:val="005E0D83"/>
    <w:rsid w:val="005E113B"/>
    <w:rsid w:val="005E127F"/>
    <w:rsid w:val="005E1CA2"/>
    <w:rsid w:val="005E277D"/>
    <w:rsid w:val="005E2A2D"/>
    <w:rsid w:val="005E2A63"/>
    <w:rsid w:val="005E2C60"/>
    <w:rsid w:val="005E2F3D"/>
    <w:rsid w:val="005E391F"/>
    <w:rsid w:val="005E3B5E"/>
    <w:rsid w:val="005E3CF6"/>
    <w:rsid w:val="005E3F48"/>
    <w:rsid w:val="005E3FEA"/>
    <w:rsid w:val="005E433D"/>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A9A"/>
    <w:rsid w:val="005E7BEA"/>
    <w:rsid w:val="005E7C71"/>
    <w:rsid w:val="005E7E0E"/>
    <w:rsid w:val="005E7F0E"/>
    <w:rsid w:val="005F0683"/>
    <w:rsid w:val="005F0A98"/>
    <w:rsid w:val="005F0AB3"/>
    <w:rsid w:val="005F0B3D"/>
    <w:rsid w:val="005F14AE"/>
    <w:rsid w:val="005F18DF"/>
    <w:rsid w:val="005F18EA"/>
    <w:rsid w:val="005F1978"/>
    <w:rsid w:val="005F1A9E"/>
    <w:rsid w:val="005F1B50"/>
    <w:rsid w:val="005F1FC7"/>
    <w:rsid w:val="005F2098"/>
    <w:rsid w:val="005F241B"/>
    <w:rsid w:val="005F29F5"/>
    <w:rsid w:val="005F2D66"/>
    <w:rsid w:val="005F2ED2"/>
    <w:rsid w:val="005F3036"/>
    <w:rsid w:val="005F339A"/>
    <w:rsid w:val="005F344B"/>
    <w:rsid w:val="005F3812"/>
    <w:rsid w:val="005F3AC7"/>
    <w:rsid w:val="005F3C07"/>
    <w:rsid w:val="005F3FF1"/>
    <w:rsid w:val="005F4043"/>
    <w:rsid w:val="005F425C"/>
    <w:rsid w:val="005F437E"/>
    <w:rsid w:val="005F4529"/>
    <w:rsid w:val="005F456E"/>
    <w:rsid w:val="005F459E"/>
    <w:rsid w:val="005F48F4"/>
    <w:rsid w:val="005F4E36"/>
    <w:rsid w:val="005F5058"/>
    <w:rsid w:val="005F516D"/>
    <w:rsid w:val="005F54AB"/>
    <w:rsid w:val="005F5569"/>
    <w:rsid w:val="005F55BB"/>
    <w:rsid w:val="005F5DE5"/>
    <w:rsid w:val="005F5EC3"/>
    <w:rsid w:val="005F612F"/>
    <w:rsid w:val="005F6242"/>
    <w:rsid w:val="005F6320"/>
    <w:rsid w:val="005F63FD"/>
    <w:rsid w:val="005F66ED"/>
    <w:rsid w:val="005F6712"/>
    <w:rsid w:val="005F6A86"/>
    <w:rsid w:val="005F6EAF"/>
    <w:rsid w:val="005F6F3F"/>
    <w:rsid w:val="005F6FDE"/>
    <w:rsid w:val="005F714D"/>
    <w:rsid w:val="005F715E"/>
    <w:rsid w:val="005F743D"/>
    <w:rsid w:val="005F76EC"/>
    <w:rsid w:val="005F7828"/>
    <w:rsid w:val="005F7D6B"/>
    <w:rsid w:val="005F7F1B"/>
    <w:rsid w:val="0060087F"/>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02"/>
    <w:rsid w:val="00605CD9"/>
    <w:rsid w:val="00605EFF"/>
    <w:rsid w:val="0060621C"/>
    <w:rsid w:val="006064EC"/>
    <w:rsid w:val="00606663"/>
    <w:rsid w:val="00606A17"/>
    <w:rsid w:val="00606E75"/>
    <w:rsid w:val="006070EF"/>
    <w:rsid w:val="00607165"/>
    <w:rsid w:val="006071CD"/>
    <w:rsid w:val="00607229"/>
    <w:rsid w:val="00607DD6"/>
    <w:rsid w:val="00607E56"/>
    <w:rsid w:val="0061010B"/>
    <w:rsid w:val="00610C1A"/>
    <w:rsid w:val="00610E92"/>
    <w:rsid w:val="006110B8"/>
    <w:rsid w:val="00611F13"/>
    <w:rsid w:val="0061208F"/>
    <w:rsid w:val="00612505"/>
    <w:rsid w:val="006136E9"/>
    <w:rsid w:val="006138BA"/>
    <w:rsid w:val="00613CA9"/>
    <w:rsid w:val="00613D70"/>
    <w:rsid w:val="00613DD6"/>
    <w:rsid w:val="006140AF"/>
    <w:rsid w:val="006143B4"/>
    <w:rsid w:val="006143F2"/>
    <w:rsid w:val="0061465A"/>
    <w:rsid w:val="0061475A"/>
    <w:rsid w:val="00614840"/>
    <w:rsid w:val="00614BC2"/>
    <w:rsid w:val="00614CA8"/>
    <w:rsid w:val="00615029"/>
    <w:rsid w:val="0061522A"/>
    <w:rsid w:val="00615302"/>
    <w:rsid w:val="00615584"/>
    <w:rsid w:val="00615735"/>
    <w:rsid w:val="00615971"/>
    <w:rsid w:val="00615CB1"/>
    <w:rsid w:val="0061642D"/>
    <w:rsid w:val="00616733"/>
    <w:rsid w:val="00616CDA"/>
    <w:rsid w:val="00616F45"/>
    <w:rsid w:val="00616FE6"/>
    <w:rsid w:val="00617076"/>
    <w:rsid w:val="0061735B"/>
    <w:rsid w:val="00617D6F"/>
    <w:rsid w:val="00617FCE"/>
    <w:rsid w:val="00620273"/>
    <w:rsid w:val="00620425"/>
    <w:rsid w:val="006205BD"/>
    <w:rsid w:val="00620D57"/>
    <w:rsid w:val="00620D82"/>
    <w:rsid w:val="00620F2C"/>
    <w:rsid w:val="00621146"/>
    <w:rsid w:val="006212E4"/>
    <w:rsid w:val="00621C7A"/>
    <w:rsid w:val="00621ED8"/>
    <w:rsid w:val="006220E5"/>
    <w:rsid w:val="00622207"/>
    <w:rsid w:val="00622569"/>
    <w:rsid w:val="006227FD"/>
    <w:rsid w:val="00622852"/>
    <w:rsid w:val="00622C6A"/>
    <w:rsid w:val="00622DB8"/>
    <w:rsid w:val="00622E3E"/>
    <w:rsid w:val="00622E59"/>
    <w:rsid w:val="00622F38"/>
    <w:rsid w:val="00623128"/>
    <w:rsid w:val="00623232"/>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B52"/>
    <w:rsid w:val="006252AA"/>
    <w:rsid w:val="0062531D"/>
    <w:rsid w:val="006262D3"/>
    <w:rsid w:val="0062660D"/>
    <w:rsid w:val="00627736"/>
    <w:rsid w:val="00627D08"/>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83C"/>
    <w:rsid w:val="00633DF6"/>
    <w:rsid w:val="00634135"/>
    <w:rsid w:val="0063413D"/>
    <w:rsid w:val="00634153"/>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6EBB"/>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5D"/>
    <w:rsid w:val="00641ADD"/>
    <w:rsid w:val="00641D31"/>
    <w:rsid w:val="006429ED"/>
    <w:rsid w:val="00642AAB"/>
    <w:rsid w:val="00642AAC"/>
    <w:rsid w:val="006430EC"/>
    <w:rsid w:val="0064358D"/>
    <w:rsid w:val="00643642"/>
    <w:rsid w:val="00643A24"/>
    <w:rsid w:val="00643F1C"/>
    <w:rsid w:val="00644232"/>
    <w:rsid w:val="0064426D"/>
    <w:rsid w:val="006443FF"/>
    <w:rsid w:val="006445EB"/>
    <w:rsid w:val="006446FB"/>
    <w:rsid w:val="0064480C"/>
    <w:rsid w:val="00644A0C"/>
    <w:rsid w:val="00644A4F"/>
    <w:rsid w:val="00644B2D"/>
    <w:rsid w:val="00644D11"/>
    <w:rsid w:val="00644E60"/>
    <w:rsid w:val="00644FB8"/>
    <w:rsid w:val="00645137"/>
    <w:rsid w:val="00645A63"/>
    <w:rsid w:val="00645D45"/>
    <w:rsid w:val="0064656D"/>
    <w:rsid w:val="0064684E"/>
    <w:rsid w:val="006468C5"/>
    <w:rsid w:val="006469FA"/>
    <w:rsid w:val="00646A65"/>
    <w:rsid w:val="00646B44"/>
    <w:rsid w:val="006470F6"/>
    <w:rsid w:val="006473EC"/>
    <w:rsid w:val="00647927"/>
    <w:rsid w:val="00647CE6"/>
    <w:rsid w:val="00647D96"/>
    <w:rsid w:val="00647F2D"/>
    <w:rsid w:val="00650E3A"/>
    <w:rsid w:val="006512A4"/>
    <w:rsid w:val="006514B9"/>
    <w:rsid w:val="00651545"/>
    <w:rsid w:val="00651702"/>
    <w:rsid w:val="00651BB4"/>
    <w:rsid w:val="00651CF5"/>
    <w:rsid w:val="00651F94"/>
    <w:rsid w:val="006521B1"/>
    <w:rsid w:val="006523E6"/>
    <w:rsid w:val="006529AB"/>
    <w:rsid w:val="00652BA4"/>
    <w:rsid w:val="00652C20"/>
    <w:rsid w:val="00652DBD"/>
    <w:rsid w:val="00652E0A"/>
    <w:rsid w:val="00653158"/>
    <w:rsid w:val="0065365A"/>
    <w:rsid w:val="00653957"/>
    <w:rsid w:val="00653CF9"/>
    <w:rsid w:val="00653EE7"/>
    <w:rsid w:val="006549D3"/>
    <w:rsid w:val="00654C09"/>
    <w:rsid w:val="00654FC0"/>
    <w:rsid w:val="006550A7"/>
    <w:rsid w:val="006550E2"/>
    <w:rsid w:val="006554CB"/>
    <w:rsid w:val="006557D4"/>
    <w:rsid w:val="00655A68"/>
    <w:rsid w:val="0065617A"/>
    <w:rsid w:val="0065647C"/>
    <w:rsid w:val="0065667B"/>
    <w:rsid w:val="00656684"/>
    <w:rsid w:val="00657331"/>
    <w:rsid w:val="00657344"/>
    <w:rsid w:val="006574B4"/>
    <w:rsid w:val="006575F0"/>
    <w:rsid w:val="00657616"/>
    <w:rsid w:val="00657BAB"/>
    <w:rsid w:val="00657FFD"/>
    <w:rsid w:val="00660938"/>
    <w:rsid w:val="00660B0A"/>
    <w:rsid w:val="00660CA4"/>
    <w:rsid w:val="00661820"/>
    <w:rsid w:val="00661860"/>
    <w:rsid w:val="00661A76"/>
    <w:rsid w:val="00661E76"/>
    <w:rsid w:val="00662519"/>
    <w:rsid w:val="00662713"/>
    <w:rsid w:val="00662822"/>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91E"/>
    <w:rsid w:val="00664A71"/>
    <w:rsid w:val="00664C32"/>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463"/>
    <w:rsid w:val="006707B7"/>
    <w:rsid w:val="006708D6"/>
    <w:rsid w:val="00670A65"/>
    <w:rsid w:val="00671655"/>
    <w:rsid w:val="00671A5F"/>
    <w:rsid w:val="00671BA3"/>
    <w:rsid w:val="00671E16"/>
    <w:rsid w:val="00671F8E"/>
    <w:rsid w:val="00672350"/>
    <w:rsid w:val="006724C2"/>
    <w:rsid w:val="0067259E"/>
    <w:rsid w:val="00672614"/>
    <w:rsid w:val="00672656"/>
    <w:rsid w:val="006727B2"/>
    <w:rsid w:val="00672D0E"/>
    <w:rsid w:val="00672D20"/>
    <w:rsid w:val="00672E7F"/>
    <w:rsid w:val="00673114"/>
    <w:rsid w:val="00673115"/>
    <w:rsid w:val="006733E8"/>
    <w:rsid w:val="0067340D"/>
    <w:rsid w:val="006734C1"/>
    <w:rsid w:val="00673607"/>
    <w:rsid w:val="006736CC"/>
    <w:rsid w:val="00673C5F"/>
    <w:rsid w:val="00673D63"/>
    <w:rsid w:val="00673E64"/>
    <w:rsid w:val="0067450D"/>
    <w:rsid w:val="006746E2"/>
    <w:rsid w:val="0067488E"/>
    <w:rsid w:val="00674917"/>
    <w:rsid w:val="00674927"/>
    <w:rsid w:val="00674BDE"/>
    <w:rsid w:val="00675016"/>
    <w:rsid w:val="006752D6"/>
    <w:rsid w:val="0067532F"/>
    <w:rsid w:val="00675A96"/>
    <w:rsid w:val="00675CE4"/>
    <w:rsid w:val="00675D1E"/>
    <w:rsid w:val="00675EA9"/>
    <w:rsid w:val="00675ED8"/>
    <w:rsid w:val="0067613C"/>
    <w:rsid w:val="006762B4"/>
    <w:rsid w:val="006763CD"/>
    <w:rsid w:val="0067650B"/>
    <w:rsid w:val="00676C55"/>
    <w:rsid w:val="00676C64"/>
    <w:rsid w:val="006770C3"/>
    <w:rsid w:val="00677270"/>
    <w:rsid w:val="00677675"/>
    <w:rsid w:val="0067777A"/>
    <w:rsid w:val="00677B0D"/>
    <w:rsid w:val="00677C5C"/>
    <w:rsid w:val="00677F4B"/>
    <w:rsid w:val="00680156"/>
    <w:rsid w:val="00680299"/>
    <w:rsid w:val="006802D1"/>
    <w:rsid w:val="006802E6"/>
    <w:rsid w:val="00680360"/>
    <w:rsid w:val="006805C9"/>
    <w:rsid w:val="00680620"/>
    <w:rsid w:val="00680A2A"/>
    <w:rsid w:val="00680B44"/>
    <w:rsid w:val="00680E0B"/>
    <w:rsid w:val="00681414"/>
    <w:rsid w:val="00681861"/>
    <w:rsid w:val="00681C91"/>
    <w:rsid w:val="0068224C"/>
    <w:rsid w:val="00682A08"/>
    <w:rsid w:val="00682D17"/>
    <w:rsid w:val="006833F2"/>
    <w:rsid w:val="006836BE"/>
    <w:rsid w:val="00683C7A"/>
    <w:rsid w:val="0068422B"/>
    <w:rsid w:val="00684231"/>
    <w:rsid w:val="00684570"/>
    <w:rsid w:val="00684A4C"/>
    <w:rsid w:val="00684D1A"/>
    <w:rsid w:val="00684E97"/>
    <w:rsid w:val="006850C2"/>
    <w:rsid w:val="00685483"/>
    <w:rsid w:val="006856A9"/>
    <w:rsid w:val="00685702"/>
    <w:rsid w:val="0068616E"/>
    <w:rsid w:val="00686954"/>
    <w:rsid w:val="00686CE4"/>
    <w:rsid w:val="00687496"/>
    <w:rsid w:val="0068767F"/>
    <w:rsid w:val="00687F56"/>
    <w:rsid w:val="006901E0"/>
    <w:rsid w:val="006906DF"/>
    <w:rsid w:val="00690C06"/>
    <w:rsid w:val="00690FA4"/>
    <w:rsid w:val="006911A3"/>
    <w:rsid w:val="006913F4"/>
    <w:rsid w:val="00691535"/>
    <w:rsid w:val="00691568"/>
    <w:rsid w:val="00691AD5"/>
    <w:rsid w:val="00691E59"/>
    <w:rsid w:val="00692413"/>
    <w:rsid w:val="00692C65"/>
    <w:rsid w:val="00692F69"/>
    <w:rsid w:val="00693180"/>
    <w:rsid w:val="00693369"/>
    <w:rsid w:val="006933C5"/>
    <w:rsid w:val="00693598"/>
    <w:rsid w:val="0069371F"/>
    <w:rsid w:val="00693760"/>
    <w:rsid w:val="0069390B"/>
    <w:rsid w:val="00693D8D"/>
    <w:rsid w:val="00693DD6"/>
    <w:rsid w:val="00693E52"/>
    <w:rsid w:val="00693EB1"/>
    <w:rsid w:val="00693EDA"/>
    <w:rsid w:val="0069419F"/>
    <w:rsid w:val="00694619"/>
    <w:rsid w:val="006946AE"/>
    <w:rsid w:val="006953FA"/>
    <w:rsid w:val="006954D9"/>
    <w:rsid w:val="00695550"/>
    <w:rsid w:val="00695809"/>
    <w:rsid w:val="00695BDE"/>
    <w:rsid w:val="00695E4A"/>
    <w:rsid w:val="006960D4"/>
    <w:rsid w:val="006961AA"/>
    <w:rsid w:val="0069620E"/>
    <w:rsid w:val="00696318"/>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303F"/>
    <w:rsid w:val="006A3739"/>
    <w:rsid w:val="006A377A"/>
    <w:rsid w:val="006A3850"/>
    <w:rsid w:val="006A3B1C"/>
    <w:rsid w:val="006A3B5C"/>
    <w:rsid w:val="006A40D3"/>
    <w:rsid w:val="006A47A5"/>
    <w:rsid w:val="006A48AB"/>
    <w:rsid w:val="006A4F5B"/>
    <w:rsid w:val="006A5CC0"/>
    <w:rsid w:val="006A6029"/>
    <w:rsid w:val="006A60A0"/>
    <w:rsid w:val="006A6254"/>
    <w:rsid w:val="006A64D4"/>
    <w:rsid w:val="006A6E1F"/>
    <w:rsid w:val="006A6EDC"/>
    <w:rsid w:val="006A6F71"/>
    <w:rsid w:val="006A726F"/>
    <w:rsid w:val="006A7A71"/>
    <w:rsid w:val="006A7AC6"/>
    <w:rsid w:val="006A7C7D"/>
    <w:rsid w:val="006A7CA7"/>
    <w:rsid w:val="006B027B"/>
    <w:rsid w:val="006B0521"/>
    <w:rsid w:val="006B053F"/>
    <w:rsid w:val="006B1171"/>
    <w:rsid w:val="006B11FB"/>
    <w:rsid w:val="006B131D"/>
    <w:rsid w:val="006B1483"/>
    <w:rsid w:val="006B1B3C"/>
    <w:rsid w:val="006B1C91"/>
    <w:rsid w:val="006B2370"/>
    <w:rsid w:val="006B251D"/>
    <w:rsid w:val="006B28AF"/>
    <w:rsid w:val="006B2C28"/>
    <w:rsid w:val="006B2C61"/>
    <w:rsid w:val="006B2CB3"/>
    <w:rsid w:val="006B2D80"/>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1153"/>
    <w:rsid w:val="006C1381"/>
    <w:rsid w:val="006C1CE1"/>
    <w:rsid w:val="006C1EBD"/>
    <w:rsid w:val="006C219E"/>
    <w:rsid w:val="006C2970"/>
    <w:rsid w:val="006C2A19"/>
    <w:rsid w:val="006C2A5A"/>
    <w:rsid w:val="006C2A60"/>
    <w:rsid w:val="006C3477"/>
    <w:rsid w:val="006C35F8"/>
    <w:rsid w:val="006C3EA5"/>
    <w:rsid w:val="006C416C"/>
    <w:rsid w:val="006C417A"/>
    <w:rsid w:val="006C4251"/>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28"/>
    <w:rsid w:val="006C7EF0"/>
    <w:rsid w:val="006D01E1"/>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B2"/>
    <w:rsid w:val="006D4122"/>
    <w:rsid w:val="006D43C5"/>
    <w:rsid w:val="006D4520"/>
    <w:rsid w:val="006D461B"/>
    <w:rsid w:val="006D4630"/>
    <w:rsid w:val="006D4C82"/>
    <w:rsid w:val="006D4D21"/>
    <w:rsid w:val="006D4E68"/>
    <w:rsid w:val="006D5220"/>
    <w:rsid w:val="006D5FBD"/>
    <w:rsid w:val="006D6083"/>
    <w:rsid w:val="006D6195"/>
    <w:rsid w:val="006D6258"/>
    <w:rsid w:val="006D665E"/>
    <w:rsid w:val="006D6C13"/>
    <w:rsid w:val="006D6D69"/>
    <w:rsid w:val="006D6DAE"/>
    <w:rsid w:val="006D6DD6"/>
    <w:rsid w:val="006D6EA6"/>
    <w:rsid w:val="006D72A3"/>
    <w:rsid w:val="006D72AC"/>
    <w:rsid w:val="006D73D4"/>
    <w:rsid w:val="006D7423"/>
    <w:rsid w:val="006D75F7"/>
    <w:rsid w:val="006D76A7"/>
    <w:rsid w:val="006D77A7"/>
    <w:rsid w:val="006D7B09"/>
    <w:rsid w:val="006D7D02"/>
    <w:rsid w:val="006E0140"/>
    <w:rsid w:val="006E02D7"/>
    <w:rsid w:val="006E0609"/>
    <w:rsid w:val="006E07D0"/>
    <w:rsid w:val="006E0A3F"/>
    <w:rsid w:val="006E145F"/>
    <w:rsid w:val="006E15AB"/>
    <w:rsid w:val="006E1662"/>
    <w:rsid w:val="006E1A47"/>
    <w:rsid w:val="006E1A81"/>
    <w:rsid w:val="006E20ED"/>
    <w:rsid w:val="006E2337"/>
    <w:rsid w:val="006E236F"/>
    <w:rsid w:val="006E2506"/>
    <w:rsid w:val="006E261E"/>
    <w:rsid w:val="006E2D95"/>
    <w:rsid w:val="006E2DA4"/>
    <w:rsid w:val="006E2E04"/>
    <w:rsid w:val="006E32B6"/>
    <w:rsid w:val="006E331A"/>
    <w:rsid w:val="006E3414"/>
    <w:rsid w:val="006E3613"/>
    <w:rsid w:val="006E38AB"/>
    <w:rsid w:val="006E3DC3"/>
    <w:rsid w:val="006E4B60"/>
    <w:rsid w:val="006E4B6E"/>
    <w:rsid w:val="006E4D88"/>
    <w:rsid w:val="006E50E2"/>
    <w:rsid w:val="006E52DF"/>
    <w:rsid w:val="006E5810"/>
    <w:rsid w:val="006E5A47"/>
    <w:rsid w:val="006E5B4F"/>
    <w:rsid w:val="006E6071"/>
    <w:rsid w:val="006E60D5"/>
    <w:rsid w:val="006E61F6"/>
    <w:rsid w:val="006E621A"/>
    <w:rsid w:val="006E639C"/>
    <w:rsid w:val="006E65C0"/>
    <w:rsid w:val="006E676A"/>
    <w:rsid w:val="006E6957"/>
    <w:rsid w:val="006E6A49"/>
    <w:rsid w:val="006E6CE7"/>
    <w:rsid w:val="006E6E94"/>
    <w:rsid w:val="006E7059"/>
    <w:rsid w:val="006E71FB"/>
    <w:rsid w:val="006E72E3"/>
    <w:rsid w:val="006E7554"/>
    <w:rsid w:val="006E78A2"/>
    <w:rsid w:val="006E79B0"/>
    <w:rsid w:val="006E7E7B"/>
    <w:rsid w:val="006E7EE0"/>
    <w:rsid w:val="006E7EE1"/>
    <w:rsid w:val="006F0519"/>
    <w:rsid w:val="006F0D47"/>
    <w:rsid w:val="006F0DA9"/>
    <w:rsid w:val="006F1191"/>
    <w:rsid w:val="006F12C3"/>
    <w:rsid w:val="006F15CE"/>
    <w:rsid w:val="006F1821"/>
    <w:rsid w:val="006F22F0"/>
    <w:rsid w:val="006F23B4"/>
    <w:rsid w:val="006F2468"/>
    <w:rsid w:val="006F26FF"/>
    <w:rsid w:val="006F3160"/>
    <w:rsid w:val="006F34AF"/>
    <w:rsid w:val="006F3507"/>
    <w:rsid w:val="006F35B4"/>
    <w:rsid w:val="006F3864"/>
    <w:rsid w:val="006F3CB6"/>
    <w:rsid w:val="006F3DD6"/>
    <w:rsid w:val="006F3E64"/>
    <w:rsid w:val="006F3E97"/>
    <w:rsid w:val="006F4BC6"/>
    <w:rsid w:val="006F4E99"/>
    <w:rsid w:val="006F5161"/>
    <w:rsid w:val="006F56D3"/>
    <w:rsid w:val="006F59FC"/>
    <w:rsid w:val="006F5EA2"/>
    <w:rsid w:val="006F5FAC"/>
    <w:rsid w:val="006F6191"/>
    <w:rsid w:val="006F6272"/>
    <w:rsid w:val="006F6734"/>
    <w:rsid w:val="006F6890"/>
    <w:rsid w:val="006F68DD"/>
    <w:rsid w:val="006F69EF"/>
    <w:rsid w:val="006F6A3B"/>
    <w:rsid w:val="006F6A5F"/>
    <w:rsid w:val="006F6D38"/>
    <w:rsid w:val="006F721A"/>
    <w:rsid w:val="006F73AF"/>
    <w:rsid w:val="006F75D5"/>
    <w:rsid w:val="006F7A86"/>
    <w:rsid w:val="006F7B9B"/>
    <w:rsid w:val="006F7C40"/>
    <w:rsid w:val="006F7CB8"/>
    <w:rsid w:val="006F7E93"/>
    <w:rsid w:val="007003AA"/>
    <w:rsid w:val="0070090E"/>
    <w:rsid w:val="00700944"/>
    <w:rsid w:val="00700D67"/>
    <w:rsid w:val="007010B7"/>
    <w:rsid w:val="007015F8"/>
    <w:rsid w:val="007017C0"/>
    <w:rsid w:val="00701877"/>
    <w:rsid w:val="00702370"/>
    <w:rsid w:val="007024E6"/>
    <w:rsid w:val="007026AB"/>
    <w:rsid w:val="00702B53"/>
    <w:rsid w:val="00702C23"/>
    <w:rsid w:val="00702C7D"/>
    <w:rsid w:val="00702D3A"/>
    <w:rsid w:val="00702DBA"/>
    <w:rsid w:val="007030FE"/>
    <w:rsid w:val="007033D8"/>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5D3"/>
    <w:rsid w:val="00705722"/>
    <w:rsid w:val="0070595B"/>
    <w:rsid w:val="00705960"/>
    <w:rsid w:val="00705A56"/>
    <w:rsid w:val="00705C57"/>
    <w:rsid w:val="0070610D"/>
    <w:rsid w:val="007061C2"/>
    <w:rsid w:val="007062BA"/>
    <w:rsid w:val="00706613"/>
    <w:rsid w:val="00706BC0"/>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92B"/>
    <w:rsid w:val="00713A3E"/>
    <w:rsid w:val="00713A83"/>
    <w:rsid w:val="00713A9F"/>
    <w:rsid w:val="00713CD9"/>
    <w:rsid w:val="0071420F"/>
    <w:rsid w:val="00714503"/>
    <w:rsid w:val="007147BF"/>
    <w:rsid w:val="007147F1"/>
    <w:rsid w:val="00714826"/>
    <w:rsid w:val="007148F1"/>
    <w:rsid w:val="007148F4"/>
    <w:rsid w:val="0071497A"/>
    <w:rsid w:val="00714D0F"/>
    <w:rsid w:val="0071535D"/>
    <w:rsid w:val="007154C4"/>
    <w:rsid w:val="00715515"/>
    <w:rsid w:val="00715561"/>
    <w:rsid w:val="007159B3"/>
    <w:rsid w:val="00715F0D"/>
    <w:rsid w:val="00715F28"/>
    <w:rsid w:val="00715F75"/>
    <w:rsid w:val="00715FB0"/>
    <w:rsid w:val="00716466"/>
    <w:rsid w:val="0071660C"/>
    <w:rsid w:val="007168D6"/>
    <w:rsid w:val="00716BBD"/>
    <w:rsid w:val="00716F1A"/>
    <w:rsid w:val="00717170"/>
    <w:rsid w:val="007172C4"/>
    <w:rsid w:val="00717357"/>
    <w:rsid w:val="00717500"/>
    <w:rsid w:val="007175A9"/>
    <w:rsid w:val="007175DF"/>
    <w:rsid w:val="0071781A"/>
    <w:rsid w:val="0071785D"/>
    <w:rsid w:val="007179A8"/>
    <w:rsid w:val="007179D8"/>
    <w:rsid w:val="00717E0F"/>
    <w:rsid w:val="007204B4"/>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3BE"/>
    <w:rsid w:val="00723502"/>
    <w:rsid w:val="007237FB"/>
    <w:rsid w:val="0072423D"/>
    <w:rsid w:val="00724252"/>
    <w:rsid w:val="007242D4"/>
    <w:rsid w:val="00724316"/>
    <w:rsid w:val="00724CF9"/>
    <w:rsid w:val="00725247"/>
    <w:rsid w:val="0072547A"/>
    <w:rsid w:val="007258EB"/>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9C3"/>
    <w:rsid w:val="00727A2F"/>
    <w:rsid w:val="00727B88"/>
    <w:rsid w:val="00727E1E"/>
    <w:rsid w:val="00730681"/>
    <w:rsid w:val="007306EB"/>
    <w:rsid w:val="00730808"/>
    <w:rsid w:val="00730908"/>
    <w:rsid w:val="00730924"/>
    <w:rsid w:val="0073093A"/>
    <w:rsid w:val="00730A6B"/>
    <w:rsid w:val="00730BE9"/>
    <w:rsid w:val="00730CC9"/>
    <w:rsid w:val="00730D89"/>
    <w:rsid w:val="00730EF0"/>
    <w:rsid w:val="00731028"/>
    <w:rsid w:val="007315A2"/>
    <w:rsid w:val="007318C2"/>
    <w:rsid w:val="007320ED"/>
    <w:rsid w:val="00732221"/>
    <w:rsid w:val="007323FF"/>
    <w:rsid w:val="0073244D"/>
    <w:rsid w:val="0073283C"/>
    <w:rsid w:val="007329DE"/>
    <w:rsid w:val="00732EDF"/>
    <w:rsid w:val="007333D0"/>
    <w:rsid w:val="00733533"/>
    <w:rsid w:val="007335E2"/>
    <w:rsid w:val="00733740"/>
    <w:rsid w:val="007339F1"/>
    <w:rsid w:val="00734061"/>
    <w:rsid w:val="00734189"/>
    <w:rsid w:val="007341F2"/>
    <w:rsid w:val="007341FF"/>
    <w:rsid w:val="00734C31"/>
    <w:rsid w:val="00735397"/>
    <w:rsid w:val="0073551A"/>
    <w:rsid w:val="00736267"/>
    <w:rsid w:val="007363F7"/>
    <w:rsid w:val="007368CE"/>
    <w:rsid w:val="00736AA8"/>
    <w:rsid w:val="00736BF1"/>
    <w:rsid w:val="007372D9"/>
    <w:rsid w:val="00737456"/>
    <w:rsid w:val="0073748A"/>
    <w:rsid w:val="00737F78"/>
    <w:rsid w:val="00740099"/>
    <w:rsid w:val="0074046C"/>
    <w:rsid w:val="00740CD3"/>
    <w:rsid w:val="00741401"/>
    <w:rsid w:val="00741726"/>
    <w:rsid w:val="007417B5"/>
    <w:rsid w:val="007418AB"/>
    <w:rsid w:val="00741905"/>
    <w:rsid w:val="0074194C"/>
    <w:rsid w:val="00741974"/>
    <w:rsid w:val="00741B6D"/>
    <w:rsid w:val="00741C21"/>
    <w:rsid w:val="007423EB"/>
    <w:rsid w:val="00742A6F"/>
    <w:rsid w:val="00742D48"/>
    <w:rsid w:val="007430B3"/>
    <w:rsid w:val="007437D8"/>
    <w:rsid w:val="00743C3D"/>
    <w:rsid w:val="00743D76"/>
    <w:rsid w:val="00744284"/>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B4"/>
    <w:rsid w:val="00751E7F"/>
    <w:rsid w:val="007524FD"/>
    <w:rsid w:val="007526A8"/>
    <w:rsid w:val="00752770"/>
    <w:rsid w:val="007529B5"/>
    <w:rsid w:val="007532F9"/>
    <w:rsid w:val="00753320"/>
    <w:rsid w:val="00753563"/>
    <w:rsid w:val="00753603"/>
    <w:rsid w:val="0075371D"/>
    <w:rsid w:val="0075397B"/>
    <w:rsid w:val="00753A20"/>
    <w:rsid w:val="00753E35"/>
    <w:rsid w:val="00753F96"/>
    <w:rsid w:val="00754038"/>
    <w:rsid w:val="0075413B"/>
    <w:rsid w:val="0075417D"/>
    <w:rsid w:val="007549AC"/>
    <w:rsid w:val="00754B3C"/>
    <w:rsid w:val="00754CFD"/>
    <w:rsid w:val="00755375"/>
    <w:rsid w:val="007556AA"/>
    <w:rsid w:val="00755A7A"/>
    <w:rsid w:val="00755BA9"/>
    <w:rsid w:val="00755C65"/>
    <w:rsid w:val="00755C82"/>
    <w:rsid w:val="007560DF"/>
    <w:rsid w:val="0075674A"/>
    <w:rsid w:val="00756791"/>
    <w:rsid w:val="00756C64"/>
    <w:rsid w:val="00756CE9"/>
    <w:rsid w:val="0075717F"/>
    <w:rsid w:val="0075739B"/>
    <w:rsid w:val="00757637"/>
    <w:rsid w:val="00757689"/>
    <w:rsid w:val="00757774"/>
    <w:rsid w:val="007578F7"/>
    <w:rsid w:val="00757E02"/>
    <w:rsid w:val="007604AA"/>
    <w:rsid w:val="00760685"/>
    <w:rsid w:val="00760A2E"/>
    <w:rsid w:val="00760D09"/>
    <w:rsid w:val="00760FBF"/>
    <w:rsid w:val="007612DB"/>
    <w:rsid w:val="0076131F"/>
    <w:rsid w:val="00761395"/>
    <w:rsid w:val="007614B6"/>
    <w:rsid w:val="007616ED"/>
    <w:rsid w:val="00761932"/>
    <w:rsid w:val="007619AF"/>
    <w:rsid w:val="00761A7A"/>
    <w:rsid w:val="00761AB7"/>
    <w:rsid w:val="007626B3"/>
    <w:rsid w:val="00762756"/>
    <w:rsid w:val="0076280A"/>
    <w:rsid w:val="00762B33"/>
    <w:rsid w:val="00762F25"/>
    <w:rsid w:val="00762FA3"/>
    <w:rsid w:val="00763076"/>
    <w:rsid w:val="0076316D"/>
    <w:rsid w:val="007632CA"/>
    <w:rsid w:val="007632DD"/>
    <w:rsid w:val="007632FA"/>
    <w:rsid w:val="00763495"/>
    <w:rsid w:val="00763D95"/>
    <w:rsid w:val="00763F54"/>
    <w:rsid w:val="0076427D"/>
    <w:rsid w:val="00764664"/>
    <w:rsid w:val="00764A7E"/>
    <w:rsid w:val="00764E3A"/>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42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767"/>
    <w:rsid w:val="007738FF"/>
    <w:rsid w:val="00773D2B"/>
    <w:rsid w:val="007740C7"/>
    <w:rsid w:val="00774E24"/>
    <w:rsid w:val="00775108"/>
    <w:rsid w:val="00775135"/>
    <w:rsid w:val="007753A8"/>
    <w:rsid w:val="007757C5"/>
    <w:rsid w:val="00775991"/>
    <w:rsid w:val="007759BA"/>
    <w:rsid w:val="007760A4"/>
    <w:rsid w:val="007761CF"/>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70"/>
    <w:rsid w:val="0078209F"/>
    <w:rsid w:val="00782178"/>
    <w:rsid w:val="00782650"/>
    <w:rsid w:val="007826B2"/>
    <w:rsid w:val="007827D8"/>
    <w:rsid w:val="007832B0"/>
    <w:rsid w:val="00783369"/>
    <w:rsid w:val="007833E0"/>
    <w:rsid w:val="007835CF"/>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437"/>
    <w:rsid w:val="00786542"/>
    <w:rsid w:val="0078687C"/>
    <w:rsid w:val="00786A5B"/>
    <w:rsid w:val="00786B12"/>
    <w:rsid w:val="00786B85"/>
    <w:rsid w:val="00786C17"/>
    <w:rsid w:val="007871E1"/>
    <w:rsid w:val="00787692"/>
    <w:rsid w:val="00787DBF"/>
    <w:rsid w:val="00787F37"/>
    <w:rsid w:val="00787F44"/>
    <w:rsid w:val="00787F71"/>
    <w:rsid w:val="0079011E"/>
    <w:rsid w:val="007903C7"/>
    <w:rsid w:val="007904D0"/>
    <w:rsid w:val="00790788"/>
    <w:rsid w:val="00790E2C"/>
    <w:rsid w:val="0079106B"/>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09"/>
    <w:rsid w:val="00792FFF"/>
    <w:rsid w:val="007933B1"/>
    <w:rsid w:val="0079385E"/>
    <w:rsid w:val="007938BE"/>
    <w:rsid w:val="0079392A"/>
    <w:rsid w:val="00793C56"/>
    <w:rsid w:val="00793D1A"/>
    <w:rsid w:val="00793D7C"/>
    <w:rsid w:val="00793DB2"/>
    <w:rsid w:val="007940E0"/>
    <w:rsid w:val="007941F4"/>
    <w:rsid w:val="0079450C"/>
    <w:rsid w:val="0079528E"/>
    <w:rsid w:val="00795429"/>
    <w:rsid w:val="007954B7"/>
    <w:rsid w:val="007959B3"/>
    <w:rsid w:val="007963FF"/>
    <w:rsid w:val="00796777"/>
    <w:rsid w:val="007967E1"/>
    <w:rsid w:val="007968C9"/>
    <w:rsid w:val="00796C58"/>
    <w:rsid w:val="00796C7E"/>
    <w:rsid w:val="00796D52"/>
    <w:rsid w:val="007973DD"/>
    <w:rsid w:val="00797531"/>
    <w:rsid w:val="007975E5"/>
    <w:rsid w:val="00797661"/>
    <w:rsid w:val="00797A5A"/>
    <w:rsid w:val="00797EBF"/>
    <w:rsid w:val="007A008F"/>
    <w:rsid w:val="007A0114"/>
    <w:rsid w:val="007A02AF"/>
    <w:rsid w:val="007A0567"/>
    <w:rsid w:val="007A090C"/>
    <w:rsid w:val="007A0D1E"/>
    <w:rsid w:val="007A0DA5"/>
    <w:rsid w:val="007A11EC"/>
    <w:rsid w:val="007A135D"/>
    <w:rsid w:val="007A14D3"/>
    <w:rsid w:val="007A16D7"/>
    <w:rsid w:val="007A1715"/>
    <w:rsid w:val="007A1767"/>
    <w:rsid w:val="007A19AB"/>
    <w:rsid w:val="007A1A74"/>
    <w:rsid w:val="007A1AAB"/>
    <w:rsid w:val="007A2650"/>
    <w:rsid w:val="007A28B6"/>
    <w:rsid w:val="007A31DC"/>
    <w:rsid w:val="007A3269"/>
    <w:rsid w:val="007A343C"/>
    <w:rsid w:val="007A35B4"/>
    <w:rsid w:val="007A3826"/>
    <w:rsid w:val="007A3911"/>
    <w:rsid w:val="007A3C52"/>
    <w:rsid w:val="007A431B"/>
    <w:rsid w:val="007A4436"/>
    <w:rsid w:val="007A45A0"/>
    <w:rsid w:val="007A48BC"/>
    <w:rsid w:val="007A4BB3"/>
    <w:rsid w:val="007A4C0D"/>
    <w:rsid w:val="007A4D13"/>
    <w:rsid w:val="007A4ED6"/>
    <w:rsid w:val="007A5102"/>
    <w:rsid w:val="007A569B"/>
    <w:rsid w:val="007A58B6"/>
    <w:rsid w:val="007A5934"/>
    <w:rsid w:val="007A5B06"/>
    <w:rsid w:val="007A5C5F"/>
    <w:rsid w:val="007A60D6"/>
    <w:rsid w:val="007A62A9"/>
    <w:rsid w:val="007A6432"/>
    <w:rsid w:val="007A66D4"/>
    <w:rsid w:val="007A67E8"/>
    <w:rsid w:val="007A6946"/>
    <w:rsid w:val="007A6AB5"/>
    <w:rsid w:val="007A6FCE"/>
    <w:rsid w:val="007A71A6"/>
    <w:rsid w:val="007A71B7"/>
    <w:rsid w:val="007A733A"/>
    <w:rsid w:val="007A75CF"/>
    <w:rsid w:val="007A7A63"/>
    <w:rsid w:val="007A7A8C"/>
    <w:rsid w:val="007A7B3E"/>
    <w:rsid w:val="007B01CA"/>
    <w:rsid w:val="007B0260"/>
    <w:rsid w:val="007B0612"/>
    <w:rsid w:val="007B0769"/>
    <w:rsid w:val="007B0E16"/>
    <w:rsid w:val="007B0E8B"/>
    <w:rsid w:val="007B0F4A"/>
    <w:rsid w:val="007B109B"/>
    <w:rsid w:val="007B131C"/>
    <w:rsid w:val="007B14CA"/>
    <w:rsid w:val="007B1778"/>
    <w:rsid w:val="007B1997"/>
    <w:rsid w:val="007B1AF6"/>
    <w:rsid w:val="007B1CF9"/>
    <w:rsid w:val="007B1E14"/>
    <w:rsid w:val="007B203C"/>
    <w:rsid w:val="007B285E"/>
    <w:rsid w:val="007B29DA"/>
    <w:rsid w:val="007B2C15"/>
    <w:rsid w:val="007B2E75"/>
    <w:rsid w:val="007B2F4A"/>
    <w:rsid w:val="007B2FB3"/>
    <w:rsid w:val="007B31E8"/>
    <w:rsid w:val="007B3862"/>
    <w:rsid w:val="007B392E"/>
    <w:rsid w:val="007B3FB2"/>
    <w:rsid w:val="007B4560"/>
    <w:rsid w:val="007B4D31"/>
    <w:rsid w:val="007B53EE"/>
    <w:rsid w:val="007B5432"/>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B36"/>
    <w:rsid w:val="007B7B7C"/>
    <w:rsid w:val="007B7D82"/>
    <w:rsid w:val="007B7F87"/>
    <w:rsid w:val="007C03D2"/>
    <w:rsid w:val="007C0472"/>
    <w:rsid w:val="007C066B"/>
    <w:rsid w:val="007C0709"/>
    <w:rsid w:val="007C0737"/>
    <w:rsid w:val="007C0EFC"/>
    <w:rsid w:val="007C0FB5"/>
    <w:rsid w:val="007C12B9"/>
    <w:rsid w:val="007C12CD"/>
    <w:rsid w:val="007C1377"/>
    <w:rsid w:val="007C13B8"/>
    <w:rsid w:val="007C18B3"/>
    <w:rsid w:val="007C1977"/>
    <w:rsid w:val="007C20CB"/>
    <w:rsid w:val="007C2DDF"/>
    <w:rsid w:val="007C2F16"/>
    <w:rsid w:val="007C2F6E"/>
    <w:rsid w:val="007C3306"/>
    <w:rsid w:val="007C3701"/>
    <w:rsid w:val="007C3716"/>
    <w:rsid w:val="007C37D9"/>
    <w:rsid w:val="007C397A"/>
    <w:rsid w:val="007C3C5B"/>
    <w:rsid w:val="007C3DAD"/>
    <w:rsid w:val="007C3F2F"/>
    <w:rsid w:val="007C4098"/>
    <w:rsid w:val="007C4247"/>
    <w:rsid w:val="007C43ED"/>
    <w:rsid w:val="007C45A7"/>
    <w:rsid w:val="007C478F"/>
    <w:rsid w:val="007C488E"/>
    <w:rsid w:val="007C51A1"/>
    <w:rsid w:val="007C52C2"/>
    <w:rsid w:val="007C534B"/>
    <w:rsid w:val="007C5529"/>
    <w:rsid w:val="007C554B"/>
    <w:rsid w:val="007C5F8E"/>
    <w:rsid w:val="007C612F"/>
    <w:rsid w:val="007C616E"/>
    <w:rsid w:val="007C6571"/>
    <w:rsid w:val="007C69AE"/>
    <w:rsid w:val="007C6A16"/>
    <w:rsid w:val="007C6B5E"/>
    <w:rsid w:val="007C6E7A"/>
    <w:rsid w:val="007C70C2"/>
    <w:rsid w:val="007C74FC"/>
    <w:rsid w:val="007C7585"/>
    <w:rsid w:val="007D04BE"/>
    <w:rsid w:val="007D0568"/>
    <w:rsid w:val="007D058F"/>
    <w:rsid w:val="007D167C"/>
    <w:rsid w:val="007D1868"/>
    <w:rsid w:val="007D1992"/>
    <w:rsid w:val="007D1AD4"/>
    <w:rsid w:val="007D23C3"/>
    <w:rsid w:val="007D25C0"/>
    <w:rsid w:val="007D27C5"/>
    <w:rsid w:val="007D299D"/>
    <w:rsid w:val="007D29D5"/>
    <w:rsid w:val="007D2BDE"/>
    <w:rsid w:val="007D2CA6"/>
    <w:rsid w:val="007D2E26"/>
    <w:rsid w:val="007D33AB"/>
    <w:rsid w:val="007D33AF"/>
    <w:rsid w:val="007D345B"/>
    <w:rsid w:val="007D3676"/>
    <w:rsid w:val="007D399B"/>
    <w:rsid w:val="007D3C5F"/>
    <w:rsid w:val="007D3D42"/>
    <w:rsid w:val="007D4353"/>
    <w:rsid w:val="007D4369"/>
    <w:rsid w:val="007D473C"/>
    <w:rsid w:val="007D4ABC"/>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F14"/>
    <w:rsid w:val="007D723C"/>
    <w:rsid w:val="007D72F5"/>
    <w:rsid w:val="007D76E5"/>
    <w:rsid w:val="007D77D3"/>
    <w:rsid w:val="007D7B0A"/>
    <w:rsid w:val="007D7CCF"/>
    <w:rsid w:val="007D7F89"/>
    <w:rsid w:val="007E008D"/>
    <w:rsid w:val="007E00D3"/>
    <w:rsid w:val="007E0302"/>
    <w:rsid w:val="007E066C"/>
    <w:rsid w:val="007E079D"/>
    <w:rsid w:val="007E0840"/>
    <w:rsid w:val="007E0847"/>
    <w:rsid w:val="007E0FE5"/>
    <w:rsid w:val="007E121F"/>
    <w:rsid w:val="007E1271"/>
    <w:rsid w:val="007E15ED"/>
    <w:rsid w:val="007E16A3"/>
    <w:rsid w:val="007E1AC0"/>
    <w:rsid w:val="007E23DB"/>
    <w:rsid w:val="007E25C2"/>
    <w:rsid w:val="007E2643"/>
    <w:rsid w:val="007E296B"/>
    <w:rsid w:val="007E2998"/>
    <w:rsid w:val="007E2C9E"/>
    <w:rsid w:val="007E3B6F"/>
    <w:rsid w:val="007E3E5B"/>
    <w:rsid w:val="007E4071"/>
    <w:rsid w:val="007E42DC"/>
    <w:rsid w:val="007E4A82"/>
    <w:rsid w:val="007E4B1D"/>
    <w:rsid w:val="007E4B4F"/>
    <w:rsid w:val="007E4F93"/>
    <w:rsid w:val="007E521D"/>
    <w:rsid w:val="007E52E2"/>
    <w:rsid w:val="007E52E4"/>
    <w:rsid w:val="007E5368"/>
    <w:rsid w:val="007E54F9"/>
    <w:rsid w:val="007E5524"/>
    <w:rsid w:val="007E553C"/>
    <w:rsid w:val="007E5C6E"/>
    <w:rsid w:val="007E5CAF"/>
    <w:rsid w:val="007E5E79"/>
    <w:rsid w:val="007E5E94"/>
    <w:rsid w:val="007E5EDA"/>
    <w:rsid w:val="007E61FA"/>
    <w:rsid w:val="007E63CF"/>
    <w:rsid w:val="007E64FA"/>
    <w:rsid w:val="007E6BDA"/>
    <w:rsid w:val="007E6EA8"/>
    <w:rsid w:val="007E706C"/>
    <w:rsid w:val="007E70F6"/>
    <w:rsid w:val="007E74E3"/>
    <w:rsid w:val="007E74EF"/>
    <w:rsid w:val="007E7971"/>
    <w:rsid w:val="007E7990"/>
    <w:rsid w:val="007E7AFE"/>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1C"/>
    <w:rsid w:val="007F563D"/>
    <w:rsid w:val="007F5839"/>
    <w:rsid w:val="007F605F"/>
    <w:rsid w:val="007F62C0"/>
    <w:rsid w:val="007F6537"/>
    <w:rsid w:val="007F67DC"/>
    <w:rsid w:val="007F6991"/>
    <w:rsid w:val="007F6A45"/>
    <w:rsid w:val="007F6D25"/>
    <w:rsid w:val="007F703B"/>
    <w:rsid w:val="007F717E"/>
    <w:rsid w:val="007F74FA"/>
    <w:rsid w:val="007F7737"/>
    <w:rsid w:val="007F790A"/>
    <w:rsid w:val="007F7A5A"/>
    <w:rsid w:val="0080031D"/>
    <w:rsid w:val="00800643"/>
    <w:rsid w:val="00800690"/>
    <w:rsid w:val="00800B73"/>
    <w:rsid w:val="00800DAE"/>
    <w:rsid w:val="00800E6A"/>
    <w:rsid w:val="00801735"/>
    <w:rsid w:val="00801741"/>
    <w:rsid w:val="00801C2D"/>
    <w:rsid w:val="00801EF6"/>
    <w:rsid w:val="008022B2"/>
    <w:rsid w:val="00802386"/>
    <w:rsid w:val="008025D2"/>
    <w:rsid w:val="0080290D"/>
    <w:rsid w:val="00802DD9"/>
    <w:rsid w:val="00802F7B"/>
    <w:rsid w:val="00802FCB"/>
    <w:rsid w:val="00802FE1"/>
    <w:rsid w:val="00803311"/>
    <w:rsid w:val="00803344"/>
    <w:rsid w:val="00803433"/>
    <w:rsid w:val="00803649"/>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AA3"/>
    <w:rsid w:val="00805147"/>
    <w:rsid w:val="00805484"/>
    <w:rsid w:val="00805A27"/>
    <w:rsid w:val="008064C8"/>
    <w:rsid w:val="00806590"/>
    <w:rsid w:val="00806B9E"/>
    <w:rsid w:val="00806CFF"/>
    <w:rsid w:val="00807088"/>
    <w:rsid w:val="008071AF"/>
    <w:rsid w:val="008073FC"/>
    <w:rsid w:val="008074F0"/>
    <w:rsid w:val="008076E4"/>
    <w:rsid w:val="00807964"/>
    <w:rsid w:val="008100B1"/>
    <w:rsid w:val="0081042F"/>
    <w:rsid w:val="00810830"/>
    <w:rsid w:val="00810D30"/>
    <w:rsid w:val="00810D75"/>
    <w:rsid w:val="008110E2"/>
    <w:rsid w:val="0081132E"/>
    <w:rsid w:val="0081133F"/>
    <w:rsid w:val="00811369"/>
    <w:rsid w:val="00811476"/>
    <w:rsid w:val="00811B32"/>
    <w:rsid w:val="00811C97"/>
    <w:rsid w:val="00811D11"/>
    <w:rsid w:val="00811D56"/>
    <w:rsid w:val="00811E16"/>
    <w:rsid w:val="00811F2F"/>
    <w:rsid w:val="008122F9"/>
    <w:rsid w:val="00812451"/>
    <w:rsid w:val="00812517"/>
    <w:rsid w:val="00812B11"/>
    <w:rsid w:val="00812CAB"/>
    <w:rsid w:val="00812E76"/>
    <w:rsid w:val="00812E92"/>
    <w:rsid w:val="00813142"/>
    <w:rsid w:val="008139E1"/>
    <w:rsid w:val="008142F3"/>
    <w:rsid w:val="00814379"/>
    <w:rsid w:val="00814382"/>
    <w:rsid w:val="008144C7"/>
    <w:rsid w:val="008144FD"/>
    <w:rsid w:val="00814AEA"/>
    <w:rsid w:val="00814CC8"/>
    <w:rsid w:val="00814D64"/>
    <w:rsid w:val="0081520B"/>
    <w:rsid w:val="00815640"/>
    <w:rsid w:val="0081587B"/>
    <w:rsid w:val="0081594B"/>
    <w:rsid w:val="00815BF0"/>
    <w:rsid w:val="008162E5"/>
    <w:rsid w:val="0081631C"/>
    <w:rsid w:val="008166C5"/>
    <w:rsid w:val="00816849"/>
    <w:rsid w:val="00816892"/>
    <w:rsid w:val="00816C71"/>
    <w:rsid w:val="00816C82"/>
    <w:rsid w:val="00816CCF"/>
    <w:rsid w:val="00816EC1"/>
    <w:rsid w:val="008176FD"/>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C94"/>
    <w:rsid w:val="00826E59"/>
    <w:rsid w:val="00826F1C"/>
    <w:rsid w:val="008278EF"/>
    <w:rsid w:val="00827E10"/>
    <w:rsid w:val="00830161"/>
    <w:rsid w:val="00830275"/>
    <w:rsid w:val="00830289"/>
    <w:rsid w:val="008307F1"/>
    <w:rsid w:val="0083083F"/>
    <w:rsid w:val="00830BCE"/>
    <w:rsid w:val="00830BF1"/>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AB5"/>
    <w:rsid w:val="00833AFD"/>
    <w:rsid w:val="00834053"/>
    <w:rsid w:val="008342C7"/>
    <w:rsid w:val="0083439C"/>
    <w:rsid w:val="00834601"/>
    <w:rsid w:val="00834720"/>
    <w:rsid w:val="00834CC0"/>
    <w:rsid w:val="00834D3D"/>
    <w:rsid w:val="00834D82"/>
    <w:rsid w:val="00835428"/>
    <w:rsid w:val="00835454"/>
    <w:rsid w:val="008354C6"/>
    <w:rsid w:val="00835CFE"/>
    <w:rsid w:val="00835D19"/>
    <w:rsid w:val="00835DA1"/>
    <w:rsid w:val="008362FC"/>
    <w:rsid w:val="008366C1"/>
    <w:rsid w:val="008367CF"/>
    <w:rsid w:val="00836831"/>
    <w:rsid w:val="008368DF"/>
    <w:rsid w:val="00836AB6"/>
    <w:rsid w:val="00836FFF"/>
    <w:rsid w:val="0083700B"/>
    <w:rsid w:val="0083717C"/>
    <w:rsid w:val="0083727C"/>
    <w:rsid w:val="008372F2"/>
    <w:rsid w:val="00837775"/>
    <w:rsid w:val="00837776"/>
    <w:rsid w:val="00837984"/>
    <w:rsid w:val="00837A54"/>
    <w:rsid w:val="00837DE8"/>
    <w:rsid w:val="00837FDD"/>
    <w:rsid w:val="008401D6"/>
    <w:rsid w:val="00840316"/>
    <w:rsid w:val="00840377"/>
    <w:rsid w:val="008408D5"/>
    <w:rsid w:val="00840CBB"/>
    <w:rsid w:val="00840D0B"/>
    <w:rsid w:val="00840EE6"/>
    <w:rsid w:val="008410FC"/>
    <w:rsid w:val="00841477"/>
    <w:rsid w:val="00841720"/>
    <w:rsid w:val="008418F8"/>
    <w:rsid w:val="00841A1B"/>
    <w:rsid w:val="00841A36"/>
    <w:rsid w:val="00841B52"/>
    <w:rsid w:val="00841DAA"/>
    <w:rsid w:val="00841F8F"/>
    <w:rsid w:val="0084256B"/>
    <w:rsid w:val="00842724"/>
    <w:rsid w:val="008432C2"/>
    <w:rsid w:val="0084342F"/>
    <w:rsid w:val="0084352B"/>
    <w:rsid w:val="00843902"/>
    <w:rsid w:val="00843BC0"/>
    <w:rsid w:val="00844015"/>
    <w:rsid w:val="008441EE"/>
    <w:rsid w:val="008443FD"/>
    <w:rsid w:val="0084491E"/>
    <w:rsid w:val="00844955"/>
    <w:rsid w:val="00844A44"/>
    <w:rsid w:val="00845141"/>
    <w:rsid w:val="0084516C"/>
    <w:rsid w:val="0084536D"/>
    <w:rsid w:val="0084547F"/>
    <w:rsid w:val="0084562A"/>
    <w:rsid w:val="008459D2"/>
    <w:rsid w:val="00845B1E"/>
    <w:rsid w:val="00845D0C"/>
    <w:rsid w:val="008461D8"/>
    <w:rsid w:val="00846445"/>
    <w:rsid w:val="0084687B"/>
    <w:rsid w:val="00846994"/>
    <w:rsid w:val="00846B6C"/>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235"/>
    <w:rsid w:val="00851338"/>
    <w:rsid w:val="00851C42"/>
    <w:rsid w:val="00852BE4"/>
    <w:rsid w:val="00852F6E"/>
    <w:rsid w:val="00853403"/>
    <w:rsid w:val="008534CF"/>
    <w:rsid w:val="008534D0"/>
    <w:rsid w:val="0085436D"/>
    <w:rsid w:val="00854492"/>
    <w:rsid w:val="008544E1"/>
    <w:rsid w:val="0085453B"/>
    <w:rsid w:val="008549B1"/>
    <w:rsid w:val="00854CA7"/>
    <w:rsid w:val="00854CD4"/>
    <w:rsid w:val="00854E43"/>
    <w:rsid w:val="00854F60"/>
    <w:rsid w:val="0085503D"/>
    <w:rsid w:val="008550DD"/>
    <w:rsid w:val="008551D6"/>
    <w:rsid w:val="008552A3"/>
    <w:rsid w:val="0085531C"/>
    <w:rsid w:val="008554D5"/>
    <w:rsid w:val="008555EC"/>
    <w:rsid w:val="008556B3"/>
    <w:rsid w:val="008557FB"/>
    <w:rsid w:val="008558A7"/>
    <w:rsid w:val="008559BE"/>
    <w:rsid w:val="00855C4D"/>
    <w:rsid w:val="00856025"/>
    <w:rsid w:val="00856367"/>
    <w:rsid w:val="008565F5"/>
    <w:rsid w:val="00856BEB"/>
    <w:rsid w:val="00856FCF"/>
    <w:rsid w:val="00856FF0"/>
    <w:rsid w:val="008573FF"/>
    <w:rsid w:val="00857796"/>
    <w:rsid w:val="0085783B"/>
    <w:rsid w:val="0085788E"/>
    <w:rsid w:val="00857DF8"/>
    <w:rsid w:val="00857E18"/>
    <w:rsid w:val="00857E61"/>
    <w:rsid w:val="008600DD"/>
    <w:rsid w:val="008601B4"/>
    <w:rsid w:val="0086039D"/>
    <w:rsid w:val="008604D6"/>
    <w:rsid w:val="00860500"/>
    <w:rsid w:val="008608E4"/>
    <w:rsid w:val="0086099B"/>
    <w:rsid w:val="00860A1A"/>
    <w:rsid w:val="00860BF8"/>
    <w:rsid w:val="008613D9"/>
    <w:rsid w:val="00861495"/>
    <w:rsid w:val="00861519"/>
    <w:rsid w:val="008616B8"/>
    <w:rsid w:val="00861966"/>
    <w:rsid w:val="008619A1"/>
    <w:rsid w:val="00861A7E"/>
    <w:rsid w:val="00861AE9"/>
    <w:rsid w:val="00861CAA"/>
    <w:rsid w:val="008621AC"/>
    <w:rsid w:val="008624E1"/>
    <w:rsid w:val="008627D9"/>
    <w:rsid w:val="00862A28"/>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A3A"/>
    <w:rsid w:val="00864FF0"/>
    <w:rsid w:val="00865116"/>
    <w:rsid w:val="00865343"/>
    <w:rsid w:val="00865368"/>
    <w:rsid w:val="008653EB"/>
    <w:rsid w:val="00865A55"/>
    <w:rsid w:val="00865A61"/>
    <w:rsid w:val="00865BE1"/>
    <w:rsid w:val="00865CFE"/>
    <w:rsid w:val="00865D40"/>
    <w:rsid w:val="00865DE0"/>
    <w:rsid w:val="00865FF7"/>
    <w:rsid w:val="008662AE"/>
    <w:rsid w:val="0086662E"/>
    <w:rsid w:val="0086679B"/>
    <w:rsid w:val="00867316"/>
    <w:rsid w:val="00867376"/>
    <w:rsid w:val="00867A81"/>
    <w:rsid w:val="00867AC8"/>
    <w:rsid w:val="00867B12"/>
    <w:rsid w:val="00867E77"/>
    <w:rsid w:val="00870195"/>
    <w:rsid w:val="008704B9"/>
    <w:rsid w:val="00870730"/>
    <w:rsid w:val="00870D8A"/>
    <w:rsid w:val="00870E40"/>
    <w:rsid w:val="008710A4"/>
    <w:rsid w:val="0087112E"/>
    <w:rsid w:val="00871191"/>
    <w:rsid w:val="008711D7"/>
    <w:rsid w:val="00872172"/>
    <w:rsid w:val="00872B44"/>
    <w:rsid w:val="00872F61"/>
    <w:rsid w:val="00873292"/>
    <w:rsid w:val="008735E3"/>
    <w:rsid w:val="00873798"/>
    <w:rsid w:val="00873FC5"/>
    <w:rsid w:val="00874448"/>
    <w:rsid w:val="00874476"/>
    <w:rsid w:val="008744A5"/>
    <w:rsid w:val="008747A7"/>
    <w:rsid w:val="008747EB"/>
    <w:rsid w:val="008748AA"/>
    <w:rsid w:val="00874997"/>
    <w:rsid w:val="00874A20"/>
    <w:rsid w:val="00875121"/>
    <w:rsid w:val="008752DA"/>
    <w:rsid w:val="00875A10"/>
    <w:rsid w:val="00875A85"/>
    <w:rsid w:val="00875C54"/>
    <w:rsid w:val="00875D76"/>
    <w:rsid w:val="00875FE8"/>
    <w:rsid w:val="00876043"/>
    <w:rsid w:val="008764C5"/>
    <w:rsid w:val="0087660F"/>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FF4"/>
    <w:rsid w:val="0088306D"/>
    <w:rsid w:val="0088329C"/>
    <w:rsid w:val="00883585"/>
    <w:rsid w:val="008837EC"/>
    <w:rsid w:val="008839ED"/>
    <w:rsid w:val="00883E1B"/>
    <w:rsid w:val="00883E1C"/>
    <w:rsid w:val="00883F08"/>
    <w:rsid w:val="00884648"/>
    <w:rsid w:val="0088490C"/>
    <w:rsid w:val="00884A74"/>
    <w:rsid w:val="00884F2E"/>
    <w:rsid w:val="00885292"/>
    <w:rsid w:val="00885452"/>
    <w:rsid w:val="0088580D"/>
    <w:rsid w:val="0088582C"/>
    <w:rsid w:val="00885E72"/>
    <w:rsid w:val="0088676B"/>
    <w:rsid w:val="00886894"/>
    <w:rsid w:val="00886AEA"/>
    <w:rsid w:val="00886E3D"/>
    <w:rsid w:val="00886F2C"/>
    <w:rsid w:val="0088717D"/>
    <w:rsid w:val="008873DD"/>
    <w:rsid w:val="00887892"/>
    <w:rsid w:val="00887977"/>
    <w:rsid w:val="008879DF"/>
    <w:rsid w:val="00890096"/>
    <w:rsid w:val="00890205"/>
    <w:rsid w:val="008902D6"/>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E4"/>
    <w:rsid w:val="00894F1E"/>
    <w:rsid w:val="00894FCA"/>
    <w:rsid w:val="008952AE"/>
    <w:rsid w:val="00896079"/>
    <w:rsid w:val="0089611B"/>
    <w:rsid w:val="0089635C"/>
    <w:rsid w:val="0089639D"/>
    <w:rsid w:val="00896673"/>
    <w:rsid w:val="008966F7"/>
    <w:rsid w:val="00896A68"/>
    <w:rsid w:val="00896B78"/>
    <w:rsid w:val="00896D71"/>
    <w:rsid w:val="00896DDB"/>
    <w:rsid w:val="00896E33"/>
    <w:rsid w:val="00896FFA"/>
    <w:rsid w:val="0089722E"/>
    <w:rsid w:val="00897358"/>
    <w:rsid w:val="008974C9"/>
    <w:rsid w:val="00897548"/>
    <w:rsid w:val="008978BD"/>
    <w:rsid w:val="00897A6B"/>
    <w:rsid w:val="00897C04"/>
    <w:rsid w:val="00897FFD"/>
    <w:rsid w:val="008A002D"/>
    <w:rsid w:val="008A042C"/>
    <w:rsid w:val="008A044D"/>
    <w:rsid w:val="008A068E"/>
    <w:rsid w:val="008A0736"/>
    <w:rsid w:val="008A0B74"/>
    <w:rsid w:val="008A0F30"/>
    <w:rsid w:val="008A0FD7"/>
    <w:rsid w:val="008A101A"/>
    <w:rsid w:val="008A10CE"/>
    <w:rsid w:val="008A10EF"/>
    <w:rsid w:val="008A1210"/>
    <w:rsid w:val="008A13D2"/>
    <w:rsid w:val="008A1996"/>
    <w:rsid w:val="008A1BB3"/>
    <w:rsid w:val="008A1C1B"/>
    <w:rsid w:val="008A2464"/>
    <w:rsid w:val="008A24CE"/>
    <w:rsid w:val="008A2621"/>
    <w:rsid w:val="008A273A"/>
    <w:rsid w:val="008A29A3"/>
    <w:rsid w:val="008A2A12"/>
    <w:rsid w:val="008A2A73"/>
    <w:rsid w:val="008A2BEE"/>
    <w:rsid w:val="008A2C72"/>
    <w:rsid w:val="008A2CEE"/>
    <w:rsid w:val="008A2EAC"/>
    <w:rsid w:val="008A32CF"/>
    <w:rsid w:val="008A3322"/>
    <w:rsid w:val="008A3675"/>
    <w:rsid w:val="008A3C3E"/>
    <w:rsid w:val="008A45B3"/>
    <w:rsid w:val="008A460A"/>
    <w:rsid w:val="008A46B7"/>
    <w:rsid w:val="008A4A04"/>
    <w:rsid w:val="008A4B78"/>
    <w:rsid w:val="008A4B84"/>
    <w:rsid w:val="008A4CAC"/>
    <w:rsid w:val="008A4D23"/>
    <w:rsid w:val="008A4E3F"/>
    <w:rsid w:val="008A5200"/>
    <w:rsid w:val="008A5401"/>
    <w:rsid w:val="008A59D5"/>
    <w:rsid w:val="008A5B55"/>
    <w:rsid w:val="008A6192"/>
    <w:rsid w:val="008A65A7"/>
    <w:rsid w:val="008A6A29"/>
    <w:rsid w:val="008A6DAD"/>
    <w:rsid w:val="008A6F7E"/>
    <w:rsid w:val="008A6F89"/>
    <w:rsid w:val="008A7896"/>
    <w:rsid w:val="008A78ED"/>
    <w:rsid w:val="008A7BE7"/>
    <w:rsid w:val="008A7CCC"/>
    <w:rsid w:val="008A7E1B"/>
    <w:rsid w:val="008B010D"/>
    <w:rsid w:val="008B04DC"/>
    <w:rsid w:val="008B0E27"/>
    <w:rsid w:val="008B10B3"/>
    <w:rsid w:val="008B1279"/>
    <w:rsid w:val="008B1582"/>
    <w:rsid w:val="008B16F5"/>
    <w:rsid w:val="008B1C81"/>
    <w:rsid w:val="008B2283"/>
    <w:rsid w:val="008B2433"/>
    <w:rsid w:val="008B243E"/>
    <w:rsid w:val="008B2752"/>
    <w:rsid w:val="008B2FE1"/>
    <w:rsid w:val="008B30C9"/>
    <w:rsid w:val="008B3209"/>
    <w:rsid w:val="008B3440"/>
    <w:rsid w:val="008B3753"/>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B18"/>
    <w:rsid w:val="008B6DE9"/>
    <w:rsid w:val="008B7758"/>
    <w:rsid w:val="008B7A92"/>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CFE"/>
    <w:rsid w:val="008C3162"/>
    <w:rsid w:val="008C3373"/>
    <w:rsid w:val="008C3598"/>
    <w:rsid w:val="008C36A0"/>
    <w:rsid w:val="008C3775"/>
    <w:rsid w:val="008C38A7"/>
    <w:rsid w:val="008C3C0A"/>
    <w:rsid w:val="008C3FC1"/>
    <w:rsid w:val="008C4032"/>
    <w:rsid w:val="008C4061"/>
    <w:rsid w:val="008C46CD"/>
    <w:rsid w:val="008C47E9"/>
    <w:rsid w:val="008C4ECB"/>
    <w:rsid w:val="008C4ED8"/>
    <w:rsid w:val="008C4F49"/>
    <w:rsid w:val="008C51BD"/>
    <w:rsid w:val="008C55B4"/>
    <w:rsid w:val="008C565E"/>
    <w:rsid w:val="008C5D6B"/>
    <w:rsid w:val="008C5F00"/>
    <w:rsid w:val="008C6703"/>
    <w:rsid w:val="008C6A33"/>
    <w:rsid w:val="008C6B93"/>
    <w:rsid w:val="008C72FD"/>
    <w:rsid w:val="008C7319"/>
    <w:rsid w:val="008C772F"/>
    <w:rsid w:val="008C789C"/>
    <w:rsid w:val="008C7BCB"/>
    <w:rsid w:val="008C7CC5"/>
    <w:rsid w:val="008C7D7D"/>
    <w:rsid w:val="008D094F"/>
    <w:rsid w:val="008D09B3"/>
    <w:rsid w:val="008D0C6E"/>
    <w:rsid w:val="008D1014"/>
    <w:rsid w:val="008D12AE"/>
    <w:rsid w:val="008D1456"/>
    <w:rsid w:val="008D16F3"/>
    <w:rsid w:val="008D1875"/>
    <w:rsid w:val="008D1A3E"/>
    <w:rsid w:val="008D1A90"/>
    <w:rsid w:val="008D1AE5"/>
    <w:rsid w:val="008D1BB2"/>
    <w:rsid w:val="008D2369"/>
    <w:rsid w:val="008D24F9"/>
    <w:rsid w:val="008D27DA"/>
    <w:rsid w:val="008D309B"/>
    <w:rsid w:val="008D349E"/>
    <w:rsid w:val="008D352B"/>
    <w:rsid w:val="008D35E4"/>
    <w:rsid w:val="008D38D0"/>
    <w:rsid w:val="008D4113"/>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57D"/>
    <w:rsid w:val="008E1609"/>
    <w:rsid w:val="008E16FA"/>
    <w:rsid w:val="008E17DC"/>
    <w:rsid w:val="008E18BA"/>
    <w:rsid w:val="008E1A1C"/>
    <w:rsid w:val="008E1B20"/>
    <w:rsid w:val="008E1C17"/>
    <w:rsid w:val="008E2785"/>
    <w:rsid w:val="008E2CD0"/>
    <w:rsid w:val="008E2D66"/>
    <w:rsid w:val="008E2E0F"/>
    <w:rsid w:val="008E2F3F"/>
    <w:rsid w:val="008E32EB"/>
    <w:rsid w:val="008E33CC"/>
    <w:rsid w:val="008E34D1"/>
    <w:rsid w:val="008E34D6"/>
    <w:rsid w:val="008E350A"/>
    <w:rsid w:val="008E3B74"/>
    <w:rsid w:val="008E40C9"/>
    <w:rsid w:val="008E4198"/>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EA"/>
    <w:rsid w:val="008E7CA9"/>
    <w:rsid w:val="008E7E12"/>
    <w:rsid w:val="008F0013"/>
    <w:rsid w:val="008F01ED"/>
    <w:rsid w:val="008F0271"/>
    <w:rsid w:val="008F042B"/>
    <w:rsid w:val="008F0658"/>
    <w:rsid w:val="008F0B4F"/>
    <w:rsid w:val="008F0C85"/>
    <w:rsid w:val="008F1500"/>
    <w:rsid w:val="008F18EC"/>
    <w:rsid w:val="008F1A3C"/>
    <w:rsid w:val="008F1E94"/>
    <w:rsid w:val="008F210F"/>
    <w:rsid w:val="008F28A9"/>
    <w:rsid w:val="008F2F99"/>
    <w:rsid w:val="008F3320"/>
    <w:rsid w:val="008F3EA7"/>
    <w:rsid w:val="008F40DB"/>
    <w:rsid w:val="008F45C8"/>
    <w:rsid w:val="008F468E"/>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2824"/>
    <w:rsid w:val="00903A0E"/>
    <w:rsid w:val="00903D49"/>
    <w:rsid w:val="00903F1D"/>
    <w:rsid w:val="00903FF7"/>
    <w:rsid w:val="00904515"/>
    <w:rsid w:val="009047CE"/>
    <w:rsid w:val="009048A8"/>
    <w:rsid w:val="00904B6C"/>
    <w:rsid w:val="00904D16"/>
    <w:rsid w:val="00904E3A"/>
    <w:rsid w:val="00904F4E"/>
    <w:rsid w:val="009053B2"/>
    <w:rsid w:val="00905852"/>
    <w:rsid w:val="00905D4E"/>
    <w:rsid w:val="00905FB5"/>
    <w:rsid w:val="009060D9"/>
    <w:rsid w:val="009062F7"/>
    <w:rsid w:val="00906551"/>
    <w:rsid w:val="009065EC"/>
    <w:rsid w:val="0090670B"/>
    <w:rsid w:val="00906825"/>
    <w:rsid w:val="00906D13"/>
    <w:rsid w:val="00906D1E"/>
    <w:rsid w:val="00906D97"/>
    <w:rsid w:val="00906F1E"/>
    <w:rsid w:val="009070F2"/>
    <w:rsid w:val="00907461"/>
    <w:rsid w:val="00907CAC"/>
    <w:rsid w:val="00907D88"/>
    <w:rsid w:val="00907DB8"/>
    <w:rsid w:val="00907ECF"/>
    <w:rsid w:val="00910733"/>
    <w:rsid w:val="00910838"/>
    <w:rsid w:val="0091083C"/>
    <w:rsid w:val="00910A4F"/>
    <w:rsid w:val="00910B66"/>
    <w:rsid w:val="00911180"/>
    <w:rsid w:val="009115CA"/>
    <w:rsid w:val="00911CD7"/>
    <w:rsid w:val="00911CE6"/>
    <w:rsid w:val="00912132"/>
    <w:rsid w:val="0091216F"/>
    <w:rsid w:val="009123FA"/>
    <w:rsid w:val="0091261D"/>
    <w:rsid w:val="009128AB"/>
    <w:rsid w:val="00912908"/>
    <w:rsid w:val="00912CB0"/>
    <w:rsid w:val="00912F60"/>
    <w:rsid w:val="0091329B"/>
    <w:rsid w:val="00913A1C"/>
    <w:rsid w:val="00913B53"/>
    <w:rsid w:val="00913CDB"/>
    <w:rsid w:val="00913F8E"/>
    <w:rsid w:val="00913FCD"/>
    <w:rsid w:val="009140B9"/>
    <w:rsid w:val="00914332"/>
    <w:rsid w:val="00914381"/>
    <w:rsid w:val="009145D8"/>
    <w:rsid w:val="0091466A"/>
    <w:rsid w:val="009149FD"/>
    <w:rsid w:val="00914B7E"/>
    <w:rsid w:val="00914E99"/>
    <w:rsid w:val="009150C5"/>
    <w:rsid w:val="00915193"/>
    <w:rsid w:val="00915712"/>
    <w:rsid w:val="00915C1D"/>
    <w:rsid w:val="0091628D"/>
    <w:rsid w:val="00916793"/>
    <w:rsid w:val="0091689C"/>
    <w:rsid w:val="009168EC"/>
    <w:rsid w:val="00916A91"/>
    <w:rsid w:val="00916B3F"/>
    <w:rsid w:val="009170DA"/>
    <w:rsid w:val="009170F8"/>
    <w:rsid w:val="00917113"/>
    <w:rsid w:val="009172FA"/>
    <w:rsid w:val="0091730F"/>
    <w:rsid w:val="0091735D"/>
    <w:rsid w:val="00917D55"/>
    <w:rsid w:val="00917F5C"/>
    <w:rsid w:val="00920018"/>
    <w:rsid w:val="009200C8"/>
    <w:rsid w:val="00921042"/>
    <w:rsid w:val="00921078"/>
    <w:rsid w:val="00921714"/>
    <w:rsid w:val="00921A1E"/>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D8"/>
    <w:rsid w:val="009269E4"/>
    <w:rsid w:val="00926BC1"/>
    <w:rsid w:val="00926BF6"/>
    <w:rsid w:val="00926CAB"/>
    <w:rsid w:val="00926EBE"/>
    <w:rsid w:val="00927378"/>
    <w:rsid w:val="009274AA"/>
    <w:rsid w:val="009274F1"/>
    <w:rsid w:val="00927873"/>
    <w:rsid w:val="00927970"/>
    <w:rsid w:val="00927FFB"/>
    <w:rsid w:val="009301F9"/>
    <w:rsid w:val="0093085D"/>
    <w:rsid w:val="00931646"/>
    <w:rsid w:val="0093193C"/>
    <w:rsid w:val="00932575"/>
    <w:rsid w:val="00932694"/>
    <w:rsid w:val="00932859"/>
    <w:rsid w:val="00933262"/>
    <w:rsid w:val="00933499"/>
    <w:rsid w:val="00933943"/>
    <w:rsid w:val="00933C6D"/>
    <w:rsid w:val="00933DBD"/>
    <w:rsid w:val="00933E6C"/>
    <w:rsid w:val="00933F64"/>
    <w:rsid w:val="00934070"/>
    <w:rsid w:val="009348BF"/>
    <w:rsid w:val="009350B3"/>
    <w:rsid w:val="00935252"/>
    <w:rsid w:val="009355F3"/>
    <w:rsid w:val="00935689"/>
    <w:rsid w:val="00935932"/>
    <w:rsid w:val="00935B5A"/>
    <w:rsid w:val="00935C5D"/>
    <w:rsid w:val="00935F82"/>
    <w:rsid w:val="00936263"/>
    <w:rsid w:val="00936664"/>
    <w:rsid w:val="009366ED"/>
    <w:rsid w:val="009367A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532"/>
    <w:rsid w:val="00943879"/>
    <w:rsid w:val="00943B20"/>
    <w:rsid w:val="00943F67"/>
    <w:rsid w:val="00943FBA"/>
    <w:rsid w:val="009446C7"/>
    <w:rsid w:val="00944780"/>
    <w:rsid w:val="00944ABA"/>
    <w:rsid w:val="00944C9F"/>
    <w:rsid w:val="009451FF"/>
    <w:rsid w:val="00945238"/>
    <w:rsid w:val="00945724"/>
    <w:rsid w:val="009458BD"/>
    <w:rsid w:val="00945986"/>
    <w:rsid w:val="00945C4B"/>
    <w:rsid w:val="00945CA5"/>
    <w:rsid w:val="00946956"/>
    <w:rsid w:val="00946A7A"/>
    <w:rsid w:val="00946F35"/>
    <w:rsid w:val="00947144"/>
    <w:rsid w:val="009476E5"/>
    <w:rsid w:val="00947E9E"/>
    <w:rsid w:val="00947F8A"/>
    <w:rsid w:val="00950572"/>
    <w:rsid w:val="009506E1"/>
    <w:rsid w:val="00950BD7"/>
    <w:rsid w:val="00950F55"/>
    <w:rsid w:val="00951159"/>
    <w:rsid w:val="0095121D"/>
    <w:rsid w:val="00951414"/>
    <w:rsid w:val="0095153E"/>
    <w:rsid w:val="0095174A"/>
    <w:rsid w:val="00951843"/>
    <w:rsid w:val="009518C4"/>
    <w:rsid w:val="00951E21"/>
    <w:rsid w:val="00951F9E"/>
    <w:rsid w:val="00952069"/>
    <w:rsid w:val="009523F0"/>
    <w:rsid w:val="009525A1"/>
    <w:rsid w:val="009527C6"/>
    <w:rsid w:val="00952943"/>
    <w:rsid w:val="00952A25"/>
    <w:rsid w:val="00952EE0"/>
    <w:rsid w:val="00953419"/>
    <w:rsid w:val="00953ADE"/>
    <w:rsid w:val="009540A7"/>
    <w:rsid w:val="00954459"/>
    <w:rsid w:val="0095475F"/>
    <w:rsid w:val="009549FA"/>
    <w:rsid w:val="00954A8B"/>
    <w:rsid w:val="00954E5B"/>
    <w:rsid w:val="009556A3"/>
    <w:rsid w:val="00955825"/>
    <w:rsid w:val="0095596E"/>
    <w:rsid w:val="009559B5"/>
    <w:rsid w:val="00955D38"/>
    <w:rsid w:val="00955DFE"/>
    <w:rsid w:val="0095640F"/>
    <w:rsid w:val="009567E6"/>
    <w:rsid w:val="00956919"/>
    <w:rsid w:val="0095691D"/>
    <w:rsid w:val="00956E95"/>
    <w:rsid w:val="00956F6F"/>
    <w:rsid w:val="009570D1"/>
    <w:rsid w:val="009575A6"/>
    <w:rsid w:val="009577E2"/>
    <w:rsid w:val="00957CDA"/>
    <w:rsid w:val="00957E10"/>
    <w:rsid w:val="00957E19"/>
    <w:rsid w:val="009600B9"/>
    <w:rsid w:val="00960354"/>
    <w:rsid w:val="00960452"/>
    <w:rsid w:val="009607AD"/>
    <w:rsid w:val="009608D1"/>
    <w:rsid w:val="00960AB8"/>
    <w:rsid w:val="00960B52"/>
    <w:rsid w:val="00960B8C"/>
    <w:rsid w:val="0096110B"/>
    <w:rsid w:val="00961272"/>
    <w:rsid w:val="009612BA"/>
    <w:rsid w:val="009612BC"/>
    <w:rsid w:val="009612EE"/>
    <w:rsid w:val="00961B87"/>
    <w:rsid w:val="009620C8"/>
    <w:rsid w:val="0096217F"/>
    <w:rsid w:val="009621E0"/>
    <w:rsid w:val="00962256"/>
    <w:rsid w:val="00962277"/>
    <w:rsid w:val="009622B6"/>
    <w:rsid w:val="0096235E"/>
    <w:rsid w:val="00962641"/>
    <w:rsid w:val="00962647"/>
    <w:rsid w:val="0096266B"/>
    <w:rsid w:val="00962D52"/>
    <w:rsid w:val="00962F2F"/>
    <w:rsid w:val="00963030"/>
    <w:rsid w:val="009634D9"/>
    <w:rsid w:val="00963B18"/>
    <w:rsid w:val="00963DE7"/>
    <w:rsid w:val="00963F9F"/>
    <w:rsid w:val="00964045"/>
    <w:rsid w:val="00964265"/>
    <w:rsid w:val="00964BAF"/>
    <w:rsid w:val="00964C44"/>
    <w:rsid w:val="0096515D"/>
    <w:rsid w:val="0096555C"/>
    <w:rsid w:val="009656EB"/>
    <w:rsid w:val="00965727"/>
    <w:rsid w:val="009657E5"/>
    <w:rsid w:val="009657F1"/>
    <w:rsid w:val="00965D94"/>
    <w:rsid w:val="009662C6"/>
    <w:rsid w:val="009662EE"/>
    <w:rsid w:val="00966924"/>
    <w:rsid w:val="0096708F"/>
    <w:rsid w:val="0096738D"/>
    <w:rsid w:val="009678B1"/>
    <w:rsid w:val="00967AD4"/>
    <w:rsid w:val="00967BA9"/>
    <w:rsid w:val="00967C8A"/>
    <w:rsid w:val="00970387"/>
    <w:rsid w:val="0097047B"/>
    <w:rsid w:val="009704F1"/>
    <w:rsid w:val="00970560"/>
    <w:rsid w:val="009709B7"/>
    <w:rsid w:val="00970A56"/>
    <w:rsid w:val="00970A77"/>
    <w:rsid w:val="00970A86"/>
    <w:rsid w:val="00970D76"/>
    <w:rsid w:val="00971399"/>
    <w:rsid w:val="0097145C"/>
    <w:rsid w:val="0097148E"/>
    <w:rsid w:val="0097172B"/>
    <w:rsid w:val="009717FE"/>
    <w:rsid w:val="00971BB8"/>
    <w:rsid w:val="00971BDA"/>
    <w:rsid w:val="00971D25"/>
    <w:rsid w:val="009724E7"/>
    <w:rsid w:val="009725A1"/>
    <w:rsid w:val="009727B9"/>
    <w:rsid w:val="00972B8F"/>
    <w:rsid w:val="00972D2A"/>
    <w:rsid w:val="00972EC4"/>
    <w:rsid w:val="009731F8"/>
    <w:rsid w:val="0097360F"/>
    <w:rsid w:val="009736BC"/>
    <w:rsid w:val="00973723"/>
    <w:rsid w:val="00973968"/>
    <w:rsid w:val="00973FD5"/>
    <w:rsid w:val="009747E0"/>
    <w:rsid w:val="00974B11"/>
    <w:rsid w:val="00974B76"/>
    <w:rsid w:val="00974D4D"/>
    <w:rsid w:val="00974D91"/>
    <w:rsid w:val="009751DC"/>
    <w:rsid w:val="009754D2"/>
    <w:rsid w:val="00975564"/>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420"/>
    <w:rsid w:val="00980439"/>
    <w:rsid w:val="00980E0F"/>
    <w:rsid w:val="00980E36"/>
    <w:rsid w:val="00980E5C"/>
    <w:rsid w:val="00980F65"/>
    <w:rsid w:val="009813EF"/>
    <w:rsid w:val="00981B29"/>
    <w:rsid w:val="00981BC8"/>
    <w:rsid w:val="00981CA9"/>
    <w:rsid w:val="00982151"/>
    <w:rsid w:val="009821D2"/>
    <w:rsid w:val="009822B2"/>
    <w:rsid w:val="009822F7"/>
    <w:rsid w:val="00982E0B"/>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5390"/>
    <w:rsid w:val="009855E0"/>
    <w:rsid w:val="00985663"/>
    <w:rsid w:val="0098575D"/>
    <w:rsid w:val="00985E68"/>
    <w:rsid w:val="00985E8C"/>
    <w:rsid w:val="00985EFD"/>
    <w:rsid w:val="00985F33"/>
    <w:rsid w:val="009865B6"/>
    <w:rsid w:val="00986827"/>
    <w:rsid w:val="00986A35"/>
    <w:rsid w:val="00986ADD"/>
    <w:rsid w:val="00986B76"/>
    <w:rsid w:val="00986FDB"/>
    <w:rsid w:val="009878DE"/>
    <w:rsid w:val="00987A63"/>
    <w:rsid w:val="00987F08"/>
    <w:rsid w:val="0099003A"/>
    <w:rsid w:val="00990113"/>
    <w:rsid w:val="009907E0"/>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E32"/>
    <w:rsid w:val="0099411C"/>
    <w:rsid w:val="00994141"/>
    <w:rsid w:val="0099422E"/>
    <w:rsid w:val="009945AE"/>
    <w:rsid w:val="0099467D"/>
    <w:rsid w:val="00994DA8"/>
    <w:rsid w:val="00994EE0"/>
    <w:rsid w:val="00995160"/>
    <w:rsid w:val="00995649"/>
    <w:rsid w:val="009956DE"/>
    <w:rsid w:val="009959DB"/>
    <w:rsid w:val="00995A0D"/>
    <w:rsid w:val="00995F4F"/>
    <w:rsid w:val="00995F82"/>
    <w:rsid w:val="00996052"/>
    <w:rsid w:val="0099606F"/>
    <w:rsid w:val="0099633E"/>
    <w:rsid w:val="009964E0"/>
    <w:rsid w:val="009966F4"/>
    <w:rsid w:val="0099682F"/>
    <w:rsid w:val="00996BC2"/>
    <w:rsid w:val="009970F0"/>
    <w:rsid w:val="0099722C"/>
    <w:rsid w:val="0099736A"/>
    <w:rsid w:val="009973AF"/>
    <w:rsid w:val="009973CF"/>
    <w:rsid w:val="00997613"/>
    <w:rsid w:val="009977CA"/>
    <w:rsid w:val="00997B55"/>
    <w:rsid w:val="00997BAA"/>
    <w:rsid w:val="00997EC5"/>
    <w:rsid w:val="009A02A4"/>
    <w:rsid w:val="009A0513"/>
    <w:rsid w:val="009A08D4"/>
    <w:rsid w:val="009A0BE0"/>
    <w:rsid w:val="009A0C20"/>
    <w:rsid w:val="009A0FFE"/>
    <w:rsid w:val="009A1A01"/>
    <w:rsid w:val="009A2474"/>
    <w:rsid w:val="009A288F"/>
    <w:rsid w:val="009A2BDF"/>
    <w:rsid w:val="009A3434"/>
    <w:rsid w:val="009A3AAF"/>
    <w:rsid w:val="009A3B85"/>
    <w:rsid w:val="009A3D5A"/>
    <w:rsid w:val="009A4452"/>
    <w:rsid w:val="009A4458"/>
    <w:rsid w:val="009A47BD"/>
    <w:rsid w:val="009A4B24"/>
    <w:rsid w:val="009A4B57"/>
    <w:rsid w:val="009A4CAD"/>
    <w:rsid w:val="009A4E23"/>
    <w:rsid w:val="009A4E4C"/>
    <w:rsid w:val="009A4EB5"/>
    <w:rsid w:val="009A4EEB"/>
    <w:rsid w:val="009A512F"/>
    <w:rsid w:val="009A51EE"/>
    <w:rsid w:val="009A5233"/>
    <w:rsid w:val="009A5378"/>
    <w:rsid w:val="009A5BED"/>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1537"/>
    <w:rsid w:val="009B19E5"/>
    <w:rsid w:val="009B1D5A"/>
    <w:rsid w:val="009B1DF4"/>
    <w:rsid w:val="009B232B"/>
    <w:rsid w:val="009B23E6"/>
    <w:rsid w:val="009B2574"/>
    <w:rsid w:val="009B282E"/>
    <w:rsid w:val="009B29A1"/>
    <w:rsid w:val="009B2A2B"/>
    <w:rsid w:val="009B2D64"/>
    <w:rsid w:val="009B2F2C"/>
    <w:rsid w:val="009B3350"/>
    <w:rsid w:val="009B3C43"/>
    <w:rsid w:val="009B3D86"/>
    <w:rsid w:val="009B4092"/>
    <w:rsid w:val="009B40B4"/>
    <w:rsid w:val="009B41E2"/>
    <w:rsid w:val="009B49A5"/>
    <w:rsid w:val="009B4AC0"/>
    <w:rsid w:val="009B4C22"/>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DF"/>
    <w:rsid w:val="009C01EB"/>
    <w:rsid w:val="009C0910"/>
    <w:rsid w:val="009C0D6F"/>
    <w:rsid w:val="009C1014"/>
    <w:rsid w:val="009C105A"/>
    <w:rsid w:val="009C112B"/>
    <w:rsid w:val="009C1204"/>
    <w:rsid w:val="009C1282"/>
    <w:rsid w:val="009C1804"/>
    <w:rsid w:val="009C1B4D"/>
    <w:rsid w:val="009C1BD5"/>
    <w:rsid w:val="009C1D20"/>
    <w:rsid w:val="009C1DC4"/>
    <w:rsid w:val="009C1EE6"/>
    <w:rsid w:val="009C1EF4"/>
    <w:rsid w:val="009C20D0"/>
    <w:rsid w:val="009C21E5"/>
    <w:rsid w:val="009C2945"/>
    <w:rsid w:val="009C2CFA"/>
    <w:rsid w:val="009C2E7C"/>
    <w:rsid w:val="009C301E"/>
    <w:rsid w:val="009C3027"/>
    <w:rsid w:val="009C3036"/>
    <w:rsid w:val="009C3456"/>
    <w:rsid w:val="009C3699"/>
    <w:rsid w:val="009C3D2E"/>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700D"/>
    <w:rsid w:val="009C7112"/>
    <w:rsid w:val="009C71D8"/>
    <w:rsid w:val="009C759E"/>
    <w:rsid w:val="009C775F"/>
    <w:rsid w:val="009C7A65"/>
    <w:rsid w:val="009C7F0E"/>
    <w:rsid w:val="009C7FD2"/>
    <w:rsid w:val="009D01B5"/>
    <w:rsid w:val="009D03B9"/>
    <w:rsid w:val="009D067D"/>
    <w:rsid w:val="009D0DEF"/>
    <w:rsid w:val="009D1009"/>
    <w:rsid w:val="009D1099"/>
    <w:rsid w:val="009D10C9"/>
    <w:rsid w:val="009D14C3"/>
    <w:rsid w:val="009D15FB"/>
    <w:rsid w:val="009D1766"/>
    <w:rsid w:val="009D17B0"/>
    <w:rsid w:val="009D19D4"/>
    <w:rsid w:val="009D1F1C"/>
    <w:rsid w:val="009D203B"/>
    <w:rsid w:val="009D208D"/>
    <w:rsid w:val="009D2251"/>
    <w:rsid w:val="009D26E9"/>
    <w:rsid w:val="009D276B"/>
    <w:rsid w:val="009D2847"/>
    <w:rsid w:val="009D32A9"/>
    <w:rsid w:val="009D3417"/>
    <w:rsid w:val="009D34BD"/>
    <w:rsid w:val="009D354C"/>
    <w:rsid w:val="009D396C"/>
    <w:rsid w:val="009D3EE2"/>
    <w:rsid w:val="009D3EF5"/>
    <w:rsid w:val="009D3F00"/>
    <w:rsid w:val="009D4054"/>
    <w:rsid w:val="009D45E0"/>
    <w:rsid w:val="009D4652"/>
    <w:rsid w:val="009D467B"/>
    <w:rsid w:val="009D5052"/>
    <w:rsid w:val="009D54FF"/>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534"/>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7C4"/>
    <w:rsid w:val="009E5D3D"/>
    <w:rsid w:val="009E6476"/>
    <w:rsid w:val="009E6751"/>
    <w:rsid w:val="009E68A4"/>
    <w:rsid w:val="009E6D74"/>
    <w:rsid w:val="009E6E25"/>
    <w:rsid w:val="009E7551"/>
    <w:rsid w:val="009E77CC"/>
    <w:rsid w:val="009E7DBC"/>
    <w:rsid w:val="009E7FF6"/>
    <w:rsid w:val="009F01A9"/>
    <w:rsid w:val="009F01B0"/>
    <w:rsid w:val="009F0AA5"/>
    <w:rsid w:val="009F0AA6"/>
    <w:rsid w:val="009F0ADD"/>
    <w:rsid w:val="009F0D58"/>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391"/>
    <w:rsid w:val="009F45DD"/>
    <w:rsid w:val="009F4FD8"/>
    <w:rsid w:val="009F58E4"/>
    <w:rsid w:val="009F63DF"/>
    <w:rsid w:val="009F646B"/>
    <w:rsid w:val="009F6546"/>
    <w:rsid w:val="009F6667"/>
    <w:rsid w:val="009F6851"/>
    <w:rsid w:val="009F6A67"/>
    <w:rsid w:val="009F6AC9"/>
    <w:rsid w:val="009F6CA2"/>
    <w:rsid w:val="009F70A4"/>
    <w:rsid w:val="009F72A2"/>
    <w:rsid w:val="009F7438"/>
    <w:rsid w:val="009F7467"/>
    <w:rsid w:val="009F7470"/>
    <w:rsid w:val="009F7494"/>
    <w:rsid w:val="009F7726"/>
    <w:rsid w:val="009F7ADF"/>
    <w:rsid w:val="009F7D39"/>
    <w:rsid w:val="009F7D76"/>
    <w:rsid w:val="00A001F5"/>
    <w:rsid w:val="00A007E6"/>
    <w:rsid w:val="00A0094C"/>
    <w:rsid w:val="00A00A64"/>
    <w:rsid w:val="00A00E70"/>
    <w:rsid w:val="00A015B2"/>
    <w:rsid w:val="00A015B9"/>
    <w:rsid w:val="00A01816"/>
    <w:rsid w:val="00A018FB"/>
    <w:rsid w:val="00A0259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5FB7"/>
    <w:rsid w:val="00A06551"/>
    <w:rsid w:val="00A06846"/>
    <w:rsid w:val="00A069A2"/>
    <w:rsid w:val="00A06C23"/>
    <w:rsid w:val="00A06DFE"/>
    <w:rsid w:val="00A06F92"/>
    <w:rsid w:val="00A06FD4"/>
    <w:rsid w:val="00A0712A"/>
    <w:rsid w:val="00A07319"/>
    <w:rsid w:val="00A07449"/>
    <w:rsid w:val="00A0749A"/>
    <w:rsid w:val="00A074CF"/>
    <w:rsid w:val="00A07C02"/>
    <w:rsid w:val="00A07E60"/>
    <w:rsid w:val="00A07EDC"/>
    <w:rsid w:val="00A07F22"/>
    <w:rsid w:val="00A103BD"/>
    <w:rsid w:val="00A108E9"/>
    <w:rsid w:val="00A109EC"/>
    <w:rsid w:val="00A10EAB"/>
    <w:rsid w:val="00A1164B"/>
    <w:rsid w:val="00A11715"/>
    <w:rsid w:val="00A119A9"/>
    <w:rsid w:val="00A11D37"/>
    <w:rsid w:val="00A11E21"/>
    <w:rsid w:val="00A11E7D"/>
    <w:rsid w:val="00A11FCB"/>
    <w:rsid w:val="00A122C0"/>
    <w:rsid w:val="00A1235F"/>
    <w:rsid w:val="00A125DD"/>
    <w:rsid w:val="00A127BA"/>
    <w:rsid w:val="00A12BDB"/>
    <w:rsid w:val="00A12C1B"/>
    <w:rsid w:val="00A12E4D"/>
    <w:rsid w:val="00A13057"/>
    <w:rsid w:val="00A13325"/>
    <w:rsid w:val="00A133A9"/>
    <w:rsid w:val="00A133E4"/>
    <w:rsid w:val="00A13A20"/>
    <w:rsid w:val="00A13D02"/>
    <w:rsid w:val="00A13D0D"/>
    <w:rsid w:val="00A13FCD"/>
    <w:rsid w:val="00A141F4"/>
    <w:rsid w:val="00A142D2"/>
    <w:rsid w:val="00A142D6"/>
    <w:rsid w:val="00A144F8"/>
    <w:rsid w:val="00A146BC"/>
    <w:rsid w:val="00A148B8"/>
    <w:rsid w:val="00A14AE0"/>
    <w:rsid w:val="00A14CDA"/>
    <w:rsid w:val="00A14D3B"/>
    <w:rsid w:val="00A15129"/>
    <w:rsid w:val="00A15132"/>
    <w:rsid w:val="00A153F6"/>
    <w:rsid w:val="00A156B9"/>
    <w:rsid w:val="00A166F1"/>
    <w:rsid w:val="00A168ED"/>
    <w:rsid w:val="00A170B8"/>
    <w:rsid w:val="00A173B0"/>
    <w:rsid w:val="00A179AA"/>
    <w:rsid w:val="00A17B92"/>
    <w:rsid w:val="00A20064"/>
    <w:rsid w:val="00A206EB"/>
    <w:rsid w:val="00A20DA6"/>
    <w:rsid w:val="00A20E1D"/>
    <w:rsid w:val="00A21281"/>
    <w:rsid w:val="00A2135F"/>
    <w:rsid w:val="00A21483"/>
    <w:rsid w:val="00A2148C"/>
    <w:rsid w:val="00A216CD"/>
    <w:rsid w:val="00A21949"/>
    <w:rsid w:val="00A219AB"/>
    <w:rsid w:val="00A21A5C"/>
    <w:rsid w:val="00A21C10"/>
    <w:rsid w:val="00A21C93"/>
    <w:rsid w:val="00A21D02"/>
    <w:rsid w:val="00A21D21"/>
    <w:rsid w:val="00A21DBA"/>
    <w:rsid w:val="00A21F91"/>
    <w:rsid w:val="00A2218D"/>
    <w:rsid w:val="00A2254A"/>
    <w:rsid w:val="00A22940"/>
    <w:rsid w:val="00A22BCC"/>
    <w:rsid w:val="00A22DCA"/>
    <w:rsid w:val="00A22E45"/>
    <w:rsid w:val="00A22EB1"/>
    <w:rsid w:val="00A2323C"/>
    <w:rsid w:val="00A23A21"/>
    <w:rsid w:val="00A23CF4"/>
    <w:rsid w:val="00A24097"/>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736"/>
    <w:rsid w:val="00A27ED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5EC"/>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B52"/>
    <w:rsid w:val="00A35D90"/>
    <w:rsid w:val="00A36107"/>
    <w:rsid w:val="00A364CC"/>
    <w:rsid w:val="00A36959"/>
    <w:rsid w:val="00A36C02"/>
    <w:rsid w:val="00A3731B"/>
    <w:rsid w:val="00A373B8"/>
    <w:rsid w:val="00A374B8"/>
    <w:rsid w:val="00A376B4"/>
    <w:rsid w:val="00A37F75"/>
    <w:rsid w:val="00A40098"/>
    <w:rsid w:val="00A40599"/>
    <w:rsid w:val="00A4072D"/>
    <w:rsid w:val="00A409E6"/>
    <w:rsid w:val="00A40D23"/>
    <w:rsid w:val="00A41088"/>
    <w:rsid w:val="00A4131A"/>
    <w:rsid w:val="00A41351"/>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D9"/>
    <w:rsid w:val="00A44A8D"/>
    <w:rsid w:val="00A44D47"/>
    <w:rsid w:val="00A44F3E"/>
    <w:rsid w:val="00A45270"/>
    <w:rsid w:val="00A458B5"/>
    <w:rsid w:val="00A458D3"/>
    <w:rsid w:val="00A45C3D"/>
    <w:rsid w:val="00A4605B"/>
    <w:rsid w:val="00A4612E"/>
    <w:rsid w:val="00A464F0"/>
    <w:rsid w:val="00A464F8"/>
    <w:rsid w:val="00A4663B"/>
    <w:rsid w:val="00A46D79"/>
    <w:rsid w:val="00A46E56"/>
    <w:rsid w:val="00A474EB"/>
    <w:rsid w:val="00A4768A"/>
    <w:rsid w:val="00A478A8"/>
    <w:rsid w:val="00A47A61"/>
    <w:rsid w:val="00A502DE"/>
    <w:rsid w:val="00A50690"/>
    <w:rsid w:val="00A5075B"/>
    <w:rsid w:val="00A508B3"/>
    <w:rsid w:val="00A509C8"/>
    <w:rsid w:val="00A50A1D"/>
    <w:rsid w:val="00A50BD5"/>
    <w:rsid w:val="00A50BDC"/>
    <w:rsid w:val="00A50D98"/>
    <w:rsid w:val="00A50E37"/>
    <w:rsid w:val="00A50F82"/>
    <w:rsid w:val="00A511DD"/>
    <w:rsid w:val="00A514DC"/>
    <w:rsid w:val="00A519CE"/>
    <w:rsid w:val="00A51A3D"/>
    <w:rsid w:val="00A51EDA"/>
    <w:rsid w:val="00A51FC0"/>
    <w:rsid w:val="00A5250B"/>
    <w:rsid w:val="00A525AA"/>
    <w:rsid w:val="00A525AB"/>
    <w:rsid w:val="00A52669"/>
    <w:rsid w:val="00A526B4"/>
    <w:rsid w:val="00A52F63"/>
    <w:rsid w:val="00A52F6F"/>
    <w:rsid w:val="00A532AE"/>
    <w:rsid w:val="00A53C8C"/>
    <w:rsid w:val="00A53C9A"/>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4F4"/>
    <w:rsid w:val="00A57648"/>
    <w:rsid w:val="00A6066C"/>
    <w:rsid w:val="00A606CA"/>
    <w:rsid w:val="00A6088E"/>
    <w:rsid w:val="00A611B3"/>
    <w:rsid w:val="00A61D2D"/>
    <w:rsid w:val="00A61D74"/>
    <w:rsid w:val="00A61E95"/>
    <w:rsid w:val="00A61F47"/>
    <w:rsid w:val="00A6221C"/>
    <w:rsid w:val="00A6296C"/>
    <w:rsid w:val="00A629AA"/>
    <w:rsid w:val="00A62BC5"/>
    <w:rsid w:val="00A62BF2"/>
    <w:rsid w:val="00A62CAA"/>
    <w:rsid w:val="00A62CC0"/>
    <w:rsid w:val="00A62E99"/>
    <w:rsid w:val="00A63069"/>
    <w:rsid w:val="00A631BD"/>
    <w:rsid w:val="00A63258"/>
    <w:rsid w:val="00A63490"/>
    <w:rsid w:val="00A635DC"/>
    <w:rsid w:val="00A63723"/>
    <w:rsid w:val="00A644AE"/>
    <w:rsid w:val="00A64621"/>
    <w:rsid w:val="00A6466B"/>
    <w:rsid w:val="00A648A3"/>
    <w:rsid w:val="00A6508B"/>
    <w:rsid w:val="00A65185"/>
    <w:rsid w:val="00A6589F"/>
    <w:rsid w:val="00A65F57"/>
    <w:rsid w:val="00A66409"/>
    <w:rsid w:val="00A6683B"/>
    <w:rsid w:val="00A66896"/>
    <w:rsid w:val="00A669DC"/>
    <w:rsid w:val="00A66B72"/>
    <w:rsid w:val="00A66DE0"/>
    <w:rsid w:val="00A67105"/>
    <w:rsid w:val="00A674C8"/>
    <w:rsid w:val="00A6763B"/>
    <w:rsid w:val="00A67751"/>
    <w:rsid w:val="00A67B55"/>
    <w:rsid w:val="00A67E08"/>
    <w:rsid w:val="00A70195"/>
    <w:rsid w:val="00A70381"/>
    <w:rsid w:val="00A70415"/>
    <w:rsid w:val="00A707DF"/>
    <w:rsid w:val="00A708A6"/>
    <w:rsid w:val="00A70AC9"/>
    <w:rsid w:val="00A70B75"/>
    <w:rsid w:val="00A70D97"/>
    <w:rsid w:val="00A70F34"/>
    <w:rsid w:val="00A712F3"/>
    <w:rsid w:val="00A7179F"/>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4C0"/>
    <w:rsid w:val="00A73B71"/>
    <w:rsid w:val="00A73B8B"/>
    <w:rsid w:val="00A73C4F"/>
    <w:rsid w:val="00A73CBE"/>
    <w:rsid w:val="00A73E70"/>
    <w:rsid w:val="00A73EF3"/>
    <w:rsid w:val="00A741A1"/>
    <w:rsid w:val="00A74330"/>
    <w:rsid w:val="00A743FA"/>
    <w:rsid w:val="00A747AA"/>
    <w:rsid w:val="00A74C2F"/>
    <w:rsid w:val="00A74D91"/>
    <w:rsid w:val="00A74E06"/>
    <w:rsid w:val="00A751E4"/>
    <w:rsid w:val="00A75594"/>
    <w:rsid w:val="00A75BF2"/>
    <w:rsid w:val="00A760ED"/>
    <w:rsid w:val="00A76497"/>
    <w:rsid w:val="00A76508"/>
    <w:rsid w:val="00A7654C"/>
    <w:rsid w:val="00A76590"/>
    <w:rsid w:val="00A7673A"/>
    <w:rsid w:val="00A76AB6"/>
    <w:rsid w:val="00A77013"/>
    <w:rsid w:val="00A77C07"/>
    <w:rsid w:val="00A77DE2"/>
    <w:rsid w:val="00A80122"/>
    <w:rsid w:val="00A804BB"/>
    <w:rsid w:val="00A80543"/>
    <w:rsid w:val="00A805B4"/>
    <w:rsid w:val="00A8066F"/>
    <w:rsid w:val="00A807CF"/>
    <w:rsid w:val="00A8091A"/>
    <w:rsid w:val="00A80A42"/>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EF"/>
    <w:rsid w:val="00A87D3C"/>
    <w:rsid w:val="00A905FE"/>
    <w:rsid w:val="00A9077D"/>
    <w:rsid w:val="00A91637"/>
    <w:rsid w:val="00A916B6"/>
    <w:rsid w:val="00A91F0C"/>
    <w:rsid w:val="00A9217E"/>
    <w:rsid w:val="00A921DC"/>
    <w:rsid w:val="00A92571"/>
    <w:rsid w:val="00A9291A"/>
    <w:rsid w:val="00A92A76"/>
    <w:rsid w:val="00A92DDD"/>
    <w:rsid w:val="00A92F9C"/>
    <w:rsid w:val="00A92FF0"/>
    <w:rsid w:val="00A9327C"/>
    <w:rsid w:val="00A93939"/>
    <w:rsid w:val="00A93BCA"/>
    <w:rsid w:val="00A93D2F"/>
    <w:rsid w:val="00A93E24"/>
    <w:rsid w:val="00A943DB"/>
    <w:rsid w:val="00A943FE"/>
    <w:rsid w:val="00A9466E"/>
    <w:rsid w:val="00A94CE2"/>
    <w:rsid w:val="00A94CF8"/>
    <w:rsid w:val="00A95673"/>
    <w:rsid w:val="00A95711"/>
    <w:rsid w:val="00A95BA1"/>
    <w:rsid w:val="00A95BDA"/>
    <w:rsid w:val="00A95CC6"/>
    <w:rsid w:val="00A95CD2"/>
    <w:rsid w:val="00A95F93"/>
    <w:rsid w:val="00A95FA8"/>
    <w:rsid w:val="00A96184"/>
    <w:rsid w:val="00A9629D"/>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0F03"/>
    <w:rsid w:val="00AA1332"/>
    <w:rsid w:val="00AA17C3"/>
    <w:rsid w:val="00AA188C"/>
    <w:rsid w:val="00AA1E84"/>
    <w:rsid w:val="00AA2176"/>
    <w:rsid w:val="00AA25D0"/>
    <w:rsid w:val="00AA2AB8"/>
    <w:rsid w:val="00AA2CE5"/>
    <w:rsid w:val="00AA2D0F"/>
    <w:rsid w:val="00AA2EA7"/>
    <w:rsid w:val="00AA3324"/>
    <w:rsid w:val="00AA340B"/>
    <w:rsid w:val="00AA35B9"/>
    <w:rsid w:val="00AA371E"/>
    <w:rsid w:val="00AA391A"/>
    <w:rsid w:val="00AA396C"/>
    <w:rsid w:val="00AA3CEA"/>
    <w:rsid w:val="00AA3DB1"/>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2CA"/>
    <w:rsid w:val="00AA74B5"/>
    <w:rsid w:val="00AA7B60"/>
    <w:rsid w:val="00AB007A"/>
    <w:rsid w:val="00AB030A"/>
    <w:rsid w:val="00AB0385"/>
    <w:rsid w:val="00AB063A"/>
    <w:rsid w:val="00AB0731"/>
    <w:rsid w:val="00AB08A3"/>
    <w:rsid w:val="00AB099E"/>
    <w:rsid w:val="00AB09A8"/>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2CC1"/>
    <w:rsid w:val="00AB2FAA"/>
    <w:rsid w:val="00AB306A"/>
    <w:rsid w:val="00AB32E5"/>
    <w:rsid w:val="00AB36F0"/>
    <w:rsid w:val="00AB370C"/>
    <w:rsid w:val="00AB38FB"/>
    <w:rsid w:val="00AB3B55"/>
    <w:rsid w:val="00AB3C9D"/>
    <w:rsid w:val="00AB3E4B"/>
    <w:rsid w:val="00AB3FFC"/>
    <w:rsid w:val="00AB4083"/>
    <w:rsid w:val="00AB415E"/>
    <w:rsid w:val="00AB45DE"/>
    <w:rsid w:val="00AB4991"/>
    <w:rsid w:val="00AB574B"/>
    <w:rsid w:val="00AB5BA8"/>
    <w:rsid w:val="00AB5F01"/>
    <w:rsid w:val="00AB63B2"/>
    <w:rsid w:val="00AB643A"/>
    <w:rsid w:val="00AB6595"/>
    <w:rsid w:val="00AB6E20"/>
    <w:rsid w:val="00AB729A"/>
    <w:rsid w:val="00AB7B29"/>
    <w:rsid w:val="00AB7B4A"/>
    <w:rsid w:val="00AB7E3E"/>
    <w:rsid w:val="00AC0745"/>
    <w:rsid w:val="00AC0951"/>
    <w:rsid w:val="00AC0AC5"/>
    <w:rsid w:val="00AC0D57"/>
    <w:rsid w:val="00AC111F"/>
    <w:rsid w:val="00AC13F5"/>
    <w:rsid w:val="00AC1593"/>
    <w:rsid w:val="00AC1796"/>
    <w:rsid w:val="00AC18C2"/>
    <w:rsid w:val="00AC19D4"/>
    <w:rsid w:val="00AC1A72"/>
    <w:rsid w:val="00AC1C6E"/>
    <w:rsid w:val="00AC2D4D"/>
    <w:rsid w:val="00AC2EA1"/>
    <w:rsid w:val="00AC2F27"/>
    <w:rsid w:val="00AC315B"/>
    <w:rsid w:val="00AC32F7"/>
    <w:rsid w:val="00AC381C"/>
    <w:rsid w:val="00AC3A6A"/>
    <w:rsid w:val="00AC3C3B"/>
    <w:rsid w:val="00AC3FAB"/>
    <w:rsid w:val="00AC4328"/>
    <w:rsid w:val="00AC4479"/>
    <w:rsid w:val="00AC457E"/>
    <w:rsid w:val="00AC48BD"/>
    <w:rsid w:val="00AC4DF1"/>
    <w:rsid w:val="00AC4F2C"/>
    <w:rsid w:val="00AC58DC"/>
    <w:rsid w:val="00AC59ED"/>
    <w:rsid w:val="00AC5CB9"/>
    <w:rsid w:val="00AC6031"/>
    <w:rsid w:val="00AC6478"/>
    <w:rsid w:val="00AC6607"/>
    <w:rsid w:val="00AC6817"/>
    <w:rsid w:val="00AC6884"/>
    <w:rsid w:val="00AC69B6"/>
    <w:rsid w:val="00AC6A20"/>
    <w:rsid w:val="00AC6A5A"/>
    <w:rsid w:val="00AC6B00"/>
    <w:rsid w:val="00AC6DF3"/>
    <w:rsid w:val="00AC6F91"/>
    <w:rsid w:val="00AC76CF"/>
    <w:rsid w:val="00AC7755"/>
    <w:rsid w:val="00AC792C"/>
    <w:rsid w:val="00AC793E"/>
    <w:rsid w:val="00AD0367"/>
    <w:rsid w:val="00AD0501"/>
    <w:rsid w:val="00AD06E2"/>
    <w:rsid w:val="00AD06FD"/>
    <w:rsid w:val="00AD079C"/>
    <w:rsid w:val="00AD0B12"/>
    <w:rsid w:val="00AD0E9A"/>
    <w:rsid w:val="00AD11C6"/>
    <w:rsid w:val="00AD17B6"/>
    <w:rsid w:val="00AD1928"/>
    <w:rsid w:val="00AD194E"/>
    <w:rsid w:val="00AD1FF8"/>
    <w:rsid w:val="00AD2008"/>
    <w:rsid w:val="00AD2048"/>
    <w:rsid w:val="00AD2205"/>
    <w:rsid w:val="00AD22CB"/>
    <w:rsid w:val="00AD235C"/>
    <w:rsid w:val="00AD285D"/>
    <w:rsid w:val="00AD2ACD"/>
    <w:rsid w:val="00AD3175"/>
    <w:rsid w:val="00AD342E"/>
    <w:rsid w:val="00AD356C"/>
    <w:rsid w:val="00AD3642"/>
    <w:rsid w:val="00AD3B21"/>
    <w:rsid w:val="00AD3D95"/>
    <w:rsid w:val="00AD4128"/>
    <w:rsid w:val="00AD418F"/>
    <w:rsid w:val="00AD4326"/>
    <w:rsid w:val="00AD4B1B"/>
    <w:rsid w:val="00AD4D6C"/>
    <w:rsid w:val="00AD500D"/>
    <w:rsid w:val="00AD54B1"/>
    <w:rsid w:val="00AD56DD"/>
    <w:rsid w:val="00AD5872"/>
    <w:rsid w:val="00AD5B21"/>
    <w:rsid w:val="00AD5BA1"/>
    <w:rsid w:val="00AD5C38"/>
    <w:rsid w:val="00AD5C84"/>
    <w:rsid w:val="00AD5C85"/>
    <w:rsid w:val="00AD603B"/>
    <w:rsid w:val="00AD6633"/>
    <w:rsid w:val="00AD6A07"/>
    <w:rsid w:val="00AD6EDE"/>
    <w:rsid w:val="00AD7190"/>
    <w:rsid w:val="00AD72F3"/>
    <w:rsid w:val="00AD753A"/>
    <w:rsid w:val="00AD7797"/>
    <w:rsid w:val="00AD7B6F"/>
    <w:rsid w:val="00AE00AD"/>
    <w:rsid w:val="00AE0161"/>
    <w:rsid w:val="00AE03E8"/>
    <w:rsid w:val="00AE0AA1"/>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DA3"/>
    <w:rsid w:val="00AE3565"/>
    <w:rsid w:val="00AE3680"/>
    <w:rsid w:val="00AE3BCF"/>
    <w:rsid w:val="00AE3F15"/>
    <w:rsid w:val="00AE414A"/>
    <w:rsid w:val="00AE424C"/>
    <w:rsid w:val="00AE42C4"/>
    <w:rsid w:val="00AE446D"/>
    <w:rsid w:val="00AE463B"/>
    <w:rsid w:val="00AE5068"/>
    <w:rsid w:val="00AE506A"/>
    <w:rsid w:val="00AE52D5"/>
    <w:rsid w:val="00AE52FF"/>
    <w:rsid w:val="00AE561E"/>
    <w:rsid w:val="00AE596C"/>
    <w:rsid w:val="00AE6123"/>
    <w:rsid w:val="00AE6247"/>
    <w:rsid w:val="00AE625B"/>
    <w:rsid w:val="00AE6476"/>
    <w:rsid w:val="00AE65EC"/>
    <w:rsid w:val="00AE74AB"/>
    <w:rsid w:val="00AE7586"/>
    <w:rsid w:val="00AE7D8C"/>
    <w:rsid w:val="00AF09C3"/>
    <w:rsid w:val="00AF0B15"/>
    <w:rsid w:val="00AF0CB1"/>
    <w:rsid w:val="00AF1565"/>
    <w:rsid w:val="00AF18D6"/>
    <w:rsid w:val="00AF18D9"/>
    <w:rsid w:val="00AF1A43"/>
    <w:rsid w:val="00AF1C9A"/>
    <w:rsid w:val="00AF1D90"/>
    <w:rsid w:val="00AF1F11"/>
    <w:rsid w:val="00AF20B2"/>
    <w:rsid w:val="00AF23CC"/>
    <w:rsid w:val="00AF25DD"/>
    <w:rsid w:val="00AF28E4"/>
    <w:rsid w:val="00AF2D5F"/>
    <w:rsid w:val="00AF3246"/>
    <w:rsid w:val="00AF3770"/>
    <w:rsid w:val="00AF3A9C"/>
    <w:rsid w:val="00AF3AA1"/>
    <w:rsid w:val="00AF3AC1"/>
    <w:rsid w:val="00AF3D7C"/>
    <w:rsid w:val="00AF3F8C"/>
    <w:rsid w:val="00AF3FF5"/>
    <w:rsid w:val="00AF42BF"/>
    <w:rsid w:val="00AF437D"/>
    <w:rsid w:val="00AF4491"/>
    <w:rsid w:val="00AF44EB"/>
    <w:rsid w:val="00AF467C"/>
    <w:rsid w:val="00AF4C3B"/>
    <w:rsid w:val="00AF4D46"/>
    <w:rsid w:val="00AF4DB2"/>
    <w:rsid w:val="00AF4E43"/>
    <w:rsid w:val="00AF53A8"/>
    <w:rsid w:val="00AF56A8"/>
    <w:rsid w:val="00AF58E0"/>
    <w:rsid w:val="00AF59CC"/>
    <w:rsid w:val="00AF5DF2"/>
    <w:rsid w:val="00AF6594"/>
    <w:rsid w:val="00AF6ABA"/>
    <w:rsid w:val="00AF6BCC"/>
    <w:rsid w:val="00AF6C54"/>
    <w:rsid w:val="00AF6F33"/>
    <w:rsid w:val="00AF6F5E"/>
    <w:rsid w:val="00AF702A"/>
    <w:rsid w:val="00AF713B"/>
    <w:rsid w:val="00AF73EE"/>
    <w:rsid w:val="00AF758F"/>
    <w:rsid w:val="00AF75B7"/>
    <w:rsid w:val="00AF7754"/>
    <w:rsid w:val="00AF783C"/>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5A4"/>
    <w:rsid w:val="00B028E0"/>
    <w:rsid w:val="00B02E4E"/>
    <w:rsid w:val="00B033D2"/>
    <w:rsid w:val="00B03FDE"/>
    <w:rsid w:val="00B044E2"/>
    <w:rsid w:val="00B04F26"/>
    <w:rsid w:val="00B04FC8"/>
    <w:rsid w:val="00B0517F"/>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A8F"/>
    <w:rsid w:val="00B07EE2"/>
    <w:rsid w:val="00B106C6"/>
    <w:rsid w:val="00B10C69"/>
    <w:rsid w:val="00B10F8A"/>
    <w:rsid w:val="00B11023"/>
    <w:rsid w:val="00B111A5"/>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2EE5"/>
    <w:rsid w:val="00B131A6"/>
    <w:rsid w:val="00B1359D"/>
    <w:rsid w:val="00B13627"/>
    <w:rsid w:val="00B1364D"/>
    <w:rsid w:val="00B136BB"/>
    <w:rsid w:val="00B13727"/>
    <w:rsid w:val="00B138C5"/>
    <w:rsid w:val="00B13CAA"/>
    <w:rsid w:val="00B13EB7"/>
    <w:rsid w:val="00B13F0D"/>
    <w:rsid w:val="00B14498"/>
    <w:rsid w:val="00B14B29"/>
    <w:rsid w:val="00B14CA3"/>
    <w:rsid w:val="00B14F16"/>
    <w:rsid w:val="00B150DB"/>
    <w:rsid w:val="00B157E9"/>
    <w:rsid w:val="00B1585F"/>
    <w:rsid w:val="00B158A0"/>
    <w:rsid w:val="00B15900"/>
    <w:rsid w:val="00B15B5F"/>
    <w:rsid w:val="00B15C2F"/>
    <w:rsid w:val="00B15E51"/>
    <w:rsid w:val="00B16284"/>
    <w:rsid w:val="00B168FC"/>
    <w:rsid w:val="00B169A4"/>
    <w:rsid w:val="00B17245"/>
    <w:rsid w:val="00B172E5"/>
    <w:rsid w:val="00B1740E"/>
    <w:rsid w:val="00B17626"/>
    <w:rsid w:val="00B17AE2"/>
    <w:rsid w:val="00B17DB0"/>
    <w:rsid w:val="00B17E58"/>
    <w:rsid w:val="00B20555"/>
    <w:rsid w:val="00B20564"/>
    <w:rsid w:val="00B20BF7"/>
    <w:rsid w:val="00B20E11"/>
    <w:rsid w:val="00B21209"/>
    <w:rsid w:val="00B21293"/>
    <w:rsid w:val="00B21454"/>
    <w:rsid w:val="00B21611"/>
    <w:rsid w:val="00B22099"/>
    <w:rsid w:val="00B222F1"/>
    <w:rsid w:val="00B22AD8"/>
    <w:rsid w:val="00B232FD"/>
    <w:rsid w:val="00B235ED"/>
    <w:rsid w:val="00B239BC"/>
    <w:rsid w:val="00B23B0A"/>
    <w:rsid w:val="00B23C90"/>
    <w:rsid w:val="00B23CB1"/>
    <w:rsid w:val="00B24077"/>
    <w:rsid w:val="00B2441C"/>
    <w:rsid w:val="00B2447E"/>
    <w:rsid w:val="00B24499"/>
    <w:rsid w:val="00B2489A"/>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31E"/>
    <w:rsid w:val="00B3059E"/>
    <w:rsid w:val="00B309D4"/>
    <w:rsid w:val="00B30BA9"/>
    <w:rsid w:val="00B30C21"/>
    <w:rsid w:val="00B30F0B"/>
    <w:rsid w:val="00B310EF"/>
    <w:rsid w:val="00B3125A"/>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3B"/>
    <w:rsid w:val="00B33DA6"/>
    <w:rsid w:val="00B3415B"/>
    <w:rsid w:val="00B3486A"/>
    <w:rsid w:val="00B348A0"/>
    <w:rsid w:val="00B3496A"/>
    <w:rsid w:val="00B34C34"/>
    <w:rsid w:val="00B34CC0"/>
    <w:rsid w:val="00B34CF5"/>
    <w:rsid w:val="00B34FE2"/>
    <w:rsid w:val="00B34FE6"/>
    <w:rsid w:val="00B351A0"/>
    <w:rsid w:val="00B35459"/>
    <w:rsid w:val="00B358F9"/>
    <w:rsid w:val="00B35947"/>
    <w:rsid w:val="00B35A9E"/>
    <w:rsid w:val="00B35D4A"/>
    <w:rsid w:val="00B36387"/>
    <w:rsid w:val="00B366A7"/>
    <w:rsid w:val="00B36851"/>
    <w:rsid w:val="00B368C1"/>
    <w:rsid w:val="00B369CB"/>
    <w:rsid w:val="00B36A7A"/>
    <w:rsid w:val="00B36BFE"/>
    <w:rsid w:val="00B36C4F"/>
    <w:rsid w:val="00B36C93"/>
    <w:rsid w:val="00B36E11"/>
    <w:rsid w:val="00B37BC6"/>
    <w:rsid w:val="00B37C86"/>
    <w:rsid w:val="00B37D11"/>
    <w:rsid w:val="00B401F2"/>
    <w:rsid w:val="00B40241"/>
    <w:rsid w:val="00B40257"/>
    <w:rsid w:val="00B40291"/>
    <w:rsid w:val="00B40437"/>
    <w:rsid w:val="00B404A5"/>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918"/>
    <w:rsid w:val="00B439F1"/>
    <w:rsid w:val="00B43D91"/>
    <w:rsid w:val="00B444BA"/>
    <w:rsid w:val="00B45202"/>
    <w:rsid w:val="00B4534C"/>
    <w:rsid w:val="00B453A8"/>
    <w:rsid w:val="00B454CD"/>
    <w:rsid w:val="00B458C4"/>
    <w:rsid w:val="00B458E1"/>
    <w:rsid w:val="00B459AB"/>
    <w:rsid w:val="00B45A49"/>
    <w:rsid w:val="00B46624"/>
    <w:rsid w:val="00B466DF"/>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2F15"/>
    <w:rsid w:val="00B5315F"/>
    <w:rsid w:val="00B53175"/>
    <w:rsid w:val="00B532E4"/>
    <w:rsid w:val="00B53467"/>
    <w:rsid w:val="00B5359D"/>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719"/>
    <w:rsid w:val="00B55D66"/>
    <w:rsid w:val="00B560E0"/>
    <w:rsid w:val="00B563C1"/>
    <w:rsid w:val="00B565F0"/>
    <w:rsid w:val="00B56CC9"/>
    <w:rsid w:val="00B56E78"/>
    <w:rsid w:val="00B5721B"/>
    <w:rsid w:val="00B57634"/>
    <w:rsid w:val="00B5767E"/>
    <w:rsid w:val="00B57857"/>
    <w:rsid w:val="00B57925"/>
    <w:rsid w:val="00B57B80"/>
    <w:rsid w:val="00B57E3B"/>
    <w:rsid w:val="00B57F5A"/>
    <w:rsid w:val="00B600A4"/>
    <w:rsid w:val="00B6031E"/>
    <w:rsid w:val="00B6056E"/>
    <w:rsid w:val="00B6069F"/>
    <w:rsid w:val="00B61700"/>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7E5"/>
    <w:rsid w:val="00B63A57"/>
    <w:rsid w:val="00B63AF1"/>
    <w:rsid w:val="00B63BD6"/>
    <w:rsid w:val="00B63E17"/>
    <w:rsid w:val="00B63E1C"/>
    <w:rsid w:val="00B64011"/>
    <w:rsid w:val="00B6417C"/>
    <w:rsid w:val="00B6417F"/>
    <w:rsid w:val="00B64643"/>
    <w:rsid w:val="00B6476A"/>
    <w:rsid w:val="00B64BBB"/>
    <w:rsid w:val="00B64EEE"/>
    <w:rsid w:val="00B64F9B"/>
    <w:rsid w:val="00B65488"/>
    <w:rsid w:val="00B65AA6"/>
    <w:rsid w:val="00B65BF2"/>
    <w:rsid w:val="00B65D8E"/>
    <w:rsid w:val="00B6616C"/>
    <w:rsid w:val="00B662E7"/>
    <w:rsid w:val="00B66533"/>
    <w:rsid w:val="00B66617"/>
    <w:rsid w:val="00B666BD"/>
    <w:rsid w:val="00B667F6"/>
    <w:rsid w:val="00B668A5"/>
    <w:rsid w:val="00B66CF1"/>
    <w:rsid w:val="00B66D56"/>
    <w:rsid w:val="00B672E4"/>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2001"/>
    <w:rsid w:val="00B72080"/>
    <w:rsid w:val="00B72514"/>
    <w:rsid w:val="00B72F5D"/>
    <w:rsid w:val="00B73030"/>
    <w:rsid w:val="00B731E1"/>
    <w:rsid w:val="00B73375"/>
    <w:rsid w:val="00B7373F"/>
    <w:rsid w:val="00B74345"/>
    <w:rsid w:val="00B747B7"/>
    <w:rsid w:val="00B74A06"/>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38"/>
    <w:rsid w:val="00B76CAA"/>
    <w:rsid w:val="00B770D5"/>
    <w:rsid w:val="00B771AF"/>
    <w:rsid w:val="00B77A1D"/>
    <w:rsid w:val="00B77AF4"/>
    <w:rsid w:val="00B77DAE"/>
    <w:rsid w:val="00B77E59"/>
    <w:rsid w:val="00B77F7A"/>
    <w:rsid w:val="00B8020D"/>
    <w:rsid w:val="00B8032F"/>
    <w:rsid w:val="00B80500"/>
    <w:rsid w:val="00B808CD"/>
    <w:rsid w:val="00B81597"/>
    <w:rsid w:val="00B815E5"/>
    <w:rsid w:val="00B81780"/>
    <w:rsid w:val="00B81841"/>
    <w:rsid w:val="00B819A4"/>
    <w:rsid w:val="00B819C4"/>
    <w:rsid w:val="00B81C10"/>
    <w:rsid w:val="00B81F04"/>
    <w:rsid w:val="00B81F06"/>
    <w:rsid w:val="00B8217C"/>
    <w:rsid w:val="00B821E4"/>
    <w:rsid w:val="00B822D5"/>
    <w:rsid w:val="00B82416"/>
    <w:rsid w:val="00B82945"/>
    <w:rsid w:val="00B82F70"/>
    <w:rsid w:val="00B833CB"/>
    <w:rsid w:val="00B83538"/>
    <w:rsid w:val="00B838F6"/>
    <w:rsid w:val="00B83F25"/>
    <w:rsid w:val="00B844DA"/>
    <w:rsid w:val="00B84622"/>
    <w:rsid w:val="00B8469C"/>
    <w:rsid w:val="00B84780"/>
    <w:rsid w:val="00B84AAB"/>
    <w:rsid w:val="00B84C7A"/>
    <w:rsid w:val="00B84FF6"/>
    <w:rsid w:val="00B851C0"/>
    <w:rsid w:val="00B857A7"/>
    <w:rsid w:val="00B86024"/>
    <w:rsid w:val="00B865E4"/>
    <w:rsid w:val="00B86764"/>
    <w:rsid w:val="00B86A79"/>
    <w:rsid w:val="00B86B2A"/>
    <w:rsid w:val="00B87267"/>
    <w:rsid w:val="00B87574"/>
    <w:rsid w:val="00B87597"/>
    <w:rsid w:val="00B875DB"/>
    <w:rsid w:val="00B876B8"/>
    <w:rsid w:val="00B8778C"/>
    <w:rsid w:val="00B8798F"/>
    <w:rsid w:val="00B87E2E"/>
    <w:rsid w:val="00B87E4D"/>
    <w:rsid w:val="00B9025D"/>
    <w:rsid w:val="00B905A6"/>
    <w:rsid w:val="00B90A35"/>
    <w:rsid w:val="00B90A42"/>
    <w:rsid w:val="00B90A4C"/>
    <w:rsid w:val="00B90D36"/>
    <w:rsid w:val="00B911D3"/>
    <w:rsid w:val="00B917D0"/>
    <w:rsid w:val="00B91921"/>
    <w:rsid w:val="00B91AC7"/>
    <w:rsid w:val="00B91CA5"/>
    <w:rsid w:val="00B91D6C"/>
    <w:rsid w:val="00B91D82"/>
    <w:rsid w:val="00B91F2F"/>
    <w:rsid w:val="00B91F96"/>
    <w:rsid w:val="00B921DA"/>
    <w:rsid w:val="00B923FF"/>
    <w:rsid w:val="00B92B04"/>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436E"/>
    <w:rsid w:val="00B944AA"/>
    <w:rsid w:val="00B946D4"/>
    <w:rsid w:val="00B9476D"/>
    <w:rsid w:val="00B94B7D"/>
    <w:rsid w:val="00B94BF1"/>
    <w:rsid w:val="00B94D29"/>
    <w:rsid w:val="00B9598F"/>
    <w:rsid w:val="00B95DAE"/>
    <w:rsid w:val="00B95FEA"/>
    <w:rsid w:val="00B960B3"/>
    <w:rsid w:val="00B961A7"/>
    <w:rsid w:val="00B96364"/>
    <w:rsid w:val="00B9643F"/>
    <w:rsid w:val="00B9677F"/>
    <w:rsid w:val="00B967DA"/>
    <w:rsid w:val="00B96E1F"/>
    <w:rsid w:val="00B96EE3"/>
    <w:rsid w:val="00B97310"/>
    <w:rsid w:val="00B9737D"/>
    <w:rsid w:val="00B97846"/>
    <w:rsid w:val="00B97B19"/>
    <w:rsid w:val="00B97DB5"/>
    <w:rsid w:val="00B97E05"/>
    <w:rsid w:val="00B97F92"/>
    <w:rsid w:val="00BA04C5"/>
    <w:rsid w:val="00BA06ED"/>
    <w:rsid w:val="00BA0E3C"/>
    <w:rsid w:val="00BA1115"/>
    <w:rsid w:val="00BA13E6"/>
    <w:rsid w:val="00BA166A"/>
    <w:rsid w:val="00BA1691"/>
    <w:rsid w:val="00BA1932"/>
    <w:rsid w:val="00BA1C9E"/>
    <w:rsid w:val="00BA1CEB"/>
    <w:rsid w:val="00BA1E97"/>
    <w:rsid w:val="00BA1F7B"/>
    <w:rsid w:val="00BA2129"/>
    <w:rsid w:val="00BA2177"/>
    <w:rsid w:val="00BA25FC"/>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A9"/>
    <w:rsid w:val="00BA4BA3"/>
    <w:rsid w:val="00BA4D8A"/>
    <w:rsid w:val="00BA5414"/>
    <w:rsid w:val="00BA54CE"/>
    <w:rsid w:val="00BA5660"/>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0FCA"/>
    <w:rsid w:val="00BB12D5"/>
    <w:rsid w:val="00BB1482"/>
    <w:rsid w:val="00BB14C9"/>
    <w:rsid w:val="00BB15B5"/>
    <w:rsid w:val="00BB1967"/>
    <w:rsid w:val="00BB27C5"/>
    <w:rsid w:val="00BB28D8"/>
    <w:rsid w:val="00BB2D04"/>
    <w:rsid w:val="00BB2DAF"/>
    <w:rsid w:val="00BB2E25"/>
    <w:rsid w:val="00BB30A9"/>
    <w:rsid w:val="00BB321F"/>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1A9"/>
    <w:rsid w:val="00BC040B"/>
    <w:rsid w:val="00BC04F5"/>
    <w:rsid w:val="00BC0975"/>
    <w:rsid w:val="00BC0DC5"/>
    <w:rsid w:val="00BC0E24"/>
    <w:rsid w:val="00BC1005"/>
    <w:rsid w:val="00BC102F"/>
    <w:rsid w:val="00BC125C"/>
    <w:rsid w:val="00BC12D0"/>
    <w:rsid w:val="00BC16D7"/>
    <w:rsid w:val="00BC17E5"/>
    <w:rsid w:val="00BC1B8B"/>
    <w:rsid w:val="00BC1CC6"/>
    <w:rsid w:val="00BC1DCB"/>
    <w:rsid w:val="00BC1F02"/>
    <w:rsid w:val="00BC1FEF"/>
    <w:rsid w:val="00BC22F5"/>
    <w:rsid w:val="00BC2664"/>
    <w:rsid w:val="00BC26C1"/>
    <w:rsid w:val="00BC310F"/>
    <w:rsid w:val="00BC343F"/>
    <w:rsid w:val="00BC3442"/>
    <w:rsid w:val="00BC3AE5"/>
    <w:rsid w:val="00BC3D27"/>
    <w:rsid w:val="00BC40E4"/>
    <w:rsid w:val="00BC41AF"/>
    <w:rsid w:val="00BC4237"/>
    <w:rsid w:val="00BC4330"/>
    <w:rsid w:val="00BC48F5"/>
    <w:rsid w:val="00BC4A62"/>
    <w:rsid w:val="00BC4AAB"/>
    <w:rsid w:val="00BC4EA5"/>
    <w:rsid w:val="00BC506F"/>
    <w:rsid w:val="00BC5108"/>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0F94"/>
    <w:rsid w:val="00BD1736"/>
    <w:rsid w:val="00BD17C0"/>
    <w:rsid w:val="00BD1B4C"/>
    <w:rsid w:val="00BD1B66"/>
    <w:rsid w:val="00BD1BA1"/>
    <w:rsid w:val="00BD2375"/>
    <w:rsid w:val="00BD242D"/>
    <w:rsid w:val="00BD24ED"/>
    <w:rsid w:val="00BD2B89"/>
    <w:rsid w:val="00BD3105"/>
    <w:rsid w:val="00BD32D8"/>
    <w:rsid w:val="00BD3465"/>
    <w:rsid w:val="00BD3A4A"/>
    <w:rsid w:val="00BD4159"/>
    <w:rsid w:val="00BD428B"/>
    <w:rsid w:val="00BD4359"/>
    <w:rsid w:val="00BD44B4"/>
    <w:rsid w:val="00BD44B9"/>
    <w:rsid w:val="00BD4597"/>
    <w:rsid w:val="00BD4875"/>
    <w:rsid w:val="00BD4C34"/>
    <w:rsid w:val="00BD4C7F"/>
    <w:rsid w:val="00BD5147"/>
    <w:rsid w:val="00BD5671"/>
    <w:rsid w:val="00BD58B3"/>
    <w:rsid w:val="00BD5AC0"/>
    <w:rsid w:val="00BD5B47"/>
    <w:rsid w:val="00BD5EB1"/>
    <w:rsid w:val="00BD5FC0"/>
    <w:rsid w:val="00BD60EA"/>
    <w:rsid w:val="00BD65C9"/>
    <w:rsid w:val="00BD672F"/>
    <w:rsid w:val="00BD6937"/>
    <w:rsid w:val="00BD6A02"/>
    <w:rsid w:val="00BD7326"/>
    <w:rsid w:val="00BD785D"/>
    <w:rsid w:val="00BD78F4"/>
    <w:rsid w:val="00BD79F1"/>
    <w:rsid w:val="00BD7A6B"/>
    <w:rsid w:val="00BD7BAD"/>
    <w:rsid w:val="00BD7BCB"/>
    <w:rsid w:val="00BE00C5"/>
    <w:rsid w:val="00BE1627"/>
    <w:rsid w:val="00BE167C"/>
    <w:rsid w:val="00BE1922"/>
    <w:rsid w:val="00BE1B99"/>
    <w:rsid w:val="00BE1FEA"/>
    <w:rsid w:val="00BE223C"/>
    <w:rsid w:val="00BE232D"/>
    <w:rsid w:val="00BE262A"/>
    <w:rsid w:val="00BE2660"/>
    <w:rsid w:val="00BE2762"/>
    <w:rsid w:val="00BE29B4"/>
    <w:rsid w:val="00BE2C49"/>
    <w:rsid w:val="00BE3123"/>
    <w:rsid w:val="00BE34EB"/>
    <w:rsid w:val="00BE352F"/>
    <w:rsid w:val="00BE36F9"/>
    <w:rsid w:val="00BE39AE"/>
    <w:rsid w:val="00BE3A58"/>
    <w:rsid w:val="00BE3AD6"/>
    <w:rsid w:val="00BE3C93"/>
    <w:rsid w:val="00BE3D02"/>
    <w:rsid w:val="00BE4022"/>
    <w:rsid w:val="00BE40E7"/>
    <w:rsid w:val="00BE41FD"/>
    <w:rsid w:val="00BE461F"/>
    <w:rsid w:val="00BE4644"/>
    <w:rsid w:val="00BE46BB"/>
    <w:rsid w:val="00BE476B"/>
    <w:rsid w:val="00BE4999"/>
    <w:rsid w:val="00BE4FC4"/>
    <w:rsid w:val="00BE5020"/>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23"/>
    <w:rsid w:val="00BF00CF"/>
    <w:rsid w:val="00BF05B9"/>
    <w:rsid w:val="00BF0996"/>
    <w:rsid w:val="00BF0CA2"/>
    <w:rsid w:val="00BF0D59"/>
    <w:rsid w:val="00BF0F5F"/>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522"/>
    <w:rsid w:val="00BF3934"/>
    <w:rsid w:val="00BF3C9D"/>
    <w:rsid w:val="00BF3DAA"/>
    <w:rsid w:val="00BF4355"/>
    <w:rsid w:val="00BF4392"/>
    <w:rsid w:val="00BF4500"/>
    <w:rsid w:val="00BF463D"/>
    <w:rsid w:val="00BF476D"/>
    <w:rsid w:val="00BF49A6"/>
    <w:rsid w:val="00BF4FE1"/>
    <w:rsid w:val="00BF552E"/>
    <w:rsid w:val="00BF5AEB"/>
    <w:rsid w:val="00BF5AF1"/>
    <w:rsid w:val="00BF5B00"/>
    <w:rsid w:val="00BF5BDF"/>
    <w:rsid w:val="00BF5C98"/>
    <w:rsid w:val="00BF5E14"/>
    <w:rsid w:val="00BF5EB9"/>
    <w:rsid w:val="00BF620A"/>
    <w:rsid w:val="00BF65A6"/>
    <w:rsid w:val="00BF7040"/>
    <w:rsid w:val="00BF7634"/>
    <w:rsid w:val="00BF784A"/>
    <w:rsid w:val="00BF7BDC"/>
    <w:rsid w:val="00BF7CA3"/>
    <w:rsid w:val="00C00130"/>
    <w:rsid w:val="00C001C6"/>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20B4"/>
    <w:rsid w:val="00C02100"/>
    <w:rsid w:val="00C0213C"/>
    <w:rsid w:val="00C02351"/>
    <w:rsid w:val="00C0260D"/>
    <w:rsid w:val="00C02628"/>
    <w:rsid w:val="00C02A7E"/>
    <w:rsid w:val="00C02C9B"/>
    <w:rsid w:val="00C02DCB"/>
    <w:rsid w:val="00C02EF4"/>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CD1"/>
    <w:rsid w:val="00C05E37"/>
    <w:rsid w:val="00C05F96"/>
    <w:rsid w:val="00C06206"/>
    <w:rsid w:val="00C0634D"/>
    <w:rsid w:val="00C06983"/>
    <w:rsid w:val="00C06B21"/>
    <w:rsid w:val="00C0738F"/>
    <w:rsid w:val="00C07E4F"/>
    <w:rsid w:val="00C10936"/>
    <w:rsid w:val="00C109FF"/>
    <w:rsid w:val="00C10DD4"/>
    <w:rsid w:val="00C11245"/>
    <w:rsid w:val="00C11467"/>
    <w:rsid w:val="00C11809"/>
    <w:rsid w:val="00C11B41"/>
    <w:rsid w:val="00C12262"/>
    <w:rsid w:val="00C124E1"/>
    <w:rsid w:val="00C12693"/>
    <w:rsid w:val="00C126D9"/>
    <w:rsid w:val="00C12A8E"/>
    <w:rsid w:val="00C12C53"/>
    <w:rsid w:val="00C12EE4"/>
    <w:rsid w:val="00C131D4"/>
    <w:rsid w:val="00C13287"/>
    <w:rsid w:val="00C13537"/>
    <w:rsid w:val="00C1375A"/>
    <w:rsid w:val="00C13CEF"/>
    <w:rsid w:val="00C14339"/>
    <w:rsid w:val="00C144C3"/>
    <w:rsid w:val="00C14805"/>
    <w:rsid w:val="00C14B95"/>
    <w:rsid w:val="00C14D87"/>
    <w:rsid w:val="00C14F2C"/>
    <w:rsid w:val="00C15469"/>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5EA"/>
    <w:rsid w:val="00C228FE"/>
    <w:rsid w:val="00C22A45"/>
    <w:rsid w:val="00C22DA2"/>
    <w:rsid w:val="00C22F6C"/>
    <w:rsid w:val="00C2317D"/>
    <w:rsid w:val="00C23351"/>
    <w:rsid w:val="00C23820"/>
    <w:rsid w:val="00C239FC"/>
    <w:rsid w:val="00C23C2B"/>
    <w:rsid w:val="00C23D57"/>
    <w:rsid w:val="00C23EC1"/>
    <w:rsid w:val="00C24062"/>
    <w:rsid w:val="00C241AD"/>
    <w:rsid w:val="00C243AE"/>
    <w:rsid w:val="00C24432"/>
    <w:rsid w:val="00C2463D"/>
    <w:rsid w:val="00C249CC"/>
    <w:rsid w:val="00C24B28"/>
    <w:rsid w:val="00C24C15"/>
    <w:rsid w:val="00C24C4B"/>
    <w:rsid w:val="00C24C91"/>
    <w:rsid w:val="00C25212"/>
    <w:rsid w:val="00C2576F"/>
    <w:rsid w:val="00C259E3"/>
    <w:rsid w:val="00C25F1D"/>
    <w:rsid w:val="00C25FFF"/>
    <w:rsid w:val="00C260D7"/>
    <w:rsid w:val="00C26114"/>
    <w:rsid w:val="00C26475"/>
    <w:rsid w:val="00C26636"/>
    <w:rsid w:val="00C266A0"/>
    <w:rsid w:val="00C26961"/>
    <w:rsid w:val="00C26BEC"/>
    <w:rsid w:val="00C26D47"/>
    <w:rsid w:val="00C273EE"/>
    <w:rsid w:val="00C274C2"/>
    <w:rsid w:val="00C2766B"/>
    <w:rsid w:val="00C277FF"/>
    <w:rsid w:val="00C2785B"/>
    <w:rsid w:val="00C2796C"/>
    <w:rsid w:val="00C27AF0"/>
    <w:rsid w:val="00C27F76"/>
    <w:rsid w:val="00C302AF"/>
    <w:rsid w:val="00C30528"/>
    <w:rsid w:val="00C30611"/>
    <w:rsid w:val="00C30E63"/>
    <w:rsid w:val="00C30EDE"/>
    <w:rsid w:val="00C30FB3"/>
    <w:rsid w:val="00C311D2"/>
    <w:rsid w:val="00C312CB"/>
    <w:rsid w:val="00C312E5"/>
    <w:rsid w:val="00C3144E"/>
    <w:rsid w:val="00C314B5"/>
    <w:rsid w:val="00C31590"/>
    <w:rsid w:val="00C318D8"/>
    <w:rsid w:val="00C31A67"/>
    <w:rsid w:val="00C3225A"/>
    <w:rsid w:val="00C32316"/>
    <w:rsid w:val="00C323AD"/>
    <w:rsid w:val="00C32453"/>
    <w:rsid w:val="00C325F4"/>
    <w:rsid w:val="00C329ED"/>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26A"/>
    <w:rsid w:val="00C4042B"/>
    <w:rsid w:val="00C418EF"/>
    <w:rsid w:val="00C41A61"/>
    <w:rsid w:val="00C41DED"/>
    <w:rsid w:val="00C42017"/>
    <w:rsid w:val="00C4222B"/>
    <w:rsid w:val="00C42315"/>
    <w:rsid w:val="00C42399"/>
    <w:rsid w:val="00C429FA"/>
    <w:rsid w:val="00C42AA9"/>
    <w:rsid w:val="00C42B72"/>
    <w:rsid w:val="00C42D99"/>
    <w:rsid w:val="00C42F7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D74"/>
    <w:rsid w:val="00C450A4"/>
    <w:rsid w:val="00C45163"/>
    <w:rsid w:val="00C45380"/>
    <w:rsid w:val="00C454D2"/>
    <w:rsid w:val="00C4584F"/>
    <w:rsid w:val="00C45AC4"/>
    <w:rsid w:val="00C45C10"/>
    <w:rsid w:val="00C45C24"/>
    <w:rsid w:val="00C45C75"/>
    <w:rsid w:val="00C46419"/>
    <w:rsid w:val="00C4650E"/>
    <w:rsid w:val="00C46A31"/>
    <w:rsid w:val="00C46CF7"/>
    <w:rsid w:val="00C470E6"/>
    <w:rsid w:val="00C47100"/>
    <w:rsid w:val="00C4718D"/>
    <w:rsid w:val="00C47343"/>
    <w:rsid w:val="00C473E2"/>
    <w:rsid w:val="00C50033"/>
    <w:rsid w:val="00C501F4"/>
    <w:rsid w:val="00C5042C"/>
    <w:rsid w:val="00C50764"/>
    <w:rsid w:val="00C508FF"/>
    <w:rsid w:val="00C50F80"/>
    <w:rsid w:val="00C51249"/>
    <w:rsid w:val="00C51262"/>
    <w:rsid w:val="00C515C3"/>
    <w:rsid w:val="00C517B1"/>
    <w:rsid w:val="00C518C1"/>
    <w:rsid w:val="00C52540"/>
    <w:rsid w:val="00C52611"/>
    <w:rsid w:val="00C52E87"/>
    <w:rsid w:val="00C52F5A"/>
    <w:rsid w:val="00C53194"/>
    <w:rsid w:val="00C5338D"/>
    <w:rsid w:val="00C5349F"/>
    <w:rsid w:val="00C536FE"/>
    <w:rsid w:val="00C5397E"/>
    <w:rsid w:val="00C53AA0"/>
    <w:rsid w:val="00C53AF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1D7"/>
    <w:rsid w:val="00C56546"/>
    <w:rsid w:val="00C568DB"/>
    <w:rsid w:val="00C56925"/>
    <w:rsid w:val="00C56A6A"/>
    <w:rsid w:val="00C56AF5"/>
    <w:rsid w:val="00C56B11"/>
    <w:rsid w:val="00C56C75"/>
    <w:rsid w:val="00C56FAF"/>
    <w:rsid w:val="00C573EF"/>
    <w:rsid w:val="00C5799D"/>
    <w:rsid w:val="00C57A45"/>
    <w:rsid w:val="00C57FC0"/>
    <w:rsid w:val="00C601A7"/>
    <w:rsid w:val="00C6037A"/>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206"/>
    <w:rsid w:val="00C62408"/>
    <w:rsid w:val="00C62B0D"/>
    <w:rsid w:val="00C62B2D"/>
    <w:rsid w:val="00C62E36"/>
    <w:rsid w:val="00C62E55"/>
    <w:rsid w:val="00C630DB"/>
    <w:rsid w:val="00C6347D"/>
    <w:rsid w:val="00C6353A"/>
    <w:rsid w:val="00C638DD"/>
    <w:rsid w:val="00C638F2"/>
    <w:rsid w:val="00C63991"/>
    <w:rsid w:val="00C63BB8"/>
    <w:rsid w:val="00C63F73"/>
    <w:rsid w:val="00C63FB5"/>
    <w:rsid w:val="00C64155"/>
    <w:rsid w:val="00C64390"/>
    <w:rsid w:val="00C64507"/>
    <w:rsid w:val="00C6450A"/>
    <w:rsid w:val="00C64A0B"/>
    <w:rsid w:val="00C64C30"/>
    <w:rsid w:val="00C652A5"/>
    <w:rsid w:val="00C65350"/>
    <w:rsid w:val="00C65B19"/>
    <w:rsid w:val="00C65C56"/>
    <w:rsid w:val="00C65EA8"/>
    <w:rsid w:val="00C6607B"/>
    <w:rsid w:val="00C66300"/>
    <w:rsid w:val="00C66309"/>
    <w:rsid w:val="00C66513"/>
    <w:rsid w:val="00C66A4B"/>
    <w:rsid w:val="00C66BAA"/>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31"/>
    <w:rsid w:val="00C71883"/>
    <w:rsid w:val="00C719E8"/>
    <w:rsid w:val="00C7203E"/>
    <w:rsid w:val="00C72534"/>
    <w:rsid w:val="00C72642"/>
    <w:rsid w:val="00C7285E"/>
    <w:rsid w:val="00C730C2"/>
    <w:rsid w:val="00C73ABD"/>
    <w:rsid w:val="00C73ADD"/>
    <w:rsid w:val="00C73CB7"/>
    <w:rsid w:val="00C73E82"/>
    <w:rsid w:val="00C74112"/>
    <w:rsid w:val="00C742D1"/>
    <w:rsid w:val="00C74567"/>
    <w:rsid w:val="00C74A03"/>
    <w:rsid w:val="00C74E0D"/>
    <w:rsid w:val="00C74FEC"/>
    <w:rsid w:val="00C754CF"/>
    <w:rsid w:val="00C75D00"/>
    <w:rsid w:val="00C76582"/>
    <w:rsid w:val="00C76AF1"/>
    <w:rsid w:val="00C76F8F"/>
    <w:rsid w:val="00C77044"/>
    <w:rsid w:val="00C77129"/>
    <w:rsid w:val="00C77277"/>
    <w:rsid w:val="00C7736B"/>
    <w:rsid w:val="00C77492"/>
    <w:rsid w:val="00C775A5"/>
    <w:rsid w:val="00C777BD"/>
    <w:rsid w:val="00C77865"/>
    <w:rsid w:val="00C77CD6"/>
    <w:rsid w:val="00C77D6D"/>
    <w:rsid w:val="00C802AF"/>
    <w:rsid w:val="00C807F8"/>
    <w:rsid w:val="00C80BAF"/>
    <w:rsid w:val="00C80D13"/>
    <w:rsid w:val="00C80D15"/>
    <w:rsid w:val="00C80F4D"/>
    <w:rsid w:val="00C81502"/>
    <w:rsid w:val="00C81AD8"/>
    <w:rsid w:val="00C81B2F"/>
    <w:rsid w:val="00C81B47"/>
    <w:rsid w:val="00C81D25"/>
    <w:rsid w:val="00C8235C"/>
    <w:rsid w:val="00C8237A"/>
    <w:rsid w:val="00C823FE"/>
    <w:rsid w:val="00C8270C"/>
    <w:rsid w:val="00C827E4"/>
    <w:rsid w:val="00C82870"/>
    <w:rsid w:val="00C83123"/>
    <w:rsid w:val="00C8332B"/>
    <w:rsid w:val="00C83620"/>
    <w:rsid w:val="00C83F42"/>
    <w:rsid w:val="00C8418E"/>
    <w:rsid w:val="00C84465"/>
    <w:rsid w:val="00C84B62"/>
    <w:rsid w:val="00C84E34"/>
    <w:rsid w:val="00C85076"/>
    <w:rsid w:val="00C85086"/>
    <w:rsid w:val="00C850FE"/>
    <w:rsid w:val="00C85453"/>
    <w:rsid w:val="00C85832"/>
    <w:rsid w:val="00C85951"/>
    <w:rsid w:val="00C85967"/>
    <w:rsid w:val="00C859E8"/>
    <w:rsid w:val="00C85E81"/>
    <w:rsid w:val="00C86409"/>
    <w:rsid w:val="00C86653"/>
    <w:rsid w:val="00C8694D"/>
    <w:rsid w:val="00C87487"/>
    <w:rsid w:val="00C87AD2"/>
    <w:rsid w:val="00C87C09"/>
    <w:rsid w:val="00C87C54"/>
    <w:rsid w:val="00C900D2"/>
    <w:rsid w:val="00C90167"/>
    <w:rsid w:val="00C90BAC"/>
    <w:rsid w:val="00C90BFB"/>
    <w:rsid w:val="00C91265"/>
    <w:rsid w:val="00C915A5"/>
    <w:rsid w:val="00C91664"/>
    <w:rsid w:val="00C91793"/>
    <w:rsid w:val="00C917FF"/>
    <w:rsid w:val="00C91A8C"/>
    <w:rsid w:val="00C92013"/>
    <w:rsid w:val="00C92318"/>
    <w:rsid w:val="00C9258E"/>
    <w:rsid w:val="00C928D8"/>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9B0"/>
    <w:rsid w:val="00C95A63"/>
    <w:rsid w:val="00C95D26"/>
    <w:rsid w:val="00C96932"/>
    <w:rsid w:val="00C96951"/>
    <w:rsid w:val="00C96A28"/>
    <w:rsid w:val="00C96A98"/>
    <w:rsid w:val="00C9703F"/>
    <w:rsid w:val="00C970D8"/>
    <w:rsid w:val="00C9727D"/>
    <w:rsid w:val="00C97326"/>
    <w:rsid w:val="00C97546"/>
    <w:rsid w:val="00C97587"/>
    <w:rsid w:val="00C976C0"/>
    <w:rsid w:val="00C9791D"/>
    <w:rsid w:val="00C979C9"/>
    <w:rsid w:val="00C97B7C"/>
    <w:rsid w:val="00C97C51"/>
    <w:rsid w:val="00C97D5D"/>
    <w:rsid w:val="00CA0041"/>
    <w:rsid w:val="00CA0102"/>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4700"/>
    <w:rsid w:val="00CA4864"/>
    <w:rsid w:val="00CA4E8B"/>
    <w:rsid w:val="00CA4F0E"/>
    <w:rsid w:val="00CA52D8"/>
    <w:rsid w:val="00CA5381"/>
    <w:rsid w:val="00CA5532"/>
    <w:rsid w:val="00CA5BAC"/>
    <w:rsid w:val="00CA5BBB"/>
    <w:rsid w:val="00CA5C6C"/>
    <w:rsid w:val="00CA5DF5"/>
    <w:rsid w:val="00CA614B"/>
    <w:rsid w:val="00CA654E"/>
    <w:rsid w:val="00CA6796"/>
    <w:rsid w:val="00CA68F9"/>
    <w:rsid w:val="00CA70B7"/>
    <w:rsid w:val="00CA75A7"/>
    <w:rsid w:val="00CA78C9"/>
    <w:rsid w:val="00CA7AA3"/>
    <w:rsid w:val="00CA7BFA"/>
    <w:rsid w:val="00CA7DDE"/>
    <w:rsid w:val="00CA7F7A"/>
    <w:rsid w:val="00CA7FD3"/>
    <w:rsid w:val="00CB0370"/>
    <w:rsid w:val="00CB03B0"/>
    <w:rsid w:val="00CB05D6"/>
    <w:rsid w:val="00CB05E0"/>
    <w:rsid w:val="00CB066F"/>
    <w:rsid w:val="00CB09AB"/>
    <w:rsid w:val="00CB0B38"/>
    <w:rsid w:val="00CB0BCA"/>
    <w:rsid w:val="00CB0DF5"/>
    <w:rsid w:val="00CB0EBC"/>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BF8"/>
    <w:rsid w:val="00CB3E4B"/>
    <w:rsid w:val="00CB4033"/>
    <w:rsid w:val="00CB4328"/>
    <w:rsid w:val="00CB4578"/>
    <w:rsid w:val="00CB45D4"/>
    <w:rsid w:val="00CB475D"/>
    <w:rsid w:val="00CB4EA5"/>
    <w:rsid w:val="00CB52E0"/>
    <w:rsid w:val="00CB547E"/>
    <w:rsid w:val="00CB600F"/>
    <w:rsid w:val="00CB6017"/>
    <w:rsid w:val="00CB6041"/>
    <w:rsid w:val="00CB6538"/>
    <w:rsid w:val="00CB660B"/>
    <w:rsid w:val="00CB6760"/>
    <w:rsid w:val="00CB6C44"/>
    <w:rsid w:val="00CB6E96"/>
    <w:rsid w:val="00CB6ED9"/>
    <w:rsid w:val="00CB7125"/>
    <w:rsid w:val="00CB75B7"/>
    <w:rsid w:val="00CB7692"/>
    <w:rsid w:val="00CB78BB"/>
    <w:rsid w:val="00CC00D7"/>
    <w:rsid w:val="00CC0314"/>
    <w:rsid w:val="00CC0681"/>
    <w:rsid w:val="00CC0A98"/>
    <w:rsid w:val="00CC0DEF"/>
    <w:rsid w:val="00CC1135"/>
    <w:rsid w:val="00CC119D"/>
    <w:rsid w:val="00CC1887"/>
    <w:rsid w:val="00CC1C33"/>
    <w:rsid w:val="00CC2460"/>
    <w:rsid w:val="00CC2531"/>
    <w:rsid w:val="00CC26D4"/>
    <w:rsid w:val="00CC2869"/>
    <w:rsid w:val="00CC2A0C"/>
    <w:rsid w:val="00CC2F33"/>
    <w:rsid w:val="00CC2F52"/>
    <w:rsid w:val="00CC3314"/>
    <w:rsid w:val="00CC3404"/>
    <w:rsid w:val="00CC3517"/>
    <w:rsid w:val="00CC36B8"/>
    <w:rsid w:val="00CC3C02"/>
    <w:rsid w:val="00CC3C63"/>
    <w:rsid w:val="00CC43C0"/>
    <w:rsid w:val="00CC45E0"/>
    <w:rsid w:val="00CC4736"/>
    <w:rsid w:val="00CC48BF"/>
    <w:rsid w:val="00CC49F1"/>
    <w:rsid w:val="00CC4DC1"/>
    <w:rsid w:val="00CC4EB1"/>
    <w:rsid w:val="00CC5A53"/>
    <w:rsid w:val="00CC6055"/>
    <w:rsid w:val="00CC617D"/>
    <w:rsid w:val="00CC64E1"/>
    <w:rsid w:val="00CC65B9"/>
    <w:rsid w:val="00CC6AF0"/>
    <w:rsid w:val="00CC6F81"/>
    <w:rsid w:val="00CC780A"/>
    <w:rsid w:val="00CC7AFA"/>
    <w:rsid w:val="00CC7DE2"/>
    <w:rsid w:val="00CC7E10"/>
    <w:rsid w:val="00CC7F5B"/>
    <w:rsid w:val="00CD05D5"/>
    <w:rsid w:val="00CD0BB8"/>
    <w:rsid w:val="00CD0D91"/>
    <w:rsid w:val="00CD0DAA"/>
    <w:rsid w:val="00CD0E14"/>
    <w:rsid w:val="00CD11A9"/>
    <w:rsid w:val="00CD1574"/>
    <w:rsid w:val="00CD1739"/>
    <w:rsid w:val="00CD18FD"/>
    <w:rsid w:val="00CD1BD1"/>
    <w:rsid w:val="00CD1BD3"/>
    <w:rsid w:val="00CD1CB7"/>
    <w:rsid w:val="00CD1E00"/>
    <w:rsid w:val="00CD255F"/>
    <w:rsid w:val="00CD25AD"/>
    <w:rsid w:val="00CD26D8"/>
    <w:rsid w:val="00CD284F"/>
    <w:rsid w:val="00CD28B1"/>
    <w:rsid w:val="00CD2A33"/>
    <w:rsid w:val="00CD2B48"/>
    <w:rsid w:val="00CD2B83"/>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6F2"/>
    <w:rsid w:val="00CD793E"/>
    <w:rsid w:val="00CD7976"/>
    <w:rsid w:val="00CD7C86"/>
    <w:rsid w:val="00CD7F40"/>
    <w:rsid w:val="00CE00A0"/>
    <w:rsid w:val="00CE056E"/>
    <w:rsid w:val="00CE0857"/>
    <w:rsid w:val="00CE0876"/>
    <w:rsid w:val="00CE0AFF"/>
    <w:rsid w:val="00CE0C3F"/>
    <w:rsid w:val="00CE10E7"/>
    <w:rsid w:val="00CE11B6"/>
    <w:rsid w:val="00CE159F"/>
    <w:rsid w:val="00CE160F"/>
    <w:rsid w:val="00CE1B63"/>
    <w:rsid w:val="00CE1ED8"/>
    <w:rsid w:val="00CE2027"/>
    <w:rsid w:val="00CE2338"/>
    <w:rsid w:val="00CE246F"/>
    <w:rsid w:val="00CE25E7"/>
    <w:rsid w:val="00CE269C"/>
    <w:rsid w:val="00CE27DA"/>
    <w:rsid w:val="00CE2C91"/>
    <w:rsid w:val="00CE2D33"/>
    <w:rsid w:val="00CE2D68"/>
    <w:rsid w:val="00CE2EE7"/>
    <w:rsid w:val="00CE3103"/>
    <w:rsid w:val="00CE3BA5"/>
    <w:rsid w:val="00CE3C11"/>
    <w:rsid w:val="00CE3F92"/>
    <w:rsid w:val="00CE473F"/>
    <w:rsid w:val="00CE4871"/>
    <w:rsid w:val="00CE4A5B"/>
    <w:rsid w:val="00CE4F84"/>
    <w:rsid w:val="00CE5330"/>
    <w:rsid w:val="00CE56D7"/>
    <w:rsid w:val="00CE573A"/>
    <w:rsid w:val="00CE5A2A"/>
    <w:rsid w:val="00CE5B03"/>
    <w:rsid w:val="00CE5B52"/>
    <w:rsid w:val="00CE5C13"/>
    <w:rsid w:val="00CE5D34"/>
    <w:rsid w:val="00CE6176"/>
    <w:rsid w:val="00CE6221"/>
    <w:rsid w:val="00CE637A"/>
    <w:rsid w:val="00CE650E"/>
    <w:rsid w:val="00CE660E"/>
    <w:rsid w:val="00CE6654"/>
    <w:rsid w:val="00CE69D8"/>
    <w:rsid w:val="00CE6D1B"/>
    <w:rsid w:val="00CE7285"/>
    <w:rsid w:val="00CE72E3"/>
    <w:rsid w:val="00CE7363"/>
    <w:rsid w:val="00CE7434"/>
    <w:rsid w:val="00CE7EA5"/>
    <w:rsid w:val="00CF017E"/>
    <w:rsid w:val="00CF03B0"/>
    <w:rsid w:val="00CF03D3"/>
    <w:rsid w:val="00CF03DC"/>
    <w:rsid w:val="00CF05B0"/>
    <w:rsid w:val="00CF0629"/>
    <w:rsid w:val="00CF0AC2"/>
    <w:rsid w:val="00CF14EE"/>
    <w:rsid w:val="00CF1789"/>
    <w:rsid w:val="00CF1C8A"/>
    <w:rsid w:val="00CF1EF2"/>
    <w:rsid w:val="00CF1EF9"/>
    <w:rsid w:val="00CF2085"/>
    <w:rsid w:val="00CF21FA"/>
    <w:rsid w:val="00CF2511"/>
    <w:rsid w:val="00CF25C7"/>
    <w:rsid w:val="00CF26EA"/>
    <w:rsid w:val="00CF2F9C"/>
    <w:rsid w:val="00CF2FAD"/>
    <w:rsid w:val="00CF2FCC"/>
    <w:rsid w:val="00CF348F"/>
    <w:rsid w:val="00CF38F7"/>
    <w:rsid w:val="00CF3DDC"/>
    <w:rsid w:val="00CF3E2F"/>
    <w:rsid w:val="00CF4270"/>
    <w:rsid w:val="00CF43A5"/>
    <w:rsid w:val="00CF48EA"/>
    <w:rsid w:val="00CF4BA9"/>
    <w:rsid w:val="00CF4BAF"/>
    <w:rsid w:val="00CF50DE"/>
    <w:rsid w:val="00CF526C"/>
    <w:rsid w:val="00CF5550"/>
    <w:rsid w:val="00CF55F2"/>
    <w:rsid w:val="00CF5604"/>
    <w:rsid w:val="00CF589B"/>
    <w:rsid w:val="00CF5CC6"/>
    <w:rsid w:val="00CF6671"/>
    <w:rsid w:val="00CF6771"/>
    <w:rsid w:val="00CF67AA"/>
    <w:rsid w:val="00CF6AE5"/>
    <w:rsid w:val="00CF6E88"/>
    <w:rsid w:val="00CF6E8A"/>
    <w:rsid w:val="00CF75D2"/>
    <w:rsid w:val="00CF75FA"/>
    <w:rsid w:val="00CF77AE"/>
    <w:rsid w:val="00CF7AB4"/>
    <w:rsid w:val="00CF7D37"/>
    <w:rsid w:val="00D0038F"/>
    <w:rsid w:val="00D008D3"/>
    <w:rsid w:val="00D00C25"/>
    <w:rsid w:val="00D00C5A"/>
    <w:rsid w:val="00D012C4"/>
    <w:rsid w:val="00D019A2"/>
    <w:rsid w:val="00D01A22"/>
    <w:rsid w:val="00D020DC"/>
    <w:rsid w:val="00D02318"/>
    <w:rsid w:val="00D0251A"/>
    <w:rsid w:val="00D02546"/>
    <w:rsid w:val="00D025D4"/>
    <w:rsid w:val="00D036FA"/>
    <w:rsid w:val="00D0378B"/>
    <w:rsid w:val="00D0384F"/>
    <w:rsid w:val="00D03AB3"/>
    <w:rsid w:val="00D03ED3"/>
    <w:rsid w:val="00D03FA0"/>
    <w:rsid w:val="00D03FF9"/>
    <w:rsid w:val="00D043A2"/>
    <w:rsid w:val="00D046B3"/>
    <w:rsid w:val="00D04DDC"/>
    <w:rsid w:val="00D056DF"/>
    <w:rsid w:val="00D058B7"/>
    <w:rsid w:val="00D05C8B"/>
    <w:rsid w:val="00D05D5A"/>
    <w:rsid w:val="00D06433"/>
    <w:rsid w:val="00D06501"/>
    <w:rsid w:val="00D06965"/>
    <w:rsid w:val="00D06B94"/>
    <w:rsid w:val="00D06D87"/>
    <w:rsid w:val="00D06F7F"/>
    <w:rsid w:val="00D075C5"/>
    <w:rsid w:val="00D07775"/>
    <w:rsid w:val="00D07BA2"/>
    <w:rsid w:val="00D07EB0"/>
    <w:rsid w:val="00D10CDE"/>
    <w:rsid w:val="00D111ED"/>
    <w:rsid w:val="00D11281"/>
    <w:rsid w:val="00D11301"/>
    <w:rsid w:val="00D11812"/>
    <w:rsid w:val="00D118B2"/>
    <w:rsid w:val="00D11D54"/>
    <w:rsid w:val="00D121DF"/>
    <w:rsid w:val="00D12308"/>
    <w:rsid w:val="00D12548"/>
    <w:rsid w:val="00D12CEB"/>
    <w:rsid w:val="00D1306B"/>
    <w:rsid w:val="00D13447"/>
    <w:rsid w:val="00D1368D"/>
    <w:rsid w:val="00D13834"/>
    <w:rsid w:val="00D139F3"/>
    <w:rsid w:val="00D13C46"/>
    <w:rsid w:val="00D13C81"/>
    <w:rsid w:val="00D13EFF"/>
    <w:rsid w:val="00D14224"/>
    <w:rsid w:val="00D14243"/>
    <w:rsid w:val="00D14490"/>
    <w:rsid w:val="00D14C60"/>
    <w:rsid w:val="00D15153"/>
    <w:rsid w:val="00D151AA"/>
    <w:rsid w:val="00D15381"/>
    <w:rsid w:val="00D157E5"/>
    <w:rsid w:val="00D1595B"/>
    <w:rsid w:val="00D159BE"/>
    <w:rsid w:val="00D15B44"/>
    <w:rsid w:val="00D15BC8"/>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56B"/>
    <w:rsid w:val="00D237D0"/>
    <w:rsid w:val="00D238CA"/>
    <w:rsid w:val="00D23A6A"/>
    <w:rsid w:val="00D23BF1"/>
    <w:rsid w:val="00D23E0A"/>
    <w:rsid w:val="00D23E42"/>
    <w:rsid w:val="00D24520"/>
    <w:rsid w:val="00D2493B"/>
    <w:rsid w:val="00D24AB1"/>
    <w:rsid w:val="00D24B1C"/>
    <w:rsid w:val="00D24C29"/>
    <w:rsid w:val="00D24D61"/>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CAF"/>
    <w:rsid w:val="00D33CCF"/>
    <w:rsid w:val="00D33D99"/>
    <w:rsid w:val="00D34516"/>
    <w:rsid w:val="00D3471A"/>
    <w:rsid w:val="00D34725"/>
    <w:rsid w:val="00D34830"/>
    <w:rsid w:val="00D34D3F"/>
    <w:rsid w:val="00D35400"/>
    <w:rsid w:val="00D35B2E"/>
    <w:rsid w:val="00D35BBA"/>
    <w:rsid w:val="00D3613E"/>
    <w:rsid w:val="00D36293"/>
    <w:rsid w:val="00D36A11"/>
    <w:rsid w:val="00D36B76"/>
    <w:rsid w:val="00D36DC4"/>
    <w:rsid w:val="00D36EB6"/>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033"/>
    <w:rsid w:val="00D43227"/>
    <w:rsid w:val="00D432FD"/>
    <w:rsid w:val="00D43421"/>
    <w:rsid w:val="00D43445"/>
    <w:rsid w:val="00D43744"/>
    <w:rsid w:val="00D43A8E"/>
    <w:rsid w:val="00D43D0C"/>
    <w:rsid w:val="00D43F10"/>
    <w:rsid w:val="00D43FA8"/>
    <w:rsid w:val="00D442AB"/>
    <w:rsid w:val="00D44420"/>
    <w:rsid w:val="00D44887"/>
    <w:rsid w:val="00D44C33"/>
    <w:rsid w:val="00D44D6B"/>
    <w:rsid w:val="00D44D89"/>
    <w:rsid w:val="00D44E15"/>
    <w:rsid w:val="00D44FE9"/>
    <w:rsid w:val="00D456EA"/>
    <w:rsid w:val="00D457A0"/>
    <w:rsid w:val="00D459F9"/>
    <w:rsid w:val="00D46074"/>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1400"/>
    <w:rsid w:val="00D52232"/>
    <w:rsid w:val="00D52883"/>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69C"/>
    <w:rsid w:val="00D54DC4"/>
    <w:rsid w:val="00D54EAD"/>
    <w:rsid w:val="00D554F4"/>
    <w:rsid w:val="00D559CD"/>
    <w:rsid w:val="00D55D0C"/>
    <w:rsid w:val="00D55EFA"/>
    <w:rsid w:val="00D5622D"/>
    <w:rsid w:val="00D563E9"/>
    <w:rsid w:val="00D5644B"/>
    <w:rsid w:val="00D56D63"/>
    <w:rsid w:val="00D572F7"/>
    <w:rsid w:val="00D5742E"/>
    <w:rsid w:val="00D57A95"/>
    <w:rsid w:val="00D57FB1"/>
    <w:rsid w:val="00D60956"/>
    <w:rsid w:val="00D60A11"/>
    <w:rsid w:val="00D60AB8"/>
    <w:rsid w:val="00D60B8D"/>
    <w:rsid w:val="00D60CDE"/>
    <w:rsid w:val="00D60D83"/>
    <w:rsid w:val="00D60ED7"/>
    <w:rsid w:val="00D61011"/>
    <w:rsid w:val="00D611FA"/>
    <w:rsid w:val="00D6131C"/>
    <w:rsid w:val="00D6163D"/>
    <w:rsid w:val="00D61C6A"/>
    <w:rsid w:val="00D61DCE"/>
    <w:rsid w:val="00D62608"/>
    <w:rsid w:val="00D6334B"/>
    <w:rsid w:val="00D63AC8"/>
    <w:rsid w:val="00D63ACC"/>
    <w:rsid w:val="00D64026"/>
    <w:rsid w:val="00D643DE"/>
    <w:rsid w:val="00D645CC"/>
    <w:rsid w:val="00D645E3"/>
    <w:rsid w:val="00D645F5"/>
    <w:rsid w:val="00D64602"/>
    <w:rsid w:val="00D6470D"/>
    <w:rsid w:val="00D64CB3"/>
    <w:rsid w:val="00D64EFF"/>
    <w:rsid w:val="00D64F00"/>
    <w:rsid w:val="00D65B58"/>
    <w:rsid w:val="00D6661A"/>
    <w:rsid w:val="00D6692D"/>
    <w:rsid w:val="00D66B2D"/>
    <w:rsid w:val="00D66DDF"/>
    <w:rsid w:val="00D672A0"/>
    <w:rsid w:val="00D67A7F"/>
    <w:rsid w:val="00D67ABF"/>
    <w:rsid w:val="00D7005B"/>
    <w:rsid w:val="00D7010D"/>
    <w:rsid w:val="00D70335"/>
    <w:rsid w:val="00D703CA"/>
    <w:rsid w:val="00D704F2"/>
    <w:rsid w:val="00D707F1"/>
    <w:rsid w:val="00D70EF8"/>
    <w:rsid w:val="00D71004"/>
    <w:rsid w:val="00D71179"/>
    <w:rsid w:val="00D711AD"/>
    <w:rsid w:val="00D717E3"/>
    <w:rsid w:val="00D71A59"/>
    <w:rsid w:val="00D71CA3"/>
    <w:rsid w:val="00D71DD1"/>
    <w:rsid w:val="00D72666"/>
    <w:rsid w:val="00D72938"/>
    <w:rsid w:val="00D72C64"/>
    <w:rsid w:val="00D72D15"/>
    <w:rsid w:val="00D730F4"/>
    <w:rsid w:val="00D73155"/>
    <w:rsid w:val="00D7325E"/>
    <w:rsid w:val="00D73590"/>
    <w:rsid w:val="00D73920"/>
    <w:rsid w:val="00D73959"/>
    <w:rsid w:val="00D7429A"/>
    <w:rsid w:val="00D7429F"/>
    <w:rsid w:val="00D744B7"/>
    <w:rsid w:val="00D74A37"/>
    <w:rsid w:val="00D74BFE"/>
    <w:rsid w:val="00D74D1D"/>
    <w:rsid w:val="00D74FD1"/>
    <w:rsid w:val="00D7575E"/>
    <w:rsid w:val="00D75A4E"/>
    <w:rsid w:val="00D75DA1"/>
    <w:rsid w:val="00D75EB9"/>
    <w:rsid w:val="00D75EDC"/>
    <w:rsid w:val="00D7645C"/>
    <w:rsid w:val="00D7699A"/>
    <w:rsid w:val="00D76A96"/>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37"/>
    <w:rsid w:val="00D83E67"/>
    <w:rsid w:val="00D83F01"/>
    <w:rsid w:val="00D8406A"/>
    <w:rsid w:val="00D84301"/>
    <w:rsid w:val="00D8476C"/>
    <w:rsid w:val="00D84A16"/>
    <w:rsid w:val="00D84E25"/>
    <w:rsid w:val="00D8543B"/>
    <w:rsid w:val="00D856F9"/>
    <w:rsid w:val="00D858F1"/>
    <w:rsid w:val="00D85A1F"/>
    <w:rsid w:val="00D85EFA"/>
    <w:rsid w:val="00D8628B"/>
    <w:rsid w:val="00D86441"/>
    <w:rsid w:val="00D869BF"/>
    <w:rsid w:val="00D86A74"/>
    <w:rsid w:val="00D86B63"/>
    <w:rsid w:val="00D86C05"/>
    <w:rsid w:val="00D86C61"/>
    <w:rsid w:val="00D86E02"/>
    <w:rsid w:val="00D87128"/>
    <w:rsid w:val="00D872D0"/>
    <w:rsid w:val="00D874B5"/>
    <w:rsid w:val="00D87562"/>
    <w:rsid w:val="00D879C4"/>
    <w:rsid w:val="00D87CC4"/>
    <w:rsid w:val="00D900DD"/>
    <w:rsid w:val="00D903F7"/>
    <w:rsid w:val="00D90409"/>
    <w:rsid w:val="00D9043B"/>
    <w:rsid w:val="00D90528"/>
    <w:rsid w:val="00D90C61"/>
    <w:rsid w:val="00D90D5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A6C"/>
    <w:rsid w:val="00D94C96"/>
    <w:rsid w:val="00D94E00"/>
    <w:rsid w:val="00D94EA3"/>
    <w:rsid w:val="00D95302"/>
    <w:rsid w:val="00D95621"/>
    <w:rsid w:val="00D9584E"/>
    <w:rsid w:val="00D95A6E"/>
    <w:rsid w:val="00D95D23"/>
    <w:rsid w:val="00D95D4C"/>
    <w:rsid w:val="00D9608E"/>
    <w:rsid w:val="00D9619F"/>
    <w:rsid w:val="00D968A8"/>
    <w:rsid w:val="00D96907"/>
    <w:rsid w:val="00D96CF1"/>
    <w:rsid w:val="00D96D92"/>
    <w:rsid w:val="00D974CD"/>
    <w:rsid w:val="00D976AB"/>
    <w:rsid w:val="00D97E98"/>
    <w:rsid w:val="00D97F2A"/>
    <w:rsid w:val="00DA0D49"/>
    <w:rsid w:val="00DA0FF8"/>
    <w:rsid w:val="00DA12DA"/>
    <w:rsid w:val="00DA14B1"/>
    <w:rsid w:val="00DA163E"/>
    <w:rsid w:val="00DA1947"/>
    <w:rsid w:val="00DA1A92"/>
    <w:rsid w:val="00DA1EBD"/>
    <w:rsid w:val="00DA1F5C"/>
    <w:rsid w:val="00DA31F8"/>
    <w:rsid w:val="00DA3438"/>
    <w:rsid w:val="00DA352D"/>
    <w:rsid w:val="00DA3831"/>
    <w:rsid w:val="00DA3924"/>
    <w:rsid w:val="00DA3E3C"/>
    <w:rsid w:val="00DA417C"/>
    <w:rsid w:val="00DA460C"/>
    <w:rsid w:val="00DA48BE"/>
    <w:rsid w:val="00DA4C07"/>
    <w:rsid w:val="00DA4DE9"/>
    <w:rsid w:val="00DA4FFE"/>
    <w:rsid w:val="00DA519A"/>
    <w:rsid w:val="00DA55AF"/>
    <w:rsid w:val="00DA5A81"/>
    <w:rsid w:val="00DA5FFB"/>
    <w:rsid w:val="00DA62F7"/>
    <w:rsid w:val="00DA6354"/>
    <w:rsid w:val="00DA63D4"/>
    <w:rsid w:val="00DA681C"/>
    <w:rsid w:val="00DA6AAE"/>
    <w:rsid w:val="00DA6BF8"/>
    <w:rsid w:val="00DA6D23"/>
    <w:rsid w:val="00DA746B"/>
    <w:rsid w:val="00DA76F5"/>
    <w:rsid w:val="00DA787C"/>
    <w:rsid w:val="00DA7B8B"/>
    <w:rsid w:val="00DA7C24"/>
    <w:rsid w:val="00DA7C39"/>
    <w:rsid w:val="00DA7D67"/>
    <w:rsid w:val="00DB004D"/>
    <w:rsid w:val="00DB0284"/>
    <w:rsid w:val="00DB0FF1"/>
    <w:rsid w:val="00DB1073"/>
    <w:rsid w:val="00DB1427"/>
    <w:rsid w:val="00DB15C9"/>
    <w:rsid w:val="00DB15FA"/>
    <w:rsid w:val="00DB1A07"/>
    <w:rsid w:val="00DB1B9E"/>
    <w:rsid w:val="00DB1C5F"/>
    <w:rsid w:val="00DB1C92"/>
    <w:rsid w:val="00DB1D5A"/>
    <w:rsid w:val="00DB1DB2"/>
    <w:rsid w:val="00DB1F28"/>
    <w:rsid w:val="00DB224E"/>
    <w:rsid w:val="00DB2320"/>
    <w:rsid w:val="00DB232D"/>
    <w:rsid w:val="00DB235A"/>
    <w:rsid w:val="00DB26D6"/>
    <w:rsid w:val="00DB2704"/>
    <w:rsid w:val="00DB2763"/>
    <w:rsid w:val="00DB2BBE"/>
    <w:rsid w:val="00DB2C20"/>
    <w:rsid w:val="00DB2C31"/>
    <w:rsid w:val="00DB2DB8"/>
    <w:rsid w:val="00DB2E91"/>
    <w:rsid w:val="00DB2F33"/>
    <w:rsid w:val="00DB359E"/>
    <w:rsid w:val="00DB3748"/>
    <w:rsid w:val="00DB3A3E"/>
    <w:rsid w:val="00DB3DE2"/>
    <w:rsid w:val="00DB40D5"/>
    <w:rsid w:val="00DB413C"/>
    <w:rsid w:val="00DB41A4"/>
    <w:rsid w:val="00DB43BD"/>
    <w:rsid w:val="00DB4465"/>
    <w:rsid w:val="00DB47F9"/>
    <w:rsid w:val="00DB4BA9"/>
    <w:rsid w:val="00DB4BF0"/>
    <w:rsid w:val="00DB4C7C"/>
    <w:rsid w:val="00DB4EDC"/>
    <w:rsid w:val="00DB518D"/>
    <w:rsid w:val="00DB5370"/>
    <w:rsid w:val="00DB5426"/>
    <w:rsid w:val="00DB54E8"/>
    <w:rsid w:val="00DB5537"/>
    <w:rsid w:val="00DB58A1"/>
    <w:rsid w:val="00DB62AA"/>
    <w:rsid w:val="00DB6874"/>
    <w:rsid w:val="00DB6DE3"/>
    <w:rsid w:val="00DB6F5E"/>
    <w:rsid w:val="00DB70EC"/>
    <w:rsid w:val="00DB711D"/>
    <w:rsid w:val="00DB717A"/>
    <w:rsid w:val="00DB722C"/>
    <w:rsid w:val="00DB72F0"/>
    <w:rsid w:val="00DB785D"/>
    <w:rsid w:val="00DC02C1"/>
    <w:rsid w:val="00DC02DC"/>
    <w:rsid w:val="00DC057C"/>
    <w:rsid w:val="00DC05C6"/>
    <w:rsid w:val="00DC0816"/>
    <w:rsid w:val="00DC0838"/>
    <w:rsid w:val="00DC08F3"/>
    <w:rsid w:val="00DC0919"/>
    <w:rsid w:val="00DC0A82"/>
    <w:rsid w:val="00DC0D49"/>
    <w:rsid w:val="00DC0DB1"/>
    <w:rsid w:val="00DC103D"/>
    <w:rsid w:val="00DC10EE"/>
    <w:rsid w:val="00DC1B16"/>
    <w:rsid w:val="00DC1FAF"/>
    <w:rsid w:val="00DC2341"/>
    <w:rsid w:val="00DC2516"/>
    <w:rsid w:val="00DC29CA"/>
    <w:rsid w:val="00DC2A78"/>
    <w:rsid w:val="00DC2AD4"/>
    <w:rsid w:val="00DC2D7C"/>
    <w:rsid w:val="00DC2F22"/>
    <w:rsid w:val="00DC302B"/>
    <w:rsid w:val="00DC3526"/>
    <w:rsid w:val="00DC358C"/>
    <w:rsid w:val="00DC3794"/>
    <w:rsid w:val="00DC3868"/>
    <w:rsid w:val="00DC3B71"/>
    <w:rsid w:val="00DC3BF3"/>
    <w:rsid w:val="00DC3DEC"/>
    <w:rsid w:val="00DC3EDA"/>
    <w:rsid w:val="00DC44B3"/>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A34"/>
    <w:rsid w:val="00DC6DCF"/>
    <w:rsid w:val="00DC6E83"/>
    <w:rsid w:val="00DC73D5"/>
    <w:rsid w:val="00DC73D9"/>
    <w:rsid w:val="00DC7574"/>
    <w:rsid w:val="00DC76E0"/>
    <w:rsid w:val="00DC7AE8"/>
    <w:rsid w:val="00DC7DF1"/>
    <w:rsid w:val="00DD0277"/>
    <w:rsid w:val="00DD0AFA"/>
    <w:rsid w:val="00DD0B47"/>
    <w:rsid w:val="00DD0CB0"/>
    <w:rsid w:val="00DD141D"/>
    <w:rsid w:val="00DD16D1"/>
    <w:rsid w:val="00DD17EE"/>
    <w:rsid w:val="00DD18B2"/>
    <w:rsid w:val="00DD197F"/>
    <w:rsid w:val="00DD1D07"/>
    <w:rsid w:val="00DD1FBD"/>
    <w:rsid w:val="00DD24EA"/>
    <w:rsid w:val="00DD2659"/>
    <w:rsid w:val="00DD2A2A"/>
    <w:rsid w:val="00DD2AC7"/>
    <w:rsid w:val="00DD2EB2"/>
    <w:rsid w:val="00DD2F59"/>
    <w:rsid w:val="00DD3087"/>
    <w:rsid w:val="00DD30FB"/>
    <w:rsid w:val="00DD312F"/>
    <w:rsid w:val="00DD31DE"/>
    <w:rsid w:val="00DD34EB"/>
    <w:rsid w:val="00DD366A"/>
    <w:rsid w:val="00DD36AF"/>
    <w:rsid w:val="00DD3984"/>
    <w:rsid w:val="00DD39CA"/>
    <w:rsid w:val="00DD3C8A"/>
    <w:rsid w:val="00DD4408"/>
    <w:rsid w:val="00DD44A9"/>
    <w:rsid w:val="00DD460E"/>
    <w:rsid w:val="00DD49A3"/>
    <w:rsid w:val="00DD4B1F"/>
    <w:rsid w:val="00DD4DC6"/>
    <w:rsid w:val="00DD5215"/>
    <w:rsid w:val="00DD52B7"/>
    <w:rsid w:val="00DD5627"/>
    <w:rsid w:val="00DD58C0"/>
    <w:rsid w:val="00DD5923"/>
    <w:rsid w:val="00DD5C9D"/>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98C"/>
    <w:rsid w:val="00DE1A6F"/>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6E"/>
    <w:rsid w:val="00DE5F55"/>
    <w:rsid w:val="00DE616F"/>
    <w:rsid w:val="00DE6646"/>
    <w:rsid w:val="00DE669F"/>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E1"/>
    <w:rsid w:val="00DF6299"/>
    <w:rsid w:val="00DF646D"/>
    <w:rsid w:val="00DF64E7"/>
    <w:rsid w:val="00DF6517"/>
    <w:rsid w:val="00DF65CB"/>
    <w:rsid w:val="00DF6AB4"/>
    <w:rsid w:val="00DF6AEB"/>
    <w:rsid w:val="00DF76A4"/>
    <w:rsid w:val="00DF782B"/>
    <w:rsid w:val="00DF7AB1"/>
    <w:rsid w:val="00E0040E"/>
    <w:rsid w:val="00E00742"/>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2198"/>
    <w:rsid w:val="00E02218"/>
    <w:rsid w:val="00E025BA"/>
    <w:rsid w:val="00E028EA"/>
    <w:rsid w:val="00E029B3"/>
    <w:rsid w:val="00E02CE4"/>
    <w:rsid w:val="00E037FF"/>
    <w:rsid w:val="00E03CD8"/>
    <w:rsid w:val="00E03EB9"/>
    <w:rsid w:val="00E040CD"/>
    <w:rsid w:val="00E043C8"/>
    <w:rsid w:val="00E04655"/>
    <w:rsid w:val="00E0489F"/>
    <w:rsid w:val="00E04AA1"/>
    <w:rsid w:val="00E04B74"/>
    <w:rsid w:val="00E04CFE"/>
    <w:rsid w:val="00E04DA5"/>
    <w:rsid w:val="00E04FE6"/>
    <w:rsid w:val="00E0506E"/>
    <w:rsid w:val="00E0538D"/>
    <w:rsid w:val="00E057C2"/>
    <w:rsid w:val="00E059E4"/>
    <w:rsid w:val="00E05CEF"/>
    <w:rsid w:val="00E061AE"/>
    <w:rsid w:val="00E06236"/>
    <w:rsid w:val="00E062A5"/>
    <w:rsid w:val="00E0665B"/>
    <w:rsid w:val="00E06B09"/>
    <w:rsid w:val="00E07209"/>
    <w:rsid w:val="00E076F2"/>
    <w:rsid w:val="00E078E8"/>
    <w:rsid w:val="00E07914"/>
    <w:rsid w:val="00E07ADA"/>
    <w:rsid w:val="00E07B5F"/>
    <w:rsid w:val="00E07C31"/>
    <w:rsid w:val="00E07C43"/>
    <w:rsid w:val="00E10A6D"/>
    <w:rsid w:val="00E10E62"/>
    <w:rsid w:val="00E114C1"/>
    <w:rsid w:val="00E1178E"/>
    <w:rsid w:val="00E119C4"/>
    <w:rsid w:val="00E11B31"/>
    <w:rsid w:val="00E11E8F"/>
    <w:rsid w:val="00E123AE"/>
    <w:rsid w:val="00E12427"/>
    <w:rsid w:val="00E1249C"/>
    <w:rsid w:val="00E129E1"/>
    <w:rsid w:val="00E12B58"/>
    <w:rsid w:val="00E12DCB"/>
    <w:rsid w:val="00E130DA"/>
    <w:rsid w:val="00E134B9"/>
    <w:rsid w:val="00E13540"/>
    <w:rsid w:val="00E13609"/>
    <w:rsid w:val="00E13657"/>
    <w:rsid w:val="00E13B85"/>
    <w:rsid w:val="00E13C7C"/>
    <w:rsid w:val="00E13E5A"/>
    <w:rsid w:val="00E1413A"/>
    <w:rsid w:val="00E14AD1"/>
    <w:rsid w:val="00E153D8"/>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9B5"/>
    <w:rsid w:val="00E179D3"/>
    <w:rsid w:val="00E17E9E"/>
    <w:rsid w:val="00E17EF7"/>
    <w:rsid w:val="00E17FCD"/>
    <w:rsid w:val="00E20292"/>
    <w:rsid w:val="00E202DE"/>
    <w:rsid w:val="00E204CC"/>
    <w:rsid w:val="00E2052E"/>
    <w:rsid w:val="00E205A9"/>
    <w:rsid w:val="00E206B2"/>
    <w:rsid w:val="00E20A00"/>
    <w:rsid w:val="00E20DC2"/>
    <w:rsid w:val="00E20EC0"/>
    <w:rsid w:val="00E20EC4"/>
    <w:rsid w:val="00E21149"/>
    <w:rsid w:val="00E2125F"/>
    <w:rsid w:val="00E218E8"/>
    <w:rsid w:val="00E219ED"/>
    <w:rsid w:val="00E21B81"/>
    <w:rsid w:val="00E2295A"/>
    <w:rsid w:val="00E22A7E"/>
    <w:rsid w:val="00E22C91"/>
    <w:rsid w:val="00E237A4"/>
    <w:rsid w:val="00E23950"/>
    <w:rsid w:val="00E23B48"/>
    <w:rsid w:val="00E23B9F"/>
    <w:rsid w:val="00E2422D"/>
    <w:rsid w:val="00E2431E"/>
    <w:rsid w:val="00E244A4"/>
    <w:rsid w:val="00E24718"/>
    <w:rsid w:val="00E24D74"/>
    <w:rsid w:val="00E24FAD"/>
    <w:rsid w:val="00E24FE2"/>
    <w:rsid w:val="00E2503C"/>
    <w:rsid w:val="00E25227"/>
    <w:rsid w:val="00E25956"/>
    <w:rsid w:val="00E25C31"/>
    <w:rsid w:val="00E25C8F"/>
    <w:rsid w:val="00E25E59"/>
    <w:rsid w:val="00E264C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0BE"/>
    <w:rsid w:val="00E401A9"/>
    <w:rsid w:val="00E403FF"/>
    <w:rsid w:val="00E40652"/>
    <w:rsid w:val="00E4146F"/>
    <w:rsid w:val="00E414BC"/>
    <w:rsid w:val="00E414EB"/>
    <w:rsid w:val="00E41688"/>
    <w:rsid w:val="00E41CBF"/>
    <w:rsid w:val="00E41EF1"/>
    <w:rsid w:val="00E42034"/>
    <w:rsid w:val="00E420D2"/>
    <w:rsid w:val="00E42A01"/>
    <w:rsid w:val="00E42C25"/>
    <w:rsid w:val="00E42C3B"/>
    <w:rsid w:val="00E42FBC"/>
    <w:rsid w:val="00E432C2"/>
    <w:rsid w:val="00E43330"/>
    <w:rsid w:val="00E43409"/>
    <w:rsid w:val="00E43858"/>
    <w:rsid w:val="00E44026"/>
    <w:rsid w:val="00E44339"/>
    <w:rsid w:val="00E443A1"/>
    <w:rsid w:val="00E443A5"/>
    <w:rsid w:val="00E446DD"/>
    <w:rsid w:val="00E44A0E"/>
    <w:rsid w:val="00E44DB4"/>
    <w:rsid w:val="00E44DF8"/>
    <w:rsid w:val="00E44F57"/>
    <w:rsid w:val="00E454A9"/>
    <w:rsid w:val="00E45A3F"/>
    <w:rsid w:val="00E45ACA"/>
    <w:rsid w:val="00E462C6"/>
    <w:rsid w:val="00E4664E"/>
    <w:rsid w:val="00E4683B"/>
    <w:rsid w:val="00E4686C"/>
    <w:rsid w:val="00E46D95"/>
    <w:rsid w:val="00E471F8"/>
    <w:rsid w:val="00E477F1"/>
    <w:rsid w:val="00E479F4"/>
    <w:rsid w:val="00E47D70"/>
    <w:rsid w:val="00E47F4F"/>
    <w:rsid w:val="00E5020F"/>
    <w:rsid w:val="00E50309"/>
    <w:rsid w:val="00E50468"/>
    <w:rsid w:val="00E50803"/>
    <w:rsid w:val="00E50D70"/>
    <w:rsid w:val="00E512B9"/>
    <w:rsid w:val="00E514EF"/>
    <w:rsid w:val="00E51793"/>
    <w:rsid w:val="00E51825"/>
    <w:rsid w:val="00E51B6E"/>
    <w:rsid w:val="00E52AB5"/>
    <w:rsid w:val="00E52CAC"/>
    <w:rsid w:val="00E531BE"/>
    <w:rsid w:val="00E535C3"/>
    <w:rsid w:val="00E5367F"/>
    <w:rsid w:val="00E536E2"/>
    <w:rsid w:val="00E537CF"/>
    <w:rsid w:val="00E53C1F"/>
    <w:rsid w:val="00E53D5D"/>
    <w:rsid w:val="00E53EB8"/>
    <w:rsid w:val="00E542C9"/>
    <w:rsid w:val="00E544B0"/>
    <w:rsid w:val="00E544C9"/>
    <w:rsid w:val="00E54AE7"/>
    <w:rsid w:val="00E54BEC"/>
    <w:rsid w:val="00E54D24"/>
    <w:rsid w:val="00E5512D"/>
    <w:rsid w:val="00E55573"/>
    <w:rsid w:val="00E555C3"/>
    <w:rsid w:val="00E55C67"/>
    <w:rsid w:val="00E55D5E"/>
    <w:rsid w:val="00E55D80"/>
    <w:rsid w:val="00E5658B"/>
    <w:rsid w:val="00E565B9"/>
    <w:rsid w:val="00E56969"/>
    <w:rsid w:val="00E57682"/>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E14"/>
    <w:rsid w:val="00E62FEE"/>
    <w:rsid w:val="00E63322"/>
    <w:rsid w:val="00E63A02"/>
    <w:rsid w:val="00E63D0F"/>
    <w:rsid w:val="00E63F4E"/>
    <w:rsid w:val="00E645CB"/>
    <w:rsid w:val="00E64A81"/>
    <w:rsid w:val="00E64B6C"/>
    <w:rsid w:val="00E64EC5"/>
    <w:rsid w:val="00E65006"/>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67D13"/>
    <w:rsid w:val="00E7000F"/>
    <w:rsid w:val="00E7016A"/>
    <w:rsid w:val="00E704EC"/>
    <w:rsid w:val="00E707FA"/>
    <w:rsid w:val="00E70B29"/>
    <w:rsid w:val="00E70C89"/>
    <w:rsid w:val="00E70CB6"/>
    <w:rsid w:val="00E70E1C"/>
    <w:rsid w:val="00E71034"/>
    <w:rsid w:val="00E71487"/>
    <w:rsid w:val="00E71491"/>
    <w:rsid w:val="00E71AFE"/>
    <w:rsid w:val="00E71CE1"/>
    <w:rsid w:val="00E71E14"/>
    <w:rsid w:val="00E71FB6"/>
    <w:rsid w:val="00E72023"/>
    <w:rsid w:val="00E72162"/>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B0F"/>
    <w:rsid w:val="00E76F94"/>
    <w:rsid w:val="00E7709D"/>
    <w:rsid w:val="00E77EBB"/>
    <w:rsid w:val="00E80001"/>
    <w:rsid w:val="00E8035A"/>
    <w:rsid w:val="00E804EA"/>
    <w:rsid w:val="00E807E5"/>
    <w:rsid w:val="00E80A4B"/>
    <w:rsid w:val="00E80BF3"/>
    <w:rsid w:val="00E80CC8"/>
    <w:rsid w:val="00E80F36"/>
    <w:rsid w:val="00E81A5B"/>
    <w:rsid w:val="00E81B00"/>
    <w:rsid w:val="00E82077"/>
    <w:rsid w:val="00E820DF"/>
    <w:rsid w:val="00E82194"/>
    <w:rsid w:val="00E82A77"/>
    <w:rsid w:val="00E82AB5"/>
    <w:rsid w:val="00E82BC0"/>
    <w:rsid w:val="00E82E04"/>
    <w:rsid w:val="00E83390"/>
    <w:rsid w:val="00E8341F"/>
    <w:rsid w:val="00E83A88"/>
    <w:rsid w:val="00E83D3A"/>
    <w:rsid w:val="00E83F71"/>
    <w:rsid w:val="00E83F93"/>
    <w:rsid w:val="00E845B3"/>
    <w:rsid w:val="00E84A05"/>
    <w:rsid w:val="00E84B6E"/>
    <w:rsid w:val="00E84EF1"/>
    <w:rsid w:val="00E84F8D"/>
    <w:rsid w:val="00E85356"/>
    <w:rsid w:val="00E853C9"/>
    <w:rsid w:val="00E85489"/>
    <w:rsid w:val="00E858E7"/>
    <w:rsid w:val="00E85F17"/>
    <w:rsid w:val="00E85F9B"/>
    <w:rsid w:val="00E86149"/>
    <w:rsid w:val="00E8636D"/>
    <w:rsid w:val="00E8638C"/>
    <w:rsid w:val="00E866D5"/>
    <w:rsid w:val="00E8694B"/>
    <w:rsid w:val="00E869E6"/>
    <w:rsid w:val="00E86F28"/>
    <w:rsid w:val="00E86F39"/>
    <w:rsid w:val="00E86FB5"/>
    <w:rsid w:val="00E87294"/>
    <w:rsid w:val="00E872A6"/>
    <w:rsid w:val="00E872DC"/>
    <w:rsid w:val="00E8733B"/>
    <w:rsid w:val="00E87605"/>
    <w:rsid w:val="00E87900"/>
    <w:rsid w:val="00E87920"/>
    <w:rsid w:val="00E87C11"/>
    <w:rsid w:val="00E90024"/>
    <w:rsid w:val="00E90668"/>
    <w:rsid w:val="00E906E7"/>
    <w:rsid w:val="00E90769"/>
    <w:rsid w:val="00E90933"/>
    <w:rsid w:val="00E91036"/>
    <w:rsid w:val="00E9140C"/>
    <w:rsid w:val="00E9151C"/>
    <w:rsid w:val="00E9154E"/>
    <w:rsid w:val="00E91ED2"/>
    <w:rsid w:val="00E92029"/>
    <w:rsid w:val="00E923F8"/>
    <w:rsid w:val="00E932C4"/>
    <w:rsid w:val="00E93676"/>
    <w:rsid w:val="00E93DB2"/>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0D"/>
    <w:rsid w:val="00E95B11"/>
    <w:rsid w:val="00E95CAA"/>
    <w:rsid w:val="00E95FDB"/>
    <w:rsid w:val="00E9673B"/>
    <w:rsid w:val="00E96820"/>
    <w:rsid w:val="00E96DC9"/>
    <w:rsid w:val="00E972D3"/>
    <w:rsid w:val="00E974D3"/>
    <w:rsid w:val="00E977D8"/>
    <w:rsid w:val="00E97808"/>
    <w:rsid w:val="00E97B49"/>
    <w:rsid w:val="00E97B7C"/>
    <w:rsid w:val="00EA02C8"/>
    <w:rsid w:val="00EA0636"/>
    <w:rsid w:val="00EA0887"/>
    <w:rsid w:val="00EA0CD2"/>
    <w:rsid w:val="00EA0EDF"/>
    <w:rsid w:val="00EA0F10"/>
    <w:rsid w:val="00EA1020"/>
    <w:rsid w:val="00EA1289"/>
    <w:rsid w:val="00EA137E"/>
    <w:rsid w:val="00EA18C8"/>
    <w:rsid w:val="00EA19CA"/>
    <w:rsid w:val="00EA1AC9"/>
    <w:rsid w:val="00EA1C0A"/>
    <w:rsid w:val="00EA1C44"/>
    <w:rsid w:val="00EA1CD1"/>
    <w:rsid w:val="00EA2013"/>
    <w:rsid w:val="00EA20C8"/>
    <w:rsid w:val="00EA210F"/>
    <w:rsid w:val="00EA2254"/>
    <w:rsid w:val="00EA24C4"/>
    <w:rsid w:val="00EA268A"/>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DB"/>
    <w:rsid w:val="00EA4F01"/>
    <w:rsid w:val="00EA51FC"/>
    <w:rsid w:val="00EA529A"/>
    <w:rsid w:val="00EA52B4"/>
    <w:rsid w:val="00EA56AD"/>
    <w:rsid w:val="00EA5E09"/>
    <w:rsid w:val="00EA5F9E"/>
    <w:rsid w:val="00EA6203"/>
    <w:rsid w:val="00EA665A"/>
    <w:rsid w:val="00EA66AD"/>
    <w:rsid w:val="00EA67C7"/>
    <w:rsid w:val="00EA6B20"/>
    <w:rsid w:val="00EA6E85"/>
    <w:rsid w:val="00EA772C"/>
    <w:rsid w:val="00EA77FC"/>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FA"/>
    <w:rsid w:val="00EB31C3"/>
    <w:rsid w:val="00EB371E"/>
    <w:rsid w:val="00EB38BA"/>
    <w:rsid w:val="00EB3AA6"/>
    <w:rsid w:val="00EB3CF3"/>
    <w:rsid w:val="00EB3D91"/>
    <w:rsid w:val="00EB3E70"/>
    <w:rsid w:val="00EB4033"/>
    <w:rsid w:val="00EB40F9"/>
    <w:rsid w:val="00EB4272"/>
    <w:rsid w:val="00EB4EDA"/>
    <w:rsid w:val="00EB53CF"/>
    <w:rsid w:val="00EB54CC"/>
    <w:rsid w:val="00EB5539"/>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652"/>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490"/>
    <w:rsid w:val="00EC77CF"/>
    <w:rsid w:val="00EC78AB"/>
    <w:rsid w:val="00EC7BC5"/>
    <w:rsid w:val="00EC7BFB"/>
    <w:rsid w:val="00EC7D5A"/>
    <w:rsid w:val="00ED03B6"/>
    <w:rsid w:val="00ED0698"/>
    <w:rsid w:val="00ED0A54"/>
    <w:rsid w:val="00ED12E5"/>
    <w:rsid w:val="00ED14C3"/>
    <w:rsid w:val="00ED1590"/>
    <w:rsid w:val="00ED172F"/>
    <w:rsid w:val="00ED1778"/>
    <w:rsid w:val="00ED193C"/>
    <w:rsid w:val="00ED196F"/>
    <w:rsid w:val="00ED19F3"/>
    <w:rsid w:val="00ED1DD2"/>
    <w:rsid w:val="00ED289A"/>
    <w:rsid w:val="00ED38CF"/>
    <w:rsid w:val="00ED3970"/>
    <w:rsid w:val="00ED3FAC"/>
    <w:rsid w:val="00ED4C35"/>
    <w:rsid w:val="00ED4E85"/>
    <w:rsid w:val="00ED4EE5"/>
    <w:rsid w:val="00ED59EA"/>
    <w:rsid w:val="00ED5AFC"/>
    <w:rsid w:val="00ED5D62"/>
    <w:rsid w:val="00ED5DAC"/>
    <w:rsid w:val="00ED6012"/>
    <w:rsid w:val="00ED60DC"/>
    <w:rsid w:val="00ED63B7"/>
    <w:rsid w:val="00ED64DF"/>
    <w:rsid w:val="00ED6746"/>
    <w:rsid w:val="00ED68AB"/>
    <w:rsid w:val="00ED68CF"/>
    <w:rsid w:val="00ED6B27"/>
    <w:rsid w:val="00ED6B4C"/>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9BD"/>
    <w:rsid w:val="00EE0DD8"/>
    <w:rsid w:val="00EE11B5"/>
    <w:rsid w:val="00EE1752"/>
    <w:rsid w:val="00EE1982"/>
    <w:rsid w:val="00EE21F3"/>
    <w:rsid w:val="00EE2469"/>
    <w:rsid w:val="00EE25C7"/>
    <w:rsid w:val="00EE298E"/>
    <w:rsid w:val="00EE2C6C"/>
    <w:rsid w:val="00EE304F"/>
    <w:rsid w:val="00EE35A1"/>
    <w:rsid w:val="00EE35D6"/>
    <w:rsid w:val="00EE3B41"/>
    <w:rsid w:val="00EE3C82"/>
    <w:rsid w:val="00EE3E94"/>
    <w:rsid w:val="00EE3EC5"/>
    <w:rsid w:val="00EE4873"/>
    <w:rsid w:val="00EE4CBD"/>
    <w:rsid w:val="00EE4EC1"/>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40"/>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C3F"/>
    <w:rsid w:val="00EF3E46"/>
    <w:rsid w:val="00EF43C4"/>
    <w:rsid w:val="00EF45A0"/>
    <w:rsid w:val="00EF4AC0"/>
    <w:rsid w:val="00EF4C8E"/>
    <w:rsid w:val="00EF4DB1"/>
    <w:rsid w:val="00EF4EEE"/>
    <w:rsid w:val="00EF4FB8"/>
    <w:rsid w:val="00EF506D"/>
    <w:rsid w:val="00EF5188"/>
    <w:rsid w:val="00EF51AA"/>
    <w:rsid w:val="00EF5279"/>
    <w:rsid w:val="00EF553A"/>
    <w:rsid w:val="00EF5ABE"/>
    <w:rsid w:val="00EF5B60"/>
    <w:rsid w:val="00EF5DEF"/>
    <w:rsid w:val="00EF5E28"/>
    <w:rsid w:val="00EF5EC6"/>
    <w:rsid w:val="00EF6146"/>
    <w:rsid w:val="00EF61FF"/>
    <w:rsid w:val="00EF649D"/>
    <w:rsid w:val="00EF6667"/>
    <w:rsid w:val="00EF6CC8"/>
    <w:rsid w:val="00EF7DA0"/>
    <w:rsid w:val="00EF7DDD"/>
    <w:rsid w:val="00EF7FEE"/>
    <w:rsid w:val="00F001CD"/>
    <w:rsid w:val="00F00367"/>
    <w:rsid w:val="00F00454"/>
    <w:rsid w:val="00F00661"/>
    <w:rsid w:val="00F00780"/>
    <w:rsid w:val="00F00911"/>
    <w:rsid w:val="00F009E4"/>
    <w:rsid w:val="00F00A70"/>
    <w:rsid w:val="00F00AE9"/>
    <w:rsid w:val="00F01018"/>
    <w:rsid w:val="00F01293"/>
    <w:rsid w:val="00F01B8D"/>
    <w:rsid w:val="00F01C52"/>
    <w:rsid w:val="00F02396"/>
    <w:rsid w:val="00F02968"/>
    <w:rsid w:val="00F02A11"/>
    <w:rsid w:val="00F02A82"/>
    <w:rsid w:val="00F02AE4"/>
    <w:rsid w:val="00F0306E"/>
    <w:rsid w:val="00F03184"/>
    <w:rsid w:val="00F03332"/>
    <w:rsid w:val="00F03454"/>
    <w:rsid w:val="00F034E7"/>
    <w:rsid w:val="00F036C8"/>
    <w:rsid w:val="00F038F5"/>
    <w:rsid w:val="00F03CA1"/>
    <w:rsid w:val="00F042AD"/>
    <w:rsid w:val="00F042EF"/>
    <w:rsid w:val="00F0443D"/>
    <w:rsid w:val="00F0445D"/>
    <w:rsid w:val="00F044A3"/>
    <w:rsid w:val="00F045A5"/>
    <w:rsid w:val="00F047A4"/>
    <w:rsid w:val="00F049D8"/>
    <w:rsid w:val="00F04E8F"/>
    <w:rsid w:val="00F04FBD"/>
    <w:rsid w:val="00F05613"/>
    <w:rsid w:val="00F056F5"/>
    <w:rsid w:val="00F0595F"/>
    <w:rsid w:val="00F05A23"/>
    <w:rsid w:val="00F05B13"/>
    <w:rsid w:val="00F06065"/>
    <w:rsid w:val="00F0609C"/>
    <w:rsid w:val="00F06210"/>
    <w:rsid w:val="00F064F3"/>
    <w:rsid w:val="00F06ED7"/>
    <w:rsid w:val="00F07169"/>
    <w:rsid w:val="00F07186"/>
    <w:rsid w:val="00F0741B"/>
    <w:rsid w:val="00F07495"/>
    <w:rsid w:val="00F079F7"/>
    <w:rsid w:val="00F07B34"/>
    <w:rsid w:val="00F101B4"/>
    <w:rsid w:val="00F10270"/>
    <w:rsid w:val="00F104E5"/>
    <w:rsid w:val="00F10568"/>
    <w:rsid w:val="00F10E3E"/>
    <w:rsid w:val="00F10E92"/>
    <w:rsid w:val="00F10E99"/>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EEB"/>
    <w:rsid w:val="00F141BF"/>
    <w:rsid w:val="00F14373"/>
    <w:rsid w:val="00F14514"/>
    <w:rsid w:val="00F14571"/>
    <w:rsid w:val="00F147DC"/>
    <w:rsid w:val="00F149CC"/>
    <w:rsid w:val="00F14F57"/>
    <w:rsid w:val="00F14F67"/>
    <w:rsid w:val="00F15290"/>
    <w:rsid w:val="00F15934"/>
    <w:rsid w:val="00F15B0A"/>
    <w:rsid w:val="00F15BB8"/>
    <w:rsid w:val="00F15C05"/>
    <w:rsid w:val="00F16A24"/>
    <w:rsid w:val="00F16A52"/>
    <w:rsid w:val="00F16BE8"/>
    <w:rsid w:val="00F16C5E"/>
    <w:rsid w:val="00F1709B"/>
    <w:rsid w:val="00F170D7"/>
    <w:rsid w:val="00F1717F"/>
    <w:rsid w:val="00F171C8"/>
    <w:rsid w:val="00F172BF"/>
    <w:rsid w:val="00F17508"/>
    <w:rsid w:val="00F1795F"/>
    <w:rsid w:val="00F17AE7"/>
    <w:rsid w:val="00F17CDC"/>
    <w:rsid w:val="00F20537"/>
    <w:rsid w:val="00F2155E"/>
    <w:rsid w:val="00F217D6"/>
    <w:rsid w:val="00F217E6"/>
    <w:rsid w:val="00F218E3"/>
    <w:rsid w:val="00F219C8"/>
    <w:rsid w:val="00F21B06"/>
    <w:rsid w:val="00F21C9A"/>
    <w:rsid w:val="00F21EE1"/>
    <w:rsid w:val="00F21FB3"/>
    <w:rsid w:val="00F22341"/>
    <w:rsid w:val="00F22371"/>
    <w:rsid w:val="00F2247A"/>
    <w:rsid w:val="00F22489"/>
    <w:rsid w:val="00F22AD8"/>
    <w:rsid w:val="00F22B39"/>
    <w:rsid w:val="00F233EB"/>
    <w:rsid w:val="00F239CE"/>
    <w:rsid w:val="00F23BF6"/>
    <w:rsid w:val="00F23D68"/>
    <w:rsid w:val="00F23DD6"/>
    <w:rsid w:val="00F23DFB"/>
    <w:rsid w:val="00F24176"/>
    <w:rsid w:val="00F24881"/>
    <w:rsid w:val="00F24B30"/>
    <w:rsid w:val="00F24CD6"/>
    <w:rsid w:val="00F24DD2"/>
    <w:rsid w:val="00F24E64"/>
    <w:rsid w:val="00F25008"/>
    <w:rsid w:val="00F250BD"/>
    <w:rsid w:val="00F25362"/>
    <w:rsid w:val="00F253A9"/>
    <w:rsid w:val="00F253CA"/>
    <w:rsid w:val="00F255DB"/>
    <w:rsid w:val="00F2590B"/>
    <w:rsid w:val="00F25D22"/>
    <w:rsid w:val="00F261AB"/>
    <w:rsid w:val="00F262DC"/>
    <w:rsid w:val="00F26310"/>
    <w:rsid w:val="00F263C4"/>
    <w:rsid w:val="00F26905"/>
    <w:rsid w:val="00F26DB9"/>
    <w:rsid w:val="00F26DC5"/>
    <w:rsid w:val="00F26F8F"/>
    <w:rsid w:val="00F2719A"/>
    <w:rsid w:val="00F27389"/>
    <w:rsid w:val="00F27841"/>
    <w:rsid w:val="00F27F15"/>
    <w:rsid w:val="00F27F2A"/>
    <w:rsid w:val="00F301A2"/>
    <w:rsid w:val="00F303F7"/>
    <w:rsid w:val="00F307DC"/>
    <w:rsid w:val="00F308C7"/>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32FD"/>
    <w:rsid w:val="00F3358A"/>
    <w:rsid w:val="00F34281"/>
    <w:rsid w:val="00F35098"/>
    <w:rsid w:val="00F3510E"/>
    <w:rsid w:val="00F351A6"/>
    <w:rsid w:val="00F35305"/>
    <w:rsid w:val="00F355B0"/>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7147"/>
    <w:rsid w:val="00F373F3"/>
    <w:rsid w:val="00F37596"/>
    <w:rsid w:val="00F37BE7"/>
    <w:rsid w:val="00F37C84"/>
    <w:rsid w:val="00F37FDD"/>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EA7"/>
    <w:rsid w:val="00F44FE7"/>
    <w:rsid w:val="00F45353"/>
    <w:rsid w:val="00F455A8"/>
    <w:rsid w:val="00F4566D"/>
    <w:rsid w:val="00F456F0"/>
    <w:rsid w:val="00F46524"/>
    <w:rsid w:val="00F46568"/>
    <w:rsid w:val="00F46580"/>
    <w:rsid w:val="00F46785"/>
    <w:rsid w:val="00F46BF8"/>
    <w:rsid w:val="00F46D68"/>
    <w:rsid w:val="00F46E3A"/>
    <w:rsid w:val="00F4712D"/>
    <w:rsid w:val="00F47777"/>
    <w:rsid w:val="00F4794C"/>
    <w:rsid w:val="00F47F49"/>
    <w:rsid w:val="00F50013"/>
    <w:rsid w:val="00F50088"/>
    <w:rsid w:val="00F5067F"/>
    <w:rsid w:val="00F50694"/>
    <w:rsid w:val="00F50768"/>
    <w:rsid w:val="00F50AED"/>
    <w:rsid w:val="00F50B8A"/>
    <w:rsid w:val="00F50E10"/>
    <w:rsid w:val="00F51487"/>
    <w:rsid w:val="00F5150E"/>
    <w:rsid w:val="00F516CC"/>
    <w:rsid w:val="00F5201C"/>
    <w:rsid w:val="00F5214C"/>
    <w:rsid w:val="00F5236C"/>
    <w:rsid w:val="00F523A0"/>
    <w:rsid w:val="00F525EA"/>
    <w:rsid w:val="00F5264F"/>
    <w:rsid w:val="00F526F5"/>
    <w:rsid w:val="00F52828"/>
    <w:rsid w:val="00F52C57"/>
    <w:rsid w:val="00F53077"/>
    <w:rsid w:val="00F53080"/>
    <w:rsid w:val="00F530E1"/>
    <w:rsid w:val="00F53D18"/>
    <w:rsid w:val="00F54405"/>
    <w:rsid w:val="00F544FB"/>
    <w:rsid w:val="00F5526A"/>
    <w:rsid w:val="00F556ED"/>
    <w:rsid w:val="00F5574C"/>
    <w:rsid w:val="00F55963"/>
    <w:rsid w:val="00F55D5C"/>
    <w:rsid w:val="00F564C7"/>
    <w:rsid w:val="00F5695C"/>
    <w:rsid w:val="00F56BB4"/>
    <w:rsid w:val="00F56D86"/>
    <w:rsid w:val="00F5701C"/>
    <w:rsid w:val="00F570CD"/>
    <w:rsid w:val="00F575E5"/>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521"/>
    <w:rsid w:val="00F61894"/>
    <w:rsid w:val="00F6194A"/>
    <w:rsid w:val="00F61D54"/>
    <w:rsid w:val="00F61D81"/>
    <w:rsid w:val="00F62122"/>
    <w:rsid w:val="00F62167"/>
    <w:rsid w:val="00F62484"/>
    <w:rsid w:val="00F62529"/>
    <w:rsid w:val="00F62535"/>
    <w:rsid w:val="00F6253B"/>
    <w:rsid w:val="00F6266F"/>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AF4"/>
    <w:rsid w:val="00F64F6B"/>
    <w:rsid w:val="00F64FD8"/>
    <w:rsid w:val="00F657FF"/>
    <w:rsid w:val="00F658FA"/>
    <w:rsid w:val="00F65C92"/>
    <w:rsid w:val="00F65F58"/>
    <w:rsid w:val="00F66247"/>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40"/>
    <w:rsid w:val="00F71479"/>
    <w:rsid w:val="00F71785"/>
    <w:rsid w:val="00F7188A"/>
    <w:rsid w:val="00F722C4"/>
    <w:rsid w:val="00F7233B"/>
    <w:rsid w:val="00F72793"/>
    <w:rsid w:val="00F72833"/>
    <w:rsid w:val="00F72C65"/>
    <w:rsid w:val="00F72C91"/>
    <w:rsid w:val="00F72C9E"/>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E3D"/>
    <w:rsid w:val="00F7752B"/>
    <w:rsid w:val="00F7769B"/>
    <w:rsid w:val="00F77997"/>
    <w:rsid w:val="00F779CC"/>
    <w:rsid w:val="00F77D86"/>
    <w:rsid w:val="00F77E75"/>
    <w:rsid w:val="00F8046B"/>
    <w:rsid w:val="00F805EC"/>
    <w:rsid w:val="00F80D2B"/>
    <w:rsid w:val="00F810AC"/>
    <w:rsid w:val="00F8111B"/>
    <w:rsid w:val="00F81358"/>
    <w:rsid w:val="00F81722"/>
    <w:rsid w:val="00F81788"/>
    <w:rsid w:val="00F818F4"/>
    <w:rsid w:val="00F81B38"/>
    <w:rsid w:val="00F81B88"/>
    <w:rsid w:val="00F81BC3"/>
    <w:rsid w:val="00F81CD2"/>
    <w:rsid w:val="00F821ED"/>
    <w:rsid w:val="00F8224A"/>
    <w:rsid w:val="00F8224D"/>
    <w:rsid w:val="00F8246B"/>
    <w:rsid w:val="00F824A6"/>
    <w:rsid w:val="00F82527"/>
    <w:rsid w:val="00F82BAC"/>
    <w:rsid w:val="00F830CB"/>
    <w:rsid w:val="00F83244"/>
    <w:rsid w:val="00F83762"/>
    <w:rsid w:val="00F83776"/>
    <w:rsid w:val="00F837CF"/>
    <w:rsid w:val="00F83A07"/>
    <w:rsid w:val="00F83BC1"/>
    <w:rsid w:val="00F8449F"/>
    <w:rsid w:val="00F845B2"/>
    <w:rsid w:val="00F845F9"/>
    <w:rsid w:val="00F84F6E"/>
    <w:rsid w:val="00F851D4"/>
    <w:rsid w:val="00F85A54"/>
    <w:rsid w:val="00F85B60"/>
    <w:rsid w:val="00F85F8F"/>
    <w:rsid w:val="00F86186"/>
    <w:rsid w:val="00F8653B"/>
    <w:rsid w:val="00F86613"/>
    <w:rsid w:val="00F86631"/>
    <w:rsid w:val="00F86DF7"/>
    <w:rsid w:val="00F87168"/>
    <w:rsid w:val="00F87536"/>
    <w:rsid w:val="00F87573"/>
    <w:rsid w:val="00F87676"/>
    <w:rsid w:val="00F879D0"/>
    <w:rsid w:val="00F90029"/>
    <w:rsid w:val="00F900CD"/>
    <w:rsid w:val="00F9063B"/>
    <w:rsid w:val="00F90665"/>
    <w:rsid w:val="00F90B1C"/>
    <w:rsid w:val="00F90BDC"/>
    <w:rsid w:val="00F91013"/>
    <w:rsid w:val="00F911CF"/>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82C"/>
    <w:rsid w:val="00F93989"/>
    <w:rsid w:val="00F93BBE"/>
    <w:rsid w:val="00F93C18"/>
    <w:rsid w:val="00F93C9F"/>
    <w:rsid w:val="00F93D5E"/>
    <w:rsid w:val="00F93DA4"/>
    <w:rsid w:val="00F94083"/>
    <w:rsid w:val="00F940F9"/>
    <w:rsid w:val="00F9444B"/>
    <w:rsid w:val="00F94642"/>
    <w:rsid w:val="00F94AD0"/>
    <w:rsid w:val="00F94EAE"/>
    <w:rsid w:val="00F94F76"/>
    <w:rsid w:val="00F950E2"/>
    <w:rsid w:val="00F95C9D"/>
    <w:rsid w:val="00F95F48"/>
    <w:rsid w:val="00F9637F"/>
    <w:rsid w:val="00F96508"/>
    <w:rsid w:val="00F9659F"/>
    <w:rsid w:val="00F967D1"/>
    <w:rsid w:val="00F96A98"/>
    <w:rsid w:val="00F96DC9"/>
    <w:rsid w:val="00F96EB7"/>
    <w:rsid w:val="00F96EE4"/>
    <w:rsid w:val="00F97093"/>
    <w:rsid w:val="00F97187"/>
    <w:rsid w:val="00F9751E"/>
    <w:rsid w:val="00F97BF4"/>
    <w:rsid w:val="00F97C10"/>
    <w:rsid w:val="00FA012C"/>
    <w:rsid w:val="00FA0238"/>
    <w:rsid w:val="00FA06BA"/>
    <w:rsid w:val="00FA0845"/>
    <w:rsid w:val="00FA095D"/>
    <w:rsid w:val="00FA0B9D"/>
    <w:rsid w:val="00FA1058"/>
    <w:rsid w:val="00FA1594"/>
    <w:rsid w:val="00FA1744"/>
    <w:rsid w:val="00FA17D2"/>
    <w:rsid w:val="00FA1A85"/>
    <w:rsid w:val="00FA1CC5"/>
    <w:rsid w:val="00FA22C7"/>
    <w:rsid w:val="00FA243C"/>
    <w:rsid w:val="00FA2922"/>
    <w:rsid w:val="00FA2F3C"/>
    <w:rsid w:val="00FA3091"/>
    <w:rsid w:val="00FA35C0"/>
    <w:rsid w:val="00FA35E3"/>
    <w:rsid w:val="00FA38F7"/>
    <w:rsid w:val="00FA3A1E"/>
    <w:rsid w:val="00FA3FAD"/>
    <w:rsid w:val="00FA433F"/>
    <w:rsid w:val="00FA489C"/>
    <w:rsid w:val="00FA48D7"/>
    <w:rsid w:val="00FA4E55"/>
    <w:rsid w:val="00FA50F6"/>
    <w:rsid w:val="00FA513F"/>
    <w:rsid w:val="00FA51DA"/>
    <w:rsid w:val="00FA535C"/>
    <w:rsid w:val="00FA54A4"/>
    <w:rsid w:val="00FA5550"/>
    <w:rsid w:val="00FA5683"/>
    <w:rsid w:val="00FA5D80"/>
    <w:rsid w:val="00FA61ED"/>
    <w:rsid w:val="00FA6247"/>
    <w:rsid w:val="00FA6267"/>
    <w:rsid w:val="00FA6777"/>
    <w:rsid w:val="00FA6A75"/>
    <w:rsid w:val="00FA6FF9"/>
    <w:rsid w:val="00FA7062"/>
    <w:rsid w:val="00FA7071"/>
    <w:rsid w:val="00FA77BC"/>
    <w:rsid w:val="00FA7B2D"/>
    <w:rsid w:val="00FA7BEF"/>
    <w:rsid w:val="00FA7ED1"/>
    <w:rsid w:val="00FB0BC8"/>
    <w:rsid w:val="00FB0D55"/>
    <w:rsid w:val="00FB0EC0"/>
    <w:rsid w:val="00FB0F2F"/>
    <w:rsid w:val="00FB10A4"/>
    <w:rsid w:val="00FB1429"/>
    <w:rsid w:val="00FB1848"/>
    <w:rsid w:val="00FB1B3E"/>
    <w:rsid w:val="00FB1F4B"/>
    <w:rsid w:val="00FB23A7"/>
    <w:rsid w:val="00FB25F1"/>
    <w:rsid w:val="00FB280F"/>
    <w:rsid w:val="00FB2946"/>
    <w:rsid w:val="00FB2DA1"/>
    <w:rsid w:val="00FB326E"/>
    <w:rsid w:val="00FB3926"/>
    <w:rsid w:val="00FB3E67"/>
    <w:rsid w:val="00FB3F99"/>
    <w:rsid w:val="00FB4140"/>
    <w:rsid w:val="00FB4545"/>
    <w:rsid w:val="00FB48E7"/>
    <w:rsid w:val="00FB496C"/>
    <w:rsid w:val="00FB4A23"/>
    <w:rsid w:val="00FB4CD2"/>
    <w:rsid w:val="00FB4D0C"/>
    <w:rsid w:val="00FB4F99"/>
    <w:rsid w:val="00FB5418"/>
    <w:rsid w:val="00FB5725"/>
    <w:rsid w:val="00FB58F7"/>
    <w:rsid w:val="00FB591D"/>
    <w:rsid w:val="00FB59EF"/>
    <w:rsid w:val="00FB5A6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10E"/>
    <w:rsid w:val="00FC0318"/>
    <w:rsid w:val="00FC0A33"/>
    <w:rsid w:val="00FC0CBD"/>
    <w:rsid w:val="00FC0E7D"/>
    <w:rsid w:val="00FC0EFF"/>
    <w:rsid w:val="00FC0FE9"/>
    <w:rsid w:val="00FC13E6"/>
    <w:rsid w:val="00FC16F6"/>
    <w:rsid w:val="00FC17E1"/>
    <w:rsid w:val="00FC1940"/>
    <w:rsid w:val="00FC1CF5"/>
    <w:rsid w:val="00FC1E3B"/>
    <w:rsid w:val="00FC2054"/>
    <w:rsid w:val="00FC20AF"/>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E34"/>
    <w:rsid w:val="00FC4F8A"/>
    <w:rsid w:val="00FC5425"/>
    <w:rsid w:val="00FC5717"/>
    <w:rsid w:val="00FC62FC"/>
    <w:rsid w:val="00FC65C3"/>
    <w:rsid w:val="00FC6988"/>
    <w:rsid w:val="00FC6C63"/>
    <w:rsid w:val="00FC6D3E"/>
    <w:rsid w:val="00FC6E02"/>
    <w:rsid w:val="00FC6E95"/>
    <w:rsid w:val="00FC743E"/>
    <w:rsid w:val="00FC75FE"/>
    <w:rsid w:val="00FC78B9"/>
    <w:rsid w:val="00FC7BB7"/>
    <w:rsid w:val="00FC7F04"/>
    <w:rsid w:val="00FD0230"/>
    <w:rsid w:val="00FD0267"/>
    <w:rsid w:val="00FD02C2"/>
    <w:rsid w:val="00FD031A"/>
    <w:rsid w:val="00FD03A8"/>
    <w:rsid w:val="00FD041A"/>
    <w:rsid w:val="00FD04A9"/>
    <w:rsid w:val="00FD08DA"/>
    <w:rsid w:val="00FD1214"/>
    <w:rsid w:val="00FD1420"/>
    <w:rsid w:val="00FD1898"/>
    <w:rsid w:val="00FD1D48"/>
    <w:rsid w:val="00FD221B"/>
    <w:rsid w:val="00FD236E"/>
    <w:rsid w:val="00FD28C8"/>
    <w:rsid w:val="00FD2CA7"/>
    <w:rsid w:val="00FD3B1F"/>
    <w:rsid w:val="00FD3BD8"/>
    <w:rsid w:val="00FD4057"/>
    <w:rsid w:val="00FD41BE"/>
    <w:rsid w:val="00FD439A"/>
    <w:rsid w:val="00FD441C"/>
    <w:rsid w:val="00FD4539"/>
    <w:rsid w:val="00FD45D2"/>
    <w:rsid w:val="00FD4658"/>
    <w:rsid w:val="00FD4ABE"/>
    <w:rsid w:val="00FD510D"/>
    <w:rsid w:val="00FD5E41"/>
    <w:rsid w:val="00FD6305"/>
    <w:rsid w:val="00FD6330"/>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D7F3D"/>
    <w:rsid w:val="00FE01AB"/>
    <w:rsid w:val="00FE024D"/>
    <w:rsid w:val="00FE02CD"/>
    <w:rsid w:val="00FE03E3"/>
    <w:rsid w:val="00FE03E5"/>
    <w:rsid w:val="00FE05EB"/>
    <w:rsid w:val="00FE0628"/>
    <w:rsid w:val="00FE078F"/>
    <w:rsid w:val="00FE098B"/>
    <w:rsid w:val="00FE0AC1"/>
    <w:rsid w:val="00FE0DE1"/>
    <w:rsid w:val="00FE10A4"/>
    <w:rsid w:val="00FE111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9F"/>
    <w:rsid w:val="00FE4CE4"/>
    <w:rsid w:val="00FE5141"/>
    <w:rsid w:val="00FE5529"/>
    <w:rsid w:val="00FE5B86"/>
    <w:rsid w:val="00FE5E01"/>
    <w:rsid w:val="00FE5EB7"/>
    <w:rsid w:val="00FE608E"/>
    <w:rsid w:val="00FE6580"/>
    <w:rsid w:val="00FE65BD"/>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65F"/>
    <w:rsid w:val="00FF06B1"/>
    <w:rsid w:val="00FF081D"/>
    <w:rsid w:val="00FF0D22"/>
    <w:rsid w:val="00FF11D4"/>
    <w:rsid w:val="00FF14F4"/>
    <w:rsid w:val="00FF16EA"/>
    <w:rsid w:val="00FF19F8"/>
    <w:rsid w:val="00FF1CA2"/>
    <w:rsid w:val="00FF1CF0"/>
    <w:rsid w:val="00FF1D38"/>
    <w:rsid w:val="00FF1D40"/>
    <w:rsid w:val="00FF20FA"/>
    <w:rsid w:val="00FF2283"/>
    <w:rsid w:val="00FF2CFF"/>
    <w:rsid w:val="00FF2DDE"/>
    <w:rsid w:val="00FF2E60"/>
    <w:rsid w:val="00FF3511"/>
    <w:rsid w:val="00FF3F30"/>
    <w:rsid w:val="00FF43AB"/>
    <w:rsid w:val="00FF4565"/>
    <w:rsid w:val="00FF4756"/>
    <w:rsid w:val="00FF5196"/>
    <w:rsid w:val="00FF54E6"/>
    <w:rsid w:val="00FF55CE"/>
    <w:rsid w:val="00FF5617"/>
    <w:rsid w:val="00FF567F"/>
    <w:rsid w:val="00FF575B"/>
    <w:rsid w:val="00FF5876"/>
    <w:rsid w:val="00FF5946"/>
    <w:rsid w:val="00FF5966"/>
    <w:rsid w:val="00FF5AA2"/>
    <w:rsid w:val="00FF5CB4"/>
    <w:rsid w:val="00FF5D96"/>
    <w:rsid w:val="00FF5E37"/>
    <w:rsid w:val="00FF64D8"/>
    <w:rsid w:val="00FF6686"/>
    <w:rsid w:val="00FF6BB3"/>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080-00-00be-twt-for-mld.docx" TargetMode="External"/><Relationship Id="rId299" Type="http://schemas.openxmlformats.org/officeDocument/2006/relationships/hyperlink" Target="https://mentor.ieee.org/802-ec/dcn/16/ec-16-0180-05-00EC-ieee-802-participation-slide.pptx" TargetMode="External"/><Relationship Id="rId671"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20/11-20-0613-04-00be-ap-assisted-non-str-behavior.pptx" TargetMode="External"/><Relationship Id="rId63" Type="http://schemas.openxmlformats.org/officeDocument/2006/relationships/hyperlink" Target="https://mentor.ieee.org/802.11/dcn/20/11-20-1583-01-00be-mu-rts-to-sst-stas.pptx" TargetMode="External"/><Relationship Id="rId159" Type="http://schemas.openxmlformats.org/officeDocument/2006/relationships/hyperlink" Target="https://mentor.ieee.org/802.11/dcn/21/11-21-0153-00-00be-pdt-tbd-phy-parameters-for-eht-mcss.docx" TargetMode="External"/><Relationship Id="rId324" Type="http://schemas.openxmlformats.org/officeDocument/2006/relationships/hyperlink" Target="https://mentor.ieee.org/802.11/dcn/21/11-21-0055-01-00be-mac-pdt-motion-137-sp-244.docx" TargetMode="External"/><Relationship Id="rId366" Type="http://schemas.openxmlformats.org/officeDocument/2006/relationships/hyperlink" Target="https://imat.ieee.org/attendance" TargetMode="External"/><Relationship Id="rId531" Type="http://schemas.openxmlformats.org/officeDocument/2006/relationships/hyperlink" Target="https://imat.ieee.org/attendance" TargetMode="External"/><Relationship Id="rId573" Type="http://schemas.openxmlformats.org/officeDocument/2006/relationships/hyperlink" Target="https://mentor.ieee.org/802.11/dcn/21/11-21-0292-01-00be-cr-for-cid-1081-2255-and-2990.docx" TargetMode="External"/><Relationship Id="rId629" Type="http://schemas.openxmlformats.org/officeDocument/2006/relationships/hyperlink" Target="http://standards.ieee.org/develop/policies/bylaws/sect6-7.html" TargetMode="External"/><Relationship Id="rId170" Type="http://schemas.openxmlformats.org/officeDocument/2006/relationships/hyperlink" Target="https://mentor.ieee.org/802.11/dcn/21/11-21-0274-00-00be-d0-3-cr-for-36-3-11-9.docx" TargetMode="External"/><Relationship Id="rId226" Type="http://schemas.openxmlformats.org/officeDocument/2006/relationships/hyperlink" Target="mailto:jeongki.kim@lge.com" TargetMode="External"/><Relationship Id="rId433" Type="http://schemas.openxmlformats.org/officeDocument/2006/relationships/hyperlink" Target="https://imat.ieee.org/attendance" TargetMode="External"/><Relationship Id="rId268" Type="http://schemas.openxmlformats.org/officeDocument/2006/relationships/hyperlink" Target="https://mentor.ieee.org/802.11/dcn/21/11-21-0076-00-00be-pdt-tbd-mac-mlo-multi-link-setup-usage-and-rules-of-ml-ie.docx" TargetMode="External"/><Relationship Id="rId475" Type="http://schemas.openxmlformats.org/officeDocument/2006/relationships/hyperlink" Target="https://standards.ieee.org/about/policies/opman/sect6.html" TargetMode="External"/><Relationship Id="rId640" Type="http://schemas.openxmlformats.org/officeDocument/2006/relationships/hyperlink" Target="https://standards.ieee.org/about/policies/opman/sect6.html" TargetMode="External"/><Relationship Id="rId32" Type="http://schemas.openxmlformats.org/officeDocument/2006/relationships/hyperlink" Target="https://mentor.ieee.org/802.11/dcn/20/11-20-0902-06-00be-group-addressed-frames-delivery-for-mlo-follow-up.pptx" TargetMode="External"/><Relationship Id="rId74" Type="http://schemas.openxmlformats.org/officeDocument/2006/relationships/hyperlink" Target="https://mentor.ieee.org/802.11/dcn/20/11-20-1565-00-00be-mu-mimo-in-320mhz-bw-with-reduced-overhead.pptx" TargetMode="External"/><Relationship Id="rId128" Type="http://schemas.openxmlformats.org/officeDocument/2006/relationships/hyperlink" Target="https://mentor.ieee.org/802.11/dcn/21/11-21-0154-00-00be-pdt-mac-single-radio-and-multi-radio-mld-indication.docx" TargetMode="External"/><Relationship Id="rId335" Type="http://schemas.openxmlformats.org/officeDocument/2006/relationships/hyperlink" Target="https://standards.ieee.org/about/policies/bylaws/sect6-7.html" TargetMode="External"/><Relationship Id="rId377" Type="http://schemas.openxmlformats.org/officeDocument/2006/relationships/hyperlink" Target="https://mentor.ieee.org/802.11/dcn/21/11-21-0137-03-00be-proposed-draft-text-pdt-joint-fix-tbds-in-spatial-stream-and-mimo-protocol-enhancement-part-1.docx" TargetMode="External"/><Relationship Id="rId500" Type="http://schemas.openxmlformats.org/officeDocument/2006/relationships/hyperlink" Target="https://mentor.ieee.org/802.11/dcn/20/11-20-1067-08-00be-traffic-indication-of-latency-sensitive-application.pptx" TargetMode="External"/><Relationship Id="rId542" Type="http://schemas.openxmlformats.org/officeDocument/2006/relationships/hyperlink" Target="https://mentor.ieee.org/802.11/dcn/21/11-21-0322-01-00be-11be-d0-3-cr-on-36-3-11-8-6.docx" TargetMode="External"/><Relationship Id="rId584" Type="http://schemas.openxmlformats.org/officeDocument/2006/relationships/hyperlink" Target="https://imat.ieee.org/attendance" TargetMode="External"/><Relationship Id="rId5" Type="http://schemas.openxmlformats.org/officeDocument/2006/relationships/numbering" Target="numbering.xml"/><Relationship Id="rId181" Type="http://schemas.openxmlformats.org/officeDocument/2006/relationships/hyperlink" Target="https://mentor.ieee.org/802.11/dcn/21/11-21-0334-00-00be-cr-for-clause-36-3-3.docx" TargetMode="External"/><Relationship Id="rId237" Type="http://schemas.openxmlformats.org/officeDocument/2006/relationships/hyperlink" Target="https://mentor.ieee.org/802.11/dcn/20/11-20-1551-02-00be-tid-to-link-mapping-negotiation.pptx" TargetMode="External"/><Relationship Id="rId402" Type="http://schemas.openxmlformats.org/officeDocument/2006/relationships/hyperlink" Target="https://mentor.ieee.org/802.11/dcn/20/11-20-1693-03-00be-tspec-lite.pptx" TargetMode="External"/><Relationship Id="rId279" Type="http://schemas.openxmlformats.org/officeDocument/2006/relationships/hyperlink" Target="https://mentor.ieee.org/802-ec/dcn/16/ec-16-0180-05-00EC-ieee-802-participation-slide.pptx" TargetMode="External"/><Relationship Id="rId444" Type="http://schemas.openxmlformats.org/officeDocument/2006/relationships/hyperlink" Target="https://mentor.ieee.org/802.11/dcn/20/11-20-1897-00-00be-obss-edca-parameter-sets-for-rta.pptx" TargetMode="External"/><Relationship Id="rId486" Type="http://schemas.openxmlformats.org/officeDocument/2006/relationships/hyperlink" Target="https://mentor.ieee.org/802.11/dcn/21/11-21-0273-00-00be-d0-3-cr-for-36-3-2-5.docx" TargetMode="External"/><Relationship Id="rId651" Type="http://schemas.openxmlformats.org/officeDocument/2006/relationships/hyperlink" Target="http://standards.ieee.org/resources/antitrust-guidelines.pdf" TargetMode="External"/><Relationship Id="rId43" Type="http://schemas.openxmlformats.org/officeDocument/2006/relationships/hyperlink" Target="https://mentor.ieee.org/802.11/dcn/20/11-20-1148-00-00be-discussion-on-mld-architecture.pptx" TargetMode="External"/><Relationship Id="rId139" Type="http://schemas.openxmlformats.org/officeDocument/2006/relationships/hyperlink" Target="https://mentor.ieee.org/802.11/dcn/21/11-21-0250-02-00be-cc34-resolution-for-cids-related-to-mlo-power-save.docx" TargetMode="External"/><Relationship Id="rId290" Type="http://schemas.openxmlformats.org/officeDocument/2006/relationships/hyperlink" Target="https://mentor.ieee.org/802.11/dcn/21/11-21-0137-00-00be-proposed-draft-text-pdt-joint-fix-tbds-in-spatial-stream-and-mimo-protocol-enhancement-part-1.docx" TargetMode="External"/><Relationship Id="rId304" Type="http://schemas.openxmlformats.org/officeDocument/2006/relationships/hyperlink" Target="https://mentor.ieee.org/802.11/dcn/21/11-21-0139-01-00be-pdt-phy-eht-dup-mode.docx" TargetMode="External"/><Relationship Id="rId346" Type="http://schemas.openxmlformats.org/officeDocument/2006/relationships/hyperlink" Target="https://mentor.ieee.org/802.11/dcn/21/11-21-0132-00-00be-pdt-mac-mlo-blindness.docx" TargetMode="External"/><Relationship Id="rId388" Type="http://schemas.openxmlformats.org/officeDocument/2006/relationships/hyperlink" Target="https://mentor.ieee.org/802.11/dcn/21/11-21-0112-00-00be-pdt-phy-update-to-eht-sounding-ndp.docx" TargetMode="External"/><Relationship Id="rId511" Type="http://schemas.openxmlformats.org/officeDocument/2006/relationships/hyperlink" Target="mailto:patcom@ieee.org" TargetMode="External"/><Relationship Id="rId553" Type="http://schemas.openxmlformats.org/officeDocument/2006/relationships/hyperlink" Target="https://mentor.ieee.org/802.11/dcn/20/11-20-0974-04-00be-channel-access-for-str-ap-mld-with-non-str-non-ap-mld.pptx" TargetMode="External"/><Relationship Id="rId609" Type="http://schemas.openxmlformats.org/officeDocument/2006/relationships/hyperlink" Target="https://mentor.ieee.org/802.11/dcn/21/11-21-0102-03-00be-considerations-on-capabilities-and-operation-mode-mu-mimo.pptx" TargetMode="External"/><Relationship Id="rId85" Type="http://schemas.openxmlformats.org/officeDocument/2006/relationships/hyperlink" Target="https://mentor.ieee.org/802.11/dcn/21/11-21-0269-00-00be-psr-based-sr-normalization-discussion.pptx" TargetMode="External"/><Relationship Id="rId150" Type="http://schemas.openxmlformats.org/officeDocument/2006/relationships/hyperlink" Target="https://mentor.ieee.org/802.11/dcn/20/11-20-1826-07-00be-pdt-joint-spatial-stream-and-mimo-protocol.docx" TargetMode="External"/><Relationship Id="rId192" Type="http://schemas.openxmlformats.org/officeDocument/2006/relationships/hyperlink" Target="https://imat.ieee.org/attendance" TargetMode="External"/><Relationship Id="rId206" Type="http://schemas.openxmlformats.org/officeDocument/2006/relationships/hyperlink" Target="mailto:patcom@ieee.org" TargetMode="External"/><Relationship Id="rId413" Type="http://schemas.openxmlformats.org/officeDocument/2006/relationships/hyperlink" Target="https://mentor.ieee.org/802.11/dcn/20/11-20-1902-00-00be-uora-enhancements-to-address-rta.pptx" TargetMode="External"/><Relationship Id="rId595" Type="http://schemas.openxmlformats.org/officeDocument/2006/relationships/hyperlink" Target="https://mentor.ieee.org/802.11/dcn/21/11-21-0257-01-00be-proposed-draft-specification-for-multi-link-group-addressed-frame-reception.docx" TargetMode="External"/><Relationship Id="rId248" Type="http://schemas.openxmlformats.org/officeDocument/2006/relationships/hyperlink" Target="https://mentor.ieee.org/802.11/dcn/20/11-20-1958-02-00be-pdt-phy-phase-noise-per-160mhz.docx" TargetMode="External"/><Relationship Id="rId455" Type="http://schemas.openxmlformats.org/officeDocument/2006/relationships/hyperlink" Target="https://standards.ieee.org/about/policies/bylaws/sect6-7.html" TargetMode="External"/><Relationship Id="rId497" Type="http://schemas.openxmlformats.org/officeDocument/2006/relationships/hyperlink" Target="mailto:jeongki.kim@lge.com" TargetMode="External"/><Relationship Id="rId620" Type="http://schemas.openxmlformats.org/officeDocument/2006/relationships/hyperlink" Target="mailto:patcom@ieee.org" TargetMode="External"/><Relationship Id="rId662" Type="http://schemas.openxmlformats.org/officeDocument/2006/relationships/hyperlink" Target="http://standards.ieee.org/board/pat/pat-slideset.ppt" TargetMode="External"/><Relationship Id="rId12" Type="http://schemas.openxmlformats.org/officeDocument/2006/relationships/hyperlink" Target="https://mentor.ieee.org/802.11/dcn/20/11-20-0508-03-00be-mlo-reachability-problem.pptx" TargetMode="External"/><Relationship Id="rId108" Type="http://schemas.openxmlformats.org/officeDocument/2006/relationships/hyperlink" Target="https://mentor.ieee.org/802.11/dcn/21/11-21-0137-04-00be-proposed-draft-text-pdt-joint-fix-tbds-in-spatial-stream-and-mimo-protocol-enhancement-part-1.docx" TargetMode="External"/><Relationship Id="rId315" Type="http://schemas.openxmlformats.org/officeDocument/2006/relationships/hyperlink" Target="https://mentor.ieee.org/802-ec/dcn/16/ec-16-0180-05-00EC-ieee-802-participation-slide.pptx" TargetMode="External"/><Relationship Id="rId357" Type="http://schemas.openxmlformats.org/officeDocument/2006/relationships/hyperlink" Target="https://mentor.ieee.org/802.11/dcn/20/11-20-1852-01-00be-discussion-on-low-latency-traffic.pptx" TargetMode="External"/><Relationship Id="rId522" Type="http://schemas.openxmlformats.org/officeDocument/2006/relationships/hyperlink" Target="https://mentor.ieee.org/802.11/dcn/21/11-21-0102-02-00be-considerations-on-capabilities-and-operation-mode-mu-mimo.pptx" TargetMode="External"/><Relationship Id="rId54" Type="http://schemas.openxmlformats.org/officeDocument/2006/relationships/hyperlink" Target="https://mentor.ieee.org/802.11/dcn/20/11-20-1737-01-00be-solicited-method-for-critical-update-in-multi-link.pptx" TargetMode="External"/><Relationship Id="rId96" Type="http://schemas.openxmlformats.org/officeDocument/2006/relationships/hyperlink" Target="https://mentor.ieee.org/802.11/dcn/21/11-21-0228-00-00be-legacy-addressing-in-mlo.pptx" TargetMode="External"/><Relationship Id="rId161" Type="http://schemas.openxmlformats.org/officeDocument/2006/relationships/hyperlink" Target="https://mentor.ieee.org/802.11/dcn/21/11-21-0193-00-00be-pdt-phy-transmit-requirements-for-ppdus-sent-in-response-to-a-triggering-frame.docx" TargetMode="External"/><Relationship Id="rId217" Type="http://schemas.openxmlformats.org/officeDocument/2006/relationships/hyperlink" Target="https://mentor.ieee.org/802.11/dcn/21/11-21-0102-00-00be-considerations-on-capabilities-and-operation-mode-mu-mimo.pptx" TargetMode="External"/><Relationship Id="rId399" Type="http://schemas.openxmlformats.org/officeDocument/2006/relationships/hyperlink" Target="mailto:jeongki.kim@lge.com" TargetMode="External"/><Relationship Id="rId564" Type="http://schemas.openxmlformats.org/officeDocument/2006/relationships/hyperlink" Target="mailto:patcom@ieee.org" TargetMode="External"/><Relationship Id="rId259" Type="http://schemas.openxmlformats.org/officeDocument/2006/relationships/hyperlink" Target="https://standards.ieee.org/about/policies/opman/sect6.html" TargetMode="External"/><Relationship Id="rId424" Type="http://schemas.openxmlformats.org/officeDocument/2006/relationships/hyperlink" Target="https://mentor.ieee.org/802.11/dcn/21/11-21-0220-00-00be-pdt-eht-preamble-eht-sig-for-d0-4-part-2.docx" TargetMode="External"/><Relationship Id="rId466" Type="http://schemas.openxmlformats.org/officeDocument/2006/relationships/hyperlink" Target="https://mentor.ieee.org/802.11/dcn/21/11-21-0223-03-00be-ieee-802-11be-cc34-comments.xlsx" TargetMode="External"/><Relationship Id="rId631" Type="http://schemas.openxmlformats.org/officeDocument/2006/relationships/hyperlink" Target="http://standards.ieee.org/about/sasb/patcom/materials.html" TargetMode="External"/><Relationship Id="rId673" Type="http://schemas.openxmlformats.org/officeDocument/2006/relationships/hyperlink" Target="https://mentor.ieee.org/802.11/dcn/14/11-14-0629-22-0000-802-11-operations-manual.docx" TargetMode="External"/><Relationship Id="rId23" Type="http://schemas.openxmlformats.org/officeDocument/2006/relationships/hyperlink" Target="https://mentor.ieee.org/802.11/dcn/20/11-20-1085-05-00be-str-capability-signaling.pptx" TargetMode="External"/><Relationship Id="rId119" Type="http://schemas.openxmlformats.org/officeDocument/2006/relationships/hyperlink" Target="https://mentor.ieee.org/802.11/dcn/21/11-21-0082-00-00be-pdt-mac-mlo-power-save-listen-interval.docx" TargetMode="External"/><Relationship Id="rId270" Type="http://schemas.openxmlformats.org/officeDocument/2006/relationships/hyperlink" Target="https://mentor.ieee.org/802.11/dcn/21/11-21-0055-00-00be-mac-pdt-motion-137-sp-244.docx" TargetMode="External"/><Relationship Id="rId326" Type="http://schemas.openxmlformats.org/officeDocument/2006/relationships/hyperlink" Target="https://mentor.ieee.org/802.11/dcn/21/11-21-0082-00-00be-pdt-mac-mlo-power-save-listen-interval.docx" TargetMode="External"/><Relationship Id="rId533" Type="http://schemas.openxmlformats.org/officeDocument/2006/relationships/hyperlink" Target="mailto:sschelstraete@quantenna.com" TargetMode="External"/><Relationship Id="rId65" Type="http://schemas.openxmlformats.org/officeDocument/2006/relationships/hyperlink" Target="https://mentor.ieee.org/802.11/dcn/20/11-20-1890-00-00be-reconsideration-on-sta-mac-address-of-non-ap-mld.pptx" TargetMode="External"/><Relationship Id="rId130" Type="http://schemas.openxmlformats.org/officeDocument/2006/relationships/hyperlink" Target="https://mentor.ieee.org/802.11/dcn/21/11-21-0221-01-00be-pdt-mac-mlo-nstr-blindness-tbd.docx" TargetMode="External"/><Relationship Id="rId368" Type="http://schemas.openxmlformats.org/officeDocument/2006/relationships/hyperlink" Target="mailto:aasterja@qti.qualcomm.com" TargetMode="External"/><Relationship Id="rId575" Type="http://schemas.openxmlformats.org/officeDocument/2006/relationships/hyperlink" Target="https://mentor.ieee.org/802.11/dcn/21/11-21-0294-00-00be-cr-for-clause-36-3-11-3.docx" TargetMode="External"/><Relationship Id="rId172" Type="http://schemas.openxmlformats.org/officeDocument/2006/relationships/hyperlink" Target="https://mentor.ieee.org/802.11/dcn/21/11-21-0289-00-00be-eht-sig-cr-d03-part-4.doc" TargetMode="External"/><Relationship Id="rId228" Type="http://schemas.openxmlformats.org/officeDocument/2006/relationships/hyperlink" Target="https://mentor.ieee.org/802.11/dcn/20/11-20-1140-07-00be-ecsa-for-multi-link-operation.pptx" TargetMode="External"/><Relationship Id="rId435" Type="http://schemas.openxmlformats.org/officeDocument/2006/relationships/hyperlink" Target="mailto:jeongki.kim@lge.com" TargetMode="External"/><Relationship Id="rId477" Type="http://schemas.openxmlformats.org/officeDocument/2006/relationships/hyperlink" Target="https://imat.ieee.org/attendance" TargetMode="External"/><Relationship Id="rId600" Type="http://schemas.openxmlformats.org/officeDocument/2006/relationships/hyperlink" Target="https://standards.ieee.org/about/policies/bylaws/sect6-7.html" TargetMode="External"/><Relationship Id="rId642" Type="http://schemas.openxmlformats.org/officeDocument/2006/relationships/hyperlink" Target="https://standards.ieee.org/content/dam/ieee-standards/standards/web/documents/other/permissionltrs.zip" TargetMode="External"/><Relationship Id="rId281" Type="http://schemas.openxmlformats.org/officeDocument/2006/relationships/hyperlink" Target="https://imat.ieee.org/attendance" TargetMode="External"/><Relationship Id="rId337" Type="http://schemas.openxmlformats.org/officeDocument/2006/relationships/hyperlink" Target="https://mentor.ieee.org/802-ec/dcn/16/ec-16-0180-05-00EC-ieee-802-participation-slide.pptx" TargetMode="External"/><Relationship Id="rId502" Type="http://schemas.openxmlformats.org/officeDocument/2006/relationships/hyperlink" Target="https://mentor.ieee.org/802.11/dcn/21/11-21-0087-03-00be-pdt-mac-triggered-su.docx" TargetMode="External"/><Relationship Id="rId34" Type="http://schemas.openxmlformats.org/officeDocument/2006/relationships/hyperlink" Target="https://mentor.ieee.org/802.11/dcn/20/11-20-1554-04-00be-ml-reconfiguration.pptx" TargetMode="External"/><Relationship Id="rId76" Type="http://schemas.openxmlformats.org/officeDocument/2006/relationships/hyperlink" Target="https://mentor.ieee.org/802.11/dcn/20/11-20-1886-01-00be-ru-adaptation-in-tb-ul-mu-transmission.pptx" TargetMode="External"/><Relationship Id="rId141" Type="http://schemas.openxmlformats.org/officeDocument/2006/relationships/hyperlink" Target="https://mentor.ieee.org/802.11/dcn/21/11-21-0311-00-00be-cr-for-9-2-4-6-ht-control-field.docx" TargetMode="External"/><Relationship Id="rId379" Type="http://schemas.openxmlformats.org/officeDocument/2006/relationships/hyperlink" Target="https://mentor.ieee.org/802.11/dcn/21/11-21-0133-00-00be-trigger-frame-and-punctured-channel-information.pptx" TargetMode="External"/><Relationship Id="rId544" Type="http://schemas.openxmlformats.org/officeDocument/2006/relationships/hyperlink" Target="https://mentor.ieee.org/802.11/dcn/21/11-21-0225-01-00be-eht-ppet-capability-design.pptx" TargetMode="External"/><Relationship Id="rId586" Type="http://schemas.openxmlformats.org/officeDocument/2006/relationships/hyperlink" Target="mailto:liwen.chu@nxp.com" TargetMode="External"/><Relationship Id="rId7" Type="http://schemas.openxmlformats.org/officeDocument/2006/relationships/settings" Target="settings.xml"/><Relationship Id="rId183" Type="http://schemas.openxmlformats.org/officeDocument/2006/relationships/hyperlink" Target="https://mentor.ieee.org/802.11/dcn/20/11-20-1983-05-00be-tgbe-january-2021-meeting-agenda.pptx" TargetMode="External"/><Relationship Id="rId239" Type="http://schemas.openxmlformats.org/officeDocument/2006/relationships/hyperlink" Target="https://mentor.ieee.org/802.11/dcn/20/11-20-1124-01-00be-ml-element-design.pptx" TargetMode="External"/><Relationship Id="rId390" Type="http://schemas.openxmlformats.org/officeDocument/2006/relationships/hyperlink" Target="https://mentor.ieee.org/802.11/dcn/21/11-21-0157-00-00be-pdt-effect-of-ch-bandwidth-parameter-on-ppdu-format.docx" TargetMode="External"/><Relationship Id="rId404" Type="http://schemas.openxmlformats.org/officeDocument/2006/relationships/hyperlink" Target="https://mentor.ieee.org/802.11/dcn/20/11-20-1667-03-00be-pdt-mac-mlo-discovery-information-request.docx" TargetMode="External"/><Relationship Id="rId446" Type="http://schemas.openxmlformats.org/officeDocument/2006/relationships/hyperlink" Target="https://mentor.ieee.org/802.11/dcn/20/11-20-1843-02-00be-low-latency-triggered-twt.pptx" TargetMode="External"/><Relationship Id="rId611" Type="http://schemas.openxmlformats.org/officeDocument/2006/relationships/hyperlink" Target="https://mentor.ieee.org/802.11/dcn/21/11-21-0269-01-00be-psr-based-sr-normalization-discussion.pptx" TargetMode="External"/><Relationship Id="rId653" Type="http://schemas.openxmlformats.org/officeDocument/2006/relationships/hyperlink" Target="http://standards.ieee.org/develop/policies/bylaws/sect6-7.html" TargetMode="External"/><Relationship Id="rId250" Type="http://schemas.openxmlformats.org/officeDocument/2006/relationships/hyperlink" Target="https://mentor.ieee.org/802.11/dcn/21/11-21-0114-01-00be-pdt-updates-on-ltf.docx" TargetMode="External"/><Relationship Id="rId292" Type="http://schemas.openxmlformats.org/officeDocument/2006/relationships/hyperlink" Target="https://mentor.ieee.org/802.11/dcn/21/11-21-0057-02-00be-discussion-on-special-user-info-field-of-trigger-frame.pptx" TargetMode="External"/><Relationship Id="rId306" Type="http://schemas.openxmlformats.org/officeDocument/2006/relationships/hyperlink" Target="https://mentor.ieee.org/802.11/dcn/21/11-21-0140-02-00be-pdt-eht-preamble-eht-sig-for-d04.docx" TargetMode="External"/><Relationship Id="rId488" Type="http://schemas.openxmlformats.org/officeDocument/2006/relationships/hyperlink" Target="https://mentor.ieee.org/802.11/dcn/21/11-21-0208-02-00be-simplified-eht-ppe-thresholds-field.pptx" TargetMode="External"/><Relationship Id="rId45" Type="http://schemas.openxmlformats.org/officeDocument/2006/relationships/hyperlink" Target="https://mentor.ieee.org/802.11/dcn/20/11-20-1220-00-00be-str-and-non-str-capability-indication.pptx" TargetMode="External"/><Relationship Id="rId87" Type="http://schemas.openxmlformats.org/officeDocument/2006/relationships/hyperlink" Target="https://mentor.ieee.org/802.11/dcn/20/11-20-1672-02-00be-ul-beamforming-for-tb-ppdus.pptx" TargetMode="External"/><Relationship Id="rId110" Type="http://schemas.openxmlformats.org/officeDocument/2006/relationships/hyperlink" Target="https://mentor.ieee.org/802.11/dcn/21/11-21-0272-00-00be-d0-3-cr-for-spatial-stream-and-mimo-enhancement.docx" TargetMode="External"/><Relationship Id="rId348" Type="http://schemas.openxmlformats.org/officeDocument/2006/relationships/hyperlink" Target="https://mentor.ieee.org/802.11/dcn/20/11-20-1124-01-00be-ml-element-design.pptx" TargetMode="External"/><Relationship Id="rId513" Type="http://schemas.openxmlformats.org/officeDocument/2006/relationships/hyperlink" Target="https://standards.ieee.org/about/policies/opman/sect6.html" TargetMode="External"/><Relationship Id="rId555" Type="http://schemas.openxmlformats.org/officeDocument/2006/relationships/hyperlink" Target="https://mentor.ieee.org/802.11/dcn/21/11-21-0296-00-00be-cr-for-35-3-3.docx" TargetMode="External"/><Relationship Id="rId597" Type="http://schemas.openxmlformats.org/officeDocument/2006/relationships/hyperlink" Target="https://mentor.ieee.org/802.11/dcn/21/11-21-0169-00-00be-pdt-mlo-txop-termination-of-nstr-mld.docx" TargetMode="External"/><Relationship Id="rId152" Type="http://schemas.openxmlformats.org/officeDocument/2006/relationships/hyperlink" Target="https://mentor.ieee.org/802.11/dcn/21/11-21-0014-01-00be-proposed-draft-text-pdt-phy-modulation-accuracy.docx" TargetMode="External"/><Relationship Id="rId194" Type="http://schemas.openxmlformats.org/officeDocument/2006/relationships/hyperlink" Target="mailto:aasterja@qti.qualcomm.com" TargetMode="External"/><Relationship Id="rId208" Type="http://schemas.openxmlformats.org/officeDocument/2006/relationships/hyperlink" Target="https://standards.ieee.org/about/policies/opman/sect6.html" TargetMode="External"/><Relationship Id="rId415" Type="http://schemas.openxmlformats.org/officeDocument/2006/relationships/hyperlink" Target="mailto:patcom@ieee.org" TargetMode="External"/><Relationship Id="rId457" Type="http://schemas.openxmlformats.org/officeDocument/2006/relationships/hyperlink" Target="https://mentor.ieee.org/802-ec/dcn/16/ec-16-0180-05-00EC-ieee-802-participation-slide.pptx" TargetMode="External"/><Relationship Id="rId622" Type="http://schemas.openxmlformats.org/officeDocument/2006/relationships/hyperlink" Target="https://standards.ieee.org/about/policies/opman/sect6.html" TargetMode="External"/><Relationship Id="rId261" Type="http://schemas.openxmlformats.org/officeDocument/2006/relationships/hyperlink" Target="https://imat.ieee.org/attendance" TargetMode="External"/><Relationship Id="rId499" Type="http://schemas.openxmlformats.org/officeDocument/2006/relationships/hyperlink" Target="https://mentor.ieee.org/802.11/dcn/20/11-20-1693-04-00be-tspec-lite.pptx" TargetMode="External"/><Relationship Id="rId664" Type="http://schemas.openxmlformats.org/officeDocument/2006/relationships/hyperlink" Target="http://standards.ieee.org/develop/policies/opman/sb_om.pdf" TargetMode="External"/><Relationship Id="rId14" Type="http://schemas.openxmlformats.org/officeDocument/2006/relationships/hyperlink" Target="https://mentor.ieee.org/802.11/dcn/20/11-20-1350-06-00be-enhancements-for-qos-and-low-latency-in-802-11be-r1.pptx" TargetMode="External"/><Relationship Id="rId56" Type="http://schemas.openxmlformats.org/officeDocument/2006/relationships/hyperlink" Target="https://mentor.ieee.org/802.11/dcn/20/11-20-1691-00-00be-txop-rules-to-reduce-worst-case-latency.pptx" TargetMode="External"/><Relationship Id="rId317" Type="http://schemas.openxmlformats.org/officeDocument/2006/relationships/hyperlink" Target="https://imat.ieee.org/attendance" TargetMode="External"/><Relationship Id="rId359" Type="http://schemas.openxmlformats.org/officeDocument/2006/relationships/hyperlink" Target="https://mentor.ieee.org/802.11/dcn/20/11-20-1902-00-00be-uora-enhancements-to-address-rta.pptx" TargetMode="External"/><Relationship Id="rId524" Type="http://schemas.openxmlformats.org/officeDocument/2006/relationships/hyperlink" Target="https://mentor.ieee.org/802.11/dcn/21/11-21-0269-00-00be-psr-based-sr-normalization-discussion.pptx" TargetMode="External"/><Relationship Id="rId566" Type="http://schemas.openxmlformats.org/officeDocument/2006/relationships/hyperlink" Target="https://standards.ieee.org/about/policies/opman/sect6.html" TargetMode="External"/><Relationship Id="rId98" Type="http://schemas.openxmlformats.org/officeDocument/2006/relationships/hyperlink" Target="https://mentor.ieee.org/802.11/dcn/21/11-21-0012-00-00be-considerations-on-open-issues-phy-requirements.pptx" TargetMode="External"/><Relationship Id="rId121" Type="http://schemas.openxmlformats.org/officeDocument/2006/relationships/hyperlink" Target="https://mentor.ieee.org/802.11/dcn/21/11-21-0076-01-00be-pdt-tbd-mac-mlo-multi-link-setup-usage-and-rules-of-ml-ie.docx" TargetMode="External"/><Relationship Id="rId163" Type="http://schemas.openxmlformats.org/officeDocument/2006/relationships/hyperlink" Target="https://mentor.ieee.org/802.11/dcn/21/11-21-0220-01-00be-pdt-eht-preamble-eht-sig-for-d0-4-part-2.docx" TargetMode="External"/><Relationship Id="rId219" Type="http://schemas.openxmlformats.org/officeDocument/2006/relationships/hyperlink" Target="https://mentor.ieee.org/802.11/dcn/21/11-21-0130-00-00be-papr-comparison-for-two-320mhz-phase-rotation-sequences.pptx" TargetMode="External"/><Relationship Id="rId370" Type="http://schemas.openxmlformats.org/officeDocument/2006/relationships/hyperlink" Target="https://mentor.ieee.org/802.11/dcn/19/11-19-1935-01-00be-tgbe-editor-s-report.ppt" TargetMode="External"/><Relationship Id="rId426" Type="http://schemas.openxmlformats.org/officeDocument/2006/relationships/hyperlink" Target="https://mentor.ieee.org/802.11/dcn/21/11-21-0191-00-00be-supported-bands-for-mcs14.pptx" TargetMode="External"/><Relationship Id="rId633" Type="http://schemas.openxmlformats.org/officeDocument/2006/relationships/hyperlink" Target="https://standards.ieee.org/develop/policies/bylaws/sb_bylaws.pdfsection%205.2.1" TargetMode="External"/><Relationship Id="rId230" Type="http://schemas.openxmlformats.org/officeDocument/2006/relationships/hyperlink" Target="https://mentor.ieee.org/802.11/dcn/20/11-20-1727-02-00be-pdt-mac-mlo-6-3-x-nsep-priority-access.docx" TargetMode="External"/><Relationship Id="rId468" Type="http://schemas.openxmlformats.org/officeDocument/2006/relationships/hyperlink" Target="https://mentor.ieee.org/802.11/dcn/21/11-21-0095-03-00be-phy-related-agreements-for-sst.pptx" TargetMode="External"/><Relationship Id="rId675" Type="http://schemas.openxmlformats.org/officeDocument/2006/relationships/footer" Target="footer1.xml"/><Relationship Id="rId25" Type="http://schemas.openxmlformats.org/officeDocument/2006/relationships/hyperlink" Target="https://mentor.ieee.org/802.11/dcn/20/11-20-1693-04-00be-tspec-lite.pptx" TargetMode="External"/><Relationship Id="rId67" Type="http://schemas.openxmlformats.org/officeDocument/2006/relationships/hyperlink" Target="https://mentor.ieee.org/802.11/dcn/20/11-20-1897-02-00be-obss-edca-parameter-sets-for-rta.pptx" TargetMode="External"/><Relationship Id="rId272" Type="http://schemas.openxmlformats.org/officeDocument/2006/relationships/hyperlink" Target="https://mentor.ieee.org/802.11/dcn/20/11-20-1576-00-00be-multilink-management-for-non-str-soft-ap.pptx" TargetMode="External"/><Relationship Id="rId328" Type="http://schemas.openxmlformats.org/officeDocument/2006/relationships/hyperlink" Target="https://mentor.ieee.org/802.11/dcn/21/11-21-0113-00-00be-pdt-fix-the-tbds-in-association-and-reassociation-primitives.docx" TargetMode="External"/><Relationship Id="rId535" Type="http://schemas.openxmlformats.org/officeDocument/2006/relationships/hyperlink" Target="https://mentor.ieee.org/802.11/dcn/21/11-21-0309-00-00be-pdt-initial-text-proposal-for-b-4-3-and-b-4-36a-2.docx" TargetMode="External"/><Relationship Id="rId577" Type="http://schemas.openxmlformats.org/officeDocument/2006/relationships/hyperlink" Target="https://mentor.ieee.org/802.11/dcn/21/11-21-0323-00-00be-comment-resolutions-for-clause-36-3-10-mathematical-description-of-signals.docx" TargetMode="External"/><Relationship Id="rId132" Type="http://schemas.openxmlformats.org/officeDocument/2006/relationships/hyperlink" Target="https://mentor.ieee.org/802.11/dcn/21/11-21-0233-00-00be-pdt-mld-security-considerations.docx" TargetMode="External"/><Relationship Id="rId174" Type="http://schemas.openxmlformats.org/officeDocument/2006/relationships/hyperlink" Target="https://mentor.ieee.org/802.11/dcn/21/11-21-0293-00-00be-cr-for-clause-36-3-4.docx" TargetMode="External"/><Relationship Id="rId381" Type="http://schemas.openxmlformats.org/officeDocument/2006/relationships/hyperlink" Target="https://standards.ieee.org/about/policies/bylaws/sect6-7.html" TargetMode="External"/><Relationship Id="rId602" Type="http://schemas.openxmlformats.org/officeDocument/2006/relationships/hyperlink" Target="https://mentor.ieee.org/802-ec/dcn/16/ec-16-0180-05-00EC-ieee-802-participation-slide.pptx" TargetMode="External"/><Relationship Id="rId241" Type="http://schemas.openxmlformats.org/officeDocument/2006/relationships/hyperlink" Target="https://standards.ieee.org/about/policies/bylaws/sect6-7.html" TargetMode="External"/><Relationship Id="rId437" Type="http://schemas.openxmlformats.org/officeDocument/2006/relationships/hyperlink" Target="https://mentor.ieee.org/802.11/dcn/21/11-21-0223-00-00be-ieee-802-11be-cc34-comments.xlsx" TargetMode="External"/><Relationship Id="rId479" Type="http://schemas.openxmlformats.org/officeDocument/2006/relationships/hyperlink" Target="mailto:tianyu@apple.com" TargetMode="External"/><Relationship Id="rId644" Type="http://schemas.openxmlformats.org/officeDocument/2006/relationships/hyperlink" Target="http://standards.ieee.org/develop/policies/best_practices_for_ieee_standards_development_051215.pdf" TargetMode="External"/><Relationship Id="rId36" Type="http://schemas.openxmlformats.org/officeDocument/2006/relationships/hyperlink" Target="https://mentor.ieee.org/802.11/dcn/20/11-20-1247-01-00be-virtual-bss-for-multi-ap-coordination.pptx" TargetMode="External"/><Relationship Id="rId283" Type="http://schemas.openxmlformats.org/officeDocument/2006/relationships/hyperlink" Target="mailto:aasterja@qti.qualcomm.com" TargetMode="External"/><Relationship Id="rId339" Type="http://schemas.openxmlformats.org/officeDocument/2006/relationships/hyperlink" Target="https://imat.ieee.org/attendance" TargetMode="External"/><Relationship Id="rId490" Type="http://schemas.openxmlformats.org/officeDocument/2006/relationships/hyperlink" Target="https://mentor.ieee.org/802.11/dcn/21/11-21-0241-00-00be-he-and-eht-phy-capability-dependencies.pptx" TargetMode="External"/><Relationship Id="rId504" Type="http://schemas.openxmlformats.org/officeDocument/2006/relationships/hyperlink" Target="https://mentor.ieee.org/802.11/dcn/21/11-21-0221-01-00be-pdt-mac-mlo-nstr-blindness-tbd.docx" TargetMode="External"/><Relationship Id="rId546" Type="http://schemas.openxmlformats.org/officeDocument/2006/relationships/hyperlink" Target="https://standards.ieee.org/about/policies/bylaws/sect6-7.html" TargetMode="External"/><Relationship Id="rId78" Type="http://schemas.openxmlformats.org/officeDocument/2006/relationships/hyperlink" Target="https://mentor.ieee.org/802.11/dcn/21/11-21-0057-00-00be-discussion-on-special-user-info-field-of-trigger-frame.pptx" TargetMode="External"/><Relationship Id="rId101" Type="http://schemas.openxmlformats.org/officeDocument/2006/relationships/hyperlink" Target="https://mentor.ieee.org/802.11/dcn/21/11-21-0129-00-00be-phase-rotation-for-320-mhz-non-ht-duplicate-transmission-and-pre-eht-modulated-fields.pptx" TargetMode="External"/><Relationship Id="rId143" Type="http://schemas.openxmlformats.org/officeDocument/2006/relationships/hyperlink" Target="https://mentor.ieee.org/802.11/dcn/21/11-21-0002-02-00be-pdt-phy-eht-preamble-l-stf-l-ltf-l-sig-and-rl-sig-update.docx" TargetMode="External"/><Relationship Id="rId185" Type="http://schemas.openxmlformats.org/officeDocument/2006/relationships/hyperlink" Target="https://mentor.ieee.org/802.11/dcn/20/11-20-1983-05-00be-tgbe-january-2021-meeting-agenda.pptx" TargetMode="External"/><Relationship Id="rId350" Type="http://schemas.openxmlformats.org/officeDocument/2006/relationships/hyperlink" Target="https://mentor.ieee.org/802.11/dcn/20/11-20-1738-00-00be-signaling-of-beacon-interval-for-ap-mld.pptx" TargetMode="External"/><Relationship Id="rId406" Type="http://schemas.openxmlformats.org/officeDocument/2006/relationships/hyperlink" Target="https://mentor.ieee.org/802.11/dcn/20/11-20-1124-01-00be-ml-element-design.pptx" TargetMode="External"/><Relationship Id="rId588" Type="http://schemas.openxmlformats.org/officeDocument/2006/relationships/hyperlink" Target="https://mentor.ieee.org/802.11/dcn/20/11-20-1890-01-00be-reconsideration-on-sta-mac-address-of-non-ap-mld.pptx" TargetMode="External"/><Relationship Id="rId9" Type="http://schemas.openxmlformats.org/officeDocument/2006/relationships/footnotes" Target="footnotes.xml"/><Relationship Id="rId210" Type="http://schemas.openxmlformats.org/officeDocument/2006/relationships/hyperlink" Target="https://imat.ieee.org/attendance" TargetMode="External"/><Relationship Id="rId392" Type="http://schemas.openxmlformats.org/officeDocument/2006/relationships/hyperlink" Target="https://mentor.ieee.org/802.11/dcn/21/11-21-0191-00-00be-supported-bands-for-mcs14.pptx" TargetMode="External"/><Relationship Id="rId448" Type="http://schemas.openxmlformats.org/officeDocument/2006/relationships/hyperlink" Target="https://mentor.ieee.org/802.11/dcn/20/11-20-1680-00-00be-twt-for-mld.pptx" TargetMode="External"/><Relationship Id="rId613" Type="http://schemas.openxmlformats.org/officeDocument/2006/relationships/hyperlink" Target="https://standards.ieee.org/about/policies/bylaws/sect6-7.html" TargetMode="External"/><Relationship Id="rId655" Type="http://schemas.openxmlformats.org/officeDocument/2006/relationships/hyperlink" Target="http://standards.ieee.org/board/pat/pat-slideset.ppt" TargetMode="External"/><Relationship Id="rId252" Type="http://schemas.openxmlformats.org/officeDocument/2006/relationships/hyperlink" Target="https://mentor.ieee.org/802.11/dcn/21/11-21-0140-00-00be-pdt-eht-preamble-eht-sig-for-d04.docx" TargetMode="External"/><Relationship Id="rId294" Type="http://schemas.openxmlformats.org/officeDocument/2006/relationships/hyperlink" Target="https://mentor.ieee.org/802.11/dcn/21/11-21-0133-00-00be-trigger-frame-and-punctured-channel-information.pptx" TargetMode="External"/><Relationship Id="rId308" Type="http://schemas.openxmlformats.org/officeDocument/2006/relationships/hyperlink" Target="https://mentor.ieee.org/802.11/dcn/21/11-21-0153-00-00be-pdt-tbd-phy-parameters-for-eht-mcss.docx" TargetMode="External"/><Relationship Id="rId515" Type="http://schemas.openxmlformats.org/officeDocument/2006/relationships/hyperlink" Target="https://imat.ieee.org/attendance" TargetMode="External"/><Relationship Id="rId47" Type="http://schemas.openxmlformats.org/officeDocument/2006/relationships/hyperlink" Target="https://mentor.ieee.org/802.11/dcn/20/11-20-1540-00-00be-proposals-for-an-nstr-soft-ap.pptx" TargetMode="External"/><Relationship Id="rId89" Type="http://schemas.openxmlformats.org/officeDocument/2006/relationships/hyperlink" Target="https://mentor.ieee.org/802.11/dcn/21/11-21-0061-00-00be-procedure-of-modified-mu-rts-for-su-ppdu.pptx" TargetMode="External"/><Relationship Id="rId112" Type="http://schemas.openxmlformats.org/officeDocument/2006/relationships/hyperlink" Target="https://mentor.ieee.org/802.11/dcn/20/11-20-1957-01-00be-proposed-spec-text-for-eht-mac-and-mlo-intros.docx" TargetMode="External"/><Relationship Id="rId154" Type="http://schemas.openxmlformats.org/officeDocument/2006/relationships/hyperlink" Target="https://mentor.ieee.org/802.11/dcn/21/11-21-0104-03-00be-subcarriers-and-resource-allocation-for-multiple-rus-update.docx" TargetMode="External"/><Relationship Id="rId361" Type="http://schemas.openxmlformats.org/officeDocument/2006/relationships/hyperlink" Target="mailto:patcom@ieee.org" TargetMode="External"/><Relationship Id="rId557" Type="http://schemas.openxmlformats.org/officeDocument/2006/relationships/hyperlink" Target="https://mentor.ieee.org/802.11/dcn/21/11-21-0252-00-00be-cc34-resolution-for-misc-cids-related-to-clause-9-11.docx" TargetMode="External"/><Relationship Id="rId599" Type="http://schemas.openxmlformats.org/officeDocument/2006/relationships/hyperlink" Target="mailto:patcom@ieee.org" TargetMode="External"/><Relationship Id="rId196" Type="http://schemas.openxmlformats.org/officeDocument/2006/relationships/hyperlink" Target="https://mentor.ieee.org/802.11/poll-vote?p=46800008&amp;t=46800008" TargetMode="External"/><Relationship Id="rId417" Type="http://schemas.openxmlformats.org/officeDocument/2006/relationships/hyperlink" Target="https://standards.ieee.org/about/policies/opman/sect6.html" TargetMode="External"/><Relationship Id="rId459" Type="http://schemas.openxmlformats.org/officeDocument/2006/relationships/hyperlink" Target="https://imat.ieee.org/attendance" TargetMode="External"/><Relationship Id="rId624" Type="http://schemas.openxmlformats.org/officeDocument/2006/relationships/hyperlink" Target="https://imat.ieee.org/attendance" TargetMode="External"/><Relationship Id="rId666" Type="http://schemas.openxmlformats.org/officeDocument/2006/relationships/hyperlink" Target="https://mentor.ieee.org/802-ec/dcn/17/ec-17-0090-22-0PNP-ieee-802-lmsc-operations-manual.pdf" TargetMode="External"/><Relationship Id="rId16" Type="http://schemas.openxmlformats.org/officeDocument/2006/relationships/hyperlink" Target="https://mentor.ieee.org/802.11/dcn/20/11-20-0903-10-00be-multi-link-group-addressed-data-frame-delivery-follow-up.pptx" TargetMode="External"/><Relationship Id="rId221" Type="http://schemas.openxmlformats.org/officeDocument/2006/relationships/hyperlink" Target="https://standards.ieee.org/about/policies/bylaws/sect6-7.html" TargetMode="External"/><Relationship Id="rId263" Type="http://schemas.openxmlformats.org/officeDocument/2006/relationships/hyperlink" Target="mailto:jeongki.kim@lge.com" TargetMode="External"/><Relationship Id="rId319" Type="http://schemas.openxmlformats.org/officeDocument/2006/relationships/hyperlink" Target="mailto:liwen.chu@nxp.com" TargetMode="External"/><Relationship Id="rId470" Type="http://schemas.openxmlformats.org/officeDocument/2006/relationships/hyperlink" Target="https://mentor.ieee.org/802.11/dcn/21/11-21-0149-00-00be-disambiguate-trigger-frame-special-user-info-field.pptx" TargetMode="External"/><Relationship Id="rId526" Type="http://schemas.openxmlformats.org/officeDocument/2006/relationships/hyperlink" Target="mailto:patcom@ieee.org" TargetMode="External"/><Relationship Id="rId58" Type="http://schemas.openxmlformats.org/officeDocument/2006/relationships/hyperlink" Target="https://mentor.ieee.org/802.11/dcn/20/11-20-1841-02-00be-performance-study-of-mlo-tid-mapping-configurations.pptx" TargetMode="External"/><Relationship Id="rId123" Type="http://schemas.openxmlformats.org/officeDocument/2006/relationships/hyperlink" Target="https://mentor.ieee.org/802.11/dcn/21/11-21-0055-02-00be-mac-pdt-motion-137-sp-244.docx" TargetMode="External"/><Relationship Id="rId330" Type="http://schemas.openxmlformats.org/officeDocument/2006/relationships/hyperlink" Target="https://mentor.ieee.org/802.11/dcn/20/11-20-1554-04-00be-ml-reconfiguration.pptx" TargetMode="External"/><Relationship Id="rId568" Type="http://schemas.openxmlformats.org/officeDocument/2006/relationships/hyperlink" Target="https://imat.ieee.org/attendance" TargetMode="External"/><Relationship Id="rId165" Type="http://schemas.openxmlformats.org/officeDocument/2006/relationships/hyperlink" Target="https://mentor.ieee.org/802.11/dcn/21/11-21-0213-00-00be-pdt-update-phy-beamforming.docx" TargetMode="External"/><Relationship Id="rId372" Type="http://schemas.openxmlformats.org/officeDocument/2006/relationships/hyperlink" Target="https://mentor.ieee.org/802.11/dcn/20/11-20-1935-14-00be-compendium-of-straw-polls-and-potential-changes-to-the-specification-framework-document-part-2.docx" TargetMode="External"/><Relationship Id="rId428" Type="http://schemas.openxmlformats.org/officeDocument/2006/relationships/hyperlink" Target="https://mentor.ieee.org/802.11/dcn/21/11-21-0225-00-00be-eht-ppet-capability-design.pptx" TargetMode="External"/><Relationship Id="rId635" Type="http://schemas.openxmlformats.org/officeDocument/2006/relationships/hyperlink" Target="http://www.ieee802.org/devdocs.shtml" TargetMode="External"/><Relationship Id="rId677" Type="http://schemas.microsoft.com/office/2011/relationships/people" Target="people.xml"/><Relationship Id="rId232" Type="http://schemas.openxmlformats.org/officeDocument/2006/relationships/hyperlink" Target="https://mentor.ieee.org/802.11/dcn/21/11-21-0081-00-00be-mlo-group-addressed-frame.docx" TargetMode="External"/><Relationship Id="rId274" Type="http://schemas.openxmlformats.org/officeDocument/2006/relationships/hyperlink" Target="https://mentor.ieee.org/802.11/dcn/20/11-20-1534-04-00be-discussion-on-multi-link-setup.pptx" TargetMode="External"/><Relationship Id="rId481" Type="http://schemas.openxmlformats.org/officeDocument/2006/relationships/hyperlink" Target="https://mentor.ieee.org/802.11/dcn/21/11-21-0129-04-00be-phase-rotation-for-320-mhz-non-ht-duplicate-transmission-and-pre-eht-modulated-fields.pptx" TargetMode="External"/><Relationship Id="rId27" Type="http://schemas.openxmlformats.org/officeDocument/2006/relationships/hyperlink" Target="https://mentor.ieee.org/802.11/dcn/20/11-20-1067-08-00be-traffic-indication-of-latency-sensitive-application.pptx" TargetMode="External"/><Relationship Id="rId69" Type="http://schemas.openxmlformats.org/officeDocument/2006/relationships/hyperlink" Target="https://mentor.ieee.org/802.11/dcn/20/11-20-1843-01-00be-low-latency-triggered-twt.pptx" TargetMode="External"/><Relationship Id="rId134" Type="http://schemas.openxmlformats.org/officeDocument/2006/relationships/hyperlink" Target="https://mentor.ieee.org/802.11/dcn/21/11-21-0169-00-00be-pdt-mlo-txop-termination-of-nstr-mld.docx" TargetMode="External"/><Relationship Id="rId537" Type="http://schemas.openxmlformats.org/officeDocument/2006/relationships/hyperlink" Target="https://mentor.ieee.org/802.11/dcn/21/11-21-0273-00-00be-d0-3-cr-for-36-3-2-5.docx" TargetMode="External"/><Relationship Id="rId579" Type="http://schemas.openxmlformats.org/officeDocument/2006/relationships/hyperlink" Target="mailto:patcom@ieee.org" TargetMode="External"/><Relationship Id="rId80" Type="http://schemas.openxmlformats.org/officeDocument/2006/relationships/hyperlink" Target="https://mentor.ieee.org/802.11/dcn/21/11-21-0133-00-00be-trigger-frame-and-punctured-channel-information.pptx" TargetMode="External"/><Relationship Id="rId176" Type="http://schemas.openxmlformats.org/officeDocument/2006/relationships/hyperlink" Target="https://mentor.ieee.org/802.11/dcn/21/11-21-0297-00-00be-beamforming-cid-cr-d03.doc" TargetMode="External"/><Relationship Id="rId341" Type="http://schemas.openxmlformats.org/officeDocument/2006/relationships/hyperlink" Target="mailto:liwen.chu@nxp.com" TargetMode="External"/><Relationship Id="rId383" Type="http://schemas.openxmlformats.org/officeDocument/2006/relationships/hyperlink" Target="https://mentor.ieee.org/802-ec/dcn/16/ec-16-0180-05-00EC-ieee-802-participation-slide.pptx" TargetMode="External"/><Relationship Id="rId439" Type="http://schemas.openxmlformats.org/officeDocument/2006/relationships/hyperlink" Target="https://mentor.ieee.org/802.11/dcn/20/11-20-0613-05-00be-ap-assisted-non-str-behavior.pptx" TargetMode="External"/><Relationship Id="rId590" Type="http://schemas.openxmlformats.org/officeDocument/2006/relationships/hyperlink" Target="https://mentor.ieee.org/802.11/dcn/21/11-21-0252-01-00be-cc34-resolution-for-misc-cids-related-to-clause-9-11.docx" TargetMode="External"/><Relationship Id="rId604" Type="http://schemas.openxmlformats.org/officeDocument/2006/relationships/hyperlink" Target="https://imat.ieee.org/attendance" TargetMode="External"/><Relationship Id="rId646" Type="http://schemas.openxmlformats.org/officeDocument/2006/relationships/hyperlink" Target="http://www.ieee.org/about/corporate/governance/p7-8.html" TargetMode="External"/><Relationship Id="rId201" Type="http://schemas.openxmlformats.org/officeDocument/2006/relationships/hyperlink" Target="https://mentor.ieee.org/802.11/dcn/21/11-21-0011-03-00be-proposed-draft-text-pdt-joint-spatial-stream-and-mimo-protocol-enhancement-part-2.docx" TargetMode="External"/><Relationship Id="rId243" Type="http://schemas.openxmlformats.org/officeDocument/2006/relationships/hyperlink" Target="https://mentor.ieee.org/802-ec/dcn/16/ec-16-0180-05-00EC-ieee-802-participation-slide.pptx" TargetMode="External"/><Relationship Id="rId285" Type="http://schemas.openxmlformats.org/officeDocument/2006/relationships/hyperlink" Target="https://mentor.ieee.org/802.11/dcn/19/11-19-1935-01-00be-tgbe-editor-s-report.ppt" TargetMode="External"/><Relationship Id="rId450" Type="http://schemas.openxmlformats.org/officeDocument/2006/relationships/hyperlink" Target="https://mentor.ieee.org/802.11/dcn/20/11-20-1862-00-00be-complete-bss-update-report-indication.pptx" TargetMode="External"/><Relationship Id="rId506" Type="http://schemas.openxmlformats.org/officeDocument/2006/relationships/hyperlink" Target="https://mentor.ieee.org/802.11/dcn/21/11-21-0233-00-00be-pdt-mld-security-considerations.docx" TargetMode="External"/><Relationship Id="rId38" Type="http://schemas.openxmlformats.org/officeDocument/2006/relationships/hyperlink" Target="https://mentor.ieee.org/802.11/dcn/20/11-20-1040-01-00be-coordinated-sr-for-uplink.pptx" TargetMode="External"/><Relationship Id="rId103" Type="http://schemas.openxmlformats.org/officeDocument/2006/relationships/hyperlink" Target="https://mentor.ieee.org/802.11/dcn/21/11-21-0093-02-00be-reducing-usig-papr-via-disregard-bit-value.pptx" TargetMode="External"/><Relationship Id="rId310" Type="http://schemas.openxmlformats.org/officeDocument/2006/relationships/hyperlink" Target="https://mentor.ieee.org/802.11/dcn/21/11-21-0130-00-00be-papr-comparison-for-two-320mhz-phase-rotation-sequences.pptx" TargetMode="External"/><Relationship Id="rId492" Type="http://schemas.openxmlformats.org/officeDocument/2006/relationships/hyperlink" Target="https://standards.ieee.org/about/policies/bylaws/sect6-7.html" TargetMode="External"/><Relationship Id="rId548" Type="http://schemas.openxmlformats.org/officeDocument/2006/relationships/hyperlink" Target="https://mentor.ieee.org/802-ec/dcn/16/ec-16-0180-05-00EC-ieee-802-participation-slide.pptx" TargetMode="External"/><Relationship Id="rId91" Type="http://schemas.openxmlformats.org/officeDocument/2006/relationships/hyperlink" Target="https://mentor.ieee.org/802.11/dcn/21/11-21-0125-00-00be-radio-measurement-procedures-for-multi-link-devices.pptx" TargetMode="External"/><Relationship Id="rId145" Type="http://schemas.openxmlformats.org/officeDocument/2006/relationships/hyperlink" Target="https://mentor.ieee.org/802.11/dcn/20/11-20-1963-01-00be-resolve-some-phy-tbds-in-d0-2.docx" TargetMode="External"/><Relationship Id="rId187" Type="http://schemas.openxmlformats.org/officeDocument/2006/relationships/hyperlink" Target="mailto:patcom@ieee.org" TargetMode="External"/><Relationship Id="rId352" Type="http://schemas.openxmlformats.org/officeDocument/2006/relationships/hyperlink" Target="https://mentor.ieee.org/802.11/dcn/20/11-20-1108-00-00be-mlo-probe-mechanism.pptx" TargetMode="External"/><Relationship Id="rId394" Type="http://schemas.openxmlformats.org/officeDocument/2006/relationships/hyperlink" Target="https://standards.ieee.org/about/policies/bylaws/sect6-7.html" TargetMode="External"/><Relationship Id="rId408" Type="http://schemas.openxmlformats.org/officeDocument/2006/relationships/hyperlink" Target="https://mentor.ieee.org/802.11/dcn/20/11-20-1892-00-00be-estimation-of-link-reachability.pptx" TargetMode="External"/><Relationship Id="rId615" Type="http://schemas.openxmlformats.org/officeDocument/2006/relationships/hyperlink" Target="https://mentor.ieee.org/802-ec/dcn/16/ec-16-0180-05-00EC-ieee-802-participation-slide.pptx" TargetMode="External"/><Relationship Id="rId212" Type="http://schemas.openxmlformats.org/officeDocument/2006/relationships/hyperlink" Target="mailto:tianyu@apple.com" TargetMode="External"/><Relationship Id="rId254" Type="http://schemas.openxmlformats.org/officeDocument/2006/relationships/hyperlink" Target="https://mentor.ieee.org/802.11/dcn/21/11-21-0102-00-00be-considerations-on-capabilities-and-operation-mode-mu-mimo.pptx" TargetMode="External"/><Relationship Id="rId657" Type="http://schemas.openxmlformats.org/officeDocument/2006/relationships/hyperlink" Target="http://standards.ieee.org/board/pat/faq.pdf" TargetMode="External"/><Relationship Id="rId49" Type="http://schemas.openxmlformats.org/officeDocument/2006/relationships/hyperlink" Target="https://mentor.ieee.org/802.11/dcn/20/11-20-1576-00-00be-multilink-management-for-non-str-soft-ap.pptx" TargetMode="External"/><Relationship Id="rId114" Type="http://schemas.openxmlformats.org/officeDocument/2006/relationships/hyperlink" Target="https://mentor.ieee.org/802.11/dcn/21/11-21-0034-04-00be-pdt-mac-quality-of-service-for-latency-sensitive-traffic.docx" TargetMode="External"/><Relationship Id="rId296" Type="http://schemas.openxmlformats.org/officeDocument/2006/relationships/hyperlink" Target="mailto:patcom@ieee.org" TargetMode="External"/><Relationship Id="rId461" Type="http://schemas.openxmlformats.org/officeDocument/2006/relationships/hyperlink" Target="mailto:aasterja@qti.qualcomm.com" TargetMode="External"/><Relationship Id="rId517" Type="http://schemas.openxmlformats.org/officeDocument/2006/relationships/hyperlink" Target="mailto:dennis.sundman@ericsson.com" TargetMode="External"/><Relationship Id="rId559" Type="http://schemas.openxmlformats.org/officeDocument/2006/relationships/hyperlink" Target="https://mentor.ieee.org/802.11/dcn/21/11-21-0233-00-00be-pdt-mld-security-considerations.docx" TargetMode="External"/><Relationship Id="rId60" Type="http://schemas.openxmlformats.org/officeDocument/2006/relationships/hyperlink" Target="https://mentor.ieee.org/802.11/dcn/20/11-20-1108-00-00be-mlo-probe-mechanism.pptx" TargetMode="External"/><Relationship Id="rId156" Type="http://schemas.openxmlformats.org/officeDocument/2006/relationships/hyperlink" Target="https://mentor.ieee.org/802.11/dcn/21/11-21-0139-03-00be-pdt-phy-eht-dup-mode.docx" TargetMode="External"/><Relationship Id="rId198" Type="http://schemas.openxmlformats.org/officeDocument/2006/relationships/hyperlink" Target="https://mentor.ieee.org/802.11/dcn/20/11-20-0997-85-00be-tgbe-spec-text-volunteers-and-status.docx" TargetMode="External"/><Relationship Id="rId321" Type="http://schemas.openxmlformats.org/officeDocument/2006/relationships/hyperlink" Target="https://mentor.ieee.org/802.11/dcn/20/11-20-0613-04-00be-ap-assisted-non-str-behavior.pptx" TargetMode="External"/><Relationship Id="rId363" Type="http://schemas.openxmlformats.org/officeDocument/2006/relationships/hyperlink" Target="https://standards.ieee.org/about/policies/opman/sect6.html" TargetMode="External"/><Relationship Id="rId419" Type="http://schemas.openxmlformats.org/officeDocument/2006/relationships/hyperlink" Target="https://imat.ieee.org/attendance" TargetMode="External"/><Relationship Id="rId570" Type="http://schemas.openxmlformats.org/officeDocument/2006/relationships/hyperlink" Target="mailto:tianyu@apple.com" TargetMode="External"/><Relationship Id="rId626" Type="http://schemas.openxmlformats.org/officeDocument/2006/relationships/hyperlink" Target="mailto:jeongki.kim@lge.com" TargetMode="External"/><Relationship Id="rId223" Type="http://schemas.openxmlformats.org/officeDocument/2006/relationships/hyperlink" Target="https://mentor.ieee.org/802-ec/dcn/16/ec-16-0180-05-00EC-ieee-802-participation-slide.pptx" TargetMode="External"/><Relationship Id="rId430" Type="http://schemas.openxmlformats.org/officeDocument/2006/relationships/hyperlink" Target="https://standards.ieee.org/about/policies/bylaws/sect6-7.html" TargetMode="External"/><Relationship Id="rId668" Type="http://schemas.openxmlformats.org/officeDocument/2006/relationships/hyperlink" Target="http://www.ieee802.org/PNP/approved/IEEE_802_WG_PandP_v19.pdf" TargetMode="External"/><Relationship Id="rId18" Type="http://schemas.openxmlformats.org/officeDocument/2006/relationships/hyperlink" Target="https://mentor.ieee.org/802.11/dcn/20/11-20-0689-03-00be-single-sta-trigger.pptx" TargetMode="External"/><Relationship Id="rId265" Type="http://schemas.openxmlformats.org/officeDocument/2006/relationships/hyperlink" Target="https://mentor.ieee.org/802.11/dcn/20/11-20-1693-01-00be-tspec-lite.pptx" TargetMode="External"/><Relationship Id="rId472" Type="http://schemas.openxmlformats.org/officeDocument/2006/relationships/hyperlink" Target="https://mentor.ieee.org/802.11/dcn/21/11-21-0152-00-00be-ul-spatial-reuse-subfield-design-in-enhanced-trigger-frame.pptx" TargetMode="External"/><Relationship Id="rId528" Type="http://schemas.openxmlformats.org/officeDocument/2006/relationships/hyperlink" Target="https://standards.ieee.org/about/policies/opman/sect6.html" TargetMode="External"/><Relationship Id="rId50" Type="http://schemas.openxmlformats.org/officeDocument/2006/relationships/hyperlink" Target="https://mentor.ieee.org/802.11/dcn/20/11-20-1551-00-00be-tid-to-link-mapping-negotiation.pptx" TargetMode="External"/><Relationship Id="rId104" Type="http://schemas.openxmlformats.org/officeDocument/2006/relationships/hyperlink" Target="https://mentor.ieee.org/802.11/dcn/21/11-21-0191-00-00be-supported-bands-for-mcs14.pptx" TargetMode="External"/><Relationship Id="rId125" Type="http://schemas.openxmlformats.org/officeDocument/2006/relationships/hyperlink" Target="https://mentor.ieee.org/802.11/dcn/21/11-21-0113-01-00be-pdt-fix-the-tbds-in-association-and-reassociation-primitives.docx" TargetMode="External"/><Relationship Id="rId146" Type="http://schemas.openxmlformats.org/officeDocument/2006/relationships/hyperlink" Target="https://mentor.ieee.org/802.11/dcn/20/11-20-1340-06-00be-pdt-phy-packet-extension.docx" TargetMode="External"/><Relationship Id="rId167" Type="http://schemas.openxmlformats.org/officeDocument/2006/relationships/hyperlink" Target="https://mentor.ieee.org/802.11/dcn/21/11-21-0235-01-00be-eht-sig-cr-d03-part-1.doc" TargetMode="External"/><Relationship Id="rId188" Type="http://schemas.openxmlformats.org/officeDocument/2006/relationships/hyperlink" Target="https://standards.ieee.org/about/policies/bylaws/sect6-7.html" TargetMode="External"/><Relationship Id="rId311" Type="http://schemas.openxmlformats.org/officeDocument/2006/relationships/hyperlink" Target="https://mentor.ieee.org/802.11/dcn/21/11-21-0093-01-00be-reducing-usig-papr-via-disregard-bit-value.pptx" TargetMode="External"/><Relationship Id="rId332" Type="http://schemas.openxmlformats.org/officeDocument/2006/relationships/hyperlink" Target="https://mentor.ieee.org/802.11/dcn/20/11-20-1534-08-00be-discussion-on-multi-link-setup.pptx" TargetMode="External"/><Relationship Id="rId353" Type="http://schemas.openxmlformats.org/officeDocument/2006/relationships/hyperlink" Target="https://mentor.ieee.org/802.11/dcn/20/11-20-1890-00-00be-reconsideration-on-sta-mac-address-of-non-ap-mld.pptx" TargetMode="External"/><Relationship Id="rId374" Type="http://schemas.openxmlformats.org/officeDocument/2006/relationships/hyperlink" Target="https://mentor.ieee.org/802.11/dcn/20/11-20-1961-02-00be-release-guidelines-an-overview.pptx" TargetMode="External"/><Relationship Id="rId395" Type="http://schemas.openxmlformats.org/officeDocument/2006/relationships/hyperlink" Target="https://standards.ieee.org/about/policies/opman/sect6.html" TargetMode="External"/><Relationship Id="rId409" Type="http://schemas.openxmlformats.org/officeDocument/2006/relationships/hyperlink" Target="https://mentor.ieee.org/802.11/dcn/20/11-20-1670-02-00be-low-latency-resource-agreements.pptx" TargetMode="External"/><Relationship Id="rId560" Type="http://schemas.openxmlformats.org/officeDocument/2006/relationships/hyperlink" Target="https://mentor.ieee.org/802.11/dcn/21/11-21-0131-01-00be-proposed-draft-specification-for-om-in-a-control.docx" TargetMode="External"/><Relationship Id="rId581" Type="http://schemas.openxmlformats.org/officeDocument/2006/relationships/hyperlink" Target="https://standards.ieee.org/about/policies/opman/sect6.html" TargetMode="External"/><Relationship Id="rId71" Type="http://schemas.openxmlformats.org/officeDocument/2006/relationships/hyperlink" Target="https://mentor.ieee.org/802.11/dcn/20/11-20-1903-00-00be-random-access-for-11be.pptx" TargetMode="External"/><Relationship Id="rId92" Type="http://schemas.openxmlformats.org/officeDocument/2006/relationships/hyperlink" Target="https://mentor.ieee.org/802.11/dcn/20/11-20-1217-05-00be-rts-trigger-su-ppdu.pptx" TargetMode="External"/><Relationship Id="rId213" Type="http://schemas.openxmlformats.org/officeDocument/2006/relationships/hyperlink" Target="mailto:sschelstraete@quantenna.com" TargetMode="External"/><Relationship Id="rId234" Type="http://schemas.openxmlformats.org/officeDocument/2006/relationships/hyperlink" Target="https://mentor.ieee.org/802.11/dcn/20/11-20-1965-00-00be-pdt-mac-mlo-mandatory-optional.docx" TargetMode="External"/><Relationship Id="rId420" Type="http://schemas.openxmlformats.org/officeDocument/2006/relationships/hyperlink" Target="https://imat.ieee.org/attendance" TargetMode="External"/><Relationship Id="rId616" Type="http://schemas.openxmlformats.org/officeDocument/2006/relationships/hyperlink" Target="https://imat.ieee.org/attendance" TargetMode="External"/><Relationship Id="rId637" Type="http://schemas.openxmlformats.org/officeDocument/2006/relationships/hyperlink" Target="http://standards.ieee.org/develop/policies/antitrust.pdf" TargetMode="External"/><Relationship Id="rId658" Type="http://schemas.openxmlformats.org/officeDocument/2006/relationships/hyperlink" Target="http://standards.ieee.org/board/pat/faq.pdf" TargetMode="External"/><Relationship Id="rId2" Type="http://schemas.openxmlformats.org/officeDocument/2006/relationships/customXml" Target="../customXml/item2.xml"/><Relationship Id="rId29" Type="http://schemas.openxmlformats.org/officeDocument/2006/relationships/hyperlink" Target="https://mentor.ieee.org/802.11/dcn/20/11-20-0613-05-00be-ap-assisted-non-str-behavior.pptx" TargetMode="External"/><Relationship Id="rId255" Type="http://schemas.openxmlformats.org/officeDocument/2006/relationships/hyperlink" Target="https://mentor.ieee.org/802.11/dcn/21/11-21-0129-00-00be-phase-rotation-for-320-mhz-non-ht-duplicate-transmission-and-pre-eht-modulated-fields.pptx" TargetMode="External"/><Relationship Id="rId276" Type="http://schemas.openxmlformats.org/officeDocument/2006/relationships/hyperlink" Target="mailto:patcom@ieee.org" TargetMode="External"/><Relationship Id="rId297" Type="http://schemas.openxmlformats.org/officeDocument/2006/relationships/hyperlink" Target="https://standards.ieee.org/about/policies/bylaws/sect6-7.html" TargetMode="External"/><Relationship Id="rId441" Type="http://schemas.openxmlformats.org/officeDocument/2006/relationships/hyperlink" Target="https://mentor.ieee.org/802.11/dcn/21/11-21-0087-02-00be-pdt-mac-triggered-su.docx" TargetMode="External"/><Relationship Id="rId462" Type="http://schemas.openxmlformats.org/officeDocument/2006/relationships/hyperlink" Target="https://mentor.ieee.org/802.11/dcn/19/11-19-1935-02-00be-tgbe-editor-s-report.ppt" TargetMode="External"/><Relationship Id="rId483" Type="http://schemas.openxmlformats.org/officeDocument/2006/relationships/hyperlink" Target="https://mentor.ieee.org/802.11/dcn/21/11-21-0213-00-00be-pdt-update-phy-beamforming.docx" TargetMode="External"/><Relationship Id="rId518" Type="http://schemas.openxmlformats.org/officeDocument/2006/relationships/hyperlink" Target="mailto:aasterja@qti.qualcomm.com" TargetMode="External"/><Relationship Id="rId539" Type="http://schemas.openxmlformats.org/officeDocument/2006/relationships/hyperlink" Target="https://mentor.ieee.org/802.11/dcn/21/11-21-0275-00-00be-eht-sig-cr-d03-part-3.doc" TargetMode="External"/><Relationship Id="rId40" Type="http://schemas.openxmlformats.org/officeDocument/2006/relationships/hyperlink" Target="https://mentor.ieee.org/802.11/dcn/20/11-20-0527-01-00be-multi-link-constraint-signaling.pptx" TargetMode="External"/><Relationship Id="rId115" Type="http://schemas.openxmlformats.org/officeDocument/2006/relationships/hyperlink" Target="https://mentor.ieee.org/802.11/dcn/21/11-21-0073-02-00be-pdt-mac-mlo-csa-ecsa-quiet-element.docx" TargetMode="External"/><Relationship Id="rId136" Type="http://schemas.openxmlformats.org/officeDocument/2006/relationships/hyperlink" Target="https://mentor.ieee.org/802.11/dcn/21/11-21-0335-00-00be-pdt-mac-mlo-emlmr-tbds.docx" TargetMode="External"/><Relationship Id="rId157" Type="http://schemas.openxmlformats.org/officeDocument/2006/relationships/hyperlink" Target="https://mentor.ieee.org/802.11/dcn/21/11-21-0140-00-00be-pdt-eht-preamble-eht-sig-for-d04.docx" TargetMode="External"/><Relationship Id="rId178" Type="http://schemas.openxmlformats.org/officeDocument/2006/relationships/hyperlink" Target="https://mentor.ieee.org/802.11/dcn/21/11-21-0323-00-00be-comment-resolutions-for-clause-36-3-10-mathematical-description-of-signals.docx" TargetMode="External"/><Relationship Id="rId301" Type="http://schemas.openxmlformats.org/officeDocument/2006/relationships/hyperlink" Target="https://imat.ieee.org/attendance" TargetMode="External"/><Relationship Id="rId322" Type="http://schemas.openxmlformats.org/officeDocument/2006/relationships/hyperlink" Target="https://mentor.ieee.org/802.11/dcn/20/11-20-1009-10-00be-multi-link-hidden-terminal-followup.pptx" TargetMode="External"/><Relationship Id="rId343" Type="http://schemas.openxmlformats.org/officeDocument/2006/relationships/hyperlink" Target="https://mentor.ieee.org/802.11/dcn/20/11-20-1693-02-00be-tspec-lite.pptx" TargetMode="External"/><Relationship Id="rId364" Type="http://schemas.openxmlformats.org/officeDocument/2006/relationships/hyperlink" Target="https://mentor.ieee.org/802-ec/dcn/16/ec-16-0180-05-00EC-ieee-802-participation-slide.pptx" TargetMode="External"/><Relationship Id="rId550" Type="http://schemas.openxmlformats.org/officeDocument/2006/relationships/hyperlink" Target="https://imat.ieee.org/attendance" TargetMode="External"/><Relationship Id="rId61" Type="http://schemas.openxmlformats.org/officeDocument/2006/relationships/hyperlink" Target="https://mentor.ieee.org/802.11/dcn/20/11-20-1680-00-00be-twt-for-mld.pptx" TargetMode="External"/><Relationship Id="rId82" Type="http://schemas.openxmlformats.org/officeDocument/2006/relationships/hyperlink" Target="https://mentor.ieee.org/802.11/dcn/21/11-21-0102-01-00be-considerations-on-capabilities-and-operation-mode-mu-mimo.pptx" TargetMode="External"/><Relationship Id="rId199" Type="http://schemas.openxmlformats.org/officeDocument/2006/relationships/hyperlink" Target="https://mentor.ieee.org/802.11/dcn/20/11-20-1935-11-00be-compendium-of-straw-polls-and-potential-changes-to-the-specification-framework-document-part-2.docx" TargetMode="External"/><Relationship Id="rId203" Type="http://schemas.openxmlformats.org/officeDocument/2006/relationships/hyperlink" Target="https://mentor.ieee.org/802.11/dcn/21/11-21-0057-02-00be-discussion-on-special-user-info-field-of-trigger-frame.pptx" TargetMode="External"/><Relationship Id="rId385" Type="http://schemas.openxmlformats.org/officeDocument/2006/relationships/hyperlink" Target="https://imat.ieee.org/attendance" TargetMode="External"/><Relationship Id="rId571" Type="http://schemas.openxmlformats.org/officeDocument/2006/relationships/hyperlink" Target="mailto:sschelstraete@quantenna.com" TargetMode="External"/><Relationship Id="rId592" Type="http://schemas.openxmlformats.org/officeDocument/2006/relationships/hyperlink" Target="https://mentor.ieee.org/802.11/dcn/21/11-21-0142-03-00be-pdt-mac-restricted-twt.docx" TargetMode="External"/><Relationship Id="rId606" Type="http://schemas.openxmlformats.org/officeDocument/2006/relationships/hyperlink" Target="mailto:aasterja@qti.qualcomm.com" TargetMode="External"/><Relationship Id="rId627" Type="http://schemas.openxmlformats.org/officeDocument/2006/relationships/hyperlink" Target="mailto:liwen.chu@nxp.com" TargetMode="External"/><Relationship Id="rId648" Type="http://schemas.openxmlformats.org/officeDocument/2006/relationships/hyperlink" Target="http://standards.ieee.org/faqs/affiliation.html" TargetMode="External"/><Relationship Id="rId669" Type="http://schemas.openxmlformats.org/officeDocument/2006/relationships/hyperlink" Target="https://mentor.ieee.org/802-ec/dcn/17/ec-17-0120-27-0PNP-ieee-802-lmsc-chairs-guidelines.pdf" TargetMode="External"/><Relationship Id="rId19" Type="http://schemas.openxmlformats.org/officeDocument/2006/relationships/hyperlink" Target="https://mentor.ieee.org/802.11/dcn/20/11-20-1693-01-00be-tspec-lite.pptx" TargetMode="External"/><Relationship Id="rId224" Type="http://schemas.openxmlformats.org/officeDocument/2006/relationships/hyperlink" Target="https://imat.ieee.org/attendance" TargetMode="External"/><Relationship Id="rId245" Type="http://schemas.openxmlformats.org/officeDocument/2006/relationships/hyperlink" Target="https://imat.ieee.org/attendance" TargetMode="External"/><Relationship Id="rId266" Type="http://schemas.openxmlformats.org/officeDocument/2006/relationships/hyperlink" Target="https://mentor.ieee.org/802.11/dcn/20/11-20-0902-04-00be-group-addressed-frames-delivery-for-mlo-follow-up.pptx" TargetMode="External"/><Relationship Id="rId287" Type="http://schemas.openxmlformats.org/officeDocument/2006/relationships/hyperlink" Target="https://mentor.ieee.org/802.11/dcn/20/11-20-1935-11-00be-compendium-of-straw-polls-and-potential-changes-to-the-specification-framework-document-part-2.docx" TargetMode="External"/><Relationship Id="rId410" Type="http://schemas.openxmlformats.org/officeDocument/2006/relationships/hyperlink" Target="https://mentor.ieee.org/802.11/dcn/20/11-20-1691-01-00be-txop-rules-to-reduce-worst-case-latency.pptx" TargetMode="External"/><Relationship Id="rId431" Type="http://schemas.openxmlformats.org/officeDocument/2006/relationships/hyperlink" Target="https://standards.ieee.org/about/policies/opman/sect6.html" TargetMode="External"/><Relationship Id="rId452" Type="http://schemas.openxmlformats.org/officeDocument/2006/relationships/hyperlink" Target="https://mentor.ieee.org/802.11/dcn/20/11-20-1938-00-00be-tb-su-ppdu-and-tb-p2p-ppdu-consideration.pptx" TargetMode="External"/><Relationship Id="rId473" Type="http://schemas.openxmlformats.org/officeDocument/2006/relationships/hyperlink" Target="mailto:patcom@ieee.org" TargetMode="External"/><Relationship Id="rId494" Type="http://schemas.openxmlformats.org/officeDocument/2006/relationships/hyperlink" Target="https://mentor.ieee.org/802-ec/dcn/16/ec-16-0180-05-00EC-ieee-802-participation-slide.pptx" TargetMode="External"/><Relationship Id="rId508" Type="http://schemas.openxmlformats.org/officeDocument/2006/relationships/hyperlink" Target="https://mentor.ieee.org/802.11/dcn/21/11-21-0257-01-00be-proposed-draft-specification-for-multi-link-group-addressed-frame-reception.docx" TargetMode="External"/><Relationship Id="rId529" Type="http://schemas.openxmlformats.org/officeDocument/2006/relationships/hyperlink" Target="https://mentor.ieee.org/802-ec/dcn/16/ec-16-0180-05-00EC-ieee-802-participation-slide.pptx" TargetMode="External"/><Relationship Id="rId30" Type="http://schemas.openxmlformats.org/officeDocument/2006/relationships/hyperlink" Target="https://mentor.ieee.org/802.11/dcn/20/11-20-0974-04-00be-channel-access-for-str-ap-mld-with-non-str-non-ap-mld.pptx" TargetMode="External"/><Relationship Id="rId105" Type="http://schemas.openxmlformats.org/officeDocument/2006/relationships/hyperlink" Target="https://mentor.ieee.org/802.11/dcn/21/11-21-0208-01-00be-simplified-eht-ppe-thresholds-field.pptx" TargetMode="External"/><Relationship Id="rId126" Type="http://schemas.openxmlformats.org/officeDocument/2006/relationships/hyperlink" Target="https://mentor.ieee.org/802.11/dcn/21/11-21-0132-02-00be-pdt-mac-mlo-blindness.docx" TargetMode="External"/><Relationship Id="rId147" Type="http://schemas.openxmlformats.org/officeDocument/2006/relationships/hyperlink" Target="https://mentor.ieee.org/802.11/dcn/20/11-20-1837-05-00be-pdt-phy-rx-procedure.docx" TargetMode="External"/><Relationship Id="rId168" Type="http://schemas.openxmlformats.org/officeDocument/2006/relationships/hyperlink" Target="https://mentor.ieee.org/802.11/dcn/21/11-21-0236-01-00be-eht-sig-cr-d03-part-2.doc" TargetMode="External"/><Relationship Id="rId312" Type="http://schemas.openxmlformats.org/officeDocument/2006/relationships/hyperlink" Target="mailto:patcom@ieee.org" TargetMode="External"/><Relationship Id="rId333" Type="http://schemas.openxmlformats.org/officeDocument/2006/relationships/hyperlink" Target="https://mentor.ieee.org/802.11/dcn/20/11-20-1124-01-00be-ml-element-design.pptx" TargetMode="External"/><Relationship Id="rId354" Type="http://schemas.openxmlformats.org/officeDocument/2006/relationships/hyperlink" Target="https://mentor.ieee.org/802.11/dcn/20/11-20-1892-00-00be-estimation-of-link-reachability.pptx" TargetMode="External"/><Relationship Id="rId540" Type="http://schemas.openxmlformats.org/officeDocument/2006/relationships/hyperlink" Target="https://mentor.ieee.org/802.11/dcn/21/11-21-0289-00-00be-eht-sig-cr-d03-part-4.doc" TargetMode="External"/><Relationship Id="rId51" Type="http://schemas.openxmlformats.org/officeDocument/2006/relationships/hyperlink" Target="https://mentor.ieee.org/802.11/dcn/20/11-20-1534-00-00be-discussion-on-multi-link-setup.pptx" TargetMode="External"/><Relationship Id="rId72" Type="http://schemas.openxmlformats.org/officeDocument/2006/relationships/hyperlink" Target="https://mentor.ieee.org/802.11/dcn/21/11-21-0036-00-00be-clarification-on-bss-parameter-update.pptx" TargetMode="External"/><Relationship Id="rId93" Type="http://schemas.openxmlformats.org/officeDocument/2006/relationships/hyperlink" Target="https://mentor.ieee.org/802.11/dcn/21/11-21-0134-00-00be-operation-after-multi-link-setup.pptx" TargetMode="External"/><Relationship Id="rId189" Type="http://schemas.openxmlformats.org/officeDocument/2006/relationships/hyperlink" Target="https://standards.ieee.org/about/policies/opman/sect6.html" TargetMode="External"/><Relationship Id="rId375" Type="http://schemas.openxmlformats.org/officeDocument/2006/relationships/hyperlink" Target="https://mentor.ieee.org/802.11/dcn/21/11-21-0011-08-00be-proposed-draft-text-pdt-joint-spatial-stream-and-mimo-protocol-enhancement-part-2.docx" TargetMode="External"/><Relationship Id="rId396" Type="http://schemas.openxmlformats.org/officeDocument/2006/relationships/hyperlink" Target="https://mentor.ieee.org/802-ec/dcn/16/ec-16-0180-05-00EC-ieee-802-participation-slide.pptx" TargetMode="External"/><Relationship Id="rId561" Type="http://schemas.openxmlformats.org/officeDocument/2006/relationships/hyperlink" Target="https://mentor.ieee.org/802.11/dcn/21/11-21-0257-01-00be-proposed-draft-specification-for-multi-link-group-addressed-frame-reception.docx" TargetMode="External"/><Relationship Id="rId582" Type="http://schemas.openxmlformats.org/officeDocument/2006/relationships/hyperlink" Target="https://mentor.ieee.org/802-ec/dcn/16/ec-16-0180-05-00EC-ieee-802-participation-slide.pptx" TargetMode="External"/><Relationship Id="rId617" Type="http://schemas.openxmlformats.org/officeDocument/2006/relationships/hyperlink" Target="https://imat.ieee.org/attendance" TargetMode="External"/><Relationship Id="rId638" Type="http://schemas.openxmlformats.org/officeDocument/2006/relationships/hyperlink" Target="https://standards.ieee.org/about/policies/bylaws/sect6-7.html" TargetMode="External"/><Relationship Id="rId659" Type="http://schemas.openxmlformats.org/officeDocument/2006/relationships/hyperlink" Target="http://standards.ieee.org/board/pat/faq.pdf" TargetMode="External"/><Relationship Id="rId3" Type="http://schemas.openxmlformats.org/officeDocument/2006/relationships/customXml" Target="../customXml/item3.xml"/><Relationship Id="rId214" Type="http://schemas.openxmlformats.org/officeDocument/2006/relationships/hyperlink" Target="https://mentor.ieee.org/802.11/dcn/21/11-21-0104-00-00be-subcarriers-and-resource-allocation-for-multiple-rus-update.docx" TargetMode="External"/><Relationship Id="rId235" Type="http://schemas.openxmlformats.org/officeDocument/2006/relationships/hyperlink" Target="https://mentor.ieee.org/802.11/dcn/20/11-20-1554-03-00be-ml-reconfiguration.pptx" TargetMode="External"/><Relationship Id="rId256" Type="http://schemas.openxmlformats.org/officeDocument/2006/relationships/hyperlink" Target="https://mentor.ieee.org/802.11/dcn/21/11-21-0130-00-00be-papr-comparison-for-two-320mhz-phase-rotation-sequences.pptx" TargetMode="External"/><Relationship Id="rId277" Type="http://schemas.openxmlformats.org/officeDocument/2006/relationships/hyperlink" Target="https://standards.ieee.org/about/policies/bylaws/sect6-7.html" TargetMode="External"/><Relationship Id="rId298" Type="http://schemas.openxmlformats.org/officeDocument/2006/relationships/hyperlink" Target="https://standards.ieee.org/about/policies/opman/sect6.html" TargetMode="External"/><Relationship Id="rId400" Type="http://schemas.openxmlformats.org/officeDocument/2006/relationships/hyperlink" Target="mailto:liwen.chu@nxp.com" TargetMode="External"/><Relationship Id="rId421" Type="http://schemas.openxmlformats.org/officeDocument/2006/relationships/hyperlink" Target="mailto:tianyu@apple.com" TargetMode="External"/><Relationship Id="rId442" Type="http://schemas.openxmlformats.org/officeDocument/2006/relationships/hyperlink" Target="https://mentor.ieee.org/802.11/dcn/20/11-20-1691-01-00be-txop-rules-to-reduce-worst-case-latency.pptx" TargetMode="External"/><Relationship Id="rId463" Type="http://schemas.openxmlformats.org/officeDocument/2006/relationships/hyperlink" Target="https://mentor.ieee.org/802.11/dcn/20/11-20-0997-91-00be-tgbe-spec-text-volunteers-and-status.docx" TargetMode="External"/><Relationship Id="rId484" Type="http://schemas.openxmlformats.org/officeDocument/2006/relationships/hyperlink" Target="https://mentor.ieee.org/802.11/dcn/21/11-21-0235-00-00be-eht-sig-cr-d03-part-1.doc" TargetMode="External"/><Relationship Id="rId519" Type="http://schemas.openxmlformats.org/officeDocument/2006/relationships/hyperlink" Target="https://mentor.ieee.org/802.11/dcn/20/11-20-1982-05-00be-tgbe-motions-list-for-teleconferences-part-2.pptx" TargetMode="External"/><Relationship Id="rId670" Type="http://schemas.openxmlformats.org/officeDocument/2006/relationships/hyperlink" Target="https://mentor.ieee.org/802-ec/dcn/17/ec-17-0120-27-0PNP-ieee-802-lmsc-chairs-guidelines.pdf" TargetMode="External"/><Relationship Id="rId116" Type="http://schemas.openxmlformats.org/officeDocument/2006/relationships/hyperlink" Target="https://mentor.ieee.org/802.11/dcn/21/11-21-0077-00-00be-mac-pdt-wideband-bw-signaling-tbds.docx" TargetMode="External"/><Relationship Id="rId137" Type="http://schemas.openxmlformats.org/officeDocument/2006/relationships/hyperlink" Target="https://mentor.ieee.org/802.11/dcn/21/11-21-0336-00-00be-pdt-mac-mlo-single-sta-trigger.docx" TargetMode="External"/><Relationship Id="rId158" Type="http://schemas.openxmlformats.org/officeDocument/2006/relationships/hyperlink" Target="https://mentor.ieee.org/802.11/dcn/21/11-21-0143-02-00be-pdt-eht-sig-mcs-table.docx" TargetMode="External"/><Relationship Id="rId302" Type="http://schemas.openxmlformats.org/officeDocument/2006/relationships/hyperlink" Target="mailto:tianyu@apple.com" TargetMode="External"/><Relationship Id="rId323" Type="http://schemas.openxmlformats.org/officeDocument/2006/relationships/hyperlink" Target="https://mentor.ieee.org/802.11/dcn/20/11-20-1085-06-00be-str-capability-signaling.pptx" TargetMode="External"/><Relationship Id="rId344" Type="http://schemas.openxmlformats.org/officeDocument/2006/relationships/hyperlink" Target="https://mentor.ieee.org/802.11/dcn/20/11-20-1651-06-00be-pdt-tbds-mac-mlo-discovery-discovery-procedures-including-probing-and-rnr.docx" TargetMode="External"/><Relationship Id="rId530" Type="http://schemas.openxmlformats.org/officeDocument/2006/relationships/hyperlink" Target="https://imat.ieee.org/attendance" TargetMode="External"/><Relationship Id="rId20" Type="http://schemas.openxmlformats.org/officeDocument/2006/relationships/hyperlink" Target="https://mentor.ieee.org/802.11/dcn/20/11-20-0902-04-00be-group-addressed-frames-delivery-for-mlo-follow-up.pptx" TargetMode="External"/><Relationship Id="rId41" Type="http://schemas.openxmlformats.org/officeDocument/2006/relationships/hyperlink" Target="https://mentor.ieee.org/802.11/dcn/20/11-20-1036-05-00be-terminology-for-soft-ap-mld.pptx" TargetMode="External"/><Relationship Id="rId62" Type="http://schemas.openxmlformats.org/officeDocument/2006/relationships/hyperlink" Target="https://mentor.ieee.org/802.11/dcn/20/11-20-1862-00-00be-complete-bss-update-report-indication.pptx" TargetMode="External"/><Relationship Id="rId83" Type="http://schemas.openxmlformats.org/officeDocument/2006/relationships/hyperlink" Target="https://mentor.ieee.org/802.11/dcn/21/11-21-0152-00-00be-ul-spatial-reuse-subfield-design-in-enhanced-trigger-frame.pptx" TargetMode="External"/><Relationship Id="rId179" Type="http://schemas.openxmlformats.org/officeDocument/2006/relationships/hyperlink" Target="https://mentor.ieee.org/802.11/dcn/21/11-21-0324-00-00be-comment-resolutions-for-clause-36-3-12-3-coding.docx" TargetMode="External"/><Relationship Id="rId365" Type="http://schemas.openxmlformats.org/officeDocument/2006/relationships/hyperlink" Target="https://imat.ieee.org/attendance" TargetMode="External"/><Relationship Id="rId386" Type="http://schemas.openxmlformats.org/officeDocument/2006/relationships/hyperlink" Target="mailto:tianyu@apple.com" TargetMode="External"/><Relationship Id="rId551" Type="http://schemas.openxmlformats.org/officeDocument/2006/relationships/hyperlink" Target="mailto:jeongki.kim@lge.com" TargetMode="External"/><Relationship Id="rId572" Type="http://schemas.openxmlformats.org/officeDocument/2006/relationships/hyperlink" Target="https://mentor.ieee.org/802.11/dcn/21/11-21-0322-01-00be-11be-d0-3-cr-on-36-3-11-8-6.docx" TargetMode="External"/><Relationship Id="rId593" Type="http://schemas.openxmlformats.org/officeDocument/2006/relationships/hyperlink" Target="https://mentor.ieee.org/802.11/dcn/21/11-21-0233-00-00be-pdt-mld-security-considerations.docx" TargetMode="External"/><Relationship Id="rId607" Type="http://schemas.openxmlformats.org/officeDocument/2006/relationships/hyperlink" Target="https://mentor.ieee.org/802.11/dcn/21/11-21-0259-02-00be-pdt-trigger-frame-for-eht.docx" TargetMode="External"/><Relationship Id="rId628" Type="http://schemas.openxmlformats.org/officeDocument/2006/relationships/hyperlink" Target="https://mentor.ieee.org/802.11/dcn/20/11-20-0984-01-00be-tgbe-teleconference-guidelines.docx" TargetMode="External"/><Relationship Id="rId649" Type="http://schemas.openxmlformats.org/officeDocument/2006/relationships/hyperlink" Target="http://standards.ieee.org/faqs/affiliation.html" TargetMode="External"/><Relationship Id="rId190" Type="http://schemas.openxmlformats.org/officeDocument/2006/relationships/hyperlink" Target="https://mentor.ieee.org/802-ec/dcn/16/ec-16-0180-05-00EC-ieee-802-participation-slide.pptx" TargetMode="External"/><Relationship Id="rId204" Type="http://schemas.openxmlformats.org/officeDocument/2006/relationships/hyperlink" Target="https://mentor.ieee.org/802.11/dcn/21/11-21-0095-00-00be-phy-related-agreements-for-sst.pptx" TargetMode="External"/><Relationship Id="rId225" Type="http://schemas.openxmlformats.org/officeDocument/2006/relationships/hyperlink" Target="https://imat.ieee.org/attendance" TargetMode="External"/><Relationship Id="rId246" Type="http://schemas.openxmlformats.org/officeDocument/2006/relationships/hyperlink" Target="mailto:tianyu@apple.com" TargetMode="External"/><Relationship Id="rId267" Type="http://schemas.openxmlformats.org/officeDocument/2006/relationships/hyperlink" Target="https://mentor.ieee.org/802.11/dcn/20/11-20-1965-00-00be-pdt-mac-mlo-mandatory-optional.docx" TargetMode="External"/><Relationship Id="rId288" Type="http://schemas.openxmlformats.org/officeDocument/2006/relationships/hyperlink" Target="https://mentor.ieee.org/802.11/dcn/19/11-19-1262-23-00be-specification-framework-for-tgbe.docx" TargetMode="External"/><Relationship Id="rId411" Type="http://schemas.openxmlformats.org/officeDocument/2006/relationships/hyperlink" Target="https://mentor.ieee.org/802.11/dcn/20/11-20-1852-01-00be-discussion-on-low-latency-traffic.pptx" TargetMode="External"/><Relationship Id="rId432" Type="http://schemas.openxmlformats.org/officeDocument/2006/relationships/hyperlink" Target="https://mentor.ieee.org/802-ec/dcn/16/ec-16-0180-05-00EC-ieee-802-participation-slide.pptx" TargetMode="External"/><Relationship Id="rId453" Type="http://schemas.openxmlformats.org/officeDocument/2006/relationships/hyperlink" Target="https://mentor.ieee.org/802.11/dcn/20/11-20-1903-00-00be-random-access-for-11be.pptx" TargetMode="External"/><Relationship Id="rId474" Type="http://schemas.openxmlformats.org/officeDocument/2006/relationships/hyperlink" Target="https://standards.ieee.org/about/policies/bylaws/sect6-7.html" TargetMode="External"/><Relationship Id="rId509" Type="http://schemas.openxmlformats.org/officeDocument/2006/relationships/hyperlink" Target="https://mentor.ieee.org/802.11/dcn/21/11-21-0019-00-00be-pdt-mlo-tid-to-link-mapping.docx" TargetMode="External"/><Relationship Id="rId660" Type="http://schemas.openxmlformats.org/officeDocument/2006/relationships/hyperlink" Target="http://standards.ieee.org/board/pat/pat-slideset.ppt" TargetMode="External"/><Relationship Id="rId106" Type="http://schemas.openxmlformats.org/officeDocument/2006/relationships/hyperlink" Target="https://mentor.ieee.org/802.11/dcn/21/11-21-0225-00-00be-eht-ppet-capability-design.pptx" TargetMode="External"/><Relationship Id="rId127" Type="http://schemas.openxmlformats.org/officeDocument/2006/relationships/hyperlink" Target="https://mentor.ieee.org/802.11/dcn/20/11-20-1651-08-00be-pdt-tbds-mac-mlo-discovery-discovery-procedures-including-probing-and-rnr.docx" TargetMode="External"/><Relationship Id="rId313" Type="http://schemas.openxmlformats.org/officeDocument/2006/relationships/hyperlink" Target="https://standards.ieee.org/about/policies/bylaws/sect6-7.html" TargetMode="External"/><Relationship Id="rId495"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1046-12-00be-prioritized-edca-channel-access-slot-management.pptx" TargetMode="External"/><Relationship Id="rId52" Type="http://schemas.openxmlformats.org/officeDocument/2006/relationships/hyperlink" Target="https://mentor.ieee.org/802.11/dcn/20/11-20-1670-01-00be-low-latency-resource-agreements.pptx" TargetMode="External"/><Relationship Id="rId73" Type="http://schemas.openxmlformats.org/officeDocument/2006/relationships/hyperlink" Target="https://mentor.ieee.org/802.11/dcn/21/11-21-0041-00-00be-group-addressed-frame-delivery-methods-for-mlo.pptx" TargetMode="External"/><Relationship Id="rId94" Type="http://schemas.openxmlformats.org/officeDocument/2006/relationships/hyperlink" Target="https://mentor.ieee.org/802.11/dcn/21/11-21-0141-00-00be-mlo-flexible-up-to-tid-mapping.pptx" TargetMode="External"/><Relationship Id="rId148" Type="http://schemas.openxmlformats.org/officeDocument/2006/relationships/hyperlink" Target="https://mentor.ieee.org/802.11/dcn/20/11-20-1480-03-00be-pdt-phy-s-flatness.docx" TargetMode="External"/><Relationship Id="rId169" Type="http://schemas.openxmlformats.org/officeDocument/2006/relationships/hyperlink" Target="https://mentor.ieee.org/802.11/dcn/21/11-21-0273-01-00be-d0-3-cr-for-36-3-2-5.docx" TargetMode="External"/><Relationship Id="rId334" Type="http://schemas.openxmlformats.org/officeDocument/2006/relationships/hyperlink" Target="mailto:patcom@ieee.org" TargetMode="External"/><Relationship Id="rId355" Type="http://schemas.openxmlformats.org/officeDocument/2006/relationships/hyperlink" Target="https://mentor.ieee.org/802.11/dcn/20/11-20-1670-02-00be-low-latency-resource-agreements.pptx" TargetMode="External"/><Relationship Id="rId376" Type="http://schemas.openxmlformats.org/officeDocument/2006/relationships/hyperlink" Target="https://mentor.ieee.org/802.11/dcn/21/11-21-0095-02-00be-phy-related-agreements-for-sst.pptx" TargetMode="External"/><Relationship Id="rId397" Type="http://schemas.openxmlformats.org/officeDocument/2006/relationships/hyperlink" Target="https://imat.ieee.org/attendance" TargetMode="External"/><Relationship Id="rId520" Type="http://schemas.openxmlformats.org/officeDocument/2006/relationships/hyperlink" Target="https://mentor.ieee.org/802.11/dcn/21/11-21-0259-01-00be-pdt-trigger-frame-for-eht.docx" TargetMode="External"/><Relationship Id="rId541" Type="http://schemas.openxmlformats.org/officeDocument/2006/relationships/hyperlink" Target="https://mentor.ieee.org/802.11/dcn/21/11-21-0328-01-00be-d03-crs-on-timing-related-parameters.docx" TargetMode="External"/><Relationship Id="rId562" Type="http://schemas.openxmlformats.org/officeDocument/2006/relationships/hyperlink" Target="https://mentor.ieee.org/802.11/dcn/21/11-21-0019-00-00be-pdt-mlo-tid-to-link-mapping.docx" TargetMode="External"/><Relationship Id="rId583" Type="http://schemas.openxmlformats.org/officeDocument/2006/relationships/hyperlink" Target="https://imat.ieee.org/attendance" TargetMode="External"/><Relationship Id="rId618" Type="http://schemas.openxmlformats.org/officeDocument/2006/relationships/hyperlink" Target="mailto:tianyu@apple.com" TargetMode="External"/><Relationship Id="rId639" Type="http://schemas.openxmlformats.org/officeDocument/2006/relationships/hyperlink" Target="https://standards.ieee.org/about/policies/bylaws/sect6-7.html" TargetMode="External"/><Relationship Id="rId4" Type="http://schemas.openxmlformats.org/officeDocument/2006/relationships/customXml" Target="../customXml/item4.xml"/><Relationship Id="rId180" Type="http://schemas.openxmlformats.org/officeDocument/2006/relationships/hyperlink" Target="https://mentor.ieee.org/802.11/dcn/21/11-21-0328-01-00be-d03-crs-on-timing-related-parameters.docx" TargetMode="External"/><Relationship Id="rId215" Type="http://schemas.openxmlformats.org/officeDocument/2006/relationships/hyperlink" Target="https://mentor.ieee.org/802.11/dcn/21/11-21-0114-01-00be-pdt-updates-on-ltf.docx" TargetMode="External"/><Relationship Id="rId236" Type="http://schemas.openxmlformats.org/officeDocument/2006/relationships/hyperlink" Target="https://mentor.ieee.org/802.11/dcn/20/11-20-1576-00-00be-multilink-management-for-non-str-soft-ap.pptx" TargetMode="External"/><Relationship Id="rId257" Type="http://schemas.openxmlformats.org/officeDocument/2006/relationships/hyperlink" Target="mailto:patcom@ieee.org" TargetMode="External"/><Relationship Id="rId278" Type="http://schemas.openxmlformats.org/officeDocument/2006/relationships/hyperlink" Target="https://standards.ieee.org/about/policies/opman/sect6.html" TargetMode="External"/><Relationship Id="rId401" Type="http://schemas.openxmlformats.org/officeDocument/2006/relationships/hyperlink" Target="https://mentor.ieee.org/802.11/dcn/20/11-20-1350-07-00be-enhancements-for-qos-and-low-latency-in-802-11be-r1.pptx" TargetMode="External"/><Relationship Id="rId422" Type="http://schemas.openxmlformats.org/officeDocument/2006/relationships/hyperlink" Target="mailto:sschelstraete@quantenna.com" TargetMode="External"/><Relationship Id="rId443" Type="http://schemas.openxmlformats.org/officeDocument/2006/relationships/hyperlink" Target="https://mentor.ieee.org/802.11/dcn/20/11-20-1852-01-00be-discussion-on-low-latency-traffic.pptx" TargetMode="External"/><Relationship Id="rId464" Type="http://schemas.openxmlformats.org/officeDocument/2006/relationships/hyperlink" Target="https://mentor.ieee.org/802.11/dcn/20/11-20-1935-16-00be-compendium-of-straw-polls-and-potential-changes-to-the-specification-framework-document-part-2.docx" TargetMode="External"/><Relationship Id="rId650" Type="http://schemas.openxmlformats.org/officeDocument/2006/relationships/hyperlink" Target="http://standards.ieee.org/resources/antitrust-guidelines.pdf" TargetMode="External"/><Relationship Id="rId303" Type="http://schemas.openxmlformats.org/officeDocument/2006/relationships/hyperlink" Target="mailto:sschelstraete@quantenna.com" TargetMode="External"/><Relationship Id="rId485" Type="http://schemas.openxmlformats.org/officeDocument/2006/relationships/hyperlink" Target="https://mentor.ieee.org/802.11/dcn/21/11-21-0236-00-00be-eht-sig-cr-d03-part-2.doc" TargetMode="External"/><Relationship Id="rId42" Type="http://schemas.openxmlformats.org/officeDocument/2006/relationships/hyperlink" Target="https://mentor.ieee.org/802.11/dcn/19/11-19-1131-02-00be-consideration-on-harq-unit.pptx" TargetMode="External"/><Relationship Id="rId84" Type="http://schemas.openxmlformats.org/officeDocument/2006/relationships/hyperlink" Target="https://mentor.ieee.org/802.11/dcn/21/11-21-0247-00-00be-bandwidthindicationinrtsctsin320mhzppduandpuncturedpreambles.pptx" TargetMode="External"/><Relationship Id="rId138" Type="http://schemas.openxmlformats.org/officeDocument/2006/relationships/hyperlink" Target="https://mentor.ieee.org/802.11/dcn/21/11-21-0296-02-00be-cr-for-35-3-3.docx" TargetMode="External"/><Relationship Id="rId345" Type="http://schemas.openxmlformats.org/officeDocument/2006/relationships/hyperlink" Target="https://mentor.ieee.org/802.11/dcn/21/11-21-0113-01-00be-pdt-fix-the-tbds-in-association-and-reassociation-primitives.docx" TargetMode="External"/><Relationship Id="rId387" Type="http://schemas.openxmlformats.org/officeDocument/2006/relationships/hyperlink" Target="mailto:sschelstraete@quantenna.com" TargetMode="External"/><Relationship Id="rId510" Type="http://schemas.openxmlformats.org/officeDocument/2006/relationships/hyperlink" Target="https://mentor.ieee.org/802.11/dcn/21/11-21-0169-00-00be-pdt-mlo-txop-termination-of-nstr-mld.docx" TargetMode="External"/><Relationship Id="rId552" Type="http://schemas.openxmlformats.org/officeDocument/2006/relationships/hyperlink" Target="mailto:liwen.chu@nxp.com" TargetMode="External"/><Relationship Id="rId594" Type="http://schemas.openxmlformats.org/officeDocument/2006/relationships/hyperlink" Target="https://mentor.ieee.org/802.11/dcn/21/11-21-0131-04-00be-proposed-draft-specification-for-om-in-a-control.docx" TargetMode="External"/><Relationship Id="rId608" Type="http://schemas.openxmlformats.org/officeDocument/2006/relationships/hyperlink" Target="https://mentor.ieee.org/802.11/dcn/21/11-21-0133-00-00be-trigger-frame-and-punctured-channel-information.pptx" TargetMode="External"/><Relationship Id="rId191" Type="http://schemas.openxmlformats.org/officeDocument/2006/relationships/hyperlink" Target="https://imat.ieee.org/attendance" TargetMode="External"/><Relationship Id="rId205" Type="http://schemas.openxmlformats.org/officeDocument/2006/relationships/hyperlink" Target="https://mentor.ieee.org/802.11/dcn/20/11-20-1247-01-00be-virtual-bss-for-multi-ap-coordination.pptx" TargetMode="External"/><Relationship Id="rId247" Type="http://schemas.openxmlformats.org/officeDocument/2006/relationships/hyperlink" Target="mailto:sschelstraete@quantenna.com" TargetMode="External"/><Relationship Id="rId412" Type="http://schemas.openxmlformats.org/officeDocument/2006/relationships/hyperlink" Target="https://mentor.ieee.org/802.11/dcn/20/11-20-1897-00-00be-obss-edca-parameter-sets-for-rta.pptx" TargetMode="External"/><Relationship Id="rId107" Type="http://schemas.openxmlformats.org/officeDocument/2006/relationships/hyperlink" Target="https://mentor.ieee.org/802.11/dcn/21/11-21-0241-01-00be-he-and-eht-phy-capability-dependencies.pptx" TargetMode="External"/><Relationship Id="rId289" Type="http://schemas.openxmlformats.org/officeDocument/2006/relationships/hyperlink" Target="https://mentor.ieee.org/802.11/dcn/21/11-21-0011-07-00be-proposed-draft-text-pdt-joint-spatial-stream-and-mimo-protocol-enhancement-part-2.docx" TargetMode="External"/><Relationship Id="rId454" Type="http://schemas.openxmlformats.org/officeDocument/2006/relationships/hyperlink" Target="mailto:patcom@ieee.org" TargetMode="External"/><Relationship Id="rId496" Type="http://schemas.openxmlformats.org/officeDocument/2006/relationships/hyperlink" Target="https://imat.ieee.org/attendance" TargetMode="External"/><Relationship Id="rId661" Type="http://schemas.openxmlformats.org/officeDocument/2006/relationships/hyperlink" Target="http://standards.ieee.org/board/pat/pat-slideset.ppt" TargetMode="External"/><Relationship Id="rId11" Type="http://schemas.openxmlformats.org/officeDocument/2006/relationships/hyperlink" Target="https://mentor.ieee.org/802.11/dcn/20/11-20-1122-03-00be-802-11be-architecture-association-discussion.pptx" TargetMode="External"/><Relationship Id="rId53" Type="http://schemas.openxmlformats.org/officeDocument/2006/relationships/hyperlink" Target="https://mentor.ieee.org/802.11/dcn/20/11-20-1124-00-00be-ml-element-design.pptx" TargetMode="External"/><Relationship Id="rId149" Type="http://schemas.openxmlformats.org/officeDocument/2006/relationships/hyperlink" Target="https://mentor.ieee.org/802.11/dcn/21/11-21-0049-01-00be-pdt-phy-update-to-preamble-u-sig-for-d0-3.docx" TargetMode="External"/><Relationship Id="rId314" Type="http://schemas.openxmlformats.org/officeDocument/2006/relationships/hyperlink" Target="https://standards.ieee.org/about/policies/opman/sect6.html" TargetMode="External"/><Relationship Id="rId356" Type="http://schemas.openxmlformats.org/officeDocument/2006/relationships/hyperlink" Target="https://mentor.ieee.org/802.11/dcn/20/11-20-1691-01-00be-txop-rules-to-reduce-worst-case-latency.pptx" TargetMode="External"/><Relationship Id="rId398" Type="http://schemas.openxmlformats.org/officeDocument/2006/relationships/hyperlink" Target="https://imat.ieee.org/attendance" TargetMode="External"/><Relationship Id="rId521" Type="http://schemas.openxmlformats.org/officeDocument/2006/relationships/hyperlink" Target="https://mentor.ieee.org/802.11/dcn/21/11-21-0149-01-00be-disambiguate-trigger-frame-special-user-info-field.pptx" TargetMode="External"/><Relationship Id="rId563" Type="http://schemas.openxmlformats.org/officeDocument/2006/relationships/hyperlink" Target="https://mentor.ieee.org/802.11/dcn/21/11-21-0169-00-00be-pdt-mlo-txop-termination-of-nstr-mld.docx" TargetMode="External"/><Relationship Id="rId619" Type="http://schemas.openxmlformats.org/officeDocument/2006/relationships/hyperlink" Target="mailto:sschelstraete@quantenna.com" TargetMode="External"/><Relationship Id="rId95" Type="http://schemas.openxmlformats.org/officeDocument/2006/relationships/hyperlink" Target="https://mentor.ieee.org/802.11/dcn/21/11-21-0162-00-00be-signaling-on-static-puncture-info.pptx" TargetMode="External"/><Relationship Id="rId160" Type="http://schemas.openxmlformats.org/officeDocument/2006/relationships/hyperlink" Target="https://mentor.ieee.org/802.11/dcn/21/11-21-0112-00-00be-pdt-phy-update-to-eht-sounding-ndp.docx" TargetMode="External"/><Relationship Id="rId216" Type="http://schemas.openxmlformats.org/officeDocument/2006/relationships/hyperlink" Target="https://mentor.ieee.org/802.11/dcn/21/11-21-0089-01-00be-eht-ppe-thresholds-field-follow-up.pptx" TargetMode="External"/><Relationship Id="rId423" Type="http://schemas.openxmlformats.org/officeDocument/2006/relationships/hyperlink" Target="https://mentor.ieee.org/802.11/dcn/21/11-21-0223-00-00be-ieee-802-11be-cc34-comments.xlsx" TargetMode="External"/><Relationship Id="rId258" Type="http://schemas.openxmlformats.org/officeDocument/2006/relationships/hyperlink" Target="https://standards.ieee.org/about/policies/bylaws/sect6-7.html" TargetMode="External"/><Relationship Id="rId465" Type="http://schemas.openxmlformats.org/officeDocument/2006/relationships/hyperlink" Target="https://mentor.ieee.org/802.11/dcn/19/11-19-1262-23-00be-specification-framework-for-tgbe.docx" TargetMode="External"/><Relationship Id="rId630" Type="http://schemas.openxmlformats.org/officeDocument/2006/relationships/hyperlink" Target="http://standards.ieee.org/develop/policies/opman/sect6.html" TargetMode="External"/><Relationship Id="rId672" Type="http://schemas.openxmlformats.org/officeDocument/2006/relationships/hyperlink" Target="https://mentor.ieee.org/802.11/dcn/14/11-14-0629-22-0000-802-11-operations-manual.docx" TargetMode="External"/><Relationship Id="rId22" Type="http://schemas.openxmlformats.org/officeDocument/2006/relationships/hyperlink" Target="https://mentor.ieee.org/802.11/dcn/20/11-20-1009-09-00be-multi-link-hidden-terminal-followup.pptx" TargetMode="External"/><Relationship Id="rId64" Type="http://schemas.openxmlformats.org/officeDocument/2006/relationships/hyperlink" Target="https://mentor.ieee.org/802.11/dcn/20/11-20-1889-00-00be-mla-clarifications-for-emlsr.pptx" TargetMode="External"/><Relationship Id="rId118" Type="http://schemas.openxmlformats.org/officeDocument/2006/relationships/hyperlink" Target="https://mentor.ieee.org/802.11/dcn/21/11-21-0081-01-00be-mlo-group-addressed-frame.docx" TargetMode="External"/><Relationship Id="rId325" Type="http://schemas.openxmlformats.org/officeDocument/2006/relationships/hyperlink" Target="https://mentor.ieee.org/802.11/dcn/20/11-20-1915-01-00be-pdt-mac-spec-text-for-motions-on-power-save-procedure.docx" TargetMode="External"/><Relationship Id="rId367" Type="http://schemas.openxmlformats.org/officeDocument/2006/relationships/hyperlink" Target="mailto:dennis.sundman@ericsson.com" TargetMode="External"/><Relationship Id="rId532" Type="http://schemas.openxmlformats.org/officeDocument/2006/relationships/hyperlink" Target="mailto:tianyu@apple.com" TargetMode="External"/><Relationship Id="rId574" Type="http://schemas.openxmlformats.org/officeDocument/2006/relationships/hyperlink" Target="https://mentor.ieee.org/802.11/dcn/21/11-21-0293-00-00be-cr-for-clause-36-3-4.docx" TargetMode="External"/><Relationship Id="rId171" Type="http://schemas.openxmlformats.org/officeDocument/2006/relationships/hyperlink" Target="https://mentor.ieee.org/802.11/dcn/21/11-21-0275-00-00be-eht-sig-cr-d03-part-3.doc" TargetMode="External"/><Relationship Id="rId227" Type="http://schemas.openxmlformats.org/officeDocument/2006/relationships/hyperlink" Target="mailto:liwen.chu@nxp.com" TargetMode="External"/><Relationship Id="rId269" Type="http://schemas.openxmlformats.org/officeDocument/2006/relationships/hyperlink" Target="https://mentor.ieee.org/802.11/dcn/21/11-21-0056-02-00be-mac-pdt-motion-146-sps-336-337.docx" TargetMode="External"/><Relationship Id="rId434" Type="http://schemas.openxmlformats.org/officeDocument/2006/relationships/hyperlink" Target="https://imat.ieee.org/attendance" TargetMode="External"/><Relationship Id="rId476" Type="http://schemas.openxmlformats.org/officeDocument/2006/relationships/hyperlink" Target="https://mentor.ieee.org/802-ec/dcn/16/ec-16-0180-05-00EC-ieee-802-participation-slide.pptx" TargetMode="External"/><Relationship Id="rId641" Type="http://schemas.openxmlformats.org/officeDocument/2006/relationships/hyperlink" Target="https://standards.ieee.org/about/policies/opman/sect6.html" TargetMode="External"/><Relationship Id="rId33" Type="http://schemas.openxmlformats.org/officeDocument/2006/relationships/hyperlink" Target="https://mentor.ieee.org/802.11/dcn/20/11-20-1085-07-00be-str-capability-signaling.pptx" TargetMode="External"/><Relationship Id="rId129" Type="http://schemas.openxmlformats.org/officeDocument/2006/relationships/hyperlink" Target="https://mentor.ieee.org/802.11/dcn/21/11-21-0192-00-00be-proposed-draft-specification-for-mld-transmit-buffer-control.docx" TargetMode="External"/><Relationship Id="rId280" Type="http://schemas.openxmlformats.org/officeDocument/2006/relationships/hyperlink" Target="https://imat.ieee.org/attendance" TargetMode="External"/><Relationship Id="rId336" Type="http://schemas.openxmlformats.org/officeDocument/2006/relationships/hyperlink" Target="https://standards.ieee.org/about/policies/opman/sect6.html" TargetMode="External"/><Relationship Id="rId501" Type="http://schemas.openxmlformats.org/officeDocument/2006/relationships/hyperlink" Target="https://mentor.ieee.org/802.11/dcn/21/11-21-0290-00-00be-editorial-fixes-to-subclause-35-3-4-3.docx" TargetMode="External"/><Relationship Id="rId543" Type="http://schemas.openxmlformats.org/officeDocument/2006/relationships/hyperlink" Target="https://mentor.ieee.org/802.11/dcn/21/11-21-0208-02-00be-simplified-eht-ppe-thresholds-field.pptx" TargetMode="External"/><Relationship Id="rId75" Type="http://schemas.openxmlformats.org/officeDocument/2006/relationships/hyperlink" Target="https://mentor.ieee.org/802.11/dcn/21/11-21-0015-00-00be-clarification-of-80-mhz-operation-in-wider-bw-ofdma.pptx" TargetMode="External"/><Relationship Id="rId140" Type="http://schemas.openxmlformats.org/officeDocument/2006/relationships/hyperlink" Target="https://mentor.ieee.org/802.11/dcn/21/11-21-0252-01-00be-cc34-resolution-for-misc-cids-related-to-clause-9-11.docx" TargetMode="External"/><Relationship Id="rId182" Type="http://schemas.openxmlformats.org/officeDocument/2006/relationships/hyperlink" Target="https://mentor.ieee.org/802.11/dcn/20/11-20-1983-05-00be-tgbe-january-2021-meeting-agenda.pptx" TargetMode="External"/><Relationship Id="rId378" Type="http://schemas.openxmlformats.org/officeDocument/2006/relationships/hyperlink" Target="https://mentor.ieee.org/802.11/dcn/21/11-21-0057-02-00be-discussion-on-special-user-info-field-of-trigger-frame.pptx" TargetMode="External"/><Relationship Id="rId403" Type="http://schemas.openxmlformats.org/officeDocument/2006/relationships/hyperlink" Target="https://mentor.ieee.org/802.11/dcn/20/11-20-1727-04-00be-pdt-mac-mlo-6-3-x-nsep-priority-access.docx" TargetMode="External"/><Relationship Id="rId585" Type="http://schemas.openxmlformats.org/officeDocument/2006/relationships/hyperlink" Target="mailto:jeongki.kim@lge.com" TargetMode="External"/><Relationship Id="rId6" Type="http://schemas.openxmlformats.org/officeDocument/2006/relationships/styles" Target="styles.xml"/><Relationship Id="rId238" Type="http://schemas.openxmlformats.org/officeDocument/2006/relationships/hyperlink" Target="https://mentor.ieee.org/802.11/dcn/20/11-20-1534-04-00be-discussion-on-multi-link-setup.pptx" TargetMode="External"/><Relationship Id="rId445" Type="http://schemas.openxmlformats.org/officeDocument/2006/relationships/hyperlink" Target="https://mentor.ieee.org/802.11/dcn/20/11-20-1902-00-00be-uora-enhancements-to-address-rta.pptx" TargetMode="External"/><Relationship Id="rId487" Type="http://schemas.openxmlformats.org/officeDocument/2006/relationships/hyperlink" Target="https://mentor.ieee.org/802.11/dcn/21/11-21-0274-00-00be-d0-3-cr-for-36-3-11-9.docx" TargetMode="External"/><Relationship Id="rId610" Type="http://schemas.openxmlformats.org/officeDocument/2006/relationships/hyperlink" Target="https://mentor.ieee.org/802.11/dcn/21/11-21-0152-00-00be-ul-spatial-reuse-subfield-design-in-enhanced-trigger-frame.pptx" TargetMode="External"/><Relationship Id="rId652" Type="http://schemas.openxmlformats.org/officeDocument/2006/relationships/hyperlink" Target="http://standards.ieee.org/resources/antitrust-guidelines.pdf" TargetMode="External"/><Relationship Id="rId291" Type="http://schemas.openxmlformats.org/officeDocument/2006/relationships/hyperlink" Target="https://mentor.ieee.org/802.11/dcn/21/11-21-0095-01-00be-phy-related-agreements-for-sst.pptx" TargetMode="External"/><Relationship Id="rId305" Type="http://schemas.openxmlformats.org/officeDocument/2006/relationships/hyperlink" Target="https://mentor.ieee.org/802.11/dcn/20/11-20-1958-03-00be-pdt-phy-phase-noise-per-160mhz.docx" TargetMode="External"/><Relationship Id="rId347" Type="http://schemas.openxmlformats.org/officeDocument/2006/relationships/hyperlink" Target="https://mentor.ieee.org/802.11/dcn/21/11-21-0154-00-00be-pdt-mac-single-radio-and-multi-radio-mld-indication.docx" TargetMode="External"/><Relationship Id="rId512" Type="http://schemas.openxmlformats.org/officeDocument/2006/relationships/hyperlink" Target="https://standards.ieee.org/about/policies/bylaws/sect6-7.html" TargetMode="External"/><Relationship Id="rId44" Type="http://schemas.openxmlformats.org/officeDocument/2006/relationships/hyperlink" Target="https://mentor.ieee.org/802.11/dcn/20/11-20-1171-01-00be-multi-link-ap-network-reference-model-discussion.pptx" TargetMode="External"/><Relationship Id="rId86" Type="http://schemas.openxmlformats.org/officeDocument/2006/relationships/hyperlink" Target="https://mentor.ieee.org/802.11/dcn/21/11-21-0265-00-00be-further-discussion-on-bw-extension-of-eht-trigger-frame.pptx" TargetMode="External"/><Relationship Id="rId151" Type="http://schemas.openxmlformats.org/officeDocument/2006/relationships/hyperlink" Target="https://mentor.ieee.org/802.11/dcn/21/11-21-0010-01-00be-pdt-phy-preamble-puncture-update.docx" TargetMode="External"/><Relationship Id="rId389" Type="http://schemas.openxmlformats.org/officeDocument/2006/relationships/hyperlink" Target="https://mentor.ieee.org/802.11/dcn/21/11-21-0193-00-00be-pdt-phy-transmit-requirements-for-ppdus-sent-in-response-to-a-triggering-frame.docx" TargetMode="External"/><Relationship Id="rId554" Type="http://schemas.openxmlformats.org/officeDocument/2006/relationships/hyperlink" Target="https://mentor.ieee.org/802.11/dcn/20/11-20-1046-14-00be-prioritized-edca-channel-access-slot-management.pptx" TargetMode="External"/><Relationship Id="rId596" Type="http://schemas.openxmlformats.org/officeDocument/2006/relationships/hyperlink" Target="https://mentor.ieee.org/802.11/dcn/21/11-21-0019-00-00be-pdt-mlo-tid-to-link-mapping.docx" TargetMode="External"/><Relationship Id="rId193" Type="http://schemas.openxmlformats.org/officeDocument/2006/relationships/hyperlink" Target="mailto:dennis.sundman@ericsson.com" TargetMode="External"/><Relationship Id="rId207" Type="http://schemas.openxmlformats.org/officeDocument/2006/relationships/hyperlink" Target="https://standards.ieee.org/about/policies/bylaws/sect6-7.html" TargetMode="External"/><Relationship Id="rId249" Type="http://schemas.openxmlformats.org/officeDocument/2006/relationships/hyperlink" Target="https://mentor.ieee.org/802.11/dcn/21/11-21-0104-00-00be-subcarriers-and-resource-allocation-for-multiple-rus-update.docx" TargetMode="External"/><Relationship Id="rId414" Type="http://schemas.openxmlformats.org/officeDocument/2006/relationships/hyperlink" Target="https://mentor.ieee.org/802.11/dcn/20/11-20-1843-02-00be-low-latency-triggered-twt.pptx" TargetMode="External"/><Relationship Id="rId456" Type="http://schemas.openxmlformats.org/officeDocument/2006/relationships/hyperlink" Target="https://standards.ieee.org/about/policies/opman/sect6.html" TargetMode="External"/><Relationship Id="rId498" Type="http://schemas.openxmlformats.org/officeDocument/2006/relationships/hyperlink" Target="mailto:liwen.chu@nxp.com" TargetMode="External"/><Relationship Id="rId621" Type="http://schemas.openxmlformats.org/officeDocument/2006/relationships/hyperlink" Target="https://standards.ieee.org/about/policies/bylaws/sect6-7.html" TargetMode="External"/><Relationship Id="rId663" Type="http://schemas.openxmlformats.org/officeDocument/2006/relationships/hyperlink" Target="http://standards.ieee.org/develop/policies/bylaws/sb_bylaws.pdf" TargetMode="External"/><Relationship Id="rId13" Type="http://schemas.openxmlformats.org/officeDocument/2006/relationships/hyperlink" Target="https://mentor.ieee.org/802.11/dcn/20/11-20-1009-08-00be-multi-link-hidden-terminal-followup.pptx" TargetMode="External"/><Relationship Id="rId109" Type="http://schemas.openxmlformats.org/officeDocument/2006/relationships/hyperlink" Target="https://mentor.ieee.org/802.11/dcn/21/11-21-0259-00-00be-pdt-trigger-frame-for-eht.docx" TargetMode="External"/><Relationship Id="rId260" Type="http://schemas.openxmlformats.org/officeDocument/2006/relationships/hyperlink" Target="https://mentor.ieee.org/802-ec/dcn/16/ec-16-0180-05-00EC-ieee-802-participation-slide.pptx" TargetMode="External"/><Relationship Id="rId316" Type="http://schemas.openxmlformats.org/officeDocument/2006/relationships/hyperlink" Target="https://imat.ieee.org/attendance" TargetMode="External"/><Relationship Id="rId523" Type="http://schemas.openxmlformats.org/officeDocument/2006/relationships/hyperlink" Target="https://mentor.ieee.org/802.11/dcn/21/11-21-0152-00-00be-ul-spatial-reuse-subfield-design-in-enhanced-trigger-frame.pptx" TargetMode="External"/><Relationship Id="rId55" Type="http://schemas.openxmlformats.org/officeDocument/2006/relationships/hyperlink" Target="https://mentor.ieee.org/802.11/dcn/20/11-20-1738-00-00be-signaling-of-beacon-interval-for-ap-mld.pptx" TargetMode="External"/><Relationship Id="rId97" Type="http://schemas.openxmlformats.org/officeDocument/2006/relationships/hyperlink" Target="https://mentor.ieee.org/802.11/dcn/21/11-21-0065-00-00be-spatial-reuse-fields-in-eht-preamble.pptx" TargetMode="External"/><Relationship Id="rId120" Type="http://schemas.openxmlformats.org/officeDocument/2006/relationships/hyperlink" Target="https://mentor.ieee.org/802.11/dcn/20/11-20-1965-00-00be-pdt-mac-mlo-mandatory-optional.docx" TargetMode="External"/><Relationship Id="rId358" Type="http://schemas.openxmlformats.org/officeDocument/2006/relationships/hyperlink" Target="https://mentor.ieee.org/802.11/dcn/20/11-20-1897-00-00be-obss-edca-parameter-sets-for-rta.pptx" TargetMode="External"/><Relationship Id="rId565" Type="http://schemas.openxmlformats.org/officeDocument/2006/relationships/hyperlink" Target="https://standards.ieee.org/about/policies/bylaws/sect6-7.html" TargetMode="External"/><Relationship Id="rId162" Type="http://schemas.openxmlformats.org/officeDocument/2006/relationships/hyperlink" Target="https://mentor.ieee.org/802.11/dcn/21/11-21-0157-00-00be-pdt-effect-of-ch-bandwidth-parameter-on-ppdu-format.docx" TargetMode="External"/><Relationship Id="rId218" Type="http://schemas.openxmlformats.org/officeDocument/2006/relationships/hyperlink" Target="https://mentor.ieee.org/802.11/dcn/21/11-21-0129-00-00be-phase-rotation-for-320-mhz-non-ht-duplicate-transmission-and-pre-eht-modulated-fields.pptx" TargetMode="External"/><Relationship Id="rId425" Type="http://schemas.openxmlformats.org/officeDocument/2006/relationships/hyperlink" Target="https://mentor.ieee.org/802.11/dcn/21/11-21-0224-00-00be-pdt-eht-phy-capabilities-information-field.docx" TargetMode="External"/><Relationship Id="rId467" Type="http://schemas.openxmlformats.org/officeDocument/2006/relationships/hyperlink" Target="https://mentor.ieee.org/802.11/dcn/13/11-13-0230-05-0000-comment-resolution-tutorial.ppt" TargetMode="External"/><Relationship Id="rId632" Type="http://schemas.openxmlformats.org/officeDocument/2006/relationships/hyperlink" Target="mailto:patcom@ieee.org" TargetMode="External"/><Relationship Id="rId271" Type="http://schemas.openxmlformats.org/officeDocument/2006/relationships/hyperlink" Target="https://mentor.ieee.org/802.11/dcn/20/11-20-1554-03-00be-ml-reconfiguration.pptx" TargetMode="External"/><Relationship Id="rId674" Type="http://schemas.openxmlformats.org/officeDocument/2006/relationships/header" Target="header1.xml"/><Relationship Id="rId24" Type="http://schemas.openxmlformats.org/officeDocument/2006/relationships/hyperlink" Target="https://mentor.ieee.org/802.11/dcn/20/11-20-1350-07-00be-enhancements-for-qos-and-low-latency-in-802-11be-r1.pptx" TargetMode="External"/><Relationship Id="rId66" Type="http://schemas.openxmlformats.org/officeDocument/2006/relationships/hyperlink" Target="https://mentor.ieee.org/802.11/dcn/20/11-20-1892-00-00be-estimation-of-link-reachability.pptx" TargetMode="External"/><Relationship Id="rId131" Type="http://schemas.openxmlformats.org/officeDocument/2006/relationships/hyperlink" Target="https://mentor.ieee.org/802.11/dcn/21/11-21-0142-03-00be-pdt-mac-restricted-twt.docx" TargetMode="External"/><Relationship Id="rId327" Type="http://schemas.openxmlformats.org/officeDocument/2006/relationships/hyperlink" Target="https://mentor.ieee.org/802.11/dcn/20/11-20-1667-02-00be-pdt-mac-mlo-discovery-information-request.docx" TargetMode="External"/><Relationship Id="rId369" Type="http://schemas.openxmlformats.org/officeDocument/2006/relationships/hyperlink" Target="https://mentor.ieee.org/802.11/poll-vote?p=46800008&amp;t=46800008" TargetMode="External"/><Relationship Id="rId534" Type="http://schemas.openxmlformats.org/officeDocument/2006/relationships/hyperlink" Target="https://mentor.ieee.org/802.11/dcn/21/11-21-0213-00-00be-pdt-update-phy-beamforming.docx" TargetMode="External"/><Relationship Id="rId576" Type="http://schemas.openxmlformats.org/officeDocument/2006/relationships/hyperlink" Target="https://mentor.ieee.org/802.11/dcn/21/11-21-0297-00-00be-beamforming-cid-cr-d03.doc" TargetMode="External"/><Relationship Id="rId173" Type="http://schemas.openxmlformats.org/officeDocument/2006/relationships/hyperlink" Target="https://mentor.ieee.org/802.11/dcn/21/11-21-0292-01-00be-cr-for-cid-1081-2255-and-2990.docx" TargetMode="External"/><Relationship Id="rId229" Type="http://schemas.openxmlformats.org/officeDocument/2006/relationships/hyperlink" Target="https://mentor.ieee.org/802.11/dcn/20/11-20-0689-04-00be-single-sta-trigger.pptx" TargetMode="External"/><Relationship Id="rId380" Type="http://schemas.openxmlformats.org/officeDocument/2006/relationships/hyperlink" Target="mailto:patcom@ieee.org" TargetMode="External"/><Relationship Id="rId436" Type="http://schemas.openxmlformats.org/officeDocument/2006/relationships/hyperlink" Target="mailto:liwen.chu@nxp.com" TargetMode="External"/><Relationship Id="rId601" Type="http://schemas.openxmlformats.org/officeDocument/2006/relationships/hyperlink" Target="https://standards.ieee.org/about/policies/opman/sect6.html" TargetMode="External"/><Relationship Id="rId643" Type="http://schemas.openxmlformats.org/officeDocument/2006/relationships/hyperlink" Target="http://standards.ieee.org/faqs/copyrights.html/" TargetMode="External"/><Relationship Id="rId240" Type="http://schemas.openxmlformats.org/officeDocument/2006/relationships/hyperlink" Target="mailto:patcom@ieee.org" TargetMode="External"/><Relationship Id="rId478" Type="http://schemas.openxmlformats.org/officeDocument/2006/relationships/hyperlink" Target="https://imat.ieee.org/attendance" TargetMode="External"/><Relationship Id="rId35" Type="http://schemas.openxmlformats.org/officeDocument/2006/relationships/hyperlink" Target="https://mentor.ieee.org/802.11/dcn/20/11-20-1890-01-00be-reconsideration-on-sta-mac-address-of-non-ap-mld.pptx" TargetMode="External"/><Relationship Id="rId77" Type="http://schemas.openxmlformats.org/officeDocument/2006/relationships/hyperlink" Target="https://mentor.ieee.org/802.11/dcn/21/11-21-0043-00-00be-eht-ltf-related-signaling-in-enhanced-trigger-frame.pptx" TargetMode="External"/><Relationship Id="rId100" Type="http://schemas.openxmlformats.org/officeDocument/2006/relationships/hyperlink" Target="https://mentor.ieee.org/802.11/dcn/21/11-21-0102-00-00be-considerations-on-capabilities-and-operation-mode-mu-mimo.pptx" TargetMode="External"/><Relationship Id="rId282" Type="http://schemas.openxmlformats.org/officeDocument/2006/relationships/hyperlink" Target="mailto:dennis.sundman@ericsson.com" TargetMode="External"/><Relationship Id="rId338" Type="http://schemas.openxmlformats.org/officeDocument/2006/relationships/hyperlink" Target="https://imat.ieee.org/attendance" TargetMode="External"/><Relationship Id="rId503" Type="http://schemas.openxmlformats.org/officeDocument/2006/relationships/hyperlink" Target="https://mentor.ieee.org/802.11/dcn/21/11-21-0160-01-00be-pdt-mac-mlo-emlsr-tbds.docx" TargetMode="External"/><Relationship Id="rId545" Type="http://schemas.openxmlformats.org/officeDocument/2006/relationships/hyperlink" Target="mailto:patcom@ieee.org" TargetMode="External"/><Relationship Id="rId587" Type="http://schemas.openxmlformats.org/officeDocument/2006/relationships/hyperlink" Target="https://mentor.ieee.org/802.11/dcn/20/11-20-0902-07-00be-group-addressed-frames-delivery-for-mlo-follow-up.pptx" TargetMode="External"/><Relationship Id="rId8" Type="http://schemas.openxmlformats.org/officeDocument/2006/relationships/webSettings" Target="webSettings.xml"/><Relationship Id="rId142" Type="http://schemas.openxmlformats.org/officeDocument/2006/relationships/hyperlink" Target="https://mentor.ieee.org/802.11/dcn/21/11-21-0253-00-00be-cc34-resolution-for-cids-related-to-eht-capabilities-ie.docx" TargetMode="External"/><Relationship Id="rId184" Type="http://schemas.openxmlformats.org/officeDocument/2006/relationships/hyperlink" Target="https://mentor.ieee.org/802.11/dcn/20/11-20-1983-05-00be-tgbe-january-2021-meeting-agenda.pptx" TargetMode="External"/><Relationship Id="rId391" Type="http://schemas.openxmlformats.org/officeDocument/2006/relationships/hyperlink" Target="https://mentor.ieee.org/802.11/dcn/21/11-21-0093-02-00be-reducing-usig-papr-via-disregard-bit-value.pptx" TargetMode="External"/><Relationship Id="rId405" Type="http://schemas.openxmlformats.org/officeDocument/2006/relationships/hyperlink" Target="https://mentor.ieee.org/802.11/dcn/21/11-21-0087-00-00be-pdt-mac-triggered-su.docx" TargetMode="External"/><Relationship Id="rId447" Type="http://schemas.openxmlformats.org/officeDocument/2006/relationships/hyperlink" Target="https://mentor.ieee.org/802.11/dcn/20/11-20-1780-00-00be-reduced-blockack.pptx" TargetMode="External"/><Relationship Id="rId612" Type="http://schemas.openxmlformats.org/officeDocument/2006/relationships/hyperlink" Target="mailto:patcom@ieee.org" TargetMode="External"/><Relationship Id="rId251" Type="http://schemas.openxmlformats.org/officeDocument/2006/relationships/hyperlink" Target="https://mentor.ieee.org/802.11/dcn/21/11-21-0139-00-00be-pdt-phy-eht-dup-mode.docx" TargetMode="External"/><Relationship Id="rId489" Type="http://schemas.openxmlformats.org/officeDocument/2006/relationships/hyperlink" Target="https://mentor.ieee.org/802.11/dcn/21/11-21-0225-01-00be-eht-ppet-capability-design.pptx" TargetMode="External"/><Relationship Id="rId654" Type="http://schemas.openxmlformats.org/officeDocument/2006/relationships/hyperlink" Target="http://standards.ieee.org/develop/policies/bylaws/sect6-7.html" TargetMode="External"/><Relationship Id="rId46" Type="http://schemas.openxmlformats.org/officeDocument/2006/relationships/hyperlink" Target="https://mentor.ieee.org/802.11/dcn/20/11-20-1221-00-00be-multi-link-channel-access-for-non-str-mld.pptx" TargetMode="External"/><Relationship Id="rId293" Type="http://schemas.openxmlformats.org/officeDocument/2006/relationships/hyperlink" Target="https://mentor.ieee.org/802.11/dcn/20/11-20-1247-01-00be-virtual-bss-for-multi-ap-coordination.pptx" TargetMode="External"/><Relationship Id="rId307" Type="http://schemas.openxmlformats.org/officeDocument/2006/relationships/hyperlink" Target="https://mentor.ieee.org/802.11/dcn/21/11-21-0143-01-00be-pdt-eht-sig-mcs-table.docx" TargetMode="External"/><Relationship Id="rId349" Type="http://schemas.openxmlformats.org/officeDocument/2006/relationships/hyperlink" Target="https://mentor.ieee.org/802.11/dcn/20/11-20-1737-03-00be-solicited-method-for-critical-update-in-multi-link.pptx" TargetMode="External"/><Relationship Id="rId514" Type="http://schemas.openxmlformats.org/officeDocument/2006/relationships/hyperlink" Target="https://mentor.ieee.org/802-ec/dcn/16/ec-16-0180-05-00EC-ieee-802-participation-slide.pptx" TargetMode="External"/><Relationship Id="rId556" Type="http://schemas.openxmlformats.org/officeDocument/2006/relationships/hyperlink" Target="https://mentor.ieee.org/802.11/dcn/21/11-21-0250-00-00be-cc34-resolution-for-cids-related-to-mlo-power-save.docx" TargetMode="External"/><Relationship Id="rId88" Type="http://schemas.openxmlformats.org/officeDocument/2006/relationships/hyperlink" Target="https://mentor.ieee.org/802.11/dcn/21/11-21-0060-00-00be-frame-format-of-modified-mu-rts-for-su-ppdu.pptx" TargetMode="External"/><Relationship Id="rId111" Type="http://schemas.openxmlformats.org/officeDocument/2006/relationships/hyperlink" Target="https://mentor.ieee.org/802.11/dcn/20/11-20-1722-04-00be-mac-pdt-nsep-tbds.docx" TargetMode="External"/><Relationship Id="rId153" Type="http://schemas.openxmlformats.org/officeDocument/2006/relationships/hyperlink" Target="https://mentor.ieee.org/802.11/dcn/21/11-21-0013-02-00be-proposed-draft-text-pdt-phy-receive-specification-general-and-receiver-minimum-input-sensitivity-and-channel-rejection.docx" TargetMode="External"/><Relationship Id="rId195" Type="http://schemas.openxmlformats.org/officeDocument/2006/relationships/hyperlink" Target="https://www.ieee802.org/11/private/Draft_Standards/11be/index.html" TargetMode="External"/><Relationship Id="rId209" Type="http://schemas.openxmlformats.org/officeDocument/2006/relationships/hyperlink" Target="https://mentor.ieee.org/802-ec/dcn/16/ec-16-0180-05-00EC-ieee-802-participation-slide.pptx" TargetMode="External"/><Relationship Id="rId360" Type="http://schemas.openxmlformats.org/officeDocument/2006/relationships/hyperlink" Target="https://mentor.ieee.org/802.11/dcn/20/11-20-1843-02-00be-low-latency-triggered-twt.pptx" TargetMode="External"/><Relationship Id="rId416" Type="http://schemas.openxmlformats.org/officeDocument/2006/relationships/hyperlink" Target="https://standards.ieee.org/about/policies/bylaws/sect6-7.html" TargetMode="External"/><Relationship Id="rId598" Type="http://schemas.openxmlformats.org/officeDocument/2006/relationships/hyperlink" Target="https://mentor.ieee.org/802.11/dcn/20/11-20-1780-00-00be-reduced-blockack.pptx" TargetMode="External"/><Relationship Id="rId220" Type="http://schemas.openxmlformats.org/officeDocument/2006/relationships/hyperlink" Target="mailto:patcom@ieee.org" TargetMode="External"/><Relationship Id="rId458" Type="http://schemas.openxmlformats.org/officeDocument/2006/relationships/hyperlink" Target="https://imat.ieee.org/attendance" TargetMode="External"/><Relationship Id="rId623" Type="http://schemas.openxmlformats.org/officeDocument/2006/relationships/hyperlink" Target="https://mentor.ieee.org/802-ec/dcn/16/ec-16-0180-05-00EC-ieee-802-participation-slide.pptx" TargetMode="External"/><Relationship Id="rId665" Type="http://schemas.openxmlformats.org/officeDocument/2006/relationships/hyperlink" Target="http://standards.ieee.org/board/aud/LMSC.pdf" TargetMode="External"/><Relationship Id="rId15" Type="http://schemas.openxmlformats.org/officeDocument/2006/relationships/hyperlink" Target="https://mentor.ieee.org/802.11/dcn/20/11-20-0442-03-00be-mla-group-addressed-frames-delivery.pptx" TargetMode="External"/><Relationship Id="rId57" Type="http://schemas.openxmlformats.org/officeDocument/2006/relationships/hyperlink" Target="https://mentor.ieee.org/802.11/dcn/20/11-20-1780-00-00be-reduced-blockack.pptx" TargetMode="External"/><Relationship Id="rId262" Type="http://schemas.openxmlformats.org/officeDocument/2006/relationships/hyperlink" Target="https://imat.ieee.org/attendance" TargetMode="External"/><Relationship Id="rId318" Type="http://schemas.openxmlformats.org/officeDocument/2006/relationships/hyperlink" Target="mailto:jeongki.kim@lge.com" TargetMode="External"/><Relationship Id="rId525" Type="http://schemas.openxmlformats.org/officeDocument/2006/relationships/hyperlink" Target="https://mentor.ieee.org/802.11/dcn/21/11-21-0247-00-00be-bandwidthindicationinrtsctsin320mhzppduandpuncturedpreambles.pptx" TargetMode="External"/><Relationship Id="rId567"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1/11-21-0089-00-00be-eht-ppe-thresholds-field-follow-up.pptx" TargetMode="External"/><Relationship Id="rId122" Type="http://schemas.openxmlformats.org/officeDocument/2006/relationships/hyperlink" Target="https://mentor.ieee.org/802.11/dcn/21/11-21-0056-03-00be-mac-pdt-motion-146-sps-336-337.docx" TargetMode="External"/><Relationship Id="rId164" Type="http://schemas.openxmlformats.org/officeDocument/2006/relationships/hyperlink" Target="https://mentor.ieee.org/802.11/dcn/21/11-21-0224-02-00be-pdt-eht-phy-capabilities-information-field.docx" TargetMode="External"/><Relationship Id="rId371" Type="http://schemas.openxmlformats.org/officeDocument/2006/relationships/hyperlink" Target="https://mentor.ieee.org/802.11/dcn/20/11-20-0997-88-00be-tgbe-spec-text-volunteers-and-status.docx" TargetMode="External"/><Relationship Id="rId427" Type="http://schemas.openxmlformats.org/officeDocument/2006/relationships/hyperlink" Target="https://mentor.ieee.org/802.11/dcn/21/11-21-0208-01-00be-simplified-eht-ppe-thresholds-field.pptx" TargetMode="External"/><Relationship Id="rId469" Type="http://schemas.openxmlformats.org/officeDocument/2006/relationships/hyperlink" Target="https://mentor.ieee.org/802.11/dcn/21/11-21-0133-00-00be-trigger-frame-and-punctured-channel-information.pptx" TargetMode="External"/><Relationship Id="rId634" Type="http://schemas.openxmlformats.org/officeDocument/2006/relationships/hyperlink" Target="https://standards.ieee.org/develop/policies/bylaws/sb_bylaws.pdf" TargetMode="External"/><Relationship Id="rId676" Type="http://schemas.openxmlformats.org/officeDocument/2006/relationships/fontTable" Target="fontTable.xml"/><Relationship Id="rId26" Type="http://schemas.openxmlformats.org/officeDocument/2006/relationships/hyperlink" Target="https://mentor.ieee.org/802.11/dcn/20/11-20-0443-01-00be-mla-ssid-handling.pptx" TargetMode="External"/><Relationship Id="rId231" Type="http://schemas.openxmlformats.org/officeDocument/2006/relationships/hyperlink" Target="https://mentor.ieee.org/802.11/dcn/21/11-21-0034-03-00be-pdt-mac-quality-of-service-for-latency-sensitive-traffic.docx" TargetMode="External"/><Relationship Id="rId273" Type="http://schemas.openxmlformats.org/officeDocument/2006/relationships/hyperlink" Target="https://mentor.ieee.org/802.11/dcn/20/11-20-1551-02-00be-tid-to-link-mapping-negotiation.pptx" TargetMode="External"/><Relationship Id="rId329" Type="http://schemas.openxmlformats.org/officeDocument/2006/relationships/hyperlink" Target="https://mentor.ieee.org/802.11/dcn/21/11-21-0132-00-00be-pdt-mac-mlo-blindness.docx" TargetMode="External"/><Relationship Id="rId480" Type="http://schemas.openxmlformats.org/officeDocument/2006/relationships/hyperlink" Target="mailto:sschelstraete@quantenna.com" TargetMode="External"/><Relationship Id="rId536" Type="http://schemas.openxmlformats.org/officeDocument/2006/relationships/hyperlink" Target="https://mentor.ieee.org/802.11/dcn/21/11-21-0236-00-00be-eht-sig-cr-d03-part-2.doc" TargetMode="External"/><Relationship Id="rId68" Type="http://schemas.openxmlformats.org/officeDocument/2006/relationships/hyperlink" Target="https://mentor.ieee.org/802.11/dcn/20/11-20-1902-00-00be-uora-enhancements-to-address-rta.pptx" TargetMode="External"/><Relationship Id="rId133" Type="http://schemas.openxmlformats.org/officeDocument/2006/relationships/hyperlink" Target="https://mentor.ieee.org/802.11/dcn/21/11-21-0019-00-00be-pdt-mlo-tid-to-link-mapping.docx" TargetMode="External"/><Relationship Id="rId175" Type="http://schemas.openxmlformats.org/officeDocument/2006/relationships/hyperlink" Target="https://mentor.ieee.org/802.11/dcn/21/11-21-0294-00-00be-cr-for-clause-36-3-11-3.docx" TargetMode="External"/><Relationship Id="rId340" Type="http://schemas.openxmlformats.org/officeDocument/2006/relationships/hyperlink" Target="mailto:jeongki.kim@lge.com" TargetMode="External"/><Relationship Id="rId578" Type="http://schemas.openxmlformats.org/officeDocument/2006/relationships/hyperlink" Target="https://mentor.ieee.org/802.11/dcn/21/11-21-0324-00-00be-comment-resolutions-for-clause-36-3-12-3-coding.docx" TargetMode="External"/><Relationship Id="rId200" Type="http://schemas.openxmlformats.org/officeDocument/2006/relationships/hyperlink" Target="https://mentor.ieee.org/802.11/dcn/19/11-19-1262-23-00be-specification-framework-for-tgbe.docx" TargetMode="External"/><Relationship Id="rId382" Type="http://schemas.openxmlformats.org/officeDocument/2006/relationships/hyperlink" Target="https://standards.ieee.org/about/policies/opman/sect6.html" TargetMode="External"/><Relationship Id="rId438" Type="http://schemas.openxmlformats.org/officeDocument/2006/relationships/hyperlink" Target="https://mentor.ieee.org/802.11/dcn/20/11-20-0443-03-00be-mla-ssid-handling.pptx" TargetMode="External"/><Relationship Id="rId603" Type="http://schemas.openxmlformats.org/officeDocument/2006/relationships/hyperlink" Target="https://imat.ieee.org/attendance" TargetMode="External"/><Relationship Id="rId645" Type="http://schemas.openxmlformats.org/officeDocument/2006/relationships/hyperlink" Target="https://standards.ieee.org/about/policies/opman/sect6.html" TargetMode="External"/><Relationship Id="rId242" Type="http://schemas.openxmlformats.org/officeDocument/2006/relationships/hyperlink" Target="https://standards.ieee.org/about/policies/opman/sect6.html" TargetMode="External"/><Relationship Id="rId284" Type="http://schemas.openxmlformats.org/officeDocument/2006/relationships/hyperlink" Target="https://mentor.ieee.org/802.11/poll-vote?p=46800008&amp;t=46800008" TargetMode="External"/><Relationship Id="rId491" Type="http://schemas.openxmlformats.org/officeDocument/2006/relationships/hyperlink" Target="mailto:patcom@ieee.org" TargetMode="External"/><Relationship Id="rId505" Type="http://schemas.openxmlformats.org/officeDocument/2006/relationships/hyperlink" Target="https://mentor.ieee.org/802.11/dcn/21/11-21-0142-01-00be-pdt-mac-restricted-twt.docx" TargetMode="External"/><Relationship Id="rId37" Type="http://schemas.openxmlformats.org/officeDocument/2006/relationships/hyperlink" Target="https://mentor.ieee.org/802.11/dcn/20/11-20-1399-01-00be-on-joint-c-sr-and-c-ofdma-m-ap-transmission.pptx" TargetMode="External"/><Relationship Id="rId79" Type="http://schemas.openxmlformats.org/officeDocument/2006/relationships/hyperlink" Target="https://urldefense.proofpoint.com/v2/url?u=https-3A__mentor.ieee.org_802.11_dcn_21_11-2D21-2D0095-2D00-2D00be-2Dphy-2Drelated-2Dagreements-2Dfor-2Dsst.pptx&amp;d=DwMGaQ&amp;c=MHZppzMdXMt3JYjCV71UsQ&amp;r=rIQVY3rRDeBaTVQe5fEqgkI7yJaYyhns6XzB-BGfinE&amp;m=Uug1AKkX4J4jX08AfmMfzAIS_YwsPwl5d5ANrvomiGE&amp;s=XcHY6Fj3IM_p4ybXSG58W1GRK02ra397KaK3umBkZns&amp;e=" TargetMode="External"/><Relationship Id="rId102" Type="http://schemas.openxmlformats.org/officeDocument/2006/relationships/hyperlink" Target="https://mentor.ieee.org/802.11/dcn/21/11-21-0130-00-00be-papr-comparison-for-two-320mhz-phase-rotation-sequences.pptx" TargetMode="External"/><Relationship Id="rId144" Type="http://schemas.openxmlformats.org/officeDocument/2006/relationships/hyperlink" Target="https://mentor.ieee.org/802.11/dcn/20/11-20-1958-03-00be-pdt-phy-phase-noise-per-160mhz.docx" TargetMode="External"/><Relationship Id="rId547" Type="http://schemas.openxmlformats.org/officeDocument/2006/relationships/hyperlink" Target="https://standards.ieee.org/about/policies/opman/sect6.html" TargetMode="External"/><Relationship Id="rId589" Type="http://schemas.openxmlformats.org/officeDocument/2006/relationships/hyperlink" Target="https://mentor.ieee.org/802.11/dcn/21/11-21-0296-02-00be-cr-for-35-3-3.docx" TargetMode="External"/><Relationship Id="rId90" Type="http://schemas.openxmlformats.org/officeDocument/2006/relationships/hyperlink" Target="https://mentor.ieee.org/802.11/dcn/21/11-21-0062-00-00be-error-recovery-for-nstr-mld-follow-up.pptx" TargetMode="External"/><Relationship Id="rId186" Type="http://schemas.openxmlformats.org/officeDocument/2006/relationships/hyperlink" Target="https://mentor.ieee.org/802.11/dcn/20/11-20-1983-05-00be-tgbe-january-2021-meeting-agenda.pptx" TargetMode="External"/><Relationship Id="rId351" Type="http://schemas.openxmlformats.org/officeDocument/2006/relationships/hyperlink" Target="https://mentor.ieee.org/802.11/dcn/20/11-20-1841-01-00be-performance-study-of-mlo-tid-mapping-configurations.pptx" TargetMode="External"/><Relationship Id="rId393" Type="http://schemas.openxmlformats.org/officeDocument/2006/relationships/hyperlink" Target="mailto:patcom@ieee.org" TargetMode="External"/><Relationship Id="rId407" Type="http://schemas.openxmlformats.org/officeDocument/2006/relationships/hyperlink" Target="https://mentor.ieee.org/802.11/dcn/20/11-20-1890-00-00be-reconsideration-on-sta-mac-address-of-non-ap-mld.pptx" TargetMode="External"/><Relationship Id="rId449" Type="http://schemas.openxmlformats.org/officeDocument/2006/relationships/hyperlink" Target="https://mentor.ieee.org/802.11/dcn/21/11-21-0041-00-00be-group-addressed-frame-delivery-methods-for-mlo.pptx" TargetMode="External"/><Relationship Id="rId614" Type="http://schemas.openxmlformats.org/officeDocument/2006/relationships/hyperlink" Target="https://standards.ieee.org/about/policies/opman/sect6.html" TargetMode="External"/><Relationship Id="rId656" Type="http://schemas.openxmlformats.org/officeDocument/2006/relationships/hyperlink" Target="http://standards.ieee.org/board/pat/pat-slideset.ppt" TargetMode="External"/><Relationship Id="rId211" Type="http://schemas.openxmlformats.org/officeDocument/2006/relationships/hyperlink" Target="https://imat.ieee.org/attendance" TargetMode="External"/><Relationship Id="rId253" Type="http://schemas.openxmlformats.org/officeDocument/2006/relationships/hyperlink" Target="https://mentor.ieee.org/802.11/dcn/21/11-21-0143-00-00be-pdt-eht-sig-mcs-table.docx" TargetMode="External"/><Relationship Id="rId295" Type="http://schemas.openxmlformats.org/officeDocument/2006/relationships/hyperlink" Target="https://mentor.ieee.org/802.11/dcn/20/11-20-1399-01-00be-on-joint-c-sr-and-c-ofdma-m-ap-transmission.pptx" TargetMode="External"/><Relationship Id="rId309" Type="http://schemas.openxmlformats.org/officeDocument/2006/relationships/hyperlink" Target="https://mentor.ieee.org/802.11/dcn/21/11-21-0129-01-00be-phase-rotation-for-320-mhz-non-ht-duplicate-transmission-and-pre-eht-modulated-fields.pptx" TargetMode="External"/><Relationship Id="rId460" Type="http://schemas.openxmlformats.org/officeDocument/2006/relationships/hyperlink" Target="mailto:dennis.sundman@ericsson.com" TargetMode="External"/><Relationship Id="rId516" Type="http://schemas.openxmlformats.org/officeDocument/2006/relationships/hyperlink" Target="https://imat.ieee.org/attendance" TargetMode="External"/><Relationship Id="rId48" Type="http://schemas.openxmlformats.org/officeDocument/2006/relationships/hyperlink" Target="https://mentor.ieee.org/802.11/dcn/20/11-20-1554-00-00be-ml-reconfiguration.pptx" TargetMode="External"/><Relationship Id="rId113" Type="http://schemas.openxmlformats.org/officeDocument/2006/relationships/hyperlink" Target="https://mentor.ieee.org/802.11/dcn/20/11-20-1727-04-00be-pdt-mac-mlo-6-3-x-nsep-priority-access.docx" TargetMode="External"/><Relationship Id="rId320" Type="http://schemas.openxmlformats.org/officeDocument/2006/relationships/hyperlink" Target="https://mentor.ieee.org/802.11/dcn/20/11-20-0902-05-00be-group-addressed-frames-delivery-for-mlo-follow-up.pptx" TargetMode="External"/><Relationship Id="rId558" Type="http://schemas.openxmlformats.org/officeDocument/2006/relationships/hyperlink" Target="https://mentor.ieee.org/802.11/dcn/21/11-21-0081-01-00be-mlo-group-addressed-frame.docx" TargetMode="External"/><Relationship Id="rId155" Type="http://schemas.openxmlformats.org/officeDocument/2006/relationships/hyperlink" Target="https://mentor.ieee.org/802.11/dcn/21/11-21-0114-04-00be-pdt-updates-on-ltf.docx" TargetMode="External"/><Relationship Id="rId197" Type="http://schemas.openxmlformats.org/officeDocument/2006/relationships/hyperlink" Target="https://mentor.ieee.org/802.11/dcn/19/11-19-1935-01-00be-tgbe-editor-s-report.ppt" TargetMode="External"/><Relationship Id="rId362" Type="http://schemas.openxmlformats.org/officeDocument/2006/relationships/hyperlink" Target="https://standards.ieee.org/about/policies/bylaws/sect6-7.html" TargetMode="External"/><Relationship Id="rId418" Type="http://schemas.openxmlformats.org/officeDocument/2006/relationships/hyperlink" Target="https://mentor.ieee.org/802-ec/dcn/16/ec-16-0180-05-00EC-ieee-802-participation-slide.pptx" TargetMode="External"/><Relationship Id="rId625" Type="http://schemas.openxmlformats.org/officeDocument/2006/relationships/hyperlink" Target="https://imat.ieee.org/attendance" TargetMode="External"/><Relationship Id="rId222" Type="http://schemas.openxmlformats.org/officeDocument/2006/relationships/hyperlink" Target="https://standards.ieee.org/about/policies/opman/sect6.html" TargetMode="External"/><Relationship Id="rId264" Type="http://schemas.openxmlformats.org/officeDocument/2006/relationships/hyperlink" Target="mailto:liwen.chu@nxp.com" TargetMode="External"/><Relationship Id="rId471" Type="http://schemas.openxmlformats.org/officeDocument/2006/relationships/hyperlink" Target="https://mentor.ieee.org/802.11/dcn/21/11-21-0102-02-00be-considerations-on-capabilities-and-operation-mode-mu-mimo.pptx" TargetMode="External"/><Relationship Id="rId667" Type="http://schemas.openxmlformats.org/officeDocument/2006/relationships/hyperlink" Target="https://mentor.ieee.org/802-ec/dcn/17/ec-17-0090-22-0PNP-ieee-802-lmsc-operations-manual.pdf" TargetMode="External"/><Relationship Id="rId17" Type="http://schemas.openxmlformats.org/officeDocument/2006/relationships/hyperlink" Target="https://mentor.ieee.org/802.11/dcn/20/11-20-1140-07-00be-ecsa-for-multi-link-operation.pptx" TargetMode="External"/><Relationship Id="rId59" Type="http://schemas.openxmlformats.org/officeDocument/2006/relationships/hyperlink" Target="https://mentor.ieee.org/802.11/dcn/20/11-20-1852-00-00be-discussion-on-low-latency-traffic.pptx" TargetMode="External"/><Relationship Id="rId124" Type="http://schemas.openxmlformats.org/officeDocument/2006/relationships/hyperlink" Target="https://mentor.ieee.org/802.11/dcn/20/11-20-1667-05-00be-pdt-mac-mlo-discovery-information-request.docx" TargetMode="External"/><Relationship Id="rId527" Type="http://schemas.openxmlformats.org/officeDocument/2006/relationships/hyperlink" Target="https://standards.ieee.org/about/policies/bylaws/sect6-7.html" TargetMode="External"/><Relationship Id="rId569" Type="http://schemas.openxmlformats.org/officeDocument/2006/relationships/hyperlink" Target="https://imat.ieee.org/attendance" TargetMode="External"/><Relationship Id="rId70" Type="http://schemas.openxmlformats.org/officeDocument/2006/relationships/hyperlink" Target="https://mentor.ieee.org/802.11/dcn/20/11-20-1938-00-00be-tb-su-ppdu-and-tb-p2p-ppdu-consideration.pptx" TargetMode="External"/><Relationship Id="rId166" Type="http://schemas.openxmlformats.org/officeDocument/2006/relationships/hyperlink" Target="https://mentor.ieee.org/802.11/dcn/21/11-21-0309-00-00be-pdt-initial-text-proposal-for-b-4-3-and-b-4-36a-2.docx" TargetMode="External"/><Relationship Id="rId331" Type="http://schemas.openxmlformats.org/officeDocument/2006/relationships/hyperlink" Target="https://mentor.ieee.org/802.11/dcn/20/11-20-1551-02-00be-tid-to-link-mapping-negotiation.pptx" TargetMode="External"/><Relationship Id="rId373" Type="http://schemas.openxmlformats.org/officeDocument/2006/relationships/hyperlink" Target="https://mentor.ieee.org/802.11/dcn/19/11-19-1262-23-00be-specification-framework-for-tgbe.docx" TargetMode="External"/><Relationship Id="rId429" Type="http://schemas.openxmlformats.org/officeDocument/2006/relationships/hyperlink" Target="mailto:patcom@ieee.org" TargetMode="External"/><Relationship Id="rId580" Type="http://schemas.openxmlformats.org/officeDocument/2006/relationships/hyperlink" Target="https://standards.ieee.org/about/policies/bylaws/sect6-7.html" TargetMode="External"/><Relationship Id="rId636" Type="http://schemas.openxmlformats.org/officeDocument/2006/relationships/hyperlink" Target="https://mentor.ieee.org/802-ec/dcn/16/ec-16-0180-03-00EC-ieee-802-participation-slide.ppt" TargetMode="External"/><Relationship Id="rId1" Type="http://schemas.openxmlformats.org/officeDocument/2006/relationships/customXml" Target="../customXml/item1.xml"/><Relationship Id="rId233" Type="http://schemas.openxmlformats.org/officeDocument/2006/relationships/hyperlink" Target="https://mentor.ieee.org/802.11/dcn/21/11-21-0082-00-00be-pdt-mac-mlo-power-save-listen-interval.docx" TargetMode="External"/><Relationship Id="rId440" Type="http://schemas.openxmlformats.org/officeDocument/2006/relationships/hyperlink" Target="https://mentor.ieee.org/802.11/dcn/21/11-21-0055-03-00be-mac-pdt-motion-137-sp-244.docx" TargetMode="External"/><Relationship Id="rId678" Type="http://schemas.openxmlformats.org/officeDocument/2006/relationships/theme" Target="theme/theme1.xml"/><Relationship Id="rId28" Type="http://schemas.openxmlformats.org/officeDocument/2006/relationships/hyperlink" Target="https://mentor.ieee.org/802.11/dcn/20/11-20-1046-12-00be-prioritized-edca-channel-access-slot-management.pptx" TargetMode="External"/><Relationship Id="rId275" Type="http://schemas.openxmlformats.org/officeDocument/2006/relationships/hyperlink" Target="https://mentor.ieee.org/802.11/dcn/20/11-20-1124-01-00be-ml-element-design.pptx" TargetMode="External"/><Relationship Id="rId300" Type="http://schemas.openxmlformats.org/officeDocument/2006/relationships/hyperlink" Target="https://imat.ieee.org/attendance" TargetMode="External"/><Relationship Id="rId482" Type="http://schemas.openxmlformats.org/officeDocument/2006/relationships/hyperlink" Target="https://mentor.ieee.org/802.11/dcn/21/11-21-0224-01-00be-pdt-eht-phy-capabilities-information-field.docx" TargetMode="External"/><Relationship Id="rId538" Type="http://schemas.openxmlformats.org/officeDocument/2006/relationships/hyperlink" Target="https://mentor.ieee.org/802.11/dcn/21/11-21-0274-00-00be-d0-3-cr-for-36-3-11-9.docx" TargetMode="External"/><Relationship Id="rId81" Type="http://schemas.openxmlformats.org/officeDocument/2006/relationships/hyperlink" Target="https://mentor.ieee.org/802.11/dcn/21/11-21-0149-00-00be-disambiguate-trigger-frame-special-user-info-field.pptx" TargetMode="External"/><Relationship Id="rId135" Type="http://schemas.openxmlformats.org/officeDocument/2006/relationships/hyperlink" Target="https://mentor.ieee.org/802.11/dcn/21/11-21-0290-00-00be-editorial-fixes-to-subclause-35-3-4-3.docx" TargetMode="External"/><Relationship Id="rId177" Type="http://schemas.openxmlformats.org/officeDocument/2006/relationships/hyperlink" Target="https://mentor.ieee.org/802.11/dcn/21/11-21-0322-00-00be-11be-d0-3-cr-on-36-3-11-8-6.docx" TargetMode="External"/><Relationship Id="rId342" Type="http://schemas.openxmlformats.org/officeDocument/2006/relationships/hyperlink" Target="https://mentor.ieee.org/802.11/dcn/20/11-20-1350-07-00be-enhancements-for-qos-and-low-latency-in-802-11be-r1.pptx" TargetMode="External"/><Relationship Id="rId384" Type="http://schemas.openxmlformats.org/officeDocument/2006/relationships/hyperlink" Target="https://imat.ieee.org/attendance" TargetMode="External"/><Relationship Id="rId591" Type="http://schemas.openxmlformats.org/officeDocument/2006/relationships/hyperlink" Target="https://mentor.ieee.org/802.11/dcn/21/11-21-0081-02-00be-mlo-group-addressed-frame.docx" TargetMode="External"/><Relationship Id="rId605" Type="http://schemas.openxmlformats.org/officeDocument/2006/relationships/hyperlink" Target="mailto:dennis.sundman@ericsson.com" TargetMode="External"/><Relationship Id="rId202" Type="http://schemas.openxmlformats.org/officeDocument/2006/relationships/hyperlink" Target="https://mentor.ieee.org/802.11/dcn/21/11-21-0043-01-00be-eht-ltf-related-signaling-in-enhanced-trigger-frame.pptx" TargetMode="External"/><Relationship Id="rId244" Type="http://schemas.openxmlformats.org/officeDocument/2006/relationships/hyperlink" Target="https://imat.ieee.org/attendance" TargetMode="External"/><Relationship Id="rId647" Type="http://schemas.openxmlformats.org/officeDocument/2006/relationships/hyperlink" Target="http://standards.ieee.org/faqs/affiliation.html" TargetMode="External"/><Relationship Id="rId39" Type="http://schemas.openxmlformats.org/officeDocument/2006/relationships/hyperlink" Target="https://mentor.ieee.org/802.11/dcn/20/11-20-1044-00-00be-mlo-tid-to-link-mapping-negotiation.pptx" TargetMode="External"/><Relationship Id="rId286" Type="http://schemas.openxmlformats.org/officeDocument/2006/relationships/hyperlink" Target="https://mentor.ieee.org/802.11/dcn/20/11-20-0997-85-00be-tgbe-spec-text-volunteers-and-status.docx" TargetMode="External"/><Relationship Id="rId451" Type="http://schemas.openxmlformats.org/officeDocument/2006/relationships/hyperlink" Target="https://mentor.ieee.org/802.11/dcn/20/11-20-1583-01-00be-mu-rts-to-sst-stas.pptx" TargetMode="External"/><Relationship Id="rId493" Type="http://schemas.openxmlformats.org/officeDocument/2006/relationships/hyperlink" Target="https://standards.ieee.org/about/policies/opman/sect6.html" TargetMode="External"/><Relationship Id="rId507" Type="http://schemas.openxmlformats.org/officeDocument/2006/relationships/hyperlink" Target="https://mentor.ieee.org/802.11/dcn/21/11-21-0131-01-00be-proposed-draft-specification-for-om-in-a-control.docx" TargetMode="External"/><Relationship Id="rId549"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3767A6-713C-4272-A485-6E13E0D28BF5}">
  <ds:schemaRefs>
    <ds:schemaRef ds:uri="http://schemas.openxmlformats.org/officeDocument/2006/bibliography"/>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2840</TotalTime>
  <Pages>7</Pages>
  <Words>25588</Words>
  <Characters>145852</Characters>
  <Application>Microsoft Office Word</Application>
  <DocSecurity>0</DocSecurity>
  <Lines>1215</Lines>
  <Paragraphs>342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171098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502</cp:revision>
  <cp:lastPrinted>2019-05-20T20:59:00Z</cp:lastPrinted>
  <dcterms:created xsi:type="dcterms:W3CDTF">2021-02-24T01:45:00Z</dcterms:created>
  <dcterms:modified xsi:type="dcterms:W3CDTF">2021-02-27T05:28:00Z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