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3167C96C" w:rsidR="00B6527E" w:rsidRPr="00F3040A" w:rsidRDefault="00DE4388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PDT to address TBD</w:t>
            </w:r>
            <w:r w:rsidR="008762C5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in 35.3.8 (Critical Updates Procedure)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8D33E36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</w:t>
            </w:r>
            <w:r w:rsidR="00DF297D">
              <w:rPr>
                <w:b w:val="0"/>
                <w:sz w:val="18"/>
                <w:szCs w:val="18"/>
              </w:rPr>
              <w:t>11</w:t>
            </w:r>
            <w:r w:rsidR="00AA19CA" w:rsidRPr="00F3040A">
              <w:rPr>
                <w:b w:val="0"/>
                <w:sz w:val="18"/>
                <w:szCs w:val="18"/>
              </w:rPr>
              <w:t>-</w:t>
            </w:r>
            <w:r w:rsidR="00DF297D">
              <w:rPr>
                <w:b w:val="0"/>
                <w:sz w:val="18"/>
                <w:szCs w:val="18"/>
              </w:rPr>
              <w:t>1</w:t>
            </w:r>
            <w:r w:rsidR="008929FE">
              <w:rPr>
                <w:b w:val="0"/>
                <w:sz w:val="18"/>
                <w:szCs w:val="18"/>
              </w:rPr>
              <w:t>8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63DD5C80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</w:t>
      </w:r>
      <w:r w:rsidR="00E02529">
        <w:rPr>
          <w:sz w:val="20"/>
          <w:szCs w:val="18"/>
          <w:lang w:eastAsia="ko-KR"/>
        </w:rPr>
        <w:t>for motion 137 SP#266</w:t>
      </w:r>
      <w:r w:rsidR="00526120" w:rsidRPr="006C45A5">
        <w:rPr>
          <w:sz w:val="20"/>
          <w:szCs w:val="18"/>
          <w:lang w:eastAsia="ko-KR"/>
        </w:rPr>
        <w:t>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75DFA3F8" w:rsidR="00526120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6FE40826" w:rsidR="003D28C3" w:rsidRDefault="00DE4388" w:rsidP="003D28C3">
      <w:pPr>
        <w:rPr>
          <w:b/>
          <w:sz w:val="20"/>
        </w:rPr>
      </w:pPr>
      <w:r>
        <w:rPr>
          <w:b/>
          <w:sz w:val="20"/>
        </w:rPr>
        <w:t>Discussion</w:t>
      </w:r>
    </w:p>
    <w:p w14:paraId="1A198661" w14:textId="75A6F99D" w:rsidR="00DE4388" w:rsidRPr="00DE4388" w:rsidRDefault="00DE4388" w:rsidP="003D28C3">
      <w:pPr>
        <w:rPr>
          <w:bCs/>
          <w:sz w:val="20"/>
        </w:rPr>
      </w:pPr>
      <w:r>
        <w:rPr>
          <w:bCs/>
          <w:sz w:val="20"/>
        </w:rPr>
        <w:t>This PDT addresses a TBD</w:t>
      </w:r>
      <w:r w:rsidR="008762C5">
        <w:rPr>
          <w:bCs/>
          <w:sz w:val="20"/>
        </w:rPr>
        <w:t>s</w:t>
      </w:r>
      <w:r>
        <w:rPr>
          <w:bCs/>
          <w:sz w:val="20"/>
        </w:rPr>
        <w:t xml:space="preserve"> in clause 35.3.8. It provides spec text for defining a subfield in Capability Information field to indicate update to the change sequence field in RNR IE.</w:t>
      </w:r>
    </w:p>
    <w:p w14:paraId="317F469F" w14:textId="77777777" w:rsidR="00DE4388" w:rsidRDefault="00DE4388" w:rsidP="003D28C3">
      <w:pPr>
        <w:rPr>
          <w:b/>
          <w:sz w:val="20"/>
        </w:rPr>
      </w:pPr>
    </w:p>
    <w:p w14:paraId="465BCE32" w14:textId="69D1D257" w:rsidR="003D28C3" w:rsidRDefault="003D28C3" w:rsidP="003D28C3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1B7AC0AA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47BBC429" w14:textId="77777777" w:rsidR="002E1B44" w:rsidRDefault="002E1B44" w:rsidP="002E1B44">
      <w:pPr>
        <w:jc w:val="left"/>
        <w:rPr>
          <w:bCs/>
          <w:sz w:val="20"/>
        </w:rPr>
      </w:pPr>
    </w:p>
    <w:p w14:paraId="46454767" w14:textId="394EAE69" w:rsidR="00701CA2" w:rsidRDefault="00701CA2" w:rsidP="00420B72">
      <w:pPr>
        <w:rPr>
          <w:bCs/>
          <w:sz w:val="16"/>
          <w:szCs w:val="16"/>
        </w:rPr>
      </w:pPr>
    </w:p>
    <w:p w14:paraId="1A85D37B" w14:textId="77777777" w:rsidR="00701CA2" w:rsidRDefault="00701CA2" w:rsidP="00420B72">
      <w:pPr>
        <w:rPr>
          <w:bCs/>
          <w:sz w:val="16"/>
          <w:szCs w:val="16"/>
        </w:rPr>
      </w:pPr>
    </w:p>
    <w:p w14:paraId="04310332" w14:textId="02B477CC" w:rsidR="007A5EB8" w:rsidRDefault="006A0112" w:rsidP="009C5985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14:paraId="339E812B" w14:textId="62CE108E" w:rsidR="007A5EB8" w:rsidRDefault="007A5EB8" w:rsidP="007A5EB8">
      <w:pPr>
        <w:jc w:val="left"/>
        <w:rPr>
          <w:bCs/>
          <w:sz w:val="20"/>
        </w:rPr>
      </w:pPr>
    </w:p>
    <w:p w14:paraId="4C3D819A" w14:textId="3982C9FB" w:rsidR="00AC7E4C" w:rsidRPr="0095630E" w:rsidRDefault="00AC7E4C">
      <w:pPr>
        <w:jc w:val="left"/>
        <w:rPr>
          <w:bCs/>
          <w:sz w:val="20"/>
        </w:rPr>
      </w:pPr>
      <w:r w:rsidRPr="0095630E">
        <w:rPr>
          <w:bCs/>
          <w:sz w:val="20"/>
        </w:rPr>
        <w:br w:type="page"/>
      </w:r>
    </w:p>
    <w:p w14:paraId="437DA3B4" w14:textId="77777777" w:rsidR="00E207DC" w:rsidRDefault="00E207DC" w:rsidP="00E207DC">
      <w:pPr>
        <w:pStyle w:val="T"/>
        <w:rPr>
          <w:w w:val="100"/>
        </w:rPr>
      </w:pPr>
    </w:p>
    <w:p w14:paraId="45FDFC11" w14:textId="77777777" w:rsidR="00E207DC" w:rsidRDefault="00E207DC" w:rsidP="00E207DC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0" w:name="RTF32313031323a2048342c312e"/>
      <w:r>
        <w:rPr>
          <w:w w:val="100"/>
        </w:rPr>
        <w:t>BSS parameter critical update procedure</w:t>
      </w:r>
      <w:bookmarkEnd w:id="0"/>
    </w:p>
    <w:p w14:paraId="1CC6F5D6" w14:textId="14C2F024" w:rsidR="003427D5" w:rsidRPr="003427D5" w:rsidRDefault="003427D5" w:rsidP="00E207DC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changes</w:t>
      </w:r>
      <w:r w:rsidR="00CC51C9">
        <w:rPr>
          <w:i/>
          <w:iCs/>
          <w:w w:val="100"/>
          <w:highlight w:val="yellow"/>
        </w:rPr>
        <w:t xml:space="preserve"> to the following paragraph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0C696C72" w14:textId="411B1E20" w:rsidR="00E207DC" w:rsidRDefault="00E207DC" w:rsidP="00D52001">
      <w:pPr>
        <w:pStyle w:val="T"/>
        <w:rPr>
          <w:w w:val="100"/>
        </w:rPr>
      </w:pPr>
      <w:r>
        <w:rPr>
          <w:w w:val="100"/>
        </w:rPr>
        <w:t xml:space="preserve">An AP within an AP MLD shall provide in the </w:t>
      </w:r>
      <w:del w:id="1" w:author="Abhishek Patil" w:date="2020-11-18T15:15:00Z">
        <w:r w:rsidR="00946C07" w:rsidDel="00635D2E">
          <w:rPr>
            <w:color w:val="FF0000"/>
            <w:w w:val="100"/>
          </w:rPr>
          <w:delText xml:space="preserve">TBD </w:delText>
        </w:r>
      </w:del>
      <w:ins w:id="2" w:author="Abhishek Patil" w:date="2020-11-18T15:15:00Z">
        <w:r w:rsidR="00635D2E">
          <w:rPr>
            <w:color w:val="FF0000"/>
            <w:w w:val="100"/>
          </w:rPr>
          <w:t xml:space="preserve">Critical Update Flag </w:t>
        </w:r>
      </w:ins>
      <w:r w:rsidR="00946C07">
        <w:rPr>
          <w:w w:val="100"/>
        </w:rPr>
        <w:t>subfield of</w:t>
      </w:r>
      <w:r w:rsidR="0000269A">
        <w:rPr>
          <w:w w:val="100"/>
        </w:rPr>
        <w:t xml:space="preserve"> the</w:t>
      </w:r>
      <w:r w:rsidR="00946C07">
        <w:rPr>
          <w:w w:val="100"/>
        </w:rPr>
        <w:t xml:space="preserve"> </w:t>
      </w:r>
      <w:r>
        <w:rPr>
          <w:w w:val="100"/>
        </w:rPr>
        <w:t xml:space="preserve">Capability Information field </w:t>
      </w:r>
      <w:ins w:id="3" w:author="Abhishek Patil" w:date="2020-11-18T15:18:00Z">
        <w:r w:rsidR="00635D2E">
          <w:rPr>
            <w:w w:val="100"/>
          </w:rPr>
          <w:t>(9.4.1.4 (Capability Information fiel</w:t>
        </w:r>
      </w:ins>
      <w:ins w:id="4" w:author="Abhishek Patil" w:date="2020-11-18T15:19:00Z">
        <w:r w:rsidR="00635D2E">
          <w:rPr>
            <w:w w:val="100"/>
          </w:rPr>
          <w:t>d</w:t>
        </w:r>
      </w:ins>
      <w:ins w:id="5" w:author="Abhishek Patil" w:date="2020-11-18T15:18:00Z">
        <w:r w:rsidR="00635D2E">
          <w:rPr>
            <w:w w:val="100"/>
          </w:rPr>
          <w:t xml:space="preserve">)) </w:t>
        </w:r>
      </w:ins>
      <w:r>
        <w:rPr>
          <w:w w:val="100"/>
        </w:rPr>
        <w:t xml:space="preserve">of the Beacon and Probe Response frames it transmits an indication of an update to the </w:t>
      </w:r>
      <w:bookmarkStart w:id="6" w:name="_Hlk56609027"/>
      <w:r w:rsidR="00737252">
        <w:rPr>
          <w:w w:val="100"/>
        </w:rPr>
        <w:t xml:space="preserve">value carried in the </w:t>
      </w:r>
      <w:r>
        <w:rPr>
          <w:w w:val="100"/>
        </w:rPr>
        <w:t xml:space="preserve">Change Sequence </w:t>
      </w:r>
      <w:r w:rsidR="00737252">
        <w:rPr>
          <w:w w:val="100"/>
        </w:rPr>
        <w:t>sub</w:t>
      </w:r>
      <w:r>
        <w:rPr>
          <w:w w:val="100"/>
        </w:rPr>
        <w:t xml:space="preserve">field </w:t>
      </w:r>
      <w:r w:rsidR="00737252">
        <w:rPr>
          <w:w w:val="100"/>
        </w:rPr>
        <w:t xml:space="preserve">of </w:t>
      </w:r>
      <w:r w:rsidR="0000269A">
        <w:rPr>
          <w:w w:val="100"/>
        </w:rPr>
        <w:t xml:space="preserve">the </w:t>
      </w:r>
      <w:r w:rsidR="00737252">
        <w:rPr>
          <w:w w:val="100"/>
        </w:rPr>
        <w:t xml:space="preserve">MLD Parameters field </w:t>
      </w:r>
      <w:r>
        <w:rPr>
          <w:w w:val="100"/>
        </w:rPr>
        <w:t xml:space="preserve">in the </w:t>
      </w:r>
      <w:r w:rsidR="00737252">
        <w:rPr>
          <w:w w:val="100"/>
        </w:rPr>
        <w:t xml:space="preserve">Reduced Neighbor Report element </w:t>
      </w:r>
      <w:r>
        <w:rPr>
          <w:w w:val="100"/>
        </w:rPr>
        <w:t>for any AP in the same AP MLD</w:t>
      </w:r>
      <w:bookmarkEnd w:id="6"/>
      <w:r>
        <w:rPr>
          <w:w w:val="100"/>
        </w:rPr>
        <w:t xml:space="preserve">. </w:t>
      </w:r>
      <w:r w:rsidR="00D52001" w:rsidRPr="00E839DE">
        <w:rPr>
          <w:w w:val="100"/>
        </w:rPr>
        <w:t xml:space="preserve">An AP shall provide </w:t>
      </w:r>
      <w:r w:rsidR="0000269A">
        <w:rPr>
          <w:w w:val="100"/>
        </w:rPr>
        <w:t>this</w:t>
      </w:r>
      <w:r w:rsidR="00D52001" w:rsidRPr="00E839DE">
        <w:rPr>
          <w:w w:val="100"/>
        </w:rPr>
        <w:t xml:space="preserve"> indication in </w:t>
      </w:r>
      <w:r w:rsidR="00CC51C9">
        <w:rPr>
          <w:w w:val="100"/>
        </w:rPr>
        <w:t xml:space="preserve">the </w:t>
      </w:r>
      <w:r w:rsidR="00D52001" w:rsidRPr="00E839DE">
        <w:rPr>
          <w:w w:val="100"/>
        </w:rPr>
        <w:t>Beacon frame(s) until (and including) the next DTIM Beacon frame</w:t>
      </w:r>
      <w:r w:rsidR="00737252">
        <w:rPr>
          <w:w w:val="100"/>
        </w:rPr>
        <w:t xml:space="preserve"> on </w:t>
      </w:r>
      <w:r w:rsidR="0000269A">
        <w:rPr>
          <w:w w:val="100"/>
        </w:rPr>
        <w:t>the</w:t>
      </w:r>
      <w:r w:rsidR="00737252">
        <w:rPr>
          <w:w w:val="100"/>
        </w:rPr>
        <w:t xml:space="preserve"> link</w:t>
      </w:r>
      <w:r w:rsidR="0000269A">
        <w:rPr>
          <w:w w:val="100"/>
        </w:rPr>
        <w:t xml:space="preserve"> that the AP is operating on</w:t>
      </w:r>
      <w:r w:rsidR="00D52001" w:rsidRPr="00E839DE">
        <w:rPr>
          <w:w w:val="100"/>
        </w:rPr>
        <w:t xml:space="preserve">. </w:t>
      </w:r>
    </w:p>
    <w:p w14:paraId="485F8AB7" w14:textId="152F3330" w:rsidR="002404FB" w:rsidRDefault="002404FB" w:rsidP="002404FB">
      <w:pPr>
        <w:pStyle w:val="T"/>
        <w:rPr>
          <w:w w:val="100"/>
        </w:rPr>
      </w:pPr>
      <w:r>
        <w:rPr>
          <w:rStyle w:val="SC15323589"/>
        </w:rPr>
        <w:t xml:space="preserve">A non-AP STA within a non-AP MLD may decode the </w:t>
      </w:r>
      <w:del w:id="7" w:author="Abhishek Patil" w:date="2020-11-18T15:15:00Z">
        <w:r w:rsidDel="00635D2E">
          <w:rPr>
            <w:color w:val="FF0000"/>
            <w:w w:val="100"/>
          </w:rPr>
          <w:delText xml:space="preserve">TBD </w:delText>
        </w:r>
      </w:del>
      <w:ins w:id="8" w:author="Abhishek Patil" w:date="2020-11-18T15:15:00Z">
        <w:r>
          <w:rPr>
            <w:color w:val="FF0000"/>
            <w:w w:val="100"/>
          </w:rPr>
          <w:t xml:space="preserve">Critical Update Flag </w:t>
        </w:r>
      </w:ins>
      <w:r>
        <w:rPr>
          <w:rStyle w:val="SC15323589"/>
        </w:rPr>
        <w:t>subfield in the Capability Information field.</w:t>
      </w:r>
    </w:p>
    <w:p w14:paraId="4F7977F6" w14:textId="40014D23" w:rsidR="0002756A" w:rsidRDefault="0002756A" w:rsidP="00802890">
      <w:pPr>
        <w:pStyle w:val="T"/>
        <w:rPr>
          <w:b/>
        </w:rPr>
      </w:pPr>
    </w:p>
    <w:p w14:paraId="5A05FE8E" w14:textId="77777777" w:rsidR="00635D2E" w:rsidRPr="00635D2E" w:rsidRDefault="00635D2E" w:rsidP="00635D2E">
      <w:pPr>
        <w:keepNext/>
        <w:numPr>
          <w:ilvl w:val="0"/>
          <w:numId w:val="4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bookmarkStart w:id="9" w:name="RTF36343638303a2048342c312e"/>
      <w:r w:rsidRPr="00635D2E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Capability Information field</w:t>
      </w:r>
      <w:bookmarkEnd w:id="9"/>
    </w:p>
    <w:p w14:paraId="7A859783" w14:textId="4049BB10" w:rsidR="00635D2E" w:rsidRPr="003427D5" w:rsidRDefault="00635D2E" w:rsidP="00635D2E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</w:t>
      </w:r>
      <w:r>
        <w:rPr>
          <w:i/>
          <w:iCs/>
          <w:w w:val="100"/>
          <w:highlight w:val="yellow"/>
        </w:rPr>
        <w:t xml:space="preserve">the following </w:t>
      </w:r>
      <w:r w:rsidRPr="003427D5">
        <w:rPr>
          <w:i/>
          <w:iCs/>
          <w:w w:val="100"/>
          <w:highlight w:val="yellow"/>
        </w:rPr>
        <w:t>changes</w:t>
      </w:r>
      <w:r>
        <w:rPr>
          <w:i/>
          <w:iCs/>
          <w:w w:val="100"/>
          <w:highlight w:val="yellow"/>
        </w:rPr>
        <w:t xml:space="preserve"> to the figure 9-85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26BD1A16" w14:textId="679A3AF0" w:rsidR="00635D2E" w:rsidRPr="00635D2E" w:rsidRDefault="00635D2E" w:rsidP="00635D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720"/>
        <w:gridCol w:w="990"/>
        <w:gridCol w:w="990"/>
        <w:gridCol w:w="1260"/>
        <w:gridCol w:w="990"/>
        <w:gridCol w:w="1440"/>
        <w:gridCol w:w="950"/>
      </w:tblGrid>
      <w:tr w:rsidR="00635D2E" w:rsidRPr="00635D2E" w14:paraId="68B59B95" w14:textId="77777777" w:rsidTr="00A26EDE">
        <w:trPr>
          <w:trHeight w:val="18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F9E9403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A0FEA6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855EBB0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33FA06B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AFA0EC5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6159CF8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633A43E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630C9AC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B7</w:t>
            </w:r>
          </w:p>
        </w:tc>
      </w:tr>
      <w:tr w:rsidR="00635D2E" w:rsidRPr="00635D2E" w14:paraId="072C8067" w14:textId="77777777" w:rsidTr="00A26EDE">
        <w:trPr>
          <w:trHeight w:val="18"/>
          <w:jc w:val="center"/>
        </w:trPr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A1E83A4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ESS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FACDC42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IBSS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58A93DD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Reserved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0574E7D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Reserved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06AFD01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Privacy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3790947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Short Preamble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5658A36" w14:textId="7D8FCB3C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del w:id="10" w:author="Abhishek Patil" w:date="2020-11-18T15:20:00Z">
              <w:r w:rsidRPr="00635D2E" w:rsidDel="00635D2E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/>
                </w:rPr>
                <w:delText>Reserved</w:delText>
              </w:r>
            </w:del>
            <w:ins w:id="11" w:author="Abhishek Patil" w:date="2020-11-18T15:20:00Z">
              <w:r w:rsidRPr="00635D2E">
                <w:rPr>
                  <w:rFonts w:ascii="Arial" w:eastAsia="Times New Roman" w:hAnsi="Arial" w:cs="Arial"/>
                  <w:color w:val="000000"/>
                  <w:sz w:val="16"/>
                  <w:szCs w:val="16"/>
                  <w:u w:val="single"/>
                  <w:lang w:val="en-US"/>
                </w:rPr>
                <w:t>Critical Update Flag</w:t>
              </w:r>
            </w:ins>
          </w:p>
        </w:tc>
        <w:tc>
          <w:tcPr>
            <w:tcW w:w="9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37413E8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Reserved</w:t>
            </w:r>
          </w:p>
        </w:tc>
      </w:tr>
      <w:tr w:rsidR="00635D2E" w:rsidRPr="00635D2E" w14:paraId="41636ADD" w14:textId="77777777" w:rsidTr="00A26EDE">
        <w:trPr>
          <w:trHeight w:val="18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146B015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FDDE61B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ED1506F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F0775C2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C3D7F99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E54EE8B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B501BCB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B4717A9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</w:tr>
      <w:tr w:rsidR="00635D2E" w:rsidRPr="00635D2E" w14:paraId="12CC0AC4" w14:textId="77777777" w:rsidTr="00A26EDE">
        <w:trPr>
          <w:trHeight w:val="18"/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E076A2B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D80AAD8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C26F549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D9CE30A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6BEB14C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CA4B96F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66A7E83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E84415A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B15</w:t>
            </w:r>
          </w:p>
        </w:tc>
      </w:tr>
      <w:tr w:rsidR="00635D2E" w:rsidRPr="00635D2E" w14:paraId="7F1FF1C3" w14:textId="77777777" w:rsidTr="00A26EDE">
        <w:trPr>
          <w:trHeight w:val="18"/>
          <w:jc w:val="center"/>
        </w:trPr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8C5B85A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Spectrum Management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43E228C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QoS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EC02423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Short Slot Time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C370CF0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APSD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6F80BD6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Radio </w:t>
            </w: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br/>
              <w:t>Measurement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4EAD081" w14:textId="45A0171D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EPD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F4DD4CE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Reserved</w:t>
            </w:r>
          </w:p>
        </w:tc>
        <w:tc>
          <w:tcPr>
            <w:tcW w:w="9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7E9CB10" w14:textId="77777777" w:rsidR="00635D2E" w:rsidRPr="00635D2E" w:rsidRDefault="00635D2E" w:rsidP="00635D2E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635D2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Reserved</w:t>
            </w:r>
          </w:p>
        </w:tc>
      </w:tr>
      <w:tr w:rsidR="00635D2E" w:rsidRPr="00635D2E" w14:paraId="6F3EA3F3" w14:textId="77777777" w:rsidTr="00A26EDE">
        <w:trPr>
          <w:trHeight w:val="17"/>
          <w:jc w:val="center"/>
        </w:trPr>
        <w:tc>
          <w:tcPr>
            <w:tcW w:w="86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78AB496" w14:textId="005705DD" w:rsidR="00635D2E" w:rsidRPr="00635D2E" w:rsidRDefault="00635D2E" w:rsidP="00635D2E">
            <w:pPr>
              <w:widowControl w:val="0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240" w:after="16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12" w:name="RTF36323539303a204669675469"/>
            <w:r w:rsidRPr="00635D2E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Capability Information field format</w:t>
            </w:r>
            <w:bookmarkEnd w:id="12"/>
            <w:r w:rsidRPr="00635D2E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(non-DMG STA) </w:t>
            </w:r>
          </w:p>
        </w:tc>
      </w:tr>
    </w:tbl>
    <w:p w14:paraId="226C671F" w14:textId="247D77CD" w:rsidR="00635D2E" w:rsidRPr="00E54F80" w:rsidRDefault="00635D2E" w:rsidP="00635D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BFBFBF" w:themeColor="background1" w:themeShade="BF"/>
          <w:sz w:val="20"/>
          <w:lang w:val="en-US"/>
        </w:rPr>
      </w:pPr>
      <w:r w:rsidRPr="00635D2E">
        <w:rPr>
          <w:rFonts w:eastAsia="Times New Roman"/>
          <w:color w:val="BFBFBF" w:themeColor="background1" w:themeShade="BF"/>
          <w:sz w:val="20"/>
          <w:lang w:val="en-US"/>
        </w:rPr>
        <w:t>An ERP STA sets dot11ShortPreambleOptionImplemented to true as all ERP STAs support both long and short preamble formats.</w:t>
      </w:r>
    </w:p>
    <w:p w14:paraId="3DBB723E" w14:textId="491BB8B5" w:rsidR="00951D8A" w:rsidRPr="003427D5" w:rsidRDefault="00951D8A" w:rsidP="00951D8A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</w:t>
      </w:r>
      <w:r>
        <w:rPr>
          <w:i/>
          <w:iCs/>
          <w:w w:val="100"/>
          <w:highlight w:val="yellow"/>
        </w:rPr>
        <w:t>add the following paragraph</w:t>
      </w:r>
      <w:r w:rsidR="00C7757A">
        <w:rPr>
          <w:i/>
          <w:iCs/>
          <w:w w:val="100"/>
          <w:highlight w:val="yellow"/>
        </w:rPr>
        <w:t>s</w:t>
      </w:r>
      <w:r>
        <w:rPr>
          <w:i/>
          <w:iCs/>
          <w:w w:val="100"/>
          <w:highlight w:val="yellow"/>
        </w:rPr>
        <w:t xml:space="preserve"> after the paragraph “An ERP STA sets</w:t>
      </w:r>
      <w:r w:rsidR="00CF3629">
        <w:rPr>
          <w:i/>
          <w:iCs/>
          <w:w w:val="100"/>
          <w:highlight w:val="yellow"/>
        </w:rPr>
        <w:t xml:space="preserve"> </w:t>
      </w:r>
      <w:r w:rsidR="00CF3629" w:rsidRPr="00CF3629">
        <w:rPr>
          <w:i/>
          <w:iCs/>
          <w:w w:val="100"/>
          <w:highlight w:val="yellow"/>
        </w:rPr>
        <w:t>dot11ShortPreambleOptionImplemented</w:t>
      </w:r>
      <w:r>
        <w:rPr>
          <w:i/>
          <w:iCs/>
          <w:w w:val="100"/>
          <w:highlight w:val="yellow"/>
        </w:rPr>
        <w:t xml:space="preserve"> …” and before the paragraph starting “A STA sets the Spectrum Management subfield …”</w:t>
      </w:r>
      <w:r w:rsidR="004C3B2B">
        <w:rPr>
          <w:i/>
          <w:iCs/>
          <w:w w:val="100"/>
          <w:highlight w:val="yellow"/>
        </w:rPr>
        <w:t xml:space="preserve"> </w:t>
      </w:r>
      <w:r w:rsidRPr="003427D5">
        <w:rPr>
          <w:i/>
          <w:iCs/>
          <w:w w:val="100"/>
          <w:highlight w:val="yellow"/>
        </w:rPr>
        <w:t>as shown below:</w:t>
      </w:r>
    </w:p>
    <w:p w14:paraId="3C35EB1D" w14:textId="596B823B" w:rsidR="005C47F6" w:rsidRDefault="005C47F6" w:rsidP="00635D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u w:val="single"/>
          <w:lang w:val="en-US"/>
        </w:rPr>
      </w:pPr>
      <w:r>
        <w:rPr>
          <w:rFonts w:eastAsia="Times New Roman"/>
          <w:color w:val="000000"/>
          <w:sz w:val="20"/>
          <w:u w:val="single"/>
          <w:lang w:val="en-US"/>
        </w:rPr>
        <w:t>The Critical Update Flag subfield is reserved except when Capability Information field is carried in a Beacon or a Probe Response frame transmitted by an AP of an AP MLD.</w:t>
      </w:r>
    </w:p>
    <w:p w14:paraId="7348DEC4" w14:textId="3FF19181" w:rsidR="00C7757A" w:rsidRDefault="005C47F6" w:rsidP="00635D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u w:val="single"/>
          <w:lang w:val="en-US"/>
        </w:rPr>
      </w:pPr>
      <w:bookmarkStart w:id="13" w:name="_Hlk56623249"/>
      <w:r>
        <w:rPr>
          <w:rFonts w:eastAsia="Times New Roman"/>
          <w:color w:val="000000"/>
          <w:sz w:val="20"/>
          <w:u w:val="single"/>
          <w:lang w:val="en-US"/>
        </w:rPr>
        <w:t xml:space="preserve">An </w:t>
      </w:r>
      <w:r w:rsidR="00FA4FCF" w:rsidRPr="00FA4FCF">
        <w:rPr>
          <w:rFonts w:eastAsia="Times New Roman"/>
          <w:color w:val="000000"/>
          <w:sz w:val="20"/>
          <w:u w:val="single"/>
          <w:lang w:val="en-US"/>
        </w:rPr>
        <w:t>AP</w:t>
      </w:r>
      <w:r w:rsidR="00FA4FCF">
        <w:rPr>
          <w:rFonts w:eastAsia="Times New Roman"/>
          <w:color w:val="000000"/>
          <w:sz w:val="20"/>
          <w:u w:val="single"/>
          <w:lang w:val="en-US"/>
        </w:rPr>
        <w:t xml:space="preserve"> </w:t>
      </w:r>
      <w:r>
        <w:rPr>
          <w:rFonts w:eastAsia="Times New Roman"/>
          <w:color w:val="000000"/>
          <w:sz w:val="20"/>
          <w:u w:val="single"/>
          <w:lang w:val="en-US"/>
        </w:rPr>
        <w:t xml:space="preserve">of an AP MLD </w:t>
      </w:r>
      <w:r w:rsidR="00FA4FCF">
        <w:rPr>
          <w:rFonts w:eastAsia="Times New Roman"/>
          <w:color w:val="000000"/>
          <w:sz w:val="20"/>
          <w:u w:val="single"/>
          <w:lang w:val="en-US"/>
        </w:rPr>
        <w:t xml:space="preserve">sets the Critical Update Flag subfield to 1 if </w:t>
      </w:r>
      <w:r w:rsidR="00C7757A">
        <w:rPr>
          <w:rFonts w:eastAsia="Times New Roman"/>
          <w:color w:val="000000"/>
          <w:sz w:val="20"/>
          <w:u w:val="single"/>
          <w:lang w:val="en-US"/>
        </w:rPr>
        <w:t xml:space="preserve">there is a change to </w:t>
      </w:r>
      <w:r w:rsidR="008762C5">
        <w:rPr>
          <w:rFonts w:eastAsia="Times New Roman"/>
          <w:color w:val="000000"/>
          <w:sz w:val="20"/>
          <w:u w:val="single"/>
          <w:lang w:val="en-US"/>
        </w:rPr>
        <w:t xml:space="preserve">a </w:t>
      </w:r>
      <w:r w:rsidR="00C7757A" w:rsidRPr="00C7757A">
        <w:rPr>
          <w:rFonts w:eastAsia="Times New Roman"/>
          <w:color w:val="000000"/>
          <w:sz w:val="20"/>
          <w:u w:val="single"/>
          <w:lang w:val="en-US"/>
        </w:rPr>
        <w:t>value carried in the Change Sequence subfield of the MLD Parameters field in the Reduced Neighbor Report element for any AP in the same AP MLD</w:t>
      </w:r>
      <w:r w:rsidR="008762C5">
        <w:rPr>
          <w:rFonts w:eastAsia="Times New Roman"/>
          <w:color w:val="000000"/>
          <w:sz w:val="20"/>
          <w:u w:val="single"/>
          <w:lang w:val="en-US"/>
        </w:rPr>
        <w:t>.</w:t>
      </w:r>
      <w:r w:rsidR="001909CD">
        <w:rPr>
          <w:rFonts w:eastAsia="Times New Roman"/>
          <w:color w:val="000000"/>
          <w:sz w:val="20"/>
          <w:u w:val="single"/>
          <w:lang w:val="en-US"/>
        </w:rPr>
        <w:t xml:space="preserve"> Otherwise </w:t>
      </w:r>
      <w:r w:rsidR="008762C5">
        <w:rPr>
          <w:rFonts w:eastAsia="Times New Roman"/>
          <w:color w:val="000000"/>
          <w:sz w:val="20"/>
          <w:u w:val="single"/>
          <w:lang w:val="en-US"/>
        </w:rPr>
        <w:t>the AP</w:t>
      </w:r>
      <w:r w:rsidR="001909CD">
        <w:rPr>
          <w:rFonts w:eastAsia="Times New Roman"/>
          <w:color w:val="000000"/>
          <w:sz w:val="20"/>
          <w:u w:val="single"/>
          <w:lang w:val="en-US"/>
        </w:rPr>
        <w:t xml:space="preserve"> sets the subfield to 0.</w:t>
      </w:r>
    </w:p>
    <w:p w14:paraId="17F4C82E" w14:textId="7994FF0A" w:rsidR="008762C5" w:rsidRPr="008762C5" w:rsidRDefault="008762C5" w:rsidP="008762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u w:val="single"/>
          <w:lang w:val="en-US"/>
        </w:rPr>
      </w:pPr>
      <w:r w:rsidRPr="008762C5">
        <w:rPr>
          <w:rFonts w:eastAsia="Times New Roman"/>
          <w:color w:val="000000"/>
          <w:sz w:val="18"/>
          <w:szCs w:val="18"/>
          <w:u w:val="single"/>
          <w:lang w:val="en-US"/>
        </w:rPr>
        <w:t xml:space="preserve">NOTE – An AP </w:t>
      </w:r>
      <w:r>
        <w:rPr>
          <w:rFonts w:eastAsia="Times New Roman"/>
          <w:color w:val="000000"/>
          <w:sz w:val="18"/>
          <w:szCs w:val="18"/>
          <w:u w:val="single"/>
          <w:lang w:val="en-US"/>
        </w:rPr>
        <w:t xml:space="preserve">sets the value to 1 in one or more Beacon frames </w:t>
      </w:r>
      <w:r w:rsidRPr="008762C5">
        <w:rPr>
          <w:rFonts w:eastAsia="Times New Roman"/>
          <w:color w:val="000000"/>
          <w:sz w:val="18"/>
          <w:szCs w:val="18"/>
          <w:u w:val="single"/>
          <w:lang w:val="en-US"/>
        </w:rPr>
        <w:t>by following the procedure defined in 35.3.8 (BSS parameter critical update procedure).</w:t>
      </w:r>
    </w:p>
    <w:bookmarkEnd w:id="13"/>
    <w:p w14:paraId="6D254B43" w14:textId="6400682B" w:rsidR="00635D2E" w:rsidRPr="00E54F80" w:rsidRDefault="00635D2E" w:rsidP="00D675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b/>
          <w:color w:val="BFBFBF" w:themeColor="background1" w:themeShade="BF"/>
        </w:rPr>
      </w:pPr>
      <w:r w:rsidRPr="00635D2E">
        <w:rPr>
          <w:rFonts w:eastAsia="Times New Roman"/>
          <w:color w:val="BFBFBF" w:themeColor="background1" w:themeShade="BF"/>
          <w:sz w:val="20"/>
          <w:lang w:val="en-US"/>
        </w:rPr>
        <w:t>A STA sets the Spectrum Management subfield in the Capability Information field to 1 if dot11SpectrumManagementRequired is true; otherwise, it is set to 0.</w:t>
      </w:r>
    </w:p>
    <w:sectPr w:rsidR="00635D2E" w:rsidRPr="00E54F80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7CC7A" w14:textId="77777777" w:rsidR="00141245" w:rsidRDefault="00141245">
      <w:r>
        <w:separator/>
      </w:r>
    </w:p>
  </w:endnote>
  <w:endnote w:type="continuationSeparator" w:id="0">
    <w:p w14:paraId="27C3C73B" w14:textId="77777777" w:rsidR="00141245" w:rsidRDefault="0014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1D169" w14:textId="77777777" w:rsidR="00141245" w:rsidRDefault="00141245">
      <w:r>
        <w:separator/>
      </w:r>
    </w:p>
  </w:footnote>
  <w:footnote w:type="continuationSeparator" w:id="0">
    <w:p w14:paraId="034D36CC" w14:textId="77777777" w:rsidR="00141245" w:rsidRDefault="00141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7D952EC7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B31F8F">
      <w:rPr>
        <w:noProof/>
      </w:rPr>
      <w:t>November 2020</w:t>
    </w:r>
    <w:r>
      <w:fldChar w:fldCharType="end"/>
    </w:r>
    <w:r>
      <w:tab/>
    </w:r>
    <w:r>
      <w:tab/>
    </w:r>
    <w:r w:rsidR="00141245">
      <w:fldChar w:fldCharType="begin"/>
    </w:r>
    <w:r w:rsidR="00141245">
      <w:instrText xml:space="preserve"> TITLE  \* MERGEFORMAT </w:instrText>
    </w:r>
    <w:r w:rsidR="00141245">
      <w:fldChar w:fldCharType="separate"/>
    </w:r>
    <w:r>
      <w:t>doc.: IEEE 802.11-20/</w:t>
    </w:r>
    <w:r w:rsidR="00B31F8F">
      <w:t>1881</w:t>
    </w:r>
    <w:r>
      <w:t>r</w:t>
    </w:r>
    <w:r w:rsidR="00141245">
      <w:fldChar w:fldCharType="end"/>
    </w:r>
    <w:r w:rsidR="00760494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1472BCD"/>
    <w:multiLevelType w:val="hybridMultilevel"/>
    <w:tmpl w:val="45FE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2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3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numFmt w:val="decimal"/>
        <w:lvlText w:val="35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2"/>
  </w:num>
  <w:num w:numId="48">
    <w:abstractNumId w:val="1"/>
    <w:lvlOverride w:ilvl="0">
      <w:lvl w:ilvl="0">
        <w:start w:val="1"/>
        <w:numFmt w:val="bullet"/>
        <w:lvlText w:val="9.4.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Figure 9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Figure 9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69A"/>
    <w:rsid w:val="00002781"/>
    <w:rsid w:val="00002B6A"/>
    <w:rsid w:val="00004AE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27F44"/>
    <w:rsid w:val="000308AB"/>
    <w:rsid w:val="00034667"/>
    <w:rsid w:val="00035667"/>
    <w:rsid w:val="00035D4D"/>
    <w:rsid w:val="000371D3"/>
    <w:rsid w:val="000374C2"/>
    <w:rsid w:val="00037685"/>
    <w:rsid w:val="0003771E"/>
    <w:rsid w:val="00040460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4C8A"/>
    <w:rsid w:val="0006639B"/>
    <w:rsid w:val="00066D8A"/>
    <w:rsid w:val="000707D3"/>
    <w:rsid w:val="00071C13"/>
    <w:rsid w:val="00071C18"/>
    <w:rsid w:val="00071F86"/>
    <w:rsid w:val="00072045"/>
    <w:rsid w:val="00073B29"/>
    <w:rsid w:val="0007427C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245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09CD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04FB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333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B44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D42"/>
    <w:rsid w:val="00325FB2"/>
    <w:rsid w:val="0032733C"/>
    <w:rsid w:val="003302BE"/>
    <w:rsid w:val="00331E45"/>
    <w:rsid w:val="00332263"/>
    <w:rsid w:val="0033263A"/>
    <w:rsid w:val="00332F22"/>
    <w:rsid w:val="0033397C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7D5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40A7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0B72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3B2B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40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48E1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4D30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47F6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07E16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5D2E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112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1CA2"/>
    <w:rsid w:val="007039C3"/>
    <w:rsid w:val="0070423B"/>
    <w:rsid w:val="00704C9C"/>
    <w:rsid w:val="00705EF4"/>
    <w:rsid w:val="00707C18"/>
    <w:rsid w:val="007106EE"/>
    <w:rsid w:val="007109B4"/>
    <w:rsid w:val="00710F1C"/>
    <w:rsid w:val="00711246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252"/>
    <w:rsid w:val="00737461"/>
    <w:rsid w:val="0073776B"/>
    <w:rsid w:val="00737DB5"/>
    <w:rsid w:val="00740BF0"/>
    <w:rsid w:val="00741607"/>
    <w:rsid w:val="00741FC3"/>
    <w:rsid w:val="00744990"/>
    <w:rsid w:val="007470B9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0494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5EB8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05E"/>
    <w:rsid w:val="007D4358"/>
    <w:rsid w:val="007D48BA"/>
    <w:rsid w:val="007D5244"/>
    <w:rsid w:val="007D6AB0"/>
    <w:rsid w:val="007D6F59"/>
    <w:rsid w:val="007D7214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17B8"/>
    <w:rsid w:val="007F3D4D"/>
    <w:rsid w:val="007F429F"/>
    <w:rsid w:val="007F44BD"/>
    <w:rsid w:val="007F4EC4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07F6F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2C5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9FE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537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645"/>
    <w:rsid w:val="00942A4D"/>
    <w:rsid w:val="0094301D"/>
    <w:rsid w:val="00943A55"/>
    <w:rsid w:val="009458AA"/>
    <w:rsid w:val="00946C07"/>
    <w:rsid w:val="00947116"/>
    <w:rsid w:val="00947237"/>
    <w:rsid w:val="00950247"/>
    <w:rsid w:val="00950CA3"/>
    <w:rsid w:val="00951D8A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630E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4F57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C5985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9F6F2B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6EDE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38D7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1F8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1578"/>
    <w:rsid w:val="00B42CDC"/>
    <w:rsid w:val="00B438BB"/>
    <w:rsid w:val="00B44277"/>
    <w:rsid w:val="00B46660"/>
    <w:rsid w:val="00B467FC"/>
    <w:rsid w:val="00B474A0"/>
    <w:rsid w:val="00B53552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728"/>
    <w:rsid w:val="00B94F95"/>
    <w:rsid w:val="00B95121"/>
    <w:rsid w:val="00B968E0"/>
    <w:rsid w:val="00B9692D"/>
    <w:rsid w:val="00BA30B7"/>
    <w:rsid w:val="00BA4084"/>
    <w:rsid w:val="00BA4759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7A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51C9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240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3629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4EB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2001"/>
    <w:rsid w:val="00D53DBA"/>
    <w:rsid w:val="00D55EE2"/>
    <w:rsid w:val="00D56FC6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584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5E5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4C1D"/>
    <w:rsid w:val="00DD570D"/>
    <w:rsid w:val="00DD71B0"/>
    <w:rsid w:val="00DD7B6D"/>
    <w:rsid w:val="00DE014E"/>
    <w:rsid w:val="00DE1317"/>
    <w:rsid w:val="00DE1CE2"/>
    <w:rsid w:val="00DE2B38"/>
    <w:rsid w:val="00DE4046"/>
    <w:rsid w:val="00DE4388"/>
    <w:rsid w:val="00DE46B6"/>
    <w:rsid w:val="00DE5798"/>
    <w:rsid w:val="00DE58D8"/>
    <w:rsid w:val="00DE684C"/>
    <w:rsid w:val="00DE6A26"/>
    <w:rsid w:val="00DE752B"/>
    <w:rsid w:val="00DF0060"/>
    <w:rsid w:val="00DF15DA"/>
    <w:rsid w:val="00DF1971"/>
    <w:rsid w:val="00DF297D"/>
    <w:rsid w:val="00DF3474"/>
    <w:rsid w:val="00DF61C5"/>
    <w:rsid w:val="00DF64AF"/>
    <w:rsid w:val="00DF6732"/>
    <w:rsid w:val="00DF6C8D"/>
    <w:rsid w:val="00E00505"/>
    <w:rsid w:val="00E005FB"/>
    <w:rsid w:val="00E023A9"/>
    <w:rsid w:val="00E0252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07DC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4F80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5D4A"/>
    <w:rsid w:val="00E767B3"/>
    <w:rsid w:val="00E77301"/>
    <w:rsid w:val="00E773D3"/>
    <w:rsid w:val="00E808E1"/>
    <w:rsid w:val="00E839DE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C7B71"/>
    <w:rsid w:val="00ED2299"/>
    <w:rsid w:val="00ED2CB3"/>
    <w:rsid w:val="00ED3F83"/>
    <w:rsid w:val="00ED4441"/>
    <w:rsid w:val="00ED5397"/>
    <w:rsid w:val="00ED6BE7"/>
    <w:rsid w:val="00ED6D6B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4FCF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66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627A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  <w:style w:type="paragraph" w:customStyle="1" w:styleId="SP15299402">
    <w:name w:val="SP.15.299402"/>
    <w:basedOn w:val="Default"/>
    <w:next w:val="Default"/>
    <w:uiPriority w:val="99"/>
    <w:rsid w:val="002404FB"/>
    <w:rPr>
      <w:rFonts w:ascii="Times New Roman" w:hAnsi="Times New Roman" w:cs="Times New Roman"/>
      <w:color w:val="auto"/>
    </w:rPr>
  </w:style>
  <w:style w:type="paragraph" w:customStyle="1" w:styleId="SP15299413">
    <w:name w:val="SP.15.299413"/>
    <w:basedOn w:val="Default"/>
    <w:next w:val="Default"/>
    <w:uiPriority w:val="99"/>
    <w:rsid w:val="002404FB"/>
    <w:rPr>
      <w:rFonts w:ascii="Times New Roman" w:hAnsi="Times New Roman" w:cs="Times New Roman"/>
      <w:color w:val="auto"/>
    </w:rPr>
  </w:style>
  <w:style w:type="paragraph" w:customStyle="1" w:styleId="SP15299024">
    <w:name w:val="SP.15.299024"/>
    <w:basedOn w:val="Default"/>
    <w:next w:val="Default"/>
    <w:uiPriority w:val="99"/>
    <w:rsid w:val="002404FB"/>
    <w:rPr>
      <w:rFonts w:ascii="Times New Roman" w:hAnsi="Times New Roman" w:cs="Times New Roman"/>
      <w:color w:val="auto"/>
    </w:rPr>
  </w:style>
  <w:style w:type="paragraph" w:customStyle="1" w:styleId="SP15299380">
    <w:name w:val="SP.15.299380"/>
    <w:basedOn w:val="Default"/>
    <w:next w:val="Default"/>
    <w:uiPriority w:val="99"/>
    <w:rsid w:val="002404FB"/>
    <w:rPr>
      <w:rFonts w:ascii="Times New Roman" w:hAnsi="Times New Roman" w:cs="Times New Roman"/>
      <w:color w:val="auto"/>
    </w:rPr>
  </w:style>
  <w:style w:type="character" w:customStyle="1" w:styleId="SC15323589">
    <w:name w:val="SC.15.323589"/>
    <w:uiPriority w:val="99"/>
    <w:rsid w:val="002404F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3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6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328EC"/>
    <w:rsid w:val="00050CF5"/>
    <w:rsid w:val="00060318"/>
    <w:rsid w:val="00086189"/>
    <w:rsid w:val="000D2C4C"/>
    <w:rsid w:val="000E06BA"/>
    <w:rsid w:val="00127139"/>
    <w:rsid w:val="001313E2"/>
    <w:rsid w:val="00146105"/>
    <w:rsid w:val="001525D9"/>
    <w:rsid w:val="00153FB7"/>
    <w:rsid w:val="001773F1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637BF"/>
    <w:rsid w:val="002A41A5"/>
    <w:rsid w:val="002A79A0"/>
    <w:rsid w:val="002B22F3"/>
    <w:rsid w:val="002D33C7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5E49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0320"/>
    <w:rsid w:val="00795ACB"/>
    <w:rsid w:val="00812D62"/>
    <w:rsid w:val="008475A2"/>
    <w:rsid w:val="0086709F"/>
    <w:rsid w:val="00887C00"/>
    <w:rsid w:val="008C7EC2"/>
    <w:rsid w:val="009A2556"/>
    <w:rsid w:val="00A329D0"/>
    <w:rsid w:val="00AE100C"/>
    <w:rsid w:val="00B0194B"/>
    <w:rsid w:val="00B25987"/>
    <w:rsid w:val="00BB25C6"/>
    <w:rsid w:val="00BE61A4"/>
    <w:rsid w:val="00BF4BB9"/>
    <w:rsid w:val="00C21714"/>
    <w:rsid w:val="00C24440"/>
    <w:rsid w:val="00C529DF"/>
    <w:rsid w:val="00C73FFD"/>
    <w:rsid w:val="00C80416"/>
    <w:rsid w:val="00CC493E"/>
    <w:rsid w:val="00DA2A35"/>
    <w:rsid w:val="00E20575"/>
    <w:rsid w:val="00E72CF6"/>
    <w:rsid w:val="00E770F5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20_0586r9</b:Tag>
    <b:SourceType>JournalArticle</b:SourceType>
    <b:Guid>{6E6742F3-13AF-4963-B7CE-563F5E89AFA8}</b:Guid>
    <b:Author>
      <b:Author>
        <b:Corporate>Abhishek Patil (Qualcomm)</b:Corporate>
      </b:Author>
    </b:Author>
    <b:Title>MLO: signaling of critical updates</b:Title>
    <b:JournalName>20/0586r9</b:JournalName>
    <b:Year>October 2020</b:Year>
    <b:RefOrder>223</b:RefOrder>
  </b:Source>
</b:Sources>
</file>

<file path=customXml/itemProps1.xml><?xml version="1.0" encoding="utf-8"?>
<ds:datastoreItem xmlns:ds="http://schemas.openxmlformats.org/officeDocument/2006/customXml" ds:itemID="{A47D7D9D-ECF3-4AFB-9DC6-774D96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725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31</cp:revision>
  <cp:lastPrinted>2014-09-06T00:13:00Z</cp:lastPrinted>
  <dcterms:created xsi:type="dcterms:W3CDTF">2020-11-14T23:43:00Z</dcterms:created>
  <dcterms:modified xsi:type="dcterms:W3CDTF">2020-11-19T04:30:00Z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