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B5DC75" w14:textId="070B055B" w:rsidR="00CA09B2" w:rsidRPr="00E13124" w:rsidRDefault="00CA09B2">
      <w:pPr>
        <w:pStyle w:val="T1"/>
        <w:pBdr>
          <w:bottom w:val="single" w:sz="6" w:space="0" w:color="auto"/>
        </w:pBdr>
        <w:spacing w:after="240"/>
        <w:rPr>
          <w:sz w:val="20"/>
        </w:rPr>
      </w:pPr>
      <w:r w:rsidRPr="00E13124">
        <w:rPr>
          <w:sz w:val="20"/>
        </w:rPr>
        <w:t>IEEE P802.11</w:t>
      </w:r>
      <w:r w:rsidRPr="00E13124">
        <w:rPr>
          <w:sz w:val="20"/>
        </w:rPr>
        <w:br/>
        <w:t>Wirel</w:t>
      </w:r>
      <w:r w:rsidR="006224C2" w:rsidRPr="00E13124">
        <w:rPr>
          <w:sz w:val="20"/>
        </w:rPr>
        <w:t>ess</w:t>
      </w:r>
      <w:r w:rsidRPr="00E13124">
        <w:rPr>
          <w:sz w:val="20"/>
        </w:rPr>
        <w:t xml:space="preserve">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5"/>
        <w:gridCol w:w="1530"/>
        <w:gridCol w:w="2070"/>
        <w:gridCol w:w="1440"/>
        <w:gridCol w:w="2921"/>
      </w:tblGrid>
      <w:tr w:rsidR="00B6527E" w:rsidRPr="00E13124" w14:paraId="3CBA909A" w14:textId="77777777" w:rsidTr="001968A8">
        <w:trPr>
          <w:trHeight w:val="485"/>
          <w:jc w:val="center"/>
        </w:trPr>
        <w:tc>
          <w:tcPr>
            <w:tcW w:w="9576" w:type="dxa"/>
            <w:gridSpan w:val="5"/>
            <w:vAlign w:val="center"/>
          </w:tcPr>
          <w:p w14:paraId="60D73FE1" w14:textId="6B0B2181" w:rsidR="00B6527E" w:rsidRPr="00E13124" w:rsidRDefault="00BC477F" w:rsidP="0051120F">
            <w:pPr>
              <w:pStyle w:val="T2"/>
              <w:rPr>
                <w:sz w:val="20"/>
              </w:rPr>
            </w:pPr>
            <w:r>
              <w:rPr>
                <w:sz w:val="20"/>
              </w:rPr>
              <w:t xml:space="preserve">MLO discovery: </w:t>
            </w:r>
            <w:r w:rsidR="0051120F">
              <w:rPr>
                <w:sz w:val="20"/>
              </w:rPr>
              <w:t>Information Request</w:t>
            </w:r>
          </w:p>
        </w:tc>
      </w:tr>
      <w:tr w:rsidR="00B6527E" w:rsidRPr="00E13124" w14:paraId="25960C30" w14:textId="77777777" w:rsidTr="001968A8">
        <w:trPr>
          <w:trHeight w:val="359"/>
          <w:jc w:val="center"/>
        </w:trPr>
        <w:tc>
          <w:tcPr>
            <w:tcW w:w="9576" w:type="dxa"/>
            <w:gridSpan w:val="5"/>
            <w:vAlign w:val="center"/>
          </w:tcPr>
          <w:p w14:paraId="5C4A3311" w14:textId="3048A575" w:rsidR="00B6527E" w:rsidRPr="00E13124" w:rsidRDefault="00B6527E" w:rsidP="00753367">
            <w:pPr>
              <w:pStyle w:val="T2"/>
              <w:ind w:left="0"/>
              <w:rPr>
                <w:sz w:val="14"/>
              </w:rPr>
            </w:pPr>
            <w:r w:rsidRPr="00E13124">
              <w:rPr>
                <w:sz w:val="14"/>
              </w:rPr>
              <w:t>Date:</w:t>
            </w:r>
            <w:r w:rsidR="00215CE5" w:rsidRPr="00E13124">
              <w:rPr>
                <w:b w:val="0"/>
                <w:sz w:val="14"/>
              </w:rPr>
              <w:t xml:space="preserve">  20</w:t>
            </w:r>
            <w:r w:rsidR="00BC477F">
              <w:rPr>
                <w:b w:val="0"/>
                <w:sz w:val="14"/>
              </w:rPr>
              <w:t>20</w:t>
            </w:r>
            <w:r w:rsidR="00BB08D8" w:rsidRPr="00E13124">
              <w:rPr>
                <w:b w:val="0"/>
                <w:sz w:val="14"/>
              </w:rPr>
              <w:t>-</w:t>
            </w:r>
            <w:r w:rsidR="00753367">
              <w:rPr>
                <w:b w:val="0"/>
                <w:sz w:val="14"/>
              </w:rPr>
              <w:t>10</w:t>
            </w:r>
            <w:r w:rsidRPr="00E13124">
              <w:rPr>
                <w:b w:val="0"/>
                <w:sz w:val="14"/>
              </w:rPr>
              <w:t>-</w:t>
            </w:r>
            <w:r w:rsidR="00753367">
              <w:rPr>
                <w:b w:val="0"/>
                <w:sz w:val="14"/>
              </w:rPr>
              <w:t>01</w:t>
            </w:r>
          </w:p>
        </w:tc>
      </w:tr>
      <w:tr w:rsidR="00B6527E" w:rsidRPr="00E13124" w14:paraId="24EFAB88" w14:textId="77777777" w:rsidTr="001968A8">
        <w:trPr>
          <w:cantSplit/>
          <w:jc w:val="center"/>
        </w:trPr>
        <w:tc>
          <w:tcPr>
            <w:tcW w:w="9576" w:type="dxa"/>
            <w:gridSpan w:val="5"/>
            <w:vAlign w:val="center"/>
          </w:tcPr>
          <w:p w14:paraId="085E4E54" w14:textId="77777777" w:rsidR="00B6527E" w:rsidRPr="00E13124" w:rsidRDefault="00B6527E" w:rsidP="007E52CB">
            <w:pPr>
              <w:pStyle w:val="T2"/>
              <w:spacing w:after="0"/>
              <w:ind w:left="0" w:right="0"/>
              <w:jc w:val="left"/>
              <w:rPr>
                <w:sz w:val="14"/>
              </w:rPr>
            </w:pPr>
            <w:r w:rsidRPr="00E13124">
              <w:rPr>
                <w:sz w:val="14"/>
              </w:rPr>
              <w:t>Author(s):</w:t>
            </w:r>
          </w:p>
        </w:tc>
      </w:tr>
      <w:tr w:rsidR="00B6527E" w:rsidRPr="00E13124" w14:paraId="0AA99FD7" w14:textId="77777777" w:rsidTr="001968A8">
        <w:trPr>
          <w:jc w:val="center"/>
        </w:trPr>
        <w:tc>
          <w:tcPr>
            <w:tcW w:w="1615" w:type="dxa"/>
            <w:vAlign w:val="center"/>
          </w:tcPr>
          <w:p w14:paraId="19945108" w14:textId="77777777" w:rsidR="00B6527E" w:rsidRPr="00E13124" w:rsidRDefault="00B6527E" w:rsidP="007E52CB">
            <w:pPr>
              <w:pStyle w:val="T2"/>
              <w:spacing w:after="0"/>
              <w:ind w:left="0" w:right="0"/>
              <w:jc w:val="left"/>
              <w:rPr>
                <w:sz w:val="14"/>
              </w:rPr>
            </w:pPr>
            <w:r w:rsidRPr="00E13124">
              <w:rPr>
                <w:sz w:val="14"/>
              </w:rPr>
              <w:t>Name</w:t>
            </w:r>
          </w:p>
        </w:tc>
        <w:tc>
          <w:tcPr>
            <w:tcW w:w="1530" w:type="dxa"/>
            <w:vAlign w:val="center"/>
          </w:tcPr>
          <w:p w14:paraId="69F56477" w14:textId="77777777" w:rsidR="00B6527E" w:rsidRPr="00E13124" w:rsidRDefault="00B6527E" w:rsidP="007E52CB">
            <w:pPr>
              <w:pStyle w:val="T2"/>
              <w:spacing w:after="0"/>
              <w:ind w:left="0" w:right="0"/>
              <w:jc w:val="left"/>
              <w:rPr>
                <w:sz w:val="14"/>
              </w:rPr>
            </w:pPr>
            <w:r w:rsidRPr="00E13124">
              <w:rPr>
                <w:sz w:val="14"/>
              </w:rPr>
              <w:t>Affiliation</w:t>
            </w:r>
          </w:p>
        </w:tc>
        <w:tc>
          <w:tcPr>
            <w:tcW w:w="2070" w:type="dxa"/>
            <w:vAlign w:val="center"/>
          </w:tcPr>
          <w:p w14:paraId="061C0ACA" w14:textId="26721EDF" w:rsidR="00B6527E" w:rsidRPr="00E13124" w:rsidRDefault="00AE1931" w:rsidP="007E52CB">
            <w:pPr>
              <w:pStyle w:val="T2"/>
              <w:spacing w:after="0"/>
              <w:ind w:left="0" w:right="0"/>
              <w:jc w:val="left"/>
              <w:rPr>
                <w:sz w:val="14"/>
              </w:rPr>
            </w:pPr>
            <w:r w:rsidRPr="00E13124">
              <w:rPr>
                <w:sz w:val="14"/>
              </w:rPr>
              <w:t>Address</w:t>
            </w:r>
          </w:p>
        </w:tc>
        <w:tc>
          <w:tcPr>
            <w:tcW w:w="1440" w:type="dxa"/>
            <w:vAlign w:val="center"/>
          </w:tcPr>
          <w:p w14:paraId="7CD6ADE3" w14:textId="77777777" w:rsidR="00B6527E" w:rsidRPr="00E13124" w:rsidRDefault="00B6527E" w:rsidP="007E52CB">
            <w:pPr>
              <w:pStyle w:val="T2"/>
              <w:spacing w:after="0"/>
              <w:ind w:left="0" w:right="0"/>
              <w:jc w:val="left"/>
              <w:rPr>
                <w:sz w:val="14"/>
              </w:rPr>
            </w:pPr>
            <w:r w:rsidRPr="00E13124">
              <w:rPr>
                <w:sz w:val="14"/>
              </w:rPr>
              <w:t>Phone</w:t>
            </w:r>
          </w:p>
        </w:tc>
        <w:tc>
          <w:tcPr>
            <w:tcW w:w="2921" w:type="dxa"/>
            <w:vAlign w:val="center"/>
          </w:tcPr>
          <w:p w14:paraId="52D9DABE" w14:textId="77777777" w:rsidR="00B6527E" w:rsidRPr="00E13124" w:rsidRDefault="00B6527E" w:rsidP="007E52CB">
            <w:pPr>
              <w:pStyle w:val="T2"/>
              <w:spacing w:after="0"/>
              <w:ind w:left="0" w:right="0"/>
              <w:jc w:val="left"/>
              <w:rPr>
                <w:sz w:val="14"/>
              </w:rPr>
            </w:pPr>
            <w:r w:rsidRPr="00E13124">
              <w:rPr>
                <w:sz w:val="14"/>
              </w:rPr>
              <w:t>email</w:t>
            </w:r>
          </w:p>
        </w:tc>
      </w:tr>
      <w:tr w:rsidR="00B6527E" w:rsidRPr="00E13124" w14:paraId="2A56A94E" w14:textId="77777777" w:rsidTr="001968A8">
        <w:trPr>
          <w:jc w:val="center"/>
        </w:trPr>
        <w:tc>
          <w:tcPr>
            <w:tcW w:w="1615" w:type="dxa"/>
            <w:vAlign w:val="center"/>
          </w:tcPr>
          <w:p w14:paraId="2865B567" w14:textId="7FE2A1E4" w:rsidR="00B6527E" w:rsidRPr="00E13124" w:rsidRDefault="00753367" w:rsidP="00753367">
            <w:pPr>
              <w:pStyle w:val="T2"/>
              <w:spacing w:after="0"/>
              <w:ind w:left="0" w:right="0"/>
              <w:jc w:val="left"/>
              <w:rPr>
                <w:sz w:val="14"/>
              </w:rPr>
            </w:pPr>
            <w:r w:rsidRPr="00753367">
              <w:rPr>
                <w:b w:val="0"/>
                <w:kern w:val="24"/>
                <w:sz w:val="12"/>
                <w:szCs w:val="18"/>
                <w:rPrChange w:id="0" w:author="Namyeong Kim" w:date="2020-10-16T22:24:00Z">
                  <w:rPr>
                    <w:b w:val="0"/>
                    <w:color w:val="FF0000"/>
                    <w:kern w:val="24"/>
                    <w:sz w:val="12"/>
                    <w:szCs w:val="18"/>
                  </w:rPr>
                </w:rPrChange>
              </w:rPr>
              <w:t>Namyeong Kim</w:t>
            </w:r>
          </w:p>
        </w:tc>
        <w:tc>
          <w:tcPr>
            <w:tcW w:w="1530" w:type="dxa"/>
            <w:vAlign w:val="center"/>
          </w:tcPr>
          <w:p w14:paraId="60ECF008" w14:textId="60D831E2" w:rsidR="00B6527E" w:rsidRPr="00753367" w:rsidRDefault="00753367" w:rsidP="00B6527E">
            <w:pPr>
              <w:pStyle w:val="T2"/>
              <w:spacing w:after="0"/>
              <w:ind w:left="0" w:right="0"/>
              <w:jc w:val="left"/>
              <w:rPr>
                <w:rFonts w:eastAsia="맑은 고딕"/>
                <w:sz w:val="14"/>
                <w:lang w:eastAsia="ko-KR"/>
                <w:rPrChange w:id="1" w:author="Namyeong Kim" w:date="2020-10-16T22:24:00Z">
                  <w:rPr>
                    <w:sz w:val="14"/>
                  </w:rPr>
                </w:rPrChange>
              </w:rPr>
            </w:pPr>
            <w:r w:rsidRPr="00753367">
              <w:rPr>
                <w:b w:val="0"/>
                <w:kern w:val="24"/>
                <w:sz w:val="12"/>
                <w:szCs w:val="18"/>
                <w:rPrChange w:id="2" w:author="Namyeong Kim" w:date="2020-10-16T22:25:00Z">
                  <w:rPr>
                    <w:rFonts w:eastAsia="맑은 고딕"/>
                    <w:sz w:val="14"/>
                    <w:lang w:eastAsia="ko-KR"/>
                  </w:rPr>
                </w:rPrChange>
              </w:rPr>
              <w:t>LG Electronics</w:t>
            </w:r>
          </w:p>
        </w:tc>
        <w:tc>
          <w:tcPr>
            <w:tcW w:w="2070" w:type="dxa"/>
            <w:vAlign w:val="center"/>
          </w:tcPr>
          <w:p w14:paraId="7CC144E9" w14:textId="77777777" w:rsidR="00B6527E" w:rsidRPr="00E13124" w:rsidRDefault="00B6527E" w:rsidP="00B6527E">
            <w:pPr>
              <w:pStyle w:val="T2"/>
              <w:spacing w:after="0"/>
              <w:ind w:left="0" w:right="0"/>
              <w:jc w:val="left"/>
              <w:rPr>
                <w:sz w:val="14"/>
              </w:rPr>
            </w:pPr>
          </w:p>
        </w:tc>
        <w:tc>
          <w:tcPr>
            <w:tcW w:w="1440" w:type="dxa"/>
            <w:vAlign w:val="center"/>
          </w:tcPr>
          <w:p w14:paraId="1D7D8EF7" w14:textId="77777777" w:rsidR="00B6527E" w:rsidRPr="00E13124" w:rsidRDefault="00B6527E" w:rsidP="00B6527E">
            <w:pPr>
              <w:pStyle w:val="T2"/>
              <w:spacing w:after="0"/>
              <w:ind w:left="0" w:right="0"/>
              <w:jc w:val="left"/>
              <w:rPr>
                <w:sz w:val="14"/>
              </w:rPr>
            </w:pPr>
          </w:p>
        </w:tc>
        <w:tc>
          <w:tcPr>
            <w:tcW w:w="2921" w:type="dxa"/>
            <w:vAlign w:val="center"/>
          </w:tcPr>
          <w:p w14:paraId="74E257FE" w14:textId="082E6815" w:rsidR="00B6527E" w:rsidRPr="00E13124" w:rsidRDefault="00753367" w:rsidP="00753367">
            <w:pPr>
              <w:pStyle w:val="T2"/>
              <w:spacing w:after="0"/>
              <w:ind w:left="0" w:right="0"/>
              <w:jc w:val="left"/>
              <w:rPr>
                <w:sz w:val="14"/>
              </w:rPr>
            </w:pPr>
            <w:r>
              <w:rPr>
                <w:b w:val="0"/>
                <w:kern w:val="24"/>
                <w:sz w:val="12"/>
                <w:szCs w:val="18"/>
              </w:rPr>
              <w:t>Namyeong.kim@lge.com</w:t>
            </w:r>
          </w:p>
        </w:tc>
      </w:tr>
    </w:tbl>
    <w:p w14:paraId="0D50F160" w14:textId="1DF9C686" w:rsidR="00CA09B2" w:rsidRPr="00E13124" w:rsidRDefault="00CA09B2">
      <w:pPr>
        <w:pStyle w:val="T1"/>
        <w:spacing w:after="120"/>
        <w:rPr>
          <w:sz w:val="16"/>
        </w:rPr>
      </w:pPr>
    </w:p>
    <w:p w14:paraId="3BF88E27" w14:textId="1937A7B3" w:rsidR="003C62EC" w:rsidRDefault="003C62EC" w:rsidP="003C62EC">
      <w:pPr>
        <w:pStyle w:val="T1"/>
        <w:spacing w:after="120"/>
      </w:pPr>
      <w:r>
        <w:t>Abstract</w:t>
      </w:r>
    </w:p>
    <w:p w14:paraId="256FAEC7" w14:textId="5ACC315E" w:rsidR="002D6FF6" w:rsidRPr="006C45A5" w:rsidRDefault="002D6FF6" w:rsidP="002D6FF6">
      <w:pPr>
        <w:rPr>
          <w:sz w:val="20"/>
          <w:szCs w:val="18"/>
          <w:lang w:eastAsia="ko-KR"/>
        </w:rPr>
      </w:pPr>
      <w:r>
        <w:rPr>
          <w:sz w:val="20"/>
          <w:szCs w:val="18"/>
          <w:lang w:eastAsia="ko-KR"/>
        </w:rPr>
        <w:t>This document provides draft spec text regarding information request for MLD Probing and addresses TBD</w:t>
      </w:r>
      <w:r w:rsidR="00D82F0D">
        <w:rPr>
          <w:sz w:val="20"/>
          <w:szCs w:val="18"/>
          <w:lang w:eastAsia="ko-KR"/>
        </w:rPr>
        <w:t xml:space="preserve"> signalling for requesting complete or partial information on multiple APs of an AP MLD</w:t>
      </w:r>
      <w:r>
        <w:rPr>
          <w:sz w:val="20"/>
          <w:szCs w:val="18"/>
          <w:lang w:eastAsia="ko-KR"/>
        </w:rPr>
        <w:t xml:space="preserve"> in </w:t>
      </w:r>
      <w:r w:rsidRPr="006C45A5">
        <w:rPr>
          <w:sz w:val="20"/>
          <w:szCs w:val="18"/>
          <w:lang w:eastAsia="ko-KR"/>
        </w:rPr>
        <w:t>TGbe draft D0.1.</w:t>
      </w:r>
    </w:p>
    <w:p w14:paraId="1206AEE1" w14:textId="77777777" w:rsidR="002D6FF6" w:rsidRPr="00D82F0D" w:rsidRDefault="002D6FF6">
      <w:pPr>
        <w:rPr>
          <w:rStyle w:val="ad"/>
          <w:sz w:val="16"/>
        </w:rPr>
      </w:pPr>
    </w:p>
    <w:p w14:paraId="5C5AFF5F" w14:textId="77777777" w:rsidR="003C62EC" w:rsidRPr="0073669E" w:rsidRDefault="003C62EC" w:rsidP="003C62EC">
      <w:pPr>
        <w:rPr>
          <w:sz w:val="20"/>
          <w:szCs w:val="18"/>
        </w:rPr>
      </w:pPr>
      <w:r w:rsidRPr="0073669E">
        <w:rPr>
          <w:sz w:val="20"/>
          <w:szCs w:val="18"/>
        </w:rPr>
        <w:t>Revisions:</w:t>
      </w:r>
    </w:p>
    <w:p w14:paraId="2A03BCCD" w14:textId="77777777" w:rsidR="003C62EC" w:rsidRDefault="003C62EC" w:rsidP="003C62EC">
      <w:pPr>
        <w:pStyle w:val="ab"/>
        <w:numPr>
          <w:ilvl w:val="0"/>
          <w:numId w:val="22"/>
        </w:numPr>
        <w:contextualSpacing w:val="0"/>
        <w:rPr>
          <w:sz w:val="20"/>
          <w:szCs w:val="18"/>
        </w:rPr>
      </w:pPr>
      <w:r w:rsidRPr="0073669E">
        <w:rPr>
          <w:sz w:val="20"/>
          <w:szCs w:val="18"/>
        </w:rPr>
        <w:t>Rev 0: Initial version of the document.</w:t>
      </w:r>
    </w:p>
    <w:p w14:paraId="7AE93BD1" w14:textId="77777777" w:rsidR="00711AE2" w:rsidRDefault="00711AE2" w:rsidP="002B1A82">
      <w:pPr>
        <w:rPr>
          <w:sz w:val="20"/>
        </w:rPr>
      </w:pPr>
    </w:p>
    <w:p w14:paraId="12D83FDA" w14:textId="77777777" w:rsidR="002D6FF6" w:rsidRPr="002D6FF6" w:rsidRDefault="002D6FF6" w:rsidP="002D6FF6">
      <w:pPr>
        <w:spacing w:after="120"/>
        <w:rPr>
          <w:rFonts w:eastAsia="맑은 고딕"/>
          <w:b/>
          <w:lang w:eastAsia="ko-KR"/>
        </w:rPr>
      </w:pPr>
      <w:r w:rsidRPr="002D6FF6">
        <w:rPr>
          <w:rFonts w:eastAsia="맑은 고딕"/>
          <w:b/>
          <w:lang w:eastAsia="ko-KR"/>
        </w:rPr>
        <w:t>The texts are based on the following motion</w:t>
      </w:r>
    </w:p>
    <w:p w14:paraId="2C7EE5A8" w14:textId="77777777" w:rsidR="002D6FF6" w:rsidRPr="002D6FF6" w:rsidRDefault="002D6FF6" w:rsidP="002D6FF6">
      <w:pPr>
        <w:rPr>
          <w:sz w:val="20"/>
        </w:rPr>
      </w:pPr>
      <w:r w:rsidRPr="002D6FF6">
        <w:rPr>
          <w:sz w:val="20"/>
        </w:rPr>
        <w:t>802.11be agrees to define the following mechanism:</w:t>
      </w:r>
    </w:p>
    <w:p w14:paraId="1B3D38C6" w14:textId="77777777" w:rsidR="002D6FF6" w:rsidRPr="002D6FF6" w:rsidRDefault="002D6FF6" w:rsidP="002D6FF6">
      <w:pPr>
        <w:rPr>
          <w:sz w:val="20"/>
        </w:rPr>
      </w:pPr>
      <w:r w:rsidRPr="002D6FF6">
        <w:rPr>
          <w:rFonts w:hint="eastAsia"/>
          <w:sz w:val="20"/>
        </w:rPr>
        <w:t>•</w:t>
      </w:r>
      <w:r w:rsidRPr="002D6FF6">
        <w:rPr>
          <w:sz w:val="20"/>
        </w:rPr>
        <w:tab/>
        <w:t>A STA of a non-AP MLD can request a peer AP of AP MLD a part of complete information of other APs of the same AP MLD.</w:t>
      </w:r>
    </w:p>
    <w:p w14:paraId="16B7B622" w14:textId="77777777" w:rsidR="002D6FF6" w:rsidRPr="002D6FF6" w:rsidRDefault="002D6FF6" w:rsidP="002D6FF6">
      <w:pPr>
        <w:rPr>
          <w:sz w:val="20"/>
        </w:rPr>
      </w:pPr>
      <w:r w:rsidRPr="002D6FF6">
        <w:rPr>
          <w:rFonts w:hint="eastAsia"/>
          <w:sz w:val="20"/>
        </w:rPr>
        <w:t>•</w:t>
      </w:r>
      <w:r w:rsidRPr="002D6FF6">
        <w:rPr>
          <w:sz w:val="20"/>
        </w:rPr>
        <w:tab/>
        <w:t>The signaling for requesting the part of complete information is TBD.</w:t>
      </w:r>
    </w:p>
    <w:p w14:paraId="20D304A7" w14:textId="77777777" w:rsidR="002D6FF6" w:rsidRPr="002D6FF6" w:rsidRDefault="002D6FF6" w:rsidP="002D6FF6">
      <w:pPr>
        <w:rPr>
          <w:sz w:val="20"/>
        </w:rPr>
      </w:pPr>
      <w:r w:rsidRPr="002D6FF6">
        <w:rPr>
          <w:rFonts w:hint="eastAsia"/>
          <w:sz w:val="20"/>
        </w:rPr>
        <w:t>•</w:t>
      </w:r>
      <w:r w:rsidRPr="002D6FF6">
        <w:rPr>
          <w:sz w:val="20"/>
        </w:rPr>
        <w:tab/>
        <w:t>NOTE – As an example, the part of complete information may be information that is not included on the beacon frame sent from the peer AP.</w:t>
      </w:r>
    </w:p>
    <w:p w14:paraId="5761440B" w14:textId="5A664D63" w:rsidR="002D6FF6" w:rsidRDefault="002D6FF6" w:rsidP="002D6FF6">
      <w:pPr>
        <w:rPr>
          <w:sz w:val="20"/>
        </w:rPr>
      </w:pPr>
      <w:r w:rsidRPr="002D6FF6">
        <w:rPr>
          <w:sz w:val="20"/>
        </w:rPr>
        <w:t>[Motion 131, #SP190, [19] and [134]]</w:t>
      </w:r>
    </w:p>
    <w:p w14:paraId="21B3BD30" w14:textId="77777777" w:rsidR="002D6FF6" w:rsidRPr="002D6FF6" w:rsidRDefault="002D6FF6" w:rsidP="002D6FF6">
      <w:pPr>
        <w:rPr>
          <w:sz w:val="20"/>
        </w:rPr>
      </w:pPr>
    </w:p>
    <w:p w14:paraId="5D97E252" w14:textId="77777777" w:rsidR="00AA56F8" w:rsidRPr="004425D1" w:rsidRDefault="00AA56F8" w:rsidP="00913ABF">
      <w:pPr>
        <w:pStyle w:val="ab"/>
        <w:numPr>
          <w:ilvl w:val="0"/>
          <w:numId w:val="2"/>
        </w:numPr>
        <w:rPr>
          <w:b/>
          <w:sz w:val="28"/>
          <w:szCs w:val="28"/>
        </w:rPr>
      </w:pPr>
      <w:r w:rsidRPr="004425D1">
        <w:rPr>
          <w:b/>
          <w:sz w:val="28"/>
          <w:szCs w:val="28"/>
        </w:rPr>
        <w:t>Introduction</w:t>
      </w:r>
    </w:p>
    <w:p w14:paraId="0CE47982" w14:textId="77777777" w:rsidR="005F4979" w:rsidRPr="005F4979" w:rsidRDefault="005F4979" w:rsidP="005F4979">
      <w:pPr>
        <w:rPr>
          <w:rFonts w:eastAsia="맑은 고딕"/>
          <w:sz w:val="20"/>
          <w:szCs w:val="22"/>
          <w:lang w:eastAsia="ko-KR"/>
        </w:rPr>
      </w:pPr>
      <w:r w:rsidRPr="005F4979">
        <w:rPr>
          <w:rFonts w:eastAsia="맑은 고딕"/>
          <w:sz w:val="20"/>
          <w:szCs w:val="22"/>
          <w:lang w:eastAsia="ko-KR"/>
        </w:rPr>
        <w:t xml:space="preserve">A non-AP STA can request the complete or partial information on multiple APs that are affiliated with an AP MLD through MLD Probe request. </w:t>
      </w:r>
    </w:p>
    <w:p w14:paraId="341629EC" w14:textId="13ABD3F0" w:rsidR="005F4979" w:rsidRPr="005F4979" w:rsidRDefault="005F4979" w:rsidP="005F4979">
      <w:pPr>
        <w:rPr>
          <w:rFonts w:eastAsia="맑은 고딕"/>
          <w:sz w:val="20"/>
          <w:szCs w:val="22"/>
          <w:lang w:eastAsia="ko-KR"/>
        </w:rPr>
      </w:pPr>
      <w:r w:rsidRPr="005F4979">
        <w:rPr>
          <w:rFonts w:eastAsia="맑은 고딕"/>
          <w:sz w:val="20"/>
          <w:szCs w:val="22"/>
          <w:lang w:eastAsia="ko-KR"/>
        </w:rPr>
        <w:t xml:space="preserve">Basically, baseline spec had already defined the Request element or Extended Request Element for requesting partial information (i.e. targeted Elements) to an AP using Probe request frame. Based on the existing Request element or Extended Request Element, I propose a new MLD Request element considering MLD Probing in this contribution. </w:t>
      </w:r>
    </w:p>
    <w:p w14:paraId="0F3978BF" w14:textId="159A8EF3" w:rsidR="004658C5" w:rsidRDefault="005F4979" w:rsidP="00757D74">
      <w:pPr>
        <w:rPr>
          <w:rFonts w:eastAsia="맑은 고딕"/>
          <w:sz w:val="20"/>
          <w:szCs w:val="22"/>
          <w:lang w:eastAsia="ko-KR"/>
        </w:rPr>
      </w:pPr>
      <w:r w:rsidRPr="005F4979">
        <w:rPr>
          <w:rFonts w:eastAsia="맑은 고딕"/>
          <w:sz w:val="20"/>
          <w:szCs w:val="22"/>
          <w:lang w:eastAsia="ko-KR"/>
        </w:rPr>
        <w:t>The MLD probe request allows a non-AP STA to request an AP to include information of complete or parital information of the requested APs through the MLD Request element.</w:t>
      </w:r>
      <w:r w:rsidR="004E1754">
        <w:rPr>
          <w:rFonts w:eastAsia="맑은 고딕"/>
          <w:sz w:val="20"/>
          <w:szCs w:val="22"/>
          <w:lang w:eastAsia="ko-KR"/>
        </w:rPr>
        <w:t xml:space="preserve"> </w:t>
      </w:r>
    </w:p>
    <w:p w14:paraId="4B2263AF" w14:textId="05483E63" w:rsidR="004658C5" w:rsidRDefault="004658C5" w:rsidP="00757D74">
      <w:pPr>
        <w:rPr>
          <w:rFonts w:eastAsia="맑은 고딕"/>
          <w:sz w:val="20"/>
          <w:szCs w:val="22"/>
          <w:lang w:eastAsia="ko-KR"/>
        </w:rPr>
      </w:pPr>
      <w:r w:rsidRPr="004658C5">
        <w:rPr>
          <w:rFonts w:eastAsia="맑은 고딕"/>
          <w:sz w:val="20"/>
          <w:szCs w:val="22"/>
          <w:lang w:eastAsia="ko-KR"/>
        </w:rPr>
        <w:t>Using the MLD Request element proposed in this contribution, a non-AP STA can benefit as follows:</w:t>
      </w:r>
    </w:p>
    <w:p w14:paraId="2E534711" w14:textId="1F784D81" w:rsidR="005B1A56" w:rsidRDefault="005B1A56" w:rsidP="004658C5">
      <w:pPr>
        <w:pStyle w:val="ab"/>
        <w:numPr>
          <w:ilvl w:val="0"/>
          <w:numId w:val="22"/>
        </w:numPr>
        <w:rPr>
          <w:rFonts w:eastAsia="맑은 고딕"/>
          <w:sz w:val="20"/>
          <w:szCs w:val="22"/>
          <w:lang w:eastAsia="ko-KR"/>
        </w:rPr>
      </w:pPr>
      <w:r>
        <w:rPr>
          <w:rFonts w:eastAsia="맑은 고딕" w:hint="eastAsia"/>
          <w:sz w:val="20"/>
          <w:szCs w:val="22"/>
          <w:lang w:eastAsia="ko-KR"/>
        </w:rPr>
        <w:t>F</w:t>
      </w:r>
      <w:r>
        <w:rPr>
          <w:rFonts w:eastAsia="맑은 고딕"/>
          <w:sz w:val="20"/>
          <w:szCs w:val="22"/>
          <w:lang w:eastAsia="ko-KR"/>
        </w:rPr>
        <w:t>or MLD Probing, a non-AP STA can request information of all APs or the reqeusted APs that affiliated with an AP MLD.</w:t>
      </w:r>
    </w:p>
    <w:p w14:paraId="167F15C3" w14:textId="38690DF2" w:rsidR="005B1A56" w:rsidRDefault="005B1A56" w:rsidP="004658C5">
      <w:pPr>
        <w:pStyle w:val="ab"/>
        <w:numPr>
          <w:ilvl w:val="0"/>
          <w:numId w:val="22"/>
        </w:numPr>
        <w:rPr>
          <w:rFonts w:eastAsia="맑은 고딕"/>
          <w:sz w:val="20"/>
          <w:szCs w:val="22"/>
          <w:lang w:eastAsia="ko-KR"/>
        </w:rPr>
      </w:pPr>
      <w:r>
        <w:rPr>
          <w:rFonts w:eastAsia="맑은 고딕"/>
          <w:sz w:val="20"/>
          <w:szCs w:val="22"/>
          <w:lang w:eastAsia="ko-KR"/>
        </w:rPr>
        <w:t>For MLD Probing, a non-AP STA can request the complete information or the requested partial information on multiple APs that affiliated with an AP MLD.</w:t>
      </w:r>
    </w:p>
    <w:p w14:paraId="52B063FE" w14:textId="08852E1E" w:rsidR="004658C5" w:rsidRDefault="005B1A56" w:rsidP="004658C5">
      <w:pPr>
        <w:pStyle w:val="ab"/>
        <w:numPr>
          <w:ilvl w:val="0"/>
          <w:numId w:val="22"/>
        </w:numPr>
        <w:rPr>
          <w:rFonts w:eastAsia="맑은 고딕"/>
          <w:sz w:val="20"/>
          <w:szCs w:val="22"/>
          <w:lang w:eastAsia="ko-KR"/>
        </w:rPr>
      </w:pPr>
      <w:r>
        <w:rPr>
          <w:rFonts w:eastAsia="맑은 고딕"/>
          <w:sz w:val="20"/>
          <w:szCs w:val="22"/>
          <w:lang w:eastAsia="ko-KR"/>
        </w:rPr>
        <w:t>For MLD Probing, a</w:t>
      </w:r>
      <w:r w:rsidR="004658C5">
        <w:rPr>
          <w:rFonts w:eastAsia="맑은 고딕" w:hint="eastAsia"/>
          <w:sz w:val="20"/>
          <w:szCs w:val="22"/>
          <w:lang w:eastAsia="ko-KR"/>
        </w:rPr>
        <w:t xml:space="preserve"> </w:t>
      </w:r>
      <w:r w:rsidR="004658C5">
        <w:rPr>
          <w:rFonts w:eastAsia="맑은 고딕"/>
          <w:sz w:val="20"/>
          <w:szCs w:val="22"/>
          <w:lang w:eastAsia="ko-KR"/>
        </w:rPr>
        <w:t>non-AP STA can reduce overhead for general fields such as Element ID, Length,</w:t>
      </w:r>
      <w:r w:rsidR="001F272E">
        <w:rPr>
          <w:rFonts w:eastAsia="맑은 고딕"/>
          <w:sz w:val="20"/>
          <w:szCs w:val="22"/>
          <w:lang w:eastAsia="ko-KR"/>
        </w:rPr>
        <w:t xml:space="preserve"> Element ID Extension</w:t>
      </w:r>
      <w:r w:rsidR="004658C5">
        <w:rPr>
          <w:rFonts w:eastAsia="맑은 고딕"/>
          <w:sz w:val="20"/>
          <w:szCs w:val="22"/>
          <w:lang w:eastAsia="ko-KR"/>
        </w:rPr>
        <w:t xml:space="preserve"> and so on.</w:t>
      </w:r>
    </w:p>
    <w:p w14:paraId="469DF6B2" w14:textId="5D80C2FF" w:rsidR="004658C5" w:rsidRPr="004658C5" w:rsidRDefault="004658C5" w:rsidP="005F4979">
      <w:pPr>
        <w:pStyle w:val="ab"/>
        <w:rPr>
          <w:rFonts w:eastAsia="맑은 고딕"/>
          <w:sz w:val="20"/>
          <w:szCs w:val="22"/>
          <w:lang w:eastAsia="ko-KR"/>
        </w:rPr>
      </w:pPr>
    </w:p>
    <w:p w14:paraId="5574800F" w14:textId="77777777" w:rsidR="002D02D7" w:rsidRDefault="002D02D7" w:rsidP="00CA0A57">
      <w:pPr>
        <w:rPr>
          <w:sz w:val="16"/>
        </w:rPr>
      </w:pPr>
    </w:p>
    <w:p w14:paraId="6C03EDD4" w14:textId="77777777" w:rsidR="005B1A56" w:rsidRDefault="005B1A56" w:rsidP="00CA0A57">
      <w:pPr>
        <w:rPr>
          <w:sz w:val="16"/>
        </w:rPr>
      </w:pPr>
    </w:p>
    <w:p w14:paraId="6DC7DF44" w14:textId="77777777" w:rsidR="005B1A56" w:rsidRDefault="005B1A56" w:rsidP="00CA0A57">
      <w:pPr>
        <w:rPr>
          <w:sz w:val="16"/>
        </w:rPr>
      </w:pPr>
    </w:p>
    <w:p w14:paraId="27CD1A48" w14:textId="77777777" w:rsidR="005B1A56" w:rsidRDefault="005B1A56" w:rsidP="00CA0A57">
      <w:pPr>
        <w:rPr>
          <w:sz w:val="16"/>
        </w:rPr>
      </w:pPr>
    </w:p>
    <w:p w14:paraId="02760943" w14:textId="77777777" w:rsidR="005B1A56" w:rsidRDefault="005B1A56" w:rsidP="00CA0A57">
      <w:pPr>
        <w:rPr>
          <w:sz w:val="16"/>
        </w:rPr>
      </w:pPr>
    </w:p>
    <w:p w14:paraId="054DFF4C" w14:textId="77777777" w:rsidR="005B1A56" w:rsidRDefault="005B1A56" w:rsidP="00CA0A57">
      <w:pPr>
        <w:rPr>
          <w:sz w:val="16"/>
        </w:rPr>
      </w:pPr>
    </w:p>
    <w:p w14:paraId="1C47C3AE" w14:textId="77777777" w:rsidR="005B1A56" w:rsidRDefault="005B1A56" w:rsidP="00CA0A57">
      <w:pPr>
        <w:rPr>
          <w:sz w:val="16"/>
        </w:rPr>
      </w:pPr>
    </w:p>
    <w:p w14:paraId="082AB61C" w14:textId="77777777" w:rsidR="005B1A56" w:rsidRDefault="005B1A56" w:rsidP="00CA0A57">
      <w:pPr>
        <w:rPr>
          <w:sz w:val="16"/>
        </w:rPr>
      </w:pPr>
    </w:p>
    <w:p w14:paraId="6998F479" w14:textId="77777777" w:rsidR="005B1A56" w:rsidRDefault="005B1A56" w:rsidP="00CA0A57">
      <w:pPr>
        <w:rPr>
          <w:sz w:val="16"/>
        </w:rPr>
      </w:pPr>
    </w:p>
    <w:p w14:paraId="2BE7B32B" w14:textId="77777777" w:rsidR="005B1A56" w:rsidRDefault="005B1A56" w:rsidP="00CA0A57">
      <w:pPr>
        <w:rPr>
          <w:sz w:val="16"/>
        </w:rPr>
      </w:pPr>
    </w:p>
    <w:p w14:paraId="72D1354F" w14:textId="77777777" w:rsidR="005B1A56" w:rsidRDefault="005B1A56" w:rsidP="00CA0A57">
      <w:pPr>
        <w:rPr>
          <w:sz w:val="16"/>
        </w:rPr>
      </w:pPr>
    </w:p>
    <w:p w14:paraId="5EF71CD8" w14:textId="77777777" w:rsidR="005B1A56" w:rsidRDefault="005B1A56" w:rsidP="00CA0A57">
      <w:pPr>
        <w:rPr>
          <w:sz w:val="16"/>
        </w:rPr>
      </w:pPr>
    </w:p>
    <w:p w14:paraId="491A8221" w14:textId="77777777" w:rsidR="005B1A56" w:rsidRDefault="005B1A56" w:rsidP="00CA0A57">
      <w:pPr>
        <w:rPr>
          <w:sz w:val="16"/>
        </w:rPr>
      </w:pPr>
    </w:p>
    <w:p w14:paraId="18FF08E7" w14:textId="77777777" w:rsidR="005B1A56" w:rsidRDefault="005B1A56" w:rsidP="00CA0A57">
      <w:pPr>
        <w:rPr>
          <w:sz w:val="16"/>
        </w:rPr>
      </w:pPr>
    </w:p>
    <w:p w14:paraId="0B054263" w14:textId="77777777" w:rsidR="005B1A56" w:rsidRDefault="005B1A56" w:rsidP="00CA0A57">
      <w:pPr>
        <w:rPr>
          <w:sz w:val="16"/>
        </w:rPr>
      </w:pPr>
    </w:p>
    <w:p w14:paraId="63D099D8" w14:textId="77777777" w:rsidR="005B1A56" w:rsidRDefault="005B1A56" w:rsidP="00CA0A57">
      <w:pPr>
        <w:rPr>
          <w:sz w:val="16"/>
        </w:rPr>
      </w:pPr>
    </w:p>
    <w:p w14:paraId="54AAD10E" w14:textId="77777777" w:rsidR="005B1A56" w:rsidRDefault="005B1A56" w:rsidP="00CA0A57">
      <w:pPr>
        <w:rPr>
          <w:sz w:val="16"/>
        </w:rPr>
      </w:pPr>
    </w:p>
    <w:p w14:paraId="3822DAE8" w14:textId="77777777" w:rsidR="005B1A56" w:rsidRPr="00E13124" w:rsidRDefault="005B1A56" w:rsidP="00CA0A57">
      <w:pPr>
        <w:rPr>
          <w:sz w:val="16"/>
        </w:rPr>
      </w:pPr>
    </w:p>
    <w:p w14:paraId="11A467E7" w14:textId="170721F4" w:rsidR="00802890" w:rsidRPr="004425D1" w:rsidRDefault="002D02D7" w:rsidP="00802890">
      <w:pPr>
        <w:pStyle w:val="ab"/>
        <w:numPr>
          <w:ilvl w:val="0"/>
          <w:numId w:val="2"/>
        </w:numPr>
        <w:rPr>
          <w:b/>
          <w:sz w:val="28"/>
          <w:szCs w:val="28"/>
        </w:rPr>
      </w:pPr>
      <w:r w:rsidRPr="004425D1">
        <w:rPr>
          <w:b/>
          <w:sz w:val="28"/>
          <w:szCs w:val="28"/>
        </w:rPr>
        <w:lastRenderedPageBreak/>
        <w:t xml:space="preserve">Proposed </w:t>
      </w:r>
      <w:r w:rsidR="00BC477F" w:rsidRPr="004425D1">
        <w:rPr>
          <w:b/>
          <w:sz w:val="28"/>
          <w:szCs w:val="28"/>
        </w:rPr>
        <w:t>spec text</w:t>
      </w:r>
    </w:p>
    <w:p w14:paraId="75AE5AB5" w14:textId="093B339D" w:rsidR="00590BBF" w:rsidRPr="008F411A" w:rsidRDefault="00590BBF" w:rsidP="00802890">
      <w:pPr>
        <w:pStyle w:val="T"/>
        <w:rPr>
          <w:i/>
          <w:iCs/>
          <w:w w:val="100"/>
        </w:rPr>
      </w:pPr>
      <w:r w:rsidRPr="00C22770">
        <w:rPr>
          <w:b/>
          <w:i/>
          <w:iCs/>
          <w:highlight w:val="green"/>
          <w:rPrChange w:id="3" w:author="Namyeong Kim" w:date="2020-10-17T01:06:00Z">
            <w:rPr>
              <w:b/>
              <w:i/>
              <w:iCs/>
              <w:highlight w:val="yellow"/>
            </w:rPr>
          </w:rPrChange>
        </w:rPr>
        <w:t>TGbe editor: Insert the new subclause 9.4.2.xxx MLD Request element as follows:</w:t>
      </w:r>
    </w:p>
    <w:p w14:paraId="3CAC2194" w14:textId="184F630C" w:rsidR="001B4747" w:rsidRPr="00590BBF" w:rsidRDefault="001B4747" w:rsidP="001B4747">
      <w:pPr>
        <w:pStyle w:val="T"/>
        <w:rPr>
          <w:b/>
        </w:rPr>
      </w:pPr>
      <w:r w:rsidRPr="00590BBF">
        <w:rPr>
          <w:b/>
        </w:rPr>
        <w:t xml:space="preserve">9.4.2.xxx MLD Request element </w:t>
      </w:r>
    </w:p>
    <w:p w14:paraId="695C2369" w14:textId="1DB3C368" w:rsidR="00366CE3" w:rsidRPr="006C5FF9" w:rsidRDefault="00366CE3" w:rsidP="00366CE3">
      <w:pPr>
        <w:rPr>
          <w:rFonts w:eastAsia="맑은 고딕"/>
          <w:sz w:val="20"/>
          <w:szCs w:val="22"/>
          <w:lang w:eastAsia="ko-KR"/>
        </w:rPr>
      </w:pPr>
      <w:r w:rsidRPr="006C5FF9">
        <w:rPr>
          <w:rFonts w:eastAsia="맑은 고딕" w:hint="eastAsia"/>
          <w:sz w:val="20"/>
          <w:szCs w:val="22"/>
          <w:lang w:eastAsia="ko-KR"/>
        </w:rPr>
        <w:t>T</w:t>
      </w:r>
      <w:r w:rsidRPr="006C5FF9">
        <w:rPr>
          <w:rFonts w:eastAsia="맑은 고딕"/>
          <w:sz w:val="20"/>
          <w:szCs w:val="22"/>
          <w:lang w:eastAsia="ko-KR"/>
        </w:rPr>
        <w:t>his element is placed in a Probe Request frame to request that the responding STA include</w:t>
      </w:r>
      <w:r w:rsidR="00414029">
        <w:rPr>
          <w:rFonts w:eastAsia="맑은 고딕"/>
          <w:sz w:val="20"/>
          <w:szCs w:val="22"/>
          <w:lang w:eastAsia="ko-KR"/>
        </w:rPr>
        <w:t>s</w:t>
      </w:r>
      <w:r w:rsidRPr="006C5FF9">
        <w:rPr>
          <w:rFonts w:eastAsia="맑은 고딕"/>
          <w:sz w:val="20"/>
          <w:szCs w:val="22"/>
          <w:lang w:eastAsia="ko-KR"/>
        </w:rPr>
        <w:t xml:space="preserve"> the requested information</w:t>
      </w:r>
      <w:r w:rsidR="005A07BD" w:rsidRPr="006C5FF9">
        <w:rPr>
          <w:rFonts w:eastAsia="맑은 고딕"/>
          <w:sz w:val="20"/>
          <w:szCs w:val="22"/>
          <w:lang w:eastAsia="ko-KR"/>
        </w:rPr>
        <w:t xml:space="preserve"> on multiple APs that are affiliated with an AP MLD </w:t>
      </w:r>
      <w:r w:rsidRPr="006C5FF9">
        <w:rPr>
          <w:rFonts w:eastAsia="맑은 고딕"/>
          <w:sz w:val="20"/>
          <w:szCs w:val="22"/>
          <w:lang w:eastAsia="ko-KR"/>
        </w:rPr>
        <w:t>in the Probe Response frame.</w:t>
      </w:r>
      <w:r w:rsidR="005A07BD" w:rsidRPr="006C5FF9">
        <w:rPr>
          <w:rFonts w:eastAsia="맑은 고딕"/>
          <w:sz w:val="20"/>
          <w:szCs w:val="22"/>
          <w:lang w:eastAsia="ko-KR"/>
        </w:rPr>
        <w:t xml:space="preserve"> </w:t>
      </w:r>
      <w:r w:rsidRPr="006C5FF9">
        <w:rPr>
          <w:rFonts w:eastAsia="맑은 고딕"/>
          <w:sz w:val="20"/>
          <w:szCs w:val="22"/>
          <w:lang w:eastAsia="ko-KR"/>
        </w:rPr>
        <w:t>The format of the element is as shown in Figure 9-xxx (MLD Request element format)</w:t>
      </w:r>
      <w:r w:rsidRPr="006C5FF9">
        <w:rPr>
          <w:rFonts w:ascii="TimesNewRomanPSMT" w:hAnsi="TimesNewRomanPSMT" w:cs="TimesNewRomanPSMT"/>
          <w:sz w:val="18"/>
          <w:lang w:val="en-US"/>
        </w:rPr>
        <w:t>.</w:t>
      </w:r>
    </w:p>
    <w:p w14:paraId="0217D3ED" w14:textId="48C0EB53" w:rsidR="00366CE3" w:rsidRDefault="00FB2FC7" w:rsidP="00366CE3">
      <w:pPr>
        <w:pStyle w:val="T"/>
        <w:keepNext/>
        <w:jc w:val="center"/>
      </w:pPr>
      <w:r>
        <w:rPr>
          <w:noProof/>
          <w:lang w:eastAsia="ko-KR"/>
        </w:rPr>
        <w:drawing>
          <wp:inline distT="0" distB="0" distL="0" distR="0" wp14:anchorId="3B292A04" wp14:editId="3B51B6CF">
            <wp:extent cx="5315585" cy="801882"/>
            <wp:effectExtent l="0" t="0" r="0" b="0"/>
            <wp:docPr id="4"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96357" cy="814067"/>
                    </a:xfrm>
                    <a:prstGeom prst="rect">
                      <a:avLst/>
                    </a:prstGeom>
                    <a:noFill/>
                  </pic:spPr>
                </pic:pic>
              </a:graphicData>
            </a:graphic>
          </wp:inline>
        </w:drawing>
      </w:r>
    </w:p>
    <w:p w14:paraId="51BBA636" w14:textId="1B98063C" w:rsidR="00F92010" w:rsidRDefault="00366CE3" w:rsidP="00F92010">
      <w:pPr>
        <w:pStyle w:val="af"/>
        <w:jc w:val="center"/>
        <w:rPr>
          <w:b w:val="0"/>
        </w:rPr>
      </w:pPr>
      <w:r>
        <w:t>Figure</w:t>
      </w:r>
      <w:r w:rsidR="00F92010">
        <w:t xml:space="preserve"> 9-xxx</w:t>
      </w:r>
      <w:r>
        <w:t>. MLD Request element format</w:t>
      </w:r>
    </w:p>
    <w:p w14:paraId="30C99047" w14:textId="78E25EA8" w:rsidR="00F92010" w:rsidRPr="006C5FF9" w:rsidRDefault="00F92010" w:rsidP="00F92010">
      <w:pPr>
        <w:pStyle w:val="T"/>
        <w:rPr>
          <w:rFonts w:eastAsia="맑은 고딕"/>
          <w:color w:val="auto"/>
          <w:w w:val="100"/>
          <w:szCs w:val="22"/>
          <w:lang w:val="en-GB" w:eastAsia="ko-KR"/>
        </w:rPr>
      </w:pPr>
      <w:r w:rsidRPr="006C5FF9">
        <w:rPr>
          <w:rFonts w:eastAsia="맑은 고딕"/>
          <w:color w:val="auto"/>
          <w:w w:val="100"/>
          <w:szCs w:val="22"/>
          <w:lang w:val="en-GB" w:eastAsia="ko-KR"/>
        </w:rPr>
        <w:t>The Element ID, Element ID Extension, and Length fields are defined in 9.4.2.1 (General).</w:t>
      </w:r>
    </w:p>
    <w:p w14:paraId="1F36EDC6" w14:textId="2D1D9956" w:rsidR="00F92010" w:rsidRPr="006C5FF9" w:rsidRDefault="00F92010" w:rsidP="00F92010">
      <w:pPr>
        <w:pStyle w:val="T"/>
        <w:rPr>
          <w:rFonts w:eastAsia="맑은 고딕"/>
          <w:color w:val="auto"/>
          <w:w w:val="100"/>
          <w:szCs w:val="22"/>
          <w:lang w:val="en-GB" w:eastAsia="ko-KR"/>
        </w:rPr>
      </w:pPr>
      <w:r w:rsidRPr="006C5FF9">
        <w:rPr>
          <w:rFonts w:eastAsia="맑은 고딕"/>
          <w:color w:val="auto"/>
          <w:w w:val="100"/>
          <w:szCs w:val="22"/>
          <w:lang w:val="en-GB" w:eastAsia="ko-KR"/>
        </w:rPr>
        <w:t>The Number of Link ID</w:t>
      </w:r>
      <w:r w:rsidR="00FB2FC7" w:rsidRPr="006C5FF9">
        <w:rPr>
          <w:rFonts w:eastAsia="맑은 고딕"/>
          <w:color w:val="auto"/>
          <w:w w:val="100"/>
          <w:szCs w:val="22"/>
          <w:lang w:val="en-GB" w:eastAsia="ko-KR"/>
        </w:rPr>
        <w:t>s</w:t>
      </w:r>
      <w:r w:rsidRPr="006C5FF9">
        <w:rPr>
          <w:rFonts w:eastAsia="맑은 고딕"/>
          <w:color w:val="auto"/>
          <w:w w:val="100"/>
          <w:szCs w:val="22"/>
          <w:lang w:val="en-GB" w:eastAsia="ko-KR"/>
        </w:rPr>
        <w:t xml:space="preserve"> field is set to the number of Link ID </w:t>
      </w:r>
      <w:r w:rsidR="00BC26AB" w:rsidRPr="006C5FF9">
        <w:rPr>
          <w:rFonts w:eastAsia="맑은 고딕"/>
          <w:color w:val="auto"/>
          <w:w w:val="100"/>
          <w:szCs w:val="22"/>
          <w:lang w:val="en-GB" w:eastAsia="ko-KR"/>
        </w:rPr>
        <w:t xml:space="preserve">that </w:t>
      </w:r>
      <w:r w:rsidR="00414029">
        <w:rPr>
          <w:rFonts w:eastAsia="맑은 고딕"/>
          <w:color w:val="auto"/>
          <w:w w:val="100"/>
          <w:szCs w:val="22"/>
          <w:lang w:val="en-GB" w:eastAsia="ko-KR"/>
        </w:rPr>
        <w:t>is</w:t>
      </w:r>
      <w:r w:rsidR="00414029" w:rsidRPr="006C5FF9">
        <w:rPr>
          <w:rFonts w:eastAsia="맑은 고딕"/>
          <w:color w:val="auto"/>
          <w:w w:val="100"/>
          <w:szCs w:val="22"/>
          <w:lang w:val="en-GB" w:eastAsia="ko-KR"/>
        </w:rPr>
        <w:t xml:space="preserve"> </w:t>
      </w:r>
      <w:r w:rsidR="00BC26AB" w:rsidRPr="006C5FF9">
        <w:rPr>
          <w:rFonts w:eastAsia="맑은 고딕"/>
          <w:color w:val="auto"/>
          <w:w w:val="100"/>
          <w:szCs w:val="22"/>
          <w:lang w:val="en-GB" w:eastAsia="ko-KR"/>
        </w:rPr>
        <w:t xml:space="preserve">requested by the requesting STA. </w:t>
      </w:r>
      <w:r w:rsidR="00E86EB3">
        <w:rPr>
          <w:rFonts w:eastAsia="맑은 고딕"/>
          <w:color w:val="auto"/>
          <w:w w:val="100"/>
          <w:szCs w:val="22"/>
          <w:lang w:val="en-GB" w:eastAsia="ko-KR"/>
        </w:rPr>
        <w:t>If the field is set to 0, this means all Links are required.</w:t>
      </w:r>
    </w:p>
    <w:p w14:paraId="7949615F" w14:textId="639045B7" w:rsidR="00FB2FC7" w:rsidRPr="006C5FF9" w:rsidRDefault="00FB2FC7" w:rsidP="00FB2FC7">
      <w:pPr>
        <w:pStyle w:val="T"/>
        <w:rPr>
          <w:rFonts w:eastAsia="맑은 고딕"/>
          <w:color w:val="auto"/>
          <w:w w:val="100"/>
          <w:szCs w:val="22"/>
          <w:lang w:val="en-GB" w:eastAsia="ko-KR"/>
        </w:rPr>
      </w:pPr>
      <w:r w:rsidRPr="006C5FF9">
        <w:rPr>
          <w:rFonts w:eastAsia="맑은 고딕"/>
          <w:color w:val="auto"/>
          <w:w w:val="100"/>
          <w:szCs w:val="22"/>
          <w:lang w:val="en-GB" w:eastAsia="ko-KR"/>
        </w:rPr>
        <w:t>The Link IDs field is the list of Link IDs to indicate the requested APs to obtain information on multiples APs that are affiliated with an AP MLD.</w:t>
      </w:r>
      <w:r w:rsidR="00E86EB3">
        <w:rPr>
          <w:rFonts w:eastAsia="맑은 고딕"/>
          <w:color w:val="auto"/>
          <w:w w:val="100"/>
          <w:szCs w:val="22"/>
          <w:lang w:val="en-GB" w:eastAsia="ko-KR"/>
        </w:rPr>
        <w:t xml:space="preserve"> If the Number of Link IDs field set to 0, this field </w:t>
      </w:r>
      <w:r w:rsidR="004F62C3">
        <w:rPr>
          <w:rFonts w:eastAsia="맑은 고딕" w:hint="eastAsia"/>
          <w:color w:val="auto"/>
          <w:w w:val="100"/>
          <w:szCs w:val="22"/>
          <w:lang w:val="en-GB" w:eastAsia="ko-KR"/>
        </w:rPr>
        <w:t xml:space="preserve">is </w:t>
      </w:r>
      <w:r w:rsidR="004F62C3">
        <w:rPr>
          <w:rFonts w:eastAsia="맑은 고딕"/>
          <w:color w:val="auto"/>
          <w:w w:val="100"/>
          <w:szCs w:val="22"/>
          <w:lang w:val="en-GB" w:eastAsia="ko-KR"/>
        </w:rPr>
        <w:t>not present</w:t>
      </w:r>
      <w:r w:rsidR="00E86EB3">
        <w:rPr>
          <w:rFonts w:eastAsia="맑은 고딕"/>
          <w:color w:val="auto"/>
          <w:w w:val="100"/>
          <w:szCs w:val="22"/>
          <w:lang w:val="en-GB" w:eastAsia="ko-KR"/>
        </w:rPr>
        <w:t xml:space="preserve">. </w:t>
      </w:r>
    </w:p>
    <w:p w14:paraId="502406D1" w14:textId="33FCCCEE" w:rsidR="00FB2FC7" w:rsidRPr="006C5FF9" w:rsidRDefault="00FB2FC7" w:rsidP="00F75894">
      <w:pPr>
        <w:pStyle w:val="T"/>
        <w:rPr>
          <w:rFonts w:eastAsia="맑은 고딕"/>
          <w:color w:val="auto"/>
          <w:w w:val="100"/>
          <w:szCs w:val="22"/>
          <w:lang w:val="en-GB" w:eastAsia="ko-KR"/>
        </w:rPr>
      </w:pPr>
      <w:r w:rsidRPr="006C5FF9">
        <w:rPr>
          <w:rFonts w:eastAsia="맑은 고딕" w:hint="eastAsia"/>
          <w:color w:val="auto"/>
          <w:w w:val="100"/>
          <w:szCs w:val="22"/>
          <w:lang w:val="en-GB" w:eastAsia="ko-KR"/>
        </w:rPr>
        <w:t>T</w:t>
      </w:r>
      <w:r w:rsidRPr="006C5FF9">
        <w:rPr>
          <w:rFonts w:eastAsia="맑은 고딕"/>
          <w:color w:val="auto"/>
          <w:w w:val="100"/>
          <w:szCs w:val="22"/>
          <w:lang w:val="en-GB" w:eastAsia="ko-KR"/>
        </w:rPr>
        <w:t xml:space="preserve">he Requested Element IDs/Requested Element ID extensions field is </w:t>
      </w:r>
      <w:r w:rsidR="00855F36">
        <w:rPr>
          <w:rFonts w:eastAsia="맑은 고딕"/>
          <w:color w:val="auto"/>
          <w:w w:val="100"/>
          <w:szCs w:val="22"/>
          <w:lang w:val="en-GB" w:eastAsia="ko-KR"/>
        </w:rPr>
        <w:t>a</w:t>
      </w:r>
      <w:r w:rsidRPr="006C5FF9">
        <w:rPr>
          <w:rFonts w:eastAsia="맑은 고딕"/>
          <w:color w:val="auto"/>
          <w:w w:val="100"/>
          <w:szCs w:val="22"/>
          <w:lang w:val="en-GB" w:eastAsia="ko-KR"/>
        </w:rPr>
        <w:t xml:space="preserve"> list of elements that are requested to be included in the Probe Respone. </w:t>
      </w:r>
      <w:r w:rsidR="00A83835" w:rsidRPr="006C5FF9">
        <w:rPr>
          <w:rFonts w:eastAsia="맑은 고딕"/>
          <w:color w:val="auto"/>
          <w:w w:val="100"/>
          <w:szCs w:val="22"/>
          <w:lang w:val="en-GB" w:eastAsia="ko-KR"/>
        </w:rPr>
        <w:t>The Requested Element IDs are listed in order of increasing element ID.</w:t>
      </w:r>
      <w:r w:rsidR="00AB5220">
        <w:rPr>
          <w:rFonts w:eastAsia="맑은 고딕"/>
          <w:color w:val="auto"/>
          <w:w w:val="100"/>
          <w:szCs w:val="22"/>
          <w:lang w:val="en-GB" w:eastAsia="ko-KR"/>
        </w:rPr>
        <w:t xml:space="preserve"> </w:t>
      </w:r>
      <w:r w:rsidR="004D443E" w:rsidRPr="006C5FF9">
        <w:rPr>
          <w:rFonts w:eastAsia="맑은 고딕"/>
          <w:color w:val="auto"/>
          <w:w w:val="100"/>
          <w:szCs w:val="22"/>
          <w:lang w:val="en-GB" w:eastAsia="ko-KR"/>
        </w:rPr>
        <w:t xml:space="preserve">If </w:t>
      </w:r>
      <w:r w:rsidR="00EA47A4">
        <w:rPr>
          <w:rFonts w:eastAsia="맑은 고딕"/>
          <w:color w:val="auto"/>
          <w:w w:val="100"/>
          <w:szCs w:val="22"/>
          <w:lang w:val="en-GB" w:eastAsia="ko-KR"/>
        </w:rPr>
        <w:t>a</w:t>
      </w:r>
      <w:r w:rsidR="00EA47A4" w:rsidRPr="006C5FF9">
        <w:rPr>
          <w:rFonts w:eastAsia="맑은 고딕"/>
          <w:color w:val="auto"/>
          <w:w w:val="100"/>
          <w:szCs w:val="22"/>
          <w:lang w:val="en-GB" w:eastAsia="ko-KR"/>
        </w:rPr>
        <w:t xml:space="preserve"> </w:t>
      </w:r>
      <w:r w:rsidR="004D443E" w:rsidRPr="006C5FF9">
        <w:rPr>
          <w:rFonts w:eastAsia="맑은 고딕"/>
          <w:color w:val="auto"/>
          <w:w w:val="100"/>
          <w:szCs w:val="22"/>
          <w:lang w:val="en-GB" w:eastAsia="ko-KR"/>
        </w:rPr>
        <w:t xml:space="preserve">value of </w:t>
      </w:r>
      <w:r w:rsidR="00EA47A4">
        <w:rPr>
          <w:rFonts w:eastAsia="맑은 고딕"/>
          <w:color w:val="auto"/>
          <w:w w:val="100"/>
          <w:szCs w:val="22"/>
          <w:lang w:val="en-GB" w:eastAsia="ko-KR"/>
        </w:rPr>
        <w:t>the R</w:t>
      </w:r>
      <w:r w:rsidR="00EA47A4" w:rsidRPr="006C5FF9">
        <w:rPr>
          <w:rFonts w:eastAsia="맑은 고딕"/>
          <w:color w:val="auto"/>
          <w:w w:val="100"/>
          <w:szCs w:val="22"/>
          <w:lang w:val="en-GB" w:eastAsia="ko-KR"/>
        </w:rPr>
        <w:t xml:space="preserve">equested </w:t>
      </w:r>
      <w:r w:rsidR="004D443E" w:rsidRPr="006C5FF9">
        <w:rPr>
          <w:rFonts w:eastAsia="맑은 고딕"/>
          <w:color w:val="auto"/>
          <w:w w:val="100"/>
          <w:szCs w:val="22"/>
          <w:lang w:val="en-GB" w:eastAsia="ko-KR"/>
        </w:rPr>
        <w:t>element ID</w:t>
      </w:r>
      <w:r w:rsidR="00EA47A4">
        <w:rPr>
          <w:rFonts w:eastAsia="맑은 고딕"/>
          <w:color w:val="auto"/>
          <w:w w:val="100"/>
          <w:szCs w:val="22"/>
          <w:lang w:val="en-GB" w:eastAsia="ko-KR"/>
        </w:rPr>
        <w:t>s/Request Element ID extensions subfield</w:t>
      </w:r>
      <w:r w:rsidR="004D443E" w:rsidRPr="006C5FF9">
        <w:rPr>
          <w:rFonts w:eastAsia="맑은 고딕"/>
          <w:color w:val="auto"/>
          <w:w w:val="100"/>
          <w:szCs w:val="22"/>
          <w:lang w:val="en-GB" w:eastAsia="ko-KR"/>
        </w:rPr>
        <w:t xml:space="preserve"> is set to 255,</w:t>
      </w:r>
      <w:r w:rsidR="00AB5220">
        <w:rPr>
          <w:rFonts w:eastAsia="맑은 고딕"/>
          <w:color w:val="auto"/>
          <w:w w:val="100"/>
          <w:szCs w:val="22"/>
          <w:lang w:val="en-GB" w:eastAsia="ko-KR"/>
        </w:rPr>
        <w:t xml:space="preserve"> the remaining parts of</w:t>
      </w:r>
      <w:r w:rsidR="00855F36">
        <w:rPr>
          <w:rFonts w:eastAsia="맑은 고딕"/>
          <w:color w:val="auto"/>
          <w:w w:val="100"/>
          <w:szCs w:val="22"/>
          <w:lang w:val="en-GB" w:eastAsia="ko-KR"/>
        </w:rPr>
        <w:t xml:space="preserve"> </w:t>
      </w:r>
      <w:r w:rsidR="004D443E" w:rsidRPr="006C5FF9">
        <w:rPr>
          <w:rFonts w:eastAsia="맑은 고딕"/>
          <w:color w:val="auto"/>
          <w:w w:val="100"/>
          <w:szCs w:val="22"/>
          <w:lang w:val="en-GB" w:eastAsia="ko-KR"/>
        </w:rPr>
        <w:t>this field shall contain a list of 1-octet Element ID extension values that</w:t>
      </w:r>
      <w:r w:rsidR="00AB5220" w:rsidRPr="00855F36">
        <w:rPr>
          <w:rFonts w:eastAsia="맑은 고딕"/>
          <w:color w:val="auto"/>
          <w:w w:val="100"/>
          <w:szCs w:val="22"/>
          <w:lang w:val="en-GB" w:eastAsia="ko-KR"/>
        </w:rPr>
        <w:t xml:space="preserve"> indicates extended elements to be requested</w:t>
      </w:r>
      <w:r w:rsidR="004D443E" w:rsidRPr="006C5FF9">
        <w:rPr>
          <w:rFonts w:eastAsia="맑은 고딕"/>
          <w:color w:val="auto"/>
          <w:w w:val="100"/>
          <w:szCs w:val="22"/>
          <w:lang w:val="en-GB" w:eastAsia="ko-KR"/>
        </w:rPr>
        <w:t xml:space="preserve">. The </w:t>
      </w:r>
      <w:r w:rsidR="00600511" w:rsidRPr="006C5FF9">
        <w:rPr>
          <w:rFonts w:eastAsia="맑은 고딕"/>
          <w:color w:val="auto"/>
          <w:w w:val="100"/>
          <w:szCs w:val="22"/>
          <w:lang w:val="en-GB" w:eastAsia="ko-KR"/>
        </w:rPr>
        <w:t xml:space="preserve">value of </w:t>
      </w:r>
      <w:r w:rsidR="004D443E" w:rsidRPr="006C5FF9">
        <w:rPr>
          <w:rFonts w:eastAsia="맑은 고딕"/>
          <w:color w:val="auto"/>
          <w:w w:val="100"/>
          <w:szCs w:val="22"/>
          <w:lang w:val="en-GB" w:eastAsia="ko-KR"/>
        </w:rPr>
        <w:t>element ID and Element ID extensions are defined in Table 9-94 Element IDs.</w:t>
      </w:r>
      <w:r w:rsidR="00600511" w:rsidRPr="006C5FF9">
        <w:rPr>
          <w:rFonts w:eastAsia="맑은 고딕"/>
          <w:color w:val="auto"/>
          <w:w w:val="100"/>
          <w:szCs w:val="22"/>
          <w:lang w:val="en-GB" w:eastAsia="ko-KR"/>
        </w:rPr>
        <w:t xml:space="preserve"> </w:t>
      </w:r>
      <w:r w:rsidR="00F75894" w:rsidRPr="006C5FF9">
        <w:rPr>
          <w:rFonts w:eastAsia="맑은 고딕"/>
          <w:color w:val="auto"/>
          <w:w w:val="100"/>
          <w:szCs w:val="22"/>
          <w:lang w:val="en-GB" w:eastAsia="ko-KR"/>
        </w:rPr>
        <w:t xml:space="preserve">If the Requested Element IDs/Request Element ID extension field is not present in a MLD Request element transmitted in a Probe Request frame, the responding AP shall respond </w:t>
      </w:r>
      <w:r w:rsidR="00224044">
        <w:rPr>
          <w:rFonts w:eastAsia="맑은 고딕"/>
          <w:color w:val="auto"/>
          <w:w w:val="100"/>
          <w:szCs w:val="22"/>
          <w:lang w:val="en-GB" w:eastAsia="ko-KR"/>
        </w:rPr>
        <w:t xml:space="preserve">with </w:t>
      </w:r>
      <w:r w:rsidR="00F75894" w:rsidRPr="006C5FF9">
        <w:rPr>
          <w:rFonts w:eastAsia="맑은 고딕"/>
          <w:color w:val="auto"/>
          <w:w w:val="100"/>
          <w:szCs w:val="22"/>
          <w:lang w:val="en-GB" w:eastAsia="ko-KR"/>
        </w:rPr>
        <w:t xml:space="preserve">a Probe response frame that includes the complete information on requested APs that </w:t>
      </w:r>
      <w:r w:rsidR="00224044">
        <w:rPr>
          <w:rFonts w:eastAsia="맑은 고딕"/>
          <w:color w:val="auto"/>
          <w:w w:val="100"/>
          <w:szCs w:val="22"/>
          <w:lang w:val="en-GB" w:eastAsia="ko-KR"/>
        </w:rPr>
        <w:t>is</w:t>
      </w:r>
      <w:r w:rsidR="00224044" w:rsidRPr="006C5FF9">
        <w:rPr>
          <w:rFonts w:eastAsia="맑은 고딕"/>
          <w:color w:val="auto"/>
          <w:w w:val="100"/>
          <w:szCs w:val="22"/>
          <w:lang w:val="en-GB" w:eastAsia="ko-KR"/>
        </w:rPr>
        <w:t xml:space="preserve"> </w:t>
      </w:r>
      <w:r w:rsidR="00F75894" w:rsidRPr="006C5FF9">
        <w:rPr>
          <w:rFonts w:eastAsia="맑은 고딕"/>
          <w:color w:val="auto"/>
          <w:w w:val="100"/>
          <w:szCs w:val="22"/>
          <w:lang w:val="en-GB" w:eastAsia="ko-KR"/>
        </w:rPr>
        <w:t>indicated in the Link IDs field.</w:t>
      </w:r>
      <w:r w:rsidR="0079321B" w:rsidRPr="006C5FF9">
        <w:rPr>
          <w:rFonts w:eastAsia="맑은 고딕"/>
          <w:color w:val="auto"/>
          <w:w w:val="100"/>
          <w:szCs w:val="22"/>
          <w:lang w:val="en-GB" w:eastAsia="ko-KR"/>
        </w:rPr>
        <w:t xml:space="preserve"> </w:t>
      </w:r>
    </w:p>
    <w:p w14:paraId="70633AE1" w14:textId="77777777" w:rsidR="006C5FF9" w:rsidRDefault="006C5FF9" w:rsidP="00F75894">
      <w:pPr>
        <w:pStyle w:val="T"/>
        <w:rPr>
          <w:rFonts w:eastAsia="맑은 고딕"/>
          <w:color w:val="auto"/>
          <w:w w:val="100"/>
          <w:sz w:val="22"/>
          <w:szCs w:val="22"/>
          <w:lang w:val="en-GB" w:eastAsia="ko-KR"/>
        </w:rPr>
      </w:pPr>
    </w:p>
    <w:p w14:paraId="40B4BA7E" w14:textId="77777777" w:rsidR="006C5FF9" w:rsidRPr="00E35CF9" w:rsidRDefault="006C5FF9" w:rsidP="006C5FF9">
      <w:pPr>
        <w:pStyle w:val="T"/>
        <w:rPr>
          <w:i/>
          <w:iCs/>
          <w:w w:val="100"/>
        </w:rPr>
      </w:pPr>
      <w:r w:rsidRPr="00E35CF9">
        <w:rPr>
          <w:b/>
          <w:i/>
          <w:iCs/>
          <w:highlight w:val="yellow"/>
        </w:rPr>
        <w:t xml:space="preserve">TGbe editor: </w:t>
      </w:r>
      <w:r>
        <w:rPr>
          <w:b/>
          <w:i/>
          <w:iCs/>
          <w:highlight w:val="yellow"/>
        </w:rPr>
        <w:t xml:space="preserve">Modify the following </w:t>
      </w:r>
      <w:r w:rsidRPr="00D101F8">
        <w:rPr>
          <w:b/>
          <w:i/>
          <w:iCs/>
          <w:highlight w:val="yellow"/>
        </w:rPr>
        <w:t xml:space="preserve">subclause 35.3.4.2 MLD probing in 802.11be </w:t>
      </w:r>
      <w:r>
        <w:rPr>
          <w:b/>
          <w:i/>
          <w:iCs/>
          <w:highlight w:val="yellow"/>
        </w:rPr>
        <w:t>D0.1</w:t>
      </w:r>
      <w:r w:rsidRPr="00E35CF9">
        <w:rPr>
          <w:b/>
          <w:i/>
          <w:iCs/>
          <w:highlight w:val="yellow"/>
        </w:rPr>
        <w:t>:</w:t>
      </w:r>
    </w:p>
    <w:p w14:paraId="28723D34" w14:textId="77777777" w:rsidR="006C5FF9" w:rsidRDefault="006C5FF9" w:rsidP="006C5FF9">
      <w:pPr>
        <w:pStyle w:val="SP15245776"/>
        <w:spacing w:before="240" w:after="240"/>
        <w:rPr>
          <w:color w:val="000000"/>
          <w:sz w:val="20"/>
          <w:szCs w:val="20"/>
        </w:rPr>
      </w:pPr>
      <w:r>
        <w:rPr>
          <w:rStyle w:val="SC15323589"/>
          <w:b/>
          <w:bCs/>
        </w:rPr>
        <w:t>35.3.4.2 MLD probing</w:t>
      </w:r>
    </w:p>
    <w:p w14:paraId="41A2C2B7" w14:textId="77777777" w:rsidR="006C5FF9" w:rsidRDefault="006C5FF9" w:rsidP="006C5FF9">
      <w:pPr>
        <w:pStyle w:val="SP15246121"/>
        <w:spacing w:before="240"/>
        <w:jc w:val="both"/>
        <w:rPr>
          <w:rFonts w:ascii="Times New Roman" w:hAnsi="Times New Roman" w:cs="Times New Roman"/>
          <w:color w:val="000000"/>
          <w:sz w:val="20"/>
          <w:szCs w:val="20"/>
        </w:rPr>
      </w:pPr>
      <w:r>
        <w:rPr>
          <w:rStyle w:val="SC15323589"/>
          <w:rFonts w:ascii="Times New Roman" w:hAnsi="Times New Roman" w:cs="Times New Roman"/>
        </w:rPr>
        <w:t>An MLD probe request is a Probe Request frame:</w:t>
      </w:r>
    </w:p>
    <w:p w14:paraId="1C14C39E" w14:textId="77777777" w:rsidR="006C5FF9" w:rsidRDefault="006C5FF9" w:rsidP="006C5FF9">
      <w:pPr>
        <w:pStyle w:val="SP15246132"/>
        <w:spacing w:before="60" w:after="60"/>
        <w:ind w:left="600" w:firstLine="200"/>
        <w:jc w:val="both"/>
        <w:rPr>
          <w:rFonts w:ascii="Times New Roman" w:hAnsi="Times New Roman" w:cs="Times New Roman"/>
          <w:color w:val="000000"/>
          <w:sz w:val="20"/>
          <w:szCs w:val="20"/>
        </w:rPr>
      </w:pPr>
      <w:r>
        <w:rPr>
          <w:rStyle w:val="SC15323589"/>
          <w:rFonts w:ascii="Times New Roman" w:hAnsi="Times New Roman" w:cs="Times New Roman"/>
        </w:rPr>
        <w:t xml:space="preserve">—with the Address 1 field set to the broadcast address, the Address 3 field set to the BSSID of an AP, or with the Address 1 field set to the BSSID of an AP, or other addressing </w:t>
      </w:r>
      <w:r w:rsidRPr="00E000F9">
        <w:rPr>
          <w:rStyle w:val="SC15323589"/>
          <w:rFonts w:ascii="Times New Roman" w:hAnsi="Times New Roman" w:cs="Times New Roman"/>
          <w:color w:val="FF0000"/>
          <w:rPrChange w:id="4" w:author="Namyeong Kim" w:date="2020-10-16T22:59:00Z">
            <w:rPr>
              <w:rStyle w:val="SC15323589"/>
              <w:rFonts w:ascii="Times New Roman" w:hAnsi="Times New Roman" w:cs="Times New Roman"/>
            </w:rPr>
          </w:rPrChange>
        </w:rPr>
        <w:t>TBD</w:t>
      </w:r>
    </w:p>
    <w:p w14:paraId="63A155C5" w14:textId="18973073" w:rsidR="006C5FF9" w:rsidRDefault="006C5FF9" w:rsidP="006C5FF9">
      <w:pPr>
        <w:pStyle w:val="SP15246132"/>
        <w:spacing w:before="60" w:after="60"/>
        <w:ind w:left="600" w:firstLine="200"/>
        <w:jc w:val="both"/>
        <w:rPr>
          <w:ins w:id="5" w:author="Namyeong Kim" w:date="2020-10-16T23:00:00Z"/>
          <w:rStyle w:val="SC15323589"/>
          <w:rFonts w:ascii="Times New Roman" w:hAnsi="Times New Roman" w:cs="Times New Roman"/>
        </w:rPr>
      </w:pPr>
      <w:r>
        <w:rPr>
          <w:rStyle w:val="SC15323589"/>
          <w:rFonts w:ascii="Times New Roman" w:hAnsi="Times New Roman" w:cs="Times New Roman"/>
        </w:rPr>
        <w:t xml:space="preserve">—and that includes a </w:t>
      </w:r>
      <w:bookmarkStart w:id="6" w:name="_GoBack"/>
      <w:ins w:id="7" w:author="Namyeong Kim" w:date="2020-10-16T23:02:00Z">
        <w:r w:rsidR="00E000F9">
          <w:rPr>
            <w:rStyle w:val="SC15323589"/>
            <w:rFonts w:ascii="Times New Roman" w:hAnsi="Times New Roman" w:cs="Times New Roman"/>
          </w:rPr>
          <w:t xml:space="preserve">MLD Request element </w:t>
        </w:r>
      </w:ins>
      <w:bookmarkEnd w:id="6"/>
      <w:del w:id="8" w:author="Namyeong Kim" w:date="2020-10-16T23:03:00Z">
        <w:r w:rsidRPr="00E000F9" w:rsidDel="00E000F9">
          <w:rPr>
            <w:rStyle w:val="SC15323589"/>
            <w:rFonts w:ascii="Times New Roman" w:hAnsi="Times New Roman" w:cs="Times New Roman"/>
            <w:color w:val="FF0000"/>
            <w:rPrChange w:id="9" w:author="Namyeong Kim" w:date="2020-10-16T22:59:00Z">
              <w:rPr>
                <w:rStyle w:val="SC15323589"/>
                <w:rFonts w:ascii="Times New Roman" w:hAnsi="Times New Roman" w:cs="Times New Roman"/>
              </w:rPr>
            </w:rPrChange>
          </w:rPr>
          <w:delText>TBD</w:delText>
        </w:r>
        <w:r w:rsidDel="00E000F9">
          <w:rPr>
            <w:rStyle w:val="SC15323589"/>
            <w:rFonts w:ascii="Times New Roman" w:hAnsi="Times New Roman" w:cs="Times New Roman"/>
          </w:rPr>
          <w:delText xml:space="preserve"> signaling </w:delText>
        </w:r>
      </w:del>
      <w:r>
        <w:rPr>
          <w:rStyle w:val="SC15323589"/>
          <w:rFonts w:ascii="Times New Roman" w:hAnsi="Times New Roman" w:cs="Times New Roman"/>
        </w:rPr>
        <w:t xml:space="preserve">that identifies that the Probe Request frame is an MLD probe request and that identifies which APs of the AP MLD </w:t>
      </w:r>
      <w:ins w:id="10" w:author="Namyeong Kim" w:date="2020-10-16T23:03:00Z">
        <w:r w:rsidR="00E000F9">
          <w:rPr>
            <w:rStyle w:val="SC15323589"/>
            <w:rFonts w:ascii="Times New Roman" w:hAnsi="Times New Roman" w:cs="Times New Roman"/>
          </w:rPr>
          <w:t xml:space="preserve">and which elements </w:t>
        </w:r>
      </w:ins>
      <w:r>
        <w:rPr>
          <w:rStyle w:val="SC15323589"/>
          <w:rFonts w:ascii="Times New Roman" w:hAnsi="Times New Roman" w:cs="Times New Roman"/>
        </w:rPr>
        <w:t>are requested.</w:t>
      </w:r>
      <w:del w:id="11" w:author="Namyeong Kim" w:date="2020-10-16T22:20:00Z">
        <w:r w:rsidDel="00BD1267">
          <w:rPr>
            <w:rStyle w:val="SC15323589"/>
            <w:rFonts w:ascii="Times New Roman" w:hAnsi="Times New Roman" w:cs="Times New Roman"/>
          </w:rPr>
          <w:delText xml:space="preserve"> </w:delText>
        </w:r>
      </w:del>
    </w:p>
    <w:p w14:paraId="42EA5414" w14:textId="77777777" w:rsidR="00E000F9" w:rsidRPr="00E000F9" w:rsidRDefault="00E000F9">
      <w:pPr>
        <w:pStyle w:val="Default"/>
        <w:rPr>
          <w:rPrChange w:id="12" w:author="Namyeong Kim" w:date="2020-10-16T23:00:00Z">
            <w:rPr>
              <w:rFonts w:ascii="Times New Roman" w:hAnsi="Times New Roman" w:cs="Times New Roman"/>
              <w:color w:val="000000"/>
              <w:sz w:val="20"/>
              <w:szCs w:val="20"/>
            </w:rPr>
          </w:rPrChange>
        </w:rPr>
        <w:pPrChange w:id="13" w:author="Namyeong Kim" w:date="2020-10-16T23:00:00Z">
          <w:pPr>
            <w:pStyle w:val="SP15246132"/>
            <w:spacing w:before="60" w:after="60"/>
            <w:ind w:left="600" w:firstLine="200"/>
            <w:jc w:val="both"/>
          </w:pPr>
        </w:pPrChange>
      </w:pPr>
    </w:p>
    <w:p w14:paraId="33415C21" w14:textId="6DAA7BA8" w:rsidR="00E000F9" w:rsidRPr="007F0D96" w:rsidRDefault="006C5FF9">
      <w:pPr>
        <w:pStyle w:val="SP15246121"/>
        <w:spacing w:before="240"/>
        <w:jc w:val="both"/>
        <w:rPr>
          <w:rFonts w:ascii="Times New Roman" w:hAnsi="Times New Roman" w:cs="Times New Roman"/>
          <w:color w:val="000000"/>
          <w:sz w:val="20"/>
          <w:szCs w:val="20"/>
        </w:rPr>
      </w:pPr>
      <w:r>
        <w:rPr>
          <w:rStyle w:val="SC15323589"/>
          <w:rFonts w:ascii="Times New Roman" w:hAnsi="Times New Roman" w:cs="Times New Roman"/>
        </w:rPr>
        <w:t xml:space="preserve">An MLD probe request allows a non-AP STA to request an AP to include the complete </w:t>
      </w:r>
      <w:ins w:id="14" w:author="Namyeong Kim" w:date="2020-10-17T00:02:00Z">
        <w:r w:rsidR="008C47EC">
          <w:rPr>
            <w:rStyle w:val="SC15323589"/>
            <w:rFonts w:ascii="Times New Roman" w:hAnsi="Times New Roman" w:cs="Times New Roman"/>
          </w:rPr>
          <w:t xml:space="preserve">or partial </w:t>
        </w:r>
      </w:ins>
      <w:r>
        <w:rPr>
          <w:rStyle w:val="SC15323589"/>
          <w:rFonts w:ascii="Times New Roman" w:hAnsi="Times New Roman" w:cs="Times New Roman"/>
        </w:rPr>
        <w:t>set of capabilities, parameters and operation elements of other APs affiliated to the same AP MLD as the AP.</w:t>
      </w:r>
      <w:del w:id="15" w:author="Namyeong Kim" w:date="2020-10-16T23:05:00Z">
        <w:r w:rsidDel="00E000F9">
          <w:rPr>
            <w:rStyle w:val="SC15323589"/>
            <w:rFonts w:ascii="Times New Roman" w:hAnsi="Times New Roman" w:cs="Times New Roman"/>
          </w:rPr>
          <w:delText xml:space="preserve"> It is </w:delText>
        </w:r>
        <w:r w:rsidRPr="00E000F9" w:rsidDel="00E000F9">
          <w:rPr>
            <w:rStyle w:val="SC15323589"/>
            <w:rFonts w:ascii="Times New Roman" w:hAnsi="Times New Roman" w:cs="Times New Roman"/>
            <w:color w:val="FF0000"/>
            <w:rPrChange w:id="16" w:author="Namyeong Kim" w:date="2020-10-16T22:59:00Z">
              <w:rPr>
                <w:rStyle w:val="SC15323589"/>
                <w:rFonts w:ascii="Times New Roman" w:hAnsi="Times New Roman" w:cs="Times New Roman"/>
              </w:rPr>
            </w:rPrChange>
          </w:rPr>
          <w:delText>TBD</w:delText>
        </w:r>
        <w:r w:rsidDel="00E000F9">
          <w:rPr>
            <w:rStyle w:val="SC15323589"/>
            <w:rFonts w:ascii="Times New Roman" w:hAnsi="Times New Roman" w:cs="Times New Roman"/>
          </w:rPr>
          <w:delText xml:space="preserve"> how the complete information of an AP affiliated to the same AP MLD as the AP identified in the Address 1 or Address 3 field of the Probe Request frame is requested</w:delText>
        </w:r>
      </w:del>
      <w:r>
        <w:rPr>
          <w:rStyle w:val="SC15323589"/>
          <w:rFonts w:ascii="Times New Roman" w:hAnsi="Times New Roman" w:cs="Times New Roman"/>
        </w:rPr>
        <w:t>.</w:t>
      </w:r>
    </w:p>
    <w:p w14:paraId="44F7F360" w14:textId="68E0F21F" w:rsidR="00E7017C" w:rsidRPr="007F0D96" w:rsidRDefault="006C5FF9">
      <w:pPr>
        <w:pStyle w:val="SP15246121"/>
        <w:spacing w:before="240"/>
        <w:jc w:val="both"/>
        <w:rPr>
          <w:rFonts w:ascii="Times New Roman" w:hAnsi="Times New Roman" w:cs="Times New Roman"/>
          <w:color w:val="000000"/>
          <w:sz w:val="20"/>
          <w:szCs w:val="20"/>
        </w:rPr>
      </w:pPr>
      <w:r>
        <w:rPr>
          <w:rStyle w:val="SC15323589"/>
          <w:rFonts w:ascii="Times New Roman" w:hAnsi="Times New Roman" w:cs="Times New Roman"/>
        </w:rPr>
        <w:t xml:space="preserve">The complete information of a requested AP sent by a reporting AP is defined as all elements that would be provided if the requested AP was transmitting the Probe Response frame, except the following elements, if present: the Reduced Neighbor Report element, the Multiple BSSID element, the Multi-Link element, other exceptions </w:t>
      </w:r>
      <w:r w:rsidRPr="00E000F9">
        <w:rPr>
          <w:rStyle w:val="SC15323589"/>
          <w:rFonts w:ascii="Times New Roman" w:hAnsi="Times New Roman" w:cs="Times New Roman"/>
          <w:color w:val="FF0000"/>
          <w:rPrChange w:id="17" w:author="Namyeong Kim" w:date="2020-10-16T22:59:00Z">
            <w:rPr>
              <w:rStyle w:val="SC15323589"/>
              <w:rFonts w:ascii="Times New Roman" w:hAnsi="Times New Roman" w:cs="Times New Roman"/>
            </w:rPr>
          </w:rPrChange>
        </w:rPr>
        <w:t>TBD</w:t>
      </w:r>
      <w:r>
        <w:rPr>
          <w:rStyle w:val="SC15323589"/>
          <w:rFonts w:ascii="Times New Roman" w:hAnsi="Times New Roman" w:cs="Times New Roman"/>
        </w:rPr>
        <w:t>.</w:t>
      </w:r>
    </w:p>
    <w:p w14:paraId="07EDE1BD" w14:textId="33332C8F" w:rsidR="006C5FF9" w:rsidRDefault="006C5FF9" w:rsidP="006C5FF9">
      <w:pPr>
        <w:pStyle w:val="T"/>
        <w:rPr>
          <w:rStyle w:val="SC15323589"/>
        </w:rPr>
      </w:pPr>
      <w:r>
        <w:rPr>
          <w:rStyle w:val="SC15323589"/>
        </w:rPr>
        <w:lastRenderedPageBreak/>
        <w:t xml:space="preserve">If an AP that is part of an AP MLD receives an MLD probe request from a non-AP STA, it shall respond with an MLD probe response, which is a Probe Response frame with the Address 1 field set to </w:t>
      </w:r>
      <w:r w:rsidRPr="00E000F9">
        <w:rPr>
          <w:rStyle w:val="SC15323589"/>
          <w:color w:val="FF0000"/>
          <w:rPrChange w:id="18" w:author="Namyeong Kim" w:date="2020-10-16T22:59:00Z">
            <w:rPr>
              <w:rStyle w:val="SC15323589"/>
            </w:rPr>
          </w:rPrChange>
        </w:rPr>
        <w:t xml:space="preserve">TBD </w:t>
      </w:r>
      <w:r>
        <w:rPr>
          <w:rStyle w:val="SC15323589"/>
        </w:rPr>
        <w:t xml:space="preserve">that includes an Multi-Link element with a STA profile with complete </w:t>
      </w:r>
      <w:ins w:id="19" w:author="Namyeong Kim" w:date="2020-10-17T00:01:00Z">
        <w:r w:rsidR="008C47EC" w:rsidRPr="008C47EC">
          <w:rPr>
            <w:rStyle w:val="SC15323589"/>
            <w:rFonts w:eastAsia="SimSun"/>
            <w:w w:val="100"/>
            <w:rPrChange w:id="20" w:author="Namyeong Kim" w:date="2020-10-17T00:02:00Z">
              <w:rPr>
                <w:rStyle w:val="SC15323589"/>
                <w:rFonts w:ascii="바탕체" w:eastAsia="바탕체" w:hAnsi="바탕체" w:cs="바탕체"/>
                <w:lang w:eastAsia="ko-KR"/>
              </w:rPr>
            </w:rPrChange>
          </w:rPr>
          <w:t>o</w:t>
        </w:r>
      </w:ins>
      <w:ins w:id="21" w:author="Namyeong Kim" w:date="2020-10-17T00:02:00Z">
        <w:r w:rsidR="008C47EC">
          <w:rPr>
            <w:rStyle w:val="SC15323589"/>
            <w:rFonts w:eastAsia="SimSun"/>
            <w:w w:val="100"/>
          </w:rPr>
          <w:t>r partial</w:t>
        </w:r>
        <w:r w:rsidR="008C47EC">
          <w:rPr>
            <w:rStyle w:val="SC15323589"/>
            <w:rFonts w:ascii="바탕체" w:eastAsia="바탕체" w:hAnsi="바탕체" w:cs="바탕체"/>
            <w:lang w:eastAsia="ko-KR"/>
          </w:rPr>
          <w:t xml:space="preserve"> </w:t>
        </w:r>
      </w:ins>
      <w:r>
        <w:rPr>
          <w:rStyle w:val="SC15323589"/>
        </w:rPr>
        <w:t>information for each of the APs that are affiliated to the same AP MLD as the AP and that are requested by the MLD probe request.</w:t>
      </w:r>
    </w:p>
    <w:p w14:paraId="4150F28C" w14:textId="2017FD5F" w:rsidR="00590BBF" w:rsidRPr="008F411A" w:rsidRDefault="00590BBF" w:rsidP="00590BBF">
      <w:pPr>
        <w:pStyle w:val="T"/>
        <w:rPr>
          <w:i/>
          <w:iCs/>
          <w:w w:val="100"/>
        </w:rPr>
      </w:pPr>
      <w:r w:rsidRPr="00C22770">
        <w:rPr>
          <w:b/>
          <w:i/>
          <w:iCs/>
          <w:highlight w:val="green"/>
          <w:rPrChange w:id="22" w:author="Namyeong Kim" w:date="2020-10-17T01:06:00Z">
            <w:rPr>
              <w:b/>
              <w:i/>
              <w:iCs/>
              <w:highlight w:val="yellow"/>
            </w:rPr>
          </w:rPrChange>
        </w:rPr>
        <w:t xml:space="preserve">TGbe editor: Insert the new subclause 35.3.4.2.x </w:t>
      </w:r>
      <w:r w:rsidRPr="008F1E47">
        <w:rPr>
          <w:b/>
          <w:i/>
          <w:iCs/>
          <w:highlight w:val="green"/>
        </w:rPr>
        <w:t xml:space="preserve">Request </w:t>
      </w:r>
      <w:r w:rsidR="008F1E47">
        <w:rPr>
          <w:b/>
          <w:i/>
          <w:iCs/>
          <w:highlight w:val="green"/>
        </w:rPr>
        <w:t>information for MLD probing</w:t>
      </w:r>
      <w:r w:rsidRPr="008F1E47">
        <w:rPr>
          <w:b/>
          <w:i/>
          <w:iCs/>
          <w:highlight w:val="green"/>
        </w:rPr>
        <w:t xml:space="preserve"> </w:t>
      </w:r>
      <w:r w:rsidRPr="00C22770">
        <w:rPr>
          <w:b/>
          <w:i/>
          <w:iCs/>
          <w:highlight w:val="green"/>
          <w:rPrChange w:id="23" w:author="Namyeong Kim" w:date="2020-10-17T01:06:00Z">
            <w:rPr>
              <w:b/>
              <w:i/>
              <w:iCs/>
              <w:highlight w:val="yellow"/>
            </w:rPr>
          </w:rPrChange>
        </w:rPr>
        <w:t>as follows (#SP 190):</w:t>
      </w:r>
    </w:p>
    <w:p w14:paraId="6F161811" w14:textId="5C541668" w:rsidR="00B809CD" w:rsidRPr="00CB7481" w:rsidRDefault="001B4747" w:rsidP="00802890">
      <w:pPr>
        <w:pStyle w:val="T"/>
        <w:rPr>
          <w:rFonts w:ascii="Arial" w:hAnsi="Arial" w:cs="Arial"/>
          <w:b/>
          <w:szCs w:val="22"/>
        </w:rPr>
      </w:pPr>
      <w:r w:rsidRPr="00B123E1">
        <w:rPr>
          <w:rFonts w:ascii="Arial" w:hAnsi="Arial" w:cs="Arial"/>
          <w:b/>
          <w:szCs w:val="22"/>
          <w:rPrChange w:id="24" w:author="Namyeong Kim" w:date="2020-10-17T00:08:00Z">
            <w:rPr>
              <w:b/>
              <w:sz w:val="22"/>
              <w:szCs w:val="22"/>
            </w:rPr>
          </w:rPrChange>
        </w:rPr>
        <w:t>35</w:t>
      </w:r>
      <w:r w:rsidR="00B65A60" w:rsidRPr="00B123E1">
        <w:rPr>
          <w:rFonts w:ascii="Arial" w:hAnsi="Arial" w:cs="Arial"/>
          <w:b/>
          <w:szCs w:val="22"/>
          <w:rPrChange w:id="25" w:author="Namyeong Kim" w:date="2020-10-17T00:08:00Z">
            <w:rPr>
              <w:b/>
              <w:sz w:val="22"/>
              <w:szCs w:val="22"/>
            </w:rPr>
          </w:rPrChange>
        </w:rPr>
        <w:t>.3.</w:t>
      </w:r>
      <w:r w:rsidRPr="00B123E1">
        <w:rPr>
          <w:rFonts w:ascii="Arial" w:hAnsi="Arial" w:cs="Arial"/>
          <w:b/>
          <w:szCs w:val="22"/>
          <w:rPrChange w:id="26" w:author="Namyeong Kim" w:date="2020-10-17T00:08:00Z">
            <w:rPr>
              <w:b/>
              <w:sz w:val="22"/>
              <w:szCs w:val="22"/>
            </w:rPr>
          </w:rPrChange>
        </w:rPr>
        <w:t xml:space="preserve">4.2.x </w:t>
      </w:r>
      <w:r w:rsidRPr="00CB7481">
        <w:rPr>
          <w:rFonts w:ascii="Arial" w:hAnsi="Arial" w:cs="Arial"/>
          <w:b/>
          <w:szCs w:val="22"/>
        </w:rPr>
        <w:t xml:space="preserve">Request </w:t>
      </w:r>
      <w:r w:rsidR="00CB7481">
        <w:rPr>
          <w:rFonts w:ascii="Arial" w:hAnsi="Arial" w:cs="Arial"/>
          <w:b/>
          <w:szCs w:val="22"/>
        </w:rPr>
        <w:t>information for MLD probing</w:t>
      </w:r>
      <w:r w:rsidRPr="00CB7481">
        <w:rPr>
          <w:rFonts w:ascii="Arial" w:hAnsi="Arial" w:cs="Arial"/>
          <w:b/>
          <w:szCs w:val="22"/>
        </w:rPr>
        <w:t xml:space="preserve"> </w:t>
      </w:r>
    </w:p>
    <w:p w14:paraId="0F230829" w14:textId="2C6787A1" w:rsidR="006F14D6" w:rsidRDefault="009D1F24" w:rsidP="00B438BB">
      <w:pPr>
        <w:rPr>
          <w:rFonts w:eastAsia="맑은 고딕"/>
          <w:sz w:val="20"/>
          <w:szCs w:val="22"/>
          <w:lang w:eastAsia="ko-KR"/>
        </w:rPr>
      </w:pPr>
      <w:r w:rsidRPr="00CB7481">
        <w:rPr>
          <w:rFonts w:eastAsia="맑은 고딕"/>
          <w:sz w:val="20"/>
          <w:szCs w:val="22"/>
          <w:lang w:eastAsia="ko-KR"/>
        </w:rPr>
        <w:t>A</w:t>
      </w:r>
      <w:r w:rsidR="00653645">
        <w:rPr>
          <w:rFonts w:eastAsia="맑은 고딕"/>
          <w:sz w:val="20"/>
          <w:szCs w:val="22"/>
          <w:lang w:eastAsia="ko-KR"/>
        </w:rPr>
        <w:t xml:space="preserve"> non-AP </w:t>
      </w:r>
      <w:r w:rsidRPr="00CB7481">
        <w:rPr>
          <w:rFonts w:eastAsia="맑은 고딕"/>
          <w:sz w:val="20"/>
          <w:szCs w:val="22"/>
          <w:lang w:eastAsia="ko-KR"/>
        </w:rPr>
        <w:t>STA can request the complete or partial information on multiple APs that are affiliated with an AP MLD through MLD Probe request. The MLD Pr</w:t>
      </w:r>
      <w:r w:rsidR="006F14D6" w:rsidRPr="00CB7481">
        <w:rPr>
          <w:rFonts w:eastAsia="맑은 고딕"/>
          <w:sz w:val="20"/>
          <w:szCs w:val="22"/>
          <w:lang w:eastAsia="ko-KR"/>
        </w:rPr>
        <w:t>obe request frame contains</w:t>
      </w:r>
      <w:r w:rsidR="00CF123C" w:rsidRPr="00CB7481">
        <w:rPr>
          <w:rFonts w:eastAsia="맑은 고딕"/>
          <w:sz w:val="20"/>
          <w:szCs w:val="22"/>
          <w:lang w:eastAsia="ko-KR"/>
        </w:rPr>
        <w:t xml:space="preserve"> a</w:t>
      </w:r>
      <w:r w:rsidRPr="00CB7481">
        <w:rPr>
          <w:rFonts w:eastAsia="맑은 고딕"/>
          <w:sz w:val="20"/>
          <w:szCs w:val="22"/>
          <w:lang w:eastAsia="ko-KR"/>
        </w:rPr>
        <w:t xml:space="preserve"> MLD Request element that is defined in </w:t>
      </w:r>
      <w:r w:rsidR="006F14D6" w:rsidRPr="00CB7481">
        <w:rPr>
          <w:rFonts w:eastAsia="맑은 고딕"/>
          <w:sz w:val="20"/>
          <w:szCs w:val="22"/>
          <w:lang w:eastAsia="ko-KR"/>
        </w:rPr>
        <w:t>9.4.2.x</w:t>
      </w:r>
      <w:r w:rsidRPr="00CB7481">
        <w:rPr>
          <w:rFonts w:eastAsia="맑은 고딕"/>
          <w:sz w:val="20"/>
          <w:szCs w:val="22"/>
          <w:lang w:eastAsia="ko-KR"/>
        </w:rPr>
        <w:t xml:space="preserve"> MLD Request element to indicate </w:t>
      </w:r>
      <w:r w:rsidR="006F14D6" w:rsidRPr="00CB7481">
        <w:rPr>
          <w:rFonts w:eastAsia="맑은 고딕"/>
          <w:sz w:val="20"/>
          <w:szCs w:val="22"/>
          <w:lang w:eastAsia="ko-KR"/>
        </w:rPr>
        <w:t xml:space="preserve">which APs of the AP MLD or which Elements the </w:t>
      </w:r>
      <w:r w:rsidR="00653645">
        <w:rPr>
          <w:rFonts w:eastAsia="맑은 고딕"/>
          <w:sz w:val="20"/>
          <w:szCs w:val="22"/>
          <w:lang w:eastAsia="ko-KR"/>
        </w:rPr>
        <w:t xml:space="preserve">non-AP </w:t>
      </w:r>
      <w:r w:rsidR="006F14D6" w:rsidRPr="00CB7481">
        <w:rPr>
          <w:rFonts w:eastAsia="맑은 고딕"/>
          <w:sz w:val="20"/>
          <w:szCs w:val="22"/>
          <w:lang w:eastAsia="ko-KR"/>
        </w:rPr>
        <w:t xml:space="preserve">STA requested. </w:t>
      </w:r>
    </w:p>
    <w:p w14:paraId="33491FE7" w14:textId="77777777" w:rsidR="00B123E1" w:rsidRDefault="00B123E1" w:rsidP="00B438BB">
      <w:pPr>
        <w:rPr>
          <w:rFonts w:eastAsia="맑은 고딕"/>
          <w:sz w:val="20"/>
          <w:szCs w:val="22"/>
          <w:lang w:eastAsia="ko-KR"/>
        </w:rPr>
      </w:pPr>
    </w:p>
    <w:p w14:paraId="0C56ED68" w14:textId="06D8829E" w:rsidR="002343C2" w:rsidRDefault="002343C2" w:rsidP="00CB7481">
      <w:pPr>
        <w:rPr>
          <w:rFonts w:eastAsia="맑은 고딕"/>
          <w:sz w:val="20"/>
          <w:szCs w:val="22"/>
          <w:lang w:eastAsia="ko-KR"/>
        </w:rPr>
      </w:pPr>
      <w:r w:rsidRPr="002343C2">
        <w:rPr>
          <w:rFonts w:eastAsia="맑은 고딕"/>
          <w:sz w:val="20"/>
          <w:szCs w:val="22"/>
          <w:lang w:eastAsia="ko-KR"/>
        </w:rPr>
        <w:t>The MLD probe request allows a non-AP STA to request an AP to include information of all Links or a part of Link(s) based on the MLD Request element including the followed field</w:t>
      </w:r>
      <w:r>
        <w:rPr>
          <w:rFonts w:eastAsia="맑은 고딕"/>
          <w:sz w:val="20"/>
          <w:szCs w:val="22"/>
          <w:lang w:eastAsia="ko-KR"/>
        </w:rPr>
        <w:t>s</w:t>
      </w:r>
      <w:r w:rsidRPr="002343C2">
        <w:rPr>
          <w:rFonts w:eastAsia="맑은 고딕"/>
          <w:sz w:val="20"/>
          <w:szCs w:val="22"/>
          <w:lang w:eastAsia="ko-KR"/>
        </w:rPr>
        <w:t>:</w:t>
      </w:r>
    </w:p>
    <w:p w14:paraId="0AC37B12" w14:textId="77777777" w:rsidR="00377780" w:rsidRDefault="0068383D" w:rsidP="00CB7481">
      <w:pPr>
        <w:pStyle w:val="ab"/>
        <w:numPr>
          <w:ilvl w:val="0"/>
          <w:numId w:val="21"/>
        </w:numPr>
        <w:rPr>
          <w:rFonts w:eastAsia="맑은 고딕"/>
          <w:sz w:val="20"/>
          <w:szCs w:val="22"/>
          <w:lang w:eastAsia="ko-KR"/>
        </w:rPr>
      </w:pPr>
      <w:r>
        <w:rPr>
          <w:rFonts w:eastAsia="맑은 고딕"/>
          <w:sz w:val="20"/>
          <w:szCs w:val="22"/>
          <w:lang w:eastAsia="ko-KR"/>
        </w:rPr>
        <w:t xml:space="preserve">If the Number of Link IDs field is set to zero, the responding AP responds with an MLD Probe response including the information of all APs that are affiliated with the AP MLD. </w:t>
      </w:r>
    </w:p>
    <w:p w14:paraId="64808A60" w14:textId="7EDBC808" w:rsidR="0020654C" w:rsidRPr="00CB7481" w:rsidRDefault="00377780" w:rsidP="00CB7481">
      <w:pPr>
        <w:pStyle w:val="ab"/>
        <w:numPr>
          <w:ilvl w:val="0"/>
          <w:numId w:val="21"/>
        </w:numPr>
        <w:rPr>
          <w:rFonts w:eastAsia="맑은 고딕"/>
          <w:sz w:val="20"/>
          <w:szCs w:val="22"/>
          <w:lang w:eastAsia="ko-KR"/>
        </w:rPr>
      </w:pPr>
      <w:r>
        <w:rPr>
          <w:rFonts w:eastAsia="맑은 고딕"/>
          <w:sz w:val="20"/>
          <w:szCs w:val="22"/>
          <w:lang w:eastAsia="ko-KR"/>
        </w:rPr>
        <w:t xml:space="preserve">If the Number of Link IDs field is set to non-zero, </w:t>
      </w:r>
      <w:r w:rsidR="0020654C" w:rsidRPr="00CB7481">
        <w:rPr>
          <w:rFonts w:eastAsia="맑은 고딕"/>
          <w:sz w:val="20"/>
          <w:szCs w:val="22"/>
          <w:lang w:eastAsia="ko-KR"/>
        </w:rPr>
        <w:t xml:space="preserve">the responding AP </w:t>
      </w:r>
      <w:r w:rsidR="0068383D" w:rsidRPr="00CB7481">
        <w:rPr>
          <w:rFonts w:eastAsia="맑은 고딕"/>
          <w:sz w:val="20"/>
          <w:szCs w:val="22"/>
          <w:lang w:eastAsia="ko-KR"/>
        </w:rPr>
        <w:t xml:space="preserve">responds with an MLD Probe response including only the information of the requested APs </w:t>
      </w:r>
      <w:r w:rsidR="0020654C" w:rsidRPr="00CB7481">
        <w:rPr>
          <w:rFonts w:eastAsia="맑은 고딕"/>
          <w:sz w:val="20"/>
          <w:szCs w:val="22"/>
          <w:lang w:eastAsia="ko-KR"/>
        </w:rPr>
        <w:t>indicated in the Link IDs field.</w:t>
      </w:r>
    </w:p>
    <w:p w14:paraId="7B66A6FB" w14:textId="77777777" w:rsidR="002343C2" w:rsidRPr="00CB7481" w:rsidRDefault="002343C2" w:rsidP="00CB7481">
      <w:pPr>
        <w:pStyle w:val="ab"/>
        <w:ind w:left="760"/>
        <w:rPr>
          <w:rFonts w:eastAsia="맑은 고딕"/>
          <w:sz w:val="20"/>
          <w:szCs w:val="22"/>
          <w:lang w:eastAsia="ko-KR"/>
        </w:rPr>
      </w:pPr>
    </w:p>
    <w:p w14:paraId="6948F058" w14:textId="56507B2E" w:rsidR="00E52CC3" w:rsidRPr="00CB7481" w:rsidRDefault="00E52CC3" w:rsidP="00CB7481">
      <w:pPr>
        <w:rPr>
          <w:rFonts w:eastAsia="맑은 고딕"/>
          <w:sz w:val="20"/>
          <w:szCs w:val="22"/>
          <w:lang w:eastAsia="ko-KR"/>
        </w:rPr>
      </w:pPr>
      <w:r w:rsidRPr="002343C2">
        <w:rPr>
          <w:rFonts w:eastAsia="맑은 고딕"/>
          <w:sz w:val="20"/>
          <w:szCs w:val="22"/>
          <w:lang w:eastAsia="ko-KR"/>
        </w:rPr>
        <w:t xml:space="preserve">The MLD probe request allows a non-AP STA to request an AP to include </w:t>
      </w:r>
      <w:r>
        <w:rPr>
          <w:rFonts w:eastAsia="맑은 고딕"/>
          <w:sz w:val="20"/>
          <w:szCs w:val="22"/>
          <w:lang w:eastAsia="ko-KR"/>
        </w:rPr>
        <w:t xml:space="preserve">complete or partial information on multiple APs that are affiliated the AP MLD </w:t>
      </w:r>
      <w:r w:rsidRPr="002343C2">
        <w:rPr>
          <w:rFonts w:eastAsia="맑은 고딕"/>
          <w:sz w:val="20"/>
          <w:szCs w:val="22"/>
          <w:lang w:eastAsia="ko-KR"/>
        </w:rPr>
        <w:t>based on the MLD Request element including the followed field</w:t>
      </w:r>
      <w:r>
        <w:rPr>
          <w:rFonts w:eastAsia="맑은 고딕"/>
          <w:sz w:val="20"/>
          <w:szCs w:val="22"/>
          <w:lang w:eastAsia="ko-KR"/>
        </w:rPr>
        <w:t>s</w:t>
      </w:r>
      <w:r w:rsidRPr="002343C2">
        <w:rPr>
          <w:rFonts w:eastAsia="맑은 고딕"/>
          <w:sz w:val="20"/>
          <w:szCs w:val="22"/>
          <w:lang w:eastAsia="ko-KR"/>
        </w:rPr>
        <w:t>:</w:t>
      </w:r>
    </w:p>
    <w:p w14:paraId="4BF0D5F3" w14:textId="2F6D4968" w:rsidR="00377780" w:rsidRDefault="00377780" w:rsidP="00CB7481">
      <w:pPr>
        <w:pStyle w:val="ab"/>
        <w:numPr>
          <w:ilvl w:val="0"/>
          <w:numId w:val="21"/>
        </w:numPr>
        <w:rPr>
          <w:rFonts w:eastAsia="맑은 고딕"/>
          <w:sz w:val="20"/>
          <w:szCs w:val="22"/>
          <w:lang w:eastAsia="ko-KR"/>
        </w:rPr>
      </w:pPr>
      <w:r w:rsidRPr="00072AD8">
        <w:rPr>
          <w:rFonts w:eastAsia="맑은 고딕" w:hint="eastAsia"/>
          <w:sz w:val="20"/>
          <w:szCs w:val="22"/>
          <w:lang w:eastAsia="ko-KR"/>
        </w:rPr>
        <w:t>I</w:t>
      </w:r>
      <w:r w:rsidRPr="00072AD8">
        <w:rPr>
          <w:rFonts w:eastAsia="맑은 고딕"/>
          <w:sz w:val="20"/>
          <w:szCs w:val="22"/>
          <w:lang w:eastAsia="ko-KR"/>
        </w:rPr>
        <w:t>f the Requested Element IDs/Requested Element ID extensions field</w:t>
      </w:r>
      <w:r>
        <w:rPr>
          <w:rFonts w:eastAsia="맑은 고딕"/>
          <w:sz w:val="20"/>
          <w:szCs w:val="22"/>
          <w:lang w:eastAsia="ko-KR"/>
        </w:rPr>
        <w:t xml:space="preserve"> is absent, the responding AP respon</w:t>
      </w:r>
      <w:r w:rsidR="00B14907">
        <w:rPr>
          <w:rFonts w:eastAsia="맑은 고딕" w:hint="eastAsia"/>
          <w:sz w:val="20"/>
          <w:szCs w:val="22"/>
          <w:lang w:eastAsia="ko-KR"/>
        </w:rPr>
        <w:t>d</w:t>
      </w:r>
      <w:r>
        <w:rPr>
          <w:rFonts w:eastAsia="맑은 고딕"/>
          <w:sz w:val="20"/>
          <w:szCs w:val="22"/>
          <w:lang w:eastAsia="ko-KR"/>
        </w:rPr>
        <w:t>s with an MLD Probe response including the complete information of the requested APs.</w:t>
      </w:r>
    </w:p>
    <w:p w14:paraId="68927F61" w14:textId="0EA5F23A" w:rsidR="00694FC9" w:rsidRPr="00CB7481" w:rsidRDefault="00694FC9" w:rsidP="00CB7481">
      <w:pPr>
        <w:pStyle w:val="ab"/>
        <w:numPr>
          <w:ilvl w:val="0"/>
          <w:numId w:val="21"/>
        </w:numPr>
        <w:rPr>
          <w:rFonts w:eastAsia="맑은 고딕"/>
          <w:sz w:val="20"/>
          <w:szCs w:val="22"/>
          <w:lang w:eastAsia="ko-KR"/>
        </w:rPr>
      </w:pPr>
      <w:r w:rsidRPr="00072AD8">
        <w:rPr>
          <w:rFonts w:eastAsia="맑은 고딕" w:hint="eastAsia"/>
          <w:sz w:val="20"/>
          <w:szCs w:val="22"/>
          <w:lang w:eastAsia="ko-KR"/>
        </w:rPr>
        <w:t>I</w:t>
      </w:r>
      <w:r w:rsidRPr="00072AD8">
        <w:rPr>
          <w:rFonts w:eastAsia="맑은 고딕"/>
          <w:sz w:val="20"/>
          <w:szCs w:val="22"/>
          <w:lang w:eastAsia="ko-KR"/>
        </w:rPr>
        <w:t>f the Requested Element IDs/Requested Element ID extensions field</w:t>
      </w:r>
      <w:r>
        <w:rPr>
          <w:rFonts w:eastAsia="맑은 고딕"/>
          <w:sz w:val="20"/>
          <w:szCs w:val="22"/>
          <w:lang w:eastAsia="ko-KR"/>
        </w:rPr>
        <w:t xml:space="preserve"> is present, the responding AP respon</w:t>
      </w:r>
      <w:r w:rsidR="00B14907">
        <w:rPr>
          <w:rFonts w:eastAsia="맑은 고딕"/>
          <w:sz w:val="20"/>
          <w:szCs w:val="22"/>
          <w:lang w:eastAsia="ko-KR"/>
        </w:rPr>
        <w:t>d</w:t>
      </w:r>
      <w:r>
        <w:rPr>
          <w:rFonts w:eastAsia="맑은 고딕"/>
          <w:sz w:val="20"/>
          <w:szCs w:val="22"/>
          <w:lang w:eastAsia="ko-KR"/>
        </w:rPr>
        <w:t>s with an MLD Probe response including only the requested information from the list of Element IDs.</w:t>
      </w:r>
    </w:p>
    <w:p w14:paraId="1A5B3142" w14:textId="77777777" w:rsidR="000308AB" w:rsidDel="009D1F24" w:rsidRDefault="000308AB" w:rsidP="00B438BB">
      <w:pPr>
        <w:rPr>
          <w:del w:id="27" w:author="Namyeong Kim" w:date="2020-10-16T23:24:00Z"/>
          <w:szCs w:val="22"/>
          <w:lang w:eastAsia="ko-KR"/>
        </w:rPr>
      </w:pPr>
    </w:p>
    <w:p w14:paraId="5517515E" w14:textId="28595AB3" w:rsidR="008130FD" w:rsidDel="00694FC9" w:rsidRDefault="008130FD" w:rsidP="009D1F24">
      <w:pPr>
        <w:pStyle w:val="T"/>
        <w:rPr>
          <w:del w:id="28" w:author="Namyeong Kim" w:date="2020-10-17T01:02:00Z"/>
          <w:b/>
          <w:lang w:eastAsia="ko-KR"/>
        </w:rPr>
      </w:pPr>
    </w:p>
    <w:p w14:paraId="1BFEFA93" w14:textId="06F93B94" w:rsidR="00B438BB" w:rsidDel="00694FC9" w:rsidRDefault="00B438BB" w:rsidP="00802890">
      <w:pPr>
        <w:pStyle w:val="T"/>
        <w:rPr>
          <w:del w:id="29" w:author="Namyeong Kim" w:date="2020-10-17T01:02:00Z"/>
          <w:b/>
          <w:lang w:eastAsia="ko-KR"/>
        </w:rPr>
      </w:pPr>
    </w:p>
    <w:p w14:paraId="657A2D92" w14:textId="77777777" w:rsidR="0002756A" w:rsidRDefault="0002756A" w:rsidP="00802890">
      <w:pPr>
        <w:pStyle w:val="T"/>
        <w:rPr>
          <w:b/>
          <w:lang w:eastAsia="ko-KR"/>
        </w:rPr>
      </w:pPr>
    </w:p>
    <w:p w14:paraId="4F7977F6" w14:textId="77777777" w:rsidR="0002756A" w:rsidRDefault="0002756A" w:rsidP="00802890">
      <w:pPr>
        <w:pStyle w:val="T"/>
        <w:rPr>
          <w:b/>
          <w:lang w:eastAsia="ko-KR"/>
        </w:rPr>
      </w:pPr>
    </w:p>
    <w:sectPr w:rsidR="0002756A" w:rsidSect="00F04FA0">
      <w:headerReference w:type="default" r:id="rId9"/>
      <w:footerReference w:type="default" r:id="rId10"/>
      <w:pgSz w:w="12240" w:h="15840" w:code="1"/>
      <w:pgMar w:top="907" w:right="1080" w:bottom="1166" w:left="1080" w:header="432" w:footer="432" w:gutter="720"/>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584EC3F" w16cid:durableId="22F7A75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E5DC00" w14:textId="77777777" w:rsidR="00095F28" w:rsidRDefault="00095F28">
      <w:r>
        <w:separator/>
      </w:r>
    </w:p>
  </w:endnote>
  <w:endnote w:type="continuationSeparator" w:id="0">
    <w:p w14:paraId="474C1FBB" w14:textId="77777777" w:rsidR="00095F28" w:rsidRDefault="00095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TimesNewRoman">
    <w:altName w:val="Times New Roman"/>
    <w:panose1 w:val="00000000000000000000"/>
    <w:charset w:val="00"/>
    <w:family w:val="roman"/>
    <w:notTrueType/>
    <w:pitch w:val="default"/>
    <w:sig w:usb0="00000001" w:usb1="08070000" w:usb2="00000010" w:usb3="00000000" w:csb0="00020000" w:csb1="00000000"/>
  </w:font>
  <w:font w:name="TimesNewRomanPSMT">
    <w:altName w:val="Times New Roman"/>
    <w:panose1 w:val="00000000000000000000"/>
    <w:charset w:val="00"/>
    <w:family w:val="auto"/>
    <w:notTrueType/>
    <w:pitch w:val="default"/>
    <w:sig w:usb0="00000003" w:usb1="09070000" w:usb2="00000010" w:usb3="00000000" w:csb0="000A0001" w:csb1="00000000"/>
  </w:font>
  <w:font w:name="바탕체">
    <w:panose1 w:val="02030609000101010101"/>
    <w:charset w:val="81"/>
    <w:family w:val="roman"/>
    <w:pitch w:val="fixed"/>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3935A0" w14:textId="2A4FDF1C" w:rsidR="00FD1EB4" w:rsidRPr="00DF3474" w:rsidRDefault="00FD1EB4">
    <w:pPr>
      <w:pStyle w:val="a4"/>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r w:rsidRPr="00DF3474">
      <w:rPr>
        <w:lang w:val="fr-FR"/>
      </w:rPr>
      <w:t>Submission</w:t>
    </w:r>
    <w:r>
      <w:fldChar w:fldCharType="end"/>
    </w:r>
    <w:r w:rsidRPr="00DF3474">
      <w:rPr>
        <w:lang w:val="fr-FR"/>
      </w:rPr>
      <w:tab/>
      <w:t xml:space="preserve">page </w:t>
    </w:r>
    <w:r>
      <w:fldChar w:fldCharType="begin"/>
    </w:r>
    <w:r w:rsidRPr="00DF3474">
      <w:rPr>
        <w:lang w:val="fr-FR"/>
      </w:rPr>
      <w:instrText xml:space="preserve">page </w:instrText>
    </w:r>
    <w:r>
      <w:fldChar w:fldCharType="separate"/>
    </w:r>
    <w:r w:rsidR="003331BE">
      <w:rPr>
        <w:noProof/>
        <w:lang w:val="fr-FR"/>
      </w:rPr>
      <w:t>1</w:t>
    </w:r>
    <w:r>
      <w:rPr>
        <w:noProof/>
      </w:rPr>
      <w:fldChar w:fldCharType="end"/>
    </w:r>
    <w:r w:rsidRPr="00DF3474">
      <w:rPr>
        <w:lang w:val="fr-FR"/>
      </w:rPr>
      <w:tab/>
    </w:r>
    <w:r w:rsidR="00753367">
      <w:rPr>
        <w:lang w:val="fr-FR"/>
      </w:rPr>
      <w:t>Namyeong Kim (LG Electronics)</w:t>
    </w:r>
  </w:p>
  <w:p w14:paraId="32CB0861" w14:textId="77777777" w:rsidR="00FD1EB4" w:rsidRPr="00DF3474" w:rsidRDefault="00FD1EB4">
    <w:pPr>
      <w:rPr>
        <w:lang w:val="fr-F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9A1D71" w14:textId="77777777" w:rsidR="00095F28" w:rsidRDefault="00095F28">
      <w:r>
        <w:separator/>
      </w:r>
    </w:p>
  </w:footnote>
  <w:footnote w:type="continuationSeparator" w:id="0">
    <w:p w14:paraId="3C256674" w14:textId="77777777" w:rsidR="00095F28" w:rsidRDefault="00095F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CF78D2" w14:textId="7740843E" w:rsidR="00FD1EB4" w:rsidRDefault="00FD1EB4">
    <w:pPr>
      <w:pStyle w:val="a5"/>
      <w:tabs>
        <w:tab w:val="clear" w:pos="6480"/>
        <w:tab w:val="center" w:pos="4680"/>
        <w:tab w:val="right" w:pos="9360"/>
      </w:tabs>
    </w:pPr>
    <w:r>
      <w:fldChar w:fldCharType="begin"/>
    </w:r>
    <w:r>
      <w:instrText xml:space="preserve"> DATE  \@ "MMMM yyyy"  \* MERGEFORMAT </w:instrText>
    </w:r>
    <w:r>
      <w:fldChar w:fldCharType="separate"/>
    </w:r>
    <w:r w:rsidR="005E6051">
      <w:rPr>
        <w:noProof/>
      </w:rPr>
      <w:t>October 2020</w:t>
    </w:r>
    <w:r>
      <w:fldChar w:fldCharType="end"/>
    </w:r>
    <w:r>
      <w:tab/>
    </w:r>
    <w:r>
      <w:tab/>
    </w:r>
    <w:fldSimple w:instr=" TITLE  \* MERGEFORMAT ">
      <w:r w:rsidR="00CB67E1">
        <w:t>doc.: IEEE 802.11-20/</w:t>
      </w:r>
      <w:r w:rsidR="000B6E54">
        <w:t>1667</w:t>
      </w:r>
      <w:r w:rsidR="00CB67E1">
        <w:t>r</w:t>
      </w:r>
    </w:fldSimple>
    <w:r w:rsidR="00753367">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AB60BF4"/>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70DAC6C6"/>
    <w:lvl w:ilvl="0">
      <w:numFmt w:val="bullet"/>
      <w:lvlText w:val="*"/>
      <w:lvlJc w:val="left"/>
    </w:lvl>
  </w:abstractNum>
  <w:abstractNum w:abstractNumId="2" w15:restartNumberingAfterBreak="0">
    <w:nsid w:val="07D704BE"/>
    <w:multiLevelType w:val="hybridMultilevel"/>
    <w:tmpl w:val="91F85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5645D3"/>
    <w:multiLevelType w:val="hybridMultilevel"/>
    <w:tmpl w:val="C2F4A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DC01B6"/>
    <w:multiLevelType w:val="hybridMultilevel"/>
    <w:tmpl w:val="8AE62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CD47D2"/>
    <w:multiLevelType w:val="hybridMultilevel"/>
    <w:tmpl w:val="CA3AA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9D6634F"/>
    <w:multiLevelType w:val="hybridMultilevel"/>
    <w:tmpl w:val="F860249A"/>
    <w:lvl w:ilvl="0" w:tplc="A5C4DF9C">
      <w:start w:val="35"/>
      <w:numFmt w:val="bullet"/>
      <w:lvlText w:val="-"/>
      <w:lvlJc w:val="left"/>
      <w:pPr>
        <w:ind w:left="760" w:hanging="360"/>
      </w:pPr>
      <w:rPr>
        <w:rFonts w:ascii="Times New Roman" w:eastAsia="맑은 고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15:restartNumberingAfterBreak="0">
    <w:nsid w:val="4D487AFB"/>
    <w:multiLevelType w:val="hybridMultilevel"/>
    <w:tmpl w:val="91A02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DFF6B59"/>
    <w:multiLevelType w:val="hybridMultilevel"/>
    <w:tmpl w:val="2B82A23C"/>
    <w:lvl w:ilvl="0" w:tplc="05C470CE">
      <w:start w:val="33"/>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2E27BED"/>
    <w:multiLevelType w:val="hybridMultilevel"/>
    <w:tmpl w:val="82BE38C0"/>
    <w:lvl w:ilvl="0" w:tplc="96A00D3E">
      <w:start w:val="10"/>
      <w:numFmt w:val="bullet"/>
      <w:lvlText w:val="-"/>
      <w:lvlJc w:val="left"/>
      <w:pPr>
        <w:ind w:left="720" w:hanging="360"/>
      </w:pPr>
      <w:rPr>
        <w:rFonts w:ascii="Times New Roman" w:eastAsia="SimSu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9AA6756"/>
    <w:multiLevelType w:val="hybridMultilevel"/>
    <w:tmpl w:val="26E0C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E5C1287"/>
    <w:multiLevelType w:val="hybridMultilevel"/>
    <w:tmpl w:val="6ECC0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2D075B5"/>
    <w:multiLevelType w:val="hybridMultilevel"/>
    <w:tmpl w:val="A7029276"/>
    <w:lvl w:ilvl="0" w:tplc="BFF0CB94">
      <w:numFmt w:val="bullet"/>
      <w:lvlText w:val="-"/>
      <w:lvlJc w:val="left"/>
      <w:pPr>
        <w:ind w:left="760" w:hanging="360"/>
      </w:pPr>
      <w:rPr>
        <w:rFonts w:ascii="Times New Roman" w:eastAsia="맑은 고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4" w15:restartNumberingAfterBreak="0">
    <w:nsid w:val="75727553"/>
    <w:multiLevelType w:val="hybridMultilevel"/>
    <w:tmpl w:val="5A6E9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7B40042"/>
    <w:multiLevelType w:val="hybridMultilevel"/>
    <w:tmpl w:val="D34ED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DCD7239"/>
    <w:multiLevelType w:val="hybridMultilevel"/>
    <w:tmpl w:val="E110B32A"/>
    <w:lvl w:ilvl="0" w:tplc="A3AC9A9C">
      <w:numFmt w:val="bullet"/>
      <w:lvlText w:val="-"/>
      <w:lvlJc w:val="left"/>
      <w:pPr>
        <w:ind w:left="720" w:hanging="360"/>
      </w:pPr>
      <w:rPr>
        <w:rFonts w:ascii="Times New Roman" w:eastAsia="맑은 고딕"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FD44B15"/>
    <w:multiLevelType w:val="hybridMultilevel"/>
    <w:tmpl w:val="6E60B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lvlOverride w:ilvl="0">
      <w:lvl w:ilvl="0">
        <w:start w:val="1"/>
        <w:numFmt w:val="bullet"/>
        <w:lvlText w:val="9.4.2.170 "/>
        <w:legacy w:legacy="1" w:legacySpace="0" w:legacyIndent="0"/>
        <w:lvlJc w:val="left"/>
        <w:pPr>
          <w:ind w:left="0" w:firstLine="0"/>
        </w:pPr>
        <w:rPr>
          <w:rFonts w:ascii="Arial" w:hAnsi="Arial" w:cs="Arial" w:hint="default"/>
          <w:b/>
          <w:i w:val="0"/>
          <w:strike w:val="0"/>
          <w:color w:val="000000"/>
          <w:sz w:val="20"/>
          <w:u w:val="none"/>
        </w:rPr>
      </w:lvl>
    </w:lvlOverride>
  </w:num>
  <w:num w:numId="4">
    <w:abstractNumId w:val="1"/>
    <w:lvlOverride w:ilvl="0">
      <w:lvl w:ilvl="0">
        <w:start w:val="1"/>
        <w:numFmt w:val="bullet"/>
        <w:lvlText w:val="9.4.2.170.2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1"/>
    <w:lvlOverride w:ilvl="0">
      <w:lvl w:ilvl="0">
        <w:start w:val="1"/>
        <w:numFmt w:val="bullet"/>
        <w:lvlText w:val="Table 9-281—"/>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7">
    <w:abstractNumId w:val="1"/>
    <w:lvlOverride w:ilvl="0">
      <w:lvl w:ilvl="0">
        <w:start w:val="1"/>
        <w:numFmt w:val="bullet"/>
        <w:lvlText w:val="Figure 9-632—"/>
        <w:legacy w:legacy="1" w:legacySpace="0" w:legacyIndent="0"/>
        <w:lvlJc w:val="center"/>
        <w:pPr>
          <w:ind w:left="0" w:firstLine="0"/>
        </w:pPr>
        <w:rPr>
          <w:rFonts w:ascii="Arial" w:hAnsi="Arial" w:cs="Arial" w:hint="default"/>
          <w:b/>
          <w:i w:val="0"/>
          <w:strike w:val="0"/>
          <w:color w:val="000000"/>
          <w:sz w:val="20"/>
          <w:u w:val="none"/>
        </w:rPr>
      </w:lvl>
    </w:lvlOverride>
  </w:num>
  <w:num w:numId="8">
    <w:abstractNumId w:val="10"/>
  </w:num>
  <w:num w:numId="9">
    <w:abstractNumId w:val="17"/>
  </w:num>
  <w:num w:numId="10">
    <w:abstractNumId w:val="6"/>
  </w:num>
  <w:num w:numId="11">
    <w:abstractNumId w:val="2"/>
  </w:num>
  <w:num w:numId="12">
    <w:abstractNumId w:val="9"/>
  </w:num>
  <w:num w:numId="13">
    <w:abstractNumId w:val="12"/>
  </w:num>
  <w:num w:numId="14">
    <w:abstractNumId w:val="5"/>
  </w:num>
  <w:num w:numId="15">
    <w:abstractNumId w:val="11"/>
  </w:num>
  <w:num w:numId="16">
    <w:abstractNumId w:val="4"/>
  </w:num>
  <w:num w:numId="17">
    <w:abstractNumId w:val="8"/>
  </w:num>
  <w:num w:numId="18">
    <w:abstractNumId w:val="15"/>
  </w:num>
  <w:num w:numId="19">
    <w:abstractNumId w:val="14"/>
  </w:num>
  <w:num w:numId="20">
    <w:abstractNumId w:val="7"/>
  </w:num>
  <w:num w:numId="21">
    <w:abstractNumId w:val="13"/>
  </w:num>
  <w:num w:numId="22">
    <w:abstractNumId w:val="16"/>
  </w:num>
  <w:numIdMacAtCleanup w:val="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amyeong Kim">
    <w15:presenceInfo w15:providerId="None" w15:userId="Namyeong Ki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bordersDoNotSurroundHeader/>
  <w:bordersDoNotSurroundFooter/>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2AA7"/>
    <w:rsid w:val="00002781"/>
    <w:rsid w:val="00002B6A"/>
    <w:rsid w:val="000053CF"/>
    <w:rsid w:val="00005903"/>
    <w:rsid w:val="00007917"/>
    <w:rsid w:val="00007C9B"/>
    <w:rsid w:val="000126EC"/>
    <w:rsid w:val="00013A38"/>
    <w:rsid w:val="00013F2D"/>
    <w:rsid w:val="00015EE0"/>
    <w:rsid w:val="00016100"/>
    <w:rsid w:val="00017168"/>
    <w:rsid w:val="00021324"/>
    <w:rsid w:val="000225F0"/>
    <w:rsid w:val="000229C4"/>
    <w:rsid w:val="000233A6"/>
    <w:rsid w:val="00025D3B"/>
    <w:rsid w:val="0002651F"/>
    <w:rsid w:val="00026850"/>
    <w:rsid w:val="0002714F"/>
    <w:rsid w:val="0002756A"/>
    <w:rsid w:val="000308AB"/>
    <w:rsid w:val="00035667"/>
    <w:rsid w:val="00035D4D"/>
    <w:rsid w:val="000371D3"/>
    <w:rsid w:val="000374C2"/>
    <w:rsid w:val="00037685"/>
    <w:rsid w:val="0003771E"/>
    <w:rsid w:val="000423B2"/>
    <w:rsid w:val="00042854"/>
    <w:rsid w:val="0004439F"/>
    <w:rsid w:val="00045515"/>
    <w:rsid w:val="0004587C"/>
    <w:rsid w:val="00051832"/>
    <w:rsid w:val="000552BF"/>
    <w:rsid w:val="000567FC"/>
    <w:rsid w:val="000568B0"/>
    <w:rsid w:val="0005694E"/>
    <w:rsid w:val="00061C3D"/>
    <w:rsid w:val="0006290F"/>
    <w:rsid w:val="0006639B"/>
    <w:rsid w:val="00066D8A"/>
    <w:rsid w:val="00071F86"/>
    <w:rsid w:val="00072045"/>
    <w:rsid w:val="00073B29"/>
    <w:rsid w:val="00074C9D"/>
    <w:rsid w:val="000763E2"/>
    <w:rsid w:val="000804D5"/>
    <w:rsid w:val="000818A3"/>
    <w:rsid w:val="00083668"/>
    <w:rsid w:val="000845A2"/>
    <w:rsid w:val="000846C1"/>
    <w:rsid w:val="000862E6"/>
    <w:rsid w:val="00086987"/>
    <w:rsid w:val="00086BBE"/>
    <w:rsid w:val="00093ED9"/>
    <w:rsid w:val="000946B8"/>
    <w:rsid w:val="00094C78"/>
    <w:rsid w:val="00095F28"/>
    <w:rsid w:val="000969A1"/>
    <w:rsid w:val="0009756B"/>
    <w:rsid w:val="000979D0"/>
    <w:rsid w:val="000A1955"/>
    <w:rsid w:val="000A1B13"/>
    <w:rsid w:val="000A2445"/>
    <w:rsid w:val="000A2B3F"/>
    <w:rsid w:val="000A4F79"/>
    <w:rsid w:val="000A6097"/>
    <w:rsid w:val="000A6647"/>
    <w:rsid w:val="000A6B90"/>
    <w:rsid w:val="000A6C58"/>
    <w:rsid w:val="000B2409"/>
    <w:rsid w:val="000B6E54"/>
    <w:rsid w:val="000B784B"/>
    <w:rsid w:val="000B79CD"/>
    <w:rsid w:val="000C036E"/>
    <w:rsid w:val="000C2EF6"/>
    <w:rsid w:val="000C3813"/>
    <w:rsid w:val="000C4C38"/>
    <w:rsid w:val="000C5F3E"/>
    <w:rsid w:val="000C6BC0"/>
    <w:rsid w:val="000D01A8"/>
    <w:rsid w:val="000D380E"/>
    <w:rsid w:val="000D5894"/>
    <w:rsid w:val="000E0050"/>
    <w:rsid w:val="000E109B"/>
    <w:rsid w:val="000E12C8"/>
    <w:rsid w:val="000E1361"/>
    <w:rsid w:val="000E233B"/>
    <w:rsid w:val="000E2CA6"/>
    <w:rsid w:val="000E2DA6"/>
    <w:rsid w:val="000E3163"/>
    <w:rsid w:val="000E4DD1"/>
    <w:rsid w:val="000E6714"/>
    <w:rsid w:val="000F09C1"/>
    <w:rsid w:val="000F6CED"/>
    <w:rsid w:val="000F7821"/>
    <w:rsid w:val="000F7838"/>
    <w:rsid w:val="000F7EC8"/>
    <w:rsid w:val="00100669"/>
    <w:rsid w:val="00101198"/>
    <w:rsid w:val="00101596"/>
    <w:rsid w:val="0010245D"/>
    <w:rsid w:val="0010281E"/>
    <w:rsid w:val="0010363F"/>
    <w:rsid w:val="00103EE3"/>
    <w:rsid w:val="001053BD"/>
    <w:rsid w:val="00106127"/>
    <w:rsid w:val="001072C2"/>
    <w:rsid w:val="001074AE"/>
    <w:rsid w:val="00110B78"/>
    <w:rsid w:val="00111CFA"/>
    <w:rsid w:val="00111F98"/>
    <w:rsid w:val="001161A7"/>
    <w:rsid w:val="001171AF"/>
    <w:rsid w:val="00117386"/>
    <w:rsid w:val="00117CC9"/>
    <w:rsid w:val="00121B31"/>
    <w:rsid w:val="00126AF5"/>
    <w:rsid w:val="0012772B"/>
    <w:rsid w:val="00130C0D"/>
    <w:rsid w:val="00132348"/>
    <w:rsid w:val="001323E9"/>
    <w:rsid w:val="00134C55"/>
    <w:rsid w:val="0013617A"/>
    <w:rsid w:val="00136CFC"/>
    <w:rsid w:val="00140AF7"/>
    <w:rsid w:val="00141376"/>
    <w:rsid w:val="00141692"/>
    <w:rsid w:val="001419B6"/>
    <w:rsid w:val="00141CA4"/>
    <w:rsid w:val="00141DFD"/>
    <w:rsid w:val="00141E86"/>
    <w:rsid w:val="0014280C"/>
    <w:rsid w:val="00142F85"/>
    <w:rsid w:val="00143077"/>
    <w:rsid w:val="00143B8C"/>
    <w:rsid w:val="00146B6F"/>
    <w:rsid w:val="00151B2B"/>
    <w:rsid w:val="00152359"/>
    <w:rsid w:val="00155F03"/>
    <w:rsid w:val="00157AE7"/>
    <w:rsid w:val="001603D0"/>
    <w:rsid w:val="00160858"/>
    <w:rsid w:val="00160E79"/>
    <w:rsid w:val="001610A7"/>
    <w:rsid w:val="00162976"/>
    <w:rsid w:val="00164C75"/>
    <w:rsid w:val="001677BF"/>
    <w:rsid w:val="00167DBE"/>
    <w:rsid w:val="00170A3C"/>
    <w:rsid w:val="00172F06"/>
    <w:rsid w:val="00173E5E"/>
    <w:rsid w:val="0017432E"/>
    <w:rsid w:val="001743FC"/>
    <w:rsid w:val="001747DB"/>
    <w:rsid w:val="00174EAC"/>
    <w:rsid w:val="001757F2"/>
    <w:rsid w:val="00177068"/>
    <w:rsid w:val="00180D46"/>
    <w:rsid w:val="00184827"/>
    <w:rsid w:val="00185986"/>
    <w:rsid w:val="001911EC"/>
    <w:rsid w:val="00192A58"/>
    <w:rsid w:val="00192A5B"/>
    <w:rsid w:val="00195EBE"/>
    <w:rsid w:val="001968A8"/>
    <w:rsid w:val="001A0178"/>
    <w:rsid w:val="001A0F38"/>
    <w:rsid w:val="001A1A08"/>
    <w:rsid w:val="001A25FA"/>
    <w:rsid w:val="001A31C1"/>
    <w:rsid w:val="001A51BC"/>
    <w:rsid w:val="001A5286"/>
    <w:rsid w:val="001A597C"/>
    <w:rsid w:val="001A6C05"/>
    <w:rsid w:val="001B1B49"/>
    <w:rsid w:val="001B1D58"/>
    <w:rsid w:val="001B2A31"/>
    <w:rsid w:val="001B2CC4"/>
    <w:rsid w:val="001B31A6"/>
    <w:rsid w:val="001B3D70"/>
    <w:rsid w:val="001B4747"/>
    <w:rsid w:val="001B4FC3"/>
    <w:rsid w:val="001B6471"/>
    <w:rsid w:val="001B76FE"/>
    <w:rsid w:val="001C1ADC"/>
    <w:rsid w:val="001C34F7"/>
    <w:rsid w:val="001C44AC"/>
    <w:rsid w:val="001C5AFD"/>
    <w:rsid w:val="001C6548"/>
    <w:rsid w:val="001C685B"/>
    <w:rsid w:val="001C6E88"/>
    <w:rsid w:val="001C7EAD"/>
    <w:rsid w:val="001D11EB"/>
    <w:rsid w:val="001D39F8"/>
    <w:rsid w:val="001D3C40"/>
    <w:rsid w:val="001D58D1"/>
    <w:rsid w:val="001D6097"/>
    <w:rsid w:val="001D6162"/>
    <w:rsid w:val="001D723B"/>
    <w:rsid w:val="001D76B4"/>
    <w:rsid w:val="001D7BA8"/>
    <w:rsid w:val="001E048B"/>
    <w:rsid w:val="001E0ADE"/>
    <w:rsid w:val="001E1245"/>
    <w:rsid w:val="001E2B02"/>
    <w:rsid w:val="001E4107"/>
    <w:rsid w:val="001E56F9"/>
    <w:rsid w:val="001E5896"/>
    <w:rsid w:val="001E6213"/>
    <w:rsid w:val="001E75B6"/>
    <w:rsid w:val="001E768F"/>
    <w:rsid w:val="001F07B2"/>
    <w:rsid w:val="001F0DC7"/>
    <w:rsid w:val="001F10D9"/>
    <w:rsid w:val="001F1C30"/>
    <w:rsid w:val="001F272E"/>
    <w:rsid w:val="001F4C16"/>
    <w:rsid w:val="001F546A"/>
    <w:rsid w:val="001F5B4B"/>
    <w:rsid w:val="001F711E"/>
    <w:rsid w:val="001F75A8"/>
    <w:rsid w:val="00202106"/>
    <w:rsid w:val="0020516C"/>
    <w:rsid w:val="002056CB"/>
    <w:rsid w:val="0020642D"/>
    <w:rsid w:val="0020654C"/>
    <w:rsid w:val="002071F4"/>
    <w:rsid w:val="00210200"/>
    <w:rsid w:val="0021035F"/>
    <w:rsid w:val="00210E83"/>
    <w:rsid w:val="00212A9C"/>
    <w:rsid w:val="002142AE"/>
    <w:rsid w:val="00215CE5"/>
    <w:rsid w:val="00216D1C"/>
    <w:rsid w:val="00216EF4"/>
    <w:rsid w:val="00217BB3"/>
    <w:rsid w:val="002210FF"/>
    <w:rsid w:val="002220B7"/>
    <w:rsid w:val="00222B2D"/>
    <w:rsid w:val="00222EFA"/>
    <w:rsid w:val="00224044"/>
    <w:rsid w:val="00230372"/>
    <w:rsid w:val="0023042E"/>
    <w:rsid w:val="002322A5"/>
    <w:rsid w:val="00233058"/>
    <w:rsid w:val="002343C2"/>
    <w:rsid w:val="002410DA"/>
    <w:rsid w:val="0024174B"/>
    <w:rsid w:val="00244006"/>
    <w:rsid w:val="00244CEA"/>
    <w:rsid w:val="0024525A"/>
    <w:rsid w:val="00245E73"/>
    <w:rsid w:val="00250605"/>
    <w:rsid w:val="00250CF0"/>
    <w:rsid w:val="002545BF"/>
    <w:rsid w:val="0025518D"/>
    <w:rsid w:val="002556CC"/>
    <w:rsid w:val="002556F7"/>
    <w:rsid w:val="0025635A"/>
    <w:rsid w:val="002578BB"/>
    <w:rsid w:val="00257D5A"/>
    <w:rsid w:val="00261602"/>
    <w:rsid w:val="00262F96"/>
    <w:rsid w:val="002633B1"/>
    <w:rsid w:val="00264848"/>
    <w:rsid w:val="00264EFE"/>
    <w:rsid w:val="00264F76"/>
    <w:rsid w:val="00267CFE"/>
    <w:rsid w:val="002700DE"/>
    <w:rsid w:val="002727FA"/>
    <w:rsid w:val="00273983"/>
    <w:rsid w:val="00275C0D"/>
    <w:rsid w:val="002769AB"/>
    <w:rsid w:val="00280D2E"/>
    <w:rsid w:val="0028235F"/>
    <w:rsid w:val="0028292F"/>
    <w:rsid w:val="0028678D"/>
    <w:rsid w:val="0029020B"/>
    <w:rsid w:val="00291334"/>
    <w:rsid w:val="00291DF9"/>
    <w:rsid w:val="002929AC"/>
    <w:rsid w:val="00293A4A"/>
    <w:rsid w:val="00293F73"/>
    <w:rsid w:val="0029410C"/>
    <w:rsid w:val="00294BD0"/>
    <w:rsid w:val="002955E8"/>
    <w:rsid w:val="0029575F"/>
    <w:rsid w:val="00297C9A"/>
    <w:rsid w:val="002A0ADD"/>
    <w:rsid w:val="002A0C93"/>
    <w:rsid w:val="002A1C7D"/>
    <w:rsid w:val="002A3512"/>
    <w:rsid w:val="002A390D"/>
    <w:rsid w:val="002A4227"/>
    <w:rsid w:val="002A423C"/>
    <w:rsid w:val="002A54E2"/>
    <w:rsid w:val="002A7273"/>
    <w:rsid w:val="002B1A82"/>
    <w:rsid w:val="002B3890"/>
    <w:rsid w:val="002B436C"/>
    <w:rsid w:val="002B5FB2"/>
    <w:rsid w:val="002B6510"/>
    <w:rsid w:val="002B6673"/>
    <w:rsid w:val="002C24B0"/>
    <w:rsid w:val="002C522E"/>
    <w:rsid w:val="002C6304"/>
    <w:rsid w:val="002D02D7"/>
    <w:rsid w:val="002D1BA9"/>
    <w:rsid w:val="002D2C4B"/>
    <w:rsid w:val="002D2EA5"/>
    <w:rsid w:val="002D4185"/>
    <w:rsid w:val="002D44BE"/>
    <w:rsid w:val="002D6402"/>
    <w:rsid w:val="002D6B31"/>
    <w:rsid w:val="002D6BA1"/>
    <w:rsid w:val="002D6D2D"/>
    <w:rsid w:val="002D6FF6"/>
    <w:rsid w:val="002E13B4"/>
    <w:rsid w:val="002E18D1"/>
    <w:rsid w:val="002E1D58"/>
    <w:rsid w:val="002E36EB"/>
    <w:rsid w:val="002E3800"/>
    <w:rsid w:val="002E4285"/>
    <w:rsid w:val="002E5B83"/>
    <w:rsid w:val="002E6B14"/>
    <w:rsid w:val="002E7044"/>
    <w:rsid w:val="002E7B37"/>
    <w:rsid w:val="002F0431"/>
    <w:rsid w:val="002F098B"/>
    <w:rsid w:val="002F0D74"/>
    <w:rsid w:val="002F17F0"/>
    <w:rsid w:val="002F1EAA"/>
    <w:rsid w:val="002F2390"/>
    <w:rsid w:val="002F24B1"/>
    <w:rsid w:val="002F33DE"/>
    <w:rsid w:val="002F53BA"/>
    <w:rsid w:val="002F53CF"/>
    <w:rsid w:val="002F5AB0"/>
    <w:rsid w:val="003009B6"/>
    <w:rsid w:val="003017E1"/>
    <w:rsid w:val="00301855"/>
    <w:rsid w:val="00303AA2"/>
    <w:rsid w:val="003063FB"/>
    <w:rsid w:val="003111DF"/>
    <w:rsid w:val="003115A5"/>
    <w:rsid w:val="0031231B"/>
    <w:rsid w:val="00314DE7"/>
    <w:rsid w:val="0031655B"/>
    <w:rsid w:val="003165E2"/>
    <w:rsid w:val="0031742F"/>
    <w:rsid w:val="003177AD"/>
    <w:rsid w:val="00320E15"/>
    <w:rsid w:val="00321A8F"/>
    <w:rsid w:val="003234A6"/>
    <w:rsid w:val="00324C83"/>
    <w:rsid w:val="00325031"/>
    <w:rsid w:val="00331E45"/>
    <w:rsid w:val="00332263"/>
    <w:rsid w:val="0033263A"/>
    <w:rsid w:val="003331BE"/>
    <w:rsid w:val="00333DDF"/>
    <w:rsid w:val="003358E4"/>
    <w:rsid w:val="0033629C"/>
    <w:rsid w:val="003368A8"/>
    <w:rsid w:val="003369B1"/>
    <w:rsid w:val="00336CD7"/>
    <w:rsid w:val="003414E1"/>
    <w:rsid w:val="00341C5E"/>
    <w:rsid w:val="00344903"/>
    <w:rsid w:val="00344B05"/>
    <w:rsid w:val="00346D99"/>
    <w:rsid w:val="00346FF3"/>
    <w:rsid w:val="003471BA"/>
    <w:rsid w:val="00347AC2"/>
    <w:rsid w:val="0035042C"/>
    <w:rsid w:val="00353808"/>
    <w:rsid w:val="00356FE9"/>
    <w:rsid w:val="0035725E"/>
    <w:rsid w:val="003573D5"/>
    <w:rsid w:val="00357B12"/>
    <w:rsid w:val="00362D39"/>
    <w:rsid w:val="003639EB"/>
    <w:rsid w:val="003642E1"/>
    <w:rsid w:val="00365E37"/>
    <w:rsid w:val="00366056"/>
    <w:rsid w:val="00366CE3"/>
    <w:rsid w:val="003711EB"/>
    <w:rsid w:val="0037198F"/>
    <w:rsid w:val="00374DB1"/>
    <w:rsid w:val="00375D98"/>
    <w:rsid w:val="00377780"/>
    <w:rsid w:val="00380B99"/>
    <w:rsid w:val="0038363F"/>
    <w:rsid w:val="003837F2"/>
    <w:rsid w:val="00383827"/>
    <w:rsid w:val="0038617C"/>
    <w:rsid w:val="00386B58"/>
    <w:rsid w:val="00386FFB"/>
    <w:rsid w:val="00391DF8"/>
    <w:rsid w:val="003929FD"/>
    <w:rsid w:val="0039759D"/>
    <w:rsid w:val="00397A0B"/>
    <w:rsid w:val="003A0A11"/>
    <w:rsid w:val="003A1172"/>
    <w:rsid w:val="003A23BD"/>
    <w:rsid w:val="003A60F7"/>
    <w:rsid w:val="003B051C"/>
    <w:rsid w:val="003B0DBD"/>
    <w:rsid w:val="003B4F97"/>
    <w:rsid w:val="003B5CC8"/>
    <w:rsid w:val="003C1D44"/>
    <w:rsid w:val="003C3DAD"/>
    <w:rsid w:val="003C476F"/>
    <w:rsid w:val="003C62EC"/>
    <w:rsid w:val="003D0DB8"/>
    <w:rsid w:val="003D1229"/>
    <w:rsid w:val="003D1C3B"/>
    <w:rsid w:val="003D332C"/>
    <w:rsid w:val="003D5404"/>
    <w:rsid w:val="003D5CB0"/>
    <w:rsid w:val="003E013D"/>
    <w:rsid w:val="003E01F3"/>
    <w:rsid w:val="003E0EF8"/>
    <w:rsid w:val="003E2843"/>
    <w:rsid w:val="003E3832"/>
    <w:rsid w:val="003E4ABA"/>
    <w:rsid w:val="003F074F"/>
    <w:rsid w:val="003F10E4"/>
    <w:rsid w:val="003F11D9"/>
    <w:rsid w:val="003F3CC2"/>
    <w:rsid w:val="003F4755"/>
    <w:rsid w:val="003F4B3C"/>
    <w:rsid w:val="003F5E7C"/>
    <w:rsid w:val="00400645"/>
    <w:rsid w:val="00400A64"/>
    <w:rsid w:val="0040358F"/>
    <w:rsid w:val="00406E7F"/>
    <w:rsid w:val="00407470"/>
    <w:rsid w:val="0040756F"/>
    <w:rsid w:val="0041233C"/>
    <w:rsid w:val="00413373"/>
    <w:rsid w:val="00414029"/>
    <w:rsid w:val="00414100"/>
    <w:rsid w:val="00416503"/>
    <w:rsid w:val="0042004A"/>
    <w:rsid w:val="0042131A"/>
    <w:rsid w:val="00424D2C"/>
    <w:rsid w:val="00425B89"/>
    <w:rsid w:val="00430522"/>
    <w:rsid w:val="00432950"/>
    <w:rsid w:val="00433406"/>
    <w:rsid w:val="00433BF2"/>
    <w:rsid w:val="00434119"/>
    <w:rsid w:val="00435B8B"/>
    <w:rsid w:val="00436CF1"/>
    <w:rsid w:val="00437BE2"/>
    <w:rsid w:val="004406EA"/>
    <w:rsid w:val="00440C98"/>
    <w:rsid w:val="00442037"/>
    <w:rsid w:val="004425D1"/>
    <w:rsid w:val="00442856"/>
    <w:rsid w:val="00443B20"/>
    <w:rsid w:val="00445667"/>
    <w:rsid w:val="0044570A"/>
    <w:rsid w:val="00451CDF"/>
    <w:rsid w:val="0045431C"/>
    <w:rsid w:val="00454AB3"/>
    <w:rsid w:val="004555A6"/>
    <w:rsid w:val="00455F9B"/>
    <w:rsid w:val="00456014"/>
    <w:rsid w:val="00457333"/>
    <w:rsid w:val="004574B5"/>
    <w:rsid w:val="00457797"/>
    <w:rsid w:val="00457AB0"/>
    <w:rsid w:val="004622B1"/>
    <w:rsid w:val="00463797"/>
    <w:rsid w:val="004655C4"/>
    <w:rsid w:val="004658C5"/>
    <w:rsid w:val="00466599"/>
    <w:rsid w:val="00466ECB"/>
    <w:rsid w:val="00466F86"/>
    <w:rsid w:val="004701F8"/>
    <w:rsid w:val="00474372"/>
    <w:rsid w:val="004754AC"/>
    <w:rsid w:val="004773F2"/>
    <w:rsid w:val="00477734"/>
    <w:rsid w:val="004809E5"/>
    <w:rsid w:val="00480B32"/>
    <w:rsid w:val="00482B76"/>
    <w:rsid w:val="00484D2F"/>
    <w:rsid w:val="00487A30"/>
    <w:rsid w:val="00487C22"/>
    <w:rsid w:val="004916EB"/>
    <w:rsid w:val="0049281B"/>
    <w:rsid w:val="0049405F"/>
    <w:rsid w:val="004958C0"/>
    <w:rsid w:val="00496822"/>
    <w:rsid w:val="004A0148"/>
    <w:rsid w:val="004A046D"/>
    <w:rsid w:val="004A1F20"/>
    <w:rsid w:val="004A329D"/>
    <w:rsid w:val="004A5446"/>
    <w:rsid w:val="004A5867"/>
    <w:rsid w:val="004A7932"/>
    <w:rsid w:val="004B064B"/>
    <w:rsid w:val="004B25C6"/>
    <w:rsid w:val="004B2A3C"/>
    <w:rsid w:val="004B36B2"/>
    <w:rsid w:val="004B546D"/>
    <w:rsid w:val="004B616E"/>
    <w:rsid w:val="004B64BE"/>
    <w:rsid w:val="004B7327"/>
    <w:rsid w:val="004B7979"/>
    <w:rsid w:val="004B7E51"/>
    <w:rsid w:val="004C1C53"/>
    <w:rsid w:val="004C1EFA"/>
    <w:rsid w:val="004C51D1"/>
    <w:rsid w:val="004C5993"/>
    <w:rsid w:val="004D0485"/>
    <w:rsid w:val="004D3125"/>
    <w:rsid w:val="004D39EA"/>
    <w:rsid w:val="004D3B3F"/>
    <w:rsid w:val="004D443E"/>
    <w:rsid w:val="004D5AF9"/>
    <w:rsid w:val="004D5D2D"/>
    <w:rsid w:val="004D5EBB"/>
    <w:rsid w:val="004D6850"/>
    <w:rsid w:val="004E0917"/>
    <w:rsid w:val="004E13CF"/>
    <w:rsid w:val="004E1754"/>
    <w:rsid w:val="004E1DBD"/>
    <w:rsid w:val="004E3374"/>
    <w:rsid w:val="004E4B12"/>
    <w:rsid w:val="004E4ED4"/>
    <w:rsid w:val="004E5276"/>
    <w:rsid w:val="004E70CC"/>
    <w:rsid w:val="004F10C4"/>
    <w:rsid w:val="004F1BAB"/>
    <w:rsid w:val="004F56A0"/>
    <w:rsid w:val="004F62C3"/>
    <w:rsid w:val="004F6745"/>
    <w:rsid w:val="0050057C"/>
    <w:rsid w:val="00501840"/>
    <w:rsid w:val="0050192B"/>
    <w:rsid w:val="00503EE9"/>
    <w:rsid w:val="00504480"/>
    <w:rsid w:val="00504577"/>
    <w:rsid w:val="005058C1"/>
    <w:rsid w:val="0050776F"/>
    <w:rsid w:val="0051120F"/>
    <w:rsid w:val="005118D6"/>
    <w:rsid w:val="00512AA7"/>
    <w:rsid w:val="0051498D"/>
    <w:rsid w:val="00515CE3"/>
    <w:rsid w:val="00515F3E"/>
    <w:rsid w:val="005162BF"/>
    <w:rsid w:val="00516697"/>
    <w:rsid w:val="00516F06"/>
    <w:rsid w:val="0052071E"/>
    <w:rsid w:val="00520DE2"/>
    <w:rsid w:val="0052116A"/>
    <w:rsid w:val="00523D51"/>
    <w:rsid w:val="005264E6"/>
    <w:rsid w:val="00530421"/>
    <w:rsid w:val="005352E1"/>
    <w:rsid w:val="00535678"/>
    <w:rsid w:val="005364A1"/>
    <w:rsid w:val="00537403"/>
    <w:rsid w:val="0053793F"/>
    <w:rsid w:val="005413DE"/>
    <w:rsid w:val="00542EE2"/>
    <w:rsid w:val="005438DA"/>
    <w:rsid w:val="00543C2C"/>
    <w:rsid w:val="00544E65"/>
    <w:rsid w:val="005452AB"/>
    <w:rsid w:val="00545AAE"/>
    <w:rsid w:val="00547544"/>
    <w:rsid w:val="00547A2F"/>
    <w:rsid w:val="00550228"/>
    <w:rsid w:val="00551162"/>
    <w:rsid w:val="0055267F"/>
    <w:rsid w:val="0055346F"/>
    <w:rsid w:val="00554160"/>
    <w:rsid w:val="00554C09"/>
    <w:rsid w:val="00556AB3"/>
    <w:rsid w:val="00560B5A"/>
    <w:rsid w:val="0056234B"/>
    <w:rsid w:val="005628B9"/>
    <w:rsid w:val="00563DA8"/>
    <w:rsid w:val="005651A1"/>
    <w:rsid w:val="005653C8"/>
    <w:rsid w:val="00567E80"/>
    <w:rsid w:val="00570AA6"/>
    <w:rsid w:val="00570B37"/>
    <w:rsid w:val="00571482"/>
    <w:rsid w:val="00571578"/>
    <w:rsid w:val="00571DE6"/>
    <w:rsid w:val="00572580"/>
    <w:rsid w:val="00572898"/>
    <w:rsid w:val="00572C38"/>
    <w:rsid w:val="00572F1B"/>
    <w:rsid w:val="00573E44"/>
    <w:rsid w:val="00574448"/>
    <w:rsid w:val="00575869"/>
    <w:rsid w:val="00576508"/>
    <w:rsid w:val="00576EEC"/>
    <w:rsid w:val="00581754"/>
    <w:rsid w:val="00581C35"/>
    <w:rsid w:val="0058343F"/>
    <w:rsid w:val="00583917"/>
    <w:rsid w:val="00584126"/>
    <w:rsid w:val="005859F6"/>
    <w:rsid w:val="0058671F"/>
    <w:rsid w:val="00590BBF"/>
    <w:rsid w:val="0059472C"/>
    <w:rsid w:val="005979BC"/>
    <w:rsid w:val="005A07BD"/>
    <w:rsid w:val="005A36B9"/>
    <w:rsid w:val="005A3CE6"/>
    <w:rsid w:val="005A5DE3"/>
    <w:rsid w:val="005A7953"/>
    <w:rsid w:val="005B02D3"/>
    <w:rsid w:val="005B1A56"/>
    <w:rsid w:val="005B23EA"/>
    <w:rsid w:val="005B33DA"/>
    <w:rsid w:val="005B341A"/>
    <w:rsid w:val="005B3884"/>
    <w:rsid w:val="005B41FC"/>
    <w:rsid w:val="005B5A9F"/>
    <w:rsid w:val="005B6B5C"/>
    <w:rsid w:val="005B75E2"/>
    <w:rsid w:val="005C0EC6"/>
    <w:rsid w:val="005C11BF"/>
    <w:rsid w:val="005C1485"/>
    <w:rsid w:val="005C436B"/>
    <w:rsid w:val="005C60C1"/>
    <w:rsid w:val="005D0034"/>
    <w:rsid w:val="005D1E21"/>
    <w:rsid w:val="005D2073"/>
    <w:rsid w:val="005D2356"/>
    <w:rsid w:val="005D2BDB"/>
    <w:rsid w:val="005D5886"/>
    <w:rsid w:val="005D6C33"/>
    <w:rsid w:val="005D743B"/>
    <w:rsid w:val="005E14D1"/>
    <w:rsid w:val="005E2F43"/>
    <w:rsid w:val="005E4B9F"/>
    <w:rsid w:val="005E59F7"/>
    <w:rsid w:val="005E5B2F"/>
    <w:rsid w:val="005E6051"/>
    <w:rsid w:val="005E77EC"/>
    <w:rsid w:val="005F3BED"/>
    <w:rsid w:val="005F4979"/>
    <w:rsid w:val="006000E6"/>
    <w:rsid w:val="00600511"/>
    <w:rsid w:val="00601010"/>
    <w:rsid w:val="00602BDA"/>
    <w:rsid w:val="00602DB5"/>
    <w:rsid w:val="00602EBF"/>
    <w:rsid w:val="00604420"/>
    <w:rsid w:val="00605CEB"/>
    <w:rsid w:val="00610C38"/>
    <w:rsid w:val="0061129C"/>
    <w:rsid w:val="00611E65"/>
    <w:rsid w:val="00612629"/>
    <w:rsid w:val="00613220"/>
    <w:rsid w:val="00613553"/>
    <w:rsid w:val="00613E61"/>
    <w:rsid w:val="00614B04"/>
    <w:rsid w:val="00615061"/>
    <w:rsid w:val="006163F8"/>
    <w:rsid w:val="00617076"/>
    <w:rsid w:val="006171E7"/>
    <w:rsid w:val="0061741C"/>
    <w:rsid w:val="006224C2"/>
    <w:rsid w:val="00623EC7"/>
    <w:rsid w:val="0062440B"/>
    <w:rsid w:val="00624795"/>
    <w:rsid w:val="006258DC"/>
    <w:rsid w:val="00625A2B"/>
    <w:rsid w:val="0062675E"/>
    <w:rsid w:val="0063011F"/>
    <w:rsid w:val="00632B7C"/>
    <w:rsid w:val="00635BC9"/>
    <w:rsid w:val="00636C8E"/>
    <w:rsid w:val="00637908"/>
    <w:rsid w:val="00637C35"/>
    <w:rsid w:val="00642095"/>
    <w:rsid w:val="006429CB"/>
    <w:rsid w:val="00644578"/>
    <w:rsid w:val="0064496D"/>
    <w:rsid w:val="00644A90"/>
    <w:rsid w:val="00645B64"/>
    <w:rsid w:val="0065045C"/>
    <w:rsid w:val="00652F8C"/>
    <w:rsid w:val="006535EA"/>
    <w:rsid w:val="00653645"/>
    <w:rsid w:val="00653853"/>
    <w:rsid w:val="006540F7"/>
    <w:rsid w:val="00660E4B"/>
    <w:rsid w:val="00661B07"/>
    <w:rsid w:val="00661BC4"/>
    <w:rsid w:val="00661BDC"/>
    <w:rsid w:val="00661C19"/>
    <w:rsid w:val="006622EC"/>
    <w:rsid w:val="0066471B"/>
    <w:rsid w:val="006650D0"/>
    <w:rsid w:val="00665646"/>
    <w:rsid w:val="00666CEF"/>
    <w:rsid w:val="00667C22"/>
    <w:rsid w:val="00671D22"/>
    <w:rsid w:val="00672AE1"/>
    <w:rsid w:val="0067358E"/>
    <w:rsid w:val="00674B18"/>
    <w:rsid w:val="00675C9C"/>
    <w:rsid w:val="0068017B"/>
    <w:rsid w:val="00680E7D"/>
    <w:rsid w:val="00681C5C"/>
    <w:rsid w:val="0068294F"/>
    <w:rsid w:val="0068383D"/>
    <w:rsid w:val="006842FC"/>
    <w:rsid w:val="00684CAA"/>
    <w:rsid w:val="00684D32"/>
    <w:rsid w:val="00685A8E"/>
    <w:rsid w:val="00685F48"/>
    <w:rsid w:val="0069130A"/>
    <w:rsid w:val="0069281D"/>
    <w:rsid w:val="00694FC9"/>
    <w:rsid w:val="00695205"/>
    <w:rsid w:val="006963B9"/>
    <w:rsid w:val="006A2103"/>
    <w:rsid w:val="006A21ED"/>
    <w:rsid w:val="006A4C8B"/>
    <w:rsid w:val="006A5204"/>
    <w:rsid w:val="006A701A"/>
    <w:rsid w:val="006B01D7"/>
    <w:rsid w:val="006B1585"/>
    <w:rsid w:val="006B3970"/>
    <w:rsid w:val="006B39E0"/>
    <w:rsid w:val="006B51DC"/>
    <w:rsid w:val="006B5430"/>
    <w:rsid w:val="006B64EF"/>
    <w:rsid w:val="006B7CA1"/>
    <w:rsid w:val="006C05CC"/>
    <w:rsid w:val="006C0727"/>
    <w:rsid w:val="006C0BA7"/>
    <w:rsid w:val="006C166A"/>
    <w:rsid w:val="006C1B47"/>
    <w:rsid w:val="006C2119"/>
    <w:rsid w:val="006C3401"/>
    <w:rsid w:val="006C4C3A"/>
    <w:rsid w:val="006C4E6C"/>
    <w:rsid w:val="006C5602"/>
    <w:rsid w:val="006C5FF9"/>
    <w:rsid w:val="006C6A2E"/>
    <w:rsid w:val="006C720C"/>
    <w:rsid w:val="006D633C"/>
    <w:rsid w:val="006D7079"/>
    <w:rsid w:val="006D7843"/>
    <w:rsid w:val="006E145F"/>
    <w:rsid w:val="006E3E56"/>
    <w:rsid w:val="006E3FDC"/>
    <w:rsid w:val="006E4DDB"/>
    <w:rsid w:val="006E7A13"/>
    <w:rsid w:val="006F14D6"/>
    <w:rsid w:val="006F318D"/>
    <w:rsid w:val="006F523F"/>
    <w:rsid w:val="006F62ED"/>
    <w:rsid w:val="006F71A1"/>
    <w:rsid w:val="007039C3"/>
    <w:rsid w:val="0070423B"/>
    <w:rsid w:val="007109B4"/>
    <w:rsid w:val="00710F1C"/>
    <w:rsid w:val="007113CD"/>
    <w:rsid w:val="00711AE2"/>
    <w:rsid w:val="007123FC"/>
    <w:rsid w:val="0071330D"/>
    <w:rsid w:val="00713C8A"/>
    <w:rsid w:val="007147DC"/>
    <w:rsid w:val="00715DA2"/>
    <w:rsid w:val="0071740E"/>
    <w:rsid w:val="0072297D"/>
    <w:rsid w:val="00725509"/>
    <w:rsid w:val="0072552D"/>
    <w:rsid w:val="0072649D"/>
    <w:rsid w:val="007276A3"/>
    <w:rsid w:val="00730E97"/>
    <w:rsid w:val="00732253"/>
    <w:rsid w:val="00732A57"/>
    <w:rsid w:val="00733302"/>
    <w:rsid w:val="0073367B"/>
    <w:rsid w:val="00735672"/>
    <w:rsid w:val="00736762"/>
    <w:rsid w:val="00736FFD"/>
    <w:rsid w:val="00737461"/>
    <w:rsid w:val="00740BF0"/>
    <w:rsid w:val="00744932"/>
    <w:rsid w:val="00744990"/>
    <w:rsid w:val="0074755A"/>
    <w:rsid w:val="00750393"/>
    <w:rsid w:val="007503F5"/>
    <w:rsid w:val="00752005"/>
    <w:rsid w:val="0075228C"/>
    <w:rsid w:val="00753367"/>
    <w:rsid w:val="0075351A"/>
    <w:rsid w:val="00753D2E"/>
    <w:rsid w:val="00753E18"/>
    <w:rsid w:val="007541F8"/>
    <w:rsid w:val="00754351"/>
    <w:rsid w:val="0075470F"/>
    <w:rsid w:val="007563B3"/>
    <w:rsid w:val="00757D74"/>
    <w:rsid w:val="00761ADC"/>
    <w:rsid w:val="007643A2"/>
    <w:rsid w:val="007646DE"/>
    <w:rsid w:val="00766BE1"/>
    <w:rsid w:val="00767C0C"/>
    <w:rsid w:val="00770572"/>
    <w:rsid w:val="00775643"/>
    <w:rsid w:val="00776263"/>
    <w:rsid w:val="00783913"/>
    <w:rsid w:val="0078553D"/>
    <w:rsid w:val="007870BF"/>
    <w:rsid w:val="00787930"/>
    <w:rsid w:val="00791251"/>
    <w:rsid w:val="00791E38"/>
    <w:rsid w:val="0079279A"/>
    <w:rsid w:val="007929B4"/>
    <w:rsid w:val="00792F55"/>
    <w:rsid w:val="0079306F"/>
    <w:rsid w:val="0079321B"/>
    <w:rsid w:val="00796DAE"/>
    <w:rsid w:val="007A1C50"/>
    <w:rsid w:val="007A3B91"/>
    <w:rsid w:val="007A3F63"/>
    <w:rsid w:val="007A4991"/>
    <w:rsid w:val="007A4C75"/>
    <w:rsid w:val="007A6CEE"/>
    <w:rsid w:val="007A761B"/>
    <w:rsid w:val="007B12CE"/>
    <w:rsid w:val="007B1F75"/>
    <w:rsid w:val="007B4D64"/>
    <w:rsid w:val="007B600D"/>
    <w:rsid w:val="007C0CF5"/>
    <w:rsid w:val="007C19F6"/>
    <w:rsid w:val="007C25D1"/>
    <w:rsid w:val="007C2C14"/>
    <w:rsid w:val="007C5A1F"/>
    <w:rsid w:val="007C6872"/>
    <w:rsid w:val="007C7BDC"/>
    <w:rsid w:val="007D0610"/>
    <w:rsid w:val="007D0688"/>
    <w:rsid w:val="007D068E"/>
    <w:rsid w:val="007D2973"/>
    <w:rsid w:val="007D4358"/>
    <w:rsid w:val="007D5244"/>
    <w:rsid w:val="007D6AB0"/>
    <w:rsid w:val="007D784F"/>
    <w:rsid w:val="007E0347"/>
    <w:rsid w:val="007E0666"/>
    <w:rsid w:val="007E19F4"/>
    <w:rsid w:val="007E41B4"/>
    <w:rsid w:val="007E52CB"/>
    <w:rsid w:val="007E71CA"/>
    <w:rsid w:val="007F0D96"/>
    <w:rsid w:val="007F3D4D"/>
    <w:rsid w:val="007F5A40"/>
    <w:rsid w:val="007F63D3"/>
    <w:rsid w:val="007F66C2"/>
    <w:rsid w:val="007F7304"/>
    <w:rsid w:val="007F73CC"/>
    <w:rsid w:val="0080013D"/>
    <w:rsid w:val="008002E6"/>
    <w:rsid w:val="008005B2"/>
    <w:rsid w:val="00800678"/>
    <w:rsid w:val="00801480"/>
    <w:rsid w:val="00802677"/>
    <w:rsid w:val="00802890"/>
    <w:rsid w:val="008049D7"/>
    <w:rsid w:val="00805182"/>
    <w:rsid w:val="00805475"/>
    <w:rsid w:val="00807DDE"/>
    <w:rsid w:val="00811660"/>
    <w:rsid w:val="008130FD"/>
    <w:rsid w:val="00813A48"/>
    <w:rsid w:val="008143C4"/>
    <w:rsid w:val="00814BE2"/>
    <w:rsid w:val="00817362"/>
    <w:rsid w:val="0081797D"/>
    <w:rsid w:val="008202C1"/>
    <w:rsid w:val="008206D3"/>
    <w:rsid w:val="0082074F"/>
    <w:rsid w:val="00827743"/>
    <w:rsid w:val="0083034E"/>
    <w:rsid w:val="0083583A"/>
    <w:rsid w:val="00836D3B"/>
    <w:rsid w:val="008401D9"/>
    <w:rsid w:val="00842B40"/>
    <w:rsid w:val="0084628F"/>
    <w:rsid w:val="008463AD"/>
    <w:rsid w:val="00846784"/>
    <w:rsid w:val="00851917"/>
    <w:rsid w:val="00852179"/>
    <w:rsid w:val="0085294B"/>
    <w:rsid w:val="00852ED6"/>
    <w:rsid w:val="00855066"/>
    <w:rsid w:val="00855D2D"/>
    <w:rsid w:val="00855F36"/>
    <w:rsid w:val="008561CA"/>
    <w:rsid w:val="00860397"/>
    <w:rsid w:val="008617AA"/>
    <w:rsid w:val="00863195"/>
    <w:rsid w:val="008676A5"/>
    <w:rsid w:val="00870CA4"/>
    <w:rsid w:val="00870FD9"/>
    <w:rsid w:val="00872093"/>
    <w:rsid w:val="008727C8"/>
    <w:rsid w:val="008728C0"/>
    <w:rsid w:val="0087403B"/>
    <w:rsid w:val="00875B30"/>
    <w:rsid w:val="00877E77"/>
    <w:rsid w:val="00880678"/>
    <w:rsid w:val="00881494"/>
    <w:rsid w:val="0088556F"/>
    <w:rsid w:val="0088560D"/>
    <w:rsid w:val="0089041F"/>
    <w:rsid w:val="00892294"/>
    <w:rsid w:val="00892C49"/>
    <w:rsid w:val="008961B6"/>
    <w:rsid w:val="008966CB"/>
    <w:rsid w:val="0089696C"/>
    <w:rsid w:val="00897087"/>
    <w:rsid w:val="008A003F"/>
    <w:rsid w:val="008A08E1"/>
    <w:rsid w:val="008A0F62"/>
    <w:rsid w:val="008A1939"/>
    <w:rsid w:val="008A717F"/>
    <w:rsid w:val="008B01A0"/>
    <w:rsid w:val="008B204C"/>
    <w:rsid w:val="008B3C1E"/>
    <w:rsid w:val="008C00F5"/>
    <w:rsid w:val="008C1AB0"/>
    <w:rsid w:val="008C42D6"/>
    <w:rsid w:val="008C4508"/>
    <w:rsid w:val="008C47EC"/>
    <w:rsid w:val="008D0042"/>
    <w:rsid w:val="008D029C"/>
    <w:rsid w:val="008D081F"/>
    <w:rsid w:val="008D085C"/>
    <w:rsid w:val="008D12B5"/>
    <w:rsid w:val="008D2869"/>
    <w:rsid w:val="008D716F"/>
    <w:rsid w:val="008E1AA4"/>
    <w:rsid w:val="008E3151"/>
    <w:rsid w:val="008E3855"/>
    <w:rsid w:val="008E4DA6"/>
    <w:rsid w:val="008E6C62"/>
    <w:rsid w:val="008E6CB5"/>
    <w:rsid w:val="008E77FB"/>
    <w:rsid w:val="008E7B8B"/>
    <w:rsid w:val="008F1E47"/>
    <w:rsid w:val="008F254D"/>
    <w:rsid w:val="008F2B43"/>
    <w:rsid w:val="008F3AF0"/>
    <w:rsid w:val="008F411A"/>
    <w:rsid w:val="008F4B97"/>
    <w:rsid w:val="008F7A6B"/>
    <w:rsid w:val="00904CC2"/>
    <w:rsid w:val="00905668"/>
    <w:rsid w:val="00905951"/>
    <w:rsid w:val="00905ADD"/>
    <w:rsid w:val="009069C1"/>
    <w:rsid w:val="00906FAA"/>
    <w:rsid w:val="00907A4C"/>
    <w:rsid w:val="00907C14"/>
    <w:rsid w:val="00907EF9"/>
    <w:rsid w:val="00907F30"/>
    <w:rsid w:val="00911648"/>
    <w:rsid w:val="00913028"/>
    <w:rsid w:val="00913ABF"/>
    <w:rsid w:val="00917C91"/>
    <w:rsid w:val="00922D4C"/>
    <w:rsid w:val="00923796"/>
    <w:rsid w:val="009243BB"/>
    <w:rsid w:val="00924661"/>
    <w:rsid w:val="00924DDD"/>
    <w:rsid w:val="009267D1"/>
    <w:rsid w:val="00926D2D"/>
    <w:rsid w:val="00927569"/>
    <w:rsid w:val="00930D15"/>
    <w:rsid w:val="00931301"/>
    <w:rsid w:val="00931D42"/>
    <w:rsid w:val="00933C84"/>
    <w:rsid w:val="00934DEF"/>
    <w:rsid w:val="0093524C"/>
    <w:rsid w:val="009352C6"/>
    <w:rsid w:val="009376B5"/>
    <w:rsid w:val="00940284"/>
    <w:rsid w:val="00942A4D"/>
    <w:rsid w:val="0094301D"/>
    <w:rsid w:val="00943A55"/>
    <w:rsid w:val="009458AA"/>
    <w:rsid w:val="00947237"/>
    <w:rsid w:val="00950CA3"/>
    <w:rsid w:val="0095278A"/>
    <w:rsid w:val="00952C94"/>
    <w:rsid w:val="00955397"/>
    <w:rsid w:val="00956233"/>
    <w:rsid w:val="00960BFD"/>
    <w:rsid w:val="0096140C"/>
    <w:rsid w:val="00961F60"/>
    <w:rsid w:val="00962264"/>
    <w:rsid w:val="009625AA"/>
    <w:rsid w:val="009629DC"/>
    <w:rsid w:val="0096400C"/>
    <w:rsid w:val="00964819"/>
    <w:rsid w:val="00965B4F"/>
    <w:rsid w:val="00967441"/>
    <w:rsid w:val="00967C93"/>
    <w:rsid w:val="00971189"/>
    <w:rsid w:val="009728BB"/>
    <w:rsid w:val="00972E37"/>
    <w:rsid w:val="00975242"/>
    <w:rsid w:val="00975AB6"/>
    <w:rsid w:val="00976D68"/>
    <w:rsid w:val="00977FA9"/>
    <w:rsid w:val="009801D5"/>
    <w:rsid w:val="009804D4"/>
    <w:rsid w:val="00982161"/>
    <w:rsid w:val="00983EB7"/>
    <w:rsid w:val="00984B9F"/>
    <w:rsid w:val="009867FE"/>
    <w:rsid w:val="00987FB8"/>
    <w:rsid w:val="0099208A"/>
    <w:rsid w:val="00992113"/>
    <w:rsid w:val="009931FC"/>
    <w:rsid w:val="009941C0"/>
    <w:rsid w:val="009944A2"/>
    <w:rsid w:val="00996581"/>
    <w:rsid w:val="00997D2E"/>
    <w:rsid w:val="009A01CE"/>
    <w:rsid w:val="009A03D6"/>
    <w:rsid w:val="009A0E12"/>
    <w:rsid w:val="009A2575"/>
    <w:rsid w:val="009A2582"/>
    <w:rsid w:val="009A4ACB"/>
    <w:rsid w:val="009A6B9C"/>
    <w:rsid w:val="009A7336"/>
    <w:rsid w:val="009A776E"/>
    <w:rsid w:val="009B5B5F"/>
    <w:rsid w:val="009C04C4"/>
    <w:rsid w:val="009C09C6"/>
    <w:rsid w:val="009C15C2"/>
    <w:rsid w:val="009C35D2"/>
    <w:rsid w:val="009C486D"/>
    <w:rsid w:val="009C56EC"/>
    <w:rsid w:val="009D0604"/>
    <w:rsid w:val="009D13E3"/>
    <w:rsid w:val="009D1F24"/>
    <w:rsid w:val="009D3C3E"/>
    <w:rsid w:val="009D4700"/>
    <w:rsid w:val="009D6187"/>
    <w:rsid w:val="009D6746"/>
    <w:rsid w:val="009E01E9"/>
    <w:rsid w:val="009E0773"/>
    <w:rsid w:val="009E244A"/>
    <w:rsid w:val="009E41D4"/>
    <w:rsid w:val="009E4CC3"/>
    <w:rsid w:val="009E56E1"/>
    <w:rsid w:val="009E6AF6"/>
    <w:rsid w:val="009E7B1A"/>
    <w:rsid w:val="009F2A10"/>
    <w:rsid w:val="009F2FBC"/>
    <w:rsid w:val="009F37EE"/>
    <w:rsid w:val="009F38E1"/>
    <w:rsid w:val="009F4C4A"/>
    <w:rsid w:val="00A00860"/>
    <w:rsid w:val="00A0210A"/>
    <w:rsid w:val="00A025C8"/>
    <w:rsid w:val="00A027CE"/>
    <w:rsid w:val="00A070B3"/>
    <w:rsid w:val="00A101F9"/>
    <w:rsid w:val="00A103CD"/>
    <w:rsid w:val="00A141E0"/>
    <w:rsid w:val="00A17E70"/>
    <w:rsid w:val="00A2328B"/>
    <w:rsid w:val="00A24DFC"/>
    <w:rsid w:val="00A25EA3"/>
    <w:rsid w:val="00A26D93"/>
    <w:rsid w:val="00A27594"/>
    <w:rsid w:val="00A31489"/>
    <w:rsid w:val="00A31AB1"/>
    <w:rsid w:val="00A34A39"/>
    <w:rsid w:val="00A353C3"/>
    <w:rsid w:val="00A35784"/>
    <w:rsid w:val="00A35A05"/>
    <w:rsid w:val="00A35B6C"/>
    <w:rsid w:val="00A35F6E"/>
    <w:rsid w:val="00A40B2B"/>
    <w:rsid w:val="00A4144A"/>
    <w:rsid w:val="00A42284"/>
    <w:rsid w:val="00A42818"/>
    <w:rsid w:val="00A43398"/>
    <w:rsid w:val="00A459D9"/>
    <w:rsid w:val="00A47169"/>
    <w:rsid w:val="00A47FAA"/>
    <w:rsid w:val="00A5019E"/>
    <w:rsid w:val="00A50BCF"/>
    <w:rsid w:val="00A51E06"/>
    <w:rsid w:val="00A54157"/>
    <w:rsid w:val="00A5580F"/>
    <w:rsid w:val="00A55BCE"/>
    <w:rsid w:val="00A560CD"/>
    <w:rsid w:val="00A57EA7"/>
    <w:rsid w:val="00A60D71"/>
    <w:rsid w:val="00A610D6"/>
    <w:rsid w:val="00A61652"/>
    <w:rsid w:val="00A62EDA"/>
    <w:rsid w:val="00A636F8"/>
    <w:rsid w:val="00A65C3B"/>
    <w:rsid w:val="00A70E98"/>
    <w:rsid w:val="00A720B0"/>
    <w:rsid w:val="00A745E1"/>
    <w:rsid w:val="00A752C2"/>
    <w:rsid w:val="00A75918"/>
    <w:rsid w:val="00A83121"/>
    <w:rsid w:val="00A83835"/>
    <w:rsid w:val="00A85D27"/>
    <w:rsid w:val="00A86621"/>
    <w:rsid w:val="00A87896"/>
    <w:rsid w:val="00A9130D"/>
    <w:rsid w:val="00A92B13"/>
    <w:rsid w:val="00A933DD"/>
    <w:rsid w:val="00A950A2"/>
    <w:rsid w:val="00A95B70"/>
    <w:rsid w:val="00A96FB0"/>
    <w:rsid w:val="00AA0E90"/>
    <w:rsid w:val="00AA136D"/>
    <w:rsid w:val="00AA18C3"/>
    <w:rsid w:val="00AA427C"/>
    <w:rsid w:val="00AA56F8"/>
    <w:rsid w:val="00AA6040"/>
    <w:rsid w:val="00AA716D"/>
    <w:rsid w:val="00AB0ECB"/>
    <w:rsid w:val="00AB10E6"/>
    <w:rsid w:val="00AB2177"/>
    <w:rsid w:val="00AB2A02"/>
    <w:rsid w:val="00AB2FAB"/>
    <w:rsid w:val="00AB361E"/>
    <w:rsid w:val="00AB44BA"/>
    <w:rsid w:val="00AB4E6E"/>
    <w:rsid w:val="00AB5220"/>
    <w:rsid w:val="00AB696C"/>
    <w:rsid w:val="00AC03FE"/>
    <w:rsid w:val="00AC14EC"/>
    <w:rsid w:val="00AC235A"/>
    <w:rsid w:val="00AC304B"/>
    <w:rsid w:val="00AC328B"/>
    <w:rsid w:val="00AC3FDA"/>
    <w:rsid w:val="00AC4011"/>
    <w:rsid w:val="00AC4710"/>
    <w:rsid w:val="00AC4DDB"/>
    <w:rsid w:val="00AC55C4"/>
    <w:rsid w:val="00AC5A1F"/>
    <w:rsid w:val="00AC5FE7"/>
    <w:rsid w:val="00AC62A3"/>
    <w:rsid w:val="00AC71EF"/>
    <w:rsid w:val="00AC7AA6"/>
    <w:rsid w:val="00AD1EB2"/>
    <w:rsid w:val="00AD3256"/>
    <w:rsid w:val="00AD47E9"/>
    <w:rsid w:val="00AD76AA"/>
    <w:rsid w:val="00AE0E63"/>
    <w:rsid w:val="00AE1931"/>
    <w:rsid w:val="00AE1989"/>
    <w:rsid w:val="00AE1ABA"/>
    <w:rsid w:val="00AE315F"/>
    <w:rsid w:val="00AE6FCA"/>
    <w:rsid w:val="00AE7053"/>
    <w:rsid w:val="00AF0BB6"/>
    <w:rsid w:val="00AF0FA4"/>
    <w:rsid w:val="00AF3DA3"/>
    <w:rsid w:val="00AF5BF3"/>
    <w:rsid w:val="00AF70AD"/>
    <w:rsid w:val="00AF7BE7"/>
    <w:rsid w:val="00B01931"/>
    <w:rsid w:val="00B01AFD"/>
    <w:rsid w:val="00B05E8D"/>
    <w:rsid w:val="00B0665C"/>
    <w:rsid w:val="00B07675"/>
    <w:rsid w:val="00B12332"/>
    <w:rsid w:val="00B123E1"/>
    <w:rsid w:val="00B12933"/>
    <w:rsid w:val="00B14907"/>
    <w:rsid w:val="00B157C7"/>
    <w:rsid w:val="00B178EF"/>
    <w:rsid w:val="00B20C10"/>
    <w:rsid w:val="00B20DB6"/>
    <w:rsid w:val="00B233D1"/>
    <w:rsid w:val="00B24C1A"/>
    <w:rsid w:val="00B24CA7"/>
    <w:rsid w:val="00B2573B"/>
    <w:rsid w:val="00B25C5F"/>
    <w:rsid w:val="00B27127"/>
    <w:rsid w:val="00B27E2C"/>
    <w:rsid w:val="00B30E2C"/>
    <w:rsid w:val="00B30F61"/>
    <w:rsid w:val="00B32CAF"/>
    <w:rsid w:val="00B32DE6"/>
    <w:rsid w:val="00B33917"/>
    <w:rsid w:val="00B33925"/>
    <w:rsid w:val="00B35D90"/>
    <w:rsid w:val="00B35DBC"/>
    <w:rsid w:val="00B36216"/>
    <w:rsid w:val="00B36CD5"/>
    <w:rsid w:val="00B37B67"/>
    <w:rsid w:val="00B40558"/>
    <w:rsid w:val="00B41458"/>
    <w:rsid w:val="00B42CDC"/>
    <w:rsid w:val="00B438BB"/>
    <w:rsid w:val="00B46660"/>
    <w:rsid w:val="00B556C7"/>
    <w:rsid w:val="00B56119"/>
    <w:rsid w:val="00B565FF"/>
    <w:rsid w:val="00B57844"/>
    <w:rsid w:val="00B57879"/>
    <w:rsid w:val="00B57890"/>
    <w:rsid w:val="00B57D01"/>
    <w:rsid w:val="00B60DEC"/>
    <w:rsid w:val="00B630EE"/>
    <w:rsid w:val="00B631B4"/>
    <w:rsid w:val="00B63F27"/>
    <w:rsid w:val="00B63F6D"/>
    <w:rsid w:val="00B6527E"/>
    <w:rsid w:val="00B65A60"/>
    <w:rsid w:val="00B65C3E"/>
    <w:rsid w:val="00B66E10"/>
    <w:rsid w:val="00B70A24"/>
    <w:rsid w:val="00B70EBF"/>
    <w:rsid w:val="00B721B3"/>
    <w:rsid w:val="00B72971"/>
    <w:rsid w:val="00B729CF"/>
    <w:rsid w:val="00B72C5C"/>
    <w:rsid w:val="00B73977"/>
    <w:rsid w:val="00B73A69"/>
    <w:rsid w:val="00B73CCE"/>
    <w:rsid w:val="00B756EC"/>
    <w:rsid w:val="00B75D51"/>
    <w:rsid w:val="00B809CD"/>
    <w:rsid w:val="00B80E1A"/>
    <w:rsid w:val="00B81F88"/>
    <w:rsid w:val="00B846DE"/>
    <w:rsid w:val="00B8555D"/>
    <w:rsid w:val="00B87610"/>
    <w:rsid w:val="00B917AB"/>
    <w:rsid w:val="00B91A6A"/>
    <w:rsid w:val="00B91F88"/>
    <w:rsid w:val="00B94F95"/>
    <w:rsid w:val="00B95121"/>
    <w:rsid w:val="00B968E0"/>
    <w:rsid w:val="00BA4084"/>
    <w:rsid w:val="00BA5D27"/>
    <w:rsid w:val="00BA78A5"/>
    <w:rsid w:val="00BB08D8"/>
    <w:rsid w:val="00BB0981"/>
    <w:rsid w:val="00BB1AC6"/>
    <w:rsid w:val="00BB62E4"/>
    <w:rsid w:val="00BB7243"/>
    <w:rsid w:val="00BC1B4B"/>
    <w:rsid w:val="00BC26AB"/>
    <w:rsid w:val="00BC2F5D"/>
    <w:rsid w:val="00BC4176"/>
    <w:rsid w:val="00BC477F"/>
    <w:rsid w:val="00BC4A77"/>
    <w:rsid w:val="00BC5C20"/>
    <w:rsid w:val="00BC668A"/>
    <w:rsid w:val="00BC6CED"/>
    <w:rsid w:val="00BC73F5"/>
    <w:rsid w:val="00BC7917"/>
    <w:rsid w:val="00BD07B2"/>
    <w:rsid w:val="00BD1267"/>
    <w:rsid w:val="00BD15F5"/>
    <w:rsid w:val="00BD223A"/>
    <w:rsid w:val="00BD3A82"/>
    <w:rsid w:val="00BD3F44"/>
    <w:rsid w:val="00BD45DA"/>
    <w:rsid w:val="00BD47C6"/>
    <w:rsid w:val="00BD4BBB"/>
    <w:rsid w:val="00BD5501"/>
    <w:rsid w:val="00BD55C0"/>
    <w:rsid w:val="00BD582C"/>
    <w:rsid w:val="00BE137F"/>
    <w:rsid w:val="00BE28DB"/>
    <w:rsid w:val="00BE312E"/>
    <w:rsid w:val="00BE3F01"/>
    <w:rsid w:val="00BE3F43"/>
    <w:rsid w:val="00BE68C2"/>
    <w:rsid w:val="00BF0445"/>
    <w:rsid w:val="00BF2348"/>
    <w:rsid w:val="00BF2A2B"/>
    <w:rsid w:val="00BF32E4"/>
    <w:rsid w:val="00BF6B6F"/>
    <w:rsid w:val="00BF6FFD"/>
    <w:rsid w:val="00BF7D69"/>
    <w:rsid w:val="00C01A9F"/>
    <w:rsid w:val="00C10B72"/>
    <w:rsid w:val="00C126CD"/>
    <w:rsid w:val="00C14144"/>
    <w:rsid w:val="00C142AD"/>
    <w:rsid w:val="00C143E1"/>
    <w:rsid w:val="00C1600C"/>
    <w:rsid w:val="00C16234"/>
    <w:rsid w:val="00C16999"/>
    <w:rsid w:val="00C22770"/>
    <w:rsid w:val="00C2383C"/>
    <w:rsid w:val="00C24D8C"/>
    <w:rsid w:val="00C24F87"/>
    <w:rsid w:val="00C30506"/>
    <w:rsid w:val="00C32F38"/>
    <w:rsid w:val="00C3404B"/>
    <w:rsid w:val="00C37B5E"/>
    <w:rsid w:val="00C4144F"/>
    <w:rsid w:val="00C42C9D"/>
    <w:rsid w:val="00C43C7D"/>
    <w:rsid w:val="00C45EDA"/>
    <w:rsid w:val="00C473C3"/>
    <w:rsid w:val="00C556BC"/>
    <w:rsid w:val="00C55AB8"/>
    <w:rsid w:val="00C55F00"/>
    <w:rsid w:val="00C55F91"/>
    <w:rsid w:val="00C604D2"/>
    <w:rsid w:val="00C60778"/>
    <w:rsid w:val="00C61759"/>
    <w:rsid w:val="00C61C10"/>
    <w:rsid w:val="00C63928"/>
    <w:rsid w:val="00C63B1E"/>
    <w:rsid w:val="00C6541C"/>
    <w:rsid w:val="00C654D8"/>
    <w:rsid w:val="00C65D74"/>
    <w:rsid w:val="00C677D7"/>
    <w:rsid w:val="00C702F2"/>
    <w:rsid w:val="00C76FB9"/>
    <w:rsid w:val="00C773C4"/>
    <w:rsid w:val="00C775A1"/>
    <w:rsid w:val="00C778A4"/>
    <w:rsid w:val="00C801EB"/>
    <w:rsid w:val="00C80A3A"/>
    <w:rsid w:val="00C80B1C"/>
    <w:rsid w:val="00C83496"/>
    <w:rsid w:val="00C85E1F"/>
    <w:rsid w:val="00C868B8"/>
    <w:rsid w:val="00C86DAD"/>
    <w:rsid w:val="00C91B69"/>
    <w:rsid w:val="00C93286"/>
    <w:rsid w:val="00C96A1A"/>
    <w:rsid w:val="00CA028E"/>
    <w:rsid w:val="00CA09B2"/>
    <w:rsid w:val="00CA0A57"/>
    <w:rsid w:val="00CA7DB5"/>
    <w:rsid w:val="00CB0A42"/>
    <w:rsid w:val="00CB3FCB"/>
    <w:rsid w:val="00CB5B4E"/>
    <w:rsid w:val="00CB67E1"/>
    <w:rsid w:val="00CB7359"/>
    <w:rsid w:val="00CB7481"/>
    <w:rsid w:val="00CB75C5"/>
    <w:rsid w:val="00CC0162"/>
    <w:rsid w:val="00CC022E"/>
    <w:rsid w:val="00CC1CA8"/>
    <w:rsid w:val="00CC2B29"/>
    <w:rsid w:val="00CC3C8B"/>
    <w:rsid w:val="00CC652F"/>
    <w:rsid w:val="00CC6C51"/>
    <w:rsid w:val="00CC72A5"/>
    <w:rsid w:val="00CD0259"/>
    <w:rsid w:val="00CD19D7"/>
    <w:rsid w:val="00CD264E"/>
    <w:rsid w:val="00CD4ACC"/>
    <w:rsid w:val="00CD51FC"/>
    <w:rsid w:val="00CD568A"/>
    <w:rsid w:val="00CD5B7F"/>
    <w:rsid w:val="00CD6382"/>
    <w:rsid w:val="00CD64CE"/>
    <w:rsid w:val="00CD658E"/>
    <w:rsid w:val="00CD7892"/>
    <w:rsid w:val="00CE10E9"/>
    <w:rsid w:val="00CE1444"/>
    <w:rsid w:val="00CE5032"/>
    <w:rsid w:val="00CE6972"/>
    <w:rsid w:val="00CE7016"/>
    <w:rsid w:val="00CF1147"/>
    <w:rsid w:val="00CF123C"/>
    <w:rsid w:val="00CF1270"/>
    <w:rsid w:val="00CF1DF8"/>
    <w:rsid w:val="00CF4970"/>
    <w:rsid w:val="00CF6B83"/>
    <w:rsid w:val="00D021CF"/>
    <w:rsid w:val="00D02630"/>
    <w:rsid w:val="00D06A2B"/>
    <w:rsid w:val="00D1060A"/>
    <w:rsid w:val="00D11103"/>
    <w:rsid w:val="00D112FD"/>
    <w:rsid w:val="00D1138B"/>
    <w:rsid w:val="00D12945"/>
    <w:rsid w:val="00D139D8"/>
    <w:rsid w:val="00D1700E"/>
    <w:rsid w:val="00D218DD"/>
    <w:rsid w:val="00D229B8"/>
    <w:rsid w:val="00D240FC"/>
    <w:rsid w:val="00D243F7"/>
    <w:rsid w:val="00D245CB"/>
    <w:rsid w:val="00D34373"/>
    <w:rsid w:val="00D34C02"/>
    <w:rsid w:val="00D366CB"/>
    <w:rsid w:val="00D42851"/>
    <w:rsid w:val="00D432E8"/>
    <w:rsid w:val="00D43DF0"/>
    <w:rsid w:val="00D46B3B"/>
    <w:rsid w:val="00D5157F"/>
    <w:rsid w:val="00D53DBA"/>
    <w:rsid w:val="00D568CE"/>
    <w:rsid w:val="00D57696"/>
    <w:rsid w:val="00D57B6C"/>
    <w:rsid w:val="00D57F5C"/>
    <w:rsid w:val="00D6056D"/>
    <w:rsid w:val="00D60FE6"/>
    <w:rsid w:val="00D61EE3"/>
    <w:rsid w:val="00D63C8C"/>
    <w:rsid w:val="00D6751B"/>
    <w:rsid w:val="00D67D45"/>
    <w:rsid w:val="00D71562"/>
    <w:rsid w:val="00D7158F"/>
    <w:rsid w:val="00D7330F"/>
    <w:rsid w:val="00D75714"/>
    <w:rsid w:val="00D81227"/>
    <w:rsid w:val="00D81C18"/>
    <w:rsid w:val="00D82F0D"/>
    <w:rsid w:val="00D83001"/>
    <w:rsid w:val="00D833A0"/>
    <w:rsid w:val="00D84DF3"/>
    <w:rsid w:val="00D86006"/>
    <w:rsid w:val="00D871B0"/>
    <w:rsid w:val="00D87ACB"/>
    <w:rsid w:val="00D90ED4"/>
    <w:rsid w:val="00D945FD"/>
    <w:rsid w:val="00D94C15"/>
    <w:rsid w:val="00D94E00"/>
    <w:rsid w:val="00D95F63"/>
    <w:rsid w:val="00D9717C"/>
    <w:rsid w:val="00DA0560"/>
    <w:rsid w:val="00DA0858"/>
    <w:rsid w:val="00DA15D5"/>
    <w:rsid w:val="00DA1A86"/>
    <w:rsid w:val="00DA3D1B"/>
    <w:rsid w:val="00DA45CB"/>
    <w:rsid w:val="00DB2405"/>
    <w:rsid w:val="00DB2CF8"/>
    <w:rsid w:val="00DB463B"/>
    <w:rsid w:val="00DB5A17"/>
    <w:rsid w:val="00DB5DF0"/>
    <w:rsid w:val="00DB7CF9"/>
    <w:rsid w:val="00DC1EE1"/>
    <w:rsid w:val="00DC2259"/>
    <w:rsid w:val="00DC23C7"/>
    <w:rsid w:val="00DC38D4"/>
    <w:rsid w:val="00DC5A7B"/>
    <w:rsid w:val="00DC5E0B"/>
    <w:rsid w:val="00DC5F04"/>
    <w:rsid w:val="00DC6554"/>
    <w:rsid w:val="00DD155B"/>
    <w:rsid w:val="00DD2738"/>
    <w:rsid w:val="00DD3EA5"/>
    <w:rsid w:val="00DD4462"/>
    <w:rsid w:val="00DD570D"/>
    <w:rsid w:val="00DE014E"/>
    <w:rsid w:val="00DE1317"/>
    <w:rsid w:val="00DE46B6"/>
    <w:rsid w:val="00DE5798"/>
    <w:rsid w:val="00DE6A26"/>
    <w:rsid w:val="00DF15DA"/>
    <w:rsid w:val="00DF1971"/>
    <w:rsid w:val="00DF3474"/>
    <w:rsid w:val="00E000F9"/>
    <w:rsid w:val="00E00505"/>
    <w:rsid w:val="00E005FB"/>
    <w:rsid w:val="00E023A9"/>
    <w:rsid w:val="00E037D2"/>
    <w:rsid w:val="00E04941"/>
    <w:rsid w:val="00E05129"/>
    <w:rsid w:val="00E05A5C"/>
    <w:rsid w:val="00E06D40"/>
    <w:rsid w:val="00E07BB6"/>
    <w:rsid w:val="00E10414"/>
    <w:rsid w:val="00E10CAA"/>
    <w:rsid w:val="00E13124"/>
    <w:rsid w:val="00E13A7D"/>
    <w:rsid w:val="00E13F8F"/>
    <w:rsid w:val="00E1440D"/>
    <w:rsid w:val="00E14743"/>
    <w:rsid w:val="00E1485D"/>
    <w:rsid w:val="00E15482"/>
    <w:rsid w:val="00E2074D"/>
    <w:rsid w:val="00E22591"/>
    <w:rsid w:val="00E237BE"/>
    <w:rsid w:val="00E247F3"/>
    <w:rsid w:val="00E25F1F"/>
    <w:rsid w:val="00E26740"/>
    <w:rsid w:val="00E26F7D"/>
    <w:rsid w:val="00E3115F"/>
    <w:rsid w:val="00E35367"/>
    <w:rsid w:val="00E37F19"/>
    <w:rsid w:val="00E4127C"/>
    <w:rsid w:val="00E423DE"/>
    <w:rsid w:val="00E427B6"/>
    <w:rsid w:val="00E431C1"/>
    <w:rsid w:val="00E47DFF"/>
    <w:rsid w:val="00E52CC3"/>
    <w:rsid w:val="00E52DD6"/>
    <w:rsid w:val="00E53D8C"/>
    <w:rsid w:val="00E543CC"/>
    <w:rsid w:val="00E55F51"/>
    <w:rsid w:val="00E56331"/>
    <w:rsid w:val="00E56F0D"/>
    <w:rsid w:val="00E60231"/>
    <w:rsid w:val="00E60ED9"/>
    <w:rsid w:val="00E7017C"/>
    <w:rsid w:val="00E70342"/>
    <w:rsid w:val="00E7149A"/>
    <w:rsid w:val="00E71DC3"/>
    <w:rsid w:val="00E72A24"/>
    <w:rsid w:val="00E73731"/>
    <w:rsid w:val="00E73DC3"/>
    <w:rsid w:val="00E767B3"/>
    <w:rsid w:val="00E772E6"/>
    <w:rsid w:val="00E77301"/>
    <w:rsid w:val="00E773D3"/>
    <w:rsid w:val="00E808E1"/>
    <w:rsid w:val="00E81ABE"/>
    <w:rsid w:val="00E85423"/>
    <w:rsid w:val="00E8547F"/>
    <w:rsid w:val="00E85DF8"/>
    <w:rsid w:val="00E85E19"/>
    <w:rsid w:val="00E866B3"/>
    <w:rsid w:val="00E86A59"/>
    <w:rsid w:val="00E86EB3"/>
    <w:rsid w:val="00E92107"/>
    <w:rsid w:val="00E92D8B"/>
    <w:rsid w:val="00E95D56"/>
    <w:rsid w:val="00EA07D3"/>
    <w:rsid w:val="00EA0F1E"/>
    <w:rsid w:val="00EA251D"/>
    <w:rsid w:val="00EA30C4"/>
    <w:rsid w:val="00EA34DF"/>
    <w:rsid w:val="00EA35AD"/>
    <w:rsid w:val="00EA47A4"/>
    <w:rsid w:val="00EA49DB"/>
    <w:rsid w:val="00EA4CF9"/>
    <w:rsid w:val="00EA515B"/>
    <w:rsid w:val="00EA55C4"/>
    <w:rsid w:val="00EA56C5"/>
    <w:rsid w:val="00EB33AE"/>
    <w:rsid w:val="00EB4E97"/>
    <w:rsid w:val="00EC3BA9"/>
    <w:rsid w:val="00EC3DC9"/>
    <w:rsid w:val="00EC58FA"/>
    <w:rsid w:val="00ED2CB3"/>
    <w:rsid w:val="00ED387E"/>
    <w:rsid w:val="00ED4441"/>
    <w:rsid w:val="00ED4D1C"/>
    <w:rsid w:val="00ED5397"/>
    <w:rsid w:val="00ED58CE"/>
    <w:rsid w:val="00ED6BE7"/>
    <w:rsid w:val="00ED79C2"/>
    <w:rsid w:val="00EE2E31"/>
    <w:rsid w:val="00EE2F0A"/>
    <w:rsid w:val="00EE2FC8"/>
    <w:rsid w:val="00EE7C6C"/>
    <w:rsid w:val="00EF0C81"/>
    <w:rsid w:val="00EF1602"/>
    <w:rsid w:val="00EF1D98"/>
    <w:rsid w:val="00EF4421"/>
    <w:rsid w:val="00EF4F00"/>
    <w:rsid w:val="00F00699"/>
    <w:rsid w:val="00F02E6D"/>
    <w:rsid w:val="00F04F58"/>
    <w:rsid w:val="00F04FA0"/>
    <w:rsid w:val="00F0657E"/>
    <w:rsid w:val="00F1055C"/>
    <w:rsid w:val="00F105AC"/>
    <w:rsid w:val="00F10D50"/>
    <w:rsid w:val="00F10D5F"/>
    <w:rsid w:val="00F118F6"/>
    <w:rsid w:val="00F12826"/>
    <w:rsid w:val="00F15498"/>
    <w:rsid w:val="00F154DD"/>
    <w:rsid w:val="00F16447"/>
    <w:rsid w:val="00F16FE1"/>
    <w:rsid w:val="00F174C8"/>
    <w:rsid w:val="00F275D5"/>
    <w:rsid w:val="00F32C15"/>
    <w:rsid w:val="00F3394F"/>
    <w:rsid w:val="00F34C32"/>
    <w:rsid w:val="00F35B11"/>
    <w:rsid w:val="00F40440"/>
    <w:rsid w:val="00F4118F"/>
    <w:rsid w:val="00F41944"/>
    <w:rsid w:val="00F4259B"/>
    <w:rsid w:val="00F43E08"/>
    <w:rsid w:val="00F44F02"/>
    <w:rsid w:val="00F45376"/>
    <w:rsid w:val="00F463A9"/>
    <w:rsid w:val="00F525CC"/>
    <w:rsid w:val="00F54059"/>
    <w:rsid w:val="00F54FFC"/>
    <w:rsid w:val="00F5569D"/>
    <w:rsid w:val="00F55A9D"/>
    <w:rsid w:val="00F56DA7"/>
    <w:rsid w:val="00F60E4B"/>
    <w:rsid w:val="00F617F8"/>
    <w:rsid w:val="00F623D7"/>
    <w:rsid w:val="00F6368B"/>
    <w:rsid w:val="00F63D61"/>
    <w:rsid w:val="00F65419"/>
    <w:rsid w:val="00F662E7"/>
    <w:rsid w:val="00F670DA"/>
    <w:rsid w:val="00F701A3"/>
    <w:rsid w:val="00F72890"/>
    <w:rsid w:val="00F73006"/>
    <w:rsid w:val="00F75894"/>
    <w:rsid w:val="00F768AA"/>
    <w:rsid w:val="00F80082"/>
    <w:rsid w:val="00F826AD"/>
    <w:rsid w:val="00F82995"/>
    <w:rsid w:val="00F83E84"/>
    <w:rsid w:val="00F846B4"/>
    <w:rsid w:val="00F84DE3"/>
    <w:rsid w:val="00F85556"/>
    <w:rsid w:val="00F86E12"/>
    <w:rsid w:val="00F87F48"/>
    <w:rsid w:val="00F900FD"/>
    <w:rsid w:val="00F9183F"/>
    <w:rsid w:val="00F91DE3"/>
    <w:rsid w:val="00F92010"/>
    <w:rsid w:val="00F93266"/>
    <w:rsid w:val="00F93C16"/>
    <w:rsid w:val="00F969E8"/>
    <w:rsid w:val="00F9748C"/>
    <w:rsid w:val="00FA0891"/>
    <w:rsid w:val="00FA0B93"/>
    <w:rsid w:val="00FA255B"/>
    <w:rsid w:val="00FA3DF7"/>
    <w:rsid w:val="00FA67E2"/>
    <w:rsid w:val="00FA7007"/>
    <w:rsid w:val="00FA7958"/>
    <w:rsid w:val="00FB0CDC"/>
    <w:rsid w:val="00FB131D"/>
    <w:rsid w:val="00FB1663"/>
    <w:rsid w:val="00FB2A39"/>
    <w:rsid w:val="00FB2FC7"/>
    <w:rsid w:val="00FB6463"/>
    <w:rsid w:val="00FB7AED"/>
    <w:rsid w:val="00FC0792"/>
    <w:rsid w:val="00FC707A"/>
    <w:rsid w:val="00FD072A"/>
    <w:rsid w:val="00FD0AA2"/>
    <w:rsid w:val="00FD16C8"/>
    <w:rsid w:val="00FD1EB4"/>
    <w:rsid w:val="00FD217F"/>
    <w:rsid w:val="00FD2B81"/>
    <w:rsid w:val="00FD3534"/>
    <w:rsid w:val="00FD4359"/>
    <w:rsid w:val="00FD46FD"/>
    <w:rsid w:val="00FD63D0"/>
    <w:rsid w:val="00FD709D"/>
    <w:rsid w:val="00FE0D53"/>
    <w:rsid w:val="00FE3BDB"/>
    <w:rsid w:val="00FE5850"/>
    <w:rsid w:val="00FE5AD1"/>
    <w:rsid w:val="00FE7E82"/>
    <w:rsid w:val="00FF0336"/>
    <w:rsid w:val="00FF0471"/>
    <w:rsid w:val="00FF3C77"/>
    <w:rsid w:val="00FF55D7"/>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5E6D99"/>
  <w15:docId w15:val="{EEB6C533-3AC8-41EC-AB49-DF9CCEB79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C1EFA"/>
    <w:pPr>
      <w:jc w:val="both"/>
    </w:pPr>
    <w:rPr>
      <w:sz w:val="22"/>
      <w:lang w:val="en-GB"/>
    </w:rPr>
  </w:style>
  <w:style w:type="paragraph" w:styleId="1">
    <w:name w:val="heading 1"/>
    <w:basedOn w:val="a0"/>
    <w:next w:val="a0"/>
    <w:qFormat/>
    <w:rsid w:val="00C01A9F"/>
    <w:pPr>
      <w:keepNext/>
      <w:keepLines/>
      <w:spacing w:before="320"/>
      <w:outlineLvl w:val="0"/>
    </w:pPr>
    <w:rPr>
      <w:rFonts w:ascii="Arial" w:hAnsi="Arial"/>
      <w:b/>
      <w:sz w:val="32"/>
      <w:u w:val="single"/>
    </w:rPr>
  </w:style>
  <w:style w:type="paragraph" w:styleId="2">
    <w:name w:val="heading 2"/>
    <w:basedOn w:val="a0"/>
    <w:next w:val="a0"/>
    <w:qFormat/>
    <w:rsid w:val="00C01A9F"/>
    <w:pPr>
      <w:keepNext/>
      <w:keepLines/>
      <w:spacing w:before="280"/>
      <w:outlineLvl w:val="1"/>
    </w:pPr>
    <w:rPr>
      <w:rFonts w:ascii="Arial" w:hAnsi="Arial"/>
      <w:b/>
      <w:sz w:val="28"/>
      <w:u w:val="single"/>
    </w:rPr>
  </w:style>
  <w:style w:type="paragraph" w:styleId="3">
    <w:name w:val="heading 3"/>
    <w:basedOn w:val="a0"/>
    <w:next w:val="a0"/>
    <w:qFormat/>
    <w:rsid w:val="00C01A9F"/>
    <w:pPr>
      <w:keepNext/>
      <w:keepLines/>
      <w:spacing w:before="240" w:after="60"/>
      <w:outlineLvl w:val="2"/>
    </w:pPr>
    <w:rPr>
      <w:rFonts w:ascii="Arial" w:hAnsi="Arial"/>
      <w:b/>
      <w:sz w:val="24"/>
    </w:rPr>
  </w:style>
  <w:style w:type="paragraph" w:styleId="4">
    <w:name w:val="heading 4"/>
    <w:basedOn w:val="a0"/>
    <w:next w:val="a0"/>
    <w:link w:val="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4Char">
    <w:name w:val="제목 4 Char"/>
    <w:basedOn w:val="a1"/>
    <w:link w:val="4"/>
    <w:semiHidden/>
    <w:rsid w:val="00143077"/>
    <w:rPr>
      <w:rFonts w:asciiTheme="majorHAnsi" w:eastAsiaTheme="majorEastAsia" w:hAnsiTheme="majorHAnsi" w:cstheme="majorBidi"/>
      <w:i/>
      <w:iCs/>
      <w:color w:val="365F91" w:themeColor="accent1" w:themeShade="BF"/>
      <w:sz w:val="22"/>
      <w:lang w:val="en-GB"/>
    </w:rPr>
  </w:style>
  <w:style w:type="character" w:customStyle="1" w:styleId="5Char">
    <w:name w:val="제목 5 Char"/>
    <w:basedOn w:val="a1"/>
    <w:link w:val="5"/>
    <w:semiHidden/>
    <w:rsid w:val="00573E44"/>
    <w:rPr>
      <w:rFonts w:asciiTheme="majorHAnsi" w:eastAsiaTheme="majorEastAsia" w:hAnsiTheme="majorHAnsi" w:cstheme="majorBidi"/>
      <w:color w:val="365F91" w:themeColor="accent1" w:themeShade="BF"/>
      <w:sz w:val="22"/>
      <w:lang w:val="en-GB"/>
    </w:rPr>
  </w:style>
  <w:style w:type="paragraph" w:styleId="a4">
    <w:name w:val="footer"/>
    <w:basedOn w:val="a0"/>
    <w:rsid w:val="00C01A9F"/>
    <w:pPr>
      <w:pBdr>
        <w:top w:val="single" w:sz="6" w:space="1" w:color="auto"/>
      </w:pBdr>
      <w:tabs>
        <w:tab w:val="center" w:pos="6480"/>
        <w:tab w:val="right" w:pos="12960"/>
      </w:tabs>
    </w:pPr>
    <w:rPr>
      <w:sz w:val="24"/>
    </w:rPr>
  </w:style>
  <w:style w:type="paragraph" w:styleId="a5">
    <w:name w:val="header"/>
    <w:basedOn w:val="a0"/>
    <w:rsid w:val="00C01A9F"/>
    <w:pPr>
      <w:pBdr>
        <w:bottom w:val="single" w:sz="6" w:space="2" w:color="auto"/>
      </w:pBdr>
      <w:tabs>
        <w:tab w:val="center" w:pos="6480"/>
        <w:tab w:val="right" w:pos="12960"/>
      </w:tabs>
    </w:pPr>
    <w:rPr>
      <w:b/>
      <w:sz w:val="28"/>
    </w:rPr>
  </w:style>
  <w:style w:type="paragraph" w:customStyle="1" w:styleId="T1">
    <w:name w:val="T1"/>
    <w:basedOn w:val="a0"/>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a6">
    <w:name w:val="Body Text Indent"/>
    <w:basedOn w:val="a0"/>
    <w:rsid w:val="00C01A9F"/>
    <w:pPr>
      <w:ind w:left="720" w:hanging="720"/>
    </w:pPr>
  </w:style>
  <w:style w:type="character" w:styleId="a7">
    <w:name w:val="Hyperlink"/>
    <w:uiPriority w:val="99"/>
    <w:rsid w:val="00C01A9F"/>
    <w:rPr>
      <w:color w:val="0000FF"/>
      <w:u w:val="single"/>
    </w:rPr>
  </w:style>
  <w:style w:type="character" w:styleId="a8">
    <w:name w:val="annotation reference"/>
    <w:basedOn w:val="a1"/>
    <w:uiPriority w:val="99"/>
    <w:unhideWhenUsed/>
    <w:rsid w:val="00356FE9"/>
    <w:rPr>
      <w:rFonts w:cs="Times New Roman"/>
      <w:sz w:val="16"/>
      <w:szCs w:val="16"/>
    </w:rPr>
  </w:style>
  <w:style w:type="paragraph" w:styleId="a9">
    <w:name w:val="annotation text"/>
    <w:basedOn w:val="a0"/>
    <w:link w:val="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har">
    <w:name w:val="메모 텍스트 Char"/>
    <w:basedOn w:val="a1"/>
    <w:link w:val="a9"/>
    <w:uiPriority w:val="99"/>
    <w:rsid w:val="00356FE9"/>
    <w:rPr>
      <w:rFonts w:eastAsiaTheme="minorEastAsia"/>
      <w:color w:val="000000"/>
      <w:w w:val="0"/>
      <w:lang w:val="en-GB"/>
    </w:rPr>
  </w:style>
  <w:style w:type="paragraph" w:styleId="aa">
    <w:name w:val="Balloon Text"/>
    <w:basedOn w:val="a0"/>
    <w:link w:val="Char0"/>
    <w:rsid w:val="00356FE9"/>
    <w:rPr>
      <w:rFonts w:ascii="Tahoma" w:hAnsi="Tahoma" w:cs="Tahoma"/>
      <w:sz w:val="16"/>
      <w:szCs w:val="16"/>
    </w:rPr>
  </w:style>
  <w:style w:type="character" w:customStyle="1" w:styleId="Char0">
    <w:name w:val="풍선 도움말 텍스트 Char"/>
    <w:basedOn w:val="a1"/>
    <w:link w:val="aa"/>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ab">
    <w:name w:val="List Paragraph"/>
    <w:basedOn w:val="a0"/>
    <w:uiPriority w:val="34"/>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a0"/>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ac">
    <w:name w:val="annotation subject"/>
    <w:basedOn w:val="a9"/>
    <w:next w:val="a9"/>
    <w:link w:val="Char1"/>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har1">
    <w:name w:val="메모 주제 Char"/>
    <w:basedOn w:val="Char"/>
    <w:link w:val="ac"/>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a0"/>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a">
    <w:name w:val="List Bullet"/>
    <w:basedOn w:val="a0"/>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ad">
    <w:name w:val="Strong"/>
    <w:basedOn w:val="a1"/>
    <w:qFormat/>
    <w:rsid w:val="00CC1CA8"/>
    <w:rPr>
      <w:b/>
      <w:bCs/>
    </w:rPr>
  </w:style>
  <w:style w:type="table" w:styleId="ae">
    <w:name w:val="Table Grid"/>
    <w:basedOn w:val="a2"/>
    <w:uiPriority w:val="3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caption"/>
    <w:aliases w:val="Caption Char1,Caption Char Char,Caption Char1 Char,Caption Char2,Caption Char Char Char,Caption Char Char1,fig and tbl,fighead2,Table Caption,fighead21,fighead22,fighead23,Table Caption1,fighead211,fighead24,Table Caption2,fighead25"/>
    <w:link w:val="Char2"/>
    <w:qFormat/>
    <w:rsid w:val="00CF1147"/>
    <w:pPr>
      <w:spacing w:after="200"/>
    </w:pPr>
    <w:rPr>
      <w:rFonts w:ascii="Arial" w:eastAsiaTheme="minorHAnsi" w:hAnsi="Arial" w:cstheme="minorBidi"/>
      <w:b/>
      <w:bCs/>
      <w:sz w:val="22"/>
      <w:szCs w:val="18"/>
    </w:rPr>
  </w:style>
  <w:style w:type="character" w:customStyle="1" w:styleId="Char2">
    <w:name w:val="캡션 Char"/>
    <w:aliases w:val="Caption Char1 Char1,Caption Char Char Char1,Caption Char1 Char Char,Caption Char2 Char,Caption Char Char Char Char,Caption Char Char1 Char,fig and tbl Char,fighead2 Char,Table Caption Char,fighead21 Char,fighead22 Char,fighead23 Char"/>
    <w:basedOn w:val="a1"/>
    <w:link w:val="af"/>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a1"/>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a0"/>
    <w:qFormat/>
    <w:rsid w:val="003D1229"/>
    <w:pPr>
      <w:jc w:val="left"/>
    </w:pPr>
    <w:rPr>
      <w:rFonts w:eastAsia="바탕"/>
      <w:sz w:val="18"/>
      <w:lang w:val="en-US" w:eastAsia="ko-KR"/>
    </w:rPr>
  </w:style>
  <w:style w:type="character" w:styleId="af0">
    <w:name w:val="Placeholder Text"/>
    <w:basedOn w:val="a1"/>
    <w:uiPriority w:val="99"/>
    <w:semiHidden/>
    <w:rsid w:val="002F33DE"/>
    <w:rPr>
      <w:color w:val="808080"/>
    </w:rPr>
  </w:style>
  <w:style w:type="paragraph" w:customStyle="1" w:styleId="BodyText">
    <w:name w:val="BodyText"/>
    <w:basedOn w:val="a0"/>
    <w:qFormat/>
    <w:rsid w:val="00DD155B"/>
    <w:pPr>
      <w:spacing w:before="120" w:after="120"/>
    </w:pPr>
    <w:rPr>
      <w:rFonts w:eastAsia="바탕"/>
    </w:rPr>
  </w:style>
  <w:style w:type="paragraph" w:styleId="af1">
    <w:name w:val="Normal (Web)"/>
    <w:basedOn w:val="a0"/>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af2">
    <w:name w:val="FollowedHyperlink"/>
    <w:basedOn w:val="a1"/>
    <w:uiPriority w:val="99"/>
    <w:semiHidden/>
    <w:unhideWhenUsed/>
    <w:rsid w:val="0013617A"/>
    <w:rPr>
      <w:color w:val="800080"/>
      <w:u w:val="single"/>
    </w:rPr>
  </w:style>
  <w:style w:type="paragraph" w:customStyle="1" w:styleId="xl65">
    <w:name w:val="xl65"/>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a0"/>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af3">
    <w:name w:val="Revision"/>
    <w:hidden/>
    <w:uiPriority w:val="99"/>
    <w:semiHidden/>
    <w:rsid w:val="00DF3474"/>
    <w:rPr>
      <w:sz w:val="22"/>
      <w:lang w:val="en-GB"/>
    </w:rPr>
  </w:style>
  <w:style w:type="character" w:customStyle="1" w:styleId="fontstyle01">
    <w:name w:val="fontstyle01"/>
    <w:basedOn w:val="a1"/>
    <w:rsid w:val="00E1485D"/>
    <w:rPr>
      <w:rFonts w:ascii="TimesNewRoman" w:hAnsi="TimesNewRoman" w:hint="default"/>
      <w:b w:val="0"/>
      <w:bCs w:val="0"/>
      <w:i w:val="0"/>
      <w:iCs w:val="0"/>
      <w:color w:val="000000"/>
      <w:sz w:val="20"/>
      <w:szCs w:val="20"/>
    </w:rPr>
  </w:style>
  <w:style w:type="paragraph" w:customStyle="1" w:styleId="SP15246154">
    <w:name w:val="SP.15.246154"/>
    <w:basedOn w:val="Default"/>
    <w:next w:val="Default"/>
    <w:uiPriority w:val="99"/>
    <w:rsid w:val="006C5FF9"/>
    <w:pPr>
      <w:widowControl w:val="0"/>
    </w:pPr>
    <w:rPr>
      <w:color w:val="auto"/>
    </w:rPr>
  </w:style>
  <w:style w:type="paragraph" w:customStyle="1" w:styleId="SP15246165">
    <w:name w:val="SP.15.246165"/>
    <w:basedOn w:val="Default"/>
    <w:next w:val="Default"/>
    <w:uiPriority w:val="99"/>
    <w:rsid w:val="006C5FF9"/>
    <w:pPr>
      <w:widowControl w:val="0"/>
    </w:pPr>
    <w:rPr>
      <w:color w:val="auto"/>
    </w:rPr>
  </w:style>
  <w:style w:type="paragraph" w:customStyle="1" w:styleId="SP15245776">
    <w:name w:val="SP.15.245776"/>
    <w:basedOn w:val="Default"/>
    <w:next w:val="Default"/>
    <w:uiPriority w:val="99"/>
    <w:rsid w:val="006C5FF9"/>
    <w:pPr>
      <w:widowControl w:val="0"/>
    </w:pPr>
    <w:rPr>
      <w:color w:val="auto"/>
    </w:rPr>
  </w:style>
  <w:style w:type="character" w:customStyle="1" w:styleId="SC15323589">
    <w:name w:val="SC.15.323589"/>
    <w:uiPriority w:val="99"/>
    <w:rsid w:val="006C5FF9"/>
    <w:rPr>
      <w:color w:val="000000"/>
      <w:sz w:val="20"/>
      <w:szCs w:val="20"/>
    </w:rPr>
  </w:style>
  <w:style w:type="paragraph" w:customStyle="1" w:styleId="SP15246121">
    <w:name w:val="SP.15.246121"/>
    <w:basedOn w:val="Default"/>
    <w:next w:val="Default"/>
    <w:uiPriority w:val="99"/>
    <w:rsid w:val="006C5FF9"/>
    <w:pPr>
      <w:widowControl w:val="0"/>
    </w:pPr>
    <w:rPr>
      <w:color w:val="auto"/>
    </w:rPr>
  </w:style>
  <w:style w:type="paragraph" w:customStyle="1" w:styleId="SP15246132">
    <w:name w:val="SP.15.246132"/>
    <w:basedOn w:val="Default"/>
    <w:next w:val="Default"/>
    <w:uiPriority w:val="99"/>
    <w:rsid w:val="006C5FF9"/>
    <w:pPr>
      <w:widowControl w:val="0"/>
    </w:pPr>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69626">
      <w:bodyDiv w:val="1"/>
      <w:marLeft w:val="0"/>
      <w:marRight w:val="0"/>
      <w:marTop w:val="0"/>
      <w:marBottom w:val="0"/>
      <w:divBdr>
        <w:top w:val="none" w:sz="0" w:space="0" w:color="auto"/>
        <w:left w:val="none" w:sz="0" w:space="0" w:color="auto"/>
        <w:bottom w:val="none" w:sz="0" w:space="0" w:color="auto"/>
        <w:right w:val="none" w:sz="0" w:space="0" w:color="auto"/>
      </w:divBdr>
    </w:div>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686293739">
      <w:bodyDiv w:val="1"/>
      <w:marLeft w:val="0"/>
      <w:marRight w:val="0"/>
      <w:marTop w:val="0"/>
      <w:marBottom w:val="0"/>
      <w:divBdr>
        <w:top w:val="none" w:sz="0" w:space="0" w:color="auto"/>
        <w:left w:val="none" w:sz="0" w:space="0" w:color="auto"/>
        <w:bottom w:val="none" w:sz="0" w:space="0" w:color="auto"/>
        <w:right w:val="none" w:sz="0" w:space="0" w:color="auto"/>
      </w:divBdr>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24</b:RefOrder>
  </b:Source>
  <b:Source>
    <b:Tag>19_1924r1</b:Tag>
    <b:SourceType>JournalArticle</b:SourceType>
    <b:Guid>{DB3F6586-4E5B-49C5-ABE1-1AFBC5ACBFA9}</b:Guid>
    <b:Author>
      <b:Author>
        <b:Corporate>Laurent Cariou (Intel)</b:Corporate>
      </b:Author>
    </b:Author>
    <b:Title>Multi-link: steps for using a link</b:Title>
    <b:JournalName>19/1924r1</b:JournalName>
    <b:Year>January 2020</b:Year>
    <b:RefOrder>134</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135</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15</b:RefOrder>
  </b:Source>
  <b:Source>
    <b:Tag>20_0472r2</b:Tag>
    <b:SourceType>JournalArticle</b:SourceType>
    <b:Guid>{D9615A38-3DD0-41AD-9730-0BB56CF3B862}</b:Guid>
    <b:Author>
      <b:Author>
        <b:Corporate>Yunbo Li (Huawei)</b:Corporate>
      </b:Author>
    </b:Author>
    <b:Title>Discussion of More Data subfield for multi-link</b:Title>
    <b:JournalName>20/0472r2</b:JournalName>
    <b:Year>May 2020</b:Year>
    <b:RefOrder>136</b:RefOrder>
  </b:Source>
  <b:Source>
    <b:Tag>19_1755r0</b:Tag>
    <b:SourceType>JournalArticle</b:SourceType>
    <b:Guid>{857450ED-D2C3-4278-8A0C-C39B05A479D5}</b:Guid>
    <b:Title>Compendium of motions related to the contents of the TGbe specification framework document</b:Title>
    <b:Author>
      <b:Author>
        <b:Corporate>TGbe</b:Corporate>
      </b:Author>
    </b:Author>
    <b:Year>October 2019</b:Year>
    <b:JournalName>19/1755r0</b:JournalName>
    <b:RefOrder>1</b:RefOrder>
  </b:Source>
  <b:Source>
    <b:Tag>19_1082r3</b:Tag>
    <b:SourceType>JournalArticle</b:SourceType>
    <b:Guid>{1EB72ADF-9AB4-4C17-BA42-D86D40AF30F6}</b:Guid>
    <b:Author>
      <b:Author>
        <b:Corporate>Abhishek Patil (Qualcomm)</b:Corporate>
      </b:Author>
    </b:Author>
    <b:Title>Multi-link operation: dynamic TID transfer</b:Title>
    <b:JournalName>19/1082r3</b:JournalName>
    <b:Year>September 2019</b:Year>
    <b:RefOrder>137</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12</b:RefOrder>
  </b:Source>
  <b:Source>
    <b:Tag>20_0356r3</b:Tag>
    <b:SourceType>JournalArticle</b:SourceType>
    <b:Guid>{DFAB19D2-7E5F-4718-B6DA-35D1B9A70295}</b:Guid>
    <b:Author>
      <b:Author>
        <b:Corporate>Abhishek Patil (Qualcomm)</b:Corporate>
      </b:Author>
    </b:Author>
    <b:Title>MLO: discovery and beacon-bloating</b:Title>
    <b:JournalName>20/0356r3</b:JournalName>
    <b:Year>June 2020</b:Year>
    <b:RefOrder>109</b:RefOrder>
  </b:Source>
  <b:Source>
    <b:Tag>20_0389r2</b:Tag>
    <b:SourceType>JournalArticle</b:SourceType>
    <b:Guid>{7969828E-8AFB-4E79-8AD7-7EF45D7BE69E}</b:Guid>
    <b:Author>
      <b:Author>
        <b:Corporate>Laurent Cariou (Intel)</b:Corporate>
      </b:Author>
    </b:Author>
    <b:Title>Multi-link discovery part 1</b:Title>
    <b:JournalName>20/0389r2</b:JournalName>
    <b:Year>June 2020</b:Year>
    <b:RefOrder>110</b:RefOrder>
  </b:Source>
  <b:Source>
    <b:Tag>19_1755r6</b:Tag>
    <b:SourceType>JournalArticle</b:SourceType>
    <b:Guid>{DDA802A7-4EF8-4D0A-BBD5-7EBF607A30C8}</b:Guid>
    <b:Author>
      <b:Author>
        <b:Corporate>TGbe</b:Corporate>
      </b:Author>
    </b:Author>
    <b:Title>Compendium of motions related to the contents of the TGbe specification framework document</b:Title>
    <b:JournalName>19/1755r6</b:JournalName>
    <b:Year>August 2020</b:Year>
    <b:RefOrder>3</b:RefOrder>
  </b:Source>
  <b:Source>
    <b:Tag>20_0398r3</b:Tag>
    <b:SourceType>JournalArticle</b:SourceType>
    <b:Guid>{41102E77-5D5F-4A8F-A324-8368E3030E4D}</b:Guid>
    <b:Author>
      <b:Author>
        <b:Corporate>Liwen Chu (NXP)</b:Corporate>
      </b:Author>
    </b:Author>
    <b:Title>EHT BSS with wider bandwidth</b:Title>
    <b:JournalName>20/0398r3</b:JournalName>
    <b:Year>May 2020</b:Year>
    <b:RefOrder>111</b:RefOrder>
  </b:Source>
  <b:Source>
    <b:Tag>20_0357r3</b:Tag>
    <b:SourceType>JournalArticle</b:SourceType>
    <b:Guid>{3A5D2563-1CBB-4101-A2C5-E7159A24210A}</b:Guid>
    <b:Author>
      <b:Author>
        <b:Corporate>Abhishek Patil (Qualcomm)</b:Corporate>
      </b:Author>
    </b:Author>
    <b:Title>MLO: container structure for capability advertisement</b:Title>
    <b:JournalName>20/0357r3</b:JournalName>
    <b:Year>June 2020</b:Year>
    <b:RefOrder>112</b:RefOrder>
  </b:Source>
  <b:Source>
    <b:Tag>19_1755r9</b:Tag>
    <b:SourceType>JournalArticle</b:SourceType>
    <b:Guid>{E234FBB2-DCD8-4404-9BC8-1180F10EE80C}</b:Guid>
    <b:Author>
      <b:Author>
        <b:Corporate>TGbe</b:Corporate>
      </b:Author>
    </b:Author>
    <b:Title>Compendium of motions related to the contents of the TGbe specification framework document</b:Title>
    <b:JournalName>19/1755r9</b:JournalName>
    <b:Year>September 2020</b:Year>
    <b:RefOrder>19</b:RefOrder>
  </b:Source>
  <b:Source>
    <b:Tag>20_0411r4</b:Tag>
    <b:SourceType>JournalArticle</b:SourceType>
    <b:Guid>{8776175F-E41D-42E8-9929-A5CAA845929B}</b:Guid>
    <b:Author>
      <b:Author>
        <b:Corporate>Namyeong Kim (LGE)</b:Corporate>
      </b:Author>
    </b:Author>
    <b:Title>MLO: information exchange for link switching</b:Title>
    <b:JournalName>20/0411r4</b:JournalName>
    <b:Year>August 2020</b:Year>
    <b:RefOrder>134</b:RefOrder>
  </b:Source>
</b:Sources>
</file>

<file path=customXml/itemProps1.xml><?xml version="1.0" encoding="utf-8"?>
<ds:datastoreItem xmlns:ds="http://schemas.openxmlformats.org/officeDocument/2006/customXml" ds:itemID="{F1CFD691-8710-4900-A4A2-DA5BAE09B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0</TotalTime>
  <Pages>3</Pages>
  <Words>1069</Words>
  <Characters>6098</Characters>
  <Application>Microsoft Office Word</Application>
  <DocSecurity>0</DocSecurity>
  <Lines>50</Lines>
  <Paragraphs>14</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doc.: IEEE 802.11-18/0149r0</vt:lpstr>
      <vt:lpstr>doc.: IEEE 802.11-18/0149r0</vt:lpstr>
    </vt:vector>
  </TitlesOfParts>
  <Company>Intel</Company>
  <LinksUpToDate>false</LinksUpToDate>
  <CharactersWithSpaces>7153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802.11-18/0149r0</dc:title>
  <dc:subject>Submission</dc:subject>
  <dc:creator>Laurent Cariou</dc:creator>
  <cp:keywords>March 2018, CTPClassification=CTP_IC</cp:keywords>
  <dc:description/>
  <cp:lastModifiedBy>Namyeong Kim</cp:lastModifiedBy>
  <cp:revision>2</cp:revision>
  <cp:lastPrinted>2014-09-06T00:13:00Z</cp:lastPrinted>
  <dcterms:created xsi:type="dcterms:W3CDTF">2020-10-17T12:16:00Z</dcterms:created>
  <dcterms:modified xsi:type="dcterms:W3CDTF">2020-10-17T12:16:00Z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5a7d259c-183c-4875-b0cb-77b804b9634e</vt:lpwstr>
  </property>
  <property fmtid="{D5CDD505-2E9C-101B-9397-08002B2CF9AE}" pid="4" name="CTP_BU">
    <vt:lpwstr>EXECUTIVE OFFICE GROUP</vt:lpwstr>
  </property>
  <property fmtid="{D5CDD505-2E9C-101B-9397-08002B2CF9AE}" pid="5" name="CTP_TimeStamp">
    <vt:lpwstr>2020-08-31 17:33:41Z</vt:lpwstr>
  </property>
  <property fmtid="{D5CDD505-2E9C-101B-9397-08002B2CF9AE}" pid="6" name="_2015_ms_pID_725343">
    <vt:lpwstr>(2)OS+PWi2HDQ2kEUsmCGIvr5+Tn5KtMwWlDyQzolO6c9HqsoyBzhiVhIiZ/++ORga2NWrRsBI5
j+5KJzAq/cMjkkjYkLxC5lj9ofJeo9EQyTAo9CRFhhc95TK4My++tTNgMA4URYq6lnNCTTyp
Niar4uMvubTcS/SehwynpdQHRq+GN/+/cFS8lutJi/sSlsj/dckOyaHuOI6+YGAFASbq1rME
ulW/WQlLMH/oeCQoKb</vt:lpwstr>
  </property>
  <property fmtid="{D5CDD505-2E9C-101B-9397-08002B2CF9AE}" pid="7" name="_2015_ms_pID_7253431">
    <vt:lpwstr>SgyMJdjCOd/FAddT/HXDnGqoouYRIExpPN6IXk9HO3JKFgyizQKti1
b8m5T1DPoa0Sn8ybwOvfw+B8WeOzRvcGpbogHdJj+bEaX5no6VJvra2Y5PkZfIO9mIDLiOrZ
sWYF4/FA86uS5PBsO8Qwz6PX0Alwol4sDOd6hjbTby1lVA==</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y fmtid="{D5CDD505-2E9C-101B-9397-08002B2CF9AE}" pid="10" name="MSIP_Label_9aa06179-68b3-4e2b-b09b-a2424735516b_Enabled">
    <vt:lpwstr>True</vt:lpwstr>
  </property>
  <property fmtid="{D5CDD505-2E9C-101B-9397-08002B2CF9AE}" pid="11" name="MSIP_Label_9aa06179-68b3-4e2b-b09b-a2424735516b_SiteId">
    <vt:lpwstr>46c98d88-e344-4ed4-8496-4ed7712e255d</vt:lpwstr>
  </property>
  <property fmtid="{D5CDD505-2E9C-101B-9397-08002B2CF9AE}" pid="12" name="MSIP_Label_9aa06179-68b3-4e2b-b09b-a2424735516b_Owner">
    <vt:lpwstr>laurent.cariou@intel.com</vt:lpwstr>
  </property>
  <property fmtid="{D5CDD505-2E9C-101B-9397-08002B2CF9AE}" pid="13" name="MSIP_Label_9aa06179-68b3-4e2b-b09b-a2424735516b_SetDate">
    <vt:lpwstr>2020-09-15T23:28:03.6965521Z</vt:lpwstr>
  </property>
  <property fmtid="{D5CDD505-2E9C-101B-9397-08002B2CF9AE}" pid="14" name="MSIP_Label_9aa06179-68b3-4e2b-b09b-a2424735516b_Name">
    <vt:lpwstr>Intel Confidential</vt:lpwstr>
  </property>
  <property fmtid="{D5CDD505-2E9C-101B-9397-08002B2CF9AE}" pid="15" name="MSIP_Label_9aa06179-68b3-4e2b-b09b-a2424735516b_Application">
    <vt:lpwstr>Microsoft Azure Information Protection</vt:lpwstr>
  </property>
  <property fmtid="{D5CDD505-2E9C-101B-9397-08002B2CF9AE}" pid="16" name="MSIP_Label_9aa06179-68b3-4e2b-b09b-a2424735516b_ActionId">
    <vt:lpwstr>c7dd881d-bf39-4ed8-a79a-f271aef75d75</vt:lpwstr>
  </property>
  <property fmtid="{D5CDD505-2E9C-101B-9397-08002B2CF9AE}" pid="17" name="MSIP_Label_9aa06179-68b3-4e2b-b09b-a2424735516b_Extended_MSFT_Method">
    <vt:lpwstr>Automatic</vt:lpwstr>
  </property>
  <property fmtid="{D5CDD505-2E9C-101B-9397-08002B2CF9AE}" pid="18" name="Sensitivity">
    <vt:lpwstr>Intel Confidential</vt:lpwstr>
  </property>
</Properties>
</file>