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680BB6BA" w:rsidR="00B6527E" w:rsidRPr="00E13124" w:rsidRDefault="00BC477F" w:rsidP="003E4ABA">
            <w:pPr>
              <w:pStyle w:val="T2"/>
              <w:rPr>
                <w:sz w:val="20"/>
              </w:rPr>
            </w:pPr>
            <w:r>
              <w:rPr>
                <w:sz w:val="20"/>
              </w:rPr>
              <w:t xml:space="preserve">MLO discovery: Discovery procedures </w:t>
            </w:r>
            <w:r w:rsidR="00E47DFF">
              <w:rPr>
                <w:sz w:val="20"/>
              </w:rPr>
              <w:t xml:space="preserve">(inclusion probing) </w:t>
            </w:r>
            <w:r>
              <w:rPr>
                <w:sz w:val="20"/>
              </w:rPr>
              <w:t>and RNR</w:t>
            </w:r>
          </w:p>
        </w:tc>
      </w:tr>
      <w:tr w:rsidR="00B6527E" w:rsidRPr="00E13124" w14:paraId="25960C30" w14:textId="77777777" w:rsidTr="001968A8">
        <w:trPr>
          <w:trHeight w:val="359"/>
          <w:jc w:val="center"/>
        </w:trPr>
        <w:tc>
          <w:tcPr>
            <w:tcW w:w="9576" w:type="dxa"/>
            <w:gridSpan w:val="5"/>
            <w:vAlign w:val="center"/>
          </w:tcPr>
          <w:p w14:paraId="5C4A3311" w14:textId="55AC6753"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20</w:t>
            </w:r>
            <w:r w:rsidR="00BB08D8" w:rsidRPr="00E13124">
              <w:rPr>
                <w:b w:val="0"/>
                <w:sz w:val="14"/>
              </w:rPr>
              <w:t>-</w:t>
            </w:r>
            <w:r w:rsidR="00144611">
              <w:rPr>
                <w:b w:val="0"/>
                <w:sz w:val="14"/>
              </w:rPr>
              <w:t>10</w:t>
            </w:r>
            <w:r w:rsidRPr="00E13124">
              <w:rPr>
                <w:b w:val="0"/>
                <w:sz w:val="14"/>
              </w:rPr>
              <w:t>-</w:t>
            </w:r>
            <w:r w:rsidR="00144611">
              <w:rPr>
                <w:b w:val="0"/>
                <w:sz w:val="14"/>
              </w:rPr>
              <w:t>14</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0B3501" w:rsidRDefault="000B3501">
                              <w:pPr>
                                <w:pStyle w:val="T1"/>
                                <w:spacing w:after="120"/>
                              </w:pPr>
                              <w:r>
                                <w:t>Abstract</w:t>
                              </w:r>
                            </w:p>
                            <w:p w14:paraId="5D5B8AD0" w14:textId="715E7468" w:rsidR="000B3501" w:rsidRDefault="000B3501" w:rsidP="00E13F8F"/>
                            <w:p w14:paraId="4FA4BEC8" w14:textId="3CCC0EC6" w:rsidR="000B3501" w:rsidRDefault="000B3501" w:rsidP="00E13F8F">
                              <w:r>
                                <w:t>Spec text proposal for 11be D0.1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0B3501" w:rsidRDefault="000B3501">
                        <w:pPr>
                          <w:pStyle w:val="T1"/>
                          <w:spacing w:after="120"/>
                        </w:pPr>
                        <w:r>
                          <w:t>Abstract</w:t>
                        </w:r>
                      </w:p>
                      <w:p w14:paraId="5D5B8AD0" w14:textId="715E7468" w:rsidR="000B3501" w:rsidRDefault="000B3501" w:rsidP="00E13F8F"/>
                      <w:p w14:paraId="4FA4BEC8" w14:textId="3CCC0EC6" w:rsidR="000B3501" w:rsidRDefault="000B3501" w:rsidP="00E13F8F">
                        <w:r>
                          <w:t>Spec text proposal for 11be D0.1</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046B2709" w14:textId="1DC53653" w:rsidR="00711AE2" w:rsidRDefault="00711AE2" w:rsidP="002B1A82">
      <w:pPr>
        <w:rPr>
          <w:sz w:val="16"/>
        </w:rPr>
      </w:pPr>
    </w:p>
    <w:p w14:paraId="31C1CE84" w14:textId="731C78EA" w:rsidR="00711AE2" w:rsidRDefault="00711AE2" w:rsidP="002B1A82">
      <w:pPr>
        <w:rPr>
          <w:sz w:val="16"/>
        </w:rPr>
      </w:pPr>
    </w:p>
    <w:p w14:paraId="2657967B" w14:textId="0934AEB3" w:rsidR="00711AE2" w:rsidRDefault="00711AE2" w:rsidP="002B1A82">
      <w:pPr>
        <w:rPr>
          <w:sz w:val="16"/>
        </w:rPr>
      </w:pPr>
      <w:bookmarkStart w:id="1" w:name="_GoBack"/>
      <w:bookmarkEnd w:id="1"/>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73086C74" w:rsidR="00167DBE" w:rsidRDefault="00167DBE" w:rsidP="0093524C">
      <w:pPr>
        <w:pStyle w:val="ListParagraph"/>
        <w:rPr>
          <w:b/>
          <w:sz w:val="20"/>
        </w:rPr>
      </w:pPr>
    </w:p>
    <w:p w14:paraId="25358552" w14:textId="063D14D3" w:rsidR="0048113C" w:rsidRDefault="0048113C" w:rsidP="0048113C">
      <w:pPr>
        <w:rPr>
          <w:b/>
          <w:sz w:val="20"/>
        </w:rPr>
      </w:pPr>
      <w:r>
        <w:rPr>
          <w:b/>
          <w:sz w:val="20"/>
        </w:rPr>
        <w:t>This document proposes resolution for TBDs in the MLD probing section.</w:t>
      </w:r>
    </w:p>
    <w:p w14:paraId="7054900E" w14:textId="77276C22" w:rsidR="0048113C" w:rsidRDefault="0048113C" w:rsidP="0048113C">
      <w:pPr>
        <w:rPr>
          <w:b/>
          <w:sz w:val="20"/>
        </w:rPr>
      </w:pPr>
    </w:p>
    <w:p w14:paraId="3E6C48B7" w14:textId="0E108994" w:rsidR="0048113C" w:rsidRDefault="0048113C" w:rsidP="0048113C">
      <w:pPr>
        <w:rPr>
          <w:b/>
          <w:sz w:val="20"/>
        </w:rPr>
      </w:pPr>
      <w:r>
        <w:rPr>
          <w:b/>
          <w:sz w:val="20"/>
        </w:rPr>
        <w:t xml:space="preserve">The different TBDs or clarifications are presented with different </w:t>
      </w:r>
      <w:proofErr w:type="spellStart"/>
      <w:r>
        <w:rPr>
          <w:b/>
          <w:sz w:val="20"/>
        </w:rPr>
        <w:t>colors</w:t>
      </w:r>
      <w:proofErr w:type="spellEnd"/>
      <w:r>
        <w:rPr>
          <w:b/>
          <w:sz w:val="20"/>
        </w:rPr>
        <w:t>.</w:t>
      </w:r>
    </w:p>
    <w:p w14:paraId="2B7AA86A" w14:textId="77777777" w:rsidR="0048113C" w:rsidRPr="0048113C" w:rsidRDefault="0048113C" w:rsidP="0048113C">
      <w:pPr>
        <w:rPr>
          <w:b/>
          <w:sz w:val="20"/>
        </w:rPr>
      </w:pPr>
    </w:p>
    <w:p w14:paraId="1EA1905C" w14:textId="40A8759E" w:rsidR="0048113C" w:rsidRDefault="0048113C" w:rsidP="0048113C">
      <w:pPr>
        <w:rPr>
          <w:b/>
          <w:sz w:val="20"/>
        </w:rPr>
      </w:pPr>
      <w:r w:rsidRPr="0048113C">
        <w:rPr>
          <w:b/>
          <w:sz w:val="20"/>
          <w:highlight w:val="green"/>
        </w:rPr>
        <w:t>Issue 1: addressing of the MLD probe request and MLD probe response</w:t>
      </w:r>
    </w:p>
    <w:p w14:paraId="19B51354" w14:textId="43B80571" w:rsidR="0048113C" w:rsidRPr="0048113C" w:rsidRDefault="0048113C" w:rsidP="0048113C">
      <w:pPr>
        <w:rPr>
          <w:bCs/>
          <w:i/>
          <w:iCs/>
          <w:sz w:val="20"/>
        </w:rPr>
      </w:pPr>
      <w:r w:rsidRPr="0048113C">
        <w:rPr>
          <w:bCs/>
          <w:sz w:val="20"/>
        </w:rPr>
        <w:t xml:space="preserve">The </w:t>
      </w:r>
      <w:r>
        <w:rPr>
          <w:bCs/>
          <w:sz w:val="20"/>
        </w:rPr>
        <w:t>proposal is to allow an MLD probe request to be sent broadcasted to multiple APs having the same SSID.</w:t>
      </w:r>
      <w:r w:rsidRPr="0048113C">
        <w:t xml:space="preserve"> </w:t>
      </w:r>
      <w:r>
        <w:t xml:space="preserve">The addressing is as follows: </w:t>
      </w:r>
      <w:r w:rsidRPr="0048113C">
        <w:rPr>
          <w:bCs/>
          <w:i/>
          <w:iCs/>
          <w:sz w:val="20"/>
        </w:rPr>
        <w:t>with the Address 1 field set to the broadcast destination address, the Address 3 field set to the wildcard BSSID and the SSID field or the Short SSID element set to the SSID of an AP</w:t>
      </w:r>
    </w:p>
    <w:p w14:paraId="6F454E4A" w14:textId="05B595FF" w:rsidR="0048113C" w:rsidRDefault="0048113C" w:rsidP="0048113C">
      <w:pPr>
        <w:rPr>
          <w:bCs/>
          <w:sz w:val="20"/>
        </w:rPr>
      </w:pPr>
    </w:p>
    <w:p w14:paraId="2248183A" w14:textId="7C9EF5DD" w:rsidR="0048113C" w:rsidRPr="0048113C" w:rsidRDefault="0048113C" w:rsidP="0048113C">
      <w:pPr>
        <w:rPr>
          <w:bCs/>
          <w:sz w:val="20"/>
        </w:rPr>
      </w:pPr>
      <w:r>
        <w:rPr>
          <w:bCs/>
          <w:sz w:val="20"/>
        </w:rPr>
        <w:t xml:space="preserve">It can be debated whether the SSID should be the SSID of the AP or of the AP MLD. First, </w:t>
      </w:r>
      <w:r w:rsidR="001E0504">
        <w:rPr>
          <w:bCs/>
          <w:sz w:val="20"/>
        </w:rPr>
        <w:t>the author</w:t>
      </w:r>
      <w:r>
        <w:rPr>
          <w:bCs/>
          <w:sz w:val="20"/>
        </w:rPr>
        <w:t xml:space="preserve"> </w:t>
      </w:r>
      <w:r w:rsidR="001E0504">
        <w:rPr>
          <w:bCs/>
          <w:sz w:val="20"/>
        </w:rPr>
        <w:t>is</w:t>
      </w:r>
      <w:r>
        <w:rPr>
          <w:bCs/>
          <w:sz w:val="20"/>
        </w:rPr>
        <w:t xml:space="preserve"> of the opinion that all APs of an AP MLD shall have the same SSID as the AP MLD, which solves the debate. Second, even if the AP MLD has a different </w:t>
      </w:r>
      <w:r w:rsidR="001E0504">
        <w:rPr>
          <w:bCs/>
          <w:sz w:val="20"/>
        </w:rPr>
        <w:t>SSID than the AP, if we follow the same logic as for the addressing for individual addressed probe request, the probe request frame is addressed to the AP and not to the MLD and the SSID should therefore be set to the SSID of the AP.</w:t>
      </w:r>
      <w:r>
        <w:rPr>
          <w:bCs/>
          <w:sz w:val="20"/>
        </w:rPr>
        <w:t xml:space="preserve"> </w:t>
      </w:r>
    </w:p>
    <w:p w14:paraId="28434F80" w14:textId="074F3DCE" w:rsidR="0048113C" w:rsidRDefault="0048113C" w:rsidP="001E0504">
      <w:pPr>
        <w:rPr>
          <w:b/>
          <w:sz w:val="20"/>
        </w:rPr>
      </w:pPr>
    </w:p>
    <w:p w14:paraId="75C28E27" w14:textId="33367A3B" w:rsidR="0048113C" w:rsidRPr="001E0504" w:rsidRDefault="001E0504" w:rsidP="001E0504">
      <w:pPr>
        <w:rPr>
          <w:bCs/>
          <w:sz w:val="20"/>
        </w:rPr>
      </w:pPr>
      <w:r w:rsidRPr="001E0504">
        <w:rPr>
          <w:bCs/>
          <w:sz w:val="20"/>
        </w:rPr>
        <w:lastRenderedPageBreak/>
        <w:t xml:space="preserve">For the </w:t>
      </w:r>
      <w:r>
        <w:rPr>
          <w:bCs/>
          <w:sz w:val="20"/>
        </w:rPr>
        <w:t xml:space="preserve">MLD probe response, I suggest </w:t>
      </w:r>
      <w:proofErr w:type="gramStart"/>
      <w:r>
        <w:rPr>
          <w:bCs/>
          <w:sz w:val="20"/>
        </w:rPr>
        <w:t>to follow</w:t>
      </w:r>
      <w:proofErr w:type="gramEnd"/>
      <w:r>
        <w:rPr>
          <w:bCs/>
          <w:sz w:val="20"/>
        </w:rPr>
        <w:t xml:space="preserve"> the rule defined in 11ax for 6 GHz APs, which mandates to respond with address 1 set to broadcast address, except for stealth APs (APs with hidden SSID). This could also be a “should”, and this rule can be generalized for all probes, not only MLD probes.</w:t>
      </w:r>
    </w:p>
    <w:p w14:paraId="48D1764B" w14:textId="77777777" w:rsidR="0048113C" w:rsidRDefault="0048113C" w:rsidP="0093524C">
      <w:pPr>
        <w:pStyle w:val="ListParagraph"/>
        <w:rPr>
          <w:b/>
          <w:sz w:val="20"/>
        </w:rPr>
      </w:pPr>
    </w:p>
    <w:p w14:paraId="4ECC177F" w14:textId="4DB0252A" w:rsidR="00167DBE" w:rsidRDefault="001E0504" w:rsidP="001E0504">
      <w:pPr>
        <w:rPr>
          <w:b/>
          <w:sz w:val="20"/>
        </w:rPr>
      </w:pPr>
      <w:r w:rsidRPr="001E0504">
        <w:rPr>
          <w:b/>
          <w:sz w:val="20"/>
          <w:highlight w:val="cyan"/>
        </w:rPr>
        <w:t>Issue 2: Clarify the rules for complete/partial information.</w:t>
      </w:r>
    </w:p>
    <w:p w14:paraId="798E9D83" w14:textId="61D0327F" w:rsidR="001E0504" w:rsidRPr="001E0504" w:rsidRDefault="001E0504" w:rsidP="001E0504">
      <w:pPr>
        <w:rPr>
          <w:bCs/>
          <w:sz w:val="20"/>
        </w:rPr>
      </w:pPr>
      <w:r>
        <w:rPr>
          <w:bCs/>
          <w:sz w:val="20"/>
        </w:rPr>
        <w:t>The proposal is very straightforward: for complete information, D0.1 already makes the spec clear. For partial info, the proposal is that the MLD probe response shall include the requested elements for the requested APs, except if they are not part of the complete information for the requested APs.</w:t>
      </w:r>
    </w:p>
    <w:p w14:paraId="5574800F" w14:textId="1D547F9B" w:rsidR="002D02D7" w:rsidRDefault="002D02D7" w:rsidP="00CA0A57">
      <w:pPr>
        <w:rPr>
          <w:sz w:val="16"/>
        </w:rPr>
      </w:pPr>
    </w:p>
    <w:p w14:paraId="277C9A60" w14:textId="0B2E2036" w:rsidR="001E0504" w:rsidRDefault="001E0504" w:rsidP="00CA0A57">
      <w:pPr>
        <w:rPr>
          <w:sz w:val="16"/>
        </w:rPr>
      </w:pPr>
    </w:p>
    <w:p w14:paraId="31A0D16E" w14:textId="5ED67DDF" w:rsidR="001E0504" w:rsidRDefault="001E0504" w:rsidP="001E0504">
      <w:pPr>
        <w:rPr>
          <w:b/>
          <w:sz w:val="20"/>
        </w:rPr>
      </w:pPr>
      <w:r w:rsidRPr="001E0504">
        <w:rPr>
          <w:b/>
          <w:sz w:val="20"/>
          <w:highlight w:val="magenta"/>
        </w:rPr>
        <w:t>Issue 3</w:t>
      </w:r>
      <w:r>
        <w:rPr>
          <w:b/>
          <w:sz w:val="20"/>
          <w:highlight w:val="magenta"/>
        </w:rPr>
        <w:t xml:space="preserve">: How to make a request (complete/partial info, all APs/some APs) with MLD probe request </w:t>
      </w:r>
      <w:r>
        <w:rPr>
          <w:b/>
          <w:sz w:val="20"/>
        </w:rPr>
        <w:t xml:space="preserve"> </w:t>
      </w:r>
    </w:p>
    <w:p w14:paraId="71387C83" w14:textId="77777777" w:rsidR="001E0504" w:rsidRDefault="001E0504" w:rsidP="00CA0A57">
      <w:pPr>
        <w:rPr>
          <w:bCs/>
          <w:sz w:val="20"/>
        </w:rPr>
      </w:pPr>
      <w:r>
        <w:rPr>
          <w:bCs/>
          <w:sz w:val="20"/>
        </w:rPr>
        <w:t xml:space="preserve">Following discussion before D0.1, 2 options are proposed (each of them includes the changes for the 2 previous issues.) </w:t>
      </w:r>
    </w:p>
    <w:p w14:paraId="03966494" w14:textId="4320982B" w:rsidR="001E0504" w:rsidRDefault="001E0504" w:rsidP="00CA0A57">
      <w:pPr>
        <w:rPr>
          <w:bCs/>
          <w:sz w:val="20"/>
        </w:rPr>
      </w:pPr>
      <w:r>
        <w:rPr>
          <w:bCs/>
          <w:sz w:val="20"/>
        </w:rPr>
        <w:t>First option is to define a new MLD Request element to clarify what AP(s) is(are) requested, and to include the Request element in the Probe Request frame to identify the list of requested elements if the request is partial.</w:t>
      </w:r>
      <w:r w:rsidR="0039087D">
        <w:rPr>
          <w:bCs/>
          <w:sz w:val="20"/>
        </w:rPr>
        <w:t xml:space="preserve"> Similarly, the inclusion of the Request element allows to make a partial request.</w:t>
      </w:r>
    </w:p>
    <w:p w14:paraId="6CBEE1EB" w14:textId="72347D54" w:rsidR="001E0504" w:rsidRDefault="001E0504" w:rsidP="00CA0A57">
      <w:pPr>
        <w:rPr>
          <w:bCs/>
          <w:sz w:val="20"/>
        </w:rPr>
      </w:pPr>
      <w:r>
        <w:rPr>
          <w:bCs/>
          <w:sz w:val="20"/>
        </w:rPr>
        <w:t>Second option is to reuse the ML element to make this request.</w:t>
      </w:r>
    </w:p>
    <w:p w14:paraId="62B8ED82" w14:textId="6B7C86F0" w:rsidR="001E0504" w:rsidRDefault="001E0504" w:rsidP="00CA0A57">
      <w:pPr>
        <w:rPr>
          <w:bCs/>
          <w:sz w:val="20"/>
        </w:rPr>
      </w:pPr>
    </w:p>
    <w:p w14:paraId="2351A8EA" w14:textId="3AD88FE7" w:rsidR="001E0504" w:rsidRDefault="001E0504" w:rsidP="00CA0A57">
      <w:pPr>
        <w:rPr>
          <w:bCs/>
          <w:sz w:val="20"/>
        </w:rPr>
      </w:pPr>
      <w:r>
        <w:rPr>
          <w:bCs/>
          <w:sz w:val="20"/>
        </w:rPr>
        <w:t xml:space="preserve">The 2 options work. With second option, it forces that for non-ML probe request frames, no ML elements shall be included at all. It does not seem to be an </w:t>
      </w:r>
      <w:proofErr w:type="gramStart"/>
      <w:r>
        <w:rPr>
          <w:bCs/>
          <w:sz w:val="20"/>
        </w:rPr>
        <w:t>issue, but</w:t>
      </w:r>
      <w:proofErr w:type="gramEnd"/>
      <w:r>
        <w:rPr>
          <w:bCs/>
          <w:sz w:val="20"/>
        </w:rPr>
        <w:t xml:space="preserve"> </w:t>
      </w:r>
      <w:r w:rsidR="0039087D">
        <w:rPr>
          <w:bCs/>
          <w:sz w:val="20"/>
        </w:rPr>
        <w:t>may be an issue if a need comes up that we haven’t thought about and that would require inclusion of ML element even in non-ML probe requests.</w:t>
      </w:r>
    </w:p>
    <w:p w14:paraId="471EA60E" w14:textId="0A25FEB5" w:rsidR="0039087D" w:rsidRDefault="0039087D" w:rsidP="00CA0A57">
      <w:pPr>
        <w:rPr>
          <w:bCs/>
          <w:sz w:val="20"/>
        </w:rPr>
      </w:pPr>
      <w:r>
        <w:rPr>
          <w:bCs/>
          <w:sz w:val="20"/>
        </w:rPr>
        <w:t xml:space="preserve">First option defines a new </w:t>
      </w:r>
      <w:proofErr w:type="gramStart"/>
      <w:r>
        <w:rPr>
          <w:bCs/>
          <w:sz w:val="20"/>
        </w:rPr>
        <w:t>element, but</w:t>
      </w:r>
      <w:proofErr w:type="gramEnd"/>
      <w:r>
        <w:rPr>
          <w:bCs/>
          <w:sz w:val="20"/>
        </w:rPr>
        <w:t xml:space="preserve"> is very clean.</w:t>
      </w:r>
    </w:p>
    <w:p w14:paraId="6EA92D3C" w14:textId="7A0DD808" w:rsidR="0039087D" w:rsidRDefault="0039087D" w:rsidP="00CA0A57">
      <w:pPr>
        <w:rPr>
          <w:bCs/>
          <w:sz w:val="20"/>
        </w:rPr>
      </w:pPr>
      <w:r>
        <w:rPr>
          <w:bCs/>
          <w:sz w:val="20"/>
        </w:rPr>
        <w:t>Slight preference for option 1 as it seems to be the safest/most secure.</w:t>
      </w:r>
    </w:p>
    <w:p w14:paraId="7D457E30" w14:textId="77777777" w:rsidR="0039087D" w:rsidRDefault="0039087D" w:rsidP="00CA0A57">
      <w:pPr>
        <w:rPr>
          <w:bCs/>
          <w:sz w:val="20"/>
        </w:rPr>
      </w:pPr>
    </w:p>
    <w:p w14:paraId="0025AD96" w14:textId="4AEB19F0" w:rsidR="0039087D" w:rsidRDefault="0039087D" w:rsidP="00CA0A57">
      <w:pPr>
        <w:rPr>
          <w:bCs/>
          <w:sz w:val="20"/>
        </w:rPr>
      </w:pPr>
      <w:r>
        <w:rPr>
          <w:bCs/>
          <w:sz w:val="20"/>
        </w:rPr>
        <w:t>Overall, the proposal is to define the Request element in the core of the Probe request, so that the request is the same for all APs, as it seems unnecessary to have a different “partial” request for each AP.</w:t>
      </w:r>
    </w:p>
    <w:p w14:paraId="384EE115" w14:textId="451DB4C0" w:rsidR="0039087D" w:rsidRDefault="0039087D" w:rsidP="00CA0A57">
      <w:pPr>
        <w:rPr>
          <w:bCs/>
          <w:sz w:val="20"/>
        </w:rPr>
      </w:pPr>
    </w:p>
    <w:p w14:paraId="1FAC0697" w14:textId="2585845B" w:rsidR="0039087D" w:rsidRDefault="0039087D" w:rsidP="00CA0A57">
      <w:pPr>
        <w:rPr>
          <w:bCs/>
          <w:sz w:val="20"/>
        </w:rPr>
      </w:pPr>
    </w:p>
    <w:p w14:paraId="0E336510" w14:textId="719C54A1" w:rsidR="0039087D" w:rsidRPr="00C06E59" w:rsidRDefault="0039087D" w:rsidP="00CA0A57">
      <w:pPr>
        <w:rPr>
          <w:b/>
          <w:sz w:val="16"/>
        </w:rPr>
      </w:pPr>
      <w:r w:rsidRPr="00C06E59">
        <w:rPr>
          <w:b/>
          <w:sz w:val="20"/>
          <w:highlight w:val="lightGray"/>
        </w:rPr>
        <w:t>Issue 4: Inline below</w:t>
      </w:r>
    </w:p>
    <w:p w14:paraId="6059F83C" w14:textId="31BCCC66" w:rsidR="001E0504" w:rsidRDefault="001E0504" w:rsidP="00CA0A57">
      <w:pPr>
        <w:rPr>
          <w:sz w:val="16"/>
        </w:rPr>
      </w:pPr>
    </w:p>
    <w:p w14:paraId="32FA409E" w14:textId="4414E47F" w:rsidR="0039087D" w:rsidRDefault="0039087D" w:rsidP="00CA0A57">
      <w:pPr>
        <w:rPr>
          <w:sz w:val="16"/>
        </w:rPr>
      </w:pPr>
    </w:p>
    <w:p w14:paraId="4917D114" w14:textId="77777777" w:rsidR="0039087D" w:rsidRDefault="0039087D" w:rsidP="00CA0A57">
      <w:pPr>
        <w:rPr>
          <w:sz w:val="16"/>
        </w:rPr>
      </w:pPr>
    </w:p>
    <w:p w14:paraId="4A809479" w14:textId="41CCC531" w:rsidR="001E0504" w:rsidRDefault="001E0504" w:rsidP="00CA0A57">
      <w:pPr>
        <w:rPr>
          <w:sz w:val="16"/>
        </w:rPr>
      </w:pPr>
    </w:p>
    <w:p w14:paraId="67B5BD78" w14:textId="77777777" w:rsidR="001E0504" w:rsidRPr="00E13124" w:rsidRDefault="001E0504"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5DD8A4BD" w14:textId="5B34BFE6" w:rsidR="0039087D" w:rsidRDefault="0039087D" w:rsidP="00A141E0">
      <w:pPr>
        <w:rPr>
          <w:b/>
          <w:sz w:val="20"/>
        </w:rPr>
      </w:pPr>
    </w:p>
    <w:p w14:paraId="11B2C136" w14:textId="11AAE240" w:rsidR="0039087D" w:rsidRDefault="0039087D" w:rsidP="00A141E0">
      <w:pPr>
        <w:rPr>
          <w:b/>
          <w:sz w:val="20"/>
        </w:rPr>
      </w:pPr>
    </w:p>
    <w:p w14:paraId="1A3BD3AA" w14:textId="77777777" w:rsidR="0039087D" w:rsidRDefault="0039087D" w:rsidP="0039087D">
      <w:pPr>
        <w:pStyle w:val="T"/>
        <w:rPr>
          <w:b/>
        </w:rPr>
      </w:pPr>
    </w:p>
    <w:p w14:paraId="276DC065" w14:textId="77777777" w:rsidR="00CA558D" w:rsidRDefault="00CA558D" w:rsidP="00CA558D">
      <w:pPr>
        <w:pStyle w:val="T"/>
        <w:rPr>
          <w:b/>
        </w:rPr>
      </w:pPr>
    </w:p>
    <w:p w14:paraId="387AA60D" w14:textId="77777777" w:rsidR="00CA558D" w:rsidRDefault="00CA558D" w:rsidP="00CA558D">
      <w:pPr>
        <w:pStyle w:val="T"/>
        <w:rPr>
          <w:b/>
        </w:rPr>
      </w:pPr>
    </w:p>
    <w:p w14:paraId="08A275D4" w14:textId="77777777" w:rsidR="00CA558D" w:rsidRDefault="00CA558D" w:rsidP="00A141E0">
      <w:pPr>
        <w:rPr>
          <w:b/>
          <w:sz w:val="20"/>
        </w:rPr>
      </w:pPr>
    </w:p>
    <w:p w14:paraId="657C01DD" w14:textId="4823F2B3" w:rsidR="000A6C58" w:rsidRPr="00E35CF9" w:rsidRDefault="00CA558D" w:rsidP="00802890">
      <w:pPr>
        <w:pStyle w:val="T"/>
        <w:rPr>
          <w:b/>
          <w:bCs/>
          <w:w w:val="100"/>
          <w:rPrChange w:id="2" w:author="Cariou, Laurent" w:date="2020-10-02T16:14:00Z">
            <w:rPr>
              <w:w w:val="100"/>
            </w:rPr>
          </w:rPrChange>
        </w:rPr>
      </w:pPr>
      <w:r>
        <w:rPr>
          <w:b/>
          <w:bCs/>
          <w:w w:val="100"/>
          <w:highlight w:val="magenta"/>
        </w:rPr>
        <w:t xml:space="preserve">Issue 3: </w:t>
      </w:r>
      <w:r w:rsidR="00DF1354" w:rsidRPr="0048113C">
        <w:rPr>
          <w:b/>
          <w:bCs/>
          <w:w w:val="100"/>
          <w:highlight w:val="magenta"/>
          <w:rPrChange w:id="3" w:author="Cariou, Laurent" w:date="2020-10-02T16:14:00Z">
            <w:rPr>
              <w:w w:val="100"/>
            </w:rPr>
          </w:rPrChange>
        </w:rPr>
        <w:t>Option 1</w:t>
      </w:r>
    </w:p>
    <w:p w14:paraId="3D6D3DD8" w14:textId="22071DA3" w:rsidR="00802890" w:rsidRPr="00E35CF9" w:rsidRDefault="008F411A" w:rsidP="00802890">
      <w:pPr>
        <w:pStyle w:val="T"/>
        <w:rPr>
          <w:i/>
          <w:iCs/>
          <w:w w:val="100"/>
        </w:rPr>
      </w:pPr>
      <w:proofErr w:type="spellStart"/>
      <w:r w:rsidRPr="00E35CF9">
        <w:rPr>
          <w:b/>
          <w:i/>
          <w:iCs/>
          <w:highlight w:val="yellow"/>
        </w:rPr>
        <w:t>TGbe</w:t>
      </w:r>
      <w:proofErr w:type="spellEnd"/>
      <w:r w:rsidRPr="00E35CF9">
        <w:rPr>
          <w:b/>
          <w:i/>
          <w:iCs/>
          <w:highlight w:val="yellow"/>
        </w:rPr>
        <w:t xml:space="preserve"> editor: Insert the new subclause 9.4.2.xxx MLD Request element as follows:</w:t>
      </w:r>
    </w:p>
    <w:p w14:paraId="5066F77A" w14:textId="505F6599" w:rsidR="00B809CD" w:rsidRPr="00E35CF9" w:rsidRDefault="00B809CD" w:rsidP="00B809CD">
      <w:pPr>
        <w:pStyle w:val="H4"/>
        <w:rPr>
          <w:w w:val="100"/>
          <w:rPrChange w:id="4" w:author="Cariou, Laurent" w:date="2020-10-02T16:14:00Z">
            <w:rPr>
              <w:w w:val="100"/>
              <w:highlight w:val="yellow"/>
            </w:rPr>
          </w:rPrChange>
        </w:rPr>
      </w:pPr>
      <w:bookmarkStart w:id="5" w:name="RTF34303532393a2048342c312e"/>
      <w:r w:rsidRPr="00E35CF9">
        <w:rPr>
          <w:w w:val="100"/>
          <w:rPrChange w:id="6" w:author="Cariou, Laurent" w:date="2020-10-02T16:14:00Z">
            <w:rPr>
              <w:w w:val="100"/>
              <w:highlight w:val="yellow"/>
            </w:rPr>
          </w:rPrChange>
        </w:rPr>
        <w:t>9.4.2.xxx MLD Request element</w:t>
      </w:r>
      <w:bookmarkEnd w:id="5"/>
    </w:p>
    <w:p w14:paraId="1930ECE6" w14:textId="5F49B5C7" w:rsidR="00B809CD" w:rsidRPr="00E35CF9" w:rsidRDefault="00B809CD" w:rsidP="00B809CD">
      <w:pPr>
        <w:pStyle w:val="T"/>
        <w:rPr>
          <w:w w:val="100"/>
          <w:rPrChange w:id="7" w:author="Cariou, Laurent" w:date="2020-10-02T16:14:00Z">
            <w:rPr>
              <w:w w:val="100"/>
              <w:highlight w:val="yellow"/>
            </w:rPr>
          </w:rPrChange>
        </w:rPr>
      </w:pPr>
      <w:r w:rsidRPr="00E35CF9">
        <w:rPr>
          <w:w w:val="100"/>
          <w:rPrChange w:id="8" w:author="Cariou, Laurent" w:date="2020-10-02T16:14:00Z">
            <w:rPr>
              <w:w w:val="100"/>
              <w:highlight w:val="yellow"/>
            </w:rPr>
          </w:rPrChange>
        </w:rPr>
        <w:t>The MLD Request element is placed in a Probe Request frame to request complete information on multiple APs of an AP MLD</w:t>
      </w:r>
      <w:r w:rsidR="000E2DA6" w:rsidRPr="00E35CF9">
        <w:rPr>
          <w:w w:val="100"/>
          <w:rPrChange w:id="9" w:author="Cariou, Laurent" w:date="2020-10-02T16:14:00Z">
            <w:rPr>
              <w:w w:val="100"/>
              <w:highlight w:val="yellow"/>
            </w:rPr>
          </w:rPrChange>
        </w:rPr>
        <w:t xml:space="preserve"> (see 33.3.2.2 (MLD probing))</w:t>
      </w:r>
      <w:r w:rsidRPr="00E35CF9">
        <w:rPr>
          <w:w w:val="100"/>
          <w:rPrChange w:id="10" w:author="Cariou, Laurent" w:date="2020-10-02T16:14:00Z">
            <w:rPr>
              <w:w w:val="100"/>
              <w:highlight w:val="yellow"/>
            </w:rPr>
          </w:rPrChange>
        </w:rPr>
        <w:t xml:space="preserve">. The element contains a list of Link IDs to identify APs for which complete information is requested. The format of the MLD Request element is shown in </w:t>
      </w:r>
      <w:r w:rsidRPr="00E35CF9">
        <w:rPr>
          <w:w w:val="100"/>
          <w:rPrChange w:id="11" w:author="Cariou, Laurent" w:date="2020-10-02T16:14:00Z">
            <w:rPr>
              <w:w w:val="100"/>
              <w:highlight w:val="yellow"/>
            </w:rPr>
          </w:rPrChange>
        </w:rPr>
        <w:fldChar w:fldCharType="begin"/>
      </w:r>
      <w:r w:rsidRPr="00E35CF9">
        <w:rPr>
          <w:w w:val="100"/>
          <w:rPrChange w:id="12" w:author="Cariou, Laurent" w:date="2020-10-02T16:14:00Z">
            <w:rPr>
              <w:w w:val="100"/>
              <w:highlight w:val="yellow"/>
            </w:rPr>
          </w:rPrChange>
        </w:rPr>
        <w:instrText xml:space="preserve"> REF  RTF39353035393a204669675469 \h</w:instrText>
      </w:r>
      <w:r w:rsidR="007D6AB0" w:rsidRPr="00E35CF9">
        <w:rPr>
          <w:w w:val="100"/>
          <w:rPrChange w:id="13" w:author="Cariou, Laurent" w:date="2020-10-02T16:14:00Z">
            <w:rPr>
              <w:w w:val="100"/>
              <w:highlight w:val="yellow"/>
            </w:rPr>
          </w:rPrChange>
        </w:rPr>
        <w:instrText xml:space="preserve"> \* MERGEFORMAT </w:instrText>
      </w:r>
      <w:r w:rsidRPr="00E35CF9">
        <w:rPr>
          <w:w w:val="100"/>
          <w:rPrChange w:id="14" w:author="Cariou, Laurent" w:date="2020-10-02T16:14:00Z">
            <w:rPr>
              <w:w w:val="100"/>
            </w:rPr>
          </w:rPrChange>
        </w:rPr>
      </w:r>
      <w:r w:rsidRPr="00E35CF9">
        <w:rPr>
          <w:w w:val="100"/>
          <w:rPrChange w:id="15" w:author="Cariou, Laurent" w:date="2020-10-02T16:14:00Z">
            <w:rPr>
              <w:w w:val="100"/>
              <w:highlight w:val="yellow"/>
            </w:rPr>
          </w:rPrChange>
        </w:rPr>
        <w:fldChar w:fldCharType="separate"/>
      </w:r>
      <w:r w:rsidRPr="00E35CF9">
        <w:rPr>
          <w:w w:val="100"/>
          <w:rPrChange w:id="16" w:author="Cariou, Laurent" w:date="2020-10-02T16:14:00Z">
            <w:rPr>
              <w:w w:val="100"/>
              <w:highlight w:val="yellow"/>
            </w:rPr>
          </w:rPrChange>
        </w:rPr>
        <w:t>Figure xxx (MLD Request element format)</w:t>
      </w:r>
      <w:r w:rsidRPr="00E35CF9">
        <w:rPr>
          <w:w w:val="100"/>
          <w:rPrChange w:id="17" w:author="Cariou, Laurent" w:date="2020-10-02T16:14:00Z">
            <w:rPr>
              <w:w w:val="100"/>
              <w:highlight w:val="yellow"/>
            </w:rPr>
          </w:rPrChange>
        </w:rPr>
        <w:fldChar w:fldCharType="end"/>
      </w:r>
      <w:r w:rsidRPr="00E35CF9">
        <w:rPr>
          <w:w w:val="100"/>
          <w:rPrChange w:id="18" w:author="Cariou, Laurent" w:date="2020-10-02T16:14:00Z">
            <w:rPr>
              <w:w w:val="100"/>
              <w:highlight w:val="yellow"/>
            </w:rPr>
          </w:rPrChange>
        </w:rPr>
        <w:t>.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80"/>
        <w:gridCol w:w="580"/>
        <w:gridCol w:w="540"/>
        <w:gridCol w:w="1120"/>
        <w:gridCol w:w="1360"/>
        <w:gridCol w:w="1360"/>
        <w:gridCol w:w="1360"/>
      </w:tblGrid>
      <w:tr w:rsidR="000E2DA6" w:rsidRPr="00E35CF9" w14:paraId="30C9720F" w14:textId="062AD2EE" w:rsidTr="000B3501">
        <w:trPr>
          <w:trHeight w:val="640"/>
          <w:jc w:val="center"/>
        </w:trPr>
        <w:tc>
          <w:tcPr>
            <w:tcW w:w="780" w:type="dxa"/>
            <w:tcBorders>
              <w:top w:val="nil"/>
              <w:left w:val="nil"/>
              <w:bottom w:val="nil"/>
              <w:right w:val="nil"/>
            </w:tcBorders>
            <w:tcMar>
              <w:top w:w="120" w:type="dxa"/>
              <w:left w:w="120" w:type="dxa"/>
              <w:bottom w:w="60" w:type="dxa"/>
              <w:right w:w="120" w:type="dxa"/>
            </w:tcMar>
          </w:tcPr>
          <w:p w14:paraId="04FCE469" w14:textId="77777777" w:rsidR="000E2DA6" w:rsidRPr="00E35CF9" w:rsidRDefault="000E2DA6" w:rsidP="000B3501">
            <w:pPr>
              <w:pStyle w:val="Body"/>
              <w:spacing w:before="0" w:line="160" w:lineRule="atLeast"/>
              <w:jc w:val="center"/>
              <w:rPr>
                <w:rFonts w:ascii="Arial" w:hAnsi="Arial" w:cs="Arial"/>
                <w:sz w:val="16"/>
                <w:szCs w:val="16"/>
                <w:rPrChange w:id="19" w:author="Cariou, Laurent" w:date="2020-10-02T16:14:00Z">
                  <w:rPr>
                    <w:rFonts w:ascii="Arial" w:hAnsi="Arial" w:cs="Arial"/>
                    <w:sz w:val="16"/>
                    <w:szCs w:val="16"/>
                    <w:highlight w:val="yellow"/>
                  </w:rPr>
                </w:rPrChange>
              </w:rPr>
            </w:pPr>
          </w:p>
        </w:tc>
        <w:tc>
          <w:tcPr>
            <w:tcW w:w="1120" w:type="dxa"/>
            <w:gridSpan w:val="2"/>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74D3541A" w14:textId="77777777" w:rsidR="000E2DA6" w:rsidRPr="00E35CF9" w:rsidRDefault="000E2DA6" w:rsidP="000B3501">
            <w:pPr>
              <w:pStyle w:val="Body"/>
              <w:spacing w:before="0" w:line="160" w:lineRule="atLeast"/>
              <w:jc w:val="center"/>
              <w:rPr>
                <w:rFonts w:ascii="Arial" w:hAnsi="Arial" w:cs="Arial"/>
                <w:sz w:val="16"/>
                <w:szCs w:val="16"/>
                <w:rPrChange w:id="20" w:author="Cariou, Laurent" w:date="2020-10-02T16:14:00Z">
                  <w:rPr>
                    <w:rFonts w:ascii="Arial" w:hAnsi="Arial" w:cs="Arial"/>
                    <w:sz w:val="16"/>
                    <w:szCs w:val="16"/>
                    <w:highlight w:val="yellow"/>
                  </w:rPr>
                </w:rPrChange>
              </w:rPr>
            </w:pPr>
            <w:r w:rsidRPr="00E35CF9">
              <w:rPr>
                <w:rFonts w:ascii="Arial" w:hAnsi="Arial" w:cs="Arial"/>
                <w:w w:val="100"/>
                <w:sz w:val="16"/>
                <w:szCs w:val="16"/>
                <w:rPrChange w:id="21" w:author="Cariou, Laurent" w:date="2020-10-02T16:14:00Z">
                  <w:rPr>
                    <w:rFonts w:ascii="Arial" w:hAnsi="Arial" w:cs="Arial"/>
                    <w:w w:val="100"/>
                    <w:sz w:val="16"/>
                    <w:szCs w:val="16"/>
                    <w:highlight w:val="yellow"/>
                  </w:rPr>
                </w:rPrChange>
              </w:rPr>
              <w:t>Element ID</w:t>
            </w:r>
          </w:p>
        </w:tc>
        <w:tc>
          <w:tcPr>
            <w:tcW w:w="11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6A4E5FFB" w14:textId="77777777" w:rsidR="000E2DA6" w:rsidRPr="00E35CF9" w:rsidRDefault="000E2DA6" w:rsidP="000B3501">
            <w:pPr>
              <w:pStyle w:val="Body"/>
              <w:spacing w:before="0" w:line="160" w:lineRule="atLeast"/>
              <w:jc w:val="center"/>
              <w:rPr>
                <w:rFonts w:ascii="Arial" w:hAnsi="Arial" w:cs="Arial"/>
                <w:sz w:val="16"/>
                <w:szCs w:val="16"/>
                <w:rPrChange w:id="22" w:author="Cariou, Laurent" w:date="2020-10-02T16:14:00Z">
                  <w:rPr>
                    <w:rFonts w:ascii="Arial" w:hAnsi="Arial" w:cs="Arial"/>
                    <w:sz w:val="16"/>
                    <w:szCs w:val="16"/>
                    <w:highlight w:val="yellow"/>
                  </w:rPr>
                </w:rPrChange>
              </w:rPr>
            </w:pPr>
            <w:r w:rsidRPr="00E35CF9">
              <w:rPr>
                <w:rFonts w:ascii="Arial" w:hAnsi="Arial" w:cs="Arial"/>
                <w:w w:val="100"/>
                <w:sz w:val="16"/>
                <w:szCs w:val="16"/>
                <w:rPrChange w:id="23" w:author="Cariou, Laurent" w:date="2020-10-02T16:14:00Z">
                  <w:rPr>
                    <w:rFonts w:ascii="Arial" w:hAnsi="Arial" w:cs="Arial"/>
                    <w:w w:val="100"/>
                    <w:sz w:val="16"/>
                    <w:szCs w:val="16"/>
                    <w:highlight w:val="yellow"/>
                  </w:rPr>
                </w:rPrChange>
              </w:rPr>
              <w:t>Length</w:t>
            </w:r>
          </w:p>
        </w:tc>
        <w:tc>
          <w:tcPr>
            <w:tcW w:w="1360" w:type="dxa"/>
            <w:tcBorders>
              <w:top w:val="single" w:sz="10" w:space="0" w:color="000000"/>
              <w:left w:val="single" w:sz="10" w:space="0" w:color="000000"/>
              <w:bottom w:val="single" w:sz="10" w:space="0" w:color="000000"/>
              <w:right w:val="single" w:sz="10" w:space="0" w:color="000000"/>
            </w:tcBorders>
          </w:tcPr>
          <w:p w14:paraId="4B871350" w14:textId="7EBC49C5" w:rsidR="000E2DA6" w:rsidRPr="00E35CF9" w:rsidRDefault="000E2DA6" w:rsidP="000B3501">
            <w:pPr>
              <w:pStyle w:val="Body"/>
              <w:spacing w:before="0" w:line="160" w:lineRule="atLeast"/>
              <w:jc w:val="center"/>
              <w:rPr>
                <w:rFonts w:ascii="Arial" w:hAnsi="Arial" w:cs="Arial"/>
                <w:w w:val="100"/>
                <w:sz w:val="16"/>
                <w:szCs w:val="16"/>
                <w:rPrChange w:id="24" w:author="Cariou, Laurent" w:date="2020-10-02T16:14:00Z">
                  <w:rPr>
                    <w:rFonts w:ascii="Arial" w:hAnsi="Arial" w:cs="Arial"/>
                    <w:w w:val="100"/>
                    <w:sz w:val="16"/>
                    <w:szCs w:val="16"/>
                    <w:highlight w:val="yellow"/>
                  </w:rPr>
                </w:rPrChange>
              </w:rPr>
            </w:pPr>
            <w:r w:rsidRPr="00E35CF9">
              <w:rPr>
                <w:rFonts w:ascii="Arial" w:hAnsi="Arial" w:cs="Arial"/>
                <w:w w:val="100"/>
                <w:sz w:val="16"/>
                <w:szCs w:val="16"/>
                <w:rPrChange w:id="25" w:author="Cariou, Laurent" w:date="2020-10-02T16:14:00Z">
                  <w:rPr>
                    <w:rFonts w:ascii="Arial" w:hAnsi="Arial" w:cs="Arial"/>
                    <w:w w:val="100"/>
                    <w:sz w:val="16"/>
                    <w:szCs w:val="16"/>
                    <w:highlight w:val="yellow"/>
                  </w:rPr>
                </w:rPrChange>
              </w:rPr>
              <w:t>Element ID Extension</w:t>
            </w:r>
          </w:p>
        </w:tc>
        <w:tc>
          <w:tcPr>
            <w:tcW w:w="136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5BC507CF" w14:textId="2DE529F3" w:rsidR="000E2DA6" w:rsidRPr="00E35CF9" w:rsidRDefault="000E2DA6" w:rsidP="000B3501">
            <w:pPr>
              <w:pStyle w:val="Body"/>
              <w:spacing w:before="0" w:line="160" w:lineRule="atLeast"/>
              <w:jc w:val="center"/>
              <w:rPr>
                <w:rFonts w:ascii="Arial" w:hAnsi="Arial" w:cs="Arial"/>
                <w:sz w:val="16"/>
                <w:szCs w:val="16"/>
                <w:rPrChange w:id="26" w:author="Cariou, Laurent" w:date="2020-10-02T16:14:00Z">
                  <w:rPr>
                    <w:rFonts w:ascii="Arial" w:hAnsi="Arial" w:cs="Arial"/>
                    <w:sz w:val="16"/>
                    <w:szCs w:val="16"/>
                    <w:highlight w:val="yellow"/>
                  </w:rPr>
                </w:rPrChange>
              </w:rPr>
            </w:pPr>
            <w:r w:rsidRPr="00E35CF9">
              <w:rPr>
                <w:rFonts w:ascii="Arial" w:hAnsi="Arial" w:cs="Arial"/>
                <w:w w:val="100"/>
                <w:sz w:val="16"/>
                <w:szCs w:val="16"/>
                <w:rPrChange w:id="27" w:author="Cariou, Laurent" w:date="2020-10-02T16:14:00Z">
                  <w:rPr>
                    <w:rFonts w:ascii="Arial" w:hAnsi="Arial" w:cs="Arial"/>
                    <w:w w:val="100"/>
                    <w:sz w:val="16"/>
                    <w:szCs w:val="16"/>
                    <w:highlight w:val="yellow"/>
                  </w:rPr>
                </w:rPrChange>
              </w:rPr>
              <w:t xml:space="preserve">Number </w:t>
            </w:r>
            <w:proofErr w:type="gramStart"/>
            <w:r w:rsidRPr="00E35CF9">
              <w:rPr>
                <w:rFonts w:ascii="Arial" w:hAnsi="Arial" w:cs="Arial"/>
                <w:w w:val="100"/>
                <w:sz w:val="16"/>
                <w:szCs w:val="16"/>
                <w:rPrChange w:id="28" w:author="Cariou, Laurent" w:date="2020-10-02T16:14:00Z">
                  <w:rPr>
                    <w:rFonts w:ascii="Arial" w:hAnsi="Arial" w:cs="Arial"/>
                    <w:w w:val="100"/>
                    <w:sz w:val="16"/>
                    <w:szCs w:val="16"/>
                    <w:highlight w:val="yellow"/>
                  </w:rPr>
                </w:rPrChange>
              </w:rPr>
              <w:t>Of</w:t>
            </w:r>
            <w:proofErr w:type="gramEnd"/>
            <w:r w:rsidRPr="00E35CF9">
              <w:rPr>
                <w:rFonts w:ascii="Arial" w:hAnsi="Arial" w:cs="Arial"/>
                <w:w w:val="100"/>
                <w:sz w:val="16"/>
                <w:szCs w:val="16"/>
                <w:rPrChange w:id="29" w:author="Cariou, Laurent" w:date="2020-10-02T16:14:00Z">
                  <w:rPr>
                    <w:rFonts w:ascii="Arial" w:hAnsi="Arial" w:cs="Arial"/>
                    <w:w w:val="100"/>
                    <w:sz w:val="16"/>
                    <w:szCs w:val="16"/>
                    <w:highlight w:val="yellow"/>
                  </w:rPr>
                </w:rPrChange>
              </w:rPr>
              <w:t xml:space="preserve"> Link ID Fields</w:t>
            </w:r>
          </w:p>
        </w:tc>
        <w:tc>
          <w:tcPr>
            <w:tcW w:w="1360" w:type="dxa"/>
            <w:tcBorders>
              <w:top w:val="single" w:sz="10" w:space="0" w:color="000000"/>
              <w:left w:val="single" w:sz="10" w:space="0" w:color="000000"/>
              <w:bottom w:val="single" w:sz="10" w:space="0" w:color="000000"/>
              <w:right w:val="single" w:sz="10" w:space="0" w:color="000000"/>
            </w:tcBorders>
          </w:tcPr>
          <w:p w14:paraId="33EA9F05" w14:textId="7A3E5C48" w:rsidR="000E2DA6" w:rsidRPr="00E35CF9" w:rsidRDefault="000E2DA6" w:rsidP="000B3501">
            <w:pPr>
              <w:pStyle w:val="Body"/>
              <w:spacing w:before="0" w:line="160" w:lineRule="atLeast"/>
              <w:jc w:val="center"/>
              <w:rPr>
                <w:rFonts w:ascii="Arial" w:hAnsi="Arial" w:cs="Arial"/>
                <w:w w:val="100"/>
                <w:sz w:val="16"/>
                <w:szCs w:val="16"/>
                <w:rPrChange w:id="30" w:author="Cariou, Laurent" w:date="2020-10-02T16:14:00Z">
                  <w:rPr>
                    <w:rFonts w:ascii="Arial" w:hAnsi="Arial" w:cs="Arial"/>
                    <w:w w:val="100"/>
                    <w:sz w:val="16"/>
                    <w:szCs w:val="16"/>
                    <w:highlight w:val="yellow"/>
                  </w:rPr>
                </w:rPrChange>
              </w:rPr>
            </w:pPr>
            <w:r w:rsidRPr="00E35CF9">
              <w:rPr>
                <w:rFonts w:ascii="Arial" w:hAnsi="Arial" w:cs="Arial"/>
                <w:w w:val="100"/>
                <w:sz w:val="16"/>
                <w:szCs w:val="16"/>
                <w:rPrChange w:id="31" w:author="Cariou, Laurent" w:date="2020-10-02T16:14:00Z">
                  <w:rPr>
                    <w:rFonts w:ascii="Arial" w:hAnsi="Arial" w:cs="Arial"/>
                    <w:w w:val="100"/>
                    <w:sz w:val="16"/>
                    <w:szCs w:val="16"/>
                    <w:highlight w:val="yellow"/>
                  </w:rPr>
                </w:rPrChange>
              </w:rPr>
              <w:t>Link ID</w:t>
            </w:r>
          </w:p>
        </w:tc>
      </w:tr>
      <w:tr w:rsidR="000E2DA6" w:rsidRPr="00E35CF9" w14:paraId="513C6F40" w14:textId="4AE36340" w:rsidTr="000B3501">
        <w:trPr>
          <w:trHeight w:val="320"/>
          <w:jc w:val="center"/>
        </w:trPr>
        <w:tc>
          <w:tcPr>
            <w:tcW w:w="780" w:type="dxa"/>
            <w:tcBorders>
              <w:top w:val="nil"/>
              <w:left w:val="nil"/>
              <w:bottom w:val="nil"/>
              <w:right w:val="nil"/>
            </w:tcBorders>
            <w:tcMar>
              <w:top w:w="120" w:type="dxa"/>
              <w:left w:w="120" w:type="dxa"/>
              <w:bottom w:w="60" w:type="dxa"/>
              <w:right w:w="120" w:type="dxa"/>
            </w:tcMar>
          </w:tcPr>
          <w:p w14:paraId="3B296578" w14:textId="77777777" w:rsidR="000E2DA6" w:rsidRPr="00E35CF9" w:rsidRDefault="000E2DA6" w:rsidP="000B3501">
            <w:pPr>
              <w:pStyle w:val="Body"/>
              <w:spacing w:before="0" w:line="160" w:lineRule="atLeast"/>
              <w:jc w:val="center"/>
              <w:rPr>
                <w:rFonts w:ascii="Arial" w:hAnsi="Arial" w:cs="Arial"/>
                <w:sz w:val="16"/>
                <w:szCs w:val="16"/>
                <w:rPrChange w:id="32" w:author="Cariou, Laurent" w:date="2020-10-02T16:14:00Z">
                  <w:rPr>
                    <w:rFonts w:ascii="Arial" w:hAnsi="Arial" w:cs="Arial"/>
                    <w:sz w:val="16"/>
                    <w:szCs w:val="16"/>
                    <w:highlight w:val="yellow"/>
                  </w:rPr>
                </w:rPrChange>
              </w:rPr>
            </w:pPr>
            <w:r w:rsidRPr="00E35CF9">
              <w:rPr>
                <w:rFonts w:ascii="Arial" w:hAnsi="Arial" w:cs="Arial"/>
                <w:w w:val="100"/>
                <w:sz w:val="16"/>
                <w:szCs w:val="16"/>
                <w:rPrChange w:id="33" w:author="Cariou, Laurent" w:date="2020-10-02T16:14:00Z">
                  <w:rPr>
                    <w:rFonts w:ascii="Arial" w:hAnsi="Arial" w:cs="Arial"/>
                    <w:w w:val="100"/>
                    <w:sz w:val="16"/>
                    <w:szCs w:val="16"/>
                    <w:highlight w:val="yellow"/>
                  </w:rPr>
                </w:rPrChange>
              </w:rPr>
              <w:t>Octets:</w:t>
            </w:r>
          </w:p>
        </w:tc>
        <w:tc>
          <w:tcPr>
            <w:tcW w:w="1120" w:type="dxa"/>
            <w:gridSpan w:val="2"/>
            <w:tcBorders>
              <w:top w:val="nil"/>
              <w:left w:val="nil"/>
              <w:bottom w:val="nil"/>
              <w:right w:val="nil"/>
            </w:tcBorders>
            <w:tcMar>
              <w:top w:w="120" w:type="dxa"/>
              <w:left w:w="120" w:type="dxa"/>
              <w:bottom w:w="60" w:type="dxa"/>
              <w:right w:w="120" w:type="dxa"/>
            </w:tcMar>
          </w:tcPr>
          <w:p w14:paraId="3E267307" w14:textId="77777777" w:rsidR="000E2DA6" w:rsidRPr="00E35CF9" w:rsidRDefault="000E2DA6" w:rsidP="000B3501">
            <w:pPr>
              <w:pStyle w:val="Body"/>
              <w:spacing w:before="0" w:line="160" w:lineRule="atLeast"/>
              <w:jc w:val="center"/>
              <w:rPr>
                <w:rFonts w:ascii="Arial" w:hAnsi="Arial" w:cs="Arial"/>
                <w:sz w:val="16"/>
                <w:szCs w:val="16"/>
                <w:rPrChange w:id="34" w:author="Cariou, Laurent" w:date="2020-10-02T16:14:00Z">
                  <w:rPr>
                    <w:rFonts w:ascii="Arial" w:hAnsi="Arial" w:cs="Arial"/>
                    <w:sz w:val="16"/>
                    <w:szCs w:val="16"/>
                    <w:highlight w:val="yellow"/>
                  </w:rPr>
                </w:rPrChange>
              </w:rPr>
            </w:pPr>
            <w:r w:rsidRPr="00E35CF9">
              <w:rPr>
                <w:rFonts w:ascii="Arial" w:hAnsi="Arial" w:cs="Arial"/>
                <w:w w:val="100"/>
                <w:sz w:val="16"/>
                <w:szCs w:val="16"/>
                <w:rPrChange w:id="35" w:author="Cariou, Laurent" w:date="2020-10-02T16:14:00Z">
                  <w:rPr>
                    <w:rFonts w:ascii="Arial" w:hAnsi="Arial" w:cs="Arial"/>
                    <w:w w:val="100"/>
                    <w:sz w:val="16"/>
                    <w:szCs w:val="16"/>
                    <w:highlight w:val="yellow"/>
                  </w:rPr>
                </w:rPrChange>
              </w:rPr>
              <w:t>1</w:t>
            </w:r>
          </w:p>
        </w:tc>
        <w:tc>
          <w:tcPr>
            <w:tcW w:w="1120" w:type="dxa"/>
            <w:tcBorders>
              <w:top w:val="nil"/>
              <w:left w:val="nil"/>
              <w:bottom w:val="nil"/>
              <w:right w:val="nil"/>
            </w:tcBorders>
            <w:tcMar>
              <w:top w:w="120" w:type="dxa"/>
              <w:left w:w="120" w:type="dxa"/>
              <w:bottom w:w="60" w:type="dxa"/>
              <w:right w:w="120" w:type="dxa"/>
            </w:tcMar>
          </w:tcPr>
          <w:p w14:paraId="6417A37D" w14:textId="77777777" w:rsidR="000E2DA6" w:rsidRPr="00E35CF9" w:rsidRDefault="000E2DA6" w:rsidP="000B3501">
            <w:pPr>
              <w:pStyle w:val="Body"/>
              <w:spacing w:before="0" w:line="160" w:lineRule="atLeast"/>
              <w:jc w:val="center"/>
              <w:rPr>
                <w:rFonts w:ascii="Arial" w:hAnsi="Arial" w:cs="Arial"/>
                <w:sz w:val="16"/>
                <w:szCs w:val="16"/>
                <w:rPrChange w:id="36" w:author="Cariou, Laurent" w:date="2020-10-02T16:14:00Z">
                  <w:rPr>
                    <w:rFonts w:ascii="Arial" w:hAnsi="Arial" w:cs="Arial"/>
                    <w:sz w:val="16"/>
                    <w:szCs w:val="16"/>
                    <w:highlight w:val="yellow"/>
                  </w:rPr>
                </w:rPrChange>
              </w:rPr>
            </w:pPr>
            <w:r w:rsidRPr="00E35CF9">
              <w:rPr>
                <w:rFonts w:ascii="Arial" w:hAnsi="Arial" w:cs="Arial"/>
                <w:w w:val="100"/>
                <w:sz w:val="16"/>
                <w:szCs w:val="16"/>
                <w:rPrChange w:id="37" w:author="Cariou, Laurent" w:date="2020-10-02T16:14:00Z">
                  <w:rPr>
                    <w:rFonts w:ascii="Arial" w:hAnsi="Arial" w:cs="Arial"/>
                    <w:w w:val="100"/>
                    <w:sz w:val="16"/>
                    <w:szCs w:val="16"/>
                    <w:highlight w:val="yellow"/>
                  </w:rPr>
                </w:rPrChange>
              </w:rPr>
              <w:t>1</w:t>
            </w:r>
          </w:p>
        </w:tc>
        <w:tc>
          <w:tcPr>
            <w:tcW w:w="1360" w:type="dxa"/>
            <w:tcBorders>
              <w:top w:val="nil"/>
              <w:left w:val="nil"/>
              <w:bottom w:val="nil"/>
              <w:right w:val="nil"/>
            </w:tcBorders>
          </w:tcPr>
          <w:p w14:paraId="55A69D3F" w14:textId="18670826" w:rsidR="000E2DA6" w:rsidRPr="00E35CF9" w:rsidRDefault="000E2DA6" w:rsidP="000B3501">
            <w:pPr>
              <w:pStyle w:val="Body"/>
              <w:spacing w:before="0" w:line="160" w:lineRule="atLeast"/>
              <w:jc w:val="center"/>
              <w:rPr>
                <w:rFonts w:ascii="Arial" w:hAnsi="Arial" w:cs="Arial"/>
                <w:w w:val="100"/>
                <w:sz w:val="16"/>
                <w:szCs w:val="16"/>
                <w:rPrChange w:id="38" w:author="Cariou, Laurent" w:date="2020-10-02T16:14:00Z">
                  <w:rPr>
                    <w:rFonts w:ascii="Arial" w:hAnsi="Arial" w:cs="Arial"/>
                    <w:w w:val="100"/>
                    <w:sz w:val="16"/>
                    <w:szCs w:val="16"/>
                    <w:highlight w:val="yellow"/>
                  </w:rPr>
                </w:rPrChange>
              </w:rPr>
            </w:pPr>
            <w:r w:rsidRPr="00E35CF9">
              <w:rPr>
                <w:rFonts w:ascii="Arial" w:hAnsi="Arial" w:cs="Arial"/>
                <w:w w:val="100"/>
                <w:sz w:val="16"/>
                <w:szCs w:val="16"/>
                <w:rPrChange w:id="39" w:author="Cariou, Laurent" w:date="2020-10-02T16:14:00Z">
                  <w:rPr>
                    <w:rFonts w:ascii="Arial" w:hAnsi="Arial" w:cs="Arial"/>
                    <w:w w:val="100"/>
                    <w:sz w:val="16"/>
                    <w:szCs w:val="16"/>
                    <w:highlight w:val="yellow"/>
                  </w:rPr>
                </w:rPrChange>
              </w:rPr>
              <w:t>1</w:t>
            </w:r>
          </w:p>
        </w:tc>
        <w:tc>
          <w:tcPr>
            <w:tcW w:w="1360" w:type="dxa"/>
            <w:tcBorders>
              <w:top w:val="nil"/>
              <w:left w:val="nil"/>
              <w:bottom w:val="nil"/>
              <w:right w:val="nil"/>
            </w:tcBorders>
            <w:tcMar>
              <w:top w:w="120" w:type="dxa"/>
              <w:left w:w="120" w:type="dxa"/>
              <w:bottom w:w="60" w:type="dxa"/>
              <w:right w:w="120" w:type="dxa"/>
            </w:tcMar>
          </w:tcPr>
          <w:p w14:paraId="79E7EB57" w14:textId="17FCBB35" w:rsidR="000E2DA6" w:rsidRPr="00E35CF9" w:rsidRDefault="000E2DA6" w:rsidP="000B3501">
            <w:pPr>
              <w:pStyle w:val="Body"/>
              <w:spacing w:before="0" w:line="160" w:lineRule="atLeast"/>
              <w:jc w:val="center"/>
              <w:rPr>
                <w:rFonts w:ascii="Arial" w:hAnsi="Arial" w:cs="Arial"/>
                <w:sz w:val="16"/>
                <w:szCs w:val="16"/>
                <w:rPrChange w:id="40" w:author="Cariou, Laurent" w:date="2020-10-02T16:14:00Z">
                  <w:rPr>
                    <w:rFonts w:ascii="Arial" w:hAnsi="Arial" w:cs="Arial"/>
                    <w:sz w:val="16"/>
                    <w:szCs w:val="16"/>
                    <w:highlight w:val="yellow"/>
                  </w:rPr>
                </w:rPrChange>
              </w:rPr>
            </w:pPr>
            <w:r w:rsidRPr="00E35CF9">
              <w:rPr>
                <w:rFonts w:ascii="Arial" w:hAnsi="Arial" w:cs="Arial"/>
                <w:w w:val="100"/>
                <w:sz w:val="16"/>
                <w:szCs w:val="16"/>
                <w:rPrChange w:id="41" w:author="Cariou, Laurent" w:date="2020-10-02T16:14:00Z">
                  <w:rPr>
                    <w:rFonts w:ascii="Arial" w:hAnsi="Arial" w:cs="Arial"/>
                    <w:w w:val="100"/>
                    <w:sz w:val="16"/>
                    <w:szCs w:val="16"/>
                    <w:highlight w:val="yellow"/>
                  </w:rPr>
                </w:rPrChange>
              </w:rPr>
              <w:t>1</w:t>
            </w:r>
          </w:p>
        </w:tc>
        <w:tc>
          <w:tcPr>
            <w:tcW w:w="1360" w:type="dxa"/>
            <w:tcBorders>
              <w:top w:val="nil"/>
              <w:left w:val="nil"/>
              <w:bottom w:val="nil"/>
              <w:right w:val="nil"/>
            </w:tcBorders>
          </w:tcPr>
          <w:p w14:paraId="10635F53" w14:textId="7CF6C833" w:rsidR="000E2DA6" w:rsidRPr="00E35CF9" w:rsidRDefault="000E2DA6" w:rsidP="000B3501">
            <w:pPr>
              <w:pStyle w:val="Body"/>
              <w:spacing w:before="0" w:line="160" w:lineRule="atLeast"/>
              <w:jc w:val="center"/>
              <w:rPr>
                <w:rFonts w:ascii="Arial" w:hAnsi="Arial" w:cs="Arial"/>
                <w:w w:val="100"/>
                <w:sz w:val="16"/>
                <w:szCs w:val="16"/>
                <w:rPrChange w:id="42" w:author="Cariou, Laurent" w:date="2020-10-02T16:14:00Z">
                  <w:rPr>
                    <w:rFonts w:ascii="Arial" w:hAnsi="Arial" w:cs="Arial"/>
                    <w:w w:val="100"/>
                    <w:sz w:val="16"/>
                    <w:szCs w:val="16"/>
                    <w:highlight w:val="yellow"/>
                  </w:rPr>
                </w:rPrChange>
              </w:rPr>
            </w:pPr>
            <w:r w:rsidRPr="00E35CF9">
              <w:rPr>
                <w:rFonts w:ascii="Arial" w:hAnsi="Arial" w:cs="Arial"/>
                <w:w w:val="100"/>
                <w:sz w:val="16"/>
                <w:szCs w:val="16"/>
                <w:rPrChange w:id="43" w:author="Cariou, Laurent" w:date="2020-10-02T16:14:00Z">
                  <w:rPr>
                    <w:rFonts w:ascii="Arial" w:hAnsi="Arial" w:cs="Arial"/>
                    <w:w w:val="100"/>
                    <w:sz w:val="16"/>
                    <w:szCs w:val="16"/>
                    <w:highlight w:val="yellow"/>
                  </w:rPr>
                </w:rPrChange>
              </w:rPr>
              <w:t>Variable</w:t>
            </w:r>
          </w:p>
        </w:tc>
      </w:tr>
      <w:tr w:rsidR="000E2DA6" w:rsidRPr="00E35CF9" w14:paraId="00BF1CE0" w14:textId="4F4CBB28" w:rsidTr="000B3501">
        <w:trPr>
          <w:jc w:val="center"/>
        </w:trPr>
        <w:tc>
          <w:tcPr>
            <w:tcW w:w="1360" w:type="dxa"/>
            <w:gridSpan w:val="2"/>
            <w:tcBorders>
              <w:top w:val="nil"/>
              <w:left w:val="nil"/>
              <w:bottom w:val="nil"/>
              <w:right w:val="nil"/>
            </w:tcBorders>
          </w:tcPr>
          <w:p w14:paraId="252321D0" w14:textId="77777777" w:rsidR="000E2DA6" w:rsidRPr="00E35CF9" w:rsidRDefault="000E2DA6" w:rsidP="00B809CD">
            <w:pPr>
              <w:pStyle w:val="FigTitle"/>
              <w:rPr>
                <w:w w:val="100"/>
                <w:rPrChange w:id="44" w:author="Cariou, Laurent" w:date="2020-10-02T16:14:00Z">
                  <w:rPr>
                    <w:w w:val="100"/>
                    <w:highlight w:val="yellow"/>
                  </w:rPr>
                </w:rPrChange>
              </w:rPr>
            </w:pPr>
          </w:p>
        </w:tc>
        <w:tc>
          <w:tcPr>
            <w:tcW w:w="4380" w:type="dxa"/>
            <w:gridSpan w:val="4"/>
            <w:tcBorders>
              <w:top w:val="nil"/>
              <w:left w:val="nil"/>
              <w:bottom w:val="nil"/>
              <w:right w:val="nil"/>
            </w:tcBorders>
            <w:tcMar>
              <w:top w:w="120" w:type="dxa"/>
              <w:left w:w="120" w:type="dxa"/>
              <w:bottom w:w="60" w:type="dxa"/>
              <w:right w:w="120" w:type="dxa"/>
            </w:tcMar>
            <w:vAlign w:val="center"/>
          </w:tcPr>
          <w:p w14:paraId="1684D3D4" w14:textId="73EB4E2E" w:rsidR="000E2DA6" w:rsidRPr="00E35CF9" w:rsidRDefault="000E2DA6" w:rsidP="00B809CD">
            <w:pPr>
              <w:pStyle w:val="FigTitle"/>
              <w:rPr>
                <w:rPrChange w:id="45" w:author="Cariou, Laurent" w:date="2020-10-02T16:14:00Z">
                  <w:rPr>
                    <w:highlight w:val="yellow"/>
                  </w:rPr>
                </w:rPrChange>
              </w:rPr>
            </w:pPr>
            <w:bookmarkStart w:id="46" w:name="RTF39353035393a204669675469"/>
            <w:r w:rsidRPr="00E35CF9">
              <w:rPr>
                <w:w w:val="100"/>
                <w:rPrChange w:id="47" w:author="Cariou, Laurent" w:date="2020-10-02T16:14:00Z">
                  <w:rPr>
                    <w:w w:val="100"/>
                    <w:highlight w:val="yellow"/>
                  </w:rPr>
                </w:rPrChange>
              </w:rPr>
              <w:t>Figure xxx - MLD Request element format</w:t>
            </w:r>
            <w:bookmarkEnd w:id="46"/>
          </w:p>
        </w:tc>
        <w:tc>
          <w:tcPr>
            <w:tcW w:w="1360" w:type="dxa"/>
            <w:tcBorders>
              <w:top w:val="nil"/>
              <w:left w:val="nil"/>
              <w:bottom w:val="nil"/>
              <w:right w:val="nil"/>
            </w:tcBorders>
          </w:tcPr>
          <w:p w14:paraId="4DB4DCB9" w14:textId="77777777" w:rsidR="000E2DA6" w:rsidRPr="00E35CF9" w:rsidRDefault="000E2DA6" w:rsidP="00B809CD">
            <w:pPr>
              <w:pStyle w:val="FigTitle"/>
              <w:rPr>
                <w:w w:val="100"/>
                <w:rPrChange w:id="48" w:author="Cariou, Laurent" w:date="2020-10-02T16:14:00Z">
                  <w:rPr>
                    <w:w w:val="100"/>
                    <w:highlight w:val="yellow"/>
                  </w:rPr>
                </w:rPrChange>
              </w:rPr>
            </w:pPr>
          </w:p>
        </w:tc>
      </w:tr>
    </w:tbl>
    <w:p w14:paraId="3EC35AF9" w14:textId="6B26DE87" w:rsidR="00B809CD" w:rsidRPr="00E35CF9" w:rsidRDefault="00B809CD" w:rsidP="00B809CD">
      <w:pPr>
        <w:pStyle w:val="T"/>
        <w:rPr>
          <w:w w:val="100"/>
          <w:rPrChange w:id="49" w:author="Cariou, Laurent" w:date="2020-10-02T16:14:00Z">
            <w:rPr>
              <w:w w:val="100"/>
              <w:highlight w:val="yellow"/>
            </w:rPr>
          </w:rPrChange>
        </w:rPr>
      </w:pPr>
    </w:p>
    <w:p w14:paraId="3102B937" w14:textId="7C07D92C" w:rsidR="007D6AB0" w:rsidRPr="00E35CF9" w:rsidRDefault="007D6AB0" w:rsidP="007D6AB0">
      <w:pPr>
        <w:pStyle w:val="T"/>
        <w:rPr>
          <w:w w:val="100"/>
          <w:rPrChange w:id="50" w:author="Cariou, Laurent" w:date="2020-10-02T16:14:00Z">
            <w:rPr>
              <w:w w:val="100"/>
              <w:highlight w:val="yellow"/>
            </w:rPr>
          </w:rPrChange>
        </w:rPr>
      </w:pPr>
      <w:r w:rsidRPr="00E35CF9">
        <w:rPr>
          <w:w w:val="100"/>
          <w:rPrChange w:id="51" w:author="Cariou, Laurent" w:date="2020-10-02T16:14:00Z">
            <w:rPr>
              <w:w w:val="100"/>
              <w:highlight w:val="yellow"/>
            </w:rPr>
          </w:rPrChange>
        </w:rPr>
        <w:t xml:space="preserve">The Number </w:t>
      </w:r>
      <w:proofErr w:type="gramStart"/>
      <w:r w:rsidRPr="00E35CF9">
        <w:rPr>
          <w:w w:val="100"/>
          <w:rPrChange w:id="52" w:author="Cariou, Laurent" w:date="2020-10-02T16:14:00Z">
            <w:rPr>
              <w:w w:val="100"/>
              <w:highlight w:val="yellow"/>
            </w:rPr>
          </w:rPrChange>
        </w:rPr>
        <w:t>Of</w:t>
      </w:r>
      <w:proofErr w:type="gramEnd"/>
      <w:r w:rsidRPr="00E35CF9">
        <w:rPr>
          <w:w w:val="100"/>
          <w:rPrChange w:id="53" w:author="Cariou, Laurent" w:date="2020-10-02T16:14:00Z">
            <w:rPr>
              <w:w w:val="100"/>
              <w:highlight w:val="yellow"/>
            </w:rPr>
          </w:rPrChange>
        </w:rPr>
        <w:t xml:space="preserve"> Link ID Fields field indicates the number of Link ID fields that are includes in the MLD Request element. If it is set to 0, it indicates that all Link IDs of the AP MLD are </w:t>
      </w:r>
      <w:proofErr w:type="gramStart"/>
      <w:r w:rsidRPr="00E35CF9">
        <w:rPr>
          <w:w w:val="100"/>
          <w:rPrChange w:id="54" w:author="Cariou, Laurent" w:date="2020-10-02T16:14:00Z">
            <w:rPr>
              <w:w w:val="100"/>
              <w:highlight w:val="yellow"/>
            </w:rPr>
          </w:rPrChange>
        </w:rPr>
        <w:t>requested</w:t>
      </w:r>
      <w:proofErr w:type="gramEnd"/>
      <w:r w:rsidRPr="00E35CF9">
        <w:rPr>
          <w:w w:val="100"/>
          <w:rPrChange w:id="55" w:author="Cariou, Laurent" w:date="2020-10-02T16:14:00Z">
            <w:rPr>
              <w:w w:val="100"/>
              <w:highlight w:val="yellow"/>
            </w:rPr>
          </w:rPrChange>
        </w:rPr>
        <w:t xml:space="preserve"> and zero Link ID fields are included in the MLD request element.</w:t>
      </w:r>
    </w:p>
    <w:p w14:paraId="2B57F2B6" w14:textId="2FB830D5" w:rsidR="007D6AB0" w:rsidRPr="00E35CF9" w:rsidRDefault="007D6AB0" w:rsidP="007D6AB0">
      <w:pPr>
        <w:pStyle w:val="T"/>
        <w:rPr>
          <w:w w:val="100"/>
        </w:rPr>
      </w:pPr>
      <w:r w:rsidRPr="00E35CF9">
        <w:rPr>
          <w:w w:val="100"/>
          <w:rPrChange w:id="56" w:author="Cariou, Laurent" w:date="2020-10-02T16:14:00Z">
            <w:rPr>
              <w:w w:val="100"/>
              <w:highlight w:val="yellow"/>
            </w:rPr>
          </w:rPrChange>
        </w:rPr>
        <w:t>The Link ID field indicates the link identifier of the AP within the AP MLD</w:t>
      </w:r>
      <w:r w:rsidRPr="00E35CF9">
        <w:rPr>
          <w:w w:val="100"/>
        </w:rPr>
        <w:t xml:space="preserve">. </w:t>
      </w:r>
    </w:p>
    <w:p w14:paraId="07C206D3" w14:textId="48D5A324" w:rsidR="007D6AB0" w:rsidRPr="00E35CF9" w:rsidRDefault="007D6AB0" w:rsidP="00B809CD">
      <w:pPr>
        <w:pStyle w:val="T"/>
        <w:rPr>
          <w:w w:val="100"/>
        </w:rPr>
      </w:pPr>
    </w:p>
    <w:p w14:paraId="5D97BB8D" w14:textId="77777777" w:rsidR="00D101F8" w:rsidRPr="00E35CF9" w:rsidRDefault="00D101F8" w:rsidP="00D101F8">
      <w:pPr>
        <w:pStyle w:val="T"/>
        <w:rPr>
          <w:i/>
          <w:iCs/>
          <w:w w:val="100"/>
        </w:rPr>
      </w:pPr>
      <w:proofErr w:type="spellStart"/>
      <w:r w:rsidRPr="00E35CF9">
        <w:rPr>
          <w:b/>
          <w:i/>
          <w:iCs/>
          <w:highlight w:val="yellow"/>
        </w:rPr>
        <w:t>TGbe</w:t>
      </w:r>
      <w:proofErr w:type="spellEnd"/>
      <w:r w:rsidRPr="00E35CF9">
        <w:rPr>
          <w:b/>
          <w:i/>
          <w:iCs/>
          <w:highlight w:val="yellow"/>
        </w:rPr>
        <w:t xml:space="preserve"> editor: </w:t>
      </w:r>
      <w:r>
        <w:rPr>
          <w:b/>
          <w:i/>
          <w:iCs/>
          <w:highlight w:val="yellow"/>
        </w:rPr>
        <w:t xml:space="preserve">Modify the following </w:t>
      </w:r>
      <w:r w:rsidRPr="00D101F8">
        <w:rPr>
          <w:b/>
          <w:i/>
          <w:iCs/>
          <w:highlight w:val="yellow"/>
        </w:rPr>
        <w:t xml:space="preserve">subclause 35.3.4.2 MLD probing in 802.11be </w:t>
      </w:r>
      <w:r>
        <w:rPr>
          <w:b/>
          <w:i/>
          <w:iCs/>
          <w:highlight w:val="yellow"/>
        </w:rPr>
        <w:t>D0.1</w:t>
      </w:r>
      <w:r w:rsidRPr="00E35CF9">
        <w:rPr>
          <w:b/>
          <w:i/>
          <w:iCs/>
          <w:highlight w:val="yellow"/>
        </w:rPr>
        <w:t>:</w:t>
      </w:r>
    </w:p>
    <w:p w14:paraId="688BCFAD" w14:textId="26AD5170" w:rsidR="008130FD" w:rsidRPr="00E35CF9" w:rsidRDefault="008130FD" w:rsidP="00802890">
      <w:pPr>
        <w:pStyle w:val="T"/>
        <w:rPr>
          <w:b/>
        </w:rPr>
      </w:pPr>
    </w:p>
    <w:p w14:paraId="2CD6BAB1" w14:textId="77777777" w:rsidR="00D101F8" w:rsidRPr="00D101F8" w:rsidRDefault="00D101F8" w:rsidP="00D101F8">
      <w:pPr>
        <w:rPr>
          <w:rStyle w:val="SC15323589"/>
          <w:sz w:val="22"/>
          <w:szCs w:val="22"/>
        </w:rPr>
      </w:pPr>
      <w:r w:rsidRPr="00D101F8">
        <w:rPr>
          <w:rStyle w:val="SC15323589"/>
          <w:sz w:val="22"/>
          <w:szCs w:val="22"/>
        </w:rPr>
        <w:t>35.3.4.2 MLD probing</w:t>
      </w:r>
    </w:p>
    <w:p w14:paraId="5084B807" w14:textId="77777777" w:rsidR="00D101F8" w:rsidRDefault="00D101F8" w:rsidP="007A2B01">
      <w:pPr>
        <w:rPr>
          <w:szCs w:val="22"/>
        </w:rPr>
      </w:pPr>
    </w:p>
    <w:p w14:paraId="378466F7" w14:textId="44C4E4A7" w:rsidR="007A2B01" w:rsidRPr="00BA6A58" w:rsidRDefault="007A2B01" w:rsidP="007A2B01">
      <w:pPr>
        <w:rPr>
          <w:szCs w:val="22"/>
        </w:rPr>
      </w:pPr>
      <w:r w:rsidRPr="00D101F8">
        <w:rPr>
          <w:szCs w:val="22"/>
        </w:rPr>
        <w:t>An MLD probe r</w:t>
      </w:r>
      <w:r w:rsidRPr="00BA6A58">
        <w:rPr>
          <w:szCs w:val="22"/>
        </w:rPr>
        <w:t>equest is a Probe Request frame:</w:t>
      </w:r>
    </w:p>
    <w:p w14:paraId="58001E69" w14:textId="3D37551A" w:rsidR="00BA6A58" w:rsidRDefault="007A2B01" w:rsidP="00BA6A58">
      <w:pPr>
        <w:pStyle w:val="ListParagraph"/>
        <w:numPr>
          <w:ilvl w:val="0"/>
          <w:numId w:val="8"/>
        </w:numPr>
        <w:rPr>
          <w:ins w:id="57" w:author="Cariou, Laurent" w:date="2020-10-05T17:48:00Z"/>
          <w:szCs w:val="22"/>
        </w:rPr>
      </w:pPr>
      <w:r w:rsidRPr="00BA6A58">
        <w:rPr>
          <w:szCs w:val="22"/>
        </w:rPr>
        <w:t xml:space="preserve">with the Address 1 field set to the broadcast address, the Address 3 field set to the BSSID of an AP, or with the Address 1 field set to the BSSID of an AP, or </w:t>
      </w:r>
      <w:ins w:id="58" w:author="Cariou, Laurent" w:date="2020-10-05T17:48:00Z">
        <w:r w:rsidR="00BA6A58" w:rsidRPr="00BA6A58">
          <w:rPr>
            <w:szCs w:val="22"/>
            <w:highlight w:val="green"/>
            <w:rPrChange w:id="59" w:author="Cariou, Laurent" w:date="2020-10-05T17:49:00Z">
              <w:rPr>
                <w:szCs w:val="22"/>
              </w:rPr>
            </w:rPrChange>
          </w:rPr>
          <w:t>with the Address 1 field set to the broadcast destination address, the Address 3 field set to the wildcard BSSID and the SSID field or the Short SSID element set to the SSID of an AP</w:t>
        </w:r>
      </w:ins>
      <w:ins w:id="60" w:author="Cariou, Laurent" w:date="2020-10-05T17:49:00Z">
        <w:r w:rsidR="00BA6A58">
          <w:rPr>
            <w:szCs w:val="22"/>
          </w:rPr>
          <w:t>.</w:t>
        </w:r>
      </w:ins>
    </w:p>
    <w:p w14:paraId="6D6ED730" w14:textId="0B96486F" w:rsidR="007A2B01" w:rsidRPr="00A268CF" w:rsidDel="00A268CF" w:rsidRDefault="007A2B01" w:rsidP="007A2B01">
      <w:pPr>
        <w:pStyle w:val="ListParagraph"/>
        <w:numPr>
          <w:ilvl w:val="0"/>
          <w:numId w:val="8"/>
        </w:numPr>
        <w:rPr>
          <w:del w:id="61" w:author="Cariou, Laurent" w:date="2020-10-13T19:44:00Z"/>
          <w:szCs w:val="22"/>
          <w:highlight w:val="green"/>
          <w:rPrChange w:id="62" w:author="Cariou, Laurent" w:date="2020-10-13T19:44:00Z">
            <w:rPr>
              <w:del w:id="63" w:author="Cariou, Laurent" w:date="2020-10-13T19:44:00Z"/>
              <w:szCs w:val="22"/>
            </w:rPr>
          </w:rPrChange>
        </w:rPr>
      </w:pPr>
      <w:del w:id="64" w:author="Cariou, Laurent" w:date="2020-10-13T19:44:00Z">
        <w:r w:rsidRPr="00A268CF" w:rsidDel="00A268CF">
          <w:rPr>
            <w:szCs w:val="22"/>
            <w:highlight w:val="green"/>
          </w:rPr>
          <w:delText>other addressing TBD.</w:delText>
        </w:r>
      </w:del>
    </w:p>
    <w:p w14:paraId="504234E3" w14:textId="4CC97790" w:rsidR="007A2B01" w:rsidRPr="00E35CF9" w:rsidRDefault="007A2B01" w:rsidP="007A2B01">
      <w:pPr>
        <w:pStyle w:val="ListParagraph"/>
        <w:numPr>
          <w:ilvl w:val="0"/>
          <w:numId w:val="8"/>
        </w:numPr>
        <w:rPr>
          <w:szCs w:val="22"/>
        </w:rPr>
      </w:pPr>
      <w:r w:rsidRPr="00E35CF9">
        <w:rPr>
          <w:szCs w:val="22"/>
        </w:rPr>
        <w:t>and that includes a</w:t>
      </w:r>
      <w:ins w:id="65" w:author="Cariou, Laurent" w:date="2020-10-02T16:04:00Z">
        <w:r w:rsidRPr="00E35CF9">
          <w:rPr>
            <w:szCs w:val="22"/>
          </w:rPr>
          <w:t>n MLD Request element</w:t>
        </w:r>
      </w:ins>
      <w:del w:id="66" w:author="Cariou, Laurent" w:date="2020-10-02T16:04:00Z">
        <w:r w:rsidRPr="00E35CF9" w:rsidDel="007A2B01">
          <w:rPr>
            <w:szCs w:val="22"/>
          </w:rPr>
          <w:delText xml:space="preserve"> TBD signalling</w:delText>
        </w:r>
      </w:del>
      <w:r w:rsidRPr="00E35CF9">
        <w:rPr>
          <w:szCs w:val="22"/>
        </w:rPr>
        <w:t xml:space="preserve"> that identifies that the Probe Request frame is an MLD probe request and that identifies which APs of the AP MLD are requested. </w:t>
      </w:r>
    </w:p>
    <w:p w14:paraId="16F3CA66" w14:textId="77777777" w:rsidR="007A2B01" w:rsidRPr="00FD72C8" w:rsidRDefault="007A2B01" w:rsidP="007A2B01">
      <w:pPr>
        <w:rPr>
          <w:szCs w:val="22"/>
        </w:rPr>
      </w:pPr>
    </w:p>
    <w:p w14:paraId="1F9EDB9A" w14:textId="77777777" w:rsidR="00FD72C8" w:rsidRPr="00E35CF9" w:rsidRDefault="00FD72C8" w:rsidP="00FD72C8">
      <w:pPr>
        <w:rPr>
          <w:ins w:id="67" w:author="Cariou, Laurent" w:date="2020-10-02T16:05:00Z"/>
          <w:szCs w:val="22"/>
          <w:rPrChange w:id="68" w:author="Cariou, Laurent" w:date="2020-10-02T16:14:00Z">
            <w:rPr>
              <w:ins w:id="69" w:author="Cariou, Laurent" w:date="2020-10-02T16:05:00Z"/>
              <w:szCs w:val="22"/>
              <w:highlight w:val="yellow"/>
            </w:rPr>
          </w:rPrChange>
        </w:rPr>
      </w:pPr>
      <w:r w:rsidRPr="00D101F8">
        <w:rPr>
          <w:szCs w:val="22"/>
        </w:rPr>
        <w:t xml:space="preserve">An MLD probe request allows a non-AP STA to request an AP to include the complete set of capabilities, parameters and operation elements of other APs affiliated to the same AP MLD as the AP. </w:t>
      </w:r>
      <w:del w:id="70" w:author="Cariou, Laurent" w:date="2020-10-02T16:05:00Z">
        <w:r w:rsidRPr="00BA6A58" w:rsidDel="007A2B01">
          <w:rPr>
            <w:szCs w:val="22"/>
          </w:rPr>
          <w:delText>It is TBD how the complete information of an AP affiliated to the same AP MLD as the AP identified in the Address 1 or Address 3 field of the Probe Request frame is requested.</w:delText>
        </w:r>
      </w:del>
      <w:ins w:id="71" w:author="Cariou, Laurent" w:date="2020-10-02T16:05:00Z">
        <w:r w:rsidRPr="00E35CF9">
          <w:rPr>
            <w:szCs w:val="22"/>
            <w:rPrChange w:id="72" w:author="Cariou, Laurent" w:date="2020-10-02T16:14:00Z">
              <w:rPr>
                <w:szCs w:val="22"/>
                <w:highlight w:val="yellow"/>
              </w:rPr>
            </w:rPrChange>
          </w:rPr>
          <w:t xml:space="preserve"> The information of an AP affiliated to the same AP MLD as the AP identified in the Address 1 or Address 3 field of the Probe Request frame is requested if</w:t>
        </w:r>
      </w:ins>
      <w:ins w:id="73" w:author="Cariou, Laurent" w:date="2020-10-02T16:08:00Z">
        <w:r w:rsidRPr="00E35CF9">
          <w:rPr>
            <w:szCs w:val="22"/>
            <w:rPrChange w:id="74" w:author="Cariou, Laurent" w:date="2020-10-02T16:14:00Z">
              <w:rPr>
                <w:szCs w:val="22"/>
                <w:highlight w:val="yellow"/>
              </w:rPr>
            </w:rPrChange>
          </w:rPr>
          <w:t xml:space="preserve"> one of the following con</w:t>
        </w:r>
      </w:ins>
      <w:ins w:id="75" w:author="Cariou, Laurent" w:date="2020-10-02T16:09:00Z">
        <w:r w:rsidRPr="00E35CF9">
          <w:rPr>
            <w:szCs w:val="22"/>
            <w:rPrChange w:id="76" w:author="Cariou, Laurent" w:date="2020-10-02T16:14:00Z">
              <w:rPr>
                <w:szCs w:val="22"/>
                <w:highlight w:val="yellow"/>
              </w:rPr>
            </w:rPrChange>
          </w:rPr>
          <w:t>ditions are met</w:t>
        </w:r>
      </w:ins>
      <w:ins w:id="77" w:author="Cariou, Laurent" w:date="2020-10-02T16:05:00Z">
        <w:r w:rsidRPr="00E35CF9">
          <w:rPr>
            <w:szCs w:val="22"/>
            <w:rPrChange w:id="78" w:author="Cariou, Laurent" w:date="2020-10-02T16:14:00Z">
              <w:rPr>
                <w:szCs w:val="22"/>
                <w:highlight w:val="yellow"/>
              </w:rPr>
            </w:rPrChange>
          </w:rPr>
          <w:t>:</w:t>
        </w:r>
      </w:ins>
    </w:p>
    <w:p w14:paraId="2C5B707F" w14:textId="77777777" w:rsidR="00FD72C8" w:rsidRPr="00E35CF9" w:rsidRDefault="00FD72C8" w:rsidP="00FD72C8">
      <w:pPr>
        <w:pStyle w:val="ListParagraph"/>
        <w:numPr>
          <w:ilvl w:val="0"/>
          <w:numId w:val="8"/>
        </w:numPr>
        <w:rPr>
          <w:ins w:id="79" w:author="Cariou, Laurent" w:date="2020-10-02T16:05:00Z"/>
          <w:szCs w:val="22"/>
          <w:rPrChange w:id="80" w:author="Cariou, Laurent" w:date="2020-10-02T16:14:00Z">
            <w:rPr>
              <w:ins w:id="81" w:author="Cariou, Laurent" w:date="2020-10-02T16:05:00Z"/>
              <w:szCs w:val="22"/>
              <w:highlight w:val="yellow"/>
            </w:rPr>
          </w:rPrChange>
        </w:rPr>
      </w:pPr>
      <w:ins w:id="82" w:author="Cariou, Laurent" w:date="2020-10-02T16:05:00Z">
        <w:r w:rsidRPr="00E35CF9">
          <w:rPr>
            <w:szCs w:val="22"/>
            <w:rPrChange w:id="83" w:author="Cariou, Laurent" w:date="2020-10-02T16:14:00Z">
              <w:rPr>
                <w:szCs w:val="22"/>
                <w:highlight w:val="yellow"/>
              </w:rPr>
            </w:rPrChange>
          </w:rPr>
          <w:t xml:space="preserve">the Number </w:t>
        </w:r>
        <w:proofErr w:type="gramStart"/>
        <w:r w:rsidRPr="00E35CF9">
          <w:rPr>
            <w:szCs w:val="22"/>
            <w:rPrChange w:id="84" w:author="Cariou, Laurent" w:date="2020-10-02T16:14:00Z">
              <w:rPr>
                <w:szCs w:val="22"/>
                <w:highlight w:val="yellow"/>
              </w:rPr>
            </w:rPrChange>
          </w:rPr>
          <w:t>Of</w:t>
        </w:r>
        <w:proofErr w:type="gramEnd"/>
        <w:r w:rsidRPr="00E35CF9">
          <w:rPr>
            <w:szCs w:val="22"/>
            <w:rPrChange w:id="85" w:author="Cariou, Laurent" w:date="2020-10-02T16:14:00Z">
              <w:rPr>
                <w:szCs w:val="22"/>
                <w:highlight w:val="yellow"/>
              </w:rPr>
            </w:rPrChange>
          </w:rPr>
          <w:t xml:space="preserve"> Link IDs Fields field </w:t>
        </w:r>
      </w:ins>
      <w:ins w:id="86" w:author="Cariou, Laurent" w:date="2020-10-02T16:06:00Z">
        <w:r w:rsidRPr="00E35CF9">
          <w:rPr>
            <w:szCs w:val="22"/>
            <w:rPrChange w:id="87" w:author="Cariou, Laurent" w:date="2020-10-02T16:14:00Z">
              <w:rPr>
                <w:szCs w:val="22"/>
                <w:highlight w:val="yellow"/>
              </w:rPr>
            </w:rPrChange>
          </w:rPr>
          <w:t xml:space="preserve">in the </w:t>
        </w:r>
      </w:ins>
      <w:ins w:id="88" w:author="Cariou, Laurent" w:date="2020-10-02T16:07:00Z">
        <w:r w:rsidRPr="00E35CF9">
          <w:rPr>
            <w:szCs w:val="22"/>
            <w:rPrChange w:id="89" w:author="Cariou, Laurent" w:date="2020-10-02T16:14:00Z">
              <w:rPr>
                <w:szCs w:val="22"/>
                <w:highlight w:val="yellow"/>
              </w:rPr>
            </w:rPrChange>
          </w:rPr>
          <w:t xml:space="preserve">MLD Request element in the Probe </w:t>
        </w:r>
      </w:ins>
      <w:ins w:id="90" w:author="Cariou, Laurent" w:date="2020-10-02T16:08:00Z">
        <w:r w:rsidRPr="00E35CF9">
          <w:rPr>
            <w:szCs w:val="22"/>
            <w:rPrChange w:id="91" w:author="Cariou, Laurent" w:date="2020-10-02T16:14:00Z">
              <w:rPr>
                <w:szCs w:val="22"/>
                <w:highlight w:val="yellow"/>
              </w:rPr>
            </w:rPrChange>
          </w:rPr>
          <w:t>Request frame</w:t>
        </w:r>
      </w:ins>
      <w:ins w:id="92" w:author="Cariou, Laurent" w:date="2020-10-02T16:07:00Z">
        <w:r w:rsidRPr="00E35CF9">
          <w:rPr>
            <w:szCs w:val="22"/>
            <w:rPrChange w:id="93" w:author="Cariou, Laurent" w:date="2020-10-02T16:14:00Z">
              <w:rPr>
                <w:szCs w:val="22"/>
                <w:highlight w:val="yellow"/>
              </w:rPr>
            </w:rPrChange>
          </w:rPr>
          <w:t xml:space="preserve"> </w:t>
        </w:r>
      </w:ins>
      <w:ins w:id="94" w:author="Cariou, Laurent" w:date="2020-10-02T16:05:00Z">
        <w:r w:rsidRPr="00E35CF9">
          <w:rPr>
            <w:szCs w:val="22"/>
            <w:rPrChange w:id="95" w:author="Cariou, Laurent" w:date="2020-10-02T16:14:00Z">
              <w:rPr>
                <w:szCs w:val="22"/>
                <w:highlight w:val="yellow"/>
              </w:rPr>
            </w:rPrChange>
          </w:rPr>
          <w:t xml:space="preserve">is zero. </w:t>
        </w:r>
      </w:ins>
    </w:p>
    <w:p w14:paraId="4AF791E7" w14:textId="77777777" w:rsidR="00FD72C8" w:rsidRPr="00E35CF9" w:rsidRDefault="00FD72C8" w:rsidP="00FD72C8">
      <w:pPr>
        <w:pStyle w:val="ListParagraph"/>
        <w:numPr>
          <w:ilvl w:val="0"/>
          <w:numId w:val="8"/>
        </w:numPr>
        <w:rPr>
          <w:ins w:id="96" w:author="Cariou, Laurent" w:date="2020-10-02T16:08:00Z"/>
          <w:szCs w:val="22"/>
          <w:rPrChange w:id="97" w:author="Cariou, Laurent" w:date="2020-10-02T16:14:00Z">
            <w:rPr>
              <w:ins w:id="98" w:author="Cariou, Laurent" w:date="2020-10-02T16:08:00Z"/>
              <w:szCs w:val="22"/>
              <w:highlight w:val="yellow"/>
            </w:rPr>
          </w:rPrChange>
        </w:rPr>
      </w:pPr>
      <w:ins w:id="99" w:author="Cariou, Laurent" w:date="2020-10-02T16:05:00Z">
        <w:r w:rsidRPr="00E35CF9">
          <w:rPr>
            <w:szCs w:val="22"/>
            <w:rPrChange w:id="100" w:author="Cariou, Laurent" w:date="2020-10-02T16:14:00Z">
              <w:rPr>
                <w:szCs w:val="22"/>
                <w:highlight w:val="yellow"/>
              </w:rPr>
            </w:rPrChange>
          </w:rPr>
          <w:t xml:space="preserve">the Number </w:t>
        </w:r>
        <w:proofErr w:type="gramStart"/>
        <w:r w:rsidRPr="00E35CF9">
          <w:rPr>
            <w:szCs w:val="22"/>
            <w:rPrChange w:id="101" w:author="Cariou, Laurent" w:date="2020-10-02T16:14:00Z">
              <w:rPr>
                <w:szCs w:val="22"/>
                <w:highlight w:val="yellow"/>
              </w:rPr>
            </w:rPrChange>
          </w:rPr>
          <w:t>Of</w:t>
        </w:r>
        <w:proofErr w:type="gramEnd"/>
        <w:r w:rsidRPr="00E35CF9">
          <w:rPr>
            <w:szCs w:val="22"/>
            <w:rPrChange w:id="102" w:author="Cariou, Laurent" w:date="2020-10-02T16:14:00Z">
              <w:rPr>
                <w:szCs w:val="22"/>
                <w:highlight w:val="yellow"/>
              </w:rPr>
            </w:rPrChange>
          </w:rPr>
          <w:t xml:space="preserve"> Link IDs Fields field </w:t>
        </w:r>
      </w:ins>
      <w:ins w:id="103" w:author="Cariou, Laurent" w:date="2020-10-02T16:07:00Z">
        <w:r w:rsidRPr="00E35CF9">
          <w:rPr>
            <w:szCs w:val="22"/>
            <w:rPrChange w:id="104" w:author="Cariou, Laurent" w:date="2020-10-02T16:14:00Z">
              <w:rPr>
                <w:szCs w:val="22"/>
                <w:highlight w:val="yellow"/>
              </w:rPr>
            </w:rPrChange>
          </w:rPr>
          <w:t>in the MLD Request element</w:t>
        </w:r>
      </w:ins>
      <w:ins w:id="105" w:author="Cariou, Laurent" w:date="2020-10-02T16:08:00Z">
        <w:r w:rsidRPr="00E35CF9">
          <w:rPr>
            <w:szCs w:val="22"/>
            <w:rPrChange w:id="106" w:author="Cariou, Laurent" w:date="2020-10-02T16:14:00Z">
              <w:rPr>
                <w:szCs w:val="22"/>
                <w:highlight w:val="yellow"/>
              </w:rPr>
            </w:rPrChange>
          </w:rPr>
          <w:t xml:space="preserve"> in the Probe Request frame</w:t>
        </w:r>
      </w:ins>
      <w:ins w:id="107" w:author="Cariou, Laurent" w:date="2020-10-02T16:07:00Z">
        <w:r w:rsidRPr="00E35CF9">
          <w:rPr>
            <w:szCs w:val="22"/>
            <w:rPrChange w:id="108" w:author="Cariou, Laurent" w:date="2020-10-02T16:14:00Z">
              <w:rPr>
                <w:szCs w:val="22"/>
                <w:highlight w:val="yellow"/>
              </w:rPr>
            </w:rPrChange>
          </w:rPr>
          <w:t xml:space="preserve"> </w:t>
        </w:r>
      </w:ins>
      <w:ins w:id="109" w:author="Cariou, Laurent" w:date="2020-10-02T16:05:00Z">
        <w:r w:rsidRPr="00E35CF9">
          <w:rPr>
            <w:szCs w:val="22"/>
            <w:rPrChange w:id="110" w:author="Cariou, Laurent" w:date="2020-10-02T16:14:00Z">
              <w:rPr>
                <w:szCs w:val="22"/>
                <w:highlight w:val="yellow"/>
              </w:rPr>
            </w:rPrChange>
          </w:rPr>
          <w:t xml:space="preserve">is non-zero and the AP corresponds to a Link ID field in the MLD </w:t>
        </w:r>
      </w:ins>
      <w:ins w:id="111" w:author="Cariou, Laurent" w:date="2020-10-02T16:07:00Z">
        <w:r w:rsidRPr="00E35CF9">
          <w:rPr>
            <w:szCs w:val="22"/>
            <w:rPrChange w:id="112" w:author="Cariou, Laurent" w:date="2020-10-02T16:14:00Z">
              <w:rPr>
                <w:szCs w:val="22"/>
                <w:highlight w:val="yellow"/>
              </w:rPr>
            </w:rPrChange>
          </w:rPr>
          <w:t xml:space="preserve">Request element </w:t>
        </w:r>
      </w:ins>
      <w:ins w:id="113" w:author="Cariou, Laurent" w:date="2020-10-02T16:08:00Z">
        <w:r w:rsidRPr="00E35CF9">
          <w:rPr>
            <w:szCs w:val="22"/>
            <w:rPrChange w:id="114" w:author="Cariou, Laurent" w:date="2020-10-02T16:14:00Z">
              <w:rPr>
                <w:szCs w:val="22"/>
                <w:highlight w:val="yellow"/>
              </w:rPr>
            </w:rPrChange>
          </w:rPr>
          <w:t>in the Probe Request frame</w:t>
        </w:r>
      </w:ins>
      <w:ins w:id="115" w:author="Cariou, Laurent" w:date="2020-10-02T16:05:00Z">
        <w:r w:rsidRPr="00E35CF9">
          <w:rPr>
            <w:szCs w:val="22"/>
            <w:rPrChange w:id="116" w:author="Cariou, Laurent" w:date="2020-10-02T16:14:00Z">
              <w:rPr>
                <w:szCs w:val="22"/>
                <w:highlight w:val="yellow"/>
              </w:rPr>
            </w:rPrChange>
          </w:rPr>
          <w:t>.</w:t>
        </w:r>
      </w:ins>
    </w:p>
    <w:p w14:paraId="16A515A0" w14:textId="7AA3864E" w:rsidR="00FD72C8" w:rsidRPr="00E35CF9" w:rsidRDefault="00FD72C8" w:rsidP="00FD72C8">
      <w:pPr>
        <w:rPr>
          <w:ins w:id="117" w:author="Cariou, Laurent" w:date="2020-10-02T16:12:00Z"/>
          <w:szCs w:val="22"/>
          <w:rPrChange w:id="118" w:author="Cariou, Laurent" w:date="2020-10-02T16:14:00Z">
            <w:rPr>
              <w:ins w:id="119" w:author="Cariou, Laurent" w:date="2020-10-02T16:12:00Z"/>
              <w:szCs w:val="22"/>
              <w:highlight w:val="yellow"/>
            </w:rPr>
          </w:rPrChange>
        </w:rPr>
      </w:pPr>
      <w:ins w:id="120" w:author="Cariou, Laurent" w:date="2020-10-02T16:09:00Z">
        <w:r w:rsidRPr="00E35CF9">
          <w:rPr>
            <w:szCs w:val="22"/>
            <w:rPrChange w:id="121" w:author="Cariou, Laurent" w:date="2020-10-02T16:14:00Z">
              <w:rPr>
                <w:szCs w:val="22"/>
                <w:highlight w:val="yellow"/>
              </w:rPr>
            </w:rPrChange>
          </w:rPr>
          <w:t xml:space="preserve">The </w:t>
        </w:r>
      </w:ins>
      <w:ins w:id="122" w:author="Cariou, Laurent" w:date="2020-10-02T16:10:00Z">
        <w:r w:rsidRPr="00E35CF9">
          <w:rPr>
            <w:szCs w:val="22"/>
            <w:rPrChange w:id="123" w:author="Cariou, Laurent" w:date="2020-10-02T16:14:00Z">
              <w:rPr>
                <w:szCs w:val="22"/>
                <w:highlight w:val="yellow"/>
              </w:rPr>
            </w:rPrChange>
          </w:rPr>
          <w:t xml:space="preserve">requested </w:t>
        </w:r>
      </w:ins>
      <w:ins w:id="124" w:author="Cariou, Laurent" w:date="2020-10-02T16:09:00Z">
        <w:r w:rsidRPr="00E35CF9">
          <w:rPr>
            <w:szCs w:val="22"/>
            <w:rPrChange w:id="125" w:author="Cariou, Laurent" w:date="2020-10-02T16:14:00Z">
              <w:rPr>
                <w:szCs w:val="22"/>
                <w:highlight w:val="yellow"/>
              </w:rPr>
            </w:rPrChange>
          </w:rPr>
          <w:t xml:space="preserve">information </w:t>
        </w:r>
      </w:ins>
      <w:ins w:id="126" w:author="Cariou, Laurent" w:date="2020-10-02T16:11:00Z">
        <w:r w:rsidRPr="00E35CF9">
          <w:rPr>
            <w:szCs w:val="22"/>
            <w:rPrChange w:id="127" w:author="Cariou, Laurent" w:date="2020-10-02T16:14:00Z">
              <w:rPr>
                <w:szCs w:val="22"/>
                <w:highlight w:val="yellow"/>
              </w:rPr>
            </w:rPrChange>
          </w:rPr>
          <w:t>for the requested APs in the MLD probe request</w:t>
        </w:r>
      </w:ins>
      <w:ins w:id="128" w:author="Cariou, Laurent" w:date="2020-10-02T16:09:00Z">
        <w:r w:rsidRPr="00E35CF9">
          <w:rPr>
            <w:szCs w:val="22"/>
            <w:rPrChange w:id="129" w:author="Cariou, Laurent" w:date="2020-10-02T16:14:00Z">
              <w:rPr>
                <w:szCs w:val="22"/>
                <w:highlight w:val="yellow"/>
              </w:rPr>
            </w:rPrChange>
          </w:rPr>
          <w:t xml:space="preserve"> is complete if no Request element</w:t>
        </w:r>
      </w:ins>
      <w:ins w:id="130" w:author="Cariou, Laurent" w:date="2020-10-13T19:49:00Z">
        <w:r w:rsidR="00A268CF">
          <w:rPr>
            <w:szCs w:val="22"/>
          </w:rPr>
          <w:t xml:space="preserve"> or </w:t>
        </w:r>
      </w:ins>
      <w:ins w:id="131" w:author="Cariou, Laurent" w:date="2020-10-13T19:50:00Z">
        <w:r w:rsidR="00A268CF">
          <w:rPr>
            <w:szCs w:val="22"/>
          </w:rPr>
          <w:t>E</w:t>
        </w:r>
      </w:ins>
      <w:ins w:id="132" w:author="Cariou, Laurent" w:date="2020-10-13T19:49:00Z">
        <w:r w:rsidR="00A268CF">
          <w:rPr>
            <w:szCs w:val="22"/>
          </w:rPr>
          <w:t>xtended R</w:t>
        </w:r>
      </w:ins>
      <w:ins w:id="133" w:author="Cariou, Laurent" w:date="2020-10-13T19:50:00Z">
        <w:r w:rsidR="00A268CF">
          <w:rPr>
            <w:szCs w:val="22"/>
          </w:rPr>
          <w:t>equest element</w:t>
        </w:r>
      </w:ins>
      <w:ins w:id="134" w:author="Cariou, Laurent" w:date="2020-10-02T16:09:00Z">
        <w:r w:rsidRPr="00E35CF9">
          <w:rPr>
            <w:szCs w:val="22"/>
            <w:rPrChange w:id="135" w:author="Cariou, Laurent" w:date="2020-10-02T16:14:00Z">
              <w:rPr>
                <w:szCs w:val="22"/>
                <w:highlight w:val="yellow"/>
              </w:rPr>
            </w:rPrChange>
          </w:rPr>
          <w:t xml:space="preserve"> is present in the Pro</w:t>
        </w:r>
      </w:ins>
      <w:ins w:id="136" w:author="Cariou, Laurent" w:date="2020-10-02T16:10:00Z">
        <w:r w:rsidRPr="00E35CF9">
          <w:rPr>
            <w:szCs w:val="22"/>
            <w:rPrChange w:id="137" w:author="Cariou, Laurent" w:date="2020-10-02T16:14:00Z">
              <w:rPr>
                <w:szCs w:val="22"/>
                <w:highlight w:val="yellow"/>
              </w:rPr>
            </w:rPrChange>
          </w:rPr>
          <w:t>be Request frame.</w:t>
        </w:r>
      </w:ins>
      <w:ins w:id="138" w:author="Cariou, Laurent" w:date="2020-10-02T16:12:00Z">
        <w:r w:rsidRPr="00E35CF9">
          <w:rPr>
            <w:szCs w:val="22"/>
            <w:rPrChange w:id="139" w:author="Cariou, Laurent" w:date="2020-10-02T16:14:00Z">
              <w:rPr>
                <w:szCs w:val="22"/>
                <w:highlight w:val="yellow"/>
              </w:rPr>
            </w:rPrChange>
          </w:rPr>
          <w:t xml:space="preserve"> The requested information for the requested APs in the MLD probe request is partial if a Request element is present in the Probe Request frame, and</w:t>
        </w:r>
      </w:ins>
      <w:ins w:id="140" w:author="Cariou, Laurent" w:date="2020-10-02T16:13:00Z">
        <w:r w:rsidRPr="00E35CF9">
          <w:rPr>
            <w:szCs w:val="22"/>
            <w:rPrChange w:id="141" w:author="Cariou, Laurent" w:date="2020-10-02T16:14:00Z">
              <w:rPr>
                <w:szCs w:val="22"/>
                <w:highlight w:val="yellow"/>
              </w:rPr>
            </w:rPrChange>
          </w:rPr>
          <w:t xml:space="preserve"> the Requested Element IDs field in the Request element </w:t>
        </w:r>
        <w:r w:rsidRPr="00E35CF9">
          <w:rPr>
            <w:szCs w:val="22"/>
          </w:rPr>
          <w:t xml:space="preserve">determines the list of elements that are requested to be included in the MLD </w:t>
        </w:r>
      </w:ins>
      <w:ins w:id="142" w:author="Cariou, Laurent" w:date="2020-10-02T16:14:00Z">
        <w:r w:rsidRPr="00E35CF9">
          <w:rPr>
            <w:szCs w:val="22"/>
          </w:rPr>
          <w:t>p</w:t>
        </w:r>
      </w:ins>
      <w:ins w:id="143" w:author="Cariou, Laurent" w:date="2020-10-02T16:13:00Z">
        <w:r w:rsidRPr="00E35CF9">
          <w:rPr>
            <w:szCs w:val="22"/>
          </w:rPr>
          <w:t xml:space="preserve">robe </w:t>
        </w:r>
      </w:ins>
      <w:ins w:id="144" w:author="Cariou, Laurent" w:date="2020-10-02T16:14:00Z">
        <w:r w:rsidRPr="00E35CF9">
          <w:rPr>
            <w:szCs w:val="22"/>
          </w:rPr>
          <w:t>r</w:t>
        </w:r>
      </w:ins>
      <w:ins w:id="145" w:author="Cariou, Laurent" w:date="2020-10-02T16:13:00Z">
        <w:r w:rsidRPr="00E35CF9">
          <w:rPr>
            <w:szCs w:val="22"/>
          </w:rPr>
          <w:t>esponse</w:t>
        </w:r>
        <w:r w:rsidRPr="00FD72C8">
          <w:rPr>
            <w:szCs w:val="22"/>
          </w:rPr>
          <w:t>.</w:t>
        </w:r>
      </w:ins>
    </w:p>
    <w:p w14:paraId="563B5245" w14:textId="77777777" w:rsidR="00FD72C8" w:rsidRPr="00E35CF9" w:rsidRDefault="00FD72C8">
      <w:pPr>
        <w:rPr>
          <w:ins w:id="146" w:author="Cariou, Laurent" w:date="2020-10-02T16:09:00Z"/>
          <w:szCs w:val="22"/>
          <w:rPrChange w:id="147" w:author="Cariou, Laurent" w:date="2020-10-02T16:14:00Z">
            <w:rPr>
              <w:ins w:id="148" w:author="Cariou, Laurent" w:date="2020-10-02T16:09:00Z"/>
              <w:szCs w:val="22"/>
              <w:highlight w:val="yellow"/>
            </w:rPr>
          </w:rPrChange>
        </w:rPr>
        <w:pPrChange w:id="149" w:author="Cariou, Laurent" w:date="2020-10-02T16:09:00Z">
          <w:pPr>
            <w:pStyle w:val="ListParagraph"/>
            <w:numPr>
              <w:numId w:val="8"/>
            </w:numPr>
            <w:ind w:hanging="360"/>
          </w:pPr>
        </w:pPrChange>
      </w:pPr>
    </w:p>
    <w:p w14:paraId="3CD01548" w14:textId="77777777" w:rsidR="00FD72C8" w:rsidRPr="00E35CF9" w:rsidRDefault="00FD72C8">
      <w:pPr>
        <w:rPr>
          <w:ins w:id="150" w:author="Cariou, Laurent" w:date="2020-10-02T16:05:00Z"/>
          <w:szCs w:val="22"/>
          <w:rPrChange w:id="151" w:author="Cariou, Laurent" w:date="2020-10-02T16:14:00Z">
            <w:rPr>
              <w:ins w:id="152" w:author="Cariou, Laurent" w:date="2020-10-02T16:05:00Z"/>
              <w:szCs w:val="22"/>
              <w:highlight w:val="yellow"/>
            </w:rPr>
          </w:rPrChange>
        </w:rPr>
        <w:pPrChange w:id="153" w:author="Cariou, Laurent" w:date="2020-10-02T16:14:00Z">
          <w:pPr>
            <w:pStyle w:val="ListParagraph"/>
            <w:numPr>
              <w:numId w:val="8"/>
            </w:numPr>
            <w:ind w:hanging="360"/>
          </w:pPr>
        </w:pPrChange>
      </w:pPr>
    </w:p>
    <w:p w14:paraId="47703293" w14:textId="30453766" w:rsidR="007A2B01" w:rsidRPr="00E35CF9" w:rsidRDefault="007A2B01">
      <w:pPr>
        <w:rPr>
          <w:ins w:id="154" w:author="Cariou, Laurent" w:date="2020-10-02T16:09:00Z"/>
          <w:szCs w:val="22"/>
          <w:rPrChange w:id="155" w:author="Cariou, Laurent" w:date="2020-10-02T16:14:00Z">
            <w:rPr>
              <w:ins w:id="156" w:author="Cariou, Laurent" w:date="2020-10-02T16:09:00Z"/>
              <w:szCs w:val="22"/>
              <w:highlight w:val="yellow"/>
            </w:rPr>
          </w:rPrChange>
        </w:rPr>
        <w:pPrChange w:id="157" w:author="Cariou, Laurent" w:date="2020-10-02T16:09:00Z">
          <w:pPr>
            <w:pStyle w:val="ListParagraph"/>
            <w:numPr>
              <w:numId w:val="8"/>
            </w:numPr>
            <w:ind w:hanging="360"/>
          </w:pPr>
        </w:pPrChange>
      </w:pPr>
    </w:p>
    <w:p w14:paraId="4EC2EB96" w14:textId="77777777" w:rsidR="007A2B01" w:rsidRPr="00E35CF9" w:rsidRDefault="007A2B01">
      <w:pPr>
        <w:rPr>
          <w:ins w:id="158" w:author="Cariou, Laurent" w:date="2020-10-02T16:05:00Z"/>
          <w:szCs w:val="22"/>
          <w:rPrChange w:id="159" w:author="Cariou, Laurent" w:date="2020-10-02T16:14:00Z">
            <w:rPr>
              <w:ins w:id="160" w:author="Cariou, Laurent" w:date="2020-10-02T16:05:00Z"/>
              <w:szCs w:val="22"/>
              <w:highlight w:val="yellow"/>
            </w:rPr>
          </w:rPrChange>
        </w:rPr>
        <w:pPrChange w:id="161" w:author="Cariou, Laurent" w:date="2020-10-02T16:14:00Z">
          <w:pPr>
            <w:pStyle w:val="ListParagraph"/>
            <w:numPr>
              <w:numId w:val="8"/>
            </w:numPr>
            <w:ind w:hanging="360"/>
          </w:pPr>
        </w:pPrChange>
      </w:pPr>
    </w:p>
    <w:p w14:paraId="21A86E0B" w14:textId="5CCB7E2A" w:rsidR="007A2B01" w:rsidRPr="00E35CF9" w:rsidRDefault="007A2B01" w:rsidP="007A2B01">
      <w:pPr>
        <w:rPr>
          <w:szCs w:val="22"/>
        </w:rPr>
      </w:pPr>
    </w:p>
    <w:p w14:paraId="55925E4F" w14:textId="77777777" w:rsidR="007A2B01" w:rsidRPr="00BA6A58" w:rsidRDefault="007A2B01" w:rsidP="007A2B01">
      <w:pPr>
        <w:rPr>
          <w:szCs w:val="22"/>
        </w:rPr>
      </w:pPr>
      <w:r w:rsidRPr="00E35CF9">
        <w:rPr>
          <w:szCs w:val="22"/>
        </w:rPr>
        <w:lastRenderedPageBreak/>
        <w:t xml:space="preserve">The complete information of a requested AP sent by a reporting AP is defined as all elements that would be provided if the </w:t>
      </w:r>
      <w:r w:rsidRPr="00D101F8">
        <w:rPr>
          <w:szCs w:val="22"/>
        </w:rPr>
        <w:t xml:space="preserve">requested AP was transmitting the Probe Response frame, except the following elements, if present: the Reduced </w:t>
      </w:r>
      <w:proofErr w:type="spellStart"/>
      <w:r w:rsidRPr="00D101F8">
        <w:rPr>
          <w:szCs w:val="22"/>
        </w:rPr>
        <w:t>Neighbor</w:t>
      </w:r>
      <w:proofErr w:type="spellEnd"/>
      <w:r w:rsidRPr="00D101F8">
        <w:rPr>
          <w:szCs w:val="22"/>
        </w:rPr>
        <w:t xml:space="preserve"> Report element, the Multiple BSSID element, the M</w:t>
      </w:r>
      <w:r w:rsidRPr="00BA6A58">
        <w:rPr>
          <w:szCs w:val="22"/>
        </w:rPr>
        <w:t>L element, other exceptions TBD.</w:t>
      </w:r>
    </w:p>
    <w:p w14:paraId="6B38CD05" w14:textId="77777777" w:rsidR="007A2B01" w:rsidRPr="00BA6A58" w:rsidRDefault="007A2B01" w:rsidP="007A2B01">
      <w:pPr>
        <w:rPr>
          <w:szCs w:val="22"/>
        </w:rPr>
      </w:pPr>
    </w:p>
    <w:p w14:paraId="7D1E2E3A" w14:textId="152B8AB8" w:rsidR="007A2B01" w:rsidDel="0048113C" w:rsidRDefault="007A2B01" w:rsidP="007A2B01">
      <w:pPr>
        <w:rPr>
          <w:del w:id="162" w:author="Cariou, Laurent" w:date="2020-10-05T18:01:00Z"/>
          <w:szCs w:val="22"/>
        </w:rPr>
      </w:pPr>
      <w:r w:rsidRPr="00BA6A58">
        <w:rPr>
          <w:szCs w:val="22"/>
        </w:rPr>
        <w:t>If an AP that is part of an AP MLD receives an MLD Probe Request from a non-AP STA</w:t>
      </w:r>
      <w:ins w:id="163" w:author="Cariou, Laurent" w:date="2020-10-05T17:50:00Z">
        <w:r w:rsidR="00BA6A58">
          <w:rPr>
            <w:szCs w:val="22"/>
          </w:rPr>
          <w:t xml:space="preserve"> </w:t>
        </w:r>
        <w:r w:rsidR="00BA6A58" w:rsidRPr="00BA6A58">
          <w:rPr>
            <w:szCs w:val="22"/>
            <w:highlight w:val="cyan"/>
            <w:rPrChange w:id="164" w:author="Cariou, Laurent" w:date="2020-10-05T17:57:00Z">
              <w:rPr>
                <w:szCs w:val="22"/>
              </w:rPr>
            </w:rPrChange>
          </w:rPr>
          <w:t>requesting complete</w:t>
        </w:r>
      </w:ins>
      <w:ins w:id="165" w:author="Cariou, Laurent" w:date="2020-10-05T17:56:00Z">
        <w:r w:rsidR="00BA6A58" w:rsidRPr="00BA6A58">
          <w:rPr>
            <w:szCs w:val="22"/>
            <w:highlight w:val="cyan"/>
            <w:rPrChange w:id="166" w:author="Cariou, Laurent" w:date="2020-10-05T17:57:00Z">
              <w:rPr>
                <w:szCs w:val="22"/>
              </w:rPr>
            </w:rPrChange>
          </w:rPr>
          <w:t xml:space="preserve"> information</w:t>
        </w:r>
      </w:ins>
      <w:r w:rsidRPr="00BA6A58">
        <w:rPr>
          <w:szCs w:val="22"/>
        </w:rPr>
        <w:t xml:space="preserve">, it shall respond with an MLD probe response, which is a Probe Response frame </w:t>
      </w:r>
      <w:del w:id="167" w:author="Cariou, Laurent" w:date="2020-10-05T17:51:00Z">
        <w:r w:rsidRPr="0048113C" w:rsidDel="00BA6A58">
          <w:rPr>
            <w:szCs w:val="22"/>
            <w:highlight w:val="green"/>
            <w:rPrChange w:id="168" w:author="Cariou, Laurent" w:date="2020-10-05T18:01:00Z">
              <w:rPr>
                <w:szCs w:val="22"/>
              </w:rPr>
            </w:rPrChange>
          </w:rPr>
          <w:delText xml:space="preserve">with the Address 1 field set to </w:delText>
        </w:r>
        <w:r w:rsidRPr="0048113C" w:rsidDel="00BA6A58">
          <w:rPr>
            <w:szCs w:val="22"/>
            <w:highlight w:val="green"/>
          </w:rPr>
          <w:delText>TBD</w:delText>
        </w:r>
        <w:r w:rsidRPr="00E35CF9" w:rsidDel="00BA6A58">
          <w:rPr>
            <w:szCs w:val="22"/>
          </w:rPr>
          <w:delText xml:space="preserve"> </w:delText>
        </w:r>
      </w:del>
      <w:r w:rsidRPr="00E35CF9">
        <w:rPr>
          <w:szCs w:val="22"/>
        </w:rPr>
        <w:t>that includes an ML el</w:t>
      </w:r>
      <w:r w:rsidRPr="00D101F8">
        <w:rPr>
          <w:szCs w:val="22"/>
        </w:rPr>
        <w:t xml:space="preserve">ement with a STA profile with </w:t>
      </w:r>
      <w:ins w:id="169" w:author="Cariou, Laurent" w:date="2020-10-05T17:53:00Z">
        <w:r w:rsidR="00BA6A58" w:rsidRPr="00BA6A58">
          <w:rPr>
            <w:szCs w:val="22"/>
            <w:highlight w:val="cyan"/>
            <w:rPrChange w:id="170" w:author="Cariou, Laurent" w:date="2020-10-05T17:57:00Z">
              <w:rPr>
                <w:szCs w:val="22"/>
              </w:rPr>
            </w:rPrChange>
          </w:rPr>
          <w:t>the</w:t>
        </w:r>
        <w:r w:rsidR="00BA6A58">
          <w:rPr>
            <w:szCs w:val="22"/>
          </w:rPr>
          <w:t xml:space="preserve"> </w:t>
        </w:r>
      </w:ins>
      <w:r w:rsidRPr="00D101F8">
        <w:rPr>
          <w:szCs w:val="22"/>
        </w:rPr>
        <w:t xml:space="preserve">complete information for each of the APs that are affiliated to the same AP MLD as the AP and that </w:t>
      </w:r>
      <w:r w:rsidRPr="00BA6A58">
        <w:rPr>
          <w:szCs w:val="22"/>
        </w:rPr>
        <w:t>are requested by the MLD probe request.</w:t>
      </w:r>
      <w:ins w:id="171" w:author="Cariou, Laurent" w:date="2020-10-05T17:51:00Z">
        <w:r w:rsidR="00BA6A58" w:rsidRPr="00BA6A58">
          <w:rPr>
            <w:szCs w:val="22"/>
          </w:rPr>
          <w:t xml:space="preserve"> </w:t>
        </w:r>
        <w:r w:rsidR="00BA6A58" w:rsidRPr="00BA6A58">
          <w:rPr>
            <w:szCs w:val="22"/>
            <w:highlight w:val="cyan"/>
            <w:rPrChange w:id="172" w:author="Cariou, Laurent" w:date="2020-10-05T17:57:00Z">
              <w:rPr>
                <w:szCs w:val="22"/>
              </w:rPr>
            </w:rPrChange>
          </w:rPr>
          <w:t xml:space="preserve">If </w:t>
        </w:r>
      </w:ins>
      <w:ins w:id="173" w:author="Cariou, Laurent" w:date="2020-10-05T17:52:00Z">
        <w:r w:rsidR="00BA6A58" w:rsidRPr="00BA6A58">
          <w:rPr>
            <w:szCs w:val="22"/>
            <w:highlight w:val="cyan"/>
            <w:rPrChange w:id="174" w:author="Cariou, Laurent" w:date="2020-10-05T17:57:00Z">
              <w:rPr>
                <w:szCs w:val="22"/>
              </w:rPr>
            </w:rPrChange>
          </w:rPr>
          <w:t>it</w:t>
        </w:r>
      </w:ins>
      <w:ins w:id="175" w:author="Cariou, Laurent" w:date="2020-10-05T17:51:00Z">
        <w:r w:rsidR="00BA6A58" w:rsidRPr="00BA6A58">
          <w:rPr>
            <w:szCs w:val="22"/>
            <w:highlight w:val="cyan"/>
            <w:rPrChange w:id="176" w:author="Cariou, Laurent" w:date="2020-10-05T17:57:00Z">
              <w:rPr>
                <w:szCs w:val="22"/>
              </w:rPr>
            </w:rPrChange>
          </w:rPr>
          <w:t xml:space="preserve"> receives an MLD Probe Request from a non-AP STA requesting </w:t>
        </w:r>
      </w:ins>
      <w:ins w:id="177" w:author="Cariou, Laurent" w:date="2020-10-05T17:52:00Z">
        <w:r w:rsidR="00BA6A58" w:rsidRPr="00BA6A58">
          <w:rPr>
            <w:szCs w:val="22"/>
            <w:highlight w:val="cyan"/>
            <w:rPrChange w:id="178" w:author="Cariou, Laurent" w:date="2020-10-05T17:57:00Z">
              <w:rPr>
                <w:szCs w:val="22"/>
              </w:rPr>
            </w:rPrChange>
          </w:rPr>
          <w:t>partial</w:t>
        </w:r>
      </w:ins>
      <w:ins w:id="179" w:author="Cariou, Laurent" w:date="2020-10-05T17:51:00Z">
        <w:r w:rsidR="00BA6A58" w:rsidRPr="00BA6A58">
          <w:rPr>
            <w:szCs w:val="22"/>
            <w:highlight w:val="cyan"/>
            <w:rPrChange w:id="180" w:author="Cariou, Laurent" w:date="2020-10-05T17:57:00Z">
              <w:rPr>
                <w:szCs w:val="22"/>
              </w:rPr>
            </w:rPrChange>
          </w:rPr>
          <w:t xml:space="preserve"> information, it shall respond with an MLD probe response</w:t>
        </w:r>
      </w:ins>
      <w:ins w:id="181" w:author="Cariou, Laurent" w:date="2020-10-05T17:55:00Z">
        <w:r w:rsidR="00BA6A58" w:rsidRPr="00BA6A58">
          <w:rPr>
            <w:szCs w:val="22"/>
            <w:highlight w:val="cyan"/>
            <w:rPrChange w:id="182" w:author="Cariou, Laurent" w:date="2020-10-05T17:57:00Z">
              <w:rPr>
                <w:szCs w:val="22"/>
              </w:rPr>
            </w:rPrChange>
          </w:rPr>
          <w:t xml:space="preserve"> that </w:t>
        </w:r>
      </w:ins>
      <w:ins w:id="183" w:author="Cariou, Laurent" w:date="2020-10-05T17:53:00Z">
        <w:r w:rsidR="00BA6A58" w:rsidRPr="00BA6A58">
          <w:rPr>
            <w:szCs w:val="22"/>
            <w:highlight w:val="cyan"/>
            <w:rPrChange w:id="184" w:author="Cariou, Laurent" w:date="2020-10-05T17:57:00Z">
              <w:rPr>
                <w:szCs w:val="22"/>
              </w:rPr>
            </w:rPrChange>
          </w:rPr>
          <w:t>inc</w:t>
        </w:r>
      </w:ins>
      <w:ins w:id="185" w:author="Cariou, Laurent" w:date="2020-10-05T17:54:00Z">
        <w:r w:rsidR="00BA6A58" w:rsidRPr="00BA6A58">
          <w:rPr>
            <w:szCs w:val="22"/>
            <w:highlight w:val="cyan"/>
            <w:rPrChange w:id="186" w:author="Cariou, Laurent" w:date="2020-10-05T17:57:00Z">
              <w:rPr>
                <w:szCs w:val="22"/>
              </w:rPr>
            </w:rPrChange>
          </w:rPr>
          <w:t>lud</w:t>
        </w:r>
      </w:ins>
      <w:ins w:id="187" w:author="Cariou, Laurent" w:date="2020-10-05T17:55:00Z">
        <w:r w:rsidR="00BA6A58" w:rsidRPr="00BA6A58">
          <w:rPr>
            <w:szCs w:val="22"/>
            <w:highlight w:val="cyan"/>
            <w:rPrChange w:id="188" w:author="Cariou, Laurent" w:date="2020-10-05T17:57:00Z">
              <w:rPr>
                <w:szCs w:val="22"/>
              </w:rPr>
            </w:rPrChange>
          </w:rPr>
          <w:t>es</w:t>
        </w:r>
      </w:ins>
      <w:ins w:id="189" w:author="Cariou, Laurent" w:date="2020-10-05T17:56:00Z">
        <w:r w:rsidR="00BA6A58" w:rsidRPr="00BA6A58">
          <w:rPr>
            <w:szCs w:val="22"/>
            <w:highlight w:val="cyan"/>
            <w:rPrChange w:id="190" w:author="Cariou, Laurent" w:date="2020-10-05T17:57:00Z">
              <w:rPr>
                <w:szCs w:val="22"/>
              </w:rPr>
            </w:rPrChange>
          </w:rPr>
          <w:t xml:space="preserve"> an ML element with a STA pro</w:t>
        </w:r>
      </w:ins>
      <w:ins w:id="191" w:author="Cariou, Laurent" w:date="2020-10-05T17:57:00Z">
        <w:r w:rsidR="00BA6A58" w:rsidRPr="00BA6A58">
          <w:rPr>
            <w:szCs w:val="22"/>
            <w:highlight w:val="cyan"/>
            <w:rPrChange w:id="192" w:author="Cariou, Laurent" w:date="2020-10-05T17:57:00Z">
              <w:rPr>
                <w:szCs w:val="22"/>
              </w:rPr>
            </w:rPrChange>
          </w:rPr>
          <w:t>file</w:t>
        </w:r>
      </w:ins>
      <w:ins w:id="193" w:author="Cariou, Laurent" w:date="2020-10-05T17:54:00Z">
        <w:r w:rsidR="00BA6A58" w:rsidRPr="00BA6A58">
          <w:rPr>
            <w:szCs w:val="22"/>
            <w:highlight w:val="cyan"/>
            <w:rPrChange w:id="194" w:author="Cariou, Laurent" w:date="2020-10-05T17:57:00Z">
              <w:rPr>
                <w:szCs w:val="22"/>
              </w:rPr>
            </w:rPrChange>
          </w:rPr>
          <w:t xml:space="preserve"> </w:t>
        </w:r>
      </w:ins>
      <w:ins w:id="195" w:author="Cariou, Laurent" w:date="2020-10-05T17:57:00Z">
        <w:r w:rsidR="00BA6A58" w:rsidRPr="00BA6A58">
          <w:rPr>
            <w:szCs w:val="22"/>
            <w:highlight w:val="cyan"/>
            <w:rPrChange w:id="196" w:author="Cariou, Laurent" w:date="2020-10-05T17:57:00Z">
              <w:rPr>
                <w:szCs w:val="22"/>
              </w:rPr>
            </w:rPrChange>
          </w:rPr>
          <w:t xml:space="preserve">with </w:t>
        </w:r>
      </w:ins>
      <w:ins w:id="197" w:author="Cariou, Laurent" w:date="2020-10-05T17:54:00Z">
        <w:r w:rsidR="00BA6A58" w:rsidRPr="00BA6A58">
          <w:rPr>
            <w:szCs w:val="22"/>
            <w:highlight w:val="cyan"/>
            <w:rPrChange w:id="198" w:author="Cariou, Laurent" w:date="2020-10-05T17:57:00Z">
              <w:rPr>
                <w:szCs w:val="22"/>
              </w:rPr>
            </w:rPrChange>
          </w:rPr>
          <w:t>at least the elements requested</w:t>
        </w:r>
      </w:ins>
      <w:ins w:id="199" w:author="Cariou, Laurent" w:date="2020-10-05T17:51:00Z">
        <w:r w:rsidR="00BA6A58" w:rsidRPr="00BA6A58">
          <w:rPr>
            <w:szCs w:val="22"/>
            <w:highlight w:val="cyan"/>
            <w:rPrChange w:id="200" w:author="Cariou, Laurent" w:date="2020-10-05T17:57:00Z">
              <w:rPr>
                <w:szCs w:val="22"/>
              </w:rPr>
            </w:rPrChange>
          </w:rPr>
          <w:t xml:space="preserve"> for each of the APs that are affiliated to the same AP MLD as the AP and that are requested by the MLD probe request</w:t>
        </w:r>
      </w:ins>
      <w:ins w:id="201" w:author="Cariou, Laurent" w:date="2020-10-05T17:55:00Z">
        <w:r w:rsidR="00BA6A58" w:rsidRPr="00BA6A58">
          <w:rPr>
            <w:szCs w:val="22"/>
            <w:highlight w:val="cyan"/>
            <w:rPrChange w:id="202" w:author="Cariou, Laurent" w:date="2020-10-05T17:57:00Z">
              <w:rPr>
                <w:szCs w:val="22"/>
              </w:rPr>
            </w:rPrChange>
          </w:rPr>
          <w:t xml:space="preserve">, unless the elements requested are not part of the complete information for each of the </w:t>
        </w:r>
        <w:proofErr w:type="spellStart"/>
        <w:r w:rsidR="00BA6A58" w:rsidRPr="00BA6A58">
          <w:rPr>
            <w:szCs w:val="22"/>
            <w:highlight w:val="cyan"/>
            <w:rPrChange w:id="203" w:author="Cariou, Laurent" w:date="2020-10-05T17:57:00Z">
              <w:rPr>
                <w:szCs w:val="22"/>
              </w:rPr>
            </w:rPrChange>
          </w:rPr>
          <w:t>APs</w:t>
        </w:r>
      </w:ins>
      <w:ins w:id="204" w:author="Cariou, Laurent" w:date="2020-10-05T17:51:00Z">
        <w:r w:rsidR="00BA6A58" w:rsidRPr="00BA6A58">
          <w:rPr>
            <w:szCs w:val="22"/>
            <w:highlight w:val="cyan"/>
            <w:rPrChange w:id="205" w:author="Cariou, Laurent" w:date="2020-10-05T17:57:00Z">
              <w:rPr>
                <w:szCs w:val="22"/>
              </w:rPr>
            </w:rPrChange>
          </w:rPr>
          <w:t>.</w:t>
        </w:r>
      </w:ins>
    </w:p>
    <w:p w14:paraId="09E05931" w14:textId="57B9FCFE" w:rsidR="007A2B01" w:rsidDel="0048113C" w:rsidRDefault="007A2B01" w:rsidP="007A2B01">
      <w:pPr>
        <w:rPr>
          <w:del w:id="206" w:author="Cariou, Laurent" w:date="2020-10-05T18:01:00Z"/>
          <w:szCs w:val="22"/>
        </w:rPr>
      </w:pPr>
    </w:p>
    <w:p w14:paraId="30C1E3BA" w14:textId="7CA9502C" w:rsidR="00E35CF9" w:rsidRDefault="0048113C" w:rsidP="007A2B01">
      <w:pPr>
        <w:rPr>
          <w:szCs w:val="22"/>
        </w:rPr>
      </w:pPr>
      <w:ins w:id="207" w:author="Cariou, Laurent" w:date="2020-10-05T18:00:00Z">
        <w:r w:rsidRPr="0048113C">
          <w:rPr>
            <w:szCs w:val="22"/>
            <w:highlight w:val="green"/>
            <w:rPrChange w:id="208" w:author="Cariou, Laurent" w:date="2020-10-05T18:01:00Z">
              <w:rPr>
                <w:szCs w:val="22"/>
              </w:rPr>
            </w:rPrChange>
          </w:rPr>
          <w:t>If</w:t>
        </w:r>
        <w:proofErr w:type="spellEnd"/>
        <w:r w:rsidRPr="0048113C">
          <w:rPr>
            <w:szCs w:val="22"/>
            <w:highlight w:val="green"/>
            <w:rPrChange w:id="209" w:author="Cariou, Laurent" w:date="2020-10-05T18:01:00Z">
              <w:rPr>
                <w:szCs w:val="22"/>
              </w:rPr>
            </w:rPrChange>
          </w:rPr>
          <w:t xml:space="preserve"> an AP that is part of an AP MLD receives an MLD probe request frame and responds with an MLD probe response frame (per 11.1.4.3.4 (Criteria for sending a response)), the Address 1 field of the Probe Response frame shall be set to the broadcast address unless the AP is not indicating its</w:t>
        </w:r>
      </w:ins>
      <w:ins w:id="210" w:author="Cariou, Laurent" w:date="2020-10-05T18:01:00Z">
        <w:r w:rsidRPr="0048113C">
          <w:rPr>
            <w:szCs w:val="22"/>
            <w:highlight w:val="green"/>
            <w:rPrChange w:id="211" w:author="Cariou, Laurent" w:date="2020-10-05T18:01:00Z">
              <w:rPr>
                <w:szCs w:val="22"/>
              </w:rPr>
            </w:rPrChange>
          </w:rPr>
          <w:t xml:space="preserve"> </w:t>
        </w:r>
      </w:ins>
      <w:ins w:id="212" w:author="Cariou, Laurent" w:date="2020-10-05T18:00:00Z">
        <w:r w:rsidRPr="0048113C">
          <w:rPr>
            <w:szCs w:val="22"/>
            <w:highlight w:val="green"/>
            <w:rPrChange w:id="213" w:author="Cariou, Laurent" w:date="2020-10-05T18:01:00Z">
              <w:rPr>
                <w:szCs w:val="22"/>
              </w:rPr>
            </w:rPrChange>
          </w:rPr>
          <w:t xml:space="preserve">actual SSID in the SSID element of its Beacon </w:t>
        </w:r>
        <w:commentRangeStart w:id="214"/>
        <w:r w:rsidRPr="0048113C">
          <w:rPr>
            <w:szCs w:val="22"/>
            <w:highlight w:val="green"/>
            <w:rPrChange w:id="215" w:author="Cariou, Laurent" w:date="2020-10-05T18:01:00Z">
              <w:rPr>
                <w:szCs w:val="22"/>
              </w:rPr>
            </w:rPrChange>
          </w:rPr>
          <w:t>frames</w:t>
        </w:r>
      </w:ins>
      <w:commentRangeEnd w:id="214"/>
      <w:ins w:id="216" w:author="Cariou, Laurent" w:date="2020-10-05T18:03:00Z">
        <w:r>
          <w:rPr>
            <w:rStyle w:val="CommentReference"/>
            <w:rFonts w:eastAsiaTheme="minorEastAsia"/>
            <w:color w:val="000000"/>
            <w:w w:val="0"/>
          </w:rPr>
          <w:commentReference w:id="214"/>
        </w:r>
      </w:ins>
      <w:ins w:id="217" w:author="Cariou, Laurent" w:date="2020-10-05T18:00:00Z">
        <w:r w:rsidRPr="0048113C">
          <w:rPr>
            <w:szCs w:val="22"/>
            <w:highlight w:val="green"/>
            <w:rPrChange w:id="218" w:author="Cariou, Laurent" w:date="2020-10-05T18:01:00Z">
              <w:rPr>
                <w:szCs w:val="22"/>
              </w:rPr>
            </w:rPrChange>
          </w:rPr>
          <w:t>.</w:t>
        </w:r>
      </w:ins>
    </w:p>
    <w:p w14:paraId="06759A8E" w14:textId="77777777" w:rsidR="00144611" w:rsidRDefault="00144611" w:rsidP="007A2B01">
      <w:pPr>
        <w:rPr>
          <w:ins w:id="219" w:author="Cariou, Laurent" w:date="2020-10-02T16:15:00Z"/>
          <w:szCs w:val="22"/>
        </w:rPr>
      </w:pPr>
    </w:p>
    <w:p w14:paraId="4E2D1DF2" w14:textId="191B6BFD" w:rsidR="00E35CF9" w:rsidRDefault="00E35CF9" w:rsidP="007A2B01">
      <w:pPr>
        <w:rPr>
          <w:szCs w:val="22"/>
        </w:rPr>
      </w:pPr>
    </w:p>
    <w:p w14:paraId="4B805A8C" w14:textId="162B2988" w:rsidR="00C06E59" w:rsidRPr="00D101F8" w:rsidRDefault="00C06E59" w:rsidP="00C06E59">
      <w:pPr>
        <w:rPr>
          <w:b/>
          <w:bCs/>
          <w:szCs w:val="22"/>
        </w:rPr>
      </w:pPr>
      <w:r>
        <w:rPr>
          <w:b/>
          <w:bCs/>
          <w:szCs w:val="22"/>
          <w:highlight w:val="magenta"/>
        </w:rPr>
        <w:t xml:space="preserve">End of </w:t>
      </w:r>
      <w:r w:rsidR="00CA558D">
        <w:rPr>
          <w:b/>
          <w:bCs/>
          <w:highlight w:val="magenta"/>
        </w:rPr>
        <w:t xml:space="preserve">Issue 3: </w:t>
      </w:r>
      <w:r w:rsidRPr="0048113C">
        <w:rPr>
          <w:b/>
          <w:bCs/>
          <w:szCs w:val="22"/>
          <w:highlight w:val="magenta"/>
        </w:rPr>
        <w:t>Option</w:t>
      </w:r>
      <w:r>
        <w:rPr>
          <w:b/>
          <w:bCs/>
          <w:szCs w:val="22"/>
          <w:highlight w:val="magenta"/>
        </w:rPr>
        <w:t xml:space="preserve"> 1</w:t>
      </w:r>
    </w:p>
    <w:p w14:paraId="4C0A8AEC" w14:textId="77777777" w:rsidR="00C06E59" w:rsidRDefault="00C06E59" w:rsidP="007A2B01">
      <w:pPr>
        <w:rPr>
          <w:ins w:id="220" w:author="Cariou, Laurent" w:date="2020-10-02T16:15:00Z"/>
          <w:szCs w:val="22"/>
        </w:rPr>
      </w:pPr>
    </w:p>
    <w:p w14:paraId="2CFCC8DF" w14:textId="77777777" w:rsidR="00C06E59" w:rsidRDefault="00C06E59" w:rsidP="007A2B01">
      <w:pPr>
        <w:rPr>
          <w:b/>
          <w:bCs/>
          <w:szCs w:val="22"/>
          <w:highlight w:val="magenta"/>
        </w:rPr>
      </w:pPr>
    </w:p>
    <w:p w14:paraId="02328483" w14:textId="77777777" w:rsidR="00C06E59" w:rsidRDefault="00C06E59" w:rsidP="007A2B01">
      <w:pPr>
        <w:rPr>
          <w:b/>
          <w:bCs/>
          <w:szCs w:val="22"/>
          <w:highlight w:val="magenta"/>
        </w:rPr>
      </w:pPr>
    </w:p>
    <w:p w14:paraId="418FF99D" w14:textId="77777777" w:rsidR="00C06E59" w:rsidRDefault="00C06E59" w:rsidP="007A2B01">
      <w:pPr>
        <w:rPr>
          <w:b/>
          <w:bCs/>
          <w:szCs w:val="22"/>
          <w:highlight w:val="magenta"/>
        </w:rPr>
      </w:pPr>
    </w:p>
    <w:p w14:paraId="19B0E573" w14:textId="10E5111D" w:rsidR="00E35CF9" w:rsidRPr="00D101F8" w:rsidRDefault="00CA558D" w:rsidP="007A2B01">
      <w:pPr>
        <w:rPr>
          <w:b/>
          <w:bCs/>
          <w:szCs w:val="22"/>
        </w:rPr>
      </w:pPr>
      <w:r>
        <w:rPr>
          <w:b/>
          <w:bCs/>
          <w:highlight w:val="magenta"/>
        </w:rPr>
        <w:t xml:space="preserve">Issue 3: </w:t>
      </w:r>
      <w:r w:rsidR="00E35CF9" w:rsidRPr="0048113C">
        <w:rPr>
          <w:b/>
          <w:bCs/>
          <w:szCs w:val="22"/>
          <w:highlight w:val="magenta"/>
        </w:rPr>
        <w:t>Option 2</w:t>
      </w:r>
    </w:p>
    <w:p w14:paraId="32CB6D43" w14:textId="77777777" w:rsidR="007A2B01" w:rsidRDefault="007A2B01" w:rsidP="007A2B01">
      <w:pPr>
        <w:rPr>
          <w:szCs w:val="22"/>
        </w:rPr>
      </w:pPr>
    </w:p>
    <w:p w14:paraId="412B73E3" w14:textId="77777777" w:rsidR="007A2B01" w:rsidRDefault="007A2B01" w:rsidP="007A2B01">
      <w:pPr>
        <w:rPr>
          <w:szCs w:val="22"/>
        </w:rPr>
      </w:pPr>
    </w:p>
    <w:p w14:paraId="5FE03067" w14:textId="550466DB" w:rsidR="00E35CF9" w:rsidRPr="00E35CF9" w:rsidRDefault="00E35CF9" w:rsidP="00E35CF9">
      <w:pPr>
        <w:pStyle w:val="T"/>
        <w:rPr>
          <w:i/>
          <w:iCs/>
          <w:w w:val="100"/>
        </w:rPr>
      </w:pPr>
      <w:proofErr w:type="spellStart"/>
      <w:r w:rsidRPr="00E35CF9">
        <w:rPr>
          <w:b/>
          <w:i/>
          <w:iCs/>
          <w:highlight w:val="yellow"/>
        </w:rPr>
        <w:t>TGbe</w:t>
      </w:r>
      <w:proofErr w:type="spellEnd"/>
      <w:r w:rsidRPr="00E35CF9">
        <w:rPr>
          <w:b/>
          <w:i/>
          <w:iCs/>
          <w:highlight w:val="yellow"/>
        </w:rPr>
        <w:t xml:space="preserve"> editor: </w:t>
      </w:r>
      <w:r>
        <w:rPr>
          <w:b/>
          <w:i/>
          <w:iCs/>
          <w:highlight w:val="yellow"/>
        </w:rPr>
        <w:t xml:space="preserve">Modify the following </w:t>
      </w:r>
      <w:r w:rsidRPr="00D101F8">
        <w:rPr>
          <w:b/>
          <w:i/>
          <w:iCs/>
          <w:highlight w:val="yellow"/>
        </w:rPr>
        <w:t>subclause</w:t>
      </w:r>
      <w:r w:rsidR="00D101F8" w:rsidRPr="00D101F8">
        <w:rPr>
          <w:b/>
          <w:i/>
          <w:iCs/>
          <w:highlight w:val="yellow"/>
        </w:rPr>
        <w:t xml:space="preserve"> 35.3.4.2 MLD probing</w:t>
      </w:r>
      <w:r w:rsidRPr="00D101F8">
        <w:rPr>
          <w:b/>
          <w:i/>
          <w:iCs/>
          <w:highlight w:val="yellow"/>
        </w:rPr>
        <w:t xml:space="preserve"> in 802.11be </w:t>
      </w:r>
      <w:r>
        <w:rPr>
          <w:b/>
          <w:i/>
          <w:iCs/>
          <w:highlight w:val="yellow"/>
        </w:rPr>
        <w:t>D0.1</w:t>
      </w:r>
      <w:r w:rsidRPr="00E35CF9">
        <w:rPr>
          <w:b/>
          <w:i/>
          <w:iCs/>
          <w:highlight w:val="yellow"/>
        </w:rPr>
        <w:t>:</w:t>
      </w:r>
    </w:p>
    <w:p w14:paraId="6B6A34D0" w14:textId="77777777" w:rsidR="00D101F8" w:rsidRDefault="00D101F8" w:rsidP="00D101F8">
      <w:pPr>
        <w:pStyle w:val="SP15245776"/>
        <w:spacing w:before="240" w:after="240"/>
        <w:rPr>
          <w:color w:val="000000"/>
        </w:rPr>
      </w:pPr>
    </w:p>
    <w:p w14:paraId="010748A8" w14:textId="77777777" w:rsidR="00D101F8" w:rsidRPr="00D101F8" w:rsidRDefault="00D101F8" w:rsidP="00D101F8">
      <w:pPr>
        <w:rPr>
          <w:rStyle w:val="SC15323589"/>
          <w:sz w:val="22"/>
          <w:szCs w:val="22"/>
        </w:rPr>
      </w:pPr>
      <w:r w:rsidRPr="00D101F8">
        <w:rPr>
          <w:rStyle w:val="SC15323589"/>
          <w:sz w:val="22"/>
          <w:szCs w:val="22"/>
        </w:rPr>
        <w:t>35.3.4.2 MLD probing</w:t>
      </w:r>
    </w:p>
    <w:p w14:paraId="004C9A85" w14:textId="77777777" w:rsidR="00D101F8" w:rsidRDefault="00D101F8" w:rsidP="00D101F8">
      <w:pPr>
        <w:rPr>
          <w:rStyle w:val="SC15323589"/>
        </w:rPr>
      </w:pPr>
    </w:p>
    <w:p w14:paraId="3497F552" w14:textId="0F7B17CC" w:rsidR="00E35CF9" w:rsidRPr="00D101F8" w:rsidRDefault="00E35CF9" w:rsidP="00D101F8">
      <w:pPr>
        <w:rPr>
          <w:szCs w:val="22"/>
        </w:rPr>
      </w:pPr>
      <w:r w:rsidRPr="00D101F8">
        <w:rPr>
          <w:szCs w:val="22"/>
        </w:rPr>
        <w:t>An MLD probe request is a Probe Request frame:</w:t>
      </w:r>
    </w:p>
    <w:p w14:paraId="44AB10D9" w14:textId="7B8A5532" w:rsidR="00E35CF9" w:rsidRPr="00E35CF9" w:rsidRDefault="00E35CF9" w:rsidP="00E35CF9">
      <w:pPr>
        <w:pStyle w:val="ListParagraph"/>
        <w:numPr>
          <w:ilvl w:val="0"/>
          <w:numId w:val="8"/>
        </w:numPr>
        <w:rPr>
          <w:szCs w:val="22"/>
        </w:rPr>
      </w:pPr>
      <w:r w:rsidRPr="00BA6A58">
        <w:rPr>
          <w:szCs w:val="22"/>
        </w:rPr>
        <w:t xml:space="preserve">with the Address 1 field set to the broadcast address, the Address 3 field set to the BSSID of an AP, or with the Address 1 field set to the BSSID of an AP, or </w:t>
      </w:r>
      <w:ins w:id="221" w:author="Cariou, Laurent" w:date="2020-10-05T17:49:00Z">
        <w:r w:rsidR="00BA6A58" w:rsidRPr="00F457D2">
          <w:rPr>
            <w:szCs w:val="22"/>
            <w:highlight w:val="green"/>
          </w:rPr>
          <w:t>with the Address 1 field set to the broadcast destination address, the Address 3 field set to the wildcard BSSID and the SSID field or the Short SSID element set to the SSID of an AP</w:t>
        </w:r>
        <w:r w:rsidR="00BA6A58">
          <w:rPr>
            <w:szCs w:val="22"/>
          </w:rPr>
          <w:t>.</w:t>
        </w:r>
      </w:ins>
      <w:del w:id="222" w:author="Cariou, Laurent" w:date="2020-10-05T17:49:00Z">
        <w:r w:rsidRPr="00E35CF9" w:rsidDel="00BA6A58">
          <w:rPr>
            <w:szCs w:val="22"/>
            <w:rPrChange w:id="223" w:author="Cariou, Laurent" w:date="2020-10-02T16:14:00Z">
              <w:rPr>
                <w:szCs w:val="22"/>
                <w:highlight w:val="green"/>
              </w:rPr>
            </w:rPrChange>
          </w:rPr>
          <w:delText>other addressing TBD</w:delText>
        </w:r>
      </w:del>
      <w:r w:rsidRPr="00E35CF9">
        <w:rPr>
          <w:szCs w:val="22"/>
          <w:rPrChange w:id="224" w:author="Cariou, Laurent" w:date="2020-10-02T16:14:00Z">
            <w:rPr>
              <w:szCs w:val="22"/>
              <w:highlight w:val="green"/>
            </w:rPr>
          </w:rPrChange>
        </w:rPr>
        <w:t>.</w:t>
      </w:r>
    </w:p>
    <w:p w14:paraId="71B2284D" w14:textId="33EF0BDF" w:rsidR="00E35CF9" w:rsidRPr="00D101F8" w:rsidRDefault="00E35CF9" w:rsidP="00E35CF9">
      <w:pPr>
        <w:pStyle w:val="ListParagraph"/>
        <w:numPr>
          <w:ilvl w:val="0"/>
          <w:numId w:val="8"/>
        </w:numPr>
        <w:rPr>
          <w:szCs w:val="22"/>
        </w:rPr>
      </w:pPr>
      <w:r w:rsidRPr="00E35CF9">
        <w:rPr>
          <w:szCs w:val="22"/>
        </w:rPr>
        <w:t>and that includes a</w:t>
      </w:r>
      <w:ins w:id="225" w:author="Cariou, Laurent" w:date="2020-10-02T16:04:00Z">
        <w:r w:rsidRPr="00E35CF9">
          <w:rPr>
            <w:szCs w:val="22"/>
          </w:rPr>
          <w:t>n ML element</w:t>
        </w:r>
      </w:ins>
      <w:del w:id="226" w:author="Cariou, Laurent" w:date="2020-10-02T16:04:00Z">
        <w:r w:rsidRPr="00E35CF9" w:rsidDel="007A2B01">
          <w:rPr>
            <w:szCs w:val="22"/>
          </w:rPr>
          <w:delText xml:space="preserve"> TBD signalling</w:delText>
        </w:r>
      </w:del>
      <w:r w:rsidRPr="00FD72C8">
        <w:rPr>
          <w:szCs w:val="22"/>
        </w:rPr>
        <w:t xml:space="preserve"> that identifies that the Probe Request frame is an MLD probe request</w:t>
      </w:r>
      <w:r w:rsidRPr="00D101F8">
        <w:rPr>
          <w:szCs w:val="22"/>
        </w:rPr>
        <w:t xml:space="preserve"> and that identifies which APs of the AP MLD are requested. </w:t>
      </w:r>
    </w:p>
    <w:p w14:paraId="5AC0F926" w14:textId="236CC192" w:rsidR="00E35CF9" w:rsidRDefault="00E35CF9" w:rsidP="00E35CF9">
      <w:pPr>
        <w:rPr>
          <w:szCs w:val="22"/>
        </w:rPr>
      </w:pPr>
    </w:p>
    <w:p w14:paraId="32B6E48F" w14:textId="77777777" w:rsidR="00FD72C8" w:rsidRPr="00D101F8" w:rsidRDefault="00FD72C8" w:rsidP="00FD72C8">
      <w:pPr>
        <w:rPr>
          <w:ins w:id="227" w:author="Cariou, Laurent" w:date="2020-10-02T16:05:00Z"/>
          <w:szCs w:val="22"/>
        </w:rPr>
      </w:pPr>
      <w:r w:rsidRPr="00FD72C8">
        <w:rPr>
          <w:szCs w:val="22"/>
        </w:rPr>
        <w:t xml:space="preserve">An MLD probe request allows a non-AP STA to request an AP to include the complete set of capabilities, parameters and operation elements of other APs affiliated to the same AP MLD as the AP. </w:t>
      </w:r>
      <w:del w:id="228" w:author="Cariou, Laurent" w:date="2020-10-02T16:05:00Z">
        <w:r w:rsidRPr="00D101F8" w:rsidDel="007A2B01">
          <w:rPr>
            <w:szCs w:val="22"/>
          </w:rPr>
          <w:delText>It is TBD how t</w:delText>
        </w:r>
        <w:r w:rsidRPr="00BA6A58" w:rsidDel="007A2B01">
          <w:rPr>
            <w:szCs w:val="22"/>
          </w:rPr>
          <w:delText>he complete information of an AP affiliated to the same AP MLD as the AP identified in the Address 1 or Address 3 field of the Probe Request frame is requested.</w:delText>
        </w:r>
      </w:del>
      <w:ins w:id="229" w:author="Cariou, Laurent" w:date="2020-10-02T16:05:00Z">
        <w:r w:rsidRPr="00D101F8">
          <w:rPr>
            <w:szCs w:val="22"/>
          </w:rPr>
          <w:t xml:space="preserve"> The information of an AP affiliated to the same AP MLD as the AP identified in the Address 1 or Address 3 field of the Probe Request frame is requested if</w:t>
        </w:r>
      </w:ins>
      <w:ins w:id="230" w:author="Cariou, Laurent" w:date="2020-10-02T16:08:00Z">
        <w:r w:rsidRPr="00D101F8">
          <w:rPr>
            <w:szCs w:val="22"/>
          </w:rPr>
          <w:t xml:space="preserve"> one of the following con</w:t>
        </w:r>
      </w:ins>
      <w:ins w:id="231" w:author="Cariou, Laurent" w:date="2020-10-02T16:09:00Z">
        <w:r w:rsidRPr="00D101F8">
          <w:rPr>
            <w:szCs w:val="22"/>
          </w:rPr>
          <w:t>ditions are met</w:t>
        </w:r>
      </w:ins>
      <w:ins w:id="232" w:author="Cariou, Laurent" w:date="2020-10-02T16:05:00Z">
        <w:r w:rsidRPr="00D101F8">
          <w:rPr>
            <w:szCs w:val="22"/>
          </w:rPr>
          <w:t>:</w:t>
        </w:r>
      </w:ins>
    </w:p>
    <w:p w14:paraId="2D6AFFC4" w14:textId="77777777" w:rsidR="00FD72C8" w:rsidRPr="00D101F8" w:rsidRDefault="00FD72C8" w:rsidP="00FD72C8">
      <w:pPr>
        <w:pStyle w:val="ListParagraph"/>
        <w:numPr>
          <w:ilvl w:val="0"/>
          <w:numId w:val="8"/>
        </w:numPr>
        <w:rPr>
          <w:ins w:id="233" w:author="Cariou, Laurent" w:date="2020-10-02T16:05:00Z"/>
          <w:szCs w:val="22"/>
        </w:rPr>
      </w:pPr>
      <w:ins w:id="234" w:author="Cariou, Laurent" w:date="2020-10-02T16:06:00Z">
        <w:r w:rsidRPr="00D101F8">
          <w:rPr>
            <w:szCs w:val="22"/>
          </w:rPr>
          <w:t xml:space="preserve">the </w:t>
        </w:r>
      </w:ins>
      <w:ins w:id="235" w:author="Cariou, Laurent" w:date="2020-10-02T16:07:00Z">
        <w:r w:rsidRPr="00D101F8">
          <w:rPr>
            <w:szCs w:val="22"/>
          </w:rPr>
          <w:t xml:space="preserve">ML element in the Probe </w:t>
        </w:r>
      </w:ins>
      <w:ins w:id="236" w:author="Cariou, Laurent" w:date="2020-10-02T16:08:00Z">
        <w:r w:rsidRPr="00D101F8">
          <w:rPr>
            <w:szCs w:val="22"/>
          </w:rPr>
          <w:t xml:space="preserve">Request </w:t>
        </w:r>
      </w:ins>
      <w:ins w:id="237" w:author="Cariou, Laurent" w:date="2020-10-02T16:21:00Z">
        <w:r>
          <w:rPr>
            <w:szCs w:val="22"/>
          </w:rPr>
          <w:t>frame does not include any per-STA profile</w:t>
        </w:r>
      </w:ins>
      <w:ins w:id="238" w:author="Cariou, Laurent" w:date="2020-10-02T16:05:00Z">
        <w:r w:rsidRPr="00D101F8">
          <w:rPr>
            <w:szCs w:val="22"/>
          </w:rPr>
          <w:t xml:space="preserve">. </w:t>
        </w:r>
      </w:ins>
    </w:p>
    <w:p w14:paraId="7CE2D66B" w14:textId="77777777" w:rsidR="00FD72C8" w:rsidRPr="00D101F8" w:rsidRDefault="00FD72C8" w:rsidP="00FD72C8">
      <w:pPr>
        <w:pStyle w:val="ListParagraph"/>
        <w:numPr>
          <w:ilvl w:val="0"/>
          <w:numId w:val="8"/>
        </w:numPr>
        <w:rPr>
          <w:ins w:id="239" w:author="Cariou, Laurent" w:date="2020-10-02T16:08:00Z"/>
          <w:szCs w:val="22"/>
        </w:rPr>
      </w:pPr>
      <w:ins w:id="240" w:author="Cariou, Laurent" w:date="2020-10-02T16:05:00Z">
        <w:r w:rsidRPr="00D101F8">
          <w:rPr>
            <w:szCs w:val="22"/>
          </w:rPr>
          <w:t xml:space="preserve">the </w:t>
        </w:r>
      </w:ins>
      <w:ins w:id="241" w:author="Cariou, Laurent" w:date="2020-10-02T16:21:00Z">
        <w:r>
          <w:rPr>
            <w:szCs w:val="22"/>
          </w:rPr>
          <w:t xml:space="preserve">Link ID of the </w:t>
        </w:r>
      </w:ins>
      <w:ins w:id="242" w:author="Cariou, Laurent" w:date="2020-10-02T16:05:00Z">
        <w:r w:rsidRPr="00D101F8">
          <w:rPr>
            <w:szCs w:val="22"/>
          </w:rPr>
          <w:t xml:space="preserve">AP corresponds to </w:t>
        </w:r>
      </w:ins>
      <w:ins w:id="243" w:author="Cariou, Laurent" w:date="2020-10-02T16:21:00Z">
        <w:r>
          <w:rPr>
            <w:szCs w:val="22"/>
          </w:rPr>
          <w:t>the</w:t>
        </w:r>
      </w:ins>
      <w:ins w:id="244" w:author="Cariou, Laurent" w:date="2020-10-02T16:05:00Z">
        <w:r w:rsidRPr="00D101F8">
          <w:rPr>
            <w:szCs w:val="22"/>
          </w:rPr>
          <w:t xml:space="preserve"> Link ID field in </w:t>
        </w:r>
      </w:ins>
      <w:ins w:id="245" w:author="Cariou, Laurent" w:date="2020-10-02T16:21:00Z">
        <w:r>
          <w:rPr>
            <w:szCs w:val="22"/>
          </w:rPr>
          <w:t>a per-STA profile in the</w:t>
        </w:r>
      </w:ins>
      <w:ins w:id="246" w:author="Cariou, Laurent" w:date="2020-10-02T16:05:00Z">
        <w:r w:rsidRPr="00D101F8">
          <w:rPr>
            <w:szCs w:val="22"/>
          </w:rPr>
          <w:t xml:space="preserve"> ML </w:t>
        </w:r>
      </w:ins>
      <w:ins w:id="247" w:author="Cariou, Laurent" w:date="2020-10-02T16:07:00Z">
        <w:r w:rsidRPr="00D101F8">
          <w:rPr>
            <w:szCs w:val="22"/>
          </w:rPr>
          <w:t xml:space="preserve">element </w:t>
        </w:r>
      </w:ins>
      <w:ins w:id="248" w:author="Cariou, Laurent" w:date="2020-10-02T16:08:00Z">
        <w:r w:rsidRPr="00D101F8">
          <w:rPr>
            <w:szCs w:val="22"/>
          </w:rPr>
          <w:t>in the Probe Request frame</w:t>
        </w:r>
      </w:ins>
      <w:ins w:id="249" w:author="Cariou, Laurent" w:date="2020-10-02T16:05:00Z">
        <w:r w:rsidRPr="00D101F8">
          <w:rPr>
            <w:szCs w:val="22"/>
          </w:rPr>
          <w:t>.</w:t>
        </w:r>
      </w:ins>
    </w:p>
    <w:p w14:paraId="2548CD5F" w14:textId="77777777" w:rsidR="00FD72C8" w:rsidRPr="00D101F8" w:rsidRDefault="00FD72C8" w:rsidP="00FD72C8">
      <w:pPr>
        <w:rPr>
          <w:ins w:id="250" w:author="Cariou, Laurent" w:date="2020-10-02T16:12:00Z"/>
          <w:szCs w:val="22"/>
        </w:rPr>
      </w:pPr>
      <w:ins w:id="251" w:author="Cariou, Laurent" w:date="2020-10-02T16:09:00Z">
        <w:r w:rsidRPr="00D101F8">
          <w:rPr>
            <w:szCs w:val="22"/>
          </w:rPr>
          <w:lastRenderedPageBreak/>
          <w:t xml:space="preserve">The </w:t>
        </w:r>
      </w:ins>
      <w:ins w:id="252" w:author="Cariou, Laurent" w:date="2020-10-02T16:10:00Z">
        <w:r w:rsidRPr="00D101F8">
          <w:rPr>
            <w:szCs w:val="22"/>
          </w:rPr>
          <w:t xml:space="preserve">requested </w:t>
        </w:r>
      </w:ins>
      <w:ins w:id="253" w:author="Cariou, Laurent" w:date="2020-10-02T16:09:00Z">
        <w:r w:rsidRPr="00D101F8">
          <w:rPr>
            <w:szCs w:val="22"/>
          </w:rPr>
          <w:t xml:space="preserve">information </w:t>
        </w:r>
      </w:ins>
      <w:ins w:id="254" w:author="Cariou, Laurent" w:date="2020-10-02T16:11:00Z">
        <w:r w:rsidRPr="00D101F8">
          <w:rPr>
            <w:szCs w:val="22"/>
          </w:rPr>
          <w:t>for the requested APs in the MLD probe request</w:t>
        </w:r>
      </w:ins>
      <w:ins w:id="255" w:author="Cariou, Laurent" w:date="2020-10-02T16:09:00Z">
        <w:r w:rsidRPr="00D101F8">
          <w:rPr>
            <w:szCs w:val="22"/>
          </w:rPr>
          <w:t xml:space="preserve"> is complete if no Request element is present in the Pro</w:t>
        </w:r>
      </w:ins>
      <w:ins w:id="256" w:author="Cariou, Laurent" w:date="2020-10-02T16:10:00Z">
        <w:r w:rsidRPr="00D101F8">
          <w:rPr>
            <w:szCs w:val="22"/>
          </w:rPr>
          <w:t>be Request frame.</w:t>
        </w:r>
      </w:ins>
      <w:ins w:id="257" w:author="Cariou, Laurent" w:date="2020-10-02T16:12:00Z">
        <w:r w:rsidRPr="00D101F8">
          <w:rPr>
            <w:szCs w:val="22"/>
          </w:rPr>
          <w:t xml:space="preserve"> The requested information for the requested APs in the MLD probe request is partial if a Request element is present in the Probe Request frame, and</w:t>
        </w:r>
      </w:ins>
      <w:ins w:id="258" w:author="Cariou, Laurent" w:date="2020-10-02T16:13:00Z">
        <w:r w:rsidRPr="00D101F8">
          <w:rPr>
            <w:szCs w:val="22"/>
          </w:rPr>
          <w:t xml:space="preserve"> the Requested Element IDs field in the Request element </w:t>
        </w:r>
        <w:r w:rsidRPr="00E35CF9">
          <w:rPr>
            <w:szCs w:val="22"/>
          </w:rPr>
          <w:t xml:space="preserve">determines the list of elements that are requested to be included in the MLD </w:t>
        </w:r>
      </w:ins>
      <w:ins w:id="259" w:author="Cariou, Laurent" w:date="2020-10-02T16:14:00Z">
        <w:r w:rsidRPr="00E35CF9">
          <w:rPr>
            <w:szCs w:val="22"/>
          </w:rPr>
          <w:t>p</w:t>
        </w:r>
      </w:ins>
      <w:ins w:id="260" w:author="Cariou, Laurent" w:date="2020-10-02T16:13:00Z">
        <w:r w:rsidRPr="00E35CF9">
          <w:rPr>
            <w:szCs w:val="22"/>
          </w:rPr>
          <w:t xml:space="preserve">robe </w:t>
        </w:r>
      </w:ins>
      <w:ins w:id="261" w:author="Cariou, Laurent" w:date="2020-10-02T16:14:00Z">
        <w:r w:rsidRPr="00E35CF9">
          <w:rPr>
            <w:szCs w:val="22"/>
          </w:rPr>
          <w:t>r</w:t>
        </w:r>
      </w:ins>
      <w:ins w:id="262" w:author="Cariou, Laurent" w:date="2020-10-02T16:13:00Z">
        <w:r w:rsidRPr="00FD72C8">
          <w:rPr>
            <w:szCs w:val="22"/>
          </w:rPr>
          <w:t>esponse.</w:t>
        </w:r>
      </w:ins>
    </w:p>
    <w:p w14:paraId="1E4AB2B7" w14:textId="77777777" w:rsidR="00FD72C8" w:rsidRPr="00FD72C8" w:rsidRDefault="00FD72C8" w:rsidP="00E35CF9">
      <w:pPr>
        <w:rPr>
          <w:szCs w:val="22"/>
        </w:rPr>
      </w:pPr>
    </w:p>
    <w:p w14:paraId="3883B1F0" w14:textId="77777777" w:rsidR="00E35CF9" w:rsidRPr="00E35CF9" w:rsidRDefault="00E35CF9" w:rsidP="00E35CF9">
      <w:pPr>
        <w:rPr>
          <w:szCs w:val="22"/>
        </w:rPr>
      </w:pPr>
    </w:p>
    <w:p w14:paraId="2F4E072D" w14:textId="77777777" w:rsidR="00E35CF9" w:rsidRPr="00BA6A58" w:rsidRDefault="00E35CF9" w:rsidP="00E35CF9">
      <w:pPr>
        <w:rPr>
          <w:szCs w:val="22"/>
        </w:rPr>
      </w:pPr>
      <w:r w:rsidRPr="00E35CF9">
        <w:rPr>
          <w:szCs w:val="22"/>
        </w:rPr>
        <w:t xml:space="preserve">The complete information of a requested AP sent by a reporting AP is defined as all elements that would be provided if the </w:t>
      </w:r>
      <w:r w:rsidRPr="00D101F8">
        <w:rPr>
          <w:szCs w:val="22"/>
        </w:rPr>
        <w:t xml:space="preserve">requested AP was transmitting the Probe Response frame, except the following elements, if present: the Reduced </w:t>
      </w:r>
      <w:proofErr w:type="spellStart"/>
      <w:r w:rsidRPr="00D101F8">
        <w:rPr>
          <w:szCs w:val="22"/>
        </w:rPr>
        <w:t>Neighbor</w:t>
      </w:r>
      <w:proofErr w:type="spellEnd"/>
      <w:r w:rsidRPr="00D101F8">
        <w:rPr>
          <w:szCs w:val="22"/>
        </w:rPr>
        <w:t xml:space="preserve"> Report element, the Multiple BSSID element, the M</w:t>
      </w:r>
      <w:r w:rsidRPr="00BA6A58">
        <w:rPr>
          <w:szCs w:val="22"/>
        </w:rPr>
        <w:t>L element, other exceptions TBD.</w:t>
      </w:r>
    </w:p>
    <w:p w14:paraId="5F760BA8" w14:textId="77777777" w:rsidR="00E35CF9" w:rsidRPr="00BA6A58" w:rsidRDefault="00E35CF9" w:rsidP="00E35CF9">
      <w:pPr>
        <w:rPr>
          <w:szCs w:val="22"/>
        </w:rPr>
      </w:pPr>
    </w:p>
    <w:p w14:paraId="77D206AB" w14:textId="77777777" w:rsidR="00BA6A58" w:rsidRDefault="00BA6A58" w:rsidP="00BA6A58">
      <w:pPr>
        <w:rPr>
          <w:ins w:id="263" w:author="Cariou, Laurent" w:date="2020-10-05T17:51:00Z"/>
          <w:szCs w:val="22"/>
        </w:rPr>
      </w:pPr>
      <w:r w:rsidRPr="00BA6A58">
        <w:rPr>
          <w:szCs w:val="22"/>
        </w:rPr>
        <w:t>If an AP that is part of an AP MLD receives an MLD Probe Request from a non-AP STA</w:t>
      </w:r>
      <w:ins w:id="264" w:author="Cariou, Laurent" w:date="2020-10-05T17:50:00Z">
        <w:r>
          <w:rPr>
            <w:szCs w:val="22"/>
          </w:rPr>
          <w:t xml:space="preserve"> </w:t>
        </w:r>
        <w:r w:rsidRPr="00BA6A58">
          <w:rPr>
            <w:szCs w:val="22"/>
            <w:highlight w:val="cyan"/>
            <w:rPrChange w:id="265" w:author="Cariou, Laurent" w:date="2020-10-05T17:57:00Z">
              <w:rPr>
                <w:szCs w:val="22"/>
              </w:rPr>
            </w:rPrChange>
          </w:rPr>
          <w:t>requesting complete</w:t>
        </w:r>
      </w:ins>
      <w:ins w:id="266" w:author="Cariou, Laurent" w:date="2020-10-05T17:56:00Z">
        <w:r w:rsidRPr="00BA6A58">
          <w:rPr>
            <w:szCs w:val="22"/>
            <w:highlight w:val="cyan"/>
            <w:rPrChange w:id="267" w:author="Cariou, Laurent" w:date="2020-10-05T17:57:00Z">
              <w:rPr>
                <w:szCs w:val="22"/>
              </w:rPr>
            </w:rPrChange>
          </w:rPr>
          <w:t xml:space="preserve"> information</w:t>
        </w:r>
      </w:ins>
      <w:r w:rsidRPr="00BA6A58">
        <w:rPr>
          <w:szCs w:val="22"/>
        </w:rPr>
        <w:t xml:space="preserve">, it shall respond with an MLD probe response, which is a Probe Response frame </w:t>
      </w:r>
      <w:del w:id="268" w:author="Cariou, Laurent" w:date="2020-10-05T17:51:00Z">
        <w:r w:rsidRPr="0048113C" w:rsidDel="00BA6A58">
          <w:rPr>
            <w:szCs w:val="22"/>
            <w:highlight w:val="green"/>
            <w:rPrChange w:id="269" w:author="Cariou, Laurent" w:date="2020-10-05T18:02:00Z">
              <w:rPr>
                <w:szCs w:val="22"/>
              </w:rPr>
            </w:rPrChange>
          </w:rPr>
          <w:delText xml:space="preserve">with the Address 1 field set to </w:delText>
        </w:r>
        <w:r w:rsidRPr="0048113C" w:rsidDel="00BA6A58">
          <w:rPr>
            <w:szCs w:val="22"/>
            <w:highlight w:val="green"/>
          </w:rPr>
          <w:delText>TBD</w:delText>
        </w:r>
        <w:r w:rsidRPr="00E35CF9" w:rsidDel="00BA6A58">
          <w:rPr>
            <w:szCs w:val="22"/>
          </w:rPr>
          <w:delText xml:space="preserve"> </w:delText>
        </w:r>
      </w:del>
      <w:r w:rsidRPr="00E35CF9">
        <w:rPr>
          <w:szCs w:val="22"/>
        </w:rPr>
        <w:t>that includes an ML el</w:t>
      </w:r>
      <w:r w:rsidRPr="00D101F8">
        <w:rPr>
          <w:szCs w:val="22"/>
        </w:rPr>
        <w:t xml:space="preserve">ement with a STA profile with </w:t>
      </w:r>
      <w:ins w:id="270" w:author="Cariou, Laurent" w:date="2020-10-05T17:53:00Z">
        <w:r w:rsidRPr="00BA6A58">
          <w:rPr>
            <w:szCs w:val="22"/>
            <w:highlight w:val="cyan"/>
            <w:rPrChange w:id="271" w:author="Cariou, Laurent" w:date="2020-10-05T17:57:00Z">
              <w:rPr>
                <w:szCs w:val="22"/>
              </w:rPr>
            </w:rPrChange>
          </w:rPr>
          <w:t>the</w:t>
        </w:r>
        <w:r>
          <w:rPr>
            <w:szCs w:val="22"/>
          </w:rPr>
          <w:t xml:space="preserve"> </w:t>
        </w:r>
      </w:ins>
      <w:r w:rsidRPr="00D101F8">
        <w:rPr>
          <w:szCs w:val="22"/>
        </w:rPr>
        <w:t xml:space="preserve">complete information for each of the APs that are affiliated to the same AP MLD as the AP and that </w:t>
      </w:r>
      <w:r w:rsidRPr="00BA6A58">
        <w:rPr>
          <w:szCs w:val="22"/>
        </w:rPr>
        <w:t>are requested by the MLD probe request.</w:t>
      </w:r>
      <w:ins w:id="272" w:author="Cariou, Laurent" w:date="2020-10-05T17:51:00Z">
        <w:r w:rsidRPr="00BA6A58">
          <w:rPr>
            <w:szCs w:val="22"/>
          </w:rPr>
          <w:t xml:space="preserve"> </w:t>
        </w:r>
        <w:r w:rsidRPr="00BA6A58">
          <w:rPr>
            <w:szCs w:val="22"/>
            <w:highlight w:val="cyan"/>
            <w:rPrChange w:id="273" w:author="Cariou, Laurent" w:date="2020-10-05T17:57:00Z">
              <w:rPr>
                <w:szCs w:val="22"/>
              </w:rPr>
            </w:rPrChange>
          </w:rPr>
          <w:t xml:space="preserve">If </w:t>
        </w:r>
      </w:ins>
      <w:ins w:id="274" w:author="Cariou, Laurent" w:date="2020-10-05T17:52:00Z">
        <w:r w:rsidRPr="00BA6A58">
          <w:rPr>
            <w:szCs w:val="22"/>
            <w:highlight w:val="cyan"/>
            <w:rPrChange w:id="275" w:author="Cariou, Laurent" w:date="2020-10-05T17:57:00Z">
              <w:rPr>
                <w:szCs w:val="22"/>
              </w:rPr>
            </w:rPrChange>
          </w:rPr>
          <w:t>it</w:t>
        </w:r>
      </w:ins>
      <w:ins w:id="276" w:author="Cariou, Laurent" w:date="2020-10-05T17:51:00Z">
        <w:r w:rsidRPr="00BA6A58">
          <w:rPr>
            <w:szCs w:val="22"/>
            <w:highlight w:val="cyan"/>
            <w:rPrChange w:id="277" w:author="Cariou, Laurent" w:date="2020-10-05T17:57:00Z">
              <w:rPr>
                <w:szCs w:val="22"/>
              </w:rPr>
            </w:rPrChange>
          </w:rPr>
          <w:t xml:space="preserve"> receives an MLD Probe Request from a non-AP STA requesting </w:t>
        </w:r>
      </w:ins>
      <w:ins w:id="278" w:author="Cariou, Laurent" w:date="2020-10-05T17:52:00Z">
        <w:r w:rsidRPr="00BA6A58">
          <w:rPr>
            <w:szCs w:val="22"/>
            <w:highlight w:val="cyan"/>
            <w:rPrChange w:id="279" w:author="Cariou, Laurent" w:date="2020-10-05T17:57:00Z">
              <w:rPr>
                <w:szCs w:val="22"/>
              </w:rPr>
            </w:rPrChange>
          </w:rPr>
          <w:t>partial</w:t>
        </w:r>
      </w:ins>
      <w:ins w:id="280" w:author="Cariou, Laurent" w:date="2020-10-05T17:51:00Z">
        <w:r w:rsidRPr="00BA6A58">
          <w:rPr>
            <w:szCs w:val="22"/>
            <w:highlight w:val="cyan"/>
            <w:rPrChange w:id="281" w:author="Cariou, Laurent" w:date="2020-10-05T17:57:00Z">
              <w:rPr>
                <w:szCs w:val="22"/>
              </w:rPr>
            </w:rPrChange>
          </w:rPr>
          <w:t xml:space="preserve"> information, it shall respond with an MLD probe response</w:t>
        </w:r>
      </w:ins>
      <w:ins w:id="282" w:author="Cariou, Laurent" w:date="2020-10-05T17:55:00Z">
        <w:r w:rsidRPr="00BA6A58">
          <w:rPr>
            <w:szCs w:val="22"/>
            <w:highlight w:val="cyan"/>
            <w:rPrChange w:id="283" w:author="Cariou, Laurent" w:date="2020-10-05T17:57:00Z">
              <w:rPr>
                <w:szCs w:val="22"/>
              </w:rPr>
            </w:rPrChange>
          </w:rPr>
          <w:t xml:space="preserve"> that </w:t>
        </w:r>
      </w:ins>
      <w:ins w:id="284" w:author="Cariou, Laurent" w:date="2020-10-05T17:53:00Z">
        <w:r w:rsidRPr="00BA6A58">
          <w:rPr>
            <w:szCs w:val="22"/>
            <w:highlight w:val="cyan"/>
            <w:rPrChange w:id="285" w:author="Cariou, Laurent" w:date="2020-10-05T17:57:00Z">
              <w:rPr>
                <w:szCs w:val="22"/>
              </w:rPr>
            </w:rPrChange>
          </w:rPr>
          <w:t>inc</w:t>
        </w:r>
      </w:ins>
      <w:ins w:id="286" w:author="Cariou, Laurent" w:date="2020-10-05T17:54:00Z">
        <w:r w:rsidRPr="00BA6A58">
          <w:rPr>
            <w:szCs w:val="22"/>
            <w:highlight w:val="cyan"/>
            <w:rPrChange w:id="287" w:author="Cariou, Laurent" w:date="2020-10-05T17:57:00Z">
              <w:rPr>
                <w:szCs w:val="22"/>
              </w:rPr>
            </w:rPrChange>
          </w:rPr>
          <w:t>lud</w:t>
        </w:r>
      </w:ins>
      <w:ins w:id="288" w:author="Cariou, Laurent" w:date="2020-10-05T17:55:00Z">
        <w:r w:rsidRPr="00BA6A58">
          <w:rPr>
            <w:szCs w:val="22"/>
            <w:highlight w:val="cyan"/>
            <w:rPrChange w:id="289" w:author="Cariou, Laurent" w:date="2020-10-05T17:57:00Z">
              <w:rPr>
                <w:szCs w:val="22"/>
              </w:rPr>
            </w:rPrChange>
          </w:rPr>
          <w:t>es</w:t>
        </w:r>
      </w:ins>
      <w:ins w:id="290" w:author="Cariou, Laurent" w:date="2020-10-05T17:56:00Z">
        <w:r w:rsidRPr="00BA6A58">
          <w:rPr>
            <w:szCs w:val="22"/>
            <w:highlight w:val="cyan"/>
            <w:rPrChange w:id="291" w:author="Cariou, Laurent" w:date="2020-10-05T17:57:00Z">
              <w:rPr>
                <w:szCs w:val="22"/>
              </w:rPr>
            </w:rPrChange>
          </w:rPr>
          <w:t xml:space="preserve"> an ML element with a STA pro</w:t>
        </w:r>
      </w:ins>
      <w:ins w:id="292" w:author="Cariou, Laurent" w:date="2020-10-05T17:57:00Z">
        <w:r w:rsidRPr="00BA6A58">
          <w:rPr>
            <w:szCs w:val="22"/>
            <w:highlight w:val="cyan"/>
            <w:rPrChange w:id="293" w:author="Cariou, Laurent" w:date="2020-10-05T17:57:00Z">
              <w:rPr>
                <w:szCs w:val="22"/>
              </w:rPr>
            </w:rPrChange>
          </w:rPr>
          <w:t>file</w:t>
        </w:r>
      </w:ins>
      <w:ins w:id="294" w:author="Cariou, Laurent" w:date="2020-10-05T17:54:00Z">
        <w:r w:rsidRPr="00BA6A58">
          <w:rPr>
            <w:szCs w:val="22"/>
            <w:highlight w:val="cyan"/>
            <w:rPrChange w:id="295" w:author="Cariou, Laurent" w:date="2020-10-05T17:57:00Z">
              <w:rPr>
                <w:szCs w:val="22"/>
              </w:rPr>
            </w:rPrChange>
          </w:rPr>
          <w:t xml:space="preserve"> </w:t>
        </w:r>
      </w:ins>
      <w:ins w:id="296" w:author="Cariou, Laurent" w:date="2020-10-05T17:57:00Z">
        <w:r w:rsidRPr="00BA6A58">
          <w:rPr>
            <w:szCs w:val="22"/>
            <w:highlight w:val="cyan"/>
            <w:rPrChange w:id="297" w:author="Cariou, Laurent" w:date="2020-10-05T17:57:00Z">
              <w:rPr>
                <w:szCs w:val="22"/>
              </w:rPr>
            </w:rPrChange>
          </w:rPr>
          <w:t xml:space="preserve">with </w:t>
        </w:r>
      </w:ins>
      <w:ins w:id="298" w:author="Cariou, Laurent" w:date="2020-10-05T17:54:00Z">
        <w:r w:rsidRPr="00BA6A58">
          <w:rPr>
            <w:szCs w:val="22"/>
            <w:highlight w:val="cyan"/>
            <w:rPrChange w:id="299" w:author="Cariou, Laurent" w:date="2020-10-05T17:57:00Z">
              <w:rPr>
                <w:szCs w:val="22"/>
              </w:rPr>
            </w:rPrChange>
          </w:rPr>
          <w:t>at least the elements requested</w:t>
        </w:r>
      </w:ins>
      <w:ins w:id="300" w:author="Cariou, Laurent" w:date="2020-10-05T17:51:00Z">
        <w:r w:rsidRPr="00BA6A58">
          <w:rPr>
            <w:szCs w:val="22"/>
            <w:highlight w:val="cyan"/>
            <w:rPrChange w:id="301" w:author="Cariou, Laurent" w:date="2020-10-05T17:57:00Z">
              <w:rPr>
                <w:szCs w:val="22"/>
              </w:rPr>
            </w:rPrChange>
          </w:rPr>
          <w:t xml:space="preserve"> for each of the APs that are affiliated to the same AP MLD as the AP and that are requested by the MLD probe request</w:t>
        </w:r>
      </w:ins>
      <w:ins w:id="302" w:author="Cariou, Laurent" w:date="2020-10-05T17:55:00Z">
        <w:r w:rsidRPr="00BA6A58">
          <w:rPr>
            <w:szCs w:val="22"/>
            <w:highlight w:val="cyan"/>
            <w:rPrChange w:id="303" w:author="Cariou, Laurent" w:date="2020-10-05T17:57:00Z">
              <w:rPr>
                <w:szCs w:val="22"/>
              </w:rPr>
            </w:rPrChange>
          </w:rPr>
          <w:t>, unless the elements requested are not part of the complete information for each of the APs</w:t>
        </w:r>
      </w:ins>
      <w:ins w:id="304" w:author="Cariou, Laurent" w:date="2020-10-05T17:51:00Z">
        <w:r w:rsidRPr="00BA6A58">
          <w:rPr>
            <w:szCs w:val="22"/>
            <w:highlight w:val="cyan"/>
            <w:rPrChange w:id="305" w:author="Cariou, Laurent" w:date="2020-10-05T17:57:00Z">
              <w:rPr>
                <w:szCs w:val="22"/>
              </w:rPr>
            </w:rPrChange>
          </w:rPr>
          <w:t>.</w:t>
        </w:r>
      </w:ins>
    </w:p>
    <w:p w14:paraId="46E2C759" w14:textId="77777777" w:rsidR="0048113C" w:rsidRDefault="0048113C" w:rsidP="0048113C">
      <w:pPr>
        <w:rPr>
          <w:ins w:id="306" w:author="Cariou, Laurent" w:date="2020-10-05T18:02:00Z"/>
          <w:szCs w:val="22"/>
          <w:highlight w:val="green"/>
        </w:rPr>
      </w:pPr>
    </w:p>
    <w:p w14:paraId="70662862" w14:textId="77777777" w:rsidR="0048113C" w:rsidRDefault="0048113C" w:rsidP="0048113C">
      <w:pPr>
        <w:rPr>
          <w:ins w:id="307" w:author="Cariou, Laurent" w:date="2020-10-02T16:15:00Z"/>
          <w:szCs w:val="22"/>
        </w:rPr>
      </w:pPr>
      <w:ins w:id="308" w:author="Cariou, Laurent" w:date="2020-10-05T18:00:00Z">
        <w:r w:rsidRPr="0048113C">
          <w:rPr>
            <w:szCs w:val="22"/>
            <w:highlight w:val="green"/>
            <w:rPrChange w:id="309" w:author="Cariou, Laurent" w:date="2020-10-05T18:01:00Z">
              <w:rPr>
                <w:szCs w:val="22"/>
              </w:rPr>
            </w:rPrChange>
          </w:rPr>
          <w:t>If an AP that is part of an AP MLD receives an MLD probe request frame and responds with an MLD probe response frame (per 11.1.4.3.4 (Criteria for sending a response)), the Address 1 field of the Probe Response frame shall be set to the broadcast address unless the AP is not indicating its</w:t>
        </w:r>
      </w:ins>
      <w:ins w:id="310" w:author="Cariou, Laurent" w:date="2020-10-05T18:01:00Z">
        <w:r w:rsidRPr="0048113C">
          <w:rPr>
            <w:szCs w:val="22"/>
            <w:highlight w:val="green"/>
            <w:rPrChange w:id="311" w:author="Cariou, Laurent" w:date="2020-10-05T18:01:00Z">
              <w:rPr>
                <w:szCs w:val="22"/>
              </w:rPr>
            </w:rPrChange>
          </w:rPr>
          <w:t xml:space="preserve"> </w:t>
        </w:r>
      </w:ins>
      <w:ins w:id="312" w:author="Cariou, Laurent" w:date="2020-10-05T18:00:00Z">
        <w:r w:rsidRPr="0048113C">
          <w:rPr>
            <w:szCs w:val="22"/>
            <w:highlight w:val="green"/>
            <w:rPrChange w:id="313" w:author="Cariou, Laurent" w:date="2020-10-05T18:01:00Z">
              <w:rPr>
                <w:szCs w:val="22"/>
              </w:rPr>
            </w:rPrChange>
          </w:rPr>
          <w:t xml:space="preserve">actual SSID in the SSID element of its Beacon </w:t>
        </w:r>
        <w:commentRangeStart w:id="314"/>
        <w:r w:rsidRPr="0048113C">
          <w:rPr>
            <w:szCs w:val="22"/>
            <w:highlight w:val="green"/>
            <w:rPrChange w:id="315" w:author="Cariou, Laurent" w:date="2020-10-05T18:01:00Z">
              <w:rPr>
                <w:szCs w:val="22"/>
              </w:rPr>
            </w:rPrChange>
          </w:rPr>
          <w:t>frames</w:t>
        </w:r>
      </w:ins>
      <w:commentRangeEnd w:id="314"/>
      <w:ins w:id="316" w:author="Cariou, Laurent" w:date="2020-10-05T18:03:00Z">
        <w:r>
          <w:rPr>
            <w:rStyle w:val="CommentReference"/>
            <w:rFonts w:eastAsiaTheme="minorEastAsia"/>
            <w:color w:val="000000"/>
            <w:w w:val="0"/>
          </w:rPr>
          <w:commentReference w:id="314"/>
        </w:r>
      </w:ins>
      <w:ins w:id="317" w:author="Cariou, Laurent" w:date="2020-10-05T18:00:00Z">
        <w:r w:rsidRPr="0048113C">
          <w:rPr>
            <w:szCs w:val="22"/>
            <w:highlight w:val="green"/>
            <w:rPrChange w:id="318" w:author="Cariou, Laurent" w:date="2020-10-05T18:01:00Z">
              <w:rPr>
                <w:szCs w:val="22"/>
              </w:rPr>
            </w:rPrChange>
          </w:rPr>
          <w:t>.</w:t>
        </w:r>
      </w:ins>
    </w:p>
    <w:p w14:paraId="449F07FD" w14:textId="77777777" w:rsidR="00D101F8" w:rsidRDefault="00D101F8" w:rsidP="00D101F8">
      <w:pPr>
        <w:pStyle w:val="SP15246165"/>
        <w:spacing w:before="360" w:after="240"/>
        <w:rPr>
          <w:color w:val="000000"/>
        </w:rPr>
      </w:pPr>
    </w:p>
    <w:p w14:paraId="480F89EC" w14:textId="08ABFB77" w:rsidR="00D101F8" w:rsidRPr="00E35CF9" w:rsidRDefault="00D101F8" w:rsidP="00D101F8">
      <w:pPr>
        <w:pStyle w:val="T"/>
        <w:rPr>
          <w:i/>
          <w:iCs/>
          <w:w w:val="100"/>
        </w:rPr>
      </w:pPr>
      <w:proofErr w:type="spellStart"/>
      <w:r w:rsidRPr="00D101F8">
        <w:rPr>
          <w:b/>
          <w:i/>
          <w:iCs/>
          <w:highlight w:val="yellow"/>
        </w:rPr>
        <w:t>TGbe</w:t>
      </w:r>
      <w:proofErr w:type="spellEnd"/>
      <w:r w:rsidRPr="00D101F8">
        <w:rPr>
          <w:b/>
          <w:i/>
          <w:iCs/>
          <w:highlight w:val="yellow"/>
        </w:rPr>
        <w:t xml:space="preserve"> editor: Modify the following subclause 35.3.4.3 (Multi-link element usage rules in the context of discovery) in 802.11be D0.1:</w:t>
      </w:r>
    </w:p>
    <w:p w14:paraId="2402434A" w14:textId="77777777" w:rsidR="00D101F8" w:rsidRDefault="00D101F8" w:rsidP="00D101F8">
      <w:pPr>
        <w:pStyle w:val="SP15245776"/>
        <w:spacing w:before="240" w:after="240"/>
        <w:rPr>
          <w:color w:val="000000"/>
        </w:rPr>
      </w:pPr>
    </w:p>
    <w:p w14:paraId="16F96C08" w14:textId="05DC2136" w:rsidR="00D101F8" w:rsidRDefault="00D101F8" w:rsidP="00D101F8">
      <w:pPr>
        <w:rPr>
          <w:szCs w:val="22"/>
        </w:rPr>
      </w:pPr>
      <w:r>
        <w:rPr>
          <w:rStyle w:val="SC15323589"/>
        </w:rPr>
        <w:t>35.3.4.3 Multi-link element usage rules in the context of discovery</w:t>
      </w:r>
    </w:p>
    <w:p w14:paraId="7838BF2A" w14:textId="77777777" w:rsidR="00D101F8" w:rsidRDefault="00D101F8" w:rsidP="00E35CF9">
      <w:pPr>
        <w:rPr>
          <w:szCs w:val="22"/>
        </w:rPr>
      </w:pPr>
    </w:p>
    <w:p w14:paraId="35C521FE" w14:textId="77777777" w:rsidR="00D101F8" w:rsidRDefault="00D101F8" w:rsidP="00E35CF9">
      <w:pPr>
        <w:rPr>
          <w:szCs w:val="22"/>
        </w:rPr>
      </w:pPr>
    </w:p>
    <w:p w14:paraId="1D4C109D" w14:textId="4762D654" w:rsidR="00FD72C8" w:rsidRDefault="00FD72C8" w:rsidP="00E35CF9">
      <w:pPr>
        <w:rPr>
          <w:szCs w:val="22"/>
        </w:rPr>
      </w:pPr>
      <w:r>
        <w:rPr>
          <w:szCs w:val="22"/>
        </w:rPr>
        <w:t>A Probe Request frame that is a non-ML probe request shall not include an ML element.</w:t>
      </w:r>
    </w:p>
    <w:p w14:paraId="7002BBE4" w14:textId="77777777" w:rsidR="00E35CF9" w:rsidRDefault="00E35CF9" w:rsidP="00E35CF9">
      <w:pPr>
        <w:rPr>
          <w:szCs w:val="22"/>
        </w:rPr>
      </w:pPr>
    </w:p>
    <w:p w14:paraId="3B09AF6B" w14:textId="2AD12FD9" w:rsidR="007A2B01" w:rsidRDefault="007A2B01" w:rsidP="007A2B01">
      <w:pPr>
        <w:rPr>
          <w:szCs w:val="22"/>
        </w:rPr>
      </w:pPr>
    </w:p>
    <w:p w14:paraId="510E98A1" w14:textId="3ECE3CAF" w:rsidR="00C06E59" w:rsidRPr="00D101F8" w:rsidRDefault="00C06E59" w:rsidP="00C06E59">
      <w:pPr>
        <w:rPr>
          <w:b/>
          <w:bCs/>
          <w:szCs w:val="22"/>
        </w:rPr>
      </w:pPr>
      <w:r>
        <w:rPr>
          <w:b/>
          <w:bCs/>
          <w:szCs w:val="22"/>
          <w:highlight w:val="magenta"/>
        </w:rPr>
        <w:t xml:space="preserve">End of </w:t>
      </w:r>
      <w:r w:rsidR="00CA558D">
        <w:rPr>
          <w:b/>
          <w:bCs/>
          <w:highlight w:val="magenta"/>
        </w:rPr>
        <w:t xml:space="preserve">Issue 3: </w:t>
      </w:r>
      <w:r w:rsidRPr="0048113C">
        <w:rPr>
          <w:b/>
          <w:bCs/>
          <w:szCs w:val="22"/>
          <w:highlight w:val="magenta"/>
        </w:rPr>
        <w:t>Option</w:t>
      </w:r>
      <w:r>
        <w:rPr>
          <w:b/>
          <w:bCs/>
          <w:szCs w:val="22"/>
          <w:highlight w:val="magenta"/>
        </w:rPr>
        <w:t xml:space="preserve"> 2</w:t>
      </w:r>
    </w:p>
    <w:p w14:paraId="362553DA" w14:textId="77777777" w:rsidR="00C06E59" w:rsidRDefault="00C06E59" w:rsidP="007A2B01">
      <w:pPr>
        <w:rPr>
          <w:ins w:id="319" w:author="Cariou, Laurent" w:date="2020-10-02T16:15:00Z"/>
          <w:szCs w:val="22"/>
        </w:rPr>
      </w:pPr>
    </w:p>
    <w:p w14:paraId="45CC00CB" w14:textId="77777777" w:rsidR="00E35CF9" w:rsidRDefault="00E35CF9" w:rsidP="007A2B01">
      <w:pPr>
        <w:rPr>
          <w:szCs w:val="22"/>
        </w:rPr>
      </w:pPr>
    </w:p>
    <w:p w14:paraId="7D9B818C" w14:textId="77777777" w:rsidR="007A2B01" w:rsidRDefault="007A2B01" w:rsidP="007A2B01">
      <w:pPr>
        <w:pStyle w:val="T"/>
        <w:rPr>
          <w:b/>
        </w:rPr>
      </w:pPr>
    </w:p>
    <w:p w14:paraId="324426CA" w14:textId="77777777" w:rsidR="00CA558D" w:rsidRDefault="00CA558D" w:rsidP="00CA558D">
      <w:pPr>
        <w:pStyle w:val="T"/>
        <w:rPr>
          <w:b/>
        </w:rPr>
      </w:pPr>
    </w:p>
    <w:p w14:paraId="7B90D3D1" w14:textId="58631DCF" w:rsidR="00CA558D" w:rsidRDefault="00CA558D" w:rsidP="00CA558D">
      <w:pPr>
        <w:pStyle w:val="T"/>
        <w:rPr>
          <w:b/>
        </w:rPr>
      </w:pPr>
      <w:r w:rsidRPr="007934EF">
        <w:rPr>
          <w:b/>
          <w:highlight w:val="lightGray"/>
        </w:rPr>
        <w:t xml:space="preserve">Issue </w:t>
      </w:r>
      <w:r w:rsidR="00AA535F">
        <w:rPr>
          <w:b/>
          <w:highlight w:val="lightGray"/>
        </w:rPr>
        <w:t>4</w:t>
      </w:r>
      <w:r w:rsidRPr="007934EF">
        <w:rPr>
          <w:b/>
          <w:highlight w:val="lightGray"/>
        </w:rPr>
        <w:t xml:space="preserve">: When performing active scanning, Probe Request frames currently include all capabilities of the STA. Following rules in 802.11, the AP will broadcast the Probe Response, so will provide information so that it is useful for all STAs receiving the Probe Response, even if those STAs didn’t send a Probe Request. The conclusion of this is that a Probe Response sent in response to a Probe Request and an unsolicited Probe Response are carrying the same information. Almost all the elements are therefore not required to be included </w:t>
      </w:r>
      <w:r w:rsidRPr="007934EF">
        <w:rPr>
          <w:b/>
          <w:highlight w:val="lightGray"/>
        </w:rPr>
        <w:lastRenderedPageBreak/>
        <w:t>in the Probe Request frame and we can make this Probe Request a very short frame, just intending at triggering the transmission of a generic Probe Response.</w:t>
      </w:r>
      <w:r>
        <w:rPr>
          <w:b/>
        </w:rPr>
        <w:t xml:space="preserve"> </w:t>
      </w:r>
    </w:p>
    <w:p w14:paraId="7E1B0138" w14:textId="77777777" w:rsidR="00CA558D" w:rsidRDefault="00CA558D" w:rsidP="00CA558D">
      <w:pPr>
        <w:pStyle w:val="T"/>
        <w:rPr>
          <w:b/>
          <w:i/>
          <w:iCs/>
          <w:highlight w:val="yellow"/>
        </w:rPr>
      </w:pPr>
    </w:p>
    <w:p w14:paraId="6D0AAAC4" w14:textId="77777777" w:rsidR="00CA558D" w:rsidRPr="00E35CF9" w:rsidRDefault="00CA558D" w:rsidP="00CA558D">
      <w:pPr>
        <w:pStyle w:val="T"/>
        <w:rPr>
          <w:i/>
          <w:iCs/>
          <w:w w:val="100"/>
        </w:rPr>
      </w:pPr>
      <w:proofErr w:type="spellStart"/>
      <w:r w:rsidRPr="007934EF">
        <w:rPr>
          <w:b/>
          <w:i/>
          <w:iCs/>
          <w:highlight w:val="yellow"/>
        </w:rPr>
        <w:t>TGbe</w:t>
      </w:r>
      <w:proofErr w:type="spellEnd"/>
      <w:r w:rsidRPr="007934EF">
        <w:rPr>
          <w:b/>
          <w:i/>
          <w:iCs/>
          <w:highlight w:val="yellow"/>
        </w:rPr>
        <w:t xml:space="preserve"> editor: Add the following subclause 35.x.x (Active scanning for an EHT non-AP STA) in 802.11be D0.1:</w:t>
      </w:r>
    </w:p>
    <w:p w14:paraId="4D4610EC" w14:textId="77777777" w:rsidR="00CA558D" w:rsidRPr="00C92695" w:rsidRDefault="00CA558D" w:rsidP="00CA558D">
      <w:pPr>
        <w:pStyle w:val="T"/>
        <w:rPr>
          <w:b/>
          <w:sz w:val="22"/>
          <w:szCs w:val="22"/>
        </w:rPr>
      </w:pPr>
      <w:r w:rsidRPr="00C92695">
        <w:rPr>
          <w:rFonts w:ascii="TimesNewRomanPSMT" w:eastAsia="TimesNewRomanPSMT" w:cs="TimesNewRomanPSMT"/>
          <w:sz w:val="22"/>
          <w:szCs w:val="22"/>
        </w:rPr>
        <w:t>3</w:t>
      </w:r>
      <w:r>
        <w:rPr>
          <w:rFonts w:ascii="TimesNewRomanPSMT" w:eastAsia="TimesNewRomanPSMT" w:cs="TimesNewRomanPSMT"/>
          <w:sz w:val="22"/>
          <w:szCs w:val="22"/>
        </w:rPr>
        <w:t>5</w:t>
      </w:r>
      <w:r w:rsidRPr="00C92695">
        <w:rPr>
          <w:rFonts w:ascii="TimesNewRomanPSMT" w:eastAsia="TimesNewRomanPSMT" w:cs="TimesNewRomanPSMT"/>
          <w:sz w:val="22"/>
          <w:szCs w:val="22"/>
        </w:rPr>
        <w:t>.x.x Active scanning for an EHT non-AP STA</w:t>
      </w:r>
    </w:p>
    <w:p w14:paraId="768D41A6" w14:textId="7AA00B1F" w:rsidR="000B3501" w:rsidRPr="000B3501" w:rsidRDefault="000B3501" w:rsidP="00CA558D">
      <w:pPr>
        <w:autoSpaceDE w:val="0"/>
        <w:autoSpaceDN w:val="0"/>
        <w:adjustRightInd w:val="0"/>
        <w:jc w:val="left"/>
        <w:rPr>
          <w:rFonts w:ascii="TimesNewRomanPSMT" w:eastAsia="TimesNewRomanPSMT" w:cs="TimesNewRomanPSMT"/>
          <w:sz w:val="20"/>
          <w:u w:val="single"/>
          <w:lang w:val="en-US"/>
        </w:rPr>
      </w:pPr>
      <w:bookmarkStart w:id="320" w:name="_Hlk53072332"/>
      <w:r w:rsidRPr="000B3501">
        <w:rPr>
          <w:rFonts w:ascii="TimesNewRomanPSMT" w:eastAsia="TimesNewRomanPSMT" w:cs="TimesNewRomanPSMT"/>
          <w:sz w:val="20"/>
          <w:u w:val="single"/>
          <w:lang w:val="en-US"/>
        </w:rPr>
        <w:t>Option 1: If an EHT non-AP STA sends a Probe Request frame, it shall not include in the Probe Request frames it transmits any element, except that:</w:t>
      </w:r>
    </w:p>
    <w:p w14:paraId="140400FC" w14:textId="4316B892" w:rsidR="00CA558D" w:rsidRPr="000B3501" w:rsidRDefault="000B3501" w:rsidP="00CA558D">
      <w:pPr>
        <w:autoSpaceDE w:val="0"/>
        <w:autoSpaceDN w:val="0"/>
        <w:adjustRightInd w:val="0"/>
        <w:jc w:val="left"/>
        <w:rPr>
          <w:rFonts w:ascii="TimesNewRomanPSMT" w:eastAsia="TimesNewRomanPSMT" w:cs="TimesNewRomanPSMT"/>
          <w:sz w:val="20"/>
          <w:u w:val="single"/>
          <w:lang w:val="en-US"/>
        </w:rPr>
      </w:pPr>
      <w:r w:rsidRPr="000B3501">
        <w:rPr>
          <w:rFonts w:ascii="TimesNewRomanPSMT" w:eastAsia="TimesNewRomanPSMT" w:cs="TimesNewRomanPSMT"/>
          <w:sz w:val="20"/>
          <w:u w:val="single"/>
          <w:lang w:val="en-US"/>
        </w:rPr>
        <w:t xml:space="preserve">Option 2: </w:t>
      </w:r>
      <w:r w:rsidR="00CA558D" w:rsidRPr="000B3501">
        <w:rPr>
          <w:rFonts w:ascii="TimesNewRomanPSMT" w:eastAsia="TimesNewRomanPSMT" w:cs="TimesNewRomanPSMT"/>
          <w:sz w:val="20"/>
          <w:u w:val="single"/>
          <w:lang w:val="en-US"/>
        </w:rPr>
        <w:t>If an EHT non-AP STA is actively scanning a channel and sends a Probe Request frame, it shall not include in the Probe Request frames it transmits any element, except that:</w:t>
      </w:r>
    </w:p>
    <w:p w14:paraId="78A66F74" w14:textId="04D2F61E" w:rsidR="00CA558D" w:rsidRDefault="00CA558D" w:rsidP="00CA558D">
      <w:pPr>
        <w:pStyle w:val="ListParagraph"/>
        <w:numPr>
          <w:ilvl w:val="0"/>
          <w:numId w:val="8"/>
        </w:numPr>
        <w:autoSpaceDE w:val="0"/>
        <w:autoSpaceDN w:val="0"/>
        <w:adjustRightInd w:val="0"/>
        <w:jc w:val="left"/>
        <w:rPr>
          <w:rFonts w:ascii="TimesNewRomanPSMT" w:eastAsia="TimesNewRomanPSMT" w:cs="TimesNewRomanPSMT"/>
          <w:sz w:val="20"/>
          <w:lang w:val="en-US"/>
        </w:rPr>
      </w:pPr>
      <w:r>
        <w:rPr>
          <w:rFonts w:ascii="TimesNewRomanPSMT" w:eastAsia="TimesNewRomanPSMT" w:cs="TimesNewRomanPSMT"/>
          <w:sz w:val="20"/>
          <w:lang w:val="en-US"/>
        </w:rPr>
        <w:t xml:space="preserve">it shall include the SSID </w:t>
      </w:r>
      <w:commentRangeStart w:id="321"/>
      <w:r>
        <w:rPr>
          <w:rFonts w:ascii="TimesNewRomanPSMT" w:eastAsia="TimesNewRomanPSMT" w:cs="TimesNewRomanPSMT"/>
          <w:sz w:val="20"/>
          <w:lang w:val="en-US"/>
        </w:rPr>
        <w:t>element</w:t>
      </w:r>
      <w:commentRangeEnd w:id="321"/>
      <w:r w:rsidR="00185A13">
        <w:rPr>
          <w:rStyle w:val="CommentReference"/>
          <w:rFonts w:eastAsiaTheme="minorEastAsia"/>
          <w:color w:val="000000"/>
          <w:w w:val="0"/>
        </w:rPr>
        <w:commentReference w:id="321"/>
      </w:r>
      <w:r>
        <w:rPr>
          <w:rFonts w:ascii="TimesNewRomanPSMT" w:eastAsia="TimesNewRomanPSMT" w:cs="TimesNewRomanPSMT"/>
          <w:sz w:val="20"/>
          <w:lang w:val="en-US"/>
        </w:rPr>
        <w:t xml:space="preserve">, </w:t>
      </w:r>
    </w:p>
    <w:p w14:paraId="240E9FEA" w14:textId="1645EFB9" w:rsidR="00CA558D" w:rsidRPr="00C92695" w:rsidRDefault="00CA558D" w:rsidP="00CA558D">
      <w:pPr>
        <w:pStyle w:val="ListParagraph"/>
        <w:numPr>
          <w:ilvl w:val="0"/>
          <w:numId w:val="8"/>
        </w:numPr>
        <w:autoSpaceDE w:val="0"/>
        <w:autoSpaceDN w:val="0"/>
        <w:adjustRightInd w:val="0"/>
        <w:jc w:val="left"/>
        <w:rPr>
          <w:rFonts w:ascii="TimesNewRomanPSMT" w:eastAsia="TimesNewRomanPSMT" w:cs="TimesNewRomanPSMT"/>
          <w:sz w:val="20"/>
          <w:lang w:val="en-US"/>
        </w:rPr>
      </w:pPr>
      <w:r w:rsidRPr="00C92695">
        <w:rPr>
          <w:rFonts w:ascii="TimesNewRomanPSMT" w:eastAsia="TimesNewRomanPSMT" w:cs="TimesNewRomanPSMT"/>
          <w:sz w:val="20"/>
          <w:lang w:val="en-US"/>
        </w:rPr>
        <w:t>it may include</w:t>
      </w:r>
      <w:r>
        <w:rPr>
          <w:rFonts w:ascii="TimesNewRomanPSMT" w:eastAsia="TimesNewRomanPSMT" w:cs="TimesNewRomanPSMT"/>
          <w:sz w:val="20"/>
          <w:lang w:val="en-US"/>
        </w:rPr>
        <w:t>, if the conditions in 9.3.3.9 (Probe Request frame format) are met,</w:t>
      </w:r>
      <w:r w:rsidRPr="00C92695">
        <w:rPr>
          <w:rFonts w:ascii="TimesNewRomanPSMT" w:eastAsia="TimesNewRomanPSMT" w:cs="TimesNewRomanPSMT"/>
          <w:sz w:val="20"/>
          <w:lang w:val="en-US"/>
        </w:rPr>
        <w:t xml:space="preserve"> the Request element, </w:t>
      </w:r>
      <w:r>
        <w:rPr>
          <w:rFonts w:ascii="TimesNewRomanPSMT" w:eastAsia="TimesNewRomanPSMT" w:cs="TimesNewRomanPSMT"/>
          <w:sz w:val="20"/>
          <w:lang w:val="en-US"/>
        </w:rPr>
        <w:t>the SSID List element, the Extended Request element, the FILS Request Parameters, the Short SSID List element, Vendor Specific elements, the ML element.</w:t>
      </w:r>
    </w:p>
    <w:bookmarkEnd w:id="320"/>
    <w:p w14:paraId="6019A7B3" w14:textId="77777777" w:rsidR="00CA558D" w:rsidRDefault="00CA558D" w:rsidP="00CA558D">
      <w:pPr>
        <w:autoSpaceDE w:val="0"/>
        <w:autoSpaceDN w:val="0"/>
        <w:adjustRightInd w:val="0"/>
        <w:jc w:val="left"/>
        <w:rPr>
          <w:rFonts w:ascii="TimesNewRomanPSMT" w:eastAsia="TimesNewRomanPSMT" w:cs="TimesNewRomanPSMT"/>
          <w:sz w:val="20"/>
          <w:lang w:val="en-US"/>
        </w:rPr>
      </w:pPr>
    </w:p>
    <w:p w14:paraId="53437A1C" w14:textId="77777777" w:rsidR="00CA558D" w:rsidRDefault="00CA558D" w:rsidP="00CA558D">
      <w:pPr>
        <w:autoSpaceDE w:val="0"/>
        <w:autoSpaceDN w:val="0"/>
        <w:adjustRightInd w:val="0"/>
        <w:jc w:val="left"/>
        <w:rPr>
          <w:rFonts w:ascii="TimesNewRomanPSMT" w:eastAsia="TimesNewRomanPSMT" w:cs="TimesNewRomanPSMT"/>
          <w:sz w:val="20"/>
          <w:lang w:val="en-US"/>
        </w:rPr>
      </w:pPr>
    </w:p>
    <w:p w14:paraId="5EB05638" w14:textId="36B9E69C" w:rsidR="00CA558D" w:rsidRDefault="00CA558D" w:rsidP="00CA558D">
      <w:pPr>
        <w:rPr>
          <w:b/>
          <w:sz w:val="20"/>
        </w:rPr>
      </w:pPr>
      <w:r>
        <w:rPr>
          <w:b/>
          <w:highlight w:val="lightGray"/>
        </w:rPr>
        <w:t xml:space="preserve">End of Issue </w:t>
      </w:r>
      <w:r w:rsidR="00AA535F">
        <w:rPr>
          <w:b/>
        </w:rPr>
        <w:t>4</w:t>
      </w:r>
    </w:p>
    <w:p w14:paraId="16F53CDB" w14:textId="77777777" w:rsidR="00D101F8" w:rsidRDefault="00D101F8" w:rsidP="00802890">
      <w:pPr>
        <w:pStyle w:val="T"/>
        <w:rPr>
          <w:b/>
        </w:rPr>
      </w:pPr>
    </w:p>
    <w:sectPr w:rsidR="00D101F8" w:rsidSect="00F04FA0">
      <w:headerReference w:type="default" r:id="rId11"/>
      <w:footerReference w:type="default" r:id="rId12"/>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14" w:author="Cariou, Laurent" w:date="2020-10-05T18:03:00Z" w:initials="CL">
    <w:p w14:paraId="5808AFA6" w14:textId="31F9DBCC" w:rsidR="000B3501" w:rsidRDefault="000B3501" w:rsidP="0048113C">
      <w:pPr>
        <w:autoSpaceDE w:val="0"/>
        <w:autoSpaceDN w:val="0"/>
        <w:adjustRightInd w:val="0"/>
        <w:jc w:val="left"/>
        <w:rPr>
          <w:rFonts w:ascii="TimesNewRomanPSMT" w:eastAsia="TimesNewRomanPSMT" w:cs="TimesNewRomanPSMT"/>
          <w:sz w:val="20"/>
          <w:lang w:val="en-US"/>
        </w:rPr>
      </w:pPr>
      <w:r>
        <w:rPr>
          <w:rFonts w:ascii="TimesNewRomanPSMT" w:eastAsia="TimesNewRomanPSMT" w:cs="TimesNewRomanPSMT"/>
          <w:sz w:val="20"/>
          <w:lang w:val="en-US"/>
        </w:rPr>
        <w:t xml:space="preserve">Rule defined in 11ax: </w:t>
      </w:r>
      <w:r>
        <w:rPr>
          <w:rStyle w:val="CommentReference"/>
        </w:rPr>
        <w:annotationRef/>
      </w:r>
      <w:r>
        <w:rPr>
          <w:rFonts w:ascii="TimesNewRomanPSMT" w:eastAsia="TimesNewRomanPSMT" w:cs="TimesNewRomanPSMT"/>
          <w:sz w:val="20"/>
          <w:lang w:val="en-US"/>
        </w:rPr>
        <w:t>If a 6 GHz AP receives a Probe Request frame and responds with a Probe Response frame (per 11.1.4.3.4 (Criteria for sending a response)), the Address 1 field of the Probe Response frame shall be set to the broadcast address unless the AP is not indicating its</w:t>
      </w:r>
    </w:p>
    <w:p w14:paraId="6EA7802C" w14:textId="604757B5" w:rsidR="000B3501" w:rsidRDefault="000B3501" w:rsidP="0048113C">
      <w:pPr>
        <w:pStyle w:val="CommentText"/>
      </w:pPr>
      <w:r>
        <w:rPr>
          <w:rFonts w:ascii="TimesNewRomanPSMT" w:eastAsia="TimesNewRomanPSMT" w:cs="TimesNewRomanPSMT"/>
          <w:lang w:val="en-US"/>
        </w:rPr>
        <w:t>actual SSID in the SSID element of its Beacon frames.</w:t>
      </w:r>
    </w:p>
  </w:comment>
  <w:comment w:id="314" w:author="Cariou, Laurent" w:date="2020-10-05T18:03:00Z" w:initials="CL">
    <w:p w14:paraId="1A281FC1" w14:textId="77777777" w:rsidR="000B3501" w:rsidRDefault="000B3501" w:rsidP="0048113C">
      <w:pPr>
        <w:autoSpaceDE w:val="0"/>
        <w:autoSpaceDN w:val="0"/>
        <w:adjustRightInd w:val="0"/>
        <w:jc w:val="left"/>
        <w:rPr>
          <w:rFonts w:ascii="TimesNewRomanPSMT" w:eastAsia="TimesNewRomanPSMT" w:cs="TimesNewRomanPSMT"/>
          <w:sz w:val="20"/>
          <w:lang w:val="en-US"/>
        </w:rPr>
      </w:pPr>
      <w:r>
        <w:rPr>
          <w:rFonts w:ascii="TimesNewRomanPSMT" w:eastAsia="TimesNewRomanPSMT" w:cs="TimesNewRomanPSMT"/>
          <w:sz w:val="20"/>
          <w:lang w:val="en-US"/>
        </w:rPr>
        <w:t xml:space="preserve">Rule defined in 11ax: </w:t>
      </w:r>
      <w:r>
        <w:rPr>
          <w:rStyle w:val="CommentReference"/>
        </w:rPr>
        <w:annotationRef/>
      </w:r>
      <w:r>
        <w:rPr>
          <w:rFonts w:ascii="TimesNewRomanPSMT" w:eastAsia="TimesNewRomanPSMT" w:cs="TimesNewRomanPSMT"/>
          <w:sz w:val="20"/>
          <w:lang w:val="en-US"/>
        </w:rPr>
        <w:t>If a 6 GHz AP receives a Probe Request frame and responds with a Probe Response frame (per 11.1.4.3.4 (Criteria for sending a response)), the Address 1 field of the Probe Response frame shall be set to the broadcast address unless the AP is not indicating its</w:t>
      </w:r>
    </w:p>
    <w:p w14:paraId="1056F52D" w14:textId="77777777" w:rsidR="000B3501" w:rsidRDefault="000B3501" w:rsidP="0048113C">
      <w:pPr>
        <w:pStyle w:val="CommentText"/>
      </w:pPr>
      <w:r>
        <w:rPr>
          <w:rFonts w:ascii="TimesNewRomanPSMT" w:eastAsia="TimesNewRomanPSMT" w:cs="TimesNewRomanPSMT"/>
          <w:lang w:val="en-US"/>
        </w:rPr>
        <w:t>actual SSID in the SSID element of its Beacon frames.</w:t>
      </w:r>
    </w:p>
  </w:comment>
  <w:comment w:id="321" w:author="Cariou, Laurent" w:date="2020-10-13T17:34:00Z" w:initials="CL">
    <w:p w14:paraId="2C38A116" w14:textId="5A2A8B2A" w:rsidR="00185A13" w:rsidRDefault="00185A13">
      <w:pPr>
        <w:pStyle w:val="CommentText"/>
      </w:pPr>
      <w:r>
        <w:rPr>
          <w:rStyle w:val="CommentReference"/>
        </w:rPr>
        <w:annotationRef/>
      </w:r>
      <w:r>
        <w:rPr>
          <w:rFonts w:ascii="TimesNewRomanPSMT" w:eastAsia="TimesNewRomanPSMT" w:cs="TimesNewRomanPSMT"/>
          <w:lang w:val="en-US"/>
        </w:rPr>
        <w:t>the Supported Rates and BSS Membership Selectors element, the Extended Supported Rates and BSS Membership Selectors element if conditions in 9.3.3.9 (Probe Request frame format) are met, the Supported Operating Classes element?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EA7802C" w15:done="0"/>
  <w15:commentEx w15:paraId="1056F52D" w15:done="0"/>
  <w15:commentEx w15:paraId="2C38A11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A7802C" w16cid:durableId="2325DE5B"/>
  <w16cid:commentId w16cid:paraId="1056F52D" w16cid:durableId="2325DE76"/>
  <w16cid:commentId w16cid:paraId="2C38A116" w16cid:durableId="233063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CFBA0" w14:textId="77777777" w:rsidR="00FE5474" w:rsidRDefault="00FE5474">
      <w:r>
        <w:separator/>
      </w:r>
    </w:p>
  </w:endnote>
  <w:endnote w:type="continuationSeparator" w:id="0">
    <w:p w14:paraId="00A07AB7" w14:textId="77777777" w:rsidR="00FE5474" w:rsidRDefault="00FE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3" w:usb1="090F0000" w:usb2="00000010" w:usb3="00000000" w:csb0="001A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35A0" w14:textId="1F1834E1" w:rsidR="000B3501" w:rsidRPr="00DF3474" w:rsidRDefault="000B350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sidRPr="00DF3474">
      <w:rPr>
        <w:noProof/>
        <w:lang w:val="fr-FR"/>
      </w:rPr>
      <w:t>Laurent Cariou</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Pr="00DF3474">
          <w:rPr>
            <w:lang w:val="fr-FR"/>
          </w:rPr>
          <w:t>Intel</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0B3501" w:rsidRPr="00DF3474" w:rsidRDefault="000B3501">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F5D293" w14:textId="77777777" w:rsidR="00FE5474" w:rsidRDefault="00FE5474">
      <w:r>
        <w:separator/>
      </w:r>
    </w:p>
  </w:footnote>
  <w:footnote w:type="continuationSeparator" w:id="0">
    <w:p w14:paraId="3D34693C" w14:textId="77777777" w:rsidR="00FE5474" w:rsidRDefault="00FE5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642EFB9C" w:rsidR="000B3501" w:rsidRDefault="000B3501">
    <w:pPr>
      <w:pStyle w:val="Header"/>
      <w:tabs>
        <w:tab w:val="clear" w:pos="6480"/>
        <w:tab w:val="center" w:pos="4680"/>
        <w:tab w:val="right" w:pos="9360"/>
      </w:tabs>
    </w:pPr>
    <w:r>
      <w:fldChar w:fldCharType="begin"/>
    </w:r>
    <w:r>
      <w:instrText xml:space="preserve"> DATE  \@ "MMMM yyyy"  \* MERGEFORMAT </w:instrText>
    </w:r>
    <w:r>
      <w:fldChar w:fldCharType="separate"/>
    </w:r>
    <w:r w:rsidR="00144611">
      <w:rPr>
        <w:noProof/>
      </w:rPr>
      <w:t>October 2020</w:t>
    </w:r>
    <w:r>
      <w:fldChar w:fldCharType="end"/>
    </w:r>
    <w:r>
      <w:tab/>
    </w:r>
    <w:r>
      <w:tab/>
    </w:r>
    <w:r w:rsidR="00FE5474">
      <w:fldChar w:fldCharType="begin"/>
    </w:r>
    <w:r w:rsidR="00FE5474">
      <w:instrText xml:space="preserve"> TITLE  \* MERGEFORMAT </w:instrText>
    </w:r>
    <w:r w:rsidR="00FE5474">
      <w:fldChar w:fldCharType="separate"/>
    </w:r>
    <w:r>
      <w:t>doc.: IEEE 802.11-20/</w:t>
    </w:r>
    <w:r w:rsidR="00894FF3">
      <w:t>1651</w:t>
    </w:r>
    <w:r>
      <w:t>r</w:t>
    </w:r>
    <w:r w:rsidR="00FE5474">
      <w:fldChar w:fldCharType="end"/>
    </w:r>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3827"/>
    <w:rsid w:val="000053CF"/>
    <w:rsid w:val="00005903"/>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71F86"/>
    <w:rsid w:val="00072045"/>
    <w:rsid w:val="00073B29"/>
    <w:rsid w:val="00074C9D"/>
    <w:rsid w:val="000763E2"/>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409"/>
    <w:rsid w:val="000B3501"/>
    <w:rsid w:val="000B784B"/>
    <w:rsid w:val="000B79CD"/>
    <w:rsid w:val="000C2EF6"/>
    <w:rsid w:val="000C4C38"/>
    <w:rsid w:val="000C5F3E"/>
    <w:rsid w:val="000D01A8"/>
    <w:rsid w:val="000D380E"/>
    <w:rsid w:val="000D5894"/>
    <w:rsid w:val="000E0050"/>
    <w:rsid w:val="000E109B"/>
    <w:rsid w:val="000E12C8"/>
    <w:rsid w:val="000E1361"/>
    <w:rsid w:val="000E233B"/>
    <w:rsid w:val="000E2CA6"/>
    <w:rsid w:val="000E2D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4611"/>
    <w:rsid w:val="00146B6F"/>
    <w:rsid w:val="00151B2B"/>
    <w:rsid w:val="00152359"/>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85A13"/>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504"/>
    <w:rsid w:val="001E0ADE"/>
    <w:rsid w:val="001E1245"/>
    <w:rsid w:val="001E2B02"/>
    <w:rsid w:val="001E4107"/>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45E73"/>
    <w:rsid w:val="00250605"/>
    <w:rsid w:val="00250CF0"/>
    <w:rsid w:val="002545BF"/>
    <w:rsid w:val="0025518D"/>
    <w:rsid w:val="002556CC"/>
    <w:rsid w:val="0025635A"/>
    <w:rsid w:val="002578BB"/>
    <w:rsid w:val="00257D5A"/>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331"/>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3332"/>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087D"/>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4372"/>
    <w:rsid w:val="004754AC"/>
    <w:rsid w:val="004773F2"/>
    <w:rsid w:val="004809E5"/>
    <w:rsid w:val="00480B32"/>
    <w:rsid w:val="0048113C"/>
    <w:rsid w:val="00482B76"/>
    <w:rsid w:val="00484D2F"/>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36B9"/>
    <w:rsid w:val="005A3CE6"/>
    <w:rsid w:val="005A5DE3"/>
    <w:rsid w:val="005A7953"/>
    <w:rsid w:val="005B02D3"/>
    <w:rsid w:val="005B23EA"/>
    <w:rsid w:val="005B33DA"/>
    <w:rsid w:val="005B341A"/>
    <w:rsid w:val="005B3884"/>
    <w:rsid w:val="005B41FC"/>
    <w:rsid w:val="005B5A9F"/>
    <w:rsid w:val="005B6B5C"/>
    <w:rsid w:val="005B75E2"/>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D22"/>
    <w:rsid w:val="00672AE1"/>
    <w:rsid w:val="0067358E"/>
    <w:rsid w:val="00674796"/>
    <w:rsid w:val="00674B18"/>
    <w:rsid w:val="00675C9C"/>
    <w:rsid w:val="0068017B"/>
    <w:rsid w:val="00680E7D"/>
    <w:rsid w:val="00681C5C"/>
    <w:rsid w:val="0068294F"/>
    <w:rsid w:val="006842FC"/>
    <w:rsid w:val="00684D32"/>
    <w:rsid w:val="00685A8E"/>
    <w:rsid w:val="00685F48"/>
    <w:rsid w:val="0069130A"/>
    <w:rsid w:val="0069281D"/>
    <w:rsid w:val="00695205"/>
    <w:rsid w:val="006963B9"/>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5602"/>
    <w:rsid w:val="006C6A2E"/>
    <w:rsid w:val="006C720C"/>
    <w:rsid w:val="006D633C"/>
    <w:rsid w:val="006D7079"/>
    <w:rsid w:val="006D7843"/>
    <w:rsid w:val="006E145F"/>
    <w:rsid w:val="006E3E56"/>
    <w:rsid w:val="006E3FDC"/>
    <w:rsid w:val="006E4DDB"/>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30E97"/>
    <w:rsid w:val="00732253"/>
    <w:rsid w:val="00732A57"/>
    <w:rsid w:val="00733302"/>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BE1"/>
    <w:rsid w:val="00767C0C"/>
    <w:rsid w:val="00770572"/>
    <w:rsid w:val="00775643"/>
    <w:rsid w:val="00776263"/>
    <w:rsid w:val="00783913"/>
    <w:rsid w:val="0078553D"/>
    <w:rsid w:val="007870BF"/>
    <w:rsid w:val="00787930"/>
    <w:rsid w:val="00791E38"/>
    <w:rsid w:val="0079279A"/>
    <w:rsid w:val="007929B4"/>
    <w:rsid w:val="00792F55"/>
    <w:rsid w:val="0079306F"/>
    <w:rsid w:val="007934EF"/>
    <w:rsid w:val="00796DAE"/>
    <w:rsid w:val="007A1C50"/>
    <w:rsid w:val="007A2B01"/>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5A1F"/>
    <w:rsid w:val="007C6872"/>
    <w:rsid w:val="007C7BDC"/>
    <w:rsid w:val="007D0610"/>
    <w:rsid w:val="007D0688"/>
    <w:rsid w:val="007D2973"/>
    <w:rsid w:val="007D4358"/>
    <w:rsid w:val="007D5244"/>
    <w:rsid w:val="007D6AB0"/>
    <w:rsid w:val="007D784F"/>
    <w:rsid w:val="007E0347"/>
    <w:rsid w:val="007E0666"/>
    <w:rsid w:val="007E19F4"/>
    <w:rsid w:val="007E41B4"/>
    <w:rsid w:val="007E52CB"/>
    <w:rsid w:val="007E71CA"/>
    <w:rsid w:val="007F3D4D"/>
    <w:rsid w:val="007F50C1"/>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7DDE"/>
    <w:rsid w:val="00811660"/>
    <w:rsid w:val="008130FD"/>
    <w:rsid w:val="00813A48"/>
    <w:rsid w:val="008143C4"/>
    <w:rsid w:val="00814BE2"/>
    <w:rsid w:val="00817362"/>
    <w:rsid w:val="0081797D"/>
    <w:rsid w:val="008202C1"/>
    <w:rsid w:val="008206D3"/>
    <w:rsid w:val="0082074F"/>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4FF3"/>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0725"/>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5C8"/>
    <w:rsid w:val="00A027CE"/>
    <w:rsid w:val="00A070B3"/>
    <w:rsid w:val="00A101F9"/>
    <w:rsid w:val="00A103CD"/>
    <w:rsid w:val="00A141E0"/>
    <w:rsid w:val="00A17E70"/>
    <w:rsid w:val="00A2328B"/>
    <w:rsid w:val="00A24DFC"/>
    <w:rsid w:val="00A25EA3"/>
    <w:rsid w:val="00A268CF"/>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5BCE"/>
    <w:rsid w:val="00A560CD"/>
    <w:rsid w:val="00A57EA7"/>
    <w:rsid w:val="00A60D71"/>
    <w:rsid w:val="00A610D6"/>
    <w:rsid w:val="00A61652"/>
    <w:rsid w:val="00A62EDA"/>
    <w:rsid w:val="00A636F8"/>
    <w:rsid w:val="00A65C3B"/>
    <w:rsid w:val="00A70E98"/>
    <w:rsid w:val="00A720B0"/>
    <w:rsid w:val="00A745E1"/>
    <w:rsid w:val="00A752C2"/>
    <w:rsid w:val="00A75918"/>
    <w:rsid w:val="00A83121"/>
    <w:rsid w:val="00A85D27"/>
    <w:rsid w:val="00A86621"/>
    <w:rsid w:val="00A87896"/>
    <w:rsid w:val="00A9130D"/>
    <w:rsid w:val="00A92B13"/>
    <w:rsid w:val="00A933DD"/>
    <w:rsid w:val="00A95B70"/>
    <w:rsid w:val="00A96FB0"/>
    <w:rsid w:val="00AA0E90"/>
    <w:rsid w:val="00AA136D"/>
    <w:rsid w:val="00AA18C3"/>
    <w:rsid w:val="00AA427C"/>
    <w:rsid w:val="00AA535F"/>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CE9"/>
    <w:rsid w:val="00AD1EB2"/>
    <w:rsid w:val="00AD3256"/>
    <w:rsid w:val="00AD47E9"/>
    <w:rsid w:val="00AD76AA"/>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A4084"/>
    <w:rsid w:val="00BA6A58"/>
    <w:rsid w:val="00BA78A5"/>
    <w:rsid w:val="00BB08D8"/>
    <w:rsid w:val="00BB0981"/>
    <w:rsid w:val="00BB1AC6"/>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2348"/>
    <w:rsid w:val="00BF2A2B"/>
    <w:rsid w:val="00BF32E4"/>
    <w:rsid w:val="00BF6B6F"/>
    <w:rsid w:val="00BF6FFD"/>
    <w:rsid w:val="00BF7D69"/>
    <w:rsid w:val="00C01A9F"/>
    <w:rsid w:val="00C06E59"/>
    <w:rsid w:val="00C10B72"/>
    <w:rsid w:val="00C126CD"/>
    <w:rsid w:val="00C14144"/>
    <w:rsid w:val="00C142AD"/>
    <w:rsid w:val="00C143E1"/>
    <w:rsid w:val="00C16234"/>
    <w:rsid w:val="00C16999"/>
    <w:rsid w:val="00C2383C"/>
    <w:rsid w:val="00C24F87"/>
    <w:rsid w:val="00C30506"/>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91B69"/>
    <w:rsid w:val="00C92695"/>
    <w:rsid w:val="00C93286"/>
    <w:rsid w:val="00C95A10"/>
    <w:rsid w:val="00C96A1A"/>
    <w:rsid w:val="00CA028E"/>
    <w:rsid w:val="00CA09B2"/>
    <w:rsid w:val="00CA0A57"/>
    <w:rsid w:val="00CA558D"/>
    <w:rsid w:val="00CA7DB5"/>
    <w:rsid w:val="00CB0A42"/>
    <w:rsid w:val="00CB3FCB"/>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DF8"/>
    <w:rsid w:val="00CF4970"/>
    <w:rsid w:val="00CF6B83"/>
    <w:rsid w:val="00D02630"/>
    <w:rsid w:val="00D06A2B"/>
    <w:rsid w:val="00D101F8"/>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3C8C"/>
    <w:rsid w:val="00D6751B"/>
    <w:rsid w:val="00D67D45"/>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354"/>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26740"/>
    <w:rsid w:val="00E3115F"/>
    <w:rsid w:val="00E35367"/>
    <w:rsid w:val="00E35CF9"/>
    <w:rsid w:val="00E37F19"/>
    <w:rsid w:val="00E4127C"/>
    <w:rsid w:val="00E423DE"/>
    <w:rsid w:val="00E427B6"/>
    <w:rsid w:val="00E431C1"/>
    <w:rsid w:val="00E47DFF"/>
    <w:rsid w:val="00E52DD6"/>
    <w:rsid w:val="00E53D8C"/>
    <w:rsid w:val="00E543CC"/>
    <w:rsid w:val="00E55F51"/>
    <w:rsid w:val="00E56331"/>
    <w:rsid w:val="00E56F0D"/>
    <w:rsid w:val="00E60231"/>
    <w:rsid w:val="00E60ED9"/>
    <w:rsid w:val="00E70342"/>
    <w:rsid w:val="00E7149A"/>
    <w:rsid w:val="00E71DC3"/>
    <w:rsid w:val="00E72A24"/>
    <w:rsid w:val="00E73731"/>
    <w:rsid w:val="00E73DC3"/>
    <w:rsid w:val="00E759B4"/>
    <w:rsid w:val="00E767B3"/>
    <w:rsid w:val="00E77301"/>
    <w:rsid w:val="00E773D3"/>
    <w:rsid w:val="00E808E1"/>
    <w:rsid w:val="00E85423"/>
    <w:rsid w:val="00E85DF8"/>
    <w:rsid w:val="00E85E19"/>
    <w:rsid w:val="00E866B3"/>
    <w:rsid w:val="00E86A59"/>
    <w:rsid w:val="00E9118D"/>
    <w:rsid w:val="00E92107"/>
    <w:rsid w:val="00E92D8B"/>
    <w:rsid w:val="00E95D56"/>
    <w:rsid w:val="00EA07D3"/>
    <w:rsid w:val="00EA251D"/>
    <w:rsid w:val="00EA30C4"/>
    <w:rsid w:val="00EA35AD"/>
    <w:rsid w:val="00EA49DB"/>
    <w:rsid w:val="00EA4CF9"/>
    <w:rsid w:val="00EA515B"/>
    <w:rsid w:val="00EA55C4"/>
    <w:rsid w:val="00EA56C5"/>
    <w:rsid w:val="00EB33AE"/>
    <w:rsid w:val="00EB4E97"/>
    <w:rsid w:val="00EC142D"/>
    <w:rsid w:val="00EC3BA9"/>
    <w:rsid w:val="00EC3DC9"/>
    <w:rsid w:val="00EC58FA"/>
    <w:rsid w:val="00ED2CB3"/>
    <w:rsid w:val="00ED4441"/>
    <w:rsid w:val="00ED5397"/>
    <w:rsid w:val="00ED6BE7"/>
    <w:rsid w:val="00ED79C2"/>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5733B"/>
    <w:rsid w:val="00F60E4B"/>
    <w:rsid w:val="00F617F8"/>
    <w:rsid w:val="00F623D7"/>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707A"/>
    <w:rsid w:val="00FD072A"/>
    <w:rsid w:val="00FD0AA2"/>
    <w:rsid w:val="00FD16C8"/>
    <w:rsid w:val="00FD217F"/>
    <w:rsid w:val="00FD2B81"/>
    <w:rsid w:val="00FD3534"/>
    <w:rsid w:val="00FD4359"/>
    <w:rsid w:val="00FD46FD"/>
    <w:rsid w:val="00FD63D0"/>
    <w:rsid w:val="00FD709D"/>
    <w:rsid w:val="00FD72C8"/>
    <w:rsid w:val="00FE0D53"/>
    <w:rsid w:val="00FE3BDB"/>
    <w:rsid w:val="00FE5474"/>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97E71064-162C-419D-BD0E-CEEAC83FF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SP15246154">
    <w:name w:val="SP.15.246154"/>
    <w:basedOn w:val="Default"/>
    <w:next w:val="Default"/>
    <w:uiPriority w:val="99"/>
    <w:rsid w:val="00D101F8"/>
    <w:rPr>
      <w:color w:val="auto"/>
    </w:rPr>
  </w:style>
  <w:style w:type="paragraph" w:customStyle="1" w:styleId="SP15246165">
    <w:name w:val="SP.15.246165"/>
    <w:basedOn w:val="Default"/>
    <w:next w:val="Default"/>
    <w:uiPriority w:val="99"/>
    <w:rsid w:val="00D101F8"/>
    <w:rPr>
      <w:color w:val="auto"/>
    </w:rPr>
  </w:style>
  <w:style w:type="paragraph" w:customStyle="1" w:styleId="SP15245776">
    <w:name w:val="SP.15.245776"/>
    <w:basedOn w:val="Default"/>
    <w:next w:val="Default"/>
    <w:uiPriority w:val="99"/>
    <w:rsid w:val="00D101F8"/>
    <w:rPr>
      <w:color w:val="auto"/>
    </w:rPr>
  </w:style>
  <w:style w:type="character" w:customStyle="1" w:styleId="SC15323589">
    <w:name w:val="SC.15.323589"/>
    <w:uiPriority w:val="99"/>
    <w:rsid w:val="00D101F8"/>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3" w:usb1="090F0000" w:usb2="00000010" w:usb3="00000000" w:csb0="001A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51B4D"/>
    <w:rsid w:val="000D2C4C"/>
    <w:rsid w:val="000E06BA"/>
    <w:rsid w:val="00127139"/>
    <w:rsid w:val="00146105"/>
    <w:rsid w:val="001B0F47"/>
    <w:rsid w:val="001C3556"/>
    <w:rsid w:val="001D6612"/>
    <w:rsid w:val="001F1B74"/>
    <w:rsid w:val="001F3DFE"/>
    <w:rsid w:val="00242423"/>
    <w:rsid w:val="002521B3"/>
    <w:rsid w:val="002A79A0"/>
    <w:rsid w:val="002B22F3"/>
    <w:rsid w:val="00323758"/>
    <w:rsid w:val="00417C1F"/>
    <w:rsid w:val="004266B4"/>
    <w:rsid w:val="004E6C4A"/>
    <w:rsid w:val="00576FF2"/>
    <w:rsid w:val="00676EC6"/>
    <w:rsid w:val="006875FE"/>
    <w:rsid w:val="006C149D"/>
    <w:rsid w:val="006C74B5"/>
    <w:rsid w:val="006E6D43"/>
    <w:rsid w:val="00720BE0"/>
    <w:rsid w:val="007475D0"/>
    <w:rsid w:val="007502BD"/>
    <w:rsid w:val="00795ACB"/>
    <w:rsid w:val="00812D62"/>
    <w:rsid w:val="0086709F"/>
    <w:rsid w:val="00993FA4"/>
    <w:rsid w:val="00A329D0"/>
    <w:rsid w:val="00AD0582"/>
    <w:rsid w:val="00B25987"/>
    <w:rsid w:val="00B35FD1"/>
    <w:rsid w:val="00BF4BB9"/>
    <w:rsid w:val="00C21714"/>
    <w:rsid w:val="00C73FFD"/>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4C47D5C2-5044-400E-92F3-16BF2FFB5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569</TotalTime>
  <Pages>6</Pages>
  <Words>2025</Words>
  <Characters>11543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5</cp:revision>
  <cp:lastPrinted>2014-09-06T00:13:00Z</cp:lastPrinted>
  <dcterms:created xsi:type="dcterms:W3CDTF">2020-10-02T14:02:00Z</dcterms:created>
  <dcterms:modified xsi:type="dcterms:W3CDTF">2020-10-14T15:44:00Z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2020-08-21 19:30:16Z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2020-10-02T14:02:50.7290621Z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6f910853-fd41-4c3d-8db6-347f40256aa2</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