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42C42C" w14:textId="77777777" w:rsidR="005E768D" w:rsidRPr="004D2D75" w:rsidRDefault="005E768D" w:rsidP="003E1A2F">
      <w:pPr>
        <w:pStyle w:val="Heading3"/>
        <w:jc w:val="center"/>
      </w:pPr>
      <w:r w:rsidRPr="004D2D75">
        <w:t>IEEE P802.11</w:t>
      </w:r>
      <w:r w:rsidRPr="004D2D7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14:paraId="020856FB" w14:textId="77777777" w:rsidTr="00B034CE">
        <w:trPr>
          <w:trHeight w:val="485"/>
          <w:jc w:val="center"/>
        </w:trPr>
        <w:tc>
          <w:tcPr>
            <w:tcW w:w="9576" w:type="dxa"/>
            <w:gridSpan w:val="5"/>
            <w:vAlign w:val="center"/>
          </w:tcPr>
          <w:p w14:paraId="366CABD2" w14:textId="1843A8D6" w:rsidR="00C723BC" w:rsidRPr="00183F4C" w:rsidRDefault="00935C3E" w:rsidP="005C694C">
            <w:pPr>
              <w:pStyle w:val="T2"/>
            </w:pPr>
            <w:r>
              <w:rPr>
                <w:lang w:eastAsia="ko-KR"/>
              </w:rPr>
              <w:t>Pro</w:t>
            </w:r>
            <w:r w:rsidR="0064561B">
              <w:rPr>
                <w:lang w:eastAsia="ko-KR"/>
              </w:rPr>
              <w:t xml:space="preserve">posed </w:t>
            </w:r>
            <w:r w:rsidR="00B3233F">
              <w:rPr>
                <w:lang w:eastAsia="ko-KR"/>
              </w:rPr>
              <w:t>TBD fix for MLD Association – SA Query</w:t>
            </w:r>
          </w:p>
        </w:tc>
      </w:tr>
      <w:tr w:rsidR="00C723BC" w:rsidRPr="00183F4C" w14:paraId="609B60F1" w14:textId="77777777" w:rsidTr="00B034CE">
        <w:trPr>
          <w:trHeight w:val="359"/>
          <w:jc w:val="center"/>
        </w:trPr>
        <w:tc>
          <w:tcPr>
            <w:tcW w:w="9576" w:type="dxa"/>
            <w:gridSpan w:val="5"/>
            <w:vAlign w:val="center"/>
          </w:tcPr>
          <w:p w14:paraId="14FD9DCC" w14:textId="04EC7561" w:rsidR="00C723BC" w:rsidRPr="00183F4C" w:rsidRDefault="00C723BC" w:rsidP="006A40FB">
            <w:pPr>
              <w:pStyle w:val="T2"/>
              <w:ind w:left="0"/>
              <w:rPr>
                <w:b w:val="0"/>
                <w:sz w:val="20"/>
              </w:rPr>
            </w:pPr>
            <w:r w:rsidRPr="00183F4C">
              <w:rPr>
                <w:sz w:val="20"/>
              </w:rPr>
              <w:t>Date:</w:t>
            </w:r>
            <w:r w:rsidRPr="00183F4C">
              <w:rPr>
                <w:b w:val="0"/>
                <w:sz w:val="20"/>
              </w:rPr>
              <w:t xml:space="preserve">  20</w:t>
            </w:r>
            <w:r w:rsidR="00182DF6">
              <w:rPr>
                <w:b w:val="0"/>
                <w:sz w:val="20"/>
              </w:rPr>
              <w:t>20</w:t>
            </w:r>
            <w:r w:rsidRPr="00183F4C">
              <w:rPr>
                <w:b w:val="0"/>
                <w:sz w:val="20"/>
              </w:rPr>
              <w:t>-</w:t>
            </w:r>
            <w:r w:rsidR="00C1261B">
              <w:rPr>
                <w:b w:val="0"/>
                <w:sz w:val="20"/>
                <w:lang w:eastAsia="ko-KR"/>
              </w:rPr>
              <w:t>10</w:t>
            </w:r>
            <w:r>
              <w:rPr>
                <w:rFonts w:hint="eastAsia"/>
                <w:b w:val="0"/>
                <w:sz w:val="20"/>
                <w:lang w:eastAsia="ko-KR"/>
              </w:rPr>
              <w:t>-</w:t>
            </w:r>
            <w:r w:rsidR="00A85B6E">
              <w:rPr>
                <w:b w:val="0"/>
                <w:sz w:val="20"/>
                <w:lang w:eastAsia="ko-KR"/>
              </w:rPr>
              <w:t>2</w:t>
            </w:r>
            <w:r w:rsidR="00C1261B">
              <w:rPr>
                <w:b w:val="0"/>
                <w:sz w:val="20"/>
                <w:lang w:eastAsia="ko-KR"/>
              </w:rPr>
              <w:t>0</w:t>
            </w:r>
          </w:p>
        </w:tc>
      </w:tr>
      <w:tr w:rsidR="00C723BC" w:rsidRPr="00183F4C" w14:paraId="7589CE27" w14:textId="77777777" w:rsidTr="00B034CE">
        <w:trPr>
          <w:cantSplit/>
          <w:jc w:val="center"/>
        </w:trPr>
        <w:tc>
          <w:tcPr>
            <w:tcW w:w="9576" w:type="dxa"/>
            <w:gridSpan w:val="5"/>
            <w:vAlign w:val="center"/>
          </w:tcPr>
          <w:p w14:paraId="43E2F9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76CE066" w14:textId="77777777" w:rsidTr="00B034CE">
        <w:trPr>
          <w:jc w:val="center"/>
        </w:trPr>
        <w:tc>
          <w:tcPr>
            <w:tcW w:w="1548" w:type="dxa"/>
            <w:vAlign w:val="center"/>
          </w:tcPr>
          <w:p w14:paraId="42B6B2A4"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75F01CCF"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178E2C3C"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443B72A"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74D69707" w14:textId="77777777" w:rsidR="00C723BC" w:rsidRPr="00183F4C" w:rsidRDefault="00C723BC" w:rsidP="00CD6072">
            <w:pPr>
              <w:pStyle w:val="T2"/>
              <w:spacing w:after="0"/>
              <w:ind w:left="0" w:right="0"/>
              <w:jc w:val="left"/>
              <w:rPr>
                <w:sz w:val="20"/>
              </w:rPr>
            </w:pPr>
            <w:r w:rsidRPr="00183F4C">
              <w:rPr>
                <w:sz w:val="20"/>
              </w:rPr>
              <w:t>email</w:t>
            </w:r>
          </w:p>
        </w:tc>
      </w:tr>
      <w:tr w:rsidR="00224957" w:rsidRPr="00183F4C" w14:paraId="06708DAC" w14:textId="77777777" w:rsidTr="00B034CE">
        <w:trPr>
          <w:trHeight w:val="359"/>
          <w:jc w:val="center"/>
        </w:trPr>
        <w:tc>
          <w:tcPr>
            <w:tcW w:w="1548" w:type="dxa"/>
            <w:vAlign w:val="center"/>
          </w:tcPr>
          <w:p w14:paraId="56E9A8CE"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Po-Kai Huang</w:t>
            </w:r>
          </w:p>
        </w:tc>
        <w:tc>
          <w:tcPr>
            <w:tcW w:w="1440" w:type="dxa"/>
            <w:vAlign w:val="center"/>
          </w:tcPr>
          <w:p w14:paraId="5CFDDB6C"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Intel Corporation</w:t>
            </w:r>
          </w:p>
        </w:tc>
        <w:tc>
          <w:tcPr>
            <w:tcW w:w="2610" w:type="dxa"/>
            <w:vAlign w:val="center"/>
          </w:tcPr>
          <w:p w14:paraId="11D7B05A" w14:textId="69053199" w:rsidR="00224957" w:rsidRPr="003F0DA2" w:rsidRDefault="00224957" w:rsidP="00224957">
            <w:pPr>
              <w:pStyle w:val="T2"/>
              <w:spacing w:after="0"/>
              <w:ind w:left="0" w:right="0"/>
              <w:jc w:val="left"/>
              <w:rPr>
                <w:b w:val="0"/>
                <w:sz w:val="18"/>
                <w:szCs w:val="18"/>
                <w:lang w:eastAsia="ko-KR"/>
              </w:rPr>
            </w:pPr>
            <w:r w:rsidRPr="003F0DA2">
              <w:rPr>
                <w:b w:val="0"/>
                <w:sz w:val="18"/>
                <w:szCs w:val="18"/>
                <w:lang w:eastAsia="ko-KR"/>
              </w:rPr>
              <w:t xml:space="preserve">2200 Mission College Blvd, Santa Clara, CA  950542200 </w:t>
            </w:r>
          </w:p>
        </w:tc>
        <w:tc>
          <w:tcPr>
            <w:tcW w:w="1620" w:type="dxa"/>
            <w:vAlign w:val="center"/>
          </w:tcPr>
          <w:p w14:paraId="1A9538AD" w14:textId="77777777" w:rsidR="00224957" w:rsidRPr="003F0DA2" w:rsidRDefault="00224957" w:rsidP="00224957">
            <w:pPr>
              <w:pStyle w:val="T2"/>
              <w:spacing w:after="0"/>
              <w:ind w:left="0" w:right="0"/>
              <w:jc w:val="left"/>
              <w:rPr>
                <w:b w:val="0"/>
                <w:sz w:val="18"/>
                <w:szCs w:val="18"/>
                <w:lang w:eastAsia="ko-KR"/>
              </w:rPr>
            </w:pPr>
          </w:p>
        </w:tc>
        <w:tc>
          <w:tcPr>
            <w:tcW w:w="2358" w:type="dxa"/>
            <w:vAlign w:val="center"/>
          </w:tcPr>
          <w:p w14:paraId="69ABFF5D"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po-kai.huang@intel.com</w:t>
            </w:r>
          </w:p>
        </w:tc>
      </w:tr>
      <w:tr w:rsidR="001A14ED" w:rsidRPr="00183F4C" w14:paraId="1AEEB39A" w14:textId="77777777" w:rsidTr="00B034CE">
        <w:trPr>
          <w:trHeight w:val="359"/>
          <w:jc w:val="center"/>
        </w:trPr>
        <w:tc>
          <w:tcPr>
            <w:tcW w:w="1548" w:type="dxa"/>
            <w:vAlign w:val="center"/>
          </w:tcPr>
          <w:p w14:paraId="26F7AEC4" w14:textId="53E97FD4" w:rsidR="001A14ED" w:rsidRPr="00B034CE" w:rsidRDefault="00EC41D2" w:rsidP="001A14ED">
            <w:pPr>
              <w:pStyle w:val="T2"/>
              <w:spacing w:after="0"/>
              <w:ind w:left="0" w:right="0"/>
              <w:jc w:val="left"/>
              <w:rPr>
                <w:b w:val="0"/>
                <w:sz w:val="18"/>
                <w:szCs w:val="18"/>
                <w:lang w:eastAsia="ko-KR"/>
              </w:rPr>
            </w:pPr>
            <w:r>
              <w:rPr>
                <w:b w:val="0"/>
                <w:sz w:val="18"/>
                <w:szCs w:val="18"/>
                <w:lang w:eastAsia="ko-KR"/>
              </w:rPr>
              <w:t>Robert Stacey</w:t>
            </w:r>
          </w:p>
        </w:tc>
        <w:tc>
          <w:tcPr>
            <w:tcW w:w="1440" w:type="dxa"/>
            <w:vAlign w:val="center"/>
          </w:tcPr>
          <w:p w14:paraId="06F86049" w14:textId="7770BB72" w:rsidR="001A14ED" w:rsidRPr="00B034CE" w:rsidRDefault="001A14ED" w:rsidP="001A14ED">
            <w:pPr>
              <w:pStyle w:val="T2"/>
              <w:spacing w:after="0"/>
              <w:ind w:left="0" w:right="0"/>
              <w:jc w:val="left"/>
              <w:rPr>
                <w:b w:val="0"/>
                <w:sz w:val="18"/>
                <w:szCs w:val="18"/>
                <w:lang w:eastAsia="ko-KR"/>
              </w:rPr>
            </w:pPr>
          </w:p>
        </w:tc>
        <w:tc>
          <w:tcPr>
            <w:tcW w:w="2610" w:type="dxa"/>
            <w:vAlign w:val="center"/>
          </w:tcPr>
          <w:p w14:paraId="01928426" w14:textId="504B30BB" w:rsidR="001A14ED" w:rsidRPr="00B034CE" w:rsidRDefault="001A14ED" w:rsidP="001A14ED">
            <w:pPr>
              <w:pStyle w:val="T2"/>
              <w:spacing w:after="0"/>
              <w:ind w:left="0" w:right="0"/>
              <w:jc w:val="left"/>
              <w:rPr>
                <w:b w:val="0"/>
                <w:sz w:val="18"/>
                <w:szCs w:val="18"/>
                <w:lang w:eastAsia="ko-KR"/>
              </w:rPr>
            </w:pPr>
          </w:p>
        </w:tc>
        <w:tc>
          <w:tcPr>
            <w:tcW w:w="1620" w:type="dxa"/>
            <w:vAlign w:val="center"/>
          </w:tcPr>
          <w:p w14:paraId="6CE45F0C" w14:textId="77D56330" w:rsidR="001A14ED" w:rsidRPr="00B034CE" w:rsidRDefault="001A14ED" w:rsidP="001A14ED">
            <w:pPr>
              <w:pStyle w:val="T2"/>
              <w:spacing w:after="0"/>
              <w:ind w:left="0" w:right="0"/>
              <w:jc w:val="left"/>
              <w:rPr>
                <w:b w:val="0"/>
                <w:sz w:val="18"/>
                <w:szCs w:val="18"/>
                <w:lang w:eastAsia="ko-KR"/>
              </w:rPr>
            </w:pPr>
          </w:p>
        </w:tc>
        <w:tc>
          <w:tcPr>
            <w:tcW w:w="2358" w:type="dxa"/>
            <w:vAlign w:val="center"/>
          </w:tcPr>
          <w:p w14:paraId="101F46E0" w14:textId="1F255FB5" w:rsidR="001A14ED" w:rsidRPr="00B034CE" w:rsidRDefault="001A14ED" w:rsidP="001A14ED">
            <w:pPr>
              <w:pStyle w:val="T2"/>
              <w:spacing w:after="0"/>
              <w:ind w:left="0" w:right="0"/>
              <w:jc w:val="left"/>
              <w:rPr>
                <w:b w:val="0"/>
                <w:sz w:val="18"/>
                <w:szCs w:val="18"/>
                <w:lang w:eastAsia="ko-KR"/>
              </w:rPr>
            </w:pPr>
          </w:p>
        </w:tc>
      </w:tr>
      <w:tr w:rsidR="0034133D" w:rsidRPr="00183F4C" w14:paraId="30852115" w14:textId="77777777" w:rsidTr="00B034CE">
        <w:trPr>
          <w:trHeight w:val="359"/>
          <w:jc w:val="center"/>
        </w:trPr>
        <w:tc>
          <w:tcPr>
            <w:tcW w:w="1548" w:type="dxa"/>
            <w:vAlign w:val="center"/>
          </w:tcPr>
          <w:p w14:paraId="526CE593" w14:textId="1A804BF0" w:rsidR="0034133D" w:rsidRDefault="00A6770A" w:rsidP="0034133D">
            <w:pPr>
              <w:pStyle w:val="T2"/>
              <w:spacing w:after="0"/>
              <w:ind w:left="0" w:right="0"/>
              <w:jc w:val="left"/>
              <w:rPr>
                <w:b w:val="0"/>
                <w:sz w:val="18"/>
                <w:szCs w:val="18"/>
                <w:lang w:eastAsia="ko-KR"/>
              </w:rPr>
            </w:pPr>
            <w:r>
              <w:rPr>
                <w:b w:val="0"/>
                <w:sz w:val="18"/>
                <w:szCs w:val="18"/>
                <w:lang w:eastAsia="ko-KR"/>
              </w:rPr>
              <w:t>Daniel Bravo</w:t>
            </w:r>
          </w:p>
        </w:tc>
        <w:tc>
          <w:tcPr>
            <w:tcW w:w="1440" w:type="dxa"/>
            <w:vAlign w:val="center"/>
          </w:tcPr>
          <w:p w14:paraId="36B00EF2" w14:textId="73770B12" w:rsidR="0034133D" w:rsidRDefault="0034133D" w:rsidP="00CD6072">
            <w:pPr>
              <w:pStyle w:val="T2"/>
              <w:spacing w:after="0"/>
              <w:ind w:left="0" w:right="0"/>
              <w:jc w:val="left"/>
              <w:rPr>
                <w:b w:val="0"/>
                <w:sz w:val="18"/>
                <w:szCs w:val="18"/>
                <w:lang w:eastAsia="ko-KR"/>
              </w:rPr>
            </w:pPr>
          </w:p>
        </w:tc>
        <w:tc>
          <w:tcPr>
            <w:tcW w:w="2610" w:type="dxa"/>
            <w:vAlign w:val="center"/>
          </w:tcPr>
          <w:p w14:paraId="1B3A2BE3" w14:textId="77777777" w:rsidR="0034133D" w:rsidRPr="003F0DA2" w:rsidRDefault="0034133D" w:rsidP="003F0DA2">
            <w:pPr>
              <w:pStyle w:val="T2"/>
              <w:spacing w:after="0"/>
              <w:ind w:left="0" w:right="0"/>
              <w:jc w:val="left"/>
              <w:rPr>
                <w:b w:val="0"/>
                <w:sz w:val="18"/>
                <w:szCs w:val="18"/>
                <w:lang w:eastAsia="ko-KR"/>
              </w:rPr>
            </w:pPr>
          </w:p>
        </w:tc>
        <w:tc>
          <w:tcPr>
            <w:tcW w:w="1620" w:type="dxa"/>
            <w:vAlign w:val="center"/>
          </w:tcPr>
          <w:p w14:paraId="21B2725E" w14:textId="77777777" w:rsidR="0034133D" w:rsidRPr="003F0DA2" w:rsidRDefault="0034133D" w:rsidP="003F0DA2">
            <w:pPr>
              <w:pStyle w:val="T2"/>
              <w:spacing w:after="0"/>
              <w:ind w:left="0" w:right="0"/>
              <w:jc w:val="left"/>
              <w:rPr>
                <w:b w:val="0"/>
                <w:sz w:val="18"/>
                <w:szCs w:val="18"/>
                <w:lang w:eastAsia="ko-KR"/>
              </w:rPr>
            </w:pPr>
          </w:p>
        </w:tc>
        <w:tc>
          <w:tcPr>
            <w:tcW w:w="2358" w:type="dxa"/>
            <w:vAlign w:val="center"/>
          </w:tcPr>
          <w:p w14:paraId="55DA3DE3" w14:textId="77777777" w:rsidR="0034133D" w:rsidRDefault="0034133D" w:rsidP="00CD6072">
            <w:pPr>
              <w:pStyle w:val="T2"/>
              <w:spacing w:after="0"/>
              <w:ind w:left="0" w:right="0"/>
              <w:jc w:val="left"/>
              <w:rPr>
                <w:b w:val="0"/>
                <w:sz w:val="18"/>
                <w:szCs w:val="18"/>
                <w:lang w:eastAsia="ko-KR"/>
              </w:rPr>
            </w:pPr>
          </w:p>
        </w:tc>
      </w:tr>
      <w:tr w:rsidR="00A6770A" w:rsidRPr="00183F4C" w14:paraId="116C8BF1" w14:textId="77777777" w:rsidTr="00B034CE">
        <w:trPr>
          <w:trHeight w:val="359"/>
          <w:jc w:val="center"/>
        </w:trPr>
        <w:tc>
          <w:tcPr>
            <w:tcW w:w="1548" w:type="dxa"/>
            <w:vAlign w:val="center"/>
          </w:tcPr>
          <w:p w14:paraId="290D590D" w14:textId="77D1FBEB" w:rsidR="00A6770A" w:rsidRDefault="00A6770A" w:rsidP="0034133D">
            <w:pPr>
              <w:pStyle w:val="T2"/>
              <w:spacing w:after="0"/>
              <w:ind w:left="0" w:right="0"/>
              <w:jc w:val="left"/>
              <w:rPr>
                <w:b w:val="0"/>
                <w:sz w:val="18"/>
                <w:szCs w:val="18"/>
                <w:lang w:eastAsia="ko-KR"/>
              </w:rPr>
            </w:pPr>
            <w:r w:rsidRPr="00A6770A">
              <w:rPr>
                <w:b w:val="0"/>
                <w:sz w:val="18"/>
                <w:szCs w:val="18"/>
                <w:lang w:eastAsia="ko-KR"/>
              </w:rPr>
              <w:t>Ido</w:t>
            </w:r>
            <w:r>
              <w:rPr>
                <w:b w:val="0"/>
                <w:sz w:val="18"/>
                <w:szCs w:val="18"/>
                <w:lang w:eastAsia="ko-KR"/>
              </w:rPr>
              <w:t xml:space="preserve"> </w:t>
            </w:r>
            <w:r w:rsidRPr="00A6770A">
              <w:rPr>
                <w:b w:val="0"/>
                <w:sz w:val="18"/>
                <w:szCs w:val="18"/>
                <w:lang w:eastAsia="ko-KR"/>
              </w:rPr>
              <w:t>Ouzieli</w:t>
            </w:r>
          </w:p>
        </w:tc>
        <w:tc>
          <w:tcPr>
            <w:tcW w:w="1440" w:type="dxa"/>
            <w:vAlign w:val="center"/>
          </w:tcPr>
          <w:p w14:paraId="001E1820" w14:textId="77777777" w:rsidR="00A6770A" w:rsidRDefault="00A6770A" w:rsidP="00CD6072">
            <w:pPr>
              <w:pStyle w:val="T2"/>
              <w:spacing w:after="0"/>
              <w:ind w:left="0" w:right="0"/>
              <w:jc w:val="left"/>
              <w:rPr>
                <w:b w:val="0"/>
                <w:sz w:val="18"/>
                <w:szCs w:val="18"/>
                <w:lang w:eastAsia="ko-KR"/>
              </w:rPr>
            </w:pPr>
          </w:p>
        </w:tc>
        <w:tc>
          <w:tcPr>
            <w:tcW w:w="2610" w:type="dxa"/>
            <w:vAlign w:val="center"/>
          </w:tcPr>
          <w:p w14:paraId="1D903348" w14:textId="77777777" w:rsidR="00A6770A" w:rsidRPr="003F0DA2" w:rsidRDefault="00A6770A" w:rsidP="003F0DA2">
            <w:pPr>
              <w:pStyle w:val="T2"/>
              <w:spacing w:after="0"/>
              <w:ind w:left="0" w:right="0"/>
              <w:jc w:val="left"/>
              <w:rPr>
                <w:b w:val="0"/>
                <w:sz w:val="18"/>
                <w:szCs w:val="18"/>
                <w:lang w:eastAsia="ko-KR"/>
              </w:rPr>
            </w:pPr>
          </w:p>
        </w:tc>
        <w:tc>
          <w:tcPr>
            <w:tcW w:w="1620" w:type="dxa"/>
            <w:vAlign w:val="center"/>
          </w:tcPr>
          <w:p w14:paraId="400C18B7" w14:textId="77777777" w:rsidR="00A6770A" w:rsidRPr="003F0DA2" w:rsidRDefault="00A6770A" w:rsidP="003F0DA2">
            <w:pPr>
              <w:pStyle w:val="T2"/>
              <w:spacing w:after="0"/>
              <w:ind w:left="0" w:right="0"/>
              <w:jc w:val="left"/>
              <w:rPr>
                <w:b w:val="0"/>
                <w:sz w:val="18"/>
                <w:szCs w:val="18"/>
                <w:lang w:eastAsia="ko-KR"/>
              </w:rPr>
            </w:pPr>
          </w:p>
        </w:tc>
        <w:tc>
          <w:tcPr>
            <w:tcW w:w="2358" w:type="dxa"/>
            <w:vAlign w:val="center"/>
          </w:tcPr>
          <w:p w14:paraId="2B1CF840" w14:textId="77777777" w:rsidR="00A6770A" w:rsidRDefault="00A6770A" w:rsidP="00CD6072">
            <w:pPr>
              <w:pStyle w:val="T2"/>
              <w:spacing w:after="0"/>
              <w:ind w:left="0" w:right="0"/>
              <w:jc w:val="left"/>
              <w:rPr>
                <w:b w:val="0"/>
                <w:sz w:val="18"/>
                <w:szCs w:val="18"/>
                <w:lang w:eastAsia="ko-KR"/>
              </w:rPr>
            </w:pPr>
          </w:p>
        </w:tc>
      </w:tr>
      <w:tr w:rsidR="00A6770A" w:rsidRPr="00183F4C" w14:paraId="32AEC027" w14:textId="77777777" w:rsidTr="00B034CE">
        <w:trPr>
          <w:trHeight w:val="359"/>
          <w:jc w:val="center"/>
        </w:trPr>
        <w:tc>
          <w:tcPr>
            <w:tcW w:w="1548" w:type="dxa"/>
            <w:vAlign w:val="center"/>
          </w:tcPr>
          <w:p w14:paraId="06C46015" w14:textId="7C348AE5" w:rsidR="00A6770A" w:rsidRPr="00A6770A" w:rsidRDefault="00A6770A" w:rsidP="0034133D">
            <w:pPr>
              <w:pStyle w:val="T2"/>
              <w:spacing w:after="0"/>
              <w:ind w:left="0" w:right="0"/>
              <w:jc w:val="left"/>
              <w:rPr>
                <w:b w:val="0"/>
                <w:sz w:val="18"/>
                <w:szCs w:val="18"/>
                <w:lang w:eastAsia="ko-KR"/>
              </w:rPr>
            </w:pPr>
            <w:r w:rsidRPr="00A6770A">
              <w:rPr>
                <w:b w:val="0"/>
                <w:sz w:val="18"/>
                <w:szCs w:val="18"/>
                <w:lang w:eastAsia="ko-KR"/>
              </w:rPr>
              <w:t>Danny</w:t>
            </w:r>
            <w:r>
              <w:rPr>
                <w:b w:val="0"/>
                <w:sz w:val="18"/>
                <w:szCs w:val="18"/>
                <w:lang w:eastAsia="ko-KR"/>
              </w:rPr>
              <w:t xml:space="preserve"> </w:t>
            </w:r>
            <w:r w:rsidRPr="00A6770A">
              <w:rPr>
                <w:b w:val="0"/>
                <w:sz w:val="18"/>
                <w:szCs w:val="18"/>
                <w:lang w:eastAsia="ko-KR"/>
              </w:rPr>
              <w:t>Alexander</w:t>
            </w:r>
          </w:p>
        </w:tc>
        <w:tc>
          <w:tcPr>
            <w:tcW w:w="1440" w:type="dxa"/>
            <w:vAlign w:val="center"/>
          </w:tcPr>
          <w:p w14:paraId="36A6B0DD" w14:textId="77777777" w:rsidR="00A6770A" w:rsidRDefault="00A6770A" w:rsidP="00CD6072">
            <w:pPr>
              <w:pStyle w:val="T2"/>
              <w:spacing w:after="0"/>
              <w:ind w:left="0" w:right="0"/>
              <w:jc w:val="left"/>
              <w:rPr>
                <w:b w:val="0"/>
                <w:sz w:val="18"/>
                <w:szCs w:val="18"/>
                <w:lang w:eastAsia="ko-KR"/>
              </w:rPr>
            </w:pPr>
          </w:p>
        </w:tc>
        <w:tc>
          <w:tcPr>
            <w:tcW w:w="2610" w:type="dxa"/>
            <w:vAlign w:val="center"/>
          </w:tcPr>
          <w:p w14:paraId="33DBE0B5" w14:textId="77777777" w:rsidR="00A6770A" w:rsidRPr="003F0DA2" w:rsidRDefault="00A6770A" w:rsidP="003F0DA2">
            <w:pPr>
              <w:pStyle w:val="T2"/>
              <w:spacing w:after="0"/>
              <w:ind w:left="0" w:right="0"/>
              <w:jc w:val="left"/>
              <w:rPr>
                <w:b w:val="0"/>
                <w:sz w:val="18"/>
                <w:szCs w:val="18"/>
                <w:lang w:eastAsia="ko-KR"/>
              </w:rPr>
            </w:pPr>
          </w:p>
        </w:tc>
        <w:tc>
          <w:tcPr>
            <w:tcW w:w="1620" w:type="dxa"/>
            <w:vAlign w:val="center"/>
          </w:tcPr>
          <w:p w14:paraId="1548521A" w14:textId="77777777" w:rsidR="00A6770A" w:rsidRPr="003F0DA2" w:rsidRDefault="00A6770A" w:rsidP="003F0DA2">
            <w:pPr>
              <w:pStyle w:val="T2"/>
              <w:spacing w:after="0"/>
              <w:ind w:left="0" w:right="0"/>
              <w:jc w:val="left"/>
              <w:rPr>
                <w:b w:val="0"/>
                <w:sz w:val="18"/>
                <w:szCs w:val="18"/>
                <w:lang w:eastAsia="ko-KR"/>
              </w:rPr>
            </w:pPr>
          </w:p>
        </w:tc>
        <w:tc>
          <w:tcPr>
            <w:tcW w:w="2358" w:type="dxa"/>
            <w:vAlign w:val="center"/>
          </w:tcPr>
          <w:p w14:paraId="12827AD4" w14:textId="77777777" w:rsidR="00A6770A" w:rsidRDefault="00A6770A" w:rsidP="00CD6072">
            <w:pPr>
              <w:pStyle w:val="T2"/>
              <w:spacing w:after="0"/>
              <w:ind w:left="0" w:right="0"/>
              <w:jc w:val="left"/>
              <w:rPr>
                <w:b w:val="0"/>
                <w:sz w:val="18"/>
                <w:szCs w:val="18"/>
                <w:lang w:eastAsia="ko-KR"/>
              </w:rPr>
            </w:pPr>
          </w:p>
        </w:tc>
      </w:tr>
    </w:tbl>
    <w:p w14:paraId="7E52E084" w14:textId="136BF2CF" w:rsidR="005E768D" w:rsidRPr="004D2D75" w:rsidRDefault="00257B24" w:rsidP="00865DAE">
      <w:pPr>
        <w:pStyle w:val="T1"/>
        <w:tabs>
          <w:tab w:val="center" w:pos="4680"/>
          <w:tab w:val="left" w:pos="5796"/>
        </w:tabs>
        <w:spacing w:after="120"/>
        <w:jc w:val="left"/>
        <w:rPr>
          <w:sz w:val="22"/>
        </w:rPr>
      </w:pPr>
      <w:r>
        <w:rPr>
          <w:noProof/>
          <w:lang w:val="en-US" w:eastAsia="zh-TW"/>
        </w:rPr>
        <mc:AlternateContent>
          <mc:Choice Requires="wps">
            <w:drawing>
              <wp:anchor distT="0" distB="0" distL="114300" distR="114300" simplePos="0" relativeHeight="251657728" behindDoc="0" locked="0" layoutInCell="0" allowOverlap="1" wp14:anchorId="24F01454" wp14:editId="041761CE">
                <wp:simplePos x="0" y="0"/>
                <wp:positionH relativeFrom="column">
                  <wp:posOffset>-63500</wp:posOffset>
                </wp:positionH>
                <wp:positionV relativeFrom="paragraph">
                  <wp:posOffset>199390</wp:posOffset>
                </wp:positionV>
                <wp:extent cx="5943600" cy="4445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45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C82FB8" w:rsidRDefault="00C82FB8">
                            <w:pPr>
                              <w:pStyle w:val="T1"/>
                              <w:spacing w:after="120"/>
                            </w:pPr>
                            <w:r>
                              <w:t>Abstract</w:t>
                            </w:r>
                          </w:p>
                          <w:p w14:paraId="6A20F593" w14:textId="199B42AB" w:rsidR="009958F6" w:rsidRPr="00B3233F" w:rsidRDefault="00C82FB8" w:rsidP="009958F6">
                            <w:pPr>
                              <w:rPr>
                                <w:iCs/>
                              </w:rPr>
                            </w:pPr>
                            <w:r>
                              <w:rPr>
                                <w:lang w:eastAsia="ko-KR"/>
                              </w:rPr>
                              <w:t>We propose t</w:t>
                            </w:r>
                            <w:r w:rsidR="009958F6">
                              <w:rPr>
                                <w:lang w:eastAsia="ko-KR"/>
                              </w:rPr>
                              <w:t xml:space="preserve">o complete the SA query procedure which is </w:t>
                            </w:r>
                            <w:r w:rsidR="009958F6">
                              <w:rPr>
                                <w:iCs/>
                              </w:rPr>
                              <w:t xml:space="preserve">an important component of the association procedure. We revise the specific text to enable SA Query for MLD association. </w:t>
                            </w:r>
                          </w:p>
                          <w:p w14:paraId="4F486AC9" w14:textId="0D79ED8F" w:rsidR="00C82FB8" w:rsidRDefault="00C82FB8" w:rsidP="006A40FB">
                            <w:pPr>
                              <w:jc w:val="both"/>
                              <w:rPr>
                                <w:lang w:eastAsia="ko-KR"/>
                              </w:rPr>
                            </w:pPr>
                          </w:p>
                          <w:p w14:paraId="5D347A4B" w14:textId="77777777" w:rsidR="00C82FB8" w:rsidRDefault="00C82FB8" w:rsidP="006A40FB">
                            <w:pPr>
                              <w:jc w:val="both"/>
                            </w:pPr>
                          </w:p>
                          <w:p w14:paraId="49BEED2D" w14:textId="0F702B29" w:rsidR="00C82FB8" w:rsidRDefault="00C82FB8" w:rsidP="006A40FB">
                            <w:pPr>
                              <w:jc w:val="both"/>
                            </w:pPr>
                            <w:r>
                              <w:t>Revisions:</w:t>
                            </w:r>
                          </w:p>
                          <w:p w14:paraId="3C9DB35C" w14:textId="77777777" w:rsidR="00C82FB8" w:rsidRDefault="00C82FB8" w:rsidP="006A40FB">
                            <w:pPr>
                              <w:jc w:val="both"/>
                            </w:pPr>
                          </w:p>
                          <w:p w14:paraId="08F6AC5D" w14:textId="71C6F2CF" w:rsidR="00C82FB8" w:rsidRDefault="00C82FB8" w:rsidP="000D01CC">
                            <w:pPr>
                              <w:pStyle w:val="ListParagraph"/>
                              <w:numPr>
                                <w:ilvl w:val="0"/>
                                <w:numId w:val="1"/>
                              </w:numPr>
                              <w:ind w:leftChars="0"/>
                              <w:jc w:val="both"/>
                            </w:pPr>
                            <w:r>
                              <w:t>Rev 0: Initial version of the document.</w:t>
                            </w:r>
                          </w:p>
                          <w:p w14:paraId="785DEE33" w14:textId="195A68E1" w:rsidR="0014406E" w:rsidRDefault="0014406E" w:rsidP="009F76DE">
                            <w:pPr>
                              <w:pStyle w:val="ListParagraph"/>
                              <w:numPr>
                                <w:ilvl w:val="0"/>
                                <w:numId w:val="1"/>
                              </w:numPr>
                              <w:ind w:leftChars="0"/>
                            </w:pPr>
                            <w:r>
                              <w:t xml:space="preserve">Rev 1: </w:t>
                            </w:r>
                            <w:r w:rsidR="009F76DE">
                              <w:t>Revision based on the comments received offline that SA Query Maximum Timeout is MLD level, and introduce dot11MLDAssociationSAQueryMaximumTimeout to clarify the confusion</w:t>
                            </w:r>
                          </w:p>
                          <w:p w14:paraId="52090430" w14:textId="12143E10" w:rsidR="00C82FB8" w:rsidRDefault="00C82FB8" w:rsidP="00473F40">
                            <w:pPr>
                              <w:pStyle w:val="ListParagraph"/>
                              <w:ind w:leftChars="0" w:left="720"/>
                              <w:jc w:val="both"/>
                            </w:pPr>
                          </w:p>
                          <w:p w14:paraId="57543283" w14:textId="01EF3D22" w:rsidR="00C82FB8" w:rsidRDefault="00C82FB8" w:rsidP="00D51A75">
                            <w:pPr>
                              <w:pStyle w:val="ListParagraph"/>
                              <w:ind w:leftChars="0" w:left="720"/>
                              <w:jc w:val="both"/>
                            </w:pPr>
                          </w:p>
                          <w:p w14:paraId="321BF2F3" w14:textId="7544323C" w:rsidR="00C82FB8" w:rsidRDefault="00C82FB8" w:rsidP="00604E5C">
                            <w:pPr>
                              <w:pStyle w:val="ListParagraph"/>
                              <w:ind w:leftChars="0" w:left="720"/>
                              <w:jc w:val="both"/>
                            </w:pPr>
                          </w:p>
                          <w:p w14:paraId="7A3F1A63" w14:textId="77777777" w:rsidR="00C82FB8" w:rsidRDefault="00C82FB8"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5pt;margin-top:15.7pt;width:468pt;height:35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" o:allowincell="f" stroked="f">
                <v:textbox>
                  <w:txbxContent>
                    <w:p w14:paraId="5F4819D2" w14:textId="77777777" w:rsidR="00C82FB8" w:rsidRDefault="00C82FB8">
                      <w:pPr>
                        <w:pStyle w:val="T1"/>
                        <w:spacing w:after="120"/>
                      </w:pPr>
                      <w:r>
                        <w:t>Abstract</w:t>
                      </w:r>
                    </w:p>
                    <w:p w14:paraId="6A20F593" w14:textId="199B42AB" w:rsidR="009958F6" w:rsidRPr="00B3233F" w:rsidRDefault="00C82FB8" w:rsidP="009958F6">
                      <w:pPr>
                        <w:rPr>
                          <w:iCs/>
                        </w:rPr>
                      </w:pPr>
                      <w:r>
                        <w:rPr>
                          <w:lang w:eastAsia="ko-KR"/>
                        </w:rPr>
                        <w:t>We propose t</w:t>
                      </w:r>
                      <w:r w:rsidR="009958F6">
                        <w:rPr>
                          <w:lang w:eastAsia="ko-KR"/>
                        </w:rPr>
                        <w:t xml:space="preserve">o complete the SA query procedure which is </w:t>
                      </w:r>
                      <w:r w:rsidR="009958F6">
                        <w:rPr>
                          <w:iCs/>
                        </w:rPr>
                        <w:t xml:space="preserve">an important component of the association procedure. We revise the specific text to enable SA Query for MLD association. </w:t>
                      </w:r>
                    </w:p>
                    <w:p w14:paraId="4F486AC9" w14:textId="0D79ED8F" w:rsidR="00C82FB8" w:rsidRDefault="00C82FB8" w:rsidP="006A40FB">
                      <w:pPr>
                        <w:jc w:val="both"/>
                        <w:rPr>
                          <w:lang w:eastAsia="ko-KR"/>
                        </w:rPr>
                      </w:pPr>
                    </w:p>
                    <w:p w14:paraId="5D347A4B" w14:textId="77777777" w:rsidR="00C82FB8" w:rsidRDefault="00C82FB8" w:rsidP="006A40FB">
                      <w:pPr>
                        <w:jc w:val="both"/>
                      </w:pPr>
                    </w:p>
                    <w:p w14:paraId="49BEED2D" w14:textId="0F702B29" w:rsidR="00C82FB8" w:rsidRDefault="00C82FB8" w:rsidP="006A40FB">
                      <w:pPr>
                        <w:jc w:val="both"/>
                      </w:pPr>
                      <w:r>
                        <w:t>Revisions:</w:t>
                      </w:r>
                    </w:p>
                    <w:p w14:paraId="3C9DB35C" w14:textId="77777777" w:rsidR="00C82FB8" w:rsidRDefault="00C82FB8" w:rsidP="006A40FB">
                      <w:pPr>
                        <w:jc w:val="both"/>
                      </w:pPr>
                    </w:p>
                    <w:p w14:paraId="08F6AC5D" w14:textId="71C6F2CF" w:rsidR="00C82FB8" w:rsidRDefault="00C82FB8" w:rsidP="000D01CC">
                      <w:pPr>
                        <w:pStyle w:val="ListParagraph"/>
                        <w:numPr>
                          <w:ilvl w:val="0"/>
                          <w:numId w:val="1"/>
                        </w:numPr>
                        <w:ind w:leftChars="0"/>
                        <w:jc w:val="both"/>
                      </w:pPr>
                      <w:r>
                        <w:t>Rev 0: Initial version of the document.</w:t>
                      </w:r>
                    </w:p>
                    <w:p w14:paraId="785DEE33" w14:textId="195A68E1" w:rsidR="0014406E" w:rsidRDefault="0014406E" w:rsidP="009F76DE">
                      <w:pPr>
                        <w:pStyle w:val="ListParagraph"/>
                        <w:numPr>
                          <w:ilvl w:val="0"/>
                          <w:numId w:val="1"/>
                        </w:numPr>
                        <w:ind w:leftChars="0"/>
                      </w:pPr>
                      <w:r>
                        <w:t xml:space="preserve">Rev 1: </w:t>
                      </w:r>
                      <w:r w:rsidR="009F76DE">
                        <w:t>Revision based on the comments received offline that SA Query Maximum Timeout is MLD level, and introduce dot11MLDAssociationSAQueryMaximumTimeout to clarify the confusion</w:t>
                      </w:r>
                    </w:p>
                    <w:p w14:paraId="52090430" w14:textId="12143E10" w:rsidR="00C82FB8" w:rsidRDefault="00C82FB8" w:rsidP="00473F40">
                      <w:pPr>
                        <w:pStyle w:val="ListParagraph"/>
                        <w:ind w:leftChars="0" w:left="720"/>
                        <w:jc w:val="both"/>
                      </w:pPr>
                    </w:p>
                    <w:p w14:paraId="57543283" w14:textId="01EF3D22" w:rsidR="00C82FB8" w:rsidRDefault="00C82FB8" w:rsidP="00D51A75">
                      <w:pPr>
                        <w:pStyle w:val="ListParagraph"/>
                        <w:ind w:leftChars="0" w:left="720"/>
                        <w:jc w:val="both"/>
                      </w:pPr>
                    </w:p>
                    <w:p w14:paraId="321BF2F3" w14:textId="7544323C" w:rsidR="00C82FB8" w:rsidRDefault="00C82FB8" w:rsidP="00604E5C">
                      <w:pPr>
                        <w:pStyle w:val="ListParagraph"/>
                        <w:ind w:leftChars="0" w:left="720"/>
                        <w:jc w:val="both"/>
                      </w:pPr>
                    </w:p>
                    <w:p w14:paraId="7A3F1A63" w14:textId="77777777" w:rsidR="00C82FB8" w:rsidRDefault="00C82FB8" w:rsidP="00865DAE">
                      <w:pPr>
                        <w:pStyle w:val="ListParagraph"/>
                        <w:ind w:leftChars="0" w:left="720"/>
                        <w:jc w:val="both"/>
                      </w:pPr>
                    </w:p>
                  </w:txbxContent>
                </v:textbox>
              </v:shape>
            </w:pict>
          </mc:Fallback>
        </mc:AlternateContent>
      </w:r>
      <w:r w:rsidR="00170E8C">
        <w:rPr>
          <w:sz w:val="22"/>
        </w:rPr>
        <w:tab/>
      </w:r>
      <w:r w:rsidR="00170E8C">
        <w:rPr>
          <w:sz w:val="22"/>
        </w:rPr>
        <w:tab/>
      </w:r>
    </w:p>
    <w:p w14:paraId="4C7C2981" w14:textId="77777777" w:rsidR="005E768D" w:rsidRPr="004D2D75" w:rsidRDefault="005E768D" w:rsidP="005E768D"/>
    <w:p w14:paraId="525115F3" w14:textId="77777777" w:rsidR="005E768D" w:rsidRPr="004D2D75" w:rsidRDefault="005E768D"/>
    <w:p w14:paraId="769551EB" w14:textId="30B80A9B" w:rsidR="00DC0CA2" w:rsidRDefault="005E768D" w:rsidP="00F2637D">
      <w:r w:rsidRPr="004D2D75">
        <w:br w:type="page"/>
      </w:r>
    </w:p>
    <w:p w14:paraId="5974A433" w14:textId="79F2C3A3" w:rsidR="00F2637D" w:rsidRPr="004F3AF6" w:rsidRDefault="00F2637D" w:rsidP="00F2637D">
      <w:r w:rsidRPr="004F3AF6">
        <w:lastRenderedPageBreak/>
        <w:t>Interpretation of a Motion to Adopt</w:t>
      </w:r>
    </w:p>
    <w:p w14:paraId="6ACC0DDE" w14:textId="77777777" w:rsidR="00F2637D" w:rsidRPr="004C0F0A" w:rsidRDefault="00F2637D" w:rsidP="00F2637D">
      <w:pPr>
        <w:rPr>
          <w:lang w:eastAsia="ko-KR"/>
        </w:rPr>
      </w:pPr>
    </w:p>
    <w:p w14:paraId="313CF995" w14:textId="2895915B"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00600CBB">
        <w:rPr>
          <w:lang w:eastAsia="ko-KR"/>
        </w:rPr>
        <w:t>ctioned in the TGb</w:t>
      </w:r>
      <w:r w:rsidR="00890522">
        <w:rPr>
          <w:lang w:eastAsia="ko-KR"/>
        </w:rPr>
        <w:t>e</w:t>
      </w:r>
      <w:r w:rsidR="00600CBB">
        <w:rPr>
          <w:lang w:eastAsia="ko-KR"/>
        </w:rPr>
        <w:t xml:space="preserve"> 0.1</w:t>
      </w:r>
      <w:r w:rsidRPr="004F3AF6">
        <w:rPr>
          <w:lang w:eastAsia="ko-KR"/>
        </w:rPr>
        <w:t xml:space="preserve"> Draft.  This introduction is not part of the adopted material.</w:t>
      </w:r>
    </w:p>
    <w:p w14:paraId="0B3F8D64" w14:textId="77777777" w:rsidR="00F2637D" w:rsidRPr="004F3AF6" w:rsidRDefault="00F2637D" w:rsidP="00F2637D">
      <w:pPr>
        <w:rPr>
          <w:lang w:eastAsia="ko-KR"/>
        </w:rPr>
      </w:pPr>
    </w:p>
    <w:p w14:paraId="201FFB04" w14:textId="570ED821" w:rsidR="00F2637D" w:rsidRPr="004F3AF6" w:rsidRDefault="00F2637D" w:rsidP="00F2637D">
      <w:pPr>
        <w:rPr>
          <w:b/>
          <w:bCs/>
          <w:i/>
          <w:iCs/>
          <w:lang w:eastAsia="ko-KR"/>
        </w:rPr>
      </w:pPr>
      <w:r w:rsidRPr="004F3AF6">
        <w:rPr>
          <w:b/>
          <w:bCs/>
          <w:i/>
          <w:iCs/>
          <w:lang w:eastAsia="ko-KR"/>
        </w:rPr>
        <w:t>Editing instructions formatted like this are in</w:t>
      </w:r>
      <w:r w:rsidR="00600CBB">
        <w:rPr>
          <w:b/>
          <w:bCs/>
          <w:i/>
          <w:iCs/>
          <w:lang w:eastAsia="ko-KR"/>
        </w:rPr>
        <w:t>tended to be copied into the TGb</w:t>
      </w:r>
      <w:r w:rsidR="00890522">
        <w:rPr>
          <w:b/>
          <w:bCs/>
          <w:i/>
          <w:iCs/>
          <w:lang w:eastAsia="ko-KR"/>
        </w:rPr>
        <w:t>e</w:t>
      </w:r>
      <w:r w:rsidR="00FE54BD">
        <w:rPr>
          <w:rFonts w:hint="eastAsia"/>
          <w:b/>
          <w:bCs/>
          <w:i/>
          <w:iCs/>
          <w:lang w:eastAsia="ko-KR"/>
        </w:rPr>
        <w:t xml:space="preserve"> </w:t>
      </w:r>
      <w:r w:rsidR="00600CBB">
        <w:rPr>
          <w:b/>
          <w:bCs/>
          <w:i/>
          <w:iCs/>
          <w:lang w:eastAsia="ko-KR"/>
        </w:rPr>
        <w:t>D0.1</w:t>
      </w:r>
      <w:r w:rsidRPr="004F3AF6">
        <w:rPr>
          <w:b/>
          <w:bCs/>
          <w:i/>
          <w:iCs/>
          <w:lang w:eastAsia="ko-KR"/>
        </w:rPr>
        <w:t xml:space="preserve"> Draft (i.e. they are instructions to the 802.11 editor on how to merge the text with the baseline documents).</w:t>
      </w:r>
    </w:p>
    <w:p w14:paraId="05ED7916" w14:textId="77777777" w:rsidR="00F2637D" w:rsidRPr="004F3AF6" w:rsidRDefault="00F2637D" w:rsidP="00F2637D">
      <w:pPr>
        <w:rPr>
          <w:lang w:eastAsia="ko-KR"/>
        </w:rPr>
      </w:pPr>
    </w:p>
    <w:p w14:paraId="024AF00D" w14:textId="5E57F16F" w:rsidR="00F2637D" w:rsidRDefault="00600CBB" w:rsidP="00F2637D">
      <w:pPr>
        <w:rPr>
          <w:b/>
          <w:bCs/>
          <w:i/>
          <w:iCs/>
          <w:lang w:eastAsia="ko-KR"/>
        </w:rPr>
      </w:pPr>
      <w:r>
        <w:rPr>
          <w:b/>
          <w:bCs/>
          <w:i/>
          <w:iCs/>
          <w:lang w:eastAsia="ko-KR"/>
        </w:rPr>
        <w:t>TGb</w:t>
      </w:r>
      <w:r w:rsidR="00890522">
        <w:rPr>
          <w:b/>
          <w:bCs/>
          <w:i/>
          <w:iCs/>
          <w:lang w:eastAsia="ko-KR"/>
        </w:rPr>
        <w:t>e</w:t>
      </w:r>
      <w:r w:rsidR="00F2637D" w:rsidRPr="004F3AF6">
        <w:rPr>
          <w:b/>
          <w:bCs/>
          <w:i/>
          <w:iCs/>
          <w:lang w:eastAsia="ko-KR"/>
        </w:rPr>
        <w:t xml:space="preserve"> Editor: Editi</w:t>
      </w:r>
      <w:r>
        <w:rPr>
          <w:b/>
          <w:bCs/>
          <w:i/>
          <w:iCs/>
          <w:lang w:eastAsia="ko-KR"/>
        </w:rPr>
        <w:t>ng instructions preceded by “TGb</w:t>
      </w:r>
      <w:r w:rsidR="00890522">
        <w:rPr>
          <w:b/>
          <w:bCs/>
          <w:i/>
          <w:iCs/>
          <w:lang w:eastAsia="ko-KR"/>
        </w:rPr>
        <w:t>e</w:t>
      </w:r>
      <w:r w:rsidR="00F2637D" w:rsidRPr="004F3AF6">
        <w:rPr>
          <w:b/>
          <w:bCs/>
          <w:i/>
          <w:iCs/>
          <w:lang w:eastAsia="ko-KR"/>
        </w:rPr>
        <w:t xml:space="preserve"> Edi</w:t>
      </w:r>
      <w:r>
        <w:rPr>
          <w:b/>
          <w:bCs/>
          <w:i/>
          <w:iCs/>
          <w:lang w:eastAsia="ko-KR"/>
        </w:rPr>
        <w:t>tor” are instructions to the TGb</w:t>
      </w:r>
      <w:r w:rsidR="00890522">
        <w:rPr>
          <w:b/>
          <w:bCs/>
          <w:i/>
          <w:iCs/>
          <w:lang w:eastAsia="ko-KR"/>
        </w:rPr>
        <w:t>e</w:t>
      </w:r>
      <w:r w:rsidR="00F2637D" w:rsidRPr="004F3AF6">
        <w:rPr>
          <w:b/>
          <w:bCs/>
          <w:i/>
          <w:iCs/>
          <w:lang w:eastAsia="ko-KR"/>
        </w:rPr>
        <w:t xml:space="preserve"> editor to mod</w:t>
      </w:r>
      <w:r>
        <w:rPr>
          <w:b/>
          <w:bCs/>
          <w:i/>
          <w:iCs/>
          <w:lang w:eastAsia="ko-KR"/>
        </w:rPr>
        <w:t>ify existing material in the TGb</w:t>
      </w:r>
      <w:r w:rsidR="00890522">
        <w:rPr>
          <w:b/>
          <w:bCs/>
          <w:i/>
          <w:iCs/>
          <w:lang w:eastAsia="ko-KR"/>
        </w:rPr>
        <w:t>e</w:t>
      </w:r>
      <w:r w:rsidR="00F2637D" w:rsidRPr="004F3AF6">
        <w:rPr>
          <w:b/>
          <w:bCs/>
          <w:i/>
          <w:iCs/>
          <w:lang w:eastAsia="ko-KR"/>
        </w:rPr>
        <w:t xml:space="preserve"> draft.  As a result </w:t>
      </w:r>
      <w:r>
        <w:rPr>
          <w:b/>
          <w:bCs/>
          <w:i/>
          <w:iCs/>
          <w:lang w:eastAsia="ko-KR"/>
        </w:rPr>
        <w:t>of adopting the changes, the TGb</w:t>
      </w:r>
      <w:r w:rsidR="00890522">
        <w:rPr>
          <w:b/>
          <w:bCs/>
          <w:i/>
          <w:iCs/>
          <w:lang w:eastAsia="ko-KR"/>
        </w:rPr>
        <w:t>e</w:t>
      </w:r>
      <w:r w:rsidR="00F2637D" w:rsidRPr="004F3AF6">
        <w:rPr>
          <w:b/>
          <w:bCs/>
          <w:i/>
          <w:iCs/>
          <w:lang w:eastAsia="ko-KR"/>
        </w:rPr>
        <w:t xml:space="preserve"> editor will execute the instructions </w:t>
      </w:r>
      <w:r>
        <w:rPr>
          <w:b/>
          <w:bCs/>
          <w:i/>
          <w:iCs/>
          <w:lang w:eastAsia="ko-KR"/>
        </w:rPr>
        <w:t>rather than copy them to the TGb</w:t>
      </w:r>
      <w:r w:rsidR="00890522">
        <w:rPr>
          <w:b/>
          <w:bCs/>
          <w:i/>
          <w:iCs/>
          <w:lang w:eastAsia="ko-KR"/>
        </w:rPr>
        <w:t>e</w:t>
      </w:r>
      <w:r w:rsidR="00F2637D" w:rsidRPr="004F3AF6">
        <w:rPr>
          <w:b/>
          <w:bCs/>
          <w:i/>
          <w:iCs/>
          <w:lang w:eastAsia="ko-KR"/>
        </w:rPr>
        <w:t xml:space="preserve"> Draft.</w:t>
      </w:r>
    </w:p>
    <w:p w14:paraId="0FE7D8E6" w14:textId="77777777" w:rsidR="00FA5D88" w:rsidRDefault="00FA5D88" w:rsidP="00F2637D">
      <w:pPr>
        <w:rPr>
          <w:b/>
          <w:bCs/>
          <w:i/>
          <w:iCs/>
          <w:lang w:eastAsia="ko-KR"/>
        </w:rPr>
      </w:pPr>
    </w:p>
    <w:p w14:paraId="23DC161F" w14:textId="085D98F2" w:rsidR="005A4504" w:rsidRDefault="005A4504" w:rsidP="005A4504">
      <w:pPr>
        <w:rPr>
          <w:szCs w:val="22"/>
          <w:lang w:eastAsia="ko-KR"/>
        </w:rPr>
      </w:pPr>
    </w:p>
    <w:p w14:paraId="4D49783B" w14:textId="2D6DC893" w:rsidR="005A4504" w:rsidRDefault="005A4504" w:rsidP="003E1A2F">
      <w:pPr>
        <w:rPr>
          <w:i/>
          <w:u w:val="single"/>
        </w:rPr>
      </w:pPr>
      <w:r w:rsidRPr="00F0664C">
        <w:rPr>
          <w:b/>
          <w:u w:val="single"/>
        </w:rPr>
        <w:t>Discussion:</w:t>
      </w:r>
      <w:r w:rsidR="0043413E" w:rsidRPr="0043413E">
        <w:rPr>
          <w:i/>
          <w:u w:val="single"/>
        </w:rPr>
        <w:t xml:space="preserve"> </w:t>
      </w:r>
    </w:p>
    <w:p w14:paraId="67B48305" w14:textId="13134BEF" w:rsidR="00B3233F" w:rsidRDefault="00B3233F" w:rsidP="003E1A2F">
      <w:pPr>
        <w:rPr>
          <w:i/>
          <w:u w:val="single"/>
        </w:rPr>
      </w:pPr>
    </w:p>
    <w:p w14:paraId="5D30A3C0" w14:textId="4DCC477C" w:rsidR="00176F40" w:rsidRDefault="00B3233F" w:rsidP="003E1A2F">
      <w:pPr>
        <w:rPr>
          <w:iCs/>
        </w:rPr>
      </w:pPr>
      <w:r>
        <w:rPr>
          <w:iCs/>
        </w:rPr>
        <w:t>SA query is an important component of the association procedure</w:t>
      </w:r>
      <w:r w:rsidR="00176F40">
        <w:rPr>
          <w:iCs/>
        </w:rPr>
        <w:t xml:space="preserve"> in the baseline</w:t>
      </w:r>
      <w:r>
        <w:rPr>
          <w:iCs/>
        </w:rPr>
        <w:t xml:space="preserve">. </w:t>
      </w:r>
    </w:p>
    <w:p w14:paraId="4900E083" w14:textId="41B1E3D2" w:rsidR="00176F40" w:rsidRDefault="00176F40" w:rsidP="003E1A2F">
      <w:pPr>
        <w:rPr>
          <w:iCs/>
        </w:rPr>
      </w:pPr>
    </w:p>
    <w:p w14:paraId="02A3FD97" w14:textId="055ECECC" w:rsidR="00176F40" w:rsidRDefault="00176F40" w:rsidP="003E1A2F">
      <w:pPr>
        <w:rPr>
          <w:iCs/>
        </w:rPr>
      </w:pPr>
      <w:r>
        <w:rPr>
          <w:iCs/>
        </w:rPr>
        <w:t xml:space="preserve">STA can send SA query after receiving unprotected disassocaiton </w:t>
      </w:r>
      <w:r w:rsidR="00EE30B4">
        <w:rPr>
          <w:iCs/>
        </w:rPr>
        <w:t>or disauthentication</w:t>
      </w:r>
      <w:r w:rsidR="00666C3F">
        <w:rPr>
          <w:iCs/>
        </w:rPr>
        <w:t xml:space="preserve"> due to association state mismatch</w:t>
      </w:r>
      <w:r w:rsidR="00EE30B4">
        <w:rPr>
          <w:iCs/>
        </w:rPr>
        <w:t xml:space="preserve"> </w:t>
      </w:r>
      <w:r>
        <w:rPr>
          <w:iCs/>
        </w:rPr>
        <w:t>to verify the disassocaiton is from legit AP.</w:t>
      </w:r>
    </w:p>
    <w:p w14:paraId="1F55FC02" w14:textId="77777777" w:rsidR="00176F40" w:rsidRDefault="00176F40" w:rsidP="003E1A2F">
      <w:pPr>
        <w:rPr>
          <w:iCs/>
        </w:rPr>
      </w:pPr>
    </w:p>
    <w:p w14:paraId="607DCE26" w14:textId="6430E296" w:rsidR="00176F40" w:rsidRDefault="00176F40" w:rsidP="003E1A2F">
      <w:pPr>
        <w:rPr>
          <w:iCs/>
        </w:rPr>
      </w:pPr>
      <w:r>
        <w:rPr>
          <w:iCs/>
        </w:rPr>
        <w:t>AP can send SA query after receiving reassociation</w:t>
      </w:r>
      <w:r w:rsidR="00EE30B4">
        <w:rPr>
          <w:iCs/>
        </w:rPr>
        <w:t xml:space="preserve"> request</w:t>
      </w:r>
      <w:r>
        <w:rPr>
          <w:iCs/>
        </w:rPr>
        <w:t xml:space="preserve"> to verify that the reassociation is from legit STA.</w:t>
      </w:r>
    </w:p>
    <w:p w14:paraId="580CC8E5" w14:textId="77777777" w:rsidR="00176F40" w:rsidRDefault="00176F40" w:rsidP="003E1A2F">
      <w:pPr>
        <w:rPr>
          <w:iCs/>
        </w:rPr>
      </w:pPr>
    </w:p>
    <w:p w14:paraId="6654BFA0" w14:textId="2E06DB03" w:rsidR="00B3233F" w:rsidRPr="00B3233F" w:rsidRDefault="00B3233F" w:rsidP="003E1A2F">
      <w:pPr>
        <w:rPr>
          <w:iCs/>
        </w:rPr>
      </w:pPr>
      <w:r>
        <w:rPr>
          <w:iCs/>
        </w:rPr>
        <w:t xml:space="preserve">We revise the specific text to enable SA Query </w:t>
      </w:r>
      <w:r w:rsidR="00752681">
        <w:rPr>
          <w:iCs/>
        </w:rPr>
        <w:t>related to</w:t>
      </w:r>
      <w:r>
        <w:rPr>
          <w:iCs/>
        </w:rPr>
        <w:t xml:space="preserve"> MLD association. </w:t>
      </w:r>
    </w:p>
    <w:p w14:paraId="16964887" w14:textId="77777777" w:rsidR="00FF0E49" w:rsidRDefault="00FF0E49" w:rsidP="001F0465">
      <w:pPr>
        <w:rPr>
          <w:rFonts w:ascii="TimesNewRomanPSMT" w:hAnsi="TimesNewRomanPSMT"/>
          <w:color w:val="000000"/>
          <w:sz w:val="20"/>
        </w:rPr>
      </w:pPr>
    </w:p>
    <w:p w14:paraId="37472E16" w14:textId="47929300" w:rsidR="000E2E14" w:rsidRDefault="009660F8" w:rsidP="005D396C">
      <w:pPr>
        <w:rPr>
          <w:b/>
          <w:u w:val="single"/>
          <w:lang w:eastAsia="ko-KR"/>
        </w:rPr>
      </w:pPr>
      <w:r>
        <w:rPr>
          <w:b/>
          <w:u w:val="single"/>
        </w:rPr>
        <w:t>Propose</w:t>
      </w:r>
      <w:r>
        <w:rPr>
          <w:b/>
          <w:u w:val="single"/>
          <w:lang w:eastAsia="ko-KR"/>
        </w:rPr>
        <w:t xml:space="preserve">: </w:t>
      </w:r>
    </w:p>
    <w:p w14:paraId="04E3E943" w14:textId="5C51A919" w:rsidR="00A7125D" w:rsidRDefault="00A7125D" w:rsidP="00A7125D">
      <w:pPr>
        <w:pStyle w:val="T"/>
        <w:rPr>
          <w:b/>
          <w:bCs/>
          <w:i/>
          <w:iCs/>
          <w:w w:val="100"/>
        </w:rPr>
      </w:pPr>
      <w:r w:rsidRPr="001D7D58">
        <w:rPr>
          <w:b/>
          <w:bCs/>
          <w:i/>
          <w:iCs/>
          <w:w w:val="100"/>
          <w:highlight w:val="yellow"/>
        </w:rPr>
        <w:t xml:space="preserve">TGbe editor: </w:t>
      </w:r>
      <w:r w:rsidRPr="000E2E14">
        <w:rPr>
          <w:b/>
          <w:bCs/>
          <w:i/>
          <w:iCs/>
          <w:w w:val="100"/>
        </w:rPr>
        <w:t>Modify clause 11.13</w:t>
      </w:r>
      <w:r w:rsidR="00752681">
        <w:rPr>
          <w:b/>
          <w:bCs/>
          <w:i/>
          <w:iCs/>
          <w:w w:val="100"/>
        </w:rPr>
        <w:t xml:space="preserve"> SA Query procedures</w:t>
      </w:r>
      <w:r w:rsidRPr="000E2E14">
        <w:rPr>
          <w:b/>
          <w:bCs/>
          <w:i/>
          <w:iCs/>
          <w:w w:val="100"/>
        </w:rPr>
        <w:t xml:space="preserve"> as follows(track change on):</w:t>
      </w:r>
    </w:p>
    <w:p w14:paraId="3678569A" w14:textId="77777777" w:rsidR="00A7125D" w:rsidRDefault="00A7125D" w:rsidP="00752681">
      <w:pPr>
        <w:pStyle w:val="H2"/>
        <w:numPr>
          <w:ilvl w:val="0"/>
          <w:numId w:val="3"/>
        </w:numPr>
        <w:rPr>
          <w:w w:val="100"/>
        </w:rPr>
      </w:pPr>
      <w:bookmarkStart w:id="0" w:name="RTF32343336313a2048322c312e"/>
      <w:r>
        <w:rPr>
          <w:w w:val="100"/>
        </w:rPr>
        <w:t>SA Query procedures</w:t>
      </w:r>
      <w:bookmarkEnd w:id="0"/>
    </w:p>
    <w:p w14:paraId="419F32AE" w14:textId="77777777" w:rsidR="00A7125D" w:rsidRDefault="00A7125D" w:rsidP="00A7125D">
      <w:pPr>
        <w:pStyle w:val="T"/>
        <w:rPr>
          <w:spacing w:val="-2"/>
          <w:w w:val="100"/>
        </w:rPr>
      </w:pPr>
      <w:r>
        <w:rPr>
          <w:spacing w:val="-2"/>
          <w:w w:val="100"/>
        </w:rPr>
        <w:t>If dot11RSNAProtectedManagementFramesActivated is true, then the STA</w:t>
      </w:r>
      <w:bookmarkStart w:id="1" w:name="_GoBack"/>
      <w:ins w:id="2" w:author="Huang, Po-kai" w:date="2020-07-20T22:22:00Z">
        <w:r>
          <w:rPr>
            <w:spacing w:val="-2"/>
            <w:w w:val="100"/>
          </w:rPr>
          <w:t xml:space="preserve"> or MLD</w:t>
        </w:r>
      </w:ins>
      <w:bookmarkEnd w:id="1"/>
      <w:r>
        <w:rPr>
          <w:spacing w:val="-2"/>
          <w:w w:val="100"/>
        </w:rPr>
        <w:t xml:space="preserve"> shall support the SA Query procedure. </w:t>
      </w:r>
    </w:p>
    <w:p w14:paraId="136803CC" w14:textId="77777777" w:rsidR="00A7125D" w:rsidRDefault="00A7125D" w:rsidP="00A7125D">
      <w:pPr>
        <w:pStyle w:val="T"/>
        <w:rPr>
          <w:spacing w:val="-2"/>
          <w:w w:val="100"/>
        </w:rPr>
      </w:pPr>
      <w:r>
        <w:rPr>
          <w:spacing w:val="-2"/>
          <w:w w:val="100"/>
        </w:rPr>
        <w:t>To send an SA Query Request or SA Query Response frame to a peer STA</w:t>
      </w:r>
      <w:ins w:id="3" w:author="Huang, Po-kai" w:date="2020-07-20T22:22:00Z">
        <w:r>
          <w:rPr>
            <w:spacing w:val="-2"/>
            <w:w w:val="100"/>
          </w:rPr>
          <w:t xml:space="preserve"> or a peer MLD</w:t>
        </w:r>
      </w:ins>
      <w:r>
        <w:rPr>
          <w:spacing w:val="-2"/>
          <w:w w:val="100"/>
        </w:rPr>
        <w:t xml:space="preserve">, the SME shall issue an MLME-SA-QUERY.request or MLME-SA-QUERY.response primitive respectively. Reception of an SA Query Request or SA Query Response frame is signaled to the SME with an MLME-SA-QUERY.indication or MLME-SA-QUERY.confirm primitive respectively. </w:t>
      </w:r>
    </w:p>
    <w:p w14:paraId="186660A2" w14:textId="77777777" w:rsidR="00A7125D" w:rsidRDefault="00A7125D" w:rsidP="00A7125D">
      <w:pPr>
        <w:pStyle w:val="T"/>
        <w:rPr>
          <w:spacing w:val="-2"/>
          <w:w w:val="100"/>
        </w:rPr>
      </w:pPr>
      <w:r>
        <w:rPr>
          <w:spacing w:val="-2"/>
          <w:w w:val="100"/>
        </w:rPr>
        <w:t>A STA</w:t>
      </w:r>
      <w:ins w:id="4" w:author="Huang, Po-kai" w:date="2020-07-20T22:29:00Z">
        <w:r>
          <w:rPr>
            <w:spacing w:val="-2"/>
            <w:w w:val="100"/>
          </w:rPr>
          <w:t xml:space="preserve"> or a MLD</w:t>
        </w:r>
      </w:ins>
      <w:r>
        <w:rPr>
          <w:spacing w:val="-2"/>
          <w:w w:val="100"/>
        </w:rPr>
        <w:t xml:space="preserve"> that supports the SA Query procedure and receives an SA Query Request frame shall respond with an SA Query Response frame (M58)if none of the following are true: </w:t>
      </w:r>
    </w:p>
    <w:p w14:paraId="2A95F12F" w14:textId="77777777" w:rsidR="00A7125D" w:rsidRDefault="00A7125D" w:rsidP="00752681">
      <w:pPr>
        <w:pStyle w:val="DL"/>
        <w:numPr>
          <w:ilvl w:val="0"/>
          <w:numId w:val="2"/>
        </w:numPr>
        <w:ind w:left="640" w:hanging="440"/>
        <w:rPr>
          <w:w w:val="100"/>
        </w:rPr>
      </w:pPr>
      <w:r>
        <w:rPr>
          <w:w w:val="100"/>
        </w:rPr>
        <w:t>the STA</w:t>
      </w:r>
      <w:ins w:id="5" w:author="Huang, Po-kai" w:date="2020-07-20T22:29:00Z">
        <w:r>
          <w:rPr>
            <w:w w:val="100"/>
          </w:rPr>
          <w:t xml:space="preserve"> or the </w:t>
        </w:r>
      </w:ins>
      <w:ins w:id="6" w:author="Huang, Po-kai" w:date="2020-07-20T22:30:00Z">
        <w:r>
          <w:rPr>
            <w:w w:val="100"/>
          </w:rPr>
          <w:t xml:space="preserve">non-AP </w:t>
        </w:r>
      </w:ins>
      <w:ins w:id="7" w:author="Huang, Po-kai" w:date="2020-07-20T22:29:00Z">
        <w:r>
          <w:rPr>
            <w:w w:val="100"/>
          </w:rPr>
          <w:t>MLD</w:t>
        </w:r>
      </w:ins>
      <w:r>
        <w:rPr>
          <w:w w:val="100"/>
        </w:rPr>
        <w:t xml:space="preserve"> is not currently associated to the STA</w:t>
      </w:r>
      <w:ins w:id="8" w:author="Huang, Po-kai" w:date="2020-07-20T22:29:00Z">
        <w:r>
          <w:rPr>
            <w:w w:val="100"/>
          </w:rPr>
          <w:t xml:space="preserve"> or the </w:t>
        </w:r>
      </w:ins>
      <w:ins w:id="9" w:author="Huang, Po-kai" w:date="2020-07-21T07:13:00Z">
        <w:r>
          <w:rPr>
            <w:w w:val="100"/>
          </w:rPr>
          <w:t xml:space="preserve">AP </w:t>
        </w:r>
      </w:ins>
      <w:ins w:id="10" w:author="Huang, Po-kai" w:date="2020-07-20T22:29:00Z">
        <w:r>
          <w:rPr>
            <w:w w:val="100"/>
          </w:rPr>
          <w:t>MLD</w:t>
        </w:r>
      </w:ins>
      <w:r>
        <w:rPr>
          <w:w w:val="100"/>
        </w:rPr>
        <w:t xml:space="preserve"> that sent the SA Query Request frame</w:t>
      </w:r>
    </w:p>
    <w:p w14:paraId="555252BE" w14:textId="77777777" w:rsidR="00A7125D" w:rsidRDefault="00A7125D" w:rsidP="00752681">
      <w:pPr>
        <w:pStyle w:val="DL"/>
        <w:numPr>
          <w:ilvl w:val="0"/>
          <w:numId w:val="2"/>
        </w:numPr>
        <w:ind w:left="640" w:hanging="440"/>
        <w:rPr>
          <w:w w:val="100"/>
        </w:rPr>
      </w:pPr>
      <w:r>
        <w:rPr>
          <w:w w:val="100"/>
        </w:rPr>
        <w:t>the STA has sent a (Re)Association Request frame within dot11AssociationResponseTimeOut but has not received a corresponding (Re)Association Response frame</w:t>
      </w:r>
    </w:p>
    <w:p w14:paraId="523D257A" w14:textId="77777777" w:rsidR="00A7125D" w:rsidRDefault="00A7125D" w:rsidP="00752681">
      <w:pPr>
        <w:pStyle w:val="DL"/>
        <w:numPr>
          <w:ilvl w:val="0"/>
          <w:numId w:val="2"/>
        </w:numPr>
        <w:ind w:left="640" w:hanging="440"/>
        <w:rPr>
          <w:w w:val="100"/>
        </w:rPr>
      </w:pPr>
      <w:r>
        <w:rPr>
          <w:w w:val="100"/>
        </w:rPr>
        <w:t>(M58)dot11RSNAOperatingChannelValidationActivated is true and the sending STA had indicated OCVC capability in its association and either:</w:t>
      </w:r>
    </w:p>
    <w:p w14:paraId="0ED3AD16" w14:textId="77777777" w:rsidR="00A7125D" w:rsidRDefault="00A7125D" w:rsidP="00752681">
      <w:pPr>
        <w:pStyle w:val="DL"/>
        <w:numPr>
          <w:ilvl w:val="0"/>
          <w:numId w:val="2"/>
        </w:numPr>
        <w:tabs>
          <w:tab w:val="clear" w:pos="640"/>
          <w:tab w:val="clear" w:pos="1440"/>
          <w:tab w:val="left" w:pos="1080"/>
        </w:tabs>
        <w:ind w:left="1080" w:hanging="440"/>
        <w:rPr>
          <w:w w:val="100"/>
        </w:rPr>
      </w:pPr>
      <w:r>
        <w:rPr>
          <w:w w:val="100"/>
        </w:rPr>
        <w:t>OCI element is not present in the request</w:t>
      </w:r>
    </w:p>
    <w:p w14:paraId="69A3F0D1" w14:textId="77777777" w:rsidR="00A7125D" w:rsidRDefault="00A7125D" w:rsidP="00752681">
      <w:pPr>
        <w:pStyle w:val="DL"/>
        <w:numPr>
          <w:ilvl w:val="0"/>
          <w:numId w:val="2"/>
        </w:numPr>
        <w:tabs>
          <w:tab w:val="clear" w:pos="640"/>
          <w:tab w:val="clear" w:pos="1440"/>
          <w:tab w:val="left" w:pos="1080"/>
        </w:tabs>
        <w:ind w:left="1080" w:hanging="440"/>
        <w:rPr>
          <w:w w:val="100"/>
        </w:rPr>
      </w:pPr>
      <w:r>
        <w:rPr>
          <w:w w:val="100"/>
        </w:rPr>
        <w:t>Operating channel information indicated does not match the current channel information (see 12.2.9 (Requirements for Operating Channel Validation(M58)))</w:t>
      </w:r>
    </w:p>
    <w:p w14:paraId="00666CB2" w14:textId="6E67258B" w:rsidR="00A7125D" w:rsidRPr="00336199" w:rsidRDefault="00D53AE4" w:rsidP="00A7125D">
      <w:pPr>
        <w:pStyle w:val="T"/>
        <w:rPr>
          <w:spacing w:val="-2"/>
          <w:w w:val="100"/>
          <w:lang w:val="en-GB"/>
        </w:rPr>
      </w:pPr>
      <w:r>
        <w:rPr>
          <w:spacing w:val="-2"/>
          <w:w w:val="100"/>
        </w:rPr>
        <w:t xml:space="preserve"> </w:t>
      </w:r>
      <w:r w:rsidR="00A7125D">
        <w:rPr>
          <w:spacing w:val="-2"/>
          <w:w w:val="100"/>
        </w:rPr>
        <w:t>(…existing texts….)</w:t>
      </w:r>
    </w:p>
    <w:p w14:paraId="415BEBC6" w14:textId="77777777" w:rsidR="00357283" w:rsidRDefault="00A7125D" w:rsidP="00357283">
      <w:pPr>
        <w:pStyle w:val="T"/>
        <w:rPr>
          <w:ins w:id="11" w:author="Huang, Po-kai" w:date="2020-10-13T11:37:00Z"/>
          <w:spacing w:val="-2"/>
          <w:w w:val="100"/>
        </w:rPr>
      </w:pPr>
      <w:r>
        <w:rPr>
          <w:spacing w:val="-2"/>
          <w:w w:val="100"/>
        </w:rPr>
        <w:lastRenderedPageBreak/>
        <w:t>If a non-AP and non-PCP STA that has an SA with its AP or PCP for an association that negotiated management frame protection receives an unprotected Deauthentication or Disassociation frame with reason code INVALID_CLASS2_FRAME or INVALID_CLASS3_FRAME from the AP or PCP, the non-AP and non-PCP STA may use this as an indication that there might be a mismatch in the association state between itself and the AP or PCP. In such a case, the non-AP and non-PCP STA’s SME may initiate the SA Query procedure with the AP or PCP to verify the validity of the SA by issuing one MLME-SA-QUERY.request primitive every dot11AssociationSAQueryRetryTimeout TUs until a matching MLME</w:t>
      </w:r>
      <w:r>
        <w:rPr>
          <w:spacing w:val="-2"/>
          <w:w w:val="100"/>
        </w:rPr>
        <w:noBreakHyphen/>
        <w:t>SA</w:t>
      </w:r>
      <w:r>
        <w:rPr>
          <w:spacing w:val="-2"/>
          <w:w w:val="100"/>
        </w:rPr>
        <w:noBreakHyphen/>
        <w:t>QUERY.confirm primitive is received or dot11AssociationSAQueryMaximumTimeout TUs from the beginning of the SA Query procedure has passed. If the AP or PCP responds to the SA Query request with a valid SA Query response, the non-AP STA should continue to use the SA. If no valid SA Query response is received, the non-AP and non-PCP STA’s SME may delete the SA and temporal keys held for communication with the STA by issuing an MLME-DELETEKEYS.request primitive and the non-AP and non-PCP STA may move into State 1 (or State 2, for a DMG STA) with the AP.</w:t>
      </w:r>
    </w:p>
    <w:p w14:paraId="63F0A8C4" w14:textId="5FB6C4A7" w:rsidR="00357283" w:rsidRDefault="00357283" w:rsidP="00A7125D">
      <w:pPr>
        <w:pStyle w:val="T"/>
        <w:rPr>
          <w:spacing w:val="-2"/>
          <w:w w:val="100"/>
        </w:rPr>
      </w:pPr>
      <w:ins w:id="12" w:author="Huang, Po-kai" w:date="2020-10-13T11:32:00Z">
        <w:r>
          <w:rPr>
            <w:spacing w:val="-2"/>
            <w:w w:val="100"/>
          </w:rPr>
          <w:t xml:space="preserve">If </w:t>
        </w:r>
      </w:ins>
      <w:ins w:id="13" w:author="Huang, Po-kai" w:date="2020-10-13T11:38:00Z">
        <w:r>
          <w:rPr>
            <w:spacing w:val="-2"/>
            <w:w w:val="100"/>
          </w:rPr>
          <w:t xml:space="preserve">an affiliated non-AP STA of </w:t>
        </w:r>
      </w:ins>
      <w:ins w:id="14" w:author="Huang, Po-kai" w:date="2020-10-13T11:32:00Z">
        <w:r>
          <w:rPr>
            <w:spacing w:val="-2"/>
            <w:w w:val="100"/>
          </w:rPr>
          <w:t>a non-AP MLD that has an SA with its AP MLD for an association that negotiated management frame protection receives an unprotected Deauthentication or Disassociation frame with reason code INVALID_CLASS2_FRAME or INVALID_CLASS3_FRAME from</w:t>
        </w:r>
      </w:ins>
      <w:ins w:id="15" w:author="Huang, Po-kai" w:date="2020-10-13T11:38:00Z">
        <w:r>
          <w:rPr>
            <w:spacing w:val="-2"/>
            <w:w w:val="100"/>
          </w:rPr>
          <w:t xml:space="preserve"> </w:t>
        </w:r>
      </w:ins>
      <w:ins w:id="16" w:author="Huang, Po-kai" w:date="2020-10-13T11:41:00Z">
        <w:r w:rsidR="00572BE9">
          <w:rPr>
            <w:spacing w:val="-2"/>
            <w:w w:val="100"/>
          </w:rPr>
          <w:t xml:space="preserve">the </w:t>
        </w:r>
      </w:ins>
      <w:ins w:id="17" w:author="Huang, Po-kai" w:date="2020-10-13T11:38:00Z">
        <w:r>
          <w:rPr>
            <w:spacing w:val="-2"/>
            <w:w w:val="100"/>
          </w:rPr>
          <w:t xml:space="preserve">corresponding </w:t>
        </w:r>
      </w:ins>
      <w:ins w:id="18" w:author="Huang, Po-kai" w:date="2020-10-13T11:32:00Z">
        <w:r>
          <w:rPr>
            <w:spacing w:val="-2"/>
            <w:w w:val="100"/>
          </w:rPr>
          <w:t>affiliated AP of</w:t>
        </w:r>
      </w:ins>
      <w:ins w:id="19" w:author="Huang, Po-kai" w:date="2020-10-13T11:33:00Z">
        <w:r>
          <w:rPr>
            <w:spacing w:val="-2"/>
            <w:w w:val="100"/>
          </w:rPr>
          <w:t xml:space="preserve"> the</w:t>
        </w:r>
      </w:ins>
      <w:ins w:id="20" w:author="Huang, Po-kai" w:date="2020-10-13T11:32:00Z">
        <w:r>
          <w:rPr>
            <w:spacing w:val="-2"/>
            <w:w w:val="100"/>
          </w:rPr>
          <w:t xml:space="preserve"> AP MLD</w:t>
        </w:r>
      </w:ins>
      <w:ins w:id="21" w:author="Huang, Po-kai" w:date="2020-10-13T11:41:00Z">
        <w:r>
          <w:rPr>
            <w:spacing w:val="-2"/>
            <w:w w:val="100"/>
          </w:rPr>
          <w:t xml:space="preserve"> in a setup link</w:t>
        </w:r>
      </w:ins>
      <w:ins w:id="22" w:author="Huang, Po-kai" w:date="2020-10-13T11:32:00Z">
        <w:r>
          <w:rPr>
            <w:spacing w:val="-2"/>
            <w:w w:val="100"/>
          </w:rPr>
          <w:t>, the non-AP MLD</w:t>
        </w:r>
      </w:ins>
      <w:ins w:id="23" w:author="Huang, Po-kai" w:date="2020-10-13T11:33:00Z">
        <w:r>
          <w:rPr>
            <w:spacing w:val="-2"/>
            <w:w w:val="100"/>
          </w:rPr>
          <w:t xml:space="preserve"> </w:t>
        </w:r>
      </w:ins>
      <w:ins w:id="24" w:author="Huang, Po-kai" w:date="2020-10-13T11:32:00Z">
        <w:r>
          <w:rPr>
            <w:spacing w:val="-2"/>
            <w:w w:val="100"/>
          </w:rPr>
          <w:t>may use this as an indication that there might be a mismatch in the association state between itself and the AP MLD. In such a case, the SME may initiate the SA Query procedure with the AP MLD</w:t>
        </w:r>
      </w:ins>
      <w:ins w:id="25" w:author="Huang, Po-kai" w:date="2020-10-13T11:33:00Z">
        <w:r>
          <w:rPr>
            <w:spacing w:val="-2"/>
            <w:w w:val="100"/>
          </w:rPr>
          <w:t xml:space="preserve"> </w:t>
        </w:r>
      </w:ins>
      <w:ins w:id="26" w:author="Huang, Po-kai" w:date="2020-10-13T11:32:00Z">
        <w:r>
          <w:rPr>
            <w:spacing w:val="-2"/>
            <w:w w:val="100"/>
          </w:rPr>
          <w:t>to verify the validity of the SA by issuing one MLME-SA-QUERY.request primitive every dot11AssociationSAQueryRetryTimeout TUs until a matching MLME</w:t>
        </w:r>
        <w:r>
          <w:rPr>
            <w:spacing w:val="-2"/>
            <w:w w:val="100"/>
          </w:rPr>
          <w:noBreakHyphen/>
          <w:t>SA</w:t>
        </w:r>
        <w:r>
          <w:rPr>
            <w:spacing w:val="-2"/>
            <w:w w:val="100"/>
          </w:rPr>
          <w:noBreakHyphen/>
          <w:t>QUERY.confirm primitive is received or dot11</w:t>
        </w:r>
      </w:ins>
      <w:ins w:id="27" w:author="Huang, Po-kai" w:date="2020-10-21T08:04:00Z">
        <w:r w:rsidR="0014406E">
          <w:rPr>
            <w:spacing w:val="-2"/>
            <w:w w:val="100"/>
          </w:rPr>
          <w:t>MLD</w:t>
        </w:r>
      </w:ins>
      <w:ins w:id="28" w:author="Huang, Po-kai" w:date="2020-10-13T11:32:00Z">
        <w:r>
          <w:rPr>
            <w:spacing w:val="-2"/>
            <w:w w:val="100"/>
          </w:rPr>
          <w:t>AssociationSAQueryMaximumTimeout TUs from the beginning of the SA Query procedure has passed. If the AP MLD</w:t>
        </w:r>
      </w:ins>
      <w:ins w:id="29" w:author="Huang, Po-kai" w:date="2020-10-13T11:34:00Z">
        <w:r>
          <w:rPr>
            <w:spacing w:val="-2"/>
            <w:w w:val="100"/>
          </w:rPr>
          <w:t xml:space="preserve"> </w:t>
        </w:r>
      </w:ins>
      <w:ins w:id="30" w:author="Huang, Po-kai" w:date="2020-10-13T11:32:00Z">
        <w:r>
          <w:rPr>
            <w:spacing w:val="-2"/>
            <w:w w:val="100"/>
          </w:rPr>
          <w:t xml:space="preserve">responds to the SA Query request with a valid SA Query response, the non-AP MLD should continue to use the SA. If no valid SA Query response is received, the SME may delete the SA and temporal keys held for communication with the </w:t>
        </w:r>
      </w:ins>
      <w:ins w:id="31" w:author="Huang, Po-kai" w:date="2020-10-13T11:36:00Z">
        <w:r>
          <w:rPr>
            <w:spacing w:val="-2"/>
            <w:w w:val="100"/>
          </w:rPr>
          <w:t xml:space="preserve">AP </w:t>
        </w:r>
      </w:ins>
      <w:ins w:id="32" w:author="Huang, Po-kai" w:date="2020-10-13T11:32:00Z">
        <w:r>
          <w:rPr>
            <w:spacing w:val="-2"/>
            <w:w w:val="100"/>
          </w:rPr>
          <w:t>MLD by issuing an MLME-DELETEKEYS.request primitive and the non-AP MLD</w:t>
        </w:r>
      </w:ins>
      <w:ins w:id="33" w:author="Huang, Po-kai" w:date="2020-10-13T11:36:00Z">
        <w:r>
          <w:rPr>
            <w:spacing w:val="-2"/>
            <w:w w:val="100"/>
          </w:rPr>
          <w:t xml:space="preserve"> </w:t>
        </w:r>
      </w:ins>
      <w:ins w:id="34" w:author="Huang, Po-kai" w:date="2020-10-13T11:32:00Z">
        <w:r>
          <w:rPr>
            <w:spacing w:val="-2"/>
            <w:w w:val="100"/>
          </w:rPr>
          <w:t>may move into State 1 with the AP MLD.</w:t>
        </w:r>
      </w:ins>
    </w:p>
    <w:p w14:paraId="46534DFE" w14:textId="7303A4D1" w:rsidR="00A7125D" w:rsidRPr="00A7125D" w:rsidRDefault="00A7125D" w:rsidP="000E2E14">
      <w:pPr>
        <w:pStyle w:val="T"/>
        <w:rPr>
          <w:spacing w:val="-2"/>
          <w:w w:val="100"/>
          <w:lang w:val="en-GB"/>
        </w:rPr>
      </w:pPr>
      <w:r>
        <w:rPr>
          <w:spacing w:val="-2"/>
          <w:w w:val="100"/>
        </w:rPr>
        <w:t>(…existing texts….)</w:t>
      </w:r>
    </w:p>
    <w:p w14:paraId="7CFC3307" w14:textId="344496A0" w:rsidR="000E2E14" w:rsidRPr="000E2E14" w:rsidRDefault="000E2E14" w:rsidP="000E2E14">
      <w:pPr>
        <w:pStyle w:val="T"/>
        <w:rPr>
          <w:b/>
          <w:bCs/>
          <w:i/>
          <w:iCs/>
          <w:w w:val="100"/>
          <w:sz w:val="22"/>
          <w:szCs w:val="22"/>
          <w:lang w:val="en-GB"/>
        </w:rPr>
      </w:pPr>
      <w:r w:rsidRPr="00BC6078">
        <w:rPr>
          <w:b/>
          <w:bCs/>
          <w:i/>
          <w:iCs/>
          <w:w w:val="100"/>
          <w:sz w:val="22"/>
          <w:szCs w:val="22"/>
          <w:highlight w:val="yellow"/>
          <w:lang w:val="en-GB"/>
        </w:rPr>
        <w:t>TGbe editor:</w:t>
      </w:r>
      <w:r w:rsidRPr="00BC6078">
        <w:rPr>
          <w:b/>
          <w:bCs/>
          <w:i/>
          <w:iCs/>
          <w:w w:val="100"/>
          <w:highlight w:val="yellow"/>
        </w:rPr>
        <w:t xml:space="preserve"> </w:t>
      </w:r>
      <w:r w:rsidRPr="000E2E14">
        <w:rPr>
          <w:b/>
          <w:bCs/>
          <w:i/>
          <w:iCs/>
          <w:w w:val="100"/>
          <w:sz w:val="22"/>
          <w:szCs w:val="22"/>
          <w:lang w:val="en-GB"/>
        </w:rPr>
        <w:t>Modify 11.3.5.3 AP, AP MLD, or PCP association receipt procedures as follows (track change on):</w:t>
      </w:r>
    </w:p>
    <w:p w14:paraId="68898CC0" w14:textId="4C106E2C" w:rsidR="000E2E14" w:rsidRDefault="000E2E14" w:rsidP="000E2E14">
      <w:pPr>
        <w:pStyle w:val="T"/>
        <w:rPr>
          <w:b/>
          <w:bCs/>
          <w:i/>
          <w:iCs/>
          <w:w w:val="100"/>
          <w:sz w:val="22"/>
          <w:szCs w:val="22"/>
          <w:lang w:val="en-GB"/>
        </w:rPr>
      </w:pPr>
      <w:r>
        <w:rPr>
          <w:b/>
          <w:bCs/>
          <w:i/>
          <w:iCs/>
          <w:w w:val="100"/>
          <w:sz w:val="22"/>
          <w:szCs w:val="22"/>
          <w:lang w:val="en-GB"/>
        </w:rPr>
        <w:t xml:space="preserve">Change the title of the subclause </w:t>
      </w:r>
    </w:p>
    <w:p w14:paraId="1787E100" w14:textId="77777777" w:rsidR="000E2E14" w:rsidRDefault="000E2E14" w:rsidP="00752681">
      <w:pPr>
        <w:pStyle w:val="H4"/>
        <w:numPr>
          <w:ilvl w:val="0"/>
          <w:numId w:val="4"/>
        </w:numPr>
        <w:suppressAutoHyphens/>
        <w:rPr>
          <w:w w:val="100"/>
        </w:rPr>
      </w:pPr>
      <w:r>
        <w:rPr>
          <w:w w:val="100"/>
        </w:rPr>
        <w:t>AP</w:t>
      </w:r>
      <w:r>
        <w:rPr>
          <w:w w:val="100"/>
          <w:u w:val="thick"/>
        </w:rPr>
        <w:t>, AP MLD,</w:t>
      </w:r>
      <w:r>
        <w:rPr>
          <w:w w:val="100"/>
        </w:rPr>
        <w:t xml:space="preserve"> or PCP association receipt procedures</w:t>
      </w:r>
    </w:p>
    <w:p w14:paraId="52CF88C0" w14:textId="77777777" w:rsidR="000E2E14" w:rsidRDefault="000E2E14" w:rsidP="000E2E14">
      <w:pPr>
        <w:pStyle w:val="T"/>
        <w:rPr>
          <w:w w:val="100"/>
        </w:rPr>
      </w:pPr>
      <w:r>
        <w:rPr>
          <w:b/>
          <w:bCs/>
          <w:i/>
          <w:iCs/>
          <w:w w:val="100"/>
          <w:sz w:val="22"/>
          <w:szCs w:val="22"/>
          <w:lang w:val="en-GB"/>
        </w:rPr>
        <w:t>Change as follows:</w:t>
      </w:r>
    </w:p>
    <w:p w14:paraId="7EBE2016" w14:textId="77777777" w:rsidR="000E2E14" w:rsidRDefault="000E2E14" w:rsidP="000E2E14">
      <w:pPr>
        <w:pStyle w:val="T"/>
        <w:rPr>
          <w:spacing w:val="-2"/>
          <w:w w:val="100"/>
        </w:rPr>
      </w:pPr>
      <w:r>
        <w:rPr>
          <w:spacing w:val="-2"/>
          <w:w w:val="100"/>
          <w:u w:val="thick"/>
        </w:rPr>
        <w:t xml:space="preserve">The following procedure shall be used by an AP or PCP </w:t>
      </w:r>
      <w:r>
        <w:rPr>
          <w:strike/>
          <w:spacing w:val="-2"/>
          <w:w w:val="100"/>
        </w:rPr>
        <w:t>U</w:t>
      </w:r>
      <w:r>
        <w:rPr>
          <w:spacing w:val="-2"/>
          <w:w w:val="100"/>
          <w:u w:val="thick"/>
        </w:rPr>
        <w:t>u</w:t>
      </w:r>
      <w:r>
        <w:rPr>
          <w:spacing w:val="-2"/>
          <w:w w:val="100"/>
        </w:rPr>
        <w:t>pon receipt of an Association Request frame from a STA</w:t>
      </w:r>
      <w:r>
        <w:rPr>
          <w:strike/>
          <w:spacing w:val="-2"/>
          <w:w w:val="100"/>
        </w:rPr>
        <w:t xml:space="preserve"> the AP or PCP shall use the following procedure</w:t>
      </w:r>
      <w:r>
        <w:rPr>
          <w:spacing w:val="-2"/>
          <w:w w:val="100"/>
        </w:rPr>
        <w:t xml:space="preserve"> </w:t>
      </w:r>
      <w:r>
        <w:rPr>
          <w:spacing w:val="-2"/>
          <w:w w:val="100"/>
          <w:u w:val="thick"/>
        </w:rPr>
        <w:t>or by an AP MLD upon receipt of an Association Request frame with Multi-Link element indicates the AP MLD from a non-AP STA affiliated with a non-AP MLD</w:t>
      </w:r>
      <w:r>
        <w:rPr>
          <w:spacing w:val="-2"/>
          <w:w w:val="100"/>
        </w:rPr>
        <w:t>:</w:t>
      </w:r>
    </w:p>
    <w:p w14:paraId="5EE1F33C" w14:textId="77777777" w:rsidR="000E2E14" w:rsidRDefault="000E2E14" w:rsidP="00752681">
      <w:pPr>
        <w:pStyle w:val="L11"/>
        <w:numPr>
          <w:ilvl w:val="0"/>
          <w:numId w:val="5"/>
        </w:numPr>
        <w:ind w:left="640" w:hanging="440"/>
        <w:rPr>
          <w:w w:val="100"/>
        </w:rPr>
      </w:pPr>
      <w:r>
        <w:rPr>
          <w:w w:val="100"/>
        </w:rPr>
        <w:t xml:space="preserve">The MLME shall issue an MLME-ASSOCIATE.indication primitive to inform the SME of the association request. The SME shall issue an MLME-ASSOCIATE.response primitive addressed to the STA </w:t>
      </w:r>
      <w:r>
        <w:rPr>
          <w:w w:val="100"/>
          <w:u w:val="thick"/>
        </w:rPr>
        <w:t xml:space="preserve">or MLD </w:t>
      </w:r>
      <w:r>
        <w:rPr>
          <w:w w:val="100"/>
        </w:rPr>
        <w:t>identified by the PeerSTAAddress parameter of the MLME-ASSOCIATE.indication primitive. If the association is not successful, the SME shall indicate a specific reason for the failure to associate in the ResultCode parameter. Upon receipt of the MLME-ASSOCIATE.response primitive, the MLME shall transmit an Association Response frame.</w:t>
      </w:r>
    </w:p>
    <w:p w14:paraId="1D3D3FC2" w14:textId="77777777" w:rsidR="000E2E14" w:rsidRDefault="000E2E14" w:rsidP="00752681">
      <w:pPr>
        <w:pStyle w:val="L2"/>
        <w:numPr>
          <w:ilvl w:val="0"/>
          <w:numId w:val="6"/>
        </w:numPr>
        <w:suppressAutoHyphens/>
        <w:ind w:left="640" w:hanging="440"/>
        <w:rPr>
          <w:w w:val="100"/>
        </w:rPr>
      </w:pPr>
      <w:r>
        <w:rPr>
          <w:w w:val="100"/>
        </w:rPr>
        <w:t>If the state for the STA is 1 and the STA is a non-DMG STA</w:t>
      </w:r>
      <w:r>
        <w:rPr>
          <w:w w:val="100"/>
          <w:u w:val="thick"/>
        </w:rPr>
        <w:t xml:space="preserve"> or the state of the non-AP MLD is 1</w:t>
      </w:r>
      <w:r>
        <w:rPr>
          <w:w w:val="100"/>
        </w:rPr>
        <w:t>, the SME shall refuse the association request by issuing an MLME-ASSOCIATE.response primitive with ResultCode NOT_AUTHENTICATED.</w:t>
      </w:r>
    </w:p>
    <w:p w14:paraId="51C3ABB9" w14:textId="77777777" w:rsidR="000E2E14" w:rsidRDefault="000E2E14" w:rsidP="00752681">
      <w:pPr>
        <w:pStyle w:val="L2"/>
        <w:numPr>
          <w:ilvl w:val="0"/>
          <w:numId w:val="7"/>
        </w:numPr>
        <w:suppressAutoHyphens/>
        <w:ind w:left="640" w:hanging="440"/>
        <w:rPr>
          <w:w w:val="100"/>
        </w:rPr>
      </w:pPr>
      <w:r>
        <w:rPr>
          <w:w w:val="100"/>
        </w:rPr>
        <w:t>AP with dot11InterworkingServiceActivated true only: If the MLME-ASSOCIATE.indication primitive has the EmergencyServices parameter set to true and the RSN parameter does not include an RSNE, the SME shall not reject the association request on the basis that dot11RSNAActivated is true, thereby granting access, using unprotected frames (see 9.2.4.1.9 (Protected Frame subfield)), to the network for emergency services purposes.</w:t>
      </w:r>
    </w:p>
    <w:p w14:paraId="5A9FC587" w14:textId="77777777" w:rsidR="000E2E14" w:rsidRDefault="000E2E14" w:rsidP="00752681">
      <w:pPr>
        <w:pStyle w:val="L2"/>
        <w:numPr>
          <w:ilvl w:val="0"/>
          <w:numId w:val="8"/>
        </w:numPr>
        <w:suppressAutoHyphens/>
        <w:ind w:left="640" w:hanging="440"/>
        <w:rPr>
          <w:w w:val="100"/>
        </w:rPr>
      </w:pPr>
      <w:r>
        <w:rPr>
          <w:w w:val="100"/>
        </w:rPr>
        <w:lastRenderedPageBreak/>
        <w:t>Otherwise, in an RSNA the SME shall check the values received in the RSN parameter to see whether the values received match the security policy. If they do not, the SME shall refuse the association by issuing an MLME-ASSOCIATE.response primitive with a ResultCode indicating the security policy mismatch.</w:t>
      </w:r>
    </w:p>
    <w:p w14:paraId="3E69A668" w14:textId="015E4C0B" w:rsidR="000E2E14" w:rsidRDefault="000E2E14" w:rsidP="00752681">
      <w:pPr>
        <w:pStyle w:val="L2"/>
        <w:numPr>
          <w:ilvl w:val="0"/>
          <w:numId w:val="9"/>
        </w:numPr>
        <w:suppressAutoHyphens/>
        <w:ind w:left="640" w:hanging="440"/>
        <w:rPr>
          <w:w w:val="100"/>
        </w:rPr>
      </w:pPr>
      <w:r>
        <w:rPr>
          <w:w w:val="100"/>
        </w:rPr>
        <w:t xml:space="preserve">Otherwise, if the state for the STA </w:t>
      </w:r>
      <w:ins w:id="35" w:author="Huang, Po-kai" w:date="2020-10-13T10:54:00Z">
        <w:r w:rsidR="00BD7839">
          <w:rPr>
            <w:w w:val="100"/>
          </w:rPr>
          <w:t xml:space="preserve">or the non-AP MLD </w:t>
        </w:r>
      </w:ins>
      <w:r>
        <w:rPr>
          <w:w w:val="100"/>
        </w:rPr>
        <w:t>is 4, the STA</w:t>
      </w:r>
      <w:ins w:id="36" w:author="Huang, Po-kai" w:date="2020-10-13T10:54:00Z">
        <w:r w:rsidR="00BD7839">
          <w:rPr>
            <w:w w:val="100"/>
          </w:rPr>
          <w:t xml:space="preserve"> or the non-AP MLD</w:t>
        </w:r>
      </w:ins>
      <w:r>
        <w:rPr>
          <w:w w:val="100"/>
        </w:rPr>
        <w:t xml:space="preserve"> has a valid security association, the STA </w:t>
      </w:r>
      <w:ins w:id="37" w:author="Huang, Po-kai" w:date="2020-10-13T10:55:00Z">
        <w:r w:rsidR="00BD7839">
          <w:rPr>
            <w:w w:val="100"/>
          </w:rPr>
          <w:t xml:space="preserve">or the non-AP MLD </w:t>
        </w:r>
      </w:ins>
      <w:r>
        <w:rPr>
          <w:w w:val="100"/>
        </w:rPr>
        <w:t>has negotiated management frame protection, the STA</w:t>
      </w:r>
      <w:ins w:id="38" w:author="Huang, Po-kai" w:date="2020-10-13T10:55:00Z">
        <w:r w:rsidR="00BD7839">
          <w:rPr>
            <w:w w:val="100"/>
          </w:rPr>
          <w:t xml:space="preserve"> or the non-AP MLD</w:t>
        </w:r>
      </w:ins>
      <w:r>
        <w:rPr>
          <w:w w:val="100"/>
        </w:rPr>
        <w:t xml:space="preserve"> has not performed a successful SAE authentication after the current association was established, and there has been no earlier, timed out SA Query procedure with the STA</w:t>
      </w:r>
      <w:ins w:id="39" w:author="Huang, Po-kai" w:date="2020-10-13T10:55:00Z">
        <w:r w:rsidR="00BD7839">
          <w:rPr>
            <w:w w:val="100"/>
          </w:rPr>
          <w:t xml:space="preserve"> or the non-AP MLD</w:t>
        </w:r>
      </w:ins>
      <w:r>
        <w:rPr>
          <w:w w:val="100"/>
        </w:rPr>
        <w:t xml:space="preserve"> (which would have allowed a new association process to be started, without an additional SA Query procedure):</w:t>
      </w:r>
    </w:p>
    <w:p w14:paraId="7621BFDD" w14:textId="7FD68B03" w:rsidR="000E2E14" w:rsidRDefault="000E2E14" w:rsidP="00752681">
      <w:pPr>
        <w:pStyle w:val="Ll1"/>
        <w:numPr>
          <w:ilvl w:val="0"/>
          <w:numId w:val="10"/>
        </w:numPr>
        <w:suppressAutoHyphens w:val="0"/>
        <w:ind w:left="1040" w:hanging="400"/>
        <w:rPr>
          <w:w w:val="100"/>
        </w:rPr>
      </w:pPr>
      <w:r>
        <w:rPr>
          <w:w w:val="100"/>
        </w:rPr>
        <w:t>The SME shall refuse the association request by issuing an MLME-ASSOCIATE.response primitive with ResultCode REFUSED_TEMPORARILY and TimeoutInterval containing a Timeout Interval element with the Timeout Interval Type field set to 3 (Association Comeback time). If the SME is in an ongoing SA Query with the STA</w:t>
      </w:r>
      <w:r w:rsidR="00BD7839">
        <w:rPr>
          <w:w w:val="100"/>
        </w:rPr>
        <w:t xml:space="preserve"> </w:t>
      </w:r>
      <w:ins w:id="40" w:author="Huang, Po-kai" w:date="2020-10-13T10:55:00Z">
        <w:r w:rsidR="00BD7839">
          <w:rPr>
            <w:w w:val="100"/>
          </w:rPr>
          <w:t>or the non-AP MLD</w:t>
        </w:r>
      </w:ins>
      <w:r>
        <w:rPr>
          <w:w w:val="100"/>
        </w:rPr>
        <w:t xml:space="preserve">, the Timeout Interval Value field shall be set to the remaining SA Query period, </w:t>
      </w:r>
      <w:bookmarkStart w:id="41" w:name="_Hlk54159176"/>
      <w:r>
        <w:rPr>
          <w:w w:val="100"/>
        </w:rPr>
        <w:t xml:space="preserve">otherwise it shall be set to </w:t>
      </w:r>
      <w:bookmarkStart w:id="42" w:name="_Hlk54159155"/>
      <w:r>
        <w:rPr>
          <w:w w:val="100"/>
        </w:rPr>
        <w:t>dot11AssociationSAQueryMaximumTimeout</w:t>
      </w:r>
      <w:bookmarkEnd w:id="42"/>
      <w:ins w:id="43" w:author="Huang, Po-kai" w:date="2020-10-21T08:04:00Z">
        <w:r w:rsidR="0014406E">
          <w:rPr>
            <w:w w:val="100"/>
          </w:rPr>
          <w:t xml:space="preserve"> or </w:t>
        </w:r>
        <w:r w:rsidR="0014406E">
          <w:rPr>
            <w:w w:val="100"/>
          </w:rPr>
          <w:t>dot11</w:t>
        </w:r>
        <w:r w:rsidR="0014406E">
          <w:rPr>
            <w:w w:val="100"/>
          </w:rPr>
          <w:t>MLD</w:t>
        </w:r>
        <w:r w:rsidR="0014406E">
          <w:rPr>
            <w:w w:val="100"/>
          </w:rPr>
          <w:t>AssociationSAQueryMaximumTimeout</w:t>
        </w:r>
      </w:ins>
      <w:r>
        <w:rPr>
          <w:w w:val="100"/>
        </w:rPr>
        <w:t>.</w:t>
      </w:r>
    </w:p>
    <w:bookmarkEnd w:id="41"/>
    <w:p w14:paraId="07CA8A8F" w14:textId="2265C548" w:rsidR="000E2E14" w:rsidRDefault="000E2E14" w:rsidP="00752681">
      <w:pPr>
        <w:pStyle w:val="Ll"/>
        <w:numPr>
          <w:ilvl w:val="0"/>
          <w:numId w:val="11"/>
        </w:numPr>
        <w:ind w:left="1040" w:hanging="400"/>
        <w:rPr>
          <w:w w:val="100"/>
        </w:rPr>
      </w:pPr>
      <w:r>
        <w:rPr>
          <w:w w:val="100"/>
        </w:rPr>
        <w:t>The state for the STA</w:t>
      </w:r>
      <w:ins w:id="44" w:author="Huang, Po-kai" w:date="2020-10-13T10:56:00Z">
        <w:r w:rsidR="00BD7839">
          <w:rPr>
            <w:w w:val="100"/>
          </w:rPr>
          <w:t xml:space="preserve"> or the non-AP MLD</w:t>
        </w:r>
      </w:ins>
      <w:r>
        <w:rPr>
          <w:w w:val="100"/>
        </w:rPr>
        <w:t xml:space="preserve"> shall be left unchanged.</w:t>
      </w:r>
    </w:p>
    <w:p w14:paraId="00323A70" w14:textId="6EAFAD3F" w:rsidR="000E2E14" w:rsidRDefault="000E2E14" w:rsidP="00752681">
      <w:pPr>
        <w:pStyle w:val="Ll"/>
        <w:numPr>
          <w:ilvl w:val="0"/>
          <w:numId w:val="12"/>
        </w:numPr>
        <w:ind w:left="1040" w:hanging="400"/>
        <w:rPr>
          <w:w w:val="100"/>
        </w:rPr>
      </w:pPr>
      <w:r>
        <w:rPr>
          <w:w w:val="100"/>
        </w:rPr>
        <w:t>Following this, if the SME is not in an ongoing SA Query with the STA</w:t>
      </w:r>
      <w:ins w:id="45" w:author="Huang, Po-kai" w:date="2020-10-13T10:57:00Z">
        <w:r w:rsidR="00BD7839">
          <w:rPr>
            <w:w w:val="100"/>
          </w:rPr>
          <w:t xml:space="preserve"> or the non-AP MLD</w:t>
        </w:r>
      </w:ins>
      <w:r>
        <w:rPr>
          <w:w w:val="100"/>
        </w:rPr>
        <w:t>, the SME shall issue one MLME-SA-QUERY.request primitive addressed to the STA</w:t>
      </w:r>
      <w:ins w:id="46" w:author="Huang, Po-kai" w:date="2020-10-13T10:56:00Z">
        <w:r w:rsidR="00BD7839">
          <w:rPr>
            <w:w w:val="100"/>
          </w:rPr>
          <w:t xml:space="preserve"> or the non-AP MLD</w:t>
        </w:r>
      </w:ins>
      <w:r>
        <w:rPr>
          <w:w w:val="100"/>
        </w:rPr>
        <w:t xml:space="preserve"> every dot11AssociationSAQueryRetryTimeout TUs until an MLME-SA-QUERY.confirm primitive for the STA</w:t>
      </w:r>
      <w:ins w:id="47" w:author="Huang, Po-kai" w:date="2020-10-13T10:56:00Z">
        <w:r w:rsidR="00BD7839">
          <w:rPr>
            <w:w w:val="100"/>
          </w:rPr>
          <w:t xml:space="preserve"> or the non-AP MLD</w:t>
        </w:r>
      </w:ins>
      <w:r>
        <w:rPr>
          <w:w w:val="100"/>
        </w:rPr>
        <w:t xml:space="preserve"> is received or dot11AssociationSAQueryMaximumTimeout TUs</w:t>
      </w:r>
      <w:ins w:id="48" w:author="Huang, Po-kai" w:date="2020-10-21T08:04:00Z">
        <w:r w:rsidR="0014406E">
          <w:rPr>
            <w:w w:val="100"/>
          </w:rPr>
          <w:t xml:space="preserve"> or </w:t>
        </w:r>
        <w:r w:rsidR="0014406E">
          <w:rPr>
            <w:w w:val="100"/>
          </w:rPr>
          <w:t>dot11</w:t>
        </w:r>
      </w:ins>
      <w:ins w:id="49" w:author="Huang, Po-kai" w:date="2020-10-21T08:05:00Z">
        <w:r w:rsidR="0014406E">
          <w:rPr>
            <w:w w:val="100"/>
          </w:rPr>
          <w:t>MLD</w:t>
        </w:r>
      </w:ins>
      <w:ins w:id="50" w:author="Huang, Po-kai" w:date="2020-10-21T08:04:00Z">
        <w:r w:rsidR="0014406E">
          <w:rPr>
            <w:w w:val="100"/>
          </w:rPr>
          <w:t>AssociationSAQueryMaximumTimeout</w:t>
        </w:r>
        <w:r w:rsidR="0014406E">
          <w:rPr>
            <w:w w:val="100"/>
          </w:rPr>
          <w:t xml:space="preserve"> TUs</w:t>
        </w:r>
      </w:ins>
      <w:r>
        <w:rPr>
          <w:w w:val="100"/>
        </w:rPr>
        <w:t xml:space="preserve"> from the beginning of the SA Query procedure have passed. The SME shall increment the TransactionIdentifier by 1 for each MLME-SA-QUERY.request primitive, rolling it over the value to 0 after the maximum allowed value is reached.</w:t>
      </w:r>
    </w:p>
    <w:p w14:paraId="21F88DCA" w14:textId="7DC43C34" w:rsidR="000E2E14" w:rsidRDefault="000E2E14" w:rsidP="0014406E">
      <w:pPr>
        <w:pStyle w:val="Ll"/>
        <w:numPr>
          <w:ilvl w:val="0"/>
          <w:numId w:val="13"/>
        </w:numPr>
        <w:ind w:left="1040" w:hanging="400"/>
        <w:jc w:val="left"/>
        <w:rPr>
          <w:w w:val="100"/>
        </w:rPr>
      </w:pPr>
      <w:r>
        <w:rPr>
          <w:w w:val="100"/>
        </w:rPr>
        <w:t>If no MLME-SA-QUERY.confirm primitive for the STA</w:t>
      </w:r>
      <w:ins w:id="51" w:author="Huang, Po-kai" w:date="2020-10-13T10:56:00Z">
        <w:r w:rsidR="00BD7839">
          <w:rPr>
            <w:w w:val="100"/>
          </w:rPr>
          <w:t xml:space="preserve"> or the non-AP MLD</w:t>
        </w:r>
      </w:ins>
      <w:r>
        <w:rPr>
          <w:w w:val="100"/>
        </w:rPr>
        <w:t xml:space="preserve"> is received within the</w:t>
      </w:r>
      <w:r w:rsidR="0014406E">
        <w:rPr>
          <w:w w:val="100"/>
        </w:rPr>
        <w:t xml:space="preserve"> </w:t>
      </w:r>
      <w:r>
        <w:rPr>
          <w:w w:val="100"/>
        </w:rPr>
        <w:t>dot11AssociationSAQueryMaximumTimeout period</w:t>
      </w:r>
      <w:ins w:id="52" w:author="Huang, Po-kai" w:date="2020-10-21T08:05:00Z">
        <w:r w:rsidR="0014406E">
          <w:rPr>
            <w:w w:val="100"/>
          </w:rPr>
          <w:t xml:space="preserve"> or the</w:t>
        </w:r>
      </w:ins>
      <w:r w:rsidR="0014406E">
        <w:rPr>
          <w:w w:val="100"/>
        </w:rPr>
        <w:t xml:space="preserve"> </w:t>
      </w:r>
      <w:ins w:id="53" w:author="Huang, Po-kai" w:date="2020-10-21T08:05:00Z">
        <w:r w:rsidR="0014406E">
          <w:rPr>
            <w:w w:val="100"/>
          </w:rPr>
          <w:t>dot11</w:t>
        </w:r>
        <w:r w:rsidR="0014406E">
          <w:rPr>
            <w:w w:val="100"/>
          </w:rPr>
          <w:t>MLD</w:t>
        </w:r>
        <w:r w:rsidR="0014406E">
          <w:rPr>
            <w:w w:val="100"/>
          </w:rPr>
          <w:t>AssociationSAQueryMaximumTimeout</w:t>
        </w:r>
      </w:ins>
      <w:r>
        <w:rPr>
          <w:w w:val="100"/>
        </w:rPr>
        <w:t>, the SME shall allow a subsequent association process with the STA</w:t>
      </w:r>
      <w:ins w:id="54" w:author="Huang, Po-kai" w:date="2020-10-13T10:58:00Z">
        <w:r w:rsidR="00BD7839">
          <w:rPr>
            <w:w w:val="100"/>
          </w:rPr>
          <w:t xml:space="preserve"> or the non-AP MLD</w:t>
        </w:r>
      </w:ins>
      <w:r>
        <w:rPr>
          <w:w w:val="100"/>
        </w:rPr>
        <w:t xml:space="preserve"> to be started without starting an additional SA Query procedure, except that the SME may deny a subsequent association process with the STA</w:t>
      </w:r>
      <w:ins w:id="55" w:author="Huang, Po-kai" w:date="2020-10-13T10:56:00Z">
        <w:r w:rsidR="00BD7839">
          <w:rPr>
            <w:w w:val="100"/>
          </w:rPr>
          <w:t xml:space="preserve"> or the non-AP MLD</w:t>
        </w:r>
      </w:ins>
      <w:r>
        <w:rPr>
          <w:w w:val="100"/>
        </w:rPr>
        <w:t xml:space="preserve"> if an MSDU was received from the STA </w:t>
      </w:r>
      <w:ins w:id="56" w:author="Huang, Po-kai" w:date="2020-10-13T10:58:00Z">
        <w:r w:rsidR="00BD7839">
          <w:rPr>
            <w:w w:val="100"/>
          </w:rPr>
          <w:t>or</w:t>
        </w:r>
      </w:ins>
      <w:ins w:id="57" w:author="Huang, Po-kai" w:date="2020-10-13T11:05:00Z">
        <w:r w:rsidR="00BD7839">
          <w:rPr>
            <w:w w:val="100"/>
          </w:rPr>
          <w:t xml:space="preserve"> any affiliated STA of the</w:t>
        </w:r>
      </w:ins>
      <w:ins w:id="58" w:author="Huang, Po-kai" w:date="2020-10-13T10:58:00Z">
        <w:r w:rsidR="00BD7839">
          <w:rPr>
            <w:w w:val="100"/>
          </w:rPr>
          <w:t xml:space="preserve"> non-AP MLD </w:t>
        </w:r>
      </w:ins>
      <w:r>
        <w:rPr>
          <w:w w:val="100"/>
        </w:rPr>
        <w:t>within this period.</w:t>
      </w:r>
    </w:p>
    <w:p w14:paraId="29057E7B" w14:textId="54E5FC5C" w:rsidR="00BD7839" w:rsidRDefault="000E2E14" w:rsidP="00BD7839">
      <w:pPr>
        <w:pStyle w:val="Note"/>
        <w:ind w:left="1040"/>
        <w:rPr>
          <w:w w:val="100"/>
        </w:rPr>
      </w:pPr>
      <w:r>
        <w:rPr>
          <w:w w:val="100"/>
        </w:rPr>
        <w:t>NOTE 1—Reception of an MSDU implies reception of a valid protected frame, which obviates the need for the SA Query procedure.</w:t>
      </w:r>
    </w:p>
    <w:p w14:paraId="3EE72AC9" w14:textId="77777777" w:rsidR="000E2E14" w:rsidRDefault="000E2E14" w:rsidP="00752681">
      <w:pPr>
        <w:pStyle w:val="L2"/>
        <w:numPr>
          <w:ilvl w:val="0"/>
          <w:numId w:val="14"/>
        </w:numPr>
        <w:suppressAutoHyphens/>
        <w:ind w:left="640" w:hanging="440"/>
        <w:rPr>
          <w:w w:val="100"/>
        </w:rPr>
      </w:pPr>
      <w:r>
        <w:rPr>
          <w:w w:val="100"/>
        </w:rPr>
        <w:t xml:space="preserve">The SME shall refuse an association request from a STA </w:t>
      </w:r>
      <w:r>
        <w:rPr>
          <w:w w:val="100"/>
          <w:u w:val="thick"/>
        </w:rPr>
        <w:t xml:space="preserve">or a non-AP MLD </w:t>
      </w:r>
      <w:r>
        <w:rPr>
          <w:w w:val="100"/>
        </w:rPr>
        <w:t xml:space="preserve">that does not support all of the rates in the BSSBasicRateSet parameter and all of the membership selectors in the BSSMembershipSelectorSet parameter </w:t>
      </w:r>
      <w:r>
        <w:rPr>
          <w:w w:val="100"/>
          <w:u w:val="thick"/>
        </w:rPr>
        <w:t xml:space="preserve">of the AP or of the corresponding AP in each setup link, respectively, </w:t>
      </w:r>
      <w:r>
        <w:rPr>
          <w:w w:val="100"/>
        </w:rPr>
        <w:t>in the MLME-START.request primitive.</w:t>
      </w:r>
    </w:p>
    <w:p w14:paraId="45612893" w14:textId="77777777" w:rsidR="000E2E14" w:rsidRDefault="000E2E14" w:rsidP="00752681">
      <w:pPr>
        <w:pStyle w:val="L2"/>
        <w:numPr>
          <w:ilvl w:val="0"/>
          <w:numId w:val="15"/>
        </w:numPr>
        <w:suppressAutoHyphens/>
        <w:ind w:left="640" w:hanging="440"/>
        <w:rPr>
          <w:w w:val="100"/>
        </w:rPr>
      </w:pPr>
      <w:r>
        <w:rPr>
          <w:w w:val="100"/>
        </w:rPr>
        <w:t xml:space="preserve">The SME shall refuse an association request from an HT STA </w:t>
      </w:r>
      <w:r>
        <w:rPr>
          <w:w w:val="100"/>
          <w:u w:val="thick"/>
        </w:rPr>
        <w:t xml:space="preserve">or a non-AP MLD </w:t>
      </w:r>
      <w:r>
        <w:rPr>
          <w:w w:val="100"/>
        </w:rPr>
        <w:t>that does not support all of the MCSs in the Basic HT-MCS Set field of the HT Operation parameter</w:t>
      </w:r>
      <w:r>
        <w:rPr>
          <w:w w:val="100"/>
          <w:u w:val="thick"/>
        </w:rPr>
        <w:t xml:space="preserve"> of the AP or of the corresponding AP in each setup link, respectively,</w:t>
      </w:r>
      <w:r>
        <w:rPr>
          <w:w w:val="100"/>
        </w:rPr>
        <w:t xml:space="preserve"> in the MLME-START.request primitive.</w:t>
      </w:r>
    </w:p>
    <w:p w14:paraId="3B5E7B26" w14:textId="77777777" w:rsidR="000E2E14" w:rsidRDefault="000E2E14" w:rsidP="00752681">
      <w:pPr>
        <w:pStyle w:val="L2"/>
        <w:numPr>
          <w:ilvl w:val="0"/>
          <w:numId w:val="16"/>
        </w:numPr>
        <w:suppressAutoHyphens/>
        <w:ind w:left="640" w:hanging="440"/>
        <w:rPr>
          <w:w w:val="100"/>
        </w:rPr>
      </w:pPr>
      <w:r>
        <w:rPr>
          <w:w w:val="100"/>
        </w:rPr>
        <w:t>The SME shall refuse an association request from a VHT STA</w:t>
      </w:r>
      <w:r>
        <w:rPr>
          <w:w w:val="100"/>
          <w:u w:val="thick"/>
        </w:rPr>
        <w:t xml:space="preserve"> or a non-AP MLD</w:t>
      </w:r>
      <w:r>
        <w:rPr>
          <w:w w:val="100"/>
        </w:rPr>
        <w:t xml:space="preserve"> that does not support all of the &lt;VHT-MCS, NSS&gt; tuples indicated by the Basic VHT-MCS And NSS Set field of the VHT Operation parameter</w:t>
      </w:r>
      <w:r>
        <w:rPr>
          <w:w w:val="100"/>
          <w:u w:val="thick"/>
        </w:rPr>
        <w:t xml:space="preserve"> of the AP or the corresponding AP in each setup link, respectively,</w:t>
      </w:r>
      <w:r>
        <w:rPr>
          <w:w w:val="100"/>
        </w:rPr>
        <w:t xml:space="preserve"> in the MLME-START.request primitive.</w:t>
      </w:r>
    </w:p>
    <w:p w14:paraId="32A7424A" w14:textId="77777777" w:rsidR="000E2E14" w:rsidRDefault="000E2E14" w:rsidP="00752681">
      <w:pPr>
        <w:pStyle w:val="L2"/>
        <w:numPr>
          <w:ilvl w:val="0"/>
          <w:numId w:val="17"/>
        </w:numPr>
        <w:suppressAutoHyphens/>
        <w:ind w:left="640" w:hanging="440"/>
        <w:rPr>
          <w:w w:val="100"/>
        </w:rPr>
      </w:pPr>
      <w:r>
        <w:rPr>
          <w:w w:val="100"/>
        </w:rPr>
        <w:t>The SME shall refuse an association request from a HE STA</w:t>
      </w:r>
      <w:r>
        <w:rPr>
          <w:w w:val="100"/>
          <w:u w:val="thick"/>
        </w:rPr>
        <w:t xml:space="preserve"> or a non-AP MLD</w:t>
      </w:r>
      <w:r>
        <w:rPr>
          <w:w w:val="100"/>
        </w:rPr>
        <w:t xml:space="preserve"> that does not support all of the &lt;HE-MCS, NSS&gt; tuples indicated by the Basic HE-MCS And NSS Set field of the HE Operation parameter</w:t>
      </w:r>
      <w:r>
        <w:rPr>
          <w:w w:val="100"/>
          <w:u w:val="thick"/>
        </w:rPr>
        <w:t xml:space="preserve"> of the AP or the corresponding AP in each setup link, respectively,</w:t>
      </w:r>
      <w:r>
        <w:rPr>
          <w:w w:val="100"/>
        </w:rPr>
        <w:t xml:space="preserve"> in the MLME-START.request primitive.</w:t>
      </w:r>
    </w:p>
    <w:p w14:paraId="55A6D06C" w14:textId="77777777" w:rsidR="000E2E14" w:rsidRDefault="000E2E14" w:rsidP="00752681">
      <w:pPr>
        <w:pStyle w:val="L11"/>
        <w:numPr>
          <w:ilvl w:val="0"/>
          <w:numId w:val="18"/>
        </w:numPr>
        <w:ind w:left="640" w:hanging="440"/>
        <w:rPr>
          <w:w w:val="100"/>
        </w:rPr>
      </w:pPr>
      <w:r>
        <w:rPr>
          <w:w w:val="100"/>
        </w:rPr>
        <w:t>An AP or PCP may refuse GLK association based on local policy and, if so, shall return the GLK_NOT_AUTHORIZED ResultCode.</w:t>
      </w:r>
    </w:p>
    <w:p w14:paraId="7B969A45" w14:textId="77777777" w:rsidR="000E2E14" w:rsidRDefault="000E2E14" w:rsidP="000E2E14">
      <w:pPr>
        <w:pStyle w:val="Note"/>
        <w:ind w:left="640"/>
        <w:rPr>
          <w:w w:val="100"/>
        </w:rPr>
      </w:pPr>
      <w:r>
        <w:rPr>
          <w:w w:val="100"/>
        </w:rPr>
        <w:t>NOTE 2—For example, there might be a list of authorized GLK peers or clients or a limit on the number of GLK peers or clients and the peer or client is not on that list or its acceptance would exceed the limit.</w:t>
      </w:r>
    </w:p>
    <w:p w14:paraId="5BA93D81" w14:textId="50DE9BC0" w:rsidR="000E2E14" w:rsidRDefault="000E2E14" w:rsidP="00752681">
      <w:pPr>
        <w:pStyle w:val="L2"/>
        <w:numPr>
          <w:ilvl w:val="0"/>
          <w:numId w:val="19"/>
        </w:numPr>
        <w:suppressAutoHyphens/>
        <w:ind w:left="640" w:hanging="440"/>
        <w:rPr>
          <w:w w:val="100"/>
        </w:rPr>
      </w:pPr>
      <w:r>
        <w:rPr>
          <w:w w:val="100"/>
        </w:rPr>
        <w:t>The SME shall generate an MLME-ASSOCIATE.response primitive with the PeerSTAAddress parameter set to the MAC address of the STA</w:t>
      </w:r>
      <w:ins w:id="59" w:author="Huang, Po-kai" w:date="2020-10-13T10:59:00Z">
        <w:r w:rsidR="00BD7839">
          <w:rPr>
            <w:w w:val="100"/>
          </w:rPr>
          <w:t xml:space="preserve"> or the non-AP MLD</w:t>
        </w:r>
      </w:ins>
      <w:r>
        <w:rPr>
          <w:w w:val="100"/>
        </w:rPr>
        <w:t xml:space="preserve"> identified by the PeerSTAAddress parameter of the MLME-ASSOCIATE.indication primitive. If the ResultCode in the MLME-ASSOCIATE.response primitive </w:t>
      </w:r>
      <w:r>
        <w:rPr>
          <w:w w:val="100"/>
        </w:rPr>
        <w:lastRenderedPageBreak/>
        <w:t>is SUCCESS, the SME has an existing SA with the STA</w:t>
      </w:r>
      <w:ins w:id="60" w:author="Huang, Po-kai" w:date="2020-10-13T10:59:00Z">
        <w:r w:rsidR="00BD7839">
          <w:rPr>
            <w:w w:val="100"/>
          </w:rPr>
          <w:t xml:space="preserve"> or the non-AP MLD</w:t>
        </w:r>
      </w:ins>
      <w:r>
        <w:rPr>
          <w:w w:val="100"/>
        </w:rPr>
        <w:t>, and an SA Query procedure with that STA</w:t>
      </w:r>
      <w:ins w:id="61" w:author="Huang, Po-kai" w:date="2020-10-13T10:59:00Z">
        <w:r w:rsidR="00BD7839">
          <w:rPr>
            <w:w w:val="100"/>
          </w:rPr>
          <w:t xml:space="preserve"> or the non-AP MLD</w:t>
        </w:r>
      </w:ins>
      <w:r>
        <w:rPr>
          <w:w w:val="100"/>
        </w:rPr>
        <w:t xml:space="preserve"> has failed to receive a valid response (i.e., has not received an MLME-SA-QUERY.confirm primitive within the dot11AssociationSAQueryMaximumTimeout period</w:t>
      </w:r>
      <w:ins w:id="62" w:author="Huang, Po-kai" w:date="2020-10-21T08:07:00Z">
        <w:r w:rsidR="0014406E">
          <w:rPr>
            <w:w w:val="100"/>
          </w:rPr>
          <w:t xml:space="preserve"> or </w:t>
        </w:r>
        <w:r w:rsidR="0014406E">
          <w:rPr>
            <w:w w:val="100"/>
          </w:rPr>
          <w:t>dot11</w:t>
        </w:r>
        <w:r w:rsidR="0014406E">
          <w:rPr>
            <w:w w:val="100"/>
          </w:rPr>
          <w:t>MLD</w:t>
        </w:r>
        <w:r w:rsidR="0014406E">
          <w:rPr>
            <w:w w:val="100"/>
          </w:rPr>
          <w:t>AssociationSAQueryMaximumTimeout</w:t>
        </w:r>
        <w:r w:rsidR="0014406E">
          <w:rPr>
            <w:w w:val="100"/>
          </w:rPr>
          <w:t xml:space="preserve"> period</w:t>
        </w:r>
      </w:ins>
      <w:r>
        <w:rPr>
          <w:w w:val="100"/>
        </w:rPr>
        <w:t>), the SME shall issue an MLME-DISASSOCIATE.request primitive addressed to the STA</w:t>
      </w:r>
      <w:ins w:id="63" w:author="Huang, Po-kai" w:date="2020-10-13T10:59:00Z">
        <w:r w:rsidR="00BD7839">
          <w:rPr>
            <w:w w:val="100"/>
          </w:rPr>
          <w:t xml:space="preserve"> or the non-AP MLD</w:t>
        </w:r>
      </w:ins>
      <w:r>
        <w:rPr>
          <w:w w:val="100"/>
        </w:rPr>
        <w:t xml:space="preserve"> with ReasonCode INVALID_AUTHENTICATION.</w:t>
      </w:r>
    </w:p>
    <w:p w14:paraId="06A96232" w14:textId="77777777" w:rsidR="000E2E14" w:rsidRDefault="000E2E14" w:rsidP="000E2E14">
      <w:pPr>
        <w:pStyle w:val="Note"/>
        <w:ind w:left="640"/>
        <w:rPr>
          <w:w w:val="100"/>
        </w:rPr>
      </w:pPr>
      <w:r>
        <w:rPr>
          <w:w w:val="100"/>
        </w:rPr>
        <w:t>NOTE 3—This MLME-DISASSOCIATE.request primitive generates a protected Disassociation frame. If the association request was genuine, the STA has deleted the PTKSA by this point and so the protected Disassociation frame is ignored. The purpose is to inform a STA which has for some reason failed to respond to an SA Query procedure triggered by a forged association request.</w:t>
      </w:r>
    </w:p>
    <w:p w14:paraId="210DDB96" w14:textId="77777777" w:rsidR="000E2E14" w:rsidRPr="000E2E14" w:rsidRDefault="000E2E14" w:rsidP="005D396C">
      <w:pPr>
        <w:rPr>
          <w:b/>
          <w:u w:val="single"/>
          <w:lang w:val="en-US" w:eastAsia="ko-KR"/>
        </w:rPr>
      </w:pPr>
    </w:p>
    <w:p w14:paraId="44EEBF49" w14:textId="76DD53FA" w:rsidR="000E2E14" w:rsidRPr="000E2E14" w:rsidRDefault="000E2E14" w:rsidP="000E2E14">
      <w:pPr>
        <w:pStyle w:val="T"/>
        <w:rPr>
          <w:b/>
          <w:bCs/>
          <w:i/>
          <w:iCs/>
          <w:w w:val="100"/>
          <w:sz w:val="22"/>
          <w:szCs w:val="22"/>
          <w:lang w:val="en-GB"/>
        </w:rPr>
      </w:pPr>
      <w:r w:rsidRPr="00BC6078">
        <w:rPr>
          <w:b/>
          <w:bCs/>
          <w:i/>
          <w:iCs/>
          <w:w w:val="100"/>
          <w:sz w:val="22"/>
          <w:szCs w:val="22"/>
          <w:highlight w:val="yellow"/>
          <w:lang w:val="en-GB"/>
        </w:rPr>
        <w:t>TGbe editor:</w:t>
      </w:r>
      <w:r w:rsidRPr="00BC6078">
        <w:rPr>
          <w:b/>
          <w:bCs/>
          <w:i/>
          <w:iCs/>
          <w:w w:val="100"/>
          <w:highlight w:val="yellow"/>
        </w:rPr>
        <w:t xml:space="preserve"> </w:t>
      </w:r>
      <w:r w:rsidRPr="000E2E14">
        <w:rPr>
          <w:b/>
          <w:bCs/>
          <w:i/>
          <w:iCs/>
          <w:w w:val="100"/>
          <w:sz w:val="22"/>
          <w:szCs w:val="22"/>
          <w:lang w:val="en-GB"/>
        </w:rPr>
        <w:t>Modify 11.3.5.</w:t>
      </w:r>
      <w:r w:rsidR="009A4335">
        <w:rPr>
          <w:b/>
          <w:bCs/>
          <w:i/>
          <w:iCs/>
          <w:w w:val="100"/>
          <w:sz w:val="22"/>
          <w:szCs w:val="22"/>
          <w:lang w:val="en-GB"/>
        </w:rPr>
        <w:t>5</w:t>
      </w:r>
      <w:r w:rsidRPr="000E2E14">
        <w:rPr>
          <w:b/>
          <w:bCs/>
          <w:i/>
          <w:iCs/>
          <w:w w:val="100"/>
          <w:sz w:val="22"/>
          <w:szCs w:val="22"/>
          <w:lang w:val="en-GB"/>
        </w:rPr>
        <w:t xml:space="preserve"> A P, AP MLD, or PCP reassociation receipt procedures as follows (track change on):</w:t>
      </w:r>
    </w:p>
    <w:p w14:paraId="5D1F98C0" w14:textId="77777777" w:rsidR="000E2E14" w:rsidRDefault="000E2E14" w:rsidP="00752681">
      <w:pPr>
        <w:pStyle w:val="H4"/>
        <w:numPr>
          <w:ilvl w:val="0"/>
          <w:numId w:val="20"/>
        </w:numPr>
        <w:suppressAutoHyphens/>
        <w:rPr>
          <w:w w:val="100"/>
          <w:lang w:eastAsia="zh-TW"/>
        </w:rPr>
      </w:pPr>
      <w:r>
        <w:rPr>
          <w:w w:val="100"/>
        </w:rPr>
        <w:t>AP</w:t>
      </w:r>
      <w:r>
        <w:rPr>
          <w:w w:val="100"/>
          <w:u w:val="thick"/>
        </w:rPr>
        <w:t>, AP MLD,</w:t>
      </w:r>
      <w:r>
        <w:rPr>
          <w:w w:val="100"/>
        </w:rPr>
        <w:t xml:space="preserve"> or PCP reassociation receipt procedures</w:t>
      </w:r>
    </w:p>
    <w:p w14:paraId="2033E754" w14:textId="77777777" w:rsidR="000E2E14" w:rsidRDefault="000E2E14" w:rsidP="000E2E14">
      <w:pPr>
        <w:pStyle w:val="T"/>
        <w:rPr>
          <w:b/>
          <w:bCs/>
          <w:i/>
          <w:iCs/>
          <w:w w:val="100"/>
          <w:sz w:val="22"/>
          <w:szCs w:val="22"/>
          <w:lang w:val="en-GB"/>
        </w:rPr>
      </w:pPr>
      <w:r>
        <w:rPr>
          <w:b/>
          <w:bCs/>
          <w:i/>
          <w:iCs/>
          <w:w w:val="100"/>
          <w:sz w:val="22"/>
          <w:szCs w:val="22"/>
          <w:lang w:val="en-GB"/>
        </w:rPr>
        <w:t>Change as follows:</w:t>
      </w:r>
    </w:p>
    <w:p w14:paraId="023E325F" w14:textId="77777777" w:rsidR="000E2E14" w:rsidRDefault="000E2E14" w:rsidP="000E2E14">
      <w:pPr>
        <w:pStyle w:val="T"/>
        <w:rPr>
          <w:spacing w:val="-2"/>
          <w:w w:val="100"/>
        </w:rPr>
      </w:pPr>
      <w:r>
        <w:rPr>
          <w:spacing w:val="-2"/>
          <w:w w:val="100"/>
          <w:u w:val="thick"/>
        </w:rPr>
        <w:t>The following procedure shall be used by an AP or PCP u</w:t>
      </w:r>
      <w:r>
        <w:rPr>
          <w:strike/>
          <w:spacing w:val="-2"/>
          <w:w w:val="100"/>
        </w:rPr>
        <w:t>U</w:t>
      </w:r>
      <w:r>
        <w:rPr>
          <w:spacing w:val="-2"/>
          <w:w w:val="100"/>
        </w:rPr>
        <w:t>pon receipt of a Reassociation Request frame from a STA</w:t>
      </w:r>
      <w:r>
        <w:rPr>
          <w:strike/>
          <w:spacing w:val="-2"/>
          <w:w w:val="100"/>
        </w:rPr>
        <w:t xml:space="preserve"> the AP or PCP shall use the following procedure</w:t>
      </w:r>
      <w:r>
        <w:rPr>
          <w:spacing w:val="-2"/>
          <w:w w:val="100"/>
          <w:u w:val="thick"/>
        </w:rPr>
        <w:t xml:space="preserve"> or by an AP MLD upon receipt of a Reassociation Request frame with Multi-Link element indicates the AP MLD from a non-AP STA affiliated with a non-AP MLD</w:t>
      </w:r>
      <w:r>
        <w:rPr>
          <w:spacing w:val="-2"/>
          <w:w w:val="100"/>
        </w:rPr>
        <w:t>:</w:t>
      </w:r>
    </w:p>
    <w:p w14:paraId="271F2A79" w14:textId="77777777" w:rsidR="000E2E14" w:rsidRDefault="000E2E14" w:rsidP="00752681">
      <w:pPr>
        <w:pStyle w:val="L11"/>
        <w:numPr>
          <w:ilvl w:val="0"/>
          <w:numId w:val="5"/>
        </w:numPr>
        <w:ind w:left="640" w:hanging="440"/>
        <w:rPr>
          <w:w w:val="100"/>
        </w:rPr>
      </w:pPr>
      <w:r>
        <w:rPr>
          <w:w w:val="100"/>
        </w:rPr>
        <w:t>The MLME shall issue an MLME-REASSOCIATE.indication primitive to inform the SME of the reassociation request. The SME shall issue an MLME-REASSOCIATE.response primitive addressed to the STA</w:t>
      </w:r>
      <w:r>
        <w:rPr>
          <w:w w:val="100"/>
          <w:u w:val="thick"/>
        </w:rPr>
        <w:t xml:space="preserve"> or the non-AP MLD</w:t>
      </w:r>
      <w:r>
        <w:rPr>
          <w:w w:val="100"/>
        </w:rPr>
        <w:t xml:space="preserve"> identified by the PeerSTAAddress parameter of the MLME-REASSOCIATE.indication primitive. If the reassociation is not successful, the SME shall indicate a specific reason for the failure to reassociate in the ResultCode parameter. Upon receipt of the MLME-REASSOCIATE.response primitive, the MLME shall transmit a Reassociation Response frame.</w:t>
      </w:r>
    </w:p>
    <w:p w14:paraId="71AD3421" w14:textId="77777777" w:rsidR="000E2E14" w:rsidRDefault="000E2E14" w:rsidP="00752681">
      <w:pPr>
        <w:pStyle w:val="L2"/>
        <w:numPr>
          <w:ilvl w:val="0"/>
          <w:numId w:val="6"/>
        </w:numPr>
        <w:suppressAutoHyphens/>
        <w:ind w:left="640" w:hanging="440"/>
        <w:rPr>
          <w:w w:val="100"/>
        </w:rPr>
      </w:pPr>
      <w:r>
        <w:rPr>
          <w:w w:val="100"/>
        </w:rPr>
        <w:t>If the state for the STA is 1 and the STA is a non-DMG STA</w:t>
      </w:r>
      <w:r>
        <w:rPr>
          <w:w w:val="100"/>
          <w:u w:val="thick"/>
        </w:rPr>
        <w:t xml:space="preserve"> or the state for the non-AP MLD is 1</w:t>
      </w:r>
      <w:r>
        <w:rPr>
          <w:w w:val="100"/>
        </w:rPr>
        <w:t>, the SME shall refuse the reassociation request by issuing an MLME REASSOCIATE.response primitive with ResultCode NOT_AUTHENTICATED.</w:t>
      </w:r>
    </w:p>
    <w:p w14:paraId="1CB5D478" w14:textId="77777777" w:rsidR="000E2E14" w:rsidRDefault="000E2E14" w:rsidP="00752681">
      <w:pPr>
        <w:pStyle w:val="L2"/>
        <w:numPr>
          <w:ilvl w:val="0"/>
          <w:numId w:val="7"/>
        </w:numPr>
        <w:suppressAutoHyphens/>
        <w:ind w:left="640" w:hanging="440"/>
        <w:rPr>
          <w:w w:val="100"/>
        </w:rPr>
      </w:pPr>
      <w:r>
        <w:rPr>
          <w:w w:val="100"/>
        </w:rPr>
        <w:t>AP with dot11InterworkingServiceActivated true only: If the MLME-REASSOCIATE.indication primitive has the EmergencyServices parameter set to true and the RSN parameter does not include an RSNE, the SME shall not reject the reassociation request on the basis that dot11RSNAActivated is true and dot11PrivacyInvoked is true thereby granting access, using unprotected frames (see 9.2.4.1.9 (Protected Frame subfield)), to the network for emergency services purposes.</w:t>
      </w:r>
    </w:p>
    <w:p w14:paraId="06A4CA73" w14:textId="77777777" w:rsidR="000E2E14" w:rsidRDefault="000E2E14" w:rsidP="00752681">
      <w:pPr>
        <w:pStyle w:val="L2"/>
        <w:numPr>
          <w:ilvl w:val="0"/>
          <w:numId w:val="8"/>
        </w:numPr>
        <w:suppressAutoHyphens/>
        <w:ind w:left="640" w:hanging="440"/>
        <w:rPr>
          <w:w w:val="100"/>
        </w:rPr>
      </w:pPr>
      <w:r>
        <w:rPr>
          <w:w w:val="100"/>
        </w:rPr>
        <w:t>Otherwise, in an RSNA the SME shall check the values received in the RSN parameter to see whether the values received match the security policy. If they do not, SME shall refuse the reassociation by issuing an MLME-REASSOCIATE.response primitive with a ResultCode indicating the security policy mismatch.</w:t>
      </w:r>
    </w:p>
    <w:p w14:paraId="7AF762DC" w14:textId="2B3DAB82" w:rsidR="000E2E14" w:rsidRDefault="000E2E14" w:rsidP="00752681">
      <w:pPr>
        <w:pStyle w:val="L2"/>
        <w:numPr>
          <w:ilvl w:val="0"/>
          <w:numId w:val="9"/>
        </w:numPr>
        <w:suppressAutoHyphens/>
        <w:ind w:left="640" w:hanging="440"/>
        <w:rPr>
          <w:w w:val="100"/>
        </w:rPr>
      </w:pPr>
      <w:r>
        <w:rPr>
          <w:w w:val="100"/>
        </w:rPr>
        <w:t xml:space="preserve">Otherwise, if the state for the STA </w:t>
      </w:r>
      <w:ins w:id="64" w:author="Huang, Po-kai" w:date="2020-10-13T09:58:00Z">
        <w:r w:rsidR="00A32742">
          <w:rPr>
            <w:w w:val="100"/>
          </w:rPr>
          <w:t xml:space="preserve">or the non-AP MLD </w:t>
        </w:r>
      </w:ins>
      <w:r>
        <w:rPr>
          <w:w w:val="100"/>
        </w:rPr>
        <w:t>is 4, the STA</w:t>
      </w:r>
      <w:ins w:id="65" w:author="Huang, Po-kai" w:date="2020-10-13T09:58:00Z">
        <w:r w:rsidR="00A32742">
          <w:rPr>
            <w:w w:val="100"/>
          </w:rPr>
          <w:t xml:space="preserve"> or the non-AP MLD</w:t>
        </w:r>
      </w:ins>
      <w:r>
        <w:rPr>
          <w:w w:val="100"/>
        </w:rPr>
        <w:t xml:space="preserve"> has a valid security association, the STA </w:t>
      </w:r>
      <w:ins w:id="66" w:author="Huang, Po-kai" w:date="2020-10-13T09:58:00Z">
        <w:r w:rsidR="00A32742">
          <w:rPr>
            <w:w w:val="100"/>
          </w:rPr>
          <w:t xml:space="preserve">or the non-AP MLD </w:t>
        </w:r>
      </w:ins>
      <w:r>
        <w:rPr>
          <w:w w:val="100"/>
        </w:rPr>
        <w:t>has negotiated management frame protection, the reassociation is not a part of a fast BSS</w:t>
      </w:r>
      <w:ins w:id="67" w:author="Huang, Po-kai" w:date="2020-10-13T09:59:00Z">
        <w:r w:rsidR="00A32742">
          <w:rPr>
            <w:w w:val="100"/>
          </w:rPr>
          <w:t>/ML</w:t>
        </w:r>
      </w:ins>
      <w:r>
        <w:rPr>
          <w:w w:val="100"/>
        </w:rPr>
        <w:t xml:space="preserve"> transition, the STA</w:t>
      </w:r>
      <w:ins w:id="68" w:author="Huang, Po-kai" w:date="2020-10-13T09:59:00Z">
        <w:r w:rsidR="00A32742">
          <w:rPr>
            <w:w w:val="100"/>
          </w:rPr>
          <w:t xml:space="preserve"> or the non-AP MLD</w:t>
        </w:r>
      </w:ins>
      <w:r>
        <w:rPr>
          <w:w w:val="100"/>
        </w:rPr>
        <w:t xml:space="preserve"> has not performed a successful SAE authentication after the current association was established, and there has been no earlier, timed out SA Query procedure with the STA </w:t>
      </w:r>
      <w:ins w:id="69" w:author="Huang, Po-kai" w:date="2020-10-13T10:00:00Z">
        <w:r w:rsidR="00A32742">
          <w:rPr>
            <w:w w:val="100"/>
          </w:rPr>
          <w:t xml:space="preserve">or the non-AP MLD </w:t>
        </w:r>
      </w:ins>
      <w:r>
        <w:rPr>
          <w:w w:val="100"/>
        </w:rPr>
        <w:t>(which would have allowed a new reassociation process to be started, without an additional SA Query procedure):</w:t>
      </w:r>
    </w:p>
    <w:p w14:paraId="7F987DE4" w14:textId="46303791" w:rsidR="000E2E14" w:rsidRDefault="000E2E14" w:rsidP="00752681">
      <w:pPr>
        <w:pStyle w:val="Ll1"/>
        <w:numPr>
          <w:ilvl w:val="0"/>
          <w:numId w:val="10"/>
        </w:numPr>
        <w:suppressAutoHyphens w:val="0"/>
        <w:ind w:left="1040" w:hanging="400"/>
        <w:rPr>
          <w:w w:val="100"/>
        </w:rPr>
      </w:pPr>
      <w:r>
        <w:rPr>
          <w:w w:val="100"/>
        </w:rPr>
        <w:t>The SME shall refuse the reassociation request by issuing an MLME-REASSOCIATE.response primitive with ResultCode REFUSED_TEMPORARILY and TimeoutInterval containing a Timeout Interval element with the Timeout Interval Type field set to 3 (Association Comeback time). If the SME is in an ongoing SA Query with the STA</w:t>
      </w:r>
      <w:ins w:id="70" w:author="Huang, Po-kai" w:date="2020-10-13T10:00:00Z">
        <w:r w:rsidR="00A32742">
          <w:rPr>
            <w:w w:val="100"/>
          </w:rPr>
          <w:t xml:space="preserve"> or the non-AP MLD</w:t>
        </w:r>
      </w:ins>
      <w:r>
        <w:rPr>
          <w:w w:val="100"/>
        </w:rPr>
        <w:t>, the Timeout Interval Value field shall be set to the remaining SA Query period, otherwise it shall be set to dot11AssociationSAQueryMaximumTimeout</w:t>
      </w:r>
      <w:ins w:id="71" w:author="Huang, Po-kai" w:date="2020-10-21T08:07:00Z">
        <w:r w:rsidR="0014406E">
          <w:rPr>
            <w:w w:val="100"/>
          </w:rPr>
          <w:t xml:space="preserve"> or </w:t>
        </w:r>
        <w:r w:rsidR="0014406E">
          <w:rPr>
            <w:w w:val="100"/>
          </w:rPr>
          <w:t>dot11</w:t>
        </w:r>
        <w:r w:rsidR="0014406E">
          <w:rPr>
            <w:w w:val="100"/>
          </w:rPr>
          <w:t>MLD</w:t>
        </w:r>
        <w:r w:rsidR="0014406E">
          <w:rPr>
            <w:w w:val="100"/>
          </w:rPr>
          <w:t>AssociationSAQueryMaximumTimeout</w:t>
        </w:r>
      </w:ins>
      <w:r>
        <w:rPr>
          <w:w w:val="100"/>
        </w:rPr>
        <w:t>.</w:t>
      </w:r>
    </w:p>
    <w:p w14:paraId="18228A4B" w14:textId="05E93194" w:rsidR="000E2E14" w:rsidRDefault="000E2E14" w:rsidP="00752681">
      <w:pPr>
        <w:pStyle w:val="Ll"/>
        <w:numPr>
          <w:ilvl w:val="0"/>
          <w:numId w:val="11"/>
        </w:numPr>
        <w:ind w:left="1040" w:hanging="400"/>
        <w:rPr>
          <w:w w:val="100"/>
        </w:rPr>
      </w:pPr>
      <w:r>
        <w:rPr>
          <w:w w:val="100"/>
        </w:rPr>
        <w:t>The state for the STA</w:t>
      </w:r>
      <w:ins w:id="72" w:author="Huang, Po-kai" w:date="2020-10-13T10:01:00Z">
        <w:r w:rsidR="00A32742">
          <w:rPr>
            <w:w w:val="100"/>
          </w:rPr>
          <w:t xml:space="preserve"> or the non-AP MLD</w:t>
        </w:r>
      </w:ins>
      <w:r>
        <w:rPr>
          <w:w w:val="100"/>
        </w:rPr>
        <w:t xml:space="preserve"> shall be left unchanged.</w:t>
      </w:r>
    </w:p>
    <w:p w14:paraId="00201978" w14:textId="18FB31C4" w:rsidR="000E2E14" w:rsidRDefault="000E2E14" w:rsidP="00752681">
      <w:pPr>
        <w:pStyle w:val="Ll"/>
        <w:numPr>
          <w:ilvl w:val="0"/>
          <w:numId w:val="12"/>
        </w:numPr>
        <w:ind w:left="1040" w:hanging="400"/>
        <w:rPr>
          <w:w w:val="100"/>
        </w:rPr>
      </w:pPr>
      <w:r>
        <w:rPr>
          <w:w w:val="100"/>
        </w:rPr>
        <w:t>Following this, if the SME is not in an ongoing SA Query with the STA</w:t>
      </w:r>
      <w:ins w:id="73" w:author="Huang, Po-kai" w:date="2020-10-13T10:02:00Z">
        <w:r w:rsidR="00C30F15">
          <w:rPr>
            <w:w w:val="100"/>
          </w:rPr>
          <w:t xml:space="preserve"> or the non-AP MLD</w:t>
        </w:r>
      </w:ins>
      <w:r>
        <w:rPr>
          <w:w w:val="100"/>
        </w:rPr>
        <w:t>, the SME shall issue one MLME-SA-QUERY.request primitive addressed to the STA</w:t>
      </w:r>
      <w:ins w:id="74" w:author="Huang, Po-kai" w:date="2020-10-13T10:02:00Z">
        <w:r w:rsidR="00C30F15">
          <w:rPr>
            <w:w w:val="100"/>
          </w:rPr>
          <w:t xml:space="preserve"> or the non-AP MLD</w:t>
        </w:r>
      </w:ins>
      <w:r>
        <w:rPr>
          <w:w w:val="100"/>
        </w:rPr>
        <w:t xml:space="preserve"> every </w:t>
      </w:r>
      <w:r>
        <w:rPr>
          <w:w w:val="100"/>
        </w:rPr>
        <w:lastRenderedPageBreak/>
        <w:t>dot11AssociationSAQueryRetryTimeout TUs until an MLME-SA-QUERY.confirm primitive for the STA</w:t>
      </w:r>
      <w:ins w:id="75" w:author="Huang, Po-kai" w:date="2020-10-13T10:03:00Z">
        <w:r w:rsidR="00C30F15">
          <w:rPr>
            <w:w w:val="100"/>
          </w:rPr>
          <w:t xml:space="preserve"> or the non-AP MLD</w:t>
        </w:r>
      </w:ins>
      <w:r>
        <w:rPr>
          <w:w w:val="100"/>
        </w:rPr>
        <w:t xml:space="preserve"> is received or dot11AssociationSAQueryMaximumTimeout TUs</w:t>
      </w:r>
      <w:ins w:id="76" w:author="Huang, Po-kai" w:date="2020-10-21T08:07:00Z">
        <w:r w:rsidR="0014406E">
          <w:rPr>
            <w:w w:val="100"/>
          </w:rPr>
          <w:t xml:space="preserve"> or </w:t>
        </w:r>
        <w:r w:rsidR="0014406E">
          <w:rPr>
            <w:w w:val="100"/>
          </w:rPr>
          <w:t>dot11</w:t>
        </w:r>
      </w:ins>
      <w:ins w:id="77" w:author="Huang, Po-kai" w:date="2020-10-21T08:08:00Z">
        <w:r w:rsidR="0014406E">
          <w:rPr>
            <w:w w:val="100"/>
          </w:rPr>
          <w:t>MLD</w:t>
        </w:r>
      </w:ins>
      <w:ins w:id="78" w:author="Huang, Po-kai" w:date="2020-10-21T08:07:00Z">
        <w:r w:rsidR="0014406E">
          <w:rPr>
            <w:w w:val="100"/>
          </w:rPr>
          <w:t>AssociationSAQueryMaximumTimeout</w:t>
        </w:r>
      </w:ins>
      <w:ins w:id="79" w:author="Huang, Po-kai" w:date="2020-10-21T08:08:00Z">
        <w:r w:rsidR="0014406E">
          <w:rPr>
            <w:w w:val="100"/>
          </w:rPr>
          <w:t xml:space="preserve"> TUs</w:t>
        </w:r>
      </w:ins>
      <w:r>
        <w:rPr>
          <w:w w:val="100"/>
        </w:rPr>
        <w:t xml:space="preserve"> from the beginning of the SA Query procedure have passed. The SME shall increment the TransactionIdentifier by 1 for each MLME-SA-QUERY.request primitive, rolling it over to 0 after the maximum allowed value is reached. </w:t>
      </w:r>
    </w:p>
    <w:p w14:paraId="6A7DC93D" w14:textId="413895DB" w:rsidR="000E2E14" w:rsidRDefault="000E2E14" w:rsidP="0014406E">
      <w:pPr>
        <w:pStyle w:val="Ll"/>
        <w:numPr>
          <w:ilvl w:val="0"/>
          <w:numId w:val="13"/>
        </w:numPr>
        <w:ind w:left="1040" w:hanging="400"/>
        <w:jc w:val="left"/>
        <w:rPr>
          <w:w w:val="100"/>
        </w:rPr>
        <w:pPrChange w:id="80" w:author="Huang, Po-kai" w:date="2020-10-21T08:09:00Z">
          <w:pPr>
            <w:pStyle w:val="Ll"/>
            <w:numPr>
              <w:numId w:val="13"/>
            </w:numPr>
          </w:pPr>
        </w:pPrChange>
      </w:pPr>
      <w:r>
        <w:rPr>
          <w:w w:val="100"/>
        </w:rPr>
        <w:t xml:space="preserve">If no MLME-SA-QUERY.confirm primitive for a STA </w:t>
      </w:r>
      <w:ins w:id="81" w:author="Huang, Po-kai" w:date="2020-10-13T10:03:00Z">
        <w:r w:rsidR="00C30F15">
          <w:rPr>
            <w:w w:val="100"/>
          </w:rPr>
          <w:t xml:space="preserve">or a non-AP MLD </w:t>
        </w:r>
      </w:ins>
      <w:r>
        <w:rPr>
          <w:w w:val="100"/>
        </w:rPr>
        <w:t>is received within the dot11AssociationSAQueryMaximumTimeout period</w:t>
      </w:r>
      <w:ins w:id="82" w:author="Huang, Po-kai" w:date="2020-10-21T08:09:00Z">
        <w:r w:rsidR="0014406E">
          <w:rPr>
            <w:w w:val="100"/>
          </w:rPr>
          <w:t xml:space="preserve"> or </w:t>
        </w:r>
        <w:r w:rsidR="0014406E">
          <w:rPr>
            <w:w w:val="100"/>
          </w:rPr>
          <w:t>dot11</w:t>
        </w:r>
        <w:r w:rsidR="0014406E">
          <w:rPr>
            <w:w w:val="100"/>
          </w:rPr>
          <w:t>MLD</w:t>
        </w:r>
        <w:r w:rsidR="0014406E">
          <w:rPr>
            <w:w w:val="100"/>
          </w:rPr>
          <w:t>AssociationSAQueryMaximumTimeout</w:t>
        </w:r>
        <w:r w:rsidR="0014406E">
          <w:rPr>
            <w:w w:val="100"/>
          </w:rPr>
          <w:t xml:space="preserve"> period</w:t>
        </w:r>
      </w:ins>
      <w:r>
        <w:rPr>
          <w:w w:val="100"/>
        </w:rPr>
        <w:t xml:space="preserve">, the SME shall allow a subsequent reassociation process to be started without starting an additional SA Query procedure, except that the SME may deny a subsequent reassociation process with the STA </w:t>
      </w:r>
      <w:ins w:id="83" w:author="Huang, Po-kai" w:date="2020-10-13T10:04:00Z">
        <w:r w:rsidR="00C30F15">
          <w:rPr>
            <w:w w:val="100"/>
          </w:rPr>
          <w:t xml:space="preserve">or the non-AP MLD </w:t>
        </w:r>
      </w:ins>
      <w:r>
        <w:rPr>
          <w:w w:val="100"/>
        </w:rPr>
        <w:t>if an MSDU was received from the STA</w:t>
      </w:r>
      <w:ins w:id="84" w:author="Huang, Po-kai" w:date="2020-10-13T10:04:00Z">
        <w:r w:rsidR="00C30F15">
          <w:rPr>
            <w:w w:val="100"/>
          </w:rPr>
          <w:t xml:space="preserve"> or </w:t>
        </w:r>
      </w:ins>
      <w:ins w:id="85" w:author="Huang, Po-kai" w:date="2020-10-13T11:08:00Z">
        <w:r w:rsidR="00BD7839">
          <w:rPr>
            <w:w w:val="100"/>
          </w:rPr>
          <w:t xml:space="preserve">any affiliated STA of </w:t>
        </w:r>
      </w:ins>
      <w:ins w:id="86" w:author="Huang, Po-kai" w:date="2020-10-13T10:04:00Z">
        <w:r w:rsidR="00C30F15">
          <w:rPr>
            <w:w w:val="100"/>
          </w:rPr>
          <w:t>the non-AP MLD</w:t>
        </w:r>
      </w:ins>
      <w:r>
        <w:rPr>
          <w:w w:val="100"/>
        </w:rPr>
        <w:t xml:space="preserve"> within this period.</w:t>
      </w:r>
    </w:p>
    <w:p w14:paraId="4B1B94B8" w14:textId="35B364BA" w:rsidR="00A32742" w:rsidRDefault="000E2E14" w:rsidP="0014406E">
      <w:pPr>
        <w:pStyle w:val="Note"/>
        <w:ind w:left="1040"/>
        <w:jc w:val="left"/>
        <w:rPr>
          <w:w w:val="100"/>
        </w:rPr>
        <w:pPrChange w:id="87" w:author="Huang, Po-kai" w:date="2020-10-21T08:09:00Z">
          <w:pPr>
            <w:pStyle w:val="Note"/>
            <w:ind w:left="1040"/>
          </w:pPr>
        </w:pPrChange>
      </w:pPr>
      <w:r>
        <w:rPr>
          <w:w w:val="100"/>
        </w:rPr>
        <w:t>NOTE 1—Reception of an MSDU implies reception of a valid protected frame, which obviates the need for the SA Query procedure.</w:t>
      </w:r>
    </w:p>
    <w:p w14:paraId="28BD61DA" w14:textId="77777777" w:rsidR="000E2E14" w:rsidRDefault="000E2E14" w:rsidP="00752681">
      <w:pPr>
        <w:pStyle w:val="L2"/>
        <w:numPr>
          <w:ilvl w:val="0"/>
          <w:numId w:val="14"/>
        </w:numPr>
        <w:suppressAutoHyphens/>
        <w:ind w:left="640" w:hanging="440"/>
        <w:rPr>
          <w:w w:val="100"/>
        </w:rPr>
      </w:pPr>
      <w:r>
        <w:rPr>
          <w:w w:val="100"/>
        </w:rPr>
        <w:t>The SME shall refuse a reassociation request from a STA</w:t>
      </w:r>
      <w:r>
        <w:rPr>
          <w:w w:val="100"/>
          <w:u w:val="thick"/>
        </w:rPr>
        <w:t xml:space="preserve"> or a non-AP MLD</w:t>
      </w:r>
      <w:r>
        <w:rPr>
          <w:w w:val="100"/>
        </w:rPr>
        <w:t xml:space="preserve"> that does not support all the rates in the BSSBasicRateSet parameter and all of the membership selectors in the BSSMembershipSelectorSet parameter</w:t>
      </w:r>
      <w:r>
        <w:rPr>
          <w:w w:val="100"/>
          <w:u w:val="thick"/>
        </w:rPr>
        <w:t xml:space="preserve"> of the AP or of the corresponding AP in each setup link, respectively,</w:t>
      </w:r>
      <w:r>
        <w:rPr>
          <w:w w:val="100"/>
        </w:rPr>
        <w:t xml:space="preserve"> in the MLME-START.request primitive.</w:t>
      </w:r>
    </w:p>
    <w:p w14:paraId="045FA544" w14:textId="77777777" w:rsidR="000E2E14" w:rsidRDefault="000E2E14" w:rsidP="00752681">
      <w:pPr>
        <w:pStyle w:val="L2"/>
        <w:numPr>
          <w:ilvl w:val="0"/>
          <w:numId w:val="15"/>
        </w:numPr>
        <w:suppressAutoHyphens/>
        <w:ind w:left="640" w:hanging="440"/>
        <w:rPr>
          <w:w w:val="100"/>
        </w:rPr>
      </w:pPr>
      <w:r>
        <w:rPr>
          <w:w w:val="100"/>
        </w:rPr>
        <w:t>The SME shall refuse a reassociation request from an HT STA</w:t>
      </w:r>
      <w:r>
        <w:rPr>
          <w:w w:val="100"/>
          <w:u w:val="thick"/>
        </w:rPr>
        <w:t xml:space="preserve"> or a non-AP MLD</w:t>
      </w:r>
      <w:r>
        <w:rPr>
          <w:w w:val="100"/>
        </w:rPr>
        <w:t xml:space="preserve"> that does not support all of the MCSs in the Basic HT-MCS Set field of the HT Operation parameter</w:t>
      </w:r>
      <w:r>
        <w:rPr>
          <w:w w:val="100"/>
          <w:u w:val="thick"/>
        </w:rPr>
        <w:t xml:space="preserve"> of the AP or of the corresponding AP in each setup link, respectively,</w:t>
      </w:r>
      <w:r>
        <w:rPr>
          <w:w w:val="100"/>
        </w:rPr>
        <w:t xml:space="preserve"> in the MLME-START.request primitive.</w:t>
      </w:r>
    </w:p>
    <w:p w14:paraId="6453D69A" w14:textId="77777777" w:rsidR="000E2E14" w:rsidRDefault="000E2E14" w:rsidP="00752681">
      <w:pPr>
        <w:pStyle w:val="L2"/>
        <w:numPr>
          <w:ilvl w:val="0"/>
          <w:numId w:val="16"/>
        </w:numPr>
        <w:suppressAutoHyphens/>
        <w:ind w:left="640" w:hanging="440"/>
        <w:rPr>
          <w:w w:val="100"/>
        </w:rPr>
      </w:pPr>
      <w:r>
        <w:rPr>
          <w:w w:val="100"/>
        </w:rPr>
        <w:t>The SME shall refuse a reassociation request from a VHT STA</w:t>
      </w:r>
      <w:r>
        <w:rPr>
          <w:w w:val="100"/>
          <w:u w:val="thick"/>
        </w:rPr>
        <w:t xml:space="preserve"> or a non-AP MLD</w:t>
      </w:r>
      <w:r>
        <w:rPr>
          <w:w w:val="100"/>
        </w:rPr>
        <w:t xml:space="preserve"> that does not support all of the &lt;VHT-MCS, NSS&gt; tuples indicated by the Basic VHT-MCS And NSS Set field of the VHT Operation parameter</w:t>
      </w:r>
      <w:r>
        <w:rPr>
          <w:w w:val="100"/>
          <w:u w:val="thick"/>
        </w:rPr>
        <w:t xml:space="preserve"> of the AP or of the corresponding AP in each setup link, respectively,</w:t>
      </w:r>
      <w:r>
        <w:rPr>
          <w:w w:val="100"/>
        </w:rPr>
        <w:t xml:space="preserve"> in the MLME-START.request primitive.</w:t>
      </w:r>
    </w:p>
    <w:p w14:paraId="7F5CB4EC" w14:textId="77777777" w:rsidR="000E2E14" w:rsidRDefault="000E2E14" w:rsidP="00752681">
      <w:pPr>
        <w:pStyle w:val="L2"/>
        <w:numPr>
          <w:ilvl w:val="0"/>
          <w:numId w:val="17"/>
        </w:numPr>
        <w:suppressAutoHyphens/>
        <w:ind w:left="640" w:hanging="440"/>
        <w:rPr>
          <w:w w:val="100"/>
        </w:rPr>
      </w:pPr>
      <w:r>
        <w:rPr>
          <w:w w:val="100"/>
        </w:rPr>
        <w:t>The SME shall refuse a reassociation request from a HE STA</w:t>
      </w:r>
      <w:r>
        <w:rPr>
          <w:w w:val="100"/>
          <w:u w:val="thick"/>
        </w:rPr>
        <w:t xml:space="preserve"> or a non-AP MLD</w:t>
      </w:r>
      <w:r>
        <w:rPr>
          <w:w w:val="100"/>
        </w:rPr>
        <w:t xml:space="preserve"> that does not support all of the &lt;HE-MCS, NSS&gt; tuples indicated by the Basic HE-MCS And NSS Set field of the HE Operation parameter</w:t>
      </w:r>
      <w:r>
        <w:rPr>
          <w:w w:val="100"/>
          <w:u w:val="thick"/>
        </w:rPr>
        <w:t xml:space="preserve"> of the AP or of the corresponding AP in each setup link, respectively,</w:t>
      </w:r>
      <w:r>
        <w:rPr>
          <w:w w:val="100"/>
        </w:rPr>
        <w:t xml:space="preserve"> in the MLME-START.request primitive.</w:t>
      </w:r>
    </w:p>
    <w:p w14:paraId="2295BFEA" w14:textId="1BBE621F" w:rsidR="000E2E14" w:rsidRDefault="000E2E14" w:rsidP="00752681">
      <w:pPr>
        <w:pStyle w:val="L2"/>
        <w:numPr>
          <w:ilvl w:val="0"/>
          <w:numId w:val="18"/>
        </w:numPr>
        <w:suppressAutoHyphens/>
        <w:ind w:left="640" w:hanging="440"/>
        <w:rPr>
          <w:w w:val="100"/>
        </w:rPr>
      </w:pPr>
      <w:r>
        <w:rPr>
          <w:w w:val="100"/>
        </w:rPr>
        <w:t>If the ResultCode in the MLME-REASSOCIATE.response primitive is SUCCESS, the SME has an existing SA with the STA</w:t>
      </w:r>
      <w:ins w:id="88" w:author="Huang, Po-kai" w:date="2020-10-13T10:06:00Z">
        <w:r w:rsidR="00C30F15">
          <w:rPr>
            <w:w w:val="100"/>
          </w:rPr>
          <w:t xml:space="preserve"> or the non-AP MLD</w:t>
        </w:r>
      </w:ins>
      <w:r>
        <w:rPr>
          <w:w w:val="100"/>
        </w:rPr>
        <w:t>, and an SA Query procedure with that STA</w:t>
      </w:r>
      <w:ins w:id="89" w:author="Huang, Po-kai" w:date="2020-10-13T10:06:00Z">
        <w:r w:rsidR="00C30F15">
          <w:rPr>
            <w:w w:val="100"/>
          </w:rPr>
          <w:t xml:space="preserve"> or the non-AP MLD</w:t>
        </w:r>
      </w:ins>
      <w:r>
        <w:rPr>
          <w:w w:val="100"/>
        </w:rPr>
        <w:t xml:space="preserve"> has failed to receive a valid response (i.e., has not received an MLME-SA-QUERY.confirm primitive within the dot11AssociationSAQueryMaximumTimeout period</w:t>
      </w:r>
      <w:ins w:id="90" w:author="Huang, Po-kai" w:date="2020-10-21T08:09:00Z">
        <w:r w:rsidR="0014406E">
          <w:rPr>
            <w:w w:val="100"/>
          </w:rPr>
          <w:t xml:space="preserve"> or </w:t>
        </w:r>
        <w:r w:rsidR="0014406E">
          <w:rPr>
            <w:w w:val="100"/>
          </w:rPr>
          <w:t>dot11</w:t>
        </w:r>
      </w:ins>
      <w:ins w:id="91" w:author="Huang, Po-kai" w:date="2020-10-21T08:10:00Z">
        <w:r w:rsidR="0014406E">
          <w:rPr>
            <w:w w:val="100"/>
          </w:rPr>
          <w:t>MLD</w:t>
        </w:r>
      </w:ins>
      <w:ins w:id="92" w:author="Huang, Po-kai" w:date="2020-10-21T08:09:00Z">
        <w:r w:rsidR="0014406E">
          <w:rPr>
            <w:w w:val="100"/>
          </w:rPr>
          <w:t>AssociationSAQueryMaximumTimeout</w:t>
        </w:r>
      </w:ins>
      <w:r>
        <w:rPr>
          <w:w w:val="100"/>
        </w:rPr>
        <w:t xml:space="preserve">), the SME shall issue an MLME-DISASSOCIATE.request primitive addressed to the STA </w:t>
      </w:r>
      <w:ins w:id="93" w:author="Huang, Po-kai" w:date="2020-10-13T10:06:00Z">
        <w:r w:rsidR="00C30F15">
          <w:rPr>
            <w:w w:val="100"/>
          </w:rPr>
          <w:t xml:space="preserve">or the non-AP MLD </w:t>
        </w:r>
      </w:ins>
      <w:r>
        <w:rPr>
          <w:w w:val="100"/>
        </w:rPr>
        <w:t>with ReasonCode INVALID_AUTHENTICATION.</w:t>
      </w:r>
    </w:p>
    <w:p w14:paraId="162A896B" w14:textId="502238BD" w:rsidR="00B3233F" w:rsidRDefault="000E2E14" w:rsidP="008600FA">
      <w:pPr>
        <w:pStyle w:val="Note"/>
        <w:ind w:left="640"/>
        <w:rPr>
          <w:w w:val="100"/>
        </w:rPr>
      </w:pPr>
      <w:r>
        <w:rPr>
          <w:w w:val="100"/>
        </w:rPr>
        <w:t>NOTE 2—This MLME-DISASSOCIATE.request primitive generates a protected Disassociation frame. If the reassociation request was genuine, the STA</w:t>
      </w:r>
      <w:ins w:id="94" w:author="Huang, Po-kai" w:date="2020-10-13T10:07:00Z">
        <w:r w:rsidR="00C30F15">
          <w:rPr>
            <w:w w:val="100"/>
          </w:rPr>
          <w:t xml:space="preserve"> or the </w:t>
        </w:r>
        <w:r w:rsidR="008600FA">
          <w:rPr>
            <w:w w:val="100"/>
          </w:rPr>
          <w:t>non-AP MLD</w:t>
        </w:r>
      </w:ins>
      <w:r>
        <w:rPr>
          <w:w w:val="100"/>
        </w:rPr>
        <w:t xml:space="preserve"> has deleted the PTKSA by this point and so the protected Disassociation frame is ignored. The purpose is to inform a STA which has for some reason failed to respond to an SA Query procedure triggered by a forged reassociation request.</w:t>
      </w:r>
    </w:p>
    <w:p w14:paraId="5D541B4A" w14:textId="7CBD931B" w:rsidR="00B3233F" w:rsidRDefault="00B3233F" w:rsidP="00B17792">
      <w:pPr>
        <w:pStyle w:val="Note"/>
        <w:ind w:left="640"/>
        <w:rPr>
          <w:w w:val="100"/>
        </w:rPr>
      </w:pPr>
      <w:r>
        <w:rPr>
          <w:w w:val="100"/>
        </w:rPr>
        <w:t>(…existing texts…)</w:t>
      </w:r>
    </w:p>
    <w:p w14:paraId="0FC1776F" w14:textId="1E9B4AB2" w:rsidR="00C47CB2" w:rsidRDefault="00C47CB2" w:rsidP="00B17792">
      <w:pPr>
        <w:pStyle w:val="Note"/>
        <w:ind w:left="640"/>
        <w:rPr>
          <w:w w:val="100"/>
        </w:rPr>
      </w:pPr>
    </w:p>
    <w:p w14:paraId="5977F753" w14:textId="46F837BD" w:rsidR="00C20ECA" w:rsidRPr="009A4335" w:rsidRDefault="00C20ECA" w:rsidP="00C20ECA">
      <w:pPr>
        <w:pStyle w:val="T"/>
        <w:rPr>
          <w:b/>
          <w:bCs/>
          <w:i/>
          <w:iCs/>
          <w:w w:val="100"/>
          <w:sz w:val="22"/>
          <w:szCs w:val="22"/>
          <w:lang w:val="en-GB"/>
        </w:rPr>
      </w:pPr>
      <w:r w:rsidRPr="00BC6078">
        <w:rPr>
          <w:b/>
          <w:bCs/>
          <w:i/>
          <w:iCs/>
          <w:w w:val="100"/>
          <w:sz w:val="22"/>
          <w:szCs w:val="22"/>
          <w:highlight w:val="yellow"/>
          <w:lang w:val="en-GB"/>
        </w:rPr>
        <w:t>TGbe editor:</w:t>
      </w:r>
      <w:r w:rsidRPr="00BC6078">
        <w:rPr>
          <w:b/>
          <w:bCs/>
          <w:i/>
          <w:iCs/>
          <w:w w:val="100"/>
          <w:highlight w:val="yellow"/>
        </w:rPr>
        <w:t xml:space="preserve"> </w:t>
      </w:r>
      <w:r>
        <w:rPr>
          <w:b/>
          <w:bCs/>
          <w:i/>
          <w:iCs/>
          <w:w w:val="100"/>
          <w:sz w:val="22"/>
          <w:szCs w:val="22"/>
        </w:rPr>
        <w:t>Add</w:t>
      </w:r>
      <w:r w:rsidRPr="000E2E14">
        <w:rPr>
          <w:b/>
          <w:bCs/>
          <w:i/>
          <w:iCs/>
          <w:w w:val="100"/>
          <w:sz w:val="22"/>
          <w:szCs w:val="22"/>
          <w:lang w:val="en-GB"/>
        </w:rPr>
        <w:t xml:space="preserve"> </w:t>
      </w:r>
      <w:r>
        <w:rPr>
          <w:b/>
          <w:bCs/>
          <w:i/>
          <w:iCs/>
          <w:w w:val="100"/>
          <w:sz w:val="22"/>
          <w:szCs w:val="22"/>
          <w:lang w:val="en-GB"/>
        </w:rPr>
        <w:t>6.3.39.1 Introduct to 6.3.39 SA Query support</w:t>
      </w:r>
      <w:r w:rsidRPr="000E2E14">
        <w:rPr>
          <w:b/>
          <w:bCs/>
          <w:i/>
          <w:iCs/>
          <w:w w:val="100"/>
          <w:sz w:val="22"/>
          <w:szCs w:val="22"/>
          <w:lang w:val="en-GB"/>
        </w:rPr>
        <w:t xml:space="preserve"> as follows (track change on):</w:t>
      </w:r>
    </w:p>
    <w:p w14:paraId="468D50D3" w14:textId="36629767" w:rsidR="00C20ECA" w:rsidRPr="00C20ECA" w:rsidRDefault="00C20ECA" w:rsidP="00B17792">
      <w:pPr>
        <w:pStyle w:val="Note"/>
        <w:ind w:left="640"/>
        <w:rPr>
          <w:w w:val="100"/>
          <w:lang w:val="en-GB"/>
        </w:rPr>
      </w:pPr>
    </w:p>
    <w:p w14:paraId="4C0A6F18" w14:textId="1AC23604" w:rsidR="00C20ECA" w:rsidRPr="00C20ECA" w:rsidRDefault="00C20ECA" w:rsidP="00C20ECA">
      <w:pPr>
        <w:pStyle w:val="H4"/>
        <w:rPr>
          <w:ins w:id="95" w:author="Huang, Po-kai" w:date="2020-10-20T10:55:00Z"/>
          <w:w w:val="100"/>
        </w:rPr>
      </w:pPr>
      <w:ins w:id="96" w:author="Huang, Po-kai" w:date="2020-10-20T10:55:00Z">
        <w:r>
          <w:rPr>
            <w:w w:val="100"/>
          </w:rPr>
          <w:t>6.3.39.1</w:t>
        </w:r>
      </w:ins>
      <w:ins w:id="97" w:author="Huang, Po-kai" w:date="2020-10-20T11:55:00Z">
        <w:r w:rsidR="00DF3E4E">
          <w:rPr>
            <w:w w:val="100"/>
          </w:rPr>
          <w:t xml:space="preserve"> G</w:t>
        </w:r>
      </w:ins>
      <w:ins w:id="98" w:author="Huang, Po-kai" w:date="2020-10-20T11:56:00Z">
        <w:r w:rsidR="00DF3E4E">
          <w:rPr>
            <w:w w:val="100"/>
          </w:rPr>
          <w:t>eneral</w:t>
        </w:r>
      </w:ins>
    </w:p>
    <w:p w14:paraId="08F01B5E" w14:textId="1BBB5EA6" w:rsidR="00C20ECA" w:rsidRPr="00C20ECA" w:rsidDel="00C20ECA" w:rsidRDefault="00C20ECA" w:rsidP="00C20ECA">
      <w:pPr>
        <w:autoSpaceDE w:val="0"/>
        <w:autoSpaceDN w:val="0"/>
        <w:adjustRightInd w:val="0"/>
        <w:rPr>
          <w:del w:id="99" w:author="Huang, Po-kai" w:date="2020-10-20T10:55:00Z"/>
          <w:rFonts w:ascii="TimesNewRomanPSMT" w:eastAsia="TimesNewRomanPSMT" w:cs="TimesNewRomanPSMT"/>
          <w:sz w:val="20"/>
          <w:lang w:val="en-US"/>
        </w:rPr>
      </w:pPr>
      <w:ins w:id="100" w:author="Huang, Po-kai" w:date="2020-10-20T10:55:00Z">
        <w:r>
          <w:rPr>
            <w:rFonts w:ascii="TimesNewRomanPSMT" w:eastAsia="TimesNewRomanPSMT" w:cs="TimesNewRomanPSMT"/>
            <w:sz w:val="20"/>
            <w:lang w:val="en-US"/>
          </w:rPr>
          <w:t>I</w:t>
        </w:r>
        <w:r w:rsidRPr="009A3181">
          <w:rPr>
            <w:rFonts w:ascii="TimesNewRomanPSMT" w:eastAsia="TimesNewRomanPSMT" w:cs="TimesNewRomanPSMT"/>
            <w:sz w:val="20"/>
            <w:lang w:val="en-US"/>
          </w:rPr>
          <w:t>n clause 6.3</w:t>
        </w:r>
        <w:r>
          <w:rPr>
            <w:rFonts w:ascii="TimesNewRomanPSMT" w:eastAsia="TimesNewRomanPSMT" w:cs="TimesNewRomanPSMT"/>
            <w:sz w:val="20"/>
            <w:lang w:val="en-US"/>
          </w:rPr>
          <w:t>.39 SA Query support, t</w:t>
        </w:r>
        <w:r w:rsidRPr="00D27377">
          <w:rPr>
            <w:rFonts w:ascii="TimesNewRomanPSMT" w:eastAsia="TimesNewRomanPSMT" w:cs="TimesNewRomanPSMT"/>
            <w:sz w:val="20"/>
            <w:lang w:val="en-US"/>
          </w:rPr>
          <w:t xml:space="preserve">he reference of a </w:t>
        </w:r>
        <w:r w:rsidRPr="00D27377">
          <w:rPr>
            <w:rFonts w:ascii="TimesNewRomanPSMT" w:eastAsia="TimesNewRomanPSMT" w:cs="TimesNewRomanPSMT"/>
            <w:sz w:val="20"/>
            <w:lang w:val="en-US"/>
          </w:rPr>
          <w:t>“</w:t>
        </w:r>
        <w:r w:rsidRPr="00D27377">
          <w:rPr>
            <w:rFonts w:ascii="TimesNewRomanPSMT" w:eastAsia="TimesNewRomanPSMT" w:cs="TimesNewRomanPSMT"/>
            <w:sz w:val="20"/>
            <w:lang w:val="en-US"/>
          </w:rPr>
          <w:t>STA</w:t>
        </w:r>
        <w:r w:rsidRPr="00D27377">
          <w:rPr>
            <w:rFonts w:ascii="TimesNewRomanPSMT" w:eastAsia="TimesNewRomanPSMT" w:cs="TimesNewRomanPSMT"/>
            <w:sz w:val="20"/>
            <w:lang w:val="en-US"/>
          </w:rPr>
          <w:t>”</w:t>
        </w:r>
        <w:r w:rsidRPr="00D27377">
          <w:rPr>
            <w:rFonts w:ascii="TimesNewRomanPSMT" w:eastAsia="TimesNewRomanPSMT" w:cs="TimesNewRomanPSMT"/>
            <w:sz w:val="20"/>
            <w:lang w:val="en-US"/>
          </w:rPr>
          <w:t xml:space="preserve"> means </w:t>
        </w:r>
        <w:r>
          <w:rPr>
            <w:rFonts w:ascii="TimesNewRomanPSMT" w:eastAsia="TimesNewRomanPSMT" w:cs="TimesNewRomanPSMT"/>
            <w:sz w:val="20"/>
            <w:lang w:val="en-US"/>
          </w:rPr>
          <w:t xml:space="preserve">the </w:t>
        </w:r>
        <w:r w:rsidRPr="00D27377">
          <w:rPr>
            <w:rFonts w:ascii="TimesNewRomanPSMT" w:eastAsia="TimesNewRomanPSMT" w:cs="TimesNewRomanPSMT"/>
            <w:sz w:val="20"/>
            <w:lang w:val="en-US"/>
          </w:rPr>
          <w:t>“</w:t>
        </w:r>
        <w:r w:rsidRPr="00D27377">
          <w:rPr>
            <w:rFonts w:ascii="TimesNewRomanPSMT" w:eastAsia="TimesNewRomanPSMT" w:cs="TimesNewRomanPSMT"/>
            <w:sz w:val="20"/>
            <w:lang w:val="en-US"/>
          </w:rPr>
          <w:t>STA</w:t>
        </w:r>
        <w:r w:rsidRPr="00D27377">
          <w:rPr>
            <w:rFonts w:ascii="TimesNewRomanPSMT" w:eastAsia="TimesNewRomanPSMT" w:cs="TimesNewRomanPSMT"/>
            <w:sz w:val="20"/>
            <w:lang w:val="en-US"/>
          </w:rPr>
          <w:t>”</w:t>
        </w:r>
        <w:r>
          <w:rPr>
            <w:rFonts w:ascii="TimesNewRomanPSMT" w:eastAsia="TimesNewRomanPSMT" w:cs="TimesNewRomanPSMT"/>
            <w:sz w:val="20"/>
            <w:lang w:val="en-US"/>
          </w:rPr>
          <w:t xml:space="preserve"> that is not affiliated with a MLD</w:t>
        </w:r>
        <w:r w:rsidRPr="00D27377">
          <w:rPr>
            <w:rFonts w:ascii="TimesNewRomanPSMT" w:eastAsia="TimesNewRomanPSMT" w:cs="TimesNewRomanPSMT"/>
            <w:sz w:val="20"/>
            <w:lang w:val="en-US"/>
          </w:rPr>
          <w:t xml:space="preserve"> unless specified otherwise</w:t>
        </w:r>
        <w:r>
          <w:rPr>
            <w:rFonts w:ascii="TimesNewRomanPSMT" w:eastAsia="TimesNewRomanPSMT" w:cs="TimesNewRomanPSMT"/>
            <w:sz w:val="20"/>
            <w:lang w:val="en-US"/>
          </w:rPr>
          <w:t>, and t</w:t>
        </w:r>
        <w:r w:rsidRPr="00D27377">
          <w:rPr>
            <w:rFonts w:ascii="TimesNewRomanPSMT" w:eastAsia="TimesNewRomanPSMT" w:cs="TimesNewRomanPSMT"/>
            <w:sz w:val="20"/>
            <w:lang w:val="en-US"/>
          </w:rPr>
          <w:t>he reference of a</w:t>
        </w:r>
        <w:r>
          <w:rPr>
            <w:rFonts w:ascii="TimesNewRomanPSMT" w:eastAsia="TimesNewRomanPSMT" w:cs="TimesNewRomanPSMT"/>
            <w:sz w:val="20"/>
            <w:lang w:val="en-US"/>
          </w:rPr>
          <w:t>n</w:t>
        </w:r>
        <w:r w:rsidRPr="00D27377">
          <w:rPr>
            <w:rFonts w:ascii="TimesNewRomanPSMT" w:eastAsia="TimesNewRomanPSMT" w:cs="TimesNewRomanPSMT"/>
            <w:sz w:val="20"/>
            <w:lang w:val="en-US"/>
          </w:rPr>
          <w:t xml:space="preserve"> </w:t>
        </w:r>
        <w:r w:rsidRPr="00D27377">
          <w:rPr>
            <w:rFonts w:ascii="TimesNewRomanPSMT" w:eastAsia="TimesNewRomanPSMT" w:cs="TimesNewRomanPSMT"/>
            <w:sz w:val="20"/>
            <w:lang w:val="en-US"/>
          </w:rPr>
          <w:t>“</w:t>
        </w:r>
        <w:r>
          <w:rPr>
            <w:rFonts w:ascii="TimesNewRomanPSMT" w:eastAsia="TimesNewRomanPSMT" w:cs="TimesNewRomanPSMT"/>
            <w:sz w:val="20"/>
            <w:lang w:val="en-US"/>
          </w:rPr>
          <w:t>AP</w:t>
        </w:r>
        <w:r w:rsidRPr="00D27377">
          <w:rPr>
            <w:rFonts w:ascii="TimesNewRomanPSMT" w:eastAsia="TimesNewRomanPSMT" w:cs="TimesNewRomanPSMT"/>
            <w:sz w:val="20"/>
            <w:lang w:val="en-US"/>
          </w:rPr>
          <w:t>”</w:t>
        </w:r>
        <w:r>
          <w:rPr>
            <w:rFonts w:ascii="TimesNewRomanPSMT" w:eastAsia="TimesNewRomanPSMT" w:cs="TimesNewRomanPSMT"/>
            <w:sz w:val="20"/>
            <w:lang w:val="en-US"/>
          </w:rPr>
          <w:t xml:space="preserve"> means the AP that is not affiliated with a MLD</w:t>
        </w:r>
        <w:r w:rsidRPr="00D27377">
          <w:rPr>
            <w:rFonts w:ascii="TimesNewRomanPSMT" w:eastAsia="TimesNewRomanPSMT" w:cs="TimesNewRomanPSMT"/>
            <w:sz w:val="20"/>
            <w:lang w:val="en-US"/>
          </w:rPr>
          <w:t xml:space="preserve"> unless specified otherwise.</w:t>
        </w:r>
        <w:r>
          <w:rPr>
            <w:rFonts w:ascii="TimesNewRomanPSMT" w:eastAsia="TimesNewRomanPSMT" w:cs="TimesNewRomanPSMT"/>
            <w:sz w:val="20"/>
            <w:lang w:val="en-US"/>
          </w:rPr>
          <w:t xml:space="preserve"> When </w:t>
        </w:r>
        <w:r w:rsidRPr="009A3181">
          <w:rPr>
            <w:rFonts w:ascii="TimesNewRomanPSMT" w:eastAsia="TimesNewRomanPSMT" w:cs="TimesNewRomanPSMT"/>
            <w:sz w:val="20"/>
            <w:lang w:val="en-US"/>
          </w:rPr>
          <w:t>referring to MLD management,</w:t>
        </w:r>
        <w:r>
          <w:rPr>
            <w:rFonts w:ascii="TimesNewRomanPSMT" w:eastAsia="TimesNewRomanPSMT" w:cs="TimesNewRomanPSMT"/>
            <w:sz w:val="20"/>
            <w:lang w:val="en-US"/>
          </w:rPr>
          <w:t xml:space="preserve"> </w:t>
        </w:r>
        <w:r w:rsidRPr="009A3181">
          <w:rPr>
            <w:rFonts w:ascii="TimesNewRomanPSMT" w:eastAsia="TimesNewRomanPSMT" w:cs="TimesNewRomanPSMT"/>
            <w:sz w:val="20"/>
            <w:lang w:val="en-US"/>
          </w:rPr>
          <w:t xml:space="preserve">the </w:t>
        </w:r>
        <w:r>
          <w:rPr>
            <w:rFonts w:ascii="TimesNewRomanPSMT" w:eastAsia="TimesNewRomanPSMT" w:cs="TimesNewRomanPSMT"/>
            <w:sz w:val="20"/>
            <w:lang w:val="en-US"/>
          </w:rPr>
          <w:t>“</w:t>
        </w:r>
        <w:r w:rsidRPr="009A3181">
          <w:rPr>
            <w:rFonts w:ascii="TimesNewRomanPSMT" w:eastAsia="TimesNewRomanPSMT" w:cs="TimesNewRomanPSMT"/>
            <w:sz w:val="20"/>
            <w:lang w:val="en-US"/>
          </w:rPr>
          <w:t>SME</w:t>
        </w:r>
        <w:r>
          <w:rPr>
            <w:rFonts w:ascii="TimesNewRomanPSMT" w:eastAsia="TimesNewRomanPSMT" w:cs="TimesNewRomanPSMT"/>
            <w:sz w:val="20"/>
            <w:lang w:val="en-US"/>
          </w:rPr>
          <w:t>”</w:t>
        </w:r>
        <w:r>
          <w:rPr>
            <w:rFonts w:ascii="TimesNewRomanPSMT" w:eastAsia="TimesNewRomanPSMT" w:cs="TimesNewRomanPSMT"/>
            <w:sz w:val="20"/>
            <w:lang w:val="en-US"/>
          </w:rPr>
          <w:t xml:space="preserve"> is the entity </w:t>
        </w:r>
        <w:r w:rsidRPr="009A3181">
          <w:rPr>
            <w:rFonts w:ascii="TimesNewRomanPSMT" w:eastAsia="TimesNewRomanPSMT" w:cs="TimesNewRomanPSMT"/>
            <w:sz w:val="20"/>
            <w:lang w:val="en-US"/>
          </w:rPr>
          <w:t>that manage</w:t>
        </w:r>
        <w:r>
          <w:rPr>
            <w:rFonts w:ascii="TimesNewRomanPSMT" w:eastAsia="TimesNewRomanPSMT" w:cs="TimesNewRomanPSMT"/>
            <w:sz w:val="20"/>
            <w:lang w:val="en-US"/>
          </w:rPr>
          <w:t xml:space="preserve">s the MLD. The </w:t>
        </w:r>
        <w:r w:rsidRPr="00C940CC">
          <w:rPr>
            <w:rFonts w:ascii="TimesNewRomanPSMT" w:eastAsia="TimesNewRomanPSMT" w:cs="TimesNewRomanPSMT"/>
            <w:sz w:val="20"/>
            <w:lang w:val="en-US"/>
          </w:rPr>
          <w:t xml:space="preserve">peer MAC entity </w:t>
        </w:r>
        <w:r>
          <w:rPr>
            <w:rFonts w:ascii="TimesNewRomanPSMT" w:eastAsia="TimesNewRomanPSMT" w:cs="TimesNewRomanPSMT"/>
            <w:sz w:val="20"/>
            <w:lang w:val="en-US"/>
          </w:rPr>
          <w:t xml:space="preserve">can be with a STA that is not affiliated with a MLD or a MLD </w:t>
        </w:r>
        <w:r w:rsidRPr="004B3F23">
          <w:rPr>
            <w:rFonts w:ascii="TimesNewRomanPSMT" w:eastAsia="TimesNewRomanPSMT" w:cs="TimesNewRomanPSMT"/>
            <w:sz w:val="20"/>
            <w:lang w:val="en-US"/>
          </w:rPr>
          <w:t>depending on the context</w:t>
        </w:r>
        <w:r>
          <w:rPr>
            <w:rFonts w:ascii="TimesNewRomanPSMT" w:eastAsia="TimesNewRomanPSMT" w:cs="TimesNewRomanPSMT"/>
            <w:sz w:val="20"/>
            <w:lang w:val="en-US"/>
          </w:rPr>
          <w:t>. The PeerSTAAddress can be the MAC address of the STA that is not affiliated with a MLD</w:t>
        </w:r>
        <w:r w:rsidRPr="00D27377">
          <w:rPr>
            <w:rFonts w:ascii="TimesNewRomanPSMT" w:eastAsia="TimesNewRomanPSMT" w:cs="TimesNewRomanPSMT"/>
            <w:sz w:val="20"/>
            <w:lang w:val="en-US"/>
          </w:rPr>
          <w:t xml:space="preserve"> </w:t>
        </w:r>
        <w:r>
          <w:rPr>
            <w:rFonts w:ascii="TimesNewRomanPSMT" w:eastAsia="TimesNewRomanPSMT" w:cs="TimesNewRomanPSMT"/>
            <w:sz w:val="20"/>
            <w:lang w:val="en-US"/>
          </w:rPr>
          <w:t xml:space="preserve">or the MLD MAC address </w:t>
        </w:r>
        <w:r w:rsidRPr="004B3F23">
          <w:rPr>
            <w:rFonts w:ascii="TimesNewRomanPSMT" w:eastAsia="TimesNewRomanPSMT" w:cs="TimesNewRomanPSMT"/>
            <w:sz w:val="20"/>
            <w:lang w:val="en-US"/>
          </w:rPr>
          <w:t>depending on the context</w:t>
        </w:r>
        <w:r>
          <w:rPr>
            <w:rFonts w:ascii="TimesNewRomanPSMT" w:eastAsia="TimesNewRomanPSMT" w:cs="TimesNewRomanPSMT"/>
            <w:sz w:val="20"/>
            <w:lang w:val="en-US"/>
          </w:rPr>
          <w:t>.</w:t>
        </w:r>
      </w:ins>
    </w:p>
    <w:p w14:paraId="58E8AE69" w14:textId="77777777" w:rsidR="00C20ECA" w:rsidRDefault="00C20ECA" w:rsidP="00C20ECA">
      <w:pPr>
        <w:pStyle w:val="Note"/>
        <w:rPr>
          <w:w w:val="100"/>
        </w:rPr>
      </w:pPr>
    </w:p>
    <w:p w14:paraId="6F8924D4" w14:textId="6E81162F" w:rsidR="009A4335" w:rsidRPr="009A4335" w:rsidRDefault="009A4335" w:rsidP="009A4335">
      <w:pPr>
        <w:pStyle w:val="T"/>
        <w:rPr>
          <w:b/>
          <w:bCs/>
          <w:i/>
          <w:iCs/>
          <w:w w:val="100"/>
          <w:sz w:val="22"/>
          <w:szCs w:val="22"/>
          <w:lang w:val="en-GB"/>
        </w:rPr>
      </w:pPr>
      <w:r w:rsidRPr="00BC6078">
        <w:rPr>
          <w:b/>
          <w:bCs/>
          <w:i/>
          <w:iCs/>
          <w:w w:val="100"/>
          <w:sz w:val="22"/>
          <w:szCs w:val="22"/>
          <w:highlight w:val="yellow"/>
          <w:lang w:val="en-GB"/>
        </w:rPr>
        <w:t>TGbe editor:</w:t>
      </w:r>
      <w:r w:rsidRPr="00BC6078">
        <w:rPr>
          <w:b/>
          <w:bCs/>
          <w:i/>
          <w:iCs/>
          <w:w w:val="100"/>
          <w:highlight w:val="yellow"/>
        </w:rPr>
        <w:t xml:space="preserve"> </w:t>
      </w:r>
      <w:r w:rsidRPr="000E2E14">
        <w:rPr>
          <w:b/>
          <w:bCs/>
          <w:i/>
          <w:iCs/>
          <w:w w:val="100"/>
          <w:sz w:val="22"/>
          <w:szCs w:val="22"/>
          <w:lang w:val="en-GB"/>
        </w:rPr>
        <w:t xml:space="preserve">Modify </w:t>
      </w:r>
      <w:r>
        <w:rPr>
          <w:b/>
          <w:bCs/>
          <w:i/>
          <w:iCs/>
          <w:w w:val="100"/>
          <w:sz w:val="22"/>
          <w:szCs w:val="22"/>
          <w:lang w:val="en-GB"/>
        </w:rPr>
        <w:t>6.3.39 SA Query support</w:t>
      </w:r>
      <w:r w:rsidRPr="000E2E14">
        <w:rPr>
          <w:b/>
          <w:bCs/>
          <w:i/>
          <w:iCs/>
          <w:w w:val="100"/>
          <w:sz w:val="22"/>
          <w:szCs w:val="22"/>
          <w:lang w:val="en-GB"/>
        </w:rPr>
        <w:t xml:space="preserve"> as follows (track change on):</w:t>
      </w:r>
    </w:p>
    <w:p w14:paraId="3BC454F6" w14:textId="5D9666CB" w:rsidR="00D21CCD" w:rsidRDefault="00D21CCD" w:rsidP="00EE36BD">
      <w:pPr>
        <w:pStyle w:val="H3"/>
        <w:numPr>
          <w:ilvl w:val="0"/>
          <w:numId w:val="41"/>
        </w:numPr>
        <w:rPr>
          <w:w w:val="100"/>
        </w:rPr>
      </w:pPr>
      <w:r>
        <w:rPr>
          <w:w w:val="100"/>
        </w:rPr>
        <w:lastRenderedPageBreak/>
        <w:t>SA Query support</w:t>
      </w:r>
    </w:p>
    <w:p w14:paraId="75FC2699" w14:textId="2207380C" w:rsidR="00D21CCD" w:rsidRPr="00C20ECA" w:rsidRDefault="00D21CCD" w:rsidP="00EE36BD">
      <w:pPr>
        <w:pStyle w:val="H4"/>
        <w:numPr>
          <w:ilvl w:val="0"/>
          <w:numId w:val="21"/>
        </w:numPr>
        <w:rPr>
          <w:w w:val="100"/>
        </w:rPr>
      </w:pPr>
      <w:r w:rsidRPr="00C20ECA">
        <w:rPr>
          <w:w w:val="100"/>
        </w:rPr>
        <w:t>MLME-SA-QUERY.request</w:t>
      </w:r>
    </w:p>
    <w:p w14:paraId="6561B57D" w14:textId="77777777" w:rsidR="00D21CCD" w:rsidRDefault="00D21CCD" w:rsidP="00EE36BD">
      <w:pPr>
        <w:pStyle w:val="H5"/>
        <w:numPr>
          <w:ilvl w:val="0"/>
          <w:numId w:val="22"/>
        </w:numPr>
        <w:rPr>
          <w:w w:val="100"/>
        </w:rPr>
      </w:pPr>
      <w:r>
        <w:rPr>
          <w:w w:val="100"/>
        </w:rPr>
        <w:t>Function</w:t>
      </w:r>
    </w:p>
    <w:p w14:paraId="707C6AA1" w14:textId="1CACC8EE" w:rsidR="00D21CCD" w:rsidRDefault="00D21CCD" w:rsidP="00D21CCD">
      <w:pPr>
        <w:pStyle w:val="T"/>
        <w:ind w:left="880"/>
        <w:rPr>
          <w:w w:val="100"/>
        </w:rPr>
      </w:pPr>
      <w:r>
        <w:rPr>
          <w:w w:val="100"/>
        </w:rPr>
        <w:t>This primitive requests that an SA Query(#1162) Request frame be sent to a specified peer STA to which the STA is associated</w:t>
      </w:r>
      <w:ins w:id="101" w:author="Huang, Po-kai" w:date="2020-10-20T10:56:00Z">
        <w:r w:rsidR="00C80357">
          <w:rPr>
            <w:w w:val="100"/>
          </w:rPr>
          <w:t xml:space="preserve"> or</w:t>
        </w:r>
      </w:ins>
      <w:ins w:id="102" w:author="Huang, Po-kai" w:date="2020-10-20T11:36:00Z">
        <w:r w:rsidR="008557FD">
          <w:rPr>
            <w:w w:val="100"/>
          </w:rPr>
          <w:t xml:space="preserve"> be sent to</w:t>
        </w:r>
      </w:ins>
      <w:ins w:id="103" w:author="Huang, Po-kai" w:date="2020-10-20T10:56:00Z">
        <w:r w:rsidR="00C80357">
          <w:rPr>
            <w:w w:val="100"/>
          </w:rPr>
          <w:t xml:space="preserve"> </w:t>
        </w:r>
      </w:ins>
      <w:ins w:id="104" w:author="Huang, Po-kai" w:date="2020-10-20T10:57:00Z">
        <w:r w:rsidR="00C80357">
          <w:rPr>
            <w:w w:val="100"/>
          </w:rPr>
          <w:t>a</w:t>
        </w:r>
      </w:ins>
      <w:ins w:id="105" w:author="Huang, Po-kai" w:date="2020-10-20T10:59:00Z">
        <w:r w:rsidR="005740F0">
          <w:rPr>
            <w:w w:val="100"/>
          </w:rPr>
          <w:t>n affiliated STA of the</w:t>
        </w:r>
      </w:ins>
      <w:ins w:id="106" w:author="Huang, Po-kai" w:date="2020-10-20T10:57:00Z">
        <w:r w:rsidR="00C80357">
          <w:rPr>
            <w:w w:val="100"/>
          </w:rPr>
          <w:t xml:space="preserve"> specified peer MLD to which the MLD is associated</w:t>
        </w:r>
      </w:ins>
      <w:r>
        <w:rPr>
          <w:w w:val="100"/>
        </w:rPr>
        <w:t>.</w:t>
      </w:r>
    </w:p>
    <w:p w14:paraId="701383BE" w14:textId="77777777" w:rsidR="00D21CCD" w:rsidRDefault="00D21CCD" w:rsidP="00EE36BD">
      <w:pPr>
        <w:pStyle w:val="H5"/>
        <w:numPr>
          <w:ilvl w:val="0"/>
          <w:numId w:val="23"/>
        </w:numPr>
        <w:rPr>
          <w:w w:val="100"/>
        </w:rPr>
      </w:pPr>
      <w:r>
        <w:rPr>
          <w:w w:val="100"/>
        </w:rPr>
        <w:t>Semantics of the service primitive</w:t>
      </w:r>
    </w:p>
    <w:p w14:paraId="37B20789" w14:textId="77777777" w:rsidR="00D21CCD" w:rsidRDefault="00D21CCD" w:rsidP="00D21CCD">
      <w:pPr>
        <w:pStyle w:val="T"/>
        <w:ind w:left="880"/>
        <w:rPr>
          <w:w w:val="100"/>
        </w:rPr>
      </w:pPr>
      <w:r>
        <w:rPr>
          <w:w w:val="100"/>
        </w:rPr>
        <w:t>The primitive parameters are as follows:</w:t>
      </w:r>
    </w:p>
    <w:p w14:paraId="43D7E1D2" w14:textId="77777777" w:rsidR="00D21CCD" w:rsidRDefault="00D21CCD" w:rsidP="00D21CCD">
      <w:pPr>
        <w:pStyle w:val="H"/>
        <w:rPr>
          <w:w w:val="100"/>
        </w:rPr>
      </w:pPr>
      <w:r>
        <w:rPr>
          <w:w w:val="100"/>
        </w:rPr>
        <w:t>MLME-SA-QUERY.request(</w:t>
      </w:r>
    </w:p>
    <w:p w14:paraId="4BFF00F7" w14:textId="77777777" w:rsidR="00D21CCD" w:rsidRDefault="00D21CCD" w:rsidP="00D21CCD">
      <w:pPr>
        <w:pStyle w:val="Prim"/>
        <w:rPr>
          <w:w w:val="100"/>
        </w:rPr>
      </w:pPr>
      <w:r>
        <w:rPr>
          <w:w w:val="100"/>
        </w:rPr>
        <w:t>PeerSTAAddress,</w:t>
      </w:r>
      <w:r>
        <w:rPr>
          <w:w w:val="100"/>
        </w:rPr>
        <w:br/>
        <w:t>TransactionIdentifier,</w:t>
      </w:r>
      <w:r>
        <w:rPr>
          <w:w w:val="100"/>
        </w:rPr>
        <w:br/>
        <w:t>VendorSpecificInfo</w:t>
      </w:r>
      <w:r>
        <w:rPr>
          <w:w w:val="100"/>
        </w:rPr>
        <w:br/>
        <w:t>)</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800"/>
        <w:gridCol w:w="1960"/>
        <w:gridCol w:w="1960"/>
        <w:gridCol w:w="2860"/>
      </w:tblGrid>
      <w:tr w:rsidR="00D21CCD" w14:paraId="3D87CD3D" w14:textId="77777777" w:rsidTr="000F3289">
        <w:trPr>
          <w:trHeight w:val="340"/>
          <w:jc w:val="center"/>
        </w:trPr>
        <w:tc>
          <w:tcPr>
            <w:tcW w:w="180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vAlign w:val="center"/>
          </w:tcPr>
          <w:p w14:paraId="10D4EF1B" w14:textId="77777777" w:rsidR="00D21CCD" w:rsidRDefault="00D21CCD" w:rsidP="000F3289">
            <w:pPr>
              <w:pStyle w:val="CellHeading"/>
            </w:pPr>
            <w:r>
              <w:rPr>
                <w:w w:val="100"/>
              </w:rPr>
              <w:t>Name</w:t>
            </w:r>
          </w:p>
        </w:tc>
        <w:tc>
          <w:tcPr>
            <w:tcW w:w="19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53E59D73" w14:textId="77777777" w:rsidR="00D21CCD" w:rsidRDefault="00D21CCD" w:rsidP="000F3289">
            <w:pPr>
              <w:pStyle w:val="CellHeading"/>
            </w:pPr>
            <w:r>
              <w:rPr>
                <w:w w:val="100"/>
              </w:rPr>
              <w:t>Type</w:t>
            </w:r>
          </w:p>
        </w:tc>
        <w:tc>
          <w:tcPr>
            <w:tcW w:w="19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2AD618EC" w14:textId="77777777" w:rsidR="00D21CCD" w:rsidRDefault="00D21CCD" w:rsidP="000F3289">
            <w:pPr>
              <w:pStyle w:val="CellHeading"/>
            </w:pPr>
            <w:r>
              <w:rPr>
                <w:w w:val="100"/>
              </w:rPr>
              <w:t>Valid range</w:t>
            </w:r>
          </w:p>
        </w:tc>
        <w:tc>
          <w:tcPr>
            <w:tcW w:w="28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vAlign w:val="center"/>
          </w:tcPr>
          <w:p w14:paraId="7286EEE5" w14:textId="77777777" w:rsidR="00D21CCD" w:rsidRDefault="00D21CCD" w:rsidP="000F3289">
            <w:pPr>
              <w:pStyle w:val="CellHeading"/>
            </w:pPr>
            <w:r>
              <w:rPr>
                <w:w w:val="100"/>
              </w:rPr>
              <w:t>Description</w:t>
            </w:r>
          </w:p>
        </w:tc>
      </w:tr>
      <w:tr w:rsidR="00D21CCD" w14:paraId="4BECF394" w14:textId="77777777" w:rsidTr="000F3289">
        <w:trPr>
          <w:trHeight w:val="460"/>
          <w:jc w:val="center"/>
        </w:trPr>
        <w:tc>
          <w:tcPr>
            <w:tcW w:w="1800" w:type="dxa"/>
            <w:tcBorders>
              <w:top w:val="nil"/>
              <w:left w:val="single" w:sz="10" w:space="0" w:color="000000"/>
              <w:bottom w:val="single" w:sz="2" w:space="0" w:color="000000"/>
              <w:right w:val="single" w:sz="2" w:space="0" w:color="000000"/>
            </w:tcBorders>
            <w:tcMar>
              <w:top w:w="60" w:type="dxa"/>
              <w:left w:w="120" w:type="dxa"/>
              <w:bottom w:w="20" w:type="dxa"/>
              <w:right w:w="120" w:type="dxa"/>
            </w:tcMar>
          </w:tcPr>
          <w:p w14:paraId="1DD9755A" w14:textId="77777777" w:rsidR="00D21CCD" w:rsidRDefault="00D21CCD" w:rsidP="000F3289">
            <w:pPr>
              <w:pStyle w:val="CellBody"/>
            </w:pPr>
            <w:r>
              <w:rPr>
                <w:w w:val="100"/>
              </w:rPr>
              <w:t>PeerSTAAddress(#2076)</w:t>
            </w:r>
          </w:p>
        </w:tc>
        <w:tc>
          <w:tcPr>
            <w:tcW w:w="1960" w:type="dxa"/>
            <w:tcBorders>
              <w:top w:val="nil"/>
              <w:left w:val="single" w:sz="2" w:space="0" w:color="000000"/>
              <w:bottom w:val="single" w:sz="2" w:space="0" w:color="000000"/>
              <w:right w:val="single" w:sz="2" w:space="0" w:color="000000"/>
            </w:tcBorders>
            <w:tcMar>
              <w:top w:w="60" w:type="dxa"/>
              <w:left w:w="120" w:type="dxa"/>
              <w:bottom w:w="20" w:type="dxa"/>
              <w:right w:w="120" w:type="dxa"/>
            </w:tcMar>
          </w:tcPr>
          <w:p w14:paraId="3A77CF85" w14:textId="77777777" w:rsidR="00D21CCD" w:rsidRDefault="00D21CCD" w:rsidP="000F3289">
            <w:pPr>
              <w:pStyle w:val="CellBody"/>
            </w:pPr>
            <w:r>
              <w:rPr>
                <w:w w:val="100"/>
              </w:rPr>
              <w:t>MAC address(#5033)</w:t>
            </w:r>
          </w:p>
        </w:tc>
        <w:tc>
          <w:tcPr>
            <w:tcW w:w="1960" w:type="dxa"/>
            <w:tcBorders>
              <w:top w:val="nil"/>
              <w:left w:val="single" w:sz="2" w:space="0" w:color="000000"/>
              <w:bottom w:val="single" w:sz="2" w:space="0" w:color="000000"/>
              <w:right w:val="single" w:sz="2" w:space="0" w:color="000000"/>
            </w:tcBorders>
            <w:tcMar>
              <w:top w:w="60" w:type="dxa"/>
              <w:left w:w="120" w:type="dxa"/>
              <w:bottom w:w="20" w:type="dxa"/>
              <w:right w:w="120" w:type="dxa"/>
            </w:tcMar>
          </w:tcPr>
          <w:p w14:paraId="2160E248" w14:textId="77777777" w:rsidR="00D21CCD" w:rsidRDefault="00D21CCD" w:rsidP="000F3289">
            <w:pPr>
              <w:pStyle w:val="CellBody"/>
            </w:pPr>
            <w:r>
              <w:rPr>
                <w:w w:val="100"/>
              </w:rPr>
              <w:t>Any valid individual MAC address(#5033)</w:t>
            </w:r>
          </w:p>
        </w:tc>
        <w:tc>
          <w:tcPr>
            <w:tcW w:w="2860" w:type="dxa"/>
            <w:tcBorders>
              <w:top w:val="nil"/>
              <w:left w:val="single" w:sz="2" w:space="0" w:color="000000"/>
              <w:bottom w:val="single" w:sz="2" w:space="0" w:color="000000"/>
              <w:right w:val="single" w:sz="10" w:space="0" w:color="000000"/>
            </w:tcBorders>
            <w:tcMar>
              <w:top w:w="60" w:type="dxa"/>
              <w:left w:w="120" w:type="dxa"/>
              <w:bottom w:w="20" w:type="dxa"/>
              <w:right w:w="120" w:type="dxa"/>
            </w:tcMar>
          </w:tcPr>
          <w:p w14:paraId="1CD5AA24" w14:textId="77777777" w:rsidR="00D21CCD" w:rsidRDefault="00D21CCD" w:rsidP="000F3289">
            <w:pPr>
              <w:pStyle w:val="CellBody"/>
            </w:pPr>
            <w:r>
              <w:rPr>
                <w:w w:val="100"/>
              </w:rPr>
              <w:t>Specifies the address of the peer MAC entity for the SA Query</w:t>
            </w:r>
          </w:p>
        </w:tc>
      </w:tr>
      <w:tr w:rsidR="00D21CCD" w14:paraId="2811DD4B" w14:textId="77777777" w:rsidTr="000F3289">
        <w:trPr>
          <w:trHeight w:val="660"/>
          <w:jc w:val="center"/>
        </w:trPr>
        <w:tc>
          <w:tcPr>
            <w:tcW w:w="1800" w:type="dxa"/>
            <w:tcBorders>
              <w:top w:val="nil"/>
              <w:left w:val="single" w:sz="10" w:space="0" w:color="000000"/>
              <w:bottom w:val="single" w:sz="2" w:space="0" w:color="000000"/>
              <w:right w:val="single" w:sz="2" w:space="0" w:color="000000"/>
            </w:tcBorders>
            <w:tcMar>
              <w:top w:w="60" w:type="dxa"/>
              <w:left w:w="120" w:type="dxa"/>
              <w:bottom w:w="20" w:type="dxa"/>
              <w:right w:w="120" w:type="dxa"/>
            </w:tcMar>
          </w:tcPr>
          <w:p w14:paraId="5C496010" w14:textId="77777777" w:rsidR="00D21CCD" w:rsidRDefault="00D21CCD" w:rsidP="000F3289">
            <w:pPr>
              <w:pStyle w:val="CellBody"/>
            </w:pPr>
            <w:r>
              <w:rPr>
                <w:w w:val="100"/>
              </w:rPr>
              <w:t>TransactionIdentifier</w:t>
            </w:r>
          </w:p>
        </w:tc>
        <w:tc>
          <w:tcPr>
            <w:tcW w:w="1960" w:type="dxa"/>
            <w:tcBorders>
              <w:top w:val="nil"/>
              <w:left w:val="single" w:sz="2" w:space="0" w:color="000000"/>
              <w:bottom w:val="single" w:sz="2" w:space="0" w:color="000000"/>
              <w:right w:val="single" w:sz="2" w:space="0" w:color="000000"/>
            </w:tcBorders>
            <w:tcMar>
              <w:top w:w="60" w:type="dxa"/>
              <w:left w:w="120" w:type="dxa"/>
              <w:bottom w:w="20" w:type="dxa"/>
              <w:right w:w="120" w:type="dxa"/>
            </w:tcMar>
          </w:tcPr>
          <w:p w14:paraId="05F723DA" w14:textId="77777777" w:rsidR="00D21CCD" w:rsidRDefault="00D21CCD" w:rsidP="000F3289">
            <w:pPr>
              <w:pStyle w:val="CellBody"/>
            </w:pPr>
            <w:r>
              <w:rPr>
                <w:w w:val="100"/>
              </w:rPr>
              <w:t>2 octets</w:t>
            </w:r>
          </w:p>
        </w:tc>
        <w:tc>
          <w:tcPr>
            <w:tcW w:w="1960" w:type="dxa"/>
            <w:tcBorders>
              <w:top w:val="nil"/>
              <w:left w:val="single" w:sz="2" w:space="0" w:color="000000"/>
              <w:bottom w:val="single" w:sz="2" w:space="0" w:color="000000"/>
              <w:right w:val="single" w:sz="2" w:space="0" w:color="000000"/>
            </w:tcBorders>
            <w:tcMar>
              <w:top w:w="60" w:type="dxa"/>
              <w:left w:w="120" w:type="dxa"/>
              <w:bottom w:w="20" w:type="dxa"/>
              <w:right w:w="120" w:type="dxa"/>
            </w:tcMar>
          </w:tcPr>
          <w:p w14:paraId="75271418" w14:textId="77777777" w:rsidR="00D21CCD" w:rsidRDefault="00D21CCD" w:rsidP="000F3289">
            <w:pPr>
              <w:pStyle w:val="CellBody"/>
            </w:pPr>
            <w:r>
              <w:rPr>
                <w:w w:val="100"/>
              </w:rPr>
              <w:t>As defined in 9.6.9.2 (SA Query Request frame)</w:t>
            </w:r>
          </w:p>
        </w:tc>
        <w:tc>
          <w:tcPr>
            <w:tcW w:w="2860" w:type="dxa"/>
            <w:tcBorders>
              <w:top w:val="nil"/>
              <w:left w:val="single" w:sz="2" w:space="0" w:color="000000"/>
              <w:bottom w:val="single" w:sz="2" w:space="0" w:color="000000"/>
              <w:right w:val="single" w:sz="10" w:space="0" w:color="000000"/>
            </w:tcBorders>
            <w:tcMar>
              <w:top w:w="60" w:type="dxa"/>
              <w:left w:w="120" w:type="dxa"/>
              <w:bottom w:w="20" w:type="dxa"/>
              <w:right w:w="120" w:type="dxa"/>
            </w:tcMar>
          </w:tcPr>
          <w:p w14:paraId="773ADBDE" w14:textId="77777777" w:rsidR="00D21CCD" w:rsidRDefault="00D21CCD" w:rsidP="000F3289">
            <w:pPr>
              <w:pStyle w:val="CellBody"/>
            </w:pPr>
            <w:r>
              <w:rPr>
                <w:w w:val="100"/>
              </w:rPr>
              <w:t>The Transaction Identifier to identify the SA Query Request and Response transaction</w:t>
            </w:r>
          </w:p>
        </w:tc>
      </w:tr>
      <w:tr w:rsidR="00D21CCD" w14:paraId="0E92F38F" w14:textId="77777777" w:rsidTr="000F3289">
        <w:trPr>
          <w:trHeight w:val="660"/>
          <w:jc w:val="center"/>
        </w:trPr>
        <w:tc>
          <w:tcPr>
            <w:tcW w:w="1800" w:type="dxa"/>
            <w:tcBorders>
              <w:top w:val="nil"/>
              <w:left w:val="single" w:sz="10" w:space="0" w:color="000000"/>
              <w:bottom w:val="single" w:sz="10" w:space="0" w:color="000000"/>
              <w:right w:val="single" w:sz="2" w:space="0" w:color="000000"/>
            </w:tcBorders>
            <w:tcMar>
              <w:top w:w="60" w:type="dxa"/>
              <w:left w:w="120" w:type="dxa"/>
              <w:bottom w:w="20" w:type="dxa"/>
              <w:right w:w="120" w:type="dxa"/>
            </w:tcMar>
          </w:tcPr>
          <w:p w14:paraId="506353A5" w14:textId="77777777" w:rsidR="00D21CCD" w:rsidRDefault="00D21CCD" w:rsidP="000F3289">
            <w:pPr>
              <w:pStyle w:val="CellBody"/>
            </w:pPr>
            <w:r>
              <w:rPr>
                <w:w w:val="100"/>
              </w:rPr>
              <w:t>VendorSpecificInfo</w:t>
            </w:r>
          </w:p>
        </w:tc>
        <w:tc>
          <w:tcPr>
            <w:tcW w:w="1960" w:type="dxa"/>
            <w:tcBorders>
              <w:top w:val="nil"/>
              <w:left w:val="single" w:sz="2" w:space="0" w:color="000000"/>
              <w:bottom w:val="single" w:sz="10" w:space="0" w:color="000000"/>
              <w:right w:val="single" w:sz="2" w:space="0" w:color="000000"/>
            </w:tcBorders>
            <w:tcMar>
              <w:top w:w="60" w:type="dxa"/>
              <w:left w:w="120" w:type="dxa"/>
              <w:bottom w:w="20" w:type="dxa"/>
              <w:right w:w="120" w:type="dxa"/>
            </w:tcMar>
          </w:tcPr>
          <w:p w14:paraId="0D8CD323" w14:textId="77777777" w:rsidR="00D21CCD" w:rsidRDefault="00D21CCD" w:rsidP="000F3289">
            <w:pPr>
              <w:pStyle w:val="CellBody"/>
            </w:pPr>
            <w:r>
              <w:rPr>
                <w:w w:val="100"/>
              </w:rPr>
              <w:t>A set of elements</w:t>
            </w:r>
          </w:p>
        </w:tc>
        <w:tc>
          <w:tcPr>
            <w:tcW w:w="1960" w:type="dxa"/>
            <w:tcBorders>
              <w:top w:val="nil"/>
              <w:left w:val="single" w:sz="2" w:space="0" w:color="000000"/>
              <w:bottom w:val="single" w:sz="10" w:space="0" w:color="000000"/>
              <w:right w:val="single" w:sz="2" w:space="0" w:color="000000"/>
            </w:tcBorders>
            <w:tcMar>
              <w:top w:w="60" w:type="dxa"/>
              <w:left w:w="120" w:type="dxa"/>
              <w:bottom w:w="20" w:type="dxa"/>
              <w:right w:w="120" w:type="dxa"/>
            </w:tcMar>
          </w:tcPr>
          <w:p w14:paraId="6E8C924B" w14:textId="77777777" w:rsidR="00D21CCD" w:rsidRDefault="00D21CCD" w:rsidP="000F3289">
            <w:pPr>
              <w:pStyle w:val="CellBody"/>
            </w:pPr>
            <w:r>
              <w:rPr>
                <w:w w:val="100"/>
              </w:rPr>
              <w:t>As defined in 9.4.2.25 (Vendor Specific element)</w:t>
            </w:r>
          </w:p>
        </w:tc>
        <w:tc>
          <w:tcPr>
            <w:tcW w:w="2860" w:type="dxa"/>
            <w:tcBorders>
              <w:top w:val="nil"/>
              <w:left w:val="single" w:sz="2" w:space="0" w:color="000000"/>
              <w:bottom w:val="single" w:sz="10" w:space="0" w:color="000000"/>
              <w:right w:val="single" w:sz="10" w:space="0" w:color="000000"/>
            </w:tcBorders>
            <w:tcMar>
              <w:top w:w="60" w:type="dxa"/>
              <w:left w:w="120" w:type="dxa"/>
              <w:bottom w:w="20" w:type="dxa"/>
              <w:right w:w="120" w:type="dxa"/>
            </w:tcMar>
          </w:tcPr>
          <w:p w14:paraId="21D54A5F" w14:textId="77777777" w:rsidR="00D21CCD" w:rsidRDefault="00D21CCD" w:rsidP="000F3289">
            <w:pPr>
              <w:pStyle w:val="CellBody"/>
            </w:pPr>
            <w:r>
              <w:rPr>
                <w:w w:val="100"/>
              </w:rPr>
              <w:t>Zero or more elements.</w:t>
            </w:r>
          </w:p>
        </w:tc>
      </w:tr>
    </w:tbl>
    <w:p w14:paraId="36966EA5" w14:textId="77777777" w:rsidR="00D21CCD" w:rsidRDefault="00D21CCD" w:rsidP="00D21CCD">
      <w:pPr>
        <w:pStyle w:val="Prim"/>
        <w:rPr>
          <w:w w:val="100"/>
        </w:rPr>
      </w:pPr>
    </w:p>
    <w:p w14:paraId="441F8489" w14:textId="77777777" w:rsidR="00D21CCD" w:rsidRDefault="00D21CCD" w:rsidP="00EE36BD">
      <w:pPr>
        <w:pStyle w:val="H5"/>
        <w:numPr>
          <w:ilvl w:val="0"/>
          <w:numId w:val="24"/>
        </w:numPr>
        <w:rPr>
          <w:w w:val="100"/>
        </w:rPr>
      </w:pPr>
      <w:r>
        <w:rPr>
          <w:w w:val="100"/>
        </w:rPr>
        <w:t>When generated</w:t>
      </w:r>
    </w:p>
    <w:p w14:paraId="082C5862" w14:textId="5E989111" w:rsidR="00D21CCD" w:rsidRDefault="00D21CCD" w:rsidP="00D21CCD">
      <w:pPr>
        <w:pStyle w:val="T"/>
        <w:ind w:left="880"/>
        <w:rPr>
          <w:w w:val="100"/>
        </w:rPr>
      </w:pPr>
      <w:r>
        <w:rPr>
          <w:w w:val="100"/>
        </w:rPr>
        <w:t>This primitive is generated by the SME to request that an SA Query(#1162) Request frame be sent to a specified peer STA with which the STA is associated</w:t>
      </w:r>
      <w:ins w:id="107" w:author="Huang, Po-kai" w:date="2020-10-20T10:57:00Z">
        <w:r w:rsidR="00C80357">
          <w:rPr>
            <w:w w:val="100"/>
          </w:rPr>
          <w:t xml:space="preserve"> or </w:t>
        </w:r>
      </w:ins>
      <w:ins w:id="108" w:author="Huang, Po-kai" w:date="2020-10-20T11:37:00Z">
        <w:r w:rsidR="008557FD">
          <w:rPr>
            <w:w w:val="100"/>
          </w:rPr>
          <w:t xml:space="preserve">be sent to </w:t>
        </w:r>
      </w:ins>
      <w:ins w:id="109" w:author="Huang, Po-kai" w:date="2020-10-20T10:59:00Z">
        <w:r w:rsidR="005740F0">
          <w:rPr>
            <w:w w:val="100"/>
          </w:rPr>
          <w:t xml:space="preserve">a STA </w:t>
        </w:r>
      </w:ins>
      <w:ins w:id="110" w:author="Huang, Po-kai" w:date="2020-10-20T11:32:00Z">
        <w:r w:rsidR="008557FD">
          <w:rPr>
            <w:w w:val="100"/>
          </w:rPr>
          <w:t>affiliated with</w:t>
        </w:r>
      </w:ins>
      <w:ins w:id="111" w:author="Huang, Po-kai" w:date="2020-10-20T10:59:00Z">
        <w:r w:rsidR="005740F0">
          <w:rPr>
            <w:w w:val="100"/>
          </w:rPr>
          <w:t xml:space="preserve"> the</w:t>
        </w:r>
      </w:ins>
      <w:ins w:id="112" w:author="Huang, Po-kai" w:date="2020-10-20T10:57:00Z">
        <w:r w:rsidR="00C80357">
          <w:rPr>
            <w:w w:val="100"/>
          </w:rPr>
          <w:t xml:space="preserve"> specified peer MLD with which the MLD is associated</w:t>
        </w:r>
      </w:ins>
      <w:r>
        <w:rPr>
          <w:w w:val="100"/>
        </w:rPr>
        <w:t>.</w:t>
      </w:r>
    </w:p>
    <w:p w14:paraId="28476E8F" w14:textId="77777777" w:rsidR="00D21CCD" w:rsidRDefault="00D21CCD" w:rsidP="00EE36BD">
      <w:pPr>
        <w:pStyle w:val="H5"/>
        <w:numPr>
          <w:ilvl w:val="0"/>
          <w:numId w:val="25"/>
        </w:numPr>
        <w:rPr>
          <w:w w:val="100"/>
        </w:rPr>
      </w:pPr>
      <w:r>
        <w:rPr>
          <w:w w:val="100"/>
        </w:rPr>
        <w:t>Effect of receipt</w:t>
      </w:r>
    </w:p>
    <w:p w14:paraId="57693E50" w14:textId="31D22154" w:rsidR="00D21CCD" w:rsidRDefault="00D21CCD" w:rsidP="00D21CCD">
      <w:pPr>
        <w:pStyle w:val="T"/>
        <w:ind w:left="880"/>
        <w:rPr>
          <w:w w:val="100"/>
        </w:rPr>
      </w:pPr>
      <w:r>
        <w:rPr>
          <w:w w:val="100"/>
        </w:rPr>
        <w:t>On receipt of this primitive, the MLME constructs an SA Query(#1162) Request frame. The STA then attempts to transmit this to the peer STA with which it is associated</w:t>
      </w:r>
      <w:ins w:id="113" w:author="Huang, Po-kai" w:date="2020-10-20T11:00:00Z">
        <w:r w:rsidR="005740F0">
          <w:rPr>
            <w:w w:val="100"/>
          </w:rPr>
          <w:t xml:space="preserve"> or </w:t>
        </w:r>
      </w:ins>
      <w:ins w:id="114" w:author="Huang, Po-kai" w:date="2020-10-20T11:31:00Z">
        <w:r w:rsidR="008557FD">
          <w:rPr>
            <w:w w:val="100"/>
          </w:rPr>
          <w:t>a</w:t>
        </w:r>
      </w:ins>
      <w:ins w:id="115" w:author="Huang, Po-kai" w:date="2020-10-20T11:00:00Z">
        <w:r w:rsidR="005740F0">
          <w:rPr>
            <w:w w:val="100"/>
          </w:rPr>
          <w:t xml:space="preserve"> </w:t>
        </w:r>
      </w:ins>
      <w:ins w:id="116" w:author="Huang, Po-kai" w:date="2020-10-20T11:31:00Z">
        <w:r w:rsidR="008557FD">
          <w:rPr>
            <w:w w:val="100"/>
          </w:rPr>
          <w:t xml:space="preserve">STA </w:t>
        </w:r>
      </w:ins>
      <w:ins w:id="117" w:author="Huang, Po-kai" w:date="2020-10-20T11:33:00Z">
        <w:r w:rsidR="008557FD">
          <w:rPr>
            <w:w w:val="100"/>
          </w:rPr>
          <w:t>affiliated with the</w:t>
        </w:r>
      </w:ins>
      <w:ins w:id="118" w:author="Huang, Po-kai" w:date="2020-10-20T11:31:00Z">
        <w:r w:rsidR="008557FD">
          <w:rPr>
            <w:w w:val="100"/>
          </w:rPr>
          <w:t xml:space="preserve"> MLD attempts to transmit this to another STA </w:t>
        </w:r>
      </w:ins>
      <w:ins w:id="119" w:author="Huang, Po-kai" w:date="2020-10-20T11:33:00Z">
        <w:r w:rsidR="008557FD">
          <w:rPr>
            <w:w w:val="100"/>
          </w:rPr>
          <w:t>affiliated with the peer MLD</w:t>
        </w:r>
      </w:ins>
      <w:ins w:id="120" w:author="Huang, Po-kai" w:date="2020-10-20T11:34:00Z">
        <w:r w:rsidR="008557FD">
          <w:rPr>
            <w:w w:val="100"/>
          </w:rPr>
          <w:t xml:space="preserve"> with which the MLD is associated</w:t>
        </w:r>
      </w:ins>
      <w:ins w:id="121" w:author="Huang, Po-kai" w:date="2020-10-20T11:39:00Z">
        <w:r w:rsidR="008557FD">
          <w:rPr>
            <w:w w:val="100"/>
          </w:rPr>
          <w:t xml:space="preserve"> on the corresponding link</w:t>
        </w:r>
      </w:ins>
      <w:r>
        <w:rPr>
          <w:w w:val="100"/>
        </w:rPr>
        <w:t>.</w:t>
      </w:r>
    </w:p>
    <w:p w14:paraId="7B885F25" w14:textId="77777777" w:rsidR="00D21CCD" w:rsidRDefault="00D21CCD" w:rsidP="00EE36BD">
      <w:pPr>
        <w:pStyle w:val="H4"/>
        <w:numPr>
          <w:ilvl w:val="0"/>
          <w:numId w:val="26"/>
        </w:numPr>
        <w:rPr>
          <w:w w:val="100"/>
        </w:rPr>
      </w:pPr>
      <w:r>
        <w:rPr>
          <w:w w:val="100"/>
        </w:rPr>
        <w:t>MLME-SA-QUERY.confirm</w:t>
      </w:r>
    </w:p>
    <w:p w14:paraId="39B717B6" w14:textId="77777777" w:rsidR="00D21CCD" w:rsidRDefault="00D21CCD" w:rsidP="00EE36BD">
      <w:pPr>
        <w:pStyle w:val="H5"/>
        <w:numPr>
          <w:ilvl w:val="0"/>
          <w:numId w:val="27"/>
        </w:numPr>
        <w:rPr>
          <w:w w:val="100"/>
        </w:rPr>
      </w:pPr>
      <w:r>
        <w:rPr>
          <w:w w:val="100"/>
        </w:rPr>
        <w:t>Function</w:t>
      </w:r>
    </w:p>
    <w:p w14:paraId="401571F7" w14:textId="77777777" w:rsidR="00D21CCD" w:rsidRDefault="00D21CCD" w:rsidP="00D21CCD">
      <w:pPr>
        <w:pStyle w:val="T"/>
        <w:ind w:left="880"/>
        <w:rPr>
          <w:w w:val="100"/>
        </w:rPr>
      </w:pPr>
      <w:r>
        <w:rPr>
          <w:w w:val="100"/>
        </w:rPr>
        <w:t>This primitive reports the result of an SA Query(#1162) procedure.</w:t>
      </w:r>
    </w:p>
    <w:p w14:paraId="11C1EA33" w14:textId="77777777" w:rsidR="00D21CCD" w:rsidRDefault="00D21CCD" w:rsidP="00EE36BD">
      <w:pPr>
        <w:pStyle w:val="H5"/>
        <w:numPr>
          <w:ilvl w:val="0"/>
          <w:numId w:val="28"/>
        </w:numPr>
        <w:rPr>
          <w:w w:val="100"/>
        </w:rPr>
      </w:pPr>
      <w:r>
        <w:rPr>
          <w:w w:val="100"/>
        </w:rPr>
        <w:t>Semantics of the service primitive</w:t>
      </w:r>
    </w:p>
    <w:p w14:paraId="5742555B" w14:textId="77777777" w:rsidR="00D21CCD" w:rsidRDefault="00D21CCD" w:rsidP="00D21CCD">
      <w:pPr>
        <w:pStyle w:val="T"/>
        <w:ind w:left="880"/>
        <w:rPr>
          <w:w w:val="100"/>
        </w:rPr>
      </w:pPr>
      <w:r>
        <w:rPr>
          <w:w w:val="100"/>
        </w:rPr>
        <w:t>The primitive parameters are as follows:</w:t>
      </w:r>
    </w:p>
    <w:p w14:paraId="26D1720E" w14:textId="77777777" w:rsidR="00D21CCD" w:rsidRDefault="00D21CCD" w:rsidP="00D21CCD">
      <w:pPr>
        <w:pStyle w:val="H"/>
        <w:rPr>
          <w:w w:val="100"/>
        </w:rPr>
      </w:pPr>
      <w:r>
        <w:rPr>
          <w:w w:val="100"/>
        </w:rPr>
        <w:t>MLME-SA-QUERY.confirm(</w:t>
      </w:r>
    </w:p>
    <w:p w14:paraId="4C114F70" w14:textId="77777777" w:rsidR="00D21CCD" w:rsidRDefault="00D21CCD" w:rsidP="00D21CCD">
      <w:pPr>
        <w:pStyle w:val="Prim"/>
        <w:rPr>
          <w:w w:val="100"/>
        </w:rPr>
      </w:pPr>
      <w:r>
        <w:rPr>
          <w:w w:val="100"/>
        </w:rPr>
        <w:t>PeerSTAAddress,</w:t>
      </w:r>
      <w:r>
        <w:rPr>
          <w:w w:val="100"/>
        </w:rPr>
        <w:br/>
        <w:t>TransactionIdentifier,</w:t>
      </w:r>
      <w:r>
        <w:rPr>
          <w:w w:val="100"/>
        </w:rPr>
        <w:br/>
      </w:r>
      <w:r>
        <w:rPr>
          <w:w w:val="100"/>
        </w:rPr>
        <w:lastRenderedPageBreak/>
        <w:t>VendorSpecificInfo</w:t>
      </w:r>
      <w:r>
        <w:rPr>
          <w:w w:val="100"/>
        </w:rPr>
        <w:br/>
        <w:t>)</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800"/>
        <w:gridCol w:w="1960"/>
        <w:gridCol w:w="1960"/>
        <w:gridCol w:w="2860"/>
      </w:tblGrid>
      <w:tr w:rsidR="00D21CCD" w14:paraId="77DBFD41" w14:textId="77777777" w:rsidTr="000F3289">
        <w:trPr>
          <w:trHeight w:val="340"/>
          <w:jc w:val="center"/>
        </w:trPr>
        <w:tc>
          <w:tcPr>
            <w:tcW w:w="180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vAlign w:val="center"/>
          </w:tcPr>
          <w:p w14:paraId="4F21590C" w14:textId="77777777" w:rsidR="00D21CCD" w:rsidRDefault="00D21CCD" w:rsidP="000F3289">
            <w:pPr>
              <w:pStyle w:val="CellHeading"/>
            </w:pPr>
            <w:r>
              <w:rPr>
                <w:w w:val="100"/>
              </w:rPr>
              <w:t>Name</w:t>
            </w:r>
          </w:p>
        </w:tc>
        <w:tc>
          <w:tcPr>
            <w:tcW w:w="19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4D6207A3" w14:textId="77777777" w:rsidR="00D21CCD" w:rsidRDefault="00D21CCD" w:rsidP="000F3289">
            <w:pPr>
              <w:pStyle w:val="CellHeading"/>
            </w:pPr>
            <w:r>
              <w:rPr>
                <w:w w:val="100"/>
              </w:rPr>
              <w:t>Type</w:t>
            </w:r>
          </w:p>
        </w:tc>
        <w:tc>
          <w:tcPr>
            <w:tcW w:w="19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44CBCFBB" w14:textId="77777777" w:rsidR="00D21CCD" w:rsidRDefault="00D21CCD" w:rsidP="000F3289">
            <w:pPr>
              <w:pStyle w:val="CellHeading"/>
            </w:pPr>
            <w:r>
              <w:rPr>
                <w:w w:val="100"/>
              </w:rPr>
              <w:t>Valid Range</w:t>
            </w:r>
          </w:p>
        </w:tc>
        <w:tc>
          <w:tcPr>
            <w:tcW w:w="28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vAlign w:val="center"/>
          </w:tcPr>
          <w:p w14:paraId="59ED18C4" w14:textId="77777777" w:rsidR="00D21CCD" w:rsidRDefault="00D21CCD" w:rsidP="000F3289">
            <w:pPr>
              <w:pStyle w:val="CellHeading"/>
            </w:pPr>
            <w:r>
              <w:rPr>
                <w:w w:val="100"/>
              </w:rPr>
              <w:t>Description</w:t>
            </w:r>
          </w:p>
        </w:tc>
      </w:tr>
      <w:tr w:rsidR="00D21CCD" w14:paraId="15E11A25" w14:textId="77777777" w:rsidTr="000F3289">
        <w:trPr>
          <w:trHeight w:val="460"/>
          <w:jc w:val="center"/>
        </w:trPr>
        <w:tc>
          <w:tcPr>
            <w:tcW w:w="1800" w:type="dxa"/>
            <w:tcBorders>
              <w:top w:val="nil"/>
              <w:left w:val="single" w:sz="10" w:space="0" w:color="000000"/>
              <w:bottom w:val="single" w:sz="2" w:space="0" w:color="000000"/>
              <w:right w:val="single" w:sz="2" w:space="0" w:color="000000"/>
            </w:tcBorders>
            <w:tcMar>
              <w:top w:w="60" w:type="dxa"/>
              <w:left w:w="120" w:type="dxa"/>
              <w:bottom w:w="20" w:type="dxa"/>
              <w:right w:w="120" w:type="dxa"/>
            </w:tcMar>
          </w:tcPr>
          <w:p w14:paraId="4D8F8F96" w14:textId="77777777" w:rsidR="00D21CCD" w:rsidRDefault="00D21CCD" w:rsidP="000F3289">
            <w:pPr>
              <w:pStyle w:val="CellBody"/>
            </w:pPr>
            <w:r>
              <w:rPr>
                <w:w w:val="100"/>
              </w:rPr>
              <w:t>PeerSTAAddress(#2076)</w:t>
            </w:r>
          </w:p>
        </w:tc>
        <w:tc>
          <w:tcPr>
            <w:tcW w:w="1960" w:type="dxa"/>
            <w:tcBorders>
              <w:top w:val="nil"/>
              <w:left w:val="single" w:sz="2" w:space="0" w:color="000000"/>
              <w:bottom w:val="single" w:sz="2" w:space="0" w:color="000000"/>
              <w:right w:val="single" w:sz="2" w:space="0" w:color="000000"/>
            </w:tcBorders>
            <w:tcMar>
              <w:top w:w="60" w:type="dxa"/>
              <w:left w:w="120" w:type="dxa"/>
              <w:bottom w:w="20" w:type="dxa"/>
              <w:right w:w="120" w:type="dxa"/>
            </w:tcMar>
          </w:tcPr>
          <w:p w14:paraId="178459C4" w14:textId="77777777" w:rsidR="00D21CCD" w:rsidRDefault="00D21CCD" w:rsidP="000F3289">
            <w:pPr>
              <w:pStyle w:val="CellBody"/>
            </w:pPr>
            <w:r>
              <w:rPr>
                <w:w w:val="100"/>
              </w:rPr>
              <w:t>MAC address(#5033)</w:t>
            </w:r>
          </w:p>
        </w:tc>
        <w:tc>
          <w:tcPr>
            <w:tcW w:w="1960" w:type="dxa"/>
            <w:tcBorders>
              <w:top w:val="nil"/>
              <w:left w:val="single" w:sz="2" w:space="0" w:color="000000"/>
              <w:bottom w:val="single" w:sz="2" w:space="0" w:color="000000"/>
              <w:right w:val="single" w:sz="2" w:space="0" w:color="000000"/>
            </w:tcBorders>
            <w:tcMar>
              <w:top w:w="60" w:type="dxa"/>
              <w:left w:w="120" w:type="dxa"/>
              <w:bottom w:w="20" w:type="dxa"/>
              <w:right w:w="120" w:type="dxa"/>
            </w:tcMar>
          </w:tcPr>
          <w:p w14:paraId="4B7479BC" w14:textId="77777777" w:rsidR="00D21CCD" w:rsidRDefault="00D21CCD" w:rsidP="000F3289">
            <w:pPr>
              <w:pStyle w:val="CellBody"/>
            </w:pPr>
            <w:r>
              <w:rPr>
                <w:w w:val="100"/>
              </w:rPr>
              <w:t>Any valid individual MAC address(#5033)</w:t>
            </w:r>
          </w:p>
        </w:tc>
        <w:tc>
          <w:tcPr>
            <w:tcW w:w="2860" w:type="dxa"/>
            <w:tcBorders>
              <w:top w:val="nil"/>
              <w:left w:val="single" w:sz="2" w:space="0" w:color="000000"/>
              <w:bottom w:val="single" w:sz="2" w:space="0" w:color="000000"/>
              <w:right w:val="single" w:sz="10" w:space="0" w:color="000000"/>
            </w:tcBorders>
            <w:tcMar>
              <w:top w:w="60" w:type="dxa"/>
              <w:left w:w="120" w:type="dxa"/>
              <w:bottom w:w="20" w:type="dxa"/>
              <w:right w:w="120" w:type="dxa"/>
            </w:tcMar>
          </w:tcPr>
          <w:p w14:paraId="4E6F10B7" w14:textId="77777777" w:rsidR="00D21CCD" w:rsidRDefault="00D21CCD" w:rsidP="000F3289">
            <w:pPr>
              <w:pStyle w:val="CellBody"/>
            </w:pPr>
            <w:r>
              <w:rPr>
                <w:w w:val="100"/>
              </w:rPr>
              <w:t>Specifies the address of the peer MAC entity for the SA Query</w:t>
            </w:r>
          </w:p>
        </w:tc>
      </w:tr>
      <w:tr w:rsidR="00D21CCD" w14:paraId="553D2B26" w14:textId="77777777" w:rsidTr="000F3289">
        <w:trPr>
          <w:trHeight w:val="660"/>
          <w:jc w:val="center"/>
        </w:trPr>
        <w:tc>
          <w:tcPr>
            <w:tcW w:w="1800" w:type="dxa"/>
            <w:tcBorders>
              <w:top w:val="nil"/>
              <w:left w:val="single" w:sz="10" w:space="0" w:color="000000"/>
              <w:bottom w:val="single" w:sz="2" w:space="0" w:color="000000"/>
              <w:right w:val="single" w:sz="2" w:space="0" w:color="000000"/>
            </w:tcBorders>
            <w:tcMar>
              <w:top w:w="60" w:type="dxa"/>
              <w:left w:w="120" w:type="dxa"/>
              <w:bottom w:w="20" w:type="dxa"/>
              <w:right w:w="120" w:type="dxa"/>
            </w:tcMar>
          </w:tcPr>
          <w:p w14:paraId="77B4B2DD" w14:textId="77777777" w:rsidR="00D21CCD" w:rsidRDefault="00D21CCD" w:rsidP="000F3289">
            <w:pPr>
              <w:pStyle w:val="CellBody"/>
            </w:pPr>
            <w:r>
              <w:rPr>
                <w:w w:val="100"/>
              </w:rPr>
              <w:t>TransactionIdentifier</w:t>
            </w:r>
          </w:p>
        </w:tc>
        <w:tc>
          <w:tcPr>
            <w:tcW w:w="1960" w:type="dxa"/>
            <w:tcBorders>
              <w:top w:val="nil"/>
              <w:left w:val="single" w:sz="2" w:space="0" w:color="000000"/>
              <w:bottom w:val="single" w:sz="2" w:space="0" w:color="000000"/>
              <w:right w:val="single" w:sz="2" w:space="0" w:color="000000"/>
            </w:tcBorders>
            <w:tcMar>
              <w:top w:w="60" w:type="dxa"/>
              <w:left w:w="120" w:type="dxa"/>
              <w:bottom w:w="20" w:type="dxa"/>
              <w:right w:w="120" w:type="dxa"/>
            </w:tcMar>
          </w:tcPr>
          <w:p w14:paraId="6A3EB5AE" w14:textId="77777777" w:rsidR="00D21CCD" w:rsidRDefault="00D21CCD" w:rsidP="000F3289">
            <w:pPr>
              <w:pStyle w:val="CellBody"/>
            </w:pPr>
            <w:r>
              <w:rPr>
                <w:w w:val="100"/>
              </w:rPr>
              <w:t>2 octets</w:t>
            </w:r>
          </w:p>
        </w:tc>
        <w:tc>
          <w:tcPr>
            <w:tcW w:w="1960" w:type="dxa"/>
            <w:tcBorders>
              <w:top w:val="nil"/>
              <w:left w:val="single" w:sz="2" w:space="0" w:color="000000"/>
              <w:bottom w:val="single" w:sz="2" w:space="0" w:color="000000"/>
              <w:right w:val="single" w:sz="2" w:space="0" w:color="000000"/>
            </w:tcBorders>
            <w:tcMar>
              <w:top w:w="60" w:type="dxa"/>
              <w:left w:w="120" w:type="dxa"/>
              <w:bottom w:w="20" w:type="dxa"/>
              <w:right w:w="120" w:type="dxa"/>
            </w:tcMar>
          </w:tcPr>
          <w:p w14:paraId="02CCB58C" w14:textId="77777777" w:rsidR="00D21CCD" w:rsidRDefault="00D21CCD" w:rsidP="000F3289">
            <w:pPr>
              <w:pStyle w:val="CellBody"/>
            </w:pPr>
            <w:r>
              <w:rPr>
                <w:w w:val="100"/>
              </w:rPr>
              <w:t>As defined in 9.6.9.2 (SA Query Request frame)</w:t>
            </w:r>
          </w:p>
        </w:tc>
        <w:tc>
          <w:tcPr>
            <w:tcW w:w="2860" w:type="dxa"/>
            <w:tcBorders>
              <w:top w:val="nil"/>
              <w:left w:val="single" w:sz="2" w:space="0" w:color="000000"/>
              <w:bottom w:val="single" w:sz="2" w:space="0" w:color="000000"/>
              <w:right w:val="single" w:sz="10" w:space="0" w:color="000000"/>
            </w:tcBorders>
            <w:tcMar>
              <w:top w:w="60" w:type="dxa"/>
              <w:left w:w="120" w:type="dxa"/>
              <w:bottom w:w="20" w:type="dxa"/>
              <w:right w:w="120" w:type="dxa"/>
            </w:tcMar>
          </w:tcPr>
          <w:p w14:paraId="025D6D77" w14:textId="77777777" w:rsidR="00D21CCD" w:rsidRDefault="00D21CCD" w:rsidP="000F3289">
            <w:pPr>
              <w:pStyle w:val="CellBody"/>
            </w:pPr>
            <w:r>
              <w:rPr>
                <w:w w:val="100"/>
              </w:rPr>
              <w:t>The Transaction Identifier to identify the SA Query Request and Response transaction</w:t>
            </w:r>
          </w:p>
        </w:tc>
      </w:tr>
      <w:tr w:rsidR="00D21CCD" w14:paraId="35E9ED91" w14:textId="77777777" w:rsidTr="000F3289">
        <w:trPr>
          <w:trHeight w:val="660"/>
          <w:jc w:val="center"/>
        </w:trPr>
        <w:tc>
          <w:tcPr>
            <w:tcW w:w="1800" w:type="dxa"/>
            <w:tcBorders>
              <w:top w:val="nil"/>
              <w:left w:val="single" w:sz="10" w:space="0" w:color="000000"/>
              <w:bottom w:val="single" w:sz="10" w:space="0" w:color="000000"/>
              <w:right w:val="single" w:sz="2" w:space="0" w:color="000000"/>
            </w:tcBorders>
            <w:tcMar>
              <w:top w:w="60" w:type="dxa"/>
              <w:left w:w="120" w:type="dxa"/>
              <w:bottom w:w="20" w:type="dxa"/>
              <w:right w:w="120" w:type="dxa"/>
            </w:tcMar>
          </w:tcPr>
          <w:p w14:paraId="26AD3521" w14:textId="77777777" w:rsidR="00D21CCD" w:rsidRDefault="00D21CCD" w:rsidP="000F3289">
            <w:pPr>
              <w:pStyle w:val="CellBody"/>
            </w:pPr>
            <w:r>
              <w:rPr>
                <w:w w:val="100"/>
              </w:rPr>
              <w:t>VendorSpecificInfo</w:t>
            </w:r>
          </w:p>
        </w:tc>
        <w:tc>
          <w:tcPr>
            <w:tcW w:w="1960" w:type="dxa"/>
            <w:tcBorders>
              <w:top w:val="nil"/>
              <w:left w:val="single" w:sz="2" w:space="0" w:color="000000"/>
              <w:bottom w:val="single" w:sz="10" w:space="0" w:color="000000"/>
              <w:right w:val="single" w:sz="2" w:space="0" w:color="000000"/>
            </w:tcBorders>
            <w:tcMar>
              <w:top w:w="60" w:type="dxa"/>
              <w:left w:w="120" w:type="dxa"/>
              <w:bottom w:w="20" w:type="dxa"/>
              <w:right w:w="120" w:type="dxa"/>
            </w:tcMar>
          </w:tcPr>
          <w:p w14:paraId="5DDC0D80" w14:textId="77777777" w:rsidR="00D21CCD" w:rsidRDefault="00D21CCD" w:rsidP="000F3289">
            <w:pPr>
              <w:pStyle w:val="CellBody"/>
            </w:pPr>
            <w:r>
              <w:rPr>
                <w:w w:val="100"/>
              </w:rPr>
              <w:t>A set of elements</w:t>
            </w:r>
          </w:p>
        </w:tc>
        <w:tc>
          <w:tcPr>
            <w:tcW w:w="1960" w:type="dxa"/>
            <w:tcBorders>
              <w:top w:val="nil"/>
              <w:left w:val="single" w:sz="2" w:space="0" w:color="000000"/>
              <w:bottom w:val="single" w:sz="10" w:space="0" w:color="000000"/>
              <w:right w:val="single" w:sz="2" w:space="0" w:color="000000"/>
            </w:tcBorders>
            <w:tcMar>
              <w:top w:w="60" w:type="dxa"/>
              <w:left w:w="120" w:type="dxa"/>
              <w:bottom w:w="20" w:type="dxa"/>
              <w:right w:w="120" w:type="dxa"/>
            </w:tcMar>
          </w:tcPr>
          <w:p w14:paraId="5DFED186" w14:textId="77777777" w:rsidR="00D21CCD" w:rsidRDefault="00D21CCD" w:rsidP="000F3289">
            <w:pPr>
              <w:pStyle w:val="CellBody"/>
            </w:pPr>
            <w:r>
              <w:rPr>
                <w:w w:val="100"/>
              </w:rPr>
              <w:t>As defined in 9.4.2.25 (Vendor Specific element)</w:t>
            </w:r>
          </w:p>
        </w:tc>
        <w:tc>
          <w:tcPr>
            <w:tcW w:w="2860" w:type="dxa"/>
            <w:tcBorders>
              <w:top w:val="nil"/>
              <w:left w:val="single" w:sz="2" w:space="0" w:color="000000"/>
              <w:bottom w:val="single" w:sz="10" w:space="0" w:color="000000"/>
              <w:right w:val="single" w:sz="10" w:space="0" w:color="000000"/>
            </w:tcBorders>
            <w:tcMar>
              <w:top w:w="60" w:type="dxa"/>
              <w:left w:w="120" w:type="dxa"/>
              <w:bottom w:w="20" w:type="dxa"/>
              <w:right w:w="120" w:type="dxa"/>
            </w:tcMar>
          </w:tcPr>
          <w:p w14:paraId="13B8DC59" w14:textId="77777777" w:rsidR="00D21CCD" w:rsidRDefault="00D21CCD" w:rsidP="000F3289">
            <w:pPr>
              <w:pStyle w:val="CellBody"/>
            </w:pPr>
            <w:r>
              <w:rPr>
                <w:w w:val="100"/>
              </w:rPr>
              <w:t>Zero or more elements.</w:t>
            </w:r>
          </w:p>
        </w:tc>
      </w:tr>
    </w:tbl>
    <w:p w14:paraId="6A4BA618" w14:textId="77777777" w:rsidR="00D21CCD" w:rsidRDefault="00D21CCD" w:rsidP="00D21CCD">
      <w:pPr>
        <w:pStyle w:val="Prim"/>
        <w:rPr>
          <w:w w:val="100"/>
        </w:rPr>
      </w:pPr>
    </w:p>
    <w:p w14:paraId="732FDF6D" w14:textId="77777777" w:rsidR="00D21CCD" w:rsidRDefault="00D21CCD" w:rsidP="00EE36BD">
      <w:pPr>
        <w:pStyle w:val="H5"/>
        <w:numPr>
          <w:ilvl w:val="0"/>
          <w:numId w:val="29"/>
        </w:numPr>
        <w:rPr>
          <w:w w:val="100"/>
        </w:rPr>
      </w:pPr>
      <w:r>
        <w:rPr>
          <w:w w:val="100"/>
        </w:rPr>
        <w:t>When generated</w:t>
      </w:r>
    </w:p>
    <w:p w14:paraId="0E9B4A58" w14:textId="77777777" w:rsidR="00D21CCD" w:rsidRDefault="00D21CCD" w:rsidP="00D21CCD">
      <w:pPr>
        <w:pStyle w:val="T"/>
        <w:ind w:left="880"/>
        <w:rPr>
          <w:w w:val="100"/>
        </w:rPr>
      </w:pPr>
      <w:r>
        <w:rPr>
          <w:w w:val="100"/>
        </w:rPr>
        <w:t>This primitive is generated by the MLME as a result of the receipt of a valid SA Query Response frame.</w:t>
      </w:r>
    </w:p>
    <w:p w14:paraId="767FBB40" w14:textId="77777777" w:rsidR="00D21CCD" w:rsidRDefault="00D21CCD" w:rsidP="00EE36BD">
      <w:pPr>
        <w:pStyle w:val="H5"/>
        <w:numPr>
          <w:ilvl w:val="0"/>
          <w:numId w:val="30"/>
        </w:numPr>
        <w:rPr>
          <w:w w:val="100"/>
        </w:rPr>
      </w:pPr>
      <w:r>
        <w:rPr>
          <w:w w:val="100"/>
        </w:rPr>
        <w:t>Effect of receipt</w:t>
      </w:r>
    </w:p>
    <w:p w14:paraId="1D3F89AD" w14:textId="337436FA" w:rsidR="00D21CCD" w:rsidRDefault="00D21CCD" w:rsidP="00D21CCD">
      <w:pPr>
        <w:pStyle w:val="T"/>
        <w:ind w:left="880"/>
        <w:rPr>
          <w:w w:val="100"/>
        </w:rPr>
      </w:pPr>
      <w:r>
        <w:rPr>
          <w:w w:val="100"/>
        </w:rPr>
        <w:t>On receipt of this primitive, the SME may use the response as a sign of liveness of the peer STA</w:t>
      </w:r>
      <w:ins w:id="122" w:author="Huang, Po-kai" w:date="2020-10-20T11:39:00Z">
        <w:r w:rsidR="008557FD">
          <w:rPr>
            <w:w w:val="100"/>
          </w:rPr>
          <w:t xml:space="preserve"> or the peer MLD</w:t>
        </w:r>
      </w:ins>
      <w:r>
        <w:rPr>
          <w:w w:val="100"/>
        </w:rPr>
        <w:t>.</w:t>
      </w:r>
    </w:p>
    <w:p w14:paraId="29917C67" w14:textId="77777777" w:rsidR="00D21CCD" w:rsidRDefault="00D21CCD" w:rsidP="00EE36BD">
      <w:pPr>
        <w:pStyle w:val="H4"/>
        <w:numPr>
          <w:ilvl w:val="0"/>
          <w:numId w:val="31"/>
        </w:numPr>
        <w:rPr>
          <w:w w:val="100"/>
        </w:rPr>
      </w:pPr>
      <w:r>
        <w:rPr>
          <w:w w:val="100"/>
        </w:rPr>
        <w:t>MLME-SA-QUERY.indication</w:t>
      </w:r>
    </w:p>
    <w:p w14:paraId="4D5E4AFE" w14:textId="77777777" w:rsidR="00D21CCD" w:rsidRDefault="00D21CCD" w:rsidP="00EE36BD">
      <w:pPr>
        <w:pStyle w:val="H5"/>
        <w:numPr>
          <w:ilvl w:val="0"/>
          <w:numId w:val="32"/>
        </w:numPr>
        <w:rPr>
          <w:w w:val="100"/>
        </w:rPr>
      </w:pPr>
      <w:r>
        <w:rPr>
          <w:w w:val="100"/>
        </w:rPr>
        <w:t>Function</w:t>
      </w:r>
    </w:p>
    <w:p w14:paraId="356FC85E" w14:textId="4BCD3A8D" w:rsidR="00D21CCD" w:rsidRDefault="00D21CCD" w:rsidP="00D21CCD">
      <w:pPr>
        <w:pStyle w:val="T"/>
        <w:ind w:left="880"/>
        <w:rPr>
          <w:w w:val="100"/>
        </w:rPr>
      </w:pPr>
      <w:r>
        <w:rPr>
          <w:w w:val="100"/>
        </w:rPr>
        <w:t>This primitive indicates that an SA Query(#1162) Request frame was received</w:t>
      </w:r>
      <w:del w:id="123" w:author="Huang, Po-kai" w:date="2020-10-20T11:42:00Z">
        <w:r w:rsidDel="00F42190">
          <w:rPr>
            <w:w w:val="100"/>
          </w:rPr>
          <w:delText xml:space="preserve"> from a STA</w:delText>
        </w:r>
      </w:del>
      <w:r>
        <w:rPr>
          <w:w w:val="100"/>
        </w:rPr>
        <w:t xml:space="preserve">. </w:t>
      </w:r>
    </w:p>
    <w:p w14:paraId="1C668CAD" w14:textId="77777777" w:rsidR="00D21CCD" w:rsidRDefault="00D21CCD" w:rsidP="00EE36BD">
      <w:pPr>
        <w:pStyle w:val="H5"/>
        <w:numPr>
          <w:ilvl w:val="0"/>
          <w:numId w:val="33"/>
        </w:numPr>
        <w:rPr>
          <w:w w:val="100"/>
        </w:rPr>
      </w:pPr>
      <w:r>
        <w:rPr>
          <w:w w:val="100"/>
        </w:rPr>
        <w:t>Semantics of the service primitive</w:t>
      </w:r>
    </w:p>
    <w:p w14:paraId="252F8A1D" w14:textId="77777777" w:rsidR="00D21CCD" w:rsidRDefault="00D21CCD" w:rsidP="00D21CCD">
      <w:pPr>
        <w:pStyle w:val="T"/>
        <w:ind w:left="880"/>
        <w:rPr>
          <w:w w:val="100"/>
        </w:rPr>
      </w:pPr>
      <w:r>
        <w:rPr>
          <w:w w:val="100"/>
        </w:rPr>
        <w:t>The primitive parameters are as follows:</w:t>
      </w:r>
    </w:p>
    <w:p w14:paraId="2BD23608" w14:textId="77777777" w:rsidR="00D21CCD" w:rsidRDefault="00D21CCD" w:rsidP="00D21CCD">
      <w:pPr>
        <w:pStyle w:val="H"/>
        <w:rPr>
          <w:w w:val="100"/>
        </w:rPr>
      </w:pPr>
      <w:r>
        <w:rPr>
          <w:w w:val="100"/>
        </w:rPr>
        <w:t>MLME-SA-QUERY.indication(</w:t>
      </w:r>
    </w:p>
    <w:p w14:paraId="3A6F8CED" w14:textId="77777777" w:rsidR="00D21CCD" w:rsidRDefault="00D21CCD" w:rsidP="00D21CCD">
      <w:pPr>
        <w:pStyle w:val="Prim"/>
        <w:rPr>
          <w:w w:val="100"/>
        </w:rPr>
      </w:pPr>
      <w:r>
        <w:rPr>
          <w:w w:val="100"/>
        </w:rPr>
        <w:t>PeerSTAAddress,</w:t>
      </w:r>
      <w:r>
        <w:rPr>
          <w:w w:val="100"/>
        </w:rPr>
        <w:br/>
        <w:t>TransactionIdentifier,</w:t>
      </w:r>
      <w:r>
        <w:rPr>
          <w:w w:val="100"/>
        </w:rPr>
        <w:br/>
        <w:t>VendorSpecificInfo</w:t>
      </w:r>
      <w:r>
        <w:rPr>
          <w:w w:val="100"/>
        </w:rPr>
        <w:br/>
        <w:t>)</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800"/>
        <w:gridCol w:w="1960"/>
        <w:gridCol w:w="1960"/>
        <w:gridCol w:w="2860"/>
      </w:tblGrid>
      <w:tr w:rsidR="00D21CCD" w14:paraId="75F74710" w14:textId="77777777" w:rsidTr="000F3289">
        <w:trPr>
          <w:trHeight w:val="340"/>
          <w:jc w:val="center"/>
        </w:trPr>
        <w:tc>
          <w:tcPr>
            <w:tcW w:w="180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vAlign w:val="center"/>
          </w:tcPr>
          <w:p w14:paraId="647E2687" w14:textId="77777777" w:rsidR="00D21CCD" w:rsidRDefault="00D21CCD" w:rsidP="000F3289">
            <w:pPr>
              <w:pStyle w:val="CellHeading"/>
            </w:pPr>
            <w:r>
              <w:rPr>
                <w:w w:val="100"/>
              </w:rPr>
              <w:t>Name</w:t>
            </w:r>
          </w:p>
        </w:tc>
        <w:tc>
          <w:tcPr>
            <w:tcW w:w="19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5698FF5B" w14:textId="77777777" w:rsidR="00D21CCD" w:rsidRDefault="00D21CCD" w:rsidP="000F3289">
            <w:pPr>
              <w:pStyle w:val="CellHeading"/>
            </w:pPr>
            <w:r>
              <w:rPr>
                <w:w w:val="100"/>
              </w:rPr>
              <w:t>Type</w:t>
            </w:r>
          </w:p>
        </w:tc>
        <w:tc>
          <w:tcPr>
            <w:tcW w:w="19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468918A1" w14:textId="77777777" w:rsidR="00D21CCD" w:rsidRDefault="00D21CCD" w:rsidP="000F3289">
            <w:pPr>
              <w:pStyle w:val="CellHeading"/>
            </w:pPr>
            <w:r>
              <w:rPr>
                <w:w w:val="100"/>
              </w:rPr>
              <w:t>Valid range</w:t>
            </w:r>
          </w:p>
        </w:tc>
        <w:tc>
          <w:tcPr>
            <w:tcW w:w="28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vAlign w:val="center"/>
          </w:tcPr>
          <w:p w14:paraId="1482B8C6" w14:textId="77777777" w:rsidR="00D21CCD" w:rsidRDefault="00D21CCD" w:rsidP="000F3289">
            <w:pPr>
              <w:pStyle w:val="CellHeading"/>
            </w:pPr>
            <w:r>
              <w:rPr>
                <w:w w:val="100"/>
              </w:rPr>
              <w:t>Description</w:t>
            </w:r>
          </w:p>
        </w:tc>
      </w:tr>
      <w:tr w:rsidR="00D21CCD" w14:paraId="4F638FF0" w14:textId="77777777" w:rsidTr="000F3289">
        <w:trPr>
          <w:trHeight w:val="460"/>
          <w:jc w:val="center"/>
        </w:trPr>
        <w:tc>
          <w:tcPr>
            <w:tcW w:w="1800" w:type="dxa"/>
            <w:tcBorders>
              <w:top w:val="nil"/>
              <w:left w:val="single" w:sz="10" w:space="0" w:color="000000"/>
              <w:bottom w:val="single" w:sz="2" w:space="0" w:color="000000"/>
              <w:right w:val="single" w:sz="2" w:space="0" w:color="000000"/>
            </w:tcBorders>
            <w:tcMar>
              <w:top w:w="60" w:type="dxa"/>
              <w:left w:w="120" w:type="dxa"/>
              <w:bottom w:w="20" w:type="dxa"/>
              <w:right w:w="120" w:type="dxa"/>
            </w:tcMar>
          </w:tcPr>
          <w:p w14:paraId="2A6E276D" w14:textId="77777777" w:rsidR="00D21CCD" w:rsidRDefault="00D21CCD" w:rsidP="000F3289">
            <w:pPr>
              <w:pStyle w:val="CellBody"/>
            </w:pPr>
            <w:r>
              <w:rPr>
                <w:w w:val="100"/>
              </w:rPr>
              <w:t>PeerSTAAddress(#2076)</w:t>
            </w:r>
          </w:p>
        </w:tc>
        <w:tc>
          <w:tcPr>
            <w:tcW w:w="1960" w:type="dxa"/>
            <w:tcBorders>
              <w:top w:val="nil"/>
              <w:left w:val="single" w:sz="2" w:space="0" w:color="000000"/>
              <w:bottom w:val="single" w:sz="2" w:space="0" w:color="000000"/>
              <w:right w:val="single" w:sz="2" w:space="0" w:color="000000"/>
            </w:tcBorders>
            <w:tcMar>
              <w:top w:w="60" w:type="dxa"/>
              <w:left w:w="120" w:type="dxa"/>
              <w:bottom w:w="20" w:type="dxa"/>
              <w:right w:w="120" w:type="dxa"/>
            </w:tcMar>
          </w:tcPr>
          <w:p w14:paraId="5EEB48C1" w14:textId="77777777" w:rsidR="00D21CCD" w:rsidRDefault="00D21CCD" w:rsidP="000F3289">
            <w:pPr>
              <w:pStyle w:val="CellBody"/>
            </w:pPr>
            <w:r>
              <w:rPr>
                <w:w w:val="100"/>
              </w:rPr>
              <w:t>MAC address(#5033)</w:t>
            </w:r>
          </w:p>
        </w:tc>
        <w:tc>
          <w:tcPr>
            <w:tcW w:w="1960" w:type="dxa"/>
            <w:tcBorders>
              <w:top w:val="nil"/>
              <w:left w:val="single" w:sz="2" w:space="0" w:color="000000"/>
              <w:bottom w:val="single" w:sz="2" w:space="0" w:color="000000"/>
              <w:right w:val="single" w:sz="2" w:space="0" w:color="000000"/>
            </w:tcBorders>
            <w:tcMar>
              <w:top w:w="60" w:type="dxa"/>
              <w:left w:w="120" w:type="dxa"/>
              <w:bottom w:w="20" w:type="dxa"/>
              <w:right w:w="120" w:type="dxa"/>
            </w:tcMar>
          </w:tcPr>
          <w:p w14:paraId="0352EAE2" w14:textId="77777777" w:rsidR="00D21CCD" w:rsidRDefault="00D21CCD" w:rsidP="000F3289">
            <w:pPr>
              <w:pStyle w:val="CellBody"/>
            </w:pPr>
            <w:r>
              <w:rPr>
                <w:w w:val="100"/>
              </w:rPr>
              <w:t>Any valid individual MAC address(#5033)</w:t>
            </w:r>
          </w:p>
        </w:tc>
        <w:tc>
          <w:tcPr>
            <w:tcW w:w="2860" w:type="dxa"/>
            <w:tcBorders>
              <w:top w:val="nil"/>
              <w:left w:val="single" w:sz="2" w:space="0" w:color="000000"/>
              <w:bottom w:val="single" w:sz="2" w:space="0" w:color="000000"/>
              <w:right w:val="single" w:sz="10" w:space="0" w:color="000000"/>
            </w:tcBorders>
            <w:tcMar>
              <w:top w:w="60" w:type="dxa"/>
              <w:left w:w="120" w:type="dxa"/>
              <w:bottom w:w="20" w:type="dxa"/>
              <w:right w:w="120" w:type="dxa"/>
            </w:tcMar>
          </w:tcPr>
          <w:p w14:paraId="1F09A09E" w14:textId="77777777" w:rsidR="00D21CCD" w:rsidRDefault="00D21CCD" w:rsidP="000F3289">
            <w:pPr>
              <w:pStyle w:val="CellBody"/>
            </w:pPr>
            <w:r>
              <w:rPr>
                <w:w w:val="100"/>
              </w:rPr>
              <w:t>Specifies the address of the peer MAC entity for the SA Query</w:t>
            </w:r>
          </w:p>
        </w:tc>
      </w:tr>
      <w:tr w:rsidR="00D21CCD" w14:paraId="328B92DB" w14:textId="77777777" w:rsidTr="000F3289">
        <w:trPr>
          <w:trHeight w:val="660"/>
          <w:jc w:val="center"/>
        </w:trPr>
        <w:tc>
          <w:tcPr>
            <w:tcW w:w="1800" w:type="dxa"/>
            <w:tcBorders>
              <w:top w:val="nil"/>
              <w:left w:val="single" w:sz="10" w:space="0" w:color="000000"/>
              <w:bottom w:val="single" w:sz="2" w:space="0" w:color="000000"/>
              <w:right w:val="single" w:sz="2" w:space="0" w:color="000000"/>
            </w:tcBorders>
            <w:tcMar>
              <w:top w:w="60" w:type="dxa"/>
              <w:left w:w="120" w:type="dxa"/>
              <w:bottom w:w="20" w:type="dxa"/>
              <w:right w:w="120" w:type="dxa"/>
            </w:tcMar>
          </w:tcPr>
          <w:p w14:paraId="3995C00E" w14:textId="77777777" w:rsidR="00D21CCD" w:rsidRDefault="00D21CCD" w:rsidP="000F3289">
            <w:pPr>
              <w:pStyle w:val="CellBody"/>
            </w:pPr>
            <w:r>
              <w:rPr>
                <w:w w:val="100"/>
              </w:rPr>
              <w:t>TransactionIdentifier</w:t>
            </w:r>
          </w:p>
        </w:tc>
        <w:tc>
          <w:tcPr>
            <w:tcW w:w="1960" w:type="dxa"/>
            <w:tcBorders>
              <w:top w:val="nil"/>
              <w:left w:val="single" w:sz="2" w:space="0" w:color="000000"/>
              <w:bottom w:val="single" w:sz="2" w:space="0" w:color="000000"/>
              <w:right w:val="single" w:sz="2" w:space="0" w:color="000000"/>
            </w:tcBorders>
            <w:tcMar>
              <w:top w:w="60" w:type="dxa"/>
              <w:left w:w="120" w:type="dxa"/>
              <w:bottom w:w="20" w:type="dxa"/>
              <w:right w:w="120" w:type="dxa"/>
            </w:tcMar>
          </w:tcPr>
          <w:p w14:paraId="40F5B912" w14:textId="77777777" w:rsidR="00D21CCD" w:rsidRDefault="00D21CCD" w:rsidP="000F3289">
            <w:pPr>
              <w:pStyle w:val="CellBody"/>
            </w:pPr>
            <w:r>
              <w:rPr>
                <w:w w:val="100"/>
              </w:rPr>
              <w:t>2 octets</w:t>
            </w:r>
          </w:p>
        </w:tc>
        <w:tc>
          <w:tcPr>
            <w:tcW w:w="1960" w:type="dxa"/>
            <w:tcBorders>
              <w:top w:val="nil"/>
              <w:left w:val="single" w:sz="2" w:space="0" w:color="000000"/>
              <w:bottom w:val="single" w:sz="2" w:space="0" w:color="000000"/>
              <w:right w:val="single" w:sz="2" w:space="0" w:color="000000"/>
            </w:tcBorders>
            <w:tcMar>
              <w:top w:w="60" w:type="dxa"/>
              <w:left w:w="120" w:type="dxa"/>
              <w:bottom w:w="20" w:type="dxa"/>
              <w:right w:w="120" w:type="dxa"/>
            </w:tcMar>
          </w:tcPr>
          <w:p w14:paraId="2DC9B52B" w14:textId="77777777" w:rsidR="00D21CCD" w:rsidRDefault="00D21CCD" w:rsidP="000F3289">
            <w:pPr>
              <w:pStyle w:val="CellBody"/>
            </w:pPr>
            <w:r>
              <w:rPr>
                <w:w w:val="100"/>
              </w:rPr>
              <w:t>As defined in 9.6.9.2 (SA Query Request frame)</w:t>
            </w:r>
          </w:p>
        </w:tc>
        <w:tc>
          <w:tcPr>
            <w:tcW w:w="2860" w:type="dxa"/>
            <w:tcBorders>
              <w:top w:val="nil"/>
              <w:left w:val="single" w:sz="2" w:space="0" w:color="000000"/>
              <w:bottom w:val="single" w:sz="2" w:space="0" w:color="000000"/>
              <w:right w:val="single" w:sz="10" w:space="0" w:color="000000"/>
            </w:tcBorders>
            <w:tcMar>
              <w:top w:w="60" w:type="dxa"/>
              <w:left w:w="120" w:type="dxa"/>
              <w:bottom w:w="20" w:type="dxa"/>
              <w:right w:w="120" w:type="dxa"/>
            </w:tcMar>
          </w:tcPr>
          <w:p w14:paraId="2E37ECFE" w14:textId="77777777" w:rsidR="00D21CCD" w:rsidRDefault="00D21CCD" w:rsidP="000F3289">
            <w:pPr>
              <w:pStyle w:val="CellBody"/>
            </w:pPr>
            <w:r>
              <w:rPr>
                <w:w w:val="100"/>
              </w:rPr>
              <w:t>The Transaction Identifier to identify the SA Query Request and Response transaction</w:t>
            </w:r>
          </w:p>
        </w:tc>
      </w:tr>
      <w:tr w:rsidR="00D21CCD" w14:paraId="4CB1BEC4" w14:textId="77777777" w:rsidTr="000F3289">
        <w:trPr>
          <w:trHeight w:val="660"/>
          <w:jc w:val="center"/>
        </w:trPr>
        <w:tc>
          <w:tcPr>
            <w:tcW w:w="1800" w:type="dxa"/>
            <w:tcBorders>
              <w:top w:val="nil"/>
              <w:left w:val="single" w:sz="10" w:space="0" w:color="000000"/>
              <w:bottom w:val="single" w:sz="10" w:space="0" w:color="000000"/>
              <w:right w:val="single" w:sz="2" w:space="0" w:color="000000"/>
            </w:tcBorders>
            <w:tcMar>
              <w:top w:w="60" w:type="dxa"/>
              <w:left w:w="120" w:type="dxa"/>
              <w:bottom w:w="20" w:type="dxa"/>
              <w:right w:w="120" w:type="dxa"/>
            </w:tcMar>
          </w:tcPr>
          <w:p w14:paraId="2F8DB972" w14:textId="77777777" w:rsidR="00D21CCD" w:rsidRDefault="00D21CCD" w:rsidP="000F3289">
            <w:pPr>
              <w:pStyle w:val="CellBody"/>
            </w:pPr>
            <w:r>
              <w:rPr>
                <w:w w:val="100"/>
              </w:rPr>
              <w:t>VendorSpecificInfo</w:t>
            </w:r>
          </w:p>
        </w:tc>
        <w:tc>
          <w:tcPr>
            <w:tcW w:w="1960" w:type="dxa"/>
            <w:tcBorders>
              <w:top w:val="nil"/>
              <w:left w:val="single" w:sz="2" w:space="0" w:color="000000"/>
              <w:bottom w:val="single" w:sz="10" w:space="0" w:color="000000"/>
              <w:right w:val="single" w:sz="2" w:space="0" w:color="000000"/>
            </w:tcBorders>
            <w:tcMar>
              <w:top w:w="60" w:type="dxa"/>
              <w:left w:w="120" w:type="dxa"/>
              <w:bottom w:w="20" w:type="dxa"/>
              <w:right w:w="120" w:type="dxa"/>
            </w:tcMar>
          </w:tcPr>
          <w:p w14:paraId="6B1014BE" w14:textId="77777777" w:rsidR="00D21CCD" w:rsidRDefault="00D21CCD" w:rsidP="000F3289">
            <w:pPr>
              <w:pStyle w:val="CellBody"/>
            </w:pPr>
            <w:r>
              <w:rPr>
                <w:w w:val="100"/>
              </w:rPr>
              <w:t>A set of elements</w:t>
            </w:r>
          </w:p>
        </w:tc>
        <w:tc>
          <w:tcPr>
            <w:tcW w:w="1960" w:type="dxa"/>
            <w:tcBorders>
              <w:top w:val="nil"/>
              <w:left w:val="single" w:sz="2" w:space="0" w:color="000000"/>
              <w:bottom w:val="single" w:sz="10" w:space="0" w:color="000000"/>
              <w:right w:val="single" w:sz="2" w:space="0" w:color="000000"/>
            </w:tcBorders>
            <w:tcMar>
              <w:top w:w="60" w:type="dxa"/>
              <w:left w:w="120" w:type="dxa"/>
              <w:bottom w:w="20" w:type="dxa"/>
              <w:right w:w="120" w:type="dxa"/>
            </w:tcMar>
          </w:tcPr>
          <w:p w14:paraId="62F89E0E" w14:textId="77777777" w:rsidR="00D21CCD" w:rsidRDefault="00D21CCD" w:rsidP="000F3289">
            <w:pPr>
              <w:pStyle w:val="CellBody"/>
            </w:pPr>
            <w:r>
              <w:rPr>
                <w:w w:val="100"/>
              </w:rPr>
              <w:t>As defined in 9.4.2.25 (Vendor Specific element)</w:t>
            </w:r>
          </w:p>
        </w:tc>
        <w:tc>
          <w:tcPr>
            <w:tcW w:w="2860" w:type="dxa"/>
            <w:tcBorders>
              <w:top w:val="nil"/>
              <w:left w:val="single" w:sz="2" w:space="0" w:color="000000"/>
              <w:bottom w:val="single" w:sz="10" w:space="0" w:color="000000"/>
              <w:right w:val="single" w:sz="10" w:space="0" w:color="000000"/>
            </w:tcBorders>
            <w:tcMar>
              <w:top w:w="60" w:type="dxa"/>
              <w:left w:w="120" w:type="dxa"/>
              <w:bottom w:w="20" w:type="dxa"/>
              <w:right w:w="120" w:type="dxa"/>
            </w:tcMar>
          </w:tcPr>
          <w:p w14:paraId="76D4619D" w14:textId="77777777" w:rsidR="00D21CCD" w:rsidRDefault="00D21CCD" w:rsidP="000F3289">
            <w:pPr>
              <w:pStyle w:val="CellBody"/>
            </w:pPr>
            <w:r>
              <w:rPr>
                <w:w w:val="100"/>
              </w:rPr>
              <w:t>Zero or more elements.</w:t>
            </w:r>
          </w:p>
        </w:tc>
      </w:tr>
    </w:tbl>
    <w:p w14:paraId="59F0536C" w14:textId="77777777" w:rsidR="00D21CCD" w:rsidRDefault="00D21CCD" w:rsidP="00D21CCD">
      <w:pPr>
        <w:pStyle w:val="Prim"/>
        <w:rPr>
          <w:w w:val="100"/>
        </w:rPr>
      </w:pPr>
    </w:p>
    <w:p w14:paraId="73BD377D" w14:textId="77777777" w:rsidR="00D21CCD" w:rsidRDefault="00D21CCD" w:rsidP="00EE36BD">
      <w:pPr>
        <w:pStyle w:val="H5"/>
        <w:numPr>
          <w:ilvl w:val="0"/>
          <w:numId w:val="34"/>
        </w:numPr>
        <w:rPr>
          <w:w w:val="100"/>
        </w:rPr>
      </w:pPr>
      <w:r>
        <w:rPr>
          <w:w w:val="100"/>
        </w:rPr>
        <w:lastRenderedPageBreak/>
        <w:t>When generated</w:t>
      </w:r>
    </w:p>
    <w:p w14:paraId="3D06ADC5" w14:textId="77777777" w:rsidR="00D21CCD" w:rsidRDefault="00D21CCD" w:rsidP="00D21CCD">
      <w:pPr>
        <w:pStyle w:val="T"/>
        <w:keepNext/>
        <w:ind w:left="880"/>
        <w:rPr>
          <w:w w:val="100"/>
        </w:rPr>
      </w:pPr>
      <w:r>
        <w:rPr>
          <w:w w:val="100"/>
        </w:rPr>
        <w:t>This primitive is generated by the MLME when a (#249)SA Query Request frame is received.</w:t>
      </w:r>
    </w:p>
    <w:p w14:paraId="4445460B" w14:textId="77777777" w:rsidR="00D21CCD" w:rsidRDefault="00D21CCD" w:rsidP="00EE36BD">
      <w:pPr>
        <w:pStyle w:val="H5"/>
        <w:numPr>
          <w:ilvl w:val="0"/>
          <w:numId w:val="35"/>
        </w:numPr>
        <w:rPr>
          <w:w w:val="100"/>
        </w:rPr>
      </w:pPr>
      <w:r>
        <w:rPr>
          <w:w w:val="100"/>
        </w:rPr>
        <w:t>Effect of receipt</w:t>
      </w:r>
    </w:p>
    <w:p w14:paraId="309CE7EB" w14:textId="77777777" w:rsidR="00D21CCD" w:rsidRDefault="00D21CCD" w:rsidP="00D21CCD">
      <w:pPr>
        <w:pStyle w:val="T"/>
        <w:ind w:left="880"/>
        <w:rPr>
          <w:w w:val="100"/>
        </w:rPr>
      </w:pPr>
      <w:r>
        <w:rPr>
          <w:w w:val="100"/>
        </w:rPr>
        <w:t>On receipt of this primitive, the SME operates according to the procedure in 11.3 (STA authentication and association).</w:t>
      </w:r>
    </w:p>
    <w:p w14:paraId="0E79E6A2" w14:textId="77777777" w:rsidR="00D21CCD" w:rsidRDefault="00D21CCD" w:rsidP="00EE36BD">
      <w:pPr>
        <w:pStyle w:val="H4"/>
        <w:numPr>
          <w:ilvl w:val="0"/>
          <w:numId w:val="36"/>
        </w:numPr>
        <w:rPr>
          <w:w w:val="100"/>
        </w:rPr>
      </w:pPr>
      <w:r>
        <w:rPr>
          <w:w w:val="100"/>
        </w:rPr>
        <w:t>MLME-SA-QUERY.response</w:t>
      </w:r>
    </w:p>
    <w:p w14:paraId="75919A88" w14:textId="77777777" w:rsidR="00D21CCD" w:rsidRDefault="00D21CCD" w:rsidP="00EE36BD">
      <w:pPr>
        <w:pStyle w:val="H5"/>
        <w:numPr>
          <w:ilvl w:val="0"/>
          <w:numId w:val="37"/>
        </w:numPr>
        <w:rPr>
          <w:w w:val="100"/>
        </w:rPr>
      </w:pPr>
      <w:r>
        <w:rPr>
          <w:w w:val="100"/>
        </w:rPr>
        <w:t>Function</w:t>
      </w:r>
    </w:p>
    <w:p w14:paraId="6DE250C2" w14:textId="522E23DF" w:rsidR="00D21CCD" w:rsidRDefault="00D21CCD" w:rsidP="00D21CCD">
      <w:pPr>
        <w:pStyle w:val="T"/>
        <w:ind w:left="880"/>
        <w:rPr>
          <w:w w:val="100"/>
        </w:rPr>
      </w:pPr>
      <w:r>
        <w:rPr>
          <w:w w:val="100"/>
        </w:rPr>
        <w:t>This primitive is generated in response to an MLME-SA-QUERY.indication primitive requesting an SA Query(#1162) Response frame be sent to a STA</w:t>
      </w:r>
      <w:ins w:id="124" w:author="Huang, Po-kai" w:date="2020-10-20T11:43:00Z">
        <w:r w:rsidR="00F42190">
          <w:rPr>
            <w:w w:val="100"/>
          </w:rPr>
          <w:t xml:space="preserve"> or to a STA affiliaited with the peer MLD</w:t>
        </w:r>
      </w:ins>
      <w:r>
        <w:rPr>
          <w:w w:val="100"/>
        </w:rPr>
        <w:t>.</w:t>
      </w:r>
    </w:p>
    <w:p w14:paraId="1E411E56" w14:textId="77777777" w:rsidR="00D21CCD" w:rsidRDefault="00D21CCD" w:rsidP="00EE36BD">
      <w:pPr>
        <w:pStyle w:val="H5"/>
        <w:numPr>
          <w:ilvl w:val="0"/>
          <w:numId w:val="38"/>
        </w:numPr>
        <w:rPr>
          <w:w w:val="100"/>
        </w:rPr>
      </w:pPr>
      <w:r>
        <w:rPr>
          <w:w w:val="100"/>
        </w:rPr>
        <w:t>Semantics of the service primitive</w:t>
      </w:r>
    </w:p>
    <w:p w14:paraId="43358675" w14:textId="77777777" w:rsidR="00D21CCD" w:rsidRDefault="00D21CCD" w:rsidP="00D21CCD">
      <w:pPr>
        <w:pStyle w:val="T"/>
        <w:ind w:left="880"/>
        <w:rPr>
          <w:w w:val="100"/>
        </w:rPr>
      </w:pPr>
      <w:r>
        <w:rPr>
          <w:w w:val="100"/>
        </w:rPr>
        <w:t>The primitive parameters are as follows:</w:t>
      </w:r>
    </w:p>
    <w:p w14:paraId="77741FB3" w14:textId="77777777" w:rsidR="00D21CCD" w:rsidRDefault="00D21CCD" w:rsidP="00D21CCD">
      <w:pPr>
        <w:pStyle w:val="H"/>
        <w:rPr>
          <w:w w:val="100"/>
        </w:rPr>
      </w:pPr>
      <w:r>
        <w:rPr>
          <w:w w:val="100"/>
        </w:rPr>
        <w:t>MLME-SA-QUERY.response(</w:t>
      </w:r>
    </w:p>
    <w:p w14:paraId="3CF11721" w14:textId="77777777" w:rsidR="00D21CCD" w:rsidRDefault="00D21CCD" w:rsidP="00D21CCD">
      <w:pPr>
        <w:pStyle w:val="Prim"/>
        <w:rPr>
          <w:w w:val="100"/>
        </w:rPr>
      </w:pPr>
      <w:r>
        <w:rPr>
          <w:w w:val="100"/>
        </w:rPr>
        <w:t>PeerSTAAddress,</w:t>
      </w:r>
      <w:r>
        <w:rPr>
          <w:w w:val="100"/>
        </w:rPr>
        <w:br/>
        <w:t>TransactionIdentifier,</w:t>
      </w:r>
      <w:r>
        <w:rPr>
          <w:w w:val="100"/>
        </w:rPr>
        <w:br/>
        <w:t>VendorSpecificInfo</w:t>
      </w:r>
      <w:r>
        <w:rPr>
          <w:w w:val="100"/>
        </w:rPr>
        <w:br/>
        <w:t>)</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800"/>
        <w:gridCol w:w="1960"/>
        <w:gridCol w:w="1960"/>
        <w:gridCol w:w="2860"/>
      </w:tblGrid>
      <w:tr w:rsidR="00D21CCD" w14:paraId="5766D7DF" w14:textId="77777777" w:rsidTr="000F3289">
        <w:trPr>
          <w:trHeight w:val="340"/>
          <w:jc w:val="center"/>
        </w:trPr>
        <w:tc>
          <w:tcPr>
            <w:tcW w:w="180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vAlign w:val="center"/>
          </w:tcPr>
          <w:p w14:paraId="081125A2" w14:textId="77777777" w:rsidR="00D21CCD" w:rsidRDefault="00D21CCD" w:rsidP="000F3289">
            <w:pPr>
              <w:pStyle w:val="CellHeading"/>
            </w:pPr>
            <w:r>
              <w:rPr>
                <w:w w:val="100"/>
              </w:rPr>
              <w:t>Name</w:t>
            </w:r>
          </w:p>
        </w:tc>
        <w:tc>
          <w:tcPr>
            <w:tcW w:w="19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14DD66C2" w14:textId="77777777" w:rsidR="00D21CCD" w:rsidRDefault="00D21CCD" w:rsidP="000F3289">
            <w:pPr>
              <w:pStyle w:val="CellHeading"/>
            </w:pPr>
            <w:r>
              <w:rPr>
                <w:w w:val="100"/>
              </w:rPr>
              <w:t>Type</w:t>
            </w:r>
          </w:p>
        </w:tc>
        <w:tc>
          <w:tcPr>
            <w:tcW w:w="19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0CBBEF14" w14:textId="77777777" w:rsidR="00D21CCD" w:rsidRDefault="00D21CCD" w:rsidP="000F3289">
            <w:pPr>
              <w:pStyle w:val="CellHeading"/>
            </w:pPr>
            <w:r>
              <w:rPr>
                <w:w w:val="100"/>
              </w:rPr>
              <w:t>Valid range</w:t>
            </w:r>
          </w:p>
        </w:tc>
        <w:tc>
          <w:tcPr>
            <w:tcW w:w="28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vAlign w:val="center"/>
          </w:tcPr>
          <w:p w14:paraId="20CF9A80" w14:textId="77777777" w:rsidR="00D21CCD" w:rsidRDefault="00D21CCD" w:rsidP="000F3289">
            <w:pPr>
              <w:pStyle w:val="CellHeading"/>
            </w:pPr>
            <w:r>
              <w:rPr>
                <w:w w:val="100"/>
              </w:rPr>
              <w:t>Description</w:t>
            </w:r>
          </w:p>
        </w:tc>
      </w:tr>
      <w:tr w:rsidR="00D21CCD" w14:paraId="0DEB62AA" w14:textId="77777777" w:rsidTr="000F3289">
        <w:trPr>
          <w:trHeight w:val="540"/>
          <w:jc w:val="center"/>
        </w:trPr>
        <w:tc>
          <w:tcPr>
            <w:tcW w:w="1800" w:type="dxa"/>
            <w:tcBorders>
              <w:top w:val="nil"/>
              <w:left w:val="single" w:sz="10" w:space="0" w:color="000000"/>
              <w:bottom w:val="single" w:sz="2" w:space="0" w:color="000000"/>
              <w:right w:val="single" w:sz="2" w:space="0" w:color="000000"/>
            </w:tcBorders>
            <w:tcMar>
              <w:top w:w="100" w:type="dxa"/>
              <w:left w:w="120" w:type="dxa"/>
              <w:bottom w:w="60" w:type="dxa"/>
              <w:right w:w="120" w:type="dxa"/>
            </w:tcMar>
          </w:tcPr>
          <w:p w14:paraId="1F7468C5" w14:textId="77777777" w:rsidR="00D21CCD" w:rsidRDefault="00D21CCD" w:rsidP="000F3289">
            <w:pPr>
              <w:pStyle w:val="Body"/>
              <w:spacing w:before="0" w:line="200" w:lineRule="atLeast"/>
              <w:jc w:val="left"/>
              <w:rPr>
                <w:sz w:val="18"/>
                <w:szCs w:val="18"/>
              </w:rPr>
            </w:pPr>
            <w:r>
              <w:rPr>
                <w:w w:val="100"/>
                <w:sz w:val="18"/>
                <w:szCs w:val="18"/>
              </w:rPr>
              <w:t>PeerSTAAddress(#2076)</w:t>
            </w:r>
          </w:p>
        </w:tc>
        <w:tc>
          <w:tcPr>
            <w:tcW w:w="1960"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4FE4107A" w14:textId="77777777" w:rsidR="00D21CCD" w:rsidRDefault="00D21CCD" w:rsidP="000F3289">
            <w:pPr>
              <w:pStyle w:val="Body"/>
              <w:spacing w:before="0" w:line="200" w:lineRule="atLeast"/>
              <w:jc w:val="left"/>
              <w:rPr>
                <w:sz w:val="18"/>
                <w:szCs w:val="18"/>
              </w:rPr>
            </w:pPr>
            <w:r>
              <w:rPr>
                <w:w w:val="100"/>
                <w:sz w:val="18"/>
                <w:szCs w:val="18"/>
              </w:rPr>
              <w:t>MAC address(#5033)</w:t>
            </w:r>
          </w:p>
        </w:tc>
        <w:tc>
          <w:tcPr>
            <w:tcW w:w="1960"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7B58FA06" w14:textId="77777777" w:rsidR="00D21CCD" w:rsidRDefault="00D21CCD" w:rsidP="000F3289">
            <w:pPr>
              <w:pStyle w:val="Body"/>
              <w:spacing w:before="0" w:line="200" w:lineRule="atLeast"/>
              <w:jc w:val="left"/>
              <w:rPr>
                <w:sz w:val="18"/>
                <w:szCs w:val="18"/>
              </w:rPr>
            </w:pPr>
            <w:r>
              <w:rPr>
                <w:w w:val="100"/>
                <w:sz w:val="18"/>
                <w:szCs w:val="18"/>
              </w:rPr>
              <w:t>Any valid individual MAC address(#5033)</w:t>
            </w:r>
          </w:p>
        </w:tc>
        <w:tc>
          <w:tcPr>
            <w:tcW w:w="2860" w:type="dxa"/>
            <w:tcBorders>
              <w:top w:val="nil"/>
              <w:left w:val="single" w:sz="2" w:space="0" w:color="000000"/>
              <w:bottom w:val="single" w:sz="2" w:space="0" w:color="000000"/>
              <w:right w:val="single" w:sz="10" w:space="0" w:color="000000"/>
            </w:tcBorders>
            <w:tcMar>
              <w:top w:w="100" w:type="dxa"/>
              <w:left w:w="120" w:type="dxa"/>
              <w:bottom w:w="60" w:type="dxa"/>
              <w:right w:w="120" w:type="dxa"/>
            </w:tcMar>
          </w:tcPr>
          <w:p w14:paraId="1F7CB2FD" w14:textId="77777777" w:rsidR="00D21CCD" w:rsidRDefault="00D21CCD" w:rsidP="000F3289">
            <w:pPr>
              <w:pStyle w:val="Body"/>
              <w:spacing w:before="0" w:line="200" w:lineRule="atLeast"/>
              <w:jc w:val="left"/>
              <w:rPr>
                <w:sz w:val="18"/>
                <w:szCs w:val="18"/>
              </w:rPr>
            </w:pPr>
            <w:r>
              <w:rPr>
                <w:w w:val="100"/>
                <w:sz w:val="18"/>
                <w:szCs w:val="18"/>
              </w:rPr>
              <w:t>Specifies the address of the peer MAC entity for the SA Query</w:t>
            </w:r>
          </w:p>
        </w:tc>
      </w:tr>
      <w:tr w:rsidR="00D21CCD" w14:paraId="2DBDA94A" w14:textId="77777777" w:rsidTr="000F3289">
        <w:trPr>
          <w:trHeight w:val="940"/>
          <w:jc w:val="center"/>
        </w:trPr>
        <w:tc>
          <w:tcPr>
            <w:tcW w:w="1800" w:type="dxa"/>
            <w:tcBorders>
              <w:top w:val="nil"/>
              <w:left w:val="single" w:sz="10" w:space="0" w:color="000000"/>
              <w:bottom w:val="single" w:sz="2" w:space="0" w:color="000000"/>
              <w:right w:val="single" w:sz="2" w:space="0" w:color="000000"/>
            </w:tcBorders>
            <w:tcMar>
              <w:top w:w="100" w:type="dxa"/>
              <w:left w:w="120" w:type="dxa"/>
              <w:bottom w:w="60" w:type="dxa"/>
              <w:right w:w="120" w:type="dxa"/>
            </w:tcMar>
          </w:tcPr>
          <w:p w14:paraId="1A34C391" w14:textId="77777777" w:rsidR="00D21CCD" w:rsidRDefault="00D21CCD" w:rsidP="000F3289">
            <w:pPr>
              <w:pStyle w:val="Body"/>
              <w:spacing w:before="0" w:line="200" w:lineRule="atLeast"/>
              <w:jc w:val="left"/>
              <w:rPr>
                <w:sz w:val="18"/>
                <w:szCs w:val="18"/>
              </w:rPr>
            </w:pPr>
            <w:r>
              <w:rPr>
                <w:w w:val="100"/>
                <w:sz w:val="18"/>
                <w:szCs w:val="18"/>
              </w:rPr>
              <w:t>TransactionIdentifier</w:t>
            </w:r>
          </w:p>
        </w:tc>
        <w:tc>
          <w:tcPr>
            <w:tcW w:w="1960"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753F40CE" w14:textId="77777777" w:rsidR="00D21CCD" w:rsidRDefault="00D21CCD" w:rsidP="000F3289">
            <w:pPr>
              <w:pStyle w:val="Body"/>
              <w:spacing w:before="0" w:line="200" w:lineRule="atLeast"/>
              <w:jc w:val="left"/>
              <w:rPr>
                <w:sz w:val="18"/>
                <w:szCs w:val="18"/>
              </w:rPr>
            </w:pPr>
            <w:r>
              <w:rPr>
                <w:w w:val="100"/>
                <w:sz w:val="18"/>
                <w:szCs w:val="18"/>
              </w:rPr>
              <w:t>2 octets</w:t>
            </w:r>
          </w:p>
        </w:tc>
        <w:tc>
          <w:tcPr>
            <w:tcW w:w="1960"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16A60258" w14:textId="77777777" w:rsidR="00D21CCD" w:rsidRDefault="00D21CCD" w:rsidP="000F3289">
            <w:pPr>
              <w:pStyle w:val="Body"/>
              <w:spacing w:before="0" w:line="200" w:lineRule="atLeast"/>
              <w:jc w:val="left"/>
              <w:rPr>
                <w:w w:val="100"/>
                <w:sz w:val="18"/>
                <w:szCs w:val="18"/>
              </w:rPr>
            </w:pPr>
            <w:r>
              <w:rPr>
                <w:w w:val="100"/>
                <w:sz w:val="18"/>
                <w:szCs w:val="18"/>
              </w:rPr>
              <w:t>As defined in 9.6.9.2 (SA Query Request frame)</w:t>
            </w:r>
          </w:p>
          <w:p w14:paraId="79B4A5D5" w14:textId="77777777" w:rsidR="00D21CCD" w:rsidRDefault="00D21CCD" w:rsidP="000F3289">
            <w:pPr>
              <w:pStyle w:val="Body"/>
              <w:spacing w:before="0" w:line="200" w:lineRule="atLeast"/>
              <w:jc w:val="left"/>
              <w:rPr>
                <w:sz w:val="18"/>
                <w:szCs w:val="18"/>
              </w:rPr>
            </w:pPr>
          </w:p>
        </w:tc>
        <w:tc>
          <w:tcPr>
            <w:tcW w:w="2860" w:type="dxa"/>
            <w:tcBorders>
              <w:top w:val="nil"/>
              <w:left w:val="single" w:sz="2" w:space="0" w:color="000000"/>
              <w:bottom w:val="single" w:sz="2" w:space="0" w:color="000000"/>
              <w:right w:val="single" w:sz="10" w:space="0" w:color="000000"/>
            </w:tcBorders>
            <w:tcMar>
              <w:top w:w="100" w:type="dxa"/>
              <w:left w:w="120" w:type="dxa"/>
              <w:bottom w:w="60" w:type="dxa"/>
              <w:right w:w="120" w:type="dxa"/>
            </w:tcMar>
          </w:tcPr>
          <w:p w14:paraId="224AE19B" w14:textId="77777777" w:rsidR="00D21CCD" w:rsidRDefault="00D21CCD" w:rsidP="000F3289">
            <w:pPr>
              <w:pStyle w:val="Body"/>
              <w:spacing w:before="0" w:line="200" w:lineRule="atLeast"/>
              <w:jc w:val="left"/>
              <w:rPr>
                <w:sz w:val="18"/>
                <w:szCs w:val="18"/>
              </w:rPr>
            </w:pPr>
            <w:r>
              <w:rPr>
                <w:w w:val="100"/>
                <w:sz w:val="18"/>
                <w:szCs w:val="18"/>
              </w:rPr>
              <w:t>The Transaction Identifier to identify the SA Query Request and Response transaction</w:t>
            </w:r>
          </w:p>
        </w:tc>
      </w:tr>
      <w:tr w:rsidR="00D21CCD" w14:paraId="74FF89F5" w14:textId="77777777" w:rsidTr="000F3289">
        <w:trPr>
          <w:trHeight w:val="660"/>
          <w:jc w:val="center"/>
        </w:trPr>
        <w:tc>
          <w:tcPr>
            <w:tcW w:w="1800" w:type="dxa"/>
            <w:tcBorders>
              <w:top w:val="nil"/>
              <w:left w:val="single" w:sz="10" w:space="0" w:color="000000"/>
              <w:bottom w:val="single" w:sz="10" w:space="0" w:color="000000"/>
              <w:right w:val="single" w:sz="2" w:space="0" w:color="000000"/>
            </w:tcBorders>
            <w:tcMar>
              <w:top w:w="60" w:type="dxa"/>
              <w:left w:w="120" w:type="dxa"/>
              <w:bottom w:w="20" w:type="dxa"/>
              <w:right w:w="120" w:type="dxa"/>
            </w:tcMar>
          </w:tcPr>
          <w:p w14:paraId="60143547" w14:textId="77777777" w:rsidR="00D21CCD" w:rsidRDefault="00D21CCD" w:rsidP="000F3289">
            <w:pPr>
              <w:pStyle w:val="CellBody"/>
            </w:pPr>
            <w:r>
              <w:rPr>
                <w:w w:val="100"/>
              </w:rPr>
              <w:t>VendorSpecificInfo</w:t>
            </w:r>
          </w:p>
        </w:tc>
        <w:tc>
          <w:tcPr>
            <w:tcW w:w="1960" w:type="dxa"/>
            <w:tcBorders>
              <w:top w:val="nil"/>
              <w:left w:val="single" w:sz="2" w:space="0" w:color="000000"/>
              <w:bottom w:val="single" w:sz="10" w:space="0" w:color="000000"/>
              <w:right w:val="single" w:sz="2" w:space="0" w:color="000000"/>
            </w:tcBorders>
            <w:tcMar>
              <w:top w:w="60" w:type="dxa"/>
              <w:left w:w="120" w:type="dxa"/>
              <w:bottom w:w="20" w:type="dxa"/>
              <w:right w:w="120" w:type="dxa"/>
            </w:tcMar>
          </w:tcPr>
          <w:p w14:paraId="024CC3E2" w14:textId="77777777" w:rsidR="00D21CCD" w:rsidRDefault="00D21CCD" w:rsidP="000F3289">
            <w:pPr>
              <w:pStyle w:val="CellBody"/>
            </w:pPr>
            <w:r>
              <w:rPr>
                <w:w w:val="100"/>
              </w:rPr>
              <w:t>A set of elements</w:t>
            </w:r>
          </w:p>
        </w:tc>
        <w:tc>
          <w:tcPr>
            <w:tcW w:w="1960" w:type="dxa"/>
            <w:tcBorders>
              <w:top w:val="nil"/>
              <w:left w:val="single" w:sz="2" w:space="0" w:color="000000"/>
              <w:bottom w:val="single" w:sz="10" w:space="0" w:color="000000"/>
              <w:right w:val="single" w:sz="2" w:space="0" w:color="000000"/>
            </w:tcBorders>
            <w:tcMar>
              <w:top w:w="60" w:type="dxa"/>
              <w:left w:w="120" w:type="dxa"/>
              <w:bottom w:w="20" w:type="dxa"/>
              <w:right w:w="120" w:type="dxa"/>
            </w:tcMar>
          </w:tcPr>
          <w:p w14:paraId="56035578" w14:textId="77777777" w:rsidR="00D21CCD" w:rsidRDefault="00D21CCD" w:rsidP="000F3289">
            <w:pPr>
              <w:pStyle w:val="CellBody"/>
            </w:pPr>
            <w:r>
              <w:rPr>
                <w:w w:val="100"/>
              </w:rPr>
              <w:t>As defined in 9.4.2.25 (Vendor Specific element)</w:t>
            </w:r>
          </w:p>
        </w:tc>
        <w:tc>
          <w:tcPr>
            <w:tcW w:w="2860" w:type="dxa"/>
            <w:tcBorders>
              <w:top w:val="nil"/>
              <w:left w:val="single" w:sz="2" w:space="0" w:color="000000"/>
              <w:bottom w:val="single" w:sz="10" w:space="0" w:color="000000"/>
              <w:right w:val="single" w:sz="10" w:space="0" w:color="000000"/>
            </w:tcBorders>
            <w:tcMar>
              <w:top w:w="60" w:type="dxa"/>
              <w:left w:w="120" w:type="dxa"/>
              <w:bottom w:w="20" w:type="dxa"/>
              <w:right w:w="120" w:type="dxa"/>
            </w:tcMar>
          </w:tcPr>
          <w:p w14:paraId="58F2C86B" w14:textId="77777777" w:rsidR="00D21CCD" w:rsidRDefault="00D21CCD" w:rsidP="000F3289">
            <w:pPr>
              <w:pStyle w:val="CellBody"/>
            </w:pPr>
            <w:r>
              <w:rPr>
                <w:w w:val="100"/>
              </w:rPr>
              <w:t>Zero or more elements.</w:t>
            </w:r>
          </w:p>
        </w:tc>
      </w:tr>
    </w:tbl>
    <w:p w14:paraId="0A5C7B16" w14:textId="77777777" w:rsidR="00D21CCD" w:rsidRDefault="00D21CCD" w:rsidP="00D21CCD">
      <w:pPr>
        <w:pStyle w:val="Prim"/>
        <w:rPr>
          <w:w w:val="100"/>
        </w:rPr>
      </w:pPr>
    </w:p>
    <w:p w14:paraId="18EAB0DE" w14:textId="77777777" w:rsidR="00D21CCD" w:rsidRDefault="00D21CCD" w:rsidP="00EE36BD">
      <w:pPr>
        <w:pStyle w:val="H5"/>
        <w:numPr>
          <w:ilvl w:val="0"/>
          <w:numId w:val="39"/>
        </w:numPr>
        <w:rPr>
          <w:w w:val="100"/>
        </w:rPr>
      </w:pPr>
      <w:r>
        <w:rPr>
          <w:w w:val="100"/>
        </w:rPr>
        <w:t>When generated</w:t>
      </w:r>
    </w:p>
    <w:p w14:paraId="7E8FFF20" w14:textId="15AAAF99" w:rsidR="00D21CCD" w:rsidRDefault="00D21CCD" w:rsidP="00D21CCD">
      <w:pPr>
        <w:pStyle w:val="T"/>
        <w:keepNext/>
        <w:ind w:left="880"/>
        <w:rPr>
          <w:w w:val="100"/>
        </w:rPr>
      </w:pPr>
      <w:r>
        <w:rPr>
          <w:w w:val="100"/>
        </w:rPr>
        <w:t>This primitive is generated by the SME, in response to an MLME-SA-QUERY.indication primitive, requesting an SA Query(#1162) Response frame be sent to a STA</w:t>
      </w:r>
      <w:ins w:id="125" w:author="Huang, Po-kai" w:date="2020-10-20T11:44:00Z">
        <w:r w:rsidR="00F42190">
          <w:rPr>
            <w:w w:val="100"/>
          </w:rPr>
          <w:t xml:space="preserve"> or to a STA affiliaited with the peer MLD</w:t>
        </w:r>
      </w:ins>
      <w:r>
        <w:rPr>
          <w:w w:val="100"/>
        </w:rPr>
        <w:t xml:space="preserve">. </w:t>
      </w:r>
    </w:p>
    <w:p w14:paraId="753B5D97" w14:textId="77777777" w:rsidR="00D21CCD" w:rsidRDefault="00D21CCD" w:rsidP="00EE36BD">
      <w:pPr>
        <w:pStyle w:val="H5"/>
        <w:numPr>
          <w:ilvl w:val="0"/>
          <w:numId w:val="40"/>
        </w:numPr>
        <w:rPr>
          <w:w w:val="100"/>
        </w:rPr>
      </w:pPr>
      <w:r>
        <w:rPr>
          <w:w w:val="100"/>
        </w:rPr>
        <w:t>Effect of receipt</w:t>
      </w:r>
    </w:p>
    <w:p w14:paraId="01826A83" w14:textId="54E68713" w:rsidR="00D21CCD" w:rsidRDefault="00D21CCD" w:rsidP="00D21CCD">
      <w:pPr>
        <w:pStyle w:val="T"/>
        <w:ind w:left="880"/>
        <w:rPr>
          <w:w w:val="100"/>
        </w:rPr>
      </w:pPr>
      <w:r>
        <w:rPr>
          <w:w w:val="100"/>
        </w:rPr>
        <w:t>On receipt of this primitive, the MLME constructs an SA Query(#1162) Response frame. The STA then attempts to transmit this to the STA indicated by the PeerSTAAddress parameter</w:t>
      </w:r>
      <w:ins w:id="126" w:author="Huang, Po-kai" w:date="2020-10-20T11:45:00Z">
        <w:r w:rsidR="009F473A">
          <w:rPr>
            <w:w w:val="100"/>
          </w:rPr>
          <w:t xml:space="preserve"> or a STA affiliated with the MLD then attempts to transmit this to </w:t>
        </w:r>
      </w:ins>
      <w:ins w:id="127" w:author="Huang, Po-kai" w:date="2020-10-20T11:46:00Z">
        <w:r w:rsidR="009F473A">
          <w:rPr>
            <w:w w:val="100"/>
          </w:rPr>
          <w:t>a STA affiliated with the peer MLD indicated by the PeerSTAAddress parameter</w:t>
        </w:r>
      </w:ins>
      <w:r w:rsidR="009F473A">
        <w:rPr>
          <w:w w:val="100"/>
        </w:rPr>
        <w:t>.</w:t>
      </w:r>
    </w:p>
    <w:p w14:paraId="4F1E3885" w14:textId="556B2267" w:rsidR="00C47CB2" w:rsidRDefault="00C47CB2" w:rsidP="00B17792">
      <w:pPr>
        <w:pStyle w:val="Note"/>
        <w:ind w:left="640"/>
        <w:rPr>
          <w:w w:val="100"/>
        </w:rPr>
      </w:pPr>
    </w:p>
    <w:p w14:paraId="4BBF1BD4" w14:textId="3FC592EB" w:rsidR="00F42190" w:rsidRDefault="00F42190" w:rsidP="00F42190">
      <w:pPr>
        <w:rPr>
          <w:rFonts w:eastAsiaTheme="minorEastAsia"/>
          <w:b/>
          <w:color w:val="FF0000"/>
          <w:sz w:val="20"/>
          <w:lang w:eastAsia="ko-KR"/>
        </w:rPr>
      </w:pPr>
      <w:r w:rsidRPr="0005449D">
        <w:rPr>
          <w:rFonts w:eastAsiaTheme="minorEastAsia"/>
          <w:b/>
          <w:color w:val="FF0000"/>
          <w:sz w:val="20"/>
          <w:lang w:eastAsia="ko-KR"/>
        </w:rPr>
        <w:t xml:space="preserve">Straw Poll: Do you support to incorporate the proposed </w:t>
      </w:r>
      <w:r>
        <w:rPr>
          <w:rFonts w:eastAsiaTheme="minorEastAsia"/>
          <w:b/>
          <w:color w:val="FF0000"/>
          <w:sz w:val="20"/>
          <w:lang w:eastAsia="ko-KR"/>
        </w:rPr>
        <w:t xml:space="preserve">draft text </w:t>
      </w:r>
      <w:r w:rsidRPr="0005449D">
        <w:rPr>
          <w:rFonts w:eastAsiaTheme="minorEastAsia"/>
          <w:b/>
          <w:color w:val="FF0000"/>
          <w:sz w:val="20"/>
          <w:lang w:eastAsia="ko-KR"/>
        </w:rPr>
        <w:t>in this document to the TGb</w:t>
      </w:r>
      <w:r>
        <w:rPr>
          <w:rFonts w:eastAsiaTheme="minorEastAsia"/>
          <w:b/>
          <w:color w:val="FF0000"/>
          <w:sz w:val="20"/>
          <w:lang w:eastAsia="ko-KR"/>
        </w:rPr>
        <w:t>e</w:t>
      </w:r>
      <w:r w:rsidRPr="0005449D">
        <w:rPr>
          <w:rFonts w:eastAsiaTheme="minorEastAsia"/>
          <w:b/>
          <w:color w:val="FF0000"/>
          <w:sz w:val="20"/>
          <w:lang w:eastAsia="ko-KR"/>
        </w:rPr>
        <w:t xml:space="preserve"> Draft 0.</w:t>
      </w:r>
      <w:r>
        <w:rPr>
          <w:rFonts w:eastAsiaTheme="minorEastAsia"/>
          <w:b/>
          <w:color w:val="FF0000"/>
          <w:sz w:val="20"/>
          <w:lang w:eastAsia="ko-KR"/>
        </w:rPr>
        <w:t>2</w:t>
      </w:r>
      <w:r w:rsidRPr="0005449D">
        <w:rPr>
          <w:rFonts w:eastAsiaTheme="minorEastAsia"/>
          <w:b/>
          <w:color w:val="FF0000"/>
          <w:sz w:val="20"/>
          <w:lang w:eastAsia="ko-KR"/>
        </w:rPr>
        <w:t>?</w:t>
      </w:r>
    </w:p>
    <w:p w14:paraId="7D9B6F81" w14:textId="77777777" w:rsidR="00F42190" w:rsidRPr="0005449D" w:rsidRDefault="00F42190" w:rsidP="00F42190">
      <w:pPr>
        <w:rPr>
          <w:rFonts w:eastAsiaTheme="minorEastAsia"/>
          <w:b/>
          <w:color w:val="FF0000"/>
          <w:sz w:val="20"/>
          <w:lang w:eastAsia="ko-KR"/>
        </w:rPr>
      </w:pPr>
    </w:p>
    <w:p w14:paraId="4F119063" w14:textId="77777777" w:rsidR="00F42190" w:rsidRPr="0005449D" w:rsidRDefault="00F42190" w:rsidP="00F42190">
      <w:pPr>
        <w:rPr>
          <w:rFonts w:eastAsiaTheme="minorEastAsia"/>
          <w:b/>
          <w:color w:val="FF0000"/>
          <w:sz w:val="20"/>
          <w:lang w:eastAsia="ko-KR"/>
        </w:rPr>
      </w:pPr>
      <w:r w:rsidRPr="0005449D">
        <w:rPr>
          <w:rFonts w:eastAsiaTheme="minorEastAsia"/>
          <w:b/>
          <w:color w:val="FF0000"/>
          <w:sz w:val="20"/>
          <w:lang w:eastAsia="ko-KR"/>
        </w:rPr>
        <w:t xml:space="preserve">Result: </w:t>
      </w:r>
      <w:r>
        <w:rPr>
          <w:rFonts w:eastAsiaTheme="minorEastAsia"/>
          <w:b/>
          <w:color w:val="FF0000"/>
          <w:sz w:val="20"/>
          <w:lang w:eastAsia="ko-KR"/>
        </w:rPr>
        <w:t xml:space="preserve">Yes/No/Abstain </w:t>
      </w:r>
    </w:p>
    <w:p w14:paraId="0A13AC54" w14:textId="0263DA6C" w:rsidR="00C47CB2" w:rsidRPr="00C47CB2" w:rsidRDefault="00C47CB2" w:rsidP="00F42190">
      <w:pPr>
        <w:pStyle w:val="Note"/>
        <w:rPr>
          <w:b/>
          <w:bCs/>
          <w:color w:val="FF0000"/>
          <w:w w:val="100"/>
        </w:rPr>
      </w:pPr>
    </w:p>
    <w:sectPr w:rsidR="00C47CB2" w:rsidRPr="00C47CB2" w:rsidSect="00654B3B">
      <w:headerReference w:type="even" r:id="rId8"/>
      <w:headerReference w:type="default" r:id="rId9"/>
      <w:footerReference w:type="even" r:id="rId10"/>
      <w:footerReference w:type="default" r:id="rId11"/>
      <w:headerReference w:type="first" r:id="rId12"/>
      <w:footerReference w:type="first" r:id="rId1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474C56" w14:textId="77777777" w:rsidR="00794064" w:rsidRDefault="00794064">
      <w:r>
        <w:separator/>
      </w:r>
    </w:p>
  </w:endnote>
  <w:endnote w:type="continuationSeparator" w:id="0">
    <w:p w14:paraId="11A4F440" w14:textId="77777777" w:rsidR="00794064" w:rsidRDefault="00794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
    <w:altName w:val="Cambria"/>
    <w:panose1 w:val="00000000000000000000"/>
    <w:charset w:val="00"/>
    <w:family w:val="roman"/>
    <w:notTrueType/>
    <w:pitch w:val="default"/>
    <w:sig w:usb0="00000003" w:usb1="08070000" w:usb2="00000010" w:usb3="00000000" w:csb0="00020001" w:csb1="00000000"/>
  </w:font>
  <w:font w:name="TimesNewRomanPSMT">
    <w:altName w:val="Times New Roman"/>
    <w:panose1 w:val="00000000000000000000"/>
    <w:charset w:val="00"/>
    <w:family w:val="roman"/>
    <w:notTrueType/>
    <w:pitch w:val="default"/>
    <w:sig w:usb0="00000003" w:usb1="090F0000" w:usb2="00000010" w:usb3="00000000" w:csb0="001A0001" w:csb1="00000000"/>
  </w:font>
  <w:font w:name="Arial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27069" w14:textId="77777777" w:rsidR="009F76DE" w:rsidRDefault="009F76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7AEC6" w14:textId="77777777" w:rsidR="00C82FB8" w:rsidRDefault="00794064">
    <w:pPr>
      <w:pStyle w:val="Footer"/>
      <w:tabs>
        <w:tab w:val="clear" w:pos="6480"/>
        <w:tab w:val="center" w:pos="4680"/>
        <w:tab w:val="right" w:pos="9360"/>
      </w:tabs>
    </w:pPr>
    <w:r>
      <w:fldChar w:fldCharType="begin"/>
    </w:r>
    <w:r>
      <w:instrText xml:space="preserve"> SUBJECT  \* MERGEFORMAT </w:instrText>
    </w:r>
    <w:r>
      <w:fldChar w:fldCharType="separate"/>
    </w:r>
    <w:r w:rsidR="00C82FB8">
      <w:t>Submission</w:t>
    </w:r>
    <w:r>
      <w:fldChar w:fldCharType="end"/>
    </w:r>
    <w:r w:rsidR="00C82FB8">
      <w:tab/>
      <w:t xml:space="preserve">page </w:t>
    </w:r>
    <w:r w:rsidR="00C82FB8">
      <w:fldChar w:fldCharType="begin"/>
    </w:r>
    <w:r w:rsidR="00C82FB8">
      <w:instrText xml:space="preserve">page </w:instrText>
    </w:r>
    <w:r w:rsidR="00C82FB8">
      <w:fldChar w:fldCharType="separate"/>
    </w:r>
    <w:r w:rsidR="00C82FB8">
      <w:rPr>
        <w:noProof/>
      </w:rPr>
      <w:t>8</w:t>
    </w:r>
    <w:r w:rsidR="00C82FB8">
      <w:rPr>
        <w:noProof/>
      </w:rPr>
      <w:fldChar w:fldCharType="end"/>
    </w:r>
    <w:r w:rsidR="00C82FB8">
      <w:tab/>
    </w:r>
    <w:r w:rsidR="00C82FB8">
      <w:rPr>
        <w:lang w:eastAsia="ko-KR"/>
      </w:rPr>
      <w:t>Po-Kai Huang</w:t>
    </w:r>
    <w:r w:rsidR="00C82FB8">
      <w:t>, Intel Corporation</w:t>
    </w:r>
  </w:p>
  <w:p w14:paraId="6528C5E2" w14:textId="77777777" w:rsidR="00C82FB8" w:rsidRDefault="00C82FB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1E851" w14:textId="77777777" w:rsidR="009F76DE" w:rsidRDefault="009F76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E80689" w14:textId="77777777" w:rsidR="00794064" w:rsidRDefault="00794064">
      <w:r>
        <w:separator/>
      </w:r>
    </w:p>
  </w:footnote>
  <w:footnote w:type="continuationSeparator" w:id="0">
    <w:p w14:paraId="4C54B544" w14:textId="77777777" w:rsidR="00794064" w:rsidRDefault="007940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682F1" w14:textId="77777777" w:rsidR="009F76DE" w:rsidRDefault="009F76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96BC7" w14:textId="43A0342A" w:rsidR="00C82FB8" w:rsidRDefault="00B3233F">
    <w:pPr>
      <w:pStyle w:val="Header"/>
      <w:tabs>
        <w:tab w:val="clear" w:pos="6480"/>
        <w:tab w:val="center" w:pos="4680"/>
        <w:tab w:val="right" w:pos="9360"/>
      </w:tabs>
      <w:rPr>
        <w:lang w:eastAsia="ko-KR"/>
      </w:rPr>
    </w:pPr>
    <w:r>
      <w:rPr>
        <w:lang w:eastAsia="ko-KR"/>
      </w:rPr>
      <w:t>October</w:t>
    </w:r>
    <w:r w:rsidR="00C82FB8">
      <w:rPr>
        <w:lang w:eastAsia="ko-KR"/>
      </w:rPr>
      <w:t xml:space="preserve"> </w:t>
    </w:r>
    <w:r w:rsidR="00C82FB8">
      <w:t>2020</w:t>
    </w:r>
    <w:r w:rsidR="00C82FB8">
      <w:tab/>
    </w:r>
    <w:r w:rsidR="00C82FB8">
      <w:tab/>
    </w:r>
    <w:r w:rsidR="00794064">
      <w:fldChar w:fldCharType="begin"/>
    </w:r>
    <w:r w:rsidR="00794064">
      <w:instrText xml:space="preserve"> TITLE  \* MERGEFORMAT </w:instrText>
    </w:r>
    <w:r w:rsidR="00794064">
      <w:fldChar w:fldCharType="separate"/>
    </w:r>
    <w:r w:rsidR="00C82FB8">
      <w:t>doc.: IEEE 802.11-20/</w:t>
    </w:r>
    <w:r w:rsidR="00810147">
      <w:t>1650</w:t>
    </w:r>
    <w:r w:rsidR="00C82FB8">
      <w:t>r</w:t>
    </w:r>
    <w:r w:rsidR="00794064">
      <w:fldChar w:fldCharType="end"/>
    </w:r>
    <w:r w:rsidR="005F3B07">
      <w:rPr>
        <w:lang w:eastAsia="ko-KR"/>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7CEC3" w14:textId="77777777" w:rsidR="009F76DE" w:rsidRDefault="009F76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
    <w:abstractNumId w:val="0"/>
    <w:lvlOverride w:ilvl="0">
      <w:lvl w:ilvl="0">
        <w:start w:val="1"/>
        <w:numFmt w:val="bullet"/>
        <w:lvlText w:val="11.13 "/>
        <w:legacy w:legacy="1" w:legacySpace="0" w:legacyIndent="0"/>
        <w:lvlJc w:val="left"/>
        <w:pPr>
          <w:ind w:left="0" w:firstLine="0"/>
        </w:pPr>
        <w:rPr>
          <w:rFonts w:ascii="Arial" w:hAnsi="Arial" w:cs="Arial" w:hint="default"/>
          <w:b/>
          <w:i w:val="0"/>
          <w:strike w:val="0"/>
          <w:color w:val="000000"/>
          <w:sz w:val="22"/>
          <w:u w:val="none"/>
        </w:rPr>
      </w:lvl>
    </w:lvlOverride>
  </w:num>
  <w:num w:numId="4">
    <w:abstractNumId w:val="0"/>
    <w:lvlOverride w:ilvl="0">
      <w:lvl w:ilvl="0">
        <w:numFmt w:val="decimal"/>
        <w:lvlText w:val="11.3.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1) "/>
        <w:legacy w:legacy="1" w:legacySpace="0" w:legacyIndent="0"/>
        <w:lvlJc w:val="left"/>
        <w:pPr>
          <w:ind w:left="64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2) "/>
        <w:legacy w:legacy="1" w:legacySpace="0" w:legacyIndent="0"/>
        <w:lvlJc w:val="left"/>
        <w:pPr>
          <w:ind w:left="64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3) "/>
        <w:legacy w:legacy="1" w:legacySpace="0" w:legacyIndent="0"/>
        <w:lvlJc w:val="left"/>
        <w:pPr>
          <w:ind w:left="64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4) "/>
        <w:legacy w:legacy="1" w:legacySpace="0" w:legacyIndent="0"/>
        <w:lvlJc w:val="left"/>
        <w:pPr>
          <w:ind w:left="64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f) "/>
        <w:legacy w:legacy="1" w:legacySpace="0" w:legacyIndent="0"/>
        <w:lvlJc w:val="left"/>
        <w:pPr>
          <w:ind w:left="36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7">
    <w:abstractNumId w:val="0"/>
    <w:lvlOverride w:ilvl="0">
      <w:lvl w:ilvl="0">
        <w:numFmt w:val="decimal"/>
        <w:lvlText w:val="h1)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8">
    <w:abstractNumId w:val="0"/>
    <w:lvlOverride w:ilvl="0">
      <w:lvl w:ilvl="0">
        <w:numFmt w:val="decimal"/>
        <w:lvlText w:val="i) "/>
        <w:legacy w:legacy="1" w:legacySpace="0" w:legacyIndent="0"/>
        <w:lvlJc w:val="left"/>
        <w:pPr>
          <w:ind w:left="1040" w:firstLine="0"/>
        </w:pPr>
        <w:rPr>
          <w:rFonts w:ascii="Times New Roman" w:hAnsi="Times New Roman" w:cs="Times New Roman" w:hint="default"/>
          <w:b w:val="0"/>
          <w:i w:val="0"/>
          <w:strike w:val="0"/>
          <w:dstrike w:val="0"/>
          <w:color w:val="000000"/>
          <w:sz w:val="20"/>
          <w:u w:val="none"/>
          <w:effect w:val="none"/>
        </w:rPr>
      </w:lvl>
    </w:lvlOverride>
  </w:num>
  <w:num w:numId="19">
    <w:abstractNumId w:val="0"/>
    <w:lvlOverride w:ilvl="0">
      <w:lvl w:ilvl="0">
        <w:numFmt w:val="decimal"/>
        <w:lvlText w:val="j) "/>
        <w:legacy w:legacy="1" w:legacySpace="0" w:legacyIndent="0"/>
        <w:lvlJc w:val="left"/>
        <w:pPr>
          <w:ind w:left="0" w:firstLine="0"/>
        </w:pPr>
        <w:rPr>
          <w:rFonts w:ascii="Times New Roman" w:hAnsi="Times New Roman" w:cs="Times New Roman" w:hint="default"/>
          <w:b w:val="0"/>
          <w:i w:val="0"/>
          <w:strike w:val="0"/>
          <w:dstrike w:val="0"/>
          <w:color w:val="000000"/>
          <w:sz w:val="20"/>
          <w:u w:val="none"/>
          <w:effect w:val="none"/>
        </w:rPr>
      </w:lvl>
    </w:lvlOverride>
  </w:num>
  <w:num w:numId="20">
    <w:abstractNumId w:val="0"/>
    <w:lvlOverride w:ilvl="0">
      <w:lvl w:ilvl="0">
        <w:numFmt w:val="decimal"/>
        <w:lvlText w:val="11.3.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start w:val="1"/>
        <w:numFmt w:val="bullet"/>
        <w:lvlText w:val="6.3.39.1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6.3.39.1.1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6.3.39.1.2 "/>
        <w:legacy w:legacy="1" w:legacySpace="0" w:legacyIndent="0"/>
        <w:lvlJc w:val="left"/>
        <w:pPr>
          <w:ind w:left="0" w:firstLine="0"/>
        </w:pPr>
        <w:rPr>
          <w:rFonts w:ascii="Arial" w:hAnsi="Arial" w:cs="Arial" w:hint="default"/>
          <w:b/>
          <w:i w:val="0"/>
          <w:strike w:val="0"/>
          <w:color w:val="000000"/>
          <w:sz w:val="20"/>
          <w:u w:val="none"/>
        </w:rPr>
      </w:lvl>
    </w:lvlOverride>
  </w:num>
  <w:num w:numId="24">
    <w:abstractNumId w:val="0"/>
    <w:lvlOverride w:ilvl="0">
      <w:lvl w:ilvl="0">
        <w:start w:val="1"/>
        <w:numFmt w:val="bullet"/>
        <w:lvlText w:val="6.3.39.1.3 "/>
        <w:legacy w:legacy="1" w:legacySpace="0" w:legacyIndent="0"/>
        <w:lvlJc w:val="left"/>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6.3.39.1.4 "/>
        <w:legacy w:legacy="1" w:legacySpace="0" w:legacyIndent="0"/>
        <w:lvlJc w:val="left"/>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6.3.39.2 "/>
        <w:legacy w:legacy="1" w:legacySpace="0" w:legacyIndent="0"/>
        <w:lvlJc w:val="left"/>
        <w:pPr>
          <w:ind w:left="0" w:firstLine="0"/>
        </w:pPr>
        <w:rPr>
          <w:rFonts w:ascii="Arial" w:hAnsi="Arial" w:cs="Arial" w:hint="default"/>
          <w:b/>
          <w:i w:val="0"/>
          <w:strike w:val="0"/>
          <w:color w:val="000000"/>
          <w:sz w:val="20"/>
          <w:u w:val="none"/>
        </w:rPr>
      </w:lvl>
    </w:lvlOverride>
  </w:num>
  <w:num w:numId="27">
    <w:abstractNumId w:val="0"/>
    <w:lvlOverride w:ilvl="0">
      <w:lvl w:ilvl="0">
        <w:start w:val="1"/>
        <w:numFmt w:val="bullet"/>
        <w:lvlText w:val="6.3.39.2.1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0"/>
    <w:lvlOverride w:ilvl="0">
      <w:lvl w:ilvl="0">
        <w:start w:val="1"/>
        <w:numFmt w:val="bullet"/>
        <w:lvlText w:val="6.3.39.2.2 "/>
        <w:legacy w:legacy="1" w:legacySpace="0" w:legacyIndent="0"/>
        <w:lvlJc w:val="left"/>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6.3.39.2.3 "/>
        <w:legacy w:legacy="1" w:legacySpace="0" w:legacyIndent="0"/>
        <w:lvlJc w:val="left"/>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lvlText w:val="6.3.39.2.4 "/>
        <w:legacy w:legacy="1" w:legacySpace="0" w:legacyIndent="0"/>
        <w:lvlJc w:val="left"/>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6.3.39.3 "/>
        <w:legacy w:legacy="1" w:legacySpace="0" w:legacyIndent="0"/>
        <w:lvlJc w:val="left"/>
        <w:pPr>
          <w:ind w:left="0" w:firstLine="0"/>
        </w:pPr>
        <w:rPr>
          <w:rFonts w:ascii="Arial" w:hAnsi="Arial" w:cs="Arial" w:hint="default"/>
          <w:b/>
          <w:i w:val="0"/>
          <w:strike w:val="0"/>
          <w:color w:val="000000"/>
          <w:sz w:val="20"/>
          <w:u w:val="none"/>
        </w:rPr>
      </w:lvl>
    </w:lvlOverride>
  </w:num>
  <w:num w:numId="32">
    <w:abstractNumId w:val="0"/>
    <w:lvlOverride w:ilvl="0">
      <w:lvl w:ilvl="0">
        <w:start w:val="1"/>
        <w:numFmt w:val="bullet"/>
        <w:lvlText w:val="6.3.39.3.1 "/>
        <w:legacy w:legacy="1" w:legacySpace="0" w:legacyIndent="0"/>
        <w:lvlJc w:val="left"/>
        <w:pPr>
          <w:ind w:left="0" w:firstLine="0"/>
        </w:pPr>
        <w:rPr>
          <w:rFonts w:ascii="Arial" w:hAnsi="Arial" w:cs="Arial" w:hint="default"/>
          <w:b/>
          <w:i w:val="0"/>
          <w:strike w:val="0"/>
          <w:color w:val="000000"/>
          <w:sz w:val="20"/>
          <w:u w:val="none"/>
        </w:rPr>
      </w:lvl>
    </w:lvlOverride>
  </w:num>
  <w:num w:numId="33">
    <w:abstractNumId w:val="0"/>
    <w:lvlOverride w:ilvl="0">
      <w:lvl w:ilvl="0">
        <w:start w:val="1"/>
        <w:numFmt w:val="bullet"/>
        <w:lvlText w:val="6.3.39.3.2 "/>
        <w:legacy w:legacy="1" w:legacySpace="0" w:legacyIndent="0"/>
        <w:lvlJc w:val="left"/>
        <w:pPr>
          <w:ind w:left="0" w:firstLine="0"/>
        </w:pPr>
        <w:rPr>
          <w:rFonts w:ascii="Arial" w:hAnsi="Arial" w:cs="Arial" w:hint="default"/>
          <w:b/>
          <w:i w:val="0"/>
          <w:strike w:val="0"/>
          <w:color w:val="000000"/>
          <w:sz w:val="20"/>
          <w:u w:val="none"/>
        </w:rPr>
      </w:lvl>
    </w:lvlOverride>
  </w:num>
  <w:num w:numId="34">
    <w:abstractNumId w:val="0"/>
    <w:lvlOverride w:ilvl="0">
      <w:lvl w:ilvl="0">
        <w:start w:val="1"/>
        <w:numFmt w:val="bullet"/>
        <w:lvlText w:val="6.3.39.3.3 "/>
        <w:legacy w:legacy="1" w:legacySpace="0" w:legacyIndent="0"/>
        <w:lvlJc w:val="left"/>
        <w:pPr>
          <w:ind w:left="0" w:firstLine="0"/>
        </w:pPr>
        <w:rPr>
          <w:rFonts w:ascii="Arial" w:hAnsi="Arial" w:cs="Arial" w:hint="default"/>
          <w:b/>
          <w:i w:val="0"/>
          <w:strike w:val="0"/>
          <w:color w:val="000000"/>
          <w:sz w:val="20"/>
          <w:u w:val="none"/>
        </w:rPr>
      </w:lvl>
    </w:lvlOverride>
  </w:num>
  <w:num w:numId="35">
    <w:abstractNumId w:val="0"/>
    <w:lvlOverride w:ilvl="0">
      <w:lvl w:ilvl="0">
        <w:start w:val="1"/>
        <w:numFmt w:val="bullet"/>
        <w:lvlText w:val="6.3.39.3.4 "/>
        <w:legacy w:legacy="1" w:legacySpace="0" w:legacyIndent="0"/>
        <w:lvlJc w:val="left"/>
        <w:pPr>
          <w:ind w:left="0" w:firstLine="0"/>
        </w:pPr>
        <w:rPr>
          <w:rFonts w:ascii="Arial" w:hAnsi="Arial" w:cs="Arial" w:hint="default"/>
          <w:b/>
          <w:i w:val="0"/>
          <w:strike w:val="0"/>
          <w:color w:val="000000"/>
          <w:sz w:val="20"/>
          <w:u w:val="none"/>
        </w:rPr>
      </w:lvl>
    </w:lvlOverride>
  </w:num>
  <w:num w:numId="36">
    <w:abstractNumId w:val="0"/>
    <w:lvlOverride w:ilvl="0">
      <w:lvl w:ilvl="0">
        <w:start w:val="1"/>
        <w:numFmt w:val="bullet"/>
        <w:lvlText w:val="6.3.39.4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0"/>
    <w:lvlOverride w:ilvl="0">
      <w:lvl w:ilvl="0">
        <w:start w:val="1"/>
        <w:numFmt w:val="bullet"/>
        <w:lvlText w:val="6.3.39.4.1 "/>
        <w:legacy w:legacy="1" w:legacySpace="0" w:legacyIndent="0"/>
        <w:lvlJc w:val="left"/>
        <w:pPr>
          <w:ind w:left="0" w:firstLine="0"/>
        </w:pPr>
        <w:rPr>
          <w:rFonts w:ascii="Arial" w:hAnsi="Arial" w:cs="Arial" w:hint="default"/>
          <w:b/>
          <w:i w:val="0"/>
          <w:strike w:val="0"/>
          <w:color w:val="000000"/>
          <w:sz w:val="20"/>
          <w:u w:val="none"/>
        </w:rPr>
      </w:lvl>
    </w:lvlOverride>
  </w:num>
  <w:num w:numId="38">
    <w:abstractNumId w:val="0"/>
    <w:lvlOverride w:ilvl="0">
      <w:lvl w:ilvl="0">
        <w:start w:val="1"/>
        <w:numFmt w:val="bullet"/>
        <w:lvlText w:val="6.3.39.4.2 "/>
        <w:legacy w:legacy="1" w:legacySpace="0" w:legacyIndent="0"/>
        <w:lvlJc w:val="left"/>
        <w:pPr>
          <w:ind w:left="0" w:firstLine="0"/>
        </w:pPr>
        <w:rPr>
          <w:rFonts w:ascii="Arial" w:hAnsi="Arial" w:cs="Arial" w:hint="default"/>
          <w:b/>
          <w:i w:val="0"/>
          <w:strike w:val="0"/>
          <w:color w:val="000000"/>
          <w:sz w:val="20"/>
          <w:u w:val="none"/>
        </w:rPr>
      </w:lvl>
    </w:lvlOverride>
  </w:num>
  <w:num w:numId="39">
    <w:abstractNumId w:val="0"/>
    <w:lvlOverride w:ilvl="0">
      <w:lvl w:ilvl="0">
        <w:start w:val="1"/>
        <w:numFmt w:val="bullet"/>
        <w:lvlText w:val="6.3.39.4.3 "/>
        <w:legacy w:legacy="1" w:legacySpace="0" w:legacyIndent="0"/>
        <w:lvlJc w:val="left"/>
        <w:pPr>
          <w:ind w:left="0" w:firstLine="0"/>
        </w:pPr>
        <w:rPr>
          <w:rFonts w:ascii="Arial" w:hAnsi="Arial" w:cs="Arial" w:hint="default"/>
          <w:b/>
          <w:i w:val="0"/>
          <w:strike w:val="0"/>
          <w:color w:val="000000"/>
          <w:sz w:val="20"/>
          <w:u w:val="none"/>
        </w:rPr>
      </w:lvl>
    </w:lvlOverride>
  </w:num>
  <w:num w:numId="40">
    <w:abstractNumId w:val="0"/>
    <w:lvlOverride w:ilvl="0">
      <w:lvl w:ilvl="0">
        <w:start w:val="1"/>
        <w:numFmt w:val="bullet"/>
        <w:lvlText w:val="6.3.39.4.4 "/>
        <w:legacy w:legacy="1" w:legacySpace="0" w:legacyIndent="0"/>
        <w:lvlJc w:val="left"/>
        <w:pPr>
          <w:ind w:left="0" w:firstLine="0"/>
        </w:pPr>
        <w:rPr>
          <w:rFonts w:ascii="Arial" w:hAnsi="Arial" w:cs="Arial" w:hint="default"/>
          <w:b/>
          <w:i w:val="0"/>
          <w:strike w:val="0"/>
          <w:color w:val="000000"/>
          <w:sz w:val="20"/>
          <w:u w:val="none"/>
        </w:rPr>
      </w:lvl>
    </w:lvlOverride>
  </w:num>
  <w:num w:numId="41">
    <w:abstractNumId w:val="0"/>
    <w:lvlOverride w:ilvl="0">
      <w:lvl w:ilvl="0">
        <w:start w:val="1"/>
        <w:numFmt w:val="bullet"/>
        <w:lvlText w:val="6.3.39 "/>
        <w:legacy w:legacy="1" w:legacySpace="0" w:legacyIndent="0"/>
        <w:lvlJc w:val="left"/>
        <w:pPr>
          <w:ind w:left="0" w:firstLine="0"/>
        </w:pPr>
        <w:rPr>
          <w:rFonts w:ascii="Arial" w:hAnsi="Arial" w:cs="Arial" w:hint="default"/>
          <w:b/>
          <w:i w:val="0"/>
          <w:strike w:val="0"/>
          <w:color w:val="000000"/>
          <w:sz w:val="20"/>
          <w:u w:val="none"/>
        </w:rPr>
      </w:lvl>
    </w:lvlOverride>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uang, Po-kai">
    <w15:presenceInfo w15:providerId="AD" w15:userId="S::po-kai.huang@intel.com::be743c7d-0ad3-4a01-a6bb-e19e76bd58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intFractionalCharacterWidth/>
  <w:mirrorMargin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45FA"/>
    <w:rsid w:val="00006DBB"/>
    <w:rsid w:val="00006F5B"/>
    <w:rsid w:val="0000743C"/>
    <w:rsid w:val="0001096F"/>
    <w:rsid w:val="00010A8B"/>
    <w:rsid w:val="00010BCE"/>
    <w:rsid w:val="00011675"/>
    <w:rsid w:val="00011DDD"/>
    <w:rsid w:val="00013F87"/>
    <w:rsid w:val="00014E17"/>
    <w:rsid w:val="00015040"/>
    <w:rsid w:val="000157CC"/>
    <w:rsid w:val="00017D25"/>
    <w:rsid w:val="00020CA3"/>
    <w:rsid w:val="0002184C"/>
    <w:rsid w:val="000230FB"/>
    <w:rsid w:val="00024344"/>
    <w:rsid w:val="00024487"/>
    <w:rsid w:val="00025232"/>
    <w:rsid w:val="000252C2"/>
    <w:rsid w:val="00025718"/>
    <w:rsid w:val="00025C6C"/>
    <w:rsid w:val="00027D05"/>
    <w:rsid w:val="000348B1"/>
    <w:rsid w:val="000359F2"/>
    <w:rsid w:val="000368C8"/>
    <w:rsid w:val="0003692F"/>
    <w:rsid w:val="00037D1D"/>
    <w:rsid w:val="0004013E"/>
    <w:rsid w:val="000405C4"/>
    <w:rsid w:val="00041260"/>
    <w:rsid w:val="00042FC6"/>
    <w:rsid w:val="000437A5"/>
    <w:rsid w:val="000442DA"/>
    <w:rsid w:val="00046AD7"/>
    <w:rsid w:val="00047A89"/>
    <w:rsid w:val="000503C2"/>
    <w:rsid w:val="00052123"/>
    <w:rsid w:val="00054E06"/>
    <w:rsid w:val="00055EDB"/>
    <w:rsid w:val="000566EF"/>
    <w:rsid w:val="00061480"/>
    <w:rsid w:val="00062DAC"/>
    <w:rsid w:val="00062E86"/>
    <w:rsid w:val="00063611"/>
    <w:rsid w:val="000639F9"/>
    <w:rsid w:val="00065B96"/>
    <w:rsid w:val="00065EBD"/>
    <w:rsid w:val="000662CD"/>
    <w:rsid w:val="0006732A"/>
    <w:rsid w:val="0006764E"/>
    <w:rsid w:val="00067752"/>
    <w:rsid w:val="00067D1B"/>
    <w:rsid w:val="00067D66"/>
    <w:rsid w:val="00073BB4"/>
    <w:rsid w:val="00073E87"/>
    <w:rsid w:val="00075C3C"/>
    <w:rsid w:val="00075E1E"/>
    <w:rsid w:val="00076885"/>
    <w:rsid w:val="00080ACC"/>
    <w:rsid w:val="000815C7"/>
    <w:rsid w:val="00081E62"/>
    <w:rsid w:val="000823C8"/>
    <w:rsid w:val="00082652"/>
    <w:rsid w:val="000829FF"/>
    <w:rsid w:val="0008302D"/>
    <w:rsid w:val="000865AA"/>
    <w:rsid w:val="00086780"/>
    <w:rsid w:val="00087CC2"/>
    <w:rsid w:val="00090640"/>
    <w:rsid w:val="00092AC6"/>
    <w:rsid w:val="00093EA4"/>
    <w:rsid w:val="00094FFA"/>
    <w:rsid w:val="000957A0"/>
    <w:rsid w:val="000975D0"/>
    <w:rsid w:val="000977B2"/>
    <w:rsid w:val="000A2C67"/>
    <w:rsid w:val="000A2C76"/>
    <w:rsid w:val="000A3DC2"/>
    <w:rsid w:val="000A548D"/>
    <w:rsid w:val="000B0557"/>
    <w:rsid w:val="000B0952"/>
    <w:rsid w:val="000B1D2E"/>
    <w:rsid w:val="000B7343"/>
    <w:rsid w:val="000C00D1"/>
    <w:rsid w:val="000C0D7C"/>
    <w:rsid w:val="000C1670"/>
    <w:rsid w:val="000C28A5"/>
    <w:rsid w:val="000C499F"/>
    <w:rsid w:val="000C573D"/>
    <w:rsid w:val="000C5CE1"/>
    <w:rsid w:val="000D01CC"/>
    <w:rsid w:val="000D11DB"/>
    <w:rsid w:val="000D1435"/>
    <w:rsid w:val="000D174A"/>
    <w:rsid w:val="000D2034"/>
    <w:rsid w:val="000D276A"/>
    <w:rsid w:val="000D2F1B"/>
    <w:rsid w:val="000D460A"/>
    <w:rsid w:val="000D499E"/>
    <w:rsid w:val="000D5EBD"/>
    <w:rsid w:val="000D6526"/>
    <w:rsid w:val="000D674F"/>
    <w:rsid w:val="000E0494"/>
    <w:rsid w:val="000E08ED"/>
    <w:rsid w:val="000E0BAB"/>
    <w:rsid w:val="000E1C37"/>
    <w:rsid w:val="000E1D7B"/>
    <w:rsid w:val="000E2381"/>
    <w:rsid w:val="000E2E14"/>
    <w:rsid w:val="000E4B82"/>
    <w:rsid w:val="000E720C"/>
    <w:rsid w:val="000F0096"/>
    <w:rsid w:val="000F2F7B"/>
    <w:rsid w:val="000F322C"/>
    <w:rsid w:val="000F4937"/>
    <w:rsid w:val="000F5088"/>
    <w:rsid w:val="000F59C0"/>
    <w:rsid w:val="000F685B"/>
    <w:rsid w:val="000F71FA"/>
    <w:rsid w:val="001014FA"/>
    <w:rsid w:val="001015F8"/>
    <w:rsid w:val="00103762"/>
    <w:rsid w:val="001057E2"/>
    <w:rsid w:val="00105918"/>
    <w:rsid w:val="00106A7F"/>
    <w:rsid w:val="001101C2"/>
    <w:rsid w:val="001109AA"/>
    <w:rsid w:val="00112C6A"/>
    <w:rsid w:val="001131A8"/>
    <w:rsid w:val="0011545E"/>
    <w:rsid w:val="00115A75"/>
    <w:rsid w:val="001179EA"/>
    <w:rsid w:val="00117E81"/>
    <w:rsid w:val="00120298"/>
    <w:rsid w:val="001215C0"/>
    <w:rsid w:val="0012241F"/>
    <w:rsid w:val="00122768"/>
    <w:rsid w:val="00122A02"/>
    <w:rsid w:val="00122D51"/>
    <w:rsid w:val="001230AA"/>
    <w:rsid w:val="00123AE2"/>
    <w:rsid w:val="001275D7"/>
    <w:rsid w:val="00133018"/>
    <w:rsid w:val="001335F7"/>
    <w:rsid w:val="00133D18"/>
    <w:rsid w:val="00134114"/>
    <w:rsid w:val="001376CD"/>
    <w:rsid w:val="0013776F"/>
    <w:rsid w:val="00137ADC"/>
    <w:rsid w:val="001408FE"/>
    <w:rsid w:val="00140EC4"/>
    <w:rsid w:val="00143261"/>
    <w:rsid w:val="00143E22"/>
    <w:rsid w:val="0014406E"/>
    <w:rsid w:val="001448D8"/>
    <w:rsid w:val="001450BB"/>
    <w:rsid w:val="001459E7"/>
    <w:rsid w:val="00146902"/>
    <w:rsid w:val="00151BBE"/>
    <w:rsid w:val="00151FE2"/>
    <w:rsid w:val="001541AB"/>
    <w:rsid w:val="00154585"/>
    <w:rsid w:val="00154B26"/>
    <w:rsid w:val="001558F4"/>
    <w:rsid w:val="001559BB"/>
    <w:rsid w:val="00160CFE"/>
    <w:rsid w:val="0016120D"/>
    <w:rsid w:val="00162362"/>
    <w:rsid w:val="00165BE6"/>
    <w:rsid w:val="001670D9"/>
    <w:rsid w:val="00170E8C"/>
    <w:rsid w:val="00172CF4"/>
    <w:rsid w:val="00172DD9"/>
    <w:rsid w:val="001738FD"/>
    <w:rsid w:val="00175CDF"/>
    <w:rsid w:val="00175DAA"/>
    <w:rsid w:val="0017659B"/>
    <w:rsid w:val="00176F40"/>
    <w:rsid w:val="00180D2B"/>
    <w:rsid w:val="001812B0"/>
    <w:rsid w:val="00181423"/>
    <w:rsid w:val="0018213B"/>
    <w:rsid w:val="00182DF6"/>
    <w:rsid w:val="00183F4C"/>
    <w:rsid w:val="0018437B"/>
    <w:rsid w:val="00186714"/>
    <w:rsid w:val="00186D69"/>
    <w:rsid w:val="00187129"/>
    <w:rsid w:val="001879D6"/>
    <w:rsid w:val="0019164F"/>
    <w:rsid w:val="001916B2"/>
    <w:rsid w:val="001917ED"/>
    <w:rsid w:val="00191C7C"/>
    <w:rsid w:val="00192C6E"/>
    <w:rsid w:val="00193C39"/>
    <w:rsid w:val="001943F7"/>
    <w:rsid w:val="001A0EDB"/>
    <w:rsid w:val="001A132F"/>
    <w:rsid w:val="001A14ED"/>
    <w:rsid w:val="001A2240"/>
    <w:rsid w:val="001A67D9"/>
    <w:rsid w:val="001A79A8"/>
    <w:rsid w:val="001B0087"/>
    <w:rsid w:val="001B10F5"/>
    <w:rsid w:val="001B2326"/>
    <w:rsid w:val="001B252D"/>
    <w:rsid w:val="001B2904"/>
    <w:rsid w:val="001B4F2B"/>
    <w:rsid w:val="001B5FDC"/>
    <w:rsid w:val="001B63BC"/>
    <w:rsid w:val="001B656F"/>
    <w:rsid w:val="001C0546"/>
    <w:rsid w:val="001C2D5D"/>
    <w:rsid w:val="001C632F"/>
    <w:rsid w:val="001C7813"/>
    <w:rsid w:val="001C79FB"/>
    <w:rsid w:val="001C7CCE"/>
    <w:rsid w:val="001D15ED"/>
    <w:rsid w:val="001D23AC"/>
    <w:rsid w:val="001D328B"/>
    <w:rsid w:val="001D4A93"/>
    <w:rsid w:val="001D7492"/>
    <w:rsid w:val="001D74C5"/>
    <w:rsid w:val="001D76CA"/>
    <w:rsid w:val="001D7948"/>
    <w:rsid w:val="001D7D58"/>
    <w:rsid w:val="001E07D7"/>
    <w:rsid w:val="001E0946"/>
    <w:rsid w:val="001E0D99"/>
    <w:rsid w:val="001E20C2"/>
    <w:rsid w:val="001E5873"/>
    <w:rsid w:val="001E7C32"/>
    <w:rsid w:val="001F0210"/>
    <w:rsid w:val="001F0465"/>
    <w:rsid w:val="001F10F7"/>
    <w:rsid w:val="001F13CA"/>
    <w:rsid w:val="001F18CE"/>
    <w:rsid w:val="001F1BC7"/>
    <w:rsid w:val="001F2632"/>
    <w:rsid w:val="001F2A50"/>
    <w:rsid w:val="001F3DB9"/>
    <w:rsid w:val="001F491C"/>
    <w:rsid w:val="001F59E0"/>
    <w:rsid w:val="001F5C29"/>
    <w:rsid w:val="001F5D16"/>
    <w:rsid w:val="0020013A"/>
    <w:rsid w:val="00202422"/>
    <w:rsid w:val="00202E43"/>
    <w:rsid w:val="00203389"/>
    <w:rsid w:val="0020345F"/>
    <w:rsid w:val="00204168"/>
    <w:rsid w:val="0020462A"/>
    <w:rsid w:val="00205064"/>
    <w:rsid w:val="00205C1E"/>
    <w:rsid w:val="00206D86"/>
    <w:rsid w:val="0020715D"/>
    <w:rsid w:val="00210DDD"/>
    <w:rsid w:val="002125EA"/>
    <w:rsid w:val="002149FE"/>
    <w:rsid w:val="00214B50"/>
    <w:rsid w:val="00215A82"/>
    <w:rsid w:val="00215E32"/>
    <w:rsid w:val="0021605B"/>
    <w:rsid w:val="0022139A"/>
    <w:rsid w:val="00222EFB"/>
    <w:rsid w:val="002237BD"/>
    <w:rsid w:val="002239F2"/>
    <w:rsid w:val="0022433E"/>
    <w:rsid w:val="00224957"/>
    <w:rsid w:val="00225508"/>
    <w:rsid w:val="00225570"/>
    <w:rsid w:val="0022577C"/>
    <w:rsid w:val="00230D4D"/>
    <w:rsid w:val="002323FE"/>
    <w:rsid w:val="002329AF"/>
    <w:rsid w:val="00232C63"/>
    <w:rsid w:val="002339F6"/>
    <w:rsid w:val="00234C13"/>
    <w:rsid w:val="002369FD"/>
    <w:rsid w:val="00236A7E"/>
    <w:rsid w:val="00236D6B"/>
    <w:rsid w:val="0023760E"/>
    <w:rsid w:val="0023760F"/>
    <w:rsid w:val="00237985"/>
    <w:rsid w:val="00237C60"/>
    <w:rsid w:val="00240895"/>
    <w:rsid w:val="00241AD7"/>
    <w:rsid w:val="00242EF7"/>
    <w:rsid w:val="002444D7"/>
    <w:rsid w:val="002470AC"/>
    <w:rsid w:val="00252D47"/>
    <w:rsid w:val="002559C0"/>
    <w:rsid w:val="00255A8B"/>
    <w:rsid w:val="002569BF"/>
    <w:rsid w:val="00257B24"/>
    <w:rsid w:val="002617A4"/>
    <w:rsid w:val="00261940"/>
    <w:rsid w:val="00261C79"/>
    <w:rsid w:val="00263092"/>
    <w:rsid w:val="002662A5"/>
    <w:rsid w:val="002667AC"/>
    <w:rsid w:val="00273257"/>
    <w:rsid w:val="002733C3"/>
    <w:rsid w:val="00274BC1"/>
    <w:rsid w:val="00277F6F"/>
    <w:rsid w:val="0028173B"/>
    <w:rsid w:val="00281A5D"/>
    <w:rsid w:val="00281D56"/>
    <w:rsid w:val="00282053"/>
    <w:rsid w:val="002825B1"/>
    <w:rsid w:val="002840C6"/>
    <w:rsid w:val="00284C5E"/>
    <w:rsid w:val="002856C6"/>
    <w:rsid w:val="0028597E"/>
    <w:rsid w:val="00285E66"/>
    <w:rsid w:val="00291A10"/>
    <w:rsid w:val="002925B2"/>
    <w:rsid w:val="002932BF"/>
    <w:rsid w:val="00294856"/>
    <w:rsid w:val="00294B37"/>
    <w:rsid w:val="00296E28"/>
    <w:rsid w:val="002A191D"/>
    <w:rsid w:val="002A195C"/>
    <w:rsid w:val="002A2710"/>
    <w:rsid w:val="002A4A61"/>
    <w:rsid w:val="002A5824"/>
    <w:rsid w:val="002B144B"/>
    <w:rsid w:val="002B181B"/>
    <w:rsid w:val="002B3C00"/>
    <w:rsid w:val="002B7DF1"/>
    <w:rsid w:val="002C0375"/>
    <w:rsid w:val="002C066D"/>
    <w:rsid w:val="002C2577"/>
    <w:rsid w:val="002C3CD7"/>
    <w:rsid w:val="002C4C6D"/>
    <w:rsid w:val="002C61FC"/>
    <w:rsid w:val="002C66AA"/>
    <w:rsid w:val="002C6B4F"/>
    <w:rsid w:val="002C72E1"/>
    <w:rsid w:val="002D1D40"/>
    <w:rsid w:val="002D34AA"/>
    <w:rsid w:val="002D36DC"/>
    <w:rsid w:val="002D4629"/>
    <w:rsid w:val="002D518F"/>
    <w:rsid w:val="002D7ED5"/>
    <w:rsid w:val="002E098E"/>
    <w:rsid w:val="002E1B18"/>
    <w:rsid w:val="002E39A2"/>
    <w:rsid w:val="002E46D8"/>
    <w:rsid w:val="002E6FF6"/>
    <w:rsid w:val="002F12C4"/>
    <w:rsid w:val="002F25B2"/>
    <w:rsid w:val="002F2A4B"/>
    <w:rsid w:val="002F2BC5"/>
    <w:rsid w:val="002F3658"/>
    <w:rsid w:val="002F376B"/>
    <w:rsid w:val="002F551E"/>
    <w:rsid w:val="002F5C8C"/>
    <w:rsid w:val="002F7199"/>
    <w:rsid w:val="002F73D9"/>
    <w:rsid w:val="002F7A8D"/>
    <w:rsid w:val="002F7D11"/>
    <w:rsid w:val="00301183"/>
    <w:rsid w:val="003024ED"/>
    <w:rsid w:val="00305D6E"/>
    <w:rsid w:val="0030782E"/>
    <w:rsid w:val="00307F5F"/>
    <w:rsid w:val="003131B6"/>
    <w:rsid w:val="00316708"/>
    <w:rsid w:val="003171CE"/>
    <w:rsid w:val="003214E2"/>
    <w:rsid w:val="003217BB"/>
    <w:rsid w:val="0032341C"/>
    <w:rsid w:val="00323774"/>
    <w:rsid w:val="00323827"/>
    <w:rsid w:val="00323B7A"/>
    <w:rsid w:val="00325AB6"/>
    <w:rsid w:val="00327479"/>
    <w:rsid w:val="0032775F"/>
    <w:rsid w:val="003308A8"/>
    <w:rsid w:val="00331085"/>
    <w:rsid w:val="00331CC5"/>
    <w:rsid w:val="003321C9"/>
    <w:rsid w:val="00332B0D"/>
    <w:rsid w:val="00334365"/>
    <w:rsid w:val="00336199"/>
    <w:rsid w:val="00336337"/>
    <w:rsid w:val="0033734B"/>
    <w:rsid w:val="003403AD"/>
    <w:rsid w:val="0034133D"/>
    <w:rsid w:val="00342598"/>
    <w:rsid w:val="003449F9"/>
    <w:rsid w:val="003479E4"/>
    <w:rsid w:val="00347C43"/>
    <w:rsid w:val="00350768"/>
    <w:rsid w:val="00350E78"/>
    <w:rsid w:val="003546AD"/>
    <w:rsid w:val="00354A2D"/>
    <w:rsid w:val="0035555E"/>
    <w:rsid w:val="00355D12"/>
    <w:rsid w:val="00356128"/>
    <w:rsid w:val="00356D10"/>
    <w:rsid w:val="00356F8C"/>
    <w:rsid w:val="00357283"/>
    <w:rsid w:val="00360C87"/>
    <w:rsid w:val="003651C4"/>
    <w:rsid w:val="00366AF0"/>
    <w:rsid w:val="00370EDA"/>
    <w:rsid w:val="003713CA"/>
    <w:rsid w:val="003729FC"/>
    <w:rsid w:val="00372FCA"/>
    <w:rsid w:val="00373245"/>
    <w:rsid w:val="0037568F"/>
    <w:rsid w:val="00375E92"/>
    <w:rsid w:val="003766B9"/>
    <w:rsid w:val="00376F16"/>
    <w:rsid w:val="003803EA"/>
    <w:rsid w:val="003810B0"/>
    <w:rsid w:val="00382C54"/>
    <w:rsid w:val="0038516A"/>
    <w:rsid w:val="00385654"/>
    <w:rsid w:val="00385E8C"/>
    <w:rsid w:val="0038601E"/>
    <w:rsid w:val="003906A1"/>
    <w:rsid w:val="00391A76"/>
    <w:rsid w:val="003924F8"/>
    <w:rsid w:val="003945E3"/>
    <w:rsid w:val="00395A50"/>
    <w:rsid w:val="0039787F"/>
    <w:rsid w:val="003A161F"/>
    <w:rsid w:val="003A1693"/>
    <w:rsid w:val="003A1CC7"/>
    <w:rsid w:val="003A3196"/>
    <w:rsid w:val="003A478D"/>
    <w:rsid w:val="003A4D0C"/>
    <w:rsid w:val="003A5BFF"/>
    <w:rsid w:val="003A6119"/>
    <w:rsid w:val="003B03CE"/>
    <w:rsid w:val="003B4DAD"/>
    <w:rsid w:val="003B52F2"/>
    <w:rsid w:val="003B76BD"/>
    <w:rsid w:val="003C3A9A"/>
    <w:rsid w:val="003C47D1"/>
    <w:rsid w:val="003C58AE"/>
    <w:rsid w:val="003C6A70"/>
    <w:rsid w:val="003C74FF"/>
    <w:rsid w:val="003D1398"/>
    <w:rsid w:val="003D1D90"/>
    <w:rsid w:val="003D26A5"/>
    <w:rsid w:val="003D3623"/>
    <w:rsid w:val="003D470E"/>
    <w:rsid w:val="003D4734"/>
    <w:rsid w:val="003D4E13"/>
    <w:rsid w:val="003D5013"/>
    <w:rsid w:val="003D603F"/>
    <w:rsid w:val="003D78F7"/>
    <w:rsid w:val="003E04BA"/>
    <w:rsid w:val="003E1A2F"/>
    <w:rsid w:val="003E582B"/>
    <w:rsid w:val="003E5916"/>
    <w:rsid w:val="003E5CD9"/>
    <w:rsid w:val="003E5DE7"/>
    <w:rsid w:val="003E667C"/>
    <w:rsid w:val="003E7414"/>
    <w:rsid w:val="003E74A6"/>
    <w:rsid w:val="003E7F99"/>
    <w:rsid w:val="003F0DA2"/>
    <w:rsid w:val="003F0E66"/>
    <w:rsid w:val="003F1275"/>
    <w:rsid w:val="003F2D6C"/>
    <w:rsid w:val="003F3ECD"/>
    <w:rsid w:val="003F496B"/>
    <w:rsid w:val="003F57B6"/>
    <w:rsid w:val="004014AE"/>
    <w:rsid w:val="00403645"/>
    <w:rsid w:val="00404851"/>
    <w:rsid w:val="004051EE"/>
    <w:rsid w:val="0040735F"/>
    <w:rsid w:val="00407C5B"/>
    <w:rsid w:val="00413C1C"/>
    <w:rsid w:val="00415618"/>
    <w:rsid w:val="00416B14"/>
    <w:rsid w:val="00421159"/>
    <w:rsid w:val="00425C4C"/>
    <w:rsid w:val="00426A36"/>
    <w:rsid w:val="00430648"/>
    <w:rsid w:val="0043413E"/>
    <w:rsid w:val="00434DE0"/>
    <w:rsid w:val="0043567D"/>
    <w:rsid w:val="00436DFA"/>
    <w:rsid w:val="00440FF1"/>
    <w:rsid w:val="004417F2"/>
    <w:rsid w:val="00441D64"/>
    <w:rsid w:val="00442799"/>
    <w:rsid w:val="00443FBF"/>
    <w:rsid w:val="00444677"/>
    <w:rsid w:val="004446E2"/>
    <w:rsid w:val="00444DA4"/>
    <w:rsid w:val="004452DF"/>
    <w:rsid w:val="00447E0D"/>
    <w:rsid w:val="004507E7"/>
    <w:rsid w:val="00450CC0"/>
    <w:rsid w:val="00450F24"/>
    <w:rsid w:val="004536CC"/>
    <w:rsid w:val="00453D38"/>
    <w:rsid w:val="00453D7B"/>
    <w:rsid w:val="0045555A"/>
    <w:rsid w:val="004556E2"/>
    <w:rsid w:val="00456877"/>
    <w:rsid w:val="00457028"/>
    <w:rsid w:val="00457FA3"/>
    <w:rsid w:val="00460830"/>
    <w:rsid w:val="00462172"/>
    <w:rsid w:val="00462DE5"/>
    <w:rsid w:val="00463E43"/>
    <w:rsid w:val="004640E0"/>
    <w:rsid w:val="00464627"/>
    <w:rsid w:val="0046487C"/>
    <w:rsid w:val="0047267B"/>
    <w:rsid w:val="00473F40"/>
    <w:rsid w:val="00475A71"/>
    <w:rsid w:val="004765E7"/>
    <w:rsid w:val="00482AD0"/>
    <w:rsid w:val="00482AF6"/>
    <w:rsid w:val="00482CC3"/>
    <w:rsid w:val="00484A7A"/>
    <w:rsid w:val="004852CC"/>
    <w:rsid w:val="004856A9"/>
    <w:rsid w:val="00485C8F"/>
    <w:rsid w:val="004866E1"/>
    <w:rsid w:val="00486EB3"/>
    <w:rsid w:val="004877F3"/>
    <w:rsid w:val="00487AEB"/>
    <w:rsid w:val="00492140"/>
    <w:rsid w:val="00494008"/>
    <w:rsid w:val="0049468A"/>
    <w:rsid w:val="004955FF"/>
    <w:rsid w:val="00496F47"/>
    <w:rsid w:val="00497A2E"/>
    <w:rsid w:val="004A0AF4"/>
    <w:rsid w:val="004A1327"/>
    <w:rsid w:val="004A2FC2"/>
    <w:rsid w:val="004A3EA8"/>
    <w:rsid w:val="004A696A"/>
    <w:rsid w:val="004A6D23"/>
    <w:rsid w:val="004B0E97"/>
    <w:rsid w:val="004B3824"/>
    <w:rsid w:val="004B493F"/>
    <w:rsid w:val="004B50E4"/>
    <w:rsid w:val="004B5846"/>
    <w:rsid w:val="004C0449"/>
    <w:rsid w:val="004C0F0A"/>
    <w:rsid w:val="004C12FF"/>
    <w:rsid w:val="004C1A49"/>
    <w:rsid w:val="004C3C2A"/>
    <w:rsid w:val="004C3F6B"/>
    <w:rsid w:val="004C44F0"/>
    <w:rsid w:val="004C5CC6"/>
    <w:rsid w:val="004C6CAE"/>
    <w:rsid w:val="004C7373"/>
    <w:rsid w:val="004C7919"/>
    <w:rsid w:val="004C7CE0"/>
    <w:rsid w:val="004D031C"/>
    <w:rsid w:val="004D03A1"/>
    <w:rsid w:val="004D071D"/>
    <w:rsid w:val="004D1F00"/>
    <w:rsid w:val="004D2D75"/>
    <w:rsid w:val="004D4077"/>
    <w:rsid w:val="004D46F3"/>
    <w:rsid w:val="004D6BE8"/>
    <w:rsid w:val="004D7188"/>
    <w:rsid w:val="004D7F6C"/>
    <w:rsid w:val="004E093A"/>
    <w:rsid w:val="004E301B"/>
    <w:rsid w:val="004E3291"/>
    <w:rsid w:val="004E36AD"/>
    <w:rsid w:val="004E46DF"/>
    <w:rsid w:val="004E5DBC"/>
    <w:rsid w:val="004E62CE"/>
    <w:rsid w:val="004E63E6"/>
    <w:rsid w:val="004E703A"/>
    <w:rsid w:val="004F0CB7"/>
    <w:rsid w:val="004F29F9"/>
    <w:rsid w:val="004F3018"/>
    <w:rsid w:val="004F360D"/>
    <w:rsid w:val="004F4564"/>
    <w:rsid w:val="004F4B21"/>
    <w:rsid w:val="004F4C1D"/>
    <w:rsid w:val="004F56DA"/>
    <w:rsid w:val="004F5B3D"/>
    <w:rsid w:val="004F64FA"/>
    <w:rsid w:val="004F7BBB"/>
    <w:rsid w:val="0050107D"/>
    <w:rsid w:val="0050128F"/>
    <w:rsid w:val="005016C3"/>
    <w:rsid w:val="00501CC3"/>
    <w:rsid w:val="00501E52"/>
    <w:rsid w:val="005027C8"/>
    <w:rsid w:val="00502852"/>
    <w:rsid w:val="00504824"/>
    <w:rsid w:val="00504958"/>
    <w:rsid w:val="00504AA2"/>
    <w:rsid w:val="005052E9"/>
    <w:rsid w:val="005065EB"/>
    <w:rsid w:val="00510116"/>
    <w:rsid w:val="00510E6B"/>
    <w:rsid w:val="00515091"/>
    <w:rsid w:val="00517ED6"/>
    <w:rsid w:val="00520B8C"/>
    <w:rsid w:val="00520CF9"/>
    <w:rsid w:val="00520D13"/>
    <w:rsid w:val="0052151C"/>
    <w:rsid w:val="005216F9"/>
    <w:rsid w:val="005221C7"/>
    <w:rsid w:val="00522D9E"/>
    <w:rsid w:val="0052379E"/>
    <w:rsid w:val="005243B4"/>
    <w:rsid w:val="00525BB7"/>
    <w:rsid w:val="0052742F"/>
    <w:rsid w:val="00527489"/>
    <w:rsid w:val="005277E5"/>
    <w:rsid w:val="00527B71"/>
    <w:rsid w:val="00527BB3"/>
    <w:rsid w:val="00530CC8"/>
    <w:rsid w:val="00531734"/>
    <w:rsid w:val="0053254A"/>
    <w:rsid w:val="00533181"/>
    <w:rsid w:val="00533514"/>
    <w:rsid w:val="0053435E"/>
    <w:rsid w:val="00537DC0"/>
    <w:rsid w:val="005400AC"/>
    <w:rsid w:val="005409C5"/>
    <w:rsid w:val="0054235E"/>
    <w:rsid w:val="005431EC"/>
    <w:rsid w:val="0054425D"/>
    <w:rsid w:val="00547569"/>
    <w:rsid w:val="00547CC9"/>
    <w:rsid w:val="00551DC3"/>
    <w:rsid w:val="00551F92"/>
    <w:rsid w:val="00553E26"/>
    <w:rsid w:val="0055459B"/>
    <w:rsid w:val="00554995"/>
    <w:rsid w:val="00554EEF"/>
    <w:rsid w:val="0055549D"/>
    <w:rsid w:val="00557272"/>
    <w:rsid w:val="00557508"/>
    <w:rsid w:val="0056210D"/>
    <w:rsid w:val="00564AE2"/>
    <w:rsid w:val="005653DA"/>
    <w:rsid w:val="00565A4C"/>
    <w:rsid w:val="00567045"/>
    <w:rsid w:val="00567600"/>
    <w:rsid w:val="00567934"/>
    <w:rsid w:val="005702B6"/>
    <w:rsid w:val="005703A1"/>
    <w:rsid w:val="00570F7E"/>
    <w:rsid w:val="00571583"/>
    <w:rsid w:val="0057175B"/>
    <w:rsid w:val="00572BE9"/>
    <w:rsid w:val="00572E7A"/>
    <w:rsid w:val="005740F0"/>
    <w:rsid w:val="00574AD3"/>
    <w:rsid w:val="00577909"/>
    <w:rsid w:val="00581497"/>
    <w:rsid w:val="00582FE4"/>
    <w:rsid w:val="00583212"/>
    <w:rsid w:val="005856D2"/>
    <w:rsid w:val="00585D8F"/>
    <w:rsid w:val="00586072"/>
    <w:rsid w:val="0058644C"/>
    <w:rsid w:val="00587F10"/>
    <w:rsid w:val="00591351"/>
    <w:rsid w:val="00594207"/>
    <w:rsid w:val="00596413"/>
    <w:rsid w:val="00596B6A"/>
    <w:rsid w:val="005A16CF"/>
    <w:rsid w:val="005A2989"/>
    <w:rsid w:val="005A2A5A"/>
    <w:rsid w:val="005A2ECA"/>
    <w:rsid w:val="005A4504"/>
    <w:rsid w:val="005A5CA8"/>
    <w:rsid w:val="005A685A"/>
    <w:rsid w:val="005B148D"/>
    <w:rsid w:val="005B151D"/>
    <w:rsid w:val="005B1F5F"/>
    <w:rsid w:val="005B31EA"/>
    <w:rsid w:val="005B34A6"/>
    <w:rsid w:val="005B5EF1"/>
    <w:rsid w:val="005B6958"/>
    <w:rsid w:val="005B6C67"/>
    <w:rsid w:val="005C0CBC"/>
    <w:rsid w:val="005C4204"/>
    <w:rsid w:val="005C47AF"/>
    <w:rsid w:val="005C64CE"/>
    <w:rsid w:val="005C6823"/>
    <w:rsid w:val="005C694C"/>
    <w:rsid w:val="005C7311"/>
    <w:rsid w:val="005C7933"/>
    <w:rsid w:val="005D1461"/>
    <w:rsid w:val="005D33B5"/>
    <w:rsid w:val="005D396C"/>
    <w:rsid w:val="005D4779"/>
    <w:rsid w:val="005D5C6E"/>
    <w:rsid w:val="005D77FE"/>
    <w:rsid w:val="005D7951"/>
    <w:rsid w:val="005D7D19"/>
    <w:rsid w:val="005E04F5"/>
    <w:rsid w:val="005E1700"/>
    <w:rsid w:val="005E3E49"/>
    <w:rsid w:val="005E768D"/>
    <w:rsid w:val="005F01EE"/>
    <w:rsid w:val="005F160F"/>
    <w:rsid w:val="005F19DD"/>
    <w:rsid w:val="005F305B"/>
    <w:rsid w:val="005F3B07"/>
    <w:rsid w:val="005F4AD8"/>
    <w:rsid w:val="005F51CA"/>
    <w:rsid w:val="005F5ADA"/>
    <w:rsid w:val="005F5FA5"/>
    <w:rsid w:val="005F695C"/>
    <w:rsid w:val="005F74A8"/>
    <w:rsid w:val="00600A10"/>
    <w:rsid w:val="00600CBB"/>
    <w:rsid w:val="0060105F"/>
    <w:rsid w:val="00602FE4"/>
    <w:rsid w:val="00604E5C"/>
    <w:rsid w:val="00605617"/>
    <w:rsid w:val="006065F0"/>
    <w:rsid w:val="00607192"/>
    <w:rsid w:val="00610746"/>
    <w:rsid w:val="006108FD"/>
    <w:rsid w:val="006131ED"/>
    <w:rsid w:val="00614576"/>
    <w:rsid w:val="00615E8C"/>
    <w:rsid w:val="00617A63"/>
    <w:rsid w:val="006206FF"/>
    <w:rsid w:val="00621286"/>
    <w:rsid w:val="006216A9"/>
    <w:rsid w:val="00622256"/>
    <w:rsid w:val="0062228B"/>
    <w:rsid w:val="0062254C"/>
    <w:rsid w:val="0062298E"/>
    <w:rsid w:val="0062350A"/>
    <w:rsid w:val="00623BDC"/>
    <w:rsid w:val="0062440B"/>
    <w:rsid w:val="006254B0"/>
    <w:rsid w:val="00626A19"/>
    <w:rsid w:val="00626B14"/>
    <w:rsid w:val="00626C73"/>
    <w:rsid w:val="006302F7"/>
    <w:rsid w:val="00631EB7"/>
    <w:rsid w:val="0063254C"/>
    <w:rsid w:val="006336D5"/>
    <w:rsid w:val="00633949"/>
    <w:rsid w:val="00634281"/>
    <w:rsid w:val="00635200"/>
    <w:rsid w:val="0063522A"/>
    <w:rsid w:val="006362D2"/>
    <w:rsid w:val="0064435F"/>
    <w:rsid w:val="00644E00"/>
    <w:rsid w:val="00644E29"/>
    <w:rsid w:val="006450D8"/>
    <w:rsid w:val="0064561B"/>
    <w:rsid w:val="00646708"/>
    <w:rsid w:val="006469A1"/>
    <w:rsid w:val="006473F8"/>
    <w:rsid w:val="0064760E"/>
    <w:rsid w:val="006504A1"/>
    <w:rsid w:val="00650868"/>
    <w:rsid w:val="006511F1"/>
    <w:rsid w:val="006548B7"/>
    <w:rsid w:val="00654B3B"/>
    <w:rsid w:val="0065586F"/>
    <w:rsid w:val="00656882"/>
    <w:rsid w:val="00656F2B"/>
    <w:rsid w:val="00657DBD"/>
    <w:rsid w:val="0066149B"/>
    <w:rsid w:val="0066201A"/>
    <w:rsid w:val="00662343"/>
    <w:rsid w:val="00664583"/>
    <w:rsid w:val="0066483B"/>
    <w:rsid w:val="006667B5"/>
    <w:rsid w:val="00666C3F"/>
    <w:rsid w:val="0067069C"/>
    <w:rsid w:val="0067102F"/>
    <w:rsid w:val="00671F29"/>
    <w:rsid w:val="0067305F"/>
    <w:rsid w:val="00675093"/>
    <w:rsid w:val="006762D5"/>
    <w:rsid w:val="00677047"/>
    <w:rsid w:val="00677427"/>
    <w:rsid w:val="0067788A"/>
    <w:rsid w:val="00680308"/>
    <w:rsid w:val="00680DD0"/>
    <w:rsid w:val="0068429C"/>
    <w:rsid w:val="00685379"/>
    <w:rsid w:val="00686866"/>
    <w:rsid w:val="00686A71"/>
    <w:rsid w:val="00687476"/>
    <w:rsid w:val="0069038E"/>
    <w:rsid w:val="00690C2A"/>
    <w:rsid w:val="006910BB"/>
    <w:rsid w:val="00692C95"/>
    <w:rsid w:val="006936F0"/>
    <w:rsid w:val="006962C5"/>
    <w:rsid w:val="00696825"/>
    <w:rsid w:val="006976B8"/>
    <w:rsid w:val="006A0E6F"/>
    <w:rsid w:val="006A3A0E"/>
    <w:rsid w:val="006A3D2B"/>
    <w:rsid w:val="006A3EB3"/>
    <w:rsid w:val="006A40D8"/>
    <w:rsid w:val="006A40FB"/>
    <w:rsid w:val="006A4315"/>
    <w:rsid w:val="006A46D0"/>
    <w:rsid w:val="006A503E"/>
    <w:rsid w:val="006A59BC"/>
    <w:rsid w:val="006A5C22"/>
    <w:rsid w:val="006A6FDE"/>
    <w:rsid w:val="006A7F86"/>
    <w:rsid w:val="006B45AA"/>
    <w:rsid w:val="006B6528"/>
    <w:rsid w:val="006C0178"/>
    <w:rsid w:val="006C05D0"/>
    <w:rsid w:val="006C063A"/>
    <w:rsid w:val="006C0E55"/>
    <w:rsid w:val="006C1FA8"/>
    <w:rsid w:val="006C2C97"/>
    <w:rsid w:val="006C4219"/>
    <w:rsid w:val="006C707A"/>
    <w:rsid w:val="006C7B6C"/>
    <w:rsid w:val="006C7B70"/>
    <w:rsid w:val="006D19B1"/>
    <w:rsid w:val="006D2BF9"/>
    <w:rsid w:val="006D2C0F"/>
    <w:rsid w:val="006D3377"/>
    <w:rsid w:val="006D3E5E"/>
    <w:rsid w:val="006D5362"/>
    <w:rsid w:val="006E02DB"/>
    <w:rsid w:val="006E168B"/>
    <w:rsid w:val="006E181A"/>
    <w:rsid w:val="006E2D44"/>
    <w:rsid w:val="006E2F89"/>
    <w:rsid w:val="006E48F2"/>
    <w:rsid w:val="006E5B0C"/>
    <w:rsid w:val="006E6806"/>
    <w:rsid w:val="006E7E74"/>
    <w:rsid w:val="006F1F48"/>
    <w:rsid w:val="006F38AD"/>
    <w:rsid w:val="006F3B87"/>
    <w:rsid w:val="006F3DD4"/>
    <w:rsid w:val="006F61C5"/>
    <w:rsid w:val="006F6897"/>
    <w:rsid w:val="00702926"/>
    <w:rsid w:val="007043EB"/>
    <w:rsid w:val="00704B80"/>
    <w:rsid w:val="00707A74"/>
    <w:rsid w:val="00711E05"/>
    <w:rsid w:val="007123BE"/>
    <w:rsid w:val="00713B33"/>
    <w:rsid w:val="00715C79"/>
    <w:rsid w:val="00720650"/>
    <w:rsid w:val="007208DD"/>
    <w:rsid w:val="00720DB7"/>
    <w:rsid w:val="007220CF"/>
    <w:rsid w:val="00722AA8"/>
    <w:rsid w:val="00724942"/>
    <w:rsid w:val="00726F92"/>
    <w:rsid w:val="00727195"/>
    <w:rsid w:val="00727341"/>
    <w:rsid w:val="007332FE"/>
    <w:rsid w:val="00733A81"/>
    <w:rsid w:val="00734F1A"/>
    <w:rsid w:val="00735FB8"/>
    <w:rsid w:val="00736065"/>
    <w:rsid w:val="0074006F"/>
    <w:rsid w:val="00740147"/>
    <w:rsid w:val="00741D75"/>
    <w:rsid w:val="0074264B"/>
    <w:rsid w:val="0074621F"/>
    <w:rsid w:val="007463FB"/>
    <w:rsid w:val="00746E81"/>
    <w:rsid w:val="007513CD"/>
    <w:rsid w:val="00752681"/>
    <w:rsid w:val="0075603B"/>
    <w:rsid w:val="00756665"/>
    <w:rsid w:val="0076196C"/>
    <w:rsid w:val="00762BCB"/>
    <w:rsid w:val="00763833"/>
    <w:rsid w:val="007652BB"/>
    <w:rsid w:val="00766B1A"/>
    <w:rsid w:val="00766DFE"/>
    <w:rsid w:val="0077239B"/>
    <w:rsid w:val="00773360"/>
    <w:rsid w:val="007773AA"/>
    <w:rsid w:val="0078070F"/>
    <w:rsid w:val="0078119B"/>
    <w:rsid w:val="0078235E"/>
    <w:rsid w:val="00783B46"/>
    <w:rsid w:val="00786A15"/>
    <w:rsid w:val="007912D7"/>
    <w:rsid w:val="007914E4"/>
    <w:rsid w:val="007914F3"/>
    <w:rsid w:val="007926D8"/>
    <w:rsid w:val="00792AA3"/>
    <w:rsid w:val="00792D44"/>
    <w:rsid w:val="00794064"/>
    <w:rsid w:val="00794BC4"/>
    <w:rsid w:val="00794F1E"/>
    <w:rsid w:val="00795C50"/>
    <w:rsid w:val="007A098E"/>
    <w:rsid w:val="007A5765"/>
    <w:rsid w:val="007A5B89"/>
    <w:rsid w:val="007B16F9"/>
    <w:rsid w:val="007B4D5D"/>
    <w:rsid w:val="007C0795"/>
    <w:rsid w:val="007C0F53"/>
    <w:rsid w:val="007C14AD"/>
    <w:rsid w:val="007C1532"/>
    <w:rsid w:val="007C20CD"/>
    <w:rsid w:val="007C2B47"/>
    <w:rsid w:val="007C2E26"/>
    <w:rsid w:val="007C3484"/>
    <w:rsid w:val="007C4FDA"/>
    <w:rsid w:val="007C51C0"/>
    <w:rsid w:val="007C6130"/>
    <w:rsid w:val="007C6C61"/>
    <w:rsid w:val="007C6EC2"/>
    <w:rsid w:val="007D2EF4"/>
    <w:rsid w:val="007D3C15"/>
    <w:rsid w:val="007D4D44"/>
    <w:rsid w:val="007D50FF"/>
    <w:rsid w:val="007D6B5D"/>
    <w:rsid w:val="007E0717"/>
    <w:rsid w:val="007E0AC3"/>
    <w:rsid w:val="007E21DF"/>
    <w:rsid w:val="007E43A0"/>
    <w:rsid w:val="007E5479"/>
    <w:rsid w:val="007E58AD"/>
    <w:rsid w:val="007F2243"/>
    <w:rsid w:val="007F2366"/>
    <w:rsid w:val="007F2FE7"/>
    <w:rsid w:val="007F6EC7"/>
    <w:rsid w:val="007F73C5"/>
    <w:rsid w:val="007F75A8"/>
    <w:rsid w:val="00802E53"/>
    <w:rsid w:val="00802FC5"/>
    <w:rsid w:val="00805A94"/>
    <w:rsid w:val="00806EFB"/>
    <w:rsid w:val="00807184"/>
    <w:rsid w:val="00810147"/>
    <w:rsid w:val="0081078F"/>
    <w:rsid w:val="00812E33"/>
    <w:rsid w:val="008138C1"/>
    <w:rsid w:val="00816B48"/>
    <w:rsid w:val="00817339"/>
    <w:rsid w:val="008204A2"/>
    <w:rsid w:val="008208CB"/>
    <w:rsid w:val="00820B60"/>
    <w:rsid w:val="00821344"/>
    <w:rsid w:val="00822070"/>
    <w:rsid w:val="00822142"/>
    <w:rsid w:val="00822EA3"/>
    <w:rsid w:val="008239B4"/>
    <w:rsid w:val="0082437A"/>
    <w:rsid w:val="008244C9"/>
    <w:rsid w:val="00827FBE"/>
    <w:rsid w:val="00830ACB"/>
    <w:rsid w:val="00831EDC"/>
    <w:rsid w:val="00832700"/>
    <w:rsid w:val="00832898"/>
    <w:rsid w:val="008329BF"/>
    <w:rsid w:val="00832BF2"/>
    <w:rsid w:val="008335BB"/>
    <w:rsid w:val="0083399E"/>
    <w:rsid w:val="00833CF6"/>
    <w:rsid w:val="008346BB"/>
    <w:rsid w:val="00835551"/>
    <w:rsid w:val="00835A0A"/>
    <w:rsid w:val="008361AD"/>
    <w:rsid w:val="008373CF"/>
    <w:rsid w:val="008377E3"/>
    <w:rsid w:val="008378E7"/>
    <w:rsid w:val="0084052F"/>
    <w:rsid w:val="00840654"/>
    <w:rsid w:val="00840667"/>
    <w:rsid w:val="00842839"/>
    <w:rsid w:val="008428E1"/>
    <w:rsid w:val="00842B0F"/>
    <w:rsid w:val="00844019"/>
    <w:rsid w:val="00850566"/>
    <w:rsid w:val="00852B3C"/>
    <w:rsid w:val="008532E6"/>
    <w:rsid w:val="008557FD"/>
    <w:rsid w:val="00856D6F"/>
    <w:rsid w:val="0085795D"/>
    <w:rsid w:val="008600FA"/>
    <w:rsid w:val="00865DAE"/>
    <w:rsid w:val="008663BA"/>
    <w:rsid w:val="0086745D"/>
    <w:rsid w:val="00867FF5"/>
    <w:rsid w:val="0087144A"/>
    <w:rsid w:val="00872777"/>
    <w:rsid w:val="008739D8"/>
    <w:rsid w:val="00874DF4"/>
    <w:rsid w:val="00875B51"/>
    <w:rsid w:val="008776B0"/>
    <w:rsid w:val="0088012D"/>
    <w:rsid w:val="00881C47"/>
    <w:rsid w:val="008820C7"/>
    <w:rsid w:val="008835F9"/>
    <w:rsid w:val="00883FD4"/>
    <w:rsid w:val="00884237"/>
    <w:rsid w:val="00887542"/>
    <w:rsid w:val="00887583"/>
    <w:rsid w:val="00890522"/>
    <w:rsid w:val="00891445"/>
    <w:rsid w:val="00892AC4"/>
    <w:rsid w:val="00895CFA"/>
    <w:rsid w:val="00895F52"/>
    <w:rsid w:val="00897183"/>
    <w:rsid w:val="008975EB"/>
    <w:rsid w:val="008A1988"/>
    <w:rsid w:val="008A337C"/>
    <w:rsid w:val="008A4547"/>
    <w:rsid w:val="008A4837"/>
    <w:rsid w:val="008A54D3"/>
    <w:rsid w:val="008A5AFD"/>
    <w:rsid w:val="008A65A8"/>
    <w:rsid w:val="008B27A2"/>
    <w:rsid w:val="008B290E"/>
    <w:rsid w:val="008B3241"/>
    <w:rsid w:val="008B33AC"/>
    <w:rsid w:val="008B34BB"/>
    <w:rsid w:val="008B3EAD"/>
    <w:rsid w:val="008B44B8"/>
    <w:rsid w:val="008B47B4"/>
    <w:rsid w:val="008B5396"/>
    <w:rsid w:val="008B7BB7"/>
    <w:rsid w:val="008C2FB3"/>
    <w:rsid w:val="008C3BCE"/>
    <w:rsid w:val="008C489E"/>
    <w:rsid w:val="008C4913"/>
    <w:rsid w:val="008C5478"/>
    <w:rsid w:val="008C57E5"/>
    <w:rsid w:val="008C5AD6"/>
    <w:rsid w:val="008C5D4E"/>
    <w:rsid w:val="008C640A"/>
    <w:rsid w:val="008C699F"/>
    <w:rsid w:val="008C6D27"/>
    <w:rsid w:val="008C7A4B"/>
    <w:rsid w:val="008D0A4D"/>
    <w:rsid w:val="008D0C05"/>
    <w:rsid w:val="008D0E81"/>
    <w:rsid w:val="008D10DC"/>
    <w:rsid w:val="008D246D"/>
    <w:rsid w:val="008D44BB"/>
    <w:rsid w:val="008D6441"/>
    <w:rsid w:val="008D71CE"/>
    <w:rsid w:val="008D7D56"/>
    <w:rsid w:val="008E0C7F"/>
    <w:rsid w:val="008E0E94"/>
    <w:rsid w:val="008E4011"/>
    <w:rsid w:val="008E444B"/>
    <w:rsid w:val="008E5807"/>
    <w:rsid w:val="008F039B"/>
    <w:rsid w:val="008F1C67"/>
    <w:rsid w:val="008F238D"/>
    <w:rsid w:val="008F3288"/>
    <w:rsid w:val="008F6B66"/>
    <w:rsid w:val="008F72B0"/>
    <w:rsid w:val="00905A7F"/>
    <w:rsid w:val="00907C35"/>
    <w:rsid w:val="00907CEA"/>
    <w:rsid w:val="00910F8F"/>
    <w:rsid w:val="0091118D"/>
    <w:rsid w:val="0091280F"/>
    <w:rsid w:val="00912C30"/>
    <w:rsid w:val="009136AA"/>
    <w:rsid w:val="0091379C"/>
    <w:rsid w:val="00913A82"/>
    <w:rsid w:val="00913CB3"/>
    <w:rsid w:val="00915902"/>
    <w:rsid w:val="009160BD"/>
    <w:rsid w:val="00917AB8"/>
    <w:rsid w:val="0092168F"/>
    <w:rsid w:val="00921D22"/>
    <w:rsid w:val="009225A7"/>
    <w:rsid w:val="00922F08"/>
    <w:rsid w:val="0092372A"/>
    <w:rsid w:val="00923FBC"/>
    <w:rsid w:val="00925708"/>
    <w:rsid w:val="009259B1"/>
    <w:rsid w:val="00926E2E"/>
    <w:rsid w:val="00927FEB"/>
    <w:rsid w:val="009326F9"/>
    <w:rsid w:val="00933947"/>
    <w:rsid w:val="00934B2A"/>
    <w:rsid w:val="00935C3E"/>
    <w:rsid w:val="009362E0"/>
    <w:rsid w:val="00936D66"/>
    <w:rsid w:val="00937393"/>
    <w:rsid w:val="0094091B"/>
    <w:rsid w:val="00943FCE"/>
    <w:rsid w:val="00944591"/>
    <w:rsid w:val="00944CAA"/>
    <w:rsid w:val="00944E6A"/>
    <w:rsid w:val="00947699"/>
    <w:rsid w:val="00947DE9"/>
    <w:rsid w:val="00951CE8"/>
    <w:rsid w:val="00952762"/>
    <w:rsid w:val="0095350F"/>
    <w:rsid w:val="00953565"/>
    <w:rsid w:val="009537D6"/>
    <w:rsid w:val="00954C90"/>
    <w:rsid w:val="009552BB"/>
    <w:rsid w:val="009616AD"/>
    <w:rsid w:val="00962886"/>
    <w:rsid w:val="009660F8"/>
    <w:rsid w:val="00967966"/>
    <w:rsid w:val="00967BF7"/>
    <w:rsid w:val="00970565"/>
    <w:rsid w:val="00970D55"/>
    <w:rsid w:val="009723A1"/>
    <w:rsid w:val="009723DF"/>
    <w:rsid w:val="00973614"/>
    <w:rsid w:val="0097724C"/>
    <w:rsid w:val="00980866"/>
    <w:rsid w:val="00980D24"/>
    <w:rsid w:val="00982327"/>
    <w:rsid w:val="009823F7"/>
    <w:rsid w:val="009824DF"/>
    <w:rsid w:val="00982BCE"/>
    <w:rsid w:val="00983041"/>
    <w:rsid w:val="0098405A"/>
    <w:rsid w:val="0098444E"/>
    <w:rsid w:val="00987980"/>
    <w:rsid w:val="00987BED"/>
    <w:rsid w:val="00991637"/>
    <w:rsid w:val="00991859"/>
    <w:rsid w:val="00991A93"/>
    <w:rsid w:val="0099365B"/>
    <w:rsid w:val="009958F6"/>
    <w:rsid w:val="009964D4"/>
    <w:rsid w:val="009A0E5E"/>
    <w:rsid w:val="009A2E6A"/>
    <w:rsid w:val="009A4335"/>
    <w:rsid w:val="009A517C"/>
    <w:rsid w:val="009A5B0D"/>
    <w:rsid w:val="009A65FE"/>
    <w:rsid w:val="009B09CD"/>
    <w:rsid w:val="009B1083"/>
    <w:rsid w:val="009B228B"/>
    <w:rsid w:val="009B2383"/>
    <w:rsid w:val="009B2605"/>
    <w:rsid w:val="009B3246"/>
    <w:rsid w:val="009B4356"/>
    <w:rsid w:val="009B4963"/>
    <w:rsid w:val="009B4C02"/>
    <w:rsid w:val="009B52EA"/>
    <w:rsid w:val="009B57C9"/>
    <w:rsid w:val="009B657F"/>
    <w:rsid w:val="009B7F79"/>
    <w:rsid w:val="009C166F"/>
    <w:rsid w:val="009C30AA"/>
    <w:rsid w:val="009C43D1"/>
    <w:rsid w:val="009C59A6"/>
    <w:rsid w:val="009C6A52"/>
    <w:rsid w:val="009D0AB2"/>
    <w:rsid w:val="009D1971"/>
    <w:rsid w:val="009D3043"/>
    <w:rsid w:val="009D3276"/>
    <w:rsid w:val="009D444C"/>
    <w:rsid w:val="009D4525"/>
    <w:rsid w:val="009D5ED0"/>
    <w:rsid w:val="009D6A1F"/>
    <w:rsid w:val="009D6E6E"/>
    <w:rsid w:val="009D7715"/>
    <w:rsid w:val="009E1533"/>
    <w:rsid w:val="009E2094"/>
    <w:rsid w:val="009E2496"/>
    <w:rsid w:val="009E2785"/>
    <w:rsid w:val="009E65D1"/>
    <w:rsid w:val="009E7441"/>
    <w:rsid w:val="009F08F6"/>
    <w:rsid w:val="009F1C6B"/>
    <w:rsid w:val="009F1D97"/>
    <w:rsid w:val="009F3C6B"/>
    <w:rsid w:val="009F3F07"/>
    <w:rsid w:val="009F473A"/>
    <w:rsid w:val="009F51D7"/>
    <w:rsid w:val="009F76DE"/>
    <w:rsid w:val="009F7A84"/>
    <w:rsid w:val="00A0023F"/>
    <w:rsid w:val="00A002E3"/>
    <w:rsid w:val="00A00483"/>
    <w:rsid w:val="00A00EE5"/>
    <w:rsid w:val="00A019E3"/>
    <w:rsid w:val="00A04397"/>
    <w:rsid w:val="00A049E2"/>
    <w:rsid w:val="00A04DC3"/>
    <w:rsid w:val="00A059B9"/>
    <w:rsid w:val="00A059EB"/>
    <w:rsid w:val="00A0610A"/>
    <w:rsid w:val="00A1014B"/>
    <w:rsid w:val="00A11029"/>
    <w:rsid w:val="00A1344B"/>
    <w:rsid w:val="00A15E41"/>
    <w:rsid w:val="00A2125D"/>
    <w:rsid w:val="00A219E7"/>
    <w:rsid w:val="00A2417A"/>
    <w:rsid w:val="00A26CD5"/>
    <w:rsid w:val="00A26D8D"/>
    <w:rsid w:val="00A3053B"/>
    <w:rsid w:val="00A31153"/>
    <w:rsid w:val="00A31433"/>
    <w:rsid w:val="00A32742"/>
    <w:rsid w:val="00A3387A"/>
    <w:rsid w:val="00A338E9"/>
    <w:rsid w:val="00A33AE4"/>
    <w:rsid w:val="00A35180"/>
    <w:rsid w:val="00A35AB0"/>
    <w:rsid w:val="00A40884"/>
    <w:rsid w:val="00A429DD"/>
    <w:rsid w:val="00A42C28"/>
    <w:rsid w:val="00A4325D"/>
    <w:rsid w:val="00A43B6B"/>
    <w:rsid w:val="00A43EA8"/>
    <w:rsid w:val="00A44A11"/>
    <w:rsid w:val="00A45C7E"/>
    <w:rsid w:val="00A467AC"/>
    <w:rsid w:val="00A4739B"/>
    <w:rsid w:val="00A477E6"/>
    <w:rsid w:val="00A47C1B"/>
    <w:rsid w:val="00A5108D"/>
    <w:rsid w:val="00A52E0E"/>
    <w:rsid w:val="00A5337D"/>
    <w:rsid w:val="00A5374C"/>
    <w:rsid w:val="00A5595C"/>
    <w:rsid w:val="00A56181"/>
    <w:rsid w:val="00A5703D"/>
    <w:rsid w:val="00A57ACF"/>
    <w:rsid w:val="00A57CE8"/>
    <w:rsid w:val="00A61754"/>
    <w:rsid w:val="00A62B8A"/>
    <w:rsid w:val="00A66CBC"/>
    <w:rsid w:val="00A6770A"/>
    <w:rsid w:val="00A70990"/>
    <w:rsid w:val="00A7125D"/>
    <w:rsid w:val="00A717AE"/>
    <w:rsid w:val="00A73243"/>
    <w:rsid w:val="00A76499"/>
    <w:rsid w:val="00A77C8F"/>
    <w:rsid w:val="00A807A5"/>
    <w:rsid w:val="00A80E2F"/>
    <w:rsid w:val="00A844CE"/>
    <w:rsid w:val="00A85B6E"/>
    <w:rsid w:val="00A8749A"/>
    <w:rsid w:val="00A90385"/>
    <w:rsid w:val="00A91EAA"/>
    <w:rsid w:val="00A92263"/>
    <w:rsid w:val="00A9264B"/>
    <w:rsid w:val="00A96B1F"/>
    <w:rsid w:val="00A96DCC"/>
    <w:rsid w:val="00A96F20"/>
    <w:rsid w:val="00AA188F"/>
    <w:rsid w:val="00AA3C3D"/>
    <w:rsid w:val="00AA5E72"/>
    <w:rsid w:val="00AA615F"/>
    <w:rsid w:val="00AA63A9"/>
    <w:rsid w:val="00AA6F19"/>
    <w:rsid w:val="00AA7E07"/>
    <w:rsid w:val="00AB120D"/>
    <w:rsid w:val="00AB17F6"/>
    <w:rsid w:val="00AB2979"/>
    <w:rsid w:val="00AB2B6E"/>
    <w:rsid w:val="00AC0D9B"/>
    <w:rsid w:val="00AC2A5D"/>
    <w:rsid w:val="00AC2EDB"/>
    <w:rsid w:val="00AC5741"/>
    <w:rsid w:val="00AC76C6"/>
    <w:rsid w:val="00AD1008"/>
    <w:rsid w:val="00AD268D"/>
    <w:rsid w:val="00AD3749"/>
    <w:rsid w:val="00AD6723"/>
    <w:rsid w:val="00AD6AE6"/>
    <w:rsid w:val="00AD7CDA"/>
    <w:rsid w:val="00AD7E54"/>
    <w:rsid w:val="00AE1C13"/>
    <w:rsid w:val="00AE31F7"/>
    <w:rsid w:val="00AE3227"/>
    <w:rsid w:val="00AE5002"/>
    <w:rsid w:val="00AE7AE3"/>
    <w:rsid w:val="00AF2103"/>
    <w:rsid w:val="00AF430E"/>
    <w:rsid w:val="00AF44DB"/>
    <w:rsid w:val="00AF55BC"/>
    <w:rsid w:val="00B0051A"/>
    <w:rsid w:val="00B0185C"/>
    <w:rsid w:val="00B02469"/>
    <w:rsid w:val="00B034CE"/>
    <w:rsid w:val="00B03D11"/>
    <w:rsid w:val="00B03DB7"/>
    <w:rsid w:val="00B04957"/>
    <w:rsid w:val="00B04CB8"/>
    <w:rsid w:val="00B05E53"/>
    <w:rsid w:val="00B07C45"/>
    <w:rsid w:val="00B07E22"/>
    <w:rsid w:val="00B11981"/>
    <w:rsid w:val="00B12037"/>
    <w:rsid w:val="00B14841"/>
    <w:rsid w:val="00B16515"/>
    <w:rsid w:val="00B170D8"/>
    <w:rsid w:val="00B17792"/>
    <w:rsid w:val="00B214A3"/>
    <w:rsid w:val="00B2361F"/>
    <w:rsid w:val="00B26484"/>
    <w:rsid w:val="00B26FDC"/>
    <w:rsid w:val="00B271AB"/>
    <w:rsid w:val="00B302FC"/>
    <w:rsid w:val="00B3233F"/>
    <w:rsid w:val="00B34499"/>
    <w:rsid w:val="00B34D6D"/>
    <w:rsid w:val="00B3606C"/>
    <w:rsid w:val="00B36E5B"/>
    <w:rsid w:val="00B3753B"/>
    <w:rsid w:val="00B4033C"/>
    <w:rsid w:val="00B40D7F"/>
    <w:rsid w:val="00B447D8"/>
    <w:rsid w:val="00B44FAF"/>
    <w:rsid w:val="00B45A5E"/>
    <w:rsid w:val="00B46A00"/>
    <w:rsid w:val="00B5097C"/>
    <w:rsid w:val="00B51194"/>
    <w:rsid w:val="00B511B8"/>
    <w:rsid w:val="00B52374"/>
    <w:rsid w:val="00B52DC0"/>
    <w:rsid w:val="00B53E66"/>
    <w:rsid w:val="00B5499F"/>
    <w:rsid w:val="00B54B3D"/>
    <w:rsid w:val="00B54BCB"/>
    <w:rsid w:val="00B56B13"/>
    <w:rsid w:val="00B56BA2"/>
    <w:rsid w:val="00B60B13"/>
    <w:rsid w:val="00B60DD2"/>
    <w:rsid w:val="00B60FDA"/>
    <w:rsid w:val="00B6166F"/>
    <w:rsid w:val="00B63F1C"/>
    <w:rsid w:val="00B667B2"/>
    <w:rsid w:val="00B670B7"/>
    <w:rsid w:val="00B67797"/>
    <w:rsid w:val="00B7006B"/>
    <w:rsid w:val="00B722B7"/>
    <w:rsid w:val="00B73C63"/>
    <w:rsid w:val="00B74E3D"/>
    <w:rsid w:val="00B753D1"/>
    <w:rsid w:val="00B75DEB"/>
    <w:rsid w:val="00B77BB8"/>
    <w:rsid w:val="00B8001F"/>
    <w:rsid w:val="00B80530"/>
    <w:rsid w:val="00B8111A"/>
    <w:rsid w:val="00B82FCA"/>
    <w:rsid w:val="00B83455"/>
    <w:rsid w:val="00B83666"/>
    <w:rsid w:val="00B844E8"/>
    <w:rsid w:val="00B84847"/>
    <w:rsid w:val="00B856F7"/>
    <w:rsid w:val="00B86CEF"/>
    <w:rsid w:val="00B9032F"/>
    <w:rsid w:val="00B91103"/>
    <w:rsid w:val="00B9272C"/>
    <w:rsid w:val="00B93B68"/>
    <w:rsid w:val="00B94B98"/>
    <w:rsid w:val="00B94CAC"/>
    <w:rsid w:val="00B959AF"/>
    <w:rsid w:val="00BA06B3"/>
    <w:rsid w:val="00BA3938"/>
    <w:rsid w:val="00BA5009"/>
    <w:rsid w:val="00BA787B"/>
    <w:rsid w:val="00BA7F77"/>
    <w:rsid w:val="00BB0AA5"/>
    <w:rsid w:val="00BB0DC5"/>
    <w:rsid w:val="00BB1AE6"/>
    <w:rsid w:val="00BB20F2"/>
    <w:rsid w:val="00BB3EC0"/>
    <w:rsid w:val="00BB4EA3"/>
    <w:rsid w:val="00BB67AE"/>
    <w:rsid w:val="00BC03CE"/>
    <w:rsid w:val="00BC5063"/>
    <w:rsid w:val="00BC5869"/>
    <w:rsid w:val="00BC59E6"/>
    <w:rsid w:val="00BC6078"/>
    <w:rsid w:val="00BD003A"/>
    <w:rsid w:val="00BD0BB1"/>
    <w:rsid w:val="00BD1276"/>
    <w:rsid w:val="00BD1D45"/>
    <w:rsid w:val="00BD2A72"/>
    <w:rsid w:val="00BD3099"/>
    <w:rsid w:val="00BD35BD"/>
    <w:rsid w:val="00BD3E62"/>
    <w:rsid w:val="00BD4AF5"/>
    <w:rsid w:val="00BD580B"/>
    <w:rsid w:val="00BD5A8D"/>
    <w:rsid w:val="00BD674E"/>
    <w:rsid w:val="00BD73E6"/>
    <w:rsid w:val="00BD7839"/>
    <w:rsid w:val="00BE011E"/>
    <w:rsid w:val="00BE0818"/>
    <w:rsid w:val="00BE591A"/>
    <w:rsid w:val="00BE733D"/>
    <w:rsid w:val="00BE7E9D"/>
    <w:rsid w:val="00BF06DF"/>
    <w:rsid w:val="00BF18F0"/>
    <w:rsid w:val="00BF321B"/>
    <w:rsid w:val="00BF3773"/>
    <w:rsid w:val="00BF3E14"/>
    <w:rsid w:val="00BF4644"/>
    <w:rsid w:val="00BF4972"/>
    <w:rsid w:val="00BF75F3"/>
    <w:rsid w:val="00C00405"/>
    <w:rsid w:val="00C00D18"/>
    <w:rsid w:val="00C03B8D"/>
    <w:rsid w:val="00C04532"/>
    <w:rsid w:val="00C06D1A"/>
    <w:rsid w:val="00C078F3"/>
    <w:rsid w:val="00C07922"/>
    <w:rsid w:val="00C1261B"/>
    <w:rsid w:val="00C1356B"/>
    <w:rsid w:val="00C14AFC"/>
    <w:rsid w:val="00C151D0"/>
    <w:rsid w:val="00C16B3B"/>
    <w:rsid w:val="00C16B8D"/>
    <w:rsid w:val="00C16F30"/>
    <w:rsid w:val="00C1757A"/>
    <w:rsid w:val="00C1770E"/>
    <w:rsid w:val="00C17845"/>
    <w:rsid w:val="00C20ECA"/>
    <w:rsid w:val="00C2342C"/>
    <w:rsid w:val="00C237F5"/>
    <w:rsid w:val="00C23B21"/>
    <w:rsid w:val="00C24241"/>
    <w:rsid w:val="00C24733"/>
    <w:rsid w:val="00C247D2"/>
    <w:rsid w:val="00C24A70"/>
    <w:rsid w:val="00C24CC7"/>
    <w:rsid w:val="00C30F15"/>
    <w:rsid w:val="00C31354"/>
    <w:rsid w:val="00C31672"/>
    <w:rsid w:val="00C317AA"/>
    <w:rsid w:val="00C31CBA"/>
    <w:rsid w:val="00C3239E"/>
    <w:rsid w:val="00C325C5"/>
    <w:rsid w:val="00C34B1A"/>
    <w:rsid w:val="00C35709"/>
    <w:rsid w:val="00C36247"/>
    <w:rsid w:val="00C3716E"/>
    <w:rsid w:val="00C375D4"/>
    <w:rsid w:val="00C375F0"/>
    <w:rsid w:val="00C37FED"/>
    <w:rsid w:val="00C400EC"/>
    <w:rsid w:val="00C4177E"/>
    <w:rsid w:val="00C42EF4"/>
    <w:rsid w:val="00C45A69"/>
    <w:rsid w:val="00C46AA2"/>
    <w:rsid w:val="00C47480"/>
    <w:rsid w:val="00C47CB2"/>
    <w:rsid w:val="00C52617"/>
    <w:rsid w:val="00C52C84"/>
    <w:rsid w:val="00C542F0"/>
    <w:rsid w:val="00C54BAB"/>
    <w:rsid w:val="00C54C99"/>
    <w:rsid w:val="00C55F0E"/>
    <w:rsid w:val="00C57CDB"/>
    <w:rsid w:val="00C60173"/>
    <w:rsid w:val="00C60A9B"/>
    <w:rsid w:val="00C6108B"/>
    <w:rsid w:val="00C61CD1"/>
    <w:rsid w:val="00C61D74"/>
    <w:rsid w:val="00C62190"/>
    <w:rsid w:val="00C67159"/>
    <w:rsid w:val="00C71E87"/>
    <w:rsid w:val="00C723BC"/>
    <w:rsid w:val="00C725B1"/>
    <w:rsid w:val="00C76CFB"/>
    <w:rsid w:val="00C80357"/>
    <w:rsid w:val="00C80D03"/>
    <w:rsid w:val="00C80D37"/>
    <w:rsid w:val="00C8151A"/>
    <w:rsid w:val="00C81770"/>
    <w:rsid w:val="00C81DB9"/>
    <w:rsid w:val="00C82355"/>
    <w:rsid w:val="00C82547"/>
    <w:rsid w:val="00C82609"/>
    <w:rsid w:val="00C82FB8"/>
    <w:rsid w:val="00C83E75"/>
    <w:rsid w:val="00C8447E"/>
    <w:rsid w:val="00C85C0F"/>
    <w:rsid w:val="00C8795F"/>
    <w:rsid w:val="00C90656"/>
    <w:rsid w:val="00C90923"/>
    <w:rsid w:val="00C90B26"/>
    <w:rsid w:val="00C93F19"/>
    <w:rsid w:val="00C94D0F"/>
    <w:rsid w:val="00C95FF7"/>
    <w:rsid w:val="00C975ED"/>
    <w:rsid w:val="00C977BF"/>
    <w:rsid w:val="00CA19DD"/>
    <w:rsid w:val="00CA2591"/>
    <w:rsid w:val="00CA2619"/>
    <w:rsid w:val="00CA304A"/>
    <w:rsid w:val="00CA30F8"/>
    <w:rsid w:val="00CB024B"/>
    <w:rsid w:val="00CB285C"/>
    <w:rsid w:val="00CB44D6"/>
    <w:rsid w:val="00CB4769"/>
    <w:rsid w:val="00CB5FA0"/>
    <w:rsid w:val="00CB7A46"/>
    <w:rsid w:val="00CC0111"/>
    <w:rsid w:val="00CC2CD1"/>
    <w:rsid w:val="00CC35B4"/>
    <w:rsid w:val="00CC3806"/>
    <w:rsid w:val="00CC4478"/>
    <w:rsid w:val="00CC76CE"/>
    <w:rsid w:val="00CD0ABD"/>
    <w:rsid w:val="00CD259C"/>
    <w:rsid w:val="00CD2A6A"/>
    <w:rsid w:val="00CD332C"/>
    <w:rsid w:val="00CD4319"/>
    <w:rsid w:val="00CD4A96"/>
    <w:rsid w:val="00CD4B37"/>
    <w:rsid w:val="00CD593A"/>
    <w:rsid w:val="00CD6072"/>
    <w:rsid w:val="00CE0AA2"/>
    <w:rsid w:val="00CE102F"/>
    <w:rsid w:val="00CE16B6"/>
    <w:rsid w:val="00CE28AE"/>
    <w:rsid w:val="00CE2C6B"/>
    <w:rsid w:val="00CE3BD4"/>
    <w:rsid w:val="00CE3DDC"/>
    <w:rsid w:val="00CE63EE"/>
    <w:rsid w:val="00CF0C85"/>
    <w:rsid w:val="00CF16FB"/>
    <w:rsid w:val="00CF2295"/>
    <w:rsid w:val="00CF2DB1"/>
    <w:rsid w:val="00CF3BDE"/>
    <w:rsid w:val="00CF6C66"/>
    <w:rsid w:val="00D00821"/>
    <w:rsid w:val="00D01789"/>
    <w:rsid w:val="00D05533"/>
    <w:rsid w:val="00D06106"/>
    <w:rsid w:val="00D07ABE"/>
    <w:rsid w:val="00D10E77"/>
    <w:rsid w:val="00D112B5"/>
    <w:rsid w:val="00D12B66"/>
    <w:rsid w:val="00D14538"/>
    <w:rsid w:val="00D16C90"/>
    <w:rsid w:val="00D21CCD"/>
    <w:rsid w:val="00D21FC6"/>
    <w:rsid w:val="00D22431"/>
    <w:rsid w:val="00D22E7D"/>
    <w:rsid w:val="00D24B64"/>
    <w:rsid w:val="00D307A6"/>
    <w:rsid w:val="00D3399A"/>
    <w:rsid w:val="00D35752"/>
    <w:rsid w:val="00D36571"/>
    <w:rsid w:val="00D36C35"/>
    <w:rsid w:val="00D40F08"/>
    <w:rsid w:val="00D4197D"/>
    <w:rsid w:val="00D42073"/>
    <w:rsid w:val="00D4400D"/>
    <w:rsid w:val="00D44185"/>
    <w:rsid w:val="00D472EF"/>
    <w:rsid w:val="00D475F2"/>
    <w:rsid w:val="00D50530"/>
    <w:rsid w:val="00D51A75"/>
    <w:rsid w:val="00D51CD2"/>
    <w:rsid w:val="00D52078"/>
    <w:rsid w:val="00D53325"/>
    <w:rsid w:val="00D53AE4"/>
    <w:rsid w:val="00D53BC9"/>
    <w:rsid w:val="00D5432B"/>
    <w:rsid w:val="00D5494D"/>
    <w:rsid w:val="00D5636C"/>
    <w:rsid w:val="00D574CA"/>
    <w:rsid w:val="00D57819"/>
    <w:rsid w:val="00D6009F"/>
    <w:rsid w:val="00D603CD"/>
    <w:rsid w:val="00D6072C"/>
    <w:rsid w:val="00D618A3"/>
    <w:rsid w:val="00D63961"/>
    <w:rsid w:val="00D666FA"/>
    <w:rsid w:val="00D66AA2"/>
    <w:rsid w:val="00D703B9"/>
    <w:rsid w:val="00D7246F"/>
    <w:rsid w:val="00D72906"/>
    <w:rsid w:val="00D72BC8"/>
    <w:rsid w:val="00D73E07"/>
    <w:rsid w:val="00D80B8A"/>
    <w:rsid w:val="00D826B4"/>
    <w:rsid w:val="00D84566"/>
    <w:rsid w:val="00D8770B"/>
    <w:rsid w:val="00D87ED5"/>
    <w:rsid w:val="00D90A53"/>
    <w:rsid w:val="00D925DB"/>
    <w:rsid w:val="00D92951"/>
    <w:rsid w:val="00D94B05"/>
    <w:rsid w:val="00D9667F"/>
    <w:rsid w:val="00D97A0E"/>
    <w:rsid w:val="00DA19DB"/>
    <w:rsid w:val="00DA3460"/>
    <w:rsid w:val="00DA3D06"/>
    <w:rsid w:val="00DA4885"/>
    <w:rsid w:val="00DA542B"/>
    <w:rsid w:val="00DA6BC4"/>
    <w:rsid w:val="00DB17F3"/>
    <w:rsid w:val="00DB2B10"/>
    <w:rsid w:val="00DB4BC5"/>
    <w:rsid w:val="00DB5542"/>
    <w:rsid w:val="00DB6B0C"/>
    <w:rsid w:val="00DB7D1B"/>
    <w:rsid w:val="00DC040B"/>
    <w:rsid w:val="00DC0CA2"/>
    <w:rsid w:val="00DC176F"/>
    <w:rsid w:val="00DC2B1D"/>
    <w:rsid w:val="00DC5953"/>
    <w:rsid w:val="00DC77AA"/>
    <w:rsid w:val="00DD3BD5"/>
    <w:rsid w:val="00DD6EB7"/>
    <w:rsid w:val="00DD71F2"/>
    <w:rsid w:val="00DD7B13"/>
    <w:rsid w:val="00DE06F3"/>
    <w:rsid w:val="00DE0E45"/>
    <w:rsid w:val="00DE2D6B"/>
    <w:rsid w:val="00DE2E19"/>
    <w:rsid w:val="00DE385C"/>
    <w:rsid w:val="00DE6B30"/>
    <w:rsid w:val="00DF03EE"/>
    <w:rsid w:val="00DF15D7"/>
    <w:rsid w:val="00DF2F87"/>
    <w:rsid w:val="00DF3E4E"/>
    <w:rsid w:val="00DF6004"/>
    <w:rsid w:val="00DF62B1"/>
    <w:rsid w:val="00DF6CC2"/>
    <w:rsid w:val="00E006E4"/>
    <w:rsid w:val="00E0273A"/>
    <w:rsid w:val="00E02AAD"/>
    <w:rsid w:val="00E04827"/>
    <w:rsid w:val="00E05090"/>
    <w:rsid w:val="00E05FA6"/>
    <w:rsid w:val="00E06E81"/>
    <w:rsid w:val="00E0769B"/>
    <w:rsid w:val="00E07CCB"/>
    <w:rsid w:val="00E07E4A"/>
    <w:rsid w:val="00E126EA"/>
    <w:rsid w:val="00E14AA4"/>
    <w:rsid w:val="00E15B45"/>
    <w:rsid w:val="00E20BFB"/>
    <w:rsid w:val="00E226A7"/>
    <w:rsid w:val="00E25624"/>
    <w:rsid w:val="00E30F6A"/>
    <w:rsid w:val="00E31786"/>
    <w:rsid w:val="00E31E48"/>
    <w:rsid w:val="00E333D4"/>
    <w:rsid w:val="00E33B8F"/>
    <w:rsid w:val="00E3465A"/>
    <w:rsid w:val="00E34D55"/>
    <w:rsid w:val="00E353EC"/>
    <w:rsid w:val="00E42D34"/>
    <w:rsid w:val="00E43245"/>
    <w:rsid w:val="00E4679F"/>
    <w:rsid w:val="00E4690B"/>
    <w:rsid w:val="00E50AAF"/>
    <w:rsid w:val="00E51072"/>
    <w:rsid w:val="00E5361C"/>
    <w:rsid w:val="00E53C1B"/>
    <w:rsid w:val="00E53D42"/>
    <w:rsid w:val="00E546AA"/>
    <w:rsid w:val="00E54D26"/>
    <w:rsid w:val="00E56160"/>
    <w:rsid w:val="00E5708C"/>
    <w:rsid w:val="00E610D6"/>
    <w:rsid w:val="00E6162E"/>
    <w:rsid w:val="00E626C1"/>
    <w:rsid w:val="00E627BB"/>
    <w:rsid w:val="00E6317B"/>
    <w:rsid w:val="00E636B8"/>
    <w:rsid w:val="00E63C27"/>
    <w:rsid w:val="00E64F19"/>
    <w:rsid w:val="00E65013"/>
    <w:rsid w:val="00E65D84"/>
    <w:rsid w:val="00E66484"/>
    <w:rsid w:val="00E67A61"/>
    <w:rsid w:val="00E7088D"/>
    <w:rsid w:val="00E71C91"/>
    <w:rsid w:val="00E726E3"/>
    <w:rsid w:val="00E72769"/>
    <w:rsid w:val="00E7304F"/>
    <w:rsid w:val="00E730C5"/>
    <w:rsid w:val="00E74E87"/>
    <w:rsid w:val="00E7504A"/>
    <w:rsid w:val="00E775ED"/>
    <w:rsid w:val="00E80182"/>
    <w:rsid w:val="00E8027B"/>
    <w:rsid w:val="00E81437"/>
    <w:rsid w:val="00E821FC"/>
    <w:rsid w:val="00E85E24"/>
    <w:rsid w:val="00E873C2"/>
    <w:rsid w:val="00E903F5"/>
    <w:rsid w:val="00E9184B"/>
    <w:rsid w:val="00E91C1D"/>
    <w:rsid w:val="00E92064"/>
    <w:rsid w:val="00E921D6"/>
    <w:rsid w:val="00E936FC"/>
    <w:rsid w:val="00E9535F"/>
    <w:rsid w:val="00E96F06"/>
    <w:rsid w:val="00EA0A87"/>
    <w:rsid w:val="00EA1CDE"/>
    <w:rsid w:val="00EA2CE4"/>
    <w:rsid w:val="00EA48D0"/>
    <w:rsid w:val="00EA58B8"/>
    <w:rsid w:val="00EA6DCB"/>
    <w:rsid w:val="00EB09CE"/>
    <w:rsid w:val="00EB1458"/>
    <w:rsid w:val="00EB1546"/>
    <w:rsid w:val="00EB158A"/>
    <w:rsid w:val="00EB2B96"/>
    <w:rsid w:val="00EB5ADB"/>
    <w:rsid w:val="00EC2DC9"/>
    <w:rsid w:val="00EC3BBA"/>
    <w:rsid w:val="00EC41D2"/>
    <w:rsid w:val="00EC4322"/>
    <w:rsid w:val="00EC662D"/>
    <w:rsid w:val="00EC700C"/>
    <w:rsid w:val="00EC7BC9"/>
    <w:rsid w:val="00ED1083"/>
    <w:rsid w:val="00ED14F1"/>
    <w:rsid w:val="00ED1BAF"/>
    <w:rsid w:val="00ED1D86"/>
    <w:rsid w:val="00ED3892"/>
    <w:rsid w:val="00ED5277"/>
    <w:rsid w:val="00ED6FC5"/>
    <w:rsid w:val="00EE1625"/>
    <w:rsid w:val="00EE2AF3"/>
    <w:rsid w:val="00EE30B4"/>
    <w:rsid w:val="00EE36BD"/>
    <w:rsid w:val="00EE55B2"/>
    <w:rsid w:val="00EE5E19"/>
    <w:rsid w:val="00EE7898"/>
    <w:rsid w:val="00EE7DA9"/>
    <w:rsid w:val="00EF34D3"/>
    <w:rsid w:val="00EF3E19"/>
    <w:rsid w:val="00EF5DC4"/>
    <w:rsid w:val="00EF6B9E"/>
    <w:rsid w:val="00EF71A8"/>
    <w:rsid w:val="00EF7647"/>
    <w:rsid w:val="00F0138D"/>
    <w:rsid w:val="00F01880"/>
    <w:rsid w:val="00F0309E"/>
    <w:rsid w:val="00F037F8"/>
    <w:rsid w:val="00F03BFD"/>
    <w:rsid w:val="00F04FF6"/>
    <w:rsid w:val="00F07753"/>
    <w:rsid w:val="00F10977"/>
    <w:rsid w:val="00F109FC"/>
    <w:rsid w:val="00F12004"/>
    <w:rsid w:val="00F14289"/>
    <w:rsid w:val="00F1536E"/>
    <w:rsid w:val="00F16589"/>
    <w:rsid w:val="00F1711A"/>
    <w:rsid w:val="00F17C9D"/>
    <w:rsid w:val="00F2061B"/>
    <w:rsid w:val="00F21112"/>
    <w:rsid w:val="00F22429"/>
    <w:rsid w:val="00F23A5D"/>
    <w:rsid w:val="00F2476E"/>
    <w:rsid w:val="00F2561F"/>
    <w:rsid w:val="00F2637D"/>
    <w:rsid w:val="00F27983"/>
    <w:rsid w:val="00F31B8B"/>
    <w:rsid w:val="00F33101"/>
    <w:rsid w:val="00F3387F"/>
    <w:rsid w:val="00F33A5A"/>
    <w:rsid w:val="00F342FD"/>
    <w:rsid w:val="00F34E9E"/>
    <w:rsid w:val="00F376B4"/>
    <w:rsid w:val="00F40BB0"/>
    <w:rsid w:val="00F41684"/>
    <w:rsid w:val="00F41FB8"/>
    <w:rsid w:val="00F42190"/>
    <w:rsid w:val="00F44247"/>
    <w:rsid w:val="00F44755"/>
    <w:rsid w:val="00F454F2"/>
    <w:rsid w:val="00F455E0"/>
    <w:rsid w:val="00F45E7C"/>
    <w:rsid w:val="00F47E6A"/>
    <w:rsid w:val="00F524F1"/>
    <w:rsid w:val="00F5458D"/>
    <w:rsid w:val="00F54F3A"/>
    <w:rsid w:val="00F6137E"/>
    <w:rsid w:val="00F61833"/>
    <w:rsid w:val="00F625E2"/>
    <w:rsid w:val="00F659E1"/>
    <w:rsid w:val="00F6611A"/>
    <w:rsid w:val="00F67EB1"/>
    <w:rsid w:val="00F70F96"/>
    <w:rsid w:val="00F7231C"/>
    <w:rsid w:val="00F74286"/>
    <w:rsid w:val="00F74746"/>
    <w:rsid w:val="00F74B5E"/>
    <w:rsid w:val="00F74DF7"/>
    <w:rsid w:val="00F74EB9"/>
    <w:rsid w:val="00F775E8"/>
    <w:rsid w:val="00F808C5"/>
    <w:rsid w:val="00F81299"/>
    <w:rsid w:val="00F832E1"/>
    <w:rsid w:val="00F85369"/>
    <w:rsid w:val="00F93DC9"/>
    <w:rsid w:val="00F94619"/>
    <w:rsid w:val="00F94872"/>
    <w:rsid w:val="00F94EAA"/>
    <w:rsid w:val="00F9546B"/>
    <w:rsid w:val="00F967E0"/>
    <w:rsid w:val="00F96A6A"/>
    <w:rsid w:val="00FA17BA"/>
    <w:rsid w:val="00FA2A8C"/>
    <w:rsid w:val="00FA5D88"/>
    <w:rsid w:val="00FA5DA4"/>
    <w:rsid w:val="00FA6D0A"/>
    <w:rsid w:val="00FA751A"/>
    <w:rsid w:val="00FB0152"/>
    <w:rsid w:val="00FB04F6"/>
    <w:rsid w:val="00FB1482"/>
    <w:rsid w:val="00FB1A63"/>
    <w:rsid w:val="00FB33E4"/>
    <w:rsid w:val="00FB4B25"/>
    <w:rsid w:val="00FB6808"/>
    <w:rsid w:val="00FB6C2B"/>
    <w:rsid w:val="00FB75DB"/>
    <w:rsid w:val="00FC03CF"/>
    <w:rsid w:val="00FC0CA5"/>
    <w:rsid w:val="00FC1636"/>
    <w:rsid w:val="00FC18E0"/>
    <w:rsid w:val="00FC20C3"/>
    <w:rsid w:val="00FC29BA"/>
    <w:rsid w:val="00FC40D6"/>
    <w:rsid w:val="00FC64E4"/>
    <w:rsid w:val="00FD030B"/>
    <w:rsid w:val="00FD21E3"/>
    <w:rsid w:val="00FD3323"/>
    <w:rsid w:val="00FD3FB7"/>
    <w:rsid w:val="00FD554D"/>
    <w:rsid w:val="00FD5B24"/>
    <w:rsid w:val="00FE018B"/>
    <w:rsid w:val="00FE22F6"/>
    <w:rsid w:val="00FE2349"/>
    <w:rsid w:val="00FE2CB4"/>
    <w:rsid w:val="00FE31E9"/>
    <w:rsid w:val="00FE362B"/>
    <w:rsid w:val="00FE37EF"/>
    <w:rsid w:val="00FE4726"/>
    <w:rsid w:val="00FE4B8F"/>
    <w:rsid w:val="00FE54BD"/>
    <w:rsid w:val="00FE5C16"/>
    <w:rsid w:val="00FE736A"/>
    <w:rsid w:val="00FF0514"/>
    <w:rsid w:val="00FF0E49"/>
    <w:rsid w:val="00FF1F46"/>
    <w:rsid w:val="00FF2936"/>
    <w:rsid w:val="00FF373C"/>
    <w:rsid w:val="00FF5211"/>
    <w:rsid w:val="00FF5DBA"/>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8E931E"/>
  <w15:docId w15:val="{C6F03531-2FFC-4152-8411-ACC91A42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link w:val="HeaderChar"/>
    <w:uiPriority w:val="99"/>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rsid w:val="00E637E6"/>
    <w:rPr>
      <w:rFonts w:ascii="Tahoma" w:hAnsi="Tahoma"/>
      <w:sz w:val="16"/>
      <w:szCs w:val="16"/>
    </w:rPr>
  </w:style>
  <w:style w:type="character" w:customStyle="1" w:styleId="BalloonTextChar">
    <w:name w:val="Balloon Text Char"/>
    <w:link w:val="BalloonText"/>
    <w:uiPriority w:val="99"/>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L2"/>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DefaultParagraphFont"/>
    <w:rsid w:val="00A61754"/>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DA542B"/>
    <w:rPr>
      <w:rFonts w:ascii="TimesNewRomanPSMT" w:hAnsi="TimesNewRomanPSMT" w:hint="default"/>
      <w:b w:val="0"/>
      <w:bCs w:val="0"/>
      <w:i w:val="0"/>
      <w:iCs w:val="0"/>
      <w:color w:val="000000"/>
      <w:sz w:val="20"/>
      <w:szCs w:val="20"/>
    </w:rPr>
  </w:style>
  <w:style w:type="character" w:customStyle="1" w:styleId="fontstyle31">
    <w:name w:val="fontstyle31"/>
    <w:basedOn w:val="DefaultParagraphFont"/>
    <w:rsid w:val="00122A02"/>
    <w:rPr>
      <w:rFonts w:ascii="ArialMT" w:hAnsi="ArialMT" w:hint="default"/>
      <w:b w:val="0"/>
      <w:bCs w:val="0"/>
      <w:i w:val="0"/>
      <w:iCs w:val="0"/>
      <w:color w:val="000000"/>
      <w:sz w:val="16"/>
      <w:szCs w:val="16"/>
    </w:rPr>
  </w:style>
  <w:style w:type="character" w:customStyle="1" w:styleId="fontstyle41">
    <w:name w:val="fontstyle41"/>
    <w:basedOn w:val="DefaultParagraphFont"/>
    <w:rsid w:val="00122A02"/>
    <w:rPr>
      <w:rFonts w:ascii="Arial-BoldMT" w:hAnsi="Arial-BoldMT" w:hint="default"/>
      <w:b/>
      <w:bCs/>
      <w:i w:val="0"/>
      <w:iCs w:val="0"/>
      <w:color w:val="000000"/>
      <w:sz w:val="20"/>
      <w:szCs w:val="20"/>
    </w:rPr>
  </w:style>
  <w:style w:type="paragraph" w:customStyle="1" w:styleId="Bulleted">
    <w:name w:val="Bulleted"/>
    <w:rsid w:val="00720DB7"/>
    <w:pPr>
      <w:tabs>
        <w:tab w:val="left" w:pos="360"/>
      </w:tabs>
      <w:autoSpaceDE w:val="0"/>
      <w:autoSpaceDN w:val="0"/>
      <w:adjustRightInd w:val="0"/>
      <w:spacing w:line="280" w:lineRule="atLeast"/>
      <w:ind w:left="360" w:hanging="360"/>
    </w:pPr>
    <w:rPr>
      <w:rFonts w:eastAsiaTheme="minorEastAsia"/>
      <w:color w:val="000000"/>
      <w:w w:val="0"/>
      <w:sz w:val="24"/>
      <w:szCs w:val="24"/>
      <w:lang w:eastAsia="zh-TW"/>
    </w:rPr>
  </w:style>
  <w:style w:type="paragraph" w:customStyle="1" w:styleId="EditiingInstruction">
    <w:name w:val="Editiing Instruction"/>
    <w:uiPriority w:val="99"/>
    <w:rsid w:val="00720DB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TW"/>
    </w:rPr>
  </w:style>
  <w:style w:type="paragraph" w:customStyle="1" w:styleId="DL1">
    <w:name w:val="DL1"/>
    <w:aliases w:val="DashedList1"/>
    <w:uiPriority w:val="99"/>
    <w:rsid w:val="00720DB7"/>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TW"/>
    </w:rPr>
  </w:style>
  <w:style w:type="character" w:customStyle="1" w:styleId="EquationVariables">
    <w:name w:val="EquationVariables"/>
    <w:uiPriority w:val="99"/>
    <w:rsid w:val="00720DB7"/>
    <w:rPr>
      <w:i/>
      <w:iCs/>
    </w:rPr>
  </w:style>
  <w:style w:type="paragraph" w:customStyle="1" w:styleId="L11">
    <w:name w:val="L11"/>
    <w:aliases w:val="LetteredList1,L1,NumberedList1"/>
    <w:next w:val="L2"/>
    <w:uiPriority w:val="99"/>
    <w:rsid w:val="002925B2"/>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zh-TW"/>
    </w:rPr>
  </w:style>
  <w:style w:type="paragraph" w:customStyle="1" w:styleId="Ll">
    <w:name w:val="Ll"/>
    <w:aliases w:val="NumberedList2"/>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1">
    <w:name w:val="Ll1"/>
    <w:aliases w:val="NumberedList21"/>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
    <w:name w:val="Lll"/>
    <w:aliases w:val="NumberedList3"/>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Lll1">
    <w:name w:val="Lll1"/>
    <w:aliases w:val="NumberedList31"/>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character" w:customStyle="1" w:styleId="editorinsertion">
    <w:name w:val="editor_insertion"/>
    <w:uiPriority w:val="99"/>
    <w:rsid w:val="00A92263"/>
    <w:rPr>
      <w:rFonts w:ascii="Times New Roman" w:hAnsi="Times New Roman" w:cs="Times New Roman"/>
      <w:color w:val="000000"/>
      <w:spacing w:val="0"/>
      <w:w w:val="100"/>
      <w:sz w:val="20"/>
      <w:szCs w:val="20"/>
      <w:u w:val="thick"/>
      <w:vertAlign w:val="baseline"/>
      <w:lang w:val="en-US"/>
    </w:rPr>
  </w:style>
  <w:style w:type="paragraph" w:customStyle="1" w:styleId="H">
    <w:name w:val="H"/>
    <w:aliases w:val="HangingIndent"/>
    <w:uiPriority w:val="99"/>
    <w:rsid w:val="004556E2"/>
    <w:pPr>
      <w:tabs>
        <w:tab w:val="left" w:pos="620"/>
      </w:tabs>
      <w:autoSpaceDE w:val="0"/>
      <w:autoSpaceDN w:val="0"/>
      <w:adjustRightInd w:val="0"/>
      <w:spacing w:line="240" w:lineRule="atLeast"/>
      <w:ind w:left="640" w:hanging="440"/>
      <w:jc w:val="both"/>
    </w:pPr>
    <w:rPr>
      <w:rFonts w:eastAsiaTheme="minorEastAsia"/>
      <w:color w:val="000000"/>
      <w:w w:val="0"/>
      <w:lang w:eastAsia="zh-TW"/>
    </w:rPr>
  </w:style>
  <w:style w:type="paragraph" w:customStyle="1" w:styleId="H5">
    <w:name w:val="H5"/>
    <w:aliases w:val="1.1.1.1.1"/>
    <w:next w:val="T"/>
    <w:uiPriority w:val="99"/>
    <w:rsid w:val="004556E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Prim2">
    <w:name w:val="Prim2"/>
    <w:aliases w:val="PrimTag3"/>
    <w:uiPriority w:val="99"/>
    <w:rsid w:val="004556E2"/>
    <w:pPr>
      <w:autoSpaceDE w:val="0"/>
      <w:autoSpaceDN w:val="0"/>
      <w:adjustRightInd w:val="0"/>
      <w:spacing w:line="240" w:lineRule="atLeast"/>
      <w:ind w:left="3280"/>
      <w:jc w:val="both"/>
    </w:pPr>
    <w:rPr>
      <w:rFonts w:eastAsiaTheme="minorEastAsia"/>
      <w:color w:val="000000"/>
      <w:w w:val="0"/>
      <w:lang w:eastAsia="zh-TW"/>
    </w:rPr>
  </w:style>
  <w:style w:type="paragraph" w:customStyle="1" w:styleId="Prim3">
    <w:name w:val="Prim3"/>
    <w:aliases w:val="PrimTag2"/>
    <w:next w:val="H"/>
    <w:uiPriority w:val="99"/>
    <w:rsid w:val="004556E2"/>
    <w:pPr>
      <w:autoSpaceDE w:val="0"/>
      <w:autoSpaceDN w:val="0"/>
      <w:adjustRightInd w:val="0"/>
      <w:spacing w:line="240" w:lineRule="atLeast"/>
      <w:ind w:left="3680"/>
      <w:jc w:val="both"/>
    </w:pPr>
    <w:rPr>
      <w:rFonts w:eastAsiaTheme="minorEastAsia"/>
      <w:color w:val="000000"/>
      <w:w w:val="0"/>
      <w:lang w:eastAsia="zh-TW"/>
    </w:rPr>
  </w:style>
  <w:style w:type="character" w:customStyle="1" w:styleId="Symbol">
    <w:name w:val="Symbol"/>
    <w:uiPriority w:val="99"/>
    <w:rsid w:val="004556E2"/>
    <w:rPr>
      <w:rFonts w:ascii="Symbol" w:hAnsi="Symbol" w:cs="Symbol"/>
      <w:color w:val="000000"/>
      <w:spacing w:val="0"/>
      <w:sz w:val="20"/>
      <w:szCs w:val="20"/>
      <w:u w:val="none"/>
      <w:vertAlign w:val="baseline"/>
    </w:rPr>
  </w:style>
  <w:style w:type="paragraph" w:customStyle="1" w:styleId="LP">
    <w:name w:val="LP"/>
    <w:aliases w:val="ListParagraph"/>
    <w:next w:val="Normal"/>
    <w:uiPriority w:val="99"/>
    <w:rsid w:val="00B17792"/>
    <w:pPr>
      <w:tabs>
        <w:tab w:val="left" w:pos="640"/>
      </w:tabs>
      <w:autoSpaceDE w:val="0"/>
      <w:autoSpaceDN w:val="0"/>
      <w:adjustRightInd w:val="0"/>
      <w:spacing w:before="60" w:after="60" w:line="240" w:lineRule="atLeast"/>
      <w:ind w:left="640"/>
      <w:jc w:val="both"/>
    </w:pPr>
    <w:rPr>
      <w:rFonts w:eastAsiaTheme="minorEastAsia"/>
      <w:color w:val="000000"/>
      <w:w w:val="0"/>
      <w:lang w:eastAsia="zh-TW"/>
    </w:rPr>
  </w:style>
  <w:style w:type="paragraph" w:customStyle="1" w:styleId="Code">
    <w:name w:val="Code"/>
    <w:uiPriority w:val="99"/>
    <w:rsid w:val="00CB5FA0"/>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1"/>
      <w:sz w:val="18"/>
      <w:szCs w:val="18"/>
      <w:lang w:eastAsia="zh-TW"/>
    </w:rPr>
  </w:style>
  <w:style w:type="paragraph" w:customStyle="1" w:styleId="Contents">
    <w:name w:val="Contents"/>
    <w:uiPriority w:val="99"/>
    <w:rsid w:val="003F127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TW"/>
    </w:rPr>
  </w:style>
  <w:style w:type="paragraph" w:customStyle="1" w:styleId="contheader">
    <w:name w:val="contheader"/>
    <w:uiPriority w:val="99"/>
    <w:rsid w:val="003F127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TW"/>
    </w:rPr>
  </w:style>
  <w:style w:type="paragraph" w:customStyle="1" w:styleId="CT">
    <w:name w:val="CT"/>
    <w:aliases w:val="ChapterTitle"/>
    <w:uiPriority w:val="99"/>
    <w:rsid w:val="003F1275"/>
    <w:pPr>
      <w:keepNext/>
      <w:autoSpaceDE w:val="0"/>
      <w:autoSpaceDN w:val="0"/>
      <w:adjustRightInd w:val="0"/>
      <w:spacing w:line="320" w:lineRule="atLeast"/>
      <w:ind w:firstLine="200"/>
      <w:jc w:val="center"/>
    </w:pPr>
    <w:rPr>
      <w:rFonts w:eastAsiaTheme="minorEastAsia"/>
      <w:b/>
      <w:bCs/>
      <w:color w:val="000000"/>
      <w:w w:val="0"/>
      <w:sz w:val="28"/>
      <w:szCs w:val="28"/>
      <w:lang w:eastAsia="zh-TW"/>
    </w:rPr>
  </w:style>
  <w:style w:type="paragraph" w:customStyle="1" w:styleId="EditorNote">
    <w:name w:val="Editor_Note"/>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TW"/>
    </w:rPr>
  </w:style>
  <w:style w:type="paragraph" w:customStyle="1" w:styleId="Equation">
    <w:name w:val="Equation"/>
    <w:uiPriority w:val="99"/>
    <w:rsid w:val="003F1275"/>
    <w:pPr>
      <w:suppressAutoHyphens/>
      <w:autoSpaceDE w:val="0"/>
      <w:autoSpaceDN w:val="0"/>
      <w:adjustRightInd w:val="0"/>
      <w:spacing w:before="240" w:after="240" w:line="200" w:lineRule="atLeast"/>
      <w:ind w:firstLine="200"/>
    </w:pPr>
    <w:rPr>
      <w:rFonts w:eastAsiaTheme="minorEastAsia"/>
      <w:color w:val="000000"/>
      <w:w w:val="0"/>
      <w:lang w:eastAsia="zh-TW"/>
    </w:rPr>
  </w:style>
  <w:style w:type="paragraph" w:customStyle="1" w:styleId="EU">
    <w:name w:val="EU"/>
    <w:aliases w:val="EquationUnnumbered"/>
    <w:uiPriority w:val="99"/>
    <w:rsid w:val="003F1275"/>
    <w:pPr>
      <w:suppressAutoHyphens/>
      <w:autoSpaceDE w:val="0"/>
      <w:autoSpaceDN w:val="0"/>
      <w:adjustRightInd w:val="0"/>
      <w:spacing w:before="240" w:after="240" w:line="240" w:lineRule="atLeast"/>
      <w:ind w:firstLine="200"/>
    </w:pPr>
    <w:rPr>
      <w:rFonts w:eastAsiaTheme="minorEastAsia"/>
      <w:color w:val="000000"/>
      <w:w w:val="0"/>
      <w:lang w:eastAsia="zh-TW"/>
    </w:rPr>
  </w:style>
  <w:style w:type="paragraph" w:customStyle="1" w:styleId="FigCaption">
    <w:name w:val="FigCaption"/>
    <w:uiPriority w:val="99"/>
    <w:rsid w:val="003F1275"/>
    <w:pPr>
      <w:widowControl w:val="0"/>
      <w:autoSpaceDE w:val="0"/>
      <w:autoSpaceDN w:val="0"/>
      <w:adjustRightInd w:val="0"/>
      <w:spacing w:before="240" w:line="240" w:lineRule="atLeast"/>
      <w:jc w:val="center"/>
    </w:pPr>
    <w:rPr>
      <w:rFonts w:ascii="Arial" w:eastAsiaTheme="minorEastAsia" w:hAnsi="Arial" w:cs="Arial"/>
      <w:b/>
      <w:bCs/>
      <w:color w:val="000000"/>
      <w:w w:val="0"/>
      <w:lang w:eastAsia="zh-TW"/>
    </w:rPr>
  </w:style>
  <w:style w:type="paragraph" w:customStyle="1" w:styleId="FL">
    <w:name w:val="FL"/>
    <w:aliases w:val="FlushLeft"/>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TW"/>
    </w:rPr>
  </w:style>
  <w:style w:type="character" w:customStyle="1" w:styleId="FooterChar">
    <w:name w:val="Footer Char"/>
    <w:basedOn w:val="DefaultParagraphFont"/>
    <w:link w:val="Footer"/>
    <w:uiPriority w:val="99"/>
    <w:rsid w:val="003F1275"/>
    <w:rPr>
      <w:sz w:val="24"/>
      <w:lang w:val="en-GB" w:eastAsia="en-US"/>
    </w:rPr>
  </w:style>
  <w:style w:type="character" w:customStyle="1" w:styleId="HeaderChar">
    <w:name w:val="Header Char"/>
    <w:basedOn w:val="DefaultParagraphFont"/>
    <w:link w:val="Header"/>
    <w:uiPriority w:val="99"/>
    <w:rsid w:val="003F1275"/>
    <w:rPr>
      <w:b/>
      <w:sz w:val="28"/>
      <w:lang w:val="en-GB" w:eastAsia="en-US"/>
    </w:rPr>
  </w:style>
  <w:style w:type="paragraph" w:customStyle="1" w:styleId="Hh">
    <w:name w:val="Hh"/>
    <w:aliases w:val="HangingIndent2"/>
    <w:uiPriority w:val="99"/>
    <w:rsid w:val="003F1275"/>
    <w:pPr>
      <w:tabs>
        <w:tab w:val="left" w:pos="620"/>
      </w:tabs>
      <w:autoSpaceDE w:val="0"/>
      <w:autoSpaceDN w:val="0"/>
      <w:adjustRightInd w:val="0"/>
      <w:spacing w:line="240" w:lineRule="atLeast"/>
      <w:ind w:left="1040" w:hanging="400"/>
      <w:jc w:val="both"/>
    </w:pPr>
    <w:rPr>
      <w:rFonts w:eastAsiaTheme="minorEastAsia"/>
      <w:color w:val="000000"/>
      <w:w w:val="0"/>
      <w:lang w:eastAsia="zh-TW"/>
    </w:rPr>
  </w:style>
  <w:style w:type="paragraph" w:customStyle="1" w:styleId="Hlast">
    <w:name w:val="Hlast"/>
    <w:aliases w:val="HangingIndentLast"/>
    <w:next w:val="H"/>
    <w:uiPriority w:val="99"/>
    <w:rsid w:val="003F1275"/>
    <w:pPr>
      <w:tabs>
        <w:tab w:val="left" w:pos="62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I">
    <w:name w:val="I"/>
    <w:aliases w:val="Inf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INT">
    <w:name w:val="INT"/>
    <w:aliases w:val="Introduction"/>
    <w:uiPriority w:val="99"/>
    <w:rsid w:val="003F127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Int2">
    <w:name w:val="Int2"/>
    <w:aliases w:val="Intro2nd"/>
    <w:uiPriority w:val="99"/>
    <w:rsid w:val="003F127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TW"/>
    </w:rPr>
  </w:style>
  <w:style w:type="paragraph" w:customStyle="1" w:styleId="IntDisclaimer">
    <w:name w:val="IntDisclaim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TW"/>
    </w:rPr>
  </w:style>
  <w:style w:type="paragraph" w:customStyle="1" w:styleId="Introduction1">
    <w:name w:val="Introduction1"/>
    <w:uiPriority w:val="99"/>
    <w:rsid w:val="003F127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TW"/>
    </w:rPr>
  </w:style>
  <w:style w:type="paragraph" w:customStyle="1" w:styleId="Last">
    <w:name w:val="Last"/>
    <w:aliases w:val="LetteredListLast"/>
    <w:next w:val="L2"/>
    <w:uiPriority w:val="99"/>
    <w:rsid w:val="003F1275"/>
    <w:pPr>
      <w:tabs>
        <w:tab w:val="left" w:pos="64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Letter">
    <w:name w:val="Lett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TW"/>
    </w:rPr>
  </w:style>
  <w:style w:type="paragraph" w:customStyle="1" w:styleId="Llll">
    <w:name w:val="Llll"/>
    <w:aliases w:val="NumberedList4"/>
    <w:uiPriority w:val="99"/>
    <w:rsid w:val="003F1275"/>
    <w:pPr>
      <w:tabs>
        <w:tab w:val="left" w:pos="1840"/>
      </w:tabs>
      <w:autoSpaceDE w:val="0"/>
      <w:autoSpaceDN w:val="0"/>
      <w:adjustRightInd w:val="0"/>
      <w:spacing w:line="240" w:lineRule="atLeast"/>
      <w:ind w:left="1840" w:hanging="400"/>
      <w:jc w:val="both"/>
    </w:pPr>
    <w:rPr>
      <w:rFonts w:eastAsiaTheme="minorEastAsia"/>
      <w:color w:val="000000"/>
      <w:w w:val="0"/>
      <w:lang w:eastAsia="zh-TW"/>
    </w:rPr>
  </w:style>
  <w:style w:type="paragraph" w:customStyle="1" w:styleId="LP2">
    <w:name w:val="LP2"/>
    <w:aliases w:val="ListParagraph2"/>
    <w:next w:val="L2"/>
    <w:uiPriority w:val="99"/>
    <w:rsid w:val="003F1275"/>
    <w:pPr>
      <w:tabs>
        <w:tab w:val="left" w:pos="640"/>
      </w:tabs>
      <w:autoSpaceDE w:val="0"/>
      <w:autoSpaceDN w:val="0"/>
      <w:adjustRightInd w:val="0"/>
      <w:spacing w:before="60" w:after="60" w:line="240" w:lineRule="atLeast"/>
      <w:ind w:left="1040"/>
      <w:jc w:val="both"/>
    </w:pPr>
    <w:rPr>
      <w:rFonts w:eastAsiaTheme="minorEastAsia"/>
      <w:color w:val="000000"/>
      <w:w w:val="0"/>
      <w:lang w:eastAsia="zh-TW"/>
    </w:rPr>
  </w:style>
  <w:style w:type="paragraph" w:customStyle="1" w:styleId="LP3">
    <w:name w:val="LP3"/>
    <w:aliases w:val="ListParagraph3"/>
    <w:next w:val="L2"/>
    <w:uiPriority w:val="99"/>
    <w:rsid w:val="003F1275"/>
    <w:pPr>
      <w:tabs>
        <w:tab w:val="left" w:pos="640"/>
      </w:tabs>
      <w:autoSpaceDE w:val="0"/>
      <w:autoSpaceDN w:val="0"/>
      <w:adjustRightInd w:val="0"/>
      <w:spacing w:before="60" w:after="60" w:line="240" w:lineRule="atLeast"/>
      <w:ind w:left="1440"/>
      <w:jc w:val="both"/>
    </w:pPr>
    <w:rPr>
      <w:rFonts w:eastAsiaTheme="minorEastAsia"/>
      <w:color w:val="000000"/>
      <w:w w:val="0"/>
      <w:lang w:eastAsia="zh-TW"/>
    </w:rPr>
  </w:style>
  <w:style w:type="paragraph" w:customStyle="1" w:styleId="LPageNumber">
    <w:name w:val="L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Nor">
    <w:name w:val="Nor"/>
    <w:aliases w:val="N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NoteNum">
    <w:name w:val="NoteNum"/>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TW"/>
    </w:rPr>
  </w:style>
  <w:style w:type="paragraph" w:customStyle="1" w:styleId="Prim">
    <w:name w:val="Prim"/>
    <w:aliases w:val="PrimTag"/>
    <w:next w:val="H"/>
    <w:uiPriority w:val="99"/>
    <w:rsid w:val="003F1275"/>
    <w:pPr>
      <w:tabs>
        <w:tab w:val="left" w:pos="620"/>
      </w:tabs>
      <w:autoSpaceDE w:val="0"/>
      <w:autoSpaceDN w:val="0"/>
      <w:adjustRightInd w:val="0"/>
      <w:spacing w:line="240" w:lineRule="atLeast"/>
      <w:ind w:left="2640"/>
      <w:jc w:val="both"/>
    </w:pPr>
    <w:rPr>
      <w:rFonts w:eastAsiaTheme="minorEastAsia"/>
      <w:color w:val="000000"/>
      <w:w w:val="0"/>
      <w:lang w:eastAsia="zh-TW"/>
    </w:rPr>
  </w:style>
  <w:style w:type="paragraph" w:customStyle="1" w:styleId="Prim4">
    <w:name w:val="Prim4"/>
    <w:aliases w:val="PrimTag1"/>
    <w:next w:val="H"/>
    <w:uiPriority w:val="99"/>
    <w:rsid w:val="003F1275"/>
    <w:pPr>
      <w:autoSpaceDE w:val="0"/>
      <w:autoSpaceDN w:val="0"/>
      <w:adjustRightInd w:val="0"/>
      <w:spacing w:line="240" w:lineRule="atLeast"/>
      <w:ind w:left="4000"/>
      <w:jc w:val="both"/>
    </w:pPr>
    <w:rPr>
      <w:rFonts w:eastAsiaTheme="minorEastAsia"/>
      <w:color w:val="000000"/>
      <w:w w:val="0"/>
      <w:lang w:eastAsia="zh-TW"/>
    </w:rPr>
  </w:style>
  <w:style w:type="paragraph" w:customStyle="1" w:styleId="References">
    <w:name w:val="References"/>
    <w:uiPriority w:val="99"/>
    <w:rsid w:val="003F1275"/>
    <w:pPr>
      <w:autoSpaceDE w:val="0"/>
      <w:autoSpaceDN w:val="0"/>
      <w:adjustRightInd w:val="0"/>
      <w:spacing w:before="240" w:line="240" w:lineRule="atLeast"/>
      <w:jc w:val="both"/>
    </w:pPr>
    <w:rPr>
      <w:rFonts w:eastAsiaTheme="minorEastAsia"/>
      <w:color w:val="000000"/>
      <w:w w:val="0"/>
      <w:lang w:eastAsia="zh-TW"/>
    </w:rPr>
  </w:style>
  <w:style w:type="paragraph" w:customStyle="1" w:styleId="Revisionline">
    <w:name w:val="Revisionline"/>
    <w:uiPriority w:val="99"/>
    <w:rsid w:val="003F1275"/>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TW"/>
    </w:rPr>
  </w:style>
  <w:style w:type="paragraph" w:customStyle="1" w:styleId="RPageNumber">
    <w:name w:val="R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TableFootnote">
    <w:name w:val="TableFootnote"/>
    <w:uiPriority w:val="99"/>
    <w:rsid w:val="003F1275"/>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TW"/>
    </w:rPr>
  </w:style>
  <w:style w:type="paragraph" w:styleId="Title">
    <w:name w:val="Title"/>
    <w:basedOn w:val="Normal"/>
    <w:next w:val="Body"/>
    <w:link w:val="TitleChar"/>
    <w:uiPriority w:val="99"/>
    <w:qFormat/>
    <w:rsid w:val="003F127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TW"/>
    </w:rPr>
  </w:style>
  <w:style w:type="character" w:customStyle="1" w:styleId="TitleChar">
    <w:name w:val="Title Char"/>
    <w:basedOn w:val="DefaultParagraphFont"/>
    <w:link w:val="Title"/>
    <w:uiPriority w:val="99"/>
    <w:rsid w:val="003F1275"/>
    <w:rPr>
      <w:rFonts w:ascii="Arial" w:eastAsiaTheme="minorEastAsia" w:hAnsi="Arial" w:cs="Arial"/>
      <w:b/>
      <w:bCs/>
      <w:color w:val="000000"/>
      <w:w w:val="0"/>
      <w:sz w:val="48"/>
      <w:szCs w:val="48"/>
      <w:lang w:eastAsia="zh-TW"/>
    </w:rPr>
  </w:style>
  <w:style w:type="paragraph" w:customStyle="1" w:styleId="TOCline">
    <w:name w:val="TOCline"/>
    <w:uiPriority w:val="99"/>
    <w:rsid w:val="003F127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TW"/>
    </w:rPr>
  </w:style>
  <w:style w:type="paragraph" w:customStyle="1" w:styleId="VariableList">
    <w:name w:val="VariableList"/>
    <w:uiPriority w:val="99"/>
    <w:rsid w:val="003F1275"/>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TW"/>
    </w:rPr>
  </w:style>
  <w:style w:type="paragraph" w:styleId="Caption">
    <w:name w:val="caption"/>
    <w:basedOn w:val="Normal"/>
    <w:next w:val="Normal"/>
    <w:uiPriority w:val="35"/>
    <w:qFormat/>
    <w:rsid w:val="003F1275"/>
    <w:pPr>
      <w:spacing w:after="160" w:line="259" w:lineRule="auto"/>
    </w:pPr>
    <w:rPr>
      <w:rFonts w:asciiTheme="minorHAnsi" w:eastAsiaTheme="minorEastAsia" w:hAnsiTheme="minorHAnsi" w:cstheme="minorBidi"/>
      <w:b/>
      <w:bCs/>
      <w:sz w:val="20"/>
      <w:lang w:val="en-US" w:eastAsia="zh-TW"/>
    </w:rPr>
  </w:style>
  <w:style w:type="character" w:customStyle="1" w:styleId="definition">
    <w:name w:val="definition"/>
    <w:uiPriority w:val="99"/>
    <w:rsid w:val="003F127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3F1275"/>
    <w:rPr>
      <w:rFonts w:ascii="Times New Roman" w:hAnsi="Times New Roman" w:cs="Times New Roman"/>
      <w:strike/>
      <w:color w:val="000000"/>
      <w:spacing w:val="0"/>
      <w:w w:val="100"/>
      <w:sz w:val="20"/>
      <w:szCs w:val="20"/>
      <w:u w:val="none"/>
      <w:vertAlign w:val="baseline"/>
      <w:lang w:val="en-US"/>
    </w:rPr>
  </w:style>
  <w:style w:type="character" w:customStyle="1" w:styleId="editornote0">
    <w:name w:val="editor_note"/>
    <w:uiPriority w:val="99"/>
    <w:rsid w:val="003F127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3F1275"/>
    <w:rPr>
      <w:i/>
      <w:iCs/>
    </w:rPr>
  </w:style>
  <w:style w:type="character" w:customStyle="1" w:styleId="IEEEStdsRegularFigureCaptionCharChar">
    <w:name w:val="IEEEStds Regular Figure Caption Char Char"/>
    <w:uiPriority w:val="99"/>
    <w:rsid w:val="003F1275"/>
  </w:style>
  <w:style w:type="character" w:customStyle="1" w:styleId="P2">
    <w:name w:val="P2"/>
    <w:uiPriority w:val="99"/>
    <w:rsid w:val="003F1275"/>
    <w:rPr>
      <w:rFonts w:ascii="Times New Roman" w:hAnsi="Times New Roman" w:cs="Times New Roman"/>
      <w:b/>
      <w:bCs/>
      <w:color w:val="000000"/>
      <w:spacing w:val="0"/>
      <w:sz w:val="20"/>
      <w:szCs w:val="20"/>
      <w:vertAlign w:val="baseline"/>
    </w:rPr>
  </w:style>
  <w:style w:type="character" w:customStyle="1" w:styleId="P3">
    <w:name w:val="P3"/>
    <w:uiPriority w:val="99"/>
    <w:rsid w:val="003F1275"/>
    <w:rPr>
      <w:rFonts w:ascii="Times New Roman" w:hAnsi="Times New Roman" w:cs="Times New Roman"/>
      <w:b/>
      <w:bCs/>
      <w:color w:val="000000"/>
      <w:spacing w:val="0"/>
      <w:sz w:val="20"/>
      <w:szCs w:val="20"/>
      <w:vertAlign w:val="baseline"/>
    </w:rPr>
  </w:style>
  <w:style w:type="character" w:customStyle="1" w:styleId="P4">
    <w:name w:val="P4"/>
    <w:uiPriority w:val="99"/>
    <w:rsid w:val="003F1275"/>
    <w:rPr>
      <w:rFonts w:ascii="Times New Roman" w:hAnsi="Times New Roman" w:cs="Times New Roman"/>
      <w:b/>
      <w:bCs/>
      <w:color w:val="000000"/>
      <w:spacing w:val="0"/>
      <w:sz w:val="20"/>
      <w:szCs w:val="20"/>
      <w:vertAlign w:val="baseline"/>
    </w:rPr>
  </w:style>
  <w:style w:type="character" w:customStyle="1" w:styleId="P5">
    <w:name w:val="P5"/>
    <w:uiPriority w:val="99"/>
    <w:rsid w:val="003F127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3F1275"/>
    <w:rPr>
      <w:rFonts w:ascii="Times New Roman" w:hAnsi="Times New Roman" w:cs="Times New Roman"/>
      <w:color w:val="000000"/>
      <w:spacing w:val="0"/>
      <w:sz w:val="20"/>
      <w:szCs w:val="20"/>
      <w:vertAlign w:val="baseline"/>
    </w:rPr>
  </w:style>
  <w:style w:type="character" w:customStyle="1" w:styleId="references0">
    <w:name w:val="references"/>
    <w:uiPriority w:val="99"/>
    <w:rsid w:val="003F1275"/>
    <w:rPr>
      <w:rFonts w:ascii="Times New Roman" w:hAnsi="Times New Roman" w:cs="Times New Roman"/>
      <w:color w:val="000000"/>
      <w:spacing w:val="0"/>
      <w:sz w:val="20"/>
      <w:szCs w:val="20"/>
      <w:vertAlign w:val="baseline"/>
    </w:rPr>
  </w:style>
  <w:style w:type="character" w:customStyle="1" w:styleId="Subscript">
    <w:name w:val="Subscript"/>
    <w:uiPriority w:val="99"/>
    <w:rsid w:val="003F1275"/>
    <w:rPr>
      <w:vertAlign w:val="subscript"/>
    </w:rPr>
  </w:style>
  <w:style w:type="character" w:customStyle="1" w:styleId="Superscript">
    <w:name w:val="Superscript"/>
    <w:uiPriority w:val="99"/>
    <w:rsid w:val="003F12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90542">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61818542">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225844799">
      <w:bodyDiv w:val="1"/>
      <w:marLeft w:val="0"/>
      <w:marRight w:val="0"/>
      <w:marTop w:val="0"/>
      <w:marBottom w:val="0"/>
      <w:divBdr>
        <w:top w:val="none" w:sz="0" w:space="0" w:color="auto"/>
        <w:left w:val="none" w:sz="0" w:space="0" w:color="auto"/>
        <w:bottom w:val="none" w:sz="0" w:space="0" w:color="auto"/>
        <w:right w:val="none" w:sz="0" w:space="0" w:color="auto"/>
      </w:divBdr>
      <w:divsChild>
        <w:div w:id="644744184">
          <w:marLeft w:val="1166"/>
          <w:marRight w:val="0"/>
          <w:marTop w:val="77"/>
          <w:marBottom w:val="0"/>
          <w:divBdr>
            <w:top w:val="none" w:sz="0" w:space="0" w:color="auto"/>
            <w:left w:val="none" w:sz="0" w:space="0" w:color="auto"/>
            <w:bottom w:val="none" w:sz="0" w:space="0" w:color="auto"/>
            <w:right w:val="none" w:sz="0" w:space="0" w:color="auto"/>
          </w:divBdr>
        </w:div>
        <w:div w:id="1861237302">
          <w:marLeft w:val="1166"/>
          <w:marRight w:val="0"/>
          <w:marTop w:val="77"/>
          <w:marBottom w:val="0"/>
          <w:divBdr>
            <w:top w:val="none" w:sz="0" w:space="0" w:color="auto"/>
            <w:left w:val="none" w:sz="0" w:space="0" w:color="auto"/>
            <w:bottom w:val="none" w:sz="0" w:space="0" w:color="auto"/>
            <w:right w:val="none" w:sz="0" w:space="0" w:color="auto"/>
          </w:divBdr>
        </w:div>
        <w:div w:id="1435129649">
          <w:marLeft w:val="1166"/>
          <w:marRight w:val="0"/>
          <w:marTop w:val="77"/>
          <w:marBottom w:val="0"/>
          <w:divBdr>
            <w:top w:val="none" w:sz="0" w:space="0" w:color="auto"/>
            <w:left w:val="none" w:sz="0" w:space="0" w:color="auto"/>
            <w:bottom w:val="none" w:sz="0" w:space="0" w:color="auto"/>
            <w:right w:val="none" w:sz="0" w:space="0" w:color="auto"/>
          </w:divBdr>
        </w:div>
      </w:divsChild>
    </w:div>
    <w:div w:id="256595639">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72677746">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67633282">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72806262">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504706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7774663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90348411">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44156598">
      <w:bodyDiv w:val="1"/>
      <w:marLeft w:val="0"/>
      <w:marRight w:val="0"/>
      <w:marTop w:val="0"/>
      <w:marBottom w:val="0"/>
      <w:divBdr>
        <w:top w:val="none" w:sz="0" w:space="0" w:color="auto"/>
        <w:left w:val="none" w:sz="0" w:space="0" w:color="auto"/>
        <w:bottom w:val="none" w:sz="0" w:space="0" w:color="auto"/>
        <w:right w:val="none" w:sz="0" w:space="0" w:color="auto"/>
      </w:divBdr>
    </w:div>
    <w:div w:id="1451170456">
      <w:bodyDiv w:val="1"/>
      <w:marLeft w:val="0"/>
      <w:marRight w:val="0"/>
      <w:marTop w:val="0"/>
      <w:marBottom w:val="0"/>
      <w:divBdr>
        <w:top w:val="none" w:sz="0" w:space="0" w:color="auto"/>
        <w:left w:val="none" w:sz="0" w:space="0" w:color="auto"/>
        <w:bottom w:val="none" w:sz="0" w:space="0" w:color="auto"/>
        <w:right w:val="none" w:sz="0" w:space="0" w:color="auto"/>
      </w:divBdr>
      <w:divsChild>
        <w:div w:id="253367199">
          <w:marLeft w:val="547"/>
          <w:marRight w:val="0"/>
          <w:marTop w:val="115"/>
          <w:marBottom w:val="0"/>
          <w:divBdr>
            <w:top w:val="none" w:sz="0" w:space="0" w:color="auto"/>
            <w:left w:val="none" w:sz="0" w:space="0" w:color="auto"/>
            <w:bottom w:val="none" w:sz="0" w:space="0" w:color="auto"/>
            <w:right w:val="none" w:sz="0" w:space="0" w:color="auto"/>
          </w:divBdr>
        </w:div>
      </w:divsChild>
    </w:div>
    <w:div w:id="1452476162">
      <w:bodyDiv w:val="1"/>
      <w:marLeft w:val="0"/>
      <w:marRight w:val="0"/>
      <w:marTop w:val="0"/>
      <w:marBottom w:val="0"/>
      <w:divBdr>
        <w:top w:val="none" w:sz="0" w:space="0" w:color="auto"/>
        <w:left w:val="none" w:sz="0" w:space="0" w:color="auto"/>
        <w:bottom w:val="none" w:sz="0" w:space="0" w:color="auto"/>
        <w:right w:val="none" w:sz="0" w:space="0" w:color="auto"/>
      </w:divBdr>
      <w:divsChild>
        <w:div w:id="2100709437">
          <w:marLeft w:val="547"/>
          <w:marRight w:val="0"/>
          <w:marTop w:val="115"/>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14412861">
      <w:bodyDiv w:val="1"/>
      <w:marLeft w:val="0"/>
      <w:marRight w:val="0"/>
      <w:marTop w:val="0"/>
      <w:marBottom w:val="0"/>
      <w:divBdr>
        <w:top w:val="none" w:sz="0" w:space="0" w:color="auto"/>
        <w:left w:val="none" w:sz="0" w:space="0" w:color="auto"/>
        <w:bottom w:val="none" w:sz="0" w:space="0" w:color="auto"/>
        <w:right w:val="none" w:sz="0" w:space="0" w:color="auto"/>
      </w:divBdr>
    </w:div>
    <w:div w:id="1543204849">
      <w:bodyDiv w:val="1"/>
      <w:marLeft w:val="0"/>
      <w:marRight w:val="0"/>
      <w:marTop w:val="0"/>
      <w:marBottom w:val="0"/>
      <w:divBdr>
        <w:top w:val="none" w:sz="0" w:space="0" w:color="auto"/>
        <w:left w:val="none" w:sz="0" w:space="0" w:color="auto"/>
        <w:bottom w:val="none" w:sz="0" w:space="0" w:color="auto"/>
        <w:right w:val="none" w:sz="0" w:space="0" w:color="auto"/>
      </w:divBdr>
      <w:divsChild>
        <w:div w:id="1850169834">
          <w:marLeft w:val="547"/>
          <w:marRight w:val="0"/>
          <w:marTop w:val="0"/>
          <w:marBottom w:val="0"/>
          <w:divBdr>
            <w:top w:val="none" w:sz="0" w:space="0" w:color="auto"/>
            <w:left w:val="none" w:sz="0" w:space="0" w:color="auto"/>
            <w:bottom w:val="none" w:sz="0" w:space="0" w:color="auto"/>
            <w:right w:val="none" w:sz="0" w:space="0" w:color="auto"/>
          </w:divBdr>
        </w:div>
        <w:div w:id="794568487">
          <w:marLeft w:val="1354"/>
          <w:marRight w:val="0"/>
          <w:marTop w:val="0"/>
          <w:marBottom w:val="0"/>
          <w:divBdr>
            <w:top w:val="none" w:sz="0" w:space="0" w:color="auto"/>
            <w:left w:val="none" w:sz="0" w:space="0" w:color="auto"/>
            <w:bottom w:val="none" w:sz="0" w:space="0" w:color="auto"/>
            <w:right w:val="none" w:sz="0" w:space="0" w:color="auto"/>
          </w:divBdr>
        </w:div>
        <w:div w:id="1612322049">
          <w:marLeft w:val="1354"/>
          <w:marRight w:val="0"/>
          <w:marTop w:val="0"/>
          <w:marBottom w:val="0"/>
          <w:divBdr>
            <w:top w:val="none" w:sz="0" w:space="0" w:color="auto"/>
            <w:left w:val="none" w:sz="0" w:space="0" w:color="auto"/>
            <w:bottom w:val="none" w:sz="0" w:space="0" w:color="auto"/>
            <w:right w:val="none" w:sz="0" w:space="0" w:color="auto"/>
          </w:divBdr>
        </w:div>
        <w:div w:id="1045565376">
          <w:marLeft w:val="1354"/>
          <w:marRight w:val="0"/>
          <w:marTop w:val="0"/>
          <w:marBottom w:val="0"/>
          <w:divBdr>
            <w:top w:val="none" w:sz="0" w:space="0" w:color="auto"/>
            <w:left w:val="none" w:sz="0" w:space="0" w:color="auto"/>
            <w:bottom w:val="none" w:sz="0" w:space="0" w:color="auto"/>
            <w:right w:val="none" w:sz="0" w:space="0" w:color="auto"/>
          </w:divBdr>
        </w:div>
        <w:div w:id="2039969295">
          <w:marLeft w:val="547"/>
          <w:marRight w:val="0"/>
          <w:marTop w:val="0"/>
          <w:marBottom w:val="0"/>
          <w:divBdr>
            <w:top w:val="none" w:sz="0" w:space="0" w:color="auto"/>
            <w:left w:val="none" w:sz="0" w:space="0" w:color="auto"/>
            <w:bottom w:val="none" w:sz="0" w:space="0" w:color="auto"/>
            <w:right w:val="none" w:sz="0" w:space="0" w:color="auto"/>
          </w:divBdr>
        </w:div>
        <w:div w:id="1978604728">
          <w:marLeft w:val="1354"/>
          <w:marRight w:val="0"/>
          <w:marTop w:val="0"/>
          <w:marBottom w:val="0"/>
          <w:divBdr>
            <w:top w:val="none" w:sz="0" w:space="0" w:color="auto"/>
            <w:left w:val="none" w:sz="0" w:space="0" w:color="auto"/>
            <w:bottom w:val="none" w:sz="0" w:space="0" w:color="auto"/>
            <w:right w:val="none" w:sz="0" w:space="0" w:color="auto"/>
          </w:divBdr>
        </w:div>
        <w:div w:id="1415935674">
          <w:marLeft w:val="547"/>
          <w:marRight w:val="0"/>
          <w:marTop w:val="0"/>
          <w:marBottom w:val="0"/>
          <w:divBdr>
            <w:top w:val="none" w:sz="0" w:space="0" w:color="auto"/>
            <w:left w:val="none" w:sz="0" w:space="0" w:color="auto"/>
            <w:bottom w:val="none" w:sz="0" w:space="0" w:color="auto"/>
            <w:right w:val="none" w:sz="0" w:space="0" w:color="auto"/>
          </w:divBdr>
        </w:div>
      </w:divsChild>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57730">
      <w:bodyDiv w:val="1"/>
      <w:marLeft w:val="0"/>
      <w:marRight w:val="0"/>
      <w:marTop w:val="0"/>
      <w:marBottom w:val="0"/>
      <w:divBdr>
        <w:top w:val="none" w:sz="0" w:space="0" w:color="auto"/>
        <w:left w:val="none" w:sz="0" w:space="0" w:color="auto"/>
        <w:bottom w:val="none" w:sz="0" w:space="0" w:color="auto"/>
        <w:right w:val="none" w:sz="0" w:space="0" w:color="auto"/>
      </w:divBdr>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595239048">
      <w:bodyDiv w:val="1"/>
      <w:marLeft w:val="0"/>
      <w:marRight w:val="0"/>
      <w:marTop w:val="0"/>
      <w:marBottom w:val="0"/>
      <w:divBdr>
        <w:top w:val="none" w:sz="0" w:space="0" w:color="auto"/>
        <w:left w:val="none" w:sz="0" w:space="0" w:color="auto"/>
        <w:bottom w:val="none" w:sz="0" w:space="0" w:color="auto"/>
        <w:right w:val="none" w:sz="0" w:space="0" w:color="auto"/>
      </w:divBdr>
      <w:divsChild>
        <w:div w:id="1676223509">
          <w:marLeft w:val="547"/>
          <w:marRight w:val="0"/>
          <w:marTop w:val="0"/>
          <w:marBottom w:val="0"/>
          <w:divBdr>
            <w:top w:val="none" w:sz="0" w:space="0" w:color="auto"/>
            <w:left w:val="none" w:sz="0" w:space="0" w:color="auto"/>
            <w:bottom w:val="none" w:sz="0" w:space="0" w:color="auto"/>
            <w:right w:val="none" w:sz="0" w:space="0" w:color="auto"/>
          </w:divBdr>
        </w:div>
        <w:div w:id="1466120757">
          <w:marLeft w:val="1354"/>
          <w:marRight w:val="0"/>
          <w:marTop w:val="0"/>
          <w:marBottom w:val="0"/>
          <w:divBdr>
            <w:top w:val="none" w:sz="0" w:space="0" w:color="auto"/>
            <w:left w:val="none" w:sz="0" w:space="0" w:color="auto"/>
            <w:bottom w:val="none" w:sz="0" w:space="0" w:color="auto"/>
            <w:right w:val="none" w:sz="0" w:space="0" w:color="auto"/>
          </w:divBdr>
        </w:div>
        <w:div w:id="124931669">
          <w:marLeft w:val="1354"/>
          <w:marRight w:val="0"/>
          <w:marTop w:val="0"/>
          <w:marBottom w:val="0"/>
          <w:divBdr>
            <w:top w:val="none" w:sz="0" w:space="0" w:color="auto"/>
            <w:left w:val="none" w:sz="0" w:space="0" w:color="auto"/>
            <w:bottom w:val="none" w:sz="0" w:space="0" w:color="auto"/>
            <w:right w:val="none" w:sz="0" w:space="0" w:color="auto"/>
          </w:divBdr>
        </w:div>
        <w:div w:id="1934778170">
          <w:marLeft w:val="1354"/>
          <w:marRight w:val="0"/>
          <w:marTop w:val="0"/>
          <w:marBottom w:val="0"/>
          <w:divBdr>
            <w:top w:val="none" w:sz="0" w:space="0" w:color="auto"/>
            <w:left w:val="none" w:sz="0" w:space="0" w:color="auto"/>
            <w:bottom w:val="none" w:sz="0" w:space="0" w:color="auto"/>
            <w:right w:val="none" w:sz="0" w:space="0" w:color="auto"/>
          </w:divBdr>
        </w:div>
        <w:div w:id="1297954748">
          <w:marLeft w:val="547"/>
          <w:marRight w:val="0"/>
          <w:marTop w:val="0"/>
          <w:marBottom w:val="0"/>
          <w:divBdr>
            <w:top w:val="none" w:sz="0" w:space="0" w:color="auto"/>
            <w:left w:val="none" w:sz="0" w:space="0" w:color="auto"/>
            <w:bottom w:val="none" w:sz="0" w:space="0" w:color="auto"/>
            <w:right w:val="none" w:sz="0" w:space="0" w:color="auto"/>
          </w:divBdr>
        </w:div>
        <w:div w:id="1433429990">
          <w:marLeft w:val="1354"/>
          <w:marRight w:val="0"/>
          <w:marTop w:val="0"/>
          <w:marBottom w:val="0"/>
          <w:divBdr>
            <w:top w:val="none" w:sz="0" w:space="0" w:color="auto"/>
            <w:left w:val="none" w:sz="0" w:space="0" w:color="auto"/>
            <w:bottom w:val="none" w:sz="0" w:space="0" w:color="auto"/>
            <w:right w:val="none" w:sz="0" w:space="0" w:color="auto"/>
          </w:divBdr>
        </w:div>
        <w:div w:id="1852178778">
          <w:marLeft w:val="547"/>
          <w:marRight w:val="0"/>
          <w:marTop w:val="0"/>
          <w:marBottom w:val="0"/>
          <w:divBdr>
            <w:top w:val="none" w:sz="0" w:space="0" w:color="auto"/>
            <w:left w:val="none" w:sz="0" w:space="0" w:color="auto"/>
            <w:bottom w:val="none" w:sz="0" w:space="0" w:color="auto"/>
            <w:right w:val="none" w:sz="0" w:space="0" w:color="auto"/>
          </w:divBdr>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58861693">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2017807129">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4199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69</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7</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96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92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89</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123</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128</b:RefOrder>
  </b:Source>
</b:Sources>
</file>

<file path=customXml/itemProps1.xml><?xml version="1.0" encoding="utf-8"?>
<ds:datastoreItem xmlns:ds="http://schemas.openxmlformats.org/officeDocument/2006/customXml" ds:itemID="{2DC9042F-80FC-4C44-8438-68B3FB826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9</Pages>
  <Words>3696</Words>
  <Characters>21071</Characters>
  <Application>Microsoft Office Word</Application>
  <DocSecurity>0</DocSecurity>
  <Lines>175</Lines>
  <Paragraphs>49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24718</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 CTPClassification=CTP_IC:VisualMarkings=, CTPClassification=CTP_IC</cp:keywords>
  <cp:lastModifiedBy>Huang, Po-kai</cp:lastModifiedBy>
  <cp:revision>31</cp:revision>
  <cp:lastPrinted>2010-05-04T03:47:00Z</cp:lastPrinted>
  <dcterms:created xsi:type="dcterms:W3CDTF">2020-08-31T14:46:00Z</dcterms:created>
  <dcterms:modified xsi:type="dcterms:W3CDTF">2020-10-21T15:15:00Z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6a69c09e-9654-438e-b4e2-a9e5f44e5d91</vt:lpwstr>
  </property>
  <property fmtid="{D5CDD505-2E9C-101B-9397-08002B2CF9AE}" pid="4" name="CTP_BU">
    <vt:lpwstr>TSCG CENTRAL GROUP</vt:lpwstr>
  </property>
  <property fmtid="{D5CDD505-2E9C-101B-9397-08002B2CF9AE}" pid="5" name="CTP_TimeStamp">
    <vt:lpwstr>2020-08-17 22:28:20Z</vt:lpwstr>
  </property>
  <property fmtid="{D5CDD505-2E9C-101B-9397-08002B2CF9AE}" pid="6" name="CTPClassification">
    <vt:lpwstr>CTP_IC</vt:lpwstr>
  </property>
  <property fmtid="{D5CDD505-2E9C-101B-9397-08002B2CF9AE}" pid="7" name="MSIP_Label_9aa06179-68b3-4e2b-b09b-a2424735516b_Enabled">
    <vt:lpwstr>True</vt:lpwstr>
  </property>
  <property fmtid="{D5CDD505-2E9C-101B-9397-08002B2CF9AE}" pid="8" name="MSIP_Label_9aa06179-68b3-4e2b-b09b-a2424735516b_SiteId">
    <vt:lpwstr>46c98d88-e344-4ed4-8496-4ed7712e255d</vt:lpwstr>
  </property>
  <property fmtid="{D5CDD505-2E9C-101B-9397-08002B2CF9AE}" pid="9" name="MSIP_Label_9aa06179-68b3-4e2b-b09b-a2424735516b_Owner">
    <vt:lpwstr>po-kai.huang@intel.com</vt:lpwstr>
  </property>
  <property fmtid="{D5CDD505-2E9C-101B-9397-08002B2CF9AE}" pid="10" name="MSIP_Label_9aa06179-68b3-4e2b-b09b-a2424735516b_SetDate">
    <vt:lpwstr>2020-08-25T13:58:34.2972668Z</vt:lpwstr>
  </property>
  <property fmtid="{D5CDD505-2E9C-101B-9397-08002B2CF9AE}" pid="11" name="MSIP_Label_9aa06179-68b3-4e2b-b09b-a2424735516b_Name">
    <vt:lpwstr>Intel Confidential</vt:lpwstr>
  </property>
  <property fmtid="{D5CDD505-2E9C-101B-9397-08002B2CF9AE}" pid="12" name="MSIP_Label_9aa06179-68b3-4e2b-b09b-a2424735516b_Application">
    <vt:lpwstr>Microsoft Azure Information Protection</vt:lpwstr>
  </property>
  <property fmtid="{D5CDD505-2E9C-101B-9397-08002B2CF9AE}" pid="13" name="MSIP_Label_9aa06179-68b3-4e2b-b09b-a2424735516b_ActionId">
    <vt:lpwstr>8bb789e2-7c47-4136-bda6-ab1fd38f3c68</vt:lpwstr>
  </property>
  <property fmtid="{D5CDD505-2E9C-101B-9397-08002B2CF9AE}" pid="14" name="MSIP_Label_9aa06179-68b3-4e2b-b09b-a2424735516b_Extended_MSFT_Method">
    <vt:lpwstr>Automatic</vt:lpwstr>
  </property>
  <property fmtid="{D5CDD505-2E9C-101B-9397-08002B2CF9AE}" pid="15" name="Sensitivity">
    <vt:lpwstr>Intel Confidential</vt:lpwstr>
  </property>
</Properties>
</file>