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A67395B" w14:textId="77777777" w:rsidR="006A1798" w:rsidRPr="000D0015" w:rsidRDefault="006A1798" w:rsidP="00A82826">
      <w:pPr>
        <w:pStyle w:val="T1"/>
        <w:pBdr>
          <w:bottom w:val="single" w:sz="6" w:space="0" w:color="auto"/>
        </w:pBdr>
        <w:spacing w:after="240"/>
        <w:rPr>
          <w:sz w:val="24"/>
          <w:szCs w:val="24"/>
        </w:rPr>
      </w:pPr>
      <w:bookmarkStart w:id="0" w:name="RTF5f5265663133373934333033"/>
      <w:r w:rsidRPr="000D0015">
        <w:rPr>
          <w:sz w:val="24"/>
          <w:szCs w:val="24"/>
        </w:rPr>
        <w:t>IEEE P802.11</w:t>
      </w:r>
      <w:bookmarkStart w:id="1" w:name="_GoBack"/>
      <w:bookmarkEnd w:id="1"/>
      <w:r w:rsidRPr="000D0015">
        <w:rPr>
          <w:sz w:val="24"/>
          <w:szCs w:val="24"/>
        </w:rPr>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85"/>
        <w:gridCol w:w="1440"/>
        <w:gridCol w:w="1886"/>
        <w:gridCol w:w="993"/>
        <w:gridCol w:w="3372"/>
      </w:tblGrid>
      <w:tr w:rsidR="006A1798" w:rsidRPr="000D0015" w14:paraId="1CA43035" w14:textId="77777777" w:rsidTr="0093763E">
        <w:trPr>
          <w:trHeight w:val="485"/>
          <w:jc w:val="center"/>
        </w:trPr>
        <w:tc>
          <w:tcPr>
            <w:tcW w:w="9576" w:type="dxa"/>
            <w:gridSpan w:val="5"/>
            <w:vAlign w:val="center"/>
          </w:tcPr>
          <w:p w14:paraId="451047ED" w14:textId="1DDE5124" w:rsidR="006A1798" w:rsidRPr="000D0015" w:rsidRDefault="0007773E" w:rsidP="00325FAE">
            <w:pPr>
              <w:pStyle w:val="T2"/>
              <w:jc w:val="both"/>
              <w:rPr>
                <w:sz w:val="24"/>
                <w:szCs w:val="24"/>
                <w:lang w:eastAsia="ko-KR"/>
              </w:rPr>
            </w:pPr>
            <w:r>
              <w:rPr>
                <w:sz w:val="24"/>
                <w:szCs w:val="24"/>
              </w:rPr>
              <w:t>Resolving TBD in section 36.1</w:t>
            </w:r>
          </w:p>
        </w:tc>
      </w:tr>
      <w:tr w:rsidR="006A1798" w:rsidRPr="000D0015" w14:paraId="08B000B6" w14:textId="77777777" w:rsidTr="0093763E">
        <w:trPr>
          <w:trHeight w:val="359"/>
          <w:jc w:val="center"/>
        </w:trPr>
        <w:tc>
          <w:tcPr>
            <w:tcW w:w="9576" w:type="dxa"/>
            <w:gridSpan w:val="5"/>
            <w:vAlign w:val="center"/>
          </w:tcPr>
          <w:p w14:paraId="61DA2450" w14:textId="4925CD10" w:rsidR="006A1798" w:rsidRPr="000D0015" w:rsidRDefault="006A1798" w:rsidP="0007773E">
            <w:pPr>
              <w:pStyle w:val="T2"/>
              <w:ind w:left="0"/>
              <w:jc w:val="both"/>
              <w:rPr>
                <w:sz w:val="24"/>
                <w:szCs w:val="24"/>
                <w:lang w:eastAsia="ko-KR"/>
              </w:rPr>
            </w:pPr>
            <w:r w:rsidRPr="000D0015">
              <w:rPr>
                <w:sz w:val="24"/>
                <w:szCs w:val="24"/>
              </w:rPr>
              <w:t>Date:</w:t>
            </w:r>
            <w:r w:rsidRPr="000D0015">
              <w:rPr>
                <w:b w:val="0"/>
                <w:sz w:val="24"/>
                <w:szCs w:val="24"/>
              </w:rPr>
              <w:t xml:space="preserve">  20</w:t>
            </w:r>
            <w:r w:rsidR="004954E2">
              <w:rPr>
                <w:b w:val="0"/>
                <w:sz w:val="24"/>
                <w:szCs w:val="24"/>
              </w:rPr>
              <w:t>20</w:t>
            </w:r>
            <w:r w:rsidRPr="000D0015">
              <w:rPr>
                <w:b w:val="0"/>
                <w:sz w:val="24"/>
                <w:szCs w:val="24"/>
              </w:rPr>
              <w:t>-</w:t>
            </w:r>
            <w:r w:rsidR="0007773E">
              <w:rPr>
                <w:b w:val="0"/>
                <w:sz w:val="24"/>
                <w:szCs w:val="24"/>
              </w:rPr>
              <w:t>10</w:t>
            </w:r>
            <w:r w:rsidRPr="000D0015">
              <w:rPr>
                <w:b w:val="0"/>
                <w:sz w:val="24"/>
                <w:szCs w:val="24"/>
              </w:rPr>
              <w:t>-</w:t>
            </w:r>
            <w:r w:rsidR="00325FAE">
              <w:rPr>
                <w:rFonts w:hint="eastAsia"/>
                <w:b w:val="0"/>
                <w:sz w:val="24"/>
                <w:szCs w:val="24"/>
                <w:lang w:eastAsia="ko-KR"/>
              </w:rPr>
              <w:t>0</w:t>
            </w:r>
            <w:r w:rsidR="0007773E">
              <w:rPr>
                <w:b w:val="0"/>
                <w:sz w:val="24"/>
                <w:szCs w:val="24"/>
                <w:lang w:eastAsia="ko-KR"/>
              </w:rPr>
              <w:t>7</w:t>
            </w:r>
          </w:p>
        </w:tc>
      </w:tr>
      <w:tr w:rsidR="006A1798" w:rsidRPr="000D0015" w14:paraId="27C3E56E" w14:textId="77777777" w:rsidTr="0093763E">
        <w:trPr>
          <w:cantSplit/>
          <w:jc w:val="center"/>
        </w:trPr>
        <w:tc>
          <w:tcPr>
            <w:tcW w:w="9576" w:type="dxa"/>
            <w:gridSpan w:val="5"/>
            <w:vAlign w:val="center"/>
          </w:tcPr>
          <w:p w14:paraId="6317EBF4" w14:textId="77777777" w:rsidR="006A1798" w:rsidRPr="000D0015" w:rsidRDefault="006A1798" w:rsidP="0093763E">
            <w:pPr>
              <w:pStyle w:val="T2"/>
              <w:spacing w:after="0"/>
              <w:ind w:left="0" w:right="0"/>
              <w:jc w:val="both"/>
              <w:rPr>
                <w:sz w:val="24"/>
                <w:szCs w:val="24"/>
              </w:rPr>
            </w:pPr>
            <w:r w:rsidRPr="000D0015">
              <w:rPr>
                <w:sz w:val="24"/>
                <w:szCs w:val="24"/>
              </w:rPr>
              <w:t>Author(s):</w:t>
            </w:r>
          </w:p>
        </w:tc>
      </w:tr>
      <w:tr w:rsidR="006A1798" w:rsidRPr="000D0015" w14:paraId="2981DB22" w14:textId="77777777" w:rsidTr="00BE06BE">
        <w:trPr>
          <w:jc w:val="center"/>
        </w:trPr>
        <w:tc>
          <w:tcPr>
            <w:tcW w:w="1885" w:type="dxa"/>
            <w:vAlign w:val="center"/>
          </w:tcPr>
          <w:p w14:paraId="2145751E" w14:textId="77777777" w:rsidR="006A1798" w:rsidRPr="000D0015" w:rsidRDefault="006A1798" w:rsidP="0093763E">
            <w:pPr>
              <w:pStyle w:val="T2"/>
              <w:spacing w:after="0"/>
              <w:ind w:left="0" w:right="0"/>
              <w:jc w:val="both"/>
              <w:rPr>
                <w:sz w:val="24"/>
                <w:szCs w:val="24"/>
              </w:rPr>
            </w:pPr>
            <w:r w:rsidRPr="000D0015">
              <w:rPr>
                <w:sz w:val="24"/>
                <w:szCs w:val="24"/>
              </w:rPr>
              <w:t>Name</w:t>
            </w:r>
          </w:p>
        </w:tc>
        <w:tc>
          <w:tcPr>
            <w:tcW w:w="1440" w:type="dxa"/>
            <w:vAlign w:val="center"/>
          </w:tcPr>
          <w:p w14:paraId="00AAD6AB" w14:textId="77777777" w:rsidR="006A1798" w:rsidRPr="000D0015" w:rsidRDefault="006A1798" w:rsidP="0093763E">
            <w:pPr>
              <w:pStyle w:val="T2"/>
              <w:spacing w:after="0"/>
              <w:ind w:left="0" w:right="0"/>
              <w:jc w:val="both"/>
              <w:rPr>
                <w:sz w:val="24"/>
                <w:szCs w:val="24"/>
              </w:rPr>
            </w:pPr>
            <w:r w:rsidRPr="000D0015">
              <w:rPr>
                <w:sz w:val="24"/>
                <w:szCs w:val="24"/>
              </w:rPr>
              <w:t>Affiliation</w:t>
            </w:r>
          </w:p>
        </w:tc>
        <w:tc>
          <w:tcPr>
            <w:tcW w:w="1886" w:type="dxa"/>
            <w:vAlign w:val="center"/>
          </w:tcPr>
          <w:p w14:paraId="34FA1EA3" w14:textId="77777777" w:rsidR="006A1798" w:rsidRPr="000D0015" w:rsidRDefault="006A1798" w:rsidP="0093763E">
            <w:pPr>
              <w:pStyle w:val="T2"/>
              <w:spacing w:after="0"/>
              <w:ind w:left="0" w:right="0"/>
              <w:jc w:val="both"/>
              <w:rPr>
                <w:sz w:val="24"/>
                <w:szCs w:val="24"/>
              </w:rPr>
            </w:pPr>
            <w:r w:rsidRPr="000D0015">
              <w:rPr>
                <w:sz w:val="24"/>
                <w:szCs w:val="24"/>
              </w:rPr>
              <w:t>Address</w:t>
            </w:r>
          </w:p>
        </w:tc>
        <w:tc>
          <w:tcPr>
            <w:tcW w:w="993" w:type="dxa"/>
            <w:vAlign w:val="center"/>
          </w:tcPr>
          <w:p w14:paraId="7A7615C0" w14:textId="77777777" w:rsidR="006A1798" w:rsidRPr="000D0015" w:rsidRDefault="006A1798" w:rsidP="0093763E">
            <w:pPr>
              <w:pStyle w:val="T2"/>
              <w:spacing w:after="0"/>
              <w:ind w:left="0" w:right="0"/>
              <w:jc w:val="both"/>
              <w:rPr>
                <w:sz w:val="24"/>
                <w:szCs w:val="24"/>
              </w:rPr>
            </w:pPr>
            <w:r w:rsidRPr="000D0015">
              <w:rPr>
                <w:sz w:val="24"/>
                <w:szCs w:val="24"/>
              </w:rPr>
              <w:t>Phone</w:t>
            </w:r>
          </w:p>
        </w:tc>
        <w:tc>
          <w:tcPr>
            <w:tcW w:w="3372" w:type="dxa"/>
            <w:vAlign w:val="center"/>
          </w:tcPr>
          <w:p w14:paraId="1F2D577B" w14:textId="77777777" w:rsidR="006A1798" w:rsidRPr="000D0015" w:rsidRDefault="006A1798" w:rsidP="0093763E">
            <w:pPr>
              <w:pStyle w:val="T2"/>
              <w:spacing w:after="0"/>
              <w:ind w:left="0" w:right="0"/>
              <w:jc w:val="both"/>
              <w:rPr>
                <w:sz w:val="24"/>
                <w:szCs w:val="24"/>
              </w:rPr>
            </w:pPr>
            <w:r w:rsidRPr="000D0015">
              <w:rPr>
                <w:sz w:val="24"/>
                <w:szCs w:val="24"/>
              </w:rPr>
              <w:t>email</w:t>
            </w:r>
          </w:p>
        </w:tc>
      </w:tr>
      <w:tr w:rsidR="0007773E" w:rsidRPr="000D0015" w14:paraId="08C10B46" w14:textId="77777777" w:rsidTr="00BE06BE">
        <w:trPr>
          <w:jc w:val="center"/>
        </w:trPr>
        <w:tc>
          <w:tcPr>
            <w:tcW w:w="1885" w:type="dxa"/>
            <w:vAlign w:val="center"/>
          </w:tcPr>
          <w:p w14:paraId="09E33497" w14:textId="6778A8D8" w:rsidR="0007773E" w:rsidRPr="00181891" w:rsidRDefault="0007773E" w:rsidP="0007773E">
            <w:pPr>
              <w:pStyle w:val="NormalWeb"/>
              <w:spacing w:before="0" w:beforeAutospacing="0" w:after="0" w:afterAutospacing="0"/>
              <w:jc w:val="both"/>
              <w:rPr>
                <w:kern w:val="24"/>
                <w:sz w:val="20"/>
              </w:rPr>
            </w:pPr>
            <w:r w:rsidRPr="00181891">
              <w:rPr>
                <w:rFonts w:hint="eastAsia"/>
                <w:sz w:val="20"/>
                <w:szCs w:val="28"/>
              </w:rPr>
              <w:t>Wook Bong Lee</w:t>
            </w:r>
          </w:p>
        </w:tc>
        <w:tc>
          <w:tcPr>
            <w:tcW w:w="1440" w:type="dxa"/>
            <w:vAlign w:val="center"/>
          </w:tcPr>
          <w:p w14:paraId="6C652BBE" w14:textId="5E263F81" w:rsidR="0007773E" w:rsidRPr="00181891" w:rsidRDefault="0007773E" w:rsidP="0007773E">
            <w:pPr>
              <w:pStyle w:val="NormalWeb"/>
              <w:spacing w:before="0" w:beforeAutospacing="0" w:after="0" w:afterAutospacing="0"/>
              <w:jc w:val="both"/>
              <w:rPr>
                <w:sz w:val="20"/>
              </w:rPr>
            </w:pPr>
            <w:r w:rsidRPr="00181891">
              <w:rPr>
                <w:rFonts w:hint="eastAsia"/>
                <w:sz w:val="20"/>
                <w:szCs w:val="28"/>
              </w:rPr>
              <w:t>Samsung</w:t>
            </w:r>
          </w:p>
        </w:tc>
        <w:tc>
          <w:tcPr>
            <w:tcW w:w="1886" w:type="dxa"/>
            <w:vAlign w:val="center"/>
          </w:tcPr>
          <w:p w14:paraId="004BFC48" w14:textId="77777777" w:rsidR="0007773E" w:rsidRPr="00181891" w:rsidRDefault="0007773E" w:rsidP="0007773E">
            <w:pPr>
              <w:pStyle w:val="NormalWeb"/>
              <w:spacing w:before="0" w:beforeAutospacing="0" w:after="0" w:afterAutospacing="0"/>
              <w:jc w:val="both"/>
              <w:rPr>
                <w:sz w:val="20"/>
              </w:rPr>
            </w:pPr>
          </w:p>
        </w:tc>
        <w:tc>
          <w:tcPr>
            <w:tcW w:w="993" w:type="dxa"/>
            <w:vAlign w:val="center"/>
          </w:tcPr>
          <w:p w14:paraId="7E1A0B21" w14:textId="77777777" w:rsidR="0007773E" w:rsidRPr="00181891" w:rsidRDefault="0007773E" w:rsidP="0007773E">
            <w:pPr>
              <w:jc w:val="both"/>
              <w:rPr>
                <w:sz w:val="20"/>
                <w:szCs w:val="24"/>
              </w:rPr>
            </w:pPr>
          </w:p>
        </w:tc>
        <w:tc>
          <w:tcPr>
            <w:tcW w:w="3372" w:type="dxa"/>
            <w:vAlign w:val="center"/>
          </w:tcPr>
          <w:p w14:paraId="4829DAF0" w14:textId="66763537" w:rsidR="0007773E" w:rsidRPr="00181891" w:rsidRDefault="0007773E" w:rsidP="0007773E">
            <w:pPr>
              <w:pStyle w:val="NormalWeb"/>
              <w:spacing w:before="0" w:beforeAutospacing="0" w:after="0" w:afterAutospacing="0"/>
              <w:jc w:val="both"/>
              <w:rPr>
                <w:kern w:val="24"/>
                <w:sz w:val="20"/>
              </w:rPr>
            </w:pPr>
            <w:r w:rsidRPr="00181891">
              <w:rPr>
                <w:sz w:val="20"/>
                <w:szCs w:val="28"/>
                <w:lang w:val="nl-NL"/>
              </w:rPr>
              <w:t>wook</w:t>
            </w:r>
            <w:r w:rsidRPr="00181891">
              <w:rPr>
                <w:rFonts w:hint="eastAsia"/>
                <w:sz w:val="20"/>
                <w:szCs w:val="28"/>
                <w:lang w:val="nl-NL"/>
              </w:rPr>
              <w:t>b</w:t>
            </w:r>
            <w:r w:rsidRPr="00181891">
              <w:rPr>
                <w:sz w:val="20"/>
                <w:szCs w:val="28"/>
                <w:lang w:val="nl-NL"/>
              </w:rPr>
              <w:t>ong.lee@samsung.com</w:t>
            </w:r>
          </w:p>
        </w:tc>
      </w:tr>
      <w:tr w:rsidR="00325FAE" w:rsidRPr="000D0015" w14:paraId="577EA8FF" w14:textId="77777777" w:rsidTr="00BE06BE">
        <w:trPr>
          <w:jc w:val="center"/>
        </w:trPr>
        <w:tc>
          <w:tcPr>
            <w:tcW w:w="1885" w:type="dxa"/>
            <w:vAlign w:val="center"/>
          </w:tcPr>
          <w:p w14:paraId="75C06BD5" w14:textId="6C63B0C4" w:rsidR="00325FAE" w:rsidRPr="00181891" w:rsidRDefault="00325FAE" w:rsidP="0093763E">
            <w:pPr>
              <w:pStyle w:val="NormalWeb"/>
              <w:spacing w:before="0" w:beforeAutospacing="0" w:after="0" w:afterAutospacing="0"/>
              <w:jc w:val="both"/>
              <w:rPr>
                <w:kern w:val="24"/>
                <w:sz w:val="20"/>
              </w:rPr>
            </w:pPr>
          </w:p>
        </w:tc>
        <w:tc>
          <w:tcPr>
            <w:tcW w:w="1440" w:type="dxa"/>
            <w:vAlign w:val="center"/>
          </w:tcPr>
          <w:p w14:paraId="71F5CB54" w14:textId="59C81893" w:rsidR="00325FAE" w:rsidRPr="00181891" w:rsidRDefault="00325FAE" w:rsidP="0093763E">
            <w:pPr>
              <w:pStyle w:val="NormalWeb"/>
              <w:spacing w:before="0" w:beforeAutospacing="0" w:after="0" w:afterAutospacing="0"/>
              <w:jc w:val="both"/>
              <w:rPr>
                <w:sz w:val="20"/>
              </w:rPr>
            </w:pPr>
          </w:p>
        </w:tc>
        <w:tc>
          <w:tcPr>
            <w:tcW w:w="1886" w:type="dxa"/>
            <w:vAlign w:val="center"/>
          </w:tcPr>
          <w:p w14:paraId="7D864694" w14:textId="77777777" w:rsidR="00325FAE" w:rsidRPr="00181891" w:rsidRDefault="00325FAE" w:rsidP="0093763E">
            <w:pPr>
              <w:pStyle w:val="NormalWeb"/>
              <w:spacing w:before="0" w:beforeAutospacing="0" w:after="0" w:afterAutospacing="0"/>
              <w:jc w:val="both"/>
              <w:rPr>
                <w:sz w:val="20"/>
              </w:rPr>
            </w:pPr>
          </w:p>
        </w:tc>
        <w:tc>
          <w:tcPr>
            <w:tcW w:w="993" w:type="dxa"/>
            <w:vAlign w:val="center"/>
          </w:tcPr>
          <w:p w14:paraId="234E9FB7" w14:textId="77777777" w:rsidR="00325FAE" w:rsidRPr="00181891" w:rsidRDefault="00325FAE" w:rsidP="0093763E">
            <w:pPr>
              <w:jc w:val="both"/>
              <w:rPr>
                <w:sz w:val="20"/>
                <w:szCs w:val="24"/>
              </w:rPr>
            </w:pPr>
          </w:p>
        </w:tc>
        <w:tc>
          <w:tcPr>
            <w:tcW w:w="3372" w:type="dxa"/>
            <w:vAlign w:val="center"/>
          </w:tcPr>
          <w:p w14:paraId="1A520460" w14:textId="5FE470CB" w:rsidR="00325FAE" w:rsidRPr="00181891" w:rsidRDefault="00325FAE" w:rsidP="0093763E">
            <w:pPr>
              <w:pStyle w:val="NormalWeb"/>
              <w:spacing w:before="0" w:beforeAutospacing="0" w:after="0" w:afterAutospacing="0"/>
              <w:jc w:val="both"/>
              <w:rPr>
                <w:kern w:val="24"/>
                <w:sz w:val="20"/>
              </w:rPr>
            </w:pPr>
          </w:p>
        </w:tc>
      </w:tr>
    </w:tbl>
    <w:p w14:paraId="31261B79" w14:textId="77777777" w:rsidR="006A1798" w:rsidRPr="000D0015" w:rsidRDefault="006A1798" w:rsidP="006A1798">
      <w:pPr>
        <w:pStyle w:val="T1"/>
        <w:spacing w:after="120"/>
        <w:jc w:val="both"/>
        <w:rPr>
          <w:sz w:val="24"/>
          <w:szCs w:val="24"/>
        </w:rPr>
      </w:pPr>
      <w:r w:rsidRPr="000D0015">
        <w:rPr>
          <w:noProof/>
          <w:sz w:val="24"/>
          <w:szCs w:val="24"/>
          <w:lang w:val="en-US" w:eastAsia="ko-KR"/>
        </w:rPr>
        <mc:AlternateContent>
          <mc:Choice Requires="wps">
            <w:drawing>
              <wp:anchor distT="0" distB="0" distL="114300" distR="114300" simplePos="0" relativeHeight="251659264" behindDoc="0" locked="0" layoutInCell="0" allowOverlap="1" wp14:anchorId="6CD66249" wp14:editId="77858E17">
                <wp:simplePos x="0" y="0"/>
                <wp:positionH relativeFrom="column">
                  <wp:posOffset>-66675</wp:posOffset>
                </wp:positionH>
                <wp:positionV relativeFrom="paragraph">
                  <wp:posOffset>204469</wp:posOffset>
                </wp:positionV>
                <wp:extent cx="5943600" cy="4010025"/>
                <wp:effectExtent l="0" t="0" r="0" b="9525"/>
                <wp:wrapNone/>
                <wp:docPr id="6"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40100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6E3C79F" w14:textId="77777777" w:rsidR="006A1798" w:rsidRDefault="006A1798" w:rsidP="006A1798">
                            <w:pPr>
                              <w:pStyle w:val="T1"/>
                              <w:spacing w:after="120"/>
                            </w:pPr>
                            <w:r>
                              <w:t>Abstract</w:t>
                            </w:r>
                          </w:p>
                          <w:p w14:paraId="49CDB675" w14:textId="062F1B45" w:rsidR="004954E2" w:rsidRDefault="006A1798" w:rsidP="006A1798">
                            <w:r>
                              <w:t>This submission</w:t>
                            </w:r>
                            <w:r w:rsidR="0007773E">
                              <w:t xml:space="preserve"> is to resolve some of TBDs in section 36.1 of </w:t>
                            </w:r>
                            <w:r w:rsidR="001F1B95">
                              <w:t>TGbe D0.1.</w:t>
                            </w:r>
                          </w:p>
                          <w:p w14:paraId="6A884733" w14:textId="77777777" w:rsidR="001F1B95" w:rsidRDefault="001F1B95" w:rsidP="006A1798"/>
                          <w:p w14:paraId="7A338A2A" w14:textId="77777777" w:rsidR="006A1798" w:rsidRDefault="006A1798" w:rsidP="006A1798"/>
                          <w:p w14:paraId="0648AC9E" w14:textId="77777777" w:rsidR="006A1798" w:rsidRDefault="006A1798" w:rsidP="006A1798"/>
                          <w:p w14:paraId="2D12E1D2" w14:textId="77777777" w:rsidR="006A1798" w:rsidRDefault="006A1798" w:rsidP="006A1798"/>
                          <w:p w14:paraId="486E0683" w14:textId="77777777" w:rsidR="006A1798" w:rsidRDefault="006A1798" w:rsidP="006A1798"/>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CD66249" id="_x0000_t202" coordsize="21600,21600" o:spt="202" path="m,l,21600r21600,l21600,xe">
                <v:stroke joinstyle="miter"/>
                <v:path gradientshapeok="t" o:connecttype="rect"/>
              </v:shapetype>
              <v:shape id="Text Box 3" o:spid="_x0000_s1026" type="#_x0000_t202" style="position:absolute;left:0;text-align:left;margin-left:-5.25pt;margin-top:16.1pt;width:468pt;height:315.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" o:allowincell="f" stroked="f">
                <v:textbox>
                  <w:txbxContent>
                    <w:p w14:paraId="06E3C79F" w14:textId="77777777" w:rsidR="006A1798" w:rsidRDefault="006A1798" w:rsidP="006A1798">
                      <w:pPr>
                        <w:pStyle w:val="T1"/>
                        <w:spacing w:after="120"/>
                      </w:pPr>
                      <w:r>
                        <w:t>Abstract</w:t>
                      </w:r>
                    </w:p>
                    <w:p w14:paraId="49CDB675" w14:textId="062F1B45" w:rsidR="004954E2" w:rsidRDefault="006A1798" w:rsidP="006A1798">
                      <w:r>
                        <w:t>This submission</w:t>
                      </w:r>
                      <w:r w:rsidR="0007773E">
                        <w:t xml:space="preserve"> is to resolve some of TBDs in section 36.1 of </w:t>
                      </w:r>
                      <w:proofErr w:type="spellStart"/>
                      <w:r w:rsidR="001F1B95">
                        <w:t>TGbe</w:t>
                      </w:r>
                      <w:proofErr w:type="spellEnd"/>
                      <w:r w:rsidR="001F1B95">
                        <w:t xml:space="preserve"> D0.1.</w:t>
                      </w:r>
                    </w:p>
                    <w:p w14:paraId="6A884733" w14:textId="77777777" w:rsidR="001F1B95" w:rsidRDefault="001F1B95" w:rsidP="006A1798"/>
                    <w:p w14:paraId="7A338A2A" w14:textId="77777777" w:rsidR="006A1798" w:rsidRDefault="006A1798" w:rsidP="006A1798"/>
                    <w:p w14:paraId="0648AC9E" w14:textId="77777777" w:rsidR="006A1798" w:rsidRDefault="006A1798" w:rsidP="006A1798"/>
                    <w:p w14:paraId="2D12E1D2" w14:textId="77777777" w:rsidR="006A1798" w:rsidRDefault="006A1798" w:rsidP="006A1798"/>
                    <w:p w14:paraId="486E0683" w14:textId="77777777" w:rsidR="006A1798" w:rsidRDefault="006A1798" w:rsidP="006A1798"/>
                  </w:txbxContent>
                </v:textbox>
              </v:shape>
            </w:pict>
          </mc:Fallback>
        </mc:AlternateContent>
      </w:r>
    </w:p>
    <w:p w14:paraId="4894C5CF" w14:textId="46B148AA" w:rsidR="002B6E81" w:rsidRPr="004954E2" w:rsidRDefault="006A1798" w:rsidP="004954E2">
      <w:pPr>
        <w:jc w:val="both"/>
        <w:rPr>
          <w:b/>
          <w:sz w:val="24"/>
          <w:szCs w:val="24"/>
          <w:u w:val="single"/>
        </w:rPr>
      </w:pPr>
      <w:r w:rsidRPr="000D0015">
        <w:rPr>
          <w:sz w:val="24"/>
          <w:szCs w:val="24"/>
        </w:rPr>
        <w:br w:type="page"/>
      </w:r>
    </w:p>
    <w:p w14:paraId="7C806113" w14:textId="1A99B0B3" w:rsidR="0007773E" w:rsidRDefault="0007773E" w:rsidP="0007773E">
      <w:pPr>
        <w:spacing w:after="0" w:line="240" w:lineRule="auto"/>
      </w:pPr>
      <w:bookmarkStart w:id="2" w:name="RTF39323635303a2048312c3173"/>
      <w:bookmarkEnd w:id="0"/>
      <w:r w:rsidRPr="0007773E">
        <w:rPr>
          <w:rFonts w:ascii="Times New Roman" w:eastAsia="Times New Roman" w:hAnsi="Times New Roman" w:cs="Times New Roman"/>
          <w:b/>
          <w:sz w:val="44"/>
          <w:szCs w:val="24"/>
          <w:u w:val="single"/>
        </w:rPr>
        <w:lastRenderedPageBreak/>
        <w:t>Discussion</w:t>
      </w:r>
      <w:r>
        <w:rPr>
          <w:rFonts w:ascii="Times New Roman" w:eastAsia="Times New Roman" w:hAnsi="Times New Roman" w:cs="Times New Roman"/>
          <w:b/>
          <w:sz w:val="44"/>
          <w:szCs w:val="24"/>
          <w:u w:val="single"/>
        </w:rPr>
        <w:t>:</w:t>
      </w:r>
    </w:p>
    <w:p w14:paraId="0EE1DC23" w14:textId="68CB9ECD" w:rsidR="0007773E" w:rsidRDefault="0007773E" w:rsidP="0007773E">
      <w:pPr>
        <w:pStyle w:val="T"/>
        <w:numPr>
          <w:ilvl w:val="0"/>
          <w:numId w:val="23"/>
        </w:numPr>
        <w:rPr>
          <w:lang w:eastAsia="ko-KR"/>
        </w:rPr>
      </w:pPr>
      <w:r>
        <w:rPr>
          <w:lang w:eastAsia="ko-KR"/>
        </w:rPr>
        <w:t>Mandatory or optional support of preamble puncturing</w:t>
      </w:r>
    </w:p>
    <w:p w14:paraId="4CAECBC2" w14:textId="6DAF6D83" w:rsidR="0007773E" w:rsidRDefault="0007773E" w:rsidP="0007773E">
      <w:pPr>
        <w:pStyle w:val="T"/>
        <w:rPr>
          <w:lang w:eastAsia="ko-KR"/>
        </w:rPr>
      </w:pPr>
      <w:r>
        <w:rPr>
          <w:lang w:eastAsia="ko-KR"/>
        </w:rPr>
        <w:t>Currently we have, “</w:t>
      </w:r>
      <w:r w:rsidRPr="0007773E">
        <w:rPr>
          <w:lang w:eastAsia="ko-KR"/>
        </w:rPr>
        <w:t>Single user transmission and reception of an EHT MU PPDU with single RU or MRU spanning the entire PPDU bandwidth.</w:t>
      </w:r>
      <w:r>
        <w:rPr>
          <w:lang w:eastAsia="ko-KR"/>
        </w:rPr>
        <w:t>” as a mandatory feature for all EHT STA.</w:t>
      </w:r>
    </w:p>
    <w:p w14:paraId="09C6E28B" w14:textId="4FA1285E" w:rsidR="0007773E" w:rsidRDefault="0007773E" w:rsidP="0007773E">
      <w:pPr>
        <w:pStyle w:val="T"/>
        <w:rPr>
          <w:lang w:eastAsia="ko-KR"/>
        </w:rPr>
      </w:pPr>
      <w:r w:rsidRPr="0007773E">
        <w:rPr>
          <w:lang w:eastAsia="ko-KR"/>
        </w:rPr>
        <w:t xml:space="preserve">In case of a MRU spanning the entire PPDU bandwidth, preamble of unused tone should be punctured. Preamble puncturing for this case (at least) is mandatory. </w:t>
      </w:r>
    </w:p>
    <w:p w14:paraId="749687DF" w14:textId="6C3F0503" w:rsidR="0007773E" w:rsidRDefault="0007773E" w:rsidP="0007773E">
      <w:pPr>
        <w:pStyle w:val="T"/>
        <w:rPr>
          <w:lang w:eastAsia="ko-KR"/>
        </w:rPr>
      </w:pPr>
      <w:r>
        <w:rPr>
          <w:lang w:eastAsia="ko-KR"/>
        </w:rPr>
        <w:t>We can add following text, “</w:t>
      </w:r>
      <w:r w:rsidRPr="0007773E">
        <w:rPr>
          <w:lang w:eastAsia="ko-KR"/>
        </w:rPr>
        <w:t>In case of MRU spanning the entire PPDU bandwidth, the preamble of unmodulated 20 MHz shall be punctured.</w:t>
      </w:r>
      <w:r>
        <w:rPr>
          <w:lang w:eastAsia="ko-KR"/>
        </w:rPr>
        <w:t>” and delete “</w:t>
      </w:r>
      <w:r w:rsidRPr="0007773E">
        <w:rPr>
          <w:lang w:eastAsia="ko-KR"/>
        </w:rPr>
        <w:t>Mandatory or optional support of preamble puncturing</w:t>
      </w:r>
      <w:r>
        <w:rPr>
          <w:lang w:eastAsia="ko-KR"/>
        </w:rPr>
        <w:t>”</w:t>
      </w:r>
    </w:p>
    <w:p w14:paraId="48B042CB" w14:textId="77777777" w:rsidR="0007773E" w:rsidRDefault="0007773E" w:rsidP="0007773E">
      <w:pPr>
        <w:pStyle w:val="T"/>
        <w:rPr>
          <w:lang w:eastAsia="ko-KR"/>
        </w:rPr>
      </w:pPr>
    </w:p>
    <w:p w14:paraId="46679295" w14:textId="7BB192A2" w:rsidR="0007773E" w:rsidRDefault="002934D3" w:rsidP="0007773E">
      <w:pPr>
        <w:pStyle w:val="T"/>
        <w:numPr>
          <w:ilvl w:val="0"/>
          <w:numId w:val="23"/>
        </w:numPr>
        <w:rPr>
          <w:lang w:eastAsia="ko-KR"/>
        </w:rPr>
      </w:pPr>
      <w:r>
        <w:rPr>
          <w:lang w:eastAsia="ko-KR"/>
        </w:rPr>
        <w:t>LTF, GI combination</w:t>
      </w:r>
    </w:p>
    <w:p w14:paraId="7438D647" w14:textId="2D54CF89" w:rsidR="00155387" w:rsidRDefault="0007773E" w:rsidP="0007773E">
      <w:pPr>
        <w:pStyle w:val="T"/>
        <w:rPr>
          <w:lang w:eastAsia="ko-KR"/>
        </w:rPr>
      </w:pPr>
      <w:r>
        <w:rPr>
          <w:lang w:eastAsia="ko-KR"/>
        </w:rPr>
        <w:t xml:space="preserve">Currently LTF, GI </w:t>
      </w:r>
      <w:r w:rsidR="002934D3">
        <w:rPr>
          <w:lang w:eastAsia="ko-KR"/>
        </w:rPr>
        <w:t>combination capabilities</w:t>
      </w:r>
      <w:r>
        <w:rPr>
          <w:lang w:eastAsia="ko-KR"/>
        </w:rPr>
        <w:t xml:space="preserve"> </w:t>
      </w:r>
      <w:r w:rsidR="002934D3">
        <w:rPr>
          <w:lang w:eastAsia="ko-KR"/>
        </w:rPr>
        <w:t>are</w:t>
      </w:r>
      <w:r>
        <w:rPr>
          <w:lang w:eastAsia="ko-KR"/>
        </w:rPr>
        <w:t xml:space="preserve"> copied from 11ax. </w:t>
      </w:r>
    </w:p>
    <w:p w14:paraId="6644E363" w14:textId="438160CC" w:rsidR="0007773E" w:rsidRDefault="0007773E" w:rsidP="0007773E">
      <w:pPr>
        <w:pStyle w:val="T"/>
        <w:rPr>
          <w:lang w:eastAsia="ko-KR"/>
        </w:rPr>
      </w:pPr>
      <w:r>
        <w:rPr>
          <w:lang w:eastAsia="ko-KR"/>
        </w:rPr>
        <w:t>But the benefit of 1x EHT-LTF in EHT MU-PPDU is not clear. We can delete 1x EHT-LTF in EHT MU-PPDU while maintain all other LTF, GI combo as in 11ax.</w:t>
      </w:r>
    </w:p>
    <w:p w14:paraId="2CFF4595" w14:textId="6FEE33D6" w:rsidR="0007773E" w:rsidRDefault="00155387" w:rsidP="0007773E">
      <w:pPr>
        <w:pStyle w:val="T"/>
        <w:rPr>
          <w:lang w:eastAsia="ko-KR"/>
        </w:rPr>
      </w:pPr>
      <w:r>
        <w:rPr>
          <w:lang w:eastAsia="ko-KR"/>
        </w:rPr>
        <w:t xml:space="preserve">Also, </w:t>
      </w:r>
      <w:r w:rsidRPr="00155387">
        <w:rPr>
          <w:lang w:eastAsia="ko-KR"/>
        </w:rPr>
        <w:t>4x LTF with 3.2us GI</w:t>
      </w:r>
      <w:r>
        <w:rPr>
          <w:lang w:eastAsia="ko-KR"/>
        </w:rPr>
        <w:t xml:space="preserve"> and</w:t>
      </w:r>
      <w:r w:rsidRPr="00155387">
        <w:rPr>
          <w:lang w:eastAsia="ko-KR"/>
        </w:rPr>
        <w:t xml:space="preserve"> 2x LTF with 0.8us GI </w:t>
      </w:r>
      <w:r>
        <w:rPr>
          <w:lang w:eastAsia="ko-KR"/>
        </w:rPr>
        <w:t>are</w:t>
      </w:r>
      <w:r w:rsidRPr="00155387">
        <w:rPr>
          <w:lang w:eastAsia="ko-KR"/>
        </w:rPr>
        <w:t xml:space="preserve"> mandatory. Once we support 4x LTF and 0.8us GI, then it will be easy to support 4x LTF with 0.8us GI as well. No reason to spend capability bit for this.</w:t>
      </w:r>
    </w:p>
    <w:p w14:paraId="4ECF6060" w14:textId="778F6952" w:rsidR="002934D3" w:rsidRDefault="002934D3" w:rsidP="0007773E">
      <w:pPr>
        <w:pStyle w:val="T"/>
        <w:rPr>
          <w:lang w:eastAsia="ko-KR"/>
        </w:rPr>
      </w:pPr>
      <w:r>
        <w:rPr>
          <w:lang w:eastAsia="ko-KR"/>
        </w:rPr>
        <w:t xml:space="preserve">Whether EHT MU PPDU is sent to single user or multi user are captured in other requirement. It does not have to be combined with LTF and GI combo, requirement. </w:t>
      </w:r>
    </w:p>
    <w:p w14:paraId="2047999F" w14:textId="485AB621" w:rsidR="00155387" w:rsidRDefault="00155387" w:rsidP="0007773E">
      <w:pPr>
        <w:pStyle w:val="T"/>
        <w:rPr>
          <w:lang w:eastAsia="ko-KR"/>
        </w:rPr>
      </w:pPr>
      <w:r w:rsidRPr="00155387">
        <w:rPr>
          <w:lang w:eastAsia="ko-KR"/>
        </w:rPr>
        <w:t>Transmission and reception of an EHT MU PPDU with 2x LTF and 0.8 us GI, 2x LTF and 1.6 us GI and 4x LTF and 3.2 us GI for "an AP EHT STA shall requirements" are already included in "a EHT STA shall requirements".</w:t>
      </w:r>
    </w:p>
    <w:p w14:paraId="0A876EA3" w14:textId="77777777" w:rsidR="002934D3" w:rsidRDefault="002934D3" w:rsidP="0007773E">
      <w:pPr>
        <w:pStyle w:val="T"/>
        <w:rPr>
          <w:lang w:eastAsia="ko-KR"/>
        </w:rPr>
      </w:pPr>
      <w:r>
        <w:rPr>
          <w:lang w:eastAsia="ko-KR"/>
        </w:rPr>
        <w:t>Transmission of an HE TB PPDU with 2x LTF with 1.6us GI is missing in a non-AP EHT STA’s requirement.</w:t>
      </w:r>
    </w:p>
    <w:p w14:paraId="1582AD6D" w14:textId="24DACF91" w:rsidR="000F0196" w:rsidRDefault="000F0196" w:rsidP="0007773E">
      <w:pPr>
        <w:pStyle w:val="T"/>
        <w:rPr>
          <w:lang w:eastAsia="ko-KR"/>
        </w:rPr>
      </w:pPr>
      <w:r>
        <w:rPr>
          <w:lang w:eastAsia="ko-KR"/>
        </w:rPr>
        <w:t>Split “</w:t>
      </w:r>
      <w:r w:rsidRPr="00387FC1">
        <w:rPr>
          <w:color w:val="auto"/>
          <w:w w:val="100"/>
        </w:rPr>
        <w:t>Full bandwidth UL MU-MIMO with a 1</w:t>
      </w:r>
      <w:r w:rsidRPr="00387FC1">
        <w:rPr>
          <w:rFonts w:ascii="Symbol" w:hAnsi="Symbol" w:cs="Symbol"/>
          <w:color w:val="auto"/>
          <w:w w:val="100"/>
        </w:rPr>
        <w:t></w:t>
      </w:r>
      <w:r w:rsidRPr="00387FC1">
        <w:rPr>
          <w:color w:val="auto"/>
          <w:w w:val="100"/>
        </w:rPr>
        <w:t xml:space="preserve"> EHT-LTF and 1.6 µs GI duration on the EHT-LTF and Data field OFDM symbols.</w:t>
      </w:r>
      <w:r>
        <w:rPr>
          <w:color w:val="auto"/>
          <w:w w:val="100"/>
        </w:rPr>
        <w:t>” to AP and non-AP requirements.</w:t>
      </w:r>
    </w:p>
    <w:p w14:paraId="48394234" w14:textId="08AC2335" w:rsidR="00155387" w:rsidRDefault="002934D3" w:rsidP="0007773E">
      <w:pPr>
        <w:pStyle w:val="T"/>
        <w:rPr>
          <w:lang w:eastAsia="ko-KR"/>
        </w:rPr>
      </w:pPr>
      <w:r>
        <w:rPr>
          <w:lang w:eastAsia="ko-KR"/>
        </w:rPr>
        <w:t xml:space="preserve"> </w:t>
      </w:r>
    </w:p>
    <w:p w14:paraId="57AD94D7" w14:textId="155B127E" w:rsidR="00155387" w:rsidRDefault="00155387" w:rsidP="00155387">
      <w:pPr>
        <w:pStyle w:val="T"/>
        <w:numPr>
          <w:ilvl w:val="0"/>
          <w:numId w:val="23"/>
        </w:numPr>
        <w:rPr>
          <w:lang w:eastAsia="ko-KR"/>
        </w:rPr>
      </w:pPr>
      <w:r>
        <w:rPr>
          <w:lang w:eastAsia="ko-KR"/>
        </w:rPr>
        <w:t>Duplicated requirement.</w:t>
      </w:r>
    </w:p>
    <w:p w14:paraId="4C3EDC54" w14:textId="39856E54" w:rsidR="00155387" w:rsidRDefault="00155387" w:rsidP="0007773E">
      <w:pPr>
        <w:pStyle w:val="T"/>
        <w:rPr>
          <w:lang w:eastAsia="ko-KR"/>
        </w:rPr>
      </w:pPr>
      <w:r w:rsidRPr="00155387">
        <w:rPr>
          <w:lang w:eastAsia="ko-KR"/>
        </w:rPr>
        <w:t xml:space="preserve">First requirements of </w:t>
      </w:r>
      <w:r w:rsidR="002934D3" w:rsidRPr="00155387">
        <w:rPr>
          <w:lang w:eastAsia="ko-KR"/>
        </w:rPr>
        <w:t>an</w:t>
      </w:r>
      <w:r w:rsidRPr="00155387">
        <w:rPr>
          <w:lang w:eastAsia="ko-KR"/>
        </w:rPr>
        <w:t xml:space="preserve"> EHT STA and a non-AP EHT STA are same. Delete first requirement of a non-AP EHT STA.</w:t>
      </w:r>
    </w:p>
    <w:p w14:paraId="22977323" w14:textId="77777777" w:rsidR="00155387" w:rsidRDefault="00155387" w:rsidP="0007773E">
      <w:pPr>
        <w:pStyle w:val="T"/>
        <w:rPr>
          <w:lang w:eastAsia="ko-KR"/>
        </w:rPr>
      </w:pPr>
    </w:p>
    <w:p w14:paraId="395848C5" w14:textId="6780FE5C" w:rsidR="00F21CAE" w:rsidRDefault="00F21CAE" w:rsidP="00F21CAE">
      <w:pPr>
        <w:pStyle w:val="T"/>
        <w:numPr>
          <w:ilvl w:val="0"/>
          <w:numId w:val="23"/>
        </w:numPr>
        <w:rPr>
          <w:lang w:eastAsia="ko-KR"/>
        </w:rPr>
      </w:pPr>
      <w:r>
        <w:rPr>
          <w:lang w:eastAsia="ko-KR"/>
        </w:rPr>
        <w:t xml:space="preserve">Add </w:t>
      </w:r>
      <w:r w:rsidRPr="00F21CAE">
        <w:rPr>
          <w:lang w:eastAsia="ko-KR"/>
        </w:rPr>
        <w:t>MRU for entire PPDU bandwidth in DL</w:t>
      </w:r>
      <w:r>
        <w:rPr>
          <w:lang w:eastAsia="ko-KR"/>
        </w:rPr>
        <w:t>/UL</w:t>
      </w:r>
      <w:r w:rsidRPr="00F21CAE">
        <w:rPr>
          <w:lang w:eastAsia="ko-KR"/>
        </w:rPr>
        <w:t xml:space="preserve"> MU-MIMO.</w:t>
      </w:r>
    </w:p>
    <w:p w14:paraId="1C326E12" w14:textId="77777777" w:rsidR="00F21CAE" w:rsidRDefault="00F21CAE" w:rsidP="00F21CAE">
      <w:pPr>
        <w:pStyle w:val="T"/>
        <w:rPr>
          <w:lang w:eastAsia="ko-KR"/>
        </w:rPr>
      </w:pPr>
    </w:p>
    <w:p w14:paraId="18E100EA" w14:textId="77777777" w:rsidR="00F21CAE" w:rsidRDefault="00F21CAE" w:rsidP="00F21CAE">
      <w:pPr>
        <w:pStyle w:val="T"/>
        <w:numPr>
          <w:ilvl w:val="0"/>
          <w:numId w:val="23"/>
        </w:numPr>
        <w:rPr>
          <w:lang w:eastAsia="ko-KR"/>
        </w:rPr>
      </w:pPr>
      <w:r>
        <w:rPr>
          <w:lang w:eastAsia="ko-KR"/>
        </w:rPr>
        <w:t>20 MHz only STA</w:t>
      </w:r>
    </w:p>
    <w:p w14:paraId="28F6F8A1" w14:textId="0AECD6B2" w:rsidR="00F21CAE" w:rsidRDefault="00F21CAE" w:rsidP="00F21CAE">
      <w:pPr>
        <w:pStyle w:val="T"/>
        <w:rPr>
          <w:lang w:eastAsia="ko-KR"/>
        </w:rPr>
      </w:pPr>
      <w:r>
        <w:rPr>
          <w:lang w:eastAsia="ko-KR"/>
        </w:rPr>
        <w:t>242-tone RU size is missing in a 20 MHz-only non-AP EHT STA requirements.</w:t>
      </w:r>
    </w:p>
    <w:p w14:paraId="2728B96B" w14:textId="55B55DE3" w:rsidR="00155387" w:rsidRDefault="00F21CAE" w:rsidP="0007773E">
      <w:pPr>
        <w:pStyle w:val="T"/>
        <w:rPr>
          <w:lang w:eastAsia="ko-KR"/>
        </w:rPr>
      </w:pPr>
      <w:r>
        <w:rPr>
          <w:lang w:eastAsia="ko-KR"/>
        </w:rPr>
        <w:lastRenderedPageBreak/>
        <w:t xml:space="preserve">In 36.3.2.2 (Support of wide bandwidth OFDM operation), a 20 MHz operating non-AP EHT STA shall be able to participate in 40 MHz, 80 MHz, 160 MHz, </w:t>
      </w:r>
      <w:r w:rsidRPr="00F21CAE">
        <w:rPr>
          <w:color w:val="FF0000"/>
          <w:lang w:eastAsia="ko-KR"/>
        </w:rPr>
        <w:t>80+80 MHz (TBD),</w:t>
      </w:r>
      <w:r>
        <w:rPr>
          <w:lang w:eastAsia="ko-KR"/>
        </w:rPr>
        <w:t xml:space="preserve"> 320 MHz, and </w:t>
      </w:r>
      <w:r w:rsidRPr="00F21CAE">
        <w:rPr>
          <w:color w:val="FF0000"/>
          <w:lang w:eastAsia="ko-KR"/>
        </w:rPr>
        <w:t xml:space="preserve">160+160 MHz (TBD) </w:t>
      </w:r>
      <w:r>
        <w:rPr>
          <w:lang w:eastAsia="ko-KR"/>
        </w:rPr>
        <w:t>EHT DL and UL OFDMA transmissions. Need to make it consistency.</w:t>
      </w:r>
    </w:p>
    <w:p w14:paraId="5AB0D8F1" w14:textId="77777777" w:rsidR="002B2D09" w:rsidRDefault="002B2D09" w:rsidP="0007773E">
      <w:pPr>
        <w:pStyle w:val="T"/>
        <w:rPr>
          <w:lang w:eastAsia="ko-KR"/>
        </w:rPr>
      </w:pPr>
    </w:p>
    <w:p w14:paraId="50C402C0" w14:textId="1ABFCA57" w:rsidR="0007773E" w:rsidRDefault="0007773E" w:rsidP="0007773E">
      <w:pPr>
        <w:spacing w:after="0" w:line="240" w:lineRule="auto"/>
        <w:rPr>
          <w:rFonts w:ascii="Times New Roman" w:eastAsia="Times New Roman" w:hAnsi="Times New Roman" w:cs="Times New Roman"/>
          <w:b/>
          <w:sz w:val="44"/>
          <w:szCs w:val="24"/>
          <w:u w:val="single"/>
        </w:rPr>
      </w:pPr>
      <w:r w:rsidRPr="0007773E">
        <w:rPr>
          <w:rFonts w:ascii="Times New Roman" w:eastAsia="Times New Roman" w:hAnsi="Times New Roman" w:cs="Times New Roman"/>
          <w:b/>
          <w:sz w:val="44"/>
          <w:szCs w:val="24"/>
          <w:u w:val="single"/>
        </w:rPr>
        <w:t>Proposed changes</w:t>
      </w:r>
      <w:r>
        <w:rPr>
          <w:rFonts w:ascii="Times New Roman" w:eastAsia="Times New Roman" w:hAnsi="Times New Roman" w:cs="Times New Roman"/>
          <w:b/>
          <w:sz w:val="44"/>
          <w:szCs w:val="24"/>
          <w:u w:val="single"/>
        </w:rPr>
        <w:t>:</w:t>
      </w:r>
    </w:p>
    <w:p w14:paraId="79CEB48E" w14:textId="7B9DCB1F" w:rsidR="0007773E" w:rsidRDefault="0007773E" w:rsidP="0007773E">
      <w:pPr>
        <w:pStyle w:val="ListParagraph"/>
        <w:keepNext/>
        <w:autoSpaceDE w:val="0"/>
        <w:autoSpaceDN w:val="0"/>
        <w:spacing w:after="240" w:line="240" w:lineRule="atLeast"/>
        <w:ind w:left="0"/>
        <w:rPr>
          <w:rFonts w:ascii="Arial" w:hAnsi="Arial" w:cs="Arial"/>
          <w:b/>
          <w:bCs/>
          <w:i/>
          <w:iCs/>
          <w:color w:val="000000"/>
          <w:sz w:val="20"/>
          <w:highlight w:val="yellow"/>
        </w:rPr>
      </w:pPr>
      <w:r>
        <w:rPr>
          <w:rFonts w:ascii="Arial" w:hAnsi="Arial" w:cs="Arial"/>
          <w:b/>
          <w:bCs/>
          <w:i/>
          <w:iCs/>
          <w:color w:val="000000"/>
          <w:sz w:val="20"/>
          <w:highlight w:val="yellow"/>
        </w:rPr>
        <w:t>TGbe Editor: Modify text in 36.1.1 (Introduction to the EHT PHY):</w:t>
      </w:r>
    </w:p>
    <w:p w14:paraId="19104860" w14:textId="77777777" w:rsidR="0007773E" w:rsidRDefault="0007773E" w:rsidP="0007773E">
      <w:pPr>
        <w:pStyle w:val="H1"/>
        <w:numPr>
          <w:ilvl w:val="0"/>
          <w:numId w:val="11"/>
        </w:numPr>
        <w:rPr>
          <w:w w:val="100"/>
        </w:rPr>
      </w:pPr>
      <w:r>
        <w:rPr>
          <w:w w:val="100"/>
        </w:rPr>
        <w:t>Extremely high throughput (EHT) PHY specification</w:t>
      </w:r>
      <w:bookmarkEnd w:id="2"/>
    </w:p>
    <w:p w14:paraId="20B5494B" w14:textId="77777777" w:rsidR="0007773E" w:rsidRDefault="0007773E" w:rsidP="0007773E">
      <w:pPr>
        <w:pStyle w:val="H2"/>
        <w:numPr>
          <w:ilvl w:val="0"/>
          <w:numId w:val="12"/>
        </w:numPr>
        <w:tabs>
          <w:tab w:val="left" w:pos="0"/>
        </w:tabs>
        <w:suppressAutoHyphens w:val="0"/>
        <w:rPr>
          <w:w w:val="100"/>
        </w:rPr>
      </w:pPr>
      <w:r>
        <w:rPr>
          <w:w w:val="100"/>
        </w:rPr>
        <w:t>Introduction</w:t>
      </w:r>
    </w:p>
    <w:p w14:paraId="65C9817C" w14:textId="77777777" w:rsidR="0007773E" w:rsidRDefault="0007773E" w:rsidP="0007773E">
      <w:pPr>
        <w:pStyle w:val="H3"/>
        <w:numPr>
          <w:ilvl w:val="0"/>
          <w:numId w:val="13"/>
        </w:numPr>
        <w:tabs>
          <w:tab w:val="left" w:pos="0"/>
        </w:tabs>
        <w:rPr>
          <w:w w:val="100"/>
        </w:rPr>
      </w:pPr>
      <w:bookmarkStart w:id="3" w:name="RTF38373231353a2048332c312e"/>
      <w:r>
        <w:rPr>
          <w:w w:val="100"/>
        </w:rPr>
        <w:t>Introduction to the EHT PHY</w:t>
      </w:r>
      <w:bookmarkEnd w:id="3"/>
    </w:p>
    <w:p w14:paraId="7E795792" w14:textId="77777777" w:rsidR="0007773E" w:rsidRDefault="0007773E" w:rsidP="0007773E">
      <w:pPr>
        <w:pStyle w:val="EditorNote"/>
        <w:numPr>
          <w:ilvl w:val="0"/>
          <w:numId w:val="14"/>
        </w:numPr>
        <w:rPr>
          <w:w w:val="100"/>
        </w:rPr>
      </w:pPr>
      <w:r>
        <w:rPr>
          <w:w w:val="100"/>
        </w:rPr>
        <w:t>Per the authors of 20/1307r2, the followings are TBDs and need to be resolved in future discussion</w:t>
      </w:r>
    </w:p>
    <w:p w14:paraId="102180F7" w14:textId="77777777" w:rsidR="0007773E" w:rsidRDefault="0007773E" w:rsidP="0007773E">
      <w:pPr>
        <w:pStyle w:val="EditorNote"/>
        <w:numPr>
          <w:ilvl w:val="0"/>
          <w:numId w:val="14"/>
        </w:numPr>
        <w:rPr>
          <w:w w:val="100"/>
        </w:rPr>
      </w:pPr>
      <w:r>
        <w:rPr>
          <w:w w:val="100"/>
        </w:rPr>
        <w:t>:</w:t>
      </w:r>
    </w:p>
    <w:p w14:paraId="705D4032" w14:textId="1F85C9BA" w:rsidR="0007773E" w:rsidDel="0007773E" w:rsidRDefault="0007773E" w:rsidP="0007773E">
      <w:pPr>
        <w:pStyle w:val="D"/>
        <w:numPr>
          <w:ilvl w:val="0"/>
          <w:numId w:val="15"/>
        </w:numPr>
        <w:ind w:left="600" w:hanging="400"/>
        <w:rPr>
          <w:del w:id="4" w:author="Wook Bong Lee" w:date="2020-10-07T09:47:00Z"/>
          <w:b/>
          <w:bCs/>
          <w:i/>
          <w:iCs/>
          <w:color w:val="FF0000"/>
          <w:w w:val="100"/>
        </w:rPr>
      </w:pPr>
      <w:commentRangeStart w:id="5"/>
      <w:del w:id="6" w:author="Wook Bong Lee" w:date="2020-10-07T09:47:00Z">
        <w:r w:rsidDel="0007773E">
          <w:rPr>
            <w:b/>
            <w:bCs/>
            <w:i/>
            <w:iCs/>
            <w:color w:val="FF0000"/>
            <w:w w:val="100"/>
          </w:rPr>
          <w:delText>Mandatory or optional support of preamble puncturing</w:delText>
        </w:r>
      </w:del>
      <w:r>
        <w:rPr>
          <w:b/>
          <w:bCs/>
          <w:i/>
          <w:iCs/>
          <w:color w:val="FF0000"/>
          <w:w w:val="100"/>
        </w:rPr>
        <w:t xml:space="preserve"> </w:t>
      </w:r>
      <w:commentRangeEnd w:id="5"/>
      <w:r>
        <w:rPr>
          <w:rStyle w:val="CommentReference"/>
          <w:rFonts w:asciiTheme="minorHAnsi" w:hAnsiTheme="minorHAnsi" w:cstheme="minorBidi"/>
          <w:color w:val="auto"/>
          <w:w w:val="100"/>
          <w:lang w:eastAsia="zh-CN"/>
        </w:rPr>
        <w:commentReference w:id="5"/>
      </w:r>
    </w:p>
    <w:p w14:paraId="4474AE68" w14:textId="77777777" w:rsidR="0007773E" w:rsidRDefault="0007773E" w:rsidP="0007773E">
      <w:pPr>
        <w:pStyle w:val="D"/>
        <w:numPr>
          <w:ilvl w:val="0"/>
          <w:numId w:val="15"/>
        </w:numPr>
        <w:ind w:left="600" w:hanging="400"/>
        <w:rPr>
          <w:b/>
          <w:bCs/>
          <w:i/>
          <w:iCs/>
          <w:color w:val="FF0000"/>
          <w:w w:val="100"/>
        </w:rPr>
      </w:pPr>
      <w:r>
        <w:rPr>
          <w:b/>
          <w:bCs/>
          <w:i/>
          <w:iCs/>
          <w:color w:val="FF0000"/>
          <w:w w:val="100"/>
        </w:rPr>
        <w:t>DCM MCS value and its mandatory or optional support</w:t>
      </w:r>
    </w:p>
    <w:p w14:paraId="4B53A984" w14:textId="77777777" w:rsidR="0007773E" w:rsidRDefault="0007773E" w:rsidP="0007773E">
      <w:pPr>
        <w:pStyle w:val="D"/>
        <w:numPr>
          <w:ilvl w:val="0"/>
          <w:numId w:val="15"/>
        </w:numPr>
        <w:ind w:left="600" w:hanging="400"/>
        <w:rPr>
          <w:b/>
          <w:bCs/>
          <w:i/>
          <w:iCs/>
          <w:color w:val="FF0000"/>
          <w:w w:val="100"/>
        </w:rPr>
      </w:pPr>
      <w:r>
        <w:rPr>
          <w:b/>
          <w:bCs/>
          <w:i/>
          <w:iCs/>
          <w:color w:val="FF0000"/>
          <w:w w:val="100"/>
        </w:rPr>
        <w:t>Dup Mode MCS and its mandatory or optional support in 6 GHz band</w:t>
      </w:r>
    </w:p>
    <w:p w14:paraId="639B0FB5" w14:textId="77777777" w:rsidR="0007773E" w:rsidRDefault="0007773E" w:rsidP="0007773E">
      <w:pPr>
        <w:pStyle w:val="D"/>
        <w:numPr>
          <w:ilvl w:val="0"/>
          <w:numId w:val="15"/>
        </w:numPr>
        <w:ind w:left="600" w:hanging="400"/>
        <w:rPr>
          <w:b/>
          <w:bCs/>
          <w:i/>
          <w:iCs/>
          <w:color w:val="FF0000"/>
          <w:w w:val="100"/>
        </w:rPr>
      </w:pPr>
      <w:r>
        <w:rPr>
          <w:b/>
          <w:bCs/>
          <w:i/>
          <w:iCs/>
          <w:color w:val="FF0000"/>
          <w:w w:val="100"/>
        </w:rPr>
        <w:t>Define ER-SU or not</w:t>
      </w:r>
    </w:p>
    <w:p w14:paraId="4EB67C07" w14:textId="1F0AE49E" w:rsidR="0007773E" w:rsidDel="00804709" w:rsidRDefault="0007773E" w:rsidP="0007773E">
      <w:pPr>
        <w:pStyle w:val="D"/>
        <w:numPr>
          <w:ilvl w:val="0"/>
          <w:numId w:val="15"/>
        </w:numPr>
        <w:ind w:left="600" w:hanging="400"/>
        <w:rPr>
          <w:del w:id="7" w:author="Wook Bong Lee" w:date="2020-10-07T09:50:00Z"/>
          <w:b/>
          <w:bCs/>
          <w:i/>
          <w:iCs/>
          <w:color w:val="FF0000"/>
          <w:w w:val="100"/>
        </w:rPr>
      </w:pPr>
      <w:commentRangeStart w:id="8"/>
      <w:del w:id="9" w:author="Wook Bong Lee" w:date="2020-10-07T09:50:00Z">
        <w:r w:rsidDel="00804709">
          <w:rPr>
            <w:b/>
            <w:bCs/>
            <w:i/>
            <w:iCs/>
            <w:color w:val="FF0000"/>
            <w:w w:val="100"/>
          </w:rPr>
          <w:delText>Support of LTF+GI combinations. Current draft follows 11ax rules</w:delText>
        </w:r>
      </w:del>
      <w:commentRangeEnd w:id="8"/>
      <w:r w:rsidR="00804709">
        <w:rPr>
          <w:rStyle w:val="CommentReference"/>
          <w:rFonts w:asciiTheme="minorHAnsi" w:hAnsiTheme="minorHAnsi" w:cstheme="minorBidi"/>
          <w:color w:val="auto"/>
          <w:w w:val="100"/>
          <w:lang w:eastAsia="zh-CN"/>
        </w:rPr>
        <w:commentReference w:id="8"/>
      </w:r>
    </w:p>
    <w:p w14:paraId="49C0FA40" w14:textId="77777777" w:rsidR="0007773E" w:rsidRDefault="0007773E" w:rsidP="0007773E">
      <w:pPr>
        <w:pStyle w:val="D"/>
        <w:numPr>
          <w:ilvl w:val="0"/>
          <w:numId w:val="15"/>
        </w:numPr>
        <w:ind w:left="600" w:hanging="400"/>
        <w:rPr>
          <w:b/>
          <w:bCs/>
          <w:i/>
          <w:iCs/>
          <w:color w:val="FF0000"/>
          <w:w w:val="100"/>
        </w:rPr>
      </w:pPr>
      <w:r>
        <w:rPr>
          <w:b/>
          <w:bCs/>
          <w:i/>
          <w:iCs/>
          <w:color w:val="FF0000"/>
          <w:w w:val="100"/>
        </w:rPr>
        <w:t>Support of midamble</w:t>
      </w:r>
    </w:p>
    <w:p w14:paraId="0B4D3DB3" w14:textId="77777777" w:rsidR="0007773E" w:rsidRDefault="0007773E" w:rsidP="0007773E">
      <w:pPr>
        <w:pStyle w:val="D"/>
        <w:numPr>
          <w:ilvl w:val="0"/>
          <w:numId w:val="15"/>
        </w:numPr>
        <w:ind w:left="600" w:hanging="400"/>
        <w:rPr>
          <w:b/>
          <w:bCs/>
          <w:i/>
          <w:iCs/>
          <w:color w:val="FF0000"/>
          <w:w w:val="100"/>
        </w:rPr>
      </w:pPr>
      <w:r>
        <w:rPr>
          <w:b/>
          <w:bCs/>
          <w:i/>
          <w:iCs/>
          <w:color w:val="FF0000"/>
          <w:w w:val="100"/>
        </w:rPr>
        <w:t>Noncontinuous channel 80+80 and 160+160 mandatory/optional support</w:t>
      </w:r>
    </w:p>
    <w:p w14:paraId="2D44A457" w14:textId="77777777" w:rsidR="0007773E" w:rsidRDefault="0007773E" w:rsidP="0007773E">
      <w:pPr>
        <w:pStyle w:val="D"/>
        <w:numPr>
          <w:ilvl w:val="0"/>
          <w:numId w:val="15"/>
        </w:numPr>
        <w:ind w:left="600" w:hanging="400"/>
        <w:rPr>
          <w:b/>
          <w:bCs/>
          <w:i/>
          <w:iCs/>
          <w:color w:val="FF0000"/>
          <w:w w:val="100"/>
        </w:rPr>
      </w:pPr>
      <w:r>
        <w:rPr>
          <w:b/>
          <w:bCs/>
          <w:i/>
          <w:iCs/>
          <w:color w:val="FF0000"/>
          <w:w w:val="100"/>
        </w:rPr>
        <w:t>EHT-SIG MCS support</w:t>
      </w:r>
    </w:p>
    <w:p w14:paraId="3D616CCE" w14:textId="44F41E7C" w:rsidR="0007773E" w:rsidDel="00D01E3A" w:rsidRDefault="0007773E" w:rsidP="0007773E">
      <w:pPr>
        <w:pStyle w:val="D"/>
        <w:numPr>
          <w:ilvl w:val="0"/>
          <w:numId w:val="15"/>
        </w:numPr>
        <w:ind w:left="600" w:hanging="400"/>
        <w:rPr>
          <w:del w:id="10" w:author="Wook Bong Lee" w:date="2020-10-07T10:39:00Z"/>
          <w:b/>
          <w:bCs/>
          <w:i/>
          <w:iCs/>
          <w:color w:val="FF0000"/>
          <w:w w:val="100"/>
        </w:rPr>
      </w:pPr>
      <w:commentRangeStart w:id="11"/>
      <w:del w:id="12" w:author="Wook Bong Lee" w:date="2020-10-07T10:39:00Z">
        <w:r w:rsidDel="00D01E3A">
          <w:rPr>
            <w:b/>
            <w:bCs/>
            <w:i/>
            <w:iCs/>
            <w:color w:val="FF0000"/>
            <w:w w:val="100"/>
          </w:rPr>
          <w:delText xml:space="preserve">RU/MRU restriction on 20 MHz only operation non-AP EHT STA </w:delText>
        </w:r>
      </w:del>
      <w:commentRangeEnd w:id="11"/>
      <w:r w:rsidR="00D01E3A">
        <w:rPr>
          <w:rStyle w:val="CommentReference"/>
          <w:rFonts w:asciiTheme="minorHAnsi" w:hAnsiTheme="minorHAnsi" w:cstheme="minorBidi"/>
          <w:color w:val="auto"/>
          <w:w w:val="100"/>
          <w:lang w:eastAsia="zh-CN"/>
        </w:rPr>
        <w:commentReference w:id="11"/>
      </w:r>
    </w:p>
    <w:p w14:paraId="5D97F473" w14:textId="77777777" w:rsidR="0007773E" w:rsidRDefault="0007773E" w:rsidP="0007773E">
      <w:pPr>
        <w:pStyle w:val="T"/>
        <w:rPr>
          <w:w w:val="100"/>
        </w:rPr>
      </w:pPr>
      <w:r>
        <w:rPr>
          <w:w w:val="100"/>
        </w:rPr>
        <w:fldChar w:fldCharType="begin"/>
      </w:r>
      <w:r>
        <w:rPr>
          <w:w w:val="100"/>
        </w:rPr>
        <w:instrText xml:space="preserve"> REF  RTF39323635303a2048312c3173 \h</w:instrText>
      </w:r>
      <w:r>
        <w:rPr>
          <w:w w:val="100"/>
        </w:rPr>
      </w:r>
      <w:r>
        <w:rPr>
          <w:w w:val="100"/>
        </w:rPr>
        <w:fldChar w:fldCharType="separate"/>
      </w:r>
      <w:r>
        <w:rPr>
          <w:w w:val="100"/>
        </w:rPr>
        <w:t>Clause 36 (Extremely high throughput (EHT) PHY specification)</w:t>
      </w:r>
      <w:r>
        <w:rPr>
          <w:w w:val="100"/>
        </w:rPr>
        <w:fldChar w:fldCharType="end"/>
      </w:r>
      <w:r>
        <w:rPr>
          <w:w w:val="100"/>
        </w:rPr>
        <w:t xml:space="preserve"> specifies the PHY entity for an extremely high throughput (EHT) orthogonal frequency division multiplexing (OFDM) system. In addition to the requirements in </w:t>
      </w:r>
      <w:r>
        <w:rPr>
          <w:w w:val="100"/>
        </w:rPr>
        <w:fldChar w:fldCharType="begin"/>
      </w:r>
      <w:r>
        <w:rPr>
          <w:w w:val="100"/>
        </w:rPr>
        <w:instrText xml:space="preserve"> REF  RTF39323635303a2048312c3173 \h</w:instrText>
      </w:r>
      <w:r>
        <w:rPr>
          <w:w w:val="100"/>
        </w:rPr>
      </w:r>
      <w:r>
        <w:rPr>
          <w:w w:val="100"/>
        </w:rPr>
        <w:fldChar w:fldCharType="separate"/>
      </w:r>
      <w:r>
        <w:rPr>
          <w:w w:val="100"/>
        </w:rPr>
        <w:t>Clause 36 (Extremely high throughput (EHT) PHY specification)</w:t>
      </w:r>
      <w:r>
        <w:rPr>
          <w:w w:val="100"/>
        </w:rPr>
        <w:fldChar w:fldCharType="end"/>
      </w:r>
      <w:r>
        <w:rPr>
          <w:w w:val="100"/>
        </w:rPr>
        <w:t>, an EHT STA shall be capable of transmitting and receiving PPDUs that are compliant with the mandatory requirements of the following PHY specifications:</w:t>
      </w:r>
    </w:p>
    <w:p w14:paraId="2989C2E9" w14:textId="77777777" w:rsidR="0007773E" w:rsidRDefault="0007773E" w:rsidP="0007773E">
      <w:pPr>
        <w:pStyle w:val="D"/>
        <w:numPr>
          <w:ilvl w:val="0"/>
          <w:numId w:val="16"/>
        </w:numPr>
        <w:ind w:left="600" w:hanging="400"/>
        <w:rPr>
          <w:w w:val="100"/>
        </w:rPr>
      </w:pPr>
      <w:r>
        <w:rPr>
          <w:w w:val="100"/>
        </w:rPr>
        <w:t>Clause 19 (High Throughput (HT) PHY specification), Clause 21 (Very High Throughput (VHT) PHY specification), and Clause 27 (High Efficiency (HE) PHY specification) if the EHT STA supports an operating channel width greater than or equal to 80 MHz and is operating in the 5 GHz band.</w:t>
      </w:r>
    </w:p>
    <w:p w14:paraId="25072409" w14:textId="77777777" w:rsidR="0007773E" w:rsidRDefault="0007773E" w:rsidP="0007773E">
      <w:pPr>
        <w:pStyle w:val="D"/>
        <w:numPr>
          <w:ilvl w:val="0"/>
          <w:numId w:val="16"/>
        </w:numPr>
        <w:ind w:left="600" w:hanging="400"/>
        <w:rPr>
          <w:w w:val="100"/>
        </w:rPr>
      </w:pPr>
      <w:r>
        <w:rPr>
          <w:w w:val="100"/>
        </w:rPr>
        <w:t>Clause 19 (High Throughput (HT) PHY specification), Clause 21 (Very High Throughput (VHT) PHY specification), and Clause 27 (High Efficiency (HE) PHY specification) transmission and reception on 20 MHz channel width (see 26.17.1 (Basic HE BSS operation)) if the EHT STA is a 20 MHz-only non-AP EHT STA and is operating in the 5 GHz band.</w:t>
      </w:r>
    </w:p>
    <w:p w14:paraId="1DFE3A60" w14:textId="77777777" w:rsidR="0007773E" w:rsidRDefault="0007773E" w:rsidP="0007773E">
      <w:pPr>
        <w:pStyle w:val="D"/>
        <w:numPr>
          <w:ilvl w:val="0"/>
          <w:numId w:val="16"/>
        </w:numPr>
        <w:ind w:left="600" w:hanging="400"/>
        <w:rPr>
          <w:w w:val="100"/>
        </w:rPr>
      </w:pPr>
      <w:r>
        <w:rPr>
          <w:w w:val="100"/>
        </w:rPr>
        <w:t>Clause 19 (High Throughput (HT) PHY specification) and Clause 27 (High Efficiency (HE) PHY specification) if the EHT STA is operating in the 2.4 GHz band.</w:t>
      </w:r>
    </w:p>
    <w:p w14:paraId="3D1224D4" w14:textId="77777777" w:rsidR="0007773E" w:rsidRDefault="0007773E" w:rsidP="0007773E">
      <w:pPr>
        <w:pStyle w:val="D"/>
        <w:numPr>
          <w:ilvl w:val="0"/>
          <w:numId w:val="16"/>
        </w:numPr>
        <w:ind w:left="600" w:hanging="400"/>
        <w:rPr>
          <w:w w:val="100"/>
        </w:rPr>
      </w:pPr>
      <w:r>
        <w:rPr>
          <w:w w:val="100"/>
        </w:rPr>
        <w:t>Clause 17 (Orthogonal frequency division multiplexing (OFDM) PHY specification) and Clause 27 (High Efficiency (HE) PHY specification) if the EHT STA is operating in the 6 GHz band.</w:t>
      </w:r>
    </w:p>
    <w:p w14:paraId="7C1BBC71" w14:textId="77777777" w:rsidR="0007773E" w:rsidRDefault="0007773E" w:rsidP="0007773E">
      <w:pPr>
        <w:pStyle w:val="T"/>
        <w:rPr>
          <w:w w:val="100"/>
        </w:rPr>
      </w:pPr>
      <w:r>
        <w:rPr>
          <w:w w:val="100"/>
        </w:rPr>
        <w:t>For 2.4 GHz band operation, the EHT PHY is based on HE PHY defined in Clause 27 (High Efficiency (HE) PHY specification), which is based on the HT PHY defined in Clause 19 (High Throughput (HT) PHY specification), which is based on the OFDM PHY defined in Clause 17 (Orthogonal frequency division multiplexing (OFDM) PHY specification).</w:t>
      </w:r>
    </w:p>
    <w:p w14:paraId="4F193CAD" w14:textId="77777777" w:rsidR="0007773E" w:rsidRDefault="0007773E" w:rsidP="0007773E">
      <w:pPr>
        <w:pStyle w:val="T"/>
        <w:rPr>
          <w:w w:val="100"/>
        </w:rPr>
      </w:pPr>
      <w:r>
        <w:rPr>
          <w:w w:val="100"/>
        </w:rPr>
        <w:lastRenderedPageBreak/>
        <w:t>For 5 GHz band operation, the EHT PHY is based on the HE PHY defined in Clause 27 (High Efficiency (HE) PHY specification), which is based on the VHT PHY defined in Clause 21 (Very High Throughput (VHT) PHY specification), which is based on the HT PHY defined in Clause 19 (High Throughput (HT) PHY specification), which is based on the OFDM PHY defined in Clause 17 (Orthogonal frequency division multiplexing (OFDM) PHY specification).</w:t>
      </w:r>
    </w:p>
    <w:p w14:paraId="16399BFB" w14:textId="77777777" w:rsidR="0007773E" w:rsidRDefault="0007773E" w:rsidP="0007773E">
      <w:pPr>
        <w:pStyle w:val="T"/>
        <w:rPr>
          <w:w w:val="100"/>
        </w:rPr>
      </w:pPr>
      <w:r>
        <w:rPr>
          <w:w w:val="100"/>
        </w:rPr>
        <w:t>For 6 GHz band operation, the EHT PHY is based on HE PHY defined in Clause 27 (High Efficiency (HE) PHY specification), which is based on the OFDM PHY defined in Clause 17 (Orthogonal frequency division multiplexing (OFDM) PHY specification).</w:t>
      </w:r>
    </w:p>
    <w:p w14:paraId="3B21AB93" w14:textId="77777777" w:rsidR="0007773E" w:rsidRDefault="0007773E" w:rsidP="0007773E">
      <w:pPr>
        <w:pStyle w:val="T"/>
        <w:rPr>
          <w:w w:val="100"/>
        </w:rPr>
      </w:pPr>
      <w:r>
        <w:rPr>
          <w:w w:val="100"/>
        </w:rPr>
        <w:t>The EHT PHY provides support for DL OFDMA, UL OFDMA, DL MU-MIMO, and UL MU-MIMO. Both DL and UL MU-MIMO transmissions are supported on portions of the PPDU bandwidth (on resource units greater than or equal to 242 tones). In a MU-MIMO resource unit, there is support for up to 8 users with up to 4 spatial streams per user with the total across all users not exceeding 16 space-time streams.</w:t>
      </w:r>
    </w:p>
    <w:p w14:paraId="15BFF382" w14:textId="77777777" w:rsidR="0007773E" w:rsidRDefault="0007773E" w:rsidP="0007773E">
      <w:pPr>
        <w:pStyle w:val="T"/>
        <w:rPr>
          <w:w w:val="100"/>
        </w:rPr>
      </w:pPr>
      <w:r>
        <w:rPr>
          <w:w w:val="100"/>
        </w:rPr>
        <w:t xml:space="preserve">The EHT PHY provides support of multiple Resource Unit (MRU) assigned to a single STA. </w:t>
      </w:r>
    </w:p>
    <w:p w14:paraId="7FED722D" w14:textId="77777777" w:rsidR="0007773E" w:rsidRDefault="0007773E" w:rsidP="0007773E">
      <w:pPr>
        <w:pStyle w:val="T"/>
        <w:rPr>
          <w:w w:val="100"/>
        </w:rPr>
      </w:pPr>
      <w:r>
        <w:rPr>
          <w:w w:val="100"/>
        </w:rPr>
        <w:t>The EHT PHY provides support for 0.8 µs, 1.6 µs and 3.2 µs guard interval durations.</w:t>
      </w:r>
    </w:p>
    <w:p w14:paraId="53423224" w14:textId="77777777" w:rsidR="0007773E" w:rsidRDefault="0007773E" w:rsidP="0007773E">
      <w:pPr>
        <w:pStyle w:val="T"/>
        <w:rPr>
          <w:w w:val="100"/>
        </w:rPr>
      </w:pPr>
      <w:r>
        <w:rPr>
          <w:w w:val="100"/>
        </w:rPr>
        <w:t>The EHT PHY provides support for 3.2 µs (1</w:t>
      </w:r>
      <w:r>
        <w:rPr>
          <w:rFonts w:ascii="Symbol" w:hAnsi="Symbol" w:cs="Symbol"/>
          <w:w w:val="100"/>
        </w:rPr>
        <w:t></w:t>
      </w:r>
      <w:r>
        <w:rPr>
          <w:w w:val="100"/>
        </w:rPr>
        <w:t>), 6.4 µs (2</w:t>
      </w:r>
      <w:r>
        <w:rPr>
          <w:rFonts w:ascii="Symbol" w:hAnsi="Symbol" w:cs="Symbol"/>
          <w:w w:val="100"/>
        </w:rPr>
        <w:t></w:t>
      </w:r>
      <w:r>
        <w:rPr>
          <w:w w:val="100"/>
        </w:rPr>
        <w:t>), and 12.8 µs (4</w:t>
      </w:r>
      <w:r>
        <w:rPr>
          <w:rFonts w:ascii="Symbol" w:hAnsi="Symbol" w:cs="Symbol"/>
          <w:w w:val="100"/>
        </w:rPr>
        <w:t></w:t>
      </w:r>
      <w:r>
        <w:rPr>
          <w:w w:val="100"/>
        </w:rPr>
        <w:t xml:space="preserve">) EHT-LTF symbol durations, excluding the GI duration. </w:t>
      </w:r>
    </w:p>
    <w:p w14:paraId="2D8A6A6B" w14:textId="77777777" w:rsidR="0007773E" w:rsidRDefault="0007773E" w:rsidP="0007773E">
      <w:pPr>
        <w:pStyle w:val="T"/>
        <w:rPr>
          <w:w w:val="100"/>
        </w:rPr>
      </w:pPr>
      <w:r>
        <w:rPr>
          <w:w w:val="100"/>
        </w:rPr>
        <w:t xml:space="preserve">The EHT PHY supports a DFT period of 3.2 µs for the pre-EHT modulated fields and 12.8 µs for the EHT modulated fields in an EHT PPDU. </w:t>
      </w:r>
    </w:p>
    <w:p w14:paraId="32214E75" w14:textId="77777777" w:rsidR="0007773E" w:rsidRDefault="0007773E" w:rsidP="0007773E">
      <w:pPr>
        <w:pStyle w:val="T"/>
        <w:rPr>
          <w:w w:val="100"/>
        </w:rPr>
      </w:pPr>
      <w:r>
        <w:rPr>
          <w:w w:val="100"/>
        </w:rPr>
        <w:t>The EHT PHY data subcarrier frequency spacing is the same as for the HE PHY and a quarter of the VHT PHY and HT PHY subcarrier frequency spacing.</w:t>
      </w:r>
    </w:p>
    <w:p w14:paraId="42CBB233" w14:textId="77777777" w:rsidR="0007773E" w:rsidRDefault="0007773E" w:rsidP="0007773E">
      <w:pPr>
        <w:pStyle w:val="T"/>
        <w:rPr>
          <w:w w:val="100"/>
        </w:rPr>
      </w:pPr>
      <w:r>
        <w:rPr>
          <w:w w:val="100"/>
        </w:rPr>
        <w:t>The EHT PHY data subcarriers are modulated using BPSK, BPSK DCM, QPSK, 16-QAM, 64-QAM, 256-QAM, 1024-QAM, and 4096-QAM. Forward error correction (FEC) coding (convolutional or LDPC coding) is used with coding rates of 1/2, 2/3, 3/4 and 5/6.</w:t>
      </w:r>
    </w:p>
    <w:p w14:paraId="1B80243F" w14:textId="77777777" w:rsidR="0007773E" w:rsidRDefault="0007773E" w:rsidP="0007773E">
      <w:pPr>
        <w:pStyle w:val="T"/>
        <w:rPr>
          <w:w w:val="100"/>
        </w:rPr>
      </w:pPr>
      <w:r>
        <w:rPr>
          <w:w w:val="100"/>
        </w:rPr>
        <w:t>An EHT STA shall support the following features:</w:t>
      </w:r>
    </w:p>
    <w:p w14:paraId="1DFB56F0" w14:textId="6F4FDFAD" w:rsidR="0007773E" w:rsidRDefault="0007773E" w:rsidP="0007773E">
      <w:pPr>
        <w:pStyle w:val="D"/>
        <w:numPr>
          <w:ilvl w:val="0"/>
          <w:numId w:val="16"/>
        </w:numPr>
        <w:ind w:left="600" w:hanging="400"/>
        <w:rPr>
          <w:w w:val="100"/>
        </w:rPr>
      </w:pPr>
      <w:r>
        <w:rPr>
          <w:w w:val="100"/>
        </w:rPr>
        <w:t>Single user transmission and reception of an EHT MU PPDU with single RU or MRU spanning the entire PPDU bandwidth.</w:t>
      </w:r>
      <w:ins w:id="13" w:author="Wook Bong Lee" w:date="2020-10-07T09:47:00Z">
        <w:r>
          <w:rPr>
            <w:w w:val="100"/>
          </w:rPr>
          <w:t xml:space="preserve"> </w:t>
        </w:r>
        <w:commentRangeStart w:id="14"/>
        <w:r w:rsidRPr="0007773E">
          <w:t>In case of MRU spanning the entire PPDU bandwidth, the preamble of unmodulated 20 MHz shall be punctured.</w:t>
        </w:r>
      </w:ins>
      <w:commentRangeEnd w:id="14"/>
      <w:r>
        <w:rPr>
          <w:rStyle w:val="CommentReference"/>
          <w:rFonts w:asciiTheme="minorHAnsi" w:hAnsiTheme="minorHAnsi" w:cstheme="minorBidi"/>
          <w:color w:val="auto"/>
          <w:w w:val="100"/>
          <w:lang w:eastAsia="zh-CN"/>
        </w:rPr>
        <w:commentReference w:id="14"/>
      </w:r>
    </w:p>
    <w:p w14:paraId="4E42E4B1" w14:textId="77777777" w:rsidR="0007773E" w:rsidRDefault="0007773E" w:rsidP="0007773E">
      <w:pPr>
        <w:pStyle w:val="D"/>
        <w:numPr>
          <w:ilvl w:val="0"/>
          <w:numId w:val="16"/>
        </w:numPr>
        <w:ind w:left="600" w:hanging="400"/>
        <w:rPr>
          <w:w w:val="100"/>
        </w:rPr>
      </w:pPr>
      <w:r>
        <w:rPr>
          <w:w w:val="100"/>
        </w:rPr>
        <w:t>BCC coding (transmit and receive). BCC coding is not used in the following cases:</w:t>
      </w:r>
    </w:p>
    <w:p w14:paraId="774C3A48" w14:textId="77777777" w:rsidR="0007773E" w:rsidRDefault="0007773E" w:rsidP="0007773E">
      <w:pPr>
        <w:pStyle w:val="DL2"/>
        <w:numPr>
          <w:ilvl w:val="0"/>
          <w:numId w:val="17"/>
        </w:numPr>
        <w:ind w:left="920" w:hanging="280"/>
        <w:rPr>
          <w:w w:val="100"/>
        </w:rPr>
      </w:pPr>
      <w:r>
        <w:rPr>
          <w:w w:val="100"/>
        </w:rPr>
        <w:t>An RU or MRU of size greater than 242 subcarriers in an EHT MU PPDU or an EHT TB PPDU</w:t>
      </w:r>
    </w:p>
    <w:p w14:paraId="4264D025" w14:textId="77777777" w:rsidR="0007773E" w:rsidRDefault="0007773E" w:rsidP="0007773E">
      <w:pPr>
        <w:pStyle w:val="DL2"/>
        <w:numPr>
          <w:ilvl w:val="0"/>
          <w:numId w:val="17"/>
        </w:numPr>
        <w:ind w:left="920" w:hanging="280"/>
        <w:rPr>
          <w:w w:val="100"/>
        </w:rPr>
      </w:pPr>
      <w:r>
        <w:rPr>
          <w:w w:val="100"/>
        </w:rPr>
        <w:t>An RU or MRU with number of spatial streams greater than 4 in an EHT MU PPDU or an EHT TB PPDU</w:t>
      </w:r>
    </w:p>
    <w:p w14:paraId="3091FC2D" w14:textId="77777777" w:rsidR="0007773E" w:rsidRDefault="0007773E" w:rsidP="0007773E">
      <w:pPr>
        <w:pStyle w:val="DL2"/>
        <w:numPr>
          <w:ilvl w:val="0"/>
          <w:numId w:val="17"/>
        </w:numPr>
        <w:ind w:left="920" w:hanging="280"/>
        <w:rPr>
          <w:w w:val="100"/>
        </w:rPr>
      </w:pPr>
      <w:r>
        <w:rPr>
          <w:w w:val="100"/>
        </w:rPr>
        <w:t>An RU or MRU using EHT-MCSs 10, 11, 12, and 13 in an EHT MU PPDU or an EHT TB PPDU</w:t>
      </w:r>
    </w:p>
    <w:p w14:paraId="6B8410EE" w14:textId="77777777" w:rsidR="0007773E" w:rsidRDefault="0007773E" w:rsidP="0007773E">
      <w:pPr>
        <w:pStyle w:val="D"/>
        <w:numPr>
          <w:ilvl w:val="0"/>
          <w:numId w:val="16"/>
        </w:numPr>
        <w:ind w:left="600" w:hanging="400"/>
        <w:rPr>
          <w:w w:val="100"/>
        </w:rPr>
      </w:pPr>
      <w:r>
        <w:rPr>
          <w:w w:val="100"/>
        </w:rPr>
        <w:t>LDPC coding (transmit and receive) in all supported EHT PPDU types, RU and MRU sizes, and number of spatial streams if the STA supports transmitting and receiving in channel bandwidths greater than 20 MHz.</w:t>
      </w:r>
    </w:p>
    <w:p w14:paraId="448A5859" w14:textId="77777777" w:rsidR="0007773E" w:rsidRDefault="0007773E" w:rsidP="0007773E">
      <w:pPr>
        <w:pStyle w:val="D"/>
        <w:numPr>
          <w:ilvl w:val="0"/>
          <w:numId w:val="16"/>
        </w:numPr>
        <w:ind w:left="600" w:hanging="400"/>
        <w:rPr>
          <w:w w:val="100"/>
        </w:rPr>
      </w:pPr>
      <w:r>
        <w:rPr>
          <w:w w:val="100"/>
        </w:rPr>
        <w:t>LDPC coding (transmit and receive) in all supported EHT PPDU types, RU and MRU sizes, and number of spatial streams if the STA declares support for transmitting or receiving more than 4 spatial streams.</w:t>
      </w:r>
    </w:p>
    <w:p w14:paraId="0A6C18BD" w14:textId="77777777" w:rsidR="0007773E" w:rsidRDefault="0007773E" w:rsidP="0007773E">
      <w:pPr>
        <w:pStyle w:val="D"/>
        <w:numPr>
          <w:ilvl w:val="0"/>
          <w:numId w:val="16"/>
        </w:numPr>
        <w:ind w:left="600" w:hanging="400"/>
        <w:rPr>
          <w:w w:val="100"/>
        </w:rPr>
      </w:pPr>
      <w:r>
        <w:rPr>
          <w:w w:val="100"/>
        </w:rPr>
        <w:t>LDPC coding (transmit and receive) in all supported EHT PPDU types, RU sizes, and number of spatial streams if the STA declares support for EHT-MCSs 10, 11, 12, and 13 (transmit and receive).</w:t>
      </w:r>
    </w:p>
    <w:p w14:paraId="76935DF1" w14:textId="389C1328" w:rsidR="0007773E" w:rsidRPr="00804709" w:rsidRDefault="0007773E" w:rsidP="00ED34EA">
      <w:pPr>
        <w:pStyle w:val="D"/>
        <w:numPr>
          <w:ilvl w:val="0"/>
          <w:numId w:val="16"/>
        </w:numPr>
        <w:ind w:left="600" w:hanging="400"/>
        <w:rPr>
          <w:w w:val="100"/>
        </w:rPr>
      </w:pPr>
      <w:r w:rsidRPr="00804709">
        <w:rPr>
          <w:w w:val="100"/>
        </w:rPr>
        <w:t>Single spatial stream EHT-MCSs 0 to 7 (transmit and receive) in all supported channel widths of EHT PPDU.</w:t>
      </w:r>
    </w:p>
    <w:p w14:paraId="0CE0608E" w14:textId="3959230A" w:rsidR="0007773E" w:rsidRPr="00804709" w:rsidRDefault="0007773E" w:rsidP="00994629">
      <w:pPr>
        <w:pStyle w:val="D"/>
        <w:numPr>
          <w:ilvl w:val="0"/>
          <w:numId w:val="16"/>
        </w:numPr>
        <w:ind w:left="600" w:hanging="400"/>
        <w:rPr>
          <w:w w:val="100"/>
        </w:rPr>
      </w:pPr>
      <w:r w:rsidRPr="00804709">
        <w:rPr>
          <w:w w:val="100"/>
        </w:rPr>
        <w:t xml:space="preserve">Reception of the EHT-SIG field in an EHT MU PPDU at </w:t>
      </w:r>
      <w:r w:rsidRPr="00804709">
        <w:rPr>
          <w:color w:val="FF0000"/>
          <w:w w:val="100"/>
        </w:rPr>
        <w:t>TBD</w:t>
      </w:r>
      <w:r w:rsidRPr="00804709">
        <w:rPr>
          <w:w w:val="100"/>
        </w:rPr>
        <w:t xml:space="preserve"> MCS.</w:t>
      </w:r>
    </w:p>
    <w:p w14:paraId="16E4E8C7" w14:textId="7DFED959" w:rsidR="0007773E" w:rsidRPr="00804709" w:rsidRDefault="0007773E" w:rsidP="0007773E">
      <w:pPr>
        <w:pStyle w:val="D"/>
        <w:numPr>
          <w:ilvl w:val="0"/>
          <w:numId w:val="18"/>
        </w:numPr>
        <w:ind w:left="600" w:hanging="400"/>
        <w:rPr>
          <w:color w:val="auto"/>
          <w:w w:val="100"/>
          <w:rPrChange w:id="15" w:author="Wook Bong Lee" w:date="2020-10-07T09:56:00Z">
            <w:rPr>
              <w:color w:val="FF0000"/>
              <w:w w:val="100"/>
            </w:rPr>
          </w:rPrChange>
        </w:rPr>
      </w:pPr>
      <w:commentRangeStart w:id="16"/>
      <w:r w:rsidRPr="00804709">
        <w:rPr>
          <w:color w:val="auto"/>
          <w:w w:val="100"/>
          <w:rPrChange w:id="17" w:author="Wook Bong Lee" w:date="2020-10-07T09:56:00Z">
            <w:rPr>
              <w:color w:val="FF0000"/>
              <w:w w:val="100"/>
            </w:rPr>
          </w:rPrChange>
        </w:rPr>
        <w:t>EHT MU PPDU with a 2</w:t>
      </w:r>
      <w:r w:rsidRPr="00804709">
        <w:rPr>
          <w:rFonts w:ascii="Symbol" w:hAnsi="Symbol" w:cs="Symbol"/>
          <w:color w:val="auto"/>
          <w:w w:val="100"/>
          <w:rPrChange w:id="18" w:author="Wook Bong Lee" w:date="2020-10-07T09:56:00Z">
            <w:rPr>
              <w:rFonts w:ascii="Symbol" w:hAnsi="Symbol" w:cs="Symbol"/>
              <w:color w:val="FF0000"/>
              <w:w w:val="100"/>
            </w:rPr>
          </w:rPrChange>
        </w:rPr>
        <w:t></w:t>
      </w:r>
      <w:r w:rsidRPr="00804709">
        <w:rPr>
          <w:color w:val="auto"/>
          <w:w w:val="100"/>
          <w:rPrChange w:id="19" w:author="Wook Bong Lee" w:date="2020-10-07T09:56:00Z">
            <w:rPr>
              <w:color w:val="FF0000"/>
              <w:w w:val="100"/>
            </w:rPr>
          </w:rPrChange>
        </w:rPr>
        <w:t xml:space="preserve"> EHT-LTF and 0.8 µs GI duration on the EHT-LTF and Data field OFDM symbols</w:t>
      </w:r>
      <w:del w:id="20" w:author="Wook Bong Lee" w:date="2020-10-07T10:10:00Z">
        <w:r w:rsidRPr="00804709" w:rsidDel="002934D3">
          <w:rPr>
            <w:color w:val="auto"/>
            <w:w w:val="100"/>
            <w:rPrChange w:id="21" w:author="Wook Bong Lee" w:date="2020-10-07T09:56:00Z">
              <w:rPr>
                <w:color w:val="FF0000"/>
                <w:w w:val="100"/>
              </w:rPr>
            </w:rPrChange>
          </w:rPr>
          <w:delText xml:space="preserve"> (transmit and receive for single user)</w:delText>
        </w:r>
      </w:del>
      <w:del w:id="22" w:author="Wook Bong Lee" w:date="2020-10-07T09:53:00Z">
        <w:r w:rsidRPr="00804709" w:rsidDel="00804709">
          <w:rPr>
            <w:color w:val="auto"/>
            <w:w w:val="100"/>
            <w:rPrChange w:id="23" w:author="Wook Bong Lee" w:date="2020-10-07T09:56:00Z">
              <w:rPr>
                <w:color w:val="FF0000"/>
                <w:w w:val="100"/>
              </w:rPr>
            </w:rPrChange>
          </w:rPr>
          <w:delText xml:space="preserve"> (TBD)</w:delText>
        </w:r>
      </w:del>
      <w:r w:rsidRPr="00804709">
        <w:rPr>
          <w:color w:val="auto"/>
          <w:w w:val="100"/>
          <w:rPrChange w:id="24" w:author="Wook Bong Lee" w:date="2020-10-07T09:56:00Z">
            <w:rPr>
              <w:color w:val="FF0000"/>
              <w:w w:val="100"/>
            </w:rPr>
          </w:rPrChange>
        </w:rPr>
        <w:t>.</w:t>
      </w:r>
    </w:p>
    <w:p w14:paraId="66C2CED1" w14:textId="04388D67" w:rsidR="0007773E" w:rsidRPr="00804709" w:rsidRDefault="0007773E" w:rsidP="0007773E">
      <w:pPr>
        <w:pStyle w:val="D"/>
        <w:numPr>
          <w:ilvl w:val="0"/>
          <w:numId w:val="18"/>
        </w:numPr>
        <w:ind w:left="600" w:hanging="400"/>
        <w:rPr>
          <w:color w:val="auto"/>
          <w:w w:val="100"/>
          <w:rPrChange w:id="25" w:author="Wook Bong Lee" w:date="2020-10-07T09:56:00Z">
            <w:rPr>
              <w:color w:val="FF0000"/>
              <w:w w:val="100"/>
            </w:rPr>
          </w:rPrChange>
        </w:rPr>
      </w:pPr>
      <w:r w:rsidRPr="00804709">
        <w:rPr>
          <w:color w:val="auto"/>
          <w:w w:val="100"/>
          <w:rPrChange w:id="26" w:author="Wook Bong Lee" w:date="2020-10-07T09:56:00Z">
            <w:rPr>
              <w:color w:val="FF0000"/>
              <w:w w:val="100"/>
            </w:rPr>
          </w:rPrChange>
        </w:rPr>
        <w:lastRenderedPageBreak/>
        <w:t>EHT MU PPDU with a 2</w:t>
      </w:r>
      <w:r w:rsidRPr="00804709">
        <w:rPr>
          <w:rFonts w:ascii="Symbol" w:hAnsi="Symbol" w:cs="Symbol"/>
          <w:color w:val="auto"/>
          <w:w w:val="100"/>
          <w:rPrChange w:id="27" w:author="Wook Bong Lee" w:date="2020-10-07T09:56:00Z">
            <w:rPr>
              <w:rFonts w:ascii="Symbol" w:hAnsi="Symbol" w:cs="Symbol"/>
              <w:color w:val="FF0000"/>
              <w:w w:val="100"/>
            </w:rPr>
          </w:rPrChange>
        </w:rPr>
        <w:t></w:t>
      </w:r>
      <w:r w:rsidRPr="00804709">
        <w:rPr>
          <w:color w:val="auto"/>
          <w:w w:val="100"/>
          <w:rPrChange w:id="28" w:author="Wook Bong Lee" w:date="2020-10-07T09:56:00Z">
            <w:rPr>
              <w:color w:val="FF0000"/>
              <w:w w:val="100"/>
            </w:rPr>
          </w:rPrChange>
        </w:rPr>
        <w:t xml:space="preserve"> EHT-LTF and 1.6 µs GI duration on the EHT-LTF and Data field OFDM symbols</w:t>
      </w:r>
      <w:del w:id="29" w:author="Wook Bong Lee" w:date="2020-10-07T10:10:00Z">
        <w:r w:rsidRPr="00804709" w:rsidDel="002934D3">
          <w:rPr>
            <w:color w:val="auto"/>
            <w:w w:val="100"/>
            <w:rPrChange w:id="30" w:author="Wook Bong Lee" w:date="2020-10-07T09:56:00Z">
              <w:rPr>
                <w:color w:val="FF0000"/>
                <w:w w:val="100"/>
              </w:rPr>
            </w:rPrChange>
          </w:rPr>
          <w:delText xml:space="preserve"> (transmit and receive for single user)</w:delText>
        </w:r>
      </w:del>
      <w:del w:id="31" w:author="Wook Bong Lee" w:date="2020-10-07T09:53:00Z">
        <w:r w:rsidRPr="00804709" w:rsidDel="00804709">
          <w:rPr>
            <w:color w:val="auto"/>
            <w:w w:val="100"/>
            <w:rPrChange w:id="32" w:author="Wook Bong Lee" w:date="2020-10-07T09:56:00Z">
              <w:rPr>
                <w:color w:val="FF0000"/>
                <w:w w:val="100"/>
              </w:rPr>
            </w:rPrChange>
          </w:rPr>
          <w:delText xml:space="preserve"> (TBD)</w:delText>
        </w:r>
      </w:del>
      <w:r w:rsidRPr="00804709">
        <w:rPr>
          <w:color w:val="auto"/>
          <w:w w:val="100"/>
          <w:rPrChange w:id="33" w:author="Wook Bong Lee" w:date="2020-10-07T09:56:00Z">
            <w:rPr>
              <w:color w:val="FF0000"/>
              <w:w w:val="100"/>
            </w:rPr>
          </w:rPrChange>
        </w:rPr>
        <w:t>.</w:t>
      </w:r>
    </w:p>
    <w:p w14:paraId="1318F9CE" w14:textId="5BB685D1" w:rsidR="00155387" w:rsidRPr="00387FC1" w:rsidRDefault="00155387" w:rsidP="00155387">
      <w:pPr>
        <w:pStyle w:val="D"/>
        <w:numPr>
          <w:ilvl w:val="0"/>
          <w:numId w:val="18"/>
        </w:numPr>
        <w:ind w:left="600" w:hanging="400"/>
        <w:rPr>
          <w:ins w:id="34" w:author="Wook Bong Lee" w:date="2020-10-07T10:10:00Z"/>
          <w:color w:val="auto"/>
          <w:w w:val="100"/>
        </w:rPr>
      </w:pPr>
      <w:ins w:id="35" w:author="Wook Bong Lee" w:date="2020-10-07T10:10:00Z">
        <w:r w:rsidRPr="00155387">
          <w:rPr>
            <w:color w:val="auto"/>
            <w:w w:val="100"/>
          </w:rPr>
          <w:t>EHT MU PPDU with a 4</w:t>
        </w:r>
        <w:r w:rsidRPr="00155387">
          <w:rPr>
            <w:rFonts w:ascii="Symbol" w:hAnsi="Symbol" w:cs="Symbol"/>
            <w:color w:val="auto"/>
            <w:w w:val="100"/>
          </w:rPr>
          <w:t></w:t>
        </w:r>
        <w:r w:rsidRPr="00155387">
          <w:rPr>
            <w:color w:val="auto"/>
            <w:w w:val="100"/>
          </w:rPr>
          <w:t xml:space="preserve"> EHT-LTF and 0.8 µs GI duration on the EHT-LTF and Data field OFDM symbols.</w:t>
        </w:r>
      </w:ins>
    </w:p>
    <w:p w14:paraId="5A850E6D" w14:textId="65970A7D" w:rsidR="0007773E" w:rsidRPr="00804709" w:rsidRDefault="0007773E" w:rsidP="0007773E">
      <w:pPr>
        <w:pStyle w:val="D"/>
        <w:numPr>
          <w:ilvl w:val="0"/>
          <w:numId w:val="18"/>
        </w:numPr>
        <w:ind w:left="600" w:hanging="400"/>
        <w:rPr>
          <w:color w:val="auto"/>
          <w:w w:val="100"/>
          <w:rPrChange w:id="36" w:author="Wook Bong Lee" w:date="2020-10-07T09:56:00Z">
            <w:rPr>
              <w:color w:val="FF0000"/>
              <w:w w:val="100"/>
            </w:rPr>
          </w:rPrChange>
        </w:rPr>
      </w:pPr>
      <w:r w:rsidRPr="00804709">
        <w:rPr>
          <w:color w:val="auto"/>
          <w:w w:val="100"/>
          <w:rPrChange w:id="37" w:author="Wook Bong Lee" w:date="2020-10-07T09:56:00Z">
            <w:rPr>
              <w:color w:val="FF0000"/>
              <w:w w:val="100"/>
            </w:rPr>
          </w:rPrChange>
        </w:rPr>
        <w:t>EHT MU PPDU with a 4</w:t>
      </w:r>
      <w:r w:rsidRPr="00804709">
        <w:rPr>
          <w:rFonts w:ascii="Symbol" w:hAnsi="Symbol" w:cs="Symbol"/>
          <w:color w:val="auto"/>
          <w:w w:val="100"/>
          <w:rPrChange w:id="38" w:author="Wook Bong Lee" w:date="2020-10-07T09:56:00Z">
            <w:rPr>
              <w:rFonts w:ascii="Symbol" w:hAnsi="Symbol" w:cs="Symbol"/>
              <w:color w:val="FF0000"/>
              <w:w w:val="100"/>
            </w:rPr>
          </w:rPrChange>
        </w:rPr>
        <w:t></w:t>
      </w:r>
      <w:r w:rsidRPr="00804709">
        <w:rPr>
          <w:color w:val="auto"/>
          <w:w w:val="100"/>
          <w:rPrChange w:id="39" w:author="Wook Bong Lee" w:date="2020-10-07T09:56:00Z">
            <w:rPr>
              <w:color w:val="FF0000"/>
              <w:w w:val="100"/>
            </w:rPr>
          </w:rPrChange>
        </w:rPr>
        <w:t xml:space="preserve"> EHT-LTF and 3.2 µs GI duration on the EHT-LTF and Data field OFDM symbols</w:t>
      </w:r>
      <w:del w:id="40" w:author="Wook Bong Lee" w:date="2020-10-07T10:11:00Z">
        <w:r w:rsidRPr="00804709" w:rsidDel="002934D3">
          <w:rPr>
            <w:color w:val="auto"/>
            <w:w w:val="100"/>
            <w:rPrChange w:id="41" w:author="Wook Bong Lee" w:date="2020-10-07T09:56:00Z">
              <w:rPr>
                <w:color w:val="FF0000"/>
                <w:w w:val="100"/>
              </w:rPr>
            </w:rPrChange>
          </w:rPr>
          <w:delText xml:space="preserve"> </w:delText>
        </w:r>
      </w:del>
      <w:del w:id="42" w:author="Wook Bong Lee" w:date="2020-10-07T10:10:00Z">
        <w:r w:rsidRPr="00804709" w:rsidDel="002934D3">
          <w:rPr>
            <w:color w:val="auto"/>
            <w:w w:val="100"/>
            <w:rPrChange w:id="43" w:author="Wook Bong Lee" w:date="2020-10-07T09:56:00Z">
              <w:rPr>
                <w:color w:val="FF0000"/>
                <w:w w:val="100"/>
              </w:rPr>
            </w:rPrChange>
          </w:rPr>
          <w:delText>(transmit and receive for single user)</w:delText>
        </w:r>
      </w:del>
      <w:del w:id="44" w:author="Wook Bong Lee" w:date="2020-10-07T09:54:00Z">
        <w:r w:rsidRPr="00804709" w:rsidDel="00804709">
          <w:rPr>
            <w:color w:val="auto"/>
            <w:w w:val="100"/>
            <w:rPrChange w:id="45" w:author="Wook Bong Lee" w:date="2020-10-07T09:56:00Z">
              <w:rPr>
                <w:color w:val="FF0000"/>
                <w:w w:val="100"/>
              </w:rPr>
            </w:rPrChange>
          </w:rPr>
          <w:delText xml:space="preserve"> (TBD)</w:delText>
        </w:r>
      </w:del>
      <w:r w:rsidRPr="00804709">
        <w:rPr>
          <w:color w:val="auto"/>
          <w:w w:val="100"/>
          <w:rPrChange w:id="46" w:author="Wook Bong Lee" w:date="2020-10-07T09:56:00Z">
            <w:rPr>
              <w:color w:val="FF0000"/>
              <w:w w:val="100"/>
            </w:rPr>
          </w:rPrChange>
        </w:rPr>
        <w:t>.</w:t>
      </w:r>
    </w:p>
    <w:p w14:paraId="65F22883" w14:textId="18CF5121" w:rsidR="00155387" w:rsidRPr="00155387" w:rsidDel="00155387" w:rsidRDefault="0007773E">
      <w:pPr>
        <w:pStyle w:val="D"/>
        <w:numPr>
          <w:ilvl w:val="0"/>
          <w:numId w:val="18"/>
        </w:numPr>
        <w:ind w:left="600" w:hanging="400"/>
        <w:rPr>
          <w:del w:id="47" w:author="Wook Bong Lee" w:date="2020-10-07T10:09:00Z"/>
          <w:color w:val="auto"/>
          <w:w w:val="100"/>
          <w:rPrChange w:id="48" w:author="Wook Bong Lee" w:date="2020-10-07T10:09:00Z">
            <w:rPr>
              <w:del w:id="49" w:author="Wook Bong Lee" w:date="2020-10-07T10:09:00Z"/>
              <w:color w:val="FF0000"/>
              <w:w w:val="100"/>
            </w:rPr>
          </w:rPrChange>
        </w:rPr>
        <w:pPrChange w:id="50" w:author="Wook Bong Lee" w:date="2020-10-07T10:09:00Z">
          <w:pPr>
            <w:pStyle w:val="D"/>
            <w:numPr>
              <w:numId w:val="18"/>
            </w:numPr>
            <w:ind w:left="200" w:firstLine="0"/>
          </w:pPr>
        </w:pPrChange>
      </w:pPr>
      <w:del w:id="51" w:author="Wook Bong Lee" w:date="2020-10-07T10:45:00Z">
        <w:r w:rsidRPr="00804709" w:rsidDel="000F0196">
          <w:rPr>
            <w:color w:val="auto"/>
            <w:rPrChange w:id="52" w:author="Wook Bong Lee" w:date="2020-10-07T09:56:00Z">
              <w:rPr>
                <w:color w:val="FF0000"/>
              </w:rPr>
            </w:rPrChange>
          </w:rPr>
          <w:delText>Full bandwidth UL MU-MIMO with a 1</w:delText>
        </w:r>
        <w:r w:rsidRPr="00804709" w:rsidDel="000F0196">
          <w:rPr>
            <w:rFonts w:ascii="Symbol" w:hAnsi="Symbol" w:cs="Symbol"/>
            <w:color w:val="auto"/>
            <w:rPrChange w:id="53" w:author="Wook Bong Lee" w:date="2020-10-07T09:56:00Z">
              <w:rPr>
                <w:rFonts w:ascii="Symbol" w:hAnsi="Symbol" w:cs="Symbol"/>
                <w:color w:val="FF0000"/>
              </w:rPr>
            </w:rPrChange>
          </w:rPr>
          <w:delText></w:delText>
        </w:r>
        <w:r w:rsidRPr="00804709" w:rsidDel="000F0196">
          <w:rPr>
            <w:color w:val="auto"/>
            <w:rPrChange w:id="54" w:author="Wook Bong Lee" w:date="2020-10-07T09:56:00Z">
              <w:rPr>
                <w:color w:val="FF0000"/>
              </w:rPr>
            </w:rPrChange>
          </w:rPr>
          <w:delText xml:space="preserve"> EHT-LTF and 1.6 µs GI duration on the EHT-LTF and Data field OFDM symbols</w:delText>
        </w:r>
      </w:del>
      <w:del w:id="55" w:author="Wook Bong Lee" w:date="2020-10-07T09:56:00Z">
        <w:r w:rsidR="00804709" w:rsidRPr="00804709" w:rsidDel="00804709">
          <w:rPr>
            <w:color w:val="auto"/>
            <w:rPrChange w:id="56" w:author="Wook Bong Lee" w:date="2020-10-07T09:56:00Z">
              <w:rPr>
                <w:color w:val="FF0000"/>
              </w:rPr>
            </w:rPrChange>
          </w:rPr>
          <w:delText xml:space="preserve"> </w:delText>
        </w:r>
        <w:r w:rsidRPr="00804709" w:rsidDel="00804709">
          <w:rPr>
            <w:color w:val="auto"/>
            <w:rPrChange w:id="57" w:author="Wook Bong Lee" w:date="2020-10-07T09:56:00Z">
              <w:rPr>
                <w:color w:val="FF0000"/>
              </w:rPr>
            </w:rPrChange>
          </w:rPr>
          <w:delText>(TBD)</w:delText>
        </w:r>
      </w:del>
      <w:del w:id="58" w:author="Wook Bong Lee" w:date="2020-10-07T10:45:00Z">
        <w:r w:rsidRPr="00804709" w:rsidDel="000F0196">
          <w:rPr>
            <w:color w:val="auto"/>
            <w:rPrChange w:id="59" w:author="Wook Bong Lee" w:date="2020-10-07T09:56:00Z">
              <w:rPr>
                <w:color w:val="FF0000"/>
              </w:rPr>
            </w:rPrChange>
          </w:rPr>
          <w:delText>.</w:delText>
        </w:r>
        <w:commentRangeEnd w:id="16"/>
        <w:r w:rsidR="002934D3" w:rsidDel="000F0196">
          <w:rPr>
            <w:rStyle w:val="CommentReference"/>
            <w:rFonts w:asciiTheme="minorHAnsi" w:hAnsiTheme="minorHAnsi" w:cstheme="minorBidi"/>
            <w:color w:val="auto"/>
            <w:w w:val="100"/>
            <w:lang w:eastAsia="zh-CN"/>
          </w:rPr>
          <w:commentReference w:id="16"/>
        </w:r>
      </w:del>
    </w:p>
    <w:p w14:paraId="561456B2" w14:textId="77777777" w:rsidR="0007773E" w:rsidRDefault="0007773E" w:rsidP="0007773E">
      <w:pPr>
        <w:pStyle w:val="D"/>
        <w:numPr>
          <w:ilvl w:val="0"/>
          <w:numId w:val="16"/>
        </w:numPr>
        <w:ind w:left="600" w:hanging="400"/>
        <w:rPr>
          <w:w w:val="100"/>
        </w:rPr>
      </w:pPr>
      <w:r>
        <w:rPr>
          <w:w w:val="100"/>
        </w:rPr>
        <w:t>20 MHz channel width and all RU and MRU sizes and locations applicable to the 20 MHz channel width in 2.4 GHz, 5 GHz and 6 GHz bands (transmit and receive).</w:t>
      </w:r>
    </w:p>
    <w:p w14:paraId="654EC912" w14:textId="77777777" w:rsidR="0007773E" w:rsidRDefault="0007773E" w:rsidP="0007773E">
      <w:pPr>
        <w:pStyle w:val="Note"/>
        <w:rPr>
          <w:w w:val="100"/>
        </w:rPr>
      </w:pPr>
      <w:r>
        <w:rPr>
          <w:w w:val="100"/>
        </w:rPr>
        <w:t>NOTE 1—</w:t>
      </w:r>
      <w:r>
        <w:rPr>
          <w:color w:val="FF0000"/>
          <w:w w:val="100"/>
        </w:rPr>
        <w:t>TBD</w:t>
      </w:r>
      <w:r>
        <w:rPr>
          <w:w w:val="100"/>
        </w:rPr>
        <w:t xml:space="preserve"> mandatory transmission of an EHT MU PPDU with preamble puncturing.</w:t>
      </w:r>
    </w:p>
    <w:p w14:paraId="1A84B2A6" w14:textId="77777777" w:rsidR="0007773E" w:rsidRDefault="0007773E" w:rsidP="0007773E">
      <w:pPr>
        <w:pStyle w:val="T"/>
        <w:rPr>
          <w:w w:val="100"/>
        </w:rPr>
      </w:pPr>
      <w:r>
        <w:rPr>
          <w:w w:val="100"/>
        </w:rPr>
        <w:t>An EHT STA may support the following features:</w:t>
      </w:r>
    </w:p>
    <w:p w14:paraId="6FC64E7D" w14:textId="77777777" w:rsidR="0007773E" w:rsidRDefault="0007773E" w:rsidP="0007773E">
      <w:pPr>
        <w:pStyle w:val="D"/>
        <w:numPr>
          <w:ilvl w:val="0"/>
          <w:numId w:val="16"/>
        </w:numPr>
        <w:ind w:left="600" w:hanging="400"/>
        <w:rPr>
          <w:w w:val="100"/>
        </w:rPr>
      </w:pPr>
      <w:r>
        <w:rPr>
          <w:w w:val="100"/>
        </w:rPr>
        <w:t xml:space="preserve">EHT-MCSs 10 to 13 and </w:t>
      </w:r>
      <w:r>
        <w:rPr>
          <w:color w:val="FF0000"/>
          <w:w w:val="100"/>
        </w:rPr>
        <w:t>DCM MCS (TBD)</w:t>
      </w:r>
      <w:r>
        <w:rPr>
          <w:w w:val="100"/>
        </w:rPr>
        <w:t xml:space="preserve"> (transmit and receive) if the STA is not a 20 MHz only non-AP STA. EHT-MCSs 8 to 13 and </w:t>
      </w:r>
      <w:r>
        <w:rPr>
          <w:color w:val="FF0000"/>
          <w:w w:val="100"/>
        </w:rPr>
        <w:t>DCM MCS (TBD)</w:t>
      </w:r>
      <w:r>
        <w:rPr>
          <w:w w:val="100"/>
        </w:rPr>
        <w:t xml:space="preserve"> (transmit and receive) if the STA is a 20 MHz only non-AP STA. </w:t>
      </w:r>
    </w:p>
    <w:p w14:paraId="25BDF67E" w14:textId="77777777" w:rsidR="0007773E" w:rsidRDefault="0007773E" w:rsidP="0007773E">
      <w:pPr>
        <w:pStyle w:val="D"/>
        <w:numPr>
          <w:ilvl w:val="0"/>
          <w:numId w:val="16"/>
        </w:numPr>
        <w:ind w:left="600" w:hanging="400"/>
        <w:rPr>
          <w:w w:val="100"/>
        </w:rPr>
      </w:pPr>
      <w:r>
        <w:rPr>
          <w:w w:val="100"/>
        </w:rPr>
        <w:t>Two or more spatial streams (transmit and receive).</w:t>
      </w:r>
    </w:p>
    <w:p w14:paraId="10A56D99" w14:textId="7AE40EA7" w:rsidR="0007773E" w:rsidRPr="00804709" w:rsidDel="00804709" w:rsidRDefault="0007773E" w:rsidP="0061475F">
      <w:pPr>
        <w:pStyle w:val="D"/>
        <w:numPr>
          <w:ilvl w:val="0"/>
          <w:numId w:val="18"/>
        </w:numPr>
        <w:ind w:left="600" w:hanging="400"/>
        <w:rPr>
          <w:del w:id="60" w:author="Wook Bong Lee" w:date="2020-10-07T10:00:00Z"/>
          <w:color w:val="FF0000"/>
          <w:w w:val="100"/>
        </w:rPr>
      </w:pPr>
      <w:commentRangeStart w:id="61"/>
      <w:del w:id="62" w:author="Wook Bong Lee" w:date="2020-10-07T10:00:00Z">
        <w:r w:rsidRPr="00804709" w:rsidDel="00804709">
          <w:rPr>
            <w:color w:val="FF0000"/>
            <w:w w:val="100"/>
          </w:rPr>
          <w:delText>Single user transmission using EHT MU PPDU with a 1</w:delText>
        </w:r>
        <w:r w:rsidRPr="00804709" w:rsidDel="00804709">
          <w:rPr>
            <w:rFonts w:ascii="Symbol" w:hAnsi="Symbol" w:cs="Symbol"/>
            <w:color w:val="FF0000"/>
            <w:w w:val="100"/>
          </w:rPr>
          <w:delText></w:delText>
        </w:r>
        <w:r w:rsidRPr="00804709" w:rsidDel="00804709">
          <w:rPr>
            <w:color w:val="FF0000"/>
            <w:w w:val="100"/>
          </w:rPr>
          <w:delText xml:space="preserve"> EHT-LTF and 0.8 µs GI duration on the EHT-LTF and Data field OFDM symbols (transmit and receive) (TBD).</w:delText>
        </w:r>
      </w:del>
    </w:p>
    <w:p w14:paraId="356A3C28" w14:textId="05AA00ED" w:rsidR="0007773E" w:rsidRPr="00804709" w:rsidDel="00155387" w:rsidRDefault="0007773E" w:rsidP="0007773E">
      <w:pPr>
        <w:pStyle w:val="D"/>
        <w:numPr>
          <w:ilvl w:val="0"/>
          <w:numId w:val="18"/>
        </w:numPr>
        <w:ind w:left="600" w:hanging="400"/>
        <w:rPr>
          <w:del w:id="63" w:author="Wook Bong Lee" w:date="2020-10-07T10:00:00Z"/>
          <w:color w:val="auto"/>
          <w:w w:val="100"/>
          <w:rPrChange w:id="64" w:author="Wook Bong Lee" w:date="2020-10-07T10:00:00Z">
            <w:rPr>
              <w:del w:id="65" w:author="Wook Bong Lee" w:date="2020-10-07T10:00:00Z"/>
              <w:color w:val="FF0000"/>
              <w:w w:val="100"/>
            </w:rPr>
          </w:rPrChange>
        </w:rPr>
      </w:pPr>
      <w:del w:id="66" w:author="Wook Bong Lee" w:date="2020-10-07T10:00:00Z">
        <w:r w:rsidRPr="00804709" w:rsidDel="00155387">
          <w:rPr>
            <w:color w:val="auto"/>
            <w:rPrChange w:id="67" w:author="Wook Bong Lee" w:date="2020-10-07T10:00:00Z">
              <w:rPr>
                <w:color w:val="FF0000"/>
              </w:rPr>
            </w:rPrChange>
          </w:rPr>
          <w:delText>Single user transmission using EHT MU PPDU with a 4</w:delText>
        </w:r>
        <w:r w:rsidRPr="00804709" w:rsidDel="00155387">
          <w:rPr>
            <w:rFonts w:ascii="Symbol" w:hAnsi="Symbol" w:cs="Symbol"/>
            <w:color w:val="auto"/>
            <w:rPrChange w:id="68" w:author="Wook Bong Lee" w:date="2020-10-07T10:00:00Z">
              <w:rPr>
                <w:rFonts w:ascii="Symbol" w:hAnsi="Symbol" w:cs="Symbol"/>
                <w:color w:val="FF0000"/>
              </w:rPr>
            </w:rPrChange>
          </w:rPr>
          <w:delText></w:delText>
        </w:r>
        <w:r w:rsidRPr="00804709" w:rsidDel="00155387">
          <w:rPr>
            <w:color w:val="auto"/>
            <w:rPrChange w:id="69" w:author="Wook Bong Lee" w:date="2020-10-07T10:00:00Z">
              <w:rPr>
                <w:color w:val="FF0000"/>
              </w:rPr>
            </w:rPrChange>
          </w:rPr>
          <w:delText xml:space="preserve"> EHT-LTF and 0.8 µs GI duration on the EHT-LTF and Data field OFDM symbols (transmit and receive)</w:delText>
        </w:r>
        <w:r w:rsidRPr="00804709" w:rsidDel="00804709">
          <w:rPr>
            <w:color w:val="auto"/>
            <w:rPrChange w:id="70" w:author="Wook Bong Lee" w:date="2020-10-07T10:00:00Z">
              <w:rPr>
                <w:color w:val="FF0000"/>
              </w:rPr>
            </w:rPrChange>
          </w:rPr>
          <w:delText xml:space="preserve"> (TBD)</w:delText>
        </w:r>
        <w:r w:rsidRPr="00804709" w:rsidDel="00155387">
          <w:rPr>
            <w:color w:val="auto"/>
            <w:rPrChange w:id="71" w:author="Wook Bong Lee" w:date="2020-10-07T10:00:00Z">
              <w:rPr>
                <w:color w:val="FF0000"/>
              </w:rPr>
            </w:rPrChange>
          </w:rPr>
          <w:delText>.</w:delText>
        </w:r>
        <w:commentRangeEnd w:id="61"/>
        <w:r w:rsidR="00804709" w:rsidDel="00155387">
          <w:rPr>
            <w:rStyle w:val="CommentReference"/>
            <w:rFonts w:asciiTheme="minorHAnsi" w:hAnsiTheme="minorHAnsi" w:cstheme="minorBidi"/>
            <w:color w:val="auto"/>
            <w:w w:val="100"/>
            <w:lang w:eastAsia="zh-CN"/>
          </w:rPr>
          <w:commentReference w:id="61"/>
        </w:r>
      </w:del>
    </w:p>
    <w:p w14:paraId="47929F80" w14:textId="77777777" w:rsidR="0007773E" w:rsidRDefault="0007773E" w:rsidP="0007773E">
      <w:pPr>
        <w:pStyle w:val="D"/>
        <w:numPr>
          <w:ilvl w:val="0"/>
          <w:numId w:val="16"/>
        </w:numPr>
        <w:ind w:left="600" w:hanging="400"/>
        <w:rPr>
          <w:w w:val="100"/>
        </w:rPr>
      </w:pPr>
      <w:r>
        <w:rPr>
          <w:w w:val="100"/>
        </w:rPr>
        <w:t>LDPC coding (transmit and receive) if the maximum number of spatial streams the STA is capable of transmitting or receiving in an EHT MU PPDU less than or equal to 4.</w:t>
      </w:r>
    </w:p>
    <w:p w14:paraId="5EFDCA97" w14:textId="77777777" w:rsidR="0007773E" w:rsidRDefault="0007773E" w:rsidP="0007773E">
      <w:pPr>
        <w:pStyle w:val="T"/>
        <w:rPr>
          <w:w w:val="100"/>
        </w:rPr>
      </w:pPr>
      <w:r>
        <w:rPr>
          <w:w w:val="100"/>
        </w:rPr>
        <w:t>An EHT AP shall support the following features:</w:t>
      </w:r>
    </w:p>
    <w:p w14:paraId="4951DB92" w14:textId="77777777" w:rsidR="0007773E" w:rsidRDefault="0007773E" w:rsidP="0007773E">
      <w:pPr>
        <w:pStyle w:val="D"/>
        <w:numPr>
          <w:ilvl w:val="0"/>
          <w:numId w:val="16"/>
        </w:numPr>
        <w:ind w:left="600" w:hanging="400"/>
        <w:rPr>
          <w:w w:val="100"/>
        </w:rPr>
      </w:pPr>
      <w:r>
        <w:rPr>
          <w:w w:val="100"/>
        </w:rPr>
        <w:t>Transmission of an EHT MU PPDU where none of the RUs or MRUs utilize MU-MIMO (DL OFDMA).</w:t>
      </w:r>
    </w:p>
    <w:p w14:paraId="64614C46" w14:textId="77777777" w:rsidR="0007773E" w:rsidRDefault="0007773E" w:rsidP="0007773E">
      <w:pPr>
        <w:pStyle w:val="D"/>
        <w:numPr>
          <w:ilvl w:val="0"/>
          <w:numId w:val="16"/>
        </w:numPr>
        <w:ind w:left="600" w:hanging="400"/>
        <w:rPr>
          <w:w w:val="100"/>
        </w:rPr>
      </w:pPr>
      <w:r>
        <w:rPr>
          <w:w w:val="100"/>
        </w:rPr>
        <w:t>Reception of an EHT TB PPDU where none of the RUs or MRUs utilize MU-MIMO (UL OFDMA).</w:t>
      </w:r>
    </w:p>
    <w:p w14:paraId="03B80A47" w14:textId="77777777" w:rsidR="0007773E" w:rsidRDefault="0007773E" w:rsidP="0007773E">
      <w:pPr>
        <w:pStyle w:val="D"/>
        <w:numPr>
          <w:ilvl w:val="0"/>
          <w:numId w:val="16"/>
        </w:numPr>
        <w:ind w:left="600" w:hanging="400"/>
        <w:rPr>
          <w:w w:val="100"/>
        </w:rPr>
      </w:pPr>
      <w:r>
        <w:rPr>
          <w:w w:val="100"/>
        </w:rPr>
        <w:t xml:space="preserve">Transmission of an EHT MU PPDU consisting of a single RU </w:t>
      </w:r>
      <w:r>
        <w:rPr>
          <w:color w:val="FF0000"/>
          <w:w w:val="100"/>
        </w:rPr>
        <w:t>or MRU (TBD)</w:t>
      </w:r>
      <w:r>
        <w:rPr>
          <w:w w:val="100"/>
        </w:rPr>
        <w:t xml:space="preserve"> spanning the entire PPDU bandwidth and utilizing MU-MIMO (DL MU-MIMO) if the AP is capable of transmitting 4 or more spatial streams.</w:t>
      </w:r>
    </w:p>
    <w:p w14:paraId="466EE809" w14:textId="77777777" w:rsidR="0007773E" w:rsidRDefault="0007773E" w:rsidP="0007773E">
      <w:pPr>
        <w:pStyle w:val="D"/>
        <w:numPr>
          <w:ilvl w:val="0"/>
          <w:numId w:val="16"/>
        </w:numPr>
        <w:ind w:left="600" w:hanging="400"/>
        <w:rPr>
          <w:w w:val="100"/>
        </w:rPr>
      </w:pPr>
      <w:r>
        <w:rPr>
          <w:w w:val="100"/>
        </w:rPr>
        <w:t xml:space="preserve">MU-MIMO reception on an RU in an EHT TB PPDU where the RU </w:t>
      </w:r>
      <w:r>
        <w:rPr>
          <w:color w:val="FF0000"/>
          <w:w w:val="100"/>
        </w:rPr>
        <w:t>or MRU (TBD)</w:t>
      </w:r>
      <w:r>
        <w:rPr>
          <w:w w:val="100"/>
        </w:rPr>
        <w:t xml:space="preserve"> spans the entire PPDU bandwidth (UL MU-MIMO) if the AP is capable of receiving 4 or more spatial streams</w:t>
      </w:r>
    </w:p>
    <w:p w14:paraId="27C87B7C" w14:textId="77777777" w:rsidR="0007773E" w:rsidRDefault="0007773E" w:rsidP="0007773E">
      <w:pPr>
        <w:pStyle w:val="D"/>
        <w:numPr>
          <w:ilvl w:val="0"/>
          <w:numId w:val="16"/>
        </w:numPr>
        <w:ind w:left="600" w:hanging="400"/>
        <w:rPr>
          <w:w w:val="100"/>
        </w:rPr>
      </w:pPr>
      <w:r>
        <w:rPr>
          <w:w w:val="100"/>
        </w:rPr>
        <w:t>Single spatial stream EHT-MCSs 0 to 9 in all supported channel widths and RU sizes for EHT MU PPDUs (transmit) or EHT TB PPDUs (receive).</w:t>
      </w:r>
    </w:p>
    <w:p w14:paraId="51361232" w14:textId="77777777" w:rsidR="0007773E" w:rsidRDefault="0007773E" w:rsidP="0007773E">
      <w:pPr>
        <w:pStyle w:val="D"/>
        <w:numPr>
          <w:ilvl w:val="0"/>
          <w:numId w:val="16"/>
        </w:numPr>
        <w:ind w:left="600" w:hanging="400"/>
        <w:rPr>
          <w:w w:val="100"/>
        </w:rPr>
      </w:pPr>
      <w:r>
        <w:rPr>
          <w:w w:val="100"/>
        </w:rPr>
        <w:t>40 MHz and 80 MHz channel widths and all RU and MRU sizes and locations applicable to the 40 MHz and 80 MHz channel widths in 5 GHz (transmit and receive).</w:t>
      </w:r>
    </w:p>
    <w:p w14:paraId="2264F350" w14:textId="77777777" w:rsidR="0007773E" w:rsidRDefault="0007773E" w:rsidP="0007773E">
      <w:pPr>
        <w:pStyle w:val="D"/>
        <w:numPr>
          <w:ilvl w:val="0"/>
          <w:numId w:val="16"/>
        </w:numPr>
        <w:ind w:left="600" w:hanging="400"/>
        <w:rPr>
          <w:w w:val="100"/>
        </w:rPr>
      </w:pPr>
      <w:r>
        <w:rPr>
          <w:w w:val="100"/>
        </w:rPr>
        <w:t>40 MHz, 80 MHz and 160 MHz channel widths and all RU and MRU sizes and locations applicable to the 40 MHz, 80 MHz and 160 MHz channel widths in 6 GHz bands (transmit and receive).</w:t>
      </w:r>
    </w:p>
    <w:p w14:paraId="15D7142A" w14:textId="2B90E4E7" w:rsidR="0007773E" w:rsidDel="00155387" w:rsidRDefault="0007773E" w:rsidP="0007773E">
      <w:pPr>
        <w:pStyle w:val="D"/>
        <w:numPr>
          <w:ilvl w:val="0"/>
          <w:numId w:val="18"/>
        </w:numPr>
        <w:ind w:left="600" w:hanging="400"/>
        <w:rPr>
          <w:del w:id="72" w:author="Wook Bong Lee" w:date="2020-10-07T10:03:00Z"/>
          <w:color w:val="FF0000"/>
          <w:w w:val="100"/>
        </w:rPr>
      </w:pPr>
      <w:commentRangeStart w:id="73"/>
      <w:del w:id="74" w:author="Wook Bong Lee" w:date="2020-10-07T10:03:00Z">
        <w:r w:rsidDel="00155387">
          <w:rPr>
            <w:color w:val="FF0000"/>
            <w:w w:val="100"/>
          </w:rPr>
          <w:delText>EHT MU PPDU to multiple users with a 2</w:delText>
        </w:r>
        <w:r w:rsidDel="00155387">
          <w:rPr>
            <w:rFonts w:ascii="Symbol" w:hAnsi="Symbol" w:cs="Symbol"/>
            <w:color w:val="FF0000"/>
            <w:w w:val="100"/>
          </w:rPr>
          <w:delText></w:delText>
        </w:r>
        <w:r w:rsidDel="00155387">
          <w:rPr>
            <w:color w:val="FF0000"/>
            <w:w w:val="100"/>
          </w:rPr>
          <w:delText xml:space="preserve"> EHT-LTF and 0.8 µs GI duration on the EHT-LTF and Data field OFDM symbols (transmit)</w:delText>
        </w:r>
      </w:del>
      <w:del w:id="75" w:author="Wook Bong Lee" w:date="2020-10-07T10:00:00Z">
        <w:r w:rsidDel="00155387">
          <w:rPr>
            <w:color w:val="FF0000"/>
            <w:w w:val="100"/>
          </w:rPr>
          <w:delText xml:space="preserve"> (TBD)</w:delText>
        </w:r>
      </w:del>
      <w:del w:id="76" w:author="Wook Bong Lee" w:date="2020-10-07T10:03:00Z">
        <w:r w:rsidDel="00155387">
          <w:rPr>
            <w:color w:val="FF0000"/>
            <w:w w:val="100"/>
          </w:rPr>
          <w:delText>.</w:delText>
        </w:r>
      </w:del>
    </w:p>
    <w:p w14:paraId="1F65CC76" w14:textId="628F1410" w:rsidR="0007773E" w:rsidRPr="00804709" w:rsidDel="00155387" w:rsidRDefault="0007773E" w:rsidP="00E72A7A">
      <w:pPr>
        <w:pStyle w:val="D"/>
        <w:numPr>
          <w:ilvl w:val="0"/>
          <w:numId w:val="18"/>
        </w:numPr>
        <w:ind w:left="600" w:hanging="400"/>
        <w:rPr>
          <w:del w:id="77" w:author="Wook Bong Lee" w:date="2020-10-07T10:03:00Z"/>
          <w:color w:val="FF0000"/>
          <w:w w:val="100"/>
        </w:rPr>
      </w:pPr>
      <w:del w:id="78" w:author="Wook Bong Lee" w:date="2020-10-07T10:03:00Z">
        <w:r w:rsidRPr="00804709" w:rsidDel="00155387">
          <w:rPr>
            <w:color w:val="FF0000"/>
            <w:w w:val="100"/>
          </w:rPr>
          <w:delText>EHT MU PPDU to multiple users with a 2</w:delText>
        </w:r>
        <w:r w:rsidRPr="00804709" w:rsidDel="00155387">
          <w:rPr>
            <w:rFonts w:ascii="Symbol" w:hAnsi="Symbol" w:cs="Symbol"/>
            <w:color w:val="FF0000"/>
            <w:w w:val="100"/>
          </w:rPr>
          <w:delText></w:delText>
        </w:r>
        <w:r w:rsidRPr="00804709" w:rsidDel="00155387">
          <w:rPr>
            <w:color w:val="FF0000"/>
            <w:w w:val="100"/>
          </w:rPr>
          <w:delText xml:space="preserve"> EHT-LTF and 1.6 µs GI duration on the EHT-LTF and Data field OFDM symbols (transmit) (TBD).</w:delText>
        </w:r>
      </w:del>
    </w:p>
    <w:p w14:paraId="5F3AAD0A" w14:textId="76DA6B1B" w:rsidR="000F0196" w:rsidRDefault="000F0196" w:rsidP="0007773E">
      <w:pPr>
        <w:pStyle w:val="D"/>
        <w:numPr>
          <w:ilvl w:val="0"/>
          <w:numId w:val="18"/>
        </w:numPr>
        <w:ind w:left="600" w:hanging="400"/>
        <w:rPr>
          <w:ins w:id="79" w:author="Wook Bong Lee" w:date="2020-10-07T10:46:00Z"/>
          <w:color w:val="auto"/>
          <w:w w:val="100"/>
        </w:rPr>
      </w:pPr>
      <w:ins w:id="80" w:author="Wook Bong Lee" w:date="2020-10-07T10:46:00Z">
        <w:r>
          <w:rPr>
            <w:color w:val="auto"/>
            <w:w w:val="100"/>
          </w:rPr>
          <w:t xml:space="preserve">Reception of an EHT TB PPDU </w:t>
        </w:r>
      </w:ins>
      <w:commentRangeStart w:id="81"/>
      <w:ins w:id="82" w:author="Wook Bong Lee" w:date="2020-10-07T10:51:00Z">
        <w:r w:rsidRPr="00387FC1">
          <w:rPr>
            <w:color w:val="FF0000"/>
            <w:w w:val="100"/>
          </w:rPr>
          <w:t>utilizing UL MU-MIMO</w:t>
        </w:r>
        <w:commentRangeEnd w:id="81"/>
        <w:r w:rsidRPr="00387FC1">
          <w:rPr>
            <w:rStyle w:val="CommentReference"/>
            <w:rFonts w:asciiTheme="minorHAnsi" w:hAnsiTheme="minorHAnsi" w:cstheme="minorBidi"/>
            <w:color w:val="FF0000"/>
            <w:w w:val="100"/>
            <w:lang w:eastAsia="zh-CN"/>
          </w:rPr>
          <w:commentReference w:id="81"/>
        </w:r>
        <w:r w:rsidRPr="00387FC1">
          <w:rPr>
            <w:color w:val="FF0000"/>
            <w:w w:val="100"/>
          </w:rPr>
          <w:t xml:space="preserve"> (TBD)</w:t>
        </w:r>
      </w:ins>
      <w:ins w:id="83" w:author="Wook Bong Lee" w:date="2020-10-07T10:49:00Z">
        <w:r w:rsidRPr="00387FC1">
          <w:rPr>
            <w:color w:val="auto"/>
            <w:w w:val="100"/>
          </w:rPr>
          <w:t xml:space="preserve"> </w:t>
        </w:r>
      </w:ins>
      <w:ins w:id="84" w:author="Wook Bong Lee" w:date="2020-10-07T10:46:00Z">
        <w:r w:rsidRPr="00387FC1">
          <w:rPr>
            <w:color w:val="auto"/>
            <w:w w:val="100"/>
          </w:rPr>
          <w:t>with a 1</w:t>
        </w:r>
        <w:r w:rsidRPr="00387FC1">
          <w:rPr>
            <w:rFonts w:ascii="Symbol" w:hAnsi="Symbol" w:cs="Symbol"/>
            <w:color w:val="auto"/>
            <w:w w:val="100"/>
          </w:rPr>
          <w:t></w:t>
        </w:r>
        <w:r w:rsidRPr="00387FC1">
          <w:rPr>
            <w:color w:val="auto"/>
            <w:w w:val="100"/>
          </w:rPr>
          <w:t xml:space="preserve"> EHT-LTF and 1.6 µs GI duration on the EHT-LTF and Data field OFDM symbols.</w:t>
        </w:r>
      </w:ins>
    </w:p>
    <w:p w14:paraId="1F618ED4" w14:textId="690D36E4" w:rsidR="0007773E" w:rsidRPr="00155387" w:rsidRDefault="0007773E" w:rsidP="0007773E">
      <w:pPr>
        <w:pStyle w:val="D"/>
        <w:numPr>
          <w:ilvl w:val="0"/>
          <w:numId w:val="18"/>
        </w:numPr>
        <w:ind w:left="600" w:hanging="400"/>
        <w:rPr>
          <w:color w:val="auto"/>
          <w:w w:val="100"/>
          <w:rPrChange w:id="85" w:author="Wook Bong Lee" w:date="2020-10-07T10:04:00Z">
            <w:rPr>
              <w:color w:val="FF0000"/>
              <w:w w:val="100"/>
            </w:rPr>
          </w:rPrChange>
        </w:rPr>
      </w:pPr>
      <w:r w:rsidRPr="00155387">
        <w:rPr>
          <w:color w:val="auto"/>
          <w:w w:val="100"/>
          <w:rPrChange w:id="86" w:author="Wook Bong Lee" w:date="2020-10-07T10:04:00Z">
            <w:rPr>
              <w:color w:val="FF0000"/>
              <w:w w:val="100"/>
            </w:rPr>
          </w:rPrChange>
        </w:rPr>
        <w:t>Reception of an EHT TB PPDU with a 2</w:t>
      </w:r>
      <w:r w:rsidRPr="00155387">
        <w:rPr>
          <w:rFonts w:ascii="Symbol" w:hAnsi="Symbol" w:cs="Symbol"/>
          <w:color w:val="auto"/>
          <w:w w:val="100"/>
          <w:rPrChange w:id="87" w:author="Wook Bong Lee" w:date="2020-10-07T10:04:00Z">
            <w:rPr>
              <w:rFonts w:ascii="Symbol" w:hAnsi="Symbol" w:cs="Symbol"/>
              <w:color w:val="FF0000"/>
              <w:w w:val="100"/>
            </w:rPr>
          </w:rPrChange>
        </w:rPr>
        <w:t></w:t>
      </w:r>
      <w:r w:rsidRPr="00155387">
        <w:rPr>
          <w:color w:val="auto"/>
          <w:w w:val="100"/>
          <w:rPrChange w:id="88" w:author="Wook Bong Lee" w:date="2020-10-07T10:04:00Z">
            <w:rPr>
              <w:color w:val="FF0000"/>
              <w:w w:val="100"/>
            </w:rPr>
          </w:rPrChange>
        </w:rPr>
        <w:t xml:space="preserve"> EHT-LTF and 1.6 µs GI duration on the EHT-LTF and Data field OFDM symbols</w:t>
      </w:r>
      <w:del w:id="89" w:author="Wook Bong Lee" w:date="2020-10-07T10:04:00Z">
        <w:r w:rsidRPr="00155387" w:rsidDel="00155387">
          <w:rPr>
            <w:color w:val="auto"/>
            <w:w w:val="100"/>
            <w:rPrChange w:id="90" w:author="Wook Bong Lee" w:date="2020-10-07T10:04:00Z">
              <w:rPr>
                <w:color w:val="FF0000"/>
                <w:w w:val="100"/>
              </w:rPr>
            </w:rPrChange>
          </w:rPr>
          <w:delText xml:space="preserve"> (TBD)</w:delText>
        </w:r>
      </w:del>
      <w:r w:rsidRPr="00155387">
        <w:rPr>
          <w:color w:val="auto"/>
          <w:w w:val="100"/>
          <w:rPrChange w:id="91" w:author="Wook Bong Lee" w:date="2020-10-07T10:04:00Z">
            <w:rPr>
              <w:color w:val="FF0000"/>
              <w:w w:val="100"/>
            </w:rPr>
          </w:rPrChange>
        </w:rPr>
        <w:t>.</w:t>
      </w:r>
    </w:p>
    <w:p w14:paraId="7CB12B2F" w14:textId="4282FAA5" w:rsidR="0007773E" w:rsidRPr="00155387" w:rsidRDefault="0007773E" w:rsidP="0007773E">
      <w:pPr>
        <w:pStyle w:val="D"/>
        <w:numPr>
          <w:ilvl w:val="0"/>
          <w:numId w:val="18"/>
        </w:numPr>
        <w:ind w:left="600" w:hanging="400"/>
        <w:rPr>
          <w:color w:val="auto"/>
          <w:w w:val="100"/>
          <w:rPrChange w:id="92" w:author="Wook Bong Lee" w:date="2020-10-07T10:04:00Z">
            <w:rPr>
              <w:color w:val="FF0000"/>
              <w:w w:val="100"/>
            </w:rPr>
          </w:rPrChange>
        </w:rPr>
      </w:pPr>
      <w:r w:rsidRPr="00155387">
        <w:rPr>
          <w:color w:val="auto"/>
          <w:w w:val="100"/>
          <w:rPrChange w:id="93" w:author="Wook Bong Lee" w:date="2020-10-07T10:04:00Z">
            <w:rPr>
              <w:color w:val="FF0000"/>
              <w:w w:val="100"/>
            </w:rPr>
          </w:rPrChange>
        </w:rPr>
        <w:t>Reception of an EHT TB PPDU with a 4</w:t>
      </w:r>
      <w:r w:rsidRPr="00155387">
        <w:rPr>
          <w:rFonts w:ascii="Symbol" w:hAnsi="Symbol" w:cs="Symbol"/>
          <w:color w:val="auto"/>
          <w:w w:val="100"/>
          <w:rPrChange w:id="94" w:author="Wook Bong Lee" w:date="2020-10-07T10:04:00Z">
            <w:rPr>
              <w:rFonts w:ascii="Symbol" w:hAnsi="Symbol" w:cs="Symbol"/>
              <w:color w:val="FF0000"/>
              <w:w w:val="100"/>
            </w:rPr>
          </w:rPrChange>
        </w:rPr>
        <w:t></w:t>
      </w:r>
      <w:r w:rsidRPr="00155387">
        <w:rPr>
          <w:color w:val="auto"/>
          <w:w w:val="100"/>
          <w:rPrChange w:id="95" w:author="Wook Bong Lee" w:date="2020-10-07T10:04:00Z">
            <w:rPr>
              <w:color w:val="FF0000"/>
              <w:w w:val="100"/>
            </w:rPr>
          </w:rPrChange>
        </w:rPr>
        <w:t xml:space="preserve"> EHT-LTF and 3.2 µs GI duration on the EHT-LTF and Data field OFDM symbols</w:t>
      </w:r>
      <w:del w:id="96" w:author="Wook Bong Lee" w:date="2020-10-07T10:04:00Z">
        <w:r w:rsidRPr="00155387" w:rsidDel="00155387">
          <w:rPr>
            <w:color w:val="auto"/>
            <w:w w:val="100"/>
            <w:rPrChange w:id="97" w:author="Wook Bong Lee" w:date="2020-10-07T10:04:00Z">
              <w:rPr>
                <w:color w:val="FF0000"/>
                <w:w w:val="100"/>
              </w:rPr>
            </w:rPrChange>
          </w:rPr>
          <w:delText xml:space="preserve"> (TBD)</w:delText>
        </w:r>
      </w:del>
      <w:r w:rsidRPr="00155387">
        <w:rPr>
          <w:color w:val="auto"/>
          <w:w w:val="100"/>
          <w:rPrChange w:id="98" w:author="Wook Bong Lee" w:date="2020-10-07T10:04:00Z">
            <w:rPr>
              <w:color w:val="FF0000"/>
              <w:w w:val="100"/>
            </w:rPr>
          </w:rPrChange>
        </w:rPr>
        <w:t>.</w:t>
      </w:r>
    </w:p>
    <w:p w14:paraId="33D2B7EA" w14:textId="1405A3F3" w:rsidR="0007773E" w:rsidDel="00155387" w:rsidRDefault="0007773E" w:rsidP="0007773E">
      <w:pPr>
        <w:pStyle w:val="D"/>
        <w:numPr>
          <w:ilvl w:val="0"/>
          <w:numId w:val="18"/>
        </w:numPr>
        <w:ind w:left="600" w:hanging="400"/>
        <w:rPr>
          <w:del w:id="99" w:author="Wook Bong Lee" w:date="2020-10-07T10:03:00Z"/>
          <w:color w:val="FF0000"/>
          <w:w w:val="100"/>
        </w:rPr>
      </w:pPr>
      <w:del w:id="100" w:author="Wook Bong Lee" w:date="2020-10-07T10:03:00Z">
        <w:r w:rsidDel="00155387">
          <w:rPr>
            <w:color w:val="FF0000"/>
            <w:w w:val="100"/>
          </w:rPr>
          <w:lastRenderedPageBreak/>
          <w:delText>Transmission of an EHT MU PPDU to multiple users with a 4</w:delText>
        </w:r>
        <w:r w:rsidDel="00155387">
          <w:rPr>
            <w:rFonts w:ascii="Symbol" w:hAnsi="Symbol" w:cs="Symbol"/>
            <w:color w:val="FF0000"/>
            <w:w w:val="100"/>
          </w:rPr>
          <w:delText></w:delText>
        </w:r>
        <w:r w:rsidDel="00155387">
          <w:rPr>
            <w:color w:val="FF0000"/>
            <w:w w:val="100"/>
          </w:rPr>
          <w:delText xml:space="preserve"> EHT-LTF and 3.2 µs GI duration on the EHT-LTF and Data field OFDM symbols (TBD).</w:delText>
        </w:r>
      </w:del>
      <w:commentRangeEnd w:id="73"/>
      <w:r w:rsidR="00155387">
        <w:rPr>
          <w:rStyle w:val="CommentReference"/>
          <w:rFonts w:asciiTheme="minorHAnsi" w:hAnsiTheme="minorHAnsi" w:cstheme="minorBidi"/>
          <w:color w:val="auto"/>
          <w:w w:val="100"/>
          <w:lang w:eastAsia="zh-CN"/>
        </w:rPr>
        <w:commentReference w:id="73"/>
      </w:r>
    </w:p>
    <w:p w14:paraId="61FDD197" w14:textId="2D8FB551" w:rsidR="0007773E" w:rsidRPr="002934D3" w:rsidRDefault="0007773E" w:rsidP="002D388B">
      <w:pPr>
        <w:pStyle w:val="D"/>
        <w:numPr>
          <w:ilvl w:val="0"/>
          <w:numId w:val="16"/>
        </w:numPr>
        <w:ind w:left="600" w:hanging="400"/>
        <w:rPr>
          <w:w w:val="100"/>
        </w:rPr>
      </w:pPr>
      <w:r w:rsidRPr="002934D3">
        <w:rPr>
          <w:w w:val="100"/>
        </w:rPr>
        <w:t>All RU and MRU sizes and locations applicable to 40 MHz channel width in the 2.4 GHz band if 40 MHz channel width is supported in the 2.4 GHz band (transmit and receive).</w:t>
      </w:r>
    </w:p>
    <w:p w14:paraId="615E75C8" w14:textId="77777777" w:rsidR="0007773E" w:rsidRDefault="0007773E" w:rsidP="0007773E">
      <w:pPr>
        <w:pStyle w:val="T"/>
        <w:rPr>
          <w:w w:val="100"/>
        </w:rPr>
      </w:pPr>
      <w:r>
        <w:rPr>
          <w:w w:val="100"/>
        </w:rPr>
        <w:t>An EHT AP may support the following features:</w:t>
      </w:r>
    </w:p>
    <w:p w14:paraId="7FD95105" w14:textId="77777777" w:rsidR="0007773E" w:rsidRDefault="0007773E" w:rsidP="0007773E">
      <w:pPr>
        <w:pStyle w:val="D"/>
        <w:numPr>
          <w:ilvl w:val="0"/>
          <w:numId w:val="16"/>
        </w:numPr>
        <w:ind w:left="600" w:hanging="400"/>
        <w:rPr>
          <w:w w:val="100"/>
        </w:rPr>
      </w:pPr>
      <w:r>
        <w:rPr>
          <w:w w:val="100"/>
        </w:rPr>
        <w:t>MU-MIMO transmission on an RU/MRU in an EHT MU PPDU where the RU/MRU does not span the entire PPDU bandwidth (DL MU-MIMO within OFDMA).</w:t>
      </w:r>
    </w:p>
    <w:p w14:paraId="4F062513" w14:textId="77777777" w:rsidR="0007773E" w:rsidRDefault="0007773E" w:rsidP="0007773E">
      <w:pPr>
        <w:pStyle w:val="D"/>
        <w:numPr>
          <w:ilvl w:val="0"/>
          <w:numId w:val="16"/>
        </w:numPr>
        <w:ind w:left="600" w:hanging="400"/>
        <w:rPr>
          <w:w w:val="100"/>
        </w:rPr>
      </w:pPr>
      <w:r>
        <w:rPr>
          <w:w w:val="100"/>
        </w:rPr>
        <w:t>MU-MIMO reception on an RU/MRU in an EHT TB PPDU where the RU/MRU spans the entire PPDU bandwidth (UL MU-MIMO) when the AP is capable of receiving less than 4 spatial streams</w:t>
      </w:r>
    </w:p>
    <w:p w14:paraId="39C93846" w14:textId="77777777" w:rsidR="0007773E" w:rsidRDefault="0007773E" w:rsidP="0007773E">
      <w:pPr>
        <w:pStyle w:val="D"/>
        <w:numPr>
          <w:ilvl w:val="0"/>
          <w:numId w:val="16"/>
        </w:numPr>
        <w:ind w:left="600" w:hanging="400"/>
        <w:rPr>
          <w:w w:val="100"/>
        </w:rPr>
      </w:pPr>
      <w:r>
        <w:rPr>
          <w:w w:val="100"/>
        </w:rPr>
        <w:t>MU-MIMO reception on an RU/MRU in an EHT TB PPDU where the RU/MRU does not span the entire PPDU bandwidth (UL MU-MIMO within OFDMA).</w:t>
      </w:r>
    </w:p>
    <w:p w14:paraId="77809E42" w14:textId="77777777" w:rsidR="0007773E" w:rsidRDefault="0007773E" w:rsidP="0007773E">
      <w:pPr>
        <w:pStyle w:val="D"/>
        <w:numPr>
          <w:ilvl w:val="0"/>
          <w:numId w:val="16"/>
        </w:numPr>
        <w:ind w:left="600" w:hanging="400"/>
        <w:rPr>
          <w:w w:val="100"/>
        </w:rPr>
      </w:pPr>
      <w:r>
        <w:rPr>
          <w:w w:val="100"/>
        </w:rPr>
        <w:t>40 MHz channel width in the 2.4 GHz band (transmit and receive).</w:t>
      </w:r>
    </w:p>
    <w:p w14:paraId="004F35F3" w14:textId="4C96D832" w:rsidR="0007773E" w:rsidRPr="00804709" w:rsidRDefault="0007773E" w:rsidP="00412AEB">
      <w:pPr>
        <w:pStyle w:val="D"/>
        <w:numPr>
          <w:ilvl w:val="0"/>
          <w:numId w:val="16"/>
        </w:numPr>
        <w:ind w:left="600" w:hanging="400"/>
        <w:rPr>
          <w:w w:val="100"/>
        </w:rPr>
      </w:pPr>
      <w:r w:rsidRPr="00804709">
        <w:rPr>
          <w:w w:val="100"/>
        </w:rPr>
        <w:t>160 MHz channel width in the 5 GHz band (transmit and receive).</w:t>
      </w:r>
    </w:p>
    <w:p w14:paraId="07AF9A2A" w14:textId="0A0DC82E" w:rsidR="0007773E" w:rsidRPr="00804709" w:rsidRDefault="0007773E" w:rsidP="00497044">
      <w:pPr>
        <w:pStyle w:val="D"/>
        <w:numPr>
          <w:ilvl w:val="0"/>
          <w:numId w:val="16"/>
        </w:numPr>
        <w:ind w:left="600" w:hanging="400"/>
        <w:rPr>
          <w:w w:val="100"/>
        </w:rPr>
      </w:pPr>
      <w:r w:rsidRPr="00804709">
        <w:rPr>
          <w:w w:val="100"/>
        </w:rPr>
        <w:t>320 MHz channel width in the 6 GHz band (transmit and receive).</w:t>
      </w:r>
    </w:p>
    <w:p w14:paraId="560A7155" w14:textId="70F0F98D" w:rsidR="0007773E" w:rsidRPr="00804709" w:rsidRDefault="0007773E" w:rsidP="00FD211E">
      <w:pPr>
        <w:pStyle w:val="D"/>
        <w:numPr>
          <w:ilvl w:val="0"/>
          <w:numId w:val="16"/>
        </w:numPr>
        <w:ind w:left="600" w:hanging="400"/>
        <w:rPr>
          <w:w w:val="100"/>
        </w:rPr>
      </w:pPr>
      <w:r w:rsidRPr="00804709">
        <w:rPr>
          <w:w w:val="100"/>
        </w:rPr>
        <w:t>Punctured sounding operation.</w:t>
      </w:r>
    </w:p>
    <w:p w14:paraId="69AA9B53" w14:textId="77777777" w:rsidR="0007773E" w:rsidRDefault="0007773E" w:rsidP="0007773E">
      <w:pPr>
        <w:pStyle w:val="T"/>
        <w:rPr>
          <w:w w:val="100"/>
        </w:rPr>
      </w:pPr>
      <w:r>
        <w:rPr>
          <w:w w:val="100"/>
        </w:rPr>
        <w:t>A non-AP EHT STA shall support the following features:</w:t>
      </w:r>
    </w:p>
    <w:p w14:paraId="5115AA00" w14:textId="5133641E" w:rsidR="0007773E" w:rsidDel="00155387" w:rsidRDefault="0007773E" w:rsidP="0007773E">
      <w:pPr>
        <w:pStyle w:val="D"/>
        <w:numPr>
          <w:ilvl w:val="0"/>
          <w:numId w:val="16"/>
        </w:numPr>
        <w:ind w:left="600" w:hanging="400"/>
        <w:rPr>
          <w:del w:id="101" w:author="Wook Bong Lee" w:date="2020-10-07T10:05:00Z"/>
          <w:w w:val="100"/>
        </w:rPr>
      </w:pPr>
      <w:commentRangeStart w:id="102"/>
      <w:del w:id="103" w:author="Wook Bong Lee" w:date="2020-10-07T10:05:00Z">
        <w:r w:rsidDel="00155387">
          <w:rPr>
            <w:w w:val="100"/>
          </w:rPr>
          <w:delText xml:space="preserve">Single user transmission and reception of an EHT MU PPDU with single RU spanning the entire PPDU bandwidth. </w:delText>
        </w:r>
      </w:del>
      <w:commentRangeEnd w:id="102"/>
      <w:r w:rsidR="00155387">
        <w:rPr>
          <w:rStyle w:val="CommentReference"/>
          <w:rFonts w:asciiTheme="minorHAnsi" w:hAnsiTheme="minorHAnsi" w:cstheme="minorBidi"/>
          <w:color w:val="auto"/>
          <w:w w:val="100"/>
          <w:lang w:eastAsia="zh-CN"/>
        </w:rPr>
        <w:commentReference w:id="102"/>
      </w:r>
    </w:p>
    <w:p w14:paraId="47279C97" w14:textId="77777777" w:rsidR="0007773E" w:rsidRDefault="0007773E" w:rsidP="0007773E">
      <w:pPr>
        <w:pStyle w:val="D"/>
        <w:numPr>
          <w:ilvl w:val="0"/>
          <w:numId w:val="16"/>
        </w:numPr>
        <w:ind w:left="600" w:hanging="400"/>
        <w:rPr>
          <w:w w:val="100"/>
        </w:rPr>
      </w:pPr>
      <w:r>
        <w:rPr>
          <w:w w:val="100"/>
        </w:rPr>
        <w:t>Reception of an EHT MU PPDU where the RU/MRU allocated to the non-AP STA is not utilizing MU-MIMO (DL OFDMA).</w:t>
      </w:r>
    </w:p>
    <w:p w14:paraId="55AF177C" w14:textId="77777777" w:rsidR="0007773E" w:rsidRDefault="0007773E" w:rsidP="0007773E">
      <w:pPr>
        <w:pStyle w:val="D"/>
        <w:numPr>
          <w:ilvl w:val="0"/>
          <w:numId w:val="16"/>
        </w:numPr>
        <w:ind w:left="600" w:hanging="400"/>
        <w:rPr>
          <w:w w:val="100"/>
        </w:rPr>
      </w:pPr>
      <w:r>
        <w:rPr>
          <w:w w:val="100"/>
        </w:rPr>
        <w:t>Transmission of an EHT TB PPDU where the RU/MRU allocated to the non-AP STA is not utilizing MU-MIMO (UL OFDMA).</w:t>
      </w:r>
    </w:p>
    <w:p w14:paraId="3924C697" w14:textId="75813201" w:rsidR="0007773E" w:rsidRDefault="0007773E" w:rsidP="0007773E">
      <w:pPr>
        <w:pStyle w:val="D"/>
        <w:numPr>
          <w:ilvl w:val="0"/>
          <w:numId w:val="16"/>
        </w:numPr>
        <w:ind w:left="600" w:hanging="400"/>
        <w:rPr>
          <w:w w:val="100"/>
        </w:rPr>
      </w:pPr>
      <w:r>
        <w:rPr>
          <w:w w:val="100"/>
        </w:rPr>
        <w:t xml:space="preserve">Reception of an EHT MU PPDU consisting of a single RU </w:t>
      </w:r>
      <w:commentRangeStart w:id="104"/>
      <w:ins w:id="105" w:author="Wook Bong Lee" w:date="2020-10-07T10:23:00Z">
        <w:r w:rsidR="00F21CAE" w:rsidRPr="000F0196">
          <w:rPr>
            <w:color w:val="FF0000"/>
            <w:w w:val="100"/>
            <w:rPrChange w:id="106" w:author="Wook Bong Lee" w:date="2020-10-07T10:42:00Z">
              <w:rPr>
                <w:w w:val="100"/>
              </w:rPr>
            </w:rPrChange>
          </w:rPr>
          <w:t>or MRU</w:t>
        </w:r>
      </w:ins>
      <w:ins w:id="107" w:author="Wook Bong Lee" w:date="2020-10-07T10:42:00Z">
        <w:r w:rsidR="000F0196" w:rsidRPr="000F0196">
          <w:rPr>
            <w:color w:val="FF0000"/>
            <w:w w:val="100"/>
            <w:rPrChange w:id="108" w:author="Wook Bong Lee" w:date="2020-10-07T10:42:00Z">
              <w:rPr>
                <w:w w:val="100"/>
              </w:rPr>
            </w:rPrChange>
          </w:rPr>
          <w:t xml:space="preserve"> (TBD)</w:t>
        </w:r>
      </w:ins>
      <w:ins w:id="109" w:author="Wook Bong Lee" w:date="2020-10-07T10:23:00Z">
        <w:r w:rsidR="00F21CAE">
          <w:rPr>
            <w:w w:val="100"/>
          </w:rPr>
          <w:t xml:space="preserve"> </w:t>
        </w:r>
        <w:commentRangeEnd w:id="104"/>
        <w:r w:rsidR="00F21CAE">
          <w:rPr>
            <w:rStyle w:val="CommentReference"/>
            <w:rFonts w:asciiTheme="minorHAnsi" w:hAnsiTheme="minorHAnsi" w:cstheme="minorBidi"/>
            <w:color w:val="auto"/>
            <w:w w:val="100"/>
            <w:lang w:eastAsia="zh-CN"/>
          </w:rPr>
          <w:commentReference w:id="104"/>
        </w:r>
      </w:ins>
      <w:r>
        <w:rPr>
          <w:w w:val="100"/>
        </w:rPr>
        <w:t>spanning the entire PPDU bandwidth and utilizing MU-MIMO (DL MU-MIMO). The maximum number of spatial streams per user the non-AP EHT STA can receive in the DL MU-MIMO transmission shall be equal to the minimum of 4 and the maximum number of spatial streams supported for reception of EHT MU PPDU sent to that EHT STA as an SU transmission. The non-AP EHT STA shall be able to receive its intended spatial streams in a DL MU-MIMO transmission with a total number of spatial streams across all users of at least 4.</w:t>
      </w:r>
    </w:p>
    <w:p w14:paraId="52E360D4" w14:textId="5BFB178F" w:rsidR="0007773E" w:rsidRDefault="0007773E" w:rsidP="0007773E">
      <w:pPr>
        <w:pStyle w:val="D"/>
        <w:numPr>
          <w:ilvl w:val="0"/>
          <w:numId w:val="16"/>
        </w:numPr>
        <w:ind w:left="600" w:hanging="400"/>
        <w:rPr>
          <w:w w:val="100"/>
        </w:rPr>
      </w:pPr>
      <w:r>
        <w:rPr>
          <w:w w:val="100"/>
        </w:rPr>
        <w:t xml:space="preserve">MU-MIMO transmission on </w:t>
      </w:r>
      <w:commentRangeStart w:id="110"/>
      <w:ins w:id="111" w:author="Wook Bong Lee" w:date="2020-10-07T10:24:00Z">
        <w:r w:rsidR="00F21CAE">
          <w:rPr>
            <w:w w:val="100"/>
          </w:rPr>
          <w:t xml:space="preserve">a single RU </w:t>
        </w:r>
        <w:r w:rsidR="00F21CAE" w:rsidRPr="000F0196">
          <w:rPr>
            <w:color w:val="FF0000"/>
            <w:w w:val="100"/>
            <w:rPrChange w:id="112" w:author="Wook Bong Lee" w:date="2020-10-07T10:43:00Z">
              <w:rPr>
                <w:w w:val="100"/>
              </w:rPr>
            </w:rPrChange>
          </w:rPr>
          <w:t>or MRU</w:t>
        </w:r>
      </w:ins>
      <w:ins w:id="113" w:author="Wook Bong Lee" w:date="2020-10-07T10:43:00Z">
        <w:r w:rsidR="000F0196" w:rsidRPr="000F0196">
          <w:rPr>
            <w:color w:val="FF0000"/>
            <w:w w:val="100"/>
            <w:rPrChange w:id="114" w:author="Wook Bong Lee" w:date="2020-10-07T10:43:00Z">
              <w:rPr>
                <w:w w:val="100"/>
              </w:rPr>
            </w:rPrChange>
          </w:rPr>
          <w:t xml:space="preserve"> (TBD)</w:t>
        </w:r>
      </w:ins>
      <w:ins w:id="115" w:author="Wook Bong Lee" w:date="2020-10-07T10:24:00Z">
        <w:r w:rsidR="00F21CAE">
          <w:rPr>
            <w:w w:val="100"/>
          </w:rPr>
          <w:t xml:space="preserve"> </w:t>
        </w:r>
      </w:ins>
      <w:del w:id="116" w:author="Wook Bong Lee" w:date="2020-10-07T10:24:00Z">
        <w:r w:rsidDel="00F21CAE">
          <w:rPr>
            <w:w w:val="100"/>
          </w:rPr>
          <w:delText>an RU</w:delText>
        </w:r>
      </w:del>
      <w:r>
        <w:rPr>
          <w:w w:val="100"/>
        </w:rPr>
        <w:t xml:space="preserve"> </w:t>
      </w:r>
      <w:commentRangeEnd w:id="110"/>
      <w:r w:rsidR="00F21CAE">
        <w:rPr>
          <w:rStyle w:val="CommentReference"/>
          <w:rFonts w:asciiTheme="minorHAnsi" w:hAnsiTheme="minorHAnsi" w:cstheme="minorBidi"/>
          <w:color w:val="auto"/>
          <w:w w:val="100"/>
          <w:lang w:eastAsia="zh-CN"/>
        </w:rPr>
        <w:commentReference w:id="110"/>
      </w:r>
      <w:r>
        <w:rPr>
          <w:w w:val="100"/>
        </w:rPr>
        <w:t xml:space="preserve">in an EHT TB PPDU where the RU spans the entire PPDU bandwidth (UL MU-MIMO). The non-AP EHT STA shall support transmitting UL MU-MIMO where the total spatial streams summed across all users is less than or equal to </w:t>
      </w:r>
      <w:r>
        <w:rPr>
          <w:color w:val="FF0000"/>
          <w:w w:val="100"/>
        </w:rPr>
        <w:t>8 (TBD)</w:t>
      </w:r>
      <w:r>
        <w:rPr>
          <w:w w:val="100"/>
        </w:rPr>
        <w:t xml:space="preserve">. </w:t>
      </w:r>
    </w:p>
    <w:p w14:paraId="780673E9" w14:textId="77777777" w:rsidR="0007773E" w:rsidRDefault="0007773E" w:rsidP="0007773E">
      <w:pPr>
        <w:pStyle w:val="Note"/>
        <w:rPr>
          <w:color w:val="FF0000"/>
          <w:w w:val="100"/>
        </w:rPr>
      </w:pPr>
      <w:r>
        <w:rPr>
          <w:color w:val="FF0000"/>
          <w:w w:val="100"/>
        </w:rPr>
        <w:t>NOTE 2—8 is used in IEEE 802.11ax.</w:t>
      </w:r>
    </w:p>
    <w:p w14:paraId="2A99BC1D" w14:textId="77777777" w:rsidR="0007773E" w:rsidRDefault="0007773E" w:rsidP="0007773E">
      <w:pPr>
        <w:pStyle w:val="D"/>
        <w:numPr>
          <w:ilvl w:val="0"/>
          <w:numId w:val="16"/>
        </w:numPr>
        <w:ind w:left="600" w:hanging="400"/>
        <w:rPr>
          <w:w w:val="100"/>
        </w:rPr>
      </w:pPr>
      <w:r>
        <w:rPr>
          <w:w w:val="100"/>
        </w:rPr>
        <w:t>Responding with requested beamforming feedback in an EHT sounding procedure with the maximum number of space-time streams in the EHT sounding NDP that the non-AP EHT STA can respond to equal to at least 4.</w:t>
      </w:r>
    </w:p>
    <w:p w14:paraId="66D271C9" w14:textId="77777777" w:rsidR="0007773E" w:rsidRDefault="0007773E" w:rsidP="0007773E">
      <w:pPr>
        <w:pStyle w:val="D"/>
        <w:numPr>
          <w:ilvl w:val="0"/>
          <w:numId w:val="16"/>
        </w:numPr>
        <w:ind w:left="600" w:hanging="400"/>
        <w:rPr>
          <w:w w:val="100"/>
        </w:rPr>
      </w:pPr>
      <w:r>
        <w:rPr>
          <w:w w:val="100"/>
        </w:rPr>
        <w:t xml:space="preserve">Single spatial stream EHT-MCSs 0 to 9 in all supported channel widths and RU and MRU sizes if the non-AP EHT STA is not a 20 MHz only non-AP EHT STA. </w:t>
      </w:r>
    </w:p>
    <w:p w14:paraId="32641046" w14:textId="77777777" w:rsidR="0007773E" w:rsidRDefault="0007773E" w:rsidP="0007773E">
      <w:pPr>
        <w:pStyle w:val="D"/>
        <w:numPr>
          <w:ilvl w:val="0"/>
          <w:numId w:val="16"/>
        </w:numPr>
        <w:ind w:left="600" w:hanging="400"/>
        <w:rPr>
          <w:w w:val="100"/>
        </w:rPr>
      </w:pPr>
      <w:r>
        <w:rPr>
          <w:w w:val="100"/>
        </w:rPr>
        <w:t xml:space="preserve">Single spatial stream EHT-MCSs 0 to 7 in all supported channel widths and RU and MRU sizes if the non-AP EHT STA is a 20 MHz only non-AP EHT STA. </w:t>
      </w:r>
    </w:p>
    <w:p w14:paraId="43D1289E" w14:textId="77777777" w:rsidR="0007773E" w:rsidRDefault="0007773E" w:rsidP="0007773E">
      <w:pPr>
        <w:pStyle w:val="D"/>
        <w:numPr>
          <w:ilvl w:val="0"/>
          <w:numId w:val="16"/>
        </w:numPr>
        <w:ind w:left="600" w:hanging="400"/>
        <w:rPr>
          <w:w w:val="100"/>
        </w:rPr>
      </w:pPr>
      <w:r>
        <w:rPr>
          <w:w w:val="100"/>
        </w:rPr>
        <w:t>40 MHz and 80 MHz channel widths and all RU and MRU sizes and locations applicable to the 40 MHz and 80 MHz channel widths in the 5 GHz and 6 GHz band (transmit and receive) for non-AP EHT STA except for 20 MHz-only non-AP EHT STA.</w:t>
      </w:r>
    </w:p>
    <w:p w14:paraId="4A101169" w14:textId="77777777" w:rsidR="0007773E" w:rsidRDefault="0007773E" w:rsidP="0007773E">
      <w:pPr>
        <w:pStyle w:val="D"/>
        <w:numPr>
          <w:ilvl w:val="0"/>
          <w:numId w:val="16"/>
        </w:numPr>
        <w:ind w:left="600" w:hanging="400"/>
        <w:rPr>
          <w:w w:val="100"/>
        </w:rPr>
      </w:pPr>
      <w:r>
        <w:rPr>
          <w:w w:val="100"/>
        </w:rPr>
        <w:t>Reception of a 160 MHz EHT MU PPDU, or transmission of a 160 MHz EHT TB PPDU in 5 GHz and 6 GHz bands where the assigned RU/MRU is in the primary 80 MHz channel if the non-AP EHT STA is capable of up to 80 MHz channel width and operating with 80 MHz channel width.</w:t>
      </w:r>
    </w:p>
    <w:p w14:paraId="6578C514" w14:textId="77777777" w:rsidR="0007773E" w:rsidRDefault="0007773E" w:rsidP="0007773E">
      <w:pPr>
        <w:pStyle w:val="D"/>
        <w:numPr>
          <w:ilvl w:val="0"/>
          <w:numId w:val="16"/>
        </w:numPr>
        <w:ind w:left="600" w:hanging="400"/>
        <w:rPr>
          <w:w w:val="100"/>
        </w:rPr>
      </w:pPr>
      <w:r>
        <w:rPr>
          <w:w w:val="100"/>
        </w:rPr>
        <w:lastRenderedPageBreak/>
        <w:t>Reception of a 320 MHz EHT MU PPDU, or transmission of a 320 MHz EHT TB PPDU in 6 GHz band where the assigned RU/MRU is in the primary 80 MHz channel if the non-AP EHT STA is capable of up to 80 MHz channel width and operating with 80 MHz channel width</w:t>
      </w:r>
    </w:p>
    <w:p w14:paraId="652D8B98" w14:textId="77777777" w:rsidR="0007773E" w:rsidRDefault="0007773E" w:rsidP="0007773E">
      <w:pPr>
        <w:pStyle w:val="D"/>
        <w:numPr>
          <w:ilvl w:val="0"/>
          <w:numId w:val="16"/>
        </w:numPr>
        <w:ind w:left="600" w:hanging="400"/>
        <w:rPr>
          <w:w w:val="100"/>
        </w:rPr>
      </w:pPr>
      <w:r>
        <w:rPr>
          <w:w w:val="100"/>
        </w:rPr>
        <w:t>Reception of a 320 MHz EHT MU PPDU, or transmission of a 320 MHz EHT TB PPDU in 6 GHz band where the assigned RU/MRU is in the primary 160 MHz channel if the non-AP EHT STA is capable of up to 160 MHz channel width and operating with 160 MHz channel width</w:t>
      </w:r>
    </w:p>
    <w:p w14:paraId="1F5145AD" w14:textId="3D725A13" w:rsidR="0007773E" w:rsidDel="00155387" w:rsidRDefault="0007773E" w:rsidP="0007773E">
      <w:pPr>
        <w:pStyle w:val="D"/>
        <w:numPr>
          <w:ilvl w:val="0"/>
          <w:numId w:val="18"/>
        </w:numPr>
        <w:ind w:left="600" w:hanging="400"/>
        <w:rPr>
          <w:del w:id="117" w:author="Wook Bong Lee" w:date="2020-10-07T10:06:00Z"/>
          <w:color w:val="FF0000"/>
          <w:w w:val="100"/>
        </w:rPr>
      </w:pPr>
      <w:commentRangeStart w:id="118"/>
      <w:del w:id="119" w:author="Wook Bong Lee" w:date="2020-10-07T10:06:00Z">
        <w:r w:rsidDel="00155387">
          <w:rPr>
            <w:color w:val="FF0000"/>
            <w:w w:val="100"/>
          </w:rPr>
          <w:delText>Transmission and reception of an EHT MU PPDU with a 2</w:delText>
        </w:r>
        <w:r w:rsidDel="00155387">
          <w:rPr>
            <w:rFonts w:ascii="Symbol" w:hAnsi="Symbol" w:cs="Symbol"/>
            <w:color w:val="FF0000"/>
            <w:w w:val="100"/>
          </w:rPr>
          <w:delText></w:delText>
        </w:r>
        <w:r w:rsidDel="00155387">
          <w:rPr>
            <w:color w:val="FF0000"/>
            <w:w w:val="100"/>
          </w:rPr>
          <w:delText xml:space="preserve"> EHT-LTF and 0.8 µs GI duration on the EHT-LTF and Data field OFDM symbols (TBD).</w:delText>
        </w:r>
      </w:del>
    </w:p>
    <w:p w14:paraId="0BEAB034" w14:textId="2EC3CDD5" w:rsidR="0007773E" w:rsidDel="00155387" w:rsidRDefault="0007773E" w:rsidP="0007773E">
      <w:pPr>
        <w:pStyle w:val="D"/>
        <w:numPr>
          <w:ilvl w:val="0"/>
          <w:numId w:val="18"/>
        </w:numPr>
        <w:ind w:left="600" w:hanging="400"/>
        <w:rPr>
          <w:del w:id="120" w:author="Wook Bong Lee" w:date="2020-10-07T10:06:00Z"/>
          <w:color w:val="FF0000"/>
          <w:w w:val="100"/>
        </w:rPr>
      </w:pPr>
      <w:del w:id="121" w:author="Wook Bong Lee" w:date="2020-10-07T10:06:00Z">
        <w:r w:rsidDel="00155387">
          <w:rPr>
            <w:color w:val="FF0000"/>
            <w:w w:val="100"/>
          </w:rPr>
          <w:delText>Transmission and reception of an EHT MU PPDU with a 2</w:delText>
        </w:r>
        <w:r w:rsidDel="00155387">
          <w:rPr>
            <w:rFonts w:ascii="Symbol" w:hAnsi="Symbol" w:cs="Symbol"/>
            <w:color w:val="FF0000"/>
            <w:w w:val="100"/>
          </w:rPr>
          <w:delText></w:delText>
        </w:r>
        <w:r w:rsidDel="00155387">
          <w:rPr>
            <w:color w:val="FF0000"/>
            <w:w w:val="100"/>
          </w:rPr>
          <w:delText xml:space="preserve"> EHT-LTF and 1.6 µs GI duration on the EHT-LTF and Data field OFDM symbols (TBD).</w:delText>
        </w:r>
      </w:del>
    </w:p>
    <w:p w14:paraId="457670C4" w14:textId="163CAB57" w:rsidR="0007773E" w:rsidDel="00155387" w:rsidRDefault="0007773E" w:rsidP="0007773E">
      <w:pPr>
        <w:pStyle w:val="D"/>
        <w:numPr>
          <w:ilvl w:val="0"/>
          <w:numId w:val="18"/>
        </w:numPr>
        <w:ind w:left="600" w:hanging="400"/>
        <w:rPr>
          <w:del w:id="122" w:author="Wook Bong Lee" w:date="2020-10-07T10:06:00Z"/>
          <w:color w:val="FF0000"/>
          <w:w w:val="100"/>
        </w:rPr>
      </w:pPr>
      <w:del w:id="123" w:author="Wook Bong Lee" w:date="2020-10-07T10:06:00Z">
        <w:r w:rsidDel="00155387">
          <w:rPr>
            <w:color w:val="FF0000"/>
            <w:w w:val="100"/>
          </w:rPr>
          <w:delText>Reception of an EHT MU PPDU with a 4</w:delText>
        </w:r>
        <w:r w:rsidDel="00155387">
          <w:rPr>
            <w:rFonts w:ascii="Symbol" w:hAnsi="Symbol" w:cs="Symbol"/>
            <w:color w:val="FF0000"/>
            <w:w w:val="100"/>
          </w:rPr>
          <w:delText></w:delText>
        </w:r>
        <w:r w:rsidDel="00155387">
          <w:rPr>
            <w:color w:val="FF0000"/>
            <w:w w:val="100"/>
          </w:rPr>
          <w:delText xml:space="preserve"> EHT-LTF and 3.2 µs GI duration on the EHT-LTF and Data field OFDM symbols (TBD).</w:delText>
        </w:r>
      </w:del>
    </w:p>
    <w:p w14:paraId="232B4CC5" w14:textId="5927D2D1" w:rsidR="000F0196" w:rsidRDefault="000F0196" w:rsidP="000F0196">
      <w:pPr>
        <w:pStyle w:val="D"/>
        <w:numPr>
          <w:ilvl w:val="0"/>
          <w:numId w:val="18"/>
        </w:numPr>
        <w:ind w:left="600" w:hanging="400"/>
        <w:rPr>
          <w:ins w:id="124" w:author="Wook Bong Lee" w:date="2020-10-07T10:49:00Z"/>
          <w:color w:val="auto"/>
          <w:w w:val="100"/>
        </w:rPr>
      </w:pPr>
      <w:ins w:id="125" w:author="Wook Bong Lee" w:date="2020-10-07T10:50:00Z">
        <w:r w:rsidRPr="00387FC1">
          <w:rPr>
            <w:color w:val="auto"/>
            <w:w w:val="100"/>
          </w:rPr>
          <w:t xml:space="preserve">Transmission </w:t>
        </w:r>
      </w:ins>
      <w:ins w:id="126" w:author="Wook Bong Lee" w:date="2020-10-07T10:49:00Z">
        <w:r>
          <w:rPr>
            <w:color w:val="auto"/>
            <w:w w:val="100"/>
          </w:rPr>
          <w:t xml:space="preserve">of an EHT TB PPDU </w:t>
        </w:r>
        <w:commentRangeStart w:id="127"/>
        <w:r w:rsidRPr="000F0196">
          <w:rPr>
            <w:color w:val="FF0000"/>
            <w:w w:val="100"/>
            <w:rPrChange w:id="128" w:author="Wook Bong Lee" w:date="2020-10-07T10:51:00Z">
              <w:rPr>
                <w:color w:val="auto"/>
                <w:w w:val="100"/>
              </w:rPr>
            </w:rPrChange>
          </w:rPr>
          <w:t>utilizing UL MU-MIMO</w:t>
        </w:r>
      </w:ins>
      <w:commentRangeEnd w:id="127"/>
      <w:ins w:id="129" w:author="Wook Bong Lee" w:date="2020-10-07T10:50:00Z">
        <w:r w:rsidRPr="000F0196">
          <w:rPr>
            <w:rStyle w:val="CommentReference"/>
            <w:rFonts w:asciiTheme="minorHAnsi" w:hAnsiTheme="minorHAnsi" w:cstheme="minorBidi"/>
            <w:color w:val="FF0000"/>
            <w:w w:val="100"/>
            <w:lang w:eastAsia="zh-CN"/>
            <w:rPrChange w:id="130" w:author="Wook Bong Lee" w:date="2020-10-07T10:51:00Z">
              <w:rPr>
                <w:rStyle w:val="CommentReference"/>
                <w:rFonts w:asciiTheme="minorHAnsi" w:hAnsiTheme="minorHAnsi" w:cstheme="minorBidi"/>
                <w:color w:val="auto"/>
                <w:w w:val="100"/>
                <w:lang w:eastAsia="zh-CN"/>
              </w:rPr>
            </w:rPrChange>
          </w:rPr>
          <w:commentReference w:id="127"/>
        </w:r>
      </w:ins>
      <w:ins w:id="131" w:author="Wook Bong Lee" w:date="2020-10-07T10:51:00Z">
        <w:r w:rsidRPr="000F0196">
          <w:rPr>
            <w:color w:val="FF0000"/>
            <w:w w:val="100"/>
            <w:rPrChange w:id="132" w:author="Wook Bong Lee" w:date="2020-10-07T10:51:00Z">
              <w:rPr>
                <w:color w:val="auto"/>
                <w:w w:val="100"/>
              </w:rPr>
            </w:rPrChange>
          </w:rPr>
          <w:t xml:space="preserve"> (TBD)</w:t>
        </w:r>
      </w:ins>
      <w:ins w:id="133" w:author="Wook Bong Lee" w:date="2020-10-07T10:49:00Z">
        <w:r w:rsidRPr="00387FC1">
          <w:rPr>
            <w:color w:val="auto"/>
            <w:w w:val="100"/>
          </w:rPr>
          <w:t xml:space="preserve"> with a 1</w:t>
        </w:r>
        <w:r w:rsidRPr="00387FC1">
          <w:rPr>
            <w:rFonts w:ascii="Symbol" w:hAnsi="Symbol" w:cs="Symbol"/>
            <w:color w:val="auto"/>
            <w:w w:val="100"/>
          </w:rPr>
          <w:t></w:t>
        </w:r>
        <w:r w:rsidRPr="00387FC1">
          <w:rPr>
            <w:color w:val="auto"/>
            <w:w w:val="100"/>
          </w:rPr>
          <w:t xml:space="preserve"> EHT-LTF and 1.6 µs GI duration on the EHT-LTF and Data field OFDM symbols.</w:t>
        </w:r>
      </w:ins>
    </w:p>
    <w:p w14:paraId="1FC74685" w14:textId="110390AA" w:rsidR="002934D3" w:rsidRPr="00387FC1" w:rsidRDefault="002934D3" w:rsidP="002934D3">
      <w:pPr>
        <w:pStyle w:val="D"/>
        <w:numPr>
          <w:ilvl w:val="0"/>
          <w:numId w:val="18"/>
        </w:numPr>
        <w:ind w:left="600" w:hanging="400"/>
        <w:rPr>
          <w:ins w:id="134" w:author="Wook Bong Lee" w:date="2020-10-07T10:16:00Z"/>
          <w:color w:val="auto"/>
          <w:w w:val="100"/>
        </w:rPr>
      </w:pPr>
      <w:ins w:id="135" w:author="Wook Bong Lee" w:date="2020-10-07T10:16:00Z">
        <w:r w:rsidRPr="00387FC1">
          <w:rPr>
            <w:color w:val="auto"/>
            <w:w w:val="100"/>
          </w:rPr>
          <w:t xml:space="preserve">Transmission of an EHT TB PPDU with a </w:t>
        </w:r>
        <w:r>
          <w:rPr>
            <w:color w:val="auto"/>
            <w:w w:val="100"/>
          </w:rPr>
          <w:t>2</w:t>
        </w:r>
        <w:r w:rsidRPr="00387FC1">
          <w:rPr>
            <w:rFonts w:ascii="Symbol" w:hAnsi="Symbol" w:cs="Symbol"/>
            <w:color w:val="auto"/>
            <w:w w:val="100"/>
          </w:rPr>
          <w:t></w:t>
        </w:r>
        <w:r w:rsidRPr="00387FC1">
          <w:rPr>
            <w:color w:val="auto"/>
            <w:w w:val="100"/>
          </w:rPr>
          <w:t xml:space="preserve"> EHT-LTF and </w:t>
        </w:r>
        <w:r>
          <w:rPr>
            <w:color w:val="auto"/>
            <w:w w:val="100"/>
          </w:rPr>
          <w:t>1</w:t>
        </w:r>
        <w:r w:rsidRPr="00387FC1">
          <w:rPr>
            <w:color w:val="auto"/>
            <w:w w:val="100"/>
          </w:rPr>
          <w:t>.</w:t>
        </w:r>
        <w:r>
          <w:rPr>
            <w:color w:val="auto"/>
            <w:w w:val="100"/>
          </w:rPr>
          <w:t>6</w:t>
        </w:r>
        <w:r w:rsidRPr="00387FC1">
          <w:rPr>
            <w:color w:val="auto"/>
            <w:w w:val="100"/>
          </w:rPr>
          <w:t> µs GI duration on the EHT-LTF and Data field OFDM symbols.</w:t>
        </w:r>
      </w:ins>
    </w:p>
    <w:p w14:paraId="6BD0D9AE" w14:textId="1E555564" w:rsidR="0007773E" w:rsidRPr="00155387" w:rsidRDefault="0007773E" w:rsidP="0007773E">
      <w:pPr>
        <w:pStyle w:val="D"/>
        <w:numPr>
          <w:ilvl w:val="0"/>
          <w:numId w:val="18"/>
        </w:numPr>
        <w:ind w:left="600" w:hanging="400"/>
        <w:rPr>
          <w:color w:val="auto"/>
          <w:w w:val="100"/>
          <w:rPrChange w:id="136" w:author="Wook Bong Lee" w:date="2020-10-07T10:07:00Z">
            <w:rPr>
              <w:color w:val="FF0000"/>
              <w:w w:val="100"/>
            </w:rPr>
          </w:rPrChange>
        </w:rPr>
      </w:pPr>
      <w:r w:rsidRPr="00155387">
        <w:rPr>
          <w:color w:val="auto"/>
          <w:w w:val="100"/>
          <w:rPrChange w:id="137" w:author="Wook Bong Lee" w:date="2020-10-07T10:07:00Z">
            <w:rPr>
              <w:color w:val="FF0000"/>
              <w:w w:val="100"/>
            </w:rPr>
          </w:rPrChange>
        </w:rPr>
        <w:t>Transmission of an EHT TB PPDU with a 4</w:t>
      </w:r>
      <w:r w:rsidRPr="00155387">
        <w:rPr>
          <w:rFonts w:ascii="Symbol" w:hAnsi="Symbol" w:cs="Symbol"/>
          <w:color w:val="auto"/>
          <w:w w:val="100"/>
          <w:rPrChange w:id="138" w:author="Wook Bong Lee" w:date="2020-10-07T10:07:00Z">
            <w:rPr>
              <w:rFonts w:ascii="Symbol" w:hAnsi="Symbol" w:cs="Symbol"/>
              <w:color w:val="FF0000"/>
              <w:w w:val="100"/>
            </w:rPr>
          </w:rPrChange>
        </w:rPr>
        <w:t></w:t>
      </w:r>
      <w:r w:rsidRPr="00155387">
        <w:rPr>
          <w:color w:val="auto"/>
          <w:w w:val="100"/>
          <w:rPrChange w:id="139" w:author="Wook Bong Lee" w:date="2020-10-07T10:07:00Z">
            <w:rPr>
              <w:color w:val="FF0000"/>
              <w:w w:val="100"/>
            </w:rPr>
          </w:rPrChange>
        </w:rPr>
        <w:t xml:space="preserve"> EHT-LTF and 3.2 µs GI duration on the EHT-LTF and Data field OFDM symbols</w:t>
      </w:r>
      <w:del w:id="140" w:author="Wook Bong Lee" w:date="2020-10-07T10:06:00Z">
        <w:r w:rsidRPr="00155387" w:rsidDel="00155387">
          <w:rPr>
            <w:color w:val="auto"/>
            <w:w w:val="100"/>
            <w:rPrChange w:id="141" w:author="Wook Bong Lee" w:date="2020-10-07T10:07:00Z">
              <w:rPr>
                <w:color w:val="FF0000"/>
                <w:w w:val="100"/>
              </w:rPr>
            </w:rPrChange>
          </w:rPr>
          <w:delText xml:space="preserve"> (TBD)</w:delText>
        </w:r>
      </w:del>
      <w:r w:rsidRPr="00155387">
        <w:rPr>
          <w:color w:val="auto"/>
          <w:w w:val="100"/>
          <w:rPrChange w:id="142" w:author="Wook Bong Lee" w:date="2020-10-07T10:07:00Z">
            <w:rPr>
              <w:color w:val="FF0000"/>
              <w:w w:val="100"/>
            </w:rPr>
          </w:rPrChange>
        </w:rPr>
        <w:t>.</w:t>
      </w:r>
      <w:commentRangeEnd w:id="118"/>
      <w:r w:rsidR="00F21CAE">
        <w:rPr>
          <w:rStyle w:val="CommentReference"/>
          <w:rFonts w:asciiTheme="minorHAnsi" w:hAnsiTheme="minorHAnsi" w:cstheme="minorBidi"/>
          <w:color w:val="auto"/>
          <w:w w:val="100"/>
          <w:lang w:eastAsia="zh-CN"/>
        </w:rPr>
        <w:commentReference w:id="118"/>
      </w:r>
    </w:p>
    <w:p w14:paraId="6B6C31DD" w14:textId="77777777" w:rsidR="002934D3" w:rsidRPr="002934D3" w:rsidRDefault="002934D3" w:rsidP="002934D3">
      <w:pPr>
        <w:pStyle w:val="heading3"/>
        <w:numPr>
          <w:ilvl w:val="0"/>
          <w:numId w:val="0"/>
        </w:numPr>
        <w:spacing w:before="60" w:after="60"/>
        <w:ind w:left="200"/>
        <w:jc w:val="both"/>
      </w:pPr>
    </w:p>
    <w:p w14:paraId="30C1E4AC" w14:textId="77777777" w:rsidR="002934D3" w:rsidRPr="002934D3" w:rsidRDefault="002934D3" w:rsidP="002934D3">
      <w:pPr>
        <w:pStyle w:val="T"/>
      </w:pPr>
      <w:r>
        <w:rPr>
          <w:rStyle w:val="SC16323600"/>
        </w:rPr>
        <w:t>A non-AP EHT STA may support the following:</w:t>
      </w:r>
    </w:p>
    <w:p w14:paraId="196E57DA" w14:textId="0732AB5B" w:rsidR="002934D3" w:rsidRPr="002934D3" w:rsidRDefault="002934D3" w:rsidP="002934D3">
      <w:pPr>
        <w:pStyle w:val="D"/>
        <w:numPr>
          <w:ilvl w:val="0"/>
          <w:numId w:val="16"/>
        </w:numPr>
        <w:ind w:left="600" w:hanging="400"/>
      </w:pPr>
      <w:r>
        <w:rPr>
          <w:rStyle w:val="SC16323600"/>
        </w:rPr>
        <w:t>40 MHz channel width in the 2.4 GHz band (transmit and receive). If 40 MHz channel width in the 2.4 GHz band is supported then all RU and MRU sizes and locations applicable to 40 MHz channel width are supported except for a 20 MHz-only non-AP EHT STA, in which case the 40 MHz channel width and all RU and MRU sizes and locations of 40 MHz channel width in 2.4 GHz band are not applicable.</w:t>
      </w:r>
    </w:p>
    <w:p w14:paraId="392D16F8" w14:textId="5F3DABBF" w:rsidR="002934D3" w:rsidRPr="002934D3" w:rsidRDefault="002934D3" w:rsidP="002934D3">
      <w:pPr>
        <w:pStyle w:val="D"/>
        <w:numPr>
          <w:ilvl w:val="0"/>
          <w:numId w:val="16"/>
        </w:numPr>
        <w:ind w:left="600" w:hanging="400"/>
      </w:pPr>
      <w:r>
        <w:rPr>
          <w:rStyle w:val="SC16323600"/>
        </w:rPr>
        <w:t>160 MHz channel width and RU and MRU size larger than 996 tone in the 5 GHz and 6 GHz bands (transmit and receive) except for a 20 MHz-only non-AP EHT STA, in which case the 160 MHz channel width and RU and MRU size larger than 242 tone in the 5 GHz and 6 GHz bands are not applicable.</w:t>
      </w:r>
    </w:p>
    <w:p w14:paraId="11D6FA98" w14:textId="5C4E3948" w:rsidR="002934D3" w:rsidRPr="002934D3" w:rsidRDefault="002934D3" w:rsidP="002934D3">
      <w:pPr>
        <w:pStyle w:val="D"/>
        <w:numPr>
          <w:ilvl w:val="0"/>
          <w:numId w:val="16"/>
        </w:numPr>
        <w:ind w:left="600" w:hanging="400"/>
      </w:pPr>
      <w:r>
        <w:rPr>
          <w:rStyle w:val="SC16323600"/>
        </w:rPr>
        <w:t>320 MHz channel width and RU and MRU size greater than 996 tone in the 6 GHz bands (transmit and receive).</w:t>
      </w:r>
    </w:p>
    <w:p w14:paraId="7F584C2B" w14:textId="252433DC" w:rsidR="002934D3" w:rsidRPr="002934D3" w:rsidRDefault="002934D3" w:rsidP="002934D3">
      <w:pPr>
        <w:pStyle w:val="D"/>
        <w:numPr>
          <w:ilvl w:val="0"/>
          <w:numId w:val="16"/>
        </w:numPr>
        <w:ind w:left="600" w:hanging="400"/>
      </w:pPr>
      <w:r>
        <w:rPr>
          <w:rStyle w:val="SC16323600"/>
        </w:rPr>
        <w:t>MU-MIMO reception on an RU and MRU in an EHT MU PPDU where the RU does not span the entire PPDU bandwidth (DL MU-MIMO within OFDMA). The maximum number of spatial streams per user in the DL MU-MIMO within OFDMA transmission that the non-AP STA can receive shall be a minimum of 4 and the maximum number of spatial streams supported for reception of EHT MU PPDU sent to that non-AP STA as an SU transmission. The total number of spatial streams (across all users) in the DL MU-MIMO within OFDMA transmission that the non-AP STA can receive shall be at least 4.</w:t>
      </w:r>
    </w:p>
    <w:p w14:paraId="271F3067" w14:textId="1FACA1E2" w:rsidR="002934D3" w:rsidRPr="002934D3" w:rsidRDefault="002934D3" w:rsidP="002934D3">
      <w:pPr>
        <w:pStyle w:val="D"/>
        <w:numPr>
          <w:ilvl w:val="0"/>
          <w:numId w:val="16"/>
        </w:numPr>
        <w:ind w:left="600" w:hanging="400"/>
        <w:rPr>
          <w:color w:val="FF0000"/>
          <w:w w:val="100"/>
        </w:rPr>
      </w:pPr>
      <w:r w:rsidRPr="002934D3">
        <w:rPr>
          <w:rStyle w:val="SC16323600"/>
          <w:color w:val="FF0000"/>
        </w:rPr>
        <w:t>MU-MIMO transmission on an RU in an EHT TB PPDU where the RU does not span the entire PPDU bandwidth (UL MU-MIMO within OFDMA). If supported, then the non-AP EHT STA shall support transmitting UL MU-MIMO where the total spatial streams summed across all users is less than or equal to 8 (TBD).</w:t>
      </w:r>
    </w:p>
    <w:p w14:paraId="3E8F0F29" w14:textId="77777777" w:rsidR="0007773E" w:rsidRDefault="0007773E" w:rsidP="0007773E">
      <w:pPr>
        <w:pStyle w:val="Note"/>
        <w:rPr>
          <w:color w:val="FF0000"/>
          <w:w w:val="100"/>
        </w:rPr>
      </w:pPr>
      <w:r>
        <w:rPr>
          <w:color w:val="FF0000"/>
          <w:w w:val="100"/>
        </w:rPr>
        <w:t>NOTE 3—8 is used in IEEE 802.11ax.</w:t>
      </w:r>
    </w:p>
    <w:p w14:paraId="1145776E" w14:textId="79453FC8" w:rsidR="0007773E" w:rsidDel="002934D3" w:rsidRDefault="0007773E" w:rsidP="0007773E">
      <w:pPr>
        <w:pStyle w:val="D"/>
        <w:numPr>
          <w:ilvl w:val="0"/>
          <w:numId w:val="16"/>
        </w:numPr>
        <w:ind w:left="600" w:hanging="400"/>
        <w:rPr>
          <w:del w:id="143" w:author="Wook Bong Lee" w:date="2020-10-07T10:15:00Z"/>
          <w:w w:val="100"/>
        </w:rPr>
      </w:pPr>
      <w:commentRangeStart w:id="144"/>
      <w:del w:id="145" w:author="Wook Bong Lee" w:date="2020-10-07T10:15:00Z">
        <w:r w:rsidDel="002934D3">
          <w:rPr>
            <w:color w:val="FF0000"/>
            <w:w w:val="100"/>
          </w:rPr>
          <w:delText>EHT MU PPDUs with a 4</w:delText>
        </w:r>
        <w:r w:rsidDel="002934D3">
          <w:rPr>
            <w:rFonts w:ascii="Symbol" w:hAnsi="Symbol" w:cs="Symbol"/>
            <w:color w:val="FF0000"/>
            <w:w w:val="100"/>
          </w:rPr>
          <w:delText></w:delText>
        </w:r>
        <w:r w:rsidDel="002934D3">
          <w:rPr>
            <w:color w:val="FF0000"/>
            <w:w w:val="100"/>
          </w:rPr>
          <w:delText xml:space="preserve"> EHT-LTF and 0.8 µs GI duration on the EHT-LTF field and Data field OFDM symbols (receive) (TBD).</w:delText>
        </w:r>
      </w:del>
      <w:commentRangeEnd w:id="144"/>
      <w:r w:rsidR="002934D3">
        <w:rPr>
          <w:rStyle w:val="CommentReference"/>
          <w:rFonts w:asciiTheme="minorHAnsi" w:hAnsiTheme="minorHAnsi" w:cstheme="minorBidi"/>
          <w:color w:val="auto"/>
          <w:w w:val="100"/>
          <w:lang w:eastAsia="zh-CN"/>
        </w:rPr>
        <w:commentReference w:id="144"/>
      </w:r>
    </w:p>
    <w:p w14:paraId="31038124" w14:textId="77777777" w:rsidR="0007773E" w:rsidRDefault="0007773E" w:rsidP="0007773E">
      <w:pPr>
        <w:pStyle w:val="D"/>
        <w:numPr>
          <w:ilvl w:val="0"/>
          <w:numId w:val="16"/>
        </w:numPr>
        <w:ind w:left="600" w:hanging="400"/>
        <w:rPr>
          <w:w w:val="100"/>
        </w:rPr>
      </w:pPr>
      <w:r>
        <w:rPr>
          <w:w w:val="100"/>
        </w:rPr>
        <w:t>Punctured sounding operation.</w:t>
      </w:r>
    </w:p>
    <w:p w14:paraId="6E7E152C" w14:textId="27305CDD" w:rsidR="0007773E" w:rsidDel="00F21CAE" w:rsidRDefault="0007773E" w:rsidP="0007773E">
      <w:pPr>
        <w:pStyle w:val="EditorNote"/>
        <w:numPr>
          <w:ilvl w:val="0"/>
          <w:numId w:val="14"/>
        </w:numPr>
        <w:rPr>
          <w:del w:id="146" w:author="Wook Bong Lee" w:date="2020-10-07T10:30:00Z"/>
          <w:w w:val="100"/>
        </w:rPr>
      </w:pPr>
      <w:commentRangeStart w:id="147"/>
      <w:del w:id="148" w:author="Wook Bong Lee" w:date="2020-10-07T10:30:00Z">
        <w:r w:rsidDel="00F21CAE">
          <w:rPr>
            <w:w w:val="100"/>
          </w:rPr>
          <w:delText>Per the authors of 20/1307r2, the following two paragraphs are TBD.</w:delText>
        </w:r>
      </w:del>
    </w:p>
    <w:p w14:paraId="7A51FA73" w14:textId="77777777" w:rsidR="00D01E3A" w:rsidRPr="00D01E3A" w:rsidRDefault="00D01E3A" w:rsidP="0007773E">
      <w:pPr>
        <w:pStyle w:val="T"/>
        <w:rPr>
          <w:ins w:id="149" w:author="Wook Bong Lee" w:date="2020-10-07T10:33:00Z"/>
          <w:color w:val="auto"/>
          <w:w w:val="100"/>
          <w:rPrChange w:id="150" w:author="Wook Bong Lee" w:date="2020-10-07T10:37:00Z">
            <w:rPr>
              <w:ins w:id="151" w:author="Wook Bong Lee" w:date="2020-10-07T10:33:00Z"/>
              <w:color w:val="FF0000"/>
              <w:w w:val="100"/>
            </w:rPr>
          </w:rPrChange>
        </w:rPr>
      </w:pPr>
    </w:p>
    <w:p w14:paraId="7E18DE37" w14:textId="7C642FB0" w:rsidR="00D01E3A" w:rsidRPr="00D01E3A" w:rsidRDefault="00D01E3A" w:rsidP="00D01E3A">
      <w:pPr>
        <w:pStyle w:val="T"/>
        <w:rPr>
          <w:ins w:id="152" w:author="Wook Bong Lee" w:date="2020-10-07T10:33:00Z"/>
          <w:color w:val="auto"/>
          <w:w w:val="100"/>
          <w:rPrChange w:id="153" w:author="Wook Bong Lee" w:date="2020-10-07T10:37:00Z">
            <w:rPr>
              <w:ins w:id="154" w:author="Wook Bong Lee" w:date="2020-10-07T10:33:00Z"/>
              <w:color w:val="FF0000"/>
              <w:w w:val="100"/>
            </w:rPr>
          </w:rPrChange>
        </w:rPr>
      </w:pPr>
      <w:ins w:id="155" w:author="Wook Bong Lee" w:date="2020-10-07T10:33:00Z">
        <w:r w:rsidRPr="00D01E3A">
          <w:rPr>
            <w:color w:val="auto"/>
            <w:w w:val="100"/>
            <w:rPrChange w:id="156" w:author="Wook Bong Lee" w:date="2020-10-07T10:37:00Z">
              <w:rPr>
                <w:color w:val="FF0000"/>
                <w:w w:val="100"/>
              </w:rPr>
            </w:rPrChange>
          </w:rPr>
          <w:lastRenderedPageBreak/>
          <w:t xml:space="preserve">A 20 MHz-only non-AP EHT STA </w:t>
        </w:r>
      </w:ins>
      <w:ins w:id="157" w:author="Wook Bong Lee" w:date="2020-10-07T10:34:00Z">
        <w:r w:rsidRPr="00D01E3A">
          <w:rPr>
            <w:color w:val="auto"/>
            <w:w w:val="100"/>
            <w:rPrChange w:id="158" w:author="Wook Bong Lee" w:date="2020-10-07T10:37:00Z">
              <w:rPr>
                <w:color w:val="FF0000"/>
                <w:w w:val="100"/>
              </w:rPr>
            </w:rPrChange>
          </w:rPr>
          <w:t>shall</w:t>
        </w:r>
      </w:ins>
      <w:ins w:id="159" w:author="Wook Bong Lee" w:date="2020-10-07T10:33:00Z">
        <w:r w:rsidRPr="00D01E3A">
          <w:rPr>
            <w:color w:val="auto"/>
            <w:w w:val="100"/>
            <w:rPrChange w:id="160" w:author="Wook Bong Lee" w:date="2020-10-07T10:37:00Z">
              <w:rPr>
                <w:color w:val="FF0000"/>
                <w:w w:val="100"/>
              </w:rPr>
            </w:rPrChange>
          </w:rPr>
          <w:t xml:space="preserve"> support the following:</w:t>
        </w:r>
      </w:ins>
    </w:p>
    <w:p w14:paraId="1B11DBDE" w14:textId="0696D743" w:rsidR="00D01E3A" w:rsidRPr="00D01E3A" w:rsidRDefault="00D01E3A">
      <w:pPr>
        <w:pStyle w:val="D"/>
        <w:numPr>
          <w:ilvl w:val="0"/>
          <w:numId w:val="18"/>
        </w:numPr>
        <w:ind w:left="600" w:hanging="400"/>
        <w:rPr>
          <w:ins w:id="161" w:author="Wook Bong Lee" w:date="2020-10-07T10:33:00Z"/>
          <w:color w:val="auto"/>
          <w:w w:val="100"/>
          <w:rPrChange w:id="162" w:author="Wook Bong Lee" w:date="2020-10-07T10:37:00Z">
            <w:rPr>
              <w:ins w:id="163" w:author="Wook Bong Lee" w:date="2020-10-07T10:33:00Z"/>
              <w:color w:val="FF0000"/>
              <w:w w:val="100"/>
            </w:rPr>
          </w:rPrChange>
        </w:rPr>
        <w:pPrChange w:id="164" w:author="Wook Bong Lee" w:date="2020-10-07T10:34:00Z">
          <w:pPr>
            <w:pStyle w:val="T"/>
          </w:pPr>
        </w:pPrChange>
      </w:pPr>
      <w:ins w:id="165" w:author="Wook Bong Lee" w:date="2020-10-07T10:34:00Z">
        <w:r w:rsidRPr="00D01E3A">
          <w:rPr>
            <w:color w:val="auto"/>
            <w:w w:val="100"/>
            <w:rPrChange w:id="166" w:author="Wook Bong Lee" w:date="2020-10-07T10:37:00Z">
              <w:rPr>
                <w:color w:val="FF0000"/>
                <w:w w:val="100"/>
              </w:rPr>
            </w:rPrChange>
          </w:rPr>
          <w:t xml:space="preserve">26-, 52-, 106-tone, and 242-tone RU sizes and 26+52-, 26+106-tone MRU sizes on locations allowed in </w:t>
        </w:r>
        <w:r w:rsidRPr="00D01E3A">
          <w:rPr>
            <w:color w:val="auto"/>
            <w:w w:val="100"/>
            <w:rPrChange w:id="167" w:author="Wook Bong Lee" w:date="2020-10-07T10:37:00Z">
              <w:rPr>
                <w:color w:val="FF0000"/>
                <w:w w:val="100"/>
              </w:rPr>
            </w:rPrChange>
          </w:rPr>
          <w:fldChar w:fldCharType="begin"/>
        </w:r>
        <w:r w:rsidRPr="00D01E3A">
          <w:rPr>
            <w:color w:val="auto"/>
            <w:w w:val="100"/>
            <w:rPrChange w:id="168" w:author="Wook Bong Lee" w:date="2020-10-07T10:37:00Z">
              <w:rPr>
                <w:color w:val="FF0000"/>
                <w:w w:val="100"/>
              </w:rPr>
            </w:rPrChange>
          </w:rPr>
          <w:instrText xml:space="preserve"> REF RTF37363731353a2048342c312e \h</w:instrText>
        </w:r>
      </w:ins>
      <w:r w:rsidRPr="00D01E3A">
        <w:rPr>
          <w:color w:val="auto"/>
          <w:w w:val="100"/>
          <w:rPrChange w:id="169" w:author="Wook Bong Lee" w:date="2020-10-07T10:37:00Z">
            <w:rPr>
              <w:color w:val="auto"/>
              <w:w w:val="100"/>
            </w:rPr>
          </w:rPrChange>
        </w:rPr>
      </w:r>
      <w:ins w:id="170" w:author="Wook Bong Lee" w:date="2020-10-07T10:34:00Z">
        <w:r w:rsidRPr="00D01E3A">
          <w:rPr>
            <w:color w:val="auto"/>
            <w:w w:val="100"/>
            <w:rPrChange w:id="171" w:author="Wook Bong Lee" w:date="2020-10-07T10:37:00Z">
              <w:rPr>
                <w:color w:val="FF0000"/>
                <w:w w:val="100"/>
              </w:rPr>
            </w:rPrChange>
          </w:rPr>
          <w:fldChar w:fldCharType="separate"/>
        </w:r>
        <w:r w:rsidRPr="00D01E3A">
          <w:rPr>
            <w:color w:val="auto"/>
            <w:w w:val="100"/>
            <w:rPrChange w:id="172" w:author="Wook Bong Lee" w:date="2020-10-07T10:37:00Z">
              <w:rPr>
                <w:color w:val="FF0000"/>
                <w:w w:val="100"/>
              </w:rPr>
            </w:rPrChange>
          </w:rPr>
          <w:t>36.3.2.5 (RU/MRU restrictions for 20 MHz operation)</w:t>
        </w:r>
        <w:r w:rsidRPr="00D01E3A">
          <w:rPr>
            <w:color w:val="auto"/>
            <w:w w:val="100"/>
            <w:rPrChange w:id="173" w:author="Wook Bong Lee" w:date="2020-10-07T10:37:00Z">
              <w:rPr>
                <w:color w:val="FF0000"/>
                <w:w w:val="100"/>
              </w:rPr>
            </w:rPrChange>
          </w:rPr>
          <w:fldChar w:fldCharType="end"/>
        </w:r>
        <w:r w:rsidRPr="00D01E3A">
          <w:rPr>
            <w:color w:val="auto"/>
            <w:w w:val="100"/>
            <w:rPrChange w:id="174" w:author="Wook Bong Lee" w:date="2020-10-07T10:37:00Z">
              <w:rPr>
                <w:color w:val="FF0000"/>
                <w:w w:val="100"/>
              </w:rPr>
            </w:rPrChange>
          </w:rPr>
          <w:t xml:space="preserve"> in the primary 20 MHz channel within 40 MHz, 80 MHz, and 160 MHz channel widths in the 5 GHz and 6 GHz bands and 320 MHz channel width in the 6 GHz band.</w:t>
        </w:r>
      </w:ins>
    </w:p>
    <w:p w14:paraId="75FF23AE" w14:textId="3071A203" w:rsidR="0007773E" w:rsidRPr="00D01E3A" w:rsidRDefault="0007773E" w:rsidP="0007773E">
      <w:pPr>
        <w:pStyle w:val="T"/>
        <w:rPr>
          <w:color w:val="auto"/>
          <w:w w:val="100"/>
          <w:rPrChange w:id="175" w:author="Wook Bong Lee" w:date="2020-10-07T10:37:00Z">
            <w:rPr>
              <w:color w:val="FF0000"/>
              <w:w w:val="100"/>
            </w:rPr>
          </w:rPrChange>
        </w:rPr>
      </w:pPr>
      <w:r w:rsidRPr="00D01E3A">
        <w:rPr>
          <w:color w:val="auto"/>
          <w:w w:val="100"/>
          <w:rPrChange w:id="176" w:author="Wook Bong Lee" w:date="2020-10-07T10:37:00Z">
            <w:rPr>
              <w:color w:val="FF0000"/>
              <w:w w:val="100"/>
            </w:rPr>
          </w:rPrChange>
        </w:rPr>
        <w:t>A 20 MHz-only non-AP EHT STA may support the following:</w:t>
      </w:r>
    </w:p>
    <w:p w14:paraId="5808BD3A" w14:textId="63CCEC98" w:rsidR="0007773E" w:rsidRPr="00D01E3A" w:rsidRDefault="0007773E" w:rsidP="0007773E">
      <w:pPr>
        <w:pStyle w:val="D"/>
        <w:numPr>
          <w:ilvl w:val="0"/>
          <w:numId w:val="18"/>
        </w:numPr>
        <w:ind w:left="600" w:hanging="400"/>
        <w:rPr>
          <w:color w:val="auto"/>
          <w:w w:val="100"/>
          <w:rPrChange w:id="177" w:author="Wook Bong Lee" w:date="2020-10-07T10:37:00Z">
            <w:rPr>
              <w:color w:val="FF0000"/>
              <w:w w:val="100"/>
            </w:rPr>
          </w:rPrChange>
        </w:rPr>
      </w:pPr>
      <w:r w:rsidRPr="00D01E3A">
        <w:rPr>
          <w:color w:val="auto"/>
          <w:w w:val="100"/>
          <w:rPrChange w:id="178" w:author="Wook Bong Lee" w:date="2020-10-07T10:37:00Z">
            <w:rPr>
              <w:color w:val="FF0000"/>
              <w:w w:val="100"/>
            </w:rPr>
          </w:rPrChange>
        </w:rPr>
        <w:t xml:space="preserve">26-, 52-, </w:t>
      </w:r>
      <w:del w:id="179" w:author="Wook Bong Lee" w:date="2020-10-07T10:25:00Z">
        <w:r w:rsidRPr="00D01E3A" w:rsidDel="00F21CAE">
          <w:rPr>
            <w:color w:val="auto"/>
            <w:w w:val="100"/>
            <w:rPrChange w:id="180" w:author="Wook Bong Lee" w:date="2020-10-07T10:37:00Z">
              <w:rPr>
                <w:color w:val="FF0000"/>
                <w:w w:val="100"/>
              </w:rPr>
            </w:rPrChange>
          </w:rPr>
          <w:delText xml:space="preserve">and </w:delText>
        </w:r>
      </w:del>
      <w:r w:rsidRPr="00D01E3A">
        <w:rPr>
          <w:color w:val="auto"/>
          <w:w w:val="100"/>
          <w:rPrChange w:id="181" w:author="Wook Bong Lee" w:date="2020-10-07T10:37:00Z">
            <w:rPr>
              <w:color w:val="FF0000"/>
              <w:w w:val="100"/>
            </w:rPr>
          </w:rPrChange>
        </w:rPr>
        <w:t>106-tone</w:t>
      </w:r>
      <w:ins w:id="182" w:author="Wook Bong Lee" w:date="2020-10-07T10:25:00Z">
        <w:r w:rsidR="00F21CAE" w:rsidRPr="00D01E3A">
          <w:rPr>
            <w:color w:val="auto"/>
            <w:w w:val="100"/>
            <w:rPrChange w:id="183" w:author="Wook Bong Lee" w:date="2020-10-07T10:37:00Z">
              <w:rPr>
                <w:color w:val="FF0000"/>
                <w:w w:val="100"/>
              </w:rPr>
            </w:rPrChange>
          </w:rPr>
          <w:t>, and 242-tone</w:t>
        </w:r>
      </w:ins>
      <w:r w:rsidRPr="00D01E3A">
        <w:rPr>
          <w:color w:val="auto"/>
          <w:w w:val="100"/>
          <w:rPrChange w:id="184" w:author="Wook Bong Lee" w:date="2020-10-07T10:37:00Z">
            <w:rPr>
              <w:color w:val="FF0000"/>
              <w:w w:val="100"/>
            </w:rPr>
          </w:rPrChange>
        </w:rPr>
        <w:t xml:space="preserve"> RU sizes and 26+52-, 26+106-tone MRU sizes on locations allowed in </w:t>
      </w:r>
      <w:r w:rsidRPr="00D01E3A">
        <w:rPr>
          <w:color w:val="auto"/>
          <w:w w:val="100"/>
          <w:rPrChange w:id="185" w:author="Wook Bong Lee" w:date="2020-10-07T10:37:00Z">
            <w:rPr>
              <w:color w:val="FF0000"/>
              <w:w w:val="100"/>
            </w:rPr>
          </w:rPrChange>
        </w:rPr>
        <w:fldChar w:fldCharType="begin"/>
      </w:r>
      <w:r w:rsidRPr="00D01E3A">
        <w:rPr>
          <w:color w:val="auto"/>
          <w:w w:val="100"/>
          <w:rPrChange w:id="186" w:author="Wook Bong Lee" w:date="2020-10-07T10:37:00Z">
            <w:rPr>
              <w:color w:val="FF0000"/>
              <w:w w:val="100"/>
            </w:rPr>
          </w:rPrChange>
        </w:rPr>
        <w:instrText xml:space="preserve"> REF  RTF37363731353a2048342c312e \h</w:instrText>
      </w:r>
      <w:r w:rsidRPr="00D01E3A">
        <w:rPr>
          <w:color w:val="auto"/>
          <w:w w:val="100"/>
          <w:rPrChange w:id="187" w:author="Wook Bong Lee" w:date="2020-10-07T10:37:00Z">
            <w:rPr>
              <w:color w:val="auto"/>
              <w:w w:val="100"/>
            </w:rPr>
          </w:rPrChange>
        </w:rPr>
      </w:r>
      <w:r w:rsidRPr="00D01E3A">
        <w:rPr>
          <w:color w:val="auto"/>
          <w:w w:val="100"/>
          <w:rPrChange w:id="188" w:author="Wook Bong Lee" w:date="2020-10-07T10:37:00Z">
            <w:rPr>
              <w:color w:val="FF0000"/>
              <w:w w:val="100"/>
            </w:rPr>
          </w:rPrChange>
        </w:rPr>
        <w:fldChar w:fldCharType="separate"/>
      </w:r>
      <w:r w:rsidRPr="00D01E3A">
        <w:rPr>
          <w:color w:val="auto"/>
          <w:w w:val="100"/>
          <w:rPrChange w:id="189" w:author="Wook Bong Lee" w:date="2020-10-07T10:37:00Z">
            <w:rPr>
              <w:color w:val="FF0000"/>
              <w:w w:val="100"/>
            </w:rPr>
          </w:rPrChange>
        </w:rPr>
        <w:t>36.3.2.5 (RU/MRU restrictions for 20 MHz operation)</w:t>
      </w:r>
      <w:r w:rsidRPr="00D01E3A">
        <w:rPr>
          <w:color w:val="auto"/>
          <w:w w:val="100"/>
          <w:rPrChange w:id="190" w:author="Wook Bong Lee" w:date="2020-10-07T10:37:00Z">
            <w:rPr>
              <w:color w:val="FF0000"/>
              <w:w w:val="100"/>
            </w:rPr>
          </w:rPrChange>
        </w:rPr>
        <w:fldChar w:fldCharType="end"/>
      </w:r>
      <w:ins w:id="191" w:author="Wook Bong Lee" w:date="2020-10-07T10:38:00Z">
        <w:r w:rsidR="00D01E3A">
          <w:rPr>
            <w:color w:val="auto"/>
            <w:w w:val="100"/>
          </w:rPr>
          <w:t xml:space="preserve"> </w:t>
        </w:r>
      </w:ins>
      <w:r w:rsidRPr="00D01E3A">
        <w:rPr>
          <w:color w:val="auto"/>
          <w:w w:val="100"/>
          <w:rPrChange w:id="192" w:author="Wook Bong Lee" w:date="2020-10-07T10:37:00Z">
            <w:rPr>
              <w:color w:val="FF0000"/>
              <w:w w:val="100"/>
            </w:rPr>
          </w:rPrChange>
        </w:rPr>
        <w:t>in the primary 20 MHz channel within 40 MHz channel width in the 2.4 GHz band if the 20 MHz-only non-AP EHT STA does not support the EHT subchannel selective transmission operation described in 35.5.1 (EHT subchannel selective transmission).</w:t>
      </w:r>
    </w:p>
    <w:p w14:paraId="62502D04" w14:textId="4F2C7FFA" w:rsidR="0007773E" w:rsidRPr="00D01E3A" w:rsidRDefault="0007773E" w:rsidP="0007773E">
      <w:pPr>
        <w:pStyle w:val="D"/>
        <w:numPr>
          <w:ilvl w:val="0"/>
          <w:numId w:val="18"/>
        </w:numPr>
        <w:ind w:left="600" w:hanging="400"/>
        <w:rPr>
          <w:color w:val="auto"/>
          <w:w w:val="100"/>
          <w:rPrChange w:id="193" w:author="Wook Bong Lee" w:date="2020-10-07T10:37:00Z">
            <w:rPr>
              <w:color w:val="FF0000"/>
              <w:w w:val="100"/>
            </w:rPr>
          </w:rPrChange>
        </w:rPr>
      </w:pPr>
      <w:r w:rsidRPr="00D01E3A">
        <w:rPr>
          <w:color w:val="auto"/>
          <w:w w:val="100"/>
          <w:rPrChange w:id="194" w:author="Wook Bong Lee" w:date="2020-10-07T10:37:00Z">
            <w:rPr>
              <w:color w:val="FF0000"/>
              <w:w w:val="100"/>
            </w:rPr>
          </w:rPrChange>
        </w:rPr>
        <w:t xml:space="preserve">26-, 52-, </w:t>
      </w:r>
      <w:del w:id="195" w:author="Wook Bong Lee" w:date="2020-10-07T10:25:00Z">
        <w:r w:rsidRPr="00D01E3A" w:rsidDel="00F21CAE">
          <w:rPr>
            <w:color w:val="auto"/>
            <w:w w:val="100"/>
            <w:rPrChange w:id="196" w:author="Wook Bong Lee" w:date="2020-10-07T10:37:00Z">
              <w:rPr>
                <w:color w:val="FF0000"/>
                <w:w w:val="100"/>
              </w:rPr>
            </w:rPrChange>
          </w:rPr>
          <w:delText xml:space="preserve">and </w:delText>
        </w:r>
      </w:del>
      <w:r w:rsidRPr="00D01E3A">
        <w:rPr>
          <w:color w:val="auto"/>
          <w:w w:val="100"/>
          <w:rPrChange w:id="197" w:author="Wook Bong Lee" w:date="2020-10-07T10:37:00Z">
            <w:rPr>
              <w:color w:val="FF0000"/>
              <w:w w:val="100"/>
            </w:rPr>
          </w:rPrChange>
        </w:rPr>
        <w:t>106-tone</w:t>
      </w:r>
      <w:ins w:id="198" w:author="Wook Bong Lee" w:date="2020-10-07T10:25:00Z">
        <w:r w:rsidR="00F21CAE" w:rsidRPr="00D01E3A">
          <w:rPr>
            <w:color w:val="auto"/>
            <w:w w:val="100"/>
            <w:rPrChange w:id="199" w:author="Wook Bong Lee" w:date="2020-10-07T10:37:00Z">
              <w:rPr>
                <w:color w:val="FF0000"/>
                <w:w w:val="100"/>
              </w:rPr>
            </w:rPrChange>
          </w:rPr>
          <w:t>, and 242-tone</w:t>
        </w:r>
      </w:ins>
      <w:r w:rsidRPr="00D01E3A">
        <w:rPr>
          <w:color w:val="auto"/>
          <w:w w:val="100"/>
          <w:rPrChange w:id="200" w:author="Wook Bong Lee" w:date="2020-10-07T10:37:00Z">
            <w:rPr>
              <w:color w:val="FF0000"/>
              <w:w w:val="100"/>
            </w:rPr>
          </w:rPrChange>
        </w:rPr>
        <w:t xml:space="preserve"> RU sizes and 26+52-, 26+106-tone MRU sizes on locations allowed in </w:t>
      </w:r>
      <w:r w:rsidRPr="00D01E3A">
        <w:rPr>
          <w:color w:val="auto"/>
          <w:w w:val="100"/>
          <w:rPrChange w:id="201" w:author="Wook Bong Lee" w:date="2020-10-07T10:37:00Z">
            <w:rPr>
              <w:color w:val="FF0000"/>
              <w:w w:val="100"/>
            </w:rPr>
          </w:rPrChange>
        </w:rPr>
        <w:fldChar w:fldCharType="begin"/>
      </w:r>
      <w:r w:rsidRPr="00D01E3A">
        <w:rPr>
          <w:color w:val="auto"/>
          <w:w w:val="100"/>
          <w:rPrChange w:id="202" w:author="Wook Bong Lee" w:date="2020-10-07T10:37:00Z">
            <w:rPr>
              <w:color w:val="FF0000"/>
              <w:w w:val="100"/>
            </w:rPr>
          </w:rPrChange>
        </w:rPr>
        <w:instrText xml:space="preserve"> REF  RTF37363731353a2048342c312e \h</w:instrText>
      </w:r>
      <w:r w:rsidRPr="00D01E3A">
        <w:rPr>
          <w:color w:val="auto"/>
          <w:w w:val="100"/>
          <w:rPrChange w:id="203" w:author="Wook Bong Lee" w:date="2020-10-07T10:37:00Z">
            <w:rPr>
              <w:color w:val="auto"/>
              <w:w w:val="100"/>
            </w:rPr>
          </w:rPrChange>
        </w:rPr>
      </w:r>
      <w:r w:rsidRPr="00D01E3A">
        <w:rPr>
          <w:color w:val="auto"/>
          <w:w w:val="100"/>
          <w:rPrChange w:id="204" w:author="Wook Bong Lee" w:date="2020-10-07T10:37:00Z">
            <w:rPr>
              <w:color w:val="FF0000"/>
              <w:w w:val="100"/>
            </w:rPr>
          </w:rPrChange>
        </w:rPr>
        <w:fldChar w:fldCharType="separate"/>
      </w:r>
      <w:r w:rsidRPr="00D01E3A">
        <w:rPr>
          <w:color w:val="auto"/>
          <w:w w:val="100"/>
          <w:rPrChange w:id="205" w:author="Wook Bong Lee" w:date="2020-10-07T10:37:00Z">
            <w:rPr>
              <w:color w:val="FF0000"/>
              <w:w w:val="100"/>
            </w:rPr>
          </w:rPrChange>
        </w:rPr>
        <w:t>36.3.2.5 (RU/MRU restrictions for 20 MHz operation)</w:t>
      </w:r>
      <w:r w:rsidRPr="00D01E3A">
        <w:rPr>
          <w:color w:val="auto"/>
          <w:w w:val="100"/>
          <w:rPrChange w:id="206" w:author="Wook Bong Lee" w:date="2020-10-07T10:37:00Z">
            <w:rPr>
              <w:color w:val="FF0000"/>
              <w:w w:val="100"/>
            </w:rPr>
          </w:rPrChange>
        </w:rPr>
        <w:fldChar w:fldCharType="end"/>
      </w:r>
      <w:r w:rsidRPr="00D01E3A">
        <w:rPr>
          <w:color w:val="auto"/>
          <w:w w:val="100"/>
          <w:rPrChange w:id="207" w:author="Wook Bong Lee" w:date="2020-10-07T10:37:00Z">
            <w:rPr>
              <w:color w:val="FF0000"/>
              <w:w w:val="100"/>
            </w:rPr>
          </w:rPrChange>
        </w:rPr>
        <w:t xml:space="preserve"> in any 20 MHz channel within 40 MHz channel width in the 2.4 GHz band if the 20 MHz-only non-AP EHT STA supports the EHT subchannel selective transmission operation described in 35.5.1 (EHT subchannel selective transmission).</w:t>
      </w:r>
    </w:p>
    <w:p w14:paraId="38DBCF37" w14:textId="479D7975" w:rsidR="0007773E" w:rsidRPr="00D01E3A" w:rsidRDefault="0007773E" w:rsidP="0007773E">
      <w:pPr>
        <w:pStyle w:val="D"/>
        <w:numPr>
          <w:ilvl w:val="0"/>
          <w:numId w:val="18"/>
        </w:numPr>
        <w:ind w:left="600" w:hanging="400"/>
        <w:rPr>
          <w:color w:val="auto"/>
          <w:w w:val="100"/>
          <w:rPrChange w:id="208" w:author="Wook Bong Lee" w:date="2020-10-07T10:37:00Z">
            <w:rPr>
              <w:color w:val="FF0000"/>
              <w:w w:val="100"/>
            </w:rPr>
          </w:rPrChange>
        </w:rPr>
      </w:pPr>
      <w:r w:rsidRPr="00D01E3A">
        <w:rPr>
          <w:color w:val="auto"/>
          <w:w w:val="100"/>
          <w:rPrChange w:id="209" w:author="Wook Bong Lee" w:date="2020-10-07T10:37:00Z">
            <w:rPr>
              <w:color w:val="FF0000"/>
              <w:w w:val="100"/>
            </w:rPr>
          </w:rPrChange>
        </w:rPr>
        <w:t xml:space="preserve">26-, 52-, </w:t>
      </w:r>
      <w:del w:id="210" w:author="Wook Bong Lee" w:date="2020-10-07T10:26:00Z">
        <w:r w:rsidRPr="00D01E3A" w:rsidDel="00F21CAE">
          <w:rPr>
            <w:color w:val="auto"/>
            <w:w w:val="100"/>
            <w:rPrChange w:id="211" w:author="Wook Bong Lee" w:date="2020-10-07T10:37:00Z">
              <w:rPr>
                <w:color w:val="FF0000"/>
                <w:w w:val="100"/>
              </w:rPr>
            </w:rPrChange>
          </w:rPr>
          <w:delText xml:space="preserve">and </w:delText>
        </w:r>
      </w:del>
      <w:r w:rsidRPr="00D01E3A">
        <w:rPr>
          <w:color w:val="auto"/>
          <w:w w:val="100"/>
          <w:rPrChange w:id="212" w:author="Wook Bong Lee" w:date="2020-10-07T10:37:00Z">
            <w:rPr>
              <w:color w:val="FF0000"/>
              <w:w w:val="100"/>
            </w:rPr>
          </w:rPrChange>
        </w:rPr>
        <w:t>106-tone</w:t>
      </w:r>
      <w:ins w:id="213" w:author="Wook Bong Lee" w:date="2020-10-07T10:26:00Z">
        <w:r w:rsidR="00F21CAE" w:rsidRPr="00D01E3A">
          <w:rPr>
            <w:color w:val="auto"/>
            <w:w w:val="100"/>
            <w:rPrChange w:id="214" w:author="Wook Bong Lee" w:date="2020-10-07T10:37:00Z">
              <w:rPr>
                <w:color w:val="FF0000"/>
                <w:w w:val="100"/>
              </w:rPr>
            </w:rPrChange>
          </w:rPr>
          <w:t>, and 242-tone</w:t>
        </w:r>
      </w:ins>
      <w:r w:rsidRPr="00D01E3A">
        <w:rPr>
          <w:color w:val="auto"/>
          <w:w w:val="100"/>
          <w:rPrChange w:id="215" w:author="Wook Bong Lee" w:date="2020-10-07T10:37:00Z">
            <w:rPr>
              <w:color w:val="FF0000"/>
              <w:w w:val="100"/>
            </w:rPr>
          </w:rPrChange>
        </w:rPr>
        <w:t xml:space="preserve"> RU sizes and 26+52-, 26+106-tone MRU sizes on locations allowed in </w:t>
      </w:r>
      <w:r w:rsidRPr="00D01E3A">
        <w:rPr>
          <w:color w:val="auto"/>
          <w:w w:val="100"/>
          <w:rPrChange w:id="216" w:author="Wook Bong Lee" w:date="2020-10-07T10:37:00Z">
            <w:rPr>
              <w:color w:val="FF0000"/>
              <w:w w:val="100"/>
            </w:rPr>
          </w:rPrChange>
        </w:rPr>
        <w:fldChar w:fldCharType="begin"/>
      </w:r>
      <w:r w:rsidRPr="00D01E3A">
        <w:rPr>
          <w:color w:val="auto"/>
          <w:w w:val="100"/>
          <w:rPrChange w:id="217" w:author="Wook Bong Lee" w:date="2020-10-07T10:37:00Z">
            <w:rPr>
              <w:color w:val="FF0000"/>
              <w:w w:val="100"/>
            </w:rPr>
          </w:rPrChange>
        </w:rPr>
        <w:instrText xml:space="preserve"> REF  RTF37363731353a2048342c312e \h</w:instrText>
      </w:r>
      <w:r w:rsidRPr="00D01E3A">
        <w:rPr>
          <w:color w:val="auto"/>
          <w:w w:val="100"/>
          <w:rPrChange w:id="218" w:author="Wook Bong Lee" w:date="2020-10-07T10:37:00Z">
            <w:rPr>
              <w:color w:val="auto"/>
              <w:w w:val="100"/>
            </w:rPr>
          </w:rPrChange>
        </w:rPr>
      </w:r>
      <w:r w:rsidRPr="00D01E3A">
        <w:rPr>
          <w:color w:val="auto"/>
          <w:w w:val="100"/>
          <w:rPrChange w:id="219" w:author="Wook Bong Lee" w:date="2020-10-07T10:37:00Z">
            <w:rPr>
              <w:color w:val="FF0000"/>
              <w:w w:val="100"/>
            </w:rPr>
          </w:rPrChange>
        </w:rPr>
        <w:fldChar w:fldCharType="separate"/>
      </w:r>
      <w:r w:rsidRPr="00D01E3A">
        <w:rPr>
          <w:color w:val="auto"/>
          <w:w w:val="100"/>
          <w:rPrChange w:id="220" w:author="Wook Bong Lee" w:date="2020-10-07T10:37:00Z">
            <w:rPr>
              <w:color w:val="FF0000"/>
              <w:w w:val="100"/>
            </w:rPr>
          </w:rPrChange>
        </w:rPr>
        <w:t>36.3.2.5 (RU/MRU restrictions for 20 MHz operation)</w:t>
      </w:r>
      <w:r w:rsidRPr="00D01E3A">
        <w:rPr>
          <w:color w:val="auto"/>
          <w:w w:val="100"/>
          <w:rPrChange w:id="221" w:author="Wook Bong Lee" w:date="2020-10-07T10:37:00Z">
            <w:rPr>
              <w:color w:val="FF0000"/>
              <w:w w:val="100"/>
            </w:rPr>
          </w:rPrChange>
        </w:rPr>
        <w:fldChar w:fldCharType="end"/>
      </w:r>
      <w:r w:rsidRPr="00D01E3A">
        <w:rPr>
          <w:color w:val="auto"/>
          <w:w w:val="100"/>
          <w:rPrChange w:id="222" w:author="Wook Bong Lee" w:date="2020-10-07T10:37:00Z">
            <w:rPr>
              <w:color w:val="FF0000"/>
              <w:w w:val="100"/>
            </w:rPr>
          </w:rPrChange>
        </w:rPr>
        <w:t xml:space="preserve"> in any 20 MHz channel within 40 MHz, 80 MHz, and 160 MHz channel widths in the 5 GHz band</w:t>
      </w:r>
      <w:ins w:id="223" w:author="Wook Bong Lee" w:date="2020-10-07T10:38:00Z">
        <w:r w:rsidR="00D01E3A">
          <w:rPr>
            <w:color w:val="auto"/>
            <w:w w:val="100"/>
          </w:rPr>
          <w:t xml:space="preserve"> and 6 GHz bands and 320 MHz channel width in the 6 GHz band</w:t>
        </w:r>
      </w:ins>
      <w:r w:rsidRPr="00D01E3A">
        <w:rPr>
          <w:color w:val="auto"/>
          <w:w w:val="100"/>
          <w:rPrChange w:id="224" w:author="Wook Bong Lee" w:date="2020-10-07T10:37:00Z">
            <w:rPr>
              <w:color w:val="FF0000"/>
              <w:w w:val="100"/>
            </w:rPr>
          </w:rPrChange>
        </w:rPr>
        <w:t xml:space="preserve"> if the 20 MHz-only non-AP EHT STA supports the EHT subchannel selective transmission operation described in 35.5.1 (EHT subchannel selective transmission).</w:t>
      </w:r>
    </w:p>
    <w:p w14:paraId="63A945DF" w14:textId="722BEA67" w:rsidR="0007773E" w:rsidRPr="00D01E3A" w:rsidDel="00D01E3A" w:rsidRDefault="0007773E">
      <w:pPr>
        <w:pStyle w:val="D"/>
        <w:ind w:left="200" w:firstLine="0"/>
        <w:rPr>
          <w:del w:id="225" w:author="Wook Bong Lee" w:date="2020-10-07T10:34:00Z"/>
          <w:color w:val="auto"/>
          <w:w w:val="100"/>
          <w:rPrChange w:id="226" w:author="Wook Bong Lee" w:date="2020-10-07T10:37:00Z">
            <w:rPr>
              <w:del w:id="227" w:author="Wook Bong Lee" w:date="2020-10-07T10:34:00Z"/>
              <w:color w:val="FF0000"/>
              <w:w w:val="100"/>
            </w:rPr>
          </w:rPrChange>
        </w:rPr>
        <w:pPrChange w:id="228" w:author="Wook Bong Lee" w:date="2020-10-07T10:35:00Z">
          <w:pPr>
            <w:pStyle w:val="T"/>
          </w:pPr>
        </w:pPrChange>
      </w:pPr>
      <w:del w:id="229" w:author="Wook Bong Lee" w:date="2020-10-07T10:26:00Z">
        <w:r w:rsidRPr="00D01E3A" w:rsidDel="00F21CAE">
          <w:rPr>
            <w:color w:val="auto"/>
            <w:rPrChange w:id="230" w:author="Wook Bong Lee" w:date="2020-10-07T10:37:00Z">
              <w:rPr>
                <w:color w:val="FF0000"/>
              </w:rPr>
            </w:rPrChange>
          </w:rPr>
          <w:delText xml:space="preserve">A 20 MHz operating non-AP EHT STA may support </w:delText>
        </w:r>
      </w:del>
      <w:del w:id="231" w:author="Wook Bong Lee" w:date="2020-10-07T10:34:00Z">
        <w:r w:rsidRPr="00D01E3A" w:rsidDel="00D01E3A">
          <w:rPr>
            <w:color w:val="auto"/>
            <w:rPrChange w:id="232" w:author="Wook Bong Lee" w:date="2020-10-07T10:37:00Z">
              <w:rPr>
                <w:color w:val="FF0000"/>
              </w:rPr>
            </w:rPrChange>
          </w:rPr>
          <w:delText xml:space="preserve">26-, 52-, </w:delText>
        </w:r>
      </w:del>
      <w:del w:id="233" w:author="Wook Bong Lee" w:date="2020-10-07T10:26:00Z">
        <w:r w:rsidRPr="00D01E3A" w:rsidDel="00F21CAE">
          <w:rPr>
            <w:color w:val="auto"/>
            <w:rPrChange w:id="234" w:author="Wook Bong Lee" w:date="2020-10-07T10:37:00Z">
              <w:rPr>
                <w:color w:val="FF0000"/>
              </w:rPr>
            </w:rPrChange>
          </w:rPr>
          <w:delText xml:space="preserve">and </w:delText>
        </w:r>
      </w:del>
      <w:del w:id="235" w:author="Wook Bong Lee" w:date="2020-10-07T10:34:00Z">
        <w:r w:rsidRPr="00D01E3A" w:rsidDel="00D01E3A">
          <w:rPr>
            <w:color w:val="auto"/>
            <w:rPrChange w:id="236" w:author="Wook Bong Lee" w:date="2020-10-07T10:37:00Z">
              <w:rPr>
                <w:color w:val="FF0000"/>
              </w:rPr>
            </w:rPrChange>
          </w:rPr>
          <w:delText xml:space="preserve">106-tone RU sizes and 26+52-, 26+106-tone MRU sizes on locations allowed in </w:delText>
        </w:r>
        <w:r w:rsidRPr="00D01E3A" w:rsidDel="00D01E3A">
          <w:rPr>
            <w:color w:val="auto"/>
            <w:rPrChange w:id="237" w:author="Wook Bong Lee" w:date="2020-10-07T10:37:00Z">
              <w:rPr>
                <w:color w:val="FF0000"/>
              </w:rPr>
            </w:rPrChange>
          </w:rPr>
          <w:fldChar w:fldCharType="begin"/>
        </w:r>
        <w:r w:rsidRPr="00D01E3A" w:rsidDel="00D01E3A">
          <w:rPr>
            <w:color w:val="auto"/>
            <w:rPrChange w:id="238" w:author="Wook Bong Lee" w:date="2020-10-07T10:37:00Z">
              <w:rPr>
                <w:color w:val="FF0000"/>
              </w:rPr>
            </w:rPrChange>
          </w:rPr>
          <w:delInstrText xml:space="preserve"> REF RTF37363731353a2048342c312e \h</w:delInstrText>
        </w:r>
        <w:r w:rsidRPr="00D01E3A" w:rsidDel="00D01E3A">
          <w:rPr>
            <w:rPrChange w:id="239" w:author="Wook Bong Lee" w:date="2020-10-07T10:37:00Z">
              <w:rPr>
                <w:lang w:eastAsia="ko-KR"/>
              </w:rPr>
            </w:rPrChange>
          </w:rPr>
        </w:r>
        <w:r w:rsidRPr="00D01E3A" w:rsidDel="00D01E3A">
          <w:rPr>
            <w:color w:val="auto"/>
            <w:rPrChange w:id="240" w:author="Wook Bong Lee" w:date="2020-10-07T10:37:00Z">
              <w:rPr>
                <w:color w:val="FF0000"/>
              </w:rPr>
            </w:rPrChange>
          </w:rPr>
          <w:fldChar w:fldCharType="separate"/>
        </w:r>
        <w:r w:rsidRPr="00D01E3A" w:rsidDel="00D01E3A">
          <w:rPr>
            <w:color w:val="auto"/>
            <w:rPrChange w:id="241" w:author="Wook Bong Lee" w:date="2020-10-07T10:37:00Z">
              <w:rPr>
                <w:color w:val="FF0000"/>
              </w:rPr>
            </w:rPrChange>
          </w:rPr>
          <w:delText>36.3.2.5 (RU/MRU restrictions for 20 MHz operation)</w:delText>
        </w:r>
        <w:r w:rsidRPr="00D01E3A" w:rsidDel="00D01E3A">
          <w:rPr>
            <w:color w:val="auto"/>
            <w:rPrChange w:id="242" w:author="Wook Bong Lee" w:date="2020-10-07T10:37:00Z">
              <w:rPr>
                <w:color w:val="FF0000"/>
              </w:rPr>
            </w:rPrChange>
          </w:rPr>
          <w:fldChar w:fldCharType="end"/>
        </w:r>
        <w:r w:rsidRPr="00D01E3A" w:rsidDel="00D01E3A">
          <w:rPr>
            <w:color w:val="auto"/>
            <w:rPrChange w:id="243" w:author="Wook Bong Lee" w:date="2020-10-07T10:37:00Z">
              <w:rPr>
                <w:color w:val="FF0000"/>
              </w:rPr>
            </w:rPrChange>
          </w:rPr>
          <w:delText xml:space="preserve"> in the primary 20 MHz channel within 40 MHz, 80 MHz, and 160 MHz channel widths in the 5 GHz and 6 GHz bands and 320 MHz channel width in the 6 GHz band.</w:delText>
        </w:r>
      </w:del>
      <w:commentRangeEnd w:id="147"/>
      <w:r w:rsidR="00D01E3A">
        <w:rPr>
          <w:rStyle w:val="CommentReference"/>
          <w:rFonts w:asciiTheme="minorHAnsi" w:hAnsiTheme="minorHAnsi" w:cstheme="minorBidi"/>
          <w:color w:val="auto"/>
          <w:w w:val="100"/>
          <w:lang w:eastAsia="zh-CN"/>
        </w:rPr>
        <w:commentReference w:id="147"/>
      </w:r>
    </w:p>
    <w:p w14:paraId="6592CCE4" w14:textId="4908070C" w:rsidR="00EC1F7E" w:rsidRDefault="00EC1F7E" w:rsidP="00EC628E">
      <w:pPr>
        <w:pStyle w:val="T"/>
        <w:rPr>
          <w:rFonts w:eastAsia="Malgun Gothic"/>
          <w:w w:val="100"/>
          <w:lang w:eastAsia="ko-KR"/>
        </w:rPr>
      </w:pPr>
    </w:p>
    <w:p w14:paraId="54032E33" w14:textId="77777777" w:rsidR="0007773E" w:rsidRPr="00ED1D57" w:rsidRDefault="0007773E" w:rsidP="00EC628E">
      <w:pPr>
        <w:pStyle w:val="T"/>
        <w:rPr>
          <w:rFonts w:eastAsia="Malgun Gothic"/>
          <w:w w:val="100"/>
          <w:lang w:eastAsia="ko-KR"/>
        </w:rPr>
      </w:pPr>
    </w:p>
    <w:sectPr w:rsidR="0007773E" w:rsidRPr="00ED1D57">
      <w:headerReference w:type="default" r:id="rId13"/>
      <w:footerReference w:type="default" r:id="rId14"/>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5" w:author="Wook Bong Lee" w:date="2020-10-07T09:50:00Z" w:initials="WBL">
    <w:p w14:paraId="7BF0EBD0" w14:textId="086253DB" w:rsidR="0007773E" w:rsidRDefault="0007773E">
      <w:pPr>
        <w:pStyle w:val="CommentText"/>
      </w:pPr>
      <w:r>
        <w:rPr>
          <w:rStyle w:val="CommentReference"/>
        </w:rPr>
        <w:annotationRef/>
      </w:r>
      <w:r>
        <w:t>#1</w:t>
      </w:r>
    </w:p>
  </w:comment>
  <w:comment w:id="8" w:author="Wook Bong Lee" w:date="2020-10-07T09:50:00Z" w:initials="WBL">
    <w:p w14:paraId="7FF136AB" w14:textId="07FA5E47" w:rsidR="00804709" w:rsidRDefault="00804709">
      <w:pPr>
        <w:pStyle w:val="CommentText"/>
      </w:pPr>
      <w:r>
        <w:rPr>
          <w:rStyle w:val="CommentReference"/>
        </w:rPr>
        <w:annotationRef/>
      </w:r>
      <w:r>
        <w:t>#2</w:t>
      </w:r>
    </w:p>
  </w:comment>
  <w:comment w:id="11" w:author="Wook Bong Lee" w:date="2020-10-07T10:39:00Z" w:initials="WBL">
    <w:p w14:paraId="644246F3" w14:textId="2D80A6A8" w:rsidR="00D01E3A" w:rsidRDefault="00D01E3A">
      <w:pPr>
        <w:pStyle w:val="CommentText"/>
      </w:pPr>
      <w:r>
        <w:rPr>
          <w:rStyle w:val="CommentReference"/>
        </w:rPr>
        <w:annotationRef/>
      </w:r>
      <w:r>
        <w:t>#5</w:t>
      </w:r>
    </w:p>
  </w:comment>
  <w:comment w:id="14" w:author="Wook Bong Lee" w:date="2020-10-07T09:50:00Z" w:initials="WBL">
    <w:p w14:paraId="3F37BAA5" w14:textId="4B36B751" w:rsidR="0007773E" w:rsidRDefault="0007773E">
      <w:pPr>
        <w:pStyle w:val="CommentText"/>
      </w:pPr>
      <w:r>
        <w:rPr>
          <w:rStyle w:val="CommentReference"/>
        </w:rPr>
        <w:annotationRef/>
      </w:r>
      <w:r>
        <w:t>#1</w:t>
      </w:r>
    </w:p>
  </w:comment>
  <w:comment w:id="16" w:author="Wook Bong Lee" w:date="2020-10-07T10:20:00Z" w:initials="WBL">
    <w:p w14:paraId="7D3103B3" w14:textId="1BAE12DF" w:rsidR="002934D3" w:rsidRDefault="002934D3">
      <w:pPr>
        <w:pStyle w:val="CommentText"/>
      </w:pPr>
      <w:r>
        <w:rPr>
          <w:rStyle w:val="CommentReference"/>
        </w:rPr>
        <w:annotationRef/>
      </w:r>
      <w:r>
        <w:t>#2</w:t>
      </w:r>
    </w:p>
  </w:comment>
  <w:comment w:id="61" w:author="Wook Bong Lee" w:date="2020-10-07T10:00:00Z" w:initials="WBL">
    <w:p w14:paraId="393B95A4" w14:textId="1D28367F" w:rsidR="00804709" w:rsidRDefault="00804709">
      <w:pPr>
        <w:pStyle w:val="CommentText"/>
      </w:pPr>
      <w:r>
        <w:rPr>
          <w:rStyle w:val="CommentReference"/>
        </w:rPr>
        <w:annotationRef/>
      </w:r>
      <w:r>
        <w:t>#2</w:t>
      </w:r>
    </w:p>
  </w:comment>
  <w:comment w:id="81" w:author="Wook Bong Lee" w:date="2020-10-07T10:50:00Z" w:initials="WBL">
    <w:p w14:paraId="344BDCC7" w14:textId="77777777" w:rsidR="000F0196" w:rsidRDefault="000F0196" w:rsidP="000F0196">
      <w:pPr>
        <w:pStyle w:val="CommentText"/>
      </w:pPr>
      <w:r>
        <w:rPr>
          <w:rStyle w:val="CommentReference"/>
        </w:rPr>
        <w:annotationRef/>
      </w:r>
      <w:r>
        <w:t>Probably this is not necessary as UL MU-MIMO is mandatory.</w:t>
      </w:r>
    </w:p>
  </w:comment>
  <w:comment w:id="73" w:author="Wook Bong Lee" w:date="2020-10-07T10:04:00Z" w:initials="WBL">
    <w:p w14:paraId="205B3546" w14:textId="2C3D45AC" w:rsidR="00155387" w:rsidRDefault="00155387">
      <w:pPr>
        <w:pStyle w:val="CommentText"/>
      </w:pPr>
      <w:r>
        <w:rPr>
          <w:rStyle w:val="CommentReference"/>
        </w:rPr>
        <w:annotationRef/>
      </w:r>
      <w:r>
        <w:t>#2</w:t>
      </w:r>
    </w:p>
  </w:comment>
  <w:comment w:id="102" w:author="Wook Bong Lee" w:date="2020-10-07T10:05:00Z" w:initials="WBL">
    <w:p w14:paraId="3B94BDE6" w14:textId="561301B9" w:rsidR="00155387" w:rsidRDefault="00155387">
      <w:pPr>
        <w:pStyle w:val="CommentText"/>
      </w:pPr>
      <w:r>
        <w:rPr>
          <w:rStyle w:val="CommentReference"/>
        </w:rPr>
        <w:annotationRef/>
      </w:r>
      <w:r>
        <w:t>#3</w:t>
      </w:r>
    </w:p>
  </w:comment>
  <w:comment w:id="104" w:author="Wook Bong Lee" w:date="2020-10-07T10:23:00Z" w:initials="WBL">
    <w:p w14:paraId="1587189F" w14:textId="71D25A70" w:rsidR="00F21CAE" w:rsidRDefault="00F21CAE">
      <w:pPr>
        <w:pStyle w:val="CommentText"/>
      </w:pPr>
      <w:r>
        <w:rPr>
          <w:rStyle w:val="CommentReference"/>
        </w:rPr>
        <w:annotationRef/>
      </w:r>
      <w:r>
        <w:t>#4</w:t>
      </w:r>
    </w:p>
  </w:comment>
  <w:comment w:id="110" w:author="Wook Bong Lee" w:date="2020-10-07T10:24:00Z" w:initials="WBL">
    <w:p w14:paraId="1B52B715" w14:textId="4FF53DD7" w:rsidR="00F21CAE" w:rsidRDefault="00F21CAE">
      <w:pPr>
        <w:pStyle w:val="CommentText"/>
      </w:pPr>
      <w:r>
        <w:rPr>
          <w:rStyle w:val="CommentReference"/>
        </w:rPr>
        <w:annotationRef/>
      </w:r>
      <w:r>
        <w:t>#4</w:t>
      </w:r>
    </w:p>
  </w:comment>
  <w:comment w:id="127" w:author="Wook Bong Lee" w:date="2020-10-07T10:50:00Z" w:initials="WBL">
    <w:p w14:paraId="47EFBA21" w14:textId="51114E0B" w:rsidR="000F0196" w:rsidRDefault="000F0196">
      <w:pPr>
        <w:pStyle w:val="CommentText"/>
      </w:pPr>
      <w:r>
        <w:rPr>
          <w:rStyle w:val="CommentReference"/>
        </w:rPr>
        <w:annotationRef/>
      </w:r>
      <w:r>
        <w:t>Probably this is not necessary as UL MU-MIMO is mandatory.</w:t>
      </w:r>
    </w:p>
  </w:comment>
  <w:comment w:id="118" w:author="Wook Bong Lee" w:date="2020-10-07T10:21:00Z" w:initials="WBL">
    <w:p w14:paraId="6DC11B32" w14:textId="5B61286A" w:rsidR="00F21CAE" w:rsidRDefault="00F21CAE">
      <w:pPr>
        <w:pStyle w:val="CommentText"/>
      </w:pPr>
      <w:r>
        <w:rPr>
          <w:rStyle w:val="CommentReference"/>
        </w:rPr>
        <w:annotationRef/>
      </w:r>
      <w:r>
        <w:t>#2</w:t>
      </w:r>
    </w:p>
  </w:comment>
  <w:comment w:id="144" w:author="Wook Bong Lee" w:date="2020-10-07T10:15:00Z" w:initials="WBL">
    <w:p w14:paraId="70ACC4A1" w14:textId="37C13E73" w:rsidR="002934D3" w:rsidRDefault="002934D3">
      <w:pPr>
        <w:pStyle w:val="CommentText"/>
      </w:pPr>
      <w:r>
        <w:rPr>
          <w:rStyle w:val="CommentReference"/>
        </w:rPr>
        <w:annotationRef/>
      </w:r>
      <w:r>
        <w:t>#2</w:t>
      </w:r>
    </w:p>
  </w:comment>
  <w:comment w:id="147" w:author="Wook Bong Lee" w:date="2020-10-07T10:39:00Z" w:initials="WBL">
    <w:p w14:paraId="4A36F8BF" w14:textId="00FEAB09" w:rsidR="00D01E3A" w:rsidRDefault="00D01E3A">
      <w:pPr>
        <w:pStyle w:val="CommentText"/>
      </w:pPr>
      <w:r>
        <w:rPr>
          <w:rStyle w:val="CommentReference"/>
        </w:rPr>
        <w:annotationRef/>
      </w:r>
      <w:r>
        <w:t>#5</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BF0EBD0" w15:done="0"/>
  <w15:commentEx w15:paraId="7FF136AB" w15:done="0"/>
  <w15:commentEx w15:paraId="644246F3" w15:done="0"/>
  <w15:commentEx w15:paraId="3F37BAA5" w15:done="0"/>
  <w15:commentEx w15:paraId="7D3103B3" w15:done="0"/>
  <w15:commentEx w15:paraId="393B95A4" w15:done="0"/>
  <w15:commentEx w15:paraId="344BDCC7" w15:done="0"/>
  <w15:commentEx w15:paraId="205B3546" w15:done="0"/>
  <w15:commentEx w15:paraId="3B94BDE6" w15:done="0"/>
  <w15:commentEx w15:paraId="1587189F" w15:done="0"/>
  <w15:commentEx w15:paraId="1B52B715" w15:done="0"/>
  <w15:commentEx w15:paraId="47EFBA21" w15:done="0"/>
  <w15:commentEx w15:paraId="6DC11B32" w15:done="0"/>
  <w15:commentEx w15:paraId="70ACC4A1" w15:done="0"/>
  <w15:commentEx w15:paraId="4A36F8BF"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7C9ACEA" w14:textId="77777777" w:rsidR="00E551DD" w:rsidRDefault="00E551DD" w:rsidP="00903C3E">
      <w:pPr>
        <w:spacing w:after="0" w:line="240" w:lineRule="auto"/>
      </w:pPr>
      <w:r>
        <w:separator/>
      </w:r>
    </w:p>
  </w:endnote>
  <w:endnote w:type="continuationSeparator" w:id="0">
    <w:p w14:paraId="2C6652DC" w14:textId="77777777" w:rsidR="00E551DD" w:rsidRDefault="00E551DD" w:rsidP="00903C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algun Gothic">
    <w:altName w:val="맑은 고딕"/>
    <w:panose1 w:val="020B0503020000020004"/>
    <w:charset w:val="81"/>
    <w:family w:val="swiss"/>
    <w:pitch w:val="variable"/>
    <w:sig w:usb0="9000002F" w:usb1="29D77CFB" w:usb2="00000012" w:usb3="00000000" w:csb0="0008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DB0D6F" w14:textId="7AE2A957" w:rsidR="00585E93" w:rsidRPr="00DD77B6" w:rsidRDefault="00585E93" w:rsidP="00585E93">
    <w:pPr>
      <w:pStyle w:val="Footer"/>
      <w:pBdr>
        <w:top w:val="single" w:sz="4" w:space="1" w:color="auto"/>
      </w:pBdr>
      <w:rPr>
        <w:rFonts w:ascii="Times New Roman" w:eastAsia="Malgun Gothic" w:hAnsi="Times New Roman" w:cs="Times New Roman"/>
      </w:rPr>
    </w:pPr>
    <w:r w:rsidRPr="00585E93">
      <w:rPr>
        <w:rFonts w:ascii="Times New Roman" w:hAnsi="Times New Roman" w:cs="Times New Roman"/>
      </w:rPr>
      <w:fldChar w:fldCharType="begin"/>
    </w:r>
    <w:r w:rsidRPr="00585E93">
      <w:rPr>
        <w:rFonts w:ascii="Times New Roman" w:hAnsi="Times New Roman" w:cs="Times New Roman"/>
      </w:rPr>
      <w:instrText xml:space="preserve"> SUBJECT  \* MERGEFORMAT </w:instrText>
    </w:r>
    <w:r w:rsidRPr="00585E93">
      <w:rPr>
        <w:rFonts w:ascii="Times New Roman" w:hAnsi="Times New Roman" w:cs="Times New Roman"/>
      </w:rPr>
      <w:fldChar w:fldCharType="separate"/>
    </w:r>
    <w:r w:rsidRPr="00585E93">
      <w:rPr>
        <w:rFonts w:ascii="Times New Roman" w:hAnsi="Times New Roman" w:cs="Times New Roman"/>
      </w:rPr>
      <w:t>Submission</w:t>
    </w:r>
    <w:r w:rsidRPr="00585E93">
      <w:rPr>
        <w:rFonts w:ascii="Times New Roman" w:hAnsi="Times New Roman" w:cs="Times New Roman"/>
      </w:rPr>
      <w:fldChar w:fldCharType="end"/>
    </w:r>
    <w:r w:rsidRPr="00585E93">
      <w:rPr>
        <w:rFonts w:ascii="Times New Roman" w:hAnsi="Times New Roman" w:cs="Times New Roman"/>
      </w:rPr>
      <w:tab/>
      <w:t xml:space="preserve">page </w:t>
    </w:r>
    <w:r w:rsidRPr="00585E93">
      <w:rPr>
        <w:rFonts w:ascii="Times New Roman" w:hAnsi="Times New Roman" w:cs="Times New Roman"/>
      </w:rPr>
      <w:fldChar w:fldCharType="begin"/>
    </w:r>
    <w:r w:rsidRPr="00585E93">
      <w:rPr>
        <w:rFonts w:ascii="Times New Roman" w:hAnsi="Times New Roman" w:cs="Times New Roman"/>
      </w:rPr>
      <w:instrText xml:space="preserve">page </w:instrText>
    </w:r>
    <w:r w:rsidRPr="00585E93">
      <w:rPr>
        <w:rFonts w:ascii="Times New Roman" w:hAnsi="Times New Roman" w:cs="Times New Roman"/>
      </w:rPr>
      <w:fldChar w:fldCharType="separate"/>
    </w:r>
    <w:r w:rsidR="002B2D09">
      <w:rPr>
        <w:rFonts w:ascii="Times New Roman" w:hAnsi="Times New Roman" w:cs="Times New Roman"/>
        <w:noProof/>
      </w:rPr>
      <w:t>1</w:t>
    </w:r>
    <w:r w:rsidRPr="00585E93">
      <w:rPr>
        <w:rFonts w:ascii="Times New Roman" w:hAnsi="Times New Roman" w:cs="Times New Roman"/>
      </w:rPr>
      <w:fldChar w:fldCharType="end"/>
    </w:r>
    <w:r w:rsidRPr="00585E93">
      <w:rPr>
        <w:rFonts w:ascii="Times New Roman" w:hAnsi="Times New Roman" w:cs="Times New Roman"/>
      </w:rPr>
      <w:tab/>
    </w:r>
    <w:r w:rsidR="00DD77B6">
      <w:rPr>
        <w:rFonts w:ascii="Times New Roman" w:eastAsia="Malgun Gothic" w:hAnsi="Times New Roman" w:cs="Times New Roman" w:hint="eastAsia"/>
        <w:lang w:eastAsia="ko-KR"/>
      </w:rPr>
      <w:t>Myeongjin Kim, Samsung</w:t>
    </w:r>
  </w:p>
  <w:p w14:paraId="20ED42C1" w14:textId="04511A2F" w:rsidR="00585E93" w:rsidRDefault="00585E93">
    <w:pPr>
      <w:pStyle w:val="Footer"/>
    </w:pPr>
  </w:p>
  <w:p w14:paraId="1327ED66" w14:textId="77777777" w:rsidR="00585E93" w:rsidRDefault="00585E9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F10EA42" w14:textId="77777777" w:rsidR="00E551DD" w:rsidRDefault="00E551DD" w:rsidP="00903C3E">
      <w:pPr>
        <w:spacing w:after="0" w:line="240" w:lineRule="auto"/>
      </w:pPr>
      <w:r>
        <w:separator/>
      </w:r>
    </w:p>
  </w:footnote>
  <w:footnote w:type="continuationSeparator" w:id="0">
    <w:p w14:paraId="0E85AD0D" w14:textId="77777777" w:rsidR="00E551DD" w:rsidRDefault="00E551DD" w:rsidP="00903C3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9E77D4" w14:textId="03E58BB1" w:rsidR="002F7227" w:rsidRDefault="002F7227">
    <w:pPr>
      <w:pStyle w:val="Header"/>
    </w:pPr>
  </w:p>
  <w:p w14:paraId="0E944C4D" w14:textId="1B66D018" w:rsidR="002F7227" w:rsidRPr="00111C8D" w:rsidRDefault="0007773E">
    <w:pPr>
      <w:pStyle w:val="Header"/>
      <w:rPr>
        <w:rFonts w:ascii="Times New Roman" w:hAnsi="Times New Roman" w:cs="Times New Roman"/>
        <w:b/>
        <w:bCs/>
        <w:u w:val="single"/>
      </w:rPr>
    </w:pPr>
    <w:r>
      <w:rPr>
        <w:rFonts w:ascii="Times New Roman" w:eastAsia="Malgun Gothic" w:hAnsi="Times New Roman" w:cs="Times New Roman"/>
        <w:b/>
        <w:bCs/>
        <w:u w:val="single"/>
        <w:lang w:eastAsia="ko-KR"/>
      </w:rPr>
      <w:t>October</w:t>
    </w:r>
    <w:r w:rsidR="00BC1920" w:rsidRPr="00111C8D">
      <w:rPr>
        <w:rFonts w:ascii="Times New Roman" w:hAnsi="Times New Roman" w:cs="Times New Roman"/>
        <w:b/>
        <w:bCs/>
        <w:u w:val="single"/>
        <w:lang w:eastAsia="ko-KR"/>
      </w:rPr>
      <w:t xml:space="preserve"> </w:t>
    </w:r>
    <w:r w:rsidR="00BC1920" w:rsidRPr="00111C8D">
      <w:rPr>
        <w:rFonts w:ascii="Times New Roman" w:hAnsi="Times New Roman" w:cs="Times New Roman"/>
        <w:b/>
        <w:bCs/>
        <w:u w:val="single"/>
      </w:rPr>
      <w:t>2020</w:t>
    </w:r>
    <w:r w:rsidR="00BC1920" w:rsidRPr="00111C8D">
      <w:rPr>
        <w:rFonts w:ascii="Times New Roman" w:hAnsi="Times New Roman" w:cs="Times New Roman"/>
        <w:b/>
        <w:bCs/>
        <w:u w:val="single"/>
      </w:rPr>
      <w:tab/>
    </w:r>
    <w:r w:rsidR="00BC1920" w:rsidRPr="00111C8D">
      <w:rPr>
        <w:rFonts w:ascii="Times New Roman" w:hAnsi="Times New Roman" w:cs="Times New Roman"/>
        <w:b/>
        <w:bCs/>
        <w:u w:val="single"/>
      </w:rPr>
      <w:tab/>
      <w:t>doc.: IEEE 802.11-20/</w:t>
    </w:r>
    <w:r w:rsidR="002B2D09">
      <w:rPr>
        <w:rFonts w:ascii="Times New Roman" w:hAnsi="Times New Roman" w:cs="Times New Roman"/>
        <w:b/>
        <w:bCs/>
        <w:u w:val="single"/>
      </w:rPr>
      <w:t>1584</w:t>
    </w:r>
    <w:r w:rsidR="00BC1920" w:rsidRPr="00111C8D">
      <w:rPr>
        <w:rFonts w:ascii="Times New Roman" w:hAnsi="Times New Roman" w:cs="Times New Roman"/>
        <w:b/>
        <w:bCs/>
        <w:u w:val="single"/>
      </w:rPr>
      <w:t>r0</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4B7A1BE8"/>
    <w:lvl w:ilvl="0">
      <w:numFmt w:val="bullet"/>
      <w:pStyle w:val="heading3"/>
      <w:lvlText w:val="*"/>
      <w:lvlJc w:val="left"/>
    </w:lvl>
  </w:abstractNum>
  <w:abstractNum w:abstractNumId="1" w15:restartNumberingAfterBreak="0">
    <w:nsid w:val="162E27D4"/>
    <w:multiLevelType w:val="hybridMultilevel"/>
    <w:tmpl w:val="FB86D2E2"/>
    <w:lvl w:ilvl="0" w:tplc="A3661C2E">
      <w:start w:val="33"/>
      <w:numFmt w:val="decimal"/>
      <w:pStyle w:val="Style1"/>
      <w:lvlText w:val="%1.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A2A483E"/>
    <w:multiLevelType w:val="hybridMultilevel"/>
    <w:tmpl w:val="29888FEA"/>
    <w:lvl w:ilvl="0" w:tplc="ACC222E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E5122CA"/>
    <w:multiLevelType w:val="hybridMultilevel"/>
    <w:tmpl w:val="2A60F5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FF602D0"/>
    <w:multiLevelType w:val="hybridMultilevel"/>
    <w:tmpl w:val="3B86E6D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A062EC"/>
    <w:multiLevelType w:val="hybridMultilevel"/>
    <w:tmpl w:val="903CB14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236418A"/>
    <w:multiLevelType w:val="hybridMultilevel"/>
    <w:tmpl w:val="96D04D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lvlOverride w:ilvl="0">
      <w:lvl w:ilvl="0">
        <w:start w:val="1"/>
        <w:numFmt w:val="decimal"/>
        <w:pStyle w:val="heading3"/>
        <w:lvlText w:val="%1."/>
        <w:lvlJc w:val="left"/>
        <w:pPr>
          <w:ind w:left="450" w:hanging="360"/>
        </w:pPr>
      </w:lvl>
    </w:lvlOverride>
  </w:num>
  <w:num w:numId="2">
    <w:abstractNumId w:val="0"/>
    <w:lvlOverride w:ilvl="0">
      <w:lvl w:ilvl="0">
        <w:start w:val="1"/>
        <w:numFmt w:val="bullet"/>
        <w:pStyle w:val="heading3"/>
        <w:lvlText w:val="Table 27-12—"/>
        <w:legacy w:legacy="1" w:legacySpace="0" w:legacyIndent="0"/>
        <w:lvlJc w:val="center"/>
        <w:pPr>
          <w:ind w:left="0" w:firstLine="0"/>
        </w:pPr>
        <w:rPr>
          <w:rFonts w:ascii="Arial" w:hAnsi="Arial" w:cs="Arial" w:hint="default"/>
          <w:b/>
          <w:i w:val="0"/>
          <w:strike w:val="0"/>
          <w:color w:val="000000"/>
          <w:sz w:val="20"/>
          <w:u w:val="none"/>
        </w:rPr>
      </w:lvl>
    </w:lvlOverride>
  </w:num>
  <w:num w:numId="3">
    <w:abstractNumId w:val="0"/>
    <w:lvlOverride w:ilvl="0">
      <w:lvl w:ilvl="0">
        <w:start w:val="1"/>
        <w:numFmt w:val="bullet"/>
        <w:pStyle w:val="heading3"/>
        <w:lvlText w:val="Table 27-13—"/>
        <w:legacy w:legacy="1" w:legacySpace="0" w:legacyIndent="0"/>
        <w:lvlJc w:val="center"/>
        <w:pPr>
          <w:ind w:left="0" w:firstLine="0"/>
        </w:pPr>
        <w:rPr>
          <w:rFonts w:ascii="Arial" w:hAnsi="Arial" w:cs="Arial" w:hint="default"/>
          <w:b/>
          <w:i w:val="0"/>
          <w:strike w:val="0"/>
          <w:color w:val="000000"/>
          <w:sz w:val="20"/>
          <w:u w:val="none"/>
        </w:rPr>
      </w:lvl>
    </w:lvlOverride>
  </w:num>
  <w:num w:numId="4">
    <w:abstractNumId w:val="0"/>
    <w:lvlOverride w:ilvl="0">
      <w:lvl w:ilvl="0">
        <w:start w:val="1"/>
        <w:numFmt w:val="bullet"/>
        <w:pStyle w:val="heading3"/>
        <w:lvlText w:val="Table 27-14—"/>
        <w:legacy w:legacy="1" w:legacySpace="0" w:legacyIndent="0"/>
        <w:lvlJc w:val="center"/>
        <w:pPr>
          <w:ind w:left="0" w:firstLine="0"/>
        </w:pPr>
        <w:rPr>
          <w:rFonts w:ascii="Arial" w:hAnsi="Arial" w:cs="Arial" w:hint="default"/>
          <w:b/>
          <w:i w:val="0"/>
          <w:strike w:val="0"/>
          <w:color w:val="000000"/>
          <w:sz w:val="20"/>
          <w:u w:val="none"/>
        </w:rPr>
      </w:lvl>
    </w:lvlOverride>
  </w:num>
  <w:num w:numId="5">
    <w:abstractNumId w:val="0"/>
    <w:lvlOverride w:ilvl="0">
      <w:lvl w:ilvl="0">
        <w:start w:val="1"/>
        <w:numFmt w:val="bullet"/>
        <w:pStyle w:val="heading3"/>
        <w:lvlText w:val="Table 27-15—"/>
        <w:legacy w:legacy="1" w:legacySpace="0" w:legacyIndent="0"/>
        <w:lvlJc w:val="center"/>
        <w:pPr>
          <w:ind w:left="0" w:firstLine="0"/>
        </w:pPr>
        <w:rPr>
          <w:rFonts w:ascii="Arial" w:hAnsi="Arial" w:cs="Arial" w:hint="default"/>
          <w:b/>
          <w:i w:val="0"/>
          <w:strike w:val="0"/>
          <w:color w:val="000000"/>
          <w:sz w:val="20"/>
          <w:u w:val="none"/>
        </w:rPr>
      </w:lvl>
    </w:lvlOverride>
  </w:num>
  <w:num w:numId="6">
    <w:abstractNumId w:val="1"/>
  </w:num>
  <w:num w:numId="7">
    <w:abstractNumId w:val="4"/>
  </w:num>
  <w:num w:numId="8">
    <w:abstractNumId w:val="5"/>
  </w:num>
  <w:num w:numId="9">
    <w:abstractNumId w:val="0"/>
    <w:lvlOverride w:ilvl="0">
      <w:lvl w:ilvl="0">
        <w:start w:val="1"/>
        <w:numFmt w:val="bullet"/>
        <w:pStyle w:val="heading3"/>
        <w:lvlText w:val="Figure 28-20—"/>
        <w:legacy w:legacy="1" w:legacySpace="0" w:legacyIndent="0"/>
        <w:lvlJc w:val="center"/>
        <w:pPr>
          <w:ind w:left="0" w:firstLine="0"/>
        </w:pPr>
        <w:rPr>
          <w:rFonts w:ascii="Arial" w:hAnsi="Arial" w:cs="Arial" w:hint="default"/>
          <w:b/>
          <w:i w:val="0"/>
          <w:strike w:val="0"/>
          <w:color w:val="000000"/>
          <w:sz w:val="20"/>
          <w:u w:val="none"/>
        </w:rPr>
      </w:lvl>
    </w:lvlOverride>
  </w:num>
  <w:num w:numId="10">
    <w:abstractNumId w:val="3"/>
  </w:num>
  <w:num w:numId="11">
    <w:abstractNumId w:val="0"/>
    <w:lvlOverride w:ilvl="0">
      <w:lvl w:ilvl="0">
        <w:start w:val="1"/>
        <w:numFmt w:val="bullet"/>
        <w:pStyle w:val="heading3"/>
        <w:lvlText w:val="36. "/>
        <w:legacy w:legacy="1" w:legacySpace="0" w:legacyIndent="0"/>
        <w:lvlJc w:val="left"/>
        <w:pPr>
          <w:ind w:left="0" w:firstLine="0"/>
        </w:pPr>
        <w:rPr>
          <w:rFonts w:ascii="Arial" w:hAnsi="Arial" w:cs="Arial" w:hint="default"/>
          <w:b/>
          <w:i w:val="0"/>
          <w:strike w:val="0"/>
          <w:color w:val="000000"/>
          <w:sz w:val="24"/>
          <w:u w:val="none"/>
        </w:rPr>
      </w:lvl>
    </w:lvlOverride>
  </w:num>
  <w:num w:numId="12">
    <w:abstractNumId w:val="0"/>
    <w:lvlOverride w:ilvl="0">
      <w:lvl w:ilvl="0">
        <w:start w:val="1"/>
        <w:numFmt w:val="bullet"/>
        <w:pStyle w:val="heading3"/>
        <w:lvlText w:val="36.1 "/>
        <w:legacy w:legacy="1" w:legacySpace="0" w:legacyIndent="0"/>
        <w:lvlJc w:val="left"/>
        <w:pPr>
          <w:ind w:left="0" w:firstLine="0"/>
        </w:pPr>
        <w:rPr>
          <w:rFonts w:ascii="Arial" w:hAnsi="Arial" w:cs="Arial" w:hint="default"/>
          <w:b/>
          <w:i w:val="0"/>
          <w:strike w:val="0"/>
          <w:color w:val="000000"/>
          <w:sz w:val="22"/>
          <w:u w:val="none"/>
        </w:rPr>
      </w:lvl>
    </w:lvlOverride>
  </w:num>
  <w:num w:numId="13">
    <w:abstractNumId w:val="0"/>
    <w:lvlOverride w:ilvl="0">
      <w:lvl w:ilvl="0">
        <w:start w:val="1"/>
        <w:numFmt w:val="bullet"/>
        <w:pStyle w:val="heading3"/>
        <w:lvlText w:val="36.1.1 "/>
        <w:legacy w:legacy="1" w:legacySpace="0" w:legacyIndent="0"/>
        <w:lvlJc w:val="left"/>
        <w:pPr>
          <w:ind w:left="0" w:firstLine="0"/>
        </w:pPr>
        <w:rPr>
          <w:rFonts w:ascii="Arial" w:hAnsi="Arial" w:cs="Arial" w:hint="default"/>
          <w:b/>
          <w:i w:val="0"/>
          <w:strike w:val="0"/>
          <w:color w:val="000000"/>
          <w:sz w:val="20"/>
          <w:u w:val="none"/>
        </w:rPr>
      </w:lvl>
    </w:lvlOverride>
  </w:num>
  <w:num w:numId="14">
    <w:abstractNumId w:val="0"/>
    <w:lvlOverride w:ilvl="0">
      <w:lvl w:ilvl="0">
        <w:start w:val="1"/>
        <w:numFmt w:val="bullet"/>
        <w:pStyle w:val="heading3"/>
        <w:lvlText w:val="Editor’s Note: "/>
        <w:legacy w:legacy="1" w:legacySpace="0" w:legacyIndent="0"/>
        <w:lvlJc w:val="left"/>
        <w:pPr>
          <w:ind w:left="0" w:firstLine="0"/>
        </w:pPr>
        <w:rPr>
          <w:rFonts w:ascii="Times New Roman" w:hAnsi="Times New Roman" w:cs="Times New Roman" w:hint="default"/>
          <w:b w:val="0"/>
          <w:i/>
        </w:rPr>
      </w:lvl>
    </w:lvlOverride>
  </w:num>
  <w:num w:numId="15">
    <w:abstractNumId w:val="0"/>
    <w:lvlOverride w:ilvl="0">
      <w:lvl w:ilvl="0">
        <w:start w:val="1"/>
        <w:numFmt w:val="bullet"/>
        <w:pStyle w:val="heading3"/>
        <w:lvlText w:val="— "/>
        <w:legacy w:legacy="1" w:legacySpace="0" w:legacyIndent="0"/>
        <w:lvlJc w:val="left"/>
        <w:pPr>
          <w:ind w:left="200" w:firstLine="0"/>
        </w:pPr>
        <w:rPr>
          <w:rFonts w:ascii="Times New Roman" w:hAnsi="Times New Roman" w:cs="Times New Roman" w:hint="default"/>
          <w:b/>
          <w:i/>
          <w:strike w:val="0"/>
          <w:color w:val="FF0000"/>
          <w:sz w:val="20"/>
          <w:u w:val="none"/>
        </w:rPr>
      </w:lvl>
    </w:lvlOverride>
  </w:num>
  <w:num w:numId="16">
    <w:abstractNumId w:val="0"/>
    <w:lvlOverride w:ilvl="0">
      <w:lvl w:ilvl="0">
        <w:start w:val="1"/>
        <w:numFmt w:val="bullet"/>
        <w:pStyle w:val="heading3"/>
        <w:lvlText w:val="—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17">
    <w:abstractNumId w:val="0"/>
    <w:lvlOverride w:ilvl="0">
      <w:lvl w:ilvl="0">
        <w:start w:val="1"/>
        <w:numFmt w:val="bullet"/>
        <w:pStyle w:val="heading3"/>
        <w:lvlText w:val="• "/>
        <w:legacy w:legacy="1" w:legacySpace="0" w:legacyIndent="0"/>
        <w:lvlJc w:val="left"/>
        <w:pPr>
          <w:ind w:left="640" w:firstLine="0"/>
        </w:pPr>
        <w:rPr>
          <w:rFonts w:ascii="Times New Roman" w:hAnsi="Times New Roman" w:cs="Times New Roman" w:hint="default"/>
          <w:b w:val="0"/>
          <w:i w:val="0"/>
          <w:strike w:val="0"/>
          <w:color w:val="000000"/>
          <w:sz w:val="20"/>
          <w:u w:val="none"/>
        </w:rPr>
      </w:lvl>
    </w:lvlOverride>
  </w:num>
  <w:num w:numId="18">
    <w:abstractNumId w:val="0"/>
    <w:lvlOverride w:ilvl="0">
      <w:lvl w:ilvl="0">
        <w:start w:val="1"/>
        <w:numFmt w:val="bullet"/>
        <w:pStyle w:val="heading3"/>
        <w:lvlText w:val="— "/>
        <w:legacy w:legacy="1" w:legacySpace="0" w:legacyIndent="0"/>
        <w:lvlJc w:val="left"/>
        <w:pPr>
          <w:ind w:left="200" w:firstLine="0"/>
        </w:pPr>
        <w:rPr>
          <w:rFonts w:ascii="Times New Roman" w:hAnsi="Times New Roman" w:cs="Times New Roman" w:hint="default"/>
          <w:b w:val="0"/>
          <w:i w:val="0"/>
          <w:strike w:val="0"/>
          <w:color w:val="FF0000"/>
          <w:sz w:val="20"/>
          <w:u w:val="none"/>
        </w:rPr>
      </w:lvl>
    </w:lvlOverride>
  </w:num>
  <w:num w:numId="19">
    <w:abstractNumId w:val="0"/>
    <w:lvlOverride w:ilvl="0">
      <w:lvl w:ilvl="0">
        <w:start w:val="1"/>
        <w:numFmt w:val="bullet"/>
        <w:pStyle w:val="heading3"/>
        <w:lvlText w:val="b)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20">
    <w:abstractNumId w:val="0"/>
    <w:lvlOverride w:ilvl="0">
      <w:lvl w:ilvl="0">
        <w:start w:val="1"/>
        <w:numFmt w:val="bullet"/>
        <w:pStyle w:val="heading3"/>
        <w:lvlText w:val="a)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21">
    <w:abstractNumId w:val="0"/>
    <w:lvlOverride w:ilvl="0">
      <w:lvl w:ilvl="0">
        <w:start w:val="1"/>
        <w:numFmt w:val="bullet"/>
        <w:pStyle w:val="heading3"/>
        <w:lvlText w:val="c)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22">
    <w:abstractNumId w:val="2"/>
  </w:num>
  <w:num w:numId="23">
    <w:abstractNumId w:val="6"/>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Wook Bong Lee">
    <w15:presenceInfo w15:providerId="AD" w15:userId="S-1-5-21-191130273-305881739-1540833222-6385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78A8"/>
    <w:rsid w:val="00000180"/>
    <w:rsid w:val="00003423"/>
    <w:rsid w:val="00012216"/>
    <w:rsid w:val="00012BDF"/>
    <w:rsid w:val="000132CE"/>
    <w:rsid w:val="00015E31"/>
    <w:rsid w:val="00016492"/>
    <w:rsid w:val="000172F7"/>
    <w:rsid w:val="00021D03"/>
    <w:rsid w:val="00025006"/>
    <w:rsid w:val="00031C86"/>
    <w:rsid w:val="00034DFE"/>
    <w:rsid w:val="00034F7A"/>
    <w:rsid w:val="00051569"/>
    <w:rsid w:val="00051BB1"/>
    <w:rsid w:val="00062D7A"/>
    <w:rsid w:val="00062F01"/>
    <w:rsid w:val="0007773E"/>
    <w:rsid w:val="00085B6D"/>
    <w:rsid w:val="0008734E"/>
    <w:rsid w:val="000A63D2"/>
    <w:rsid w:val="000C7702"/>
    <w:rsid w:val="000F0196"/>
    <w:rsid w:val="000F0FC1"/>
    <w:rsid w:val="00111C8D"/>
    <w:rsid w:val="00134082"/>
    <w:rsid w:val="00134460"/>
    <w:rsid w:val="00137E0F"/>
    <w:rsid w:val="001420D5"/>
    <w:rsid w:val="00147691"/>
    <w:rsid w:val="001548BA"/>
    <w:rsid w:val="00155387"/>
    <w:rsid w:val="00164E1C"/>
    <w:rsid w:val="001805F3"/>
    <w:rsid w:val="00181891"/>
    <w:rsid w:val="00181D6F"/>
    <w:rsid w:val="00183CBD"/>
    <w:rsid w:val="001901CA"/>
    <w:rsid w:val="001910F2"/>
    <w:rsid w:val="00195699"/>
    <w:rsid w:val="00196041"/>
    <w:rsid w:val="001A2839"/>
    <w:rsid w:val="001B62AA"/>
    <w:rsid w:val="001C0B05"/>
    <w:rsid w:val="001D08B6"/>
    <w:rsid w:val="001E32F3"/>
    <w:rsid w:val="001E3652"/>
    <w:rsid w:val="001F1B95"/>
    <w:rsid w:val="00211C76"/>
    <w:rsid w:val="00217CD4"/>
    <w:rsid w:val="00217F19"/>
    <w:rsid w:val="002361B8"/>
    <w:rsid w:val="00240C27"/>
    <w:rsid w:val="00244A77"/>
    <w:rsid w:val="00273D39"/>
    <w:rsid w:val="0027710D"/>
    <w:rsid w:val="00281064"/>
    <w:rsid w:val="002824FE"/>
    <w:rsid w:val="002934D3"/>
    <w:rsid w:val="002A1552"/>
    <w:rsid w:val="002A1C03"/>
    <w:rsid w:val="002B1566"/>
    <w:rsid w:val="002B2D09"/>
    <w:rsid w:val="002B3515"/>
    <w:rsid w:val="002B6E81"/>
    <w:rsid w:val="002C106E"/>
    <w:rsid w:val="002C2825"/>
    <w:rsid w:val="002D47A3"/>
    <w:rsid w:val="002E3383"/>
    <w:rsid w:val="002F7227"/>
    <w:rsid w:val="003071DC"/>
    <w:rsid w:val="003170E6"/>
    <w:rsid w:val="00320062"/>
    <w:rsid w:val="00325FAE"/>
    <w:rsid w:val="003316FC"/>
    <w:rsid w:val="0033688F"/>
    <w:rsid w:val="003400C1"/>
    <w:rsid w:val="00351F02"/>
    <w:rsid w:val="0035669B"/>
    <w:rsid w:val="003701C4"/>
    <w:rsid w:val="00371FE4"/>
    <w:rsid w:val="00381CAC"/>
    <w:rsid w:val="00391201"/>
    <w:rsid w:val="00395FB5"/>
    <w:rsid w:val="003B01D0"/>
    <w:rsid w:val="003B4D57"/>
    <w:rsid w:val="003B7FD0"/>
    <w:rsid w:val="003C0AEB"/>
    <w:rsid w:val="003C1A5B"/>
    <w:rsid w:val="00401442"/>
    <w:rsid w:val="004146BB"/>
    <w:rsid w:val="00433E88"/>
    <w:rsid w:val="00450D86"/>
    <w:rsid w:val="00465164"/>
    <w:rsid w:val="004954E2"/>
    <w:rsid w:val="004B0E3B"/>
    <w:rsid w:val="004D0AC6"/>
    <w:rsid w:val="004F0DEA"/>
    <w:rsid w:val="00506D72"/>
    <w:rsid w:val="00507705"/>
    <w:rsid w:val="00514420"/>
    <w:rsid w:val="0053330F"/>
    <w:rsid w:val="00533D3A"/>
    <w:rsid w:val="005735B9"/>
    <w:rsid w:val="00582AC1"/>
    <w:rsid w:val="0058452B"/>
    <w:rsid w:val="005848A9"/>
    <w:rsid w:val="00585E93"/>
    <w:rsid w:val="00587AA9"/>
    <w:rsid w:val="00592B9E"/>
    <w:rsid w:val="005B1D11"/>
    <w:rsid w:val="005B7060"/>
    <w:rsid w:val="005C3DA9"/>
    <w:rsid w:val="005D52C3"/>
    <w:rsid w:val="006041A3"/>
    <w:rsid w:val="00625A04"/>
    <w:rsid w:val="0063485B"/>
    <w:rsid w:val="00636087"/>
    <w:rsid w:val="006477BA"/>
    <w:rsid w:val="006477FE"/>
    <w:rsid w:val="00656EC6"/>
    <w:rsid w:val="0066681E"/>
    <w:rsid w:val="00675789"/>
    <w:rsid w:val="006A1798"/>
    <w:rsid w:val="006B0051"/>
    <w:rsid w:val="006B0062"/>
    <w:rsid w:val="006C416D"/>
    <w:rsid w:val="006D4D4A"/>
    <w:rsid w:val="006E3D75"/>
    <w:rsid w:val="006F51CE"/>
    <w:rsid w:val="0070033F"/>
    <w:rsid w:val="007007C8"/>
    <w:rsid w:val="007122A8"/>
    <w:rsid w:val="0071346A"/>
    <w:rsid w:val="00721FF2"/>
    <w:rsid w:val="00737559"/>
    <w:rsid w:val="0077016C"/>
    <w:rsid w:val="007A19B6"/>
    <w:rsid w:val="007A68E4"/>
    <w:rsid w:val="007C272D"/>
    <w:rsid w:val="007C5923"/>
    <w:rsid w:val="007D1761"/>
    <w:rsid w:val="007D1879"/>
    <w:rsid w:val="007E4C81"/>
    <w:rsid w:val="007F5F56"/>
    <w:rsid w:val="007F61F1"/>
    <w:rsid w:val="00804709"/>
    <w:rsid w:val="008078D1"/>
    <w:rsid w:val="0081773D"/>
    <w:rsid w:val="00824FC2"/>
    <w:rsid w:val="0083532C"/>
    <w:rsid w:val="0084131B"/>
    <w:rsid w:val="00866B14"/>
    <w:rsid w:val="00882A9D"/>
    <w:rsid w:val="00892CB1"/>
    <w:rsid w:val="00896024"/>
    <w:rsid w:val="008B09A6"/>
    <w:rsid w:val="008E4A88"/>
    <w:rsid w:val="008F28D3"/>
    <w:rsid w:val="00903C3E"/>
    <w:rsid w:val="00930015"/>
    <w:rsid w:val="00952755"/>
    <w:rsid w:val="00965C81"/>
    <w:rsid w:val="00977FCE"/>
    <w:rsid w:val="009800B1"/>
    <w:rsid w:val="009959BB"/>
    <w:rsid w:val="009960E0"/>
    <w:rsid w:val="009A22A6"/>
    <w:rsid w:val="009C0858"/>
    <w:rsid w:val="009C1A76"/>
    <w:rsid w:val="009C2643"/>
    <w:rsid w:val="009E402C"/>
    <w:rsid w:val="00A0319E"/>
    <w:rsid w:val="00A149A2"/>
    <w:rsid w:val="00A15808"/>
    <w:rsid w:val="00A20E99"/>
    <w:rsid w:val="00A30FC4"/>
    <w:rsid w:val="00A423F4"/>
    <w:rsid w:val="00A44716"/>
    <w:rsid w:val="00A44D44"/>
    <w:rsid w:val="00A710F3"/>
    <w:rsid w:val="00A7118D"/>
    <w:rsid w:val="00A762E4"/>
    <w:rsid w:val="00A82826"/>
    <w:rsid w:val="00A974B4"/>
    <w:rsid w:val="00AC58DC"/>
    <w:rsid w:val="00B02A01"/>
    <w:rsid w:val="00B055D9"/>
    <w:rsid w:val="00B071CF"/>
    <w:rsid w:val="00B07297"/>
    <w:rsid w:val="00B127B8"/>
    <w:rsid w:val="00B174BF"/>
    <w:rsid w:val="00B2356A"/>
    <w:rsid w:val="00B37697"/>
    <w:rsid w:val="00B50E57"/>
    <w:rsid w:val="00B614FE"/>
    <w:rsid w:val="00B70589"/>
    <w:rsid w:val="00B75609"/>
    <w:rsid w:val="00B92BDE"/>
    <w:rsid w:val="00BA2FA7"/>
    <w:rsid w:val="00BC1920"/>
    <w:rsid w:val="00BC5DB2"/>
    <w:rsid w:val="00BD1546"/>
    <w:rsid w:val="00BE06BE"/>
    <w:rsid w:val="00BE3C2F"/>
    <w:rsid w:val="00BF24A7"/>
    <w:rsid w:val="00BF3254"/>
    <w:rsid w:val="00C03CD8"/>
    <w:rsid w:val="00C12A58"/>
    <w:rsid w:val="00C16367"/>
    <w:rsid w:val="00C255CB"/>
    <w:rsid w:val="00C266E2"/>
    <w:rsid w:val="00C27EF0"/>
    <w:rsid w:val="00C44C3B"/>
    <w:rsid w:val="00C46558"/>
    <w:rsid w:val="00C4778D"/>
    <w:rsid w:val="00C64ECD"/>
    <w:rsid w:val="00C819A4"/>
    <w:rsid w:val="00C90207"/>
    <w:rsid w:val="00CA287D"/>
    <w:rsid w:val="00CB07D5"/>
    <w:rsid w:val="00CB12A2"/>
    <w:rsid w:val="00CD4046"/>
    <w:rsid w:val="00CD51CE"/>
    <w:rsid w:val="00CE275D"/>
    <w:rsid w:val="00D01E3A"/>
    <w:rsid w:val="00D20DFD"/>
    <w:rsid w:val="00D275CB"/>
    <w:rsid w:val="00D41C5A"/>
    <w:rsid w:val="00D67B4B"/>
    <w:rsid w:val="00D8228B"/>
    <w:rsid w:val="00D96EDC"/>
    <w:rsid w:val="00DA78A8"/>
    <w:rsid w:val="00DB4368"/>
    <w:rsid w:val="00DD77B6"/>
    <w:rsid w:val="00DF0007"/>
    <w:rsid w:val="00E14218"/>
    <w:rsid w:val="00E270B8"/>
    <w:rsid w:val="00E4224A"/>
    <w:rsid w:val="00E5165B"/>
    <w:rsid w:val="00E551DD"/>
    <w:rsid w:val="00E56263"/>
    <w:rsid w:val="00E579A1"/>
    <w:rsid w:val="00E9224E"/>
    <w:rsid w:val="00E972BE"/>
    <w:rsid w:val="00EA4D92"/>
    <w:rsid w:val="00EA627B"/>
    <w:rsid w:val="00EA6EDE"/>
    <w:rsid w:val="00EC1F7E"/>
    <w:rsid w:val="00EC628E"/>
    <w:rsid w:val="00ED1D57"/>
    <w:rsid w:val="00ED1EF3"/>
    <w:rsid w:val="00EF087F"/>
    <w:rsid w:val="00EF30F0"/>
    <w:rsid w:val="00EF4276"/>
    <w:rsid w:val="00EF69A0"/>
    <w:rsid w:val="00F16E95"/>
    <w:rsid w:val="00F21CAE"/>
    <w:rsid w:val="00F329C1"/>
    <w:rsid w:val="00F46D0E"/>
    <w:rsid w:val="00F474BD"/>
    <w:rsid w:val="00F51003"/>
    <w:rsid w:val="00F63A80"/>
    <w:rsid w:val="00F82570"/>
    <w:rsid w:val="00F8510A"/>
    <w:rsid w:val="00F9187A"/>
    <w:rsid w:val="00FA3566"/>
    <w:rsid w:val="00FB5BC6"/>
    <w:rsid w:val="00FB6AA4"/>
    <w:rsid w:val="00FC642D"/>
    <w:rsid w:val="00FF71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110BBD1"/>
  <w15:docId w15:val="{4AD334F4-C846-4234-98E0-FCFD724F7C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A78A8"/>
  </w:style>
  <w:style w:type="paragraph" w:styleId="Heading30">
    <w:name w:val="heading 3"/>
    <w:basedOn w:val="Normal"/>
    <w:next w:val="Normal"/>
    <w:link w:val="Heading3Char"/>
    <w:uiPriority w:val="9"/>
    <w:semiHidden/>
    <w:unhideWhenUsed/>
    <w:qFormat/>
    <w:rsid w:val="003B7FD0"/>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1FigTitle">
    <w:name w:val="A1FigTitle"/>
    <w:next w:val="T"/>
    <w:rsid w:val="00DA78A8"/>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CellBody">
    <w:name w:val="CellBody"/>
    <w:uiPriority w:val="99"/>
    <w:rsid w:val="00DA78A8"/>
    <w:pPr>
      <w:widowControl w:val="0"/>
      <w:autoSpaceDE w:val="0"/>
      <w:autoSpaceDN w:val="0"/>
      <w:adjustRightInd w:val="0"/>
      <w:spacing w:after="0" w:line="200" w:lineRule="atLeast"/>
    </w:pPr>
    <w:rPr>
      <w:rFonts w:ascii="Times New Roman" w:hAnsi="Times New Roman" w:cs="Times New Roman"/>
      <w:color w:val="000000"/>
      <w:w w:val="0"/>
      <w:sz w:val="18"/>
      <w:szCs w:val="18"/>
    </w:rPr>
  </w:style>
  <w:style w:type="paragraph" w:customStyle="1" w:styleId="CellHeading">
    <w:name w:val="CellHeading"/>
    <w:uiPriority w:val="99"/>
    <w:rsid w:val="00DA78A8"/>
    <w:pPr>
      <w:widowControl w:val="0"/>
      <w:suppressAutoHyphens/>
      <w:autoSpaceDE w:val="0"/>
      <w:autoSpaceDN w:val="0"/>
      <w:adjustRightInd w:val="0"/>
      <w:spacing w:after="0" w:line="200" w:lineRule="atLeast"/>
      <w:jc w:val="center"/>
    </w:pPr>
    <w:rPr>
      <w:rFonts w:ascii="Times New Roman" w:hAnsi="Times New Roman" w:cs="Times New Roman"/>
      <w:b/>
      <w:bCs/>
      <w:color w:val="000000"/>
      <w:w w:val="0"/>
      <w:sz w:val="18"/>
      <w:szCs w:val="18"/>
    </w:rPr>
  </w:style>
  <w:style w:type="paragraph" w:customStyle="1" w:styleId="H3">
    <w:name w:val="H3"/>
    <w:aliases w:val="1.1.1"/>
    <w:next w:val="T"/>
    <w:link w:val="H3Char"/>
    <w:uiPriority w:val="99"/>
    <w:rsid w:val="00DA78A8"/>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customStyle="1" w:styleId="T">
    <w:name w:val="T"/>
    <w:aliases w:val="Text"/>
    <w:link w:val="TChar"/>
    <w:uiPriority w:val="99"/>
    <w:rsid w:val="00DA78A8"/>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TableTitle">
    <w:name w:val="TableTitle"/>
    <w:next w:val="Normal"/>
    <w:uiPriority w:val="99"/>
    <w:rsid w:val="00DA78A8"/>
    <w:pPr>
      <w:widowControl w:val="0"/>
      <w:autoSpaceDE w:val="0"/>
      <w:autoSpaceDN w:val="0"/>
      <w:adjustRightInd w:val="0"/>
      <w:spacing w:after="0" w:line="240" w:lineRule="atLeast"/>
      <w:jc w:val="center"/>
    </w:pPr>
    <w:rPr>
      <w:rFonts w:ascii="Arial" w:hAnsi="Arial" w:cs="Arial"/>
      <w:b/>
      <w:bCs/>
      <w:color w:val="000000"/>
      <w:w w:val="0"/>
      <w:sz w:val="20"/>
      <w:szCs w:val="20"/>
    </w:rPr>
  </w:style>
  <w:style w:type="paragraph" w:customStyle="1" w:styleId="VariableList">
    <w:name w:val="VariableList"/>
    <w:uiPriority w:val="99"/>
    <w:rsid w:val="00DA78A8"/>
    <w:pPr>
      <w:tabs>
        <w:tab w:val="left" w:pos="760"/>
        <w:tab w:val="left" w:pos="108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ind w:left="1080" w:hanging="880"/>
      <w:jc w:val="both"/>
    </w:pPr>
    <w:rPr>
      <w:rFonts w:ascii="Times New Roman" w:hAnsi="Times New Roman" w:cs="Times New Roman"/>
      <w:color w:val="000000"/>
      <w:w w:val="0"/>
      <w:sz w:val="20"/>
      <w:szCs w:val="20"/>
    </w:rPr>
  </w:style>
  <w:style w:type="character" w:customStyle="1" w:styleId="EquationVariables">
    <w:name w:val="EquationVariables"/>
    <w:uiPriority w:val="99"/>
    <w:rsid w:val="00DA78A8"/>
    <w:rPr>
      <w:i/>
      <w:iCs/>
    </w:rPr>
  </w:style>
  <w:style w:type="character" w:styleId="Hyperlink">
    <w:name w:val="Hyperlink"/>
    <w:basedOn w:val="DefaultParagraphFont"/>
    <w:uiPriority w:val="99"/>
    <w:unhideWhenUsed/>
    <w:rsid w:val="002C106E"/>
    <w:rPr>
      <w:color w:val="0563C1" w:themeColor="hyperlink"/>
      <w:u w:val="single"/>
    </w:rPr>
  </w:style>
  <w:style w:type="character" w:customStyle="1" w:styleId="UnresolvedMention">
    <w:name w:val="Unresolved Mention"/>
    <w:basedOn w:val="DefaultParagraphFont"/>
    <w:uiPriority w:val="99"/>
    <w:semiHidden/>
    <w:unhideWhenUsed/>
    <w:rsid w:val="002C106E"/>
    <w:rPr>
      <w:color w:val="605E5C"/>
      <w:shd w:val="clear" w:color="auto" w:fill="E1DFDD"/>
    </w:rPr>
  </w:style>
  <w:style w:type="paragraph" w:customStyle="1" w:styleId="heading3">
    <w:name w:val="heading3"/>
    <w:basedOn w:val="H3"/>
    <w:link w:val="heading3Char0"/>
    <w:qFormat/>
    <w:rsid w:val="003B7FD0"/>
    <w:pPr>
      <w:numPr>
        <w:numId w:val="1"/>
      </w:numPr>
    </w:pPr>
    <w:rPr>
      <w:w w:val="100"/>
    </w:rPr>
  </w:style>
  <w:style w:type="paragraph" w:customStyle="1" w:styleId="Style1">
    <w:name w:val="Style1"/>
    <w:basedOn w:val="heading3"/>
    <w:next w:val="Heading30"/>
    <w:autoRedefine/>
    <w:qFormat/>
    <w:rsid w:val="00965C81"/>
    <w:pPr>
      <w:numPr>
        <w:numId w:val="6"/>
      </w:numPr>
    </w:pPr>
    <w:rPr>
      <w:rFonts w:ascii="Times New Roman" w:hAnsi="Times New Roman" w:cs="Times New Roman"/>
    </w:rPr>
  </w:style>
  <w:style w:type="character" w:customStyle="1" w:styleId="H3Char">
    <w:name w:val="H3 Char"/>
    <w:aliases w:val="1.1.1 Char"/>
    <w:basedOn w:val="DefaultParagraphFont"/>
    <w:link w:val="H3"/>
    <w:uiPriority w:val="99"/>
    <w:rsid w:val="003B7FD0"/>
    <w:rPr>
      <w:rFonts w:ascii="Arial" w:hAnsi="Arial" w:cs="Arial"/>
      <w:b/>
      <w:bCs/>
      <w:color w:val="000000"/>
      <w:w w:val="0"/>
      <w:sz w:val="20"/>
      <w:szCs w:val="20"/>
    </w:rPr>
  </w:style>
  <w:style w:type="character" w:customStyle="1" w:styleId="heading3Char0">
    <w:name w:val="heading3 Char"/>
    <w:basedOn w:val="H3Char"/>
    <w:link w:val="heading3"/>
    <w:rsid w:val="003B7FD0"/>
    <w:rPr>
      <w:rFonts w:ascii="Arial" w:hAnsi="Arial" w:cs="Arial"/>
      <w:b/>
      <w:bCs/>
      <w:color w:val="000000"/>
      <w:w w:val="0"/>
      <w:sz w:val="20"/>
      <w:szCs w:val="20"/>
    </w:rPr>
  </w:style>
  <w:style w:type="paragraph" w:styleId="Caption">
    <w:name w:val="caption"/>
    <w:basedOn w:val="Normal"/>
    <w:next w:val="Normal"/>
    <w:uiPriority w:val="35"/>
    <w:unhideWhenUsed/>
    <w:qFormat/>
    <w:rsid w:val="00395FB5"/>
    <w:pPr>
      <w:spacing w:after="200" w:line="240" w:lineRule="auto"/>
    </w:pPr>
    <w:rPr>
      <w:i/>
      <w:iCs/>
      <w:color w:val="44546A" w:themeColor="text2"/>
      <w:sz w:val="18"/>
      <w:szCs w:val="18"/>
    </w:rPr>
  </w:style>
  <w:style w:type="character" w:customStyle="1" w:styleId="Heading3Char">
    <w:name w:val="Heading 3 Char"/>
    <w:basedOn w:val="DefaultParagraphFont"/>
    <w:link w:val="Heading30"/>
    <w:uiPriority w:val="9"/>
    <w:semiHidden/>
    <w:rsid w:val="003B7FD0"/>
    <w:rPr>
      <w:rFonts w:asciiTheme="majorHAnsi" w:eastAsiaTheme="majorEastAsia" w:hAnsiTheme="majorHAnsi" w:cstheme="majorBidi"/>
      <w:color w:val="1F3763" w:themeColor="accent1" w:themeShade="7F"/>
      <w:sz w:val="24"/>
      <w:szCs w:val="24"/>
    </w:rPr>
  </w:style>
  <w:style w:type="paragraph" w:styleId="NoSpacing">
    <w:name w:val="No Spacing"/>
    <w:uiPriority w:val="1"/>
    <w:qFormat/>
    <w:rsid w:val="00EF4276"/>
    <w:pPr>
      <w:spacing w:after="0" w:line="240" w:lineRule="auto"/>
    </w:pPr>
  </w:style>
  <w:style w:type="character" w:styleId="PlaceholderText">
    <w:name w:val="Placeholder Text"/>
    <w:basedOn w:val="DefaultParagraphFont"/>
    <w:uiPriority w:val="99"/>
    <w:semiHidden/>
    <w:rsid w:val="00CD4046"/>
    <w:rPr>
      <w:color w:val="808080"/>
    </w:rPr>
  </w:style>
  <w:style w:type="paragraph" w:styleId="BalloonText">
    <w:name w:val="Balloon Text"/>
    <w:basedOn w:val="Normal"/>
    <w:link w:val="BalloonTextChar"/>
    <w:uiPriority w:val="99"/>
    <w:semiHidden/>
    <w:unhideWhenUsed/>
    <w:rsid w:val="00C819A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819A4"/>
    <w:rPr>
      <w:rFonts w:ascii="Segoe UI" w:hAnsi="Segoe UI" w:cs="Segoe UI"/>
      <w:sz w:val="18"/>
      <w:szCs w:val="18"/>
    </w:rPr>
  </w:style>
  <w:style w:type="paragraph" w:customStyle="1" w:styleId="T1">
    <w:name w:val="T1"/>
    <w:basedOn w:val="Normal"/>
    <w:rsid w:val="006A1798"/>
    <w:pPr>
      <w:spacing w:after="0" w:line="240" w:lineRule="auto"/>
      <w:jc w:val="center"/>
    </w:pPr>
    <w:rPr>
      <w:rFonts w:ascii="Times New Roman" w:eastAsia="Batang" w:hAnsi="Times New Roman" w:cs="Times New Roman"/>
      <w:b/>
      <w:sz w:val="28"/>
      <w:szCs w:val="20"/>
      <w:lang w:val="en-GB" w:eastAsia="en-US"/>
    </w:rPr>
  </w:style>
  <w:style w:type="paragraph" w:customStyle="1" w:styleId="T2">
    <w:name w:val="T2"/>
    <w:basedOn w:val="T1"/>
    <w:rsid w:val="006A1798"/>
    <w:pPr>
      <w:spacing w:after="240"/>
      <w:ind w:left="720" w:right="720"/>
    </w:pPr>
  </w:style>
  <w:style w:type="paragraph" w:styleId="NormalWeb">
    <w:name w:val="Normal (Web)"/>
    <w:basedOn w:val="Normal"/>
    <w:uiPriority w:val="99"/>
    <w:unhideWhenUsed/>
    <w:rsid w:val="006A1798"/>
    <w:pPr>
      <w:spacing w:before="100" w:beforeAutospacing="1" w:after="100" w:afterAutospacing="1" w:line="240" w:lineRule="auto"/>
    </w:pPr>
    <w:rPr>
      <w:rFonts w:ascii="Times New Roman" w:eastAsia="Batang" w:hAnsi="Times New Roman" w:cs="Times New Roman"/>
      <w:sz w:val="24"/>
      <w:szCs w:val="24"/>
      <w:lang w:eastAsia="ko-KR"/>
    </w:rPr>
  </w:style>
  <w:style w:type="paragraph" w:styleId="ListParagraph">
    <w:name w:val="List Paragraph"/>
    <w:basedOn w:val="Normal"/>
    <w:uiPriority w:val="34"/>
    <w:qFormat/>
    <w:rsid w:val="006A1798"/>
    <w:pPr>
      <w:spacing w:after="0" w:line="240" w:lineRule="auto"/>
      <w:ind w:left="720"/>
      <w:contextualSpacing/>
    </w:pPr>
    <w:rPr>
      <w:rFonts w:ascii="Times New Roman" w:eastAsia="Batang" w:hAnsi="Times New Roman" w:cs="Times New Roman"/>
      <w:szCs w:val="20"/>
      <w:lang w:val="en-GB" w:eastAsia="en-US"/>
    </w:rPr>
  </w:style>
  <w:style w:type="paragraph" w:styleId="Header">
    <w:name w:val="header"/>
    <w:basedOn w:val="Normal"/>
    <w:link w:val="HeaderChar"/>
    <w:uiPriority w:val="99"/>
    <w:unhideWhenUsed/>
    <w:rsid w:val="002F7227"/>
    <w:pPr>
      <w:tabs>
        <w:tab w:val="center" w:pos="4680"/>
        <w:tab w:val="right" w:pos="9360"/>
      </w:tabs>
      <w:spacing w:after="0" w:line="240" w:lineRule="auto"/>
    </w:pPr>
  </w:style>
  <w:style w:type="character" w:customStyle="1" w:styleId="HeaderChar">
    <w:name w:val="Header Char"/>
    <w:basedOn w:val="DefaultParagraphFont"/>
    <w:link w:val="Header"/>
    <w:uiPriority w:val="99"/>
    <w:rsid w:val="002F7227"/>
  </w:style>
  <w:style w:type="paragraph" w:styleId="Footer">
    <w:name w:val="footer"/>
    <w:basedOn w:val="Normal"/>
    <w:link w:val="FooterChar"/>
    <w:uiPriority w:val="99"/>
    <w:unhideWhenUsed/>
    <w:rsid w:val="002F7227"/>
    <w:pPr>
      <w:tabs>
        <w:tab w:val="center" w:pos="4680"/>
        <w:tab w:val="right" w:pos="9360"/>
      </w:tabs>
      <w:spacing w:after="0" w:line="240" w:lineRule="auto"/>
    </w:pPr>
  </w:style>
  <w:style w:type="character" w:customStyle="1" w:styleId="FooterChar">
    <w:name w:val="Footer Char"/>
    <w:basedOn w:val="DefaultParagraphFont"/>
    <w:link w:val="Footer"/>
    <w:uiPriority w:val="99"/>
    <w:rsid w:val="002F7227"/>
  </w:style>
  <w:style w:type="character" w:customStyle="1" w:styleId="TChar">
    <w:name w:val="T Char"/>
    <w:aliases w:val="Text Char"/>
    <w:basedOn w:val="DefaultParagraphFont"/>
    <w:link w:val="T"/>
    <w:uiPriority w:val="99"/>
    <w:rsid w:val="00ED1D57"/>
    <w:rPr>
      <w:rFonts w:ascii="Times New Roman" w:hAnsi="Times New Roman" w:cs="Times New Roman"/>
      <w:color w:val="000000"/>
      <w:w w:val="0"/>
      <w:sz w:val="20"/>
      <w:szCs w:val="20"/>
    </w:rPr>
  </w:style>
  <w:style w:type="character" w:styleId="CommentReference">
    <w:name w:val="annotation reference"/>
    <w:basedOn w:val="DefaultParagraphFont"/>
    <w:uiPriority w:val="99"/>
    <w:semiHidden/>
    <w:unhideWhenUsed/>
    <w:rsid w:val="00EC628E"/>
    <w:rPr>
      <w:sz w:val="16"/>
      <w:szCs w:val="16"/>
    </w:rPr>
  </w:style>
  <w:style w:type="paragraph" w:styleId="CommentText">
    <w:name w:val="annotation text"/>
    <w:basedOn w:val="Normal"/>
    <w:link w:val="CommentTextChar"/>
    <w:uiPriority w:val="99"/>
    <w:semiHidden/>
    <w:unhideWhenUsed/>
    <w:rsid w:val="00EC628E"/>
    <w:pPr>
      <w:spacing w:line="240" w:lineRule="auto"/>
    </w:pPr>
    <w:rPr>
      <w:sz w:val="20"/>
      <w:szCs w:val="20"/>
    </w:rPr>
  </w:style>
  <w:style w:type="character" w:customStyle="1" w:styleId="CommentTextChar">
    <w:name w:val="Comment Text Char"/>
    <w:basedOn w:val="DefaultParagraphFont"/>
    <w:link w:val="CommentText"/>
    <w:uiPriority w:val="99"/>
    <w:semiHidden/>
    <w:rsid w:val="00EC628E"/>
    <w:rPr>
      <w:sz w:val="20"/>
      <w:szCs w:val="20"/>
    </w:rPr>
  </w:style>
  <w:style w:type="paragraph" w:styleId="CommentSubject">
    <w:name w:val="annotation subject"/>
    <w:basedOn w:val="CommentText"/>
    <w:next w:val="CommentText"/>
    <w:link w:val="CommentSubjectChar"/>
    <w:uiPriority w:val="99"/>
    <w:semiHidden/>
    <w:unhideWhenUsed/>
    <w:rsid w:val="00EC628E"/>
    <w:rPr>
      <w:b/>
      <w:bCs/>
    </w:rPr>
  </w:style>
  <w:style w:type="character" w:customStyle="1" w:styleId="CommentSubjectChar">
    <w:name w:val="Comment Subject Char"/>
    <w:basedOn w:val="CommentTextChar"/>
    <w:link w:val="CommentSubject"/>
    <w:uiPriority w:val="99"/>
    <w:semiHidden/>
    <w:rsid w:val="00EC628E"/>
    <w:rPr>
      <w:b/>
      <w:bCs/>
      <w:sz w:val="20"/>
      <w:szCs w:val="20"/>
    </w:rPr>
  </w:style>
  <w:style w:type="paragraph" w:customStyle="1" w:styleId="D">
    <w:name w:val="D"/>
    <w:aliases w:val="DashedList"/>
    <w:uiPriority w:val="99"/>
    <w:rsid w:val="0007773E"/>
    <w:pPr>
      <w:tabs>
        <w:tab w:val="left" w:pos="60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00" w:hanging="400"/>
      <w:jc w:val="both"/>
    </w:pPr>
    <w:rPr>
      <w:rFonts w:ascii="Times New Roman" w:hAnsi="Times New Roman" w:cs="Times New Roman"/>
      <w:color w:val="000000"/>
      <w:w w:val="0"/>
      <w:sz w:val="20"/>
      <w:szCs w:val="20"/>
      <w:lang w:eastAsia="ko-KR"/>
    </w:rPr>
  </w:style>
  <w:style w:type="paragraph" w:customStyle="1" w:styleId="DL2">
    <w:name w:val="DL2"/>
    <w:aliases w:val="DashedList1"/>
    <w:uiPriority w:val="99"/>
    <w:rsid w:val="0007773E"/>
    <w:pPr>
      <w:tabs>
        <w:tab w:val="left" w:pos="92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ind w:left="920" w:hanging="280"/>
      <w:jc w:val="both"/>
    </w:pPr>
    <w:rPr>
      <w:rFonts w:ascii="Times New Roman" w:hAnsi="Times New Roman" w:cs="Times New Roman"/>
      <w:color w:val="000000"/>
      <w:w w:val="0"/>
      <w:sz w:val="20"/>
      <w:szCs w:val="20"/>
      <w:lang w:eastAsia="ko-KR"/>
    </w:rPr>
  </w:style>
  <w:style w:type="paragraph" w:customStyle="1" w:styleId="EditorNote">
    <w:name w:val="Editor_Note"/>
    <w:uiPriority w:val="99"/>
    <w:rsid w:val="0007773E"/>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b/>
      <w:bCs/>
      <w:i/>
      <w:iCs/>
      <w:color w:val="FF0000"/>
      <w:w w:val="0"/>
      <w:sz w:val="20"/>
      <w:szCs w:val="20"/>
      <w:lang w:eastAsia="ko-KR"/>
    </w:rPr>
  </w:style>
  <w:style w:type="paragraph" w:customStyle="1" w:styleId="H1">
    <w:name w:val="H1"/>
    <w:aliases w:val="1stLevelHead"/>
    <w:next w:val="T"/>
    <w:uiPriority w:val="99"/>
    <w:rsid w:val="0007773E"/>
    <w:pPr>
      <w:keepNext/>
      <w:widowControl w:val="0"/>
      <w:autoSpaceDE w:val="0"/>
      <w:autoSpaceDN w:val="0"/>
      <w:adjustRightInd w:val="0"/>
      <w:spacing w:before="480" w:after="240" w:line="280" w:lineRule="atLeast"/>
    </w:pPr>
    <w:rPr>
      <w:rFonts w:ascii="Arial" w:hAnsi="Arial" w:cs="Arial"/>
      <w:b/>
      <w:bCs/>
      <w:color w:val="000000"/>
      <w:w w:val="0"/>
      <w:sz w:val="24"/>
      <w:szCs w:val="24"/>
      <w:lang w:eastAsia="ko-KR"/>
    </w:rPr>
  </w:style>
  <w:style w:type="paragraph" w:customStyle="1" w:styleId="L">
    <w:name w:val="L"/>
    <w:aliases w:val="LetteredList"/>
    <w:uiPriority w:val="99"/>
    <w:rsid w:val="0007773E"/>
    <w:pPr>
      <w:tabs>
        <w:tab w:val="left" w:pos="640"/>
      </w:tabs>
      <w:suppressAutoHyphen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lang w:eastAsia="ko-KR"/>
    </w:rPr>
  </w:style>
  <w:style w:type="paragraph" w:customStyle="1" w:styleId="Note">
    <w:name w:val="Note"/>
    <w:uiPriority w:val="99"/>
    <w:rsid w:val="0007773E"/>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120" w:after="240" w:line="200" w:lineRule="atLeast"/>
      <w:jc w:val="both"/>
    </w:pPr>
    <w:rPr>
      <w:rFonts w:ascii="Times New Roman" w:hAnsi="Times New Roman" w:cs="Times New Roman"/>
      <w:color w:val="000000"/>
      <w:w w:val="0"/>
      <w:sz w:val="18"/>
      <w:szCs w:val="18"/>
      <w:lang w:eastAsia="ko-KR"/>
    </w:rPr>
  </w:style>
  <w:style w:type="paragraph" w:customStyle="1" w:styleId="H2">
    <w:name w:val="H2"/>
    <w:aliases w:val="1.1"/>
    <w:next w:val="T"/>
    <w:uiPriority w:val="99"/>
    <w:rsid w:val="0007773E"/>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360" w:after="240" w:line="260" w:lineRule="atLeast"/>
    </w:pPr>
    <w:rPr>
      <w:rFonts w:ascii="Arial" w:hAnsi="Arial" w:cs="Arial"/>
      <w:b/>
      <w:bCs/>
      <w:color w:val="000000"/>
      <w:w w:val="0"/>
      <w:lang w:eastAsia="ko-KR"/>
    </w:rPr>
  </w:style>
  <w:style w:type="paragraph" w:customStyle="1" w:styleId="TableText">
    <w:name w:val="TableText"/>
    <w:uiPriority w:val="99"/>
    <w:rsid w:val="0007773E"/>
    <w:pPr>
      <w:widowControl w:val="0"/>
      <w:suppressAutoHyphens/>
      <w:autoSpaceDE w:val="0"/>
      <w:autoSpaceDN w:val="0"/>
      <w:adjustRightInd w:val="0"/>
      <w:spacing w:after="0" w:line="200" w:lineRule="atLeast"/>
    </w:pPr>
    <w:rPr>
      <w:rFonts w:ascii="Times New Roman" w:hAnsi="Times New Roman" w:cs="Times New Roman"/>
      <w:color w:val="000000"/>
      <w:w w:val="0"/>
      <w:sz w:val="18"/>
      <w:szCs w:val="18"/>
      <w:lang w:eastAsia="ko-KR"/>
    </w:rPr>
  </w:style>
  <w:style w:type="paragraph" w:customStyle="1" w:styleId="Default">
    <w:name w:val="Default"/>
    <w:rsid w:val="002934D3"/>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SP1678218">
    <w:name w:val="SP.16.78218"/>
    <w:basedOn w:val="Default"/>
    <w:next w:val="Default"/>
    <w:uiPriority w:val="99"/>
    <w:rsid w:val="002934D3"/>
    <w:rPr>
      <w:color w:val="auto"/>
    </w:rPr>
  </w:style>
  <w:style w:type="paragraph" w:customStyle="1" w:styleId="SP1678196">
    <w:name w:val="SP.16.78196"/>
    <w:basedOn w:val="Default"/>
    <w:next w:val="Default"/>
    <w:uiPriority w:val="99"/>
    <w:rsid w:val="002934D3"/>
    <w:rPr>
      <w:color w:val="auto"/>
    </w:rPr>
  </w:style>
  <w:style w:type="paragraph" w:customStyle="1" w:styleId="SP1678185">
    <w:name w:val="SP.16.78185"/>
    <w:basedOn w:val="Default"/>
    <w:next w:val="Default"/>
    <w:uiPriority w:val="99"/>
    <w:rsid w:val="002934D3"/>
    <w:rPr>
      <w:color w:val="auto"/>
    </w:rPr>
  </w:style>
  <w:style w:type="character" w:customStyle="1" w:styleId="SC16323600">
    <w:name w:val="SC.16.323600"/>
    <w:uiPriority w:val="99"/>
    <w:rsid w:val="002934D3"/>
    <w:rPr>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0316691">
      <w:bodyDiv w:val="1"/>
      <w:marLeft w:val="0"/>
      <w:marRight w:val="0"/>
      <w:marTop w:val="0"/>
      <w:marBottom w:val="0"/>
      <w:divBdr>
        <w:top w:val="none" w:sz="0" w:space="0" w:color="auto"/>
        <w:left w:val="none" w:sz="0" w:space="0" w:color="auto"/>
        <w:bottom w:val="none" w:sz="0" w:space="0" w:color="auto"/>
        <w:right w:val="none" w:sz="0" w:space="0" w:color="auto"/>
      </w:divBdr>
    </w:div>
    <w:div w:id="201407146">
      <w:bodyDiv w:val="1"/>
      <w:marLeft w:val="0"/>
      <w:marRight w:val="0"/>
      <w:marTop w:val="0"/>
      <w:marBottom w:val="0"/>
      <w:divBdr>
        <w:top w:val="none" w:sz="0" w:space="0" w:color="auto"/>
        <w:left w:val="none" w:sz="0" w:space="0" w:color="auto"/>
        <w:bottom w:val="none" w:sz="0" w:space="0" w:color="auto"/>
        <w:right w:val="none" w:sz="0" w:space="0" w:color="auto"/>
      </w:divBdr>
    </w:div>
    <w:div w:id="1599406914">
      <w:bodyDiv w:val="1"/>
      <w:marLeft w:val="0"/>
      <w:marRight w:val="0"/>
      <w:marTop w:val="0"/>
      <w:marBottom w:val="0"/>
      <w:divBdr>
        <w:top w:val="none" w:sz="0" w:space="0" w:color="auto"/>
        <w:left w:val="none" w:sz="0" w:space="0" w:color="auto"/>
        <w:bottom w:val="none" w:sz="0" w:space="0" w:color="auto"/>
        <w:right w:val="none" w:sz="0" w:space="0" w:color="auto"/>
      </w:divBdr>
    </w:div>
    <w:div w:id="1704406928">
      <w:bodyDiv w:val="1"/>
      <w:marLeft w:val="0"/>
      <w:marRight w:val="0"/>
      <w:marTop w:val="0"/>
      <w:marBottom w:val="0"/>
      <w:divBdr>
        <w:top w:val="none" w:sz="0" w:space="0" w:color="auto"/>
        <w:left w:val="none" w:sz="0" w:space="0" w:color="auto"/>
        <w:bottom w:val="none" w:sz="0" w:space="0" w:color="auto"/>
        <w:right w:val="none" w:sz="0" w:space="0" w:color="auto"/>
      </w:divBdr>
    </w:div>
    <w:div w:id="1878347475">
      <w:bodyDiv w:val="1"/>
      <w:marLeft w:val="0"/>
      <w:marRight w:val="0"/>
      <w:marTop w:val="0"/>
      <w:marBottom w:val="0"/>
      <w:divBdr>
        <w:top w:val="none" w:sz="0" w:space="0" w:color="auto"/>
        <w:left w:val="none" w:sz="0" w:space="0" w:color="auto"/>
        <w:bottom w:val="none" w:sz="0" w:space="0" w:color="auto"/>
        <w:right w:val="none" w:sz="0" w:space="0" w:color="auto"/>
      </w:divBdr>
    </w:div>
    <w:div w:id="20805154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theme" Target="theme/theme1.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B28163D68FE8E4D9361964FDD814FC4" ma:contentTypeVersion="13" ma:contentTypeDescription="Create a new document." ma:contentTypeScope="" ma:versionID="a0c825768df6a16c257cf743090cbb6f">
  <xsd:schema xmlns:xsd="http://www.w3.org/2001/XMLSchema" xmlns:xs="http://www.w3.org/2001/XMLSchema" xmlns:p="http://schemas.microsoft.com/office/2006/metadata/properties" xmlns:ns3="cc9c437c-ae0c-4066-8d90-a0f7de786127" xmlns:ns4="ba37140e-f4c5-4a6c-a9b4-20a691ce6c8a" targetNamespace="http://schemas.microsoft.com/office/2006/metadata/properties" ma:root="true" ma:fieldsID="3072cd6365a4d7f84e785544b698ff23" ns3:_="" ns4:_="">
    <xsd:import namespace="cc9c437c-ae0c-4066-8d90-a0f7de786127"/>
    <xsd:import namespace="ba37140e-f4c5-4a6c-a9b4-20a691ce6c8a"/>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element ref="ns3:MediaServiceAutoKeyPoints" minOccurs="0"/>
                <xsd:element ref="ns3:MediaServiceKeyPoints" minOccurs="0"/>
                <xsd:element ref="ns3:MediaServiceGenerationTime" minOccurs="0"/>
                <xsd:element ref="ns3:MediaServiceEventHashCode"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c9c437c-ae0c-4066-8d90-a0f7de78612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a37140e-f4c5-4a6c-a9b4-20a691ce6c8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7F43DE-E581-4541-AE97-2756CFC08C22}">
  <ds:schemaRefs>
    <ds:schemaRef ds:uri="http://schemas.microsoft.com/sharepoint/v3/contenttype/forms"/>
  </ds:schemaRefs>
</ds:datastoreItem>
</file>

<file path=customXml/itemProps2.xml><?xml version="1.0" encoding="utf-8"?>
<ds:datastoreItem xmlns:ds="http://schemas.openxmlformats.org/officeDocument/2006/customXml" ds:itemID="{95173060-04C0-49F7-8FBD-B7BBE2ADF7BF}">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DDA9A3B-DABA-4374-951F-9F6158F00DE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c9c437c-ae0c-4066-8d90-a0f7de786127"/>
    <ds:schemaRef ds:uri="ba37140e-f4c5-4a6c-a9b4-20a691ce6c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EB8C900-B2A9-4587-9437-A12D590A91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3031</Words>
  <Characters>17279</Characters>
  <Application>Microsoft Office Word</Application>
  <DocSecurity>0</DocSecurity>
  <Lines>143</Lines>
  <Paragraphs>40</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
      <vt:lpstr/>
    </vt:vector>
  </TitlesOfParts>
  <Company/>
  <LinksUpToDate>false</LinksUpToDate>
  <CharactersWithSpaces>20270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 Yang</dc:creator>
  <cp:keywords/>
  <dc:description/>
  <cp:lastModifiedBy>Wook Bong Lee</cp:lastModifiedBy>
  <cp:revision>2</cp:revision>
  <dcterms:created xsi:type="dcterms:W3CDTF">2020-10-07T17:59:00Z</dcterms:created>
  <dcterms:modified xsi:type="dcterms:W3CDTF">2020-10-07T17:59:00Z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0x010100EB28163D68FE8E4D9361964FDD814FC4</vt:lpwstr>
  </property>
  <property fmtid="{D5CDD505-2E9C-101B-9397-08002B2CF9AE}" pid="3" name="NSCPROP_SA">
    <vt:lpwstr>C:\Users\wookbong.lee\Desktop\WorkFolder\IEEE documents\March 2020 Atlanta\11-20-xxxx-00-00be-pdt-phy-frequency-tolerance.docx</vt:lpwstr>
  </property>
</Properties>
</file>