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Pr="006F0282" w:rsidRDefault="00694F0A" w:rsidP="00694F0A">
      <w:pPr>
        <w:pStyle w:val="T1"/>
        <w:pBdr>
          <w:bottom w:val="single" w:sz="6" w:space="0" w:color="auto"/>
        </w:pBdr>
        <w:spacing w:after="240"/>
        <w:rPr>
          <w:rFonts w:asciiTheme="minorHAnsi" w:hAnsiTheme="minorHAnsi" w:cstheme="minorHAnsi"/>
          <w:sz w:val="24"/>
          <w:szCs w:val="24"/>
        </w:rPr>
      </w:pPr>
      <w:r w:rsidRPr="006F0282">
        <w:rPr>
          <w:rFonts w:asciiTheme="minorHAnsi" w:hAnsiTheme="minorHAnsi" w:cstheme="minorHAnsi"/>
          <w:sz w:val="24"/>
          <w:szCs w:val="24"/>
        </w:rPr>
        <w:t>IEEE P802.11</w:t>
      </w:r>
      <w:r w:rsidRPr="006F0282">
        <w:rPr>
          <w:rFonts w:asciiTheme="minorHAnsi" w:hAnsiTheme="minorHAnsi" w:cstheme="minorHAnsi"/>
          <w:sz w:val="24"/>
          <w:szCs w:val="24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1019"/>
        <w:gridCol w:w="2851"/>
      </w:tblGrid>
      <w:tr w:rsidR="00694F0A" w:rsidRPr="006F0282" w:rsidTr="005E43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6F0282" w:rsidRDefault="00731ADC" w:rsidP="00732A79">
            <w:pPr>
              <w:pStyle w:val="T2"/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Resource unit-Interleaving for RUs and </w:t>
            </w:r>
            <w:proofErr w:type="spellStart"/>
            <w:r w:rsidR="00732A79" w:rsidRPr="006F0282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>Multipe</w:t>
            </w:r>
            <w:proofErr w:type="spellEnd"/>
            <w:r w:rsidRPr="006F0282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 RUs</w:t>
            </w:r>
          </w:p>
        </w:tc>
      </w:tr>
      <w:tr w:rsidR="00694F0A" w:rsidRPr="006F0282" w:rsidTr="005E43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6F0282" w:rsidRDefault="00694F0A" w:rsidP="007246F5">
            <w:pPr>
              <w:pStyle w:val="T2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  <w:rPrChange w:id="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</w:rPr>
              <w:t>Date:</w:t>
            </w:r>
            <w:r w:rsidR="00693FDD" w:rsidRPr="006F028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2020</w:t>
            </w:r>
            <w:r w:rsidRPr="006F0282">
              <w:rPr>
                <w:rFonts w:asciiTheme="minorHAnsi" w:hAnsiTheme="minorHAnsi" w:cstheme="minorHAnsi"/>
                <w:b w:val="0"/>
                <w:sz w:val="24"/>
                <w:szCs w:val="24"/>
              </w:rPr>
              <w:t>-</w:t>
            </w:r>
            <w:r w:rsidRPr="006F0282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1" w:author="Jianhan Liu" w:date="2020-09-20T21:30:00Z">
                  <w:rPr>
                    <w:rFonts w:asciiTheme="minorHAnsi" w:hAnsiTheme="minorHAnsi" w:cstheme="minorHAnsi"/>
                    <w:b w:val="0"/>
                    <w:sz w:val="24"/>
                    <w:szCs w:val="24"/>
                    <w:lang w:eastAsia="zh-CN"/>
                  </w:rPr>
                </w:rPrChange>
              </w:rPr>
              <w:t>0</w:t>
            </w:r>
            <w:r w:rsidR="007246F5" w:rsidRPr="006F0282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2" w:author="Jianhan Liu" w:date="2020-09-20T21:30:00Z">
                  <w:rPr>
                    <w:rFonts w:asciiTheme="minorHAnsi" w:hAnsiTheme="minorHAnsi" w:cstheme="minorHAnsi"/>
                    <w:b w:val="0"/>
                    <w:sz w:val="24"/>
                    <w:szCs w:val="24"/>
                    <w:lang w:eastAsia="zh-CN"/>
                  </w:rPr>
                </w:rPrChange>
              </w:rPr>
              <w:t>9</w:t>
            </w:r>
            <w:r w:rsidRPr="006F0282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3" w:author="Jianhan Liu" w:date="2020-09-20T21:30:00Z">
                  <w:rPr>
                    <w:rFonts w:asciiTheme="minorHAnsi" w:hAnsiTheme="minorHAnsi" w:cstheme="minorHAnsi"/>
                    <w:b w:val="0"/>
                    <w:sz w:val="24"/>
                    <w:szCs w:val="24"/>
                    <w:lang w:eastAsia="zh-CN"/>
                  </w:rPr>
                </w:rPrChange>
              </w:rPr>
              <w:t>-06</w:t>
            </w:r>
          </w:p>
        </w:tc>
      </w:tr>
      <w:tr w:rsidR="00694F0A" w:rsidRPr="006F0282" w:rsidTr="005E43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</w:rPr>
              <w:t>Author(s):</w:t>
            </w:r>
          </w:p>
        </w:tc>
      </w:tr>
      <w:tr w:rsidR="00694F0A" w:rsidRPr="006F0282" w:rsidTr="005E4360">
        <w:trPr>
          <w:jc w:val="center"/>
        </w:trPr>
        <w:tc>
          <w:tcPr>
            <w:tcW w:w="1711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  <w:rPrChange w:id="4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5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  <w:rPrChange w:id="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7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Address</w:t>
            </w:r>
          </w:p>
        </w:tc>
        <w:tc>
          <w:tcPr>
            <w:tcW w:w="1019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  <w:rPrChange w:id="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9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Phone</w:t>
            </w:r>
          </w:p>
        </w:tc>
        <w:tc>
          <w:tcPr>
            <w:tcW w:w="2851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  <w:rPrChange w:id="1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11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Email</w:t>
            </w:r>
          </w:p>
        </w:tc>
      </w:tr>
      <w:tr w:rsidR="00694F0A" w:rsidRPr="006F0282" w:rsidTr="005E4360">
        <w:trPr>
          <w:jc w:val="center"/>
        </w:trPr>
        <w:tc>
          <w:tcPr>
            <w:tcW w:w="1711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2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3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4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5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16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1019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17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2851" w:type="dxa"/>
            <w:vAlign w:val="center"/>
          </w:tcPr>
          <w:p w:rsidR="00694F0A" w:rsidRPr="006F0282" w:rsidRDefault="00694F0A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8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19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  <w:t>Jianhan.liu@mediatek.com</w:t>
            </w:r>
          </w:p>
        </w:tc>
      </w:tr>
      <w:tr w:rsidR="00341A63" w:rsidRPr="006F0282" w:rsidTr="005E4360">
        <w:trPr>
          <w:jc w:val="center"/>
        </w:trPr>
        <w:tc>
          <w:tcPr>
            <w:tcW w:w="1711" w:type="dxa"/>
            <w:vAlign w:val="center"/>
          </w:tcPr>
          <w:p w:rsidR="00341A63" w:rsidRPr="006F0282" w:rsidRDefault="001B4FC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20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val="en-US" w:eastAsia="zh-CN"/>
                <w:rPrChange w:id="21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val="en-US" w:eastAsia="zh-CN"/>
                  </w:rPr>
                </w:rPrChange>
              </w:rPr>
              <w:t>Junghoon Suh</w:t>
            </w:r>
          </w:p>
        </w:tc>
        <w:tc>
          <w:tcPr>
            <w:tcW w:w="1472" w:type="dxa"/>
            <w:vAlign w:val="center"/>
          </w:tcPr>
          <w:p w:rsidR="00341A63" w:rsidRPr="006F0282" w:rsidRDefault="001B4FC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22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23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24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1019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25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2851" w:type="dxa"/>
            <w:vAlign w:val="center"/>
          </w:tcPr>
          <w:p w:rsidR="00341A63" w:rsidRPr="006F0282" w:rsidRDefault="00554C6D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26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 w:val="0"/>
                <w:kern w:val="24"/>
                <w:sz w:val="24"/>
                <w:szCs w:val="24"/>
                <w:rPrChange w:id="27" w:author="Jianhan Liu" w:date="2020-09-20T21:30:00Z">
                  <w:rPr>
                    <w:b w:val="0"/>
                    <w:kern w:val="24"/>
                    <w:sz w:val="22"/>
                  </w:rPr>
                </w:rPrChange>
              </w:rPr>
              <w:t>junghoon.suh@huawei.com</w:t>
            </w:r>
          </w:p>
        </w:tc>
      </w:tr>
      <w:tr w:rsidR="00341A63" w:rsidRPr="006F0282" w:rsidTr="005E4360">
        <w:trPr>
          <w:jc w:val="center"/>
        </w:trPr>
        <w:tc>
          <w:tcPr>
            <w:tcW w:w="1711" w:type="dxa"/>
            <w:vAlign w:val="center"/>
          </w:tcPr>
          <w:p w:rsidR="00341A63" w:rsidRPr="006F0282" w:rsidRDefault="004A410F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28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29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  <w:t>Ruchen Duan</w:t>
            </w:r>
          </w:p>
        </w:tc>
        <w:tc>
          <w:tcPr>
            <w:tcW w:w="1472" w:type="dxa"/>
            <w:vAlign w:val="center"/>
          </w:tcPr>
          <w:p w:rsidR="00341A63" w:rsidRPr="006F0282" w:rsidRDefault="004A410F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30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31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  <w:lang w:eastAsia="zh-CN"/>
                  </w:rPr>
                </w:rPrChange>
              </w:rPr>
              <w:t>Samsung</w:t>
            </w:r>
          </w:p>
        </w:tc>
        <w:tc>
          <w:tcPr>
            <w:tcW w:w="2970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32" w:author="Jianhan Liu" w:date="2020-09-20T21:30:00Z">
                  <w:rPr>
                    <w:rFonts w:eastAsiaTheme="majorEastAsia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1019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rPrChange w:id="33" w:author="Jianhan Liu" w:date="2020-09-20T21:30:00Z">
                  <w:rPr>
                    <w:rFonts w:eastAsiaTheme="majorEastAsia"/>
                    <w:b w:val="0"/>
                    <w:sz w:val="20"/>
                    <w:szCs w:val="24"/>
                  </w:rPr>
                </w:rPrChange>
              </w:rPr>
            </w:pPr>
          </w:p>
        </w:tc>
        <w:tc>
          <w:tcPr>
            <w:tcW w:w="2851" w:type="dxa"/>
            <w:vAlign w:val="center"/>
          </w:tcPr>
          <w:p w:rsidR="00341A63" w:rsidRPr="006F0282" w:rsidRDefault="00554C6D" w:rsidP="005E4360">
            <w:pPr>
              <w:pStyle w:val="T2"/>
              <w:spacing w:after="0"/>
              <w:ind w:left="0" w:right="0"/>
              <w:rPr>
                <w:rFonts w:asciiTheme="minorHAnsi" w:eastAsiaTheme="majorEastAsia" w:hAnsiTheme="minorHAnsi" w:cstheme="minorHAnsi"/>
                <w:b w:val="0"/>
                <w:sz w:val="24"/>
                <w:szCs w:val="24"/>
                <w:lang w:eastAsia="zh-CN"/>
                <w:rPrChange w:id="34" w:author="Jianhan Liu" w:date="2020-09-20T21:30:00Z">
                  <w:rPr>
                    <w:rFonts w:eastAsiaTheme="majorEastAsia"/>
                    <w:b w:val="0"/>
                    <w:sz w:val="20"/>
                    <w:szCs w:val="24"/>
                    <w:lang w:eastAsia="zh-CN"/>
                  </w:rPr>
                </w:rPrChange>
              </w:rPr>
            </w:pPr>
            <w:r w:rsidRPr="006F0282">
              <w:rPr>
                <w:rFonts w:asciiTheme="minorHAnsi" w:eastAsiaTheme="majorEastAsia" w:hAnsiTheme="minorHAnsi" w:cstheme="minorHAnsi"/>
                <w:b w:val="0"/>
                <w:kern w:val="24"/>
                <w:sz w:val="24"/>
                <w:szCs w:val="24"/>
                <w:rPrChange w:id="35" w:author="Jianhan Liu" w:date="2020-09-20T21:30:00Z">
                  <w:rPr>
                    <w:rFonts w:eastAsiaTheme="majorEastAsia"/>
                    <w:b w:val="0"/>
                    <w:kern w:val="24"/>
                    <w:sz w:val="20"/>
                  </w:rPr>
                </w:rPrChange>
              </w:rPr>
              <w:t>r.duan@samsung.com</w:t>
            </w:r>
          </w:p>
        </w:tc>
      </w:tr>
      <w:tr w:rsidR="00341A63" w:rsidRPr="006F0282" w:rsidTr="005E4360">
        <w:trPr>
          <w:jc w:val="center"/>
        </w:trPr>
        <w:tc>
          <w:tcPr>
            <w:tcW w:w="1711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36" w:author="Jianhan Liu" w:date="2020-09-20T21:30:00Z">
                  <w:rPr>
                    <w:rFonts w:asciiTheme="minorHAnsi" w:hAnsiTheme="minorHAnsi" w:cstheme="minorHAnsi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</w:p>
        </w:tc>
        <w:tc>
          <w:tcPr>
            <w:tcW w:w="1472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37" w:author="Jianhan Liu" w:date="2020-09-20T21:30:00Z">
                  <w:rPr>
                    <w:rFonts w:asciiTheme="minorHAnsi" w:hAnsiTheme="minorHAnsi" w:cstheme="minorHAnsi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</w:p>
        </w:tc>
        <w:tc>
          <w:tcPr>
            <w:tcW w:w="2970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4"/>
                <w:szCs w:val="24"/>
                <w:rPrChange w:id="38" w:author="Jianhan Liu" w:date="2020-09-20T21:30:00Z">
                  <w:rPr>
                    <w:rFonts w:asciiTheme="minorHAnsi" w:hAnsiTheme="minorHAnsi" w:cstheme="minorHAnsi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1019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4"/>
                <w:szCs w:val="24"/>
                <w:rPrChange w:id="39" w:author="Jianhan Liu" w:date="2020-09-20T21:30:00Z">
                  <w:rPr>
                    <w:rFonts w:asciiTheme="minorHAnsi" w:hAnsiTheme="minorHAnsi" w:cstheme="minorHAnsi"/>
                    <w:b w:val="0"/>
                    <w:sz w:val="22"/>
                    <w:szCs w:val="24"/>
                  </w:rPr>
                </w:rPrChange>
              </w:rPr>
            </w:pPr>
          </w:p>
        </w:tc>
        <w:tc>
          <w:tcPr>
            <w:tcW w:w="2851" w:type="dxa"/>
            <w:vAlign w:val="center"/>
          </w:tcPr>
          <w:p w:rsidR="00341A63" w:rsidRPr="006F0282" w:rsidRDefault="00341A63" w:rsidP="005E43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  <w:rPrChange w:id="40" w:author="Jianhan Liu" w:date="2020-09-20T21:30:00Z">
                  <w:rPr>
                    <w:rFonts w:asciiTheme="minorHAnsi" w:hAnsiTheme="minorHAnsi" w:cstheme="minorHAnsi"/>
                    <w:b w:val="0"/>
                    <w:sz w:val="22"/>
                    <w:szCs w:val="24"/>
                    <w:lang w:eastAsia="zh-CN"/>
                  </w:rPr>
                </w:rPrChange>
              </w:rPr>
            </w:pPr>
          </w:p>
        </w:tc>
      </w:tr>
    </w:tbl>
    <w:p w:rsidR="00372F00" w:rsidRPr="006F0282" w:rsidRDefault="00372F00" w:rsidP="00694F0A">
      <w:pPr>
        <w:rPr>
          <w:rFonts w:asciiTheme="minorHAnsi" w:hAnsiTheme="minorHAnsi" w:cstheme="minorHAnsi"/>
        </w:rPr>
      </w:pPr>
    </w:p>
    <w:p w:rsidR="00341A63" w:rsidRPr="006F0282" w:rsidRDefault="00341A63" w:rsidP="00694F0A">
      <w:pPr>
        <w:rPr>
          <w:rFonts w:asciiTheme="minorHAnsi" w:hAnsiTheme="minorHAnsi" w:cstheme="minorHAnsi"/>
          <w:rPrChange w:id="4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694F0A" w:rsidRPr="006F0282" w:rsidRDefault="00694F0A" w:rsidP="00694F0A">
      <w:pPr>
        <w:rPr>
          <w:rFonts w:asciiTheme="minorHAnsi" w:hAnsiTheme="minorHAnsi" w:cstheme="minorHAnsi"/>
          <w:rPrChange w:id="42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43" w:author="Jianhan Liu" w:date="2020-09-20T21:30:00Z">
            <w:rPr>
              <w:rFonts w:asciiTheme="minorHAnsi" w:hAnsiTheme="minorHAnsi" w:cstheme="minorHAnsi"/>
            </w:rPr>
          </w:rPrChange>
        </w:rPr>
        <w:t xml:space="preserve">Abstract: </w:t>
      </w:r>
    </w:p>
    <w:p w:rsidR="00694F0A" w:rsidRPr="006F0282" w:rsidRDefault="00694F0A" w:rsidP="00694F0A">
      <w:pPr>
        <w:rPr>
          <w:rFonts w:asciiTheme="minorHAnsi" w:hAnsiTheme="minorHAnsi" w:cstheme="minorHAnsi"/>
          <w:rPrChange w:id="44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694F0A" w:rsidRPr="006F0282" w:rsidRDefault="00694F0A" w:rsidP="00694F0A">
      <w:pPr>
        <w:rPr>
          <w:rFonts w:asciiTheme="minorHAnsi" w:hAnsiTheme="minorHAnsi" w:cstheme="minorHAnsi"/>
          <w:rPrChange w:id="45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46" w:author="Jianhan Liu" w:date="2020-09-20T21:30:00Z">
            <w:rPr>
              <w:rFonts w:asciiTheme="minorHAnsi" w:hAnsiTheme="minorHAnsi" w:cstheme="minorHAnsi"/>
            </w:rPr>
          </w:rPrChange>
        </w:rPr>
        <w:t xml:space="preserve">This document contains </w:t>
      </w:r>
      <w:r w:rsidR="003339BE" w:rsidRPr="006F0282">
        <w:rPr>
          <w:rFonts w:asciiTheme="minorHAnsi" w:hAnsiTheme="minorHAnsi" w:cstheme="minorHAnsi"/>
          <w:rPrChange w:id="47" w:author="Jianhan Liu" w:date="2020-09-20T21:30:00Z">
            <w:rPr>
              <w:rFonts w:asciiTheme="minorHAnsi" w:hAnsiTheme="minorHAnsi" w:cstheme="minorHAnsi"/>
            </w:rPr>
          </w:rPrChange>
        </w:rPr>
        <w:t>draft text of the following motions in [1]:</w:t>
      </w:r>
      <w:r w:rsidRPr="006F0282">
        <w:rPr>
          <w:rFonts w:asciiTheme="minorHAnsi" w:hAnsiTheme="minorHAnsi" w:cstheme="minorHAnsi"/>
          <w:bCs/>
          <w:rPrChange w:id="48" w:author="Jianhan Liu" w:date="2020-09-20T21:30:00Z">
            <w:rPr>
              <w:rFonts w:asciiTheme="minorHAnsi" w:hAnsiTheme="minorHAnsi" w:cstheme="minorHAnsi"/>
              <w:bCs/>
            </w:rPr>
          </w:rPrChange>
        </w:rPr>
        <w:t xml:space="preserve"> </w:t>
      </w:r>
      <w:r w:rsidRPr="006F0282">
        <w:rPr>
          <w:rFonts w:asciiTheme="minorHAnsi" w:hAnsiTheme="minorHAnsi" w:cstheme="minorHAnsi"/>
          <w:rPrChange w:id="49" w:author="Jianhan Liu" w:date="2020-09-20T21:30:00Z">
            <w:rPr>
              <w:rFonts w:asciiTheme="minorHAnsi" w:hAnsiTheme="minorHAnsi" w:cstheme="minorHAnsi"/>
            </w:rPr>
          </w:rPrChange>
        </w:rPr>
        <w:t xml:space="preserve"> </w:t>
      </w:r>
    </w:p>
    <w:p w:rsidR="00694F0A" w:rsidRPr="006F0282" w:rsidRDefault="00694F0A" w:rsidP="00694F0A">
      <w:pPr>
        <w:rPr>
          <w:rFonts w:asciiTheme="minorHAnsi" w:hAnsiTheme="minorHAnsi" w:cstheme="minorHAnsi"/>
          <w:rPrChange w:id="5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D5007A" w:rsidP="00694F0A">
      <w:pPr>
        <w:rPr>
          <w:rFonts w:asciiTheme="minorHAnsi" w:hAnsiTheme="minorHAnsi" w:cstheme="minorHAnsi"/>
          <w:rPrChange w:id="51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52" w:author="Jianhan Liu" w:date="2020-09-20T21:30:00Z">
            <w:rPr>
              <w:rFonts w:asciiTheme="minorHAnsi" w:hAnsiTheme="minorHAnsi" w:cstheme="minorHAnsi"/>
            </w:rPr>
          </w:rPrChange>
        </w:rPr>
        <w:t>82, 92, 112(SP#12, SP#14), 115(SP#66, SP#67, SP#68, SP#69), 111 (#SP0611-02,  #SP0611-03, , #SP0611-04, , #SP0611-05, , #SP0611-06)</w:t>
      </w:r>
      <w:r w:rsidR="008F3078" w:rsidRPr="006F0282">
        <w:rPr>
          <w:rFonts w:asciiTheme="minorHAnsi" w:hAnsiTheme="minorHAnsi" w:cstheme="minorHAnsi"/>
          <w:rPrChange w:id="53" w:author="Jianhan Liu" w:date="2020-09-20T21:30:00Z">
            <w:rPr>
              <w:rFonts w:asciiTheme="minorHAnsi" w:hAnsiTheme="minorHAnsi" w:cstheme="minorHAnsi"/>
            </w:rPr>
          </w:rPrChange>
        </w:rPr>
        <w:t>, SP #149</w:t>
      </w:r>
    </w:p>
    <w:p w:rsidR="001F56FF" w:rsidRPr="006F0282" w:rsidRDefault="001F56FF">
      <w:pPr>
        <w:rPr>
          <w:rFonts w:asciiTheme="minorHAnsi" w:hAnsiTheme="minorHAnsi" w:cstheme="minorHAnsi"/>
          <w:rPrChange w:id="54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1F56FF" w:rsidRPr="006F0282" w:rsidRDefault="001F56FF">
      <w:pPr>
        <w:rPr>
          <w:rFonts w:asciiTheme="minorHAnsi" w:hAnsiTheme="minorHAnsi" w:cstheme="minorHAnsi"/>
          <w:rPrChange w:id="55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1F56FF" w:rsidRPr="006F0282" w:rsidRDefault="001F56FF">
      <w:pPr>
        <w:rPr>
          <w:rFonts w:asciiTheme="minorHAnsi" w:hAnsiTheme="minorHAnsi" w:cstheme="minorHAnsi"/>
          <w:rPrChange w:id="56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57" w:author="Jianhan Liu" w:date="2020-09-20T21:30:00Z">
            <w:rPr>
              <w:rFonts w:asciiTheme="minorHAnsi" w:hAnsiTheme="minorHAnsi" w:cstheme="minorHAnsi"/>
            </w:rPr>
          </w:rPrChange>
        </w:rPr>
        <w:br w:type="page"/>
      </w:r>
    </w:p>
    <w:p w:rsidR="00817421" w:rsidRPr="006F0282" w:rsidRDefault="00817421">
      <w:pPr>
        <w:rPr>
          <w:rFonts w:asciiTheme="minorHAnsi" w:eastAsia="SimSun" w:hAnsiTheme="minorHAnsi" w:cstheme="minorHAnsi"/>
          <w:b/>
          <w:bCs/>
          <w:lang w:eastAsia="en-US"/>
          <w:rPrChange w:id="58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</w:pPr>
    </w:p>
    <w:p w:rsidR="00817421" w:rsidRPr="006F0282" w:rsidRDefault="00817421">
      <w:pPr>
        <w:rPr>
          <w:rFonts w:asciiTheme="minorHAnsi" w:eastAsia="SimSun" w:hAnsiTheme="minorHAnsi" w:cstheme="minorHAnsi"/>
          <w:b/>
          <w:bCs/>
          <w:lang w:eastAsia="en-US"/>
          <w:rPrChange w:id="59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</w:pPr>
    </w:p>
    <w:p w:rsidR="00B433DA" w:rsidRPr="006F0282" w:rsidDel="008A1911" w:rsidRDefault="00CF3470">
      <w:pPr>
        <w:rPr>
          <w:del w:id="60" w:author="Jianhan Liu" w:date="2020-09-20T21:10:00Z"/>
          <w:rFonts w:asciiTheme="minorHAnsi" w:hAnsiTheme="minorHAnsi" w:cstheme="minorHAnsi"/>
          <w:rPrChange w:id="61" w:author="Jianhan Liu" w:date="2020-09-20T21:30:00Z">
            <w:rPr>
              <w:del w:id="62" w:author="Jianhan Liu" w:date="2020-09-20T21:10:00Z"/>
              <w:rFonts w:asciiTheme="minorHAnsi" w:hAnsiTheme="minorHAnsi" w:cstheme="minorHAnsi"/>
            </w:rPr>
          </w:rPrChange>
        </w:rPr>
      </w:pPr>
      <w:r w:rsidRPr="006F0282">
        <w:rPr>
          <w:rFonts w:asciiTheme="minorHAnsi" w:eastAsia="SimSun" w:hAnsiTheme="minorHAnsi" w:cstheme="minorHAnsi"/>
          <w:b/>
          <w:bCs/>
          <w:lang w:eastAsia="en-US"/>
          <w:rPrChange w:id="63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>34</w:t>
      </w:r>
      <w:r w:rsidR="00817421" w:rsidRPr="006F0282">
        <w:rPr>
          <w:rFonts w:asciiTheme="minorHAnsi" w:eastAsia="SimSun" w:hAnsiTheme="minorHAnsi" w:cstheme="minorHAnsi"/>
          <w:b/>
          <w:bCs/>
          <w:lang w:eastAsia="en-US"/>
          <w:rPrChange w:id="64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 xml:space="preserve">.3.12.8 BCC </w:t>
      </w:r>
      <w:proofErr w:type="spellStart"/>
      <w:r w:rsidR="00D42D2E" w:rsidRPr="006F0282">
        <w:rPr>
          <w:rFonts w:asciiTheme="minorHAnsi" w:eastAsia="SimSun" w:hAnsiTheme="minorHAnsi" w:cstheme="minorHAnsi"/>
          <w:b/>
          <w:bCs/>
          <w:lang w:eastAsia="en-US"/>
          <w:rPrChange w:id="65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>interleavers</w:t>
      </w:r>
      <w:proofErr w:type="spellEnd"/>
      <w:r w:rsidR="00D42D2E" w:rsidRPr="006F0282">
        <w:rPr>
          <w:rFonts w:asciiTheme="minorHAnsi" w:eastAsia="SimSun" w:hAnsiTheme="minorHAnsi" w:cstheme="minorHAnsi"/>
          <w:b/>
          <w:bCs/>
          <w:lang w:eastAsia="en-US"/>
          <w:rPrChange w:id="66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 xml:space="preserve"> </w:t>
      </w:r>
    </w:p>
    <w:p w:rsidR="008B4AED" w:rsidRPr="006F0282" w:rsidDel="008A1911" w:rsidRDefault="008B4AED">
      <w:pPr>
        <w:rPr>
          <w:del w:id="67" w:author="Jianhan Liu" w:date="2020-09-20T21:10:00Z"/>
          <w:rFonts w:asciiTheme="minorHAnsi" w:hAnsiTheme="minorHAnsi" w:cstheme="minorHAnsi"/>
          <w:rPrChange w:id="68" w:author="Jianhan Liu" w:date="2020-09-20T21:30:00Z">
            <w:rPr>
              <w:del w:id="69" w:author="Jianhan Liu" w:date="2020-09-20T21:10:00Z"/>
              <w:rFonts w:asciiTheme="minorHAnsi" w:hAnsiTheme="minorHAnsi" w:cstheme="minorHAnsi"/>
            </w:rPr>
          </w:rPrChange>
        </w:rPr>
      </w:pPr>
    </w:p>
    <w:p w:rsidR="008B4AED" w:rsidRPr="006F0282" w:rsidDel="008A1911" w:rsidRDefault="008B4AED" w:rsidP="008B4AED">
      <w:pPr>
        <w:rPr>
          <w:del w:id="70" w:author="Jianhan Liu" w:date="2020-09-20T21:09:00Z"/>
          <w:rFonts w:asciiTheme="minorHAnsi" w:hAnsiTheme="minorHAnsi" w:cstheme="minorHAnsi"/>
          <w:rPrChange w:id="71" w:author="Jianhan Liu" w:date="2020-09-20T21:30:00Z">
            <w:rPr>
              <w:del w:id="72" w:author="Jianhan Liu" w:date="2020-09-20T21:09:00Z"/>
              <w:rFonts w:asciiTheme="minorHAnsi" w:hAnsiTheme="minorHAnsi" w:cstheme="minorHAnsi"/>
            </w:rPr>
          </w:rPrChange>
        </w:rPr>
      </w:pPr>
      <w:del w:id="73" w:author="Jianhan Liu" w:date="2020-09-20T21:09:00Z">
        <w:r w:rsidRPr="006F0282" w:rsidDel="008A1911">
          <w:rPr>
            <w:rFonts w:asciiTheme="minorHAnsi" w:hAnsiTheme="minorHAnsi" w:cstheme="minorHAnsi"/>
            <w:rPrChange w:id="74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BCC is applicable </w:delText>
        </w:r>
        <w:r w:rsidR="003B76FA" w:rsidRPr="006F0282" w:rsidDel="008A1911">
          <w:rPr>
            <w:rFonts w:asciiTheme="minorHAnsi" w:hAnsiTheme="minorHAnsi" w:cstheme="minorHAnsi"/>
            <w:rPrChange w:id="75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for small-size RUs, </w:delText>
        </w:r>
        <w:r w:rsidR="00A64C1F" w:rsidRPr="006F0282" w:rsidDel="008A1911">
          <w:rPr>
            <w:rFonts w:asciiTheme="minorHAnsi" w:hAnsiTheme="minorHAnsi" w:cstheme="minorHAnsi"/>
            <w:rPrChange w:id="76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MRUs </w:delText>
        </w:r>
        <w:r w:rsidR="003B76FA" w:rsidRPr="006F0282" w:rsidDel="008A1911">
          <w:rPr>
            <w:rFonts w:asciiTheme="minorHAnsi" w:hAnsiTheme="minorHAnsi" w:cstheme="minorHAnsi"/>
            <w:rPrChange w:id="77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and 242 tone RU </w:delText>
        </w:r>
        <w:r w:rsidR="00A64C1F" w:rsidRPr="006F0282" w:rsidDel="008A1911">
          <w:rPr>
            <w:rFonts w:asciiTheme="minorHAnsi" w:hAnsiTheme="minorHAnsi" w:cstheme="minorHAnsi"/>
            <w:rPrChange w:id="78" w:author="Jianhan Liu" w:date="2020-09-20T21:30:00Z">
              <w:rPr>
                <w:rFonts w:asciiTheme="minorHAnsi" w:hAnsiTheme="minorHAnsi" w:cstheme="minorHAnsi"/>
              </w:rPr>
            </w:rPrChange>
          </w:rPr>
          <w:delText>with</w:delText>
        </w:r>
        <w:r w:rsidRPr="006F0282" w:rsidDel="008A1911">
          <w:rPr>
            <w:rFonts w:asciiTheme="minorHAnsi" w:hAnsiTheme="minorHAnsi" w:cstheme="minorHAnsi"/>
            <w:rPrChange w:id="79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less than</w:delText>
        </w:r>
        <w:r w:rsidR="00A64C1F" w:rsidRPr="006F0282" w:rsidDel="008A1911">
          <w:rPr>
            <w:rFonts w:asciiTheme="minorHAnsi" w:hAnsiTheme="minorHAnsi" w:cstheme="minorHAnsi"/>
            <w:rPrChange w:id="80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or equal to 4</w:delText>
        </w:r>
        <w:r w:rsidRPr="006F0282" w:rsidDel="008A1911">
          <w:rPr>
            <w:rFonts w:asciiTheme="minorHAnsi" w:hAnsiTheme="minorHAnsi" w:cstheme="minorHAnsi"/>
            <w:rPrChange w:id="81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spatial streams and </w:delText>
        </w:r>
        <w:r w:rsidR="00A64C1F" w:rsidRPr="006F0282" w:rsidDel="008A1911">
          <w:rPr>
            <w:rFonts w:asciiTheme="minorHAnsi" w:hAnsiTheme="minorHAnsi" w:cstheme="minorHAnsi"/>
            <w:rPrChange w:id="82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modulation size less than or equal to </w:delText>
        </w:r>
        <w:r w:rsidRPr="006F0282" w:rsidDel="008A1911">
          <w:rPr>
            <w:rFonts w:asciiTheme="minorHAnsi" w:hAnsiTheme="minorHAnsi" w:cstheme="minorHAnsi"/>
            <w:rPrChange w:id="83" w:author="Jianhan Liu" w:date="2020-09-20T21:30:00Z">
              <w:rPr>
                <w:rFonts w:asciiTheme="minorHAnsi" w:hAnsiTheme="minorHAnsi" w:cstheme="minorHAnsi"/>
              </w:rPr>
            </w:rPrChange>
          </w:rPr>
          <w:delText>256 QAM.</w:delText>
        </w:r>
      </w:del>
      <w:ins w:id="84" w:author="Jianhan Liu" w:date="2020-09-20T21:10:00Z">
        <w:r w:rsidR="008A1911" w:rsidRPr="006F0282">
          <w:rPr>
            <w:rFonts w:asciiTheme="minorHAnsi" w:hAnsiTheme="minorHAnsi" w:cstheme="minorHAnsi"/>
            <w:rPrChange w:id="85" w:author="Jianhan Liu" w:date="2020-09-20T21:30:00Z">
              <w:rPr>
                <w:rFonts w:asciiTheme="minorHAnsi" w:hAnsiTheme="minorHAnsi" w:cstheme="minorHAnsi"/>
              </w:rPr>
            </w:rPrChange>
          </w:rPr>
          <w:t xml:space="preserve"> BCC is applicable only to an RU or an MRU of size no larger than 242 tones, with number of spatial streams less than or equal to 4 and with one of the following modulations: BPSK, QPSK, 16-QAM, 64-QAM or 256-QAM.</w:t>
        </w:r>
      </w:ins>
    </w:p>
    <w:p w:rsidR="00A64C1F" w:rsidRPr="006F0282" w:rsidRDefault="00A64C1F" w:rsidP="008B4AED">
      <w:pPr>
        <w:rPr>
          <w:rFonts w:asciiTheme="minorHAnsi" w:hAnsiTheme="minorHAnsi" w:cstheme="minorHAnsi"/>
          <w:rPrChange w:id="86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92810" w:rsidRPr="006F0282" w:rsidRDefault="00A64C1F" w:rsidP="00292810">
      <w:pPr>
        <w:rPr>
          <w:rFonts w:asciiTheme="minorHAnsi" w:hAnsiTheme="minorHAnsi" w:cstheme="minorHAnsi"/>
          <w:rPrChange w:id="87" w:author="Jianhan Liu" w:date="2020-09-20T21:30:00Z">
            <w:rPr>
              <w:rFonts w:asciiTheme="minorHAnsi" w:hAnsiTheme="minorHAnsi" w:cstheme="minorHAnsi"/>
            </w:rPr>
          </w:rPrChange>
        </w:rPr>
      </w:pPr>
      <w:del w:id="88" w:author="Jianhan Liu" w:date="2020-09-20T21:11:00Z">
        <w:r w:rsidRPr="006F0282" w:rsidDel="008A1911">
          <w:rPr>
            <w:rFonts w:asciiTheme="minorHAnsi" w:hAnsiTheme="minorHAnsi" w:cstheme="minorHAnsi"/>
            <w:rPrChange w:id="89" w:author="Jianhan Liu" w:date="2020-09-20T21:30:00Z">
              <w:rPr>
                <w:rFonts w:asciiTheme="minorHAnsi" w:hAnsiTheme="minorHAnsi" w:cstheme="minorHAnsi"/>
              </w:rPr>
            </w:rPrChange>
          </w:rPr>
          <w:delText>BCC encoder can be used for small-size</w:delText>
        </w:r>
        <w:r w:rsidRPr="006F0282" w:rsidDel="008A1911">
          <w:rPr>
            <w:rFonts w:asciiTheme="minorHAnsi" w:hAnsiTheme="minorHAnsi" w:cstheme="minorHAnsi"/>
            <w:color w:val="0070C0"/>
            <w:rPrChange w:id="90" w:author="Jianhan Liu" w:date="2020-09-20T21:30:00Z">
              <w:rPr>
                <w:rFonts w:asciiTheme="minorHAnsi" w:hAnsiTheme="minorHAnsi" w:cstheme="minorHAnsi"/>
                <w:color w:val="0070C0"/>
              </w:rPr>
            </w:rPrChange>
          </w:rPr>
          <w:delText xml:space="preserve"> </w:delText>
        </w:r>
        <w:r w:rsidRPr="006F0282" w:rsidDel="008A1911">
          <w:rPr>
            <w:rFonts w:asciiTheme="minorHAnsi" w:hAnsiTheme="minorHAnsi" w:cstheme="minorHAnsi"/>
            <w:rPrChange w:id="91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MRUs. </w:delText>
        </w:r>
      </w:del>
      <w:r w:rsidR="008B4AED" w:rsidRPr="006F0282">
        <w:rPr>
          <w:rFonts w:asciiTheme="minorHAnsi" w:hAnsiTheme="minorHAnsi" w:cstheme="minorHAnsi"/>
          <w:rPrChange w:id="92" w:author="Jianhan Liu" w:date="2020-09-20T21:30:00Z">
            <w:rPr>
              <w:rFonts w:asciiTheme="minorHAnsi" w:hAnsiTheme="minorHAnsi" w:cstheme="minorHAnsi"/>
            </w:rPr>
          </w:rPrChange>
        </w:rPr>
        <w:t xml:space="preserve">A </w:t>
      </w:r>
      <w:del w:id="93" w:author="Jianhan Liu" w:date="2020-09-20T21:12:00Z">
        <w:r w:rsidR="008B4AED" w:rsidRPr="006F0282" w:rsidDel="008A1911">
          <w:rPr>
            <w:rFonts w:asciiTheme="minorHAnsi" w:hAnsiTheme="minorHAnsi" w:cstheme="minorHAnsi"/>
            <w:rPrChange w:id="94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joint </w:delText>
        </w:r>
      </w:del>
      <w:r w:rsidR="008B4AED" w:rsidRPr="006F0282">
        <w:rPr>
          <w:rFonts w:asciiTheme="minorHAnsi" w:hAnsiTheme="minorHAnsi" w:cstheme="minorHAnsi"/>
          <w:rPrChange w:id="95" w:author="Jianhan Liu" w:date="2020-09-20T21:30:00Z">
            <w:rPr>
              <w:rFonts w:asciiTheme="minorHAnsi" w:hAnsiTheme="minorHAnsi" w:cstheme="minorHAnsi"/>
            </w:rPr>
          </w:rPrChange>
        </w:rPr>
        <w:t xml:space="preserve">BCC encoder is applied to small-size MRUs. </w:t>
      </w:r>
      <w:ins w:id="96" w:author="Jianhan Liu" w:date="2020-09-20T21:12:00Z">
        <w:r w:rsidR="008A1911" w:rsidRPr="006F0282">
          <w:rPr>
            <w:rFonts w:asciiTheme="minorHAnsi" w:hAnsiTheme="minorHAnsi" w:cstheme="minorHAnsi"/>
            <w:rPrChange w:id="97" w:author="Jianhan Liu" w:date="2020-09-20T21:30:00Z">
              <w:rPr>
                <w:rFonts w:asciiTheme="minorHAnsi" w:hAnsiTheme="minorHAnsi" w:cstheme="minorHAnsi"/>
              </w:rPr>
            </w:rPrChange>
          </w:rPr>
          <w:t>The BCC encoded bits are interleaved over the whole MRU".</w:t>
        </w:r>
      </w:ins>
      <w:del w:id="98" w:author="Jianhan Liu" w:date="2020-09-20T21:12:00Z">
        <w:r w:rsidR="008B4AED" w:rsidRPr="006F0282" w:rsidDel="008A1911">
          <w:rPr>
            <w:rFonts w:asciiTheme="minorHAnsi" w:hAnsiTheme="minorHAnsi" w:cstheme="minorHAnsi"/>
            <w:rPrChange w:id="99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The encoded bits from the </w:delText>
        </w:r>
        <w:r w:rsidR="000327EB" w:rsidRPr="006F0282" w:rsidDel="008A1911">
          <w:rPr>
            <w:rFonts w:asciiTheme="minorHAnsi" w:hAnsiTheme="minorHAnsi" w:cstheme="minorHAnsi"/>
            <w:rPrChange w:id="100" w:author="Jianhan Liu" w:date="2020-09-20T21:30:00Z">
              <w:rPr>
                <w:rFonts w:asciiTheme="minorHAnsi" w:hAnsiTheme="minorHAnsi" w:cstheme="minorHAnsi"/>
              </w:rPr>
            </w:rPrChange>
          </w:rPr>
          <w:delText>joint</w:delText>
        </w:r>
        <w:r w:rsidR="008B4AED" w:rsidRPr="006F0282" w:rsidDel="008A1911">
          <w:rPr>
            <w:rFonts w:asciiTheme="minorHAnsi" w:hAnsiTheme="minorHAnsi" w:cstheme="minorHAnsi"/>
            <w:rPrChange w:id="101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BCC are interleaved </w:delText>
        </w:r>
        <w:r w:rsidR="000327EB" w:rsidRPr="006F0282" w:rsidDel="008A1911">
          <w:rPr>
            <w:rFonts w:asciiTheme="minorHAnsi" w:hAnsiTheme="minorHAnsi" w:cstheme="minorHAnsi"/>
            <w:rPrChange w:id="102" w:author="Jianhan Liu" w:date="2020-09-20T21:30:00Z">
              <w:rPr>
                <w:rFonts w:asciiTheme="minorHAnsi" w:hAnsiTheme="minorHAnsi" w:cstheme="minorHAnsi"/>
              </w:rPr>
            </w:rPrChange>
          </w:rPr>
          <w:delText>over the whole</w:delText>
        </w:r>
        <w:r w:rsidR="008B4AED" w:rsidRPr="006F0282" w:rsidDel="008A1911">
          <w:rPr>
            <w:rFonts w:asciiTheme="minorHAnsi" w:hAnsiTheme="minorHAnsi" w:cstheme="minorHAnsi"/>
            <w:rPrChange w:id="103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MRU</w:delText>
        </w:r>
      </w:del>
      <w:r w:rsidR="008B4AED" w:rsidRPr="006F0282">
        <w:rPr>
          <w:rFonts w:asciiTheme="minorHAnsi" w:hAnsiTheme="minorHAnsi" w:cstheme="minorHAnsi"/>
          <w:rPrChange w:id="104" w:author="Jianhan Liu" w:date="2020-09-20T21:30:00Z">
            <w:rPr>
              <w:rFonts w:asciiTheme="minorHAnsi" w:hAnsiTheme="minorHAnsi" w:cstheme="minorHAnsi"/>
            </w:rPr>
          </w:rPrChange>
        </w:rPr>
        <w:t xml:space="preserve">. </w:t>
      </w:r>
      <w:r w:rsidR="000327EB" w:rsidRPr="006F0282">
        <w:rPr>
          <w:rFonts w:asciiTheme="minorHAnsi" w:hAnsiTheme="minorHAnsi" w:cstheme="minorHAnsi"/>
          <w:rPrChange w:id="105" w:author="Jianhan Liu" w:date="2020-09-20T21:30:00Z">
            <w:rPr>
              <w:rFonts w:asciiTheme="minorHAnsi" w:hAnsiTheme="minorHAnsi" w:cstheme="minorHAnsi"/>
            </w:rPr>
          </w:rPrChange>
        </w:rPr>
        <w:t xml:space="preserve">The </w:t>
      </w:r>
      <w:proofErr w:type="spellStart"/>
      <w:r w:rsidR="000327EB" w:rsidRPr="006F0282">
        <w:rPr>
          <w:rFonts w:asciiTheme="minorHAnsi" w:hAnsiTheme="minorHAnsi" w:cstheme="minorHAnsi"/>
          <w:rPrChange w:id="106" w:author="Jianhan Liu" w:date="2020-09-20T21:30:00Z">
            <w:rPr>
              <w:rFonts w:asciiTheme="minorHAnsi" w:hAnsiTheme="minorHAnsi" w:cstheme="minorHAnsi"/>
            </w:rPr>
          </w:rPrChange>
        </w:rPr>
        <w:t>interleaver</w:t>
      </w:r>
      <w:proofErr w:type="spellEnd"/>
      <w:r w:rsidR="000327EB" w:rsidRPr="006F0282">
        <w:rPr>
          <w:rFonts w:asciiTheme="minorHAnsi" w:hAnsiTheme="minorHAnsi" w:cstheme="minorHAnsi"/>
          <w:rPrChange w:id="107" w:author="Jianhan Liu" w:date="2020-09-20T21:30:00Z">
            <w:rPr>
              <w:rFonts w:asciiTheme="minorHAnsi" w:hAnsiTheme="minorHAnsi" w:cstheme="minorHAnsi"/>
            </w:rPr>
          </w:rPrChange>
        </w:rPr>
        <w:t xml:space="preserve"> parameters for BCC encoded MRU are shown in </w:t>
      </w:r>
      <w:r w:rsidR="00292810" w:rsidRPr="006F0282">
        <w:rPr>
          <w:rFonts w:asciiTheme="minorHAnsi" w:hAnsiTheme="minorHAnsi" w:cstheme="minorHAnsi"/>
          <w:rPrChange w:id="108" w:author="Jianhan Liu" w:date="2020-09-20T21:30:00Z">
            <w:rPr>
              <w:rFonts w:asciiTheme="minorHAnsi" w:hAnsiTheme="minorHAnsi" w:cstheme="minorHAnsi"/>
            </w:rPr>
          </w:rPrChange>
        </w:rPr>
        <w:t>T</w:t>
      </w:r>
      <w:r w:rsidR="000327EB" w:rsidRPr="006F0282">
        <w:rPr>
          <w:rFonts w:asciiTheme="minorHAnsi" w:hAnsiTheme="minorHAnsi" w:cstheme="minorHAnsi"/>
          <w:rPrChange w:id="109" w:author="Jianhan Liu" w:date="2020-09-20T21:30:00Z">
            <w:rPr>
              <w:rFonts w:asciiTheme="minorHAnsi" w:hAnsiTheme="minorHAnsi" w:cstheme="minorHAnsi"/>
            </w:rPr>
          </w:rPrChange>
        </w:rPr>
        <w:t xml:space="preserve">able </w:t>
      </w:r>
      <w:r w:rsidR="00292810" w:rsidRPr="006F0282">
        <w:rPr>
          <w:rFonts w:asciiTheme="minorHAnsi" w:hAnsiTheme="minorHAnsi" w:cstheme="minorHAnsi"/>
          <w:rPrChange w:id="110" w:author="Jianhan Liu" w:date="2020-09-20T21:30:00Z">
            <w:rPr>
              <w:rFonts w:asciiTheme="minorHAnsi" w:hAnsiTheme="minorHAnsi" w:cstheme="minorHAnsi"/>
            </w:rPr>
          </w:rPrChange>
        </w:rPr>
        <w:t>34</w:t>
      </w:r>
      <w:r w:rsidR="000327EB" w:rsidRPr="006F0282">
        <w:rPr>
          <w:rFonts w:asciiTheme="minorHAnsi" w:hAnsiTheme="minorHAnsi" w:cstheme="minorHAnsi"/>
          <w:rPrChange w:id="111" w:author="Jianhan Liu" w:date="2020-09-20T21:30:00Z">
            <w:rPr>
              <w:rFonts w:asciiTheme="minorHAnsi" w:hAnsiTheme="minorHAnsi" w:cstheme="minorHAnsi"/>
            </w:rPr>
          </w:rPrChange>
        </w:rPr>
        <w:t>-x1.</w:t>
      </w:r>
      <w:r w:rsidR="00292810" w:rsidRPr="006F0282">
        <w:rPr>
          <w:rFonts w:asciiTheme="minorHAnsi" w:hAnsiTheme="minorHAnsi" w:cstheme="minorHAnsi"/>
          <w:rPrChange w:id="112" w:author="Jianhan Liu" w:date="2020-09-20T21:30:00Z">
            <w:rPr>
              <w:rFonts w:asciiTheme="minorHAnsi" w:hAnsiTheme="minorHAnsi" w:cstheme="minorHAnsi"/>
            </w:rPr>
          </w:rPrChange>
        </w:rPr>
        <w:t xml:space="preserve"> </w:t>
      </w:r>
      <w:r w:rsidR="00292810" w:rsidRPr="006F0282">
        <w:rPr>
          <w:rFonts w:asciiTheme="minorHAnsi" w:hAnsiTheme="minorHAnsi" w:cstheme="minorHAnsi"/>
          <w:color w:val="FF0000"/>
          <w:rPrChange w:id="113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 xml:space="preserve">Since DCM is applied only to the BPSK and single stream case, </w:t>
      </w:r>
      <w:r w:rsidR="00292810" w:rsidRPr="006F0282">
        <w:rPr>
          <w:rFonts w:asciiTheme="minorHAnsi" w:hAnsiTheme="minorHAnsi" w:cstheme="minorHAnsi"/>
          <w:i/>
          <w:color w:val="FF0000"/>
          <w:rPrChange w:id="114" w:author="Jianhan Liu" w:date="2020-09-20T21:30:00Z">
            <w:rPr>
              <w:rFonts w:asciiTheme="minorHAnsi" w:hAnsiTheme="minorHAnsi" w:cstheme="minorHAnsi"/>
              <w:i/>
              <w:color w:val="FF0000"/>
            </w:rPr>
          </w:rPrChange>
        </w:rPr>
        <w:t>N</w:t>
      </w:r>
      <w:r w:rsidR="00292810" w:rsidRPr="006F0282">
        <w:rPr>
          <w:rFonts w:asciiTheme="minorHAnsi" w:hAnsiTheme="minorHAnsi" w:cstheme="minorHAnsi"/>
          <w:i/>
          <w:color w:val="FF0000"/>
          <w:vertAlign w:val="subscript"/>
          <w:rPrChange w:id="115" w:author="Jianhan Liu" w:date="2020-09-20T21:30:00Z">
            <w:rPr>
              <w:rFonts w:asciiTheme="minorHAnsi" w:hAnsiTheme="minorHAnsi" w:cstheme="minorHAnsi"/>
              <w:i/>
              <w:color w:val="FF0000"/>
              <w:vertAlign w:val="subscript"/>
            </w:rPr>
          </w:rPrChange>
        </w:rPr>
        <w:t>ROT</w:t>
      </w:r>
      <w:r w:rsidR="00292810" w:rsidRPr="006F0282">
        <w:rPr>
          <w:rFonts w:asciiTheme="minorHAnsi" w:hAnsiTheme="minorHAnsi" w:cstheme="minorHAnsi"/>
          <w:color w:val="FF0000"/>
          <w:vertAlign w:val="subscript"/>
          <w:rPrChange w:id="116" w:author="Jianhan Liu" w:date="2020-09-20T21:30:00Z">
            <w:rPr>
              <w:rFonts w:asciiTheme="minorHAnsi" w:hAnsiTheme="minorHAnsi" w:cstheme="minorHAnsi"/>
              <w:color w:val="FF0000"/>
              <w:vertAlign w:val="subscript"/>
            </w:rPr>
          </w:rPrChange>
        </w:rPr>
        <w:t xml:space="preserve"> </w:t>
      </w:r>
      <w:r w:rsidR="00292810" w:rsidRPr="006F0282">
        <w:rPr>
          <w:rFonts w:asciiTheme="minorHAnsi" w:hAnsiTheme="minorHAnsi" w:cstheme="minorHAnsi"/>
          <w:color w:val="FF0000"/>
          <w:rPrChange w:id="117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 xml:space="preserve">is not applicable and </w:t>
      </w:r>
      <w:r w:rsidR="00292810" w:rsidRPr="006F0282">
        <w:rPr>
          <w:rFonts w:asciiTheme="minorHAnsi" w:hAnsiTheme="minorHAnsi" w:cstheme="minorHAnsi"/>
          <w:i/>
          <w:color w:val="FF0000"/>
          <w:rPrChange w:id="118" w:author="Jianhan Liu" w:date="2020-09-20T21:30:00Z">
            <w:rPr>
              <w:rFonts w:asciiTheme="minorHAnsi" w:hAnsiTheme="minorHAnsi" w:cstheme="minorHAnsi"/>
              <w:i/>
              <w:color w:val="FF0000"/>
            </w:rPr>
          </w:rPrChange>
        </w:rPr>
        <w:t>N</w:t>
      </w:r>
      <w:r w:rsidR="00292810" w:rsidRPr="006F0282">
        <w:rPr>
          <w:rFonts w:asciiTheme="minorHAnsi" w:hAnsiTheme="minorHAnsi" w:cstheme="minorHAnsi"/>
          <w:i/>
          <w:color w:val="FF0000"/>
          <w:vertAlign w:val="subscript"/>
          <w:rPrChange w:id="119" w:author="Jianhan Liu" w:date="2020-09-20T21:30:00Z">
            <w:rPr>
              <w:rFonts w:asciiTheme="minorHAnsi" w:hAnsiTheme="minorHAnsi" w:cstheme="minorHAnsi"/>
              <w:i/>
              <w:color w:val="FF0000"/>
              <w:vertAlign w:val="subscript"/>
            </w:rPr>
          </w:rPrChange>
        </w:rPr>
        <w:t>ROW</w:t>
      </w:r>
      <w:r w:rsidR="00292810" w:rsidRPr="006F0282">
        <w:rPr>
          <w:rFonts w:asciiTheme="minorHAnsi" w:hAnsiTheme="minorHAnsi" w:cstheme="minorHAnsi"/>
          <w:color w:val="FF0000"/>
          <w:vertAlign w:val="subscript"/>
          <w:rPrChange w:id="120" w:author="Jianhan Liu" w:date="2020-09-20T21:30:00Z">
            <w:rPr>
              <w:rFonts w:asciiTheme="minorHAnsi" w:hAnsiTheme="minorHAnsi" w:cstheme="minorHAnsi"/>
              <w:color w:val="FF0000"/>
              <w:vertAlign w:val="subscript"/>
            </w:rPr>
          </w:rPrChange>
        </w:rPr>
        <w:t xml:space="preserve"> </w:t>
      </w:r>
      <w:r w:rsidR="00292810" w:rsidRPr="006F0282">
        <w:rPr>
          <w:rFonts w:asciiTheme="minorHAnsi" w:hAnsiTheme="minorHAnsi" w:cstheme="minorHAnsi"/>
          <w:color w:val="FF0000"/>
          <w:rPrChange w:id="121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 xml:space="preserve">is determined without </w:t>
      </w:r>
      <w:r w:rsidR="00292810" w:rsidRPr="006F0282">
        <w:rPr>
          <w:rFonts w:asciiTheme="minorHAnsi" w:hAnsiTheme="minorHAnsi" w:cstheme="minorHAnsi"/>
          <w:i/>
          <w:color w:val="FF0000"/>
          <w:rPrChange w:id="122" w:author="Jianhan Liu" w:date="2020-09-20T21:30:00Z">
            <w:rPr>
              <w:rFonts w:asciiTheme="minorHAnsi" w:hAnsiTheme="minorHAnsi" w:cstheme="minorHAnsi"/>
              <w:i/>
              <w:color w:val="FF0000"/>
            </w:rPr>
          </w:rPrChange>
        </w:rPr>
        <w:t>N</w:t>
      </w:r>
      <w:r w:rsidR="00292810" w:rsidRPr="006F0282">
        <w:rPr>
          <w:rFonts w:asciiTheme="minorHAnsi" w:hAnsiTheme="minorHAnsi" w:cstheme="minorHAnsi"/>
          <w:i/>
          <w:color w:val="FF0000"/>
          <w:vertAlign w:val="subscript"/>
          <w:rPrChange w:id="123" w:author="Jianhan Liu" w:date="2020-09-20T21:30:00Z">
            <w:rPr>
              <w:rFonts w:asciiTheme="minorHAnsi" w:hAnsiTheme="minorHAnsi" w:cstheme="minorHAnsi"/>
              <w:i/>
              <w:color w:val="FF0000"/>
              <w:vertAlign w:val="subscript"/>
            </w:rPr>
          </w:rPrChange>
        </w:rPr>
        <w:t>BPSCS</w:t>
      </w:r>
      <w:r w:rsidR="00292810" w:rsidRPr="006F0282">
        <w:rPr>
          <w:rFonts w:asciiTheme="minorHAnsi" w:hAnsiTheme="minorHAnsi" w:cstheme="minorHAnsi"/>
          <w:color w:val="FF0000"/>
          <w:rPrChange w:id="124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>.</w:t>
      </w:r>
    </w:p>
    <w:p w:rsidR="00292810" w:rsidRPr="006F0282" w:rsidRDefault="00292810" w:rsidP="00292810">
      <w:pPr>
        <w:rPr>
          <w:rFonts w:asciiTheme="minorHAnsi" w:hAnsiTheme="minorHAnsi" w:cstheme="minorHAnsi"/>
          <w:rPrChange w:id="125" w:author="Jianhan Liu" w:date="2020-09-20T21:30:00Z">
            <w:rPr>
              <w:rFonts w:asciiTheme="minorHAnsi" w:hAnsiTheme="minorHAnsi" w:cstheme="minorHAnsi"/>
            </w:rPr>
          </w:rPrChange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292810" w:rsidRPr="006F0282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26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27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DCM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28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29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Parameter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30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31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MRU Size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32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33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3B76FA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34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35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52+26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3B76FA" w:rsidP="003B76FA">
            <w:pPr>
              <w:jc w:val="center"/>
              <w:rPr>
                <w:rFonts w:asciiTheme="minorHAnsi" w:hAnsiTheme="minorHAnsi" w:cstheme="minorHAnsi"/>
                <w:lang w:eastAsia="en-US"/>
                <w:rPrChange w:id="136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37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106+</w:t>
            </w:r>
            <w:r w:rsidR="00292810" w:rsidRPr="006F0282">
              <w:rPr>
                <w:rFonts w:asciiTheme="minorHAnsi" w:hAnsiTheme="minorHAnsi" w:cstheme="minorHAnsi"/>
                <w:lang w:eastAsia="en-US"/>
                <w:rPrChange w:id="138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26</w:t>
            </w:r>
          </w:p>
        </w:tc>
      </w:tr>
      <w:tr w:rsidR="00292810" w:rsidRPr="006F0282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4B276B" w:rsidP="004B276B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ins w:id="139" w:author="Jianhan Liu" w:date="2020-09-20T21:08:00Z">
              <w:r w:rsidRPr="006F0282">
                <w:rPr>
                  <w:rFonts w:asciiTheme="minorHAnsi" w:hAnsiTheme="minorHAnsi" w:cstheme="minorHAnsi"/>
                  <w:lang w:eastAsia="en-US"/>
                </w:rPr>
                <w:t>Not Used</w:t>
              </w:r>
            </w:ins>
            <w:del w:id="140" w:author="Jianhan Liu" w:date="2020-09-20T21:08:00Z">
              <w:r w:rsidR="003B76FA" w:rsidRPr="006F0282" w:rsidDel="004B276B">
                <w:rPr>
                  <w:rFonts w:asciiTheme="minorHAnsi" w:hAnsiTheme="minorHAnsi" w:cstheme="minorHAnsi"/>
                  <w:lang w:eastAsia="en-US"/>
                </w:rPr>
                <w:delText>(</w:delText>
              </w:r>
            </w:del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41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42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43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44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45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72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46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47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126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48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49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50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51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52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53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54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55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21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56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57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58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59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vertAlign w:val="subscript"/>
                <w:lang w:eastAsia="en-US"/>
                <w:rPrChange w:id="160" w:author="Jianhan Liu" w:date="2020-09-20T21:30:00Z">
                  <w:rPr>
                    <w:rFonts w:asciiTheme="minorHAnsi" w:hAnsiTheme="minorHAnsi" w:cstheme="minorHAnsi"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61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 xml:space="preserve">4 x </w:t>
            </w:r>
            <w:r w:rsidRPr="006F0282">
              <w:rPr>
                <w:rFonts w:asciiTheme="minorHAnsi" w:hAnsiTheme="minorHAnsi" w:cstheme="minorHAnsi"/>
                <w:i/>
                <w:lang w:eastAsia="en-US"/>
                <w:rPrChange w:id="162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63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BPSCS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64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65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 xml:space="preserve">6 x </w:t>
            </w:r>
            <w:r w:rsidRPr="006F0282">
              <w:rPr>
                <w:rFonts w:asciiTheme="minorHAnsi" w:hAnsiTheme="minorHAnsi" w:cstheme="minorHAnsi"/>
                <w:i/>
                <w:lang w:eastAsia="en-US"/>
                <w:rPrChange w:id="166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67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BPSCS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68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69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70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71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72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73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74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75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31</w:t>
            </w:r>
          </w:p>
        </w:tc>
      </w:tr>
      <w:tr w:rsidR="00292810" w:rsidRPr="006F0282" w:rsidTr="005E4360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F0282">
              <w:rPr>
                <w:rFonts w:asciiTheme="minorHAnsi" w:hAnsiTheme="minorHAnsi" w:cstheme="minorHAnsi"/>
                <w:lang w:eastAsia="en-US"/>
              </w:rPr>
              <w:t>Used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76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77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78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79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80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36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lang w:eastAsia="en-US"/>
                <w:rPrChange w:id="181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lang w:eastAsia="en-US"/>
                <w:rPrChange w:id="182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  <w:t>63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83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84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85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86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187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188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12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189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190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21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91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92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193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194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195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196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3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197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198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3</w:t>
            </w:r>
          </w:p>
        </w:tc>
      </w:tr>
      <w:tr w:rsidR="00292810" w:rsidRPr="006F0282" w:rsidTr="005E4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810" w:rsidRPr="006F0282" w:rsidRDefault="00292810" w:rsidP="005E4360">
            <w:pPr>
              <w:rPr>
                <w:rFonts w:asciiTheme="minorHAnsi" w:hAnsiTheme="minorHAnsi" w:cstheme="minorHAnsi"/>
                <w:lang w:eastAsia="en-US"/>
                <w:rPrChange w:id="199" w:author="Jianhan Liu" w:date="2020-09-20T21:30:00Z">
                  <w:rPr>
                    <w:rFonts w:asciiTheme="minorHAnsi" w:hAnsiTheme="minorHAnsi" w:cstheme="minorHAnsi"/>
                    <w:lang w:eastAsia="en-US"/>
                  </w:rPr>
                </w:rPrChange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  <w:rPrChange w:id="200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i/>
                <w:lang w:eastAsia="en-US"/>
                <w:rPrChange w:id="201" w:author="Jianhan Liu" w:date="2020-09-20T21:30:00Z">
                  <w:rPr>
                    <w:rFonts w:asciiTheme="minorHAnsi" w:hAnsiTheme="minorHAnsi" w:cstheme="minorHAnsi"/>
                    <w:i/>
                    <w:lang w:eastAsia="en-US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i/>
                <w:vertAlign w:val="subscript"/>
                <w:lang w:eastAsia="en-US"/>
                <w:rPrChange w:id="202" w:author="Jianhan Liu" w:date="2020-09-20T21:30:00Z">
                  <w:rPr>
                    <w:rFonts w:asciiTheme="minorHAnsi" w:hAnsiTheme="minorHAnsi" w:cstheme="minorHAnsi"/>
                    <w:i/>
                    <w:vertAlign w:val="subscript"/>
                    <w:lang w:eastAsia="en-US"/>
                  </w:rPr>
                </w:rPrChange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203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204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N/A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0" w:rsidRPr="006F0282" w:rsidRDefault="00292810" w:rsidP="005E4360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  <w:rPrChange w:id="205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lang w:eastAsia="en-US"/>
                <w:rPrChange w:id="206" w:author="Jianhan Liu" w:date="2020-09-20T21:30:00Z">
                  <w:rPr>
                    <w:rFonts w:asciiTheme="minorHAnsi" w:hAnsiTheme="minorHAnsi" w:cstheme="minorHAnsi"/>
                    <w:color w:val="FF0000"/>
                    <w:lang w:eastAsia="en-US"/>
                  </w:rPr>
                </w:rPrChange>
              </w:rPr>
              <w:t>N/A</w:t>
            </w:r>
          </w:p>
        </w:tc>
      </w:tr>
    </w:tbl>
    <w:p w:rsidR="008B4AED" w:rsidRPr="006F0282" w:rsidRDefault="008B4AED" w:rsidP="008B4AED">
      <w:pPr>
        <w:jc w:val="center"/>
        <w:rPr>
          <w:rFonts w:asciiTheme="minorHAnsi" w:hAnsiTheme="minorHAnsi" w:cstheme="minorHAnsi"/>
        </w:rPr>
      </w:pPr>
    </w:p>
    <w:p w:rsidR="008B4AED" w:rsidRPr="006F0282" w:rsidRDefault="008B4AED" w:rsidP="008B4AED">
      <w:pPr>
        <w:jc w:val="center"/>
        <w:rPr>
          <w:rFonts w:asciiTheme="minorHAnsi" w:hAnsiTheme="minorHAnsi" w:cstheme="minorHAnsi"/>
          <w:rPrChange w:id="207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208" w:author="Jianhan Liu" w:date="2020-09-20T21:30:00Z">
            <w:rPr>
              <w:rFonts w:asciiTheme="minorHAnsi" w:hAnsiTheme="minorHAnsi" w:cstheme="minorHAnsi"/>
            </w:rPr>
          </w:rPrChange>
        </w:rPr>
        <w:t xml:space="preserve">Table </w:t>
      </w:r>
      <w:r w:rsidR="00292810" w:rsidRPr="006F0282">
        <w:rPr>
          <w:rFonts w:asciiTheme="minorHAnsi" w:hAnsiTheme="minorHAnsi" w:cstheme="minorHAnsi"/>
          <w:rPrChange w:id="209" w:author="Jianhan Liu" w:date="2020-09-20T21:30:00Z">
            <w:rPr>
              <w:rFonts w:asciiTheme="minorHAnsi" w:hAnsiTheme="minorHAnsi" w:cstheme="minorHAnsi"/>
            </w:rPr>
          </w:rPrChange>
        </w:rPr>
        <w:t>34</w:t>
      </w:r>
      <w:r w:rsidRPr="006F0282">
        <w:rPr>
          <w:rFonts w:asciiTheme="minorHAnsi" w:hAnsiTheme="minorHAnsi" w:cstheme="minorHAnsi"/>
          <w:rPrChange w:id="210" w:author="Jianhan Liu" w:date="2020-09-20T21:30:00Z">
            <w:rPr>
              <w:rFonts w:asciiTheme="minorHAnsi" w:hAnsiTheme="minorHAnsi" w:cstheme="minorHAnsi"/>
            </w:rPr>
          </w:rPrChange>
        </w:rPr>
        <w:t xml:space="preserve"> – x</w:t>
      </w:r>
      <w:r w:rsidR="004813B4" w:rsidRPr="006F0282">
        <w:rPr>
          <w:rFonts w:asciiTheme="minorHAnsi" w:hAnsiTheme="minorHAnsi" w:cstheme="minorHAnsi"/>
          <w:rPrChange w:id="211" w:author="Jianhan Liu" w:date="2020-09-20T21:30:00Z">
            <w:rPr>
              <w:rFonts w:asciiTheme="minorHAnsi" w:hAnsiTheme="minorHAnsi" w:cstheme="minorHAnsi"/>
            </w:rPr>
          </w:rPrChange>
        </w:rPr>
        <w:t>1</w:t>
      </w:r>
      <w:r w:rsidRPr="006F0282">
        <w:rPr>
          <w:rFonts w:asciiTheme="minorHAnsi" w:hAnsiTheme="minorHAnsi" w:cstheme="minorHAnsi"/>
          <w:rPrChange w:id="212" w:author="Jianhan Liu" w:date="2020-09-20T21:30:00Z">
            <w:rPr>
              <w:rFonts w:asciiTheme="minorHAnsi" w:hAnsiTheme="minorHAnsi" w:cstheme="minorHAnsi"/>
            </w:rPr>
          </w:rPrChange>
        </w:rPr>
        <w:t xml:space="preserve"> </w:t>
      </w:r>
      <w:r w:rsidR="000327EB" w:rsidRPr="006F0282">
        <w:rPr>
          <w:rFonts w:asciiTheme="minorHAnsi" w:hAnsiTheme="minorHAnsi" w:cstheme="minorHAnsi"/>
          <w:rPrChange w:id="213" w:author="Jianhan Liu" w:date="2020-09-20T21:30:00Z">
            <w:rPr>
              <w:rFonts w:asciiTheme="minorHAnsi" w:hAnsiTheme="minorHAnsi" w:cstheme="minorHAnsi"/>
            </w:rPr>
          </w:rPrChange>
        </w:rPr>
        <w:t xml:space="preserve">Joint </w:t>
      </w:r>
      <w:r w:rsidRPr="006F0282">
        <w:rPr>
          <w:rFonts w:asciiTheme="minorHAnsi" w:hAnsiTheme="minorHAnsi" w:cstheme="minorHAnsi"/>
          <w:rPrChange w:id="214" w:author="Jianhan Liu" w:date="2020-09-20T21:30:00Z">
            <w:rPr>
              <w:rFonts w:asciiTheme="minorHAnsi" w:hAnsiTheme="minorHAnsi" w:cstheme="minorHAnsi"/>
            </w:rPr>
          </w:rPrChange>
        </w:rPr>
        <w:t xml:space="preserve">BCC </w:t>
      </w:r>
      <w:proofErr w:type="spellStart"/>
      <w:r w:rsidRPr="006F0282">
        <w:rPr>
          <w:rFonts w:asciiTheme="minorHAnsi" w:hAnsiTheme="minorHAnsi" w:cstheme="minorHAnsi"/>
          <w:rPrChange w:id="215" w:author="Jianhan Liu" w:date="2020-09-20T21:30:00Z">
            <w:rPr>
              <w:rFonts w:asciiTheme="minorHAnsi" w:hAnsiTheme="minorHAnsi" w:cstheme="minorHAnsi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rPrChange w:id="216" w:author="Jianhan Liu" w:date="2020-09-20T21:30:00Z">
            <w:rPr>
              <w:rFonts w:asciiTheme="minorHAnsi" w:hAnsiTheme="minorHAnsi" w:cstheme="minorHAnsi"/>
            </w:rPr>
          </w:rPrChange>
        </w:rPr>
        <w:t xml:space="preserve"> parameters for </w:t>
      </w:r>
      <w:r w:rsidR="009078E0" w:rsidRPr="006F0282">
        <w:rPr>
          <w:rFonts w:asciiTheme="minorHAnsi" w:hAnsiTheme="minorHAnsi" w:cstheme="minorHAnsi"/>
          <w:rPrChange w:id="217" w:author="Jianhan Liu" w:date="2020-09-20T21:30:00Z">
            <w:rPr>
              <w:rFonts w:asciiTheme="minorHAnsi" w:hAnsiTheme="minorHAnsi" w:cstheme="minorHAnsi"/>
            </w:rPr>
          </w:rPrChange>
        </w:rPr>
        <w:t xml:space="preserve">small-size </w:t>
      </w:r>
      <w:r w:rsidRPr="006F0282">
        <w:rPr>
          <w:rFonts w:asciiTheme="minorHAnsi" w:hAnsiTheme="minorHAnsi" w:cstheme="minorHAnsi"/>
          <w:rPrChange w:id="218" w:author="Jianhan Liu" w:date="2020-09-20T21:30:00Z">
            <w:rPr>
              <w:rFonts w:asciiTheme="minorHAnsi" w:hAnsiTheme="minorHAnsi" w:cstheme="minorHAnsi"/>
            </w:rPr>
          </w:rPrChange>
        </w:rPr>
        <w:t>MRU</w:t>
      </w:r>
      <w:r w:rsidR="009078E0" w:rsidRPr="006F0282">
        <w:rPr>
          <w:rFonts w:asciiTheme="minorHAnsi" w:hAnsiTheme="minorHAnsi" w:cstheme="minorHAnsi"/>
          <w:rPrChange w:id="219" w:author="Jianhan Liu" w:date="2020-09-20T21:30:00Z">
            <w:rPr>
              <w:rFonts w:asciiTheme="minorHAnsi" w:hAnsiTheme="minorHAnsi" w:cstheme="minorHAnsi"/>
            </w:rPr>
          </w:rPrChange>
        </w:rPr>
        <w:t>s</w:t>
      </w:r>
    </w:p>
    <w:p w:rsidR="008B4AED" w:rsidRPr="006F0282" w:rsidRDefault="008B4AED" w:rsidP="008B4AED">
      <w:pPr>
        <w:jc w:val="center"/>
        <w:rPr>
          <w:rFonts w:asciiTheme="minorHAnsi" w:hAnsiTheme="minorHAnsi" w:cstheme="minorHAnsi"/>
          <w:rPrChange w:id="22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8B4AED" w:rsidRPr="006F0282" w:rsidRDefault="008B4AED">
      <w:pPr>
        <w:rPr>
          <w:rFonts w:asciiTheme="minorHAnsi" w:hAnsiTheme="minorHAnsi" w:cstheme="minorHAnsi"/>
          <w:rPrChange w:id="22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817421" w:rsidRPr="006F0282" w:rsidRDefault="00817421">
      <w:pPr>
        <w:rPr>
          <w:rFonts w:asciiTheme="minorHAnsi" w:hAnsiTheme="minorHAnsi" w:cstheme="minorHAnsi"/>
          <w:rPrChange w:id="222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8265F" w:rsidRPr="006F0282" w:rsidRDefault="00CF3470">
      <w:pPr>
        <w:rPr>
          <w:rFonts w:asciiTheme="minorHAnsi" w:hAnsiTheme="minorHAnsi" w:cstheme="minorHAnsi"/>
          <w:rPrChange w:id="223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eastAsia="SimSun" w:hAnsiTheme="minorHAnsi" w:cstheme="minorHAnsi"/>
          <w:b/>
          <w:bCs/>
          <w:lang w:eastAsia="en-US"/>
          <w:rPrChange w:id="224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>34</w:t>
      </w:r>
      <w:r w:rsidR="00817421" w:rsidRPr="006F0282">
        <w:rPr>
          <w:rFonts w:asciiTheme="minorHAnsi" w:eastAsia="SimSun" w:hAnsiTheme="minorHAnsi" w:cstheme="minorHAnsi"/>
          <w:b/>
          <w:bCs/>
          <w:lang w:eastAsia="en-US"/>
          <w:rPrChange w:id="225" w:author="Jianhan Liu" w:date="2020-09-20T21:30:00Z">
            <w:rPr>
              <w:rFonts w:asciiTheme="minorHAnsi" w:eastAsia="SimSun" w:hAnsiTheme="minorHAnsi" w:cstheme="minorHAnsi"/>
              <w:b/>
              <w:bCs/>
              <w:lang w:eastAsia="en-US"/>
            </w:rPr>
          </w:rPrChange>
        </w:rPr>
        <w:t>.3.12.10 LDPC tone mapper</w:t>
      </w:r>
      <w:r w:rsidR="00817421" w:rsidRPr="006F0282">
        <w:rPr>
          <w:rFonts w:asciiTheme="minorHAnsi" w:hAnsiTheme="minorHAnsi" w:cstheme="minorHAnsi"/>
          <w:rPrChange w:id="226" w:author="Jianhan Liu" w:date="2020-09-20T21:30:00Z">
            <w:rPr>
              <w:rFonts w:asciiTheme="minorHAnsi" w:hAnsiTheme="minorHAnsi" w:cstheme="minorHAnsi"/>
            </w:rPr>
          </w:rPrChange>
        </w:rPr>
        <w:t xml:space="preserve"> </w:t>
      </w:r>
    </w:p>
    <w:p w:rsidR="0028265F" w:rsidRPr="006F0282" w:rsidRDefault="0028265F">
      <w:pPr>
        <w:rPr>
          <w:rFonts w:asciiTheme="minorHAnsi" w:hAnsiTheme="minorHAnsi" w:cstheme="minorHAnsi"/>
          <w:rPrChange w:id="227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8265F" w:rsidRPr="006F0282" w:rsidRDefault="0028265F" w:rsidP="0028265F">
      <w:pPr>
        <w:rPr>
          <w:rFonts w:asciiTheme="minorHAnsi" w:hAnsiTheme="minorHAnsi" w:cstheme="minorHAnsi"/>
          <w:rPrChange w:id="228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229" w:author="Jianhan Liu" w:date="2020-09-20T21:30:00Z">
            <w:rPr>
              <w:rFonts w:asciiTheme="minorHAnsi" w:hAnsiTheme="minorHAnsi" w:cstheme="minorHAnsi"/>
            </w:rPr>
          </w:rPrChange>
        </w:rPr>
        <w:t xml:space="preserve">The LDPC tone mapping shall be performed on all LDPC encoded streams mapped in an </w:t>
      </w:r>
      <w:del w:id="230" w:author="Jianhan Liu" w:date="2020-09-20T21:13:00Z">
        <w:r w:rsidRPr="006F0282" w:rsidDel="00607609">
          <w:rPr>
            <w:rFonts w:asciiTheme="minorHAnsi" w:hAnsiTheme="minorHAnsi" w:cstheme="minorHAnsi"/>
            <w:rPrChange w:id="231" w:author="Jianhan Liu" w:date="2020-09-20T21:30:00Z">
              <w:rPr>
                <w:rFonts w:asciiTheme="minorHAnsi" w:hAnsiTheme="minorHAnsi" w:cstheme="minorHAnsi"/>
              </w:rPr>
            </w:rPrChange>
          </w:rPr>
          <w:delText>RU</w:delText>
        </w:r>
      </w:del>
      <w:ins w:id="232" w:author="Jianhan Liu" w:date="2020-09-20T21:13:00Z">
        <w:r w:rsidR="00607609" w:rsidRPr="006F0282">
          <w:rPr>
            <w:rFonts w:asciiTheme="minorHAnsi" w:hAnsiTheme="minorHAnsi" w:cstheme="minorHAnsi"/>
            <w:rPrChange w:id="233" w:author="Jianhan Liu" w:date="2020-09-20T21:30:00Z">
              <w:rPr>
                <w:rFonts w:asciiTheme="minorHAnsi" w:hAnsiTheme="minorHAnsi" w:cstheme="minorHAnsi"/>
              </w:rPr>
            </w:rPrChange>
          </w:rPr>
          <w:t>RU/MRU</w:t>
        </w:r>
      </w:ins>
      <w:r w:rsidRPr="006F0282">
        <w:rPr>
          <w:rFonts w:asciiTheme="minorHAnsi" w:hAnsiTheme="minorHAnsi" w:cstheme="minorHAnsi"/>
          <w:rPrChange w:id="234" w:author="Jianhan Liu" w:date="2020-09-20T21:30:00Z">
            <w:rPr>
              <w:rFonts w:asciiTheme="minorHAnsi" w:hAnsiTheme="minorHAnsi" w:cstheme="minorHAnsi"/>
            </w:rPr>
          </w:rPrChange>
        </w:rPr>
        <w:t xml:space="preserve"> as described in this </w:t>
      </w:r>
      <w:proofErr w:type="spellStart"/>
      <w:r w:rsidRPr="006F0282">
        <w:rPr>
          <w:rFonts w:asciiTheme="minorHAnsi" w:hAnsiTheme="minorHAnsi" w:cstheme="minorHAnsi"/>
          <w:rPrChange w:id="235" w:author="Jianhan Liu" w:date="2020-09-20T21:30:00Z">
            <w:rPr>
              <w:rFonts w:asciiTheme="minorHAnsi" w:hAnsiTheme="minorHAnsi" w:cstheme="minorHAnsi"/>
            </w:rPr>
          </w:rPrChange>
        </w:rPr>
        <w:t>subclause</w:t>
      </w:r>
      <w:proofErr w:type="spellEnd"/>
      <w:r w:rsidRPr="006F0282">
        <w:rPr>
          <w:rFonts w:asciiTheme="minorHAnsi" w:hAnsiTheme="minorHAnsi" w:cstheme="minorHAnsi"/>
          <w:rPrChange w:id="236" w:author="Jianhan Liu" w:date="2020-09-20T21:30:00Z">
            <w:rPr>
              <w:rFonts w:asciiTheme="minorHAnsi" w:hAnsiTheme="minorHAnsi" w:cstheme="minorHAnsi"/>
            </w:rPr>
          </w:rPrChange>
        </w:rPr>
        <w:t xml:space="preserve">. LDPC tone mapping shall not be performed on streams that are encoded using BCC. If DCM is applied to LDPC encoded streams,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 DCM</m:t>
            </m:r>
          </m:sub>
        </m:sSub>
      </m:oMath>
      <w:r w:rsidRPr="006F0282">
        <w:rPr>
          <w:rFonts w:asciiTheme="minorHAnsi" w:hAnsiTheme="minorHAnsi" w:cstheme="minorHAnsi"/>
        </w:rPr>
        <w:t xml:space="preserve"> shall be applied on both the lower half data subcarriers in an </w:t>
      </w:r>
      <w:del w:id="237" w:author="Jianhan Liu" w:date="2020-09-20T21:13:00Z">
        <w:r w:rsidRPr="006F0282" w:rsidDel="00607609">
          <w:rPr>
            <w:rFonts w:asciiTheme="minorHAnsi" w:hAnsiTheme="minorHAnsi" w:cstheme="minorHAnsi"/>
            <w:rPrChange w:id="238" w:author="Jianhan Liu" w:date="2020-09-20T21:30:00Z">
              <w:rPr>
                <w:rFonts w:asciiTheme="minorHAnsi" w:hAnsiTheme="minorHAnsi" w:cstheme="minorHAnsi"/>
              </w:rPr>
            </w:rPrChange>
          </w:rPr>
          <w:delText>RU</w:delText>
        </w:r>
      </w:del>
      <w:ins w:id="239" w:author="Jianhan Liu" w:date="2020-09-20T21:13:00Z">
        <w:r w:rsidR="00607609" w:rsidRPr="006F0282">
          <w:rPr>
            <w:rFonts w:asciiTheme="minorHAnsi" w:hAnsiTheme="minorHAnsi" w:cstheme="minorHAnsi"/>
            <w:rPrChange w:id="240" w:author="Jianhan Liu" w:date="2020-09-20T21:30:00Z">
              <w:rPr>
                <w:rFonts w:asciiTheme="minorHAnsi" w:hAnsiTheme="minorHAnsi" w:cstheme="minorHAnsi"/>
              </w:rPr>
            </w:rPrChange>
          </w:rPr>
          <w:t>RU/MRU</w:t>
        </w:r>
      </w:ins>
      <w:r w:rsidRPr="006F0282">
        <w:rPr>
          <w:rFonts w:asciiTheme="minorHAnsi" w:hAnsiTheme="minorHAnsi" w:cstheme="minorHAnsi"/>
          <w:rPrChange w:id="241" w:author="Jianhan Liu" w:date="2020-09-20T21:30:00Z">
            <w:rPr>
              <w:rFonts w:asciiTheme="minorHAnsi" w:hAnsiTheme="minorHAnsi" w:cstheme="minorHAnsi"/>
            </w:rPr>
          </w:rPrChange>
        </w:rPr>
        <w:t xml:space="preserve"> and the upper half data subcarriers of the </w:t>
      </w:r>
      <w:del w:id="242" w:author="Jianhan Liu" w:date="2020-09-20T21:13:00Z">
        <w:r w:rsidRPr="006F0282" w:rsidDel="00607609">
          <w:rPr>
            <w:rFonts w:asciiTheme="minorHAnsi" w:hAnsiTheme="minorHAnsi" w:cstheme="minorHAnsi"/>
            <w:rPrChange w:id="243" w:author="Jianhan Liu" w:date="2020-09-20T21:30:00Z">
              <w:rPr>
                <w:rFonts w:asciiTheme="minorHAnsi" w:hAnsiTheme="minorHAnsi" w:cstheme="minorHAnsi"/>
              </w:rPr>
            </w:rPrChange>
          </w:rPr>
          <w:delText>RU</w:delText>
        </w:r>
      </w:del>
      <w:ins w:id="244" w:author="Jianhan Liu" w:date="2020-09-20T21:13:00Z">
        <w:r w:rsidR="00607609" w:rsidRPr="006F0282">
          <w:rPr>
            <w:rFonts w:asciiTheme="minorHAnsi" w:hAnsiTheme="minorHAnsi" w:cstheme="minorHAnsi"/>
            <w:rPrChange w:id="245" w:author="Jianhan Liu" w:date="2020-09-20T21:30:00Z">
              <w:rPr>
                <w:rFonts w:asciiTheme="minorHAnsi" w:hAnsiTheme="minorHAnsi" w:cstheme="minorHAnsi"/>
              </w:rPr>
            </w:rPrChange>
          </w:rPr>
          <w:t>RU/MRU</w:t>
        </w:r>
      </w:ins>
      <w:r w:rsidRPr="006F0282">
        <w:rPr>
          <w:rFonts w:asciiTheme="minorHAnsi" w:hAnsiTheme="minorHAnsi" w:cstheme="minorHAnsi"/>
          <w:rPrChange w:id="246" w:author="Jianhan Liu" w:date="2020-09-20T21:30:00Z">
            <w:rPr>
              <w:rFonts w:asciiTheme="minorHAnsi" w:hAnsiTheme="minorHAnsi" w:cstheme="minorHAnsi"/>
            </w:rPr>
          </w:rPrChange>
        </w:rPr>
        <w:t xml:space="preserve">. The LDPC tone mapping distance parameters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</m:t>
            </m:r>
          </m:sub>
        </m:sSub>
      </m:oMath>
      <w:r w:rsidRPr="006F0282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</m:t>
            </m:r>
          </m:sub>
        </m:sSub>
      </m:oMath>
      <w:r w:rsidRPr="006F0282">
        <w:rPr>
          <w:rFonts w:asciiTheme="minorHAnsi" w:hAnsiTheme="minorHAnsi" w:cstheme="minorHAnsi"/>
        </w:rPr>
        <w:t xml:space="preserve"> are constant for each </w:t>
      </w:r>
      <w:del w:id="247" w:author="Jianhan Liu" w:date="2020-09-20T21:13:00Z">
        <w:r w:rsidRPr="006F0282" w:rsidDel="00607609">
          <w:rPr>
            <w:rFonts w:asciiTheme="minorHAnsi" w:hAnsiTheme="minorHAnsi" w:cstheme="minorHAnsi"/>
          </w:rPr>
          <w:delText>RU</w:delText>
        </w:r>
      </w:del>
      <w:ins w:id="248" w:author="Jianhan Liu" w:date="2020-09-20T21:13:00Z">
        <w:r w:rsidR="00607609" w:rsidRPr="006F0282">
          <w:rPr>
            <w:rFonts w:asciiTheme="minorHAnsi" w:hAnsiTheme="minorHAnsi" w:cstheme="minorHAnsi"/>
          </w:rPr>
          <w:t>RU/MRU</w:t>
        </w:r>
      </w:ins>
      <w:r w:rsidRPr="006F0282">
        <w:rPr>
          <w:rFonts w:asciiTheme="minorHAnsi" w:hAnsiTheme="minorHAnsi" w:cstheme="minorHAnsi"/>
          <w:rPrChange w:id="249" w:author="Jianhan Liu" w:date="2020-09-20T21:30:00Z">
            <w:rPr>
              <w:rFonts w:asciiTheme="minorHAnsi" w:hAnsiTheme="minorHAnsi" w:cstheme="minorHAnsi"/>
            </w:rPr>
          </w:rPrChange>
        </w:rPr>
        <w:t xml:space="preserve"> size and the values for different </w:t>
      </w:r>
      <w:del w:id="250" w:author="Jianhan Liu" w:date="2020-09-20T21:13:00Z">
        <w:r w:rsidRPr="006F0282" w:rsidDel="00607609">
          <w:rPr>
            <w:rFonts w:asciiTheme="minorHAnsi" w:hAnsiTheme="minorHAnsi" w:cstheme="minorHAnsi"/>
            <w:rPrChange w:id="251" w:author="Jianhan Liu" w:date="2020-09-20T21:30:00Z">
              <w:rPr>
                <w:rFonts w:asciiTheme="minorHAnsi" w:hAnsiTheme="minorHAnsi" w:cstheme="minorHAnsi"/>
              </w:rPr>
            </w:rPrChange>
          </w:rPr>
          <w:delText>RU</w:delText>
        </w:r>
      </w:del>
      <w:ins w:id="252" w:author="Jianhan Liu" w:date="2020-09-20T21:13:00Z">
        <w:r w:rsidR="00607609" w:rsidRPr="006F0282">
          <w:rPr>
            <w:rFonts w:asciiTheme="minorHAnsi" w:hAnsiTheme="minorHAnsi" w:cstheme="minorHAnsi"/>
            <w:rPrChange w:id="253" w:author="Jianhan Liu" w:date="2020-09-20T21:30:00Z">
              <w:rPr>
                <w:rFonts w:asciiTheme="minorHAnsi" w:hAnsiTheme="minorHAnsi" w:cstheme="minorHAnsi"/>
              </w:rPr>
            </w:rPrChange>
          </w:rPr>
          <w:t>RU/MRU</w:t>
        </w:r>
      </w:ins>
      <w:r w:rsidRPr="006F0282">
        <w:rPr>
          <w:rFonts w:asciiTheme="minorHAnsi" w:hAnsiTheme="minorHAnsi" w:cstheme="minorHAnsi"/>
          <w:rPrChange w:id="254" w:author="Jianhan Liu" w:date="2020-09-20T21:30:00Z">
            <w:rPr>
              <w:rFonts w:asciiTheme="minorHAnsi" w:hAnsiTheme="minorHAnsi" w:cstheme="minorHAnsi"/>
            </w:rPr>
          </w:rPrChange>
        </w:rPr>
        <w:t xml:space="preserve"> sizes are given in </w:t>
      </w:r>
      <w:r w:rsidRPr="006F0282">
        <w:rPr>
          <w:rFonts w:asciiTheme="minorHAnsi" w:hAnsiTheme="minorHAnsi" w:cstheme="minorHAnsi"/>
          <w:color w:val="FF0000"/>
        </w:rPr>
        <w:fldChar w:fldCharType="begin"/>
      </w:r>
      <w:r w:rsidRPr="006F0282">
        <w:rPr>
          <w:rFonts w:asciiTheme="minorHAnsi" w:hAnsiTheme="minorHAnsi" w:cstheme="minorHAnsi"/>
          <w:color w:val="FF0000"/>
          <w:rPrChange w:id="255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instrText xml:space="preserve"> REF _Ref48221707 \h </w:instrText>
      </w:r>
      <w:r w:rsidR="004813B4" w:rsidRPr="006F0282">
        <w:rPr>
          <w:rFonts w:asciiTheme="minorHAnsi" w:hAnsiTheme="minorHAnsi" w:cstheme="minorHAnsi"/>
          <w:color w:val="FF0000"/>
          <w:rPrChange w:id="256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color w:val="FF0000"/>
          <w:rPrChange w:id="257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</w:r>
      <w:r w:rsidRPr="006F0282">
        <w:rPr>
          <w:rFonts w:asciiTheme="minorHAnsi" w:hAnsiTheme="minorHAnsi" w:cstheme="minorHAnsi"/>
          <w:color w:val="FF0000"/>
          <w:rPrChange w:id="258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</w:rPr>
        <w:t xml:space="preserve">Table </w:t>
      </w:r>
      <w:r w:rsidR="004813B4" w:rsidRPr="006F0282">
        <w:rPr>
          <w:rFonts w:asciiTheme="minorHAnsi" w:hAnsiTheme="minorHAnsi" w:cstheme="minorHAnsi"/>
          <w:color w:val="FF0000"/>
        </w:rPr>
        <w:t>x</w:t>
      </w:r>
      <w:r w:rsidRPr="006F0282">
        <w:rPr>
          <w:rFonts w:asciiTheme="minorHAnsi" w:hAnsiTheme="minorHAnsi" w:cstheme="minorHAnsi"/>
          <w:color w:val="FF0000"/>
        </w:rPr>
        <w:fldChar w:fldCharType="end"/>
      </w:r>
      <w:r w:rsidR="004813B4" w:rsidRPr="006F0282">
        <w:rPr>
          <w:rFonts w:asciiTheme="minorHAnsi" w:hAnsiTheme="minorHAnsi" w:cstheme="minorHAnsi"/>
          <w:color w:val="FF0000"/>
        </w:rPr>
        <w:t>2</w:t>
      </w:r>
      <w:r w:rsidRPr="006F0282">
        <w:rPr>
          <w:rFonts w:asciiTheme="minorHAnsi" w:hAnsiTheme="minorHAnsi" w:cstheme="minorHAnsi"/>
        </w:rPr>
        <w:t xml:space="preserve"> (LDPC tone mapping distance for each </w:t>
      </w:r>
      <w:del w:id="259" w:author="Jianhan Liu" w:date="2020-09-20T21:13:00Z">
        <w:r w:rsidRPr="006F0282" w:rsidDel="00607609">
          <w:rPr>
            <w:rFonts w:asciiTheme="minorHAnsi" w:hAnsiTheme="minorHAnsi" w:cstheme="minorHAnsi"/>
            <w:rPrChange w:id="260" w:author="Jianhan Liu" w:date="2020-09-20T21:30:00Z">
              <w:rPr>
                <w:rFonts w:asciiTheme="minorHAnsi" w:hAnsiTheme="minorHAnsi" w:cstheme="minorHAnsi"/>
              </w:rPr>
            </w:rPrChange>
          </w:rPr>
          <w:delText>RU</w:delText>
        </w:r>
      </w:del>
      <w:ins w:id="261" w:author="Jianhan Liu" w:date="2020-09-20T21:13:00Z">
        <w:r w:rsidR="00607609" w:rsidRPr="006F0282">
          <w:rPr>
            <w:rFonts w:asciiTheme="minorHAnsi" w:hAnsiTheme="minorHAnsi" w:cstheme="minorHAnsi"/>
            <w:rPrChange w:id="262" w:author="Jianhan Liu" w:date="2020-09-20T21:30:00Z">
              <w:rPr>
                <w:rFonts w:asciiTheme="minorHAnsi" w:hAnsiTheme="minorHAnsi" w:cstheme="minorHAnsi"/>
              </w:rPr>
            </w:rPrChange>
          </w:rPr>
          <w:t>RU/MRU</w:t>
        </w:r>
      </w:ins>
      <w:r w:rsidRPr="006F0282">
        <w:rPr>
          <w:rFonts w:asciiTheme="minorHAnsi" w:hAnsiTheme="minorHAnsi" w:cstheme="minorHAnsi"/>
          <w:rPrChange w:id="263" w:author="Jianhan Liu" w:date="2020-09-20T21:30:00Z">
            <w:rPr>
              <w:rFonts w:asciiTheme="minorHAnsi" w:hAnsiTheme="minorHAnsi" w:cstheme="minorHAnsi"/>
            </w:rPr>
          </w:rPrChange>
        </w:rPr>
        <w:t xml:space="preserve"> size within 80MHz </w:t>
      </w:r>
      <w:proofErr w:type="spellStart"/>
      <w:r w:rsidRPr="006F0282">
        <w:rPr>
          <w:rFonts w:asciiTheme="minorHAnsi" w:hAnsiTheme="minorHAnsi" w:cstheme="minorHAnsi"/>
          <w:rPrChange w:id="264" w:author="Jianhan Liu" w:date="2020-09-20T21:30:00Z">
            <w:rPr>
              <w:rFonts w:asciiTheme="minorHAnsi" w:hAnsiTheme="minorHAnsi" w:cstheme="minorHAnsi"/>
            </w:rPr>
          </w:rPrChange>
        </w:rPr>
        <w:t>subblock</w:t>
      </w:r>
      <w:proofErr w:type="spellEnd"/>
      <w:r w:rsidRPr="006F0282">
        <w:rPr>
          <w:rFonts w:asciiTheme="minorHAnsi" w:hAnsiTheme="minorHAnsi" w:cstheme="minorHAnsi"/>
          <w:rPrChange w:id="265" w:author="Jianhan Liu" w:date="2020-09-20T21:30:00Z">
            <w:rPr>
              <w:rFonts w:asciiTheme="minorHAnsi" w:hAnsiTheme="minorHAnsi" w:cstheme="minorHAnsi"/>
            </w:rPr>
          </w:rPrChange>
        </w:rPr>
        <w:t>).</w:t>
      </w:r>
    </w:p>
    <w:p w:rsidR="0028265F" w:rsidRPr="006F0282" w:rsidRDefault="0028265F" w:rsidP="0028265F">
      <w:pPr>
        <w:rPr>
          <w:rFonts w:asciiTheme="minorHAnsi" w:hAnsiTheme="minorHAnsi" w:cstheme="minorHAnsi"/>
          <w:lang w:val="en-GB" w:eastAsia="en-US"/>
          <w:rPrChange w:id="266" w:author="Jianhan Liu" w:date="2020-09-20T21:30:00Z">
            <w:rPr>
              <w:rFonts w:asciiTheme="minorHAnsi" w:hAnsiTheme="minorHAnsi" w:cstheme="minorHAnsi"/>
              <w:lang w:val="en-GB" w:eastAsia="en-US"/>
            </w:rPr>
          </w:rPrChange>
        </w:rPr>
      </w:pPr>
    </w:p>
    <w:tbl>
      <w:tblPr>
        <w:tblW w:w="1014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28265F" w:rsidRPr="006F0282" w:rsidTr="005E4360">
        <w:trPr>
          <w:jc w:val="center"/>
        </w:trPr>
        <w:tc>
          <w:tcPr>
            <w:tcW w:w="82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8265F" w:rsidRPr="006F0282" w:rsidRDefault="0028265F" w:rsidP="00716332">
            <w:pPr>
              <w:pStyle w:val="TableTitle"/>
              <w:rPr>
                <w:rFonts w:asciiTheme="minorHAnsi" w:hAnsiTheme="minorHAnsi" w:cstheme="minorHAnsi"/>
                <w:sz w:val="24"/>
                <w:szCs w:val="24"/>
                <w:rPrChange w:id="267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bookmarkStart w:id="268" w:name="_Ref48221707"/>
            <w:bookmarkStart w:id="269" w:name="RTF31393436303a205461626c65"/>
            <w:r w:rsidRPr="006F0282">
              <w:rPr>
                <w:rFonts w:asciiTheme="minorHAnsi" w:hAnsiTheme="minorHAnsi" w:cstheme="minorHAnsi"/>
                <w:sz w:val="24"/>
                <w:szCs w:val="24"/>
                <w:rPrChange w:id="27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 xml:space="preserve">Table </w:t>
            </w:r>
            <w:r w:rsidR="004813B4" w:rsidRPr="006F0282">
              <w:rPr>
                <w:rFonts w:asciiTheme="minorHAnsi" w:hAnsiTheme="minorHAnsi" w:cstheme="minorHAnsi"/>
                <w:sz w:val="24"/>
                <w:szCs w:val="24"/>
                <w:rPrChange w:id="271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x2</w:t>
            </w:r>
            <w:bookmarkEnd w:id="268"/>
            <w:r w:rsidRPr="006F0282">
              <w:rPr>
                <w:rFonts w:asciiTheme="minorHAnsi" w:hAnsiTheme="minorHAnsi" w:cstheme="minorHAnsi"/>
                <w:sz w:val="24"/>
                <w:szCs w:val="24"/>
                <w:rPrChange w:id="272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 xml:space="preserve"> </w:t>
            </w: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73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 xml:space="preserve">LDPC tone mapping distance for each </w:t>
            </w:r>
            <w:del w:id="274" w:author="Jianhan Liu" w:date="2020-09-20T21:13:00Z">
              <w:r w:rsidRPr="006F0282" w:rsidDel="00607609">
                <w:rPr>
                  <w:rFonts w:asciiTheme="minorHAnsi" w:hAnsiTheme="minorHAnsi" w:cstheme="minorHAnsi"/>
                  <w:w w:val="100"/>
                  <w:sz w:val="24"/>
                  <w:szCs w:val="24"/>
                  <w:rPrChange w:id="275" w:author="Jianhan Liu" w:date="2020-09-20T21:30:00Z">
                    <w:rPr>
                      <w:rFonts w:asciiTheme="minorHAnsi" w:hAnsiTheme="minorHAnsi" w:cstheme="minorHAnsi"/>
                      <w:w w:val="100"/>
                      <w:sz w:val="24"/>
                      <w:szCs w:val="24"/>
                    </w:rPr>
                  </w:rPrChange>
                </w:rPr>
                <w:delText>RU</w:delText>
              </w:r>
            </w:del>
            <w:ins w:id="276" w:author="Jianhan Liu" w:date="2020-09-20T21:13:00Z">
              <w:r w:rsidR="00607609" w:rsidRPr="006F0282">
                <w:rPr>
                  <w:rFonts w:asciiTheme="minorHAnsi" w:hAnsiTheme="minorHAnsi" w:cstheme="minorHAnsi"/>
                  <w:w w:val="100"/>
                  <w:sz w:val="24"/>
                  <w:szCs w:val="24"/>
                  <w:rPrChange w:id="277" w:author="Jianhan Liu" w:date="2020-09-20T21:30:00Z">
                    <w:rPr>
                      <w:rFonts w:asciiTheme="minorHAnsi" w:hAnsiTheme="minorHAnsi" w:cstheme="minorHAnsi"/>
                      <w:w w:val="100"/>
                      <w:sz w:val="24"/>
                      <w:szCs w:val="24"/>
                    </w:rPr>
                  </w:rPrChange>
                </w:rPr>
                <w:t>RU/MRU</w:t>
              </w:r>
            </w:ins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78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 xml:space="preserve"> </w:t>
            </w:r>
            <w:proofErr w:type="spellStart"/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79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siz</w:t>
            </w:r>
            <w:proofErr w:type="spellEnd"/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80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fldChar w:fldCharType="begin"/>
            </w: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81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instrText xml:space="preserve"> FILENAME </w:instrText>
            </w: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82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fldChar w:fldCharType="separate"/>
            </w: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83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 </w:t>
            </w: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84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fldChar w:fldCharType="end"/>
            </w:r>
            <w:bookmarkEnd w:id="269"/>
            <w:r w:rsidRPr="006F0282">
              <w:rPr>
                <w:rFonts w:asciiTheme="minorHAnsi" w:hAnsiTheme="minorHAnsi" w:cstheme="minorHAnsi"/>
                <w:sz w:val="24"/>
                <w:szCs w:val="24"/>
                <w:rPrChange w:id="285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 xml:space="preserve">within 80MHz </w:t>
            </w:r>
            <w:proofErr w:type="spellStart"/>
            <w:r w:rsidRPr="006F0282">
              <w:rPr>
                <w:rFonts w:asciiTheme="minorHAnsi" w:hAnsiTheme="minorHAnsi" w:cstheme="minorHAnsi"/>
                <w:sz w:val="24"/>
                <w:szCs w:val="24"/>
                <w:rPrChange w:id="28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subblock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F0282" w:rsidRDefault="0028265F" w:rsidP="005E4360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  <w:rPrChange w:id="287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F0282" w:rsidRDefault="0028265F" w:rsidP="005E4360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  <w:rPrChange w:id="288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</w:p>
        </w:tc>
      </w:tr>
      <w:tr w:rsidR="0028265F" w:rsidRPr="006F0282" w:rsidTr="005E4360">
        <w:trPr>
          <w:trHeight w:val="440"/>
          <w:jc w:val="center"/>
        </w:trPr>
        <w:tc>
          <w:tcPr>
            <w:tcW w:w="168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</w:rPr>
              <w:t>Parameter</w:t>
            </w:r>
          </w:p>
        </w:tc>
        <w:tc>
          <w:tcPr>
            <w:tcW w:w="6580" w:type="dxa"/>
            <w:gridSpan w:val="7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289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del w:id="290" w:author="Jianhan Liu" w:date="2020-09-20T21:13:00Z">
              <w:r w:rsidRPr="006F0282" w:rsidDel="00607609">
                <w:rPr>
                  <w:rFonts w:asciiTheme="minorHAnsi" w:hAnsiTheme="minorHAnsi" w:cstheme="minorHAnsi"/>
                  <w:w w:val="100"/>
                  <w:sz w:val="24"/>
                  <w:szCs w:val="24"/>
                  <w:rPrChange w:id="291" w:author="Jianhan Liu" w:date="2020-09-20T21:30:00Z">
                    <w:rPr>
                      <w:rFonts w:asciiTheme="minorHAnsi" w:hAnsiTheme="minorHAnsi" w:cstheme="minorHAnsi"/>
                      <w:w w:val="100"/>
                      <w:sz w:val="24"/>
                      <w:szCs w:val="24"/>
                    </w:rPr>
                  </w:rPrChange>
                </w:rPr>
                <w:delText>RU</w:delText>
              </w:r>
            </w:del>
            <w:ins w:id="292" w:author="Jianhan Liu" w:date="2020-09-20T21:13:00Z">
              <w:r w:rsidR="00607609" w:rsidRPr="006F0282">
                <w:rPr>
                  <w:rFonts w:asciiTheme="minorHAnsi" w:hAnsiTheme="minorHAnsi" w:cstheme="minorHAnsi"/>
                  <w:w w:val="100"/>
                  <w:sz w:val="24"/>
                  <w:szCs w:val="24"/>
                  <w:rPrChange w:id="293" w:author="Jianhan Liu" w:date="2020-09-20T21:30:00Z">
                    <w:rPr>
                      <w:rFonts w:asciiTheme="minorHAnsi" w:hAnsiTheme="minorHAnsi" w:cstheme="minorHAnsi"/>
                      <w:w w:val="100"/>
                      <w:sz w:val="24"/>
                      <w:szCs w:val="24"/>
                    </w:rPr>
                  </w:rPrChange>
                </w:rPr>
                <w:t>RU/MRU</w:t>
              </w:r>
            </w:ins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94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 xml:space="preserve"> Size (tones)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  <w:rPrChange w:id="295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  <w:rPrChange w:id="296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</w:p>
        </w:tc>
      </w:tr>
      <w:tr w:rsidR="0028265F" w:rsidRPr="006F0282" w:rsidTr="005E4360">
        <w:trPr>
          <w:trHeight w:val="440"/>
          <w:jc w:val="center"/>
        </w:trPr>
        <w:tc>
          <w:tcPr>
            <w:tcW w:w="168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28265F" w:rsidRPr="006F0282" w:rsidRDefault="0028265F" w:rsidP="005E4360">
            <w:pPr>
              <w:pStyle w:val="A1FigTitle"/>
              <w:spacing w:before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w w:val="100"/>
                <w:sz w:val="24"/>
                <w:szCs w:val="24"/>
                <w:rPrChange w:id="297" w:author="Jianhan Liu" w:date="2020-09-20T21:30:00Z">
                  <w:rPr>
                    <w:rFonts w:asciiTheme="minorHAnsi" w:hAnsiTheme="minorHAnsi" w:cstheme="minorHAnsi"/>
                    <w:b w:val="0"/>
                    <w:bCs w:val="0"/>
                    <w:color w:val="auto"/>
                    <w:w w:val="100"/>
                    <w:sz w:val="24"/>
                    <w:szCs w:val="24"/>
                  </w:rPr>
                </w:rPrChange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29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299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0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01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52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8F3078" w:rsidP="008F3078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02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303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52+26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04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05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106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8F3078" w:rsidP="008F3078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0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307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106+26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0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09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  <w:rPrChange w:id="31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11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  <w:rPrChange w:id="312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13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242+484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  <w:vAlign w:val="center"/>
          </w:tcPr>
          <w:p w:rsidR="0028265F" w:rsidRPr="006F0282" w:rsidRDefault="0028265F" w:rsidP="005E4360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  <w:rPrChange w:id="314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15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996</w:t>
            </w:r>
          </w:p>
        </w:tc>
      </w:tr>
      <w:tr w:rsidR="0028265F" w:rsidRPr="006F0282" w:rsidTr="005E4360">
        <w:trPr>
          <w:trHeight w:val="360"/>
          <w:jc w:val="center"/>
        </w:trPr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F0282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t>D</w:t>
            </w:r>
            <w:r w:rsidRPr="006F0282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1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17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1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19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3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2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321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4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22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23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24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325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2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27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9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2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29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12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3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sz w:val="24"/>
                <w:szCs w:val="24"/>
                <w:rPrChange w:id="331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  <w:t>18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32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33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20</w:t>
            </w:r>
          </w:p>
        </w:tc>
      </w:tr>
      <w:tr w:rsidR="0028265F" w:rsidRPr="006F0282" w:rsidTr="005E4360">
        <w:trPr>
          <w:trHeight w:val="360"/>
          <w:jc w:val="center"/>
        </w:trPr>
        <w:tc>
          <w:tcPr>
            <w:tcW w:w="16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F0282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t>D</w:t>
            </w:r>
            <w:r w:rsidRPr="006F0282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TM_DCM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34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35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3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37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8F3078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3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sz w:val="24"/>
                <w:szCs w:val="24"/>
                <w:rPrChange w:id="339" w:author="Jianhan Liu" w:date="2020-09-20T21:30:00Z">
                  <w:rPr>
                    <w:rFonts w:asciiTheme="minorHAnsi" w:hAnsiTheme="minorHAnsi" w:cstheme="minorHAnsi"/>
                    <w:color w:val="FF0000"/>
                    <w:sz w:val="24"/>
                    <w:szCs w:val="24"/>
                  </w:rPr>
                </w:rPrChange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4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41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8F3078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42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sz w:val="24"/>
                <w:szCs w:val="24"/>
                <w:rPrChange w:id="343" w:author="Jianhan Liu" w:date="2020-09-20T21:30:00Z">
                  <w:rPr>
                    <w:rFonts w:asciiTheme="minorHAnsi" w:hAnsiTheme="minorHAnsi" w:cstheme="minorHAnsi"/>
                    <w:color w:val="FF0000"/>
                    <w:sz w:val="24"/>
                    <w:szCs w:val="24"/>
                  </w:rPr>
                </w:rPrChange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44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45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46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47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</w:tcPr>
          <w:p w:rsidR="0028265F" w:rsidRPr="006F0282" w:rsidRDefault="0028265F" w:rsidP="008F3078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48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color w:val="FF0000"/>
                <w:sz w:val="24"/>
                <w:szCs w:val="24"/>
                <w:rPrChange w:id="349" w:author="Jianhan Liu" w:date="2020-09-20T21:30:00Z">
                  <w:rPr>
                    <w:rFonts w:asciiTheme="minorHAnsi" w:hAnsiTheme="minorHAnsi" w:cstheme="minorHAnsi"/>
                    <w:color w:val="FF0000"/>
                    <w:sz w:val="24"/>
                    <w:szCs w:val="24"/>
                  </w:rPr>
                </w:rPrChange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</w:tcPr>
          <w:p w:rsidR="0028265F" w:rsidRPr="006F0282" w:rsidRDefault="0028265F" w:rsidP="005E4360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  <w:rPrChange w:id="350" w:author="Jianhan Liu" w:date="2020-09-20T21:30:00Z">
                  <w:rPr>
                    <w:rFonts w:asciiTheme="minorHAnsi" w:hAnsiTheme="minorHAnsi" w:cstheme="minorHAnsi"/>
                    <w:sz w:val="24"/>
                    <w:szCs w:val="24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w w:val="100"/>
                <w:sz w:val="24"/>
                <w:szCs w:val="24"/>
                <w:rPrChange w:id="351" w:author="Jianhan Liu" w:date="2020-09-20T21:30:00Z">
                  <w:rPr>
                    <w:rFonts w:asciiTheme="minorHAnsi" w:hAnsiTheme="minorHAnsi" w:cstheme="minorHAnsi"/>
                    <w:w w:val="100"/>
                    <w:sz w:val="24"/>
                    <w:szCs w:val="24"/>
                  </w:rPr>
                </w:rPrChange>
              </w:rPr>
              <w:t>14</w:t>
            </w:r>
          </w:p>
        </w:tc>
      </w:tr>
    </w:tbl>
    <w:p w:rsidR="0028265F" w:rsidRPr="006F0282" w:rsidRDefault="0028265F" w:rsidP="0028265F">
      <w:pPr>
        <w:rPr>
          <w:rFonts w:asciiTheme="minorHAnsi" w:hAnsiTheme="minorHAnsi" w:cstheme="minorHAnsi"/>
        </w:rPr>
      </w:pPr>
    </w:p>
    <w:p w:rsidR="00732B72" w:rsidRPr="006F0282" w:rsidRDefault="0028265F" w:rsidP="0028265F">
      <w:pPr>
        <w:rPr>
          <w:ins w:id="352" w:author="Jianhan Liu" w:date="2020-09-20T21:21:00Z"/>
          <w:rFonts w:asciiTheme="minorHAnsi" w:hAnsiTheme="minorHAnsi" w:cstheme="minorHAnsi"/>
          <w:rPrChange w:id="353" w:author="Jianhan Liu" w:date="2020-09-20T21:30:00Z">
            <w:rPr>
              <w:ins w:id="354" w:author="Jianhan Liu" w:date="2020-09-20T21:21:00Z"/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355" w:author="Jianhan Liu" w:date="2020-09-20T21:30:00Z">
            <w:rPr>
              <w:rFonts w:asciiTheme="minorHAnsi" w:hAnsiTheme="minorHAnsi" w:cstheme="minorHAnsi"/>
            </w:rPr>
          </w:rPrChange>
        </w:rPr>
        <w:t>NOTE—</w:t>
      </w:r>
      <w:ins w:id="356" w:author="Jianhan Liu" w:date="2020-09-20T21:21:00Z">
        <w:r w:rsidR="00732B72" w:rsidRPr="006F0282">
          <w:rPr>
            <w:rFonts w:asciiTheme="minorHAnsi" w:hAnsiTheme="minorHAnsi" w:cstheme="minorHAnsi"/>
            <w:rPrChange w:id="357" w:author="Jianhan Liu" w:date="2020-09-20T21:30:00Z">
              <w:rPr>
                <w:rFonts w:asciiTheme="minorHAnsi" w:hAnsiTheme="minorHAnsi" w:cstheme="minorHAnsi"/>
              </w:rPr>
            </w:rPrChange>
          </w:rPr>
          <w:t xml:space="preserve">For an RU or MRU that spans multiple 80M frequency </w:t>
        </w:r>
        <w:proofErr w:type="spellStart"/>
        <w:r w:rsidR="00732B72" w:rsidRPr="006F0282">
          <w:rPr>
            <w:rFonts w:asciiTheme="minorHAnsi" w:hAnsiTheme="minorHAnsi" w:cstheme="minorHAnsi"/>
            <w:rPrChange w:id="358" w:author="Jianhan Liu" w:date="2020-09-20T21:30:00Z">
              <w:rPr>
                <w:rFonts w:asciiTheme="minorHAnsi" w:hAnsiTheme="minorHAnsi" w:cstheme="minorHAnsi"/>
              </w:rPr>
            </w:rPrChange>
          </w:rPr>
          <w:t>subblocks</w:t>
        </w:r>
        <w:proofErr w:type="spellEnd"/>
        <w:r w:rsidR="00732B72" w:rsidRPr="006F0282">
          <w:rPr>
            <w:rFonts w:asciiTheme="minorHAnsi" w:hAnsiTheme="minorHAnsi" w:cstheme="minorHAnsi"/>
            <w:rPrChange w:id="359" w:author="Jianhan Liu" w:date="2020-09-20T21:30:00Z">
              <w:rPr>
                <w:rFonts w:asciiTheme="minorHAnsi" w:hAnsiTheme="minorHAnsi" w:cstheme="minorHAnsi"/>
              </w:rPr>
            </w:rPrChange>
          </w:rPr>
          <w:t xml:space="preserve">, LDPC tone mapping is performed separately in each </w:t>
        </w:r>
        <w:proofErr w:type="spellStart"/>
        <w:r w:rsidR="00732B72" w:rsidRPr="006F0282">
          <w:rPr>
            <w:rFonts w:asciiTheme="minorHAnsi" w:hAnsiTheme="minorHAnsi" w:cstheme="minorHAnsi"/>
            <w:rPrChange w:id="360" w:author="Jianhan Liu" w:date="2020-09-20T21:30:00Z">
              <w:rPr>
                <w:rFonts w:asciiTheme="minorHAnsi" w:hAnsiTheme="minorHAnsi" w:cstheme="minorHAnsi"/>
              </w:rPr>
            </w:rPrChange>
          </w:rPr>
          <w:t>subblock</w:t>
        </w:r>
        <w:proofErr w:type="spellEnd"/>
        <w:r w:rsidR="00732B72" w:rsidRPr="006F0282">
          <w:rPr>
            <w:rFonts w:asciiTheme="minorHAnsi" w:hAnsiTheme="minorHAnsi" w:cstheme="minorHAnsi"/>
            <w:rPrChange w:id="361" w:author="Jianhan Liu" w:date="2020-09-20T21:30:00Z">
              <w:rPr>
                <w:rFonts w:asciiTheme="minorHAnsi" w:hAnsiTheme="minorHAnsi" w:cstheme="minorHAnsi"/>
              </w:rPr>
            </w:rPrChange>
          </w:rPr>
          <w:t xml:space="preserve"> on the portion of the RU/MRU falling within that </w:t>
        </w:r>
        <w:proofErr w:type="spellStart"/>
        <w:r w:rsidR="00732B72" w:rsidRPr="006F0282">
          <w:rPr>
            <w:rFonts w:asciiTheme="minorHAnsi" w:hAnsiTheme="minorHAnsi" w:cstheme="minorHAnsi"/>
            <w:rPrChange w:id="362" w:author="Jianhan Liu" w:date="2020-09-20T21:30:00Z">
              <w:rPr>
                <w:rFonts w:asciiTheme="minorHAnsi" w:hAnsiTheme="minorHAnsi" w:cstheme="minorHAnsi"/>
              </w:rPr>
            </w:rPrChange>
          </w:rPr>
          <w:t>subblock</w:t>
        </w:r>
        <w:proofErr w:type="spellEnd"/>
        <w:r w:rsidR="00732B72" w:rsidRPr="006F0282">
          <w:rPr>
            <w:rFonts w:asciiTheme="minorHAnsi" w:hAnsiTheme="minorHAnsi" w:cstheme="minorHAnsi"/>
            <w:rPrChange w:id="363" w:author="Jianhan Liu" w:date="2020-09-20T21:30:00Z">
              <w:rPr>
                <w:rFonts w:asciiTheme="minorHAnsi" w:hAnsiTheme="minorHAnsi" w:cstheme="minorHAnsi"/>
              </w:rPr>
            </w:rPrChange>
          </w:rPr>
          <w:t>. The values of tone mapping parameters</w: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TM_l</m:t>
              </m:r>
            </m:sub>
          </m:sSub>
        </m:oMath>
        <w:r w:rsidR="00732B72" w:rsidRPr="006F0282">
          <w:rPr>
            <w:rFonts w:asciiTheme="minorHAnsi" w:hAnsiTheme="minorHAnsi" w:cstheme="minorHAnsi"/>
          </w:rPr>
          <w:t xml:space="preserve"> and </w: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TM_DCM_l</m:t>
              </m:r>
            </m:sub>
          </m:sSub>
        </m:oMath>
        <w:r w:rsidR="00732B72" w:rsidRPr="006F0282">
          <w:rPr>
            <w:rFonts w:asciiTheme="minorHAnsi" w:hAnsiTheme="minorHAnsi" w:cstheme="minorHAnsi"/>
          </w:rPr>
          <w:t xml:space="preserve"> for the portion of the RU/MRU falling within the l-</w:t>
        </w:r>
        <w:proofErr w:type="spellStart"/>
        <w:r w:rsidR="00732B72" w:rsidRPr="006F0282">
          <w:rPr>
            <w:rFonts w:asciiTheme="minorHAnsi" w:hAnsiTheme="minorHAnsi" w:cstheme="minorHAnsi"/>
          </w:rPr>
          <w:t>th</w:t>
        </w:r>
        <w:proofErr w:type="spellEnd"/>
        <w:r w:rsidR="00732B72" w:rsidRPr="006F0282">
          <w:rPr>
            <w:rFonts w:asciiTheme="minorHAnsi" w:hAnsiTheme="minorHAnsi" w:cstheme="minorHAnsi"/>
          </w:rPr>
          <w:t xml:space="preserve"> frequency </w:t>
        </w:r>
        <w:proofErr w:type="spellStart"/>
        <w:r w:rsidR="00732B72" w:rsidRPr="006F0282">
          <w:rPr>
            <w:rFonts w:asciiTheme="minorHAnsi" w:hAnsiTheme="minorHAnsi" w:cstheme="minorHAnsi"/>
          </w:rPr>
          <w:t>subblock</w:t>
        </w:r>
        <w:proofErr w:type="spellEnd"/>
        <w:r w:rsidR="00732B72" w:rsidRPr="006F0282">
          <w:rPr>
            <w:rFonts w:asciiTheme="minorHAnsi" w:hAnsiTheme="minorHAnsi" w:cstheme="minorHAnsi"/>
          </w:rPr>
          <w:t xml:space="preserve"> shall be determined as in Table x2</w:t>
        </w:r>
        <w:r w:rsidR="00732B72" w:rsidRPr="006F0282">
          <w:rPr>
            <w:rFonts w:asciiTheme="minorHAnsi" w:hAnsiTheme="minorHAnsi" w:cstheme="minorHAnsi"/>
            <w:rPrChange w:id="364" w:author="Jianhan Liu" w:date="2020-09-20T21:30:00Z">
              <w:rPr>
                <w:rFonts w:asciiTheme="minorHAnsi" w:hAnsiTheme="minorHAnsi" w:cstheme="minorHAnsi"/>
              </w:rPr>
            </w:rPrChange>
          </w:rPr>
          <w:t>.</w:t>
        </w:r>
      </w:ins>
    </w:p>
    <w:p w:rsidR="00732B72" w:rsidRPr="006F0282" w:rsidRDefault="00732B72" w:rsidP="0028265F">
      <w:pPr>
        <w:rPr>
          <w:ins w:id="365" w:author="Jianhan Liu" w:date="2020-09-20T21:21:00Z"/>
          <w:rFonts w:asciiTheme="minorHAnsi" w:hAnsiTheme="minorHAnsi" w:cstheme="minorHAnsi"/>
          <w:rPrChange w:id="366" w:author="Jianhan Liu" w:date="2020-09-20T21:30:00Z">
            <w:rPr>
              <w:ins w:id="367" w:author="Jianhan Liu" w:date="2020-09-20T21:21:00Z"/>
              <w:rFonts w:asciiTheme="minorHAnsi" w:hAnsiTheme="minorHAnsi" w:cstheme="minorHAnsi"/>
            </w:rPr>
          </w:rPrChange>
        </w:rPr>
      </w:pPr>
    </w:p>
    <w:p w:rsidR="0028265F" w:rsidRPr="006F0282" w:rsidDel="00732B72" w:rsidRDefault="0028265F" w:rsidP="0028265F">
      <w:pPr>
        <w:rPr>
          <w:del w:id="368" w:author="Jianhan Liu" w:date="2020-09-20T21:21:00Z"/>
          <w:rFonts w:asciiTheme="minorHAnsi" w:hAnsiTheme="minorHAnsi" w:cstheme="minorHAnsi"/>
          <w:rPrChange w:id="369" w:author="Jianhan Liu" w:date="2020-09-20T21:30:00Z">
            <w:rPr>
              <w:del w:id="370" w:author="Jianhan Liu" w:date="2020-09-20T21:21:00Z"/>
              <w:rFonts w:asciiTheme="minorHAnsi" w:hAnsiTheme="minorHAnsi" w:cstheme="minorHAnsi"/>
            </w:rPr>
          </w:rPrChange>
        </w:rPr>
      </w:pPr>
      <w:del w:id="371" w:author="Jianhan Liu" w:date="2020-09-20T21:21:00Z">
        <w:r w:rsidRPr="006F0282" w:rsidDel="00732B72">
          <w:rPr>
            <w:rFonts w:asciiTheme="minorHAnsi" w:hAnsiTheme="minorHAnsi" w:cstheme="minorHAnsi"/>
            <w:rPrChange w:id="372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LDPC tone mapping parameters </w:delTex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</m:t>
              </m:r>
            </m:sub>
          </m:sSub>
        </m:oMath>
        <w:r w:rsidRPr="006F0282" w:rsidDel="00732B72">
          <w:rPr>
            <w:rFonts w:asciiTheme="minorHAnsi" w:hAnsiTheme="minorHAnsi" w:cstheme="minorHAnsi"/>
          </w:rPr>
          <w:delText xml:space="preserve"> and </w:delTex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TM_DCM</m:t>
              </m:r>
            </m:sub>
          </m:sSub>
        </m:oMath>
        <w:r w:rsidRPr="006F0282" w:rsidDel="00732B72">
          <w:rPr>
            <w:rFonts w:asciiTheme="minorHAnsi" w:hAnsiTheme="minorHAnsi" w:cstheme="minorHAnsi"/>
          </w:rPr>
          <w:delText xml:space="preserve"> are applied for each frequency subblock, l = 0, 1, 2, and 3 with variant </w:delTex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TM_l</m:t>
              </m:r>
            </m:sub>
          </m:sSub>
        </m:oMath>
        <w:r w:rsidRPr="006F0282" w:rsidDel="00732B72">
          <w:rPr>
            <w:rFonts w:asciiTheme="minorHAnsi" w:hAnsiTheme="minorHAnsi" w:cstheme="minorHAnsi"/>
          </w:rPr>
          <w:delText xml:space="preserve"> and </w:delText>
        </w: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</w:rPr>
                <m:t>TM_DCM_l</m:t>
              </m:r>
            </m:sub>
          </m:sSub>
        </m:oMath>
        <w:r w:rsidRPr="006F0282" w:rsidDel="00732B72">
          <w:rPr>
            <w:rFonts w:asciiTheme="minorHAnsi" w:hAnsiTheme="minorHAnsi" w:cstheme="minorHAnsi"/>
          </w:rPr>
          <w:delText xml:space="preserve"> based on the portion of </w:delText>
        </w:r>
      </w:del>
      <w:del w:id="373" w:author="Jianhan Liu" w:date="2020-09-20T21:13:00Z">
        <w:r w:rsidRPr="006F0282" w:rsidDel="00607609">
          <w:rPr>
            <w:rFonts w:asciiTheme="minorHAnsi" w:hAnsiTheme="minorHAnsi" w:cstheme="minorHAnsi"/>
          </w:rPr>
          <w:delText>RU</w:delText>
        </w:r>
      </w:del>
      <w:del w:id="374" w:author="Jianhan Liu" w:date="2020-09-20T21:21:00Z">
        <w:r w:rsidR="009078E0" w:rsidRPr="006F0282" w:rsidDel="00732B72">
          <w:rPr>
            <w:rFonts w:asciiTheme="minorHAnsi" w:hAnsiTheme="minorHAnsi" w:cstheme="minorHAnsi"/>
          </w:rPr>
          <w:delText xml:space="preserve"> </w:delText>
        </w:r>
      </w:del>
      <w:del w:id="375" w:author="Jianhan Liu" w:date="2020-09-20T21:13:00Z">
        <w:r w:rsidR="00DF0952" w:rsidRPr="006F0282" w:rsidDel="00607609">
          <w:rPr>
            <w:rFonts w:asciiTheme="minorHAnsi" w:hAnsiTheme="minorHAnsi" w:cstheme="minorHAnsi"/>
            <w:rPrChange w:id="376" w:author="Jianhan Liu" w:date="2020-09-20T21:30:00Z">
              <w:rPr>
                <w:rFonts w:asciiTheme="minorHAnsi" w:hAnsiTheme="minorHAnsi" w:cstheme="minorHAnsi"/>
              </w:rPr>
            </w:rPrChange>
          </w:rPr>
          <w:delText>or</w:delText>
        </w:r>
        <w:r w:rsidR="009078E0" w:rsidRPr="006F0282" w:rsidDel="00607609">
          <w:rPr>
            <w:rFonts w:asciiTheme="minorHAnsi" w:hAnsiTheme="minorHAnsi" w:cstheme="minorHAnsi"/>
            <w:rPrChange w:id="377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MRU</w:delText>
        </w:r>
        <w:r w:rsidRPr="006F0282" w:rsidDel="00607609">
          <w:rPr>
            <w:rFonts w:asciiTheme="minorHAnsi" w:hAnsiTheme="minorHAnsi" w:cstheme="minorHAnsi"/>
            <w:rPrChange w:id="378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</w:delText>
        </w:r>
      </w:del>
      <w:del w:id="379" w:author="Jianhan Liu" w:date="2020-09-20T21:21:00Z">
        <w:r w:rsidRPr="006F0282" w:rsidDel="00732B72">
          <w:rPr>
            <w:rFonts w:asciiTheme="minorHAnsi" w:hAnsiTheme="minorHAnsi" w:cstheme="minorHAnsi"/>
            <w:rPrChange w:id="380" w:author="Jianhan Liu" w:date="2020-09-20T21:30:00Z">
              <w:rPr>
                <w:rFonts w:asciiTheme="minorHAnsi" w:hAnsiTheme="minorHAnsi" w:cstheme="minorHAnsi"/>
              </w:rPr>
            </w:rPrChange>
          </w:rPr>
          <w:delText>located in this subblock.</w:delText>
        </w:r>
      </w:del>
    </w:p>
    <w:p w:rsidR="0028265F" w:rsidRPr="006F0282" w:rsidRDefault="0028265F" w:rsidP="0028265F">
      <w:pPr>
        <w:rPr>
          <w:rFonts w:asciiTheme="minorHAnsi" w:hAnsiTheme="minorHAnsi" w:cstheme="minorHAnsi"/>
          <w:rPrChange w:id="38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8265F" w:rsidRPr="006F0282" w:rsidRDefault="0028265F" w:rsidP="0028265F">
      <w:pPr>
        <w:rPr>
          <w:rFonts w:asciiTheme="minorHAnsi" w:hAnsiTheme="minorHAnsi" w:cstheme="minorHAnsi"/>
          <w:color w:val="FF0000"/>
        </w:rPr>
      </w:pPr>
      <w:r w:rsidRPr="006F0282">
        <w:rPr>
          <w:rFonts w:asciiTheme="minorHAnsi" w:hAnsiTheme="minorHAnsi" w:cstheme="minorHAnsi"/>
          <w:rPrChange w:id="382" w:author="Jianhan Liu" w:date="2020-09-20T21:30:00Z">
            <w:rPr>
              <w:rFonts w:asciiTheme="minorHAnsi" w:hAnsiTheme="minorHAnsi" w:cstheme="minorHAnsi"/>
            </w:rPr>
          </w:rPrChange>
        </w:rPr>
        <w:t xml:space="preserve">For an EHT PPDU without DCM, the LDPC tone mapping for the LDPC encoded stream for user </w:t>
      </w:r>
      <w:r w:rsidRPr="006F0282">
        <w:rPr>
          <w:rFonts w:asciiTheme="minorHAnsi" w:hAnsiTheme="minorHAnsi" w:cstheme="minorHAnsi"/>
          <w:i/>
          <w:rPrChange w:id="383" w:author="Jianhan Liu" w:date="2020-09-20T21:30:00Z">
            <w:rPr>
              <w:rFonts w:asciiTheme="minorHAnsi" w:hAnsiTheme="minorHAnsi" w:cstheme="minorHAnsi"/>
              <w:i/>
            </w:rPr>
          </w:rPrChange>
        </w:rPr>
        <w:t>u</w:t>
      </w:r>
      <w:r w:rsidRPr="006F0282">
        <w:rPr>
          <w:rFonts w:asciiTheme="minorHAnsi" w:hAnsiTheme="minorHAnsi" w:cstheme="minorHAnsi"/>
          <w:rPrChange w:id="384" w:author="Jianhan Liu" w:date="2020-09-20T21:30:00Z">
            <w:rPr>
              <w:rFonts w:asciiTheme="minorHAnsi" w:hAnsiTheme="minorHAnsi" w:cstheme="minorHAnsi"/>
            </w:rPr>
          </w:rPrChange>
        </w:rPr>
        <w:t xml:space="preserve"> in the portion of </w:t>
      </w:r>
      <w:r w:rsidRPr="006F0282">
        <w:rPr>
          <w:rFonts w:asciiTheme="minorHAnsi" w:hAnsiTheme="minorHAnsi" w:cstheme="minorHAnsi"/>
          <w:i/>
          <w:rPrChange w:id="385" w:author="Jianhan Liu" w:date="2020-09-20T21:30:00Z">
            <w:rPr>
              <w:rFonts w:asciiTheme="minorHAnsi" w:hAnsiTheme="minorHAnsi" w:cstheme="minorHAnsi"/>
              <w:i/>
            </w:rPr>
          </w:rPrChange>
        </w:rPr>
        <w:t>r</w:t>
      </w:r>
      <w:r w:rsidRPr="006F0282">
        <w:rPr>
          <w:rFonts w:asciiTheme="minorHAnsi" w:hAnsiTheme="minorHAnsi" w:cstheme="minorHAnsi"/>
          <w:rPrChange w:id="386" w:author="Jianhan Liu" w:date="2020-09-20T21:30:00Z">
            <w:rPr>
              <w:rFonts w:asciiTheme="minorHAnsi" w:hAnsiTheme="minorHAnsi" w:cstheme="minorHAnsi"/>
            </w:rPr>
          </w:rPrChange>
        </w:rPr>
        <w:t>-</w:t>
      </w:r>
      <w:proofErr w:type="spellStart"/>
      <w:r w:rsidRPr="006F0282">
        <w:rPr>
          <w:rFonts w:asciiTheme="minorHAnsi" w:hAnsiTheme="minorHAnsi" w:cstheme="minorHAnsi"/>
          <w:rPrChange w:id="387" w:author="Jianhan Liu" w:date="2020-09-20T21:30:00Z">
            <w:rPr>
              <w:rFonts w:asciiTheme="minorHAnsi" w:hAnsiTheme="minorHAnsi" w:cstheme="minorHAnsi"/>
            </w:rPr>
          </w:rPrChange>
        </w:rPr>
        <w:t>th</w:t>
      </w:r>
      <w:proofErr w:type="spellEnd"/>
      <w:r w:rsidRPr="006F0282">
        <w:rPr>
          <w:rFonts w:asciiTheme="minorHAnsi" w:hAnsiTheme="minorHAnsi" w:cstheme="minorHAnsi"/>
          <w:rPrChange w:id="388" w:author="Jianhan Liu" w:date="2020-09-20T21:30:00Z">
            <w:rPr>
              <w:rFonts w:asciiTheme="minorHAnsi" w:hAnsiTheme="minorHAnsi" w:cstheme="minorHAnsi"/>
            </w:rPr>
          </w:rPrChange>
        </w:rPr>
        <w:t xml:space="preserve"> </w:t>
      </w:r>
      <w:ins w:id="389" w:author="Jianhan Liu" w:date="2020-09-20T21:14:00Z">
        <w:r w:rsidR="00607609" w:rsidRPr="006F0282">
          <w:rPr>
            <w:rFonts w:asciiTheme="minorHAnsi" w:hAnsiTheme="minorHAnsi" w:cstheme="minorHAnsi"/>
            <w:color w:val="002060"/>
            <w:rPrChange w:id="390" w:author="Jianhan Liu" w:date="2020-09-20T21:30:00Z">
              <w:rPr>
                <w:color w:val="002060"/>
              </w:rPr>
            </w:rPrChange>
          </w:rPr>
          <w:t>RU/</w:t>
        </w:r>
        <w:proofErr w:type="spellStart"/>
        <w:r w:rsidR="00607609" w:rsidRPr="006F0282">
          <w:rPr>
            <w:rFonts w:asciiTheme="minorHAnsi" w:hAnsiTheme="minorHAnsi" w:cstheme="minorHAnsi"/>
            <w:color w:val="002060"/>
            <w:rPrChange w:id="391" w:author="Jianhan Liu" w:date="2020-09-20T21:30:00Z">
              <w:rPr>
                <w:color w:val="002060"/>
              </w:rPr>
            </w:rPrChange>
          </w:rPr>
          <w:t>MRU</w:t>
        </w:r>
      </w:ins>
      <w:del w:id="392" w:author="Jianhan Liu" w:date="2020-09-20T21:14:00Z">
        <w:r w:rsidR="00927102" w:rsidRPr="006F0282" w:rsidDel="00607609">
          <w:rPr>
            <w:rFonts w:asciiTheme="minorHAnsi" w:hAnsiTheme="minorHAnsi" w:cstheme="minorHAnsi"/>
          </w:rPr>
          <w:delText xml:space="preserve">RU or </w:delText>
        </w:r>
        <w:r w:rsidR="009078E0" w:rsidRPr="006F0282" w:rsidDel="00607609">
          <w:rPr>
            <w:rFonts w:asciiTheme="minorHAnsi" w:hAnsiTheme="minorHAnsi" w:cstheme="minorHAnsi"/>
          </w:rPr>
          <w:delText>MRU</w:delText>
        </w:r>
        <w:r w:rsidRPr="006F0282" w:rsidDel="00607609">
          <w:rPr>
            <w:rFonts w:asciiTheme="minorHAnsi" w:hAnsiTheme="minorHAnsi" w:cstheme="minorHAnsi"/>
          </w:rPr>
          <w:delText xml:space="preserve"> </w:delText>
        </w:r>
      </w:del>
      <w:r w:rsidRPr="006F0282">
        <w:rPr>
          <w:rFonts w:asciiTheme="minorHAnsi" w:hAnsiTheme="minorHAnsi" w:cstheme="minorHAnsi"/>
          <w:rPrChange w:id="393" w:author="Jianhan Liu" w:date="2020-09-20T21:30:00Z">
            <w:rPr>
              <w:rFonts w:asciiTheme="minorHAnsi" w:hAnsiTheme="minorHAnsi" w:cstheme="minorHAnsi"/>
            </w:rPr>
          </w:rPrChange>
        </w:rPr>
        <w:t>located</w:t>
      </w:r>
      <w:proofErr w:type="spellEnd"/>
      <w:r w:rsidRPr="006F0282">
        <w:rPr>
          <w:rFonts w:asciiTheme="minorHAnsi" w:hAnsiTheme="minorHAnsi" w:cstheme="minorHAnsi"/>
          <w:rPrChange w:id="394" w:author="Jianhan Liu" w:date="2020-09-20T21:30:00Z">
            <w:rPr>
              <w:rFonts w:asciiTheme="minorHAnsi" w:hAnsiTheme="minorHAnsi" w:cstheme="minorHAnsi"/>
            </w:rPr>
          </w:rPrChange>
        </w:rPr>
        <w:t xml:space="preserve"> in the </w:t>
      </w:r>
      <w:r w:rsidRPr="006F0282">
        <w:rPr>
          <w:rFonts w:asciiTheme="minorHAnsi" w:hAnsiTheme="minorHAnsi" w:cstheme="minorHAnsi"/>
          <w:i/>
          <w:rPrChange w:id="395" w:author="Jianhan Liu" w:date="2020-09-20T21:30:00Z">
            <w:rPr>
              <w:rFonts w:asciiTheme="minorHAnsi" w:hAnsiTheme="minorHAnsi" w:cstheme="minorHAnsi"/>
              <w:i/>
            </w:rPr>
          </w:rPrChange>
        </w:rPr>
        <w:t>l</w:t>
      </w:r>
      <w:r w:rsidRPr="006F0282">
        <w:rPr>
          <w:rFonts w:asciiTheme="minorHAnsi" w:hAnsiTheme="minorHAnsi" w:cstheme="minorHAnsi"/>
          <w:rPrChange w:id="396" w:author="Jianhan Liu" w:date="2020-09-20T21:30:00Z">
            <w:rPr>
              <w:rFonts w:asciiTheme="minorHAnsi" w:hAnsiTheme="minorHAnsi" w:cstheme="minorHAnsi"/>
            </w:rPr>
          </w:rPrChange>
        </w:rPr>
        <w:t>-</w:t>
      </w:r>
      <w:proofErr w:type="spellStart"/>
      <w:r w:rsidRPr="006F0282">
        <w:rPr>
          <w:rFonts w:asciiTheme="minorHAnsi" w:hAnsiTheme="minorHAnsi" w:cstheme="minorHAnsi"/>
          <w:rPrChange w:id="397" w:author="Jianhan Liu" w:date="2020-09-20T21:30:00Z">
            <w:rPr>
              <w:rFonts w:asciiTheme="minorHAnsi" w:hAnsiTheme="minorHAnsi" w:cstheme="minorHAnsi"/>
            </w:rPr>
          </w:rPrChange>
        </w:rPr>
        <w:t>th</w:t>
      </w:r>
      <w:proofErr w:type="spellEnd"/>
      <w:r w:rsidRPr="006F0282">
        <w:rPr>
          <w:rFonts w:asciiTheme="minorHAnsi" w:hAnsiTheme="minorHAnsi" w:cstheme="minorHAnsi"/>
          <w:rPrChange w:id="398" w:author="Jianhan Liu" w:date="2020-09-20T21:30:00Z">
            <w:rPr>
              <w:rFonts w:asciiTheme="minorHAnsi" w:hAnsiTheme="minorHAnsi" w:cstheme="minorHAnsi"/>
            </w:rPr>
          </w:rPrChange>
        </w:rPr>
        <w:t xml:space="preserve"> 80MHz </w:t>
      </w:r>
      <w:proofErr w:type="spellStart"/>
      <w:r w:rsidRPr="006F0282">
        <w:rPr>
          <w:rFonts w:asciiTheme="minorHAnsi" w:hAnsiTheme="minorHAnsi" w:cstheme="minorHAnsi"/>
          <w:rPrChange w:id="399" w:author="Jianhan Liu" w:date="2020-09-20T21:30:00Z">
            <w:rPr>
              <w:rFonts w:asciiTheme="minorHAnsi" w:hAnsiTheme="minorHAnsi" w:cstheme="minorHAnsi"/>
            </w:rPr>
          </w:rPrChange>
        </w:rPr>
        <w:t>subblock</w:t>
      </w:r>
      <w:proofErr w:type="spellEnd"/>
      <w:r w:rsidRPr="006F0282">
        <w:rPr>
          <w:rFonts w:asciiTheme="minorHAnsi" w:hAnsiTheme="minorHAnsi" w:cstheme="minorHAnsi"/>
          <w:rPrChange w:id="400" w:author="Jianhan Liu" w:date="2020-09-20T21:30:00Z">
            <w:rPr>
              <w:rFonts w:asciiTheme="minorHAnsi" w:hAnsiTheme="minorHAnsi" w:cstheme="minorHAnsi"/>
            </w:rPr>
          </w:rPrChange>
        </w:rPr>
        <w:t xml:space="preserve"> is done by permuting the stream of complex numbers generated by the constellation mappers (see </w:t>
      </w:r>
      <w:r w:rsidRPr="006F0282">
        <w:rPr>
          <w:rFonts w:asciiTheme="minorHAnsi" w:hAnsiTheme="minorHAnsi" w:cstheme="minorHAnsi"/>
          <w:color w:val="FF0000"/>
          <w:rPrChange w:id="401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>3</w:t>
      </w:r>
      <w:r w:rsidR="00CF3470" w:rsidRPr="006F0282">
        <w:rPr>
          <w:rFonts w:asciiTheme="minorHAnsi" w:hAnsiTheme="minorHAnsi" w:cstheme="minorHAnsi"/>
          <w:color w:val="FF0000"/>
          <w:rPrChange w:id="402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>4</w:t>
      </w:r>
      <w:r w:rsidRPr="006F0282">
        <w:rPr>
          <w:rFonts w:asciiTheme="minorHAnsi" w:hAnsiTheme="minorHAnsi" w:cstheme="minorHAnsi"/>
          <w:color w:val="FF0000"/>
          <w:rPrChange w:id="403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 xml:space="preserve">.X.X.X </w:t>
      </w:r>
      <w:r w:rsidRPr="006F0282">
        <w:rPr>
          <w:rFonts w:asciiTheme="minorHAnsi" w:hAnsiTheme="minorHAnsi" w:cstheme="minorHAnsi"/>
          <w:rPrChange w:id="404" w:author="Jianhan Liu" w:date="2020-09-20T21:30:00Z">
            <w:rPr>
              <w:rFonts w:asciiTheme="minorHAnsi" w:hAnsiTheme="minorHAnsi" w:cstheme="minorHAnsi"/>
            </w:rPr>
          </w:rPrChange>
        </w:rPr>
        <w:t xml:space="preserve">(Constellation mapping)) as defined by </w:t>
      </w:r>
      <w:r w:rsidRPr="006F0282">
        <w:rPr>
          <w:rFonts w:asciiTheme="minorHAnsi" w:hAnsiTheme="minorHAnsi" w:cstheme="minorHAnsi"/>
          <w:color w:val="FF0000"/>
          <w:rPrChange w:id="405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 xml:space="preserve">Equation </w:t>
      </w:r>
      <w:r w:rsidRPr="006F0282">
        <w:rPr>
          <w:rFonts w:asciiTheme="minorHAnsi" w:hAnsiTheme="minorHAnsi" w:cstheme="minorHAnsi"/>
          <w:color w:val="FF0000"/>
        </w:rPr>
        <w:fldChar w:fldCharType="begin"/>
      </w:r>
      <w:r w:rsidRPr="006F0282">
        <w:rPr>
          <w:rFonts w:asciiTheme="minorHAnsi" w:hAnsiTheme="minorHAnsi" w:cstheme="minorHAnsi"/>
          <w:color w:val="FF0000"/>
          <w:rPrChange w:id="406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instrText xml:space="preserve"> REF _Ref48235723 \h </w:instrText>
      </w:r>
      <w:r w:rsidR="004813B4" w:rsidRPr="006F0282">
        <w:rPr>
          <w:rFonts w:asciiTheme="minorHAnsi" w:hAnsiTheme="minorHAnsi" w:cstheme="minorHAnsi"/>
          <w:color w:val="FF0000"/>
          <w:rPrChange w:id="407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color w:val="FF0000"/>
          <w:rPrChange w:id="408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</w:r>
      <w:r w:rsidRPr="006F0282">
        <w:rPr>
          <w:rFonts w:asciiTheme="minorHAnsi" w:hAnsiTheme="minorHAnsi" w:cstheme="minorHAnsi"/>
          <w:color w:val="FF0000"/>
          <w:rPrChange w:id="409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</w:rPr>
        <w:t xml:space="preserve">( </w:t>
      </w:r>
      <w:r w:rsidRPr="006F0282">
        <w:rPr>
          <w:rFonts w:asciiTheme="minorHAnsi" w:hAnsiTheme="minorHAnsi" w:cstheme="minorHAnsi"/>
          <w:noProof/>
          <w:color w:val="FF0000"/>
        </w:rPr>
        <w:t>1</w:t>
      </w:r>
      <w:r w:rsidRPr="006F0282">
        <w:rPr>
          <w:rFonts w:asciiTheme="minorHAnsi" w:hAnsiTheme="minorHAnsi" w:cstheme="minorHAnsi"/>
          <w:color w:val="FF0000"/>
          <w:rPrChange w:id="410" w:author="Jianhan Liu" w:date="2020-09-20T21:30:00Z">
            <w:rPr>
              <w:rFonts w:asciiTheme="minorHAnsi" w:hAnsiTheme="minorHAnsi" w:cstheme="minorHAnsi"/>
              <w:color w:val="FF0000"/>
            </w:rPr>
          </w:rPrChange>
        </w:rPr>
        <w:t>)</w:t>
      </w:r>
      <w:r w:rsidRPr="006F0282">
        <w:rPr>
          <w:rFonts w:asciiTheme="minorHAnsi" w:hAnsiTheme="minorHAnsi" w:cstheme="minorHAnsi"/>
          <w:color w:val="FF0000"/>
        </w:rPr>
        <w:fldChar w:fldCharType="end"/>
      </w:r>
      <w:r w:rsidRPr="006F0282">
        <w:rPr>
          <w:rFonts w:asciiTheme="minorHAnsi" w:hAnsiTheme="minorHAnsi" w:cstheme="minorHAnsi"/>
          <w:color w:val="FF0000"/>
        </w:rPr>
        <w:t>(XX-XX).</w:t>
      </w:r>
    </w:p>
    <w:p w:rsidR="004813B4" w:rsidRPr="006F0282" w:rsidRDefault="004813B4" w:rsidP="0028265F">
      <w:pPr>
        <w:rPr>
          <w:rFonts w:asciiTheme="minorHAnsi" w:hAnsiTheme="minorHAnsi" w:cstheme="minorHAnsi"/>
          <w:rPrChange w:id="41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8265F" w:rsidRPr="006F0282" w:rsidRDefault="0028265F" w:rsidP="0028265F">
      <w:pPr>
        <w:pStyle w:val="Caption"/>
        <w:rPr>
          <w:rFonts w:asciiTheme="minorHAnsi" w:hAnsiTheme="minorHAnsi" w:cstheme="minorHAnsi"/>
          <w:sz w:val="24"/>
          <w:szCs w:val="24"/>
          <w:rPrChange w:id="41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bookmarkStart w:id="413" w:name="_Ref48235720"/>
      <w:bookmarkStart w:id="414" w:name="_Ref48235723"/>
      <w:r w:rsidRPr="006F0282">
        <w:rPr>
          <w:rFonts w:asciiTheme="minorHAnsi" w:hAnsiTheme="minorHAnsi" w:cstheme="minorHAnsi"/>
          <w:sz w:val="24"/>
          <w:szCs w:val="24"/>
          <w:rPrChange w:id="415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</w:t>
      </w:r>
      <w:proofErr w:type="gramStart"/>
      <w:r w:rsidRPr="006F0282">
        <w:rPr>
          <w:rFonts w:asciiTheme="minorHAnsi" w:hAnsiTheme="minorHAnsi" w:cstheme="minorHAnsi"/>
          <w:sz w:val="24"/>
          <w:szCs w:val="24"/>
          <w:rPrChange w:id="416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( </w:t>
      </w:r>
      <w:proofErr w:type="gramEnd"/>
      <w:r w:rsidRPr="006F0282">
        <w:rPr>
          <w:rFonts w:asciiTheme="minorHAnsi" w:hAnsiTheme="minorHAnsi" w:cstheme="minorHAnsi"/>
          <w:sz w:val="24"/>
          <w:szCs w:val="24"/>
          <w:rPrChange w:id="417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sz w:val="24"/>
          <w:szCs w:val="24"/>
          <w:rPrChange w:id="418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instrText xml:space="preserve"> SEQ ( \* ARABIC </w:instrText>
      </w:r>
      <w:r w:rsidRPr="006F0282">
        <w:rPr>
          <w:rFonts w:asciiTheme="minorHAnsi" w:hAnsiTheme="minorHAnsi" w:cstheme="minorHAnsi"/>
          <w:sz w:val="24"/>
          <w:szCs w:val="24"/>
          <w:rPrChange w:id="419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noProof/>
          <w:sz w:val="24"/>
          <w:szCs w:val="24"/>
          <w:rPrChange w:id="420" w:author="Jianhan Liu" w:date="2020-09-20T21:30:00Z">
            <w:rPr>
              <w:rFonts w:asciiTheme="minorHAnsi" w:hAnsiTheme="minorHAnsi" w:cstheme="minorHAnsi"/>
              <w:noProof/>
              <w:sz w:val="24"/>
              <w:szCs w:val="24"/>
            </w:rPr>
          </w:rPrChange>
        </w:rPr>
        <w:t>1</w:t>
      </w:r>
      <w:r w:rsidRPr="006F0282">
        <w:rPr>
          <w:rFonts w:asciiTheme="minorHAnsi" w:hAnsiTheme="minorHAnsi" w:cstheme="minorHAnsi"/>
          <w:sz w:val="24"/>
          <w:szCs w:val="24"/>
          <w:rPrChange w:id="421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end"/>
      </w:r>
      <w:bookmarkEnd w:id="413"/>
      <w:r w:rsidRPr="006F0282">
        <w:rPr>
          <w:rFonts w:asciiTheme="minorHAnsi" w:hAnsiTheme="minorHAnsi" w:cstheme="minorHAnsi"/>
          <w:sz w:val="24"/>
          <w:szCs w:val="24"/>
          <w:rPrChange w:id="42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)</w:t>
      </w:r>
      <w:bookmarkEnd w:id="414"/>
    </w:p>
    <w:bookmarkStart w:id="423" w:name="RTF32323136353a204571756174"/>
    <w:p w:rsidR="0028265F" w:rsidRPr="006F0282" w:rsidRDefault="00A1260D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42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425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26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d"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27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t</m:t>
            </m:r>
            <m:d>
              <m:dPr>
                <m:ctrlPr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  <w:rPrChange w:id="428" w:author="Jianhan Liu" w:date="2020-09-20T21:30:00Z">
                      <w:rPr>
                        <w:rFonts w:ascii="Cambria Math" w:hAnsi="Cambria Math" w:cstheme="minorHAnsi"/>
                        <w:i/>
                        <w:w w:val="100"/>
                        <w:sz w:val="24"/>
                        <w:szCs w:val="24"/>
                      </w:rPr>
                    </w:rPrChange>
                  </w:rPr>
                </m:ctrlPr>
              </m:dPr>
              <m:e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  <w:rPrChange w:id="429" w:author="Jianhan Liu" w:date="2020-09-20T21:30:00Z"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</w:rPrChange>
                  </w:rPr>
                  <m:t>k,l</m:t>
                </m:r>
              </m:e>
            </m:d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30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431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432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33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d'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34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k,i,n,l,r,u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435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 xml:space="preserve">   </m:t>
        </m:r>
      </m:oMath>
      <w:proofErr w:type="gram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43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where</w:t>
      </w:r>
      <w:proofErr w:type="gramEnd"/>
    </w:p>
    <w:p w:rsidR="0028265F" w:rsidRPr="006F0282" w:rsidRDefault="005E4360" w:rsidP="00E03D6D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  <w:rPrChange w:id="43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r>
          <w:rPr>
            <w:rFonts w:ascii="Cambria Math" w:hAnsi="Cambria Math" w:cstheme="minorHAnsi"/>
            <w:w w:val="100"/>
            <w:sz w:val="24"/>
            <w:szCs w:val="24"/>
            <w:rPrChange w:id="438" w:author="Jianhan Liu" w:date="2020-09-20T21:30:00Z">
              <w:rPr>
                <w:rFonts w:ascii="Cambria Math" w:hAnsi="Cambria Math"/>
                <w:w w:val="100"/>
                <w:sz w:val="24"/>
                <w:szCs w:val="24"/>
              </w:rPr>
            </w:rPrChange>
          </w:rPr>
          <m:t>k=0,1,…,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439" w:author="Jianhan Liu" w:date="2020-09-20T21:30:00Z">
                  <w:rPr>
                    <w:rFonts w:ascii="Cambria Math" w:hAnsi="Cambria Math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40" w:author="Jianhan Liu" w:date="2020-09-20T21:30:00Z">
                  <w:rPr>
                    <w:rFonts w:ascii="Cambria Math" w:hAnsi="Cambria Math"/>
                    <w:w w:val="100"/>
                    <w:sz w:val="24"/>
                    <w:szCs w:val="24"/>
                  </w:rPr>
                </w:rPrChange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441" w:author="Jianhan Liu" w:date="2020-09-20T21:30:00Z">
                  <w:rPr>
                    <w:rFonts w:ascii="Cambria Math" w:hAnsi="Cambria Math"/>
                    <w:w w:val="100"/>
                    <w:sz w:val="24"/>
                    <w:szCs w:val="24"/>
                  </w:rPr>
                </w:rPrChange>
              </w:rPr>
              <m:t>SD_l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442" w:author="Jianhan Liu" w:date="2020-09-20T21:30:00Z">
              <w:rPr>
                <w:rFonts w:ascii="Cambria Math" w:hAnsi="Cambria Math"/>
                <w:w w:val="100"/>
                <w:sz w:val="24"/>
                <w:szCs w:val="24"/>
              </w:rPr>
            </w:rPrChange>
          </w:rPr>
          <m:t>-1</m:t>
        </m:r>
      </m:oMath>
      <w:bookmarkEnd w:id="423"/>
      <w:r w:rsidR="00F677E9" w:rsidRPr="006F0282">
        <w:rPr>
          <w:rFonts w:asciiTheme="minorHAnsi" w:hAnsiTheme="minorHAnsi" w:cstheme="minorHAnsi"/>
          <w:w w:val="100"/>
          <w:sz w:val="24"/>
          <w:szCs w:val="24"/>
          <w:rPrChange w:id="443" w:author="Jianhan Liu" w:date="2020-09-20T21:30:00Z">
            <w:rPr>
              <w:w w:val="100"/>
              <w:sz w:val="24"/>
              <w:szCs w:val="24"/>
            </w:rPr>
          </w:rPrChange>
        </w:rPr>
        <w:t xml:space="preserve"> </w:t>
      </w:r>
      <w:proofErr w:type="gramStart"/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>for</w:t>
      </w:r>
      <w:proofErr w:type="gramEnd"/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a 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,52+26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,106+26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,484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,242+484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,and 996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 xml:space="preserve">tone </w:t>
      </w:r>
      <w:ins w:id="444" w:author="Jianhan Liu" w:date="2020-09-20T21:15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445" w:author="Jianhan Liu" w:date="2020-09-20T21:30:00Z">
              <w:rPr>
                <w:rFonts w:eastAsia="Times New Roman"/>
                <w:color w:val="002060"/>
              </w:rPr>
            </w:rPrChange>
          </w:rPr>
          <w:t>RU/MRU</w:t>
        </w:r>
      </w:ins>
      <w:del w:id="446" w:author="Jianhan Liu" w:date="2020-09-20T21:15:00Z">
        <w:r w:rsidR="00F677E9" w:rsidRPr="006F0282" w:rsidDel="00607609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</w:rPr>
          <w:delText>RU</w:delText>
        </w:r>
      </w:del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in the </w:t>
      </w:r>
      <w:r w:rsidR="00F677E9" w:rsidRPr="006F0282">
        <w:rPr>
          <w:rFonts w:asciiTheme="minorHAnsi" w:eastAsia="Times New Roman" w:hAnsiTheme="minorHAnsi" w:cstheme="minorHAnsi"/>
          <w:i/>
          <w:color w:val="auto"/>
          <w:w w:val="100"/>
          <w:sz w:val="24"/>
          <w:szCs w:val="24"/>
        </w:rPr>
        <w:t>l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447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</w:r>
      <w:proofErr w:type="spellStart"/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448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>th</w:t>
      </w:r>
      <w:proofErr w:type="spellEnd"/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449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450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>subblock</w:t>
      </w:r>
      <w:proofErr w:type="spellEnd"/>
    </w:p>
    <w:p w:rsidR="0028265F" w:rsidRPr="006F0282" w:rsidRDefault="00E03D6D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45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452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453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454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455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456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,r,u</m:t>
              </m:r>
              <w:del w:id="457" w:author="Jianhan Liu" w:date="2020-09-20T21:23:00Z"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  <w:rPrChange w:id="458" w:author="Jianhan Liu" w:date="2020-09-20T21:30:00Z"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</w:rPrChange>
                  </w:rPr>
                  <m:t>,l</m:t>
                </m:r>
              </w:del>
            </m:sub>
          </m:sSub>
        </m:oMath>
      </m:oMathPara>
    </w:p>
    <w:p w:rsidR="00E03D6D" w:rsidRPr="006F0282" w:rsidRDefault="00E03D6D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45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460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461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462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46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464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28265F" w:rsidRPr="006F0282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46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466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m:t xml:space="preserve">l= 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467" w:author="Jianhan Liu" w:date="2020-09-20T21:30:00Z">
                    <w:rPr>
                      <w:rFonts w:ascii="Cambria Math" w:hAnsi="Cambria Math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  <w:rPrChange w:id="468" w:author="Jianhan Liu" w:date="2020-09-20T21:30:00Z">
                        <w:rPr>
                          <w:rFonts w:ascii="Cambria Math" w:hAnsi="Cambria Math"/>
                          <w:i/>
                          <w:w w:val="100"/>
                          <w:sz w:val="24"/>
                          <w:szCs w:val="24"/>
                        </w:rPr>
                      </w:rPrChange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469" w:author="Jianhan Liu" w:date="2020-09-20T21:30:00Z">
                              <w:rPr>
                                <w:rFonts w:ascii="Cambria Math" w:hAnsi="Cambria Math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1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2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52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3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52+26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4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106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5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,106+26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6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242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7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8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242+484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79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8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481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482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483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484" w:author="Jianhan Liu" w:date="2020-09-20T21:30:00Z">
                                  <w:rPr>
                                    <w:rFonts w:ascii="Cambria Math" w:hAnsi="Cambria Math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85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86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87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88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, 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  <w:rPrChange w:id="489" w:author="Jianhan Liu" w:date="2020-09-20T21:30:00Z">
                                    <w:rPr>
                                      <w:rFonts w:ascii="Cambria Math" w:hAnsi="Cambria Math"/>
                                      <w:w w:val="100"/>
                                      <w:sz w:val="24"/>
                                      <w:szCs w:val="24"/>
                                    </w:rPr>
                                  </w:rPrChange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  <w:rPrChange w:id="490" w:author="Jianhan Liu" w:date="2020-09-20T21:30:00Z">
                                    <w:rPr>
                                      <w:rFonts w:ascii="Cambria Math" w:hAnsi="Cambria Math"/>
                                      <w:w w:val="100"/>
                                      <w:sz w:val="24"/>
                                      <w:szCs w:val="24"/>
                                    </w:rPr>
                                  </w:rPrChange>
                                </w:rPr>
                                <m:t>242+484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91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92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93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494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495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496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497" w:author="Jianhan Liu" w:date="2020-09-20T21:30:00Z">
                                  <w:rPr>
                                    <w:rFonts w:ascii="Cambria Math" w:hAnsi="Cambria Math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498" w:author="Jianhan Liu" w:date="2020-09-20T21:30:00Z">
                              <w:rPr>
                                <w:rFonts w:ascii="Cambria Math" w:hAnsi="Cambria Math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499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0,1,2    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1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2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503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504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505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506" w:author="Jianhan Liu" w:date="2020-09-20T21:30:00Z">
                                  <w:rPr>
                                    <w:rFonts w:ascii="Cambria Math" w:hAnsi="Cambria Math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7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0,1,2,3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8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09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4×996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51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del w:id="511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512" w:author="Jianhan Liu" w:date="2020-09-20T21:30:00Z">
                                  <w:rPr>
                                    <w:rFonts w:ascii="Cambria Math" w:hAnsi="Cambria Math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  <w:ins w:id="513" w:author="Jianhan Liu" w:date="2020-09-20T21:15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514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</m:e>
                      </m:mr>
                    </m:m>
                  </m:e>
                </m:mr>
              </m:m>
            </m:e>
          </m:d>
        </m:oMath>
      </m:oMathPara>
    </w:p>
    <w:p w:rsidR="0028265F" w:rsidRPr="006F0282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51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516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17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18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19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520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28265F" w:rsidRPr="006F0282" w:rsidRDefault="00574D23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52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522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23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24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25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526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28265F" w:rsidRPr="006F0282" w:rsidRDefault="00A1260D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52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528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529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530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SD_l</m:t>
            </m:r>
          </m:sub>
        </m:sSub>
      </m:oMath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gramStart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is</w:t>
      </w:r>
      <w:proofErr w:type="gramEnd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the number of data tones in the portion of </w:t>
      </w:r>
      <w:r w:rsidR="00574D23" w:rsidRPr="006F0282">
        <w:rPr>
          <w:rFonts w:asciiTheme="minorHAnsi" w:hAnsiTheme="minorHAnsi" w:cstheme="minorHAnsi"/>
          <w:i/>
          <w:iCs/>
          <w:w w:val="100"/>
          <w:sz w:val="24"/>
          <w:szCs w:val="24"/>
          <w:rPrChange w:id="534" w:author="Jianhan Liu" w:date="2020-09-20T21:30:00Z">
            <w:rPr>
              <w:rFonts w:asciiTheme="minorHAnsi" w:hAnsiTheme="minorHAnsi" w:cstheme="minorHAnsi"/>
              <w:i/>
              <w:iCs/>
              <w:w w:val="100"/>
              <w:sz w:val="24"/>
              <w:szCs w:val="24"/>
            </w:rPr>
          </w:rPrChange>
        </w:rPr>
        <w:t>r</w:t>
      </w:r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3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ins w:id="538" w:author="Jianhan Liu" w:date="2020-09-20T21:15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539" w:author="Jianhan Liu" w:date="2020-09-20T21:30:00Z">
              <w:rPr>
                <w:rFonts w:eastAsia="Times New Roman"/>
                <w:color w:val="002060"/>
              </w:rPr>
            </w:rPrChange>
          </w:rPr>
          <w:t>RU/MRU</w:t>
        </w:r>
      </w:ins>
      <w:del w:id="540" w:author="Jianhan Liu" w:date="2020-09-20T21:15:00Z">
        <w:r w:rsidR="00574D23" w:rsidRPr="006F0282" w:rsidDel="00607609">
          <w:rPr>
            <w:rFonts w:asciiTheme="minorHAnsi" w:hAnsiTheme="minorHAnsi" w:cstheme="minorHAnsi"/>
            <w:w w:val="100"/>
            <w:sz w:val="24"/>
            <w:szCs w:val="24"/>
          </w:rPr>
          <w:delText>RU</w:delText>
        </w:r>
      </w:del>
      <w:r w:rsidR="00574D23" w:rsidRPr="006F0282">
        <w:rPr>
          <w:rFonts w:asciiTheme="minorHAnsi" w:hAnsiTheme="minorHAnsi" w:cstheme="minorHAnsi"/>
          <w:w w:val="100"/>
          <w:sz w:val="24"/>
          <w:szCs w:val="24"/>
        </w:rPr>
        <w:t xml:space="preserve"> located in the </w:t>
      </w:r>
      <w:r w:rsidR="00574D23" w:rsidRPr="006F0282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4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4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4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="00574D23" w:rsidRPr="006F0282">
        <w:rPr>
          <w:rFonts w:asciiTheme="minorHAnsi" w:hAnsiTheme="minorHAnsi" w:cstheme="minorHAnsi"/>
          <w:sz w:val="24"/>
          <w:szCs w:val="24"/>
          <w:rPrChange w:id="54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="00574D23" w:rsidRPr="006F0282">
        <w:rPr>
          <w:rFonts w:asciiTheme="minorHAnsi" w:hAnsiTheme="minorHAnsi" w:cstheme="minorHAnsi"/>
          <w:w w:val="100"/>
          <w:sz w:val="24"/>
          <w:szCs w:val="24"/>
          <w:rPrChange w:id="54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28265F" w:rsidRPr="006F0282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54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574D23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54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548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t</m:t>
          </m:r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49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50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k,l</m:t>
              </m:r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  <w:rPrChange w:id="551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52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5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54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TM_l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55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556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 xml:space="preserve">k </m:t>
              </m:r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557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mod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  <w:rPrChange w:id="558" w:author="Jianhan Liu" w:date="2020-09-20T21:30:00Z"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w:rPrChange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  <w:rPrChange w:id="559" w:author="Jianhan Liu" w:date="2020-09-20T21:30:00Z">
                            <w:rPr>
                              <w:rFonts w:ascii="Cambria Math" w:hAnsi="Cambria Math" w:cstheme="minorHAnsi"/>
                              <w:i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60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61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SD_l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  <w:rPrChange w:id="562" w:author="Jianhan Liu" w:date="2020-09-20T21:30:00Z">
                            <w:rPr>
                              <w:rFonts w:ascii="Cambria Math" w:hAnsi="Cambria Math" w:cstheme="minorHAnsi"/>
                              <w:i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63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64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TM_l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  <w:rPrChange w:id="565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+ </m:t>
          </m:r>
          <m:d>
            <m:dPr>
              <m:begChr m:val="⌊"/>
              <m:endChr m:val="⌋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566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  <w:rPrChange w:id="567" w:author="Jianhan Liu" w:date="2020-09-20T21:30:00Z"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w:rPrChange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w w:val="100"/>
                      <w:sz w:val="24"/>
                      <w:szCs w:val="24"/>
                      <w:rPrChange w:id="568" w:author="Jianhan Liu" w:date="2020-09-20T21:30:00Z"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</w:rPr>
                      </w:rPrChange>
                    </w:rPr>
                    <m:t>k∙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  <w:rPrChange w:id="569" w:author="Jianhan Liu" w:date="2020-09-20T21:30:00Z">
                            <w:rPr>
                              <w:rFonts w:ascii="Cambria Math" w:hAnsi="Cambria Math" w:cstheme="minorHAnsi"/>
                              <w:i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70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71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TM_l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  <w:rPrChange w:id="572" w:author="Jianhan Liu" w:date="2020-09-20T21:30:00Z">
                            <w:rPr>
                              <w:rFonts w:ascii="Cambria Math" w:hAnsi="Cambria Math" w:cstheme="minorHAnsi"/>
                              <w:i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73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574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SD_l</m:t>
                      </m:r>
                    </m:sub>
                  </m:sSub>
                </m:den>
              </m:f>
            </m:e>
          </m:d>
        </m:oMath>
      </m:oMathPara>
    </w:p>
    <w:p w:rsidR="0028265F" w:rsidRPr="006F0282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  <w:rPrChange w:id="57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A1260D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57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  <w:rPrChange w:id="577" w:author="Jianhan Liu" w:date="2020-09-20T21:30:00Z"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  <w:rPrChange w:id="578" w:author="Jianhan Liu" w:date="2020-09-20T21:30:00Z">
                  <w:rPr>
                    <w:rFonts w:ascii="Cambria Math" w:hAnsi="Cambria Math" w:cstheme="minorHAnsi"/>
                    <w:sz w:val="24"/>
                    <w:szCs w:val="24"/>
                  </w:rPr>
                </w:rPrChange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  <w:rPrChange w:id="579" w:author="Jianhan Liu" w:date="2020-09-20T21:30:00Z">
                  <w:rPr>
                    <w:rFonts w:ascii="Cambria Math" w:hAnsi="Cambria Math" w:cstheme="minorHAnsi"/>
                    <w:sz w:val="24"/>
                    <w:szCs w:val="24"/>
                  </w:rPr>
                </w:rPrChange>
              </w:rPr>
              <m:t>TM_l</m:t>
            </m:r>
          </m:sub>
        </m:sSub>
      </m:oMath>
      <w:r w:rsidR="0028265F" w:rsidRPr="006F0282">
        <w:rPr>
          <w:rFonts w:asciiTheme="minorHAnsi" w:hAnsiTheme="minorHAnsi" w:cstheme="minorHAnsi"/>
          <w:sz w:val="24"/>
          <w:szCs w:val="24"/>
          <w:rPrChange w:id="580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</w:t>
      </w:r>
      <w:proofErr w:type="gram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8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is</w:t>
      </w:r>
      <w:proofErr w:type="gram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8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the LDPC tone mapping distance for the portion of </w:t>
      </w:r>
      <w:r w:rsidR="0028265F" w:rsidRPr="006F0282">
        <w:rPr>
          <w:rFonts w:asciiTheme="minorHAnsi" w:hAnsiTheme="minorHAnsi" w:cstheme="minorHAnsi"/>
          <w:i/>
          <w:iCs/>
          <w:w w:val="100"/>
          <w:sz w:val="24"/>
          <w:szCs w:val="24"/>
          <w:rPrChange w:id="583" w:author="Jianhan Liu" w:date="2020-09-20T21:30:00Z">
            <w:rPr>
              <w:rFonts w:asciiTheme="minorHAnsi" w:hAnsiTheme="minorHAnsi" w:cstheme="minorHAnsi"/>
              <w:i/>
              <w:iCs/>
              <w:w w:val="100"/>
              <w:sz w:val="24"/>
              <w:szCs w:val="24"/>
            </w:rPr>
          </w:rPrChange>
        </w:rPr>
        <w:t>r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8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8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8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ins w:id="587" w:author="Jianhan Liu" w:date="2020-09-20T21:14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588" w:author="Jianhan Liu" w:date="2020-09-20T21:30:00Z">
              <w:rPr>
                <w:rFonts w:eastAsia="Times New Roman"/>
                <w:color w:val="002060"/>
              </w:rPr>
            </w:rPrChange>
          </w:rPr>
          <w:t>RU/MRU</w:t>
        </w:r>
      </w:ins>
      <w:del w:id="589" w:author="Jianhan Liu" w:date="2020-09-20T21:14:00Z">
        <w:r w:rsidR="0028265F" w:rsidRPr="006F0282" w:rsidDel="00607609">
          <w:rPr>
            <w:rFonts w:asciiTheme="minorHAnsi" w:hAnsiTheme="minorHAnsi" w:cstheme="minorHAnsi"/>
            <w:w w:val="100"/>
            <w:sz w:val="24"/>
            <w:szCs w:val="24"/>
          </w:rPr>
          <w:delText>RU</w:delText>
        </w:r>
      </w:del>
      <w:r w:rsidR="0028265F" w:rsidRPr="006F0282">
        <w:rPr>
          <w:rFonts w:asciiTheme="minorHAnsi" w:hAnsiTheme="minorHAnsi" w:cstheme="minorHAnsi"/>
          <w:w w:val="100"/>
          <w:sz w:val="24"/>
          <w:szCs w:val="24"/>
        </w:rPr>
        <w:t xml:space="preserve"> located in </w:t>
      </w:r>
      <w:r w:rsidR="0028265F" w:rsidRPr="006F0282">
        <w:rPr>
          <w:rFonts w:asciiTheme="minorHAnsi" w:hAnsiTheme="minorHAnsi" w:cstheme="minorHAnsi"/>
          <w:i/>
          <w:w w:val="100"/>
          <w:sz w:val="24"/>
          <w:szCs w:val="24"/>
          <w:rPrChange w:id="590" w:author="Jianhan Liu" w:date="2020-09-20T21:30:00Z">
            <w:rPr>
              <w:rFonts w:asciiTheme="minorHAnsi" w:hAnsiTheme="minorHAnsi" w:cstheme="minorHAnsi"/>
              <w:i/>
              <w:w w:val="100"/>
              <w:sz w:val="24"/>
              <w:szCs w:val="24"/>
            </w:rPr>
          </w:rPrChange>
        </w:rPr>
        <w:t>l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9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9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9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="0028265F" w:rsidRPr="006F0282">
        <w:rPr>
          <w:rFonts w:asciiTheme="minorHAnsi" w:hAnsiTheme="minorHAnsi" w:cstheme="minorHAnsi"/>
          <w:sz w:val="24"/>
          <w:szCs w:val="24"/>
          <w:rPrChange w:id="59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59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if DCM is not applied, defined in </w: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59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begin"/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597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REF _Ref48221707 \h </w:instrText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598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\* MERGEFORMAT </w:instrTex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599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00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separate"/>
      </w:r>
      <w:r w:rsidR="0028265F" w:rsidRPr="006F0282">
        <w:rPr>
          <w:rFonts w:asciiTheme="minorHAnsi" w:hAnsiTheme="minorHAnsi" w:cstheme="minorHAnsi"/>
          <w:color w:val="FF0000"/>
          <w:sz w:val="24"/>
          <w:szCs w:val="24"/>
          <w:rPrChange w:id="601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 xml:space="preserve">Table </w: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02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end"/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03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x2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60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28265F" w:rsidRPr="006F0282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  <w:rPrChange w:id="60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  <w:rPrChange w:id="60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w:r w:rsidRPr="006F0282">
        <w:rPr>
          <w:rFonts w:asciiTheme="minorHAnsi" w:hAnsiTheme="minorHAnsi" w:cstheme="minorHAnsi"/>
          <w:w w:val="100"/>
          <w:sz w:val="24"/>
          <w:szCs w:val="24"/>
          <w:rPrChange w:id="60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For an EHT PPDU with DCM applied to the Data field, the LDPC tone mapping for the LDPC encoded stream corresponding to user </w:t>
      </w:r>
      <w:r w:rsidRPr="006F0282">
        <w:rPr>
          <w:rFonts w:asciiTheme="minorHAnsi" w:hAnsiTheme="minorHAnsi" w:cstheme="minorHAnsi"/>
          <w:i/>
          <w:iCs/>
          <w:w w:val="100"/>
          <w:sz w:val="24"/>
          <w:szCs w:val="24"/>
          <w:rPrChange w:id="608" w:author="Jianhan Liu" w:date="2020-09-20T21:30:00Z">
            <w:rPr>
              <w:rFonts w:asciiTheme="minorHAnsi" w:hAnsiTheme="minorHAnsi" w:cstheme="minorHAnsi"/>
              <w:i/>
              <w:iCs/>
              <w:w w:val="100"/>
              <w:sz w:val="24"/>
              <w:szCs w:val="24"/>
            </w:rPr>
          </w:rPrChange>
        </w:rPr>
        <w:t>u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0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r w:rsidRPr="006F0282">
        <w:rPr>
          <w:rFonts w:asciiTheme="minorHAnsi" w:hAnsiTheme="minorHAnsi" w:cstheme="minorHAnsi"/>
          <w:sz w:val="24"/>
          <w:szCs w:val="24"/>
          <w:rPrChange w:id="610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in the portion of </w:t>
      </w:r>
      <w:r w:rsidRPr="006F0282">
        <w:rPr>
          <w:rFonts w:asciiTheme="minorHAnsi" w:hAnsiTheme="minorHAnsi" w:cstheme="minorHAnsi"/>
          <w:i/>
          <w:sz w:val="24"/>
          <w:szCs w:val="24"/>
          <w:rPrChange w:id="611" w:author="Jianhan Liu" w:date="2020-09-20T21:30:00Z">
            <w:rPr>
              <w:rFonts w:asciiTheme="minorHAnsi" w:hAnsiTheme="minorHAnsi" w:cstheme="minorHAnsi"/>
              <w:i/>
              <w:sz w:val="24"/>
              <w:szCs w:val="24"/>
            </w:rPr>
          </w:rPrChange>
        </w:rPr>
        <w:t>r</w:t>
      </w:r>
      <w:r w:rsidRPr="006F0282">
        <w:rPr>
          <w:rFonts w:asciiTheme="minorHAnsi" w:hAnsiTheme="minorHAnsi" w:cstheme="minorHAnsi"/>
          <w:sz w:val="24"/>
          <w:szCs w:val="24"/>
          <w:rPrChange w:id="61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-</w:t>
      </w:r>
      <w:proofErr w:type="spellStart"/>
      <w:r w:rsidRPr="006F0282">
        <w:rPr>
          <w:rFonts w:asciiTheme="minorHAnsi" w:hAnsiTheme="minorHAnsi" w:cstheme="minorHAnsi"/>
          <w:sz w:val="24"/>
          <w:szCs w:val="24"/>
          <w:rPrChange w:id="613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th</w:t>
      </w:r>
      <w:proofErr w:type="spellEnd"/>
      <w:r w:rsidRPr="006F0282">
        <w:rPr>
          <w:rFonts w:asciiTheme="minorHAnsi" w:hAnsiTheme="minorHAnsi" w:cstheme="minorHAnsi"/>
          <w:sz w:val="24"/>
          <w:szCs w:val="24"/>
          <w:rPrChange w:id="61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</w:t>
      </w:r>
      <w:ins w:id="615" w:author="Jianhan Liu" w:date="2020-09-20T21:14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616" w:author="Jianhan Liu" w:date="2020-09-20T21:30:00Z">
              <w:rPr>
                <w:rFonts w:eastAsia="Times New Roman"/>
                <w:color w:val="002060"/>
              </w:rPr>
            </w:rPrChange>
          </w:rPr>
          <w:t>RU/</w:t>
        </w:r>
        <w:proofErr w:type="spellStart"/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617" w:author="Jianhan Liu" w:date="2020-09-20T21:30:00Z">
              <w:rPr>
                <w:rFonts w:eastAsia="Times New Roman"/>
                <w:color w:val="002060"/>
              </w:rPr>
            </w:rPrChange>
          </w:rPr>
          <w:t>MRU</w:t>
        </w:r>
      </w:ins>
      <w:del w:id="618" w:author="Jianhan Liu" w:date="2020-09-20T21:14:00Z">
        <w:r w:rsidR="00927102" w:rsidRPr="006F0282" w:rsidDel="00607609">
          <w:rPr>
            <w:rFonts w:asciiTheme="minorHAnsi" w:hAnsiTheme="minorHAnsi" w:cstheme="minorHAnsi"/>
            <w:sz w:val="24"/>
            <w:szCs w:val="24"/>
          </w:rPr>
          <w:delText>RU or MRU</w:delText>
        </w:r>
        <w:r w:rsidR="00927102" w:rsidRPr="006F0282" w:rsidDel="00607609">
          <w:rPr>
            <w:rFonts w:asciiTheme="minorHAnsi" w:hAnsiTheme="minorHAnsi" w:cstheme="minorHAnsi"/>
            <w:sz w:val="24"/>
            <w:szCs w:val="24"/>
            <w:rPrChange w:id="619" w:author="Jianhan Liu" w:date="2020-09-20T21:30:00Z">
              <w:rPr>
                <w:rFonts w:asciiTheme="minorHAnsi" w:hAnsiTheme="minorHAnsi" w:cstheme="minorHAnsi"/>
              </w:rPr>
            </w:rPrChange>
          </w:rPr>
          <w:delText xml:space="preserve"> </w:delText>
        </w:r>
      </w:del>
      <w:r w:rsidRPr="006F0282">
        <w:rPr>
          <w:rFonts w:asciiTheme="minorHAnsi" w:hAnsiTheme="minorHAnsi" w:cstheme="minorHAnsi"/>
          <w:sz w:val="24"/>
          <w:szCs w:val="24"/>
        </w:rPr>
        <w:t>located</w:t>
      </w:r>
      <w:proofErr w:type="spellEnd"/>
      <w:r w:rsidRPr="006F0282">
        <w:rPr>
          <w:rFonts w:asciiTheme="minorHAnsi" w:hAnsiTheme="minorHAnsi" w:cstheme="minorHAnsi"/>
          <w:sz w:val="24"/>
          <w:szCs w:val="24"/>
        </w:rPr>
        <w:t xml:space="preserve"> in the </w:t>
      </w:r>
      <w:r w:rsidRPr="006F0282">
        <w:rPr>
          <w:rFonts w:asciiTheme="minorHAnsi" w:hAnsiTheme="minorHAnsi" w:cstheme="minorHAnsi"/>
          <w:i/>
          <w:sz w:val="24"/>
          <w:szCs w:val="24"/>
        </w:rPr>
        <w:t>l</w:t>
      </w:r>
      <w:r w:rsidRPr="006F0282">
        <w:rPr>
          <w:rFonts w:asciiTheme="minorHAnsi" w:hAnsiTheme="minorHAnsi" w:cstheme="minorHAnsi"/>
          <w:sz w:val="24"/>
          <w:szCs w:val="24"/>
          <w:rPrChange w:id="620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-</w:t>
      </w:r>
      <w:proofErr w:type="spellStart"/>
      <w:r w:rsidRPr="006F0282">
        <w:rPr>
          <w:rFonts w:asciiTheme="minorHAnsi" w:hAnsiTheme="minorHAnsi" w:cstheme="minorHAnsi"/>
          <w:sz w:val="24"/>
          <w:szCs w:val="24"/>
          <w:rPrChange w:id="621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th</w:t>
      </w:r>
      <w:proofErr w:type="spellEnd"/>
      <w:r w:rsidRPr="006F0282">
        <w:rPr>
          <w:rFonts w:asciiTheme="minorHAnsi" w:hAnsiTheme="minorHAnsi" w:cstheme="minorHAnsi"/>
          <w:sz w:val="24"/>
          <w:szCs w:val="24"/>
          <w:rPrChange w:id="62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80MHz </w:t>
      </w:r>
      <w:proofErr w:type="spellStart"/>
      <w:r w:rsidRPr="006F0282">
        <w:rPr>
          <w:rFonts w:asciiTheme="minorHAnsi" w:hAnsiTheme="minorHAnsi" w:cstheme="minorHAnsi"/>
          <w:sz w:val="24"/>
          <w:szCs w:val="24"/>
          <w:rPrChange w:id="623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Pr="006F0282">
        <w:rPr>
          <w:rFonts w:asciiTheme="minorHAnsi" w:hAnsiTheme="minorHAnsi" w:cstheme="minorHAnsi"/>
          <w:w w:val="100"/>
          <w:sz w:val="24"/>
          <w:szCs w:val="24"/>
          <w:rPrChange w:id="62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is done by permuting the stream of complex numbers generated by the constellation mappers (see 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2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2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instrText xml:space="preserve"> REF  RTF31363233373a2048342c312e \h</w:instrText>
      </w:r>
      <w:r w:rsidR="004813B4" w:rsidRPr="006F0282">
        <w:rPr>
          <w:rFonts w:asciiTheme="minorHAnsi" w:hAnsiTheme="minorHAnsi" w:cstheme="minorHAnsi"/>
          <w:w w:val="100"/>
          <w:sz w:val="24"/>
          <w:szCs w:val="24"/>
          <w:rPrChange w:id="62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2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2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0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3</w:t>
      </w:r>
      <w:r w:rsidR="00CF3470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1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4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2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.X.X.X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3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(Constellation mapping)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3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3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) as defined by 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7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REF  RTF38393434333a204571756174 \h</w:instrText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8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39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0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1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 xml:space="preserve">Equation 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2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3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4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REF _Ref48252393 \h </w:instrText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5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47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  <w:sz w:val="24"/>
          <w:szCs w:val="24"/>
          <w:rPrChange w:id="648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 xml:space="preserve">( </w:t>
      </w:r>
      <w:r w:rsidRPr="006F0282">
        <w:rPr>
          <w:rFonts w:asciiTheme="minorHAnsi" w:hAnsiTheme="minorHAnsi" w:cstheme="minorHAnsi"/>
          <w:noProof/>
          <w:color w:val="FF0000"/>
          <w:sz w:val="24"/>
          <w:szCs w:val="24"/>
          <w:rPrChange w:id="649" w:author="Jianhan Liu" w:date="2020-09-20T21:30:00Z">
            <w:rPr>
              <w:rFonts w:asciiTheme="minorHAnsi" w:hAnsiTheme="minorHAnsi" w:cstheme="minorHAnsi"/>
              <w:noProof/>
              <w:color w:val="FF0000"/>
              <w:sz w:val="24"/>
              <w:szCs w:val="24"/>
            </w:rPr>
          </w:rPrChange>
        </w:rPr>
        <w:t>2</w:t>
      </w:r>
      <w:r w:rsidRPr="006F0282">
        <w:rPr>
          <w:rFonts w:asciiTheme="minorHAnsi" w:hAnsiTheme="minorHAnsi" w:cstheme="minorHAnsi"/>
          <w:color w:val="FF0000"/>
          <w:sz w:val="24"/>
          <w:szCs w:val="24"/>
          <w:rPrChange w:id="650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>)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651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w w:val="100"/>
          <w:sz w:val="24"/>
          <w:szCs w:val="24"/>
          <w:rPrChange w:id="65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28265F" w:rsidRPr="006F0282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  <w:rPrChange w:id="65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28265F" w:rsidP="0028265F">
      <w:pPr>
        <w:pStyle w:val="Caption"/>
        <w:rPr>
          <w:rFonts w:asciiTheme="minorHAnsi" w:hAnsiTheme="minorHAnsi" w:cstheme="minorHAnsi"/>
          <w:sz w:val="24"/>
          <w:szCs w:val="24"/>
          <w:rPrChange w:id="65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bookmarkStart w:id="655" w:name="_Ref48252393"/>
      <w:bookmarkStart w:id="656" w:name="RTF38393434333a204571756174"/>
      <w:r w:rsidRPr="006F0282">
        <w:rPr>
          <w:rFonts w:asciiTheme="minorHAnsi" w:hAnsiTheme="minorHAnsi" w:cstheme="minorHAnsi"/>
          <w:sz w:val="24"/>
          <w:szCs w:val="24"/>
          <w:rPrChange w:id="657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(</w:t>
      </w:r>
      <w:r w:rsidRPr="006F0282">
        <w:rPr>
          <w:rFonts w:asciiTheme="minorHAnsi" w:hAnsiTheme="minorHAnsi" w:cstheme="minorHAnsi"/>
          <w:sz w:val="24"/>
          <w:szCs w:val="24"/>
          <w:rPrChange w:id="658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sz w:val="24"/>
          <w:szCs w:val="24"/>
          <w:rPrChange w:id="659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instrText xml:space="preserve"> SEQ ( \* ARABIC </w:instrText>
      </w:r>
      <w:r w:rsidRPr="006F0282">
        <w:rPr>
          <w:rFonts w:asciiTheme="minorHAnsi" w:hAnsiTheme="minorHAnsi" w:cstheme="minorHAnsi"/>
          <w:sz w:val="24"/>
          <w:szCs w:val="24"/>
          <w:rPrChange w:id="660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noProof/>
          <w:sz w:val="24"/>
          <w:szCs w:val="24"/>
          <w:rPrChange w:id="661" w:author="Jianhan Liu" w:date="2020-09-20T21:30:00Z">
            <w:rPr>
              <w:rFonts w:asciiTheme="minorHAnsi" w:hAnsiTheme="minorHAnsi" w:cstheme="minorHAnsi"/>
              <w:noProof/>
              <w:sz w:val="24"/>
              <w:szCs w:val="24"/>
            </w:rPr>
          </w:rPrChange>
        </w:rPr>
        <w:t>2</w:t>
      </w:r>
      <w:r w:rsidRPr="006F0282">
        <w:rPr>
          <w:rFonts w:asciiTheme="minorHAnsi" w:hAnsiTheme="minorHAnsi" w:cstheme="minorHAnsi"/>
          <w:sz w:val="24"/>
          <w:szCs w:val="24"/>
          <w:rPrChange w:id="66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sz w:val="24"/>
          <w:szCs w:val="24"/>
          <w:rPrChange w:id="663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)</w:t>
      </w:r>
      <w:bookmarkEnd w:id="655"/>
    </w:p>
    <w:p w:rsidR="00CC03B0" w:rsidRPr="006F0282" w:rsidRDefault="00A1260D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66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665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66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d"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67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t</m:t>
            </m:r>
            <m:d>
              <m:dPr>
                <m:ctrlPr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  <w:rPrChange w:id="668" w:author="Jianhan Liu" w:date="2020-09-20T21:30:00Z">
                      <w:rPr>
                        <w:rFonts w:ascii="Cambria Math" w:hAnsi="Cambria Math" w:cstheme="minorHAnsi"/>
                        <w:i/>
                        <w:w w:val="100"/>
                        <w:sz w:val="24"/>
                        <w:szCs w:val="24"/>
                      </w:rPr>
                    </w:rPrChange>
                  </w:rPr>
                </m:ctrlPr>
              </m:dPr>
              <m:e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  <w:rPrChange w:id="669" w:author="Jianhan Liu" w:date="2020-09-20T21:30:00Z"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</w:rPrChange>
                  </w:rPr>
                  <m:t>k,l</m:t>
                </m:r>
              </m:e>
            </m:d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70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,i,n,l,r,u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671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672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73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d'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74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k,i,n,l,r,u</m:t>
            </m:r>
          </m:sub>
        </m:sSub>
      </m:oMath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67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gramStart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67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where</w:t>
      </w:r>
      <w:proofErr w:type="gramEnd"/>
    </w:p>
    <w:p w:rsidR="00CC03B0" w:rsidRPr="006F0282" w:rsidRDefault="00CC03B0" w:rsidP="00CC03B0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  <w:rPrChange w:id="67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r>
          <w:rPr>
            <w:rFonts w:ascii="Cambria Math" w:hAnsi="Cambria Math" w:cstheme="minorHAnsi"/>
            <w:w w:val="100"/>
            <w:sz w:val="24"/>
            <w:szCs w:val="24"/>
            <w:rPrChange w:id="678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>k=0,1,…,2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679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80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681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SD_l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682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>-1</m:t>
        </m:r>
      </m:oMath>
      <w:r w:rsidR="00F677E9" w:rsidRPr="006F0282">
        <w:rPr>
          <w:rFonts w:asciiTheme="minorHAnsi" w:hAnsiTheme="minorHAnsi" w:cstheme="minorHAnsi"/>
          <w:w w:val="100"/>
          <w:sz w:val="24"/>
          <w:szCs w:val="24"/>
          <w:rPrChange w:id="68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684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 xml:space="preserve">for </w:t>
      </w:r>
      <w:ins w:id="685" w:author="Jianhan Liu" w:date="2020-09-20T21:25:00Z">
        <w:r w:rsidR="00732B72" w:rsidRPr="006F0282">
          <w:rPr>
            <w:rFonts w:asciiTheme="minorHAnsi" w:hAnsiTheme="minorHAnsi" w:cstheme="minorHAnsi"/>
            <w:color w:val="002060"/>
            <w:sz w:val="24"/>
            <w:szCs w:val="24"/>
            <w:shd w:val="clear" w:color="auto" w:fill="FFFFFF"/>
            <w:rPrChange w:id="686" w:author="Jianhan Liu" w:date="2020-09-20T21:30:00Z">
              <w:rPr>
                <w:rFonts w:ascii="Arial" w:hAnsi="Arial" w:cs="Arial"/>
                <w:color w:val="002060"/>
                <w:shd w:val="clear" w:color="auto" w:fill="FFFFFF"/>
              </w:rPr>
            </w:rPrChange>
          </w:rPr>
          <w:t xml:space="preserve">the portion of an RU/MRU in the l </w:t>
        </w:r>
        <w:proofErr w:type="spellStart"/>
        <w:r w:rsidR="00732B72" w:rsidRPr="006F0282">
          <w:rPr>
            <w:rFonts w:asciiTheme="minorHAnsi" w:hAnsiTheme="minorHAnsi" w:cstheme="minorHAnsi"/>
            <w:color w:val="002060"/>
            <w:sz w:val="24"/>
            <w:szCs w:val="24"/>
            <w:shd w:val="clear" w:color="auto" w:fill="FFFFFF"/>
            <w:rPrChange w:id="687" w:author="Jianhan Liu" w:date="2020-09-20T21:30:00Z">
              <w:rPr>
                <w:rFonts w:ascii="Arial" w:hAnsi="Arial" w:cs="Arial"/>
                <w:color w:val="002060"/>
                <w:shd w:val="clear" w:color="auto" w:fill="FFFFFF"/>
              </w:rPr>
            </w:rPrChange>
          </w:rPr>
          <w:t>th</w:t>
        </w:r>
        <w:proofErr w:type="spellEnd"/>
        <w:r w:rsidR="00732B72" w:rsidRPr="006F0282">
          <w:rPr>
            <w:rFonts w:asciiTheme="minorHAnsi" w:hAnsiTheme="minorHAnsi" w:cstheme="minorHAnsi"/>
            <w:color w:val="002060"/>
            <w:sz w:val="24"/>
            <w:szCs w:val="24"/>
            <w:shd w:val="clear" w:color="auto" w:fill="FFFFFF"/>
            <w:rPrChange w:id="688" w:author="Jianhan Liu" w:date="2020-09-20T21:30:00Z">
              <w:rPr>
                <w:rFonts w:ascii="Arial" w:hAnsi="Arial" w:cs="Arial"/>
                <w:color w:val="002060"/>
                <w:shd w:val="clear" w:color="auto" w:fill="FFFFFF"/>
              </w:rPr>
            </w:rPrChange>
          </w:rPr>
          <w:t xml:space="preserve"> </w:t>
        </w:r>
        <w:proofErr w:type="spellStart"/>
        <w:r w:rsidR="00732B72" w:rsidRPr="006F0282">
          <w:rPr>
            <w:rFonts w:asciiTheme="minorHAnsi" w:hAnsiTheme="minorHAnsi" w:cstheme="minorHAnsi"/>
            <w:color w:val="002060"/>
            <w:sz w:val="24"/>
            <w:szCs w:val="24"/>
            <w:shd w:val="clear" w:color="auto" w:fill="FFFFFF"/>
            <w:rPrChange w:id="689" w:author="Jianhan Liu" w:date="2020-09-20T21:30:00Z">
              <w:rPr>
                <w:rFonts w:ascii="Arial" w:hAnsi="Arial" w:cs="Arial"/>
                <w:color w:val="002060"/>
                <w:shd w:val="clear" w:color="auto" w:fill="FFFFFF"/>
              </w:rPr>
            </w:rPrChange>
          </w:rPr>
          <w:t>subblock</w:t>
        </w:r>
        <w:proofErr w:type="spellEnd"/>
        <w:r w:rsidR="00732B72" w:rsidRPr="006F0282">
          <w:rPr>
            <w:rFonts w:asciiTheme="minorHAnsi" w:hAnsiTheme="minorHAnsi" w:cstheme="minorHAnsi"/>
            <w:color w:val="002060"/>
            <w:sz w:val="24"/>
            <w:szCs w:val="24"/>
            <w:shd w:val="clear" w:color="auto" w:fill="FFFFFF"/>
            <w:rPrChange w:id="690" w:author="Jianhan Liu" w:date="2020-09-20T21:30:00Z">
              <w:rPr>
                <w:rFonts w:ascii="Arial" w:hAnsi="Arial" w:cs="Arial"/>
                <w:color w:val="002060"/>
                <w:shd w:val="clear" w:color="auto" w:fill="FFFFFF"/>
              </w:rPr>
            </w:rPrChange>
          </w:rPr>
          <w:t xml:space="preserve"> that corresponds to</w:t>
        </w:r>
      </w:ins>
      <w:del w:id="691" w:author="Jianhan Liu" w:date="2020-09-20T21:25:00Z">
        <w:r w:rsidR="00F677E9" w:rsidRPr="006F0282" w:rsidDel="00732B72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</w:rPr>
          <w:delText>a</w:delText>
        </w:r>
      </w:del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,52+26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,106+26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,484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,242+484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,and 996</w:t>
      </w:r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noBreakHyphen/>
        <w:t>tone</w:t>
      </w:r>
      <w:ins w:id="692" w:author="Jianhan Liu" w:date="2020-09-20T21:26:00Z">
        <w:r w:rsidR="00732B72" w:rsidRPr="006F0282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  <w:rPrChange w:id="693" w:author="Jianhan Liu" w:date="2020-09-20T21:30:00Z">
              <w:rPr>
                <w:rFonts w:asciiTheme="minorHAnsi" w:eastAsia="Times New Roman" w:hAnsiTheme="minorHAnsi" w:cstheme="minorHAnsi"/>
                <w:color w:val="auto"/>
                <w:w w:val="100"/>
                <w:sz w:val="24"/>
                <w:szCs w:val="24"/>
              </w:rPr>
            </w:rPrChange>
          </w:rPr>
          <w:t>.</w:t>
        </w:r>
      </w:ins>
      <w:r w:rsidR="00F677E9"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694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 xml:space="preserve"> </w:t>
      </w:r>
      <w:del w:id="695" w:author="Jianhan Liu" w:date="2020-09-20T21:26:00Z">
        <w:r w:rsidR="00F677E9" w:rsidRPr="006F0282" w:rsidDel="00732B72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  <w:rPrChange w:id="696" w:author="Jianhan Liu" w:date="2020-09-20T21:30:00Z">
              <w:rPr>
                <w:rFonts w:asciiTheme="minorHAnsi" w:eastAsia="Times New Roman" w:hAnsiTheme="minorHAnsi" w:cstheme="minorHAnsi"/>
                <w:color w:val="auto"/>
                <w:w w:val="100"/>
                <w:sz w:val="24"/>
                <w:szCs w:val="24"/>
              </w:rPr>
            </w:rPrChange>
          </w:rPr>
          <w:delText xml:space="preserve">RU in the </w:delText>
        </w:r>
        <w:r w:rsidR="00F677E9" w:rsidRPr="006F0282" w:rsidDel="00732B72">
          <w:rPr>
            <w:rFonts w:asciiTheme="minorHAnsi" w:eastAsia="Times New Roman" w:hAnsiTheme="minorHAnsi" w:cstheme="minorHAnsi"/>
            <w:i/>
            <w:color w:val="auto"/>
            <w:w w:val="100"/>
            <w:sz w:val="24"/>
            <w:szCs w:val="24"/>
            <w:rPrChange w:id="697" w:author="Jianhan Liu" w:date="2020-09-20T21:30:00Z">
              <w:rPr>
                <w:rFonts w:asciiTheme="minorHAnsi" w:eastAsia="Times New Roman" w:hAnsiTheme="minorHAnsi" w:cstheme="minorHAnsi"/>
                <w:i/>
                <w:color w:val="auto"/>
                <w:w w:val="100"/>
                <w:sz w:val="24"/>
                <w:szCs w:val="24"/>
              </w:rPr>
            </w:rPrChange>
          </w:rPr>
          <w:delText>l</w:delText>
        </w:r>
        <w:r w:rsidR="00F677E9" w:rsidRPr="006F0282" w:rsidDel="00732B72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  <w:rPrChange w:id="698" w:author="Jianhan Liu" w:date="2020-09-20T21:30:00Z">
              <w:rPr>
                <w:rFonts w:asciiTheme="minorHAnsi" w:eastAsia="Times New Roman" w:hAnsiTheme="minorHAnsi" w:cstheme="minorHAnsi"/>
                <w:color w:val="auto"/>
                <w:w w:val="100"/>
                <w:sz w:val="24"/>
                <w:szCs w:val="24"/>
              </w:rPr>
            </w:rPrChange>
          </w:rPr>
          <w:noBreakHyphen/>
          <w:delText>th subblock</w:delText>
        </w:r>
      </w:del>
    </w:p>
    <w:p w:rsidR="00CC03B0" w:rsidRPr="006F0282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69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700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701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02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70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04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,r,u</m:t>
              </m:r>
              <w:del w:id="705" w:author="Jianhan Liu" w:date="2020-09-20T21:23:00Z"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  <w:rPrChange w:id="706" w:author="Jianhan Liu" w:date="2020-09-20T21:30:00Z"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</w:rPrChange>
                  </w:rPr>
                  <m:t>,l</m:t>
                </m:r>
              </w:del>
            </m:sub>
          </m:sSub>
        </m:oMath>
      </m:oMathPara>
    </w:p>
    <w:p w:rsidR="00CC03B0" w:rsidRPr="006F0282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70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708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709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10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711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712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CC03B0" w:rsidRPr="006F0282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71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714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l= 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715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  <w:rPrChange w:id="716" w:author="Jianhan Liu" w:date="2020-09-20T21:30:00Z"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w:rPrChange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717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18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19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52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1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52+26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2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106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3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,106+26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4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242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5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6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242+484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7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28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729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730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731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732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33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34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35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36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, 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  <w:rPrChange w:id="737" w:author="Jianhan Liu" w:date="2020-09-20T21:30:00Z">
                                    <w:rPr>
                                      <w:rFonts w:ascii="Cambria Math" w:hAnsi="Cambria Math" w:cstheme="minorHAnsi"/>
                                      <w:w w:val="100"/>
                                      <w:sz w:val="24"/>
                                      <w:szCs w:val="24"/>
                                    </w:rPr>
                                  </w:rPrChange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  <w:rPrChange w:id="738" w:author="Jianhan Liu" w:date="2020-09-20T21:30:00Z">
                                    <w:rPr>
                                      <w:rFonts w:ascii="Cambria Math" w:hAnsi="Cambria Math" w:cstheme="minorHAnsi"/>
                                      <w:w w:val="100"/>
                                      <w:sz w:val="24"/>
                                      <w:szCs w:val="24"/>
                                    </w:rPr>
                                  </w:rPrChange>
                                </w:rPr>
                                <m:t>242+484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39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+996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4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41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742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743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744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745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746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47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0,1,2    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48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484+2×996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49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50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751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752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753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754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55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 xml:space="preserve">0,1,2,3                                                                         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56" w:author="Jianhan Liu" w:date="2020-09-20T21:30:00Z">
                                <w:rPr>
                                  <w:rFonts w:ascii="Cambria Math" w:hAnsi="Cambria Math" w:cstheme="minorHAnsi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m:t>for a 484+3×996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57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>, and 4×996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  <w:rPrChange w:id="758" w:author="Jianhan Liu" w:date="2020-09-20T21:30:00Z">
                                <w:rPr>
                                  <w:rFonts w:ascii="Cambria Math" w:hAnsi="Cambria Math"/>
                                  <w:w w:val="100"/>
                                  <w:sz w:val="24"/>
                                  <w:szCs w:val="24"/>
                                </w:rPr>
                              </w:rPrChange>
                            </w:rPr>
                            <w:noBreakHyphen/>
                            <m:t xml:space="preserve">tone </m:t>
                          </m:r>
                          <w:ins w:id="759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theme="minorHAnsi"/>
                                <w:color w:val="002060"/>
                                <w:sz w:val="24"/>
                                <w:szCs w:val="24"/>
                                <w:rPrChange w:id="760" w:author="Jianhan Liu" w:date="2020-09-20T21:30:00Z">
                                  <w:rPr>
                                    <w:rFonts w:ascii="Cambria Math" w:eastAsia="Times New Roman" w:hAnsi="Cambria Math"/>
                                    <w:color w:val="002060"/>
                                  </w:rPr>
                                </w:rPrChange>
                              </w:rPr>
                              <m:t>RU/MRU</m:t>
                            </m:r>
                          </w:ins>
                          <w:del w:id="761" w:author="Jianhan Liu" w:date="2020-09-20T21:27:00Z"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762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RU</m:t>
                            </m:r>
                          </w:del>
                        </m:e>
                      </m:mr>
                    </m:m>
                  </m:e>
                </m:mr>
              </m:m>
            </m:e>
          </m:d>
        </m:oMath>
      </m:oMathPara>
      <w:bookmarkStart w:id="763" w:name="_GoBack"/>
      <w:bookmarkEnd w:id="763"/>
    </w:p>
    <w:p w:rsidR="00CC03B0" w:rsidRPr="006F0282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76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765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766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67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68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769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CC03B0" w:rsidRPr="006F0282" w:rsidRDefault="00CC03B0" w:rsidP="00CC03B0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770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771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772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7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774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775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CC03B0" w:rsidRPr="006F0282" w:rsidRDefault="00A1260D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77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777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778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779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SD_l</m:t>
            </m:r>
          </m:sub>
        </m:sSub>
      </m:oMath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0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gramStart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is</w:t>
      </w:r>
      <w:proofErr w:type="gramEnd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the number of data tones in the portion of </w:t>
      </w:r>
      <w:r w:rsidR="00CC03B0" w:rsidRPr="006F0282">
        <w:rPr>
          <w:rFonts w:asciiTheme="minorHAnsi" w:hAnsiTheme="minorHAnsi" w:cstheme="minorHAnsi"/>
          <w:i/>
          <w:iCs/>
          <w:w w:val="100"/>
          <w:sz w:val="24"/>
          <w:szCs w:val="24"/>
          <w:rPrChange w:id="783" w:author="Jianhan Liu" w:date="2020-09-20T21:30:00Z">
            <w:rPr>
              <w:rFonts w:asciiTheme="minorHAnsi" w:hAnsiTheme="minorHAnsi" w:cstheme="minorHAnsi"/>
              <w:i/>
              <w:iCs/>
              <w:w w:val="100"/>
              <w:sz w:val="24"/>
              <w:szCs w:val="24"/>
            </w:rPr>
          </w:rPrChange>
        </w:rPr>
        <w:t>r</w:t>
      </w:r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8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ins w:id="787" w:author="Jianhan Liu" w:date="2020-09-20T21:14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788" w:author="Jianhan Liu" w:date="2020-09-20T21:30:00Z">
              <w:rPr>
                <w:rFonts w:eastAsia="Times New Roman"/>
                <w:color w:val="002060"/>
              </w:rPr>
            </w:rPrChange>
          </w:rPr>
          <w:t>RU/MRU</w:t>
        </w:r>
      </w:ins>
      <w:del w:id="789" w:author="Jianhan Liu" w:date="2020-09-20T21:14:00Z">
        <w:r w:rsidR="00CC03B0" w:rsidRPr="006F0282" w:rsidDel="00607609">
          <w:rPr>
            <w:rFonts w:asciiTheme="minorHAnsi" w:hAnsiTheme="minorHAnsi" w:cstheme="minorHAnsi"/>
            <w:w w:val="100"/>
            <w:sz w:val="24"/>
            <w:szCs w:val="24"/>
          </w:rPr>
          <w:delText>RU</w:delText>
        </w:r>
      </w:del>
      <w:r w:rsidR="00CC03B0" w:rsidRPr="006F0282">
        <w:rPr>
          <w:rFonts w:asciiTheme="minorHAnsi" w:hAnsiTheme="minorHAnsi" w:cstheme="minorHAnsi"/>
          <w:w w:val="100"/>
          <w:sz w:val="24"/>
          <w:szCs w:val="24"/>
        </w:rPr>
        <w:t xml:space="preserve"> located in the </w:t>
      </w:r>
      <w:r w:rsidR="00CC03B0" w:rsidRPr="006F0282">
        <w:rPr>
          <w:rFonts w:asciiTheme="minorHAnsi" w:hAnsiTheme="minorHAnsi" w:cstheme="minorHAnsi"/>
          <w:i/>
          <w:w w:val="100"/>
          <w:sz w:val="24"/>
          <w:szCs w:val="24"/>
          <w:rPrChange w:id="790" w:author="Jianhan Liu" w:date="2020-09-20T21:30:00Z">
            <w:rPr>
              <w:rFonts w:asciiTheme="minorHAnsi" w:hAnsiTheme="minorHAnsi" w:cstheme="minorHAnsi"/>
              <w:i/>
              <w:w w:val="100"/>
              <w:sz w:val="24"/>
              <w:szCs w:val="24"/>
            </w:rPr>
          </w:rPrChange>
        </w:rPr>
        <w:t>l</w:t>
      </w:r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9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9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9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="00CC03B0" w:rsidRPr="006F0282">
        <w:rPr>
          <w:rFonts w:asciiTheme="minorHAnsi" w:hAnsiTheme="minorHAnsi" w:cstheme="minorHAnsi"/>
          <w:sz w:val="24"/>
          <w:szCs w:val="24"/>
          <w:rPrChange w:id="79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9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if DCM is applied defined in </w:t>
      </w:r>
      <w:r w:rsidR="00CC03B0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79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Table X-X (No table defined for DCM N_SD)</w:t>
      </w:r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79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CC03B0" w:rsidRPr="006F0282" w:rsidRDefault="00CC03B0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79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CC03B0" w:rsidRPr="006F0282" w:rsidRDefault="00CC03B0" w:rsidP="00CC03B0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  <w:rPrChange w:id="79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800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t</m:t>
          </m:r>
          <m:d>
            <m:d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801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802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k,l</m:t>
              </m:r>
            </m:e>
          </m:d>
          <m:r>
            <w:rPr>
              <w:rFonts w:ascii="Cambria Math" w:hAnsi="Cambria Math" w:cstheme="minorHAnsi"/>
              <w:w w:val="100"/>
              <w:sz w:val="24"/>
              <w:szCs w:val="24"/>
              <w:rPrChange w:id="803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804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  <w:rPrChange w:id="805" w:author="Jianhan Liu" w:date="2020-09-20T21:30:00Z">
                        <w:rPr>
                          <w:rFonts w:ascii="Cambria Math" w:hAnsi="Cambria Math" w:cstheme="minorHAnsi"/>
                          <w:i/>
                          <w:w w:val="100"/>
                          <w:sz w:val="24"/>
                          <w:szCs w:val="24"/>
                        </w:rPr>
                      </w:rPrChange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06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07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08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TM_DCM_l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09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10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 xml:space="preserve">k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11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mod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  <w:rPrChange w:id="812" w:author="Jianhan Liu" w:date="2020-09-20T21:30:00Z"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13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14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15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SD_l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16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17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18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TM_DCM_l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19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+ </m:t>
                    </m:r>
                    <m:d>
                      <m:dPr>
                        <m:begChr m:val="⌊"/>
                        <m:endChr m:val="⌋"/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20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  <w:rPrChange w:id="821" w:author="Jianhan Liu" w:date="2020-09-20T21:30:00Z"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822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k∙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23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24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25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TM_DCM_l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26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27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28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SD_l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29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,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30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>for</m:t>
                    </m:r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31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 k&lt;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32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33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34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SD_l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35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36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37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TM_DCM_l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38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39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(k-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  <w:rPrChange w:id="840" w:author="Jianhan Liu" w:date="2020-09-20T21:30:00Z"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841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842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SD_l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43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 xml:space="preserve">)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44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mod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  <w:rPrChange w:id="845" w:author="Jianhan Liu" w:date="2020-09-20T21:30:00Z"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46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47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48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SD_l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49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50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51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TM_DCM_l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52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+ </m:t>
                    </m:r>
                    <m:d>
                      <m:dPr>
                        <m:begChr m:val="⌊"/>
                        <m:endChr m:val="⌋"/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53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  <w:rPrChange w:id="854" w:author="Jianhan Liu" w:date="2020-09-20T21:30:00Z"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855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(k-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56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57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58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S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  <w:rPrChange w:id="859" w:author="Jianhan Liu" w:date="2020-09-20T21:30:00Z">
                                          <w:rPr>
                                            <w:rFonts w:ascii="Cambria Math" w:hAnsi="Cambria Math" w:cstheme="minorHAnsi"/>
                                            <w:i/>
                                            <w:w w:val="100"/>
                                            <w:sz w:val="24"/>
                                            <w:szCs w:val="24"/>
                                          </w:rPr>
                                        </w:rPrChange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  <w:rPrChange w:id="860" w:author="Jianhan Liu" w:date="2020-09-20T21:30:00Z">
                                          <w:rPr>
                                            <w:rFonts w:ascii="Cambria Math" w:hAnsi="Cambria Math" w:cstheme="minorHAnsi"/>
                                            <w:w w:val="100"/>
                                            <w:sz w:val="24"/>
                                            <w:szCs w:val="24"/>
                                          </w:rPr>
                                        </w:rPrChange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  <w:rPrChange w:id="861" w:author="Jianhan Liu" w:date="2020-09-20T21:30:00Z">
                                          <w:rPr>
                                            <w:rFonts w:ascii="Cambria Math" w:hAnsi="Cambria Math" w:cstheme="minorHAnsi"/>
                                            <w:w w:val="100"/>
                                            <w:sz w:val="24"/>
                                            <w:szCs w:val="24"/>
                                          </w:rPr>
                                        </w:rPrChange>
                                      </w:rPr>
                                      <m:t>l</m:t>
                                    </m:r>
                                  </m:sub>
                                </m:sSub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  <w:rPrChange w:id="862" w:author="Jianhan Liu" w:date="2020-09-20T21:30:00Z"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</w:rPr>
                                </w:rPrChange>
                              </w:rPr>
                              <m:t>)∙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63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64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65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TM_DCM_l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w w:val="100"/>
                                    <w:sz w:val="24"/>
                                    <w:szCs w:val="24"/>
                                    <w:rPrChange w:id="866" w:author="Jianhan Liu" w:date="2020-09-20T21:30:00Z">
                                      <w:rPr>
                                        <w:rFonts w:ascii="Cambria Math" w:hAnsi="Cambria Math" w:cstheme="minorHAnsi"/>
                                        <w:i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67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w w:val="100"/>
                                    <w:sz w:val="24"/>
                                    <w:szCs w:val="24"/>
                                    <w:rPrChange w:id="868" w:author="Jianhan Liu" w:date="2020-09-20T21:30:00Z">
                                      <w:rPr>
                                        <w:rFonts w:ascii="Cambria Math" w:hAnsi="Cambria Math" w:cstheme="minorHAnsi"/>
                                        <w:w w:val="100"/>
                                        <w:sz w:val="24"/>
                                        <w:szCs w:val="24"/>
                                      </w:rPr>
                                    </w:rPrChange>
                                  </w:rPr>
                                  <m:t>SD_l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69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70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71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72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SD_l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73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,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74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>for</m:t>
                    </m:r>
                    <m:r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  <w:rPrChange w:id="875" w:author="Jianhan Liu" w:date="2020-09-20T21:30:00Z"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</w:rPr>
                        </w:rPrChange>
                      </w:rPr>
                      <m:t xml:space="preserve"> k</m:t>
                    </m:r>
                    <w:del w:id="876" w:author="Jianhan Liu" w:date="2020-09-20T21:25:00Z"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877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&lt;</m:t>
                      </m:r>
                    </w:del>
                    <w:ins w:id="878" w:author="Jianhan Liu" w:date="2020-09-20T21:25:00Z">
                      <m:r>
                        <w:rPr>
                          <w:rFonts w:ascii="Cambria Math" w:hAnsi="Cambria Math" w:cstheme="minorHAnsi"/>
                          <w:w w:val="100"/>
                          <w:sz w:val="24"/>
                          <w:szCs w:val="24"/>
                          <w:rPrChange w:id="879" w:author="Jianhan Liu" w:date="2020-09-20T21:30:00Z">
                            <w:rPr>
                              <w:rFonts w:ascii="Cambria Math" w:hAnsi="Cambria Math" w:cstheme="minorHAnsi"/>
                              <w:w w:val="100"/>
                              <w:sz w:val="24"/>
                              <w:szCs w:val="24"/>
                            </w:rPr>
                          </w:rPrChange>
                        </w:rPr>
                        <m:t>≥</m:t>
                      </m:r>
                    </w:ins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w w:val="100"/>
                            <w:sz w:val="24"/>
                            <w:szCs w:val="24"/>
                            <w:rPrChange w:id="880" w:author="Jianhan Liu" w:date="2020-09-20T21:30:00Z">
                              <w:rPr>
                                <w:rFonts w:ascii="Cambria Math" w:hAnsi="Cambria Math" w:cstheme="minorHAnsi"/>
                                <w:i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81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w w:val="100"/>
                            <w:sz w:val="24"/>
                            <w:szCs w:val="24"/>
                            <w:rPrChange w:id="882" w:author="Jianhan Liu" w:date="2020-09-20T21:30:00Z">
                              <w:rPr>
                                <w:rFonts w:ascii="Cambria Math" w:hAnsi="Cambria Math" w:cstheme="minorHAnsi"/>
                                <w:w w:val="100"/>
                                <w:sz w:val="24"/>
                                <w:szCs w:val="24"/>
                              </w:rPr>
                            </w:rPrChange>
                          </w:rPr>
                          <m:t>SD_l</m:t>
                        </m:r>
                      </m:sub>
                    </m:sSub>
                  </m:e>
                </m:mr>
              </m:m>
            </m:e>
          </m:d>
        </m:oMath>
      </m:oMathPara>
    </w:p>
    <w:p w:rsidR="0028265F" w:rsidRPr="006F0282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  <w:rPrChange w:id="88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bookmarkEnd w:id="656"/>
    <w:p w:rsidR="0028265F" w:rsidRPr="006F0282" w:rsidRDefault="00A1260D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  <w:rPrChange w:id="88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885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886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D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887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TM_DCM_l</m:t>
            </m:r>
          </m:sub>
        </m:sSub>
      </m:oMath>
      <w:r w:rsidR="00CC03B0" w:rsidRPr="006F0282">
        <w:rPr>
          <w:rFonts w:asciiTheme="minorHAnsi" w:hAnsiTheme="minorHAnsi" w:cstheme="minorHAnsi"/>
          <w:w w:val="100"/>
          <w:sz w:val="24"/>
          <w:szCs w:val="24"/>
          <w:rPrChange w:id="88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gram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88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is</w:t>
      </w:r>
      <w:proofErr w:type="gram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890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the LDPC tone mapping distance for the portion of </w:t>
      </w:r>
      <w:r w:rsidR="0028265F" w:rsidRPr="006F0282">
        <w:rPr>
          <w:rFonts w:asciiTheme="minorHAnsi" w:hAnsiTheme="minorHAnsi" w:cstheme="minorHAnsi"/>
          <w:i/>
          <w:iCs/>
          <w:w w:val="100"/>
          <w:sz w:val="24"/>
          <w:szCs w:val="24"/>
          <w:rPrChange w:id="891" w:author="Jianhan Liu" w:date="2020-09-20T21:30:00Z">
            <w:rPr>
              <w:rFonts w:asciiTheme="minorHAnsi" w:hAnsiTheme="minorHAnsi" w:cstheme="minorHAnsi"/>
              <w:i/>
              <w:iCs/>
              <w:w w:val="100"/>
              <w:sz w:val="24"/>
              <w:szCs w:val="24"/>
            </w:rPr>
          </w:rPrChange>
        </w:rPr>
        <w:t>r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89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893" w:author="Jianhan Liu" w:date="2020-09-20T21:30:00Z">
            <w:rPr>
              <w:rFonts w:asciiTheme="minorHAnsi" w:hAnsiTheme="minorHAnsi" w:cstheme="minorHAnsi"/>
              <w:w w:val="100"/>
            </w:rPr>
          </w:rPrChange>
        </w:rPr>
        <w:t>th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894" w:author="Jianhan Liu" w:date="2020-09-20T21:30:00Z">
            <w:rPr>
              <w:rFonts w:asciiTheme="minorHAnsi" w:hAnsiTheme="minorHAnsi" w:cstheme="minorHAnsi"/>
              <w:w w:val="100"/>
            </w:rPr>
          </w:rPrChange>
        </w:rPr>
        <w:t xml:space="preserve"> </w:t>
      </w:r>
      <w:ins w:id="895" w:author="Jianhan Liu" w:date="2020-09-20T21:14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896" w:author="Jianhan Liu" w:date="2020-09-20T21:30:00Z">
              <w:rPr>
                <w:rFonts w:eastAsia="Times New Roman"/>
                <w:color w:val="002060"/>
              </w:rPr>
            </w:rPrChange>
          </w:rPr>
          <w:t>RU/</w:t>
        </w:r>
        <w:proofErr w:type="spellStart"/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897" w:author="Jianhan Liu" w:date="2020-09-20T21:30:00Z">
              <w:rPr>
                <w:rFonts w:eastAsia="Times New Roman"/>
                <w:color w:val="002060"/>
              </w:rPr>
            </w:rPrChange>
          </w:rPr>
          <w:t>MRU</w:t>
        </w:r>
      </w:ins>
      <w:del w:id="898" w:author="Jianhan Liu" w:date="2020-09-20T21:14:00Z">
        <w:r w:rsidR="00927102" w:rsidRPr="006F0282" w:rsidDel="00607609">
          <w:rPr>
            <w:rFonts w:asciiTheme="minorHAnsi" w:hAnsiTheme="minorHAnsi" w:cstheme="minorHAnsi"/>
            <w:sz w:val="24"/>
            <w:szCs w:val="24"/>
            <w:rPrChange w:id="899" w:author="Jianhan Liu" w:date="2020-09-20T21:30:00Z">
              <w:rPr>
                <w:rFonts w:asciiTheme="minorHAnsi" w:hAnsiTheme="minorHAnsi" w:cstheme="minorHAnsi"/>
              </w:rPr>
            </w:rPrChange>
          </w:rPr>
          <w:delText>RU or MRU</w:delText>
        </w:r>
        <w:r w:rsidR="0028265F" w:rsidRPr="006F0282" w:rsidDel="00607609">
          <w:rPr>
            <w:rFonts w:asciiTheme="minorHAnsi" w:hAnsiTheme="minorHAnsi" w:cstheme="minorHAnsi"/>
            <w:w w:val="100"/>
            <w:sz w:val="24"/>
            <w:szCs w:val="24"/>
            <w:rPrChange w:id="900" w:author="Jianhan Liu" w:date="2020-09-20T21:30:00Z">
              <w:rPr>
                <w:rFonts w:asciiTheme="minorHAnsi" w:hAnsiTheme="minorHAnsi" w:cstheme="minorHAnsi"/>
                <w:w w:val="100"/>
              </w:rPr>
            </w:rPrChange>
          </w:rPr>
          <w:delText xml:space="preserve"> </w:delText>
        </w:r>
      </w:del>
      <w:r w:rsidR="0028265F" w:rsidRPr="006F0282">
        <w:rPr>
          <w:rFonts w:asciiTheme="minorHAnsi" w:hAnsiTheme="minorHAnsi" w:cstheme="minorHAnsi"/>
          <w:w w:val="100"/>
          <w:sz w:val="24"/>
          <w:szCs w:val="24"/>
        </w:rPr>
        <w:t>located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</w:rPr>
        <w:t xml:space="preserve"> in </w:t>
      </w:r>
      <w:r w:rsidR="0028265F" w:rsidRPr="006F0282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90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-</w:t>
      </w:r>
      <w:proofErr w:type="spellStart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90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th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90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="0028265F" w:rsidRPr="006F0282">
        <w:rPr>
          <w:rFonts w:asciiTheme="minorHAnsi" w:hAnsiTheme="minorHAnsi" w:cstheme="minorHAnsi"/>
          <w:sz w:val="24"/>
          <w:szCs w:val="24"/>
          <w:rPrChange w:id="90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90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if DCM is applied, defined in </w: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0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begin"/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07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REF _Ref48221707 \h </w:instrText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08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\* MERGEFORMAT </w:instrTex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09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10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separate"/>
      </w:r>
      <w:r w:rsidR="0028265F" w:rsidRPr="006F0282">
        <w:rPr>
          <w:rFonts w:asciiTheme="minorHAnsi" w:hAnsiTheme="minorHAnsi" w:cstheme="minorHAnsi"/>
          <w:color w:val="FF0000"/>
          <w:sz w:val="24"/>
          <w:szCs w:val="24"/>
          <w:rPrChange w:id="911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 xml:space="preserve">Table </w:t>
      </w:r>
      <w:r w:rsidR="0028265F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12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end"/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13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>x2</w:t>
      </w:r>
      <w:r w:rsidR="0028265F" w:rsidRPr="006F0282">
        <w:rPr>
          <w:rFonts w:asciiTheme="minorHAnsi" w:hAnsiTheme="minorHAnsi" w:cstheme="minorHAnsi"/>
          <w:w w:val="100"/>
          <w:sz w:val="24"/>
          <w:szCs w:val="24"/>
          <w:rPrChange w:id="91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927102" w:rsidRPr="006F0282" w:rsidRDefault="00927102" w:rsidP="0028265F">
      <w:pPr>
        <w:pStyle w:val="Note"/>
        <w:rPr>
          <w:rFonts w:asciiTheme="minorHAnsi" w:hAnsiTheme="minorHAnsi" w:cstheme="minorHAnsi"/>
          <w:w w:val="100"/>
          <w:sz w:val="24"/>
          <w:szCs w:val="24"/>
          <w:rPrChange w:id="91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28265F" w:rsidP="0028265F">
      <w:pPr>
        <w:pStyle w:val="Note"/>
        <w:rPr>
          <w:rFonts w:asciiTheme="minorHAnsi" w:hAnsiTheme="minorHAnsi" w:cstheme="minorHAnsi"/>
          <w:w w:val="100"/>
          <w:sz w:val="24"/>
          <w:szCs w:val="24"/>
          <w:rPrChange w:id="91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w:r w:rsidRPr="006F0282">
        <w:rPr>
          <w:rFonts w:asciiTheme="minorHAnsi" w:hAnsiTheme="minorHAnsi" w:cstheme="minorHAnsi"/>
          <w:w w:val="100"/>
          <w:sz w:val="24"/>
          <w:szCs w:val="24"/>
          <w:rPrChange w:id="91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NOTE—LDPC tone mapper for a 26-, 52-,</w:t>
      </w:r>
      <w:r w:rsidR="00A57870" w:rsidRPr="006F0282">
        <w:rPr>
          <w:rFonts w:asciiTheme="minorHAnsi" w:hAnsiTheme="minorHAnsi" w:cstheme="minorHAnsi"/>
          <w:w w:val="100"/>
          <w:sz w:val="24"/>
          <w:szCs w:val="24"/>
          <w:rPrChange w:id="91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r w:rsidR="000546A5" w:rsidRPr="006F0282">
        <w:rPr>
          <w:rFonts w:asciiTheme="minorHAnsi" w:hAnsiTheme="minorHAnsi" w:cstheme="minorHAnsi"/>
          <w:w w:val="100"/>
          <w:sz w:val="24"/>
          <w:szCs w:val="24"/>
          <w:rPrChange w:id="91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(52+26)-</w:t>
      </w:r>
      <w:r w:rsidR="00A57870" w:rsidRPr="006F0282">
        <w:rPr>
          <w:rFonts w:asciiTheme="minorHAnsi" w:hAnsiTheme="minorHAnsi" w:cstheme="minorHAnsi"/>
          <w:w w:val="100"/>
          <w:sz w:val="24"/>
          <w:szCs w:val="24"/>
          <w:rPrChange w:id="920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,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92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106-, </w:t>
      </w:r>
      <w:r w:rsidR="000546A5" w:rsidRPr="006F0282">
        <w:rPr>
          <w:rFonts w:asciiTheme="minorHAnsi" w:hAnsiTheme="minorHAnsi" w:cstheme="minorHAnsi"/>
          <w:w w:val="100"/>
          <w:sz w:val="24"/>
          <w:szCs w:val="24"/>
          <w:rPrChange w:id="922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(106+26)-, </w:t>
      </w:r>
      <w:r w:rsidRPr="006F0282">
        <w:rPr>
          <w:rFonts w:asciiTheme="minorHAnsi" w:hAnsiTheme="minorHAnsi" w:cstheme="minorHAnsi"/>
          <w:w w:val="100"/>
          <w:sz w:val="24"/>
          <w:szCs w:val="24"/>
          <w:rPrChange w:id="92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242-, 484- and 996-tone </w:t>
      </w:r>
      <w:ins w:id="924" w:author="Jianhan Liu" w:date="2020-09-20T21:14:00Z"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925" w:author="Jianhan Liu" w:date="2020-09-20T21:30:00Z">
              <w:rPr>
                <w:rFonts w:eastAsia="Times New Roman"/>
                <w:color w:val="002060"/>
              </w:rPr>
            </w:rPrChange>
          </w:rPr>
          <w:t>RU/</w:t>
        </w:r>
        <w:proofErr w:type="spellStart"/>
        <w:r w:rsidR="00607609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926" w:author="Jianhan Liu" w:date="2020-09-20T21:30:00Z">
              <w:rPr>
                <w:rFonts w:eastAsia="Times New Roman"/>
                <w:color w:val="002060"/>
              </w:rPr>
            </w:rPrChange>
          </w:rPr>
          <w:t>MRU</w:t>
        </w:r>
      </w:ins>
      <w:del w:id="927" w:author="Jianhan Liu" w:date="2020-09-20T21:14:00Z">
        <w:r w:rsidR="00927102" w:rsidRPr="006F0282" w:rsidDel="00607609">
          <w:rPr>
            <w:rFonts w:asciiTheme="minorHAnsi" w:hAnsiTheme="minorHAnsi" w:cstheme="minorHAnsi"/>
            <w:sz w:val="24"/>
            <w:szCs w:val="24"/>
          </w:rPr>
          <w:delText>RU or MRU</w:delText>
        </w:r>
        <w:r w:rsidRPr="006F0282" w:rsidDel="00607609">
          <w:rPr>
            <w:rFonts w:asciiTheme="minorHAnsi" w:hAnsiTheme="minorHAnsi" w:cstheme="minorHAnsi"/>
            <w:w w:val="100"/>
            <w:sz w:val="24"/>
            <w:szCs w:val="24"/>
          </w:rPr>
          <w:delText xml:space="preserve"> </w:delText>
        </w:r>
      </w:del>
      <w:r w:rsidRPr="006F0282">
        <w:rPr>
          <w:rFonts w:asciiTheme="minorHAnsi" w:hAnsiTheme="minorHAnsi" w:cstheme="minorHAnsi"/>
          <w:w w:val="100"/>
          <w:sz w:val="24"/>
          <w:szCs w:val="24"/>
          <w:rPrChange w:id="92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is</w:t>
      </w:r>
      <w:proofErr w:type="spellEnd"/>
      <w:r w:rsidRPr="006F0282">
        <w:rPr>
          <w:rFonts w:asciiTheme="minorHAnsi" w:hAnsiTheme="minorHAnsi" w:cstheme="minorHAnsi"/>
          <w:w w:val="100"/>
          <w:sz w:val="24"/>
          <w:szCs w:val="24"/>
          <w:rPrChange w:id="92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defined as one </w:t>
      </w:r>
      <w:proofErr w:type="spellStart"/>
      <w:r w:rsidRPr="006F0282">
        <w:rPr>
          <w:rFonts w:asciiTheme="minorHAnsi" w:hAnsiTheme="minorHAnsi" w:cstheme="minorHAnsi"/>
          <w:sz w:val="24"/>
          <w:szCs w:val="24"/>
          <w:rPrChange w:id="930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Pr="006F0282">
        <w:rPr>
          <w:rFonts w:asciiTheme="minorHAnsi" w:hAnsiTheme="minorHAnsi" w:cstheme="minorHAnsi"/>
          <w:w w:val="100"/>
          <w:sz w:val="24"/>
          <w:szCs w:val="24"/>
          <w:rPrChange w:id="93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. LDPC tone mapping is performed separately for each 80 MHz frequency </w:t>
      </w:r>
      <w:proofErr w:type="spellStart"/>
      <w:r w:rsidRPr="006F0282">
        <w:rPr>
          <w:rFonts w:asciiTheme="minorHAnsi" w:hAnsiTheme="minorHAnsi" w:cstheme="minorHAnsi"/>
          <w:sz w:val="24"/>
          <w:szCs w:val="24"/>
          <w:rPrChange w:id="93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subblock</w:t>
      </w:r>
      <w:proofErr w:type="spellEnd"/>
      <w:r w:rsidRPr="006F0282">
        <w:rPr>
          <w:rFonts w:asciiTheme="minorHAnsi" w:hAnsiTheme="minorHAnsi" w:cstheme="minorHAnsi"/>
          <w:w w:val="100"/>
          <w:sz w:val="24"/>
          <w:szCs w:val="24"/>
          <w:rPrChange w:id="93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>.</w:t>
      </w:r>
    </w:p>
    <w:p w:rsidR="0028265F" w:rsidRPr="006F0282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  <w:rPrChange w:id="934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w:r w:rsidRPr="006F0282">
        <w:rPr>
          <w:rFonts w:asciiTheme="minorHAnsi" w:hAnsiTheme="minorHAnsi" w:cstheme="minorHAnsi"/>
          <w:w w:val="100"/>
          <w:sz w:val="24"/>
          <w:szCs w:val="24"/>
          <w:rPrChange w:id="935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lastRenderedPageBreak/>
        <w:t xml:space="preserve">Since LDPC tone mapping is not performed on BCC coded streams, for BCC coded spatial streams, 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36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t xml:space="preserve">Equation 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37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38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REF _Ref48255675 \h </w:instrText>
      </w:r>
      <w:r w:rsidR="004813B4"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39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instrText xml:space="preserve"> \* MERGEFORMAT </w:instrTex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40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41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color w:val="FF0000"/>
          <w:sz w:val="24"/>
          <w:szCs w:val="24"/>
          <w:rPrChange w:id="942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>(</w:t>
      </w:r>
      <w:r w:rsidRPr="006F0282">
        <w:rPr>
          <w:rFonts w:asciiTheme="minorHAnsi" w:hAnsiTheme="minorHAnsi" w:cstheme="minorHAnsi"/>
          <w:noProof/>
          <w:color w:val="FF0000"/>
          <w:sz w:val="24"/>
          <w:szCs w:val="24"/>
          <w:rPrChange w:id="943" w:author="Jianhan Liu" w:date="2020-09-20T21:30:00Z">
            <w:rPr>
              <w:rFonts w:asciiTheme="minorHAnsi" w:hAnsiTheme="minorHAnsi" w:cstheme="minorHAnsi"/>
              <w:noProof/>
              <w:color w:val="FF0000"/>
              <w:sz w:val="24"/>
              <w:szCs w:val="24"/>
            </w:rPr>
          </w:rPrChange>
        </w:rPr>
        <w:t>3</w:t>
      </w:r>
      <w:r w:rsidRPr="006F0282">
        <w:rPr>
          <w:rFonts w:asciiTheme="minorHAnsi" w:hAnsiTheme="minorHAnsi" w:cstheme="minorHAnsi"/>
          <w:color w:val="FF0000"/>
          <w:sz w:val="24"/>
          <w:szCs w:val="24"/>
          <w:rPrChange w:id="944" w:author="Jianhan Liu" w:date="2020-09-20T21:30:00Z">
            <w:rPr>
              <w:rFonts w:asciiTheme="minorHAnsi" w:hAnsiTheme="minorHAnsi" w:cstheme="minorHAnsi"/>
              <w:color w:val="FF0000"/>
              <w:sz w:val="24"/>
              <w:szCs w:val="24"/>
            </w:rPr>
          </w:rPrChange>
        </w:rPr>
        <w:t>)</w:t>
      </w:r>
      <w:r w:rsidRPr="006F0282">
        <w:rPr>
          <w:rFonts w:asciiTheme="minorHAnsi" w:hAnsiTheme="minorHAnsi" w:cstheme="minorHAnsi"/>
          <w:color w:val="FF0000"/>
          <w:w w:val="100"/>
          <w:sz w:val="24"/>
          <w:szCs w:val="24"/>
          <w:rPrChange w:id="945" w:author="Jianhan Liu" w:date="2020-09-20T21:30:00Z">
            <w:rPr>
              <w:rFonts w:asciiTheme="minorHAnsi" w:hAnsiTheme="minorHAnsi" w:cstheme="minorHAnsi"/>
              <w:color w:val="FF0000"/>
              <w:w w:val="100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w w:val="100"/>
          <w:sz w:val="24"/>
          <w:szCs w:val="24"/>
          <w:rPrChange w:id="94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applies.</w:t>
      </w:r>
    </w:p>
    <w:p w:rsidR="0028265F" w:rsidRPr="006F0282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  <w:rPrChange w:id="947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</w:p>
    <w:p w:rsidR="0028265F" w:rsidRPr="006F0282" w:rsidRDefault="0028265F" w:rsidP="0028265F">
      <w:pPr>
        <w:pStyle w:val="Caption"/>
        <w:rPr>
          <w:rFonts w:asciiTheme="minorHAnsi" w:hAnsiTheme="minorHAnsi" w:cstheme="minorHAnsi"/>
          <w:sz w:val="24"/>
          <w:szCs w:val="24"/>
          <w:rPrChange w:id="948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bookmarkStart w:id="949" w:name="_Ref48255675"/>
      <w:bookmarkStart w:id="950" w:name="RTF38303235323a204571756174"/>
      <w:proofErr w:type="gramStart"/>
      <w:r w:rsidRPr="006F0282">
        <w:rPr>
          <w:rFonts w:asciiTheme="minorHAnsi" w:hAnsiTheme="minorHAnsi" w:cstheme="minorHAnsi"/>
          <w:sz w:val="24"/>
          <w:szCs w:val="24"/>
          <w:rPrChange w:id="951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( </w:t>
      </w:r>
      <w:proofErr w:type="gramEnd"/>
      <w:r w:rsidRPr="006F0282">
        <w:rPr>
          <w:rFonts w:asciiTheme="minorHAnsi" w:hAnsiTheme="minorHAnsi" w:cstheme="minorHAnsi"/>
          <w:sz w:val="24"/>
          <w:szCs w:val="24"/>
          <w:rPrChange w:id="952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begin"/>
      </w:r>
      <w:r w:rsidRPr="006F0282">
        <w:rPr>
          <w:rFonts w:asciiTheme="minorHAnsi" w:hAnsiTheme="minorHAnsi" w:cstheme="minorHAnsi"/>
          <w:sz w:val="24"/>
          <w:szCs w:val="24"/>
          <w:rPrChange w:id="953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instrText xml:space="preserve"> SEQ ( \* ARABIC </w:instrText>
      </w:r>
      <w:r w:rsidRPr="006F0282">
        <w:rPr>
          <w:rFonts w:asciiTheme="minorHAnsi" w:hAnsiTheme="minorHAnsi" w:cstheme="minorHAnsi"/>
          <w:sz w:val="24"/>
          <w:szCs w:val="24"/>
          <w:rPrChange w:id="954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separate"/>
      </w:r>
      <w:r w:rsidRPr="006F0282">
        <w:rPr>
          <w:rFonts w:asciiTheme="minorHAnsi" w:hAnsiTheme="minorHAnsi" w:cstheme="minorHAnsi"/>
          <w:noProof/>
          <w:sz w:val="24"/>
          <w:szCs w:val="24"/>
          <w:rPrChange w:id="955" w:author="Jianhan Liu" w:date="2020-09-20T21:30:00Z">
            <w:rPr>
              <w:rFonts w:asciiTheme="minorHAnsi" w:hAnsiTheme="minorHAnsi" w:cstheme="minorHAnsi"/>
              <w:noProof/>
              <w:sz w:val="24"/>
              <w:szCs w:val="24"/>
            </w:rPr>
          </w:rPrChange>
        </w:rPr>
        <w:t>3</w:t>
      </w:r>
      <w:r w:rsidRPr="006F0282">
        <w:rPr>
          <w:rFonts w:asciiTheme="minorHAnsi" w:hAnsiTheme="minorHAnsi" w:cstheme="minorHAnsi"/>
          <w:sz w:val="24"/>
          <w:szCs w:val="24"/>
          <w:rPrChange w:id="956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fldChar w:fldCharType="end"/>
      </w:r>
      <w:r w:rsidRPr="006F0282">
        <w:rPr>
          <w:rFonts w:asciiTheme="minorHAnsi" w:hAnsiTheme="minorHAnsi" w:cstheme="minorHAnsi"/>
          <w:sz w:val="24"/>
          <w:szCs w:val="24"/>
          <w:rPrChange w:id="957" w:author="Jianhan Liu" w:date="2020-09-20T21:30:00Z">
            <w:rPr>
              <w:rFonts w:asciiTheme="minorHAnsi" w:hAnsiTheme="minorHAnsi" w:cstheme="minorHAnsi"/>
              <w:sz w:val="24"/>
              <w:szCs w:val="24"/>
            </w:rPr>
          </w:rPrChange>
        </w:rPr>
        <w:t>)</w:t>
      </w:r>
      <w:bookmarkEnd w:id="949"/>
    </w:p>
    <w:p w:rsidR="00CC03B0" w:rsidRPr="006F0282" w:rsidRDefault="00A1260D" w:rsidP="00CC03B0">
      <w:pPr>
        <w:rPr>
          <w:rFonts w:asciiTheme="minorHAnsi" w:hAnsiTheme="minorHAnsi" w:cstheme="minorHAnsi"/>
          <w:color w:val="000000"/>
          <w:rPrChange w:id="958" w:author="Jianhan Liu" w:date="2020-09-20T21:30:00Z">
            <w:rPr>
              <w:color w:val="000000"/>
            </w:rPr>
          </w:rPrChange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  <m:r>
              <w:rPr>
                <w:rFonts w:ascii="Cambria Math" w:hAnsi="Cambria Math" w:cstheme="minorHAnsi"/>
                <w:rPrChange w:id="959" w:author="Jianhan Liu" w:date="2020-09-20T21:30:00Z">
                  <w:rPr>
                    <w:rFonts w:ascii="Cambria Math" w:hAnsi="Cambria Math" w:cstheme="minorHAnsi"/>
                  </w:rPr>
                </w:rPrChange>
              </w:rPr>
              <m:t>"</m:t>
            </m:r>
          </m:e>
          <m:sub>
            <m:r>
              <w:rPr>
                <w:rFonts w:ascii="Cambria Math" w:hAnsi="Cambria Math" w:cstheme="minorHAnsi"/>
              </w:rPr>
              <m:t>k</m:t>
            </m:r>
            <m:r>
              <w:rPr>
                <w:rFonts w:ascii="Cambria Math" w:hAnsi="Cambria Math" w:cstheme="minorHAnsi"/>
                <w:rPrChange w:id="960" w:author="Jianhan Liu" w:date="2020-09-20T21:30:00Z">
                  <w:rPr>
                    <w:rFonts w:ascii="Cambria Math" w:hAnsi="Cambria Math" w:cstheme="minorHAnsi"/>
                  </w:rPr>
                </w:rPrChange>
              </w:rPr>
              <m:t>,i,n,l,r,u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  <w:color w:val="000000"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  <m:r>
              <w:rPr>
                <w:rFonts w:ascii="Cambria Math" w:hAnsi="Cambria Math" w:cstheme="minorHAnsi"/>
                <w:rPrChange w:id="961" w:author="Jianhan Liu" w:date="2020-09-20T21:30:00Z">
                  <w:rPr>
                    <w:rFonts w:ascii="Cambria Math" w:hAnsi="Cambria Math" w:cstheme="minorHAnsi"/>
                  </w:rPr>
                </w:rPrChange>
              </w:rPr>
              <m:t>'</m:t>
            </m:r>
          </m:e>
          <m:sub>
            <m:r>
              <w:rPr>
                <w:rFonts w:ascii="Cambria Math" w:hAnsi="Cambria Math" w:cstheme="minorHAnsi"/>
              </w:rPr>
              <m:t>k</m:t>
            </m:r>
            <m:r>
              <w:rPr>
                <w:rFonts w:ascii="Cambria Math" w:hAnsi="Cambria Math" w:cstheme="minorHAnsi"/>
                <w:rPrChange w:id="962" w:author="Jianhan Liu" w:date="2020-09-20T21:30:00Z">
                  <w:rPr>
                    <w:rFonts w:ascii="Cambria Math" w:hAnsi="Cambria Math" w:cstheme="minorHAnsi"/>
                  </w:rPr>
                </w:rPrChange>
              </w:rPr>
              <m:t>,i,n,l,r,u</m:t>
            </m:r>
          </m:sub>
        </m:sSub>
      </m:oMath>
      <w:r w:rsidR="00F677E9" w:rsidRPr="006F0282">
        <w:rPr>
          <w:rFonts w:asciiTheme="minorHAnsi" w:hAnsiTheme="minorHAnsi" w:cstheme="minorHAnsi"/>
          <w:color w:val="000000"/>
          <w:rPrChange w:id="963" w:author="Jianhan Liu" w:date="2020-09-20T21:30:00Z">
            <w:rPr>
              <w:color w:val="000000"/>
            </w:rPr>
          </w:rPrChange>
        </w:rPr>
        <w:t xml:space="preserve"> </w:t>
      </w:r>
      <w:proofErr w:type="gramStart"/>
      <w:r w:rsidR="00F677E9" w:rsidRPr="006F0282">
        <w:rPr>
          <w:rFonts w:asciiTheme="minorHAnsi" w:hAnsiTheme="minorHAnsi" w:cstheme="minorHAnsi"/>
          <w:color w:val="000000"/>
          <w:rPrChange w:id="964" w:author="Jianhan Liu" w:date="2020-09-20T21:30:00Z">
            <w:rPr>
              <w:color w:val="000000"/>
            </w:rPr>
          </w:rPrChange>
        </w:rPr>
        <w:t>where</w:t>
      </w:r>
      <w:proofErr w:type="gramEnd"/>
      <w:r w:rsidR="00F677E9" w:rsidRPr="006F0282">
        <w:rPr>
          <w:rFonts w:asciiTheme="minorHAnsi" w:hAnsiTheme="minorHAnsi" w:cstheme="minorHAnsi"/>
          <w:color w:val="000000"/>
          <w:rPrChange w:id="965" w:author="Jianhan Liu" w:date="2020-09-20T21:30:00Z">
            <w:rPr>
              <w:color w:val="000000"/>
            </w:rPr>
          </w:rPrChange>
        </w:rPr>
        <w:t xml:space="preserve"> </w:t>
      </w:r>
    </w:p>
    <w:p w:rsidR="00F677E9" w:rsidRPr="006F0282" w:rsidRDefault="00F677E9" w:rsidP="00F677E9">
      <w:pPr>
        <w:pStyle w:val="Equation"/>
        <w:ind w:right="-450" w:firstLine="0"/>
        <w:rPr>
          <w:rFonts w:asciiTheme="minorHAnsi" w:hAnsiTheme="minorHAnsi" w:cstheme="minorHAnsi"/>
          <w:w w:val="100"/>
          <w:sz w:val="24"/>
          <w:szCs w:val="24"/>
          <w:rPrChange w:id="96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>
        <m:r>
          <w:rPr>
            <w:rFonts w:ascii="Cambria Math" w:hAnsi="Cambria Math" w:cstheme="minorHAnsi"/>
            <w:w w:val="100"/>
            <w:sz w:val="24"/>
            <w:szCs w:val="24"/>
          </w:rPr>
          <m:t>k=0,1,…,</m:t>
        </m:r>
        <m:sSub>
          <m:sSubPr>
            <m:ctrlPr>
              <w:rPr>
                <w:rFonts w:ascii="Cambria Math" w:hAnsi="Cambria Math" w:cstheme="minorHAnsi"/>
                <w:i/>
                <w:w w:val="100"/>
                <w:sz w:val="24"/>
                <w:szCs w:val="24"/>
                <w:rPrChange w:id="967" w:author="Jianhan Liu" w:date="2020-09-20T21:30:00Z">
                  <w:rPr>
                    <w:rFonts w:ascii="Cambria Math" w:hAnsi="Cambria Math" w:cstheme="minorHAnsi"/>
                    <w:i/>
                    <w:w w:val="100"/>
                    <w:sz w:val="24"/>
                    <w:szCs w:val="24"/>
                  </w:rPr>
                </w:rPrChange>
              </w:rPr>
            </m:ctrlPr>
          </m:sSubPr>
          <m:e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968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N</m:t>
            </m:r>
          </m:e>
          <m:sub>
            <m:r>
              <w:rPr>
                <w:rFonts w:ascii="Cambria Math" w:hAnsi="Cambria Math" w:cstheme="minorHAnsi"/>
                <w:w w:val="100"/>
                <w:sz w:val="24"/>
                <w:szCs w:val="24"/>
                <w:rPrChange w:id="969" w:author="Jianhan Liu" w:date="2020-09-20T21:30:00Z">
                  <w:rPr>
                    <w:rFonts w:ascii="Cambria Math" w:hAnsi="Cambria Math" w:cstheme="minorHAnsi"/>
                    <w:w w:val="100"/>
                    <w:sz w:val="24"/>
                    <w:szCs w:val="24"/>
                  </w:rPr>
                </w:rPrChange>
              </w:rPr>
              <m:t>SD_l</m:t>
            </m:r>
          </m:sub>
        </m:sSub>
        <m:r>
          <w:rPr>
            <w:rFonts w:ascii="Cambria Math" w:hAnsi="Cambria Math" w:cstheme="minorHAnsi"/>
            <w:w w:val="100"/>
            <w:sz w:val="24"/>
            <w:szCs w:val="24"/>
            <w:rPrChange w:id="970" w:author="Jianhan Liu" w:date="2020-09-20T21:30:00Z">
              <w:rPr>
                <w:rFonts w:ascii="Cambria Math" w:hAnsi="Cambria Math" w:cstheme="minorHAnsi"/>
                <w:w w:val="100"/>
                <w:sz w:val="24"/>
                <w:szCs w:val="24"/>
              </w:rPr>
            </w:rPrChange>
          </w:rPr>
          <m:t>-1</m:t>
        </m:r>
      </m:oMath>
      <w:r w:rsidRPr="006F0282">
        <w:rPr>
          <w:rFonts w:asciiTheme="minorHAnsi" w:hAnsiTheme="minorHAnsi" w:cstheme="minorHAnsi"/>
          <w:w w:val="100"/>
          <w:sz w:val="24"/>
          <w:szCs w:val="24"/>
          <w:rPrChange w:id="971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  <w:t xml:space="preserve"> </w:t>
      </w:r>
      <w:proofErr w:type="gramStart"/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2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>for</w:t>
      </w:r>
      <w:proofErr w:type="gramEnd"/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3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 xml:space="preserve"> a 26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4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>,52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5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>,52+26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6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>,106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7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>,106+26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8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>, and 242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79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  <w:t xml:space="preserve">tone </w:t>
      </w:r>
      <w:ins w:id="980" w:author="Jianhan Liu" w:date="2020-09-20T21:29:00Z">
        <w:r w:rsidR="009D0353" w:rsidRPr="006F0282">
          <w:rPr>
            <w:rFonts w:asciiTheme="minorHAnsi" w:eastAsia="Times New Roman" w:hAnsiTheme="minorHAnsi" w:cstheme="minorHAnsi"/>
            <w:color w:val="002060"/>
            <w:sz w:val="24"/>
            <w:szCs w:val="24"/>
            <w:rPrChange w:id="981" w:author="Jianhan Liu" w:date="2020-09-20T21:30:00Z">
              <w:rPr>
                <w:rFonts w:eastAsia="Times New Roman"/>
                <w:color w:val="002060"/>
              </w:rPr>
            </w:rPrChange>
          </w:rPr>
          <w:t>RU/MRU</w:t>
        </w:r>
      </w:ins>
      <w:del w:id="982" w:author="Jianhan Liu" w:date="2020-09-20T21:29:00Z">
        <w:r w:rsidRPr="006F0282" w:rsidDel="009D0353">
          <w:rPr>
            <w:rFonts w:asciiTheme="minorHAnsi" w:eastAsia="Times New Roman" w:hAnsiTheme="minorHAnsi" w:cstheme="minorHAnsi"/>
            <w:color w:val="auto"/>
            <w:w w:val="100"/>
            <w:sz w:val="24"/>
            <w:szCs w:val="24"/>
          </w:rPr>
          <w:delText>RU</w:delText>
        </w:r>
      </w:del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</w:rPr>
        <w:t xml:space="preserve"> in the </w:t>
      </w:r>
      <w:r w:rsidRPr="006F0282">
        <w:rPr>
          <w:rFonts w:asciiTheme="minorHAnsi" w:eastAsia="Times New Roman" w:hAnsiTheme="minorHAnsi" w:cstheme="minorHAnsi"/>
          <w:i/>
          <w:color w:val="auto"/>
          <w:w w:val="100"/>
          <w:sz w:val="24"/>
          <w:szCs w:val="24"/>
          <w:rPrChange w:id="983" w:author="Jianhan Liu" w:date="2020-09-20T21:30:00Z">
            <w:rPr>
              <w:rFonts w:asciiTheme="minorHAnsi" w:eastAsia="Times New Roman" w:hAnsiTheme="minorHAnsi" w:cstheme="minorHAnsi"/>
              <w:i/>
              <w:color w:val="auto"/>
              <w:w w:val="100"/>
              <w:sz w:val="24"/>
              <w:szCs w:val="24"/>
            </w:rPr>
          </w:rPrChange>
        </w:rPr>
        <w:t>l</w:t>
      </w:r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84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noBreakHyphen/>
      </w:r>
      <w:proofErr w:type="spellStart"/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85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>th</w:t>
      </w:r>
      <w:proofErr w:type="spellEnd"/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86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 xml:space="preserve"> </w:t>
      </w:r>
      <w:proofErr w:type="spellStart"/>
      <w:r w:rsidRPr="006F0282">
        <w:rPr>
          <w:rFonts w:asciiTheme="minorHAnsi" w:eastAsia="Times New Roman" w:hAnsiTheme="minorHAnsi" w:cstheme="minorHAnsi"/>
          <w:color w:val="auto"/>
          <w:w w:val="100"/>
          <w:sz w:val="24"/>
          <w:szCs w:val="24"/>
          <w:rPrChange w:id="987" w:author="Jianhan Liu" w:date="2020-09-20T21:30:00Z">
            <w:rPr>
              <w:rFonts w:asciiTheme="minorHAnsi" w:eastAsia="Times New Roman" w:hAnsiTheme="minorHAnsi" w:cstheme="minorHAnsi"/>
              <w:color w:val="auto"/>
              <w:w w:val="100"/>
              <w:sz w:val="24"/>
              <w:szCs w:val="24"/>
            </w:rPr>
          </w:rPrChange>
        </w:rPr>
        <w:t>subblock</w:t>
      </w:r>
      <w:proofErr w:type="spellEnd"/>
    </w:p>
    <w:p w:rsidR="00F677E9" w:rsidRPr="006F0282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988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989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i=1,…,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990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991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992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SS</m:t>
              </m:r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99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,r,u</m:t>
              </m:r>
              <w:del w:id="994" w:author="Jianhan Liu" w:date="2020-09-20T21:23:00Z">
                <m:r>
                  <w:rPr>
                    <w:rFonts w:ascii="Cambria Math" w:hAnsi="Cambria Math" w:cstheme="minorHAnsi"/>
                    <w:w w:val="100"/>
                    <w:sz w:val="24"/>
                    <w:szCs w:val="24"/>
                    <w:rPrChange w:id="995" w:author="Jianhan Liu" w:date="2020-09-20T21:30:00Z">
                      <w:rPr>
                        <w:rFonts w:ascii="Cambria Math" w:hAnsi="Cambria Math" w:cstheme="minorHAnsi"/>
                        <w:w w:val="100"/>
                        <w:sz w:val="24"/>
                        <w:szCs w:val="24"/>
                      </w:rPr>
                    </w:rPrChange>
                  </w:rPr>
                  <m:t>,l</m:t>
                </m:r>
              </w:del>
            </m:sub>
          </m:sSub>
        </m:oMath>
      </m:oMathPara>
    </w:p>
    <w:p w:rsidR="00F677E9" w:rsidRPr="006F0282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996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997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n=0,1,…, 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998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999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w w:val="100"/>
                  <w:sz w:val="24"/>
                  <w:szCs w:val="24"/>
                  <w:rPrChange w:id="1000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SYM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1001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F677E9" w:rsidRPr="006F0282" w:rsidRDefault="00F677E9" w:rsidP="00F677E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1002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 xml:space="preserve">l= 0, 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3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for a 26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4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>, 52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5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>, 52+26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6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>, 106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7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>,106+26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8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>, and 242</m:t>
          </m:r>
          <m:r>
            <m:rPr>
              <m:sty m:val="p"/>
            </m:rPr>
            <w:rPr>
              <w:rFonts w:ascii="Cambria Math" w:hAnsi="Cambria Math" w:cstheme="minorHAnsi"/>
              <w:w w:val="100"/>
              <w:sz w:val="24"/>
              <w:szCs w:val="24"/>
              <w:rPrChange w:id="1009" w:author="Jianhan Liu" w:date="2020-09-20T21:30:00Z">
                <w:rPr>
                  <w:rFonts w:ascii="Cambria Math" w:hAnsi="Cambria Math"/>
                  <w:w w:val="100"/>
                  <w:sz w:val="24"/>
                  <w:szCs w:val="24"/>
                </w:rPr>
              </w:rPrChange>
            </w:rPr>
            <w:noBreakHyphen/>
            <m:t xml:space="preserve">tone </m:t>
          </m:r>
          <w:ins w:id="1010" w:author="Jianhan Liu" w:date="2020-09-20T21:29:00Z">
            <m:r>
              <m:rPr>
                <m:sty m:val="p"/>
              </m:rPr>
              <w:rPr>
                <w:rFonts w:ascii="Cambria Math" w:eastAsia="Times New Roman" w:hAnsi="Cambria Math" w:cstheme="minorHAnsi"/>
                <w:color w:val="002060"/>
                <w:sz w:val="24"/>
                <w:szCs w:val="24"/>
                <w:rPrChange w:id="1011" w:author="Jianhan Liu" w:date="2020-09-20T21:30:00Z">
                  <w:rPr>
                    <w:rFonts w:ascii="Cambria Math" w:eastAsia="Times New Roman" w:hAnsi="Cambria Math"/>
                    <w:color w:val="002060"/>
                  </w:rPr>
                </w:rPrChange>
              </w:rPr>
              <m:t>RU/MRU</m:t>
            </m:r>
          </w:ins>
          <w:del w:id="1012" w:author="Jianhan Liu" w:date="2020-09-20T21:29:00Z">
            <m:r>
              <m:rPr>
                <m:sty m:val="p"/>
              </m:rPr>
              <w:rPr>
                <w:rFonts w:ascii="Cambria Math" w:hAnsi="Cambria Math" w:cstheme="minorHAnsi"/>
                <w:w w:val="100"/>
                <w:sz w:val="24"/>
                <w:szCs w:val="24"/>
              </w:rPr>
              <m:t>RU</m:t>
            </m:r>
          </w:del>
        </m:oMath>
      </m:oMathPara>
    </w:p>
    <w:p w:rsidR="00023AC9" w:rsidRPr="006F0282" w:rsidRDefault="00023AC9" w:rsidP="00023AC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1013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1014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u=0,…,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1015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1016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1017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user,r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1018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023AC9" w:rsidRPr="006F0282" w:rsidRDefault="00023AC9" w:rsidP="00023AC9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  <w:rPrChange w:id="1019" w:author="Jianhan Liu" w:date="2020-09-20T21:30:00Z">
            <w:rPr>
              <w:rFonts w:asciiTheme="minorHAnsi" w:hAnsiTheme="minorHAnsi" w:cstheme="minorHAnsi"/>
              <w:w w:val="100"/>
              <w:sz w:val="24"/>
              <w:szCs w:val="24"/>
            </w:rPr>
          </w:rPrChange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w w:val="100"/>
              <w:sz w:val="24"/>
              <w:szCs w:val="24"/>
              <w:rPrChange w:id="1020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r=0,…,</m:t>
          </m:r>
          <m:sSub>
            <m:sSubPr>
              <m:ctrlPr>
                <w:rPr>
                  <w:rFonts w:ascii="Cambria Math" w:hAnsi="Cambria Math" w:cstheme="minorHAnsi"/>
                  <w:i/>
                  <w:w w:val="100"/>
                  <w:sz w:val="24"/>
                  <w:szCs w:val="24"/>
                  <w:rPrChange w:id="1021" w:author="Jianhan Liu" w:date="2020-09-20T21:30:00Z">
                    <w:rPr>
                      <w:rFonts w:ascii="Cambria Math" w:hAnsi="Cambria Math" w:cstheme="minorHAnsi"/>
                      <w:i/>
                      <w:w w:val="100"/>
                      <w:sz w:val="24"/>
                      <w:szCs w:val="24"/>
                    </w:rPr>
                  </w:rPrChange>
                </w:rPr>
              </m:ctrlPr>
            </m:sSubPr>
            <m:e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1022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N</m:t>
              </m:r>
            </m:e>
            <m:sub>
              <m:r>
                <w:rPr>
                  <w:rFonts w:ascii="Cambria Math" w:hAnsi="Cambria Math" w:cstheme="minorHAnsi"/>
                  <w:w w:val="100"/>
                  <w:sz w:val="24"/>
                  <w:szCs w:val="24"/>
                  <w:rPrChange w:id="1023" w:author="Jianhan Liu" w:date="2020-09-20T21:30:00Z">
                    <w:rPr>
                      <w:rFonts w:ascii="Cambria Math" w:hAnsi="Cambria Math" w:cstheme="minorHAnsi"/>
                      <w:w w:val="100"/>
                      <w:sz w:val="24"/>
                      <w:szCs w:val="24"/>
                    </w:rPr>
                  </w:rPrChange>
                </w:rPr>
                <m:t>RU</m:t>
              </m:r>
            </m:sub>
          </m:sSub>
          <m:r>
            <w:rPr>
              <w:rFonts w:ascii="Cambria Math" w:hAnsi="Cambria Math" w:cstheme="minorHAnsi"/>
              <w:w w:val="100"/>
              <w:sz w:val="24"/>
              <w:szCs w:val="24"/>
              <w:rPrChange w:id="1024" w:author="Jianhan Liu" w:date="2020-09-20T21:30:00Z">
                <w:rPr>
                  <w:rFonts w:ascii="Cambria Math" w:hAnsi="Cambria Math" w:cstheme="minorHAnsi"/>
                  <w:w w:val="100"/>
                  <w:sz w:val="24"/>
                  <w:szCs w:val="24"/>
                </w:rPr>
              </w:rPrChange>
            </w:rPr>
            <m:t>-1</m:t>
          </m:r>
        </m:oMath>
      </m:oMathPara>
    </w:p>
    <w:p w:rsidR="0028265F" w:rsidRPr="006F0282" w:rsidRDefault="0028265F" w:rsidP="00716332">
      <w:pPr>
        <w:pStyle w:val="VariableList"/>
        <w:ind w:left="0" w:firstLine="0"/>
        <w:rPr>
          <w:rFonts w:asciiTheme="minorHAnsi" w:hAnsiTheme="minorHAnsi" w:cstheme="minorHAnsi"/>
          <w:sz w:val="24"/>
          <w:szCs w:val="24"/>
          <w:lang w:val="en-GB" w:eastAsia="en-US"/>
          <w:rPrChange w:id="1025" w:author="Jianhan Liu" w:date="2020-09-20T21:30:00Z">
            <w:rPr>
              <w:rFonts w:asciiTheme="minorHAnsi" w:hAnsiTheme="minorHAnsi" w:cstheme="minorHAnsi"/>
              <w:sz w:val="24"/>
              <w:szCs w:val="24"/>
              <w:lang w:val="en-GB" w:eastAsia="en-US"/>
            </w:rPr>
          </w:rPrChange>
        </w:rPr>
      </w:pPr>
    </w:p>
    <w:bookmarkEnd w:id="950"/>
    <w:p w:rsidR="0054761D" w:rsidRPr="006F0282" w:rsidRDefault="0054761D">
      <w:pPr>
        <w:rPr>
          <w:rFonts w:asciiTheme="minorHAnsi" w:hAnsiTheme="minorHAnsi" w:cstheme="minorHAnsi"/>
          <w:rPrChange w:id="1026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1027" w:author="Jianhan Liu" w:date="2020-09-20T21:30:00Z">
            <w:rPr>
              <w:rFonts w:asciiTheme="minorHAnsi" w:hAnsiTheme="minorHAnsi" w:cstheme="minorHAnsi"/>
            </w:rPr>
          </w:rPrChange>
        </w:rPr>
        <w:br w:type="page"/>
      </w:r>
    </w:p>
    <w:p w:rsidR="004813B4" w:rsidRPr="006F0282" w:rsidRDefault="004813B4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28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29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  <w:proofErr w:type="spellStart"/>
      <w:r w:rsidRPr="006F0282">
        <w:rPr>
          <w:rFonts w:asciiTheme="minorHAnsi" w:hAnsiTheme="minorHAnsi" w:cstheme="minorHAnsi"/>
          <w:highlight w:val="lightGray"/>
          <w:lang w:val="en-GB" w:eastAsia="en-US"/>
          <w:rPrChange w:id="1030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  <w:t>Apended</w:t>
      </w:r>
      <w:proofErr w:type="spellEnd"/>
      <w:r w:rsidRPr="006F0282">
        <w:rPr>
          <w:rFonts w:asciiTheme="minorHAnsi" w:hAnsiTheme="minorHAnsi" w:cstheme="minorHAnsi"/>
          <w:highlight w:val="lightGray"/>
          <w:lang w:val="en-GB" w:eastAsia="en-US"/>
          <w:rPrChange w:id="1031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  <w:t xml:space="preserve"> Motions: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32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33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34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  <w:rPrChange w:id="1035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lang w:val="en-GB" w:eastAsia="en-US"/>
          <w:rPrChange w:id="1036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  <w:t>For LDPC coding, for combined RUs sent to a user with RU size less than 242-tone, a single tone mapper shall be used.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lang w:val="en-GB" w:eastAsia="en-US"/>
          <w:rPrChange w:id="1037" w:author="Jianhan Liu" w:date="2020-09-20T21:30:00Z">
            <w:rPr>
              <w:rFonts w:asciiTheme="minorHAnsi" w:hAnsiTheme="minorHAnsi" w:cstheme="minorHAnsi"/>
              <w:lang w:val="en-GB" w:eastAsia="en-US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lang w:val="en-GB" w:eastAsia="en-US"/>
          <w:rPrChange w:id="1038" w:author="Jianhan Liu" w:date="2020-09-20T21:30:00Z">
            <w:rPr>
              <w:rFonts w:asciiTheme="minorHAnsi" w:hAnsiTheme="minorHAnsi" w:cstheme="minorHAnsi"/>
              <w:highlight w:val="lightGray"/>
              <w:lang w:val="en-GB" w:eastAsia="en-US"/>
            </w:rPr>
          </w:rPrChange>
        </w:rPr>
        <w:t xml:space="preserve">[Motion 82,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-32883321"/>
          <w:citation/>
        </w:sdtPr>
        <w:sdtEndPr>
          <w:rPr>
            <w:rPrChange w:id="1039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40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lang w:eastAsia="en-US"/>
              <w:rPrChange w:id="1041" w:author="Jianhan Liu" w:date="2020-09-20T21:30:00Z">
                <w:rPr>
                  <w:rFonts w:asciiTheme="minorHAnsi" w:hAnsiTheme="minorHAnsi" w:cstheme="minorHAnsi"/>
                  <w:highlight w:val="lightGray"/>
                  <w:lang w:eastAsia="en-US"/>
                </w:rPr>
              </w:rPrChange>
            </w:rPr>
            <w:instrText xml:space="preserve"> CITATION 19_1755r2 \l 1033 </w:instrText>
          </w:r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42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lang w:eastAsia="en-US"/>
              <w:rPrChange w:id="1043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  <w:lang w:eastAsia="en-US"/>
                </w:rPr>
              </w:rPrChange>
            </w:rPr>
            <w:t>[17]</w:t>
          </w:r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44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  <w:lang w:val="en-GB" w:eastAsia="en-US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343209222"/>
          <w:citation/>
        </w:sdtPr>
        <w:sdtEndPr>
          <w:rPr>
            <w:rPrChange w:id="1045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46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lang w:eastAsia="en-US"/>
              <w:rPrChange w:id="1047" w:author="Jianhan Liu" w:date="2020-09-20T21:30:00Z">
                <w:rPr>
                  <w:rFonts w:asciiTheme="minorHAnsi" w:hAnsiTheme="minorHAnsi" w:cstheme="minorHAnsi"/>
                  <w:highlight w:val="lightGray"/>
                  <w:lang w:eastAsia="en-US"/>
                </w:rPr>
              </w:rPrChange>
            </w:rPr>
            <w:instrText xml:space="preserve"> CITATION 19_1914r4 \l 1033 </w:instrText>
          </w:r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48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lang w:eastAsia="en-US"/>
              <w:rPrChange w:id="1049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  <w:lang w:eastAsia="en-US"/>
                </w:rPr>
              </w:rPrChange>
            </w:rPr>
            <w:t>[23]</w:t>
          </w:r>
          <w:r w:rsidRPr="006F0282">
            <w:rPr>
              <w:rFonts w:asciiTheme="minorHAnsi" w:hAnsiTheme="minorHAnsi" w:cstheme="minorHAnsi"/>
              <w:highlight w:val="lightGray"/>
              <w:lang w:val="en-GB" w:eastAsia="en-US"/>
              <w:rPrChange w:id="1050" w:author="Jianhan Liu" w:date="2020-09-20T21:30:00Z">
                <w:rPr>
                  <w:rFonts w:asciiTheme="minorHAnsi" w:hAnsiTheme="minorHAnsi" w:cstheme="minorHAnsi"/>
                  <w:highlight w:val="lightGray"/>
                  <w:lang w:val="en-GB" w:eastAsia="en-US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  <w:lang w:val="en-GB" w:eastAsia="en-US"/>
        </w:rPr>
        <w:t>]</w:t>
      </w: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05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05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05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05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In 802.11be, for LDPC encoding each PSDU only uses one encoder.</w:t>
      </w: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05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05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92, </w:t>
      </w:r>
      <w:sdt>
        <w:sdtPr>
          <w:rPr>
            <w:rFonts w:asciiTheme="minorHAnsi" w:hAnsiTheme="minorHAnsi" w:cstheme="minorHAnsi"/>
            <w:highlight w:val="lightGray"/>
          </w:rPr>
          <w:id w:val="1273908463"/>
          <w:citation/>
        </w:sdtPr>
        <w:sdtEndPr>
          <w:rPr>
            <w:rPrChange w:id="1057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05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05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06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061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[17]</w:t>
          </w:r>
          <w:r w:rsidRPr="006F0282">
            <w:rPr>
              <w:rFonts w:asciiTheme="minorHAnsi" w:hAnsiTheme="minorHAnsi" w:cstheme="minorHAnsi"/>
              <w:highlight w:val="lightGray"/>
              <w:rPrChange w:id="106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135021767"/>
          <w:citation/>
        </w:sdtPr>
        <w:sdtEndPr>
          <w:rPr>
            <w:rPrChange w:id="1063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064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06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19_1869r2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06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067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[19]</w:t>
          </w:r>
          <w:r w:rsidRPr="006F0282">
            <w:rPr>
              <w:rFonts w:asciiTheme="minorHAnsi" w:hAnsiTheme="minorHAnsi" w:cstheme="minorHAnsi"/>
              <w:highlight w:val="lightGray"/>
              <w:rPrChange w:id="106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06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bCs/>
          <w:highlight w:val="lightGray"/>
          <w:rPrChange w:id="1070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bCs/>
          <w:highlight w:val="lightGray"/>
          <w:rPrChange w:id="1071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  <w:t>For the combined multiple RU with the combined RU size less than 242 tones, the BCC can be supported.</w:t>
      </w:r>
    </w:p>
    <w:p w:rsidR="00D5007A" w:rsidRPr="006F0282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  <w:rPrChange w:id="1072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bCs/>
          <w:highlight w:val="lightGray"/>
          <w:rPrChange w:id="1073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  <w:t>Mandatory or Optional for BCC, TBD.</w:t>
      </w:r>
    </w:p>
    <w:p w:rsidR="00D5007A" w:rsidRPr="006F0282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  <w:rPrChange w:id="1074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bCs/>
          <w:highlight w:val="lightGray"/>
          <w:rPrChange w:id="1075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  <w:t xml:space="preserve">Only for modulation up to 256 QAM (with or without DCM – if defined in 802.11be). </w:t>
      </w:r>
    </w:p>
    <w:p w:rsidR="00D5007A" w:rsidRPr="006F0282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  <w:rPrChange w:id="1076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bCs/>
          <w:highlight w:val="lightGray"/>
          <w:rPrChange w:id="1077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  <w:t>Only for NSS &lt;=4.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  <w:rPrChange w:id="1078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07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112, #SP12, </w:t>
      </w:r>
      <w:sdt>
        <w:sdtPr>
          <w:rPr>
            <w:rFonts w:asciiTheme="minorHAnsi" w:hAnsiTheme="minorHAnsi" w:cstheme="minorHAnsi"/>
            <w:highlight w:val="lightGray"/>
          </w:rPr>
          <w:id w:val="974338789"/>
          <w:citation/>
        </w:sdtPr>
        <w:sdtEndPr>
          <w:rPr>
            <w:rPrChange w:id="1080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08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08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08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084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08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447828357"/>
          <w:citation/>
        </w:sdtPr>
        <w:sdtEndPr>
          <w:rPr>
            <w:rPrChange w:id="1086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08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08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20_0470r1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08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090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[15]</w:t>
          </w:r>
          <w:r w:rsidRPr="006F0282">
            <w:rPr>
              <w:rFonts w:asciiTheme="minorHAnsi" w:hAnsiTheme="minorHAnsi" w:cstheme="minorHAnsi"/>
              <w:highlight w:val="lightGray"/>
              <w:rPrChange w:id="109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  <w:rPrChange w:id="109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bCs/>
          <w:highlight w:val="lightGray"/>
          <w:rPrChange w:id="1093" w:author="Jianhan Liu" w:date="2020-09-20T21:30:00Z">
            <w:rPr>
              <w:rFonts w:asciiTheme="minorHAnsi" w:hAnsiTheme="minorHAnsi" w:cstheme="minorHAnsi"/>
              <w:bCs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bCs/>
          <w:highlight w:val="lightGray"/>
          <w:lang w:val="en-CA"/>
          <w:rPrChange w:id="1094" w:author="Jianhan Liu" w:date="2020-09-20T21:30:00Z">
            <w:rPr>
              <w:rFonts w:asciiTheme="minorHAnsi" w:hAnsiTheme="minorHAnsi" w:cstheme="minorHAnsi"/>
              <w:bCs/>
              <w:highlight w:val="lightGray"/>
              <w:lang w:val="en-CA"/>
            </w:rPr>
          </w:rPrChange>
        </w:rPr>
        <w:t xml:space="preserve">In case of small size MRU transmission, 802.11be supports applying a common BCC encoder and joint bit </w:t>
      </w:r>
      <w:proofErr w:type="spellStart"/>
      <w:r w:rsidRPr="006F0282">
        <w:rPr>
          <w:rFonts w:asciiTheme="minorHAnsi" w:hAnsiTheme="minorHAnsi" w:cstheme="minorHAnsi"/>
          <w:bCs/>
          <w:highlight w:val="lightGray"/>
          <w:lang w:val="en-CA"/>
          <w:rPrChange w:id="1095" w:author="Jianhan Liu" w:date="2020-09-20T21:30:00Z">
            <w:rPr>
              <w:rFonts w:asciiTheme="minorHAnsi" w:hAnsiTheme="minorHAnsi" w:cstheme="minorHAnsi"/>
              <w:bCs/>
              <w:highlight w:val="lightGray"/>
              <w:lang w:val="en-CA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bCs/>
          <w:highlight w:val="lightGray"/>
          <w:lang w:val="en-CA"/>
          <w:rPrChange w:id="1096" w:author="Jianhan Liu" w:date="2020-09-20T21:30:00Z">
            <w:rPr>
              <w:rFonts w:asciiTheme="minorHAnsi" w:hAnsiTheme="minorHAnsi" w:cstheme="minorHAnsi"/>
              <w:bCs/>
              <w:highlight w:val="lightGray"/>
              <w:lang w:val="en-CA"/>
            </w:rPr>
          </w:rPrChange>
        </w:rPr>
        <w:t xml:space="preserve"> for the combined RU.</w:t>
      </w:r>
      <w:r w:rsidRPr="006F0282">
        <w:rPr>
          <w:rFonts w:asciiTheme="minorHAnsi" w:hAnsiTheme="minorHAnsi" w:cstheme="minorHAnsi"/>
          <w:b/>
          <w:i/>
          <w:highlight w:val="lightGray"/>
          <w:rPrChange w:id="1097" w:author="Jianhan Liu" w:date="2020-09-20T21:30:00Z">
            <w:rPr>
              <w:rFonts w:asciiTheme="minorHAnsi" w:hAnsiTheme="minorHAnsi" w:cstheme="minorHAnsi"/>
              <w:b/>
              <w:i/>
              <w:highlight w:val="lightGray"/>
            </w:rPr>
          </w:rPrChange>
        </w:rPr>
        <w:t xml:space="preserve"> 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bCs/>
          <w:rPrChange w:id="1098" w:author="Jianhan Liu" w:date="2020-09-20T21:30:00Z">
            <w:rPr>
              <w:rFonts w:asciiTheme="minorHAnsi" w:hAnsiTheme="minorHAnsi" w:cstheme="minorHAnsi"/>
              <w:bCs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09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112, #SP14, </w:t>
      </w:r>
      <w:sdt>
        <w:sdtPr>
          <w:rPr>
            <w:rFonts w:asciiTheme="minorHAnsi" w:hAnsiTheme="minorHAnsi" w:cstheme="minorHAnsi"/>
            <w:highlight w:val="lightGray"/>
          </w:rPr>
          <w:id w:val="-1713720831"/>
          <w:citation/>
        </w:sdtPr>
        <w:sdtEndPr>
          <w:rPr>
            <w:rPrChange w:id="1100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10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0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0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04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10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697129816"/>
          <w:citation/>
        </w:sdtPr>
        <w:sdtEndPr>
          <w:rPr>
            <w:rPrChange w:id="1106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10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0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20_0470r1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0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10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[15]</w:t>
          </w:r>
          <w:r w:rsidRPr="006F0282">
            <w:rPr>
              <w:rFonts w:asciiTheme="minorHAnsi" w:hAnsiTheme="minorHAnsi" w:cstheme="minorHAnsi"/>
              <w:highlight w:val="lightGray"/>
              <w:rPrChange w:id="111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b/>
          <w:i/>
          <w:rPrChange w:id="1112" w:author="Jianhan Liu" w:date="2020-09-20T21:30:00Z">
            <w:rPr>
              <w:rFonts w:asciiTheme="minorHAnsi" w:hAnsiTheme="minorHAnsi" w:cstheme="minorHAnsi"/>
              <w:b/>
              <w:i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11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1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802.11be supports the following BCC </w:t>
      </w:r>
      <w:proofErr w:type="spellStart"/>
      <w:r w:rsidRPr="006F0282">
        <w:rPr>
          <w:rFonts w:asciiTheme="minorHAnsi" w:hAnsiTheme="minorHAnsi" w:cstheme="minorHAnsi"/>
          <w:highlight w:val="lightGray"/>
          <w:rPrChange w:id="111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highlight w:val="lightGray"/>
          <w:rPrChange w:id="111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 parameters for RU78:</w:t>
      </w:r>
    </w:p>
    <w:p w:rsidR="00D5007A" w:rsidRPr="006F0282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  <w:rPrChange w:id="111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18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19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20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RU78</w:t>
            </w:r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21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22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Parameters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23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24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25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72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26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27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28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18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29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30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31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4*</w:t>
            </w:r>
            <w:proofErr w:type="spellStart"/>
            <w:r w:rsidRPr="006F0282">
              <w:rPr>
                <w:rFonts w:asciiTheme="minorHAnsi" w:hAnsiTheme="minorHAnsi" w:cstheme="minorHAnsi"/>
                <w:highlight w:val="lightGray"/>
                <w:rPrChange w:id="1132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Nbpscs</w:t>
            </w:r>
            <w:proofErr w:type="spellEnd"/>
          </w:p>
        </w:tc>
      </w:tr>
    </w:tbl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  <w:rPrChange w:id="113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</w:rPr>
        <w:t xml:space="preserve">[Motion 115, #SP66, </w:t>
      </w:r>
      <w:sdt>
        <w:sdtPr>
          <w:rPr>
            <w:rFonts w:asciiTheme="minorHAnsi" w:hAnsiTheme="minorHAnsi" w:cstheme="minorHAnsi"/>
            <w:highlight w:val="lightGray"/>
          </w:rPr>
          <w:id w:val="1529914270"/>
          <w:citation/>
        </w:sdtPr>
        <w:sdtEndPr>
          <w:rPr>
            <w:rPrChange w:id="1134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13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3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19_1755r5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3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38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[7]</w:t>
          </w:r>
          <w:r w:rsidRPr="006F0282">
            <w:rPr>
              <w:rFonts w:asciiTheme="minorHAnsi" w:hAnsiTheme="minorHAnsi" w:cstheme="minorHAnsi"/>
              <w:highlight w:val="lightGray"/>
              <w:rPrChange w:id="113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727531016"/>
          <w:citation/>
        </w:sdtPr>
        <w:sdtEndPr>
          <w:rPr>
            <w:rPrChange w:id="1140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14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4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20_0773r2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4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44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[20]</w:t>
          </w:r>
          <w:r w:rsidRPr="006F0282">
            <w:rPr>
              <w:rFonts w:asciiTheme="minorHAnsi" w:hAnsiTheme="minorHAnsi" w:cstheme="minorHAnsi"/>
              <w:highlight w:val="lightGray"/>
              <w:rPrChange w:id="114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  <w:rPrChange w:id="114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rPr>
          <w:rFonts w:asciiTheme="minorHAnsi" w:hAnsiTheme="minorHAnsi" w:cstheme="minorHAnsi"/>
          <w:highlight w:val="lightGray"/>
          <w:rPrChange w:id="114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48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br w:type="page"/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14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5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lastRenderedPageBreak/>
        <w:t xml:space="preserve">802.11be supports the following BCC </w:t>
      </w:r>
      <w:proofErr w:type="spellStart"/>
      <w:r w:rsidRPr="006F0282">
        <w:rPr>
          <w:rFonts w:asciiTheme="minorHAnsi" w:hAnsiTheme="minorHAnsi" w:cstheme="minorHAnsi"/>
          <w:highlight w:val="lightGray"/>
          <w:rPrChange w:id="115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highlight w:val="lightGray"/>
          <w:rPrChange w:id="115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 parameters for RU132:</w:t>
      </w:r>
    </w:p>
    <w:p w:rsidR="00D5007A" w:rsidRPr="006F0282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  <w:rPrChange w:id="115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5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55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56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RU132</w:t>
            </w:r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57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58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Parameters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59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60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126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61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62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21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63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64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6*</w:t>
            </w:r>
            <w:proofErr w:type="spellStart"/>
            <w:r w:rsidRPr="006F0282">
              <w:rPr>
                <w:rFonts w:asciiTheme="minorHAnsi" w:hAnsiTheme="minorHAnsi" w:cstheme="minorHAnsi"/>
                <w:highlight w:val="lightGray"/>
                <w:rPrChange w:id="1165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Nbpscs</w:t>
            </w:r>
            <w:proofErr w:type="spellEnd"/>
          </w:p>
        </w:tc>
      </w:tr>
    </w:tbl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F0282">
        <w:rPr>
          <w:rFonts w:asciiTheme="minorHAnsi" w:hAnsiTheme="minorHAnsi" w:cstheme="minorHAnsi"/>
          <w:highlight w:val="lightGray"/>
        </w:rPr>
        <w:t xml:space="preserve">[Motion 115, #SP67, </w:t>
      </w:r>
      <w:sdt>
        <w:sdtPr>
          <w:rPr>
            <w:rFonts w:asciiTheme="minorHAnsi" w:hAnsiTheme="minorHAnsi" w:cstheme="minorHAnsi"/>
            <w:highlight w:val="lightGray"/>
          </w:rPr>
          <w:id w:val="-1145899471"/>
          <w:citation/>
        </w:sdtPr>
        <w:sdtEndPr>
          <w:rPr>
            <w:rPrChange w:id="1166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6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19_1755r5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6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69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[7]</w:t>
          </w:r>
          <w:r w:rsidRPr="006F0282">
            <w:rPr>
              <w:rFonts w:asciiTheme="minorHAnsi" w:hAnsiTheme="minorHAnsi" w:cstheme="minorHAnsi"/>
              <w:highlight w:val="lightGray"/>
              <w:rPrChange w:id="117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354773695"/>
          <w:citation/>
        </w:sdtPr>
        <w:sdtEndPr>
          <w:rPr>
            <w:rPrChange w:id="1171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7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20_0773r2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7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74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[20]</w:t>
          </w:r>
          <w:r w:rsidRPr="006F0282">
            <w:rPr>
              <w:rFonts w:asciiTheme="minorHAnsi" w:hAnsiTheme="minorHAnsi" w:cstheme="minorHAnsi"/>
              <w:highlight w:val="lightGray"/>
              <w:rPrChange w:id="117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rPrChange w:id="1176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17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78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802.11be supports the following BCC </w:t>
      </w:r>
      <w:proofErr w:type="spellStart"/>
      <w:r w:rsidRPr="006F0282">
        <w:rPr>
          <w:rFonts w:asciiTheme="minorHAnsi" w:hAnsiTheme="minorHAnsi" w:cstheme="minorHAnsi"/>
          <w:highlight w:val="lightGray"/>
          <w:rPrChange w:id="117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highlight w:val="lightGray"/>
          <w:rPrChange w:id="118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 parameters for RU52+RU26:</w:t>
      </w:r>
    </w:p>
    <w:p w:rsidR="00D5007A" w:rsidRPr="006F0282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  <w:rPrChange w:id="118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18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83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84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RU52+RU26</w:t>
            </w:r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185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186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Parameters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187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188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18</w:t>
            </w:r>
          </w:p>
        </w:tc>
      </w:tr>
    </w:tbl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F0282">
        <w:rPr>
          <w:rFonts w:asciiTheme="minorHAnsi" w:hAnsiTheme="minorHAnsi" w:cstheme="minorHAnsi"/>
          <w:highlight w:val="lightGray"/>
        </w:rPr>
        <w:t xml:space="preserve">[Motion 115, #SP68, </w:t>
      </w:r>
      <w:sdt>
        <w:sdtPr>
          <w:rPr>
            <w:rFonts w:asciiTheme="minorHAnsi" w:hAnsiTheme="minorHAnsi" w:cstheme="minorHAnsi"/>
            <w:highlight w:val="lightGray"/>
          </w:rPr>
          <w:id w:val="1277301259"/>
          <w:citation/>
        </w:sdtPr>
        <w:sdtEndPr>
          <w:rPr>
            <w:rPrChange w:id="1189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9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19_1755r5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9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92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[7]</w:t>
          </w:r>
          <w:r w:rsidRPr="006F0282">
            <w:rPr>
              <w:rFonts w:asciiTheme="minorHAnsi" w:hAnsiTheme="minorHAnsi" w:cstheme="minorHAnsi"/>
              <w:highlight w:val="lightGray"/>
              <w:rPrChange w:id="119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961751823"/>
          <w:citation/>
        </w:sdtPr>
        <w:sdtEndPr>
          <w:rPr>
            <w:rPrChange w:id="1194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19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20_0773r2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19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197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[20]</w:t>
          </w:r>
          <w:r w:rsidRPr="006F0282">
            <w:rPr>
              <w:rFonts w:asciiTheme="minorHAnsi" w:hAnsiTheme="minorHAnsi" w:cstheme="minorHAnsi"/>
              <w:highlight w:val="lightGray"/>
              <w:rPrChange w:id="119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  <w:rPrChange w:id="119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20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20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802.11be supports the following BCC </w:t>
      </w:r>
      <w:proofErr w:type="spellStart"/>
      <w:r w:rsidRPr="006F0282">
        <w:rPr>
          <w:rFonts w:asciiTheme="minorHAnsi" w:hAnsiTheme="minorHAnsi" w:cstheme="minorHAnsi"/>
          <w:highlight w:val="lightGray"/>
          <w:rPrChange w:id="120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highlight w:val="lightGray"/>
          <w:rPrChange w:id="120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 parameters for RU106+RU26:</w:t>
      </w:r>
    </w:p>
    <w:p w:rsidR="00D5007A" w:rsidRPr="006F0282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  <w:rPrChange w:id="120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20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206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207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RU106+RU26</w:t>
            </w:r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b/>
                <w:highlight w:val="lightGray"/>
                <w:rPrChange w:id="1208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highlight w:val="lightGray"/>
                <w:rPrChange w:id="1209" w:author="Jianhan Liu" w:date="2020-09-20T21:30:00Z">
                  <w:rPr>
                    <w:rFonts w:asciiTheme="minorHAnsi" w:hAnsiTheme="minorHAnsi" w:cstheme="minorHAnsi"/>
                    <w:b/>
                    <w:highlight w:val="lightGray"/>
                  </w:rPr>
                </w:rPrChange>
              </w:rPr>
              <w:t>Parameters</w:t>
            </w:r>
          </w:p>
        </w:tc>
      </w:tr>
      <w:tr w:rsidR="00D5007A" w:rsidRPr="006F0282" w:rsidTr="005E4360">
        <w:trPr>
          <w:jc w:val="center"/>
        </w:trPr>
        <w:tc>
          <w:tcPr>
            <w:tcW w:w="2605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F0282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F0282" w:rsidRDefault="00D5007A" w:rsidP="005E4360">
            <w:pPr>
              <w:jc w:val="center"/>
              <w:rPr>
                <w:rFonts w:asciiTheme="minorHAnsi" w:hAnsiTheme="minorHAnsi" w:cstheme="minorHAnsi"/>
                <w:highlight w:val="lightGray"/>
                <w:rPrChange w:id="1210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11" w:author="Jianhan Liu" w:date="2020-09-20T21:30:00Z">
                  <w:rPr>
                    <w:rFonts w:asciiTheme="minorHAnsi" w:hAnsiTheme="minorHAnsi" w:cstheme="minorHAnsi"/>
                    <w:highlight w:val="lightGray"/>
                  </w:rPr>
                </w:rPrChange>
              </w:rPr>
              <w:t>31</w:t>
            </w:r>
          </w:p>
        </w:tc>
      </w:tr>
    </w:tbl>
    <w:p w:rsidR="00D5007A" w:rsidRPr="006F0282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F0282">
        <w:rPr>
          <w:rFonts w:asciiTheme="minorHAnsi" w:hAnsiTheme="minorHAnsi" w:cstheme="minorHAnsi"/>
          <w:highlight w:val="lightGray"/>
        </w:rPr>
        <w:t xml:space="preserve">[Motion 115, #SP69, </w:t>
      </w:r>
      <w:sdt>
        <w:sdtPr>
          <w:rPr>
            <w:rFonts w:asciiTheme="minorHAnsi" w:hAnsiTheme="minorHAnsi" w:cstheme="minorHAnsi"/>
            <w:highlight w:val="lightGray"/>
          </w:rPr>
          <w:id w:val="-35429368"/>
          <w:citation/>
        </w:sdtPr>
        <w:sdtEndPr>
          <w:rPr>
            <w:rPrChange w:id="1212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21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19_1755r5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214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215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[7]</w:t>
          </w:r>
          <w:r w:rsidRPr="006F0282">
            <w:rPr>
              <w:rFonts w:asciiTheme="minorHAnsi" w:hAnsiTheme="minorHAnsi" w:cstheme="minorHAnsi"/>
              <w:highlight w:val="lightGray"/>
              <w:rPrChange w:id="121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679048818"/>
          <w:citation/>
        </w:sdtPr>
        <w:sdtEndPr>
          <w:rPr>
            <w:rPrChange w:id="1217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21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20_0773r2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21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220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[20]</w:t>
          </w:r>
          <w:r w:rsidRPr="006F0282">
            <w:rPr>
              <w:rFonts w:asciiTheme="minorHAnsi" w:hAnsiTheme="minorHAnsi" w:cstheme="minorHAnsi"/>
              <w:highlight w:val="lightGray"/>
              <w:rPrChange w:id="122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2D4BB6" w:rsidRPr="006F0282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  <w:rPrChange w:id="1222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D4BB6" w:rsidRPr="006F0282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  <w:rPrChange w:id="1223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D4BB6" w:rsidRPr="006F0282" w:rsidRDefault="002D4BB6" w:rsidP="002D4BB6">
      <w:pPr>
        <w:jc w:val="both"/>
        <w:rPr>
          <w:rFonts w:asciiTheme="minorHAnsi" w:hAnsiTheme="minorHAnsi" w:cstheme="minorHAnsi"/>
          <w:highlight w:val="lightGray"/>
          <w:rPrChange w:id="1224" w:author="Jianhan Liu" w:date="2020-09-20T21:30:00Z">
            <w:rPr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225" w:author="Jianhan Liu" w:date="2020-09-20T21:30:00Z">
            <w:rPr>
              <w:highlight w:val="lightGray"/>
            </w:rPr>
          </w:rPrChange>
        </w:rPr>
        <w:t xml:space="preserve">The following BCC </w:t>
      </w:r>
      <w:proofErr w:type="spellStart"/>
      <w:r w:rsidRPr="006F0282">
        <w:rPr>
          <w:rFonts w:asciiTheme="minorHAnsi" w:hAnsiTheme="minorHAnsi" w:cstheme="minorHAnsi"/>
          <w:highlight w:val="lightGray"/>
          <w:rPrChange w:id="1226" w:author="Jianhan Liu" w:date="2020-09-20T21:30:00Z">
            <w:rPr>
              <w:highlight w:val="lightGray"/>
            </w:rPr>
          </w:rPrChange>
        </w:rPr>
        <w:t>interleaver</w:t>
      </w:r>
      <w:proofErr w:type="spellEnd"/>
      <w:r w:rsidRPr="006F0282">
        <w:rPr>
          <w:rFonts w:asciiTheme="minorHAnsi" w:hAnsiTheme="minorHAnsi" w:cstheme="minorHAnsi"/>
          <w:highlight w:val="lightGray"/>
          <w:rPrChange w:id="1227" w:author="Jianhan Liu" w:date="2020-09-20T21:30:00Z">
            <w:rPr>
              <w:highlight w:val="lightGray"/>
            </w:rPr>
          </w:rPrChange>
        </w:rPr>
        <w:t xml:space="preserve"> and LDPC DTM parameters are defined for DCM.</w:t>
      </w:r>
    </w:p>
    <w:tbl>
      <w:tblPr>
        <w:tblW w:w="91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0"/>
        <w:gridCol w:w="1012"/>
        <w:gridCol w:w="1015"/>
        <w:gridCol w:w="1012"/>
        <w:gridCol w:w="1015"/>
        <w:gridCol w:w="1012"/>
        <w:gridCol w:w="1015"/>
        <w:gridCol w:w="1012"/>
        <w:gridCol w:w="1015"/>
      </w:tblGrid>
      <w:tr w:rsidR="002D4BB6" w:rsidRPr="006F0282" w:rsidTr="005E4360">
        <w:trPr>
          <w:trHeight w:val="202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28" w:author="Jianhan Liu" w:date="2020-09-20T21:30:00Z">
                  <w:rPr>
                    <w:highlight w:val="lightGray"/>
                  </w:rPr>
                </w:rPrChange>
              </w:rPr>
            </w:pP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29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30" w:author="Jianhan Liu" w:date="2020-09-20T21:30:00Z">
                  <w:rPr>
                    <w:highlight w:val="lightGray"/>
                  </w:rPr>
                </w:rPrChange>
              </w:rPr>
              <w:t>N</w:t>
            </w:r>
            <w:r w:rsidRPr="006F0282">
              <w:rPr>
                <w:rFonts w:asciiTheme="minorHAnsi" w:hAnsiTheme="minorHAnsi" w:cstheme="minorHAnsi"/>
                <w:highlight w:val="lightGray"/>
                <w:vertAlign w:val="subscript"/>
                <w:rPrChange w:id="1231" w:author="Jianhan Liu" w:date="2020-09-20T21:30:00Z">
                  <w:rPr>
                    <w:highlight w:val="lightGray"/>
                    <w:vertAlign w:val="subscript"/>
                  </w:rPr>
                </w:rPrChange>
              </w:rPr>
              <w:t>SD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3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33" w:author="Jianhan Liu" w:date="2020-09-20T21:30:00Z">
                  <w:rPr>
                    <w:highlight w:val="lightGray"/>
                  </w:rPr>
                </w:rPrChange>
              </w:rPr>
              <w:t>BCC N</w:t>
            </w:r>
            <w:r w:rsidRPr="006F0282">
              <w:rPr>
                <w:rFonts w:asciiTheme="minorHAnsi" w:hAnsiTheme="minorHAnsi" w:cstheme="minorHAnsi"/>
                <w:highlight w:val="lightGray"/>
                <w:vertAlign w:val="subscript"/>
                <w:rPrChange w:id="1234" w:author="Jianhan Liu" w:date="2020-09-20T21:30:00Z">
                  <w:rPr>
                    <w:highlight w:val="lightGray"/>
                    <w:vertAlign w:val="subscript"/>
                  </w:rPr>
                </w:rPrChange>
              </w:rPr>
              <w:t>COL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35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36" w:author="Jianhan Liu" w:date="2020-09-20T21:30:00Z">
                  <w:rPr>
                    <w:highlight w:val="lightGray"/>
                  </w:rPr>
                </w:rPrChange>
              </w:rPr>
              <w:t>BCC N</w:t>
            </w:r>
            <w:r w:rsidRPr="006F0282">
              <w:rPr>
                <w:rFonts w:asciiTheme="minorHAnsi" w:hAnsiTheme="minorHAnsi" w:cstheme="minorHAnsi"/>
                <w:highlight w:val="lightGray"/>
                <w:vertAlign w:val="subscript"/>
                <w:rPrChange w:id="1237" w:author="Jianhan Liu" w:date="2020-09-20T21:30:00Z">
                  <w:rPr>
                    <w:highlight w:val="lightGray"/>
                    <w:vertAlign w:val="subscript"/>
                  </w:rPr>
                </w:rPrChange>
              </w:rPr>
              <w:t>ROT</w:t>
            </w:r>
          </w:p>
        </w:tc>
        <w:tc>
          <w:tcPr>
            <w:tcW w:w="20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3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39" w:author="Jianhan Liu" w:date="2020-09-20T21:30:00Z">
                  <w:rPr>
                    <w:highlight w:val="lightGray"/>
                  </w:rPr>
                </w:rPrChange>
              </w:rPr>
              <w:t>LDPC D</w:t>
            </w:r>
            <w:r w:rsidRPr="006F0282">
              <w:rPr>
                <w:rFonts w:asciiTheme="minorHAnsi" w:hAnsiTheme="minorHAnsi" w:cstheme="minorHAnsi"/>
                <w:highlight w:val="lightGray"/>
                <w:vertAlign w:val="subscript"/>
                <w:rPrChange w:id="1240" w:author="Jianhan Liu" w:date="2020-09-20T21:30:00Z">
                  <w:rPr>
                    <w:highlight w:val="lightGray"/>
                    <w:vertAlign w:val="subscript"/>
                  </w:rPr>
                </w:rPrChange>
              </w:rPr>
              <w:t>TM</w:t>
            </w:r>
          </w:p>
        </w:tc>
      </w:tr>
      <w:tr w:rsidR="002D4BB6" w:rsidRPr="006F0282" w:rsidTr="005E4360">
        <w:trPr>
          <w:trHeight w:val="520"/>
        </w:trPr>
        <w:tc>
          <w:tcPr>
            <w:tcW w:w="10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41" w:author="Jianhan Liu" w:date="2020-09-20T21:30:00Z">
                  <w:rPr>
                    <w:highlight w:val="lightGray"/>
                  </w:rPr>
                </w:rPrChange>
              </w:rPr>
            </w:pP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4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43" w:author="Jianhan Liu" w:date="2020-09-20T21:30:00Z">
                  <w:rPr>
                    <w:highlight w:val="lightGray"/>
                  </w:rPr>
                </w:rPrChange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4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45" w:author="Jianhan Liu" w:date="2020-09-20T21:30:00Z">
                  <w:rPr>
                    <w:highlight w:val="lightGray"/>
                  </w:rPr>
                </w:rPrChange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4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47" w:author="Jianhan Liu" w:date="2020-09-20T21:30:00Z">
                  <w:rPr>
                    <w:highlight w:val="lightGray"/>
                  </w:rPr>
                </w:rPrChange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4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49" w:author="Jianhan Liu" w:date="2020-09-20T21:30:00Z">
                  <w:rPr>
                    <w:highlight w:val="lightGray"/>
                  </w:rPr>
                </w:rPrChange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5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51" w:author="Jianhan Liu" w:date="2020-09-20T21:30:00Z">
                  <w:rPr>
                    <w:highlight w:val="lightGray"/>
                  </w:rPr>
                </w:rPrChange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5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53" w:author="Jianhan Liu" w:date="2020-09-20T21:30:00Z">
                  <w:rPr>
                    <w:highlight w:val="lightGray"/>
                  </w:rPr>
                </w:rPrChange>
              </w:rPr>
              <w:t>DCM</w:t>
            </w:r>
          </w:p>
        </w:tc>
        <w:tc>
          <w:tcPr>
            <w:tcW w:w="10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5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55" w:author="Jianhan Liu" w:date="2020-09-20T21:30:00Z">
                  <w:rPr>
                    <w:highlight w:val="lightGray"/>
                  </w:rPr>
                </w:rPrChange>
              </w:rPr>
              <w:t>No DCM</w:t>
            </w:r>
          </w:p>
        </w:tc>
        <w:tc>
          <w:tcPr>
            <w:tcW w:w="10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5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57" w:author="Jianhan Liu" w:date="2020-09-20T21:30:00Z">
                  <w:rPr>
                    <w:highlight w:val="lightGray"/>
                  </w:rPr>
                </w:rPrChange>
              </w:rPr>
              <w:t>DCM</w:t>
            </w:r>
          </w:p>
        </w:tc>
      </w:tr>
      <w:tr w:rsidR="002D4BB6" w:rsidRPr="006F0282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5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59" w:author="Jianhan Liu" w:date="2020-09-20T21:30:00Z">
                  <w:rPr>
                    <w:highlight w:val="lightGray"/>
                  </w:rPr>
                </w:rPrChange>
              </w:rPr>
              <w:t>RU78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6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61" w:author="Jianhan Liu" w:date="2020-09-20T21:30:00Z">
                  <w:rPr>
                    <w:highlight w:val="lightGray"/>
                  </w:rPr>
                </w:rPrChange>
              </w:rPr>
              <w:t>72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6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63" w:author="Jianhan Liu" w:date="2020-09-20T21:30:00Z">
                  <w:rPr>
                    <w:highlight w:val="lightGray"/>
                  </w:rPr>
                </w:rPrChange>
              </w:rPr>
              <w:t>36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6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65" w:author="Jianhan Liu" w:date="2020-09-20T21:30:00Z">
                  <w:rPr>
                    <w:highlight w:val="lightGray"/>
                  </w:rPr>
                </w:rPrChange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6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bCs/>
                <w:highlight w:val="lightGray"/>
                <w:rPrChange w:id="1267" w:author="Jianhan Liu" w:date="2020-09-20T21:30:00Z">
                  <w:rPr>
                    <w:b/>
                    <w:bCs/>
                    <w:highlight w:val="lightGray"/>
                  </w:rPr>
                </w:rPrChange>
              </w:rPr>
              <w:t>12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6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69" w:author="Jianhan Liu" w:date="2020-09-20T21:30:00Z">
                  <w:rPr>
                    <w:highlight w:val="lightGray"/>
                  </w:rPr>
                </w:rPrChange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7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71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7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73" w:author="Jianhan Liu" w:date="2020-09-20T21:30:00Z">
                  <w:rPr>
                    <w:highlight w:val="lightGray"/>
                  </w:rPr>
                </w:rPrChange>
              </w:rPr>
              <w:t>4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7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b/>
                <w:bCs/>
                <w:highlight w:val="lightGray"/>
                <w:rPrChange w:id="1275" w:author="Jianhan Liu" w:date="2020-09-20T21:30:00Z">
                  <w:rPr>
                    <w:b/>
                    <w:bCs/>
                    <w:highlight w:val="lightGray"/>
                  </w:rPr>
                </w:rPrChange>
              </w:rPr>
              <w:t>3</w:t>
            </w:r>
          </w:p>
        </w:tc>
      </w:tr>
      <w:tr w:rsidR="002D4BB6" w:rsidRPr="006F0282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7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77" w:author="Jianhan Liu" w:date="2020-09-20T21:30:00Z">
                  <w:rPr>
                    <w:highlight w:val="lightGray"/>
                  </w:rPr>
                </w:rPrChange>
              </w:rPr>
              <w:t>RU132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7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79" w:author="Jianhan Liu" w:date="2020-09-20T21:30:00Z">
                  <w:rPr>
                    <w:highlight w:val="lightGray"/>
                  </w:rPr>
                </w:rPrChange>
              </w:rPr>
              <w:t>126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8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81" w:author="Jianhan Liu" w:date="2020-09-20T21:30:00Z">
                  <w:rPr>
                    <w:highlight w:val="lightGray"/>
                  </w:rPr>
                </w:rPrChange>
              </w:rPr>
              <w:t>63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8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83" w:author="Jianhan Liu" w:date="2020-09-20T21:30:00Z">
                  <w:rPr>
                    <w:highlight w:val="lightGray"/>
                  </w:rPr>
                </w:rPrChange>
              </w:rPr>
              <w:t>21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8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85" w:author="Jianhan Liu" w:date="2020-09-20T21:30:00Z">
                  <w:rPr>
                    <w:highlight w:val="lightGray"/>
                  </w:rPr>
                </w:rPrChange>
              </w:rPr>
              <w:t>21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8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87" w:author="Jianhan Liu" w:date="2020-09-20T21:30:00Z">
                  <w:rPr>
                    <w:highlight w:val="lightGray"/>
                  </w:rPr>
                </w:rPrChange>
              </w:rPr>
              <w:t>31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8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89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9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91" w:author="Jianhan Liu" w:date="2020-09-20T21:30:00Z">
                  <w:rPr>
                    <w:highlight w:val="lightGray"/>
                  </w:rPr>
                </w:rPrChange>
              </w:rPr>
              <w:t>6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9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93" w:author="Jianhan Liu" w:date="2020-09-20T21:30:00Z">
                  <w:rPr>
                    <w:highlight w:val="lightGray"/>
                  </w:rPr>
                </w:rPrChange>
              </w:rPr>
              <w:t>3</w:t>
            </w:r>
          </w:p>
        </w:tc>
      </w:tr>
      <w:tr w:rsidR="002D4BB6" w:rsidRPr="006F0282" w:rsidTr="005E4360">
        <w:trPr>
          <w:trHeight w:val="363"/>
        </w:trPr>
        <w:tc>
          <w:tcPr>
            <w:tcW w:w="1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9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95" w:author="Jianhan Liu" w:date="2020-09-20T21:30:00Z">
                  <w:rPr>
                    <w:highlight w:val="lightGray"/>
                  </w:rPr>
                </w:rPrChange>
              </w:rPr>
              <w:t>RU726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9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97" w:author="Jianhan Liu" w:date="2020-09-20T21:30:00Z">
                  <w:rPr>
                    <w:highlight w:val="lightGray"/>
                  </w:rPr>
                </w:rPrChange>
              </w:rPr>
              <w:t>702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29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299" w:author="Jianhan Liu" w:date="2020-09-20T21:30:00Z">
                  <w:rPr>
                    <w:highlight w:val="lightGray"/>
                  </w:rPr>
                </w:rPrChange>
              </w:rPr>
              <w:t>351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0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01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02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03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04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05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06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07" w:author="Jianhan Liu" w:date="2020-09-20T21:30:00Z">
                  <w:rPr>
                    <w:highlight w:val="lightGray"/>
                  </w:rPr>
                </w:rPrChange>
              </w:rPr>
              <w:t>-</w:t>
            </w:r>
          </w:p>
        </w:tc>
        <w:tc>
          <w:tcPr>
            <w:tcW w:w="10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08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09" w:author="Jianhan Liu" w:date="2020-09-20T21:30:00Z">
                  <w:rPr>
                    <w:highlight w:val="lightGray"/>
                  </w:rPr>
                </w:rPrChange>
              </w:rPr>
              <w:t>18</w:t>
            </w:r>
          </w:p>
        </w:tc>
        <w:tc>
          <w:tcPr>
            <w:tcW w:w="10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4BB6" w:rsidRPr="006F0282" w:rsidRDefault="002D4BB6" w:rsidP="005E4360">
            <w:pPr>
              <w:keepNext/>
              <w:tabs>
                <w:tab w:val="left" w:pos="7075"/>
              </w:tabs>
              <w:rPr>
                <w:rFonts w:asciiTheme="minorHAnsi" w:hAnsiTheme="minorHAnsi" w:cstheme="minorHAnsi"/>
                <w:highlight w:val="lightGray"/>
                <w:rPrChange w:id="1310" w:author="Jianhan Liu" w:date="2020-09-20T21:30:00Z">
                  <w:rPr>
                    <w:highlight w:val="lightGray"/>
                  </w:rPr>
                </w:rPrChange>
              </w:rPr>
            </w:pPr>
            <w:r w:rsidRPr="006F0282">
              <w:rPr>
                <w:rFonts w:asciiTheme="minorHAnsi" w:hAnsiTheme="minorHAnsi" w:cstheme="minorHAnsi"/>
                <w:highlight w:val="lightGray"/>
                <w:rPrChange w:id="1311" w:author="Jianhan Liu" w:date="2020-09-20T21:30:00Z">
                  <w:rPr>
                    <w:highlight w:val="lightGray"/>
                  </w:rPr>
                </w:rPrChange>
              </w:rPr>
              <w:t>9</w:t>
            </w:r>
          </w:p>
        </w:tc>
      </w:tr>
    </w:tbl>
    <w:p w:rsidR="002D4BB6" w:rsidRPr="006F0282" w:rsidRDefault="002D4BB6" w:rsidP="002D4BB6">
      <w:pPr>
        <w:pStyle w:val="ListParagraph"/>
        <w:numPr>
          <w:ilvl w:val="0"/>
          <w:numId w:val="45"/>
        </w:numPr>
        <w:jc w:val="both"/>
        <w:rPr>
          <w:rFonts w:asciiTheme="minorHAnsi" w:hAnsiTheme="minorHAnsi" w:cstheme="minorHAnsi"/>
          <w:highlight w:val="lightGray"/>
          <w:rPrChange w:id="1312" w:author="Jianhan Liu" w:date="2020-09-20T21:30:00Z">
            <w:rPr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13" w:author="Jianhan Liu" w:date="2020-09-20T21:30:00Z">
            <w:rPr>
              <w:highlight w:val="lightGray"/>
            </w:rPr>
          </w:rPrChange>
        </w:rPr>
        <w:t xml:space="preserve">This is for R1. </w:t>
      </w:r>
    </w:p>
    <w:p w:rsidR="002D4BB6" w:rsidRPr="006F0282" w:rsidRDefault="002D4BB6" w:rsidP="002D4BB6">
      <w:pPr>
        <w:jc w:val="both"/>
        <w:rPr>
          <w:rFonts w:asciiTheme="minorHAnsi" w:hAnsiTheme="minorHAnsi" w:cstheme="minorHAnsi"/>
          <w:highlight w:val="lightGray"/>
          <w:rPrChange w:id="1314" w:author="Jianhan Liu" w:date="2020-09-20T21:30:00Z">
            <w:rPr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15" w:author="Jianhan Liu" w:date="2020-09-20T21:30:00Z">
            <w:rPr>
              <w:szCs w:val="22"/>
              <w:highlight w:val="lightGray"/>
            </w:rPr>
          </w:rPrChange>
        </w:rPr>
        <w:t xml:space="preserve">[Motion 122, #SP149, </w:t>
      </w:r>
      <w:sdt>
        <w:sdtPr>
          <w:rPr>
            <w:rFonts w:asciiTheme="minorHAnsi" w:hAnsiTheme="minorHAnsi" w:cstheme="minorHAnsi"/>
            <w:highlight w:val="lightGray"/>
            <w:rPrChange w:id="1316" w:author="Jianhan Liu" w:date="2020-09-20T21:30:00Z">
              <w:rPr>
                <w:szCs w:val="22"/>
                <w:highlight w:val="lightGray"/>
              </w:rPr>
            </w:rPrChange>
          </w:rPr>
          <w:id w:val="-809715101"/>
          <w:citation/>
        </w:sdtPr>
        <w:sdtEndPr>
          <w:rPr>
            <w:rPrChange w:id="1317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18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19" w:author="Jianhan Liu" w:date="2020-09-20T21:30:00Z">
                <w:rPr>
                  <w:szCs w:val="22"/>
                  <w:highlight w:val="lightGray"/>
                </w:rPr>
              </w:rPrChange>
            </w:rPr>
            <w:instrText xml:space="preserve"> CITATION 19_1755r7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20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21" w:author="Jianhan Liu" w:date="2020-09-20T21:30:00Z">
                <w:rPr>
                  <w:noProof/>
                  <w:szCs w:val="22"/>
                  <w:highlight w:val="lightGray"/>
                </w:rPr>
              </w:rPrChange>
            </w:rPr>
            <w:t>[10]</w:t>
          </w:r>
          <w:r w:rsidRPr="006F0282">
            <w:rPr>
              <w:rFonts w:asciiTheme="minorHAnsi" w:hAnsiTheme="minorHAnsi" w:cstheme="minorHAnsi"/>
              <w:highlight w:val="lightGray"/>
              <w:rPrChange w:id="1322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  <w:rPrChange w:id="1323" w:author="Jianhan Liu" w:date="2020-09-20T21:30:00Z">
            <w:rPr>
              <w:szCs w:val="22"/>
              <w:highlight w:val="lightGray"/>
            </w:rPr>
          </w:rPrChange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  <w:rPrChange w:id="1324" w:author="Jianhan Liu" w:date="2020-09-20T21:30:00Z">
              <w:rPr>
                <w:szCs w:val="22"/>
                <w:highlight w:val="lightGray"/>
              </w:rPr>
            </w:rPrChange>
          </w:rPr>
          <w:id w:val="1208216648"/>
          <w:citation/>
        </w:sdtPr>
        <w:sdtEndPr>
          <w:rPr>
            <w:rPrChange w:id="1325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26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27" w:author="Jianhan Liu" w:date="2020-09-20T21:30:00Z">
                <w:rPr>
                  <w:szCs w:val="22"/>
                  <w:highlight w:val="lightGray"/>
                </w:rPr>
              </w:rPrChange>
            </w:rPr>
            <w:instrText xml:space="preserve"> CITATION 20_1119r0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28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29" w:author="Jianhan Liu" w:date="2020-09-20T21:30:00Z">
                <w:rPr>
                  <w:noProof/>
                  <w:szCs w:val="22"/>
                  <w:highlight w:val="lightGray"/>
                </w:rPr>
              </w:rPrChange>
            </w:rPr>
            <w:t>[98]</w:t>
          </w:r>
          <w:r w:rsidRPr="006F0282">
            <w:rPr>
              <w:rFonts w:asciiTheme="minorHAnsi" w:hAnsiTheme="minorHAnsi" w:cstheme="minorHAnsi"/>
              <w:highlight w:val="lightGray"/>
              <w:rPrChange w:id="1330" w:author="Jianhan Liu" w:date="2020-09-20T21:30:00Z">
                <w:rPr>
                  <w:szCs w:val="22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  <w:rPrChange w:id="1331" w:author="Jianhan Liu" w:date="2020-09-20T21:30:00Z">
            <w:rPr>
              <w:szCs w:val="22"/>
              <w:highlight w:val="lightGray"/>
            </w:rPr>
          </w:rPrChange>
        </w:rPr>
        <w:t>]</w:t>
      </w:r>
    </w:p>
    <w:p w:rsidR="002D4BB6" w:rsidRPr="006F0282" w:rsidRDefault="002D4BB6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D5007A" w:rsidRPr="006F0282" w:rsidRDefault="00D60BC2" w:rsidP="00D5007A">
      <w:pPr>
        <w:jc w:val="both"/>
        <w:rPr>
          <w:rFonts w:asciiTheme="minorHAnsi" w:hAnsiTheme="minorHAnsi" w:cstheme="minorHAnsi"/>
          <w:highlight w:val="lightGray"/>
          <w:rPrChange w:id="133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rPrChange w:id="1333" w:author="Jianhan Liu" w:date="2020-09-20T21:30:00Z">
            <w:rPr>
              <w:rFonts w:asciiTheme="minorHAnsi" w:hAnsiTheme="minorHAnsi" w:cstheme="minorHAnsi"/>
            </w:rPr>
          </w:rPrChange>
        </w:rPr>
        <w:br w:type="page"/>
      </w:r>
      <w:r w:rsidR="00D5007A" w:rsidRPr="006F0282">
        <w:rPr>
          <w:rFonts w:asciiTheme="minorHAnsi" w:hAnsiTheme="minorHAnsi" w:cstheme="minorHAnsi"/>
          <w:highlight w:val="lightGray"/>
          <w:rPrChange w:id="133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lastRenderedPageBreak/>
        <w:t xml:space="preserve">802.11be supports joint interleaving for BCC and joint tone mapper for LDPC for RU and aggregated RU size &lt;= 80 </w:t>
      </w:r>
      <w:proofErr w:type="spellStart"/>
      <w:r w:rsidR="00D5007A" w:rsidRPr="006F0282">
        <w:rPr>
          <w:rFonts w:asciiTheme="minorHAnsi" w:hAnsiTheme="minorHAnsi" w:cstheme="minorHAnsi"/>
          <w:highlight w:val="lightGray"/>
          <w:rPrChange w:id="133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MHz.</w:t>
      </w:r>
      <w:proofErr w:type="spellEnd"/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3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3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111, #SP0611-02, </w:t>
      </w:r>
      <w:sdt>
        <w:sdtPr>
          <w:rPr>
            <w:rFonts w:asciiTheme="minorHAnsi" w:hAnsiTheme="minorHAnsi" w:cstheme="minorHAnsi"/>
            <w:highlight w:val="lightGray"/>
          </w:rPr>
          <w:id w:val="986506494"/>
          <w:citation/>
        </w:sdtPr>
        <w:sdtEndPr>
          <w:rPr>
            <w:rPrChange w:id="1338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3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4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4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42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34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29921621"/>
          <w:citation/>
        </w:sdtPr>
        <w:sdtEndPr>
          <w:rPr>
            <w:rPrChange w:id="1344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4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4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20_0394r1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4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48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[27]</w:t>
          </w:r>
          <w:r w:rsidRPr="006F0282">
            <w:rPr>
              <w:rFonts w:asciiTheme="minorHAnsi" w:hAnsiTheme="minorHAnsi" w:cstheme="minorHAnsi"/>
              <w:highlight w:val="lightGray"/>
              <w:rPrChange w:id="134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5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5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5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The segment parser bit distribution sequence starts from the lowest frequency location to the highest frequency, just like in 802.11ac/802.11ax.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5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5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111, #SP0611-03, </w:t>
      </w:r>
      <w:sdt>
        <w:sdtPr>
          <w:rPr>
            <w:rFonts w:asciiTheme="minorHAnsi" w:hAnsiTheme="minorHAnsi" w:cstheme="minorHAnsi"/>
            <w:highlight w:val="lightGray"/>
          </w:rPr>
          <w:id w:val="1402102722"/>
          <w:citation/>
        </w:sdtPr>
        <w:sdtEndPr>
          <w:rPr>
            <w:rPrChange w:id="1355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5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5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5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59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36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340896040"/>
          <w:citation/>
        </w:sdtPr>
        <w:sdtEndPr>
          <w:rPr>
            <w:rPrChange w:id="1361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6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6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20_0394r1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64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65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[27]</w:t>
          </w:r>
          <w:r w:rsidRPr="006F0282">
            <w:rPr>
              <w:rFonts w:asciiTheme="minorHAnsi" w:hAnsiTheme="minorHAnsi" w:cstheme="minorHAnsi"/>
              <w:highlight w:val="lightGray"/>
              <w:rPrChange w:id="136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6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68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6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802.11be supports the following LDPC tone mapper parameters:  </w:t>
      </w:r>
    </w:p>
    <w:p w:rsidR="00D5007A" w:rsidRPr="006F0282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  <w:rPrChange w:id="137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7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for RU52+RU26: D_TM = 4</w:t>
      </w:r>
    </w:p>
    <w:p w:rsidR="00D5007A" w:rsidRPr="006F0282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  <w:rPrChange w:id="137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7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for RU106+RU26: D_TM = 6</w:t>
      </w:r>
    </w:p>
    <w:p w:rsidR="00D5007A" w:rsidRPr="006F0282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  <w:rPrChange w:id="137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7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Existing RUs: identical to 802.11ax 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7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77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111, #SP0611-04, </w:t>
      </w:r>
      <w:sdt>
        <w:sdtPr>
          <w:rPr>
            <w:rFonts w:asciiTheme="minorHAnsi" w:hAnsiTheme="minorHAnsi" w:cstheme="minorHAnsi"/>
            <w:highlight w:val="lightGray"/>
          </w:rPr>
          <w:id w:val="-192766194"/>
          <w:citation/>
        </w:sdtPr>
        <w:sdtEndPr>
          <w:rPr>
            <w:rPrChange w:id="1378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7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8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81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82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38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885062673"/>
          <w:citation/>
        </w:sdtPr>
        <w:sdtEndPr>
          <w:rPr>
            <w:rPrChange w:id="1384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8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8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20_0394r1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38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388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[27]</w:t>
          </w:r>
          <w:r w:rsidRPr="006F0282">
            <w:rPr>
              <w:rFonts w:asciiTheme="minorHAnsi" w:hAnsiTheme="minorHAnsi" w:cstheme="minorHAnsi"/>
              <w:highlight w:val="lightGray"/>
              <w:rPrChange w:id="138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9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9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92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802.11be supports the following LDPC tone mapper parameters:  </w:t>
      </w:r>
    </w:p>
    <w:p w:rsidR="00D5007A" w:rsidRPr="006F0282" w:rsidRDefault="00D5007A" w:rsidP="00D5007A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highlight w:val="lightGray"/>
          <w:rPrChange w:id="1393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9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for RU484+RU242: D_TM = 18 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395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396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111, #SP0611-05, </w:t>
      </w:r>
      <w:sdt>
        <w:sdtPr>
          <w:rPr>
            <w:rFonts w:asciiTheme="minorHAnsi" w:hAnsiTheme="minorHAnsi" w:cstheme="minorHAnsi"/>
            <w:highlight w:val="lightGray"/>
          </w:rPr>
          <w:id w:val="-1907061844"/>
          <w:citation/>
        </w:sdtPr>
        <w:sdtEndPr>
          <w:rPr>
            <w:rPrChange w:id="1397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39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399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40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401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40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450776749"/>
          <w:citation/>
        </w:sdtPr>
        <w:sdtEndPr>
          <w:rPr>
            <w:rPrChange w:id="1403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404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405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20_0394r1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40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407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[27]</w:t>
          </w:r>
          <w:r w:rsidRPr="006F0282">
            <w:rPr>
              <w:rFonts w:asciiTheme="minorHAnsi" w:hAnsiTheme="minorHAnsi" w:cstheme="minorHAnsi"/>
              <w:highlight w:val="lightGray"/>
              <w:rPrChange w:id="140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highlight w:val="lightGray"/>
          <w:rPrChange w:id="1409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</w:p>
    <w:p w:rsidR="00D5007A" w:rsidRPr="006F0282" w:rsidRDefault="00D5007A" w:rsidP="00D5007A">
      <w:pPr>
        <w:pStyle w:val="ListParagraph"/>
        <w:ind w:left="0"/>
        <w:jc w:val="both"/>
        <w:rPr>
          <w:rFonts w:asciiTheme="minorHAnsi" w:hAnsiTheme="minorHAnsi" w:cstheme="minorHAnsi"/>
          <w:highlight w:val="lightGray"/>
          <w:rPrChange w:id="1410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411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>For aggregated RUs and PPDU BW larger than 80 MHz, a separate LDPC tone mapper is applied in each 80 MHz segment.</w:t>
      </w:r>
      <w:r w:rsidRPr="006F0282">
        <w:rPr>
          <w:rFonts w:asciiTheme="minorHAnsi" w:hAnsiTheme="minorHAnsi" w:cstheme="minorHAnsi"/>
          <w:b/>
          <w:i/>
          <w:highlight w:val="lightGray"/>
          <w:rPrChange w:id="1412" w:author="Jianhan Liu" w:date="2020-09-20T21:30:00Z">
            <w:rPr>
              <w:rFonts w:asciiTheme="minorHAnsi" w:hAnsiTheme="minorHAnsi" w:cstheme="minorHAnsi"/>
              <w:b/>
              <w:i/>
              <w:highlight w:val="lightGray"/>
            </w:rPr>
          </w:rPrChange>
        </w:rPr>
        <w:t xml:space="preserve"> </w:t>
      </w:r>
    </w:p>
    <w:p w:rsidR="00D5007A" w:rsidRPr="006F0282" w:rsidRDefault="00D5007A" w:rsidP="00D5007A">
      <w:pPr>
        <w:jc w:val="both"/>
        <w:rPr>
          <w:rFonts w:asciiTheme="minorHAnsi" w:hAnsiTheme="minorHAnsi" w:cstheme="minorHAnsi"/>
          <w:rPrChange w:id="1413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highlight w:val="lightGray"/>
          <w:rPrChange w:id="1414" w:author="Jianhan Liu" w:date="2020-09-20T21:30:00Z">
            <w:rPr>
              <w:rFonts w:asciiTheme="minorHAnsi" w:hAnsiTheme="minorHAnsi" w:cstheme="minorHAnsi"/>
              <w:highlight w:val="lightGray"/>
            </w:rPr>
          </w:rPrChange>
        </w:rPr>
        <w:t xml:space="preserve">[Motion 111, #SP0611-06, </w:t>
      </w:r>
      <w:sdt>
        <w:sdtPr>
          <w:rPr>
            <w:rFonts w:asciiTheme="minorHAnsi" w:hAnsiTheme="minorHAnsi" w:cstheme="minorHAnsi"/>
            <w:highlight w:val="lightGray"/>
          </w:rPr>
          <w:id w:val="1841125307"/>
          <w:citation/>
        </w:sdtPr>
        <w:sdtEndPr>
          <w:rPr>
            <w:rPrChange w:id="1415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41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417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 CITATION 19_1755r4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418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419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[9]</w:t>
          </w:r>
          <w:r w:rsidRPr="006F0282">
            <w:rPr>
              <w:rFonts w:asciiTheme="minorHAnsi" w:hAnsiTheme="minorHAnsi" w:cstheme="minorHAnsi"/>
              <w:highlight w:val="lightGray"/>
              <w:rPrChange w:id="1420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34705511"/>
          <w:citation/>
        </w:sdtPr>
        <w:sdtEndPr>
          <w:rPr>
            <w:rPrChange w:id="1421" w:author="Jianhan Liu" w:date="2020-09-20T21:30:00Z">
              <w:rPr/>
            </w:rPrChange>
          </w:rPr>
        </w:sdtEndPr>
        <w:sdtContent>
          <w:r w:rsidRPr="006F0282">
            <w:rPr>
              <w:rFonts w:asciiTheme="minorHAnsi" w:hAnsiTheme="minorHAnsi" w:cstheme="minorHAnsi"/>
              <w:highlight w:val="lightGray"/>
              <w:rPrChange w:id="1422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begin"/>
          </w:r>
          <w:r w:rsidRPr="006F0282">
            <w:rPr>
              <w:rFonts w:asciiTheme="minorHAnsi" w:hAnsiTheme="minorHAnsi" w:cstheme="minorHAnsi"/>
              <w:highlight w:val="lightGray"/>
              <w:rPrChange w:id="1423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instrText xml:space="preserve">CITATION 20_0440r1 \l 1033 </w:instrText>
          </w:r>
          <w:r w:rsidRPr="006F0282">
            <w:rPr>
              <w:rFonts w:asciiTheme="minorHAnsi" w:hAnsiTheme="minorHAnsi" w:cstheme="minorHAnsi"/>
              <w:highlight w:val="lightGray"/>
              <w:rPrChange w:id="1424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separate"/>
          </w:r>
          <w:r w:rsidRPr="006F0282">
            <w:rPr>
              <w:rFonts w:asciiTheme="minorHAnsi" w:hAnsiTheme="minorHAnsi" w:cstheme="minorHAnsi"/>
              <w:noProof/>
              <w:highlight w:val="lightGray"/>
              <w:rPrChange w:id="1425" w:author="Jianhan Liu" w:date="2020-09-20T21:30:00Z">
                <w:rPr>
                  <w:rFonts w:asciiTheme="minorHAnsi" w:hAnsiTheme="minorHAnsi" w:cstheme="minorHAnsi"/>
                  <w:noProof/>
                  <w:highlight w:val="lightGray"/>
                </w:rPr>
              </w:rPrChange>
            </w:rPr>
            <w:t>[28]</w:t>
          </w:r>
          <w:r w:rsidRPr="006F0282">
            <w:rPr>
              <w:rFonts w:asciiTheme="minorHAnsi" w:hAnsiTheme="minorHAnsi" w:cstheme="minorHAnsi"/>
              <w:highlight w:val="lightGray"/>
              <w:rPrChange w:id="1426" w:author="Jianhan Liu" w:date="2020-09-20T21:30:00Z">
                <w:rPr>
                  <w:rFonts w:asciiTheme="minorHAnsi" w:hAnsiTheme="minorHAnsi" w:cstheme="minorHAnsi"/>
                  <w:highlight w:val="lightGray"/>
                </w:rPr>
              </w:rPrChange>
            </w:rPr>
            <w:fldChar w:fldCharType="end"/>
          </w:r>
        </w:sdtContent>
      </w:sdt>
      <w:r w:rsidRPr="006F0282">
        <w:rPr>
          <w:rFonts w:asciiTheme="minorHAnsi" w:hAnsiTheme="minorHAnsi" w:cstheme="minorHAnsi"/>
          <w:highlight w:val="lightGray"/>
        </w:rPr>
        <w:t>]</w:t>
      </w:r>
    </w:p>
    <w:p w:rsidR="00D60BC2" w:rsidRPr="006F0282" w:rsidRDefault="00D60BC2">
      <w:pPr>
        <w:rPr>
          <w:rFonts w:asciiTheme="minorHAnsi" w:hAnsiTheme="minorHAnsi" w:cstheme="minorHAnsi"/>
          <w:rPrChange w:id="1427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D5007A" w:rsidRPr="006F0282" w:rsidRDefault="00D5007A">
      <w:pPr>
        <w:rPr>
          <w:rFonts w:asciiTheme="minorHAnsi" w:hAnsiTheme="minorHAnsi" w:cstheme="minorHAnsi"/>
          <w:rPrChange w:id="1428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D5007A" w:rsidRPr="006F0282" w:rsidRDefault="00D5007A">
      <w:pPr>
        <w:rPr>
          <w:rFonts w:asciiTheme="minorHAnsi" w:hAnsiTheme="minorHAnsi" w:cstheme="minorHAnsi"/>
          <w:rPrChange w:id="1429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694F0A">
      <w:pPr>
        <w:rPr>
          <w:rFonts w:asciiTheme="minorHAnsi" w:hAnsiTheme="minorHAnsi" w:cstheme="minorHAnsi"/>
          <w:rPrChange w:id="143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694F0A">
      <w:pPr>
        <w:rPr>
          <w:rFonts w:asciiTheme="minorHAnsi" w:hAnsiTheme="minorHAnsi" w:cstheme="minorHAnsi"/>
          <w:rPrChange w:id="143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D60BC2" w:rsidP="00694F0A">
      <w:pPr>
        <w:rPr>
          <w:rFonts w:asciiTheme="minorHAnsi" w:hAnsiTheme="minorHAnsi" w:cstheme="minorHAnsi"/>
          <w:b/>
          <w:rPrChange w:id="1432" w:author="Jianhan Liu" w:date="2020-09-20T21:30:00Z">
            <w:rPr>
              <w:rFonts w:asciiTheme="minorHAnsi" w:hAnsiTheme="minorHAnsi" w:cstheme="minorHAnsi"/>
              <w:b/>
            </w:rPr>
          </w:rPrChange>
        </w:rPr>
      </w:pPr>
      <w:r w:rsidRPr="006F0282">
        <w:rPr>
          <w:rFonts w:asciiTheme="minorHAnsi" w:hAnsiTheme="minorHAnsi" w:cstheme="minorHAnsi"/>
          <w:b/>
          <w:rPrChange w:id="1433" w:author="Jianhan Liu" w:date="2020-09-20T21:30:00Z">
            <w:rPr>
              <w:rFonts w:asciiTheme="minorHAnsi" w:hAnsiTheme="minorHAnsi" w:cstheme="minorHAnsi"/>
              <w:b/>
            </w:rPr>
          </w:rPrChange>
        </w:rPr>
        <w:t>References:</w:t>
      </w:r>
    </w:p>
    <w:p w:rsidR="00676CA5" w:rsidRPr="006F0282" w:rsidRDefault="00676CA5" w:rsidP="00694F0A">
      <w:pPr>
        <w:rPr>
          <w:rFonts w:asciiTheme="minorHAnsi" w:hAnsiTheme="minorHAnsi" w:cstheme="minorHAnsi"/>
          <w:b/>
          <w:rPrChange w:id="1434" w:author="Jianhan Liu" w:date="2020-09-20T21:30:00Z">
            <w:rPr>
              <w:rFonts w:asciiTheme="minorHAnsi" w:hAnsiTheme="minorHAnsi" w:cstheme="minorHAnsi"/>
              <w:b/>
            </w:rPr>
          </w:rPrChange>
        </w:rPr>
      </w:pPr>
    </w:p>
    <w:p w:rsidR="002747EB" w:rsidRPr="006F0282" w:rsidRDefault="00D60BC2" w:rsidP="00694F0A">
      <w:pPr>
        <w:rPr>
          <w:rFonts w:asciiTheme="minorHAnsi" w:hAnsiTheme="minorHAnsi" w:cstheme="minorHAnsi"/>
          <w:rPrChange w:id="1435" w:author="Jianhan Liu" w:date="2020-09-20T21:30:00Z">
            <w:rPr>
              <w:rFonts w:asciiTheme="minorHAnsi" w:hAnsiTheme="minorHAnsi" w:cstheme="minorHAnsi"/>
            </w:rPr>
          </w:rPrChange>
        </w:rPr>
      </w:pPr>
      <w:r w:rsidRPr="006F0282">
        <w:rPr>
          <w:rFonts w:asciiTheme="minorHAnsi" w:hAnsiTheme="minorHAnsi" w:cstheme="minorHAnsi"/>
          <w:rPrChange w:id="1436" w:author="Jianhan Liu" w:date="2020-09-20T21:30:00Z">
            <w:rPr>
              <w:rFonts w:asciiTheme="minorHAnsi" w:hAnsiTheme="minorHAnsi" w:cstheme="minorHAnsi"/>
            </w:rPr>
          </w:rPrChange>
        </w:rPr>
        <w:t>[1]</w:t>
      </w:r>
      <w:r w:rsidR="00676CA5" w:rsidRPr="006F0282">
        <w:rPr>
          <w:rFonts w:asciiTheme="minorHAnsi" w:hAnsiTheme="minorHAnsi" w:cstheme="minorHAnsi"/>
          <w:rPrChange w:id="1437" w:author="Jianhan Liu" w:date="2020-09-20T21:30:00Z">
            <w:rPr>
              <w:rFonts w:asciiTheme="minorHAnsi" w:hAnsiTheme="minorHAnsi" w:cstheme="minorHAnsi"/>
            </w:rPr>
          </w:rPrChange>
        </w:rPr>
        <w:t>. 11-20-0566-44-00be-compendium-of-straw-polls-and-potential-changes-to-the-specification-framework-document, Edward Au.</w:t>
      </w:r>
    </w:p>
    <w:p w:rsidR="002747EB" w:rsidRPr="006F0282" w:rsidRDefault="002747EB" w:rsidP="00694F0A">
      <w:pPr>
        <w:rPr>
          <w:rFonts w:asciiTheme="minorHAnsi" w:hAnsiTheme="minorHAnsi" w:cstheme="minorHAnsi"/>
          <w:rPrChange w:id="1438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694F0A">
      <w:pPr>
        <w:rPr>
          <w:rFonts w:asciiTheme="minorHAnsi" w:hAnsiTheme="minorHAnsi" w:cstheme="minorHAnsi"/>
          <w:rPrChange w:id="1439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2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694F0A" w:rsidRPr="006F0282" w:rsidRDefault="00694F0A" w:rsidP="002747EB">
      <w:pPr>
        <w:rPr>
          <w:rFonts w:asciiTheme="minorHAnsi" w:hAnsiTheme="minorHAnsi" w:cstheme="minorHAnsi"/>
          <w:rPrChange w:id="1443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694F0A" w:rsidRPr="006F0282" w:rsidRDefault="00694F0A" w:rsidP="002747EB">
      <w:pPr>
        <w:rPr>
          <w:rFonts w:asciiTheme="minorHAnsi" w:hAnsiTheme="minorHAnsi" w:cstheme="minorHAnsi"/>
          <w:rPrChange w:id="1444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372F00" w:rsidRPr="006F0282" w:rsidRDefault="00372F00" w:rsidP="002747EB">
      <w:pPr>
        <w:rPr>
          <w:rFonts w:asciiTheme="minorHAnsi" w:hAnsiTheme="minorHAnsi" w:cstheme="minorHAnsi"/>
          <w:rPrChange w:id="1445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6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7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8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49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2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3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4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5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6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7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8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59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60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747EB" w:rsidRPr="006F0282" w:rsidRDefault="002747EB" w:rsidP="002747EB">
      <w:pPr>
        <w:rPr>
          <w:rFonts w:asciiTheme="minorHAnsi" w:hAnsiTheme="minorHAnsi" w:cstheme="minorHAnsi"/>
          <w:rPrChange w:id="1461" w:author="Jianhan Liu" w:date="2020-09-20T21:30:00Z">
            <w:rPr>
              <w:rFonts w:asciiTheme="minorHAnsi" w:hAnsiTheme="minorHAnsi" w:cstheme="minorHAnsi"/>
            </w:rPr>
          </w:rPrChange>
        </w:rPr>
      </w:pPr>
    </w:p>
    <w:p w:rsidR="002E1EE2" w:rsidRPr="006F0282" w:rsidRDefault="002E1EE2" w:rsidP="001E6210">
      <w:pPr>
        <w:rPr>
          <w:rFonts w:asciiTheme="minorHAnsi" w:hAnsiTheme="minorHAnsi" w:cstheme="minorHAnsi"/>
          <w:rPrChange w:id="1462" w:author="Jianhan Liu" w:date="2020-09-20T21:30:00Z">
            <w:rPr>
              <w:rFonts w:asciiTheme="minorHAnsi" w:hAnsiTheme="minorHAnsi" w:cstheme="minorHAnsi"/>
            </w:rPr>
          </w:rPrChange>
        </w:rPr>
      </w:pPr>
    </w:p>
    <w:sectPr w:rsidR="002E1EE2" w:rsidRPr="006F0282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60D" w:rsidRDefault="00A1260D">
      <w:r>
        <w:separator/>
      </w:r>
    </w:p>
  </w:endnote>
  <w:endnote w:type="continuationSeparator" w:id="0">
    <w:p w:rsidR="00A1260D" w:rsidRDefault="00A1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60" w:rsidRDefault="005E4360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5E4360" w:rsidRPr="00EF1A28" w:rsidRDefault="005E4360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Jianhan Liu (Mediatek)</w:t>
    </w:r>
  </w:p>
  <w:p w:rsidR="005E4360" w:rsidRPr="00EF1A28" w:rsidRDefault="005E4360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60D" w:rsidRDefault="00A1260D">
      <w:r>
        <w:separator/>
      </w:r>
    </w:p>
  </w:footnote>
  <w:footnote w:type="continuationSeparator" w:id="0">
    <w:p w:rsidR="00A1260D" w:rsidRDefault="00A12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60" w:rsidRPr="00D54162" w:rsidRDefault="005E4360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5E4360" w:rsidRPr="00D54162" w:rsidRDefault="005E4360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Pr="00D54162">
      <w:rPr>
        <w:color w:val="000000" w:themeColor="text1"/>
        <w:szCs w:val="28"/>
        <w:lang w:eastAsia="zh-CN"/>
      </w:rPr>
      <w:t>, 20</w:t>
    </w:r>
    <w:r>
      <w:rPr>
        <w:color w:val="000000" w:themeColor="text1"/>
        <w:szCs w:val="28"/>
        <w:lang w:eastAsia="zh-CN"/>
      </w:rPr>
      <w:t>20</w:t>
    </w:r>
    <w:r w:rsidRPr="00D54162">
      <w:rPr>
        <w:color w:val="000000" w:themeColor="text1"/>
        <w:szCs w:val="28"/>
      </w:rPr>
      <w:tab/>
    </w:r>
    <w:r>
      <w:rPr>
        <w:color w:val="000000" w:themeColor="text1"/>
        <w:szCs w:val="28"/>
      </w:rPr>
      <w:tab/>
      <w:t>IEEE 802.11-20/</w:t>
    </w:r>
    <w:del w:id="1463" w:author="Jianhan Liu" w:date="2020-09-20T21:07:00Z">
      <w:r w:rsidDel="004B276B">
        <w:rPr>
          <w:color w:val="000000" w:themeColor="text1"/>
          <w:szCs w:val="28"/>
        </w:rPr>
        <w:delText>1448r</w:delText>
      </w:r>
      <w:r w:rsidR="006D6A17" w:rsidDel="004B276B">
        <w:rPr>
          <w:color w:val="000000" w:themeColor="text1"/>
          <w:szCs w:val="28"/>
        </w:rPr>
        <w:delText>4</w:delText>
      </w:r>
    </w:del>
    <w:ins w:id="1464" w:author="Jianhan Liu" w:date="2020-09-20T21:07:00Z">
      <w:r w:rsidR="004B276B">
        <w:rPr>
          <w:color w:val="000000" w:themeColor="text1"/>
          <w:szCs w:val="28"/>
        </w:rPr>
        <w:t>1448r</w:t>
      </w:r>
    </w:ins>
    <w:ins w:id="1465" w:author="Jianhan Liu" w:date="2020-09-20T21:18:00Z">
      <w:r w:rsidR="00732B72">
        <w:rPr>
          <w:color w:val="000000" w:themeColor="text1"/>
          <w:szCs w:val="28"/>
        </w:rPr>
        <w:t>6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CE084C"/>
    <w:multiLevelType w:val="hybridMultilevel"/>
    <w:tmpl w:val="8FB21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7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EF6C8F"/>
    <w:multiLevelType w:val="multilevel"/>
    <w:tmpl w:val="E3D85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8"/>
  </w:num>
  <w:num w:numId="7">
    <w:abstractNumId w:val="24"/>
  </w:num>
  <w:num w:numId="8">
    <w:abstractNumId w:val="35"/>
  </w:num>
  <w:num w:numId="9">
    <w:abstractNumId w:val="21"/>
  </w:num>
  <w:num w:numId="10">
    <w:abstractNumId w:val="13"/>
  </w:num>
  <w:num w:numId="11">
    <w:abstractNumId w:val="43"/>
  </w:num>
  <w:num w:numId="12">
    <w:abstractNumId w:val="36"/>
  </w:num>
  <w:num w:numId="13">
    <w:abstractNumId w:val="15"/>
  </w:num>
  <w:num w:numId="14">
    <w:abstractNumId w:val="38"/>
  </w:num>
  <w:num w:numId="15">
    <w:abstractNumId w:val="12"/>
  </w:num>
  <w:num w:numId="16">
    <w:abstractNumId w:val="10"/>
  </w:num>
  <w:num w:numId="17">
    <w:abstractNumId w:val="8"/>
  </w:num>
  <w:num w:numId="18">
    <w:abstractNumId w:val="30"/>
  </w:num>
  <w:num w:numId="19">
    <w:abstractNumId w:val="16"/>
  </w:num>
  <w:num w:numId="20">
    <w:abstractNumId w:val="44"/>
  </w:num>
  <w:num w:numId="21">
    <w:abstractNumId w:val="37"/>
  </w:num>
  <w:num w:numId="22">
    <w:abstractNumId w:val="0"/>
  </w:num>
  <w:num w:numId="23">
    <w:abstractNumId w:val="5"/>
  </w:num>
  <w:num w:numId="24">
    <w:abstractNumId w:val="42"/>
  </w:num>
  <w:num w:numId="25">
    <w:abstractNumId w:val="3"/>
  </w:num>
  <w:num w:numId="26">
    <w:abstractNumId w:val="27"/>
  </w:num>
  <w:num w:numId="27">
    <w:abstractNumId w:val="2"/>
  </w:num>
  <w:num w:numId="28">
    <w:abstractNumId w:val="11"/>
  </w:num>
  <w:num w:numId="29">
    <w:abstractNumId w:val="28"/>
  </w:num>
  <w:num w:numId="30">
    <w:abstractNumId w:val="31"/>
  </w:num>
  <w:num w:numId="31">
    <w:abstractNumId w:val="20"/>
  </w:num>
  <w:num w:numId="32">
    <w:abstractNumId w:val="26"/>
  </w:num>
  <w:num w:numId="33">
    <w:abstractNumId w:val="6"/>
  </w:num>
  <w:num w:numId="34">
    <w:abstractNumId w:val="25"/>
  </w:num>
  <w:num w:numId="35">
    <w:abstractNumId w:val="32"/>
  </w:num>
  <w:num w:numId="36">
    <w:abstractNumId w:val="19"/>
  </w:num>
  <w:num w:numId="37">
    <w:abstractNumId w:val="41"/>
  </w:num>
  <w:num w:numId="38">
    <w:abstractNumId w:val="23"/>
  </w:num>
  <w:num w:numId="39">
    <w:abstractNumId w:val="17"/>
  </w:num>
  <w:num w:numId="40">
    <w:abstractNumId w:val="14"/>
  </w:num>
  <w:num w:numId="41">
    <w:abstractNumId w:val="22"/>
  </w:num>
  <w:num w:numId="42">
    <w:abstractNumId w:val="39"/>
  </w:num>
  <w:num w:numId="43">
    <w:abstractNumId w:val="33"/>
  </w:num>
  <w:num w:numId="44">
    <w:abstractNumId w:val="29"/>
  </w:num>
  <w:num w:numId="45">
    <w:abstractNumId w:val="7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anhan Liu">
    <w15:presenceInfo w15:providerId="AD" w15:userId="S-1-5-21-3285339950-981350797-2163593329-1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3AC9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7EB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6A5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2C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AE1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4FC3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6FF"/>
    <w:rsid w:val="001F57B6"/>
    <w:rsid w:val="001F6AA7"/>
    <w:rsid w:val="001F705A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1E45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65F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810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4BB6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B76FA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3B4"/>
    <w:rsid w:val="0048189F"/>
    <w:rsid w:val="00482C1E"/>
    <w:rsid w:val="00483849"/>
    <w:rsid w:val="004844C4"/>
    <w:rsid w:val="0048468E"/>
    <w:rsid w:val="00484764"/>
    <w:rsid w:val="004851C6"/>
    <w:rsid w:val="004857FD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410F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76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4D2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21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4C6D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4D23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5D4F"/>
    <w:rsid w:val="005C60AA"/>
    <w:rsid w:val="005C60D3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360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609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5FE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A17"/>
    <w:rsid w:val="006D6F59"/>
    <w:rsid w:val="006D7077"/>
    <w:rsid w:val="006E0DC3"/>
    <w:rsid w:val="006E145F"/>
    <w:rsid w:val="006E1A7D"/>
    <w:rsid w:val="006E26BD"/>
    <w:rsid w:val="006E2A80"/>
    <w:rsid w:val="006E4379"/>
    <w:rsid w:val="006E49EB"/>
    <w:rsid w:val="006E4DD0"/>
    <w:rsid w:val="006E52BE"/>
    <w:rsid w:val="006E76A7"/>
    <w:rsid w:val="006E79CB"/>
    <w:rsid w:val="006F0282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332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6F5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2A79"/>
    <w:rsid w:val="00732B72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35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0FFE"/>
    <w:rsid w:val="007B1E1A"/>
    <w:rsid w:val="007B261E"/>
    <w:rsid w:val="007B32E5"/>
    <w:rsid w:val="007B3E47"/>
    <w:rsid w:val="007B4373"/>
    <w:rsid w:val="007B490D"/>
    <w:rsid w:val="007B528B"/>
    <w:rsid w:val="007B52AC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BA2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421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911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4AE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302B"/>
    <w:rsid w:val="008F3078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8E0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27102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353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3670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60D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57870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1F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200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3DA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88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3B0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470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2D2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688C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52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3D6D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07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4DF7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939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EB2"/>
    <w:rsid w:val="00F23F3D"/>
    <w:rsid w:val="00F24338"/>
    <w:rsid w:val="00F24B5B"/>
    <w:rsid w:val="00F255FA"/>
    <w:rsid w:val="00F25BCE"/>
    <w:rsid w:val="00F25BE8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545"/>
    <w:rsid w:val="00F327D0"/>
    <w:rsid w:val="00F32995"/>
    <w:rsid w:val="00F32B51"/>
    <w:rsid w:val="00F32B82"/>
    <w:rsid w:val="00F33559"/>
    <w:rsid w:val="00F33580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7E9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75E35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AAD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20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Equation">
    <w:name w:val="Equation"/>
    <w:uiPriority w:val="99"/>
    <w:rsid w:val="0028265F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8265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28265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A1FigTitle">
    <w:name w:val="A1FigTitle"/>
    <w:next w:val="T"/>
    <w:rsid w:val="0028265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CellBody">
    <w:name w:val="CellBody"/>
    <w:uiPriority w:val="99"/>
    <w:rsid w:val="0028265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Heading">
    <w:name w:val="CellHeading"/>
    <w:uiPriority w:val="99"/>
    <w:rsid w:val="0028265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Normal"/>
    <w:uiPriority w:val="99"/>
    <w:rsid w:val="0028265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20_1119r0</b:Tag>
    <b:SourceType>JournalArticle</b:SourceType>
    <b:Guid>{1A3FA670-65D6-4EA2-9842-39F4F2B47D5D}</b:Guid>
    <b:Author>
      <b:Author>
        <b:Corporate>Bin Tian (Qualcomm)</b:Corporate>
      </b:Author>
    </b:Author>
    <b:Title>Remaining TBDs for DCM</b:Title>
    <b:JournalName>20/1119r0</b:JournalName>
    <b:Year>July 2020</b:Year>
    <b:RefOrder>98</b:RefOrder>
  </b:Source>
</b:Sources>
</file>

<file path=customXml/itemProps1.xml><?xml version="1.0" encoding="utf-8"?>
<ds:datastoreItem xmlns:ds="http://schemas.openxmlformats.org/officeDocument/2006/customXml" ds:itemID="{20C44F72-5360-4C74-8EFD-C4062689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20</TotalTime>
  <Pages>9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11053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9</cp:revision>
  <cp:lastPrinted>2013-12-02T17:26:00Z</cp:lastPrinted>
  <dcterms:created xsi:type="dcterms:W3CDTF">2020-09-15T23:15:00Z</dcterms:created>
  <dcterms:modified xsi:type="dcterms:W3CDTF">2020-09-21T04:30:00Z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C:\Users\r.duan\Documents\Documents\WiFi\beD01\PDT-Resource unit-Interleaving for RUs and aggregated RUs.docx</vt:lpwstr>
  </property>
</Properties>
</file>